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E7E23" w14:textId="77777777" w:rsidR="00A81E27" w:rsidRPr="004C6388" w:rsidRDefault="00A81E27" w:rsidP="00A81E27">
      <w:pPr>
        <w:rPr>
          <w:szCs w:val="22"/>
        </w:rPr>
      </w:pPr>
      <w:bookmarkStart w:id="0" w:name="_Toc523308303"/>
    </w:p>
    <w:p w14:paraId="70D9B048" w14:textId="77777777" w:rsidR="00533F04" w:rsidRPr="004C6388" w:rsidRDefault="00533F04" w:rsidP="00A81E27">
      <w:pPr>
        <w:jc w:val="center"/>
        <w:rPr>
          <w:b/>
          <w:bCs/>
          <w:szCs w:val="22"/>
        </w:rPr>
      </w:pPr>
    </w:p>
    <w:p w14:paraId="6A4CBF1D" w14:textId="77777777" w:rsidR="00533F04" w:rsidRPr="004C6388" w:rsidRDefault="00533F04" w:rsidP="00533F04">
      <w:pPr>
        <w:pStyle w:val="ZEmetteur"/>
        <w:rPr>
          <w:rFonts w:ascii="Marianne Medium" w:hAnsi="Marianne Medium"/>
          <w:sz w:val="22"/>
          <w:szCs w:val="22"/>
        </w:rPr>
      </w:pPr>
    </w:p>
    <w:p w14:paraId="1D4CB4FF" w14:textId="77777777" w:rsidR="00533F04" w:rsidRPr="004C6388" w:rsidRDefault="00533F04" w:rsidP="00533F04">
      <w:pPr>
        <w:pStyle w:val="ZEmetteur"/>
        <w:rPr>
          <w:rFonts w:ascii="Marianne Medium" w:hAnsi="Marianne Medium"/>
          <w:sz w:val="22"/>
          <w:szCs w:val="22"/>
        </w:rPr>
      </w:pPr>
      <w:r w:rsidRPr="004C6388">
        <w:rPr>
          <w:rFonts w:ascii="Marianne Medium" w:hAnsi="Marianne Medium"/>
          <w:sz w:val="22"/>
          <w:szCs w:val="22"/>
        </w:rPr>
        <w:br/>
      </w:r>
      <w:r w:rsidRPr="004C6388">
        <w:rPr>
          <w:rFonts w:ascii="Marianne Medium" w:hAnsi="Marianne Medium"/>
          <w:sz w:val="22"/>
          <w:szCs w:val="22"/>
        </w:rPr>
        <w:drawing>
          <wp:anchor distT="0" distB="0" distL="114300" distR="114300" simplePos="0" relativeHeight="251667456" behindDoc="0" locked="0" layoutInCell="1" allowOverlap="1" wp14:anchorId="398C3D2D" wp14:editId="5413C981">
            <wp:simplePos x="0" y="0"/>
            <wp:positionH relativeFrom="page">
              <wp:posOffset>381000</wp:posOffset>
            </wp:positionH>
            <wp:positionV relativeFrom="page">
              <wp:posOffset>476250</wp:posOffset>
            </wp:positionV>
            <wp:extent cx="1363980" cy="1137898"/>
            <wp:effectExtent l="0" t="0" r="7620" b="571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3980" cy="1137898"/>
                    </a:xfrm>
                    <a:prstGeom prst="rect">
                      <a:avLst/>
                    </a:prstGeom>
                  </pic:spPr>
                </pic:pic>
              </a:graphicData>
            </a:graphic>
            <wp14:sizeRelH relativeFrom="page">
              <wp14:pctWidth>0</wp14:pctWidth>
            </wp14:sizeRelH>
            <wp14:sizeRelV relativeFrom="page">
              <wp14:pctHeight>0</wp14:pctHeight>
            </wp14:sizeRelV>
          </wp:anchor>
        </w:drawing>
      </w:r>
      <w:r w:rsidRPr="004C6388">
        <w:rPr>
          <w:rFonts w:ascii="Marianne Medium" w:hAnsi="Marianne Medium"/>
          <w:sz w:val="22"/>
          <w:szCs w:val="22"/>
        </w:rPr>
        <w:t>Service de santé des armées</w:t>
      </w:r>
    </w:p>
    <w:p w14:paraId="22C85EF9" w14:textId="77777777" w:rsidR="00533F04" w:rsidRPr="004C6388" w:rsidRDefault="00533F04" w:rsidP="00867E56">
      <w:pPr>
        <w:pStyle w:val="ZEmetteur"/>
        <w:rPr>
          <w:rFonts w:ascii="Marianne Medium" w:hAnsi="Marianne Medium"/>
          <w:sz w:val="22"/>
          <w:szCs w:val="22"/>
        </w:rPr>
      </w:pPr>
      <w:r w:rsidRPr="004C6388">
        <w:rPr>
          <w:rFonts w:ascii="Marianne Medium" w:hAnsi="Marianne Medium"/>
          <w:sz w:val="22"/>
          <w:szCs w:val="22"/>
        </w:rPr>
        <w:t xml:space="preserve">                                     Direction des approvisionnements en produits de santé des armées</w:t>
      </w:r>
    </w:p>
    <w:p w14:paraId="7BF0431B" w14:textId="77777777" w:rsidR="00533F04" w:rsidRPr="004C6388" w:rsidRDefault="00533F04" w:rsidP="00533F04">
      <w:pPr>
        <w:jc w:val="right"/>
        <w:rPr>
          <w:rFonts w:ascii="Marianne Medium" w:hAnsi="Marianne Medium" w:cs="Arial"/>
          <w:b/>
          <w:noProof/>
          <w:szCs w:val="22"/>
        </w:rPr>
      </w:pPr>
      <w:r w:rsidRPr="004C6388">
        <w:rPr>
          <w:rFonts w:ascii="Marianne Medium" w:hAnsi="Marianne Medium" w:cs="Arial"/>
          <w:b/>
          <w:noProof/>
          <w:szCs w:val="22"/>
        </w:rPr>
        <w:t>Plateforme achats finances santé</w:t>
      </w:r>
    </w:p>
    <w:p w14:paraId="4B4B5C0B" w14:textId="77777777" w:rsidR="00533F04" w:rsidRPr="004C6388" w:rsidRDefault="00533F04" w:rsidP="00533F04">
      <w:pPr>
        <w:jc w:val="right"/>
        <w:rPr>
          <w:rFonts w:ascii="Marianne Medium" w:hAnsi="Marianne Medium" w:cs="Arial"/>
          <w:b/>
          <w:noProof/>
          <w:szCs w:val="22"/>
        </w:rPr>
      </w:pPr>
    </w:p>
    <w:p w14:paraId="2516E7F1" w14:textId="77777777" w:rsidR="00533F04" w:rsidRPr="004C6388" w:rsidRDefault="00533F04" w:rsidP="00562A0F">
      <w:pPr>
        <w:jc w:val="left"/>
        <w:rPr>
          <w:bCs/>
          <w:i/>
          <w:iCs/>
          <w:smallCaps/>
          <w:szCs w:val="22"/>
        </w:rPr>
      </w:pPr>
    </w:p>
    <w:p w14:paraId="7ACCC923" w14:textId="09461D64" w:rsidR="00533F04" w:rsidRPr="004C6388" w:rsidRDefault="00EF02E4" w:rsidP="00562A0F">
      <w:pPr>
        <w:tabs>
          <w:tab w:val="left" w:pos="10206"/>
        </w:tabs>
        <w:ind w:right="341"/>
        <w:jc w:val="left"/>
        <w:rPr>
          <w:rFonts w:ascii="Marianne" w:hAnsi="Marianne"/>
          <w:bCs/>
          <w:i/>
          <w:iCs/>
          <w:smallCaps/>
          <w:szCs w:val="22"/>
        </w:rPr>
      </w:pPr>
      <w:r w:rsidRPr="004C6388">
        <w:rPr>
          <w:rFonts w:ascii="Marianne" w:hAnsi="Marianne"/>
          <w:bCs/>
          <w:i/>
          <w:iCs/>
          <w:smallCaps/>
          <w:szCs w:val="22"/>
        </w:rPr>
        <w:t>Division</w:t>
      </w:r>
      <w:r w:rsidR="00533F04" w:rsidRPr="004C6388">
        <w:rPr>
          <w:rFonts w:ascii="Marianne" w:hAnsi="Marianne"/>
          <w:bCs/>
          <w:i/>
          <w:iCs/>
          <w:smallCaps/>
          <w:szCs w:val="22"/>
        </w:rPr>
        <w:t xml:space="preserve"> Achats</w:t>
      </w:r>
    </w:p>
    <w:p w14:paraId="1D4D3396" w14:textId="6F50B893" w:rsidR="00533F04" w:rsidRPr="004C6388" w:rsidRDefault="001424DB" w:rsidP="00562A0F">
      <w:pPr>
        <w:tabs>
          <w:tab w:val="left" w:pos="10206"/>
        </w:tabs>
        <w:ind w:right="341"/>
        <w:jc w:val="left"/>
        <w:rPr>
          <w:rFonts w:ascii="Marianne" w:hAnsi="Marianne"/>
          <w:bCs/>
          <w:i/>
          <w:iCs/>
          <w:smallCaps/>
          <w:szCs w:val="22"/>
        </w:rPr>
      </w:pPr>
      <w:r w:rsidRPr="004C6388">
        <w:rPr>
          <w:rFonts w:ascii="Marianne" w:hAnsi="Marianne"/>
          <w:bCs/>
          <w:i/>
          <w:iCs/>
          <w:smallCaps/>
          <w:szCs w:val="22"/>
        </w:rPr>
        <w:t>BUREAU</w:t>
      </w:r>
      <w:r w:rsidR="00533F04" w:rsidRPr="004C6388">
        <w:rPr>
          <w:rFonts w:ascii="Marianne" w:hAnsi="Marianne"/>
          <w:bCs/>
          <w:i/>
          <w:iCs/>
          <w:smallCaps/>
          <w:szCs w:val="22"/>
        </w:rPr>
        <w:t xml:space="preserve"> </w:t>
      </w:r>
      <w:sdt>
        <w:sdtPr>
          <w:rPr>
            <w:rFonts w:ascii="Marianne" w:hAnsi="Marianne"/>
            <w:bCs/>
            <w:i/>
            <w:iCs/>
            <w:smallCaps/>
            <w:szCs w:val="22"/>
          </w:rPr>
          <w:id w:val="-190463486"/>
          <w:placeholder>
            <w:docPart w:val="B37F2916D1454E5D924C0EB71F74E581"/>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EndPr/>
        <w:sdtContent>
          <w:r w:rsidRPr="004C6388">
            <w:rPr>
              <w:rFonts w:ascii="Marianne" w:hAnsi="Marianne"/>
              <w:bCs/>
              <w:i/>
              <w:iCs/>
              <w:smallCaps/>
              <w:szCs w:val="22"/>
            </w:rPr>
            <w:t>Equipements biomédicaux - Matériels d'exploitation</w:t>
          </w:r>
        </w:sdtContent>
      </w:sdt>
    </w:p>
    <w:p w14:paraId="35C0BC50" w14:textId="77777777" w:rsidR="00533F04" w:rsidRPr="004C6388" w:rsidRDefault="00533F04" w:rsidP="00562A0F">
      <w:pPr>
        <w:jc w:val="left"/>
        <w:rPr>
          <w:b/>
          <w:bCs/>
          <w:szCs w:val="22"/>
        </w:rPr>
      </w:pPr>
    </w:p>
    <w:p w14:paraId="3E051318" w14:textId="77777777" w:rsidR="00533F04" w:rsidRPr="004C6388" w:rsidRDefault="00533F04" w:rsidP="00A81E27">
      <w:pPr>
        <w:jc w:val="center"/>
        <w:rPr>
          <w:rFonts w:ascii="Marianne Medium" w:hAnsi="Marianne Medium"/>
          <w:b/>
          <w:bCs/>
          <w:szCs w:val="22"/>
        </w:rPr>
      </w:pPr>
    </w:p>
    <w:p w14:paraId="63BA44E0" w14:textId="77777777" w:rsidR="00533F04" w:rsidRPr="004C6388" w:rsidRDefault="00533F04" w:rsidP="00533F04">
      <w:pPr>
        <w:rPr>
          <w:rFonts w:ascii="Marianne Medium" w:hAnsi="Marianne Medium"/>
          <w:b/>
          <w:bCs/>
          <w:szCs w:val="22"/>
        </w:rPr>
      </w:pPr>
    </w:p>
    <w:p w14:paraId="7BF13850" w14:textId="77777777" w:rsidR="00533F04" w:rsidRPr="004C6388" w:rsidRDefault="00533F04" w:rsidP="00A81E27">
      <w:pPr>
        <w:jc w:val="center"/>
        <w:rPr>
          <w:rFonts w:ascii="Marianne Medium" w:hAnsi="Marianne Medium"/>
          <w:b/>
          <w:bCs/>
          <w:szCs w:val="22"/>
        </w:rPr>
      </w:pPr>
    </w:p>
    <w:p w14:paraId="700A4753" w14:textId="77777777" w:rsidR="00A81E27" w:rsidRPr="004C6388" w:rsidRDefault="00A81E27" w:rsidP="00A81E27">
      <w:pPr>
        <w:jc w:val="center"/>
        <w:rPr>
          <w:rFonts w:ascii="Marianne Medium" w:hAnsi="Marianne Medium"/>
          <w:b/>
          <w:bCs/>
          <w:szCs w:val="22"/>
        </w:rPr>
      </w:pPr>
      <w:r w:rsidRPr="004C6388">
        <w:rPr>
          <w:rFonts w:ascii="Marianne Medium" w:hAnsi="Marianne Medium"/>
          <w:b/>
          <w:bCs/>
          <w:szCs w:val="22"/>
        </w:rPr>
        <w:t>MARCHE PUBLIC DE</w:t>
      </w:r>
      <w:r w:rsidR="008B550B" w:rsidRPr="004C6388">
        <w:rPr>
          <w:rFonts w:ascii="Marianne Medium" w:hAnsi="Marianne Medium"/>
          <w:b/>
          <w:bCs/>
          <w:szCs w:val="22"/>
        </w:rPr>
        <w:t xml:space="preserve"> FOURNITURES</w:t>
      </w:r>
    </w:p>
    <w:p w14:paraId="555F3B81" w14:textId="77777777" w:rsidR="00A81E27" w:rsidRPr="004C6388" w:rsidRDefault="00A81E27" w:rsidP="00A81E27">
      <w:pPr>
        <w:rPr>
          <w:rFonts w:ascii="Marianne Medium" w:hAnsi="Marianne Medium"/>
          <w:bCs/>
          <w:szCs w:val="22"/>
        </w:rPr>
      </w:pPr>
    </w:p>
    <w:p w14:paraId="417AA38C" w14:textId="77777777" w:rsidR="006A578F" w:rsidRPr="004C6388" w:rsidRDefault="006A578F" w:rsidP="006A578F">
      <w:pPr>
        <w:spacing w:after="120"/>
        <w:jc w:val="center"/>
        <w:rPr>
          <w:rFonts w:ascii="Marianne Medium" w:hAnsi="Marianne Medium"/>
          <w:b/>
          <w:szCs w:val="22"/>
        </w:rPr>
      </w:pPr>
      <w:r w:rsidRPr="004C6388">
        <w:rPr>
          <w:rFonts w:ascii="Marianne Medium" w:hAnsi="Marianne Medium"/>
          <w:b/>
          <w:szCs w:val="22"/>
        </w:rPr>
        <w:t>PROCÉDURE ADAPTÉE</w:t>
      </w:r>
    </w:p>
    <w:p w14:paraId="18E109FA" w14:textId="77777777" w:rsidR="006A578F" w:rsidRPr="004C6388" w:rsidRDefault="006A578F" w:rsidP="006A578F">
      <w:pPr>
        <w:spacing w:after="120"/>
        <w:jc w:val="center"/>
        <w:rPr>
          <w:rFonts w:ascii="Marianne Medium" w:hAnsi="Marianne Medium"/>
          <w:b/>
          <w:szCs w:val="22"/>
        </w:rPr>
      </w:pPr>
      <w:r w:rsidRPr="004C6388">
        <w:rPr>
          <w:rFonts w:ascii="Marianne Medium" w:hAnsi="Marianne Medium"/>
          <w:b/>
          <w:szCs w:val="22"/>
        </w:rPr>
        <w:t>(Article</w:t>
      </w:r>
      <w:r w:rsidR="005856B9" w:rsidRPr="004C6388">
        <w:rPr>
          <w:rFonts w:ascii="Marianne Medium" w:hAnsi="Marianne Medium"/>
          <w:b/>
          <w:szCs w:val="22"/>
        </w:rPr>
        <w:t>s</w:t>
      </w:r>
      <w:r w:rsidRPr="004C6388">
        <w:rPr>
          <w:rFonts w:ascii="Marianne Medium" w:hAnsi="Marianne Medium"/>
          <w:b/>
          <w:szCs w:val="22"/>
        </w:rPr>
        <w:t xml:space="preserve"> </w:t>
      </w:r>
      <w:r w:rsidR="005856B9" w:rsidRPr="004C6388">
        <w:rPr>
          <w:rFonts w:ascii="Marianne Medium" w:hAnsi="Marianne Medium"/>
          <w:b/>
          <w:szCs w:val="22"/>
        </w:rPr>
        <w:t>R2123-4 à R2123-7</w:t>
      </w:r>
      <w:r w:rsidRPr="004C6388">
        <w:rPr>
          <w:rFonts w:ascii="Marianne Medium" w:hAnsi="Marianne Medium"/>
          <w:b/>
          <w:szCs w:val="22"/>
        </w:rPr>
        <w:t xml:space="preserve"> du </w:t>
      </w:r>
      <w:r w:rsidR="00520E28" w:rsidRPr="004C6388">
        <w:rPr>
          <w:rFonts w:ascii="Marianne Medium" w:hAnsi="Marianne Medium"/>
          <w:b/>
          <w:szCs w:val="22"/>
        </w:rPr>
        <w:t>code de la commande publique</w:t>
      </w:r>
      <w:r w:rsidR="005856B9" w:rsidRPr="004C6388">
        <w:rPr>
          <w:rFonts w:ascii="Marianne Medium" w:hAnsi="Marianne Medium"/>
          <w:b/>
          <w:szCs w:val="22"/>
        </w:rPr>
        <w:t>)</w:t>
      </w:r>
    </w:p>
    <w:p w14:paraId="0C4886AD" w14:textId="77777777" w:rsidR="006376E0" w:rsidRPr="004C6388" w:rsidRDefault="006376E0" w:rsidP="006376E0">
      <w:pPr>
        <w:jc w:val="center"/>
        <w:rPr>
          <w:rFonts w:ascii="Marianne Medium" w:hAnsi="Marianne Medium"/>
          <w:bCs/>
          <w:szCs w:val="22"/>
        </w:rPr>
      </w:pPr>
    </w:p>
    <w:p w14:paraId="55635FEE" w14:textId="77777777" w:rsidR="006A578F" w:rsidRPr="004C6388" w:rsidRDefault="00A81E27" w:rsidP="00A81E27">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Marianne Medium" w:hAnsi="Marianne Medium"/>
          <w:b/>
          <w:szCs w:val="22"/>
        </w:rPr>
      </w:pPr>
      <w:r w:rsidRPr="004C6388">
        <w:rPr>
          <w:rFonts w:ascii="Marianne Medium" w:hAnsi="Marianne Medium"/>
          <w:b/>
          <w:szCs w:val="22"/>
        </w:rPr>
        <w:t>CAHIER DES CLAUSES PARTICULIERES</w:t>
      </w:r>
    </w:p>
    <w:p w14:paraId="6064196E" w14:textId="77777777" w:rsidR="006A578F" w:rsidRPr="004C6388" w:rsidRDefault="006A578F" w:rsidP="00A81E27">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Marianne Medium" w:hAnsi="Marianne Medium"/>
          <w:b/>
          <w:szCs w:val="22"/>
        </w:rPr>
      </w:pPr>
      <w:r w:rsidRPr="004C6388">
        <w:rPr>
          <w:rFonts w:ascii="Marianne Medium" w:hAnsi="Marianne Medium"/>
          <w:b/>
          <w:szCs w:val="22"/>
        </w:rPr>
        <w:t>VALANT ACTE D’ENGAGEMENT</w:t>
      </w:r>
    </w:p>
    <w:p w14:paraId="7B308758" w14:textId="77777777" w:rsidR="00A81E27" w:rsidRPr="004C6388" w:rsidRDefault="00A81E27" w:rsidP="00A81E27">
      <w:pPr>
        <w:rPr>
          <w:rFonts w:ascii="Marianne Medium" w:hAnsi="Marianne Medium"/>
          <w:szCs w:val="22"/>
        </w:rPr>
      </w:pPr>
    </w:p>
    <w:p w14:paraId="0FC53AE0" w14:textId="441B1C41" w:rsidR="00A81E27" w:rsidRPr="004C6388" w:rsidRDefault="00A81E27" w:rsidP="00A81E27">
      <w:pPr>
        <w:jc w:val="center"/>
        <w:rPr>
          <w:rFonts w:ascii="Marianne Medium" w:hAnsi="Marianne Medium"/>
          <w:b/>
          <w:bCs/>
          <w:szCs w:val="22"/>
        </w:rPr>
      </w:pPr>
      <w:r w:rsidRPr="004C6388">
        <w:rPr>
          <w:rFonts w:ascii="Marianne Medium" w:hAnsi="Marianne Medium"/>
          <w:b/>
          <w:bCs/>
          <w:szCs w:val="22"/>
        </w:rPr>
        <w:t xml:space="preserve">N° </w:t>
      </w:r>
      <w:sdt>
        <w:sdtPr>
          <w:rPr>
            <w:rFonts w:ascii="Marianne Medium" w:hAnsi="Marianne Medium"/>
            <w:b/>
            <w:bCs/>
            <w:szCs w:val="22"/>
          </w:rPr>
          <w:id w:val="180094803"/>
          <w:placeholder>
            <w:docPart w:val="4AF67A4278BC4D8888790255D841804B"/>
          </w:placeholder>
        </w:sdtPr>
        <w:sdtEndPr/>
        <w:sdtContent>
          <w:r w:rsidR="001424DB" w:rsidRPr="004C6388">
            <w:rPr>
              <w:rFonts w:ascii="Marianne Medium" w:hAnsi="Marianne Medium"/>
              <w:b/>
              <w:bCs/>
              <w:szCs w:val="22"/>
            </w:rPr>
            <w:t>DAF_2025_001046</w:t>
          </w:r>
        </w:sdtContent>
      </w:sdt>
      <w:r w:rsidRPr="004C6388">
        <w:rPr>
          <w:rFonts w:ascii="Marianne Medium" w:hAnsi="Marianne Medium"/>
          <w:b/>
          <w:bCs/>
          <w:szCs w:val="22"/>
        </w:rPr>
        <w:t>/PFAF-S/ACHATS/</w:t>
      </w:r>
      <w:sdt>
        <w:sdtPr>
          <w:rPr>
            <w:rFonts w:ascii="Marianne Medium" w:hAnsi="Marianne Medium"/>
            <w:b/>
            <w:bCs/>
            <w:szCs w:val="22"/>
          </w:rPr>
          <w:id w:val="868883237"/>
          <w:placeholder>
            <w:docPart w:val="BB0FBDBDC169465F88D97C005972F675"/>
          </w:placeholder>
          <w:comboBox>
            <w:listItem w:value="Choisissez un élément."/>
            <w:listItem w:displayText="EBME" w:value="EBME"/>
            <w:listItem w:displayText="PSL" w:value="PSL"/>
            <w:listItem w:displayText="SMSM" w:value="SMSM"/>
          </w:comboBox>
        </w:sdtPr>
        <w:sdtEndPr/>
        <w:sdtContent>
          <w:r w:rsidR="001424DB" w:rsidRPr="004C6388">
            <w:rPr>
              <w:rFonts w:ascii="Marianne Medium" w:hAnsi="Marianne Medium"/>
              <w:b/>
              <w:bCs/>
              <w:szCs w:val="22"/>
            </w:rPr>
            <w:t>EBME</w:t>
          </w:r>
        </w:sdtContent>
      </w:sdt>
      <w:r w:rsidRPr="004C6388">
        <w:rPr>
          <w:rFonts w:ascii="Marianne Medium" w:hAnsi="Marianne Medium"/>
          <w:b/>
          <w:bCs/>
          <w:szCs w:val="22"/>
        </w:rPr>
        <w:t xml:space="preserve"> du </w:t>
      </w:r>
      <w:sdt>
        <w:sdtPr>
          <w:rPr>
            <w:rFonts w:ascii="Marianne Medium" w:hAnsi="Marianne Medium"/>
            <w:b/>
            <w:bCs/>
            <w:szCs w:val="22"/>
          </w:rPr>
          <w:id w:val="516665621"/>
          <w:placeholder>
            <w:docPart w:val="DAAC7FD0381745C98FD27EBE45CF6921"/>
          </w:placeholder>
          <w:date w:fullDate="2025-07-03T00:00:00Z">
            <w:dateFormat w:val="d MMMM yyyy"/>
            <w:lid w:val="fr-FR"/>
            <w:storeMappedDataAs w:val="dateTime"/>
            <w:calendar w:val="gregorian"/>
          </w:date>
        </w:sdtPr>
        <w:sdtEndPr/>
        <w:sdtContent>
          <w:r w:rsidR="001424DB" w:rsidRPr="004C6388">
            <w:rPr>
              <w:rFonts w:ascii="Marianne Medium" w:hAnsi="Marianne Medium"/>
              <w:b/>
              <w:bCs/>
              <w:szCs w:val="22"/>
            </w:rPr>
            <w:t>3 juillet 2025</w:t>
          </w:r>
        </w:sdtContent>
      </w:sdt>
    </w:p>
    <w:p w14:paraId="1C705940" w14:textId="77777777" w:rsidR="00A81E27" w:rsidRPr="004C6388" w:rsidRDefault="00A81E27" w:rsidP="00A81E27">
      <w:pPr>
        <w:rPr>
          <w:rFonts w:ascii="Marianne Medium" w:hAnsi="Marianne Medium"/>
          <w:szCs w:val="22"/>
        </w:rPr>
      </w:pPr>
    </w:p>
    <w:p w14:paraId="1D1CB6BB" w14:textId="77777777" w:rsidR="00A81E27" w:rsidRPr="004C6388" w:rsidRDefault="00A81E27" w:rsidP="00A81E27">
      <w:pPr>
        <w:rPr>
          <w:rFonts w:ascii="Marianne Medium" w:hAnsi="Marianne Medium"/>
          <w:szCs w:val="22"/>
        </w:rPr>
      </w:pPr>
    </w:p>
    <w:p w14:paraId="719AEC89" w14:textId="77777777" w:rsidR="00A81E27" w:rsidRPr="004C6388" w:rsidRDefault="00A81E27" w:rsidP="00A81E27">
      <w:pPr>
        <w:jc w:val="center"/>
        <w:rPr>
          <w:rFonts w:ascii="Marianne Medium" w:hAnsi="Marianne Medium"/>
          <w:bCs/>
          <w:szCs w:val="22"/>
        </w:rPr>
      </w:pPr>
      <w:r w:rsidRPr="004C6388">
        <w:rPr>
          <w:rFonts w:ascii="Marianne Medium" w:hAnsi="Marianne Medium"/>
          <w:bCs/>
          <w:szCs w:val="22"/>
        </w:rPr>
        <w:t>Relatif à</w:t>
      </w:r>
    </w:p>
    <w:p w14:paraId="5F714458" w14:textId="77777777" w:rsidR="00A81E27" w:rsidRPr="004C6388" w:rsidRDefault="00A81E27" w:rsidP="00A81E27">
      <w:pPr>
        <w:jc w:val="center"/>
        <w:rPr>
          <w:rFonts w:ascii="Marianne Medium" w:hAnsi="Marianne Medium"/>
          <w:bCs/>
          <w:szCs w:val="22"/>
        </w:rPr>
      </w:pPr>
    </w:p>
    <w:permStart w:id="2112227251" w:edGrp="everyone" w:displacedByCustomXml="next"/>
    <w:sdt>
      <w:sdtPr>
        <w:rPr>
          <w:rFonts w:ascii="Marianne Medium" w:hAnsi="Marianne Medium"/>
          <w:b/>
          <w:bCs/>
          <w:szCs w:val="22"/>
        </w:rPr>
        <w:id w:val="1413126001"/>
        <w:placeholder>
          <w:docPart w:val="4AF67A4278BC4D8888790255D841804B"/>
        </w:placeholder>
      </w:sdtPr>
      <w:sdtEndPr/>
      <w:sdtContent>
        <w:p w14:paraId="1757D87C" w14:textId="7A7C348A" w:rsidR="00A81E27" w:rsidRPr="004C6388" w:rsidRDefault="001424DB" w:rsidP="00A81E27">
          <w:pPr>
            <w:jc w:val="center"/>
            <w:rPr>
              <w:rFonts w:ascii="Marianne Medium" w:hAnsi="Marianne Medium"/>
              <w:b/>
              <w:bCs/>
              <w:szCs w:val="22"/>
            </w:rPr>
          </w:pPr>
          <w:r w:rsidRPr="004C6388">
            <w:rPr>
              <w:rFonts w:ascii="Marianne Medium" w:hAnsi="Marianne Medium"/>
              <w:b/>
              <w:bCs/>
              <w:szCs w:val="22"/>
            </w:rPr>
            <w:t>Acquisition de lits pour les zones d’hospitalisation des rôles 2 au profit du Service de Santé des Armées</w:t>
          </w:r>
        </w:p>
      </w:sdtContent>
    </w:sdt>
    <w:permEnd w:id="2112227251"/>
    <w:p w14:paraId="2018D1D5" w14:textId="77777777" w:rsidR="00A81E27" w:rsidRPr="004C6388" w:rsidRDefault="00A81E27" w:rsidP="00A81E27">
      <w:pPr>
        <w:jc w:val="center"/>
        <w:rPr>
          <w:rFonts w:ascii="Marianne Medium" w:hAnsi="Marianne Medium"/>
          <w:bCs/>
          <w:szCs w:val="22"/>
        </w:rPr>
      </w:pPr>
    </w:p>
    <w:p w14:paraId="7336A879" w14:textId="77777777" w:rsidR="00A81E27" w:rsidRPr="004C6388" w:rsidRDefault="00A81E27" w:rsidP="00A81E27">
      <w:pPr>
        <w:jc w:val="center"/>
        <w:rPr>
          <w:rFonts w:ascii="Marianne Medium" w:hAnsi="Marianne Medium"/>
          <w:color w:val="FF0000"/>
          <w:szCs w:val="22"/>
        </w:rPr>
      </w:pPr>
    </w:p>
    <w:p w14:paraId="12EA30D5" w14:textId="77777777" w:rsidR="0037401E" w:rsidRPr="004C6388" w:rsidRDefault="0037401E" w:rsidP="00A81E27">
      <w:pPr>
        <w:jc w:val="center"/>
        <w:rPr>
          <w:rFonts w:ascii="Marianne Medium" w:hAnsi="Marianne Medium"/>
          <w:color w:val="FF0000"/>
          <w:szCs w:val="22"/>
        </w:rPr>
      </w:pPr>
    </w:p>
    <w:p w14:paraId="3D600D0F" w14:textId="77777777" w:rsidR="00A81E27" w:rsidRPr="004C6388" w:rsidRDefault="00A81E27" w:rsidP="00A81E27">
      <w:pPr>
        <w:jc w:val="center"/>
        <w:rPr>
          <w:rFonts w:ascii="Marianne Medium" w:hAnsi="Marianne Medium"/>
          <w:color w:val="FF0000"/>
          <w:szCs w:val="22"/>
        </w:rPr>
      </w:pPr>
    </w:p>
    <w:tbl>
      <w:tblPr>
        <w:tblW w:w="9284" w:type="dxa"/>
        <w:jc w:val="center"/>
        <w:tblLayout w:type="fixed"/>
        <w:tblCellMar>
          <w:left w:w="70" w:type="dxa"/>
          <w:right w:w="70" w:type="dxa"/>
        </w:tblCellMar>
        <w:tblLook w:val="04A0" w:firstRow="1" w:lastRow="0" w:firstColumn="1" w:lastColumn="0" w:noHBand="0" w:noVBand="1"/>
      </w:tblPr>
      <w:tblGrid>
        <w:gridCol w:w="9284"/>
      </w:tblGrid>
      <w:tr w:rsidR="00892197" w:rsidRPr="004C6388" w14:paraId="13865BA3" w14:textId="77777777" w:rsidTr="00892197">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28E1BC56" w14:textId="77777777" w:rsidR="00892197" w:rsidRPr="004C6388" w:rsidRDefault="00892197" w:rsidP="00892197">
            <w:pPr>
              <w:jc w:val="center"/>
              <w:rPr>
                <w:rFonts w:ascii="Marianne Medium" w:hAnsi="Marianne Medium"/>
                <w:b/>
                <w:caps/>
                <w:szCs w:val="22"/>
              </w:rPr>
            </w:pPr>
          </w:p>
          <w:p w14:paraId="7702F872" w14:textId="77777777" w:rsidR="00892197" w:rsidRPr="004C6388" w:rsidRDefault="00892197" w:rsidP="00892197">
            <w:pPr>
              <w:jc w:val="center"/>
              <w:rPr>
                <w:rFonts w:ascii="Marianne Medium" w:hAnsi="Marianne Medium"/>
                <w:b/>
                <w:caps/>
                <w:szCs w:val="22"/>
              </w:rPr>
            </w:pPr>
            <w:r w:rsidRPr="004C6388">
              <w:rPr>
                <w:rFonts w:ascii="Marianne Medium" w:hAnsi="Marianne Medium"/>
                <w:b/>
                <w:caps/>
                <w:szCs w:val="22"/>
              </w:rPr>
              <w:t>Date et heure limites de remise des OFFRES</w:t>
            </w:r>
          </w:p>
          <w:p w14:paraId="48021903" w14:textId="77777777" w:rsidR="00892197" w:rsidRPr="004C6388" w:rsidRDefault="00892197" w:rsidP="00892197">
            <w:pPr>
              <w:jc w:val="center"/>
              <w:rPr>
                <w:rFonts w:ascii="Marianne Medium" w:hAnsi="Marianne Medium"/>
                <w:b/>
                <w:caps/>
                <w:szCs w:val="22"/>
              </w:rPr>
            </w:pPr>
          </w:p>
        </w:tc>
      </w:tr>
      <w:tr w:rsidR="00892197" w:rsidRPr="004C6388" w14:paraId="5CE57246" w14:textId="77777777" w:rsidTr="00892197">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24764400" w14:textId="77777777" w:rsidR="00892197" w:rsidRPr="004C6388" w:rsidRDefault="00892197" w:rsidP="00892197">
            <w:pPr>
              <w:jc w:val="center"/>
              <w:rPr>
                <w:rFonts w:ascii="Marianne Medium" w:hAnsi="Marianne Medium"/>
                <w:b/>
                <w:szCs w:val="22"/>
                <w:highlight w:val="yellow"/>
              </w:rPr>
            </w:pPr>
          </w:p>
          <w:sdt>
            <w:sdtPr>
              <w:rPr>
                <w:rFonts w:ascii="Marianne Medium" w:hAnsi="Marianne Medium"/>
                <w:b/>
                <w:szCs w:val="22"/>
              </w:rPr>
              <w:id w:val="1727641699"/>
              <w:placeholder>
                <w:docPart w:val="35ED8D5F107A4C7E85F33149D8F89468"/>
              </w:placeholder>
              <w:date w:fullDate="2025-09-16T00:00:00Z">
                <w:dateFormat w:val="d MMMM yyyy"/>
                <w:lid w:val="fr-FR"/>
                <w:storeMappedDataAs w:val="dateTime"/>
                <w:calendar w:val="gregorian"/>
              </w:date>
            </w:sdtPr>
            <w:sdtEndPr/>
            <w:sdtContent>
              <w:p w14:paraId="681B67EC" w14:textId="06B2E964" w:rsidR="00892197" w:rsidRPr="004C6388" w:rsidRDefault="001424DB" w:rsidP="00892197">
                <w:pPr>
                  <w:jc w:val="center"/>
                  <w:rPr>
                    <w:rFonts w:ascii="Marianne Medium" w:hAnsi="Marianne Medium"/>
                    <w:b/>
                    <w:szCs w:val="22"/>
                  </w:rPr>
                </w:pPr>
                <w:r w:rsidRPr="004C6388">
                  <w:rPr>
                    <w:rFonts w:ascii="Marianne Medium" w:hAnsi="Marianne Medium"/>
                    <w:b/>
                    <w:szCs w:val="22"/>
                  </w:rPr>
                  <w:t>16 septembre 2025</w:t>
                </w:r>
              </w:p>
            </w:sdtContent>
          </w:sdt>
          <w:p w14:paraId="7E6EC436" w14:textId="77777777" w:rsidR="00892197" w:rsidRPr="004C6388" w:rsidRDefault="00892197" w:rsidP="00892197">
            <w:pPr>
              <w:jc w:val="center"/>
              <w:rPr>
                <w:rFonts w:ascii="Marianne Medium" w:hAnsi="Marianne Medium"/>
                <w:b/>
                <w:szCs w:val="22"/>
              </w:rPr>
            </w:pPr>
            <w:r w:rsidRPr="004C6388">
              <w:rPr>
                <w:rFonts w:ascii="Marianne Medium" w:hAnsi="Marianne Medium"/>
                <w:b/>
                <w:szCs w:val="22"/>
              </w:rPr>
              <w:t>à</w:t>
            </w:r>
          </w:p>
          <w:sdt>
            <w:sdtPr>
              <w:rPr>
                <w:rFonts w:ascii="Marianne Medium" w:hAnsi="Marianne Medium"/>
                <w:b/>
                <w:szCs w:val="22"/>
              </w:rPr>
              <w:id w:val="-1390411218"/>
              <w:placeholder>
                <w:docPart w:val="08E879EF290F413D9AB93B0920EF98E4"/>
              </w:placeholder>
            </w:sdtPr>
            <w:sdtEndPr>
              <w:rPr>
                <w:b w:val="0"/>
              </w:rPr>
            </w:sdtEndPr>
            <w:sdtContent>
              <w:p w14:paraId="7A6A5901" w14:textId="58D731FC" w:rsidR="00892197" w:rsidRPr="004C6388" w:rsidRDefault="00CD69B3" w:rsidP="00892197">
                <w:pPr>
                  <w:tabs>
                    <w:tab w:val="left" w:pos="3994"/>
                    <w:tab w:val="center" w:pos="4572"/>
                  </w:tabs>
                  <w:jc w:val="center"/>
                  <w:rPr>
                    <w:rFonts w:ascii="Marianne Medium" w:hAnsi="Marianne Medium"/>
                    <w:b/>
                    <w:szCs w:val="22"/>
                  </w:rPr>
                </w:pPr>
                <w:sdt>
                  <w:sdtPr>
                    <w:rPr>
                      <w:rFonts w:ascii="Marianne Medium" w:hAnsi="Marianne Medium"/>
                      <w:b/>
                      <w:szCs w:val="22"/>
                    </w:rPr>
                    <w:id w:val="-1195846105"/>
                    <w:placeholder>
                      <w:docPart w:val="ADA5382A45B04D6F9BFE067745B1CED2"/>
                    </w:placeholder>
                    <w:comboBox>
                      <w:listItem w:value="Heure."/>
                      <w:listItem w:displayText="08" w:value="08"/>
                      <w:listItem w:displayText="09" w:value="09"/>
                      <w:listItem w:displayText="10" w:value="10"/>
                      <w:listItem w:displayText="11" w:value="11"/>
                      <w:listItem w:displayText="12" w:value="12"/>
                      <w:listItem w:displayText="14" w:value="14"/>
                      <w:listItem w:displayText="15" w:value="15"/>
                      <w:listItem w:displayText="16" w:value="16"/>
                      <w:listItem w:displayText="17" w:value="17"/>
                    </w:comboBox>
                  </w:sdtPr>
                  <w:sdtEndPr/>
                  <w:sdtContent>
                    <w:r w:rsidR="001424DB" w:rsidRPr="004C6388">
                      <w:rPr>
                        <w:rFonts w:ascii="Marianne Medium" w:hAnsi="Marianne Medium"/>
                        <w:b/>
                        <w:szCs w:val="22"/>
                      </w:rPr>
                      <w:t>14</w:t>
                    </w:r>
                  </w:sdtContent>
                </w:sdt>
                <w:r w:rsidR="00892197" w:rsidRPr="004C6388">
                  <w:rPr>
                    <w:rFonts w:ascii="Marianne Medium" w:hAnsi="Marianne Medium"/>
                    <w:b/>
                    <w:szCs w:val="22"/>
                  </w:rPr>
                  <w:t xml:space="preserve"> heures 00</w:t>
                </w:r>
              </w:p>
            </w:sdtContent>
          </w:sdt>
        </w:tc>
      </w:tr>
    </w:tbl>
    <w:p w14:paraId="695DCB75" w14:textId="77777777" w:rsidR="00A362B4" w:rsidRPr="004C6388" w:rsidRDefault="00A362B4" w:rsidP="00A81E27">
      <w:pPr>
        <w:spacing w:after="240"/>
        <w:rPr>
          <w:rFonts w:ascii="Marianne Medium" w:hAnsi="Marianne Medium"/>
          <w:szCs w:val="22"/>
        </w:rPr>
      </w:pPr>
    </w:p>
    <w:p w14:paraId="4E533426" w14:textId="77777777" w:rsidR="00A362B4" w:rsidRPr="004C6388" w:rsidRDefault="00A362B4" w:rsidP="00A362B4">
      <w:pPr>
        <w:tabs>
          <w:tab w:val="left" w:pos="1578"/>
        </w:tabs>
        <w:rPr>
          <w:rFonts w:ascii="Marianne Medium" w:hAnsi="Marianne Medium"/>
          <w:szCs w:val="22"/>
        </w:rPr>
      </w:pPr>
      <w:r w:rsidRPr="004C6388">
        <w:rPr>
          <w:rFonts w:ascii="Marianne Medium" w:hAnsi="Marianne Medium"/>
          <w:szCs w:val="22"/>
        </w:rPr>
        <w:tab/>
      </w:r>
    </w:p>
    <w:p w14:paraId="69047E2D" w14:textId="77777777" w:rsidR="0037401E" w:rsidRPr="004C6388" w:rsidRDefault="00A362B4" w:rsidP="00A362B4">
      <w:pPr>
        <w:tabs>
          <w:tab w:val="left" w:pos="1578"/>
        </w:tabs>
        <w:rPr>
          <w:rFonts w:ascii="Marianne Medium" w:hAnsi="Marianne Medium"/>
          <w:szCs w:val="22"/>
        </w:rPr>
        <w:sectPr w:rsidR="0037401E" w:rsidRPr="004C6388" w:rsidSect="00AE5490">
          <w:footerReference w:type="even" r:id="rId12"/>
          <w:footerReference w:type="default" r:id="rId13"/>
          <w:footerReference w:type="first" r:id="rId14"/>
          <w:pgSz w:w="11907" w:h="16840" w:code="9"/>
          <w:pgMar w:top="539" w:right="964" w:bottom="851" w:left="964" w:header="720" w:footer="57" w:gutter="0"/>
          <w:pgNumType w:start="1"/>
          <w:cols w:space="720"/>
          <w:titlePg/>
          <w:docGrid w:linePitch="326"/>
        </w:sectPr>
      </w:pPr>
      <w:r w:rsidRPr="004C6388">
        <w:rPr>
          <w:rFonts w:ascii="Marianne Medium" w:hAnsi="Marianne Medium"/>
          <w:szCs w:val="22"/>
        </w:rPr>
        <w:tab/>
      </w:r>
    </w:p>
    <w:p w14:paraId="6C698586" w14:textId="77777777" w:rsidR="00262565" w:rsidRPr="004C6388" w:rsidRDefault="00262565" w:rsidP="008563F4">
      <w:pPr>
        <w:pStyle w:val="TM1"/>
        <w:pBdr>
          <w:top w:val="single" w:sz="4" w:space="1" w:color="auto"/>
          <w:left w:val="single" w:sz="4" w:space="4" w:color="auto"/>
          <w:bottom w:val="single" w:sz="4" w:space="1" w:color="auto"/>
          <w:right w:val="single" w:sz="4" w:space="4" w:color="auto"/>
        </w:pBdr>
        <w:jc w:val="center"/>
        <w:rPr>
          <w:rFonts w:ascii="Marianne Medium" w:hAnsi="Marianne Medium"/>
          <w:sz w:val="22"/>
          <w:szCs w:val="22"/>
        </w:rPr>
      </w:pPr>
      <w:bookmarkStart w:id="1" w:name="_Toc523317342"/>
      <w:r w:rsidRPr="004C6388">
        <w:rPr>
          <w:rFonts w:ascii="Marianne Medium" w:hAnsi="Marianne Medium"/>
          <w:sz w:val="22"/>
          <w:szCs w:val="22"/>
        </w:rPr>
        <w:lastRenderedPageBreak/>
        <w:t>SOMMAIRE</w:t>
      </w:r>
    </w:p>
    <w:permStart w:id="788950431" w:edGrp="everyone"/>
    <w:p w14:paraId="1BB7E7C7" w14:textId="437938B0" w:rsidR="00CC43A4" w:rsidRPr="004C6388" w:rsidRDefault="008563F4">
      <w:pPr>
        <w:pStyle w:val="TM1"/>
        <w:tabs>
          <w:tab w:val="right" w:leader="dot" w:pos="9855"/>
        </w:tabs>
        <w:rPr>
          <w:rFonts w:eastAsiaTheme="minorEastAsia" w:cstheme="minorBidi"/>
          <w:b w:val="0"/>
          <w:bCs w:val="0"/>
          <w:caps w:val="0"/>
          <w:noProof/>
          <w:sz w:val="22"/>
          <w:szCs w:val="22"/>
        </w:rPr>
      </w:pPr>
      <w:r w:rsidRPr="004C6388">
        <w:rPr>
          <w:rFonts w:ascii="Marianne Medium" w:hAnsi="Marianne Medium"/>
          <w:sz w:val="22"/>
          <w:szCs w:val="22"/>
        </w:rPr>
        <w:fldChar w:fldCharType="begin"/>
      </w:r>
      <w:r w:rsidRPr="004C6388">
        <w:rPr>
          <w:rFonts w:ascii="Marianne Medium" w:hAnsi="Marianne Medium"/>
          <w:sz w:val="22"/>
          <w:szCs w:val="22"/>
        </w:rPr>
        <w:instrText xml:space="preserve"> TOC \o "1-4" \h \z \u </w:instrText>
      </w:r>
      <w:r w:rsidRPr="004C6388">
        <w:rPr>
          <w:rFonts w:ascii="Marianne Medium" w:hAnsi="Marianne Medium"/>
          <w:sz w:val="22"/>
          <w:szCs w:val="22"/>
        </w:rPr>
        <w:fldChar w:fldCharType="separate"/>
      </w:r>
      <w:hyperlink w:anchor="_Toc202454341" w:history="1">
        <w:r w:rsidR="00CC43A4" w:rsidRPr="004C6388">
          <w:rPr>
            <w:rStyle w:val="Lienhypertexte"/>
            <w:rFonts w:ascii="Marianne Medium" w:hAnsi="Marianne Medium"/>
            <w:noProof/>
            <w:sz w:val="22"/>
            <w:szCs w:val="22"/>
          </w:rPr>
          <w:t>Article 1 – GENERALITES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_Toc202454341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794384B2" w14:textId="44809086"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42" w:history="1">
        <w:r w:rsidR="00CC43A4" w:rsidRPr="004C6388">
          <w:rPr>
            <w:rStyle w:val="Lienhypertexte"/>
            <w:rFonts w:ascii="Marianne Medium" w:hAnsi="Marianne Medium"/>
            <w:noProof/>
            <w:sz w:val="22"/>
            <w:szCs w:val="22"/>
          </w:rPr>
          <w:t>1.1</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Dispositions générales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_Toc202454342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2E46A4D7" w14:textId="035D8710" w:rsidR="00CC43A4" w:rsidRPr="004C6388" w:rsidRDefault="00CD69B3">
      <w:pPr>
        <w:pStyle w:val="TM3"/>
        <w:tabs>
          <w:tab w:val="left" w:pos="1100"/>
          <w:tab w:val="right" w:leader="dot" w:pos="9855"/>
        </w:tabs>
        <w:rPr>
          <w:rFonts w:eastAsiaTheme="minorEastAsia" w:cstheme="minorBidi"/>
          <w:i w:val="0"/>
          <w:iCs w:val="0"/>
          <w:noProof/>
          <w:sz w:val="22"/>
          <w:szCs w:val="22"/>
        </w:rPr>
      </w:pPr>
      <w:hyperlink w:anchor="_Toc202454343" w:history="1">
        <w:r w:rsidR="00CC43A4" w:rsidRPr="004C6388">
          <w:rPr>
            <w:rStyle w:val="Lienhypertexte"/>
            <w:rFonts w:ascii="Marianne Medium" w:hAnsi="Marianne Medium"/>
            <w:noProof/>
            <w:sz w:val="22"/>
            <w:szCs w:val="22"/>
          </w:rPr>
          <w:t>1.1.1</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Objet du marché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_Toc202454343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672E8F77" w14:textId="51664372" w:rsidR="00CC43A4" w:rsidRPr="004C6388" w:rsidRDefault="00CD69B3">
      <w:pPr>
        <w:pStyle w:val="TM3"/>
        <w:tabs>
          <w:tab w:val="left" w:pos="1100"/>
          <w:tab w:val="right" w:leader="dot" w:pos="9855"/>
        </w:tabs>
        <w:rPr>
          <w:rFonts w:eastAsiaTheme="minorEastAsia" w:cstheme="minorBidi"/>
          <w:i w:val="0"/>
          <w:iCs w:val="0"/>
          <w:noProof/>
          <w:sz w:val="22"/>
          <w:szCs w:val="22"/>
        </w:rPr>
      </w:pPr>
      <w:hyperlink w:anchor="_Toc202454344" w:history="1">
        <w:r w:rsidR="00CC43A4" w:rsidRPr="004C6388">
          <w:rPr>
            <w:rStyle w:val="Lienhypertexte"/>
            <w:rFonts w:ascii="Marianne Medium" w:hAnsi="Marianne Medium"/>
            <w:noProof/>
            <w:sz w:val="22"/>
            <w:szCs w:val="22"/>
          </w:rPr>
          <w:t>1.1.2</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Durée de la validité du marché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_Toc202454344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0042AD63" w14:textId="57865529" w:rsidR="00CC43A4" w:rsidRPr="004C6388" w:rsidRDefault="00CD69B3">
      <w:pPr>
        <w:pStyle w:val="TM4"/>
        <w:tabs>
          <w:tab w:val="left" w:pos="1540"/>
          <w:tab w:val="right" w:leader="dot" w:pos="9855"/>
        </w:tabs>
        <w:rPr>
          <w:rFonts w:eastAsiaTheme="minorEastAsia" w:cstheme="minorBidi"/>
          <w:noProof/>
          <w:sz w:val="22"/>
          <w:szCs w:val="22"/>
        </w:rPr>
      </w:pPr>
      <w:hyperlink w:anchor="_Toc202454345" w:history="1">
        <w:r w:rsidR="00CC43A4" w:rsidRPr="004C6388">
          <w:rPr>
            <w:rStyle w:val="Lienhypertexte"/>
            <w:rFonts w:ascii="Marianne Medium" w:hAnsi="Marianne Medium"/>
            <w:noProof/>
            <w:sz w:val="22"/>
            <w:szCs w:val="22"/>
          </w:rPr>
          <w:t>1.1.2.1</w:t>
        </w:r>
        <w:r w:rsidR="00CC43A4" w:rsidRPr="004C6388">
          <w:rPr>
            <w:rFonts w:eastAsiaTheme="minorEastAsia" w:cstheme="minorBidi"/>
            <w:noProof/>
            <w:sz w:val="22"/>
            <w:szCs w:val="22"/>
          </w:rPr>
          <w:tab/>
        </w:r>
        <w:r w:rsidR="00CC43A4" w:rsidRPr="004C6388">
          <w:rPr>
            <w:rStyle w:val="Lienhypertexte"/>
            <w:rFonts w:ascii="Marianne Medium" w:hAnsi="Marianne Medium"/>
            <w:noProof/>
            <w:sz w:val="22"/>
            <w:szCs w:val="22"/>
          </w:rPr>
          <w:t>Durée du marché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_Toc202454345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19026AAF" w14:textId="1CFA2509" w:rsidR="00CC43A4" w:rsidRPr="004C6388" w:rsidRDefault="00CD69B3">
      <w:pPr>
        <w:pStyle w:val="TM4"/>
        <w:tabs>
          <w:tab w:val="left" w:pos="1540"/>
          <w:tab w:val="right" w:leader="dot" w:pos="9855"/>
        </w:tabs>
        <w:rPr>
          <w:rFonts w:eastAsiaTheme="minorEastAsia" w:cstheme="minorBidi"/>
          <w:noProof/>
          <w:sz w:val="22"/>
          <w:szCs w:val="22"/>
        </w:rPr>
      </w:pPr>
      <w:hyperlink w:anchor="_Toc202454346" w:history="1">
        <w:r w:rsidR="00CC43A4" w:rsidRPr="004C6388">
          <w:rPr>
            <w:rStyle w:val="Lienhypertexte"/>
            <w:rFonts w:ascii="Marianne Medium" w:hAnsi="Marianne Medium"/>
            <w:noProof/>
            <w:sz w:val="22"/>
            <w:szCs w:val="22"/>
          </w:rPr>
          <w:t>1.1.2.2</w:t>
        </w:r>
        <w:r w:rsidR="00CC43A4" w:rsidRPr="004C6388">
          <w:rPr>
            <w:rFonts w:eastAsiaTheme="minorEastAsia" w:cstheme="minorBidi"/>
            <w:noProof/>
            <w:sz w:val="22"/>
            <w:szCs w:val="22"/>
          </w:rPr>
          <w:tab/>
        </w:r>
        <w:r w:rsidR="00CC43A4" w:rsidRPr="004C6388">
          <w:rPr>
            <w:rStyle w:val="Lienhypertexte"/>
            <w:rFonts w:ascii="Marianne Medium" w:hAnsi="Marianne Medium"/>
            <w:noProof/>
            <w:sz w:val="22"/>
            <w:szCs w:val="22"/>
          </w:rPr>
          <w:t>Reconduction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_Toc202454346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0CC38C80" w14:textId="58AC19EA" w:rsidR="00CC43A4" w:rsidRPr="004C6388" w:rsidRDefault="00CD69B3">
      <w:pPr>
        <w:pStyle w:val="TM3"/>
        <w:tabs>
          <w:tab w:val="left" w:pos="1100"/>
          <w:tab w:val="right" w:leader="dot" w:pos="9855"/>
        </w:tabs>
        <w:rPr>
          <w:rFonts w:eastAsiaTheme="minorEastAsia" w:cstheme="minorBidi"/>
          <w:i w:val="0"/>
          <w:iCs w:val="0"/>
          <w:noProof/>
          <w:sz w:val="22"/>
          <w:szCs w:val="22"/>
        </w:rPr>
      </w:pPr>
      <w:hyperlink w:anchor="_Toc202454347" w:history="1">
        <w:r w:rsidR="00CC43A4" w:rsidRPr="004C6388">
          <w:rPr>
            <w:rStyle w:val="Lienhypertexte"/>
            <w:rFonts w:ascii="Marianne Medium" w:hAnsi="Marianne Medium"/>
            <w:noProof/>
            <w:sz w:val="22"/>
            <w:szCs w:val="22"/>
          </w:rPr>
          <w:t>1.1.3</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Allotissement</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_Toc202454347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44F1D2F0" w14:textId="34A1E40E" w:rsidR="00CC43A4" w:rsidRPr="004C6388" w:rsidRDefault="00CD69B3">
      <w:pPr>
        <w:pStyle w:val="TM3"/>
        <w:tabs>
          <w:tab w:val="left" w:pos="1100"/>
          <w:tab w:val="right" w:leader="dot" w:pos="9855"/>
        </w:tabs>
        <w:rPr>
          <w:rFonts w:eastAsiaTheme="minorEastAsia" w:cstheme="minorBidi"/>
          <w:i w:val="0"/>
          <w:iCs w:val="0"/>
          <w:noProof/>
          <w:sz w:val="22"/>
          <w:szCs w:val="22"/>
        </w:rPr>
      </w:pPr>
      <w:hyperlink w:anchor="_Toc202454348" w:history="1">
        <w:r w:rsidR="00CC43A4" w:rsidRPr="004C6388">
          <w:rPr>
            <w:rStyle w:val="Lienhypertexte"/>
            <w:rFonts w:ascii="Marianne Medium" w:hAnsi="Marianne Medium"/>
            <w:noProof/>
            <w:sz w:val="22"/>
            <w:szCs w:val="22"/>
          </w:rPr>
          <w:t>1.1.4</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Définition du marché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_Toc202454348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0C361551" w14:textId="3B6DE752"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49" w:history="1">
        <w:r w:rsidR="00CC43A4" w:rsidRPr="004C6388">
          <w:rPr>
            <w:rStyle w:val="Lienhypertexte"/>
            <w:rFonts w:ascii="Marianne Medium" w:hAnsi="Marianne Medium"/>
            <w:noProof/>
            <w:sz w:val="22"/>
            <w:szCs w:val="22"/>
          </w:rPr>
          <w:t>1.2</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Pièces constitutives du marché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_Toc202454349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4</w:t>
        </w:r>
        <w:r w:rsidR="00CC43A4" w:rsidRPr="004C6388">
          <w:rPr>
            <w:noProof/>
            <w:webHidden/>
            <w:sz w:val="22"/>
            <w:szCs w:val="22"/>
          </w:rPr>
          <w:fldChar w:fldCharType="end"/>
        </w:r>
      </w:hyperlink>
    </w:p>
    <w:p w14:paraId="11DC7F19" w14:textId="5BE3B0DC"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50" w:history="1">
        <w:r w:rsidR="00CC43A4" w:rsidRPr="004C6388">
          <w:rPr>
            <w:rStyle w:val="Lienhypertexte"/>
            <w:rFonts w:ascii="Marianne Medium" w:hAnsi="Marianne Medium"/>
            <w:noProof/>
            <w:sz w:val="22"/>
            <w:szCs w:val="22"/>
          </w:rPr>
          <w:t>1.3</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Protection de la main-d’œuvre et conditions de travail</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_Toc202454350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5</w:t>
        </w:r>
        <w:r w:rsidR="00CC43A4" w:rsidRPr="004C6388">
          <w:rPr>
            <w:noProof/>
            <w:webHidden/>
            <w:sz w:val="22"/>
            <w:szCs w:val="22"/>
          </w:rPr>
          <w:fldChar w:fldCharType="end"/>
        </w:r>
      </w:hyperlink>
    </w:p>
    <w:p w14:paraId="53049E2C" w14:textId="36436A4C"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51" w:history="1">
        <w:r w:rsidR="00CC43A4" w:rsidRPr="004C6388">
          <w:rPr>
            <w:rStyle w:val="Lienhypertexte"/>
            <w:rFonts w:ascii="Marianne Medium" w:hAnsi="Marianne Medium"/>
            <w:noProof/>
            <w:sz w:val="22"/>
            <w:szCs w:val="22"/>
          </w:rPr>
          <w:t>1.4</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Obligation de discrétion – mesures de sécurité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_Toc202454351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5</w:t>
        </w:r>
        <w:r w:rsidR="00CC43A4" w:rsidRPr="004C6388">
          <w:rPr>
            <w:noProof/>
            <w:webHidden/>
            <w:sz w:val="22"/>
            <w:szCs w:val="22"/>
          </w:rPr>
          <w:fldChar w:fldCharType="end"/>
        </w:r>
      </w:hyperlink>
    </w:p>
    <w:p w14:paraId="7334F1BF" w14:textId="1D0EE425" w:rsidR="00CC43A4" w:rsidRPr="004C6388" w:rsidRDefault="00CD69B3">
      <w:pPr>
        <w:pStyle w:val="TM3"/>
        <w:tabs>
          <w:tab w:val="left" w:pos="1100"/>
          <w:tab w:val="right" w:leader="dot" w:pos="9855"/>
        </w:tabs>
        <w:rPr>
          <w:rFonts w:eastAsiaTheme="minorEastAsia" w:cstheme="minorBidi"/>
          <w:i w:val="0"/>
          <w:iCs w:val="0"/>
          <w:noProof/>
          <w:sz w:val="22"/>
          <w:szCs w:val="22"/>
        </w:rPr>
      </w:pPr>
      <w:hyperlink w:anchor="_Toc202454352" w:history="1">
        <w:r w:rsidR="00CC43A4" w:rsidRPr="004C6388">
          <w:rPr>
            <w:rStyle w:val="Lienhypertexte"/>
            <w:rFonts w:ascii="Marianne Medium" w:hAnsi="Marianne Medium"/>
            <w:noProof/>
            <w:sz w:val="22"/>
            <w:szCs w:val="22"/>
          </w:rPr>
          <w:t>1.4.1</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Obligation d’information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_Toc202454352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5</w:t>
        </w:r>
        <w:r w:rsidR="00CC43A4" w:rsidRPr="004C6388">
          <w:rPr>
            <w:noProof/>
            <w:webHidden/>
            <w:sz w:val="22"/>
            <w:szCs w:val="22"/>
          </w:rPr>
          <w:fldChar w:fldCharType="end"/>
        </w:r>
      </w:hyperlink>
    </w:p>
    <w:p w14:paraId="512B1E94" w14:textId="09BC9A95"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53" w:history="1">
        <w:r w:rsidR="00CC43A4" w:rsidRPr="004C6388">
          <w:rPr>
            <w:rStyle w:val="Lienhypertexte"/>
            <w:rFonts w:ascii="Marianne Medium" w:hAnsi="Marianne Medium"/>
            <w:noProof/>
            <w:sz w:val="22"/>
            <w:szCs w:val="22"/>
          </w:rPr>
          <w:t>1.5</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Sous-traitance</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_Toc202454353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5</w:t>
        </w:r>
        <w:r w:rsidR="00CC43A4" w:rsidRPr="004C6388">
          <w:rPr>
            <w:noProof/>
            <w:webHidden/>
            <w:sz w:val="22"/>
            <w:szCs w:val="22"/>
          </w:rPr>
          <w:fldChar w:fldCharType="end"/>
        </w:r>
      </w:hyperlink>
    </w:p>
    <w:p w14:paraId="7E40E6B5" w14:textId="6ECA1B4B" w:rsidR="00CC43A4" w:rsidRPr="004C6388" w:rsidRDefault="00CD69B3">
      <w:pPr>
        <w:pStyle w:val="TM1"/>
        <w:tabs>
          <w:tab w:val="right" w:leader="dot" w:pos="9855"/>
        </w:tabs>
        <w:rPr>
          <w:rFonts w:eastAsiaTheme="minorEastAsia" w:cstheme="minorBidi"/>
          <w:b w:val="0"/>
          <w:bCs w:val="0"/>
          <w:caps w:val="0"/>
          <w:noProof/>
          <w:sz w:val="22"/>
          <w:szCs w:val="22"/>
        </w:rPr>
      </w:pPr>
      <w:hyperlink w:anchor="_Toc202454354" w:history="1">
        <w:r w:rsidR="00CC43A4" w:rsidRPr="004C6388">
          <w:rPr>
            <w:rStyle w:val="Lienhypertexte"/>
            <w:rFonts w:ascii="Marianne Medium" w:hAnsi="Marianne Medium"/>
            <w:noProof/>
            <w:sz w:val="22"/>
            <w:szCs w:val="22"/>
          </w:rPr>
          <w:t>Article 2 – EXÉCUTION DE LA PRESTATION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_Toc202454354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6</w:t>
        </w:r>
        <w:r w:rsidR="00CC43A4" w:rsidRPr="004C6388">
          <w:rPr>
            <w:noProof/>
            <w:webHidden/>
            <w:sz w:val="22"/>
            <w:szCs w:val="22"/>
          </w:rPr>
          <w:fldChar w:fldCharType="end"/>
        </w:r>
      </w:hyperlink>
    </w:p>
    <w:p w14:paraId="1ADFB0E2" w14:textId="7E9D6E04"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55" w:history="1">
        <w:r w:rsidR="00CC43A4" w:rsidRPr="004C6388">
          <w:rPr>
            <w:rStyle w:val="Lienhypertexte"/>
            <w:rFonts w:ascii="Marianne Medium" w:hAnsi="Marianne Medium"/>
            <w:noProof/>
            <w:sz w:val="22"/>
            <w:szCs w:val="22"/>
          </w:rPr>
          <w:t>2.1</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Descriptif et attendus techniques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_Toc202454355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6</w:t>
        </w:r>
        <w:r w:rsidR="00CC43A4" w:rsidRPr="004C6388">
          <w:rPr>
            <w:noProof/>
            <w:webHidden/>
            <w:sz w:val="22"/>
            <w:szCs w:val="22"/>
          </w:rPr>
          <w:fldChar w:fldCharType="end"/>
        </w:r>
      </w:hyperlink>
    </w:p>
    <w:p w14:paraId="12917CC9" w14:textId="43C1BBD6"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56" w:history="1">
        <w:r w:rsidR="00CC43A4" w:rsidRPr="004C6388">
          <w:rPr>
            <w:rStyle w:val="Lienhypertexte"/>
            <w:rFonts w:ascii="Marianne Medium" w:hAnsi="Marianne Medium"/>
            <w:noProof/>
            <w:sz w:val="22"/>
            <w:szCs w:val="22"/>
          </w:rPr>
          <w:t>2.2</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Obligations du titulaire</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_Toc202454356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6</w:t>
        </w:r>
        <w:r w:rsidR="00CC43A4" w:rsidRPr="004C6388">
          <w:rPr>
            <w:noProof/>
            <w:webHidden/>
            <w:sz w:val="22"/>
            <w:szCs w:val="22"/>
          </w:rPr>
          <w:fldChar w:fldCharType="end"/>
        </w:r>
      </w:hyperlink>
    </w:p>
    <w:p w14:paraId="726CE4B6" w14:textId="106DAF52"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57" w:history="1">
        <w:r w:rsidR="00CC43A4" w:rsidRPr="004C6388">
          <w:rPr>
            <w:rStyle w:val="Lienhypertexte"/>
            <w:rFonts w:ascii="Marianne Medium" w:hAnsi="Marianne Medium"/>
            <w:noProof/>
            <w:sz w:val="22"/>
            <w:szCs w:val="22"/>
          </w:rPr>
          <w:t>2.3</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Conditions d’exécution de la prestation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_Toc202454357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7</w:t>
        </w:r>
        <w:r w:rsidR="00CC43A4" w:rsidRPr="004C6388">
          <w:rPr>
            <w:noProof/>
            <w:webHidden/>
            <w:sz w:val="22"/>
            <w:szCs w:val="22"/>
          </w:rPr>
          <w:fldChar w:fldCharType="end"/>
        </w:r>
      </w:hyperlink>
    </w:p>
    <w:p w14:paraId="568F1513" w14:textId="65EBF590"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58" w:history="1">
        <w:r w:rsidR="00CC43A4" w:rsidRPr="004C6388">
          <w:rPr>
            <w:rStyle w:val="Lienhypertexte"/>
            <w:rFonts w:ascii="Marianne Medium" w:hAnsi="Marianne Medium"/>
            <w:noProof/>
            <w:sz w:val="22"/>
            <w:szCs w:val="22"/>
          </w:rPr>
          <w:t>2.4</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Clause de codification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_Toc202454358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7</w:t>
        </w:r>
        <w:r w:rsidR="00CC43A4" w:rsidRPr="004C6388">
          <w:rPr>
            <w:noProof/>
            <w:webHidden/>
            <w:sz w:val="22"/>
            <w:szCs w:val="22"/>
          </w:rPr>
          <w:fldChar w:fldCharType="end"/>
        </w:r>
      </w:hyperlink>
    </w:p>
    <w:p w14:paraId="4A285697" w14:textId="2F105218"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59" w:history="1">
        <w:r w:rsidR="00CC43A4" w:rsidRPr="004C6388">
          <w:rPr>
            <w:rStyle w:val="Lienhypertexte"/>
            <w:rFonts w:ascii="Marianne Medium" w:hAnsi="Marianne Medium"/>
            <w:noProof/>
            <w:sz w:val="22"/>
            <w:szCs w:val="22"/>
          </w:rPr>
          <w:t>2.5</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Début d’exécution des prestations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_Toc202454359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8</w:t>
        </w:r>
        <w:r w:rsidR="00CC43A4" w:rsidRPr="004C6388">
          <w:rPr>
            <w:noProof/>
            <w:webHidden/>
            <w:sz w:val="22"/>
            <w:szCs w:val="22"/>
          </w:rPr>
          <w:fldChar w:fldCharType="end"/>
        </w:r>
      </w:hyperlink>
    </w:p>
    <w:p w14:paraId="088EACC9" w14:textId="08C78CC1"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60" w:history="1">
        <w:r w:rsidR="00CC43A4" w:rsidRPr="004C6388">
          <w:rPr>
            <w:rStyle w:val="Lienhypertexte"/>
            <w:rFonts w:ascii="Marianne Medium" w:hAnsi="Marianne Medium"/>
            <w:noProof/>
            <w:sz w:val="22"/>
            <w:szCs w:val="22"/>
          </w:rPr>
          <w:t>2.6</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Livraison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_Toc202454360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8</w:t>
        </w:r>
        <w:r w:rsidR="00CC43A4" w:rsidRPr="004C6388">
          <w:rPr>
            <w:noProof/>
            <w:webHidden/>
            <w:sz w:val="22"/>
            <w:szCs w:val="22"/>
          </w:rPr>
          <w:fldChar w:fldCharType="end"/>
        </w:r>
      </w:hyperlink>
    </w:p>
    <w:p w14:paraId="64874AE6" w14:textId="3AF374FF"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61" w:history="1">
        <w:r w:rsidR="00CC43A4" w:rsidRPr="004C6388">
          <w:rPr>
            <w:rStyle w:val="Lienhypertexte"/>
            <w:rFonts w:ascii="Marianne Medium" w:hAnsi="Marianne Medium"/>
            <w:noProof/>
            <w:sz w:val="22"/>
            <w:szCs w:val="22"/>
          </w:rPr>
          <w:t>2.7</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Constatation de l’exécution des prestations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_Toc202454361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8</w:t>
        </w:r>
        <w:r w:rsidR="00CC43A4" w:rsidRPr="004C6388">
          <w:rPr>
            <w:noProof/>
            <w:webHidden/>
            <w:sz w:val="22"/>
            <w:szCs w:val="22"/>
          </w:rPr>
          <w:fldChar w:fldCharType="end"/>
        </w:r>
      </w:hyperlink>
    </w:p>
    <w:p w14:paraId="35513604" w14:textId="469367EF"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62" w:history="1">
        <w:r w:rsidR="00CC43A4" w:rsidRPr="004C6388">
          <w:rPr>
            <w:rStyle w:val="Lienhypertexte"/>
            <w:rFonts w:ascii="Marianne Medium" w:hAnsi="Marianne Medium"/>
            <w:noProof/>
            <w:sz w:val="22"/>
            <w:szCs w:val="22"/>
          </w:rPr>
          <w:t>2.7.1</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Pouvoirs de l’administration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_Toc202454362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9</w:t>
        </w:r>
        <w:r w:rsidR="00CC43A4" w:rsidRPr="004C6388">
          <w:rPr>
            <w:noProof/>
            <w:webHidden/>
            <w:sz w:val="22"/>
            <w:szCs w:val="22"/>
          </w:rPr>
          <w:fldChar w:fldCharType="end"/>
        </w:r>
      </w:hyperlink>
    </w:p>
    <w:p w14:paraId="079216D7" w14:textId="0E0122F0"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63" w:history="1">
        <w:r w:rsidR="00CC43A4" w:rsidRPr="004C6388">
          <w:rPr>
            <w:rStyle w:val="Lienhypertexte"/>
            <w:rFonts w:ascii="Marianne Medium" w:hAnsi="Marianne Medium"/>
            <w:noProof/>
            <w:sz w:val="22"/>
            <w:szCs w:val="22"/>
          </w:rPr>
          <w:t>2.7.2</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Vérification et admission des prestations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_Toc202454363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9</w:t>
        </w:r>
        <w:r w:rsidR="00CC43A4" w:rsidRPr="004C6388">
          <w:rPr>
            <w:noProof/>
            <w:webHidden/>
            <w:sz w:val="22"/>
            <w:szCs w:val="22"/>
          </w:rPr>
          <w:fldChar w:fldCharType="end"/>
        </w:r>
      </w:hyperlink>
    </w:p>
    <w:p w14:paraId="0A82F25A" w14:textId="5D9E6B8D"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64" w:history="1">
        <w:r w:rsidR="00CC43A4" w:rsidRPr="004C6388">
          <w:rPr>
            <w:rStyle w:val="Lienhypertexte"/>
            <w:rFonts w:ascii="Marianne Medium" w:hAnsi="Marianne Medium"/>
            <w:noProof/>
            <w:sz w:val="22"/>
            <w:szCs w:val="22"/>
          </w:rPr>
          <w:t>2.7.3</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Exécution aux frais et risques du titulaire</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_Toc202454364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9</w:t>
        </w:r>
        <w:r w:rsidR="00CC43A4" w:rsidRPr="004C6388">
          <w:rPr>
            <w:noProof/>
            <w:webHidden/>
            <w:sz w:val="22"/>
            <w:szCs w:val="22"/>
          </w:rPr>
          <w:fldChar w:fldCharType="end"/>
        </w:r>
      </w:hyperlink>
    </w:p>
    <w:p w14:paraId="5C981BAB" w14:textId="02A299E2"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65" w:history="1">
        <w:r w:rsidR="00CC43A4" w:rsidRPr="004C6388">
          <w:rPr>
            <w:rStyle w:val="Lienhypertexte"/>
            <w:rFonts w:ascii="Marianne Medium" w:hAnsi="Marianne Medium"/>
            <w:noProof/>
            <w:sz w:val="22"/>
            <w:szCs w:val="22"/>
          </w:rPr>
          <w:t>2.7.4</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Service minimum</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_Toc202454365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9</w:t>
        </w:r>
        <w:r w:rsidR="00CC43A4" w:rsidRPr="004C6388">
          <w:rPr>
            <w:noProof/>
            <w:webHidden/>
            <w:sz w:val="22"/>
            <w:szCs w:val="22"/>
          </w:rPr>
          <w:fldChar w:fldCharType="end"/>
        </w:r>
      </w:hyperlink>
    </w:p>
    <w:p w14:paraId="526A5912" w14:textId="12E53A49"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66" w:history="1">
        <w:r w:rsidR="00CC43A4" w:rsidRPr="004C6388">
          <w:rPr>
            <w:rStyle w:val="Lienhypertexte"/>
            <w:rFonts w:ascii="Marianne Medium" w:hAnsi="Marianne Medium"/>
            <w:noProof/>
            <w:sz w:val="22"/>
            <w:szCs w:val="22"/>
          </w:rPr>
          <w:t>2.7.5</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Modifications du marché public</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_Toc202454366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9</w:t>
        </w:r>
        <w:r w:rsidR="00CC43A4" w:rsidRPr="004C6388">
          <w:rPr>
            <w:noProof/>
            <w:webHidden/>
            <w:sz w:val="22"/>
            <w:szCs w:val="22"/>
          </w:rPr>
          <w:fldChar w:fldCharType="end"/>
        </w:r>
      </w:hyperlink>
    </w:p>
    <w:p w14:paraId="54E7DB3C" w14:textId="3AA7F784"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67" w:history="1">
        <w:r w:rsidR="00CC43A4" w:rsidRPr="004C6388">
          <w:rPr>
            <w:rStyle w:val="Lienhypertexte"/>
            <w:rFonts w:ascii="Marianne Medium" w:hAnsi="Marianne Medium"/>
            <w:noProof/>
            <w:sz w:val="22"/>
            <w:szCs w:val="22"/>
          </w:rPr>
          <w:t>2.7.6</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Continuité des conditions d’exécution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_Toc202454367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10</w:t>
        </w:r>
        <w:r w:rsidR="00CC43A4" w:rsidRPr="004C6388">
          <w:rPr>
            <w:noProof/>
            <w:webHidden/>
            <w:sz w:val="22"/>
            <w:szCs w:val="22"/>
          </w:rPr>
          <w:fldChar w:fldCharType="end"/>
        </w:r>
      </w:hyperlink>
    </w:p>
    <w:p w14:paraId="5DD26283" w14:textId="18032A9E"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68" w:history="1">
        <w:r w:rsidR="00CC43A4" w:rsidRPr="004C6388">
          <w:rPr>
            <w:rStyle w:val="Lienhypertexte"/>
            <w:rFonts w:ascii="Marianne Medium" w:hAnsi="Marianne Medium"/>
            <w:noProof/>
            <w:sz w:val="22"/>
            <w:szCs w:val="22"/>
          </w:rPr>
          <w:t>2.7.7</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Délais d’exécution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_Toc202454368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10</w:t>
        </w:r>
        <w:r w:rsidR="00CC43A4" w:rsidRPr="004C6388">
          <w:rPr>
            <w:noProof/>
            <w:webHidden/>
            <w:sz w:val="22"/>
            <w:szCs w:val="22"/>
          </w:rPr>
          <w:fldChar w:fldCharType="end"/>
        </w:r>
      </w:hyperlink>
    </w:p>
    <w:p w14:paraId="6B1A33FF" w14:textId="0987579F"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69" w:history="1">
        <w:r w:rsidR="00CC43A4" w:rsidRPr="004C6388">
          <w:rPr>
            <w:rStyle w:val="Lienhypertexte"/>
            <w:rFonts w:ascii="Marianne Medium" w:hAnsi="Marianne Medium"/>
            <w:noProof/>
            <w:sz w:val="22"/>
            <w:szCs w:val="22"/>
          </w:rPr>
          <w:t>2.7.8</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Décision après exécution de la prestation – Certificat de bonne exécution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_Toc202454369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11</w:t>
        </w:r>
        <w:r w:rsidR="00CC43A4" w:rsidRPr="004C6388">
          <w:rPr>
            <w:noProof/>
            <w:webHidden/>
            <w:sz w:val="22"/>
            <w:szCs w:val="22"/>
          </w:rPr>
          <w:fldChar w:fldCharType="end"/>
        </w:r>
      </w:hyperlink>
    </w:p>
    <w:p w14:paraId="6749B9DE" w14:textId="2971902F" w:rsidR="00CC43A4" w:rsidRPr="004C6388" w:rsidRDefault="00CD69B3">
      <w:pPr>
        <w:pStyle w:val="TM1"/>
        <w:tabs>
          <w:tab w:val="right" w:leader="dot" w:pos="9855"/>
        </w:tabs>
        <w:rPr>
          <w:rFonts w:eastAsiaTheme="minorEastAsia" w:cstheme="minorBidi"/>
          <w:b w:val="0"/>
          <w:bCs w:val="0"/>
          <w:caps w:val="0"/>
          <w:noProof/>
          <w:sz w:val="22"/>
          <w:szCs w:val="22"/>
        </w:rPr>
      </w:pPr>
      <w:hyperlink w:anchor="_Toc202454370" w:history="1">
        <w:r w:rsidR="00CC43A4" w:rsidRPr="004C6388">
          <w:rPr>
            <w:rStyle w:val="Lienhypertexte"/>
            <w:rFonts w:ascii="Marianne Medium" w:hAnsi="Marianne Medium"/>
            <w:noProof/>
            <w:sz w:val="22"/>
            <w:szCs w:val="22"/>
          </w:rPr>
          <w:t>Article 3 – PRIX, MODALITES DE FACTURATION, VALORISATION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_Toc202454370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11</w:t>
        </w:r>
        <w:r w:rsidR="00CC43A4" w:rsidRPr="004C6388">
          <w:rPr>
            <w:noProof/>
            <w:webHidden/>
            <w:sz w:val="22"/>
            <w:szCs w:val="22"/>
          </w:rPr>
          <w:fldChar w:fldCharType="end"/>
        </w:r>
      </w:hyperlink>
    </w:p>
    <w:p w14:paraId="126C59C9" w14:textId="72DDFC3F"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71" w:history="1">
        <w:r w:rsidR="00CC43A4" w:rsidRPr="004C6388">
          <w:rPr>
            <w:rStyle w:val="Lienhypertexte"/>
            <w:rFonts w:ascii="Marianne Medium" w:hAnsi="Marianne Medium"/>
            <w:noProof/>
            <w:sz w:val="22"/>
            <w:szCs w:val="22"/>
          </w:rPr>
          <w:t>3.1</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Détermination des prix</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_Toc202454371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11</w:t>
        </w:r>
        <w:r w:rsidR="00CC43A4" w:rsidRPr="004C6388">
          <w:rPr>
            <w:noProof/>
            <w:webHidden/>
            <w:sz w:val="22"/>
            <w:szCs w:val="22"/>
          </w:rPr>
          <w:fldChar w:fldCharType="end"/>
        </w:r>
      </w:hyperlink>
    </w:p>
    <w:p w14:paraId="61BD2938" w14:textId="37445F19" w:rsidR="00CC43A4" w:rsidRPr="004C6388" w:rsidRDefault="00CD69B3">
      <w:pPr>
        <w:pStyle w:val="TM3"/>
        <w:tabs>
          <w:tab w:val="left" w:pos="1100"/>
          <w:tab w:val="right" w:leader="dot" w:pos="9855"/>
        </w:tabs>
        <w:rPr>
          <w:rFonts w:eastAsiaTheme="minorEastAsia" w:cstheme="minorBidi"/>
          <w:i w:val="0"/>
          <w:iCs w:val="0"/>
          <w:noProof/>
          <w:sz w:val="22"/>
          <w:szCs w:val="22"/>
        </w:rPr>
      </w:pPr>
      <w:hyperlink w:anchor="_Toc202454372" w:history="1">
        <w:r w:rsidR="00CC43A4" w:rsidRPr="004C6388">
          <w:rPr>
            <w:rStyle w:val="Lienhypertexte"/>
            <w:rFonts w:ascii="Marianne Medium" w:hAnsi="Marianne Medium"/>
            <w:noProof/>
            <w:sz w:val="22"/>
            <w:szCs w:val="22"/>
          </w:rPr>
          <w:t>3.1.1</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Type et forme des prix</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_Toc202454372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11</w:t>
        </w:r>
        <w:r w:rsidR="00CC43A4" w:rsidRPr="004C6388">
          <w:rPr>
            <w:noProof/>
            <w:webHidden/>
            <w:sz w:val="22"/>
            <w:szCs w:val="22"/>
          </w:rPr>
          <w:fldChar w:fldCharType="end"/>
        </w:r>
      </w:hyperlink>
    </w:p>
    <w:p w14:paraId="30E321D6" w14:textId="37DD2290"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73" w:history="1">
        <w:r w:rsidR="00CC43A4" w:rsidRPr="004C6388">
          <w:rPr>
            <w:rStyle w:val="Lienhypertexte"/>
            <w:rFonts w:ascii="Marianne Medium" w:hAnsi="Marianne Medium"/>
            <w:noProof/>
            <w:sz w:val="22"/>
            <w:szCs w:val="22"/>
          </w:rPr>
          <w:t>3.1.2</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Révision des prix</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_Toc202454373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11</w:t>
        </w:r>
        <w:r w:rsidR="00CC43A4" w:rsidRPr="004C6388">
          <w:rPr>
            <w:noProof/>
            <w:webHidden/>
            <w:sz w:val="22"/>
            <w:szCs w:val="22"/>
          </w:rPr>
          <w:fldChar w:fldCharType="end"/>
        </w:r>
      </w:hyperlink>
    </w:p>
    <w:p w14:paraId="1495D614" w14:textId="0CE787B3"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74" w:history="1">
        <w:r w:rsidR="00CC43A4" w:rsidRPr="004C6388">
          <w:rPr>
            <w:rStyle w:val="Lienhypertexte"/>
            <w:rFonts w:ascii="Marianne Medium" w:hAnsi="Marianne Medium"/>
            <w:noProof/>
            <w:sz w:val="22"/>
            <w:szCs w:val="22"/>
          </w:rPr>
          <w:t>3.1.3</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Clause de sauvegarde</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_Toc202454374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12</w:t>
        </w:r>
        <w:r w:rsidR="00CC43A4" w:rsidRPr="004C6388">
          <w:rPr>
            <w:noProof/>
            <w:webHidden/>
            <w:sz w:val="22"/>
            <w:szCs w:val="22"/>
          </w:rPr>
          <w:fldChar w:fldCharType="end"/>
        </w:r>
      </w:hyperlink>
    </w:p>
    <w:p w14:paraId="53426DBE" w14:textId="70D1218E"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75" w:history="1">
        <w:r w:rsidR="00CC43A4" w:rsidRPr="004C6388">
          <w:rPr>
            <w:rStyle w:val="Lienhypertexte"/>
            <w:rFonts w:ascii="Marianne Medium" w:hAnsi="Marianne Medium"/>
            <w:noProof/>
            <w:sz w:val="22"/>
            <w:szCs w:val="22"/>
          </w:rPr>
          <w:t>3.2</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Modalités de règlement du marché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_Toc202454375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12</w:t>
        </w:r>
        <w:r w:rsidR="00CC43A4" w:rsidRPr="004C6388">
          <w:rPr>
            <w:noProof/>
            <w:webHidden/>
            <w:sz w:val="22"/>
            <w:szCs w:val="22"/>
          </w:rPr>
          <w:fldChar w:fldCharType="end"/>
        </w:r>
      </w:hyperlink>
    </w:p>
    <w:p w14:paraId="3678FFDF" w14:textId="411DA253"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76" w:history="1">
        <w:r w:rsidR="00CC43A4" w:rsidRPr="004C6388">
          <w:rPr>
            <w:rStyle w:val="Lienhypertexte"/>
            <w:rFonts w:ascii="Marianne Medium" w:hAnsi="Marianne Medium"/>
            <w:noProof/>
            <w:sz w:val="22"/>
            <w:szCs w:val="22"/>
          </w:rPr>
          <w:t>3.2.1</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Remise des décomptes, factures, ou mémoires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_Toc202454376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12</w:t>
        </w:r>
        <w:r w:rsidR="00CC43A4" w:rsidRPr="004C6388">
          <w:rPr>
            <w:noProof/>
            <w:webHidden/>
            <w:sz w:val="22"/>
            <w:szCs w:val="22"/>
          </w:rPr>
          <w:fldChar w:fldCharType="end"/>
        </w:r>
      </w:hyperlink>
    </w:p>
    <w:p w14:paraId="5AFCCC6D" w14:textId="28584D40"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77" w:history="1">
        <w:r w:rsidR="00CC43A4" w:rsidRPr="004C6388">
          <w:rPr>
            <w:rStyle w:val="Lienhypertexte"/>
            <w:rFonts w:ascii="Marianne Medium" w:hAnsi="Marianne Medium"/>
            <w:noProof/>
            <w:sz w:val="22"/>
            <w:szCs w:val="22"/>
          </w:rPr>
          <w:t>3.2.2</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Délai global de paiement</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_Toc202454377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13</w:t>
        </w:r>
        <w:r w:rsidR="00CC43A4" w:rsidRPr="004C6388">
          <w:rPr>
            <w:noProof/>
            <w:webHidden/>
            <w:sz w:val="22"/>
            <w:szCs w:val="22"/>
          </w:rPr>
          <w:fldChar w:fldCharType="end"/>
        </w:r>
      </w:hyperlink>
    </w:p>
    <w:p w14:paraId="2F3B5734" w14:textId="3A82585B"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78" w:history="1">
        <w:r w:rsidR="00CC43A4" w:rsidRPr="004C6388">
          <w:rPr>
            <w:rStyle w:val="Lienhypertexte"/>
            <w:rFonts w:ascii="Marianne Medium" w:hAnsi="Marianne Medium"/>
            <w:noProof/>
            <w:sz w:val="22"/>
            <w:szCs w:val="22"/>
          </w:rPr>
          <w:t>3.2.3</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Mise en œuvre éventuelle du service fait présumé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_Toc202454378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13</w:t>
        </w:r>
        <w:r w:rsidR="00CC43A4" w:rsidRPr="004C6388">
          <w:rPr>
            <w:noProof/>
            <w:webHidden/>
            <w:sz w:val="22"/>
            <w:szCs w:val="22"/>
          </w:rPr>
          <w:fldChar w:fldCharType="end"/>
        </w:r>
      </w:hyperlink>
    </w:p>
    <w:p w14:paraId="128D250F" w14:textId="5652DA8B"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79" w:history="1">
        <w:r w:rsidR="00CC43A4" w:rsidRPr="004C6388">
          <w:rPr>
            <w:rStyle w:val="Lienhypertexte"/>
            <w:rFonts w:ascii="Marianne Medium" w:hAnsi="Marianne Medium"/>
            <w:noProof/>
            <w:sz w:val="22"/>
            <w:szCs w:val="22"/>
          </w:rPr>
          <w:t>3.2.4</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Le service fait présumé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_Toc202454379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13</w:t>
        </w:r>
        <w:r w:rsidR="00CC43A4" w:rsidRPr="004C6388">
          <w:rPr>
            <w:noProof/>
            <w:webHidden/>
            <w:sz w:val="22"/>
            <w:szCs w:val="22"/>
          </w:rPr>
          <w:fldChar w:fldCharType="end"/>
        </w:r>
      </w:hyperlink>
    </w:p>
    <w:p w14:paraId="4BD368A5" w14:textId="4D38D74F"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80" w:history="1">
        <w:r w:rsidR="00CC43A4" w:rsidRPr="004C6388">
          <w:rPr>
            <w:rStyle w:val="Lienhypertexte"/>
            <w:rFonts w:ascii="Marianne Medium" w:hAnsi="Marianne Medium"/>
            <w:noProof/>
            <w:sz w:val="22"/>
            <w:szCs w:val="22"/>
          </w:rPr>
          <w:t>3.2.5</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noProof/>
            <w:sz w:val="22"/>
            <w:szCs w:val="22"/>
          </w:rPr>
          <w:t>Procédure en cas de trop perçu</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_Toc202454380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13</w:t>
        </w:r>
        <w:r w:rsidR="00CC43A4" w:rsidRPr="004C6388">
          <w:rPr>
            <w:noProof/>
            <w:webHidden/>
            <w:sz w:val="22"/>
            <w:szCs w:val="22"/>
          </w:rPr>
          <w:fldChar w:fldCharType="end"/>
        </w:r>
      </w:hyperlink>
    </w:p>
    <w:p w14:paraId="086264A0" w14:textId="63A8B714"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81" w:history="1">
        <w:r w:rsidR="00CC43A4" w:rsidRPr="004C6388">
          <w:rPr>
            <w:rStyle w:val="Lienhypertexte"/>
            <w:rFonts w:ascii="Marianne Medium" w:eastAsia="Calibri" w:hAnsi="Marianne Medium"/>
            <w:noProof/>
            <w:sz w:val="22"/>
            <w:szCs w:val="22"/>
            <w:lang w:eastAsia="en-US"/>
          </w:rPr>
          <w:t>3.2.6</w:t>
        </w:r>
        <w:r w:rsidR="00CC43A4" w:rsidRPr="004C6388">
          <w:rPr>
            <w:rFonts w:eastAsiaTheme="minorEastAsia" w:cstheme="minorBidi"/>
            <w:i w:val="0"/>
            <w:iCs w:val="0"/>
            <w:noProof/>
            <w:sz w:val="22"/>
            <w:szCs w:val="22"/>
          </w:rPr>
          <w:tab/>
        </w:r>
        <w:r w:rsidR="00CC43A4" w:rsidRPr="004C6388">
          <w:rPr>
            <w:rStyle w:val="Lienhypertexte"/>
            <w:rFonts w:ascii="Marianne Medium" w:eastAsia="Calibri" w:hAnsi="Marianne Medium"/>
            <w:noProof/>
            <w:sz w:val="22"/>
            <w:szCs w:val="22"/>
            <w:lang w:eastAsia="en-US"/>
          </w:rPr>
          <w:t>Réversibilité du recours au service fait présumé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_Toc202454381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14</w:t>
        </w:r>
        <w:r w:rsidR="00CC43A4" w:rsidRPr="004C6388">
          <w:rPr>
            <w:noProof/>
            <w:webHidden/>
            <w:sz w:val="22"/>
            <w:szCs w:val="22"/>
          </w:rPr>
          <w:fldChar w:fldCharType="end"/>
        </w:r>
      </w:hyperlink>
    </w:p>
    <w:p w14:paraId="41BB0A11" w14:textId="0D89BD51"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82" w:history="1">
        <w:r w:rsidR="00CC43A4" w:rsidRPr="004C6388">
          <w:rPr>
            <w:rStyle w:val="Lienhypertexte"/>
            <w:rFonts w:ascii="Marianne Medium" w:hAnsi="Marianne Medium"/>
            <w:noProof/>
            <w:sz w:val="22"/>
            <w:szCs w:val="22"/>
          </w:rPr>
          <w:t>3.3</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Avance</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_Toc202454382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14</w:t>
        </w:r>
        <w:r w:rsidR="00CC43A4" w:rsidRPr="004C6388">
          <w:rPr>
            <w:noProof/>
            <w:webHidden/>
            <w:sz w:val="22"/>
            <w:szCs w:val="22"/>
          </w:rPr>
          <w:fldChar w:fldCharType="end"/>
        </w:r>
      </w:hyperlink>
    </w:p>
    <w:p w14:paraId="3F7E1401" w14:textId="5BF7632D"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83" w:history="1">
        <w:r w:rsidR="00CC43A4" w:rsidRPr="004C6388">
          <w:rPr>
            <w:rStyle w:val="Lienhypertexte"/>
            <w:rFonts w:ascii="Marianne Medium" w:hAnsi="Marianne Medium"/>
            <w:noProof/>
            <w:sz w:val="22"/>
            <w:szCs w:val="22"/>
          </w:rPr>
          <w:t>3.4</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Valorisation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_Toc202454383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14</w:t>
        </w:r>
        <w:r w:rsidR="00CC43A4" w:rsidRPr="004C6388">
          <w:rPr>
            <w:noProof/>
            <w:webHidden/>
            <w:sz w:val="22"/>
            <w:szCs w:val="22"/>
          </w:rPr>
          <w:fldChar w:fldCharType="end"/>
        </w:r>
      </w:hyperlink>
    </w:p>
    <w:p w14:paraId="62D23E6E" w14:textId="3FE62F63" w:rsidR="00CC43A4" w:rsidRPr="004C6388" w:rsidRDefault="00CD69B3">
      <w:pPr>
        <w:pStyle w:val="TM1"/>
        <w:tabs>
          <w:tab w:val="right" w:leader="dot" w:pos="9855"/>
        </w:tabs>
        <w:rPr>
          <w:rFonts w:eastAsiaTheme="minorEastAsia" w:cstheme="minorBidi"/>
          <w:b w:val="0"/>
          <w:bCs w:val="0"/>
          <w:caps w:val="0"/>
          <w:noProof/>
          <w:sz w:val="22"/>
          <w:szCs w:val="22"/>
        </w:rPr>
      </w:pPr>
      <w:hyperlink w:anchor="_Toc202454384" w:history="1">
        <w:r w:rsidR="00CC43A4" w:rsidRPr="004C6388">
          <w:rPr>
            <w:rStyle w:val="Lienhypertexte"/>
            <w:rFonts w:ascii="Marianne Medium" w:hAnsi="Marianne Medium"/>
            <w:noProof/>
            <w:sz w:val="22"/>
            <w:szCs w:val="22"/>
          </w:rPr>
          <w:t>Article 4 – PÉNALITÉS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_Toc202454384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14</w:t>
        </w:r>
        <w:r w:rsidR="00CC43A4" w:rsidRPr="004C6388">
          <w:rPr>
            <w:noProof/>
            <w:webHidden/>
            <w:sz w:val="22"/>
            <w:szCs w:val="22"/>
          </w:rPr>
          <w:fldChar w:fldCharType="end"/>
        </w:r>
      </w:hyperlink>
    </w:p>
    <w:p w14:paraId="36B1FA85" w14:textId="46C39D09"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85" w:history="1">
        <w:r w:rsidR="00CC43A4" w:rsidRPr="004C6388">
          <w:rPr>
            <w:rStyle w:val="Lienhypertexte"/>
            <w:rFonts w:ascii="Marianne Medium" w:hAnsi="Marianne Medium"/>
            <w:noProof/>
            <w:sz w:val="22"/>
            <w:szCs w:val="22"/>
          </w:rPr>
          <w:t>4.1</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Réfactions de prix</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_Toc202454385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14</w:t>
        </w:r>
        <w:r w:rsidR="00CC43A4" w:rsidRPr="004C6388">
          <w:rPr>
            <w:noProof/>
            <w:webHidden/>
            <w:sz w:val="22"/>
            <w:szCs w:val="22"/>
          </w:rPr>
          <w:fldChar w:fldCharType="end"/>
        </w:r>
      </w:hyperlink>
    </w:p>
    <w:p w14:paraId="64E4A41E" w14:textId="22B14A74"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86" w:history="1">
        <w:r w:rsidR="00CC43A4" w:rsidRPr="004C6388">
          <w:rPr>
            <w:rStyle w:val="Lienhypertexte"/>
            <w:rFonts w:ascii="Marianne Medium" w:hAnsi="Marianne Medium"/>
            <w:noProof/>
            <w:sz w:val="22"/>
            <w:szCs w:val="22"/>
          </w:rPr>
          <w:t>4.2</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Pénalités pour retard d’exécution</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_Toc202454386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14</w:t>
        </w:r>
        <w:r w:rsidR="00CC43A4" w:rsidRPr="004C6388">
          <w:rPr>
            <w:noProof/>
            <w:webHidden/>
            <w:sz w:val="22"/>
            <w:szCs w:val="22"/>
          </w:rPr>
          <w:fldChar w:fldCharType="end"/>
        </w:r>
      </w:hyperlink>
    </w:p>
    <w:p w14:paraId="32791101" w14:textId="70469FBD"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87" w:history="1">
        <w:r w:rsidR="00CC43A4" w:rsidRPr="004C6388">
          <w:rPr>
            <w:rStyle w:val="Lienhypertexte"/>
            <w:rFonts w:ascii="Marianne Medium" w:hAnsi="Marianne Medium"/>
            <w:noProof/>
            <w:sz w:val="22"/>
            <w:szCs w:val="22"/>
          </w:rPr>
          <w:t>4.3</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Règlement des réfactions et pénalités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_Toc202454387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15</w:t>
        </w:r>
        <w:r w:rsidR="00CC43A4" w:rsidRPr="004C6388">
          <w:rPr>
            <w:noProof/>
            <w:webHidden/>
            <w:sz w:val="22"/>
            <w:szCs w:val="22"/>
          </w:rPr>
          <w:fldChar w:fldCharType="end"/>
        </w:r>
      </w:hyperlink>
    </w:p>
    <w:p w14:paraId="698E21BC" w14:textId="24E05621"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88" w:history="1">
        <w:r w:rsidR="00CC43A4" w:rsidRPr="004C6388">
          <w:rPr>
            <w:rStyle w:val="Lienhypertexte"/>
            <w:rFonts w:ascii="Marianne Medium" w:hAnsi="Marianne Medium"/>
            <w:b/>
            <w:noProof/>
            <w:sz w:val="22"/>
            <w:szCs w:val="22"/>
          </w:rPr>
          <w:t>4.3.1</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b/>
            <w:noProof/>
            <w:sz w:val="22"/>
            <w:szCs w:val="22"/>
          </w:rPr>
          <w:t>Exonération de pénalités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_Toc202454388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15</w:t>
        </w:r>
        <w:r w:rsidR="00CC43A4" w:rsidRPr="004C6388">
          <w:rPr>
            <w:noProof/>
            <w:webHidden/>
            <w:sz w:val="22"/>
            <w:szCs w:val="22"/>
          </w:rPr>
          <w:fldChar w:fldCharType="end"/>
        </w:r>
      </w:hyperlink>
    </w:p>
    <w:p w14:paraId="0CB1295A" w14:textId="577B0CE0" w:rsidR="00CC43A4" w:rsidRPr="004C6388" w:rsidRDefault="00CD69B3">
      <w:pPr>
        <w:pStyle w:val="TM3"/>
        <w:tabs>
          <w:tab w:val="left" w:pos="1320"/>
          <w:tab w:val="right" w:leader="dot" w:pos="9855"/>
        </w:tabs>
        <w:rPr>
          <w:rFonts w:eastAsiaTheme="minorEastAsia" w:cstheme="minorBidi"/>
          <w:i w:val="0"/>
          <w:iCs w:val="0"/>
          <w:noProof/>
          <w:sz w:val="22"/>
          <w:szCs w:val="22"/>
        </w:rPr>
      </w:pPr>
      <w:hyperlink w:anchor="_Toc202454389" w:history="1">
        <w:r w:rsidR="00CC43A4" w:rsidRPr="004C6388">
          <w:rPr>
            <w:rStyle w:val="Lienhypertexte"/>
            <w:rFonts w:ascii="Marianne Medium" w:hAnsi="Marianne Medium"/>
            <w:b/>
            <w:noProof/>
            <w:sz w:val="22"/>
            <w:szCs w:val="22"/>
          </w:rPr>
          <w:t>4.3.2</w:t>
        </w:r>
        <w:r w:rsidR="00CC43A4" w:rsidRPr="004C6388">
          <w:rPr>
            <w:rFonts w:eastAsiaTheme="minorEastAsia" w:cstheme="minorBidi"/>
            <w:i w:val="0"/>
            <w:iCs w:val="0"/>
            <w:noProof/>
            <w:sz w:val="22"/>
            <w:szCs w:val="22"/>
          </w:rPr>
          <w:tab/>
        </w:r>
        <w:r w:rsidR="00CC43A4" w:rsidRPr="004C6388">
          <w:rPr>
            <w:rStyle w:val="Lienhypertexte"/>
            <w:rFonts w:ascii="Marianne Medium" w:hAnsi="Marianne Medium"/>
            <w:b/>
            <w:noProof/>
            <w:sz w:val="22"/>
            <w:szCs w:val="22"/>
          </w:rPr>
          <w:t>Plafonnement des pénalités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_Toc202454389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15</w:t>
        </w:r>
        <w:r w:rsidR="00CC43A4" w:rsidRPr="004C6388">
          <w:rPr>
            <w:noProof/>
            <w:webHidden/>
            <w:sz w:val="22"/>
            <w:szCs w:val="22"/>
          </w:rPr>
          <w:fldChar w:fldCharType="end"/>
        </w:r>
      </w:hyperlink>
    </w:p>
    <w:p w14:paraId="038C256F" w14:textId="76051911" w:rsidR="00CC43A4" w:rsidRPr="004C6388" w:rsidRDefault="00CD69B3">
      <w:pPr>
        <w:pStyle w:val="TM1"/>
        <w:tabs>
          <w:tab w:val="right" w:leader="dot" w:pos="9855"/>
        </w:tabs>
        <w:rPr>
          <w:rFonts w:eastAsiaTheme="minorEastAsia" w:cstheme="minorBidi"/>
          <w:b w:val="0"/>
          <w:bCs w:val="0"/>
          <w:caps w:val="0"/>
          <w:noProof/>
          <w:sz w:val="22"/>
          <w:szCs w:val="22"/>
        </w:rPr>
      </w:pPr>
      <w:hyperlink w:anchor="_Toc202454390" w:history="1">
        <w:r w:rsidR="00CC43A4" w:rsidRPr="004C6388">
          <w:rPr>
            <w:rStyle w:val="Lienhypertexte"/>
            <w:rFonts w:ascii="Marianne Medium" w:hAnsi="Marianne Medium"/>
            <w:noProof/>
            <w:sz w:val="22"/>
            <w:szCs w:val="22"/>
          </w:rPr>
          <w:t>Article 5 – Clause environnementale</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_Toc202454390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15</w:t>
        </w:r>
        <w:r w:rsidR="00CC43A4" w:rsidRPr="004C6388">
          <w:rPr>
            <w:noProof/>
            <w:webHidden/>
            <w:sz w:val="22"/>
            <w:szCs w:val="22"/>
          </w:rPr>
          <w:fldChar w:fldCharType="end"/>
        </w:r>
      </w:hyperlink>
    </w:p>
    <w:p w14:paraId="3284CE98" w14:textId="61725168" w:rsidR="00CC43A4" w:rsidRPr="004C6388" w:rsidRDefault="00CD69B3">
      <w:pPr>
        <w:pStyle w:val="TM1"/>
        <w:tabs>
          <w:tab w:val="right" w:leader="dot" w:pos="9855"/>
        </w:tabs>
        <w:rPr>
          <w:rFonts w:eastAsiaTheme="minorEastAsia" w:cstheme="minorBidi"/>
          <w:b w:val="0"/>
          <w:bCs w:val="0"/>
          <w:caps w:val="0"/>
          <w:noProof/>
          <w:sz w:val="22"/>
          <w:szCs w:val="22"/>
        </w:rPr>
      </w:pPr>
      <w:hyperlink w:anchor="_Toc202454391" w:history="1">
        <w:r w:rsidR="00CC43A4" w:rsidRPr="004C6388">
          <w:rPr>
            <w:rStyle w:val="Lienhypertexte"/>
            <w:rFonts w:ascii="Marianne Medium" w:hAnsi="Marianne Medium"/>
            <w:noProof/>
            <w:sz w:val="22"/>
            <w:szCs w:val="22"/>
          </w:rPr>
          <w:t>Article 6 – RÉSILIATION DU MARCHÉ</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_Toc202454391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15</w:t>
        </w:r>
        <w:r w:rsidR="00CC43A4" w:rsidRPr="004C6388">
          <w:rPr>
            <w:noProof/>
            <w:webHidden/>
            <w:sz w:val="22"/>
            <w:szCs w:val="22"/>
          </w:rPr>
          <w:fldChar w:fldCharType="end"/>
        </w:r>
      </w:hyperlink>
    </w:p>
    <w:p w14:paraId="2BF66AB2" w14:textId="713F2249"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92" w:history="1">
        <w:r w:rsidR="00CC43A4" w:rsidRPr="004C6388">
          <w:rPr>
            <w:rStyle w:val="Lienhypertexte"/>
            <w:rFonts w:ascii="Marianne Medium" w:hAnsi="Marianne Medium"/>
            <w:noProof/>
            <w:sz w:val="22"/>
            <w:szCs w:val="22"/>
          </w:rPr>
          <w:t>6.1</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Résiliation pour faute</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_Toc202454392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15</w:t>
        </w:r>
        <w:r w:rsidR="00CC43A4" w:rsidRPr="004C6388">
          <w:rPr>
            <w:noProof/>
            <w:webHidden/>
            <w:sz w:val="22"/>
            <w:szCs w:val="22"/>
          </w:rPr>
          <w:fldChar w:fldCharType="end"/>
        </w:r>
      </w:hyperlink>
    </w:p>
    <w:p w14:paraId="27680176" w14:textId="520E17BA"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93" w:history="1">
        <w:r w:rsidR="00CC43A4" w:rsidRPr="004C6388">
          <w:rPr>
            <w:rStyle w:val="Lienhypertexte"/>
            <w:rFonts w:ascii="Marianne Medium" w:hAnsi="Marianne Medium"/>
            <w:noProof/>
            <w:sz w:val="22"/>
            <w:szCs w:val="22"/>
          </w:rPr>
          <w:t>6.2</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Résiliation pour motif d’intérêt général</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_Toc202454393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15</w:t>
        </w:r>
        <w:r w:rsidR="00CC43A4" w:rsidRPr="004C6388">
          <w:rPr>
            <w:noProof/>
            <w:webHidden/>
            <w:sz w:val="22"/>
            <w:szCs w:val="22"/>
          </w:rPr>
          <w:fldChar w:fldCharType="end"/>
        </w:r>
      </w:hyperlink>
    </w:p>
    <w:p w14:paraId="5C0CDAB1" w14:textId="599DA2D9" w:rsidR="00CC43A4" w:rsidRPr="004C6388" w:rsidRDefault="00CD69B3">
      <w:pPr>
        <w:pStyle w:val="TM1"/>
        <w:tabs>
          <w:tab w:val="right" w:leader="dot" w:pos="9855"/>
        </w:tabs>
        <w:rPr>
          <w:rFonts w:eastAsiaTheme="minorEastAsia" w:cstheme="minorBidi"/>
          <w:b w:val="0"/>
          <w:bCs w:val="0"/>
          <w:caps w:val="0"/>
          <w:noProof/>
          <w:sz w:val="22"/>
          <w:szCs w:val="22"/>
        </w:rPr>
      </w:pPr>
      <w:hyperlink w:anchor="_Toc202454394" w:history="1">
        <w:r w:rsidR="00CC43A4" w:rsidRPr="004C6388">
          <w:rPr>
            <w:rStyle w:val="Lienhypertexte"/>
            <w:rFonts w:ascii="Marianne Medium" w:hAnsi="Marianne Medium"/>
            <w:noProof/>
            <w:sz w:val="22"/>
            <w:szCs w:val="22"/>
          </w:rPr>
          <w:t>Article 7 – RÈGLEMENT DES LITIGES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_Toc202454394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16</w:t>
        </w:r>
        <w:r w:rsidR="00CC43A4" w:rsidRPr="004C6388">
          <w:rPr>
            <w:noProof/>
            <w:webHidden/>
            <w:sz w:val="22"/>
            <w:szCs w:val="22"/>
          </w:rPr>
          <w:fldChar w:fldCharType="end"/>
        </w:r>
      </w:hyperlink>
    </w:p>
    <w:p w14:paraId="742E956F" w14:textId="07D949BC"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95" w:history="1">
        <w:r w:rsidR="00CC43A4" w:rsidRPr="004C6388">
          <w:rPr>
            <w:rStyle w:val="Lienhypertexte"/>
            <w:rFonts w:ascii="Marianne Medium" w:hAnsi="Marianne Medium"/>
            <w:noProof/>
            <w:sz w:val="22"/>
            <w:szCs w:val="22"/>
          </w:rPr>
          <w:t>7.1</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Règlement amiable des litiges et différends</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_Toc202454395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16</w:t>
        </w:r>
        <w:r w:rsidR="00CC43A4" w:rsidRPr="004C6388">
          <w:rPr>
            <w:noProof/>
            <w:webHidden/>
            <w:sz w:val="22"/>
            <w:szCs w:val="22"/>
          </w:rPr>
          <w:fldChar w:fldCharType="end"/>
        </w:r>
      </w:hyperlink>
    </w:p>
    <w:p w14:paraId="3A27BB0F" w14:textId="0F5F5706" w:rsidR="00CC43A4" w:rsidRPr="004C6388" w:rsidRDefault="00CD69B3">
      <w:pPr>
        <w:pStyle w:val="TM2"/>
        <w:tabs>
          <w:tab w:val="left" w:pos="880"/>
          <w:tab w:val="right" w:leader="dot" w:pos="9855"/>
        </w:tabs>
        <w:rPr>
          <w:rFonts w:eastAsiaTheme="minorEastAsia" w:cstheme="minorBidi"/>
          <w:smallCaps w:val="0"/>
          <w:noProof/>
          <w:sz w:val="22"/>
          <w:szCs w:val="22"/>
        </w:rPr>
      </w:pPr>
      <w:hyperlink w:anchor="_Toc202454396" w:history="1">
        <w:r w:rsidR="00CC43A4" w:rsidRPr="004C6388">
          <w:rPr>
            <w:rStyle w:val="Lienhypertexte"/>
            <w:rFonts w:ascii="Marianne Medium" w:hAnsi="Marianne Medium"/>
            <w:noProof/>
            <w:sz w:val="22"/>
            <w:szCs w:val="22"/>
          </w:rPr>
          <w:t>7.2</w:t>
        </w:r>
        <w:r w:rsidR="00CC43A4" w:rsidRPr="004C6388">
          <w:rPr>
            <w:rFonts w:eastAsiaTheme="minorEastAsia" w:cstheme="minorBidi"/>
            <w:smallCaps w:val="0"/>
            <w:noProof/>
            <w:sz w:val="22"/>
            <w:szCs w:val="22"/>
          </w:rPr>
          <w:tab/>
        </w:r>
        <w:r w:rsidR="00CC43A4" w:rsidRPr="004C6388">
          <w:rPr>
            <w:rStyle w:val="Lienhypertexte"/>
            <w:rFonts w:ascii="Marianne Medium" w:hAnsi="Marianne Medium"/>
            <w:noProof/>
            <w:sz w:val="22"/>
            <w:szCs w:val="22"/>
          </w:rPr>
          <w:t>Recours contentieux</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_Toc202454396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16</w:t>
        </w:r>
        <w:r w:rsidR="00CC43A4" w:rsidRPr="004C6388">
          <w:rPr>
            <w:noProof/>
            <w:webHidden/>
            <w:sz w:val="22"/>
            <w:szCs w:val="22"/>
          </w:rPr>
          <w:fldChar w:fldCharType="end"/>
        </w:r>
      </w:hyperlink>
    </w:p>
    <w:p w14:paraId="2140127B" w14:textId="1D03AFC0" w:rsidR="00CC43A4" w:rsidRPr="004C6388" w:rsidRDefault="00CD69B3">
      <w:pPr>
        <w:pStyle w:val="TM1"/>
        <w:tabs>
          <w:tab w:val="right" w:leader="dot" w:pos="9855"/>
        </w:tabs>
        <w:rPr>
          <w:rFonts w:eastAsiaTheme="minorEastAsia" w:cstheme="minorBidi"/>
          <w:b w:val="0"/>
          <w:bCs w:val="0"/>
          <w:caps w:val="0"/>
          <w:noProof/>
          <w:sz w:val="22"/>
          <w:szCs w:val="22"/>
        </w:rPr>
      </w:pPr>
      <w:hyperlink w:anchor="_Toc202454397" w:history="1">
        <w:r w:rsidR="00CC43A4" w:rsidRPr="004C6388">
          <w:rPr>
            <w:rStyle w:val="Lienhypertexte"/>
            <w:rFonts w:ascii="Marianne Medium" w:hAnsi="Marianne Medium"/>
            <w:noProof/>
            <w:sz w:val="22"/>
            <w:szCs w:val="22"/>
          </w:rPr>
          <w:t>Article 8 – DÉROGATION AUX DOCUMENTS GÉNÉRAUX</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_Toc202454397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17</w:t>
        </w:r>
        <w:r w:rsidR="00CC43A4" w:rsidRPr="004C6388">
          <w:rPr>
            <w:noProof/>
            <w:webHidden/>
            <w:sz w:val="22"/>
            <w:szCs w:val="22"/>
          </w:rPr>
          <w:fldChar w:fldCharType="end"/>
        </w:r>
      </w:hyperlink>
    </w:p>
    <w:p w14:paraId="3211BEF8" w14:textId="72E0C22E" w:rsidR="00CC43A4" w:rsidRPr="004C6388" w:rsidRDefault="00CD69B3">
      <w:pPr>
        <w:pStyle w:val="TM1"/>
        <w:tabs>
          <w:tab w:val="right" w:leader="dot" w:pos="9855"/>
        </w:tabs>
        <w:rPr>
          <w:rFonts w:eastAsiaTheme="minorEastAsia" w:cstheme="minorBidi"/>
          <w:b w:val="0"/>
          <w:bCs w:val="0"/>
          <w:caps w:val="0"/>
          <w:noProof/>
          <w:sz w:val="22"/>
          <w:szCs w:val="22"/>
        </w:rPr>
      </w:pPr>
      <w:hyperlink w:anchor="_Toc202454398" w:history="1">
        <w:r w:rsidR="00CC43A4" w:rsidRPr="004C6388">
          <w:rPr>
            <w:rStyle w:val="Lienhypertexte"/>
            <w:rFonts w:ascii="Marianne Medium" w:hAnsi="Marianne Medium"/>
            <w:noProof/>
            <w:sz w:val="22"/>
            <w:szCs w:val="22"/>
          </w:rPr>
          <w:t>ACTE D’ENGAGEMENT</w:t>
        </w:r>
        <w:r w:rsidR="00CC43A4" w:rsidRPr="004C6388">
          <w:rPr>
            <w:noProof/>
            <w:webHidden/>
            <w:sz w:val="22"/>
            <w:szCs w:val="22"/>
          </w:rPr>
          <w:tab/>
        </w:r>
        <w:r w:rsidR="00CC43A4" w:rsidRPr="004C6388">
          <w:rPr>
            <w:noProof/>
            <w:webHidden/>
            <w:sz w:val="22"/>
            <w:szCs w:val="22"/>
          </w:rPr>
          <w:fldChar w:fldCharType="begin"/>
        </w:r>
        <w:r w:rsidR="00CC43A4" w:rsidRPr="004C6388">
          <w:rPr>
            <w:noProof/>
            <w:webHidden/>
            <w:sz w:val="22"/>
            <w:szCs w:val="22"/>
          </w:rPr>
          <w:instrText xml:space="preserve"> PAGEREF _Toc202454398 \h </w:instrText>
        </w:r>
        <w:r w:rsidR="00CC43A4" w:rsidRPr="004C6388">
          <w:rPr>
            <w:noProof/>
            <w:webHidden/>
            <w:sz w:val="22"/>
            <w:szCs w:val="22"/>
          </w:rPr>
        </w:r>
        <w:r w:rsidR="00CC43A4" w:rsidRPr="004C6388">
          <w:rPr>
            <w:noProof/>
            <w:webHidden/>
            <w:sz w:val="22"/>
            <w:szCs w:val="22"/>
          </w:rPr>
          <w:fldChar w:fldCharType="separate"/>
        </w:r>
        <w:r w:rsidR="00CC43A4" w:rsidRPr="004C6388">
          <w:rPr>
            <w:noProof/>
            <w:webHidden/>
            <w:sz w:val="22"/>
            <w:szCs w:val="22"/>
          </w:rPr>
          <w:t>18</w:t>
        </w:r>
        <w:r w:rsidR="00CC43A4" w:rsidRPr="004C6388">
          <w:rPr>
            <w:noProof/>
            <w:webHidden/>
            <w:sz w:val="22"/>
            <w:szCs w:val="22"/>
          </w:rPr>
          <w:fldChar w:fldCharType="end"/>
        </w:r>
      </w:hyperlink>
    </w:p>
    <w:p w14:paraId="59C8537A" w14:textId="61EEA835" w:rsidR="00AE5490" w:rsidRPr="004C6388" w:rsidRDefault="008563F4" w:rsidP="007C4B19">
      <w:pPr>
        <w:pStyle w:val="TM1"/>
        <w:tabs>
          <w:tab w:val="right" w:leader="dot" w:pos="9855"/>
        </w:tabs>
        <w:rPr>
          <w:rFonts w:ascii="Marianne Medium" w:hAnsi="Marianne Medium"/>
          <w:b w:val="0"/>
          <w:bCs w:val="0"/>
          <w:caps w:val="0"/>
          <w:sz w:val="22"/>
          <w:szCs w:val="22"/>
        </w:rPr>
      </w:pPr>
      <w:r w:rsidRPr="004C6388">
        <w:rPr>
          <w:rFonts w:ascii="Marianne Medium" w:hAnsi="Marianne Medium"/>
          <w:sz w:val="22"/>
          <w:szCs w:val="22"/>
        </w:rPr>
        <w:fldChar w:fldCharType="end"/>
      </w:r>
      <w:permEnd w:id="788950431"/>
      <w:r w:rsidR="00AE5490" w:rsidRPr="004C6388">
        <w:rPr>
          <w:rFonts w:ascii="Marianne Medium" w:hAnsi="Marianne Medium"/>
          <w:sz w:val="22"/>
          <w:szCs w:val="22"/>
        </w:rPr>
        <w:br w:type="page"/>
      </w:r>
    </w:p>
    <w:p w14:paraId="75375C0A" w14:textId="77777777" w:rsidR="00A81E27" w:rsidRPr="004C6388" w:rsidRDefault="00A81E27" w:rsidP="001D3384">
      <w:pPr>
        <w:pStyle w:val="Titre1"/>
        <w:spacing w:after="120"/>
        <w:ind w:left="4961" w:hanging="4961"/>
        <w:rPr>
          <w:rFonts w:ascii="Marianne Medium" w:hAnsi="Marianne Medium"/>
          <w:szCs w:val="22"/>
        </w:rPr>
      </w:pPr>
      <w:bookmarkStart w:id="2" w:name="_Toc202454341"/>
      <w:r w:rsidRPr="004C6388">
        <w:rPr>
          <w:rFonts w:ascii="Marianne Medium" w:hAnsi="Marianne Medium"/>
          <w:szCs w:val="22"/>
        </w:rPr>
        <w:lastRenderedPageBreak/>
        <w:t>GENERALITES</w:t>
      </w:r>
      <w:bookmarkEnd w:id="0"/>
      <w:bookmarkEnd w:id="1"/>
      <w:bookmarkEnd w:id="2"/>
    </w:p>
    <w:p w14:paraId="67D2DAF9" w14:textId="77777777" w:rsidR="00A81E27" w:rsidRPr="004C6388" w:rsidRDefault="00A81E27" w:rsidP="00A81E27">
      <w:pPr>
        <w:pStyle w:val="Titre2"/>
        <w:rPr>
          <w:rFonts w:ascii="Marianne Medium" w:hAnsi="Marianne Medium"/>
          <w:szCs w:val="22"/>
        </w:rPr>
      </w:pPr>
      <w:bookmarkStart w:id="3" w:name="_Toc523308304"/>
      <w:bookmarkStart w:id="4" w:name="_Toc523317343"/>
      <w:bookmarkStart w:id="5" w:name="_Toc202454342"/>
      <w:r w:rsidRPr="004C6388">
        <w:rPr>
          <w:rFonts w:ascii="Marianne Medium" w:hAnsi="Marianne Medium"/>
          <w:szCs w:val="22"/>
        </w:rPr>
        <w:t>Dispositions générales</w:t>
      </w:r>
      <w:bookmarkEnd w:id="3"/>
      <w:bookmarkEnd w:id="4"/>
      <w:bookmarkEnd w:id="5"/>
    </w:p>
    <w:p w14:paraId="1F277FAA" w14:textId="77777777" w:rsidR="00A81E27" w:rsidRPr="004C6388" w:rsidRDefault="00A81E27" w:rsidP="00A81E27">
      <w:pPr>
        <w:pStyle w:val="Titre3"/>
        <w:tabs>
          <w:tab w:val="clear" w:pos="567"/>
        </w:tabs>
        <w:rPr>
          <w:rFonts w:ascii="Marianne Medium" w:hAnsi="Marianne Medium"/>
          <w:szCs w:val="22"/>
        </w:rPr>
      </w:pPr>
      <w:bookmarkStart w:id="6" w:name="_Toc523308305"/>
      <w:bookmarkStart w:id="7" w:name="_Toc523317344"/>
      <w:bookmarkStart w:id="8" w:name="_Toc202454343"/>
      <w:r w:rsidRPr="004C6388">
        <w:rPr>
          <w:rFonts w:ascii="Marianne Medium" w:hAnsi="Marianne Medium"/>
          <w:szCs w:val="22"/>
        </w:rPr>
        <w:t>Objet du marché</w:t>
      </w:r>
      <w:bookmarkEnd w:id="6"/>
      <w:bookmarkEnd w:id="7"/>
      <w:bookmarkEnd w:id="8"/>
    </w:p>
    <w:p w14:paraId="4959643D" w14:textId="28EEC888" w:rsidR="00A81E27" w:rsidRPr="004C6388" w:rsidRDefault="00A81E27" w:rsidP="00A81E27">
      <w:pPr>
        <w:rPr>
          <w:rFonts w:ascii="Marianne Medium" w:hAnsi="Marianne Medium"/>
          <w:szCs w:val="22"/>
        </w:rPr>
      </w:pPr>
      <w:r w:rsidRPr="004C6388">
        <w:rPr>
          <w:rFonts w:ascii="Marianne Medium" w:hAnsi="Marianne Medium"/>
          <w:szCs w:val="22"/>
        </w:rPr>
        <w:t>Le présent marché a pour objet</w:t>
      </w:r>
      <w:r w:rsidR="005532F8" w:rsidRPr="004C6388">
        <w:rPr>
          <w:rFonts w:ascii="Marianne Medium" w:hAnsi="Marianne Medium"/>
          <w:szCs w:val="22"/>
        </w:rPr>
        <w:t xml:space="preserve"> </w:t>
      </w:r>
      <w:r w:rsidR="001424DB" w:rsidRPr="004C6388">
        <w:rPr>
          <w:rFonts w:ascii="Marianne Medium" w:hAnsi="Marianne Medium"/>
          <w:szCs w:val="22"/>
        </w:rPr>
        <w:t>l’acquisition de lits pour les zones d’hospitalisation des rôles 2 au profit du Service de Santé des Armées.</w:t>
      </w:r>
    </w:p>
    <w:p w14:paraId="696548CA" w14:textId="77777777" w:rsidR="00262565" w:rsidRPr="004C6388" w:rsidRDefault="00262565" w:rsidP="002E1FF5">
      <w:pPr>
        <w:rPr>
          <w:rFonts w:ascii="Marianne Medium" w:hAnsi="Marianne Medium"/>
          <w:szCs w:val="22"/>
        </w:rPr>
      </w:pPr>
      <w:bookmarkStart w:id="9" w:name="_Toc298147858"/>
    </w:p>
    <w:p w14:paraId="6DA652E8" w14:textId="77777777" w:rsidR="00A81E27" w:rsidRPr="004C6388" w:rsidRDefault="00A81E27" w:rsidP="00A81E27">
      <w:pPr>
        <w:pStyle w:val="Titre3"/>
        <w:tabs>
          <w:tab w:val="clear" w:pos="567"/>
        </w:tabs>
        <w:rPr>
          <w:rFonts w:ascii="Marianne Medium" w:hAnsi="Marianne Medium"/>
          <w:szCs w:val="22"/>
        </w:rPr>
      </w:pPr>
      <w:bookmarkStart w:id="10" w:name="_Toc523308306"/>
      <w:bookmarkStart w:id="11" w:name="_Toc523317345"/>
      <w:bookmarkStart w:id="12" w:name="_Toc202454344"/>
      <w:r w:rsidRPr="004C6388">
        <w:rPr>
          <w:rFonts w:ascii="Marianne Medium" w:hAnsi="Marianne Medium"/>
          <w:szCs w:val="22"/>
        </w:rPr>
        <w:t>Durée de la validité du marché</w:t>
      </w:r>
      <w:bookmarkEnd w:id="9"/>
      <w:bookmarkEnd w:id="10"/>
      <w:bookmarkEnd w:id="11"/>
      <w:bookmarkEnd w:id="12"/>
    </w:p>
    <w:p w14:paraId="236714B9" w14:textId="77777777" w:rsidR="00A81E27" w:rsidRPr="004C6388" w:rsidRDefault="00A81E27" w:rsidP="00A81E27">
      <w:pPr>
        <w:pStyle w:val="Titre4"/>
        <w:tabs>
          <w:tab w:val="clear" w:pos="851"/>
        </w:tabs>
        <w:rPr>
          <w:rFonts w:ascii="Marianne Medium" w:hAnsi="Marianne Medium"/>
        </w:rPr>
      </w:pPr>
      <w:bookmarkStart w:id="13" w:name="_Toc298147859"/>
      <w:bookmarkStart w:id="14" w:name="_Toc202454345"/>
      <w:r w:rsidRPr="004C6388">
        <w:rPr>
          <w:rFonts w:ascii="Marianne Medium" w:hAnsi="Marianne Medium"/>
        </w:rPr>
        <w:t>Durée du marché</w:t>
      </w:r>
      <w:bookmarkEnd w:id="13"/>
      <w:bookmarkEnd w:id="14"/>
    </w:p>
    <w:p w14:paraId="4492C716" w14:textId="77777777" w:rsidR="00E34EB7" w:rsidRPr="004C6388" w:rsidRDefault="00E34EB7" w:rsidP="00E34EB7">
      <w:pPr>
        <w:rPr>
          <w:rFonts w:ascii="Marianne Medium" w:hAnsi="Marianne Medium"/>
          <w:szCs w:val="22"/>
        </w:rPr>
      </w:pPr>
    </w:p>
    <w:p w14:paraId="4DEC7494" w14:textId="449BADE2" w:rsidR="00A81E27" w:rsidRPr="004C6388" w:rsidRDefault="00A81E27" w:rsidP="00A81E27">
      <w:pPr>
        <w:rPr>
          <w:rFonts w:ascii="Marianne Medium" w:hAnsi="Marianne Medium"/>
          <w:szCs w:val="22"/>
        </w:rPr>
      </w:pPr>
      <w:r w:rsidRPr="004C6388">
        <w:rPr>
          <w:rFonts w:ascii="Marianne Medium" w:hAnsi="Marianne Medium"/>
          <w:szCs w:val="22"/>
        </w:rPr>
        <w:t>Le marché est conclu</w:t>
      </w:r>
      <w:r w:rsidR="00E91B70" w:rsidRPr="004C6388">
        <w:rPr>
          <w:rFonts w:ascii="Marianne Medium" w:hAnsi="Marianne Medium"/>
          <w:szCs w:val="22"/>
        </w:rPr>
        <w:t xml:space="preserve"> </w:t>
      </w:r>
      <w:sdt>
        <w:sdtPr>
          <w:rPr>
            <w:rFonts w:ascii="Marianne Medium" w:hAnsi="Marianne Medium"/>
            <w:szCs w:val="22"/>
          </w:rPr>
          <w:id w:val="1006021299"/>
          <w:placeholder>
            <w:docPart w:val="E4AB2AE11D9E4B0ABF1649A2B9EA551E"/>
          </w:placeholder>
          <w:comboBox>
            <w:listItem w:value="Choisissez un élément."/>
            <w:listItem w:displayText="pour une période initiale allant de la date de notification jusqu’ au 31 décembre de l’année en cours." w:value="pour une période initiale allant de la date de notification jusqu’ au 31 décembre de l’année en cours."/>
            <w:listItem w:displayText="pour une durée de un (1) an." w:value="pour une durée de un (1) an."/>
            <w:listItem w:displayText="pour une période allant de la date de notification à XXXXX" w:value="pour une période allant de la date de notification à XXXXX"/>
          </w:comboBox>
        </w:sdtPr>
        <w:sdtEndPr/>
        <w:sdtContent>
          <w:r w:rsidR="001424DB" w:rsidRPr="004C6388">
            <w:rPr>
              <w:rFonts w:ascii="Marianne Medium" w:hAnsi="Marianne Medium"/>
              <w:szCs w:val="22"/>
            </w:rPr>
            <w:t>pour une période initiale allant de la date de notification jusqu’ au 31 décembre de l’année en cours.</w:t>
          </w:r>
        </w:sdtContent>
      </w:sdt>
    </w:p>
    <w:p w14:paraId="5CE74552" w14:textId="77777777" w:rsidR="00337CC5" w:rsidRPr="004C6388" w:rsidRDefault="00337CC5" w:rsidP="00337CC5">
      <w:pPr>
        <w:rPr>
          <w:szCs w:val="22"/>
        </w:rPr>
      </w:pPr>
      <w:bookmarkStart w:id="15" w:name="_Toc298147860"/>
    </w:p>
    <w:p w14:paraId="757213A4" w14:textId="77777777" w:rsidR="00A81E27" w:rsidRPr="004C6388" w:rsidRDefault="00A81E27" w:rsidP="00A81E27">
      <w:pPr>
        <w:pStyle w:val="Titre4"/>
        <w:tabs>
          <w:tab w:val="clear" w:pos="851"/>
        </w:tabs>
        <w:rPr>
          <w:rFonts w:ascii="Marianne Medium" w:hAnsi="Marianne Medium"/>
        </w:rPr>
      </w:pPr>
      <w:bookmarkStart w:id="16" w:name="_Toc202454346"/>
      <w:r w:rsidRPr="004C6388">
        <w:rPr>
          <w:rFonts w:ascii="Marianne Medium" w:hAnsi="Marianne Medium"/>
        </w:rPr>
        <w:t>Reconduction</w:t>
      </w:r>
      <w:bookmarkEnd w:id="15"/>
      <w:bookmarkEnd w:id="16"/>
    </w:p>
    <w:p w14:paraId="346881E7" w14:textId="77777777" w:rsidR="00A81E27" w:rsidRPr="004C6388" w:rsidRDefault="00A81E27" w:rsidP="00A81E27">
      <w:pPr>
        <w:rPr>
          <w:rFonts w:ascii="Marianne Medium" w:hAnsi="Marianne Medium"/>
          <w:szCs w:val="22"/>
        </w:rPr>
      </w:pPr>
    </w:p>
    <w:sdt>
      <w:sdtPr>
        <w:rPr>
          <w:rFonts w:ascii="Marianne Medium" w:hAnsi="Marianne Medium"/>
          <w:color w:val="FF0000"/>
          <w:szCs w:val="22"/>
        </w:rPr>
        <w:id w:val="2119637514"/>
      </w:sdtPr>
      <w:sdtEndPr>
        <w:rPr>
          <w:color w:val="auto"/>
        </w:rPr>
      </w:sdtEndPr>
      <w:sdtContent>
        <w:permStart w:id="624373263" w:edGrp="everyone" w:displacedByCustomXml="prev"/>
        <w:p w14:paraId="2FA67213" w14:textId="041BC955" w:rsidR="005856B9" w:rsidRPr="004C6388" w:rsidRDefault="005856B9" w:rsidP="005856B9">
          <w:pPr>
            <w:rPr>
              <w:rFonts w:ascii="Marianne Medium" w:hAnsi="Marianne Medium"/>
              <w:szCs w:val="22"/>
            </w:rPr>
          </w:pPr>
          <w:r w:rsidRPr="004C6388">
            <w:rPr>
              <w:rFonts w:ascii="Marianne Medium" w:hAnsi="Marianne Medium"/>
              <w:szCs w:val="22"/>
            </w:rPr>
            <w:t>Le marché sera reconduit tacitement, au 1</w:t>
          </w:r>
          <w:r w:rsidRPr="004C6388">
            <w:rPr>
              <w:rFonts w:ascii="Marianne Medium" w:hAnsi="Marianne Medium"/>
              <w:szCs w:val="22"/>
              <w:vertAlign w:val="superscript"/>
            </w:rPr>
            <w:t>er</w:t>
          </w:r>
          <w:r w:rsidRPr="004C6388">
            <w:rPr>
              <w:rFonts w:ascii="Marianne Medium" w:hAnsi="Marianne Medium"/>
              <w:szCs w:val="22"/>
            </w:rPr>
            <w:t xml:space="preserve"> janvier de chaque année, sans pouvoir excéder </w:t>
          </w:r>
          <w:r w:rsidR="001424DB" w:rsidRPr="004C6388">
            <w:rPr>
              <w:rFonts w:ascii="Marianne Medium" w:hAnsi="Marianne Medium"/>
              <w:szCs w:val="22"/>
            </w:rPr>
            <w:t>4</w:t>
          </w:r>
          <w:r w:rsidRPr="004C6388">
            <w:rPr>
              <w:rFonts w:ascii="Marianne Medium" w:hAnsi="Marianne Medium"/>
              <w:szCs w:val="22"/>
            </w:rPr>
            <w:t xml:space="preserve"> ans (</w:t>
          </w:r>
          <w:r w:rsidR="001424DB" w:rsidRPr="004C6388">
            <w:rPr>
              <w:rFonts w:ascii="Marianne Medium" w:hAnsi="Marianne Medium"/>
              <w:szCs w:val="22"/>
            </w:rPr>
            <w:t>4</w:t>
          </w:r>
          <w:r w:rsidRPr="004C6388">
            <w:rPr>
              <w:rFonts w:ascii="Marianne Medium" w:hAnsi="Marianne Medium"/>
              <w:szCs w:val="22"/>
            </w:rPr>
            <w:t xml:space="preserve"> reconductions maximum).</w:t>
          </w:r>
        </w:p>
        <w:p w14:paraId="1F731361" w14:textId="19CD9296" w:rsidR="005856B9" w:rsidRPr="004C6388" w:rsidRDefault="005856B9" w:rsidP="005856B9">
          <w:pPr>
            <w:rPr>
              <w:rFonts w:ascii="Marianne Medium" w:hAnsi="Marianne Medium"/>
              <w:szCs w:val="22"/>
            </w:rPr>
          </w:pPr>
          <w:r w:rsidRPr="004C6388">
            <w:rPr>
              <w:rFonts w:ascii="Marianne Medium" w:hAnsi="Marianne Medium"/>
              <w:szCs w:val="22"/>
            </w:rPr>
            <w:t xml:space="preserve">Le marché prendra fin au plus tard à l’issue du </w:t>
          </w:r>
          <w:r w:rsidR="001424DB" w:rsidRPr="004C6388">
            <w:rPr>
              <w:rFonts w:ascii="Marianne Medium" w:hAnsi="Marianne Medium"/>
              <w:szCs w:val="22"/>
            </w:rPr>
            <w:t>48</w:t>
          </w:r>
          <w:r w:rsidRPr="004C6388">
            <w:rPr>
              <w:rFonts w:ascii="Marianne Medium" w:hAnsi="Marianne Medium"/>
              <w:szCs w:val="22"/>
            </w:rPr>
            <w:t xml:space="preserve"> mois d’exécution.</w:t>
          </w:r>
        </w:p>
        <w:p w14:paraId="1CBB26DD" w14:textId="77777777" w:rsidR="005856B9" w:rsidRPr="004C6388" w:rsidRDefault="005856B9" w:rsidP="005856B9">
          <w:pPr>
            <w:numPr>
              <w:ilvl w:val="0"/>
              <w:numId w:val="5"/>
            </w:numPr>
            <w:ind w:left="142" w:hanging="142"/>
            <w:rPr>
              <w:rFonts w:ascii="Marianne Medium" w:hAnsi="Marianne Medium"/>
              <w:szCs w:val="22"/>
            </w:rPr>
          </w:pPr>
          <w:r w:rsidRPr="004C6388">
            <w:rPr>
              <w:rFonts w:ascii="Marianne Medium" w:hAnsi="Marianne Medium"/>
              <w:szCs w:val="22"/>
            </w:rPr>
            <w:t>1</w:t>
          </w:r>
          <w:r w:rsidRPr="004C6388">
            <w:rPr>
              <w:rFonts w:ascii="Marianne Medium" w:hAnsi="Marianne Medium"/>
              <w:szCs w:val="22"/>
              <w:vertAlign w:val="superscript"/>
            </w:rPr>
            <w:t>re</w:t>
          </w:r>
          <w:r w:rsidRPr="004C6388">
            <w:rPr>
              <w:rFonts w:ascii="Marianne Medium" w:hAnsi="Marianne Medium"/>
              <w:szCs w:val="22"/>
            </w:rPr>
            <w:t xml:space="preserve"> période de reconduction</w:t>
          </w:r>
          <w:r w:rsidRPr="004C6388">
            <w:rPr>
              <w:rFonts w:ascii="Calibri" w:hAnsi="Calibri" w:cs="Calibri"/>
              <w:szCs w:val="22"/>
            </w:rPr>
            <w:t> </w:t>
          </w:r>
          <w:r w:rsidRPr="004C6388">
            <w:rPr>
              <w:rFonts w:ascii="Marianne Medium" w:hAnsi="Marianne Medium"/>
              <w:szCs w:val="22"/>
            </w:rPr>
            <w:t>:</w:t>
          </w:r>
          <w:r w:rsidRPr="004C6388">
            <w:rPr>
              <w:rFonts w:ascii="Marianne Medium" w:hAnsi="Marianne Medium"/>
              <w:szCs w:val="22"/>
            </w:rPr>
            <w:tab/>
          </w:r>
          <w:r w:rsidRPr="004C6388">
            <w:rPr>
              <w:rFonts w:ascii="Marianne Medium" w:hAnsi="Marianne Medium"/>
              <w:szCs w:val="22"/>
            </w:rPr>
            <w:tab/>
            <w:t>1</w:t>
          </w:r>
          <w:r w:rsidRPr="004C6388">
            <w:rPr>
              <w:rFonts w:ascii="Marianne Medium" w:hAnsi="Marianne Medium"/>
              <w:szCs w:val="22"/>
              <w:vertAlign w:val="superscript"/>
            </w:rPr>
            <w:t>er</w:t>
          </w:r>
          <w:r w:rsidRPr="004C6388">
            <w:rPr>
              <w:rFonts w:ascii="Marianne Medium" w:hAnsi="Marianne Medium"/>
              <w:szCs w:val="22"/>
            </w:rPr>
            <w:t xml:space="preserve"> janvier au 31 décembre de l’année N+1</w:t>
          </w:r>
          <w:r w:rsidRPr="004C6388">
            <w:rPr>
              <w:rFonts w:ascii="Calibri" w:hAnsi="Calibri" w:cs="Calibri"/>
              <w:szCs w:val="22"/>
            </w:rPr>
            <w:t> </w:t>
          </w:r>
          <w:r w:rsidRPr="004C6388">
            <w:rPr>
              <w:rFonts w:ascii="Marianne Medium" w:hAnsi="Marianne Medium"/>
              <w:szCs w:val="22"/>
            </w:rPr>
            <w:t>;</w:t>
          </w:r>
        </w:p>
        <w:p w14:paraId="52CEAFB8" w14:textId="3925B180" w:rsidR="005856B9" w:rsidRPr="004C6388" w:rsidRDefault="001424DB" w:rsidP="005856B9">
          <w:pPr>
            <w:numPr>
              <w:ilvl w:val="0"/>
              <w:numId w:val="5"/>
            </w:numPr>
            <w:ind w:left="142" w:hanging="142"/>
            <w:rPr>
              <w:rFonts w:ascii="Marianne Medium" w:hAnsi="Marianne Medium"/>
              <w:szCs w:val="22"/>
            </w:rPr>
          </w:pPr>
          <w:r w:rsidRPr="004C6388">
            <w:rPr>
              <w:rFonts w:ascii="Marianne Medium" w:hAnsi="Marianne Medium"/>
              <w:szCs w:val="22"/>
            </w:rPr>
            <w:t>2</w:t>
          </w:r>
          <w:r w:rsidRPr="004C6388">
            <w:rPr>
              <w:rFonts w:ascii="Marianne Medium" w:hAnsi="Marianne Medium"/>
              <w:szCs w:val="22"/>
              <w:vertAlign w:val="superscript"/>
            </w:rPr>
            <w:t>ème</w:t>
          </w:r>
          <w:r w:rsidRPr="004C6388">
            <w:rPr>
              <w:rFonts w:ascii="Marianne Medium" w:hAnsi="Marianne Medium"/>
              <w:szCs w:val="22"/>
            </w:rPr>
            <w:t xml:space="preserve"> période de reconduction</w:t>
          </w:r>
          <w:r w:rsidRPr="004C6388">
            <w:rPr>
              <w:rFonts w:ascii="Calibri" w:hAnsi="Calibri" w:cs="Calibri"/>
              <w:szCs w:val="22"/>
            </w:rPr>
            <w:t> </w:t>
          </w:r>
          <w:r w:rsidRPr="004C6388">
            <w:rPr>
              <w:rFonts w:ascii="Marianne Medium" w:hAnsi="Marianne Medium"/>
              <w:szCs w:val="22"/>
            </w:rPr>
            <w:t>:</w:t>
          </w:r>
          <w:r w:rsidRPr="004C6388">
            <w:rPr>
              <w:rFonts w:ascii="Marianne Medium" w:hAnsi="Marianne Medium"/>
              <w:szCs w:val="22"/>
            </w:rPr>
            <w:tab/>
          </w:r>
          <w:r w:rsidRPr="004C6388">
            <w:rPr>
              <w:rFonts w:ascii="Marianne Medium" w:hAnsi="Marianne Medium"/>
              <w:szCs w:val="22"/>
            </w:rPr>
            <w:tab/>
            <w:t>1</w:t>
          </w:r>
          <w:r w:rsidRPr="004C6388">
            <w:rPr>
              <w:rFonts w:ascii="Marianne Medium" w:hAnsi="Marianne Medium"/>
              <w:szCs w:val="22"/>
              <w:vertAlign w:val="superscript"/>
            </w:rPr>
            <w:t>er</w:t>
          </w:r>
          <w:r w:rsidRPr="004C6388">
            <w:rPr>
              <w:rFonts w:ascii="Marianne Medium" w:hAnsi="Marianne Medium"/>
              <w:szCs w:val="22"/>
            </w:rPr>
            <w:t xml:space="preserve"> </w:t>
          </w:r>
          <w:r w:rsidR="00337CC5" w:rsidRPr="004C6388">
            <w:rPr>
              <w:rFonts w:ascii="Marianne Medium" w:hAnsi="Marianne Medium"/>
              <w:szCs w:val="22"/>
            </w:rPr>
            <w:t>janvier au 31 décembre de l’année N+2</w:t>
          </w:r>
          <w:r w:rsidR="00337CC5" w:rsidRPr="004C6388">
            <w:rPr>
              <w:rFonts w:ascii="Calibri" w:hAnsi="Calibri" w:cs="Calibri"/>
              <w:szCs w:val="22"/>
            </w:rPr>
            <w:t> </w:t>
          </w:r>
          <w:r w:rsidR="00337CC5" w:rsidRPr="004C6388">
            <w:rPr>
              <w:rFonts w:ascii="Marianne Medium" w:hAnsi="Marianne Medium"/>
              <w:szCs w:val="22"/>
            </w:rPr>
            <w:t>;</w:t>
          </w:r>
        </w:p>
        <w:p w14:paraId="76174574" w14:textId="158FDB39" w:rsidR="00337CC5" w:rsidRPr="004C6388" w:rsidRDefault="00337CC5" w:rsidP="005856B9">
          <w:pPr>
            <w:numPr>
              <w:ilvl w:val="0"/>
              <w:numId w:val="5"/>
            </w:numPr>
            <w:ind w:left="142" w:hanging="142"/>
            <w:rPr>
              <w:rFonts w:ascii="Marianne Medium" w:hAnsi="Marianne Medium"/>
              <w:szCs w:val="22"/>
            </w:rPr>
          </w:pPr>
          <w:r w:rsidRPr="004C6388">
            <w:rPr>
              <w:rFonts w:ascii="Marianne Medium" w:hAnsi="Marianne Medium"/>
              <w:szCs w:val="22"/>
            </w:rPr>
            <w:t>3</w:t>
          </w:r>
          <w:r w:rsidRPr="004C6388">
            <w:rPr>
              <w:rFonts w:ascii="Marianne Medium" w:hAnsi="Marianne Medium"/>
              <w:szCs w:val="22"/>
              <w:vertAlign w:val="superscript"/>
            </w:rPr>
            <w:t>ème</w:t>
          </w:r>
          <w:r w:rsidRPr="004C6388">
            <w:rPr>
              <w:rFonts w:ascii="Marianne Medium" w:hAnsi="Marianne Medium"/>
              <w:szCs w:val="22"/>
            </w:rPr>
            <w:t xml:space="preserve"> période de reconduction</w:t>
          </w:r>
          <w:r w:rsidRPr="004C6388">
            <w:rPr>
              <w:rFonts w:ascii="Calibri" w:hAnsi="Calibri" w:cs="Calibri"/>
              <w:szCs w:val="22"/>
            </w:rPr>
            <w:t> </w:t>
          </w:r>
          <w:r w:rsidRPr="004C6388">
            <w:rPr>
              <w:rFonts w:ascii="Marianne Medium" w:hAnsi="Marianne Medium"/>
              <w:szCs w:val="22"/>
            </w:rPr>
            <w:t>:</w:t>
          </w:r>
          <w:r w:rsidRPr="004C6388">
            <w:rPr>
              <w:rFonts w:ascii="Marianne Medium" w:hAnsi="Marianne Medium"/>
              <w:szCs w:val="22"/>
            </w:rPr>
            <w:tab/>
          </w:r>
          <w:r w:rsidRPr="004C6388">
            <w:rPr>
              <w:rFonts w:ascii="Marianne Medium" w:hAnsi="Marianne Medium"/>
              <w:szCs w:val="22"/>
            </w:rPr>
            <w:tab/>
            <w:t>1</w:t>
          </w:r>
          <w:r w:rsidRPr="004C6388">
            <w:rPr>
              <w:rFonts w:ascii="Marianne Medium" w:hAnsi="Marianne Medium"/>
              <w:szCs w:val="22"/>
              <w:vertAlign w:val="superscript"/>
            </w:rPr>
            <w:t>er</w:t>
          </w:r>
          <w:r w:rsidRPr="004C6388">
            <w:rPr>
              <w:rFonts w:ascii="Marianne Medium" w:hAnsi="Marianne Medium"/>
              <w:szCs w:val="22"/>
            </w:rPr>
            <w:t xml:space="preserve"> janvier au 31 décembre de l’année N+3</w:t>
          </w:r>
          <w:r w:rsidRPr="004C6388">
            <w:rPr>
              <w:rFonts w:ascii="Calibri" w:hAnsi="Calibri" w:cs="Calibri"/>
              <w:szCs w:val="22"/>
            </w:rPr>
            <w:t> </w:t>
          </w:r>
          <w:r w:rsidRPr="004C6388">
            <w:rPr>
              <w:rFonts w:ascii="Marianne Medium" w:hAnsi="Marianne Medium"/>
              <w:szCs w:val="22"/>
            </w:rPr>
            <w:t>;</w:t>
          </w:r>
        </w:p>
        <w:p w14:paraId="5E3811F7" w14:textId="3B5AFB84" w:rsidR="005856B9" w:rsidRPr="004C6388" w:rsidRDefault="005856B9" w:rsidP="005856B9">
          <w:pPr>
            <w:numPr>
              <w:ilvl w:val="0"/>
              <w:numId w:val="5"/>
            </w:numPr>
            <w:ind w:left="142" w:hanging="142"/>
            <w:rPr>
              <w:rFonts w:ascii="Marianne Medium" w:hAnsi="Marianne Medium"/>
              <w:szCs w:val="22"/>
            </w:rPr>
          </w:pPr>
          <w:r w:rsidRPr="004C6388">
            <w:rPr>
              <w:rFonts w:ascii="Marianne Medium" w:hAnsi="Marianne Medium"/>
              <w:szCs w:val="22"/>
            </w:rPr>
            <w:t>dernière période de reconduction</w:t>
          </w:r>
          <w:r w:rsidRPr="004C6388">
            <w:rPr>
              <w:rFonts w:ascii="Calibri" w:hAnsi="Calibri" w:cs="Calibri"/>
              <w:szCs w:val="22"/>
            </w:rPr>
            <w:t> </w:t>
          </w:r>
          <w:r w:rsidRPr="004C6388">
            <w:rPr>
              <w:rFonts w:ascii="Marianne Medium" w:hAnsi="Marianne Medium"/>
              <w:szCs w:val="22"/>
            </w:rPr>
            <w:t>:</w:t>
          </w:r>
          <w:r w:rsidRPr="004C6388">
            <w:rPr>
              <w:rFonts w:ascii="Marianne Medium" w:hAnsi="Marianne Medium"/>
              <w:szCs w:val="22"/>
            </w:rPr>
            <w:tab/>
            <w:t>1</w:t>
          </w:r>
          <w:r w:rsidRPr="004C6388">
            <w:rPr>
              <w:rFonts w:ascii="Marianne Medium" w:hAnsi="Marianne Medium"/>
              <w:szCs w:val="22"/>
              <w:vertAlign w:val="superscript"/>
            </w:rPr>
            <w:t>er</w:t>
          </w:r>
          <w:r w:rsidRPr="004C6388">
            <w:rPr>
              <w:rFonts w:ascii="Marianne Medium" w:hAnsi="Marianne Medium"/>
              <w:szCs w:val="22"/>
            </w:rPr>
            <w:t xml:space="preserve"> janvier N+</w:t>
          </w:r>
          <w:r w:rsidR="00337CC5" w:rsidRPr="004C6388">
            <w:rPr>
              <w:rFonts w:ascii="Marianne Medium" w:hAnsi="Marianne Medium"/>
              <w:szCs w:val="22"/>
            </w:rPr>
            <w:t>4</w:t>
          </w:r>
          <w:r w:rsidRPr="004C6388">
            <w:rPr>
              <w:rFonts w:ascii="Marianne Medium" w:hAnsi="Marianne Medium"/>
              <w:szCs w:val="22"/>
            </w:rPr>
            <w:t xml:space="preserve"> au jour précédant la date anniversaire de la notification du marché.</w:t>
          </w:r>
        </w:p>
        <w:p w14:paraId="28160EB1" w14:textId="77777777" w:rsidR="005856B9" w:rsidRPr="004C6388" w:rsidRDefault="005856B9" w:rsidP="005856B9">
          <w:pPr>
            <w:rPr>
              <w:rFonts w:ascii="Marianne Medium" w:hAnsi="Marianne Medium"/>
              <w:szCs w:val="22"/>
            </w:rPr>
          </w:pPr>
        </w:p>
        <w:p w14:paraId="713E6D98" w14:textId="77777777" w:rsidR="005856B9" w:rsidRPr="004C6388" w:rsidRDefault="005856B9" w:rsidP="005856B9">
          <w:pPr>
            <w:rPr>
              <w:rFonts w:ascii="Marianne Medium" w:hAnsi="Marianne Medium"/>
              <w:szCs w:val="22"/>
            </w:rPr>
          </w:pPr>
          <w:r w:rsidRPr="004C6388">
            <w:rPr>
              <w:rFonts w:ascii="Marianne Medium" w:hAnsi="Marianne Medium"/>
              <w:szCs w:val="22"/>
            </w:rPr>
            <w:t>Conformément à l’article R.2112-4 du code de la commande publique, le titulaire ne peut s’opposer à la reconduction.</w:t>
          </w:r>
        </w:p>
        <w:p w14:paraId="02FF637F" w14:textId="77777777" w:rsidR="005856B9" w:rsidRPr="004C6388" w:rsidRDefault="005856B9" w:rsidP="005856B9">
          <w:pPr>
            <w:rPr>
              <w:rFonts w:ascii="Marianne Medium" w:hAnsi="Marianne Medium"/>
              <w:szCs w:val="22"/>
            </w:rPr>
          </w:pPr>
        </w:p>
        <w:p w14:paraId="1A98BB9B" w14:textId="77777777" w:rsidR="005856B9" w:rsidRPr="004C6388" w:rsidRDefault="005856B9" w:rsidP="005856B9">
          <w:pPr>
            <w:rPr>
              <w:rFonts w:ascii="Marianne Medium" w:hAnsi="Marianne Medium"/>
              <w:szCs w:val="22"/>
            </w:rPr>
          </w:pPr>
          <w:r w:rsidRPr="004C6388">
            <w:rPr>
              <w:rFonts w:ascii="Marianne Medium" w:hAnsi="Marianne Medium"/>
              <w:bCs/>
              <w:szCs w:val="22"/>
            </w:rPr>
            <w:t>La non reconduction du marché fait l'objet d'une décision expresse du pouvoir adjudicateur notifiée au titulaire du marché</w:t>
          </w:r>
          <w:r w:rsidRPr="004C6388">
            <w:rPr>
              <w:rFonts w:ascii="Marianne Medium" w:hAnsi="Marianne Medium"/>
              <w:szCs w:val="22"/>
            </w:rPr>
            <w:t xml:space="preserve"> </w:t>
          </w:r>
          <w:r w:rsidRPr="004C6388">
            <w:rPr>
              <w:rFonts w:ascii="Marianne Medium" w:hAnsi="Marianne Medium"/>
              <w:bCs/>
              <w:szCs w:val="22"/>
            </w:rPr>
            <w:t>avant le 31 déce</w:t>
          </w:r>
          <w:r w:rsidRPr="004C6388">
            <w:rPr>
              <w:rFonts w:ascii="Marianne Medium" w:hAnsi="Marianne Medium"/>
              <w:szCs w:val="22"/>
            </w:rPr>
            <w:t>mbre de l’année en cours.</w:t>
          </w:r>
        </w:p>
      </w:sdtContent>
    </w:sdt>
    <w:permEnd w:id="624373263"/>
    <w:p w14:paraId="78BB6D06" w14:textId="77777777" w:rsidR="00387897" w:rsidRPr="004C6388" w:rsidRDefault="00387897" w:rsidP="00A81E27">
      <w:pPr>
        <w:rPr>
          <w:rFonts w:ascii="Marianne Medium" w:hAnsi="Marianne Medium"/>
          <w:szCs w:val="22"/>
        </w:rPr>
      </w:pPr>
    </w:p>
    <w:p w14:paraId="4952714C" w14:textId="77777777" w:rsidR="00A81E27" w:rsidRPr="004C6388" w:rsidRDefault="00A81E27" w:rsidP="00A81E27">
      <w:pPr>
        <w:pStyle w:val="Titre3"/>
        <w:tabs>
          <w:tab w:val="clear" w:pos="567"/>
        </w:tabs>
        <w:rPr>
          <w:rFonts w:ascii="Marianne Medium" w:hAnsi="Marianne Medium"/>
          <w:szCs w:val="22"/>
        </w:rPr>
      </w:pPr>
      <w:bookmarkStart w:id="17" w:name="_Toc523308307"/>
      <w:bookmarkStart w:id="18" w:name="_Toc523317346"/>
      <w:bookmarkStart w:id="19" w:name="_Toc202454347"/>
      <w:r w:rsidRPr="004C6388">
        <w:rPr>
          <w:rFonts w:ascii="Marianne Medium" w:hAnsi="Marianne Medium"/>
          <w:szCs w:val="22"/>
        </w:rPr>
        <w:t>Allotissement</w:t>
      </w:r>
      <w:bookmarkEnd w:id="17"/>
      <w:bookmarkEnd w:id="18"/>
      <w:bookmarkEnd w:id="19"/>
    </w:p>
    <w:p w14:paraId="7AD13CA9" w14:textId="77777777" w:rsidR="00A81E27" w:rsidRPr="004C6388" w:rsidRDefault="00A81E27" w:rsidP="00A81E27">
      <w:pPr>
        <w:rPr>
          <w:rFonts w:ascii="Marianne Medium" w:hAnsi="Marianne Medium"/>
          <w:szCs w:val="22"/>
        </w:rPr>
      </w:pPr>
      <w:permStart w:id="736373766" w:edGrp="everyone"/>
      <w:r w:rsidRPr="004C6388">
        <w:rPr>
          <w:rFonts w:ascii="Marianne Medium" w:hAnsi="Marianne Medium"/>
          <w:szCs w:val="22"/>
        </w:rPr>
        <w:t>Le marché ne fait pas l’objet d’un allotissement.</w:t>
      </w:r>
    </w:p>
    <w:permEnd w:id="736373766"/>
    <w:p w14:paraId="5B5B50A5" w14:textId="77777777" w:rsidR="00387897" w:rsidRPr="004C6388" w:rsidRDefault="00387897" w:rsidP="00A81E27">
      <w:pPr>
        <w:rPr>
          <w:rFonts w:ascii="Marianne Medium" w:hAnsi="Marianne Medium"/>
          <w:szCs w:val="22"/>
        </w:rPr>
      </w:pPr>
    </w:p>
    <w:p w14:paraId="5931A7D3" w14:textId="77777777" w:rsidR="00A81E27" w:rsidRPr="004C6388" w:rsidRDefault="00A81E27" w:rsidP="00A81E27">
      <w:pPr>
        <w:pStyle w:val="Titre3"/>
        <w:tabs>
          <w:tab w:val="clear" w:pos="567"/>
        </w:tabs>
        <w:rPr>
          <w:rFonts w:ascii="Marianne Medium" w:hAnsi="Marianne Medium"/>
          <w:szCs w:val="22"/>
        </w:rPr>
      </w:pPr>
      <w:bookmarkStart w:id="20" w:name="_Toc244919899"/>
      <w:bookmarkStart w:id="21" w:name="_Toc251673673"/>
      <w:bookmarkStart w:id="22" w:name="_Toc289784666"/>
      <w:bookmarkStart w:id="23" w:name="_Toc523308308"/>
      <w:bookmarkStart w:id="24" w:name="_Toc523317347"/>
      <w:bookmarkStart w:id="25" w:name="_Toc202454348"/>
      <w:r w:rsidRPr="004C6388">
        <w:rPr>
          <w:rFonts w:ascii="Marianne Medium" w:hAnsi="Marianne Medium"/>
          <w:szCs w:val="22"/>
        </w:rPr>
        <w:t>Définition du marché</w:t>
      </w:r>
      <w:bookmarkEnd w:id="20"/>
      <w:bookmarkEnd w:id="21"/>
      <w:bookmarkEnd w:id="22"/>
      <w:bookmarkEnd w:id="23"/>
      <w:bookmarkEnd w:id="24"/>
      <w:bookmarkEnd w:id="25"/>
    </w:p>
    <w:p w14:paraId="2C25186C" w14:textId="1265E51D" w:rsidR="005856B9" w:rsidRPr="004C6388" w:rsidRDefault="005856B9" w:rsidP="00337CC5">
      <w:pPr>
        <w:rPr>
          <w:rFonts w:ascii="Marianne Medium" w:hAnsi="Marianne Medium"/>
          <w:szCs w:val="22"/>
        </w:rPr>
      </w:pPr>
      <w:permStart w:id="1732056040" w:edGrp="everyone"/>
      <w:r w:rsidRPr="004C6388">
        <w:rPr>
          <w:rFonts w:ascii="Marianne Medium" w:hAnsi="Marianne Medium"/>
          <w:szCs w:val="22"/>
        </w:rPr>
        <w:t xml:space="preserve">Cet accord-cadre est à bons de commande sans minimum et avec maximum défini en valeur, conformément aux articles </w:t>
      </w:r>
      <w:r w:rsidR="00672655" w:rsidRPr="004C6388">
        <w:rPr>
          <w:rFonts w:ascii="Marianne Medium" w:hAnsi="Marianne Medium"/>
          <w:szCs w:val="22"/>
        </w:rPr>
        <w:t>R.2162-2, R.2162-13 et R.</w:t>
      </w:r>
      <w:r w:rsidRPr="004C6388">
        <w:rPr>
          <w:rFonts w:ascii="Marianne Medium" w:hAnsi="Marianne Medium"/>
          <w:szCs w:val="22"/>
        </w:rPr>
        <w:t xml:space="preserve">2162-14 du </w:t>
      </w:r>
      <w:r w:rsidR="00520E28" w:rsidRPr="004C6388">
        <w:rPr>
          <w:rFonts w:ascii="Marianne Medium" w:hAnsi="Marianne Medium"/>
          <w:szCs w:val="22"/>
        </w:rPr>
        <w:t>code de la commande publique</w:t>
      </w:r>
      <w:r w:rsidRPr="004C6388">
        <w:rPr>
          <w:rFonts w:ascii="Marianne Medium" w:hAnsi="Marianne Medium"/>
          <w:szCs w:val="22"/>
        </w:rPr>
        <w:t xml:space="preserve">. </w:t>
      </w:r>
    </w:p>
    <w:p w14:paraId="2626B862" w14:textId="77777777" w:rsidR="009F6B7F" w:rsidRPr="004C6388" w:rsidRDefault="009F6B7F" w:rsidP="00A81E27">
      <w:pPr>
        <w:rPr>
          <w:rFonts w:ascii="Marianne Medium" w:hAnsi="Marianne Medium"/>
          <w:szCs w:val="22"/>
        </w:rPr>
      </w:pPr>
    </w:p>
    <w:tbl>
      <w:tblPr>
        <w:tblStyle w:val="Grilledutableau"/>
        <w:tblW w:w="0" w:type="auto"/>
        <w:jc w:val="center"/>
        <w:tblLook w:val="04A0" w:firstRow="1" w:lastRow="0" w:firstColumn="1" w:lastColumn="0" w:noHBand="0" w:noVBand="1"/>
      </w:tblPr>
      <w:tblGrid>
        <w:gridCol w:w="4925"/>
        <w:gridCol w:w="4930"/>
      </w:tblGrid>
      <w:tr w:rsidR="009F6B7F" w:rsidRPr="004C6388" w14:paraId="63DA8173" w14:textId="77777777" w:rsidTr="002E1FF5">
        <w:trPr>
          <w:jc w:val="center"/>
        </w:trPr>
        <w:tc>
          <w:tcPr>
            <w:tcW w:w="5059" w:type="dxa"/>
            <w:shd w:val="pct5" w:color="auto" w:fill="auto"/>
          </w:tcPr>
          <w:p w14:paraId="367C5694" w14:textId="4F67A1B2" w:rsidR="009F6B7F" w:rsidRPr="004C6388" w:rsidRDefault="009F6B7F" w:rsidP="00337CC5">
            <w:pPr>
              <w:jc w:val="center"/>
              <w:rPr>
                <w:rFonts w:ascii="Marianne Medium" w:hAnsi="Marianne Medium"/>
                <w:b/>
                <w:szCs w:val="22"/>
              </w:rPr>
            </w:pPr>
            <w:r w:rsidRPr="004C6388">
              <w:rPr>
                <w:rFonts w:ascii="Marianne Medium" w:hAnsi="Marianne Medium"/>
                <w:b/>
                <w:szCs w:val="22"/>
              </w:rPr>
              <w:t xml:space="preserve">Montant minimum </w:t>
            </w:r>
            <w:r w:rsidR="002E1FF5" w:rsidRPr="004C6388">
              <w:rPr>
                <w:rFonts w:ascii="Marianne Medium" w:hAnsi="Marianne Medium"/>
                <w:b/>
                <w:szCs w:val="22"/>
              </w:rPr>
              <w:t xml:space="preserve">sur </w:t>
            </w:r>
            <w:r w:rsidR="00337CC5" w:rsidRPr="004C6388">
              <w:rPr>
                <w:rFonts w:ascii="Marianne Medium" w:hAnsi="Marianne Medium"/>
                <w:b/>
                <w:szCs w:val="22"/>
              </w:rPr>
              <w:t xml:space="preserve">la </w:t>
            </w:r>
            <w:r w:rsidR="002E1FF5" w:rsidRPr="004C6388">
              <w:rPr>
                <w:rFonts w:ascii="Marianne Medium" w:hAnsi="Marianne Medium"/>
                <w:b/>
                <w:szCs w:val="22"/>
              </w:rPr>
              <w:t>durée totale du marché</w:t>
            </w:r>
          </w:p>
        </w:tc>
        <w:tc>
          <w:tcPr>
            <w:tcW w:w="5060" w:type="dxa"/>
            <w:shd w:val="pct5" w:color="auto" w:fill="auto"/>
          </w:tcPr>
          <w:p w14:paraId="5B123079" w14:textId="39BF4871" w:rsidR="009F6B7F" w:rsidRPr="004C6388" w:rsidRDefault="009F6B7F" w:rsidP="00337CC5">
            <w:pPr>
              <w:jc w:val="center"/>
              <w:rPr>
                <w:rFonts w:ascii="Marianne Medium" w:hAnsi="Marianne Medium"/>
                <w:b/>
                <w:szCs w:val="22"/>
              </w:rPr>
            </w:pPr>
            <w:r w:rsidRPr="004C6388">
              <w:rPr>
                <w:rFonts w:ascii="Marianne Medium" w:hAnsi="Marianne Medium"/>
                <w:b/>
                <w:szCs w:val="22"/>
              </w:rPr>
              <w:t xml:space="preserve">Montant maximum </w:t>
            </w:r>
            <w:r w:rsidR="002E1FF5" w:rsidRPr="004C6388">
              <w:rPr>
                <w:rFonts w:ascii="Marianne Medium" w:hAnsi="Marianne Medium"/>
                <w:b/>
                <w:szCs w:val="22"/>
              </w:rPr>
              <w:t xml:space="preserve">sur </w:t>
            </w:r>
            <w:r w:rsidR="00337CC5" w:rsidRPr="004C6388">
              <w:rPr>
                <w:rFonts w:ascii="Marianne Medium" w:hAnsi="Marianne Medium"/>
                <w:b/>
                <w:szCs w:val="22"/>
              </w:rPr>
              <w:t xml:space="preserve">la </w:t>
            </w:r>
            <w:r w:rsidR="002E1FF5" w:rsidRPr="004C6388">
              <w:rPr>
                <w:rFonts w:ascii="Marianne Medium" w:hAnsi="Marianne Medium"/>
                <w:b/>
                <w:szCs w:val="22"/>
              </w:rPr>
              <w:t>durée totale du marché</w:t>
            </w:r>
          </w:p>
        </w:tc>
      </w:tr>
      <w:tr w:rsidR="009F6B7F" w:rsidRPr="004C6388" w14:paraId="0FF34130" w14:textId="77777777" w:rsidTr="009F6B7F">
        <w:trPr>
          <w:jc w:val="center"/>
        </w:trPr>
        <w:tc>
          <w:tcPr>
            <w:tcW w:w="5059" w:type="dxa"/>
          </w:tcPr>
          <w:p w14:paraId="50A4FD68" w14:textId="53682F81" w:rsidR="009F6B7F" w:rsidRPr="004C6388" w:rsidRDefault="00337CC5" w:rsidP="002E1FF5">
            <w:pPr>
              <w:spacing w:before="60" w:after="60"/>
              <w:jc w:val="center"/>
              <w:rPr>
                <w:rFonts w:ascii="Marianne Medium" w:hAnsi="Marianne Medium"/>
                <w:szCs w:val="22"/>
              </w:rPr>
            </w:pPr>
            <w:r w:rsidRPr="004C6388">
              <w:rPr>
                <w:rFonts w:ascii="Marianne Medium" w:hAnsi="Marianne Medium"/>
                <w:szCs w:val="22"/>
              </w:rPr>
              <w:t>SANS</w:t>
            </w:r>
          </w:p>
        </w:tc>
        <w:tc>
          <w:tcPr>
            <w:tcW w:w="5060" w:type="dxa"/>
          </w:tcPr>
          <w:p w14:paraId="649A5672" w14:textId="7F1D00C4" w:rsidR="009F6B7F" w:rsidRPr="004C6388" w:rsidRDefault="00337CC5" w:rsidP="002E1FF5">
            <w:pPr>
              <w:spacing w:before="60" w:after="60"/>
              <w:jc w:val="center"/>
              <w:rPr>
                <w:rFonts w:ascii="Marianne Medium" w:hAnsi="Marianne Medium"/>
                <w:szCs w:val="22"/>
              </w:rPr>
            </w:pPr>
            <w:r w:rsidRPr="004C6388">
              <w:rPr>
                <w:rFonts w:ascii="Marianne Medium" w:hAnsi="Marianne Medium"/>
                <w:szCs w:val="22"/>
              </w:rPr>
              <w:t>89</w:t>
            </w:r>
            <w:r w:rsidRPr="004C6388">
              <w:rPr>
                <w:rFonts w:ascii="Calibri" w:hAnsi="Calibri" w:cs="Calibri"/>
                <w:szCs w:val="22"/>
              </w:rPr>
              <w:t> </w:t>
            </w:r>
            <w:r w:rsidRPr="004C6388">
              <w:rPr>
                <w:rFonts w:ascii="Marianne Medium" w:hAnsi="Marianne Medium"/>
                <w:szCs w:val="22"/>
              </w:rPr>
              <w:t>990,00€ HT</w:t>
            </w:r>
          </w:p>
        </w:tc>
      </w:tr>
      <w:permEnd w:id="1732056040"/>
    </w:tbl>
    <w:p w14:paraId="26C9650E" w14:textId="77777777" w:rsidR="000703ED" w:rsidRPr="004C6388" w:rsidRDefault="000703ED" w:rsidP="00A81E27">
      <w:pPr>
        <w:rPr>
          <w:rFonts w:ascii="Marianne Medium" w:hAnsi="Marianne Medium"/>
          <w:szCs w:val="22"/>
        </w:rPr>
      </w:pPr>
    </w:p>
    <w:p w14:paraId="173696E4" w14:textId="77777777" w:rsidR="00A81E27" w:rsidRPr="004C6388" w:rsidRDefault="00A81E27" w:rsidP="00A81E27">
      <w:pPr>
        <w:pStyle w:val="Titre2"/>
        <w:rPr>
          <w:rFonts w:ascii="Marianne Medium" w:hAnsi="Marianne Medium"/>
          <w:szCs w:val="22"/>
        </w:rPr>
      </w:pPr>
      <w:bookmarkStart w:id="26" w:name="_Toc264977810"/>
      <w:bookmarkStart w:id="27" w:name="_Toc278205282"/>
      <w:bookmarkStart w:id="28" w:name="_Toc523308311"/>
      <w:bookmarkStart w:id="29" w:name="_Toc523317350"/>
      <w:bookmarkStart w:id="30" w:name="_Toc202454349"/>
      <w:r w:rsidRPr="004C6388">
        <w:rPr>
          <w:rFonts w:ascii="Marianne Medium" w:hAnsi="Marianne Medium"/>
          <w:szCs w:val="22"/>
        </w:rPr>
        <w:t>Pièces constitutives du marché</w:t>
      </w:r>
      <w:bookmarkEnd w:id="26"/>
      <w:bookmarkEnd w:id="27"/>
      <w:bookmarkEnd w:id="28"/>
      <w:bookmarkEnd w:id="29"/>
      <w:bookmarkEnd w:id="30"/>
    </w:p>
    <w:p w14:paraId="24476346" w14:textId="77777777" w:rsidR="00A81E27" w:rsidRPr="004C6388" w:rsidRDefault="00520E28" w:rsidP="00A81E27">
      <w:pPr>
        <w:rPr>
          <w:rFonts w:ascii="Marianne Medium" w:hAnsi="Marianne Medium"/>
          <w:szCs w:val="22"/>
        </w:rPr>
      </w:pPr>
      <w:r w:rsidRPr="004C6388">
        <w:rPr>
          <w:rFonts w:ascii="Marianne Medium" w:hAnsi="Marianne Medium"/>
          <w:szCs w:val="22"/>
        </w:rPr>
        <w:t xml:space="preserve">Par dérogation à l’article 4.1 </w:t>
      </w:r>
      <w:r w:rsidR="00A81E27" w:rsidRPr="004C6388">
        <w:rPr>
          <w:rFonts w:ascii="Marianne Medium" w:hAnsi="Marianne Medium"/>
          <w:szCs w:val="22"/>
        </w:rPr>
        <w:t>du Cahier des Clauses Administratives Générales des marchés publics de Fourniture Cour</w:t>
      </w:r>
      <w:r w:rsidR="00BD752E" w:rsidRPr="004C6388">
        <w:rPr>
          <w:rFonts w:ascii="Marianne Medium" w:hAnsi="Marianne Medium"/>
          <w:szCs w:val="22"/>
        </w:rPr>
        <w:t xml:space="preserve">antes et de Services (CCAG </w:t>
      </w:r>
      <w:r w:rsidRPr="004C6388">
        <w:rPr>
          <w:rFonts w:ascii="Marianne Medium" w:hAnsi="Marianne Medium"/>
          <w:szCs w:val="22"/>
        </w:rPr>
        <w:t>FCS)</w:t>
      </w:r>
      <w:r w:rsidR="007C4B19" w:rsidRPr="004C6388">
        <w:rPr>
          <w:rFonts w:ascii="Marianne Medium" w:hAnsi="Marianne Medium"/>
          <w:szCs w:val="22"/>
        </w:rPr>
        <w:t xml:space="preserve"> applicable au présent marché</w:t>
      </w:r>
      <w:r w:rsidRPr="004C6388">
        <w:rPr>
          <w:rFonts w:ascii="Marianne Medium" w:hAnsi="Marianne Medium"/>
          <w:szCs w:val="22"/>
        </w:rPr>
        <w:t>, les pièces contractuelles sont hiérarchisées ci-après par ordre de priorité décroissant</w:t>
      </w:r>
      <w:r w:rsidRPr="004C6388">
        <w:rPr>
          <w:rFonts w:ascii="Calibri" w:hAnsi="Calibri" w:cs="Calibri"/>
          <w:szCs w:val="22"/>
        </w:rPr>
        <w:t> </w:t>
      </w:r>
      <w:r w:rsidRPr="004C6388">
        <w:rPr>
          <w:rFonts w:ascii="Marianne Medium" w:hAnsi="Marianne Medium"/>
          <w:szCs w:val="22"/>
        </w:rPr>
        <w:t>:</w:t>
      </w:r>
    </w:p>
    <w:p w14:paraId="61B841FB" w14:textId="77777777" w:rsidR="00520E28" w:rsidRPr="004C6388" w:rsidRDefault="00520E28" w:rsidP="001D3384">
      <w:pPr>
        <w:pStyle w:val="Paragraphedeliste"/>
        <w:numPr>
          <w:ilvl w:val="0"/>
          <w:numId w:val="35"/>
        </w:numPr>
        <w:rPr>
          <w:rFonts w:ascii="Marianne Medium" w:hAnsi="Marianne Medium"/>
          <w:szCs w:val="22"/>
        </w:rPr>
      </w:pPr>
      <w:permStart w:id="1960926960" w:edGrp="everyone"/>
      <w:r w:rsidRPr="004C6388">
        <w:rPr>
          <w:rFonts w:ascii="Marianne Medium" w:hAnsi="Marianne Medium"/>
          <w:szCs w:val="22"/>
        </w:rPr>
        <w:t>Le présent cahier des clauses particulières valant acte d’engagement</w:t>
      </w:r>
      <w:r w:rsidRPr="004C6388">
        <w:rPr>
          <w:rFonts w:ascii="Calibri" w:hAnsi="Calibri" w:cs="Calibri"/>
          <w:szCs w:val="22"/>
        </w:rPr>
        <w:t> </w:t>
      </w:r>
      <w:r w:rsidRPr="004C6388">
        <w:rPr>
          <w:rFonts w:ascii="Marianne Medium" w:hAnsi="Marianne Medium"/>
          <w:szCs w:val="22"/>
        </w:rPr>
        <w:t>;</w:t>
      </w:r>
    </w:p>
    <w:p w14:paraId="74C813F2" w14:textId="77777777" w:rsidR="00520E28" w:rsidRPr="004C6388" w:rsidRDefault="00520E28" w:rsidP="001D3384">
      <w:pPr>
        <w:pStyle w:val="Paragraphedeliste"/>
        <w:numPr>
          <w:ilvl w:val="0"/>
          <w:numId w:val="35"/>
        </w:numPr>
        <w:rPr>
          <w:rFonts w:ascii="Marianne Medium" w:hAnsi="Marianne Medium"/>
          <w:szCs w:val="22"/>
        </w:rPr>
      </w:pPr>
      <w:r w:rsidRPr="004C6388">
        <w:rPr>
          <w:rFonts w:ascii="Marianne Medium" w:hAnsi="Marianne Medium"/>
          <w:szCs w:val="22"/>
        </w:rPr>
        <w:t>Le Cahier des Clauses Administratives Générales des marchés publics de Fourniture</w:t>
      </w:r>
      <w:r w:rsidR="00BD752E" w:rsidRPr="004C6388">
        <w:rPr>
          <w:rFonts w:ascii="Marianne Medium" w:hAnsi="Marianne Medium"/>
          <w:szCs w:val="22"/>
        </w:rPr>
        <w:t xml:space="preserve"> Courantes et de Services (CCAG </w:t>
      </w:r>
      <w:r w:rsidRPr="004C6388">
        <w:rPr>
          <w:rFonts w:ascii="Marianne Medium" w:hAnsi="Marianne Medium"/>
          <w:szCs w:val="22"/>
        </w:rPr>
        <w:t>FCS)</w:t>
      </w:r>
      <w:r w:rsidRPr="004C6388">
        <w:rPr>
          <w:rFonts w:ascii="Calibri" w:hAnsi="Calibri" w:cs="Calibri"/>
          <w:szCs w:val="22"/>
        </w:rPr>
        <w:t> </w:t>
      </w:r>
      <w:r w:rsidRPr="004C6388">
        <w:rPr>
          <w:rFonts w:ascii="Marianne Medium" w:hAnsi="Marianne Medium"/>
          <w:szCs w:val="22"/>
        </w:rPr>
        <w:t>;</w:t>
      </w:r>
    </w:p>
    <w:p w14:paraId="3AB21BFB" w14:textId="77777777" w:rsidR="00520E28" w:rsidRPr="004C6388" w:rsidRDefault="00520E28" w:rsidP="001D3384">
      <w:pPr>
        <w:pStyle w:val="Paragraphedeliste"/>
        <w:numPr>
          <w:ilvl w:val="0"/>
          <w:numId w:val="35"/>
        </w:numPr>
        <w:rPr>
          <w:rFonts w:ascii="Marianne Medium" w:hAnsi="Marianne Medium"/>
          <w:szCs w:val="22"/>
        </w:rPr>
      </w:pPr>
      <w:r w:rsidRPr="004C6388">
        <w:rPr>
          <w:rFonts w:ascii="Marianne Medium" w:hAnsi="Marianne Medium"/>
          <w:szCs w:val="22"/>
        </w:rPr>
        <w:t>Les actes spéciaux de sous-traitance et leurs avenants, postérieurs à la notification du marché ;</w:t>
      </w:r>
    </w:p>
    <w:p w14:paraId="5DE849C4" w14:textId="77777777" w:rsidR="00520E28" w:rsidRPr="004C6388" w:rsidRDefault="00520E28" w:rsidP="001D3384">
      <w:pPr>
        <w:pStyle w:val="Paragraphedeliste"/>
        <w:numPr>
          <w:ilvl w:val="0"/>
          <w:numId w:val="35"/>
        </w:numPr>
        <w:rPr>
          <w:rFonts w:ascii="Marianne Medium" w:hAnsi="Marianne Medium"/>
          <w:szCs w:val="22"/>
        </w:rPr>
      </w:pPr>
      <w:r w:rsidRPr="004C6388">
        <w:rPr>
          <w:rFonts w:ascii="Marianne Medium" w:hAnsi="Marianne Medium"/>
          <w:szCs w:val="22"/>
        </w:rPr>
        <w:t>L’offre technique et financière du titulaire.</w:t>
      </w:r>
    </w:p>
    <w:permEnd w:id="1960926960"/>
    <w:p w14:paraId="3362DF63" w14:textId="77777777" w:rsidR="00A81E27" w:rsidRPr="004C6388" w:rsidRDefault="00A81E27" w:rsidP="00A81E27">
      <w:pPr>
        <w:rPr>
          <w:rFonts w:ascii="Marianne Medium" w:hAnsi="Marianne Medium"/>
          <w:szCs w:val="22"/>
        </w:rPr>
      </w:pPr>
    </w:p>
    <w:p w14:paraId="7320A41D" w14:textId="77777777" w:rsidR="000703ED" w:rsidRPr="004C6388" w:rsidRDefault="000703ED" w:rsidP="00A81E27">
      <w:pPr>
        <w:rPr>
          <w:rFonts w:ascii="Marianne Medium" w:hAnsi="Marianne Medium"/>
          <w:szCs w:val="22"/>
        </w:rPr>
      </w:pPr>
    </w:p>
    <w:p w14:paraId="4644F3DB" w14:textId="77777777" w:rsidR="00A81E27" w:rsidRPr="004C6388" w:rsidRDefault="00A81E27" w:rsidP="00A81E27">
      <w:pPr>
        <w:pStyle w:val="Titre2"/>
        <w:rPr>
          <w:rFonts w:ascii="Marianne Medium" w:hAnsi="Marianne Medium"/>
          <w:szCs w:val="22"/>
        </w:rPr>
      </w:pPr>
      <w:bookmarkStart w:id="31" w:name="_Toc244919902"/>
      <w:bookmarkStart w:id="32" w:name="_Toc251673675"/>
      <w:bookmarkStart w:id="33" w:name="_Toc289784668"/>
      <w:bookmarkStart w:id="34" w:name="_Toc523308312"/>
      <w:bookmarkStart w:id="35" w:name="_Toc523317351"/>
      <w:bookmarkStart w:id="36" w:name="_Toc202454350"/>
      <w:r w:rsidRPr="004C6388">
        <w:rPr>
          <w:rFonts w:ascii="Marianne Medium" w:hAnsi="Marianne Medium"/>
          <w:szCs w:val="22"/>
        </w:rPr>
        <w:lastRenderedPageBreak/>
        <w:t>Protection de la main-d’œuvre et conditions de travail</w:t>
      </w:r>
      <w:bookmarkEnd w:id="31"/>
      <w:bookmarkEnd w:id="32"/>
      <w:bookmarkEnd w:id="33"/>
      <w:bookmarkEnd w:id="34"/>
      <w:bookmarkEnd w:id="35"/>
      <w:bookmarkEnd w:id="36"/>
    </w:p>
    <w:p w14:paraId="5E4BF432" w14:textId="77777777" w:rsidR="00A81E27" w:rsidRPr="004C6388" w:rsidRDefault="00A81E27" w:rsidP="00A81E27">
      <w:pPr>
        <w:rPr>
          <w:rFonts w:ascii="Marianne Medium" w:hAnsi="Marianne Medium"/>
          <w:szCs w:val="22"/>
        </w:rPr>
      </w:pPr>
      <w:r w:rsidRPr="004C6388">
        <w:rPr>
          <w:rFonts w:ascii="Marianne Medium" w:hAnsi="Marianne Medium"/>
          <w:szCs w:val="22"/>
        </w:rPr>
        <w:t>Le titulaire est soumis aux obligations résultant des lois et règlements relatifs à la protection de la main-d'œuvre et aux conditions de travail.</w:t>
      </w:r>
    </w:p>
    <w:p w14:paraId="22E401A0" w14:textId="77777777" w:rsidR="00A81E27" w:rsidRPr="004C6388" w:rsidRDefault="00A81E27" w:rsidP="00A81E27">
      <w:pPr>
        <w:rPr>
          <w:rFonts w:ascii="Marianne Medium" w:hAnsi="Marianne Medium"/>
          <w:szCs w:val="22"/>
        </w:rPr>
      </w:pPr>
      <w:r w:rsidRPr="004C6388">
        <w:rPr>
          <w:rFonts w:ascii="Marianne Medium" w:hAnsi="Marianne Medium"/>
          <w:szCs w:val="22"/>
        </w:rPr>
        <w:t>Le titulaire peut demander au pouvoir adjudicateur de transmettre avec son avis les demandes de dérogations prévues par les lois et règlements, qu'il formule du fait des conditions particulières du marché.</w:t>
      </w:r>
    </w:p>
    <w:p w14:paraId="201F1A57" w14:textId="77777777" w:rsidR="00A81E27" w:rsidRPr="004C6388" w:rsidRDefault="00A81E27" w:rsidP="00A81E27">
      <w:pPr>
        <w:rPr>
          <w:rFonts w:ascii="Marianne Medium" w:hAnsi="Marianne Medium"/>
          <w:szCs w:val="22"/>
        </w:rPr>
      </w:pPr>
      <w:r w:rsidRPr="004C6388">
        <w:rPr>
          <w:rFonts w:ascii="Marianne Medium" w:hAnsi="Marianne Medium"/>
          <w:szCs w:val="22"/>
        </w:rPr>
        <w:t>Le titulaire doit aviser ses sous-traitants de ce que les obligations énoncées au présent article leur sont applicables</w:t>
      </w:r>
      <w:r w:rsidR="00624C3B" w:rsidRPr="004C6388">
        <w:rPr>
          <w:rFonts w:ascii="Calibri" w:hAnsi="Calibri" w:cs="Calibri"/>
          <w:szCs w:val="22"/>
        </w:rPr>
        <w:t> </w:t>
      </w:r>
      <w:r w:rsidR="00624C3B" w:rsidRPr="004C6388">
        <w:rPr>
          <w:rFonts w:ascii="Marianne Medium" w:hAnsi="Marianne Medium"/>
          <w:szCs w:val="22"/>
        </w:rPr>
        <w:t>;</w:t>
      </w:r>
      <w:r w:rsidRPr="004C6388">
        <w:rPr>
          <w:rFonts w:ascii="Marianne Medium" w:hAnsi="Marianne Medium"/>
          <w:szCs w:val="22"/>
        </w:rPr>
        <w:t xml:space="preserve"> il reste responsable du respect de celles-ci.</w:t>
      </w:r>
    </w:p>
    <w:p w14:paraId="59B06ED3" w14:textId="77777777" w:rsidR="000703ED" w:rsidRPr="004C6388" w:rsidRDefault="000703ED" w:rsidP="00A81E27">
      <w:pPr>
        <w:rPr>
          <w:rFonts w:ascii="Marianne Medium" w:hAnsi="Marianne Medium"/>
          <w:szCs w:val="22"/>
        </w:rPr>
      </w:pPr>
    </w:p>
    <w:p w14:paraId="60988B30" w14:textId="77777777" w:rsidR="00A81E27" w:rsidRPr="004C6388" w:rsidRDefault="00A81E27" w:rsidP="00A81E27">
      <w:pPr>
        <w:pStyle w:val="Titre2"/>
        <w:rPr>
          <w:rFonts w:ascii="Marianne Medium" w:hAnsi="Marianne Medium"/>
          <w:szCs w:val="22"/>
        </w:rPr>
      </w:pPr>
      <w:bookmarkStart w:id="37" w:name="_Toc243986691"/>
      <w:bookmarkStart w:id="38" w:name="_Toc499042000"/>
      <w:bookmarkStart w:id="39" w:name="_Toc510533854"/>
      <w:bookmarkStart w:id="40" w:name="_Toc523308313"/>
      <w:bookmarkStart w:id="41" w:name="_Toc523317352"/>
      <w:bookmarkStart w:id="42" w:name="_Toc202454351"/>
      <w:r w:rsidRPr="004C6388">
        <w:rPr>
          <w:rFonts w:ascii="Marianne Medium" w:hAnsi="Marianne Medium"/>
          <w:szCs w:val="22"/>
        </w:rPr>
        <w:t>Obligation de discrétion – mesures de sécurit</w:t>
      </w:r>
      <w:bookmarkEnd w:id="37"/>
      <w:r w:rsidRPr="004C6388">
        <w:rPr>
          <w:rFonts w:ascii="Marianne Medium" w:hAnsi="Marianne Medium"/>
          <w:szCs w:val="22"/>
        </w:rPr>
        <w:t>é</w:t>
      </w:r>
      <w:bookmarkEnd w:id="38"/>
      <w:bookmarkEnd w:id="39"/>
      <w:bookmarkEnd w:id="40"/>
      <w:bookmarkEnd w:id="41"/>
      <w:bookmarkEnd w:id="42"/>
    </w:p>
    <w:p w14:paraId="572097EA" w14:textId="77777777" w:rsidR="00A81E27" w:rsidRPr="004C6388" w:rsidRDefault="00A81E27" w:rsidP="00A81E27">
      <w:pPr>
        <w:rPr>
          <w:rFonts w:ascii="Marianne Medium" w:hAnsi="Marianne Medium"/>
          <w:szCs w:val="22"/>
        </w:rPr>
      </w:pPr>
      <w:r w:rsidRPr="004C6388">
        <w:rPr>
          <w:rFonts w:ascii="Marianne Medium" w:hAnsi="Marianne Medium"/>
          <w:szCs w:val="22"/>
        </w:rPr>
        <w:t xml:space="preserve">Les dispositions des </w:t>
      </w:r>
      <w:r w:rsidR="00BD752E" w:rsidRPr="004C6388">
        <w:rPr>
          <w:rFonts w:ascii="Marianne Medium" w:hAnsi="Marianne Medium"/>
          <w:szCs w:val="22"/>
        </w:rPr>
        <w:t xml:space="preserve">articles 5.1 et 5.3 du CCAG </w:t>
      </w:r>
      <w:r w:rsidRPr="004C6388">
        <w:rPr>
          <w:rFonts w:ascii="Marianne Medium" w:hAnsi="Marianne Medium"/>
          <w:szCs w:val="22"/>
        </w:rPr>
        <w:t>FCS relatives aux obligations de discrétion et aux mesures de sécurité sont applicables au présent marché.</w:t>
      </w:r>
    </w:p>
    <w:p w14:paraId="1870BFEE" w14:textId="77777777" w:rsidR="00A81E27" w:rsidRPr="004C6388" w:rsidRDefault="00A81E27" w:rsidP="00A81E27">
      <w:pPr>
        <w:rPr>
          <w:rFonts w:ascii="Marianne Medium" w:hAnsi="Marianne Medium"/>
          <w:szCs w:val="22"/>
        </w:rPr>
      </w:pPr>
    </w:p>
    <w:p w14:paraId="387FD1B9" w14:textId="77777777" w:rsidR="00A81E27" w:rsidRPr="004C6388" w:rsidRDefault="00A81E27" w:rsidP="00A81E27">
      <w:pPr>
        <w:rPr>
          <w:rFonts w:ascii="Marianne Medium" w:hAnsi="Marianne Medium"/>
          <w:szCs w:val="22"/>
        </w:rPr>
      </w:pPr>
      <w:r w:rsidRPr="004C6388">
        <w:rPr>
          <w:rFonts w:ascii="Marianne Medium" w:hAnsi="Marianne Medium"/>
          <w:szCs w:val="22"/>
        </w:rPr>
        <w:t>Le titulaire qui, à l'occasion de l'exécution du marché, a reçu communication à titre secret ou confidentiel de renseignements, documents ou objets quelconques, est tenu de maintenir secrète ou confidentielle cette communication.</w:t>
      </w:r>
    </w:p>
    <w:p w14:paraId="1A9D6BE5" w14:textId="77777777" w:rsidR="00B8046D" w:rsidRPr="004C6388" w:rsidRDefault="00B8046D" w:rsidP="00A81E27">
      <w:pPr>
        <w:rPr>
          <w:rFonts w:ascii="Marianne Medium" w:hAnsi="Marianne Medium"/>
          <w:szCs w:val="22"/>
        </w:rPr>
      </w:pPr>
    </w:p>
    <w:p w14:paraId="2440E0D2" w14:textId="77777777" w:rsidR="00A81E27" w:rsidRPr="004C6388" w:rsidRDefault="00A81E27" w:rsidP="00A81E27">
      <w:pPr>
        <w:rPr>
          <w:rFonts w:ascii="Marianne Medium" w:hAnsi="Marianne Medium"/>
          <w:szCs w:val="22"/>
        </w:rPr>
      </w:pPr>
      <w:r w:rsidRPr="004C6388">
        <w:rPr>
          <w:rFonts w:ascii="Marianne Medium" w:hAnsi="Marianne Medium"/>
          <w:szCs w:val="22"/>
        </w:rPr>
        <w:t xml:space="preserve">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 </w:t>
      </w:r>
    </w:p>
    <w:p w14:paraId="67FDADB5" w14:textId="77777777" w:rsidR="00A81E27" w:rsidRPr="004C6388" w:rsidRDefault="00A81E27" w:rsidP="00A81E27">
      <w:pPr>
        <w:rPr>
          <w:rFonts w:ascii="Marianne Medium" w:hAnsi="Marianne Medium"/>
          <w:szCs w:val="22"/>
        </w:rPr>
      </w:pPr>
    </w:p>
    <w:p w14:paraId="09FDD54B" w14:textId="77777777" w:rsidR="00A81E27" w:rsidRPr="004C6388" w:rsidRDefault="00A81E27" w:rsidP="00A81E27">
      <w:pPr>
        <w:pStyle w:val="Titre3"/>
        <w:tabs>
          <w:tab w:val="clear" w:pos="567"/>
        </w:tabs>
        <w:rPr>
          <w:rFonts w:ascii="Marianne Medium" w:hAnsi="Marianne Medium"/>
          <w:szCs w:val="22"/>
        </w:rPr>
      </w:pPr>
      <w:bookmarkStart w:id="43" w:name="_Toc510533859"/>
      <w:bookmarkStart w:id="44" w:name="_Toc523308317"/>
      <w:bookmarkStart w:id="45" w:name="_Toc523317356"/>
      <w:bookmarkStart w:id="46" w:name="_Toc202454352"/>
      <w:r w:rsidRPr="004C6388">
        <w:rPr>
          <w:rFonts w:ascii="Marianne Medium" w:hAnsi="Marianne Medium"/>
          <w:szCs w:val="22"/>
        </w:rPr>
        <w:t>Obligation d’information</w:t>
      </w:r>
      <w:bookmarkEnd w:id="43"/>
      <w:bookmarkEnd w:id="44"/>
      <w:bookmarkEnd w:id="45"/>
      <w:bookmarkEnd w:id="46"/>
    </w:p>
    <w:p w14:paraId="69EC5E3C" w14:textId="77777777" w:rsidR="00B8046D" w:rsidRPr="004C6388" w:rsidRDefault="00B8046D" w:rsidP="00B8046D">
      <w:pPr>
        <w:rPr>
          <w:rFonts w:ascii="Marianne Medium" w:hAnsi="Marianne Medium"/>
          <w:szCs w:val="22"/>
        </w:rPr>
      </w:pPr>
      <w:bookmarkStart w:id="47" w:name="_Toc244919903"/>
      <w:bookmarkStart w:id="48" w:name="_Toc251673676"/>
      <w:bookmarkStart w:id="49" w:name="_Toc289784669"/>
      <w:r w:rsidRPr="004C6388">
        <w:rPr>
          <w:rFonts w:ascii="Marianne Medium" w:hAnsi="Marianne Medium"/>
          <w:szCs w:val="22"/>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14:paraId="2BE80248" w14:textId="77777777" w:rsidR="00B8046D" w:rsidRPr="004C6388" w:rsidRDefault="00B8046D" w:rsidP="00B8046D">
      <w:pPr>
        <w:rPr>
          <w:rFonts w:ascii="Marianne Medium" w:hAnsi="Marianne Medium"/>
          <w:szCs w:val="22"/>
        </w:rPr>
      </w:pPr>
    </w:p>
    <w:p w14:paraId="7EAC5FDD" w14:textId="77777777" w:rsidR="00B8046D" w:rsidRPr="004C6388" w:rsidRDefault="00B8046D" w:rsidP="00B8046D">
      <w:pPr>
        <w:rPr>
          <w:rFonts w:ascii="Marianne Medium" w:hAnsi="Marianne Medium"/>
          <w:szCs w:val="22"/>
        </w:rPr>
      </w:pPr>
      <w:r w:rsidRPr="004C6388">
        <w:rPr>
          <w:rFonts w:ascii="Marianne Medium" w:hAnsi="Marianne Medium"/>
          <w:szCs w:val="22"/>
        </w:rPr>
        <w:t>Le titulaire s’engage à fournir les numéros d’espèce tarifaire de ses produits (le code douanier conforme au code de nomenclature douanière appelé système harmonisé (code SH), composé de 12 caractères numériques et d’une clé alphabétique).</w:t>
      </w:r>
    </w:p>
    <w:p w14:paraId="35E6AE14" w14:textId="77777777" w:rsidR="00B8046D" w:rsidRPr="004C6388" w:rsidRDefault="00B8046D" w:rsidP="00B8046D">
      <w:pPr>
        <w:rPr>
          <w:rFonts w:ascii="Marianne Medium" w:hAnsi="Marianne Medium"/>
          <w:szCs w:val="22"/>
        </w:rPr>
      </w:pPr>
    </w:p>
    <w:p w14:paraId="6DB0F46D" w14:textId="77777777" w:rsidR="00B8046D" w:rsidRPr="004C6388" w:rsidRDefault="00B8046D" w:rsidP="00B8046D">
      <w:pPr>
        <w:rPr>
          <w:rFonts w:ascii="Marianne Medium" w:hAnsi="Marianne Medium"/>
          <w:szCs w:val="22"/>
        </w:rPr>
      </w:pPr>
      <w:r w:rsidRPr="004C6388">
        <w:rPr>
          <w:rFonts w:ascii="Marianne Medium" w:hAnsi="Marianne Medium"/>
          <w:szCs w:val="22"/>
        </w:rPr>
        <w:t>Lorsque les produits relèvent du règlement européen n°1907 « REACH » du 18 décembre 2006, le titulaire s’engage également à fournir les fiches de données de sécurité des produits du marché ; il les met à jour en cours d’exécution du marché.</w:t>
      </w:r>
    </w:p>
    <w:p w14:paraId="389DFE85" w14:textId="77777777" w:rsidR="00B8046D" w:rsidRPr="004C6388" w:rsidRDefault="00B8046D" w:rsidP="00B8046D">
      <w:pPr>
        <w:rPr>
          <w:rFonts w:ascii="Marianne Medium" w:hAnsi="Marianne Medium"/>
          <w:szCs w:val="22"/>
        </w:rPr>
      </w:pPr>
    </w:p>
    <w:p w14:paraId="203A1726" w14:textId="77777777" w:rsidR="00A81E27" w:rsidRPr="004C6388" w:rsidRDefault="00B8046D" w:rsidP="00B8046D">
      <w:pPr>
        <w:rPr>
          <w:rFonts w:ascii="Marianne Medium" w:hAnsi="Marianne Medium"/>
          <w:szCs w:val="22"/>
        </w:rPr>
      </w:pPr>
      <w:r w:rsidRPr="004C6388">
        <w:rPr>
          <w:rFonts w:ascii="Marianne Medium" w:hAnsi="Marianne Medium"/>
          <w:szCs w:val="22"/>
        </w:rPr>
        <w:t>Dans le cas où le titulaire viendrait à cesser son activité, la personne publique se fera remettre tous les documents.</w:t>
      </w:r>
    </w:p>
    <w:p w14:paraId="6F96D6AE" w14:textId="77777777" w:rsidR="00B45CA8" w:rsidRPr="004C6388" w:rsidRDefault="00B45CA8" w:rsidP="00B8046D">
      <w:pPr>
        <w:rPr>
          <w:rFonts w:ascii="Marianne Medium" w:hAnsi="Marianne Medium"/>
          <w:szCs w:val="22"/>
        </w:rPr>
      </w:pPr>
    </w:p>
    <w:p w14:paraId="08B6D52A" w14:textId="77777777" w:rsidR="00A81E27" w:rsidRPr="004C6388" w:rsidRDefault="00A81E27" w:rsidP="00A81E27">
      <w:pPr>
        <w:pStyle w:val="Titre2"/>
        <w:rPr>
          <w:rFonts w:ascii="Marianne Medium" w:hAnsi="Marianne Medium"/>
          <w:szCs w:val="22"/>
        </w:rPr>
      </w:pPr>
      <w:bookmarkStart w:id="50" w:name="_Toc523308319"/>
      <w:bookmarkStart w:id="51" w:name="_Toc523317358"/>
      <w:bookmarkStart w:id="52" w:name="_Toc202454353"/>
      <w:bookmarkEnd w:id="47"/>
      <w:bookmarkEnd w:id="48"/>
      <w:bookmarkEnd w:id="49"/>
      <w:r w:rsidRPr="004C6388">
        <w:rPr>
          <w:rFonts w:ascii="Marianne Medium" w:hAnsi="Marianne Medium"/>
          <w:szCs w:val="22"/>
        </w:rPr>
        <w:t>Sous-traitance</w:t>
      </w:r>
      <w:bookmarkEnd w:id="50"/>
      <w:bookmarkEnd w:id="51"/>
      <w:bookmarkEnd w:id="52"/>
    </w:p>
    <w:p w14:paraId="691C5AC9" w14:textId="77777777" w:rsidR="00624C3B" w:rsidRPr="004C6388" w:rsidRDefault="00624C3B" w:rsidP="00624C3B">
      <w:pPr>
        <w:rPr>
          <w:rFonts w:ascii="Marianne Medium" w:hAnsi="Marianne Medium"/>
          <w:color w:val="FF0000"/>
          <w:szCs w:val="22"/>
        </w:rPr>
      </w:pPr>
      <w:r w:rsidRPr="004C6388">
        <w:rPr>
          <w:rFonts w:ascii="Marianne Medium" w:hAnsi="Marianne Medium"/>
          <w:szCs w:val="22"/>
        </w:rPr>
        <w:t xml:space="preserve">Le titulaire peut sous-traiter l’exécution de certaines parties de son marché, à condition </w:t>
      </w:r>
      <w:r w:rsidRPr="004C6388">
        <w:rPr>
          <w:rFonts w:ascii="Marianne Medium" w:hAnsi="Marianne Medium"/>
          <w:b/>
          <w:szCs w:val="22"/>
        </w:rPr>
        <w:t>d’avoir obtenu du pouvoir adjudicateur l’acceptation préalable et expresse de chaque sous-traitant et l’agrément de ses conditions de paiement de chaque contrat de sous-traitance (DC4).</w:t>
      </w:r>
    </w:p>
    <w:p w14:paraId="7FD3C980" w14:textId="77777777" w:rsidR="00624C3B" w:rsidRPr="004C6388" w:rsidRDefault="00624C3B" w:rsidP="00624C3B">
      <w:pPr>
        <w:rPr>
          <w:rFonts w:ascii="Marianne Medium" w:hAnsi="Marianne Medium"/>
          <w:color w:val="FF0000"/>
          <w:szCs w:val="22"/>
        </w:rPr>
      </w:pPr>
    </w:p>
    <w:p w14:paraId="7AE636B2" w14:textId="77777777" w:rsidR="00624C3B" w:rsidRPr="004C6388" w:rsidRDefault="00624C3B" w:rsidP="00624C3B">
      <w:pPr>
        <w:rPr>
          <w:rFonts w:ascii="Marianne Medium" w:hAnsi="Marianne Medium"/>
          <w:szCs w:val="22"/>
        </w:rPr>
      </w:pPr>
      <w:r w:rsidRPr="004C6388">
        <w:rPr>
          <w:rFonts w:ascii="Marianne Medium" w:hAnsi="Marianne Medium"/>
          <w:szCs w:val="22"/>
        </w:rPr>
        <w:t>Afin d’obtenir cet agrément, le titulaire remet au pouvoir adjudicateur (ou lui remet par lettre recommandée avec accusé de réception) une déclaration de sous-traitance (DC4).</w:t>
      </w:r>
    </w:p>
    <w:p w14:paraId="6CCD4CF6" w14:textId="77777777" w:rsidR="00624C3B" w:rsidRPr="004C6388" w:rsidRDefault="00624C3B" w:rsidP="00624C3B">
      <w:pPr>
        <w:rPr>
          <w:rFonts w:ascii="Marianne Medium" w:hAnsi="Marianne Medium"/>
          <w:szCs w:val="22"/>
        </w:rPr>
      </w:pPr>
    </w:p>
    <w:p w14:paraId="1B0E74C7" w14:textId="77777777" w:rsidR="00624C3B" w:rsidRPr="004C6388" w:rsidRDefault="00624C3B" w:rsidP="00624C3B">
      <w:pPr>
        <w:rPr>
          <w:rFonts w:ascii="Marianne Medium" w:hAnsi="Marianne Medium"/>
          <w:szCs w:val="22"/>
        </w:rPr>
      </w:pPr>
      <w:r w:rsidRPr="004C6388">
        <w:rPr>
          <w:rFonts w:ascii="Marianne Medium" w:hAnsi="Marianne Medium"/>
          <w:szCs w:val="22"/>
        </w:rPr>
        <w:t>Le formulaire DC4 peut être obtenu à l’adresse suivante</w:t>
      </w:r>
      <w:r w:rsidRPr="004C6388">
        <w:rPr>
          <w:rFonts w:ascii="Calibri" w:hAnsi="Calibri" w:cs="Calibri"/>
          <w:szCs w:val="22"/>
        </w:rPr>
        <w:t> </w:t>
      </w:r>
      <w:r w:rsidRPr="004C6388">
        <w:rPr>
          <w:rFonts w:ascii="Marianne Medium" w:hAnsi="Marianne Medium"/>
          <w:szCs w:val="22"/>
        </w:rPr>
        <w:t>:</w:t>
      </w:r>
    </w:p>
    <w:p w14:paraId="14A2B011" w14:textId="77777777" w:rsidR="00624C3B" w:rsidRPr="004C6388" w:rsidRDefault="00CD69B3" w:rsidP="00624C3B">
      <w:pPr>
        <w:rPr>
          <w:rFonts w:ascii="Marianne Medium" w:hAnsi="Marianne Medium"/>
          <w:szCs w:val="22"/>
        </w:rPr>
      </w:pPr>
      <w:hyperlink r:id="rId15" w:history="1">
        <w:r w:rsidR="00624C3B" w:rsidRPr="004C6388">
          <w:rPr>
            <w:rStyle w:val="Lienhypertexte"/>
            <w:rFonts w:ascii="Marianne Medium" w:hAnsi="Marianne Medium"/>
            <w:szCs w:val="22"/>
          </w:rPr>
          <w:t>http://www.economie.gouv.fr/daj/formulaires</w:t>
        </w:r>
      </w:hyperlink>
    </w:p>
    <w:p w14:paraId="40493160" w14:textId="77777777" w:rsidR="00624C3B" w:rsidRPr="004C6388" w:rsidRDefault="00624C3B" w:rsidP="00624C3B">
      <w:pPr>
        <w:rPr>
          <w:rFonts w:ascii="Marianne Medium" w:hAnsi="Marianne Medium"/>
          <w:szCs w:val="22"/>
        </w:rPr>
      </w:pPr>
    </w:p>
    <w:p w14:paraId="52F8085D" w14:textId="77777777" w:rsidR="00624C3B" w:rsidRPr="004C6388" w:rsidRDefault="00624C3B" w:rsidP="00624C3B">
      <w:pPr>
        <w:suppressAutoHyphens/>
        <w:jc w:val="left"/>
        <w:rPr>
          <w:rFonts w:ascii="Marianne Medium" w:hAnsi="Marianne Medium"/>
          <w:szCs w:val="22"/>
          <w:u w:val="single"/>
          <w:lang w:eastAsia="ar-SA"/>
        </w:rPr>
      </w:pPr>
      <w:r w:rsidRPr="004C6388">
        <w:rPr>
          <w:rFonts w:ascii="Marianne Medium" w:hAnsi="Marianne Medium"/>
          <w:szCs w:val="22"/>
          <w:lang w:eastAsia="ar-SA"/>
        </w:rPr>
        <w:t>Pour chaque sous-traitant présenté, le titulaire doit fournir</w:t>
      </w:r>
      <w:r w:rsidRPr="004C6388">
        <w:rPr>
          <w:rFonts w:ascii="Calibri" w:hAnsi="Calibri" w:cs="Calibri"/>
          <w:szCs w:val="22"/>
          <w:lang w:eastAsia="ar-SA"/>
        </w:rPr>
        <w:t> </w:t>
      </w:r>
      <w:r w:rsidRPr="004C6388">
        <w:rPr>
          <w:rFonts w:ascii="Marianne Medium" w:hAnsi="Marianne Medium"/>
          <w:szCs w:val="22"/>
          <w:lang w:eastAsia="ar-SA"/>
        </w:rPr>
        <w:t>:</w:t>
      </w:r>
    </w:p>
    <w:p w14:paraId="1065C57C" w14:textId="77777777" w:rsidR="00624C3B" w:rsidRPr="004C6388" w:rsidRDefault="00624C3B" w:rsidP="00624C3B">
      <w:pPr>
        <w:numPr>
          <w:ilvl w:val="0"/>
          <w:numId w:val="28"/>
        </w:numPr>
        <w:suppressAutoHyphens/>
        <w:rPr>
          <w:rFonts w:ascii="Marianne Medium" w:hAnsi="Marianne Medium"/>
          <w:szCs w:val="22"/>
          <w:lang w:eastAsia="ar-SA"/>
        </w:rPr>
      </w:pPr>
      <w:r w:rsidRPr="004C6388">
        <w:rPr>
          <w:rFonts w:ascii="Marianne Medium" w:hAnsi="Marianne Medium"/>
          <w:bCs/>
          <w:szCs w:val="22"/>
          <w:lang w:eastAsia="ar-SA"/>
        </w:rPr>
        <w:t>La déclaration de sous-traitance DC4</w:t>
      </w:r>
      <w:r w:rsidRPr="004C6388">
        <w:rPr>
          <w:rFonts w:ascii="Calibri" w:hAnsi="Calibri" w:cs="Calibri"/>
          <w:bCs/>
          <w:szCs w:val="22"/>
          <w:lang w:eastAsia="ar-SA"/>
        </w:rPr>
        <w:t> </w:t>
      </w:r>
      <w:r w:rsidRPr="004C6388">
        <w:rPr>
          <w:rFonts w:ascii="Marianne Medium" w:hAnsi="Marianne Medium"/>
          <w:bCs/>
          <w:szCs w:val="22"/>
          <w:lang w:eastAsia="ar-SA"/>
        </w:rPr>
        <w:t xml:space="preserve">; ce formulaire est dûment rempli </w:t>
      </w:r>
      <w:r w:rsidRPr="004C6388">
        <w:rPr>
          <w:rFonts w:ascii="Marianne Medium" w:hAnsi="Marianne Medium"/>
          <w:bCs/>
          <w:szCs w:val="22"/>
          <w:u w:val="single"/>
          <w:lang w:eastAsia="ar-SA"/>
        </w:rPr>
        <w:t>et signé par le titulaire, (</w:t>
      </w:r>
      <w:r w:rsidRPr="004C6388">
        <w:rPr>
          <w:rFonts w:ascii="Marianne Medium" w:hAnsi="Marianne Medium"/>
          <w:bCs/>
          <w:i/>
          <w:szCs w:val="22"/>
          <w:u w:val="single"/>
          <w:lang w:eastAsia="ar-SA"/>
        </w:rPr>
        <w:t>le cas-échéant par le co-traitant</w:t>
      </w:r>
      <w:r w:rsidRPr="004C6388">
        <w:rPr>
          <w:rFonts w:ascii="Marianne Medium" w:hAnsi="Marianne Medium"/>
          <w:bCs/>
          <w:szCs w:val="22"/>
          <w:u w:val="single"/>
          <w:lang w:eastAsia="ar-SA"/>
        </w:rPr>
        <w:t xml:space="preserve">), ET le sous-traitant non seulement pour la </w:t>
      </w:r>
      <w:r w:rsidRPr="004C6388">
        <w:rPr>
          <w:rFonts w:ascii="Marianne Medium" w:hAnsi="Marianne Medium"/>
          <w:bCs/>
          <w:szCs w:val="22"/>
          <w:u w:val="single"/>
          <w:lang w:eastAsia="ar-SA"/>
        </w:rPr>
        <w:lastRenderedPageBreak/>
        <w:t>déclaration de sous-traitance mais aussi pour tout acte modificatif à la hausse comme à la baisse susceptible d’intervenir en cours d’exécution</w:t>
      </w:r>
      <w:r w:rsidRPr="004C6388">
        <w:rPr>
          <w:rFonts w:ascii="Marianne Medium" w:hAnsi="Marianne Medium"/>
          <w:szCs w:val="22"/>
          <w:lang w:eastAsia="ar-SA"/>
        </w:rPr>
        <w:t>. Le montant des prestations est présenté selon une décomposition en correspondance avec la décomposition de prix prévue au marché (</w:t>
      </w:r>
      <w:r w:rsidRPr="004C6388">
        <w:rPr>
          <w:rFonts w:ascii="Marianne Medium" w:hAnsi="Marianne Medium"/>
          <w:i/>
          <w:szCs w:val="22"/>
          <w:lang w:eastAsia="ar-SA"/>
        </w:rPr>
        <w:t>n° de prix, intitulé, montant HT, et indication du taux de TVA en cas d’auto liquidation</w:t>
      </w:r>
      <w:r w:rsidRPr="004C6388">
        <w:rPr>
          <w:rFonts w:ascii="Marianne Medium" w:hAnsi="Marianne Medium"/>
          <w:szCs w:val="22"/>
          <w:lang w:eastAsia="ar-SA"/>
        </w:rPr>
        <w:t>),</w:t>
      </w:r>
    </w:p>
    <w:p w14:paraId="2B55D687" w14:textId="16AD3EA4" w:rsidR="00624C3B" w:rsidRPr="004C6388" w:rsidRDefault="002F197E" w:rsidP="00624C3B">
      <w:pPr>
        <w:numPr>
          <w:ilvl w:val="0"/>
          <w:numId w:val="28"/>
        </w:numPr>
        <w:suppressAutoHyphens/>
        <w:jc w:val="left"/>
        <w:rPr>
          <w:rFonts w:ascii="Marianne Medium" w:hAnsi="Marianne Medium"/>
          <w:szCs w:val="22"/>
          <w:lang w:eastAsia="ar-SA"/>
        </w:rPr>
      </w:pPr>
      <w:r w:rsidRPr="004C6388">
        <w:rPr>
          <w:rFonts w:ascii="Marianne Medium" w:hAnsi="Marianne Medium"/>
          <w:szCs w:val="22"/>
          <w:lang w:eastAsia="ar-SA"/>
        </w:rPr>
        <w:t>Le numéro unique d’identificatio</w:t>
      </w:r>
      <w:ins w:id="53" w:author="FRENKIAN Aurélie IEF MINDEF" w:date="2025-07-07T14:54:00Z">
        <w:r w:rsidR="003005AE">
          <w:rPr>
            <w:rFonts w:ascii="Marianne Medium" w:hAnsi="Marianne Medium"/>
            <w:szCs w:val="22"/>
            <w:lang w:eastAsia="ar-SA"/>
          </w:rPr>
          <w:t>n</w:t>
        </w:r>
      </w:ins>
      <w:r w:rsidRPr="004C6388">
        <w:rPr>
          <w:rFonts w:ascii="Marianne Medium" w:hAnsi="Marianne Medium"/>
          <w:szCs w:val="22"/>
          <w:lang w:eastAsia="ar-SA"/>
        </w:rPr>
        <w:t xml:space="preserve"> délivré par l’INSEE (SIREN)</w:t>
      </w:r>
      <w:r w:rsidR="00624C3B" w:rsidRPr="004C6388">
        <w:rPr>
          <w:rFonts w:ascii="Marianne Medium" w:hAnsi="Marianne Medium"/>
          <w:szCs w:val="22"/>
          <w:lang w:eastAsia="ar-SA"/>
        </w:rPr>
        <w:t>,</w:t>
      </w:r>
    </w:p>
    <w:p w14:paraId="1713C087" w14:textId="77777777" w:rsidR="00624C3B" w:rsidRPr="004C6388" w:rsidRDefault="00624C3B" w:rsidP="00624C3B">
      <w:pPr>
        <w:numPr>
          <w:ilvl w:val="0"/>
          <w:numId w:val="28"/>
        </w:numPr>
        <w:suppressAutoHyphens/>
        <w:rPr>
          <w:rFonts w:ascii="Marianne Medium" w:hAnsi="Marianne Medium"/>
          <w:szCs w:val="22"/>
          <w:lang w:eastAsia="ar-SA"/>
        </w:rPr>
      </w:pPr>
      <w:r w:rsidRPr="004C6388">
        <w:rPr>
          <w:rFonts w:ascii="Marianne Medium" w:hAnsi="Marianne Medium"/>
          <w:szCs w:val="22"/>
          <w:lang w:eastAsia="ar-SA"/>
        </w:rPr>
        <w:t>Une copie des contrats d’assurance responsabilité civile,</w:t>
      </w:r>
    </w:p>
    <w:p w14:paraId="6BCDB975" w14:textId="77777777" w:rsidR="00624C3B" w:rsidRPr="004C6388" w:rsidRDefault="00624C3B" w:rsidP="00624C3B">
      <w:pPr>
        <w:numPr>
          <w:ilvl w:val="0"/>
          <w:numId w:val="28"/>
        </w:numPr>
        <w:suppressAutoHyphens/>
        <w:jc w:val="left"/>
        <w:rPr>
          <w:rFonts w:ascii="Marianne Medium" w:hAnsi="Marianne Medium"/>
          <w:szCs w:val="22"/>
          <w:lang w:eastAsia="ar-SA"/>
        </w:rPr>
      </w:pPr>
      <w:r w:rsidRPr="004C6388">
        <w:rPr>
          <w:rFonts w:ascii="Marianne Medium" w:hAnsi="Marianne Medium"/>
          <w:szCs w:val="22"/>
          <w:lang w:eastAsia="ar-SA"/>
        </w:rPr>
        <w:t>Un RIB ou RIP,</w:t>
      </w:r>
    </w:p>
    <w:p w14:paraId="4E50A31B" w14:textId="77777777" w:rsidR="00624C3B" w:rsidRPr="004C6388" w:rsidRDefault="00624C3B" w:rsidP="00624C3B">
      <w:pPr>
        <w:numPr>
          <w:ilvl w:val="0"/>
          <w:numId w:val="28"/>
        </w:numPr>
        <w:suppressAutoHyphens/>
        <w:rPr>
          <w:rFonts w:ascii="Marianne Medium" w:hAnsi="Marianne Medium"/>
          <w:bCs/>
          <w:szCs w:val="22"/>
          <w:lang w:eastAsia="ar-SA"/>
        </w:rPr>
      </w:pPr>
      <w:r w:rsidRPr="004C6388">
        <w:rPr>
          <w:rFonts w:ascii="Marianne Medium" w:hAnsi="Marianne Medium"/>
          <w:bCs/>
          <w:szCs w:val="22"/>
          <w:lang w:eastAsia="ar-SA"/>
        </w:rPr>
        <w:t>Les éléments permettant d’apprécier les capacités professionnelles et techniques</w:t>
      </w:r>
      <w:r w:rsidRPr="004C6388">
        <w:rPr>
          <w:rFonts w:ascii="Calibri" w:hAnsi="Calibri" w:cs="Calibri"/>
          <w:bCs/>
          <w:szCs w:val="22"/>
          <w:lang w:eastAsia="ar-SA"/>
        </w:rPr>
        <w:t> </w:t>
      </w:r>
      <w:r w:rsidRPr="004C6388">
        <w:rPr>
          <w:rFonts w:ascii="Marianne Medium" w:hAnsi="Marianne Medium"/>
          <w:bCs/>
          <w:szCs w:val="22"/>
          <w:lang w:eastAsia="ar-SA"/>
        </w:rPr>
        <w:t xml:space="preserve">du sous-traitant en rapport avec les prestations concernées : </w:t>
      </w:r>
    </w:p>
    <w:p w14:paraId="068E2857" w14:textId="77777777" w:rsidR="00624C3B" w:rsidRPr="004C6388" w:rsidRDefault="00624C3B" w:rsidP="00624C3B">
      <w:pPr>
        <w:numPr>
          <w:ilvl w:val="1"/>
          <w:numId w:val="28"/>
        </w:numPr>
        <w:suppressAutoHyphens/>
        <w:jc w:val="left"/>
        <w:rPr>
          <w:rFonts w:ascii="Marianne Medium" w:hAnsi="Marianne Medium"/>
          <w:bCs/>
          <w:szCs w:val="22"/>
          <w:lang w:eastAsia="ar-SA"/>
        </w:rPr>
      </w:pPr>
      <w:r w:rsidRPr="004C6388">
        <w:rPr>
          <w:rFonts w:ascii="Marianne Medium" w:hAnsi="Marianne Medium"/>
          <w:bCs/>
          <w:szCs w:val="22"/>
          <w:lang w:eastAsia="ar-SA"/>
        </w:rPr>
        <w:t xml:space="preserve">Qualification(s) professionnelle(s) (cf. sites </w:t>
      </w:r>
      <w:hyperlink r:id="rId16" w:history="1">
        <w:r w:rsidRPr="004C6388">
          <w:rPr>
            <w:rStyle w:val="Lienhypertexte"/>
            <w:rFonts w:ascii="Marianne Medium" w:hAnsi="Marianne Medium"/>
            <w:b/>
            <w:bCs/>
            <w:szCs w:val="22"/>
            <w:lang w:eastAsia="ar-SA"/>
          </w:rPr>
          <w:t>www.qualibat.com</w:t>
        </w:r>
      </w:hyperlink>
      <w:r w:rsidRPr="004C6388">
        <w:rPr>
          <w:rFonts w:ascii="Marianne Medium" w:hAnsi="Marianne Medium"/>
          <w:bCs/>
          <w:szCs w:val="22"/>
          <w:lang w:eastAsia="ar-SA"/>
        </w:rPr>
        <w:t xml:space="preserve"> et/ou </w:t>
      </w:r>
      <w:hyperlink r:id="rId17" w:history="1">
        <w:r w:rsidRPr="004C6388">
          <w:rPr>
            <w:rStyle w:val="Lienhypertexte"/>
            <w:rFonts w:ascii="Marianne Medium" w:hAnsi="Marianne Medium"/>
            <w:b/>
            <w:bCs/>
            <w:szCs w:val="22"/>
            <w:lang w:eastAsia="ar-SA"/>
          </w:rPr>
          <w:t>www.qualifelec.fr</w:t>
        </w:r>
      </w:hyperlink>
      <w:r w:rsidRPr="004C6388">
        <w:rPr>
          <w:rFonts w:ascii="Marianne Medium" w:hAnsi="Marianne Medium"/>
          <w:bCs/>
          <w:szCs w:val="22"/>
          <w:lang w:eastAsia="ar-SA"/>
        </w:rPr>
        <w:t>) ou équivalent,</w:t>
      </w:r>
    </w:p>
    <w:p w14:paraId="16AE49CE" w14:textId="77777777" w:rsidR="00624C3B" w:rsidRPr="004C6388" w:rsidRDefault="00624C3B" w:rsidP="00624C3B">
      <w:pPr>
        <w:numPr>
          <w:ilvl w:val="1"/>
          <w:numId w:val="28"/>
        </w:numPr>
        <w:suppressAutoHyphens/>
        <w:rPr>
          <w:rFonts w:ascii="Marianne Medium" w:hAnsi="Marianne Medium"/>
          <w:bCs/>
          <w:szCs w:val="22"/>
          <w:lang w:eastAsia="ar-SA"/>
        </w:rPr>
      </w:pPr>
      <w:r w:rsidRPr="004C6388">
        <w:rPr>
          <w:rFonts w:ascii="Marianne Medium" w:hAnsi="Marianne Medium"/>
          <w:bCs/>
          <w:szCs w:val="22"/>
          <w:lang w:eastAsia="ar-SA"/>
        </w:rPr>
        <w:t>Ou liste des travaux en cours d’exécution ou exécutés au cours des 5 dernières années, indiquant notamment le montant, la date et le destinataire public ou privé.</w:t>
      </w:r>
    </w:p>
    <w:p w14:paraId="37522027" w14:textId="77777777" w:rsidR="00624C3B" w:rsidRPr="004C6388" w:rsidRDefault="00624C3B" w:rsidP="00624C3B">
      <w:pPr>
        <w:rPr>
          <w:rFonts w:ascii="Marianne Medium" w:hAnsi="Marianne Medium"/>
          <w:szCs w:val="22"/>
        </w:rPr>
      </w:pPr>
    </w:p>
    <w:p w14:paraId="64A85A79" w14:textId="77777777" w:rsidR="00624C3B" w:rsidRPr="004C6388" w:rsidRDefault="00624C3B" w:rsidP="00624C3B">
      <w:pPr>
        <w:rPr>
          <w:rFonts w:ascii="Marianne Medium" w:hAnsi="Marianne Medium"/>
          <w:szCs w:val="22"/>
        </w:rPr>
      </w:pPr>
      <w:r w:rsidRPr="004C6388">
        <w:rPr>
          <w:rFonts w:ascii="Marianne Medium" w:hAnsi="Marianne Medium"/>
          <w:szCs w:val="22"/>
        </w:rPr>
        <w:t xml:space="preserve">En cas de sous-traitance, </w:t>
      </w:r>
      <w:r w:rsidRPr="004C6388">
        <w:rPr>
          <w:rFonts w:ascii="Marianne Medium" w:hAnsi="Marianne Medium"/>
          <w:b/>
          <w:szCs w:val="22"/>
        </w:rPr>
        <w:t>le titulaire demeure personnellement responsable de l’exécution de toutes les obligations résultant du marché</w:t>
      </w:r>
      <w:r w:rsidRPr="004C6388">
        <w:rPr>
          <w:rFonts w:ascii="Marianne Medium" w:hAnsi="Marianne Medium"/>
          <w:szCs w:val="22"/>
        </w:rPr>
        <w:t>. L’acceptation de chaque sous-traitant et de ses conditions de paiement est demandée dans les conditions prévues aux articles R2193-1 et suivants du code précité.</w:t>
      </w:r>
    </w:p>
    <w:p w14:paraId="29A3B9C9" w14:textId="77777777" w:rsidR="00624C3B" w:rsidRPr="004C6388" w:rsidRDefault="00624C3B" w:rsidP="001D3384">
      <w:pPr>
        <w:spacing w:before="120"/>
        <w:rPr>
          <w:rFonts w:ascii="Marianne Medium" w:hAnsi="Marianne Medium"/>
          <w:szCs w:val="22"/>
        </w:rPr>
      </w:pPr>
      <w:r w:rsidRPr="004C6388">
        <w:rPr>
          <w:rFonts w:ascii="Marianne Medium" w:hAnsi="Marianne Medium"/>
          <w:szCs w:val="22"/>
        </w:rPr>
        <w:t>Lorsque le montant du contrat de sous-traitance est égal ou supérieur à 10% du montant total du marché public, le sous-traitant, qui a été accepté et dont les conditions d’agrément ont été agréées par le pouvoir adjudicateur, est payé directement, pour la partie du marché dont il assure l’exécution.</w:t>
      </w:r>
    </w:p>
    <w:p w14:paraId="091B2818" w14:textId="77777777" w:rsidR="00624C3B" w:rsidRPr="004C6388" w:rsidRDefault="00624C3B" w:rsidP="001D3384">
      <w:pPr>
        <w:spacing w:before="120"/>
        <w:rPr>
          <w:rFonts w:ascii="Marianne Medium" w:hAnsi="Marianne Medium"/>
          <w:szCs w:val="22"/>
        </w:rPr>
      </w:pPr>
      <w:r w:rsidRPr="004C6388">
        <w:rPr>
          <w:rFonts w:ascii="Marianne Medium" w:hAnsi="Marianne Medium"/>
          <w:szCs w:val="22"/>
        </w:rPr>
        <w:t>En cas de manquement par le titulaire à son obligation de déclaration de ses sous-traitants, il sera débiteur de l’obligation de verser à l’Etat une indemnité forfaitaire égale à 10</w:t>
      </w:r>
      <w:r w:rsidRPr="004C6388">
        <w:rPr>
          <w:rFonts w:ascii="Calibri" w:hAnsi="Calibri" w:cs="Calibri"/>
          <w:szCs w:val="22"/>
        </w:rPr>
        <w:t> </w:t>
      </w:r>
      <w:r w:rsidRPr="004C6388">
        <w:rPr>
          <w:rFonts w:ascii="Marianne Medium" w:hAnsi="Marianne Medium"/>
          <w:szCs w:val="22"/>
        </w:rPr>
        <w:t>000 euros par sous-traitant non déclaré ou non accepté, ainsi qu’une pénalité forfaitaire de 1</w:t>
      </w:r>
      <w:r w:rsidRPr="004C6388">
        <w:rPr>
          <w:rFonts w:ascii="Calibri" w:hAnsi="Calibri" w:cs="Calibri"/>
          <w:szCs w:val="22"/>
        </w:rPr>
        <w:t> </w:t>
      </w:r>
      <w:r w:rsidRPr="004C6388">
        <w:rPr>
          <w:rFonts w:ascii="Marianne Medium" w:hAnsi="Marianne Medium"/>
          <w:szCs w:val="22"/>
        </w:rPr>
        <w:t xml:space="preserve">000 euros par jour de retard </w:t>
      </w:r>
      <w:r w:rsidRPr="004C6388">
        <w:rPr>
          <w:rFonts w:ascii="Marianne Medium" w:hAnsi="Marianne Medium" w:cs="Marianne Medium"/>
          <w:szCs w:val="22"/>
        </w:rPr>
        <w:t>à</w:t>
      </w:r>
      <w:r w:rsidRPr="004C6388">
        <w:rPr>
          <w:rFonts w:ascii="Marianne Medium" w:hAnsi="Marianne Medium"/>
          <w:szCs w:val="22"/>
        </w:rPr>
        <w:t xml:space="preserve"> compter de la mise en demeure par le pouvoir adjudicateur de se conformer </w:t>
      </w:r>
      <w:r w:rsidRPr="004C6388">
        <w:rPr>
          <w:rFonts w:ascii="Marianne Medium" w:hAnsi="Marianne Medium" w:cs="Marianne Medium"/>
          <w:szCs w:val="22"/>
        </w:rPr>
        <w:t>à</w:t>
      </w:r>
      <w:r w:rsidRPr="004C6388">
        <w:rPr>
          <w:rFonts w:ascii="Marianne Medium" w:hAnsi="Marianne Medium"/>
          <w:szCs w:val="22"/>
        </w:rPr>
        <w:t xml:space="preserve"> ses obligations contractuelles.</w:t>
      </w:r>
    </w:p>
    <w:p w14:paraId="71DDCC8D" w14:textId="40427097" w:rsidR="00A81E27" w:rsidRPr="004C6388" w:rsidRDefault="00A81E27" w:rsidP="00A81E27">
      <w:pPr>
        <w:rPr>
          <w:rFonts w:ascii="Marianne Medium" w:hAnsi="Marianne Medium"/>
          <w:szCs w:val="22"/>
        </w:rPr>
      </w:pPr>
      <w:bookmarkStart w:id="54" w:name="_Toc523315654"/>
      <w:bookmarkStart w:id="55" w:name="_Toc523314629"/>
      <w:bookmarkStart w:id="56" w:name="_Toc523314567"/>
      <w:bookmarkStart w:id="57" w:name="_Toc523314505"/>
      <w:bookmarkStart w:id="58" w:name="_Toc523308321"/>
      <w:bookmarkStart w:id="59" w:name="_Toc523307657"/>
      <w:bookmarkStart w:id="60" w:name="_Toc523307595"/>
      <w:bookmarkStart w:id="61" w:name="_Toc523307483"/>
      <w:bookmarkStart w:id="62" w:name="_Toc523306870"/>
      <w:bookmarkStart w:id="63" w:name="_Toc523305689"/>
      <w:bookmarkStart w:id="64" w:name="_Toc523305633"/>
      <w:bookmarkStart w:id="65" w:name="_Toc523304023"/>
      <w:bookmarkStart w:id="66" w:name="_Toc523303965"/>
      <w:bookmarkStart w:id="67" w:name="_Toc523303903"/>
      <w:bookmarkStart w:id="68" w:name="_Toc523303847"/>
      <w:bookmarkStart w:id="69" w:name="_Toc523303768"/>
      <w:bookmarkStart w:id="70" w:name="_Toc523241218"/>
      <w:bookmarkStart w:id="71" w:name="_Toc523241133"/>
      <w:bookmarkStart w:id="72" w:name="_Toc523240016"/>
      <w:bookmarkStart w:id="73" w:name="_Toc523239959"/>
      <w:bookmarkStart w:id="74" w:name="_Toc523211624"/>
      <w:bookmarkStart w:id="75" w:name="_Toc523154376"/>
      <w:bookmarkStart w:id="76" w:name="_Toc523153208"/>
      <w:bookmarkStart w:id="77" w:name="_Toc516739983"/>
      <w:bookmarkStart w:id="78" w:name="_Toc523315653"/>
      <w:bookmarkStart w:id="79" w:name="_Toc523314628"/>
      <w:bookmarkStart w:id="80" w:name="_Toc523314566"/>
      <w:bookmarkStart w:id="81" w:name="_Toc523314504"/>
      <w:bookmarkStart w:id="82" w:name="_Toc523308320"/>
      <w:bookmarkStart w:id="83" w:name="_Toc523307656"/>
      <w:bookmarkStart w:id="84" w:name="_Toc523307594"/>
      <w:bookmarkStart w:id="85" w:name="_Toc523307482"/>
      <w:bookmarkStart w:id="86" w:name="_Toc523306869"/>
      <w:bookmarkStart w:id="87" w:name="_Toc523305688"/>
      <w:bookmarkStart w:id="88" w:name="_Toc523305632"/>
      <w:bookmarkStart w:id="89" w:name="_Toc523304022"/>
      <w:bookmarkStart w:id="90" w:name="_Toc523303964"/>
      <w:bookmarkStart w:id="91" w:name="_Toc523303902"/>
      <w:bookmarkStart w:id="92" w:name="_Toc523303846"/>
      <w:bookmarkStart w:id="93" w:name="_Toc523303767"/>
      <w:bookmarkStart w:id="94" w:name="_Toc523241217"/>
      <w:bookmarkStart w:id="95" w:name="_Toc523241132"/>
      <w:bookmarkStart w:id="96" w:name="_Toc523240015"/>
      <w:bookmarkStart w:id="97" w:name="_Toc523239958"/>
      <w:bookmarkStart w:id="98" w:name="_Toc523211623"/>
      <w:bookmarkStart w:id="99" w:name="_Toc523154375"/>
      <w:bookmarkStart w:id="100" w:name="_Toc523153207"/>
      <w:bookmarkStart w:id="101" w:name="_Toc51673998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4FE61CE8" w14:textId="77777777" w:rsidR="00337CC5" w:rsidRPr="004C6388" w:rsidRDefault="00337CC5" w:rsidP="00A81E27">
      <w:pPr>
        <w:rPr>
          <w:rFonts w:ascii="Marianne Medium" w:hAnsi="Marianne Medium"/>
          <w:szCs w:val="22"/>
        </w:rPr>
      </w:pPr>
    </w:p>
    <w:p w14:paraId="64FD2106" w14:textId="77777777" w:rsidR="00A81E27" w:rsidRPr="004C6388" w:rsidRDefault="00A81E27" w:rsidP="00B45CA8">
      <w:pPr>
        <w:pStyle w:val="Titre1"/>
        <w:spacing w:after="240"/>
        <w:ind w:hanging="4962"/>
        <w:rPr>
          <w:rFonts w:ascii="Marianne Medium" w:hAnsi="Marianne Medium"/>
          <w:szCs w:val="22"/>
        </w:rPr>
      </w:pPr>
      <w:bookmarkStart w:id="102" w:name="_Toc244919917"/>
      <w:bookmarkStart w:id="103" w:name="_Toc251673698"/>
      <w:bookmarkStart w:id="104" w:name="_Toc289784684"/>
      <w:bookmarkStart w:id="105" w:name="_Toc523308322"/>
      <w:bookmarkStart w:id="106" w:name="_Toc523317359"/>
      <w:bookmarkStart w:id="107" w:name="_Toc202454354"/>
      <w:r w:rsidRPr="004C6388">
        <w:rPr>
          <w:rFonts w:ascii="Marianne Medium" w:hAnsi="Marianne Medium"/>
          <w:szCs w:val="22"/>
        </w:rPr>
        <w:t>EXÉCUTION DE LA PRESTATION</w:t>
      </w:r>
      <w:bookmarkEnd w:id="102"/>
      <w:bookmarkEnd w:id="103"/>
      <w:bookmarkEnd w:id="104"/>
      <w:bookmarkEnd w:id="105"/>
      <w:bookmarkEnd w:id="106"/>
      <w:bookmarkEnd w:id="107"/>
    </w:p>
    <w:p w14:paraId="5DE8E148" w14:textId="77777777" w:rsidR="00FA4A81" w:rsidRPr="004C6388" w:rsidRDefault="00FA4A81" w:rsidP="00A81E27">
      <w:pPr>
        <w:pStyle w:val="Titre2"/>
        <w:rPr>
          <w:rFonts w:ascii="Marianne Medium" w:hAnsi="Marianne Medium"/>
          <w:szCs w:val="22"/>
        </w:rPr>
      </w:pPr>
      <w:bookmarkStart w:id="108" w:name="_Toc202454355"/>
      <w:bookmarkStart w:id="109" w:name="_Toc523308323"/>
      <w:bookmarkStart w:id="110" w:name="_Toc523317360"/>
      <w:bookmarkStart w:id="111" w:name="_Toc41444878"/>
      <w:bookmarkStart w:id="112" w:name="_Toc65661584"/>
      <w:bookmarkStart w:id="113" w:name="_Toc280708160"/>
      <w:bookmarkStart w:id="114" w:name="_Toc289784687"/>
      <w:bookmarkStart w:id="115" w:name="_Toc298147889"/>
      <w:r w:rsidRPr="004C6388">
        <w:rPr>
          <w:rFonts w:ascii="Marianne Medium" w:hAnsi="Marianne Medium"/>
          <w:szCs w:val="22"/>
        </w:rPr>
        <w:t>Descripti</w:t>
      </w:r>
      <w:r w:rsidR="00871F9F" w:rsidRPr="004C6388">
        <w:rPr>
          <w:rFonts w:ascii="Marianne Medium" w:hAnsi="Marianne Medium"/>
          <w:szCs w:val="22"/>
        </w:rPr>
        <w:t>f</w:t>
      </w:r>
      <w:r w:rsidR="00624C3B" w:rsidRPr="004C6388">
        <w:rPr>
          <w:rFonts w:ascii="Marianne Medium" w:hAnsi="Marianne Medium"/>
          <w:szCs w:val="22"/>
        </w:rPr>
        <w:t xml:space="preserve"> et attendus techniques</w:t>
      </w:r>
      <w:bookmarkEnd w:id="108"/>
    </w:p>
    <w:sdt>
      <w:sdtPr>
        <w:rPr>
          <w:rFonts w:ascii="Marianne Medium" w:hAnsi="Marianne Medium"/>
          <w:szCs w:val="22"/>
        </w:rPr>
        <w:id w:val="221418881"/>
        <w:placeholder>
          <w:docPart w:val="7E06D3F95A04453C83552738FCB37721"/>
        </w:placeholder>
      </w:sdtPr>
      <w:sdtEndPr>
        <w:rPr>
          <w:rFonts w:ascii="Times New Roman" w:hAnsi="Times New Roman"/>
        </w:rPr>
      </w:sdtEndPr>
      <w:sdtContent>
        <w:p w14:paraId="1EF1B3C2" w14:textId="77777777" w:rsidR="00337CC5" w:rsidRPr="004C6388" w:rsidRDefault="00337CC5" w:rsidP="00FA4A81">
          <w:pPr>
            <w:rPr>
              <w:rFonts w:ascii="Marianne Medium" w:hAnsi="Marianne Medium"/>
              <w:szCs w:val="22"/>
            </w:rPr>
          </w:pPr>
          <w:r w:rsidRPr="004C6388">
            <w:rPr>
              <w:rFonts w:ascii="Marianne Medium" w:hAnsi="Marianne Medium"/>
              <w:szCs w:val="22"/>
            </w:rPr>
            <w:t>Ces lits doivent pouvoir être installés dans un espace restreint sous tente, avec un sol, pouvant être meuble ou manquer de planité.</w:t>
          </w:r>
        </w:p>
        <w:p w14:paraId="5DB6AFF2" w14:textId="77777777" w:rsidR="00337CC5" w:rsidRPr="004C6388" w:rsidRDefault="00337CC5" w:rsidP="00FA4A81">
          <w:pPr>
            <w:rPr>
              <w:rFonts w:ascii="Marianne Medium" w:hAnsi="Marianne Medium"/>
              <w:szCs w:val="22"/>
            </w:rPr>
          </w:pPr>
        </w:p>
        <w:p w14:paraId="736529C8" w14:textId="77777777" w:rsidR="00337CC5" w:rsidRPr="004C6388" w:rsidRDefault="00337CC5" w:rsidP="00FA4A81">
          <w:pPr>
            <w:rPr>
              <w:rFonts w:ascii="Marianne Medium" w:hAnsi="Marianne Medium"/>
              <w:szCs w:val="22"/>
            </w:rPr>
          </w:pPr>
          <w:r w:rsidRPr="004C6388">
            <w:rPr>
              <w:rFonts w:ascii="Marianne Medium" w:hAnsi="Marianne Medium"/>
              <w:szCs w:val="22"/>
            </w:rPr>
            <w:t>Les caractéristiques attendues sont les suivantes</w:t>
          </w:r>
          <w:r w:rsidRPr="004C6388">
            <w:rPr>
              <w:rFonts w:ascii="Calibri" w:hAnsi="Calibri" w:cs="Calibri"/>
              <w:szCs w:val="22"/>
            </w:rPr>
            <w:t> </w:t>
          </w:r>
          <w:r w:rsidRPr="004C6388">
            <w:rPr>
              <w:rFonts w:ascii="Marianne Medium" w:hAnsi="Marianne Medium"/>
              <w:szCs w:val="22"/>
            </w:rPr>
            <w:t>:</w:t>
          </w:r>
        </w:p>
        <w:p w14:paraId="165089C3" w14:textId="77777777" w:rsidR="003D5411" w:rsidRPr="004C6388" w:rsidRDefault="003D5411" w:rsidP="003D5411">
          <w:pPr>
            <w:pStyle w:val="Paragraphedeliste"/>
            <w:numPr>
              <w:ilvl w:val="0"/>
              <w:numId w:val="5"/>
            </w:numPr>
            <w:tabs>
              <w:tab w:val="clear" w:pos="142"/>
              <w:tab w:val="num" w:pos="284"/>
            </w:tabs>
            <w:ind w:left="284"/>
            <w:rPr>
              <w:rFonts w:ascii="Marianne Medium" w:hAnsi="Marianne Medium"/>
              <w:szCs w:val="22"/>
            </w:rPr>
          </w:pPr>
          <w:r w:rsidRPr="004C6388">
            <w:rPr>
              <w:rFonts w:ascii="Marianne Medium" w:hAnsi="Marianne Medium"/>
              <w:szCs w:val="22"/>
            </w:rPr>
            <w:t>le lit est manutentionné par deux personnes maximum</w:t>
          </w:r>
          <w:r w:rsidRPr="004C6388">
            <w:rPr>
              <w:rFonts w:ascii="Calibri" w:hAnsi="Calibri" w:cs="Calibri"/>
              <w:szCs w:val="22"/>
            </w:rPr>
            <w:t> </w:t>
          </w:r>
          <w:r w:rsidRPr="004C6388">
            <w:rPr>
              <w:rFonts w:ascii="Marianne Medium" w:hAnsi="Marianne Medium"/>
              <w:szCs w:val="22"/>
            </w:rPr>
            <w:t>;</w:t>
          </w:r>
        </w:p>
        <w:p w14:paraId="05BFAB75" w14:textId="3090A9A3" w:rsidR="003D5411" w:rsidRPr="004C6388" w:rsidRDefault="003D5411" w:rsidP="003D5411">
          <w:pPr>
            <w:pStyle w:val="Paragraphedeliste"/>
            <w:numPr>
              <w:ilvl w:val="0"/>
              <w:numId w:val="5"/>
            </w:numPr>
            <w:tabs>
              <w:tab w:val="clear" w:pos="142"/>
              <w:tab w:val="num" w:pos="284"/>
            </w:tabs>
            <w:ind w:left="284"/>
            <w:rPr>
              <w:rFonts w:ascii="Marianne Medium" w:hAnsi="Marianne Medium"/>
              <w:szCs w:val="22"/>
            </w:rPr>
          </w:pPr>
          <w:r w:rsidRPr="004C6388">
            <w:rPr>
              <w:rFonts w:ascii="Marianne Medium" w:hAnsi="Marianne Medium"/>
              <w:szCs w:val="22"/>
            </w:rPr>
            <w:t>le lit accepte d</w:t>
          </w:r>
          <w:r w:rsidR="00F929F3">
            <w:rPr>
              <w:rFonts w:ascii="Marianne Medium" w:hAnsi="Marianne Medium"/>
              <w:szCs w:val="22"/>
            </w:rPr>
            <w:t>es matelas de 90 cm de large,</w:t>
          </w:r>
          <w:r w:rsidRPr="004C6388">
            <w:rPr>
              <w:rFonts w:ascii="Marianne Medium" w:hAnsi="Marianne Medium"/>
              <w:szCs w:val="22"/>
            </w:rPr>
            <w:t xml:space="preserve"> 190 cm de long</w:t>
          </w:r>
          <w:r w:rsidR="00F929F3">
            <w:rPr>
              <w:rFonts w:ascii="Marianne Medium" w:hAnsi="Marianne Medium"/>
              <w:szCs w:val="22"/>
            </w:rPr>
            <w:t xml:space="preserve"> et 14,5 cm</w:t>
          </w:r>
          <w:r w:rsidRPr="004C6388">
            <w:rPr>
              <w:rFonts w:ascii="Calibri" w:hAnsi="Calibri" w:cs="Calibri"/>
              <w:szCs w:val="22"/>
            </w:rPr>
            <w:t> </w:t>
          </w:r>
          <w:r w:rsidRPr="004C6388">
            <w:rPr>
              <w:rFonts w:ascii="Marianne Medium" w:hAnsi="Marianne Medium"/>
              <w:szCs w:val="22"/>
            </w:rPr>
            <w:t>;</w:t>
          </w:r>
        </w:p>
        <w:p w14:paraId="6D255A3D" w14:textId="77777777" w:rsidR="003D5411" w:rsidRPr="004C6388" w:rsidRDefault="003D5411" w:rsidP="003D5411">
          <w:pPr>
            <w:pStyle w:val="Paragraphedeliste"/>
            <w:numPr>
              <w:ilvl w:val="0"/>
              <w:numId w:val="5"/>
            </w:numPr>
            <w:tabs>
              <w:tab w:val="clear" w:pos="142"/>
              <w:tab w:val="num" w:pos="284"/>
            </w:tabs>
            <w:ind w:left="284"/>
            <w:rPr>
              <w:rFonts w:ascii="Marianne Medium" w:hAnsi="Marianne Medium"/>
              <w:szCs w:val="22"/>
            </w:rPr>
          </w:pPr>
          <w:r w:rsidRPr="004C6388">
            <w:rPr>
              <w:rFonts w:ascii="Marianne Medium" w:hAnsi="Marianne Medium"/>
              <w:szCs w:val="22"/>
            </w:rPr>
            <w:t>le lit est un lit superposé pour deux patients, avec un accès facilité au lit supérieur</w:t>
          </w:r>
          <w:r w:rsidRPr="004C6388">
            <w:rPr>
              <w:rFonts w:ascii="Calibri" w:hAnsi="Calibri" w:cs="Calibri"/>
              <w:szCs w:val="22"/>
            </w:rPr>
            <w:t> </w:t>
          </w:r>
          <w:r w:rsidRPr="004C6388">
            <w:rPr>
              <w:rFonts w:ascii="Marianne Medium" w:hAnsi="Marianne Medium"/>
              <w:szCs w:val="22"/>
            </w:rPr>
            <w:t>;</w:t>
          </w:r>
        </w:p>
        <w:p w14:paraId="1B8C3083" w14:textId="7FA700CE" w:rsidR="003D5411" w:rsidRPr="004C6388" w:rsidRDefault="003D5411" w:rsidP="003D5411">
          <w:pPr>
            <w:pStyle w:val="Paragraphedeliste"/>
            <w:numPr>
              <w:ilvl w:val="0"/>
              <w:numId w:val="5"/>
            </w:numPr>
            <w:tabs>
              <w:tab w:val="clear" w:pos="142"/>
              <w:tab w:val="num" w:pos="284"/>
            </w:tabs>
            <w:ind w:left="284"/>
            <w:rPr>
              <w:rFonts w:ascii="Marianne Medium" w:hAnsi="Marianne Medium"/>
              <w:szCs w:val="22"/>
            </w:rPr>
          </w:pPr>
          <w:r w:rsidRPr="004C6388">
            <w:rPr>
              <w:rFonts w:ascii="Marianne Medium" w:hAnsi="Marianne Medium"/>
              <w:szCs w:val="22"/>
            </w:rPr>
            <w:t>le lit supérieur accepte des patients jusqu’à 120 kg</w:t>
          </w:r>
          <w:r w:rsidRPr="004C6388">
            <w:rPr>
              <w:rFonts w:ascii="Calibri" w:hAnsi="Calibri" w:cs="Calibri"/>
              <w:szCs w:val="22"/>
            </w:rPr>
            <w:t> </w:t>
          </w:r>
          <w:r w:rsidRPr="004C6388">
            <w:rPr>
              <w:rFonts w:ascii="Marianne Medium" w:hAnsi="Marianne Medium"/>
              <w:szCs w:val="22"/>
            </w:rPr>
            <w:t>;</w:t>
          </w:r>
        </w:p>
        <w:p w14:paraId="44D6CAA8" w14:textId="6C7C0935" w:rsidR="003D5411" w:rsidRPr="004C6388" w:rsidRDefault="003D5411" w:rsidP="003D5411">
          <w:pPr>
            <w:pStyle w:val="Paragraphedeliste"/>
            <w:numPr>
              <w:ilvl w:val="0"/>
              <w:numId w:val="5"/>
            </w:numPr>
            <w:tabs>
              <w:tab w:val="clear" w:pos="142"/>
              <w:tab w:val="num" w:pos="284"/>
            </w:tabs>
            <w:ind w:left="284"/>
            <w:rPr>
              <w:rFonts w:ascii="Marianne Medium" w:hAnsi="Marianne Medium"/>
              <w:szCs w:val="22"/>
            </w:rPr>
          </w:pPr>
          <w:r w:rsidRPr="004C6388">
            <w:rPr>
              <w:rFonts w:ascii="Marianne Medium" w:hAnsi="Marianne Medium"/>
              <w:szCs w:val="22"/>
            </w:rPr>
            <w:t>le lit supérieur est équipé de barrières de protection antichute</w:t>
          </w:r>
          <w:r w:rsidRPr="004C6388">
            <w:rPr>
              <w:rFonts w:ascii="Calibri" w:hAnsi="Calibri" w:cs="Calibri"/>
              <w:szCs w:val="22"/>
            </w:rPr>
            <w:t> </w:t>
          </w:r>
          <w:r w:rsidRPr="004C6388">
            <w:rPr>
              <w:rFonts w:ascii="Marianne Medium" w:hAnsi="Marianne Medium"/>
              <w:szCs w:val="22"/>
            </w:rPr>
            <w:t>;</w:t>
          </w:r>
        </w:p>
        <w:p w14:paraId="081C45F1" w14:textId="77777777" w:rsidR="003D5411" w:rsidRPr="004C6388" w:rsidRDefault="003D5411" w:rsidP="003D5411">
          <w:pPr>
            <w:pStyle w:val="Paragraphedeliste"/>
            <w:numPr>
              <w:ilvl w:val="0"/>
              <w:numId w:val="5"/>
            </w:numPr>
            <w:tabs>
              <w:tab w:val="clear" w:pos="142"/>
              <w:tab w:val="num" w:pos="284"/>
            </w:tabs>
            <w:ind w:left="284"/>
            <w:rPr>
              <w:rFonts w:ascii="Marianne Medium" w:hAnsi="Marianne Medium"/>
              <w:szCs w:val="22"/>
            </w:rPr>
          </w:pPr>
          <w:r w:rsidRPr="004C6388">
            <w:rPr>
              <w:rFonts w:ascii="Marianne Medium" w:hAnsi="Marianne Medium"/>
              <w:szCs w:val="22"/>
            </w:rPr>
            <w:t>le lit est pliable et facile à transporter</w:t>
          </w:r>
          <w:r w:rsidRPr="004C6388">
            <w:rPr>
              <w:rFonts w:ascii="Calibri" w:hAnsi="Calibri" w:cs="Calibri"/>
              <w:szCs w:val="22"/>
            </w:rPr>
            <w:t> </w:t>
          </w:r>
          <w:r w:rsidRPr="004C6388">
            <w:rPr>
              <w:rFonts w:ascii="Marianne Medium" w:hAnsi="Marianne Medium"/>
              <w:szCs w:val="22"/>
            </w:rPr>
            <w:t>;</w:t>
          </w:r>
        </w:p>
        <w:p w14:paraId="259456CD" w14:textId="77777777" w:rsidR="003D5411" w:rsidRPr="004C6388" w:rsidRDefault="003D5411" w:rsidP="003D5411">
          <w:pPr>
            <w:pStyle w:val="Paragraphedeliste"/>
            <w:numPr>
              <w:ilvl w:val="0"/>
              <w:numId w:val="5"/>
            </w:numPr>
            <w:tabs>
              <w:tab w:val="clear" w:pos="142"/>
              <w:tab w:val="num" w:pos="284"/>
            </w:tabs>
            <w:ind w:left="284"/>
            <w:rPr>
              <w:rFonts w:ascii="Marianne Medium" w:hAnsi="Marianne Medium"/>
              <w:szCs w:val="22"/>
            </w:rPr>
          </w:pPr>
          <w:r w:rsidRPr="004C6388">
            <w:rPr>
              <w:rFonts w:ascii="Marianne Medium" w:hAnsi="Marianne Medium"/>
              <w:szCs w:val="22"/>
            </w:rPr>
            <w:t>le lit est montable et démontable sans outil spécifique</w:t>
          </w:r>
          <w:r w:rsidRPr="004C6388">
            <w:rPr>
              <w:rFonts w:ascii="Calibri" w:hAnsi="Calibri" w:cs="Calibri"/>
              <w:szCs w:val="22"/>
            </w:rPr>
            <w:t> </w:t>
          </w:r>
          <w:r w:rsidRPr="004C6388">
            <w:rPr>
              <w:rFonts w:ascii="Marianne Medium" w:hAnsi="Marianne Medium"/>
              <w:szCs w:val="22"/>
            </w:rPr>
            <w:t>;</w:t>
          </w:r>
        </w:p>
        <w:p w14:paraId="0264804F" w14:textId="77777777" w:rsidR="003D5411" w:rsidRPr="004C6388" w:rsidRDefault="003D5411" w:rsidP="003D5411">
          <w:pPr>
            <w:pStyle w:val="Paragraphedeliste"/>
            <w:numPr>
              <w:ilvl w:val="0"/>
              <w:numId w:val="5"/>
            </w:numPr>
            <w:tabs>
              <w:tab w:val="clear" w:pos="142"/>
              <w:tab w:val="num" w:pos="284"/>
            </w:tabs>
            <w:ind w:left="284"/>
            <w:rPr>
              <w:rFonts w:ascii="Marianne Medium" w:hAnsi="Marianne Medium"/>
              <w:szCs w:val="22"/>
            </w:rPr>
          </w:pPr>
          <w:r w:rsidRPr="004C6388">
            <w:rPr>
              <w:rFonts w:ascii="Marianne Medium" w:hAnsi="Marianne Medium"/>
              <w:szCs w:val="22"/>
            </w:rPr>
            <w:t>le lit ne nécessite pas d’entretien et de réparation soumis à des formations particulières ni à de l’outillage spécifique.</w:t>
          </w:r>
        </w:p>
        <w:p w14:paraId="1A1596FE" w14:textId="77777777" w:rsidR="003D5411" w:rsidRPr="004C6388" w:rsidRDefault="003D5411" w:rsidP="003D5411">
          <w:pPr>
            <w:pStyle w:val="Paragraphedeliste"/>
            <w:ind w:left="0"/>
            <w:rPr>
              <w:rFonts w:ascii="Marianne Medium" w:hAnsi="Marianne Medium"/>
              <w:szCs w:val="22"/>
            </w:rPr>
          </w:pPr>
        </w:p>
        <w:p w14:paraId="4A177BE5" w14:textId="3CCBC791" w:rsidR="00FA4A81" w:rsidRPr="004C6388" w:rsidRDefault="008E4E76" w:rsidP="003D5411">
          <w:pPr>
            <w:pStyle w:val="Paragraphedeliste"/>
            <w:ind w:left="0"/>
            <w:rPr>
              <w:rFonts w:ascii="Marianne Medium" w:hAnsi="Marianne Medium"/>
              <w:szCs w:val="22"/>
            </w:rPr>
          </w:pPr>
          <w:r w:rsidRPr="004C6388">
            <w:rPr>
              <w:rFonts w:ascii="Marianne Medium" w:hAnsi="Marianne Medium"/>
              <w:szCs w:val="22"/>
            </w:rPr>
            <w:t>Le lit superposé doit pouvoir être individualisé. De la même manière, des pieds ajustables (en hauteur sur quelques centimètres, afin de mettre le lit d’aplomb, et éviter qu’il soit bancal) et larges (éviter que le lit ne s’enfonce trop dans le sol si celui-ci est meuble ou qu’il n’y a pas de plancher) sont appréciés.</w:t>
          </w:r>
        </w:p>
      </w:sdtContent>
    </w:sdt>
    <w:p w14:paraId="42CB76D6" w14:textId="77777777" w:rsidR="00FA4A81" w:rsidRPr="004C6388" w:rsidRDefault="00FA4A81" w:rsidP="00FA4A81">
      <w:pPr>
        <w:rPr>
          <w:rFonts w:ascii="Marianne Medium" w:hAnsi="Marianne Medium"/>
          <w:szCs w:val="22"/>
        </w:rPr>
      </w:pPr>
    </w:p>
    <w:p w14:paraId="129AD161" w14:textId="77777777" w:rsidR="00A81E27" w:rsidRPr="004C6388" w:rsidRDefault="00A81E27" w:rsidP="00A81E27">
      <w:pPr>
        <w:pStyle w:val="Titre2"/>
        <w:rPr>
          <w:rFonts w:ascii="Marianne Medium" w:hAnsi="Marianne Medium"/>
          <w:szCs w:val="22"/>
        </w:rPr>
      </w:pPr>
      <w:bookmarkStart w:id="116" w:name="_Toc202454356"/>
      <w:r w:rsidRPr="004C6388">
        <w:rPr>
          <w:rFonts w:ascii="Marianne Medium" w:hAnsi="Marianne Medium"/>
          <w:szCs w:val="22"/>
        </w:rPr>
        <w:t>Obligations du titulaire</w:t>
      </w:r>
      <w:bookmarkEnd w:id="109"/>
      <w:bookmarkEnd w:id="110"/>
      <w:bookmarkEnd w:id="116"/>
    </w:p>
    <w:p w14:paraId="585F345A" w14:textId="77777777" w:rsidR="00A81E27" w:rsidRPr="004C6388" w:rsidRDefault="00A81E27" w:rsidP="00A81E27">
      <w:pPr>
        <w:rPr>
          <w:rFonts w:ascii="Marianne Medium" w:hAnsi="Marianne Medium"/>
          <w:szCs w:val="22"/>
        </w:rPr>
      </w:pPr>
      <w:r w:rsidRPr="004C6388">
        <w:rPr>
          <w:rFonts w:ascii="Marianne Medium" w:hAnsi="Marianne Medium"/>
          <w:szCs w:val="22"/>
        </w:rPr>
        <w:t xml:space="preserve">Le titulaire est tenu de mettre en œuvre, dans le cadre des missions qui lui sont confiées, tous les procédés et moyens lui permettant de réaliser les prestations conformément aux </w:t>
      </w:r>
      <w:r w:rsidRPr="004C6388">
        <w:rPr>
          <w:rFonts w:ascii="Marianne Medium" w:hAnsi="Marianne Medium"/>
          <w:szCs w:val="22"/>
        </w:rPr>
        <w:lastRenderedPageBreak/>
        <w:t>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w:t>
      </w:r>
    </w:p>
    <w:p w14:paraId="576850C9" w14:textId="77777777" w:rsidR="00A81E27" w:rsidRPr="004C6388" w:rsidRDefault="00A81E27" w:rsidP="00A81E27">
      <w:pPr>
        <w:rPr>
          <w:rFonts w:ascii="Marianne Medium" w:hAnsi="Marianne Medium"/>
          <w:szCs w:val="22"/>
        </w:rPr>
      </w:pPr>
    </w:p>
    <w:p w14:paraId="57F02508" w14:textId="77777777" w:rsidR="00A81E27" w:rsidRPr="004C6388" w:rsidRDefault="00A81E27" w:rsidP="00A81E27">
      <w:pPr>
        <w:rPr>
          <w:rFonts w:ascii="Marianne Medium" w:hAnsi="Marianne Medium"/>
          <w:szCs w:val="22"/>
        </w:rPr>
      </w:pPr>
      <w:r w:rsidRPr="004C6388">
        <w:rPr>
          <w:rFonts w:ascii="Marianne Medium" w:hAnsi="Marianne Medium"/>
          <w:szCs w:val="22"/>
        </w:rPr>
        <w:t>Cette disposition vaut non seulement pour les normes en vigueur au jour de la passation du marché mais également pour toutes les nouvelles normes qui deviendraient effectives en cours d'exécution du marché.</w:t>
      </w:r>
    </w:p>
    <w:p w14:paraId="7765747F" w14:textId="77777777" w:rsidR="000703ED" w:rsidRPr="004C6388" w:rsidRDefault="000703ED" w:rsidP="00A81E27">
      <w:pPr>
        <w:rPr>
          <w:rFonts w:ascii="Marianne Medium" w:hAnsi="Marianne Medium"/>
          <w:szCs w:val="22"/>
        </w:rPr>
      </w:pPr>
    </w:p>
    <w:p w14:paraId="0A331424" w14:textId="77777777" w:rsidR="00B45CA8" w:rsidRPr="004C6388" w:rsidRDefault="00B45CA8" w:rsidP="00B45CA8">
      <w:pPr>
        <w:pStyle w:val="Titre2"/>
        <w:rPr>
          <w:rFonts w:ascii="Marianne Medium" w:hAnsi="Marianne Medium"/>
          <w:szCs w:val="22"/>
        </w:rPr>
      </w:pPr>
      <w:bookmarkStart w:id="117" w:name="_Toc202454357"/>
      <w:r w:rsidRPr="004C6388">
        <w:rPr>
          <w:rFonts w:ascii="Marianne Medium" w:hAnsi="Marianne Medium"/>
          <w:szCs w:val="22"/>
        </w:rPr>
        <w:t>Conditions d’exécution de la prestation</w:t>
      </w:r>
      <w:bookmarkEnd w:id="117"/>
    </w:p>
    <w:p w14:paraId="50DD9ADA" w14:textId="4B205A2C" w:rsidR="000E5AE5" w:rsidRPr="004C6388" w:rsidRDefault="008E4E76" w:rsidP="008E4E76">
      <w:pPr>
        <w:rPr>
          <w:rFonts w:ascii="Calibri" w:hAnsi="Calibri" w:cs="Calibri"/>
          <w:szCs w:val="22"/>
        </w:rPr>
      </w:pPr>
      <w:r w:rsidRPr="004C6388">
        <w:rPr>
          <w:rFonts w:ascii="Marianne Medium" w:hAnsi="Marianne Medium"/>
          <w:szCs w:val="22"/>
        </w:rPr>
        <w:t>La personne habilitée à établir les bons de commande est le représentant du pouvoir adjudicateur ou son représentant dûment habilité</w:t>
      </w:r>
      <w:r w:rsidRPr="004C6388">
        <w:rPr>
          <w:rFonts w:ascii="Calibri" w:hAnsi="Calibri" w:cs="Calibri"/>
          <w:szCs w:val="22"/>
        </w:rPr>
        <w:t>.</w:t>
      </w:r>
    </w:p>
    <w:p w14:paraId="33302AF1" w14:textId="4ACB4E6A" w:rsidR="008E4E76" w:rsidRPr="004C6388" w:rsidRDefault="008E4E76" w:rsidP="008E4E76">
      <w:pPr>
        <w:rPr>
          <w:rFonts w:ascii="Marianne Medium" w:hAnsi="Marianne Medium"/>
          <w:szCs w:val="22"/>
        </w:rPr>
      </w:pPr>
      <w:r w:rsidRPr="004C6388">
        <w:rPr>
          <w:rFonts w:ascii="Marianne Medium" w:hAnsi="Marianne Medium"/>
          <w:szCs w:val="22"/>
        </w:rPr>
        <w:t>Les bons de commande sont émis au fur et à mesure des besoins de la personne publique, et transmis au titulaire par courriel ou télécopie. Toute signature des bons de commande, qu’elle soit électronique ou non n’est pas requise.</w:t>
      </w:r>
    </w:p>
    <w:p w14:paraId="608A7B61" w14:textId="6B7B9FAE" w:rsidR="0097614B" w:rsidRPr="004C6388" w:rsidRDefault="00F95B0B" w:rsidP="0097614B">
      <w:pPr>
        <w:spacing w:before="120" w:after="60"/>
        <w:rPr>
          <w:rFonts w:ascii="Marianne Medium" w:hAnsi="Marianne Medium"/>
          <w:szCs w:val="22"/>
        </w:rPr>
      </w:pPr>
      <w:r w:rsidRPr="004C6388">
        <w:rPr>
          <w:rFonts w:ascii="Marianne Medium" w:hAnsi="Marianne Medium"/>
          <w:szCs w:val="22"/>
        </w:rPr>
        <w:t>Pour le traitement de toutes demandes ou difficultés concernant l’exécution de ce marché, le titulaire doit contacter le bureau Gestion Relation</w:t>
      </w:r>
      <w:r w:rsidR="00D376A5" w:rsidRPr="004C6388">
        <w:rPr>
          <w:rFonts w:ascii="Marianne Medium" w:hAnsi="Marianne Medium"/>
          <w:szCs w:val="22"/>
        </w:rPr>
        <w:t>s</w:t>
      </w:r>
      <w:r w:rsidRPr="004C6388">
        <w:rPr>
          <w:rFonts w:ascii="Marianne Medium" w:hAnsi="Marianne Medium"/>
          <w:szCs w:val="22"/>
        </w:rPr>
        <w:t xml:space="preserve"> </w:t>
      </w:r>
      <w:r w:rsidR="006D333B" w:rsidRPr="004C6388">
        <w:rPr>
          <w:rFonts w:ascii="Marianne Medium" w:hAnsi="Marianne Medium"/>
          <w:szCs w:val="22"/>
        </w:rPr>
        <w:t>Fournisseurs (GR</w:t>
      </w:r>
      <w:r w:rsidRPr="004C6388">
        <w:rPr>
          <w:rFonts w:ascii="Marianne Medium" w:hAnsi="Marianne Medium"/>
          <w:szCs w:val="22"/>
        </w:rPr>
        <w:t xml:space="preserve">F) </w:t>
      </w:r>
      <w:r w:rsidR="0097614B" w:rsidRPr="004C6388">
        <w:rPr>
          <w:rFonts w:ascii="Marianne Medium" w:hAnsi="Marianne Medium"/>
          <w:szCs w:val="22"/>
        </w:rPr>
        <w:t>aux coordonnées suivantes</w:t>
      </w:r>
      <w:r w:rsidR="0097614B" w:rsidRPr="004C6388">
        <w:rPr>
          <w:rFonts w:ascii="Calibri" w:hAnsi="Calibri" w:cs="Calibri"/>
          <w:szCs w:val="22"/>
        </w:rPr>
        <w:t> </w:t>
      </w:r>
      <w:r w:rsidR="0097614B" w:rsidRPr="004C6388">
        <w:rPr>
          <w:rFonts w:ascii="Marianne Medium" w:hAnsi="Marianne Medium"/>
          <w:szCs w:val="22"/>
        </w:rPr>
        <w:t>:</w:t>
      </w:r>
    </w:p>
    <w:p w14:paraId="3BAC1E71" w14:textId="77777777" w:rsidR="009B5A80" w:rsidRPr="004C6388" w:rsidRDefault="001E3605" w:rsidP="009B5A80">
      <w:pPr>
        <w:pStyle w:val="Paragraphedeliste"/>
        <w:numPr>
          <w:ilvl w:val="0"/>
          <w:numId w:val="38"/>
        </w:numPr>
        <w:jc w:val="center"/>
        <w:rPr>
          <w:rFonts w:ascii="Marianne Medium" w:hAnsi="Marianne Medium"/>
          <w:szCs w:val="22"/>
        </w:rPr>
      </w:pPr>
      <w:hyperlink r:id="rId18" w:history="1">
        <w:r w:rsidR="009B5A80" w:rsidRPr="004C6388">
          <w:rPr>
            <w:rStyle w:val="Lienhypertexte"/>
            <w:rFonts w:ascii="Marianne Medium" w:hAnsi="Marianne Medium"/>
            <w:szCs w:val="22"/>
          </w:rPr>
          <w:t>dapsa-dafs-grcf.chef-bureau.fct@intradef.gouv.fr</w:t>
        </w:r>
      </w:hyperlink>
      <w:r w:rsidR="009B5A80" w:rsidRPr="004C6388">
        <w:rPr>
          <w:rFonts w:ascii="Marianne Medium" w:hAnsi="Marianne Medium"/>
          <w:szCs w:val="22"/>
        </w:rPr>
        <w:t xml:space="preserve"> </w:t>
      </w:r>
      <w:bookmarkStart w:id="118" w:name="_GoBack"/>
      <w:bookmarkEnd w:id="118"/>
    </w:p>
    <w:p w14:paraId="5518A599" w14:textId="77777777" w:rsidR="0097614B" w:rsidRPr="004C6388" w:rsidRDefault="0097614B" w:rsidP="0097614B">
      <w:pPr>
        <w:pStyle w:val="Paragraphedeliste"/>
        <w:numPr>
          <w:ilvl w:val="0"/>
          <w:numId w:val="37"/>
        </w:numPr>
        <w:spacing w:before="60"/>
        <w:ind w:left="714" w:hanging="357"/>
        <w:jc w:val="center"/>
        <w:rPr>
          <w:rStyle w:val="Lienhypertexte"/>
          <w:rFonts w:ascii="Marianne Medium" w:hAnsi="Marianne Medium"/>
          <w:szCs w:val="22"/>
        </w:rPr>
      </w:pPr>
      <w:r w:rsidRPr="004C6388">
        <w:rPr>
          <w:rFonts w:ascii="Marianne Medium" w:hAnsi="Marianne Medium"/>
          <w:szCs w:val="22"/>
        </w:rPr>
        <w:t>02 38 60 72 54</w:t>
      </w:r>
    </w:p>
    <w:p w14:paraId="2D95C28A" w14:textId="77777777" w:rsidR="00B45CA8" w:rsidRPr="004C6388" w:rsidRDefault="00B45CA8" w:rsidP="0097614B">
      <w:pPr>
        <w:spacing w:before="120" w:after="60"/>
        <w:rPr>
          <w:rFonts w:ascii="Marianne Medium" w:hAnsi="Marianne Medium"/>
          <w:szCs w:val="22"/>
        </w:rPr>
      </w:pPr>
    </w:p>
    <w:p w14:paraId="053FECEA" w14:textId="77777777" w:rsidR="00B8046D" w:rsidRPr="004C6388" w:rsidRDefault="00B8046D" w:rsidP="00B8046D">
      <w:pPr>
        <w:pStyle w:val="Titre2"/>
        <w:rPr>
          <w:rFonts w:ascii="Marianne Medium" w:hAnsi="Marianne Medium"/>
          <w:szCs w:val="22"/>
        </w:rPr>
      </w:pPr>
      <w:bookmarkStart w:id="119" w:name="_Toc202454358"/>
      <w:r w:rsidRPr="004C6388">
        <w:rPr>
          <w:rFonts w:ascii="Marianne Medium" w:hAnsi="Marianne Medium"/>
          <w:szCs w:val="22"/>
        </w:rPr>
        <w:t>Clause de codification</w:t>
      </w:r>
      <w:bookmarkEnd w:id="119"/>
    </w:p>
    <w:permStart w:id="571491286" w:edGrp="everyone" w:displacedByCustomXml="next"/>
    <w:sdt>
      <w:sdtPr>
        <w:rPr>
          <w:rFonts w:ascii="Marianne Medium" w:hAnsi="Marianne Medium"/>
          <w:szCs w:val="22"/>
        </w:rPr>
        <w:id w:val="-793134349"/>
        <w:placeholder>
          <w:docPart w:val="B6983D451CA94D628D4E2E23B84CB730"/>
        </w:placeholder>
      </w:sdtPr>
      <w:sdtEndPr/>
      <w:sdtContent>
        <w:p w14:paraId="64235EE9" w14:textId="72B5F6E3" w:rsidR="000419CF" w:rsidRPr="004C6388" w:rsidRDefault="00B8046D" w:rsidP="00B8046D">
          <w:pPr>
            <w:rPr>
              <w:rFonts w:ascii="Marianne Medium" w:hAnsi="Marianne Medium"/>
              <w:szCs w:val="22"/>
            </w:rPr>
          </w:pPr>
          <w:r w:rsidRPr="004C6388">
            <w:rPr>
              <w:rFonts w:ascii="Marianne Medium" w:hAnsi="Marianne Medium"/>
              <w:szCs w:val="22"/>
            </w:rPr>
            <w:t xml:space="preserve">Il est nécessaire pour </w:t>
          </w:r>
          <w:r w:rsidR="000419CF" w:rsidRPr="004C6388">
            <w:rPr>
              <w:rFonts w:ascii="Marianne Medium" w:hAnsi="Marianne Medium"/>
              <w:szCs w:val="22"/>
            </w:rPr>
            <w:t xml:space="preserve">le service de santé des armées </w:t>
          </w:r>
          <w:r w:rsidRPr="004C6388">
            <w:rPr>
              <w:rFonts w:ascii="Marianne Medium" w:hAnsi="Marianne Medium"/>
              <w:szCs w:val="22"/>
            </w:rPr>
            <w:t>de disposer des données techniques permettant d’effectuer la codification en vue de l’identification et de la gestion des matériels conformément aux exigences du système de nomenclature OTAN</w:t>
          </w:r>
          <w:r w:rsidR="000419CF" w:rsidRPr="004C6388">
            <w:rPr>
              <w:rFonts w:ascii="Marianne Medium" w:hAnsi="Marianne Medium"/>
              <w:szCs w:val="22"/>
            </w:rPr>
            <w:t xml:space="preserve"> </w:t>
          </w:r>
          <w:r w:rsidR="000419CF" w:rsidRPr="004C6388">
            <w:rPr>
              <w:rFonts w:ascii="Marianne Medium" w:hAnsi="Marianne Medium"/>
              <w:color w:val="000000"/>
              <w:szCs w:val="22"/>
            </w:rPr>
            <w:t>et du système d’information logistique SInAPS</w:t>
          </w:r>
          <w:r w:rsidRPr="004C6388">
            <w:rPr>
              <w:rFonts w:ascii="Marianne Medium" w:hAnsi="Marianne Medium"/>
              <w:szCs w:val="22"/>
            </w:rPr>
            <w:t>.</w:t>
          </w:r>
        </w:p>
        <w:p w14:paraId="3BFD0BFA" w14:textId="77777777" w:rsidR="000419CF" w:rsidRPr="004C6388" w:rsidRDefault="000419CF" w:rsidP="00B8046D">
          <w:pPr>
            <w:rPr>
              <w:rFonts w:ascii="Marianne Medium" w:hAnsi="Marianne Medium"/>
              <w:szCs w:val="22"/>
            </w:rPr>
          </w:pPr>
        </w:p>
        <w:p w14:paraId="75C14EE8" w14:textId="50077E5F" w:rsidR="000419CF" w:rsidRPr="004C6388" w:rsidRDefault="000419CF" w:rsidP="00B8046D">
          <w:pPr>
            <w:rPr>
              <w:rFonts w:ascii="Marianne Medium" w:hAnsi="Marianne Medium"/>
              <w:color w:val="000000"/>
              <w:szCs w:val="22"/>
            </w:rPr>
          </w:pPr>
          <w:r w:rsidRPr="004C6388">
            <w:rPr>
              <w:rFonts w:ascii="Marianne Medium" w:hAnsi="Marianne Medium"/>
              <w:color w:val="000000"/>
              <w:szCs w:val="22"/>
            </w:rPr>
            <w:t xml:space="preserve">Le titulaire peut contacter l’autorité en charge de la codification au sein du SSA, le conseiller coordinateur en identification (COCOID) à l’adresse </w:t>
          </w:r>
          <w:hyperlink r:id="rId19" w:history="1">
            <w:r w:rsidR="005C2170" w:rsidRPr="004C6388">
              <w:rPr>
                <w:rStyle w:val="Lienhypertexte"/>
                <w:szCs w:val="22"/>
                <w:lang w:val="en-US"/>
              </w:rPr>
              <w:t>dapsa-dam-bar-otan.cds.fct@intradef.gouv.fr</w:t>
            </w:r>
          </w:hyperlink>
          <w:r w:rsidRPr="004C6388">
            <w:rPr>
              <w:rFonts w:ascii="Marianne Medium" w:hAnsi="Marianne Medium"/>
              <w:color w:val="000000"/>
              <w:szCs w:val="22"/>
            </w:rPr>
            <w:t>, pour tout complément d’information.</w:t>
          </w:r>
        </w:p>
        <w:p w14:paraId="13FD195D" w14:textId="77777777" w:rsidR="000419CF" w:rsidRPr="004C6388" w:rsidRDefault="000419CF" w:rsidP="00B8046D">
          <w:pPr>
            <w:rPr>
              <w:rFonts w:ascii="Marianne Medium" w:hAnsi="Marianne Medium"/>
              <w:szCs w:val="22"/>
            </w:rPr>
          </w:pPr>
        </w:p>
        <w:p w14:paraId="6FC2BAA8" w14:textId="77777777" w:rsidR="00B8046D" w:rsidRPr="004C6388" w:rsidRDefault="00B8046D" w:rsidP="00B8046D">
          <w:pPr>
            <w:rPr>
              <w:rFonts w:ascii="Marianne Medium" w:hAnsi="Marianne Medium"/>
              <w:szCs w:val="22"/>
            </w:rPr>
          </w:pPr>
          <w:r w:rsidRPr="004C6388">
            <w:rPr>
              <w:rFonts w:ascii="Marianne Medium" w:hAnsi="Marianne Medium"/>
              <w:szCs w:val="22"/>
            </w:rPr>
            <w:t xml:space="preserve"> Il est donc demandé au titulaire de respecter les exigences suivantes : </w:t>
          </w:r>
        </w:p>
        <w:p w14:paraId="1C7FAFE0" w14:textId="77777777" w:rsidR="00B8046D" w:rsidRPr="004C6388" w:rsidRDefault="00B8046D" w:rsidP="00B8046D">
          <w:pPr>
            <w:rPr>
              <w:rFonts w:ascii="Marianne Medium" w:hAnsi="Marianne Medium"/>
              <w:szCs w:val="22"/>
            </w:rPr>
          </w:pPr>
        </w:p>
        <w:p w14:paraId="698AED21" w14:textId="77777777" w:rsidR="00B8046D" w:rsidRPr="004C6388" w:rsidRDefault="00B8046D" w:rsidP="00B8046D">
          <w:pPr>
            <w:rPr>
              <w:rFonts w:ascii="Marianne Medium" w:hAnsi="Marianne Medium"/>
              <w:szCs w:val="22"/>
            </w:rPr>
          </w:pPr>
          <w:r w:rsidRPr="004C6388">
            <w:rPr>
              <w:rFonts w:ascii="Marianne Medium" w:hAnsi="Marianne Medium"/>
              <w:szCs w:val="22"/>
            </w:rPr>
            <w:t>-</w:t>
          </w:r>
          <w:r w:rsidRPr="004C6388">
            <w:rPr>
              <w:rFonts w:ascii="Marianne Medium" w:hAnsi="Marianne Medium"/>
              <w:szCs w:val="22"/>
            </w:rPr>
            <w:tab/>
            <w:t>Le contractant doit mettre à la disposition de l’autorité chargée de la codification, dans le délai prévu, les données techniques nécessaires pour tous les articles fournis au titre du présent marché. Ces informations peuvent être fournies soit sous forme de documents imprimés (dessins, spécifications etc.), soit en donnant à l’autorité chargée de la codification un accès à des données électroniques détenues à une adresse spécifique de site internet, lorsque cette solution est appropriée et disponible.</w:t>
          </w:r>
        </w:p>
        <w:p w14:paraId="11B7F324" w14:textId="77777777" w:rsidR="00B8046D" w:rsidRPr="004C6388" w:rsidRDefault="00B8046D" w:rsidP="00B8046D">
          <w:pPr>
            <w:rPr>
              <w:rFonts w:ascii="Marianne Medium" w:hAnsi="Marianne Medium"/>
              <w:szCs w:val="22"/>
            </w:rPr>
          </w:pPr>
        </w:p>
        <w:p w14:paraId="58F771FC" w14:textId="77777777" w:rsidR="00B8046D" w:rsidRPr="004C6388" w:rsidRDefault="00B8046D" w:rsidP="00624C3B">
          <w:pPr>
            <w:pStyle w:val="Paragraphedeliste"/>
            <w:numPr>
              <w:ilvl w:val="0"/>
              <w:numId w:val="17"/>
            </w:numPr>
            <w:ind w:left="360"/>
            <w:rPr>
              <w:rFonts w:ascii="Marianne Medium" w:hAnsi="Marianne Medium"/>
              <w:szCs w:val="22"/>
            </w:rPr>
          </w:pPr>
          <w:r w:rsidRPr="004C6388">
            <w:rPr>
              <w:rFonts w:ascii="Marianne Medium" w:hAnsi="Marianne Medium"/>
              <w:szCs w:val="22"/>
            </w:rPr>
            <w:t>Le contractant doit envoyer les données ou permettre l’accès aux données par Internet, s’agissant des données provenant des sous-traitants ou fournisseurs, à la demande de l’autorité chargée de la codification, dans le délai prévu contractuellement.</w:t>
          </w:r>
        </w:p>
        <w:p w14:paraId="27DCBC72" w14:textId="77777777" w:rsidR="00B8046D" w:rsidRPr="004C6388" w:rsidRDefault="00B8046D" w:rsidP="00624C3B">
          <w:pPr>
            <w:rPr>
              <w:rFonts w:ascii="Marianne Medium" w:hAnsi="Marianne Medium"/>
              <w:szCs w:val="22"/>
            </w:rPr>
          </w:pPr>
        </w:p>
        <w:p w14:paraId="5A362A78" w14:textId="77777777" w:rsidR="00B8046D" w:rsidRPr="004C6388" w:rsidRDefault="00B8046D" w:rsidP="00624C3B">
          <w:pPr>
            <w:pStyle w:val="Paragraphedeliste"/>
            <w:numPr>
              <w:ilvl w:val="0"/>
              <w:numId w:val="17"/>
            </w:numPr>
            <w:ind w:left="360"/>
            <w:rPr>
              <w:rFonts w:ascii="Marianne Medium" w:hAnsi="Marianne Medium"/>
              <w:szCs w:val="22"/>
            </w:rPr>
          </w:pPr>
          <w:r w:rsidRPr="004C6388">
            <w:rPr>
              <w:rFonts w:ascii="Marianne Medium" w:hAnsi="Marianne Medium"/>
              <w:szCs w:val="22"/>
            </w:rPr>
            <w:t>Outre la fourniture initiale de données techniques, le contractant doit également fournir toute information actualisée, concernant tous les articles spécifiés dans le contrat d’acquisition, résultant de l’application de modifications, de changements de conception ou de dessins qui ont été convenus à mesure que ces changements sont apportés au cours de la durée de validité du contrat.</w:t>
          </w:r>
        </w:p>
        <w:p w14:paraId="6B081B40" w14:textId="77777777" w:rsidR="00B8046D" w:rsidRPr="004C6388" w:rsidRDefault="00B8046D" w:rsidP="00624C3B">
          <w:pPr>
            <w:rPr>
              <w:rFonts w:ascii="Marianne Medium" w:hAnsi="Marianne Medium"/>
              <w:szCs w:val="22"/>
            </w:rPr>
          </w:pPr>
        </w:p>
        <w:p w14:paraId="310A6867" w14:textId="77777777" w:rsidR="00B8046D" w:rsidRPr="004C6388" w:rsidRDefault="00B8046D" w:rsidP="00624C3B">
          <w:pPr>
            <w:pStyle w:val="Paragraphedeliste"/>
            <w:numPr>
              <w:ilvl w:val="0"/>
              <w:numId w:val="17"/>
            </w:numPr>
            <w:ind w:left="360"/>
            <w:rPr>
              <w:rFonts w:ascii="Marianne Medium" w:hAnsi="Marianne Medium"/>
              <w:szCs w:val="22"/>
            </w:rPr>
          </w:pPr>
          <w:r w:rsidRPr="004C6388">
            <w:rPr>
              <w:rFonts w:ascii="Marianne Medium" w:hAnsi="Marianne Medium"/>
              <w:szCs w:val="22"/>
            </w:rPr>
            <w:t xml:space="preserve">Le contractant doit inclure les termes de la présente clause ou un instrument contractuel équivalent dans tous les contrats de sous-traitance pour garantir la disponibilité des données techniques pour l’autorité chargée de la codification. Si le sous-traitant ou le fournisseur se charge d’envoyer des données, le contractant doit préciser le numéro des contrats de sous-traitance ou fournir des détails de même ordre, pour permettre à </w:t>
          </w:r>
          <w:r w:rsidRPr="004C6388">
            <w:rPr>
              <w:rFonts w:ascii="Marianne Medium" w:hAnsi="Marianne Medium"/>
              <w:szCs w:val="22"/>
            </w:rPr>
            <w:lastRenderedPageBreak/>
            <w:t>l’autorité chargée de la codification d’avoir un contact direct avec le sous-traitant ou le fournisseur à propos des données.</w:t>
          </w:r>
        </w:p>
        <w:p w14:paraId="7753FE86" w14:textId="77777777" w:rsidR="00B8046D" w:rsidRPr="004C6388" w:rsidRDefault="00B8046D" w:rsidP="00624C3B">
          <w:pPr>
            <w:rPr>
              <w:rFonts w:ascii="Marianne Medium" w:hAnsi="Marianne Medium"/>
              <w:szCs w:val="22"/>
            </w:rPr>
          </w:pPr>
        </w:p>
        <w:p w14:paraId="6C5842FA" w14:textId="77777777" w:rsidR="00B8046D" w:rsidRPr="004C6388" w:rsidRDefault="00B8046D" w:rsidP="00624C3B">
          <w:pPr>
            <w:pStyle w:val="Paragraphedeliste"/>
            <w:numPr>
              <w:ilvl w:val="0"/>
              <w:numId w:val="17"/>
            </w:numPr>
            <w:ind w:left="360"/>
            <w:rPr>
              <w:rFonts w:ascii="Marianne Medium" w:hAnsi="Marianne Medium"/>
              <w:szCs w:val="22"/>
            </w:rPr>
          </w:pPr>
          <w:r w:rsidRPr="004C6388">
            <w:rPr>
              <w:rFonts w:ascii="Marianne Medium" w:hAnsi="Marianne Medium"/>
              <w:szCs w:val="22"/>
            </w:rPr>
            <w:t>Dans l’éventualité où une commande en sous-traitance serait confiée à un fabricant d’un pays non membre de l’OTAN, il incombe au contractant d’obtenir les données techniques nécessaires auprès du sous-traitant ou des fournisseurs, et de les transmettre à l’autorité contractante.</w:t>
          </w:r>
        </w:p>
        <w:p w14:paraId="110E6B08" w14:textId="77777777" w:rsidR="00B8046D" w:rsidRPr="004C6388" w:rsidRDefault="00B8046D" w:rsidP="00624C3B">
          <w:pPr>
            <w:rPr>
              <w:rFonts w:ascii="Marianne Medium" w:hAnsi="Marianne Medium"/>
              <w:szCs w:val="22"/>
            </w:rPr>
          </w:pPr>
        </w:p>
        <w:p w14:paraId="712CCF45" w14:textId="77777777" w:rsidR="00B8046D" w:rsidRPr="004C6388" w:rsidRDefault="00B8046D" w:rsidP="00624C3B">
          <w:pPr>
            <w:pStyle w:val="Paragraphedeliste"/>
            <w:numPr>
              <w:ilvl w:val="0"/>
              <w:numId w:val="17"/>
            </w:numPr>
            <w:ind w:left="360"/>
            <w:rPr>
              <w:rFonts w:ascii="Marianne Medium" w:hAnsi="Marianne Medium"/>
              <w:szCs w:val="22"/>
            </w:rPr>
          </w:pPr>
          <w:r w:rsidRPr="004C6388">
            <w:rPr>
              <w:rFonts w:ascii="Marianne Medium" w:hAnsi="Marianne Medium"/>
              <w:szCs w:val="22"/>
            </w:rPr>
            <w:t>Les données techniques nécessaires à la codification doivent également comprendre le nom et l’adresse du détenteur légal du modèle, le numéro de détenteur légal du modèle pour le dessin ou la pièce, le ou les numéros de référence des normes et spécifications et la ou les dénominations pour autant que ces éléments n’aient pas encore été fournis dans la liste de composition de matériel fournie dans la phase d’approvisionnement initiale, afin d’éviter des erreurs au niveau des contractants.</w:t>
          </w:r>
        </w:p>
        <w:p w14:paraId="5F188133" w14:textId="77777777" w:rsidR="00B8046D" w:rsidRPr="004C6388" w:rsidRDefault="00B8046D" w:rsidP="00624C3B">
          <w:pPr>
            <w:rPr>
              <w:rFonts w:ascii="Marianne Medium" w:hAnsi="Marianne Medium"/>
              <w:szCs w:val="22"/>
            </w:rPr>
          </w:pPr>
        </w:p>
        <w:p w14:paraId="4A217A89" w14:textId="77777777" w:rsidR="00B8046D" w:rsidRPr="004C6388" w:rsidRDefault="00B8046D" w:rsidP="00624C3B">
          <w:pPr>
            <w:pStyle w:val="Paragraphedeliste"/>
            <w:numPr>
              <w:ilvl w:val="0"/>
              <w:numId w:val="17"/>
            </w:numPr>
            <w:ind w:left="360"/>
            <w:rPr>
              <w:rFonts w:ascii="Marianne Medium" w:hAnsi="Marianne Medium"/>
              <w:szCs w:val="22"/>
            </w:rPr>
          </w:pPr>
          <w:r w:rsidRPr="004C6388">
            <w:rPr>
              <w:rFonts w:ascii="Marianne Medium" w:hAnsi="Marianne Medium"/>
              <w:szCs w:val="22"/>
            </w:rPr>
            <w:t>Si le contractant/sous-traitant ou le fournisseur a précédemment fourni les données techniques à des fins de codification, il doit en faire état et indiquer à quel BNN ou organisme de codification il les a fournies. Dans des conditions normales, on n’exigera pas qu’il fournisse à nouveau les données déjà livrées.</w:t>
          </w:r>
        </w:p>
        <w:p w14:paraId="0166C106" w14:textId="77777777" w:rsidR="00B8046D" w:rsidRPr="004C6388" w:rsidRDefault="00B8046D" w:rsidP="00B8046D">
          <w:pPr>
            <w:rPr>
              <w:rFonts w:ascii="Marianne Medium" w:hAnsi="Marianne Medium"/>
              <w:szCs w:val="22"/>
            </w:rPr>
          </w:pPr>
        </w:p>
        <w:p w14:paraId="5E07C231" w14:textId="77777777" w:rsidR="00B8046D" w:rsidRPr="004C6388" w:rsidRDefault="00B8046D" w:rsidP="00624C3B">
          <w:pPr>
            <w:pStyle w:val="Paragraphedeliste"/>
            <w:numPr>
              <w:ilvl w:val="0"/>
              <w:numId w:val="29"/>
            </w:numPr>
            <w:rPr>
              <w:rFonts w:ascii="Marianne Medium" w:hAnsi="Marianne Medium"/>
              <w:szCs w:val="22"/>
            </w:rPr>
          </w:pPr>
          <w:r w:rsidRPr="004C6388">
            <w:rPr>
              <w:rFonts w:ascii="Marianne Medium" w:hAnsi="Marianne Medium"/>
              <w:szCs w:val="22"/>
            </w:rPr>
            <w:t>Le contractant, sous-traitant ou fournisseur doit prendre contact avec l’autorité chargée de la codification dans son pays pour toute information concernant le système de nomenclature OTAN.</w:t>
          </w:r>
        </w:p>
      </w:sdtContent>
    </w:sdt>
    <w:permEnd w:id="571491286"/>
    <w:p w14:paraId="6AB1C8C9" w14:textId="77777777" w:rsidR="00A81E27" w:rsidRPr="004C6388" w:rsidRDefault="00A81E27" w:rsidP="00793920">
      <w:pPr>
        <w:rPr>
          <w:rFonts w:ascii="Marianne Medium" w:hAnsi="Marianne Medium"/>
          <w:szCs w:val="22"/>
        </w:rPr>
      </w:pPr>
    </w:p>
    <w:p w14:paraId="1D1F1853" w14:textId="77777777" w:rsidR="00A81E27" w:rsidRPr="004C6388" w:rsidRDefault="00A81E27" w:rsidP="00A81E27">
      <w:pPr>
        <w:pStyle w:val="Titre2"/>
        <w:rPr>
          <w:rFonts w:ascii="Marianne Medium" w:hAnsi="Marianne Medium"/>
          <w:szCs w:val="22"/>
        </w:rPr>
      </w:pPr>
      <w:bookmarkStart w:id="120" w:name="_Toc523308324"/>
      <w:bookmarkStart w:id="121" w:name="_Toc523317361"/>
      <w:bookmarkStart w:id="122" w:name="_Toc202454359"/>
      <w:r w:rsidRPr="004C6388">
        <w:rPr>
          <w:rFonts w:ascii="Marianne Medium" w:hAnsi="Marianne Medium"/>
          <w:szCs w:val="22"/>
        </w:rPr>
        <w:t>Début d’exécution</w:t>
      </w:r>
      <w:bookmarkEnd w:id="111"/>
      <w:bookmarkEnd w:id="112"/>
      <w:bookmarkEnd w:id="113"/>
      <w:bookmarkEnd w:id="114"/>
      <w:bookmarkEnd w:id="115"/>
      <w:bookmarkEnd w:id="120"/>
      <w:bookmarkEnd w:id="121"/>
      <w:r w:rsidR="00793920" w:rsidRPr="004C6388">
        <w:rPr>
          <w:rFonts w:ascii="Marianne Medium" w:hAnsi="Marianne Medium"/>
          <w:szCs w:val="22"/>
        </w:rPr>
        <w:t xml:space="preserve"> des prestations</w:t>
      </w:r>
      <w:bookmarkEnd w:id="122"/>
    </w:p>
    <w:sdt>
      <w:sdtPr>
        <w:rPr>
          <w:rFonts w:ascii="Marianne Medium" w:hAnsi="Marianne Medium"/>
          <w:szCs w:val="22"/>
        </w:rPr>
        <w:id w:val="1426079545"/>
        <w:placeholder>
          <w:docPart w:val="EADAFB34634349E8AA6ABDDCE22DF1DC"/>
        </w:placeholder>
        <w:comboBox>
          <w:listItem w:value="Choisissez un élément."/>
          <w:listItem w:displayText="La date de début d’exécution sera mentionnée sur le bon de commande; A défaut, la date de notification du bon de commande vaudra date de début d'exécution des prestations." w:value="La date de début d’exécution sera mentionnée sur le bon de commande; A défaut, la date de notification du bon de commande vaudra date de début d'exécution des prestations."/>
          <w:listItem w:displayText="La date de début d’exécution des prestations correspond à la date de notification du marché." w:value="La date de début d’exécution des prestations correspond à la date de notification du marché."/>
          <w:listItem w:displayText="La date de début d'exécution des prestations sera fixée par ordre de service." w:value="La date de début d'exécution des prestations sera fixée par ordre de service."/>
        </w:comboBox>
      </w:sdtPr>
      <w:sdtEndPr/>
      <w:sdtContent>
        <w:p w14:paraId="4CF4DDF3" w14:textId="77777777" w:rsidR="00AE5490" w:rsidRPr="004C6388" w:rsidRDefault="007B7FEE" w:rsidP="00AE5490">
          <w:pPr>
            <w:tabs>
              <w:tab w:val="left" w:pos="7107"/>
            </w:tabs>
            <w:rPr>
              <w:rFonts w:ascii="Marianne Medium" w:hAnsi="Marianne Medium"/>
              <w:szCs w:val="22"/>
            </w:rPr>
          </w:pPr>
          <w:r w:rsidRPr="004C6388">
            <w:rPr>
              <w:rFonts w:ascii="Marianne Medium" w:hAnsi="Marianne Medium"/>
              <w:szCs w:val="22"/>
            </w:rPr>
            <w:t>La date de début d’exécution sera mentionnée sur le bon de commande; A défaut, la date de notification du bon de commande vaudra date de début d'exécution des prestations.</w:t>
          </w:r>
        </w:p>
      </w:sdtContent>
    </w:sdt>
    <w:p w14:paraId="70578FC1" w14:textId="77777777" w:rsidR="000703ED" w:rsidRPr="004C6388" w:rsidRDefault="000703ED" w:rsidP="00A81E27">
      <w:pPr>
        <w:tabs>
          <w:tab w:val="left" w:pos="7107"/>
        </w:tabs>
        <w:rPr>
          <w:rFonts w:ascii="Marianne Medium" w:hAnsi="Marianne Medium"/>
          <w:bCs/>
          <w:iCs/>
          <w:szCs w:val="22"/>
        </w:rPr>
      </w:pPr>
    </w:p>
    <w:p w14:paraId="6A32D13A" w14:textId="77777777" w:rsidR="00974D11" w:rsidRPr="004C6388" w:rsidRDefault="00974D11" w:rsidP="00974D11">
      <w:pPr>
        <w:pStyle w:val="Titre2"/>
        <w:rPr>
          <w:rFonts w:ascii="Marianne Medium" w:hAnsi="Marianne Medium"/>
          <w:szCs w:val="22"/>
        </w:rPr>
      </w:pPr>
      <w:bookmarkStart w:id="123" w:name="_Toc202454360"/>
      <w:bookmarkStart w:id="124" w:name="_Toc244919927"/>
      <w:bookmarkStart w:id="125" w:name="_Toc251673718"/>
      <w:bookmarkStart w:id="126" w:name="_Toc289784689"/>
      <w:bookmarkStart w:id="127" w:name="_Toc523308325"/>
      <w:bookmarkStart w:id="128" w:name="_Toc523317362"/>
      <w:r w:rsidRPr="004C6388">
        <w:rPr>
          <w:rFonts w:ascii="Marianne Medium" w:hAnsi="Marianne Medium"/>
          <w:szCs w:val="22"/>
        </w:rPr>
        <w:t>Livraison</w:t>
      </w:r>
      <w:bookmarkEnd w:id="123"/>
    </w:p>
    <w:p w14:paraId="400CC3D2" w14:textId="77777777" w:rsidR="00E06202" w:rsidRPr="004C6388" w:rsidRDefault="00E06202" w:rsidP="00E06202">
      <w:pPr>
        <w:rPr>
          <w:rFonts w:ascii="Marianne Medium" w:hAnsi="Marianne Medium"/>
          <w:szCs w:val="22"/>
        </w:rPr>
      </w:pPr>
      <w:permStart w:id="1738089806" w:edGrp="everyone"/>
      <w:r w:rsidRPr="004C6388">
        <w:rPr>
          <w:rFonts w:ascii="Marianne Medium" w:hAnsi="Marianne Medium"/>
          <w:szCs w:val="22"/>
        </w:rPr>
        <w:t>Les fournitures livrées par le titulaire du marché seront obligatoirement accompagnées d’un bon de livraison comportant les données suivantes :</w:t>
      </w:r>
    </w:p>
    <w:p w14:paraId="44C136EA" w14:textId="77777777" w:rsidR="00E06202" w:rsidRPr="004C6388" w:rsidRDefault="00E06202" w:rsidP="00E06202">
      <w:pPr>
        <w:pStyle w:val="Paragraphedeliste"/>
        <w:numPr>
          <w:ilvl w:val="0"/>
          <w:numId w:val="30"/>
        </w:numPr>
        <w:rPr>
          <w:rFonts w:ascii="Marianne Medium" w:hAnsi="Marianne Medium"/>
          <w:szCs w:val="22"/>
        </w:rPr>
      </w:pPr>
      <w:r w:rsidRPr="004C6388">
        <w:rPr>
          <w:rFonts w:ascii="Marianne Medium" w:hAnsi="Marianne Medium"/>
          <w:szCs w:val="22"/>
        </w:rPr>
        <w:t>La date d’expédition ;</w:t>
      </w:r>
    </w:p>
    <w:p w14:paraId="436490DD" w14:textId="77777777" w:rsidR="00E06202" w:rsidRPr="004C6388" w:rsidRDefault="00E06202" w:rsidP="00E06202">
      <w:pPr>
        <w:pStyle w:val="Paragraphedeliste"/>
        <w:numPr>
          <w:ilvl w:val="0"/>
          <w:numId w:val="30"/>
        </w:numPr>
        <w:rPr>
          <w:rFonts w:ascii="Marianne Medium" w:hAnsi="Marianne Medium"/>
          <w:szCs w:val="22"/>
        </w:rPr>
      </w:pPr>
      <w:r w:rsidRPr="004C6388">
        <w:rPr>
          <w:rFonts w:ascii="Marianne Medium" w:hAnsi="Marianne Medium"/>
          <w:szCs w:val="22"/>
        </w:rPr>
        <w:t>La référence à la commande au marché ;</w:t>
      </w:r>
    </w:p>
    <w:p w14:paraId="041650AC" w14:textId="77777777" w:rsidR="00E06202" w:rsidRPr="004C6388" w:rsidRDefault="00E06202" w:rsidP="00E06202">
      <w:pPr>
        <w:pStyle w:val="Paragraphedeliste"/>
        <w:numPr>
          <w:ilvl w:val="0"/>
          <w:numId w:val="30"/>
        </w:numPr>
        <w:rPr>
          <w:rFonts w:ascii="Marianne Medium" w:hAnsi="Marianne Medium"/>
          <w:szCs w:val="22"/>
        </w:rPr>
      </w:pPr>
      <w:r w:rsidRPr="004C6388">
        <w:rPr>
          <w:rFonts w:ascii="Marianne Medium" w:hAnsi="Marianne Medium"/>
          <w:szCs w:val="22"/>
        </w:rPr>
        <w:t>L’identification du titulaire ;</w:t>
      </w:r>
    </w:p>
    <w:p w14:paraId="6721768D" w14:textId="77777777" w:rsidR="00E06202" w:rsidRPr="004C6388" w:rsidRDefault="00E06202" w:rsidP="00E06202">
      <w:pPr>
        <w:pStyle w:val="Paragraphedeliste"/>
        <w:numPr>
          <w:ilvl w:val="0"/>
          <w:numId w:val="30"/>
        </w:numPr>
        <w:rPr>
          <w:rFonts w:ascii="Marianne Medium" w:hAnsi="Marianne Medium"/>
          <w:szCs w:val="22"/>
        </w:rPr>
      </w:pPr>
      <w:r w:rsidRPr="004C6388">
        <w:rPr>
          <w:rFonts w:ascii="Marianne Medium" w:hAnsi="Marianne Medium"/>
          <w:szCs w:val="22"/>
        </w:rPr>
        <w:t>L’identification des fournitures livrées ;</w:t>
      </w:r>
    </w:p>
    <w:p w14:paraId="09CDF58A" w14:textId="77777777" w:rsidR="00E06202" w:rsidRPr="004C6388" w:rsidRDefault="00E06202" w:rsidP="00E06202">
      <w:pPr>
        <w:rPr>
          <w:rFonts w:ascii="Marianne Medium" w:hAnsi="Marianne Medium"/>
          <w:szCs w:val="22"/>
        </w:rPr>
      </w:pPr>
    </w:p>
    <w:p w14:paraId="3D515B57" w14:textId="77777777" w:rsidR="00E06202" w:rsidRPr="004C6388" w:rsidRDefault="00E06202" w:rsidP="00E06202">
      <w:pPr>
        <w:rPr>
          <w:rFonts w:ascii="Marianne Medium" w:hAnsi="Marianne Medium"/>
          <w:szCs w:val="22"/>
        </w:rPr>
      </w:pPr>
      <w:r w:rsidRPr="004C6388">
        <w:rPr>
          <w:rFonts w:ascii="Marianne Medium" w:hAnsi="Marianne Medium"/>
          <w:szCs w:val="22"/>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p w14:paraId="7529F8E3" w14:textId="77777777" w:rsidR="00E06202" w:rsidRPr="004C6388" w:rsidRDefault="00E06202" w:rsidP="00E06202">
      <w:pPr>
        <w:rPr>
          <w:rFonts w:ascii="Marianne Medium" w:hAnsi="Marianne Medium"/>
          <w:szCs w:val="22"/>
        </w:rPr>
      </w:pPr>
    </w:p>
    <w:permEnd w:id="1738089806"/>
    <w:p w14:paraId="0E6DBDF7" w14:textId="77777777" w:rsidR="00BA2A61" w:rsidRPr="004C6388" w:rsidRDefault="00BA2A61" w:rsidP="00BA2A61">
      <w:pPr>
        <w:spacing w:after="60"/>
        <w:rPr>
          <w:rFonts w:ascii="Marianne Medium" w:hAnsi="Marianne Medium"/>
          <w:szCs w:val="22"/>
        </w:rPr>
      </w:pPr>
      <w:r w:rsidRPr="004C6388">
        <w:rPr>
          <w:rFonts w:ascii="Marianne Medium" w:hAnsi="Marianne Medium"/>
          <w:szCs w:val="22"/>
        </w:rPr>
        <w:t>Les fournitures seront livrées sur un site dont l’adresse sera communiquée sur le bon de commande.</w:t>
      </w:r>
    </w:p>
    <w:p w14:paraId="196775A7" w14:textId="77777777" w:rsidR="00E06202" w:rsidRPr="004C6388" w:rsidRDefault="00E06202" w:rsidP="00E06202">
      <w:pPr>
        <w:rPr>
          <w:rFonts w:ascii="Marianne Medium" w:hAnsi="Marianne Medium"/>
          <w:szCs w:val="22"/>
        </w:rPr>
      </w:pPr>
    </w:p>
    <w:p w14:paraId="31195A3D" w14:textId="77777777" w:rsidR="00A81E27" w:rsidRPr="004C6388" w:rsidRDefault="00A81E27" w:rsidP="00A81E27">
      <w:pPr>
        <w:pStyle w:val="Titre2"/>
        <w:rPr>
          <w:rFonts w:ascii="Marianne Medium" w:hAnsi="Marianne Medium"/>
          <w:szCs w:val="22"/>
        </w:rPr>
      </w:pPr>
      <w:bookmarkStart w:id="129" w:name="_Toc202454361"/>
      <w:r w:rsidRPr="004C6388">
        <w:rPr>
          <w:rFonts w:ascii="Marianne Medium" w:hAnsi="Marianne Medium"/>
          <w:szCs w:val="22"/>
        </w:rPr>
        <w:t>Constatation de l’exécution des prestations</w:t>
      </w:r>
      <w:bookmarkEnd w:id="124"/>
      <w:bookmarkEnd w:id="125"/>
      <w:bookmarkEnd w:id="126"/>
      <w:bookmarkEnd w:id="127"/>
      <w:bookmarkEnd w:id="128"/>
      <w:bookmarkEnd w:id="129"/>
    </w:p>
    <w:p w14:paraId="34A7B672" w14:textId="256C6BE2" w:rsidR="00A81E27" w:rsidRPr="004C6388" w:rsidRDefault="00A81E27" w:rsidP="00A81E27">
      <w:pPr>
        <w:spacing w:after="120"/>
        <w:rPr>
          <w:rFonts w:ascii="Marianne Medium" w:hAnsi="Marianne Medium"/>
          <w:szCs w:val="22"/>
        </w:rPr>
      </w:pPr>
      <w:r w:rsidRPr="004C6388">
        <w:rPr>
          <w:rFonts w:ascii="Marianne Medium" w:hAnsi="Marianne Medium"/>
          <w:szCs w:val="22"/>
        </w:rPr>
        <w:t xml:space="preserve">Le représentant du pouvoir adjudicateur désigne les personnes suivantes chargées du contrôle et du suivi d’exécution </w:t>
      </w:r>
      <w:r w:rsidR="00DB0CB6" w:rsidRPr="004C6388">
        <w:rPr>
          <w:rFonts w:ascii="Marianne Medium" w:hAnsi="Marianne Medium"/>
          <w:szCs w:val="22"/>
        </w:rPr>
        <w:t>des prestations</w:t>
      </w:r>
      <w:r w:rsidR="00AE5490" w:rsidRPr="004C6388">
        <w:rPr>
          <w:rFonts w:ascii="Marianne Medium" w:hAnsi="Marianne Medium"/>
          <w:szCs w:val="22"/>
        </w:rPr>
        <w:t xml:space="preserve"> sur site</w:t>
      </w:r>
      <w:r w:rsidR="00DB0CB6" w:rsidRPr="004C6388">
        <w:rPr>
          <w:rFonts w:ascii="Marianne Medium" w:hAnsi="Marianne Medium"/>
          <w:szCs w:val="22"/>
        </w:rPr>
        <w:t xml:space="preserve"> </w:t>
      </w:r>
      <w:r w:rsidRPr="004C6388">
        <w:rPr>
          <w:rFonts w:ascii="Marianne Medium" w:hAnsi="Marianne Medium"/>
          <w:szCs w:val="22"/>
        </w:rPr>
        <w:t>du présent marché</w:t>
      </w:r>
      <w:r w:rsidR="00BA2A61" w:rsidRPr="004C6388">
        <w:rPr>
          <w:rFonts w:ascii="Calibri" w:hAnsi="Calibri" w:cs="Calibri"/>
          <w:szCs w:val="22"/>
        </w:rPr>
        <w:t> </w:t>
      </w:r>
      <w:r w:rsidR="00BA2A61" w:rsidRPr="004C6388">
        <w:rPr>
          <w:rFonts w:ascii="Marianne Medium" w:hAnsi="Marianne Medium"/>
          <w:szCs w:val="22"/>
        </w:rPr>
        <w:t>: les services approvisionneurs des clients.</w:t>
      </w:r>
      <w:r w:rsidRPr="004C6388">
        <w:rPr>
          <w:rFonts w:ascii="Marianne Medium" w:hAnsi="Marianne Medium"/>
          <w:szCs w:val="22"/>
        </w:rPr>
        <w:t xml:space="preserve"> </w:t>
      </w:r>
      <w:permStart w:id="1290935015" w:edGrp="everyone"/>
      <w:permEnd w:id="1290935015"/>
    </w:p>
    <w:p w14:paraId="1055F590" w14:textId="77777777" w:rsidR="00A81E27" w:rsidRPr="004C6388" w:rsidRDefault="00A81E27" w:rsidP="00A81E27">
      <w:pPr>
        <w:pStyle w:val="Titre3"/>
        <w:tabs>
          <w:tab w:val="clear" w:pos="567"/>
        </w:tabs>
        <w:rPr>
          <w:rFonts w:ascii="Marianne Medium" w:hAnsi="Marianne Medium"/>
          <w:szCs w:val="22"/>
        </w:rPr>
      </w:pPr>
      <w:bookmarkStart w:id="130" w:name="_Toc523308326"/>
      <w:bookmarkStart w:id="131" w:name="_Toc523317363"/>
      <w:bookmarkStart w:id="132" w:name="_Toc202454362"/>
      <w:bookmarkStart w:id="133" w:name="_Toc244919929"/>
      <w:bookmarkStart w:id="134" w:name="_Toc251673720"/>
      <w:bookmarkStart w:id="135" w:name="_Toc289784691"/>
      <w:r w:rsidRPr="004C6388">
        <w:rPr>
          <w:rFonts w:ascii="Marianne Medium" w:hAnsi="Marianne Medium"/>
          <w:szCs w:val="22"/>
        </w:rPr>
        <w:t>Pouvoirs de l’administration</w:t>
      </w:r>
      <w:bookmarkEnd w:id="130"/>
      <w:bookmarkEnd w:id="131"/>
      <w:bookmarkEnd w:id="132"/>
    </w:p>
    <w:p w14:paraId="4CBA615D" w14:textId="77777777" w:rsidR="00A81E27" w:rsidRPr="004C6388" w:rsidRDefault="00A81E27" w:rsidP="00A81E27">
      <w:pPr>
        <w:rPr>
          <w:rFonts w:ascii="Marianne Medium" w:hAnsi="Marianne Medium"/>
          <w:szCs w:val="22"/>
        </w:rPr>
      </w:pPr>
      <w:r w:rsidRPr="004C6388">
        <w:rPr>
          <w:rFonts w:ascii="Marianne Medium" w:hAnsi="Marianne Medium"/>
          <w:szCs w:val="22"/>
        </w:rPr>
        <w:t>Conformément à son pouvoir de direction, l’Administration pourra procéder à tout contrôle qu’elle jugera utile.</w:t>
      </w:r>
    </w:p>
    <w:p w14:paraId="26C2819D" w14:textId="77777777" w:rsidR="00387897" w:rsidRPr="004C6388" w:rsidRDefault="00387897" w:rsidP="00A81E27">
      <w:pPr>
        <w:rPr>
          <w:rFonts w:ascii="Marianne Medium" w:hAnsi="Marianne Medium"/>
          <w:szCs w:val="22"/>
        </w:rPr>
      </w:pPr>
    </w:p>
    <w:p w14:paraId="0EF33A0E" w14:textId="77777777" w:rsidR="00A81E27" w:rsidRPr="004C6388" w:rsidRDefault="00A81E27" w:rsidP="00A81E27">
      <w:pPr>
        <w:pStyle w:val="Titre3"/>
        <w:tabs>
          <w:tab w:val="clear" w:pos="567"/>
        </w:tabs>
        <w:rPr>
          <w:rFonts w:ascii="Marianne Medium" w:hAnsi="Marianne Medium"/>
          <w:szCs w:val="22"/>
        </w:rPr>
      </w:pPr>
      <w:bookmarkStart w:id="136" w:name="_Toc369616436"/>
      <w:bookmarkStart w:id="137" w:name="_Toc369616523"/>
      <w:bookmarkStart w:id="138" w:name="_Toc369616437"/>
      <w:bookmarkStart w:id="139" w:name="_Toc369616524"/>
      <w:bookmarkStart w:id="140" w:name="_Toc369616439"/>
      <w:bookmarkStart w:id="141" w:name="_Toc369616526"/>
      <w:bookmarkStart w:id="142" w:name="_Toc369616440"/>
      <w:bookmarkStart w:id="143" w:name="_Toc369616527"/>
      <w:bookmarkStart w:id="144" w:name="_Toc523308327"/>
      <w:bookmarkStart w:id="145" w:name="_Toc523317364"/>
      <w:bookmarkStart w:id="146" w:name="_Toc202454363"/>
      <w:bookmarkEnd w:id="133"/>
      <w:bookmarkEnd w:id="134"/>
      <w:bookmarkEnd w:id="135"/>
      <w:bookmarkEnd w:id="136"/>
      <w:bookmarkEnd w:id="137"/>
      <w:bookmarkEnd w:id="138"/>
      <w:bookmarkEnd w:id="139"/>
      <w:bookmarkEnd w:id="140"/>
      <w:bookmarkEnd w:id="141"/>
      <w:bookmarkEnd w:id="142"/>
      <w:bookmarkEnd w:id="143"/>
      <w:r w:rsidRPr="004C6388">
        <w:rPr>
          <w:rFonts w:ascii="Marianne Medium" w:hAnsi="Marianne Medium"/>
          <w:szCs w:val="22"/>
        </w:rPr>
        <w:lastRenderedPageBreak/>
        <w:t>Vérification et admission des prestations</w:t>
      </w:r>
      <w:bookmarkEnd w:id="144"/>
      <w:bookmarkEnd w:id="145"/>
      <w:bookmarkEnd w:id="146"/>
    </w:p>
    <w:p w14:paraId="2406F2A5" w14:textId="7D922534" w:rsidR="00A81E27" w:rsidRPr="004C6388" w:rsidRDefault="000E5AE5" w:rsidP="00A81E27">
      <w:pPr>
        <w:rPr>
          <w:rFonts w:ascii="Marianne Medium" w:hAnsi="Marianne Medium"/>
          <w:szCs w:val="22"/>
        </w:rPr>
      </w:pPr>
      <w:r w:rsidRPr="004C6388">
        <w:rPr>
          <w:rFonts w:ascii="Marianne Medium" w:hAnsi="Marianne Medium"/>
          <w:szCs w:val="22"/>
        </w:rPr>
        <w:t xml:space="preserve">Le représentant du pouvoir adjudicateur dispose d’un délai maximum de trente (30) jours à compter de </w:t>
      </w:r>
      <w:sdt>
        <w:sdtPr>
          <w:rPr>
            <w:rFonts w:ascii="Marianne Medium" w:hAnsi="Marianne Medium"/>
            <w:szCs w:val="22"/>
          </w:rPr>
          <w:id w:val="1550569858"/>
          <w:placeholder>
            <w:docPart w:val="EB2BF09AAAD047338263096DA223DBAF"/>
          </w:placeholder>
          <w:comboBox>
            <w:listItem w:value="Choisissez un élément."/>
            <w:listItem w:displayText="la date de fin contractuelle d’exécution des prestations" w:value="la date de fin contractuelle d’exécution des prestations"/>
            <w:listItem w:displayText="la date de livraison des fournitures" w:value="la date de livraison des fournitures"/>
          </w:comboBox>
        </w:sdtPr>
        <w:sdtEndPr/>
        <w:sdtContent>
          <w:r w:rsidR="00BA2A61" w:rsidRPr="004C6388">
            <w:rPr>
              <w:rFonts w:ascii="Marianne Medium" w:hAnsi="Marianne Medium"/>
              <w:szCs w:val="22"/>
            </w:rPr>
            <w:t>la date de livraison des fournitures</w:t>
          </w:r>
        </w:sdtContent>
      </w:sdt>
      <w:r w:rsidR="00D240F3" w:rsidRPr="004C6388">
        <w:rPr>
          <w:rFonts w:ascii="Marianne Medium" w:hAnsi="Marianne Medium"/>
          <w:szCs w:val="22"/>
        </w:rPr>
        <w:t xml:space="preserve"> </w:t>
      </w:r>
      <w:r w:rsidR="00A81E27" w:rsidRPr="004C6388">
        <w:rPr>
          <w:rFonts w:ascii="Marianne Medium" w:hAnsi="Marianne Medium"/>
          <w:szCs w:val="22"/>
        </w:rPr>
        <w:t>pour procéder aux opérations de vérification et notifier sa décision au titulaire.</w:t>
      </w:r>
    </w:p>
    <w:p w14:paraId="39976953" w14:textId="77777777" w:rsidR="00A81E27" w:rsidRPr="004C6388" w:rsidRDefault="00A81E27" w:rsidP="00A81E27">
      <w:pPr>
        <w:spacing w:before="120"/>
        <w:rPr>
          <w:rFonts w:ascii="Marianne Medium" w:hAnsi="Marianne Medium"/>
          <w:szCs w:val="22"/>
        </w:rPr>
      </w:pPr>
      <w:r w:rsidRPr="004C6388">
        <w:rPr>
          <w:rFonts w:ascii="Marianne Medium" w:hAnsi="Marianne Medium"/>
          <w:szCs w:val="22"/>
        </w:rPr>
        <w:t xml:space="preserve">Conformément à l’article </w:t>
      </w:r>
      <w:r w:rsidR="00BD752E" w:rsidRPr="004C6388">
        <w:rPr>
          <w:rFonts w:ascii="Marianne Medium" w:hAnsi="Marianne Medium"/>
          <w:szCs w:val="22"/>
        </w:rPr>
        <w:t>30</w:t>
      </w:r>
      <w:r w:rsidRPr="004C6388">
        <w:rPr>
          <w:rFonts w:ascii="Marianne Medium" w:hAnsi="Marianne Medium"/>
          <w:szCs w:val="22"/>
        </w:rPr>
        <w:t xml:space="preserve"> du </w:t>
      </w:r>
      <w:r w:rsidR="00BD752E" w:rsidRPr="004C6388">
        <w:rPr>
          <w:rFonts w:ascii="Marianne Medium" w:hAnsi="Marianne Medium"/>
          <w:szCs w:val="22"/>
        </w:rPr>
        <w:t xml:space="preserve">CCAG </w:t>
      </w:r>
      <w:r w:rsidRPr="004C6388">
        <w:rPr>
          <w:rFonts w:ascii="Marianne Medium" w:hAnsi="Marianne Medium"/>
          <w:szCs w:val="22"/>
        </w:rPr>
        <w:t>FCS, la décision prend la forme d’une admission, d’un ajournement, d’une réfaction ou d’un rejet.</w:t>
      </w:r>
    </w:p>
    <w:p w14:paraId="00B076A3" w14:textId="77777777" w:rsidR="00A81E27" w:rsidRPr="004C6388" w:rsidRDefault="00A81E27" w:rsidP="00A81E27">
      <w:pPr>
        <w:rPr>
          <w:rFonts w:ascii="Marianne Medium" w:hAnsi="Marianne Medium"/>
          <w:szCs w:val="22"/>
        </w:rPr>
      </w:pPr>
    </w:p>
    <w:p w14:paraId="57DD6927" w14:textId="77777777" w:rsidR="00A81E27" w:rsidRPr="004C6388" w:rsidRDefault="00A81E27" w:rsidP="00A81E27">
      <w:pPr>
        <w:pStyle w:val="Titre3"/>
        <w:tabs>
          <w:tab w:val="clear" w:pos="567"/>
        </w:tabs>
        <w:rPr>
          <w:rFonts w:ascii="Marianne Medium" w:hAnsi="Marianne Medium"/>
          <w:szCs w:val="22"/>
        </w:rPr>
      </w:pPr>
      <w:bookmarkStart w:id="147" w:name="_Toc523308328"/>
      <w:bookmarkStart w:id="148" w:name="_Toc523317365"/>
      <w:bookmarkStart w:id="149" w:name="_Toc202454364"/>
      <w:bookmarkStart w:id="150" w:name="_Toc271809248"/>
      <w:r w:rsidRPr="004C6388">
        <w:rPr>
          <w:rFonts w:ascii="Marianne Medium" w:hAnsi="Marianne Medium"/>
          <w:szCs w:val="22"/>
        </w:rPr>
        <w:t>Exécution aux frais et risques du titulaire</w:t>
      </w:r>
      <w:bookmarkEnd w:id="147"/>
      <w:bookmarkEnd w:id="148"/>
      <w:bookmarkEnd w:id="149"/>
    </w:p>
    <w:p w14:paraId="6417D6BE" w14:textId="77777777" w:rsidR="000E5AE5" w:rsidRPr="004C6388" w:rsidRDefault="000E5AE5" w:rsidP="000E5AE5">
      <w:pPr>
        <w:spacing w:after="120"/>
        <w:rPr>
          <w:rFonts w:ascii="Marianne Medium" w:hAnsi="Marianne Medium"/>
          <w:szCs w:val="22"/>
        </w:rPr>
      </w:pPr>
      <w:r w:rsidRPr="004C6388">
        <w:rPr>
          <w:rFonts w:ascii="Marianne Medium" w:hAnsi="Marianne Medium"/>
          <w:szCs w:val="22"/>
        </w:rPr>
        <w:t>L'attention du titulaire est attirée sur le fait que l'Administration peut faire exécuter les prestations prévues au marché aux frais et risques du titulaire dans les conditions de l’articles 45 du CCAG FCS en cas</w:t>
      </w:r>
      <w:r w:rsidRPr="004C6388">
        <w:rPr>
          <w:rFonts w:ascii="Calibri" w:hAnsi="Calibri" w:cs="Calibri"/>
          <w:szCs w:val="22"/>
        </w:rPr>
        <w:t> </w:t>
      </w:r>
      <w:r w:rsidRPr="004C6388">
        <w:rPr>
          <w:rFonts w:ascii="Marianne Medium" w:hAnsi="Marianne Medium"/>
          <w:szCs w:val="22"/>
        </w:rPr>
        <w:t>:</w:t>
      </w:r>
    </w:p>
    <w:p w14:paraId="019629D1" w14:textId="77777777" w:rsidR="000E5AE5" w:rsidRPr="004C6388" w:rsidRDefault="000E5AE5" w:rsidP="000E5AE5">
      <w:pPr>
        <w:pStyle w:val="Paragraphedeliste"/>
        <w:numPr>
          <w:ilvl w:val="0"/>
          <w:numId w:val="39"/>
        </w:numPr>
        <w:spacing w:after="120"/>
        <w:rPr>
          <w:rFonts w:ascii="Marianne Medium" w:hAnsi="Marianne Medium"/>
          <w:szCs w:val="22"/>
        </w:rPr>
      </w:pPr>
      <w:r w:rsidRPr="004C6388">
        <w:rPr>
          <w:rFonts w:ascii="Marianne Medium" w:hAnsi="Marianne Medium"/>
          <w:szCs w:val="22"/>
        </w:rPr>
        <w:t xml:space="preserve">de résiliation prononcée à ses torts </w:t>
      </w:r>
    </w:p>
    <w:p w14:paraId="78CEF4E3" w14:textId="77777777" w:rsidR="000E5AE5" w:rsidRPr="004C6388" w:rsidRDefault="000E5AE5" w:rsidP="000E5AE5">
      <w:pPr>
        <w:pStyle w:val="Paragraphedeliste"/>
        <w:numPr>
          <w:ilvl w:val="0"/>
          <w:numId w:val="39"/>
        </w:numPr>
        <w:spacing w:after="120"/>
        <w:rPr>
          <w:rFonts w:ascii="Marianne Medium" w:hAnsi="Marianne Medium"/>
          <w:szCs w:val="22"/>
        </w:rPr>
      </w:pPr>
      <w:r w:rsidRPr="004C6388">
        <w:rPr>
          <w:rFonts w:ascii="Marianne Medium" w:hAnsi="Marianne Medium"/>
          <w:szCs w:val="22"/>
        </w:rPr>
        <w:t>d'inexécution d'une prestation qui, par nature, ne peut souffrir d'aucun retard ou lorsque le titulaire n’a pas déféré à une mise en demeure.de se conformer aux stipulations du marché ou aux ordres de service.</w:t>
      </w:r>
    </w:p>
    <w:p w14:paraId="3695B0FC" w14:textId="77777777" w:rsidR="00A81E27" w:rsidRPr="004C6388" w:rsidRDefault="00A81E27" w:rsidP="00A81E27">
      <w:pPr>
        <w:spacing w:after="120"/>
        <w:rPr>
          <w:rFonts w:ascii="Marianne Medium" w:hAnsi="Marianne Medium"/>
          <w:szCs w:val="22"/>
        </w:rPr>
      </w:pPr>
      <w:r w:rsidRPr="004C6388">
        <w:rPr>
          <w:rFonts w:ascii="Marianne Medium" w:hAnsi="Marianne Medium"/>
          <w:szCs w:val="22"/>
        </w:rPr>
        <w:t>S'il n'est pas possible à l'Administration de se procurer, dans des conditions qui lui conviennent, des prestations exactement conformes à celles dont l'exécution est prévue au marché, elle peut y substituer des prestations équivalentes.</w:t>
      </w:r>
    </w:p>
    <w:p w14:paraId="27B396FB" w14:textId="77777777" w:rsidR="00A81E27" w:rsidRPr="004C6388" w:rsidRDefault="00A81E27" w:rsidP="00A81E27">
      <w:pPr>
        <w:spacing w:after="120"/>
        <w:rPr>
          <w:rFonts w:ascii="Marianne Medium" w:hAnsi="Marianne Medium"/>
          <w:szCs w:val="22"/>
        </w:rPr>
      </w:pPr>
      <w:r w:rsidRPr="004C6388">
        <w:rPr>
          <w:rFonts w:ascii="Marianne Medium" w:hAnsi="Marianne Medium"/>
          <w:szCs w:val="22"/>
        </w:rPr>
        <w:t xml:space="preserve">Le titulaire du marché </w:t>
      </w:r>
      <w:r w:rsidR="000E5AE5" w:rsidRPr="004C6388">
        <w:rPr>
          <w:rFonts w:ascii="Marianne Medium" w:hAnsi="Marianne Medium"/>
          <w:szCs w:val="22"/>
        </w:rPr>
        <w:t xml:space="preserve">résilié </w:t>
      </w:r>
      <w:r w:rsidRPr="004C6388">
        <w:rPr>
          <w:rFonts w:ascii="Marianne Medium" w:hAnsi="Marianne Medium"/>
          <w:szCs w:val="22"/>
        </w:rPr>
        <w:t>n'est pas admis à prendre part, ni directement ni indirectement, à l'exécution des prestations réalisées à ses frais et risques.</w:t>
      </w:r>
    </w:p>
    <w:p w14:paraId="2FB3D016" w14:textId="77777777" w:rsidR="00A81E27" w:rsidRPr="004C6388" w:rsidRDefault="00A81E27" w:rsidP="00A81E27">
      <w:pPr>
        <w:rPr>
          <w:rFonts w:ascii="Marianne Medium" w:hAnsi="Marianne Medium"/>
          <w:szCs w:val="22"/>
        </w:rPr>
      </w:pPr>
      <w:r w:rsidRPr="004C6388">
        <w:rPr>
          <w:rFonts w:ascii="Marianne Medium" w:hAnsi="Marianne Medium"/>
          <w:szCs w:val="22"/>
        </w:rPr>
        <w:t>L'augmentation des dépenses par rapport aux prix du marché, résultant de l'exécution des prestations réalisées à ses frais et risques, est à sa charge. La diminution des dépenses ne lui profite pas.</w:t>
      </w:r>
    </w:p>
    <w:p w14:paraId="35E5707D" w14:textId="77777777" w:rsidR="00387897" w:rsidRPr="004C6388" w:rsidRDefault="00387897" w:rsidP="00A81E27">
      <w:pPr>
        <w:rPr>
          <w:rFonts w:ascii="Marianne Medium" w:hAnsi="Marianne Medium"/>
          <w:i/>
          <w:szCs w:val="22"/>
        </w:rPr>
      </w:pPr>
    </w:p>
    <w:p w14:paraId="3E1940C1" w14:textId="77777777" w:rsidR="00A81E27" w:rsidRPr="004C6388" w:rsidRDefault="00A81E27" w:rsidP="00A81E27">
      <w:pPr>
        <w:pStyle w:val="Titre3"/>
        <w:tabs>
          <w:tab w:val="clear" w:pos="567"/>
        </w:tabs>
        <w:rPr>
          <w:rFonts w:ascii="Marianne Medium" w:hAnsi="Marianne Medium"/>
          <w:szCs w:val="22"/>
        </w:rPr>
      </w:pPr>
      <w:bookmarkStart w:id="151" w:name="_Toc523308329"/>
      <w:bookmarkStart w:id="152" w:name="_Toc523317366"/>
      <w:bookmarkStart w:id="153" w:name="_Toc202454365"/>
      <w:r w:rsidRPr="004C6388">
        <w:rPr>
          <w:rFonts w:ascii="Marianne Medium" w:hAnsi="Marianne Medium"/>
          <w:szCs w:val="22"/>
        </w:rPr>
        <w:t>Service minimum</w:t>
      </w:r>
      <w:bookmarkEnd w:id="150"/>
      <w:bookmarkEnd w:id="151"/>
      <w:bookmarkEnd w:id="152"/>
      <w:bookmarkEnd w:id="153"/>
    </w:p>
    <w:p w14:paraId="69D601AE" w14:textId="77777777" w:rsidR="00A81E27" w:rsidRPr="004C6388" w:rsidRDefault="00A81E27" w:rsidP="00A81E27">
      <w:pPr>
        <w:rPr>
          <w:rFonts w:ascii="Marianne Medium" w:hAnsi="Marianne Medium"/>
          <w:szCs w:val="22"/>
        </w:rPr>
      </w:pPr>
      <w:r w:rsidRPr="004C6388">
        <w:rPr>
          <w:rFonts w:ascii="Marianne Medium" w:hAnsi="Marianne Medium"/>
          <w:szCs w:val="22"/>
        </w:rPr>
        <w:t>En cas d’annonce de grève, le prestataire doit informer l’établissement aussi rapidement que possible, et avant le début de la grève, sur les mesures prises par lui à ses frais et risques pour assurer le respect de ses obligations contractuelles.</w:t>
      </w:r>
    </w:p>
    <w:p w14:paraId="520B5AAF" w14:textId="77777777" w:rsidR="00A81E27" w:rsidRPr="004C6388" w:rsidRDefault="00A81E27" w:rsidP="00A81E27">
      <w:pPr>
        <w:rPr>
          <w:rFonts w:ascii="Marianne Medium" w:hAnsi="Marianne Medium"/>
          <w:szCs w:val="22"/>
        </w:rPr>
      </w:pPr>
    </w:p>
    <w:p w14:paraId="18A2C9B0" w14:textId="77777777" w:rsidR="00A81E27" w:rsidRPr="004C6388" w:rsidRDefault="00A81E27" w:rsidP="00A81E27">
      <w:pPr>
        <w:rPr>
          <w:rFonts w:ascii="Marianne Medium" w:hAnsi="Marianne Medium"/>
          <w:szCs w:val="22"/>
        </w:rPr>
      </w:pPr>
      <w:r w:rsidRPr="004C6388">
        <w:rPr>
          <w:rFonts w:ascii="Marianne Medium" w:hAnsi="Marianne Medium"/>
          <w:szCs w:val="22"/>
        </w:rPr>
        <w:t>La grève n’exonère pas le titulaire de ses obligations contractuelles, il lui appartient de trouver des solutions palliatives pour se conformer à la bonne exécution du marché. Tout manquement fera l’objet d’une mise en demeure et pourra constituer un cas de résiliation du marché aux torts du titulaire.</w:t>
      </w:r>
    </w:p>
    <w:p w14:paraId="432462DE" w14:textId="77777777" w:rsidR="00387897" w:rsidRPr="004C6388" w:rsidRDefault="00387897" w:rsidP="00A81E27">
      <w:pPr>
        <w:rPr>
          <w:rFonts w:ascii="Marianne Medium" w:hAnsi="Marianne Medium"/>
          <w:szCs w:val="22"/>
        </w:rPr>
      </w:pPr>
    </w:p>
    <w:p w14:paraId="65F1C23A" w14:textId="77777777" w:rsidR="00A81E27" w:rsidRPr="004C6388" w:rsidRDefault="00A81E27" w:rsidP="00A81E27">
      <w:pPr>
        <w:pStyle w:val="Titre3"/>
        <w:tabs>
          <w:tab w:val="clear" w:pos="567"/>
        </w:tabs>
        <w:rPr>
          <w:rFonts w:ascii="Marianne Medium" w:hAnsi="Marianne Medium"/>
          <w:szCs w:val="22"/>
        </w:rPr>
      </w:pPr>
      <w:bookmarkStart w:id="154" w:name="_Toc489365170"/>
      <w:bookmarkStart w:id="155" w:name="_Toc523308330"/>
      <w:bookmarkStart w:id="156" w:name="_Toc523317367"/>
      <w:bookmarkStart w:id="157" w:name="_Toc202454366"/>
      <w:r w:rsidRPr="004C6388">
        <w:rPr>
          <w:rFonts w:ascii="Marianne Medium" w:hAnsi="Marianne Medium"/>
          <w:szCs w:val="22"/>
        </w:rPr>
        <w:t xml:space="preserve">Modifications du </w:t>
      </w:r>
      <w:bookmarkEnd w:id="154"/>
      <w:bookmarkEnd w:id="155"/>
      <w:bookmarkEnd w:id="156"/>
      <w:r w:rsidR="0045564E" w:rsidRPr="004C6388">
        <w:rPr>
          <w:rFonts w:ascii="Marianne Medium" w:hAnsi="Marianne Medium"/>
          <w:szCs w:val="22"/>
        </w:rPr>
        <w:t>marché public</w:t>
      </w:r>
      <w:bookmarkEnd w:id="157"/>
    </w:p>
    <w:p w14:paraId="06B51446" w14:textId="77777777" w:rsidR="000E5AE5" w:rsidRPr="004C6388" w:rsidRDefault="000E5AE5" w:rsidP="000E5AE5">
      <w:pPr>
        <w:rPr>
          <w:rFonts w:ascii="Marianne Medium" w:hAnsi="Marianne Medium"/>
          <w:szCs w:val="22"/>
        </w:rPr>
      </w:pPr>
      <w:r w:rsidRPr="004C6388">
        <w:rPr>
          <w:rFonts w:ascii="Marianne Medium" w:hAnsi="Marianne Medium"/>
          <w:szCs w:val="22"/>
        </w:rPr>
        <w:t>Toute modification du marché public fera l’objet d’un avenant signé entre les parties dans l’hypothèse, notamment, d’une modification du marché rendue nécessaire par l’évolution des conditions d’exécution des prestations, en application des dispositions des articles R.2194-1 à R.2194-9 du code de la commande publique.</w:t>
      </w:r>
    </w:p>
    <w:p w14:paraId="6BD775CD" w14:textId="77777777" w:rsidR="000E5AE5" w:rsidRPr="004C6388" w:rsidRDefault="000E5AE5" w:rsidP="000E5AE5">
      <w:pPr>
        <w:rPr>
          <w:rFonts w:ascii="Marianne Medium" w:hAnsi="Marianne Medium"/>
          <w:szCs w:val="22"/>
        </w:rPr>
      </w:pPr>
    </w:p>
    <w:p w14:paraId="43CF3867" w14:textId="77777777" w:rsidR="000E5AE5" w:rsidRPr="004C6388" w:rsidRDefault="000E5AE5" w:rsidP="000E5AE5">
      <w:pPr>
        <w:rPr>
          <w:rFonts w:ascii="Marianne Medium" w:hAnsi="Marianne Medium"/>
          <w:szCs w:val="22"/>
        </w:rPr>
      </w:pPr>
      <w:r w:rsidRPr="004C6388">
        <w:rPr>
          <w:rFonts w:ascii="Marianne Medium" w:hAnsi="Marianne Medium"/>
          <w:szCs w:val="22"/>
        </w:rPr>
        <w:t xml:space="preserve">Toutefois, dans l’hypothèse de la suppression ou de l’indisponibilité temporaire d’une fourniture objet du marché, et si de nouvelles fournitures venaient à se substituer, un certificat administratif sera rédigé. En cas de nécessité de compléter la liste des articles disponibles chez le titulaire à celle prévue au présent marché, un avenant sera rédigé. </w:t>
      </w:r>
    </w:p>
    <w:p w14:paraId="7FB395DD" w14:textId="77777777" w:rsidR="000E5AE5" w:rsidRPr="004C6388" w:rsidRDefault="000E5AE5" w:rsidP="000E5AE5">
      <w:pPr>
        <w:rPr>
          <w:rFonts w:ascii="Marianne Medium" w:hAnsi="Marianne Medium"/>
          <w:szCs w:val="22"/>
        </w:rPr>
      </w:pPr>
    </w:p>
    <w:p w14:paraId="2789464F" w14:textId="77777777" w:rsidR="000E5AE5" w:rsidRPr="004C6388" w:rsidRDefault="000E5AE5" w:rsidP="000E5AE5">
      <w:pPr>
        <w:rPr>
          <w:rFonts w:ascii="Marianne Medium" w:hAnsi="Marianne Medium"/>
          <w:szCs w:val="22"/>
        </w:rPr>
      </w:pPr>
      <w:r w:rsidRPr="004C6388">
        <w:rPr>
          <w:rFonts w:ascii="Marianne Medium" w:hAnsi="Marianne Medium"/>
          <w:szCs w:val="22"/>
        </w:rPr>
        <w:t xml:space="preserve">En cas de substitution d’un produit par un autre, ce dernier bénéficie du même prix que le produit initial et son prix net remisé ne peut dépasser celui du produit remplacé. </w:t>
      </w:r>
    </w:p>
    <w:p w14:paraId="585B0476" w14:textId="77777777" w:rsidR="000E5AE5" w:rsidRPr="004C6388" w:rsidRDefault="000E5AE5" w:rsidP="000E5AE5">
      <w:pPr>
        <w:rPr>
          <w:rFonts w:ascii="Marianne Medium" w:hAnsi="Marianne Medium"/>
          <w:szCs w:val="22"/>
        </w:rPr>
      </w:pPr>
    </w:p>
    <w:p w14:paraId="36C712D0" w14:textId="77777777" w:rsidR="000E5AE5" w:rsidRPr="004C6388" w:rsidRDefault="000E5AE5" w:rsidP="000E5AE5">
      <w:pPr>
        <w:rPr>
          <w:rFonts w:ascii="Marianne Medium" w:hAnsi="Marianne Medium"/>
          <w:szCs w:val="22"/>
        </w:rPr>
      </w:pPr>
      <w:r w:rsidRPr="004C6388">
        <w:rPr>
          <w:rFonts w:ascii="Marianne Medium" w:hAnsi="Marianne Medium"/>
          <w:szCs w:val="22"/>
        </w:rPr>
        <w:t>La documentation technique afférente est toujours adressée au représentant du pouvoir adjudicateur. Le titulaire s’engage à assurer une parfaite compatibilité entre les nouveaux articles remplacés et ceux qui figurent dans le bordereau de prix du titulaire.</w:t>
      </w:r>
    </w:p>
    <w:p w14:paraId="144142EA" w14:textId="3C674113" w:rsidR="00E06202" w:rsidRPr="004C6388" w:rsidRDefault="000E5AE5" w:rsidP="001F3CE8">
      <w:pPr>
        <w:rPr>
          <w:rFonts w:ascii="Marianne Medium" w:hAnsi="Marianne Medium"/>
          <w:szCs w:val="22"/>
        </w:rPr>
      </w:pPr>
      <w:r w:rsidRPr="004C6388">
        <w:rPr>
          <w:rFonts w:ascii="Marianne Medium" w:hAnsi="Marianne Medium"/>
          <w:szCs w:val="22"/>
        </w:rPr>
        <w:t xml:space="preserve">En outre, </w:t>
      </w:r>
      <w:r w:rsidR="001F3CE8" w:rsidRPr="004C6388">
        <w:rPr>
          <w:rFonts w:ascii="Marianne Medium" w:hAnsi="Marianne Medium"/>
          <w:szCs w:val="22"/>
        </w:rPr>
        <w:t xml:space="preserve">Le titulaire du marché s’engage à informer dans les meilleurs délais </w:t>
      </w:r>
      <w:r w:rsidR="001F3CE8" w:rsidRPr="004C6388">
        <w:rPr>
          <w:rFonts w:ascii="Marianne Medium" w:hAnsi="Marianne Medium"/>
          <w:b/>
          <w:szCs w:val="22"/>
        </w:rPr>
        <w:t xml:space="preserve">la Section suivi administratif des marchés (SAM) de la </w:t>
      </w:r>
      <w:r w:rsidR="000B70D8" w:rsidRPr="004C6388">
        <w:rPr>
          <w:rFonts w:ascii="Marianne Medium" w:hAnsi="Marianne Medium"/>
          <w:b/>
          <w:szCs w:val="22"/>
        </w:rPr>
        <w:t>PFAF-S</w:t>
      </w:r>
      <w:r w:rsidR="001F3CE8" w:rsidRPr="004C6388">
        <w:rPr>
          <w:rFonts w:ascii="Marianne Medium" w:hAnsi="Marianne Medium"/>
          <w:b/>
          <w:szCs w:val="22"/>
        </w:rPr>
        <w:t xml:space="preserve"> </w:t>
      </w:r>
      <w:r w:rsidR="001F3CE8" w:rsidRPr="004C6388">
        <w:rPr>
          <w:rFonts w:ascii="Marianne Medium" w:hAnsi="Marianne Medium"/>
          <w:szCs w:val="22"/>
        </w:rPr>
        <w:t>de toute modification le concernant (</w:t>
      </w:r>
      <w:r w:rsidR="001F3CE8" w:rsidRPr="004C6388">
        <w:rPr>
          <w:rFonts w:ascii="Marianne Medium" w:hAnsi="Marianne Medium"/>
          <w:i/>
          <w:szCs w:val="22"/>
        </w:rPr>
        <w:t>fusion-</w:t>
      </w:r>
      <w:r w:rsidR="001F3CE8" w:rsidRPr="004C6388">
        <w:rPr>
          <w:rFonts w:ascii="Marianne Medium" w:hAnsi="Marianne Medium"/>
          <w:i/>
          <w:szCs w:val="22"/>
        </w:rPr>
        <w:lastRenderedPageBreak/>
        <w:t>absorption, changements de raison sociale, d’adresse, de numéros SIREN, SIRET, de RIB</w:t>
      </w:r>
      <w:r w:rsidR="001F3CE8" w:rsidRPr="004C6388">
        <w:rPr>
          <w:rFonts w:ascii="Marianne Medium" w:hAnsi="Marianne Medium"/>
          <w:szCs w:val="22"/>
        </w:rPr>
        <w:t>) ou concernant les prestations inscrites au marché.</w:t>
      </w:r>
    </w:p>
    <w:p w14:paraId="23F92D18" w14:textId="4BBEA9C5" w:rsidR="00CC43A4" w:rsidRPr="004C6388" w:rsidRDefault="001F3CE8" w:rsidP="001F3CE8">
      <w:pPr>
        <w:rPr>
          <w:rFonts w:ascii="Marianne Medium" w:hAnsi="Marianne Medium"/>
          <w:color w:val="548DD4" w:themeColor="text2" w:themeTint="99"/>
          <w:szCs w:val="22"/>
          <w:u w:val="single"/>
        </w:rPr>
      </w:pPr>
      <w:r w:rsidRPr="004C6388">
        <w:rPr>
          <w:rFonts w:ascii="Marianne Medium" w:hAnsi="Marianne Medium"/>
          <w:szCs w:val="22"/>
        </w:rPr>
        <w:t>La section SAM peut être jointe à l’adresse-mail suivante</w:t>
      </w:r>
      <w:r w:rsidRPr="004C6388">
        <w:rPr>
          <w:rFonts w:ascii="Calibri" w:hAnsi="Calibri" w:cs="Calibri"/>
          <w:szCs w:val="22"/>
        </w:rPr>
        <w:t> </w:t>
      </w:r>
      <w:r w:rsidRPr="004C6388">
        <w:rPr>
          <w:rFonts w:ascii="Marianne Medium" w:hAnsi="Marianne Medium"/>
          <w:szCs w:val="22"/>
        </w:rPr>
        <w:t xml:space="preserve">: </w:t>
      </w:r>
      <w:hyperlink r:id="rId20" w:history="1">
        <w:r w:rsidR="00CC43A4" w:rsidRPr="004C6388">
          <w:rPr>
            <w:rFonts w:ascii="Marianne Medium" w:hAnsi="Marianne Medium"/>
            <w:color w:val="548DD4" w:themeColor="text2" w:themeTint="99"/>
            <w:szCs w:val="22"/>
            <w:u w:val="single"/>
          </w:rPr>
          <w:t>pafs-achat-ebme-sam.contact.fct@intradef.gouv.fr</w:t>
        </w:r>
      </w:hyperlink>
      <w:r w:rsidR="00BA2A61" w:rsidRPr="004C6388">
        <w:rPr>
          <w:rFonts w:ascii="Marianne Medium" w:hAnsi="Marianne Medium"/>
          <w:color w:val="548DD4" w:themeColor="text2" w:themeTint="99"/>
          <w:szCs w:val="22"/>
          <w:u w:val="single"/>
        </w:rPr>
        <w:t xml:space="preserve"> </w:t>
      </w:r>
    </w:p>
    <w:p w14:paraId="58520BB0" w14:textId="77777777" w:rsidR="00CC43A4" w:rsidRPr="004C6388" w:rsidRDefault="00CC43A4" w:rsidP="001F3CE8">
      <w:pPr>
        <w:rPr>
          <w:szCs w:val="22"/>
        </w:rPr>
      </w:pPr>
    </w:p>
    <w:p w14:paraId="68348DF0" w14:textId="2E0A32F7" w:rsidR="001F3CE8" w:rsidRPr="004C6388" w:rsidRDefault="001F3CE8" w:rsidP="001F3CE8">
      <w:pPr>
        <w:rPr>
          <w:rFonts w:ascii="Marianne Medium" w:hAnsi="Marianne Medium"/>
          <w:szCs w:val="22"/>
        </w:rPr>
      </w:pPr>
      <w:r w:rsidRPr="004C6388">
        <w:rPr>
          <w:rFonts w:ascii="Marianne Medium" w:hAnsi="Marianne Medium"/>
          <w:szCs w:val="22"/>
        </w:rPr>
        <w:t>A cet effet, il fournit tous les documents administratifs nécessaires à la prise en compte des modifications.</w:t>
      </w:r>
    </w:p>
    <w:p w14:paraId="43361A36" w14:textId="77777777" w:rsidR="001F3CE8" w:rsidRPr="004C6388" w:rsidRDefault="001F3CE8" w:rsidP="001F3CE8">
      <w:pPr>
        <w:rPr>
          <w:rFonts w:ascii="Marianne Medium" w:hAnsi="Marianne Medium"/>
          <w:szCs w:val="22"/>
        </w:rPr>
      </w:pPr>
    </w:p>
    <w:p w14:paraId="0D986449" w14:textId="77777777" w:rsidR="001F3CE8" w:rsidRPr="004C6388" w:rsidRDefault="001F3CE8" w:rsidP="001F3CE8">
      <w:pPr>
        <w:rPr>
          <w:rFonts w:ascii="Marianne Medium" w:hAnsi="Marianne Medium"/>
          <w:szCs w:val="22"/>
        </w:rPr>
      </w:pPr>
      <w:r w:rsidRPr="004C6388">
        <w:rPr>
          <w:rFonts w:ascii="Marianne Medium" w:hAnsi="Marianne Medium"/>
          <w:bCs/>
          <w:szCs w:val="22"/>
        </w:rPr>
        <w:t>En cas de non production de ces documents, les factures établies ne seront pas présentées au paiement.</w:t>
      </w:r>
    </w:p>
    <w:p w14:paraId="3E399189" w14:textId="77777777" w:rsidR="00387897" w:rsidRPr="004C6388" w:rsidRDefault="00387897" w:rsidP="00A81E27">
      <w:pPr>
        <w:rPr>
          <w:rFonts w:ascii="Marianne Medium" w:hAnsi="Marianne Medium"/>
          <w:szCs w:val="22"/>
        </w:rPr>
      </w:pPr>
    </w:p>
    <w:p w14:paraId="4191071E" w14:textId="77777777" w:rsidR="00A81E27" w:rsidRPr="004C6388" w:rsidRDefault="00A81E27" w:rsidP="00A81E27">
      <w:pPr>
        <w:pStyle w:val="Titre3"/>
        <w:tabs>
          <w:tab w:val="clear" w:pos="567"/>
        </w:tabs>
        <w:rPr>
          <w:rFonts w:ascii="Marianne Medium" w:hAnsi="Marianne Medium"/>
          <w:szCs w:val="22"/>
        </w:rPr>
      </w:pPr>
      <w:bookmarkStart w:id="158" w:name="_Toc523308331"/>
      <w:bookmarkStart w:id="159" w:name="_Toc523317368"/>
      <w:bookmarkStart w:id="160" w:name="_Toc202454367"/>
      <w:r w:rsidRPr="004C6388">
        <w:rPr>
          <w:rFonts w:ascii="Marianne Medium" w:hAnsi="Marianne Medium"/>
          <w:szCs w:val="22"/>
        </w:rPr>
        <w:t>Continuité des conditions d’exécution</w:t>
      </w:r>
      <w:bookmarkEnd w:id="158"/>
      <w:bookmarkEnd w:id="159"/>
      <w:bookmarkEnd w:id="160"/>
    </w:p>
    <w:p w14:paraId="73CAD546" w14:textId="77777777" w:rsidR="00347886" w:rsidRPr="004C6388" w:rsidRDefault="00347886" w:rsidP="00A81E27">
      <w:pPr>
        <w:rPr>
          <w:rFonts w:ascii="Marianne Medium" w:hAnsi="Marianne Medium"/>
          <w:szCs w:val="22"/>
        </w:rPr>
      </w:pPr>
      <w:r w:rsidRPr="004C6388">
        <w:rPr>
          <w:rFonts w:ascii="Marianne Medium" w:hAnsi="Marianne Medium"/>
          <w:szCs w:val="22"/>
        </w:rPr>
        <w:t xml:space="preserve">Le titulaire s’engage à garantir la continuité de ses obligations contractuelles. </w:t>
      </w:r>
    </w:p>
    <w:p w14:paraId="4764D44B" w14:textId="77777777" w:rsidR="00347886" w:rsidRPr="004C6388" w:rsidRDefault="00347886" w:rsidP="00A81E27">
      <w:pPr>
        <w:rPr>
          <w:rFonts w:ascii="Marianne Medium" w:hAnsi="Marianne Medium"/>
          <w:szCs w:val="22"/>
        </w:rPr>
      </w:pPr>
    </w:p>
    <w:p w14:paraId="02311073" w14:textId="77777777" w:rsidR="00347886" w:rsidRPr="004C6388" w:rsidRDefault="00347886" w:rsidP="00347886">
      <w:pPr>
        <w:rPr>
          <w:rFonts w:ascii="Marianne Medium" w:hAnsi="Marianne Medium"/>
          <w:szCs w:val="22"/>
        </w:rPr>
      </w:pPr>
      <w:r w:rsidRPr="004C6388">
        <w:rPr>
          <w:rFonts w:ascii="Marianne Medium" w:hAnsi="Marianne Medium"/>
          <w:szCs w:val="22"/>
        </w:rPr>
        <w:t xml:space="preserve">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le pouvoir adjudicateur par le biais d’un ordre de service. Lorsque la suspension est demandée par le titulaire, l’acheteur se prononce sur le bien-fondé de cette demande dans les meilleurs délais. </w:t>
      </w:r>
    </w:p>
    <w:p w14:paraId="2F50BF08" w14:textId="77777777" w:rsidR="00347886" w:rsidRPr="004C6388" w:rsidRDefault="00347886" w:rsidP="00347886">
      <w:pPr>
        <w:rPr>
          <w:rFonts w:ascii="Marianne Medium" w:hAnsi="Marianne Medium"/>
          <w:szCs w:val="22"/>
        </w:rPr>
      </w:pPr>
    </w:p>
    <w:p w14:paraId="47BD52AD" w14:textId="77777777" w:rsidR="00347886" w:rsidRPr="004C6388" w:rsidRDefault="00347886" w:rsidP="00347886">
      <w:pPr>
        <w:rPr>
          <w:rFonts w:ascii="Marianne Medium" w:hAnsi="Marianne Medium"/>
          <w:szCs w:val="22"/>
        </w:rPr>
      </w:pPr>
      <w:r w:rsidRPr="004C6388">
        <w:rPr>
          <w:rFonts w:ascii="Marianne Medium" w:hAnsi="Marianne Medium"/>
          <w:szCs w:val="22"/>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par ordre de service et, le cas échéant, des modifications à apporter au marché et des modalités de répartition des surcoûts directement induits par ces événements par voie d’avenant. </w:t>
      </w:r>
    </w:p>
    <w:p w14:paraId="45198D3D" w14:textId="77777777" w:rsidR="00347886" w:rsidRPr="004C6388" w:rsidRDefault="00347886" w:rsidP="00347886">
      <w:pPr>
        <w:rPr>
          <w:rFonts w:ascii="Marianne Medium" w:hAnsi="Marianne Medium"/>
          <w:szCs w:val="22"/>
        </w:rPr>
      </w:pPr>
    </w:p>
    <w:p w14:paraId="004C4790" w14:textId="77777777" w:rsidR="00347886" w:rsidRPr="004C6388" w:rsidRDefault="00347886" w:rsidP="00347886">
      <w:pPr>
        <w:rPr>
          <w:rFonts w:ascii="Marianne Medium" w:hAnsi="Marianne Medium"/>
          <w:szCs w:val="22"/>
        </w:rPr>
      </w:pPr>
      <w:r w:rsidRPr="004C6388">
        <w:rPr>
          <w:rFonts w:ascii="Marianne Medium" w:hAnsi="Marianne Medium"/>
          <w:szCs w:val="22"/>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108399CB" w14:textId="77777777" w:rsidR="00387897" w:rsidRPr="004C6388" w:rsidRDefault="00387897" w:rsidP="00A81E27">
      <w:pPr>
        <w:rPr>
          <w:rFonts w:ascii="Marianne Medium" w:hAnsi="Marianne Medium"/>
          <w:szCs w:val="22"/>
        </w:rPr>
      </w:pPr>
    </w:p>
    <w:p w14:paraId="23AFAD71" w14:textId="77777777" w:rsidR="00A81E27" w:rsidRPr="004C6388" w:rsidRDefault="00A81E27" w:rsidP="00A81E27">
      <w:pPr>
        <w:pStyle w:val="Titre3"/>
        <w:tabs>
          <w:tab w:val="clear" w:pos="567"/>
        </w:tabs>
        <w:rPr>
          <w:rFonts w:ascii="Marianne Medium" w:hAnsi="Marianne Medium"/>
          <w:szCs w:val="22"/>
        </w:rPr>
      </w:pPr>
      <w:bookmarkStart w:id="161" w:name="_Toc523308332"/>
      <w:bookmarkStart w:id="162" w:name="_Toc523317369"/>
      <w:bookmarkStart w:id="163" w:name="_Toc202454368"/>
      <w:r w:rsidRPr="004C6388">
        <w:rPr>
          <w:rFonts w:ascii="Marianne Medium" w:hAnsi="Marianne Medium"/>
          <w:szCs w:val="22"/>
        </w:rPr>
        <w:t>Délais d’exécution</w:t>
      </w:r>
      <w:bookmarkEnd w:id="161"/>
      <w:bookmarkEnd w:id="162"/>
      <w:bookmarkEnd w:id="163"/>
    </w:p>
    <w:p w14:paraId="259D9C16" w14:textId="77777777" w:rsidR="00347886" w:rsidRPr="004C6388" w:rsidRDefault="00A81E27" w:rsidP="00A81E27">
      <w:pPr>
        <w:rPr>
          <w:rFonts w:ascii="Marianne Medium" w:hAnsi="Marianne Medium"/>
          <w:szCs w:val="22"/>
        </w:rPr>
      </w:pPr>
      <w:r w:rsidRPr="004C6388">
        <w:rPr>
          <w:rFonts w:ascii="Marianne Medium" w:hAnsi="Marianne Medium"/>
          <w:szCs w:val="22"/>
        </w:rPr>
        <w:t>Le titulaire s’engage à respecter les délais contractuels</w:t>
      </w:r>
      <w:r w:rsidR="00347886" w:rsidRPr="004C6388">
        <w:rPr>
          <w:rFonts w:ascii="Marianne Medium" w:hAnsi="Marianne Medium"/>
          <w:szCs w:val="22"/>
        </w:rPr>
        <w:t>.</w:t>
      </w:r>
    </w:p>
    <w:p w14:paraId="2A79B386" w14:textId="77777777" w:rsidR="00A81E27" w:rsidRPr="004C6388" w:rsidRDefault="00A81E27" w:rsidP="00A81E27">
      <w:pPr>
        <w:rPr>
          <w:rFonts w:ascii="Marianne Medium" w:hAnsi="Marianne Medium"/>
          <w:szCs w:val="22"/>
        </w:rPr>
      </w:pPr>
      <w:r w:rsidRPr="004C6388">
        <w:rPr>
          <w:rFonts w:ascii="Marianne Medium" w:hAnsi="Marianne Medium"/>
          <w:szCs w:val="22"/>
        </w:rPr>
        <w:t>Lorsque le délai est exprimé en jours ou par période(s) de 24h, ceux-là doivent toujours s’entendre en jours ouvrés.</w:t>
      </w:r>
    </w:p>
    <w:p w14:paraId="19E8EE5E" w14:textId="77777777" w:rsidR="00347886" w:rsidRPr="004C6388" w:rsidRDefault="00347886" w:rsidP="00A81E27">
      <w:pPr>
        <w:rPr>
          <w:rFonts w:ascii="Marianne Medium" w:hAnsi="Marianne Medium"/>
          <w:szCs w:val="22"/>
        </w:rPr>
      </w:pPr>
    </w:p>
    <w:p w14:paraId="180D3D57" w14:textId="77777777" w:rsidR="00A81E27" w:rsidRPr="004C6388" w:rsidRDefault="00347886" w:rsidP="00A81E27">
      <w:pPr>
        <w:rPr>
          <w:rFonts w:ascii="Marianne Medium" w:hAnsi="Marianne Medium"/>
          <w:szCs w:val="22"/>
        </w:rPr>
      </w:pPr>
      <w:r w:rsidRPr="004C6388">
        <w:rPr>
          <w:rFonts w:ascii="Marianne Medium" w:hAnsi="Marianne Medium"/>
          <w:szCs w:val="22"/>
        </w:rPr>
        <w:t xml:space="preserve">Un sursis de livraison pourra être accordé au titulaire dans les conditions de l’article 21.5 du CCAG FCS. </w:t>
      </w:r>
      <w:r w:rsidR="00A81E27" w:rsidRPr="004C6388">
        <w:rPr>
          <w:rFonts w:ascii="Marianne Medium" w:hAnsi="Marianne Medium"/>
          <w:szCs w:val="22"/>
        </w:rPr>
        <w:t>Le titulaire ne pourra notamment jamais invoquer comme fait justificatif du retard pris dans l’exécution de son obligation contractuelle l’état de ses stocks ou les dates de fermeture de son établissement.</w:t>
      </w:r>
    </w:p>
    <w:p w14:paraId="4EF702BE" w14:textId="77777777" w:rsidR="00A81E27" w:rsidRPr="004C6388" w:rsidRDefault="00A81E27" w:rsidP="00A81E27">
      <w:pPr>
        <w:rPr>
          <w:rFonts w:ascii="Marianne Medium" w:hAnsi="Marianne Medium"/>
          <w:szCs w:val="22"/>
        </w:rPr>
      </w:pPr>
    </w:p>
    <w:p w14:paraId="753103D5" w14:textId="77777777" w:rsidR="00A81E27" w:rsidRPr="004C6388" w:rsidRDefault="00347886" w:rsidP="00A81E27">
      <w:pPr>
        <w:rPr>
          <w:rFonts w:ascii="Marianne Medium" w:hAnsi="Marianne Medium"/>
          <w:szCs w:val="22"/>
        </w:rPr>
      </w:pPr>
      <w:r w:rsidRPr="004C6388">
        <w:rPr>
          <w:rFonts w:ascii="Marianne Medium" w:hAnsi="Marianne Medium"/>
          <w:szCs w:val="22"/>
        </w:rPr>
        <w:t>Par ailleurs, l</w:t>
      </w:r>
      <w:r w:rsidR="00A81E27" w:rsidRPr="004C6388">
        <w:rPr>
          <w:rFonts w:ascii="Marianne Medium" w:hAnsi="Marianne Medium"/>
          <w:szCs w:val="22"/>
        </w:rPr>
        <w:t>e titulaire reconnaît expressément qu’aucun délai dérogatoire ne peut lui être accordé sans l’accord exprès du représentant du pouvoir adjudicateur exprimé par ordre de service</w:t>
      </w:r>
      <w:r w:rsidRPr="004C6388">
        <w:rPr>
          <w:rFonts w:ascii="Marianne Medium" w:hAnsi="Marianne Medium"/>
          <w:szCs w:val="22"/>
        </w:rPr>
        <w:t xml:space="preserve"> dans les conditions de l’article 13.3 du CCAG FCS</w:t>
      </w:r>
      <w:r w:rsidR="00A81E27" w:rsidRPr="004C6388">
        <w:rPr>
          <w:rFonts w:ascii="Marianne Medium" w:hAnsi="Marianne Medium"/>
          <w:szCs w:val="22"/>
        </w:rPr>
        <w:t>.</w:t>
      </w:r>
    </w:p>
    <w:p w14:paraId="746CEB93" w14:textId="77777777" w:rsidR="00A81E27" w:rsidRPr="004C6388" w:rsidRDefault="00A81E27" w:rsidP="00A81E27">
      <w:pPr>
        <w:rPr>
          <w:rFonts w:ascii="Marianne Medium" w:hAnsi="Marianne Medium"/>
          <w:szCs w:val="22"/>
        </w:rPr>
      </w:pPr>
    </w:p>
    <w:p w14:paraId="11966782" w14:textId="77777777" w:rsidR="00A81E27" w:rsidRPr="004C6388" w:rsidRDefault="00A81E27" w:rsidP="00A81E27">
      <w:pPr>
        <w:rPr>
          <w:rFonts w:ascii="Marianne Medium" w:hAnsi="Marianne Medium"/>
          <w:szCs w:val="22"/>
        </w:rPr>
      </w:pPr>
      <w:r w:rsidRPr="004C6388">
        <w:rPr>
          <w:rFonts w:ascii="Marianne Medium" w:hAnsi="Marianne Medium"/>
          <w:szCs w:val="22"/>
        </w:rPr>
        <w:t>Le titulaire s’informe des horaires d’ouverture des établissements bénéficiaires.</w:t>
      </w:r>
    </w:p>
    <w:p w14:paraId="520D9881" w14:textId="619BEE14" w:rsidR="00BA2A61" w:rsidRPr="004C6388" w:rsidRDefault="00BA2A61">
      <w:pPr>
        <w:jc w:val="left"/>
        <w:rPr>
          <w:rFonts w:ascii="Marianne Medium" w:hAnsi="Marianne Medium"/>
          <w:color w:val="FF0000"/>
          <w:szCs w:val="22"/>
        </w:rPr>
      </w:pPr>
      <w:r w:rsidRPr="004C6388">
        <w:rPr>
          <w:rFonts w:ascii="Marianne Medium" w:hAnsi="Marianne Medium"/>
          <w:color w:val="FF0000"/>
          <w:szCs w:val="22"/>
        </w:rPr>
        <w:br w:type="page"/>
      </w:r>
    </w:p>
    <w:p w14:paraId="19E180F4" w14:textId="77777777" w:rsidR="00A81E27" w:rsidRPr="004C6388" w:rsidRDefault="00A81E27" w:rsidP="00A81E27">
      <w:pPr>
        <w:pStyle w:val="Titre3"/>
        <w:tabs>
          <w:tab w:val="clear" w:pos="567"/>
        </w:tabs>
        <w:rPr>
          <w:rFonts w:ascii="Marianne Medium" w:hAnsi="Marianne Medium"/>
          <w:szCs w:val="22"/>
        </w:rPr>
      </w:pPr>
      <w:bookmarkStart w:id="164" w:name="_Toc523308334"/>
      <w:bookmarkStart w:id="165" w:name="_Toc523317371"/>
      <w:bookmarkStart w:id="166" w:name="_Toc202454369"/>
      <w:r w:rsidRPr="004C6388">
        <w:rPr>
          <w:rFonts w:ascii="Marianne Medium" w:hAnsi="Marianne Medium"/>
          <w:szCs w:val="22"/>
        </w:rPr>
        <w:lastRenderedPageBreak/>
        <w:t>Décision après exécution de la prestation – Certificat de bonne exécution</w:t>
      </w:r>
      <w:bookmarkEnd w:id="164"/>
      <w:bookmarkEnd w:id="165"/>
      <w:bookmarkEnd w:id="166"/>
    </w:p>
    <w:p w14:paraId="7B1CD8F1" w14:textId="77777777" w:rsidR="00A81E27" w:rsidRPr="004C6388" w:rsidRDefault="00A81E27" w:rsidP="00A81E27">
      <w:pPr>
        <w:rPr>
          <w:rFonts w:ascii="Marianne Medium" w:hAnsi="Marianne Medium"/>
          <w:szCs w:val="22"/>
        </w:rPr>
      </w:pPr>
      <w:r w:rsidRPr="004C6388">
        <w:rPr>
          <w:rFonts w:ascii="Marianne Medium" w:hAnsi="Marianne Medium"/>
          <w:szCs w:val="22"/>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14:paraId="1CBBA09F" w14:textId="77777777" w:rsidR="00A81E27" w:rsidRPr="004C6388" w:rsidRDefault="00A81E27" w:rsidP="00A81E27">
      <w:pPr>
        <w:rPr>
          <w:rFonts w:ascii="Marianne Medium" w:hAnsi="Marianne Medium"/>
          <w:szCs w:val="22"/>
        </w:rPr>
      </w:pPr>
    </w:p>
    <w:p w14:paraId="650DAC08" w14:textId="77777777" w:rsidR="00A81E27" w:rsidRPr="004C6388" w:rsidRDefault="00A81E27" w:rsidP="00F95B0B">
      <w:pPr>
        <w:spacing w:after="60"/>
        <w:rPr>
          <w:rFonts w:ascii="Marianne Medium" w:hAnsi="Marianne Medium"/>
          <w:i/>
          <w:szCs w:val="22"/>
        </w:rPr>
      </w:pPr>
      <w:r w:rsidRPr="004C6388">
        <w:rPr>
          <w:rFonts w:ascii="Marianne Medium" w:hAnsi="Marianne Medium"/>
          <w:szCs w:val="22"/>
        </w:rPr>
        <w:t>La délivrance d'un tel certificat pourra notamment être refusée si (</w:t>
      </w:r>
      <w:r w:rsidRPr="004C6388">
        <w:rPr>
          <w:rFonts w:ascii="Marianne Medium" w:hAnsi="Marianne Medium"/>
          <w:i/>
          <w:szCs w:val="22"/>
        </w:rPr>
        <w:t>liste non exhaustive</w:t>
      </w:r>
      <w:r w:rsidR="006376E0" w:rsidRPr="004C6388">
        <w:rPr>
          <w:rFonts w:ascii="Marianne Medium" w:hAnsi="Marianne Medium"/>
          <w:szCs w:val="22"/>
        </w:rPr>
        <w:t>)</w:t>
      </w:r>
      <w:r w:rsidR="006376E0" w:rsidRPr="004C6388">
        <w:rPr>
          <w:rFonts w:ascii="Calibri" w:hAnsi="Calibri" w:cs="Calibri"/>
          <w:szCs w:val="22"/>
        </w:rPr>
        <w:t> </w:t>
      </w:r>
      <w:r w:rsidR="006376E0" w:rsidRPr="004C6388">
        <w:rPr>
          <w:rFonts w:ascii="Marianne Medium" w:hAnsi="Marianne Medium"/>
          <w:szCs w:val="22"/>
        </w:rPr>
        <w:t>:</w:t>
      </w:r>
    </w:p>
    <w:p w14:paraId="588D988E" w14:textId="77777777" w:rsidR="00A81E27" w:rsidRPr="004C6388" w:rsidRDefault="00F43A5B" w:rsidP="00A81E27">
      <w:pPr>
        <w:pStyle w:val="Paragraphedeliste"/>
        <w:numPr>
          <w:ilvl w:val="0"/>
          <w:numId w:val="14"/>
        </w:numPr>
        <w:rPr>
          <w:rFonts w:ascii="Marianne Medium" w:hAnsi="Marianne Medium"/>
          <w:szCs w:val="22"/>
        </w:rPr>
      </w:pPr>
      <w:r w:rsidRPr="004C6388">
        <w:rPr>
          <w:rFonts w:ascii="Marianne Medium" w:hAnsi="Marianne Medium"/>
          <w:szCs w:val="22"/>
        </w:rPr>
        <w:t>La</w:t>
      </w:r>
      <w:r w:rsidR="00A81E27" w:rsidRPr="004C6388">
        <w:rPr>
          <w:rFonts w:ascii="Marianne Medium" w:hAnsi="Marianne Medium"/>
          <w:szCs w:val="22"/>
        </w:rPr>
        <w:t xml:space="preserve"> qualité ou la garantie des livrables ou prestations attendu(e)s n'est pas conforme aux stipulations contractuelles ;</w:t>
      </w:r>
    </w:p>
    <w:p w14:paraId="4B225DC5" w14:textId="77777777" w:rsidR="00A81E27" w:rsidRPr="004C6388" w:rsidRDefault="00F43A5B" w:rsidP="00A81E27">
      <w:pPr>
        <w:pStyle w:val="Paragraphedeliste"/>
        <w:numPr>
          <w:ilvl w:val="0"/>
          <w:numId w:val="14"/>
        </w:numPr>
        <w:rPr>
          <w:rFonts w:ascii="Marianne Medium" w:hAnsi="Marianne Medium"/>
          <w:szCs w:val="22"/>
        </w:rPr>
      </w:pPr>
      <w:r w:rsidRPr="004C6388">
        <w:rPr>
          <w:rFonts w:ascii="Marianne Medium" w:hAnsi="Marianne Medium"/>
          <w:szCs w:val="22"/>
        </w:rPr>
        <w:t>La</w:t>
      </w:r>
      <w:r w:rsidR="00A81E27" w:rsidRPr="004C6388">
        <w:rPr>
          <w:rFonts w:ascii="Marianne Medium" w:hAnsi="Marianne Medium"/>
          <w:szCs w:val="22"/>
        </w:rPr>
        <w:t xml:space="preserve"> relation commerciale s'est révélée difficile ;</w:t>
      </w:r>
    </w:p>
    <w:p w14:paraId="007434C6" w14:textId="77777777" w:rsidR="00A81E27" w:rsidRPr="004C6388" w:rsidRDefault="00F43A5B" w:rsidP="00A81E27">
      <w:pPr>
        <w:pStyle w:val="Paragraphedeliste"/>
        <w:numPr>
          <w:ilvl w:val="0"/>
          <w:numId w:val="14"/>
        </w:numPr>
        <w:rPr>
          <w:rFonts w:ascii="Marianne Medium" w:hAnsi="Marianne Medium"/>
          <w:szCs w:val="22"/>
        </w:rPr>
      </w:pPr>
      <w:r w:rsidRPr="004C6388">
        <w:rPr>
          <w:rFonts w:ascii="Marianne Medium" w:hAnsi="Marianne Medium"/>
          <w:szCs w:val="22"/>
        </w:rPr>
        <w:t>Le</w:t>
      </w:r>
      <w:r w:rsidR="00A81E27" w:rsidRPr="004C6388">
        <w:rPr>
          <w:rFonts w:ascii="Marianne Medium" w:hAnsi="Marianne Medium"/>
          <w:szCs w:val="22"/>
        </w:rPr>
        <w:t xml:space="preserve"> titulaire se voit appliquer des pénalités de retard ;</w:t>
      </w:r>
    </w:p>
    <w:p w14:paraId="05193A1E" w14:textId="77777777" w:rsidR="00A81E27" w:rsidRPr="004C6388" w:rsidRDefault="00F43A5B" w:rsidP="00A81E27">
      <w:pPr>
        <w:pStyle w:val="Paragraphedeliste"/>
        <w:numPr>
          <w:ilvl w:val="0"/>
          <w:numId w:val="14"/>
        </w:numPr>
        <w:rPr>
          <w:rFonts w:ascii="Marianne Medium" w:hAnsi="Marianne Medium"/>
          <w:szCs w:val="22"/>
        </w:rPr>
      </w:pPr>
      <w:r w:rsidRPr="004C6388">
        <w:rPr>
          <w:rFonts w:ascii="Marianne Medium" w:hAnsi="Marianne Medium"/>
          <w:szCs w:val="22"/>
        </w:rPr>
        <w:t>Le</w:t>
      </w:r>
      <w:r w:rsidR="00A81E27" w:rsidRPr="004C6388">
        <w:rPr>
          <w:rFonts w:ascii="Marianne Medium" w:hAnsi="Marianne Medium"/>
          <w:szCs w:val="22"/>
        </w:rPr>
        <w:t xml:space="preserve"> contrat est </w:t>
      </w:r>
      <w:r w:rsidR="000202FE" w:rsidRPr="004C6388">
        <w:rPr>
          <w:rFonts w:ascii="Marianne Medium" w:hAnsi="Marianne Medium"/>
          <w:szCs w:val="22"/>
        </w:rPr>
        <w:t>résilié aux torts du titulaire.</w:t>
      </w:r>
    </w:p>
    <w:p w14:paraId="33D74E7E" w14:textId="77777777" w:rsidR="000202FE" w:rsidRPr="004C6388" w:rsidRDefault="000202FE" w:rsidP="000202FE">
      <w:pPr>
        <w:rPr>
          <w:rFonts w:ascii="Marianne Medium" w:hAnsi="Marianne Medium"/>
          <w:szCs w:val="22"/>
        </w:rPr>
      </w:pPr>
    </w:p>
    <w:p w14:paraId="65EB0295" w14:textId="77777777" w:rsidR="00A81E27" w:rsidRPr="004C6388" w:rsidRDefault="00A81E27" w:rsidP="00A81E27">
      <w:pPr>
        <w:rPr>
          <w:rFonts w:ascii="Marianne Medium" w:hAnsi="Marianne Medium"/>
          <w:szCs w:val="22"/>
        </w:rPr>
      </w:pPr>
    </w:p>
    <w:p w14:paraId="03CF01A3" w14:textId="77777777" w:rsidR="00A81E27" w:rsidRPr="004C6388" w:rsidRDefault="00A81E27" w:rsidP="00F31BC6">
      <w:pPr>
        <w:pStyle w:val="Titre1"/>
        <w:spacing w:after="240"/>
        <w:ind w:hanging="4962"/>
        <w:rPr>
          <w:rFonts w:ascii="Marianne Medium" w:hAnsi="Marianne Medium"/>
          <w:szCs w:val="22"/>
        </w:rPr>
      </w:pPr>
      <w:bookmarkStart w:id="167" w:name="_Toc244919907"/>
      <w:bookmarkStart w:id="168" w:name="_Toc251673680"/>
      <w:bookmarkStart w:id="169" w:name="_Toc289784674"/>
      <w:bookmarkStart w:id="170" w:name="_Toc523308335"/>
      <w:bookmarkStart w:id="171" w:name="_Toc523317372"/>
      <w:bookmarkStart w:id="172" w:name="_Toc202454370"/>
      <w:r w:rsidRPr="004C6388">
        <w:rPr>
          <w:rFonts w:ascii="Marianne Medium" w:hAnsi="Marianne Medium"/>
          <w:szCs w:val="22"/>
        </w:rPr>
        <w:t>PRIX</w:t>
      </w:r>
      <w:bookmarkEnd w:id="167"/>
      <w:bookmarkEnd w:id="168"/>
      <w:bookmarkEnd w:id="169"/>
      <w:r w:rsidRPr="004C6388">
        <w:rPr>
          <w:rFonts w:ascii="Marianne Medium" w:hAnsi="Marianne Medium"/>
          <w:szCs w:val="22"/>
        </w:rPr>
        <w:t>, MODALITES DE FACTURATION, VALORISATION</w:t>
      </w:r>
      <w:bookmarkEnd w:id="170"/>
      <w:bookmarkEnd w:id="171"/>
      <w:bookmarkEnd w:id="172"/>
    </w:p>
    <w:p w14:paraId="377E6A6F" w14:textId="77777777" w:rsidR="00A81E27" w:rsidRPr="004C6388" w:rsidRDefault="00A81E27" w:rsidP="00A81E27">
      <w:pPr>
        <w:pStyle w:val="Titre2"/>
        <w:rPr>
          <w:rFonts w:ascii="Marianne Medium" w:hAnsi="Marianne Medium"/>
          <w:szCs w:val="22"/>
        </w:rPr>
      </w:pPr>
      <w:bookmarkStart w:id="173" w:name="_Toc244919908"/>
      <w:bookmarkStart w:id="174" w:name="_Toc251673681"/>
      <w:bookmarkStart w:id="175" w:name="_Toc289784675"/>
      <w:bookmarkStart w:id="176" w:name="_Toc523308336"/>
      <w:bookmarkStart w:id="177" w:name="_Toc523317373"/>
      <w:bookmarkStart w:id="178" w:name="_Toc202454371"/>
      <w:r w:rsidRPr="004C6388">
        <w:rPr>
          <w:rFonts w:ascii="Marianne Medium" w:hAnsi="Marianne Medium"/>
          <w:szCs w:val="22"/>
        </w:rPr>
        <w:t>Détermination des prix</w:t>
      </w:r>
      <w:bookmarkEnd w:id="173"/>
      <w:bookmarkEnd w:id="174"/>
      <w:bookmarkEnd w:id="175"/>
      <w:bookmarkEnd w:id="176"/>
      <w:bookmarkEnd w:id="177"/>
      <w:bookmarkEnd w:id="178"/>
    </w:p>
    <w:p w14:paraId="07C60237" w14:textId="77777777" w:rsidR="00A81E27" w:rsidRPr="004C6388" w:rsidRDefault="00A81E27" w:rsidP="00A81E27">
      <w:pPr>
        <w:pStyle w:val="Titre3"/>
        <w:tabs>
          <w:tab w:val="clear" w:pos="567"/>
        </w:tabs>
        <w:rPr>
          <w:rFonts w:ascii="Marianne Medium" w:hAnsi="Marianne Medium"/>
          <w:szCs w:val="22"/>
        </w:rPr>
      </w:pPr>
      <w:bookmarkStart w:id="179" w:name="_Toc369614083"/>
      <w:bookmarkStart w:id="180" w:name="_Toc369614164"/>
      <w:bookmarkStart w:id="181" w:name="_Toc369615040"/>
      <w:bookmarkStart w:id="182" w:name="_Toc369615120"/>
      <w:bookmarkStart w:id="183" w:name="_Toc369616418"/>
      <w:bookmarkStart w:id="184" w:name="_Toc369616505"/>
      <w:bookmarkStart w:id="185" w:name="_Toc369686041"/>
      <w:bookmarkStart w:id="186" w:name="_Toc369686124"/>
      <w:bookmarkStart w:id="187" w:name="_Toc369614085"/>
      <w:bookmarkStart w:id="188" w:name="_Toc369614166"/>
      <w:bookmarkStart w:id="189" w:name="_Toc369615042"/>
      <w:bookmarkStart w:id="190" w:name="_Toc369615122"/>
      <w:bookmarkStart w:id="191" w:name="_Toc369616420"/>
      <w:bookmarkStart w:id="192" w:name="_Toc369616507"/>
      <w:bookmarkStart w:id="193" w:name="_Toc369686043"/>
      <w:bookmarkStart w:id="194" w:name="_Toc369686126"/>
      <w:bookmarkStart w:id="195" w:name="_Toc298147878"/>
      <w:bookmarkStart w:id="196" w:name="_Toc523308337"/>
      <w:bookmarkStart w:id="197" w:name="_Toc523317374"/>
      <w:bookmarkStart w:id="198" w:name="_Toc202454372"/>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4C6388">
        <w:rPr>
          <w:rFonts w:ascii="Marianne Medium" w:hAnsi="Marianne Medium"/>
          <w:szCs w:val="22"/>
        </w:rPr>
        <w:t>Type et forme des prix</w:t>
      </w:r>
      <w:bookmarkEnd w:id="195"/>
      <w:bookmarkEnd w:id="196"/>
      <w:bookmarkEnd w:id="197"/>
      <w:bookmarkEnd w:id="198"/>
    </w:p>
    <w:p w14:paraId="524F9BF2" w14:textId="21D0C7A2" w:rsidR="00E06202" w:rsidRPr="004C6388" w:rsidRDefault="00E06202" w:rsidP="00E06202">
      <w:pPr>
        <w:rPr>
          <w:rFonts w:ascii="Marianne Medium" w:hAnsi="Marianne Medium"/>
          <w:szCs w:val="22"/>
        </w:rPr>
      </w:pPr>
      <w:bookmarkStart w:id="199" w:name="_Toc251673683"/>
      <w:r w:rsidRPr="004C6388">
        <w:rPr>
          <w:rFonts w:ascii="Marianne Medium" w:hAnsi="Marianne Medium"/>
          <w:szCs w:val="22"/>
        </w:rPr>
        <w:t xml:space="preserve">Le marché est à prix </w:t>
      </w:r>
      <w:sdt>
        <w:sdtPr>
          <w:rPr>
            <w:rFonts w:ascii="Marianne Medium" w:hAnsi="Marianne Medium"/>
            <w:szCs w:val="22"/>
          </w:rPr>
          <w:id w:val="-2116274984"/>
          <w:placeholder>
            <w:docPart w:val="242D54D90E1848E38F21685364276F3F"/>
          </w:placeholder>
          <w:comboBox>
            <w:listItem w:value="Choisissez un élément."/>
            <w:listItem w:displayText="unitaires." w:value="unitaires."/>
            <w:listItem w:displayText="forfaitaires." w:value="forfaitaires."/>
            <w:listItem w:displayText="unitaires et forfaitaires." w:value="unitaires et forfaitaires."/>
          </w:comboBox>
        </w:sdtPr>
        <w:sdtEndPr/>
        <w:sdtContent>
          <w:r w:rsidR="00BA2A61" w:rsidRPr="004C6388">
            <w:rPr>
              <w:rFonts w:ascii="Marianne Medium" w:hAnsi="Marianne Medium"/>
              <w:szCs w:val="22"/>
            </w:rPr>
            <w:t>unitaires.</w:t>
          </w:r>
        </w:sdtContent>
      </w:sdt>
    </w:p>
    <w:bookmarkEnd w:id="199" w:displacedByCustomXml="next"/>
    <w:sdt>
      <w:sdtPr>
        <w:rPr>
          <w:rFonts w:ascii="Marianne Medium" w:hAnsi="Marianne Medium"/>
          <w:szCs w:val="22"/>
        </w:rPr>
        <w:id w:val="1954741923"/>
        <w:placeholder>
          <w:docPart w:val="AC99FE75E0DC41739C30774328727657"/>
        </w:placeholder>
        <w:comboBox>
          <w:listItem w:value="Choisissez une forme de prix"/>
          <w:listItem w:displayText="Ces prix sont fermes et actualisables pour la première période d'exécution du marché puis révisables." w:value="Ces prix sont fermes et actualisables pour la première période d'exécution du marché puis révisables."/>
          <w:listItem w:displayText="Ces prix sont fermes et actualisables pour les deux premières périodes d'exécution du marché puis révisables." w:value="Ces prix sont fermes et actualisables pour les deux premières périodes d'exécution du marché puis révisables."/>
          <w:listItem w:displayText="Ces prix sont fermes pour toute la durée du marché." w:value="Ces prix sont fermes pour toute la durée du marché."/>
        </w:comboBox>
      </w:sdtPr>
      <w:sdtEndPr/>
      <w:sdtContent>
        <w:p w14:paraId="531E73F2" w14:textId="59A6D876" w:rsidR="00E06202" w:rsidRPr="004C6388" w:rsidRDefault="00BA2A61" w:rsidP="001D3384">
          <w:pPr>
            <w:spacing w:before="120"/>
            <w:rPr>
              <w:rFonts w:ascii="Marianne Medium" w:hAnsi="Marianne Medium"/>
              <w:szCs w:val="22"/>
            </w:rPr>
          </w:pPr>
          <w:r w:rsidRPr="004C6388">
            <w:rPr>
              <w:rFonts w:ascii="Marianne Medium" w:hAnsi="Marianne Medium"/>
              <w:szCs w:val="22"/>
            </w:rPr>
            <w:t>Ces prix sont fermes et non actualisables pour la première période d'exécution du marché puis révisables.</w:t>
          </w:r>
        </w:p>
      </w:sdtContent>
    </w:sdt>
    <w:p w14:paraId="5252ED5E" w14:textId="77777777" w:rsidR="0045564E" w:rsidRPr="004C6388" w:rsidRDefault="00E06202" w:rsidP="00E06202">
      <w:pPr>
        <w:spacing w:before="120" w:after="60"/>
        <w:rPr>
          <w:rFonts w:ascii="Marianne Medium" w:hAnsi="Marianne Medium"/>
          <w:szCs w:val="22"/>
        </w:rPr>
      </w:pPr>
      <w:r w:rsidRPr="004C6388">
        <w:rPr>
          <w:rFonts w:ascii="Marianne Medium" w:hAnsi="Marianne Medium"/>
          <w:szCs w:val="22"/>
        </w:rPr>
        <w:t xml:space="preserve"> </w:t>
      </w:r>
      <w:r w:rsidR="0045564E" w:rsidRPr="004C6388">
        <w:rPr>
          <w:rFonts w:ascii="Marianne Medium" w:hAnsi="Marianne Medium"/>
          <w:szCs w:val="22"/>
        </w:rPr>
        <w:t>Les prix sont réputés inclure :</w:t>
      </w:r>
    </w:p>
    <w:p w14:paraId="526922E9" w14:textId="77777777" w:rsidR="0045564E" w:rsidRPr="004C6388" w:rsidRDefault="0098647B" w:rsidP="00E06202">
      <w:pPr>
        <w:pStyle w:val="Paragraphedeliste"/>
        <w:numPr>
          <w:ilvl w:val="0"/>
          <w:numId w:val="31"/>
        </w:numPr>
        <w:rPr>
          <w:rFonts w:ascii="Marianne Medium" w:hAnsi="Marianne Medium"/>
          <w:szCs w:val="22"/>
        </w:rPr>
      </w:pPr>
      <w:r w:rsidRPr="004C6388">
        <w:rPr>
          <w:rFonts w:ascii="Marianne Medium" w:hAnsi="Marianne Medium"/>
          <w:szCs w:val="22"/>
        </w:rPr>
        <w:t>Les</w:t>
      </w:r>
      <w:r w:rsidR="0045564E" w:rsidRPr="004C6388">
        <w:rPr>
          <w:rFonts w:ascii="Marianne Medium" w:hAnsi="Marianne Medium"/>
          <w:szCs w:val="22"/>
        </w:rPr>
        <w:t xml:space="preserve"> frais afférents à la réalisation des prestations,</w:t>
      </w:r>
    </w:p>
    <w:p w14:paraId="266D36D6" w14:textId="77777777" w:rsidR="0045564E" w:rsidRPr="004C6388" w:rsidRDefault="0098647B" w:rsidP="00E06202">
      <w:pPr>
        <w:pStyle w:val="Paragraphedeliste"/>
        <w:numPr>
          <w:ilvl w:val="0"/>
          <w:numId w:val="31"/>
        </w:numPr>
        <w:rPr>
          <w:rFonts w:ascii="Marianne Medium" w:hAnsi="Marianne Medium"/>
          <w:szCs w:val="22"/>
        </w:rPr>
      </w:pPr>
      <w:r w:rsidRPr="004C6388">
        <w:rPr>
          <w:rFonts w:ascii="Marianne Medium" w:hAnsi="Marianne Medium"/>
          <w:szCs w:val="22"/>
        </w:rPr>
        <w:t>Tous</w:t>
      </w:r>
      <w:r w:rsidR="0045564E" w:rsidRPr="004C6388">
        <w:rPr>
          <w:rFonts w:ascii="Marianne Medium" w:hAnsi="Marianne Medium"/>
          <w:szCs w:val="22"/>
        </w:rPr>
        <w:t xml:space="preserve"> les frais annexes, les produits, les consommables et les matériels nécessaires à l'exécution des prestations</w:t>
      </w:r>
      <w:r w:rsidR="0045564E" w:rsidRPr="004C6388">
        <w:rPr>
          <w:rFonts w:ascii="Calibri" w:hAnsi="Calibri" w:cs="Calibri"/>
          <w:szCs w:val="22"/>
        </w:rPr>
        <w:t> </w:t>
      </w:r>
      <w:r w:rsidR="0045564E" w:rsidRPr="004C6388">
        <w:rPr>
          <w:rFonts w:ascii="Marianne Medium" w:hAnsi="Marianne Medium"/>
          <w:szCs w:val="22"/>
        </w:rPr>
        <w:t>;</w:t>
      </w:r>
    </w:p>
    <w:p w14:paraId="46DD82B0" w14:textId="77777777" w:rsidR="0045564E" w:rsidRPr="004C6388" w:rsidRDefault="0098647B" w:rsidP="00E06202">
      <w:pPr>
        <w:pStyle w:val="Paragraphedeliste"/>
        <w:numPr>
          <w:ilvl w:val="0"/>
          <w:numId w:val="31"/>
        </w:numPr>
        <w:rPr>
          <w:rFonts w:ascii="Marianne Medium" w:hAnsi="Marianne Medium"/>
          <w:szCs w:val="22"/>
        </w:rPr>
      </w:pPr>
      <w:r w:rsidRPr="004C6388">
        <w:rPr>
          <w:rFonts w:ascii="Marianne Medium" w:hAnsi="Marianne Medium"/>
          <w:szCs w:val="22"/>
        </w:rPr>
        <w:t>Toutes</w:t>
      </w:r>
      <w:r w:rsidR="0045564E" w:rsidRPr="004C6388">
        <w:rPr>
          <w:rFonts w:ascii="Marianne Medium" w:hAnsi="Marianne Medium"/>
          <w:szCs w:val="22"/>
        </w:rPr>
        <w:t xml:space="preserve"> les charges fiscales, parafiscales ou autres applicables aux prestations; et être établis aux conditions économiques du mois de la date limite de remise des offres.</w:t>
      </w:r>
    </w:p>
    <w:p w14:paraId="763585EB" w14:textId="77777777" w:rsidR="00387897" w:rsidRPr="004C6388" w:rsidRDefault="00387897" w:rsidP="00A81E27">
      <w:pPr>
        <w:rPr>
          <w:rFonts w:ascii="Marianne Medium" w:hAnsi="Marianne Medium"/>
          <w:szCs w:val="22"/>
        </w:rPr>
      </w:pPr>
    </w:p>
    <w:p w14:paraId="7E5F80DA" w14:textId="77777777" w:rsidR="00A81E27" w:rsidRPr="004C6388" w:rsidRDefault="00AE5490" w:rsidP="00A81E27">
      <w:pPr>
        <w:pStyle w:val="Titre3"/>
        <w:tabs>
          <w:tab w:val="clear" w:pos="567"/>
        </w:tabs>
        <w:rPr>
          <w:rFonts w:ascii="Marianne Medium" w:hAnsi="Marianne Medium"/>
          <w:szCs w:val="22"/>
        </w:rPr>
      </w:pPr>
      <w:bookmarkStart w:id="200" w:name="_Toc251673685"/>
      <w:bookmarkStart w:id="201" w:name="_Toc289784677"/>
      <w:bookmarkStart w:id="202" w:name="_Toc523308338"/>
      <w:bookmarkStart w:id="203" w:name="_Toc523317375"/>
      <w:bookmarkStart w:id="204" w:name="_Toc202454373"/>
      <w:r w:rsidRPr="004C6388">
        <w:rPr>
          <w:rFonts w:ascii="Marianne Medium" w:hAnsi="Marianne Medium"/>
          <w:szCs w:val="22"/>
        </w:rPr>
        <w:t>Révision</w:t>
      </w:r>
      <w:r w:rsidR="00A81E27" w:rsidRPr="004C6388">
        <w:rPr>
          <w:rFonts w:ascii="Marianne Medium" w:hAnsi="Marianne Medium"/>
          <w:szCs w:val="22"/>
        </w:rPr>
        <w:t xml:space="preserve"> des prix</w:t>
      </w:r>
      <w:bookmarkEnd w:id="200"/>
      <w:bookmarkEnd w:id="201"/>
      <w:bookmarkEnd w:id="202"/>
      <w:bookmarkEnd w:id="203"/>
      <w:bookmarkEnd w:id="204"/>
    </w:p>
    <w:p w14:paraId="30DF2E65" w14:textId="77777777" w:rsidR="0045564E" w:rsidRPr="004C6388" w:rsidRDefault="0045564E" w:rsidP="0045564E">
      <w:pPr>
        <w:spacing w:after="120"/>
        <w:rPr>
          <w:rFonts w:ascii="Marianne Medium" w:hAnsi="Marianne Medium"/>
          <w:szCs w:val="22"/>
        </w:rPr>
      </w:pPr>
      <w:r w:rsidRPr="004C6388">
        <w:rPr>
          <w:rFonts w:ascii="Marianne Medium" w:hAnsi="Marianne Medium"/>
          <w:szCs w:val="22"/>
        </w:rPr>
        <w:t>Les prix sont établis sur la base des conditions économiques en vigueur au mois M0 correspondant au mois de la date limite de remise des offres.</w:t>
      </w:r>
    </w:p>
    <w:p w14:paraId="7D03B4A0" w14:textId="77777777" w:rsidR="00A81E27" w:rsidRPr="004C6388" w:rsidRDefault="00A81E27" w:rsidP="00A81E27">
      <w:pPr>
        <w:rPr>
          <w:rFonts w:ascii="Marianne Medium" w:hAnsi="Marianne Medium"/>
          <w:szCs w:val="22"/>
        </w:rPr>
      </w:pPr>
      <w:r w:rsidRPr="004C6388">
        <w:rPr>
          <w:rFonts w:ascii="Marianne Medium" w:hAnsi="Marianne Medium"/>
          <w:szCs w:val="22"/>
        </w:rPr>
        <w:t>Le titulaire ne peut procéder à aucune augmentation</w:t>
      </w:r>
      <w:r w:rsidR="007270AF" w:rsidRPr="004C6388">
        <w:rPr>
          <w:rFonts w:ascii="Marianne Medium" w:hAnsi="Marianne Medium"/>
          <w:szCs w:val="22"/>
        </w:rPr>
        <w:t xml:space="preserve"> unilatérale</w:t>
      </w:r>
      <w:r w:rsidRPr="004C6388">
        <w:rPr>
          <w:rFonts w:ascii="Marianne Medium" w:hAnsi="Marianne Medium"/>
          <w:szCs w:val="22"/>
        </w:rPr>
        <w:t xml:space="preserve"> de ses prix.</w:t>
      </w:r>
    </w:p>
    <w:p w14:paraId="12355976" w14:textId="77777777" w:rsidR="00A81E27" w:rsidRPr="004C6388" w:rsidRDefault="00A81E27" w:rsidP="00A81E27">
      <w:pPr>
        <w:rPr>
          <w:rFonts w:ascii="Marianne Medium" w:hAnsi="Marianne Medium"/>
          <w:szCs w:val="22"/>
        </w:rPr>
      </w:pPr>
    </w:p>
    <w:p w14:paraId="23B5B6BF" w14:textId="77777777" w:rsidR="00A81E27" w:rsidRPr="004C6388" w:rsidRDefault="00A81E27" w:rsidP="00A81E27">
      <w:pPr>
        <w:rPr>
          <w:rFonts w:ascii="Marianne Medium" w:hAnsi="Marianne Medium"/>
          <w:szCs w:val="22"/>
        </w:rPr>
      </w:pPr>
      <w:r w:rsidRPr="004C6388">
        <w:rPr>
          <w:rFonts w:ascii="Marianne Medium" w:hAnsi="Marianne Medium"/>
          <w:szCs w:val="22"/>
        </w:rPr>
        <w:t>Lorsque le titulaire fera bénéficier à tout ou partie de sa clientèle de promotions durant la période d’exécution du marché, ces promotions seront appliquées aux prix des prestations facturées dans le cadre du contrat.</w:t>
      </w:r>
    </w:p>
    <w:p w14:paraId="0D307DAE" w14:textId="77777777" w:rsidR="00A81E27" w:rsidRPr="004C6388" w:rsidRDefault="00A81E27" w:rsidP="00A81E27">
      <w:pPr>
        <w:rPr>
          <w:rFonts w:ascii="Marianne Medium" w:hAnsi="Marianne Medium"/>
          <w:szCs w:val="22"/>
        </w:rPr>
      </w:pPr>
    </w:p>
    <w:p w14:paraId="58B62462" w14:textId="2A83A771" w:rsidR="00A81E27" w:rsidRPr="004C6388" w:rsidRDefault="00A81E27" w:rsidP="00A81E27">
      <w:pPr>
        <w:rPr>
          <w:rFonts w:ascii="Marianne Medium" w:hAnsi="Marianne Medium"/>
          <w:szCs w:val="22"/>
        </w:rPr>
      </w:pPr>
      <w:permStart w:id="1483299064" w:edGrp="everyone"/>
      <w:r w:rsidRPr="004C6388">
        <w:rPr>
          <w:rFonts w:ascii="Marianne Medium" w:hAnsi="Marianne Medium"/>
          <w:szCs w:val="22"/>
        </w:rPr>
        <w:t xml:space="preserve">Le titulaire pourra proposer annuellement un prix révisé </w:t>
      </w:r>
      <w:ins w:id="205" w:author="FRENKIAN Aurélie IEF MINDEF" w:date="2025-07-07T14:57:00Z">
        <w:r w:rsidR="003005AE">
          <w:rPr>
            <w:rFonts w:ascii="Marianne Medium" w:hAnsi="Marianne Medium"/>
            <w:szCs w:val="22"/>
          </w:rPr>
          <w:t xml:space="preserve">par ajustement </w:t>
        </w:r>
      </w:ins>
      <w:r w:rsidRPr="004C6388">
        <w:rPr>
          <w:rFonts w:ascii="Marianne Medium" w:hAnsi="Marianne Medium"/>
          <w:szCs w:val="22"/>
        </w:rPr>
        <w:t>au pouvoir adjudicateur.</w:t>
      </w:r>
    </w:p>
    <w:p w14:paraId="5E9EB6D7" w14:textId="77777777" w:rsidR="00A81E27" w:rsidRPr="004C6388" w:rsidRDefault="00A81E27" w:rsidP="00A81E27">
      <w:pPr>
        <w:rPr>
          <w:rFonts w:ascii="Marianne Medium" w:hAnsi="Marianne Medium"/>
          <w:szCs w:val="22"/>
        </w:rPr>
      </w:pPr>
    </w:p>
    <w:p w14:paraId="09D93DE3" w14:textId="36FAE214" w:rsidR="00A81E27" w:rsidRPr="004C6388" w:rsidRDefault="00A81E27" w:rsidP="00A81E27">
      <w:pPr>
        <w:rPr>
          <w:rFonts w:ascii="Marianne Medium" w:hAnsi="Marianne Medium"/>
          <w:szCs w:val="22"/>
        </w:rPr>
      </w:pPr>
      <w:r w:rsidRPr="004C6388">
        <w:rPr>
          <w:rFonts w:ascii="Marianne Medium" w:hAnsi="Marianne Medium"/>
          <w:szCs w:val="22"/>
        </w:rPr>
        <w:t>La modification de prix doit être adressée à la Section suivi admin</w:t>
      </w:r>
      <w:r w:rsidR="002D5239" w:rsidRPr="004C6388">
        <w:rPr>
          <w:rFonts w:ascii="Marianne Medium" w:hAnsi="Marianne Medium"/>
          <w:szCs w:val="22"/>
        </w:rPr>
        <w:t>istratif des marchés de la PFAF-S</w:t>
      </w:r>
      <w:r w:rsidRPr="004C6388">
        <w:rPr>
          <w:rFonts w:ascii="Marianne Medium" w:hAnsi="Marianne Medium"/>
          <w:szCs w:val="22"/>
        </w:rPr>
        <w:t xml:space="preserve"> (</w:t>
      </w:r>
      <w:hyperlink r:id="rId21" w:history="1">
        <w:r w:rsidR="00CC43A4" w:rsidRPr="004C6388">
          <w:rPr>
            <w:rFonts w:ascii="Marianne Medium" w:hAnsi="Marianne Medium"/>
            <w:color w:val="548DD4" w:themeColor="text2" w:themeTint="99"/>
            <w:szCs w:val="22"/>
            <w:u w:val="single"/>
          </w:rPr>
          <w:t>pafs-achat-ebme-sam.contact.fct@intradef.gouv.fr</w:t>
        </w:r>
      </w:hyperlink>
      <w:r w:rsidRPr="004C6388">
        <w:rPr>
          <w:rFonts w:ascii="Marianne Medium" w:hAnsi="Marianne Medium"/>
          <w:szCs w:val="22"/>
        </w:rPr>
        <w:t xml:space="preserve">) </w:t>
      </w:r>
      <w:r w:rsidRPr="004C6388">
        <w:rPr>
          <w:rFonts w:ascii="Marianne Medium" w:hAnsi="Marianne Medium"/>
          <w:szCs w:val="22"/>
          <w:u w:val="single"/>
        </w:rPr>
        <w:t>dans le mois précédant la date de reconduction du marché</w:t>
      </w:r>
      <w:r w:rsidRPr="004C6388">
        <w:rPr>
          <w:rFonts w:ascii="Marianne Medium" w:hAnsi="Marianne Medium"/>
          <w:szCs w:val="22"/>
        </w:rPr>
        <w:t xml:space="preserve"> et expressément acceptée par le Pouvoir Adjudicateur. A défaut de réponse de l’Administration dans un délai de soixante jours, l’augmentation de prix est tacitement rejetée et toute facture afférente sera refusée. En cas de rejet tacite, le fournisseur peut adresser une nouvelle demande de modification de prix dans un délai de trente jours à compter de la date du rejet tacite.</w:t>
      </w:r>
    </w:p>
    <w:p w14:paraId="6E27D087" w14:textId="77777777" w:rsidR="00A81E27" w:rsidRPr="004C6388" w:rsidRDefault="00A81E27" w:rsidP="00A81E27">
      <w:pPr>
        <w:rPr>
          <w:rFonts w:ascii="Marianne Medium" w:hAnsi="Marianne Medium"/>
          <w:szCs w:val="22"/>
        </w:rPr>
      </w:pPr>
    </w:p>
    <w:p w14:paraId="0877CB8C" w14:textId="77777777" w:rsidR="00A81E27" w:rsidRPr="004C6388" w:rsidRDefault="00A81E27" w:rsidP="00A81E27">
      <w:pPr>
        <w:rPr>
          <w:rFonts w:ascii="Marianne Medium" w:hAnsi="Marianne Medium"/>
          <w:szCs w:val="22"/>
        </w:rPr>
      </w:pPr>
      <w:r w:rsidRPr="004C6388">
        <w:rPr>
          <w:rFonts w:ascii="Marianne Medium" w:hAnsi="Marianne Medium"/>
          <w:szCs w:val="22"/>
        </w:rPr>
        <w:t>Le fournisseur joint à la demande de modification tout élément, notamment de comptabilité, justifiant l’augmentation envisagée.</w:t>
      </w:r>
    </w:p>
    <w:p w14:paraId="76C8811D" w14:textId="77777777" w:rsidR="00A81E27" w:rsidRPr="004C6388" w:rsidRDefault="00A81E27" w:rsidP="00A81E27">
      <w:pPr>
        <w:rPr>
          <w:rFonts w:ascii="Marianne Medium" w:hAnsi="Marianne Medium"/>
          <w:szCs w:val="22"/>
        </w:rPr>
      </w:pPr>
    </w:p>
    <w:p w14:paraId="050E2BC7" w14:textId="77777777" w:rsidR="00A81E27" w:rsidRPr="004C6388" w:rsidRDefault="00A81E27" w:rsidP="00A81E27">
      <w:pPr>
        <w:rPr>
          <w:rFonts w:ascii="Marianne Medium" w:hAnsi="Marianne Medium"/>
          <w:szCs w:val="22"/>
        </w:rPr>
      </w:pPr>
      <w:r w:rsidRPr="004C6388">
        <w:rPr>
          <w:rFonts w:ascii="Marianne Medium" w:hAnsi="Marianne Medium"/>
          <w:szCs w:val="22"/>
        </w:rPr>
        <w:lastRenderedPageBreak/>
        <w:t>La modification de prix doit être adressée sous les formes dématérialisées données par l’Administration, sous format Excel, dans deux tableaux</w:t>
      </w:r>
      <w:r w:rsidRPr="004C6388">
        <w:rPr>
          <w:rFonts w:ascii="Calibri" w:hAnsi="Calibri" w:cs="Calibri"/>
          <w:szCs w:val="22"/>
        </w:rPr>
        <w:t> </w:t>
      </w:r>
      <w:r w:rsidRPr="004C6388">
        <w:rPr>
          <w:rFonts w:ascii="Marianne Medium" w:hAnsi="Marianne Medium"/>
          <w:szCs w:val="22"/>
        </w:rPr>
        <w:t>et dans les conditions suivantes :</w:t>
      </w:r>
    </w:p>
    <w:p w14:paraId="0BB216B0" w14:textId="77777777" w:rsidR="00A81E27" w:rsidRPr="004C6388" w:rsidRDefault="00A81E27" w:rsidP="00A81E27">
      <w:pPr>
        <w:rPr>
          <w:rFonts w:ascii="Marianne Medium" w:hAnsi="Marianne Medium"/>
          <w:szCs w:val="22"/>
        </w:rPr>
      </w:pPr>
    </w:p>
    <w:p w14:paraId="4A1D038D" w14:textId="77777777" w:rsidR="00A81E27" w:rsidRPr="004C6388" w:rsidRDefault="00A81E27" w:rsidP="001D3384">
      <w:pPr>
        <w:numPr>
          <w:ilvl w:val="0"/>
          <w:numId w:val="5"/>
        </w:numPr>
        <w:rPr>
          <w:rFonts w:ascii="Marianne Medium" w:hAnsi="Marianne Medium"/>
          <w:szCs w:val="22"/>
        </w:rPr>
      </w:pPr>
      <w:r w:rsidRPr="004C6388">
        <w:rPr>
          <w:rFonts w:ascii="Marianne Medium" w:hAnsi="Marianne Medium"/>
          <w:szCs w:val="22"/>
        </w:rPr>
        <w:t xml:space="preserve">Un premier tableau, exposant l’ancien prix, le pourcentage d’évolution (à la baisse ou à la hausse) pratiqué et le nouveau prix. </w:t>
      </w:r>
    </w:p>
    <w:p w14:paraId="561E191B" w14:textId="77777777" w:rsidR="00A81E27" w:rsidRPr="004C6388" w:rsidRDefault="00A81E27" w:rsidP="00A81E27">
      <w:pPr>
        <w:rPr>
          <w:rFonts w:ascii="Marianne Medium" w:hAnsi="Marianne Medium"/>
          <w:szCs w:val="22"/>
        </w:rPr>
      </w:pPr>
    </w:p>
    <w:p w14:paraId="5BB5F554" w14:textId="77777777" w:rsidR="00A81E27" w:rsidRPr="004C6388" w:rsidRDefault="00A81E27" w:rsidP="00A81E27">
      <w:pPr>
        <w:rPr>
          <w:rFonts w:ascii="Marianne Medium" w:hAnsi="Marianne Medium"/>
          <w:szCs w:val="22"/>
          <w:u w:val="single"/>
        </w:rPr>
      </w:pPr>
      <w:r w:rsidRPr="004C6388">
        <w:rPr>
          <w:rFonts w:ascii="Marianne Medium" w:hAnsi="Marianne Medium"/>
          <w:szCs w:val="22"/>
        </w:rPr>
        <w:t xml:space="preserve">- Un second tableau correspondant à l’annexe initiale de l’acte d’engagement, </w:t>
      </w:r>
      <w:r w:rsidRPr="004C6388">
        <w:rPr>
          <w:rFonts w:ascii="Marianne Medium" w:hAnsi="Marianne Medium"/>
          <w:szCs w:val="22"/>
          <w:u w:val="single"/>
        </w:rPr>
        <w:t>identique à celui établi lors de l’attribution du marché.</w:t>
      </w:r>
    </w:p>
    <w:p w14:paraId="6054B7E5" w14:textId="77777777" w:rsidR="00FF3C7F" w:rsidRPr="004C6388" w:rsidRDefault="00FF3C7F" w:rsidP="00FF3C7F">
      <w:pPr>
        <w:rPr>
          <w:rFonts w:ascii="Marianne Medium" w:hAnsi="Marianne Medium"/>
          <w:szCs w:val="22"/>
        </w:rPr>
      </w:pPr>
      <w:bookmarkStart w:id="206" w:name="_Toc369686047"/>
      <w:bookmarkStart w:id="207" w:name="_Toc369686130"/>
      <w:bookmarkStart w:id="208" w:name="_Toc369686048"/>
      <w:bookmarkStart w:id="209" w:name="_Toc369686131"/>
      <w:bookmarkStart w:id="210" w:name="_Toc369686049"/>
      <w:bookmarkStart w:id="211" w:name="_Toc369686132"/>
      <w:bookmarkStart w:id="212" w:name="_Toc251673692"/>
      <w:bookmarkStart w:id="213" w:name="_Toc289784678"/>
      <w:bookmarkStart w:id="214" w:name="_Toc523308339"/>
      <w:bookmarkStart w:id="215" w:name="_Toc523317376"/>
      <w:bookmarkEnd w:id="206"/>
      <w:bookmarkEnd w:id="207"/>
      <w:bookmarkEnd w:id="208"/>
      <w:bookmarkEnd w:id="209"/>
      <w:bookmarkEnd w:id="210"/>
      <w:bookmarkEnd w:id="211"/>
      <w:permEnd w:id="1483299064"/>
    </w:p>
    <w:p w14:paraId="2D1FB039" w14:textId="77777777" w:rsidR="00A81E27" w:rsidRPr="004C6388" w:rsidRDefault="00A81E27" w:rsidP="00A81E27">
      <w:pPr>
        <w:pStyle w:val="Titre3"/>
        <w:tabs>
          <w:tab w:val="clear" w:pos="567"/>
        </w:tabs>
        <w:rPr>
          <w:rFonts w:ascii="Marianne Medium" w:hAnsi="Marianne Medium"/>
          <w:szCs w:val="22"/>
        </w:rPr>
      </w:pPr>
      <w:bookmarkStart w:id="216" w:name="_Toc202454374"/>
      <w:r w:rsidRPr="004C6388">
        <w:rPr>
          <w:rFonts w:ascii="Marianne Medium" w:hAnsi="Marianne Medium"/>
          <w:szCs w:val="22"/>
        </w:rPr>
        <w:t>Clause de sauvegarde</w:t>
      </w:r>
      <w:bookmarkEnd w:id="212"/>
      <w:bookmarkEnd w:id="213"/>
      <w:bookmarkEnd w:id="214"/>
      <w:bookmarkEnd w:id="215"/>
      <w:bookmarkEnd w:id="216"/>
    </w:p>
    <w:p w14:paraId="33B840FE" w14:textId="77777777" w:rsidR="00A81E27" w:rsidRPr="004C6388" w:rsidRDefault="00A81E27" w:rsidP="00A81E27">
      <w:pPr>
        <w:rPr>
          <w:rFonts w:ascii="Marianne Medium" w:hAnsi="Marianne Medium"/>
          <w:szCs w:val="22"/>
        </w:rPr>
      </w:pPr>
      <w:bookmarkStart w:id="217" w:name="_Toc251673693"/>
      <w:r w:rsidRPr="004C6388">
        <w:rPr>
          <w:rFonts w:ascii="Marianne Medium" w:hAnsi="Marianne Medium"/>
          <w:szCs w:val="22"/>
        </w:rPr>
        <w:t>Le titulaire ne peut prétendre à une augmentation de ses tarifs pour des motifs tirés de sa politique commerciale.</w:t>
      </w:r>
    </w:p>
    <w:p w14:paraId="3EA21249" w14:textId="77777777" w:rsidR="00A81E27" w:rsidRPr="004C6388" w:rsidRDefault="00A81E27" w:rsidP="00A81E27">
      <w:pPr>
        <w:rPr>
          <w:rFonts w:ascii="Marianne Medium" w:hAnsi="Marianne Medium"/>
          <w:szCs w:val="22"/>
        </w:rPr>
      </w:pPr>
    </w:p>
    <w:p w14:paraId="6AA45555" w14:textId="50131C2E" w:rsidR="00A81E27" w:rsidRPr="004C6388" w:rsidRDefault="00A81E27" w:rsidP="00A81E27">
      <w:pPr>
        <w:rPr>
          <w:rFonts w:ascii="Marianne Medium" w:hAnsi="Marianne Medium"/>
          <w:color w:val="FF0000"/>
          <w:szCs w:val="22"/>
        </w:rPr>
      </w:pPr>
      <w:r w:rsidRPr="004C6388">
        <w:rPr>
          <w:rFonts w:ascii="Marianne Medium" w:hAnsi="Marianne Medium"/>
          <w:szCs w:val="22"/>
        </w:rPr>
        <w:t xml:space="preserve">L’Administration se réserve la faculté de résilier le marché sans indemnité si la hausse globale annuelle des prix excède </w:t>
      </w:r>
      <w:permStart w:id="1076130761" w:edGrp="everyone"/>
      <w:r w:rsidR="00BA2A61" w:rsidRPr="004C6388">
        <w:rPr>
          <w:rFonts w:ascii="Marianne Medium" w:hAnsi="Marianne Medium"/>
          <w:szCs w:val="22"/>
        </w:rPr>
        <w:t>5</w:t>
      </w:r>
      <w:r w:rsidRPr="004C6388">
        <w:rPr>
          <w:rFonts w:ascii="Marianne Medium" w:hAnsi="Marianne Medium"/>
          <w:szCs w:val="22"/>
        </w:rPr>
        <w:t>%/an</w:t>
      </w:r>
      <w:permEnd w:id="1076130761"/>
      <w:r w:rsidRPr="004C6388">
        <w:rPr>
          <w:rFonts w:ascii="Marianne Medium" w:hAnsi="Marianne Medium"/>
          <w:color w:val="FF0000"/>
          <w:szCs w:val="22"/>
        </w:rPr>
        <w:t>.</w:t>
      </w:r>
      <w:bookmarkEnd w:id="217"/>
    </w:p>
    <w:p w14:paraId="395A15B0" w14:textId="77777777" w:rsidR="000703ED" w:rsidRPr="004C6388" w:rsidRDefault="000703ED" w:rsidP="00A81E27">
      <w:pPr>
        <w:rPr>
          <w:rFonts w:ascii="Marianne Medium" w:hAnsi="Marianne Medium"/>
          <w:szCs w:val="22"/>
        </w:rPr>
      </w:pPr>
    </w:p>
    <w:p w14:paraId="4FFED408" w14:textId="77777777" w:rsidR="00A81E27" w:rsidRPr="004C6388" w:rsidRDefault="00A81E27" w:rsidP="00A81E27">
      <w:pPr>
        <w:pStyle w:val="Titre2"/>
        <w:rPr>
          <w:rFonts w:ascii="Marianne Medium" w:hAnsi="Marianne Medium"/>
          <w:szCs w:val="22"/>
        </w:rPr>
      </w:pPr>
      <w:bookmarkStart w:id="218" w:name="_Toc244919913"/>
      <w:bookmarkStart w:id="219" w:name="_Toc251673694"/>
      <w:bookmarkStart w:id="220" w:name="_Toc289784679"/>
      <w:bookmarkStart w:id="221" w:name="_Toc523308340"/>
      <w:bookmarkStart w:id="222" w:name="_Toc523317377"/>
      <w:bookmarkStart w:id="223" w:name="_Toc202454375"/>
      <w:r w:rsidRPr="004C6388">
        <w:rPr>
          <w:rFonts w:ascii="Marianne Medium" w:hAnsi="Marianne Medium"/>
          <w:szCs w:val="22"/>
        </w:rPr>
        <w:t>Modalités de règlement du marché</w:t>
      </w:r>
      <w:bookmarkEnd w:id="218"/>
      <w:bookmarkEnd w:id="219"/>
      <w:bookmarkEnd w:id="220"/>
      <w:bookmarkEnd w:id="221"/>
      <w:bookmarkEnd w:id="222"/>
      <w:bookmarkEnd w:id="223"/>
    </w:p>
    <w:p w14:paraId="7E19219A" w14:textId="77777777" w:rsidR="00A81E27" w:rsidRPr="004C6388" w:rsidRDefault="00A81E27" w:rsidP="00A81E27">
      <w:pPr>
        <w:pStyle w:val="Titre3"/>
        <w:tabs>
          <w:tab w:val="clear" w:pos="567"/>
        </w:tabs>
        <w:rPr>
          <w:rFonts w:ascii="Marianne Medium" w:hAnsi="Marianne Medium"/>
          <w:szCs w:val="22"/>
        </w:rPr>
      </w:pPr>
      <w:bookmarkStart w:id="224" w:name="_Toc244919914"/>
      <w:bookmarkStart w:id="225" w:name="_Toc251673695"/>
      <w:bookmarkStart w:id="226" w:name="_Toc289784680"/>
      <w:bookmarkStart w:id="227" w:name="_Toc523308341"/>
      <w:bookmarkStart w:id="228" w:name="_Toc523317378"/>
      <w:bookmarkStart w:id="229" w:name="_Toc202454376"/>
      <w:r w:rsidRPr="004C6388">
        <w:rPr>
          <w:rFonts w:ascii="Marianne Medium" w:hAnsi="Marianne Medium"/>
          <w:szCs w:val="22"/>
        </w:rPr>
        <w:t>Remise des décomptes, factures, ou mémoires</w:t>
      </w:r>
      <w:bookmarkEnd w:id="224"/>
      <w:bookmarkEnd w:id="225"/>
      <w:bookmarkEnd w:id="226"/>
      <w:bookmarkEnd w:id="227"/>
      <w:bookmarkEnd w:id="228"/>
      <w:bookmarkEnd w:id="229"/>
    </w:p>
    <w:p w14:paraId="252B03F6" w14:textId="77777777" w:rsidR="00A81E27" w:rsidRPr="004C6388" w:rsidRDefault="00A81E27" w:rsidP="00A81E27">
      <w:pPr>
        <w:rPr>
          <w:rFonts w:ascii="Marianne Medium" w:eastAsia="Calibri" w:hAnsi="Marianne Medium"/>
          <w:szCs w:val="22"/>
          <w:lang w:eastAsia="en-US"/>
        </w:rPr>
      </w:pPr>
      <w:r w:rsidRPr="004C6388">
        <w:rPr>
          <w:rFonts w:ascii="Marianne Medium" w:hAnsi="Marianne Medium"/>
          <w:szCs w:val="22"/>
        </w:rPr>
        <w:t xml:space="preserve">Le titulaire adressera ses factures </w:t>
      </w:r>
      <w:r w:rsidRPr="004C6388">
        <w:rPr>
          <w:rFonts w:ascii="Marianne Medium" w:hAnsi="Marianne Medium"/>
          <w:i/>
          <w:szCs w:val="22"/>
        </w:rPr>
        <w:t xml:space="preserve">via </w:t>
      </w:r>
      <w:r w:rsidRPr="004C6388">
        <w:rPr>
          <w:rFonts w:ascii="Marianne Medium" w:hAnsi="Marianne Medium"/>
          <w:szCs w:val="22"/>
        </w:rPr>
        <w:t>le</w:t>
      </w:r>
      <w:r w:rsidRPr="004C6388">
        <w:rPr>
          <w:rFonts w:ascii="Marianne Medium" w:hAnsi="Marianne Medium"/>
          <w:i/>
          <w:szCs w:val="22"/>
        </w:rPr>
        <w:t xml:space="preserve"> </w:t>
      </w:r>
      <w:r w:rsidRPr="004C6388">
        <w:rPr>
          <w:rFonts w:ascii="Marianne Medium" w:hAnsi="Marianne Medium"/>
          <w:szCs w:val="22"/>
        </w:rPr>
        <w:t>portail Internet «</w:t>
      </w:r>
      <w:r w:rsidRPr="004C6388">
        <w:rPr>
          <w:rFonts w:ascii="Calibri" w:hAnsi="Calibri" w:cs="Calibri"/>
          <w:szCs w:val="22"/>
        </w:rPr>
        <w:t> </w:t>
      </w:r>
      <w:r w:rsidRPr="004C6388">
        <w:rPr>
          <w:rFonts w:ascii="Marianne Medium" w:hAnsi="Marianne Medium"/>
          <w:szCs w:val="22"/>
        </w:rPr>
        <w:t>Chorus pro</w:t>
      </w:r>
      <w:r w:rsidRPr="004C6388">
        <w:rPr>
          <w:rFonts w:ascii="Calibri" w:hAnsi="Calibri" w:cs="Calibri"/>
          <w:szCs w:val="22"/>
        </w:rPr>
        <w:t> </w:t>
      </w:r>
      <w:r w:rsidRPr="004C6388">
        <w:rPr>
          <w:rFonts w:ascii="Marianne Medium" w:hAnsi="Marianne Medium" w:cs="Marianne Medium"/>
          <w:szCs w:val="22"/>
        </w:rPr>
        <w:t>»</w:t>
      </w:r>
      <w:r w:rsidRPr="004C6388">
        <w:rPr>
          <w:rFonts w:ascii="Calibri" w:hAnsi="Calibri" w:cs="Calibri"/>
          <w:szCs w:val="22"/>
        </w:rPr>
        <w:t> </w:t>
      </w:r>
      <w:r w:rsidRPr="004C6388">
        <w:rPr>
          <w:rFonts w:ascii="Marianne Medium" w:hAnsi="Marianne Medium"/>
          <w:szCs w:val="22"/>
        </w:rPr>
        <w:t xml:space="preserve">: </w:t>
      </w:r>
      <w:hyperlink r:id="rId22" w:history="1">
        <w:r w:rsidRPr="004C6388">
          <w:rPr>
            <w:rFonts w:ascii="Marianne Medium" w:eastAsia="Calibri" w:hAnsi="Marianne Medium"/>
            <w:color w:val="0000FF"/>
            <w:szCs w:val="22"/>
            <w:u w:val="single"/>
            <w:lang w:eastAsia="en-US"/>
          </w:rPr>
          <w:t>https://chorus-pro.gouv.fr</w:t>
        </w:r>
      </w:hyperlink>
      <w:r w:rsidRPr="004C6388">
        <w:rPr>
          <w:rFonts w:ascii="Marianne Medium" w:eastAsia="Calibri" w:hAnsi="Marianne Medium"/>
          <w:szCs w:val="22"/>
          <w:lang w:eastAsia="en-US"/>
        </w:rPr>
        <w:t xml:space="preserve"> </w:t>
      </w:r>
    </w:p>
    <w:p w14:paraId="7E43C74F" w14:textId="77777777" w:rsidR="00A81E27" w:rsidRPr="004C6388" w:rsidRDefault="00A81E27" w:rsidP="00A81E27">
      <w:pPr>
        <w:rPr>
          <w:rFonts w:ascii="Marianne Medium" w:eastAsia="Calibri" w:hAnsi="Marianne Medium"/>
          <w:szCs w:val="22"/>
          <w:lang w:eastAsia="en-US"/>
        </w:rPr>
      </w:pPr>
    </w:p>
    <w:p w14:paraId="094224D4" w14:textId="77777777" w:rsidR="00A81E27" w:rsidRPr="004C6388" w:rsidRDefault="00A81E27" w:rsidP="00A81E27">
      <w:pPr>
        <w:rPr>
          <w:rFonts w:ascii="Marianne Medium" w:eastAsia="Calibri" w:hAnsi="Marianne Medium"/>
          <w:szCs w:val="22"/>
          <w:lang w:eastAsia="en-US"/>
        </w:rPr>
      </w:pPr>
      <w:r w:rsidRPr="004C6388">
        <w:rPr>
          <w:rFonts w:ascii="Marianne Medium" w:eastAsia="Calibri" w:hAnsi="Marianne Medium"/>
          <w:szCs w:val="22"/>
          <w:lang w:eastAsia="en-US"/>
        </w:rPr>
        <w:t>Dans le cadre de la dépose/saisie d’une facture dans Chorus Pro le titulaire doit obligatoirement renseigner les éléments suivants</w:t>
      </w:r>
      <w:r w:rsidRPr="004C6388">
        <w:rPr>
          <w:rFonts w:ascii="Calibri" w:eastAsia="Calibri" w:hAnsi="Calibri" w:cs="Calibri"/>
          <w:szCs w:val="22"/>
          <w:lang w:eastAsia="en-US"/>
        </w:rPr>
        <w:t> </w:t>
      </w:r>
      <w:r w:rsidRPr="004C6388">
        <w:rPr>
          <w:rFonts w:ascii="Marianne Medium" w:eastAsia="Calibri" w:hAnsi="Marianne Medium"/>
          <w:szCs w:val="22"/>
          <w:lang w:eastAsia="en-US"/>
        </w:rPr>
        <w:t>:</w:t>
      </w:r>
    </w:p>
    <w:p w14:paraId="498B87B2" w14:textId="77777777" w:rsidR="00A81E27" w:rsidRPr="004C6388" w:rsidRDefault="00A81E27" w:rsidP="00E06202">
      <w:pPr>
        <w:numPr>
          <w:ilvl w:val="0"/>
          <w:numId w:val="32"/>
        </w:numPr>
        <w:rPr>
          <w:rFonts w:ascii="Marianne Medium" w:eastAsia="Calibri" w:hAnsi="Marianne Medium"/>
          <w:szCs w:val="22"/>
          <w:lang w:eastAsia="en-US"/>
        </w:rPr>
      </w:pPr>
      <w:r w:rsidRPr="004C6388">
        <w:rPr>
          <w:rFonts w:ascii="Marianne Medium" w:eastAsia="Calibri" w:hAnsi="Marianne Medium"/>
          <w:szCs w:val="22"/>
          <w:lang w:eastAsia="en-US"/>
        </w:rPr>
        <w:t>Code SE</w:t>
      </w:r>
      <w:r w:rsidRPr="004C6388">
        <w:rPr>
          <w:rFonts w:ascii="Calibri" w:eastAsia="Calibri" w:hAnsi="Calibri" w:cs="Calibri"/>
          <w:szCs w:val="22"/>
          <w:lang w:eastAsia="en-US"/>
        </w:rPr>
        <w:t> </w:t>
      </w:r>
      <w:r w:rsidRPr="004C6388">
        <w:rPr>
          <w:rFonts w:ascii="Marianne Medium" w:eastAsia="Calibri" w:hAnsi="Marianne Medium"/>
          <w:szCs w:val="22"/>
          <w:lang w:eastAsia="en-US"/>
        </w:rPr>
        <w:t>: D1585EG045</w:t>
      </w:r>
    </w:p>
    <w:p w14:paraId="08E197BA" w14:textId="77777777" w:rsidR="00A81E27" w:rsidRPr="004C6388" w:rsidRDefault="00A81E27" w:rsidP="00E06202">
      <w:pPr>
        <w:numPr>
          <w:ilvl w:val="0"/>
          <w:numId w:val="32"/>
        </w:numPr>
        <w:rPr>
          <w:rFonts w:ascii="Marianne Medium" w:eastAsia="Calibri" w:hAnsi="Marianne Medium"/>
          <w:szCs w:val="22"/>
          <w:lang w:eastAsia="en-US"/>
        </w:rPr>
      </w:pPr>
      <w:r w:rsidRPr="004C6388">
        <w:rPr>
          <w:rFonts w:ascii="Marianne Medium" w:eastAsia="Calibri" w:hAnsi="Marianne Medium"/>
          <w:szCs w:val="22"/>
          <w:lang w:eastAsia="en-US"/>
        </w:rPr>
        <w:t>SIRET à utiliser</w:t>
      </w:r>
      <w:r w:rsidRPr="004C6388">
        <w:rPr>
          <w:rFonts w:ascii="Calibri" w:eastAsia="Calibri" w:hAnsi="Calibri" w:cs="Calibri"/>
          <w:szCs w:val="22"/>
          <w:lang w:eastAsia="en-US"/>
        </w:rPr>
        <w:t> </w:t>
      </w:r>
      <w:r w:rsidRPr="004C6388">
        <w:rPr>
          <w:rFonts w:ascii="Marianne Medium" w:eastAsia="Calibri" w:hAnsi="Marianne Medium"/>
          <w:szCs w:val="22"/>
          <w:lang w:eastAsia="en-US"/>
        </w:rPr>
        <w:t>: 11000201100044</w:t>
      </w:r>
    </w:p>
    <w:p w14:paraId="518668CD" w14:textId="77777777" w:rsidR="00A81E27" w:rsidRPr="004C6388" w:rsidRDefault="00A81E27" w:rsidP="00E06202">
      <w:pPr>
        <w:numPr>
          <w:ilvl w:val="0"/>
          <w:numId w:val="32"/>
        </w:numPr>
        <w:rPr>
          <w:rFonts w:ascii="Marianne Medium" w:eastAsia="Calibri" w:hAnsi="Marianne Medium"/>
          <w:szCs w:val="22"/>
          <w:lang w:eastAsia="en-US"/>
        </w:rPr>
      </w:pPr>
      <w:r w:rsidRPr="004C6388">
        <w:rPr>
          <w:rFonts w:ascii="Marianne Medium" w:eastAsia="Calibri" w:hAnsi="Marianne Medium"/>
          <w:szCs w:val="22"/>
          <w:lang w:eastAsia="en-US"/>
        </w:rPr>
        <w:t>N° TVA intracommunautaire</w:t>
      </w:r>
      <w:r w:rsidRPr="004C6388">
        <w:rPr>
          <w:rFonts w:ascii="Calibri" w:eastAsia="Calibri" w:hAnsi="Calibri" w:cs="Calibri"/>
          <w:szCs w:val="22"/>
          <w:lang w:eastAsia="en-US"/>
        </w:rPr>
        <w:t> </w:t>
      </w:r>
      <w:r w:rsidRPr="004C6388">
        <w:rPr>
          <w:rFonts w:ascii="Marianne Medium" w:eastAsia="Calibri" w:hAnsi="Marianne Medium"/>
          <w:szCs w:val="22"/>
          <w:lang w:eastAsia="en-US"/>
        </w:rPr>
        <w:t>: FR901 510 00023</w:t>
      </w:r>
    </w:p>
    <w:p w14:paraId="2C6F5D16" w14:textId="77777777" w:rsidR="00A81E27" w:rsidRPr="004C6388" w:rsidRDefault="00A81E27" w:rsidP="00E06202">
      <w:pPr>
        <w:numPr>
          <w:ilvl w:val="0"/>
          <w:numId w:val="32"/>
        </w:numPr>
        <w:rPr>
          <w:rFonts w:ascii="Marianne Medium" w:eastAsia="Calibri" w:hAnsi="Marianne Medium"/>
          <w:szCs w:val="22"/>
          <w:lang w:eastAsia="en-US"/>
        </w:rPr>
      </w:pPr>
      <w:r w:rsidRPr="004C6388">
        <w:rPr>
          <w:rFonts w:ascii="Marianne Medium" w:eastAsia="Calibri" w:hAnsi="Marianne Medium"/>
          <w:szCs w:val="22"/>
          <w:lang w:eastAsia="en-US"/>
        </w:rPr>
        <w:t>N° EJ</w:t>
      </w:r>
      <w:r w:rsidRPr="004C6388">
        <w:rPr>
          <w:rFonts w:ascii="Calibri" w:eastAsia="Calibri" w:hAnsi="Calibri" w:cs="Calibri"/>
          <w:szCs w:val="22"/>
          <w:lang w:eastAsia="en-US"/>
        </w:rPr>
        <w:t> </w:t>
      </w:r>
      <w:r w:rsidRPr="004C6388">
        <w:rPr>
          <w:rFonts w:ascii="Marianne Medium" w:eastAsia="Calibri" w:hAnsi="Marianne Medium"/>
          <w:szCs w:val="22"/>
          <w:lang w:eastAsia="en-US"/>
        </w:rPr>
        <w:t>: Pour pouvoir d</w:t>
      </w:r>
      <w:r w:rsidRPr="004C6388">
        <w:rPr>
          <w:rFonts w:ascii="Marianne Medium" w:eastAsia="Calibri" w:hAnsi="Marianne Medium" w:cs="Marianne Medium"/>
          <w:szCs w:val="22"/>
          <w:lang w:eastAsia="en-US"/>
        </w:rPr>
        <w:t>é</w:t>
      </w:r>
      <w:r w:rsidRPr="004C6388">
        <w:rPr>
          <w:rFonts w:ascii="Marianne Medium" w:eastAsia="Calibri" w:hAnsi="Marianne Medium"/>
          <w:szCs w:val="22"/>
          <w:lang w:eastAsia="en-US"/>
        </w:rPr>
        <w:t>mat</w:t>
      </w:r>
      <w:r w:rsidRPr="004C6388">
        <w:rPr>
          <w:rFonts w:ascii="Marianne Medium" w:eastAsia="Calibri" w:hAnsi="Marianne Medium" w:cs="Marianne Medium"/>
          <w:szCs w:val="22"/>
          <w:lang w:eastAsia="en-US"/>
        </w:rPr>
        <w:t>é</w:t>
      </w:r>
      <w:r w:rsidRPr="004C6388">
        <w:rPr>
          <w:rFonts w:ascii="Marianne Medium" w:eastAsia="Calibri" w:hAnsi="Marianne Medium"/>
          <w:szCs w:val="22"/>
          <w:lang w:eastAsia="en-US"/>
        </w:rPr>
        <w:t>rialiser votre facture, vous devez imp</w:t>
      </w:r>
      <w:r w:rsidRPr="004C6388">
        <w:rPr>
          <w:rFonts w:ascii="Marianne Medium" w:eastAsia="Calibri" w:hAnsi="Marianne Medium" w:cs="Marianne Medium"/>
          <w:szCs w:val="22"/>
          <w:lang w:eastAsia="en-US"/>
        </w:rPr>
        <w:t>é</w:t>
      </w:r>
      <w:r w:rsidRPr="004C6388">
        <w:rPr>
          <w:rFonts w:ascii="Marianne Medium" w:eastAsia="Calibri" w:hAnsi="Marianne Medium"/>
          <w:szCs w:val="22"/>
          <w:lang w:eastAsia="en-US"/>
        </w:rPr>
        <w:t>rativement disposer d</w:t>
      </w:r>
      <w:r w:rsidRPr="004C6388">
        <w:rPr>
          <w:rFonts w:ascii="Marianne Medium" w:eastAsia="Calibri" w:hAnsi="Marianne Medium" w:cs="Marianne Medium"/>
          <w:szCs w:val="22"/>
          <w:lang w:eastAsia="en-US"/>
        </w:rPr>
        <w:t>’</w:t>
      </w:r>
      <w:r w:rsidRPr="004C6388">
        <w:rPr>
          <w:rFonts w:ascii="Marianne Medium" w:eastAsia="Calibri" w:hAnsi="Marianne Medium"/>
          <w:szCs w:val="22"/>
          <w:lang w:eastAsia="en-US"/>
        </w:rPr>
        <w:t>un num</w:t>
      </w:r>
      <w:r w:rsidRPr="004C6388">
        <w:rPr>
          <w:rFonts w:ascii="Marianne Medium" w:eastAsia="Calibri" w:hAnsi="Marianne Medium" w:cs="Marianne Medium"/>
          <w:szCs w:val="22"/>
          <w:lang w:eastAsia="en-US"/>
        </w:rPr>
        <w:t>é</w:t>
      </w:r>
      <w:r w:rsidRPr="004C6388">
        <w:rPr>
          <w:rFonts w:ascii="Marianne Medium" w:eastAsia="Calibri" w:hAnsi="Marianne Medium"/>
          <w:szCs w:val="22"/>
          <w:lang w:eastAsia="en-US"/>
        </w:rPr>
        <w:t>ro d</w:t>
      </w:r>
      <w:r w:rsidRPr="004C6388">
        <w:rPr>
          <w:rFonts w:ascii="Marianne Medium" w:eastAsia="Calibri" w:hAnsi="Marianne Medium" w:cs="Marianne Medium"/>
          <w:szCs w:val="22"/>
          <w:lang w:eastAsia="en-US"/>
        </w:rPr>
        <w:t>’</w:t>
      </w:r>
      <w:r w:rsidRPr="004C6388">
        <w:rPr>
          <w:rFonts w:ascii="Marianne Medium" w:eastAsia="Calibri" w:hAnsi="Marianne Medium"/>
          <w:szCs w:val="22"/>
          <w:lang w:eastAsia="en-US"/>
        </w:rPr>
        <w:t xml:space="preserve">engagement juridique CHORUS </w:t>
      </w:r>
      <w:r w:rsidRPr="004C6388">
        <w:rPr>
          <w:rFonts w:ascii="Marianne Medium" w:eastAsia="Calibri" w:hAnsi="Marianne Medium" w:cs="Marianne Medium"/>
          <w:szCs w:val="22"/>
          <w:lang w:eastAsia="en-US"/>
        </w:rPr>
        <w:t>à</w:t>
      </w:r>
      <w:r w:rsidRPr="004C6388">
        <w:rPr>
          <w:rFonts w:ascii="Marianne Medium" w:eastAsia="Calibri" w:hAnsi="Marianne Medium"/>
          <w:szCs w:val="22"/>
          <w:lang w:eastAsia="en-US"/>
        </w:rPr>
        <w:t xml:space="preserve"> 10 chiffres, indiqu</w:t>
      </w:r>
      <w:r w:rsidRPr="004C6388">
        <w:rPr>
          <w:rFonts w:ascii="Marianne Medium" w:eastAsia="Calibri" w:hAnsi="Marianne Medium" w:cs="Marianne Medium"/>
          <w:szCs w:val="22"/>
          <w:lang w:eastAsia="en-US"/>
        </w:rPr>
        <w:t>é</w:t>
      </w:r>
      <w:r w:rsidRPr="004C6388">
        <w:rPr>
          <w:rFonts w:ascii="Marianne Medium" w:eastAsia="Calibri" w:hAnsi="Marianne Medium"/>
          <w:szCs w:val="22"/>
          <w:lang w:eastAsia="en-US"/>
        </w:rPr>
        <w:t xml:space="preserve"> sur le bon de commande CHORUS faxé par la DAPSA, ou numéro court du marché pour la partie forfaitaire. Ce numéro est fonction du type d’acte contractuel qui lie votre société à notre entité.</w:t>
      </w:r>
    </w:p>
    <w:p w14:paraId="4752DBF3" w14:textId="77777777" w:rsidR="00A81E27" w:rsidRPr="004C6388" w:rsidRDefault="00A81E27" w:rsidP="00A81E27">
      <w:pPr>
        <w:rPr>
          <w:rFonts w:ascii="Marianne Medium" w:hAnsi="Marianne Medium"/>
          <w:szCs w:val="22"/>
        </w:rPr>
      </w:pPr>
    </w:p>
    <w:p w14:paraId="50CCD3A4" w14:textId="77777777" w:rsidR="00A81E27" w:rsidRPr="004C6388" w:rsidRDefault="00A81E27" w:rsidP="0098647B">
      <w:pPr>
        <w:spacing w:after="60"/>
        <w:rPr>
          <w:rFonts w:ascii="Marianne Medium" w:hAnsi="Marianne Medium"/>
          <w:szCs w:val="22"/>
        </w:rPr>
      </w:pPr>
      <w:r w:rsidRPr="004C6388">
        <w:rPr>
          <w:rFonts w:ascii="Marianne Medium" w:hAnsi="Marianne Medium"/>
          <w:szCs w:val="22"/>
        </w:rPr>
        <w:t>En cas d’inaccessibilité du portail «</w:t>
      </w:r>
      <w:r w:rsidRPr="004C6388">
        <w:rPr>
          <w:rFonts w:ascii="Calibri" w:hAnsi="Calibri" w:cs="Calibri"/>
          <w:szCs w:val="22"/>
        </w:rPr>
        <w:t> </w:t>
      </w:r>
      <w:r w:rsidRPr="004C6388">
        <w:rPr>
          <w:rFonts w:ascii="Marianne Medium" w:hAnsi="Marianne Medium"/>
          <w:szCs w:val="22"/>
        </w:rPr>
        <w:t>Chorus Pro</w:t>
      </w:r>
      <w:r w:rsidRPr="004C6388">
        <w:rPr>
          <w:rFonts w:ascii="Calibri" w:hAnsi="Calibri" w:cs="Calibri"/>
          <w:szCs w:val="22"/>
        </w:rPr>
        <w:t> </w:t>
      </w:r>
      <w:r w:rsidRPr="004C6388">
        <w:rPr>
          <w:rFonts w:ascii="Marianne Medium" w:hAnsi="Marianne Medium" w:cs="Marianne Medium"/>
          <w:szCs w:val="22"/>
        </w:rPr>
        <w:t>»</w:t>
      </w:r>
      <w:r w:rsidRPr="004C6388">
        <w:rPr>
          <w:rFonts w:ascii="Marianne Medium" w:hAnsi="Marianne Medium"/>
          <w:szCs w:val="22"/>
        </w:rPr>
        <w:t>, le titulaire adressera ses factures selon les modalit</w:t>
      </w:r>
      <w:r w:rsidRPr="004C6388">
        <w:rPr>
          <w:rFonts w:ascii="Marianne Medium" w:hAnsi="Marianne Medium" w:cs="Marianne Medium"/>
          <w:szCs w:val="22"/>
        </w:rPr>
        <w:t>é</w:t>
      </w:r>
      <w:r w:rsidRPr="004C6388">
        <w:rPr>
          <w:rFonts w:ascii="Marianne Medium" w:hAnsi="Marianne Medium"/>
          <w:szCs w:val="22"/>
        </w:rPr>
        <w:t>s suivantes</w:t>
      </w:r>
      <w:r w:rsidRPr="004C6388">
        <w:rPr>
          <w:rFonts w:ascii="Calibri" w:hAnsi="Calibri" w:cs="Calibri"/>
          <w:szCs w:val="22"/>
        </w:rPr>
        <w:t> </w:t>
      </w:r>
      <w:r w:rsidRPr="004C6388">
        <w:rPr>
          <w:rFonts w:ascii="Marianne Medium" w:hAnsi="Marianne Medium"/>
          <w:szCs w:val="22"/>
        </w:rPr>
        <w:t xml:space="preserve">: </w:t>
      </w:r>
    </w:p>
    <w:p w14:paraId="5CE016AA" w14:textId="77777777" w:rsidR="003551EF" w:rsidRPr="004C6388" w:rsidRDefault="003551EF" w:rsidP="00A81E27">
      <w:pPr>
        <w:pBdr>
          <w:top w:val="single" w:sz="4" w:space="1" w:color="auto"/>
          <w:left w:val="single" w:sz="4" w:space="4" w:color="auto"/>
          <w:bottom w:val="single" w:sz="4" w:space="1" w:color="auto"/>
          <w:right w:val="single" w:sz="4" w:space="4" w:color="auto"/>
        </w:pBdr>
        <w:jc w:val="center"/>
        <w:rPr>
          <w:rFonts w:ascii="Marianne Medium" w:hAnsi="Marianne Medium"/>
          <w:szCs w:val="22"/>
        </w:rPr>
      </w:pPr>
      <w:r w:rsidRPr="004C6388">
        <w:rPr>
          <w:rFonts w:ascii="Marianne Medium" w:hAnsi="Marianne Medium"/>
          <w:szCs w:val="22"/>
        </w:rPr>
        <w:t>Direction des approvisionnements en produits de santé des armées</w:t>
      </w:r>
    </w:p>
    <w:p w14:paraId="1BD25AAA" w14:textId="77777777" w:rsidR="00A81E27" w:rsidRPr="004C6388" w:rsidRDefault="00700044" w:rsidP="00A81E27">
      <w:pPr>
        <w:pBdr>
          <w:top w:val="single" w:sz="4" w:space="1" w:color="auto"/>
          <w:left w:val="single" w:sz="4" w:space="4" w:color="auto"/>
          <w:bottom w:val="single" w:sz="4" w:space="1" w:color="auto"/>
          <w:right w:val="single" w:sz="4" w:space="4" w:color="auto"/>
        </w:pBdr>
        <w:jc w:val="center"/>
        <w:rPr>
          <w:rFonts w:ascii="Marianne Medium" w:hAnsi="Marianne Medium"/>
          <w:szCs w:val="22"/>
        </w:rPr>
      </w:pPr>
      <w:r w:rsidRPr="004C6388">
        <w:rPr>
          <w:rFonts w:ascii="Marianne Medium" w:hAnsi="Marianne Medium"/>
          <w:szCs w:val="22"/>
        </w:rPr>
        <w:t xml:space="preserve">Plateforme Achats Finances </w:t>
      </w:r>
      <w:r w:rsidR="003900DD" w:rsidRPr="004C6388">
        <w:rPr>
          <w:rFonts w:ascii="Marianne Medium" w:hAnsi="Marianne Medium"/>
          <w:szCs w:val="22"/>
        </w:rPr>
        <w:t>Santé</w:t>
      </w:r>
    </w:p>
    <w:p w14:paraId="6FECFC9A" w14:textId="1DC3BCB5" w:rsidR="007C325A" w:rsidRPr="004C6388" w:rsidRDefault="00D524A9" w:rsidP="00A81E27">
      <w:pPr>
        <w:pBdr>
          <w:top w:val="single" w:sz="4" w:space="1" w:color="auto"/>
          <w:left w:val="single" w:sz="4" w:space="4" w:color="auto"/>
          <w:bottom w:val="single" w:sz="4" w:space="1" w:color="auto"/>
          <w:right w:val="single" w:sz="4" w:space="4" w:color="auto"/>
        </w:pBdr>
        <w:jc w:val="center"/>
        <w:rPr>
          <w:rFonts w:ascii="Marianne Medium" w:hAnsi="Marianne Medium"/>
          <w:szCs w:val="22"/>
        </w:rPr>
      </w:pPr>
      <w:r w:rsidRPr="004C6388">
        <w:rPr>
          <w:rFonts w:ascii="Marianne Medium" w:hAnsi="Marianne Medium"/>
          <w:szCs w:val="22"/>
        </w:rPr>
        <w:t>Division</w:t>
      </w:r>
      <w:r w:rsidR="007C325A" w:rsidRPr="004C6388">
        <w:rPr>
          <w:rFonts w:ascii="Marianne Medium" w:hAnsi="Marianne Medium"/>
          <w:szCs w:val="22"/>
        </w:rPr>
        <w:t xml:space="preserve"> Finances-</w:t>
      </w:r>
      <w:r w:rsidR="00A74308" w:rsidRPr="004C6388">
        <w:rPr>
          <w:rFonts w:ascii="Marianne Medium" w:hAnsi="Marianne Medium"/>
          <w:szCs w:val="22"/>
        </w:rPr>
        <w:t>Dépenses</w:t>
      </w:r>
    </w:p>
    <w:p w14:paraId="71A39FC5" w14:textId="77777777" w:rsidR="00A81E27" w:rsidRPr="004C6388" w:rsidRDefault="00A81E27" w:rsidP="00A81E27">
      <w:pPr>
        <w:pBdr>
          <w:top w:val="single" w:sz="4" w:space="1" w:color="auto"/>
          <w:left w:val="single" w:sz="4" w:space="4" w:color="auto"/>
          <w:bottom w:val="single" w:sz="4" w:space="1" w:color="auto"/>
          <w:right w:val="single" w:sz="4" w:space="4" w:color="auto"/>
        </w:pBdr>
        <w:jc w:val="center"/>
        <w:rPr>
          <w:rFonts w:ascii="Marianne Medium" w:hAnsi="Marianne Medium"/>
          <w:szCs w:val="22"/>
        </w:rPr>
      </w:pPr>
      <w:r w:rsidRPr="004C6388">
        <w:rPr>
          <w:rFonts w:ascii="Marianne Medium" w:hAnsi="Marianne Medium"/>
          <w:szCs w:val="22"/>
        </w:rPr>
        <w:t>Section régulation</w:t>
      </w:r>
    </w:p>
    <w:p w14:paraId="2D354446" w14:textId="77777777" w:rsidR="00A81E27" w:rsidRPr="004C6388" w:rsidRDefault="00A81E27" w:rsidP="00A81E27">
      <w:pPr>
        <w:pBdr>
          <w:top w:val="single" w:sz="4" w:space="1" w:color="auto"/>
          <w:left w:val="single" w:sz="4" w:space="4" w:color="auto"/>
          <w:bottom w:val="single" w:sz="4" w:space="1" w:color="auto"/>
          <w:right w:val="single" w:sz="4" w:space="4" w:color="auto"/>
        </w:pBdr>
        <w:jc w:val="center"/>
        <w:rPr>
          <w:rFonts w:ascii="Marianne Medium" w:hAnsi="Marianne Medium"/>
          <w:szCs w:val="22"/>
        </w:rPr>
      </w:pPr>
      <w:r w:rsidRPr="004C6388">
        <w:rPr>
          <w:rFonts w:ascii="Marianne Medium" w:hAnsi="Marianne Medium"/>
          <w:szCs w:val="22"/>
        </w:rPr>
        <w:t>TSA 20003</w:t>
      </w:r>
    </w:p>
    <w:p w14:paraId="6F890712" w14:textId="77777777" w:rsidR="00A81E27" w:rsidRPr="004C6388" w:rsidRDefault="00A81E27" w:rsidP="00A81E27">
      <w:pPr>
        <w:pBdr>
          <w:top w:val="single" w:sz="4" w:space="1" w:color="auto"/>
          <w:left w:val="single" w:sz="4" w:space="4" w:color="auto"/>
          <w:bottom w:val="single" w:sz="4" w:space="1" w:color="auto"/>
          <w:right w:val="single" w:sz="4" w:space="4" w:color="auto"/>
        </w:pBdr>
        <w:jc w:val="center"/>
        <w:rPr>
          <w:rFonts w:ascii="Marianne Medium" w:hAnsi="Marianne Medium"/>
          <w:szCs w:val="22"/>
        </w:rPr>
      </w:pPr>
      <w:r w:rsidRPr="004C6388">
        <w:rPr>
          <w:rFonts w:ascii="Marianne Medium" w:hAnsi="Marianne Medium"/>
          <w:szCs w:val="22"/>
        </w:rPr>
        <w:t>45404 Fleury-les-Aubrais Cedex</w:t>
      </w:r>
    </w:p>
    <w:p w14:paraId="76E12EFA" w14:textId="77777777" w:rsidR="00A81E27" w:rsidRPr="004C6388" w:rsidRDefault="00A81E27" w:rsidP="00A81E27">
      <w:pPr>
        <w:rPr>
          <w:rFonts w:ascii="Marianne Medium" w:hAnsi="Marianne Medium"/>
          <w:szCs w:val="22"/>
        </w:rPr>
      </w:pPr>
    </w:p>
    <w:p w14:paraId="37D42D53" w14:textId="77777777" w:rsidR="00A81E27" w:rsidRPr="004C6388" w:rsidRDefault="00A81E27" w:rsidP="0098647B">
      <w:pPr>
        <w:spacing w:after="60"/>
        <w:rPr>
          <w:rFonts w:ascii="Marianne Medium" w:hAnsi="Marianne Medium"/>
          <w:szCs w:val="22"/>
        </w:rPr>
      </w:pPr>
      <w:r w:rsidRPr="004C6388">
        <w:rPr>
          <w:rFonts w:ascii="Marianne Medium" w:hAnsi="Marianne Medium"/>
          <w:szCs w:val="22"/>
        </w:rPr>
        <w:t>Outre les mentions légales, les factures porteront les indications suivantes</w:t>
      </w:r>
      <w:r w:rsidRPr="004C6388">
        <w:rPr>
          <w:rFonts w:ascii="Calibri" w:hAnsi="Calibri" w:cs="Calibri"/>
          <w:szCs w:val="22"/>
        </w:rPr>
        <w:t> </w:t>
      </w:r>
      <w:r w:rsidRPr="004C6388">
        <w:rPr>
          <w:rFonts w:ascii="Marianne Medium" w:hAnsi="Marianne Medium"/>
          <w:szCs w:val="22"/>
        </w:rPr>
        <w:t>:</w:t>
      </w:r>
    </w:p>
    <w:p w14:paraId="61DB9068" w14:textId="6BF850AA"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Le</w:t>
      </w:r>
      <w:r w:rsidR="00A81E27" w:rsidRPr="004C6388">
        <w:rPr>
          <w:rFonts w:ascii="Marianne Medium" w:eastAsia="Calibri" w:hAnsi="Marianne Medium"/>
          <w:szCs w:val="22"/>
          <w:lang w:eastAsia="en-US"/>
        </w:rPr>
        <w:t xml:space="preserve"> numéro Chorus du marché, des avenants éventuels, leurs dates</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3F3FDC05"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Les</w:t>
      </w:r>
      <w:r w:rsidR="00A81E27" w:rsidRPr="004C6388">
        <w:rPr>
          <w:rFonts w:ascii="Marianne Medium" w:eastAsia="Calibri" w:hAnsi="Marianne Medium"/>
          <w:szCs w:val="22"/>
          <w:lang w:eastAsia="en-US"/>
        </w:rPr>
        <w:t xml:space="preserve"> nom et raison sociale du créancier, son adresse</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0FE8776C"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Le</w:t>
      </w:r>
      <w:r w:rsidR="00A81E27" w:rsidRPr="004C6388">
        <w:rPr>
          <w:rFonts w:ascii="Marianne Medium" w:eastAsia="Calibri" w:hAnsi="Marianne Medium"/>
          <w:szCs w:val="22"/>
          <w:lang w:eastAsia="en-US"/>
        </w:rPr>
        <w:t xml:space="preserve"> numéro Chorus du bon de commande, sa date, et le devis le cas échéant</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643A2846"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La</w:t>
      </w:r>
      <w:r w:rsidR="00A81E27" w:rsidRPr="004C6388">
        <w:rPr>
          <w:rFonts w:ascii="Marianne Medium" w:eastAsia="Calibri" w:hAnsi="Marianne Medium"/>
          <w:szCs w:val="22"/>
          <w:lang w:eastAsia="en-US"/>
        </w:rPr>
        <w:t xml:space="preserve"> référence de l'inscription au Registre du Commerce et des Sociétés (R.C.S.) ou du Répertoire des Métiers (R.M.)</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2627EE8E"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La</w:t>
      </w:r>
      <w:r w:rsidR="00A81E27" w:rsidRPr="004C6388">
        <w:rPr>
          <w:rFonts w:ascii="Marianne Medium" w:eastAsia="Calibri" w:hAnsi="Marianne Medium"/>
          <w:szCs w:val="22"/>
          <w:lang w:eastAsia="en-US"/>
        </w:rPr>
        <w:t xml:space="preserve"> périodicité de la facturation</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64F7915B" w14:textId="77777777" w:rsidR="00A81E27" w:rsidRPr="004C6388" w:rsidRDefault="00E06202" w:rsidP="00E06202">
      <w:pPr>
        <w:numPr>
          <w:ilvl w:val="0"/>
          <w:numId w:val="33"/>
        </w:numPr>
        <w:rPr>
          <w:rFonts w:ascii="Marianne Medium" w:eastAsia="Calibri" w:hAnsi="Marianne Medium"/>
          <w:color w:val="FF0000"/>
          <w:szCs w:val="22"/>
          <w:lang w:eastAsia="en-US"/>
        </w:rPr>
      </w:pPr>
      <w:r w:rsidRPr="004C6388">
        <w:rPr>
          <w:rFonts w:ascii="Marianne Medium" w:eastAsia="Calibri" w:hAnsi="Marianne Medium"/>
          <w:szCs w:val="22"/>
          <w:lang w:eastAsia="en-US"/>
        </w:rPr>
        <w:t>Le</w:t>
      </w:r>
      <w:r w:rsidR="00A81E27" w:rsidRPr="004C6388">
        <w:rPr>
          <w:rFonts w:ascii="Marianne Medium" w:eastAsia="Calibri" w:hAnsi="Marianne Medium"/>
          <w:szCs w:val="22"/>
          <w:lang w:eastAsia="en-US"/>
        </w:rPr>
        <w:t xml:space="preserve"> numéro Siren ou Siret, si le titulaire est établi en France</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08902CC0"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Le</w:t>
      </w:r>
      <w:r w:rsidR="00A81E27" w:rsidRPr="004C6388">
        <w:rPr>
          <w:rFonts w:ascii="Marianne Medium" w:eastAsia="Calibri" w:hAnsi="Marianne Medium"/>
          <w:szCs w:val="22"/>
          <w:lang w:eastAsia="en-US"/>
        </w:rPr>
        <w:t xml:space="preserve"> décompte des sommes dues avec le détail et la nature de chaque prestation telle qu’elle est définie à l’acte d’engagement</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1E116951"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La</w:t>
      </w:r>
      <w:r w:rsidR="00A81E27" w:rsidRPr="004C6388">
        <w:rPr>
          <w:rFonts w:ascii="Marianne Medium" w:eastAsia="Calibri" w:hAnsi="Marianne Medium"/>
          <w:szCs w:val="22"/>
          <w:lang w:eastAsia="en-US"/>
        </w:rPr>
        <w:t xml:space="preserve"> date et le numéro de la facture</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1D01F84F"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Les</w:t>
      </w:r>
      <w:r w:rsidR="00A81E27" w:rsidRPr="004C6388">
        <w:rPr>
          <w:rFonts w:ascii="Marianne Medium" w:eastAsia="Calibri" w:hAnsi="Marianne Medium"/>
          <w:szCs w:val="22"/>
          <w:lang w:eastAsia="en-US"/>
        </w:rPr>
        <w:t xml:space="preserve"> montants hors taxes</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6F9FA4CB"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lastRenderedPageBreak/>
        <w:t>Le</w:t>
      </w:r>
      <w:r w:rsidR="00A81E27" w:rsidRPr="004C6388">
        <w:rPr>
          <w:rFonts w:ascii="Marianne Medium" w:eastAsia="Calibri" w:hAnsi="Marianne Medium"/>
          <w:szCs w:val="22"/>
          <w:lang w:eastAsia="en-US"/>
        </w:rPr>
        <w:t xml:space="preserve"> taux et le montant de la T.V.A, sauf si le fournisseur est un auto-entrepreneur, auquel cas elle comporte la mention suivante : «</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TVA non applicable, art.293 B du Code G</w:t>
      </w:r>
      <w:r w:rsidR="00A81E27" w:rsidRPr="004C6388">
        <w:rPr>
          <w:rFonts w:ascii="Marianne Medium" w:eastAsia="Calibri" w:hAnsi="Marianne Medium" w:cs="Marianne Medium"/>
          <w:szCs w:val="22"/>
          <w:lang w:eastAsia="en-US"/>
        </w:rPr>
        <w:t>é</w:t>
      </w:r>
      <w:r w:rsidR="00A81E27" w:rsidRPr="004C6388">
        <w:rPr>
          <w:rFonts w:ascii="Marianne Medium" w:eastAsia="Calibri" w:hAnsi="Marianne Medium"/>
          <w:szCs w:val="22"/>
          <w:lang w:eastAsia="en-US"/>
        </w:rPr>
        <w:t>n</w:t>
      </w:r>
      <w:r w:rsidR="00A81E27" w:rsidRPr="004C6388">
        <w:rPr>
          <w:rFonts w:ascii="Marianne Medium" w:eastAsia="Calibri" w:hAnsi="Marianne Medium" w:cs="Marianne Medium"/>
          <w:szCs w:val="22"/>
          <w:lang w:eastAsia="en-US"/>
        </w:rPr>
        <w:t>é</w:t>
      </w:r>
      <w:r w:rsidR="00A81E27" w:rsidRPr="004C6388">
        <w:rPr>
          <w:rFonts w:ascii="Marianne Medium" w:eastAsia="Calibri" w:hAnsi="Marianne Medium"/>
          <w:szCs w:val="22"/>
          <w:lang w:eastAsia="en-US"/>
        </w:rPr>
        <w:t>ral des Imp</w:t>
      </w:r>
      <w:r w:rsidR="00A81E27" w:rsidRPr="004C6388">
        <w:rPr>
          <w:rFonts w:ascii="Marianne Medium" w:eastAsia="Calibri" w:hAnsi="Marianne Medium" w:cs="Marianne Medium"/>
          <w:szCs w:val="22"/>
          <w:lang w:eastAsia="en-US"/>
        </w:rPr>
        <w:t>ô</w:t>
      </w:r>
      <w:r w:rsidR="00A81E27" w:rsidRPr="004C6388">
        <w:rPr>
          <w:rFonts w:ascii="Marianne Medium" w:eastAsia="Calibri" w:hAnsi="Marianne Medium"/>
          <w:szCs w:val="22"/>
          <w:lang w:eastAsia="en-US"/>
        </w:rPr>
        <w:t>ts</w:t>
      </w:r>
      <w:r w:rsidR="00A81E27" w:rsidRPr="004C6388">
        <w:rPr>
          <w:rFonts w:ascii="Calibri" w:eastAsia="Calibri" w:hAnsi="Calibri" w:cs="Calibri"/>
          <w:szCs w:val="22"/>
          <w:lang w:eastAsia="en-US"/>
        </w:rPr>
        <w:t> </w:t>
      </w:r>
      <w:r w:rsidR="00A81E27" w:rsidRPr="004C6388">
        <w:rPr>
          <w:rFonts w:ascii="Marianne Medium" w:eastAsia="Calibri" w:hAnsi="Marianne Medium" w:cs="Marianne Medium"/>
          <w:szCs w:val="22"/>
          <w:lang w:eastAsia="en-US"/>
        </w:rPr>
        <w:t>»</w:t>
      </w:r>
      <w:r w:rsidR="00A81E27" w:rsidRPr="004C6388">
        <w:rPr>
          <w:rFonts w:ascii="Marianne Medium" w:eastAsia="Calibri" w:hAnsi="Marianne Medium"/>
          <w:szCs w:val="22"/>
          <w:lang w:eastAsia="en-US"/>
        </w:rPr>
        <w:t>).</w:t>
      </w:r>
    </w:p>
    <w:p w14:paraId="5A82057E"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Le</w:t>
      </w:r>
      <w:r w:rsidR="00A81E27" w:rsidRPr="004C6388">
        <w:rPr>
          <w:rFonts w:ascii="Marianne Medium" w:eastAsia="Calibri" w:hAnsi="Marianne Medium"/>
          <w:szCs w:val="22"/>
          <w:lang w:eastAsia="en-US"/>
        </w:rPr>
        <w:t xml:space="preserve"> montant total T.T.C. (arrêté en chiffres et en lettres)</w:t>
      </w:r>
      <w:r w:rsidR="00A81E27" w:rsidRPr="004C6388">
        <w:rPr>
          <w:rFonts w:ascii="Calibri" w:eastAsia="Calibri" w:hAnsi="Calibri" w:cs="Calibri"/>
          <w:szCs w:val="22"/>
          <w:lang w:eastAsia="en-US"/>
        </w:rPr>
        <w:t> </w:t>
      </w:r>
      <w:r w:rsidR="00A81E27" w:rsidRPr="004C6388">
        <w:rPr>
          <w:rFonts w:ascii="Marianne Medium" w:eastAsia="Calibri" w:hAnsi="Marianne Medium"/>
          <w:szCs w:val="22"/>
          <w:lang w:eastAsia="en-US"/>
        </w:rPr>
        <w:t>;</w:t>
      </w:r>
    </w:p>
    <w:p w14:paraId="49199574" w14:textId="77777777" w:rsidR="00A81E27" w:rsidRPr="004C6388" w:rsidRDefault="00E06202" w:rsidP="00E06202">
      <w:pPr>
        <w:numPr>
          <w:ilvl w:val="0"/>
          <w:numId w:val="33"/>
        </w:numPr>
        <w:rPr>
          <w:rFonts w:ascii="Marianne Medium" w:eastAsia="Calibri" w:hAnsi="Marianne Medium"/>
          <w:szCs w:val="22"/>
          <w:lang w:eastAsia="en-US"/>
        </w:rPr>
      </w:pPr>
      <w:r w:rsidRPr="004C6388">
        <w:rPr>
          <w:rFonts w:ascii="Marianne Medium" w:eastAsia="Calibri" w:hAnsi="Marianne Medium"/>
          <w:szCs w:val="22"/>
          <w:lang w:eastAsia="en-US"/>
        </w:rPr>
        <w:t>Le</w:t>
      </w:r>
      <w:r w:rsidR="00A81E27" w:rsidRPr="004C6388">
        <w:rPr>
          <w:rFonts w:ascii="Marianne Medium" w:eastAsia="Calibri" w:hAnsi="Marianne Medium"/>
          <w:szCs w:val="22"/>
          <w:lang w:eastAsia="en-US"/>
        </w:rPr>
        <w:t xml:space="preserve"> numéro de compte bancaire ou postal complet (code établissement, code guichet, numéro de compte, clé RIB ou RIP).</w:t>
      </w:r>
    </w:p>
    <w:p w14:paraId="75876572" w14:textId="77777777" w:rsidR="00A81E27" w:rsidRPr="004C6388" w:rsidRDefault="00A81E27" w:rsidP="00A81E27">
      <w:pPr>
        <w:rPr>
          <w:rFonts w:ascii="Marianne Medium" w:hAnsi="Marianne Medium"/>
          <w:szCs w:val="22"/>
        </w:rPr>
      </w:pPr>
    </w:p>
    <w:p w14:paraId="7C383C63" w14:textId="41B57F6D" w:rsidR="00AE5490" w:rsidRPr="004C6388" w:rsidRDefault="00AE5490" w:rsidP="00BA2A61">
      <w:pPr>
        <w:spacing w:after="60"/>
        <w:rPr>
          <w:rFonts w:ascii="Marianne Medium" w:hAnsi="Marianne Medium"/>
          <w:szCs w:val="22"/>
        </w:rPr>
      </w:pPr>
      <w:r w:rsidRPr="004C6388">
        <w:rPr>
          <w:rFonts w:ascii="Marianne Medium" w:hAnsi="Marianne Medium"/>
          <w:szCs w:val="22"/>
        </w:rPr>
        <w:t>Toute facture est établie</w:t>
      </w:r>
      <w:r w:rsidR="00BA2A61" w:rsidRPr="004C6388">
        <w:rPr>
          <w:rFonts w:ascii="Calibri" w:hAnsi="Calibri" w:cs="Calibri"/>
          <w:szCs w:val="22"/>
        </w:rPr>
        <w:t xml:space="preserve"> </w:t>
      </w:r>
      <w:r w:rsidR="00BA2A61" w:rsidRPr="004C6388">
        <w:rPr>
          <w:rFonts w:ascii="Marianne Medium" w:hAnsi="Marianne Medium"/>
          <w:szCs w:val="22"/>
        </w:rPr>
        <w:t>p</w:t>
      </w:r>
      <w:r w:rsidRPr="004C6388">
        <w:rPr>
          <w:rFonts w:ascii="Marianne Medium" w:hAnsi="Marianne Medium"/>
          <w:szCs w:val="22"/>
        </w:rPr>
        <w:t>ar bon de commande</w:t>
      </w:r>
      <w:r w:rsidRPr="004C6388">
        <w:rPr>
          <w:rFonts w:ascii="Calibri" w:hAnsi="Calibri" w:cs="Calibri"/>
          <w:b/>
          <w:szCs w:val="22"/>
        </w:rPr>
        <w:t> </w:t>
      </w:r>
      <w:r w:rsidRPr="004C6388">
        <w:rPr>
          <w:rFonts w:ascii="Marianne Medium" w:hAnsi="Marianne Medium"/>
          <w:b/>
          <w:szCs w:val="22"/>
        </w:rPr>
        <w:t>:</w:t>
      </w:r>
      <w:r w:rsidRPr="004C6388">
        <w:rPr>
          <w:rFonts w:ascii="Marianne Medium" w:hAnsi="Marianne Medium"/>
          <w:szCs w:val="22"/>
        </w:rPr>
        <w:t xml:space="preserve"> le fournisseur adressera une facture unique correspondant à la totalité du bon de commande.</w:t>
      </w:r>
    </w:p>
    <w:p w14:paraId="1471A29F" w14:textId="77777777" w:rsidR="00A81E27" w:rsidRPr="004C6388" w:rsidRDefault="00A81E27" w:rsidP="00A81E27">
      <w:pPr>
        <w:rPr>
          <w:rFonts w:ascii="Marianne Medium" w:hAnsi="Marianne Medium"/>
          <w:szCs w:val="22"/>
        </w:rPr>
      </w:pPr>
    </w:p>
    <w:p w14:paraId="66785C97" w14:textId="77777777" w:rsidR="00A81E27" w:rsidRPr="004C6388" w:rsidRDefault="00A81E27" w:rsidP="00A81E27">
      <w:pPr>
        <w:rPr>
          <w:rFonts w:ascii="Marianne Medium" w:hAnsi="Marianne Medium"/>
          <w:szCs w:val="22"/>
        </w:rPr>
      </w:pPr>
      <w:r w:rsidRPr="004C6388">
        <w:rPr>
          <w:rFonts w:ascii="Marianne Medium" w:hAnsi="Marianne Medium"/>
          <w:szCs w:val="22"/>
        </w:rPr>
        <w:t>Chaque facture devra faire apparaître les mêmes adresses, numéro de SIRET, mode de paiement et désignation de la prestation que ceux inscrits dans l’offre initiale.</w:t>
      </w:r>
    </w:p>
    <w:p w14:paraId="3284FADA" w14:textId="77777777" w:rsidR="00A81E27" w:rsidRPr="004C6388" w:rsidRDefault="00A81E27" w:rsidP="00A81E27">
      <w:pPr>
        <w:rPr>
          <w:rFonts w:ascii="Marianne Medium" w:hAnsi="Marianne Medium"/>
          <w:szCs w:val="22"/>
        </w:rPr>
      </w:pPr>
    </w:p>
    <w:p w14:paraId="3298498C" w14:textId="77777777" w:rsidR="00A81E27" w:rsidRPr="004C6388" w:rsidRDefault="00A81E27" w:rsidP="00A81E27">
      <w:pPr>
        <w:rPr>
          <w:rFonts w:ascii="Marianne Medium" w:hAnsi="Marianne Medium"/>
          <w:szCs w:val="22"/>
        </w:rPr>
      </w:pPr>
      <w:r w:rsidRPr="004C6388">
        <w:rPr>
          <w:rFonts w:ascii="Marianne Medium" w:hAnsi="Marianne Medium"/>
          <w:szCs w:val="22"/>
        </w:rPr>
        <w:t>Si l’une des mentions ci-dessus n’est pas renseignée dans la facture, cette dernière sera rejetée.</w:t>
      </w:r>
    </w:p>
    <w:p w14:paraId="174A5D39" w14:textId="77777777" w:rsidR="00A81E27" w:rsidRPr="004C6388" w:rsidRDefault="00A81E27" w:rsidP="00A81E27">
      <w:pPr>
        <w:rPr>
          <w:rFonts w:ascii="Marianne Medium" w:hAnsi="Marianne Medium"/>
          <w:szCs w:val="22"/>
        </w:rPr>
      </w:pPr>
    </w:p>
    <w:p w14:paraId="1AE713A0" w14:textId="77777777" w:rsidR="00DE51BE" w:rsidRPr="004C6388" w:rsidRDefault="001E3A0D" w:rsidP="00DE51BE">
      <w:pPr>
        <w:rPr>
          <w:rFonts w:ascii="Marianne Medium" w:hAnsi="Marianne Medium"/>
          <w:szCs w:val="22"/>
        </w:rPr>
      </w:pPr>
      <w:r w:rsidRPr="004C6388">
        <w:rPr>
          <w:rFonts w:ascii="Marianne Medium" w:hAnsi="Marianne Medium"/>
          <w:szCs w:val="22"/>
        </w:rPr>
        <w:t>La facturation unique est à privilégier. Ainsi si le fournisseur réalise plusieurs livraisons partielles, le titulaire du marché adressera préférentiellement une facture correspondant à la totalité des livraisons effectuées. Toutefois, les factures partielles sont autorisées</w:t>
      </w:r>
      <w:r w:rsidR="00DE51BE" w:rsidRPr="004C6388">
        <w:rPr>
          <w:rFonts w:ascii="Marianne Medium" w:hAnsi="Marianne Medium"/>
          <w:szCs w:val="22"/>
        </w:rPr>
        <w:t xml:space="preserve">. </w:t>
      </w:r>
    </w:p>
    <w:p w14:paraId="2DE89248" w14:textId="77777777" w:rsidR="00DE51BE" w:rsidRPr="004C6388" w:rsidRDefault="00DE51BE" w:rsidP="00E06202">
      <w:pPr>
        <w:rPr>
          <w:rFonts w:ascii="Marianne Medium" w:hAnsi="Marianne Medium"/>
          <w:szCs w:val="22"/>
        </w:rPr>
      </w:pPr>
    </w:p>
    <w:p w14:paraId="66FC610B" w14:textId="77777777" w:rsidR="00A81E27" w:rsidRPr="004C6388" w:rsidRDefault="00A81E27" w:rsidP="00A81E27">
      <w:pPr>
        <w:pStyle w:val="Titre3"/>
        <w:tabs>
          <w:tab w:val="clear" w:pos="567"/>
        </w:tabs>
        <w:rPr>
          <w:rFonts w:ascii="Marianne Medium" w:hAnsi="Marianne Medium"/>
          <w:szCs w:val="22"/>
        </w:rPr>
      </w:pPr>
      <w:bookmarkStart w:id="230" w:name="_Toc244919915"/>
      <w:bookmarkStart w:id="231" w:name="_Toc251673696"/>
      <w:bookmarkStart w:id="232" w:name="_Toc289784681"/>
      <w:bookmarkStart w:id="233" w:name="_Toc523308342"/>
      <w:bookmarkStart w:id="234" w:name="_Toc523317379"/>
      <w:bookmarkStart w:id="235" w:name="_Toc202454377"/>
      <w:r w:rsidRPr="004C6388">
        <w:rPr>
          <w:rFonts w:ascii="Marianne Medium" w:hAnsi="Marianne Medium"/>
          <w:szCs w:val="22"/>
        </w:rPr>
        <w:t>Délai global de paiement</w:t>
      </w:r>
      <w:bookmarkEnd w:id="230"/>
      <w:bookmarkEnd w:id="231"/>
      <w:bookmarkEnd w:id="232"/>
      <w:bookmarkEnd w:id="233"/>
      <w:bookmarkEnd w:id="234"/>
      <w:bookmarkEnd w:id="235"/>
    </w:p>
    <w:p w14:paraId="7B23CD3E" w14:textId="77777777" w:rsidR="00520E28" w:rsidRPr="004C6388" w:rsidRDefault="00520E28" w:rsidP="00520E28">
      <w:pPr>
        <w:spacing w:after="120"/>
        <w:rPr>
          <w:rFonts w:ascii="Marianne Medium" w:hAnsi="Marianne Medium"/>
          <w:szCs w:val="22"/>
        </w:rPr>
      </w:pPr>
      <w:r w:rsidRPr="004C6388">
        <w:rPr>
          <w:rFonts w:ascii="Marianne Medium" w:hAnsi="Marianne Medium"/>
          <w:szCs w:val="22"/>
        </w:rPr>
        <w:t>Les sommes dues sont payées conformément aux dispositions des articles L.2192-10 et R. 3133-11.1° du code de la commande publique. Le délai de paiement est fixé à 50 jours maximum à compter de la date de réception de la facture ou de l’admission des prestations concernées lorsque celle-ci a été réalisée après la date de réception de la facture.</w:t>
      </w:r>
    </w:p>
    <w:p w14:paraId="2785B318" w14:textId="4036D521" w:rsidR="00520E28" w:rsidRPr="004C6388" w:rsidRDefault="00520E28" w:rsidP="00520E28">
      <w:pPr>
        <w:rPr>
          <w:rFonts w:ascii="Marianne Medium" w:hAnsi="Marianne Medium"/>
          <w:szCs w:val="22"/>
        </w:rPr>
      </w:pPr>
      <w:r w:rsidRPr="004C6388">
        <w:rPr>
          <w:rFonts w:ascii="Marianne Medium" w:hAnsi="Marianne Medium"/>
          <w:szCs w:val="22"/>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R. 3133-25 à R. 3133-28 du code précité.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29B36CC" w14:textId="77777777" w:rsidR="00100B79" w:rsidRPr="004C6388" w:rsidRDefault="00100B79" w:rsidP="00520E28">
      <w:pPr>
        <w:rPr>
          <w:rFonts w:ascii="Marianne Medium" w:hAnsi="Marianne Medium"/>
          <w:szCs w:val="22"/>
        </w:rPr>
      </w:pPr>
    </w:p>
    <w:p w14:paraId="3832846A" w14:textId="52EE169A" w:rsidR="00100B79" w:rsidRPr="004C6388" w:rsidRDefault="00100B79" w:rsidP="00100B79">
      <w:pPr>
        <w:pStyle w:val="Titre3"/>
        <w:rPr>
          <w:rFonts w:ascii="Marianne Medium" w:hAnsi="Marianne Medium" w:cs="Times New Roman"/>
          <w:bCs w:val="0"/>
          <w:szCs w:val="22"/>
          <w:u w:val="none"/>
        </w:rPr>
      </w:pPr>
      <w:bookmarkStart w:id="236" w:name="_Toc202454378"/>
      <w:r w:rsidRPr="004C6388">
        <w:rPr>
          <w:rFonts w:ascii="Marianne Medium" w:hAnsi="Marianne Medium" w:cs="Times New Roman"/>
          <w:bCs w:val="0"/>
          <w:szCs w:val="22"/>
          <w:u w:val="none"/>
        </w:rPr>
        <w:t>Mise en œuvre éventuelle du service fait présumé</w:t>
      </w:r>
      <w:bookmarkEnd w:id="236"/>
      <w:r w:rsidRPr="004C6388">
        <w:rPr>
          <w:rFonts w:ascii="Marianne Medium" w:hAnsi="Marianne Medium" w:cs="Times New Roman"/>
          <w:bCs w:val="0"/>
          <w:szCs w:val="22"/>
          <w:u w:val="none"/>
        </w:rPr>
        <w:t xml:space="preserve"> </w:t>
      </w:r>
    </w:p>
    <w:p w14:paraId="64C87D38" w14:textId="04EF6765" w:rsidR="00100B79" w:rsidRPr="004C6388" w:rsidRDefault="00100B79" w:rsidP="00100B79">
      <w:pPr>
        <w:rPr>
          <w:rFonts w:ascii="Marianne Medium" w:hAnsi="Marianne Medium"/>
          <w:szCs w:val="22"/>
        </w:rPr>
      </w:pPr>
      <w:r w:rsidRPr="004C6388">
        <w:rPr>
          <w:rFonts w:ascii="Marianne Medium" w:hAnsi="Marianne Medium"/>
          <w:szCs w:val="22"/>
        </w:rPr>
        <w:t xml:space="preserve">Le présent marché est susceptible d’être éligible à la procédure du service fait présumé (SFP). Cette procédure a pour objectif de fluidifier le paiement de certaines factures et de réduire le délai de paiement. Le titulaire est informé par écrit de la mise en œuvre du SFP après la notification du marché ou en cours d’exécution. </w:t>
      </w:r>
    </w:p>
    <w:p w14:paraId="6F5E4FDA" w14:textId="5A146B65" w:rsidR="00100B79" w:rsidRPr="004C6388" w:rsidRDefault="00100B79" w:rsidP="00100B79">
      <w:pPr>
        <w:rPr>
          <w:rFonts w:ascii="Marianne Medium" w:hAnsi="Marianne Medium"/>
          <w:szCs w:val="22"/>
        </w:rPr>
      </w:pPr>
    </w:p>
    <w:p w14:paraId="12CCE3E2" w14:textId="375694FF" w:rsidR="00100B79" w:rsidRPr="004C6388" w:rsidRDefault="00100B79" w:rsidP="00100B79">
      <w:pPr>
        <w:pStyle w:val="Titre3"/>
        <w:rPr>
          <w:rFonts w:ascii="Marianne Medium" w:hAnsi="Marianne Medium" w:cs="Times New Roman"/>
          <w:bCs w:val="0"/>
          <w:szCs w:val="22"/>
          <w:u w:val="none"/>
        </w:rPr>
      </w:pPr>
      <w:bookmarkStart w:id="237" w:name="_Toc202454379"/>
      <w:r w:rsidRPr="004C6388">
        <w:rPr>
          <w:rFonts w:ascii="Marianne Medium" w:hAnsi="Marianne Medium" w:cs="Times New Roman"/>
          <w:bCs w:val="0"/>
          <w:szCs w:val="22"/>
          <w:u w:val="none"/>
        </w:rPr>
        <w:t>Le service fait présumé</w:t>
      </w:r>
      <w:bookmarkEnd w:id="237"/>
      <w:r w:rsidRPr="004C6388">
        <w:rPr>
          <w:rFonts w:ascii="Marianne Medium" w:hAnsi="Marianne Medium" w:cs="Times New Roman"/>
          <w:bCs w:val="0"/>
          <w:szCs w:val="22"/>
          <w:u w:val="none"/>
        </w:rPr>
        <w:t xml:space="preserve"> </w:t>
      </w:r>
    </w:p>
    <w:p w14:paraId="272A1233" w14:textId="77777777" w:rsidR="00100B79" w:rsidRPr="004C6388" w:rsidRDefault="00100B79" w:rsidP="00100B79">
      <w:pPr>
        <w:rPr>
          <w:rFonts w:ascii="Marianne Medium" w:hAnsi="Marianne Medium"/>
          <w:szCs w:val="22"/>
        </w:rPr>
      </w:pPr>
      <w:r w:rsidRPr="004C6388">
        <w:rPr>
          <w:rFonts w:ascii="Marianne Medium" w:hAnsi="Marianne Medium"/>
          <w:szCs w:val="22"/>
        </w:rPr>
        <w:t xml:space="preserve">La procédure du SFP permet lors de la liquidation de la facture de présumer la conformité qualitative et quantitative de la livraison ou de la prestation à l’engagement juridique. Le SFP se distingue donc du service fait préalable dans la mesure où la mise en paiement de la facture devient automatique et ne nécessite pas, pour son déclanchement, la production de l’attestation du service fait. </w:t>
      </w:r>
    </w:p>
    <w:p w14:paraId="1408FF9A" w14:textId="77777777" w:rsidR="00100B79" w:rsidRPr="004C6388" w:rsidRDefault="00100B79" w:rsidP="00100B79">
      <w:pPr>
        <w:rPr>
          <w:rFonts w:ascii="Marianne Medium" w:hAnsi="Marianne Medium"/>
          <w:szCs w:val="22"/>
        </w:rPr>
      </w:pPr>
      <w:r w:rsidRPr="004C6388">
        <w:rPr>
          <w:rFonts w:ascii="Marianne Medium" w:hAnsi="Marianne Medium"/>
          <w:szCs w:val="22"/>
        </w:rPr>
        <w:t xml:space="preserve">La procédure du SFP est toutefois juridiquement distincte de la procédure de constatation de l’exécution des prestations. Par conséquent, elle est sans incidence sur les stipulations contractuelles relatives à l’admission ou la réception des prestations telles que prévues au présent marché. </w:t>
      </w:r>
    </w:p>
    <w:p w14:paraId="7BF803C1" w14:textId="77777777" w:rsidR="00100B79" w:rsidRPr="004C6388" w:rsidRDefault="00100B79" w:rsidP="00100B79">
      <w:pPr>
        <w:rPr>
          <w:rFonts w:ascii="Marianne Medium" w:hAnsi="Marianne Medium"/>
          <w:szCs w:val="22"/>
        </w:rPr>
      </w:pPr>
    </w:p>
    <w:p w14:paraId="74B4EB8F" w14:textId="49E71732" w:rsidR="00100B79" w:rsidRPr="004C6388" w:rsidRDefault="00100B79" w:rsidP="00100B79">
      <w:pPr>
        <w:pStyle w:val="Titre3"/>
        <w:rPr>
          <w:rFonts w:ascii="Marianne Medium" w:hAnsi="Marianne Medium" w:cs="Times New Roman"/>
          <w:bCs w:val="0"/>
          <w:szCs w:val="22"/>
          <w:u w:val="none"/>
        </w:rPr>
      </w:pPr>
      <w:bookmarkStart w:id="238" w:name="_Toc202454380"/>
      <w:r w:rsidRPr="004C6388">
        <w:rPr>
          <w:rFonts w:ascii="Marianne Medium" w:hAnsi="Marianne Medium" w:cs="Times New Roman"/>
          <w:bCs w:val="0"/>
          <w:szCs w:val="22"/>
          <w:u w:val="none"/>
        </w:rPr>
        <w:t>Procédure en cas de trop perçu</w:t>
      </w:r>
      <w:bookmarkEnd w:id="238"/>
    </w:p>
    <w:p w14:paraId="23999F00" w14:textId="77777777" w:rsidR="00100B79" w:rsidRPr="004C6388" w:rsidRDefault="00100B79" w:rsidP="00100B79">
      <w:pPr>
        <w:rPr>
          <w:rFonts w:ascii="Marianne Medium" w:hAnsi="Marianne Medium"/>
          <w:szCs w:val="22"/>
        </w:rPr>
      </w:pPr>
      <w:r w:rsidRPr="004C6388">
        <w:rPr>
          <w:rFonts w:ascii="Marianne Medium" w:hAnsi="Marianne Medium"/>
          <w:szCs w:val="22"/>
        </w:rPr>
        <w:t>Si postérieurement au paiement il est constaté que des sommes ont été payées indument, le titulaire doit, après demande écrite du RPA, émettre sans délai une facture d’avoir correspondant au montant perçu indument.</w:t>
      </w:r>
    </w:p>
    <w:p w14:paraId="57759917" w14:textId="77777777" w:rsidR="00100B79" w:rsidRPr="004C6388" w:rsidRDefault="00100B79" w:rsidP="00100B79">
      <w:pPr>
        <w:rPr>
          <w:rFonts w:ascii="Marianne Medium" w:hAnsi="Marianne Medium"/>
          <w:szCs w:val="22"/>
        </w:rPr>
      </w:pPr>
    </w:p>
    <w:p w14:paraId="557EFC3E" w14:textId="6C572A41" w:rsidR="00100B79" w:rsidRPr="004C6388" w:rsidRDefault="00100B79" w:rsidP="00100B79">
      <w:pPr>
        <w:rPr>
          <w:rFonts w:ascii="Marianne Medium" w:hAnsi="Marianne Medium"/>
          <w:szCs w:val="22"/>
        </w:rPr>
      </w:pPr>
      <w:r w:rsidRPr="004C6388">
        <w:rPr>
          <w:rFonts w:ascii="Marianne Medium" w:hAnsi="Marianne Medium"/>
          <w:szCs w:val="22"/>
        </w:rPr>
        <w:t>Si une facture d’avoir ne peut être émise par le titulaire, le RPA émet un ordre de recouvrer à l’encontre de ce dernier.</w:t>
      </w:r>
    </w:p>
    <w:p w14:paraId="66FCE85C" w14:textId="133F3471" w:rsidR="00100B79" w:rsidRPr="004C6388" w:rsidRDefault="00100B79" w:rsidP="00100B79">
      <w:pPr>
        <w:rPr>
          <w:rFonts w:ascii="Marianne Medium" w:hAnsi="Marianne Medium"/>
          <w:szCs w:val="22"/>
        </w:rPr>
      </w:pPr>
    </w:p>
    <w:p w14:paraId="433D7698" w14:textId="1CD84E11" w:rsidR="00100B79" w:rsidRPr="004C6388" w:rsidRDefault="00100B79" w:rsidP="00100B79">
      <w:pPr>
        <w:pStyle w:val="Titre3"/>
        <w:rPr>
          <w:rFonts w:ascii="Marianne Medium" w:eastAsia="Calibri" w:hAnsi="Marianne Medium" w:cs="Times New Roman"/>
          <w:bCs w:val="0"/>
          <w:szCs w:val="22"/>
          <w:u w:val="none"/>
          <w:lang w:eastAsia="en-US"/>
        </w:rPr>
      </w:pPr>
      <w:bookmarkStart w:id="239" w:name="_Toc202454381"/>
      <w:r w:rsidRPr="004C6388">
        <w:rPr>
          <w:rFonts w:ascii="Marianne Medium" w:eastAsia="Calibri" w:hAnsi="Marianne Medium" w:cs="Times New Roman"/>
          <w:bCs w:val="0"/>
          <w:szCs w:val="22"/>
          <w:u w:val="none"/>
          <w:lang w:eastAsia="en-US"/>
        </w:rPr>
        <w:t>Réversibilité du recours au service fait présumé</w:t>
      </w:r>
      <w:bookmarkEnd w:id="239"/>
      <w:r w:rsidRPr="004C6388">
        <w:rPr>
          <w:rFonts w:ascii="Marianne Medium" w:eastAsia="Calibri" w:hAnsi="Marianne Medium" w:cs="Times New Roman"/>
          <w:bCs w:val="0"/>
          <w:szCs w:val="22"/>
          <w:u w:val="none"/>
          <w:lang w:eastAsia="en-US"/>
        </w:rPr>
        <w:t xml:space="preserve"> </w:t>
      </w:r>
    </w:p>
    <w:p w14:paraId="3171CA48" w14:textId="77777777" w:rsidR="00100B79" w:rsidRPr="004C6388" w:rsidRDefault="00100B79" w:rsidP="00100B79">
      <w:pPr>
        <w:rPr>
          <w:rFonts w:ascii="Marianne Medium" w:hAnsi="Marianne Medium"/>
          <w:szCs w:val="22"/>
        </w:rPr>
      </w:pPr>
      <w:r w:rsidRPr="004C6388">
        <w:rPr>
          <w:rFonts w:ascii="Marianne Medium" w:hAnsi="Marianne Medium"/>
          <w:szCs w:val="22"/>
        </w:rPr>
        <w:t>A tout moment, la procédure de SFP peut être suspendue pour tout ou partie du marché. Le titulaire en est informé par écrit.</w:t>
      </w:r>
    </w:p>
    <w:p w14:paraId="2814980F" w14:textId="77777777" w:rsidR="000703ED" w:rsidRPr="004C6388" w:rsidRDefault="000703ED" w:rsidP="00700044">
      <w:pPr>
        <w:rPr>
          <w:rFonts w:ascii="Marianne Medium" w:hAnsi="Marianne Medium"/>
          <w:szCs w:val="22"/>
        </w:rPr>
      </w:pPr>
    </w:p>
    <w:p w14:paraId="391A3B1C" w14:textId="2EF3853B" w:rsidR="00A81E27" w:rsidRPr="004C6388" w:rsidRDefault="00A81E27" w:rsidP="00A81E27">
      <w:pPr>
        <w:pStyle w:val="Titre2"/>
        <w:rPr>
          <w:rFonts w:ascii="Marianne Medium" w:hAnsi="Marianne Medium"/>
          <w:szCs w:val="22"/>
        </w:rPr>
      </w:pPr>
      <w:bookmarkStart w:id="240" w:name="_Toc244919916"/>
      <w:bookmarkStart w:id="241" w:name="_Toc251673697"/>
      <w:bookmarkStart w:id="242" w:name="_Toc289784683"/>
      <w:bookmarkStart w:id="243" w:name="_Toc523308343"/>
      <w:bookmarkStart w:id="244" w:name="_Toc523317380"/>
      <w:bookmarkStart w:id="245" w:name="_Toc202454382"/>
      <w:r w:rsidRPr="004C6388">
        <w:rPr>
          <w:rFonts w:ascii="Marianne Medium" w:hAnsi="Marianne Medium"/>
          <w:szCs w:val="22"/>
        </w:rPr>
        <w:t>Avanc</w:t>
      </w:r>
      <w:bookmarkEnd w:id="240"/>
      <w:bookmarkEnd w:id="241"/>
      <w:bookmarkEnd w:id="242"/>
      <w:r w:rsidRPr="004C6388">
        <w:rPr>
          <w:rFonts w:ascii="Marianne Medium" w:hAnsi="Marianne Medium"/>
          <w:szCs w:val="22"/>
        </w:rPr>
        <w:t>e</w:t>
      </w:r>
      <w:bookmarkEnd w:id="243"/>
      <w:bookmarkEnd w:id="244"/>
      <w:bookmarkEnd w:id="245"/>
    </w:p>
    <w:p w14:paraId="3E5A7BD6" w14:textId="77777777" w:rsidR="00AE5490" w:rsidRPr="004C6388" w:rsidRDefault="00AE5490" w:rsidP="00AE5490">
      <w:pPr>
        <w:spacing w:after="60"/>
        <w:rPr>
          <w:rFonts w:ascii="Marianne Medium" w:hAnsi="Marianne Medium"/>
          <w:szCs w:val="22"/>
        </w:rPr>
      </w:pPr>
      <w:r w:rsidRPr="004C6388">
        <w:rPr>
          <w:rFonts w:ascii="Marianne Medium" w:hAnsi="Marianne Medium"/>
          <w:szCs w:val="22"/>
        </w:rPr>
        <w:t>Sauf renoncement du titulaire porté à l'acte d'engagement, une avance est versée selon les modalités des articles R.2191-4</w:t>
      </w:r>
      <w:r w:rsidR="00EB7100" w:rsidRPr="004C6388">
        <w:rPr>
          <w:rFonts w:ascii="Marianne Medium" w:hAnsi="Marianne Medium"/>
          <w:szCs w:val="22"/>
        </w:rPr>
        <w:t xml:space="preserve"> </w:t>
      </w:r>
      <w:r w:rsidRPr="004C6388">
        <w:rPr>
          <w:rFonts w:ascii="Marianne Medium" w:hAnsi="Marianne Medium"/>
          <w:szCs w:val="22"/>
        </w:rPr>
        <w:t>du code de la commande publique.</w:t>
      </w:r>
    </w:p>
    <w:p w14:paraId="627A3234" w14:textId="314D89D3" w:rsidR="00AE5490" w:rsidRPr="004C6388" w:rsidRDefault="00AE5490" w:rsidP="00BA2A61">
      <w:pPr>
        <w:spacing w:after="60"/>
        <w:rPr>
          <w:rFonts w:ascii="Marianne Medium" w:hAnsi="Marianne Medium"/>
          <w:szCs w:val="22"/>
        </w:rPr>
      </w:pPr>
      <w:r w:rsidRPr="004C6388">
        <w:rPr>
          <w:rFonts w:ascii="Marianne Medium" w:hAnsi="Marianne Medium"/>
          <w:szCs w:val="22"/>
        </w:rPr>
        <w:t xml:space="preserve">Le montant de l’avance est fixé à </w:t>
      </w:r>
      <w:sdt>
        <w:sdtPr>
          <w:rPr>
            <w:rFonts w:ascii="Marianne Medium" w:hAnsi="Marianne Medium"/>
            <w:szCs w:val="22"/>
          </w:rPr>
          <w:id w:val="1187412091"/>
          <w:placeholder>
            <w:docPart w:val="632D65B6BD6347F7BF44F09070BADDC2"/>
          </w:placeholder>
          <w:comboBox>
            <w:listItem w:value="Choisissez un élément."/>
            <w:listItem w:displayText="20%" w:value="20%"/>
            <w:listItem w:displayText="25%" w:value="25%"/>
            <w:listItem w:displayText="30%" w:value="30%"/>
          </w:comboBox>
        </w:sdtPr>
        <w:sdtEndPr/>
        <w:sdtContent>
          <w:r w:rsidR="00BA2A61" w:rsidRPr="004C6388">
            <w:rPr>
              <w:rFonts w:ascii="Marianne Medium" w:hAnsi="Marianne Medium"/>
              <w:szCs w:val="22"/>
            </w:rPr>
            <w:t>30%</w:t>
          </w:r>
        </w:sdtContent>
      </w:sdt>
      <w:r w:rsidR="00BA2A61" w:rsidRPr="004C6388">
        <w:rPr>
          <w:rFonts w:ascii="Marianne Medium" w:hAnsi="Marianne Medium"/>
          <w:szCs w:val="22"/>
        </w:rPr>
        <w:t xml:space="preserve"> d</w:t>
      </w:r>
      <w:r w:rsidRPr="004C6388">
        <w:rPr>
          <w:rFonts w:ascii="Marianne Medium" w:hAnsi="Marianne Medium"/>
          <w:szCs w:val="22"/>
        </w:rPr>
        <w:t>u montant du b</w:t>
      </w:r>
      <w:r w:rsidR="00BA2A61" w:rsidRPr="004C6388">
        <w:rPr>
          <w:rFonts w:ascii="Marianne Medium" w:hAnsi="Marianne Medium"/>
          <w:szCs w:val="22"/>
        </w:rPr>
        <w:t>on de commande.</w:t>
      </w:r>
    </w:p>
    <w:p w14:paraId="04E4EAC2" w14:textId="77777777" w:rsidR="0098647B" w:rsidRPr="004C6388" w:rsidRDefault="0098647B" w:rsidP="00520E28">
      <w:pPr>
        <w:rPr>
          <w:rFonts w:ascii="Marianne Medium" w:hAnsi="Marianne Medium"/>
          <w:szCs w:val="22"/>
        </w:rPr>
      </w:pPr>
    </w:p>
    <w:p w14:paraId="5D0EBD3C" w14:textId="047C6C5E" w:rsidR="00A81E27" w:rsidRPr="004C6388" w:rsidRDefault="00FF3C7F" w:rsidP="00520E28">
      <w:pPr>
        <w:rPr>
          <w:rFonts w:ascii="Marianne Medium" w:hAnsi="Marianne Medium"/>
          <w:szCs w:val="22"/>
        </w:rPr>
      </w:pPr>
      <w:r w:rsidRPr="004C6388">
        <w:rPr>
          <w:rFonts w:ascii="Marianne Medium" w:hAnsi="Marianne Medium"/>
          <w:szCs w:val="22"/>
        </w:rPr>
        <w:t>Le remboursement de l’avance s’effectue dans le</w:t>
      </w:r>
      <w:r w:rsidR="007C4B19" w:rsidRPr="004C6388">
        <w:rPr>
          <w:rFonts w:ascii="Marianne Medium" w:hAnsi="Marianne Medium"/>
          <w:szCs w:val="22"/>
        </w:rPr>
        <w:t>s conditions de</w:t>
      </w:r>
      <w:r w:rsidR="00DA75CF" w:rsidRPr="004C6388">
        <w:rPr>
          <w:rFonts w:ascii="Marianne Medium" w:hAnsi="Marianne Medium"/>
          <w:szCs w:val="22"/>
        </w:rPr>
        <w:t xml:space="preserve"> l’</w:t>
      </w:r>
      <w:r w:rsidR="007C4B19" w:rsidRPr="004C6388">
        <w:rPr>
          <w:rFonts w:ascii="Marianne Medium" w:hAnsi="Marianne Medium"/>
          <w:szCs w:val="22"/>
        </w:rPr>
        <w:t>article R.</w:t>
      </w:r>
      <w:r w:rsidR="00A37642" w:rsidRPr="004C6388">
        <w:rPr>
          <w:rFonts w:ascii="Marianne Medium" w:hAnsi="Marianne Medium"/>
          <w:szCs w:val="22"/>
        </w:rPr>
        <w:t>2191-11</w:t>
      </w:r>
      <w:r w:rsidR="00DA75CF" w:rsidRPr="004C6388">
        <w:rPr>
          <w:rFonts w:ascii="Marianne Medium" w:hAnsi="Marianne Medium"/>
          <w:szCs w:val="22"/>
        </w:rPr>
        <w:t xml:space="preserve"> </w:t>
      </w:r>
      <w:r w:rsidR="00520E28" w:rsidRPr="004C6388">
        <w:rPr>
          <w:rFonts w:ascii="Marianne Medium" w:hAnsi="Marianne Medium"/>
          <w:szCs w:val="22"/>
        </w:rPr>
        <w:t>du code de la commande publique.</w:t>
      </w:r>
    </w:p>
    <w:p w14:paraId="29C58917" w14:textId="77777777" w:rsidR="00871F9F" w:rsidRPr="004C6388" w:rsidRDefault="00871F9F" w:rsidP="00700044">
      <w:pPr>
        <w:rPr>
          <w:rFonts w:ascii="Marianne Medium" w:hAnsi="Marianne Medium"/>
          <w:szCs w:val="22"/>
        </w:rPr>
      </w:pPr>
    </w:p>
    <w:p w14:paraId="1A28F65F" w14:textId="046244C2" w:rsidR="00A81E27" w:rsidRPr="004C6388" w:rsidRDefault="00A81E27" w:rsidP="00A81E27">
      <w:pPr>
        <w:pStyle w:val="Titre2"/>
        <w:rPr>
          <w:rFonts w:ascii="Marianne Medium" w:hAnsi="Marianne Medium"/>
          <w:szCs w:val="22"/>
        </w:rPr>
      </w:pPr>
      <w:bookmarkStart w:id="246" w:name="_Toc523308344"/>
      <w:bookmarkStart w:id="247" w:name="_Toc523317381"/>
      <w:bookmarkStart w:id="248" w:name="_Toc202454383"/>
      <w:r w:rsidRPr="004C6388">
        <w:rPr>
          <w:rFonts w:ascii="Marianne Medium" w:hAnsi="Marianne Medium"/>
          <w:szCs w:val="22"/>
        </w:rPr>
        <w:t>Valorisation</w:t>
      </w:r>
      <w:bookmarkEnd w:id="246"/>
      <w:bookmarkEnd w:id="247"/>
      <w:bookmarkEnd w:id="248"/>
    </w:p>
    <w:p w14:paraId="30806B23" w14:textId="77777777" w:rsidR="00A81E27" w:rsidRPr="004C6388" w:rsidRDefault="00A81E27" w:rsidP="00A81E27">
      <w:pPr>
        <w:rPr>
          <w:rFonts w:ascii="Marianne Medium" w:hAnsi="Marianne Medium"/>
          <w:szCs w:val="22"/>
        </w:rPr>
      </w:pPr>
      <w:r w:rsidRPr="004C6388">
        <w:rPr>
          <w:rFonts w:ascii="Marianne Medium" w:hAnsi="Marianne Medium"/>
          <w:szCs w:val="22"/>
        </w:rPr>
        <w:t>Si le fournisseur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14:paraId="499AE246" w14:textId="77777777" w:rsidR="00A81E27" w:rsidRPr="004C6388" w:rsidRDefault="00A81E27" w:rsidP="00A81E27">
      <w:pPr>
        <w:rPr>
          <w:rFonts w:ascii="Marianne Medium" w:hAnsi="Marianne Medium"/>
          <w:szCs w:val="22"/>
        </w:rPr>
      </w:pPr>
    </w:p>
    <w:p w14:paraId="55E778FC" w14:textId="77777777" w:rsidR="00A81E27" w:rsidRPr="004C6388" w:rsidRDefault="00A81E27" w:rsidP="00A81E27">
      <w:pPr>
        <w:rPr>
          <w:rFonts w:ascii="Marianne Medium" w:hAnsi="Marianne Medium"/>
          <w:szCs w:val="22"/>
        </w:rPr>
      </w:pPr>
      <w:r w:rsidRPr="004C6388">
        <w:rPr>
          <w:rFonts w:ascii="Marianne Medium" w:hAnsi="Marianne Medium"/>
          <w:szCs w:val="22"/>
        </w:rPr>
        <w:t>En toute hypothèse, aucune utilisation de signes (mots, acronymes, logo, etc.) rattachables directement ou indirectement au Service de Santé des Armées ne peut être faite par le titulaire sans l’accord exprès et écrit signé par le directeur des approvisionnements en produits de santé des armées.</w:t>
      </w:r>
    </w:p>
    <w:p w14:paraId="2C19486B" w14:textId="77777777" w:rsidR="006D429C" w:rsidRPr="004C6388" w:rsidRDefault="006D429C" w:rsidP="00A81E27">
      <w:pPr>
        <w:rPr>
          <w:rFonts w:ascii="Marianne Medium" w:hAnsi="Marianne Medium"/>
          <w:szCs w:val="22"/>
        </w:rPr>
      </w:pPr>
    </w:p>
    <w:p w14:paraId="60FC07C9" w14:textId="77777777" w:rsidR="006D429C" w:rsidRPr="004C6388" w:rsidRDefault="00F31BC6" w:rsidP="006D429C">
      <w:pPr>
        <w:spacing w:after="120"/>
        <w:rPr>
          <w:rFonts w:ascii="Marianne Medium" w:hAnsi="Marianne Medium"/>
          <w:szCs w:val="22"/>
        </w:rPr>
      </w:pPr>
      <w:r w:rsidRPr="004C6388">
        <w:rPr>
          <w:rFonts w:ascii="Marianne Medium" w:hAnsi="Marianne Medium"/>
          <w:szCs w:val="22"/>
        </w:rPr>
        <w:t>A cet effet, l</w:t>
      </w:r>
      <w:r w:rsidR="006D429C" w:rsidRPr="004C6388">
        <w:rPr>
          <w:rFonts w:ascii="Marianne Medium" w:hAnsi="Marianne Medium"/>
          <w:szCs w:val="22"/>
        </w:rPr>
        <w:t xml:space="preserve">e bureau valorisation est le point de contact </w:t>
      </w:r>
      <w:r w:rsidRPr="004C6388">
        <w:rPr>
          <w:rFonts w:ascii="Marianne Medium" w:hAnsi="Marianne Medium"/>
          <w:szCs w:val="22"/>
        </w:rPr>
        <w:t>du titulaire du marché</w:t>
      </w:r>
      <w:r w:rsidRPr="004C6388">
        <w:rPr>
          <w:rFonts w:ascii="Calibri" w:hAnsi="Calibri" w:cs="Calibri"/>
          <w:szCs w:val="22"/>
        </w:rPr>
        <w:t> </w:t>
      </w:r>
      <w:r w:rsidRPr="004C6388">
        <w:rPr>
          <w:rFonts w:ascii="Marianne Medium" w:hAnsi="Marianne Medium"/>
          <w:szCs w:val="22"/>
        </w:rPr>
        <w:t>:</w:t>
      </w:r>
      <w:permStart w:id="1652121958" w:edGrp="everyone"/>
      <w:permEnd w:id="1652121958"/>
    </w:p>
    <w:p w14:paraId="3FC39ED5" w14:textId="77777777" w:rsidR="006D429C" w:rsidRPr="004C6388" w:rsidRDefault="00F31BC6"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Marianne Medium" w:hAnsi="Marianne Medium"/>
          <w:b/>
          <w:szCs w:val="22"/>
        </w:rPr>
      </w:pPr>
      <w:r w:rsidRPr="004C6388">
        <w:rPr>
          <w:rFonts w:ascii="Marianne Medium" w:hAnsi="Marianne Medium"/>
          <w:b/>
          <w:szCs w:val="22"/>
        </w:rPr>
        <w:t xml:space="preserve">Monsieur Le </w:t>
      </w:r>
      <w:r w:rsidR="006D429C" w:rsidRPr="004C6388">
        <w:rPr>
          <w:rFonts w:ascii="Marianne Medium" w:hAnsi="Marianne Medium"/>
          <w:b/>
          <w:szCs w:val="22"/>
        </w:rPr>
        <w:t>Chef du bureau valorisation de la DAPSA</w:t>
      </w:r>
    </w:p>
    <w:p w14:paraId="4EB13209" w14:textId="77777777" w:rsidR="006D429C" w:rsidRPr="004C6388"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Marianne Medium" w:hAnsi="Marianne Medium"/>
          <w:szCs w:val="22"/>
        </w:rPr>
      </w:pPr>
      <w:r w:rsidRPr="004C6388">
        <w:rPr>
          <w:rFonts w:ascii="Marianne Medium" w:hAnsi="Marianne Medium"/>
          <w:szCs w:val="22"/>
        </w:rPr>
        <w:t>Tél.</w:t>
      </w:r>
      <w:r w:rsidRPr="004C6388">
        <w:rPr>
          <w:rFonts w:ascii="Calibri" w:hAnsi="Calibri" w:cs="Calibri"/>
          <w:szCs w:val="22"/>
        </w:rPr>
        <w:t> </w:t>
      </w:r>
      <w:r w:rsidRPr="004C6388">
        <w:rPr>
          <w:rFonts w:ascii="Marianne Medium" w:hAnsi="Marianne Medium"/>
          <w:szCs w:val="22"/>
        </w:rPr>
        <w:t>secrétariat : 02 34 08 54 56</w:t>
      </w:r>
    </w:p>
    <w:p w14:paraId="7ED9693E" w14:textId="77777777" w:rsidR="006D429C" w:rsidRPr="004C6388"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Marianne Medium" w:hAnsi="Marianne Medium"/>
          <w:szCs w:val="22"/>
        </w:rPr>
      </w:pPr>
      <w:r w:rsidRPr="004C6388">
        <w:rPr>
          <w:rFonts w:ascii="Marianne Medium" w:hAnsi="Marianne Medium"/>
          <w:szCs w:val="22"/>
        </w:rPr>
        <w:t>Fax</w:t>
      </w:r>
      <w:r w:rsidRPr="004C6388">
        <w:rPr>
          <w:rFonts w:ascii="Calibri" w:hAnsi="Calibri" w:cs="Calibri"/>
          <w:szCs w:val="22"/>
        </w:rPr>
        <w:t> </w:t>
      </w:r>
      <w:r w:rsidRPr="004C6388">
        <w:rPr>
          <w:rFonts w:ascii="Marianne Medium" w:hAnsi="Marianne Medium"/>
          <w:szCs w:val="22"/>
        </w:rPr>
        <w:t xml:space="preserve">: 02 34 08 53 99 </w:t>
      </w:r>
    </w:p>
    <w:p w14:paraId="75A777E4" w14:textId="77777777" w:rsidR="006D429C" w:rsidRPr="004C6388"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Marianne Medium" w:hAnsi="Marianne Medium"/>
          <w:szCs w:val="22"/>
        </w:rPr>
      </w:pPr>
      <w:r w:rsidRPr="004C6388">
        <w:rPr>
          <w:rFonts w:ascii="Marianne Medium" w:hAnsi="Marianne Medium"/>
          <w:szCs w:val="22"/>
        </w:rPr>
        <w:t>Courriel</w:t>
      </w:r>
      <w:r w:rsidRPr="004C6388">
        <w:rPr>
          <w:rFonts w:ascii="Calibri" w:hAnsi="Calibri" w:cs="Calibri"/>
          <w:szCs w:val="22"/>
        </w:rPr>
        <w:t> </w:t>
      </w:r>
      <w:r w:rsidRPr="004C6388">
        <w:rPr>
          <w:rFonts w:ascii="Marianne Medium" w:hAnsi="Marianne Medium"/>
          <w:szCs w:val="22"/>
        </w:rPr>
        <w:t xml:space="preserve">: </w:t>
      </w:r>
      <w:hyperlink r:id="rId23" w:history="1">
        <w:r w:rsidRPr="004C6388">
          <w:rPr>
            <w:rStyle w:val="Lienhypertexte"/>
            <w:rFonts w:ascii="Marianne Medium" w:hAnsi="Marianne Medium"/>
            <w:szCs w:val="22"/>
          </w:rPr>
          <w:t>dapsa-valorisation.correspondant.fct@intradef.gouv.fr</w:t>
        </w:r>
      </w:hyperlink>
    </w:p>
    <w:p w14:paraId="34AF5626" w14:textId="77777777" w:rsidR="006D429C" w:rsidRPr="004C6388" w:rsidRDefault="006D429C" w:rsidP="00A81E27">
      <w:pPr>
        <w:rPr>
          <w:rFonts w:ascii="Marianne Medium" w:hAnsi="Marianne Medium"/>
          <w:szCs w:val="22"/>
        </w:rPr>
      </w:pPr>
    </w:p>
    <w:p w14:paraId="4588AE12" w14:textId="77777777" w:rsidR="00050631" w:rsidRPr="004C6388" w:rsidRDefault="00050631" w:rsidP="00706150">
      <w:pPr>
        <w:rPr>
          <w:rFonts w:ascii="Marianne Medium" w:hAnsi="Marianne Medium"/>
          <w:szCs w:val="22"/>
        </w:rPr>
      </w:pPr>
      <w:bookmarkStart w:id="249" w:name="_Toc244919934"/>
      <w:bookmarkStart w:id="250" w:name="_Toc251673723"/>
      <w:bookmarkStart w:id="251" w:name="_Toc289784694"/>
    </w:p>
    <w:p w14:paraId="278AC035" w14:textId="77777777" w:rsidR="00A81E27" w:rsidRPr="004C6388" w:rsidRDefault="00A81E27" w:rsidP="00F31BC6">
      <w:pPr>
        <w:pStyle w:val="Titre1"/>
        <w:ind w:hanging="4962"/>
        <w:rPr>
          <w:rFonts w:ascii="Marianne Medium" w:hAnsi="Marianne Medium"/>
          <w:szCs w:val="22"/>
        </w:rPr>
      </w:pPr>
      <w:bookmarkStart w:id="252" w:name="_Toc316543228"/>
      <w:bookmarkStart w:id="253" w:name="_Toc367285238"/>
      <w:bookmarkStart w:id="254" w:name="_Toc523308345"/>
      <w:bookmarkStart w:id="255" w:name="_Toc523317382"/>
      <w:bookmarkStart w:id="256" w:name="_Toc202454384"/>
      <w:r w:rsidRPr="004C6388">
        <w:rPr>
          <w:rFonts w:ascii="Marianne Medium" w:hAnsi="Marianne Medium"/>
          <w:szCs w:val="22"/>
        </w:rPr>
        <w:t>PÉNALITÉS</w:t>
      </w:r>
      <w:bookmarkEnd w:id="252"/>
      <w:bookmarkEnd w:id="253"/>
      <w:bookmarkEnd w:id="254"/>
      <w:bookmarkEnd w:id="255"/>
      <w:bookmarkEnd w:id="256"/>
    </w:p>
    <w:p w14:paraId="10FC78AA" w14:textId="77777777" w:rsidR="00F31BC6" w:rsidRPr="004C6388" w:rsidRDefault="00F31BC6" w:rsidP="00F31BC6">
      <w:pPr>
        <w:rPr>
          <w:rFonts w:ascii="Marianne Medium" w:hAnsi="Marianne Medium"/>
          <w:szCs w:val="22"/>
        </w:rPr>
      </w:pPr>
    </w:p>
    <w:p w14:paraId="40ADC934" w14:textId="77777777" w:rsidR="00A81E27" w:rsidRPr="004C6388" w:rsidRDefault="00A81E27" w:rsidP="00A81E27">
      <w:pPr>
        <w:pStyle w:val="Titre2"/>
        <w:rPr>
          <w:rFonts w:ascii="Marianne Medium" w:hAnsi="Marianne Medium"/>
          <w:szCs w:val="22"/>
        </w:rPr>
      </w:pPr>
      <w:bookmarkStart w:id="257" w:name="_Toc316543229"/>
      <w:bookmarkStart w:id="258" w:name="_Toc367285239"/>
      <w:bookmarkStart w:id="259" w:name="_Toc523308346"/>
      <w:bookmarkStart w:id="260" w:name="_Toc523317383"/>
      <w:bookmarkStart w:id="261" w:name="_Toc202454385"/>
      <w:r w:rsidRPr="004C6388">
        <w:rPr>
          <w:rFonts w:ascii="Marianne Medium" w:hAnsi="Marianne Medium"/>
          <w:szCs w:val="22"/>
        </w:rPr>
        <w:t>Réfactions de prix</w:t>
      </w:r>
      <w:bookmarkEnd w:id="257"/>
      <w:bookmarkEnd w:id="258"/>
      <w:bookmarkEnd w:id="259"/>
      <w:bookmarkEnd w:id="260"/>
      <w:bookmarkEnd w:id="261"/>
    </w:p>
    <w:p w14:paraId="660CB99D" w14:textId="77777777" w:rsidR="00A81E27" w:rsidRPr="004C6388" w:rsidRDefault="00A81E27" w:rsidP="00A81E27">
      <w:pPr>
        <w:rPr>
          <w:rFonts w:ascii="Marianne Medium" w:hAnsi="Marianne Medium"/>
          <w:szCs w:val="22"/>
        </w:rPr>
      </w:pPr>
      <w:r w:rsidRPr="004C6388">
        <w:rPr>
          <w:rFonts w:ascii="Marianne Medium" w:hAnsi="Marianne Medium"/>
          <w:szCs w:val="22"/>
        </w:rPr>
        <w:t>Si la prestation ne satisfait pas entièrement aux conditions du marché, une réfaction de prix pourra être appliquée par l'Administration si celle-ci le décide. Cette réfaction sera calculée sur la base des prix figurant sur la décomposition des prix annexée à l'acte d'engagement, au</w:t>
      </w:r>
      <w:r w:rsidRPr="004C6388">
        <w:rPr>
          <w:rFonts w:ascii="Marianne Medium" w:hAnsi="Marianne Medium"/>
          <w:i/>
          <w:szCs w:val="22"/>
        </w:rPr>
        <w:t xml:space="preserve"> prorata</w:t>
      </w:r>
      <w:r w:rsidRPr="004C6388">
        <w:rPr>
          <w:rFonts w:ascii="Marianne Medium" w:hAnsi="Marianne Medium"/>
          <w:szCs w:val="22"/>
        </w:rPr>
        <w:t xml:space="preserve"> de la prestation mal effectuée.</w:t>
      </w:r>
    </w:p>
    <w:p w14:paraId="1139A131" w14:textId="77777777" w:rsidR="00A81E27" w:rsidRPr="004C6388" w:rsidRDefault="00A81E27" w:rsidP="00A81E27">
      <w:pPr>
        <w:rPr>
          <w:rFonts w:ascii="Marianne Medium" w:hAnsi="Marianne Medium"/>
          <w:szCs w:val="22"/>
        </w:rPr>
      </w:pPr>
    </w:p>
    <w:p w14:paraId="1D5A0F3E" w14:textId="77777777" w:rsidR="00A81E27" w:rsidRPr="004C6388" w:rsidRDefault="007C4B19" w:rsidP="00A81E27">
      <w:pPr>
        <w:pStyle w:val="Titre2"/>
        <w:rPr>
          <w:rFonts w:ascii="Marianne Medium" w:hAnsi="Marianne Medium"/>
          <w:szCs w:val="22"/>
        </w:rPr>
      </w:pPr>
      <w:bookmarkStart w:id="262" w:name="_Toc316543230"/>
      <w:bookmarkStart w:id="263" w:name="_Toc367285240"/>
      <w:bookmarkStart w:id="264" w:name="_Toc523308347"/>
      <w:bookmarkStart w:id="265" w:name="_Toc523317384"/>
      <w:bookmarkStart w:id="266" w:name="_Toc202454386"/>
      <w:r w:rsidRPr="004C6388">
        <w:rPr>
          <w:rFonts w:ascii="Marianne Medium" w:hAnsi="Marianne Medium"/>
          <w:szCs w:val="22"/>
        </w:rPr>
        <w:t>P</w:t>
      </w:r>
      <w:r w:rsidR="00A81E27" w:rsidRPr="004C6388">
        <w:rPr>
          <w:rFonts w:ascii="Marianne Medium" w:hAnsi="Marianne Medium"/>
          <w:szCs w:val="22"/>
        </w:rPr>
        <w:t>énalité</w:t>
      </w:r>
      <w:bookmarkEnd w:id="262"/>
      <w:r w:rsidRPr="004C6388">
        <w:rPr>
          <w:rFonts w:ascii="Marianne Medium" w:hAnsi="Marianne Medium"/>
          <w:szCs w:val="22"/>
        </w:rPr>
        <w:t>s</w:t>
      </w:r>
      <w:r w:rsidR="00A81E27" w:rsidRPr="004C6388">
        <w:rPr>
          <w:rFonts w:ascii="Marianne Medium" w:hAnsi="Marianne Medium"/>
          <w:szCs w:val="22"/>
        </w:rPr>
        <w:t xml:space="preserve"> pour retard d’exécution</w:t>
      </w:r>
      <w:bookmarkEnd w:id="263"/>
      <w:bookmarkEnd w:id="264"/>
      <w:bookmarkEnd w:id="265"/>
      <w:bookmarkEnd w:id="266"/>
    </w:p>
    <w:p w14:paraId="23077798" w14:textId="77777777" w:rsidR="00A81E27" w:rsidRPr="004C6388" w:rsidRDefault="00A81E27" w:rsidP="00A81E27">
      <w:pPr>
        <w:rPr>
          <w:rFonts w:ascii="Marianne Medium" w:hAnsi="Marianne Medium"/>
          <w:szCs w:val="22"/>
        </w:rPr>
      </w:pPr>
      <w:bookmarkStart w:id="267" w:name="_Toc300058167"/>
      <w:bookmarkStart w:id="268" w:name="_Toc330371371"/>
      <w:r w:rsidRPr="004C6388">
        <w:rPr>
          <w:rFonts w:ascii="Marianne Medium" w:hAnsi="Marianne Medium"/>
          <w:szCs w:val="22"/>
        </w:rPr>
        <w:t>L’administration pourra appliquer les pénalités dues par le titulaire lorsque les délais contractuels n’auront pas été respectés.</w:t>
      </w:r>
    </w:p>
    <w:p w14:paraId="7083D34A" w14:textId="77777777" w:rsidR="00A81E27" w:rsidRPr="004C6388" w:rsidRDefault="00A81E27" w:rsidP="00A81E27">
      <w:pPr>
        <w:rPr>
          <w:rFonts w:ascii="Marianne Medium" w:hAnsi="Marianne Medium"/>
          <w:szCs w:val="22"/>
        </w:rPr>
      </w:pPr>
    </w:p>
    <w:p w14:paraId="0C4DAC41" w14:textId="77777777" w:rsidR="00A81E27" w:rsidRPr="004C6388" w:rsidRDefault="00A81E27" w:rsidP="00A81E27">
      <w:pPr>
        <w:rPr>
          <w:rFonts w:ascii="Marianne Medium" w:hAnsi="Marianne Medium"/>
          <w:szCs w:val="22"/>
        </w:rPr>
      </w:pPr>
      <w:permStart w:id="1003094150" w:edGrp="everyone"/>
      <w:r w:rsidRPr="004C6388">
        <w:rPr>
          <w:rFonts w:ascii="Marianne Medium" w:hAnsi="Marianne Medium"/>
          <w:szCs w:val="22"/>
        </w:rPr>
        <w:t>Cette pénalité est calculée par application de la formule suivante</w:t>
      </w:r>
      <w:r w:rsidRPr="004C6388">
        <w:rPr>
          <w:rFonts w:ascii="Calibri" w:hAnsi="Calibri" w:cs="Calibri"/>
          <w:szCs w:val="22"/>
        </w:rPr>
        <w:t> </w:t>
      </w:r>
      <w:r w:rsidRPr="004C6388">
        <w:rPr>
          <w:rFonts w:ascii="Marianne Medium" w:hAnsi="Marianne Medium"/>
          <w:szCs w:val="22"/>
        </w:rPr>
        <w:t xml:space="preserve">: </w:t>
      </w:r>
    </w:p>
    <w:p w14:paraId="1AD60285" w14:textId="77777777" w:rsidR="00A81E27" w:rsidRPr="004C6388" w:rsidRDefault="00A81E27" w:rsidP="00A81E27">
      <w:pPr>
        <w:rPr>
          <w:rFonts w:ascii="Marianne Medium" w:hAnsi="Marianne Medium"/>
          <w:szCs w:val="22"/>
        </w:rPr>
      </w:pPr>
    </w:p>
    <w:p w14:paraId="1F2B780B" w14:textId="2569BAEC" w:rsidR="00A81E27" w:rsidRPr="004C6388" w:rsidRDefault="00A81E27" w:rsidP="00A81E27">
      <w:pPr>
        <w:jc w:val="center"/>
        <w:rPr>
          <w:rFonts w:ascii="Marianne Medium" w:hAnsi="Marianne Medium"/>
          <w:szCs w:val="22"/>
        </w:rPr>
      </w:pPr>
      <w:r w:rsidRPr="004C6388">
        <w:rPr>
          <w:rFonts w:ascii="Marianne Medium" w:hAnsi="Marianne Medium"/>
          <w:szCs w:val="22"/>
        </w:rPr>
        <w:t>P = VxR/5</w:t>
      </w:r>
      <w:r w:rsidR="00BA2A61" w:rsidRPr="004C6388">
        <w:rPr>
          <w:rFonts w:ascii="Marianne Medium" w:hAnsi="Marianne Medium"/>
          <w:szCs w:val="22"/>
        </w:rPr>
        <w:t>0</w:t>
      </w:r>
    </w:p>
    <w:p w14:paraId="61A8FBA9" w14:textId="77777777" w:rsidR="00A81E27" w:rsidRPr="004C6388" w:rsidRDefault="00A81E27" w:rsidP="00A81E27">
      <w:pPr>
        <w:autoSpaceDE w:val="0"/>
        <w:autoSpaceDN w:val="0"/>
        <w:adjustRightInd w:val="0"/>
        <w:spacing w:line="240" w:lineRule="atLeast"/>
        <w:jc w:val="left"/>
        <w:rPr>
          <w:rFonts w:ascii="Marianne Medium" w:hAnsi="Marianne Medium"/>
          <w:szCs w:val="22"/>
        </w:rPr>
      </w:pPr>
    </w:p>
    <w:p w14:paraId="2ACB6F0B" w14:textId="77777777" w:rsidR="00A81E27" w:rsidRPr="004C6388" w:rsidRDefault="00A81E27" w:rsidP="00A81E27">
      <w:pPr>
        <w:autoSpaceDE w:val="0"/>
        <w:autoSpaceDN w:val="0"/>
        <w:adjustRightInd w:val="0"/>
        <w:spacing w:line="240" w:lineRule="atLeast"/>
        <w:jc w:val="left"/>
        <w:rPr>
          <w:rFonts w:ascii="Marianne Medium" w:hAnsi="Marianne Medium"/>
          <w:szCs w:val="22"/>
        </w:rPr>
      </w:pPr>
      <w:r w:rsidRPr="004C6388">
        <w:rPr>
          <w:rFonts w:ascii="Marianne Medium" w:hAnsi="Marianne Medium"/>
          <w:szCs w:val="22"/>
        </w:rPr>
        <w:t>Dans laquelle</w:t>
      </w:r>
      <w:r w:rsidRPr="004C6388">
        <w:rPr>
          <w:rFonts w:ascii="Calibri" w:hAnsi="Calibri" w:cs="Calibri"/>
          <w:szCs w:val="22"/>
        </w:rPr>
        <w:t> </w:t>
      </w:r>
      <w:r w:rsidRPr="004C6388">
        <w:rPr>
          <w:rFonts w:ascii="Marianne Medium" w:hAnsi="Marianne Medium"/>
          <w:szCs w:val="22"/>
        </w:rPr>
        <w:t xml:space="preserve">: </w:t>
      </w:r>
    </w:p>
    <w:p w14:paraId="596FBB02" w14:textId="77777777" w:rsidR="00A81E27" w:rsidRPr="004C6388" w:rsidRDefault="00A81E27" w:rsidP="00A81E27">
      <w:pPr>
        <w:autoSpaceDE w:val="0"/>
        <w:autoSpaceDN w:val="0"/>
        <w:adjustRightInd w:val="0"/>
        <w:spacing w:line="240" w:lineRule="atLeast"/>
        <w:jc w:val="left"/>
        <w:rPr>
          <w:rFonts w:ascii="Marianne Medium" w:hAnsi="Marianne Medium"/>
          <w:szCs w:val="22"/>
        </w:rPr>
      </w:pPr>
    </w:p>
    <w:p w14:paraId="2E66168B" w14:textId="77777777" w:rsidR="00A81E27" w:rsidRPr="004C6388" w:rsidRDefault="00A81E27" w:rsidP="00A81E27">
      <w:pPr>
        <w:autoSpaceDE w:val="0"/>
        <w:autoSpaceDN w:val="0"/>
        <w:adjustRightInd w:val="0"/>
        <w:spacing w:line="240" w:lineRule="atLeast"/>
        <w:jc w:val="left"/>
        <w:rPr>
          <w:rFonts w:ascii="Marianne Medium" w:hAnsi="Marianne Medium"/>
          <w:szCs w:val="22"/>
        </w:rPr>
      </w:pPr>
      <w:r w:rsidRPr="004C6388">
        <w:rPr>
          <w:rFonts w:ascii="Marianne Medium" w:hAnsi="Marianne Medium"/>
          <w:szCs w:val="22"/>
        </w:rPr>
        <w:t>P = le montant de la pénalité</w:t>
      </w:r>
      <w:r w:rsidRPr="004C6388">
        <w:rPr>
          <w:rFonts w:ascii="Calibri" w:hAnsi="Calibri" w:cs="Calibri"/>
          <w:szCs w:val="22"/>
        </w:rPr>
        <w:t> </w:t>
      </w:r>
      <w:r w:rsidRPr="004C6388">
        <w:rPr>
          <w:rFonts w:ascii="Marianne Medium" w:hAnsi="Marianne Medium"/>
          <w:szCs w:val="22"/>
        </w:rPr>
        <w:t>;</w:t>
      </w:r>
    </w:p>
    <w:p w14:paraId="1D7B8BAB" w14:textId="77777777" w:rsidR="00A81E27" w:rsidRPr="004C6388" w:rsidRDefault="00A81E27" w:rsidP="00A81E27">
      <w:pPr>
        <w:autoSpaceDE w:val="0"/>
        <w:autoSpaceDN w:val="0"/>
        <w:adjustRightInd w:val="0"/>
        <w:spacing w:line="240" w:lineRule="atLeast"/>
        <w:jc w:val="left"/>
        <w:rPr>
          <w:rFonts w:ascii="Marianne Medium" w:hAnsi="Marianne Medium"/>
          <w:szCs w:val="22"/>
        </w:rPr>
      </w:pPr>
      <w:r w:rsidRPr="004C6388">
        <w:rPr>
          <w:rFonts w:ascii="Marianne Medium" w:hAnsi="Marianne Medium"/>
          <w:szCs w:val="22"/>
        </w:rPr>
        <w:lastRenderedPageBreak/>
        <w:t>V = la valeur des prestations sur laquelle est calculée la pénalité, cette valeur étant égale au montant forfaitaire hors taxes figurant à l’acte d’engagement</w:t>
      </w:r>
      <w:r w:rsidRPr="004C6388">
        <w:rPr>
          <w:rFonts w:ascii="Calibri" w:hAnsi="Calibri" w:cs="Calibri"/>
          <w:szCs w:val="22"/>
        </w:rPr>
        <w:t> </w:t>
      </w:r>
      <w:r w:rsidRPr="004C6388">
        <w:rPr>
          <w:rFonts w:ascii="Marianne Medium" w:hAnsi="Marianne Medium"/>
          <w:szCs w:val="22"/>
        </w:rPr>
        <w:t>:</w:t>
      </w:r>
    </w:p>
    <w:p w14:paraId="27A9E94D" w14:textId="77777777" w:rsidR="00A81E27" w:rsidRPr="004C6388" w:rsidRDefault="00A81E27" w:rsidP="00A81E27">
      <w:pPr>
        <w:autoSpaceDE w:val="0"/>
        <w:autoSpaceDN w:val="0"/>
        <w:adjustRightInd w:val="0"/>
        <w:spacing w:line="240" w:lineRule="atLeast"/>
        <w:jc w:val="left"/>
        <w:rPr>
          <w:rFonts w:ascii="Marianne Medium" w:hAnsi="Marianne Medium"/>
          <w:szCs w:val="22"/>
        </w:rPr>
      </w:pPr>
      <w:r w:rsidRPr="004C6388">
        <w:rPr>
          <w:rFonts w:ascii="Marianne Medium" w:hAnsi="Marianne Medium"/>
          <w:szCs w:val="22"/>
        </w:rPr>
        <w:t xml:space="preserve">R </w:t>
      </w:r>
      <w:r w:rsidR="00163357" w:rsidRPr="004C6388">
        <w:rPr>
          <w:rFonts w:ascii="Marianne Medium" w:hAnsi="Marianne Medium"/>
          <w:szCs w:val="22"/>
        </w:rPr>
        <w:t>= le nombre de jours de retard.</w:t>
      </w:r>
    </w:p>
    <w:permEnd w:id="1003094150"/>
    <w:p w14:paraId="3C680212" w14:textId="77777777" w:rsidR="00A81E27" w:rsidRPr="004C6388" w:rsidRDefault="00A81E27" w:rsidP="00A81E27">
      <w:pPr>
        <w:autoSpaceDE w:val="0"/>
        <w:autoSpaceDN w:val="0"/>
        <w:adjustRightInd w:val="0"/>
        <w:spacing w:line="240" w:lineRule="atLeast"/>
        <w:rPr>
          <w:rFonts w:ascii="Marianne Medium" w:hAnsi="Marianne Medium"/>
          <w:szCs w:val="22"/>
        </w:rPr>
      </w:pPr>
    </w:p>
    <w:bookmarkEnd w:id="267"/>
    <w:bookmarkEnd w:id="268"/>
    <w:p w14:paraId="7D2430DF" w14:textId="77777777" w:rsidR="00163357" w:rsidRPr="004C6388" w:rsidRDefault="00163357" w:rsidP="00163357">
      <w:pPr>
        <w:rPr>
          <w:rFonts w:ascii="Marianne Medium" w:hAnsi="Marianne Medium"/>
          <w:szCs w:val="22"/>
        </w:rPr>
      </w:pPr>
      <w:r w:rsidRPr="004C6388">
        <w:rPr>
          <w:rFonts w:ascii="Marianne Medium" w:hAnsi="Marianne Medium"/>
          <w:szCs w:val="22"/>
        </w:rPr>
        <w:t xml:space="preserve">Le calcul des pénalités de retard donne lieu à l’établissement d’un décompte provisoire des pénalités par établissement et par facture concernés. Le titulaire est informé des pénalités que le pouvoir adjudicateur envisage d’appliquer à son encontre par communication de l’état portant décompte provisoire. Le titulaire dispose d’un délai de 15 jours pour présenter ses observations dans les conditions de l’article 14.1 .1 du CCAG FCS. Passé ce délai, le titulaire est réputé avoir accepté les pénalités. </w:t>
      </w:r>
    </w:p>
    <w:p w14:paraId="7073CE06" w14:textId="77777777" w:rsidR="00163357" w:rsidRPr="004C6388" w:rsidRDefault="00163357" w:rsidP="00163357">
      <w:pPr>
        <w:autoSpaceDE w:val="0"/>
        <w:autoSpaceDN w:val="0"/>
        <w:adjustRightInd w:val="0"/>
        <w:spacing w:line="240" w:lineRule="atLeast"/>
        <w:rPr>
          <w:rFonts w:ascii="Marianne Medium" w:hAnsi="Marianne Medium"/>
          <w:szCs w:val="22"/>
        </w:rPr>
      </w:pPr>
    </w:p>
    <w:p w14:paraId="47A132C7" w14:textId="77777777" w:rsidR="00163357" w:rsidRPr="004C6388" w:rsidRDefault="00163357" w:rsidP="00163357">
      <w:pPr>
        <w:rPr>
          <w:rFonts w:ascii="Marianne Medium" w:hAnsi="Marianne Medium"/>
          <w:szCs w:val="22"/>
        </w:rPr>
      </w:pPr>
      <w:r w:rsidRPr="004C6388">
        <w:rPr>
          <w:rFonts w:ascii="Marianne Medium" w:hAnsi="Marianne Medium"/>
          <w:szCs w:val="22"/>
        </w:rPr>
        <w:t xml:space="preserve">En cas de désaccord tous différends relatifs à l’application des pénalités de retard se règle conformément à l’article 7 du présent CCAP. </w:t>
      </w:r>
    </w:p>
    <w:p w14:paraId="5DD1799D" w14:textId="77777777" w:rsidR="000703ED" w:rsidRPr="004C6388" w:rsidRDefault="000703ED" w:rsidP="00A81E27">
      <w:pPr>
        <w:rPr>
          <w:rFonts w:ascii="Marianne Medium" w:hAnsi="Marianne Medium"/>
          <w:szCs w:val="22"/>
        </w:rPr>
      </w:pPr>
      <w:bookmarkStart w:id="269" w:name="_Toc316543231"/>
      <w:bookmarkStart w:id="270" w:name="_Toc367285242"/>
    </w:p>
    <w:p w14:paraId="483362C3" w14:textId="77777777" w:rsidR="00A81E27" w:rsidRPr="004C6388" w:rsidRDefault="00A81E27" w:rsidP="00A81E27">
      <w:pPr>
        <w:pStyle w:val="Titre2"/>
        <w:rPr>
          <w:rFonts w:ascii="Marianne Medium" w:hAnsi="Marianne Medium"/>
          <w:szCs w:val="22"/>
        </w:rPr>
      </w:pPr>
      <w:bookmarkStart w:id="271" w:name="_Toc523308350"/>
      <w:bookmarkStart w:id="272" w:name="_Toc523317387"/>
      <w:bookmarkStart w:id="273" w:name="_Toc202454387"/>
      <w:r w:rsidRPr="004C6388">
        <w:rPr>
          <w:rFonts w:ascii="Marianne Medium" w:hAnsi="Marianne Medium"/>
          <w:szCs w:val="22"/>
        </w:rPr>
        <w:t>Règlement des réfactions et pénalités</w:t>
      </w:r>
      <w:bookmarkEnd w:id="269"/>
      <w:bookmarkEnd w:id="270"/>
      <w:bookmarkEnd w:id="271"/>
      <w:bookmarkEnd w:id="272"/>
      <w:bookmarkEnd w:id="273"/>
    </w:p>
    <w:p w14:paraId="75F87EF1" w14:textId="77777777" w:rsidR="00163357" w:rsidRPr="004C6388" w:rsidRDefault="00163357" w:rsidP="00163357">
      <w:pPr>
        <w:pStyle w:val="Titre3"/>
        <w:rPr>
          <w:rFonts w:ascii="Marianne Medium" w:hAnsi="Marianne Medium"/>
          <w:b/>
          <w:iCs/>
          <w:szCs w:val="22"/>
          <w:u w:val="none"/>
        </w:rPr>
      </w:pPr>
      <w:bookmarkStart w:id="274" w:name="_Toc202454388"/>
      <w:r w:rsidRPr="004C6388">
        <w:rPr>
          <w:rFonts w:ascii="Marianne Medium" w:hAnsi="Marianne Medium"/>
          <w:b/>
          <w:iCs/>
          <w:szCs w:val="22"/>
          <w:u w:val="none"/>
        </w:rPr>
        <w:t>Exonération de pénalités</w:t>
      </w:r>
      <w:bookmarkEnd w:id="274"/>
    </w:p>
    <w:p w14:paraId="59DE1DFC" w14:textId="77777777" w:rsidR="00163357" w:rsidRPr="004C6388" w:rsidRDefault="00163357" w:rsidP="00163357">
      <w:pPr>
        <w:rPr>
          <w:rFonts w:ascii="Marianne Medium" w:hAnsi="Marianne Medium"/>
          <w:szCs w:val="22"/>
        </w:rPr>
      </w:pPr>
    </w:p>
    <w:p w14:paraId="3DF4A7E2" w14:textId="77777777" w:rsidR="00163357" w:rsidRPr="004C6388" w:rsidRDefault="00163357" w:rsidP="00163357">
      <w:pPr>
        <w:rPr>
          <w:rFonts w:ascii="Marianne Medium" w:hAnsi="Marianne Medium"/>
          <w:szCs w:val="22"/>
        </w:rPr>
      </w:pPr>
      <w:r w:rsidRPr="004C6388">
        <w:rPr>
          <w:rFonts w:ascii="Marianne Medium" w:hAnsi="Marianne Medium"/>
          <w:szCs w:val="22"/>
        </w:rPr>
        <w:t xml:space="preserve">Une exonération de pénalités est possible dans les limites fixées par l’article 14.1.3 du CCAG FCS. </w:t>
      </w:r>
    </w:p>
    <w:p w14:paraId="46F21204" w14:textId="77777777" w:rsidR="00163357" w:rsidRPr="004C6388" w:rsidRDefault="00163357" w:rsidP="00163357">
      <w:pPr>
        <w:ind w:firstLine="284"/>
        <w:rPr>
          <w:rFonts w:ascii="Marianne Medium" w:hAnsi="Marianne Medium"/>
          <w:szCs w:val="22"/>
        </w:rPr>
      </w:pPr>
    </w:p>
    <w:p w14:paraId="4FAA08AE" w14:textId="77777777" w:rsidR="00163357" w:rsidRPr="004C6388" w:rsidRDefault="00163357" w:rsidP="00163357">
      <w:pPr>
        <w:pStyle w:val="Titre3"/>
        <w:rPr>
          <w:rFonts w:ascii="Marianne Medium" w:hAnsi="Marianne Medium"/>
          <w:b/>
          <w:iCs/>
          <w:szCs w:val="22"/>
          <w:u w:val="none"/>
        </w:rPr>
      </w:pPr>
      <w:bookmarkStart w:id="275" w:name="_Toc202454389"/>
      <w:r w:rsidRPr="004C6388">
        <w:rPr>
          <w:rFonts w:ascii="Marianne Medium" w:hAnsi="Marianne Medium"/>
          <w:b/>
          <w:iCs/>
          <w:szCs w:val="22"/>
          <w:u w:val="none"/>
        </w:rPr>
        <w:t>Plafonnement des pénalités</w:t>
      </w:r>
      <w:bookmarkEnd w:id="275"/>
    </w:p>
    <w:p w14:paraId="4E10AB24" w14:textId="77777777" w:rsidR="00163357" w:rsidRPr="004C6388" w:rsidRDefault="00163357" w:rsidP="00163357">
      <w:pPr>
        <w:rPr>
          <w:rFonts w:ascii="Marianne Medium" w:hAnsi="Marianne Medium"/>
          <w:szCs w:val="22"/>
        </w:rPr>
      </w:pPr>
      <w:r w:rsidRPr="004C6388">
        <w:rPr>
          <w:rFonts w:ascii="Marianne Medium" w:hAnsi="Marianne Medium"/>
          <w:szCs w:val="22"/>
        </w:rPr>
        <w:t xml:space="preserve">Par dérogation à l’article 14.1.2 du CCAG FCS le montant total des pénalités de retard ne peut excéder 15% du montant total HT du marché, de la tranche considérée ou du bon de commande. </w:t>
      </w:r>
    </w:p>
    <w:p w14:paraId="708264E2" w14:textId="77777777" w:rsidR="00163357" w:rsidRPr="004C6388" w:rsidRDefault="00163357" w:rsidP="00163357">
      <w:pPr>
        <w:rPr>
          <w:rFonts w:ascii="Marianne Medium" w:hAnsi="Marianne Medium"/>
          <w:szCs w:val="22"/>
        </w:rPr>
      </w:pPr>
    </w:p>
    <w:p w14:paraId="55652604" w14:textId="44C655C6" w:rsidR="00163357" w:rsidRPr="004C6388" w:rsidRDefault="00163357" w:rsidP="00163357">
      <w:pPr>
        <w:rPr>
          <w:rFonts w:ascii="Marianne Medium" w:hAnsi="Marianne Medium"/>
          <w:szCs w:val="22"/>
        </w:rPr>
      </w:pPr>
      <w:r w:rsidRPr="004C6388">
        <w:rPr>
          <w:rFonts w:ascii="Marianne Medium" w:hAnsi="Marianne Medium"/>
          <w:szCs w:val="22"/>
        </w:rPr>
        <w:t>Si le montant des réfactions et/ou pénalités excède 15% du montant annuel du marché, l’Administration se réserve le droit de résilier le présent marché dans les conditions prévues au chapitre 7 du CCAG FCS.</w:t>
      </w:r>
    </w:p>
    <w:p w14:paraId="07D57934" w14:textId="2803E83E" w:rsidR="00BA2A61" w:rsidRPr="004C6388" w:rsidRDefault="00BA2A61" w:rsidP="00163357">
      <w:pPr>
        <w:rPr>
          <w:rFonts w:ascii="Marianne Medium" w:hAnsi="Marianne Medium"/>
          <w:szCs w:val="22"/>
        </w:rPr>
      </w:pPr>
    </w:p>
    <w:p w14:paraId="38F16BEA" w14:textId="2DFC600C" w:rsidR="00BA2A61" w:rsidRPr="004C6388" w:rsidRDefault="00BA2A61" w:rsidP="00163357">
      <w:pPr>
        <w:rPr>
          <w:rFonts w:ascii="Marianne Medium" w:hAnsi="Marianne Medium"/>
          <w:szCs w:val="22"/>
        </w:rPr>
      </w:pPr>
    </w:p>
    <w:p w14:paraId="04051956" w14:textId="057707AB" w:rsidR="00BA2A61" w:rsidRPr="004C6388" w:rsidRDefault="00BA2A61" w:rsidP="00BA2A61">
      <w:pPr>
        <w:pStyle w:val="Titre1"/>
        <w:spacing w:after="240"/>
        <w:ind w:hanging="4962"/>
        <w:rPr>
          <w:rFonts w:ascii="Marianne Medium" w:hAnsi="Marianne Medium"/>
          <w:szCs w:val="22"/>
        </w:rPr>
      </w:pPr>
      <w:bookmarkStart w:id="276" w:name="_Toc202454390"/>
      <w:r w:rsidRPr="004C6388">
        <w:rPr>
          <w:rFonts w:ascii="Marianne Medium" w:hAnsi="Marianne Medium"/>
          <w:szCs w:val="22"/>
        </w:rPr>
        <w:t>Clause environnementale</w:t>
      </w:r>
      <w:bookmarkEnd w:id="276"/>
    </w:p>
    <w:p w14:paraId="45FD8081" w14:textId="50BDCE77" w:rsidR="00BA2A61" w:rsidRPr="004C6388" w:rsidRDefault="00BA2A61" w:rsidP="00163357">
      <w:pPr>
        <w:rPr>
          <w:rFonts w:ascii="Marianne Medium" w:hAnsi="Marianne Medium"/>
          <w:szCs w:val="22"/>
        </w:rPr>
      </w:pPr>
      <w:r w:rsidRPr="004C6388">
        <w:rPr>
          <w:rFonts w:ascii="Marianne Medium" w:hAnsi="Marianne Medium"/>
          <w:szCs w:val="22"/>
        </w:rPr>
        <w:t>Le titulaire diminue au maximum les emballages sur les équipements commandés.</w:t>
      </w:r>
    </w:p>
    <w:p w14:paraId="2470414B" w14:textId="77777777" w:rsidR="00163357" w:rsidRPr="004C6388" w:rsidRDefault="00163357" w:rsidP="00163357">
      <w:pPr>
        <w:rPr>
          <w:rFonts w:ascii="Marianne Medium" w:hAnsi="Marianne Medium"/>
          <w:color w:val="92D050"/>
          <w:szCs w:val="22"/>
        </w:rPr>
      </w:pPr>
    </w:p>
    <w:p w14:paraId="770E1B82" w14:textId="77777777" w:rsidR="00A81E27" w:rsidRPr="004C6388" w:rsidRDefault="00A81E27" w:rsidP="00A81E27">
      <w:pPr>
        <w:rPr>
          <w:rFonts w:ascii="Marianne Medium" w:hAnsi="Marianne Medium"/>
          <w:szCs w:val="22"/>
        </w:rPr>
      </w:pPr>
    </w:p>
    <w:p w14:paraId="73423C1D" w14:textId="77777777" w:rsidR="00A81E27" w:rsidRPr="004C6388" w:rsidRDefault="00A81E27" w:rsidP="00F31BC6">
      <w:pPr>
        <w:pStyle w:val="Titre1"/>
        <w:spacing w:after="240"/>
        <w:ind w:hanging="4962"/>
        <w:rPr>
          <w:rFonts w:ascii="Marianne Medium" w:hAnsi="Marianne Medium"/>
          <w:szCs w:val="22"/>
        </w:rPr>
      </w:pPr>
      <w:bookmarkStart w:id="277" w:name="_Toc369614108"/>
      <w:bookmarkStart w:id="278" w:name="_Toc369614189"/>
      <w:bookmarkStart w:id="279" w:name="_Toc369615065"/>
      <w:bookmarkStart w:id="280" w:name="_Toc369615147"/>
      <w:bookmarkStart w:id="281" w:name="_Toc369616450"/>
      <w:bookmarkStart w:id="282" w:name="_Toc369616537"/>
      <w:bookmarkStart w:id="283" w:name="_Toc369686071"/>
      <w:bookmarkStart w:id="284" w:name="_Toc369686154"/>
      <w:bookmarkStart w:id="285" w:name="_Toc369614110"/>
      <w:bookmarkStart w:id="286" w:name="_Toc369614191"/>
      <w:bookmarkStart w:id="287" w:name="_Toc369615067"/>
      <w:bookmarkStart w:id="288" w:name="_Toc369615149"/>
      <w:bookmarkStart w:id="289" w:name="_Toc369616452"/>
      <w:bookmarkStart w:id="290" w:name="_Toc369616539"/>
      <w:bookmarkStart w:id="291" w:name="_Toc369686073"/>
      <w:bookmarkStart w:id="292" w:name="_Toc369686156"/>
      <w:bookmarkStart w:id="293" w:name="_Toc369614112"/>
      <w:bookmarkStart w:id="294" w:name="_Toc369614193"/>
      <w:bookmarkStart w:id="295" w:name="_Toc369615069"/>
      <w:bookmarkStart w:id="296" w:name="_Toc369615151"/>
      <w:bookmarkStart w:id="297" w:name="_Toc369616454"/>
      <w:bookmarkStart w:id="298" w:name="_Toc369616541"/>
      <w:bookmarkStart w:id="299" w:name="_Toc369686075"/>
      <w:bookmarkStart w:id="300" w:name="_Toc369686158"/>
      <w:bookmarkStart w:id="301" w:name="_Toc369614114"/>
      <w:bookmarkStart w:id="302" w:name="_Toc369614195"/>
      <w:bookmarkStart w:id="303" w:name="_Toc369615071"/>
      <w:bookmarkStart w:id="304" w:name="_Toc369615153"/>
      <w:bookmarkStart w:id="305" w:name="_Toc369616456"/>
      <w:bookmarkStart w:id="306" w:name="_Toc369616543"/>
      <w:bookmarkStart w:id="307" w:name="_Toc369686077"/>
      <w:bookmarkStart w:id="308" w:name="_Toc369686160"/>
      <w:bookmarkStart w:id="309" w:name="_Toc369614116"/>
      <w:bookmarkStart w:id="310" w:name="_Toc369614197"/>
      <w:bookmarkStart w:id="311" w:name="_Toc369615073"/>
      <w:bookmarkStart w:id="312" w:name="_Toc369615155"/>
      <w:bookmarkStart w:id="313" w:name="_Toc369616458"/>
      <w:bookmarkStart w:id="314" w:name="_Toc369616545"/>
      <w:bookmarkStart w:id="315" w:name="_Toc369686079"/>
      <w:bookmarkStart w:id="316" w:name="_Toc369686162"/>
      <w:bookmarkStart w:id="317" w:name="_Toc369614117"/>
      <w:bookmarkStart w:id="318" w:name="_Toc369614198"/>
      <w:bookmarkStart w:id="319" w:name="_Toc369615074"/>
      <w:bookmarkStart w:id="320" w:name="_Toc369615156"/>
      <w:bookmarkStart w:id="321" w:name="_Toc369616459"/>
      <w:bookmarkStart w:id="322" w:name="_Toc369616546"/>
      <w:bookmarkStart w:id="323" w:name="_Toc369686080"/>
      <w:bookmarkStart w:id="324" w:name="_Toc369686163"/>
      <w:bookmarkStart w:id="325" w:name="_Toc369614118"/>
      <w:bookmarkStart w:id="326" w:name="_Toc369614199"/>
      <w:bookmarkStart w:id="327" w:name="_Toc369615075"/>
      <w:bookmarkStart w:id="328" w:name="_Toc369615157"/>
      <w:bookmarkStart w:id="329" w:name="_Toc369616460"/>
      <w:bookmarkStart w:id="330" w:name="_Toc369616547"/>
      <w:bookmarkStart w:id="331" w:name="_Toc369686081"/>
      <w:bookmarkStart w:id="332" w:name="_Toc369686164"/>
      <w:bookmarkStart w:id="333" w:name="_Toc369614120"/>
      <w:bookmarkStart w:id="334" w:name="_Toc369614201"/>
      <w:bookmarkStart w:id="335" w:name="_Toc369615077"/>
      <w:bookmarkStart w:id="336" w:name="_Toc369615159"/>
      <w:bookmarkStart w:id="337" w:name="_Toc369616462"/>
      <w:bookmarkStart w:id="338" w:name="_Toc369616549"/>
      <w:bookmarkStart w:id="339" w:name="_Toc369686083"/>
      <w:bookmarkStart w:id="340" w:name="_Toc369686166"/>
      <w:bookmarkStart w:id="341" w:name="_Toc369614122"/>
      <w:bookmarkStart w:id="342" w:name="_Toc369614203"/>
      <w:bookmarkStart w:id="343" w:name="_Toc369615079"/>
      <w:bookmarkStart w:id="344" w:name="_Toc369615161"/>
      <w:bookmarkStart w:id="345" w:name="_Toc369616464"/>
      <w:bookmarkStart w:id="346" w:name="_Toc369616551"/>
      <w:bookmarkStart w:id="347" w:name="_Toc369686085"/>
      <w:bookmarkStart w:id="348" w:name="_Toc369686168"/>
      <w:bookmarkStart w:id="349" w:name="_Toc369614124"/>
      <w:bookmarkStart w:id="350" w:name="_Toc369614205"/>
      <w:bookmarkStart w:id="351" w:name="_Toc369615081"/>
      <w:bookmarkStart w:id="352" w:name="_Toc369615163"/>
      <w:bookmarkStart w:id="353" w:name="_Toc369616466"/>
      <w:bookmarkStart w:id="354" w:name="_Toc369616553"/>
      <w:bookmarkStart w:id="355" w:name="_Toc369686087"/>
      <w:bookmarkStart w:id="356" w:name="_Toc369686170"/>
      <w:bookmarkStart w:id="357" w:name="_Toc369614126"/>
      <w:bookmarkStart w:id="358" w:name="_Toc369614207"/>
      <w:bookmarkStart w:id="359" w:name="_Toc369615083"/>
      <w:bookmarkStart w:id="360" w:name="_Toc369615165"/>
      <w:bookmarkStart w:id="361" w:name="_Toc369616468"/>
      <w:bookmarkStart w:id="362" w:name="_Toc369616555"/>
      <w:bookmarkStart w:id="363" w:name="_Toc369686089"/>
      <w:bookmarkStart w:id="364" w:name="_Toc369686172"/>
      <w:bookmarkStart w:id="365" w:name="_Toc244919935"/>
      <w:bookmarkStart w:id="366" w:name="_Toc251673731"/>
      <w:bookmarkStart w:id="367" w:name="_Toc289784695"/>
      <w:bookmarkStart w:id="368" w:name="_Toc523308351"/>
      <w:bookmarkStart w:id="369" w:name="_Toc523317388"/>
      <w:bookmarkStart w:id="370" w:name="_Toc202454391"/>
      <w:bookmarkEnd w:id="249"/>
      <w:bookmarkEnd w:id="250"/>
      <w:bookmarkEnd w:id="251"/>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4C6388">
        <w:rPr>
          <w:rFonts w:ascii="Marianne Medium" w:hAnsi="Marianne Medium"/>
          <w:szCs w:val="22"/>
        </w:rPr>
        <w:t>RÉSILIATION DU MARCHÉ</w:t>
      </w:r>
      <w:bookmarkEnd w:id="365"/>
      <w:bookmarkEnd w:id="366"/>
      <w:bookmarkEnd w:id="367"/>
      <w:bookmarkEnd w:id="368"/>
      <w:bookmarkEnd w:id="369"/>
      <w:bookmarkEnd w:id="370"/>
    </w:p>
    <w:p w14:paraId="4F092855" w14:textId="77777777" w:rsidR="00A81E27" w:rsidRPr="004C6388" w:rsidRDefault="00A81E27" w:rsidP="00A81E27">
      <w:pPr>
        <w:pStyle w:val="Titre2"/>
        <w:rPr>
          <w:rFonts w:ascii="Marianne Medium" w:hAnsi="Marianne Medium"/>
          <w:szCs w:val="22"/>
        </w:rPr>
      </w:pPr>
      <w:r w:rsidRPr="004C6388">
        <w:rPr>
          <w:rFonts w:ascii="Marianne Medium" w:hAnsi="Marianne Medium"/>
          <w:szCs w:val="22"/>
        </w:rPr>
        <w:t xml:space="preserve"> </w:t>
      </w:r>
      <w:bookmarkStart w:id="371" w:name="_Toc523308352"/>
      <w:bookmarkStart w:id="372" w:name="_Toc523317389"/>
      <w:bookmarkStart w:id="373" w:name="_Toc202454392"/>
      <w:r w:rsidRPr="004C6388">
        <w:rPr>
          <w:rFonts w:ascii="Marianne Medium" w:hAnsi="Marianne Medium"/>
          <w:szCs w:val="22"/>
        </w:rPr>
        <w:t>Résiliation pour faute</w:t>
      </w:r>
      <w:bookmarkEnd w:id="371"/>
      <w:bookmarkEnd w:id="372"/>
      <w:bookmarkEnd w:id="373"/>
    </w:p>
    <w:p w14:paraId="366B0EEA" w14:textId="1D7529FA" w:rsidR="00A81E27" w:rsidRPr="004C6388" w:rsidRDefault="00A81E27" w:rsidP="00A81E27">
      <w:pPr>
        <w:rPr>
          <w:rFonts w:ascii="Marianne Medium" w:hAnsi="Marianne Medium"/>
          <w:szCs w:val="22"/>
        </w:rPr>
      </w:pPr>
      <w:r w:rsidRPr="004C6388">
        <w:rPr>
          <w:rFonts w:ascii="Marianne Medium" w:hAnsi="Marianne Medium"/>
          <w:szCs w:val="22"/>
        </w:rPr>
        <w:t xml:space="preserve">En cas de manquement par le titulaire à l’une de ses obligations </w:t>
      </w:r>
      <w:r w:rsidR="00E91B70" w:rsidRPr="004C6388">
        <w:rPr>
          <w:rFonts w:ascii="Marianne Medium" w:hAnsi="Marianne Medium"/>
          <w:szCs w:val="22"/>
        </w:rPr>
        <w:t>contractuelles</w:t>
      </w:r>
      <w:r w:rsidRPr="004C6388">
        <w:rPr>
          <w:rFonts w:ascii="Marianne Medium" w:hAnsi="Marianne Medium"/>
          <w:szCs w:val="22"/>
        </w:rPr>
        <w:t>, le marché pourra être résilié à ses torts. La décision du pouvoir adjudicateur mentionnera la date d’effet de cette résiliation</w:t>
      </w:r>
      <w:r w:rsidR="00163357" w:rsidRPr="004C6388">
        <w:rPr>
          <w:rFonts w:ascii="Marianne Medium" w:hAnsi="Marianne Medium"/>
          <w:szCs w:val="22"/>
        </w:rPr>
        <w:t xml:space="preserve"> ainsi que l’éventuel recours au mécanisme de l’exécution aux frais et risques du titulaire.</w:t>
      </w:r>
    </w:p>
    <w:p w14:paraId="4F1406BA" w14:textId="77777777" w:rsidR="000703ED" w:rsidRPr="004C6388" w:rsidRDefault="000703ED" w:rsidP="00A81E27">
      <w:pPr>
        <w:rPr>
          <w:rFonts w:ascii="Marianne Medium" w:hAnsi="Marianne Medium"/>
          <w:szCs w:val="22"/>
        </w:rPr>
      </w:pPr>
    </w:p>
    <w:p w14:paraId="4E52E2EA" w14:textId="77777777" w:rsidR="00A81E27" w:rsidRPr="004C6388" w:rsidRDefault="00A81E27" w:rsidP="00A81E27">
      <w:pPr>
        <w:pStyle w:val="Titre2"/>
        <w:rPr>
          <w:rFonts w:ascii="Marianne Medium" w:hAnsi="Marianne Medium"/>
          <w:szCs w:val="22"/>
        </w:rPr>
      </w:pPr>
      <w:r w:rsidRPr="004C6388">
        <w:rPr>
          <w:rFonts w:ascii="Marianne Medium" w:hAnsi="Marianne Medium"/>
          <w:szCs w:val="22"/>
        </w:rPr>
        <w:t xml:space="preserve"> </w:t>
      </w:r>
      <w:bookmarkStart w:id="374" w:name="_Toc523308353"/>
      <w:bookmarkStart w:id="375" w:name="_Toc523317390"/>
      <w:bookmarkStart w:id="376" w:name="_Toc202454393"/>
      <w:r w:rsidRPr="004C6388">
        <w:rPr>
          <w:rFonts w:ascii="Marianne Medium" w:hAnsi="Marianne Medium"/>
          <w:szCs w:val="22"/>
        </w:rPr>
        <w:t>Résiliation pour motif d’intérêt général</w:t>
      </w:r>
      <w:bookmarkEnd w:id="374"/>
      <w:bookmarkEnd w:id="375"/>
      <w:bookmarkEnd w:id="376"/>
    </w:p>
    <w:p w14:paraId="5CD80093" w14:textId="77777777" w:rsidR="00A81E27" w:rsidRPr="004C6388" w:rsidRDefault="00A81E27" w:rsidP="00A81E27">
      <w:pPr>
        <w:rPr>
          <w:rFonts w:ascii="Marianne Medium" w:hAnsi="Marianne Medium"/>
          <w:szCs w:val="22"/>
        </w:rPr>
      </w:pPr>
      <w:r w:rsidRPr="004C6388">
        <w:rPr>
          <w:rFonts w:ascii="Marianne Medium" w:hAnsi="Marianne Medium"/>
          <w:szCs w:val="22"/>
        </w:rPr>
        <w:t>En cas de résiliation du marché pour motif d’intérêt général,</w:t>
      </w:r>
      <w:r w:rsidR="00292597" w:rsidRPr="004C6388">
        <w:rPr>
          <w:rFonts w:ascii="Marianne Medium" w:hAnsi="Marianne Medium"/>
          <w:szCs w:val="22"/>
        </w:rPr>
        <w:t xml:space="preserve"> tels que la protection des intérêts financiers de l’Etat, les éventuelles restructurations ou réorganisation des services notamment mais pas exclusivement,</w:t>
      </w:r>
      <w:r w:rsidRPr="004C6388">
        <w:rPr>
          <w:rFonts w:ascii="Marianne Medium" w:hAnsi="Marianne Medium"/>
          <w:szCs w:val="22"/>
        </w:rPr>
        <w:t xml:space="preserve"> aucune indemnité ne pourra être réclamée par le titulaire. </w:t>
      </w:r>
    </w:p>
    <w:p w14:paraId="659AF1E0" w14:textId="58073B86" w:rsidR="00BA2A61" w:rsidRPr="004C6388" w:rsidRDefault="00BA2A61">
      <w:pPr>
        <w:jc w:val="left"/>
        <w:rPr>
          <w:rFonts w:ascii="Marianne Medium" w:hAnsi="Marianne Medium"/>
          <w:szCs w:val="22"/>
        </w:rPr>
      </w:pPr>
      <w:r w:rsidRPr="004C6388">
        <w:rPr>
          <w:rFonts w:ascii="Marianne Medium" w:hAnsi="Marianne Medium"/>
          <w:szCs w:val="22"/>
        </w:rPr>
        <w:br w:type="page"/>
      </w:r>
    </w:p>
    <w:p w14:paraId="590C0048" w14:textId="77777777" w:rsidR="00A81E27" w:rsidRPr="004C6388" w:rsidRDefault="00A81E27" w:rsidP="00F31BC6">
      <w:pPr>
        <w:pStyle w:val="Titre1"/>
        <w:spacing w:after="240"/>
        <w:ind w:hanging="4962"/>
        <w:rPr>
          <w:rFonts w:ascii="Marianne Medium" w:hAnsi="Marianne Medium"/>
          <w:szCs w:val="22"/>
        </w:rPr>
      </w:pPr>
      <w:bookmarkStart w:id="377" w:name="_Toc65661611"/>
      <w:bookmarkStart w:id="378" w:name="_Toc41444895"/>
      <w:bookmarkStart w:id="379" w:name="_Toc280708182"/>
      <w:bookmarkStart w:id="380" w:name="_Toc523308354"/>
      <w:bookmarkStart w:id="381" w:name="_Toc523317391"/>
      <w:bookmarkStart w:id="382" w:name="_Toc202454394"/>
      <w:r w:rsidRPr="004C6388">
        <w:rPr>
          <w:rFonts w:ascii="Marianne Medium" w:hAnsi="Marianne Medium"/>
          <w:szCs w:val="22"/>
        </w:rPr>
        <w:lastRenderedPageBreak/>
        <w:t>RÈGLEMENT DES LITIGES</w:t>
      </w:r>
      <w:bookmarkEnd w:id="377"/>
      <w:bookmarkEnd w:id="378"/>
      <w:bookmarkEnd w:id="379"/>
      <w:bookmarkEnd w:id="380"/>
      <w:bookmarkEnd w:id="381"/>
      <w:bookmarkEnd w:id="382"/>
    </w:p>
    <w:p w14:paraId="3C739ED3" w14:textId="77777777" w:rsidR="00A81E27" w:rsidRPr="004C6388" w:rsidRDefault="00A81E27" w:rsidP="00A81E27">
      <w:pPr>
        <w:pStyle w:val="Titre2"/>
        <w:rPr>
          <w:rFonts w:ascii="Marianne Medium" w:hAnsi="Marianne Medium"/>
          <w:szCs w:val="22"/>
        </w:rPr>
      </w:pPr>
      <w:bookmarkStart w:id="383" w:name="_Toc523308355"/>
      <w:bookmarkStart w:id="384" w:name="_Toc523317392"/>
      <w:bookmarkStart w:id="385" w:name="_Toc202454395"/>
      <w:bookmarkStart w:id="386" w:name="_Toc265757055"/>
      <w:bookmarkStart w:id="387" w:name="_Toc271809255"/>
      <w:bookmarkStart w:id="388" w:name="_Toc280708183"/>
      <w:r w:rsidRPr="004C6388">
        <w:rPr>
          <w:rFonts w:ascii="Marianne Medium" w:hAnsi="Marianne Medium"/>
          <w:szCs w:val="22"/>
        </w:rPr>
        <w:t>Règlement amiable des litiges et différends</w:t>
      </w:r>
      <w:bookmarkEnd w:id="383"/>
      <w:bookmarkEnd w:id="384"/>
      <w:bookmarkEnd w:id="385"/>
    </w:p>
    <w:p w14:paraId="3AA0E83C" w14:textId="77777777" w:rsidR="00A81E27" w:rsidRPr="004C6388" w:rsidRDefault="00A81E27" w:rsidP="00A81E27">
      <w:pPr>
        <w:rPr>
          <w:rFonts w:ascii="Marianne Medium" w:hAnsi="Marianne Medium"/>
          <w:szCs w:val="22"/>
        </w:rPr>
      </w:pPr>
      <w:r w:rsidRPr="004C6388">
        <w:rPr>
          <w:rFonts w:ascii="Marianne Medium" w:hAnsi="Marianne Medium"/>
          <w:szCs w:val="22"/>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49FA08A2" w14:textId="77777777" w:rsidR="00163357" w:rsidRPr="004C6388" w:rsidRDefault="00163357" w:rsidP="00A81E27">
      <w:pPr>
        <w:rPr>
          <w:rFonts w:ascii="Marianne Medium" w:hAnsi="Marianne Medium"/>
          <w:szCs w:val="22"/>
        </w:rPr>
      </w:pPr>
    </w:p>
    <w:p w14:paraId="182A0998" w14:textId="77777777" w:rsidR="00163357" w:rsidRPr="004C6388" w:rsidRDefault="00163357" w:rsidP="00163357">
      <w:pPr>
        <w:rPr>
          <w:rFonts w:ascii="Marianne Medium" w:hAnsi="Marianne Medium"/>
          <w:szCs w:val="22"/>
        </w:rPr>
      </w:pPr>
      <w:r w:rsidRPr="004C6388">
        <w:rPr>
          <w:rFonts w:ascii="Marianne Medium" w:hAnsi="Marianne Medium"/>
          <w:szCs w:val="22"/>
        </w:rPr>
        <w:t>Un mémoire en réclamation doit être envoyé par le titulaire au représentant du pouvoir adjudicateur dans un délai de 30 jours à compter du jour où le différend est apparu, ceci sous pli recommandé ou via courriel avec accusé de réception. Ce mémoire expose les motifs du désaccord et indique, le cas échéant, le montant des sommes réclamées et leur justification. Le délai de communication du mémoire en réclamation est prescrit à peine de forclusion.</w:t>
      </w:r>
    </w:p>
    <w:p w14:paraId="1FBEBE6C" w14:textId="77777777" w:rsidR="00163357" w:rsidRPr="004C6388" w:rsidRDefault="00163357" w:rsidP="00163357">
      <w:pPr>
        <w:rPr>
          <w:rFonts w:ascii="Marianne Medium" w:hAnsi="Marianne Medium"/>
          <w:szCs w:val="22"/>
        </w:rPr>
      </w:pPr>
    </w:p>
    <w:p w14:paraId="739C0388" w14:textId="69D2F9E5" w:rsidR="00163357" w:rsidRPr="004C6388" w:rsidRDefault="00163357" w:rsidP="00163357">
      <w:pPr>
        <w:rPr>
          <w:rFonts w:ascii="Marianne Medium" w:hAnsi="Marianne Medium"/>
          <w:szCs w:val="22"/>
        </w:rPr>
      </w:pPr>
      <w:r w:rsidRPr="004C6388">
        <w:rPr>
          <w:rFonts w:ascii="Marianne Medium" w:hAnsi="Marianne Medium"/>
          <w:szCs w:val="22"/>
        </w:rPr>
        <w:t xml:space="preserve">Suite à cette demande, conformément à l’engagement de service pris par le ministère des armées, la </w:t>
      </w:r>
      <w:r w:rsidR="005441FB" w:rsidRPr="004C6388">
        <w:rPr>
          <w:rFonts w:ascii="Marianne Medium" w:hAnsi="Marianne Medium"/>
          <w:szCs w:val="22"/>
        </w:rPr>
        <w:t>PFAF-S</w:t>
      </w:r>
      <w:r w:rsidRPr="004C6388">
        <w:rPr>
          <w:rFonts w:ascii="Marianne Medium" w:hAnsi="Marianne Medium"/>
          <w:szCs w:val="22"/>
        </w:rPr>
        <w:t xml:space="preserve"> y répond dans les 15 jours, sauf si l’affaire nécessite une investigation approfondie. Dans ce cas, la </w:t>
      </w:r>
      <w:r w:rsidR="005441FB" w:rsidRPr="004C6388">
        <w:rPr>
          <w:rFonts w:ascii="Marianne Medium" w:hAnsi="Marianne Medium"/>
          <w:szCs w:val="22"/>
        </w:rPr>
        <w:t>PFAF-S</w:t>
      </w:r>
      <w:r w:rsidRPr="004C6388">
        <w:rPr>
          <w:rFonts w:ascii="Marianne Medium" w:hAnsi="Marianne Medium"/>
          <w:szCs w:val="22"/>
        </w:rPr>
        <w:t xml:space="preserve">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14:paraId="4340717E" w14:textId="77777777" w:rsidR="00163357" w:rsidRPr="004C6388" w:rsidRDefault="00163357" w:rsidP="00163357">
      <w:pPr>
        <w:rPr>
          <w:rFonts w:ascii="Marianne Medium" w:hAnsi="Marianne Medium"/>
          <w:szCs w:val="22"/>
        </w:rPr>
      </w:pPr>
      <w:r w:rsidRPr="004C6388">
        <w:rPr>
          <w:rFonts w:ascii="Marianne Medium" w:hAnsi="Marianne Medium"/>
          <w:szCs w:val="22"/>
        </w:rPr>
        <w:t>L’absence de décision dans ce délai vaut décision de rejet de la réclamation.</w:t>
      </w:r>
    </w:p>
    <w:p w14:paraId="58C11FBE" w14:textId="77777777" w:rsidR="00A81E27" w:rsidRPr="004C6388" w:rsidRDefault="00A81E27" w:rsidP="00A81E27">
      <w:pPr>
        <w:rPr>
          <w:rFonts w:ascii="Marianne Medium" w:hAnsi="Marianne Medium"/>
          <w:szCs w:val="22"/>
        </w:rPr>
      </w:pPr>
    </w:p>
    <w:p w14:paraId="03EBB363" w14:textId="26BB48EF" w:rsidR="00A81E27" w:rsidRPr="004C6388" w:rsidRDefault="00A81E27" w:rsidP="00A81E27">
      <w:pPr>
        <w:tabs>
          <w:tab w:val="num" w:pos="360"/>
        </w:tabs>
        <w:rPr>
          <w:rFonts w:ascii="Marianne Medium" w:hAnsi="Marianne Medium"/>
          <w:szCs w:val="22"/>
        </w:rPr>
      </w:pPr>
      <w:r w:rsidRPr="004C6388">
        <w:rPr>
          <w:rFonts w:ascii="Marianne Medium" w:hAnsi="Marianne Medium"/>
          <w:szCs w:val="22"/>
        </w:rPr>
        <w:t xml:space="preserve">Le titulaire du marché adressera sa demande au correspondant PME-PMI, </w:t>
      </w:r>
      <w:r w:rsidR="00E91B70" w:rsidRPr="004C6388">
        <w:rPr>
          <w:rFonts w:ascii="Marianne Medium" w:hAnsi="Marianne Medium"/>
          <w:szCs w:val="22"/>
        </w:rPr>
        <w:t>(Tél.</w:t>
      </w:r>
      <w:r w:rsidR="00E91B70" w:rsidRPr="004C6388">
        <w:rPr>
          <w:rFonts w:ascii="Calibri" w:hAnsi="Calibri" w:cs="Calibri"/>
          <w:szCs w:val="22"/>
        </w:rPr>
        <w:t> </w:t>
      </w:r>
      <w:r w:rsidR="00E91B70" w:rsidRPr="004C6388">
        <w:rPr>
          <w:rFonts w:ascii="Marianne Medium" w:hAnsi="Marianne Medium"/>
          <w:szCs w:val="22"/>
        </w:rPr>
        <w:t>: 02 34 08 54 1</w:t>
      </w:r>
      <w:r w:rsidRPr="004C6388">
        <w:rPr>
          <w:rFonts w:ascii="Marianne Medium" w:hAnsi="Marianne Medium"/>
          <w:szCs w:val="22"/>
        </w:rPr>
        <w:t>1 – Fax</w:t>
      </w:r>
      <w:r w:rsidRPr="004C6388">
        <w:rPr>
          <w:rFonts w:ascii="Calibri" w:hAnsi="Calibri" w:cs="Calibri"/>
          <w:szCs w:val="22"/>
        </w:rPr>
        <w:t> </w:t>
      </w:r>
      <w:r w:rsidRPr="004C6388">
        <w:rPr>
          <w:rFonts w:ascii="Marianne Medium" w:hAnsi="Marianne Medium"/>
          <w:szCs w:val="22"/>
        </w:rPr>
        <w:t xml:space="preserve">: 02 38 60 73 39 </w:t>
      </w:r>
      <w:r w:rsidRPr="004C6388">
        <w:rPr>
          <w:rFonts w:ascii="Marianne Medium" w:hAnsi="Marianne Medium" w:cs="Marianne Medium"/>
          <w:szCs w:val="22"/>
        </w:rPr>
        <w:t>–</w:t>
      </w:r>
      <w:r w:rsidRPr="004C6388">
        <w:rPr>
          <w:rFonts w:ascii="Marianne Medium" w:hAnsi="Marianne Medium"/>
          <w:szCs w:val="22"/>
        </w:rPr>
        <w:t xml:space="preserve"> Courriel</w:t>
      </w:r>
      <w:r w:rsidRPr="004C6388">
        <w:rPr>
          <w:rFonts w:ascii="Calibri" w:hAnsi="Calibri" w:cs="Calibri"/>
          <w:szCs w:val="22"/>
        </w:rPr>
        <w:t> </w:t>
      </w:r>
      <w:r w:rsidRPr="004C6388">
        <w:rPr>
          <w:rFonts w:ascii="Marianne Medium" w:hAnsi="Marianne Medium"/>
          <w:szCs w:val="22"/>
        </w:rPr>
        <w:t xml:space="preserve">: </w:t>
      </w:r>
      <w:hyperlink r:id="rId24" w:history="1">
        <w:r w:rsidR="00D1388B" w:rsidRPr="004C6388">
          <w:rPr>
            <w:rStyle w:val="Lienhypertexte"/>
            <w:rFonts w:ascii="Marianne Medium" w:hAnsi="Marianne Medium"/>
            <w:szCs w:val="22"/>
          </w:rPr>
          <w:t>pafs-pme-pmi.contact.fct@intradef.gouv.fr</w:t>
        </w:r>
      </w:hyperlink>
    </w:p>
    <w:p w14:paraId="044D9E02" w14:textId="77777777" w:rsidR="00A81E27" w:rsidRPr="004C6388" w:rsidRDefault="00A81E27" w:rsidP="00A81E27">
      <w:pPr>
        <w:rPr>
          <w:rFonts w:ascii="Marianne Medium" w:hAnsi="Marianne Medium"/>
          <w:szCs w:val="22"/>
        </w:rPr>
      </w:pPr>
    </w:p>
    <w:p w14:paraId="30B35951" w14:textId="77777777" w:rsidR="00A81E27" w:rsidRPr="004C6388" w:rsidRDefault="00A81E27" w:rsidP="00A81E27">
      <w:pPr>
        <w:rPr>
          <w:rFonts w:ascii="Marianne Medium" w:hAnsi="Marianne Medium"/>
          <w:szCs w:val="22"/>
        </w:rPr>
      </w:pPr>
      <w:r w:rsidRPr="004C6388">
        <w:rPr>
          <w:rFonts w:ascii="Marianne Medium" w:hAnsi="Marianne Medium"/>
          <w:szCs w:val="22"/>
        </w:rPr>
        <w:t>A défaut de résolution du litige ou différend au niveau de cet interlocuteur, le titulaire peut saisir la mission ministérielle PME</w:t>
      </w:r>
      <w:r w:rsidRPr="004C6388">
        <w:rPr>
          <w:rFonts w:ascii="Calibri" w:hAnsi="Calibri" w:cs="Calibri"/>
          <w:szCs w:val="22"/>
        </w:rPr>
        <w:t> </w:t>
      </w:r>
      <w:r w:rsidRPr="004C6388">
        <w:rPr>
          <w:rFonts w:ascii="Marianne Medium" w:hAnsi="Marianne Medium"/>
          <w:szCs w:val="22"/>
        </w:rPr>
        <w:t xml:space="preserve">: </w:t>
      </w:r>
      <w:hyperlink r:id="rId25" w:history="1">
        <w:r w:rsidRPr="004C6388">
          <w:rPr>
            <w:rStyle w:val="Lienhypertexte"/>
            <w:rFonts w:ascii="Marianne Medium" w:hAnsi="Marianne Medium"/>
            <w:szCs w:val="22"/>
          </w:rPr>
          <w:t>missionministerielle.pme@defense.gouv.fr</w:t>
        </w:r>
      </w:hyperlink>
      <w:r w:rsidRPr="004C6388">
        <w:rPr>
          <w:rFonts w:ascii="Marianne Medium" w:hAnsi="Marianne Medium"/>
          <w:szCs w:val="22"/>
        </w:rPr>
        <w:t xml:space="preserve"> </w:t>
      </w:r>
    </w:p>
    <w:p w14:paraId="6B7640CE" w14:textId="77777777" w:rsidR="00A81E27" w:rsidRPr="004C6388" w:rsidRDefault="00A81E27" w:rsidP="00A81E27">
      <w:pPr>
        <w:rPr>
          <w:rFonts w:ascii="Marianne Medium" w:hAnsi="Marianne Medium"/>
          <w:szCs w:val="22"/>
        </w:rPr>
      </w:pPr>
    </w:p>
    <w:p w14:paraId="32A10A82" w14:textId="77777777" w:rsidR="00A81E27" w:rsidRPr="004C6388" w:rsidRDefault="00A81E27" w:rsidP="00A81E27">
      <w:pPr>
        <w:rPr>
          <w:rFonts w:ascii="Marianne Medium" w:hAnsi="Marianne Medium"/>
          <w:szCs w:val="22"/>
        </w:rPr>
      </w:pPr>
      <w:r w:rsidRPr="004C6388">
        <w:rPr>
          <w:rFonts w:ascii="Marianne Medium" w:hAnsi="Marianne Medium"/>
          <w:szCs w:val="22"/>
        </w:rPr>
        <w:t>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 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w:t>
      </w:r>
    </w:p>
    <w:p w14:paraId="671CF7D0" w14:textId="77777777" w:rsidR="00A81E27" w:rsidRPr="004C6388" w:rsidRDefault="00A81E27" w:rsidP="00A81E27">
      <w:pPr>
        <w:rPr>
          <w:rFonts w:ascii="Marianne Medium" w:hAnsi="Marianne Medium"/>
          <w:szCs w:val="22"/>
        </w:rPr>
      </w:pPr>
    </w:p>
    <w:p w14:paraId="5D5BD78E" w14:textId="77777777" w:rsidR="00A81E27" w:rsidRPr="004C6388" w:rsidRDefault="00A81E27" w:rsidP="00A81E27">
      <w:pPr>
        <w:rPr>
          <w:rFonts w:ascii="Marianne Medium" w:hAnsi="Marianne Medium"/>
          <w:szCs w:val="22"/>
        </w:rPr>
      </w:pPr>
      <w:r w:rsidRPr="004C6388">
        <w:rPr>
          <w:rFonts w:ascii="Marianne Medium" w:hAnsi="Marianne Medium"/>
          <w:szCs w:val="22"/>
        </w:rPr>
        <w:t>Si le litige ou le différend persiste, une procédure contentieuse peut être engagée.</w:t>
      </w:r>
    </w:p>
    <w:bookmarkEnd w:id="386"/>
    <w:bookmarkEnd w:id="387"/>
    <w:bookmarkEnd w:id="388"/>
    <w:p w14:paraId="3B4A4444" w14:textId="77777777" w:rsidR="00A81E27" w:rsidRPr="004C6388" w:rsidRDefault="00A81E27" w:rsidP="00A81E27">
      <w:pPr>
        <w:rPr>
          <w:rFonts w:ascii="Marianne Medium" w:hAnsi="Marianne Medium"/>
          <w:szCs w:val="22"/>
        </w:rPr>
      </w:pPr>
    </w:p>
    <w:p w14:paraId="2B29C8CF" w14:textId="77777777" w:rsidR="00A81E27" w:rsidRPr="004C6388" w:rsidRDefault="00A81E27" w:rsidP="00A81E27">
      <w:pPr>
        <w:pStyle w:val="Titre2"/>
        <w:rPr>
          <w:rFonts w:ascii="Marianne Medium" w:hAnsi="Marianne Medium"/>
          <w:szCs w:val="22"/>
        </w:rPr>
      </w:pPr>
      <w:bookmarkStart w:id="389" w:name="_Toc523308357"/>
      <w:bookmarkStart w:id="390" w:name="_Toc523317394"/>
      <w:bookmarkStart w:id="391" w:name="_Toc202454396"/>
      <w:r w:rsidRPr="004C6388">
        <w:rPr>
          <w:rFonts w:ascii="Marianne Medium" w:hAnsi="Marianne Medium"/>
          <w:szCs w:val="22"/>
        </w:rPr>
        <w:t>Recours contentieux</w:t>
      </w:r>
      <w:bookmarkEnd w:id="389"/>
      <w:bookmarkEnd w:id="390"/>
      <w:bookmarkEnd w:id="391"/>
    </w:p>
    <w:p w14:paraId="540BCC8C" w14:textId="77777777" w:rsidR="00A81E27" w:rsidRPr="004C6388" w:rsidRDefault="00A81E27" w:rsidP="00A81E27">
      <w:pPr>
        <w:rPr>
          <w:rFonts w:ascii="Marianne Medium" w:hAnsi="Marianne Medium"/>
          <w:szCs w:val="22"/>
        </w:rPr>
      </w:pPr>
      <w:permStart w:id="1818978810" w:edGrp="everyone"/>
      <w:r w:rsidRPr="004C6388">
        <w:rPr>
          <w:rFonts w:ascii="Marianne Medium" w:hAnsi="Marianne Medium"/>
          <w:szCs w:val="22"/>
        </w:rPr>
        <w:t>En cas d’élévation du contentieux, le tribunal administratif d’Orléans est seul compétent.</w:t>
      </w:r>
    </w:p>
    <w:p w14:paraId="63B2F185" w14:textId="77777777" w:rsidR="00A81E27" w:rsidRPr="004C6388" w:rsidRDefault="00A81E27" w:rsidP="00A81E27">
      <w:pPr>
        <w:rPr>
          <w:rFonts w:ascii="Marianne Medium" w:hAnsi="Marianne Medium"/>
          <w:szCs w:val="22"/>
        </w:rPr>
      </w:pPr>
    </w:p>
    <w:permEnd w:id="1818978810"/>
    <w:p w14:paraId="0D65081A" w14:textId="77777777" w:rsidR="00BA2A61" w:rsidRPr="004C6388" w:rsidRDefault="00BA2A61" w:rsidP="00BA2A61">
      <w:pPr>
        <w:jc w:val="center"/>
        <w:rPr>
          <w:rFonts w:ascii="Marianne Medium" w:hAnsi="Marianne Medium"/>
          <w:szCs w:val="22"/>
        </w:rPr>
      </w:pPr>
      <w:r w:rsidRPr="004C6388">
        <w:rPr>
          <w:rFonts w:ascii="Marianne Medium" w:hAnsi="Marianne Medium"/>
          <w:szCs w:val="22"/>
        </w:rPr>
        <w:t>Tribunal administratif d’Orléans</w:t>
      </w:r>
    </w:p>
    <w:p w14:paraId="77F47CF2" w14:textId="77777777" w:rsidR="00BA2A61" w:rsidRPr="004C6388" w:rsidRDefault="00BA2A61" w:rsidP="00BA2A61">
      <w:pPr>
        <w:jc w:val="center"/>
        <w:rPr>
          <w:rFonts w:ascii="Marianne Medium" w:hAnsi="Marianne Medium"/>
          <w:szCs w:val="22"/>
        </w:rPr>
      </w:pPr>
      <w:r w:rsidRPr="004C6388">
        <w:rPr>
          <w:rFonts w:ascii="Marianne Medium" w:hAnsi="Marianne Medium"/>
          <w:szCs w:val="22"/>
        </w:rPr>
        <w:t>28, rue de la Bretonnerie</w:t>
      </w:r>
    </w:p>
    <w:p w14:paraId="796A5642" w14:textId="77777777" w:rsidR="00BA2A61" w:rsidRPr="004C6388" w:rsidRDefault="00BA2A61" w:rsidP="00BA2A61">
      <w:pPr>
        <w:jc w:val="center"/>
        <w:rPr>
          <w:rFonts w:ascii="Marianne Medium" w:hAnsi="Marianne Medium"/>
          <w:szCs w:val="22"/>
        </w:rPr>
      </w:pPr>
      <w:r w:rsidRPr="004C6388">
        <w:rPr>
          <w:rFonts w:ascii="Marianne Medium" w:hAnsi="Marianne Medium"/>
          <w:szCs w:val="22"/>
        </w:rPr>
        <w:t>45057 Orléans Cedex 1</w:t>
      </w:r>
    </w:p>
    <w:p w14:paraId="7F7C1609" w14:textId="77777777" w:rsidR="00BA2A61" w:rsidRPr="004C6388" w:rsidRDefault="00BA2A61" w:rsidP="00BA2A61">
      <w:pPr>
        <w:jc w:val="center"/>
        <w:rPr>
          <w:rFonts w:ascii="Marianne Medium" w:hAnsi="Marianne Medium"/>
          <w:szCs w:val="22"/>
        </w:rPr>
      </w:pPr>
      <w:r w:rsidRPr="004C6388">
        <w:rPr>
          <w:rFonts w:ascii="Marianne Medium" w:hAnsi="Marianne Medium"/>
          <w:szCs w:val="22"/>
        </w:rPr>
        <w:t>Téléphone : 02 38 77 59 00</w:t>
      </w:r>
    </w:p>
    <w:p w14:paraId="56666568" w14:textId="77777777" w:rsidR="00BA2A61" w:rsidRPr="004C6388" w:rsidRDefault="00BA2A61" w:rsidP="00BA2A61">
      <w:pPr>
        <w:jc w:val="center"/>
        <w:rPr>
          <w:rFonts w:ascii="Marianne Medium" w:hAnsi="Marianne Medium"/>
          <w:szCs w:val="22"/>
        </w:rPr>
      </w:pPr>
      <w:r w:rsidRPr="004C6388">
        <w:rPr>
          <w:rFonts w:ascii="Marianne Medium" w:hAnsi="Marianne Medium"/>
          <w:szCs w:val="22"/>
        </w:rPr>
        <w:t>Télécopie : 02 38 53 85 16</w:t>
      </w:r>
    </w:p>
    <w:p w14:paraId="314D36A7" w14:textId="363B3DA2" w:rsidR="00BA2A61" w:rsidRPr="004C6388" w:rsidRDefault="00BA2A61" w:rsidP="00BA2A61">
      <w:pPr>
        <w:jc w:val="center"/>
        <w:rPr>
          <w:rFonts w:ascii="Marianne Medium" w:hAnsi="Marianne Medium"/>
          <w:szCs w:val="22"/>
        </w:rPr>
      </w:pPr>
      <w:r w:rsidRPr="004C6388">
        <w:rPr>
          <w:rFonts w:ascii="Marianne Medium" w:hAnsi="Marianne Medium"/>
          <w:szCs w:val="22"/>
        </w:rPr>
        <w:t xml:space="preserve">Courriel : </w:t>
      </w:r>
      <w:hyperlink r:id="rId26" w:history="1">
        <w:r w:rsidRPr="004C6388">
          <w:rPr>
            <w:rStyle w:val="Lienhypertexte"/>
            <w:rFonts w:ascii="Marianne Medium" w:hAnsi="Marianne Medium"/>
            <w:szCs w:val="22"/>
          </w:rPr>
          <w:t>greffe.ta-orleans@juradm.fr</w:t>
        </w:r>
      </w:hyperlink>
    </w:p>
    <w:p w14:paraId="1A69638F" w14:textId="77777777" w:rsidR="00BA2A61" w:rsidRPr="004C6388" w:rsidRDefault="00BA2A61" w:rsidP="00BA2A61">
      <w:pPr>
        <w:jc w:val="center"/>
        <w:rPr>
          <w:rFonts w:ascii="Marianne Medium" w:hAnsi="Marianne Medium"/>
          <w:szCs w:val="22"/>
        </w:rPr>
      </w:pPr>
    </w:p>
    <w:p w14:paraId="7C0DAF10" w14:textId="7B147CFD" w:rsidR="00BA2A61" w:rsidRPr="004C6388" w:rsidRDefault="00BA2A61">
      <w:pPr>
        <w:jc w:val="left"/>
        <w:rPr>
          <w:rFonts w:ascii="Marianne Medium" w:hAnsi="Marianne Medium"/>
          <w:szCs w:val="22"/>
          <w:u w:val="single"/>
        </w:rPr>
      </w:pPr>
      <w:r w:rsidRPr="004C6388">
        <w:rPr>
          <w:rFonts w:ascii="Marianne Medium" w:hAnsi="Marianne Medium"/>
          <w:szCs w:val="22"/>
          <w:u w:val="single"/>
        </w:rPr>
        <w:br w:type="page"/>
      </w:r>
    </w:p>
    <w:p w14:paraId="49ACAC5B" w14:textId="77777777" w:rsidR="00A81E27" w:rsidRPr="004C6388" w:rsidRDefault="00A81E27" w:rsidP="00F31BC6">
      <w:pPr>
        <w:pStyle w:val="Titre1"/>
        <w:spacing w:after="240"/>
        <w:ind w:hanging="4962"/>
        <w:rPr>
          <w:rFonts w:ascii="Marianne Medium" w:hAnsi="Marianne Medium"/>
          <w:szCs w:val="22"/>
        </w:rPr>
      </w:pPr>
      <w:bookmarkStart w:id="392" w:name="_Toc523308358"/>
      <w:bookmarkStart w:id="393" w:name="_Toc523317395"/>
      <w:bookmarkStart w:id="394" w:name="_Toc202454397"/>
      <w:r w:rsidRPr="004C6388">
        <w:rPr>
          <w:rFonts w:ascii="Marianne Medium" w:hAnsi="Marianne Medium"/>
          <w:szCs w:val="22"/>
        </w:rPr>
        <w:lastRenderedPageBreak/>
        <w:t>DÉROGATION AUX DOCUMENTS GÉNÉRAUX</w:t>
      </w:r>
      <w:bookmarkEnd w:id="392"/>
      <w:bookmarkEnd w:id="393"/>
      <w:bookmarkEnd w:id="394"/>
    </w:p>
    <w:p w14:paraId="005D032B" w14:textId="77777777" w:rsidR="001B140C" w:rsidRPr="004C6388" w:rsidRDefault="001B140C" w:rsidP="001B140C">
      <w:pPr>
        <w:rPr>
          <w:rFonts w:ascii="Marianne Medium" w:hAnsi="Marianne Medium"/>
          <w:szCs w:val="22"/>
        </w:rPr>
      </w:pPr>
      <w:r w:rsidRPr="004C6388">
        <w:rPr>
          <w:rFonts w:ascii="Marianne Medium" w:hAnsi="Marianne Medium"/>
          <w:szCs w:val="22"/>
        </w:rPr>
        <w:t>L’article 1.2 «</w:t>
      </w:r>
      <w:r w:rsidRPr="004C6388">
        <w:rPr>
          <w:rFonts w:ascii="Calibri" w:hAnsi="Calibri" w:cs="Calibri"/>
          <w:szCs w:val="22"/>
        </w:rPr>
        <w:t> </w:t>
      </w:r>
      <w:r w:rsidRPr="004C6388">
        <w:rPr>
          <w:rFonts w:ascii="Marianne Medium" w:hAnsi="Marianne Medium"/>
          <w:szCs w:val="22"/>
        </w:rPr>
        <w:t>Pièces constitutives du marché</w:t>
      </w:r>
      <w:r w:rsidRPr="004C6388">
        <w:rPr>
          <w:rFonts w:ascii="Calibri" w:hAnsi="Calibri" w:cs="Calibri"/>
          <w:szCs w:val="22"/>
        </w:rPr>
        <w:t> </w:t>
      </w:r>
      <w:r w:rsidRPr="004C6388">
        <w:rPr>
          <w:rFonts w:ascii="Marianne Medium" w:hAnsi="Marianne Medium" w:cs="Marianne Medium"/>
          <w:szCs w:val="22"/>
        </w:rPr>
        <w:t>»</w:t>
      </w:r>
      <w:r w:rsidRPr="004C6388">
        <w:rPr>
          <w:rFonts w:ascii="Marianne Medium" w:hAnsi="Marianne Medium"/>
          <w:szCs w:val="22"/>
        </w:rPr>
        <w:t xml:space="preserve"> d</w:t>
      </w:r>
      <w:r w:rsidRPr="004C6388">
        <w:rPr>
          <w:rFonts w:ascii="Marianne Medium" w:hAnsi="Marianne Medium" w:cs="Marianne Medium"/>
          <w:szCs w:val="22"/>
        </w:rPr>
        <w:t>é</w:t>
      </w:r>
      <w:r w:rsidRPr="004C6388">
        <w:rPr>
          <w:rFonts w:ascii="Marianne Medium" w:hAnsi="Marianne Medium"/>
          <w:szCs w:val="22"/>
        </w:rPr>
        <w:t xml:space="preserve">roge </w:t>
      </w:r>
      <w:r w:rsidRPr="004C6388">
        <w:rPr>
          <w:rFonts w:ascii="Marianne Medium" w:hAnsi="Marianne Medium" w:cs="Marianne Medium"/>
          <w:szCs w:val="22"/>
        </w:rPr>
        <w:t>à</w:t>
      </w:r>
      <w:r w:rsidRPr="004C6388">
        <w:rPr>
          <w:rFonts w:ascii="Marianne Medium" w:hAnsi="Marianne Medium"/>
          <w:szCs w:val="22"/>
        </w:rPr>
        <w:t xml:space="preserve"> l</w:t>
      </w:r>
      <w:r w:rsidRPr="004C6388">
        <w:rPr>
          <w:rFonts w:ascii="Marianne Medium" w:hAnsi="Marianne Medium" w:cs="Marianne Medium"/>
          <w:szCs w:val="22"/>
        </w:rPr>
        <w:t>’</w:t>
      </w:r>
      <w:r w:rsidRPr="004C6388">
        <w:rPr>
          <w:rFonts w:ascii="Marianne Medium" w:hAnsi="Marianne Medium"/>
          <w:szCs w:val="22"/>
        </w:rPr>
        <w:t>article 4.1 en modifiant l</w:t>
      </w:r>
      <w:r w:rsidRPr="004C6388">
        <w:rPr>
          <w:rFonts w:ascii="Marianne Medium" w:hAnsi="Marianne Medium" w:cs="Marianne Medium"/>
          <w:szCs w:val="22"/>
        </w:rPr>
        <w:t>’</w:t>
      </w:r>
      <w:r w:rsidRPr="004C6388">
        <w:rPr>
          <w:rFonts w:ascii="Marianne Medium" w:hAnsi="Marianne Medium"/>
          <w:szCs w:val="22"/>
        </w:rPr>
        <w:t>ordre de priorit</w:t>
      </w:r>
      <w:r w:rsidRPr="004C6388">
        <w:rPr>
          <w:rFonts w:ascii="Marianne Medium" w:hAnsi="Marianne Medium" w:cs="Marianne Medium"/>
          <w:szCs w:val="22"/>
        </w:rPr>
        <w:t>é</w:t>
      </w:r>
      <w:r w:rsidRPr="004C6388">
        <w:rPr>
          <w:rFonts w:ascii="Marianne Medium" w:hAnsi="Marianne Medium"/>
          <w:szCs w:val="22"/>
        </w:rPr>
        <w:t xml:space="preserve"> des pi</w:t>
      </w:r>
      <w:r w:rsidRPr="004C6388">
        <w:rPr>
          <w:rFonts w:ascii="Marianne Medium" w:hAnsi="Marianne Medium" w:cs="Marianne Medium"/>
          <w:szCs w:val="22"/>
        </w:rPr>
        <w:t>è</w:t>
      </w:r>
      <w:r w:rsidRPr="004C6388">
        <w:rPr>
          <w:rFonts w:ascii="Marianne Medium" w:hAnsi="Marianne Medium"/>
          <w:szCs w:val="22"/>
        </w:rPr>
        <w:t>ces contractuelles</w:t>
      </w:r>
      <w:r w:rsidRPr="004C6388">
        <w:rPr>
          <w:rFonts w:ascii="Calibri" w:hAnsi="Calibri" w:cs="Calibri"/>
          <w:szCs w:val="22"/>
        </w:rPr>
        <w:t> </w:t>
      </w:r>
      <w:r w:rsidRPr="004C6388">
        <w:rPr>
          <w:rFonts w:ascii="Marianne Medium" w:hAnsi="Marianne Medium"/>
          <w:szCs w:val="22"/>
        </w:rPr>
        <w:t>;</w:t>
      </w:r>
    </w:p>
    <w:p w14:paraId="0B4F2F83" w14:textId="77777777" w:rsidR="001B140C" w:rsidRPr="004C6388" w:rsidRDefault="001B140C" w:rsidP="001B140C">
      <w:pPr>
        <w:rPr>
          <w:rFonts w:ascii="Marianne Medium" w:hAnsi="Marianne Medium"/>
          <w:szCs w:val="22"/>
        </w:rPr>
      </w:pPr>
    </w:p>
    <w:p w14:paraId="77DE727B" w14:textId="77777777" w:rsidR="001B140C" w:rsidRPr="004C6388" w:rsidRDefault="001B140C" w:rsidP="001B140C">
      <w:pPr>
        <w:rPr>
          <w:rFonts w:ascii="Marianne Medium" w:hAnsi="Marianne Medium"/>
          <w:szCs w:val="22"/>
        </w:rPr>
      </w:pPr>
      <w:r w:rsidRPr="004C6388">
        <w:rPr>
          <w:rFonts w:ascii="Marianne Medium" w:hAnsi="Marianne Medium"/>
          <w:szCs w:val="22"/>
        </w:rPr>
        <w:t>L’article 2.3 «</w:t>
      </w:r>
      <w:r w:rsidRPr="004C6388">
        <w:rPr>
          <w:rFonts w:ascii="Calibri" w:hAnsi="Calibri" w:cs="Calibri"/>
          <w:szCs w:val="22"/>
        </w:rPr>
        <w:t> </w:t>
      </w:r>
      <w:r w:rsidRPr="004C6388">
        <w:rPr>
          <w:rFonts w:ascii="Marianne Medium" w:hAnsi="Marianne Medium"/>
          <w:szCs w:val="22"/>
        </w:rPr>
        <w:t>conditions d’exécution de la prestation</w:t>
      </w:r>
      <w:r w:rsidRPr="004C6388">
        <w:rPr>
          <w:rFonts w:ascii="Calibri" w:hAnsi="Calibri" w:cs="Calibri"/>
          <w:szCs w:val="22"/>
        </w:rPr>
        <w:t> </w:t>
      </w:r>
      <w:r w:rsidRPr="004C6388">
        <w:rPr>
          <w:rFonts w:ascii="Marianne Medium" w:hAnsi="Marianne Medium" w:cs="Marianne Medium"/>
          <w:szCs w:val="22"/>
        </w:rPr>
        <w:t>»</w:t>
      </w:r>
      <w:r w:rsidRPr="004C6388">
        <w:rPr>
          <w:rFonts w:ascii="Marianne Medium" w:hAnsi="Marianne Medium"/>
          <w:szCs w:val="22"/>
        </w:rPr>
        <w:t xml:space="preserve"> déroge à l’article 3.8 du CCAG FCS en exigeant la signature des ordres de service.</w:t>
      </w:r>
    </w:p>
    <w:p w14:paraId="2BDAC240" w14:textId="77777777" w:rsidR="006E42CE" w:rsidRPr="004C6388" w:rsidRDefault="006E42CE" w:rsidP="001B140C">
      <w:pPr>
        <w:rPr>
          <w:rFonts w:ascii="Marianne Medium" w:hAnsi="Marianne Medium"/>
          <w:szCs w:val="22"/>
        </w:rPr>
      </w:pPr>
    </w:p>
    <w:p w14:paraId="025AD943" w14:textId="704134EC" w:rsidR="00A81E27" w:rsidRPr="004C6388" w:rsidRDefault="00050631" w:rsidP="00A81E27">
      <w:pPr>
        <w:rPr>
          <w:rFonts w:ascii="Marianne Medium" w:hAnsi="Marianne Medium"/>
          <w:szCs w:val="22"/>
        </w:rPr>
      </w:pPr>
      <w:r w:rsidRPr="004C6388">
        <w:rPr>
          <w:rFonts w:ascii="Marianne Medium" w:hAnsi="Marianne Medium"/>
          <w:szCs w:val="22"/>
        </w:rPr>
        <w:t>L’article 2.7</w:t>
      </w:r>
      <w:r w:rsidR="00A81E27" w:rsidRPr="004C6388">
        <w:rPr>
          <w:rFonts w:ascii="Marianne Medium" w:hAnsi="Marianne Medium"/>
          <w:szCs w:val="22"/>
        </w:rPr>
        <w:t xml:space="preserve"> «</w:t>
      </w:r>
      <w:r w:rsidR="00A81E27" w:rsidRPr="004C6388">
        <w:rPr>
          <w:rFonts w:ascii="Calibri" w:hAnsi="Calibri" w:cs="Calibri"/>
          <w:szCs w:val="22"/>
        </w:rPr>
        <w:t> </w:t>
      </w:r>
      <w:r w:rsidR="00CC43A4" w:rsidRPr="004C6388">
        <w:rPr>
          <w:rFonts w:ascii="Marianne Medium" w:hAnsi="Marianne Medium"/>
          <w:szCs w:val="22"/>
        </w:rPr>
        <w:t>Constatation de l’exécution de la</w:t>
      </w:r>
      <w:r w:rsidR="00A81E27" w:rsidRPr="004C6388">
        <w:rPr>
          <w:rFonts w:ascii="Marianne Medium" w:hAnsi="Marianne Medium"/>
          <w:szCs w:val="22"/>
        </w:rPr>
        <w:t xml:space="preserve"> prestation</w:t>
      </w:r>
      <w:r w:rsidR="00A81E27" w:rsidRPr="004C6388">
        <w:rPr>
          <w:rFonts w:ascii="Calibri" w:hAnsi="Calibri" w:cs="Calibri"/>
          <w:szCs w:val="22"/>
        </w:rPr>
        <w:t> </w:t>
      </w:r>
      <w:r w:rsidR="00A81E27" w:rsidRPr="004C6388">
        <w:rPr>
          <w:rFonts w:ascii="Marianne Medium" w:hAnsi="Marianne Medium" w:cs="Marianne Medium"/>
          <w:szCs w:val="22"/>
        </w:rPr>
        <w:t>»</w:t>
      </w:r>
      <w:r w:rsidR="00A81E27" w:rsidRPr="004C6388">
        <w:rPr>
          <w:rFonts w:ascii="Marianne Medium" w:hAnsi="Marianne Medium"/>
          <w:szCs w:val="22"/>
        </w:rPr>
        <w:t xml:space="preserve"> d</w:t>
      </w:r>
      <w:r w:rsidR="00A81E27" w:rsidRPr="004C6388">
        <w:rPr>
          <w:rFonts w:ascii="Marianne Medium" w:hAnsi="Marianne Medium" w:cs="Marianne Medium"/>
          <w:szCs w:val="22"/>
        </w:rPr>
        <w:t>é</w:t>
      </w:r>
      <w:r w:rsidR="006E42CE" w:rsidRPr="004C6388">
        <w:rPr>
          <w:rFonts w:ascii="Marianne Medium" w:hAnsi="Marianne Medium"/>
          <w:szCs w:val="22"/>
        </w:rPr>
        <w:t>roge aux</w:t>
      </w:r>
      <w:r w:rsidR="00A81E27" w:rsidRPr="004C6388">
        <w:rPr>
          <w:rFonts w:ascii="Marianne Medium" w:hAnsi="Marianne Medium"/>
          <w:szCs w:val="22"/>
        </w:rPr>
        <w:t xml:space="preserve"> </w:t>
      </w:r>
      <w:r w:rsidR="008A6B00" w:rsidRPr="004C6388">
        <w:rPr>
          <w:rFonts w:ascii="Marianne Medium" w:hAnsi="Marianne Medium"/>
          <w:szCs w:val="22"/>
        </w:rPr>
        <w:t xml:space="preserve">articles </w:t>
      </w:r>
      <w:r w:rsidR="006E42CE" w:rsidRPr="004C6388">
        <w:rPr>
          <w:rFonts w:ascii="Marianne Medium" w:hAnsi="Marianne Medium"/>
          <w:szCs w:val="22"/>
        </w:rPr>
        <w:t xml:space="preserve">27 et </w:t>
      </w:r>
      <w:r w:rsidR="008A6B00" w:rsidRPr="004C6388">
        <w:rPr>
          <w:rFonts w:ascii="Marianne Medium" w:hAnsi="Marianne Medium"/>
          <w:szCs w:val="22"/>
        </w:rPr>
        <w:t>28</w:t>
      </w:r>
      <w:r w:rsidR="00A81E27" w:rsidRPr="004C6388">
        <w:rPr>
          <w:rFonts w:ascii="Marianne Medium" w:hAnsi="Marianne Medium"/>
          <w:szCs w:val="22"/>
        </w:rPr>
        <w:t xml:space="preserve"> </w:t>
      </w:r>
      <w:r w:rsidR="006E42CE" w:rsidRPr="004C6388">
        <w:rPr>
          <w:rFonts w:ascii="Marianne Medium" w:hAnsi="Marianne Medium"/>
          <w:szCs w:val="22"/>
        </w:rPr>
        <w:t xml:space="preserve">du CCAG </w:t>
      </w:r>
      <w:r w:rsidR="00A81E27" w:rsidRPr="004C6388">
        <w:rPr>
          <w:rFonts w:ascii="Marianne Medium" w:hAnsi="Marianne Medium"/>
          <w:szCs w:val="22"/>
        </w:rPr>
        <w:t>FCS en stipulant que les opérations de vérification du site sont assurées par un représentant du site et non l’acheteur.</w:t>
      </w:r>
    </w:p>
    <w:p w14:paraId="724D81CE" w14:textId="77777777" w:rsidR="00C63917" w:rsidRPr="004C6388" w:rsidRDefault="00C63917" w:rsidP="00A81E27">
      <w:pPr>
        <w:rPr>
          <w:rFonts w:ascii="Marianne Medium" w:hAnsi="Marianne Medium"/>
          <w:szCs w:val="22"/>
        </w:rPr>
      </w:pPr>
    </w:p>
    <w:p w14:paraId="2279AAF6" w14:textId="7CE73862" w:rsidR="008A6B00" w:rsidRPr="004C6388" w:rsidRDefault="00C63917" w:rsidP="008A6B00">
      <w:pPr>
        <w:rPr>
          <w:rFonts w:ascii="Marianne Medium" w:hAnsi="Marianne Medium"/>
          <w:szCs w:val="22"/>
        </w:rPr>
      </w:pPr>
      <w:r w:rsidRPr="004C6388">
        <w:rPr>
          <w:rFonts w:ascii="Marianne Medium" w:hAnsi="Marianne Medium"/>
          <w:szCs w:val="22"/>
        </w:rPr>
        <w:t xml:space="preserve">L’article </w:t>
      </w:r>
      <w:r w:rsidR="00050631" w:rsidRPr="004C6388">
        <w:rPr>
          <w:rFonts w:ascii="Marianne Medium" w:hAnsi="Marianne Medium"/>
          <w:szCs w:val="22"/>
        </w:rPr>
        <w:t>2.7</w:t>
      </w:r>
      <w:r w:rsidRPr="004C6388">
        <w:rPr>
          <w:rFonts w:ascii="Marianne Medium" w:hAnsi="Marianne Medium"/>
          <w:szCs w:val="22"/>
        </w:rPr>
        <w:t>.2</w:t>
      </w:r>
      <w:r w:rsidR="001669A8" w:rsidRPr="004C6388">
        <w:rPr>
          <w:rFonts w:ascii="Marianne Medium" w:hAnsi="Marianne Medium"/>
          <w:szCs w:val="22"/>
        </w:rPr>
        <w:t xml:space="preserve"> «</w:t>
      </w:r>
      <w:r w:rsidR="001669A8" w:rsidRPr="004C6388">
        <w:rPr>
          <w:rFonts w:ascii="Calibri" w:hAnsi="Calibri" w:cs="Calibri"/>
          <w:szCs w:val="22"/>
        </w:rPr>
        <w:t> </w:t>
      </w:r>
      <w:r w:rsidR="001669A8" w:rsidRPr="004C6388">
        <w:rPr>
          <w:rFonts w:ascii="Marianne Medium" w:hAnsi="Marianne Medium"/>
          <w:szCs w:val="22"/>
        </w:rPr>
        <w:t>V</w:t>
      </w:r>
      <w:r w:rsidRPr="004C6388">
        <w:rPr>
          <w:rFonts w:ascii="Marianne Medium" w:hAnsi="Marianne Medium"/>
          <w:szCs w:val="22"/>
        </w:rPr>
        <w:t>érifications</w:t>
      </w:r>
      <w:r w:rsidR="00CC43A4" w:rsidRPr="004C6388">
        <w:rPr>
          <w:rFonts w:ascii="Marianne Medium" w:hAnsi="Marianne Medium"/>
          <w:szCs w:val="22"/>
        </w:rPr>
        <w:t xml:space="preserve"> et admissions</w:t>
      </w:r>
      <w:r w:rsidRPr="004C6388">
        <w:rPr>
          <w:rFonts w:ascii="Marianne Medium" w:hAnsi="Marianne Medium"/>
          <w:szCs w:val="22"/>
        </w:rPr>
        <w:t xml:space="preserve"> des prestations</w:t>
      </w:r>
      <w:r w:rsidRPr="004C6388">
        <w:rPr>
          <w:rFonts w:ascii="Calibri" w:hAnsi="Calibri" w:cs="Calibri"/>
          <w:szCs w:val="22"/>
        </w:rPr>
        <w:t> </w:t>
      </w:r>
      <w:r w:rsidRPr="004C6388">
        <w:rPr>
          <w:rFonts w:ascii="Marianne Medium" w:hAnsi="Marianne Medium" w:cs="Marianne Medium"/>
          <w:szCs w:val="22"/>
        </w:rPr>
        <w:t>»</w:t>
      </w:r>
      <w:r w:rsidRPr="004C6388">
        <w:rPr>
          <w:rFonts w:ascii="Marianne Medium" w:hAnsi="Marianne Medium"/>
          <w:szCs w:val="22"/>
        </w:rPr>
        <w:t xml:space="preserve"> du CCAP</w:t>
      </w:r>
      <w:r w:rsidR="00CC43A4" w:rsidRPr="004C6388">
        <w:rPr>
          <w:rFonts w:ascii="Marianne Medium" w:hAnsi="Marianne Medium"/>
          <w:szCs w:val="22"/>
        </w:rPr>
        <w:t>-AE</w:t>
      </w:r>
      <w:r w:rsidRPr="004C6388">
        <w:rPr>
          <w:rFonts w:ascii="Marianne Medium" w:hAnsi="Marianne Medium"/>
          <w:szCs w:val="22"/>
        </w:rPr>
        <w:t xml:space="preserve"> d</w:t>
      </w:r>
      <w:r w:rsidRPr="004C6388">
        <w:rPr>
          <w:rFonts w:ascii="Marianne Medium" w:hAnsi="Marianne Medium" w:cs="Marianne Medium"/>
          <w:szCs w:val="22"/>
        </w:rPr>
        <w:t>é</w:t>
      </w:r>
      <w:r w:rsidRPr="004C6388">
        <w:rPr>
          <w:rFonts w:ascii="Marianne Medium" w:hAnsi="Marianne Medium"/>
          <w:szCs w:val="22"/>
        </w:rPr>
        <w:t xml:space="preserve">roge </w:t>
      </w:r>
      <w:r w:rsidRPr="004C6388">
        <w:rPr>
          <w:rFonts w:ascii="Marianne Medium" w:hAnsi="Marianne Medium" w:cs="Marianne Medium"/>
          <w:szCs w:val="22"/>
        </w:rPr>
        <w:t>à</w:t>
      </w:r>
      <w:r w:rsidRPr="004C6388">
        <w:rPr>
          <w:rFonts w:ascii="Marianne Medium" w:hAnsi="Marianne Medium"/>
          <w:szCs w:val="22"/>
        </w:rPr>
        <w:t xml:space="preserve"> l</w:t>
      </w:r>
      <w:r w:rsidRPr="004C6388">
        <w:rPr>
          <w:rFonts w:ascii="Marianne Medium" w:hAnsi="Marianne Medium" w:cs="Marianne Medium"/>
          <w:szCs w:val="22"/>
        </w:rPr>
        <w:t>’</w:t>
      </w:r>
      <w:r w:rsidR="008A6B00" w:rsidRPr="004C6388">
        <w:rPr>
          <w:rFonts w:ascii="Marianne Medium" w:hAnsi="Marianne Medium"/>
          <w:szCs w:val="22"/>
        </w:rPr>
        <w:t>article 28.2</w:t>
      </w:r>
      <w:r w:rsidRPr="004C6388">
        <w:rPr>
          <w:rFonts w:ascii="Marianne Medium" w:hAnsi="Marianne Medium"/>
          <w:szCs w:val="22"/>
        </w:rPr>
        <w:t xml:space="preserve"> du </w:t>
      </w:r>
      <w:r w:rsidR="008A6B00" w:rsidRPr="004C6388">
        <w:rPr>
          <w:rFonts w:ascii="Marianne Medium" w:hAnsi="Marianne Medium"/>
          <w:szCs w:val="22"/>
        </w:rPr>
        <w:t xml:space="preserve">CCAG </w:t>
      </w:r>
      <w:r w:rsidRPr="004C6388">
        <w:rPr>
          <w:rFonts w:ascii="Marianne Medium" w:hAnsi="Marianne Medium"/>
          <w:szCs w:val="22"/>
        </w:rPr>
        <w:t>FCS en stipulant que le</w:t>
      </w:r>
      <w:r w:rsidR="007C4B19" w:rsidRPr="004C6388">
        <w:rPr>
          <w:rFonts w:ascii="Marianne Medium" w:hAnsi="Marianne Medium"/>
          <w:szCs w:val="22"/>
        </w:rPr>
        <w:t xml:space="preserve"> délai de vérification est </w:t>
      </w:r>
      <w:r w:rsidR="008A6B00" w:rsidRPr="004C6388">
        <w:rPr>
          <w:rFonts w:ascii="Marianne Medium" w:hAnsi="Marianne Medium"/>
          <w:szCs w:val="22"/>
        </w:rPr>
        <w:t>différent des 15 jours prévus.</w:t>
      </w:r>
    </w:p>
    <w:p w14:paraId="30A051CC" w14:textId="77777777" w:rsidR="001B140C" w:rsidRPr="004C6388" w:rsidRDefault="001B140C" w:rsidP="008A6B00">
      <w:pPr>
        <w:rPr>
          <w:rFonts w:ascii="Marianne Medium" w:hAnsi="Marianne Medium"/>
          <w:szCs w:val="22"/>
        </w:rPr>
      </w:pPr>
    </w:p>
    <w:p w14:paraId="116EBBF4" w14:textId="5CDF63EA" w:rsidR="001B140C" w:rsidRPr="004C6388" w:rsidRDefault="001B140C" w:rsidP="001B140C">
      <w:pPr>
        <w:rPr>
          <w:rFonts w:ascii="Marianne Medium" w:hAnsi="Marianne Medium"/>
          <w:szCs w:val="22"/>
        </w:rPr>
      </w:pPr>
      <w:r w:rsidRPr="004C6388">
        <w:rPr>
          <w:rFonts w:ascii="Marianne Medium" w:hAnsi="Marianne Medium"/>
          <w:szCs w:val="22"/>
        </w:rPr>
        <w:t>L’article 2.7.5 «</w:t>
      </w:r>
      <w:r w:rsidRPr="004C6388">
        <w:rPr>
          <w:rFonts w:ascii="Calibri" w:hAnsi="Calibri" w:cs="Calibri"/>
          <w:szCs w:val="22"/>
        </w:rPr>
        <w:t> </w:t>
      </w:r>
      <w:r w:rsidRPr="004C6388">
        <w:rPr>
          <w:rFonts w:ascii="Marianne Medium" w:hAnsi="Marianne Medium"/>
          <w:szCs w:val="22"/>
        </w:rPr>
        <w:t>modifications du marché public</w:t>
      </w:r>
      <w:r w:rsidRPr="004C6388">
        <w:rPr>
          <w:rFonts w:ascii="Calibri" w:hAnsi="Calibri" w:cs="Calibri"/>
          <w:szCs w:val="22"/>
        </w:rPr>
        <w:t> </w:t>
      </w:r>
      <w:r w:rsidRPr="004C6388">
        <w:rPr>
          <w:rFonts w:ascii="Marianne Medium" w:hAnsi="Marianne Medium"/>
          <w:szCs w:val="22"/>
        </w:rPr>
        <w:t xml:space="preserve">» déroge à l’article 23 du CCAG FCS en supprimant la possibilité de de commander des prestations de fournitures ou de services complémentaire par ordre de service. </w:t>
      </w:r>
    </w:p>
    <w:p w14:paraId="602D45FF" w14:textId="77777777" w:rsidR="00A81E27" w:rsidRPr="004C6388" w:rsidRDefault="00A81E27" w:rsidP="00A81E27">
      <w:pPr>
        <w:rPr>
          <w:rFonts w:ascii="Marianne Medium" w:hAnsi="Marianne Medium"/>
          <w:color w:val="FF0000"/>
          <w:szCs w:val="22"/>
        </w:rPr>
      </w:pPr>
    </w:p>
    <w:p w14:paraId="43E336FB" w14:textId="08E08B15" w:rsidR="0093031B" w:rsidRPr="004C6388" w:rsidRDefault="0093031B" w:rsidP="00CC43A4">
      <w:pPr>
        <w:rPr>
          <w:rFonts w:ascii="Marianne Medium" w:hAnsi="Marianne Medium"/>
          <w:szCs w:val="22"/>
        </w:rPr>
      </w:pPr>
      <w:r w:rsidRPr="004C6388">
        <w:rPr>
          <w:rFonts w:ascii="Marianne Medium" w:hAnsi="Marianne Medium"/>
          <w:szCs w:val="22"/>
        </w:rPr>
        <w:t>L’article 3.1.2 «</w:t>
      </w:r>
      <w:r w:rsidRPr="004C6388">
        <w:rPr>
          <w:rFonts w:ascii="Calibri" w:hAnsi="Calibri" w:cs="Calibri"/>
          <w:szCs w:val="22"/>
        </w:rPr>
        <w:t> </w:t>
      </w:r>
      <w:r w:rsidRPr="004C6388">
        <w:rPr>
          <w:rFonts w:ascii="Marianne Medium" w:hAnsi="Marianne Medium"/>
          <w:szCs w:val="22"/>
        </w:rPr>
        <w:t>Révision des prix</w:t>
      </w:r>
      <w:r w:rsidRPr="004C6388">
        <w:rPr>
          <w:rFonts w:ascii="Calibri" w:hAnsi="Calibri" w:cs="Calibri"/>
          <w:szCs w:val="22"/>
        </w:rPr>
        <w:t> </w:t>
      </w:r>
      <w:r w:rsidRPr="004C6388">
        <w:rPr>
          <w:rFonts w:ascii="Marianne Medium" w:hAnsi="Marianne Medium"/>
          <w:szCs w:val="22"/>
        </w:rPr>
        <w:t>» déroge à l’article 10.1.2 du CCAG FCS en prévoyant que le mois M0 correspond au mois de la date limite de remise des offres et non à la date de remise des offres.</w:t>
      </w:r>
    </w:p>
    <w:p w14:paraId="2944594E" w14:textId="77777777" w:rsidR="00CC43A4" w:rsidRPr="004C6388" w:rsidRDefault="00CC43A4" w:rsidP="00CC43A4">
      <w:pPr>
        <w:rPr>
          <w:rFonts w:ascii="Marianne Medium" w:hAnsi="Marianne Medium"/>
          <w:szCs w:val="22"/>
        </w:rPr>
      </w:pPr>
    </w:p>
    <w:p w14:paraId="1DE01D2E" w14:textId="77777777" w:rsidR="00A81E27" w:rsidRPr="004C6388" w:rsidRDefault="00A81E27" w:rsidP="00A81E27">
      <w:pPr>
        <w:rPr>
          <w:rFonts w:ascii="Marianne Medium" w:hAnsi="Marianne Medium"/>
          <w:szCs w:val="22"/>
        </w:rPr>
      </w:pPr>
      <w:r w:rsidRPr="004C6388">
        <w:rPr>
          <w:rFonts w:ascii="Marianne Medium" w:hAnsi="Marianne Medium"/>
          <w:szCs w:val="22"/>
        </w:rPr>
        <w:t xml:space="preserve">L’article </w:t>
      </w:r>
      <w:r w:rsidR="00050631" w:rsidRPr="004C6388">
        <w:rPr>
          <w:rFonts w:ascii="Marianne Medium" w:hAnsi="Marianne Medium"/>
          <w:szCs w:val="22"/>
        </w:rPr>
        <w:t>4</w:t>
      </w:r>
      <w:r w:rsidR="00C63917" w:rsidRPr="004C6388">
        <w:rPr>
          <w:rFonts w:ascii="Marianne Medium" w:hAnsi="Marianne Medium"/>
          <w:szCs w:val="22"/>
        </w:rPr>
        <w:t>.2 «</w:t>
      </w:r>
      <w:r w:rsidR="00C63917" w:rsidRPr="004C6388">
        <w:rPr>
          <w:rFonts w:ascii="Calibri" w:hAnsi="Calibri" w:cs="Calibri"/>
          <w:szCs w:val="22"/>
        </w:rPr>
        <w:t> </w:t>
      </w:r>
      <w:r w:rsidR="006E42CE" w:rsidRPr="004C6388">
        <w:rPr>
          <w:rFonts w:ascii="Marianne Medium" w:hAnsi="Marianne Medium"/>
          <w:szCs w:val="22"/>
        </w:rPr>
        <w:t>P</w:t>
      </w:r>
      <w:r w:rsidRPr="004C6388">
        <w:rPr>
          <w:rFonts w:ascii="Marianne Medium" w:hAnsi="Marianne Medium"/>
          <w:szCs w:val="22"/>
        </w:rPr>
        <w:t>énalité</w:t>
      </w:r>
      <w:r w:rsidR="006E42CE" w:rsidRPr="004C6388">
        <w:rPr>
          <w:rFonts w:ascii="Marianne Medium" w:hAnsi="Marianne Medium"/>
          <w:szCs w:val="22"/>
        </w:rPr>
        <w:t>s</w:t>
      </w:r>
      <w:r w:rsidRPr="004C6388">
        <w:rPr>
          <w:rFonts w:ascii="Marianne Medium" w:hAnsi="Marianne Medium"/>
          <w:szCs w:val="22"/>
        </w:rPr>
        <w:t xml:space="preserve"> pour retard d’exécution</w:t>
      </w:r>
      <w:r w:rsidR="00C63917" w:rsidRPr="004C6388">
        <w:rPr>
          <w:rFonts w:ascii="Calibri" w:hAnsi="Calibri" w:cs="Calibri"/>
          <w:szCs w:val="22"/>
        </w:rPr>
        <w:t> </w:t>
      </w:r>
      <w:r w:rsidR="00C63917" w:rsidRPr="004C6388">
        <w:rPr>
          <w:rFonts w:ascii="Marianne Medium" w:hAnsi="Marianne Medium"/>
          <w:szCs w:val="22"/>
        </w:rPr>
        <w:t>»</w:t>
      </w:r>
      <w:r w:rsidR="001B140C" w:rsidRPr="004C6388">
        <w:rPr>
          <w:rFonts w:ascii="Marianne Medium" w:hAnsi="Marianne Medium"/>
          <w:szCs w:val="22"/>
        </w:rPr>
        <w:t xml:space="preserve"> déroge à l’article 14 du CCAG FCS en ce qui concerne la formule de calcul.</w:t>
      </w:r>
    </w:p>
    <w:p w14:paraId="70D9D97C" w14:textId="7CA62247" w:rsidR="0093031B" w:rsidRPr="004C6388" w:rsidRDefault="0093031B" w:rsidP="00A81E27">
      <w:pPr>
        <w:rPr>
          <w:rFonts w:ascii="Marianne Medium" w:hAnsi="Marianne Medium"/>
          <w:szCs w:val="22"/>
        </w:rPr>
      </w:pPr>
    </w:p>
    <w:p w14:paraId="70796F57" w14:textId="77777777" w:rsidR="0093031B" w:rsidRPr="004C6388" w:rsidRDefault="0093031B" w:rsidP="0093031B">
      <w:pPr>
        <w:rPr>
          <w:rFonts w:ascii="Marianne Medium" w:hAnsi="Marianne Medium"/>
          <w:szCs w:val="22"/>
        </w:rPr>
      </w:pPr>
      <w:r w:rsidRPr="004C6388">
        <w:rPr>
          <w:rFonts w:ascii="Marianne Medium" w:hAnsi="Marianne Medium"/>
          <w:szCs w:val="22"/>
        </w:rPr>
        <w:t>L’article 4.3.2 «</w:t>
      </w:r>
      <w:r w:rsidRPr="004C6388">
        <w:rPr>
          <w:rFonts w:ascii="Calibri" w:hAnsi="Calibri" w:cs="Calibri"/>
          <w:szCs w:val="22"/>
        </w:rPr>
        <w:t> </w:t>
      </w:r>
      <w:r w:rsidRPr="004C6388">
        <w:rPr>
          <w:rFonts w:ascii="Marianne Medium" w:hAnsi="Marianne Medium"/>
          <w:szCs w:val="22"/>
        </w:rPr>
        <w:t>Plafonnement des pénalités</w:t>
      </w:r>
      <w:r w:rsidRPr="004C6388">
        <w:rPr>
          <w:rFonts w:ascii="Calibri" w:hAnsi="Calibri" w:cs="Calibri"/>
          <w:szCs w:val="22"/>
        </w:rPr>
        <w:t> </w:t>
      </w:r>
      <w:r w:rsidRPr="004C6388">
        <w:rPr>
          <w:rFonts w:ascii="Marianne Medium" w:hAnsi="Marianne Medium"/>
          <w:szCs w:val="22"/>
        </w:rPr>
        <w:t>» déroge à l’article 14.1.2 du CCAG FCS en prévoyant que le montant total ne peut excéder 15% du montant total HT du marché, de la tranche considérée ou du bon de commande.</w:t>
      </w:r>
    </w:p>
    <w:p w14:paraId="7DB16233" w14:textId="77777777" w:rsidR="0093031B" w:rsidRPr="004C6388" w:rsidRDefault="0093031B" w:rsidP="0093031B">
      <w:pPr>
        <w:rPr>
          <w:rFonts w:ascii="Marianne Medium" w:hAnsi="Marianne Medium"/>
          <w:szCs w:val="22"/>
        </w:rPr>
      </w:pPr>
    </w:p>
    <w:p w14:paraId="191139A3" w14:textId="5FB93E60" w:rsidR="008E5874" w:rsidRPr="004C6388" w:rsidRDefault="00A81E27" w:rsidP="008E5874">
      <w:pPr>
        <w:rPr>
          <w:rFonts w:ascii="Marianne Medium" w:hAnsi="Marianne Medium"/>
          <w:szCs w:val="22"/>
        </w:rPr>
      </w:pPr>
      <w:r w:rsidRPr="004C6388">
        <w:rPr>
          <w:rFonts w:ascii="Marianne Medium" w:hAnsi="Marianne Medium"/>
          <w:szCs w:val="22"/>
        </w:rPr>
        <w:t xml:space="preserve">L’article </w:t>
      </w:r>
      <w:r w:rsidR="00CC43A4" w:rsidRPr="004C6388">
        <w:rPr>
          <w:rFonts w:ascii="Marianne Medium" w:hAnsi="Marianne Medium"/>
          <w:szCs w:val="22"/>
        </w:rPr>
        <w:t>6</w:t>
      </w:r>
      <w:r w:rsidR="001669A8" w:rsidRPr="004C6388">
        <w:rPr>
          <w:rFonts w:ascii="Marianne Medium" w:hAnsi="Marianne Medium"/>
          <w:szCs w:val="22"/>
        </w:rPr>
        <w:t>.2 «</w:t>
      </w:r>
      <w:r w:rsidR="001669A8" w:rsidRPr="004C6388">
        <w:rPr>
          <w:rFonts w:ascii="Calibri" w:hAnsi="Calibri" w:cs="Calibri"/>
          <w:szCs w:val="22"/>
        </w:rPr>
        <w:t> </w:t>
      </w:r>
      <w:r w:rsidR="001669A8" w:rsidRPr="004C6388">
        <w:rPr>
          <w:rFonts w:ascii="Marianne Medium" w:hAnsi="Marianne Medium"/>
          <w:szCs w:val="22"/>
        </w:rPr>
        <w:t>R</w:t>
      </w:r>
      <w:r w:rsidRPr="004C6388">
        <w:rPr>
          <w:rFonts w:ascii="Marianne Medium" w:hAnsi="Marianne Medium"/>
          <w:szCs w:val="22"/>
        </w:rPr>
        <w:t>ésiliation pour motif d’intérêt général</w:t>
      </w:r>
      <w:r w:rsidRPr="004C6388">
        <w:rPr>
          <w:rFonts w:ascii="Calibri" w:hAnsi="Calibri" w:cs="Calibri"/>
          <w:szCs w:val="22"/>
        </w:rPr>
        <w:t> </w:t>
      </w:r>
      <w:r w:rsidRPr="004C6388">
        <w:rPr>
          <w:rFonts w:ascii="Marianne Medium" w:hAnsi="Marianne Medium" w:cs="Marianne Medium"/>
          <w:szCs w:val="22"/>
        </w:rPr>
        <w:t>»</w:t>
      </w:r>
      <w:r w:rsidRPr="004C6388">
        <w:rPr>
          <w:rFonts w:ascii="Marianne Medium" w:hAnsi="Marianne Medium"/>
          <w:szCs w:val="22"/>
        </w:rPr>
        <w:t xml:space="preserve"> d</w:t>
      </w:r>
      <w:r w:rsidRPr="004C6388">
        <w:rPr>
          <w:rFonts w:ascii="Marianne Medium" w:hAnsi="Marianne Medium" w:cs="Marianne Medium"/>
          <w:szCs w:val="22"/>
        </w:rPr>
        <w:t>é</w:t>
      </w:r>
      <w:r w:rsidRPr="004C6388">
        <w:rPr>
          <w:rFonts w:ascii="Marianne Medium" w:hAnsi="Marianne Medium"/>
          <w:szCs w:val="22"/>
        </w:rPr>
        <w:t xml:space="preserve">roge à l’article </w:t>
      </w:r>
      <w:r w:rsidR="0093031B" w:rsidRPr="004C6388">
        <w:rPr>
          <w:rFonts w:ascii="Marianne Medium" w:hAnsi="Marianne Medium"/>
          <w:szCs w:val="22"/>
        </w:rPr>
        <w:t>42</w:t>
      </w:r>
      <w:r w:rsidRPr="004C6388">
        <w:rPr>
          <w:rFonts w:ascii="Marianne Medium" w:hAnsi="Marianne Medium"/>
          <w:szCs w:val="22"/>
        </w:rPr>
        <w:t xml:space="preserve"> du </w:t>
      </w:r>
      <w:r w:rsidR="0093031B" w:rsidRPr="004C6388">
        <w:rPr>
          <w:rFonts w:ascii="Marianne Medium" w:hAnsi="Marianne Medium"/>
          <w:szCs w:val="22"/>
        </w:rPr>
        <w:t xml:space="preserve">CCAG </w:t>
      </w:r>
      <w:r w:rsidRPr="004C6388">
        <w:rPr>
          <w:rFonts w:ascii="Marianne Medium" w:hAnsi="Marianne Medium"/>
          <w:szCs w:val="22"/>
        </w:rPr>
        <w:t>FCS en stipulant qu’en cas de résiliation du marché pour motif d’intérêt général, aucune indemnité ne pourra être réclamée par le titulaire.</w:t>
      </w:r>
    </w:p>
    <w:p w14:paraId="609AD8BE" w14:textId="3B072C49" w:rsidR="00CC43A4" w:rsidRPr="004C6388" w:rsidRDefault="00CC43A4" w:rsidP="008E5874">
      <w:pPr>
        <w:rPr>
          <w:rFonts w:ascii="Marianne Medium" w:hAnsi="Marianne Medium"/>
          <w:szCs w:val="22"/>
        </w:rPr>
      </w:pPr>
    </w:p>
    <w:p w14:paraId="1D3ABF3E" w14:textId="490752C1" w:rsidR="00CC43A4" w:rsidRPr="004C6388" w:rsidRDefault="00CC43A4" w:rsidP="008E5874">
      <w:pPr>
        <w:rPr>
          <w:rFonts w:ascii="Marianne Medium" w:hAnsi="Marianne Medium"/>
          <w:szCs w:val="22"/>
        </w:rPr>
      </w:pPr>
      <w:r w:rsidRPr="004C6388">
        <w:rPr>
          <w:rFonts w:ascii="Marianne Medium" w:hAnsi="Marianne Medium"/>
          <w:szCs w:val="22"/>
        </w:rPr>
        <w:t>L’article 6.1 « Règlement amiable des litiges et différends » déroge à l’article 46.2 du CCAG FCS en prévoyant un délai de 30 jours au lieu de 2 mois pour que le titulaire envoie un mémoire en réclamation.</w:t>
      </w:r>
    </w:p>
    <w:p w14:paraId="0518DD7B" w14:textId="77777777" w:rsidR="006E42CE" w:rsidRPr="004C6388" w:rsidRDefault="006E42CE" w:rsidP="008E5874">
      <w:pPr>
        <w:rPr>
          <w:rFonts w:ascii="Marianne Medium" w:hAnsi="Marianne Medium"/>
          <w:szCs w:val="22"/>
        </w:rPr>
      </w:pPr>
    </w:p>
    <w:p w14:paraId="25F56DDC" w14:textId="77777777" w:rsidR="006E42CE" w:rsidRPr="004C6388" w:rsidRDefault="006E42CE" w:rsidP="008E5874">
      <w:pPr>
        <w:rPr>
          <w:rFonts w:ascii="Marianne Medium" w:hAnsi="Marianne Medium"/>
          <w:szCs w:val="22"/>
        </w:rPr>
        <w:sectPr w:rsidR="006E42CE" w:rsidRPr="004C6388" w:rsidSect="00892197">
          <w:headerReference w:type="even" r:id="rId27"/>
          <w:headerReference w:type="default" r:id="rId28"/>
          <w:footerReference w:type="default" r:id="rId29"/>
          <w:footerReference w:type="first" r:id="rId30"/>
          <w:pgSz w:w="11907" w:h="16840"/>
          <w:pgMar w:top="680" w:right="1021" w:bottom="737" w:left="1021" w:header="227" w:footer="57" w:gutter="0"/>
          <w:cols w:space="709"/>
          <w:docGrid w:linePitch="326"/>
        </w:sectPr>
      </w:pPr>
    </w:p>
    <w:p w14:paraId="538450E9" w14:textId="77777777" w:rsidR="00E06202" w:rsidRPr="004C6388" w:rsidRDefault="00E06202" w:rsidP="00871F9F">
      <w:pPr>
        <w:pStyle w:val="Titre1"/>
        <w:numPr>
          <w:ilvl w:val="0"/>
          <w:numId w:val="0"/>
        </w:numPr>
        <w:pBdr>
          <w:top w:val="single" w:sz="4" w:space="1" w:color="auto"/>
          <w:left w:val="single" w:sz="4" w:space="4" w:color="auto"/>
          <w:bottom w:val="single" w:sz="4" w:space="1" w:color="auto"/>
          <w:right w:val="single" w:sz="4" w:space="4" w:color="auto"/>
        </w:pBdr>
        <w:jc w:val="center"/>
        <w:rPr>
          <w:rFonts w:ascii="Marianne Medium" w:hAnsi="Marianne Medium"/>
          <w:szCs w:val="22"/>
          <w:u w:val="none"/>
        </w:rPr>
      </w:pPr>
      <w:bookmarkStart w:id="395" w:name="_Toc202454398"/>
      <w:r w:rsidRPr="004C6388">
        <w:rPr>
          <w:rFonts w:ascii="Marianne Medium" w:hAnsi="Marianne Medium"/>
          <w:szCs w:val="22"/>
          <w:u w:val="none"/>
        </w:rPr>
        <w:lastRenderedPageBreak/>
        <w:t>ACTE D’ENGAGEMENT</w:t>
      </w:r>
      <w:bookmarkEnd w:id="395"/>
    </w:p>
    <w:p w14:paraId="1620D922" w14:textId="77777777" w:rsidR="00871F9F" w:rsidRPr="004C6388" w:rsidRDefault="00871F9F" w:rsidP="00871F9F">
      <w:pPr>
        <w:pBdr>
          <w:top w:val="single" w:sz="4" w:space="1" w:color="auto"/>
          <w:left w:val="single" w:sz="4" w:space="4" w:color="auto"/>
          <w:bottom w:val="single" w:sz="4" w:space="1" w:color="auto"/>
          <w:right w:val="single" w:sz="4" w:space="4" w:color="auto"/>
        </w:pBdr>
        <w:jc w:val="center"/>
        <w:rPr>
          <w:rFonts w:ascii="Marianne Medium" w:hAnsi="Marianne Medium"/>
          <w:szCs w:val="22"/>
        </w:rPr>
      </w:pPr>
      <w:r w:rsidRPr="004C6388">
        <w:rPr>
          <w:rFonts w:ascii="Marianne Medium" w:hAnsi="Marianne Medium"/>
          <w:szCs w:val="22"/>
        </w:rPr>
        <w:t>(</w:t>
      </w:r>
      <w:r w:rsidRPr="004C6388">
        <w:rPr>
          <w:rFonts w:ascii="Marianne Medium" w:hAnsi="Marianne Medium"/>
          <w:i/>
          <w:szCs w:val="22"/>
        </w:rPr>
        <w:t>A remplir par le candidat</w:t>
      </w:r>
      <w:r w:rsidRPr="004C6388">
        <w:rPr>
          <w:rFonts w:ascii="Marianne Medium" w:hAnsi="Marianne Medium"/>
          <w:szCs w:val="22"/>
        </w:rPr>
        <w:t>)</w:t>
      </w:r>
    </w:p>
    <w:p w14:paraId="0536A2B4" w14:textId="77777777" w:rsidR="00892197" w:rsidRPr="004C6388" w:rsidRDefault="00892197" w:rsidP="00871F9F">
      <w:pPr>
        <w:spacing w:before="240" w:after="120"/>
        <w:ind w:right="-284"/>
        <w:rPr>
          <w:rFonts w:ascii="Marianne Medium" w:hAnsi="Marianne Medium"/>
          <w:b/>
          <w:szCs w:val="22"/>
          <w:u w:val="single"/>
        </w:rPr>
      </w:pPr>
      <w:r w:rsidRPr="004C6388">
        <w:rPr>
          <w:rFonts w:ascii="Marianne Medium" w:hAnsi="Marianne Medium"/>
          <w:b/>
          <w:szCs w:val="22"/>
          <w:u w:val="single"/>
        </w:rPr>
        <w:t>I – PERSONNES PUBLIQUES</w:t>
      </w:r>
    </w:p>
    <w:tbl>
      <w:tblPr>
        <w:tblStyle w:val="Grilledutableau"/>
        <w:tblW w:w="5255" w:type="pct"/>
        <w:jc w:val="center"/>
        <w:tblLook w:val="04A0" w:firstRow="1" w:lastRow="0" w:firstColumn="1" w:lastColumn="0" w:noHBand="0" w:noVBand="1"/>
      </w:tblPr>
      <w:tblGrid>
        <w:gridCol w:w="5142"/>
        <w:gridCol w:w="5335"/>
      </w:tblGrid>
      <w:tr w:rsidR="00892197" w:rsidRPr="004C6388" w14:paraId="6F13D4CF" w14:textId="77777777" w:rsidTr="00E34EB7">
        <w:trPr>
          <w:trHeight w:val="408"/>
          <w:jc w:val="center"/>
        </w:trPr>
        <w:tc>
          <w:tcPr>
            <w:tcW w:w="2454" w:type="pct"/>
            <w:shd w:val="clear" w:color="auto" w:fill="D9D9D9" w:themeFill="background1" w:themeFillShade="D9"/>
            <w:vAlign w:val="center"/>
          </w:tcPr>
          <w:p w14:paraId="1C0C9375" w14:textId="77777777" w:rsidR="00892197" w:rsidRPr="004C6388" w:rsidRDefault="00892197" w:rsidP="00892197">
            <w:pPr>
              <w:ind w:right="-286"/>
              <w:jc w:val="center"/>
              <w:rPr>
                <w:rFonts w:ascii="Marianne Medium" w:hAnsi="Marianne Medium"/>
                <w:b/>
                <w:szCs w:val="22"/>
              </w:rPr>
            </w:pPr>
            <w:r w:rsidRPr="004C6388">
              <w:rPr>
                <w:rFonts w:ascii="Marianne Medium" w:hAnsi="Marianne Medium"/>
                <w:b/>
                <w:szCs w:val="22"/>
              </w:rPr>
              <w:t>POUVOIR ADJUDICATEUR</w:t>
            </w:r>
          </w:p>
        </w:tc>
        <w:tc>
          <w:tcPr>
            <w:tcW w:w="2546" w:type="pct"/>
            <w:shd w:val="clear" w:color="auto" w:fill="D9D9D9" w:themeFill="background1" w:themeFillShade="D9"/>
            <w:vAlign w:val="center"/>
          </w:tcPr>
          <w:p w14:paraId="2981AE98" w14:textId="77777777" w:rsidR="00892197" w:rsidRPr="004C6388" w:rsidRDefault="00892197" w:rsidP="00892197">
            <w:pPr>
              <w:ind w:right="-286"/>
              <w:jc w:val="center"/>
              <w:rPr>
                <w:rFonts w:ascii="Marianne Medium" w:hAnsi="Marianne Medium"/>
                <w:b/>
                <w:szCs w:val="22"/>
              </w:rPr>
            </w:pPr>
            <w:r w:rsidRPr="004C6388">
              <w:rPr>
                <w:rFonts w:ascii="Marianne Medium" w:hAnsi="Marianne Medium"/>
                <w:b/>
                <w:szCs w:val="22"/>
              </w:rPr>
              <w:t>COMPTABLE ASSIGNATAIRE</w:t>
            </w:r>
          </w:p>
        </w:tc>
      </w:tr>
      <w:tr w:rsidR="00892197" w:rsidRPr="004C6388" w14:paraId="69550E00" w14:textId="77777777" w:rsidTr="00E34EB7">
        <w:trPr>
          <w:trHeight w:val="1406"/>
          <w:jc w:val="center"/>
        </w:trPr>
        <w:tc>
          <w:tcPr>
            <w:tcW w:w="2454" w:type="pct"/>
          </w:tcPr>
          <w:p w14:paraId="66D7F000" w14:textId="77777777" w:rsidR="00892197" w:rsidRPr="004C6388" w:rsidRDefault="00892197" w:rsidP="00892197">
            <w:pPr>
              <w:tabs>
                <w:tab w:val="left" w:pos="567"/>
                <w:tab w:val="left" w:pos="1134"/>
                <w:tab w:val="left" w:pos="4146"/>
                <w:tab w:val="center" w:pos="5032"/>
                <w:tab w:val="left" w:pos="5812"/>
              </w:tabs>
              <w:spacing w:before="60"/>
              <w:jc w:val="center"/>
              <w:rPr>
                <w:rFonts w:ascii="Marianne Medium" w:hAnsi="Marianne Medium"/>
                <w:szCs w:val="22"/>
              </w:rPr>
            </w:pPr>
          </w:p>
          <w:p w14:paraId="051F11EF" w14:textId="77777777" w:rsidR="00892197" w:rsidRPr="004C6388" w:rsidRDefault="00892197" w:rsidP="00892197">
            <w:pPr>
              <w:tabs>
                <w:tab w:val="left" w:pos="567"/>
                <w:tab w:val="left" w:pos="1134"/>
                <w:tab w:val="left" w:pos="4146"/>
                <w:tab w:val="center" w:pos="5032"/>
                <w:tab w:val="left" w:pos="5812"/>
              </w:tabs>
              <w:spacing w:before="60"/>
              <w:jc w:val="center"/>
              <w:rPr>
                <w:rFonts w:ascii="Marianne Medium" w:hAnsi="Marianne Medium"/>
                <w:b/>
                <w:szCs w:val="22"/>
              </w:rPr>
            </w:pPr>
            <w:r w:rsidRPr="004C6388">
              <w:rPr>
                <w:rFonts w:ascii="Marianne Medium" w:hAnsi="Marianne Medium"/>
                <w:b/>
                <w:szCs w:val="22"/>
              </w:rPr>
              <w:t>Le Directeur des approvisionnements en produits de santé des armées.</w:t>
            </w:r>
          </w:p>
          <w:p w14:paraId="13FFC0D0" w14:textId="77777777" w:rsidR="00892197" w:rsidRPr="004C6388" w:rsidRDefault="00892197" w:rsidP="00892197">
            <w:pPr>
              <w:tabs>
                <w:tab w:val="left" w:pos="567"/>
                <w:tab w:val="left" w:pos="1134"/>
                <w:tab w:val="left" w:pos="4146"/>
                <w:tab w:val="center" w:pos="5032"/>
                <w:tab w:val="left" w:pos="5812"/>
              </w:tabs>
              <w:spacing w:before="60"/>
              <w:jc w:val="center"/>
              <w:rPr>
                <w:rFonts w:ascii="Marianne Medium" w:hAnsi="Marianne Medium"/>
                <w:szCs w:val="22"/>
              </w:rPr>
            </w:pPr>
            <w:r w:rsidRPr="004C6388">
              <w:rPr>
                <w:rFonts w:ascii="Marianne Medium" w:hAnsi="Marianne Medium"/>
                <w:szCs w:val="22"/>
              </w:rPr>
              <w:t>(</w:t>
            </w:r>
            <w:r w:rsidRPr="004C6388">
              <w:rPr>
                <w:rFonts w:ascii="Marianne Medium" w:hAnsi="Marianne Medium"/>
                <w:i/>
                <w:szCs w:val="22"/>
              </w:rPr>
              <w:t>Désigné par l’Arrêté du 22 juin 2007, modifié.</w:t>
            </w:r>
            <w:r w:rsidRPr="004C6388">
              <w:rPr>
                <w:rFonts w:ascii="Marianne Medium" w:hAnsi="Marianne Medium"/>
                <w:szCs w:val="22"/>
              </w:rPr>
              <w:t>)</w:t>
            </w:r>
          </w:p>
          <w:p w14:paraId="5594ADE0" w14:textId="77777777" w:rsidR="00892197" w:rsidRPr="004C6388" w:rsidRDefault="00892197" w:rsidP="00892197">
            <w:pPr>
              <w:ind w:right="-286"/>
              <w:jc w:val="center"/>
              <w:rPr>
                <w:rFonts w:ascii="Marianne Medium" w:hAnsi="Marianne Medium"/>
                <w:b/>
                <w:szCs w:val="22"/>
              </w:rPr>
            </w:pPr>
          </w:p>
        </w:tc>
        <w:tc>
          <w:tcPr>
            <w:tcW w:w="2546" w:type="pct"/>
          </w:tcPr>
          <w:p w14:paraId="43DF3AB3" w14:textId="77777777" w:rsidR="00892197" w:rsidRPr="004C6388" w:rsidRDefault="00892197" w:rsidP="00892197">
            <w:pPr>
              <w:pStyle w:val="En-tte"/>
              <w:tabs>
                <w:tab w:val="clear" w:pos="4536"/>
                <w:tab w:val="clear" w:pos="9072"/>
              </w:tabs>
              <w:jc w:val="center"/>
              <w:rPr>
                <w:rFonts w:ascii="Marianne Medium" w:hAnsi="Marianne Medium"/>
                <w:bCs/>
                <w:noProof/>
                <w:szCs w:val="22"/>
              </w:rPr>
            </w:pPr>
          </w:p>
          <w:p w14:paraId="65DBB413" w14:textId="77777777" w:rsidR="00892197" w:rsidRPr="004C6388" w:rsidRDefault="00892197" w:rsidP="00892197">
            <w:pPr>
              <w:pStyle w:val="En-tte"/>
              <w:tabs>
                <w:tab w:val="clear" w:pos="4536"/>
                <w:tab w:val="clear" w:pos="9072"/>
              </w:tabs>
              <w:jc w:val="center"/>
              <w:rPr>
                <w:rFonts w:ascii="Marianne Medium" w:hAnsi="Marianne Medium"/>
                <w:b/>
                <w:bCs/>
                <w:noProof/>
                <w:szCs w:val="22"/>
              </w:rPr>
            </w:pPr>
            <w:r w:rsidRPr="004C6388">
              <w:rPr>
                <w:rFonts w:ascii="Marianne Medium" w:hAnsi="Marianne Medium"/>
                <w:b/>
                <w:bCs/>
                <w:noProof/>
                <w:szCs w:val="22"/>
              </w:rPr>
              <w:t>ACSIA / DCM</w:t>
            </w:r>
          </w:p>
          <w:p w14:paraId="38982EF2" w14:textId="77777777" w:rsidR="00892197" w:rsidRPr="004C6388" w:rsidRDefault="00892197" w:rsidP="00892197">
            <w:pPr>
              <w:pStyle w:val="En-tte"/>
              <w:tabs>
                <w:tab w:val="clear" w:pos="4536"/>
                <w:tab w:val="clear" w:pos="9072"/>
              </w:tabs>
              <w:jc w:val="center"/>
              <w:rPr>
                <w:rFonts w:ascii="Marianne Medium" w:hAnsi="Marianne Medium"/>
                <w:b/>
                <w:bCs/>
                <w:noProof/>
                <w:szCs w:val="22"/>
              </w:rPr>
            </w:pPr>
            <w:r w:rsidRPr="004C6388">
              <w:rPr>
                <w:rFonts w:ascii="Marianne Medium" w:hAnsi="Marianne Medium"/>
                <w:b/>
                <w:bCs/>
                <w:noProof/>
                <w:szCs w:val="22"/>
              </w:rPr>
              <w:t>Le vendôme III</w:t>
            </w:r>
          </w:p>
          <w:p w14:paraId="414DBEEC" w14:textId="77777777" w:rsidR="00892197" w:rsidRPr="004C6388" w:rsidRDefault="00892197" w:rsidP="00892197">
            <w:pPr>
              <w:pStyle w:val="En-tte"/>
              <w:tabs>
                <w:tab w:val="clear" w:pos="4536"/>
                <w:tab w:val="clear" w:pos="9072"/>
              </w:tabs>
              <w:jc w:val="center"/>
              <w:rPr>
                <w:rFonts w:ascii="Marianne Medium" w:hAnsi="Marianne Medium"/>
                <w:b/>
                <w:bCs/>
                <w:noProof/>
                <w:szCs w:val="22"/>
              </w:rPr>
            </w:pPr>
            <w:r w:rsidRPr="004C6388">
              <w:rPr>
                <w:rFonts w:ascii="Marianne Medium" w:hAnsi="Marianne Medium"/>
                <w:b/>
                <w:bCs/>
                <w:noProof/>
                <w:szCs w:val="22"/>
              </w:rPr>
              <w:t>11, rue des Remparts</w:t>
            </w:r>
          </w:p>
          <w:p w14:paraId="5EA248BC" w14:textId="77777777" w:rsidR="00892197" w:rsidRPr="004C6388" w:rsidRDefault="00892197" w:rsidP="00892197">
            <w:pPr>
              <w:pStyle w:val="En-tte"/>
              <w:tabs>
                <w:tab w:val="clear" w:pos="4536"/>
                <w:tab w:val="clear" w:pos="9072"/>
              </w:tabs>
              <w:jc w:val="center"/>
              <w:rPr>
                <w:rFonts w:ascii="Marianne Medium" w:hAnsi="Marianne Medium"/>
                <w:b/>
                <w:bCs/>
                <w:noProof/>
                <w:szCs w:val="22"/>
              </w:rPr>
            </w:pPr>
            <w:r w:rsidRPr="004C6388">
              <w:rPr>
                <w:rFonts w:ascii="Marianne Medium" w:hAnsi="Marianne Medium"/>
                <w:b/>
                <w:bCs/>
                <w:noProof/>
                <w:szCs w:val="22"/>
              </w:rPr>
              <w:t>93 196 – NOISY LE GRAND CEDEX</w:t>
            </w:r>
          </w:p>
          <w:p w14:paraId="12CD4ECF" w14:textId="77777777" w:rsidR="00892197" w:rsidRPr="004C6388" w:rsidRDefault="00892197" w:rsidP="00892197">
            <w:pPr>
              <w:ind w:right="-286"/>
              <w:jc w:val="center"/>
              <w:rPr>
                <w:rFonts w:ascii="Marianne Medium" w:hAnsi="Marianne Medium"/>
                <w:b/>
                <w:szCs w:val="22"/>
              </w:rPr>
            </w:pPr>
          </w:p>
        </w:tc>
      </w:tr>
    </w:tbl>
    <w:p w14:paraId="7F06F5AE" w14:textId="77777777" w:rsidR="00892197" w:rsidRPr="004C6388" w:rsidRDefault="00892197" w:rsidP="007C19B5">
      <w:pPr>
        <w:spacing w:before="240" w:after="120"/>
        <w:ind w:right="-284"/>
        <w:rPr>
          <w:rFonts w:ascii="Marianne Medium" w:hAnsi="Marianne Medium"/>
          <w:b/>
          <w:szCs w:val="22"/>
          <w:u w:val="single"/>
        </w:rPr>
      </w:pPr>
      <w:r w:rsidRPr="004C6388">
        <w:rPr>
          <w:rFonts w:ascii="Marianne Medium" w:hAnsi="Marianne Medium"/>
          <w:b/>
          <w:szCs w:val="22"/>
          <w:u w:val="single"/>
        </w:rPr>
        <w:t>II – IDENTITE DU CANDIDAT</w:t>
      </w:r>
    </w:p>
    <w:tbl>
      <w:tblPr>
        <w:tblStyle w:val="Grilledutableau"/>
        <w:tblW w:w="10756"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524"/>
        <w:gridCol w:w="5232"/>
      </w:tblGrid>
      <w:tr w:rsidR="00FF3C7F" w:rsidRPr="004C6388" w14:paraId="0025529F" w14:textId="77777777" w:rsidTr="00E34EB7">
        <w:trPr>
          <w:jc w:val="center"/>
        </w:trPr>
        <w:tc>
          <w:tcPr>
            <w:tcW w:w="5524" w:type="dxa"/>
            <w:vAlign w:val="center"/>
          </w:tcPr>
          <w:p w14:paraId="490C12B1" w14:textId="77777777" w:rsidR="00FF3C7F" w:rsidRPr="004C6388" w:rsidRDefault="00FF3C7F" w:rsidP="00520E28">
            <w:pPr>
              <w:spacing w:before="240" w:after="240"/>
              <w:ind w:right="-284"/>
              <w:rPr>
                <w:rFonts w:ascii="Marianne Medium" w:hAnsi="Marianne Medium"/>
                <w:b/>
                <w:szCs w:val="22"/>
              </w:rPr>
            </w:pPr>
            <w:r w:rsidRPr="004C6388">
              <w:rPr>
                <w:rFonts w:ascii="Marianne Medium" w:hAnsi="Marianne Medium"/>
                <w:b/>
                <w:szCs w:val="22"/>
              </w:rPr>
              <w:t>Je soussigné (</w:t>
            </w:r>
            <w:r w:rsidRPr="004C6388">
              <w:rPr>
                <w:rFonts w:ascii="Marianne Medium" w:hAnsi="Marianne Medium"/>
                <w:b/>
                <w:i/>
                <w:szCs w:val="22"/>
              </w:rPr>
              <w:t>nom-prénom-qualité-domicile</w:t>
            </w:r>
            <w:r w:rsidRPr="004C6388">
              <w:rPr>
                <w:rFonts w:ascii="Marianne Medium" w:hAnsi="Marianne Medium"/>
                <w:b/>
                <w:szCs w:val="22"/>
              </w:rPr>
              <w:t>)</w:t>
            </w:r>
            <w:r w:rsidRPr="004C6388">
              <w:rPr>
                <w:rFonts w:ascii="Calibri" w:hAnsi="Calibri" w:cs="Calibri"/>
                <w:b/>
                <w:szCs w:val="22"/>
              </w:rPr>
              <w:t> </w:t>
            </w:r>
            <w:r w:rsidRPr="004C6388">
              <w:rPr>
                <w:rFonts w:ascii="Marianne Medium" w:hAnsi="Marianne Medium"/>
                <w:b/>
                <w:szCs w:val="22"/>
              </w:rPr>
              <w:t>:</w:t>
            </w:r>
          </w:p>
        </w:tc>
        <w:tc>
          <w:tcPr>
            <w:tcW w:w="5232" w:type="dxa"/>
            <w:vAlign w:val="center"/>
          </w:tcPr>
          <w:p w14:paraId="6F35DB27" w14:textId="77777777" w:rsidR="00FF3C7F" w:rsidRPr="004C6388" w:rsidRDefault="00FF3C7F" w:rsidP="00520E28">
            <w:pPr>
              <w:spacing w:before="240" w:after="240"/>
              <w:ind w:right="-284"/>
              <w:rPr>
                <w:rFonts w:ascii="Marianne Medium" w:hAnsi="Marianne Medium"/>
                <w:szCs w:val="22"/>
              </w:rPr>
            </w:pPr>
          </w:p>
        </w:tc>
      </w:tr>
      <w:tr w:rsidR="00FF3C7F" w:rsidRPr="004C6388" w14:paraId="01F19276" w14:textId="77777777" w:rsidTr="00E34EB7">
        <w:trPr>
          <w:jc w:val="center"/>
        </w:trPr>
        <w:tc>
          <w:tcPr>
            <w:tcW w:w="5524" w:type="dxa"/>
            <w:vAlign w:val="center"/>
          </w:tcPr>
          <w:p w14:paraId="32DF3D28" w14:textId="77777777" w:rsidR="00FF3C7F" w:rsidRPr="004C6388" w:rsidRDefault="00FF3C7F" w:rsidP="00520E28">
            <w:pPr>
              <w:spacing w:before="240" w:after="240"/>
              <w:ind w:right="-284"/>
              <w:rPr>
                <w:rFonts w:ascii="Marianne Medium" w:hAnsi="Marianne Medium"/>
                <w:b/>
                <w:szCs w:val="22"/>
              </w:rPr>
            </w:pPr>
            <w:r w:rsidRPr="004C6388">
              <w:rPr>
                <w:rFonts w:ascii="Marianne Medium" w:hAnsi="Marianne Medium"/>
                <w:b/>
                <w:szCs w:val="22"/>
              </w:rPr>
              <w:t>Agissant pour le compte de la société :</w:t>
            </w:r>
          </w:p>
        </w:tc>
        <w:tc>
          <w:tcPr>
            <w:tcW w:w="5232" w:type="dxa"/>
            <w:vAlign w:val="center"/>
          </w:tcPr>
          <w:p w14:paraId="393A057E" w14:textId="77777777" w:rsidR="00FF3C7F" w:rsidRPr="004C6388" w:rsidRDefault="00FF3C7F" w:rsidP="00520E28">
            <w:pPr>
              <w:spacing w:before="240" w:after="240"/>
              <w:ind w:right="-284"/>
              <w:rPr>
                <w:rFonts w:ascii="Marianne Medium" w:hAnsi="Marianne Medium"/>
                <w:szCs w:val="22"/>
              </w:rPr>
            </w:pPr>
          </w:p>
        </w:tc>
      </w:tr>
      <w:tr w:rsidR="00FF3C7F" w:rsidRPr="004C6388" w14:paraId="5867297C" w14:textId="77777777" w:rsidTr="00E34EB7">
        <w:trPr>
          <w:trHeight w:val="979"/>
          <w:jc w:val="center"/>
        </w:trPr>
        <w:tc>
          <w:tcPr>
            <w:tcW w:w="5524" w:type="dxa"/>
            <w:vAlign w:val="center"/>
          </w:tcPr>
          <w:p w14:paraId="2B8C6A9F" w14:textId="77777777" w:rsidR="00FF3C7F" w:rsidRPr="004C6388" w:rsidRDefault="00FF3C7F" w:rsidP="00520E28">
            <w:pPr>
              <w:spacing w:before="240" w:after="240"/>
              <w:ind w:right="-284"/>
              <w:rPr>
                <w:rFonts w:ascii="Marianne Medium" w:hAnsi="Marianne Medium"/>
                <w:b/>
                <w:szCs w:val="22"/>
              </w:rPr>
            </w:pPr>
            <w:r w:rsidRPr="004C6388">
              <w:rPr>
                <w:rFonts w:ascii="Marianne Medium" w:hAnsi="Marianne Medium"/>
                <w:b/>
                <w:szCs w:val="22"/>
              </w:rPr>
              <w:t>Dont le siège est</w:t>
            </w:r>
            <w:r w:rsidRPr="004C6388">
              <w:rPr>
                <w:rFonts w:ascii="Calibri" w:hAnsi="Calibri" w:cs="Calibri"/>
                <w:b/>
                <w:szCs w:val="22"/>
              </w:rPr>
              <w:t> </w:t>
            </w:r>
            <w:r w:rsidRPr="004C6388">
              <w:rPr>
                <w:rFonts w:ascii="Marianne Medium" w:hAnsi="Marianne Medium"/>
                <w:b/>
                <w:szCs w:val="22"/>
              </w:rPr>
              <w:t>:</w:t>
            </w:r>
          </w:p>
        </w:tc>
        <w:tc>
          <w:tcPr>
            <w:tcW w:w="5232" w:type="dxa"/>
            <w:vAlign w:val="center"/>
          </w:tcPr>
          <w:p w14:paraId="44E3209E" w14:textId="77777777" w:rsidR="00FF3C7F" w:rsidRPr="004C6388" w:rsidRDefault="00FF3C7F" w:rsidP="00520E28">
            <w:pPr>
              <w:spacing w:before="240" w:after="240"/>
              <w:ind w:right="-284"/>
              <w:rPr>
                <w:rFonts w:ascii="Marianne Medium" w:hAnsi="Marianne Medium"/>
                <w:szCs w:val="22"/>
              </w:rPr>
            </w:pPr>
          </w:p>
        </w:tc>
      </w:tr>
      <w:tr w:rsidR="00FF3C7F" w:rsidRPr="004C6388" w14:paraId="3D110DE0" w14:textId="77777777" w:rsidTr="00E34EB7">
        <w:trPr>
          <w:jc w:val="center"/>
        </w:trPr>
        <w:tc>
          <w:tcPr>
            <w:tcW w:w="5524" w:type="dxa"/>
            <w:vAlign w:val="center"/>
          </w:tcPr>
          <w:p w14:paraId="08AF5CF5" w14:textId="77777777" w:rsidR="00FF3C7F" w:rsidRPr="004C6388" w:rsidRDefault="00FF3C7F" w:rsidP="00520E28">
            <w:pPr>
              <w:spacing w:before="240" w:after="240"/>
              <w:ind w:right="-284"/>
              <w:rPr>
                <w:rFonts w:ascii="Marianne Medium" w:hAnsi="Marianne Medium"/>
                <w:b/>
                <w:szCs w:val="22"/>
              </w:rPr>
            </w:pPr>
            <w:r w:rsidRPr="004C6388">
              <w:rPr>
                <w:rFonts w:ascii="Marianne Medium" w:hAnsi="Marianne Medium"/>
                <w:b/>
                <w:szCs w:val="22"/>
              </w:rPr>
              <w:t>Immatriculée à l'I.N.S.E.E</w:t>
            </w:r>
            <w:r w:rsidRPr="004C6388">
              <w:rPr>
                <w:rFonts w:ascii="Calibri" w:hAnsi="Calibri" w:cs="Calibri"/>
                <w:b/>
                <w:szCs w:val="22"/>
              </w:rPr>
              <w:t> </w:t>
            </w:r>
            <w:r w:rsidRPr="004C6388">
              <w:rPr>
                <w:rFonts w:ascii="Marianne Medium" w:hAnsi="Marianne Medium"/>
                <w:b/>
                <w:szCs w:val="22"/>
              </w:rPr>
              <w:t>:</w:t>
            </w:r>
          </w:p>
        </w:tc>
        <w:tc>
          <w:tcPr>
            <w:tcW w:w="5232" w:type="dxa"/>
            <w:vAlign w:val="center"/>
          </w:tcPr>
          <w:p w14:paraId="4A8DCD7D" w14:textId="77777777" w:rsidR="00FF3C7F" w:rsidRPr="004C6388" w:rsidRDefault="00FF3C7F" w:rsidP="00520E28">
            <w:pPr>
              <w:spacing w:before="240" w:after="240"/>
              <w:ind w:right="-284"/>
              <w:rPr>
                <w:rFonts w:ascii="Marianne Medium" w:hAnsi="Marianne Medium"/>
                <w:szCs w:val="22"/>
              </w:rPr>
            </w:pPr>
          </w:p>
        </w:tc>
      </w:tr>
      <w:tr w:rsidR="00FF3C7F" w:rsidRPr="004C6388" w14:paraId="08E6F1D7" w14:textId="77777777" w:rsidTr="00E34EB7">
        <w:trPr>
          <w:jc w:val="center"/>
        </w:trPr>
        <w:tc>
          <w:tcPr>
            <w:tcW w:w="5524" w:type="dxa"/>
            <w:vAlign w:val="center"/>
          </w:tcPr>
          <w:p w14:paraId="524E1F91" w14:textId="77777777" w:rsidR="00FF3C7F" w:rsidRPr="004C6388" w:rsidRDefault="00FF3C7F" w:rsidP="00520E28">
            <w:pPr>
              <w:spacing w:before="240" w:after="240"/>
              <w:ind w:right="-284"/>
              <w:rPr>
                <w:rFonts w:ascii="Marianne Medium" w:hAnsi="Marianne Medium"/>
                <w:b/>
                <w:szCs w:val="22"/>
              </w:rPr>
            </w:pPr>
            <w:r w:rsidRPr="004C6388">
              <w:rPr>
                <w:rFonts w:ascii="Marianne Medium" w:hAnsi="Marianne Medium"/>
                <w:b/>
                <w:szCs w:val="22"/>
              </w:rPr>
              <w:t>N° d'inscription au R.C.</w:t>
            </w:r>
            <w:r w:rsidRPr="004C6388">
              <w:rPr>
                <w:rFonts w:ascii="Calibri" w:hAnsi="Calibri" w:cs="Calibri"/>
                <w:b/>
                <w:szCs w:val="22"/>
              </w:rPr>
              <w:t> </w:t>
            </w:r>
            <w:r w:rsidRPr="004C6388">
              <w:rPr>
                <w:rFonts w:ascii="Marianne Medium" w:hAnsi="Marianne Medium"/>
                <w:b/>
                <w:szCs w:val="22"/>
              </w:rPr>
              <w:t>:</w:t>
            </w:r>
          </w:p>
        </w:tc>
        <w:tc>
          <w:tcPr>
            <w:tcW w:w="5232" w:type="dxa"/>
            <w:vAlign w:val="center"/>
          </w:tcPr>
          <w:p w14:paraId="1A1DEBAC" w14:textId="77777777" w:rsidR="00FF3C7F" w:rsidRPr="004C6388" w:rsidRDefault="00FF3C7F" w:rsidP="00520E28">
            <w:pPr>
              <w:spacing w:before="240" w:after="240"/>
              <w:ind w:right="-284"/>
              <w:rPr>
                <w:rFonts w:ascii="Marianne Medium" w:hAnsi="Marianne Medium"/>
                <w:szCs w:val="22"/>
              </w:rPr>
            </w:pPr>
          </w:p>
        </w:tc>
      </w:tr>
      <w:tr w:rsidR="00FF3C7F" w:rsidRPr="004C6388" w14:paraId="7DE9ABB8" w14:textId="77777777" w:rsidTr="00E34EB7">
        <w:trPr>
          <w:jc w:val="center"/>
        </w:trPr>
        <w:tc>
          <w:tcPr>
            <w:tcW w:w="5524" w:type="dxa"/>
            <w:vAlign w:val="center"/>
          </w:tcPr>
          <w:p w14:paraId="1ED87C1B" w14:textId="77777777" w:rsidR="00FF3C7F" w:rsidRPr="004C6388" w:rsidRDefault="00FF3C7F" w:rsidP="00520E28">
            <w:pPr>
              <w:spacing w:before="240" w:after="240"/>
              <w:ind w:right="-284"/>
              <w:rPr>
                <w:rFonts w:ascii="Marianne Medium" w:hAnsi="Marianne Medium"/>
                <w:b/>
                <w:szCs w:val="22"/>
              </w:rPr>
            </w:pPr>
            <w:r w:rsidRPr="004C6388">
              <w:rPr>
                <w:rFonts w:ascii="Marianne Medium" w:hAnsi="Marianne Medium"/>
                <w:b/>
                <w:szCs w:val="22"/>
              </w:rPr>
              <w:t>N° S.I.R.E.N.</w:t>
            </w:r>
            <w:r w:rsidRPr="004C6388">
              <w:rPr>
                <w:rFonts w:ascii="Calibri" w:hAnsi="Calibri" w:cs="Calibri"/>
                <w:b/>
                <w:szCs w:val="22"/>
              </w:rPr>
              <w:t> </w:t>
            </w:r>
            <w:r w:rsidRPr="004C6388">
              <w:rPr>
                <w:rFonts w:ascii="Marianne Medium" w:hAnsi="Marianne Medium"/>
                <w:b/>
                <w:szCs w:val="22"/>
              </w:rPr>
              <w:t>:</w:t>
            </w:r>
          </w:p>
        </w:tc>
        <w:tc>
          <w:tcPr>
            <w:tcW w:w="5232" w:type="dxa"/>
            <w:vAlign w:val="center"/>
          </w:tcPr>
          <w:p w14:paraId="721DD7B8" w14:textId="77777777" w:rsidR="00FF3C7F" w:rsidRPr="004C6388" w:rsidRDefault="00FF3C7F" w:rsidP="00520E28">
            <w:pPr>
              <w:spacing w:before="240" w:after="240"/>
              <w:ind w:right="-284"/>
              <w:rPr>
                <w:rFonts w:ascii="Marianne Medium" w:hAnsi="Marianne Medium"/>
                <w:szCs w:val="22"/>
              </w:rPr>
            </w:pPr>
          </w:p>
        </w:tc>
      </w:tr>
      <w:tr w:rsidR="00FF3C7F" w:rsidRPr="004C6388" w14:paraId="79602B6B" w14:textId="77777777" w:rsidTr="00E34EB7">
        <w:trPr>
          <w:jc w:val="center"/>
        </w:trPr>
        <w:tc>
          <w:tcPr>
            <w:tcW w:w="5524" w:type="dxa"/>
            <w:vAlign w:val="center"/>
          </w:tcPr>
          <w:p w14:paraId="086DB80B" w14:textId="77777777" w:rsidR="00FF3C7F" w:rsidRPr="004C6388" w:rsidRDefault="00FF3C7F" w:rsidP="00520E28">
            <w:pPr>
              <w:spacing w:before="240" w:after="240"/>
              <w:ind w:right="-284"/>
              <w:rPr>
                <w:rFonts w:ascii="Marianne Medium" w:hAnsi="Marianne Medium"/>
                <w:b/>
                <w:szCs w:val="22"/>
              </w:rPr>
            </w:pPr>
            <w:r w:rsidRPr="004C6388">
              <w:rPr>
                <w:rFonts w:ascii="Marianne Medium" w:hAnsi="Marianne Medium"/>
                <w:b/>
                <w:szCs w:val="22"/>
              </w:rPr>
              <w:t>Code A.P.E.</w:t>
            </w:r>
            <w:r w:rsidRPr="004C6388">
              <w:rPr>
                <w:rFonts w:ascii="Calibri" w:hAnsi="Calibri" w:cs="Calibri"/>
                <w:b/>
                <w:szCs w:val="22"/>
              </w:rPr>
              <w:t> </w:t>
            </w:r>
            <w:r w:rsidRPr="004C6388">
              <w:rPr>
                <w:rFonts w:ascii="Marianne Medium" w:hAnsi="Marianne Medium"/>
                <w:b/>
                <w:szCs w:val="22"/>
              </w:rPr>
              <w:t>:</w:t>
            </w:r>
          </w:p>
        </w:tc>
        <w:tc>
          <w:tcPr>
            <w:tcW w:w="5232" w:type="dxa"/>
            <w:vAlign w:val="center"/>
          </w:tcPr>
          <w:p w14:paraId="743A3DC2" w14:textId="77777777" w:rsidR="00FF3C7F" w:rsidRPr="004C6388" w:rsidRDefault="00FF3C7F" w:rsidP="00520E28">
            <w:pPr>
              <w:spacing w:before="240" w:after="240"/>
              <w:ind w:right="-284"/>
              <w:rPr>
                <w:rFonts w:ascii="Marianne Medium" w:hAnsi="Marianne Medium"/>
                <w:szCs w:val="22"/>
              </w:rPr>
            </w:pPr>
          </w:p>
        </w:tc>
      </w:tr>
      <w:tr w:rsidR="00FF3C7F" w:rsidRPr="004C6388" w14:paraId="4CF80DBA" w14:textId="77777777" w:rsidTr="00E34EB7">
        <w:trPr>
          <w:trHeight w:val="568"/>
          <w:jc w:val="center"/>
        </w:trPr>
        <w:tc>
          <w:tcPr>
            <w:tcW w:w="5524" w:type="dxa"/>
            <w:vAlign w:val="center"/>
          </w:tcPr>
          <w:p w14:paraId="796E9018" w14:textId="77777777" w:rsidR="00FF3C7F" w:rsidRPr="004C6388" w:rsidRDefault="00FF3C7F" w:rsidP="00520E28">
            <w:pPr>
              <w:spacing w:before="240" w:after="240"/>
              <w:ind w:right="-284"/>
              <w:rPr>
                <w:rFonts w:ascii="Marianne Medium" w:hAnsi="Marianne Medium"/>
                <w:b/>
                <w:szCs w:val="22"/>
              </w:rPr>
            </w:pPr>
            <w:r w:rsidRPr="004C6388">
              <w:rPr>
                <w:rFonts w:ascii="Marianne Medium" w:hAnsi="Marianne Medium"/>
                <w:b/>
                <w:szCs w:val="22"/>
              </w:rPr>
              <w:t>PME-PMI</w:t>
            </w:r>
            <w:r w:rsidRPr="004C6388">
              <w:rPr>
                <w:rFonts w:ascii="Calibri" w:hAnsi="Calibri" w:cs="Calibri"/>
                <w:b/>
                <w:szCs w:val="22"/>
              </w:rPr>
              <w:t> </w:t>
            </w:r>
            <w:r w:rsidRPr="004C6388">
              <w:rPr>
                <w:rFonts w:ascii="Marianne Medium" w:hAnsi="Marianne Medium"/>
                <w:b/>
                <w:szCs w:val="22"/>
              </w:rPr>
              <w:t>:</w:t>
            </w:r>
          </w:p>
        </w:tc>
        <w:tc>
          <w:tcPr>
            <w:tcW w:w="5232" w:type="dxa"/>
            <w:vAlign w:val="center"/>
          </w:tcPr>
          <w:p w14:paraId="219ADC09" w14:textId="77777777" w:rsidR="00FF3C7F" w:rsidRPr="004C6388" w:rsidRDefault="00FF3C7F" w:rsidP="00520E28">
            <w:pPr>
              <w:spacing w:before="240" w:after="240"/>
              <w:ind w:right="-284"/>
              <w:jc w:val="center"/>
              <w:rPr>
                <w:rFonts w:ascii="Marianne Medium" w:hAnsi="Marianne Medium"/>
                <w:szCs w:val="22"/>
              </w:rPr>
            </w:pPr>
            <w:r w:rsidRPr="004C6388">
              <w:rPr>
                <w:rFonts w:ascii="Marianne Medium" w:hAnsi="Marianne Medium"/>
                <w:szCs w:val="22"/>
              </w:rPr>
              <w:fldChar w:fldCharType="begin">
                <w:ffData>
                  <w:name w:val="CaseACocher113"/>
                  <w:enabled/>
                  <w:calcOnExit w:val="0"/>
                  <w:checkBox>
                    <w:size w:val="18"/>
                    <w:default w:val="0"/>
                  </w:checkBox>
                </w:ffData>
              </w:fldChar>
            </w:r>
            <w:r w:rsidRPr="004C6388">
              <w:rPr>
                <w:rFonts w:ascii="Marianne Medium" w:hAnsi="Marianne Medium"/>
                <w:szCs w:val="22"/>
              </w:rPr>
              <w:instrText xml:space="preserve"> FORMCHECKBOX </w:instrText>
            </w:r>
            <w:r w:rsidR="00CD69B3">
              <w:rPr>
                <w:rFonts w:ascii="Marianne Medium" w:hAnsi="Marianne Medium"/>
                <w:szCs w:val="22"/>
              </w:rPr>
            </w:r>
            <w:r w:rsidR="00CD69B3">
              <w:rPr>
                <w:rFonts w:ascii="Marianne Medium" w:hAnsi="Marianne Medium"/>
                <w:szCs w:val="22"/>
              </w:rPr>
              <w:fldChar w:fldCharType="separate"/>
            </w:r>
            <w:r w:rsidRPr="004C6388">
              <w:rPr>
                <w:rFonts w:ascii="Marianne Medium" w:hAnsi="Marianne Medium"/>
                <w:szCs w:val="22"/>
              </w:rPr>
              <w:fldChar w:fldCharType="end"/>
            </w:r>
            <w:r w:rsidRPr="004C6388">
              <w:rPr>
                <w:rFonts w:ascii="Marianne Medium" w:hAnsi="Marianne Medium"/>
                <w:szCs w:val="22"/>
              </w:rPr>
              <w:t xml:space="preserve"> OUI                          </w:t>
            </w:r>
            <w:r w:rsidRPr="004C6388">
              <w:rPr>
                <w:rFonts w:ascii="Marianne Medium" w:hAnsi="Marianne Medium"/>
                <w:szCs w:val="22"/>
              </w:rPr>
              <w:fldChar w:fldCharType="begin">
                <w:ffData>
                  <w:name w:val="CaseACocher113"/>
                  <w:enabled/>
                  <w:calcOnExit w:val="0"/>
                  <w:checkBox>
                    <w:size w:val="18"/>
                    <w:default w:val="0"/>
                  </w:checkBox>
                </w:ffData>
              </w:fldChar>
            </w:r>
            <w:r w:rsidRPr="004C6388">
              <w:rPr>
                <w:rFonts w:ascii="Marianne Medium" w:hAnsi="Marianne Medium"/>
                <w:szCs w:val="22"/>
              </w:rPr>
              <w:instrText xml:space="preserve"> FORMCHECKBOX </w:instrText>
            </w:r>
            <w:r w:rsidR="00CD69B3">
              <w:rPr>
                <w:rFonts w:ascii="Marianne Medium" w:hAnsi="Marianne Medium"/>
                <w:szCs w:val="22"/>
              </w:rPr>
            </w:r>
            <w:r w:rsidR="00CD69B3">
              <w:rPr>
                <w:rFonts w:ascii="Marianne Medium" w:hAnsi="Marianne Medium"/>
                <w:szCs w:val="22"/>
              </w:rPr>
              <w:fldChar w:fldCharType="separate"/>
            </w:r>
            <w:r w:rsidRPr="004C6388">
              <w:rPr>
                <w:rFonts w:ascii="Marianne Medium" w:hAnsi="Marianne Medium"/>
                <w:szCs w:val="22"/>
              </w:rPr>
              <w:fldChar w:fldCharType="end"/>
            </w:r>
            <w:r w:rsidRPr="004C6388">
              <w:rPr>
                <w:rFonts w:ascii="Marianne Medium" w:hAnsi="Marianne Medium"/>
                <w:szCs w:val="22"/>
              </w:rPr>
              <w:t xml:space="preserve"> NON</w:t>
            </w:r>
          </w:p>
        </w:tc>
      </w:tr>
      <w:tr w:rsidR="008E5874" w:rsidRPr="004C6388" w14:paraId="263F081B" w14:textId="77777777" w:rsidTr="00E34EB7">
        <w:trPr>
          <w:trHeight w:val="70"/>
          <w:jc w:val="center"/>
        </w:trPr>
        <w:tc>
          <w:tcPr>
            <w:tcW w:w="5524" w:type="dxa"/>
            <w:vAlign w:val="center"/>
          </w:tcPr>
          <w:p w14:paraId="633364D8" w14:textId="77777777" w:rsidR="008E5874" w:rsidRPr="004C6388" w:rsidRDefault="008E5874" w:rsidP="00520E28">
            <w:pPr>
              <w:spacing w:before="240" w:after="240"/>
              <w:ind w:right="-284"/>
              <w:rPr>
                <w:rFonts w:ascii="Marianne Medium" w:hAnsi="Marianne Medium"/>
                <w:b/>
                <w:szCs w:val="22"/>
              </w:rPr>
            </w:pPr>
            <w:r w:rsidRPr="004C6388">
              <w:rPr>
                <w:rFonts w:ascii="Marianne Medium" w:hAnsi="Marianne Medium"/>
                <w:b/>
                <w:szCs w:val="22"/>
              </w:rPr>
              <w:t>Coordonnées Service Commandes / Clients (</w:t>
            </w:r>
            <w:r w:rsidRPr="004C6388">
              <w:rPr>
                <w:rFonts w:ascii="Marianne Medium" w:hAnsi="Marianne Medium"/>
                <w:b/>
                <w:i/>
                <w:szCs w:val="22"/>
              </w:rPr>
              <w:t>Mail &amp; Fax</w:t>
            </w:r>
            <w:r w:rsidRPr="004C6388">
              <w:rPr>
                <w:rFonts w:ascii="Marianne Medium" w:hAnsi="Marianne Medium"/>
                <w:b/>
                <w:szCs w:val="22"/>
              </w:rPr>
              <w:t>)</w:t>
            </w:r>
          </w:p>
        </w:tc>
        <w:tc>
          <w:tcPr>
            <w:tcW w:w="5232" w:type="dxa"/>
            <w:vAlign w:val="center"/>
          </w:tcPr>
          <w:p w14:paraId="45B0AF39" w14:textId="77777777" w:rsidR="008E5874" w:rsidRPr="004C6388" w:rsidRDefault="008E5874" w:rsidP="00520E28">
            <w:pPr>
              <w:spacing w:before="240" w:after="240"/>
              <w:ind w:right="-284"/>
              <w:jc w:val="center"/>
              <w:rPr>
                <w:rFonts w:ascii="Marianne Medium" w:hAnsi="Marianne Medium"/>
                <w:szCs w:val="22"/>
              </w:rPr>
            </w:pPr>
          </w:p>
        </w:tc>
      </w:tr>
    </w:tbl>
    <w:p w14:paraId="5B26CAF3" w14:textId="77777777" w:rsidR="00892197" w:rsidRPr="004C6388" w:rsidRDefault="00E06202" w:rsidP="007C19B5">
      <w:pPr>
        <w:spacing w:before="240" w:after="120"/>
        <w:ind w:right="-284"/>
        <w:rPr>
          <w:rFonts w:ascii="Marianne Medium" w:hAnsi="Marianne Medium"/>
          <w:i/>
          <w:szCs w:val="22"/>
          <w:u w:val="single"/>
        </w:rPr>
      </w:pPr>
      <w:r w:rsidRPr="004C6388">
        <w:rPr>
          <w:rFonts w:ascii="Marianne Medium" w:hAnsi="Marianne Medium"/>
          <w:b/>
          <w:szCs w:val="22"/>
          <w:u w:val="single"/>
        </w:rPr>
        <w:t>III – COMPTE A CREDITER</w:t>
      </w:r>
    </w:p>
    <w:p w14:paraId="7A44AFA1" w14:textId="77777777" w:rsidR="00E06202" w:rsidRPr="004C6388" w:rsidRDefault="00E06202" w:rsidP="00E06202">
      <w:pPr>
        <w:pStyle w:val="Paragraphedeliste"/>
        <w:numPr>
          <w:ilvl w:val="0"/>
          <w:numId w:val="34"/>
        </w:numPr>
        <w:ind w:right="-284"/>
        <w:rPr>
          <w:rFonts w:ascii="Marianne Medium" w:hAnsi="Marianne Medium"/>
          <w:szCs w:val="22"/>
        </w:rPr>
      </w:pPr>
      <w:r w:rsidRPr="004C6388">
        <w:rPr>
          <w:rFonts w:ascii="Marianne Medium" w:hAnsi="Marianne Medium"/>
          <w:szCs w:val="22"/>
        </w:rPr>
        <w:t>Joindre un RIB</w:t>
      </w:r>
    </w:p>
    <w:p w14:paraId="3812AE26" w14:textId="77777777" w:rsidR="00892197" w:rsidRPr="004C6388" w:rsidRDefault="00892197" w:rsidP="007C19B5">
      <w:pPr>
        <w:spacing w:before="240" w:after="120"/>
        <w:ind w:right="-284"/>
        <w:rPr>
          <w:rFonts w:ascii="Marianne Medium" w:hAnsi="Marianne Medium"/>
          <w:b/>
          <w:szCs w:val="22"/>
          <w:u w:val="single"/>
        </w:rPr>
      </w:pPr>
      <w:r w:rsidRPr="004C6388">
        <w:rPr>
          <w:rFonts w:ascii="Marianne Medium" w:hAnsi="Marianne Medium"/>
          <w:b/>
          <w:szCs w:val="22"/>
          <w:u w:val="single"/>
        </w:rPr>
        <w:t>IV – OFFRE DU CANDIDAT</w:t>
      </w:r>
    </w:p>
    <w:p w14:paraId="3FAFA89E" w14:textId="77777777" w:rsidR="00FA4A81" w:rsidRPr="004C6388" w:rsidRDefault="00FA4A81" w:rsidP="00FA4A81">
      <w:pPr>
        <w:tabs>
          <w:tab w:val="left" w:pos="426"/>
          <w:tab w:val="left" w:pos="851"/>
        </w:tabs>
        <w:spacing w:after="60"/>
        <w:rPr>
          <w:rFonts w:ascii="Marianne Medium" w:hAnsi="Marianne Medium"/>
          <w:i/>
          <w:szCs w:val="22"/>
        </w:rPr>
      </w:pPr>
      <w:r w:rsidRPr="004C6388">
        <w:rPr>
          <w:rFonts w:ascii="Marianne Medium" w:hAnsi="Marianne Medium"/>
          <w:szCs w:val="22"/>
        </w:rPr>
        <w:t>Cet acte d'engagement correspond :</w:t>
      </w:r>
    </w:p>
    <w:p w14:paraId="50E493CF" w14:textId="77777777" w:rsidR="00FA4A81" w:rsidRPr="004C6388" w:rsidRDefault="00FA4A81" w:rsidP="007C19B5">
      <w:pPr>
        <w:tabs>
          <w:tab w:val="left" w:pos="426"/>
          <w:tab w:val="left" w:pos="851"/>
        </w:tabs>
        <w:spacing w:after="120"/>
        <w:rPr>
          <w:rFonts w:ascii="Marianne Medium" w:hAnsi="Marianne Medium"/>
          <w:szCs w:val="22"/>
        </w:rPr>
      </w:pPr>
      <w:r w:rsidRPr="004C6388">
        <w:rPr>
          <w:rFonts w:ascii="Marianne Medium" w:hAnsi="Marianne Medium"/>
          <w:szCs w:val="22"/>
        </w:rPr>
        <w:fldChar w:fldCharType="begin">
          <w:ffData>
            <w:name w:val=""/>
            <w:enabled/>
            <w:calcOnExit w:val="0"/>
            <w:checkBox>
              <w:size w:val="20"/>
              <w:default w:val="0"/>
            </w:checkBox>
          </w:ffData>
        </w:fldChar>
      </w:r>
      <w:r w:rsidRPr="004C6388">
        <w:rPr>
          <w:rFonts w:ascii="Marianne Medium" w:hAnsi="Marianne Medium"/>
          <w:szCs w:val="22"/>
        </w:rPr>
        <w:instrText xml:space="preserve"> FORMCHECKBOX </w:instrText>
      </w:r>
      <w:r w:rsidR="00CD69B3">
        <w:rPr>
          <w:rFonts w:ascii="Marianne Medium" w:hAnsi="Marianne Medium"/>
          <w:szCs w:val="22"/>
        </w:rPr>
      </w:r>
      <w:r w:rsidR="00CD69B3">
        <w:rPr>
          <w:rFonts w:ascii="Marianne Medium" w:hAnsi="Marianne Medium"/>
          <w:szCs w:val="22"/>
        </w:rPr>
        <w:fldChar w:fldCharType="separate"/>
      </w:r>
      <w:r w:rsidRPr="004C6388">
        <w:rPr>
          <w:rFonts w:ascii="Marianne Medium" w:hAnsi="Marianne Medium"/>
          <w:szCs w:val="22"/>
        </w:rPr>
        <w:fldChar w:fldCharType="end"/>
      </w:r>
      <w:r w:rsidRPr="004C6388">
        <w:rPr>
          <w:rFonts w:ascii="Marianne Medium" w:hAnsi="Marianne Medium"/>
          <w:szCs w:val="22"/>
        </w:rPr>
        <w:tab/>
      </w:r>
      <w:r w:rsidR="008E5874" w:rsidRPr="004C6388">
        <w:rPr>
          <w:rFonts w:ascii="Marianne Medium" w:hAnsi="Marianne Medium"/>
          <w:szCs w:val="22"/>
        </w:rPr>
        <w:t>A</w:t>
      </w:r>
      <w:r w:rsidRPr="004C6388">
        <w:rPr>
          <w:rFonts w:ascii="Marianne Medium" w:hAnsi="Marianne Medium"/>
          <w:szCs w:val="22"/>
        </w:rPr>
        <w:t xml:space="preserve"> l’ensemble du marché ou de l’accord-cadre </w:t>
      </w:r>
      <w:r w:rsidRPr="004C6388">
        <w:rPr>
          <w:rFonts w:ascii="Marianne Medium" w:hAnsi="Marianne Medium"/>
          <w:i/>
          <w:iCs/>
          <w:szCs w:val="22"/>
        </w:rPr>
        <w:t>(en cas de non allotissement)</w:t>
      </w:r>
      <w:r w:rsidRPr="004C6388">
        <w:rPr>
          <w:rFonts w:ascii="Calibri" w:hAnsi="Calibri" w:cs="Calibri"/>
          <w:i/>
          <w:iCs/>
          <w:szCs w:val="22"/>
        </w:rPr>
        <w:t> </w:t>
      </w:r>
      <w:r w:rsidRPr="004C6388">
        <w:rPr>
          <w:rFonts w:ascii="Marianne Medium" w:hAnsi="Marianne Medium"/>
          <w:iCs/>
          <w:szCs w:val="22"/>
        </w:rPr>
        <w:t>;</w:t>
      </w:r>
    </w:p>
    <w:p w14:paraId="6D534819" w14:textId="471D8AF2" w:rsidR="00892197" w:rsidRPr="004C6388" w:rsidRDefault="00892197" w:rsidP="007C19B5">
      <w:pPr>
        <w:spacing w:before="120" w:after="240"/>
        <w:ind w:right="-284"/>
        <w:rPr>
          <w:rFonts w:ascii="Marianne Medium" w:hAnsi="Marianne Medium"/>
          <w:szCs w:val="22"/>
        </w:rPr>
      </w:pPr>
      <w:r w:rsidRPr="004C6388">
        <w:rPr>
          <w:rFonts w:ascii="Marianne Medium" w:hAnsi="Marianne Medium"/>
          <w:szCs w:val="22"/>
        </w:rPr>
        <w:t>Après avoir pris connaissance du présent dossier</w:t>
      </w:r>
      <w:r w:rsidR="001976AB" w:rsidRPr="004C6388">
        <w:rPr>
          <w:rFonts w:ascii="Marianne Medium" w:hAnsi="Marianne Medium"/>
          <w:szCs w:val="22"/>
        </w:rPr>
        <w:t xml:space="preserve"> n°</w:t>
      </w:r>
      <w:sdt>
        <w:sdtPr>
          <w:rPr>
            <w:rFonts w:ascii="Marianne Medium" w:hAnsi="Marianne Medium"/>
            <w:szCs w:val="22"/>
          </w:rPr>
          <w:id w:val="1284465049"/>
          <w:placeholder>
            <w:docPart w:val="C7E09949035E490D8F56311F726EA73A"/>
          </w:placeholder>
        </w:sdtPr>
        <w:sdtEndPr/>
        <w:sdtContent>
          <w:r w:rsidR="00CC43A4" w:rsidRPr="004C6388">
            <w:rPr>
              <w:rFonts w:ascii="Marianne Medium" w:hAnsi="Marianne Medium"/>
              <w:szCs w:val="22"/>
            </w:rPr>
            <w:t>DAF_2025_001046</w:t>
          </w:r>
        </w:sdtContent>
      </w:sdt>
      <w:r w:rsidRPr="004C6388">
        <w:rPr>
          <w:rFonts w:ascii="Marianne Medium" w:hAnsi="Marianne Medium"/>
          <w:szCs w:val="22"/>
        </w:rPr>
        <w:t xml:space="preserve"> et des documents qui y sont mentionnés,</w:t>
      </w:r>
    </w:p>
    <w:p w14:paraId="6463725A" w14:textId="621A8E4F" w:rsidR="00CC43A4" w:rsidRPr="004C6388" w:rsidRDefault="00892197" w:rsidP="00CC43A4">
      <w:pPr>
        <w:spacing w:before="120"/>
        <w:rPr>
          <w:rFonts w:ascii="Marianne Medium" w:hAnsi="Marianne Medium"/>
          <w:szCs w:val="22"/>
        </w:rPr>
      </w:pPr>
      <w:r w:rsidRPr="004C6388">
        <w:rPr>
          <w:rFonts w:ascii="Marianne Medium" w:hAnsi="Marianne Medium"/>
          <w:szCs w:val="22"/>
        </w:rPr>
        <w:fldChar w:fldCharType="begin">
          <w:ffData>
            <w:name w:val="CaseACocher107"/>
            <w:enabled/>
            <w:calcOnExit w:val="0"/>
            <w:checkBox>
              <w:sizeAuto/>
              <w:default w:val="0"/>
            </w:checkBox>
          </w:ffData>
        </w:fldChar>
      </w:r>
      <w:r w:rsidRPr="004C6388">
        <w:rPr>
          <w:rFonts w:ascii="Marianne Medium" w:hAnsi="Marianne Medium"/>
          <w:szCs w:val="22"/>
        </w:rPr>
        <w:instrText xml:space="preserve"> FORMCHECKBOX </w:instrText>
      </w:r>
      <w:r w:rsidR="00CD69B3">
        <w:rPr>
          <w:rFonts w:ascii="Marianne Medium" w:hAnsi="Marianne Medium"/>
          <w:szCs w:val="22"/>
        </w:rPr>
      </w:r>
      <w:r w:rsidR="00CD69B3">
        <w:rPr>
          <w:rFonts w:ascii="Marianne Medium" w:hAnsi="Marianne Medium"/>
          <w:szCs w:val="22"/>
        </w:rPr>
        <w:fldChar w:fldCharType="separate"/>
      </w:r>
      <w:r w:rsidRPr="004C6388">
        <w:rPr>
          <w:rFonts w:ascii="Marianne Medium" w:hAnsi="Marianne Medium"/>
          <w:szCs w:val="22"/>
        </w:rPr>
        <w:fldChar w:fldCharType="end"/>
      </w:r>
      <w:r w:rsidRPr="004C6388">
        <w:rPr>
          <w:rFonts w:ascii="Marianne Medium" w:hAnsi="Marianne Medium"/>
          <w:szCs w:val="22"/>
        </w:rPr>
        <w:t xml:space="preserve"> </w:t>
      </w:r>
      <w:r w:rsidR="007C19B5" w:rsidRPr="004C6388">
        <w:rPr>
          <w:rFonts w:ascii="Marianne Medium" w:hAnsi="Marianne Medium"/>
          <w:szCs w:val="22"/>
        </w:rPr>
        <w:t>E</w:t>
      </w:r>
      <w:r w:rsidRPr="004C6388">
        <w:rPr>
          <w:rFonts w:ascii="Marianne Medium" w:hAnsi="Marianne Medium"/>
          <w:szCs w:val="22"/>
        </w:rPr>
        <w:t>ngage la société …………………</w:t>
      </w:r>
      <w:r w:rsidR="00E34EB7" w:rsidRPr="004C6388">
        <w:rPr>
          <w:rFonts w:ascii="Marianne Medium" w:hAnsi="Marianne Medium"/>
          <w:szCs w:val="22"/>
        </w:rPr>
        <w:t>………</w:t>
      </w:r>
      <w:r w:rsidRPr="004C6388">
        <w:rPr>
          <w:rFonts w:ascii="Marianne Medium" w:hAnsi="Marianne Medium"/>
          <w:szCs w:val="22"/>
        </w:rPr>
        <w:t>……</w:t>
      </w:r>
      <w:r w:rsidR="007C19B5" w:rsidRPr="004C6388">
        <w:rPr>
          <w:rFonts w:ascii="Marianne Medium" w:hAnsi="Marianne Medium"/>
          <w:szCs w:val="22"/>
        </w:rPr>
        <w:t>….</w:t>
      </w:r>
      <w:r w:rsidRPr="004C6388">
        <w:rPr>
          <w:rFonts w:ascii="Marianne Medium" w:hAnsi="Marianne Medium"/>
          <w:szCs w:val="22"/>
        </w:rPr>
        <w:t xml:space="preserve"> sur la base de ces stipulations et des prix indiqués </w:t>
      </w:r>
      <w:r w:rsidR="00CC43A4" w:rsidRPr="004C6388">
        <w:rPr>
          <w:rFonts w:ascii="Marianne Medium" w:hAnsi="Marianne Medium"/>
          <w:szCs w:val="22"/>
        </w:rPr>
        <w:t>sur l’annexe financière</w:t>
      </w:r>
    </w:p>
    <w:p w14:paraId="5933E7A5" w14:textId="3EB5ED75" w:rsidR="00892197" w:rsidRPr="004C6388" w:rsidRDefault="00892197" w:rsidP="00CC43A4">
      <w:pPr>
        <w:spacing w:before="120"/>
        <w:rPr>
          <w:rFonts w:ascii="Marianne Medium" w:hAnsi="Marianne Medium"/>
          <w:szCs w:val="22"/>
          <w:u w:val="single"/>
        </w:rPr>
      </w:pPr>
      <w:r w:rsidRPr="004C6388">
        <w:rPr>
          <w:rFonts w:ascii="Marianne Medium" w:hAnsi="Marianne Medium"/>
          <w:b/>
          <w:szCs w:val="22"/>
          <w:u w:val="single"/>
        </w:rPr>
        <w:lastRenderedPageBreak/>
        <w:t>V – AVANCE</w:t>
      </w:r>
      <w:r w:rsidR="007C4B19" w:rsidRPr="004C6388">
        <w:rPr>
          <w:rFonts w:ascii="Marianne Medium" w:hAnsi="Marianne Medium"/>
          <w:b/>
          <w:szCs w:val="22"/>
          <w:u w:val="single"/>
        </w:rPr>
        <w:t>S</w:t>
      </w:r>
    </w:p>
    <w:p w14:paraId="305BFCB2" w14:textId="498D16CF" w:rsidR="00354164" w:rsidRPr="004C6388" w:rsidRDefault="00354164" w:rsidP="00354164">
      <w:pPr>
        <w:spacing w:before="240"/>
        <w:rPr>
          <w:rFonts w:ascii="Marianne Medium" w:hAnsi="Marianne Medium"/>
          <w:szCs w:val="22"/>
        </w:rPr>
      </w:pPr>
      <w:r w:rsidRPr="004C6388">
        <w:rPr>
          <w:rFonts w:ascii="Marianne Medium" w:hAnsi="Marianne Medium"/>
          <w:szCs w:val="22"/>
        </w:rPr>
        <w:t xml:space="preserve">Sans </w:t>
      </w:r>
      <w:r w:rsidRPr="004C6388">
        <w:rPr>
          <w:rFonts w:ascii="Marianne Medium" w:hAnsi="Marianne Medium"/>
          <w:b/>
          <w:bCs/>
          <w:szCs w:val="22"/>
        </w:rPr>
        <w:t>renoncement express</w:t>
      </w:r>
      <w:r w:rsidRPr="004C6388">
        <w:rPr>
          <w:rFonts w:ascii="Marianne Medium" w:hAnsi="Marianne Medium"/>
          <w:szCs w:val="22"/>
        </w:rPr>
        <w:t xml:space="preserve"> de la part du titulaire en cochant la case ci-dessous, une avance sera versée selon les conditions définies par l’article</w:t>
      </w:r>
      <w:r w:rsidR="00CC43A4" w:rsidRPr="004C6388">
        <w:rPr>
          <w:rFonts w:ascii="Marianne Medium" w:hAnsi="Marianne Medium"/>
          <w:szCs w:val="22"/>
        </w:rPr>
        <w:t xml:space="preserve"> 3.3</w:t>
      </w:r>
      <w:r w:rsidRPr="004C6388">
        <w:rPr>
          <w:rFonts w:ascii="Marianne Medium" w:hAnsi="Marianne Medium"/>
          <w:szCs w:val="22"/>
        </w:rPr>
        <w:t xml:space="preserve"> du </w:t>
      </w:r>
      <w:r w:rsidR="00CC43A4" w:rsidRPr="004C6388">
        <w:rPr>
          <w:rFonts w:ascii="Marianne Medium" w:hAnsi="Marianne Medium"/>
          <w:szCs w:val="22"/>
        </w:rPr>
        <w:t>CCP-AE</w:t>
      </w:r>
      <w:r w:rsidRPr="004C6388">
        <w:rPr>
          <w:rFonts w:ascii="Marianne Medium" w:hAnsi="Marianne Medium"/>
          <w:szCs w:val="22"/>
        </w:rPr>
        <w:t>.</w:t>
      </w:r>
    </w:p>
    <w:p w14:paraId="53F9FC8C" w14:textId="1F874971" w:rsidR="00354164" w:rsidRPr="004C6388" w:rsidRDefault="00354164" w:rsidP="00354164">
      <w:pPr>
        <w:spacing w:before="240"/>
        <w:rPr>
          <w:rFonts w:ascii="Marianne Medium" w:hAnsi="Marianne Medium"/>
          <w:szCs w:val="22"/>
        </w:rPr>
      </w:pPr>
      <w:r w:rsidRPr="004C6388">
        <w:rPr>
          <w:rFonts w:ascii="Marianne Medium" w:hAnsi="Marianne Medium"/>
          <w:szCs w:val="22"/>
        </w:rPr>
        <w:t>Je renonce au bénéfice de l’avance</w:t>
      </w:r>
      <w:r w:rsidRPr="004C6388">
        <w:rPr>
          <w:rFonts w:ascii="Calibri" w:hAnsi="Calibri" w:cs="Calibri"/>
          <w:szCs w:val="22"/>
        </w:rPr>
        <w:t> </w:t>
      </w:r>
      <w:r w:rsidRPr="004C6388">
        <w:rPr>
          <w:rFonts w:ascii="Marianne Medium" w:hAnsi="Marianne Medium"/>
          <w:szCs w:val="22"/>
        </w:rPr>
        <w:t xml:space="preserve">: </w:t>
      </w:r>
      <w:r w:rsidRPr="004C6388">
        <w:rPr>
          <w:rFonts w:ascii="Marianne Medium" w:hAnsi="Marianne Medium"/>
          <w:szCs w:val="22"/>
        </w:rPr>
        <w:fldChar w:fldCharType="begin">
          <w:ffData>
            <w:name w:val=""/>
            <w:enabled/>
            <w:calcOnExit w:val="0"/>
            <w:checkBox>
              <w:size w:val="20"/>
              <w:default w:val="0"/>
            </w:checkBox>
          </w:ffData>
        </w:fldChar>
      </w:r>
      <w:r w:rsidRPr="004C6388">
        <w:rPr>
          <w:rFonts w:ascii="Marianne Medium" w:hAnsi="Marianne Medium"/>
          <w:szCs w:val="22"/>
        </w:rPr>
        <w:instrText xml:space="preserve"> FORMCHECKBOX </w:instrText>
      </w:r>
      <w:r w:rsidR="00CD69B3">
        <w:rPr>
          <w:rFonts w:ascii="Marianne Medium" w:hAnsi="Marianne Medium"/>
          <w:szCs w:val="22"/>
        </w:rPr>
      </w:r>
      <w:r w:rsidR="00CD69B3">
        <w:rPr>
          <w:rFonts w:ascii="Marianne Medium" w:hAnsi="Marianne Medium"/>
          <w:szCs w:val="22"/>
        </w:rPr>
        <w:fldChar w:fldCharType="separate"/>
      </w:r>
      <w:r w:rsidRPr="004C6388">
        <w:rPr>
          <w:rFonts w:ascii="Marianne Medium" w:hAnsi="Marianne Medium"/>
          <w:szCs w:val="22"/>
        </w:rPr>
        <w:fldChar w:fldCharType="end"/>
      </w:r>
      <w:r w:rsidRPr="004C6388">
        <w:rPr>
          <w:rFonts w:ascii="Marianne Medium" w:hAnsi="Marianne Medium"/>
          <w:szCs w:val="22"/>
        </w:rPr>
        <w:t xml:space="preserve"> OUI</w:t>
      </w:r>
    </w:p>
    <w:p w14:paraId="3D92911E" w14:textId="121E11FA" w:rsidR="00892197" w:rsidRPr="004C6388" w:rsidRDefault="00892197" w:rsidP="00892197">
      <w:pPr>
        <w:spacing w:before="240"/>
        <w:rPr>
          <w:rFonts w:ascii="Marianne Medium" w:hAnsi="Marianne Medium"/>
          <w:szCs w:val="22"/>
          <w:u w:val="single"/>
        </w:rPr>
      </w:pPr>
      <w:r w:rsidRPr="004C6388">
        <w:rPr>
          <w:rFonts w:ascii="Marianne Medium" w:hAnsi="Marianne Medium"/>
          <w:b/>
          <w:szCs w:val="22"/>
          <w:u w:val="single"/>
        </w:rPr>
        <w:t>VI – DECLARATION SUR L’HONNEUR</w:t>
      </w:r>
    </w:p>
    <w:p w14:paraId="3AD5FE65" w14:textId="77777777" w:rsidR="00892197" w:rsidRPr="004C6388" w:rsidRDefault="00892197" w:rsidP="00892197">
      <w:pPr>
        <w:tabs>
          <w:tab w:val="left" w:pos="576"/>
        </w:tabs>
        <w:spacing w:before="120"/>
        <w:rPr>
          <w:rFonts w:ascii="Marianne Medium" w:hAnsi="Marianne Medium"/>
          <w:b/>
          <w:szCs w:val="22"/>
        </w:rPr>
      </w:pPr>
      <w:r w:rsidRPr="004C6388">
        <w:rPr>
          <w:rFonts w:ascii="Marianne Medium" w:hAnsi="Marianne Medium"/>
          <w:szCs w:val="22"/>
        </w:rPr>
        <w:t>Le candidat déclare sur l’honneur</w:t>
      </w:r>
      <w:r w:rsidRPr="004C6388">
        <w:rPr>
          <w:rFonts w:ascii="Calibri" w:hAnsi="Calibri" w:cs="Calibri"/>
          <w:szCs w:val="22"/>
        </w:rPr>
        <w:t> </w:t>
      </w:r>
      <w:r w:rsidRPr="004C6388">
        <w:rPr>
          <w:rFonts w:ascii="Marianne Medium" w:hAnsi="Marianne Medium"/>
          <w:szCs w:val="22"/>
        </w:rPr>
        <w:t>:</w:t>
      </w:r>
    </w:p>
    <w:p w14:paraId="3E8D4202" w14:textId="77777777" w:rsidR="007C64B0" w:rsidRPr="004C6388" w:rsidRDefault="007C64B0" w:rsidP="007C64B0">
      <w:pPr>
        <w:pStyle w:val="Paragraphedeliste"/>
        <w:numPr>
          <w:ilvl w:val="0"/>
          <w:numId w:val="26"/>
        </w:numPr>
        <w:tabs>
          <w:tab w:val="left" w:pos="709"/>
        </w:tabs>
        <w:suppressAutoHyphens/>
        <w:spacing w:before="120" w:after="240"/>
        <w:ind w:left="357" w:hanging="357"/>
        <w:rPr>
          <w:rFonts w:ascii="Marianne Medium" w:hAnsi="Marianne Medium"/>
          <w:szCs w:val="22"/>
        </w:rPr>
      </w:pPr>
      <w:r w:rsidRPr="004C6388">
        <w:rPr>
          <w:rFonts w:ascii="Marianne Medium" w:hAnsi="Marianne Medium"/>
          <w:szCs w:val="22"/>
        </w:rPr>
        <w:t>n’entrer dans aucun des cas d’interdiction de soumissionner prévu aux articles L2141-1 à L2141-11 du code de la commande publique.</w:t>
      </w:r>
    </w:p>
    <w:p w14:paraId="4C2A0DFC" w14:textId="77777777" w:rsidR="00892197" w:rsidRPr="004C6388" w:rsidRDefault="00892197" w:rsidP="00892197">
      <w:pPr>
        <w:tabs>
          <w:tab w:val="left" w:pos="0"/>
        </w:tabs>
        <w:spacing w:before="80"/>
        <w:rPr>
          <w:rFonts w:ascii="Marianne Medium" w:hAnsi="Marianne Medium"/>
          <w:szCs w:val="22"/>
        </w:rPr>
      </w:pPr>
      <w:r w:rsidRPr="004C6388">
        <w:rPr>
          <w:rFonts w:ascii="Marianne Medium" w:hAnsi="Marianne Medium"/>
          <w:szCs w:val="22"/>
        </w:rPr>
        <w:t>Afin d’attester que le candidat individuel n’est pas dans un de ces cas d’interdiction de soumissionner, cocher la case suivante</w:t>
      </w:r>
      <w:r w:rsidRPr="004C6388">
        <w:rPr>
          <w:rFonts w:ascii="Calibri" w:hAnsi="Calibri" w:cs="Calibri"/>
          <w:szCs w:val="22"/>
        </w:rPr>
        <w:t> </w:t>
      </w:r>
      <w:r w:rsidRPr="004C6388">
        <w:rPr>
          <w:rFonts w:ascii="Marianne Medium" w:hAnsi="Marianne Medium"/>
          <w:szCs w:val="22"/>
        </w:rPr>
        <w:t xml:space="preserve">: </w:t>
      </w:r>
      <w:r w:rsidRPr="004C6388">
        <w:rPr>
          <w:rFonts w:ascii="Marianne Medium" w:hAnsi="Marianne Medium"/>
          <w:szCs w:val="22"/>
        </w:rPr>
        <w:fldChar w:fldCharType="begin">
          <w:ffData>
            <w:name w:val=""/>
            <w:enabled/>
            <w:calcOnExit w:val="0"/>
            <w:checkBox>
              <w:size w:val="20"/>
              <w:default w:val="0"/>
            </w:checkBox>
          </w:ffData>
        </w:fldChar>
      </w:r>
      <w:r w:rsidRPr="004C6388">
        <w:rPr>
          <w:rFonts w:ascii="Marianne Medium" w:hAnsi="Marianne Medium"/>
          <w:szCs w:val="22"/>
        </w:rPr>
        <w:instrText xml:space="preserve"> FORMCHECKBOX </w:instrText>
      </w:r>
      <w:r w:rsidR="00CD69B3">
        <w:rPr>
          <w:rFonts w:ascii="Marianne Medium" w:hAnsi="Marianne Medium"/>
          <w:szCs w:val="22"/>
        </w:rPr>
      </w:r>
      <w:r w:rsidR="00CD69B3">
        <w:rPr>
          <w:rFonts w:ascii="Marianne Medium" w:hAnsi="Marianne Medium"/>
          <w:szCs w:val="22"/>
        </w:rPr>
        <w:fldChar w:fldCharType="separate"/>
      </w:r>
      <w:r w:rsidRPr="004C6388">
        <w:rPr>
          <w:rFonts w:ascii="Marianne Medium" w:hAnsi="Marianne Medium"/>
          <w:szCs w:val="22"/>
        </w:rPr>
        <w:fldChar w:fldCharType="end"/>
      </w:r>
    </w:p>
    <w:p w14:paraId="04674C6D" w14:textId="77777777" w:rsidR="00892197" w:rsidRPr="004C6388" w:rsidRDefault="00892197" w:rsidP="00892197">
      <w:pPr>
        <w:pStyle w:val="En-tte"/>
        <w:tabs>
          <w:tab w:val="left" w:pos="864"/>
        </w:tabs>
        <w:spacing w:before="120"/>
        <w:rPr>
          <w:rFonts w:ascii="Marianne Medium" w:hAnsi="Marianne Medium"/>
          <w:szCs w:val="22"/>
        </w:rPr>
      </w:pPr>
      <w:r w:rsidRPr="004C6388">
        <w:rPr>
          <w:rFonts w:ascii="Marianne Medium" w:hAnsi="Marianne Medium"/>
          <w:szCs w:val="22"/>
        </w:rPr>
        <w:t xml:space="preserve">Le candidat fournira, </w:t>
      </w:r>
      <w:r w:rsidR="007C19B5" w:rsidRPr="004C6388">
        <w:rPr>
          <w:rFonts w:ascii="Marianne Medium" w:hAnsi="Marianne Medium"/>
          <w:szCs w:val="22"/>
        </w:rPr>
        <w:t>le cas échéant, l’adresse I</w:t>
      </w:r>
      <w:r w:rsidRPr="004C6388">
        <w:rPr>
          <w:rFonts w:ascii="Marianne Medium" w:hAnsi="Marianne Medium"/>
          <w:szCs w:val="22"/>
        </w:rPr>
        <w:t xml:space="preserve">nternet à laquelle les documents justificatifs et moyens de preuve sont accessibles directement et gratuitement, ainsi que l’ensemble des renseignements </w:t>
      </w:r>
      <w:r w:rsidR="007C19B5" w:rsidRPr="004C6388">
        <w:rPr>
          <w:rFonts w:ascii="Marianne Medium" w:hAnsi="Marianne Medium"/>
          <w:szCs w:val="22"/>
        </w:rPr>
        <w:t>utiles</w:t>
      </w:r>
      <w:r w:rsidRPr="004C6388">
        <w:rPr>
          <w:rFonts w:ascii="Marianne Medium" w:hAnsi="Marianne Medium"/>
          <w:szCs w:val="22"/>
        </w:rPr>
        <w:t xml:space="preserve"> pour y accéder :</w:t>
      </w:r>
    </w:p>
    <w:p w14:paraId="09EB96D7" w14:textId="77777777" w:rsidR="00892197" w:rsidRPr="004C6388" w:rsidRDefault="00892197" w:rsidP="00892197">
      <w:pPr>
        <w:rPr>
          <w:rFonts w:ascii="Marianne Medium" w:hAnsi="Marianne Medium"/>
          <w:i/>
          <w:szCs w:val="22"/>
        </w:rPr>
      </w:pPr>
      <w:r w:rsidRPr="004C6388">
        <w:rPr>
          <w:rFonts w:ascii="Marianne Medium" w:hAnsi="Marianne Medium"/>
          <w:i/>
          <w:szCs w:val="22"/>
        </w:rPr>
        <w:t>(Si l’adresse et les renseignements sont identiques à ceux fournis plus haut se contenter de renvoyer à la rubrique concernée.)</w:t>
      </w:r>
    </w:p>
    <w:p w14:paraId="2E067426" w14:textId="77777777" w:rsidR="00892197" w:rsidRPr="004C6388" w:rsidRDefault="00892197" w:rsidP="007C19B5">
      <w:pPr>
        <w:pStyle w:val="En-tte"/>
        <w:tabs>
          <w:tab w:val="left" w:pos="864"/>
        </w:tabs>
        <w:spacing w:before="120" w:after="120"/>
        <w:rPr>
          <w:rFonts w:ascii="Marianne Medium" w:hAnsi="Marianne Medium"/>
          <w:szCs w:val="22"/>
        </w:rPr>
      </w:pPr>
      <w:r w:rsidRPr="004C6388">
        <w:rPr>
          <w:rFonts w:ascii="Marianne Medium" w:hAnsi="Marianne Medium"/>
          <w:szCs w:val="22"/>
        </w:rPr>
        <w:t>- Adresse Internet :</w:t>
      </w:r>
    </w:p>
    <w:p w14:paraId="48A29891" w14:textId="77777777" w:rsidR="00892197" w:rsidRPr="004C6388" w:rsidRDefault="00892197" w:rsidP="007C19B5">
      <w:pPr>
        <w:pStyle w:val="En-tte"/>
        <w:tabs>
          <w:tab w:val="left" w:pos="864"/>
        </w:tabs>
        <w:rPr>
          <w:rFonts w:ascii="Marianne Medium" w:hAnsi="Marianne Medium"/>
          <w:szCs w:val="22"/>
        </w:rPr>
      </w:pPr>
      <w:r w:rsidRPr="004C6388">
        <w:rPr>
          <w:rFonts w:ascii="Marianne Medium" w:hAnsi="Marianne Medium"/>
          <w:szCs w:val="22"/>
        </w:rPr>
        <w:t>- Renseignements nécessaires pour y accéder :</w:t>
      </w:r>
    </w:p>
    <w:p w14:paraId="20C3C673" w14:textId="77777777" w:rsidR="00892197" w:rsidRPr="004C6388" w:rsidRDefault="00892197" w:rsidP="00892197">
      <w:pPr>
        <w:pStyle w:val="Corpsdetexte21"/>
        <w:ind w:left="180"/>
        <w:jc w:val="center"/>
        <w:rPr>
          <w:rFonts w:ascii="Marianne Medium" w:hAnsi="Marianne Medium"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2979"/>
        <w:gridCol w:w="2884"/>
      </w:tblGrid>
      <w:tr w:rsidR="00892197" w:rsidRPr="004C6388" w14:paraId="1A2E0FCA" w14:textId="77777777" w:rsidTr="007C19B5">
        <w:trPr>
          <w:jc w:val="center"/>
        </w:trPr>
        <w:tc>
          <w:tcPr>
            <w:tcW w:w="4106" w:type="dxa"/>
            <w:vAlign w:val="center"/>
          </w:tcPr>
          <w:p w14:paraId="11A0E01A" w14:textId="77777777" w:rsidR="00892197" w:rsidRPr="004C6388" w:rsidRDefault="00892197" w:rsidP="00892197">
            <w:pPr>
              <w:jc w:val="center"/>
              <w:rPr>
                <w:rFonts w:ascii="Marianne Medium" w:hAnsi="Marianne Medium"/>
                <w:b/>
                <w:bCs/>
                <w:szCs w:val="22"/>
              </w:rPr>
            </w:pPr>
            <w:r w:rsidRPr="004C6388">
              <w:rPr>
                <w:rFonts w:ascii="Marianne Medium" w:hAnsi="Marianne Medium"/>
                <w:b/>
                <w:bCs/>
                <w:szCs w:val="22"/>
              </w:rPr>
              <w:t>Nom, prénom et qualité</w:t>
            </w:r>
          </w:p>
          <w:p w14:paraId="63C2135E" w14:textId="77777777" w:rsidR="00892197" w:rsidRPr="004C6388" w:rsidRDefault="00892197" w:rsidP="00892197">
            <w:pPr>
              <w:jc w:val="center"/>
              <w:rPr>
                <w:rFonts w:ascii="Marianne Medium" w:hAnsi="Marianne Medium"/>
                <w:b/>
                <w:bCs/>
                <w:szCs w:val="22"/>
              </w:rPr>
            </w:pPr>
            <w:r w:rsidRPr="004C6388">
              <w:rPr>
                <w:rFonts w:ascii="Marianne Medium" w:hAnsi="Marianne Medium"/>
                <w:b/>
                <w:bCs/>
                <w:szCs w:val="22"/>
              </w:rPr>
              <w:t>du signataire de l’offre</w:t>
            </w:r>
          </w:p>
        </w:tc>
        <w:tc>
          <w:tcPr>
            <w:tcW w:w="2979" w:type="dxa"/>
            <w:vAlign w:val="center"/>
          </w:tcPr>
          <w:p w14:paraId="276DF9C2" w14:textId="77777777" w:rsidR="00892197" w:rsidRPr="004C6388" w:rsidRDefault="00892197" w:rsidP="00892197">
            <w:pPr>
              <w:jc w:val="center"/>
              <w:rPr>
                <w:rFonts w:ascii="Marianne Medium" w:hAnsi="Marianne Medium"/>
                <w:b/>
                <w:bCs/>
                <w:szCs w:val="22"/>
              </w:rPr>
            </w:pPr>
            <w:r w:rsidRPr="004C6388">
              <w:rPr>
                <w:rFonts w:ascii="Marianne Medium" w:hAnsi="Marianne Medium"/>
                <w:b/>
                <w:bCs/>
                <w:szCs w:val="22"/>
              </w:rPr>
              <w:t>Lieu et date de signature</w:t>
            </w:r>
          </w:p>
        </w:tc>
        <w:tc>
          <w:tcPr>
            <w:tcW w:w="2884" w:type="dxa"/>
            <w:vAlign w:val="center"/>
          </w:tcPr>
          <w:p w14:paraId="41133D93" w14:textId="77777777" w:rsidR="00892197" w:rsidRPr="004C6388" w:rsidRDefault="00892197" w:rsidP="00892197">
            <w:pPr>
              <w:jc w:val="center"/>
              <w:rPr>
                <w:rFonts w:ascii="Marianne Medium" w:hAnsi="Marianne Medium"/>
                <w:b/>
                <w:bCs/>
                <w:szCs w:val="22"/>
              </w:rPr>
            </w:pPr>
            <w:r w:rsidRPr="004C6388">
              <w:rPr>
                <w:rFonts w:ascii="Marianne Medium" w:hAnsi="Marianne Medium"/>
                <w:b/>
                <w:bCs/>
                <w:szCs w:val="22"/>
              </w:rPr>
              <w:t>Signature</w:t>
            </w:r>
          </w:p>
        </w:tc>
      </w:tr>
      <w:tr w:rsidR="00892197" w:rsidRPr="004C6388" w14:paraId="274ABE7E" w14:textId="77777777" w:rsidTr="007C19B5">
        <w:trPr>
          <w:trHeight w:val="641"/>
          <w:jc w:val="center"/>
        </w:trPr>
        <w:tc>
          <w:tcPr>
            <w:tcW w:w="4106" w:type="dxa"/>
            <w:shd w:val="solid" w:color="CCECFF" w:fill="auto"/>
            <w:vAlign w:val="center"/>
          </w:tcPr>
          <w:p w14:paraId="7420749F" w14:textId="77777777" w:rsidR="00892197" w:rsidRPr="004C6388" w:rsidRDefault="00892197" w:rsidP="00892197">
            <w:pPr>
              <w:jc w:val="center"/>
              <w:rPr>
                <w:rFonts w:ascii="Marianne Medium" w:hAnsi="Marianne Medium"/>
                <w:b/>
                <w:bCs/>
                <w:szCs w:val="22"/>
              </w:rPr>
            </w:pPr>
          </w:p>
        </w:tc>
        <w:tc>
          <w:tcPr>
            <w:tcW w:w="2979" w:type="dxa"/>
            <w:shd w:val="solid" w:color="CCECFF" w:fill="auto"/>
            <w:vAlign w:val="center"/>
          </w:tcPr>
          <w:p w14:paraId="1C26F977" w14:textId="77777777" w:rsidR="00892197" w:rsidRPr="004C6388" w:rsidRDefault="00892197" w:rsidP="00892197">
            <w:pPr>
              <w:jc w:val="center"/>
              <w:rPr>
                <w:rFonts w:ascii="Marianne Medium" w:hAnsi="Marianne Medium"/>
                <w:b/>
                <w:bCs/>
                <w:szCs w:val="22"/>
              </w:rPr>
            </w:pPr>
          </w:p>
        </w:tc>
        <w:tc>
          <w:tcPr>
            <w:tcW w:w="2884" w:type="dxa"/>
            <w:shd w:val="solid" w:color="CCECFF" w:fill="auto"/>
            <w:vAlign w:val="center"/>
          </w:tcPr>
          <w:p w14:paraId="1E3D0DE5" w14:textId="77777777" w:rsidR="00892197" w:rsidRPr="004C6388" w:rsidRDefault="00892197" w:rsidP="00892197">
            <w:pPr>
              <w:jc w:val="center"/>
              <w:rPr>
                <w:rFonts w:ascii="Marianne Medium" w:hAnsi="Marianne Medium"/>
                <w:b/>
                <w:bCs/>
                <w:szCs w:val="22"/>
              </w:rPr>
            </w:pPr>
          </w:p>
        </w:tc>
      </w:tr>
    </w:tbl>
    <w:p w14:paraId="797AB95E" w14:textId="77777777" w:rsidR="00892197" w:rsidRPr="004C6388" w:rsidRDefault="00892197" w:rsidP="00892197">
      <w:pPr>
        <w:pStyle w:val="Corpsdetexte21"/>
        <w:ind w:left="180"/>
        <w:rPr>
          <w:rFonts w:ascii="Marianne Medium" w:hAnsi="Marianne Medium" w:cs="Times New Roman"/>
        </w:rPr>
      </w:pPr>
    </w:p>
    <w:p w14:paraId="742643EE" w14:textId="77777777" w:rsidR="00892197" w:rsidRPr="004C6388" w:rsidRDefault="00892197" w:rsidP="00892197">
      <w:pPr>
        <w:keepNext/>
        <w:keepLines/>
        <w:pBdr>
          <w:bottom w:val="double" w:sz="2" w:space="1" w:color="000000"/>
        </w:pBdr>
        <w:spacing w:after="240"/>
        <w:ind w:left="180"/>
        <w:rPr>
          <w:rFonts w:ascii="Marianne Medium" w:hAnsi="Marianne Medium"/>
          <w:b/>
          <w:szCs w:val="22"/>
        </w:rPr>
      </w:pPr>
      <w:r w:rsidRPr="004C6388">
        <w:rPr>
          <w:rFonts w:ascii="Marianne Medium" w:hAnsi="Marianne Medium"/>
          <w:b/>
          <w:szCs w:val="22"/>
        </w:rPr>
        <w:t>ACCEPTATION DE L’OFFRE PAR LE REPRESENTANT DU POUVOIR ADJUDICATEUR, habilité par arrêté ministériel en date du 22 juin 2007 modifié)</w:t>
      </w:r>
      <w:r w:rsidRPr="004C6388">
        <w:rPr>
          <w:rFonts w:ascii="Marianne Medium" w:hAnsi="Marianne Medium"/>
          <w:b/>
          <w:szCs w:val="22"/>
        </w:rPr>
        <w:tab/>
      </w:r>
    </w:p>
    <w:p w14:paraId="7B08FA2B" w14:textId="77777777" w:rsidR="00892197" w:rsidRPr="004C6388" w:rsidRDefault="00892197" w:rsidP="00892197">
      <w:pPr>
        <w:keepNext/>
        <w:keepLines/>
        <w:ind w:left="180"/>
        <w:rPr>
          <w:rFonts w:ascii="Marianne Medium" w:hAnsi="Marianne Medium"/>
          <w:szCs w:val="22"/>
        </w:rPr>
      </w:pPr>
    </w:p>
    <w:p w14:paraId="22723570" w14:textId="77777777" w:rsidR="00892197" w:rsidRPr="004C6388" w:rsidRDefault="00892197" w:rsidP="00892197">
      <w:pPr>
        <w:keepNext/>
        <w:keepLines/>
        <w:snapToGrid w:val="0"/>
        <w:ind w:right="-70"/>
        <w:jc w:val="center"/>
        <w:rPr>
          <w:rFonts w:ascii="Marianne Medium" w:hAnsi="Marianne Medium"/>
          <w:szCs w:val="22"/>
        </w:rPr>
      </w:pPr>
      <w:r w:rsidRPr="004C6388">
        <w:rPr>
          <w:rFonts w:ascii="Marianne Medium" w:hAnsi="Marianne Medium"/>
          <w:szCs w:val="22"/>
        </w:rPr>
        <w:t>Est acceptée la présente offre pour valoir acte d’engagement</w:t>
      </w:r>
    </w:p>
    <w:p w14:paraId="1278E03C" w14:textId="77777777" w:rsidR="00892197" w:rsidRPr="004C6388" w:rsidRDefault="00892197" w:rsidP="00892197">
      <w:pPr>
        <w:keepNext/>
        <w:keepLines/>
        <w:snapToGrid w:val="0"/>
        <w:ind w:right="-70"/>
        <w:jc w:val="center"/>
        <w:rPr>
          <w:rFonts w:ascii="Marianne Medium" w:hAnsi="Marianne Medium"/>
          <w:szCs w:val="22"/>
        </w:rPr>
      </w:pPr>
    </w:p>
    <w:p w14:paraId="423F0968" w14:textId="77777777" w:rsidR="00892197" w:rsidRPr="004C6388" w:rsidRDefault="00892197" w:rsidP="00892197">
      <w:pPr>
        <w:tabs>
          <w:tab w:val="left" w:pos="567"/>
          <w:tab w:val="left" w:pos="1134"/>
          <w:tab w:val="left" w:pos="4146"/>
          <w:tab w:val="center" w:pos="5032"/>
          <w:tab w:val="left" w:pos="5812"/>
        </w:tabs>
        <w:spacing w:before="60"/>
        <w:jc w:val="center"/>
        <w:rPr>
          <w:rFonts w:ascii="Marianne Medium" w:hAnsi="Marianne Medium"/>
          <w:szCs w:val="22"/>
        </w:rPr>
      </w:pPr>
      <w:r w:rsidRPr="004C6388">
        <w:rPr>
          <w:rFonts w:ascii="Marianne Medium" w:hAnsi="Marianne Medium"/>
          <w:szCs w:val="22"/>
        </w:rPr>
        <w:t>Le Directeur des approvisionnements en produits de santé des armées.</w:t>
      </w:r>
    </w:p>
    <w:p w14:paraId="0758A9AF" w14:textId="77777777" w:rsidR="00892197" w:rsidRPr="004C6388" w:rsidRDefault="00892197" w:rsidP="00892197">
      <w:pPr>
        <w:tabs>
          <w:tab w:val="left" w:pos="567"/>
          <w:tab w:val="left" w:pos="1134"/>
          <w:tab w:val="left" w:pos="4146"/>
          <w:tab w:val="center" w:pos="5032"/>
          <w:tab w:val="left" w:pos="5812"/>
        </w:tabs>
        <w:spacing w:before="240"/>
        <w:jc w:val="center"/>
        <w:rPr>
          <w:rFonts w:ascii="Marianne Medium" w:hAnsi="Marianne Medium"/>
          <w:szCs w:val="22"/>
        </w:rPr>
      </w:pPr>
      <w:r w:rsidRPr="004C6388">
        <w:rPr>
          <w:rFonts w:ascii="Marianne Medium" w:hAnsi="Marianne Medium"/>
          <w:szCs w:val="22"/>
        </w:rPr>
        <w:t xml:space="preserve">Par délégation, </w:t>
      </w:r>
    </w:p>
    <w:p w14:paraId="6F725C50" w14:textId="77777777" w:rsidR="00892197" w:rsidRPr="004C6388" w:rsidRDefault="00892197" w:rsidP="00892197">
      <w:pPr>
        <w:tabs>
          <w:tab w:val="left" w:pos="567"/>
          <w:tab w:val="left" w:pos="1134"/>
          <w:tab w:val="left" w:pos="4146"/>
          <w:tab w:val="center" w:pos="5032"/>
          <w:tab w:val="left" w:pos="5812"/>
        </w:tabs>
        <w:spacing w:before="60"/>
        <w:jc w:val="center"/>
        <w:rPr>
          <w:rFonts w:ascii="Marianne Medium" w:hAnsi="Marianne Medium"/>
          <w:szCs w:val="22"/>
        </w:rPr>
      </w:pPr>
    </w:p>
    <w:p w14:paraId="114C5CAE" w14:textId="77777777" w:rsidR="00892197" w:rsidRPr="004C6388" w:rsidRDefault="00892197" w:rsidP="00A81E27">
      <w:pPr>
        <w:rPr>
          <w:rFonts w:ascii="Marianne Medium" w:hAnsi="Marianne Medium"/>
          <w:szCs w:val="22"/>
        </w:rPr>
      </w:pPr>
    </w:p>
    <w:sectPr w:rsidR="00892197" w:rsidRPr="004C6388" w:rsidSect="00A37642">
      <w:headerReference w:type="default" r:id="rId31"/>
      <w:pgSz w:w="11907" w:h="16840" w:code="9"/>
      <w:pgMar w:top="539" w:right="964" w:bottom="851" w:left="964" w:header="720" w:footer="17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C6FE3" w14:textId="77777777" w:rsidR="001E3605" w:rsidRDefault="001E3605" w:rsidP="00A81E27">
      <w:r>
        <w:separator/>
      </w:r>
    </w:p>
  </w:endnote>
  <w:endnote w:type="continuationSeparator" w:id="0">
    <w:p w14:paraId="0A10797D" w14:textId="77777777" w:rsidR="001E3605" w:rsidRDefault="001E3605" w:rsidP="00A81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E8898" w14:textId="77777777" w:rsidR="001424DB" w:rsidRDefault="001424DB" w:rsidP="00B67E5F">
    <w:pPr>
      <w:framePr w:wrap="around" w:vAnchor="text" w:hAnchor="margin" w:xAlign="right" w:y="1"/>
    </w:pPr>
    <w:r>
      <w:fldChar w:fldCharType="begin"/>
    </w:r>
    <w:r>
      <w:instrText xml:space="preserve">PAGE  </w:instrText>
    </w:r>
    <w:r>
      <w:fldChar w:fldCharType="separate"/>
    </w:r>
    <w:r>
      <w:rPr>
        <w:noProof/>
      </w:rPr>
      <w:t>2</w:t>
    </w:r>
    <w:r>
      <w:fldChar w:fldCharType="end"/>
    </w:r>
  </w:p>
  <w:p w14:paraId="7D5AFA85" w14:textId="77777777" w:rsidR="001424DB" w:rsidRDefault="001424DB" w:rsidP="00B67E5F">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202154"/>
      <w:docPartObj>
        <w:docPartGallery w:val="Page Numbers (Bottom of Page)"/>
        <w:docPartUnique/>
      </w:docPartObj>
    </w:sdtPr>
    <w:sdtEndPr/>
    <w:sdtContent>
      <w:sdt>
        <w:sdtPr>
          <w:id w:val="1894468794"/>
          <w:docPartObj>
            <w:docPartGallery w:val="Page Numbers (Top of Page)"/>
            <w:docPartUnique/>
          </w:docPartObj>
        </w:sdtPr>
        <w:sdtEndPr/>
        <w:sdtContent>
          <w:p w14:paraId="73D37DDC" w14:textId="77777777" w:rsidR="001424DB" w:rsidRDefault="001424DB">
            <w:pPr>
              <w:pStyle w:val="Pieddepage"/>
              <w:jc w:val="right"/>
            </w:pPr>
            <w:r w:rsidRPr="0037401E">
              <w:rPr>
                <w:sz w:val="14"/>
                <w:szCs w:val="14"/>
              </w:rPr>
              <w:t xml:space="preserve">Page </w:t>
            </w:r>
            <w:r w:rsidRPr="0037401E">
              <w:rPr>
                <w:b/>
                <w:bCs/>
                <w:sz w:val="14"/>
                <w:szCs w:val="14"/>
              </w:rPr>
              <w:fldChar w:fldCharType="begin"/>
            </w:r>
            <w:r w:rsidRPr="0037401E">
              <w:rPr>
                <w:b/>
                <w:bCs/>
                <w:sz w:val="14"/>
                <w:szCs w:val="14"/>
              </w:rPr>
              <w:instrText>PAGE</w:instrText>
            </w:r>
            <w:r w:rsidRPr="0037401E">
              <w:rPr>
                <w:b/>
                <w:bCs/>
                <w:sz w:val="14"/>
                <w:szCs w:val="14"/>
              </w:rPr>
              <w:fldChar w:fldCharType="separate"/>
            </w:r>
            <w:r>
              <w:rPr>
                <w:b/>
                <w:bCs/>
                <w:noProof/>
                <w:sz w:val="14"/>
                <w:szCs w:val="14"/>
              </w:rPr>
              <w:t>18</w:t>
            </w:r>
            <w:r w:rsidRPr="0037401E">
              <w:rPr>
                <w:b/>
                <w:bCs/>
                <w:sz w:val="14"/>
                <w:szCs w:val="14"/>
              </w:rPr>
              <w:fldChar w:fldCharType="end"/>
            </w:r>
            <w:r w:rsidRPr="0037401E">
              <w:rPr>
                <w:sz w:val="14"/>
                <w:szCs w:val="14"/>
              </w:rPr>
              <w:t xml:space="preserve"> sur </w:t>
            </w:r>
            <w:r w:rsidRPr="0037401E">
              <w:rPr>
                <w:b/>
                <w:bCs/>
                <w:sz w:val="14"/>
                <w:szCs w:val="14"/>
              </w:rPr>
              <w:fldChar w:fldCharType="begin"/>
            </w:r>
            <w:r w:rsidRPr="0037401E">
              <w:rPr>
                <w:b/>
                <w:bCs/>
                <w:sz w:val="14"/>
                <w:szCs w:val="14"/>
              </w:rPr>
              <w:instrText>NUMPAGES</w:instrText>
            </w:r>
            <w:r w:rsidRPr="0037401E">
              <w:rPr>
                <w:b/>
                <w:bCs/>
                <w:sz w:val="14"/>
                <w:szCs w:val="14"/>
              </w:rPr>
              <w:fldChar w:fldCharType="separate"/>
            </w:r>
            <w:r>
              <w:rPr>
                <w:b/>
                <w:bCs/>
                <w:noProof/>
                <w:sz w:val="14"/>
                <w:szCs w:val="14"/>
              </w:rPr>
              <w:t>3</w:t>
            </w:r>
            <w:r w:rsidRPr="0037401E">
              <w:rPr>
                <w:b/>
                <w:bCs/>
                <w:sz w:val="14"/>
                <w:szCs w:val="14"/>
              </w:rPr>
              <w:fldChar w:fldCharType="end"/>
            </w:r>
          </w:p>
        </w:sdtContent>
      </w:sdt>
    </w:sdtContent>
  </w:sdt>
  <w:p w14:paraId="1390598F" w14:textId="77777777" w:rsidR="001424DB" w:rsidRDefault="001424D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jc w:val="center"/>
      <w:tblLook w:val="04A0" w:firstRow="1" w:lastRow="0" w:firstColumn="1" w:lastColumn="0" w:noHBand="0" w:noVBand="1"/>
    </w:tblPr>
    <w:tblGrid>
      <w:gridCol w:w="2297"/>
      <w:gridCol w:w="7903"/>
      <w:gridCol w:w="617"/>
    </w:tblGrid>
    <w:tr w:rsidR="001424DB" w:rsidRPr="002052AB" w14:paraId="2202A8D2" w14:textId="77777777" w:rsidTr="00AE5490">
      <w:trPr>
        <w:trHeight w:val="266"/>
        <w:jc w:val="center"/>
      </w:trPr>
      <w:tc>
        <w:tcPr>
          <w:tcW w:w="2297" w:type="dxa"/>
          <w:tcBorders>
            <w:top w:val="single" w:sz="4" w:space="0" w:color="auto"/>
            <w:left w:val="single" w:sz="4" w:space="0" w:color="auto"/>
            <w:bottom w:val="single" w:sz="4" w:space="0" w:color="auto"/>
            <w:right w:val="single" w:sz="4" w:space="0" w:color="auto"/>
          </w:tcBorders>
          <w:vAlign w:val="center"/>
          <w:hideMark/>
        </w:tcPr>
        <w:p w14:paraId="5F0367C8" w14:textId="77777777" w:rsidR="001424DB" w:rsidRPr="00A362B4" w:rsidRDefault="001424DB" w:rsidP="00AE5490">
          <w:pPr>
            <w:pStyle w:val="Pieddepage"/>
            <w:jc w:val="center"/>
            <w:rPr>
              <w:rFonts w:ascii="Marianne Medium" w:hAnsi="Marianne Medium"/>
              <w:sz w:val="14"/>
              <w:szCs w:val="14"/>
            </w:rPr>
          </w:pPr>
          <w:r w:rsidRPr="00A362B4">
            <w:rPr>
              <w:rFonts w:ascii="Marianne Medium" w:hAnsi="Marianne Medium"/>
              <w:sz w:val="12"/>
              <w:szCs w:val="12"/>
            </w:rPr>
            <w:t>CCP.AE -F_25-90</w:t>
          </w:r>
        </w:p>
      </w:tc>
      <w:permStart w:id="36863294" w:edGrp="everyone" w:displacedByCustomXml="next"/>
      <w:sdt>
        <w:sdtPr>
          <w:rPr>
            <w:rStyle w:val="Style1"/>
            <w:rFonts w:ascii="Marianne Medium" w:hAnsi="Marianne Medium"/>
            <w:szCs w:val="14"/>
          </w:rPr>
          <w:id w:val="1395470553"/>
          <w:placeholder>
            <w:docPart w:val="EF876CB4596248C9861CB3EAF5D89555"/>
          </w:placeholder>
        </w:sdtPr>
        <w:sdtEndPr>
          <w:rPr>
            <w:rStyle w:val="Style1"/>
          </w:rPr>
        </w:sdtEndPr>
        <w:sdtContent>
          <w:tc>
            <w:tcPr>
              <w:tcW w:w="7903" w:type="dxa"/>
              <w:tcBorders>
                <w:top w:val="single" w:sz="4" w:space="0" w:color="auto"/>
                <w:left w:val="single" w:sz="4" w:space="0" w:color="auto"/>
                <w:bottom w:val="single" w:sz="4" w:space="0" w:color="auto"/>
                <w:right w:val="single" w:sz="4" w:space="0" w:color="auto"/>
              </w:tcBorders>
              <w:vAlign w:val="center"/>
              <w:hideMark/>
            </w:tcPr>
            <w:p w14:paraId="20B15087" w14:textId="28D7874B" w:rsidR="001424DB" w:rsidRPr="00A362B4" w:rsidRDefault="001424DB" w:rsidP="00AE5490">
              <w:pPr>
                <w:pStyle w:val="Pieddepage"/>
                <w:jc w:val="center"/>
                <w:rPr>
                  <w:rFonts w:ascii="Marianne Medium" w:hAnsi="Marianne Medium"/>
                  <w:sz w:val="14"/>
                  <w:szCs w:val="14"/>
                </w:rPr>
              </w:pPr>
              <w:r w:rsidRPr="001424DB">
                <w:rPr>
                  <w:rStyle w:val="Style1"/>
                  <w:rFonts w:ascii="Marianne Medium" w:hAnsi="Marianne Medium"/>
                  <w:szCs w:val="14"/>
                </w:rPr>
                <w:t>Acquisition de lits pour les zones d’hospitalisation des rôles 2 au profit du Service de Santé des Armées</w:t>
              </w:r>
            </w:p>
          </w:tc>
          <w:permEnd w:id="36863294" w:displacedByCustomXml="next"/>
        </w:sdtContent>
      </w:sdt>
      <w:tc>
        <w:tcPr>
          <w:tcW w:w="617" w:type="dxa"/>
          <w:tcBorders>
            <w:top w:val="single" w:sz="4" w:space="0" w:color="auto"/>
            <w:left w:val="single" w:sz="4" w:space="0" w:color="auto"/>
            <w:bottom w:val="single" w:sz="4" w:space="0" w:color="auto"/>
            <w:right w:val="single" w:sz="4" w:space="0" w:color="auto"/>
          </w:tcBorders>
          <w:vAlign w:val="center"/>
          <w:hideMark/>
        </w:tcPr>
        <w:p w14:paraId="4D6B21F6" w14:textId="1D101684" w:rsidR="001424DB" w:rsidRPr="00A362B4" w:rsidRDefault="001424DB" w:rsidP="00AE5490">
          <w:pPr>
            <w:pStyle w:val="Pieddepage"/>
            <w:jc w:val="center"/>
            <w:rPr>
              <w:rFonts w:ascii="Marianne Medium" w:hAnsi="Marianne Medium"/>
              <w:sz w:val="14"/>
              <w:szCs w:val="14"/>
            </w:rPr>
          </w:pPr>
          <w:r w:rsidRPr="00A362B4">
            <w:rPr>
              <w:rFonts w:ascii="Marianne Medium" w:hAnsi="Marianne Medium"/>
              <w:sz w:val="14"/>
              <w:szCs w:val="14"/>
            </w:rPr>
            <w:fldChar w:fldCharType="begin"/>
          </w:r>
          <w:r w:rsidRPr="00A362B4">
            <w:rPr>
              <w:rFonts w:ascii="Marianne Medium" w:hAnsi="Marianne Medium"/>
              <w:sz w:val="14"/>
              <w:szCs w:val="14"/>
            </w:rPr>
            <w:instrText>PAGE  \* Arabic  \* MERGEFORMAT</w:instrText>
          </w:r>
          <w:r w:rsidRPr="00A362B4">
            <w:rPr>
              <w:rFonts w:ascii="Marianne Medium" w:hAnsi="Marianne Medium"/>
              <w:sz w:val="14"/>
              <w:szCs w:val="14"/>
            </w:rPr>
            <w:fldChar w:fldCharType="separate"/>
          </w:r>
          <w:r w:rsidR="00CD69B3">
            <w:rPr>
              <w:rFonts w:ascii="Marianne Medium" w:hAnsi="Marianne Medium"/>
              <w:noProof/>
              <w:sz w:val="14"/>
              <w:szCs w:val="14"/>
            </w:rPr>
            <w:t>1</w:t>
          </w:r>
          <w:r w:rsidRPr="00A362B4">
            <w:rPr>
              <w:rFonts w:ascii="Marianne Medium" w:hAnsi="Marianne Medium"/>
              <w:sz w:val="14"/>
              <w:szCs w:val="14"/>
            </w:rPr>
            <w:fldChar w:fldCharType="end"/>
          </w:r>
        </w:p>
      </w:tc>
    </w:tr>
  </w:tbl>
  <w:p w14:paraId="5B133A95" w14:textId="77777777" w:rsidR="001424DB" w:rsidRDefault="001424D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jc w:val="center"/>
      <w:tblLook w:val="04A0" w:firstRow="1" w:lastRow="0" w:firstColumn="1" w:lastColumn="0" w:noHBand="0" w:noVBand="1"/>
    </w:tblPr>
    <w:tblGrid>
      <w:gridCol w:w="2177"/>
      <w:gridCol w:w="7747"/>
      <w:gridCol w:w="893"/>
    </w:tblGrid>
    <w:tr w:rsidR="001424DB" w:rsidRPr="00533F04" w14:paraId="6C770A59" w14:textId="77777777" w:rsidTr="00672655">
      <w:trPr>
        <w:trHeight w:val="266"/>
        <w:jc w:val="center"/>
      </w:trPr>
      <w:tc>
        <w:tcPr>
          <w:tcW w:w="2177" w:type="dxa"/>
          <w:vAlign w:val="center"/>
        </w:tcPr>
        <w:p w14:paraId="7894A6D4" w14:textId="3F8B1AD1" w:rsidR="001424DB" w:rsidRPr="00533F04" w:rsidRDefault="001424DB" w:rsidP="007C19B5">
          <w:pPr>
            <w:pStyle w:val="Pieddepage"/>
            <w:jc w:val="center"/>
            <w:rPr>
              <w:rFonts w:ascii="Marianne Medium" w:hAnsi="Marianne Medium"/>
              <w:sz w:val="14"/>
              <w:szCs w:val="14"/>
            </w:rPr>
          </w:pPr>
          <w:r>
            <w:rPr>
              <w:rFonts w:ascii="Marianne Medium" w:hAnsi="Marianne Medium"/>
              <w:sz w:val="14"/>
              <w:szCs w:val="14"/>
            </w:rPr>
            <w:t>CCPAE-F_40-90_V.24.11.2021</w:t>
          </w:r>
        </w:p>
      </w:tc>
      <w:permStart w:id="1195119641" w:edGrp="everyone" w:displacedByCustomXml="next"/>
      <w:sdt>
        <w:sdtPr>
          <w:rPr>
            <w:rFonts w:ascii="Marianne Medium" w:hAnsi="Marianne Medium"/>
            <w:sz w:val="14"/>
            <w:szCs w:val="14"/>
          </w:rPr>
          <w:id w:val="-80069499"/>
          <w:placeholder>
            <w:docPart w:val="A12D0728C969433295357623C1493868"/>
          </w:placeholder>
        </w:sdtPr>
        <w:sdtEndPr/>
        <w:sdtContent>
          <w:tc>
            <w:tcPr>
              <w:tcW w:w="7747" w:type="dxa"/>
              <w:vAlign w:val="center"/>
            </w:tcPr>
            <w:p w14:paraId="79D10EB8" w14:textId="42F683AD" w:rsidR="001424DB" w:rsidRPr="00533F04" w:rsidRDefault="001424DB" w:rsidP="001976AB">
              <w:pPr>
                <w:pStyle w:val="Pieddepage"/>
                <w:jc w:val="center"/>
                <w:rPr>
                  <w:rFonts w:ascii="Marianne Medium" w:hAnsi="Marianne Medium"/>
                  <w:sz w:val="14"/>
                  <w:szCs w:val="14"/>
                </w:rPr>
              </w:pPr>
              <w:r w:rsidRPr="001424DB">
                <w:rPr>
                  <w:rFonts w:ascii="Marianne Medium" w:hAnsi="Marianne Medium"/>
                  <w:sz w:val="14"/>
                  <w:szCs w:val="14"/>
                </w:rPr>
                <w:t>Acquisition de lits pour les zones d’hospitalisation des rôles 2 au profit du Service de Santé des Armées</w:t>
              </w:r>
            </w:p>
          </w:tc>
        </w:sdtContent>
      </w:sdt>
      <w:permEnd w:id="1195119641" w:displacedByCustomXml="prev"/>
      <w:tc>
        <w:tcPr>
          <w:tcW w:w="893" w:type="dxa"/>
          <w:vAlign w:val="center"/>
        </w:tcPr>
        <w:p w14:paraId="642EA4D9" w14:textId="3D903510" w:rsidR="001424DB" w:rsidRPr="00533F04" w:rsidRDefault="001424DB" w:rsidP="001976AB">
          <w:pPr>
            <w:pStyle w:val="Pieddepage"/>
            <w:jc w:val="center"/>
            <w:rPr>
              <w:rFonts w:ascii="Marianne Medium" w:hAnsi="Marianne Medium"/>
              <w:sz w:val="14"/>
              <w:szCs w:val="14"/>
            </w:rPr>
          </w:pPr>
          <w:r w:rsidRPr="00533F04">
            <w:rPr>
              <w:rFonts w:ascii="Marianne Medium" w:hAnsi="Marianne Medium"/>
              <w:sz w:val="14"/>
              <w:szCs w:val="14"/>
            </w:rPr>
            <w:fldChar w:fldCharType="begin"/>
          </w:r>
          <w:r w:rsidRPr="00533F04">
            <w:rPr>
              <w:rFonts w:ascii="Marianne Medium" w:hAnsi="Marianne Medium"/>
              <w:sz w:val="14"/>
              <w:szCs w:val="14"/>
            </w:rPr>
            <w:instrText>PAGE  \* Arabic  \* MERGEFORMAT</w:instrText>
          </w:r>
          <w:r w:rsidRPr="00533F04">
            <w:rPr>
              <w:rFonts w:ascii="Marianne Medium" w:hAnsi="Marianne Medium"/>
              <w:sz w:val="14"/>
              <w:szCs w:val="14"/>
            </w:rPr>
            <w:fldChar w:fldCharType="separate"/>
          </w:r>
          <w:r w:rsidR="00CD69B3">
            <w:rPr>
              <w:rFonts w:ascii="Marianne Medium" w:hAnsi="Marianne Medium"/>
              <w:noProof/>
              <w:sz w:val="14"/>
              <w:szCs w:val="14"/>
            </w:rPr>
            <w:t>10</w:t>
          </w:r>
          <w:r w:rsidRPr="00533F04">
            <w:rPr>
              <w:rFonts w:ascii="Marianne Medium" w:hAnsi="Marianne Medium"/>
              <w:sz w:val="14"/>
              <w:szCs w:val="14"/>
            </w:rPr>
            <w:fldChar w:fldCharType="end"/>
          </w:r>
          <w:r w:rsidRPr="00533F04">
            <w:rPr>
              <w:rFonts w:ascii="Marianne Medium" w:hAnsi="Marianne Medium"/>
              <w:sz w:val="14"/>
              <w:szCs w:val="14"/>
            </w:rPr>
            <w:t xml:space="preserve"> sur </w:t>
          </w:r>
          <w:r w:rsidRPr="00533F04">
            <w:rPr>
              <w:rFonts w:ascii="Marianne Medium" w:hAnsi="Marianne Medium"/>
              <w:sz w:val="14"/>
              <w:szCs w:val="14"/>
            </w:rPr>
            <w:fldChar w:fldCharType="begin"/>
          </w:r>
          <w:r w:rsidRPr="00533F04">
            <w:rPr>
              <w:rFonts w:ascii="Marianne Medium" w:hAnsi="Marianne Medium"/>
              <w:sz w:val="14"/>
              <w:szCs w:val="14"/>
            </w:rPr>
            <w:instrText>NUMPAGES  \* Arabic  \* MERGEFORMAT</w:instrText>
          </w:r>
          <w:r w:rsidRPr="00533F04">
            <w:rPr>
              <w:rFonts w:ascii="Marianne Medium" w:hAnsi="Marianne Medium"/>
              <w:sz w:val="14"/>
              <w:szCs w:val="14"/>
            </w:rPr>
            <w:fldChar w:fldCharType="separate"/>
          </w:r>
          <w:r w:rsidR="00CD69B3">
            <w:rPr>
              <w:rFonts w:ascii="Marianne Medium" w:hAnsi="Marianne Medium"/>
              <w:noProof/>
              <w:sz w:val="14"/>
              <w:szCs w:val="14"/>
            </w:rPr>
            <w:t>19</w:t>
          </w:r>
          <w:r w:rsidRPr="00533F04">
            <w:rPr>
              <w:rFonts w:ascii="Marianne Medium" w:hAnsi="Marianne Medium"/>
              <w:sz w:val="14"/>
              <w:szCs w:val="14"/>
            </w:rPr>
            <w:fldChar w:fldCharType="end"/>
          </w:r>
        </w:p>
      </w:tc>
    </w:tr>
  </w:tbl>
  <w:p w14:paraId="2DD4D94A" w14:textId="77777777" w:rsidR="001424DB" w:rsidRPr="00533F04" w:rsidRDefault="001424DB" w:rsidP="006A578F">
    <w:pPr>
      <w:pStyle w:val="Pieddepage"/>
      <w:rPr>
        <w:rFonts w:ascii="Marianne Medium" w:hAnsi="Marianne Medium"/>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74" w:type="dxa"/>
      <w:tblInd w:w="-431" w:type="dxa"/>
      <w:tblLook w:val="04A0" w:firstRow="1" w:lastRow="0" w:firstColumn="1" w:lastColumn="0" w:noHBand="0" w:noVBand="1"/>
    </w:tblPr>
    <w:tblGrid>
      <w:gridCol w:w="2127"/>
      <w:gridCol w:w="7513"/>
      <w:gridCol w:w="1134"/>
    </w:tblGrid>
    <w:tr w:rsidR="001424DB" w14:paraId="06D75A98" w14:textId="77777777" w:rsidTr="00E34EB7">
      <w:tc>
        <w:tcPr>
          <w:tcW w:w="2127" w:type="dxa"/>
          <w:vAlign w:val="center"/>
        </w:tcPr>
        <w:p w14:paraId="081318C7" w14:textId="77777777" w:rsidR="001424DB" w:rsidRPr="00EC418E" w:rsidRDefault="001424DB" w:rsidP="00F7099C">
          <w:pPr>
            <w:pStyle w:val="Pieddepage"/>
            <w:jc w:val="center"/>
            <w:rPr>
              <w:sz w:val="16"/>
              <w:szCs w:val="16"/>
            </w:rPr>
          </w:pPr>
          <w:r w:rsidRPr="0098647B">
            <w:rPr>
              <w:sz w:val="14"/>
              <w:szCs w:val="14"/>
            </w:rPr>
            <w:t>CCPAE-F_40-90_V.</w:t>
          </w:r>
          <w:r>
            <w:rPr>
              <w:sz w:val="14"/>
              <w:szCs w:val="14"/>
            </w:rPr>
            <w:t>20.04.2020</w:t>
          </w:r>
        </w:p>
      </w:tc>
      <w:permStart w:id="1797524209" w:edGrp="everyone" w:displacedByCustomXml="next"/>
      <w:sdt>
        <w:sdtPr>
          <w:rPr>
            <w:sz w:val="14"/>
            <w:szCs w:val="14"/>
          </w:rPr>
          <w:id w:val="476032095"/>
          <w:placeholder>
            <w:docPart w:val="FC0D48064A9140CB9D53021B036A4494"/>
          </w:placeholder>
          <w:showingPlcHdr/>
        </w:sdtPr>
        <w:sdtEndPr/>
        <w:sdtContent>
          <w:tc>
            <w:tcPr>
              <w:tcW w:w="7513" w:type="dxa"/>
              <w:vAlign w:val="center"/>
            </w:tcPr>
            <w:p w14:paraId="5FAA4D81" w14:textId="77777777" w:rsidR="001424DB" w:rsidRPr="00EC418E" w:rsidRDefault="001424DB" w:rsidP="00892197">
              <w:pPr>
                <w:pStyle w:val="Pieddepage"/>
                <w:jc w:val="center"/>
                <w:rPr>
                  <w:sz w:val="16"/>
                  <w:szCs w:val="16"/>
                </w:rPr>
              </w:pPr>
              <w:r w:rsidRPr="00672655">
                <w:rPr>
                  <w:rStyle w:val="Textedelespacerserv"/>
                  <w:i/>
                  <w:sz w:val="14"/>
                  <w:szCs w:val="14"/>
                </w:rPr>
                <w:t>Objet du marché.</w:t>
              </w:r>
            </w:p>
          </w:tc>
        </w:sdtContent>
      </w:sdt>
      <w:permEnd w:id="1797524209" w:displacedByCustomXml="prev"/>
      <w:tc>
        <w:tcPr>
          <w:tcW w:w="1134" w:type="dxa"/>
          <w:vAlign w:val="center"/>
        </w:tcPr>
        <w:p w14:paraId="236C2515" w14:textId="3CA49DA9" w:rsidR="001424DB" w:rsidRPr="00E34EB7" w:rsidRDefault="001424DB" w:rsidP="00892197">
          <w:pPr>
            <w:pStyle w:val="Pieddepage"/>
            <w:jc w:val="center"/>
            <w:rPr>
              <w:sz w:val="14"/>
              <w:szCs w:val="14"/>
            </w:rPr>
          </w:pPr>
          <w:r w:rsidRPr="00E34EB7">
            <w:rPr>
              <w:sz w:val="14"/>
              <w:szCs w:val="14"/>
            </w:rPr>
            <w:t xml:space="preserve">Page </w:t>
          </w:r>
          <w:r w:rsidRPr="00E34EB7">
            <w:rPr>
              <w:b/>
              <w:sz w:val="14"/>
              <w:szCs w:val="14"/>
            </w:rPr>
            <w:fldChar w:fldCharType="begin"/>
          </w:r>
          <w:r w:rsidRPr="00E34EB7">
            <w:rPr>
              <w:b/>
              <w:sz w:val="14"/>
              <w:szCs w:val="14"/>
            </w:rPr>
            <w:instrText>PAGE  \* Arabic  \* MERGEFORMAT</w:instrText>
          </w:r>
          <w:r w:rsidRPr="00E34EB7">
            <w:rPr>
              <w:b/>
              <w:sz w:val="14"/>
              <w:szCs w:val="14"/>
            </w:rPr>
            <w:fldChar w:fldCharType="separate"/>
          </w:r>
          <w:r w:rsidR="00CC43A4">
            <w:rPr>
              <w:b/>
              <w:noProof/>
              <w:sz w:val="14"/>
              <w:szCs w:val="14"/>
            </w:rPr>
            <w:t>18</w:t>
          </w:r>
          <w:r w:rsidRPr="00E34EB7">
            <w:rPr>
              <w:b/>
              <w:sz w:val="14"/>
              <w:szCs w:val="14"/>
            </w:rPr>
            <w:fldChar w:fldCharType="end"/>
          </w:r>
          <w:r w:rsidRPr="00E34EB7">
            <w:rPr>
              <w:sz w:val="14"/>
              <w:szCs w:val="14"/>
            </w:rPr>
            <w:t xml:space="preserve"> sur </w:t>
          </w:r>
          <w:r w:rsidRPr="00E34EB7">
            <w:rPr>
              <w:b/>
              <w:sz w:val="14"/>
              <w:szCs w:val="14"/>
            </w:rPr>
            <w:fldChar w:fldCharType="begin"/>
          </w:r>
          <w:r w:rsidRPr="00E34EB7">
            <w:rPr>
              <w:b/>
              <w:sz w:val="14"/>
              <w:szCs w:val="14"/>
            </w:rPr>
            <w:instrText>NUMPAGES  \* Arabic  \* MERGEFORMAT</w:instrText>
          </w:r>
          <w:r w:rsidRPr="00E34EB7">
            <w:rPr>
              <w:b/>
              <w:sz w:val="14"/>
              <w:szCs w:val="14"/>
            </w:rPr>
            <w:fldChar w:fldCharType="separate"/>
          </w:r>
          <w:r w:rsidR="00CC43A4">
            <w:rPr>
              <w:b/>
              <w:noProof/>
              <w:sz w:val="14"/>
              <w:szCs w:val="14"/>
            </w:rPr>
            <w:t>20</w:t>
          </w:r>
          <w:r w:rsidRPr="00E34EB7">
            <w:rPr>
              <w:b/>
              <w:sz w:val="14"/>
              <w:szCs w:val="14"/>
            </w:rPr>
            <w:fldChar w:fldCharType="end"/>
          </w:r>
        </w:p>
      </w:tc>
    </w:tr>
  </w:tbl>
  <w:p w14:paraId="0EBB2308" w14:textId="77777777" w:rsidR="001424DB" w:rsidRPr="00EC418E" w:rsidRDefault="001424DB" w:rsidP="008921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5B8EB" w14:textId="77777777" w:rsidR="001E3605" w:rsidRDefault="001E3605" w:rsidP="00A81E27">
      <w:r>
        <w:separator/>
      </w:r>
    </w:p>
  </w:footnote>
  <w:footnote w:type="continuationSeparator" w:id="0">
    <w:p w14:paraId="017668EF" w14:textId="77777777" w:rsidR="001E3605" w:rsidRDefault="001E3605" w:rsidP="00A81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389D1" w14:textId="77777777" w:rsidR="001424DB" w:rsidRDefault="001424DB"/>
  <w:p w14:paraId="24AAE0E2" w14:textId="77777777" w:rsidR="001424DB" w:rsidRDefault="001424DB"/>
  <w:p w14:paraId="4A81FC4B" w14:textId="77777777" w:rsidR="001424DB" w:rsidRDefault="001424DB" w:rsidP="00892197"/>
  <w:p w14:paraId="77B899F1" w14:textId="77777777" w:rsidR="001424DB" w:rsidRDefault="001424DB" w:rsidP="00892197"/>
  <w:p w14:paraId="7FF6A470" w14:textId="77777777" w:rsidR="001424DB" w:rsidRDefault="001424DB" w:rsidP="00892197"/>
  <w:p w14:paraId="340F607D" w14:textId="77777777" w:rsidR="001424DB" w:rsidRDefault="001424DB" w:rsidP="00892197"/>
  <w:p w14:paraId="4CF5625E" w14:textId="77777777" w:rsidR="001424DB" w:rsidRDefault="001424DB" w:rsidP="0089219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D9FAE" w14:textId="77777777" w:rsidR="001424DB" w:rsidRDefault="001424DB" w:rsidP="008E5874">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5BC21" w14:textId="77777777" w:rsidR="001424DB" w:rsidRDefault="001424DB" w:rsidP="00E34E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3C8670E"/>
    <w:lvl w:ilvl="0">
      <w:start w:val="1"/>
      <w:numFmt w:val="lowerLetter"/>
      <w:lvlText w:val="%1)"/>
      <w:lvlJc w:val="left"/>
      <w:pPr>
        <w:tabs>
          <w:tab w:val="num" w:pos="-610"/>
        </w:tabs>
        <w:ind w:left="-610" w:hanging="360"/>
      </w:pPr>
      <w:rPr>
        <w:rFonts w:ascii="Times New Roman" w:hAnsi="Times New Roman" w:cs="Times New Roman" w:hint="default"/>
        <w:b/>
        <w:bCs/>
        <w:sz w:val="20"/>
        <w:szCs w:val="20"/>
      </w:rPr>
    </w:lvl>
    <w:lvl w:ilvl="1">
      <w:start w:val="1"/>
      <w:numFmt w:val="lowerLetter"/>
      <w:lvlText w:val="%2)"/>
      <w:lvlJc w:val="left"/>
      <w:pPr>
        <w:tabs>
          <w:tab w:val="num" w:pos="-250"/>
        </w:tabs>
        <w:ind w:left="-250" w:hanging="360"/>
      </w:pPr>
      <w:rPr>
        <w:rFonts w:cs="Times New Roman"/>
      </w:rPr>
    </w:lvl>
    <w:lvl w:ilvl="2">
      <w:start w:val="1"/>
      <w:numFmt w:val="lowerRoman"/>
      <w:lvlText w:val="%3)"/>
      <w:lvlJc w:val="left"/>
      <w:pPr>
        <w:tabs>
          <w:tab w:val="num" w:pos="110"/>
        </w:tabs>
        <w:ind w:left="110" w:hanging="360"/>
      </w:pPr>
      <w:rPr>
        <w:rFonts w:cs="Times New Roman"/>
      </w:rPr>
    </w:lvl>
    <w:lvl w:ilvl="3">
      <w:start w:val="1"/>
      <w:numFmt w:val="decimal"/>
      <w:lvlText w:val="(%4)"/>
      <w:lvlJc w:val="left"/>
      <w:pPr>
        <w:tabs>
          <w:tab w:val="num" w:pos="470"/>
        </w:tabs>
        <w:ind w:left="470" w:hanging="360"/>
      </w:pPr>
      <w:rPr>
        <w:rFonts w:cs="Times New Roman"/>
      </w:rPr>
    </w:lvl>
    <w:lvl w:ilvl="4">
      <w:start w:val="1"/>
      <w:numFmt w:val="lowerLetter"/>
      <w:lvlText w:val="(%5)"/>
      <w:lvlJc w:val="left"/>
      <w:pPr>
        <w:tabs>
          <w:tab w:val="num" w:pos="830"/>
        </w:tabs>
        <w:ind w:left="830" w:hanging="360"/>
      </w:pPr>
      <w:rPr>
        <w:rFonts w:cs="Times New Roman"/>
      </w:rPr>
    </w:lvl>
    <w:lvl w:ilvl="5">
      <w:start w:val="1"/>
      <w:numFmt w:val="lowerRoman"/>
      <w:lvlText w:val="(%6)"/>
      <w:lvlJc w:val="left"/>
      <w:pPr>
        <w:tabs>
          <w:tab w:val="num" w:pos="1190"/>
        </w:tabs>
        <w:ind w:left="1190" w:hanging="360"/>
      </w:pPr>
      <w:rPr>
        <w:rFonts w:cs="Times New Roman"/>
      </w:rPr>
    </w:lvl>
    <w:lvl w:ilvl="6">
      <w:start w:val="1"/>
      <w:numFmt w:val="decimal"/>
      <w:lvlText w:val="%7."/>
      <w:lvlJc w:val="left"/>
      <w:pPr>
        <w:tabs>
          <w:tab w:val="num" w:pos="1550"/>
        </w:tabs>
        <w:ind w:left="1550" w:hanging="360"/>
      </w:pPr>
      <w:rPr>
        <w:rFonts w:cs="Times New Roman"/>
      </w:rPr>
    </w:lvl>
    <w:lvl w:ilvl="7">
      <w:start w:val="1"/>
      <w:numFmt w:val="lowerLetter"/>
      <w:lvlText w:val="%8."/>
      <w:lvlJc w:val="left"/>
      <w:pPr>
        <w:tabs>
          <w:tab w:val="num" w:pos="1910"/>
        </w:tabs>
        <w:ind w:left="1910" w:hanging="360"/>
      </w:pPr>
      <w:rPr>
        <w:rFonts w:cs="Times New Roman"/>
      </w:rPr>
    </w:lvl>
    <w:lvl w:ilvl="8">
      <w:start w:val="1"/>
      <w:numFmt w:val="lowerRoman"/>
      <w:lvlText w:val="%9."/>
      <w:lvlJc w:val="left"/>
      <w:pPr>
        <w:tabs>
          <w:tab w:val="num" w:pos="2270"/>
        </w:tabs>
        <w:ind w:left="2270" w:hanging="360"/>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12EC10BF"/>
    <w:multiLevelType w:val="hybridMultilevel"/>
    <w:tmpl w:val="577478E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B35B7C"/>
    <w:multiLevelType w:val="hybridMultilevel"/>
    <w:tmpl w:val="8F844D6A"/>
    <w:lvl w:ilvl="0" w:tplc="DA58FDB0">
      <w:start w:val="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F203A7E"/>
    <w:multiLevelType w:val="hybridMultilevel"/>
    <w:tmpl w:val="2A820822"/>
    <w:lvl w:ilvl="0" w:tplc="F8A0AE10">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FC16BC9"/>
    <w:multiLevelType w:val="multilevel"/>
    <w:tmpl w:val="BE52CE34"/>
    <w:lvl w:ilvl="0">
      <w:start w:val="1"/>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15:restartNumberingAfterBreak="0">
    <w:nsid w:val="28E93882"/>
    <w:multiLevelType w:val="hybridMultilevel"/>
    <w:tmpl w:val="3DAC609C"/>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D3D2BF0"/>
    <w:multiLevelType w:val="hybridMultilevel"/>
    <w:tmpl w:val="A768E31C"/>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E095C1C"/>
    <w:multiLevelType w:val="hybridMultilevel"/>
    <w:tmpl w:val="E6CCC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7F0D21"/>
    <w:multiLevelType w:val="hybridMultilevel"/>
    <w:tmpl w:val="B0A4FD72"/>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224ECA"/>
    <w:multiLevelType w:val="hybridMultilevel"/>
    <w:tmpl w:val="D87C8CA8"/>
    <w:lvl w:ilvl="0" w:tplc="8EAAB3DE">
      <w:start w:val="1"/>
      <w:numFmt w:val="bullet"/>
      <w:lvlText w:val=""/>
      <w:lvlJc w:val="left"/>
      <w:pPr>
        <w:tabs>
          <w:tab w:val="num" w:pos="720"/>
        </w:tabs>
        <w:ind w:left="72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8A32FC"/>
    <w:multiLevelType w:val="hybridMultilevel"/>
    <w:tmpl w:val="4386D9C2"/>
    <w:lvl w:ilvl="0" w:tplc="4B4864BA">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4C3C3F"/>
    <w:multiLevelType w:val="hybridMultilevel"/>
    <w:tmpl w:val="055A9190"/>
    <w:lvl w:ilvl="0" w:tplc="AC629F52">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78C0FD7"/>
    <w:multiLevelType w:val="hybridMultilevel"/>
    <w:tmpl w:val="DA688400"/>
    <w:lvl w:ilvl="0" w:tplc="AC629F5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49173262"/>
    <w:multiLevelType w:val="multilevel"/>
    <w:tmpl w:val="28802EBA"/>
    <w:lvl w:ilvl="0">
      <w:start w:val="1"/>
      <w:numFmt w:val="decimal"/>
      <w:pStyle w:val="Titre1"/>
      <w:suff w:val="nothing"/>
      <w:lvlText w:val="Article %1 – "/>
      <w:lvlJc w:val="left"/>
      <w:pPr>
        <w:ind w:left="9073" w:hanging="425"/>
      </w:pPr>
      <w:rPr>
        <w:rFonts w:hint="default"/>
        <w:caps/>
        <w:u w:val="single"/>
      </w:rPr>
    </w:lvl>
    <w:lvl w:ilvl="1">
      <w:start w:val="1"/>
      <w:numFmt w:val="decimal"/>
      <w:pStyle w:val="Titre2"/>
      <w:lvlText w:val="%1.%2"/>
      <w:lvlJc w:val="left"/>
      <w:pPr>
        <w:tabs>
          <w:tab w:val="num" w:pos="284"/>
        </w:tabs>
        <w:ind w:left="709" w:hanging="425"/>
      </w:pPr>
      <w:rPr>
        <w:rFonts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16" w15:restartNumberingAfterBreak="0">
    <w:nsid w:val="4B455869"/>
    <w:multiLevelType w:val="hybridMultilevel"/>
    <w:tmpl w:val="52249A4A"/>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E1121B"/>
    <w:multiLevelType w:val="hybridMultilevel"/>
    <w:tmpl w:val="7004BE4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D5E5680"/>
    <w:multiLevelType w:val="hybridMultilevel"/>
    <w:tmpl w:val="51F46398"/>
    <w:lvl w:ilvl="0" w:tplc="260C03DC">
      <w:numFmt w:val="bullet"/>
      <w:lvlText w:val="-"/>
      <w:lvlJc w:val="left"/>
      <w:pPr>
        <w:ind w:left="360" w:hanging="360"/>
      </w:pPr>
      <w:rPr>
        <w:rFonts w:ascii="Calibri" w:eastAsia="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9"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ED5782"/>
    <w:multiLevelType w:val="hybridMultilevel"/>
    <w:tmpl w:val="A1CC872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734E26"/>
    <w:multiLevelType w:val="hybridMultilevel"/>
    <w:tmpl w:val="A88EF3F4"/>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C35FD6"/>
    <w:multiLevelType w:val="hybridMultilevel"/>
    <w:tmpl w:val="A7C6E90A"/>
    <w:lvl w:ilvl="0" w:tplc="AA1229B4">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9F81B1B"/>
    <w:multiLevelType w:val="hybridMultilevel"/>
    <w:tmpl w:val="1E761F0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B43377A"/>
    <w:multiLevelType w:val="hybridMultilevel"/>
    <w:tmpl w:val="EE42EACA"/>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00D63C0"/>
    <w:multiLevelType w:val="hybridMultilevel"/>
    <w:tmpl w:val="1402CEB4"/>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10C25A1"/>
    <w:multiLevelType w:val="hybridMultilevel"/>
    <w:tmpl w:val="805E20B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1517328"/>
    <w:multiLevelType w:val="hybridMultilevel"/>
    <w:tmpl w:val="470E4F2E"/>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3432BF4"/>
    <w:multiLevelType w:val="hybridMultilevel"/>
    <w:tmpl w:val="DAF23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01E77"/>
    <w:multiLevelType w:val="hybridMultilevel"/>
    <w:tmpl w:val="F95035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DB5C93"/>
    <w:multiLevelType w:val="hybridMultilevel"/>
    <w:tmpl w:val="8FCC2EE8"/>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A1C45AC"/>
    <w:multiLevelType w:val="hybridMultilevel"/>
    <w:tmpl w:val="6F86E1CE"/>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B716C2E"/>
    <w:multiLevelType w:val="hybridMultilevel"/>
    <w:tmpl w:val="4BD0E604"/>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5"/>
  </w:num>
  <w:num w:numId="2">
    <w:abstractNumId w:val="15"/>
  </w:num>
  <w:num w:numId="3">
    <w:abstractNumId w:val="15"/>
  </w:num>
  <w:num w:numId="4">
    <w:abstractNumId w:val="15"/>
  </w:num>
  <w:num w:numId="5">
    <w:abstractNumId w:val="19"/>
  </w:num>
  <w:num w:numId="6">
    <w:abstractNumId w:val="18"/>
  </w:num>
  <w:num w:numId="7">
    <w:abstractNumId w:val="4"/>
  </w:num>
  <w:num w:numId="8">
    <w:abstractNumId w:val="5"/>
  </w:num>
  <w:num w:numId="9">
    <w:abstractNumId w:val="12"/>
  </w:num>
  <w:num w:numId="10">
    <w:abstractNumId w:val="28"/>
  </w:num>
  <w:num w:numId="11">
    <w:abstractNumId w:val="21"/>
  </w:num>
  <w:num w:numId="12">
    <w:abstractNumId w:val="29"/>
  </w:num>
  <w:num w:numId="13">
    <w:abstractNumId w:val="20"/>
  </w:num>
  <w:num w:numId="14">
    <w:abstractNumId w:val="32"/>
  </w:num>
  <w:num w:numId="15">
    <w:abstractNumId w:val="3"/>
  </w:num>
  <w:num w:numId="16">
    <w:abstractNumId w:val="2"/>
  </w:num>
  <w:num w:numId="17">
    <w:abstractNumId w:val="1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
  </w:num>
  <w:num w:numId="25">
    <w:abstractNumId w:val="7"/>
  </w:num>
  <w:num w:numId="26">
    <w:abstractNumId w:val="23"/>
  </w:num>
  <w:num w:numId="27">
    <w:abstractNumId w:val="30"/>
  </w:num>
  <w:num w:numId="28">
    <w:abstractNumId w:val="6"/>
  </w:num>
  <w:num w:numId="29">
    <w:abstractNumId w:val="10"/>
  </w:num>
  <w:num w:numId="30">
    <w:abstractNumId w:val="31"/>
  </w:num>
  <w:num w:numId="31">
    <w:abstractNumId w:val="27"/>
  </w:num>
  <w:num w:numId="32">
    <w:abstractNumId w:val="25"/>
  </w:num>
  <w:num w:numId="33">
    <w:abstractNumId w:val="24"/>
  </w:num>
  <w:num w:numId="34">
    <w:abstractNumId w:val="17"/>
  </w:num>
  <w:num w:numId="35">
    <w:abstractNumId w:val="8"/>
  </w:num>
  <w:num w:numId="36">
    <w:abstractNumId w:val="14"/>
  </w:num>
  <w:num w:numId="37">
    <w:abstractNumId w:val="22"/>
  </w:num>
  <w:num w:numId="38">
    <w:abstractNumId w:val="13"/>
  </w:num>
  <w:num w:numId="39">
    <w:abstractNumId w:val="9"/>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5"/>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num>
  <w:num w:numId="4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ENKIAN Aurélie IEF MINDEF">
    <w15:presenceInfo w15:providerId="None" w15:userId="FRENKIAN Aurélie IEF MIND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F04"/>
    <w:rsid w:val="000056D2"/>
    <w:rsid w:val="000202FE"/>
    <w:rsid w:val="00022849"/>
    <w:rsid w:val="000419CF"/>
    <w:rsid w:val="00050631"/>
    <w:rsid w:val="0006324A"/>
    <w:rsid w:val="000703ED"/>
    <w:rsid w:val="00081D73"/>
    <w:rsid w:val="000B70D8"/>
    <w:rsid w:val="000C4046"/>
    <w:rsid w:val="000D29FE"/>
    <w:rsid w:val="000E5AE5"/>
    <w:rsid w:val="00100B79"/>
    <w:rsid w:val="001424DB"/>
    <w:rsid w:val="00151092"/>
    <w:rsid w:val="00163357"/>
    <w:rsid w:val="001669A8"/>
    <w:rsid w:val="00167E53"/>
    <w:rsid w:val="001814A6"/>
    <w:rsid w:val="00192E5D"/>
    <w:rsid w:val="001976AB"/>
    <w:rsid w:val="001A77B9"/>
    <w:rsid w:val="001B140C"/>
    <w:rsid w:val="001C3A2F"/>
    <w:rsid w:val="001D3384"/>
    <w:rsid w:val="001E3605"/>
    <w:rsid w:val="001E3A0D"/>
    <w:rsid w:val="001F2CBD"/>
    <w:rsid w:val="001F3CE8"/>
    <w:rsid w:val="00224EC8"/>
    <w:rsid w:val="002512A4"/>
    <w:rsid w:val="00262565"/>
    <w:rsid w:val="00264589"/>
    <w:rsid w:val="00292597"/>
    <w:rsid w:val="002A3205"/>
    <w:rsid w:val="002D40C0"/>
    <w:rsid w:val="002D5239"/>
    <w:rsid w:val="002E1FF5"/>
    <w:rsid w:val="002F197E"/>
    <w:rsid w:val="003005AE"/>
    <w:rsid w:val="003121A6"/>
    <w:rsid w:val="00314D41"/>
    <w:rsid w:val="003239BF"/>
    <w:rsid w:val="00337CC5"/>
    <w:rsid w:val="003419C8"/>
    <w:rsid w:val="00347886"/>
    <w:rsid w:val="00354164"/>
    <w:rsid w:val="003551EF"/>
    <w:rsid w:val="0037401E"/>
    <w:rsid w:val="00387897"/>
    <w:rsid w:val="003900DD"/>
    <w:rsid w:val="003B5A27"/>
    <w:rsid w:val="003D5411"/>
    <w:rsid w:val="004126EC"/>
    <w:rsid w:val="00427BDE"/>
    <w:rsid w:val="00430FA7"/>
    <w:rsid w:val="0045564E"/>
    <w:rsid w:val="00465F95"/>
    <w:rsid w:val="004A01BC"/>
    <w:rsid w:val="004C6388"/>
    <w:rsid w:val="004E64D8"/>
    <w:rsid w:val="00520E28"/>
    <w:rsid w:val="005239A7"/>
    <w:rsid w:val="00532E68"/>
    <w:rsid w:val="00533F04"/>
    <w:rsid w:val="005441FB"/>
    <w:rsid w:val="005532F8"/>
    <w:rsid w:val="00562A0F"/>
    <w:rsid w:val="005856B9"/>
    <w:rsid w:val="005B4EBC"/>
    <w:rsid w:val="005C2170"/>
    <w:rsid w:val="005F6DB4"/>
    <w:rsid w:val="00624C3B"/>
    <w:rsid w:val="006376E0"/>
    <w:rsid w:val="00672655"/>
    <w:rsid w:val="00676AF1"/>
    <w:rsid w:val="00681125"/>
    <w:rsid w:val="00686978"/>
    <w:rsid w:val="006A578F"/>
    <w:rsid w:val="006A5E82"/>
    <w:rsid w:val="006B1FDD"/>
    <w:rsid w:val="006C7FD8"/>
    <w:rsid w:val="006D333B"/>
    <w:rsid w:val="006D429C"/>
    <w:rsid w:val="006E42CE"/>
    <w:rsid w:val="00700044"/>
    <w:rsid w:val="00706150"/>
    <w:rsid w:val="00720CDA"/>
    <w:rsid w:val="00723F70"/>
    <w:rsid w:val="007270AF"/>
    <w:rsid w:val="00741BD5"/>
    <w:rsid w:val="00745167"/>
    <w:rsid w:val="00793920"/>
    <w:rsid w:val="007B7FEE"/>
    <w:rsid w:val="007C0718"/>
    <w:rsid w:val="007C19B5"/>
    <w:rsid w:val="007C325A"/>
    <w:rsid w:val="007C4B19"/>
    <w:rsid w:val="007C64B0"/>
    <w:rsid w:val="0080136B"/>
    <w:rsid w:val="00801B09"/>
    <w:rsid w:val="00816F4E"/>
    <w:rsid w:val="00822C67"/>
    <w:rsid w:val="008563F4"/>
    <w:rsid w:val="00867E56"/>
    <w:rsid w:val="00871F9F"/>
    <w:rsid w:val="00892197"/>
    <w:rsid w:val="008A4A87"/>
    <w:rsid w:val="008A6B00"/>
    <w:rsid w:val="008B3959"/>
    <w:rsid w:val="008B550B"/>
    <w:rsid w:val="008E4314"/>
    <w:rsid w:val="008E4E76"/>
    <w:rsid w:val="008E5874"/>
    <w:rsid w:val="0093031B"/>
    <w:rsid w:val="009447AA"/>
    <w:rsid w:val="00962806"/>
    <w:rsid w:val="00974D11"/>
    <w:rsid w:val="0097614B"/>
    <w:rsid w:val="00977A38"/>
    <w:rsid w:val="0098647B"/>
    <w:rsid w:val="009B5A80"/>
    <w:rsid w:val="009B7838"/>
    <w:rsid w:val="009F57DA"/>
    <w:rsid w:val="009F6541"/>
    <w:rsid w:val="009F6B7F"/>
    <w:rsid w:val="00A06797"/>
    <w:rsid w:val="00A17890"/>
    <w:rsid w:val="00A2177B"/>
    <w:rsid w:val="00A2405C"/>
    <w:rsid w:val="00A362B4"/>
    <w:rsid w:val="00A37642"/>
    <w:rsid w:val="00A408FD"/>
    <w:rsid w:val="00A51BB9"/>
    <w:rsid w:val="00A74308"/>
    <w:rsid w:val="00A81E27"/>
    <w:rsid w:val="00AB6A6F"/>
    <w:rsid w:val="00AD0D15"/>
    <w:rsid w:val="00AE5490"/>
    <w:rsid w:val="00B02AC7"/>
    <w:rsid w:val="00B23E71"/>
    <w:rsid w:val="00B45CA8"/>
    <w:rsid w:val="00B605C9"/>
    <w:rsid w:val="00B67E5F"/>
    <w:rsid w:val="00B8046D"/>
    <w:rsid w:val="00BA2A61"/>
    <w:rsid w:val="00BB1299"/>
    <w:rsid w:val="00BC1269"/>
    <w:rsid w:val="00BD752E"/>
    <w:rsid w:val="00C22780"/>
    <w:rsid w:val="00C27589"/>
    <w:rsid w:val="00C40221"/>
    <w:rsid w:val="00C41EB0"/>
    <w:rsid w:val="00C52D90"/>
    <w:rsid w:val="00C63917"/>
    <w:rsid w:val="00C97807"/>
    <w:rsid w:val="00CC43A4"/>
    <w:rsid w:val="00CC684D"/>
    <w:rsid w:val="00CD69B3"/>
    <w:rsid w:val="00D1388B"/>
    <w:rsid w:val="00D240F3"/>
    <w:rsid w:val="00D376A5"/>
    <w:rsid w:val="00D46591"/>
    <w:rsid w:val="00D524A9"/>
    <w:rsid w:val="00DA75CF"/>
    <w:rsid w:val="00DB0CB6"/>
    <w:rsid w:val="00DE51BE"/>
    <w:rsid w:val="00DF75B5"/>
    <w:rsid w:val="00E02CE9"/>
    <w:rsid w:val="00E06202"/>
    <w:rsid w:val="00E22AAA"/>
    <w:rsid w:val="00E3394D"/>
    <w:rsid w:val="00E34EB7"/>
    <w:rsid w:val="00E45AD6"/>
    <w:rsid w:val="00E91B70"/>
    <w:rsid w:val="00EA7425"/>
    <w:rsid w:val="00EB7100"/>
    <w:rsid w:val="00EE5C0F"/>
    <w:rsid w:val="00EF02E4"/>
    <w:rsid w:val="00F31BC6"/>
    <w:rsid w:val="00F3793F"/>
    <w:rsid w:val="00F43A5B"/>
    <w:rsid w:val="00F7099C"/>
    <w:rsid w:val="00F767F8"/>
    <w:rsid w:val="00F929F3"/>
    <w:rsid w:val="00F95B0B"/>
    <w:rsid w:val="00FA4A81"/>
    <w:rsid w:val="00FF3C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D90E78"/>
  <w15:docId w15:val="{227EAA5E-BEE0-4371-9914-A44CF6E8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E27"/>
    <w:pPr>
      <w:jc w:val="both"/>
    </w:pPr>
    <w:rPr>
      <w:sz w:val="22"/>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A81E27"/>
    <w:pPr>
      <w:keepNext/>
      <w:numPr>
        <w:numId w:val="4"/>
      </w:numPr>
      <w:ind w:left="4962"/>
      <w:outlineLvl w:val="0"/>
    </w:pPr>
    <w:rPr>
      <w:rFonts w:ascii="Times New Roman Gras" w:hAnsi="Times New Roman Gras" w:cs="Arial"/>
      <w:b/>
      <w:bCs/>
      <w:caps/>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06324A"/>
    <w:pPr>
      <w:keepNext/>
      <w:numPr>
        <w:ilvl w:val="1"/>
        <w:numId w:val="4"/>
      </w:numPr>
      <w:spacing w:after="120"/>
      <w:outlineLvl w:val="1"/>
    </w:pPr>
    <w:rPr>
      <w:rFonts w:cs="Arial"/>
      <w:b/>
      <w:bCs/>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700044"/>
    <w:pPr>
      <w:keepNext/>
      <w:numPr>
        <w:ilvl w:val="2"/>
        <w:numId w:val="4"/>
      </w:numPr>
      <w:spacing w:after="120"/>
      <w:outlineLvl w:val="2"/>
    </w:pPr>
    <w:rPr>
      <w:rFonts w:cs="Arial"/>
      <w:bCs/>
      <w:szCs w:val="26"/>
      <w:u w:val="single"/>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A81E27"/>
    <w:pPr>
      <w:keepNext/>
      <w:numPr>
        <w:ilvl w:val="3"/>
        <w:numId w:val="4"/>
      </w:numPr>
      <w:outlineLvl w:val="3"/>
    </w:pPr>
    <w:rPr>
      <w:i/>
      <w:szCs w:val="22"/>
    </w:rPr>
  </w:style>
  <w:style w:type="paragraph" w:styleId="Titre5">
    <w:name w:val="heading 5"/>
    <w:basedOn w:val="Normal"/>
    <w:next w:val="Normal"/>
    <w:link w:val="Titre5Car"/>
    <w:qFormat/>
    <w:rsid w:val="004A01BC"/>
    <w:pPr>
      <w:keepNext/>
      <w:spacing w:before="240"/>
      <w:jc w:val="center"/>
      <w:outlineLvl w:val="4"/>
    </w:pPr>
    <w:rPr>
      <w:b/>
      <w:u w:val="single"/>
    </w:rPr>
  </w:style>
  <w:style w:type="paragraph" w:styleId="Titre6">
    <w:name w:val="heading 6"/>
    <w:basedOn w:val="Normal"/>
    <w:next w:val="Normal"/>
    <w:link w:val="Titre6Car"/>
    <w:qFormat/>
    <w:rsid w:val="004A01BC"/>
    <w:pPr>
      <w:keepNext/>
      <w:spacing w:before="120"/>
      <w:ind w:left="1418"/>
      <w:jc w:val="center"/>
      <w:outlineLvl w:val="5"/>
    </w:pPr>
  </w:style>
  <w:style w:type="paragraph" w:styleId="Titre7">
    <w:name w:val="heading 7"/>
    <w:basedOn w:val="Normal"/>
    <w:next w:val="Normal"/>
    <w:link w:val="Titre7Car"/>
    <w:qFormat/>
    <w:rsid w:val="004A01BC"/>
    <w:pPr>
      <w:keepNext/>
      <w:spacing w:before="240"/>
      <w:jc w:val="center"/>
      <w:outlineLvl w:val="6"/>
    </w:pPr>
    <w:rPr>
      <w:b/>
      <w:sz w:val="28"/>
    </w:rPr>
  </w:style>
  <w:style w:type="paragraph" w:styleId="Titre8">
    <w:name w:val="heading 8"/>
    <w:basedOn w:val="Normal"/>
    <w:next w:val="Normal"/>
    <w:link w:val="Titre8Car"/>
    <w:qFormat/>
    <w:rsid w:val="004A01BC"/>
    <w:pPr>
      <w:spacing w:before="240" w:after="60"/>
      <w:outlineLvl w:val="7"/>
    </w:pPr>
    <w:rPr>
      <w:i/>
      <w:iCs/>
    </w:rPr>
  </w:style>
  <w:style w:type="paragraph" w:styleId="Titre9">
    <w:name w:val="heading 9"/>
    <w:basedOn w:val="Normal"/>
    <w:next w:val="Normal"/>
    <w:link w:val="Titre9Car"/>
    <w:qFormat/>
    <w:rsid w:val="004A01BC"/>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A81E27"/>
    <w:rPr>
      <w:rFonts w:ascii="Times New Roman Gras" w:hAnsi="Times New Roman Gras" w:cs="Arial"/>
      <w:b/>
      <w:bCs/>
      <w:caps/>
      <w:sz w:val="24"/>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06324A"/>
    <w:rPr>
      <w:rFonts w:cs="Arial"/>
      <w:b/>
      <w:bCs/>
      <w:iCs/>
      <w:sz w:val="22"/>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700044"/>
    <w:rPr>
      <w:rFonts w:cs="Arial"/>
      <w:bCs/>
      <w:sz w:val="22"/>
      <w:szCs w:val="26"/>
      <w:u w:val="single"/>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A81E27"/>
    <w:rPr>
      <w:i/>
      <w:sz w:val="22"/>
      <w:szCs w:val="22"/>
      <w:lang w:eastAsia="fr-FR"/>
    </w:rPr>
  </w:style>
  <w:style w:type="character" w:customStyle="1" w:styleId="Titre5Car">
    <w:name w:val="Titre 5 Car"/>
    <w:basedOn w:val="Policepardfaut"/>
    <w:link w:val="Titre5"/>
    <w:rsid w:val="004A01BC"/>
    <w:rPr>
      <w:rFonts w:ascii="Arial" w:hAnsi="Arial"/>
      <w:b/>
      <w:sz w:val="24"/>
      <w:szCs w:val="24"/>
      <w:u w:val="single"/>
      <w:lang w:eastAsia="fr-FR"/>
    </w:rPr>
  </w:style>
  <w:style w:type="character" w:customStyle="1" w:styleId="Titre6Car">
    <w:name w:val="Titre 6 Car"/>
    <w:basedOn w:val="Policepardfaut"/>
    <w:link w:val="Titre6"/>
    <w:rsid w:val="004A01BC"/>
    <w:rPr>
      <w:rFonts w:ascii="Arial" w:hAnsi="Arial"/>
      <w:sz w:val="24"/>
      <w:szCs w:val="24"/>
      <w:lang w:eastAsia="fr-FR"/>
    </w:rPr>
  </w:style>
  <w:style w:type="character" w:customStyle="1" w:styleId="Titre7Car">
    <w:name w:val="Titre 7 Car"/>
    <w:basedOn w:val="Policepardfaut"/>
    <w:link w:val="Titre7"/>
    <w:rsid w:val="004A01BC"/>
    <w:rPr>
      <w:rFonts w:ascii="Arial" w:hAnsi="Arial"/>
      <w:b/>
      <w:sz w:val="28"/>
      <w:szCs w:val="24"/>
      <w:lang w:eastAsia="fr-FR"/>
    </w:rPr>
  </w:style>
  <w:style w:type="character" w:customStyle="1" w:styleId="Titre8Car">
    <w:name w:val="Titre 8 Car"/>
    <w:basedOn w:val="Policepardfaut"/>
    <w:link w:val="Titre8"/>
    <w:rsid w:val="004A01BC"/>
    <w:rPr>
      <w:rFonts w:ascii="Arial" w:hAnsi="Arial"/>
      <w:i/>
      <w:iCs/>
      <w:sz w:val="24"/>
      <w:szCs w:val="24"/>
      <w:lang w:eastAsia="fr-FR"/>
    </w:rPr>
  </w:style>
  <w:style w:type="character" w:customStyle="1" w:styleId="Titre9Car">
    <w:name w:val="Titre 9 Car"/>
    <w:basedOn w:val="Policepardfaut"/>
    <w:link w:val="Titre9"/>
    <w:rsid w:val="004A01BC"/>
    <w:rPr>
      <w:rFonts w:ascii="Arial" w:hAnsi="Arial" w:cs="Arial"/>
      <w:sz w:val="22"/>
      <w:szCs w:val="22"/>
      <w:lang w:eastAsia="fr-FR"/>
    </w:rPr>
  </w:style>
  <w:style w:type="paragraph" w:styleId="Paragraphedeliste">
    <w:name w:val="List Paragraph"/>
    <w:basedOn w:val="Normal"/>
    <w:uiPriority w:val="34"/>
    <w:qFormat/>
    <w:rsid w:val="004A01BC"/>
    <w:pPr>
      <w:ind w:left="720"/>
      <w:contextualSpacing/>
    </w:pPr>
  </w:style>
  <w:style w:type="character" w:styleId="Lienhypertexte">
    <w:name w:val="Hyperlink"/>
    <w:uiPriority w:val="99"/>
    <w:rsid w:val="00A81E27"/>
    <w:rPr>
      <w:color w:val="0000FF"/>
      <w:u w:val="single"/>
    </w:rPr>
  </w:style>
  <w:style w:type="table" w:styleId="Grilledutableau">
    <w:name w:val="Table Grid"/>
    <w:basedOn w:val="TableauNormal"/>
    <w:uiPriority w:val="59"/>
    <w:rsid w:val="00A81E27"/>
    <w:pPr>
      <w:jc w:val="both"/>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81E27"/>
    <w:pPr>
      <w:tabs>
        <w:tab w:val="center" w:pos="4536"/>
        <w:tab w:val="right" w:pos="9072"/>
      </w:tabs>
    </w:pPr>
  </w:style>
  <w:style w:type="character" w:customStyle="1" w:styleId="En-tteCar">
    <w:name w:val="En-tête Car"/>
    <w:basedOn w:val="Policepardfaut"/>
    <w:link w:val="En-tte"/>
    <w:uiPriority w:val="99"/>
    <w:rsid w:val="00A81E27"/>
    <w:rPr>
      <w:sz w:val="22"/>
      <w:szCs w:val="24"/>
      <w:lang w:eastAsia="fr-FR"/>
    </w:rPr>
  </w:style>
  <w:style w:type="character" w:styleId="Textedelespacerserv">
    <w:name w:val="Placeholder Text"/>
    <w:uiPriority w:val="99"/>
    <w:semiHidden/>
    <w:rsid w:val="00A81E27"/>
    <w:rPr>
      <w:color w:val="808080"/>
    </w:rPr>
  </w:style>
  <w:style w:type="paragraph" w:styleId="Textedebulles">
    <w:name w:val="Balloon Text"/>
    <w:basedOn w:val="Normal"/>
    <w:link w:val="TextedebullesCar"/>
    <w:uiPriority w:val="99"/>
    <w:semiHidden/>
    <w:unhideWhenUsed/>
    <w:rsid w:val="00A81E27"/>
    <w:rPr>
      <w:rFonts w:ascii="Tahoma" w:hAnsi="Tahoma" w:cs="Tahoma"/>
      <w:sz w:val="16"/>
      <w:szCs w:val="16"/>
    </w:rPr>
  </w:style>
  <w:style w:type="character" w:customStyle="1" w:styleId="TextedebullesCar">
    <w:name w:val="Texte de bulles Car"/>
    <w:basedOn w:val="Policepardfaut"/>
    <w:link w:val="Textedebulles"/>
    <w:uiPriority w:val="99"/>
    <w:semiHidden/>
    <w:rsid w:val="00A81E27"/>
    <w:rPr>
      <w:rFonts w:ascii="Tahoma" w:hAnsi="Tahoma" w:cs="Tahoma"/>
      <w:sz w:val="16"/>
      <w:szCs w:val="16"/>
      <w:lang w:eastAsia="fr-FR"/>
    </w:rPr>
  </w:style>
  <w:style w:type="character" w:customStyle="1" w:styleId="Style3">
    <w:name w:val="Style3"/>
    <w:basedOn w:val="Policepardfaut"/>
    <w:uiPriority w:val="1"/>
    <w:rsid w:val="00A81E27"/>
    <w:rPr>
      <w:rFonts w:ascii="Times New Roman" w:hAnsi="Times New Roman"/>
      <w:i/>
      <w:sz w:val="20"/>
    </w:rPr>
  </w:style>
  <w:style w:type="paragraph" w:styleId="En-ttedetabledesmatires">
    <w:name w:val="TOC Heading"/>
    <w:basedOn w:val="Titre1"/>
    <w:next w:val="Normal"/>
    <w:uiPriority w:val="39"/>
    <w:semiHidden/>
    <w:unhideWhenUsed/>
    <w:qFormat/>
    <w:rsid w:val="00A81E27"/>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sz w:val="28"/>
      <w:u w:val="none"/>
    </w:rPr>
  </w:style>
  <w:style w:type="paragraph" w:styleId="TM1">
    <w:name w:val="toc 1"/>
    <w:basedOn w:val="Normal"/>
    <w:next w:val="Normal"/>
    <w:autoRedefine/>
    <w:uiPriority w:val="39"/>
    <w:unhideWhenUsed/>
    <w:qFormat/>
    <w:rsid w:val="00262565"/>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qFormat/>
    <w:rsid w:val="00A81E27"/>
    <w:pPr>
      <w:ind w:left="220"/>
      <w:jc w:val="left"/>
    </w:pPr>
    <w:rPr>
      <w:rFonts w:asciiTheme="minorHAnsi" w:hAnsiTheme="minorHAnsi"/>
      <w:smallCaps/>
      <w:sz w:val="20"/>
      <w:szCs w:val="20"/>
    </w:rPr>
  </w:style>
  <w:style w:type="paragraph" w:styleId="TM3">
    <w:name w:val="toc 3"/>
    <w:basedOn w:val="Normal"/>
    <w:next w:val="Normal"/>
    <w:autoRedefine/>
    <w:uiPriority w:val="39"/>
    <w:unhideWhenUsed/>
    <w:qFormat/>
    <w:rsid w:val="00A81E27"/>
    <w:pPr>
      <w:ind w:left="440"/>
      <w:jc w:val="left"/>
    </w:pPr>
    <w:rPr>
      <w:rFonts w:asciiTheme="minorHAnsi" w:hAnsiTheme="minorHAnsi"/>
      <w:i/>
      <w:iCs/>
      <w:sz w:val="20"/>
      <w:szCs w:val="20"/>
    </w:rPr>
  </w:style>
  <w:style w:type="paragraph" w:styleId="Pieddepage">
    <w:name w:val="footer"/>
    <w:basedOn w:val="Normal"/>
    <w:link w:val="PieddepageCar"/>
    <w:uiPriority w:val="99"/>
    <w:unhideWhenUsed/>
    <w:rsid w:val="00B67E5F"/>
    <w:pPr>
      <w:tabs>
        <w:tab w:val="center" w:pos="4536"/>
        <w:tab w:val="right" w:pos="9072"/>
      </w:tabs>
    </w:pPr>
  </w:style>
  <w:style w:type="character" w:customStyle="1" w:styleId="PieddepageCar">
    <w:name w:val="Pied de page Car"/>
    <w:basedOn w:val="Policepardfaut"/>
    <w:link w:val="Pieddepage"/>
    <w:uiPriority w:val="99"/>
    <w:rsid w:val="00B67E5F"/>
    <w:rPr>
      <w:sz w:val="22"/>
      <w:szCs w:val="24"/>
      <w:lang w:eastAsia="fr-FR"/>
    </w:rPr>
  </w:style>
  <w:style w:type="paragraph" w:styleId="TM4">
    <w:name w:val="toc 4"/>
    <w:basedOn w:val="Normal"/>
    <w:next w:val="Normal"/>
    <w:autoRedefine/>
    <w:uiPriority w:val="39"/>
    <w:unhideWhenUsed/>
    <w:rsid w:val="00262565"/>
    <w:pPr>
      <w:ind w:left="660"/>
      <w:jc w:val="left"/>
    </w:pPr>
    <w:rPr>
      <w:rFonts w:asciiTheme="minorHAnsi" w:hAnsiTheme="minorHAnsi"/>
      <w:sz w:val="18"/>
      <w:szCs w:val="18"/>
    </w:rPr>
  </w:style>
  <w:style w:type="paragraph" w:styleId="TM5">
    <w:name w:val="toc 5"/>
    <w:basedOn w:val="Normal"/>
    <w:next w:val="Normal"/>
    <w:autoRedefine/>
    <w:uiPriority w:val="39"/>
    <w:unhideWhenUsed/>
    <w:rsid w:val="00262565"/>
    <w:pPr>
      <w:ind w:left="880"/>
      <w:jc w:val="left"/>
    </w:pPr>
    <w:rPr>
      <w:rFonts w:asciiTheme="minorHAnsi" w:hAnsiTheme="minorHAnsi"/>
      <w:sz w:val="18"/>
      <w:szCs w:val="18"/>
    </w:rPr>
  </w:style>
  <w:style w:type="paragraph" w:styleId="TM6">
    <w:name w:val="toc 6"/>
    <w:basedOn w:val="Normal"/>
    <w:next w:val="Normal"/>
    <w:autoRedefine/>
    <w:uiPriority w:val="39"/>
    <w:unhideWhenUsed/>
    <w:rsid w:val="00262565"/>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262565"/>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262565"/>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262565"/>
    <w:pPr>
      <w:ind w:left="1760"/>
      <w:jc w:val="left"/>
    </w:pPr>
    <w:rPr>
      <w:rFonts w:asciiTheme="minorHAnsi" w:hAnsiTheme="minorHAnsi"/>
      <w:sz w:val="18"/>
      <w:szCs w:val="18"/>
    </w:rPr>
  </w:style>
  <w:style w:type="paragraph" w:styleId="Normalcentr">
    <w:name w:val="Block Text"/>
    <w:basedOn w:val="Normal"/>
    <w:rsid w:val="00892197"/>
    <w:pPr>
      <w:ind w:left="3402" w:right="-285"/>
    </w:pPr>
    <w:rPr>
      <w:sz w:val="20"/>
      <w:szCs w:val="20"/>
    </w:rPr>
  </w:style>
  <w:style w:type="paragraph" w:customStyle="1" w:styleId="Corpsdetexte21">
    <w:name w:val="Corps de texte 21"/>
    <w:basedOn w:val="Normal"/>
    <w:rsid w:val="00892197"/>
    <w:rPr>
      <w:rFonts w:ascii="Arial" w:hAnsi="Arial" w:cs="Arial"/>
      <w:szCs w:val="22"/>
    </w:rPr>
  </w:style>
  <w:style w:type="paragraph" w:customStyle="1" w:styleId="fcasegauche">
    <w:name w:val="f_case_gauche"/>
    <w:basedOn w:val="Normal"/>
    <w:rsid w:val="00FA4A81"/>
    <w:pPr>
      <w:suppressAutoHyphens/>
      <w:spacing w:after="60"/>
      <w:ind w:left="284" w:hanging="284"/>
    </w:pPr>
    <w:rPr>
      <w:rFonts w:ascii="Univers" w:hAnsi="Univers" w:cs="Univers"/>
      <w:sz w:val="20"/>
      <w:szCs w:val="20"/>
      <w:lang w:eastAsia="zh-CN"/>
    </w:rPr>
  </w:style>
  <w:style w:type="character" w:customStyle="1" w:styleId="Style1">
    <w:name w:val="Style1"/>
    <w:basedOn w:val="Policepardfaut"/>
    <w:uiPriority w:val="1"/>
    <w:rsid w:val="00AE5490"/>
    <w:rPr>
      <w:rFonts w:ascii="Times New Roman" w:hAnsi="Times New Roman" w:cs="Times New Roman" w:hint="default"/>
      <w:sz w:val="14"/>
    </w:rPr>
  </w:style>
  <w:style w:type="character" w:customStyle="1" w:styleId="Style2">
    <w:name w:val="Style2"/>
    <w:basedOn w:val="Policepardfaut"/>
    <w:uiPriority w:val="1"/>
    <w:rsid w:val="00AE5490"/>
    <w:rPr>
      <w:rFonts w:ascii="Times New Roman" w:hAnsi="Times New Roman"/>
      <w:color w:val="auto"/>
      <w:sz w:val="22"/>
    </w:rPr>
  </w:style>
  <w:style w:type="character" w:customStyle="1" w:styleId="Style4">
    <w:name w:val="Style4"/>
    <w:basedOn w:val="Policepardfaut"/>
    <w:uiPriority w:val="1"/>
    <w:rsid w:val="00AE5490"/>
    <w:rPr>
      <w:rFonts w:ascii="Times New Roman" w:hAnsi="Times New Roman"/>
      <w:sz w:val="22"/>
    </w:rPr>
  </w:style>
  <w:style w:type="character" w:styleId="Lienhypertextesuivivisit">
    <w:name w:val="FollowedHyperlink"/>
    <w:basedOn w:val="Policepardfaut"/>
    <w:uiPriority w:val="99"/>
    <w:semiHidden/>
    <w:unhideWhenUsed/>
    <w:rsid w:val="00F767F8"/>
    <w:rPr>
      <w:color w:val="800080" w:themeColor="followedHyperlink"/>
      <w:u w:val="single"/>
    </w:rPr>
  </w:style>
  <w:style w:type="paragraph" w:customStyle="1" w:styleId="ZEmetteur">
    <w:name w:val="*ZEmetteur"/>
    <w:basedOn w:val="Normal"/>
    <w:qFormat/>
    <w:rsid w:val="00533F04"/>
    <w:pPr>
      <w:jc w:val="right"/>
    </w:pPr>
    <w:rPr>
      <w:rFonts w:ascii="Marianne" w:eastAsiaTheme="minorHAnsi" w:hAnsi="Marianne" w:cs="Arial"/>
      <w:b/>
      <w:noProof/>
      <w:sz w:val="24"/>
    </w:rPr>
  </w:style>
  <w:style w:type="paragraph" w:customStyle="1" w:styleId="Default">
    <w:name w:val="Default"/>
    <w:rsid w:val="00163357"/>
    <w:pPr>
      <w:autoSpaceDE w:val="0"/>
      <w:autoSpaceDN w:val="0"/>
      <w:adjustRightInd w:val="0"/>
    </w:pPr>
    <w:rPr>
      <w:rFonts w:ascii="Marianne" w:hAnsi="Marianne" w:cs="Marianne"/>
      <w:color w:val="000000"/>
      <w:sz w:val="24"/>
      <w:szCs w:val="24"/>
    </w:rPr>
  </w:style>
  <w:style w:type="character" w:styleId="Marquedecommentaire">
    <w:name w:val="annotation reference"/>
    <w:basedOn w:val="Policepardfaut"/>
    <w:uiPriority w:val="99"/>
    <w:semiHidden/>
    <w:unhideWhenUsed/>
    <w:rsid w:val="006E42CE"/>
    <w:rPr>
      <w:sz w:val="16"/>
      <w:szCs w:val="16"/>
    </w:rPr>
  </w:style>
  <w:style w:type="paragraph" w:styleId="Commentaire">
    <w:name w:val="annotation text"/>
    <w:basedOn w:val="Normal"/>
    <w:link w:val="CommentaireCar"/>
    <w:uiPriority w:val="99"/>
    <w:semiHidden/>
    <w:unhideWhenUsed/>
    <w:rsid w:val="006E42CE"/>
    <w:rPr>
      <w:sz w:val="20"/>
      <w:szCs w:val="20"/>
    </w:rPr>
  </w:style>
  <w:style w:type="character" w:customStyle="1" w:styleId="CommentaireCar">
    <w:name w:val="Commentaire Car"/>
    <w:basedOn w:val="Policepardfaut"/>
    <w:link w:val="Commentaire"/>
    <w:uiPriority w:val="99"/>
    <w:semiHidden/>
    <w:rsid w:val="006E42CE"/>
    <w:rPr>
      <w:lang w:eastAsia="fr-FR"/>
    </w:rPr>
  </w:style>
  <w:style w:type="paragraph" w:styleId="Objetducommentaire">
    <w:name w:val="annotation subject"/>
    <w:basedOn w:val="Commentaire"/>
    <w:next w:val="Commentaire"/>
    <w:link w:val="ObjetducommentaireCar"/>
    <w:uiPriority w:val="99"/>
    <w:semiHidden/>
    <w:unhideWhenUsed/>
    <w:rsid w:val="006E42CE"/>
    <w:rPr>
      <w:b/>
      <w:bCs/>
    </w:rPr>
  </w:style>
  <w:style w:type="character" w:customStyle="1" w:styleId="ObjetducommentaireCar">
    <w:name w:val="Objet du commentaire Car"/>
    <w:basedOn w:val="CommentaireCar"/>
    <w:link w:val="Objetducommentaire"/>
    <w:uiPriority w:val="99"/>
    <w:semiHidden/>
    <w:rsid w:val="006E42CE"/>
    <w:rPr>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6951">
      <w:bodyDiv w:val="1"/>
      <w:marLeft w:val="0"/>
      <w:marRight w:val="0"/>
      <w:marTop w:val="0"/>
      <w:marBottom w:val="0"/>
      <w:divBdr>
        <w:top w:val="none" w:sz="0" w:space="0" w:color="auto"/>
        <w:left w:val="none" w:sz="0" w:space="0" w:color="auto"/>
        <w:bottom w:val="none" w:sz="0" w:space="0" w:color="auto"/>
        <w:right w:val="none" w:sz="0" w:space="0" w:color="auto"/>
      </w:divBdr>
    </w:div>
    <w:div w:id="148600974">
      <w:bodyDiv w:val="1"/>
      <w:marLeft w:val="0"/>
      <w:marRight w:val="0"/>
      <w:marTop w:val="0"/>
      <w:marBottom w:val="0"/>
      <w:divBdr>
        <w:top w:val="none" w:sz="0" w:space="0" w:color="auto"/>
        <w:left w:val="none" w:sz="0" w:space="0" w:color="auto"/>
        <w:bottom w:val="none" w:sz="0" w:space="0" w:color="auto"/>
        <w:right w:val="none" w:sz="0" w:space="0" w:color="auto"/>
      </w:divBdr>
    </w:div>
    <w:div w:id="444543847">
      <w:bodyDiv w:val="1"/>
      <w:marLeft w:val="0"/>
      <w:marRight w:val="0"/>
      <w:marTop w:val="0"/>
      <w:marBottom w:val="0"/>
      <w:divBdr>
        <w:top w:val="none" w:sz="0" w:space="0" w:color="auto"/>
        <w:left w:val="none" w:sz="0" w:space="0" w:color="auto"/>
        <w:bottom w:val="none" w:sz="0" w:space="0" w:color="auto"/>
        <w:right w:val="none" w:sz="0" w:space="0" w:color="auto"/>
      </w:divBdr>
    </w:div>
    <w:div w:id="599142030">
      <w:bodyDiv w:val="1"/>
      <w:marLeft w:val="0"/>
      <w:marRight w:val="0"/>
      <w:marTop w:val="0"/>
      <w:marBottom w:val="0"/>
      <w:divBdr>
        <w:top w:val="none" w:sz="0" w:space="0" w:color="auto"/>
        <w:left w:val="none" w:sz="0" w:space="0" w:color="auto"/>
        <w:bottom w:val="none" w:sz="0" w:space="0" w:color="auto"/>
        <w:right w:val="none" w:sz="0" w:space="0" w:color="auto"/>
      </w:divBdr>
    </w:div>
    <w:div w:id="810175195">
      <w:bodyDiv w:val="1"/>
      <w:marLeft w:val="0"/>
      <w:marRight w:val="0"/>
      <w:marTop w:val="0"/>
      <w:marBottom w:val="0"/>
      <w:divBdr>
        <w:top w:val="none" w:sz="0" w:space="0" w:color="auto"/>
        <w:left w:val="none" w:sz="0" w:space="0" w:color="auto"/>
        <w:bottom w:val="none" w:sz="0" w:space="0" w:color="auto"/>
        <w:right w:val="none" w:sz="0" w:space="0" w:color="auto"/>
      </w:divBdr>
    </w:div>
    <w:div w:id="907544528">
      <w:bodyDiv w:val="1"/>
      <w:marLeft w:val="0"/>
      <w:marRight w:val="0"/>
      <w:marTop w:val="0"/>
      <w:marBottom w:val="0"/>
      <w:divBdr>
        <w:top w:val="none" w:sz="0" w:space="0" w:color="auto"/>
        <w:left w:val="none" w:sz="0" w:space="0" w:color="auto"/>
        <w:bottom w:val="none" w:sz="0" w:space="0" w:color="auto"/>
        <w:right w:val="none" w:sz="0" w:space="0" w:color="auto"/>
      </w:divBdr>
    </w:div>
    <w:div w:id="1084841563">
      <w:bodyDiv w:val="1"/>
      <w:marLeft w:val="0"/>
      <w:marRight w:val="0"/>
      <w:marTop w:val="0"/>
      <w:marBottom w:val="0"/>
      <w:divBdr>
        <w:top w:val="none" w:sz="0" w:space="0" w:color="auto"/>
        <w:left w:val="none" w:sz="0" w:space="0" w:color="auto"/>
        <w:bottom w:val="none" w:sz="0" w:space="0" w:color="auto"/>
        <w:right w:val="none" w:sz="0" w:space="0" w:color="auto"/>
      </w:divBdr>
    </w:div>
    <w:div w:id="1696805984">
      <w:bodyDiv w:val="1"/>
      <w:marLeft w:val="0"/>
      <w:marRight w:val="0"/>
      <w:marTop w:val="0"/>
      <w:marBottom w:val="0"/>
      <w:divBdr>
        <w:top w:val="none" w:sz="0" w:space="0" w:color="auto"/>
        <w:left w:val="none" w:sz="0" w:space="0" w:color="auto"/>
        <w:bottom w:val="none" w:sz="0" w:space="0" w:color="auto"/>
        <w:right w:val="none" w:sz="0" w:space="0" w:color="auto"/>
      </w:divBdr>
    </w:div>
    <w:div w:id="17075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dapsa-dafs-grcf.chef-bureau.fct@intradef.gouv.fr" TargetMode="External"/><Relationship Id="rId26" Type="http://schemas.openxmlformats.org/officeDocument/2006/relationships/hyperlink" Target="mailto:greffe.ta-orleans@juradm.fr" TargetMode="External"/><Relationship Id="rId3" Type="http://schemas.openxmlformats.org/officeDocument/2006/relationships/customXml" Target="../customXml/item3.xml"/><Relationship Id="rId21" Type="http://schemas.openxmlformats.org/officeDocument/2006/relationships/hyperlink" Target="mailto:pafs-achat-ebme-sam.contact.fct@intradef.gouv.fr"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qualifelec.fr" TargetMode="External"/><Relationship Id="rId25" Type="http://schemas.openxmlformats.org/officeDocument/2006/relationships/hyperlink" Target="mailto:missionministerielle.pme@defense.gouv.fr"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qualibat.com" TargetMode="External"/><Relationship Id="rId20" Type="http://schemas.openxmlformats.org/officeDocument/2006/relationships/hyperlink" Target="mailto:pafs-achat-ebme-sam.contact.fct@intradef.gouv.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afs-pme-pmi.contact.fct@intradef.gouv.f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conomie.gouv.fr/daj/formulaires" TargetMode="External"/><Relationship Id="rId23" Type="http://schemas.openxmlformats.org/officeDocument/2006/relationships/hyperlink" Target="mailto:dapsa-valorisation.correspondant.fct@intradef.gouv.fr"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dapsa-dam-bar-otan.cds.fct@intradef.gouv.fr"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chorus-pro.gouv.fr" TargetMode="External"/><Relationship Id="rId27" Type="http://schemas.openxmlformats.org/officeDocument/2006/relationships/header" Target="header1.xml"/><Relationship Id="rId30" Type="http://schemas.openxmlformats.org/officeDocument/2006/relationships/footer" Target="footer5.xm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AF67A4278BC4D8888790255D841804B"/>
        <w:category>
          <w:name w:val="Général"/>
          <w:gallery w:val="placeholder"/>
        </w:category>
        <w:types>
          <w:type w:val="bbPlcHdr"/>
        </w:types>
        <w:behaviors>
          <w:behavior w:val="content"/>
        </w:behaviors>
        <w:guid w:val="{0276A532-4ADB-4392-9296-473DA673C923}"/>
      </w:docPartPr>
      <w:docPartBody>
        <w:p w:rsidR="00944ABC" w:rsidRDefault="0044098A">
          <w:pPr>
            <w:pStyle w:val="4AF67A4278BC4D8888790255D841804B"/>
          </w:pPr>
          <w:r w:rsidRPr="00A1367B">
            <w:rPr>
              <w:rStyle w:val="Textedelespacerserv"/>
            </w:rPr>
            <w:t>Cliquez ici pour taper du texte.</w:t>
          </w:r>
        </w:p>
      </w:docPartBody>
    </w:docPart>
    <w:docPart>
      <w:docPartPr>
        <w:name w:val="BB0FBDBDC169465F88D97C005972F675"/>
        <w:category>
          <w:name w:val="Général"/>
          <w:gallery w:val="placeholder"/>
        </w:category>
        <w:types>
          <w:type w:val="bbPlcHdr"/>
        </w:types>
        <w:behaviors>
          <w:behavior w:val="content"/>
        </w:behaviors>
        <w:guid w:val="{56ED50C9-ADE0-4428-BA7C-5C9FF69C954E}"/>
      </w:docPartPr>
      <w:docPartBody>
        <w:p w:rsidR="00944ABC" w:rsidRDefault="0044098A">
          <w:pPr>
            <w:pStyle w:val="BB0FBDBDC169465F88D97C005972F675"/>
          </w:pPr>
          <w:r w:rsidRPr="00A1367B">
            <w:rPr>
              <w:rStyle w:val="Textedelespacerserv"/>
            </w:rPr>
            <w:t>Choisissez un</w:t>
          </w:r>
          <w:r>
            <w:rPr>
              <w:rStyle w:val="Textedelespacerserv"/>
            </w:rPr>
            <w:t>e</w:t>
          </w:r>
          <w:r w:rsidRPr="00A1367B">
            <w:rPr>
              <w:rStyle w:val="Textedelespacerserv"/>
            </w:rPr>
            <w:t xml:space="preserve"> </w:t>
          </w:r>
          <w:r>
            <w:rPr>
              <w:rStyle w:val="Textedelespacerserv"/>
            </w:rPr>
            <w:t>section</w:t>
          </w:r>
          <w:r w:rsidRPr="00A1367B">
            <w:rPr>
              <w:rStyle w:val="Textedelespacerserv"/>
            </w:rPr>
            <w:t>.</w:t>
          </w:r>
        </w:p>
      </w:docPartBody>
    </w:docPart>
    <w:docPart>
      <w:docPartPr>
        <w:name w:val="DAAC7FD0381745C98FD27EBE45CF6921"/>
        <w:category>
          <w:name w:val="Général"/>
          <w:gallery w:val="placeholder"/>
        </w:category>
        <w:types>
          <w:type w:val="bbPlcHdr"/>
        </w:types>
        <w:behaviors>
          <w:behavior w:val="content"/>
        </w:behaviors>
        <w:guid w:val="{DD83DA7C-D810-4F3B-9595-7E0B289414B3}"/>
      </w:docPartPr>
      <w:docPartBody>
        <w:p w:rsidR="00944ABC" w:rsidRDefault="0044098A">
          <w:pPr>
            <w:pStyle w:val="DAAC7FD0381745C98FD27EBE45CF6921"/>
          </w:pPr>
          <w:r w:rsidRPr="00A1367B">
            <w:rPr>
              <w:rStyle w:val="Textedelespacerserv"/>
            </w:rPr>
            <w:t>Cliquez ici pour entrer une date.</w:t>
          </w:r>
        </w:p>
      </w:docPartBody>
    </w:docPart>
    <w:docPart>
      <w:docPartPr>
        <w:name w:val="35ED8D5F107A4C7E85F33149D8F89468"/>
        <w:category>
          <w:name w:val="Général"/>
          <w:gallery w:val="placeholder"/>
        </w:category>
        <w:types>
          <w:type w:val="bbPlcHdr"/>
        </w:types>
        <w:behaviors>
          <w:behavior w:val="content"/>
        </w:behaviors>
        <w:guid w:val="{AB5E915C-F463-4C87-93A1-C0684EA4CFDF}"/>
      </w:docPartPr>
      <w:docPartBody>
        <w:p w:rsidR="00944ABC" w:rsidRDefault="0044098A">
          <w:pPr>
            <w:pStyle w:val="35ED8D5F107A4C7E85F33149D8F89468"/>
          </w:pPr>
          <w:r>
            <w:rPr>
              <w:rStyle w:val="Textedelespacerserv"/>
            </w:rPr>
            <w:t>Cliquez ici pour choisir la DLRO</w:t>
          </w:r>
          <w:r w:rsidRPr="00647F24">
            <w:rPr>
              <w:rStyle w:val="Textedelespacerserv"/>
            </w:rPr>
            <w:t>.</w:t>
          </w:r>
        </w:p>
      </w:docPartBody>
    </w:docPart>
    <w:docPart>
      <w:docPartPr>
        <w:name w:val="08E879EF290F413D9AB93B0920EF98E4"/>
        <w:category>
          <w:name w:val="Général"/>
          <w:gallery w:val="placeholder"/>
        </w:category>
        <w:types>
          <w:type w:val="bbPlcHdr"/>
        </w:types>
        <w:behaviors>
          <w:behavior w:val="content"/>
        </w:behaviors>
        <w:guid w:val="{1DC9DCBC-98A6-4A17-87A9-2AFABAB1F68E}"/>
      </w:docPartPr>
      <w:docPartBody>
        <w:p w:rsidR="00944ABC" w:rsidRDefault="0044098A">
          <w:pPr>
            <w:pStyle w:val="08E879EF290F413D9AB93B0920EF98E4"/>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ADA5382A45B04D6F9BFE067745B1CED2"/>
        <w:category>
          <w:name w:val="Général"/>
          <w:gallery w:val="placeholder"/>
        </w:category>
        <w:types>
          <w:type w:val="bbPlcHdr"/>
        </w:types>
        <w:behaviors>
          <w:behavior w:val="content"/>
        </w:behaviors>
        <w:guid w:val="{E9D61C37-A7AD-4EC5-9FF3-F792F13776A2}"/>
      </w:docPartPr>
      <w:docPartBody>
        <w:p w:rsidR="00944ABC" w:rsidRDefault="0044098A">
          <w:pPr>
            <w:pStyle w:val="ADA5382A45B04D6F9BFE067745B1CED2"/>
          </w:pPr>
          <w:r>
            <w:rPr>
              <w:rStyle w:val="Textedelespacerserv"/>
            </w:rPr>
            <w:t>Choisissez l’heure</w:t>
          </w:r>
          <w:r w:rsidRPr="00AB7258">
            <w:rPr>
              <w:rStyle w:val="Textedelespacerserv"/>
            </w:rPr>
            <w:t>.</w:t>
          </w:r>
        </w:p>
      </w:docPartBody>
    </w:docPart>
    <w:docPart>
      <w:docPartPr>
        <w:name w:val="E4AB2AE11D9E4B0ABF1649A2B9EA551E"/>
        <w:category>
          <w:name w:val="Général"/>
          <w:gallery w:val="placeholder"/>
        </w:category>
        <w:types>
          <w:type w:val="bbPlcHdr"/>
        </w:types>
        <w:behaviors>
          <w:behavior w:val="content"/>
        </w:behaviors>
        <w:guid w:val="{34C60E13-DF40-4EA8-8EA4-955549C6EDD6}"/>
      </w:docPartPr>
      <w:docPartBody>
        <w:p w:rsidR="00944ABC" w:rsidRDefault="0044098A">
          <w:pPr>
            <w:pStyle w:val="E4AB2AE11D9E4B0ABF1649A2B9EA551E"/>
          </w:pPr>
          <w:r w:rsidRPr="006644FD">
            <w:rPr>
              <w:rStyle w:val="Textedelespacerserv"/>
            </w:rPr>
            <w:t>Choisissez un élément.</w:t>
          </w:r>
        </w:p>
      </w:docPartBody>
    </w:docPart>
    <w:docPart>
      <w:docPartPr>
        <w:name w:val="7E06D3F95A04453C83552738FCB37721"/>
        <w:category>
          <w:name w:val="Général"/>
          <w:gallery w:val="placeholder"/>
        </w:category>
        <w:types>
          <w:type w:val="bbPlcHdr"/>
        </w:types>
        <w:behaviors>
          <w:behavior w:val="content"/>
        </w:behaviors>
        <w:guid w:val="{B9EB15FD-834E-4129-BEB7-A4F43A769C84}"/>
      </w:docPartPr>
      <w:docPartBody>
        <w:p w:rsidR="00944ABC" w:rsidRDefault="0044098A">
          <w:pPr>
            <w:pStyle w:val="7E06D3F95A04453C83552738FCB37721"/>
          </w:pPr>
          <w:r>
            <w:rPr>
              <w:rStyle w:val="Textedelespacerserv"/>
            </w:rPr>
            <w:t xml:space="preserve">Description exhaustive et précise des prestations souhaitées, fréquences, quantité, délais etc… </w:t>
          </w:r>
          <w:r w:rsidRPr="0070274C">
            <w:rPr>
              <w:rStyle w:val="Textedelespacerserv"/>
            </w:rPr>
            <w:t>.</w:t>
          </w:r>
        </w:p>
      </w:docPartBody>
    </w:docPart>
    <w:docPart>
      <w:docPartPr>
        <w:name w:val="B6983D451CA94D628D4E2E23B84CB730"/>
        <w:category>
          <w:name w:val="Général"/>
          <w:gallery w:val="placeholder"/>
        </w:category>
        <w:types>
          <w:type w:val="bbPlcHdr"/>
        </w:types>
        <w:behaviors>
          <w:behavior w:val="content"/>
        </w:behaviors>
        <w:guid w:val="{7D6A0F46-E620-470F-A9A4-88FA8B4BCEF1}"/>
      </w:docPartPr>
      <w:docPartBody>
        <w:p w:rsidR="00944ABC" w:rsidRDefault="0044098A">
          <w:pPr>
            <w:pStyle w:val="B6983D451CA94D628D4E2E23B84CB730"/>
          </w:pPr>
          <w:r w:rsidRPr="0070274C">
            <w:rPr>
              <w:rStyle w:val="Textedelespacerserv"/>
            </w:rPr>
            <w:t>Cliquez ici pour taper du texte.</w:t>
          </w:r>
        </w:p>
      </w:docPartBody>
    </w:docPart>
    <w:docPart>
      <w:docPartPr>
        <w:name w:val="EADAFB34634349E8AA6ABDDCE22DF1DC"/>
        <w:category>
          <w:name w:val="Général"/>
          <w:gallery w:val="placeholder"/>
        </w:category>
        <w:types>
          <w:type w:val="bbPlcHdr"/>
        </w:types>
        <w:behaviors>
          <w:behavior w:val="content"/>
        </w:behaviors>
        <w:guid w:val="{3B9B85F0-7C15-49F4-8A52-2C219EC4AA79}"/>
      </w:docPartPr>
      <w:docPartBody>
        <w:p w:rsidR="00944ABC" w:rsidRDefault="0044098A">
          <w:pPr>
            <w:pStyle w:val="EADAFB34634349E8AA6ABDDCE22DF1DC"/>
          </w:pPr>
          <w:r w:rsidRPr="004A3BFA">
            <w:rPr>
              <w:rStyle w:val="Textedelespacerserv"/>
            </w:rPr>
            <w:t>Choisissez un élément.</w:t>
          </w:r>
        </w:p>
      </w:docPartBody>
    </w:docPart>
    <w:docPart>
      <w:docPartPr>
        <w:name w:val="EF876CB4596248C9861CB3EAF5D89555"/>
        <w:category>
          <w:name w:val="Général"/>
          <w:gallery w:val="placeholder"/>
        </w:category>
        <w:types>
          <w:type w:val="bbPlcHdr"/>
        </w:types>
        <w:behaviors>
          <w:behavior w:val="content"/>
        </w:behaviors>
        <w:guid w:val="{8FE8CBF9-6021-46A2-9947-2325895DA444}"/>
      </w:docPartPr>
      <w:docPartBody>
        <w:p w:rsidR="00944ABC" w:rsidRDefault="0044098A">
          <w:pPr>
            <w:pStyle w:val="EF876CB4596248C9861CB3EAF5D89555"/>
          </w:pPr>
          <w:r>
            <w:rPr>
              <w:rStyle w:val="Textedelespacerserv"/>
            </w:rPr>
            <w:t>Indiquer la ou les adresses de livraison souhaitées</w:t>
          </w:r>
        </w:p>
      </w:docPartBody>
    </w:docPart>
    <w:docPart>
      <w:docPartPr>
        <w:name w:val="EB2BF09AAAD047338263096DA223DBAF"/>
        <w:category>
          <w:name w:val="Général"/>
          <w:gallery w:val="placeholder"/>
        </w:category>
        <w:types>
          <w:type w:val="bbPlcHdr"/>
        </w:types>
        <w:behaviors>
          <w:behavior w:val="content"/>
        </w:behaviors>
        <w:guid w:val="{5044224D-3AE6-4141-A881-D87E188CC9AB}"/>
      </w:docPartPr>
      <w:docPartBody>
        <w:p w:rsidR="00944ABC" w:rsidRDefault="0044098A">
          <w:pPr>
            <w:pStyle w:val="EB2BF09AAAD047338263096DA223DBAF"/>
          </w:pPr>
          <w:r w:rsidRPr="0070274C">
            <w:rPr>
              <w:rStyle w:val="Textedelespacerserv"/>
            </w:rPr>
            <w:t>Choisissez un élément.</w:t>
          </w:r>
        </w:p>
      </w:docPartBody>
    </w:docPart>
    <w:docPart>
      <w:docPartPr>
        <w:name w:val="242D54D90E1848E38F21685364276F3F"/>
        <w:category>
          <w:name w:val="Général"/>
          <w:gallery w:val="placeholder"/>
        </w:category>
        <w:types>
          <w:type w:val="bbPlcHdr"/>
        </w:types>
        <w:behaviors>
          <w:behavior w:val="content"/>
        </w:behaviors>
        <w:guid w:val="{DF871DD8-E590-4BC8-A38A-03A4397AE83B}"/>
      </w:docPartPr>
      <w:docPartBody>
        <w:p w:rsidR="00944ABC" w:rsidRDefault="0044098A">
          <w:pPr>
            <w:pStyle w:val="242D54D90E1848E38F21685364276F3F"/>
          </w:pPr>
          <w:r w:rsidRPr="0065522C">
            <w:rPr>
              <w:rStyle w:val="Textedelespacerserv"/>
            </w:rPr>
            <w:t>Choisissez un élément.</w:t>
          </w:r>
        </w:p>
      </w:docPartBody>
    </w:docPart>
    <w:docPart>
      <w:docPartPr>
        <w:name w:val="AC99FE75E0DC41739C30774328727657"/>
        <w:category>
          <w:name w:val="Général"/>
          <w:gallery w:val="placeholder"/>
        </w:category>
        <w:types>
          <w:type w:val="bbPlcHdr"/>
        </w:types>
        <w:behaviors>
          <w:behavior w:val="content"/>
        </w:behaviors>
        <w:guid w:val="{591F382A-949D-4B1D-8268-E9ACDADB39DA}"/>
      </w:docPartPr>
      <w:docPartBody>
        <w:p w:rsidR="00944ABC" w:rsidRDefault="0044098A">
          <w:pPr>
            <w:pStyle w:val="AC99FE75E0DC41739C30774328727657"/>
          </w:pPr>
          <w:r>
            <w:rPr>
              <w:rStyle w:val="Textedelespacerserv"/>
            </w:rPr>
            <w:t>Choisissez une forme de prix</w:t>
          </w:r>
        </w:p>
      </w:docPartBody>
    </w:docPart>
    <w:docPart>
      <w:docPartPr>
        <w:name w:val="632D65B6BD6347F7BF44F09070BADDC2"/>
        <w:category>
          <w:name w:val="Général"/>
          <w:gallery w:val="placeholder"/>
        </w:category>
        <w:types>
          <w:type w:val="bbPlcHdr"/>
        </w:types>
        <w:behaviors>
          <w:behavior w:val="content"/>
        </w:behaviors>
        <w:guid w:val="{6BD01E8D-7707-452A-A1FD-12A12681A6E4}"/>
      </w:docPartPr>
      <w:docPartBody>
        <w:p w:rsidR="00944ABC" w:rsidRDefault="0044098A">
          <w:pPr>
            <w:pStyle w:val="632D65B6BD6347F7BF44F09070BADDC2"/>
          </w:pPr>
          <w:r w:rsidRPr="004A3BFA">
            <w:rPr>
              <w:rStyle w:val="Textedelespacerserv"/>
            </w:rPr>
            <w:t>choisir le taux</w:t>
          </w:r>
        </w:p>
      </w:docPartBody>
    </w:docPart>
    <w:docPart>
      <w:docPartPr>
        <w:name w:val="C7E09949035E490D8F56311F726EA73A"/>
        <w:category>
          <w:name w:val="Général"/>
          <w:gallery w:val="placeholder"/>
        </w:category>
        <w:types>
          <w:type w:val="bbPlcHdr"/>
        </w:types>
        <w:behaviors>
          <w:behavior w:val="content"/>
        </w:behaviors>
        <w:guid w:val="{6BF85C4C-E8F5-4F49-931F-01347ACDA120}"/>
      </w:docPartPr>
      <w:docPartBody>
        <w:p w:rsidR="00944ABC" w:rsidRDefault="0044098A">
          <w:pPr>
            <w:pStyle w:val="C7E09949035E490D8F56311F726EA73A"/>
          </w:pPr>
          <w:r>
            <w:rPr>
              <w:rStyle w:val="Textedelespacerserv"/>
            </w:rPr>
            <w:t>référence du CCP AE</w:t>
          </w:r>
        </w:p>
      </w:docPartBody>
    </w:docPart>
    <w:docPart>
      <w:docPartPr>
        <w:name w:val="A12D0728C969433295357623C1493868"/>
        <w:category>
          <w:name w:val="Général"/>
          <w:gallery w:val="placeholder"/>
        </w:category>
        <w:types>
          <w:type w:val="bbPlcHdr"/>
        </w:types>
        <w:behaviors>
          <w:behavior w:val="content"/>
        </w:behaviors>
        <w:guid w:val="{D26210E6-37B9-4F21-87E9-B58E7EBCFCD7}"/>
      </w:docPartPr>
      <w:docPartBody>
        <w:p w:rsidR="00944ABC" w:rsidRDefault="0044098A">
          <w:pPr>
            <w:pStyle w:val="A12D0728C969433295357623C1493868"/>
          </w:pPr>
          <w:r w:rsidRPr="00672655">
            <w:rPr>
              <w:rStyle w:val="Textedelespacerserv"/>
              <w:i/>
              <w:sz w:val="14"/>
              <w:szCs w:val="14"/>
            </w:rPr>
            <w:t>Objet du marché.</w:t>
          </w:r>
        </w:p>
      </w:docPartBody>
    </w:docPart>
    <w:docPart>
      <w:docPartPr>
        <w:name w:val="FC0D48064A9140CB9D53021B036A4494"/>
        <w:category>
          <w:name w:val="Général"/>
          <w:gallery w:val="placeholder"/>
        </w:category>
        <w:types>
          <w:type w:val="bbPlcHdr"/>
        </w:types>
        <w:behaviors>
          <w:behavior w:val="content"/>
        </w:behaviors>
        <w:guid w:val="{02F1BB91-5190-445E-A61C-745F0168F75E}"/>
      </w:docPartPr>
      <w:docPartBody>
        <w:p w:rsidR="00944ABC" w:rsidRDefault="0044098A">
          <w:pPr>
            <w:pStyle w:val="FC0D48064A9140CB9D53021B036A4494"/>
          </w:pPr>
          <w:r w:rsidRPr="00672655">
            <w:rPr>
              <w:rStyle w:val="Textedelespacerserv"/>
              <w:i/>
              <w:sz w:val="14"/>
              <w:szCs w:val="14"/>
            </w:rPr>
            <w:t>Objet du marché.</w:t>
          </w:r>
        </w:p>
      </w:docPartBody>
    </w:docPart>
    <w:docPart>
      <w:docPartPr>
        <w:name w:val="B37F2916D1454E5D924C0EB71F74E581"/>
        <w:category>
          <w:name w:val="Général"/>
          <w:gallery w:val="placeholder"/>
        </w:category>
        <w:types>
          <w:type w:val="bbPlcHdr"/>
        </w:types>
        <w:behaviors>
          <w:behavior w:val="content"/>
        </w:behaviors>
        <w:guid w:val="{DFECBED3-1B77-4952-AD37-409E0575E7A7}"/>
      </w:docPartPr>
      <w:docPartBody>
        <w:p w:rsidR="00944ABC" w:rsidRDefault="0044098A" w:rsidP="0044098A">
          <w:pPr>
            <w:pStyle w:val="B37F2916D1454E5D924C0EB71F74E581"/>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8A"/>
    <w:rsid w:val="00132D69"/>
    <w:rsid w:val="0044098A"/>
    <w:rsid w:val="00482BCA"/>
    <w:rsid w:val="005313B6"/>
    <w:rsid w:val="00674EDB"/>
    <w:rsid w:val="0077787D"/>
    <w:rsid w:val="008F1E19"/>
    <w:rsid w:val="00944A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4098A"/>
    <w:rPr>
      <w:color w:val="808080"/>
    </w:rPr>
  </w:style>
  <w:style w:type="paragraph" w:customStyle="1" w:styleId="A0DEABB81D0C40839E7C2332C90C9DDB">
    <w:name w:val="A0DEABB81D0C40839E7C2332C90C9DDB"/>
  </w:style>
  <w:style w:type="paragraph" w:customStyle="1" w:styleId="4AF67A4278BC4D8888790255D841804B">
    <w:name w:val="4AF67A4278BC4D8888790255D841804B"/>
  </w:style>
  <w:style w:type="paragraph" w:customStyle="1" w:styleId="BB0FBDBDC169465F88D97C005972F675">
    <w:name w:val="BB0FBDBDC169465F88D97C005972F675"/>
  </w:style>
  <w:style w:type="paragraph" w:customStyle="1" w:styleId="DAAC7FD0381745C98FD27EBE45CF6921">
    <w:name w:val="DAAC7FD0381745C98FD27EBE45CF6921"/>
  </w:style>
  <w:style w:type="paragraph" w:customStyle="1" w:styleId="35ED8D5F107A4C7E85F33149D8F89468">
    <w:name w:val="35ED8D5F107A4C7E85F33149D8F89468"/>
  </w:style>
  <w:style w:type="paragraph" w:customStyle="1" w:styleId="08E879EF290F413D9AB93B0920EF98E4">
    <w:name w:val="08E879EF290F413D9AB93B0920EF98E4"/>
  </w:style>
  <w:style w:type="paragraph" w:customStyle="1" w:styleId="ADA5382A45B04D6F9BFE067745B1CED2">
    <w:name w:val="ADA5382A45B04D6F9BFE067745B1CED2"/>
  </w:style>
  <w:style w:type="paragraph" w:customStyle="1" w:styleId="58CB5EA9914C4D0EBAD2493BF712E9BF">
    <w:name w:val="58CB5EA9914C4D0EBAD2493BF712E9BF"/>
  </w:style>
  <w:style w:type="paragraph" w:customStyle="1" w:styleId="E4AB2AE11D9E4B0ABF1649A2B9EA551E">
    <w:name w:val="E4AB2AE11D9E4B0ABF1649A2B9EA551E"/>
  </w:style>
  <w:style w:type="paragraph" w:customStyle="1" w:styleId="7E06D3F95A04453C83552738FCB37721">
    <w:name w:val="7E06D3F95A04453C83552738FCB37721"/>
  </w:style>
  <w:style w:type="paragraph" w:customStyle="1" w:styleId="83007EF9FB9E402CBE818B81A6546E7E">
    <w:name w:val="83007EF9FB9E402CBE818B81A6546E7E"/>
  </w:style>
  <w:style w:type="paragraph" w:customStyle="1" w:styleId="ABB6B6C777D8473989C0301DED14DE6B">
    <w:name w:val="ABB6B6C777D8473989C0301DED14DE6B"/>
  </w:style>
  <w:style w:type="paragraph" w:customStyle="1" w:styleId="B6983D451CA94D628D4E2E23B84CB730">
    <w:name w:val="B6983D451CA94D628D4E2E23B84CB730"/>
  </w:style>
  <w:style w:type="paragraph" w:customStyle="1" w:styleId="EADAFB34634349E8AA6ABDDCE22DF1DC">
    <w:name w:val="EADAFB34634349E8AA6ABDDCE22DF1DC"/>
  </w:style>
  <w:style w:type="paragraph" w:customStyle="1" w:styleId="EF876CB4596248C9861CB3EAF5D89555">
    <w:name w:val="EF876CB4596248C9861CB3EAF5D89555"/>
  </w:style>
  <w:style w:type="paragraph" w:customStyle="1" w:styleId="EB2BF09AAAD047338263096DA223DBAF">
    <w:name w:val="EB2BF09AAAD047338263096DA223DBAF"/>
  </w:style>
  <w:style w:type="paragraph" w:customStyle="1" w:styleId="242D54D90E1848E38F21685364276F3F">
    <w:name w:val="242D54D90E1848E38F21685364276F3F"/>
  </w:style>
  <w:style w:type="paragraph" w:customStyle="1" w:styleId="AC99FE75E0DC41739C30774328727657">
    <w:name w:val="AC99FE75E0DC41739C30774328727657"/>
  </w:style>
  <w:style w:type="paragraph" w:customStyle="1" w:styleId="91FF46A9D94D4974B047067E7EB83229">
    <w:name w:val="91FF46A9D94D4974B047067E7EB83229"/>
  </w:style>
  <w:style w:type="paragraph" w:customStyle="1" w:styleId="73E9989E44FD4397985B607BE955E02F">
    <w:name w:val="73E9989E44FD4397985B607BE955E02F"/>
  </w:style>
  <w:style w:type="paragraph" w:customStyle="1" w:styleId="E41BE3D4D3A54B0E87DA3FCCCB710783">
    <w:name w:val="E41BE3D4D3A54B0E87DA3FCCCB710783"/>
  </w:style>
  <w:style w:type="paragraph" w:customStyle="1" w:styleId="8DCA7FA92F9F449BB7FF167E88DFBB13">
    <w:name w:val="8DCA7FA92F9F449BB7FF167E88DFBB13"/>
  </w:style>
  <w:style w:type="paragraph" w:customStyle="1" w:styleId="632D65B6BD6347F7BF44F09070BADDC2">
    <w:name w:val="632D65B6BD6347F7BF44F09070BADDC2"/>
  </w:style>
  <w:style w:type="paragraph" w:customStyle="1" w:styleId="C7E09949035E490D8F56311F726EA73A">
    <w:name w:val="C7E09949035E490D8F56311F726EA73A"/>
  </w:style>
  <w:style w:type="paragraph" w:customStyle="1" w:styleId="A12D0728C969433295357623C1493868">
    <w:name w:val="A12D0728C969433295357623C1493868"/>
  </w:style>
  <w:style w:type="paragraph" w:customStyle="1" w:styleId="FC0D48064A9140CB9D53021B036A4494">
    <w:name w:val="FC0D48064A9140CB9D53021B036A4494"/>
  </w:style>
  <w:style w:type="paragraph" w:customStyle="1" w:styleId="B37F2916D1454E5D924C0EB71F74E581">
    <w:name w:val="B37F2916D1454E5D924C0EB71F74E581"/>
    <w:rsid w:val="004409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2024 -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7B7D1-B997-428A-A334-680C613CAE8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a80ab5f-df37-4197-9acc-40f4aebe639d"/>
    <ds:schemaRef ds:uri="http://www.w3.org/XML/1998/namespace"/>
    <ds:schemaRef ds:uri="http://purl.org/dc/dcmitype/"/>
  </ds:schemaRefs>
</ds:datastoreItem>
</file>

<file path=customXml/itemProps2.xml><?xml version="1.0" encoding="utf-8"?>
<ds:datastoreItem xmlns:ds="http://schemas.openxmlformats.org/officeDocument/2006/customXml" ds:itemID="{348F5DDB-4DEA-4B86-B964-892BCDA0E7A5}">
  <ds:schemaRefs>
    <ds:schemaRef ds:uri="http://schemas.microsoft.com/sharepoint/v3/contenttype/forms"/>
  </ds:schemaRefs>
</ds:datastoreItem>
</file>

<file path=customXml/itemProps3.xml><?xml version="1.0" encoding="utf-8"?>
<ds:datastoreItem xmlns:ds="http://schemas.openxmlformats.org/officeDocument/2006/customXml" ds:itemID="{3A1689A9-85C4-4CCF-9DF9-A648FA758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E81AD0-7EA4-4394-ABAD-25976CD26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7473</Words>
  <Characters>41102</Characters>
  <Application>Microsoft Office Word</Application>
  <DocSecurity>0</DocSecurity>
  <Lines>342</Lines>
  <Paragraphs>96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COPITET Marie-Alice SA CL NORMALE DEF</dc:creator>
  <cp:lastModifiedBy>ROME Aline TSEF 2CL</cp:lastModifiedBy>
  <cp:revision>2</cp:revision>
  <dcterms:created xsi:type="dcterms:W3CDTF">2025-07-07T13:06:00Z</dcterms:created>
  <dcterms:modified xsi:type="dcterms:W3CDTF">2025-07-07T13:06:00Z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