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66DAC" w14:textId="43D80B05" w:rsidR="008B7E40" w:rsidRPr="000E71F8" w:rsidRDefault="008B7E40" w:rsidP="008B7E40">
      <w:pPr>
        <w:tabs>
          <w:tab w:val="left" w:pos="4157"/>
        </w:tabs>
        <w:ind w:left="143"/>
        <w:rPr>
          <w:rFonts w:ascii="Times New Roman"/>
          <w:sz w:val="20"/>
        </w:rPr>
      </w:pPr>
      <w:r w:rsidRPr="000E71F8">
        <w:rPr>
          <w:rFonts w:ascii="Times New Roman"/>
          <w:position w:val="6"/>
          <w:sz w:val="20"/>
        </w:rPr>
        <w:tab/>
      </w:r>
      <w:r w:rsidRPr="00DC468F">
        <w:rPr>
          <w:rFonts w:ascii="Times New Roman"/>
          <w:noProof/>
          <w:sz w:val="20"/>
        </w:rPr>
        <mc:AlternateContent>
          <mc:Choice Requires="wps">
            <w:drawing>
              <wp:inline distT="0" distB="0" distL="0" distR="0" wp14:anchorId="2D49CC3F" wp14:editId="032D67C7">
                <wp:extent cx="3213735" cy="500380"/>
                <wp:effectExtent l="0" t="0" r="0" b="0"/>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3735" cy="500380"/>
                        </a:xfrm>
                        <a:prstGeom prst="rect">
                          <a:avLst/>
                        </a:prstGeom>
                      </wps:spPr>
                      <wps:txbx>
                        <w:txbxContent>
                          <w:tbl>
                            <w:tblPr>
                              <w:tblStyle w:val="TableNormal"/>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97"/>
                              <w:gridCol w:w="567"/>
                              <w:gridCol w:w="567"/>
                              <w:gridCol w:w="567"/>
                              <w:gridCol w:w="567"/>
                              <w:gridCol w:w="567"/>
                              <w:gridCol w:w="570"/>
                              <w:gridCol w:w="567"/>
                              <w:gridCol w:w="567"/>
                            </w:tblGrid>
                            <w:tr w:rsidR="008B7E40" w:rsidRPr="000E71F8" w14:paraId="666E515B" w14:textId="77777777">
                              <w:trPr>
                                <w:trHeight w:val="241"/>
                              </w:trPr>
                              <w:tc>
                                <w:tcPr>
                                  <w:tcW w:w="1064" w:type="dxa"/>
                                  <w:gridSpan w:val="2"/>
                                  <w:tcBorders>
                                    <w:bottom w:val="nil"/>
                                    <w:right w:val="single" w:sz="6" w:space="0" w:color="000000"/>
                                  </w:tcBorders>
                                </w:tcPr>
                                <w:p w14:paraId="46AFB02E" w14:textId="77777777" w:rsidR="008B7E40" w:rsidRPr="00DC468F" w:rsidRDefault="008B7E40">
                                  <w:pPr>
                                    <w:pStyle w:val="TableParagraph"/>
                                    <w:rPr>
                                      <w:rFonts w:ascii="Times New Roman"/>
                                      <w:sz w:val="16"/>
                                      <w:lang w:val="fr-FR"/>
                                    </w:rPr>
                                  </w:pPr>
                                </w:p>
                              </w:tc>
                              <w:tc>
                                <w:tcPr>
                                  <w:tcW w:w="3972" w:type="dxa"/>
                                  <w:gridSpan w:val="7"/>
                                  <w:tcBorders>
                                    <w:left w:val="single" w:sz="6" w:space="0" w:color="000000"/>
                                    <w:bottom w:val="nil"/>
                                  </w:tcBorders>
                                </w:tcPr>
                                <w:p w14:paraId="5D06BC2F" w14:textId="77777777" w:rsidR="008B7E40" w:rsidRPr="00DC468F" w:rsidRDefault="008B7E40">
                                  <w:pPr>
                                    <w:pStyle w:val="TableParagraph"/>
                                    <w:rPr>
                                      <w:rFonts w:ascii="Times New Roman"/>
                                      <w:sz w:val="16"/>
                                      <w:lang w:val="fr-FR"/>
                                    </w:rPr>
                                  </w:pPr>
                                </w:p>
                              </w:tc>
                            </w:tr>
                            <w:tr w:rsidR="008B7E40" w:rsidRPr="000E71F8" w14:paraId="170D047A" w14:textId="77777777">
                              <w:trPr>
                                <w:trHeight w:val="486"/>
                              </w:trPr>
                              <w:tc>
                                <w:tcPr>
                                  <w:tcW w:w="497" w:type="dxa"/>
                                  <w:tcBorders>
                                    <w:top w:val="nil"/>
                                    <w:right w:val="single" w:sz="6" w:space="0" w:color="000000"/>
                                  </w:tcBorders>
                                </w:tcPr>
                                <w:p w14:paraId="3133FAAF" w14:textId="77777777" w:rsidR="008B7E40" w:rsidRPr="00DC468F" w:rsidRDefault="008B7E40">
                                  <w:pPr>
                                    <w:pStyle w:val="TableParagraph"/>
                                    <w:rPr>
                                      <w:rFonts w:ascii="Times New Roman"/>
                                      <w:sz w:val="24"/>
                                      <w:lang w:val="fr-FR"/>
                                    </w:rPr>
                                  </w:pPr>
                                </w:p>
                              </w:tc>
                              <w:tc>
                                <w:tcPr>
                                  <w:tcW w:w="567" w:type="dxa"/>
                                  <w:tcBorders>
                                    <w:top w:val="nil"/>
                                    <w:left w:val="single" w:sz="6" w:space="0" w:color="000000"/>
                                    <w:right w:val="single" w:sz="6" w:space="0" w:color="000000"/>
                                  </w:tcBorders>
                                </w:tcPr>
                                <w:p w14:paraId="3224D142" w14:textId="77777777" w:rsidR="008B7E40" w:rsidRPr="00DC468F" w:rsidRDefault="008B7E40">
                                  <w:pPr>
                                    <w:pStyle w:val="TableParagraph"/>
                                    <w:rPr>
                                      <w:rFonts w:ascii="Times New Roman"/>
                                      <w:sz w:val="24"/>
                                      <w:lang w:val="fr-FR"/>
                                    </w:rPr>
                                  </w:pPr>
                                </w:p>
                              </w:tc>
                              <w:tc>
                                <w:tcPr>
                                  <w:tcW w:w="567" w:type="dxa"/>
                                  <w:tcBorders>
                                    <w:top w:val="nil"/>
                                    <w:left w:val="single" w:sz="6" w:space="0" w:color="000000"/>
                                    <w:right w:val="single" w:sz="6" w:space="0" w:color="000000"/>
                                  </w:tcBorders>
                                </w:tcPr>
                                <w:p w14:paraId="497CA7F8" w14:textId="77777777" w:rsidR="008B7E40" w:rsidRPr="00DC468F" w:rsidRDefault="008B7E40">
                                  <w:pPr>
                                    <w:pStyle w:val="TableParagraph"/>
                                    <w:rPr>
                                      <w:rFonts w:ascii="Times New Roman"/>
                                      <w:sz w:val="24"/>
                                      <w:lang w:val="fr-FR"/>
                                    </w:rPr>
                                  </w:pPr>
                                </w:p>
                              </w:tc>
                              <w:tc>
                                <w:tcPr>
                                  <w:tcW w:w="567" w:type="dxa"/>
                                  <w:tcBorders>
                                    <w:top w:val="nil"/>
                                    <w:left w:val="single" w:sz="6" w:space="0" w:color="000000"/>
                                    <w:right w:val="single" w:sz="6" w:space="0" w:color="000000"/>
                                  </w:tcBorders>
                                </w:tcPr>
                                <w:p w14:paraId="4E44AA83" w14:textId="77777777" w:rsidR="008B7E40" w:rsidRPr="00DC468F" w:rsidRDefault="008B7E40">
                                  <w:pPr>
                                    <w:pStyle w:val="TableParagraph"/>
                                    <w:rPr>
                                      <w:rFonts w:ascii="Times New Roman"/>
                                      <w:sz w:val="24"/>
                                      <w:lang w:val="fr-FR"/>
                                    </w:rPr>
                                  </w:pPr>
                                </w:p>
                              </w:tc>
                              <w:tc>
                                <w:tcPr>
                                  <w:tcW w:w="567" w:type="dxa"/>
                                  <w:tcBorders>
                                    <w:top w:val="nil"/>
                                    <w:left w:val="single" w:sz="6" w:space="0" w:color="000000"/>
                                    <w:right w:val="single" w:sz="6" w:space="0" w:color="000000"/>
                                  </w:tcBorders>
                                </w:tcPr>
                                <w:p w14:paraId="3B4E4020" w14:textId="77777777" w:rsidR="008B7E40" w:rsidRPr="00DC468F" w:rsidRDefault="008B7E40">
                                  <w:pPr>
                                    <w:pStyle w:val="TableParagraph"/>
                                    <w:rPr>
                                      <w:rFonts w:ascii="Times New Roman"/>
                                      <w:sz w:val="24"/>
                                      <w:lang w:val="fr-FR"/>
                                    </w:rPr>
                                  </w:pPr>
                                </w:p>
                              </w:tc>
                              <w:tc>
                                <w:tcPr>
                                  <w:tcW w:w="567" w:type="dxa"/>
                                  <w:tcBorders>
                                    <w:top w:val="nil"/>
                                    <w:left w:val="single" w:sz="6" w:space="0" w:color="000000"/>
                                    <w:right w:val="single" w:sz="6" w:space="0" w:color="000000"/>
                                  </w:tcBorders>
                                </w:tcPr>
                                <w:p w14:paraId="43FEF1FA" w14:textId="77777777" w:rsidR="008B7E40" w:rsidRPr="00DC468F" w:rsidRDefault="008B7E40">
                                  <w:pPr>
                                    <w:pStyle w:val="TableParagraph"/>
                                    <w:rPr>
                                      <w:rFonts w:ascii="Times New Roman"/>
                                      <w:sz w:val="24"/>
                                      <w:lang w:val="fr-FR"/>
                                    </w:rPr>
                                  </w:pPr>
                                </w:p>
                              </w:tc>
                              <w:tc>
                                <w:tcPr>
                                  <w:tcW w:w="570" w:type="dxa"/>
                                  <w:tcBorders>
                                    <w:top w:val="nil"/>
                                    <w:left w:val="single" w:sz="6" w:space="0" w:color="000000"/>
                                    <w:right w:val="single" w:sz="6" w:space="0" w:color="000000"/>
                                  </w:tcBorders>
                                </w:tcPr>
                                <w:p w14:paraId="2695E24F" w14:textId="77777777" w:rsidR="008B7E40" w:rsidRPr="00DC468F" w:rsidRDefault="008B7E40">
                                  <w:pPr>
                                    <w:pStyle w:val="TableParagraph"/>
                                    <w:rPr>
                                      <w:rFonts w:ascii="Times New Roman"/>
                                      <w:sz w:val="24"/>
                                      <w:lang w:val="fr-FR"/>
                                    </w:rPr>
                                  </w:pPr>
                                </w:p>
                              </w:tc>
                              <w:tc>
                                <w:tcPr>
                                  <w:tcW w:w="567" w:type="dxa"/>
                                  <w:tcBorders>
                                    <w:top w:val="nil"/>
                                    <w:left w:val="single" w:sz="6" w:space="0" w:color="000000"/>
                                    <w:right w:val="single" w:sz="6" w:space="0" w:color="000000"/>
                                  </w:tcBorders>
                                </w:tcPr>
                                <w:p w14:paraId="5F17A60C" w14:textId="77777777" w:rsidR="008B7E40" w:rsidRPr="00DC468F" w:rsidRDefault="008B7E40">
                                  <w:pPr>
                                    <w:pStyle w:val="TableParagraph"/>
                                    <w:rPr>
                                      <w:rFonts w:ascii="Times New Roman"/>
                                      <w:sz w:val="24"/>
                                      <w:lang w:val="fr-FR"/>
                                    </w:rPr>
                                  </w:pPr>
                                </w:p>
                              </w:tc>
                              <w:tc>
                                <w:tcPr>
                                  <w:tcW w:w="567" w:type="dxa"/>
                                  <w:tcBorders>
                                    <w:top w:val="nil"/>
                                    <w:left w:val="single" w:sz="6" w:space="0" w:color="000000"/>
                                  </w:tcBorders>
                                </w:tcPr>
                                <w:p w14:paraId="294A00CA" w14:textId="77777777" w:rsidR="008B7E40" w:rsidRPr="00DC468F" w:rsidRDefault="008B7E40">
                                  <w:pPr>
                                    <w:pStyle w:val="TableParagraph"/>
                                    <w:rPr>
                                      <w:rFonts w:ascii="Times New Roman"/>
                                      <w:sz w:val="24"/>
                                      <w:lang w:val="fr-FR"/>
                                    </w:rPr>
                                  </w:pPr>
                                </w:p>
                              </w:tc>
                            </w:tr>
                          </w:tbl>
                          <w:p w14:paraId="69716D8C" w14:textId="77777777" w:rsidR="008B7E40" w:rsidRPr="000E71F8" w:rsidRDefault="008B7E40" w:rsidP="008B7E40">
                            <w:pPr>
                              <w:pStyle w:val="Corpsdetexte"/>
                            </w:pPr>
                          </w:p>
                        </w:txbxContent>
                      </wps:txbx>
                      <wps:bodyPr wrap="square" lIns="0" tIns="0" rIns="0" bIns="0" rtlCol="0">
                        <a:noAutofit/>
                      </wps:bodyPr>
                    </wps:wsp>
                  </a:graphicData>
                </a:graphic>
              </wp:inline>
            </w:drawing>
          </mc:Choice>
          <mc:Fallback>
            <w:pict>
              <v:shapetype w14:anchorId="2D49CC3F" id="_x0000_t202" coordsize="21600,21600" o:spt="202" path="m,l,21600r21600,l21600,xe">
                <v:stroke joinstyle="miter"/>
                <v:path gradientshapeok="t" o:connecttype="rect"/>
              </v:shapetype>
              <v:shape id="Textbox 2" o:spid="_x0000_s1026" type="#_x0000_t202" style="width:253.05pt;height:3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" filled="f" stroked="f">
                <v:textbox inset="0,0,0,0">
                  <w:txbxContent>
                    <w:tbl>
                      <w:tblPr>
                        <w:tblStyle w:val="TableNormal"/>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97"/>
                        <w:gridCol w:w="567"/>
                        <w:gridCol w:w="567"/>
                        <w:gridCol w:w="567"/>
                        <w:gridCol w:w="567"/>
                        <w:gridCol w:w="567"/>
                        <w:gridCol w:w="570"/>
                        <w:gridCol w:w="567"/>
                        <w:gridCol w:w="567"/>
                      </w:tblGrid>
                      <w:tr w:rsidR="008B7E40" w:rsidRPr="000E71F8" w14:paraId="666E515B" w14:textId="77777777">
                        <w:trPr>
                          <w:trHeight w:val="241"/>
                        </w:trPr>
                        <w:tc>
                          <w:tcPr>
                            <w:tcW w:w="1064" w:type="dxa"/>
                            <w:gridSpan w:val="2"/>
                            <w:tcBorders>
                              <w:bottom w:val="nil"/>
                              <w:right w:val="single" w:sz="6" w:space="0" w:color="000000"/>
                            </w:tcBorders>
                          </w:tcPr>
                          <w:p w14:paraId="46AFB02E" w14:textId="77777777" w:rsidR="008B7E40" w:rsidRPr="00DC468F" w:rsidRDefault="008B7E40">
                            <w:pPr>
                              <w:pStyle w:val="TableParagraph"/>
                              <w:rPr>
                                <w:rFonts w:ascii="Times New Roman"/>
                                <w:sz w:val="16"/>
                                <w:lang w:val="fr-FR"/>
                              </w:rPr>
                            </w:pPr>
                          </w:p>
                        </w:tc>
                        <w:tc>
                          <w:tcPr>
                            <w:tcW w:w="3972" w:type="dxa"/>
                            <w:gridSpan w:val="7"/>
                            <w:tcBorders>
                              <w:left w:val="single" w:sz="6" w:space="0" w:color="000000"/>
                              <w:bottom w:val="nil"/>
                            </w:tcBorders>
                          </w:tcPr>
                          <w:p w14:paraId="5D06BC2F" w14:textId="77777777" w:rsidR="008B7E40" w:rsidRPr="00DC468F" w:rsidRDefault="008B7E40">
                            <w:pPr>
                              <w:pStyle w:val="TableParagraph"/>
                              <w:rPr>
                                <w:rFonts w:ascii="Times New Roman"/>
                                <w:sz w:val="16"/>
                                <w:lang w:val="fr-FR"/>
                              </w:rPr>
                            </w:pPr>
                          </w:p>
                        </w:tc>
                      </w:tr>
                      <w:tr w:rsidR="008B7E40" w:rsidRPr="000E71F8" w14:paraId="170D047A" w14:textId="77777777">
                        <w:trPr>
                          <w:trHeight w:val="486"/>
                        </w:trPr>
                        <w:tc>
                          <w:tcPr>
                            <w:tcW w:w="497" w:type="dxa"/>
                            <w:tcBorders>
                              <w:top w:val="nil"/>
                              <w:right w:val="single" w:sz="6" w:space="0" w:color="000000"/>
                            </w:tcBorders>
                          </w:tcPr>
                          <w:p w14:paraId="3133FAAF" w14:textId="77777777" w:rsidR="008B7E40" w:rsidRPr="00DC468F" w:rsidRDefault="008B7E40">
                            <w:pPr>
                              <w:pStyle w:val="TableParagraph"/>
                              <w:rPr>
                                <w:rFonts w:ascii="Times New Roman"/>
                                <w:sz w:val="24"/>
                                <w:lang w:val="fr-FR"/>
                              </w:rPr>
                            </w:pPr>
                          </w:p>
                        </w:tc>
                        <w:tc>
                          <w:tcPr>
                            <w:tcW w:w="567" w:type="dxa"/>
                            <w:tcBorders>
                              <w:top w:val="nil"/>
                              <w:left w:val="single" w:sz="6" w:space="0" w:color="000000"/>
                              <w:right w:val="single" w:sz="6" w:space="0" w:color="000000"/>
                            </w:tcBorders>
                          </w:tcPr>
                          <w:p w14:paraId="3224D142" w14:textId="77777777" w:rsidR="008B7E40" w:rsidRPr="00DC468F" w:rsidRDefault="008B7E40">
                            <w:pPr>
                              <w:pStyle w:val="TableParagraph"/>
                              <w:rPr>
                                <w:rFonts w:ascii="Times New Roman"/>
                                <w:sz w:val="24"/>
                                <w:lang w:val="fr-FR"/>
                              </w:rPr>
                            </w:pPr>
                          </w:p>
                        </w:tc>
                        <w:tc>
                          <w:tcPr>
                            <w:tcW w:w="567" w:type="dxa"/>
                            <w:tcBorders>
                              <w:top w:val="nil"/>
                              <w:left w:val="single" w:sz="6" w:space="0" w:color="000000"/>
                              <w:right w:val="single" w:sz="6" w:space="0" w:color="000000"/>
                            </w:tcBorders>
                          </w:tcPr>
                          <w:p w14:paraId="497CA7F8" w14:textId="77777777" w:rsidR="008B7E40" w:rsidRPr="00DC468F" w:rsidRDefault="008B7E40">
                            <w:pPr>
                              <w:pStyle w:val="TableParagraph"/>
                              <w:rPr>
                                <w:rFonts w:ascii="Times New Roman"/>
                                <w:sz w:val="24"/>
                                <w:lang w:val="fr-FR"/>
                              </w:rPr>
                            </w:pPr>
                          </w:p>
                        </w:tc>
                        <w:tc>
                          <w:tcPr>
                            <w:tcW w:w="567" w:type="dxa"/>
                            <w:tcBorders>
                              <w:top w:val="nil"/>
                              <w:left w:val="single" w:sz="6" w:space="0" w:color="000000"/>
                              <w:right w:val="single" w:sz="6" w:space="0" w:color="000000"/>
                            </w:tcBorders>
                          </w:tcPr>
                          <w:p w14:paraId="4E44AA83" w14:textId="77777777" w:rsidR="008B7E40" w:rsidRPr="00DC468F" w:rsidRDefault="008B7E40">
                            <w:pPr>
                              <w:pStyle w:val="TableParagraph"/>
                              <w:rPr>
                                <w:rFonts w:ascii="Times New Roman"/>
                                <w:sz w:val="24"/>
                                <w:lang w:val="fr-FR"/>
                              </w:rPr>
                            </w:pPr>
                          </w:p>
                        </w:tc>
                        <w:tc>
                          <w:tcPr>
                            <w:tcW w:w="567" w:type="dxa"/>
                            <w:tcBorders>
                              <w:top w:val="nil"/>
                              <w:left w:val="single" w:sz="6" w:space="0" w:color="000000"/>
                              <w:right w:val="single" w:sz="6" w:space="0" w:color="000000"/>
                            </w:tcBorders>
                          </w:tcPr>
                          <w:p w14:paraId="3B4E4020" w14:textId="77777777" w:rsidR="008B7E40" w:rsidRPr="00DC468F" w:rsidRDefault="008B7E40">
                            <w:pPr>
                              <w:pStyle w:val="TableParagraph"/>
                              <w:rPr>
                                <w:rFonts w:ascii="Times New Roman"/>
                                <w:sz w:val="24"/>
                                <w:lang w:val="fr-FR"/>
                              </w:rPr>
                            </w:pPr>
                          </w:p>
                        </w:tc>
                        <w:tc>
                          <w:tcPr>
                            <w:tcW w:w="567" w:type="dxa"/>
                            <w:tcBorders>
                              <w:top w:val="nil"/>
                              <w:left w:val="single" w:sz="6" w:space="0" w:color="000000"/>
                              <w:right w:val="single" w:sz="6" w:space="0" w:color="000000"/>
                            </w:tcBorders>
                          </w:tcPr>
                          <w:p w14:paraId="43FEF1FA" w14:textId="77777777" w:rsidR="008B7E40" w:rsidRPr="00DC468F" w:rsidRDefault="008B7E40">
                            <w:pPr>
                              <w:pStyle w:val="TableParagraph"/>
                              <w:rPr>
                                <w:rFonts w:ascii="Times New Roman"/>
                                <w:sz w:val="24"/>
                                <w:lang w:val="fr-FR"/>
                              </w:rPr>
                            </w:pPr>
                          </w:p>
                        </w:tc>
                        <w:tc>
                          <w:tcPr>
                            <w:tcW w:w="570" w:type="dxa"/>
                            <w:tcBorders>
                              <w:top w:val="nil"/>
                              <w:left w:val="single" w:sz="6" w:space="0" w:color="000000"/>
                              <w:right w:val="single" w:sz="6" w:space="0" w:color="000000"/>
                            </w:tcBorders>
                          </w:tcPr>
                          <w:p w14:paraId="2695E24F" w14:textId="77777777" w:rsidR="008B7E40" w:rsidRPr="00DC468F" w:rsidRDefault="008B7E40">
                            <w:pPr>
                              <w:pStyle w:val="TableParagraph"/>
                              <w:rPr>
                                <w:rFonts w:ascii="Times New Roman"/>
                                <w:sz w:val="24"/>
                                <w:lang w:val="fr-FR"/>
                              </w:rPr>
                            </w:pPr>
                          </w:p>
                        </w:tc>
                        <w:tc>
                          <w:tcPr>
                            <w:tcW w:w="567" w:type="dxa"/>
                            <w:tcBorders>
                              <w:top w:val="nil"/>
                              <w:left w:val="single" w:sz="6" w:space="0" w:color="000000"/>
                              <w:right w:val="single" w:sz="6" w:space="0" w:color="000000"/>
                            </w:tcBorders>
                          </w:tcPr>
                          <w:p w14:paraId="5F17A60C" w14:textId="77777777" w:rsidR="008B7E40" w:rsidRPr="00DC468F" w:rsidRDefault="008B7E40">
                            <w:pPr>
                              <w:pStyle w:val="TableParagraph"/>
                              <w:rPr>
                                <w:rFonts w:ascii="Times New Roman"/>
                                <w:sz w:val="24"/>
                                <w:lang w:val="fr-FR"/>
                              </w:rPr>
                            </w:pPr>
                          </w:p>
                        </w:tc>
                        <w:tc>
                          <w:tcPr>
                            <w:tcW w:w="567" w:type="dxa"/>
                            <w:tcBorders>
                              <w:top w:val="nil"/>
                              <w:left w:val="single" w:sz="6" w:space="0" w:color="000000"/>
                            </w:tcBorders>
                          </w:tcPr>
                          <w:p w14:paraId="294A00CA" w14:textId="77777777" w:rsidR="008B7E40" w:rsidRPr="00DC468F" w:rsidRDefault="008B7E40">
                            <w:pPr>
                              <w:pStyle w:val="TableParagraph"/>
                              <w:rPr>
                                <w:rFonts w:ascii="Times New Roman"/>
                                <w:sz w:val="24"/>
                                <w:lang w:val="fr-FR"/>
                              </w:rPr>
                            </w:pPr>
                          </w:p>
                        </w:tc>
                      </w:tr>
                    </w:tbl>
                    <w:p w14:paraId="69716D8C" w14:textId="77777777" w:rsidR="008B7E40" w:rsidRPr="000E71F8" w:rsidRDefault="008B7E40" w:rsidP="008B7E40">
                      <w:pPr>
                        <w:pStyle w:val="Corpsdetexte"/>
                      </w:pPr>
                    </w:p>
                  </w:txbxContent>
                </v:textbox>
                <w10:anchorlock/>
              </v:shape>
            </w:pict>
          </mc:Fallback>
        </mc:AlternateContent>
      </w:r>
    </w:p>
    <w:p w14:paraId="5B4A2E88" w14:textId="77777777" w:rsidR="008B7E40" w:rsidRPr="000E71F8" w:rsidRDefault="008B7E40" w:rsidP="008B7E40">
      <w:pPr>
        <w:pStyle w:val="Corpsdetexte"/>
        <w:rPr>
          <w:rFonts w:ascii="Times New Roman"/>
          <w:sz w:val="32"/>
        </w:rPr>
      </w:pPr>
    </w:p>
    <w:p w14:paraId="47E80972" w14:textId="77777777" w:rsidR="008B7E40" w:rsidRPr="000E71F8" w:rsidRDefault="008B7E40" w:rsidP="008B7E40">
      <w:pPr>
        <w:pStyle w:val="Corpsdetexte"/>
        <w:rPr>
          <w:rFonts w:ascii="Times New Roman"/>
          <w:sz w:val="32"/>
        </w:rPr>
      </w:pPr>
    </w:p>
    <w:p w14:paraId="2BBF45CA" w14:textId="77777777" w:rsidR="008B7E40" w:rsidRPr="000E71F8" w:rsidRDefault="008B7E40" w:rsidP="008B7E40">
      <w:pPr>
        <w:pStyle w:val="Corpsdetexte"/>
        <w:spacing w:before="70"/>
        <w:rPr>
          <w:rFonts w:ascii="Times New Roman"/>
          <w:sz w:val="32"/>
        </w:rPr>
      </w:pPr>
    </w:p>
    <w:p w14:paraId="63E51505" w14:textId="77777777" w:rsidR="008B7E40" w:rsidRPr="000E71F8" w:rsidRDefault="008B7E40" w:rsidP="008B7E40">
      <w:pPr>
        <w:ind w:left="16" w:right="17"/>
        <w:jc w:val="center"/>
        <w:rPr>
          <w:b/>
          <w:sz w:val="32"/>
        </w:rPr>
      </w:pPr>
      <w:r w:rsidRPr="000E71F8">
        <w:rPr>
          <w:b/>
          <w:sz w:val="32"/>
        </w:rPr>
        <w:t>MARCHE</w:t>
      </w:r>
      <w:r w:rsidRPr="000E71F8">
        <w:rPr>
          <w:b/>
          <w:spacing w:val="-7"/>
          <w:sz w:val="32"/>
        </w:rPr>
        <w:t xml:space="preserve"> </w:t>
      </w:r>
      <w:r w:rsidRPr="000E71F8">
        <w:rPr>
          <w:b/>
          <w:sz w:val="32"/>
        </w:rPr>
        <w:t>DE</w:t>
      </w:r>
      <w:r w:rsidRPr="000E71F8">
        <w:rPr>
          <w:b/>
          <w:spacing w:val="-11"/>
          <w:sz w:val="32"/>
        </w:rPr>
        <w:t xml:space="preserve"> </w:t>
      </w:r>
      <w:r w:rsidRPr="000E71F8">
        <w:rPr>
          <w:b/>
          <w:sz w:val="32"/>
        </w:rPr>
        <w:t>TRAVAUX</w:t>
      </w:r>
      <w:r w:rsidRPr="000E71F8">
        <w:rPr>
          <w:b/>
          <w:spacing w:val="-7"/>
          <w:sz w:val="32"/>
        </w:rPr>
        <w:t xml:space="preserve"> </w:t>
      </w:r>
      <w:r w:rsidRPr="000E71F8">
        <w:rPr>
          <w:b/>
          <w:sz w:val="32"/>
        </w:rPr>
        <w:t>POUR</w:t>
      </w:r>
      <w:r w:rsidRPr="000E71F8">
        <w:rPr>
          <w:b/>
          <w:spacing w:val="-10"/>
          <w:sz w:val="32"/>
        </w:rPr>
        <w:t xml:space="preserve"> </w:t>
      </w:r>
      <w:r w:rsidRPr="000E71F8">
        <w:rPr>
          <w:b/>
          <w:sz w:val="32"/>
        </w:rPr>
        <w:t>L’EXTENSION</w:t>
      </w:r>
      <w:r w:rsidRPr="000E71F8">
        <w:rPr>
          <w:b/>
          <w:spacing w:val="-8"/>
          <w:sz w:val="32"/>
        </w:rPr>
        <w:t xml:space="preserve"> </w:t>
      </w:r>
      <w:r w:rsidRPr="000E71F8">
        <w:rPr>
          <w:b/>
          <w:sz w:val="32"/>
        </w:rPr>
        <w:t>DU TRIBUNAL JUDICIAIRE DE BOBIGNY (93</w:t>
      </w:r>
      <w:r w:rsidRPr="000E71F8">
        <w:rPr>
          <w:b/>
          <w:spacing w:val="-5"/>
          <w:sz w:val="32"/>
        </w:rPr>
        <w:t>)</w:t>
      </w:r>
    </w:p>
    <w:p w14:paraId="66645B52" w14:textId="77777777" w:rsidR="008B7E40" w:rsidRPr="000E71F8" w:rsidRDefault="008B7E40" w:rsidP="008B7E40">
      <w:pPr>
        <w:pStyle w:val="Corpsdetexte"/>
        <w:rPr>
          <w:b/>
          <w:sz w:val="20"/>
        </w:rPr>
      </w:pPr>
    </w:p>
    <w:p w14:paraId="33105851" w14:textId="77777777" w:rsidR="008B7E40" w:rsidRPr="000E71F8" w:rsidRDefault="008B7E40" w:rsidP="008B7E40">
      <w:pPr>
        <w:pStyle w:val="Corpsdetexte"/>
        <w:rPr>
          <w:b/>
          <w:sz w:val="20"/>
        </w:rPr>
      </w:pPr>
    </w:p>
    <w:p w14:paraId="1518FB1D" w14:textId="77777777" w:rsidR="008B7E40" w:rsidRPr="000E71F8" w:rsidRDefault="008B7E40" w:rsidP="008B7E40">
      <w:pPr>
        <w:pStyle w:val="Corpsdetexte"/>
        <w:rPr>
          <w:b/>
          <w:sz w:val="20"/>
        </w:rPr>
      </w:pPr>
    </w:p>
    <w:p w14:paraId="7A663949" w14:textId="77777777" w:rsidR="008B7E40" w:rsidRPr="000E71F8" w:rsidRDefault="008B7E40" w:rsidP="008B7E40">
      <w:pPr>
        <w:pStyle w:val="Corpsdetexte"/>
        <w:rPr>
          <w:b/>
          <w:sz w:val="20"/>
        </w:rPr>
      </w:pPr>
    </w:p>
    <w:p w14:paraId="3EB096BD" w14:textId="77777777" w:rsidR="008B7E40" w:rsidRPr="000E71F8" w:rsidRDefault="008B7E40" w:rsidP="008B7E40">
      <w:pPr>
        <w:pStyle w:val="Corpsdetexte"/>
        <w:rPr>
          <w:b/>
          <w:sz w:val="20"/>
        </w:rPr>
      </w:pPr>
    </w:p>
    <w:p w14:paraId="179395D2" w14:textId="77777777" w:rsidR="008B7E40" w:rsidRPr="000E71F8" w:rsidRDefault="008B7E40" w:rsidP="008B7E40">
      <w:pPr>
        <w:pStyle w:val="Corpsdetexte"/>
        <w:spacing w:before="34"/>
        <w:rPr>
          <w:b/>
          <w:sz w:val="20"/>
        </w:rPr>
      </w:pPr>
      <w:r w:rsidRPr="00DC468F">
        <w:rPr>
          <w:b/>
          <w:noProof/>
          <w:sz w:val="20"/>
        </w:rPr>
        <mc:AlternateContent>
          <mc:Choice Requires="wps">
            <w:drawing>
              <wp:anchor distT="0" distB="0" distL="0" distR="0" simplePos="0" relativeHeight="251659264" behindDoc="1" locked="0" layoutInCell="1" allowOverlap="1" wp14:anchorId="7FF2FD6E" wp14:editId="27F15163">
                <wp:simplePos x="0" y="0"/>
                <wp:positionH relativeFrom="page">
                  <wp:posOffset>829360</wp:posOffset>
                </wp:positionH>
                <wp:positionV relativeFrom="paragraph">
                  <wp:posOffset>194777</wp:posOffset>
                </wp:positionV>
                <wp:extent cx="5905500" cy="462280"/>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5500" cy="462280"/>
                        </a:xfrm>
                        <a:prstGeom prst="rect">
                          <a:avLst/>
                        </a:prstGeom>
                        <a:ln w="6096">
                          <a:solidFill>
                            <a:srgbClr val="000000"/>
                          </a:solidFill>
                          <a:prstDash val="solid"/>
                        </a:ln>
                      </wps:spPr>
                      <wps:txbx>
                        <w:txbxContent>
                          <w:p w14:paraId="58628753" w14:textId="77777777" w:rsidR="008B7E40" w:rsidRPr="000E71F8" w:rsidRDefault="008B7E40" w:rsidP="008B7E40">
                            <w:pPr>
                              <w:spacing w:before="21" w:line="340" w:lineRule="exact"/>
                              <w:ind w:left="1" w:right="2"/>
                              <w:jc w:val="center"/>
                              <w:rPr>
                                <w:b/>
                                <w:i/>
                                <w:sz w:val="28"/>
                              </w:rPr>
                            </w:pPr>
                            <w:r w:rsidRPr="000E71F8">
                              <w:rPr>
                                <w:b/>
                                <w:i/>
                                <w:sz w:val="28"/>
                              </w:rPr>
                              <w:t>REGLEMENT</w:t>
                            </w:r>
                            <w:r w:rsidRPr="000E71F8">
                              <w:rPr>
                                <w:b/>
                                <w:i/>
                                <w:spacing w:val="-7"/>
                                <w:sz w:val="28"/>
                              </w:rPr>
                              <w:t xml:space="preserve"> </w:t>
                            </w:r>
                            <w:r w:rsidRPr="000E71F8">
                              <w:rPr>
                                <w:b/>
                                <w:i/>
                                <w:sz w:val="28"/>
                              </w:rPr>
                              <w:t>DE</w:t>
                            </w:r>
                            <w:r w:rsidRPr="000E71F8">
                              <w:rPr>
                                <w:b/>
                                <w:i/>
                                <w:spacing w:val="-9"/>
                                <w:sz w:val="28"/>
                              </w:rPr>
                              <w:t xml:space="preserve"> </w:t>
                            </w:r>
                            <w:r w:rsidRPr="000E71F8">
                              <w:rPr>
                                <w:b/>
                                <w:i/>
                                <w:sz w:val="28"/>
                              </w:rPr>
                              <w:t>CONSULTATION</w:t>
                            </w:r>
                            <w:r w:rsidRPr="000E71F8">
                              <w:rPr>
                                <w:b/>
                                <w:i/>
                                <w:spacing w:val="-6"/>
                                <w:sz w:val="28"/>
                              </w:rPr>
                              <w:t xml:space="preserve"> </w:t>
                            </w:r>
                            <w:r w:rsidRPr="000E71F8">
                              <w:rPr>
                                <w:b/>
                                <w:i/>
                                <w:spacing w:val="-4"/>
                                <w:sz w:val="28"/>
                              </w:rPr>
                              <w:t>(RC)</w:t>
                            </w:r>
                          </w:p>
                          <w:p w14:paraId="56EE6480" w14:textId="77777777" w:rsidR="008B7E40" w:rsidRPr="000E71F8" w:rsidRDefault="008B7E40" w:rsidP="008B7E40">
                            <w:pPr>
                              <w:spacing w:line="340" w:lineRule="exact"/>
                              <w:ind w:left="2" w:right="1"/>
                              <w:jc w:val="center"/>
                              <w:rPr>
                                <w:i/>
                                <w:sz w:val="28"/>
                              </w:rPr>
                            </w:pPr>
                            <w:r w:rsidRPr="000E71F8">
                              <w:rPr>
                                <w:i/>
                                <w:sz w:val="28"/>
                              </w:rPr>
                              <w:t>Procédure avec négociation</w:t>
                            </w:r>
                          </w:p>
                        </w:txbxContent>
                      </wps:txbx>
                      <wps:bodyPr wrap="square" lIns="0" tIns="0" rIns="0" bIns="0" rtlCol="0">
                        <a:noAutofit/>
                      </wps:bodyPr>
                    </wps:wsp>
                  </a:graphicData>
                </a:graphic>
              </wp:anchor>
            </w:drawing>
          </mc:Choice>
          <mc:Fallback>
            <w:pict>
              <v:shape w14:anchorId="7FF2FD6E" id="Textbox 3" o:spid="_x0000_s1027" type="#_x0000_t202" style="position:absolute;left:0;text-align:left;margin-left:65.3pt;margin-top:15.35pt;width:465pt;height:36.4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" filled="f" strokeweight=".48pt">
                <v:path arrowok="t"/>
                <v:textbox inset="0,0,0,0">
                  <w:txbxContent>
                    <w:p w14:paraId="58628753" w14:textId="77777777" w:rsidR="008B7E40" w:rsidRPr="000E71F8" w:rsidRDefault="008B7E40" w:rsidP="008B7E40">
                      <w:pPr>
                        <w:spacing w:before="21" w:line="340" w:lineRule="exact"/>
                        <w:ind w:left="1" w:right="2"/>
                        <w:jc w:val="center"/>
                        <w:rPr>
                          <w:b/>
                          <w:i/>
                          <w:sz w:val="28"/>
                        </w:rPr>
                      </w:pPr>
                      <w:r w:rsidRPr="000E71F8">
                        <w:rPr>
                          <w:b/>
                          <w:i/>
                          <w:sz w:val="28"/>
                        </w:rPr>
                        <w:t>REGLEMENT</w:t>
                      </w:r>
                      <w:r w:rsidRPr="000E71F8">
                        <w:rPr>
                          <w:b/>
                          <w:i/>
                          <w:spacing w:val="-7"/>
                          <w:sz w:val="28"/>
                        </w:rPr>
                        <w:t xml:space="preserve"> </w:t>
                      </w:r>
                      <w:r w:rsidRPr="000E71F8">
                        <w:rPr>
                          <w:b/>
                          <w:i/>
                          <w:sz w:val="28"/>
                        </w:rPr>
                        <w:t>DE</w:t>
                      </w:r>
                      <w:r w:rsidRPr="000E71F8">
                        <w:rPr>
                          <w:b/>
                          <w:i/>
                          <w:spacing w:val="-9"/>
                          <w:sz w:val="28"/>
                        </w:rPr>
                        <w:t xml:space="preserve"> </w:t>
                      </w:r>
                      <w:r w:rsidRPr="000E71F8">
                        <w:rPr>
                          <w:b/>
                          <w:i/>
                          <w:sz w:val="28"/>
                        </w:rPr>
                        <w:t>CONSULTATION</w:t>
                      </w:r>
                      <w:r w:rsidRPr="000E71F8">
                        <w:rPr>
                          <w:b/>
                          <w:i/>
                          <w:spacing w:val="-6"/>
                          <w:sz w:val="28"/>
                        </w:rPr>
                        <w:t xml:space="preserve"> </w:t>
                      </w:r>
                      <w:r w:rsidRPr="000E71F8">
                        <w:rPr>
                          <w:b/>
                          <w:i/>
                          <w:spacing w:val="-4"/>
                          <w:sz w:val="28"/>
                        </w:rPr>
                        <w:t>(RC)</w:t>
                      </w:r>
                    </w:p>
                    <w:p w14:paraId="56EE6480" w14:textId="77777777" w:rsidR="008B7E40" w:rsidRPr="000E71F8" w:rsidRDefault="008B7E40" w:rsidP="008B7E40">
                      <w:pPr>
                        <w:spacing w:line="340" w:lineRule="exact"/>
                        <w:ind w:left="2" w:right="1"/>
                        <w:jc w:val="center"/>
                        <w:rPr>
                          <w:i/>
                          <w:sz w:val="28"/>
                        </w:rPr>
                      </w:pPr>
                      <w:r w:rsidRPr="000E71F8">
                        <w:rPr>
                          <w:i/>
                          <w:sz w:val="28"/>
                        </w:rPr>
                        <w:t>Procédure avec négociation</w:t>
                      </w:r>
                    </w:p>
                  </w:txbxContent>
                </v:textbox>
                <w10:wrap type="topAndBottom" anchorx="page"/>
              </v:shape>
            </w:pict>
          </mc:Fallback>
        </mc:AlternateContent>
      </w:r>
    </w:p>
    <w:p w14:paraId="13E765DE" w14:textId="77777777" w:rsidR="008B7E40" w:rsidRPr="000E71F8" w:rsidRDefault="008B7E40" w:rsidP="008B7E40">
      <w:pPr>
        <w:pStyle w:val="Corpsdetexte"/>
        <w:rPr>
          <w:b/>
          <w:sz w:val="22"/>
        </w:rPr>
      </w:pPr>
    </w:p>
    <w:p w14:paraId="2F3BC18D" w14:textId="77777777" w:rsidR="008B7E40" w:rsidRPr="000E71F8" w:rsidRDefault="008B7E40" w:rsidP="008B7E40">
      <w:pPr>
        <w:pStyle w:val="Corpsdetexte"/>
        <w:rPr>
          <w:b/>
          <w:sz w:val="22"/>
        </w:rPr>
      </w:pPr>
    </w:p>
    <w:p w14:paraId="227D1824" w14:textId="77777777" w:rsidR="008B7E40" w:rsidRPr="000E71F8" w:rsidRDefault="008B7E40" w:rsidP="008B7E40">
      <w:pPr>
        <w:pStyle w:val="Corpsdetexte"/>
        <w:spacing w:before="27"/>
        <w:rPr>
          <w:b/>
          <w:sz w:val="22"/>
        </w:rPr>
      </w:pPr>
    </w:p>
    <w:p w14:paraId="3413CF5B" w14:textId="77777777" w:rsidR="008B7E40" w:rsidRPr="000E71F8" w:rsidRDefault="008B7E40" w:rsidP="008B7E40">
      <w:pPr>
        <w:pStyle w:val="Corpsdetexte"/>
        <w:spacing w:before="27"/>
        <w:jc w:val="center"/>
        <w:rPr>
          <w:b/>
          <w:color w:val="FF0000"/>
          <w:sz w:val="22"/>
        </w:rPr>
      </w:pPr>
      <w:r w:rsidRPr="000E71F8">
        <w:rPr>
          <w:b/>
          <w:color w:val="FF0000"/>
          <w:sz w:val="22"/>
        </w:rPr>
        <w:t>IMPORTANT.</w:t>
      </w:r>
    </w:p>
    <w:p w14:paraId="7706AB53" w14:textId="77777777" w:rsidR="008B7E40" w:rsidRPr="000E71F8" w:rsidRDefault="008B7E40" w:rsidP="008B7E40">
      <w:pPr>
        <w:pStyle w:val="Corpsdetexte"/>
        <w:spacing w:before="27"/>
        <w:jc w:val="center"/>
        <w:rPr>
          <w:b/>
          <w:color w:val="FF0000"/>
          <w:sz w:val="22"/>
        </w:rPr>
      </w:pPr>
    </w:p>
    <w:p w14:paraId="55E7841D" w14:textId="77777777" w:rsidR="008B7E40" w:rsidRPr="000E71F8" w:rsidRDefault="008B7E40" w:rsidP="008B7E40">
      <w:pPr>
        <w:pStyle w:val="Corpsdetexte"/>
        <w:spacing w:before="27"/>
        <w:jc w:val="center"/>
        <w:rPr>
          <w:b/>
          <w:color w:val="FF0000"/>
          <w:sz w:val="22"/>
        </w:rPr>
      </w:pPr>
      <w:r w:rsidRPr="000E71F8">
        <w:rPr>
          <w:b/>
          <w:color w:val="FF0000"/>
          <w:sz w:val="22"/>
        </w:rPr>
        <w:t>Ce document est uniquement destiné à l’information des candidats. Il ne doit en aucun cas servir de base à une réponse, la procédure étant de type restreint. Seuls les documents accessibles aux concurrents invités à remettre une offre devront être utilisés pour répondre. La teneur du règlement de consultation définitif pourra avoir été légèrement modifiée par rapport à la présente version.</w:t>
      </w:r>
    </w:p>
    <w:p w14:paraId="2DC43B35" w14:textId="77777777" w:rsidR="008B7E40" w:rsidRPr="000E71F8" w:rsidRDefault="008B7E40" w:rsidP="008B7E40">
      <w:pPr>
        <w:pStyle w:val="Corpsdetexte"/>
        <w:spacing w:before="27"/>
        <w:rPr>
          <w:b/>
          <w:sz w:val="22"/>
        </w:rPr>
      </w:pPr>
    </w:p>
    <w:p w14:paraId="5C201E98" w14:textId="77777777" w:rsidR="008B7E40" w:rsidRPr="000E71F8" w:rsidRDefault="008B7E40" w:rsidP="008B7E40">
      <w:pPr>
        <w:pStyle w:val="Corpsdetexte"/>
        <w:spacing w:before="27"/>
        <w:rPr>
          <w:b/>
          <w:sz w:val="22"/>
        </w:rPr>
      </w:pPr>
    </w:p>
    <w:p w14:paraId="57428BDA" w14:textId="77777777" w:rsidR="008B7E40" w:rsidRPr="000E71F8" w:rsidRDefault="008B7E40" w:rsidP="008B7E40">
      <w:pPr>
        <w:pStyle w:val="Corpsdetexte"/>
        <w:spacing w:before="27"/>
        <w:rPr>
          <w:b/>
          <w:sz w:val="22"/>
        </w:rPr>
      </w:pPr>
    </w:p>
    <w:p w14:paraId="648B9BE3" w14:textId="13E0159A" w:rsidR="00620AAC" w:rsidRPr="00620AAC" w:rsidRDefault="00620AAC" w:rsidP="00620AAC">
      <w:pPr>
        <w:spacing w:before="1"/>
        <w:ind w:right="2"/>
        <w:rPr>
          <w:color w:val="FF0000"/>
        </w:rPr>
      </w:pPr>
      <w:r w:rsidRPr="00620AAC">
        <w:rPr>
          <w:color w:val="FF0000"/>
        </w:rPr>
        <w:t>Date et heure limites de remise des candidatures</w:t>
      </w:r>
      <w:r w:rsidRPr="00620AAC">
        <w:rPr>
          <w:rFonts w:ascii="Calibri" w:hAnsi="Calibri" w:cs="Calibri"/>
          <w:color w:val="FF0000"/>
        </w:rPr>
        <w:t> </w:t>
      </w:r>
      <w:r w:rsidRPr="00620AAC">
        <w:rPr>
          <w:color w:val="FF0000"/>
        </w:rPr>
        <w:t>: 15/09/2025 à 18h00</w:t>
      </w:r>
    </w:p>
    <w:p w14:paraId="179223A8" w14:textId="77777777" w:rsidR="008B7E40" w:rsidRPr="000E71F8" w:rsidRDefault="008B7E40" w:rsidP="008B7E40">
      <w:pPr>
        <w:spacing w:before="1"/>
        <w:ind w:right="2"/>
        <w:rPr>
          <w:color w:val="FF0000"/>
        </w:rPr>
      </w:pPr>
      <w:r w:rsidRPr="000E71F8">
        <w:rPr>
          <w:color w:val="FF0000"/>
        </w:rPr>
        <w:t>Date et heure limites de remise des offres : seront précisées ultérieurement</w:t>
      </w:r>
    </w:p>
    <w:p w14:paraId="5C6EA3DE" w14:textId="77777777" w:rsidR="008B7E40" w:rsidRPr="000E71F8" w:rsidRDefault="008B7E40" w:rsidP="008B7E40">
      <w:pPr>
        <w:pStyle w:val="Corpsdetexte"/>
        <w:rPr>
          <w:b/>
          <w:sz w:val="22"/>
        </w:rPr>
      </w:pPr>
    </w:p>
    <w:p w14:paraId="1B917290" w14:textId="77777777" w:rsidR="008B7E40" w:rsidRPr="000E71F8" w:rsidRDefault="008B7E40" w:rsidP="008B7E40">
      <w:pPr>
        <w:pStyle w:val="Corpsdetexte"/>
        <w:rPr>
          <w:b/>
          <w:sz w:val="22"/>
        </w:rPr>
      </w:pPr>
    </w:p>
    <w:p w14:paraId="35E4BBE8" w14:textId="77777777" w:rsidR="008B7E40" w:rsidRPr="000E71F8" w:rsidRDefault="008B7E40" w:rsidP="008B7E40">
      <w:pPr>
        <w:pStyle w:val="Corpsdetexte"/>
        <w:rPr>
          <w:b/>
          <w:sz w:val="22"/>
        </w:rPr>
      </w:pPr>
    </w:p>
    <w:p w14:paraId="23097299" w14:textId="77777777" w:rsidR="008B7E40" w:rsidRPr="000E71F8" w:rsidRDefault="008B7E40" w:rsidP="008B7E40">
      <w:pPr>
        <w:pStyle w:val="Corpsdetexte"/>
        <w:rPr>
          <w:b/>
          <w:sz w:val="22"/>
        </w:rPr>
      </w:pPr>
    </w:p>
    <w:p w14:paraId="3C7E1DB7" w14:textId="77777777" w:rsidR="008B7E40" w:rsidRPr="000E71F8" w:rsidRDefault="008B7E40" w:rsidP="008B7E40">
      <w:pPr>
        <w:pStyle w:val="Corpsdetexte"/>
        <w:rPr>
          <w:b/>
          <w:sz w:val="22"/>
        </w:rPr>
      </w:pPr>
    </w:p>
    <w:p w14:paraId="4D46CFEB" w14:textId="77777777" w:rsidR="008B7E40" w:rsidRPr="000E71F8" w:rsidRDefault="008B7E40" w:rsidP="008B7E40">
      <w:pPr>
        <w:pStyle w:val="Corpsdetexte"/>
        <w:rPr>
          <w:b/>
          <w:sz w:val="22"/>
        </w:rPr>
      </w:pPr>
    </w:p>
    <w:p w14:paraId="30A34D6D" w14:textId="77777777" w:rsidR="008B7E40" w:rsidRPr="000E71F8" w:rsidRDefault="008B7E40" w:rsidP="008B7E40">
      <w:pPr>
        <w:pStyle w:val="Corpsdetexte"/>
        <w:rPr>
          <w:b/>
          <w:sz w:val="22"/>
        </w:rPr>
      </w:pPr>
    </w:p>
    <w:p w14:paraId="03DE2D63" w14:textId="77777777" w:rsidR="008B7E40" w:rsidRPr="000E71F8" w:rsidRDefault="008B7E40" w:rsidP="008B7E40">
      <w:pPr>
        <w:pStyle w:val="Corpsdetexte"/>
        <w:spacing w:before="27"/>
        <w:rPr>
          <w:b/>
          <w:sz w:val="22"/>
        </w:rPr>
      </w:pPr>
    </w:p>
    <w:p w14:paraId="7D7FD9D2" w14:textId="77777777" w:rsidR="008B7E40" w:rsidRPr="000E71F8" w:rsidRDefault="008B7E40" w:rsidP="008B7E40">
      <w:pPr>
        <w:spacing w:before="1" w:line="267" w:lineRule="exact"/>
        <w:ind w:left="143"/>
        <w:rPr>
          <w:b/>
        </w:rPr>
      </w:pPr>
      <w:r w:rsidRPr="000E71F8">
        <w:rPr>
          <w:b/>
        </w:rPr>
        <w:t>Maître</w:t>
      </w:r>
      <w:r w:rsidRPr="000E71F8">
        <w:rPr>
          <w:b/>
          <w:spacing w:val="-7"/>
        </w:rPr>
        <w:t xml:space="preserve"> </w:t>
      </w:r>
      <w:r w:rsidRPr="000E71F8">
        <w:rPr>
          <w:b/>
          <w:spacing w:val="-2"/>
        </w:rPr>
        <w:t>d’ouvrage</w:t>
      </w:r>
    </w:p>
    <w:p w14:paraId="2CD44999" w14:textId="77777777" w:rsidR="008B7E40" w:rsidRPr="000E71F8" w:rsidRDefault="008B7E40" w:rsidP="008B7E40">
      <w:pPr>
        <w:spacing w:line="267" w:lineRule="exact"/>
        <w:ind w:left="143"/>
      </w:pPr>
      <w:r w:rsidRPr="000E71F8">
        <w:rPr>
          <w:spacing w:val="-4"/>
        </w:rPr>
        <w:t>APIJ</w:t>
      </w:r>
    </w:p>
    <w:p w14:paraId="6718333E" w14:textId="77777777" w:rsidR="008B7E40" w:rsidRPr="000E71F8" w:rsidRDefault="008B7E40" w:rsidP="008B7E40">
      <w:pPr>
        <w:spacing w:before="1"/>
        <w:ind w:left="143" w:right="5442"/>
      </w:pPr>
      <w:r w:rsidRPr="000E71F8">
        <w:t>67</w:t>
      </w:r>
      <w:r w:rsidRPr="000E71F8">
        <w:rPr>
          <w:spacing w:val="-12"/>
        </w:rPr>
        <w:t xml:space="preserve"> </w:t>
      </w:r>
      <w:r w:rsidRPr="000E71F8">
        <w:t>avenue</w:t>
      </w:r>
      <w:r w:rsidRPr="000E71F8">
        <w:rPr>
          <w:spacing w:val="-12"/>
        </w:rPr>
        <w:t xml:space="preserve"> </w:t>
      </w:r>
      <w:r w:rsidRPr="000E71F8">
        <w:t>de</w:t>
      </w:r>
      <w:r w:rsidRPr="000E71F8">
        <w:rPr>
          <w:spacing w:val="-12"/>
        </w:rPr>
        <w:t xml:space="preserve"> </w:t>
      </w:r>
      <w:r w:rsidRPr="000E71F8">
        <w:t>Fontainebleau</w:t>
      </w:r>
    </w:p>
    <w:p w14:paraId="2672C85D" w14:textId="77777777" w:rsidR="008B7E40" w:rsidRPr="000E71F8" w:rsidRDefault="008B7E40" w:rsidP="008B7E40">
      <w:pPr>
        <w:spacing w:before="1"/>
        <w:ind w:left="143" w:right="5442"/>
      </w:pPr>
      <w:r w:rsidRPr="000E71F8">
        <w:t>94270 Le Kremlin-Bicêtre</w:t>
      </w:r>
    </w:p>
    <w:p w14:paraId="1C7D4E69" w14:textId="77777777" w:rsidR="008B7E40" w:rsidRPr="000E71F8" w:rsidRDefault="008B7E40" w:rsidP="008B7E40">
      <w:pPr>
        <w:pStyle w:val="Corpsdetexte"/>
        <w:rPr>
          <w:sz w:val="20"/>
        </w:rPr>
      </w:pPr>
    </w:p>
    <w:p w14:paraId="0E35D595" w14:textId="77777777" w:rsidR="008B7E40" w:rsidRPr="000E71F8" w:rsidRDefault="008B7E40" w:rsidP="008B7E40">
      <w:pPr>
        <w:pStyle w:val="Corpsdetexte"/>
        <w:spacing w:before="35"/>
        <w:rPr>
          <w:sz w:val="20"/>
        </w:rPr>
      </w:pPr>
    </w:p>
    <w:p w14:paraId="424F7AE3" w14:textId="77777777" w:rsidR="008B7E40" w:rsidRPr="000E71F8" w:rsidRDefault="008B7E40" w:rsidP="008B7E40">
      <w:pPr>
        <w:spacing w:before="79"/>
        <w:ind w:left="16" w:right="16"/>
        <w:jc w:val="center"/>
        <w:rPr>
          <w:b/>
        </w:rPr>
      </w:pPr>
      <w:r w:rsidRPr="000E71F8">
        <w:rPr>
          <w:b/>
          <w:smallCaps/>
          <w:spacing w:val="-2"/>
        </w:rPr>
        <w:lastRenderedPageBreak/>
        <w:t>Sommaire</w:t>
      </w:r>
    </w:p>
    <w:p w14:paraId="7E2A346C" w14:textId="77777777" w:rsidR="008B7E40" w:rsidRPr="000E71F8" w:rsidRDefault="008B7E40" w:rsidP="008B7E40">
      <w:pPr>
        <w:pStyle w:val="Corpsdetexte"/>
        <w:rPr>
          <w:b/>
          <w:sz w:val="20"/>
        </w:rPr>
      </w:pPr>
    </w:p>
    <w:sdt>
      <w:sdtPr>
        <w:rPr>
          <w:rFonts w:ascii="Verdana" w:eastAsia="Verdana" w:hAnsi="Verdana" w:cs="Verdana"/>
          <w:color w:val="auto"/>
          <w:sz w:val="22"/>
          <w:szCs w:val="22"/>
          <w:lang w:eastAsia="en-US"/>
        </w:rPr>
        <w:id w:val="244929519"/>
        <w:docPartObj>
          <w:docPartGallery w:val="Table of Contents"/>
          <w:docPartUnique/>
        </w:docPartObj>
      </w:sdtPr>
      <w:sdtEndPr>
        <w:rPr>
          <w:rFonts w:ascii="Marianne" w:hAnsi="Marianne"/>
          <w:b/>
          <w:bCs/>
        </w:rPr>
      </w:sdtEndPr>
      <w:sdtContent>
        <w:p w14:paraId="4BF0D02D" w14:textId="77777777" w:rsidR="008B7E40" w:rsidRPr="000E71F8" w:rsidRDefault="008B7E40" w:rsidP="008B7E40">
          <w:pPr>
            <w:pStyle w:val="En-ttedetabledesmatires"/>
            <w:spacing w:before="60"/>
          </w:pPr>
        </w:p>
        <w:p w14:paraId="706F3825" w14:textId="77777777" w:rsidR="008B7E40" w:rsidRPr="00DC468F" w:rsidRDefault="008B7E40" w:rsidP="008B7E40">
          <w:pPr>
            <w:pStyle w:val="TM1"/>
            <w:tabs>
              <w:tab w:val="left" w:pos="1440"/>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r w:rsidRPr="000E71F8">
            <w:rPr>
              <w:b w:val="0"/>
              <w:bCs w:val="0"/>
              <w:u w:val="none"/>
            </w:rPr>
            <w:fldChar w:fldCharType="begin"/>
          </w:r>
          <w:r w:rsidRPr="000E71F8">
            <w:rPr>
              <w:b w:val="0"/>
              <w:bCs w:val="0"/>
              <w:u w:val="none"/>
            </w:rPr>
            <w:instrText xml:space="preserve"> TOC \o "1-3" \h \z \u </w:instrText>
          </w:r>
          <w:r w:rsidRPr="000E71F8">
            <w:rPr>
              <w:b w:val="0"/>
              <w:bCs w:val="0"/>
              <w:u w:val="none"/>
            </w:rPr>
            <w:fldChar w:fldCharType="separate"/>
          </w:r>
          <w:hyperlink w:anchor="_Toc201746400" w:history="1">
            <w:r w:rsidRPr="00DC468F">
              <w:rPr>
                <w:rStyle w:val="Lienhypertexte"/>
                <w:b w:val="0"/>
                <w:bCs w:val="0"/>
              </w:rPr>
              <w:t>ARTICLE 1</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OBJET DE LA CONSULTATION</w:t>
            </w:r>
            <w:r w:rsidRPr="00DC468F">
              <w:rPr>
                <w:b w:val="0"/>
                <w:bCs w:val="0"/>
                <w:webHidden/>
              </w:rPr>
              <w:tab/>
            </w:r>
            <w:r w:rsidRPr="00DC468F">
              <w:rPr>
                <w:b w:val="0"/>
                <w:bCs w:val="0"/>
                <w:webHidden/>
              </w:rPr>
              <w:fldChar w:fldCharType="begin"/>
            </w:r>
            <w:r w:rsidRPr="00DC468F">
              <w:rPr>
                <w:b w:val="0"/>
                <w:bCs w:val="0"/>
                <w:webHidden/>
              </w:rPr>
              <w:instrText xml:space="preserve"> PAGEREF _Toc201746400 \h </w:instrText>
            </w:r>
            <w:r w:rsidRPr="00DC468F">
              <w:rPr>
                <w:b w:val="0"/>
                <w:bCs w:val="0"/>
                <w:webHidden/>
              </w:rPr>
            </w:r>
            <w:r w:rsidRPr="00DC468F">
              <w:rPr>
                <w:b w:val="0"/>
                <w:bCs w:val="0"/>
                <w:webHidden/>
              </w:rPr>
              <w:fldChar w:fldCharType="separate"/>
            </w:r>
            <w:r w:rsidRPr="00DC468F">
              <w:rPr>
                <w:b w:val="0"/>
                <w:bCs w:val="0"/>
                <w:webHidden/>
              </w:rPr>
              <w:t>5</w:t>
            </w:r>
            <w:r w:rsidRPr="00DC468F">
              <w:rPr>
                <w:b w:val="0"/>
                <w:bCs w:val="0"/>
                <w:webHidden/>
              </w:rPr>
              <w:fldChar w:fldCharType="end"/>
            </w:r>
          </w:hyperlink>
        </w:p>
        <w:p w14:paraId="75C9CF8F"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01" w:history="1">
            <w:r w:rsidRPr="00DC468F">
              <w:rPr>
                <w:rStyle w:val="Lienhypertexte"/>
                <w:b w:val="0"/>
                <w:bCs w:val="0"/>
              </w:rPr>
              <w:t>1.1</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Objet du marché</w:t>
            </w:r>
            <w:r w:rsidRPr="00DC468F">
              <w:rPr>
                <w:b w:val="0"/>
                <w:bCs w:val="0"/>
                <w:webHidden/>
              </w:rPr>
              <w:tab/>
            </w:r>
            <w:r w:rsidRPr="00DC468F">
              <w:rPr>
                <w:b w:val="0"/>
                <w:bCs w:val="0"/>
                <w:webHidden/>
              </w:rPr>
              <w:fldChar w:fldCharType="begin"/>
            </w:r>
            <w:r w:rsidRPr="00DC468F">
              <w:rPr>
                <w:b w:val="0"/>
                <w:bCs w:val="0"/>
                <w:webHidden/>
              </w:rPr>
              <w:instrText xml:space="preserve"> PAGEREF _Toc201746401 \h </w:instrText>
            </w:r>
            <w:r w:rsidRPr="00DC468F">
              <w:rPr>
                <w:b w:val="0"/>
                <w:bCs w:val="0"/>
                <w:webHidden/>
              </w:rPr>
            </w:r>
            <w:r w:rsidRPr="00DC468F">
              <w:rPr>
                <w:b w:val="0"/>
                <w:bCs w:val="0"/>
                <w:webHidden/>
              </w:rPr>
              <w:fldChar w:fldCharType="separate"/>
            </w:r>
            <w:r w:rsidRPr="00DC468F">
              <w:rPr>
                <w:b w:val="0"/>
                <w:bCs w:val="0"/>
                <w:webHidden/>
              </w:rPr>
              <w:t>5</w:t>
            </w:r>
            <w:r w:rsidRPr="00DC468F">
              <w:rPr>
                <w:b w:val="0"/>
                <w:bCs w:val="0"/>
                <w:webHidden/>
              </w:rPr>
              <w:fldChar w:fldCharType="end"/>
            </w:r>
          </w:hyperlink>
        </w:p>
        <w:p w14:paraId="5A2CA559"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02" w:history="1">
            <w:r w:rsidRPr="00DC468F">
              <w:rPr>
                <w:rStyle w:val="Lienhypertexte"/>
                <w:b w:val="0"/>
                <w:bCs w:val="0"/>
              </w:rPr>
              <w:t>1.2</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Durée du marché</w:t>
            </w:r>
            <w:r w:rsidRPr="00DC468F">
              <w:rPr>
                <w:b w:val="0"/>
                <w:bCs w:val="0"/>
                <w:webHidden/>
              </w:rPr>
              <w:tab/>
            </w:r>
            <w:r w:rsidRPr="00DC468F">
              <w:rPr>
                <w:b w:val="0"/>
                <w:bCs w:val="0"/>
                <w:webHidden/>
              </w:rPr>
              <w:fldChar w:fldCharType="begin"/>
            </w:r>
            <w:r w:rsidRPr="00DC468F">
              <w:rPr>
                <w:b w:val="0"/>
                <w:bCs w:val="0"/>
                <w:webHidden/>
              </w:rPr>
              <w:instrText xml:space="preserve"> PAGEREF _Toc201746402 \h </w:instrText>
            </w:r>
            <w:r w:rsidRPr="00DC468F">
              <w:rPr>
                <w:b w:val="0"/>
                <w:bCs w:val="0"/>
                <w:webHidden/>
              </w:rPr>
            </w:r>
            <w:r w:rsidRPr="00DC468F">
              <w:rPr>
                <w:b w:val="0"/>
                <w:bCs w:val="0"/>
                <w:webHidden/>
              </w:rPr>
              <w:fldChar w:fldCharType="separate"/>
            </w:r>
            <w:r w:rsidRPr="00DC468F">
              <w:rPr>
                <w:b w:val="0"/>
                <w:bCs w:val="0"/>
                <w:webHidden/>
              </w:rPr>
              <w:t>5</w:t>
            </w:r>
            <w:r w:rsidRPr="00DC468F">
              <w:rPr>
                <w:b w:val="0"/>
                <w:bCs w:val="0"/>
                <w:webHidden/>
              </w:rPr>
              <w:fldChar w:fldCharType="end"/>
            </w:r>
          </w:hyperlink>
        </w:p>
        <w:p w14:paraId="7DD01FAB"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03" w:history="1">
            <w:r w:rsidRPr="00DC468F">
              <w:rPr>
                <w:rStyle w:val="Lienhypertexte"/>
                <w:b w:val="0"/>
                <w:bCs w:val="0"/>
              </w:rPr>
              <w:t>1.3</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Nature du</w:t>
            </w:r>
            <w:r w:rsidRPr="00DC468F">
              <w:rPr>
                <w:rStyle w:val="Lienhypertexte"/>
                <w:b w:val="0"/>
                <w:bCs w:val="0"/>
                <w:spacing w:val="-3"/>
              </w:rPr>
              <w:t xml:space="preserve"> </w:t>
            </w:r>
            <w:r w:rsidRPr="00DC468F">
              <w:rPr>
                <w:rStyle w:val="Lienhypertexte"/>
                <w:b w:val="0"/>
                <w:bCs w:val="0"/>
              </w:rPr>
              <w:t>marché</w:t>
            </w:r>
            <w:r w:rsidRPr="00DC468F">
              <w:rPr>
                <w:b w:val="0"/>
                <w:bCs w:val="0"/>
                <w:webHidden/>
              </w:rPr>
              <w:tab/>
            </w:r>
            <w:r w:rsidRPr="00DC468F">
              <w:rPr>
                <w:b w:val="0"/>
                <w:bCs w:val="0"/>
                <w:webHidden/>
              </w:rPr>
              <w:fldChar w:fldCharType="begin"/>
            </w:r>
            <w:r w:rsidRPr="00DC468F">
              <w:rPr>
                <w:b w:val="0"/>
                <w:bCs w:val="0"/>
                <w:webHidden/>
              </w:rPr>
              <w:instrText xml:space="preserve"> PAGEREF _Toc201746403 \h </w:instrText>
            </w:r>
            <w:r w:rsidRPr="00DC468F">
              <w:rPr>
                <w:b w:val="0"/>
                <w:bCs w:val="0"/>
                <w:webHidden/>
              </w:rPr>
            </w:r>
            <w:r w:rsidRPr="00DC468F">
              <w:rPr>
                <w:b w:val="0"/>
                <w:bCs w:val="0"/>
                <w:webHidden/>
              </w:rPr>
              <w:fldChar w:fldCharType="separate"/>
            </w:r>
            <w:r w:rsidRPr="00DC468F">
              <w:rPr>
                <w:b w:val="0"/>
                <w:bCs w:val="0"/>
                <w:webHidden/>
              </w:rPr>
              <w:t>5</w:t>
            </w:r>
            <w:r w:rsidRPr="00DC468F">
              <w:rPr>
                <w:b w:val="0"/>
                <w:bCs w:val="0"/>
                <w:webHidden/>
              </w:rPr>
              <w:fldChar w:fldCharType="end"/>
            </w:r>
          </w:hyperlink>
        </w:p>
        <w:p w14:paraId="345BE93E"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04" w:history="1">
            <w:r w:rsidRPr="00DC468F">
              <w:rPr>
                <w:rStyle w:val="Lienhypertexte"/>
                <w:b w:val="0"/>
                <w:bCs w:val="0"/>
              </w:rPr>
              <w:t>1.4</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Lieu</w:t>
            </w:r>
            <w:r w:rsidRPr="00DC468F">
              <w:rPr>
                <w:rStyle w:val="Lienhypertexte"/>
                <w:b w:val="0"/>
                <w:bCs w:val="0"/>
                <w:spacing w:val="-5"/>
              </w:rPr>
              <w:t xml:space="preserve"> </w:t>
            </w:r>
            <w:r w:rsidRPr="00DC468F">
              <w:rPr>
                <w:rStyle w:val="Lienhypertexte"/>
                <w:b w:val="0"/>
                <w:bCs w:val="0"/>
              </w:rPr>
              <w:t>d’exécution</w:t>
            </w:r>
            <w:r w:rsidRPr="00DC468F">
              <w:rPr>
                <w:rStyle w:val="Lienhypertexte"/>
                <w:b w:val="0"/>
                <w:bCs w:val="0"/>
                <w:spacing w:val="-5"/>
              </w:rPr>
              <w:t xml:space="preserve"> </w:t>
            </w:r>
            <w:r w:rsidRPr="00DC468F">
              <w:rPr>
                <w:rStyle w:val="Lienhypertexte"/>
                <w:b w:val="0"/>
                <w:bCs w:val="0"/>
              </w:rPr>
              <w:t>des prestations</w:t>
            </w:r>
            <w:r w:rsidRPr="00DC468F">
              <w:rPr>
                <w:b w:val="0"/>
                <w:bCs w:val="0"/>
                <w:webHidden/>
              </w:rPr>
              <w:tab/>
            </w:r>
            <w:r w:rsidRPr="00DC468F">
              <w:rPr>
                <w:b w:val="0"/>
                <w:bCs w:val="0"/>
                <w:webHidden/>
              </w:rPr>
              <w:fldChar w:fldCharType="begin"/>
            </w:r>
            <w:r w:rsidRPr="00DC468F">
              <w:rPr>
                <w:b w:val="0"/>
                <w:bCs w:val="0"/>
                <w:webHidden/>
              </w:rPr>
              <w:instrText xml:space="preserve"> PAGEREF _Toc201746404 \h </w:instrText>
            </w:r>
            <w:r w:rsidRPr="00DC468F">
              <w:rPr>
                <w:b w:val="0"/>
                <w:bCs w:val="0"/>
                <w:webHidden/>
              </w:rPr>
            </w:r>
            <w:r w:rsidRPr="00DC468F">
              <w:rPr>
                <w:b w:val="0"/>
                <w:bCs w:val="0"/>
                <w:webHidden/>
              </w:rPr>
              <w:fldChar w:fldCharType="separate"/>
            </w:r>
            <w:r w:rsidRPr="00DC468F">
              <w:rPr>
                <w:b w:val="0"/>
                <w:bCs w:val="0"/>
                <w:webHidden/>
              </w:rPr>
              <w:t>5</w:t>
            </w:r>
            <w:r w:rsidRPr="00DC468F">
              <w:rPr>
                <w:b w:val="0"/>
                <w:bCs w:val="0"/>
                <w:webHidden/>
              </w:rPr>
              <w:fldChar w:fldCharType="end"/>
            </w:r>
          </w:hyperlink>
        </w:p>
        <w:p w14:paraId="450FCEC2" w14:textId="77777777" w:rsidR="008B7E40" w:rsidRPr="00DC468F" w:rsidRDefault="008B7E40" w:rsidP="008B7E40">
          <w:pPr>
            <w:pStyle w:val="TM1"/>
            <w:tabs>
              <w:tab w:val="left" w:pos="1440"/>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05" w:history="1">
            <w:r w:rsidRPr="00DC468F">
              <w:rPr>
                <w:rStyle w:val="Lienhypertexte"/>
                <w:b w:val="0"/>
                <w:bCs w:val="0"/>
              </w:rPr>
              <w:t>ARTICLE</w:t>
            </w:r>
            <w:r w:rsidRPr="00DC468F">
              <w:rPr>
                <w:rStyle w:val="Lienhypertexte"/>
                <w:b w:val="0"/>
                <w:bCs w:val="0"/>
                <w:spacing w:val="-3"/>
              </w:rPr>
              <w:t xml:space="preserve"> </w:t>
            </w:r>
            <w:r w:rsidRPr="00DC468F">
              <w:rPr>
                <w:rStyle w:val="Lienhypertexte"/>
                <w:b w:val="0"/>
                <w:bCs w:val="0"/>
              </w:rPr>
              <w:t>2</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CONDITIONS</w:t>
            </w:r>
            <w:r w:rsidRPr="00DC468F">
              <w:rPr>
                <w:rStyle w:val="Lienhypertexte"/>
                <w:b w:val="0"/>
                <w:bCs w:val="0"/>
                <w:spacing w:val="-6"/>
              </w:rPr>
              <w:t xml:space="preserve"> </w:t>
            </w:r>
            <w:r w:rsidRPr="00DC468F">
              <w:rPr>
                <w:rStyle w:val="Lienhypertexte"/>
                <w:b w:val="0"/>
                <w:bCs w:val="0"/>
              </w:rPr>
              <w:t>DE</w:t>
            </w:r>
            <w:r w:rsidRPr="00DC468F">
              <w:rPr>
                <w:rStyle w:val="Lienhypertexte"/>
                <w:b w:val="0"/>
                <w:bCs w:val="0"/>
                <w:spacing w:val="-6"/>
              </w:rPr>
              <w:t xml:space="preserve"> </w:t>
            </w:r>
            <w:r w:rsidRPr="00DC468F">
              <w:rPr>
                <w:rStyle w:val="Lienhypertexte"/>
                <w:b w:val="0"/>
                <w:bCs w:val="0"/>
              </w:rPr>
              <w:t>LA</w:t>
            </w:r>
            <w:r w:rsidRPr="00DC468F">
              <w:rPr>
                <w:rStyle w:val="Lienhypertexte"/>
                <w:b w:val="0"/>
                <w:bCs w:val="0"/>
                <w:spacing w:val="-6"/>
              </w:rPr>
              <w:t xml:space="preserve"> </w:t>
            </w:r>
            <w:r w:rsidRPr="00DC468F">
              <w:rPr>
                <w:rStyle w:val="Lienhypertexte"/>
                <w:b w:val="0"/>
                <w:bCs w:val="0"/>
              </w:rPr>
              <w:t>CONSULTATION</w:t>
            </w:r>
            <w:r w:rsidRPr="00DC468F">
              <w:rPr>
                <w:b w:val="0"/>
                <w:bCs w:val="0"/>
                <w:webHidden/>
              </w:rPr>
              <w:tab/>
            </w:r>
            <w:r w:rsidRPr="00DC468F">
              <w:rPr>
                <w:b w:val="0"/>
                <w:bCs w:val="0"/>
                <w:webHidden/>
              </w:rPr>
              <w:fldChar w:fldCharType="begin"/>
            </w:r>
            <w:r w:rsidRPr="00DC468F">
              <w:rPr>
                <w:b w:val="0"/>
                <w:bCs w:val="0"/>
                <w:webHidden/>
              </w:rPr>
              <w:instrText xml:space="preserve"> PAGEREF _Toc201746405 \h </w:instrText>
            </w:r>
            <w:r w:rsidRPr="00DC468F">
              <w:rPr>
                <w:b w:val="0"/>
                <w:bCs w:val="0"/>
                <w:webHidden/>
              </w:rPr>
            </w:r>
            <w:r w:rsidRPr="00DC468F">
              <w:rPr>
                <w:b w:val="0"/>
                <w:bCs w:val="0"/>
                <w:webHidden/>
              </w:rPr>
              <w:fldChar w:fldCharType="separate"/>
            </w:r>
            <w:r w:rsidRPr="00DC468F">
              <w:rPr>
                <w:b w:val="0"/>
                <w:bCs w:val="0"/>
                <w:webHidden/>
              </w:rPr>
              <w:t>6</w:t>
            </w:r>
            <w:r w:rsidRPr="00DC468F">
              <w:rPr>
                <w:b w:val="0"/>
                <w:bCs w:val="0"/>
                <w:webHidden/>
              </w:rPr>
              <w:fldChar w:fldCharType="end"/>
            </w:r>
          </w:hyperlink>
        </w:p>
        <w:p w14:paraId="0A7BBD26"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06" w:history="1">
            <w:r w:rsidRPr="00DC468F">
              <w:rPr>
                <w:rStyle w:val="Lienhypertexte"/>
                <w:b w:val="0"/>
                <w:bCs w:val="0"/>
              </w:rPr>
              <w:t>2.1</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Mode de passation</w:t>
            </w:r>
            <w:r w:rsidRPr="00DC468F">
              <w:rPr>
                <w:b w:val="0"/>
                <w:bCs w:val="0"/>
                <w:webHidden/>
              </w:rPr>
              <w:tab/>
            </w:r>
            <w:r w:rsidRPr="00DC468F">
              <w:rPr>
                <w:b w:val="0"/>
                <w:bCs w:val="0"/>
                <w:webHidden/>
              </w:rPr>
              <w:fldChar w:fldCharType="begin"/>
            </w:r>
            <w:r w:rsidRPr="00DC468F">
              <w:rPr>
                <w:b w:val="0"/>
                <w:bCs w:val="0"/>
                <w:webHidden/>
              </w:rPr>
              <w:instrText xml:space="preserve"> PAGEREF _Toc201746406 \h </w:instrText>
            </w:r>
            <w:r w:rsidRPr="00DC468F">
              <w:rPr>
                <w:b w:val="0"/>
                <w:bCs w:val="0"/>
                <w:webHidden/>
              </w:rPr>
            </w:r>
            <w:r w:rsidRPr="00DC468F">
              <w:rPr>
                <w:b w:val="0"/>
                <w:bCs w:val="0"/>
                <w:webHidden/>
              </w:rPr>
              <w:fldChar w:fldCharType="separate"/>
            </w:r>
            <w:r w:rsidRPr="00DC468F">
              <w:rPr>
                <w:b w:val="0"/>
                <w:bCs w:val="0"/>
                <w:webHidden/>
              </w:rPr>
              <w:t>6</w:t>
            </w:r>
            <w:r w:rsidRPr="00DC468F">
              <w:rPr>
                <w:b w:val="0"/>
                <w:bCs w:val="0"/>
                <w:webHidden/>
              </w:rPr>
              <w:fldChar w:fldCharType="end"/>
            </w:r>
          </w:hyperlink>
        </w:p>
        <w:p w14:paraId="48141805"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07" w:history="1">
            <w:r w:rsidRPr="00DC468F">
              <w:rPr>
                <w:rStyle w:val="Lienhypertexte"/>
                <w:b w:val="0"/>
                <w:bCs w:val="0"/>
              </w:rPr>
              <w:t>2.2</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Décomposition</w:t>
            </w:r>
            <w:r w:rsidRPr="00DC468F">
              <w:rPr>
                <w:rStyle w:val="Lienhypertexte"/>
                <w:b w:val="0"/>
                <w:bCs w:val="0"/>
                <w:spacing w:val="-4"/>
              </w:rPr>
              <w:t xml:space="preserve"> </w:t>
            </w:r>
            <w:r w:rsidRPr="00DC468F">
              <w:rPr>
                <w:rStyle w:val="Lienhypertexte"/>
                <w:b w:val="0"/>
                <w:bCs w:val="0"/>
              </w:rPr>
              <w:t>en</w:t>
            </w:r>
            <w:r w:rsidRPr="00DC468F">
              <w:rPr>
                <w:rStyle w:val="Lienhypertexte"/>
                <w:b w:val="0"/>
                <w:bCs w:val="0"/>
                <w:spacing w:val="-4"/>
              </w:rPr>
              <w:t xml:space="preserve"> </w:t>
            </w:r>
            <w:r w:rsidRPr="00DC468F">
              <w:rPr>
                <w:rStyle w:val="Lienhypertexte"/>
                <w:b w:val="0"/>
                <w:bCs w:val="0"/>
              </w:rPr>
              <w:t>corps d’état techniques</w:t>
            </w:r>
            <w:r w:rsidRPr="00DC468F">
              <w:rPr>
                <w:b w:val="0"/>
                <w:bCs w:val="0"/>
                <w:webHidden/>
              </w:rPr>
              <w:tab/>
            </w:r>
            <w:r w:rsidRPr="00DC468F">
              <w:rPr>
                <w:b w:val="0"/>
                <w:bCs w:val="0"/>
                <w:webHidden/>
              </w:rPr>
              <w:fldChar w:fldCharType="begin"/>
            </w:r>
            <w:r w:rsidRPr="00DC468F">
              <w:rPr>
                <w:b w:val="0"/>
                <w:bCs w:val="0"/>
                <w:webHidden/>
              </w:rPr>
              <w:instrText xml:space="preserve"> PAGEREF _Toc201746407 \h </w:instrText>
            </w:r>
            <w:r w:rsidRPr="00DC468F">
              <w:rPr>
                <w:b w:val="0"/>
                <w:bCs w:val="0"/>
                <w:webHidden/>
              </w:rPr>
            </w:r>
            <w:r w:rsidRPr="00DC468F">
              <w:rPr>
                <w:b w:val="0"/>
                <w:bCs w:val="0"/>
                <w:webHidden/>
              </w:rPr>
              <w:fldChar w:fldCharType="separate"/>
            </w:r>
            <w:r w:rsidRPr="00DC468F">
              <w:rPr>
                <w:b w:val="0"/>
                <w:bCs w:val="0"/>
                <w:webHidden/>
              </w:rPr>
              <w:t>6</w:t>
            </w:r>
            <w:r w:rsidRPr="00DC468F">
              <w:rPr>
                <w:b w:val="0"/>
                <w:bCs w:val="0"/>
                <w:webHidden/>
              </w:rPr>
              <w:fldChar w:fldCharType="end"/>
            </w:r>
          </w:hyperlink>
        </w:p>
        <w:p w14:paraId="45EA6104"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08" w:history="1">
            <w:r w:rsidRPr="00DC468F">
              <w:rPr>
                <w:rStyle w:val="Lienhypertexte"/>
                <w:b w:val="0"/>
                <w:bCs w:val="0"/>
              </w:rPr>
              <w:t>2.3</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Conditions de participation</w:t>
            </w:r>
            <w:r w:rsidRPr="00DC468F">
              <w:rPr>
                <w:b w:val="0"/>
                <w:bCs w:val="0"/>
                <w:webHidden/>
              </w:rPr>
              <w:tab/>
            </w:r>
            <w:r w:rsidRPr="00DC468F">
              <w:rPr>
                <w:b w:val="0"/>
                <w:bCs w:val="0"/>
                <w:webHidden/>
              </w:rPr>
              <w:fldChar w:fldCharType="begin"/>
            </w:r>
            <w:r w:rsidRPr="00DC468F">
              <w:rPr>
                <w:b w:val="0"/>
                <w:bCs w:val="0"/>
                <w:webHidden/>
              </w:rPr>
              <w:instrText xml:space="preserve"> PAGEREF _Toc201746408 \h </w:instrText>
            </w:r>
            <w:r w:rsidRPr="00DC468F">
              <w:rPr>
                <w:b w:val="0"/>
                <w:bCs w:val="0"/>
                <w:webHidden/>
              </w:rPr>
            </w:r>
            <w:r w:rsidRPr="00DC468F">
              <w:rPr>
                <w:b w:val="0"/>
                <w:bCs w:val="0"/>
                <w:webHidden/>
              </w:rPr>
              <w:fldChar w:fldCharType="separate"/>
            </w:r>
            <w:r w:rsidRPr="00DC468F">
              <w:rPr>
                <w:b w:val="0"/>
                <w:bCs w:val="0"/>
                <w:webHidden/>
              </w:rPr>
              <w:t>6</w:t>
            </w:r>
            <w:r w:rsidRPr="00DC468F">
              <w:rPr>
                <w:b w:val="0"/>
                <w:bCs w:val="0"/>
                <w:webHidden/>
              </w:rPr>
              <w:fldChar w:fldCharType="end"/>
            </w:r>
          </w:hyperlink>
        </w:p>
        <w:p w14:paraId="4B98B131"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09" w:history="1">
            <w:r w:rsidRPr="00DC468F">
              <w:rPr>
                <w:rStyle w:val="Lienhypertexte"/>
                <w:b w:val="0"/>
                <w:bCs w:val="0"/>
              </w:rPr>
              <w:t>2.4</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Variantes</w:t>
            </w:r>
            <w:r w:rsidRPr="00DC468F">
              <w:rPr>
                <w:b w:val="0"/>
                <w:bCs w:val="0"/>
                <w:webHidden/>
              </w:rPr>
              <w:tab/>
            </w:r>
            <w:r w:rsidRPr="00DC468F">
              <w:rPr>
                <w:b w:val="0"/>
                <w:bCs w:val="0"/>
                <w:webHidden/>
              </w:rPr>
              <w:fldChar w:fldCharType="begin"/>
            </w:r>
            <w:r w:rsidRPr="00DC468F">
              <w:rPr>
                <w:b w:val="0"/>
                <w:bCs w:val="0"/>
                <w:webHidden/>
              </w:rPr>
              <w:instrText xml:space="preserve"> PAGEREF _Toc201746409 \h </w:instrText>
            </w:r>
            <w:r w:rsidRPr="00DC468F">
              <w:rPr>
                <w:b w:val="0"/>
                <w:bCs w:val="0"/>
                <w:webHidden/>
              </w:rPr>
            </w:r>
            <w:r w:rsidRPr="00DC468F">
              <w:rPr>
                <w:b w:val="0"/>
                <w:bCs w:val="0"/>
                <w:webHidden/>
              </w:rPr>
              <w:fldChar w:fldCharType="separate"/>
            </w:r>
            <w:r w:rsidRPr="00DC468F">
              <w:rPr>
                <w:b w:val="0"/>
                <w:bCs w:val="0"/>
                <w:webHidden/>
              </w:rPr>
              <w:t>6</w:t>
            </w:r>
            <w:r w:rsidRPr="00DC468F">
              <w:rPr>
                <w:b w:val="0"/>
                <w:bCs w:val="0"/>
                <w:webHidden/>
              </w:rPr>
              <w:fldChar w:fldCharType="end"/>
            </w:r>
          </w:hyperlink>
        </w:p>
        <w:p w14:paraId="3BD27D5E"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10" w:history="1">
            <w:r w:rsidRPr="00DC468F">
              <w:rPr>
                <w:rStyle w:val="Lienhypertexte"/>
                <w:b w:val="0"/>
                <w:bCs w:val="0"/>
              </w:rPr>
              <w:t>2.5</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Prestations supplémentaires éventuelles (PSE)</w:t>
            </w:r>
            <w:r w:rsidRPr="00DC468F">
              <w:rPr>
                <w:b w:val="0"/>
                <w:bCs w:val="0"/>
                <w:webHidden/>
              </w:rPr>
              <w:tab/>
            </w:r>
            <w:r w:rsidRPr="00DC468F">
              <w:rPr>
                <w:b w:val="0"/>
                <w:bCs w:val="0"/>
                <w:webHidden/>
              </w:rPr>
              <w:fldChar w:fldCharType="begin"/>
            </w:r>
            <w:r w:rsidRPr="00DC468F">
              <w:rPr>
                <w:b w:val="0"/>
                <w:bCs w:val="0"/>
                <w:webHidden/>
              </w:rPr>
              <w:instrText xml:space="preserve"> PAGEREF _Toc201746410 \h </w:instrText>
            </w:r>
            <w:r w:rsidRPr="00DC468F">
              <w:rPr>
                <w:b w:val="0"/>
                <w:bCs w:val="0"/>
                <w:webHidden/>
              </w:rPr>
            </w:r>
            <w:r w:rsidRPr="00DC468F">
              <w:rPr>
                <w:b w:val="0"/>
                <w:bCs w:val="0"/>
                <w:webHidden/>
              </w:rPr>
              <w:fldChar w:fldCharType="separate"/>
            </w:r>
            <w:r w:rsidRPr="00DC468F">
              <w:rPr>
                <w:b w:val="0"/>
                <w:bCs w:val="0"/>
                <w:webHidden/>
              </w:rPr>
              <w:t>6</w:t>
            </w:r>
            <w:r w:rsidRPr="00DC468F">
              <w:rPr>
                <w:b w:val="0"/>
                <w:bCs w:val="0"/>
                <w:webHidden/>
              </w:rPr>
              <w:fldChar w:fldCharType="end"/>
            </w:r>
          </w:hyperlink>
        </w:p>
        <w:p w14:paraId="15204D74"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11" w:history="1">
            <w:r w:rsidRPr="00DC468F">
              <w:rPr>
                <w:rStyle w:val="Lienhypertexte"/>
                <w:b w:val="0"/>
                <w:bCs w:val="0"/>
              </w:rPr>
              <w:t>2.6</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Délai</w:t>
            </w:r>
            <w:r w:rsidRPr="00DC468F">
              <w:rPr>
                <w:rStyle w:val="Lienhypertexte"/>
                <w:b w:val="0"/>
                <w:bCs w:val="0"/>
                <w:spacing w:val="-5"/>
              </w:rPr>
              <w:t xml:space="preserve"> </w:t>
            </w:r>
            <w:r w:rsidRPr="00DC468F">
              <w:rPr>
                <w:rStyle w:val="Lienhypertexte"/>
                <w:b w:val="0"/>
                <w:bCs w:val="0"/>
              </w:rPr>
              <w:t>de validité des offres</w:t>
            </w:r>
            <w:r w:rsidRPr="00DC468F">
              <w:rPr>
                <w:b w:val="0"/>
                <w:bCs w:val="0"/>
                <w:webHidden/>
              </w:rPr>
              <w:tab/>
            </w:r>
            <w:r w:rsidRPr="00DC468F">
              <w:rPr>
                <w:b w:val="0"/>
                <w:bCs w:val="0"/>
                <w:webHidden/>
              </w:rPr>
              <w:fldChar w:fldCharType="begin"/>
            </w:r>
            <w:r w:rsidRPr="00DC468F">
              <w:rPr>
                <w:b w:val="0"/>
                <w:bCs w:val="0"/>
                <w:webHidden/>
              </w:rPr>
              <w:instrText xml:space="preserve"> PAGEREF _Toc201746411 \h </w:instrText>
            </w:r>
            <w:r w:rsidRPr="00DC468F">
              <w:rPr>
                <w:b w:val="0"/>
                <w:bCs w:val="0"/>
                <w:webHidden/>
              </w:rPr>
            </w:r>
            <w:r w:rsidRPr="00DC468F">
              <w:rPr>
                <w:b w:val="0"/>
                <w:bCs w:val="0"/>
                <w:webHidden/>
              </w:rPr>
              <w:fldChar w:fldCharType="separate"/>
            </w:r>
            <w:r w:rsidRPr="00DC468F">
              <w:rPr>
                <w:b w:val="0"/>
                <w:bCs w:val="0"/>
                <w:webHidden/>
              </w:rPr>
              <w:t>7</w:t>
            </w:r>
            <w:r w:rsidRPr="00DC468F">
              <w:rPr>
                <w:b w:val="0"/>
                <w:bCs w:val="0"/>
                <w:webHidden/>
              </w:rPr>
              <w:fldChar w:fldCharType="end"/>
            </w:r>
          </w:hyperlink>
        </w:p>
        <w:p w14:paraId="13480780"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12" w:history="1">
            <w:r w:rsidRPr="00DC468F">
              <w:rPr>
                <w:rStyle w:val="Lienhypertexte"/>
                <w:b w:val="0"/>
                <w:bCs w:val="0"/>
              </w:rPr>
              <w:t>2.7</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Connaissance</w:t>
            </w:r>
            <w:r w:rsidRPr="00DC468F">
              <w:rPr>
                <w:rStyle w:val="Lienhypertexte"/>
                <w:b w:val="0"/>
                <w:bCs w:val="0"/>
                <w:spacing w:val="-3"/>
              </w:rPr>
              <w:t xml:space="preserve"> </w:t>
            </w:r>
            <w:r w:rsidRPr="00DC468F">
              <w:rPr>
                <w:rStyle w:val="Lienhypertexte"/>
                <w:b w:val="0"/>
                <w:bCs w:val="0"/>
              </w:rPr>
              <w:t>du</w:t>
            </w:r>
            <w:r w:rsidRPr="00DC468F">
              <w:rPr>
                <w:rStyle w:val="Lienhypertexte"/>
                <w:b w:val="0"/>
                <w:bCs w:val="0"/>
                <w:spacing w:val="-3"/>
              </w:rPr>
              <w:t xml:space="preserve"> </w:t>
            </w:r>
            <w:r w:rsidRPr="00DC468F">
              <w:rPr>
                <w:rStyle w:val="Lienhypertexte"/>
                <w:b w:val="0"/>
                <w:bCs w:val="0"/>
              </w:rPr>
              <w:t>site</w:t>
            </w:r>
            <w:r w:rsidRPr="00DC468F">
              <w:rPr>
                <w:rStyle w:val="Lienhypertexte"/>
                <w:b w:val="0"/>
                <w:bCs w:val="0"/>
                <w:spacing w:val="-4"/>
              </w:rPr>
              <w:t xml:space="preserve"> </w:t>
            </w:r>
            <w:r w:rsidRPr="00DC468F">
              <w:rPr>
                <w:rStyle w:val="Lienhypertexte"/>
                <w:b w:val="0"/>
                <w:bCs w:val="0"/>
              </w:rPr>
              <w:t>et</w:t>
            </w:r>
            <w:r w:rsidRPr="00DC468F">
              <w:rPr>
                <w:rStyle w:val="Lienhypertexte"/>
                <w:b w:val="0"/>
                <w:bCs w:val="0"/>
                <w:spacing w:val="-3"/>
              </w:rPr>
              <w:t xml:space="preserve"> </w:t>
            </w:r>
            <w:r w:rsidRPr="00DC468F">
              <w:rPr>
                <w:rStyle w:val="Lienhypertexte"/>
                <w:b w:val="0"/>
                <w:bCs w:val="0"/>
              </w:rPr>
              <w:t>condition</w:t>
            </w:r>
            <w:r w:rsidRPr="00DC468F">
              <w:rPr>
                <w:rStyle w:val="Lienhypertexte"/>
                <w:b w:val="0"/>
                <w:bCs w:val="0"/>
                <w:spacing w:val="-3"/>
              </w:rPr>
              <w:t xml:space="preserve"> </w:t>
            </w:r>
            <w:r w:rsidRPr="00DC468F">
              <w:rPr>
                <w:rStyle w:val="Lienhypertexte"/>
                <w:b w:val="0"/>
                <w:bCs w:val="0"/>
              </w:rPr>
              <w:t>d’accès</w:t>
            </w:r>
            <w:r w:rsidRPr="00DC468F">
              <w:rPr>
                <w:b w:val="0"/>
                <w:bCs w:val="0"/>
                <w:webHidden/>
              </w:rPr>
              <w:tab/>
            </w:r>
            <w:r w:rsidRPr="00DC468F">
              <w:rPr>
                <w:b w:val="0"/>
                <w:bCs w:val="0"/>
                <w:webHidden/>
              </w:rPr>
              <w:fldChar w:fldCharType="begin"/>
            </w:r>
            <w:r w:rsidRPr="00DC468F">
              <w:rPr>
                <w:b w:val="0"/>
                <w:bCs w:val="0"/>
                <w:webHidden/>
              </w:rPr>
              <w:instrText xml:space="preserve"> PAGEREF _Toc201746412 \h </w:instrText>
            </w:r>
            <w:r w:rsidRPr="00DC468F">
              <w:rPr>
                <w:b w:val="0"/>
                <w:bCs w:val="0"/>
                <w:webHidden/>
              </w:rPr>
            </w:r>
            <w:r w:rsidRPr="00DC468F">
              <w:rPr>
                <w:b w:val="0"/>
                <w:bCs w:val="0"/>
                <w:webHidden/>
              </w:rPr>
              <w:fldChar w:fldCharType="separate"/>
            </w:r>
            <w:r w:rsidRPr="00DC468F">
              <w:rPr>
                <w:b w:val="0"/>
                <w:bCs w:val="0"/>
                <w:webHidden/>
              </w:rPr>
              <w:t>7</w:t>
            </w:r>
            <w:r w:rsidRPr="00DC468F">
              <w:rPr>
                <w:b w:val="0"/>
                <w:bCs w:val="0"/>
                <w:webHidden/>
              </w:rPr>
              <w:fldChar w:fldCharType="end"/>
            </w:r>
          </w:hyperlink>
        </w:p>
        <w:p w14:paraId="4D54815B"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13" w:history="1">
            <w:r w:rsidRPr="00DC468F">
              <w:rPr>
                <w:rStyle w:val="Lienhypertexte"/>
                <w:b w:val="0"/>
                <w:bCs w:val="0"/>
              </w:rPr>
              <w:t>2.8</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Insertion</w:t>
            </w:r>
            <w:r w:rsidRPr="00DC468F">
              <w:rPr>
                <w:rStyle w:val="Lienhypertexte"/>
                <w:b w:val="0"/>
                <w:bCs w:val="0"/>
                <w:spacing w:val="-4"/>
              </w:rPr>
              <w:t xml:space="preserve"> </w:t>
            </w:r>
            <w:r w:rsidRPr="00DC468F">
              <w:rPr>
                <w:rStyle w:val="Lienhypertexte"/>
                <w:b w:val="0"/>
                <w:bCs w:val="0"/>
              </w:rPr>
              <w:t>par</w:t>
            </w:r>
            <w:r w:rsidRPr="00DC468F">
              <w:rPr>
                <w:rStyle w:val="Lienhypertexte"/>
                <w:b w:val="0"/>
                <w:bCs w:val="0"/>
                <w:spacing w:val="-3"/>
              </w:rPr>
              <w:t xml:space="preserve"> </w:t>
            </w:r>
            <w:r w:rsidRPr="00DC468F">
              <w:rPr>
                <w:rStyle w:val="Lienhypertexte"/>
                <w:b w:val="0"/>
                <w:bCs w:val="0"/>
              </w:rPr>
              <w:t>l’activité économique</w:t>
            </w:r>
            <w:r w:rsidRPr="00DC468F">
              <w:rPr>
                <w:b w:val="0"/>
                <w:bCs w:val="0"/>
                <w:webHidden/>
              </w:rPr>
              <w:tab/>
            </w:r>
            <w:r w:rsidRPr="00DC468F">
              <w:rPr>
                <w:b w:val="0"/>
                <w:bCs w:val="0"/>
                <w:webHidden/>
              </w:rPr>
              <w:fldChar w:fldCharType="begin"/>
            </w:r>
            <w:r w:rsidRPr="00DC468F">
              <w:rPr>
                <w:b w:val="0"/>
                <w:bCs w:val="0"/>
                <w:webHidden/>
              </w:rPr>
              <w:instrText xml:space="preserve"> PAGEREF _Toc201746413 \h </w:instrText>
            </w:r>
            <w:r w:rsidRPr="00DC468F">
              <w:rPr>
                <w:b w:val="0"/>
                <w:bCs w:val="0"/>
                <w:webHidden/>
              </w:rPr>
            </w:r>
            <w:r w:rsidRPr="00DC468F">
              <w:rPr>
                <w:b w:val="0"/>
                <w:bCs w:val="0"/>
                <w:webHidden/>
              </w:rPr>
              <w:fldChar w:fldCharType="separate"/>
            </w:r>
            <w:r w:rsidRPr="00DC468F">
              <w:rPr>
                <w:b w:val="0"/>
                <w:bCs w:val="0"/>
                <w:webHidden/>
              </w:rPr>
              <w:t>7</w:t>
            </w:r>
            <w:r w:rsidRPr="00DC468F">
              <w:rPr>
                <w:b w:val="0"/>
                <w:bCs w:val="0"/>
                <w:webHidden/>
              </w:rPr>
              <w:fldChar w:fldCharType="end"/>
            </w:r>
          </w:hyperlink>
        </w:p>
        <w:p w14:paraId="3DF36151"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14" w:history="1">
            <w:r w:rsidRPr="00DC468F">
              <w:rPr>
                <w:rStyle w:val="Lienhypertexte"/>
                <w:b w:val="0"/>
                <w:bCs w:val="0"/>
              </w:rPr>
              <w:t>2.9</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Modifications</w:t>
            </w:r>
            <w:r w:rsidRPr="00DC468F">
              <w:rPr>
                <w:rStyle w:val="Lienhypertexte"/>
                <w:b w:val="0"/>
                <w:bCs w:val="0"/>
                <w:spacing w:val="-4"/>
              </w:rPr>
              <w:t xml:space="preserve"> </w:t>
            </w:r>
            <w:r w:rsidRPr="00DC468F">
              <w:rPr>
                <w:rStyle w:val="Lienhypertexte"/>
                <w:b w:val="0"/>
                <w:bCs w:val="0"/>
              </w:rPr>
              <w:t>de détail</w:t>
            </w:r>
            <w:r w:rsidRPr="00DC468F">
              <w:rPr>
                <w:rStyle w:val="Lienhypertexte"/>
                <w:b w:val="0"/>
                <w:bCs w:val="0"/>
                <w:spacing w:val="-4"/>
              </w:rPr>
              <w:t xml:space="preserve"> </w:t>
            </w:r>
            <w:r w:rsidRPr="00DC468F">
              <w:rPr>
                <w:rStyle w:val="Lienhypertexte"/>
                <w:b w:val="0"/>
                <w:bCs w:val="0"/>
              </w:rPr>
              <w:t>éventuelles</w:t>
            </w:r>
            <w:r w:rsidRPr="00DC468F">
              <w:rPr>
                <w:rStyle w:val="Lienhypertexte"/>
                <w:b w:val="0"/>
                <w:bCs w:val="0"/>
                <w:spacing w:val="-3"/>
              </w:rPr>
              <w:t xml:space="preserve"> </w:t>
            </w:r>
            <w:r w:rsidRPr="00DC468F">
              <w:rPr>
                <w:rStyle w:val="Lienhypertexte"/>
                <w:b w:val="0"/>
                <w:bCs w:val="0"/>
              </w:rPr>
              <w:t>au</w:t>
            </w:r>
            <w:r w:rsidRPr="00DC468F">
              <w:rPr>
                <w:rStyle w:val="Lienhypertexte"/>
                <w:b w:val="0"/>
                <w:bCs w:val="0"/>
                <w:spacing w:val="-4"/>
              </w:rPr>
              <w:t xml:space="preserve"> </w:t>
            </w:r>
            <w:r w:rsidRPr="00DC468F">
              <w:rPr>
                <w:rStyle w:val="Lienhypertexte"/>
                <w:b w:val="0"/>
                <w:bCs w:val="0"/>
              </w:rPr>
              <w:t>dossier</w:t>
            </w:r>
            <w:r w:rsidRPr="00DC468F">
              <w:rPr>
                <w:rStyle w:val="Lienhypertexte"/>
                <w:b w:val="0"/>
                <w:bCs w:val="0"/>
                <w:spacing w:val="-3"/>
              </w:rPr>
              <w:t xml:space="preserve"> </w:t>
            </w:r>
            <w:r w:rsidRPr="00DC468F">
              <w:rPr>
                <w:rStyle w:val="Lienhypertexte"/>
                <w:b w:val="0"/>
                <w:bCs w:val="0"/>
              </w:rPr>
              <w:t>de</w:t>
            </w:r>
            <w:r w:rsidRPr="00DC468F">
              <w:rPr>
                <w:rStyle w:val="Lienhypertexte"/>
                <w:b w:val="0"/>
                <w:bCs w:val="0"/>
                <w:spacing w:val="-1"/>
              </w:rPr>
              <w:t xml:space="preserve"> </w:t>
            </w:r>
            <w:r w:rsidRPr="00DC468F">
              <w:rPr>
                <w:rStyle w:val="Lienhypertexte"/>
                <w:b w:val="0"/>
                <w:bCs w:val="0"/>
              </w:rPr>
              <w:t>consultation des entreprises</w:t>
            </w:r>
            <w:r w:rsidRPr="00DC468F">
              <w:rPr>
                <w:b w:val="0"/>
                <w:bCs w:val="0"/>
                <w:webHidden/>
              </w:rPr>
              <w:tab/>
            </w:r>
            <w:r w:rsidRPr="00DC468F">
              <w:rPr>
                <w:b w:val="0"/>
                <w:bCs w:val="0"/>
                <w:webHidden/>
              </w:rPr>
              <w:fldChar w:fldCharType="begin"/>
            </w:r>
            <w:r w:rsidRPr="00DC468F">
              <w:rPr>
                <w:b w:val="0"/>
                <w:bCs w:val="0"/>
                <w:webHidden/>
              </w:rPr>
              <w:instrText xml:space="preserve"> PAGEREF _Toc201746414 \h </w:instrText>
            </w:r>
            <w:r w:rsidRPr="00DC468F">
              <w:rPr>
                <w:b w:val="0"/>
                <w:bCs w:val="0"/>
                <w:webHidden/>
              </w:rPr>
            </w:r>
            <w:r w:rsidRPr="00DC468F">
              <w:rPr>
                <w:b w:val="0"/>
                <w:bCs w:val="0"/>
                <w:webHidden/>
              </w:rPr>
              <w:fldChar w:fldCharType="separate"/>
            </w:r>
            <w:r w:rsidRPr="00DC468F">
              <w:rPr>
                <w:b w:val="0"/>
                <w:bCs w:val="0"/>
                <w:webHidden/>
              </w:rPr>
              <w:t>7</w:t>
            </w:r>
            <w:r w:rsidRPr="00DC468F">
              <w:rPr>
                <w:b w:val="0"/>
                <w:bCs w:val="0"/>
                <w:webHidden/>
              </w:rPr>
              <w:fldChar w:fldCharType="end"/>
            </w:r>
          </w:hyperlink>
        </w:p>
        <w:p w14:paraId="3CE9316C"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15" w:history="1">
            <w:r w:rsidRPr="00DC468F">
              <w:rPr>
                <w:rStyle w:val="Lienhypertexte"/>
                <w:b w:val="0"/>
                <w:bCs w:val="0"/>
              </w:rPr>
              <w:t>2.10</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Précisions</w:t>
            </w:r>
            <w:r w:rsidRPr="00DC468F">
              <w:rPr>
                <w:rStyle w:val="Lienhypertexte"/>
                <w:b w:val="0"/>
                <w:bCs w:val="0"/>
                <w:spacing w:val="-3"/>
              </w:rPr>
              <w:t xml:space="preserve"> </w:t>
            </w:r>
            <w:r w:rsidRPr="00DC468F">
              <w:rPr>
                <w:rStyle w:val="Lienhypertexte"/>
                <w:b w:val="0"/>
                <w:bCs w:val="0"/>
              </w:rPr>
              <w:t>complémentaires</w:t>
            </w:r>
            <w:r w:rsidRPr="00DC468F">
              <w:rPr>
                <w:rStyle w:val="Lienhypertexte"/>
                <w:b w:val="0"/>
                <w:bCs w:val="0"/>
                <w:spacing w:val="-4"/>
              </w:rPr>
              <w:t xml:space="preserve"> </w:t>
            </w:r>
            <w:r w:rsidRPr="00DC468F">
              <w:rPr>
                <w:rStyle w:val="Lienhypertexte"/>
                <w:b w:val="0"/>
                <w:bCs w:val="0"/>
              </w:rPr>
              <w:t>sur</w:t>
            </w:r>
            <w:r w:rsidRPr="00DC468F">
              <w:rPr>
                <w:rStyle w:val="Lienhypertexte"/>
                <w:b w:val="0"/>
                <w:bCs w:val="0"/>
                <w:spacing w:val="-3"/>
              </w:rPr>
              <w:t xml:space="preserve"> </w:t>
            </w:r>
            <w:r w:rsidRPr="00DC468F">
              <w:rPr>
                <w:rStyle w:val="Lienhypertexte"/>
                <w:b w:val="0"/>
                <w:bCs w:val="0"/>
              </w:rPr>
              <w:t>le</w:t>
            </w:r>
            <w:r w:rsidRPr="00DC468F">
              <w:rPr>
                <w:rStyle w:val="Lienhypertexte"/>
                <w:b w:val="0"/>
                <w:bCs w:val="0"/>
                <w:spacing w:val="-3"/>
              </w:rPr>
              <w:t xml:space="preserve"> </w:t>
            </w:r>
            <w:r w:rsidRPr="00DC468F">
              <w:rPr>
                <w:rStyle w:val="Lienhypertexte"/>
                <w:b w:val="0"/>
                <w:bCs w:val="0"/>
              </w:rPr>
              <w:t>dossier</w:t>
            </w:r>
            <w:r w:rsidRPr="00DC468F">
              <w:rPr>
                <w:rStyle w:val="Lienhypertexte"/>
                <w:b w:val="0"/>
                <w:bCs w:val="0"/>
                <w:spacing w:val="-3"/>
              </w:rPr>
              <w:t xml:space="preserve"> </w:t>
            </w:r>
            <w:r w:rsidRPr="00DC468F">
              <w:rPr>
                <w:rStyle w:val="Lienhypertexte"/>
                <w:b w:val="0"/>
                <w:bCs w:val="0"/>
              </w:rPr>
              <w:t>de consultation des entreprises</w:t>
            </w:r>
            <w:r w:rsidRPr="00DC468F">
              <w:rPr>
                <w:b w:val="0"/>
                <w:bCs w:val="0"/>
                <w:webHidden/>
              </w:rPr>
              <w:tab/>
            </w:r>
            <w:r w:rsidRPr="00DC468F">
              <w:rPr>
                <w:b w:val="0"/>
                <w:bCs w:val="0"/>
                <w:webHidden/>
              </w:rPr>
              <w:fldChar w:fldCharType="begin"/>
            </w:r>
            <w:r w:rsidRPr="00DC468F">
              <w:rPr>
                <w:b w:val="0"/>
                <w:bCs w:val="0"/>
                <w:webHidden/>
              </w:rPr>
              <w:instrText xml:space="preserve"> PAGEREF _Toc201746415 \h </w:instrText>
            </w:r>
            <w:r w:rsidRPr="00DC468F">
              <w:rPr>
                <w:b w:val="0"/>
                <w:bCs w:val="0"/>
                <w:webHidden/>
              </w:rPr>
            </w:r>
            <w:r w:rsidRPr="00DC468F">
              <w:rPr>
                <w:b w:val="0"/>
                <w:bCs w:val="0"/>
                <w:webHidden/>
              </w:rPr>
              <w:fldChar w:fldCharType="separate"/>
            </w:r>
            <w:r w:rsidRPr="00DC468F">
              <w:rPr>
                <w:b w:val="0"/>
                <w:bCs w:val="0"/>
                <w:webHidden/>
              </w:rPr>
              <w:t>7</w:t>
            </w:r>
            <w:r w:rsidRPr="00DC468F">
              <w:rPr>
                <w:b w:val="0"/>
                <w:bCs w:val="0"/>
                <w:webHidden/>
              </w:rPr>
              <w:fldChar w:fldCharType="end"/>
            </w:r>
          </w:hyperlink>
        </w:p>
        <w:p w14:paraId="5919E3A2" w14:textId="77777777" w:rsidR="008B7E40" w:rsidRPr="00DC468F" w:rsidRDefault="008B7E40" w:rsidP="008B7E40">
          <w:pPr>
            <w:pStyle w:val="TM1"/>
            <w:tabs>
              <w:tab w:val="left" w:pos="1440"/>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16" w:history="1">
            <w:r w:rsidRPr="00DC468F">
              <w:rPr>
                <w:rStyle w:val="Lienhypertexte"/>
                <w:b w:val="0"/>
                <w:bCs w:val="0"/>
              </w:rPr>
              <w:t>ARTICLE</w:t>
            </w:r>
            <w:r w:rsidRPr="00DC468F">
              <w:rPr>
                <w:rStyle w:val="Lienhypertexte"/>
                <w:b w:val="0"/>
                <w:bCs w:val="0"/>
                <w:spacing w:val="-3"/>
              </w:rPr>
              <w:t xml:space="preserve"> </w:t>
            </w:r>
            <w:r w:rsidRPr="00DC468F">
              <w:rPr>
                <w:rStyle w:val="Lienhypertexte"/>
                <w:b w:val="0"/>
                <w:bCs w:val="0"/>
              </w:rPr>
              <w:t>3</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PIECES</w:t>
            </w:r>
            <w:r w:rsidRPr="00DC468F">
              <w:rPr>
                <w:rStyle w:val="Lienhypertexte"/>
                <w:b w:val="0"/>
                <w:bCs w:val="0"/>
                <w:spacing w:val="-4"/>
              </w:rPr>
              <w:t xml:space="preserve"> </w:t>
            </w:r>
            <w:r w:rsidRPr="00DC468F">
              <w:rPr>
                <w:rStyle w:val="Lienhypertexte"/>
                <w:b w:val="0"/>
                <w:bCs w:val="0"/>
              </w:rPr>
              <w:t>CONSTITUTIVES</w:t>
            </w:r>
            <w:r w:rsidRPr="00DC468F">
              <w:rPr>
                <w:rStyle w:val="Lienhypertexte"/>
                <w:b w:val="0"/>
                <w:bCs w:val="0"/>
                <w:spacing w:val="-4"/>
              </w:rPr>
              <w:t xml:space="preserve"> </w:t>
            </w:r>
            <w:r w:rsidRPr="00DC468F">
              <w:rPr>
                <w:rStyle w:val="Lienhypertexte"/>
                <w:b w:val="0"/>
                <w:bCs w:val="0"/>
              </w:rPr>
              <w:t>DU</w:t>
            </w:r>
            <w:r w:rsidRPr="00DC468F">
              <w:rPr>
                <w:rStyle w:val="Lienhypertexte"/>
                <w:b w:val="0"/>
                <w:bCs w:val="0"/>
                <w:spacing w:val="-4"/>
              </w:rPr>
              <w:t xml:space="preserve"> </w:t>
            </w:r>
            <w:r w:rsidRPr="00DC468F">
              <w:rPr>
                <w:rStyle w:val="Lienhypertexte"/>
                <w:b w:val="0"/>
                <w:bCs w:val="0"/>
              </w:rPr>
              <w:t>DOSSIER</w:t>
            </w:r>
            <w:r w:rsidRPr="00DC468F">
              <w:rPr>
                <w:rStyle w:val="Lienhypertexte"/>
                <w:b w:val="0"/>
                <w:bCs w:val="0"/>
                <w:spacing w:val="-5"/>
              </w:rPr>
              <w:t xml:space="preserve"> </w:t>
            </w:r>
            <w:r w:rsidRPr="00DC468F">
              <w:rPr>
                <w:rStyle w:val="Lienhypertexte"/>
                <w:b w:val="0"/>
                <w:bCs w:val="0"/>
              </w:rPr>
              <w:t>DE</w:t>
            </w:r>
            <w:r w:rsidRPr="00DC468F">
              <w:rPr>
                <w:rStyle w:val="Lienhypertexte"/>
                <w:b w:val="0"/>
                <w:bCs w:val="0"/>
                <w:spacing w:val="-4"/>
              </w:rPr>
              <w:t xml:space="preserve"> </w:t>
            </w:r>
            <w:r w:rsidRPr="00DC468F">
              <w:rPr>
                <w:rStyle w:val="Lienhypertexte"/>
                <w:b w:val="0"/>
                <w:bCs w:val="0"/>
              </w:rPr>
              <w:t>CONSULTATION DES ENTREPRISES</w:t>
            </w:r>
            <w:r w:rsidRPr="00DC468F">
              <w:rPr>
                <w:b w:val="0"/>
                <w:bCs w:val="0"/>
                <w:webHidden/>
              </w:rPr>
              <w:tab/>
            </w:r>
            <w:r w:rsidRPr="00DC468F">
              <w:rPr>
                <w:b w:val="0"/>
                <w:bCs w:val="0"/>
                <w:webHidden/>
              </w:rPr>
              <w:fldChar w:fldCharType="begin"/>
            </w:r>
            <w:r w:rsidRPr="00DC468F">
              <w:rPr>
                <w:b w:val="0"/>
                <w:bCs w:val="0"/>
                <w:webHidden/>
              </w:rPr>
              <w:instrText xml:space="preserve"> PAGEREF _Toc201746416 \h </w:instrText>
            </w:r>
            <w:r w:rsidRPr="00DC468F">
              <w:rPr>
                <w:b w:val="0"/>
                <w:bCs w:val="0"/>
                <w:webHidden/>
              </w:rPr>
            </w:r>
            <w:r w:rsidRPr="00DC468F">
              <w:rPr>
                <w:b w:val="0"/>
                <w:bCs w:val="0"/>
                <w:webHidden/>
              </w:rPr>
              <w:fldChar w:fldCharType="separate"/>
            </w:r>
            <w:r w:rsidRPr="00DC468F">
              <w:rPr>
                <w:b w:val="0"/>
                <w:bCs w:val="0"/>
                <w:webHidden/>
              </w:rPr>
              <w:t>7</w:t>
            </w:r>
            <w:r w:rsidRPr="00DC468F">
              <w:rPr>
                <w:b w:val="0"/>
                <w:bCs w:val="0"/>
                <w:webHidden/>
              </w:rPr>
              <w:fldChar w:fldCharType="end"/>
            </w:r>
          </w:hyperlink>
        </w:p>
        <w:p w14:paraId="513EB12A" w14:textId="77777777" w:rsidR="008B7E40" w:rsidRPr="00DC468F" w:rsidRDefault="008B7E40" w:rsidP="008B7E40">
          <w:pPr>
            <w:pStyle w:val="TM1"/>
            <w:tabs>
              <w:tab w:val="left" w:pos="1440"/>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17" w:history="1">
            <w:r w:rsidRPr="00DC468F">
              <w:rPr>
                <w:rStyle w:val="Lienhypertexte"/>
                <w:b w:val="0"/>
                <w:bCs w:val="0"/>
              </w:rPr>
              <w:t>ARTICLE</w:t>
            </w:r>
            <w:r w:rsidRPr="00DC468F">
              <w:rPr>
                <w:rStyle w:val="Lienhypertexte"/>
                <w:b w:val="0"/>
                <w:bCs w:val="0"/>
                <w:spacing w:val="-3"/>
              </w:rPr>
              <w:t xml:space="preserve"> </w:t>
            </w:r>
            <w:r w:rsidRPr="00DC468F">
              <w:rPr>
                <w:rStyle w:val="Lienhypertexte"/>
                <w:b w:val="0"/>
                <w:bCs w:val="0"/>
              </w:rPr>
              <w:t>4</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PRESENTATION DES CANDIDATURES ET DES OFFRES</w:t>
            </w:r>
            <w:r w:rsidRPr="00DC468F">
              <w:rPr>
                <w:b w:val="0"/>
                <w:bCs w:val="0"/>
                <w:webHidden/>
              </w:rPr>
              <w:tab/>
            </w:r>
            <w:r w:rsidRPr="00DC468F">
              <w:rPr>
                <w:b w:val="0"/>
                <w:bCs w:val="0"/>
                <w:webHidden/>
              </w:rPr>
              <w:fldChar w:fldCharType="begin"/>
            </w:r>
            <w:r w:rsidRPr="00DC468F">
              <w:rPr>
                <w:b w:val="0"/>
                <w:bCs w:val="0"/>
                <w:webHidden/>
              </w:rPr>
              <w:instrText xml:space="preserve"> PAGEREF _Toc201746417 \h </w:instrText>
            </w:r>
            <w:r w:rsidRPr="00DC468F">
              <w:rPr>
                <w:b w:val="0"/>
                <w:bCs w:val="0"/>
                <w:webHidden/>
              </w:rPr>
            </w:r>
            <w:r w:rsidRPr="00DC468F">
              <w:rPr>
                <w:b w:val="0"/>
                <w:bCs w:val="0"/>
                <w:webHidden/>
              </w:rPr>
              <w:fldChar w:fldCharType="separate"/>
            </w:r>
            <w:r w:rsidRPr="00DC468F">
              <w:rPr>
                <w:b w:val="0"/>
                <w:bCs w:val="0"/>
                <w:webHidden/>
              </w:rPr>
              <w:t>7</w:t>
            </w:r>
            <w:r w:rsidRPr="00DC468F">
              <w:rPr>
                <w:b w:val="0"/>
                <w:bCs w:val="0"/>
                <w:webHidden/>
              </w:rPr>
              <w:fldChar w:fldCharType="end"/>
            </w:r>
          </w:hyperlink>
        </w:p>
        <w:p w14:paraId="6D1F8700"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18" w:history="1">
            <w:r w:rsidRPr="00DC468F">
              <w:rPr>
                <w:rStyle w:val="Lienhypertexte"/>
                <w:b w:val="0"/>
                <w:bCs w:val="0"/>
                <w:lang w:eastAsia="fr-FR"/>
              </w:rPr>
              <w:t>4.1</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lang w:eastAsia="fr-FR"/>
              </w:rPr>
              <w:t>Dossier CANDIDATURE</w:t>
            </w:r>
            <w:r w:rsidRPr="00DC468F">
              <w:rPr>
                <w:b w:val="0"/>
                <w:bCs w:val="0"/>
                <w:webHidden/>
              </w:rPr>
              <w:tab/>
            </w:r>
            <w:r w:rsidRPr="00DC468F">
              <w:rPr>
                <w:b w:val="0"/>
                <w:bCs w:val="0"/>
                <w:webHidden/>
              </w:rPr>
              <w:fldChar w:fldCharType="begin"/>
            </w:r>
            <w:r w:rsidRPr="00DC468F">
              <w:rPr>
                <w:b w:val="0"/>
                <w:bCs w:val="0"/>
                <w:webHidden/>
              </w:rPr>
              <w:instrText xml:space="preserve"> PAGEREF _Toc201746418 \h </w:instrText>
            </w:r>
            <w:r w:rsidRPr="00DC468F">
              <w:rPr>
                <w:b w:val="0"/>
                <w:bCs w:val="0"/>
                <w:webHidden/>
              </w:rPr>
            </w:r>
            <w:r w:rsidRPr="00DC468F">
              <w:rPr>
                <w:b w:val="0"/>
                <w:bCs w:val="0"/>
                <w:webHidden/>
              </w:rPr>
              <w:fldChar w:fldCharType="separate"/>
            </w:r>
            <w:r w:rsidRPr="00DC468F">
              <w:rPr>
                <w:b w:val="0"/>
                <w:bCs w:val="0"/>
                <w:webHidden/>
              </w:rPr>
              <w:t>8</w:t>
            </w:r>
            <w:r w:rsidRPr="00DC468F">
              <w:rPr>
                <w:b w:val="0"/>
                <w:bCs w:val="0"/>
                <w:webHidden/>
              </w:rPr>
              <w:fldChar w:fldCharType="end"/>
            </w:r>
          </w:hyperlink>
        </w:p>
        <w:p w14:paraId="6D8AF6AB" w14:textId="77777777" w:rsidR="008B7E40" w:rsidRPr="00DC468F" w:rsidRDefault="008B7E40" w:rsidP="008B7E40">
          <w:pPr>
            <w:pStyle w:val="TM3"/>
            <w:tabs>
              <w:tab w:val="left" w:pos="1242"/>
              <w:tab w:val="right" w:pos="9348"/>
            </w:tabs>
            <w:spacing w:before="0" w:after="60"/>
            <w:rPr>
              <w:rFonts w:asciiTheme="minorHAnsi" w:eastAsiaTheme="minorEastAsia" w:hAnsiTheme="minorHAnsi" w:cstheme="minorBidi"/>
              <w:kern w:val="2"/>
              <w:sz w:val="24"/>
              <w:szCs w:val="24"/>
              <w:lang w:eastAsia="fr-FR"/>
              <w14:ligatures w14:val="standardContextual"/>
            </w:rPr>
          </w:pPr>
          <w:hyperlink w:anchor="_Toc201746419" w:history="1">
            <w:r w:rsidRPr="00DC468F">
              <w:rPr>
                <w:rStyle w:val="Lienhypertexte"/>
              </w:rPr>
              <w:t>4.1.1</w:t>
            </w:r>
            <w:r w:rsidRPr="00DC468F">
              <w:rPr>
                <w:rFonts w:asciiTheme="minorHAnsi" w:eastAsiaTheme="minorEastAsia" w:hAnsiTheme="minorHAnsi" w:cstheme="minorBidi"/>
                <w:kern w:val="2"/>
                <w:sz w:val="24"/>
                <w:szCs w:val="24"/>
                <w:lang w:eastAsia="fr-FR"/>
                <w14:ligatures w14:val="standardContextual"/>
              </w:rPr>
              <w:tab/>
            </w:r>
            <w:r w:rsidRPr="00DC468F">
              <w:rPr>
                <w:rStyle w:val="Lienhypertexte"/>
              </w:rPr>
              <w:t>Situation juridique du candidat</w:t>
            </w:r>
            <w:r w:rsidRPr="00DC468F">
              <w:rPr>
                <w:webHidden/>
              </w:rPr>
              <w:tab/>
            </w:r>
            <w:r w:rsidRPr="00DC468F">
              <w:rPr>
                <w:webHidden/>
              </w:rPr>
              <w:fldChar w:fldCharType="begin"/>
            </w:r>
            <w:r w:rsidRPr="00DC468F">
              <w:rPr>
                <w:webHidden/>
              </w:rPr>
              <w:instrText xml:space="preserve"> PAGEREF _Toc201746419 \h </w:instrText>
            </w:r>
            <w:r w:rsidRPr="00DC468F">
              <w:rPr>
                <w:webHidden/>
              </w:rPr>
            </w:r>
            <w:r w:rsidRPr="00DC468F">
              <w:rPr>
                <w:webHidden/>
              </w:rPr>
              <w:fldChar w:fldCharType="separate"/>
            </w:r>
            <w:r w:rsidRPr="00DC468F">
              <w:rPr>
                <w:webHidden/>
              </w:rPr>
              <w:t>8</w:t>
            </w:r>
            <w:r w:rsidRPr="00DC468F">
              <w:rPr>
                <w:webHidden/>
              </w:rPr>
              <w:fldChar w:fldCharType="end"/>
            </w:r>
          </w:hyperlink>
        </w:p>
        <w:p w14:paraId="0725FF14" w14:textId="77777777" w:rsidR="008B7E40" w:rsidRPr="00DC468F" w:rsidRDefault="008B7E40" w:rsidP="008B7E40">
          <w:pPr>
            <w:pStyle w:val="TM3"/>
            <w:tabs>
              <w:tab w:val="left" w:pos="1242"/>
              <w:tab w:val="right" w:pos="9348"/>
            </w:tabs>
            <w:spacing w:before="0" w:after="60"/>
            <w:rPr>
              <w:rFonts w:asciiTheme="minorHAnsi" w:eastAsiaTheme="minorEastAsia" w:hAnsiTheme="minorHAnsi" w:cstheme="minorBidi"/>
              <w:kern w:val="2"/>
              <w:sz w:val="24"/>
              <w:szCs w:val="24"/>
              <w:lang w:eastAsia="fr-FR"/>
              <w14:ligatures w14:val="standardContextual"/>
            </w:rPr>
          </w:pPr>
          <w:hyperlink w:anchor="_Toc201746420" w:history="1">
            <w:r w:rsidRPr="00DC468F">
              <w:rPr>
                <w:rStyle w:val="Lienhypertexte"/>
                <w:lang w:eastAsia="fr-FR"/>
              </w:rPr>
              <w:t>4.1.2</w:t>
            </w:r>
            <w:r w:rsidRPr="00DC468F">
              <w:rPr>
                <w:rFonts w:asciiTheme="minorHAnsi" w:eastAsiaTheme="minorEastAsia" w:hAnsiTheme="minorHAnsi" w:cstheme="minorBidi"/>
                <w:kern w:val="2"/>
                <w:sz w:val="24"/>
                <w:szCs w:val="24"/>
                <w:lang w:eastAsia="fr-FR"/>
                <w14:ligatures w14:val="standardContextual"/>
              </w:rPr>
              <w:tab/>
            </w:r>
            <w:r w:rsidRPr="00DC468F">
              <w:rPr>
                <w:rStyle w:val="Lienhypertexte"/>
                <w:lang w:eastAsia="fr-FR"/>
              </w:rPr>
              <w:t>Capacité financière</w:t>
            </w:r>
            <w:r w:rsidRPr="00DC468F">
              <w:rPr>
                <w:webHidden/>
              </w:rPr>
              <w:tab/>
            </w:r>
            <w:r w:rsidRPr="00DC468F">
              <w:rPr>
                <w:webHidden/>
              </w:rPr>
              <w:fldChar w:fldCharType="begin"/>
            </w:r>
            <w:r w:rsidRPr="00DC468F">
              <w:rPr>
                <w:webHidden/>
              </w:rPr>
              <w:instrText xml:space="preserve"> PAGEREF _Toc201746420 \h </w:instrText>
            </w:r>
            <w:r w:rsidRPr="00DC468F">
              <w:rPr>
                <w:webHidden/>
              </w:rPr>
            </w:r>
            <w:r w:rsidRPr="00DC468F">
              <w:rPr>
                <w:webHidden/>
              </w:rPr>
              <w:fldChar w:fldCharType="separate"/>
            </w:r>
            <w:r w:rsidRPr="00DC468F">
              <w:rPr>
                <w:webHidden/>
              </w:rPr>
              <w:t>8</w:t>
            </w:r>
            <w:r w:rsidRPr="00DC468F">
              <w:rPr>
                <w:webHidden/>
              </w:rPr>
              <w:fldChar w:fldCharType="end"/>
            </w:r>
          </w:hyperlink>
        </w:p>
        <w:p w14:paraId="57B7469B" w14:textId="77777777" w:rsidR="008B7E40" w:rsidRPr="00DC468F" w:rsidRDefault="008B7E40" w:rsidP="008B7E40">
          <w:pPr>
            <w:pStyle w:val="TM3"/>
            <w:tabs>
              <w:tab w:val="left" w:pos="1242"/>
              <w:tab w:val="right" w:pos="9348"/>
            </w:tabs>
            <w:spacing w:before="0" w:after="60"/>
            <w:rPr>
              <w:rFonts w:asciiTheme="minorHAnsi" w:eastAsiaTheme="minorEastAsia" w:hAnsiTheme="minorHAnsi" w:cstheme="minorBidi"/>
              <w:kern w:val="2"/>
              <w:sz w:val="24"/>
              <w:szCs w:val="24"/>
              <w:lang w:eastAsia="fr-FR"/>
              <w14:ligatures w14:val="standardContextual"/>
            </w:rPr>
          </w:pPr>
          <w:hyperlink w:anchor="_Toc201746421" w:history="1">
            <w:r w:rsidRPr="00DC468F">
              <w:rPr>
                <w:rStyle w:val="Lienhypertexte"/>
                <w:lang w:eastAsia="fr-FR"/>
              </w:rPr>
              <w:t>4.1.3</w:t>
            </w:r>
            <w:r w:rsidRPr="00DC468F">
              <w:rPr>
                <w:rFonts w:asciiTheme="minorHAnsi" w:eastAsiaTheme="minorEastAsia" w:hAnsiTheme="minorHAnsi" w:cstheme="minorBidi"/>
                <w:kern w:val="2"/>
                <w:sz w:val="24"/>
                <w:szCs w:val="24"/>
                <w:lang w:eastAsia="fr-FR"/>
                <w14:ligatures w14:val="standardContextual"/>
              </w:rPr>
              <w:tab/>
            </w:r>
            <w:r w:rsidRPr="00DC468F">
              <w:rPr>
                <w:rStyle w:val="Lienhypertexte"/>
                <w:lang w:eastAsia="fr-FR"/>
              </w:rPr>
              <w:t>Capacité technique et professionnelle</w:t>
            </w:r>
            <w:r w:rsidRPr="00DC468F">
              <w:rPr>
                <w:webHidden/>
              </w:rPr>
              <w:tab/>
            </w:r>
            <w:r w:rsidRPr="00DC468F">
              <w:rPr>
                <w:webHidden/>
              </w:rPr>
              <w:fldChar w:fldCharType="begin"/>
            </w:r>
            <w:r w:rsidRPr="00DC468F">
              <w:rPr>
                <w:webHidden/>
              </w:rPr>
              <w:instrText xml:space="preserve"> PAGEREF _Toc201746421 \h </w:instrText>
            </w:r>
            <w:r w:rsidRPr="00DC468F">
              <w:rPr>
                <w:webHidden/>
              </w:rPr>
            </w:r>
            <w:r w:rsidRPr="00DC468F">
              <w:rPr>
                <w:webHidden/>
              </w:rPr>
              <w:fldChar w:fldCharType="separate"/>
            </w:r>
            <w:r w:rsidRPr="00DC468F">
              <w:rPr>
                <w:webHidden/>
              </w:rPr>
              <w:t>8</w:t>
            </w:r>
            <w:r w:rsidRPr="00DC468F">
              <w:rPr>
                <w:webHidden/>
              </w:rPr>
              <w:fldChar w:fldCharType="end"/>
            </w:r>
          </w:hyperlink>
        </w:p>
        <w:p w14:paraId="2D1C85D2"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22" w:history="1">
            <w:r w:rsidRPr="00DC468F">
              <w:rPr>
                <w:rStyle w:val="Lienhypertexte"/>
                <w:b w:val="0"/>
                <w:bCs w:val="0"/>
              </w:rPr>
              <w:t>4.2</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Dossiers</w:t>
            </w:r>
            <w:r w:rsidRPr="00DC468F">
              <w:rPr>
                <w:rStyle w:val="Lienhypertexte"/>
                <w:b w:val="0"/>
                <w:bCs w:val="0"/>
                <w:spacing w:val="-1"/>
              </w:rPr>
              <w:t xml:space="preserve"> </w:t>
            </w:r>
            <w:r w:rsidRPr="00DC468F">
              <w:rPr>
                <w:rStyle w:val="Lienhypertexte"/>
                <w:b w:val="0"/>
                <w:bCs w:val="0"/>
              </w:rPr>
              <w:t>OFFRE</w:t>
            </w:r>
            <w:r w:rsidRPr="00DC468F">
              <w:rPr>
                <w:b w:val="0"/>
                <w:bCs w:val="0"/>
                <w:webHidden/>
              </w:rPr>
              <w:tab/>
            </w:r>
            <w:r w:rsidRPr="00DC468F">
              <w:rPr>
                <w:b w:val="0"/>
                <w:bCs w:val="0"/>
                <w:webHidden/>
              </w:rPr>
              <w:fldChar w:fldCharType="begin"/>
            </w:r>
            <w:r w:rsidRPr="00DC468F">
              <w:rPr>
                <w:b w:val="0"/>
                <w:bCs w:val="0"/>
                <w:webHidden/>
              </w:rPr>
              <w:instrText xml:space="preserve"> PAGEREF _Toc201746422 \h </w:instrText>
            </w:r>
            <w:r w:rsidRPr="00DC468F">
              <w:rPr>
                <w:b w:val="0"/>
                <w:bCs w:val="0"/>
                <w:webHidden/>
              </w:rPr>
            </w:r>
            <w:r w:rsidRPr="00DC468F">
              <w:rPr>
                <w:b w:val="0"/>
                <w:bCs w:val="0"/>
                <w:webHidden/>
              </w:rPr>
              <w:fldChar w:fldCharType="separate"/>
            </w:r>
            <w:r w:rsidRPr="00DC468F">
              <w:rPr>
                <w:b w:val="0"/>
                <w:bCs w:val="0"/>
                <w:webHidden/>
              </w:rPr>
              <w:t>9</w:t>
            </w:r>
            <w:r w:rsidRPr="00DC468F">
              <w:rPr>
                <w:b w:val="0"/>
                <w:bCs w:val="0"/>
                <w:webHidden/>
              </w:rPr>
              <w:fldChar w:fldCharType="end"/>
            </w:r>
          </w:hyperlink>
        </w:p>
        <w:p w14:paraId="3A469724" w14:textId="77777777" w:rsidR="008B7E40" w:rsidRPr="00DC468F" w:rsidRDefault="008B7E40" w:rsidP="008B7E40">
          <w:pPr>
            <w:pStyle w:val="TM3"/>
            <w:tabs>
              <w:tab w:val="left" w:pos="1242"/>
              <w:tab w:val="right" w:pos="9348"/>
            </w:tabs>
            <w:spacing w:before="0" w:after="60"/>
            <w:rPr>
              <w:rFonts w:asciiTheme="minorHAnsi" w:eastAsiaTheme="minorEastAsia" w:hAnsiTheme="minorHAnsi" w:cstheme="minorBidi"/>
              <w:kern w:val="2"/>
              <w:sz w:val="24"/>
              <w:szCs w:val="24"/>
              <w:lang w:eastAsia="fr-FR"/>
              <w14:ligatures w14:val="standardContextual"/>
            </w:rPr>
          </w:pPr>
          <w:hyperlink w:anchor="_Toc201746423" w:history="1">
            <w:r w:rsidRPr="00DC468F">
              <w:rPr>
                <w:rStyle w:val="Lienhypertexte"/>
              </w:rPr>
              <w:t>4.2.1</w:t>
            </w:r>
            <w:r w:rsidRPr="00DC468F">
              <w:rPr>
                <w:rFonts w:asciiTheme="minorHAnsi" w:eastAsiaTheme="minorEastAsia" w:hAnsiTheme="minorHAnsi" w:cstheme="minorBidi"/>
                <w:kern w:val="2"/>
                <w:sz w:val="24"/>
                <w:szCs w:val="24"/>
                <w:lang w:eastAsia="fr-FR"/>
                <w14:ligatures w14:val="standardContextual"/>
              </w:rPr>
              <w:tab/>
            </w:r>
            <w:r w:rsidRPr="00DC468F">
              <w:rPr>
                <w:rStyle w:val="Lienhypertexte"/>
              </w:rPr>
              <w:t>Dossier A</w:t>
            </w:r>
            <w:r w:rsidRPr="00DC468F">
              <w:rPr>
                <w:webHidden/>
              </w:rPr>
              <w:tab/>
            </w:r>
            <w:r w:rsidRPr="00DC468F">
              <w:rPr>
                <w:webHidden/>
              </w:rPr>
              <w:fldChar w:fldCharType="begin"/>
            </w:r>
            <w:r w:rsidRPr="00DC468F">
              <w:rPr>
                <w:webHidden/>
              </w:rPr>
              <w:instrText xml:space="preserve"> PAGEREF _Toc201746423 \h </w:instrText>
            </w:r>
            <w:r w:rsidRPr="00DC468F">
              <w:rPr>
                <w:webHidden/>
              </w:rPr>
            </w:r>
            <w:r w:rsidRPr="00DC468F">
              <w:rPr>
                <w:webHidden/>
              </w:rPr>
              <w:fldChar w:fldCharType="separate"/>
            </w:r>
            <w:r w:rsidRPr="00DC468F">
              <w:rPr>
                <w:webHidden/>
              </w:rPr>
              <w:t>9</w:t>
            </w:r>
            <w:r w:rsidRPr="00DC468F">
              <w:rPr>
                <w:webHidden/>
              </w:rPr>
              <w:fldChar w:fldCharType="end"/>
            </w:r>
          </w:hyperlink>
        </w:p>
        <w:p w14:paraId="41210F5A" w14:textId="77777777" w:rsidR="008B7E40" w:rsidRPr="00DC468F" w:rsidRDefault="008B7E40" w:rsidP="008B7E40">
          <w:pPr>
            <w:pStyle w:val="TM3"/>
            <w:tabs>
              <w:tab w:val="left" w:pos="1242"/>
              <w:tab w:val="right" w:pos="9348"/>
            </w:tabs>
            <w:spacing w:before="0" w:after="60"/>
            <w:rPr>
              <w:rFonts w:asciiTheme="minorHAnsi" w:eastAsiaTheme="minorEastAsia" w:hAnsiTheme="minorHAnsi" w:cstheme="minorBidi"/>
              <w:kern w:val="2"/>
              <w:sz w:val="24"/>
              <w:szCs w:val="24"/>
              <w:lang w:eastAsia="fr-FR"/>
              <w14:ligatures w14:val="standardContextual"/>
            </w:rPr>
          </w:pPr>
          <w:hyperlink w:anchor="_Toc201746424" w:history="1">
            <w:r w:rsidRPr="00DC468F">
              <w:rPr>
                <w:rStyle w:val="Lienhypertexte"/>
              </w:rPr>
              <w:t>4.2.2</w:t>
            </w:r>
            <w:r w:rsidRPr="00DC468F">
              <w:rPr>
                <w:rFonts w:asciiTheme="minorHAnsi" w:eastAsiaTheme="minorEastAsia" w:hAnsiTheme="minorHAnsi" w:cstheme="minorBidi"/>
                <w:kern w:val="2"/>
                <w:sz w:val="24"/>
                <w:szCs w:val="24"/>
                <w:lang w:eastAsia="fr-FR"/>
                <w14:ligatures w14:val="standardContextual"/>
              </w:rPr>
              <w:tab/>
            </w:r>
            <w:r w:rsidRPr="00DC468F">
              <w:rPr>
                <w:rStyle w:val="Lienhypertexte"/>
              </w:rPr>
              <w:t>Dossier B</w:t>
            </w:r>
            <w:r w:rsidRPr="00DC468F">
              <w:rPr>
                <w:webHidden/>
              </w:rPr>
              <w:tab/>
            </w:r>
            <w:r w:rsidRPr="00DC468F">
              <w:rPr>
                <w:webHidden/>
              </w:rPr>
              <w:fldChar w:fldCharType="begin"/>
            </w:r>
            <w:r w:rsidRPr="00DC468F">
              <w:rPr>
                <w:webHidden/>
              </w:rPr>
              <w:instrText xml:space="preserve"> PAGEREF _Toc201746424 \h </w:instrText>
            </w:r>
            <w:r w:rsidRPr="00DC468F">
              <w:rPr>
                <w:webHidden/>
              </w:rPr>
            </w:r>
            <w:r w:rsidRPr="00DC468F">
              <w:rPr>
                <w:webHidden/>
              </w:rPr>
              <w:fldChar w:fldCharType="separate"/>
            </w:r>
            <w:r w:rsidRPr="00DC468F">
              <w:rPr>
                <w:webHidden/>
              </w:rPr>
              <w:t>10</w:t>
            </w:r>
            <w:r w:rsidRPr="00DC468F">
              <w:rPr>
                <w:webHidden/>
              </w:rPr>
              <w:fldChar w:fldCharType="end"/>
            </w:r>
          </w:hyperlink>
        </w:p>
        <w:p w14:paraId="2C56D048" w14:textId="77777777" w:rsidR="008B7E40" w:rsidRPr="00DC468F" w:rsidRDefault="008B7E40" w:rsidP="008B7E40">
          <w:pPr>
            <w:pStyle w:val="TM3"/>
            <w:tabs>
              <w:tab w:val="left" w:pos="1242"/>
              <w:tab w:val="right" w:pos="9348"/>
            </w:tabs>
            <w:spacing w:before="0" w:after="60"/>
            <w:rPr>
              <w:rFonts w:asciiTheme="minorHAnsi" w:eastAsiaTheme="minorEastAsia" w:hAnsiTheme="minorHAnsi" w:cstheme="minorBidi"/>
              <w:kern w:val="2"/>
              <w:sz w:val="24"/>
              <w:szCs w:val="24"/>
              <w:lang w:eastAsia="fr-FR"/>
              <w14:ligatures w14:val="standardContextual"/>
            </w:rPr>
          </w:pPr>
          <w:hyperlink w:anchor="_Toc201746425" w:history="1">
            <w:r w:rsidRPr="00DC468F">
              <w:rPr>
                <w:rStyle w:val="Lienhypertexte"/>
              </w:rPr>
              <w:t>4.2.3</w:t>
            </w:r>
            <w:r w:rsidRPr="00DC468F">
              <w:rPr>
                <w:rFonts w:asciiTheme="minorHAnsi" w:eastAsiaTheme="minorEastAsia" w:hAnsiTheme="minorHAnsi" w:cstheme="minorBidi"/>
                <w:kern w:val="2"/>
                <w:sz w:val="24"/>
                <w:szCs w:val="24"/>
                <w:lang w:eastAsia="fr-FR"/>
                <w14:ligatures w14:val="standardContextual"/>
              </w:rPr>
              <w:tab/>
            </w:r>
            <w:r w:rsidRPr="00DC468F">
              <w:rPr>
                <w:rStyle w:val="Lienhypertexte"/>
              </w:rPr>
              <w:t>Dossier C</w:t>
            </w:r>
            <w:r w:rsidRPr="00DC468F">
              <w:rPr>
                <w:webHidden/>
              </w:rPr>
              <w:tab/>
            </w:r>
            <w:r w:rsidRPr="00DC468F">
              <w:rPr>
                <w:webHidden/>
              </w:rPr>
              <w:fldChar w:fldCharType="begin"/>
            </w:r>
            <w:r w:rsidRPr="00DC468F">
              <w:rPr>
                <w:webHidden/>
              </w:rPr>
              <w:instrText xml:space="preserve"> PAGEREF _Toc201746425 \h </w:instrText>
            </w:r>
            <w:r w:rsidRPr="00DC468F">
              <w:rPr>
                <w:webHidden/>
              </w:rPr>
            </w:r>
            <w:r w:rsidRPr="00DC468F">
              <w:rPr>
                <w:webHidden/>
              </w:rPr>
              <w:fldChar w:fldCharType="separate"/>
            </w:r>
            <w:r w:rsidRPr="00DC468F">
              <w:rPr>
                <w:webHidden/>
              </w:rPr>
              <w:t>11</w:t>
            </w:r>
            <w:r w:rsidRPr="00DC468F">
              <w:rPr>
                <w:webHidden/>
              </w:rPr>
              <w:fldChar w:fldCharType="end"/>
            </w:r>
          </w:hyperlink>
        </w:p>
        <w:p w14:paraId="198112CE"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26" w:history="1">
            <w:r w:rsidRPr="00DC468F">
              <w:rPr>
                <w:rStyle w:val="Lienhypertexte"/>
                <w:b w:val="0"/>
                <w:bCs w:val="0"/>
              </w:rPr>
              <w:t>4.3</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Décomposition</w:t>
            </w:r>
            <w:r w:rsidRPr="00DC468F">
              <w:rPr>
                <w:rStyle w:val="Lienhypertexte"/>
                <w:b w:val="0"/>
                <w:bCs w:val="0"/>
                <w:spacing w:val="-3"/>
              </w:rPr>
              <w:t xml:space="preserve"> </w:t>
            </w:r>
            <w:r w:rsidRPr="00DC468F">
              <w:rPr>
                <w:rStyle w:val="Lienhypertexte"/>
                <w:b w:val="0"/>
                <w:bCs w:val="0"/>
              </w:rPr>
              <w:t>du</w:t>
            </w:r>
            <w:r w:rsidRPr="00DC468F">
              <w:rPr>
                <w:rStyle w:val="Lienhypertexte"/>
                <w:b w:val="0"/>
                <w:bCs w:val="0"/>
                <w:spacing w:val="-4"/>
              </w:rPr>
              <w:t xml:space="preserve"> </w:t>
            </w:r>
            <w:r w:rsidRPr="00DC468F">
              <w:rPr>
                <w:rStyle w:val="Lienhypertexte"/>
                <w:b w:val="0"/>
                <w:bCs w:val="0"/>
              </w:rPr>
              <w:t>Prix Global et Forfaitaire</w:t>
            </w:r>
            <w:r w:rsidRPr="00DC468F">
              <w:rPr>
                <w:rStyle w:val="Lienhypertexte"/>
                <w:b w:val="0"/>
                <w:bCs w:val="0"/>
                <w:spacing w:val="-1"/>
              </w:rPr>
              <w:t xml:space="preserve"> </w:t>
            </w:r>
            <w:r w:rsidRPr="00DC468F">
              <w:rPr>
                <w:rStyle w:val="Lienhypertexte"/>
                <w:b w:val="0"/>
                <w:bCs w:val="0"/>
              </w:rPr>
              <w:t>(DPGF)</w:t>
            </w:r>
            <w:r w:rsidRPr="00DC468F">
              <w:rPr>
                <w:b w:val="0"/>
                <w:bCs w:val="0"/>
                <w:webHidden/>
              </w:rPr>
              <w:tab/>
            </w:r>
            <w:r w:rsidRPr="00DC468F">
              <w:rPr>
                <w:b w:val="0"/>
                <w:bCs w:val="0"/>
                <w:webHidden/>
              </w:rPr>
              <w:fldChar w:fldCharType="begin"/>
            </w:r>
            <w:r w:rsidRPr="00DC468F">
              <w:rPr>
                <w:b w:val="0"/>
                <w:bCs w:val="0"/>
                <w:webHidden/>
              </w:rPr>
              <w:instrText xml:space="preserve"> PAGEREF _Toc201746426 \h </w:instrText>
            </w:r>
            <w:r w:rsidRPr="00DC468F">
              <w:rPr>
                <w:b w:val="0"/>
                <w:bCs w:val="0"/>
                <w:webHidden/>
              </w:rPr>
            </w:r>
            <w:r w:rsidRPr="00DC468F">
              <w:rPr>
                <w:b w:val="0"/>
                <w:bCs w:val="0"/>
                <w:webHidden/>
              </w:rPr>
              <w:fldChar w:fldCharType="separate"/>
            </w:r>
            <w:r w:rsidRPr="00DC468F">
              <w:rPr>
                <w:b w:val="0"/>
                <w:bCs w:val="0"/>
                <w:webHidden/>
              </w:rPr>
              <w:t>11</w:t>
            </w:r>
            <w:r w:rsidRPr="00DC468F">
              <w:rPr>
                <w:b w:val="0"/>
                <w:bCs w:val="0"/>
                <w:webHidden/>
              </w:rPr>
              <w:fldChar w:fldCharType="end"/>
            </w:r>
          </w:hyperlink>
        </w:p>
        <w:p w14:paraId="07BB289B" w14:textId="77777777" w:rsidR="008B7E40" w:rsidRPr="00DC468F" w:rsidRDefault="008B7E40" w:rsidP="008B7E40">
          <w:pPr>
            <w:pStyle w:val="TM3"/>
            <w:tabs>
              <w:tab w:val="left" w:pos="1242"/>
              <w:tab w:val="right" w:pos="9348"/>
            </w:tabs>
            <w:spacing w:before="0" w:after="60"/>
            <w:rPr>
              <w:rFonts w:asciiTheme="minorHAnsi" w:eastAsiaTheme="minorEastAsia" w:hAnsiTheme="minorHAnsi" w:cstheme="minorBidi"/>
              <w:kern w:val="2"/>
              <w:sz w:val="24"/>
              <w:szCs w:val="24"/>
              <w:lang w:eastAsia="fr-FR"/>
              <w14:ligatures w14:val="standardContextual"/>
            </w:rPr>
          </w:pPr>
          <w:hyperlink w:anchor="_Toc201746427" w:history="1">
            <w:r w:rsidRPr="00DC468F">
              <w:rPr>
                <w:rStyle w:val="Lienhypertexte"/>
              </w:rPr>
              <w:t>4.3.1</w:t>
            </w:r>
            <w:r w:rsidRPr="00DC468F">
              <w:rPr>
                <w:rFonts w:asciiTheme="minorHAnsi" w:eastAsiaTheme="minorEastAsia" w:hAnsiTheme="minorHAnsi" w:cstheme="minorBidi"/>
                <w:kern w:val="2"/>
                <w:sz w:val="24"/>
                <w:szCs w:val="24"/>
                <w:lang w:eastAsia="fr-FR"/>
                <w14:ligatures w14:val="standardContextual"/>
              </w:rPr>
              <w:tab/>
            </w:r>
            <w:r w:rsidRPr="00DC468F">
              <w:rPr>
                <w:rStyle w:val="Lienhypertexte"/>
              </w:rPr>
              <w:t>Cadre de DPGF</w:t>
            </w:r>
            <w:r w:rsidRPr="00DC468F">
              <w:rPr>
                <w:webHidden/>
              </w:rPr>
              <w:tab/>
            </w:r>
            <w:r w:rsidRPr="00DC468F">
              <w:rPr>
                <w:webHidden/>
              </w:rPr>
              <w:fldChar w:fldCharType="begin"/>
            </w:r>
            <w:r w:rsidRPr="00DC468F">
              <w:rPr>
                <w:webHidden/>
              </w:rPr>
              <w:instrText xml:space="preserve"> PAGEREF _Toc201746427 \h </w:instrText>
            </w:r>
            <w:r w:rsidRPr="00DC468F">
              <w:rPr>
                <w:webHidden/>
              </w:rPr>
            </w:r>
            <w:r w:rsidRPr="00DC468F">
              <w:rPr>
                <w:webHidden/>
              </w:rPr>
              <w:fldChar w:fldCharType="separate"/>
            </w:r>
            <w:r w:rsidRPr="00DC468F">
              <w:rPr>
                <w:webHidden/>
              </w:rPr>
              <w:t>12</w:t>
            </w:r>
            <w:r w:rsidRPr="00DC468F">
              <w:rPr>
                <w:webHidden/>
              </w:rPr>
              <w:fldChar w:fldCharType="end"/>
            </w:r>
          </w:hyperlink>
        </w:p>
        <w:p w14:paraId="32116587" w14:textId="77777777" w:rsidR="008B7E40" w:rsidRPr="00DC468F" w:rsidRDefault="008B7E40" w:rsidP="008B7E40">
          <w:pPr>
            <w:pStyle w:val="TM3"/>
            <w:tabs>
              <w:tab w:val="left" w:pos="1242"/>
              <w:tab w:val="right" w:pos="9348"/>
            </w:tabs>
            <w:spacing w:before="0" w:after="60"/>
            <w:rPr>
              <w:rFonts w:asciiTheme="minorHAnsi" w:eastAsiaTheme="minorEastAsia" w:hAnsiTheme="minorHAnsi" w:cstheme="minorBidi"/>
              <w:kern w:val="2"/>
              <w:sz w:val="24"/>
              <w:szCs w:val="24"/>
              <w:lang w:eastAsia="fr-FR"/>
              <w14:ligatures w14:val="standardContextual"/>
            </w:rPr>
          </w:pPr>
          <w:hyperlink w:anchor="_Toc201746428" w:history="1">
            <w:r w:rsidRPr="00DC468F">
              <w:rPr>
                <w:rStyle w:val="Lienhypertexte"/>
              </w:rPr>
              <w:t>4.3.2</w:t>
            </w:r>
            <w:r w:rsidRPr="00DC468F">
              <w:rPr>
                <w:rFonts w:asciiTheme="minorHAnsi" w:eastAsiaTheme="minorEastAsia" w:hAnsiTheme="minorHAnsi" w:cstheme="minorBidi"/>
                <w:kern w:val="2"/>
                <w:sz w:val="24"/>
                <w:szCs w:val="24"/>
                <w:lang w:eastAsia="fr-FR"/>
                <w14:ligatures w14:val="standardContextual"/>
              </w:rPr>
              <w:tab/>
            </w:r>
            <w:r w:rsidRPr="00DC468F">
              <w:rPr>
                <w:rStyle w:val="Lienhypertexte"/>
              </w:rPr>
              <w:t>Modification du cadre de DPGF</w:t>
            </w:r>
            <w:r w:rsidRPr="00DC468F">
              <w:rPr>
                <w:webHidden/>
              </w:rPr>
              <w:tab/>
            </w:r>
            <w:r w:rsidRPr="00DC468F">
              <w:rPr>
                <w:webHidden/>
              </w:rPr>
              <w:fldChar w:fldCharType="begin"/>
            </w:r>
            <w:r w:rsidRPr="00DC468F">
              <w:rPr>
                <w:webHidden/>
              </w:rPr>
              <w:instrText xml:space="preserve"> PAGEREF _Toc201746428 \h </w:instrText>
            </w:r>
            <w:r w:rsidRPr="00DC468F">
              <w:rPr>
                <w:webHidden/>
              </w:rPr>
            </w:r>
            <w:r w:rsidRPr="00DC468F">
              <w:rPr>
                <w:webHidden/>
              </w:rPr>
              <w:fldChar w:fldCharType="separate"/>
            </w:r>
            <w:r w:rsidRPr="00DC468F">
              <w:rPr>
                <w:webHidden/>
              </w:rPr>
              <w:t>12</w:t>
            </w:r>
            <w:r w:rsidRPr="00DC468F">
              <w:rPr>
                <w:webHidden/>
              </w:rPr>
              <w:fldChar w:fldCharType="end"/>
            </w:r>
          </w:hyperlink>
        </w:p>
        <w:p w14:paraId="6070ADC1" w14:textId="77777777" w:rsidR="008B7E40" w:rsidRPr="00DC468F" w:rsidRDefault="008B7E40" w:rsidP="008B7E40">
          <w:pPr>
            <w:pStyle w:val="TM2"/>
            <w:tabs>
              <w:tab w:val="left" w:pos="1024"/>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29" w:history="1">
            <w:r w:rsidRPr="00DC468F">
              <w:rPr>
                <w:rStyle w:val="Lienhypertexte"/>
                <w:b w:val="0"/>
                <w:bCs w:val="0"/>
              </w:rPr>
              <w:t>4.4</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Offres dématérialisées</w:t>
            </w:r>
            <w:r w:rsidRPr="00DC468F">
              <w:rPr>
                <w:b w:val="0"/>
                <w:bCs w:val="0"/>
                <w:webHidden/>
              </w:rPr>
              <w:tab/>
            </w:r>
            <w:r w:rsidRPr="00DC468F">
              <w:rPr>
                <w:b w:val="0"/>
                <w:bCs w:val="0"/>
                <w:webHidden/>
              </w:rPr>
              <w:fldChar w:fldCharType="begin"/>
            </w:r>
            <w:r w:rsidRPr="00DC468F">
              <w:rPr>
                <w:b w:val="0"/>
                <w:bCs w:val="0"/>
                <w:webHidden/>
              </w:rPr>
              <w:instrText xml:space="preserve"> PAGEREF _Toc201746429 \h </w:instrText>
            </w:r>
            <w:r w:rsidRPr="00DC468F">
              <w:rPr>
                <w:b w:val="0"/>
                <w:bCs w:val="0"/>
                <w:webHidden/>
              </w:rPr>
            </w:r>
            <w:r w:rsidRPr="00DC468F">
              <w:rPr>
                <w:b w:val="0"/>
                <w:bCs w:val="0"/>
                <w:webHidden/>
              </w:rPr>
              <w:fldChar w:fldCharType="separate"/>
            </w:r>
            <w:r w:rsidRPr="00DC468F">
              <w:rPr>
                <w:b w:val="0"/>
                <w:bCs w:val="0"/>
                <w:webHidden/>
              </w:rPr>
              <w:t>12</w:t>
            </w:r>
            <w:r w:rsidRPr="00DC468F">
              <w:rPr>
                <w:b w:val="0"/>
                <w:bCs w:val="0"/>
                <w:webHidden/>
              </w:rPr>
              <w:fldChar w:fldCharType="end"/>
            </w:r>
          </w:hyperlink>
        </w:p>
        <w:p w14:paraId="5DC6AA6A" w14:textId="77777777" w:rsidR="008B7E40" w:rsidRPr="00DC468F" w:rsidRDefault="008B7E40" w:rsidP="008B7E40">
          <w:pPr>
            <w:pStyle w:val="TM3"/>
            <w:tabs>
              <w:tab w:val="right" w:pos="9348"/>
            </w:tabs>
            <w:spacing w:before="0" w:after="60"/>
            <w:rPr>
              <w:rFonts w:asciiTheme="minorHAnsi" w:eastAsiaTheme="minorEastAsia" w:hAnsiTheme="minorHAnsi" w:cstheme="minorBidi"/>
              <w:kern w:val="2"/>
              <w:sz w:val="24"/>
              <w:szCs w:val="24"/>
              <w:lang w:eastAsia="fr-FR"/>
              <w14:ligatures w14:val="standardContextual"/>
            </w:rPr>
          </w:pPr>
          <w:hyperlink w:anchor="_Toc201746430" w:history="1">
            <w:r w:rsidRPr="00DC468F">
              <w:rPr>
                <w:rStyle w:val="Lienhypertexte"/>
              </w:rPr>
              <w:t>4.4.1 Transmission électronique du pli (candidature ou offre)</w:t>
            </w:r>
            <w:r w:rsidRPr="00DC468F">
              <w:rPr>
                <w:webHidden/>
              </w:rPr>
              <w:tab/>
            </w:r>
            <w:r w:rsidRPr="00DC468F">
              <w:rPr>
                <w:webHidden/>
              </w:rPr>
              <w:fldChar w:fldCharType="begin"/>
            </w:r>
            <w:r w:rsidRPr="00DC468F">
              <w:rPr>
                <w:webHidden/>
              </w:rPr>
              <w:instrText xml:space="preserve"> PAGEREF _Toc201746430 \h </w:instrText>
            </w:r>
            <w:r w:rsidRPr="00DC468F">
              <w:rPr>
                <w:webHidden/>
              </w:rPr>
            </w:r>
            <w:r w:rsidRPr="00DC468F">
              <w:rPr>
                <w:webHidden/>
              </w:rPr>
              <w:fldChar w:fldCharType="separate"/>
            </w:r>
            <w:r w:rsidRPr="00DC468F">
              <w:rPr>
                <w:webHidden/>
              </w:rPr>
              <w:t>12</w:t>
            </w:r>
            <w:r w:rsidRPr="00DC468F">
              <w:rPr>
                <w:webHidden/>
              </w:rPr>
              <w:fldChar w:fldCharType="end"/>
            </w:r>
          </w:hyperlink>
        </w:p>
        <w:p w14:paraId="29849487" w14:textId="77777777" w:rsidR="008B7E40" w:rsidRPr="00DC468F" w:rsidRDefault="008B7E40" w:rsidP="008B7E40">
          <w:pPr>
            <w:pStyle w:val="TM3"/>
            <w:tabs>
              <w:tab w:val="right" w:pos="9348"/>
            </w:tabs>
            <w:spacing w:before="0" w:after="60"/>
            <w:rPr>
              <w:rFonts w:asciiTheme="minorHAnsi" w:eastAsiaTheme="minorEastAsia" w:hAnsiTheme="minorHAnsi" w:cstheme="minorBidi"/>
              <w:kern w:val="2"/>
              <w:sz w:val="24"/>
              <w:szCs w:val="24"/>
              <w:lang w:eastAsia="fr-FR"/>
              <w14:ligatures w14:val="standardContextual"/>
            </w:rPr>
          </w:pPr>
          <w:hyperlink w:anchor="_Toc201746431" w:history="1">
            <w:r w:rsidRPr="00DC468F">
              <w:rPr>
                <w:rStyle w:val="Lienhypertexte"/>
              </w:rPr>
              <w:t>4.4.2 Signature électronique</w:t>
            </w:r>
            <w:r w:rsidRPr="00DC468F">
              <w:rPr>
                <w:webHidden/>
              </w:rPr>
              <w:tab/>
            </w:r>
            <w:r w:rsidRPr="00DC468F">
              <w:rPr>
                <w:webHidden/>
              </w:rPr>
              <w:fldChar w:fldCharType="begin"/>
            </w:r>
            <w:r w:rsidRPr="00DC468F">
              <w:rPr>
                <w:webHidden/>
              </w:rPr>
              <w:instrText xml:space="preserve"> PAGEREF _Toc201746431 \h </w:instrText>
            </w:r>
            <w:r w:rsidRPr="00DC468F">
              <w:rPr>
                <w:webHidden/>
              </w:rPr>
            </w:r>
            <w:r w:rsidRPr="00DC468F">
              <w:rPr>
                <w:webHidden/>
              </w:rPr>
              <w:fldChar w:fldCharType="separate"/>
            </w:r>
            <w:r w:rsidRPr="00DC468F">
              <w:rPr>
                <w:webHidden/>
              </w:rPr>
              <w:t>12</w:t>
            </w:r>
            <w:r w:rsidRPr="00DC468F">
              <w:rPr>
                <w:webHidden/>
              </w:rPr>
              <w:fldChar w:fldCharType="end"/>
            </w:r>
          </w:hyperlink>
        </w:p>
        <w:p w14:paraId="5E42C7B9" w14:textId="77777777" w:rsidR="008B7E40" w:rsidRPr="00DC468F" w:rsidRDefault="008B7E40" w:rsidP="008B7E40">
          <w:pPr>
            <w:pStyle w:val="TM3"/>
            <w:tabs>
              <w:tab w:val="right" w:pos="9348"/>
            </w:tabs>
            <w:spacing w:before="0" w:after="60"/>
            <w:rPr>
              <w:rFonts w:asciiTheme="minorHAnsi" w:eastAsiaTheme="minorEastAsia" w:hAnsiTheme="minorHAnsi" w:cstheme="minorBidi"/>
              <w:kern w:val="2"/>
              <w:sz w:val="24"/>
              <w:szCs w:val="24"/>
              <w:lang w:eastAsia="fr-FR"/>
              <w14:ligatures w14:val="standardContextual"/>
            </w:rPr>
          </w:pPr>
          <w:hyperlink w:anchor="_Toc201746432" w:history="1">
            <w:r w:rsidRPr="00DC468F">
              <w:rPr>
                <w:rStyle w:val="Lienhypertexte"/>
              </w:rPr>
              <w:t>4.3.3 Copie de sauvegarde</w:t>
            </w:r>
            <w:r w:rsidRPr="00DC468F">
              <w:rPr>
                <w:webHidden/>
              </w:rPr>
              <w:tab/>
            </w:r>
            <w:r w:rsidRPr="00DC468F">
              <w:rPr>
                <w:webHidden/>
              </w:rPr>
              <w:fldChar w:fldCharType="begin"/>
            </w:r>
            <w:r w:rsidRPr="00DC468F">
              <w:rPr>
                <w:webHidden/>
              </w:rPr>
              <w:instrText xml:space="preserve"> PAGEREF _Toc201746432 \h </w:instrText>
            </w:r>
            <w:r w:rsidRPr="00DC468F">
              <w:rPr>
                <w:webHidden/>
              </w:rPr>
            </w:r>
            <w:r w:rsidRPr="00DC468F">
              <w:rPr>
                <w:webHidden/>
              </w:rPr>
              <w:fldChar w:fldCharType="separate"/>
            </w:r>
            <w:r w:rsidRPr="00DC468F">
              <w:rPr>
                <w:webHidden/>
              </w:rPr>
              <w:t>13</w:t>
            </w:r>
            <w:r w:rsidRPr="00DC468F">
              <w:rPr>
                <w:webHidden/>
              </w:rPr>
              <w:fldChar w:fldCharType="end"/>
            </w:r>
          </w:hyperlink>
        </w:p>
        <w:p w14:paraId="42F4E564" w14:textId="77777777" w:rsidR="008B7E40" w:rsidRPr="00DC468F" w:rsidRDefault="008B7E40" w:rsidP="008B7E40">
          <w:pPr>
            <w:pStyle w:val="TM1"/>
            <w:tabs>
              <w:tab w:val="left" w:pos="1440"/>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33" w:history="1">
            <w:r w:rsidRPr="00DC468F">
              <w:rPr>
                <w:rStyle w:val="Lienhypertexte"/>
                <w:b w:val="0"/>
                <w:bCs w:val="0"/>
              </w:rPr>
              <w:t>ARTICLE</w:t>
            </w:r>
            <w:r w:rsidRPr="00DC468F">
              <w:rPr>
                <w:rStyle w:val="Lienhypertexte"/>
                <w:b w:val="0"/>
                <w:bCs w:val="0"/>
                <w:spacing w:val="-3"/>
              </w:rPr>
              <w:t xml:space="preserve"> </w:t>
            </w:r>
            <w:r w:rsidRPr="00DC468F">
              <w:rPr>
                <w:rStyle w:val="Lienhypertexte"/>
                <w:b w:val="0"/>
                <w:bCs w:val="0"/>
              </w:rPr>
              <w:t>5</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CRITERES</w:t>
            </w:r>
            <w:r w:rsidRPr="00DC468F">
              <w:rPr>
                <w:rStyle w:val="Lienhypertexte"/>
                <w:b w:val="0"/>
                <w:bCs w:val="0"/>
                <w:spacing w:val="-5"/>
              </w:rPr>
              <w:t xml:space="preserve"> </w:t>
            </w:r>
            <w:r w:rsidRPr="00DC468F">
              <w:rPr>
                <w:rStyle w:val="Lienhypertexte"/>
                <w:b w:val="0"/>
                <w:bCs w:val="0"/>
              </w:rPr>
              <w:t>DE</w:t>
            </w:r>
            <w:r w:rsidRPr="00DC468F">
              <w:rPr>
                <w:rStyle w:val="Lienhypertexte"/>
                <w:b w:val="0"/>
                <w:bCs w:val="0"/>
                <w:spacing w:val="-4"/>
              </w:rPr>
              <w:t xml:space="preserve"> </w:t>
            </w:r>
            <w:r w:rsidRPr="00DC468F">
              <w:rPr>
                <w:rStyle w:val="Lienhypertexte"/>
                <w:b w:val="0"/>
                <w:bCs w:val="0"/>
              </w:rPr>
              <w:t>CLASSEMENT</w:t>
            </w:r>
            <w:r w:rsidRPr="00DC468F">
              <w:rPr>
                <w:rStyle w:val="Lienhypertexte"/>
                <w:b w:val="0"/>
                <w:bCs w:val="0"/>
                <w:spacing w:val="-1"/>
              </w:rPr>
              <w:t xml:space="preserve"> </w:t>
            </w:r>
            <w:r w:rsidRPr="00DC468F">
              <w:rPr>
                <w:rStyle w:val="Lienhypertexte"/>
                <w:b w:val="0"/>
                <w:bCs w:val="0"/>
              </w:rPr>
              <w:t>DES</w:t>
            </w:r>
            <w:r w:rsidRPr="00DC468F">
              <w:rPr>
                <w:rStyle w:val="Lienhypertexte"/>
                <w:b w:val="0"/>
                <w:bCs w:val="0"/>
                <w:spacing w:val="-1"/>
              </w:rPr>
              <w:t xml:space="preserve"> </w:t>
            </w:r>
            <w:r w:rsidRPr="00DC468F">
              <w:rPr>
                <w:rStyle w:val="Lienhypertexte"/>
                <w:b w:val="0"/>
                <w:bCs w:val="0"/>
              </w:rPr>
              <w:t>CANDIDATURES ET DES OFFRES</w:t>
            </w:r>
            <w:r w:rsidRPr="00DC468F">
              <w:rPr>
                <w:b w:val="0"/>
                <w:bCs w:val="0"/>
                <w:webHidden/>
              </w:rPr>
              <w:tab/>
            </w:r>
            <w:r w:rsidRPr="00DC468F">
              <w:rPr>
                <w:b w:val="0"/>
                <w:bCs w:val="0"/>
                <w:webHidden/>
              </w:rPr>
              <w:fldChar w:fldCharType="begin"/>
            </w:r>
            <w:r w:rsidRPr="00DC468F">
              <w:rPr>
                <w:b w:val="0"/>
                <w:bCs w:val="0"/>
                <w:webHidden/>
              </w:rPr>
              <w:instrText xml:space="preserve"> PAGEREF _Toc201746433 \h </w:instrText>
            </w:r>
            <w:r w:rsidRPr="00DC468F">
              <w:rPr>
                <w:b w:val="0"/>
                <w:bCs w:val="0"/>
                <w:webHidden/>
              </w:rPr>
            </w:r>
            <w:r w:rsidRPr="00DC468F">
              <w:rPr>
                <w:b w:val="0"/>
                <w:bCs w:val="0"/>
                <w:webHidden/>
              </w:rPr>
              <w:fldChar w:fldCharType="separate"/>
            </w:r>
            <w:r w:rsidRPr="00DC468F">
              <w:rPr>
                <w:b w:val="0"/>
                <w:bCs w:val="0"/>
                <w:webHidden/>
              </w:rPr>
              <w:t>14</w:t>
            </w:r>
            <w:r w:rsidRPr="00DC468F">
              <w:rPr>
                <w:b w:val="0"/>
                <w:bCs w:val="0"/>
                <w:webHidden/>
              </w:rPr>
              <w:fldChar w:fldCharType="end"/>
            </w:r>
          </w:hyperlink>
        </w:p>
        <w:p w14:paraId="4810F75B" w14:textId="77777777" w:rsidR="008B7E40" w:rsidRPr="00DC468F" w:rsidRDefault="008B7E40" w:rsidP="008B7E40">
          <w:pPr>
            <w:pStyle w:val="TM2"/>
            <w:tabs>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34" w:history="1">
            <w:r w:rsidRPr="00DC468F">
              <w:rPr>
                <w:rStyle w:val="Lienhypertexte"/>
                <w:b w:val="0"/>
                <w:bCs w:val="0"/>
              </w:rPr>
              <w:t>5.1 Critères de sélection des candidatures</w:t>
            </w:r>
            <w:r w:rsidRPr="00DC468F">
              <w:rPr>
                <w:b w:val="0"/>
                <w:bCs w:val="0"/>
                <w:webHidden/>
              </w:rPr>
              <w:tab/>
            </w:r>
            <w:r w:rsidRPr="00DC468F">
              <w:rPr>
                <w:b w:val="0"/>
                <w:bCs w:val="0"/>
                <w:webHidden/>
              </w:rPr>
              <w:fldChar w:fldCharType="begin"/>
            </w:r>
            <w:r w:rsidRPr="00DC468F">
              <w:rPr>
                <w:b w:val="0"/>
                <w:bCs w:val="0"/>
                <w:webHidden/>
              </w:rPr>
              <w:instrText xml:space="preserve"> PAGEREF _Toc201746434 \h </w:instrText>
            </w:r>
            <w:r w:rsidRPr="00DC468F">
              <w:rPr>
                <w:b w:val="0"/>
                <w:bCs w:val="0"/>
                <w:webHidden/>
              </w:rPr>
            </w:r>
            <w:r w:rsidRPr="00DC468F">
              <w:rPr>
                <w:b w:val="0"/>
                <w:bCs w:val="0"/>
                <w:webHidden/>
              </w:rPr>
              <w:fldChar w:fldCharType="separate"/>
            </w:r>
            <w:r w:rsidRPr="00DC468F">
              <w:rPr>
                <w:b w:val="0"/>
                <w:bCs w:val="0"/>
                <w:webHidden/>
              </w:rPr>
              <w:t>14</w:t>
            </w:r>
            <w:r w:rsidRPr="00DC468F">
              <w:rPr>
                <w:b w:val="0"/>
                <w:bCs w:val="0"/>
                <w:webHidden/>
              </w:rPr>
              <w:fldChar w:fldCharType="end"/>
            </w:r>
          </w:hyperlink>
        </w:p>
        <w:p w14:paraId="4DEE4995" w14:textId="77777777" w:rsidR="008B7E40" w:rsidRPr="00DC468F" w:rsidRDefault="008B7E40" w:rsidP="008B7E40">
          <w:pPr>
            <w:pStyle w:val="TM2"/>
            <w:tabs>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35" w:history="1">
            <w:r w:rsidRPr="00DC468F">
              <w:rPr>
                <w:rStyle w:val="Lienhypertexte"/>
                <w:b w:val="0"/>
                <w:bCs w:val="0"/>
              </w:rPr>
              <w:t>5.2 Critères de jugement des offres</w:t>
            </w:r>
            <w:r w:rsidRPr="00DC468F">
              <w:rPr>
                <w:b w:val="0"/>
                <w:bCs w:val="0"/>
                <w:webHidden/>
              </w:rPr>
              <w:tab/>
            </w:r>
            <w:r w:rsidRPr="00DC468F">
              <w:rPr>
                <w:b w:val="0"/>
                <w:bCs w:val="0"/>
                <w:webHidden/>
              </w:rPr>
              <w:fldChar w:fldCharType="begin"/>
            </w:r>
            <w:r w:rsidRPr="00DC468F">
              <w:rPr>
                <w:b w:val="0"/>
                <w:bCs w:val="0"/>
                <w:webHidden/>
              </w:rPr>
              <w:instrText xml:space="preserve"> PAGEREF _Toc201746435 \h </w:instrText>
            </w:r>
            <w:r w:rsidRPr="00DC468F">
              <w:rPr>
                <w:b w:val="0"/>
                <w:bCs w:val="0"/>
                <w:webHidden/>
              </w:rPr>
            </w:r>
            <w:r w:rsidRPr="00DC468F">
              <w:rPr>
                <w:b w:val="0"/>
                <w:bCs w:val="0"/>
                <w:webHidden/>
              </w:rPr>
              <w:fldChar w:fldCharType="separate"/>
            </w:r>
            <w:r w:rsidRPr="00DC468F">
              <w:rPr>
                <w:b w:val="0"/>
                <w:bCs w:val="0"/>
                <w:webHidden/>
              </w:rPr>
              <w:t>14</w:t>
            </w:r>
            <w:r w:rsidRPr="00DC468F">
              <w:rPr>
                <w:b w:val="0"/>
                <w:bCs w:val="0"/>
                <w:webHidden/>
              </w:rPr>
              <w:fldChar w:fldCharType="end"/>
            </w:r>
          </w:hyperlink>
        </w:p>
        <w:p w14:paraId="4989A5B5" w14:textId="77777777" w:rsidR="008B7E40" w:rsidRPr="00DC468F" w:rsidRDefault="008B7E40" w:rsidP="008B7E40">
          <w:pPr>
            <w:pStyle w:val="TM1"/>
            <w:tabs>
              <w:tab w:val="left" w:pos="1440"/>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36" w:history="1">
            <w:r w:rsidRPr="00DC468F">
              <w:rPr>
                <w:rStyle w:val="Lienhypertexte"/>
                <w:b w:val="0"/>
                <w:bCs w:val="0"/>
              </w:rPr>
              <w:t>ARTICLE 6</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NEGOCIATION</w:t>
            </w:r>
            <w:r w:rsidRPr="00DC468F">
              <w:rPr>
                <w:b w:val="0"/>
                <w:bCs w:val="0"/>
                <w:webHidden/>
              </w:rPr>
              <w:tab/>
            </w:r>
            <w:r w:rsidRPr="00DC468F">
              <w:rPr>
                <w:b w:val="0"/>
                <w:bCs w:val="0"/>
                <w:webHidden/>
              </w:rPr>
              <w:fldChar w:fldCharType="begin"/>
            </w:r>
            <w:r w:rsidRPr="00DC468F">
              <w:rPr>
                <w:b w:val="0"/>
                <w:bCs w:val="0"/>
                <w:webHidden/>
              </w:rPr>
              <w:instrText xml:space="preserve"> PAGEREF _Toc201746436 \h </w:instrText>
            </w:r>
            <w:r w:rsidRPr="00DC468F">
              <w:rPr>
                <w:b w:val="0"/>
                <w:bCs w:val="0"/>
                <w:webHidden/>
              </w:rPr>
            </w:r>
            <w:r w:rsidRPr="00DC468F">
              <w:rPr>
                <w:b w:val="0"/>
                <w:bCs w:val="0"/>
                <w:webHidden/>
              </w:rPr>
              <w:fldChar w:fldCharType="separate"/>
            </w:r>
            <w:r w:rsidRPr="00DC468F">
              <w:rPr>
                <w:b w:val="0"/>
                <w:bCs w:val="0"/>
                <w:webHidden/>
              </w:rPr>
              <w:t>15</w:t>
            </w:r>
            <w:r w:rsidRPr="00DC468F">
              <w:rPr>
                <w:b w:val="0"/>
                <w:bCs w:val="0"/>
                <w:webHidden/>
              </w:rPr>
              <w:fldChar w:fldCharType="end"/>
            </w:r>
          </w:hyperlink>
        </w:p>
        <w:p w14:paraId="40A6DCA8" w14:textId="77777777" w:rsidR="008B7E40" w:rsidRPr="00DC468F" w:rsidRDefault="008B7E40" w:rsidP="008B7E40">
          <w:pPr>
            <w:pStyle w:val="TM1"/>
            <w:tabs>
              <w:tab w:val="left" w:pos="1440"/>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37" w:history="1">
            <w:r w:rsidRPr="00DC468F">
              <w:rPr>
                <w:rStyle w:val="Lienhypertexte"/>
                <w:b w:val="0"/>
                <w:bCs w:val="0"/>
              </w:rPr>
              <w:t>ARTICLE</w:t>
            </w:r>
            <w:r w:rsidRPr="00DC468F">
              <w:rPr>
                <w:rStyle w:val="Lienhypertexte"/>
                <w:b w:val="0"/>
                <w:bCs w:val="0"/>
                <w:spacing w:val="-3"/>
              </w:rPr>
              <w:t xml:space="preserve"> </w:t>
            </w:r>
            <w:r w:rsidRPr="00DC468F">
              <w:rPr>
                <w:rStyle w:val="Lienhypertexte"/>
                <w:b w:val="0"/>
                <w:bCs w:val="0"/>
              </w:rPr>
              <w:t>7</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RENSEIGNEMENTS</w:t>
            </w:r>
            <w:r w:rsidRPr="00DC468F">
              <w:rPr>
                <w:rStyle w:val="Lienhypertexte"/>
                <w:b w:val="0"/>
                <w:bCs w:val="0"/>
                <w:spacing w:val="-4"/>
              </w:rPr>
              <w:t xml:space="preserve"> </w:t>
            </w:r>
            <w:r w:rsidRPr="00DC468F">
              <w:rPr>
                <w:rStyle w:val="Lienhypertexte"/>
                <w:b w:val="0"/>
                <w:bCs w:val="0"/>
              </w:rPr>
              <w:t>COMPLEMENTAIRES</w:t>
            </w:r>
            <w:r w:rsidRPr="00DC468F">
              <w:rPr>
                <w:b w:val="0"/>
                <w:bCs w:val="0"/>
                <w:webHidden/>
              </w:rPr>
              <w:tab/>
            </w:r>
            <w:r w:rsidRPr="00DC468F">
              <w:rPr>
                <w:b w:val="0"/>
                <w:bCs w:val="0"/>
                <w:webHidden/>
              </w:rPr>
              <w:fldChar w:fldCharType="begin"/>
            </w:r>
            <w:r w:rsidRPr="00DC468F">
              <w:rPr>
                <w:b w:val="0"/>
                <w:bCs w:val="0"/>
                <w:webHidden/>
              </w:rPr>
              <w:instrText xml:space="preserve"> PAGEREF _Toc201746437 \h </w:instrText>
            </w:r>
            <w:r w:rsidRPr="00DC468F">
              <w:rPr>
                <w:b w:val="0"/>
                <w:bCs w:val="0"/>
                <w:webHidden/>
              </w:rPr>
            </w:r>
            <w:r w:rsidRPr="00DC468F">
              <w:rPr>
                <w:b w:val="0"/>
                <w:bCs w:val="0"/>
                <w:webHidden/>
              </w:rPr>
              <w:fldChar w:fldCharType="separate"/>
            </w:r>
            <w:r w:rsidRPr="00DC468F">
              <w:rPr>
                <w:b w:val="0"/>
                <w:bCs w:val="0"/>
                <w:webHidden/>
              </w:rPr>
              <w:t>16</w:t>
            </w:r>
            <w:r w:rsidRPr="00DC468F">
              <w:rPr>
                <w:b w:val="0"/>
                <w:bCs w:val="0"/>
                <w:webHidden/>
              </w:rPr>
              <w:fldChar w:fldCharType="end"/>
            </w:r>
          </w:hyperlink>
        </w:p>
        <w:p w14:paraId="5C6BF2F2" w14:textId="77777777" w:rsidR="008B7E40" w:rsidRPr="00DC468F" w:rsidRDefault="008B7E40" w:rsidP="008B7E40">
          <w:pPr>
            <w:pStyle w:val="TM1"/>
            <w:tabs>
              <w:tab w:val="left" w:pos="1920"/>
              <w:tab w:val="right" w:pos="9348"/>
            </w:tabs>
            <w:spacing w:before="0" w:after="60"/>
            <w:jc w:val="left"/>
            <w:rPr>
              <w:rFonts w:asciiTheme="minorHAnsi" w:eastAsiaTheme="minorEastAsia" w:hAnsiTheme="minorHAnsi" w:cstheme="minorBidi"/>
              <w:b w:val="0"/>
              <w:bCs w:val="0"/>
              <w:kern w:val="2"/>
              <w:sz w:val="24"/>
              <w:szCs w:val="24"/>
              <w:u w:val="none"/>
              <w:lang w:eastAsia="fr-FR"/>
              <w14:ligatures w14:val="standardContextual"/>
            </w:rPr>
          </w:pPr>
          <w:hyperlink w:anchor="_Toc201746438" w:history="1">
            <w:r w:rsidRPr="00DC468F">
              <w:rPr>
                <w:rStyle w:val="Lienhypertexte"/>
                <w:b w:val="0"/>
                <w:bCs w:val="0"/>
              </w:rPr>
              <w:t>ARTICLE 8</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DOCUMENTS A REMETTRE PAR LE CANDIDAT AUQUEL IL EST ENVISAGE D’ATTRIBUER LE MARCHE</w:t>
            </w:r>
            <w:r w:rsidRPr="00DC468F">
              <w:rPr>
                <w:b w:val="0"/>
                <w:bCs w:val="0"/>
                <w:webHidden/>
              </w:rPr>
              <w:tab/>
            </w:r>
            <w:r w:rsidRPr="00DC468F">
              <w:rPr>
                <w:b w:val="0"/>
                <w:bCs w:val="0"/>
                <w:webHidden/>
              </w:rPr>
              <w:fldChar w:fldCharType="begin"/>
            </w:r>
            <w:r w:rsidRPr="00DC468F">
              <w:rPr>
                <w:b w:val="0"/>
                <w:bCs w:val="0"/>
                <w:webHidden/>
              </w:rPr>
              <w:instrText xml:space="preserve"> PAGEREF _Toc201746438 \h </w:instrText>
            </w:r>
            <w:r w:rsidRPr="00DC468F">
              <w:rPr>
                <w:b w:val="0"/>
                <w:bCs w:val="0"/>
                <w:webHidden/>
              </w:rPr>
            </w:r>
            <w:r w:rsidRPr="00DC468F">
              <w:rPr>
                <w:b w:val="0"/>
                <w:bCs w:val="0"/>
                <w:webHidden/>
              </w:rPr>
              <w:fldChar w:fldCharType="separate"/>
            </w:r>
            <w:r w:rsidRPr="00DC468F">
              <w:rPr>
                <w:b w:val="0"/>
                <w:bCs w:val="0"/>
                <w:webHidden/>
              </w:rPr>
              <w:t>16</w:t>
            </w:r>
            <w:r w:rsidRPr="00DC468F">
              <w:rPr>
                <w:b w:val="0"/>
                <w:bCs w:val="0"/>
                <w:webHidden/>
              </w:rPr>
              <w:fldChar w:fldCharType="end"/>
            </w:r>
          </w:hyperlink>
        </w:p>
        <w:p w14:paraId="3454068E" w14:textId="77777777" w:rsidR="008B7E40" w:rsidRPr="00DC468F" w:rsidRDefault="008B7E40" w:rsidP="008B7E40">
          <w:pPr>
            <w:pStyle w:val="TM1"/>
            <w:tabs>
              <w:tab w:val="left" w:pos="1440"/>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39" w:history="1">
            <w:r w:rsidRPr="00DC468F">
              <w:rPr>
                <w:rStyle w:val="Lienhypertexte"/>
                <w:b w:val="0"/>
                <w:bCs w:val="0"/>
              </w:rPr>
              <w:t>ARTICLE 9</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APPROBATION DU REGLEMENT DE LA CONSULTATION</w:t>
            </w:r>
            <w:r w:rsidRPr="00DC468F">
              <w:rPr>
                <w:b w:val="0"/>
                <w:bCs w:val="0"/>
                <w:webHidden/>
              </w:rPr>
              <w:tab/>
            </w:r>
            <w:r w:rsidRPr="00DC468F">
              <w:rPr>
                <w:b w:val="0"/>
                <w:bCs w:val="0"/>
                <w:webHidden/>
              </w:rPr>
              <w:fldChar w:fldCharType="begin"/>
            </w:r>
            <w:r w:rsidRPr="00DC468F">
              <w:rPr>
                <w:b w:val="0"/>
                <w:bCs w:val="0"/>
                <w:webHidden/>
              </w:rPr>
              <w:instrText xml:space="preserve"> PAGEREF _Toc201746439 \h </w:instrText>
            </w:r>
            <w:r w:rsidRPr="00DC468F">
              <w:rPr>
                <w:b w:val="0"/>
                <w:bCs w:val="0"/>
                <w:webHidden/>
              </w:rPr>
            </w:r>
            <w:r w:rsidRPr="00DC468F">
              <w:rPr>
                <w:b w:val="0"/>
                <w:bCs w:val="0"/>
                <w:webHidden/>
              </w:rPr>
              <w:fldChar w:fldCharType="separate"/>
            </w:r>
            <w:r w:rsidRPr="00DC468F">
              <w:rPr>
                <w:b w:val="0"/>
                <w:bCs w:val="0"/>
                <w:webHidden/>
              </w:rPr>
              <w:t>17</w:t>
            </w:r>
            <w:r w:rsidRPr="00DC468F">
              <w:rPr>
                <w:b w:val="0"/>
                <w:bCs w:val="0"/>
                <w:webHidden/>
              </w:rPr>
              <w:fldChar w:fldCharType="end"/>
            </w:r>
          </w:hyperlink>
        </w:p>
        <w:p w14:paraId="168C4ADB" w14:textId="77777777" w:rsidR="008B7E40" w:rsidRPr="00DC468F" w:rsidRDefault="008B7E40" w:rsidP="008B7E40">
          <w:pPr>
            <w:pStyle w:val="TM1"/>
            <w:tabs>
              <w:tab w:val="left" w:pos="1440"/>
              <w:tab w:val="right" w:pos="9348"/>
            </w:tabs>
            <w:spacing w:before="0" w:after="60"/>
            <w:rPr>
              <w:rFonts w:asciiTheme="minorHAnsi" w:eastAsiaTheme="minorEastAsia" w:hAnsiTheme="minorHAnsi" w:cstheme="minorBidi"/>
              <w:b w:val="0"/>
              <w:bCs w:val="0"/>
              <w:kern w:val="2"/>
              <w:sz w:val="24"/>
              <w:szCs w:val="24"/>
              <w:u w:val="none"/>
              <w:lang w:eastAsia="fr-FR"/>
              <w14:ligatures w14:val="standardContextual"/>
            </w:rPr>
          </w:pPr>
          <w:hyperlink w:anchor="_Toc201746440" w:history="1">
            <w:r w:rsidRPr="00DC468F">
              <w:rPr>
                <w:rStyle w:val="Lienhypertexte"/>
                <w:b w:val="0"/>
                <w:bCs w:val="0"/>
              </w:rPr>
              <w:t>ARTICLE 10</w:t>
            </w:r>
            <w:r w:rsidRPr="00DC468F">
              <w:rPr>
                <w:rFonts w:asciiTheme="minorHAnsi" w:eastAsiaTheme="minorEastAsia" w:hAnsiTheme="minorHAnsi" w:cstheme="minorBidi"/>
                <w:b w:val="0"/>
                <w:bCs w:val="0"/>
                <w:kern w:val="2"/>
                <w:sz w:val="24"/>
                <w:szCs w:val="24"/>
                <w:u w:val="none"/>
                <w:lang w:eastAsia="fr-FR"/>
                <w14:ligatures w14:val="standardContextual"/>
              </w:rPr>
              <w:tab/>
            </w:r>
            <w:r w:rsidRPr="00DC468F">
              <w:rPr>
                <w:rStyle w:val="Lienhypertexte"/>
                <w:b w:val="0"/>
                <w:bCs w:val="0"/>
              </w:rPr>
              <w:t>AUTRES</w:t>
            </w:r>
            <w:r w:rsidRPr="00DC468F">
              <w:rPr>
                <w:b w:val="0"/>
                <w:bCs w:val="0"/>
                <w:webHidden/>
              </w:rPr>
              <w:tab/>
            </w:r>
            <w:r w:rsidRPr="00DC468F">
              <w:rPr>
                <w:b w:val="0"/>
                <w:bCs w:val="0"/>
                <w:webHidden/>
              </w:rPr>
              <w:fldChar w:fldCharType="begin"/>
            </w:r>
            <w:r w:rsidRPr="00DC468F">
              <w:rPr>
                <w:b w:val="0"/>
                <w:bCs w:val="0"/>
                <w:webHidden/>
              </w:rPr>
              <w:instrText xml:space="preserve"> PAGEREF _Toc201746440 \h </w:instrText>
            </w:r>
            <w:r w:rsidRPr="00DC468F">
              <w:rPr>
                <w:b w:val="0"/>
                <w:bCs w:val="0"/>
                <w:webHidden/>
              </w:rPr>
            </w:r>
            <w:r w:rsidRPr="00DC468F">
              <w:rPr>
                <w:b w:val="0"/>
                <w:bCs w:val="0"/>
                <w:webHidden/>
              </w:rPr>
              <w:fldChar w:fldCharType="separate"/>
            </w:r>
            <w:r w:rsidRPr="00DC468F">
              <w:rPr>
                <w:b w:val="0"/>
                <w:bCs w:val="0"/>
                <w:webHidden/>
              </w:rPr>
              <w:t>17</w:t>
            </w:r>
            <w:r w:rsidRPr="00DC468F">
              <w:rPr>
                <w:b w:val="0"/>
                <w:bCs w:val="0"/>
                <w:webHidden/>
              </w:rPr>
              <w:fldChar w:fldCharType="end"/>
            </w:r>
          </w:hyperlink>
        </w:p>
        <w:p w14:paraId="1F208229" w14:textId="77777777" w:rsidR="008B7E40" w:rsidRPr="000E71F8" w:rsidRDefault="008B7E40" w:rsidP="008B7E40">
          <w:pPr>
            <w:spacing w:before="60" w:after="60"/>
            <w:rPr>
              <w:b/>
              <w:bCs/>
            </w:rPr>
          </w:pPr>
          <w:r w:rsidRPr="000E71F8">
            <w:fldChar w:fldCharType="end"/>
          </w:r>
        </w:p>
      </w:sdtContent>
    </w:sdt>
    <w:p w14:paraId="3D2E2720" w14:textId="77777777" w:rsidR="008B7E40" w:rsidRPr="000E71F8" w:rsidRDefault="008B7E40" w:rsidP="008B7E40">
      <w:pPr>
        <w:rPr>
          <w:b/>
          <w:sz w:val="20"/>
          <w:szCs w:val="18"/>
        </w:rPr>
      </w:pPr>
      <w:r w:rsidRPr="000E71F8">
        <w:rPr>
          <w:b/>
          <w:sz w:val="20"/>
        </w:rPr>
        <w:lastRenderedPageBreak/>
        <w:br w:type="page"/>
      </w:r>
    </w:p>
    <w:p w14:paraId="2BBE9078" w14:textId="77777777" w:rsidR="008B7E40" w:rsidRPr="000E71F8" w:rsidRDefault="008B7E40" w:rsidP="008B7E40">
      <w:pPr>
        <w:pStyle w:val="Titre1"/>
      </w:pPr>
      <w:bookmarkStart w:id="0" w:name="_Toc201746400"/>
      <w:r w:rsidRPr="000E71F8">
        <w:lastRenderedPageBreak/>
        <w:t>ARTICLE 1</w:t>
      </w:r>
      <w:r w:rsidRPr="000E71F8">
        <w:tab/>
        <w:t>OBJET DE LA CONSULTATION</w:t>
      </w:r>
      <w:bookmarkEnd w:id="0"/>
    </w:p>
    <w:p w14:paraId="48B9200A" w14:textId="77777777" w:rsidR="008B7E40" w:rsidRPr="000E71F8" w:rsidRDefault="008B7E40" w:rsidP="008B7E40">
      <w:pPr>
        <w:pStyle w:val="Corpsdetexte"/>
        <w:spacing w:before="67"/>
        <w:rPr>
          <w:b/>
          <w:sz w:val="16"/>
        </w:rPr>
      </w:pPr>
    </w:p>
    <w:p w14:paraId="010EEE50" w14:textId="77777777" w:rsidR="008B7E40" w:rsidRPr="000E71F8" w:rsidRDefault="008B7E40" w:rsidP="008B7E40">
      <w:pPr>
        <w:pStyle w:val="Titre2"/>
      </w:pPr>
      <w:bookmarkStart w:id="1" w:name="_Toc201746401"/>
      <w:r w:rsidRPr="000E71F8">
        <w:t>1.1</w:t>
      </w:r>
      <w:r w:rsidRPr="000E71F8">
        <w:tab/>
        <w:t>Objet du marché</w:t>
      </w:r>
      <w:bookmarkEnd w:id="1"/>
    </w:p>
    <w:p w14:paraId="34D91BE6" w14:textId="77777777" w:rsidR="008B7E40" w:rsidRPr="000E71F8" w:rsidRDefault="008B7E40" w:rsidP="008B7E40">
      <w:pPr>
        <w:pStyle w:val="Corpsdetexte"/>
        <w:spacing w:before="18"/>
      </w:pPr>
    </w:p>
    <w:p w14:paraId="277D97AD" w14:textId="5D1ED23D" w:rsidR="0019572F" w:rsidRPr="000E71F8" w:rsidRDefault="008B7E40" w:rsidP="008B7E40">
      <w:pPr>
        <w:pStyle w:val="Corpsdetexte"/>
        <w:spacing w:line="264" w:lineRule="auto"/>
        <w:ind w:left="141" w:right="137"/>
      </w:pPr>
      <w:r w:rsidRPr="000E71F8">
        <w:t>Le tribunal judiciaire de Bobigny, 2</w:t>
      </w:r>
      <w:r w:rsidRPr="000E71F8">
        <w:rPr>
          <w:vertAlign w:val="superscript"/>
        </w:rPr>
        <w:t>ème</w:t>
      </w:r>
      <w:r w:rsidRPr="000E71F8">
        <w:t xml:space="preserve"> tribunal de France et 1</w:t>
      </w:r>
      <w:r w:rsidRPr="000E71F8">
        <w:rPr>
          <w:vertAlign w:val="superscript"/>
        </w:rPr>
        <w:t>er</w:t>
      </w:r>
      <w:r w:rsidRPr="000E71F8">
        <w:t xml:space="preserve"> tribunal pour enfants, a été construit en 1987. Aux importantes déficiences techniques et fonctionnelles qu’il présente à ce jour, s’ajoute une suroccupation des espaces qui complique à la fois les conditions de travail du personnel et l’accès à la </w:t>
      </w:r>
      <w:r w:rsidR="0019572F" w:rsidRPr="000E71F8">
        <w:t xml:space="preserve">justice </w:t>
      </w:r>
      <w:r w:rsidRPr="000E71F8">
        <w:t>pour les justiciables</w:t>
      </w:r>
      <w:r w:rsidR="0019572F" w:rsidRPr="000E71F8">
        <w:rPr>
          <w:rStyle w:val="Appelnotedebasdep"/>
        </w:rPr>
        <w:footnoteReference w:id="1"/>
      </w:r>
      <w:r w:rsidRPr="000E71F8">
        <w:t xml:space="preserve">. </w:t>
      </w:r>
      <w:r w:rsidR="0019572F" w:rsidRPr="000E71F8">
        <w:t>Deux extensions successives ont tenté de remédier à ces problèmes, le bâtiment appelé «</w:t>
      </w:r>
      <w:r w:rsidR="0019572F" w:rsidRPr="000E71F8">
        <w:rPr>
          <w:rFonts w:ascii="Calibri" w:hAnsi="Calibri" w:cs="Calibri"/>
        </w:rPr>
        <w:t> </w:t>
      </w:r>
      <w:r w:rsidR="0019572F" w:rsidRPr="000E71F8">
        <w:t>aile Hardouin</w:t>
      </w:r>
      <w:r w:rsidR="0019572F" w:rsidRPr="000E71F8">
        <w:rPr>
          <w:rFonts w:ascii="Calibri" w:hAnsi="Calibri" w:cs="Calibri"/>
        </w:rPr>
        <w:t> </w:t>
      </w:r>
      <w:r w:rsidR="0019572F" w:rsidRPr="000E71F8">
        <w:rPr>
          <w:rFonts w:cs="Marianne"/>
        </w:rPr>
        <w:t>»</w:t>
      </w:r>
      <w:r w:rsidR="0019572F" w:rsidRPr="000E71F8">
        <w:t>, abritant en son sous-sol les archives et les scellés du tribunal, ainsi qu’une structure modulaire.</w:t>
      </w:r>
    </w:p>
    <w:p w14:paraId="0810202D" w14:textId="21116513" w:rsidR="008B7E40" w:rsidRPr="000E71F8" w:rsidRDefault="00A90075" w:rsidP="008B7E40">
      <w:pPr>
        <w:pStyle w:val="Corpsdetexte"/>
        <w:spacing w:line="264" w:lineRule="auto"/>
        <w:ind w:left="141" w:right="137"/>
      </w:pPr>
      <w:r w:rsidRPr="000E71F8">
        <w:t>Pour répondre de manière satisfaisante aux problématiques citées, l</w:t>
      </w:r>
      <w:r w:rsidR="008B7E40" w:rsidRPr="000E71F8">
        <w:t>e scénario retenu par la Chancellerie à la suite du schéma directeur immobilier conduit par l’APIJ sur l'arrondissement de Bobigny, consiste à construire un</w:t>
      </w:r>
      <w:r w:rsidR="0019572F" w:rsidRPr="000E71F8">
        <w:t xml:space="preserve"> bâtiment d’</w:t>
      </w:r>
      <w:r w:rsidR="008B7E40" w:rsidRPr="000E71F8">
        <w:t>extension en exploitant le foncier disponible sur le terrain du tribunal</w:t>
      </w:r>
      <w:r w:rsidR="0019572F" w:rsidRPr="000E71F8">
        <w:t>. Cette extension a pour vocation d’</w:t>
      </w:r>
      <w:r w:rsidR="008B7E40" w:rsidRPr="000E71F8">
        <w:t>accueillir l</w:t>
      </w:r>
      <w:r w:rsidR="0019572F" w:rsidRPr="000E71F8">
        <w:t>’</w:t>
      </w:r>
      <w:r w:rsidR="008B7E40" w:rsidRPr="000E71F8">
        <w:t>e</w:t>
      </w:r>
      <w:r w:rsidR="0019572F" w:rsidRPr="000E71F8">
        <w:t>ntièreté du</w:t>
      </w:r>
      <w:r w:rsidR="008B7E40" w:rsidRPr="000E71F8">
        <w:t xml:space="preserve"> pôle pénal</w:t>
      </w:r>
      <w:r w:rsidR="0019572F" w:rsidRPr="000E71F8">
        <w:t xml:space="preserve"> tandis que le bâtiment historique accueillera le pôle civil</w:t>
      </w:r>
      <w:r w:rsidR="008B7E40" w:rsidRPr="000E71F8">
        <w:t xml:space="preserve">. Ce scénario permet par ailleurs de réintégrer </w:t>
      </w:r>
      <w:r w:rsidR="0019572F" w:rsidRPr="000E71F8">
        <w:t>sur un site unique</w:t>
      </w:r>
      <w:r w:rsidR="008B7E40" w:rsidRPr="000E71F8">
        <w:t xml:space="preserve"> les services actuellement logés dans le bâtiment de bureaux l'Européen à Bobigny, via une prise à bail</w:t>
      </w:r>
      <w:r w:rsidR="0019572F" w:rsidRPr="000E71F8">
        <w:t xml:space="preserve"> assumée par le ministère</w:t>
      </w:r>
      <w:r w:rsidR="008B7E40" w:rsidRPr="000E71F8">
        <w:t>.</w:t>
      </w:r>
    </w:p>
    <w:p w14:paraId="6DAF0040" w14:textId="77777777" w:rsidR="008B7E40" w:rsidRPr="000E71F8" w:rsidRDefault="008B7E40" w:rsidP="008B7E40">
      <w:pPr>
        <w:pStyle w:val="Corpsdetexte"/>
        <w:spacing w:before="18"/>
      </w:pPr>
    </w:p>
    <w:p w14:paraId="6DA98BA6" w14:textId="335F4BC4" w:rsidR="008B7E40" w:rsidRPr="000E71F8" w:rsidRDefault="008B7E40" w:rsidP="008B7E40">
      <w:pPr>
        <w:pStyle w:val="Corpsdetexte"/>
        <w:spacing w:line="264" w:lineRule="auto"/>
        <w:ind w:left="141" w:right="143"/>
      </w:pPr>
      <w:r w:rsidRPr="000E71F8">
        <w:t>Le projet objet du présent marché consiste en la construction d’un bâtiment d’une surface de plancher d’environ 21</w:t>
      </w:r>
      <w:r w:rsidR="0019572F" w:rsidRPr="000E71F8">
        <w:rPr>
          <w:rFonts w:ascii="Calibri" w:hAnsi="Calibri" w:cs="Calibri"/>
        </w:rPr>
        <w:t> </w:t>
      </w:r>
      <w:r w:rsidRPr="000E71F8">
        <w:t>000</w:t>
      </w:r>
      <w:r w:rsidR="0019572F" w:rsidRPr="000E71F8">
        <w:t xml:space="preserve"> </w:t>
      </w:r>
      <w:r w:rsidRPr="000E71F8">
        <w:t>m². Ce bâtiment s’érige en R+7 ; il comporte un niveau de sous-sol. Il est connecté au tribunal existant via un tunnel et 3 passerelles.</w:t>
      </w:r>
    </w:p>
    <w:p w14:paraId="1C5F5339" w14:textId="77777777" w:rsidR="008B7E40" w:rsidRPr="000E71F8" w:rsidRDefault="008B7E40" w:rsidP="008B7E40">
      <w:pPr>
        <w:pStyle w:val="Corpsdetexte"/>
        <w:spacing w:line="264" w:lineRule="auto"/>
        <w:ind w:right="143"/>
      </w:pPr>
    </w:p>
    <w:p w14:paraId="10086530" w14:textId="69EA6B14" w:rsidR="008B7E40" w:rsidRPr="000E71F8" w:rsidRDefault="008B7E40" w:rsidP="008B7E40">
      <w:pPr>
        <w:pStyle w:val="Corpsdetexte"/>
        <w:spacing w:line="264" w:lineRule="auto"/>
        <w:ind w:left="141" w:right="143"/>
      </w:pPr>
      <w:r w:rsidRPr="000E71F8">
        <w:t>Dans le cadre du projet, 2 petits bâtiments</w:t>
      </w:r>
      <w:r w:rsidR="0019572F" w:rsidRPr="000E71F8">
        <w:t>,</w:t>
      </w:r>
      <w:r w:rsidRPr="000E71F8">
        <w:t xml:space="preserve"> situés sur l’emprise de la future extension</w:t>
      </w:r>
      <w:r w:rsidR="0019572F" w:rsidRPr="000E71F8">
        <w:t>,</w:t>
      </w:r>
      <w:r w:rsidRPr="000E71F8">
        <w:t xml:space="preserve"> et la superstructure de l’aile Hardouin devront être déconstruits.</w:t>
      </w:r>
    </w:p>
    <w:p w14:paraId="2D1E8DBF" w14:textId="77777777" w:rsidR="008B7E40" w:rsidRPr="000E71F8" w:rsidRDefault="008B7E40" w:rsidP="008B7E40">
      <w:pPr>
        <w:pStyle w:val="Corpsdetexte"/>
        <w:spacing w:before="28"/>
      </w:pPr>
    </w:p>
    <w:p w14:paraId="0830B1C8" w14:textId="5B2C5D6D" w:rsidR="008B7E40" w:rsidRPr="000E71F8" w:rsidRDefault="008B7E40" w:rsidP="008B7E40">
      <w:pPr>
        <w:pStyle w:val="Corpsdetexte"/>
        <w:spacing w:before="1" w:line="264" w:lineRule="auto"/>
        <w:ind w:left="141" w:right="151"/>
      </w:pPr>
      <w:r w:rsidRPr="000E71F8">
        <w:rPr>
          <w:spacing w:val="-2"/>
        </w:rPr>
        <w:t>Le projet</w:t>
      </w:r>
      <w:r w:rsidRPr="000E71F8">
        <w:rPr>
          <w:spacing w:val="-3"/>
        </w:rPr>
        <w:t xml:space="preserve"> </w:t>
      </w:r>
      <w:r w:rsidRPr="000E71F8">
        <w:rPr>
          <w:spacing w:val="-2"/>
        </w:rPr>
        <w:t>inclut également</w:t>
      </w:r>
      <w:r w:rsidRPr="000E71F8">
        <w:rPr>
          <w:spacing w:val="-3"/>
        </w:rPr>
        <w:t xml:space="preserve"> </w:t>
      </w:r>
      <w:r w:rsidRPr="000E71F8">
        <w:rPr>
          <w:spacing w:val="-2"/>
        </w:rPr>
        <w:t>l'aménagement d'espaces</w:t>
      </w:r>
      <w:r w:rsidRPr="000E71F8">
        <w:rPr>
          <w:spacing w:val="-4"/>
        </w:rPr>
        <w:t xml:space="preserve"> </w:t>
      </w:r>
      <w:r w:rsidRPr="000E71F8">
        <w:rPr>
          <w:spacing w:val="-2"/>
        </w:rPr>
        <w:t xml:space="preserve">extérieurs : parvis et jardin paysager, au </w:t>
      </w:r>
      <w:r w:rsidR="00A90075" w:rsidRPr="000E71F8">
        <w:rPr>
          <w:spacing w:val="-2"/>
        </w:rPr>
        <w:t>s</w:t>
      </w:r>
      <w:r w:rsidRPr="000E71F8">
        <w:rPr>
          <w:spacing w:val="-2"/>
        </w:rPr>
        <w:t>ud de la future extension, et aménagement de places de stationnement à l’</w:t>
      </w:r>
      <w:r w:rsidR="00A90075" w:rsidRPr="000E71F8">
        <w:rPr>
          <w:spacing w:val="-2"/>
        </w:rPr>
        <w:t>e</w:t>
      </w:r>
      <w:r w:rsidRPr="000E71F8">
        <w:rPr>
          <w:spacing w:val="-2"/>
        </w:rPr>
        <w:t>st du tribunal existant.</w:t>
      </w:r>
    </w:p>
    <w:p w14:paraId="4F20ED84" w14:textId="77777777" w:rsidR="008B7E40" w:rsidRPr="000E71F8" w:rsidRDefault="008B7E40" w:rsidP="008B7E40">
      <w:pPr>
        <w:pStyle w:val="Corpsdetexte"/>
        <w:spacing w:before="19"/>
      </w:pPr>
    </w:p>
    <w:p w14:paraId="3D44D312" w14:textId="14E55932" w:rsidR="008B7E40" w:rsidRPr="000E71F8" w:rsidRDefault="008B7E40" w:rsidP="008B7E40">
      <w:pPr>
        <w:pStyle w:val="Corpsdetexte"/>
        <w:spacing w:before="1" w:line="264" w:lineRule="auto"/>
        <w:ind w:left="141" w:right="138"/>
      </w:pPr>
      <w:r w:rsidRPr="000E71F8">
        <w:t>Le présent marché intègre également la participation aux études de PROJET pilotées par le maître d’œuvre afin d’associer le titulaire</w:t>
      </w:r>
      <w:r w:rsidR="00A90075" w:rsidRPr="000E71F8">
        <w:t xml:space="preserve"> au</w:t>
      </w:r>
      <w:r w:rsidRPr="000E71F8">
        <w:t xml:space="preserve"> plus tôt dans le processus de conception.</w:t>
      </w:r>
    </w:p>
    <w:p w14:paraId="14622585" w14:textId="77777777" w:rsidR="008B7E40" w:rsidRPr="000E71F8" w:rsidRDefault="008B7E40" w:rsidP="008B7E40">
      <w:pPr>
        <w:pStyle w:val="Corpsdetexte"/>
        <w:spacing w:before="1" w:line="264" w:lineRule="auto"/>
        <w:ind w:left="141" w:right="138"/>
      </w:pPr>
    </w:p>
    <w:p w14:paraId="144619D7" w14:textId="77777777" w:rsidR="008B7E40" w:rsidRPr="000E71F8" w:rsidRDefault="008B7E40" w:rsidP="008B7E40">
      <w:pPr>
        <w:pStyle w:val="Titre2"/>
      </w:pPr>
      <w:bookmarkStart w:id="2" w:name="_Toc201746402"/>
      <w:r w:rsidRPr="000E71F8">
        <w:t>1.2</w:t>
      </w:r>
      <w:r w:rsidRPr="000E71F8">
        <w:tab/>
        <w:t>Durée du marché</w:t>
      </w:r>
      <w:bookmarkEnd w:id="2"/>
    </w:p>
    <w:p w14:paraId="6059FB42" w14:textId="77777777" w:rsidR="008B7E40" w:rsidRPr="000E71F8" w:rsidRDefault="008B7E40" w:rsidP="008B7E40">
      <w:pPr>
        <w:pStyle w:val="Corpsdetexte"/>
        <w:spacing w:before="19"/>
      </w:pPr>
    </w:p>
    <w:p w14:paraId="77090EFB" w14:textId="5008F8BC" w:rsidR="008B7E40" w:rsidRPr="000E71F8" w:rsidRDefault="008B7E40" w:rsidP="008B7E40">
      <w:pPr>
        <w:pStyle w:val="Corpsdetexte"/>
        <w:ind w:left="141"/>
      </w:pPr>
      <w:r w:rsidRPr="000E71F8">
        <w:t>A</w:t>
      </w:r>
      <w:r w:rsidRPr="000E71F8">
        <w:rPr>
          <w:spacing w:val="-4"/>
        </w:rPr>
        <w:t xml:space="preserve"> </w:t>
      </w:r>
      <w:r w:rsidRPr="000E71F8">
        <w:t>titre</w:t>
      </w:r>
      <w:r w:rsidRPr="000E71F8">
        <w:rPr>
          <w:spacing w:val="-2"/>
        </w:rPr>
        <w:t xml:space="preserve"> </w:t>
      </w:r>
      <w:r w:rsidRPr="000E71F8">
        <w:t>indicatif,</w:t>
      </w:r>
      <w:r w:rsidRPr="000E71F8">
        <w:rPr>
          <w:spacing w:val="-4"/>
        </w:rPr>
        <w:t xml:space="preserve"> </w:t>
      </w:r>
      <w:r w:rsidRPr="000E71F8">
        <w:t>la</w:t>
      </w:r>
      <w:r w:rsidRPr="000E71F8">
        <w:rPr>
          <w:spacing w:val="-2"/>
        </w:rPr>
        <w:t xml:space="preserve"> </w:t>
      </w:r>
      <w:r w:rsidRPr="000E71F8">
        <w:t>notification</w:t>
      </w:r>
      <w:r w:rsidRPr="000E71F8">
        <w:rPr>
          <w:spacing w:val="-1"/>
        </w:rPr>
        <w:t xml:space="preserve"> </w:t>
      </w:r>
      <w:r w:rsidRPr="000E71F8">
        <w:t>du</w:t>
      </w:r>
      <w:r w:rsidRPr="000E71F8">
        <w:rPr>
          <w:spacing w:val="-2"/>
        </w:rPr>
        <w:t xml:space="preserve"> </w:t>
      </w:r>
      <w:r w:rsidRPr="000E71F8">
        <w:t>marché</w:t>
      </w:r>
      <w:r w:rsidRPr="000E71F8">
        <w:rPr>
          <w:spacing w:val="-2"/>
        </w:rPr>
        <w:t xml:space="preserve"> </w:t>
      </w:r>
      <w:r w:rsidRPr="000E71F8">
        <w:t>est</w:t>
      </w:r>
      <w:r w:rsidRPr="000E71F8">
        <w:rPr>
          <w:spacing w:val="2"/>
        </w:rPr>
        <w:t xml:space="preserve"> </w:t>
      </w:r>
      <w:r w:rsidRPr="000E71F8">
        <w:t>prévue</w:t>
      </w:r>
      <w:r w:rsidRPr="000E71F8">
        <w:rPr>
          <w:spacing w:val="-1"/>
        </w:rPr>
        <w:t xml:space="preserve"> au </w:t>
      </w:r>
      <w:r w:rsidRPr="000E71F8">
        <w:rPr>
          <w:spacing w:val="-2"/>
        </w:rPr>
        <w:t>2</w:t>
      </w:r>
      <w:r w:rsidR="00A90075" w:rsidRPr="000E71F8">
        <w:rPr>
          <w:spacing w:val="-2"/>
          <w:vertAlign w:val="superscript"/>
        </w:rPr>
        <w:t>ème</w:t>
      </w:r>
      <w:r w:rsidRPr="000E71F8">
        <w:rPr>
          <w:spacing w:val="-2"/>
        </w:rPr>
        <w:t xml:space="preserve"> trimestre 2026 et le démarrage des travaux de la phase P1 au 1</w:t>
      </w:r>
      <w:r w:rsidRPr="000E71F8">
        <w:rPr>
          <w:spacing w:val="-2"/>
          <w:vertAlign w:val="superscript"/>
        </w:rPr>
        <w:t>er</w:t>
      </w:r>
      <w:r w:rsidRPr="000E71F8">
        <w:rPr>
          <w:spacing w:val="-2"/>
        </w:rPr>
        <w:t xml:space="preserve"> trimestre 2027. La durée prévisionnelle du marché est de 5 ans.</w:t>
      </w:r>
    </w:p>
    <w:p w14:paraId="3190A4A0" w14:textId="77777777" w:rsidR="008B7E40" w:rsidRPr="000E71F8" w:rsidRDefault="008B7E40" w:rsidP="008B7E40">
      <w:pPr>
        <w:pStyle w:val="Corpsdetexte"/>
        <w:spacing w:before="43"/>
      </w:pPr>
    </w:p>
    <w:p w14:paraId="15086844" w14:textId="77777777" w:rsidR="008B7E40" w:rsidRPr="000E71F8" w:rsidRDefault="008B7E40" w:rsidP="008B7E40">
      <w:pPr>
        <w:pStyle w:val="Titre2"/>
      </w:pPr>
      <w:bookmarkStart w:id="3" w:name="_Toc201746403"/>
      <w:r w:rsidRPr="000E71F8">
        <w:t>1.3</w:t>
      </w:r>
      <w:r w:rsidRPr="000E71F8">
        <w:tab/>
        <w:t>Nature du</w:t>
      </w:r>
      <w:r w:rsidRPr="000E71F8">
        <w:rPr>
          <w:spacing w:val="-3"/>
        </w:rPr>
        <w:t xml:space="preserve"> </w:t>
      </w:r>
      <w:r w:rsidRPr="000E71F8">
        <w:t>marché</w:t>
      </w:r>
      <w:bookmarkEnd w:id="3"/>
    </w:p>
    <w:p w14:paraId="7E94BFE2" w14:textId="77777777" w:rsidR="008B7E40" w:rsidRPr="000E71F8" w:rsidRDefault="008B7E40" w:rsidP="008B7E40">
      <w:pPr>
        <w:pStyle w:val="Corpsdetexte"/>
        <w:rPr>
          <w:bCs/>
          <w:iCs/>
        </w:rPr>
      </w:pPr>
    </w:p>
    <w:p w14:paraId="2B92305F" w14:textId="77777777" w:rsidR="008B7E40" w:rsidRPr="000E71F8" w:rsidRDefault="008B7E40" w:rsidP="00A90075">
      <w:pPr>
        <w:pStyle w:val="Corpsdetexte"/>
      </w:pPr>
      <w:r w:rsidRPr="000E71F8">
        <w:t>Marché</w:t>
      </w:r>
      <w:r w:rsidRPr="000E71F8">
        <w:rPr>
          <w:spacing w:val="-3"/>
        </w:rPr>
        <w:t xml:space="preserve"> </w:t>
      </w:r>
      <w:r w:rsidRPr="000E71F8">
        <w:t>de</w:t>
      </w:r>
      <w:r w:rsidRPr="000E71F8">
        <w:rPr>
          <w:spacing w:val="-3"/>
        </w:rPr>
        <w:t xml:space="preserve"> </w:t>
      </w:r>
      <w:r w:rsidRPr="000E71F8">
        <w:t>travaux</w:t>
      </w:r>
      <w:r w:rsidRPr="000E71F8">
        <w:rPr>
          <w:spacing w:val="-3"/>
        </w:rPr>
        <w:t xml:space="preserve"> </w:t>
      </w:r>
      <w:r w:rsidRPr="000E71F8">
        <w:t>à</w:t>
      </w:r>
      <w:r w:rsidRPr="000E71F8">
        <w:rPr>
          <w:spacing w:val="-3"/>
        </w:rPr>
        <w:t xml:space="preserve"> </w:t>
      </w:r>
      <w:r w:rsidRPr="000E71F8">
        <w:t>tranches</w:t>
      </w:r>
      <w:r w:rsidRPr="000E71F8">
        <w:rPr>
          <w:spacing w:val="-3"/>
        </w:rPr>
        <w:t xml:space="preserve"> </w:t>
      </w:r>
      <w:r w:rsidRPr="000E71F8">
        <w:t>composé d’une</w:t>
      </w:r>
      <w:r w:rsidRPr="000E71F8">
        <w:rPr>
          <w:spacing w:val="-3"/>
        </w:rPr>
        <w:t xml:space="preserve"> </w:t>
      </w:r>
      <w:r w:rsidRPr="000E71F8">
        <w:t>tranche</w:t>
      </w:r>
      <w:r w:rsidRPr="000E71F8">
        <w:rPr>
          <w:spacing w:val="-2"/>
        </w:rPr>
        <w:t xml:space="preserve"> </w:t>
      </w:r>
      <w:r w:rsidRPr="000E71F8">
        <w:t>ferme</w:t>
      </w:r>
      <w:r w:rsidRPr="000E71F8">
        <w:rPr>
          <w:spacing w:val="-1"/>
        </w:rPr>
        <w:t xml:space="preserve"> </w:t>
      </w:r>
      <w:r w:rsidRPr="000E71F8">
        <w:t>et</w:t>
      </w:r>
      <w:r w:rsidRPr="000E71F8">
        <w:rPr>
          <w:spacing w:val="-5"/>
        </w:rPr>
        <w:t xml:space="preserve"> d’</w:t>
      </w:r>
      <w:r w:rsidRPr="000E71F8">
        <w:t>une</w:t>
      </w:r>
      <w:r w:rsidRPr="000E71F8">
        <w:rPr>
          <w:spacing w:val="-4"/>
        </w:rPr>
        <w:t xml:space="preserve"> </w:t>
      </w:r>
      <w:r w:rsidRPr="000E71F8">
        <w:t>tranche</w:t>
      </w:r>
      <w:r w:rsidRPr="000E71F8">
        <w:rPr>
          <w:spacing w:val="-2"/>
        </w:rPr>
        <w:t xml:space="preserve"> </w:t>
      </w:r>
      <w:r w:rsidRPr="000E71F8">
        <w:t xml:space="preserve">optionnelle :  </w:t>
      </w:r>
    </w:p>
    <w:p w14:paraId="22567C50" w14:textId="77777777" w:rsidR="008B7E40" w:rsidRPr="000E71F8" w:rsidRDefault="008B7E40" w:rsidP="00A90075">
      <w:pPr>
        <w:pStyle w:val="Corpsdetexte"/>
      </w:pPr>
    </w:p>
    <w:p w14:paraId="6AEBCDB2" w14:textId="77777777" w:rsidR="008B7E40" w:rsidRPr="000E71F8" w:rsidRDefault="008B7E40" w:rsidP="00A90075">
      <w:pPr>
        <w:pStyle w:val="Corpsdetexte"/>
        <w:numPr>
          <w:ilvl w:val="0"/>
          <w:numId w:val="29"/>
        </w:numPr>
      </w:pPr>
      <w:r w:rsidRPr="000E71F8">
        <w:rPr>
          <w:b/>
          <w:u w:val="single"/>
        </w:rPr>
        <w:t>Tranche ferme (TF)</w:t>
      </w:r>
      <w:r w:rsidRPr="000E71F8">
        <w:t>. Elle comporte deux missions distinctes, dénommées mission 1 et mission 2 :</w:t>
      </w:r>
    </w:p>
    <w:p w14:paraId="733F0E30" w14:textId="77777777" w:rsidR="008B7E40" w:rsidRPr="000E71F8" w:rsidRDefault="008B7E40" w:rsidP="00A90075">
      <w:pPr>
        <w:pStyle w:val="Corpsdetexte"/>
        <w:ind w:left="141"/>
      </w:pPr>
      <w:r w:rsidRPr="000E71F8">
        <w:rPr>
          <w:b/>
        </w:rPr>
        <w:t>Mission 1 :</w:t>
      </w:r>
      <w:r w:rsidRPr="000E71F8">
        <w:t xml:space="preserve"> Travail collaboratif avec le maître d'œuvre en phase de conception et portant sur la participation à la conduite des études de PRO (phase PROJET) telles que définies dans l’annexe 5 au CCAP.</w:t>
      </w:r>
    </w:p>
    <w:p w14:paraId="55103043" w14:textId="211E58E3" w:rsidR="008B7E40" w:rsidRPr="000E71F8" w:rsidRDefault="008B7E40" w:rsidP="00A90075">
      <w:pPr>
        <w:pStyle w:val="Corpsdetexte"/>
        <w:ind w:left="141"/>
      </w:pPr>
      <w:r w:rsidRPr="000E71F8">
        <w:rPr>
          <w:b/>
        </w:rPr>
        <w:t>Mission 2</w:t>
      </w:r>
      <w:r w:rsidRPr="000E71F8">
        <w:t xml:space="preserve"> : Réalisation des injections </w:t>
      </w:r>
      <w:r w:rsidR="00A90075" w:rsidRPr="000E71F8">
        <w:t xml:space="preserve">en sous-sol </w:t>
      </w:r>
      <w:r w:rsidRPr="000E71F8">
        <w:t>et de travaux préparatoires comprenant tout ou partie des prestations liées à la période de préparation des travaux associés à la tranche optionnelle, coupe des arbres, décapage et clôture de chantier, déconstruction des 2 pavillons situés sur le terrain d’assiette du projet, etc.</w:t>
      </w:r>
    </w:p>
    <w:p w14:paraId="691858AC" w14:textId="77777777" w:rsidR="008B7E40" w:rsidRPr="000E71F8" w:rsidRDefault="008B7E40" w:rsidP="00A90075">
      <w:pPr>
        <w:pStyle w:val="Corpsdetexte"/>
        <w:ind w:left="141"/>
      </w:pPr>
    </w:p>
    <w:p w14:paraId="660EB29F" w14:textId="033B31D9" w:rsidR="008B7E40" w:rsidRPr="000E71F8" w:rsidRDefault="008B7E40" w:rsidP="00A90075">
      <w:pPr>
        <w:pStyle w:val="Corpsdetexte"/>
        <w:numPr>
          <w:ilvl w:val="0"/>
          <w:numId w:val="29"/>
        </w:numPr>
        <w:rPr>
          <w:b/>
          <w:u w:val="single"/>
        </w:rPr>
      </w:pPr>
      <w:r w:rsidRPr="000E71F8">
        <w:rPr>
          <w:b/>
          <w:u w:val="single"/>
        </w:rPr>
        <w:t>Tranche optionnelle (TO).</w:t>
      </w:r>
      <w:r w:rsidRPr="000E71F8">
        <w:t xml:space="preserve"> Elle intègre la totalité des travaux, essais et contrôles nécessaires à la construction de l’extension du tribunal judiciaire</w:t>
      </w:r>
      <w:r w:rsidR="00A90075" w:rsidRPr="000E71F8">
        <w:t>, à la déconstruction de l’aile Hardouin et</w:t>
      </w:r>
      <w:r w:rsidRPr="000E71F8">
        <w:t xml:space="preserve"> à l’aménagement des espaces extérieurs, et intéresse à ce titre, l'ensemble des lots techniques du marché. Elle comprend </w:t>
      </w:r>
      <w:r w:rsidRPr="000E71F8">
        <w:lastRenderedPageBreak/>
        <w:t>également les études d'exécution et de synthèse relatives aux travaux de cette tranche.</w:t>
      </w:r>
    </w:p>
    <w:p w14:paraId="5CE76C6E" w14:textId="77777777" w:rsidR="008B7E40" w:rsidRPr="000E71F8" w:rsidRDefault="008B7E40" w:rsidP="008B7E40">
      <w:pPr>
        <w:pStyle w:val="Corpsdetexte"/>
        <w:spacing w:before="43"/>
      </w:pPr>
    </w:p>
    <w:p w14:paraId="35379CAA" w14:textId="77777777" w:rsidR="008B7E40" w:rsidRPr="000E71F8" w:rsidRDefault="008B7E40" w:rsidP="008B7E40">
      <w:pPr>
        <w:pStyle w:val="Titre2"/>
      </w:pPr>
      <w:bookmarkStart w:id="4" w:name="_Toc201746404"/>
      <w:r w:rsidRPr="000E71F8">
        <w:t>1.4</w:t>
      </w:r>
      <w:r w:rsidRPr="000E71F8">
        <w:tab/>
        <w:t>Lieu</w:t>
      </w:r>
      <w:r w:rsidRPr="000E71F8">
        <w:rPr>
          <w:spacing w:val="-5"/>
        </w:rPr>
        <w:t xml:space="preserve"> </w:t>
      </w:r>
      <w:r w:rsidRPr="000E71F8">
        <w:t>d’exécution</w:t>
      </w:r>
      <w:r w:rsidRPr="000E71F8">
        <w:rPr>
          <w:spacing w:val="-5"/>
        </w:rPr>
        <w:t xml:space="preserve"> </w:t>
      </w:r>
      <w:r w:rsidRPr="000E71F8">
        <w:t>des prestations</w:t>
      </w:r>
      <w:bookmarkEnd w:id="4"/>
    </w:p>
    <w:p w14:paraId="31820465" w14:textId="77777777" w:rsidR="008B7E40" w:rsidRPr="000E71F8" w:rsidRDefault="008B7E40" w:rsidP="008B7E40">
      <w:pPr>
        <w:pStyle w:val="Corpsdetexte"/>
        <w:spacing w:before="42"/>
        <w:rPr>
          <w:b/>
          <w:i/>
        </w:rPr>
      </w:pPr>
    </w:p>
    <w:p w14:paraId="63EF59FA" w14:textId="77777777" w:rsidR="008B7E40" w:rsidRPr="000E71F8" w:rsidRDefault="008B7E40" w:rsidP="00A90075">
      <w:pPr>
        <w:pStyle w:val="Corpsdetexte"/>
        <w:spacing w:line="264" w:lineRule="auto"/>
        <w:ind w:left="141"/>
      </w:pPr>
      <w:r w:rsidRPr="000E71F8">
        <w:t>Les</w:t>
      </w:r>
      <w:r w:rsidRPr="000E71F8">
        <w:rPr>
          <w:spacing w:val="-8"/>
        </w:rPr>
        <w:t xml:space="preserve"> </w:t>
      </w:r>
      <w:r w:rsidRPr="000E71F8">
        <w:t>prestations</w:t>
      </w:r>
      <w:r w:rsidRPr="000E71F8">
        <w:rPr>
          <w:spacing w:val="-8"/>
        </w:rPr>
        <w:t xml:space="preserve"> </w:t>
      </w:r>
      <w:r w:rsidRPr="000E71F8">
        <w:t>seront</w:t>
      </w:r>
      <w:r w:rsidRPr="000E71F8">
        <w:rPr>
          <w:spacing w:val="-7"/>
        </w:rPr>
        <w:t xml:space="preserve"> </w:t>
      </w:r>
      <w:r w:rsidRPr="000E71F8">
        <w:t>exécutées</w:t>
      </w:r>
      <w:r w:rsidRPr="000E71F8">
        <w:rPr>
          <w:spacing w:val="-6"/>
        </w:rPr>
        <w:t xml:space="preserve"> </w:t>
      </w:r>
      <w:r w:rsidRPr="000E71F8">
        <w:t>principalement</w:t>
      </w:r>
      <w:r w:rsidRPr="000E71F8">
        <w:rPr>
          <w:spacing w:val="-4"/>
        </w:rPr>
        <w:t xml:space="preserve"> à Bobigny, </w:t>
      </w:r>
      <w:r w:rsidRPr="000E71F8">
        <w:t>au</w:t>
      </w:r>
      <w:r w:rsidRPr="000E71F8">
        <w:rPr>
          <w:spacing w:val="-7"/>
        </w:rPr>
        <w:t xml:space="preserve"> </w:t>
      </w:r>
      <w:r w:rsidRPr="000E71F8">
        <w:t>Kremlin-Bicêtre</w:t>
      </w:r>
      <w:r w:rsidRPr="000E71F8">
        <w:rPr>
          <w:spacing w:val="-8"/>
        </w:rPr>
        <w:t xml:space="preserve"> </w:t>
      </w:r>
      <w:r w:rsidRPr="000E71F8">
        <w:t>(locaux du MOA) et à Paris (locaux de l’Architecte mandataire du groupement de maîtrise d’œuvre)</w:t>
      </w:r>
      <w:r w:rsidRPr="000E71F8">
        <w:rPr>
          <w:spacing w:val="-8"/>
        </w:rPr>
        <w:t>.</w:t>
      </w:r>
    </w:p>
    <w:p w14:paraId="705BAA01" w14:textId="77777777" w:rsidR="008B7E40" w:rsidRPr="000E71F8" w:rsidRDefault="008B7E40" w:rsidP="008B7E40">
      <w:pPr>
        <w:pStyle w:val="Corpsdetexte"/>
      </w:pPr>
    </w:p>
    <w:p w14:paraId="0795CE92" w14:textId="77777777" w:rsidR="008B7E40" w:rsidRPr="000E71F8" w:rsidRDefault="008B7E40" w:rsidP="008B7E40">
      <w:pPr>
        <w:pStyle w:val="Corpsdetexte"/>
      </w:pPr>
    </w:p>
    <w:p w14:paraId="1922613A" w14:textId="77777777" w:rsidR="008B7E40" w:rsidRPr="000E71F8" w:rsidRDefault="008B7E40" w:rsidP="008B7E40">
      <w:pPr>
        <w:pStyle w:val="Corpsdetexte"/>
        <w:spacing w:before="21"/>
      </w:pPr>
    </w:p>
    <w:p w14:paraId="56F8ABA9" w14:textId="77777777" w:rsidR="008B7E40" w:rsidRPr="000E71F8" w:rsidRDefault="008B7E40" w:rsidP="008B7E40">
      <w:pPr>
        <w:pStyle w:val="Titre1"/>
      </w:pPr>
      <w:bookmarkStart w:id="5" w:name="_Toc201746405"/>
      <w:r w:rsidRPr="000E71F8">
        <w:t>ARTICLE</w:t>
      </w:r>
      <w:r w:rsidRPr="000E71F8">
        <w:rPr>
          <w:spacing w:val="-3"/>
        </w:rPr>
        <w:t xml:space="preserve"> </w:t>
      </w:r>
      <w:r w:rsidRPr="000E71F8">
        <w:t>2</w:t>
      </w:r>
      <w:r w:rsidRPr="000E71F8">
        <w:tab/>
        <w:t>CONDITIONS</w:t>
      </w:r>
      <w:r w:rsidRPr="000E71F8">
        <w:rPr>
          <w:spacing w:val="-6"/>
        </w:rPr>
        <w:t xml:space="preserve"> </w:t>
      </w:r>
      <w:r w:rsidRPr="000E71F8">
        <w:t>DE</w:t>
      </w:r>
      <w:r w:rsidRPr="000E71F8">
        <w:rPr>
          <w:spacing w:val="-6"/>
        </w:rPr>
        <w:t xml:space="preserve"> </w:t>
      </w:r>
      <w:r w:rsidRPr="000E71F8">
        <w:t>LA</w:t>
      </w:r>
      <w:r w:rsidRPr="000E71F8">
        <w:rPr>
          <w:spacing w:val="-6"/>
        </w:rPr>
        <w:t xml:space="preserve"> </w:t>
      </w:r>
      <w:r w:rsidRPr="000E71F8">
        <w:t>CONSULTATION</w:t>
      </w:r>
      <w:bookmarkEnd w:id="5"/>
    </w:p>
    <w:p w14:paraId="1CDE5813" w14:textId="77777777" w:rsidR="008B7E40" w:rsidRPr="000E71F8" w:rsidRDefault="008B7E40" w:rsidP="008B7E40">
      <w:pPr>
        <w:pStyle w:val="Corpsdetexte"/>
        <w:spacing w:before="65"/>
        <w:rPr>
          <w:b/>
          <w:sz w:val="16"/>
        </w:rPr>
      </w:pPr>
    </w:p>
    <w:p w14:paraId="18E5970A" w14:textId="77777777" w:rsidR="008B7E40" w:rsidRPr="000E71F8" w:rsidRDefault="008B7E40" w:rsidP="008B7E40">
      <w:pPr>
        <w:pStyle w:val="Titre2"/>
      </w:pPr>
      <w:bookmarkStart w:id="6" w:name="_Toc201746406"/>
      <w:r w:rsidRPr="000E71F8">
        <w:t>2.1</w:t>
      </w:r>
      <w:r w:rsidRPr="000E71F8">
        <w:tab/>
        <w:t>Mode de passation</w:t>
      </w:r>
      <w:bookmarkEnd w:id="6"/>
    </w:p>
    <w:p w14:paraId="3AE00EB5" w14:textId="77777777" w:rsidR="008B7E40" w:rsidRPr="000E71F8" w:rsidRDefault="008B7E40" w:rsidP="008B7E40">
      <w:pPr>
        <w:pStyle w:val="Corpsdetexte"/>
        <w:spacing w:before="78" w:line="264" w:lineRule="auto"/>
        <w:ind w:left="141" w:right="136"/>
      </w:pPr>
      <w:r w:rsidRPr="000E71F8">
        <w:t>Il</w:t>
      </w:r>
      <w:r w:rsidRPr="000E71F8">
        <w:rPr>
          <w:spacing w:val="-17"/>
        </w:rPr>
        <w:t xml:space="preserve"> </w:t>
      </w:r>
      <w:r w:rsidRPr="000E71F8">
        <w:t>s’agit</w:t>
      </w:r>
      <w:r w:rsidRPr="000E71F8">
        <w:rPr>
          <w:spacing w:val="-17"/>
        </w:rPr>
        <w:t xml:space="preserve"> </w:t>
      </w:r>
      <w:r w:rsidRPr="000E71F8">
        <w:t>d’une</w:t>
      </w:r>
      <w:r w:rsidRPr="000E71F8">
        <w:rPr>
          <w:spacing w:val="-18"/>
        </w:rPr>
        <w:t xml:space="preserve"> </w:t>
      </w:r>
      <w:r w:rsidRPr="000E71F8">
        <w:t>consultation</w:t>
      </w:r>
      <w:r w:rsidRPr="000E71F8">
        <w:rPr>
          <w:spacing w:val="-17"/>
        </w:rPr>
        <w:t xml:space="preserve"> </w:t>
      </w:r>
      <w:r w:rsidRPr="000E71F8">
        <w:t>lancée</w:t>
      </w:r>
      <w:r w:rsidRPr="000E71F8">
        <w:rPr>
          <w:spacing w:val="-16"/>
        </w:rPr>
        <w:t xml:space="preserve"> </w:t>
      </w:r>
      <w:r w:rsidRPr="000E71F8">
        <w:t>sous</w:t>
      </w:r>
      <w:r w:rsidRPr="000E71F8">
        <w:rPr>
          <w:spacing w:val="-18"/>
        </w:rPr>
        <w:t xml:space="preserve"> </w:t>
      </w:r>
      <w:r w:rsidRPr="000E71F8">
        <w:t>la</w:t>
      </w:r>
      <w:r w:rsidRPr="000E71F8">
        <w:rPr>
          <w:spacing w:val="-18"/>
        </w:rPr>
        <w:t xml:space="preserve"> </w:t>
      </w:r>
      <w:r w:rsidRPr="000E71F8">
        <w:t>forme</w:t>
      </w:r>
      <w:r w:rsidRPr="000E71F8">
        <w:rPr>
          <w:spacing w:val="-18"/>
        </w:rPr>
        <w:t xml:space="preserve"> </w:t>
      </w:r>
      <w:r w:rsidRPr="000E71F8">
        <w:t xml:space="preserve">d’une procédure avec négociation </w:t>
      </w:r>
      <w:r w:rsidRPr="000E71F8">
        <w:rPr>
          <w:rFonts w:cs="Arial"/>
        </w:rPr>
        <w:t>par application des articles R2161-12 à R2161-20 du Code de la commande publique</w:t>
      </w:r>
      <w:r w:rsidRPr="000E71F8">
        <w:t>.</w:t>
      </w:r>
    </w:p>
    <w:p w14:paraId="40A118CF" w14:textId="77777777" w:rsidR="008B7E40" w:rsidRPr="000E71F8" w:rsidRDefault="008B7E40" w:rsidP="008B7E40">
      <w:pPr>
        <w:pStyle w:val="Corpsdetexte"/>
        <w:spacing w:before="78" w:line="264" w:lineRule="auto"/>
        <w:ind w:left="141" w:right="136"/>
      </w:pPr>
    </w:p>
    <w:p w14:paraId="7F419BFB" w14:textId="10F3F461" w:rsidR="008B7E40" w:rsidRPr="000E71F8" w:rsidRDefault="008B7E40" w:rsidP="008B7E40">
      <w:pPr>
        <w:pStyle w:val="Corpsdetexte"/>
        <w:spacing w:before="78" w:line="264" w:lineRule="auto"/>
        <w:ind w:left="141" w:right="136"/>
      </w:pPr>
      <w:r w:rsidRPr="000E71F8">
        <w:t>Le nombre de candidats admis à présenter une offre est fixé à 4.</w:t>
      </w:r>
    </w:p>
    <w:p w14:paraId="1309E3C6" w14:textId="77777777" w:rsidR="008B7E40" w:rsidRPr="000E71F8" w:rsidRDefault="008B7E40" w:rsidP="008B7E40">
      <w:pPr>
        <w:pStyle w:val="Corpsdetexte"/>
        <w:spacing w:before="20"/>
      </w:pPr>
    </w:p>
    <w:p w14:paraId="7D73D281" w14:textId="77777777" w:rsidR="008B7E40" w:rsidRPr="000E71F8" w:rsidRDefault="008B7E40" w:rsidP="008B7E40">
      <w:pPr>
        <w:pStyle w:val="Titre2"/>
      </w:pPr>
      <w:bookmarkStart w:id="7" w:name="_Toc201746407"/>
      <w:r w:rsidRPr="000E71F8">
        <w:t>2.2</w:t>
      </w:r>
      <w:r w:rsidRPr="000E71F8">
        <w:tab/>
        <w:t>Décomposition</w:t>
      </w:r>
      <w:r w:rsidRPr="000E71F8">
        <w:rPr>
          <w:spacing w:val="-4"/>
        </w:rPr>
        <w:t xml:space="preserve"> </w:t>
      </w:r>
      <w:r w:rsidRPr="000E71F8">
        <w:t>en</w:t>
      </w:r>
      <w:r w:rsidRPr="000E71F8">
        <w:rPr>
          <w:spacing w:val="-4"/>
        </w:rPr>
        <w:t xml:space="preserve"> </w:t>
      </w:r>
      <w:r w:rsidRPr="000E71F8">
        <w:t>corps d’état techniques</w:t>
      </w:r>
      <w:bookmarkEnd w:id="7"/>
    </w:p>
    <w:p w14:paraId="5F5FAC2D" w14:textId="77777777" w:rsidR="008B7E40" w:rsidRPr="000E71F8" w:rsidRDefault="008B7E40" w:rsidP="008B7E40">
      <w:pPr>
        <w:pStyle w:val="Corpsdetexte"/>
        <w:spacing w:before="21"/>
        <w:rPr>
          <w:b/>
          <w:i/>
        </w:rPr>
      </w:pPr>
    </w:p>
    <w:p w14:paraId="745D2A5D" w14:textId="77777777" w:rsidR="008B7E40" w:rsidRPr="000E71F8" w:rsidRDefault="008B7E40" w:rsidP="008B7E40">
      <w:pPr>
        <w:pStyle w:val="Corpsdetexte"/>
        <w:ind w:left="141" w:right="138"/>
      </w:pPr>
      <w:r w:rsidRPr="000E71F8">
        <w:t>Les corps d’états nécessaires à la réalisation du projet sont identifiés suivant la numérotation ci-après :</w:t>
      </w:r>
    </w:p>
    <w:p w14:paraId="352F20D4" w14:textId="77777777" w:rsidR="008B7E40" w:rsidRPr="000E71F8" w:rsidRDefault="008B7E40" w:rsidP="008B7E40">
      <w:pPr>
        <w:pStyle w:val="Corpsdetexte"/>
        <w:ind w:left="141" w:right="138"/>
      </w:pPr>
    </w:p>
    <w:p w14:paraId="6C0B4658" w14:textId="77777777" w:rsidR="008B7E40" w:rsidRPr="000E71F8" w:rsidRDefault="008B7E40" w:rsidP="008B7E40">
      <w:pPr>
        <w:pStyle w:val="Corpsdetexte"/>
        <w:ind w:left="141" w:right="138"/>
      </w:pPr>
      <w:r w:rsidRPr="000E71F8">
        <w:t>00 : Frais d’entreprise générale - Installations communes de chantier</w:t>
      </w:r>
    </w:p>
    <w:p w14:paraId="07969C4D" w14:textId="77777777" w:rsidR="008B7E40" w:rsidRPr="000E71F8" w:rsidRDefault="008B7E40" w:rsidP="008B7E40">
      <w:pPr>
        <w:pStyle w:val="Corpsdetexte"/>
        <w:ind w:left="141" w:right="138"/>
      </w:pPr>
      <w:r w:rsidRPr="000E71F8">
        <w:t>01 : Curage</w:t>
      </w:r>
    </w:p>
    <w:p w14:paraId="37F6F30A" w14:textId="77777777" w:rsidR="008B7E40" w:rsidRPr="000E71F8" w:rsidRDefault="008B7E40" w:rsidP="008B7E40">
      <w:pPr>
        <w:pStyle w:val="Corpsdetexte"/>
        <w:ind w:left="141" w:right="138"/>
      </w:pPr>
      <w:r w:rsidRPr="000E71F8">
        <w:t>02 : Gros-œuvre</w:t>
      </w:r>
    </w:p>
    <w:p w14:paraId="17D6A1E6" w14:textId="77777777" w:rsidR="008B7E40" w:rsidRPr="000E71F8" w:rsidRDefault="008B7E40" w:rsidP="008B7E40">
      <w:pPr>
        <w:pStyle w:val="Corpsdetexte"/>
        <w:ind w:left="141" w:right="138"/>
      </w:pPr>
      <w:r w:rsidRPr="000E71F8">
        <w:t>03 : Etanchéité</w:t>
      </w:r>
    </w:p>
    <w:p w14:paraId="200DB12D" w14:textId="77777777" w:rsidR="008B7E40" w:rsidRPr="000E71F8" w:rsidRDefault="008B7E40" w:rsidP="008B7E40">
      <w:pPr>
        <w:pStyle w:val="Corpsdetexte"/>
        <w:ind w:left="141" w:right="138"/>
      </w:pPr>
      <w:r w:rsidRPr="000E71F8">
        <w:t>04 : Menuiseries extérieures</w:t>
      </w:r>
    </w:p>
    <w:p w14:paraId="4852BCCD" w14:textId="77777777" w:rsidR="008B7E40" w:rsidRPr="000E71F8" w:rsidRDefault="008B7E40" w:rsidP="008B7E40">
      <w:pPr>
        <w:pStyle w:val="Corpsdetexte"/>
        <w:ind w:left="141" w:right="138"/>
      </w:pPr>
      <w:r w:rsidRPr="000E71F8">
        <w:t>05 : Ravalement - Façade</w:t>
      </w:r>
    </w:p>
    <w:p w14:paraId="2921D9D1" w14:textId="77777777" w:rsidR="008B7E40" w:rsidRPr="000E71F8" w:rsidRDefault="008B7E40" w:rsidP="008B7E40">
      <w:pPr>
        <w:pStyle w:val="Corpsdetexte"/>
        <w:ind w:left="141" w:right="138"/>
      </w:pPr>
      <w:r w:rsidRPr="000E71F8">
        <w:t>06 : Cloisons - Doublages</w:t>
      </w:r>
    </w:p>
    <w:p w14:paraId="12ADFC7F" w14:textId="77777777" w:rsidR="008B7E40" w:rsidRPr="000E71F8" w:rsidRDefault="008B7E40" w:rsidP="008B7E40">
      <w:pPr>
        <w:pStyle w:val="Corpsdetexte"/>
        <w:ind w:left="141" w:right="138"/>
      </w:pPr>
      <w:r w:rsidRPr="000E71F8">
        <w:t>07 : Menuiseries intérieures</w:t>
      </w:r>
    </w:p>
    <w:p w14:paraId="37BC583F" w14:textId="77777777" w:rsidR="008B7E40" w:rsidRPr="000E71F8" w:rsidRDefault="008B7E40" w:rsidP="008B7E40">
      <w:pPr>
        <w:pStyle w:val="Corpsdetexte"/>
        <w:ind w:left="141" w:right="138"/>
      </w:pPr>
      <w:r w:rsidRPr="000E71F8">
        <w:t>08 : Métallerie - Serrurerie</w:t>
      </w:r>
    </w:p>
    <w:p w14:paraId="4F9246FF" w14:textId="77777777" w:rsidR="008B7E40" w:rsidRPr="000E71F8" w:rsidRDefault="008B7E40" w:rsidP="008B7E40">
      <w:pPr>
        <w:pStyle w:val="Corpsdetexte"/>
        <w:ind w:left="141" w:right="138"/>
      </w:pPr>
      <w:r w:rsidRPr="000E71F8">
        <w:t>09 : Faux-plafonds</w:t>
      </w:r>
    </w:p>
    <w:p w14:paraId="39BA83DF" w14:textId="77777777" w:rsidR="008B7E40" w:rsidRPr="000E71F8" w:rsidRDefault="008B7E40" w:rsidP="008B7E40">
      <w:pPr>
        <w:pStyle w:val="Corpsdetexte"/>
        <w:ind w:left="141" w:right="138"/>
      </w:pPr>
      <w:r w:rsidRPr="000E71F8">
        <w:t>10 : Revêtements de sols souples</w:t>
      </w:r>
    </w:p>
    <w:p w14:paraId="4361D6AE" w14:textId="77777777" w:rsidR="008B7E40" w:rsidRPr="000E71F8" w:rsidRDefault="008B7E40" w:rsidP="008B7E40">
      <w:pPr>
        <w:pStyle w:val="Corpsdetexte"/>
        <w:ind w:left="141" w:right="138"/>
      </w:pPr>
      <w:r w:rsidRPr="000E71F8">
        <w:t>11 : Chapes</w:t>
      </w:r>
    </w:p>
    <w:p w14:paraId="1B75B4CB" w14:textId="77777777" w:rsidR="008B7E40" w:rsidRPr="000E71F8" w:rsidRDefault="008B7E40" w:rsidP="008B7E40">
      <w:pPr>
        <w:pStyle w:val="Corpsdetexte"/>
        <w:ind w:left="141" w:right="138"/>
      </w:pPr>
      <w:r w:rsidRPr="000E71F8">
        <w:t>12 : Sols durs</w:t>
      </w:r>
    </w:p>
    <w:p w14:paraId="0DA59296" w14:textId="77777777" w:rsidR="008B7E40" w:rsidRPr="000E71F8" w:rsidRDefault="008B7E40" w:rsidP="008B7E40">
      <w:pPr>
        <w:pStyle w:val="Corpsdetexte"/>
        <w:ind w:left="141" w:right="138"/>
      </w:pPr>
      <w:r w:rsidRPr="000E71F8">
        <w:t>13 : Parquets</w:t>
      </w:r>
    </w:p>
    <w:p w14:paraId="23F538DE" w14:textId="77777777" w:rsidR="008B7E40" w:rsidRPr="000E71F8" w:rsidRDefault="008B7E40" w:rsidP="008B7E40">
      <w:pPr>
        <w:pStyle w:val="Corpsdetexte"/>
        <w:ind w:left="141" w:right="138"/>
      </w:pPr>
      <w:r w:rsidRPr="000E71F8">
        <w:t>14 : Peinture</w:t>
      </w:r>
    </w:p>
    <w:p w14:paraId="11937538" w14:textId="77777777" w:rsidR="008B7E40" w:rsidRPr="000E71F8" w:rsidRDefault="008B7E40" w:rsidP="008B7E40">
      <w:pPr>
        <w:pStyle w:val="Corpsdetexte"/>
        <w:ind w:left="141" w:right="138"/>
      </w:pPr>
      <w:r w:rsidRPr="000E71F8">
        <w:t>15 : Mobilier fixe</w:t>
      </w:r>
    </w:p>
    <w:p w14:paraId="61048D47" w14:textId="77777777" w:rsidR="008B7E40" w:rsidRPr="000E71F8" w:rsidRDefault="008B7E40" w:rsidP="008B7E40">
      <w:pPr>
        <w:pStyle w:val="Corpsdetexte"/>
        <w:ind w:left="141" w:right="138"/>
      </w:pPr>
      <w:r w:rsidRPr="000E71F8">
        <w:t>16 : CVCD</w:t>
      </w:r>
    </w:p>
    <w:p w14:paraId="06ACD5E2" w14:textId="77777777" w:rsidR="008B7E40" w:rsidRPr="000E71F8" w:rsidRDefault="008B7E40" w:rsidP="008B7E40">
      <w:pPr>
        <w:pStyle w:val="Corpsdetexte"/>
        <w:ind w:left="141" w:right="138"/>
      </w:pPr>
      <w:r w:rsidRPr="000E71F8">
        <w:t>17 : Plomberie</w:t>
      </w:r>
    </w:p>
    <w:p w14:paraId="2F95E099" w14:textId="77777777" w:rsidR="008B7E40" w:rsidRPr="000E71F8" w:rsidRDefault="008B7E40" w:rsidP="008B7E40">
      <w:pPr>
        <w:pStyle w:val="Corpsdetexte"/>
        <w:ind w:left="141" w:right="138"/>
      </w:pPr>
      <w:r w:rsidRPr="000E71F8">
        <w:t>18 : Electricité</w:t>
      </w:r>
    </w:p>
    <w:p w14:paraId="23D6087A" w14:textId="77777777" w:rsidR="008B7E40" w:rsidRPr="000E71F8" w:rsidRDefault="008B7E40" w:rsidP="008B7E40">
      <w:pPr>
        <w:pStyle w:val="Corpsdetexte"/>
        <w:ind w:left="141" w:right="138"/>
      </w:pPr>
      <w:r w:rsidRPr="000E71F8">
        <w:t>19 : GTB</w:t>
      </w:r>
    </w:p>
    <w:p w14:paraId="65100151" w14:textId="77777777" w:rsidR="008B7E40" w:rsidRPr="000E71F8" w:rsidRDefault="008B7E40" w:rsidP="008B7E40">
      <w:pPr>
        <w:pStyle w:val="Corpsdetexte"/>
        <w:ind w:left="141" w:right="138"/>
      </w:pPr>
      <w:r w:rsidRPr="000E71F8">
        <w:t>20 : Appareils d’éclairage décoratif</w:t>
      </w:r>
    </w:p>
    <w:p w14:paraId="320F67D4" w14:textId="77777777" w:rsidR="008B7E40" w:rsidRPr="000E71F8" w:rsidRDefault="008B7E40" w:rsidP="008B7E40">
      <w:pPr>
        <w:pStyle w:val="Corpsdetexte"/>
        <w:ind w:left="141" w:right="138"/>
      </w:pPr>
      <w:r w:rsidRPr="000E71F8">
        <w:t>21 : Appareils élévateurs</w:t>
      </w:r>
    </w:p>
    <w:p w14:paraId="140EFCF8" w14:textId="77777777" w:rsidR="008B7E40" w:rsidRPr="000E71F8" w:rsidRDefault="008B7E40" w:rsidP="008B7E40">
      <w:pPr>
        <w:pStyle w:val="Corpsdetexte"/>
        <w:ind w:left="141" w:right="138"/>
      </w:pPr>
      <w:r w:rsidRPr="000E71F8">
        <w:t>22 : VRD</w:t>
      </w:r>
    </w:p>
    <w:p w14:paraId="1E0B7E7A" w14:textId="77777777" w:rsidR="008B7E40" w:rsidRPr="000E71F8" w:rsidRDefault="008B7E40" w:rsidP="008B7E40">
      <w:pPr>
        <w:pStyle w:val="Corpsdetexte"/>
        <w:ind w:left="141" w:right="138"/>
      </w:pPr>
      <w:r w:rsidRPr="000E71F8">
        <w:t>23 : Espaces verts et biodiversité</w:t>
      </w:r>
    </w:p>
    <w:p w14:paraId="39FFD3A1" w14:textId="77777777" w:rsidR="008B7E40" w:rsidRPr="000E71F8" w:rsidRDefault="008B7E40" w:rsidP="008B7E40">
      <w:pPr>
        <w:tabs>
          <w:tab w:val="left" w:pos="284"/>
        </w:tabs>
        <w:spacing w:before="21"/>
        <w:rPr>
          <w:sz w:val="18"/>
        </w:rPr>
      </w:pPr>
    </w:p>
    <w:p w14:paraId="2666A201" w14:textId="77777777" w:rsidR="008B7E40" w:rsidRPr="000E71F8" w:rsidRDefault="008B7E40" w:rsidP="008B7E40">
      <w:pPr>
        <w:pStyle w:val="Titre2"/>
      </w:pPr>
      <w:bookmarkStart w:id="8" w:name="_Toc201746408"/>
      <w:r w:rsidRPr="000E71F8">
        <w:lastRenderedPageBreak/>
        <w:t>2.3</w:t>
      </w:r>
      <w:r w:rsidRPr="000E71F8">
        <w:tab/>
        <w:t>Conditions de participation</w:t>
      </w:r>
      <w:bookmarkEnd w:id="8"/>
    </w:p>
    <w:p w14:paraId="4A61C406" w14:textId="77777777" w:rsidR="008B7E40" w:rsidRPr="000E71F8" w:rsidRDefault="008B7E40" w:rsidP="008B7E40">
      <w:pPr>
        <w:pStyle w:val="Corpsdetexte"/>
        <w:spacing w:before="64"/>
      </w:pPr>
    </w:p>
    <w:p w14:paraId="23A9F4D8" w14:textId="77777777" w:rsidR="008B7E40" w:rsidRPr="000E71F8" w:rsidRDefault="008B7E40" w:rsidP="008B7E40">
      <w:pPr>
        <w:spacing w:afterLines="60" w:after="144"/>
        <w:rPr>
          <w:rFonts w:eastAsia="Times New Roman" w:cstheme="minorHAnsi"/>
          <w:sz w:val="18"/>
          <w:szCs w:val="18"/>
          <w:lang w:eastAsia="fr-FR"/>
        </w:rPr>
      </w:pPr>
      <w:r w:rsidRPr="000E71F8">
        <w:rPr>
          <w:rFonts w:eastAsia="Times New Roman" w:cstheme="minorHAnsi"/>
          <w:sz w:val="18"/>
          <w:szCs w:val="18"/>
          <w:lang w:eastAsia="fr-FR"/>
        </w:rPr>
        <w:t>Le marché sera conclu soit avec un candidat unique en entreprise générale, susceptible d’assumer la responsabilité de tous les corps d’état techniques, soit avec un groupement conjoint d’entreprises avec mandataire solidaire. Dans ce cas, ledit mandataire solidaire sera l'entreprise en charge du corps d’état 02 : gros-œuvre.</w:t>
      </w:r>
    </w:p>
    <w:p w14:paraId="4A22D411" w14:textId="77777777" w:rsidR="008B7E40" w:rsidRPr="000E71F8" w:rsidRDefault="008B7E40" w:rsidP="008B7E40">
      <w:pPr>
        <w:spacing w:afterLines="60" w:after="144"/>
        <w:rPr>
          <w:rFonts w:eastAsia="Times New Roman" w:cstheme="minorHAnsi"/>
          <w:sz w:val="18"/>
          <w:szCs w:val="18"/>
          <w:lang w:eastAsia="fr-FR"/>
        </w:rPr>
      </w:pPr>
      <w:r w:rsidRPr="000E71F8">
        <w:rPr>
          <w:rFonts w:eastAsia="Times New Roman" w:cstheme="minorHAnsi"/>
          <w:sz w:val="18"/>
          <w:szCs w:val="18"/>
          <w:lang w:eastAsia="fr-FR"/>
        </w:rPr>
        <w:t>Afin de garantir le respect des règles relatives à la concurrence, les soumissionnaires :</w:t>
      </w:r>
    </w:p>
    <w:p w14:paraId="352E6299"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szCs w:val="18"/>
        </w:rPr>
      </w:pPr>
      <w:r w:rsidRPr="000E71F8">
        <w:rPr>
          <w:spacing w:val="-2"/>
          <w:sz w:val="18"/>
          <w:szCs w:val="18"/>
        </w:rPr>
        <w:t>ne peuvent se présenter en tant que mandataire de plusieurs groupements</w:t>
      </w:r>
    </w:p>
    <w:p w14:paraId="4F8959ED"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szCs w:val="18"/>
        </w:rPr>
      </w:pPr>
      <w:r w:rsidRPr="000E71F8">
        <w:rPr>
          <w:spacing w:val="-2"/>
          <w:sz w:val="18"/>
          <w:szCs w:val="18"/>
        </w:rPr>
        <w:t>ne peuvent se présenter en tant que mandataire d’un groupement et membre d’un ou de plusieurs autres groupements.</w:t>
      </w:r>
    </w:p>
    <w:p w14:paraId="634BCAD6" w14:textId="77777777" w:rsidR="008B7E40" w:rsidRPr="000E71F8" w:rsidRDefault="008B7E40" w:rsidP="008B7E40">
      <w:pPr>
        <w:pStyle w:val="Corpsdetexte"/>
        <w:spacing w:before="64"/>
      </w:pPr>
    </w:p>
    <w:p w14:paraId="6DB1699A" w14:textId="77777777" w:rsidR="008B7E40" w:rsidRPr="000E71F8" w:rsidRDefault="008B7E40" w:rsidP="008B7E40">
      <w:pPr>
        <w:pStyle w:val="Titre2"/>
      </w:pPr>
      <w:bookmarkStart w:id="9" w:name="_Toc201746409"/>
      <w:r w:rsidRPr="000E71F8">
        <w:t>2.4</w:t>
      </w:r>
      <w:r w:rsidRPr="000E71F8">
        <w:tab/>
        <w:t>Variantes</w:t>
      </w:r>
      <w:bookmarkEnd w:id="9"/>
    </w:p>
    <w:p w14:paraId="4A2D2E6F" w14:textId="77777777" w:rsidR="008B7E40" w:rsidRPr="000E71F8" w:rsidRDefault="008B7E40" w:rsidP="008B7E40">
      <w:pPr>
        <w:pStyle w:val="Corpsdetexte"/>
        <w:spacing w:before="21"/>
        <w:rPr>
          <w:bCs/>
          <w:iCs/>
        </w:rPr>
      </w:pPr>
    </w:p>
    <w:p w14:paraId="425B2AF8" w14:textId="77777777" w:rsidR="008B7E40" w:rsidRPr="000E71F8" w:rsidRDefault="008B7E40" w:rsidP="008B7E40">
      <w:pPr>
        <w:spacing w:line="219" w:lineRule="exact"/>
        <w:rPr>
          <w:sz w:val="18"/>
          <w:szCs w:val="18"/>
        </w:rPr>
      </w:pPr>
      <w:r w:rsidRPr="000E71F8">
        <w:rPr>
          <w:sz w:val="18"/>
          <w:szCs w:val="18"/>
        </w:rPr>
        <w:t>Aucune variante obligatoire n’est imposée par le pouvoir adjudicateur. Les variantes libres ne sont pas autorisées.</w:t>
      </w:r>
    </w:p>
    <w:p w14:paraId="3E8C5358" w14:textId="77777777" w:rsidR="008B7E40" w:rsidRPr="000E71F8" w:rsidRDefault="008B7E40" w:rsidP="008B7E40">
      <w:pPr>
        <w:pStyle w:val="Corpsdetexte"/>
      </w:pPr>
    </w:p>
    <w:p w14:paraId="28663C59" w14:textId="77777777" w:rsidR="008B7E40" w:rsidRPr="000E71F8" w:rsidRDefault="008B7E40" w:rsidP="008B7E40">
      <w:pPr>
        <w:pStyle w:val="Titre2"/>
      </w:pPr>
      <w:bookmarkStart w:id="10" w:name="_Toc201746410"/>
      <w:r w:rsidRPr="000E71F8">
        <w:t>2.5</w:t>
      </w:r>
      <w:r w:rsidRPr="000E71F8">
        <w:tab/>
        <w:t>Prestations supplémentaires éventuelles (PSE)</w:t>
      </w:r>
      <w:bookmarkEnd w:id="10"/>
    </w:p>
    <w:p w14:paraId="7525F2F4" w14:textId="77777777" w:rsidR="008B7E40" w:rsidRPr="000E71F8" w:rsidRDefault="008B7E40" w:rsidP="008B7E40">
      <w:pPr>
        <w:pStyle w:val="Corpsdetexte"/>
      </w:pPr>
    </w:p>
    <w:p w14:paraId="4BE66590" w14:textId="77777777" w:rsidR="008B7E40" w:rsidRPr="000E71F8" w:rsidRDefault="008B7E40" w:rsidP="008B7E40">
      <w:pPr>
        <w:pStyle w:val="Corpsdetexte"/>
      </w:pPr>
      <w:r w:rsidRPr="000E71F8">
        <w:t>Les prestations supplémentaires éventuelles (PSE) sont les suivantes :</w:t>
      </w:r>
    </w:p>
    <w:p w14:paraId="60D326F1" w14:textId="77777777" w:rsidR="008B7E40" w:rsidRPr="000E71F8" w:rsidRDefault="008B7E40" w:rsidP="008B7E40">
      <w:pPr>
        <w:pStyle w:val="Corpsdetexte"/>
      </w:pPr>
    </w:p>
    <w:p w14:paraId="1F89DF64"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szCs w:val="18"/>
        </w:rPr>
      </w:pPr>
      <w:r w:rsidRPr="000E71F8">
        <w:rPr>
          <w:spacing w:val="-2"/>
          <w:sz w:val="18"/>
          <w:szCs w:val="18"/>
        </w:rPr>
        <w:t>PSE n°1 : mise en œuvre de paillage extérieur à partir du concassage des briques de remplissage de l’aile Hardouin</w:t>
      </w:r>
    </w:p>
    <w:p w14:paraId="074BD221"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szCs w:val="18"/>
        </w:rPr>
      </w:pPr>
      <w:r w:rsidRPr="000E71F8">
        <w:rPr>
          <w:spacing w:val="-2"/>
          <w:sz w:val="18"/>
          <w:szCs w:val="18"/>
        </w:rPr>
        <w:t>PSE n°2 : mise en œuvre de paillage extérieur en BRF</w:t>
      </w:r>
    </w:p>
    <w:p w14:paraId="02C8E474"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szCs w:val="18"/>
        </w:rPr>
      </w:pPr>
      <w:r w:rsidRPr="000E71F8">
        <w:rPr>
          <w:spacing w:val="-2"/>
          <w:sz w:val="18"/>
          <w:szCs w:val="18"/>
        </w:rPr>
        <w:t>PSE n°3 : redondance entre les locaux RG et RGS</w:t>
      </w:r>
    </w:p>
    <w:p w14:paraId="6FF0ECE9"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szCs w:val="18"/>
        </w:rPr>
      </w:pPr>
      <w:r w:rsidRPr="000E71F8">
        <w:rPr>
          <w:spacing w:val="-2"/>
          <w:sz w:val="18"/>
          <w:szCs w:val="18"/>
        </w:rPr>
        <w:t>PSE n°4 : mise en œuvre de panneaux rayonnants dans les bureaux</w:t>
      </w:r>
    </w:p>
    <w:p w14:paraId="08BD9E63"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szCs w:val="18"/>
        </w:rPr>
      </w:pPr>
      <w:r w:rsidRPr="000E71F8">
        <w:rPr>
          <w:spacing w:val="-2"/>
          <w:sz w:val="18"/>
          <w:szCs w:val="18"/>
        </w:rPr>
        <w:t>PSE n°5 : mise en œuvre de panneaux rayonnants à faible impact environnemental dans les bureaux.</w:t>
      </w:r>
    </w:p>
    <w:p w14:paraId="6D71EA31" w14:textId="77777777" w:rsidR="008B7E40" w:rsidRPr="000E71F8" w:rsidRDefault="008B7E40" w:rsidP="008B7E40">
      <w:pPr>
        <w:pStyle w:val="Corpsdetexte"/>
      </w:pPr>
    </w:p>
    <w:p w14:paraId="46325CC6" w14:textId="77777777" w:rsidR="008B7E40" w:rsidRPr="000E71F8" w:rsidRDefault="008B7E40" w:rsidP="008B7E40">
      <w:pPr>
        <w:pStyle w:val="Titre2"/>
      </w:pPr>
      <w:bookmarkStart w:id="11" w:name="_Toc201746411"/>
      <w:r w:rsidRPr="000E71F8">
        <w:t>2.6</w:t>
      </w:r>
      <w:r w:rsidRPr="000E71F8">
        <w:tab/>
        <w:t>Délai</w:t>
      </w:r>
      <w:r w:rsidRPr="000E71F8">
        <w:rPr>
          <w:spacing w:val="-5"/>
        </w:rPr>
        <w:t xml:space="preserve"> </w:t>
      </w:r>
      <w:r w:rsidRPr="000E71F8">
        <w:t>de validité des offres</w:t>
      </w:r>
      <w:bookmarkEnd w:id="11"/>
    </w:p>
    <w:p w14:paraId="151E0541" w14:textId="77777777" w:rsidR="008B7E40" w:rsidRPr="000E71F8" w:rsidRDefault="008B7E40" w:rsidP="008B7E40">
      <w:pPr>
        <w:pStyle w:val="Corpsdetexte"/>
        <w:spacing w:before="43"/>
        <w:rPr>
          <w:bCs/>
          <w:iCs/>
        </w:rPr>
      </w:pPr>
    </w:p>
    <w:p w14:paraId="3BBC429D" w14:textId="77777777" w:rsidR="008B7E40" w:rsidRPr="000E71F8" w:rsidRDefault="008B7E40" w:rsidP="008B7E40">
      <w:pPr>
        <w:pStyle w:val="Corpsdetexte"/>
        <w:spacing w:line="264" w:lineRule="auto"/>
        <w:ind w:left="141"/>
      </w:pPr>
      <w:r w:rsidRPr="000E71F8">
        <w:t xml:space="preserve">Le délai de validité des offres est fixé à </w:t>
      </w:r>
      <w:r w:rsidRPr="000E71F8">
        <w:rPr>
          <w:b/>
        </w:rPr>
        <w:t>240 jours</w:t>
      </w:r>
      <w:r w:rsidRPr="000E71F8">
        <w:rPr>
          <w:bCs/>
        </w:rPr>
        <w:t xml:space="preserve"> </w:t>
      </w:r>
      <w:r w:rsidRPr="000E71F8">
        <w:t>dans l’acte d’engagement. Il court à compter de la date limite de remise des offres fixée au règlement de la consultation.</w:t>
      </w:r>
    </w:p>
    <w:p w14:paraId="40545D1F" w14:textId="77777777" w:rsidR="008B7E40" w:rsidRPr="000E71F8" w:rsidRDefault="008B7E40" w:rsidP="008B7E40">
      <w:pPr>
        <w:pStyle w:val="Corpsdetexte"/>
        <w:spacing w:before="20"/>
      </w:pPr>
    </w:p>
    <w:p w14:paraId="7F85512A" w14:textId="77777777" w:rsidR="008B7E40" w:rsidRPr="000E71F8" w:rsidRDefault="008B7E40" w:rsidP="008B7E40">
      <w:pPr>
        <w:pStyle w:val="Titre2"/>
      </w:pPr>
      <w:bookmarkStart w:id="12" w:name="_Toc201746412"/>
      <w:r w:rsidRPr="000E71F8">
        <w:t>2.7</w:t>
      </w:r>
      <w:r w:rsidRPr="000E71F8">
        <w:tab/>
        <w:t>Connaissance</w:t>
      </w:r>
      <w:r w:rsidRPr="000E71F8">
        <w:rPr>
          <w:spacing w:val="-3"/>
        </w:rPr>
        <w:t xml:space="preserve"> </w:t>
      </w:r>
      <w:r w:rsidRPr="000E71F8">
        <w:t>du</w:t>
      </w:r>
      <w:r w:rsidRPr="000E71F8">
        <w:rPr>
          <w:spacing w:val="-3"/>
        </w:rPr>
        <w:t xml:space="preserve"> </w:t>
      </w:r>
      <w:r w:rsidRPr="000E71F8">
        <w:t>site</w:t>
      </w:r>
      <w:r w:rsidRPr="000E71F8">
        <w:rPr>
          <w:spacing w:val="-4"/>
        </w:rPr>
        <w:t xml:space="preserve"> </w:t>
      </w:r>
      <w:r w:rsidRPr="000E71F8">
        <w:t>et</w:t>
      </w:r>
      <w:r w:rsidRPr="000E71F8">
        <w:rPr>
          <w:spacing w:val="-3"/>
        </w:rPr>
        <w:t xml:space="preserve"> </w:t>
      </w:r>
      <w:r w:rsidRPr="000E71F8">
        <w:t>condition</w:t>
      </w:r>
      <w:r w:rsidRPr="000E71F8">
        <w:rPr>
          <w:spacing w:val="-3"/>
        </w:rPr>
        <w:t xml:space="preserve"> </w:t>
      </w:r>
      <w:r w:rsidRPr="000E71F8">
        <w:t>d’accès</w:t>
      </w:r>
      <w:bookmarkEnd w:id="12"/>
    </w:p>
    <w:p w14:paraId="3887AF78" w14:textId="77777777" w:rsidR="008B7E40" w:rsidRPr="000E71F8" w:rsidRDefault="008B7E40" w:rsidP="008B7E40">
      <w:pPr>
        <w:pStyle w:val="Corpsdetexte"/>
        <w:spacing w:before="43"/>
        <w:rPr>
          <w:b/>
          <w:i/>
        </w:rPr>
      </w:pPr>
    </w:p>
    <w:p w14:paraId="48636822" w14:textId="77777777" w:rsidR="008B7E40" w:rsidRPr="000E71F8" w:rsidRDefault="008B7E40" w:rsidP="008B7E40">
      <w:pPr>
        <w:pStyle w:val="Corpsdetexte"/>
        <w:spacing w:line="264" w:lineRule="auto"/>
        <w:ind w:left="141" w:right="137"/>
      </w:pPr>
      <w:r w:rsidRPr="000E71F8">
        <w:t xml:space="preserve">Une </w:t>
      </w:r>
      <w:r w:rsidRPr="000E71F8">
        <w:rPr>
          <w:b/>
          <w:u w:val="single"/>
        </w:rPr>
        <w:t>visite à caractère obligatoire</w:t>
      </w:r>
      <w:r w:rsidRPr="000E71F8">
        <w:rPr>
          <w:b/>
        </w:rPr>
        <w:t xml:space="preserve"> </w:t>
      </w:r>
      <w:r w:rsidRPr="000E71F8">
        <w:t>sera organisée par le maître d’ouvrage dans le cadre de la consultation pour les candidats admis à présenter une offre. Cette visite, d’une durée prévisionnelle d’1/2 journée, permettra d’apprécier le site ainsi que les locaux du tribunal existant dans lesquels des travaux seront réalisés lors de la création des passerelles. Le créneau de la visite sera imposé aux candidats. Une attestation de visite sera remise à l’issue de la visite et sera à joindre à l’offre.</w:t>
      </w:r>
    </w:p>
    <w:p w14:paraId="289EBC84" w14:textId="77777777" w:rsidR="008B7E40" w:rsidRPr="000E71F8" w:rsidRDefault="008B7E40" w:rsidP="008B7E40">
      <w:pPr>
        <w:pStyle w:val="Corpsdetexte"/>
        <w:spacing w:before="19"/>
      </w:pPr>
    </w:p>
    <w:p w14:paraId="6CB2D776" w14:textId="77777777" w:rsidR="008B7E40" w:rsidRPr="000E71F8" w:rsidRDefault="008B7E40" w:rsidP="008B7E40">
      <w:pPr>
        <w:pStyle w:val="Titre2"/>
      </w:pPr>
      <w:bookmarkStart w:id="13" w:name="_Toc201746413"/>
      <w:r w:rsidRPr="000E71F8">
        <w:t>2.8</w:t>
      </w:r>
      <w:r w:rsidRPr="000E71F8">
        <w:tab/>
        <w:t>Insertion</w:t>
      </w:r>
      <w:r w:rsidRPr="000E71F8">
        <w:rPr>
          <w:spacing w:val="-4"/>
        </w:rPr>
        <w:t xml:space="preserve"> </w:t>
      </w:r>
      <w:r w:rsidRPr="000E71F8">
        <w:t>par</w:t>
      </w:r>
      <w:r w:rsidRPr="000E71F8">
        <w:rPr>
          <w:spacing w:val="-3"/>
        </w:rPr>
        <w:t xml:space="preserve"> </w:t>
      </w:r>
      <w:r w:rsidRPr="000E71F8">
        <w:t>l’activité économique</w:t>
      </w:r>
      <w:bookmarkEnd w:id="13"/>
    </w:p>
    <w:p w14:paraId="2400BCF6" w14:textId="77777777" w:rsidR="008B7E40" w:rsidRPr="000E71F8" w:rsidRDefault="008B7E40" w:rsidP="008B7E40">
      <w:pPr>
        <w:pStyle w:val="Corpsdetexte"/>
        <w:spacing w:before="43"/>
        <w:rPr>
          <w:b/>
          <w:i/>
        </w:rPr>
      </w:pPr>
    </w:p>
    <w:p w14:paraId="4B5DDCD8" w14:textId="77777777" w:rsidR="008B7E40" w:rsidRPr="000E71F8" w:rsidRDefault="008B7E40" w:rsidP="008B7E40">
      <w:pPr>
        <w:pStyle w:val="Corpsdetexte"/>
        <w:spacing w:line="264" w:lineRule="auto"/>
        <w:ind w:left="141" w:right="139"/>
      </w:pPr>
      <w:r w:rsidRPr="000E71F8">
        <w:t>En</w:t>
      </w:r>
      <w:r w:rsidRPr="000E71F8">
        <w:rPr>
          <w:spacing w:val="-2"/>
        </w:rPr>
        <w:t xml:space="preserve"> </w:t>
      </w:r>
      <w:r w:rsidRPr="000E71F8">
        <w:t>application</w:t>
      </w:r>
      <w:r w:rsidRPr="000E71F8">
        <w:rPr>
          <w:spacing w:val="-1"/>
        </w:rPr>
        <w:t xml:space="preserve"> </w:t>
      </w:r>
      <w:r w:rsidRPr="000E71F8">
        <w:t>des</w:t>
      </w:r>
      <w:r w:rsidRPr="000E71F8">
        <w:rPr>
          <w:spacing w:val="-3"/>
        </w:rPr>
        <w:t xml:space="preserve"> </w:t>
      </w:r>
      <w:r w:rsidRPr="000E71F8">
        <w:t>articles</w:t>
      </w:r>
      <w:r w:rsidRPr="000E71F8">
        <w:rPr>
          <w:spacing w:val="-6"/>
        </w:rPr>
        <w:t xml:space="preserve"> </w:t>
      </w:r>
      <w:r w:rsidRPr="000E71F8">
        <w:t>L.2112-2</w:t>
      </w:r>
      <w:r w:rsidRPr="000E71F8">
        <w:rPr>
          <w:spacing w:val="-3"/>
        </w:rPr>
        <w:t xml:space="preserve"> </w:t>
      </w:r>
      <w:r w:rsidRPr="000E71F8">
        <w:t>à</w:t>
      </w:r>
      <w:r w:rsidRPr="000E71F8">
        <w:rPr>
          <w:spacing w:val="-3"/>
        </w:rPr>
        <w:t xml:space="preserve"> </w:t>
      </w:r>
      <w:r w:rsidRPr="000E71F8">
        <w:t>L.2112-4</w:t>
      </w:r>
      <w:r w:rsidRPr="000E71F8">
        <w:rPr>
          <w:spacing w:val="-3"/>
        </w:rPr>
        <w:t xml:space="preserve"> </w:t>
      </w:r>
      <w:r w:rsidRPr="000E71F8">
        <w:t>du</w:t>
      </w:r>
      <w:r w:rsidRPr="000E71F8">
        <w:rPr>
          <w:spacing w:val="-2"/>
        </w:rPr>
        <w:t xml:space="preserve"> </w:t>
      </w:r>
      <w:r w:rsidRPr="000E71F8">
        <w:t>Code</w:t>
      </w:r>
      <w:r w:rsidRPr="000E71F8">
        <w:rPr>
          <w:spacing w:val="-2"/>
        </w:rPr>
        <w:t xml:space="preserve"> </w:t>
      </w:r>
      <w:r w:rsidRPr="000E71F8">
        <w:t>de</w:t>
      </w:r>
      <w:r w:rsidRPr="000E71F8">
        <w:rPr>
          <w:spacing w:val="-3"/>
        </w:rPr>
        <w:t xml:space="preserve"> </w:t>
      </w:r>
      <w:r w:rsidRPr="000E71F8">
        <w:t>la</w:t>
      </w:r>
      <w:r w:rsidRPr="000E71F8">
        <w:rPr>
          <w:spacing w:val="-3"/>
        </w:rPr>
        <w:t xml:space="preserve"> </w:t>
      </w:r>
      <w:r w:rsidRPr="000E71F8">
        <w:t>commande</w:t>
      </w:r>
      <w:r w:rsidRPr="000E71F8">
        <w:rPr>
          <w:spacing w:val="-3"/>
        </w:rPr>
        <w:t xml:space="preserve"> </w:t>
      </w:r>
      <w:r w:rsidRPr="000E71F8">
        <w:t>publique,</w:t>
      </w:r>
      <w:r w:rsidRPr="000E71F8">
        <w:rPr>
          <w:spacing w:val="-4"/>
        </w:rPr>
        <w:t xml:space="preserve"> </w:t>
      </w:r>
      <w:r w:rsidRPr="000E71F8">
        <w:t>l’attributaire</w:t>
      </w:r>
      <w:r w:rsidRPr="000E71F8">
        <w:rPr>
          <w:spacing w:val="-3"/>
        </w:rPr>
        <w:t xml:space="preserve"> </w:t>
      </w:r>
      <w:r w:rsidRPr="000E71F8">
        <w:t>est tenu,</w:t>
      </w:r>
      <w:r w:rsidRPr="000E71F8">
        <w:rPr>
          <w:spacing w:val="-15"/>
        </w:rPr>
        <w:t xml:space="preserve"> </w:t>
      </w:r>
      <w:r w:rsidRPr="000E71F8">
        <w:t>pour</w:t>
      </w:r>
      <w:r w:rsidRPr="000E71F8">
        <w:rPr>
          <w:spacing w:val="-14"/>
        </w:rPr>
        <w:t xml:space="preserve"> </w:t>
      </w:r>
      <w:r w:rsidRPr="000E71F8">
        <w:t>l’exécution</w:t>
      </w:r>
      <w:r w:rsidRPr="000E71F8">
        <w:rPr>
          <w:spacing w:val="-13"/>
        </w:rPr>
        <w:t xml:space="preserve"> </w:t>
      </w:r>
      <w:r w:rsidRPr="000E71F8">
        <w:t>du</w:t>
      </w:r>
      <w:r w:rsidRPr="000E71F8">
        <w:rPr>
          <w:spacing w:val="-13"/>
        </w:rPr>
        <w:t xml:space="preserve"> </w:t>
      </w:r>
      <w:r w:rsidRPr="000E71F8">
        <w:t>marché,</w:t>
      </w:r>
      <w:r w:rsidRPr="000E71F8">
        <w:rPr>
          <w:spacing w:val="-15"/>
        </w:rPr>
        <w:t xml:space="preserve"> </w:t>
      </w:r>
      <w:r w:rsidRPr="000E71F8">
        <w:t>de</w:t>
      </w:r>
      <w:r w:rsidRPr="000E71F8">
        <w:rPr>
          <w:spacing w:val="-14"/>
        </w:rPr>
        <w:t xml:space="preserve"> </w:t>
      </w:r>
      <w:r w:rsidRPr="000E71F8">
        <w:t>proposer</w:t>
      </w:r>
      <w:r w:rsidRPr="000E71F8">
        <w:rPr>
          <w:spacing w:val="-14"/>
        </w:rPr>
        <w:t xml:space="preserve"> </w:t>
      </w:r>
      <w:r w:rsidRPr="000E71F8">
        <w:t>une</w:t>
      </w:r>
      <w:r w:rsidRPr="000E71F8">
        <w:rPr>
          <w:spacing w:val="-14"/>
        </w:rPr>
        <w:t xml:space="preserve"> </w:t>
      </w:r>
      <w:r w:rsidRPr="000E71F8">
        <w:t>action</w:t>
      </w:r>
      <w:r w:rsidRPr="000E71F8">
        <w:rPr>
          <w:spacing w:val="-13"/>
        </w:rPr>
        <w:t xml:space="preserve"> </w:t>
      </w:r>
      <w:r w:rsidRPr="000E71F8">
        <w:t>d’insertion</w:t>
      </w:r>
      <w:r w:rsidRPr="000E71F8">
        <w:rPr>
          <w:spacing w:val="-13"/>
        </w:rPr>
        <w:t xml:space="preserve"> </w:t>
      </w:r>
      <w:r w:rsidRPr="000E71F8">
        <w:t>qui</w:t>
      </w:r>
      <w:r w:rsidRPr="000E71F8">
        <w:rPr>
          <w:spacing w:val="-14"/>
        </w:rPr>
        <w:t xml:space="preserve"> </w:t>
      </w:r>
      <w:r w:rsidRPr="000E71F8">
        <w:t>permette</w:t>
      </w:r>
      <w:r w:rsidRPr="000E71F8">
        <w:rPr>
          <w:spacing w:val="-14"/>
        </w:rPr>
        <w:t xml:space="preserve"> </w:t>
      </w:r>
      <w:r w:rsidRPr="000E71F8">
        <w:t>l’accès</w:t>
      </w:r>
      <w:r w:rsidRPr="000E71F8">
        <w:rPr>
          <w:spacing w:val="-14"/>
        </w:rPr>
        <w:t xml:space="preserve"> </w:t>
      </w:r>
      <w:r w:rsidRPr="000E71F8">
        <w:t>ou</w:t>
      </w:r>
      <w:r w:rsidRPr="000E71F8">
        <w:rPr>
          <w:spacing w:val="-13"/>
        </w:rPr>
        <w:t xml:space="preserve"> </w:t>
      </w:r>
      <w:r w:rsidRPr="000E71F8">
        <w:t>le</w:t>
      </w:r>
      <w:r w:rsidRPr="000E71F8">
        <w:rPr>
          <w:spacing w:val="-14"/>
        </w:rPr>
        <w:t xml:space="preserve"> </w:t>
      </w:r>
      <w:r w:rsidRPr="000E71F8">
        <w:t>retour à l’emploi de personnes rencontrant des difficultés sociales ou professionnelles particulières.</w:t>
      </w:r>
    </w:p>
    <w:p w14:paraId="6AEE1C23" w14:textId="77777777" w:rsidR="008B7E40" w:rsidRPr="000E71F8" w:rsidRDefault="008B7E40" w:rsidP="008B7E40">
      <w:pPr>
        <w:pStyle w:val="Corpsdetexte"/>
        <w:spacing w:before="19"/>
      </w:pPr>
    </w:p>
    <w:p w14:paraId="4BBA6A78" w14:textId="77777777" w:rsidR="008B7E40" w:rsidRPr="000E71F8" w:rsidRDefault="008B7E40" w:rsidP="008B7E40">
      <w:pPr>
        <w:pStyle w:val="Corpsdetexte"/>
        <w:spacing w:line="264" w:lineRule="auto"/>
        <w:ind w:left="141" w:right="137"/>
      </w:pPr>
      <w:r w:rsidRPr="000E71F8">
        <w:t>Les</w:t>
      </w:r>
      <w:r w:rsidRPr="000E71F8">
        <w:rPr>
          <w:spacing w:val="-16"/>
        </w:rPr>
        <w:t xml:space="preserve"> </w:t>
      </w:r>
      <w:r w:rsidRPr="000E71F8">
        <w:t>modalités</w:t>
      </w:r>
      <w:r w:rsidRPr="000E71F8">
        <w:rPr>
          <w:spacing w:val="-16"/>
        </w:rPr>
        <w:t xml:space="preserve"> </w:t>
      </w:r>
      <w:r w:rsidRPr="000E71F8">
        <w:t>de</w:t>
      </w:r>
      <w:r w:rsidRPr="000E71F8">
        <w:rPr>
          <w:spacing w:val="-16"/>
        </w:rPr>
        <w:t xml:space="preserve"> </w:t>
      </w:r>
      <w:r w:rsidRPr="000E71F8">
        <w:t>mise</w:t>
      </w:r>
      <w:r w:rsidRPr="000E71F8">
        <w:rPr>
          <w:spacing w:val="-16"/>
        </w:rPr>
        <w:t xml:space="preserve"> </w:t>
      </w:r>
      <w:r w:rsidRPr="000E71F8">
        <w:t>en</w:t>
      </w:r>
      <w:r w:rsidRPr="000E71F8">
        <w:rPr>
          <w:spacing w:val="-16"/>
        </w:rPr>
        <w:t xml:space="preserve"> </w:t>
      </w:r>
      <w:r w:rsidRPr="000E71F8">
        <w:t>application</w:t>
      </w:r>
      <w:r w:rsidRPr="000E71F8">
        <w:rPr>
          <w:spacing w:val="-15"/>
        </w:rPr>
        <w:t xml:space="preserve"> </w:t>
      </w:r>
      <w:r w:rsidRPr="000E71F8">
        <w:t>de</w:t>
      </w:r>
      <w:r w:rsidRPr="000E71F8">
        <w:rPr>
          <w:spacing w:val="-16"/>
        </w:rPr>
        <w:t xml:space="preserve"> </w:t>
      </w:r>
      <w:r w:rsidRPr="000E71F8">
        <w:t>ces</w:t>
      </w:r>
      <w:r w:rsidRPr="000E71F8">
        <w:rPr>
          <w:spacing w:val="-16"/>
        </w:rPr>
        <w:t xml:space="preserve"> </w:t>
      </w:r>
      <w:r w:rsidRPr="000E71F8">
        <w:t>actions</w:t>
      </w:r>
      <w:r w:rsidRPr="000E71F8">
        <w:rPr>
          <w:spacing w:val="-16"/>
        </w:rPr>
        <w:t xml:space="preserve"> </w:t>
      </w:r>
      <w:r w:rsidRPr="000E71F8">
        <w:t>sont</w:t>
      </w:r>
      <w:r w:rsidRPr="000E71F8">
        <w:rPr>
          <w:spacing w:val="-16"/>
        </w:rPr>
        <w:t xml:space="preserve"> </w:t>
      </w:r>
      <w:r w:rsidRPr="000E71F8">
        <w:t>détaillées</w:t>
      </w:r>
      <w:r w:rsidRPr="000E71F8">
        <w:rPr>
          <w:spacing w:val="-16"/>
        </w:rPr>
        <w:t xml:space="preserve"> </w:t>
      </w:r>
      <w:r w:rsidRPr="000E71F8">
        <w:t>dans</w:t>
      </w:r>
      <w:r w:rsidRPr="000E71F8">
        <w:rPr>
          <w:spacing w:val="-15"/>
        </w:rPr>
        <w:t xml:space="preserve"> </w:t>
      </w:r>
      <w:r w:rsidRPr="000E71F8">
        <w:t>l’article</w:t>
      </w:r>
      <w:r w:rsidRPr="000E71F8">
        <w:rPr>
          <w:spacing w:val="-16"/>
        </w:rPr>
        <w:t xml:space="preserve"> 1 </w:t>
      </w:r>
      <w:r w:rsidRPr="000E71F8">
        <w:t>du</w:t>
      </w:r>
      <w:r w:rsidRPr="000E71F8">
        <w:rPr>
          <w:spacing w:val="-16"/>
        </w:rPr>
        <w:t xml:space="preserve"> </w:t>
      </w:r>
      <w:r w:rsidRPr="000E71F8">
        <w:t>CCAP.</w:t>
      </w:r>
      <w:r w:rsidRPr="000E71F8">
        <w:rPr>
          <w:spacing w:val="-2"/>
        </w:rPr>
        <w:t xml:space="preserve"> </w:t>
      </w:r>
      <w:r w:rsidRPr="000E71F8">
        <w:t>Le</w:t>
      </w:r>
      <w:r w:rsidRPr="000E71F8">
        <w:rPr>
          <w:spacing w:val="-1"/>
        </w:rPr>
        <w:t xml:space="preserve"> </w:t>
      </w:r>
      <w:r w:rsidRPr="000E71F8">
        <w:t>nombre</w:t>
      </w:r>
      <w:r w:rsidRPr="000E71F8">
        <w:rPr>
          <w:spacing w:val="-1"/>
        </w:rPr>
        <w:t xml:space="preserve"> </w:t>
      </w:r>
      <w:r w:rsidRPr="000E71F8">
        <w:t>d’heures</w:t>
      </w:r>
      <w:r w:rsidRPr="000E71F8">
        <w:rPr>
          <w:spacing w:val="-1"/>
        </w:rPr>
        <w:t xml:space="preserve"> </w:t>
      </w:r>
      <w:r w:rsidRPr="000E71F8">
        <w:lastRenderedPageBreak/>
        <w:t>d’insertion proposé</w:t>
      </w:r>
      <w:r w:rsidRPr="000E71F8">
        <w:rPr>
          <w:spacing w:val="-3"/>
        </w:rPr>
        <w:t xml:space="preserve"> </w:t>
      </w:r>
      <w:r w:rsidRPr="000E71F8">
        <w:t>par</w:t>
      </w:r>
      <w:r w:rsidRPr="000E71F8">
        <w:rPr>
          <w:spacing w:val="-1"/>
        </w:rPr>
        <w:t xml:space="preserve"> </w:t>
      </w:r>
      <w:r w:rsidRPr="000E71F8">
        <w:t>le</w:t>
      </w:r>
      <w:r w:rsidRPr="000E71F8">
        <w:rPr>
          <w:spacing w:val="-1"/>
        </w:rPr>
        <w:t xml:space="preserve"> </w:t>
      </w:r>
      <w:r w:rsidRPr="000E71F8">
        <w:t>candidat est précisé</w:t>
      </w:r>
      <w:r w:rsidRPr="000E71F8">
        <w:rPr>
          <w:spacing w:val="-1"/>
        </w:rPr>
        <w:t xml:space="preserve"> </w:t>
      </w:r>
      <w:r w:rsidRPr="000E71F8">
        <w:t>dans l’annexe</w:t>
      </w:r>
      <w:r w:rsidRPr="000E71F8">
        <w:rPr>
          <w:spacing w:val="-1"/>
        </w:rPr>
        <w:t xml:space="preserve"> 4 </w:t>
      </w:r>
      <w:r w:rsidRPr="000E71F8">
        <w:t>de l’acte d’engagement.</w:t>
      </w:r>
    </w:p>
    <w:p w14:paraId="49934BE5" w14:textId="77777777" w:rsidR="008B7E40" w:rsidRPr="000E71F8" w:rsidRDefault="008B7E40" w:rsidP="008B7E40">
      <w:pPr>
        <w:pStyle w:val="Corpsdetexte"/>
        <w:spacing w:before="20"/>
      </w:pPr>
    </w:p>
    <w:p w14:paraId="32D362EA" w14:textId="77777777" w:rsidR="008B7E40" w:rsidRPr="000E71F8" w:rsidRDefault="008B7E40" w:rsidP="008B7E40">
      <w:pPr>
        <w:pStyle w:val="Titre2"/>
      </w:pPr>
      <w:bookmarkStart w:id="14" w:name="_Toc201746414"/>
      <w:r w:rsidRPr="000E71F8">
        <w:t>2.9</w:t>
      </w:r>
      <w:r w:rsidRPr="000E71F8">
        <w:tab/>
        <w:t>Modifications</w:t>
      </w:r>
      <w:r w:rsidRPr="000E71F8">
        <w:rPr>
          <w:spacing w:val="-4"/>
        </w:rPr>
        <w:t xml:space="preserve"> </w:t>
      </w:r>
      <w:r w:rsidRPr="000E71F8">
        <w:t>de détail</w:t>
      </w:r>
      <w:r w:rsidRPr="000E71F8">
        <w:rPr>
          <w:spacing w:val="-4"/>
        </w:rPr>
        <w:t xml:space="preserve"> </w:t>
      </w:r>
      <w:r w:rsidRPr="000E71F8">
        <w:t>éventuelles</w:t>
      </w:r>
      <w:r w:rsidRPr="000E71F8">
        <w:rPr>
          <w:spacing w:val="-3"/>
        </w:rPr>
        <w:t xml:space="preserve"> </w:t>
      </w:r>
      <w:r w:rsidRPr="000E71F8">
        <w:t>au</w:t>
      </w:r>
      <w:r w:rsidRPr="000E71F8">
        <w:rPr>
          <w:spacing w:val="-4"/>
        </w:rPr>
        <w:t xml:space="preserve"> </w:t>
      </w:r>
      <w:r w:rsidRPr="000E71F8">
        <w:t>dossier</w:t>
      </w:r>
      <w:r w:rsidRPr="000E71F8">
        <w:rPr>
          <w:spacing w:val="-3"/>
        </w:rPr>
        <w:t xml:space="preserve"> </w:t>
      </w:r>
      <w:r w:rsidRPr="000E71F8">
        <w:t>de</w:t>
      </w:r>
      <w:r w:rsidRPr="000E71F8">
        <w:rPr>
          <w:spacing w:val="-1"/>
        </w:rPr>
        <w:t xml:space="preserve"> </w:t>
      </w:r>
      <w:r w:rsidRPr="000E71F8">
        <w:t>consultation des entreprises</w:t>
      </w:r>
      <w:bookmarkEnd w:id="14"/>
    </w:p>
    <w:p w14:paraId="728672DC" w14:textId="77777777" w:rsidR="008B7E40" w:rsidRPr="000E71F8" w:rsidRDefault="008B7E40" w:rsidP="008B7E40">
      <w:pPr>
        <w:pStyle w:val="Corpsdetexte"/>
        <w:spacing w:before="42"/>
        <w:rPr>
          <w:b/>
          <w:i/>
        </w:rPr>
      </w:pPr>
    </w:p>
    <w:p w14:paraId="2AF1698B" w14:textId="77777777" w:rsidR="008B7E40" w:rsidRPr="000E71F8" w:rsidRDefault="008B7E40" w:rsidP="008B7E40">
      <w:pPr>
        <w:pStyle w:val="Corpsdetexte"/>
        <w:spacing w:line="264" w:lineRule="auto"/>
        <w:ind w:left="141" w:right="142"/>
      </w:pPr>
      <w:r w:rsidRPr="000E71F8">
        <w:t>Le maître d'ouvrage se réserve le droit d'apporter, au plus tard 8 jours calendaires avant la date limite fixée pour la remise des offres, des modifications de détail au dossier de consultation des entreprises. Les candidats</w:t>
      </w:r>
      <w:r w:rsidRPr="000E71F8">
        <w:rPr>
          <w:spacing w:val="-1"/>
        </w:rPr>
        <w:t xml:space="preserve"> </w:t>
      </w:r>
      <w:r w:rsidRPr="000E71F8">
        <w:t>devront alors</w:t>
      </w:r>
      <w:r w:rsidRPr="000E71F8">
        <w:rPr>
          <w:spacing w:val="-1"/>
        </w:rPr>
        <w:t xml:space="preserve"> </w:t>
      </w:r>
      <w:r w:rsidRPr="000E71F8">
        <w:t>répondre</w:t>
      </w:r>
      <w:r w:rsidRPr="000E71F8">
        <w:rPr>
          <w:spacing w:val="-1"/>
        </w:rPr>
        <w:t xml:space="preserve"> </w:t>
      </w:r>
      <w:r w:rsidRPr="000E71F8">
        <w:t>sur</w:t>
      </w:r>
      <w:r w:rsidRPr="000E71F8">
        <w:rPr>
          <w:spacing w:val="-1"/>
        </w:rPr>
        <w:t xml:space="preserve"> </w:t>
      </w:r>
      <w:r w:rsidRPr="000E71F8">
        <w:t>la</w:t>
      </w:r>
      <w:r w:rsidRPr="000E71F8">
        <w:rPr>
          <w:spacing w:val="-1"/>
        </w:rPr>
        <w:t xml:space="preserve"> </w:t>
      </w:r>
      <w:r w:rsidRPr="000E71F8">
        <w:t>base</w:t>
      </w:r>
      <w:r w:rsidRPr="000E71F8">
        <w:rPr>
          <w:spacing w:val="-1"/>
        </w:rPr>
        <w:t xml:space="preserve"> </w:t>
      </w:r>
      <w:r w:rsidRPr="000E71F8">
        <w:t>du dossier</w:t>
      </w:r>
      <w:r w:rsidRPr="000E71F8">
        <w:rPr>
          <w:spacing w:val="-1"/>
        </w:rPr>
        <w:t xml:space="preserve"> </w:t>
      </w:r>
      <w:r w:rsidRPr="000E71F8">
        <w:t>modifié</w:t>
      </w:r>
      <w:r w:rsidRPr="000E71F8">
        <w:rPr>
          <w:spacing w:val="-1"/>
        </w:rPr>
        <w:t xml:space="preserve"> </w:t>
      </w:r>
      <w:r w:rsidRPr="000E71F8">
        <w:t>sans</w:t>
      </w:r>
      <w:r w:rsidRPr="000E71F8">
        <w:rPr>
          <w:spacing w:val="-1"/>
        </w:rPr>
        <w:t xml:space="preserve"> </w:t>
      </w:r>
      <w:r w:rsidRPr="000E71F8">
        <w:t>qu’aucune</w:t>
      </w:r>
      <w:r w:rsidRPr="000E71F8">
        <w:rPr>
          <w:spacing w:val="-1"/>
        </w:rPr>
        <w:t xml:space="preserve"> </w:t>
      </w:r>
      <w:r w:rsidRPr="000E71F8">
        <w:t>réclamation ne</w:t>
      </w:r>
      <w:r w:rsidRPr="000E71F8">
        <w:rPr>
          <w:spacing w:val="-1"/>
        </w:rPr>
        <w:t xml:space="preserve"> </w:t>
      </w:r>
      <w:r w:rsidRPr="000E71F8">
        <w:t xml:space="preserve">soit </w:t>
      </w:r>
      <w:r w:rsidRPr="000E71F8">
        <w:rPr>
          <w:spacing w:val="-2"/>
        </w:rPr>
        <w:t>admise.</w:t>
      </w:r>
    </w:p>
    <w:p w14:paraId="0A6ACAA6" w14:textId="77777777" w:rsidR="008B7E40" w:rsidRPr="000E71F8" w:rsidRDefault="008B7E40" w:rsidP="008B7E40">
      <w:pPr>
        <w:pStyle w:val="Corpsdetexte"/>
        <w:spacing w:before="19"/>
      </w:pPr>
    </w:p>
    <w:p w14:paraId="3DECEAEB" w14:textId="77777777" w:rsidR="008B7E40" w:rsidRPr="000E71F8" w:rsidRDefault="008B7E40" w:rsidP="008B7E40">
      <w:pPr>
        <w:pStyle w:val="Corpsdetexte"/>
        <w:spacing w:line="264" w:lineRule="auto"/>
        <w:ind w:left="141" w:right="153"/>
      </w:pPr>
      <w:r w:rsidRPr="000E71F8">
        <w:t>Si, pendant l'étude du dossier par les candidats, la date limite fixée pour la remise des offres est reportée, la disposition précédente est applicable en fonction de cette nouvelle date.</w:t>
      </w:r>
    </w:p>
    <w:p w14:paraId="44FCFE15" w14:textId="77777777" w:rsidR="008B7E40" w:rsidRPr="000E71F8" w:rsidRDefault="008B7E40" w:rsidP="008B7E40">
      <w:pPr>
        <w:pStyle w:val="Corpsdetexte"/>
        <w:spacing w:before="20"/>
      </w:pPr>
    </w:p>
    <w:p w14:paraId="2D5BEE86" w14:textId="77777777" w:rsidR="008B7E40" w:rsidRPr="000E71F8" w:rsidRDefault="008B7E40" w:rsidP="008B7E40">
      <w:pPr>
        <w:pStyle w:val="Corpsdetexte"/>
        <w:spacing w:before="20"/>
      </w:pPr>
    </w:p>
    <w:p w14:paraId="3ADA468C" w14:textId="77777777" w:rsidR="008B7E40" w:rsidRPr="000E71F8" w:rsidRDefault="008B7E40" w:rsidP="008B7E40">
      <w:pPr>
        <w:pStyle w:val="Titre1"/>
      </w:pPr>
      <w:bookmarkStart w:id="15" w:name="_Toc201746416"/>
      <w:r w:rsidRPr="000E71F8">
        <w:t>ARTICLE</w:t>
      </w:r>
      <w:r w:rsidRPr="000E71F8">
        <w:rPr>
          <w:spacing w:val="-3"/>
        </w:rPr>
        <w:t xml:space="preserve"> </w:t>
      </w:r>
      <w:r w:rsidRPr="000E71F8">
        <w:t>3</w:t>
      </w:r>
      <w:r w:rsidRPr="000E71F8">
        <w:rPr>
          <w:spacing w:val="45"/>
        </w:rPr>
        <w:tab/>
      </w:r>
      <w:r w:rsidRPr="00DC468F">
        <w:t>P</w:t>
      </w:r>
      <w:r w:rsidRPr="000E71F8">
        <w:t>IECES</w:t>
      </w:r>
      <w:r w:rsidRPr="000E71F8">
        <w:rPr>
          <w:spacing w:val="-4"/>
        </w:rPr>
        <w:t xml:space="preserve"> </w:t>
      </w:r>
      <w:r w:rsidRPr="000E71F8">
        <w:t>CONSTITUTIVES</w:t>
      </w:r>
      <w:r w:rsidRPr="000E71F8">
        <w:rPr>
          <w:spacing w:val="-4"/>
        </w:rPr>
        <w:t xml:space="preserve"> </w:t>
      </w:r>
      <w:r w:rsidRPr="000E71F8">
        <w:t>DU</w:t>
      </w:r>
      <w:r w:rsidRPr="000E71F8">
        <w:rPr>
          <w:spacing w:val="-4"/>
        </w:rPr>
        <w:t xml:space="preserve"> </w:t>
      </w:r>
      <w:r w:rsidRPr="000E71F8">
        <w:t>DOSSIER</w:t>
      </w:r>
      <w:r w:rsidRPr="000E71F8">
        <w:rPr>
          <w:spacing w:val="-5"/>
        </w:rPr>
        <w:t xml:space="preserve"> </w:t>
      </w:r>
      <w:r w:rsidRPr="000E71F8">
        <w:t>DE</w:t>
      </w:r>
      <w:r w:rsidRPr="000E71F8">
        <w:rPr>
          <w:spacing w:val="-4"/>
        </w:rPr>
        <w:t xml:space="preserve"> </w:t>
      </w:r>
      <w:r w:rsidRPr="000E71F8">
        <w:t>CONSULTATION DES ENTREPRISES</w:t>
      </w:r>
      <w:bookmarkEnd w:id="15"/>
    </w:p>
    <w:p w14:paraId="62D147B7" w14:textId="77777777" w:rsidR="008B7E40" w:rsidRPr="000E71F8" w:rsidRDefault="008B7E40" w:rsidP="008B7E40">
      <w:pPr>
        <w:pStyle w:val="Corpsdetexte"/>
        <w:spacing w:line="264" w:lineRule="auto"/>
        <w:ind w:right="147"/>
      </w:pPr>
    </w:p>
    <w:p w14:paraId="11B9360A" w14:textId="77777777" w:rsidR="008B7E40" w:rsidRPr="000E71F8" w:rsidRDefault="008B7E40" w:rsidP="008B7E40">
      <w:pPr>
        <w:pStyle w:val="Corpsdetexte"/>
        <w:spacing w:line="264" w:lineRule="auto"/>
        <w:ind w:left="141" w:right="147"/>
      </w:pPr>
      <w:r w:rsidRPr="000E71F8">
        <w:t>Le dossier de consultation des entreprises est remis gratuitement au format informatique à chaque candidat admis à présenter une offre. La liste des pièces constitutives du DCE est précisée en annexe 1 du présent règlement de la consultation.</w:t>
      </w:r>
    </w:p>
    <w:p w14:paraId="095AC918" w14:textId="77777777" w:rsidR="008B7E40" w:rsidRPr="000E71F8" w:rsidRDefault="008B7E40" w:rsidP="008B7E40">
      <w:pPr>
        <w:pStyle w:val="Corpsdetexte"/>
        <w:spacing w:line="264" w:lineRule="auto"/>
        <w:ind w:right="147"/>
      </w:pPr>
    </w:p>
    <w:p w14:paraId="7AE15EAE" w14:textId="77777777" w:rsidR="008B7E40" w:rsidRPr="000E71F8" w:rsidRDefault="008B7E40" w:rsidP="008B7E40">
      <w:pPr>
        <w:pStyle w:val="Corpsdetexte"/>
        <w:spacing w:line="264" w:lineRule="auto"/>
        <w:ind w:right="147"/>
      </w:pPr>
    </w:p>
    <w:p w14:paraId="32FA258F" w14:textId="77777777" w:rsidR="008B7E40" w:rsidRPr="000E71F8" w:rsidRDefault="008B7E40" w:rsidP="008B7E40">
      <w:pPr>
        <w:pStyle w:val="Titre1"/>
      </w:pPr>
      <w:bookmarkStart w:id="16" w:name="_Toc201746417"/>
      <w:r w:rsidRPr="000E71F8">
        <w:t>ARTICLE</w:t>
      </w:r>
      <w:r w:rsidRPr="000E71F8">
        <w:rPr>
          <w:spacing w:val="-3"/>
        </w:rPr>
        <w:t xml:space="preserve"> </w:t>
      </w:r>
      <w:r w:rsidRPr="000E71F8">
        <w:t>4</w:t>
      </w:r>
      <w:r w:rsidRPr="000E71F8">
        <w:tab/>
        <w:t>PRESENTATION DES CANDIDATURES ET DES OFFRES</w:t>
      </w:r>
      <w:bookmarkEnd w:id="16"/>
    </w:p>
    <w:p w14:paraId="417FAB9A" w14:textId="77777777" w:rsidR="008B7E40" w:rsidRPr="000E71F8" w:rsidRDefault="008B7E40" w:rsidP="008B7E40">
      <w:pPr>
        <w:pStyle w:val="Corpsdetexte"/>
        <w:spacing w:line="264" w:lineRule="auto"/>
        <w:ind w:left="141" w:right="147"/>
      </w:pPr>
    </w:p>
    <w:p w14:paraId="59E705D1" w14:textId="77777777" w:rsidR="008B7E40" w:rsidRPr="000E71F8" w:rsidRDefault="008B7E40" w:rsidP="008B7E40">
      <w:pPr>
        <w:pStyle w:val="Corpsdetexte"/>
        <w:spacing w:line="264" w:lineRule="auto"/>
        <w:ind w:left="141" w:right="147"/>
      </w:pPr>
      <w:r w:rsidRPr="000E71F8">
        <w:t>Il est rappelé que le ou les signataires doivent être habilités à engager le candidat.</w:t>
      </w:r>
    </w:p>
    <w:p w14:paraId="0ED6F8B9" w14:textId="77777777" w:rsidR="008B7E40" w:rsidRPr="000E71F8" w:rsidRDefault="008B7E40" w:rsidP="008B7E40">
      <w:pPr>
        <w:pStyle w:val="Corpsdetexte"/>
        <w:spacing w:line="264" w:lineRule="auto"/>
        <w:ind w:left="141" w:right="147"/>
      </w:pPr>
    </w:p>
    <w:p w14:paraId="681083DB" w14:textId="77777777" w:rsidR="008B7E40" w:rsidRPr="000E71F8" w:rsidRDefault="008B7E40" w:rsidP="008B7E40">
      <w:pPr>
        <w:pStyle w:val="Corpsdetexte"/>
        <w:spacing w:line="264" w:lineRule="auto"/>
        <w:ind w:left="141" w:right="147"/>
      </w:pPr>
      <w:r w:rsidRPr="000E71F8">
        <w:t xml:space="preserve">Les candidatures seront entièrement rédigées en langue française. </w:t>
      </w:r>
    </w:p>
    <w:p w14:paraId="5C9F60AB" w14:textId="77777777" w:rsidR="008B7E40" w:rsidRPr="000E71F8" w:rsidRDefault="008B7E40" w:rsidP="008B7E40">
      <w:pPr>
        <w:pStyle w:val="Corpsdetexte"/>
        <w:spacing w:line="264" w:lineRule="auto"/>
        <w:ind w:left="141" w:right="147"/>
      </w:pPr>
    </w:p>
    <w:p w14:paraId="694C607A" w14:textId="77777777" w:rsidR="008B7E40" w:rsidRPr="000E71F8" w:rsidRDefault="008B7E40" w:rsidP="008B7E40">
      <w:pPr>
        <w:pStyle w:val="Corpsdetexte"/>
        <w:spacing w:line="264" w:lineRule="auto"/>
        <w:ind w:left="141" w:right="147"/>
      </w:pPr>
      <w:r w:rsidRPr="000E71F8">
        <w:t>NB : les pièces accompagnant le dossier de candidature rédigées en langue étrangère seront acceptées si elles sont accompagnées d'une traduction en langue française certifiée conforme à l'original par un traducteur.</w:t>
      </w:r>
    </w:p>
    <w:p w14:paraId="321E18CA" w14:textId="77777777" w:rsidR="008B7E40" w:rsidRPr="000E71F8" w:rsidRDefault="008B7E40" w:rsidP="008B7E40">
      <w:pPr>
        <w:pStyle w:val="Corpsdetexte"/>
        <w:spacing w:line="264" w:lineRule="auto"/>
        <w:ind w:left="141" w:right="147"/>
      </w:pPr>
    </w:p>
    <w:p w14:paraId="47A9C983" w14:textId="77777777" w:rsidR="008B7E40" w:rsidRPr="000E71F8" w:rsidRDefault="008B7E40" w:rsidP="008B7E40">
      <w:pPr>
        <w:pStyle w:val="Titre2"/>
        <w:rPr>
          <w:lang w:eastAsia="fr-FR"/>
        </w:rPr>
      </w:pPr>
      <w:bookmarkStart w:id="17" w:name="_Toc201746418"/>
      <w:r w:rsidRPr="000E71F8">
        <w:rPr>
          <w:lang w:eastAsia="fr-FR"/>
        </w:rPr>
        <w:t>4.1</w:t>
      </w:r>
      <w:r w:rsidRPr="000E71F8">
        <w:rPr>
          <w:lang w:eastAsia="fr-FR"/>
        </w:rPr>
        <w:tab/>
        <w:t>Dossier CANDIDATURE</w:t>
      </w:r>
      <w:bookmarkEnd w:id="17"/>
    </w:p>
    <w:p w14:paraId="57A46F0B" w14:textId="77777777" w:rsidR="008B7E40" w:rsidRPr="000E71F8" w:rsidRDefault="008B7E40" w:rsidP="008B7E40">
      <w:pPr>
        <w:pStyle w:val="Corpsdetexte"/>
        <w:spacing w:line="264" w:lineRule="auto"/>
        <w:ind w:left="141" w:right="147"/>
      </w:pPr>
    </w:p>
    <w:p w14:paraId="5A44EBA3" w14:textId="1CB41A54" w:rsidR="008B7E40" w:rsidRPr="000E71F8" w:rsidRDefault="008B7E40" w:rsidP="008B7E40">
      <w:pPr>
        <w:pStyle w:val="Corpsdetexte"/>
        <w:spacing w:line="264" w:lineRule="auto"/>
        <w:ind w:left="141" w:right="147"/>
      </w:pPr>
      <w:r w:rsidRPr="000E71F8">
        <w:t xml:space="preserve">Ce dossier devra </w:t>
      </w:r>
      <w:r w:rsidR="00EE4133" w:rsidRPr="000E71F8">
        <w:t>comporter les renseignements suivants</w:t>
      </w:r>
      <w:r w:rsidR="00EE4133" w:rsidRPr="000E71F8">
        <w:rPr>
          <w:rFonts w:ascii="Calibri" w:hAnsi="Calibri" w:cs="Calibri"/>
        </w:rPr>
        <w:t> </w:t>
      </w:r>
      <w:r w:rsidR="00EE4133" w:rsidRPr="000E71F8">
        <w:t>:</w:t>
      </w:r>
    </w:p>
    <w:p w14:paraId="2110A29C" w14:textId="77777777" w:rsidR="008B7E40" w:rsidRPr="000E71F8" w:rsidRDefault="008B7E40" w:rsidP="008B7E40">
      <w:pPr>
        <w:pStyle w:val="Corpsdetexte"/>
        <w:spacing w:line="264" w:lineRule="auto"/>
        <w:ind w:left="141" w:right="147"/>
      </w:pPr>
    </w:p>
    <w:p w14:paraId="163AFEB6" w14:textId="77777777" w:rsidR="008B7E40" w:rsidRPr="000E71F8" w:rsidRDefault="008B7E40" w:rsidP="008B7E40">
      <w:pPr>
        <w:pStyle w:val="Titre3"/>
      </w:pPr>
      <w:bookmarkStart w:id="18" w:name="_Toc201746419"/>
      <w:r w:rsidRPr="000E71F8">
        <w:t>Situation juridique du candidat</w:t>
      </w:r>
      <w:bookmarkEnd w:id="18"/>
    </w:p>
    <w:p w14:paraId="704A3CE5" w14:textId="77777777" w:rsidR="008B7E40" w:rsidRPr="000E71F8" w:rsidRDefault="008B7E40" w:rsidP="008B7E40">
      <w:pPr>
        <w:pStyle w:val="Corpsdetexte"/>
        <w:spacing w:line="264" w:lineRule="auto"/>
        <w:ind w:left="141" w:right="147"/>
        <w:rPr>
          <w:lang w:eastAsia="fr-FR"/>
        </w:rPr>
      </w:pPr>
    </w:p>
    <w:p w14:paraId="6B0F008B" w14:textId="1F9879FC" w:rsidR="008B7E40" w:rsidRPr="000E71F8" w:rsidRDefault="008B7E40" w:rsidP="008B7E40">
      <w:pPr>
        <w:pStyle w:val="Paragraphedeliste"/>
        <w:widowControl/>
        <w:numPr>
          <w:ilvl w:val="0"/>
          <w:numId w:val="39"/>
        </w:numPr>
        <w:autoSpaceDE/>
        <w:autoSpaceDN/>
        <w:spacing w:afterLines="60" w:after="144"/>
        <w:contextualSpacing w:val="0"/>
        <w:rPr>
          <w:rFonts w:eastAsia="Times New Roman" w:cstheme="minorHAnsi"/>
          <w:sz w:val="18"/>
          <w:szCs w:val="18"/>
          <w:lang w:eastAsia="fr-FR"/>
        </w:rPr>
      </w:pPr>
      <w:r w:rsidRPr="000E71F8">
        <w:rPr>
          <w:rFonts w:eastAsia="Times New Roman" w:cstheme="minorHAnsi"/>
          <w:sz w:val="18"/>
          <w:szCs w:val="18"/>
          <w:lang w:eastAsia="fr-FR"/>
        </w:rPr>
        <w:t xml:space="preserve">Le formulaire DC 1 " </w:t>
      </w:r>
      <w:r w:rsidRPr="000E71F8">
        <w:rPr>
          <w:rFonts w:eastAsia="Times New Roman" w:cstheme="minorHAnsi"/>
          <w:b/>
          <w:bCs/>
          <w:sz w:val="18"/>
          <w:szCs w:val="18"/>
          <w:lang w:eastAsia="fr-FR"/>
        </w:rPr>
        <w:t xml:space="preserve">Lettre de candidature </w:t>
      </w:r>
      <w:r w:rsidRPr="000E71F8">
        <w:rPr>
          <w:rFonts w:eastAsia="Times New Roman" w:cstheme="minorHAnsi"/>
          <w:sz w:val="18"/>
          <w:szCs w:val="18"/>
          <w:lang w:eastAsia="fr-FR"/>
        </w:rPr>
        <w:t xml:space="preserve">– désignation du mandataire par ses cotraitants " </w:t>
      </w:r>
      <w:r w:rsidR="00EE4133" w:rsidRPr="000E71F8">
        <w:rPr>
          <w:rFonts w:eastAsia="Times New Roman" w:cstheme="minorHAnsi"/>
          <w:sz w:val="18"/>
          <w:szCs w:val="18"/>
          <w:lang w:eastAsia="fr-FR"/>
        </w:rPr>
        <w:t xml:space="preserve">dans sa </w:t>
      </w:r>
      <w:r w:rsidRPr="000E71F8">
        <w:rPr>
          <w:rFonts w:eastAsia="Times New Roman" w:cstheme="minorHAnsi"/>
          <w:sz w:val="18"/>
          <w:szCs w:val="18"/>
          <w:lang w:eastAsia="fr-FR"/>
        </w:rPr>
        <w:t xml:space="preserve">version </w:t>
      </w:r>
      <w:r w:rsidR="00EE4133" w:rsidRPr="000E71F8">
        <w:rPr>
          <w:rFonts w:eastAsia="Times New Roman" w:cstheme="minorHAnsi"/>
          <w:sz w:val="18"/>
          <w:szCs w:val="18"/>
          <w:lang w:eastAsia="fr-FR"/>
        </w:rPr>
        <w:t>en vigueur</w:t>
      </w:r>
      <w:r w:rsidRPr="000E71F8">
        <w:rPr>
          <w:rFonts w:eastAsia="Times New Roman" w:cstheme="minorHAnsi"/>
          <w:sz w:val="18"/>
          <w:szCs w:val="18"/>
          <w:lang w:eastAsia="fr-FR"/>
        </w:rPr>
        <w:t xml:space="preserve"> complétée et signée par le candidat - </w:t>
      </w:r>
      <w:hyperlink r:id="rId8" w:history="1">
        <w:r w:rsidRPr="000E71F8">
          <w:rPr>
            <w:rStyle w:val="Lienhypertexte"/>
            <w:rFonts w:eastAsia="Times New Roman" w:cstheme="minorHAnsi"/>
            <w:sz w:val="18"/>
            <w:szCs w:val="18"/>
            <w:lang w:eastAsia="fr-FR"/>
          </w:rPr>
          <w:t>https://www.economie.gouv.fr/daj/formulaires-declaration-du-candidat</w:t>
        </w:r>
      </w:hyperlink>
    </w:p>
    <w:p w14:paraId="3994CF4E" w14:textId="77777777" w:rsidR="008B7E40" w:rsidRPr="000E71F8" w:rsidRDefault="008B7E40" w:rsidP="008B7E40">
      <w:pPr>
        <w:pStyle w:val="Paragraphedeliste"/>
        <w:widowControl/>
        <w:numPr>
          <w:ilvl w:val="0"/>
          <w:numId w:val="39"/>
        </w:numPr>
        <w:autoSpaceDE/>
        <w:autoSpaceDN/>
        <w:spacing w:afterLines="60" w:after="144"/>
        <w:contextualSpacing w:val="0"/>
        <w:rPr>
          <w:rFonts w:eastAsia="Times New Roman" w:cstheme="minorHAnsi"/>
          <w:sz w:val="18"/>
          <w:szCs w:val="18"/>
          <w:lang w:eastAsia="fr-FR"/>
        </w:rPr>
      </w:pPr>
      <w:r w:rsidRPr="000E71F8">
        <w:rPr>
          <w:rFonts w:eastAsia="Times New Roman" w:cstheme="minorHAnsi"/>
          <w:sz w:val="18"/>
          <w:szCs w:val="18"/>
          <w:lang w:eastAsia="fr-FR"/>
        </w:rPr>
        <w:lastRenderedPageBreak/>
        <w:t xml:space="preserve">Si le </w:t>
      </w:r>
      <w:r w:rsidRPr="000E71F8">
        <w:rPr>
          <w:rFonts w:eastAsia="Times New Roman" w:cstheme="minorHAnsi"/>
          <w:b/>
          <w:bCs/>
          <w:sz w:val="18"/>
          <w:szCs w:val="18"/>
          <w:lang w:eastAsia="fr-FR"/>
        </w:rPr>
        <w:t>candidat est en redressement judiciaire</w:t>
      </w:r>
      <w:r w:rsidRPr="000E71F8">
        <w:rPr>
          <w:rFonts w:eastAsia="Times New Roman" w:cstheme="minorHAnsi"/>
          <w:sz w:val="18"/>
          <w:szCs w:val="18"/>
          <w:lang w:eastAsia="fr-FR"/>
        </w:rPr>
        <w:t>, au sens de l'article L.631-1 du Code de commerce, ou est admis à une procédure équivalente régie par un droit étranger, la copie du ou des jugements prononcés à cet effet, pour le candidat ou chaque membre du groupement.</w:t>
      </w:r>
    </w:p>
    <w:p w14:paraId="1CE1B217" w14:textId="77777777" w:rsidR="008B7E40" w:rsidRPr="000E71F8" w:rsidRDefault="008B7E40" w:rsidP="008B7E40">
      <w:pPr>
        <w:pStyle w:val="Paragraphedeliste"/>
        <w:tabs>
          <w:tab w:val="left" w:pos="567"/>
        </w:tabs>
        <w:spacing w:afterLines="60" w:after="144"/>
        <w:ind w:left="567"/>
        <w:rPr>
          <w:rFonts w:eastAsia="Times New Roman" w:cstheme="minorHAnsi"/>
          <w:sz w:val="18"/>
          <w:szCs w:val="18"/>
          <w:lang w:eastAsia="fr-FR"/>
        </w:rPr>
      </w:pPr>
    </w:p>
    <w:p w14:paraId="1979CC2A" w14:textId="77777777" w:rsidR="008B7E40" w:rsidRPr="000E71F8" w:rsidRDefault="008B7E40" w:rsidP="008B7E40">
      <w:pPr>
        <w:pStyle w:val="Titre3"/>
        <w:rPr>
          <w:lang w:eastAsia="fr-FR"/>
        </w:rPr>
      </w:pPr>
      <w:bookmarkStart w:id="19" w:name="_Toc201746420"/>
      <w:r w:rsidRPr="000E71F8">
        <w:rPr>
          <w:lang w:eastAsia="fr-FR"/>
        </w:rPr>
        <w:t>Capacité financière</w:t>
      </w:r>
      <w:bookmarkEnd w:id="19"/>
    </w:p>
    <w:p w14:paraId="709A1663" w14:textId="77777777" w:rsidR="008B7E40" w:rsidRPr="000E71F8" w:rsidRDefault="008B7E40" w:rsidP="008B7E40">
      <w:pPr>
        <w:widowControl/>
        <w:autoSpaceDE/>
        <w:autoSpaceDN/>
        <w:spacing w:afterLines="60" w:after="144"/>
        <w:ind w:left="360"/>
        <w:rPr>
          <w:rFonts w:eastAsia="Times New Roman" w:cstheme="minorHAnsi"/>
          <w:sz w:val="18"/>
          <w:szCs w:val="18"/>
          <w:lang w:eastAsia="fr-FR"/>
        </w:rPr>
      </w:pPr>
      <w:bookmarkStart w:id="20" w:name="_Hlk199255127"/>
    </w:p>
    <w:p w14:paraId="6259B778" w14:textId="1D6A1DF9" w:rsidR="008B7E40" w:rsidRPr="000E71F8" w:rsidRDefault="008B7E40" w:rsidP="008B7E40">
      <w:pPr>
        <w:pStyle w:val="Paragraphedeliste"/>
        <w:widowControl/>
        <w:numPr>
          <w:ilvl w:val="0"/>
          <w:numId w:val="39"/>
        </w:numPr>
        <w:autoSpaceDE/>
        <w:autoSpaceDN/>
        <w:spacing w:afterLines="60" w:after="144"/>
        <w:contextualSpacing w:val="0"/>
        <w:rPr>
          <w:rFonts w:eastAsia="Times New Roman" w:cstheme="minorHAnsi"/>
          <w:sz w:val="18"/>
          <w:szCs w:val="18"/>
          <w:lang w:eastAsia="fr-FR"/>
        </w:rPr>
      </w:pPr>
      <w:r w:rsidRPr="000E71F8">
        <w:rPr>
          <w:rFonts w:eastAsia="Times New Roman" w:cstheme="minorHAnsi"/>
          <w:sz w:val="18"/>
          <w:szCs w:val="18"/>
          <w:lang w:eastAsia="fr-FR"/>
        </w:rPr>
        <w:t xml:space="preserve">Pour chaque membre du groupement, une déclaration concernant le chiffre d’affaires global et le chiffre d’affaires spécifique relatif à des prestations </w:t>
      </w:r>
      <w:r w:rsidR="00EE4133" w:rsidRPr="000E71F8">
        <w:rPr>
          <w:rFonts w:eastAsia="Times New Roman" w:cstheme="minorHAnsi"/>
          <w:sz w:val="18"/>
          <w:szCs w:val="18"/>
          <w:lang w:eastAsia="fr-FR"/>
        </w:rPr>
        <w:t>semblables à l’</w:t>
      </w:r>
      <w:r w:rsidRPr="000E71F8">
        <w:rPr>
          <w:rFonts w:eastAsia="Times New Roman" w:cstheme="minorHAnsi"/>
          <w:sz w:val="18"/>
          <w:szCs w:val="18"/>
          <w:lang w:eastAsia="fr-FR"/>
        </w:rPr>
        <w:t>objet du marché pour les trois derniers exercices disponibles (renseignements pouvant être indiqués sur le formulaire DC2</w:t>
      </w:r>
      <w:r w:rsidR="00EE4133" w:rsidRPr="000E71F8">
        <w:rPr>
          <w:rFonts w:eastAsia="Times New Roman" w:cstheme="minorHAnsi"/>
          <w:sz w:val="18"/>
          <w:szCs w:val="18"/>
          <w:lang w:eastAsia="fr-FR"/>
        </w:rPr>
        <w:t>, dans sa version en vigueur,</w:t>
      </w:r>
      <w:r w:rsidRPr="000E71F8">
        <w:rPr>
          <w:rFonts w:eastAsia="Times New Roman" w:cstheme="minorHAnsi"/>
          <w:sz w:val="18"/>
          <w:szCs w:val="18"/>
          <w:lang w:eastAsia="fr-FR"/>
        </w:rPr>
        <w:t xml:space="preserve"> disponible sur le site internet : </w:t>
      </w:r>
      <w:hyperlink r:id="rId9" w:history="1">
        <w:r w:rsidRPr="000E71F8">
          <w:rPr>
            <w:rStyle w:val="Lienhypertexte"/>
            <w:rFonts w:eastAsia="Times New Roman" w:cstheme="minorHAnsi"/>
            <w:sz w:val="18"/>
            <w:szCs w:val="18"/>
            <w:lang w:eastAsia="fr-FR"/>
          </w:rPr>
          <w:t>https://www.economie.gouv.fr/daj/formulaires-declaration-du-candidat</w:t>
        </w:r>
      </w:hyperlink>
      <w:bookmarkEnd w:id="20"/>
      <w:r w:rsidRPr="000E71F8">
        <w:rPr>
          <w:rFonts w:eastAsia="Times New Roman" w:cstheme="minorHAnsi"/>
          <w:sz w:val="18"/>
          <w:szCs w:val="18"/>
          <w:lang w:eastAsia="fr-FR"/>
        </w:rPr>
        <w:t>)</w:t>
      </w:r>
    </w:p>
    <w:p w14:paraId="26E058D4" w14:textId="038EC8F8" w:rsidR="008B7E40" w:rsidRPr="000E71F8" w:rsidRDefault="008B7E40" w:rsidP="008B7E40">
      <w:pPr>
        <w:spacing w:afterLines="60" w:after="144"/>
        <w:rPr>
          <w:rFonts w:eastAsia="Times New Roman" w:cstheme="minorHAnsi"/>
          <w:sz w:val="18"/>
          <w:szCs w:val="18"/>
          <w:lang w:eastAsia="fr-FR"/>
        </w:rPr>
      </w:pPr>
      <w:r w:rsidRPr="000E71F8">
        <w:rPr>
          <w:rFonts w:eastAsia="Times New Roman" w:cstheme="minorHAnsi"/>
          <w:sz w:val="18"/>
          <w:szCs w:val="18"/>
          <w:lang w:eastAsia="fr-FR"/>
        </w:rPr>
        <w:t xml:space="preserve">Niveau spécifique minimal exigé : quarante millions d’Euros hors taxes - 40M€ HT </w:t>
      </w:r>
      <w:r w:rsidR="00477534">
        <w:rPr>
          <w:rFonts w:eastAsia="Times New Roman" w:cstheme="minorHAnsi"/>
          <w:sz w:val="18"/>
          <w:szCs w:val="18"/>
          <w:lang w:eastAsia="fr-FR"/>
        </w:rPr>
        <w:t>–</w:t>
      </w:r>
      <w:r w:rsidRPr="000E71F8">
        <w:rPr>
          <w:rFonts w:eastAsia="Times New Roman" w:cstheme="minorHAnsi"/>
          <w:sz w:val="18"/>
          <w:szCs w:val="18"/>
          <w:lang w:eastAsia="fr-FR"/>
        </w:rPr>
        <w:t xml:space="preserve"> de chiffre d'affaires moyen annuel pour l’ensemble du groupement au cours des 3 derniers exercices disponibles.</w:t>
      </w:r>
    </w:p>
    <w:p w14:paraId="07BC7584" w14:textId="77777777" w:rsidR="008B7E40" w:rsidRPr="000E71F8" w:rsidRDefault="008B7E40" w:rsidP="008B7E40">
      <w:pPr>
        <w:pStyle w:val="Titre3"/>
        <w:rPr>
          <w:lang w:eastAsia="fr-FR"/>
        </w:rPr>
      </w:pPr>
      <w:bookmarkStart w:id="21" w:name="_Toc201746421"/>
      <w:r w:rsidRPr="000E71F8">
        <w:rPr>
          <w:lang w:eastAsia="fr-FR"/>
        </w:rPr>
        <w:t>Capacité technique et professionnelle</w:t>
      </w:r>
      <w:bookmarkEnd w:id="21"/>
    </w:p>
    <w:p w14:paraId="63F4FAC7" w14:textId="77777777" w:rsidR="008B7E40" w:rsidRPr="000E71F8" w:rsidRDefault="008B7E40" w:rsidP="008B7E40">
      <w:pPr>
        <w:widowControl/>
        <w:autoSpaceDE/>
        <w:autoSpaceDN/>
        <w:spacing w:afterLines="60" w:after="144"/>
        <w:ind w:left="360"/>
        <w:rPr>
          <w:sz w:val="18"/>
          <w:szCs w:val="18"/>
          <w:lang w:eastAsia="fr-FR"/>
        </w:rPr>
      </w:pPr>
    </w:p>
    <w:p w14:paraId="48459C7A"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Les effectifs moyens annuels du candidat ou de chaque membre du groupement pour les 3 dernières années</w:t>
      </w:r>
    </w:p>
    <w:p w14:paraId="3190DBA6" w14:textId="0E9B72F0"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bookmarkStart w:id="22" w:name="_Hlk199255198"/>
      <w:r w:rsidRPr="000E71F8">
        <w:rPr>
          <w:spacing w:val="-2"/>
          <w:sz w:val="18"/>
        </w:rPr>
        <w:t xml:space="preserve">Un dossier de 5 références (seules les 5 premières seront examinées) du candidat unique ou de chaque membre du groupement. Ces références de travaux devront </w:t>
      </w:r>
      <w:r w:rsidR="00B453E1" w:rsidRPr="000E71F8">
        <w:rPr>
          <w:spacing w:val="-2"/>
          <w:sz w:val="18"/>
        </w:rPr>
        <w:t xml:space="preserve">avoir été </w:t>
      </w:r>
      <w:r w:rsidRPr="000E71F8">
        <w:rPr>
          <w:spacing w:val="-2"/>
          <w:sz w:val="18"/>
        </w:rPr>
        <w:t xml:space="preserve">exécutées </w:t>
      </w:r>
      <w:bookmarkEnd w:id="22"/>
      <w:r w:rsidRPr="000E71F8">
        <w:rPr>
          <w:spacing w:val="-2"/>
          <w:sz w:val="18"/>
        </w:rPr>
        <w:t>au cours des 5 dernières années et démontrer la capacité du candidat à réaliser des projets de nature, d'ampleur et de complexité comparables, notamment en ce qui concerne la gestion des nuisances sonores en environnement urbain dense et la capacité de réaliser des travaux en site occupé sensible. Le candidat devra notamment disposer des compétences suivantes identifiées entre co-traitants et/ou sous-traitants déclarés : structure, façades, CVC, courants faibles, courants forts et justifier d'expériences effectives en sûreté-sécurité, acoustique, exploitation-maintenance et développement durable.</w:t>
      </w:r>
    </w:p>
    <w:p w14:paraId="1D47354A" w14:textId="77777777" w:rsidR="008B7E40" w:rsidRPr="000E71F8" w:rsidRDefault="008B7E40" w:rsidP="008B7E40">
      <w:pPr>
        <w:tabs>
          <w:tab w:val="left" w:pos="861"/>
        </w:tabs>
        <w:spacing w:before="21" w:line="264" w:lineRule="auto"/>
        <w:ind w:right="138"/>
        <w:rPr>
          <w:spacing w:val="-2"/>
          <w:sz w:val="18"/>
        </w:rPr>
      </w:pPr>
    </w:p>
    <w:p w14:paraId="4FD42462" w14:textId="77777777" w:rsidR="008B7E40" w:rsidRPr="000E71F8" w:rsidRDefault="008B7E40" w:rsidP="008B7E40">
      <w:pPr>
        <w:rPr>
          <w:rFonts w:eastAsia="Times New Roman" w:cstheme="minorHAnsi"/>
          <w:sz w:val="18"/>
          <w:szCs w:val="18"/>
          <w:lang w:eastAsia="fr-FR"/>
        </w:rPr>
      </w:pPr>
      <w:r w:rsidRPr="000E71F8">
        <w:rPr>
          <w:rFonts w:eastAsia="Times New Roman" w:cstheme="minorHAnsi"/>
          <w:sz w:val="18"/>
          <w:szCs w:val="18"/>
          <w:lang w:eastAsia="fr-FR"/>
        </w:rPr>
        <w:t>Ce dossier présentera, pour chaque référence :</w:t>
      </w:r>
    </w:p>
    <w:p w14:paraId="1884AEE7"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Objet de l'opération,</w:t>
      </w:r>
    </w:p>
    <w:p w14:paraId="35368B97"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Nature des travaux,</w:t>
      </w:r>
    </w:p>
    <w:p w14:paraId="0895F820"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Identification du maître d'ouvrage,</w:t>
      </w:r>
    </w:p>
    <w:p w14:paraId="7C5C960C"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Localisation,</w:t>
      </w:r>
    </w:p>
    <w:p w14:paraId="06F553EE"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Date de livraison,</w:t>
      </w:r>
    </w:p>
    <w:p w14:paraId="0CA197D2"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Surface de plancher (m² SDP),</w:t>
      </w:r>
    </w:p>
    <w:p w14:paraId="2E4A1C45"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Montant HT des travaux,</w:t>
      </w:r>
    </w:p>
    <w:p w14:paraId="6C2B59C2"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3 photographies</w:t>
      </w:r>
    </w:p>
    <w:p w14:paraId="561F4762"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Eventuellement une attestation de bonne exécution des travaux.</w:t>
      </w:r>
    </w:p>
    <w:p w14:paraId="090267A0" w14:textId="124D9A94" w:rsidR="008B7E40" w:rsidRPr="000E71F8" w:rsidRDefault="008B7E40" w:rsidP="008B7E40">
      <w:pPr>
        <w:spacing w:before="120" w:afterLines="60" w:after="144"/>
        <w:rPr>
          <w:rFonts w:eastAsia="Times New Roman" w:cstheme="minorHAnsi"/>
          <w:sz w:val="18"/>
          <w:szCs w:val="18"/>
          <w:lang w:eastAsia="fr-FR"/>
        </w:rPr>
      </w:pPr>
      <w:r w:rsidRPr="000E71F8">
        <w:rPr>
          <w:rFonts w:eastAsia="Times New Roman" w:cstheme="minorHAnsi"/>
          <w:sz w:val="18"/>
          <w:szCs w:val="18"/>
          <w:lang w:eastAsia="fr-FR"/>
        </w:rPr>
        <w:t xml:space="preserve">Les candidats sont invités à compléter le fichier Excel Cadre de réponse annexé </w:t>
      </w:r>
      <w:r w:rsidR="001124AA">
        <w:rPr>
          <w:rFonts w:eastAsia="Times New Roman" w:cstheme="minorHAnsi"/>
          <w:sz w:val="18"/>
          <w:szCs w:val="18"/>
          <w:lang w:eastAsia="fr-FR"/>
        </w:rPr>
        <w:t>au présent règlement de consultation.</w:t>
      </w:r>
    </w:p>
    <w:p w14:paraId="3C4E239E" w14:textId="77777777" w:rsidR="008B7E40" w:rsidRPr="000E71F8" w:rsidRDefault="008B7E40" w:rsidP="008B7E40">
      <w:pPr>
        <w:spacing w:afterLines="60" w:after="144"/>
        <w:rPr>
          <w:rFonts w:eastAsia="Times New Roman" w:cstheme="minorHAnsi"/>
          <w:sz w:val="18"/>
          <w:szCs w:val="18"/>
          <w:lang w:eastAsia="fr-FR"/>
        </w:rPr>
      </w:pPr>
      <w:r w:rsidRPr="000E71F8">
        <w:rPr>
          <w:rFonts w:eastAsia="Times New Roman" w:cstheme="minorHAnsi"/>
          <w:sz w:val="18"/>
          <w:szCs w:val="18"/>
          <w:lang w:eastAsia="fr-FR"/>
        </w:rPr>
        <w:t>Pour justifier de ses capacités professionnelles, techniques et financières, le candidat peut demander que soient prises en compte les capacités professionnelles, techniques et financières d’autres opérateurs économiques.</w:t>
      </w:r>
    </w:p>
    <w:p w14:paraId="1CB92A9C" w14:textId="77777777" w:rsidR="008B7E40" w:rsidRPr="000E71F8" w:rsidRDefault="008B7E40" w:rsidP="008B7E40">
      <w:pPr>
        <w:spacing w:afterLines="60" w:after="144"/>
        <w:rPr>
          <w:rFonts w:eastAsia="Times New Roman" w:cstheme="minorHAnsi"/>
          <w:sz w:val="18"/>
          <w:szCs w:val="18"/>
          <w:lang w:eastAsia="fr-FR"/>
        </w:rPr>
      </w:pPr>
      <w:r w:rsidRPr="000E71F8">
        <w:rPr>
          <w:rFonts w:eastAsia="Times New Roman" w:cstheme="minorHAnsi"/>
          <w:sz w:val="18"/>
          <w:szCs w:val="18"/>
          <w:lang w:eastAsia="fr-FR"/>
        </w:rPr>
        <w:t>Tout opérateur économique qui n'est pas en mesure de fournir le(s) élément(s)demandé(s) ci-dessus, notamment en raison de sa date récente de création, peut prouver ses capacités professionnelles, techniques et financières, par tout autre moyen.</w:t>
      </w:r>
    </w:p>
    <w:p w14:paraId="06A45DB8" w14:textId="77777777" w:rsidR="008B7E40" w:rsidRPr="000E71F8" w:rsidRDefault="008B7E40" w:rsidP="008B7E40">
      <w:pPr>
        <w:spacing w:afterLines="60" w:after="144"/>
        <w:rPr>
          <w:rFonts w:eastAsia="Times New Roman" w:cstheme="minorHAnsi"/>
          <w:sz w:val="18"/>
          <w:szCs w:val="18"/>
          <w:lang w:eastAsia="fr-FR"/>
        </w:rPr>
      </w:pPr>
      <w:r w:rsidRPr="000E71F8">
        <w:rPr>
          <w:rFonts w:eastAsia="Times New Roman" w:cstheme="minorHAnsi"/>
          <w:sz w:val="18"/>
          <w:szCs w:val="18"/>
          <w:lang w:eastAsia="fr-FR"/>
        </w:rPr>
        <w:t>Les candidats qui se trouvent dans un cas d’interdiction de soumissionner, qui ne disposent pas de la capacité économique et financière, des capacités techniques et professionnelles ou qui ne peuvent produire dans le délai imparti les documents justificatifs, les moyens de preuve, les compléments ou explications requis par le pouvoir adjudicateur sont éliminés.</w:t>
      </w:r>
    </w:p>
    <w:p w14:paraId="6AAC146A" w14:textId="0D2988D6" w:rsidR="008B7E40" w:rsidRPr="000E71F8" w:rsidRDefault="008B7E40" w:rsidP="008B7E40">
      <w:pPr>
        <w:spacing w:afterLines="60" w:after="144"/>
        <w:rPr>
          <w:rFonts w:eastAsia="Times New Roman" w:cstheme="minorHAnsi"/>
          <w:sz w:val="18"/>
          <w:szCs w:val="18"/>
          <w:lang w:eastAsia="fr-FR"/>
        </w:rPr>
      </w:pPr>
      <w:r w:rsidRPr="000E71F8">
        <w:rPr>
          <w:rFonts w:eastAsia="Times New Roman" w:cstheme="minorHAnsi"/>
          <w:sz w:val="18"/>
          <w:szCs w:val="18"/>
          <w:lang w:eastAsia="fr-FR"/>
        </w:rPr>
        <w:t>Les dossiers de candidature devront être constitués uniquement des éléments listés dans l</w:t>
      </w:r>
      <w:r w:rsidR="00B453E1" w:rsidRPr="000E71F8">
        <w:rPr>
          <w:rFonts w:eastAsia="Times New Roman" w:cstheme="minorHAnsi"/>
          <w:sz w:val="18"/>
          <w:szCs w:val="18"/>
          <w:lang w:eastAsia="fr-FR"/>
        </w:rPr>
        <w:t>e</w:t>
      </w:r>
      <w:r w:rsidRPr="000E71F8">
        <w:rPr>
          <w:rFonts w:eastAsia="Times New Roman" w:cstheme="minorHAnsi"/>
          <w:sz w:val="18"/>
          <w:szCs w:val="18"/>
          <w:lang w:eastAsia="fr-FR"/>
        </w:rPr>
        <w:t xml:space="preserve"> présent </w:t>
      </w:r>
      <w:r w:rsidR="00B453E1" w:rsidRPr="000E71F8">
        <w:rPr>
          <w:rFonts w:eastAsia="Times New Roman" w:cstheme="minorHAnsi"/>
          <w:sz w:val="18"/>
          <w:szCs w:val="18"/>
          <w:lang w:eastAsia="fr-FR"/>
        </w:rPr>
        <w:t>r</w:t>
      </w:r>
      <w:ins w:id="23" w:author="GEZER Melodie" w:date="2025-07-03T16:57:00Z" w16du:dateUtc="2025-07-03T14:57:00Z">
        <w:r w:rsidR="005356BA">
          <w:rPr>
            <w:rFonts w:eastAsia="Times New Roman" w:cstheme="minorHAnsi"/>
            <w:sz w:val="18"/>
            <w:szCs w:val="18"/>
            <w:lang w:eastAsia="fr-FR"/>
          </w:rPr>
          <w:t>è</w:t>
        </w:r>
      </w:ins>
      <w:del w:id="24" w:author="GEZER Melodie" w:date="2025-07-03T16:57:00Z" w16du:dateUtc="2025-07-03T14:57:00Z">
        <w:r w:rsidR="00B453E1" w:rsidRPr="000E71F8" w:rsidDel="005356BA">
          <w:rPr>
            <w:rFonts w:eastAsia="Times New Roman" w:cstheme="minorHAnsi"/>
            <w:sz w:val="18"/>
            <w:szCs w:val="18"/>
            <w:lang w:eastAsia="fr-FR"/>
          </w:rPr>
          <w:delText>é</w:delText>
        </w:r>
      </w:del>
      <w:r w:rsidR="00B453E1" w:rsidRPr="000E71F8">
        <w:rPr>
          <w:rFonts w:eastAsia="Times New Roman" w:cstheme="minorHAnsi"/>
          <w:sz w:val="18"/>
          <w:szCs w:val="18"/>
          <w:lang w:eastAsia="fr-FR"/>
        </w:rPr>
        <w:t>glement</w:t>
      </w:r>
      <w:r w:rsidRPr="000E71F8">
        <w:rPr>
          <w:rFonts w:eastAsia="Times New Roman" w:cstheme="minorHAnsi"/>
          <w:sz w:val="18"/>
          <w:szCs w:val="18"/>
          <w:lang w:eastAsia="fr-FR"/>
        </w:rPr>
        <w:t xml:space="preserve">. </w:t>
      </w:r>
      <w:r w:rsidRPr="000E71F8">
        <w:rPr>
          <w:rFonts w:eastAsia="Times New Roman" w:cstheme="minorHAnsi"/>
          <w:sz w:val="18"/>
          <w:szCs w:val="18"/>
          <w:lang w:eastAsia="fr-FR"/>
        </w:rPr>
        <w:lastRenderedPageBreak/>
        <w:t xml:space="preserve">Aucun autre élément ne sera pris en compte dans le cadre de l'analyse des candidatures. </w:t>
      </w:r>
      <w:r w:rsidRPr="000E71F8">
        <w:rPr>
          <w:rFonts w:eastAsia="Times New Roman" w:cstheme="minorHAnsi"/>
          <w:b/>
          <w:sz w:val="18"/>
          <w:szCs w:val="18"/>
          <w:lang w:eastAsia="fr-FR"/>
        </w:rPr>
        <w:t>Si le candidat transmet plus de cinq références par membres du groupement, seules les cinq premières par ordre de présentation seront examinées.</w:t>
      </w:r>
    </w:p>
    <w:p w14:paraId="669805AA" w14:textId="77777777" w:rsidR="008B7E40" w:rsidRPr="000E71F8" w:rsidRDefault="008B7E40" w:rsidP="008B7E40">
      <w:pPr>
        <w:spacing w:afterLines="60" w:after="144"/>
        <w:rPr>
          <w:rFonts w:eastAsia="Times New Roman" w:cstheme="minorHAnsi"/>
          <w:i/>
          <w:sz w:val="18"/>
          <w:szCs w:val="18"/>
          <w:lang w:eastAsia="fr-FR"/>
        </w:rPr>
      </w:pPr>
      <w:r w:rsidRPr="000E71F8">
        <w:rPr>
          <w:rFonts w:eastAsia="Times New Roman" w:cstheme="minorHAnsi"/>
          <w:i/>
          <w:sz w:val="18"/>
          <w:szCs w:val="18"/>
          <w:lang w:eastAsia="fr-FR"/>
        </w:rPr>
        <w:t>NB : les pièces accompagnant le dossier de candidature rédigées en langue étrangère seront acceptées si elles sont accompagnées d'une traduction en langue française.</w:t>
      </w:r>
    </w:p>
    <w:p w14:paraId="711E3ED2" w14:textId="77777777" w:rsidR="008B7E40" w:rsidRPr="000E71F8" w:rsidRDefault="008B7E40" w:rsidP="008B7E40">
      <w:pPr>
        <w:pStyle w:val="Corpsdetexte"/>
        <w:spacing w:before="67"/>
        <w:rPr>
          <w:bCs/>
        </w:rPr>
      </w:pPr>
    </w:p>
    <w:p w14:paraId="305CE5FE" w14:textId="77777777" w:rsidR="008B7E40" w:rsidRPr="000E71F8" w:rsidRDefault="008B7E40" w:rsidP="008B7E40">
      <w:pPr>
        <w:pStyle w:val="Titre2"/>
      </w:pPr>
      <w:bookmarkStart w:id="25" w:name="_Toc201746422"/>
      <w:r w:rsidRPr="000E71F8">
        <w:t>4.2</w:t>
      </w:r>
      <w:r w:rsidRPr="000E71F8">
        <w:tab/>
        <w:t>Dossiers</w:t>
      </w:r>
      <w:r w:rsidRPr="000E71F8">
        <w:rPr>
          <w:spacing w:val="-1"/>
        </w:rPr>
        <w:t xml:space="preserve"> </w:t>
      </w:r>
      <w:r w:rsidRPr="000E71F8">
        <w:t>OFFRE</w:t>
      </w:r>
      <w:bookmarkEnd w:id="25"/>
    </w:p>
    <w:p w14:paraId="76F003BB" w14:textId="77777777" w:rsidR="008B7E40" w:rsidRPr="000E71F8" w:rsidRDefault="008B7E40" w:rsidP="008B7E40">
      <w:pPr>
        <w:pStyle w:val="Corpsdetexte"/>
        <w:spacing w:before="42"/>
        <w:rPr>
          <w:bCs/>
          <w:iCs/>
        </w:rPr>
      </w:pPr>
    </w:p>
    <w:p w14:paraId="70CC218E" w14:textId="2F73FC68" w:rsidR="008B7E40" w:rsidRPr="000E71F8" w:rsidRDefault="008B7E40" w:rsidP="008B7E40">
      <w:pPr>
        <w:pStyle w:val="Corpsdetexte"/>
        <w:spacing w:line="264" w:lineRule="auto"/>
        <w:ind w:left="141" w:right="139"/>
      </w:pPr>
      <w:r w:rsidRPr="000E71F8">
        <w:t>Les</w:t>
      </w:r>
      <w:r w:rsidRPr="000E71F8">
        <w:rPr>
          <w:spacing w:val="-8"/>
        </w:rPr>
        <w:t xml:space="preserve"> </w:t>
      </w:r>
      <w:r w:rsidRPr="000E71F8">
        <w:t>dossiers</w:t>
      </w:r>
      <w:r w:rsidRPr="000E71F8">
        <w:rPr>
          <w:spacing w:val="-8"/>
        </w:rPr>
        <w:t xml:space="preserve"> </w:t>
      </w:r>
      <w:r w:rsidRPr="000E71F8">
        <w:t>constituant</w:t>
      </w:r>
      <w:r w:rsidRPr="000E71F8">
        <w:rPr>
          <w:spacing w:val="-7"/>
        </w:rPr>
        <w:t xml:space="preserve"> </w:t>
      </w:r>
      <w:r w:rsidRPr="000E71F8">
        <w:t>l’offre</w:t>
      </w:r>
      <w:r w:rsidRPr="000E71F8">
        <w:rPr>
          <w:spacing w:val="-8"/>
        </w:rPr>
        <w:t xml:space="preserve"> </w:t>
      </w:r>
      <w:r w:rsidRPr="000E71F8">
        <w:t>seront</w:t>
      </w:r>
      <w:r w:rsidRPr="000E71F8">
        <w:rPr>
          <w:spacing w:val="-7"/>
        </w:rPr>
        <w:t xml:space="preserve"> </w:t>
      </w:r>
      <w:r w:rsidRPr="000E71F8">
        <w:t>entièrement</w:t>
      </w:r>
      <w:r w:rsidRPr="000E71F8">
        <w:rPr>
          <w:spacing w:val="-7"/>
        </w:rPr>
        <w:t xml:space="preserve"> </w:t>
      </w:r>
      <w:r w:rsidRPr="000E71F8">
        <w:t>rédigés</w:t>
      </w:r>
      <w:r w:rsidRPr="000E71F8">
        <w:rPr>
          <w:spacing w:val="-8"/>
        </w:rPr>
        <w:t xml:space="preserve"> </w:t>
      </w:r>
      <w:r w:rsidRPr="000E71F8">
        <w:t>en</w:t>
      </w:r>
      <w:r w:rsidRPr="000E71F8">
        <w:rPr>
          <w:spacing w:val="-7"/>
        </w:rPr>
        <w:t xml:space="preserve"> </w:t>
      </w:r>
      <w:r w:rsidRPr="000E71F8">
        <w:t>langue</w:t>
      </w:r>
      <w:r w:rsidRPr="000E71F8">
        <w:rPr>
          <w:spacing w:val="-8"/>
        </w:rPr>
        <w:t xml:space="preserve"> </w:t>
      </w:r>
      <w:r w:rsidRPr="000E71F8">
        <w:t>française.</w:t>
      </w:r>
      <w:r w:rsidRPr="000E71F8">
        <w:rPr>
          <w:spacing w:val="-8"/>
        </w:rPr>
        <w:t xml:space="preserve"> </w:t>
      </w:r>
      <w:r w:rsidRPr="000E71F8">
        <w:t>Il</w:t>
      </w:r>
      <w:r w:rsidRPr="000E71F8">
        <w:rPr>
          <w:spacing w:val="-10"/>
        </w:rPr>
        <w:t xml:space="preserve"> </w:t>
      </w:r>
      <w:r w:rsidRPr="000E71F8">
        <w:t>est</w:t>
      </w:r>
      <w:r w:rsidRPr="000E71F8">
        <w:rPr>
          <w:spacing w:val="-7"/>
        </w:rPr>
        <w:t xml:space="preserve"> </w:t>
      </w:r>
      <w:r w:rsidRPr="000E71F8">
        <w:t>rappelé</w:t>
      </w:r>
      <w:r w:rsidRPr="000E71F8">
        <w:rPr>
          <w:spacing w:val="-8"/>
        </w:rPr>
        <w:t xml:space="preserve"> </w:t>
      </w:r>
      <w:r w:rsidRPr="000E71F8">
        <w:t>que</w:t>
      </w:r>
      <w:r w:rsidRPr="000E71F8">
        <w:rPr>
          <w:spacing w:val="-8"/>
        </w:rPr>
        <w:t xml:space="preserve"> </w:t>
      </w:r>
      <w:r w:rsidRPr="000E71F8">
        <w:t xml:space="preserve">les signataires doivent être habilités à engager la société qu’ils représentent. </w:t>
      </w:r>
    </w:p>
    <w:p w14:paraId="623031E8" w14:textId="77777777" w:rsidR="008B7E40" w:rsidRPr="000E71F8" w:rsidRDefault="008B7E40" w:rsidP="008B7E40">
      <w:pPr>
        <w:pStyle w:val="Corpsdetexte"/>
        <w:spacing w:before="19"/>
      </w:pPr>
    </w:p>
    <w:p w14:paraId="6DF76BB8" w14:textId="77777777" w:rsidR="008B7E40" w:rsidRPr="000E71F8" w:rsidRDefault="008B7E40" w:rsidP="008B7E40">
      <w:pPr>
        <w:pStyle w:val="Corpsdetexte"/>
        <w:ind w:left="141"/>
      </w:pPr>
      <w:r w:rsidRPr="000E71F8">
        <w:t>Le</w:t>
      </w:r>
      <w:r w:rsidRPr="000E71F8">
        <w:rPr>
          <w:spacing w:val="-3"/>
        </w:rPr>
        <w:t xml:space="preserve"> </w:t>
      </w:r>
      <w:r w:rsidRPr="000E71F8">
        <w:t>dossier</w:t>
      </w:r>
      <w:r w:rsidRPr="000E71F8">
        <w:rPr>
          <w:spacing w:val="-2"/>
        </w:rPr>
        <w:t xml:space="preserve"> </w:t>
      </w:r>
      <w:r w:rsidRPr="000E71F8">
        <w:t>à</w:t>
      </w:r>
      <w:r w:rsidRPr="000E71F8">
        <w:rPr>
          <w:spacing w:val="-3"/>
        </w:rPr>
        <w:t xml:space="preserve"> </w:t>
      </w:r>
      <w:r w:rsidRPr="000E71F8">
        <w:t>remettre</w:t>
      </w:r>
      <w:r w:rsidRPr="000E71F8">
        <w:rPr>
          <w:spacing w:val="-2"/>
        </w:rPr>
        <w:t xml:space="preserve"> </w:t>
      </w:r>
      <w:r w:rsidRPr="000E71F8">
        <w:t>par</w:t>
      </w:r>
      <w:r w:rsidRPr="000E71F8">
        <w:rPr>
          <w:spacing w:val="-4"/>
        </w:rPr>
        <w:t xml:space="preserve"> </w:t>
      </w:r>
      <w:r w:rsidRPr="000E71F8">
        <w:t>les</w:t>
      </w:r>
      <w:r w:rsidRPr="000E71F8">
        <w:rPr>
          <w:spacing w:val="-2"/>
        </w:rPr>
        <w:t xml:space="preserve"> </w:t>
      </w:r>
      <w:r w:rsidRPr="000E71F8">
        <w:t>candidats</w:t>
      </w:r>
      <w:r w:rsidRPr="000E71F8">
        <w:rPr>
          <w:spacing w:val="-3"/>
        </w:rPr>
        <w:t xml:space="preserve"> </w:t>
      </w:r>
      <w:r w:rsidRPr="000E71F8">
        <w:t>comprendra</w:t>
      </w:r>
      <w:r w:rsidRPr="000E71F8">
        <w:rPr>
          <w:spacing w:val="-3"/>
        </w:rPr>
        <w:t xml:space="preserve"> </w:t>
      </w:r>
      <w:r w:rsidRPr="000E71F8">
        <w:t>les</w:t>
      </w:r>
      <w:r w:rsidRPr="000E71F8">
        <w:rPr>
          <w:spacing w:val="-3"/>
        </w:rPr>
        <w:t xml:space="preserve"> </w:t>
      </w:r>
      <w:r w:rsidRPr="000E71F8">
        <w:t>pièces</w:t>
      </w:r>
      <w:r w:rsidRPr="000E71F8">
        <w:rPr>
          <w:spacing w:val="-2"/>
        </w:rPr>
        <w:t xml:space="preserve"> </w:t>
      </w:r>
      <w:r w:rsidRPr="000E71F8">
        <w:t>suivantes</w:t>
      </w:r>
      <w:r w:rsidRPr="000E71F8">
        <w:rPr>
          <w:spacing w:val="-2"/>
        </w:rPr>
        <w:t xml:space="preserve"> </w:t>
      </w:r>
      <w:r w:rsidRPr="000E71F8">
        <w:rPr>
          <w:spacing w:val="-10"/>
        </w:rPr>
        <w:t>:</w:t>
      </w:r>
    </w:p>
    <w:p w14:paraId="47EC54E6" w14:textId="77777777" w:rsidR="008B7E40" w:rsidRPr="000E71F8" w:rsidRDefault="008B7E40" w:rsidP="008B7E40">
      <w:pPr>
        <w:pStyle w:val="Corpsdetexte"/>
        <w:spacing w:before="42"/>
      </w:pPr>
    </w:p>
    <w:p w14:paraId="5081DA7D" w14:textId="77777777" w:rsidR="008B7E40" w:rsidRPr="000E71F8" w:rsidRDefault="008B7E40" w:rsidP="008B7E40">
      <w:pPr>
        <w:pStyle w:val="Titre3"/>
        <w:ind w:left="1427" w:hanging="720"/>
      </w:pPr>
      <w:bookmarkStart w:id="26" w:name="_Toc201746423"/>
      <w:r w:rsidRPr="000E71F8">
        <w:t>4.2.1</w:t>
      </w:r>
      <w:r w:rsidRPr="000E71F8">
        <w:tab/>
        <w:t>Dossier A</w:t>
      </w:r>
      <w:bookmarkEnd w:id="26"/>
    </w:p>
    <w:p w14:paraId="20A7CC92" w14:textId="77777777" w:rsidR="008B7E40" w:rsidRPr="000E71F8" w:rsidRDefault="008B7E40" w:rsidP="008B7E40">
      <w:pPr>
        <w:pStyle w:val="Corpsdetexte"/>
        <w:spacing w:before="43"/>
        <w:rPr>
          <w:b/>
          <w:i/>
        </w:rPr>
      </w:pPr>
    </w:p>
    <w:p w14:paraId="605FCABD" w14:textId="77777777" w:rsidR="008B7E40" w:rsidRPr="000E71F8" w:rsidRDefault="008B7E40" w:rsidP="008B7E40">
      <w:pPr>
        <w:pStyle w:val="Corpsdetexte"/>
        <w:ind w:left="141"/>
      </w:pPr>
      <w:r w:rsidRPr="000E71F8">
        <w:t>Un</w:t>
      </w:r>
      <w:r w:rsidRPr="000E71F8">
        <w:rPr>
          <w:spacing w:val="-2"/>
        </w:rPr>
        <w:t xml:space="preserve"> </w:t>
      </w:r>
      <w:r w:rsidRPr="000E71F8">
        <w:t>projet</w:t>
      </w:r>
      <w:r w:rsidRPr="000E71F8">
        <w:rPr>
          <w:spacing w:val="-2"/>
        </w:rPr>
        <w:t xml:space="preserve"> </w:t>
      </w:r>
      <w:r w:rsidRPr="000E71F8">
        <w:t>de</w:t>
      </w:r>
      <w:r w:rsidRPr="000E71F8">
        <w:rPr>
          <w:spacing w:val="-2"/>
        </w:rPr>
        <w:t xml:space="preserve"> </w:t>
      </w:r>
      <w:r w:rsidRPr="000E71F8">
        <w:t>marché</w:t>
      </w:r>
      <w:r w:rsidRPr="000E71F8">
        <w:rPr>
          <w:spacing w:val="-3"/>
        </w:rPr>
        <w:t xml:space="preserve"> </w:t>
      </w:r>
      <w:r w:rsidRPr="000E71F8">
        <w:t>comprenant</w:t>
      </w:r>
      <w:r w:rsidRPr="000E71F8">
        <w:rPr>
          <w:spacing w:val="-2"/>
        </w:rPr>
        <w:t xml:space="preserve"> </w:t>
      </w:r>
      <w:r w:rsidRPr="000E71F8">
        <w:t>les pièces</w:t>
      </w:r>
      <w:r w:rsidRPr="000E71F8">
        <w:rPr>
          <w:spacing w:val="-3"/>
        </w:rPr>
        <w:t xml:space="preserve"> </w:t>
      </w:r>
      <w:r w:rsidRPr="000E71F8">
        <w:t>suivantes</w:t>
      </w:r>
      <w:r w:rsidRPr="000E71F8">
        <w:rPr>
          <w:spacing w:val="-5"/>
        </w:rPr>
        <w:t xml:space="preserve"> </w:t>
      </w:r>
      <w:r w:rsidRPr="000E71F8">
        <w:rPr>
          <w:spacing w:val="-10"/>
        </w:rPr>
        <w:t>:</w:t>
      </w:r>
    </w:p>
    <w:p w14:paraId="55F19C5C" w14:textId="77777777" w:rsidR="008B7E40" w:rsidRPr="000E71F8" w:rsidRDefault="008B7E40" w:rsidP="008B7E40">
      <w:pPr>
        <w:pStyle w:val="Corpsdetexte"/>
        <w:spacing w:before="20"/>
      </w:pPr>
    </w:p>
    <w:p w14:paraId="31085E3F" w14:textId="77777777" w:rsidR="008B7E40" w:rsidRPr="000E71F8" w:rsidRDefault="008B7E40" w:rsidP="008B7E40">
      <w:pPr>
        <w:pStyle w:val="Paragraphedeliste"/>
        <w:numPr>
          <w:ilvl w:val="0"/>
          <w:numId w:val="8"/>
        </w:numPr>
        <w:tabs>
          <w:tab w:val="left" w:pos="406"/>
        </w:tabs>
        <w:spacing w:before="33"/>
        <w:ind w:left="141" w:hanging="265"/>
        <w:contextualSpacing w:val="0"/>
        <w:rPr>
          <w:sz w:val="18"/>
          <w:szCs w:val="18"/>
        </w:rPr>
      </w:pPr>
      <w:r w:rsidRPr="000E71F8">
        <w:rPr>
          <w:b/>
          <w:sz w:val="18"/>
          <w:szCs w:val="18"/>
        </w:rPr>
        <w:t>L’Acte</w:t>
      </w:r>
      <w:r w:rsidRPr="000E71F8">
        <w:rPr>
          <w:b/>
          <w:spacing w:val="-15"/>
          <w:sz w:val="18"/>
          <w:szCs w:val="18"/>
        </w:rPr>
        <w:t xml:space="preserve"> </w:t>
      </w:r>
      <w:r w:rsidRPr="000E71F8">
        <w:rPr>
          <w:b/>
          <w:sz w:val="18"/>
          <w:szCs w:val="18"/>
        </w:rPr>
        <w:t>d'Engagement</w:t>
      </w:r>
      <w:r w:rsidRPr="000E71F8">
        <w:rPr>
          <w:b/>
          <w:spacing w:val="-11"/>
          <w:sz w:val="18"/>
          <w:szCs w:val="18"/>
        </w:rPr>
        <w:t xml:space="preserve"> </w:t>
      </w:r>
      <w:r w:rsidRPr="000E71F8">
        <w:rPr>
          <w:b/>
          <w:sz w:val="18"/>
          <w:szCs w:val="18"/>
        </w:rPr>
        <w:t>(AE)</w:t>
      </w:r>
      <w:r w:rsidRPr="000E71F8">
        <w:rPr>
          <w:b/>
          <w:spacing w:val="-12"/>
          <w:sz w:val="18"/>
          <w:szCs w:val="18"/>
        </w:rPr>
        <w:t xml:space="preserve"> </w:t>
      </w:r>
      <w:r w:rsidRPr="000E71F8">
        <w:rPr>
          <w:b/>
          <w:sz w:val="18"/>
          <w:szCs w:val="18"/>
        </w:rPr>
        <w:t>et</w:t>
      </w:r>
      <w:r w:rsidRPr="000E71F8">
        <w:rPr>
          <w:b/>
          <w:spacing w:val="-15"/>
          <w:sz w:val="18"/>
          <w:szCs w:val="18"/>
        </w:rPr>
        <w:t xml:space="preserve"> </w:t>
      </w:r>
      <w:r w:rsidRPr="000E71F8">
        <w:rPr>
          <w:b/>
          <w:sz w:val="18"/>
          <w:szCs w:val="18"/>
        </w:rPr>
        <w:t>ses</w:t>
      </w:r>
      <w:r w:rsidRPr="000E71F8">
        <w:rPr>
          <w:b/>
          <w:spacing w:val="-13"/>
          <w:sz w:val="18"/>
          <w:szCs w:val="18"/>
        </w:rPr>
        <w:t xml:space="preserve"> </w:t>
      </w:r>
      <w:r w:rsidRPr="000E71F8">
        <w:rPr>
          <w:b/>
          <w:sz w:val="18"/>
          <w:szCs w:val="18"/>
        </w:rPr>
        <w:t>annexes</w:t>
      </w:r>
      <w:r w:rsidRPr="000E71F8">
        <w:rPr>
          <w:b/>
          <w:spacing w:val="-12"/>
          <w:sz w:val="18"/>
          <w:szCs w:val="18"/>
        </w:rPr>
        <w:t xml:space="preserve"> </w:t>
      </w:r>
      <w:r w:rsidRPr="000E71F8">
        <w:rPr>
          <w:b/>
          <w:sz w:val="18"/>
          <w:szCs w:val="18"/>
        </w:rPr>
        <w:t>:</w:t>
      </w:r>
      <w:r w:rsidRPr="000E71F8">
        <w:rPr>
          <w:b/>
          <w:spacing w:val="-11"/>
          <w:sz w:val="18"/>
          <w:szCs w:val="18"/>
        </w:rPr>
        <w:t xml:space="preserve"> </w:t>
      </w:r>
      <w:r w:rsidRPr="000E71F8">
        <w:rPr>
          <w:sz w:val="18"/>
          <w:szCs w:val="18"/>
        </w:rPr>
        <w:t>documents</w:t>
      </w:r>
      <w:r w:rsidRPr="000E71F8">
        <w:rPr>
          <w:spacing w:val="-13"/>
          <w:sz w:val="18"/>
          <w:szCs w:val="18"/>
        </w:rPr>
        <w:t xml:space="preserve"> </w:t>
      </w:r>
      <w:r w:rsidRPr="000E71F8">
        <w:rPr>
          <w:sz w:val="18"/>
          <w:szCs w:val="18"/>
        </w:rPr>
        <w:t>ci-joints</w:t>
      </w:r>
      <w:r w:rsidRPr="000E71F8">
        <w:rPr>
          <w:spacing w:val="-14"/>
          <w:sz w:val="18"/>
          <w:szCs w:val="18"/>
        </w:rPr>
        <w:t xml:space="preserve"> </w:t>
      </w:r>
      <w:r w:rsidRPr="000E71F8">
        <w:rPr>
          <w:sz w:val="18"/>
          <w:szCs w:val="18"/>
        </w:rPr>
        <w:t>à</w:t>
      </w:r>
      <w:r w:rsidRPr="000E71F8">
        <w:rPr>
          <w:spacing w:val="-14"/>
          <w:sz w:val="18"/>
          <w:szCs w:val="18"/>
        </w:rPr>
        <w:t xml:space="preserve"> </w:t>
      </w:r>
      <w:r w:rsidRPr="000E71F8">
        <w:rPr>
          <w:sz w:val="18"/>
          <w:szCs w:val="18"/>
        </w:rPr>
        <w:t>compléter</w:t>
      </w:r>
      <w:r w:rsidRPr="000E71F8">
        <w:rPr>
          <w:spacing w:val="-14"/>
          <w:sz w:val="18"/>
          <w:szCs w:val="18"/>
        </w:rPr>
        <w:t xml:space="preserve"> </w:t>
      </w:r>
      <w:r w:rsidRPr="000E71F8">
        <w:rPr>
          <w:sz w:val="18"/>
          <w:szCs w:val="18"/>
        </w:rPr>
        <w:t>par</w:t>
      </w:r>
      <w:r w:rsidRPr="000E71F8">
        <w:rPr>
          <w:spacing w:val="-14"/>
          <w:sz w:val="18"/>
          <w:szCs w:val="18"/>
        </w:rPr>
        <w:t xml:space="preserve"> </w:t>
      </w:r>
      <w:r w:rsidRPr="000E71F8">
        <w:rPr>
          <w:sz w:val="18"/>
          <w:szCs w:val="18"/>
        </w:rPr>
        <w:t>le</w:t>
      </w:r>
      <w:r w:rsidRPr="000E71F8">
        <w:rPr>
          <w:spacing w:val="-13"/>
          <w:sz w:val="18"/>
          <w:szCs w:val="18"/>
        </w:rPr>
        <w:t xml:space="preserve"> </w:t>
      </w:r>
      <w:r w:rsidRPr="000E71F8">
        <w:rPr>
          <w:spacing w:val="-2"/>
          <w:sz w:val="18"/>
          <w:szCs w:val="18"/>
        </w:rPr>
        <w:t xml:space="preserve">représentant </w:t>
      </w:r>
      <w:r w:rsidRPr="000E71F8">
        <w:rPr>
          <w:sz w:val="18"/>
          <w:szCs w:val="18"/>
        </w:rPr>
        <w:t>qualifié</w:t>
      </w:r>
      <w:r w:rsidRPr="000E71F8">
        <w:rPr>
          <w:spacing w:val="-4"/>
          <w:sz w:val="18"/>
          <w:szCs w:val="18"/>
        </w:rPr>
        <w:t xml:space="preserve"> </w:t>
      </w:r>
      <w:r w:rsidRPr="000E71F8">
        <w:rPr>
          <w:sz w:val="18"/>
          <w:szCs w:val="18"/>
        </w:rPr>
        <w:t>de</w:t>
      </w:r>
      <w:r w:rsidRPr="000E71F8">
        <w:rPr>
          <w:spacing w:val="-3"/>
          <w:sz w:val="18"/>
          <w:szCs w:val="18"/>
        </w:rPr>
        <w:t xml:space="preserve"> </w:t>
      </w:r>
      <w:r w:rsidRPr="000E71F8">
        <w:rPr>
          <w:sz w:val="18"/>
          <w:szCs w:val="18"/>
        </w:rPr>
        <w:t>l’entreprise</w:t>
      </w:r>
      <w:r w:rsidRPr="000E71F8">
        <w:rPr>
          <w:spacing w:val="-4"/>
          <w:sz w:val="18"/>
          <w:szCs w:val="18"/>
        </w:rPr>
        <w:t xml:space="preserve"> </w:t>
      </w:r>
      <w:r w:rsidRPr="000E71F8">
        <w:rPr>
          <w:sz w:val="18"/>
          <w:szCs w:val="18"/>
        </w:rPr>
        <w:t>ou</w:t>
      </w:r>
      <w:r w:rsidRPr="000E71F8">
        <w:rPr>
          <w:spacing w:val="-5"/>
          <w:sz w:val="18"/>
          <w:szCs w:val="18"/>
        </w:rPr>
        <w:t xml:space="preserve"> </w:t>
      </w:r>
      <w:r w:rsidRPr="000E71F8">
        <w:rPr>
          <w:sz w:val="18"/>
          <w:szCs w:val="18"/>
        </w:rPr>
        <w:t>du</w:t>
      </w:r>
      <w:r w:rsidRPr="000E71F8">
        <w:rPr>
          <w:spacing w:val="-2"/>
          <w:sz w:val="18"/>
          <w:szCs w:val="18"/>
        </w:rPr>
        <w:t xml:space="preserve"> groupement.</w:t>
      </w:r>
    </w:p>
    <w:p w14:paraId="29147526" w14:textId="77777777" w:rsidR="008B7E40" w:rsidRPr="000E71F8" w:rsidRDefault="008B7E40" w:rsidP="008B7E40">
      <w:pPr>
        <w:pStyle w:val="Corpsdetexte"/>
        <w:spacing w:before="64"/>
      </w:pPr>
    </w:p>
    <w:p w14:paraId="10DEF99D" w14:textId="5C324556" w:rsidR="008B7E40" w:rsidRPr="000E71F8" w:rsidRDefault="008B7E40" w:rsidP="008B7E40">
      <w:pPr>
        <w:pStyle w:val="Corpsdetexte"/>
        <w:spacing w:before="1" w:line="276" w:lineRule="auto"/>
        <w:ind w:left="141" w:right="137"/>
      </w:pPr>
      <w:r w:rsidRPr="000E71F8">
        <w:t>L'attention des candidats est attirée sur le fait qu'ils doivent préciser dans l’acte d’engagement s'ils veulent ou non renoncer</w:t>
      </w:r>
      <w:r w:rsidRPr="000E71F8">
        <w:rPr>
          <w:spacing w:val="-9"/>
        </w:rPr>
        <w:t xml:space="preserve"> </w:t>
      </w:r>
      <w:r w:rsidRPr="000E71F8">
        <w:t>au</w:t>
      </w:r>
      <w:r w:rsidRPr="000E71F8">
        <w:rPr>
          <w:spacing w:val="-9"/>
        </w:rPr>
        <w:t xml:space="preserve"> </w:t>
      </w:r>
      <w:r w:rsidRPr="000E71F8">
        <w:t>bénéfice</w:t>
      </w:r>
      <w:r w:rsidRPr="000E71F8">
        <w:rPr>
          <w:spacing w:val="-9"/>
        </w:rPr>
        <w:t xml:space="preserve"> </w:t>
      </w:r>
      <w:r w:rsidRPr="000E71F8">
        <w:t>de</w:t>
      </w:r>
      <w:r w:rsidRPr="000E71F8">
        <w:rPr>
          <w:spacing w:val="-9"/>
        </w:rPr>
        <w:t xml:space="preserve"> </w:t>
      </w:r>
      <w:r w:rsidRPr="000E71F8">
        <w:t>l'avance. Les candidats doivent également préciser dans l’acte d’engagement</w:t>
      </w:r>
      <w:r w:rsidRPr="000E71F8">
        <w:rPr>
          <w:spacing w:val="-9"/>
        </w:rPr>
        <w:t xml:space="preserve"> </w:t>
      </w:r>
      <w:r w:rsidRPr="000E71F8">
        <w:t>certains délais d’exécution</w:t>
      </w:r>
      <w:r w:rsidRPr="000E71F8">
        <w:rPr>
          <w:spacing w:val="-8"/>
        </w:rPr>
        <w:t xml:space="preserve"> </w:t>
      </w:r>
      <w:r w:rsidRPr="000E71F8">
        <w:t>ainsi que les</w:t>
      </w:r>
      <w:r w:rsidRPr="000E71F8">
        <w:rPr>
          <w:spacing w:val="-13"/>
        </w:rPr>
        <w:t xml:space="preserve"> </w:t>
      </w:r>
      <w:r w:rsidRPr="000E71F8">
        <w:t>montants</w:t>
      </w:r>
      <w:r w:rsidRPr="000E71F8">
        <w:rPr>
          <w:spacing w:val="-12"/>
        </w:rPr>
        <w:t xml:space="preserve"> </w:t>
      </w:r>
      <w:r w:rsidRPr="000E71F8">
        <w:t>des</w:t>
      </w:r>
      <w:r w:rsidRPr="000E71F8">
        <w:rPr>
          <w:spacing w:val="-12"/>
        </w:rPr>
        <w:t xml:space="preserve"> </w:t>
      </w:r>
      <w:r w:rsidRPr="000E71F8">
        <w:t>prestations</w:t>
      </w:r>
      <w:r w:rsidRPr="000E71F8">
        <w:rPr>
          <w:spacing w:val="-12"/>
        </w:rPr>
        <w:t xml:space="preserve"> </w:t>
      </w:r>
      <w:r w:rsidRPr="000E71F8">
        <w:t>qu'ils</w:t>
      </w:r>
      <w:r w:rsidRPr="000E71F8">
        <w:rPr>
          <w:spacing w:val="-11"/>
        </w:rPr>
        <w:t xml:space="preserve"> </w:t>
      </w:r>
      <w:r w:rsidRPr="000E71F8">
        <w:t>envisagent</w:t>
      </w:r>
      <w:r w:rsidRPr="000E71F8">
        <w:rPr>
          <w:spacing w:val="-11"/>
        </w:rPr>
        <w:t xml:space="preserve"> </w:t>
      </w:r>
      <w:r w:rsidRPr="000E71F8">
        <w:t>de</w:t>
      </w:r>
      <w:r w:rsidRPr="000E71F8">
        <w:rPr>
          <w:spacing w:val="-11"/>
        </w:rPr>
        <w:t xml:space="preserve"> </w:t>
      </w:r>
      <w:r w:rsidRPr="000E71F8">
        <w:t xml:space="preserve">sous-traiter et, par différence avec le montant de leur offre, le montant maximal de la créance qu'ils pourront présenter en nantissement ou </w:t>
      </w:r>
      <w:r w:rsidR="003C4914" w:rsidRPr="000E71F8">
        <w:t xml:space="preserve">à </w:t>
      </w:r>
      <w:r w:rsidRPr="000E71F8">
        <w:t>céder. Le montant des prestations que le candidat envisage de sous-traiter intègrera</w:t>
      </w:r>
      <w:r w:rsidRPr="000E71F8">
        <w:rPr>
          <w:spacing w:val="-11"/>
        </w:rPr>
        <w:t xml:space="preserve"> </w:t>
      </w:r>
      <w:r w:rsidRPr="000E71F8">
        <w:t>le</w:t>
      </w:r>
      <w:r w:rsidRPr="000E71F8">
        <w:rPr>
          <w:spacing w:val="-9"/>
        </w:rPr>
        <w:t xml:space="preserve"> </w:t>
      </w:r>
      <w:r w:rsidRPr="000E71F8">
        <w:t>montant</w:t>
      </w:r>
      <w:r w:rsidRPr="000E71F8">
        <w:rPr>
          <w:spacing w:val="-10"/>
        </w:rPr>
        <w:t xml:space="preserve"> </w:t>
      </w:r>
      <w:r w:rsidRPr="000E71F8">
        <w:t>des</w:t>
      </w:r>
      <w:r w:rsidRPr="000E71F8">
        <w:rPr>
          <w:spacing w:val="-11"/>
        </w:rPr>
        <w:t xml:space="preserve"> </w:t>
      </w:r>
      <w:r w:rsidRPr="000E71F8">
        <w:t>prestations</w:t>
      </w:r>
      <w:r w:rsidRPr="000E71F8">
        <w:rPr>
          <w:spacing w:val="-11"/>
        </w:rPr>
        <w:t xml:space="preserve"> </w:t>
      </w:r>
      <w:r w:rsidRPr="000E71F8">
        <w:t>des</w:t>
      </w:r>
      <w:r w:rsidRPr="000E71F8">
        <w:rPr>
          <w:spacing w:val="-11"/>
        </w:rPr>
        <w:t xml:space="preserve"> </w:t>
      </w:r>
      <w:r w:rsidRPr="000E71F8">
        <w:t>sous-traitants</w:t>
      </w:r>
      <w:r w:rsidRPr="000E71F8">
        <w:rPr>
          <w:spacing w:val="-11"/>
        </w:rPr>
        <w:t xml:space="preserve"> </w:t>
      </w:r>
      <w:r w:rsidRPr="000E71F8">
        <w:t>dont</w:t>
      </w:r>
      <w:r w:rsidRPr="000E71F8">
        <w:rPr>
          <w:spacing w:val="-10"/>
        </w:rPr>
        <w:t xml:space="preserve"> </w:t>
      </w:r>
      <w:r w:rsidRPr="000E71F8">
        <w:t>l’acceptation</w:t>
      </w:r>
      <w:r w:rsidRPr="000E71F8">
        <w:rPr>
          <w:spacing w:val="-9"/>
        </w:rPr>
        <w:t xml:space="preserve"> </w:t>
      </w:r>
      <w:r w:rsidRPr="000E71F8">
        <w:t>est</w:t>
      </w:r>
      <w:r w:rsidRPr="000E71F8">
        <w:rPr>
          <w:spacing w:val="-10"/>
        </w:rPr>
        <w:t xml:space="preserve"> </w:t>
      </w:r>
      <w:r w:rsidRPr="000E71F8">
        <w:t>demandée</w:t>
      </w:r>
      <w:r w:rsidRPr="000E71F8">
        <w:rPr>
          <w:spacing w:val="-10"/>
        </w:rPr>
        <w:t xml:space="preserve"> </w:t>
      </w:r>
      <w:r w:rsidRPr="000E71F8">
        <w:t>dans</w:t>
      </w:r>
      <w:r w:rsidRPr="000E71F8">
        <w:rPr>
          <w:spacing w:val="-11"/>
        </w:rPr>
        <w:t xml:space="preserve"> </w:t>
      </w:r>
      <w:r w:rsidRPr="000E71F8">
        <w:t>l’offre.</w:t>
      </w:r>
    </w:p>
    <w:p w14:paraId="551AC876" w14:textId="77777777" w:rsidR="008B7E40" w:rsidRPr="000E71F8" w:rsidRDefault="008B7E40" w:rsidP="008B7E40">
      <w:pPr>
        <w:pStyle w:val="Corpsdetexte"/>
        <w:spacing w:before="42"/>
      </w:pPr>
    </w:p>
    <w:p w14:paraId="7F893B31" w14:textId="77777777" w:rsidR="008B7E40" w:rsidRPr="000E71F8" w:rsidRDefault="008B7E40" w:rsidP="008B7E40">
      <w:pPr>
        <w:pStyle w:val="Corpsdetexte"/>
        <w:spacing w:before="1"/>
        <w:ind w:left="141"/>
      </w:pPr>
      <w:r w:rsidRPr="000E71F8">
        <w:t>Le</w:t>
      </w:r>
      <w:r w:rsidRPr="000E71F8">
        <w:rPr>
          <w:spacing w:val="-2"/>
        </w:rPr>
        <w:t xml:space="preserve"> </w:t>
      </w:r>
      <w:r w:rsidRPr="000E71F8">
        <w:t>candidat</w:t>
      </w:r>
      <w:r w:rsidRPr="000E71F8">
        <w:rPr>
          <w:spacing w:val="-2"/>
        </w:rPr>
        <w:t xml:space="preserve"> </w:t>
      </w:r>
      <w:r w:rsidRPr="000E71F8">
        <w:t>joindra</w:t>
      </w:r>
      <w:r w:rsidRPr="000E71F8">
        <w:rPr>
          <w:spacing w:val="-2"/>
        </w:rPr>
        <w:t xml:space="preserve"> </w:t>
      </w:r>
      <w:r w:rsidRPr="000E71F8">
        <w:t>à</w:t>
      </w:r>
      <w:r w:rsidRPr="000E71F8">
        <w:rPr>
          <w:spacing w:val="-2"/>
        </w:rPr>
        <w:t xml:space="preserve"> </w:t>
      </w:r>
      <w:r w:rsidRPr="000E71F8">
        <w:t>l’acte d’engagement</w:t>
      </w:r>
      <w:r w:rsidRPr="000E71F8">
        <w:rPr>
          <w:spacing w:val="-3"/>
        </w:rPr>
        <w:t xml:space="preserve"> </w:t>
      </w:r>
      <w:r w:rsidRPr="000E71F8">
        <w:t>les</w:t>
      </w:r>
      <w:r w:rsidRPr="000E71F8">
        <w:rPr>
          <w:spacing w:val="-1"/>
        </w:rPr>
        <w:t xml:space="preserve"> </w:t>
      </w:r>
      <w:r w:rsidRPr="000E71F8">
        <w:t>annexes</w:t>
      </w:r>
      <w:r w:rsidRPr="000E71F8">
        <w:rPr>
          <w:spacing w:val="-2"/>
        </w:rPr>
        <w:t xml:space="preserve"> </w:t>
      </w:r>
      <w:r w:rsidRPr="000E71F8">
        <w:t>suivantes</w:t>
      </w:r>
      <w:r w:rsidRPr="000E71F8">
        <w:rPr>
          <w:spacing w:val="-1"/>
        </w:rPr>
        <w:t xml:space="preserve"> </w:t>
      </w:r>
      <w:r w:rsidRPr="000E71F8">
        <w:rPr>
          <w:spacing w:val="-10"/>
        </w:rPr>
        <w:t>:</w:t>
      </w:r>
    </w:p>
    <w:p w14:paraId="4EB0CF52"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L’annexe 1 : Tableau récapitulatif des PSE</w:t>
      </w:r>
    </w:p>
    <w:p w14:paraId="700E54D4"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L’annexe 2 : Déclaration de sous-traitance</w:t>
      </w:r>
    </w:p>
    <w:p w14:paraId="70D93343" w14:textId="1A3F559C"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L’annexe 3 : Tableau de répartition de la rémunération des cotraitants</w:t>
      </w:r>
      <w:r w:rsidR="003C4914" w:rsidRPr="000E71F8">
        <w:rPr>
          <w:spacing w:val="-2"/>
          <w:sz w:val="18"/>
        </w:rPr>
        <w:t>, dans le cas d’un groupement</w:t>
      </w:r>
    </w:p>
    <w:p w14:paraId="5790810F"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L’annexe 4 : Insertion par l’activité économique</w:t>
      </w:r>
    </w:p>
    <w:p w14:paraId="5DB3EFB1"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L’annexe 5 : Planning général prévisionnel.</w:t>
      </w:r>
    </w:p>
    <w:p w14:paraId="5AFF51EF" w14:textId="77777777" w:rsidR="008B7E40" w:rsidRPr="000E71F8" w:rsidRDefault="008B7E40" w:rsidP="008B7E40">
      <w:pPr>
        <w:pStyle w:val="Corpsdetexte"/>
        <w:spacing w:before="43"/>
      </w:pPr>
    </w:p>
    <w:p w14:paraId="17DD4934" w14:textId="77777777" w:rsidR="008B7E40" w:rsidRPr="000E71F8" w:rsidRDefault="008B7E40" w:rsidP="008B7E40">
      <w:pPr>
        <w:pStyle w:val="Corpsdetexte"/>
        <w:spacing w:before="42"/>
      </w:pPr>
    </w:p>
    <w:p w14:paraId="1F4E1EA5" w14:textId="77777777" w:rsidR="008B7E40" w:rsidRPr="000E71F8" w:rsidRDefault="008B7E40" w:rsidP="008B7E40">
      <w:pPr>
        <w:pStyle w:val="Paragraphedeliste"/>
        <w:numPr>
          <w:ilvl w:val="0"/>
          <w:numId w:val="8"/>
        </w:numPr>
        <w:tabs>
          <w:tab w:val="left" w:pos="406"/>
        </w:tabs>
        <w:spacing w:before="33"/>
        <w:ind w:left="141" w:hanging="265"/>
        <w:contextualSpacing w:val="0"/>
        <w:rPr>
          <w:sz w:val="18"/>
        </w:rPr>
      </w:pPr>
      <w:r w:rsidRPr="000E71F8">
        <w:rPr>
          <w:b/>
          <w:sz w:val="18"/>
        </w:rPr>
        <w:t xml:space="preserve">La Décomposition du Prix Global et Forfaitaire (DPGF) : </w:t>
      </w:r>
      <w:r w:rsidRPr="000E71F8">
        <w:rPr>
          <w:sz w:val="18"/>
        </w:rPr>
        <w:t xml:space="preserve">cadre ci-joint à renseigner entièrement, établi en respectant notamment les dispositions de l’article 4.3 du présent </w:t>
      </w:r>
      <w:r w:rsidRPr="000E71F8">
        <w:rPr>
          <w:spacing w:val="-2"/>
          <w:sz w:val="18"/>
        </w:rPr>
        <w:t>règlement de consultation.</w:t>
      </w:r>
    </w:p>
    <w:p w14:paraId="12FA4FC0" w14:textId="77777777" w:rsidR="008B7E40" w:rsidRPr="000E71F8" w:rsidRDefault="008B7E40" w:rsidP="008B7E40">
      <w:pPr>
        <w:pStyle w:val="Corpsdetexte"/>
        <w:spacing w:before="20"/>
      </w:pPr>
    </w:p>
    <w:p w14:paraId="27D227E2" w14:textId="77777777" w:rsidR="008B7E40" w:rsidRPr="000E71F8" w:rsidRDefault="008B7E40" w:rsidP="008B7E40">
      <w:pPr>
        <w:pStyle w:val="Corpsdetexte"/>
        <w:spacing w:line="264" w:lineRule="auto"/>
        <w:ind w:left="141" w:right="137"/>
      </w:pPr>
      <w:r w:rsidRPr="000E71F8">
        <w:t>La DPGF doit obligatoirement être remise sous forme numérique, sous format .xls ou .xlsx et sous format pdf.</w:t>
      </w:r>
    </w:p>
    <w:p w14:paraId="4450C63E" w14:textId="77777777" w:rsidR="008B7E40" w:rsidRPr="000E71F8" w:rsidRDefault="008B7E40" w:rsidP="008B7E40">
      <w:pPr>
        <w:pStyle w:val="Corpsdetexte"/>
        <w:spacing w:before="20"/>
      </w:pPr>
    </w:p>
    <w:p w14:paraId="69D21AC1" w14:textId="77777777" w:rsidR="008B7E40" w:rsidRPr="000E71F8" w:rsidRDefault="008B7E40" w:rsidP="008B7E40">
      <w:pPr>
        <w:pStyle w:val="Titre3"/>
        <w:ind w:left="1427" w:hanging="720"/>
      </w:pPr>
      <w:bookmarkStart w:id="27" w:name="_Toc201746424"/>
      <w:r w:rsidRPr="000E71F8">
        <w:t>4.2.2</w:t>
      </w:r>
      <w:r w:rsidRPr="000E71F8">
        <w:tab/>
        <w:t>Dossier B</w:t>
      </w:r>
      <w:bookmarkEnd w:id="27"/>
    </w:p>
    <w:p w14:paraId="3C593CF9" w14:textId="77777777" w:rsidR="008B7E40" w:rsidRPr="000E71F8" w:rsidRDefault="008B7E40" w:rsidP="008B7E40">
      <w:pPr>
        <w:pStyle w:val="Corpsdetexte"/>
        <w:spacing w:before="20"/>
        <w:rPr>
          <w:b/>
          <w:i/>
        </w:rPr>
      </w:pPr>
    </w:p>
    <w:p w14:paraId="4684F4A6" w14:textId="77777777" w:rsidR="008B7E40" w:rsidRPr="000E71F8" w:rsidRDefault="008B7E40" w:rsidP="008B7E40">
      <w:pPr>
        <w:spacing w:before="1"/>
        <w:ind w:left="141" w:right="142"/>
        <w:rPr>
          <w:sz w:val="18"/>
        </w:rPr>
      </w:pPr>
      <w:r w:rsidRPr="000E71F8">
        <w:rPr>
          <w:b/>
          <w:sz w:val="18"/>
        </w:rPr>
        <w:t xml:space="preserve">Un mémoire justificatif (technique et organisationnel) </w:t>
      </w:r>
      <w:r w:rsidRPr="000E71F8">
        <w:rPr>
          <w:sz w:val="18"/>
        </w:rPr>
        <w:t>des dispositions que le candidat se propose d'adopter pour l'exécution des travaux sera joint. Il comprendra obligatoirement :</w:t>
      </w:r>
    </w:p>
    <w:p w14:paraId="75AA5620" w14:textId="77777777" w:rsidR="008B7E40" w:rsidRPr="000E71F8" w:rsidRDefault="008B7E40" w:rsidP="008B7E40">
      <w:pPr>
        <w:pStyle w:val="Corpsdetexte"/>
        <w:spacing w:before="42"/>
      </w:pPr>
    </w:p>
    <w:p w14:paraId="22B6F0F4" w14:textId="77777777" w:rsidR="008B7E40" w:rsidRPr="000E71F8" w:rsidRDefault="008B7E40" w:rsidP="008B7E40">
      <w:pPr>
        <w:pStyle w:val="Corpsdetexte"/>
        <w:rPr>
          <w:b/>
          <w:bCs/>
        </w:rPr>
      </w:pPr>
      <w:r w:rsidRPr="000E71F8">
        <w:rPr>
          <w:b/>
          <w:bCs/>
        </w:rPr>
        <w:t>B1</w:t>
      </w:r>
      <w:r w:rsidRPr="000E71F8">
        <w:rPr>
          <w:b/>
          <w:bCs/>
          <w:spacing w:val="-3"/>
        </w:rPr>
        <w:t xml:space="preserve"> </w:t>
      </w:r>
      <w:r w:rsidRPr="000E71F8">
        <w:rPr>
          <w:b/>
          <w:bCs/>
        </w:rPr>
        <w:t>: ORGANISATION</w:t>
      </w:r>
      <w:r w:rsidRPr="000E71F8">
        <w:rPr>
          <w:b/>
          <w:bCs/>
          <w:spacing w:val="-3"/>
        </w:rPr>
        <w:t xml:space="preserve"> </w:t>
      </w:r>
      <w:r w:rsidRPr="000E71F8">
        <w:rPr>
          <w:b/>
          <w:bCs/>
        </w:rPr>
        <w:t>GENERALE DE</w:t>
      </w:r>
      <w:r w:rsidRPr="000E71F8">
        <w:rPr>
          <w:b/>
          <w:bCs/>
          <w:spacing w:val="-3"/>
        </w:rPr>
        <w:t xml:space="preserve"> </w:t>
      </w:r>
      <w:r w:rsidRPr="000E71F8">
        <w:rPr>
          <w:b/>
          <w:bCs/>
        </w:rPr>
        <w:t>LA TRANCHE FERME</w:t>
      </w:r>
    </w:p>
    <w:p w14:paraId="5F4686B2" w14:textId="77777777" w:rsidR="008B7E40" w:rsidRPr="000E71F8" w:rsidRDefault="008B7E40" w:rsidP="008B7E40">
      <w:pPr>
        <w:pStyle w:val="Corpsdetexte"/>
        <w:spacing w:before="22" w:line="264" w:lineRule="auto"/>
        <w:ind w:left="141" w:right="136"/>
      </w:pPr>
      <w:r w:rsidRPr="000E71F8">
        <w:t xml:space="preserve">La description et la justification de l’organisation qu’il est prévu de mettre en place avec le maître d’œuvre pendant la tranche ferme, étant précisé qu’il est attendu des compétences confirmées dans les domaines </w:t>
      </w:r>
      <w:r w:rsidRPr="000E71F8">
        <w:lastRenderedPageBreak/>
        <w:t>techniques (façades, CET, …), ordonnancement et pilotage de chantier, contrôle qualité. Cette description sera détaillée en deux temps :</w:t>
      </w:r>
    </w:p>
    <w:p w14:paraId="2FAA5480"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Les modalités d’organisation pour le déroulement de la mission 1 en conformité avec l’annexe 5 du CCAP (travail collaboratif sur le PRO) seront particulièrement détaillées avec notamment la fourniture de :</w:t>
      </w:r>
    </w:p>
    <w:p w14:paraId="34787350" w14:textId="17AA7815" w:rsidR="008B7E40" w:rsidRPr="000E71F8" w:rsidRDefault="008B7E40" w:rsidP="008B7E40">
      <w:pPr>
        <w:pStyle w:val="Paragraphedeliste"/>
        <w:numPr>
          <w:ilvl w:val="2"/>
          <w:numId w:val="5"/>
        </w:numPr>
        <w:tabs>
          <w:tab w:val="left" w:pos="860"/>
        </w:tabs>
        <w:spacing w:before="22" w:line="217" w:lineRule="exact"/>
        <w:contextualSpacing w:val="0"/>
        <w:rPr>
          <w:sz w:val="18"/>
        </w:rPr>
      </w:pPr>
      <w:r w:rsidRPr="000E71F8">
        <w:rPr>
          <w:sz w:val="18"/>
        </w:rPr>
        <w:t>La composition de l'équipe d</w:t>
      </w:r>
      <w:r w:rsidR="003C4914" w:rsidRPr="000E71F8">
        <w:rPr>
          <w:sz w:val="18"/>
        </w:rPr>
        <w:t xml:space="preserve">u candidat </w:t>
      </w:r>
      <w:r w:rsidRPr="000E71F8">
        <w:rPr>
          <w:sz w:val="18"/>
        </w:rPr>
        <w:t>avec les CV détaillés :</w:t>
      </w:r>
    </w:p>
    <w:p w14:paraId="0BECA27A" w14:textId="77777777" w:rsidR="008B7E40" w:rsidRPr="000E71F8" w:rsidRDefault="008B7E40" w:rsidP="00DC468F">
      <w:pPr>
        <w:pStyle w:val="Paragraphedeliste"/>
        <w:numPr>
          <w:ilvl w:val="3"/>
          <w:numId w:val="5"/>
        </w:numPr>
        <w:tabs>
          <w:tab w:val="left" w:pos="860"/>
        </w:tabs>
        <w:spacing w:before="22" w:line="217" w:lineRule="exact"/>
        <w:contextualSpacing w:val="0"/>
        <w:rPr>
          <w:sz w:val="18"/>
        </w:rPr>
      </w:pPr>
      <w:r w:rsidRPr="000E71F8">
        <w:rPr>
          <w:sz w:val="18"/>
        </w:rPr>
        <w:t>L'équipe doit comprendre a minima 1 référent unique + 1 interlocuteur spécialiste dans chaque domaine (clos/couvert, façade, technique, et intérieur) + des équipes techniques + 1 directeur de travaux</w:t>
      </w:r>
    </w:p>
    <w:p w14:paraId="1021D0B4" w14:textId="77777777" w:rsidR="008B7E40" w:rsidRPr="000E71F8" w:rsidRDefault="008B7E40" w:rsidP="00DC468F">
      <w:pPr>
        <w:pStyle w:val="Paragraphedeliste"/>
        <w:numPr>
          <w:ilvl w:val="3"/>
          <w:numId w:val="5"/>
        </w:numPr>
        <w:tabs>
          <w:tab w:val="left" w:pos="860"/>
        </w:tabs>
        <w:spacing w:before="22" w:line="217" w:lineRule="exact"/>
        <w:contextualSpacing w:val="0"/>
        <w:rPr>
          <w:sz w:val="18"/>
        </w:rPr>
      </w:pPr>
      <w:r w:rsidRPr="000E71F8">
        <w:rPr>
          <w:sz w:val="18"/>
        </w:rPr>
        <w:t>Pour chaque personne pressentie, il faudra joindre le CV qui précisera le nombre d’années d’expérience et les éventuels certificats de spécialisation</w:t>
      </w:r>
    </w:p>
    <w:p w14:paraId="7C504D92"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Les modalités d’organisation pour le déroulement de la mission 2 (travaux préparatoires et injections) seront explicitées (y compris fonctions, compétences, CV des personnes pressenties si celles-ci sont différentes de l’équipe en charge de la mission 1, et temps de présence).</w:t>
      </w:r>
    </w:p>
    <w:p w14:paraId="2FBCE57B" w14:textId="77777777" w:rsidR="008B7E40" w:rsidRPr="000E71F8" w:rsidRDefault="008B7E40" w:rsidP="008B7E40">
      <w:pPr>
        <w:pStyle w:val="Corpsdetexte"/>
        <w:spacing w:before="42"/>
      </w:pPr>
    </w:p>
    <w:p w14:paraId="7CBC7ADE" w14:textId="77777777" w:rsidR="008B7E40" w:rsidRPr="000E71F8" w:rsidRDefault="008B7E40" w:rsidP="008B7E40">
      <w:pPr>
        <w:pStyle w:val="Corpsdetexte"/>
        <w:rPr>
          <w:b/>
          <w:bCs/>
        </w:rPr>
      </w:pPr>
      <w:r w:rsidRPr="000E71F8">
        <w:rPr>
          <w:b/>
          <w:bCs/>
        </w:rPr>
        <w:t>B2 : ORGANISATION GENERALE DE LA TRANCHE OPTIONNELLE</w:t>
      </w:r>
    </w:p>
    <w:p w14:paraId="65C29906" w14:textId="77777777" w:rsidR="008B7E40" w:rsidRPr="000E71F8" w:rsidRDefault="008B7E40" w:rsidP="008B7E40">
      <w:pPr>
        <w:pStyle w:val="Corpsdetexte"/>
        <w:spacing w:before="21" w:line="264" w:lineRule="auto"/>
        <w:ind w:left="141" w:right="141"/>
      </w:pPr>
      <w:r w:rsidRPr="000E71F8">
        <w:t>La</w:t>
      </w:r>
      <w:r w:rsidRPr="000E71F8">
        <w:rPr>
          <w:spacing w:val="-3"/>
        </w:rPr>
        <w:t xml:space="preserve"> </w:t>
      </w:r>
      <w:r w:rsidRPr="000E71F8">
        <w:t>description</w:t>
      </w:r>
      <w:r w:rsidRPr="000E71F8">
        <w:rPr>
          <w:spacing w:val="-2"/>
        </w:rPr>
        <w:t xml:space="preserve"> </w:t>
      </w:r>
      <w:r w:rsidRPr="000E71F8">
        <w:t>des</w:t>
      </w:r>
      <w:r w:rsidRPr="000E71F8">
        <w:rPr>
          <w:spacing w:val="-1"/>
        </w:rPr>
        <w:t xml:space="preserve"> </w:t>
      </w:r>
      <w:r w:rsidRPr="000E71F8">
        <w:t>modalités</w:t>
      </w:r>
      <w:r w:rsidRPr="000E71F8">
        <w:rPr>
          <w:spacing w:val="-3"/>
        </w:rPr>
        <w:t xml:space="preserve"> </w:t>
      </w:r>
      <w:r w:rsidRPr="000E71F8">
        <w:t>d’organisation pour</w:t>
      </w:r>
      <w:r w:rsidRPr="000E71F8">
        <w:rPr>
          <w:spacing w:val="-3"/>
        </w:rPr>
        <w:t xml:space="preserve"> </w:t>
      </w:r>
      <w:r w:rsidRPr="000E71F8">
        <w:t>la</w:t>
      </w:r>
      <w:r w:rsidRPr="000E71F8">
        <w:rPr>
          <w:spacing w:val="-3"/>
        </w:rPr>
        <w:t xml:space="preserve"> </w:t>
      </w:r>
      <w:r w:rsidRPr="000E71F8">
        <w:t>cellule</w:t>
      </w:r>
      <w:r w:rsidRPr="000E71F8">
        <w:rPr>
          <w:spacing w:val="-3"/>
        </w:rPr>
        <w:t xml:space="preserve"> </w:t>
      </w:r>
      <w:r w:rsidRPr="000E71F8">
        <w:t>d’études</w:t>
      </w:r>
      <w:r w:rsidRPr="000E71F8">
        <w:rPr>
          <w:spacing w:val="-3"/>
        </w:rPr>
        <w:t xml:space="preserve"> </w:t>
      </w:r>
      <w:r w:rsidRPr="000E71F8">
        <w:t>d’EXE</w:t>
      </w:r>
      <w:r w:rsidRPr="000E71F8">
        <w:rPr>
          <w:spacing w:val="-4"/>
        </w:rPr>
        <w:t xml:space="preserve"> </w:t>
      </w:r>
      <w:r w:rsidRPr="000E71F8">
        <w:t>et</w:t>
      </w:r>
      <w:r w:rsidRPr="000E71F8">
        <w:rPr>
          <w:spacing w:val="-2"/>
        </w:rPr>
        <w:t xml:space="preserve"> </w:t>
      </w:r>
      <w:r w:rsidRPr="000E71F8">
        <w:t>de</w:t>
      </w:r>
      <w:r w:rsidRPr="000E71F8">
        <w:rPr>
          <w:spacing w:val="-3"/>
        </w:rPr>
        <w:t xml:space="preserve"> </w:t>
      </w:r>
      <w:r w:rsidRPr="000E71F8">
        <w:t>synthèse</w:t>
      </w:r>
      <w:r w:rsidRPr="000E71F8">
        <w:rPr>
          <w:spacing w:val="-2"/>
        </w:rPr>
        <w:t xml:space="preserve"> </w:t>
      </w:r>
      <w:r w:rsidRPr="000E71F8">
        <w:t>et</w:t>
      </w:r>
      <w:r w:rsidRPr="000E71F8">
        <w:rPr>
          <w:spacing w:val="-2"/>
        </w:rPr>
        <w:t xml:space="preserve"> </w:t>
      </w:r>
      <w:r w:rsidRPr="000E71F8">
        <w:t>pour</w:t>
      </w:r>
      <w:r w:rsidRPr="000E71F8">
        <w:rPr>
          <w:spacing w:val="-3"/>
        </w:rPr>
        <w:t xml:space="preserve"> </w:t>
      </w:r>
      <w:r w:rsidRPr="000E71F8">
        <w:t>les travaux</w:t>
      </w:r>
      <w:r w:rsidRPr="000E71F8">
        <w:rPr>
          <w:spacing w:val="-3"/>
        </w:rPr>
        <w:t xml:space="preserve"> </w:t>
      </w:r>
      <w:r w:rsidRPr="000E71F8">
        <w:t>de</w:t>
      </w:r>
      <w:r w:rsidRPr="000E71F8">
        <w:rPr>
          <w:spacing w:val="-2"/>
        </w:rPr>
        <w:t xml:space="preserve"> </w:t>
      </w:r>
      <w:r w:rsidRPr="000E71F8">
        <w:t>la</w:t>
      </w:r>
      <w:r w:rsidRPr="000E71F8">
        <w:rPr>
          <w:spacing w:val="-2"/>
        </w:rPr>
        <w:t xml:space="preserve"> </w:t>
      </w:r>
      <w:r w:rsidRPr="000E71F8">
        <w:t>tranche</w:t>
      </w:r>
      <w:r w:rsidRPr="000E71F8">
        <w:rPr>
          <w:spacing w:val="-2"/>
        </w:rPr>
        <w:t xml:space="preserve"> </w:t>
      </w:r>
      <w:r w:rsidRPr="000E71F8">
        <w:t>optionnelle</w:t>
      </w:r>
      <w:r w:rsidRPr="000E71F8">
        <w:rPr>
          <w:spacing w:val="-2"/>
        </w:rPr>
        <w:t xml:space="preserve"> </w:t>
      </w:r>
      <w:r w:rsidRPr="000E71F8">
        <w:t>:</w:t>
      </w:r>
      <w:r w:rsidRPr="000E71F8">
        <w:rPr>
          <w:spacing w:val="-2"/>
        </w:rPr>
        <w:t xml:space="preserve"> </w:t>
      </w:r>
      <w:r w:rsidRPr="000E71F8">
        <w:t>organigramme</w:t>
      </w:r>
      <w:r w:rsidRPr="000E71F8">
        <w:rPr>
          <w:spacing w:val="-2"/>
        </w:rPr>
        <w:t xml:space="preserve"> </w:t>
      </w:r>
      <w:r w:rsidRPr="000E71F8">
        <w:t>avec</w:t>
      </w:r>
      <w:r w:rsidRPr="000E71F8">
        <w:rPr>
          <w:spacing w:val="-2"/>
        </w:rPr>
        <w:t xml:space="preserve"> </w:t>
      </w:r>
      <w:r w:rsidRPr="000E71F8">
        <w:t>les</w:t>
      </w:r>
      <w:r w:rsidRPr="000E71F8">
        <w:rPr>
          <w:spacing w:val="-2"/>
        </w:rPr>
        <w:t xml:space="preserve"> </w:t>
      </w:r>
      <w:r w:rsidRPr="000E71F8">
        <w:t>fonctions</w:t>
      </w:r>
      <w:r w:rsidRPr="000E71F8">
        <w:rPr>
          <w:spacing w:val="-2"/>
        </w:rPr>
        <w:t xml:space="preserve"> </w:t>
      </w:r>
      <w:r w:rsidRPr="000E71F8">
        <w:t>et</w:t>
      </w:r>
      <w:r w:rsidRPr="000E71F8">
        <w:rPr>
          <w:spacing w:val="-1"/>
        </w:rPr>
        <w:t xml:space="preserve"> </w:t>
      </w:r>
      <w:r w:rsidRPr="000E71F8">
        <w:t>compétences</w:t>
      </w:r>
      <w:r w:rsidRPr="000E71F8">
        <w:rPr>
          <w:spacing w:val="-2"/>
        </w:rPr>
        <w:t xml:space="preserve"> </w:t>
      </w:r>
      <w:r w:rsidRPr="000E71F8">
        <w:t>des</w:t>
      </w:r>
      <w:r w:rsidRPr="000E71F8">
        <w:rPr>
          <w:spacing w:val="-2"/>
        </w:rPr>
        <w:t xml:space="preserve"> </w:t>
      </w:r>
      <w:r w:rsidRPr="000E71F8">
        <w:t>personnes pressenties</w:t>
      </w:r>
      <w:r w:rsidRPr="000E71F8">
        <w:rPr>
          <w:spacing w:val="-1"/>
        </w:rPr>
        <w:t xml:space="preserve"> </w:t>
      </w:r>
      <w:r w:rsidRPr="000E71F8">
        <w:t>(fournir</w:t>
      </w:r>
      <w:r w:rsidRPr="000E71F8">
        <w:rPr>
          <w:spacing w:val="-1"/>
        </w:rPr>
        <w:t xml:space="preserve"> </w:t>
      </w:r>
      <w:r w:rsidRPr="000E71F8">
        <w:t>les</w:t>
      </w:r>
      <w:r w:rsidRPr="000E71F8">
        <w:rPr>
          <w:spacing w:val="-1"/>
        </w:rPr>
        <w:t xml:space="preserve"> </w:t>
      </w:r>
      <w:r w:rsidRPr="000E71F8">
        <w:t>CV détaillés</w:t>
      </w:r>
      <w:r w:rsidRPr="000E71F8">
        <w:rPr>
          <w:spacing w:val="-1"/>
        </w:rPr>
        <w:t xml:space="preserve"> </w:t>
      </w:r>
      <w:r w:rsidRPr="000E71F8">
        <w:t>et éventuels</w:t>
      </w:r>
      <w:r w:rsidRPr="000E71F8">
        <w:rPr>
          <w:spacing w:val="-1"/>
        </w:rPr>
        <w:t xml:space="preserve"> </w:t>
      </w:r>
      <w:r w:rsidRPr="000E71F8">
        <w:t>certificats),</w:t>
      </w:r>
      <w:r w:rsidRPr="000E71F8">
        <w:rPr>
          <w:spacing w:val="-2"/>
        </w:rPr>
        <w:t xml:space="preserve"> </w:t>
      </w:r>
      <w:r w:rsidRPr="000E71F8">
        <w:t>leur</w:t>
      </w:r>
      <w:r w:rsidRPr="000E71F8">
        <w:rPr>
          <w:spacing w:val="-1"/>
        </w:rPr>
        <w:t xml:space="preserve"> </w:t>
      </w:r>
      <w:r w:rsidRPr="000E71F8">
        <w:t>temps</w:t>
      </w:r>
      <w:r w:rsidRPr="000E71F8">
        <w:rPr>
          <w:spacing w:val="-1"/>
        </w:rPr>
        <w:t xml:space="preserve"> </w:t>
      </w:r>
      <w:r w:rsidRPr="000E71F8">
        <w:t>de</w:t>
      </w:r>
      <w:r w:rsidRPr="000E71F8">
        <w:rPr>
          <w:spacing w:val="-1"/>
        </w:rPr>
        <w:t xml:space="preserve"> </w:t>
      </w:r>
      <w:r w:rsidRPr="000E71F8">
        <w:t>présence</w:t>
      </w:r>
      <w:r w:rsidRPr="000E71F8">
        <w:rPr>
          <w:spacing w:val="-1"/>
        </w:rPr>
        <w:t xml:space="preserve"> </w:t>
      </w:r>
      <w:r w:rsidRPr="000E71F8">
        <w:t>(durée</w:t>
      </w:r>
      <w:r w:rsidRPr="000E71F8">
        <w:rPr>
          <w:spacing w:val="-1"/>
        </w:rPr>
        <w:t xml:space="preserve"> </w:t>
      </w:r>
      <w:r w:rsidRPr="000E71F8">
        <w:t>globale et taux</w:t>
      </w:r>
      <w:r w:rsidRPr="000E71F8">
        <w:rPr>
          <w:spacing w:val="-2"/>
        </w:rPr>
        <w:t xml:space="preserve"> </w:t>
      </w:r>
      <w:r w:rsidRPr="000E71F8">
        <w:t>d’activité,</w:t>
      </w:r>
      <w:r w:rsidRPr="000E71F8">
        <w:rPr>
          <w:spacing w:val="-2"/>
        </w:rPr>
        <w:t xml:space="preserve"> </w:t>
      </w:r>
      <w:r w:rsidRPr="000E71F8">
        <w:t>en particulier pour</w:t>
      </w:r>
      <w:r w:rsidRPr="000E71F8">
        <w:rPr>
          <w:spacing w:val="-1"/>
        </w:rPr>
        <w:t xml:space="preserve"> </w:t>
      </w:r>
      <w:r w:rsidRPr="000E71F8">
        <w:t>les</w:t>
      </w:r>
      <w:r w:rsidRPr="000E71F8">
        <w:rPr>
          <w:spacing w:val="-1"/>
        </w:rPr>
        <w:t xml:space="preserve"> </w:t>
      </w:r>
      <w:r w:rsidRPr="000E71F8">
        <w:t>fonctions</w:t>
      </w:r>
      <w:r w:rsidRPr="000E71F8">
        <w:rPr>
          <w:spacing w:val="-1"/>
        </w:rPr>
        <w:t xml:space="preserve"> </w:t>
      </w:r>
      <w:r w:rsidRPr="000E71F8">
        <w:t>d’encadrement,</w:t>
      </w:r>
      <w:r w:rsidRPr="000E71F8">
        <w:rPr>
          <w:spacing w:val="-2"/>
        </w:rPr>
        <w:t xml:space="preserve"> </w:t>
      </w:r>
      <w:r w:rsidRPr="000E71F8">
        <w:t>de</w:t>
      </w:r>
      <w:r w:rsidRPr="000E71F8">
        <w:rPr>
          <w:spacing w:val="-1"/>
        </w:rPr>
        <w:t xml:space="preserve"> </w:t>
      </w:r>
      <w:r w:rsidRPr="000E71F8">
        <w:t>maîtrise</w:t>
      </w:r>
      <w:r w:rsidRPr="000E71F8">
        <w:rPr>
          <w:spacing w:val="-1"/>
        </w:rPr>
        <w:t xml:space="preserve"> </w:t>
      </w:r>
      <w:r w:rsidRPr="000E71F8">
        <w:t>de</w:t>
      </w:r>
      <w:r w:rsidRPr="000E71F8">
        <w:rPr>
          <w:spacing w:val="-1"/>
        </w:rPr>
        <w:t xml:space="preserve"> </w:t>
      </w:r>
      <w:r w:rsidRPr="000E71F8">
        <w:t>chantier,</w:t>
      </w:r>
      <w:r w:rsidRPr="000E71F8">
        <w:rPr>
          <w:spacing w:val="-2"/>
        </w:rPr>
        <w:t xml:space="preserve"> </w:t>
      </w:r>
      <w:r w:rsidRPr="000E71F8">
        <w:t>d’OPC</w:t>
      </w:r>
      <w:r w:rsidRPr="000E71F8">
        <w:rPr>
          <w:spacing w:val="-2"/>
        </w:rPr>
        <w:t xml:space="preserve"> </w:t>
      </w:r>
      <w:r w:rsidRPr="000E71F8">
        <w:t>et de contrôle), etc.</w:t>
      </w:r>
    </w:p>
    <w:p w14:paraId="7575571D" w14:textId="77777777" w:rsidR="008B7E40" w:rsidRPr="000E71F8" w:rsidRDefault="008B7E40" w:rsidP="008B7E40">
      <w:pPr>
        <w:pStyle w:val="Corpsdetexte"/>
        <w:spacing w:before="21" w:line="264" w:lineRule="auto"/>
        <w:ind w:left="141" w:right="141"/>
      </w:pPr>
    </w:p>
    <w:p w14:paraId="319BEEDE" w14:textId="77777777" w:rsidR="008B7E40" w:rsidRPr="000E71F8" w:rsidRDefault="008B7E40" w:rsidP="008B7E40">
      <w:pPr>
        <w:pStyle w:val="Corpsdetexte"/>
        <w:rPr>
          <w:b/>
          <w:bCs/>
        </w:rPr>
      </w:pPr>
      <w:r w:rsidRPr="000E71F8">
        <w:rPr>
          <w:b/>
          <w:bCs/>
        </w:rPr>
        <w:t>B3 : INSTALLATIONS DE CHANTIER</w:t>
      </w:r>
    </w:p>
    <w:p w14:paraId="462793E3"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Une note descriptive des différentes installations de chantier (mission 2 de la tranche ferme et tranche optionnelle), dont position de la ou des base(s) vie et des lieux de stockage</w:t>
      </w:r>
    </w:p>
    <w:p w14:paraId="7761521D"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Un plan de principe des installations de chantier par tranche associé, le cas échéant, à un plan de phasage.</w:t>
      </w:r>
    </w:p>
    <w:p w14:paraId="6B981CE4" w14:textId="77777777" w:rsidR="008B7E40" w:rsidRPr="000E71F8" w:rsidRDefault="008B7E40" w:rsidP="008B7E40">
      <w:pPr>
        <w:pStyle w:val="Corpsdetexte"/>
        <w:spacing w:before="11"/>
      </w:pPr>
    </w:p>
    <w:p w14:paraId="4599487F" w14:textId="77777777" w:rsidR="008B7E40" w:rsidRPr="000E71F8" w:rsidRDefault="008B7E40" w:rsidP="008B7E40">
      <w:pPr>
        <w:pStyle w:val="Corpsdetexte"/>
        <w:rPr>
          <w:b/>
          <w:bCs/>
        </w:rPr>
      </w:pPr>
      <w:r w:rsidRPr="000E71F8">
        <w:rPr>
          <w:b/>
          <w:bCs/>
        </w:rPr>
        <w:t>B4 : MEMOIRE TECHNIQUE</w:t>
      </w:r>
    </w:p>
    <w:p w14:paraId="247EF8BF" w14:textId="77777777" w:rsidR="008B7E40" w:rsidRPr="000E71F8" w:rsidRDefault="008B7E40" w:rsidP="008B7E40">
      <w:pPr>
        <w:pStyle w:val="Corpsdetexte"/>
        <w:spacing w:before="21"/>
        <w:ind w:left="141"/>
        <w:rPr>
          <w:spacing w:val="-4"/>
        </w:rPr>
      </w:pPr>
      <w:r w:rsidRPr="000E71F8">
        <w:t>Ce</w:t>
      </w:r>
      <w:r w:rsidRPr="000E71F8">
        <w:rPr>
          <w:spacing w:val="-3"/>
        </w:rPr>
        <w:t xml:space="preserve"> </w:t>
      </w:r>
      <w:r w:rsidRPr="000E71F8">
        <w:t>mémoire</w:t>
      </w:r>
      <w:r w:rsidRPr="000E71F8">
        <w:rPr>
          <w:spacing w:val="-3"/>
        </w:rPr>
        <w:t xml:space="preserve"> </w:t>
      </w:r>
      <w:r w:rsidRPr="000E71F8">
        <w:t>comprendra </w:t>
      </w:r>
      <w:r w:rsidRPr="000E71F8">
        <w:rPr>
          <w:spacing w:val="-4"/>
        </w:rPr>
        <w:t>:</w:t>
      </w:r>
    </w:p>
    <w:p w14:paraId="36196B3D" w14:textId="77777777"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Une note descriptive illustrant les dispositions prévues par le candidat pour respecter le descriptif du cahier des charges, comportant :</w:t>
      </w:r>
    </w:p>
    <w:p w14:paraId="0833D150" w14:textId="77777777" w:rsidR="008B7E40" w:rsidRPr="000E71F8" w:rsidRDefault="008B7E40" w:rsidP="008B7E40">
      <w:pPr>
        <w:pStyle w:val="Paragraphedeliste"/>
        <w:numPr>
          <w:ilvl w:val="2"/>
          <w:numId w:val="5"/>
        </w:numPr>
        <w:tabs>
          <w:tab w:val="left" w:pos="860"/>
        </w:tabs>
        <w:spacing w:before="22" w:line="217" w:lineRule="exact"/>
        <w:contextualSpacing w:val="0"/>
        <w:rPr>
          <w:sz w:val="18"/>
        </w:rPr>
      </w:pPr>
      <w:r w:rsidRPr="000E71F8">
        <w:rPr>
          <w:sz w:val="18"/>
        </w:rPr>
        <w:t>Les solutions techniques qu’il propose de mettre en œuvre</w:t>
      </w:r>
    </w:p>
    <w:p w14:paraId="46F1AED9" w14:textId="77777777" w:rsidR="008B7E40" w:rsidRPr="000E71F8" w:rsidRDefault="008B7E40" w:rsidP="008B7E40">
      <w:pPr>
        <w:pStyle w:val="Paragraphedeliste"/>
        <w:numPr>
          <w:ilvl w:val="2"/>
          <w:numId w:val="5"/>
        </w:numPr>
        <w:tabs>
          <w:tab w:val="left" w:pos="860"/>
        </w:tabs>
        <w:spacing w:before="22" w:line="217" w:lineRule="exact"/>
        <w:contextualSpacing w:val="0"/>
        <w:rPr>
          <w:sz w:val="18"/>
        </w:rPr>
      </w:pPr>
      <w:r w:rsidRPr="000E71F8">
        <w:rPr>
          <w:sz w:val="18"/>
        </w:rPr>
        <w:t>Des précisions sur les moyens humains affectés au chantier (effectifs, organigramme, encadrement)</w:t>
      </w:r>
    </w:p>
    <w:p w14:paraId="40CD8AEE" w14:textId="77777777" w:rsidR="008B7E40" w:rsidRPr="000E71F8" w:rsidRDefault="008B7E40" w:rsidP="008B7E40">
      <w:pPr>
        <w:pStyle w:val="Paragraphedeliste"/>
        <w:numPr>
          <w:ilvl w:val="2"/>
          <w:numId w:val="5"/>
        </w:numPr>
        <w:tabs>
          <w:tab w:val="left" w:pos="860"/>
        </w:tabs>
        <w:spacing w:before="22" w:line="217" w:lineRule="exact"/>
        <w:contextualSpacing w:val="0"/>
        <w:rPr>
          <w:sz w:val="18"/>
        </w:rPr>
      </w:pPr>
      <w:r w:rsidRPr="000E71F8">
        <w:rPr>
          <w:sz w:val="18"/>
        </w:rPr>
        <w:t>Des précisions sur la mise en place des clauses d'insertion sociale</w:t>
      </w:r>
    </w:p>
    <w:p w14:paraId="2857ACF8" w14:textId="77777777" w:rsidR="008B7E40" w:rsidRPr="000E71F8" w:rsidRDefault="008B7E40" w:rsidP="008B7E40">
      <w:pPr>
        <w:pStyle w:val="Paragraphedeliste"/>
        <w:numPr>
          <w:ilvl w:val="2"/>
          <w:numId w:val="5"/>
        </w:numPr>
        <w:tabs>
          <w:tab w:val="left" w:pos="860"/>
        </w:tabs>
        <w:spacing w:before="22" w:line="217" w:lineRule="exact"/>
        <w:contextualSpacing w:val="0"/>
        <w:rPr>
          <w:sz w:val="18"/>
          <w:szCs w:val="18"/>
        </w:rPr>
      </w:pPr>
      <w:r w:rsidRPr="000E71F8">
        <w:rPr>
          <w:sz w:val="18"/>
        </w:rPr>
        <w:t>Les sous-traitants identifiés le cas échéant</w:t>
      </w:r>
    </w:p>
    <w:p w14:paraId="46937E22" w14:textId="441F4BF6" w:rsidR="008B7E40" w:rsidRPr="000E71F8" w:rsidRDefault="008B7E40" w:rsidP="008B7E40">
      <w:pPr>
        <w:pStyle w:val="Paragraphedeliste"/>
        <w:numPr>
          <w:ilvl w:val="0"/>
          <w:numId w:val="5"/>
        </w:numPr>
        <w:tabs>
          <w:tab w:val="left" w:pos="861"/>
        </w:tabs>
        <w:spacing w:before="21" w:line="264" w:lineRule="auto"/>
        <w:ind w:right="138"/>
        <w:contextualSpacing w:val="0"/>
        <w:rPr>
          <w:spacing w:val="-2"/>
          <w:sz w:val="18"/>
        </w:rPr>
      </w:pPr>
      <w:r w:rsidRPr="000E71F8">
        <w:rPr>
          <w:spacing w:val="-2"/>
          <w:sz w:val="18"/>
        </w:rPr>
        <w:t xml:space="preserve">Une note de méthodologie générale traitant de la gestion du chantier, des moyens communs, des accès au chantier (livraisons et évacuations), du maintien de la propreté de la voirie, du plan de circulation (en prenant en compte, notamment, </w:t>
      </w:r>
      <w:r w:rsidR="003C4914" w:rsidRPr="000E71F8">
        <w:rPr>
          <w:spacing w:val="-2"/>
          <w:sz w:val="18"/>
        </w:rPr>
        <w:t>les points d’intérêt</w:t>
      </w:r>
      <w:r w:rsidRPr="000E71F8">
        <w:rPr>
          <w:spacing w:val="-2"/>
          <w:sz w:val="18"/>
        </w:rPr>
        <w:t xml:space="preserve"> à proximité </w:t>
      </w:r>
      <w:r w:rsidR="003C4914" w:rsidRPr="000E71F8">
        <w:rPr>
          <w:spacing w:val="-2"/>
          <w:sz w:val="18"/>
        </w:rPr>
        <w:t xml:space="preserve">que sont l’école, </w:t>
      </w:r>
      <w:r w:rsidRPr="000E71F8">
        <w:rPr>
          <w:spacing w:val="-2"/>
          <w:sz w:val="18"/>
        </w:rPr>
        <w:t>les cabinets d’avocats</w:t>
      </w:r>
      <w:r w:rsidR="003C4914" w:rsidRPr="000E71F8">
        <w:rPr>
          <w:spacing w:val="-2"/>
          <w:sz w:val="18"/>
        </w:rPr>
        <w:t xml:space="preserve"> et le gymnase</w:t>
      </w:r>
      <w:r w:rsidRPr="000E71F8">
        <w:rPr>
          <w:spacing w:val="-2"/>
          <w:sz w:val="18"/>
        </w:rPr>
        <w:t>) et du maintien de l'activité du tribunal existant pendant l'ensemble des phases de travaux et notamment lors des travaux dans ou en interface avec le tribunal existant (construction des passerelles, déconstruction de l’ail Hardouin, …). Cette note devra également décrire les mesures envisagées pour gérer les nuisances sonores vis-à-vis des riverains (rue de l’Egalité plus particulièrement) et vis-à-vis de la juridiction</w:t>
      </w:r>
    </w:p>
    <w:p w14:paraId="235AC89A" w14:textId="77777777" w:rsidR="008B7E40" w:rsidRPr="000E71F8" w:rsidRDefault="008B7E40" w:rsidP="008B7E40">
      <w:pPr>
        <w:pStyle w:val="Paragraphedeliste"/>
        <w:numPr>
          <w:ilvl w:val="0"/>
          <w:numId w:val="5"/>
        </w:numPr>
        <w:tabs>
          <w:tab w:val="left" w:pos="860"/>
        </w:tabs>
        <w:spacing w:before="22" w:line="217" w:lineRule="exact"/>
        <w:ind w:hanging="359"/>
        <w:contextualSpacing w:val="0"/>
        <w:rPr>
          <w:sz w:val="18"/>
        </w:rPr>
      </w:pPr>
      <w:r w:rsidRPr="000E71F8">
        <w:rPr>
          <w:sz w:val="18"/>
        </w:rPr>
        <w:t>Les</w:t>
      </w:r>
      <w:r w:rsidRPr="000E71F8">
        <w:rPr>
          <w:spacing w:val="9"/>
          <w:sz w:val="18"/>
        </w:rPr>
        <w:t xml:space="preserve"> </w:t>
      </w:r>
      <w:r w:rsidRPr="000E71F8">
        <w:rPr>
          <w:sz w:val="18"/>
        </w:rPr>
        <w:t>fiches</w:t>
      </w:r>
      <w:r w:rsidRPr="000E71F8">
        <w:rPr>
          <w:spacing w:val="11"/>
          <w:sz w:val="18"/>
        </w:rPr>
        <w:t xml:space="preserve"> </w:t>
      </w:r>
      <w:r w:rsidRPr="000E71F8">
        <w:rPr>
          <w:sz w:val="18"/>
        </w:rPr>
        <w:t>ou</w:t>
      </w:r>
      <w:r w:rsidRPr="000E71F8">
        <w:rPr>
          <w:spacing w:val="12"/>
          <w:sz w:val="18"/>
        </w:rPr>
        <w:t xml:space="preserve"> </w:t>
      </w:r>
      <w:r w:rsidRPr="000E71F8">
        <w:rPr>
          <w:sz w:val="18"/>
        </w:rPr>
        <w:t>documentations</w:t>
      </w:r>
      <w:r w:rsidRPr="000E71F8">
        <w:rPr>
          <w:spacing w:val="11"/>
          <w:sz w:val="18"/>
        </w:rPr>
        <w:t xml:space="preserve"> </w:t>
      </w:r>
      <w:r w:rsidRPr="000E71F8">
        <w:rPr>
          <w:sz w:val="18"/>
        </w:rPr>
        <w:t>techniques des matériaux, produits ou équipements principaux retenus (marques, modèles, catégorie, caractéristiques, etc.)</w:t>
      </w:r>
    </w:p>
    <w:p w14:paraId="6CCE8526" w14:textId="77777777" w:rsidR="008B7E40" w:rsidRPr="000E71F8" w:rsidRDefault="008B7E40" w:rsidP="008B7E40">
      <w:pPr>
        <w:pStyle w:val="Paragraphedeliste"/>
        <w:numPr>
          <w:ilvl w:val="0"/>
          <w:numId w:val="5"/>
        </w:numPr>
        <w:tabs>
          <w:tab w:val="left" w:pos="860"/>
        </w:tabs>
        <w:spacing w:before="22" w:line="217" w:lineRule="exact"/>
        <w:ind w:hanging="359"/>
        <w:contextualSpacing w:val="0"/>
        <w:rPr>
          <w:sz w:val="18"/>
        </w:rPr>
      </w:pPr>
      <w:r w:rsidRPr="000E71F8">
        <w:rPr>
          <w:sz w:val="18"/>
        </w:rPr>
        <w:t>Un mémoire réemploi incluant :</w:t>
      </w:r>
    </w:p>
    <w:p w14:paraId="49D6EE67" w14:textId="7FB1E845" w:rsidR="008B7E40" w:rsidRPr="000E71F8" w:rsidRDefault="008B7E40" w:rsidP="008B7E40">
      <w:pPr>
        <w:pStyle w:val="Paragraphedeliste"/>
        <w:numPr>
          <w:ilvl w:val="2"/>
          <w:numId w:val="5"/>
        </w:numPr>
        <w:tabs>
          <w:tab w:val="left" w:pos="860"/>
        </w:tabs>
        <w:spacing w:before="22" w:line="217" w:lineRule="exact"/>
        <w:contextualSpacing w:val="0"/>
        <w:rPr>
          <w:sz w:val="18"/>
        </w:rPr>
      </w:pPr>
      <w:r w:rsidRPr="000E71F8">
        <w:rPr>
          <w:sz w:val="18"/>
        </w:rPr>
        <w:t xml:space="preserve">Le Schéma d'Organisation et de </w:t>
      </w:r>
      <w:r w:rsidR="003C4914" w:rsidRPr="000E71F8">
        <w:rPr>
          <w:sz w:val="18"/>
        </w:rPr>
        <w:t>G</w:t>
      </w:r>
      <w:r w:rsidRPr="000E71F8">
        <w:rPr>
          <w:sz w:val="18"/>
        </w:rPr>
        <w:t>estion des Matériaux (SOGEM)</w:t>
      </w:r>
    </w:p>
    <w:p w14:paraId="5584B8F6" w14:textId="77777777" w:rsidR="008B7E40" w:rsidRPr="000E71F8" w:rsidRDefault="008B7E40" w:rsidP="008B7E40">
      <w:pPr>
        <w:pStyle w:val="Paragraphedeliste"/>
        <w:numPr>
          <w:ilvl w:val="2"/>
          <w:numId w:val="5"/>
        </w:numPr>
        <w:tabs>
          <w:tab w:val="left" w:pos="860"/>
        </w:tabs>
        <w:spacing w:before="22" w:line="217" w:lineRule="exact"/>
        <w:contextualSpacing w:val="0"/>
        <w:rPr>
          <w:sz w:val="18"/>
        </w:rPr>
      </w:pPr>
      <w:r w:rsidRPr="000E71F8">
        <w:rPr>
          <w:sz w:val="18"/>
        </w:rPr>
        <w:t>L’organisation prévue pour répondre aux exigences de r</w:t>
      </w:r>
      <w:r w:rsidRPr="000E71F8">
        <w:rPr>
          <w:rFonts w:hint="eastAsia"/>
          <w:sz w:val="18"/>
        </w:rPr>
        <w:t>é</w:t>
      </w:r>
      <w:r w:rsidRPr="000E71F8">
        <w:rPr>
          <w:sz w:val="18"/>
        </w:rPr>
        <w:t>emploi</w:t>
      </w:r>
    </w:p>
    <w:p w14:paraId="5FB8A383" w14:textId="77777777" w:rsidR="008B7E40" w:rsidRPr="000E71F8" w:rsidRDefault="008B7E40" w:rsidP="008B7E40">
      <w:pPr>
        <w:pStyle w:val="Paragraphedeliste"/>
        <w:numPr>
          <w:ilvl w:val="2"/>
          <w:numId w:val="5"/>
        </w:numPr>
        <w:tabs>
          <w:tab w:val="left" w:pos="860"/>
        </w:tabs>
        <w:spacing w:before="22" w:line="217" w:lineRule="exact"/>
        <w:contextualSpacing w:val="0"/>
        <w:rPr>
          <w:sz w:val="18"/>
        </w:rPr>
      </w:pPr>
      <w:r w:rsidRPr="000E71F8">
        <w:rPr>
          <w:sz w:val="18"/>
        </w:rPr>
        <w:t>L’identification de potentiels gisements de r</w:t>
      </w:r>
      <w:r w:rsidRPr="000E71F8">
        <w:rPr>
          <w:rFonts w:hint="eastAsia"/>
          <w:sz w:val="18"/>
        </w:rPr>
        <w:t>é</w:t>
      </w:r>
      <w:r w:rsidRPr="000E71F8">
        <w:rPr>
          <w:sz w:val="18"/>
        </w:rPr>
        <w:t>emploi en plus de ceux identifi</w:t>
      </w:r>
      <w:r w:rsidRPr="000E71F8">
        <w:rPr>
          <w:rFonts w:hint="eastAsia"/>
          <w:sz w:val="18"/>
        </w:rPr>
        <w:t>é</w:t>
      </w:r>
      <w:r w:rsidRPr="000E71F8">
        <w:rPr>
          <w:sz w:val="18"/>
        </w:rPr>
        <w:t>s dans le Diagnostic Ressources</w:t>
      </w:r>
    </w:p>
    <w:p w14:paraId="4965B2E1" w14:textId="77777777" w:rsidR="008B7E40" w:rsidRPr="000E71F8" w:rsidRDefault="008B7E40" w:rsidP="008B7E40">
      <w:pPr>
        <w:pStyle w:val="Paragraphedeliste"/>
        <w:numPr>
          <w:ilvl w:val="2"/>
          <w:numId w:val="5"/>
        </w:numPr>
        <w:tabs>
          <w:tab w:val="left" w:pos="860"/>
        </w:tabs>
        <w:spacing w:before="22" w:line="217" w:lineRule="exact"/>
        <w:contextualSpacing w:val="0"/>
        <w:rPr>
          <w:sz w:val="18"/>
        </w:rPr>
      </w:pPr>
      <w:r w:rsidRPr="000E71F8">
        <w:rPr>
          <w:sz w:val="18"/>
        </w:rPr>
        <w:t>Les fili</w:t>
      </w:r>
      <w:r w:rsidRPr="000E71F8">
        <w:rPr>
          <w:rFonts w:hint="eastAsia"/>
          <w:sz w:val="18"/>
        </w:rPr>
        <w:t>è</w:t>
      </w:r>
      <w:r w:rsidRPr="000E71F8">
        <w:rPr>
          <w:sz w:val="18"/>
        </w:rPr>
        <w:t>res : r</w:t>
      </w:r>
      <w:r w:rsidRPr="000E71F8">
        <w:rPr>
          <w:rFonts w:hint="eastAsia"/>
          <w:sz w:val="18"/>
        </w:rPr>
        <w:t>é</w:t>
      </w:r>
      <w:r w:rsidRPr="000E71F8">
        <w:rPr>
          <w:sz w:val="18"/>
        </w:rPr>
        <w:t>emploi in situ, hors site et la destination.</w:t>
      </w:r>
    </w:p>
    <w:p w14:paraId="5D8C36DB" w14:textId="77777777" w:rsidR="008B7E40" w:rsidRPr="000E71F8" w:rsidRDefault="008B7E40" w:rsidP="008B7E40">
      <w:pPr>
        <w:pStyle w:val="Corpsdetexte"/>
        <w:spacing w:before="42"/>
      </w:pPr>
    </w:p>
    <w:p w14:paraId="67215695" w14:textId="77777777" w:rsidR="008B7E40" w:rsidRPr="000E71F8" w:rsidRDefault="008B7E40" w:rsidP="008B7E40">
      <w:pPr>
        <w:pStyle w:val="Corpsdetexte"/>
        <w:ind w:left="141"/>
      </w:pPr>
      <w:r w:rsidRPr="000E71F8">
        <w:t>Dans</w:t>
      </w:r>
      <w:r w:rsidRPr="000E71F8">
        <w:rPr>
          <w:spacing w:val="27"/>
        </w:rPr>
        <w:t xml:space="preserve"> </w:t>
      </w:r>
      <w:r w:rsidRPr="000E71F8">
        <w:t>son</w:t>
      </w:r>
      <w:r w:rsidRPr="000E71F8">
        <w:rPr>
          <w:spacing w:val="30"/>
        </w:rPr>
        <w:t xml:space="preserve"> </w:t>
      </w:r>
      <w:r w:rsidRPr="000E71F8">
        <w:t>mémoire,</w:t>
      </w:r>
      <w:r w:rsidRPr="000E71F8">
        <w:rPr>
          <w:spacing w:val="29"/>
        </w:rPr>
        <w:t xml:space="preserve"> </w:t>
      </w:r>
      <w:r w:rsidRPr="000E71F8">
        <w:t>le</w:t>
      </w:r>
      <w:r w:rsidRPr="000E71F8">
        <w:rPr>
          <w:spacing w:val="30"/>
        </w:rPr>
        <w:t xml:space="preserve"> </w:t>
      </w:r>
      <w:r w:rsidRPr="000E71F8">
        <w:t>candidat devra par ailleurs préciser les modalités de mise en œuvre des éléments particuliers suivants :</w:t>
      </w:r>
    </w:p>
    <w:p w14:paraId="050388F8" w14:textId="77777777" w:rsidR="008B7E40" w:rsidRPr="000E71F8" w:rsidRDefault="008B7E40" w:rsidP="008B7E40">
      <w:pPr>
        <w:pStyle w:val="Paragraphedeliste"/>
        <w:numPr>
          <w:ilvl w:val="0"/>
          <w:numId w:val="5"/>
        </w:numPr>
        <w:tabs>
          <w:tab w:val="left" w:pos="861"/>
        </w:tabs>
        <w:spacing w:before="21" w:line="264" w:lineRule="auto"/>
        <w:ind w:right="144"/>
        <w:contextualSpacing w:val="0"/>
        <w:rPr>
          <w:sz w:val="18"/>
        </w:rPr>
      </w:pPr>
      <w:r w:rsidRPr="000E71F8">
        <w:rPr>
          <w:sz w:val="18"/>
        </w:rPr>
        <w:t xml:space="preserve">Une note descriptive « Structure – Dimensionnement » portant sur le détail des moyens d’études </w:t>
      </w:r>
      <w:r w:rsidRPr="000E71F8">
        <w:rPr>
          <w:sz w:val="18"/>
        </w:rPr>
        <w:lastRenderedPageBreak/>
        <w:t>humains et logiciels, méthodologie de dimensionnement sous combinaisons fondamentales et sous combinaisons accidentelles</w:t>
      </w:r>
    </w:p>
    <w:p w14:paraId="73AA48B7" w14:textId="77777777" w:rsidR="008B7E40" w:rsidRPr="000E71F8" w:rsidRDefault="008B7E40" w:rsidP="008B7E40">
      <w:pPr>
        <w:pStyle w:val="Paragraphedeliste"/>
        <w:numPr>
          <w:ilvl w:val="0"/>
          <w:numId w:val="5"/>
        </w:numPr>
        <w:tabs>
          <w:tab w:val="left" w:pos="860"/>
        </w:tabs>
        <w:spacing w:line="217" w:lineRule="exact"/>
        <w:ind w:left="860" w:hanging="359"/>
        <w:contextualSpacing w:val="0"/>
        <w:rPr>
          <w:sz w:val="18"/>
        </w:rPr>
      </w:pPr>
      <w:r w:rsidRPr="000E71F8">
        <w:rPr>
          <w:sz w:val="18"/>
        </w:rPr>
        <w:t>Une</w:t>
      </w:r>
      <w:r w:rsidRPr="000E71F8">
        <w:rPr>
          <w:spacing w:val="-4"/>
          <w:sz w:val="18"/>
        </w:rPr>
        <w:t xml:space="preserve"> </w:t>
      </w:r>
      <w:r w:rsidRPr="000E71F8">
        <w:rPr>
          <w:sz w:val="18"/>
        </w:rPr>
        <w:t>note</w:t>
      </w:r>
      <w:r w:rsidRPr="000E71F8">
        <w:rPr>
          <w:spacing w:val="-3"/>
          <w:sz w:val="18"/>
        </w:rPr>
        <w:t xml:space="preserve"> </w:t>
      </w:r>
      <w:r w:rsidRPr="000E71F8">
        <w:rPr>
          <w:sz w:val="18"/>
        </w:rPr>
        <w:t>descriptive</w:t>
      </w:r>
      <w:r w:rsidRPr="000E71F8">
        <w:rPr>
          <w:spacing w:val="-3"/>
          <w:sz w:val="18"/>
        </w:rPr>
        <w:t xml:space="preserve"> </w:t>
      </w:r>
      <w:r w:rsidRPr="000E71F8">
        <w:rPr>
          <w:sz w:val="18"/>
        </w:rPr>
        <w:t>«</w:t>
      </w:r>
      <w:r w:rsidRPr="000E71F8">
        <w:rPr>
          <w:spacing w:val="-4"/>
          <w:sz w:val="18"/>
        </w:rPr>
        <w:t xml:space="preserve"> </w:t>
      </w:r>
      <w:r w:rsidRPr="000E71F8">
        <w:rPr>
          <w:sz w:val="18"/>
        </w:rPr>
        <w:t>Structure</w:t>
      </w:r>
      <w:r w:rsidRPr="000E71F8">
        <w:rPr>
          <w:spacing w:val="2"/>
          <w:sz w:val="18"/>
        </w:rPr>
        <w:t xml:space="preserve"> </w:t>
      </w:r>
      <w:r w:rsidRPr="000E71F8">
        <w:rPr>
          <w:sz w:val="18"/>
        </w:rPr>
        <w:t>–</w:t>
      </w:r>
      <w:r w:rsidRPr="000E71F8">
        <w:rPr>
          <w:spacing w:val="-3"/>
          <w:sz w:val="18"/>
        </w:rPr>
        <w:t xml:space="preserve"> </w:t>
      </w:r>
      <w:r w:rsidRPr="000E71F8">
        <w:rPr>
          <w:sz w:val="18"/>
        </w:rPr>
        <w:t>Solidité</w:t>
      </w:r>
      <w:r w:rsidRPr="000E71F8">
        <w:rPr>
          <w:spacing w:val="-3"/>
          <w:sz w:val="18"/>
        </w:rPr>
        <w:t xml:space="preserve"> </w:t>
      </w:r>
      <w:r w:rsidRPr="000E71F8">
        <w:rPr>
          <w:sz w:val="18"/>
        </w:rPr>
        <w:t>et</w:t>
      </w:r>
      <w:r w:rsidRPr="000E71F8">
        <w:rPr>
          <w:spacing w:val="-2"/>
          <w:sz w:val="18"/>
        </w:rPr>
        <w:t xml:space="preserve"> </w:t>
      </w:r>
      <w:r w:rsidRPr="000E71F8">
        <w:rPr>
          <w:sz w:val="18"/>
        </w:rPr>
        <w:t>finitions</w:t>
      </w:r>
      <w:r w:rsidRPr="000E71F8">
        <w:rPr>
          <w:spacing w:val="-3"/>
          <w:sz w:val="18"/>
        </w:rPr>
        <w:t xml:space="preserve"> </w:t>
      </w:r>
      <w:r w:rsidRPr="000E71F8">
        <w:rPr>
          <w:sz w:val="18"/>
        </w:rPr>
        <w:t>»</w:t>
      </w:r>
      <w:r w:rsidRPr="000E71F8">
        <w:rPr>
          <w:spacing w:val="-4"/>
          <w:sz w:val="18"/>
        </w:rPr>
        <w:t xml:space="preserve"> </w:t>
      </w:r>
      <w:r w:rsidRPr="000E71F8">
        <w:rPr>
          <w:sz w:val="18"/>
        </w:rPr>
        <w:t>portant</w:t>
      </w:r>
      <w:r w:rsidRPr="000E71F8">
        <w:rPr>
          <w:spacing w:val="-2"/>
          <w:sz w:val="18"/>
        </w:rPr>
        <w:t xml:space="preserve"> </w:t>
      </w:r>
      <w:r w:rsidRPr="000E71F8">
        <w:rPr>
          <w:sz w:val="18"/>
        </w:rPr>
        <w:t>sur</w:t>
      </w:r>
      <w:r w:rsidRPr="000E71F8">
        <w:rPr>
          <w:spacing w:val="-3"/>
          <w:sz w:val="18"/>
        </w:rPr>
        <w:t xml:space="preserve"> </w:t>
      </w:r>
      <w:r w:rsidRPr="000E71F8">
        <w:rPr>
          <w:spacing w:val="-10"/>
          <w:sz w:val="18"/>
        </w:rPr>
        <w:t>:</w:t>
      </w:r>
    </w:p>
    <w:p w14:paraId="66B47E47" w14:textId="77777777" w:rsidR="008B7E40" w:rsidRPr="000E71F8" w:rsidRDefault="008B7E40" w:rsidP="008B7E40">
      <w:pPr>
        <w:pStyle w:val="Paragraphedeliste"/>
        <w:numPr>
          <w:ilvl w:val="1"/>
          <w:numId w:val="5"/>
        </w:numPr>
        <w:tabs>
          <w:tab w:val="left" w:pos="1135"/>
        </w:tabs>
        <w:spacing w:before="21" w:line="264" w:lineRule="auto"/>
        <w:ind w:right="139"/>
        <w:contextualSpacing w:val="0"/>
        <w:rPr>
          <w:sz w:val="18"/>
        </w:rPr>
      </w:pPr>
      <w:r w:rsidRPr="000E71F8">
        <w:rPr>
          <w:sz w:val="18"/>
        </w:rPr>
        <w:t>Les moyens mis en œuvre pour assurer les finitions spécifiques des bétons, dont les ouvrages en béton architectonique, la définition des</w:t>
      </w:r>
      <w:r w:rsidRPr="000E71F8">
        <w:rPr>
          <w:spacing w:val="-7"/>
          <w:sz w:val="18"/>
        </w:rPr>
        <w:t xml:space="preserve"> </w:t>
      </w:r>
      <w:r w:rsidRPr="000E71F8">
        <w:rPr>
          <w:sz w:val="18"/>
        </w:rPr>
        <w:t>méthodes,</w:t>
      </w:r>
      <w:r w:rsidRPr="000E71F8">
        <w:rPr>
          <w:spacing w:val="-8"/>
          <w:sz w:val="18"/>
        </w:rPr>
        <w:t xml:space="preserve"> </w:t>
      </w:r>
      <w:r w:rsidRPr="000E71F8">
        <w:rPr>
          <w:sz w:val="18"/>
        </w:rPr>
        <w:t>du</w:t>
      </w:r>
      <w:r w:rsidRPr="000E71F8">
        <w:rPr>
          <w:spacing w:val="-6"/>
          <w:sz w:val="18"/>
        </w:rPr>
        <w:t xml:space="preserve"> </w:t>
      </w:r>
      <w:r w:rsidRPr="000E71F8">
        <w:rPr>
          <w:sz w:val="18"/>
        </w:rPr>
        <w:t>matériel</w:t>
      </w:r>
      <w:r w:rsidRPr="000E71F8">
        <w:rPr>
          <w:spacing w:val="-9"/>
          <w:sz w:val="18"/>
        </w:rPr>
        <w:t xml:space="preserve"> </w:t>
      </w:r>
      <w:r w:rsidRPr="000E71F8">
        <w:rPr>
          <w:sz w:val="18"/>
        </w:rPr>
        <w:t>envisagé</w:t>
      </w:r>
      <w:r w:rsidRPr="000E71F8">
        <w:rPr>
          <w:spacing w:val="-6"/>
          <w:sz w:val="18"/>
        </w:rPr>
        <w:t xml:space="preserve"> </w:t>
      </w:r>
      <w:r w:rsidRPr="000E71F8">
        <w:rPr>
          <w:sz w:val="18"/>
        </w:rPr>
        <w:t>et</w:t>
      </w:r>
      <w:r w:rsidRPr="000E71F8">
        <w:rPr>
          <w:spacing w:val="-6"/>
          <w:sz w:val="18"/>
        </w:rPr>
        <w:t xml:space="preserve"> </w:t>
      </w:r>
      <w:r w:rsidRPr="000E71F8">
        <w:rPr>
          <w:sz w:val="18"/>
        </w:rPr>
        <w:t>des</w:t>
      </w:r>
      <w:r w:rsidRPr="000E71F8">
        <w:rPr>
          <w:spacing w:val="-7"/>
          <w:sz w:val="18"/>
        </w:rPr>
        <w:t xml:space="preserve"> </w:t>
      </w:r>
      <w:r w:rsidRPr="000E71F8">
        <w:rPr>
          <w:sz w:val="18"/>
        </w:rPr>
        <w:t>autocontrôles,</w:t>
      </w:r>
      <w:r w:rsidRPr="000E71F8">
        <w:rPr>
          <w:spacing w:val="-8"/>
          <w:sz w:val="18"/>
        </w:rPr>
        <w:t xml:space="preserve"> </w:t>
      </w:r>
      <w:r w:rsidRPr="000E71F8">
        <w:rPr>
          <w:sz w:val="18"/>
        </w:rPr>
        <w:t>les</w:t>
      </w:r>
      <w:r w:rsidRPr="000E71F8">
        <w:rPr>
          <w:spacing w:val="-7"/>
          <w:sz w:val="18"/>
        </w:rPr>
        <w:t xml:space="preserve"> </w:t>
      </w:r>
      <w:r w:rsidRPr="000E71F8">
        <w:rPr>
          <w:sz w:val="18"/>
        </w:rPr>
        <w:t>moyens</w:t>
      </w:r>
      <w:r w:rsidRPr="000E71F8">
        <w:rPr>
          <w:spacing w:val="-7"/>
          <w:sz w:val="18"/>
        </w:rPr>
        <w:t xml:space="preserve"> </w:t>
      </w:r>
      <w:r w:rsidRPr="000E71F8">
        <w:rPr>
          <w:sz w:val="18"/>
        </w:rPr>
        <w:t>mis</w:t>
      </w:r>
      <w:r w:rsidRPr="000E71F8">
        <w:rPr>
          <w:spacing w:val="-7"/>
          <w:sz w:val="18"/>
        </w:rPr>
        <w:t xml:space="preserve"> </w:t>
      </w:r>
      <w:r w:rsidRPr="000E71F8">
        <w:rPr>
          <w:sz w:val="18"/>
        </w:rPr>
        <w:t>en</w:t>
      </w:r>
      <w:r w:rsidRPr="000E71F8">
        <w:rPr>
          <w:spacing w:val="-6"/>
          <w:sz w:val="18"/>
        </w:rPr>
        <w:t xml:space="preserve"> </w:t>
      </w:r>
      <w:r w:rsidRPr="000E71F8">
        <w:rPr>
          <w:sz w:val="18"/>
        </w:rPr>
        <w:t>œuvre</w:t>
      </w:r>
      <w:r w:rsidRPr="000E71F8">
        <w:rPr>
          <w:spacing w:val="-7"/>
          <w:sz w:val="18"/>
        </w:rPr>
        <w:t xml:space="preserve"> </w:t>
      </w:r>
      <w:r w:rsidRPr="000E71F8">
        <w:rPr>
          <w:sz w:val="18"/>
        </w:rPr>
        <w:t>pour assurer</w:t>
      </w:r>
      <w:r w:rsidRPr="000E71F8">
        <w:rPr>
          <w:spacing w:val="-3"/>
          <w:sz w:val="18"/>
        </w:rPr>
        <w:t xml:space="preserve"> </w:t>
      </w:r>
      <w:r w:rsidRPr="000E71F8">
        <w:rPr>
          <w:sz w:val="18"/>
        </w:rPr>
        <w:t>les</w:t>
      </w:r>
      <w:r w:rsidRPr="000E71F8">
        <w:rPr>
          <w:spacing w:val="-3"/>
          <w:sz w:val="18"/>
        </w:rPr>
        <w:t xml:space="preserve"> </w:t>
      </w:r>
      <w:r w:rsidRPr="000E71F8">
        <w:rPr>
          <w:sz w:val="18"/>
        </w:rPr>
        <w:t>finitions</w:t>
      </w:r>
      <w:r w:rsidRPr="000E71F8">
        <w:rPr>
          <w:spacing w:val="-3"/>
          <w:sz w:val="18"/>
        </w:rPr>
        <w:t xml:space="preserve"> </w:t>
      </w:r>
      <w:r w:rsidRPr="000E71F8">
        <w:rPr>
          <w:sz w:val="18"/>
        </w:rPr>
        <w:t>soignées</w:t>
      </w:r>
      <w:r w:rsidRPr="000E71F8">
        <w:rPr>
          <w:spacing w:val="-3"/>
          <w:sz w:val="18"/>
        </w:rPr>
        <w:t xml:space="preserve"> </w:t>
      </w:r>
      <w:r w:rsidRPr="000E71F8">
        <w:rPr>
          <w:sz w:val="18"/>
        </w:rPr>
        <w:t>des</w:t>
      </w:r>
      <w:r w:rsidRPr="000E71F8">
        <w:rPr>
          <w:spacing w:val="-3"/>
          <w:sz w:val="18"/>
        </w:rPr>
        <w:t xml:space="preserve"> </w:t>
      </w:r>
      <w:r w:rsidRPr="000E71F8">
        <w:rPr>
          <w:sz w:val="18"/>
        </w:rPr>
        <w:t>bétons</w:t>
      </w:r>
      <w:r w:rsidRPr="000E71F8">
        <w:rPr>
          <w:spacing w:val="-3"/>
          <w:sz w:val="18"/>
        </w:rPr>
        <w:t xml:space="preserve"> </w:t>
      </w:r>
      <w:r w:rsidRPr="000E71F8">
        <w:rPr>
          <w:sz w:val="18"/>
        </w:rPr>
        <w:t>apparents, les</w:t>
      </w:r>
      <w:r w:rsidRPr="000E71F8">
        <w:rPr>
          <w:spacing w:val="-3"/>
          <w:sz w:val="18"/>
        </w:rPr>
        <w:t xml:space="preserve"> </w:t>
      </w:r>
      <w:r w:rsidRPr="000E71F8">
        <w:rPr>
          <w:sz w:val="18"/>
        </w:rPr>
        <w:t>produits</w:t>
      </w:r>
      <w:r w:rsidRPr="000E71F8">
        <w:rPr>
          <w:spacing w:val="-3"/>
          <w:sz w:val="18"/>
        </w:rPr>
        <w:t xml:space="preserve"> </w:t>
      </w:r>
      <w:r w:rsidRPr="000E71F8">
        <w:rPr>
          <w:sz w:val="18"/>
        </w:rPr>
        <w:t>retenus</w:t>
      </w:r>
      <w:r w:rsidRPr="000E71F8">
        <w:rPr>
          <w:spacing w:val="-3"/>
          <w:sz w:val="18"/>
        </w:rPr>
        <w:t xml:space="preserve"> </w:t>
      </w:r>
      <w:r w:rsidRPr="000E71F8">
        <w:rPr>
          <w:sz w:val="18"/>
        </w:rPr>
        <w:t>et</w:t>
      </w:r>
      <w:r w:rsidRPr="000E71F8">
        <w:rPr>
          <w:spacing w:val="-2"/>
          <w:sz w:val="18"/>
        </w:rPr>
        <w:t xml:space="preserve"> </w:t>
      </w:r>
      <w:r w:rsidRPr="000E71F8">
        <w:rPr>
          <w:sz w:val="18"/>
        </w:rPr>
        <w:t>le</w:t>
      </w:r>
      <w:r w:rsidRPr="000E71F8">
        <w:rPr>
          <w:spacing w:val="-3"/>
          <w:sz w:val="18"/>
        </w:rPr>
        <w:t xml:space="preserve"> </w:t>
      </w:r>
      <w:r w:rsidRPr="000E71F8">
        <w:rPr>
          <w:sz w:val="18"/>
        </w:rPr>
        <w:t>principe</w:t>
      </w:r>
      <w:r w:rsidRPr="000E71F8">
        <w:rPr>
          <w:spacing w:val="-3"/>
          <w:sz w:val="18"/>
        </w:rPr>
        <w:t xml:space="preserve"> </w:t>
      </w:r>
      <w:r w:rsidRPr="000E71F8">
        <w:rPr>
          <w:sz w:val="18"/>
        </w:rPr>
        <w:t>de mise en place de l’étanchéité de l’infrastructure</w:t>
      </w:r>
    </w:p>
    <w:p w14:paraId="355D55EA" w14:textId="77777777" w:rsidR="008B7E40" w:rsidRPr="000E71F8" w:rsidRDefault="008B7E40" w:rsidP="008B7E40">
      <w:pPr>
        <w:pStyle w:val="Paragraphedeliste"/>
        <w:numPr>
          <w:ilvl w:val="1"/>
          <w:numId w:val="5"/>
        </w:numPr>
        <w:tabs>
          <w:tab w:val="left" w:pos="1135"/>
        </w:tabs>
        <w:spacing w:line="264" w:lineRule="auto"/>
        <w:ind w:right="148"/>
        <w:contextualSpacing w:val="0"/>
        <w:rPr>
          <w:sz w:val="18"/>
        </w:rPr>
      </w:pPr>
      <w:r w:rsidRPr="000E71F8">
        <w:rPr>
          <w:sz w:val="18"/>
        </w:rPr>
        <w:t>La méthodologie de coulage des ouvrages béton, dont les ouvrages en béton architectonique, définition du matériel envisagé et des autocontrôles ; les choix des bétons, leur provenance et les contrôles de formulation</w:t>
      </w:r>
    </w:p>
    <w:p w14:paraId="58B5CFF7" w14:textId="77777777" w:rsidR="008B7E40" w:rsidRPr="000E71F8" w:rsidRDefault="008B7E40" w:rsidP="008B7E40">
      <w:pPr>
        <w:pStyle w:val="Paragraphedeliste"/>
        <w:numPr>
          <w:ilvl w:val="1"/>
          <w:numId w:val="5"/>
        </w:numPr>
        <w:tabs>
          <w:tab w:val="left" w:pos="1134"/>
        </w:tabs>
        <w:spacing w:line="217" w:lineRule="exact"/>
        <w:ind w:left="1134" w:hanging="427"/>
        <w:contextualSpacing w:val="0"/>
        <w:rPr>
          <w:sz w:val="18"/>
        </w:rPr>
      </w:pPr>
      <w:r w:rsidRPr="000E71F8">
        <w:rPr>
          <w:sz w:val="18"/>
        </w:rPr>
        <w:t>La</w:t>
      </w:r>
      <w:r w:rsidRPr="000E71F8">
        <w:rPr>
          <w:spacing w:val="-11"/>
          <w:sz w:val="18"/>
        </w:rPr>
        <w:t xml:space="preserve"> </w:t>
      </w:r>
      <w:r w:rsidRPr="000E71F8">
        <w:rPr>
          <w:sz w:val="18"/>
        </w:rPr>
        <w:t>méthodologie</w:t>
      </w:r>
      <w:r w:rsidRPr="000E71F8">
        <w:rPr>
          <w:spacing w:val="-10"/>
          <w:sz w:val="18"/>
        </w:rPr>
        <w:t xml:space="preserve"> </w:t>
      </w:r>
      <w:r w:rsidRPr="000E71F8">
        <w:rPr>
          <w:sz w:val="18"/>
        </w:rPr>
        <w:t>de</w:t>
      </w:r>
      <w:r w:rsidRPr="000E71F8">
        <w:rPr>
          <w:spacing w:val="-10"/>
          <w:sz w:val="18"/>
        </w:rPr>
        <w:t xml:space="preserve"> </w:t>
      </w:r>
      <w:r w:rsidRPr="000E71F8">
        <w:rPr>
          <w:sz w:val="18"/>
        </w:rPr>
        <w:t>réalisation</w:t>
      </w:r>
      <w:r w:rsidRPr="000E71F8">
        <w:rPr>
          <w:spacing w:val="-9"/>
          <w:sz w:val="18"/>
        </w:rPr>
        <w:t xml:space="preserve"> </w:t>
      </w:r>
      <w:r w:rsidRPr="000E71F8">
        <w:rPr>
          <w:sz w:val="18"/>
        </w:rPr>
        <w:t>de</w:t>
      </w:r>
      <w:r w:rsidRPr="000E71F8">
        <w:rPr>
          <w:spacing w:val="-10"/>
          <w:sz w:val="18"/>
        </w:rPr>
        <w:t xml:space="preserve"> </w:t>
      </w:r>
      <w:r w:rsidRPr="000E71F8">
        <w:rPr>
          <w:spacing w:val="-2"/>
          <w:sz w:val="18"/>
        </w:rPr>
        <w:t>l’infrastructure</w:t>
      </w:r>
    </w:p>
    <w:p w14:paraId="51F82E64" w14:textId="77777777" w:rsidR="008B7E40" w:rsidRPr="000E71F8" w:rsidRDefault="008B7E40" w:rsidP="008B7E40">
      <w:pPr>
        <w:pStyle w:val="Paragraphedeliste"/>
        <w:numPr>
          <w:ilvl w:val="1"/>
          <w:numId w:val="5"/>
        </w:numPr>
        <w:tabs>
          <w:tab w:val="left" w:pos="1134"/>
        </w:tabs>
        <w:spacing w:before="21"/>
        <w:ind w:left="1134" w:hanging="427"/>
        <w:contextualSpacing w:val="0"/>
        <w:rPr>
          <w:sz w:val="18"/>
        </w:rPr>
      </w:pPr>
      <w:r w:rsidRPr="000E71F8">
        <w:rPr>
          <w:sz w:val="18"/>
        </w:rPr>
        <w:t>Procédure</w:t>
      </w:r>
      <w:r w:rsidRPr="000E71F8">
        <w:rPr>
          <w:spacing w:val="-10"/>
          <w:sz w:val="18"/>
        </w:rPr>
        <w:t xml:space="preserve"> </w:t>
      </w:r>
      <w:r w:rsidRPr="000E71F8">
        <w:rPr>
          <w:sz w:val="18"/>
        </w:rPr>
        <w:t>et</w:t>
      </w:r>
      <w:r w:rsidRPr="000E71F8">
        <w:rPr>
          <w:spacing w:val="-9"/>
          <w:sz w:val="18"/>
        </w:rPr>
        <w:t xml:space="preserve"> </w:t>
      </w:r>
      <w:r w:rsidRPr="000E71F8">
        <w:rPr>
          <w:sz w:val="18"/>
        </w:rPr>
        <w:t>organisation</w:t>
      </w:r>
      <w:r w:rsidRPr="000E71F8">
        <w:rPr>
          <w:spacing w:val="-12"/>
          <w:sz w:val="18"/>
        </w:rPr>
        <w:t xml:space="preserve"> </w:t>
      </w:r>
      <w:r w:rsidRPr="000E71F8">
        <w:rPr>
          <w:sz w:val="18"/>
        </w:rPr>
        <w:t>du</w:t>
      </w:r>
      <w:r w:rsidRPr="000E71F8">
        <w:rPr>
          <w:spacing w:val="-9"/>
          <w:sz w:val="18"/>
        </w:rPr>
        <w:t xml:space="preserve"> </w:t>
      </w:r>
      <w:r w:rsidRPr="000E71F8">
        <w:rPr>
          <w:sz w:val="18"/>
        </w:rPr>
        <w:t>transport</w:t>
      </w:r>
      <w:r w:rsidRPr="000E71F8">
        <w:rPr>
          <w:spacing w:val="-9"/>
          <w:sz w:val="18"/>
        </w:rPr>
        <w:t xml:space="preserve"> </w:t>
      </w:r>
      <w:r w:rsidRPr="000E71F8">
        <w:rPr>
          <w:sz w:val="18"/>
        </w:rPr>
        <w:t>des</w:t>
      </w:r>
      <w:r w:rsidRPr="000E71F8">
        <w:rPr>
          <w:spacing w:val="-10"/>
          <w:sz w:val="18"/>
        </w:rPr>
        <w:t xml:space="preserve"> </w:t>
      </w:r>
      <w:r w:rsidRPr="000E71F8">
        <w:rPr>
          <w:spacing w:val="-2"/>
          <w:sz w:val="18"/>
        </w:rPr>
        <w:t>bétons</w:t>
      </w:r>
    </w:p>
    <w:p w14:paraId="39188F3D" w14:textId="77777777" w:rsidR="008B7E40" w:rsidRPr="000E71F8" w:rsidRDefault="008B7E40" w:rsidP="008B7E40">
      <w:pPr>
        <w:pStyle w:val="Paragraphedeliste"/>
        <w:numPr>
          <w:ilvl w:val="0"/>
          <w:numId w:val="5"/>
        </w:numPr>
        <w:tabs>
          <w:tab w:val="left" w:pos="861"/>
        </w:tabs>
        <w:spacing w:before="21" w:line="264" w:lineRule="auto"/>
        <w:ind w:right="135"/>
        <w:contextualSpacing w:val="0"/>
        <w:rPr>
          <w:sz w:val="18"/>
        </w:rPr>
      </w:pPr>
      <w:r w:rsidRPr="000E71F8">
        <w:rPr>
          <w:sz w:val="18"/>
        </w:rPr>
        <w:t>Une</w:t>
      </w:r>
      <w:r w:rsidRPr="000E71F8">
        <w:rPr>
          <w:spacing w:val="-3"/>
          <w:sz w:val="18"/>
        </w:rPr>
        <w:t xml:space="preserve"> </w:t>
      </w:r>
      <w:r w:rsidRPr="000E71F8">
        <w:rPr>
          <w:sz w:val="18"/>
        </w:rPr>
        <w:t>note</w:t>
      </w:r>
      <w:r w:rsidRPr="000E71F8">
        <w:rPr>
          <w:spacing w:val="-3"/>
          <w:sz w:val="18"/>
        </w:rPr>
        <w:t xml:space="preserve"> </w:t>
      </w:r>
      <w:r w:rsidRPr="000E71F8">
        <w:rPr>
          <w:sz w:val="18"/>
        </w:rPr>
        <w:t>descriptive</w:t>
      </w:r>
      <w:r w:rsidRPr="000E71F8">
        <w:rPr>
          <w:spacing w:val="-3"/>
          <w:sz w:val="18"/>
        </w:rPr>
        <w:t xml:space="preserve"> </w:t>
      </w:r>
      <w:r w:rsidRPr="000E71F8">
        <w:rPr>
          <w:sz w:val="18"/>
        </w:rPr>
        <w:t>«</w:t>
      </w:r>
      <w:r w:rsidRPr="000E71F8">
        <w:rPr>
          <w:spacing w:val="-4"/>
          <w:sz w:val="18"/>
        </w:rPr>
        <w:t xml:space="preserve"> </w:t>
      </w:r>
      <w:r w:rsidRPr="000E71F8">
        <w:rPr>
          <w:sz w:val="18"/>
        </w:rPr>
        <w:t>façades</w:t>
      </w:r>
      <w:r w:rsidRPr="000E71F8">
        <w:rPr>
          <w:spacing w:val="-3"/>
          <w:sz w:val="18"/>
        </w:rPr>
        <w:t xml:space="preserve"> </w:t>
      </w:r>
      <w:r w:rsidRPr="000E71F8">
        <w:rPr>
          <w:sz w:val="18"/>
        </w:rPr>
        <w:t>»</w:t>
      </w:r>
      <w:r w:rsidRPr="000E71F8">
        <w:rPr>
          <w:spacing w:val="-4"/>
          <w:sz w:val="18"/>
        </w:rPr>
        <w:t xml:space="preserve"> </w:t>
      </w:r>
      <w:r w:rsidRPr="000E71F8">
        <w:rPr>
          <w:sz w:val="18"/>
        </w:rPr>
        <w:t>sur</w:t>
      </w:r>
      <w:r w:rsidRPr="000E71F8">
        <w:rPr>
          <w:spacing w:val="-3"/>
          <w:sz w:val="18"/>
        </w:rPr>
        <w:t xml:space="preserve"> </w:t>
      </w:r>
      <w:r w:rsidRPr="000E71F8">
        <w:rPr>
          <w:sz w:val="18"/>
        </w:rPr>
        <w:t>la</w:t>
      </w:r>
      <w:r w:rsidRPr="000E71F8">
        <w:rPr>
          <w:spacing w:val="-3"/>
          <w:sz w:val="18"/>
        </w:rPr>
        <w:t xml:space="preserve"> </w:t>
      </w:r>
      <w:r w:rsidRPr="000E71F8">
        <w:rPr>
          <w:sz w:val="18"/>
        </w:rPr>
        <w:t>mise</w:t>
      </w:r>
      <w:r w:rsidRPr="000E71F8">
        <w:rPr>
          <w:spacing w:val="-2"/>
          <w:sz w:val="18"/>
        </w:rPr>
        <w:t xml:space="preserve"> </w:t>
      </w:r>
      <w:r w:rsidRPr="000E71F8">
        <w:rPr>
          <w:sz w:val="18"/>
        </w:rPr>
        <w:t>en</w:t>
      </w:r>
      <w:r w:rsidRPr="000E71F8">
        <w:rPr>
          <w:spacing w:val="-2"/>
          <w:sz w:val="18"/>
        </w:rPr>
        <w:t xml:space="preserve"> </w:t>
      </w:r>
      <w:r w:rsidRPr="000E71F8">
        <w:rPr>
          <w:sz w:val="18"/>
        </w:rPr>
        <w:t>œuvre</w:t>
      </w:r>
      <w:r w:rsidRPr="000E71F8">
        <w:rPr>
          <w:spacing w:val="-3"/>
          <w:sz w:val="18"/>
        </w:rPr>
        <w:t xml:space="preserve"> </w:t>
      </w:r>
      <w:r w:rsidRPr="000E71F8">
        <w:rPr>
          <w:sz w:val="18"/>
        </w:rPr>
        <w:t>des</w:t>
      </w:r>
      <w:r w:rsidRPr="000E71F8">
        <w:rPr>
          <w:spacing w:val="-3"/>
          <w:sz w:val="18"/>
        </w:rPr>
        <w:t xml:space="preserve"> </w:t>
      </w:r>
      <w:r w:rsidRPr="000E71F8">
        <w:rPr>
          <w:sz w:val="18"/>
        </w:rPr>
        <w:t>ensembles</w:t>
      </w:r>
      <w:r w:rsidRPr="000E71F8">
        <w:rPr>
          <w:spacing w:val="-3"/>
          <w:sz w:val="18"/>
        </w:rPr>
        <w:t xml:space="preserve"> </w:t>
      </w:r>
      <w:r w:rsidRPr="000E71F8">
        <w:rPr>
          <w:sz w:val="18"/>
        </w:rPr>
        <w:t>verriers,</w:t>
      </w:r>
      <w:r w:rsidRPr="000E71F8">
        <w:rPr>
          <w:spacing w:val="-6"/>
          <w:sz w:val="18"/>
        </w:rPr>
        <w:t xml:space="preserve"> </w:t>
      </w:r>
      <w:r w:rsidRPr="000E71F8">
        <w:rPr>
          <w:sz w:val="18"/>
        </w:rPr>
        <w:t>des menuiseries, des murs rideaux et éléments de serrurerie</w:t>
      </w:r>
    </w:p>
    <w:p w14:paraId="7E3BF9FD" w14:textId="77777777" w:rsidR="008B7E40" w:rsidRPr="000E71F8" w:rsidRDefault="008B7E40" w:rsidP="008B7E40">
      <w:pPr>
        <w:pStyle w:val="Paragraphedeliste"/>
        <w:numPr>
          <w:ilvl w:val="0"/>
          <w:numId w:val="5"/>
        </w:numPr>
        <w:tabs>
          <w:tab w:val="left" w:pos="861"/>
        </w:tabs>
        <w:spacing w:line="264" w:lineRule="auto"/>
        <w:ind w:right="140"/>
        <w:contextualSpacing w:val="0"/>
        <w:rPr>
          <w:sz w:val="18"/>
        </w:rPr>
      </w:pPr>
      <w:r w:rsidRPr="000E71F8">
        <w:rPr>
          <w:sz w:val="18"/>
        </w:rPr>
        <w:t>Une</w:t>
      </w:r>
      <w:r w:rsidRPr="000E71F8">
        <w:rPr>
          <w:spacing w:val="25"/>
          <w:sz w:val="18"/>
        </w:rPr>
        <w:t xml:space="preserve"> </w:t>
      </w:r>
      <w:r w:rsidRPr="000E71F8">
        <w:rPr>
          <w:sz w:val="18"/>
        </w:rPr>
        <w:t>note</w:t>
      </w:r>
      <w:r w:rsidRPr="000E71F8">
        <w:rPr>
          <w:spacing w:val="25"/>
          <w:sz w:val="18"/>
        </w:rPr>
        <w:t xml:space="preserve"> </w:t>
      </w:r>
      <w:r w:rsidRPr="000E71F8">
        <w:rPr>
          <w:sz w:val="18"/>
        </w:rPr>
        <w:t>descriptive</w:t>
      </w:r>
      <w:r w:rsidRPr="000E71F8">
        <w:rPr>
          <w:spacing w:val="25"/>
          <w:sz w:val="18"/>
        </w:rPr>
        <w:t xml:space="preserve"> </w:t>
      </w:r>
      <w:r w:rsidRPr="000E71F8">
        <w:rPr>
          <w:sz w:val="18"/>
        </w:rPr>
        <w:t>«</w:t>
      </w:r>
      <w:r w:rsidRPr="000E71F8">
        <w:rPr>
          <w:spacing w:val="23"/>
          <w:sz w:val="18"/>
        </w:rPr>
        <w:t xml:space="preserve"> </w:t>
      </w:r>
      <w:r w:rsidRPr="000E71F8">
        <w:rPr>
          <w:sz w:val="18"/>
        </w:rPr>
        <w:t>CVC</w:t>
      </w:r>
      <w:r w:rsidRPr="000E71F8">
        <w:rPr>
          <w:spacing w:val="23"/>
          <w:sz w:val="18"/>
        </w:rPr>
        <w:t xml:space="preserve"> </w:t>
      </w:r>
      <w:r w:rsidRPr="000E71F8">
        <w:rPr>
          <w:sz w:val="18"/>
        </w:rPr>
        <w:t>»</w:t>
      </w:r>
      <w:r w:rsidRPr="000E71F8">
        <w:rPr>
          <w:spacing w:val="26"/>
          <w:sz w:val="18"/>
        </w:rPr>
        <w:t xml:space="preserve"> </w:t>
      </w:r>
      <w:r w:rsidRPr="000E71F8">
        <w:rPr>
          <w:sz w:val="18"/>
        </w:rPr>
        <w:t>avec</w:t>
      </w:r>
      <w:r w:rsidRPr="000E71F8">
        <w:rPr>
          <w:spacing w:val="24"/>
          <w:sz w:val="18"/>
        </w:rPr>
        <w:t xml:space="preserve"> </w:t>
      </w:r>
      <w:r w:rsidRPr="000E71F8">
        <w:rPr>
          <w:sz w:val="18"/>
        </w:rPr>
        <w:t>exemple</w:t>
      </w:r>
      <w:r w:rsidRPr="000E71F8">
        <w:rPr>
          <w:spacing w:val="25"/>
          <w:sz w:val="18"/>
        </w:rPr>
        <w:t xml:space="preserve"> </w:t>
      </w:r>
      <w:r w:rsidRPr="000E71F8">
        <w:rPr>
          <w:sz w:val="18"/>
        </w:rPr>
        <w:t>de</w:t>
      </w:r>
      <w:r w:rsidRPr="000E71F8">
        <w:rPr>
          <w:spacing w:val="25"/>
          <w:sz w:val="18"/>
        </w:rPr>
        <w:t xml:space="preserve"> </w:t>
      </w:r>
      <w:r w:rsidRPr="000E71F8">
        <w:rPr>
          <w:sz w:val="18"/>
        </w:rPr>
        <w:t>dimensionnement</w:t>
      </w:r>
      <w:r w:rsidRPr="000E71F8">
        <w:rPr>
          <w:spacing w:val="25"/>
          <w:sz w:val="18"/>
        </w:rPr>
        <w:t xml:space="preserve"> </w:t>
      </w:r>
      <w:r w:rsidRPr="000E71F8">
        <w:rPr>
          <w:sz w:val="18"/>
        </w:rPr>
        <w:t>sur</w:t>
      </w:r>
      <w:r w:rsidRPr="000E71F8">
        <w:rPr>
          <w:spacing w:val="34"/>
          <w:sz w:val="18"/>
        </w:rPr>
        <w:t xml:space="preserve"> </w:t>
      </w:r>
      <w:r w:rsidRPr="000E71F8">
        <w:rPr>
          <w:sz w:val="18"/>
        </w:rPr>
        <w:t>des</w:t>
      </w:r>
      <w:r w:rsidRPr="000E71F8">
        <w:rPr>
          <w:spacing w:val="24"/>
          <w:sz w:val="18"/>
        </w:rPr>
        <w:t xml:space="preserve"> </w:t>
      </w:r>
      <w:r w:rsidRPr="000E71F8">
        <w:rPr>
          <w:sz w:val="18"/>
        </w:rPr>
        <w:t>espaces</w:t>
      </w:r>
      <w:r w:rsidRPr="000E71F8">
        <w:rPr>
          <w:spacing w:val="24"/>
          <w:sz w:val="18"/>
        </w:rPr>
        <w:t xml:space="preserve"> </w:t>
      </w:r>
      <w:r w:rsidRPr="000E71F8">
        <w:rPr>
          <w:sz w:val="18"/>
        </w:rPr>
        <w:t>types (bureaux,</w:t>
      </w:r>
      <w:r w:rsidRPr="000E71F8">
        <w:rPr>
          <w:spacing w:val="-4"/>
          <w:sz w:val="18"/>
        </w:rPr>
        <w:t xml:space="preserve"> </w:t>
      </w:r>
      <w:r w:rsidRPr="000E71F8">
        <w:rPr>
          <w:sz w:val="18"/>
        </w:rPr>
        <w:t>salle</w:t>
      </w:r>
      <w:r w:rsidRPr="000E71F8">
        <w:rPr>
          <w:spacing w:val="-3"/>
          <w:sz w:val="18"/>
        </w:rPr>
        <w:t xml:space="preserve"> d’audience publique et salle d’audience de cabinet)</w:t>
      </w:r>
    </w:p>
    <w:p w14:paraId="5DF24F27" w14:textId="77777777" w:rsidR="008B7E40" w:rsidRPr="000E71F8" w:rsidRDefault="008B7E40" w:rsidP="008B7E40">
      <w:pPr>
        <w:pStyle w:val="Paragraphedeliste"/>
        <w:numPr>
          <w:ilvl w:val="0"/>
          <w:numId w:val="5"/>
        </w:numPr>
        <w:tabs>
          <w:tab w:val="left" w:pos="861"/>
        </w:tabs>
        <w:spacing w:line="217" w:lineRule="exact"/>
        <w:contextualSpacing w:val="0"/>
        <w:rPr>
          <w:sz w:val="18"/>
        </w:rPr>
      </w:pPr>
      <w:r w:rsidRPr="000E71F8">
        <w:rPr>
          <w:sz w:val="18"/>
        </w:rPr>
        <w:t>Une</w:t>
      </w:r>
      <w:r w:rsidRPr="000E71F8">
        <w:rPr>
          <w:spacing w:val="-4"/>
          <w:sz w:val="18"/>
        </w:rPr>
        <w:t xml:space="preserve"> </w:t>
      </w:r>
      <w:r w:rsidRPr="000E71F8">
        <w:rPr>
          <w:sz w:val="18"/>
        </w:rPr>
        <w:t>note</w:t>
      </w:r>
      <w:r w:rsidRPr="000E71F8">
        <w:rPr>
          <w:spacing w:val="-4"/>
          <w:sz w:val="18"/>
        </w:rPr>
        <w:t xml:space="preserve"> </w:t>
      </w:r>
      <w:r w:rsidRPr="000E71F8">
        <w:rPr>
          <w:sz w:val="18"/>
        </w:rPr>
        <w:t xml:space="preserve">descriptive </w:t>
      </w:r>
      <w:r w:rsidRPr="000E71F8">
        <w:rPr>
          <w:spacing w:val="-2"/>
          <w:sz w:val="18"/>
        </w:rPr>
        <w:t>photovoltaïque</w:t>
      </w:r>
    </w:p>
    <w:p w14:paraId="33D368E8" w14:textId="77777777" w:rsidR="008B7E40" w:rsidRPr="000E71F8" w:rsidRDefault="008B7E40" w:rsidP="008B7E40">
      <w:pPr>
        <w:pStyle w:val="Paragraphedeliste"/>
        <w:numPr>
          <w:ilvl w:val="0"/>
          <w:numId w:val="5"/>
        </w:numPr>
        <w:tabs>
          <w:tab w:val="left" w:pos="861"/>
        </w:tabs>
        <w:spacing w:before="21"/>
        <w:contextualSpacing w:val="0"/>
        <w:rPr>
          <w:sz w:val="18"/>
        </w:rPr>
      </w:pPr>
      <w:r w:rsidRPr="000E71F8">
        <w:rPr>
          <w:sz w:val="18"/>
        </w:rPr>
        <w:t>Une</w:t>
      </w:r>
      <w:r w:rsidRPr="000E71F8">
        <w:rPr>
          <w:spacing w:val="4"/>
          <w:sz w:val="18"/>
        </w:rPr>
        <w:t xml:space="preserve"> </w:t>
      </w:r>
      <w:r w:rsidRPr="000E71F8">
        <w:rPr>
          <w:sz w:val="18"/>
        </w:rPr>
        <w:t>note</w:t>
      </w:r>
      <w:r w:rsidRPr="000E71F8">
        <w:rPr>
          <w:spacing w:val="4"/>
          <w:sz w:val="18"/>
        </w:rPr>
        <w:t xml:space="preserve"> </w:t>
      </w:r>
      <w:r w:rsidRPr="000E71F8">
        <w:rPr>
          <w:sz w:val="18"/>
        </w:rPr>
        <w:t>descriptive</w:t>
      </w:r>
      <w:r w:rsidRPr="000E71F8">
        <w:rPr>
          <w:spacing w:val="4"/>
          <w:sz w:val="18"/>
        </w:rPr>
        <w:t xml:space="preserve"> </w:t>
      </w:r>
      <w:r w:rsidRPr="000E71F8">
        <w:rPr>
          <w:sz w:val="18"/>
        </w:rPr>
        <w:t>«</w:t>
      </w:r>
      <w:r w:rsidRPr="000E71F8">
        <w:rPr>
          <w:spacing w:val="3"/>
          <w:sz w:val="18"/>
        </w:rPr>
        <w:t xml:space="preserve"> </w:t>
      </w:r>
      <w:r w:rsidRPr="000E71F8">
        <w:rPr>
          <w:sz w:val="18"/>
        </w:rPr>
        <w:t>sols</w:t>
      </w:r>
      <w:r w:rsidRPr="000E71F8">
        <w:rPr>
          <w:spacing w:val="2"/>
          <w:sz w:val="18"/>
        </w:rPr>
        <w:t xml:space="preserve"> </w:t>
      </w:r>
      <w:r w:rsidRPr="000E71F8">
        <w:rPr>
          <w:sz w:val="18"/>
        </w:rPr>
        <w:t>»</w:t>
      </w:r>
      <w:r w:rsidRPr="000E71F8">
        <w:rPr>
          <w:spacing w:val="3"/>
          <w:sz w:val="18"/>
        </w:rPr>
        <w:t xml:space="preserve"> </w:t>
      </w:r>
      <w:r w:rsidRPr="000E71F8">
        <w:rPr>
          <w:sz w:val="18"/>
        </w:rPr>
        <w:t>sur</w:t>
      </w:r>
      <w:r w:rsidRPr="000E71F8">
        <w:rPr>
          <w:spacing w:val="5"/>
          <w:sz w:val="18"/>
        </w:rPr>
        <w:t xml:space="preserve"> </w:t>
      </w:r>
      <w:r w:rsidRPr="000E71F8">
        <w:rPr>
          <w:sz w:val="18"/>
        </w:rPr>
        <w:t>les</w:t>
      </w:r>
      <w:r w:rsidRPr="000E71F8">
        <w:rPr>
          <w:spacing w:val="4"/>
          <w:sz w:val="18"/>
        </w:rPr>
        <w:t xml:space="preserve"> </w:t>
      </w:r>
      <w:r w:rsidRPr="000E71F8">
        <w:rPr>
          <w:sz w:val="18"/>
        </w:rPr>
        <w:t>dispositions prévues dans le cadre de la réalisation des sols des cellules situées au sous-sol, de la salle des pas perdus et des parquets des salles d’audiences.</w:t>
      </w:r>
    </w:p>
    <w:p w14:paraId="506C48AC" w14:textId="77777777" w:rsidR="008B7E40" w:rsidRPr="000E71F8" w:rsidRDefault="008B7E40" w:rsidP="008B7E40">
      <w:pPr>
        <w:spacing w:before="21"/>
        <w:ind w:left="141"/>
        <w:rPr>
          <w:i/>
          <w:spacing w:val="-2"/>
          <w:sz w:val="18"/>
        </w:rPr>
      </w:pPr>
      <w:r w:rsidRPr="000E71F8">
        <w:rPr>
          <w:i/>
          <w:sz w:val="18"/>
        </w:rPr>
        <w:t>NB</w:t>
      </w:r>
      <w:r w:rsidRPr="000E71F8">
        <w:rPr>
          <w:i/>
          <w:spacing w:val="-6"/>
          <w:sz w:val="18"/>
        </w:rPr>
        <w:t xml:space="preserve"> </w:t>
      </w:r>
      <w:r w:rsidRPr="000E71F8">
        <w:rPr>
          <w:i/>
          <w:sz w:val="18"/>
        </w:rPr>
        <w:t>:</w:t>
      </w:r>
      <w:r w:rsidRPr="000E71F8">
        <w:rPr>
          <w:i/>
          <w:spacing w:val="-4"/>
          <w:sz w:val="18"/>
        </w:rPr>
        <w:t xml:space="preserve"> </w:t>
      </w:r>
      <w:r w:rsidRPr="000E71F8">
        <w:rPr>
          <w:i/>
          <w:sz w:val="18"/>
        </w:rPr>
        <w:t>ces</w:t>
      </w:r>
      <w:r w:rsidRPr="000E71F8">
        <w:rPr>
          <w:i/>
          <w:spacing w:val="-1"/>
          <w:sz w:val="18"/>
        </w:rPr>
        <w:t xml:space="preserve"> </w:t>
      </w:r>
      <w:r w:rsidRPr="000E71F8">
        <w:rPr>
          <w:i/>
          <w:sz w:val="18"/>
        </w:rPr>
        <w:t>dispositions</w:t>
      </w:r>
      <w:r w:rsidRPr="000E71F8">
        <w:rPr>
          <w:i/>
          <w:spacing w:val="-3"/>
          <w:sz w:val="18"/>
        </w:rPr>
        <w:t xml:space="preserve"> </w:t>
      </w:r>
      <w:r w:rsidRPr="000E71F8">
        <w:rPr>
          <w:i/>
          <w:sz w:val="18"/>
        </w:rPr>
        <w:t>pourront</w:t>
      </w:r>
      <w:r w:rsidRPr="000E71F8">
        <w:rPr>
          <w:i/>
          <w:spacing w:val="-2"/>
          <w:sz w:val="18"/>
        </w:rPr>
        <w:t xml:space="preserve"> </w:t>
      </w:r>
      <w:r w:rsidRPr="000E71F8">
        <w:rPr>
          <w:i/>
          <w:sz w:val="18"/>
        </w:rPr>
        <w:t>être</w:t>
      </w:r>
      <w:r w:rsidRPr="000E71F8">
        <w:rPr>
          <w:i/>
          <w:spacing w:val="-3"/>
          <w:sz w:val="18"/>
        </w:rPr>
        <w:t xml:space="preserve"> </w:t>
      </w:r>
      <w:r w:rsidRPr="000E71F8">
        <w:rPr>
          <w:i/>
          <w:sz w:val="18"/>
        </w:rPr>
        <w:t>rendues</w:t>
      </w:r>
      <w:r w:rsidRPr="000E71F8">
        <w:rPr>
          <w:i/>
          <w:spacing w:val="-3"/>
          <w:sz w:val="18"/>
        </w:rPr>
        <w:t xml:space="preserve"> </w:t>
      </w:r>
      <w:r w:rsidRPr="000E71F8">
        <w:rPr>
          <w:i/>
          <w:sz w:val="18"/>
        </w:rPr>
        <w:t>contractuelles</w:t>
      </w:r>
      <w:r w:rsidRPr="000E71F8">
        <w:rPr>
          <w:i/>
          <w:spacing w:val="-3"/>
          <w:sz w:val="18"/>
        </w:rPr>
        <w:t xml:space="preserve"> </w:t>
      </w:r>
      <w:r w:rsidRPr="000E71F8">
        <w:rPr>
          <w:i/>
          <w:sz w:val="18"/>
        </w:rPr>
        <w:t>par</w:t>
      </w:r>
      <w:r w:rsidRPr="000E71F8">
        <w:rPr>
          <w:i/>
          <w:spacing w:val="-4"/>
          <w:sz w:val="18"/>
        </w:rPr>
        <w:t xml:space="preserve"> </w:t>
      </w:r>
      <w:r w:rsidRPr="000E71F8">
        <w:rPr>
          <w:i/>
          <w:sz w:val="18"/>
        </w:rPr>
        <w:t>le</w:t>
      </w:r>
      <w:r w:rsidRPr="000E71F8">
        <w:rPr>
          <w:i/>
          <w:spacing w:val="-3"/>
          <w:sz w:val="18"/>
        </w:rPr>
        <w:t xml:space="preserve"> </w:t>
      </w:r>
      <w:r w:rsidRPr="000E71F8">
        <w:rPr>
          <w:i/>
          <w:sz w:val="18"/>
        </w:rPr>
        <w:t>maître</w:t>
      </w:r>
      <w:r w:rsidRPr="000E71F8">
        <w:rPr>
          <w:i/>
          <w:spacing w:val="-2"/>
          <w:sz w:val="18"/>
        </w:rPr>
        <w:t xml:space="preserve"> d’ouvrage.</w:t>
      </w:r>
    </w:p>
    <w:p w14:paraId="652CD7C2" w14:textId="77777777" w:rsidR="008B7E40" w:rsidRPr="000E71F8" w:rsidRDefault="008B7E40" w:rsidP="008B7E40">
      <w:pPr>
        <w:spacing w:before="21"/>
        <w:ind w:left="141"/>
        <w:rPr>
          <w:iCs/>
          <w:sz w:val="18"/>
        </w:rPr>
      </w:pPr>
    </w:p>
    <w:p w14:paraId="045E0F30" w14:textId="77777777" w:rsidR="008B7E40" w:rsidRPr="000E71F8" w:rsidRDefault="008B7E40" w:rsidP="008B7E40">
      <w:pPr>
        <w:pStyle w:val="Corpsdetexte"/>
        <w:rPr>
          <w:b/>
          <w:bCs/>
        </w:rPr>
      </w:pPr>
      <w:r w:rsidRPr="000E71F8">
        <w:rPr>
          <w:b/>
          <w:bCs/>
        </w:rPr>
        <w:t>B5 : SECURITE ET HYGIENE SUR LE CHANTIER</w:t>
      </w:r>
    </w:p>
    <w:p w14:paraId="27795285" w14:textId="77777777" w:rsidR="008B7E40" w:rsidRPr="000E71F8" w:rsidRDefault="008B7E40" w:rsidP="008B7E40">
      <w:pPr>
        <w:pStyle w:val="Corpsdetexte"/>
        <w:spacing w:before="22"/>
        <w:ind w:left="141"/>
      </w:pPr>
      <w:r w:rsidRPr="000E71F8">
        <w:t>Ce</w:t>
      </w:r>
      <w:r w:rsidRPr="000E71F8">
        <w:rPr>
          <w:spacing w:val="-6"/>
        </w:rPr>
        <w:t xml:space="preserve"> </w:t>
      </w:r>
      <w:r w:rsidRPr="000E71F8">
        <w:t>dossier</w:t>
      </w:r>
      <w:r w:rsidRPr="000E71F8">
        <w:rPr>
          <w:spacing w:val="-3"/>
        </w:rPr>
        <w:t xml:space="preserve"> </w:t>
      </w:r>
      <w:r w:rsidRPr="000E71F8">
        <w:t>comprendra une</w:t>
      </w:r>
      <w:r w:rsidRPr="000E71F8">
        <w:rPr>
          <w:spacing w:val="-4"/>
        </w:rPr>
        <w:t xml:space="preserve"> </w:t>
      </w:r>
      <w:r w:rsidRPr="000E71F8">
        <w:t>note</w:t>
      </w:r>
      <w:r w:rsidRPr="000E71F8">
        <w:rPr>
          <w:spacing w:val="-3"/>
        </w:rPr>
        <w:t xml:space="preserve"> </w:t>
      </w:r>
      <w:r w:rsidRPr="000E71F8">
        <w:t>indiquant</w:t>
      </w:r>
      <w:r w:rsidRPr="000E71F8">
        <w:rPr>
          <w:spacing w:val="-2"/>
        </w:rPr>
        <w:t xml:space="preserve"> </w:t>
      </w:r>
      <w:r w:rsidRPr="000E71F8">
        <w:t>les</w:t>
      </w:r>
      <w:r w:rsidRPr="000E71F8">
        <w:rPr>
          <w:spacing w:val="-4"/>
        </w:rPr>
        <w:t xml:space="preserve"> </w:t>
      </w:r>
      <w:r w:rsidRPr="000E71F8">
        <w:t>principales</w:t>
      </w:r>
      <w:r w:rsidRPr="000E71F8">
        <w:rPr>
          <w:spacing w:val="-3"/>
        </w:rPr>
        <w:t xml:space="preserve"> </w:t>
      </w:r>
      <w:r w:rsidRPr="000E71F8">
        <w:t>mesures</w:t>
      </w:r>
      <w:r w:rsidRPr="000E71F8">
        <w:rPr>
          <w:spacing w:val="-3"/>
        </w:rPr>
        <w:t xml:space="preserve"> </w:t>
      </w:r>
      <w:r w:rsidRPr="000E71F8">
        <w:t>pour</w:t>
      </w:r>
      <w:r w:rsidRPr="000E71F8">
        <w:rPr>
          <w:spacing w:val="-3"/>
        </w:rPr>
        <w:t xml:space="preserve"> </w:t>
      </w:r>
      <w:r w:rsidRPr="000E71F8">
        <w:rPr>
          <w:spacing w:val="-10"/>
        </w:rPr>
        <w:t>:</w:t>
      </w:r>
    </w:p>
    <w:p w14:paraId="745F86FD" w14:textId="77777777" w:rsidR="008B7E40" w:rsidRPr="000E71F8" w:rsidRDefault="008B7E40" w:rsidP="008B7E40">
      <w:pPr>
        <w:pStyle w:val="Paragraphedeliste"/>
        <w:numPr>
          <w:ilvl w:val="0"/>
          <w:numId w:val="4"/>
        </w:numPr>
        <w:tabs>
          <w:tab w:val="left" w:pos="861"/>
        </w:tabs>
        <w:spacing w:before="21"/>
        <w:contextualSpacing w:val="0"/>
        <w:rPr>
          <w:sz w:val="18"/>
        </w:rPr>
      </w:pPr>
      <w:r w:rsidRPr="000E71F8">
        <w:rPr>
          <w:sz w:val="18"/>
        </w:rPr>
        <w:t>Assurer</w:t>
      </w:r>
      <w:r w:rsidRPr="000E71F8">
        <w:rPr>
          <w:spacing w:val="-3"/>
          <w:sz w:val="18"/>
        </w:rPr>
        <w:t xml:space="preserve"> </w:t>
      </w:r>
      <w:r w:rsidRPr="000E71F8">
        <w:rPr>
          <w:sz w:val="18"/>
        </w:rPr>
        <w:t>l’hygiène</w:t>
      </w:r>
      <w:r w:rsidRPr="000E71F8">
        <w:rPr>
          <w:spacing w:val="-2"/>
          <w:sz w:val="18"/>
        </w:rPr>
        <w:t xml:space="preserve"> </w:t>
      </w:r>
      <w:r w:rsidRPr="000E71F8">
        <w:rPr>
          <w:sz w:val="18"/>
        </w:rPr>
        <w:t>et</w:t>
      </w:r>
      <w:r w:rsidRPr="000E71F8">
        <w:rPr>
          <w:spacing w:val="-2"/>
          <w:sz w:val="18"/>
        </w:rPr>
        <w:t xml:space="preserve"> </w:t>
      </w:r>
      <w:r w:rsidRPr="000E71F8">
        <w:rPr>
          <w:sz w:val="18"/>
        </w:rPr>
        <w:t>la</w:t>
      </w:r>
      <w:r w:rsidRPr="000E71F8">
        <w:rPr>
          <w:spacing w:val="-2"/>
          <w:sz w:val="18"/>
        </w:rPr>
        <w:t xml:space="preserve"> </w:t>
      </w:r>
      <w:r w:rsidRPr="000E71F8">
        <w:rPr>
          <w:sz w:val="18"/>
        </w:rPr>
        <w:t>sécurité sur</w:t>
      </w:r>
      <w:r w:rsidRPr="000E71F8">
        <w:rPr>
          <w:spacing w:val="-3"/>
          <w:sz w:val="18"/>
        </w:rPr>
        <w:t xml:space="preserve"> </w:t>
      </w:r>
      <w:r w:rsidRPr="000E71F8">
        <w:rPr>
          <w:sz w:val="18"/>
        </w:rPr>
        <w:t>le</w:t>
      </w:r>
      <w:r w:rsidRPr="000E71F8">
        <w:rPr>
          <w:spacing w:val="-2"/>
          <w:sz w:val="18"/>
        </w:rPr>
        <w:t xml:space="preserve"> </w:t>
      </w:r>
      <w:r w:rsidRPr="000E71F8">
        <w:rPr>
          <w:sz w:val="18"/>
        </w:rPr>
        <w:t>chantier</w:t>
      </w:r>
    </w:p>
    <w:p w14:paraId="0FCA8D7A" w14:textId="77777777" w:rsidR="008B7E40" w:rsidRPr="000E71F8" w:rsidRDefault="008B7E40" w:rsidP="008B7E40">
      <w:pPr>
        <w:pStyle w:val="Paragraphedeliste"/>
        <w:numPr>
          <w:ilvl w:val="0"/>
          <w:numId w:val="4"/>
        </w:numPr>
        <w:tabs>
          <w:tab w:val="left" w:pos="861"/>
        </w:tabs>
        <w:spacing w:line="217" w:lineRule="exact"/>
        <w:contextualSpacing w:val="0"/>
        <w:rPr>
          <w:sz w:val="18"/>
        </w:rPr>
      </w:pPr>
      <w:r w:rsidRPr="000E71F8">
        <w:rPr>
          <w:sz w:val="18"/>
        </w:rPr>
        <w:t>Répondre</w:t>
      </w:r>
      <w:r w:rsidRPr="000E71F8">
        <w:rPr>
          <w:spacing w:val="-3"/>
          <w:sz w:val="18"/>
        </w:rPr>
        <w:t xml:space="preserve"> </w:t>
      </w:r>
      <w:r w:rsidRPr="000E71F8">
        <w:rPr>
          <w:sz w:val="18"/>
        </w:rPr>
        <w:t>aux</w:t>
      </w:r>
      <w:r w:rsidRPr="000E71F8">
        <w:rPr>
          <w:spacing w:val="-4"/>
          <w:sz w:val="18"/>
        </w:rPr>
        <w:t xml:space="preserve"> </w:t>
      </w:r>
      <w:r w:rsidRPr="000E71F8">
        <w:rPr>
          <w:sz w:val="18"/>
        </w:rPr>
        <w:t>exigences</w:t>
      </w:r>
      <w:r w:rsidRPr="000E71F8">
        <w:rPr>
          <w:spacing w:val="-2"/>
          <w:sz w:val="18"/>
        </w:rPr>
        <w:t xml:space="preserve"> </w:t>
      </w:r>
      <w:r w:rsidRPr="000E71F8">
        <w:rPr>
          <w:sz w:val="18"/>
        </w:rPr>
        <w:t>du</w:t>
      </w:r>
      <w:r w:rsidRPr="000E71F8">
        <w:rPr>
          <w:spacing w:val="-4"/>
          <w:sz w:val="18"/>
        </w:rPr>
        <w:t xml:space="preserve"> </w:t>
      </w:r>
      <w:r w:rsidRPr="000E71F8">
        <w:rPr>
          <w:sz w:val="18"/>
        </w:rPr>
        <w:t>CSPS</w:t>
      </w:r>
      <w:r w:rsidRPr="000E71F8">
        <w:rPr>
          <w:spacing w:val="-3"/>
          <w:sz w:val="18"/>
        </w:rPr>
        <w:t xml:space="preserve"> </w:t>
      </w:r>
      <w:r w:rsidRPr="000E71F8">
        <w:rPr>
          <w:sz w:val="18"/>
        </w:rPr>
        <w:t>énumérées</w:t>
      </w:r>
      <w:r w:rsidRPr="000E71F8">
        <w:rPr>
          <w:spacing w:val="-3"/>
          <w:sz w:val="18"/>
        </w:rPr>
        <w:t xml:space="preserve"> </w:t>
      </w:r>
      <w:r w:rsidRPr="000E71F8">
        <w:rPr>
          <w:sz w:val="18"/>
        </w:rPr>
        <w:t>dans</w:t>
      </w:r>
      <w:r w:rsidRPr="000E71F8">
        <w:rPr>
          <w:spacing w:val="-2"/>
          <w:sz w:val="18"/>
        </w:rPr>
        <w:t xml:space="preserve"> </w:t>
      </w:r>
      <w:r w:rsidRPr="000E71F8">
        <w:rPr>
          <w:sz w:val="18"/>
        </w:rPr>
        <w:t>le</w:t>
      </w:r>
      <w:r w:rsidRPr="000E71F8">
        <w:rPr>
          <w:spacing w:val="-5"/>
          <w:sz w:val="18"/>
        </w:rPr>
        <w:t xml:space="preserve"> </w:t>
      </w:r>
      <w:r w:rsidRPr="000E71F8">
        <w:rPr>
          <w:sz w:val="18"/>
        </w:rPr>
        <w:t>Plan</w:t>
      </w:r>
      <w:r w:rsidRPr="000E71F8">
        <w:rPr>
          <w:spacing w:val="-1"/>
          <w:sz w:val="18"/>
        </w:rPr>
        <w:t xml:space="preserve"> </w:t>
      </w:r>
      <w:r w:rsidRPr="000E71F8">
        <w:rPr>
          <w:sz w:val="18"/>
        </w:rPr>
        <w:t>Général</w:t>
      </w:r>
      <w:r w:rsidRPr="000E71F8">
        <w:rPr>
          <w:spacing w:val="-2"/>
          <w:sz w:val="18"/>
        </w:rPr>
        <w:t xml:space="preserve"> </w:t>
      </w:r>
      <w:r w:rsidRPr="000E71F8">
        <w:rPr>
          <w:sz w:val="18"/>
        </w:rPr>
        <w:t>de</w:t>
      </w:r>
      <w:r w:rsidRPr="000E71F8">
        <w:rPr>
          <w:spacing w:val="-2"/>
          <w:sz w:val="18"/>
        </w:rPr>
        <w:t xml:space="preserve"> </w:t>
      </w:r>
      <w:r w:rsidRPr="000E71F8">
        <w:rPr>
          <w:sz w:val="18"/>
        </w:rPr>
        <w:t>Coordination</w:t>
      </w:r>
      <w:r w:rsidRPr="000E71F8">
        <w:rPr>
          <w:spacing w:val="-2"/>
          <w:sz w:val="18"/>
        </w:rPr>
        <w:t xml:space="preserve"> </w:t>
      </w:r>
      <w:r w:rsidRPr="000E71F8">
        <w:rPr>
          <w:sz w:val="18"/>
        </w:rPr>
        <w:t>(PGC)</w:t>
      </w:r>
    </w:p>
    <w:p w14:paraId="68A234A5" w14:textId="77777777" w:rsidR="008B7E40" w:rsidRPr="000E71F8" w:rsidRDefault="008B7E40" w:rsidP="008B7E40">
      <w:pPr>
        <w:pStyle w:val="Paragraphedeliste"/>
        <w:numPr>
          <w:ilvl w:val="0"/>
          <w:numId w:val="4"/>
        </w:numPr>
        <w:tabs>
          <w:tab w:val="left" w:pos="861"/>
        </w:tabs>
        <w:spacing w:before="21" w:line="264" w:lineRule="auto"/>
        <w:ind w:right="139"/>
        <w:contextualSpacing w:val="0"/>
        <w:rPr>
          <w:sz w:val="18"/>
        </w:rPr>
      </w:pPr>
      <w:r w:rsidRPr="000E71F8">
        <w:rPr>
          <w:sz w:val="18"/>
        </w:rPr>
        <w:t>Répondre</w:t>
      </w:r>
      <w:r w:rsidRPr="000E71F8">
        <w:rPr>
          <w:spacing w:val="40"/>
          <w:sz w:val="18"/>
        </w:rPr>
        <w:t xml:space="preserve"> </w:t>
      </w:r>
      <w:r w:rsidRPr="000E71F8">
        <w:rPr>
          <w:sz w:val="18"/>
        </w:rPr>
        <w:t>aux</w:t>
      </w:r>
      <w:r w:rsidRPr="000E71F8">
        <w:rPr>
          <w:spacing w:val="40"/>
          <w:sz w:val="18"/>
        </w:rPr>
        <w:t xml:space="preserve"> </w:t>
      </w:r>
      <w:r w:rsidRPr="000E71F8">
        <w:rPr>
          <w:sz w:val="18"/>
        </w:rPr>
        <w:t>enjeux</w:t>
      </w:r>
      <w:r w:rsidRPr="000E71F8">
        <w:rPr>
          <w:spacing w:val="40"/>
          <w:sz w:val="18"/>
        </w:rPr>
        <w:t xml:space="preserve"> </w:t>
      </w:r>
      <w:r w:rsidRPr="000E71F8">
        <w:rPr>
          <w:sz w:val="18"/>
        </w:rPr>
        <w:t>environnementaux</w:t>
      </w:r>
      <w:r w:rsidRPr="000E71F8">
        <w:rPr>
          <w:spacing w:val="40"/>
          <w:sz w:val="18"/>
        </w:rPr>
        <w:t xml:space="preserve"> </w:t>
      </w:r>
      <w:r w:rsidRPr="000E71F8">
        <w:rPr>
          <w:sz w:val="18"/>
        </w:rPr>
        <w:t>du</w:t>
      </w:r>
      <w:r w:rsidRPr="000E71F8">
        <w:rPr>
          <w:spacing w:val="40"/>
          <w:sz w:val="18"/>
        </w:rPr>
        <w:t xml:space="preserve"> </w:t>
      </w:r>
      <w:r w:rsidRPr="000E71F8">
        <w:rPr>
          <w:sz w:val="18"/>
        </w:rPr>
        <w:t>site</w:t>
      </w:r>
      <w:r w:rsidRPr="000E71F8">
        <w:rPr>
          <w:spacing w:val="40"/>
          <w:sz w:val="18"/>
        </w:rPr>
        <w:t xml:space="preserve"> </w:t>
      </w:r>
      <w:r w:rsidRPr="000E71F8">
        <w:rPr>
          <w:sz w:val="18"/>
        </w:rPr>
        <w:t>(respect</w:t>
      </w:r>
      <w:r w:rsidRPr="000E71F8">
        <w:rPr>
          <w:spacing w:val="40"/>
          <w:sz w:val="18"/>
        </w:rPr>
        <w:t xml:space="preserve"> </w:t>
      </w:r>
      <w:r w:rsidRPr="000E71F8">
        <w:rPr>
          <w:sz w:val="18"/>
        </w:rPr>
        <w:t>de</w:t>
      </w:r>
      <w:r w:rsidRPr="000E71F8">
        <w:rPr>
          <w:spacing w:val="40"/>
          <w:sz w:val="18"/>
        </w:rPr>
        <w:t xml:space="preserve"> </w:t>
      </w:r>
      <w:r w:rsidRPr="000E71F8">
        <w:rPr>
          <w:sz w:val="18"/>
        </w:rPr>
        <w:t>la</w:t>
      </w:r>
      <w:r w:rsidRPr="000E71F8">
        <w:rPr>
          <w:spacing w:val="40"/>
          <w:sz w:val="18"/>
        </w:rPr>
        <w:t xml:space="preserve"> </w:t>
      </w:r>
      <w:r w:rsidRPr="000E71F8">
        <w:rPr>
          <w:sz w:val="18"/>
        </w:rPr>
        <w:t>charte</w:t>
      </w:r>
      <w:r w:rsidRPr="000E71F8">
        <w:rPr>
          <w:spacing w:val="40"/>
          <w:sz w:val="18"/>
        </w:rPr>
        <w:t xml:space="preserve"> </w:t>
      </w:r>
      <w:r w:rsidRPr="000E71F8">
        <w:rPr>
          <w:sz w:val="18"/>
        </w:rPr>
        <w:t>chantier</w:t>
      </w:r>
      <w:r w:rsidRPr="000E71F8">
        <w:rPr>
          <w:spacing w:val="40"/>
          <w:sz w:val="18"/>
        </w:rPr>
        <w:t xml:space="preserve"> à </w:t>
      </w:r>
      <w:r w:rsidRPr="000E71F8">
        <w:rPr>
          <w:sz w:val="18"/>
        </w:rPr>
        <w:t>faibles nuisances notamment).</w:t>
      </w:r>
    </w:p>
    <w:p w14:paraId="31CA880B" w14:textId="77777777" w:rsidR="008B7E40" w:rsidRPr="000E71F8" w:rsidRDefault="008B7E40" w:rsidP="008B7E40">
      <w:pPr>
        <w:pStyle w:val="Corpsdetexte"/>
        <w:spacing w:before="62"/>
      </w:pPr>
    </w:p>
    <w:p w14:paraId="41D1C944" w14:textId="77777777" w:rsidR="008B7E40" w:rsidRPr="000E71F8" w:rsidRDefault="008B7E40" w:rsidP="008B7E40">
      <w:pPr>
        <w:pStyle w:val="Titre3"/>
        <w:ind w:left="1427" w:hanging="720"/>
      </w:pPr>
      <w:bookmarkStart w:id="28" w:name="_Toc201746425"/>
      <w:r w:rsidRPr="000E71F8">
        <w:t>4.2.3</w:t>
      </w:r>
      <w:r w:rsidRPr="000E71F8">
        <w:tab/>
        <w:t>Dossier C</w:t>
      </w:r>
      <w:bookmarkEnd w:id="28"/>
    </w:p>
    <w:p w14:paraId="2823032E" w14:textId="77777777" w:rsidR="008B7E40" w:rsidRPr="000E71F8" w:rsidRDefault="008B7E40" w:rsidP="008B7E40">
      <w:pPr>
        <w:pStyle w:val="Corpsdetexte"/>
        <w:spacing w:before="43"/>
        <w:rPr>
          <w:b/>
          <w:i/>
        </w:rPr>
      </w:pPr>
    </w:p>
    <w:p w14:paraId="623DCE81" w14:textId="77777777" w:rsidR="008B7E40" w:rsidRPr="000E71F8" w:rsidRDefault="008B7E40" w:rsidP="008B7E40">
      <w:pPr>
        <w:ind w:left="141"/>
        <w:rPr>
          <w:sz w:val="18"/>
        </w:rPr>
      </w:pPr>
      <w:r w:rsidRPr="000E71F8">
        <w:rPr>
          <w:b/>
          <w:sz w:val="18"/>
        </w:rPr>
        <w:t>Un</w:t>
      </w:r>
      <w:r w:rsidRPr="000E71F8">
        <w:rPr>
          <w:b/>
          <w:spacing w:val="-3"/>
          <w:sz w:val="18"/>
        </w:rPr>
        <w:t xml:space="preserve"> </w:t>
      </w:r>
      <w:r w:rsidRPr="000E71F8">
        <w:rPr>
          <w:b/>
          <w:sz w:val="18"/>
        </w:rPr>
        <w:t>dossier</w:t>
      </w:r>
      <w:r w:rsidRPr="000E71F8">
        <w:rPr>
          <w:b/>
          <w:spacing w:val="-2"/>
          <w:sz w:val="18"/>
        </w:rPr>
        <w:t xml:space="preserve"> </w:t>
      </w:r>
      <w:r w:rsidRPr="000E71F8">
        <w:rPr>
          <w:b/>
          <w:sz w:val="18"/>
        </w:rPr>
        <w:t>relatif</w:t>
      </w:r>
      <w:r w:rsidRPr="000E71F8">
        <w:rPr>
          <w:b/>
          <w:spacing w:val="-2"/>
          <w:sz w:val="18"/>
        </w:rPr>
        <w:t xml:space="preserve"> </w:t>
      </w:r>
      <w:r w:rsidRPr="000E71F8">
        <w:rPr>
          <w:b/>
          <w:sz w:val="18"/>
        </w:rPr>
        <w:t>au</w:t>
      </w:r>
      <w:r w:rsidRPr="000E71F8">
        <w:rPr>
          <w:b/>
          <w:spacing w:val="-3"/>
          <w:sz w:val="18"/>
        </w:rPr>
        <w:t xml:space="preserve"> </w:t>
      </w:r>
      <w:r w:rsidRPr="000E71F8">
        <w:rPr>
          <w:b/>
          <w:sz w:val="18"/>
        </w:rPr>
        <w:t>planning</w:t>
      </w:r>
      <w:r w:rsidRPr="000E71F8">
        <w:rPr>
          <w:b/>
          <w:spacing w:val="-2"/>
          <w:sz w:val="18"/>
        </w:rPr>
        <w:t xml:space="preserve"> </w:t>
      </w:r>
      <w:r w:rsidRPr="000E71F8">
        <w:rPr>
          <w:b/>
          <w:sz w:val="18"/>
        </w:rPr>
        <w:t>et</w:t>
      </w:r>
      <w:r w:rsidRPr="000E71F8">
        <w:rPr>
          <w:b/>
          <w:spacing w:val="-2"/>
          <w:sz w:val="18"/>
        </w:rPr>
        <w:t xml:space="preserve"> </w:t>
      </w:r>
      <w:r w:rsidRPr="000E71F8">
        <w:rPr>
          <w:b/>
          <w:sz w:val="18"/>
        </w:rPr>
        <w:t>à</w:t>
      </w:r>
      <w:r w:rsidRPr="000E71F8">
        <w:rPr>
          <w:b/>
          <w:spacing w:val="-2"/>
          <w:sz w:val="18"/>
        </w:rPr>
        <w:t xml:space="preserve"> </w:t>
      </w:r>
      <w:r w:rsidRPr="000E71F8">
        <w:rPr>
          <w:b/>
          <w:sz w:val="18"/>
        </w:rPr>
        <w:t>la</w:t>
      </w:r>
      <w:r w:rsidRPr="000E71F8">
        <w:rPr>
          <w:b/>
          <w:spacing w:val="-2"/>
          <w:sz w:val="18"/>
        </w:rPr>
        <w:t xml:space="preserve"> </w:t>
      </w:r>
      <w:r w:rsidRPr="000E71F8">
        <w:rPr>
          <w:b/>
          <w:sz w:val="18"/>
        </w:rPr>
        <w:t>qualité</w:t>
      </w:r>
      <w:r w:rsidRPr="000E71F8">
        <w:rPr>
          <w:b/>
          <w:spacing w:val="1"/>
          <w:sz w:val="18"/>
        </w:rPr>
        <w:t xml:space="preserve"> </w:t>
      </w:r>
      <w:r w:rsidRPr="000E71F8">
        <w:rPr>
          <w:sz w:val="18"/>
        </w:rPr>
        <w:t>comprenant</w:t>
      </w:r>
      <w:r w:rsidRPr="000E71F8">
        <w:rPr>
          <w:spacing w:val="-1"/>
          <w:sz w:val="18"/>
        </w:rPr>
        <w:t xml:space="preserve"> </w:t>
      </w:r>
      <w:r w:rsidRPr="000E71F8">
        <w:rPr>
          <w:spacing w:val="-10"/>
          <w:sz w:val="18"/>
        </w:rPr>
        <w:t>:</w:t>
      </w:r>
    </w:p>
    <w:p w14:paraId="7828200C" w14:textId="77777777" w:rsidR="008B7E40" w:rsidRPr="000E71F8" w:rsidRDefault="008B7E40" w:rsidP="008B7E40">
      <w:pPr>
        <w:pStyle w:val="Corpsdetexte"/>
        <w:spacing w:before="21"/>
      </w:pPr>
    </w:p>
    <w:p w14:paraId="36626FDC" w14:textId="77777777" w:rsidR="008B7E40" w:rsidRPr="000E71F8" w:rsidRDefault="008B7E40" w:rsidP="008B7E40">
      <w:pPr>
        <w:pStyle w:val="Corpsdetexte"/>
        <w:rPr>
          <w:b/>
          <w:bCs/>
        </w:rPr>
      </w:pPr>
      <w:r w:rsidRPr="000E71F8">
        <w:rPr>
          <w:b/>
          <w:bCs/>
        </w:rPr>
        <w:t>C1 : PLANNING PREVISIONNEL</w:t>
      </w:r>
    </w:p>
    <w:p w14:paraId="796A1C5E" w14:textId="77777777" w:rsidR="008B7E40" w:rsidRPr="000E71F8" w:rsidRDefault="008B7E40" w:rsidP="008B7E40">
      <w:pPr>
        <w:pStyle w:val="Paragraphedeliste"/>
        <w:numPr>
          <w:ilvl w:val="0"/>
          <w:numId w:val="4"/>
        </w:numPr>
        <w:tabs>
          <w:tab w:val="left" w:pos="861"/>
        </w:tabs>
        <w:spacing w:before="24" w:line="264" w:lineRule="auto"/>
        <w:ind w:right="135"/>
        <w:contextualSpacing w:val="0"/>
        <w:rPr>
          <w:sz w:val="18"/>
        </w:rPr>
      </w:pPr>
      <w:r w:rsidRPr="000E71F8">
        <w:rPr>
          <w:sz w:val="18"/>
        </w:rPr>
        <w:t>Un planning prévisionnel général indiquant, pour chaque tranche (tranche ferme et tranche optionnelle) et chaque phase (P1, P2 et P3) : les études (études de synthèse et études d’exécution), les travaux par corps d’état, la date d’achèvement des travaux de chaque phase, les opérations préalables à la réception et les réceptions partielles. Pour les travaux de la tranche optionnelle, il conviendra de préciser les jalons de réalisation des témoins et prototypes, ainsi que les jalons de présentation des échantillons.</w:t>
      </w:r>
    </w:p>
    <w:p w14:paraId="76CF2CFE" w14:textId="77777777" w:rsidR="008B7E40" w:rsidRPr="000E71F8" w:rsidRDefault="008B7E40" w:rsidP="008B7E40">
      <w:pPr>
        <w:pStyle w:val="Corpsdetexte"/>
        <w:spacing w:before="42"/>
      </w:pPr>
    </w:p>
    <w:p w14:paraId="04FE0D61" w14:textId="77777777" w:rsidR="008B7E40" w:rsidRPr="000E71F8" w:rsidRDefault="008B7E40" w:rsidP="008B7E40">
      <w:pPr>
        <w:pStyle w:val="Corpsdetexte"/>
        <w:rPr>
          <w:b/>
          <w:bCs/>
        </w:rPr>
      </w:pPr>
      <w:r w:rsidRPr="000E71F8">
        <w:rPr>
          <w:b/>
          <w:bCs/>
        </w:rPr>
        <w:t>C2 : MEMOIRE SCHEMA DE CONTRÔLE QUALITE ET COMMISSIONNEMENT</w:t>
      </w:r>
    </w:p>
    <w:p w14:paraId="2153F484" w14:textId="77777777" w:rsidR="008B7E40" w:rsidRPr="000E71F8" w:rsidRDefault="008B7E40" w:rsidP="008B7E40">
      <w:pPr>
        <w:pStyle w:val="Corpsdetexte"/>
        <w:spacing w:before="22"/>
        <w:ind w:left="141"/>
      </w:pPr>
      <w:r w:rsidRPr="000E71F8">
        <w:t>Ce</w:t>
      </w:r>
      <w:r w:rsidRPr="000E71F8">
        <w:rPr>
          <w:spacing w:val="-5"/>
        </w:rPr>
        <w:t xml:space="preserve"> </w:t>
      </w:r>
      <w:r w:rsidRPr="000E71F8">
        <w:t>dossier</w:t>
      </w:r>
      <w:r w:rsidRPr="000E71F8">
        <w:rPr>
          <w:spacing w:val="-3"/>
        </w:rPr>
        <w:t xml:space="preserve"> </w:t>
      </w:r>
      <w:r w:rsidRPr="000E71F8">
        <w:t>comprendra</w:t>
      </w:r>
      <w:r w:rsidRPr="000E71F8">
        <w:rPr>
          <w:spacing w:val="1"/>
        </w:rPr>
        <w:t xml:space="preserve"> </w:t>
      </w:r>
      <w:r w:rsidRPr="000E71F8">
        <w:rPr>
          <w:spacing w:val="-10"/>
        </w:rPr>
        <w:t>:</w:t>
      </w:r>
    </w:p>
    <w:p w14:paraId="2CD84139" w14:textId="77777777" w:rsidR="008B7E40" w:rsidRPr="000E71F8" w:rsidRDefault="008B7E40" w:rsidP="008B7E40">
      <w:pPr>
        <w:pStyle w:val="Paragraphedeliste"/>
        <w:numPr>
          <w:ilvl w:val="0"/>
          <w:numId w:val="3"/>
        </w:numPr>
        <w:tabs>
          <w:tab w:val="left" w:pos="861"/>
        </w:tabs>
        <w:spacing w:before="21" w:line="264" w:lineRule="auto"/>
        <w:ind w:right="145"/>
        <w:contextualSpacing w:val="0"/>
        <w:rPr>
          <w:sz w:val="18"/>
        </w:rPr>
      </w:pPr>
      <w:r w:rsidRPr="000E71F8">
        <w:rPr>
          <w:sz w:val="18"/>
        </w:rPr>
        <w:t>Une note d’organisation portant sur la description des moyens humains, matériels et techniques</w:t>
      </w:r>
      <w:r w:rsidRPr="000E71F8">
        <w:rPr>
          <w:spacing w:val="-11"/>
          <w:sz w:val="18"/>
        </w:rPr>
        <w:t xml:space="preserve"> </w:t>
      </w:r>
      <w:r w:rsidRPr="000E71F8">
        <w:rPr>
          <w:sz w:val="18"/>
        </w:rPr>
        <w:t>mis</w:t>
      </w:r>
      <w:r w:rsidRPr="000E71F8">
        <w:rPr>
          <w:spacing w:val="-11"/>
          <w:sz w:val="18"/>
        </w:rPr>
        <w:t xml:space="preserve"> </w:t>
      </w:r>
      <w:r w:rsidRPr="000E71F8">
        <w:rPr>
          <w:sz w:val="18"/>
        </w:rPr>
        <w:t>en</w:t>
      </w:r>
      <w:r w:rsidRPr="000E71F8">
        <w:rPr>
          <w:spacing w:val="-12"/>
          <w:sz w:val="18"/>
        </w:rPr>
        <w:t xml:space="preserve"> </w:t>
      </w:r>
      <w:r w:rsidRPr="000E71F8">
        <w:rPr>
          <w:sz w:val="18"/>
        </w:rPr>
        <w:t>œuvre</w:t>
      </w:r>
      <w:r w:rsidRPr="000E71F8">
        <w:rPr>
          <w:spacing w:val="-10"/>
          <w:sz w:val="18"/>
        </w:rPr>
        <w:t xml:space="preserve"> </w:t>
      </w:r>
      <w:r w:rsidRPr="000E71F8">
        <w:rPr>
          <w:sz w:val="18"/>
        </w:rPr>
        <w:t>par</w:t>
      </w:r>
      <w:r w:rsidRPr="000E71F8">
        <w:rPr>
          <w:spacing w:val="-11"/>
          <w:sz w:val="18"/>
        </w:rPr>
        <w:t xml:space="preserve"> </w:t>
      </w:r>
      <w:r w:rsidRPr="000E71F8">
        <w:rPr>
          <w:sz w:val="18"/>
        </w:rPr>
        <w:t>le</w:t>
      </w:r>
      <w:r w:rsidRPr="000E71F8">
        <w:rPr>
          <w:spacing w:val="-10"/>
          <w:sz w:val="18"/>
        </w:rPr>
        <w:t xml:space="preserve"> </w:t>
      </w:r>
      <w:r w:rsidRPr="000E71F8">
        <w:rPr>
          <w:sz w:val="18"/>
        </w:rPr>
        <w:t>candidat</w:t>
      </w:r>
      <w:r w:rsidRPr="000E71F8">
        <w:rPr>
          <w:spacing w:val="-10"/>
          <w:sz w:val="18"/>
        </w:rPr>
        <w:t xml:space="preserve"> </w:t>
      </w:r>
      <w:r w:rsidRPr="000E71F8">
        <w:rPr>
          <w:sz w:val="18"/>
        </w:rPr>
        <w:t>pendant</w:t>
      </w:r>
      <w:r w:rsidRPr="000E71F8">
        <w:rPr>
          <w:spacing w:val="-12"/>
          <w:sz w:val="18"/>
        </w:rPr>
        <w:t xml:space="preserve"> </w:t>
      </w:r>
      <w:r w:rsidRPr="000E71F8">
        <w:rPr>
          <w:sz w:val="18"/>
        </w:rPr>
        <w:t>les</w:t>
      </w:r>
      <w:r w:rsidRPr="000E71F8">
        <w:rPr>
          <w:spacing w:val="-13"/>
          <w:sz w:val="18"/>
        </w:rPr>
        <w:t xml:space="preserve"> </w:t>
      </w:r>
      <w:r w:rsidRPr="000E71F8">
        <w:rPr>
          <w:sz w:val="18"/>
        </w:rPr>
        <w:t>études</w:t>
      </w:r>
      <w:r w:rsidRPr="000E71F8">
        <w:rPr>
          <w:spacing w:val="-11"/>
          <w:sz w:val="18"/>
        </w:rPr>
        <w:t xml:space="preserve"> </w:t>
      </w:r>
      <w:r w:rsidRPr="000E71F8">
        <w:rPr>
          <w:sz w:val="18"/>
        </w:rPr>
        <w:t>et</w:t>
      </w:r>
      <w:r w:rsidRPr="000E71F8">
        <w:rPr>
          <w:spacing w:val="-12"/>
          <w:sz w:val="18"/>
        </w:rPr>
        <w:t xml:space="preserve"> </w:t>
      </w:r>
      <w:r w:rsidRPr="000E71F8">
        <w:rPr>
          <w:sz w:val="18"/>
        </w:rPr>
        <w:t>le</w:t>
      </w:r>
      <w:r w:rsidRPr="000E71F8">
        <w:rPr>
          <w:spacing w:val="-10"/>
          <w:sz w:val="18"/>
        </w:rPr>
        <w:t xml:space="preserve"> </w:t>
      </w:r>
      <w:r w:rsidRPr="000E71F8">
        <w:rPr>
          <w:sz w:val="18"/>
        </w:rPr>
        <w:t>chantier</w:t>
      </w:r>
      <w:r w:rsidRPr="000E71F8">
        <w:rPr>
          <w:spacing w:val="-11"/>
          <w:sz w:val="18"/>
        </w:rPr>
        <w:t xml:space="preserve"> </w:t>
      </w:r>
      <w:r w:rsidRPr="000E71F8">
        <w:rPr>
          <w:sz w:val="18"/>
        </w:rPr>
        <w:t>pour</w:t>
      </w:r>
      <w:r w:rsidRPr="000E71F8">
        <w:rPr>
          <w:spacing w:val="-13"/>
          <w:sz w:val="18"/>
        </w:rPr>
        <w:t xml:space="preserve"> </w:t>
      </w:r>
      <w:r w:rsidRPr="000E71F8">
        <w:rPr>
          <w:sz w:val="18"/>
        </w:rPr>
        <w:t>se</w:t>
      </w:r>
      <w:r w:rsidRPr="000E71F8">
        <w:rPr>
          <w:spacing w:val="-10"/>
          <w:sz w:val="18"/>
        </w:rPr>
        <w:t xml:space="preserve"> </w:t>
      </w:r>
      <w:r w:rsidRPr="000E71F8">
        <w:rPr>
          <w:sz w:val="18"/>
        </w:rPr>
        <w:t>conformer au schéma de contrôle qualité et à la démarche de commissionnement</w:t>
      </w:r>
    </w:p>
    <w:p w14:paraId="7F4AF64E" w14:textId="77777777" w:rsidR="008B7E40" w:rsidRPr="000E71F8" w:rsidRDefault="008B7E40" w:rsidP="008B7E40">
      <w:pPr>
        <w:pStyle w:val="Paragraphedeliste"/>
        <w:numPr>
          <w:ilvl w:val="0"/>
          <w:numId w:val="3"/>
        </w:numPr>
        <w:tabs>
          <w:tab w:val="left" w:pos="860"/>
        </w:tabs>
        <w:spacing w:before="21" w:line="217" w:lineRule="exact"/>
        <w:ind w:hanging="359"/>
        <w:contextualSpacing w:val="0"/>
        <w:rPr>
          <w:sz w:val="18"/>
          <w:szCs w:val="18"/>
        </w:rPr>
      </w:pPr>
      <w:r w:rsidRPr="000E71F8">
        <w:rPr>
          <w:sz w:val="18"/>
        </w:rPr>
        <w:t>Le</w:t>
      </w:r>
      <w:r w:rsidRPr="000E71F8">
        <w:rPr>
          <w:spacing w:val="37"/>
          <w:sz w:val="18"/>
        </w:rPr>
        <w:t xml:space="preserve"> </w:t>
      </w:r>
      <w:r w:rsidRPr="000E71F8">
        <w:rPr>
          <w:sz w:val="18"/>
        </w:rPr>
        <w:t>calendrier</w:t>
      </w:r>
      <w:r w:rsidRPr="000E71F8">
        <w:rPr>
          <w:spacing w:val="39"/>
          <w:sz w:val="18"/>
        </w:rPr>
        <w:t xml:space="preserve"> </w:t>
      </w:r>
      <w:r w:rsidRPr="000E71F8">
        <w:rPr>
          <w:sz w:val="18"/>
        </w:rPr>
        <w:t>prévisionnel</w:t>
      </w:r>
      <w:r w:rsidRPr="000E71F8">
        <w:rPr>
          <w:spacing w:val="38"/>
          <w:sz w:val="18"/>
        </w:rPr>
        <w:t xml:space="preserve"> </w:t>
      </w:r>
      <w:r w:rsidRPr="000E71F8">
        <w:rPr>
          <w:sz w:val="18"/>
        </w:rPr>
        <w:t>du</w:t>
      </w:r>
      <w:r w:rsidRPr="000E71F8">
        <w:rPr>
          <w:spacing w:val="40"/>
          <w:sz w:val="18"/>
        </w:rPr>
        <w:t xml:space="preserve"> </w:t>
      </w:r>
      <w:r w:rsidRPr="000E71F8">
        <w:rPr>
          <w:sz w:val="18"/>
        </w:rPr>
        <w:t>contrôle</w:t>
      </w:r>
      <w:r w:rsidRPr="000E71F8">
        <w:rPr>
          <w:spacing w:val="40"/>
          <w:sz w:val="18"/>
        </w:rPr>
        <w:t xml:space="preserve"> </w:t>
      </w:r>
      <w:r w:rsidRPr="000E71F8">
        <w:rPr>
          <w:sz w:val="18"/>
        </w:rPr>
        <w:t>qualité</w:t>
      </w:r>
      <w:r w:rsidRPr="000E71F8">
        <w:rPr>
          <w:spacing w:val="40"/>
          <w:sz w:val="18"/>
        </w:rPr>
        <w:t xml:space="preserve"> </w:t>
      </w:r>
      <w:r w:rsidRPr="000E71F8">
        <w:rPr>
          <w:sz w:val="18"/>
        </w:rPr>
        <w:t>et</w:t>
      </w:r>
      <w:r w:rsidRPr="000E71F8">
        <w:rPr>
          <w:spacing w:val="40"/>
          <w:sz w:val="18"/>
        </w:rPr>
        <w:t xml:space="preserve"> </w:t>
      </w:r>
      <w:r w:rsidRPr="000E71F8">
        <w:rPr>
          <w:sz w:val="18"/>
          <w:szCs w:val="18"/>
        </w:rPr>
        <w:t>l’organisation</w:t>
      </w:r>
      <w:r w:rsidRPr="000E71F8">
        <w:rPr>
          <w:spacing w:val="40"/>
          <w:sz w:val="18"/>
          <w:szCs w:val="18"/>
        </w:rPr>
        <w:t xml:space="preserve"> </w:t>
      </w:r>
      <w:r w:rsidRPr="000E71F8">
        <w:rPr>
          <w:sz w:val="18"/>
          <w:szCs w:val="18"/>
        </w:rPr>
        <w:t>spécifique</w:t>
      </w:r>
      <w:r w:rsidRPr="000E71F8">
        <w:rPr>
          <w:spacing w:val="40"/>
          <w:sz w:val="18"/>
          <w:szCs w:val="18"/>
        </w:rPr>
        <w:t xml:space="preserve"> </w:t>
      </w:r>
      <w:r w:rsidRPr="000E71F8">
        <w:rPr>
          <w:sz w:val="18"/>
          <w:szCs w:val="18"/>
        </w:rPr>
        <w:t>mise</w:t>
      </w:r>
      <w:r w:rsidRPr="000E71F8">
        <w:rPr>
          <w:spacing w:val="40"/>
          <w:sz w:val="18"/>
          <w:szCs w:val="18"/>
        </w:rPr>
        <w:t xml:space="preserve"> </w:t>
      </w:r>
      <w:r w:rsidRPr="000E71F8">
        <w:rPr>
          <w:sz w:val="18"/>
          <w:szCs w:val="18"/>
        </w:rPr>
        <w:t>en</w:t>
      </w:r>
      <w:r w:rsidRPr="000E71F8">
        <w:rPr>
          <w:spacing w:val="41"/>
          <w:sz w:val="18"/>
          <w:szCs w:val="18"/>
        </w:rPr>
        <w:t xml:space="preserve"> </w:t>
      </w:r>
      <w:r w:rsidRPr="000E71F8">
        <w:rPr>
          <w:spacing w:val="-2"/>
          <w:sz w:val="18"/>
          <w:szCs w:val="18"/>
        </w:rPr>
        <w:t xml:space="preserve">place </w:t>
      </w:r>
      <w:r w:rsidRPr="000E71F8">
        <w:rPr>
          <w:sz w:val="18"/>
          <w:szCs w:val="18"/>
        </w:rPr>
        <w:t>notamment</w:t>
      </w:r>
      <w:r w:rsidRPr="000E71F8">
        <w:rPr>
          <w:spacing w:val="-2"/>
          <w:sz w:val="18"/>
          <w:szCs w:val="18"/>
        </w:rPr>
        <w:t xml:space="preserve"> </w:t>
      </w:r>
      <w:r w:rsidRPr="000E71F8">
        <w:rPr>
          <w:sz w:val="18"/>
          <w:szCs w:val="18"/>
        </w:rPr>
        <w:t>pour</w:t>
      </w:r>
      <w:r w:rsidRPr="000E71F8">
        <w:rPr>
          <w:spacing w:val="-3"/>
          <w:sz w:val="18"/>
          <w:szCs w:val="18"/>
        </w:rPr>
        <w:t xml:space="preserve"> </w:t>
      </w:r>
      <w:r w:rsidRPr="000E71F8">
        <w:rPr>
          <w:sz w:val="18"/>
          <w:szCs w:val="18"/>
        </w:rPr>
        <w:t>effectuer</w:t>
      </w:r>
      <w:r w:rsidRPr="000E71F8">
        <w:rPr>
          <w:spacing w:val="-5"/>
          <w:sz w:val="18"/>
          <w:szCs w:val="18"/>
        </w:rPr>
        <w:t xml:space="preserve"> </w:t>
      </w:r>
      <w:r w:rsidRPr="000E71F8">
        <w:rPr>
          <w:sz w:val="18"/>
          <w:szCs w:val="18"/>
        </w:rPr>
        <w:t>tests,</w:t>
      </w:r>
      <w:r w:rsidRPr="000E71F8">
        <w:rPr>
          <w:spacing w:val="-4"/>
          <w:sz w:val="18"/>
          <w:szCs w:val="18"/>
        </w:rPr>
        <w:t xml:space="preserve"> </w:t>
      </w:r>
      <w:r w:rsidRPr="000E71F8">
        <w:rPr>
          <w:sz w:val="18"/>
          <w:szCs w:val="18"/>
        </w:rPr>
        <w:t>contrôles</w:t>
      </w:r>
      <w:r w:rsidRPr="000E71F8">
        <w:rPr>
          <w:spacing w:val="-3"/>
          <w:sz w:val="18"/>
          <w:szCs w:val="18"/>
        </w:rPr>
        <w:t xml:space="preserve"> </w:t>
      </w:r>
      <w:r w:rsidRPr="000E71F8">
        <w:rPr>
          <w:sz w:val="18"/>
          <w:szCs w:val="18"/>
        </w:rPr>
        <w:t>et</w:t>
      </w:r>
      <w:r w:rsidRPr="000E71F8">
        <w:rPr>
          <w:spacing w:val="-1"/>
          <w:sz w:val="18"/>
          <w:szCs w:val="18"/>
        </w:rPr>
        <w:t xml:space="preserve"> </w:t>
      </w:r>
      <w:r w:rsidRPr="000E71F8">
        <w:rPr>
          <w:spacing w:val="-2"/>
          <w:sz w:val="18"/>
          <w:szCs w:val="18"/>
        </w:rPr>
        <w:t>prototypes</w:t>
      </w:r>
    </w:p>
    <w:p w14:paraId="79D7FCED" w14:textId="77777777" w:rsidR="008B7E40" w:rsidRPr="000E71F8" w:rsidRDefault="008B7E40" w:rsidP="008B7E40">
      <w:pPr>
        <w:pStyle w:val="Paragraphedeliste"/>
        <w:numPr>
          <w:ilvl w:val="0"/>
          <w:numId w:val="3"/>
        </w:numPr>
        <w:tabs>
          <w:tab w:val="left" w:pos="860"/>
        </w:tabs>
        <w:spacing w:before="21" w:line="217" w:lineRule="exact"/>
        <w:ind w:hanging="359"/>
        <w:contextualSpacing w:val="0"/>
        <w:rPr>
          <w:sz w:val="18"/>
          <w:szCs w:val="18"/>
        </w:rPr>
      </w:pPr>
      <w:r w:rsidRPr="000E71F8">
        <w:rPr>
          <w:spacing w:val="-2"/>
          <w:sz w:val="18"/>
          <w:szCs w:val="18"/>
        </w:rPr>
        <w:t>Un exemple de plan assurance qualité interne.</w:t>
      </w:r>
    </w:p>
    <w:p w14:paraId="6E0F1432" w14:textId="77777777" w:rsidR="008B7E40" w:rsidRPr="000E71F8" w:rsidRDefault="008B7E40" w:rsidP="008B7E40">
      <w:pPr>
        <w:pStyle w:val="Corpsdetexte"/>
        <w:spacing w:before="43"/>
      </w:pPr>
    </w:p>
    <w:p w14:paraId="5386A4FE" w14:textId="77777777" w:rsidR="008B7E40" w:rsidRPr="000E71F8" w:rsidRDefault="008B7E40" w:rsidP="008B7E40">
      <w:pPr>
        <w:pStyle w:val="Titre2"/>
      </w:pPr>
      <w:bookmarkStart w:id="29" w:name="_Toc201746426"/>
      <w:r w:rsidRPr="000E71F8">
        <w:lastRenderedPageBreak/>
        <w:t>4.3</w:t>
      </w:r>
      <w:r w:rsidRPr="000E71F8">
        <w:tab/>
        <w:t>Décomposition</w:t>
      </w:r>
      <w:r w:rsidRPr="000E71F8">
        <w:rPr>
          <w:spacing w:val="-3"/>
        </w:rPr>
        <w:t xml:space="preserve"> </w:t>
      </w:r>
      <w:r w:rsidRPr="000E71F8">
        <w:t>du</w:t>
      </w:r>
      <w:r w:rsidRPr="000E71F8">
        <w:rPr>
          <w:spacing w:val="-4"/>
        </w:rPr>
        <w:t xml:space="preserve"> </w:t>
      </w:r>
      <w:r w:rsidRPr="000E71F8">
        <w:t>Prix Global et Forfaitaire</w:t>
      </w:r>
      <w:r w:rsidRPr="000E71F8">
        <w:rPr>
          <w:spacing w:val="-1"/>
        </w:rPr>
        <w:t xml:space="preserve"> </w:t>
      </w:r>
      <w:r w:rsidRPr="000E71F8">
        <w:t>(DPGF)</w:t>
      </w:r>
      <w:bookmarkEnd w:id="29"/>
    </w:p>
    <w:p w14:paraId="6F749497" w14:textId="77777777" w:rsidR="008B7E40" w:rsidRPr="000E71F8" w:rsidRDefault="008B7E40" w:rsidP="008B7E40">
      <w:pPr>
        <w:pStyle w:val="Titre2"/>
      </w:pPr>
    </w:p>
    <w:p w14:paraId="66754968" w14:textId="77777777" w:rsidR="008B7E40" w:rsidRPr="000E71F8" w:rsidRDefault="008B7E40" w:rsidP="008B7E40">
      <w:pPr>
        <w:pStyle w:val="Titre3"/>
        <w:ind w:left="1427" w:hanging="720"/>
      </w:pPr>
      <w:bookmarkStart w:id="30" w:name="_Toc201746427"/>
      <w:r w:rsidRPr="000E71F8">
        <w:t>4.3.1</w:t>
      </w:r>
      <w:r w:rsidRPr="000E71F8">
        <w:tab/>
        <w:t>Cadre de DPGF</w:t>
      </w:r>
      <w:bookmarkEnd w:id="30"/>
    </w:p>
    <w:p w14:paraId="3C8E11FE" w14:textId="77777777" w:rsidR="008B7E40" w:rsidRPr="000E71F8" w:rsidRDefault="008B7E40" w:rsidP="008B7E40">
      <w:pPr>
        <w:pStyle w:val="Corpsdetexte"/>
        <w:spacing w:before="43"/>
        <w:rPr>
          <w:b/>
          <w:i/>
        </w:rPr>
      </w:pPr>
    </w:p>
    <w:p w14:paraId="315516BD" w14:textId="1A288633" w:rsidR="008B7E40" w:rsidRPr="000E71F8" w:rsidRDefault="008B7E40" w:rsidP="008B7E40">
      <w:pPr>
        <w:pStyle w:val="Corpsdetexte"/>
        <w:spacing w:line="264" w:lineRule="auto"/>
        <w:ind w:left="141" w:right="138"/>
      </w:pPr>
      <w:r w:rsidRPr="000E71F8">
        <w:t>Le</w:t>
      </w:r>
      <w:r w:rsidRPr="000E71F8">
        <w:rPr>
          <w:spacing w:val="-10"/>
        </w:rPr>
        <w:t xml:space="preserve"> </w:t>
      </w:r>
      <w:r w:rsidRPr="000E71F8">
        <w:t>cadre</w:t>
      </w:r>
      <w:r w:rsidRPr="000E71F8">
        <w:rPr>
          <w:spacing w:val="-10"/>
        </w:rPr>
        <w:t xml:space="preserve"> </w:t>
      </w:r>
      <w:r w:rsidRPr="000E71F8">
        <w:t>de</w:t>
      </w:r>
      <w:r w:rsidRPr="000E71F8">
        <w:rPr>
          <w:spacing w:val="-10"/>
        </w:rPr>
        <w:t xml:space="preserve"> </w:t>
      </w:r>
      <w:r w:rsidRPr="000E71F8">
        <w:t>DPGF</w:t>
      </w:r>
      <w:r w:rsidRPr="000E71F8">
        <w:rPr>
          <w:spacing w:val="-11"/>
        </w:rPr>
        <w:t xml:space="preserve"> </w:t>
      </w:r>
      <w:r w:rsidRPr="000E71F8">
        <w:t>fourni</w:t>
      </w:r>
      <w:r w:rsidRPr="000E71F8">
        <w:rPr>
          <w:spacing w:val="-12"/>
        </w:rPr>
        <w:t xml:space="preserve"> </w:t>
      </w:r>
      <w:r w:rsidRPr="000E71F8">
        <w:t>dans</w:t>
      </w:r>
      <w:r w:rsidRPr="000E71F8">
        <w:rPr>
          <w:spacing w:val="-11"/>
        </w:rPr>
        <w:t xml:space="preserve"> </w:t>
      </w:r>
      <w:r w:rsidRPr="000E71F8">
        <w:t>le</w:t>
      </w:r>
      <w:r w:rsidRPr="000E71F8">
        <w:rPr>
          <w:spacing w:val="-12"/>
        </w:rPr>
        <w:t xml:space="preserve"> </w:t>
      </w:r>
      <w:r w:rsidRPr="000E71F8">
        <w:t>dossier</w:t>
      </w:r>
      <w:r w:rsidRPr="000E71F8">
        <w:rPr>
          <w:spacing w:val="-11"/>
        </w:rPr>
        <w:t xml:space="preserve"> </w:t>
      </w:r>
      <w:r w:rsidRPr="000E71F8">
        <w:t>de</w:t>
      </w:r>
      <w:r w:rsidRPr="000E71F8">
        <w:rPr>
          <w:spacing w:val="-10"/>
        </w:rPr>
        <w:t xml:space="preserve"> </w:t>
      </w:r>
      <w:r w:rsidRPr="000E71F8">
        <w:t>consultation</w:t>
      </w:r>
      <w:r w:rsidRPr="000E71F8">
        <w:rPr>
          <w:spacing w:val="-9"/>
        </w:rPr>
        <w:t xml:space="preserve"> </w:t>
      </w:r>
      <w:r w:rsidRPr="000E71F8">
        <w:t>des</w:t>
      </w:r>
      <w:r w:rsidRPr="000E71F8">
        <w:rPr>
          <w:spacing w:val="-13"/>
        </w:rPr>
        <w:t xml:space="preserve"> </w:t>
      </w:r>
      <w:r w:rsidRPr="000E71F8">
        <w:t>entreprises</w:t>
      </w:r>
      <w:r w:rsidRPr="000E71F8">
        <w:rPr>
          <w:spacing w:val="-10"/>
        </w:rPr>
        <w:t xml:space="preserve"> </w:t>
      </w:r>
      <w:r w:rsidRPr="000E71F8">
        <w:t>n’indique</w:t>
      </w:r>
      <w:r w:rsidRPr="000E71F8">
        <w:rPr>
          <w:spacing w:val="-10"/>
        </w:rPr>
        <w:t xml:space="preserve"> </w:t>
      </w:r>
      <w:r w:rsidRPr="000E71F8">
        <w:t>pas</w:t>
      </w:r>
      <w:r w:rsidRPr="000E71F8">
        <w:rPr>
          <w:spacing w:val="-11"/>
        </w:rPr>
        <w:t xml:space="preserve"> </w:t>
      </w:r>
      <w:r w:rsidRPr="000E71F8">
        <w:t>les</w:t>
      </w:r>
      <w:r w:rsidRPr="000E71F8">
        <w:rPr>
          <w:spacing w:val="-11"/>
        </w:rPr>
        <w:t xml:space="preserve"> </w:t>
      </w:r>
      <w:r w:rsidRPr="000E71F8">
        <w:t>quantités d’unités d’œuvre. Il incombe aux soumissionnaires de déterminer ces quantités à partir des informations qu’ils trouveront dans les pièces techniques du dossier de consultation des entreprises et des observations qu’ils pourront faire in situ. L’ensemble des postes indiqués dans le cadre de la DPGF devr</w:t>
      </w:r>
      <w:r w:rsidR="000E71F8" w:rsidRPr="000E71F8">
        <w:t>a</w:t>
      </w:r>
      <w:r w:rsidRPr="000E71F8">
        <w:t xml:space="preserve"> être complété (en quantité et prix d’unité).</w:t>
      </w:r>
    </w:p>
    <w:p w14:paraId="285625DB" w14:textId="77777777" w:rsidR="008B7E40" w:rsidRPr="000E71F8" w:rsidRDefault="008B7E40" w:rsidP="008B7E40">
      <w:pPr>
        <w:pStyle w:val="Corpsdetexte"/>
        <w:spacing w:before="18"/>
      </w:pPr>
    </w:p>
    <w:p w14:paraId="0BF70A32" w14:textId="77777777" w:rsidR="008B7E40" w:rsidRPr="000E71F8" w:rsidRDefault="008B7E40" w:rsidP="008B7E40">
      <w:pPr>
        <w:pStyle w:val="Corpsdetexte"/>
        <w:spacing w:line="264" w:lineRule="auto"/>
        <w:ind w:left="141" w:right="136"/>
      </w:pPr>
      <w:r w:rsidRPr="000E71F8">
        <w:t>Dans</w:t>
      </w:r>
      <w:r w:rsidRPr="000E71F8">
        <w:rPr>
          <w:spacing w:val="-5"/>
        </w:rPr>
        <w:t xml:space="preserve"> </w:t>
      </w:r>
      <w:r w:rsidRPr="000E71F8">
        <w:t>le</w:t>
      </w:r>
      <w:r w:rsidRPr="000E71F8">
        <w:rPr>
          <w:spacing w:val="-4"/>
        </w:rPr>
        <w:t xml:space="preserve"> </w:t>
      </w:r>
      <w:r w:rsidRPr="000E71F8">
        <w:t>cas</w:t>
      </w:r>
      <w:r w:rsidRPr="000E71F8">
        <w:rPr>
          <w:spacing w:val="-5"/>
        </w:rPr>
        <w:t xml:space="preserve"> </w:t>
      </w:r>
      <w:r w:rsidRPr="000E71F8">
        <w:t>où</w:t>
      </w:r>
      <w:r w:rsidRPr="000E71F8">
        <w:rPr>
          <w:spacing w:val="-4"/>
        </w:rPr>
        <w:t xml:space="preserve"> </w:t>
      </w:r>
      <w:r w:rsidRPr="000E71F8">
        <w:t>des</w:t>
      </w:r>
      <w:r w:rsidRPr="000E71F8">
        <w:rPr>
          <w:spacing w:val="-5"/>
        </w:rPr>
        <w:t xml:space="preserve"> </w:t>
      </w:r>
      <w:r w:rsidRPr="000E71F8">
        <w:t>erreurs</w:t>
      </w:r>
      <w:r w:rsidRPr="000E71F8">
        <w:rPr>
          <w:spacing w:val="-8"/>
        </w:rPr>
        <w:t xml:space="preserve"> </w:t>
      </w:r>
      <w:r w:rsidRPr="000E71F8">
        <w:t>arithmétiques</w:t>
      </w:r>
      <w:r w:rsidRPr="000E71F8">
        <w:rPr>
          <w:spacing w:val="-5"/>
        </w:rPr>
        <w:t xml:space="preserve"> </w:t>
      </w:r>
      <w:r w:rsidRPr="000E71F8">
        <w:t>ou</w:t>
      </w:r>
      <w:r w:rsidRPr="000E71F8">
        <w:rPr>
          <w:spacing w:val="-4"/>
        </w:rPr>
        <w:t xml:space="preserve"> </w:t>
      </w:r>
      <w:r w:rsidRPr="000E71F8">
        <w:t>de</w:t>
      </w:r>
      <w:r w:rsidRPr="000E71F8">
        <w:rPr>
          <w:spacing w:val="-4"/>
        </w:rPr>
        <w:t xml:space="preserve"> </w:t>
      </w:r>
      <w:r w:rsidRPr="000E71F8">
        <w:t>report</w:t>
      </w:r>
      <w:r w:rsidRPr="000E71F8">
        <w:rPr>
          <w:spacing w:val="-4"/>
        </w:rPr>
        <w:t xml:space="preserve"> </w:t>
      </w:r>
      <w:r w:rsidRPr="000E71F8">
        <w:t>seraient</w:t>
      </w:r>
      <w:r w:rsidRPr="000E71F8">
        <w:rPr>
          <w:spacing w:val="-4"/>
        </w:rPr>
        <w:t xml:space="preserve"> </w:t>
      </w:r>
      <w:r w:rsidRPr="000E71F8">
        <w:t>constatées</w:t>
      </w:r>
      <w:r w:rsidRPr="000E71F8">
        <w:rPr>
          <w:spacing w:val="-5"/>
        </w:rPr>
        <w:t xml:space="preserve"> </w:t>
      </w:r>
      <w:r w:rsidRPr="000E71F8">
        <w:t>dans</w:t>
      </w:r>
      <w:r w:rsidRPr="000E71F8">
        <w:rPr>
          <w:spacing w:val="-5"/>
        </w:rPr>
        <w:t xml:space="preserve"> </w:t>
      </w:r>
      <w:r w:rsidRPr="000E71F8">
        <w:t>la</w:t>
      </w:r>
      <w:r w:rsidRPr="000E71F8">
        <w:rPr>
          <w:spacing w:val="-5"/>
        </w:rPr>
        <w:t xml:space="preserve"> </w:t>
      </w:r>
      <w:r w:rsidRPr="000E71F8">
        <w:t>décomposition</w:t>
      </w:r>
      <w:r w:rsidRPr="000E71F8">
        <w:rPr>
          <w:spacing w:val="-4"/>
        </w:rPr>
        <w:t xml:space="preserve"> </w:t>
      </w:r>
      <w:r w:rsidRPr="000E71F8">
        <w:t>du prix forfaitaire d’un candidat, il sera invité à rectifier cette décomposition pour harmoniser le total de la DPGF avec le prix forfaitaire indiqué dans l’acte d’engagement.</w:t>
      </w:r>
    </w:p>
    <w:p w14:paraId="1F4EC628" w14:textId="77777777" w:rsidR="008B7E40" w:rsidRPr="000E71F8" w:rsidRDefault="008B7E40" w:rsidP="008B7E40">
      <w:pPr>
        <w:pStyle w:val="Corpsdetexte"/>
        <w:spacing w:before="19"/>
      </w:pPr>
    </w:p>
    <w:p w14:paraId="2C14A388" w14:textId="77777777" w:rsidR="008B7E40" w:rsidRPr="000E71F8" w:rsidRDefault="008B7E40" w:rsidP="008B7E40">
      <w:pPr>
        <w:pStyle w:val="Corpsdetexte"/>
        <w:spacing w:line="264" w:lineRule="auto"/>
        <w:ind w:left="141" w:right="142"/>
      </w:pPr>
      <w:r w:rsidRPr="000E71F8">
        <w:t>Le</w:t>
      </w:r>
      <w:r w:rsidRPr="000E71F8">
        <w:rPr>
          <w:spacing w:val="-11"/>
        </w:rPr>
        <w:t xml:space="preserve"> </w:t>
      </w:r>
      <w:r w:rsidRPr="000E71F8">
        <w:t>refus</w:t>
      </w:r>
      <w:r w:rsidRPr="000E71F8">
        <w:rPr>
          <w:spacing w:val="-12"/>
        </w:rPr>
        <w:t xml:space="preserve"> </w:t>
      </w:r>
      <w:r w:rsidRPr="000E71F8">
        <w:t>du</w:t>
      </w:r>
      <w:r w:rsidRPr="000E71F8">
        <w:rPr>
          <w:spacing w:val="-11"/>
        </w:rPr>
        <w:t xml:space="preserve"> </w:t>
      </w:r>
      <w:r w:rsidRPr="000E71F8">
        <w:t>soumissionnaire</w:t>
      </w:r>
      <w:r w:rsidRPr="000E71F8">
        <w:rPr>
          <w:spacing w:val="-11"/>
        </w:rPr>
        <w:t xml:space="preserve"> </w:t>
      </w:r>
      <w:r w:rsidRPr="000E71F8">
        <w:t>d’harmoniser</w:t>
      </w:r>
      <w:r w:rsidRPr="000E71F8">
        <w:rPr>
          <w:spacing w:val="-11"/>
        </w:rPr>
        <w:t xml:space="preserve"> </w:t>
      </w:r>
      <w:r w:rsidRPr="000E71F8">
        <w:t>la</w:t>
      </w:r>
      <w:r w:rsidRPr="000E71F8">
        <w:rPr>
          <w:spacing w:val="-12"/>
        </w:rPr>
        <w:t xml:space="preserve"> </w:t>
      </w:r>
      <w:r w:rsidRPr="000E71F8">
        <w:t>DPGF</w:t>
      </w:r>
      <w:r w:rsidRPr="000E71F8">
        <w:rPr>
          <w:spacing w:val="-12"/>
        </w:rPr>
        <w:t xml:space="preserve"> </w:t>
      </w:r>
      <w:r w:rsidRPr="000E71F8">
        <w:t>avec</w:t>
      </w:r>
      <w:r w:rsidRPr="000E71F8">
        <w:rPr>
          <w:spacing w:val="-12"/>
        </w:rPr>
        <w:t xml:space="preserve"> </w:t>
      </w:r>
      <w:r w:rsidRPr="000E71F8">
        <w:t>le</w:t>
      </w:r>
      <w:r w:rsidRPr="000E71F8">
        <w:rPr>
          <w:spacing w:val="-11"/>
        </w:rPr>
        <w:t xml:space="preserve"> </w:t>
      </w:r>
      <w:r w:rsidRPr="000E71F8">
        <w:t>montant</w:t>
      </w:r>
      <w:r w:rsidRPr="000E71F8">
        <w:rPr>
          <w:spacing w:val="-11"/>
        </w:rPr>
        <w:t xml:space="preserve"> </w:t>
      </w:r>
      <w:r w:rsidRPr="000E71F8">
        <w:t>indiqué</w:t>
      </w:r>
      <w:r w:rsidRPr="000E71F8">
        <w:rPr>
          <w:spacing w:val="-11"/>
        </w:rPr>
        <w:t xml:space="preserve"> </w:t>
      </w:r>
      <w:r w:rsidRPr="000E71F8">
        <w:t>dans</w:t>
      </w:r>
      <w:r w:rsidRPr="000E71F8">
        <w:rPr>
          <w:spacing w:val="-15"/>
        </w:rPr>
        <w:t xml:space="preserve"> </w:t>
      </w:r>
      <w:r w:rsidRPr="000E71F8">
        <w:t>l’acte</w:t>
      </w:r>
      <w:r w:rsidRPr="000E71F8">
        <w:rPr>
          <w:spacing w:val="-11"/>
        </w:rPr>
        <w:t xml:space="preserve"> </w:t>
      </w:r>
      <w:r w:rsidRPr="000E71F8">
        <w:t>d’engagement entraînera l’élimination de son offre.</w:t>
      </w:r>
    </w:p>
    <w:p w14:paraId="2ED25852" w14:textId="77777777" w:rsidR="008B7E40" w:rsidRPr="000E71F8" w:rsidRDefault="008B7E40" w:rsidP="008B7E40">
      <w:pPr>
        <w:pStyle w:val="Corpsdetexte"/>
        <w:spacing w:before="20"/>
      </w:pPr>
    </w:p>
    <w:p w14:paraId="5693194E" w14:textId="77777777" w:rsidR="008B7E40" w:rsidRPr="000E71F8" w:rsidRDefault="008B7E40" w:rsidP="008B7E40">
      <w:pPr>
        <w:pStyle w:val="Corpsdetexte"/>
        <w:spacing w:line="264" w:lineRule="auto"/>
        <w:ind w:left="141" w:right="148"/>
      </w:pPr>
      <w:r w:rsidRPr="000E71F8">
        <w:t>Le</w:t>
      </w:r>
      <w:r w:rsidRPr="000E71F8">
        <w:rPr>
          <w:spacing w:val="-8"/>
        </w:rPr>
        <w:t xml:space="preserve"> </w:t>
      </w:r>
      <w:r w:rsidRPr="000E71F8">
        <w:t>pouvoir</w:t>
      </w:r>
      <w:r w:rsidRPr="000E71F8">
        <w:rPr>
          <w:spacing w:val="-8"/>
        </w:rPr>
        <w:t xml:space="preserve"> </w:t>
      </w:r>
      <w:r w:rsidRPr="000E71F8">
        <w:t>adjudicateur</w:t>
      </w:r>
      <w:r w:rsidRPr="000E71F8">
        <w:rPr>
          <w:spacing w:val="-8"/>
        </w:rPr>
        <w:t xml:space="preserve"> </w:t>
      </w:r>
      <w:r w:rsidRPr="000E71F8">
        <w:t>se</w:t>
      </w:r>
      <w:r w:rsidRPr="000E71F8">
        <w:rPr>
          <w:spacing w:val="-10"/>
        </w:rPr>
        <w:t xml:space="preserve"> </w:t>
      </w:r>
      <w:r w:rsidRPr="000E71F8">
        <w:t>réserve</w:t>
      </w:r>
      <w:r w:rsidRPr="000E71F8">
        <w:rPr>
          <w:spacing w:val="-8"/>
        </w:rPr>
        <w:t xml:space="preserve"> </w:t>
      </w:r>
      <w:r w:rsidRPr="000E71F8">
        <w:t>la</w:t>
      </w:r>
      <w:r w:rsidRPr="000E71F8">
        <w:rPr>
          <w:spacing w:val="-8"/>
        </w:rPr>
        <w:t xml:space="preserve"> </w:t>
      </w:r>
      <w:r w:rsidRPr="000E71F8">
        <w:t>possibilité</w:t>
      </w:r>
      <w:r w:rsidRPr="000E71F8">
        <w:rPr>
          <w:spacing w:val="-8"/>
        </w:rPr>
        <w:t xml:space="preserve"> </w:t>
      </w:r>
      <w:r w:rsidRPr="000E71F8">
        <w:t>de</w:t>
      </w:r>
      <w:r w:rsidRPr="000E71F8">
        <w:rPr>
          <w:spacing w:val="-8"/>
        </w:rPr>
        <w:t xml:space="preserve"> </w:t>
      </w:r>
      <w:r w:rsidRPr="000E71F8">
        <w:t>se</w:t>
      </w:r>
      <w:r w:rsidRPr="000E71F8">
        <w:rPr>
          <w:spacing w:val="-10"/>
        </w:rPr>
        <w:t xml:space="preserve"> </w:t>
      </w:r>
      <w:r w:rsidRPr="000E71F8">
        <w:t>faire</w:t>
      </w:r>
      <w:r w:rsidRPr="000E71F8">
        <w:rPr>
          <w:spacing w:val="-8"/>
        </w:rPr>
        <w:t xml:space="preserve"> </w:t>
      </w:r>
      <w:r w:rsidRPr="000E71F8">
        <w:t>communiquer,</w:t>
      </w:r>
      <w:r w:rsidRPr="000E71F8">
        <w:rPr>
          <w:spacing w:val="-8"/>
        </w:rPr>
        <w:t xml:space="preserve"> </w:t>
      </w:r>
      <w:r w:rsidRPr="000E71F8">
        <w:t>lors</w:t>
      </w:r>
      <w:r w:rsidRPr="000E71F8">
        <w:rPr>
          <w:spacing w:val="-8"/>
        </w:rPr>
        <w:t xml:space="preserve"> </w:t>
      </w:r>
      <w:r w:rsidRPr="000E71F8">
        <w:t>de</w:t>
      </w:r>
      <w:r w:rsidRPr="000E71F8">
        <w:rPr>
          <w:spacing w:val="-10"/>
        </w:rPr>
        <w:t xml:space="preserve"> </w:t>
      </w:r>
      <w:r w:rsidRPr="000E71F8">
        <w:t>l'examen</w:t>
      </w:r>
      <w:r w:rsidRPr="000E71F8">
        <w:rPr>
          <w:spacing w:val="-7"/>
        </w:rPr>
        <w:t xml:space="preserve"> </w:t>
      </w:r>
      <w:r w:rsidRPr="000E71F8">
        <w:t>des</w:t>
      </w:r>
      <w:r w:rsidRPr="000E71F8">
        <w:rPr>
          <w:spacing w:val="-11"/>
        </w:rPr>
        <w:t xml:space="preserve"> </w:t>
      </w:r>
      <w:r w:rsidRPr="000E71F8">
        <w:t>offres et lorsqu’il l’estimera nécessaire, les décompositions ou sous-détails des prix ayant servi à l'élaboration des prix</w:t>
      </w:r>
      <w:r w:rsidRPr="000E71F8">
        <w:rPr>
          <w:spacing w:val="-2"/>
        </w:rPr>
        <w:t>.</w:t>
      </w:r>
    </w:p>
    <w:p w14:paraId="643EA52B" w14:textId="77777777" w:rsidR="008B7E40" w:rsidRPr="000E71F8" w:rsidRDefault="008B7E40" w:rsidP="008B7E40">
      <w:pPr>
        <w:pStyle w:val="Corpsdetexte"/>
        <w:spacing w:before="20"/>
      </w:pPr>
    </w:p>
    <w:p w14:paraId="525348AC" w14:textId="77777777" w:rsidR="008B7E40" w:rsidRPr="000E71F8" w:rsidRDefault="008B7E40" w:rsidP="008B7E40">
      <w:pPr>
        <w:pStyle w:val="Titre3"/>
        <w:ind w:left="1427" w:hanging="720"/>
      </w:pPr>
      <w:bookmarkStart w:id="31" w:name="_Toc201746428"/>
      <w:r w:rsidRPr="000E71F8">
        <w:t>4.3.2</w:t>
      </w:r>
      <w:r w:rsidRPr="000E71F8">
        <w:tab/>
        <w:t>Modification du cadre de DPGF</w:t>
      </w:r>
      <w:bookmarkEnd w:id="31"/>
    </w:p>
    <w:p w14:paraId="6017D775" w14:textId="77777777" w:rsidR="008B7E40" w:rsidRPr="000E71F8" w:rsidRDefault="008B7E40" w:rsidP="008B7E40">
      <w:pPr>
        <w:pStyle w:val="Corpsdetexte"/>
        <w:spacing w:before="42"/>
        <w:rPr>
          <w:bCs/>
          <w:iCs/>
        </w:rPr>
      </w:pPr>
    </w:p>
    <w:p w14:paraId="0DB18FB4" w14:textId="77777777" w:rsidR="008B7E40" w:rsidRPr="000E71F8" w:rsidRDefault="008B7E40" w:rsidP="008B7E40">
      <w:pPr>
        <w:pStyle w:val="Corpsdetexte"/>
        <w:spacing w:line="264" w:lineRule="auto"/>
        <w:ind w:left="141" w:right="140"/>
      </w:pPr>
      <w:r w:rsidRPr="000E71F8">
        <w:t>Les</w:t>
      </w:r>
      <w:r w:rsidRPr="000E71F8">
        <w:rPr>
          <w:spacing w:val="-16"/>
        </w:rPr>
        <w:t xml:space="preserve"> </w:t>
      </w:r>
      <w:r w:rsidRPr="000E71F8">
        <w:t>candidats</w:t>
      </w:r>
      <w:r w:rsidRPr="000E71F8">
        <w:rPr>
          <w:spacing w:val="-16"/>
        </w:rPr>
        <w:t xml:space="preserve"> </w:t>
      </w:r>
      <w:r w:rsidRPr="000E71F8">
        <w:t>ne</w:t>
      </w:r>
      <w:r w:rsidRPr="000E71F8">
        <w:rPr>
          <w:spacing w:val="-16"/>
        </w:rPr>
        <w:t xml:space="preserve"> </w:t>
      </w:r>
      <w:r w:rsidRPr="000E71F8">
        <w:t>sont</w:t>
      </w:r>
      <w:r w:rsidRPr="000E71F8">
        <w:rPr>
          <w:spacing w:val="-16"/>
        </w:rPr>
        <w:t xml:space="preserve"> </w:t>
      </w:r>
      <w:r w:rsidRPr="000E71F8">
        <w:t>pas</w:t>
      </w:r>
      <w:r w:rsidRPr="000E71F8">
        <w:rPr>
          <w:spacing w:val="-16"/>
        </w:rPr>
        <w:t xml:space="preserve"> </w:t>
      </w:r>
      <w:r w:rsidRPr="000E71F8">
        <w:t>autorisés</w:t>
      </w:r>
      <w:r w:rsidRPr="000E71F8">
        <w:rPr>
          <w:spacing w:val="-15"/>
        </w:rPr>
        <w:t xml:space="preserve"> </w:t>
      </w:r>
      <w:r w:rsidRPr="000E71F8">
        <w:t>à</w:t>
      </w:r>
      <w:r w:rsidRPr="000E71F8">
        <w:rPr>
          <w:spacing w:val="-16"/>
        </w:rPr>
        <w:t xml:space="preserve"> </w:t>
      </w:r>
      <w:r w:rsidRPr="000E71F8">
        <w:t>modifier</w:t>
      </w:r>
      <w:r w:rsidRPr="000E71F8">
        <w:rPr>
          <w:spacing w:val="-16"/>
        </w:rPr>
        <w:t xml:space="preserve"> </w:t>
      </w:r>
      <w:r w:rsidRPr="000E71F8">
        <w:t>le</w:t>
      </w:r>
      <w:r w:rsidRPr="000E71F8">
        <w:rPr>
          <w:spacing w:val="-16"/>
        </w:rPr>
        <w:t xml:space="preserve"> </w:t>
      </w:r>
      <w:r w:rsidRPr="000E71F8">
        <w:t>cadre</w:t>
      </w:r>
      <w:r w:rsidRPr="000E71F8">
        <w:rPr>
          <w:spacing w:val="-16"/>
        </w:rPr>
        <w:t xml:space="preserve"> </w:t>
      </w:r>
      <w:r w:rsidRPr="000E71F8">
        <w:t>de</w:t>
      </w:r>
      <w:r w:rsidRPr="000E71F8">
        <w:rPr>
          <w:spacing w:val="-16"/>
        </w:rPr>
        <w:t xml:space="preserve"> </w:t>
      </w:r>
      <w:r w:rsidRPr="000E71F8">
        <w:t>DPGF</w:t>
      </w:r>
      <w:r w:rsidRPr="000E71F8">
        <w:rPr>
          <w:spacing w:val="-15"/>
        </w:rPr>
        <w:t xml:space="preserve"> </w:t>
      </w:r>
      <w:r w:rsidRPr="000E71F8">
        <w:t>fourni</w:t>
      </w:r>
      <w:r w:rsidRPr="000E71F8">
        <w:rPr>
          <w:spacing w:val="-16"/>
        </w:rPr>
        <w:t xml:space="preserve"> </w:t>
      </w:r>
      <w:r w:rsidRPr="000E71F8">
        <w:t>dans</w:t>
      </w:r>
      <w:r w:rsidRPr="000E71F8">
        <w:rPr>
          <w:spacing w:val="-16"/>
        </w:rPr>
        <w:t xml:space="preserve"> </w:t>
      </w:r>
      <w:r w:rsidRPr="000E71F8">
        <w:t>le</w:t>
      </w:r>
      <w:r w:rsidRPr="000E71F8">
        <w:rPr>
          <w:spacing w:val="-16"/>
        </w:rPr>
        <w:t xml:space="preserve"> </w:t>
      </w:r>
      <w:r w:rsidRPr="000E71F8">
        <w:t>dossier</w:t>
      </w:r>
      <w:r w:rsidRPr="000E71F8">
        <w:rPr>
          <w:spacing w:val="-16"/>
        </w:rPr>
        <w:t xml:space="preserve"> </w:t>
      </w:r>
      <w:r w:rsidRPr="000E71F8">
        <w:t>de</w:t>
      </w:r>
      <w:r w:rsidRPr="000E71F8">
        <w:rPr>
          <w:spacing w:val="-15"/>
        </w:rPr>
        <w:t xml:space="preserve"> </w:t>
      </w:r>
      <w:r w:rsidRPr="000E71F8">
        <w:t>consultation des entreprises. S’ils estiment que ce cadre est incomplet et qu’ils souhaitent y ajouter de nouvelles rubriques, ils présenteront celles-ci dans une « DPGF complémentaire ».</w:t>
      </w:r>
    </w:p>
    <w:p w14:paraId="6FE2AAF4" w14:textId="77777777" w:rsidR="008B7E40" w:rsidRPr="000E71F8" w:rsidRDefault="008B7E40" w:rsidP="008B7E40">
      <w:pPr>
        <w:pStyle w:val="Corpsdetexte"/>
        <w:spacing w:line="217" w:lineRule="exact"/>
        <w:ind w:left="141"/>
      </w:pPr>
      <w:r w:rsidRPr="000E71F8">
        <w:t>Dans</w:t>
      </w:r>
      <w:r w:rsidRPr="000E71F8">
        <w:rPr>
          <w:spacing w:val="-2"/>
        </w:rPr>
        <w:t xml:space="preserve"> </w:t>
      </w:r>
      <w:r w:rsidRPr="000E71F8">
        <w:t>ces</w:t>
      </w:r>
      <w:r w:rsidRPr="000E71F8">
        <w:rPr>
          <w:spacing w:val="-2"/>
        </w:rPr>
        <w:t xml:space="preserve"> </w:t>
      </w:r>
      <w:r w:rsidRPr="000E71F8">
        <w:t>cas, le</w:t>
      </w:r>
      <w:r w:rsidRPr="000E71F8">
        <w:rPr>
          <w:spacing w:val="-2"/>
        </w:rPr>
        <w:t xml:space="preserve"> </w:t>
      </w:r>
      <w:r w:rsidRPr="000E71F8">
        <w:t>montant</w:t>
      </w:r>
      <w:r w:rsidRPr="000E71F8">
        <w:rPr>
          <w:spacing w:val="-1"/>
        </w:rPr>
        <w:t xml:space="preserve"> </w:t>
      </w:r>
      <w:r w:rsidRPr="000E71F8">
        <w:t>total</w:t>
      </w:r>
      <w:r w:rsidRPr="000E71F8">
        <w:rPr>
          <w:spacing w:val="-1"/>
        </w:rPr>
        <w:t xml:space="preserve"> </w:t>
      </w:r>
      <w:r w:rsidRPr="000E71F8">
        <w:t>du</w:t>
      </w:r>
      <w:r w:rsidRPr="000E71F8">
        <w:rPr>
          <w:spacing w:val="-1"/>
        </w:rPr>
        <w:t xml:space="preserve"> </w:t>
      </w:r>
      <w:r w:rsidRPr="000E71F8">
        <w:t>marché,</w:t>
      </w:r>
      <w:r w:rsidRPr="000E71F8">
        <w:rPr>
          <w:spacing w:val="-3"/>
        </w:rPr>
        <w:t xml:space="preserve"> </w:t>
      </w:r>
      <w:r w:rsidRPr="000E71F8">
        <w:t>tel qu’il</w:t>
      </w:r>
      <w:r w:rsidRPr="000E71F8">
        <w:rPr>
          <w:spacing w:val="-1"/>
        </w:rPr>
        <w:t xml:space="preserve"> </w:t>
      </w:r>
      <w:r w:rsidRPr="000E71F8">
        <w:t>figure</w:t>
      </w:r>
      <w:r w:rsidRPr="000E71F8">
        <w:rPr>
          <w:spacing w:val="-2"/>
        </w:rPr>
        <w:t xml:space="preserve"> </w:t>
      </w:r>
      <w:r w:rsidRPr="000E71F8">
        <w:t>à</w:t>
      </w:r>
      <w:r w:rsidRPr="000E71F8">
        <w:rPr>
          <w:spacing w:val="-1"/>
        </w:rPr>
        <w:t xml:space="preserve"> </w:t>
      </w:r>
      <w:r w:rsidRPr="000E71F8">
        <w:t>l’acte</w:t>
      </w:r>
      <w:r w:rsidRPr="000E71F8">
        <w:rPr>
          <w:spacing w:val="-2"/>
        </w:rPr>
        <w:t xml:space="preserve"> </w:t>
      </w:r>
      <w:r w:rsidRPr="000E71F8">
        <w:t>d’engagement,</w:t>
      </w:r>
      <w:r w:rsidRPr="000E71F8">
        <w:rPr>
          <w:spacing w:val="-5"/>
        </w:rPr>
        <w:t xml:space="preserve"> </w:t>
      </w:r>
      <w:r w:rsidRPr="000E71F8">
        <w:t>sera</w:t>
      </w:r>
      <w:r w:rsidRPr="000E71F8">
        <w:rPr>
          <w:spacing w:val="-1"/>
        </w:rPr>
        <w:t xml:space="preserve"> </w:t>
      </w:r>
      <w:r w:rsidRPr="000E71F8">
        <w:t>la</w:t>
      </w:r>
      <w:r w:rsidRPr="000E71F8">
        <w:rPr>
          <w:spacing w:val="-2"/>
        </w:rPr>
        <w:t xml:space="preserve"> </w:t>
      </w:r>
      <w:r w:rsidRPr="000E71F8">
        <w:t>somme</w:t>
      </w:r>
      <w:r w:rsidRPr="000E71F8">
        <w:rPr>
          <w:spacing w:val="-1"/>
        </w:rPr>
        <w:t xml:space="preserve"> </w:t>
      </w:r>
      <w:r w:rsidRPr="000E71F8">
        <w:rPr>
          <w:spacing w:val="-5"/>
        </w:rPr>
        <w:t xml:space="preserve">des </w:t>
      </w:r>
      <w:r w:rsidRPr="000E71F8">
        <w:t>totaux</w:t>
      </w:r>
      <w:r w:rsidRPr="000E71F8">
        <w:rPr>
          <w:spacing w:val="-3"/>
        </w:rPr>
        <w:t xml:space="preserve"> </w:t>
      </w:r>
      <w:r w:rsidRPr="000E71F8">
        <w:t>de</w:t>
      </w:r>
      <w:r w:rsidRPr="000E71F8">
        <w:rPr>
          <w:spacing w:val="-2"/>
        </w:rPr>
        <w:t xml:space="preserve"> </w:t>
      </w:r>
      <w:r w:rsidRPr="000E71F8">
        <w:t>la</w:t>
      </w:r>
      <w:r w:rsidRPr="000E71F8">
        <w:rPr>
          <w:spacing w:val="-1"/>
        </w:rPr>
        <w:t xml:space="preserve"> </w:t>
      </w:r>
      <w:r w:rsidRPr="000E71F8">
        <w:t>DPGF</w:t>
      </w:r>
      <w:r w:rsidRPr="000E71F8">
        <w:rPr>
          <w:spacing w:val="-3"/>
        </w:rPr>
        <w:t xml:space="preserve"> </w:t>
      </w:r>
      <w:r w:rsidRPr="000E71F8">
        <w:t>initiale</w:t>
      </w:r>
      <w:r w:rsidRPr="000E71F8">
        <w:rPr>
          <w:spacing w:val="-1"/>
        </w:rPr>
        <w:t xml:space="preserve"> </w:t>
      </w:r>
      <w:r w:rsidRPr="000E71F8">
        <w:t>et</w:t>
      </w:r>
      <w:r w:rsidRPr="000E71F8">
        <w:rPr>
          <w:spacing w:val="-1"/>
        </w:rPr>
        <w:t xml:space="preserve"> </w:t>
      </w:r>
      <w:r w:rsidRPr="000E71F8">
        <w:t>de</w:t>
      </w:r>
      <w:r w:rsidRPr="000E71F8">
        <w:rPr>
          <w:spacing w:val="-1"/>
        </w:rPr>
        <w:t xml:space="preserve"> </w:t>
      </w:r>
      <w:r w:rsidRPr="000E71F8">
        <w:t>la</w:t>
      </w:r>
      <w:r w:rsidRPr="000E71F8">
        <w:rPr>
          <w:spacing w:val="-2"/>
        </w:rPr>
        <w:t xml:space="preserve"> </w:t>
      </w:r>
      <w:r w:rsidRPr="000E71F8">
        <w:t>DPGF</w:t>
      </w:r>
      <w:r w:rsidRPr="000E71F8">
        <w:rPr>
          <w:spacing w:val="-2"/>
        </w:rPr>
        <w:t xml:space="preserve"> complémentaire.</w:t>
      </w:r>
    </w:p>
    <w:p w14:paraId="65C5462E" w14:textId="77777777" w:rsidR="008B7E40" w:rsidRPr="000E71F8" w:rsidRDefault="008B7E40" w:rsidP="008B7E40">
      <w:pPr>
        <w:pStyle w:val="Corpsdetexte"/>
        <w:spacing w:before="43"/>
      </w:pPr>
    </w:p>
    <w:p w14:paraId="5C223025" w14:textId="77777777" w:rsidR="008B7E40" w:rsidRPr="000E71F8" w:rsidRDefault="008B7E40" w:rsidP="008B7E40">
      <w:pPr>
        <w:pStyle w:val="Titre2"/>
      </w:pPr>
      <w:bookmarkStart w:id="32" w:name="_Toc201746429"/>
      <w:r w:rsidRPr="000E71F8">
        <w:t>4.4</w:t>
      </w:r>
      <w:r w:rsidRPr="000E71F8">
        <w:tab/>
        <w:t>Offres dématérialisées</w:t>
      </w:r>
      <w:bookmarkEnd w:id="32"/>
    </w:p>
    <w:p w14:paraId="269DE8B0" w14:textId="77777777" w:rsidR="008B7E40" w:rsidRPr="000E71F8" w:rsidRDefault="008B7E40" w:rsidP="008B7E40">
      <w:pPr>
        <w:pStyle w:val="Corpsdetexte"/>
        <w:spacing w:line="264" w:lineRule="auto"/>
        <w:ind w:left="141" w:right="139"/>
      </w:pPr>
    </w:p>
    <w:p w14:paraId="12F47B56" w14:textId="77777777" w:rsidR="008B7E40" w:rsidRPr="000E71F8" w:rsidRDefault="008B7E40" w:rsidP="008B7E40">
      <w:pPr>
        <w:pStyle w:val="Titre3"/>
        <w:ind w:left="1427" w:hanging="720"/>
      </w:pPr>
      <w:bookmarkStart w:id="33" w:name="_Toc201746430"/>
      <w:r w:rsidRPr="000E71F8">
        <w:t>4.4.1 Transmission électronique du pli (candidature ou offre)</w:t>
      </w:r>
      <w:bookmarkEnd w:id="33"/>
    </w:p>
    <w:p w14:paraId="482C4C16" w14:textId="77777777" w:rsidR="008B7E40" w:rsidRPr="000E71F8" w:rsidRDefault="008B7E40" w:rsidP="008B7E40">
      <w:pPr>
        <w:pStyle w:val="Corpsdetexte"/>
        <w:spacing w:line="264" w:lineRule="auto"/>
        <w:ind w:left="141" w:right="139"/>
      </w:pPr>
    </w:p>
    <w:p w14:paraId="666FCA85" w14:textId="77777777" w:rsidR="008B7E40" w:rsidRPr="000E71F8" w:rsidRDefault="008B7E40" w:rsidP="008B7E40">
      <w:pPr>
        <w:pStyle w:val="Corpsdetexte"/>
        <w:spacing w:line="264" w:lineRule="auto"/>
        <w:ind w:left="141" w:right="139"/>
      </w:pPr>
      <w:r w:rsidRPr="000E71F8">
        <w:t>Conformément à l’article L.2132-2 du Code de la commande publique, les documents du marché sont obligatoirement transmis par voie électronique à l’adresse suivante :</w:t>
      </w:r>
    </w:p>
    <w:p w14:paraId="69B94B0C" w14:textId="77777777" w:rsidR="008B7E40" w:rsidRPr="000E71F8" w:rsidRDefault="008B7E40" w:rsidP="008B7E40">
      <w:pPr>
        <w:pStyle w:val="Corpsdetexte"/>
        <w:spacing w:line="264" w:lineRule="auto"/>
        <w:ind w:left="141" w:right="139"/>
      </w:pPr>
    </w:p>
    <w:p w14:paraId="5665983C" w14:textId="77777777" w:rsidR="00372581" w:rsidRPr="00372581" w:rsidRDefault="00372581" w:rsidP="00372581">
      <w:pPr>
        <w:pStyle w:val="Corpsdetexte"/>
        <w:spacing w:line="264" w:lineRule="auto"/>
        <w:ind w:left="141" w:right="138"/>
      </w:pPr>
      <w:hyperlink r:id="rId10" w:history="1">
        <w:r w:rsidRPr="00372581">
          <w:rPr>
            <w:rStyle w:val="Lienhypertexte"/>
          </w:rPr>
          <w:t>https://www.marches-publics.gouv.fr/?page=Entreprise.EntrepriseAdvancedSearch&amp;AllCons&amp;id=2808848&amp;orgAcronyme=d3f</w:t>
        </w:r>
      </w:hyperlink>
    </w:p>
    <w:p w14:paraId="128E242B" w14:textId="77777777" w:rsidR="00372581" w:rsidRDefault="00372581" w:rsidP="00372581">
      <w:pPr>
        <w:pStyle w:val="Corpsdetexte"/>
        <w:spacing w:line="264" w:lineRule="auto"/>
        <w:ind w:left="141" w:right="138"/>
      </w:pPr>
      <w:r>
        <w:t>Consultation N°25-041</w:t>
      </w:r>
    </w:p>
    <w:p w14:paraId="62EDC448" w14:textId="77777777" w:rsidR="008B7E40" w:rsidRPr="000E71F8" w:rsidRDefault="008B7E40" w:rsidP="008B7E40">
      <w:pPr>
        <w:pStyle w:val="Corpsdetexte"/>
        <w:spacing w:line="264" w:lineRule="auto"/>
        <w:ind w:left="141" w:right="139"/>
      </w:pPr>
    </w:p>
    <w:p w14:paraId="568FD765" w14:textId="77777777" w:rsidR="008B7E40" w:rsidRPr="000E71F8" w:rsidRDefault="008B7E40" w:rsidP="008B7E40">
      <w:pPr>
        <w:pStyle w:val="Corpsdetexte"/>
        <w:spacing w:line="264" w:lineRule="auto"/>
        <w:ind w:left="141" w:right="139"/>
      </w:pPr>
      <w:r w:rsidRPr="000E71F8">
        <w:t>Les offres doivent, dans tous les cas, parvenir avant la date et l’heure limites indiquées sur la page de garde du présent règlement.</w:t>
      </w:r>
    </w:p>
    <w:p w14:paraId="67472457" w14:textId="77777777" w:rsidR="008B7E40" w:rsidRPr="000E71F8" w:rsidRDefault="008B7E40" w:rsidP="008B7E40">
      <w:pPr>
        <w:pStyle w:val="Corpsdetexte"/>
        <w:spacing w:line="264" w:lineRule="auto"/>
        <w:ind w:left="141" w:right="139"/>
      </w:pPr>
      <w:r w:rsidRPr="000E71F8">
        <w:t>Les dossiers dont l'avis de réception serait délivré après la date et l'heure limites fixées ci-dessus ne sont pas retenus et seront détruits.</w:t>
      </w:r>
    </w:p>
    <w:p w14:paraId="2F4A17F7" w14:textId="77777777" w:rsidR="008B7E40" w:rsidRPr="000E71F8" w:rsidRDefault="008B7E40" w:rsidP="008B7E40">
      <w:pPr>
        <w:pStyle w:val="Corpsdetexte"/>
        <w:spacing w:line="264" w:lineRule="auto"/>
        <w:ind w:left="141" w:right="139"/>
      </w:pPr>
      <w:r w:rsidRPr="000E71F8">
        <w:t>Nous vous invitons à prendre en compte les délais de téléchargement et les prérequis de la plateforme PLACE : https://www.marches-publics.gouv.fr/entreprise</w:t>
      </w:r>
    </w:p>
    <w:p w14:paraId="488629F5" w14:textId="77777777" w:rsidR="008B7E40" w:rsidRPr="000E71F8" w:rsidRDefault="008B7E40" w:rsidP="008B7E40">
      <w:pPr>
        <w:pStyle w:val="Corpsdetexte"/>
        <w:spacing w:line="264" w:lineRule="auto"/>
        <w:ind w:left="141" w:right="139"/>
      </w:pPr>
    </w:p>
    <w:p w14:paraId="5E0483EE" w14:textId="77777777" w:rsidR="008B7E40" w:rsidRPr="000E71F8" w:rsidRDefault="008B7E40" w:rsidP="008B7E40">
      <w:pPr>
        <w:pStyle w:val="Corpsdetexte"/>
        <w:spacing w:line="264" w:lineRule="auto"/>
        <w:ind w:left="141" w:right="139"/>
      </w:pPr>
      <w:r w:rsidRPr="000E71F8">
        <w:t xml:space="preserve">La transmission des plis sur un support physique électronique (CD-ROM, clé USB, disquette ou tout autre support matériel) n’est pas autorisée. </w:t>
      </w:r>
    </w:p>
    <w:p w14:paraId="6E4618D3" w14:textId="77777777" w:rsidR="008B7E40" w:rsidRPr="000E71F8" w:rsidRDefault="008B7E40" w:rsidP="008B7E40">
      <w:pPr>
        <w:pStyle w:val="Corpsdetexte"/>
        <w:spacing w:line="264" w:lineRule="auto"/>
        <w:ind w:left="141" w:right="139"/>
      </w:pPr>
    </w:p>
    <w:p w14:paraId="12334EEA" w14:textId="77777777" w:rsidR="008B7E40" w:rsidRPr="000E71F8" w:rsidRDefault="008B7E40" w:rsidP="008B7E40">
      <w:pPr>
        <w:pStyle w:val="Titre3"/>
        <w:ind w:left="1427" w:hanging="720"/>
      </w:pPr>
      <w:bookmarkStart w:id="34" w:name="_Toc201746431"/>
      <w:r w:rsidRPr="000E71F8">
        <w:t>4.4.2 Signature électronique</w:t>
      </w:r>
      <w:bookmarkEnd w:id="34"/>
    </w:p>
    <w:p w14:paraId="55672F03" w14:textId="77777777" w:rsidR="008B7E40" w:rsidRPr="000E71F8" w:rsidRDefault="008B7E40" w:rsidP="008B7E40">
      <w:pPr>
        <w:pStyle w:val="Corpsdetexte"/>
        <w:spacing w:line="264" w:lineRule="auto"/>
        <w:ind w:left="141" w:right="139"/>
      </w:pPr>
    </w:p>
    <w:p w14:paraId="72837548" w14:textId="77777777" w:rsidR="008B7E40" w:rsidRPr="000E71F8" w:rsidRDefault="008B7E40" w:rsidP="008B7E40">
      <w:pPr>
        <w:pStyle w:val="Corpsdetexte"/>
        <w:spacing w:line="264" w:lineRule="auto"/>
        <w:ind w:left="141" w:right="139"/>
      </w:pPr>
      <w:r w:rsidRPr="000E71F8">
        <w:t xml:space="preserve">Conformément à l’article L2132-2 du Code de la commande publique, lorsque les documents du marché sont transmis par voie électronique, ils doivent être présentés selon les modalités fixées par l’arrêté du 22 mars 2019 relatif à la signature électronique dans les marchés publics. </w:t>
      </w:r>
    </w:p>
    <w:p w14:paraId="38373A47" w14:textId="77777777" w:rsidR="008B7E40" w:rsidRPr="000E71F8" w:rsidRDefault="008B7E40" w:rsidP="008B7E40">
      <w:pPr>
        <w:pStyle w:val="Corpsdetexte"/>
        <w:spacing w:line="264" w:lineRule="auto"/>
        <w:ind w:left="141" w:right="139"/>
      </w:pPr>
    </w:p>
    <w:p w14:paraId="39C377A8" w14:textId="77777777" w:rsidR="008B7E40" w:rsidRPr="000E71F8" w:rsidRDefault="008B7E40" w:rsidP="008B7E40">
      <w:pPr>
        <w:pStyle w:val="Corpsdetexte"/>
        <w:spacing w:line="264" w:lineRule="auto"/>
        <w:ind w:left="141" w:right="139"/>
      </w:pPr>
      <w:r w:rsidRPr="000E71F8">
        <w:t>Le document qui peut être signé au moyen d’un certificat électronique est l’acte d’engagement.</w:t>
      </w:r>
    </w:p>
    <w:p w14:paraId="1AD234E9" w14:textId="77777777" w:rsidR="008B7E40" w:rsidRPr="000E71F8" w:rsidRDefault="008B7E40" w:rsidP="008B7E40">
      <w:pPr>
        <w:pStyle w:val="Corpsdetexte"/>
        <w:spacing w:line="264" w:lineRule="auto"/>
        <w:ind w:left="141" w:right="139"/>
      </w:pPr>
    </w:p>
    <w:p w14:paraId="0D44900F" w14:textId="77777777" w:rsidR="008B7E40" w:rsidRPr="000E71F8" w:rsidRDefault="008B7E40" w:rsidP="008B7E40">
      <w:pPr>
        <w:pStyle w:val="Corpsdetexte"/>
        <w:spacing w:line="264" w:lineRule="auto"/>
        <w:ind w:left="141" w:right="139"/>
      </w:pPr>
      <w:r w:rsidRPr="000E71F8">
        <w:t>A l’issue de la procédure, et dans l’hypothèse où le candidat n’a pas signé son offre via une signature électronique lors de la remise de son offre, il sera demandé à l’attributaire de signer électroniquement son offre. Dans l’hypothèse où l’attributaire ne dispose pas de signature électronique, il lui sera alors demandé une signature manuscrite.</w:t>
      </w:r>
    </w:p>
    <w:p w14:paraId="1A5758E2" w14:textId="77777777" w:rsidR="008B7E40" w:rsidRPr="000E71F8" w:rsidRDefault="008B7E40" w:rsidP="008B7E40">
      <w:pPr>
        <w:pStyle w:val="Corpsdetexte"/>
        <w:spacing w:line="264" w:lineRule="auto"/>
        <w:ind w:left="141" w:right="139"/>
      </w:pPr>
      <w:r w:rsidRPr="000E71F8">
        <w:t>Dans le cas où le candidat opte pour la signature électronique, chaque document doit être signé électroniquement (et non seulement le dossier .zip).</w:t>
      </w:r>
    </w:p>
    <w:p w14:paraId="23F989E1" w14:textId="77777777" w:rsidR="008B7E40" w:rsidRPr="000E71F8" w:rsidRDefault="008B7E40" w:rsidP="008B7E40">
      <w:pPr>
        <w:pStyle w:val="Corpsdetexte"/>
        <w:spacing w:line="264" w:lineRule="auto"/>
        <w:ind w:left="141" w:right="139"/>
      </w:pPr>
      <w:r w:rsidRPr="000E71F8">
        <w:t>Il est rappelé que ces documents doivent être signés par une personne habilitée à engager l’entreprise. Le certificat doit donc être établi au nom de la personne physique signataire des documents et habilitée à engager l’entreprise.</w:t>
      </w:r>
    </w:p>
    <w:p w14:paraId="372B43EC" w14:textId="77777777" w:rsidR="008B7E40" w:rsidRPr="000E71F8" w:rsidRDefault="008B7E40" w:rsidP="008B7E40">
      <w:pPr>
        <w:pStyle w:val="Corpsdetexte"/>
        <w:spacing w:line="264" w:lineRule="auto"/>
        <w:ind w:left="141" w:right="139"/>
      </w:pPr>
    </w:p>
    <w:p w14:paraId="11D97DA5" w14:textId="77777777" w:rsidR="008B7E40" w:rsidRPr="000E71F8" w:rsidRDefault="008B7E40" w:rsidP="008B7E40">
      <w:pPr>
        <w:pStyle w:val="Corpsdetexte"/>
        <w:spacing w:line="264" w:lineRule="auto"/>
        <w:ind w:left="141" w:right="139"/>
      </w:pPr>
      <w:r w:rsidRPr="000E71F8">
        <w:t>Les catégories de certificats de signature électronique conformes au RGS sont disponibles sur les listes de confiance à l’adresse suivante :</w:t>
      </w:r>
    </w:p>
    <w:p w14:paraId="5FB5CC4D" w14:textId="77777777" w:rsidR="008B7E40" w:rsidRPr="000E71F8" w:rsidRDefault="008B7E40" w:rsidP="008B7E40">
      <w:pPr>
        <w:pStyle w:val="Corpsdetexte"/>
        <w:spacing w:line="264" w:lineRule="auto"/>
        <w:ind w:left="141" w:right="139"/>
      </w:pPr>
    </w:p>
    <w:p w14:paraId="5C6B8A00" w14:textId="77777777" w:rsidR="008B7E40" w:rsidRPr="000E71F8" w:rsidRDefault="008B7E40" w:rsidP="008B7E40">
      <w:pPr>
        <w:pStyle w:val="Corpsdetexte"/>
        <w:spacing w:line="264" w:lineRule="auto"/>
        <w:ind w:left="141" w:right="139"/>
      </w:pPr>
      <w:r w:rsidRPr="000E71F8">
        <w:t>http://www.ssi.gouv.fr/fr/certification-qualification/qualification-d-un-prestataire-de-service-de-confiance/organismes-de-qualification-habilites.html</w:t>
      </w:r>
    </w:p>
    <w:p w14:paraId="249A0EA6" w14:textId="77777777" w:rsidR="008B7E40" w:rsidRPr="000E71F8" w:rsidRDefault="008B7E40" w:rsidP="008B7E40">
      <w:pPr>
        <w:pStyle w:val="Corpsdetexte"/>
        <w:spacing w:line="264" w:lineRule="auto"/>
        <w:ind w:left="141" w:right="139"/>
      </w:pPr>
    </w:p>
    <w:p w14:paraId="4530B851" w14:textId="77777777" w:rsidR="008B7E40" w:rsidRPr="000E71F8" w:rsidRDefault="008B7E40" w:rsidP="008B7E40">
      <w:pPr>
        <w:pStyle w:val="Corpsdetexte"/>
        <w:spacing w:line="264" w:lineRule="auto"/>
        <w:ind w:left="141" w:right="139"/>
      </w:pPr>
      <w:r w:rsidRPr="000E71F8">
        <w:t>Si le candidat utilise un certificat non référencé sur une liste de confiance, il doit fournir tous les éléments nécessaires à sa vérification.</w:t>
      </w:r>
    </w:p>
    <w:p w14:paraId="791BD63C" w14:textId="77777777" w:rsidR="008B7E40" w:rsidRPr="000E71F8" w:rsidRDefault="008B7E40" w:rsidP="008B7E40">
      <w:pPr>
        <w:pStyle w:val="Corpsdetexte"/>
        <w:spacing w:line="264" w:lineRule="auto"/>
        <w:ind w:left="141" w:right="139"/>
      </w:pPr>
    </w:p>
    <w:p w14:paraId="3BF6C1B2" w14:textId="77777777" w:rsidR="008B7E40" w:rsidRPr="000E71F8" w:rsidRDefault="008B7E40" w:rsidP="008B7E40">
      <w:pPr>
        <w:pStyle w:val="Corpsdetexte"/>
        <w:spacing w:line="264" w:lineRule="auto"/>
        <w:ind w:left="141" w:right="139"/>
      </w:pPr>
      <w:r w:rsidRPr="000E71F8">
        <w:t>Les certificats de signature PRIS V1 ne sont plus acceptés. Les formats de signatures acceptés sont XAdES, PAdES et CAdES.</w:t>
      </w:r>
    </w:p>
    <w:p w14:paraId="047193EC" w14:textId="77777777" w:rsidR="008B7E40" w:rsidRPr="000E71F8" w:rsidRDefault="008B7E40" w:rsidP="008B7E40">
      <w:pPr>
        <w:pStyle w:val="Corpsdetexte"/>
        <w:spacing w:line="264" w:lineRule="auto"/>
        <w:ind w:left="141" w:right="139"/>
      </w:pPr>
    </w:p>
    <w:p w14:paraId="14447870" w14:textId="77777777" w:rsidR="008B7E40" w:rsidRPr="000E71F8" w:rsidRDefault="008B7E40" w:rsidP="008B7E40">
      <w:pPr>
        <w:pStyle w:val="Corpsdetexte"/>
        <w:spacing w:line="264" w:lineRule="auto"/>
        <w:ind w:left="141" w:right="139"/>
      </w:pPr>
      <w:r w:rsidRPr="000E71F8">
        <w:t>Il est rappelé aux candidats que la signature électronique du fichier .zip ne vaut pas signature des documents qu’il contient (chaque document doit être signé individuellement) et que la signature manuscrite scannée ne peut remplacer la signature électronique.</w:t>
      </w:r>
    </w:p>
    <w:p w14:paraId="21CD20E7" w14:textId="77777777" w:rsidR="008B7E40" w:rsidRPr="000E71F8" w:rsidRDefault="008B7E40" w:rsidP="008B7E40">
      <w:pPr>
        <w:pStyle w:val="Corpsdetexte"/>
        <w:spacing w:line="264" w:lineRule="auto"/>
        <w:ind w:left="141" w:right="139"/>
      </w:pPr>
    </w:p>
    <w:p w14:paraId="55740AF1" w14:textId="77777777" w:rsidR="008B7E40" w:rsidRPr="000E71F8" w:rsidRDefault="008B7E40" w:rsidP="008B7E40">
      <w:pPr>
        <w:pStyle w:val="Corpsdetexte"/>
        <w:spacing w:line="264" w:lineRule="auto"/>
        <w:ind w:left="141" w:right="139"/>
      </w:pPr>
      <w:r w:rsidRPr="000E71F8">
        <w:t>La liste exhaustive des formats autorisés pour la transmission électronique des plis est la suivante : .zip, .pdf, .doc, .docx, .xls, et .xlsx.</w:t>
      </w:r>
    </w:p>
    <w:p w14:paraId="5FD4B543" w14:textId="77777777" w:rsidR="008B7E40" w:rsidRPr="000E71F8" w:rsidRDefault="008B7E40" w:rsidP="008B7E40">
      <w:pPr>
        <w:pStyle w:val="Corpsdetexte"/>
        <w:spacing w:line="264" w:lineRule="auto"/>
        <w:ind w:left="141" w:right="139"/>
      </w:pPr>
      <w:r w:rsidRPr="000E71F8">
        <w:t>Le candidat est invité à ne pas utiliser de macro-instructions dans les documents transmis et à faire en sorte que son offre ne soit pas trop volumineuse.</w:t>
      </w:r>
    </w:p>
    <w:p w14:paraId="7E3AB2E3" w14:textId="77777777" w:rsidR="008B7E40" w:rsidRPr="000E71F8" w:rsidRDefault="008B7E40" w:rsidP="008B7E40">
      <w:pPr>
        <w:pStyle w:val="Corpsdetexte"/>
        <w:spacing w:line="264" w:lineRule="auto"/>
        <w:ind w:left="141" w:right="139"/>
        <w:rPr>
          <w:b/>
          <w:bCs/>
        </w:rPr>
      </w:pPr>
    </w:p>
    <w:p w14:paraId="2CEDAFB8" w14:textId="77777777" w:rsidR="008B7E40" w:rsidRPr="000E71F8" w:rsidRDefault="008B7E40" w:rsidP="008B7E40">
      <w:pPr>
        <w:pStyle w:val="Titre3"/>
        <w:ind w:left="1427" w:hanging="720"/>
      </w:pPr>
      <w:bookmarkStart w:id="35" w:name="_Toc201746432"/>
      <w:r w:rsidRPr="000E71F8">
        <w:t>4.3.3 Copie de sauvegarde</w:t>
      </w:r>
      <w:bookmarkEnd w:id="35"/>
    </w:p>
    <w:p w14:paraId="357AE60F" w14:textId="77777777" w:rsidR="008B7E40" w:rsidRPr="000E71F8" w:rsidRDefault="008B7E40" w:rsidP="008B7E40">
      <w:pPr>
        <w:pStyle w:val="Corpsdetexte"/>
        <w:spacing w:line="264" w:lineRule="auto"/>
        <w:ind w:left="141" w:right="139"/>
        <w:rPr>
          <w:b/>
          <w:bCs/>
        </w:rPr>
      </w:pPr>
    </w:p>
    <w:p w14:paraId="46D89A7A" w14:textId="77777777" w:rsidR="008B7E40" w:rsidRPr="000E71F8" w:rsidRDefault="008B7E40" w:rsidP="008B7E40">
      <w:pPr>
        <w:pStyle w:val="Corpsdetexte"/>
        <w:spacing w:line="264" w:lineRule="auto"/>
        <w:ind w:left="141" w:right="139"/>
      </w:pPr>
      <w:r w:rsidRPr="000E71F8">
        <w:t xml:space="preserve">Le candidat qui effectue une transmission électronique de son offre peut effectuer, à titre de copie de sauvegarde de ces documents, une transmission sur un support dématérialisé, physique électronique ou sur papier. </w:t>
      </w:r>
    </w:p>
    <w:p w14:paraId="7EAB09AA" w14:textId="77777777" w:rsidR="008B7E40" w:rsidRPr="000E71F8" w:rsidRDefault="008B7E40" w:rsidP="008B7E40">
      <w:pPr>
        <w:pStyle w:val="Corpsdetexte"/>
        <w:spacing w:line="264" w:lineRule="auto"/>
        <w:ind w:left="141" w:right="139"/>
      </w:pPr>
    </w:p>
    <w:p w14:paraId="029ECCAD" w14:textId="77777777" w:rsidR="008B7E40" w:rsidRPr="000E71F8" w:rsidRDefault="008B7E40" w:rsidP="008B7E40">
      <w:pPr>
        <w:pStyle w:val="Corpsdetexte"/>
        <w:spacing w:line="264" w:lineRule="auto"/>
        <w:ind w:left="141" w:right="139"/>
      </w:pPr>
      <w:r w:rsidRPr="000E71F8">
        <w:t xml:space="preserve">En cas de transmission par voie électronique (dématérialisé), la remise s’effectue selon les modalités suivantes : </w:t>
      </w:r>
    </w:p>
    <w:p w14:paraId="211EBD86" w14:textId="77777777" w:rsidR="008B7E40" w:rsidRPr="000E71F8" w:rsidRDefault="008B7E40" w:rsidP="008B7E40">
      <w:pPr>
        <w:pStyle w:val="Corpsdetexte"/>
        <w:spacing w:line="264" w:lineRule="auto"/>
        <w:ind w:left="141" w:right="139"/>
      </w:pPr>
      <w:r w:rsidRPr="000E71F8">
        <w:t>Lettre recommandée électronique :</w:t>
      </w:r>
    </w:p>
    <w:p w14:paraId="33598BC2" w14:textId="77777777" w:rsidR="008B7E40" w:rsidRPr="000E71F8" w:rsidRDefault="008B7E40" w:rsidP="008B7E40">
      <w:pPr>
        <w:pStyle w:val="Corpsdetexte"/>
        <w:spacing w:line="264" w:lineRule="auto"/>
        <w:ind w:left="141" w:right="139"/>
      </w:pPr>
      <w:r w:rsidRPr="000E71F8">
        <w:t>Liste des produits et services qualifiés par l’ANSSI pour la France (en pages 20-21) : liste-produits-et-services-qualifies.pdf (ssi.gouv.fr)</w:t>
      </w:r>
    </w:p>
    <w:p w14:paraId="0D53664C" w14:textId="77777777" w:rsidR="008B7E40" w:rsidRPr="000E71F8" w:rsidRDefault="008B7E40" w:rsidP="008B7E40">
      <w:pPr>
        <w:pStyle w:val="Corpsdetexte"/>
        <w:spacing w:line="264" w:lineRule="auto"/>
        <w:ind w:left="141" w:right="139"/>
      </w:pPr>
      <w:r w:rsidRPr="000E71F8">
        <w:t>Liste des produits et services qualifiés pour l’Europe : eIDAS Dashboard (europa.eu)</w:t>
      </w:r>
    </w:p>
    <w:p w14:paraId="53883CC3" w14:textId="77777777" w:rsidR="008B7E40" w:rsidRPr="000E71F8" w:rsidRDefault="008B7E40" w:rsidP="008B7E40">
      <w:pPr>
        <w:pStyle w:val="Corpsdetexte"/>
        <w:spacing w:line="264" w:lineRule="auto"/>
        <w:ind w:left="141" w:right="139"/>
      </w:pPr>
    </w:p>
    <w:p w14:paraId="2C8FE5CC" w14:textId="77777777" w:rsidR="008B7E40" w:rsidRPr="000E71F8" w:rsidRDefault="008B7E40" w:rsidP="008B7E40">
      <w:pPr>
        <w:pStyle w:val="Corpsdetexte"/>
        <w:spacing w:line="264" w:lineRule="auto"/>
        <w:ind w:left="141" w:right="139"/>
      </w:pPr>
      <w:r w:rsidRPr="000E71F8">
        <w:t xml:space="preserve">Tous les autres services qui permettent l’envoi et la réception de fichier en respectant les exigences de l’annexe 8 du code de la commande publique </w:t>
      </w:r>
    </w:p>
    <w:p w14:paraId="276F9E99" w14:textId="77777777" w:rsidR="008B7E40" w:rsidRPr="000E71F8" w:rsidRDefault="008B7E40" w:rsidP="008B7E40">
      <w:pPr>
        <w:pStyle w:val="Corpsdetexte"/>
        <w:spacing w:line="264" w:lineRule="auto"/>
        <w:ind w:left="141" w:right="139"/>
      </w:pPr>
      <w:r w:rsidRPr="000E71F8">
        <w:t>En cas de transmission sur support physique électronique, l’acte d’engagement et les annexes financières devront être signés au moyen d’un certificat électronique conforme au RGS (voir ci-dessus).</w:t>
      </w:r>
    </w:p>
    <w:p w14:paraId="0024251C" w14:textId="77777777" w:rsidR="008B7E40" w:rsidRPr="000E71F8" w:rsidRDefault="008B7E40" w:rsidP="008B7E40">
      <w:pPr>
        <w:pStyle w:val="Corpsdetexte"/>
        <w:spacing w:line="264" w:lineRule="auto"/>
        <w:ind w:left="141" w:right="139"/>
      </w:pPr>
    </w:p>
    <w:p w14:paraId="05B04844" w14:textId="77777777" w:rsidR="008B7E40" w:rsidRPr="000E71F8" w:rsidRDefault="008B7E40" w:rsidP="008B7E40">
      <w:pPr>
        <w:pStyle w:val="Corpsdetexte"/>
        <w:spacing w:line="264" w:lineRule="auto"/>
        <w:ind w:left="141" w:right="139"/>
      </w:pPr>
      <w:r w:rsidRPr="000E71F8">
        <w:t>En cas de transmission par voir papier ou support électronique, l’enveloppe contenant la copie de sauvegarde doit être scellée et comporter la mention lisible « COPIE DE SAUVEGARDE – CANDIDATURE ou OFFRE - Marché de travaux – Extension du tribunal judiciaire de Bobigny– NE PAS OUVRIR ».</w:t>
      </w:r>
    </w:p>
    <w:p w14:paraId="56D108CF" w14:textId="77777777" w:rsidR="008B7E40" w:rsidRPr="000E71F8" w:rsidRDefault="008B7E40" w:rsidP="008B7E40">
      <w:pPr>
        <w:pStyle w:val="Corpsdetexte"/>
        <w:spacing w:line="264" w:lineRule="auto"/>
        <w:ind w:left="141" w:right="139"/>
      </w:pPr>
    </w:p>
    <w:p w14:paraId="2C4BC693" w14:textId="77777777" w:rsidR="008B7E40" w:rsidRPr="000E71F8" w:rsidRDefault="008B7E40" w:rsidP="008B7E40">
      <w:pPr>
        <w:pStyle w:val="Corpsdetexte"/>
        <w:spacing w:line="264" w:lineRule="auto"/>
        <w:ind w:left="141" w:right="139"/>
      </w:pPr>
      <w:r w:rsidRPr="000E71F8">
        <w:t>Elle devra ensuite :</w:t>
      </w:r>
    </w:p>
    <w:p w14:paraId="720DD323" w14:textId="77777777" w:rsidR="008B7E40" w:rsidRPr="000E71F8" w:rsidRDefault="008B7E40" w:rsidP="008B7E40">
      <w:pPr>
        <w:pStyle w:val="Corpsdetexte"/>
        <w:spacing w:line="264" w:lineRule="auto"/>
        <w:ind w:left="141" w:right="139"/>
      </w:pPr>
    </w:p>
    <w:p w14:paraId="1769C879" w14:textId="77777777" w:rsidR="008B7E40" w:rsidRPr="000E71F8" w:rsidRDefault="008B7E40" w:rsidP="008B7E40">
      <w:pPr>
        <w:pStyle w:val="Corpsdetexte"/>
        <w:numPr>
          <w:ilvl w:val="0"/>
          <w:numId w:val="11"/>
        </w:numPr>
        <w:spacing w:line="264" w:lineRule="auto"/>
        <w:ind w:right="139"/>
      </w:pPr>
      <w:r w:rsidRPr="000E71F8">
        <w:t>soit être déposée - du lundi au vendredi, sauf jour férié - (9h30 à 12h, 14h à 17h) contre récépissé à la Direction juridique et des marchés à l’Agence Publique pour l’Immobilier de la Justice – 67 Avenue de Fontainebleau – 94 270 Le Kremlin-Bicêtre</w:t>
      </w:r>
    </w:p>
    <w:p w14:paraId="503C8D04" w14:textId="77777777" w:rsidR="008B7E40" w:rsidRPr="000E71F8" w:rsidRDefault="008B7E40" w:rsidP="008B7E40">
      <w:pPr>
        <w:pStyle w:val="Corpsdetexte"/>
        <w:spacing w:line="264" w:lineRule="auto"/>
        <w:ind w:left="141" w:right="139"/>
      </w:pPr>
    </w:p>
    <w:p w14:paraId="3DFAC219" w14:textId="77777777" w:rsidR="008B7E40" w:rsidRPr="000E71F8" w:rsidRDefault="008B7E40" w:rsidP="008B7E40">
      <w:pPr>
        <w:pStyle w:val="Corpsdetexte"/>
        <w:numPr>
          <w:ilvl w:val="0"/>
          <w:numId w:val="11"/>
        </w:numPr>
        <w:spacing w:line="264" w:lineRule="auto"/>
        <w:ind w:right="139"/>
      </w:pPr>
      <w:r w:rsidRPr="000E71F8">
        <w:t xml:space="preserve">soit être adressée sous pli recommandé avec accusé de réception à l’Agence publique pour l’Immobilier de la Justice – Direction juridique et des marchés – 67 Avenue de Fontainebleau – 94 270 Le Kremlin Bicêtre </w:t>
      </w:r>
    </w:p>
    <w:p w14:paraId="57F50548" w14:textId="77777777" w:rsidR="008B7E40" w:rsidRPr="000E71F8" w:rsidRDefault="008B7E40" w:rsidP="008B7E40">
      <w:pPr>
        <w:pStyle w:val="Corpsdetexte"/>
        <w:spacing w:line="264" w:lineRule="auto"/>
        <w:ind w:left="141" w:right="139"/>
      </w:pPr>
    </w:p>
    <w:p w14:paraId="6DD890F1" w14:textId="77777777" w:rsidR="008B7E40" w:rsidRPr="000E71F8" w:rsidRDefault="008B7E40" w:rsidP="008B7E40">
      <w:pPr>
        <w:pStyle w:val="Corpsdetexte"/>
        <w:spacing w:line="264" w:lineRule="auto"/>
        <w:ind w:left="141" w:right="139"/>
      </w:pPr>
      <w:r w:rsidRPr="000E71F8">
        <w:t>La copie de sauvegarde ne peut être ouverte que dans les cas suivants :</w:t>
      </w:r>
    </w:p>
    <w:p w14:paraId="283D5C12" w14:textId="77777777" w:rsidR="008B7E40" w:rsidRPr="000E71F8" w:rsidRDefault="008B7E40" w:rsidP="008B7E40">
      <w:pPr>
        <w:pStyle w:val="Corpsdetexte"/>
        <w:spacing w:line="264" w:lineRule="auto"/>
        <w:ind w:left="141" w:right="139"/>
      </w:pPr>
    </w:p>
    <w:p w14:paraId="5501F561" w14:textId="77777777" w:rsidR="008B7E40" w:rsidRPr="000E71F8" w:rsidRDefault="008B7E40" w:rsidP="008B7E40">
      <w:pPr>
        <w:pStyle w:val="Corpsdetexte"/>
        <w:spacing w:line="264" w:lineRule="auto"/>
        <w:ind w:left="141" w:right="139"/>
      </w:pPr>
      <w:r w:rsidRPr="000E71F8">
        <w:t>1° Lorsqu'un programme informatique malveillant est détecté dans les candidatures ou les offres transmises par voie électronique. La trace de cette malveillance est conservée ;</w:t>
      </w:r>
    </w:p>
    <w:p w14:paraId="472F7815" w14:textId="77777777" w:rsidR="008B7E40" w:rsidRPr="000E71F8" w:rsidRDefault="008B7E40" w:rsidP="008B7E40">
      <w:pPr>
        <w:pStyle w:val="Corpsdetexte"/>
        <w:spacing w:line="264" w:lineRule="auto"/>
        <w:ind w:left="141" w:right="139"/>
      </w:pPr>
    </w:p>
    <w:p w14:paraId="031EA269" w14:textId="77777777" w:rsidR="008B7E40" w:rsidRPr="000E71F8" w:rsidRDefault="008B7E40" w:rsidP="008B7E40">
      <w:pPr>
        <w:pStyle w:val="Corpsdetexte"/>
        <w:spacing w:line="264" w:lineRule="auto"/>
        <w:ind w:left="141" w:right="139"/>
      </w:pPr>
      <w:r w:rsidRPr="000E71F8">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49495562" w14:textId="77777777" w:rsidR="008B7E40" w:rsidRPr="000E71F8" w:rsidRDefault="008B7E40" w:rsidP="008B7E40">
      <w:pPr>
        <w:pStyle w:val="Corpsdetexte"/>
        <w:spacing w:line="264" w:lineRule="auto"/>
        <w:ind w:left="141" w:right="139"/>
      </w:pPr>
    </w:p>
    <w:p w14:paraId="1D5D7622" w14:textId="77777777" w:rsidR="008B7E40" w:rsidRPr="000E71F8" w:rsidRDefault="008B7E40" w:rsidP="008B7E40">
      <w:pPr>
        <w:pStyle w:val="Corpsdetexte"/>
        <w:spacing w:line="264" w:lineRule="auto"/>
        <w:ind w:left="141" w:right="139"/>
      </w:pPr>
      <w:r w:rsidRPr="000E71F8">
        <w:t>Les offres devront, dans tous les cas, parvenir à l’APIJ avant la date et l’heure limites indiquées sur la page de garde du présent règlement. Les offres qui seraient remises, après la date et l'heure limites fixées ne seront pas retenues.</w:t>
      </w:r>
    </w:p>
    <w:p w14:paraId="2589C58D" w14:textId="77777777" w:rsidR="008B7E40" w:rsidRPr="000E71F8" w:rsidRDefault="008B7E40" w:rsidP="008B7E40">
      <w:pPr>
        <w:pStyle w:val="Corpsdetexte"/>
        <w:spacing w:line="264" w:lineRule="auto"/>
        <w:ind w:left="141" w:right="139"/>
      </w:pPr>
    </w:p>
    <w:p w14:paraId="316C8BD7" w14:textId="77777777" w:rsidR="008B7E40" w:rsidRPr="000E71F8" w:rsidRDefault="008B7E40" w:rsidP="008B7E40">
      <w:pPr>
        <w:pStyle w:val="Corpsdetexte"/>
        <w:spacing w:line="264" w:lineRule="auto"/>
        <w:ind w:left="141" w:right="139"/>
      </w:pPr>
    </w:p>
    <w:p w14:paraId="2C3D73E0" w14:textId="77777777" w:rsidR="008B7E40" w:rsidRPr="000E71F8" w:rsidRDefault="008B7E40" w:rsidP="008B7E40">
      <w:pPr>
        <w:pStyle w:val="Titre1"/>
      </w:pPr>
      <w:bookmarkStart w:id="36" w:name="_Toc201746433"/>
      <w:r w:rsidRPr="000E71F8">
        <w:t>ARTICLE</w:t>
      </w:r>
      <w:r w:rsidRPr="000E71F8">
        <w:rPr>
          <w:spacing w:val="-3"/>
        </w:rPr>
        <w:t xml:space="preserve"> </w:t>
      </w:r>
      <w:r w:rsidRPr="000E71F8">
        <w:t>5</w:t>
      </w:r>
      <w:r w:rsidRPr="000E71F8">
        <w:tab/>
      </w:r>
      <w:r w:rsidRPr="00DC468F">
        <w:t>C</w:t>
      </w:r>
      <w:r w:rsidRPr="000E71F8">
        <w:t>RITERES</w:t>
      </w:r>
      <w:r w:rsidRPr="000E71F8">
        <w:rPr>
          <w:spacing w:val="-5"/>
        </w:rPr>
        <w:t xml:space="preserve"> </w:t>
      </w:r>
      <w:r w:rsidRPr="000E71F8">
        <w:t>DE</w:t>
      </w:r>
      <w:r w:rsidRPr="000E71F8">
        <w:rPr>
          <w:spacing w:val="-4"/>
        </w:rPr>
        <w:t xml:space="preserve"> </w:t>
      </w:r>
      <w:r w:rsidRPr="000E71F8">
        <w:t>CLASSEMENT</w:t>
      </w:r>
      <w:r w:rsidRPr="000E71F8">
        <w:rPr>
          <w:spacing w:val="-1"/>
        </w:rPr>
        <w:t xml:space="preserve"> </w:t>
      </w:r>
      <w:r w:rsidRPr="000E71F8">
        <w:t>DES</w:t>
      </w:r>
      <w:r w:rsidRPr="000E71F8">
        <w:rPr>
          <w:spacing w:val="-1"/>
        </w:rPr>
        <w:t xml:space="preserve"> </w:t>
      </w:r>
      <w:r w:rsidRPr="000E71F8">
        <w:t>CANDIDATURES ET DES OFFRES</w:t>
      </w:r>
      <w:bookmarkEnd w:id="36"/>
    </w:p>
    <w:p w14:paraId="4C9317C4" w14:textId="77777777" w:rsidR="008B7E40" w:rsidRPr="000E71F8" w:rsidRDefault="008B7E40" w:rsidP="008B7E40">
      <w:pPr>
        <w:pStyle w:val="Titre1"/>
      </w:pPr>
    </w:p>
    <w:p w14:paraId="4203874E" w14:textId="77777777" w:rsidR="008B7E40" w:rsidRPr="000E71F8" w:rsidRDefault="008B7E40" w:rsidP="008B7E40">
      <w:pPr>
        <w:pStyle w:val="Titre2"/>
      </w:pPr>
      <w:bookmarkStart w:id="37" w:name="_Toc201746434"/>
      <w:r w:rsidRPr="000E71F8">
        <w:t>5.1 Critères de sélection des candidatures</w:t>
      </w:r>
      <w:bookmarkEnd w:id="37"/>
    </w:p>
    <w:p w14:paraId="1C6A91A8" w14:textId="77777777" w:rsidR="008B7E40" w:rsidRPr="000E71F8" w:rsidRDefault="008B7E40" w:rsidP="008B7E40">
      <w:pPr>
        <w:pStyle w:val="Corpsdetexte"/>
        <w:spacing w:line="264" w:lineRule="auto"/>
        <w:ind w:left="141" w:right="139"/>
      </w:pPr>
    </w:p>
    <w:p w14:paraId="3F629719" w14:textId="77777777" w:rsidR="008B7E40" w:rsidRPr="000E71F8" w:rsidRDefault="008B7E40" w:rsidP="008B7E40">
      <w:pPr>
        <w:pStyle w:val="Corpsdetexte"/>
        <w:spacing w:line="264" w:lineRule="auto"/>
        <w:ind w:left="141" w:right="139"/>
      </w:pPr>
      <w:r w:rsidRPr="000E71F8">
        <w:t>Sur la base des pièces produites par les candidats à l'appui de leur candidature, les candidatures seront examinées au regard des capacités techniques et professionnelles présentées.</w:t>
      </w:r>
    </w:p>
    <w:p w14:paraId="444B7558" w14:textId="77777777" w:rsidR="008B7E40" w:rsidRPr="000E71F8" w:rsidRDefault="008B7E40" w:rsidP="008B7E40">
      <w:pPr>
        <w:pStyle w:val="Corpsdetexte"/>
        <w:spacing w:line="264" w:lineRule="auto"/>
        <w:ind w:left="141" w:right="139"/>
      </w:pPr>
    </w:p>
    <w:p w14:paraId="1DE193F4" w14:textId="6D8EF0B7" w:rsidR="008B7E40" w:rsidRPr="000E71F8" w:rsidRDefault="008B7E40" w:rsidP="008B7E40">
      <w:pPr>
        <w:pStyle w:val="Corpsdetexte"/>
        <w:spacing w:line="264" w:lineRule="auto"/>
        <w:ind w:left="141" w:right="139"/>
      </w:pPr>
      <w:r w:rsidRPr="000E71F8">
        <w:t>Le non-respect du CA minimum (cf. article 4.1.2 du présent règlement de consultation) entraîne l’i</w:t>
      </w:r>
      <w:r w:rsidR="004F1F93">
        <w:t>ncomplétude</w:t>
      </w:r>
      <w:r w:rsidR="0019474D">
        <w:t xml:space="preserve"> </w:t>
      </w:r>
      <w:r w:rsidRPr="000E71F8">
        <w:t>de la candidature sans analyse des capacités professionnelles et techniques.</w:t>
      </w:r>
    </w:p>
    <w:p w14:paraId="71F5A917" w14:textId="77777777" w:rsidR="008B7E40" w:rsidRPr="000E71F8" w:rsidRDefault="008B7E40" w:rsidP="008B7E40">
      <w:pPr>
        <w:pStyle w:val="Corpsdetexte"/>
        <w:spacing w:line="264" w:lineRule="auto"/>
        <w:ind w:left="141" w:right="139"/>
      </w:pPr>
    </w:p>
    <w:p w14:paraId="7864D30F" w14:textId="77777777" w:rsidR="008B7E40" w:rsidRPr="000E71F8" w:rsidRDefault="008B7E40" w:rsidP="008B7E40">
      <w:pPr>
        <w:pStyle w:val="Corpsdetexte"/>
        <w:spacing w:line="264" w:lineRule="auto"/>
        <w:ind w:left="141" w:right="139"/>
      </w:pPr>
      <w:r w:rsidRPr="000E71F8">
        <w:t>Les critères de sélection des candidatures et leur pondération sont les suivants :</w:t>
      </w:r>
    </w:p>
    <w:p w14:paraId="4F01E274" w14:textId="77777777" w:rsidR="008B7E40" w:rsidRPr="000E71F8" w:rsidRDefault="008B7E40" w:rsidP="008B7E40">
      <w:pPr>
        <w:pStyle w:val="Corpsdetexte"/>
        <w:spacing w:line="264" w:lineRule="auto"/>
        <w:ind w:left="141" w:right="139"/>
      </w:pPr>
    </w:p>
    <w:p w14:paraId="16596DA9" w14:textId="77777777" w:rsidR="008B7E40" w:rsidRPr="000E71F8" w:rsidRDefault="008B7E40" w:rsidP="008B7E40">
      <w:pPr>
        <w:pStyle w:val="Corpsdetexte"/>
        <w:spacing w:line="264" w:lineRule="auto"/>
        <w:ind w:left="141" w:right="139"/>
      </w:pPr>
      <w:r w:rsidRPr="000E71F8">
        <w:lastRenderedPageBreak/>
        <w:t>- Capacité technique : 50%</w:t>
      </w:r>
    </w:p>
    <w:p w14:paraId="7FD0A6FC" w14:textId="77777777" w:rsidR="008B7E40" w:rsidRPr="000E71F8" w:rsidRDefault="008B7E40" w:rsidP="008B7E40">
      <w:pPr>
        <w:pStyle w:val="Corpsdetexte"/>
        <w:spacing w:line="264" w:lineRule="auto"/>
        <w:ind w:left="141" w:right="139"/>
      </w:pPr>
      <w:r w:rsidRPr="000E71F8">
        <w:t>- Capacité professionnelle : 50%.</w:t>
      </w:r>
    </w:p>
    <w:p w14:paraId="02A31367" w14:textId="77777777" w:rsidR="008B7E40" w:rsidRPr="000E71F8" w:rsidRDefault="008B7E40" w:rsidP="008B7E40">
      <w:pPr>
        <w:pStyle w:val="Corpsdetexte"/>
        <w:spacing w:line="264" w:lineRule="auto"/>
        <w:ind w:left="141" w:right="139"/>
      </w:pPr>
    </w:p>
    <w:p w14:paraId="452C01A7" w14:textId="77777777" w:rsidR="008B7E40" w:rsidRPr="000E71F8" w:rsidRDefault="008B7E40" w:rsidP="008B7E40">
      <w:pPr>
        <w:pStyle w:val="Corpsdetexte"/>
        <w:spacing w:line="264" w:lineRule="auto"/>
        <w:ind w:left="141" w:right="139"/>
      </w:pPr>
      <w:r w:rsidRPr="000E71F8">
        <w:t>Les candidats seront évalués sur :</w:t>
      </w:r>
    </w:p>
    <w:p w14:paraId="44483617" w14:textId="77777777" w:rsidR="008B7E40" w:rsidRPr="000E71F8" w:rsidRDefault="008B7E40" w:rsidP="008B7E40">
      <w:pPr>
        <w:pStyle w:val="Corpsdetexte"/>
        <w:spacing w:line="264" w:lineRule="auto"/>
        <w:ind w:left="141" w:right="139"/>
      </w:pPr>
    </w:p>
    <w:p w14:paraId="214FF9B5" w14:textId="77777777" w:rsidR="008B7E40" w:rsidRPr="000E71F8" w:rsidRDefault="008B7E40" w:rsidP="008B7E40">
      <w:pPr>
        <w:pStyle w:val="Corpsdetexte"/>
        <w:spacing w:line="264" w:lineRule="auto"/>
        <w:ind w:left="141" w:right="139"/>
      </w:pPr>
      <w:r w:rsidRPr="000E71F8">
        <w:t>- Les effectifs moyens annuels du candidat ou de chaque membre du groupement pour les 3 dernières années</w:t>
      </w:r>
    </w:p>
    <w:p w14:paraId="142B5712" w14:textId="77777777" w:rsidR="008B7E40" w:rsidRPr="000E71F8" w:rsidRDefault="008B7E40" w:rsidP="008B7E40">
      <w:pPr>
        <w:pStyle w:val="Corpsdetexte"/>
        <w:spacing w:line="264" w:lineRule="auto"/>
        <w:ind w:left="141" w:right="139"/>
      </w:pPr>
      <w:r w:rsidRPr="000E71F8">
        <w:t>- La qualité et la pertinence des références fournies.</w:t>
      </w:r>
    </w:p>
    <w:p w14:paraId="5DB7F77F" w14:textId="77777777" w:rsidR="008B7E40" w:rsidRPr="000E71F8" w:rsidRDefault="008B7E40" w:rsidP="008B7E40">
      <w:pPr>
        <w:pStyle w:val="Corpsdetexte"/>
        <w:spacing w:line="264" w:lineRule="auto"/>
        <w:ind w:left="141" w:right="139"/>
      </w:pPr>
    </w:p>
    <w:p w14:paraId="759EB88C" w14:textId="77777777" w:rsidR="008B7E40" w:rsidRPr="000E71F8" w:rsidRDefault="008B7E40" w:rsidP="008B7E40">
      <w:pPr>
        <w:pStyle w:val="Corpsdetexte"/>
        <w:spacing w:line="264" w:lineRule="auto"/>
        <w:ind w:left="141" w:right="139"/>
      </w:pPr>
      <w:r w:rsidRPr="000E71F8">
        <w:t>Si le nombre de candidats satisfaisant aux critères de sélection des candidatures est inférieur au nombre maximum (4), le pouvoir adjudicateur pourra continuer la procédure avec les seuls candidats sélectionnés.</w:t>
      </w:r>
    </w:p>
    <w:p w14:paraId="651AC4E6" w14:textId="77777777" w:rsidR="008B7E40" w:rsidRPr="000E71F8" w:rsidRDefault="008B7E40" w:rsidP="008B7E40">
      <w:pPr>
        <w:pStyle w:val="Corpsdetexte"/>
        <w:spacing w:line="264" w:lineRule="auto"/>
        <w:ind w:left="141" w:right="139"/>
      </w:pPr>
    </w:p>
    <w:p w14:paraId="4F009714" w14:textId="77777777" w:rsidR="008B7E40" w:rsidRPr="000E71F8" w:rsidRDefault="008B7E40" w:rsidP="008B7E40">
      <w:pPr>
        <w:pStyle w:val="Corpsdetexte"/>
        <w:spacing w:line="264" w:lineRule="auto"/>
        <w:ind w:left="141" w:right="139"/>
      </w:pPr>
    </w:p>
    <w:p w14:paraId="64B0A6D7" w14:textId="77777777" w:rsidR="008B7E40" w:rsidRPr="000E71F8" w:rsidRDefault="008B7E40" w:rsidP="008B7E40">
      <w:pPr>
        <w:pStyle w:val="Titre2"/>
      </w:pPr>
      <w:bookmarkStart w:id="38" w:name="_Toc201746435"/>
      <w:r w:rsidRPr="000E71F8">
        <w:t>5.2 Critères de jugement des offres</w:t>
      </w:r>
      <w:bookmarkEnd w:id="38"/>
    </w:p>
    <w:p w14:paraId="67FD785E" w14:textId="77777777" w:rsidR="008B7E40" w:rsidRPr="000E71F8" w:rsidRDefault="008B7E40" w:rsidP="008B7E40">
      <w:pPr>
        <w:pStyle w:val="Titre1"/>
      </w:pPr>
    </w:p>
    <w:p w14:paraId="01FFAE6E" w14:textId="77777777" w:rsidR="008B7E40" w:rsidRPr="000E71F8" w:rsidRDefault="008B7E40" w:rsidP="008B7E40">
      <w:pPr>
        <w:pStyle w:val="Corpsdetexte"/>
        <w:spacing w:before="1"/>
        <w:ind w:left="141"/>
      </w:pPr>
      <w:bookmarkStart w:id="39" w:name="_Hlk199257038"/>
      <w:r w:rsidRPr="000E71F8">
        <w:t>Les</w:t>
      </w:r>
      <w:r w:rsidRPr="000E71F8">
        <w:rPr>
          <w:spacing w:val="-5"/>
        </w:rPr>
        <w:t xml:space="preserve"> </w:t>
      </w:r>
      <w:r w:rsidRPr="000E71F8">
        <w:t>critères</w:t>
      </w:r>
      <w:r w:rsidRPr="000E71F8">
        <w:rPr>
          <w:spacing w:val="-2"/>
        </w:rPr>
        <w:t xml:space="preserve"> </w:t>
      </w:r>
      <w:r w:rsidRPr="000E71F8">
        <w:t>de</w:t>
      </w:r>
      <w:r w:rsidRPr="000E71F8">
        <w:rPr>
          <w:spacing w:val="-3"/>
        </w:rPr>
        <w:t xml:space="preserve"> </w:t>
      </w:r>
      <w:r w:rsidRPr="000E71F8">
        <w:t>jugement</w:t>
      </w:r>
      <w:r w:rsidRPr="000E71F8">
        <w:rPr>
          <w:spacing w:val="-1"/>
        </w:rPr>
        <w:t xml:space="preserve"> des offres </w:t>
      </w:r>
      <w:r w:rsidRPr="000E71F8">
        <w:t>sont</w:t>
      </w:r>
      <w:r w:rsidRPr="000E71F8">
        <w:rPr>
          <w:spacing w:val="-5"/>
        </w:rPr>
        <w:t xml:space="preserve"> </w:t>
      </w:r>
      <w:r w:rsidRPr="000E71F8">
        <w:t>les</w:t>
      </w:r>
      <w:r w:rsidRPr="000E71F8">
        <w:rPr>
          <w:spacing w:val="-2"/>
        </w:rPr>
        <w:t xml:space="preserve"> </w:t>
      </w:r>
      <w:r w:rsidRPr="000E71F8">
        <w:t>suivants</w:t>
      </w:r>
      <w:r w:rsidRPr="000E71F8">
        <w:rPr>
          <w:spacing w:val="-2"/>
        </w:rPr>
        <w:t xml:space="preserve"> </w:t>
      </w:r>
      <w:r w:rsidRPr="000E71F8">
        <w:rPr>
          <w:spacing w:val="-10"/>
        </w:rPr>
        <w:t>:</w:t>
      </w:r>
    </w:p>
    <w:p w14:paraId="48D3643D" w14:textId="77777777" w:rsidR="008B7E40" w:rsidRPr="000E71F8" w:rsidRDefault="008B7E40" w:rsidP="008B7E40">
      <w:pPr>
        <w:pStyle w:val="Corpsdetexte"/>
        <w:spacing w:before="9"/>
        <w:rPr>
          <w:sz w:val="19"/>
        </w:rPr>
      </w:pPr>
    </w:p>
    <w:tbl>
      <w:tblPr>
        <w:tblStyle w:val="TableNormal"/>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9"/>
        <w:gridCol w:w="4965"/>
        <w:gridCol w:w="1842"/>
      </w:tblGrid>
      <w:tr w:rsidR="008B7E40" w:rsidRPr="000E71F8" w14:paraId="5D1DB5AA" w14:textId="77777777" w:rsidTr="007F6243">
        <w:trPr>
          <w:trHeight w:val="443"/>
        </w:trPr>
        <w:tc>
          <w:tcPr>
            <w:tcW w:w="2269" w:type="dxa"/>
          </w:tcPr>
          <w:bookmarkEnd w:id="39"/>
          <w:p w14:paraId="70B94D6E" w14:textId="77777777" w:rsidR="008B7E40" w:rsidRPr="00DC468F" w:rsidRDefault="008B7E40" w:rsidP="007F6243">
            <w:pPr>
              <w:pStyle w:val="TableParagraph"/>
              <w:spacing w:before="111"/>
              <w:ind w:left="630"/>
              <w:rPr>
                <w:b/>
                <w:sz w:val="18"/>
                <w:lang w:val="fr-FR"/>
              </w:rPr>
            </w:pPr>
            <w:r w:rsidRPr="000E71F8">
              <w:rPr>
                <w:b/>
                <w:spacing w:val="-2"/>
                <w:sz w:val="18"/>
              </w:rPr>
              <w:t>CRITERES</w:t>
            </w:r>
          </w:p>
        </w:tc>
        <w:tc>
          <w:tcPr>
            <w:tcW w:w="4965" w:type="dxa"/>
          </w:tcPr>
          <w:p w14:paraId="0FDC5A91" w14:textId="77777777" w:rsidR="008B7E40" w:rsidRPr="00DC468F" w:rsidRDefault="008B7E40" w:rsidP="007F6243">
            <w:pPr>
              <w:pStyle w:val="TableParagraph"/>
              <w:spacing w:before="111"/>
              <w:ind w:left="10"/>
              <w:jc w:val="center"/>
              <w:rPr>
                <w:b/>
                <w:sz w:val="18"/>
                <w:lang w:val="fr-FR"/>
              </w:rPr>
            </w:pPr>
            <w:r w:rsidRPr="000E71F8">
              <w:rPr>
                <w:b/>
                <w:spacing w:val="-2"/>
                <w:sz w:val="18"/>
              </w:rPr>
              <w:t>DESIGNATION</w:t>
            </w:r>
          </w:p>
        </w:tc>
        <w:tc>
          <w:tcPr>
            <w:tcW w:w="1842" w:type="dxa"/>
          </w:tcPr>
          <w:p w14:paraId="138B2BD8" w14:textId="77777777" w:rsidR="008B7E40" w:rsidRPr="00DC468F" w:rsidRDefault="008B7E40" w:rsidP="007F6243">
            <w:pPr>
              <w:pStyle w:val="TableParagraph"/>
              <w:spacing w:before="111"/>
              <w:ind w:left="8"/>
              <w:jc w:val="center"/>
              <w:rPr>
                <w:b/>
                <w:sz w:val="18"/>
                <w:lang w:val="fr-FR"/>
              </w:rPr>
            </w:pPr>
            <w:r w:rsidRPr="000E71F8">
              <w:rPr>
                <w:b/>
                <w:spacing w:val="-2"/>
                <w:sz w:val="18"/>
              </w:rPr>
              <w:t>PONDERATION</w:t>
            </w:r>
          </w:p>
        </w:tc>
      </w:tr>
      <w:tr w:rsidR="008B7E40" w:rsidRPr="000E71F8" w14:paraId="00982285" w14:textId="77777777" w:rsidTr="00DC468F">
        <w:trPr>
          <w:trHeight w:val="719"/>
        </w:trPr>
        <w:tc>
          <w:tcPr>
            <w:tcW w:w="2269" w:type="dxa"/>
            <w:vAlign w:val="center"/>
          </w:tcPr>
          <w:p w14:paraId="57CF1D70" w14:textId="77777777" w:rsidR="008B7E40" w:rsidRPr="00DC468F" w:rsidRDefault="008B7E40" w:rsidP="00DC468F">
            <w:pPr>
              <w:pStyle w:val="TableParagraph"/>
              <w:spacing w:line="218" w:lineRule="exact"/>
              <w:ind w:left="107"/>
              <w:jc w:val="left"/>
              <w:rPr>
                <w:b/>
                <w:sz w:val="18"/>
                <w:lang w:val="fr-FR"/>
              </w:rPr>
            </w:pPr>
            <w:r w:rsidRPr="000E71F8">
              <w:rPr>
                <w:b/>
                <w:spacing w:val="-4"/>
                <w:sz w:val="18"/>
              </w:rPr>
              <w:t>Prix</w:t>
            </w:r>
          </w:p>
        </w:tc>
        <w:tc>
          <w:tcPr>
            <w:tcW w:w="4965" w:type="dxa"/>
            <w:vAlign w:val="center"/>
          </w:tcPr>
          <w:p w14:paraId="3FA933FE" w14:textId="77777777" w:rsidR="008B7E40" w:rsidRPr="00DC468F" w:rsidRDefault="008B7E40" w:rsidP="00DC468F">
            <w:pPr>
              <w:pStyle w:val="TableParagraph"/>
              <w:spacing w:before="20" w:line="264" w:lineRule="auto"/>
              <w:ind w:left="109"/>
              <w:jc w:val="left"/>
              <w:rPr>
                <w:sz w:val="18"/>
                <w:lang w:val="fr-FR"/>
              </w:rPr>
            </w:pPr>
            <w:r w:rsidRPr="000E71F8">
              <w:rPr>
                <w:sz w:val="18"/>
              </w:rPr>
              <w:t>Le</w:t>
            </w:r>
            <w:r w:rsidRPr="000E71F8">
              <w:rPr>
                <w:spacing w:val="-1"/>
                <w:sz w:val="18"/>
              </w:rPr>
              <w:t xml:space="preserve"> </w:t>
            </w:r>
            <w:r w:rsidRPr="000E71F8">
              <w:rPr>
                <w:sz w:val="18"/>
              </w:rPr>
              <w:t>prix</w:t>
            </w:r>
            <w:r w:rsidRPr="000E71F8">
              <w:rPr>
                <w:spacing w:val="-3"/>
                <w:sz w:val="18"/>
              </w:rPr>
              <w:t xml:space="preserve"> </w:t>
            </w:r>
            <w:r w:rsidRPr="000E71F8">
              <w:rPr>
                <w:sz w:val="18"/>
              </w:rPr>
              <w:t>sera</w:t>
            </w:r>
            <w:r w:rsidRPr="000E71F8">
              <w:rPr>
                <w:spacing w:val="-1"/>
                <w:sz w:val="18"/>
              </w:rPr>
              <w:t xml:space="preserve"> </w:t>
            </w:r>
            <w:r w:rsidRPr="000E71F8">
              <w:rPr>
                <w:sz w:val="18"/>
              </w:rPr>
              <w:t>apprécié</w:t>
            </w:r>
            <w:r w:rsidRPr="000E71F8">
              <w:rPr>
                <w:spacing w:val="-1"/>
                <w:sz w:val="18"/>
              </w:rPr>
              <w:t xml:space="preserve"> </w:t>
            </w:r>
            <w:r w:rsidRPr="000E71F8">
              <w:rPr>
                <w:sz w:val="18"/>
              </w:rPr>
              <w:t>au</w:t>
            </w:r>
            <w:r w:rsidRPr="000E71F8">
              <w:rPr>
                <w:spacing w:val="-1"/>
                <w:sz w:val="18"/>
              </w:rPr>
              <w:t xml:space="preserve"> </w:t>
            </w:r>
            <w:r w:rsidRPr="000E71F8">
              <w:rPr>
                <w:sz w:val="18"/>
              </w:rPr>
              <w:t>regard du</w:t>
            </w:r>
            <w:r w:rsidRPr="000E71F8">
              <w:rPr>
                <w:spacing w:val="-3"/>
                <w:sz w:val="18"/>
              </w:rPr>
              <w:t xml:space="preserve"> </w:t>
            </w:r>
            <w:r w:rsidRPr="000E71F8">
              <w:rPr>
                <w:sz w:val="18"/>
              </w:rPr>
              <w:t xml:space="preserve">montant total du </w:t>
            </w:r>
            <w:r w:rsidRPr="000E71F8">
              <w:rPr>
                <w:spacing w:val="-2"/>
                <w:sz w:val="18"/>
              </w:rPr>
              <w:t>marché</w:t>
            </w:r>
          </w:p>
        </w:tc>
        <w:tc>
          <w:tcPr>
            <w:tcW w:w="1842" w:type="dxa"/>
            <w:vAlign w:val="center"/>
          </w:tcPr>
          <w:p w14:paraId="593C7D1A" w14:textId="77777777" w:rsidR="008B7E40" w:rsidRPr="00DC468F" w:rsidRDefault="008B7E40" w:rsidP="000E71F8">
            <w:pPr>
              <w:pStyle w:val="TableParagraph"/>
              <w:spacing w:line="218" w:lineRule="exact"/>
              <w:ind w:left="8" w:right="2"/>
              <w:jc w:val="center"/>
              <w:rPr>
                <w:b/>
                <w:sz w:val="18"/>
                <w:lang w:val="fr-FR"/>
              </w:rPr>
            </w:pPr>
            <w:r w:rsidRPr="000E71F8">
              <w:rPr>
                <w:b/>
                <w:sz w:val="18"/>
              </w:rPr>
              <w:t>40</w:t>
            </w:r>
            <w:r w:rsidRPr="000E71F8">
              <w:rPr>
                <w:b/>
                <w:spacing w:val="-1"/>
                <w:sz w:val="18"/>
              </w:rPr>
              <w:t xml:space="preserve"> </w:t>
            </w:r>
            <w:r w:rsidRPr="000E71F8">
              <w:rPr>
                <w:b/>
                <w:spacing w:val="-10"/>
                <w:sz w:val="18"/>
              </w:rPr>
              <w:t>%</w:t>
            </w:r>
          </w:p>
        </w:tc>
      </w:tr>
      <w:tr w:rsidR="008B7E40" w:rsidRPr="000E71F8" w14:paraId="358DAFB1" w14:textId="77777777" w:rsidTr="00DC468F">
        <w:trPr>
          <w:trHeight w:val="1124"/>
        </w:trPr>
        <w:tc>
          <w:tcPr>
            <w:tcW w:w="2269" w:type="dxa"/>
            <w:vAlign w:val="center"/>
          </w:tcPr>
          <w:p w14:paraId="6770F426" w14:textId="77777777" w:rsidR="008B7E40" w:rsidRPr="00DC468F" w:rsidRDefault="008B7E40" w:rsidP="00DC468F">
            <w:pPr>
              <w:pStyle w:val="TableParagraph"/>
              <w:spacing w:line="218" w:lineRule="exact"/>
              <w:ind w:left="107"/>
              <w:jc w:val="left"/>
              <w:rPr>
                <w:b/>
                <w:sz w:val="18"/>
                <w:lang w:val="fr-FR"/>
              </w:rPr>
            </w:pPr>
            <w:r w:rsidRPr="000E71F8">
              <w:rPr>
                <w:b/>
                <w:sz w:val="18"/>
              </w:rPr>
              <w:t>Valeur</w:t>
            </w:r>
            <w:r w:rsidRPr="000E71F8">
              <w:rPr>
                <w:b/>
                <w:spacing w:val="-4"/>
                <w:sz w:val="18"/>
              </w:rPr>
              <w:t xml:space="preserve"> </w:t>
            </w:r>
            <w:r w:rsidRPr="000E71F8">
              <w:rPr>
                <w:b/>
                <w:spacing w:val="-2"/>
                <w:sz w:val="18"/>
              </w:rPr>
              <w:t>technique</w:t>
            </w:r>
          </w:p>
        </w:tc>
        <w:tc>
          <w:tcPr>
            <w:tcW w:w="4965" w:type="dxa"/>
            <w:vAlign w:val="center"/>
          </w:tcPr>
          <w:p w14:paraId="7353399C" w14:textId="77777777" w:rsidR="008B7E40" w:rsidRPr="00DC468F" w:rsidRDefault="008B7E40" w:rsidP="00DC468F">
            <w:pPr>
              <w:pStyle w:val="TableParagraph"/>
              <w:spacing w:before="20"/>
              <w:ind w:left="109"/>
              <w:jc w:val="left"/>
              <w:rPr>
                <w:sz w:val="18"/>
                <w:lang w:val="fr-FR"/>
              </w:rPr>
            </w:pPr>
            <w:r w:rsidRPr="000E71F8">
              <w:rPr>
                <w:sz w:val="18"/>
              </w:rPr>
              <w:t>La</w:t>
            </w:r>
            <w:r w:rsidRPr="000E71F8">
              <w:rPr>
                <w:spacing w:val="-5"/>
                <w:sz w:val="18"/>
              </w:rPr>
              <w:t xml:space="preserve"> </w:t>
            </w:r>
            <w:r w:rsidRPr="000E71F8">
              <w:rPr>
                <w:sz w:val="18"/>
              </w:rPr>
              <w:t>valeur</w:t>
            </w:r>
            <w:r w:rsidRPr="000E71F8">
              <w:rPr>
                <w:spacing w:val="-2"/>
                <w:sz w:val="18"/>
              </w:rPr>
              <w:t xml:space="preserve"> </w:t>
            </w:r>
            <w:r w:rsidRPr="000E71F8">
              <w:rPr>
                <w:sz w:val="18"/>
              </w:rPr>
              <w:t>technique</w:t>
            </w:r>
            <w:r w:rsidRPr="000E71F8">
              <w:rPr>
                <w:spacing w:val="-2"/>
                <w:sz w:val="18"/>
              </w:rPr>
              <w:t xml:space="preserve"> </w:t>
            </w:r>
            <w:r w:rsidRPr="000E71F8">
              <w:rPr>
                <w:sz w:val="18"/>
              </w:rPr>
              <w:t>sera</w:t>
            </w:r>
            <w:r w:rsidRPr="000E71F8">
              <w:rPr>
                <w:spacing w:val="-2"/>
                <w:sz w:val="18"/>
              </w:rPr>
              <w:t xml:space="preserve"> </w:t>
            </w:r>
            <w:r w:rsidRPr="000E71F8">
              <w:rPr>
                <w:sz w:val="18"/>
              </w:rPr>
              <w:t>appréciée</w:t>
            </w:r>
            <w:r w:rsidRPr="000E71F8">
              <w:rPr>
                <w:spacing w:val="-2"/>
                <w:sz w:val="18"/>
              </w:rPr>
              <w:t xml:space="preserve"> </w:t>
            </w:r>
            <w:r w:rsidRPr="000E71F8">
              <w:rPr>
                <w:sz w:val="18"/>
              </w:rPr>
              <w:t>sur</w:t>
            </w:r>
            <w:r w:rsidRPr="000E71F8">
              <w:rPr>
                <w:spacing w:val="-2"/>
                <w:sz w:val="18"/>
              </w:rPr>
              <w:t xml:space="preserve"> </w:t>
            </w:r>
            <w:r w:rsidRPr="000E71F8">
              <w:rPr>
                <w:sz w:val="18"/>
              </w:rPr>
              <w:t>la</w:t>
            </w:r>
            <w:r w:rsidRPr="000E71F8">
              <w:rPr>
                <w:spacing w:val="-2"/>
                <w:sz w:val="18"/>
              </w:rPr>
              <w:t xml:space="preserve"> </w:t>
            </w:r>
            <w:r w:rsidRPr="000E71F8">
              <w:rPr>
                <w:sz w:val="18"/>
              </w:rPr>
              <w:t>base</w:t>
            </w:r>
            <w:r w:rsidRPr="000E71F8">
              <w:rPr>
                <w:spacing w:val="2"/>
                <w:sz w:val="18"/>
              </w:rPr>
              <w:t xml:space="preserve"> </w:t>
            </w:r>
            <w:r w:rsidRPr="000E71F8">
              <w:rPr>
                <w:spacing w:val="-10"/>
                <w:sz w:val="18"/>
              </w:rPr>
              <w:t>:</w:t>
            </w:r>
          </w:p>
          <w:p w14:paraId="5AD5F8E0" w14:textId="77777777" w:rsidR="008B7E40" w:rsidRPr="00DC468F" w:rsidRDefault="008B7E40" w:rsidP="00DC468F">
            <w:pPr>
              <w:pStyle w:val="TableParagraph"/>
              <w:numPr>
                <w:ilvl w:val="0"/>
                <w:numId w:val="1"/>
              </w:numPr>
              <w:tabs>
                <w:tab w:val="left" w:pos="829"/>
              </w:tabs>
              <w:spacing w:before="21" w:line="264" w:lineRule="auto"/>
              <w:ind w:right="94"/>
              <w:jc w:val="left"/>
              <w:rPr>
                <w:sz w:val="18"/>
                <w:lang w:val="fr-FR"/>
              </w:rPr>
            </w:pPr>
            <w:r w:rsidRPr="000E71F8">
              <w:rPr>
                <w:sz w:val="18"/>
              </w:rPr>
              <w:t>De la pertinence du mémoire justificatif (technique et organisationnel), notamment au regard de l’enjeu de gestion des nuisances générées par un chantier en site occupé par le tribunal judiciaire et en milieu urbain dense</w:t>
            </w:r>
            <w:r w:rsidRPr="000E71F8">
              <w:rPr>
                <w:spacing w:val="-5"/>
                <w:sz w:val="18"/>
              </w:rPr>
              <w:t xml:space="preserve"> </w:t>
            </w:r>
            <w:r w:rsidRPr="000E71F8">
              <w:rPr>
                <w:sz w:val="18"/>
              </w:rPr>
              <w:t>(</w:t>
            </w:r>
            <w:r w:rsidRPr="00DC468F">
              <w:rPr>
                <w:b/>
                <w:bCs/>
                <w:sz w:val="18"/>
              </w:rPr>
              <w:t>35%</w:t>
            </w:r>
            <w:r w:rsidRPr="000E71F8">
              <w:rPr>
                <w:sz w:val="18"/>
              </w:rPr>
              <w:t>), appréciée au regard du dossier B hors point B1</w:t>
            </w:r>
          </w:p>
          <w:p w14:paraId="5DB99618" w14:textId="77777777" w:rsidR="008B7E40" w:rsidRPr="00DC468F" w:rsidRDefault="008B7E40" w:rsidP="00DC468F">
            <w:pPr>
              <w:pStyle w:val="TableParagraph"/>
              <w:spacing w:before="19"/>
              <w:jc w:val="left"/>
              <w:rPr>
                <w:sz w:val="18"/>
                <w:lang w:val="fr-FR"/>
              </w:rPr>
            </w:pPr>
          </w:p>
          <w:p w14:paraId="33C00610" w14:textId="77777777" w:rsidR="008B7E40" w:rsidRPr="00DC468F" w:rsidRDefault="008B7E40" w:rsidP="00DC468F">
            <w:pPr>
              <w:pStyle w:val="TableParagraph"/>
              <w:numPr>
                <w:ilvl w:val="0"/>
                <w:numId w:val="1"/>
              </w:numPr>
              <w:tabs>
                <w:tab w:val="left" w:pos="829"/>
              </w:tabs>
              <w:spacing w:line="264" w:lineRule="auto"/>
              <w:ind w:right="94"/>
              <w:jc w:val="left"/>
              <w:rPr>
                <w:sz w:val="18"/>
                <w:lang w:val="fr-FR"/>
              </w:rPr>
            </w:pPr>
            <w:r w:rsidRPr="000E71F8">
              <w:rPr>
                <w:sz w:val="18"/>
              </w:rPr>
              <w:t>De la pertinence de l’organisation proposée pour la réalisation du PRO collaboratif (</w:t>
            </w:r>
            <w:r w:rsidRPr="00DC468F">
              <w:rPr>
                <w:b/>
                <w:bCs/>
                <w:sz w:val="18"/>
              </w:rPr>
              <w:t>5%</w:t>
            </w:r>
            <w:r w:rsidRPr="000E71F8">
              <w:rPr>
                <w:sz w:val="18"/>
              </w:rPr>
              <w:t>), appréciée au regard du point B1 du dossier B</w:t>
            </w:r>
          </w:p>
          <w:p w14:paraId="68B56A81" w14:textId="77777777" w:rsidR="008B7E40" w:rsidRPr="00DC468F" w:rsidRDefault="008B7E40" w:rsidP="00DC468F">
            <w:pPr>
              <w:pStyle w:val="TableParagraph"/>
              <w:spacing w:before="19"/>
              <w:jc w:val="left"/>
              <w:rPr>
                <w:sz w:val="18"/>
                <w:lang w:val="fr-FR"/>
              </w:rPr>
            </w:pPr>
          </w:p>
          <w:p w14:paraId="12C3B6C6" w14:textId="77777777" w:rsidR="008B7E40" w:rsidRPr="00DC468F" w:rsidRDefault="008B7E40" w:rsidP="00DC468F">
            <w:pPr>
              <w:pStyle w:val="TableParagraph"/>
              <w:numPr>
                <w:ilvl w:val="0"/>
                <w:numId w:val="1"/>
              </w:numPr>
              <w:tabs>
                <w:tab w:val="left" w:pos="829"/>
              </w:tabs>
              <w:spacing w:line="264" w:lineRule="auto"/>
              <w:ind w:right="94"/>
              <w:jc w:val="left"/>
              <w:rPr>
                <w:sz w:val="18"/>
                <w:lang w:val="fr-FR"/>
              </w:rPr>
            </w:pPr>
            <w:r w:rsidRPr="000E71F8">
              <w:rPr>
                <w:sz w:val="18"/>
              </w:rPr>
              <w:t>De la pertinence du planning au regard des exigences de qualité attendue et du phasage au regard des nécessités pour la juridiction de poursuivre son activité judiciaire pendant le chantier (</w:t>
            </w:r>
            <w:r w:rsidRPr="00DC468F">
              <w:rPr>
                <w:b/>
                <w:bCs/>
                <w:sz w:val="18"/>
              </w:rPr>
              <w:t>10%</w:t>
            </w:r>
            <w:r w:rsidRPr="000E71F8">
              <w:rPr>
                <w:sz w:val="18"/>
              </w:rPr>
              <w:t>), appréciée au regard du dossier C</w:t>
            </w:r>
          </w:p>
          <w:p w14:paraId="79479095" w14:textId="77777777" w:rsidR="008B7E40" w:rsidRPr="00DC468F" w:rsidRDefault="008B7E40" w:rsidP="00DC468F">
            <w:pPr>
              <w:pStyle w:val="TableParagraph"/>
              <w:numPr>
                <w:ilvl w:val="0"/>
                <w:numId w:val="1"/>
              </w:numPr>
              <w:tabs>
                <w:tab w:val="left" w:pos="829"/>
              </w:tabs>
              <w:spacing w:before="197" w:line="240" w:lineRule="atLeast"/>
              <w:ind w:right="95"/>
              <w:jc w:val="left"/>
              <w:rPr>
                <w:sz w:val="18"/>
                <w:lang w:val="fr-FR"/>
              </w:rPr>
            </w:pPr>
            <w:r w:rsidRPr="000E71F8">
              <w:rPr>
                <w:sz w:val="18"/>
              </w:rPr>
              <w:t>De la cohérence de la DPGF au regard du dossier de consultation des entreprises et du mémoire justificatif (</w:t>
            </w:r>
            <w:r w:rsidRPr="00DC468F">
              <w:rPr>
                <w:b/>
                <w:bCs/>
                <w:sz w:val="18"/>
              </w:rPr>
              <w:t>10%</w:t>
            </w:r>
            <w:r w:rsidRPr="000E71F8">
              <w:rPr>
                <w:sz w:val="18"/>
              </w:rPr>
              <w:t>)</w:t>
            </w:r>
          </w:p>
        </w:tc>
        <w:tc>
          <w:tcPr>
            <w:tcW w:w="1842" w:type="dxa"/>
            <w:vAlign w:val="center"/>
          </w:tcPr>
          <w:p w14:paraId="4982AF58" w14:textId="77777777" w:rsidR="008B7E40" w:rsidRPr="00DC468F" w:rsidRDefault="008B7E40" w:rsidP="000E71F8">
            <w:pPr>
              <w:pStyle w:val="TableParagraph"/>
              <w:spacing w:line="218" w:lineRule="exact"/>
              <w:ind w:left="8" w:right="2"/>
              <w:jc w:val="center"/>
              <w:rPr>
                <w:b/>
                <w:sz w:val="18"/>
                <w:lang w:val="fr-FR"/>
              </w:rPr>
            </w:pPr>
            <w:r w:rsidRPr="000E71F8">
              <w:rPr>
                <w:b/>
                <w:sz w:val="18"/>
              </w:rPr>
              <w:t>60</w:t>
            </w:r>
            <w:r w:rsidRPr="000E71F8">
              <w:rPr>
                <w:b/>
                <w:spacing w:val="-1"/>
                <w:sz w:val="18"/>
              </w:rPr>
              <w:t xml:space="preserve"> </w:t>
            </w:r>
            <w:r w:rsidRPr="000E71F8">
              <w:rPr>
                <w:b/>
                <w:spacing w:val="-10"/>
                <w:sz w:val="18"/>
              </w:rPr>
              <w:t>%</w:t>
            </w:r>
          </w:p>
        </w:tc>
      </w:tr>
    </w:tbl>
    <w:p w14:paraId="1799E249" w14:textId="77777777" w:rsidR="008B7E40" w:rsidRPr="000E71F8" w:rsidRDefault="008B7E40" w:rsidP="008B7E40">
      <w:pPr>
        <w:pStyle w:val="Corpsdetexte"/>
        <w:spacing w:before="22"/>
      </w:pPr>
    </w:p>
    <w:p w14:paraId="058ABADA" w14:textId="77777777" w:rsidR="008B7E40" w:rsidRPr="000E71F8" w:rsidRDefault="008B7E40" w:rsidP="008B7E40">
      <w:pPr>
        <w:pStyle w:val="Titre1"/>
      </w:pPr>
      <w:bookmarkStart w:id="40" w:name="_Toc201746436"/>
      <w:r w:rsidRPr="000E71F8">
        <w:t>ARTICLE 6</w:t>
      </w:r>
      <w:r w:rsidRPr="000E71F8">
        <w:tab/>
        <w:t>NEGOCIATION</w:t>
      </w:r>
      <w:bookmarkEnd w:id="40"/>
    </w:p>
    <w:p w14:paraId="362EF6BE" w14:textId="77777777" w:rsidR="008B7E40" w:rsidRPr="000E71F8" w:rsidRDefault="008B7E40" w:rsidP="008B7E40">
      <w:pPr>
        <w:pStyle w:val="Corpsdetexte"/>
        <w:spacing w:line="264" w:lineRule="auto"/>
        <w:ind w:left="141" w:right="139"/>
      </w:pPr>
    </w:p>
    <w:p w14:paraId="42BC9DAE" w14:textId="77777777" w:rsidR="008B7E40" w:rsidRPr="000E71F8" w:rsidRDefault="008B7E40" w:rsidP="008B7E40">
      <w:pPr>
        <w:pStyle w:val="Corpsdetexte"/>
        <w:spacing w:line="264" w:lineRule="auto"/>
        <w:ind w:left="141" w:right="139"/>
      </w:pPr>
      <w:r w:rsidRPr="000E71F8">
        <w:lastRenderedPageBreak/>
        <w:t>Les candidats sont invités à remettre d’emblée leur meilleure proposition notamment financière.</w:t>
      </w:r>
    </w:p>
    <w:p w14:paraId="58FA0110" w14:textId="77777777" w:rsidR="008B7E40" w:rsidRPr="000E71F8" w:rsidRDefault="008B7E40" w:rsidP="008B7E40">
      <w:pPr>
        <w:pStyle w:val="Corpsdetexte"/>
        <w:spacing w:line="264" w:lineRule="auto"/>
        <w:ind w:left="141" w:right="139"/>
      </w:pPr>
    </w:p>
    <w:p w14:paraId="0A07AF63" w14:textId="77777777" w:rsidR="008B7E40" w:rsidRPr="000E71F8" w:rsidRDefault="008B7E40" w:rsidP="008B7E40">
      <w:pPr>
        <w:pStyle w:val="Corpsdetexte"/>
        <w:spacing w:line="264" w:lineRule="auto"/>
        <w:ind w:left="141" w:right="139"/>
      </w:pPr>
      <w:r w:rsidRPr="000E71F8">
        <w:t>Toutefois, compte tenu des offres reçues et de leur analyse détaillée par le Pouvoir Adjudicateur, celui-ci se réserve la possibilité d’engager une phase de négociation avec les candidats.</w:t>
      </w:r>
    </w:p>
    <w:p w14:paraId="63E02402" w14:textId="77777777" w:rsidR="008B7E40" w:rsidRPr="000E71F8" w:rsidRDefault="008B7E40" w:rsidP="008B7E40">
      <w:pPr>
        <w:pStyle w:val="Corpsdetexte"/>
        <w:spacing w:line="264" w:lineRule="auto"/>
        <w:ind w:left="141" w:right="139"/>
      </w:pPr>
    </w:p>
    <w:p w14:paraId="28D23FAA" w14:textId="77777777" w:rsidR="008B7E40" w:rsidRPr="000E71F8" w:rsidRDefault="008B7E40" w:rsidP="008B7E40">
      <w:pPr>
        <w:pStyle w:val="Corpsdetexte"/>
        <w:spacing w:line="264" w:lineRule="auto"/>
        <w:ind w:left="141" w:right="139"/>
      </w:pPr>
      <w:r w:rsidRPr="000E71F8">
        <w:t>Conformément à la spécificité de la procédure avec négociation, la négociation au titre du présent marché demeure facultative. Le pouvoir adjudicateur se réserve également le droit d’attribuer directement le marché, sans négociations, sur la base des offres initiales.</w:t>
      </w:r>
    </w:p>
    <w:p w14:paraId="24E1158E" w14:textId="77777777" w:rsidR="008B7E40" w:rsidRPr="000E71F8" w:rsidRDefault="008B7E40" w:rsidP="008B7E40">
      <w:pPr>
        <w:pStyle w:val="Corpsdetexte"/>
        <w:spacing w:line="264" w:lineRule="auto"/>
        <w:ind w:left="141" w:right="139"/>
      </w:pPr>
    </w:p>
    <w:p w14:paraId="51D1F638" w14:textId="77777777" w:rsidR="008B7E40" w:rsidRPr="000E71F8" w:rsidRDefault="008B7E40" w:rsidP="008B7E40">
      <w:pPr>
        <w:pStyle w:val="Corpsdetexte"/>
        <w:spacing w:line="264" w:lineRule="auto"/>
        <w:ind w:left="141" w:right="139"/>
      </w:pPr>
      <w:r w:rsidRPr="000E71F8">
        <w:t>En cas de négociation, le pouvoir adjudicateur pourra engager librement toutes les discussions qui lui paraissent utiles avec tout ou partie des candidats, voire avec un seul, en vue d'optimiser la ou les propositions jugées les plus intéressantes.</w:t>
      </w:r>
    </w:p>
    <w:p w14:paraId="7EDFAB2A" w14:textId="77777777" w:rsidR="008B7E40" w:rsidRPr="000E71F8" w:rsidRDefault="008B7E40" w:rsidP="008B7E40">
      <w:pPr>
        <w:pStyle w:val="Corpsdetexte"/>
        <w:spacing w:line="264" w:lineRule="auto"/>
        <w:ind w:left="141" w:right="139"/>
      </w:pPr>
    </w:p>
    <w:p w14:paraId="22C89B10" w14:textId="77777777" w:rsidR="008B7E40" w:rsidRPr="000E71F8" w:rsidRDefault="008B7E40" w:rsidP="008B7E40">
      <w:pPr>
        <w:pStyle w:val="Corpsdetexte"/>
        <w:spacing w:line="264" w:lineRule="auto"/>
        <w:ind w:left="141" w:right="139"/>
      </w:pPr>
      <w:r w:rsidRPr="000E71F8">
        <w:t xml:space="preserve">Les négociations pourront porter sur tout élément de l’offre du candidat. La négociation ne peut en revanche porter sur l’objet du marché, ni modifier substantiellement les caractéristiques et les conditions d’exécution du marché. </w:t>
      </w:r>
    </w:p>
    <w:p w14:paraId="3C4ECFA6" w14:textId="77777777" w:rsidR="008B7E40" w:rsidRPr="000E71F8" w:rsidRDefault="008B7E40" w:rsidP="008B7E40">
      <w:pPr>
        <w:pStyle w:val="Corpsdetexte"/>
        <w:spacing w:line="264" w:lineRule="auto"/>
        <w:ind w:left="141" w:right="139"/>
      </w:pPr>
    </w:p>
    <w:p w14:paraId="3680F636" w14:textId="77777777" w:rsidR="008B7E40" w:rsidRPr="000E71F8" w:rsidRDefault="008B7E40" w:rsidP="008B7E40">
      <w:pPr>
        <w:pStyle w:val="Corpsdetexte"/>
        <w:spacing w:line="264" w:lineRule="auto"/>
        <w:ind w:left="141" w:right="139"/>
      </w:pPr>
      <w:r w:rsidRPr="000E71F8">
        <w:t xml:space="preserve">A l’issue de cette phase de négociation, les candidats auront la possibilité, s’ils le souhaitent, de remettre une nouvelle offre, et le maitre d’ouvrage procèdera à un nouveau jugement des offres sur la base des critères énoncés dans le présent règlement de consultation. Le délai de transmission sera prescrit dans le courrier de négociation. </w:t>
      </w:r>
    </w:p>
    <w:p w14:paraId="0C724678" w14:textId="77777777" w:rsidR="008B7E40" w:rsidRPr="000E71F8" w:rsidRDefault="008B7E40" w:rsidP="008B7E40">
      <w:pPr>
        <w:pStyle w:val="Corpsdetexte"/>
        <w:spacing w:line="264" w:lineRule="auto"/>
        <w:ind w:left="141" w:right="139"/>
      </w:pPr>
    </w:p>
    <w:p w14:paraId="17061CB3" w14:textId="77777777" w:rsidR="008B7E40" w:rsidRPr="000E71F8" w:rsidRDefault="008B7E40" w:rsidP="008B7E40">
      <w:pPr>
        <w:pStyle w:val="Corpsdetexte"/>
        <w:spacing w:line="264" w:lineRule="auto"/>
        <w:ind w:left="141" w:right="139"/>
      </w:pPr>
      <w:r w:rsidRPr="000E71F8">
        <w:t xml:space="preserve">Il est précisé qu’il pourra y avoir une ou plusieurs tours de négociations avec chacun des candidats sélectionnés. Cependant, au terme de chaque phase de négociation, le pouvoir adjudicateur se réserve la possibilité de réduire le nombre de candidat. </w:t>
      </w:r>
    </w:p>
    <w:p w14:paraId="6087ADDB" w14:textId="77777777" w:rsidR="008B7E40" w:rsidRPr="000E71F8" w:rsidRDefault="008B7E40" w:rsidP="008B7E40">
      <w:pPr>
        <w:pStyle w:val="Corpsdetexte"/>
        <w:spacing w:line="264" w:lineRule="auto"/>
        <w:ind w:left="141" w:right="139"/>
      </w:pPr>
    </w:p>
    <w:p w14:paraId="5025988D" w14:textId="77777777" w:rsidR="008B7E40" w:rsidRPr="000E71F8" w:rsidRDefault="008B7E40" w:rsidP="008B7E40">
      <w:pPr>
        <w:pStyle w:val="Corpsdetexte"/>
        <w:spacing w:line="264" w:lineRule="auto"/>
        <w:ind w:left="141" w:right="139"/>
      </w:pPr>
      <w:r w:rsidRPr="000E71F8">
        <w:t>Cette négociation pourra se réduire à des échanges dématérialisés via la plateforme des achats de l’Etat (PLACE) ou, si nécessaire, donner lieu à une, voire plusieurs rencontres de chacun des candidats invités à négocier, ces rencontres donnant lieu à un relevé des conclusions garant de la traçabilité des échanges intervenus.</w:t>
      </w:r>
    </w:p>
    <w:p w14:paraId="4D5A4BF0" w14:textId="77777777" w:rsidR="008B7E40" w:rsidRPr="000E71F8" w:rsidRDefault="008B7E40" w:rsidP="008B7E40">
      <w:pPr>
        <w:pStyle w:val="Corpsdetexte"/>
        <w:spacing w:line="264" w:lineRule="auto"/>
        <w:ind w:left="141" w:right="139"/>
      </w:pPr>
    </w:p>
    <w:p w14:paraId="1C20138D" w14:textId="77777777" w:rsidR="008B7E40" w:rsidRPr="000E71F8" w:rsidRDefault="008B7E40" w:rsidP="008B7E40">
      <w:pPr>
        <w:pStyle w:val="Corpsdetexte"/>
        <w:spacing w:line="264" w:lineRule="auto"/>
        <w:ind w:left="141" w:right="139"/>
      </w:pPr>
      <w:r w:rsidRPr="000E71F8">
        <w:t xml:space="preserve">A l’issue des négociations et une fois les offres finales reçues, l’APIJ peut convoquer les candidats retenus (le nombre définitif de représentants sera fixé par le pouvoir adjudicateur et sera au plus de 8 personnes) afin de présenter leur offre finale devant le pouvoir adjudicateur. </w:t>
      </w:r>
    </w:p>
    <w:p w14:paraId="159AC824" w14:textId="77777777" w:rsidR="008B7E40" w:rsidRPr="000E71F8" w:rsidRDefault="008B7E40" w:rsidP="008B7E40">
      <w:pPr>
        <w:pStyle w:val="Corpsdetexte"/>
        <w:spacing w:line="264" w:lineRule="auto"/>
        <w:ind w:left="141" w:right="139"/>
      </w:pPr>
    </w:p>
    <w:p w14:paraId="6DFCBE3B" w14:textId="77777777" w:rsidR="008B7E40" w:rsidRPr="000E71F8" w:rsidRDefault="008B7E40" w:rsidP="008B7E40">
      <w:pPr>
        <w:pStyle w:val="Corpsdetexte"/>
        <w:spacing w:line="264" w:lineRule="auto"/>
        <w:ind w:left="141" w:right="139"/>
      </w:pPr>
      <w:r w:rsidRPr="000E71F8">
        <w:t xml:space="preserve">Ces auditions n’ont pas vocation à apporter des modifications ou compléments aux offres finales. </w:t>
      </w:r>
    </w:p>
    <w:p w14:paraId="141ABD45" w14:textId="77777777" w:rsidR="008B7E40" w:rsidRPr="000E71F8" w:rsidRDefault="008B7E40" w:rsidP="008B7E40">
      <w:pPr>
        <w:pStyle w:val="Corpsdetexte"/>
        <w:spacing w:line="264" w:lineRule="auto"/>
        <w:ind w:left="141" w:right="139"/>
      </w:pPr>
    </w:p>
    <w:p w14:paraId="60DBBFD4" w14:textId="77777777" w:rsidR="008B7E40" w:rsidRPr="000E71F8" w:rsidRDefault="008B7E40" w:rsidP="008B7E40">
      <w:pPr>
        <w:pStyle w:val="Corpsdetexte"/>
        <w:spacing w:line="264" w:lineRule="auto"/>
        <w:ind w:left="141" w:right="139"/>
      </w:pPr>
      <w:r w:rsidRPr="000E71F8">
        <w:t>Un nouvel acte d'engagement prenant en compte les modifications éventuellement apportées à l'offre initiale devra alors être signé.</w:t>
      </w:r>
    </w:p>
    <w:p w14:paraId="695B17F5" w14:textId="77777777" w:rsidR="008B7E40" w:rsidRPr="000E71F8" w:rsidRDefault="008B7E40" w:rsidP="008B7E40">
      <w:pPr>
        <w:pStyle w:val="Corpsdetexte"/>
        <w:spacing w:line="264" w:lineRule="auto"/>
        <w:ind w:left="141" w:right="139"/>
      </w:pPr>
    </w:p>
    <w:p w14:paraId="66B2FA14" w14:textId="77777777" w:rsidR="008B7E40" w:rsidRPr="000E71F8" w:rsidRDefault="008B7E40" w:rsidP="008B7E40">
      <w:pPr>
        <w:pStyle w:val="Titre1"/>
      </w:pPr>
      <w:bookmarkStart w:id="41" w:name="_Toc201746437"/>
      <w:r w:rsidRPr="000E71F8">
        <w:t>ARTICLE</w:t>
      </w:r>
      <w:r w:rsidRPr="000E71F8">
        <w:rPr>
          <w:spacing w:val="-3"/>
        </w:rPr>
        <w:t xml:space="preserve"> </w:t>
      </w:r>
      <w:r w:rsidRPr="000E71F8">
        <w:t>7</w:t>
      </w:r>
      <w:r w:rsidRPr="000E71F8">
        <w:tab/>
        <w:t>RENSEIGNEMENTS</w:t>
      </w:r>
      <w:r w:rsidRPr="000E71F8">
        <w:rPr>
          <w:spacing w:val="-4"/>
        </w:rPr>
        <w:t xml:space="preserve"> </w:t>
      </w:r>
      <w:r w:rsidRPr="000E71F8">
        <w:t>COMPLEMENTAIRES</w:t>
      </w:r>
      <w:bookmarkEnd w:id="41"/>
    </w:p>
    <w:p w14:paraId="7B30B691" w14:textId="77777777" w:rsidR="008B7E40" w:rsidRPr="000E71F8" w:rsidRDefault="008B7E40" w:rsidP="008B7E40">
      <w:pPr>
        <w:pStyle w:val="Corpsdetexte"/>
        <w:spacing w:before="68"/>
        <w:rPr>
          <w:b/>
          <w:sz w:val="16"/>
        </w:rPr>
      </w:pPr>
    </w:p>
    <w:p w14:paraId="16D8C8B2" w14:textId="77777777" w:rsidR="008B7E40" w:rsidRPr="000E71F8" w:rsidRDefault="008B7E40" w:rsidP="008B7E40">
      <w:pPr>
        <w:pStyle w:val="Corpsdetexte"/>
        <w:spacing w:line="264" w:lineRule="auto"/>
        <w:ind w:left="141" w:right="138"/>
      </w:pPr>
      <w:r w:rsidRPr="000E71F8">
        <w:t>Pour obtenir tous renseignements complémentaires qui leur seraient nécessaires au cours de leur étude,</w:t>
      </w:r>
      <w:r w:rsidRPr="000E71F8">
        <w:rPr>
          <w:spacing w:val="-2"/>
        </w:rPr>
        <w:t xml:space="preserve"> </w:t>
      </w:r>
      <w:r w:rsidRPr="000E71F8">
        <w:t>les</w:t>
      </w:r>
      <w:r w:rsidRPr="000E71F8">
        <w:rPr>
          <w:spacing w:val="-1"/>
        </w:rPr>
        <w:t xml:space="preserve"> </w:t>
      </w:r>
      <w:r w:rsidRPr="000E71F8">
        <w:t>candidats</w:t>
      </w:r>
      <w:r w:rsidRPr="000E71F8">
        <w:rPr>
          <w:spacing w:val="-1"/>
        </w:rPr>
        <w:t xml:space="preserve"> </w:t>
      </w:r>
      <w:r w:rsidRPr="000E71F8">
        <w:t>devront faire</w:t>
      </w:r>
      <w:r w:rsidRPr="000E71F8">
        <w:rPr>
          <w:spacing w:val="-1"/>
        </w:rPr>
        <w:t xml:space="preserve"> </w:t>
      </w:r>
      <w:r w:rsidRPr="000E71F8">
        <w:t>parvenir</w:t>
      </w:r>
      <w:r w:rsidRPr="000E71F8">
        <w:rPr>
          <w:spacing w:val="-1"/>
        </w:rPr>
        <w:t xml:space="preserve"> </w:t>
      </w:r>
      <w:r w:rsidRPr="000E71F8">
        <w:t>au plus</w:t>
      </w:r>
      <w:r w:rsidRPr="000E71F8">
        <w:rPr>
          <w:spacing w:val="-1"/>
        </w:rPr>
        <w:t xml:space="preserve"> </w:t>
      </w:r>
      <w:r w:rsidRPr="000E71F8">
        <w:t xml:space="preserve">tard </w:t>
      </w:r>
      <w:r w:rsidRPr="000E71F8">
        <w:rPr>
          <w:b/>
        </w:rPr>
        <w:t xml:space="preserve">10 jours calendaires avant la date limite </w:t>
      </w:r>
      <w:r w:rsidRPr="000E71F8">
        <w:t>de</w:t>
      </w:r>
      <w:r w:rsidRPr="000E71F8">
        <w:rPr>
          <w:spacing w:val="-1"/>
        </w:rPr>
        <w:t xml:space="preserve"> </w:t>
      </w:r>
      <w:r w:rsidRPr="000E71F8">
        <w:t>remise des</w:t>
      </w:r>
      <w:r w:rsidRPr="000E71F8">
        <w:rPr>
          <w:spacing w:val="-1"/>
        </w:rPr>
        <w:t xml:space="preserve"> </w:t>
      </w:r>
      <w:r w:rsidRPr="000E71F8">
        <w:t>offres</w:t>
      </w:r>
      <w:r w:rsidRPr="000E71F8">
        <w:rPr>
          <w:spacing w:val="-1"/>
        </w:rPr>
        <w:t xml:space="preserve"> </w:t>
      </w:r>
      <w:r w:rsidRPr="000E71F8">
        <w:t>une</w:t>
      </w:r>
      <w:r w:rsidRPr="000E71F8">
        <w:rPr>
          <w:spacing w:val="-1"/>
        </w:rPr>
        <w:t xml:space="preserve"> </w:t>
      </w:r>
      <w:r w:rsidRPr="000E71F8">
        <w:t>demande</w:t>
      </w:r>
      <w:r w:rsidRPr="000E71F8">
        <w:rPr>
          <w:spacing w:val="-1"/>
        </w:rPr>
        <w:t xml:space="preserve"> </w:t>
      </w:r>
      <w:r w:rsidRPr="000E71F8">
        <w:t>écrite sur</w:t>
      </w:r>
      <w:r w:rsidRPr="000E71F8">
        <w:rPr>
          <w:spacing w:val="-1"/>
        </w:rPr>
        <w:t xml:space="preserve"> </w:t>
      </w:r>
      <w:r w:rsidRPr="000E71F8">
        <w:t>PLACE via</w:t>
      </w:r>
      <w:r w:rsidRPr="000E71F8">
        <w:rPr>
          <w:spacing w:val="-1"/>
        </w:rPr>
        <w:t xml:space="preserve"> </w:t>
      </w:r>
      <w:r w:rsidRPr="000E71F8">
        <w:t>le</w:t>
      </w:r>
      <w:r w:rsidRPr="000E71F8">
        <w:rPr>
          <w:spacing w:val="-1"/>
        </w:rPr>
        <w:t xml:space="preserve"> </w:t>
      </w:r>
      <w:r w:rsidRPr="000E71F8">
        <w:t>lien suivant :</w:t>
      </w:r>
    </w:p>
    <w:p w14:paraId="15981D6C" w14:textId="77777777" w:rsidR="008B7E40" w:rsidRPr="000E71F8" w:rsidRDefault="008B7E40" w:rsidP="008B7E40">
      <w:pPr>
        <w:pStyle w:val="Corpsdetexte"/>
        <w:spacing w:line="264" w:lineRule="auto"/>
        <w:ind w:left="141" w:right="138"/>
      </w:pPr>
    </w:p>
    <w:p w14:paraId="321DC97B" w14:textId="167669EE" w:rsidR="00372581" w:rsidRPr="00372581" w:rsidRDefault="00372581" w:rsidP="00372581">
      <w:pPr>
        <w:pStyle w:val="Corpsdetexte"/>
        <w:spacing w:line="264" w:lineRule="auto"/>
        <w:ind w:left="141" w:right="138"/>
      </w:pPr>
      <w:hyperlink r:id="rId11" w:history="1">
        <w:r w:rsidRPr="00372581">
          <w:rPr>
            <w:rStyle w:val="Lienhypertexte"/>
          </w:rPr>
          <w:t>https://www.marches-publics.gouv.fr/?page=Entreprise.EntrepriseAdvancedSearch&amp;AllCons&amp;id=2808848&amp;orgAcronyme=d3f</w:t>
        </w:r>
      </w:hyperlink>
    </w:p>
    <w:p w14:paraId="07AD7A06" w14:textId="0A246B27" w:rsidR="008B7E40" w:rsidRDefault="00372581" w:rsidP="008B7E40">
      <w:pPr>
        <w:pStyle w:val="Corpsdetexte"/>
        <w:spacing w:line="264" w:lineRule="auto"/>
        <w:ind w:left="141" w:right="138"/>
      </w:pPr>
      <w:r>
        <w:t>Consultation N°25-041</w:t>
      </w:r>
    </w:p>
    <w:p w14:paraId="12413E01" w14:textId="77777777" w:rsidR="00372581" w:rsidRPr="000E71F8" w:rsidRDefault="00372581" w:rsidP="008B7E40">
      <w:pPr>
        <w:pStyle w:val="Corpsdetexte"/>
        <w:spacing w:line="264" w:lineRule="auto"/>
        <w:ind w:left="141" w:right="138"/>
      </w:pPr>
    </w:p>
    <w:p w14:paraId="16D67DE4" w14:textId="77777777" w:rsidR="008B7E40" w:rsidRPr="000E71F8" w:rsidRDefault="008B7E40" w:rsidP="008B7E40">
      <w:pPr>
        <w:pStyle w:val="Corpsdetexte"/>
        <w:spacing w:before="1" w:line="264" w:lineRule="auto"/>
        <w:ind w:left="141" w:right="140"/>
      </w:pPr>
      <w:r w:rsidRPr="000E71F8">
        <w:t xml:space="preserve">Une réponse sera alors adressée à tous les candidats. </w:t>
      </w:r>
    </w:p>
    <w:p w14:paraId="3DA85CE2" w14:textId="77777777" w:rsidR="008B7E40" w:rsidRPr="000E71F8" w:rsidRDefault="008B7E40" w:rsidP="008B7E40">
      <w:pPr>
        <w:pStyle w:val="Corpsdetexte"/>
        <w:spacing w:before="1" w:line="264" w:lineRule="auto"/>
        <w:ind w:left="141" w:right="140"/>
      </w:pPr>
    </w:p>
    <w:p w14:paraId="7F0027C2" w14:textId="77777777" w:rsidR="008B7E40" w:rsidRPr="000E71F8" w:rsidRDefault="008B7E40" w:rsidP="008B7E40">
      <w:pPr>
        <w:pStyle w:val="Corpsdetexte"/>
        <w:spacing w:before="1" w:line="264" w:lineRule="auto"/>
        <w:ind w:left="141" w:right="140"/>
      </w:pPr>
      <w:r w:rsidRPr="000E71F8">
        <w:lastRenderedPageBreak/>
        <w:t xml:space="preserve">Si, pendant l’étude du dossier par les candidats, la date limite fixée pour la remise des offres est reportée, la disposition précédente est applicable en fonction de cette nouvelle date. </w:t>
      </w:r>
    </w:p>
    <w:p w14:paraId="254FCA99" w14:textId="77777777" w:rsidR="008B7E40" w:rsidRPr="000E71F8" w:rsidRDefault="008B7E40" w:rsidP="008B7E40">
      <w:pPr>
        <w:pStyle w:val="Corpsdetexte"/>
        <w:spacing w:before="19"/>
      </w:pPr>
    </w:p>
    <w:p w14:paraId="011C1186" w14:textId="77777777" w:rsidR="008B7E40" w:rsidRPr="000E71F8" w:rsidRDefault="008B7E40" w:rsidP="008B7E40">
      <w:pPr>
        <w:pStyle w:val="Corpsdetexte"/>
        <w:spacing w:line="264" w:lineRule="auto"/>
        <w:ind w:left="141" w:right="139"/>
      </w:pPr>
      <w:r w:rsidRPr="000E71F8">
        <w:t>Il est à noter que l'APIJ portera à la connaissance de tous les candidats ayant retiré un dossier de consultation des entreprises les éléments de réponse fournis. Les modifications ne pourront être communiquées qu'aux candidats dûment identifiés lors du retrait du dossier. Les candidats devront répondre sur la base du dernier dossier modifié.</w:t>
      </w:r>
    </w:p>
    <w:p w14:paraId="2CD8EF2A" w14:textId="77777777" w:rsidR="008B7E40" w:rsidRPr="000E71F8" w:rsidRDefault="008B7E40" w:rsidP="008B7E40">
      <w:pPr>
        <w:pStyle w:val="Corpsdetexte"/>
        <w:spacing w:line="264" w:lineRule="auto"/>
        <w:ind w:left="141" w:right="139"/>
      </w:pPr>
    </w:p>
    <w:p w14:paraId="195BDB8E" w14:textId="77777777" w:rsidR="008B7E40" w:rsidRPr="000E71F8" w:rsidRDefault="008B7E40" w:rsidP="008B7E40">
      <w:pPr>
        <w:pStyle w:val="Corpsdetexte"/>
        <w:spacing w:line="264" w:lineRule="auto"/>
        <w:ind w:left="141" w:right="139"/>
      </w:pPr>
    </w:p>
    <w:p w14:paraId="74028587" w14:textId="77777777" w:rsidR="008B7E40" w:rsidRPr="000E71F8" w:rsidRDefault="008B7E40" w:rsidP="008B7E40">
      <w:pPr>
        <w:pStyle w:val="Titre1"/>
      </w:pPr>
      <w:bookmarkStart w:id="42" w:name="_Toc201746438"/>
      <w:r w:rsidRPr="000E71F8">
        <w:t>ARTICLE 8</w:t>
      </w:r>
      <w:r w:rsidRPr="000E71F8">
        <w:tab/>
        <w:t>DOCUMENTS A REMETTRE PAR LE CANDIDAT AUQUEL IL EST ENVISAGE D’ATTRIBUER LE MARCHE</w:t>
      </w:r>
      <w:bookmarkEnd w:id="42"/>
    </w:p>
    <w:p w14:paraId="1FC97150" w14:textId="77777777" w:rsidR="008B7E40" w:rsidRPr="000E71F8" w:rsidRDefault="008B7E40" w:rsidP="008B7E40">
      <w:pPr>
        <w:pStyle w:val="Corpsdetexte"/>
        <w:spacing w:before="194"/>
        <w:ind w:left="141" w:right="140"/>
      </w:pPr>
      <w:r w:rsidRPr="000E71F8">
        <w:t>En application des articles R.2143-6 à R.2143-9 et R.2143-16 du Code de la commande publique fixant</w:t>
      </w:r>
      <w:r w:rsidRPr="000E71F8">
        <w:rPr>
          <w:spacing w:val="-2"/>
        </w:rPr>
        <w:t xml:space="preserve"> </w:t>
      </w:r>
      <w:r w:rsidRPr="000E71F8">
        <w:t>la</w:t>
      </w:r>
      <w:r w:rsidRPr="000E71F8">
        <w:rPr>
          <w:spacing w:val="-3"/>
        </w:rPr>
        <w:t xml:space="preserve"> </w:t>
      </w:r>
      <w:r w:rsidRPr="000E71F8">
        <w:t>liste</w:t>
      </w:r>
      <w:r w:rsidRPr="000E71F8">
        <w:rPr>
          <w:spacing w:val="-3"/>
        </w:rPr>
        <w:t xml:space="preserve"> </w:t>
      </w:r>
      <w:r w:rsidRPr="000E71F8">
        <w:t>des</w:t>
      </w:r>
      <w:r w:rsidRPr="000E71F8">
        <w:rPr>
          <w:spacing w:val="-3"/>
        </w:rPr>
        <w:t xml:space="preserve"> </w:t>
      </w:r>
      <w:r w:rsidRPr="000E71F8">
        <w:t>impôts,</w:t>
      </w:r>
      <w:r w:rsidRPr="000E71F8">
        <w:rPr>
          <w:spacing w:val="-4"/>
        </w:rPr>
        <w:t xml:space="preserve"> </w:t>
      </w:r>
      <w:r w:rsidRPr="000E71F8">
        <w:t>taxes,</w:t>
      </w:r>
      <w:r w:rsidRPr="000E71F8">
        <w:rPr>
          <w:spacing w:val="-4"/>
        </w:rPr>
        <w:t xml:space="preserve"> </w:t>
      </w:r>
      <w:r w:rsidRPr="000E71F8">
        <w:t>contributions</w:t>
      </w:r>
      <w:r w:rsidRPr="000E71F8">
        <w:rPr>
          <w:spacing w:val="-3"/>
        </w:rPr>
        <w:t xml:space="preserve"> </w:t>
      </w:r>
      <w:r w:rsidRPr="000E71F8">
        <w:t>ou</w:t>
      </w:r>
      <w:r w:rsidRPr="000E71F8">
        <w:rPr>
          <w:spacing w:val="-2"/>
        </w:rPr>
        <w:t xml:space="preserve"> </w:t>
      </w:r>
      <w:r w:rsidRPr="000E71F8">
        <w:t>cotisations</w:t>
      </w:r>
      <w:r w:rsidRPr="000E71F8">
        <w:rPr>
          <w:spacing w:val="-3"/>
        </w:rPr>
        <w:t xml:space="preserve"> </w:t>
      </w:r>
      <w:r w:rsidRPr="000E71F8">
        <w:t>sociales</w:t>
      </w:r>
      <w:r w:rsidRPr="000E71F8">
        <w:rPr>
          <w:spacing w:val="-3"/>
        </w:rPr>
        <w:t xml:space="preserve"> </w:t>
      </w:r>
      <w:r w:rsidRPr="000E71F8">
        <w:t>donnant</w:t>
      </w:r>
      <w:r w:rsidRPr="000E71F8">
        <w:rPr>
          <w:spacing w:val="-2"/>
        </w:rPr>
        <w:t xml:space="preserve"> </w:t>
      </w:r>
      <w:r w:rsidRPr="000E71F8">
        <w:t>lieu</w:t>
      </w:r>
      <w:r w:rsidRPr="000E71F8">
        <w:rPr>
          <w:spacing w:val="-2"/>
        </w:rPr>
        <w:t xml:space="preserve"> </w:t>
      </w:r>
      <w:r w:rsidRPr="000E71F8">
        <w:t>à</w:t>
      </w:r>
      <w:r w:rsidRPr="000E71F8">
        <w:rPr>
          <w:spacing w:val="-3"/>
        </w:rPr>
        <w:t xml:space="preserve"> </w:t>
      </w:r>
      <w:r w:rsidRPr="000E71F8">
        <w:t>la</w:t>
      </w:r>
      <w:r w:rsidRPr="000E71F8">
        <w:rPr>
          <w:spacing w:val="-3"/>
        </w:rPr>
        <w:t xml:space="preserve"> </w:t>
      </w:r>
      <w:r w:rsidRPr="000E71F8">
        <w:t>délivrance</w:t>
      </w:r>
      <w:r w:rsidRPr="000E71F8">
        <w:rPr>
          <w:spacing w:val="-3"/>
        </w:rPr>
        <w:t xml:space="preserve"> </w:t>
      </w:r>
      <w:r w:rsidRPr="000E71F8">
        <w:t>de certificats pour l'attribution de marchés publics et de contrats de concession, la production de documents suivants sera exigée du candidat auquel il est envisagé d’attribuer le marché :</w:t>
      </w:r>
    </w:p>
    <w:p w14:paraId="0E0CBD18" w14:textId="77777777" w:rsidR="008B7E40" w:rsidRPr="000E71F8" w:rsidRDefault="008B7E40" w:rsidP="008B7E40">
      <w:pPr>
        <w:pStyle w:val="Paragraphedeliste"/>
        <w:numPr>
          <w:ilvl w:val="0"/>
          <w:numId w:val="2"/>
        </w:numPr>
        <w:tabs>
          <w:tab w:val="left" w:pos="852"/>
          <w:tab w:val="left" w:pos="854"/>
        </w:tabs>
        <w:spacing w:before="200"/>
        <w:ind w:left="854" w:right="150" w:hanging="356"/>
        <w:contextualSpacing w:val="0"/>
        <w:rPr>
          <w:sz w:val="18"/>
          <w:szCs w:val="18"/>
        </w:rPr>
      </w:pPr>
      <w:r w:rsidRPr="000E71F8">
        <w:rPr>
          <w:sz w:val="18"/>
          <w:szCs w:val="18"/>
        </w:rPr>
        <w:t>Le certificat attestant la souscription des déclarations et les paiements correspondants de l’impôt sur le revenu, l’impôt sur les sociétés et la taxe sur la valeur ajoutée délivré par l’administration fiscale dont relève le demandeur</w:t>
      </w:r>
    </w:p>
    <w:p w14:paraId="19BEE995" w14:textId="77777777" w:rsidR="008B7E40" w:rsidRPr="000E71F8" w:rsidRDefault="008B7E40" w:rsidP="008B7E40">
      <w:pPr>
        <w:pStyle w:val="Paragraphedeliste"/>
        <w:numPr>
          <w:ilvl w:val="0"/>
          <w:numId w:val="2"/>
        </w:numPr>
        <w:tabs>
          <w:tab w:val="left" w:pos="852"/>
          <w:tab w:val="left" w:pos="854"/>
        </w:tabs>
        <w:spacing w:before="120"/>
        <w:ind w:left="854" w:right="142" w:hanging="356"/>
        <w:contextualSpacing w:val="0"/>
        <w:rPr>
          <w:sz w:val="18"/>
          <w:szCs w:val="18"/>
        </w:rPr>
      </w:pPr>
      <w:r w:rsidRPr="000E71F8">
        <w:rPr>
          <w:sz w:val="18"/>
          <w:szCs w:val="18"/>
        </w:rPr>
        <w:t>Une attestation de fourniture des déclarations sociales et de paiement des cotisations et contributions</w:t>
      </w:r>
      <w:r w:rsidRPr="000E71F8">
        <w:rPr>
          <w:spacing w:val="-1"/>
          <w:sz w:val="18"/>
          <w:szCs w:val="18"/>
        </w:rPr>
        <w:t xml:space="preserve"> </w:t>
      </w:r>
      <w:r w:rsidRPr="000E71F8">
        <w:rPr>
          <w:sz w:val="18"/>
          <w:szCs w:val="18"/>
        </w:rPr>
        <w:t>de</w:t>
      </w:r>
      <w:r w:rsidRPr="000E71F8">
        <w:rPr>
          <w:spacing w:val="-1"/>
          <w:sz w:val="18"/>
          <w:szCs w:val="18"/>
        </w:rPr>
        <w:t xml:space="preserve"> </w:t>
      </w:r>
      <w:r w:rsidRPr="000E71F8">
        <w:rPr>
          <w:sz w:val="18"/>
          <w:szCs w:val="18"/>
        </w:rPr>
        <w:t>sécurité</w:t>
      </w:r>
      <w:r w:rsidRPr="000E71F8">
        <w:rPr>
          <w:spacing w:val="-1"/>
          <w:sz w:val="18"/>
          <w:szCs w:val="18"/>
        </w:rPr>
        <w:t xml:space="preserve"> </w:t>
      </w:r>
      <w:r w:rsidRPr="000E71F8">
        <w:rPr>
          <w:sz w:val="18"/>
          <w:szCs w:val="18"/>
        </w:rPr>
        <w:t>sociale,</w:t>
      </w:r>
      <w:r w:rsidRPr="000E71F8">
        <w:rPr>
          <w:spacing w:val="-2"/>
          <w:sz w:val="18"/>
          <w:szCs w:val="18"/>
        </w:rPr>
        <w:t xml:space="preserve"> </w:t>
      </w:r>
      <w:r w:rsidRPr="000E71F8">
        <w:rPr>
          <w:sz w:val="18"/>
          <w:szCs w:val="18"/>
        </w:rPr>
        <w:t>prévue</w:t>
      </w:r>
      <w:r w:rsidRPr="000E71F8">
        <w:rPr>
          <w:spacing w:val="-1"/>
          <w:sz w:val="18"/>
          <w:szCs w:val="18"/>
        </w:rPr>
        <w:t xml:space="preserve"> </w:t>
      </w:r>
      <w:r w:rsidRPr="000E71F8">
        <w:rPr>
          <w:sz w:val="18"/>
          <w:szCs w:val="18"/>
        </w:rPr>
        <w:t>à</w:t>
      </w:r>
      <w:r w:rsidRPr="000E71F8">
        <w:rPr>
          <w:spacing w:val="-1"/>
          <w:sz w:val="18"/>
          <w:szCs w:val="18"/>
        </w:rPr>
        <w:t xml:space="preserve"> </w:t>
      </w:r>
      <w:r w:rsidRPr="000E71F8">
        <w:rPr>
          <w:sz w:val="18"/>
          <w:szCs w:val="18"/>
        </w:rPr>
        <w:t>l’article</w:t>
      </w:r>
      <w:r w:rsidRPr="000E71F8">
        <w:rPr>
          <w:spacing w:val="-1"/>
          <w:sz w:val="18"/>
          <w:szCs w:val="18"/>
        </w:rPr>
        <w:t xml:space="preserve"> </w:t>
      </w:r>
      <w:r w:rsidRPr="000E71F8">
        <w:rPr>
          <w:sz w:val="18"/>
          <w:szCs w:val="18"/>
        </w:rPr>
        <w:t>L.</w:t>
      </w:r>
      <w:r w:rsidRPr="000E71F8">
        <w:rPr>
          <w:spacing w:val="-2"/>
          <w:sz w:val="18"/>
          <w:szCs w:val="18"/>
        </w:rPr>
        <w:t xml:space="preserve"> </w:t>
      </w:r>
      <w:r w:rsidRPr="000E71F8">
        <w:rPr>
          <w:sz w:val="18"/>
          <w:szCs w:val="18"/>
        </w:rPr>
        <w:t>243-15</w:t>
      </w:r>
      <w:r w:rsidRPr="000E71F8">
        <w:rPr>
          <w:spacing w:val="-1"/>
          <w:sz w:val="18"/>
          <w:szCs w:val="18"/>
        </w:rPr>
        <w:t xml:space="preserve"> </w:t>
      </w:r>
      <w:r w:rsidRPr="000E71F8">
        <w:rPr>
          <w:sz w:val="18"/>
          <w:szCs w:val="18"/>
        </w:rPr>
        <w:t>du Code de</w:t>
      </w:r>
      <w:r w:rsidRPr="000E71F8">
        <w:rPr>
          <w:spacing w:val="-1"/>
          <w:sz w:val="18"/>
          <w:szCs w:val="18"/>
        </w:rPr>
        <w:t xml:space="preserve"> </w:t>
      </w:r>
      <w:r w:rsidRPr="000E71F8">
        <w:rPr>
          <w:sz w:val="18"/>
          <w:szCs w:val="18"/>
        </w:rPr>
        <w:t>la</w:t>
      </w:r>
      <w:r w:rsidRPr="000E71F8">
        <w:rPr>
          <w:spacing w:val="-1"/>
          <w:sz w:val="18"/>
          <w:szCs w:val="18"/>
        </w:rPr>
        <w:t xml:space="preserve"> </w:t>
      </w:r>
      <w:r w:rsidRPr="000E71F8">
        <w:rPr>
          <w:sz w:val="18"/>
          <w:szCs w:val="18"/>
        </w:rPr>
        <w:t>sécurité</w:t>
      </w:r>
      <w:r w:rsidRPr="000E71F8">
        <w:rPr>
          <w:spacing w:val="-1"/>
          <w:sz w:val="18"/>
          <w:szCs w:val="18"/>
        </w:rPr>
        <w:t xml:space="preserve"> </w:t>
      </w:r>
      <w:r w:rsidRPr="000E71F8">
        <w:rPr>
          <w:sz w:val="18"/>
          <w:szCs w:val="18"/>
        </w:rPr>
        <w:t>sociale, émanant</w:t>
      </w:r>
      <w:r w:rsidRPr="000E71F8">
        <w:rPr>
          <w:spacing w:val="-8"/>
          <w:sz w:val="18"/>
          <w:szCs w:val="18"/>
        </w:rPr>
        <w:t xml:space="preserve"> </w:t>
      </w:r>
      <w:r w:rsidRPr="000E71F8">
        <w:rPr>
          <w:sz w:val="18"/>
          <w:szCs w:val="18"/>
        </w:rPr>
        <w:t>de</w:t>
      </w:r>
      <w:r w:rsidRPr="000E71F8">
        <w:rPr>
          <w:spacing w:val="-11"/>
          <w:sz w:val="18"/>
          <w:szCs w:val="18"/>
        </w:rPr>
        <w:t xml:space="preserve"> </w:t>
      </w:r>
      <w:r w:rsidRPr="000E71F8">
        <w:rPr>
          <w:sz w:val="18"/>
          <w:szCs w:val="18"/>
        </w:rPr>
        <w:t>l'organisme</w:t>
      </w:r>
      <w:r w:rsidRPr="000E71F8">
        <w:rPr>
          <w:spacing w:val="-9"/>
          <w:sz w:val="18"/>
          <w:szCs w:val="18"/>
        </w:rPr>
        <w:t xml:space="preserve"> </w:t>
      </w:r>
      <w:r w:rsidRPr="000E71F8">
        <w:rPr>
          <w:sz w:val="18"/>
          <w:szCs w:val="18"/>
        </w:rPr>
        <w:t>de</w:t>
      </w:r>
      <w:r w:rsidRPr="000E71F8">
        <w:rPr>
          <w:spacing w:val="-11"/>
          <w:sz w:val="18"/>
          <w:szCs w:val="18"/>
        </w:rPr>
        <w:t xml:space="preserve"> </w:t>
      </w:r>
      <w:r w:rsidRPr="000E71F8">
        <w:rPr>
          <w:sz w:val="18"/>
          <w:szCs w:val="18"/>
        </w:rPr>
        <w:t>protection</w:t>
      </w:r>
      <w:r w:rsidRPr="000E71F8">
        <w:rPr>
          <w:spacing w:val="-8"/>
          <w:sz w:val="18"/>
          <w:szCs w:val="18"/>
        </w:rPr>
        <w:t xml:space="preserve"> </w:t>
      </w:r>
      <w:r w:rsidRPr="000E71F8">
        <w:rPr>
          <w:sz w:val="18"/>
          <w:szCs w:val="18"/>
        </w:rPr>
        <w:t>sociale</w:t>
      </w:r>
      <w:r w:rsidRPr="000E71F8">
        <w:rPr>
          <w:spacing w:val="-9"/>
          <w:sz w:val="18"/>
          <w:szCs w:val="18"/>
        </w:rPr>
        <w:t xml:space="preserve"> </w:t>
      </w:r>
      <w:r w:rsidRPr="000E71F8">
        <w:rPr>
          <w:sz w:val="18"/>
          <w:szCs w:val="18"/>
        </w:rPr>
        <w:t>chargé</w:t>
      </w:r>
      <w:r w:rsidRPr="000E71F8">
        <w:rPr>
          <w:spacing w:val="-11"/>
          <w:sz w:val="18"/>
          <w:szCs w:val="18"/>
        </w:rPr>
        <w:t xml:space="preserve"> </w:t>
      </w:r>
      <w:r w:rsidRPr="000E71F8">
        <w:rPr>
          <w:sz w:val="18"/>
          <w:szCs w:val="18"/>
        </w:rPr>
        <w:t>du</w:t>
      </w:r>
      <w:r w:rsidRPr="000E71F8">
        <w:rPr>
          <w:spacing w:val="-8"/>
          <w:sz w:val="18"/>
          <w:szCs w:val="18"/>
        </w:rPr>
        <w:t xml:space="preserve"> </w:t>
      </w:r>
      <w:r w:rsidRPr="000E71F8">
        <w:rPr>
          <w:sz w:val="18"/>
          <w:szCs w:val="18"/>
        </w:rPr>
        <w:t>recouvrement</w:t>
      </w:r>
      <w:r w:rsidRPr="000E71F8">
        <w:rPr>
          <w:spacing w:val="-11"/>
          <w:sz w:val="18"/>
          <w:szCs w:val="18"/>
        </w:rPr>
        <w:t xml:space="preserve"> </w:t>
      </w:r>
      <w:r w:rsidRPr="000E71F8">
        <w:rPr>
          <w:sz w:val="18"/>
          <w:szCs w:val="18"/>
        </w:rPr>
        <w:t>des</w:t>
      </w:r>
      <w:r w:rsidRPr="000E71F8">
        <w:rPr>
          <w:spacing w:val="-9"/>
          <w:sz w:val="18"/>
          <w:szCs w:val="18"/>
        </w:rPr>
        <w:t xml:space="preserve"> </w:t>
      </w:r>
      <w:r w:rsidRPr="000E71F8">
        <w:rPr>
          <w:sz w:val="18"/>
          <w:szCs w:val="18"/>
        </w:rPr>
        <w:t>cotisations</w:t>
      </w:r>
      <w:r w:rsidRPr="000E71F8">
        <w:rPr>
          <w:spacing w:val="-9"/>
          <w:sz w:val="18"/>
          <w:szCs w:val="18"/>
        </w:rPr>
        <w:t xml:space="preserve"> </w:t>
      </w:r>
      <w:r w:rsidRPr="000E71F8">
        <w:rPr>
          <w:sz w:val="18"/>
          <w:szCs w:val="18"/>
        </w:rPr>
        <w:t>et</w:t>
      </w:r>
      <w:r w:rsidRPr="000E71F8">
        <w:rPr>
          <w:spacing w:val="-8"/>
          <w:sz w:val="18"/>
          <w:szCs w:val="18"/>
        </w:rPr>
        <w:t xml:space="preserve"> </w:t>
      </w:r>
      <w:r w:rsidRPr="000E71F8">
        <w:rPr>
          <w:sz w:val="18"/>
          <w:szCs w:val="18"/>
        </w:rPr>
        <w:t>des contributions, datant de moins de 6 mois</w:t>
      </w:r>
    </w:p>
    <w:p w14:paraId="4C13C4E2" w14:textId="77777777" w:rsidR="008B7E40" w:rsidRPr="000E71F8" w:rsidRDefault="008B7E40" w:rsidP="008B7E40">
      <w:pPr>
        <w:pStyle w:val="Paragraphedeliste"/>
        <w:numPr>
          <w:ilvl w:val="0"/>
          <w:numId w:val="2"/>
        </w:numPr>
        <w:tabs>
          <w:tab w:val="left" w:pos="852"/>
          <w:tab w:val="left" w:pos="854"/>
        </w:tabs>
        <w:spacing w:before="117"/>
        <w:ind w:left="854" w:right="142" w:hanging="356"/>
        <w:contextualSpacing w:val="0"/>
        <w:rPr>
          <w:sz w:val="18"/>
          <w:szCs w:val="18"/>
        </w:rPr>
      </w:pPr>
      <w:r w:rsidRPr="000E71F8">
        <w:rPr>
          <w:sz w:val="18"/>
          <w:szCs w:val="18"/>
        </w:rPr>
        <w:t>La liste nominative des salariés étrangers employés</w:t>
      </w:r>
      <w:r w:rsidRPr="000E71F8">
        <w:rPr>
          <w:spacing w:val="-2"/>
          <w:sz w:val="18"/>
          <w:szCs w:val="18"/>
        </w:rPr>
        <w:t xml:space="preserve"> </w:t>
      </w:r>
      <w:r w:rsidRPr="000E71F8">
        <w:rPr>
          <w:sz w:val="18"/>
          <w:szCs w:val="18"/>
        </w:rPr>
        <w:t>par ce dernier et soumis à l'autorisation de travail prévue à l'article L. 5221-2 du Code du travail. Cette liste, établie à partir du registre unique du personnel, précise pour chaque salarié :</w:t>
      </w:r>
    </w:p>
    <w:p w14:paraId="2D74DE15" w14:textId="77777777" w:rsidR="008B7E40" w:rsidRPr="000E71F8" w:rsidRDefault="008B7E40" w:rsidP="008B7E40">
      <w:pPr>
        <w:pStyle w:val="Corpsdetexte"/>
        <w:spacing w:before="199" w:line="458" w:lineRule="auto"/>
        <w:ind w:left="854" w:right="6226"/>
      </w:pPr>
      <w:r w:rsidRPr="000E71F8">
        <w:t>1°</w:t>
      </w:r>
      <w:r w:rsidRPr="000E71F8">
        <w:rPr>
          <w:spacing w:val="-12"/>
        </w:rPr>
        <w:t xml:space="preserve"> </w:t>
      </w:r>
      <w:r w:rsidRPr="000E71F8">
        <w:t>Sa</w:t>
      </w:r>
      <w:r w:rsidRPr="000E71F8">
        <w:rPr>
          <w:spacing w:val="-12"/>
        </w:rPr>
        <w:t xml:space="preserve"> </w:t>
      </w:r>
      <w:r w:rsidRPr="000E71F8">
        <w:t>date</w:t>
      </w:r>
      <w:r w:rsidRPr="000E71F8">
        <w:rPr>
          <w:spacing w:val="-12"/>
        </w:rPr>
        <w:t xml:space="preserve"> </w:t>
      </w:r>
      <w:r w:rsidRPr="000E71F8">
        <w:t>d'embauche</w:t>
      </w:r>
    </w:p>
    <w:p w14:paraId="77788625" w14:textId="77777777" w:rsidR="008B7E40" w:rsidRPr="000E71F8" w:rsidRDefault="008B7E40" w:rsidP="00DC468F">
      <w:pPr>
        <w:pStyle w:val="Corpsdetexte"/>
        <w:spacing w:before="2" w:line="458" w:lineRule="auto"/>
        <w:ind w:left="854" w:right="6226"/>
      </w:pPr>
      <w:r w:rsidRPr="000E71F8">
        <w:t>2° Sa nationalité</w:t>
      </w:r>
    </w:p>
    <w:p w14:paraId="65BF3452" w14:textId="77777777" w:rsidR="008B7E40" w:rsidRPr="000E71F8" w:rsidRDefault="008B7E40" w:rsidP="008B7E40">
      <w:pPr>
        <w:pStyle w:val="Corpsdetexte"/>
        <w:spacing w:before="2"/>
        <w:ind w:left="854"/>
        <w:rPr>
          <w:spacing w:val="-2"/>
        </w:rPr>
      </w:pPr>
      <w:r w:rsidRPr="000E71F8">
        <w:t>3°</w:t>
      </w:r>
      <w:r w:rsidRPr="000E71F8">
        <w:rPr>
          <w:spacing w:val="-5"/>
        </w:rPr>
        <w:t xml:space="preserve"> </w:t>
      </w:r>
      <w:r w:rsidRPr="000E71F8">
        <w:t>Le</w:t>
      </w:r>
      <w:r w:rsidRPr="000E71F8">
        <w:rPr>
          <w:spacing w:val="-3"/>
        </w:rPr>
        <w:t xml:space="preserve"> </w:t>
      </w:r>
      <w:r w:rsidRPr="000E71F8">
        <w:t>type</w:t>
      </w:r>
      <w:r w:rsidRPr="000E71F8">
        <w:rPr>
          <w:spacing w:val="-3"/>
        </w:rPr>
        <w:t xml:space="preserve"> </w:t>
      </w:r>
      <w:r w:rsidRPr="000E71F8">
        <w:t>et</w:t>
      </w:r>
      <w:r w:rsidRPr="000E71F8">
        <w:rPr>
          <w:spacing w:val="-1"/>
        </w:rPr>
        <w:t xml:space="preserve"> </w:t>
      </w:r>
      <w:r w:rsidRPr="000E71F8">
        <w:t>le</w:t>
      </w:r>
      <w:r w:rsidRPr="000E71F8">
        <w:rPr>
          <w:spacing w:val="-1"/>
        </w:rPr>
        <w:t xml:space="preserve"> </w:t>
      </w:r>
      <w:r w:rsidRPr="000E71F8">
        <w:t>numéro</w:t>
      </w:r>
      <w:r w:rsidRPr="000E71F8">
        <w:rPr>
          <w:spacing w:val="-2"/>
        </w:rPr>
        <w:t xml:space="preserve"> </w:t>
      </w:r>
      <w:r w:rsidRPr="000E71F8">
        <w:t>d'ordre</w:t>
      </w:r>
      <w:r w:rsidRPr="000E71F8">
        <w:rPr>
          <w:spacing w:val="-3"/>
        </w:rPr>
        <w:t xml:space="preserve"> </w:t>
      </w:r>
      <w:r w:rsidRPr="000E71F8">
        <w:t>du</w:t>
      </w:r>
      <w:r w:rsidRPr="000E71F8">
        <w:rPr>
          <w:spacing w:val="-4"/>
        </w:rPr>
        <w:t xml:space="preserve"> </w:t>
      </w:r>
      <w:r w:rsidRPr="000E71F8">
        <w:t>titre</w:t>
      </w:r>
      <w:r w:rsidRPr="000E71F8">
        <w:rPr>
          <w:spacing w:val="-3"/>
        </w:rPr>
        <w:t xml:space="preserve"> </w:t>
      </w:r>
      <w:r w:rsidRPr="000E71F8">
        <w:t>valant</w:t>
      </w:r>
      <w:r w:rsidRPr="000E71F8">
        <w:rPr>
          <w:spacing w:val="-2"/>
        </w:rPr>
        <w:t xml:space="preserve"> </w:t>
      </w:r>
      <w:r w:rsidRPr="000E71F8">
        <w:t>autorisation</w:t>
      </w:r>
      <w:r w:rsidRPr="000E71F8">
        <w:rPr>
          <w:spacing w:val="-2"/>
        </w:rPr>
        <w:t xml:space="preserve"> </w:t>
      </w:r>
      <w:r w:rsidRPr="000E71F8">
        <w:t>de</w:t>
      </w:r>
      <w:r w:rsidRPr="000E71F8">
        <w:rPr>
          <w:spacing w:val="-2"/>
        </w:rPr>
        <w:t xml:space="preserve"> travail.</w:t>
      </w:r>
    </w:p>
    <w:p w14:paraId="734729CB" w14:textId="77777777" w:rsidR="008B7E40" w:rsidRPr="000E71F8" w:rsidRDefault="008B7E40" w:rsidP="008B7E40">
      <w:pPr>
        <w:pStyle w:val="Corpsdetexte"/>
        <w:spacing w:before="2"/>
        <w:rPr>
          <w:spacing w:val="-2"/>
        </w:rPr>
      </w:pPr>
    </w:p>
    <w:p w14:paraId="0C1B4231" w14:textId="77777777" w:rsidR="008B7E40" w:rsidRPr="000E71F8" w:rsidRDefault="008B7E40" w:rsidP="008B7E40">
      <w:pPr>
        <w:pStyle w:val="Paragraphedeliste"/>
        <w:numPr>
          <w:ilvl w:val="0"/>
          <w:numId w:val="2"/>
        </w:numPr>
        <w:tabs>
          <w:tab w:val="left" w:pos="852"/>
          <w:tab w:val="left" w:pos="854"/>
        </w:tabs>
        <w:spacing w:before="120"/>
        <w:ind w:left="854" w:right="142" w:hanging="356"/>
        <w:contextualSpacing w:val="0"/>
        <w:rPr>
          <w:sz w:val="18"/>
          <w:szCs w:val="18"/>
        </w:rPr>
      </w:pPr>
      <w:r w:rsidRPr="000E71F8">
        <w:rPr>
          <w:sz w:val="18"/>
          <w:szCs w:val="18"/>
        </w:rPr>
        <w:t>Le marché ne pourra être notifié que lorsque l’attributaire aura produit au représentant du pouvoir adjudicateur les documents administratifs mentionnés ci-avant.</w:t>
      </w:r>
    </w:p>
    <w:p w14:paraId="0CC70594" w14:textId="77777777" w:rsidR="008B7E40" w:rsidRPr="000E71F8" w:rsidRDefault="008B7E40" w:rsidP="008B7E40">
      <w:pPr>
        <w:tabs>
          <w:tab w:val="left" w:pos="852"/>
          <w:tab w:val="left" w:pos="854"/>
        </w:tabs>
        <w:spacing w:before="120"/>
        <w:ind w:right="142"/>
        <w:rPr>
          <w:sz w:val="18"/>
          <w:szCs w:val="18"/>
        </w:rPr>
      </w:pPr>
    </w:p>
    <w:p w14:paraId="4A2DC5F2" w14:textId="77777777" w:rsidR="008B7E40" w:rsidRPr="000E71F8" w:rsidRDefault="008B7E40" w:rsidP="008B7E40">
      <w:pPr>
        <w:pStyle w:val="Paragraphedeliste"/>
        <w:numPr>
          <w:ilvl w:val="0"/>
          <w:numId w:val="2"/>
        </w:numPr>
        <w:tabs>
          <w:tab w:val="left" w:pos="852"/>
          <w:tab w:val="left" w:pos="854"/>
        </w:tabs>
        <w:spacing w:before="120"/>
        <w:ind w:left="854" w:right="142" w:hanging="356"/>
        <w:contextualSpacing w:val="0"/>
        <w:rPr>
          <w:sz w:val="18"/>
          <w:szCs w:val="18"/>
        </w:rPr>
      </w:pPr>
      <w:r w:rsidRPr="000E71F8">
        <w:rPr>
          <w:sz w:val="18"/>
          <w:szCs w:val="18"/>
        </w:rPr>
        <w:t xml:space="preserve"> A ce titre, l’APIJ a souscrit, à la plateforme en ligne E ATTESTATIONS pour l’obtention de ces documents. En cas d’absence des documents ou de documents non conformes, le candidat recevra une alerte via E Attestations pour produire les documents demandés. </w:t>
      </w:r>
    </w:p>
    <w:p w14:paraId="590FC42E" w14:textId="77777777" w:rsidR="008B7E40" w:rsidRPr="000E71F8" w:rsidRDefault="008B7E40" w:rsidP="008B7E40">
      <w:pPr>
        <w:tabs>
          <w:tab w:val="left" w:pos="852"/>
          <w:tab w:val="left" w:pos="854"/>
        </w:tabs>
        <w:spacing w:before="120"/>
        <w:ind w:right="142"/>
        <w:rPr>
          <w:sz w:val="18"/>
          <w:szCs w:val="18"/>
        </w:rPr>
      </w:pPr>
    </w:p>
    <w:p w14:paraId="4CE60ECC" w14:textId="77777777" w:rsidR="008B7E40" w:rsidRPr="000E71F8" w:rsidRDefault="008B7E40" w:rsidP="008B7E40">
      <w:pPr>
        <w:pStyle w:val="Paragraphedeliste"/>
        <w:numPr>
          <w:ilvl w:val="0"/>
          <w:numId w:val="2"/>
        </w:numPr>
        <w:tabs>
          <w:tab w:val="left" w:pos="852"/>
          <w:tab w:val="left" w:pos="854"/>
        </w:tabs>
        <w:spacing w:before="120"/>
        <w:ind w:left="854" w:right="142" w:hanging="356"/>
        <w:contextualSpacing w:val="0"/>
        <w:rPr>
          <w:sz w:val="18"/>
          <w:szCs w:val="18"/>
        </w:rPr>
      </w:pPr>
      <w:r w:rsidRPr="000E71F8">
        <w:rPr>
          <w:sz w:val="18"/>
          <w:szCs w:val="18"/>
        </w:rPr>
        <w:t>A défaut de réponse dans un délai de 10 jours à compter de la demande sur E-Attestations, ou en cas de fourniture de documents non valables, l’offre du candidat provisoirement retenu est écartée au profit du candidat arrivant à sa suite selon le classement établi dans le rapport d’analyse des offres. Ce dernier se verra attribuer le marché de façon provisoire sous réserve de produire ces mêmes documents dans les mêmes conditions de forme et de délai.</w:t>
      </w:r>
    </w:p>
    <w:p w14:paraId="30D28C24" w14:textId="77777777" w:rsidR="008B7E40" w:rsidRPr="000E71F8" w:rsidRDefault="008B7E40" w:rsidP="008B7E40">
      <w:pPr>
        <w:adjustRightInd w:val="0"/>
        <w:rPr>
          <w:color w:val="000000"/>
          <w:sz w:val="18"/>
          <w:szCs w:val="18"/>
        </w:rPr>
      </w:pPr>
    </w:p>
    <w:p w14:paraId="1857075D" w14:textId="77777777" w:rsidR="008B7E40" w:rsidRPr="000E71F8" w:rsidRDefault="008B7E40" w:rsidP="008B7E40">
      <w:pPr>
        <w:pStyle w:val="Titre1"/>
      </w:pPr>
      <w:bookmarkStart w:id="43" w:name="_Toc536794912"/>
      <w:bookmarkStart w:id="44" w:name="_Toc63937459"/>
      <w:bookmarkStart w:id="45" w:name="_Toc115973657"/>
      <w:bookmarkStart w:id="46" w:name="_Toc201746439"/>
      <w:r w:rsidRPr="000E71F8">
        <w:lastRenderedPageBreak/>
        <w:t>ARTICLE 9</w:t>
      </w:r>
      <w:r w:rsidRPr="000E71F8">
        <w:tab/>
        <w:t>APPROBATION DU REGLEMENT DE LA CONSULTATION</w:t>
      </w:r>
      <w:bookmarkEnd w:id="43"/>
      <w:bookmarkEnd w:id="44"/>
      <w:bookmarkEnd w:id="45"/>
      <w:bookmarkEnd w:id="46"/>
    </w:p>
    <w:p w14:paraId="5DC23CCC" w14:textId="77777777" w:rsidR="008B7E40" w:rsidRPr="000E71F8" w:rsidRDefault="008B7E40" w:rsidP="008B7E40">
      <w:pPr>
        <w:pStyle w:val="Corpsdetexte"/>
        <w:spacing w:line="264" w:lineRule="auto"/>
        <w:ind w:left="141" w:right="139"/>
      </w:pPr>
    </w:p>
    <w:p w14:paraId="7FA338EB" w14:textId="1F617FF6" w:rsidR="008B7E40" w:rsidRPr="000E71F8" w:rsidRDefault="008B7E40" w:rsidP="008B7E40">
      <w:pPr>
        <w:pStyle w:val="Corpsdetexte"/>
        <w:spacing w:line="264" w:lineRule="auto"/>
        <w:ind w:left="141" w:right="139"/>
      </w:pPr>
      <w:r w:rsidRPr="000E71F8">
        <w:t xml:space="preserve">La remise par les candidats d’un rendu ou d’une offre selon les modalités prévues ci-dessus implique de leur part l’acceptation sans réserve ni condition des clauses du présent règlement de consultation et </w:t>
      </w:r>
      <w:r w:rsidR="00B702EA">
        <w:t>de</w:t>
      </w:r>
      <w:r w:rsidRPr="000E71F8">
        <w:t xml:space="preserve"> ses annexes.</w:t>
      </w:r>
    </w:p>
    <w:p w14:paraId="33CB9545" w14:textId="77777777" w:rsidR="008B7E40" w:rsidRPr="000E71F8" w:rsidRDefault="008B7E40" w:rsidP="008B7E40">
      <w:pPr>
        <w:pStyle w:val="AODocTxt"/>
        <w:numPr>
          <w:ilvl w:val="0"/>
          <w:numId w:val="0"/>
        </w:numPr>
        <w:spacing w:before="120"/>
        <w:rPr>
          <w:rFonts w:ascii="Verdana" w:hAnsi="Verdana"/>
          <w:sz w:val="20"/>
          <w:szCs w:val="20"/>
        </w:rPr>
      </w:pPr>
    </w:p>
    <w:p w14:paraId="242A4253" w14:textId="77777777" w:rsidR="008B7E40" w:rsidRPr="000E71F8" w:rsidRDefault="008B7E40" w:rsidP="008B7E40">
      <w:pPr>
        <w:pStyle w:val="Titre1"/>
      </w:pPr>
      <w:bookmarkStart w:id="47" w:name="_Toc63937460"/>
      <w:bookmarkStart w:id="48" w:name="_Toc115973658"/>
      <w:bookmarkStart w:id="49" w:name="_Toc201746440"/>
      <w:r w:rsidRPr="000E71F8">
        <w:t>ARTICLE 10</w:t>
      </w:r>
      <w:r w:rsidRPr="000E71F8">
        <w:tab/>
        <w:t>AUTRES</w:t>
      </w:r>
      <w:bookmarkEnd w:id="47"/>
      <w:bookmarkEnd w:id="48"/>
      <w:bookmarkEnd w:id="49"/>
    </w:p>
    <w:p w14:paraId="043F1DDB" w14:textId="77777777" w:rsidR="008B7E40" w:rsidRPr="000E71F8" w:rsidRDefault="008B7E40" w:rsidP="008B7E40">
      <w:pPr>
        <w:pStyle w:val="Corpsdetexte"/>
        <w:spacing w:line="264" w:lineRule="auto"/>
        <w:ind w:left="141" w:right="139"/>
      </w:pPr>
    </w:p>
    <w:p w14:paraId="04691AC7" w14:textId="77777777" w:rsidR="008B7E40" w:rsidRPr="000E71F8" w:rsidRDefault="008B7E40" w:rsidP="008B7E40">
      <w:pPr>
        <w:pStyle w:val="Corpsdetexte"/>
        <w:spacing w:line="264" w:lineRule="auto"/>
        <w:ind w:left="141" w:right="139"/>
      </w:pPr>
      <w:r w:rsidRPr="000E71F8">
        <w:t>En cas de litige, le tribunal administratif de Melun est seul compétent.</w:t>
      </w:r>
    </w:p>
    <w:p w14:paraId="22BCBE6B" w14:textId="77777777" w:rsidR="00AD123E" w:rsidRPr="00BC4D0F" w:rsidRDefault="00AD123E" w:rsidP="00CC46D2"/>
    <w:sectPr w:rsidR="00AD123E" w:rsidRPr="00BC4D0F" w:rsidSect="0062751E">
      <w:headerReference w:type="default" r:id="rId12"/>
      <w:footerReference w:type="default" r:id="rId13"/>
      <w:pgSz w:w="11906" w:h="16838"/>
      <w:pgMar w:top="964"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819A6" w14:textId="77777777" w:rsidR="002B775C" w:rsidRPr="000E71F8" w:rsidRDefault="002B775C" w:rsidP="0062751E">
      <w:r w:rsidRPr="000E71F8">
        <w:separator/>
      </w:r>
    </w:p>
  </w:endnote>
  <w:endnote w:type="continuationSeparator" w:id="0">
    <w:p w14:paraId="089DAB04" w14:textId="77777777" w:rsidR="002B775C" w:rsidRPr="000E71F8" w:rsidRDefault="002B775C" w:rsidP="0062751E">
      <w:r w:rsidRPr="000E71F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A90075" w:rsidRPr="000E71F8" w14:paraId="6A9828E1" w14:textId="77777777" w:rsidTr="00134F4B">
      <w:tc>
        <w:tcPr>
          <w:tcW w:w="9214" w:type="dxa"/>
          <w:vAlign w:val="center"/>
        </w:tcPr>
        <w:p w14:paraId="17B735D0" w14:textId="77777777" w:rsidR="00A90075" w:rsidRPr="000E71F8" w:rsidRDefault="00A90075" w:rsidP="00134F4B">
          <w:pPr>
            <w:pStyle w:val="Pieddepage"/>
            <w:jc w:val="center"/>
            <w:rPr>
              <w:sz w:val="16"/>
            </w:rPr>
          </w:pPr>
        </w:p>
      </w:tc>
    </w:tr>
    <w:tr w:rsidR="00134F4B" w:rsidRPr="000E71F8" w14:paraId="74D8C57F" w14:textId="77777777" w:rsidTr="00134F4B">
      <w:tc>
        <w:tcPr>
          <w:tcW w:w="9214" w:type="dxa"/>
          <w:vAlign w:val="center"/>
        </w:tcPr>
        <w:p w14:paraId="4BA4302B" w14:textId="445E0855" w:rsidR="00134F4B" w:rsidRPr="000E71F8" w:rsidRDefault="00134F4B" w:rsidP="00134F4B">
          <w:pPr>
            <w:pStyle w:val="Pieddepage"/>
            <w:jc w:val="center"/>
            <w:rPr>
              <w:sz w:val="16"/>
            </w:rPr>
          </w:pPr>
          <w:r w:rsidRPr="000E71F8">
            <w:rPr>
              <w:sz w:val="16"/>
            </w:rPr>
            <w:t>APIJ – Extension TJ Bobigny – Règlement de consultation (RC)</w:t>
          </w:r>
        </w:p>
      </w:tc>
    </w:tr>
    <w:tr w:rsidR="00134F4B" w:rsidRPr="000E71F8" w14:paraId="7992EEBD" w14:textId="77777777" w:rsidTr="00134F4B">
      <w:tc>
        <w:tcPr>
          <w:tcW w:w="9214" w:type="dxa"/>
          <w:vAlign w:val="bottom"/>
        </w:tcPr>
        <w:p w14:paraId="1324F293" w14:textId="77777777" w:rsidR="00134F4B" w:rsidRPr="000E71F8" w:rsidRDefault="00134F4B" w:rsidP="00CC46D2">
          <w:pPr>
            <w:pStyle w:val="Pieddepage"/>
            <w:jc w:val="center"/>
            <w:rPr>
              <w:bCs/>
              <w:caps/>
              <w:sz w:val="16"/>
            </w:rPr>
          </w:pPr>
          <w:r w:rsidRPr="000E71F8">
            <w:rPr>
              <w:bCs/>
              <w:caps/>
              <w:sz w:val="16"/>
            </w:rPr>
            <w:fldChar w:fldCharType="begin"/>
          </w:r>
          <w:r w:rsidRPr="000E71F8">
            <w:rPr>
              <w:bCs/>
              <w:caps/>
              <w:sz w:val="16"/>
            </w:rPr>
            <w:instrText>PAGE  \* Arabic  \* MERGEFORMAT</w:instrText>
          </w:r>
          <w:r w:rsidRPr="000E71F8">
            <w:rPr>
              <w:bCs/>
              <w:caps/>
              <w:sz w:val="16"/>
            </w:rPr>
            <w:fldChar w:fldCharType="separate"/>
          </w:r>
          <w:r w:rsidRPr="00DC468F">
            <w:rPr>
              <w:bCs/>
              <w:caps/>
              <w:sz w:val="16"/>
            </w:rPr>
            <w:t>1</w:t>
          </w:r>
          <w:r w:rsidRPr="000E71F8">
            <w:rPr>
              <w:bCs/>
              <w:caps/>
              <w:sz w:val="16"/>
            </w:rPr>
            <w:fldChar w:fldCharType="end"/>
          </w:r>
          <w:r w:rsidRPr="000E71F8">
            <w:rPr>
              <w:caps/>
              <w:sz w:val="16"/>
            </w:rPr>
            <w:t>/</w:t>
          </w:r>
          <w:r w:rsidRPr="000E71F8">
            <w:rPr>
              <w:bCs/>
              <w:caps/>
              <w:sz w:val="16"/>
            </w:rPr>
            <w:fldChar w:fldCharType="begin"/>
          </w:r>
          <w:r w:rsidRPr="000E71F8">
            <w:rPr>
              <w:bCs/>
              <w:caps/>
              <w:sz w:val="16"/>
            </w:rPr>
            <w:instrText>NUMPAGES  \* Arabic  \* MERGEFORMAT</w:instrText>
          </w:r>
          <w:r w:rsidRPr="000E71F8">
            <w:rPr>
              <w:bCs/>
              <w:caps/>
              <w:sz w:val="16"/>
            </w:rPr>
            <w:fldChar w:fldCharType="separate"/>
          </w:r>
          <w:r w:rsidRPr="00DC468F">
            <w:rPr>
              <w:bCs/>
              <w:caps/>
              <w:sz w:val="16"/>
            </w:rPr>
            <w:t>1</w:t>
          </w:r>
          <w:r w:rsidRPr="000E71F8">
            <w:rPr>
              <w:bCs/>
              <w:caps/>
              <w:sz w:val="16"/>
            </w:rPr>
            <w:fldChar w:fldCharType="end"/>
          </w:r>
        </w:p>
      </w:tc>
    </w:tr>
  </w:tbl>
  <w:p w14:paraId="14DDB130" w14:textId="77777777" w:rsidR="00137CDC" w:rsidRPr="000E71F8" w:rsidRDefault="00137CDC" w:rsidP="00FB145F">
    <w:pPr>
      <w:pStyle w:val="Pieddepage"/>
      <w:rPr>
        <w:caps/>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E155D" w14:textId="77777777" w:rsidR="002B775C" w:rsidRPr="000E71F8" w:rsidRDefault="002B775C" w:rsidP="0062751E">
      <w:r w:rsidRPr="000E71F8">
        <w:separator/>
      </w:r>
    </w:p>
  </w:footnote>
  <w:footnote w:type="continuationSeparator" w:id="0">
    <w:p w14:paraId="0763C81C" w14:textId="77777777" w:rsidR="002B775C" w:rsidRPr="000E71F8" w:rsidRDefault="002B775C" w:rsidP="0062751E">
      <w:r w:rsidRPr="000E71F8">
        <w:continuationSeparator/>
      </w:r>
    </w:p>
  </w:footnote>
  <w:footnote w:id="1">
    <w:p w14:paraId="4220E1C3" w14:textId="21551CF7" w:rsidR="0019572F" w:rsidRPr="0019572F" w:rsidRDefault="0019572F">
      <w:pPr>
        <w:pStyle w:val="Notedebasdepage"/>
        <w:rPr>
          <w:sz w:val="16"/>
          <w:szCs w:val="16"/>
        </w:rPr>
      </w:pPr>
      <w:r w:rsidRPr="000E71F8">
        <w:rPr>
          <w:rStyle w:val="Appelnotedebasdep"/>
          <w:sz w:val="16"/>
          <w:szCs w:val="16"/>
        </w:rPr>
        <w:footnoteRef/>
      </w:r>
      <w:r w:rsidRPr="000E71F8">
        <w:rPr>
          <w:sz w:val="16"/>
          <w:szCs w:val="16"/>
        </w:rPr>
        <w:t xml:space="preserve"> Se dit de toute personne pouvant faire reconnaître et exercer ses droits en justice.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0090D" w14:textId="77777777" w:rsidR="00BC660B" w:rsidRPr="000E71F8" w:rsidRDefault="00DD1603">
    <w:pPr>
      <w:pStyle w:val="En-tte"/>
    </w:pPr>
    <w:r w:rsidRPr="00DC468F">
      <w:rPr>
        <w:noProof/>
        <w:lang w:eastAsia="fr-FR"/>
      </w:rPr>
      <w:drawing>
        <wp:inline distT="0" distB="0" distL="0" distR="0" wp14:anchorId="49A939BC" wp14:editId="7C18ADB8">
          <wp:extent cx="6300229" cy="899162"/>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79880A4A" w14:textId="77777777" w:rsidR="00490A0E" w:rsidRPr="000E71F8" w:rsidRDefault="00490A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49A80E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DE3A24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910E40"/>
    <w:multiLevelType w:val="hybridMultilevel"/>
    <w:tmpl w:val="D09A5B06"/>
    <w:lvl w:ilvl="0" w:tplc="EFD0B806">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9C3D6E"/>
    <w:multiLevelType w:val="multilevel"/>
    <w:tmpl w:val="A5287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B04557"/>
    <w:multiLevelType w:val="hybridMultilevel"/>
    <w:tmpl w:val="9A3EC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6D184C"/>
    <w:multiLevelType w:val="hybridMultilevel"/>
    <w:tmpl w:val="97BA2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77549A"/>
    <w:multiLevelType w:val="hybridMultilevel"/>
    <w:tmpl w:val="AC001E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42819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C337C98"/>
    <w:multiLevelType w:val="hybridMultilevel"/>
    <w:tmpl w:val="C474157E"/>
    <w:lvl w:ilvl="0" w:tplc="FEEE7BFA">
      <w:numFmt w:val="bullet"/>
      <w:lvlText w:val=""/>
      <w:lvlJc w:val="left"/>
      <w:pPr>
        <w:ind w:left="720" w:hanging="360"/>
      </w:pPr>
      <w:rPr>
        <w:rFonts w:ascii="Wingdings" w:eastAsia="Verdana" w:hAnsi="Wingdings"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1666F6"/>
    <w:multiLevelType w:val="multilevel"/>
    <w:tmpl w:val="56A2EFC8"/>
    <w:lvl w:ilvl="0">
      <w:start w:val="4"/>
      <w:numFmt w:val="decimal"/>
      <w:lvlText w:val="%1"/>
      <w:lvlJc w:val="left"/>
      <w:pPr>
        <w:ind w:left="1024" w:hanging="701"/>
      </w:pPr>
      <w:rPr>
        <w:rFonts w:hint="default"/>
        <w:lang w:val="fr-FR" w:eastAsia="en-US" w:bidi="ar-SA"/>
      </w:rPr>
    </w:lvl>
    <w:lvl w:ilvl="1">
      <w:start w:val="1"/>
      <w:numFmt w:val="decimal"/>
      <w:lvlText w:val="%1.%2"/>
      <w:lvlJc w:val="left"/>
      <w:pPr>
        <w:ind w:left="1024" w:hanging="701"/>
      </w:pPr>
      <w:rPr>
        <w:rFonts w:ascii="Verdana" w:eastAsia="Verdana" w:hAnsi="Verdana" w:cs="Verdana" w:hint="default"/>
        <w:b w:val="0"/>
        <w:bCs w:val="0"/>
        <w:i w:val="0"/>
        <w:iCs w:val="0"/>
        <w:spacing w:val="-1"/>
        <w:w w:val="100"/>
        <w:sz w:val="18"/>
        <w:szCs w:val="18"/>
        <w:lang w:val="fr-FR" w:eastAsia="en-US" w:bidi="ar-SA"/>
      </w:rPr>
    </w:lvl>
    <w:lvl w:ilvl="2">
      <w:start w:val="1"/>
      <w:numFmt w:val="decimal"/>
      <w:lvlText w:val="%1.%2.%3"/>
      <w:lvlJc w:val="left"/>
      <w:pPr>
        <w:ind w:left="1243" w:hanging="740"/>
      </w:pPr>
      <w:rPr>
        <w:rFonts w:ascii="Verdana" w:eastAsia="Verdana" w:hAnsi="Verdana" w:cs="Verdana" w:hint="default"/>
        <w:b w:val="0"/>
        <w:bCs w:val="0"/>
        <w:i w:val="0"/>
        <w:iCs w:val="0"/>
        <w:spacing w:val="-1"/>
        <w:w w:val="100"/>
        <w:sz w:val="18"/>
        <w:szCs w:val="18"/>
        <w:lang w:val="fr-FR" w:eastAsia="en-US" w:bidi="ar-SA"/>
      </w:rPr>
    </w:lvl>
    <w:lvl w:ilvl="3">
      <w:numFmt w:val="bullet"/>
      <w:lvlText w:val="•"/>
      <w:lvlJc w:val="left"/>
      <w:pPr>
        <w:ind w:left="3043" w:hanging="740"/>
      </w:pPr>
      <w:rPr>
        <w:rFonts w:hint="default"/>
        <w:lang w:val="fr-FR" w:eastAsia="en-US" w:bidi="ar-SA"/>
      </w:rPr>
    </w:lvl>
    <w:lvl w:ilvl="4">
      <w:numFmt w:val="bullet"/>
      <w:lvlText w:val="•"/>
      <w:lvlJc w:val="left"/>
      <w:pPr>
        <w:ind w:left="3945" w:hanging="740"/>
      </w:pPr>
      <w:rPr>
        <w:rFonts w:hint="default"/>
        <w:lang w:val="fr-FR" w:eastAsia="en-US" w:bidi="ar-SA"/>
      </w:rPr>
    </w:lvl>
    <w:lvl w:ilvl="5">
      <w:numFmt w:val="bullet"/>
      <w:lvlText w:val="•"/>
      <w:lvlJc w:val="left"/>
      <w:pPr>
        <w:ind w:left="4847" w:hanging="740"/>
      </w:pPr>
      <w:rPr>
        <w:rFonts w:hint="default"/>
        <w:lang w:val="fr-FR" w:eastAsia="en-US" w:bidi="ar-SA"/>
      </w:rPr>
    </w:lvl>
    <w:lvl w:ilvl="6">
      <w:numFmt w:val="bullet"/>
      <w:lvlText w:val="•"/>
      <w:lvlJc w:val="left"/>
      <w:pPr>
        <w:ind w:left="5749" w:hanging="740"/>
      </w:pPr>
      <w:rPr>
        <w:rFonts w:hint="default"/>
        <w:lang w:val="fr-FR" w:eastAsia="en-US" w:bidi="ar-SA"/>
      </w:rPr>
    </w:lvl>
    <w:lvl w:ilvl="7">
      <w:numFmt w:val="bullet"/>
      <w:lvlText w:val="•"/>
      <w:lvlJc w:val="left"/>
      <w:pPr>
        <w:ind w:left="6650" w:hanging="740"/>
      </w:pPr>
      <w:rPr>
        <w:rFonts w:hint="default"/>
        <w:lang w:val="fr-FR" w:eastAsia="en-US" w:bidi="ar-SA"/>
      </w:rPr>
    </w:lvl>
    <w:lvl w:ilvl="8">
      <w:numFmt w:val="bullet"/>
      <w:lvlText w:val="•"/>
      <w:lvlJc w:val="left"/>
      <w:pPr>
        <w:ind w:left="7552" w:hanging="740"/>
      </w:pPr>
      <w:rPr>
        <w:rFonts w:hint="default"/>
        <w:lang w:val="fr-FR" w:eastAsia="en-US" w:bidi="ar-SA"/>
      </w:rPr>
    </w:lvl>
  </w:abstractNum>
  <w:abstractNum w:abstractNumId="10" w15:restartNumberingAfterBreak="0">
    <w:nsid w:val="21654795"/>
    <w:multiLevelType w:val="hybridMultilevel"/>
    <w:tmpl w:val="B532D85E"/>
    <w:lvl w:ilvl="0" w:tplc="B9162C9C">
      <w:numFmt w:val="bullet"/>
      <w:lvlText w:val=""/>
      <w:lvlJc w:val="left"/>
      <w:pPr>
        <w:ind w:left="720" w:hanging="360"/>
      </w:pPr>
      <w:rPr>
        <w:rFonts w:ascii="Wingdings" w:eastAsia="Verdana" w:hAnsi="Wingdings"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8B5501"/>
    <w:multiLevelType w:val="hybridMultilevel"/>
    <w:tmpl w:val="B87286AE"/>
    <w:lvl w:ilvl="0" w:tplc="4DCC0CAE">
      <w:numFmt w:val="bullet"/>
      <w:lvlText w:val="-"/>
      <w:lvlJc w:val="left"/>
      <w:pPr>
        <w:ind w:left="861" w:hanging="360"/>
      </w:pPr>
      <w:rPr>
        <w:rFonts w:ascii="Calibri" w:eastAsia="Calibri" w:hAnsi="Calibri" w:cs="Calibri" w:hint="default"/>
        <w:b w:val="0"/>
        <w:bCs w:val="0"/>
        <w:i w:val="0"/>
        <w:iCs w:val="0"/>
        <w:spacing w:val="0"/>
        <w:w w:val="100"/>
        <w:sz w:val="18"/>
        <w:szCs w:val="18"/>
        <w:lang w:val="fr-FR" w:eastAsia="en-US" w:bidi="ar-SA"/>
      </w:rPr>
    </w:lvl>
    <w:lvl w:ilvl="1" w:tplc="D6F05EE0">
      <w:numFmt w:val="bullet"/>
      <w:lvlText w:val="•"/>
      <w:lvlJc w:val="left"/>
      <w:pPr>
        <w:ind w:left="1709" w:hanging="360"/>
      </w:pPr>
      <w:rPr>
        <w:rFonts w:hint="default"/>
        <w:lang w:val="fr-FR" w:eastAsia="en-US" w:bidi="ar-SA"/>
      </w:rPr>
    </w:lvl>
    <w:lvl w:ilvl="2" w:tplc="2646D6A2">
      <w:numFmt w:val="bullet"/>
      <w:lvlText w:val="•"/>
      <w:lvlJc w:val="left"/>
      <w:pPr>
        <w:ind w:left="2559" w:hanging="360"/>
      </w:pPr>
      <w:rPr>
        <w:rFonts w:hint="default"/>
        <w:lang w:val="fr-FR" w:eastAsia="en-US" w:bidi="ar-SA"/>
      </w:rPr>
    </w:lvl>
    <w:lvl w:ilvl="3" w:tplc="BE52D3CE">
      <w:numFmt w:val="bullet"/>
      <w:lvlText w:val="•"/>
      <w:lvlJc w:val="left"/>
      <w:pPr>
        <w:ind w:left="3408" w:hanging="360"/>
      </w:pPr>
      <w:rPr>
        <w:rFonts w:hint="default"/>
        <w:lang w:val="fr-FR" w:eastAsia="en-US" w:bidi="ar-SA"/>
      </w:rPr>
    </w:lvl>
    <w:lvl w:ilvl="4" w:tplc="0896D4FC">
      <w:numFmt w:val="bullet"/>
      <w:lvlText w:val="•"/>
      <w:lvlJc w:val="left"/>
      <w:pPr>
        <w:ind w:left="4258" w:hanging="360"/>
      </w:pPr>
      <w:rPr>
        <w:rFonts w:hint="default"/>
        <w:lang w:val="fr-FR" w:eastAsia="en-US" w:bidi="ar-SA"/>
      </w:rPr>
    </w:lvl>
    <w:lvl w:ilvl="5" w:tplc="6838C3FE">
      <w:numFmt w:val="bullet"/>
      <w:lvlText w:val="•"/>
      <w:lvlJc w:val="left"/>
      <w:pPr>
        <w:ind w:left="5108" w:hanging="360"/>
      </w:pPr>
      <w:rPr>
        <w:rFonts w:hint="default"/>
        <w:lang w:val="fr-FR" w:eastAsia="en-US" w:bidi="ar-SA"/>
      </w:rPr>
    </w:lvl>
    <w:lvl w:ilvl="6" w:tplc="A2F419FC">
      <w:numFmt w:val="bullet"/>
      <w:lvlText w:val="•"/>
      <w:lvlJc w:val="left"/>
      <w:pPr>
        <w:ind w:left="5957" w:hanging="360"/>
      </w:pPr>
      <w:rPr>
        <w:rFonts w:hint="default"/>
        <w:lang w:val="fr-FR" w:eastAsia="en-US" w:bidi="ar-SA"/>
      </w:rPr>
    </w:lvl>
    <w:lvl w:ilvl="7" w:tplc="1D6AF2DE">
      <w:numFmt w:val="bullet"/>
      <w:lvlText w:val="•"/>
      <w:lvlJc w:val="left"/>
      <w:pPr>
        <w:ind w:left="6807" w:hanging="360"/>
      </w:pPr>
      <w:rPr>
        <w:rFonts w:hint="default"/>
        <w:lang w:val="fr-FR" w:eastAsia="en-US" w:bidi="ar-SA"/>
      </w:rPr>
    </w:lvl>
    <w:lvl w:ilvl="8" w:tplc="ED3250EA">
      <w:numFmt w:val="bullet"/>
      <w:lvlText w:val="•"/>
      <w:lvlJc w:val="left"/>
      <w:pPr>
        <w:ind w:left="7657" w:hanging="360"/>
      </w:pPr>
      <w:rPr>
        <w:rFonts w:hint="default"/>
        <w:lang w:val="fr-FR" w:eastAsia="en-US" w:bidi="ar-SA"/>
      </w:rPr>
    </w:lvl>
  </w:abstractNum>
  <w:abstractNum w:abstractNumId="12" w15:restartNumberingAfterBreak="0">
    <w:nsid w:val="242E429E"/>
    <w:multiLevelType w:val="hybridMultilevel"/>
    <w:tmpl w:val="B044A926"/>
    <w:lvl w:ilvl="0" w:tplc="C87260E8">
      <w:numFmt w:val="bullet"/>
      <w:lvlText w:val="-"/>
      <w:lvlJc w:val="left"/>
      <w:pPr>
        <w:ind w:left="285" w:hanging="144"/>
      </w:pPr>
      <w:rPr>
        <w:rFonts w:ascii="Verdana" w:eastAsia="Verdana" w:hAnsi="Verdana" w:cs="Verdana" w:hint="default"/>
        <w:b w:val="0"/>
        <w:bCs w:val="0"/>
        <w:i w:val="0"/>
        <w:iCs w:val="0"/>
        <w:spacing w:val="0"/>
        <w:w w:val="100"/>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3B7B14"/>
    <w:multiLevelType w:val="multilevel"/>
    <w:tmpl w:val="FBCC4BD0"/>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9F3041A"/>
    <w:multiLevelType w:val="hybridMultilevel"/>
    <w:tmpl w:val="12F45E4E"/>
    <w:lvl w:ilvl="0" w:tplc="C87260E8">
      <w:numFmt w:val="bullet"/>
      <w:lvlText w:val="-"/>
      <w:lvlJc w:val="left"/>
      <w:pPr>
        <w:ind w:left="285" w:hanging="144"/>
      </w:pPr>
      <w:rPr>
        <w:rFonts w:ascii="Verdana" w:eastAsia="Verdana" w:hAnsi="Verdana" w:cs="Verdana" w:hint="default"/>
        <w:b w:val="0"/>
        <w:bCs w:val="0"/>
        <w:i w:val="0"/>
        <w:iCs w:val="0"/>
        <w:spacing w:val="0"/>
        <w:w w:val="100"/>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2934C8"/>
    <w:multiLevelType w:val="hybridMultilevel"/>
    <w:tmpl w:val="4D9E25AC"/>
    <w:lvl w:ilvl="0" w:tplc="BD62F9C2">
      <w:numFmt w:val="bullet"/>
      <w:lvlText w:val=""/>
      <w:lvlJc w:val="left"/>
      <w:pPr>
        <w:ind w:left="861" w:hanging="360"/>
      </w:pPr>
      <w:rPr>
        <w:rFonts w:ascii="Wingdings" w:eastAsia="Wingdings" w:hAnsi="Wingdings" w:cs="Wingdings" w:hint="default"/>
        <w:b w:val="0"/>
        <w:bCs w:val="0"/>
        <w:i w:val="0"/>
        <w:iCs w:val="0"/>
        <w:spacing w:val="0"/>
        <w:w w:val="100"/>
        <w:sz w:val="18"/>
        <w:szCs w:val="18"/>
        <w:lang w:val="fr-FR" w:eastAsia="en-US" w:bidi="ar-SA"/>
      </w:rPr>
    </w:lvl>
    <w:lvl w:ilvl="1" w:tplc="44DAF5A4">
      <w:numFmt w:val="bullet"/>
      <w:lvlText w:val="•"/>
      <w:lvlJc w:val="left"/>
      <w:pPr>
        <w:ind w:left="1709" w:hanging="360"/>
      </w:pPr>
      <w:rPr>
        <w:rFonts w:hint="default"/>
        <w:lang w:val="fr-FR" w:eastAsia="en-US" w:bidi="ar-SA"/>
      </w:rPr>
    </w:lvl>
    <w:lvl w:ilvl="2" w:tplc="3ADA227E">
      <w:numFmt w:val="bullet"/>
      <w:lvlText w:val="•"/>
      <w:lvlJc w:val="left"/>
      <w:pPr>
        <w:ind w:left="2559" w:hanging="360"/>
      </w:pPr>
      <w:rPr>
        <w:rFonts w:hint="default"/>
        <w:lang w:val="fr-FR" w:eastAsia="en-US" w:bidi="ar-SA"/>
      </w:rPr>
    </w:lvl>
    <w:lvl w:ilvl="3" w:tplc="B2004E00">
      <w:numFmt w:val="bullet"/>
      <w:lvlText w:val="•"/>
      <w:lvlJc w:val="left"/>
      <w:pPr>
        <w:ind w:left="3408" w:hanging="360"/>
      </w:pPr>
      <w:rPr>
        <w:rFonts w:hint="default"/>
        <w:lang w:val="fr-FR" w:eastAsia="en-US" w:bidi="ar-SA"/>
      </w:rPr>
    </w:lvl>
    <w:lvl w:ilvl="4" w:tplc="C92AF2C2">
      <w:numFmt w:val="bullet"/>
      <w:lvlText w:val="•"/>
      <w:lvlJc w:val="left"/>
      <w:pPr>
        <w:ind w:left="4258" w:hanging="360"/>
      </w:pPr>
      <w:rPr>
        <w:rFonts w:hint="default"/>
        <w:lang w:val="fr-FR" w:eastAsia="en-US" w:bidi="ar-SA"/>
      </w:rPr>
    </w:lvl>
    <w:lvl w:ilvl="5" w:tplc="8C54EE56">
      <w:numFmt w:val="bullet"/>
      <w:lvlText w:val="•"/>
      <w:lvlJc w:val="left"/>
      <w:pPr>
        <w:ind w:left="5108" w:hanging="360"/>
      </w:pPr>
      <w:rPr>
        <w:rFonts w:hint="default"/>
        <w:lang w:val="fr-FR" w:eastAsia="en-US" w:bidi="ar-SA"/>
      </w:rPr>
    </w:lvl>
    <w:lvl w:ilvl="6" w:tplc="D722C6B6">
      <w:numFmt w:val="bullet"/>
      <w:lvlText w:val="•"/>
      <w:lvlJc w:val="left"/>
      <w:pPr>
        <w:ind w:left="5957" w:hanging="360"/>
      </w:pPr>
      <w:rPr>
        <w:rFonts w:hint="default"/>
        <w:lang w:val="fr-FR" w:eastAsia="en-US" w:bidi="ar-SA"/>
      </w:rPr>
    </w:lvl>
    <w:lvl w:ilvl="7" w:tplc="B498BFFA">
      <w:numFmt w:val="bullet"/>
      <w:lvlText w:val="•"/>
      <w:lvlJc w:val="left"/>
      <w:pPr>
        <w:ind w:left="6807" w:hanging="360"/>
      </w:pPr>
      <w:rPr>
        <w:rFonts w:hint="default"/>
        <w:lang w:val="fr-FR" w:eastAsia="en-US" w:bidi="ar-SA"/>
      </w:rPr>
    </w:lvl>
    <w:lvl w:ilvl="8" w:tplc="5D40FD12">
      <w:numFmt w:val="bullet"/>
      <w:lvlText w:val="•"/>
      <w:lvlJc w:val="left"/>
      <w:pPr>
        <w:ind w:left="7657" w:hanging="360"/>
      </w:pPr>
      <w:rPr>
        <w:rFonts w:hint="default"/>
        <w:lang w:val="fr-FR" w:eastAsia="en-US" w:bidi="ar-SA"/>
      </w:rPr>
    </w:lvl>
  </w:abstractNum>
  <w:abstractNum w:abstractNumId="16" w15:restartNumberingAfterBreak="0">
    <w:nsid w:val="36AA637E"/>
    <w:multiLevelType w:val="hybridMultilevel"/>
    <w:tmpl w:val="6B1ED358"/>
    <w:lvl w:ilvl="0" w:tplc="5AD61FB2">
      <w:numFmt w:val="bullet"/>
      <w:lvlText w:val="-"/>
      <w:lvlJc w:val="left"/>
      <w:pPr>
        <w:ind w:left="861" w:hanging="360"/>
      </w:pPr>
      <w:rPr>
        <w:rFonts w:ascii="Calibri" w:eastAsia="Calibri" w:hAnsi="Calibri" w:cs="Calibri" w:hint="default"/>
        <w:b w:val="0"/>
        <w:bCs w:val="0"/>
        <w:i w:val="0"/>
        <w:iCs w:val="0"/>
        <w:spacing w:val="0"/>
        <w:w w:val="100"/>
        <w:sz w:val="18"/>
        <w:szCs w:val="18"/>
        <w:lang w:val="fr-FR" w:eastAsia="en-US" w:bidi="ar-SA"/>
      </w:rPr>
    </w:lvl>
    <w:lvl w:ilvl="1" w:tplc="655CD5B8">
      <w:numFmt w:val="bullet"/>
      <w:lvlText w:val="•"/>
      <w:lvlJc w:val="left"/>
      <w:pPr>
        <w:ind w:left="1709" w:hanging="360"/>
      </w:pPr>
      <w:rPr>
        <w:rFonts w:hint="default"/>
        <w:lang w:val="fr-FR" w:eastAsia="en-US" w:bidi="ar-SA"/>
      </w:rPr>
    </w:lvl>
    <w:lvl w:ilvl="2" w:tplc="A0CAE654">
      <w:numFmt w:val="bullet"/>
      <w:lvlText w:val="•"/>
      <w:lvlJc w:val="left"/>
      <w:pPr>
        <w:ind w:left="2559" w:hanging="360"/>
      </w:pPr>
      <w:rPr>
        <w:rFonts w:hint="default"/>
        <w:lang w:val="fr-FR" w:eastAsia="en-US" w:bidi="ar-SA"/>
      </w:rPr>
    </w:lvl>
    <w:lvl w:ilvl="3" w:tplc="B7BE9BE0">
      <w:numFmt w:val="bullet"/>
      <w:lvlText w:val="•"/>
      <w:lvlJc w:val="left"/>
      <w:pPr>
        <w:ind w:left="3408" w:hanging="360"/>
      </w:pPr>
      <w:rPr>
        <w:rFonts w:hint="default"/>
        <w:lang w:val="fr-FR" w:eastAsia="en-US" w:bidi="ar-SA"/>
      </w:rPr>
    </w:lvl>
    <w:lvl w:ilvl="4" w:tplc="55065A68">
      <w:numFmt w:val="bullet"/>
      <w:lvlText w:val="•"/>
      <w:lvlJc w:val="left"/>
      <w:pPr>
        <w:ind w:left="4258" w:hanging="360"/>
      </w:pPr>
      <w:rPr>
        <w:rFonts w:hint="default"/>
        <w:lang w:val="fr-FR" w:eastAsia="en-US" w:bidi="ar-SA"/>
      </w:rPr>
    </w:lvl>
    <w:lvl w:ilvl="5" w:tplc="E37A78DA">
      <w:numFmt w:val="bullet"/>
      <w:lvlText w:val="•"/>
      <w:lvlJc w:val="left"/>
      <w:pPr>
        <w:ind w:left="5108" w:hanging="360"/>
      </w:pPr>
      <w:rPr>
        <w:rFonts w:hint="default"/>
        <w:lang w:val="fr-FR" w:eastAsia="en-US" w:bidi="ar-SA"/>
      </w:rPr>
    </w:lvl>
    <w:lvl w:ilvl="6" w:tplc="AE16054C">
      <w:numFmt w:val="bullet"/>
      <w:lvlText w:val="•"/>
      <w:lvlJc w:val="left"/>
      <w:pPr>
        <w:ind w:left="5957" w:hanging="360"/>
      </w:pPr>
      <w:rPr>
        <w:rFonts w:hint="default"/>
        <w:lang w:val="fr-FR" w:eastAsia="en-US" w:bidi="ar-SA"/>
      </w:rPr>
    </w:lvl>
    <w:lvl w:ilvl="7" w:tplc="AA0E5FFC">
      <w:numFmt w:val="bullet"/>
      <w:lvlText w:val="•"/>
      <w:lvlJc w:val="left"/>
      <w:pPr>
        <w:ind w:left="6807" w:hanging="360"/>
      </w:pPr>
      <w:rPr>
        <w:rFonts w:hint="default"/>
        <w:lang w:val="fr-FR" w:eastAsia="en-US" w:bidi="ar-SA"/>
      </w:rPr>
    </w:lvl>
    <w:lvl w:ilvl="8" w:tplc="B3E6FD3A">
      <w:numFmt w:val="bullet"/>
      <w:lvlText w:val="•"/>
      <w:lvlJc w:val="left"/>
      <w:pPr>
        <w:ind w:left="7657" w:hanging="360"/>
      </w:pPr>
      <w:rPr>
        <w:rFonts w:hint="default"/>
        <w:lang w:val="fr-FR" w:eastAsia="en-US" w:bidi="ar-SA"/>
      </w:rPr>
    </w:lvl>
  </w:abstractNum>
  <w:abstractNum w:abstractNumId="17" w15:restartNumberingAfterBreak="0">
    <w:nsid w:val="376A250C"/>
    <w:multiLevelType w:val="hybridMultilevel"/>
    <w:tmpl w:val="CFA0E46C"/>
    <w:lvl w:ilvl="0" w:tplc="A16E9784">
      <w:numFmt w:val="bullet"/>
      <w:lvlText w:val=""/>
      <w:lvlJc w:val="left"/>
      <w:pPr>
        <w:ind w:left="861" w:hanging="360"/>
      </w:pPr>
      <w:rPr>
        <w:rFonts w:ascii="Symbol" w:eastAsia="Symbol" w:hAnsi="Symbol" w:cs="Symbol" w:hint="default"/>
        <w:b w:val="0"/>
        <w:bCs w:val="0"/>
        <w:i w:val="0"/>
        <w:iCs w:val="0"/>
        <w:spacing w:val="0"/>
        <w:w w:val="100"/>
        <w:sz w:val="18"/>
        <w:szCs w:val="18"/>
        <w:lang w:val="fr-FR" w:eastAsia="en-US" w:bidi="ar-SA"/>
      </w:rPr>
    </w:lvl>
    <w:lvl w:ilvl="1" w:tplc="2D94EF0A">
      <w:numFmt w:val="bullet"/>
      <w:lvlText w:val="•"/>
      <w:lvlJc w:val="left"/>
      <w:pPr>
        <w:ind w:left="1709" w:hanging="360"/>
      </w:pPr>
      <w:rPr>
        <w:rFonts w:hint="default"/>
        <w:lang w:val="fr-FR" w:eastAsia="en-US" w:bidi="ar-SA"/>
      </w:rPr>
    </w:lvl>
    <w:lvl w:ilvl="2" w:tplc="DA7ECAE2">
      <w:numFmt w:val="bullet"/>
      <w:lvlText w:val="•"/>
      <w:lvlJc w:val="left"/>
      <w:pPr>
        <w:ind w:left="2559" w:hanging="360"/>
      </w:pPr>
      <w:rPr>
        <w:rFonts w:hint="default"/>
        <w:lang w:val="fr-FR" w:eastAsia="en-US" w:bidi="ar-SA"/>
      </w:rPr>
    </w:lvl>
    <w:lvl w:ilvl="3" w:tplc="C658C346">
      <w:numFmt w:val="bullet"/>
      <w:lvlText w:val="•"/>
      <w:lvlJc w:val="left"/>
      <w:pPr>
        <w:ind w:left="3408" w:hanging="360"/>
      </w:pPr>
      <w:rPr>
        <w:rFonts w:hint="default"/>
        <w:lang w:val="fr-FR" w:eastAsia="en-US" w:bidi="ar-SA"/>
      </w:rPr>
    </w:lvl>
    <w:lvl w:ilvl="4" w:tplc="F230CB68">
      <w:numFmt w:val="bullet"/>
      <w:lvlText w:val="•"/>
      <w:lvlJc w:val="left"/>
      <w:pPr>
        <w:ind w:left="4258" w:hanging="360"/>
      </w:pPr>
      <w:rPr>
        <w:rFonts w:hint="default"/>
        <w:lang w:val="fr-FR" w:eastAsia="en-US" w:bidi="ar-SA"/>
      </w:rPr>
    </w:lvl>
    <w:lvl w:ilvl="5" w:tplc="06D0D4A0">
      <w:numFmt w:val="bullet"/>
      <w:lvlText w:val="•"/>
      <w:lvlJc w:val="left"/>
      <w:pPr>
        <w:ind w:left="5108" w:hanging="360"/>
      </w:pPr>
      <w:rPr>
        <w:rFonts w:hint="default"/>
        <w:lang w:val="fr-FR" w:eastAsia="en-US" w:bidi="ar-SA"/>
      </w:rPr>
    </w:lvl>
    <w:lvl w:ilvl="6" w:tplc="AECC541E">
      <w:numFmt w:val="bullet"/>
      <w:lvlText w:val="•"/>
      <w:lvlJc w:val="left"/>
      <w:pPr>
        <w:ind w:left="5957" w:hanging="360"/>
      </w:pPr>
      <w:rPr>
        <w:rFonts w:hint="default"/>
        <w:lang w:val="fr-FR" w:eastAsia="en-US" w:bidi="ar-SA"/>
      </w:rPr>
    </w:lvl>
    <w:lvl w:ilvl="7" w:tplc="9BF20010">
      <w:numFmt w:val="bullet"/>
      <w:lvlText w:val="•"/>
      <w:lvlJc w:val="left"/>
      <w:pPr>
        <w:ind w:left="6807" w:hanging="360"/>
      </w:pPr>
      <w:rPr>
        <w:rFonts w:hint="default"/>
        <w:lang w:val="fr-FR" w:eastAsia="en-US" w:bidi="ar-SA"/>
      </w:rPr>
    </w:lvl>
    <w:lvl w:ilvl="8" w:tplc="A6F21E72">
      <w:numFmt w:val="bullet"/>
      <w:lvlText w:val="•"/>
      <w:lvlJc w:val="left"/>
      <w:pPr>
        <w:ind w:left="7657" w:hanging="360"/>
      </w:pPr>
      <w:rPr>
        <w:rFonts w:hint="default"/>
        <w:lang w:val="fr-FR" w:eastAsia="en-US" w:bidi="ar-SA"/>
      </w:rPr>
    </w:lvl>
  </w:abstractNum>
  <w:abstractNum w:abstractNumId="18" w15:restartNumberingAfterBreak="0">
    <w:nsid w:val="3BE63299"/>
    <w:multiLevelType w:val="hybridMultilevel"/>
    <w:tmpl w:val="A07A05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176056"/>
    <w:multiLevelType w:val="multilevel"/>
    <w:tmpl w:val="44CCCFA2"/>
    <w:lvl w:ilvl="0">
      <w:start w:val="1"/>
      <w:numFmt w:val="bullet"/>
      <w:pStyle w:val="Style3"/>
      <w:lvlText w:val=""/>
      <w:lvlJc w:val="left"/>
      <w:pPr>
        <w:tabs>
          <w:tab w:val="num" w:pos="720"/>
        </w:tabs>
        <w:ind w:left="720" w:hanging="360"/>
      </w:pPr>
      <w:rPr>
        <w:rFonts w:ascii="Wingdings" w:hAnsi="Wingdings" w:hint="default"/>
        <w:sz w:val="18"/>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C91172"/>
    <w:multiLevelType w:val="hybridMultilevel"/>
    <w:tmpl w:val="FE021C40"/>
    <w:lvl w:ilvl="0" w:tplc="436A976C">
      <w:numFmt w:val="bullet"/>
      <w:lvlText w:val=""/>
      <w:lvlJc w:val="left"/>
      <w:pPr>
        <w:ind w:left="861" w:hanging="360"/>
      </w:pPr>
      <w:rPr>
        <w:rFonts w:ascii="Wingdings" w:eastAsia="Wingdings" w:hAnsi="Wingdings" w:cs="Wingdings" w:hint="default"/>
        <w:b w:val="0"/>
        <w:bCs w:val="0"/>
        <w:i w:val="0"/>
        <w:iCs w:val="0"/>
        <w:spacing w:val="0"/>
        <w:w w:val="100"/>
        <w:sz w:val="18"/>
        <w:szCs w:val="18"/>
        <w:lang w:val="fr-FR" w:eastAsia="en-US" w:bidi="ar-SA"/>
      </w:rPr>
    </w:lvl>
    <w:lvl w:ilvl="1" w:tplc="B5D41614">
      <w:numFmt w:val="bullet"/>
      <w:lvlText w:val="•"/>
      <w:lvlJc w:val="left"/>
      <w:pPr>
        <w:ind w:left="1709" w:hanging="360"/>
      </w:pPr>
      <w:rPr>
        <w:rFonts w:hint="default"/>
        <w:lang w:val="fr-FR" w:eastAsia="en-US" w:bidi="ar-SA"/>
      </w:rPr>
    </w:lvl>
    <w:lvl w:ilvl="2" w:tplc="4DE0FE42">
      <w:numFmt w:val="bullet"/>
      <w:lvlText w:val="•"/>
      <w:lvlJc w:val="left"/>
      <w:pPr>
        <w:ind w:left="2559" w:hanging="360"/>
      </w:pPr>
      <w:rPr>
        <w:rFonts w:hint="default"/>
        <w:lang w:val="fr-FR" w:eastAsia="en-US" w:bidi="ar-SA"/>
      </w:rPr>
    </w:lvl>
    <w:lvl w:ilvl="3" w:tplc="E042C1AE">
      <w:numFmt w:val="bullet"/>
      <w:lvlText w:val="•"/>
      <w:lvlJc w:val="left"/>
      <w:pPr>
        <w:ind w:left="3408" w:hanging="360"/>
      </w:pPr>
      <w:rPr>
        <w:rFonts w:hint="default"/>
        <w:lang w:val="fr-FR" w:eastAsia="en-US" w:bidi="ar-SA"/>
      </w:rPr>
    </w:lvl>
    <w:lvl w:ilvl="4" w:tplc="BA7CA7C0">
      <w:numFmt w:val="bullet"/>
      <w:lvlText w:val="•"/>
      <w:lvlJc w:val="left"/>
      <w:pPr>
        <w:ind w:left="4258" w:hanging="360"/>
      </w:pPr>
      <w:rPr>
        <w:rFonts w:hint="default"/>
        <w:lang w:val="fr-FR" w:eastAsia="en-US" w:bidi="ar-SA"/>
      </w:rPr>
    </w:lvl>
    <w:lvl w:ilvl="5" w:tplc="1E9CA43E">
      <w:numFmt w:val="bullet"/>
      <w:lvlText w:val="•"/>
      <w:lvlJc w:val="left"/>
      <w:pPr>
        <w:ind w:left="5108" w:hanging="360"/>
      </w:pPr>
      <w:rPr>
        <w:rFonts w:hint="default"/>
        <w:lang w:val="fr-FR" w:eastAsia="en-US" w:bidi="ar-SA"/>
      </w:rPr>
    </w:lvl>
    <w:lvl w:ilvl="6" w:tplc="7020E782">
      <w:numFmt w:val="bullet"/>
      <w:lvlText w:val="•"/>
      <w:lvlJc w:val="left"/>
      <w:pPr>
        <w:ind w:left="5957" w:hanging="360"/>
      </w:pPr>
      <w:rPr>
        <w:rFonts w:hint="default"/>
        <w:lang w:val="fr-FR" w:eastAsia="en-US" w:bidi="ar-SA"/>
      </w:rPr>
    </w:lvl>
    <w:lvl w:ilvl="7" w:tplc="12EA0FE6">
      <w:numFmt w:val="bullet"/>
      <w:lvlText w:val="•"/>
      <w:lvlJc w:val="left"/>
      <w:pPr>
        <w:ind w:left="6807" w:hanging="360"/>
      </w:pPr>
      <w:rPr>
        <w:rFonts w:hint="default"/>
        <w:lang w:val="fr-FR" w:eastAsia="en-US" w:bidi="ar-SA"/>
      </w:rPr>
    </w:lvl>
    <w:lvl w:ilvl="8" w:tplc="25DA98FE">
      <w:numFmt w:val="bullet"/>
      <w:lvlText w:val="•"/>
      <w:lvlJc w:val="left"/>
      <w:pPr>
        <w:ind w:left="7657" w:hanging="360"/>
      </w:pPr>
      <w:rPr>
        <w:rFonts w:hint="default"/>
        <w:lang w:val="fr-FR" w:eastAsia="en-US" w:bidi="ar-SA"/>
      </w:rPr>
    </w:lvl>
  </w:abstractNum>
  <w:abstractNum w:abstractNumId="21" w15:restartNumberingAfterBreak="0">
    <w:nsid w:val="42FC7466"/>
    <w:multiLevelType w:val="hybridMultilevel"/>
    <w:tmpl w:val="7BF4B19C"/>
    <w:lvl w:ilvl="0" w:tplc="3F1678C6">
      <w:numFmt w:val="bullet"/>
      <w:lvlText w:val=""/>
      <w:lvlJc w:val="left"/>
      <w:pPr>
        <w:ind w:left="861" w:hanging="360"/>
      </w:pPr>
      <w:rPr>
        <w:rFonts w:ascii="Wingdings" w:eastAsia="Wingdings" w:hAnsi="Wingdings" w:cs="Wingdings" w:hint="default"/>
        <w:b w:val="0"/>
        <w:bCs w:val="0"/>
        <w:i w:val="0"/>
        <w:iCs w:val="0"/>
        <w:spacing w:val="0"/>
        <w:w w:val="100"/>
        <w:sz w:val="18"/>
        <w:szCs w:val="18"/>
        <w:lang w:val="fr-FR" w:eastAsia="en-US" w:bidi="ar-SA"/>
      </w:rPr>
    </w:lvl>
    <w:lvl w:ilvl="1" w:tplc="E280DCFE">
      <w:numFmt w:val="bullet"/>
      <w:lvlText w:val="-"/>
      <w:lvlJc w:val="left"/>
      <w:pPr>
        <w:ind w:left="1135" w:hanging="428"/>
      </w:pPr>
      <w:rPr>
        <w:rFonts w:ascii="Arial MT" w:eastAsia="Arial MT" w:hAnsi="Arial MT" w:cs="Arial MT" w:hint="default"/>
        <w:b w:val="0"/>
        <w:bCs w:val="0"/>
        <w:i w:val="0"/>
        <w:iCs w:val="0"/>
        <w:spacing w:val="0"/>
        <w:w w:val="99"/>
        <w:sz w:val="18"/>
        <w:szCs w:val="18"/>
        <w:lang w:val="fr-FR" w:eastAsia="en-US" w:bidi="ar-SA"/>
      </w:rPr>
    </w:lvl>
    <w:lvl w:ilvl="2" w:tplc="C0AE7782">
      <w:numFmt w:val="bullet"/>
      <w:lvlText w:val="•"/>
      <w:lvlJc w:val="left"/>
      <w:pPr>
        <w:ind w:left="2052" w:hanging="428"/>
      </w:pPr>
      <w:rPr>
        <w:rFonts w:hint="default"/>
        <w:lang w:val="fr-FR" w:eastAsia="en-US" w:bidi="ar-SA"/>
      </w:rPr>
    </w:lvl>
    <w:lvl w:ilvl="3" w:tplc="42FAF39C">
      <w:numFmt w:val="bullet"/>
      <w:lvlText w:val="•"/>
      <w:lvlJc w:val="left"/>
      <w:pPr>
        <w:ind w:left="2965" w:hanging="428"/>
      </w:pPr>
      <w:rPr>
        <w:rFonts w:hint="default"/>
        <w:lang w:val="fr-FR" w:eastAsia="en-US" w:bidi="ar-SA"/>
      </w:rPr>
    </w:lvl>
    <w:lvl w:ilvl="4" w:tplc="2A6262BA">
      <w:numFmt w:val="bullet"/>
      <w:lvlText w:val="•"/>
      <w:lvlJc w:val="left"/>
      <w:pPr>
        <w:ind w:left="3878" w:hanging="428"/>
      </w:pPr>
      <w:rPr>
        <w:rFonts w:hint="default"/>
        <w:lang w:val="fr-FR" w:eastAsia="en-US" w:bidi="ar-SA"/>
      </w:rPr>
    </w:lvl>
    <w:lvl w:ilvl="5" w:tplc="0038DFF6">
      <w:numFmt w:val="bullet"/>
      <w:lvlText w:val="•"/>
      <w:lvlJc w:val="left"/>
      <w:pPr>
        <w:ind w:left="4791" w:hanging="428"/>
      </w:pPr>
      <w:rPr>
        <w:rFonts w:hint="default"/>
        <w:lang w:val="fr-FR" w:eastAsia="en-US" w:bidi="ar-SA"/>
      </w:rPr>
    </w:lvl>
    <w:lvl w:ilvl="6" w:tplc="95FE9478">
      <w:numFmt w:val="bullet"/>
      <w:lvlText w:val="•"/>
      <w:lvlJc w:val="left"/>
      <w:pPr>
        <w:ind w:left="5704" w:hanging="428"/>
      </w:pPr>
      <w:rPr>
        <w:rFonts w:hint="default"/>
        <w:lang w:val="fr-FR" w:eastAsia="en-US" w:bidi="ar-SA"/>
      </w:rPr>
    </w:lvl>
    <w:lvl w:ilvl="7" w:tplc="2458A984">
      <w:numFmt w:val="bullet"/>
      <w:lvlText w:val="•"/>
      <w:lvlJc w:val="left"/>
      <w:pPr>
        <w:ind w:left="6617" w:hanging="428"/>
      </w:pPr>
      <w:rPr>
        <w:rFonts w:hint="default"/>
        <w:lang w:val="fr-FR" w:eastAsia="en-US" w:bidi="ar-SA"/>
      </w:rPr>
    </w:lvl>
    <w:lvl w:ilvl="8" w:tplc="9CC60862">
      <w:numFmt w:val="bullet"/>
      <w:lvlText w:val="•"/>
      <w:lvlJc w:val="left"/>
      <w:pPr>
        <w:ind w:left="7530" w:hanging="428"/>
      </w:pPr>
      <w:rPr>
        <w:rFonts w:hint="default"/>
        <w:lang w:val="fr-FR" w:eastAsia="en-US" w:bidi="ar-SA"/>
      </w:rPr>
    </w:lvl>
  </w:abstractNum>
  <w:abstractNum w:abstractNumId="22" w15:restartNumberingAfterBreak="0">
    <w:nsid w:val="44802D02"/>
    <w:multiLevelType w:val="hybridMultilevel"/>
    <w:tmpl w:val="CAA4A68A"/>
    <w:lvl w:ilvl="0" w:tplc="A83478BE">
      <w:numFmt w:val="bullet"/>
      <w:lvlText w:val="&gt;"/>
      <w:lvlJc w:val="left"/>
      <w:pPr>
        <w:ind w:left="359" w:hanging="219"/>
      </w:pPr>
      <w:rPr>
        <w:rFonts w:ascii="Verdana" w:eastAsia="Verdana" w:hAnsi="Verdana" w:cs="Verdana" w:hint="default"/>
        <w:b/>
        <w:bCs/>
        <w:i w:val="0"/>
        <w:iCs w:val="0"/>
        <w:spacing w:val="0"/>
        <w:w w:val="100"/>
        <w:sz w:val="18"/>
        <w:szCs w:val="18"/>
        <w:lang w:val="fr-FR" w:eastAsia="en-US" w:bidi="ar-SA"/>
      </w:rPr>
    </w:lvl>
    <w:lvl w:ilvl="1" w:tplc="7C6A7366">
      <w:numFmt w:val="bullet"/>
      <w:lvlText w:val=""/>
      <w:lvlJc w:val="left"/>
      <w:pPr>
        <w:ind w:left="993" w:hanging="286"/>
      </w:pPr>
      <w:rPr>
        <w:rFonts w:ascii="Symbol" w:eastAsia="Symbol" w:hAnsi="Symbol" w:cs="Symbol" w:hint="default"/>
        <w:b w:val="0"/>
        <w:bCs w:val="0"/>
        <w:i w:val="0"/>
        <w:iCs w:val="0"/>
        <w:spacing w:val="0"/>
        <w:w w:val="100"/>
        <w:sz w:val="18"/>
        <w:szCs w:val="18"/>
        <w:lang w:val="fr-FR" w:eastAsia="en-US" w:bidi="ar-SA"/>
      </w:rPr>
    </w:lvl>
    <w:lvl w:ilvl="2" w:tplc="7BF6FB36">
      <w:numFmt w:val="bullet"/>
      <w:lvlText w:val="-"/>
      <w:lvlJc w:val="left"/>
      <w:pPr>
        <w:ind w:left="1418" w:hanging="360"/>
      </w:pPr>
      <w:rPr>
        <w:rFonts w:ascii="Calibri" w:eastAsia="Calibri" w:hAnsi="Calibri" w:cs="Calibri" w:hint="default"/>
        <w:b w:val="0"/>
        <w:bCs w:val="0"/>
        <w:i w:val="0"/>
        <w:iCs w:val="0"/>
        <w:spacing w:val="0"/>
        <w:w w:val="100"/>
        <w:sz w:val="18"/>
        <w:szCs w:val="18"/>
        <w:lang w:val="fr-FR" w:eastAsia="en-US" w:bidi="ar-SA"/>
      </w:rPr>
    </w:lvl>
    <w:lvl w:ilvl="3" w:tplc="CBDA2114">
      <w:numFmt w:val="bullet"/>
      <w:lvlText w:val="•"/>
      <w:lvlJc w:val="left"/>
      <w:pPr>
        <w:ind w:left="2412" w:hanging="360"/>
      </w:pPr>
      <w:rPr>
        <w:rFonts w:hint="default"/>
        <w:lang w:val="fr-FR" w:eastAsia="en-US" w:bidi="ar-SA"/>
      </w:rPr>
    </w:lvl>
    <w:lvl w:ilvl="4" w:tplc="5784E37E">
      <w:numFmt w:val="bullet"/>
      <w:lvlText w:val="•"/>
      <w:lvlJc w:val="left"/>
      <w:pPr>
        <w:ind w:left="3404" w:hanging="360"/>
      </w:pPr>
      <w:rPr>
        <w:rFonts w:hint="default"/>
        <w:lang w:val="fr-FR" w:eastAsia="en-US" w:bidi="ar-SA"/>
      </w:rPr>
    </w:lvl>
    <w:lvl w:ilvl="5" w:tplc="D82EDA30">
      <w:numFmt w:val="bullet"/>
      <w:lvlText w:val="•"/>
      <w:lvlJc w:val="left"/>
      <w:pPr>
        <w:ind w:left="4396" w:hanging="360"/>
      </w:pPr>
      <w:rPr>
        <w:rFonts w:hint="default"/>
        <w:lang w:val="fr-FR" w:eastAsia="en-US" w:bidi="ar-SA"/>
      </w:rPr>
    </w:lvl>
    <w:lvl w:ilvl="6" w:tplc="DC22A786">
      <w:numFmt w:val="bullet"/>
      <w:lvlText w:val="•"/>
      <w:lvlJc w:val="left"/>
      <w:pPr>
        <w:ind w:left="5388" w:hanging="360"/>
      </w:pPr>
      <w:rPr>
        <w:rFonts w:hint="default"/>
        <w:lang w:val="fr-FR" w:eastAsia="en-US" w:bidi="ar-SA"/>
      </w:rPr>
    </w:lvl>
    <w:lvl w:ilvl="7" w:tplc="57A007F2">
      <w:numFmt w:val="bullet"/>
      <w:lvlText w:val="•"/>
      <w:lvlJc w:val="left"/>
      <w:pPr>
        <w:ind w:left="6380" w:hanging="360"/>
      </w:pPr>
      <w:rPr>
        <w:rFonts w:hint="default"/>
        <w:lang w:val="fr-FR" w:eastAsia="en-US" w:bidi="ar-SA"/>
      </w:rPr>
    </w:lvl>
    <w:lvl w:ilvl="8" w:tplc="224AD85C">
      <w:numFmt w:val="bullet"/>
      <w:lvlText w:val="•"/>
      <w:lvlJc w:val="left"/>
      <w:pPr>
        <w:ind w:left="7372" w:hanging="360"/>
      </w:pPr>
      <w:rPr>
        <w:rFonts w:hint="default"/>
        <w:lang w:val="fr-FR" w:eastAsia="en-US" w:bidi="ar-SA"/>
      </w:rPr>
    </w:lvl>
  </w:abstractNum>
  <w:abstractNum w:abstractNumId="23" w15:restartNumberingAfterBreak="0">
    <w:nsid w:val="475B3203"/>
    <w:multiLevelType w:val="multilevel"/>
    <w:tmpl w:val="C3A40540"/>
    <w:lvl w:ilvl="0">
      <w:start w:val="1"/>
      <w:numFmt w:val="none"/>
      <w:pStyle w:val="AODocTxt"/>
      <w:suff w:val="nothing"/>
      <w:lvlText w:val=""/>
      <w:lvlJc w:val="left"/>
      <w:pPr>
        <w:ind w:left="720" w:firstLine="0"/>
      </w:pPr>
    </w:lvl>
    <w:lvl w:ilvl="1">
      <w:start w:val="5"/>
      <w:numFmt w:val="decimal"/>
      <w:lvlText w:val="%2."/>
      <w:lvlJc w:val="left"/>
      <w:pPr>
        <w:tabs>
          <w:tab w:val="num" w:pos="2490"/>
        </w:tabs>
        <w:ind w:left="2490" w:hanging="1050"/>
      </w:pPr>
      <w:rPr>
        <w:b/>
      </w:rPr>
    </w:lvl>
    <w:lvl w:ilvl="2">
      <w:start w:val="1"/>
      <w:numFmt w:val="none"/>
      <w:pStyle w:val="AODocTxtL2"/>
      <w:suff w:val="nothing"/>
      <w:lvlText w:val=""/>
      <w:lvlJc w:val="left"/>
      <w:pPr>
        <w:ind w:left="2160" w:firstLine="0"/>
      </w:pPr>
    </w:lvl>
    <w:lvl w:ilvl="3">
      <w:start w:val="1"/>
      <w:numFmt w:val="none"/>
      <w:pStyle w:val="AODocTxtL3"/>
      <w:suff w:val="nothing"/>
      <w:lvlText w:val=""/>
      <w:lvlJc w:val="left"/>
      <w:pPr>
        <w:ind w:left="2880" w:firstLine="0"/>
      </w:pPr>
    </w:lvl>
    <w:lvl w:ilvl="4">
      <w:start w:val="1"/>
      <w:numFmt w:val="none"/>
      <w:pStyle w:val="AODocTxtL4"/>
      <w:suff w:val="nothing"/>
      <w:lvlText w:val=""/>
      <w:lvlJc w:val="left"/>
      <w:pPr>
        <w:ind w:left="3600" w:firstLine="0"/>
      </w:pPr>
    </w:lvl>
    <w:lvl w:ilvl="5">
      <w:start w:val="1"/>
      <w:numFmt w:val="none"/>
      <w:pStyle w:val="AODocTxtL5"/>
      <w:suff w:val="nothing"/>
      <w:lvlText w:val=""/>
      <w:lvlJc w:val="left"/>
      <w:pPr>
        <w:ind w:left="4320" w:firstLine="0"/>
      </w:pPr>
    </w:lvl>
    <w:lvl w:ilvl="6">
      <w:start w:val="1"/>
      <w:numFmt w:val="none"/>
      <w:pStyle w:val="AODocTxtL6"/>
      <w:suff w:val="nothing"/>
      <w:lvlText w:val=""/>
      <w:lvlJc w:val="left"/>
      <w:pPr>
        <w:ind w:left="5040" w:firstLine="0"/>
      </w:pPr>
    </w:lvl>
    <w:lvl w:ilvl="7">
      <w:start w:val="1"/>
      <w:numFmt w:val="none"/>
      <w:pStyle w:val="AODocTxtL7"/>
      <w:suff w:val="nothing"/>
      <w:lvlText w:val=""/>
      <w:lvlJc w:val="left"/>
      <w:pPr>
        <w:ind w:left="5760" w:firstLine="0"/>
      </w:pPr>
    </w:lvl>
    <w:lvl w:ilvl="8">
      <w:start w:val="1"/>
      <w:numFmt w:val="none"/>
      <w:pStyle w:val="AODocTxtL8"/>
      <w:suff w:val="nothing"/>
      <w:lvlText w:val=""/>
      <w:lvlJc w:val="left"/>
      <w:pPr>
        <w:ind w:left="6480" w:firstLine="0"/>
      </w:pPr>
    </w:lvl>
  </w:abstractNum>
  <w:abstractNum w:abstractNumId="24" w15:restartNumberingAfterBreak="0">
    <w:nsid w:val="47A544E8"/>
    <w:multiLevelType w:val="multilevel"/>
    <w:tmpl w:val="7E90D1FC"/>
    <w:lvl w:ilvl="0">
      <w:start w:val="2"/>
      <w:numFmt w:val="decimal"/>
      <w:lvlText w:val="%1"/>
      <w:lvlJc w:val="left"/>
      <w:pPr>
        <w:ind w:left="1283" w:hanging="576"/>
      </w:pPr>
      <w:rPr>
        <w:rFonts w:hint="default"/>
        <w:lang w:val="fr-FR" w:eastAsia="en-US" w:bidi="ar-SA"/>
      </w:rPr>
    </w:lvl>
    <w:lvl w:ilvl="1">
      <w:start w:val="1"/>
      <w:numFmt w:val="decimal"/>
      <w:lvlText w:val="%1.%2"/>
      <w:lvlJc w:val="left"/>
      <w:pPr>
        <w:ind w:left="1283" w:hanging="576"/>
      </w:pPr>
      <w:rPr>
        <w:rFonts w:ascii="Verdana" w:eastAsia="Verdana" w:hAnsi="Verdana" w:cs="Verdana" w:hint="default"/>
        <w:b/>
        <w:bCs/>
        <w:i/>
        <w:iCs/>
        <w:spacing w:val="-1"/>
        <w:w w:val="100"/>
        <w:sz w:val="18"/>
        <w:szCs w:val="18"/>
        <w:lang w:val="fr-FR" w:eastAsia="en-US" w:bidi="ar-SA"/>
      </w:rPr>
    </w:lvl>
    <w:lvl w:ilvl="2">
      <w:numFmt w:val="bullet"/>
      <w:lvlText w:val="•"/>
      <w:lvlJc w:val="left"/>
      <w:pPr>
        <w:ind w:left="2895" w:hanging="576"/>
      </w:pPr>
      <w:rPr>
        <w:rFonts w:hint="default"/>
        <w:lang w:val="fr-FR" w:eastAsia="en-US" w:bidi="ar-SA"/>
      </w:rPr>
    </w:lvl>
    <w:lvl w:ilvl="3">
      <w:numFmt w:val="bullet"/>
      <w:lvlText w:val="•"/>
      <w:lvlJc w:val="left"/>
      <w:pPr>
        <w:ind w:left="3702" w:hanging="576"/>
      </w:pPr>
      <w:rPr>
        <w:rFonts w:hint="default"/>
        <w:lang w:val="fr-FR" w:eastAsia="en-US" w:bidi="ar-SA"/>
      </w:rPr>
    </w:lvl>
    <w:lvl w:ilvl="4">
      <w:numFmt w:val="bullet"/>
      <w:lvlText w:val="•"/>
      <w:lvlJc w:val="left"/>
      <w:pPr>
        <w:ind w:left="4510" w:hanging="576"/>
      </w:pPr>
      <w:rPr>
        <w:rFonts w:hint="default"/>
        <w:lang w:val="fr-FR" w:eastAsia="en-US" w:bidi="ar-SA"/>
      </w:rPr>
    </w:lvl>
    <w:lvl w:ilvl="5">
      <w:numFmt w:val="bullet"/>
      <w:lvlText w:val="•"/>
      <w:lvlJc w:val="left"/>
      <w:pPr>
        <w:ind w:left="5318" w:hanging="576"/>
      </w:pPr>
      <w:rPr>
        <w:rFonts w:hint="default"/>
        <w:lang w:val="fr-FR" w:eastAsia="en-US" w:bidi="ar-SA"/>
      </w:rPr>
    </w:lvl>
    <w:lvl w:ilvl="6">
      <w:numFmt w:val="bullet"/>
      <w:lvlText w:val="•"/>
      <w:lvlJc w:val="left"/>
      <w:pPr>
        <w:ind w:left="6125" w:hanging="576"/>
      </w:pPr>
      <w:rPr>
        <w:rFonts w:hint="default"/>
        <w:lang w:val="fr-FR" w:eastAsia="en-US" w:bidi="ar-SA"/>
      </w:rPr>
    </w:lvl>
    <w:lvl w:ilvl="7">
      <w:numFmt w:val="bullet"/>
      <w:lvlText w:val="•"/>
      <w:lvlJc w:val="left"/>
      <w:pPr>
        <w:ind w:left="6933" w:hanging="576"/>
      </w:pPr>
      <w:rPr>
        <w:rFonts w:hint="default"/>
        <w:lang w:val="fr-FR" w:eastAsia="en-US" w:bidi="ar-SA"/>
      </w:rPr>
    </w:lvl>
    <w:lvl w:ilvl="8">
      <w:numFmt w:val="bullet"/>
      <w:lvlText w:val="•"/>
      <w:lvlJc w:val="left"/>
      <w:pPr>
        <w:ind w:left="7741" w:hanging="576"/>
      </w:pPr>
      <w:rPr>
        <w:rFonts w:hint="default"/>
        <w:lang w:val="fr-FR" w:eastAsia="en-US" w:bidi="ar-SA"/>
      </w:rPr>
    </w:lvl>
  </w:abstractNum>
  <w:abstractNum w:abstractNumId="25" w15:restartNumberingAfterBreak="0">
    <w:nsid w:val="4A520135"/>
    <w:multiLevelType w:val="hybridMultilevel"/>
    <w:tmpl w:val="D6504434"/>
    <w:lvl w:ilvl="0" w:tplc="0B26F95A">
      <w:start w:val="1"/>
      <w:numFmt w:val="bullet"/>
      <w:lvlText w:val=""/>
      <w:lvlJc w:val="left"/>
      <w:pPr>
        <w:tabs>
          <w:tab w:val="num" w:pos="720"/>
        </w:tabs>
        <w:ind w:left="720" w:hanging="360"/>
      </w:pPr>
      <w:rPr>
        <w:rFonts w:ascii="Wingdings" w:hAnsi="Wingdings" w:hint="default"/>
      </w:rPr>
    </w:lvl>
    <w:lvl w:ilvl="1" w:tplc="BB3430F6">
      <w:numFmt w:val="bullet"/>
      <w:lvlText w:val="•"/>
      <w:lvlJc w:val="left"/>
      <w:pPr>
        <w:tabs>
          <w:tab w:val="num" w:pos="1440"/>
        </w:tabs>
        <w:ind w:left="1440" w:hanging="360"/>
      </w:pPr>
      <w:rPr>
        <w:rFonts w:ascii="Arial" w:hAnsi="Arial" w:cs="Times New Roman" w:hint="default"/>
      </w:rPr>
    </w:lvl>
    <w:lvl w:ilvl="2" w:tplc="C28616AA">
      <w:numFmt w:val="bullet"/>
      <w:lvlText w:val="◦"/>
      <w:lvlJc w:val="left"/>
      <w:pPr>
        <w:tabs>
          <w:tab w:val="num" w:pos="2160"/>
        </w:tabs>
        <w:ind w:left="2160" w:hanging="360"/>
      </w:pPr>
      <w:rPr>
        <w:rFonts w:ascii="Calibri" w:hAnsi="Calibri" w:cs="Times New Roman" w:hint="default"/>
      </w:rPr>
    </w:lvl>
    <w:lvl w:ilvl="3" w:tplc="B86A4E16">
      <w:start w:val="1"/>
      <w:numFmt w:val="bullet"/>
      <w:lvlText w:val=""/>
      <w:lvlJc w:val="left"/>
      <w:pPr>
        <w:tabs>
          <w:tab w:val="num" w:pos="2880"/>
        </w:tabs>
        <w:ind w:left="2880" w:hanging="360"/>
      </w:pPr>
      <w:rPr>
        <w:rFonts w:ascii="Wingdings" w:hAnsi="Wingdings" w:hint="default"/>
      </w:rPr>
    </w:lvl>
    <w:lvl w:ilvl="4" w:tplc="F04892D0">
      <w:start w:val="1"/>
      <w:numFmt w:val="bullet"/>
      <w:lvlText w:val=""/>
      <w:lvlJc w:val="left"/>
      <w:pPr>
        <w:tabs>
          <w:tab w:val="num" w:pos="3600"/>
        </w:tabs>
        <w:ind w:left="3600" w:hanging="360"/>
      </w:pPr>
      <w:rPr>
        <w:rFonts w:ascii="Wingdings" w:hAnsi="Wingdings" w:hint="default"/>
      </w:rPr>
    </w:lvl>
    <w:lvl w:ilvl="5" w:tplc="BF3A87BA">
      <w:start w:val="1"/>
      <w:numFmt w:val="bullet"/>
      <w:lvlText w:val=""/>
      <w:lvlJc w:val="left"/>
      <w:pPr>
        <w:tabs>
          <w:tab w:val="num" w:pos="4320"/>
        </w:tabs>
        <w:ind w:left="4320" w:hanging="360"/>
      </w:pPr>
      <w:rPr>
        <w:rFonts w:ascii="Wingdings" w:hAnsi="Wingdings" w:hint="default"/>
      </w:rPr>
    </w:lvl>
    <w:lvl w:ilvl="6" w:tplc="6C0678EE">
      <w:start w:val="1"/>
      <w:numFmt w:val="bullet"/>
      <w:lvlText w:val=""/>
      <w:lvlJc w:val="left"/>
      <w:pPr>
        <w:tabs>
          <w:tab w:val="num" w:pos="5040"/>
        </w:tabs>
        <w:ind w:left="5040" w:hanging="360"/>
      </w:pPr>
      <w:rPr>
        <w:rFonts w:ascii="Wingdings" w:hAnsi="Wingdings" w:hint="default"/>
      </w:rPr>
    </w:lvl>
    <w:lvl w:ilvl="7" w:tplc="E43A3854">
      <w:start w:val="1"/>
      <w:numFmt w:val="bullet"/>
      <w:lvlText w:val=""/>
      <w:lvlJc w:val="left"/>
      <w:pPr>
        <w:tabs>
          <w:tab w:val="num" w:pos="5760"/>
        </w:tabs>
        <w:ind w:left="5760" w:hanging="360"/>
      </w:pPr>
      <w:rPr>
        <w:rFonts w:ascii="Wingdings" w:hAnsi="Wingdings" w:hint="default"/>
      </w:rPr>
    </w:lvl>
    <w:lvl w:ilvl="8" w:tplc="3FECAAF0">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0902C7"/>
    <w:multiLevelType w:val="multilevel"/>
    <w:tmpl w:val="6F6CE3C2"/>
    <w:lvl w:ilvl="0">
      <w:start w:val="2"/>
      <w:numFmt w:val="decimal"/>
      <w:lvlText w:val="%1"/>
      <w:lvlJc w:val="left"/>
      <w:pPr>
        <w:ind w:left="1024" w:hanging="701"/>
      </w:pPr>
      <w:rPr>
        <w:rFonts w:hint="default"/>
        <w:lang w:val="fr-FR" w:eastAsia="en-US" w:bidi="ar-SA"/>
      </w:rPr>
    </w:lvl>
    <w:lvl w:ilvl="1">
      <w:start w:val="1"/>
      <w:numFmt w:val="decimal"/>
      <w:lvlText w:val="%1.%2"/>
      <w:lvlJc w:val="left"/>
      <w:pPr>
        <w:ind w:left="1024" w:hanging="701"/>
      </w:pPr>
      <w:rPr>
        <w:rFonts w:ascii="Verdana" w:eastAsia="Verdana" w:hAnsi="Verdana" w:cs="Verdana" w:hint="default"/>
        <w:b w:val="0"/>
        <w:bCs w:val="0"/>
        <w:i w:val="0"/>
        <w:iCs w:val="0"/>
        <w:spacing w:val="-1"/>
        <w:w w:val="100"/>
        <w:sz w:val="18"/>
        <w:szCs w:val="18"/>
        <w:lang w:val="fr-FR" w:eastAsia="en-US" w:bidi="ar-SA"/>
      </w:rPr>
    </w:lvl>
    <w:lvl w:ilvl="2">
      <w:numFmt w:val="bullet"/>
      <w:lvlText w:val="•"/>
      <w:lvlJc w:val="left"/>
      <w:pPr>
        <w:ind w:left="2687" w:hanging="701"/>
      </w:pPr>
      <w:rPr>
        <w:rFonts w:hint="default"/>
        <w:lang w:val="fr-FR" w:eastAsia="en-US" w:bidi="ar-SA"/>
      </w:rPr>
    </w:lvl>
    <w:lvl w:ilvl="3">
      <w:numFmt w:val="bullet"/>
      <w:lvlText w:val="•"/>
      <w:lvlJc w:val="left"/>
      <w:pPr>
        <w:ind w:left="3520" w:hanging="701"/>
      </w:pPr>
      <w:rPr>
        <w:rFonts w:hint="default"/>
        <w:lang w:val="fr-FR" w:eastAsia="en-US" w:bidi="ar-SA"/>
      </w:rPr>
    </w:lvl>
    <w:lvl w:ilvl="4">
      <w:numFmt w:val="bullet"/>
      <w:lvlText w:val="•"/>
      <w:lvlJc w:val="left"/>
      <w:pPr>
        <w:ind w:left="4354" w:hanging="701"/>
      </w:pPr>
      <w:rPr>
        <w:rFonts w:hint="default"/>
        <w:lang w:val="fr-FR" w:eastAsia="en-US" w:bidi="ar-SA"/>
      </w:rPr>
    </w:lvl>
    <w:lvl w:ilvl="5">
      <w:numFmt w:val="bullet"/>
      <w:lvlText w:val="•"/>
      <w:lvlJc w:val="left"/>
      <w:pPr>
        <w:ind w:left="5188" w:hanging="701"/>
      </w:pPr>
      <w:rPr>
        <w:rFonts w:hint="default"/>
        <w:lang w:val="fr-FR" w:eastAsia="en-US" w:bidi="ar-SA"/>
      </w:rPr>
    </w:lvl>
    <w:lvl w:ilvl="6">
      <w:numFmt w:val="bullet"/>
      <w:lvlText w:val="•"/>
      <w:lvlJc w:val="left"/>
      <w:pPr>
        <w:ind w:left="6021" w:hanging="701"/>
      </w:pPr>
      <w:rPr>
        <w:rFonts w:hint="default"/>
        <w:lang w:val="fr-FR" w:eastAsia="en-US" w:bidi="ar-SA"/>
      </w:rPr>
    </w:lvl>
    <w:lvl w:ilvl="7">
      <w:numFmt w:val="bullet"/>
      <w:lvlText w:val="•"/>
      <w:lvlJc w:val="left"/>
      <w:pPr>
        <w:ind w:left="6855" w:hanging="701"/>
      </w:pPr>
      <w:rPr>
        <w:rFonts w:hint="default"/>
        <w:lang w:val="fr-FR" w:eastAsia="en-US" w:bidi="ar-SA"/>
      </w:rPr>
    </w:lvl>
    <w:lvl w:ilvl="8">
      <w:numFmt w:val="bullet"/>
      <w:lvlText w:val="•"/>
      <w:lvlJc w:val="left"/>
      <w:pPr>
        <w:ind w:left="7689" w:hanging="701"/>
      </w:pPr>
      <w:rPr>
        <w:rFonts w:hint="default"/>
        <w:lang w:val="fr-FR" w:eastAsia="en-US" w:bidi="ar-SA"/>
      </w:rPr>
    </w:lvl>
  </w:abstractNum>
  <w:abstractNum w:abstractNumId="27" w15:restartNumberingAfterBreak="0">
    <w:nsid w:val="4E375CBF"/>
    <w:multiLevelType w:val="multilevel"/>
    <w:tmpl w:val="2862A08C"/>
    <w:lvl w:ilvl="0">
      <w:start w:val="1"/>
      <w:numFmt w:val="decimal"/>
      <w:lvlText w:val="%1"/>
      <w:lvlJc w:val="left"/>
      <w:pPr>
        <w:ind w:left="1283" w:hanging="576"/>
      </w:pPr>
      <w:rPr>
        <w:rFonts w:hint="default"/>
        <w:lang w:val="fr-FR" w:eastAsia="en-US" w:bidi="ar-SA"/>
      </w:rPr>
    </w:lvl>
    <w:lvl w:ilvl="1">
      <w:start w:val="1"/>
      <w:numFmt w:val="decimal"/>
      <w:lvlText w:val="%1.%2"/>
      <w:lvlJc w:val="left"/>
      <w:pPr>
        <w:ind w:left="1283" w:hanging="576"/>
      </w:pPr>
      <w:rPr>
        <w:rFonts w:ascii="Verdana" w:eastAsia="Verdana" w:hAnsi="Verdana" w:cs="Verdana" w:hint="default"/>
        <w:b/>
        <w:bCs/>
        <w:i/>
        <w:iCs/>
        <w:spacing w:val="-1"/>
        <w:w w:val="100"/>
        <w:sz w:val="18"/>
        <w:szCs w:val="18"/>
        <w:lang w:val="fr-FR" w:eastAsia="en-US" w:bidi="ar-SA"/>
      </w:rPr>
    </w:lvl>
    <w:lvl w:ilvl="2">
      <w:numFmt w:val="bullet"/>
      <w:lvlText w:val="•"/>
      <w:lvlJc w:val="left"/>
      <w:pPr>
        <w:ind w:left="2895" w:hanging="576"/>
      </w:pPr>
      <w:rPr>
        <w:rFonts w:hint="default"/>
        <w:lang w:val="fr-FR" w:eastAsia="en-US" w:bidi="ar-SA"/>
      </w:rPr>
    </w:lvl>
    <w:lvl w:ilvl="3">
      <w:numFmt w:val="bullet"/>
      <w:lvlText w:val="•"/>
      <w:lvlJc w:val="left"/>
      <w:pPr>
        <w:ind w:left="3702" w:hanging="576"/>
      </w:pPr>
      <w:rPr>
        <w:rFonts w:hint="default"/>
        <w:lang w:val="fr-FR" w:eastAsia="en-US" w:bidi="ar-SA"/>
      </w:rPr>
    </w:lvl>
    <w:lvl w:ilvl="4">
      <w:numFmt w:val="bullet"/>
      <w:lvlText w:val="•"/>
      <w:lvlJc w:val="left"/>
      <w:pPr>
        <w:ind w:left="4510" w:hanging="576"/>
      </w:pPr>
      <w:rPr>
        <w:rFonts w:hint="default"/>
        <w:lang w:val="fr-FR" w:eastAsia="en-US" w:bidi="ar-SA"/>
      </w:rPr>
    </w:lvl>
    <w:lvl w:ilvl="5">
      <w:numFmt w:val="bullet"/>
      <w:lvlText w:val="•"/>
      <w:lvlJc w:val="left"/>
      <w:pPr>
        <w:ind w:left="5318" w:hanging="576"/>
      </w:pPr>
      <w:rPr>
        <w:rFonts w:hint="default"/>
        <w:lang w:val="fr-FR" w:eastAsia="en-US" w:bidi="ar-SA"/>
      </w:rPr>
    </w:lvl>
    <w:lvl w:ilvl="6">
      <w:numFmt w:val="bullet"/>
      <w:lvlText w:val="•"/>
      <w:lvlJc w:val="left"/>
      <w:pPr>
        <w:ind w:left="6125" w:hanging="576"/>
      </w:pPr>
      <w:rPr>
        <w:rFonts w:hint="default"/>
        <w:lang w:val="fr-FR" w:eastAsia="en-US" w:bidi="ar-SA"/>
      </w:rPr>
    </w:lvl>
    <w:lvl w:ilvl="7">
      <w:numFmt w:val="bullet"/>
      <w:lvlText w:val="•"/>
      <w:lvlJc w:val="left"/>
      <w:pPr>
        <w:ind w:left="6933" w:hanging="576"/>
      </w:pPr>
      <w:rPr>
        <w:rFonts w:hint="default"/>
        <w:lang w:val="fr-FR" w:eastAsia="en-US" w:bidi="ar-SA"/>
      </w:rPr>
    </w:lvl>
    <w:lvl w:ilvl="8">
      <w:numFmt w:val="bullet"/>
      <w:lvlText w:val="•"/>
      <w:lvlJc w:val="left"/>
      <w:pPr>
        <w:ind w:left="7741" w:hanging="576"/>
      </w:pPr>
      <w:rPr>
        <w:rFonts w:hint="default"/>
        <w:lang w:val="fr-FR" w:eastAsia="en-US" w:bidi="ar-SA"/>
      </w:rPr>
    </w:lvl>
  </w:abstractNum>
  <w:abstractNum w:abstractNumId="28" w15:restartNumberingAfterBreak="0">
    <w:nsid w:val="4F22007C"/>
    <w:multiLevelType w:val="hybridMultilevel"/>
    <w:tmpl w:val="8550CBAA"/>
    <w:lvl w:ilvl="0" w:tplc="E5D0E306">
      <w:numFmt w:val="bullet"/>
      <w:lvlText w:val=""/>
      <w:lvlJc w:val="left"/>
      <w:pPr>
        <w:ind w:left="861" w:hanging="360"/>
      </w:pPr>
      <w:rPr>
        <w:rFonts w:ascii="Wingdings" w:eastAsia="Wingdings" w:hAnsi="Wingdings" w:cs="Wingdings" w:hint="default"/>
        <w:b w:val="0"/>
        <w:bCs w:val="0"/>
        <w:i w:val="0"/>
        <w:iCs w:val="0"/>
        <w:spacing w:val="0"/>
        <w:w w:val="100"/>
        <w:sz w:val="18"/>
        <w:szCs w:val="18"/>
        <w:lang w:val="fr-FR" w:eastAsia="en-US" w:bidi="ar-SA"/>
      </w:rPr>
    </w:lvl>
    <w:lvl w:ilvl="1" w:tplc="ED72D75A">
      <w:numFmt w:val="bullet"/>
      <w:lvlText w:val="•"/>
      <w:lvlJc w:val="left"/>
      <w:pPr>
        <w:ind w:left="1709" w:hanging="360"/>
      </w:pPr>
      <w:rPr>
        <w:rFonts w:hint="default"/>
        <w:lang w:val="fr-FR" w:eastAsia="en-US" w:bidi="ar-SA"/>
      </w:rPr>
    </w:lvl>
    <w:lvl w:ilvl="2" w:tplc="32E6F8EA">
      <w:numFmt w:val="bullet"/>
      <w:lvlText w:val="•"/>
      <w:lvlJc w:val="left"/>
      <w:pPr>
        <w:ind w:left="2559" w:hanging="360"/>
      </w:pPr>
      <w:rPr>
        <w:rFonts w:hint="default"/>
        <w:lang w:val="fr-FR" w:eastAsia="en-US" w:bidi="ar-SA"/>
      </w:rPr>
    </w:lvl>
    <w:lvl w:ilvl="3" w:tplc="E6168444">
      <w:numFmt w:val="bullet"/>
      <w:lvlText w:val="•"/>
      <w:lvlJc w:val="left"/>
      <w:pPr>
        <w:ind w:left="3408" w:hanging="360"/>
      </w:pPr>
      <w:rPr>
        <w:rFonts w:hint="default"/>
        <w:lang w:val="fr-FR" w:eastAsia="en-US" w:bidi="ar-SA"/>
      </w:rPr>
    </w:lvl>
    <w:lvl w:ilvl="4" w:tplc="AF7E03B0">
      <w:numFmt w:val="bullet"/>
      <w:lvlText w:val="•"/>
      <w:lvlJc w:val="left"/>
      <w:pPr>
        <w:ind w:left="4258" w:hanging="360"/>
      </w:pPr>
      <w:rPr>
        <w:rFonts w:hint="default"/>
        <w:lang w:val="fr-FR" w:eastAsia="en-US" w:bidi="ar-SA"/>
      </w:rPr>
    </w:lvl>
    <w:lvl w:ilvl="5" w:tplc="C6065BAC">
      <w:numFmt w:val="bullet"/>
      <w:lvlText w:val="•"/>
      <w:lvlJc w:val="left"/>
      <w:pPr>
        <w:ind w:left="5108" w:hanging="360"/>
      </w:pPr>
      <w:rPr>
        <w:rFonts w:hint="default"/>
        <w:lang w:val="fr-FR" w:eastAsia="en-US" w:bidi="ar-SA"/>
      </w:rPr>
    </w:lvl>
    <w:lvl w:ilvl="6" w:tplc="6F3A8084">
      <w:numFmt w:val="bullet"/>
      <w:lvlText w:val="•"/>
      <w:lvlJc w:val="left"/>
      <w:pPr>
        <w:ind w:left="5957" w:hanging="360"/>
      </w:pPr>
      <w:rPr>
        <w:rFonts w:hint="default"/>
        <w:lang w:val="fr-FR" w:eastAsia="en-US" w:bidi="ar-SA"/>
      </w:rPr>
    </w:lvl>
    <w:lvl w:ilvl="7" w:tplc="E2A2F5F4">
      <w:numFmt w:val="bullet"/>
      <w:lvlText w:val="•"/>
      <w:lvlJc w:val="left"/>
      <w:pPr>
        <w:ind w:left="6807" w:hanging="360"/>
      </w:pPr>
      <w:rPr>
        <w:rFonts w:hint="default"/>
        <w:lang w:val="fr-FR" w:eastAsia="en-US" w:bidi="ar-SA"/>
      </w:rPr>
    </w:lvl>
    <w:lvl w:ilvl="8" w:tplc="32264132">
      <w:numFmt w:val="bullet"/>
      <w:lvlText w:val="•"/>
      <w:lvlJc w:val="left"/>
      <w:pPr>
        <w:ind w:left="7657" w:hanging="360"/>
      </w:pPr>
      <w:rPr>
        <w:rFonts w:hint="default"/>
        <w:lang w:val="fr-FR" w:eastAsia="en-US" w:bidi="ar-SA"/>
      </w:rPr>
    </w:lvl>
  </w:abstractNum>
  <w:abstractNum w:abstractNumId="29" w15:restartNumberingAfterBreak="0">
    <w:nsid w:val="544646C3"/>
    <w:multiLevelType w:val="hybridMultilevel"/>
    <w:tmpl w:val="E1CCF932"/>
    <w:lvl w:ilvl="0" w:tplc="7610A0F6">
      <w:numFmt w:val="bullet"/>
      <w:lvlText w:val=""/>
      <w:lvlJc w:val="left"/>
      <w:pPr>
        <w:ind w:left="861" w:hanging="360"/>
      </w:pPr>
      <w:rPr>
        <w:rFonts w:ascii="Wingdings" w:eastAsia="Wingdings" w:hAnsi="Wingdings" w:cs="Wingdings" w:hint="default"/>
        <w:b w:val="0"/>
        <w:bCs w:val="0"/>
        <w:i w:val="0"/>
        <w:iCs w:val="0"/>
        <w:spacing w:val="0"/>
        <w:w w:val="100"/>
        <w:sz w:val="18"/>
        <w:szCs w:val="18"/>
        <w:lang w:val="fr-FR" w:eastAsia="en-US" w:bidi="ar-SA"/>
      </w:rPr>
    </w:lvl>
    <w:lvl w:ilvl="1" w:tplc="A2C288F8">
      <w:numFmt w:val="bullet"/>
      <w:lvlText w:val="•"/>
      <w:lvlJc w:val="left"/>
      <w:pPr>
        <w:ind w:left="1709" w:hanging="360"/>
      </w:pPr>
      <w:rPr>
        <w:rFonts w:hint="default"/>
        <w:lang w:val="fr-FR" w:eastAsia="en-US" w:bidi="ar-SA"/>
      </w:rPr>
    </w:lvl>
    <w:lvl w:ilvl="2" w:tplc="0BCCFCB6">
      <w:numFmt w:val="bullet"/>
      <w:lvlText w:val="•"/>
      <w:lvlJc w:val="left"/>
      <w:pPr>
        <w:ind w:left="2559" w:hanging="360"/>
      </w:pPr>
      <w:rPr>
        <w:rFonts w:hint="default"/>
        <w:lang w:val="fr-FR" w:eastAsia="en-US" w:bidi="ar-SA"/>
      </w:rPr>
    </w:lvl>
    <w:lvl w:ilvl="3" w:tplc="7B0CE460">
      <w:numFmt w:val="bullet"/>
      <w:lvlText w:val="•"/>
      <w:lvlJc w:val="left"/>
      <w:pPr>
        <w:ind w:left="3408" w:hanging="360"/>
      </w:pPr>
      <w:rPr>
        <w:rFonts w:hint="default"/>
        <w:lang w:val="fr-FR" w:eastAsia="en-US" w:bidi="ar-SA"/>
      </w:rPr>
    </w:lvl>
    <w:lvl w:ilvl="4" w:tplc="EC9240EC">
      <w:numFmt w:val="bullet"/>
      <w:lvlText w:val="•"/>
      <w:lvlJc w:val="left"/>
      <w:pPr>
        <w:ind w:left="4258" w:hanging="360"/>
      </w:pPr>
      <w:rPr>
        <w:rFonts w:hint="default"/>
        <w:lang w:val="fr-FR" w:eastAsia="en-US" w:bidi="ar-SA"/>
      </w:rPr>
    </w:lvl>
    <w:lvl w:ilvl="5" w:tplc="123ABFAE">
      <w:numFmt w:val="bullet"/>
      <w:lvlText w:val="•"/>
      <w:lvlJc w:val="left"/>
      <w:pPr>
        <w:ind w:left="5108" w:hanging="360"/>
      </w:pPr>
      <w:rPr>
        <w:rFonts w:hint="default"/>
        <w:lang w:val="fr-FR" w:eastAsia="en-US" w:bidi="ar-SA"/>
      </w:rPr>
    </w:lvl>
    <w:lvl w:ilvl="6" w:tplc="FCB69A26">
      <w:numFmt w:val="bullet"/>
      <w:lvlText w:val="•"/>
      <w:lvlJc w:val="left"/>
      <w:pPr>
        <w:ind w:left="5957" w:hanging="360"/>
      </w:pPr>
      <w:rPr>
        <w:rFonts w:hint="default"/>
        <w:lang w:val="fr-FR" w:eastAsia="en-US" w:bidi="ar-SA"/>
      </w:rPr>
    </w:lvl>
    <w:lvl w:ilvl="7" w:tplc="1C0EABC4">
      <w:numFmt w:val="bullet"/>
      <w:lvlText w:val="•"/>
      <w:lvlJc w:val="left"/>
      <w:pPr>
        <w:ind w:left="6807" w:hanging="360"/>
      </w:pPr>
      <w:rPr>
        <w:rFonts w:hint="default"/>
        <w:lang w:val="fr-FR" w:eastAsia="en-US" w:bidi="ar-SA"/>
      </w:rPr>
    </w:lvl>
    <w:lvl w:ilvl="8" w:tplc="02608BF4">
      <w:numFmt w:val="bullet"/>
      <w:lvlText w:val="•"/>
      <w:lvlJc w:val="left"/>
      <w:pPr>
        <w:ind w:left="7657" w:hanging="360"/>
      </w:pPr>
      <w:rPr>
        <w:rFonts w:hint="default"/>
        <w:lang w:val="fr-FR" w:eastAsia="en-US" w:bidi="ar-SA"/>
      </w:rPr>
    </w:lvl>
  </w:abstractNum>
  <w:abstractNum w:abstractNumId="30" w15:restartNumberingAfterBreak="0">
    <w:nsid w:val="57D96B1D"/>
    <w:multiLevelType w:val="hybridMultilevel"/>
    <w:tmpl w:val="ECBC92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C44921"/>
    <w:multiLevelType w:val="hybridMultilevel"/>
    <w:tmpl w:val="842AA6C2"/>
    <w:lvl w:ilvl="0" w:tplc="D8909B68">
      <w:numFmt w:val="bullet"/>
      <w:lvlText w:val=""/>
      <w:lvlJc w:val="left"/>
      <w:pPr>
        <w:ind w:left="829" w:hanging="360"/>
      </w:pPr>
      <w:rPr>
        <w:rFonts w:ascii="Wingdings" w:eastAsia="Wingdings" w:hAnsi="Wingdings" w:cs="Wingdings" w:hint="default"/>
        <w:b w:val="0"/>
        <w:bCs w:val="0"/>
        <w:i w:val="0"/>
        <w:iCs w:val="0"/>
        <w:spacing w:val="0"/>
        <w:w w:val="100"/>
        <w:sz w:val="18"/>
        <w:szCs w:val="18"/>
        <w:lang w:val="fr-FR" w:eastAsia="en-US" w:bidi="ar-SA"/>
      </w:rPr>
    </w:lvl>
    <w:lvl w:ilvl="1" w:tplc="660445E8">
      <w:numFmt w:val="bullet"/>
      <w:lvlText w:val="•"/>
      <w:lvlJc w:val="left"/>
      <w:pPr>
        <w:ind w:left="1233" w:hanging="360"/>
      </w:pPr>
      <w:rPr>
        <w:rFonts w:hint="default"/>
        <w:lang w:val="fr-FR" w:eastAsia="en-US" w:bidi="ar-SA"/>
      </w:rPr>
    </w:lvl>
    <w:lvl w:ilvl="2" w:tplc="612E9FCA">
      <w:numFmt w:val="bullet"/>
      <w:lvlText w:val="•"/>
      <w:lvlJc w:val="left"/>
      <w:pPr>
        <w:ind w:left="1647" w:hanging="360"/>
      </w:pPr>
      <w:rPr>
        <w:rFonts w:hint="default"/>
        <w:lang w:val="fr-FR" w:eastAsia="en-US" w:bidi="ar-SA"/>
      </w:rPr>
    </w:lvl>
    <w:lvl w:ilvl="3" w:tplc="BA3AE172">
      <w:numFmt w:val="bullet"/>
      <w:lvlText w:val="•"/>
      <w:lvlJc w:val="left"/>
      <w:pPr>
        <w:ind w:left="2060" w:hanging="360"/>
      </w:pPr>
      <w:rPr>
        <w:rFonts w:hint="default"/>
        <w:lang w:val="fr-FR" w:eastAsia="en-US" w:bidi="ar-SA"/>
      </w:rPr>
    </w:lvl>
    <w:lvl w:ilvl="4" w:tplc="79D8DC56">
      <w:numFmt w:val="bullet"/>
      <w:lvlText w:val="•"/>
      <w:lvlJc w:val="left"/>
      <w:pPr>
        <w:ind w:left="2474" w:hanging="360"/>
      </w:pPr>
      <w:rPr>
        <w:rFonts w:hint="default"/>
        <w:lang w:val="fr-FR" w:eastAsia="en-US" w:bidi="ar-SA"/>
      </w:rPr>
    </w:lvl>
    <w:lvl w:ilvl="5" w:tplc="75969C7E">
      <w:numFmt w:val="bullet"/>
      <w:lvlText w:val="•"/>
      <w:lvlJc w:val="left"/>
      <w:pPr>
        <w:ind w:left="2887" w:hanging="360"/>
      </w:pPr>
      <w:rPr>
        <w:rFonts w:hint="default"/>
        <w:lang w:val="fr-FR" w:eastAsia="en-US" w:bidi="ar-SA"/>
      </w:rPr>
    </w:lvl>
    <w:lvl w:ilvl="6" w:tplc="0D721118">
      <w:numFmt w:val="bullet"/>
      <w:lvlText w:val="•"/>
      <w:lvlJc w:val="left"/>
      <w:pPr>
        <w:ind w:left="3301" w:hanging="360"/>
      </w:pPr>
      <w:rPr>
        <w:rFonts w:hint="default"/>
        <w:lang w:val="fr-FR" w:eastAsia="en-US" w:bidi="ar-SA"/>
      </w:rPr>
    </w:lvl>
    <w:lvl w:ilvl="7" w:tplc="0F8A5C5C">
      <w:numFmt w:val="bullet"/>
      <w:lvlText w:val="•"/>
      <w:lvlJc w:val="left"/>
      <w:pPr>
        <w:ind w:left="3714" w:hanging="360"/>
      </w:pPr>
      <w:rPr>
        <w:rFonts w:hint="default"/>
        <w:lang w:val="fr-FR" w:eastAsia="en-US" w:bidi="ar-SA"/>
      </w:rPr>
    </w:lvl>
    <w:lvl w:ilvl="8" w:tplc="8ED62F96">
      <w:numFmt w:val="bullet"/>
      <w:lvlText w:val="•"/>
      <w:lvlJc w:val="left"/>
      <w:pPr>
        <w:ind w:left="4128" w:hanging="360"/>
      </w:pPr>
      <w:rPr>
        <w:rFonts w:hint="default"/>
        <w:lang w:val="fr-FR" w:eastAsia="en-US" w:bidi="ar-SA"/>
      </w:rPr>
    </w:lvl>
  </w:abstractNum>
  <w:abstractNum w:abstractNumId="32" w15:restartNumberingAfterBreak="0">
    <w:nsid w:val="603C220C"/>
    <w:multiLevelType w:val="hybridMultilevel"/>
    <w:tmpl w:val="D6CA8C8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D53F97"/>
    <w:multiLevelType w:val="hybridMultilevel"/>
    <w:tmpl w:val="80F23A4E"/>
    <w:lvl w:ilvl="0" w:tplc="CA549CDC">
      <w:start w:val="5"/>
      <w:numFmt w:val="bullet"/>
      <w:lvlText w:val="-"/>
      <w:lvlJc w:val="left"/>
      <w:pPr>
        <w:ind w:left="786" w:hanging="360"/>
      </w:pPr>
      <w:rPr>
        <w:rFonts w:ascii="Verdana" w:eastAsia="Times New Roman" w:hAnsi="Verdana"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4" w15:restartNumberingAfterBreak="0">
    <w:nsid w:val="647B1735"/>
    <w:multiLevelType w:val="hybridMultilevel"/>
    <w:tmpl w:val="F20E8F36"/>
    <w:lvl w:ilvl="0" w:tplc="80EC55CA">
      <w:start w:val="1"/>
      <w:numFmt w:val="bullet"/>
      <w:lvlText w:val=""/>
      <w:lvlJc w:val="left"/>
      <w:pPr>
        <w:tabs>
          <w:tab w:val="num" w:pos="720"/>
        </w:tabs>
        <w:ind w:left="720" w:hanging="360"/>
      </w:pPr>
      <w:rPr>
        <w:rFonts w:ascii="Wingdings" w:hAnsi="Wingdings" w:hint="default"/>
      </w:rPr>
    </w:lvl>
    <w:lvl w:ilvl="1" w:tplc="7B24A5E8">
      <w:numFmt w:val="bullet"/>
      <w:lvlText w:val="•"/>
      <w:lvlJc w:val="left"/>
      <w:pPr>
        <w:tabs>
          <w:tab w:val="num" w:pos="1440"/>
        </w:tabs>
        <w:ind w:left="1440" w:hanging="360"/>
      </w:pPr>
      <w:rPr>
        <w:rFonts w:ascii="Arial" w:hAnsi="Arial" w:hint="default"/>
      </w:rPr>
    </w:lvl>
    <w:lvl w:ilvl="2" w:tplc="379E209E" w:tentative="1">
      <w:start w:val="1"/>
      <w:numFmt w:val="bullet"/>
      <w:lvlText w:val=""/>
      <w:lvlJc w:val="left"/>
      <w:pPr>
        <w:tabs>
          <w:tab w:val="num" w:pos="2160"/>
        </w:tabs>
        <w:ind w:left="2160" w:hanging="360"/>
      </w:pPr>
      <w:rPr>
        <w:rFonts w:ascii="Wingdings" w:hAnsi="Wingdings" w:hint="default"/>
      </w:rPr>
    </w:lvl>
    <w:lvl w:ilvl="3" w:tplc="C5B68BCC" w:tentative="1">
      <w:start w:val="1"/>
      <w:numFmt w:val="bullet"/>
      <w:lvlText w:val=""/>
      <w:lvlJc w:val="left"/>
      <w:pPr>
        <w:tabs>
          <w:tab w:val="num" w:pos="2880"/>
        </w:tabs>
        <w:ind w:left="2880" w:hanging="360"/>
      </w:pPr>
      <w:rPr>
        <w:rFonts w:ascii="Wingdings" w:hAnsi="Wingdings" w:hint="default"/>
      </w:rPr>
    </w:lvl>
    <w:lvl w:ilvl="4" w:tplc="7D4C5E62" w:tentative="1">
      <w:start w:val="1"/>
      <w:numFmt w:val="bullet"/>
      <w:lvlText w:val=""/>
      <w:lvlJc w:val="left"/>
      <w:pPr>
        <w:tabs>
          <w:tab w:val="num" w:pos="3600"/>
        </w:tabs>
        <w:ind w:left="3600" w:hanging="360"/>
      </w:pPr>
      <w:rPr>
        <w:rFonts w:ascii="Wingdings" w:hAnsi="Wingdings" w:hint="default"/>
      </w:rPr>
    </w:lvl>
    <w:lvl w:ilvl="5" w:tplc="57445E8C" w:tentative="1">
      <w:start w:val="1"/>
      <w:numFmt w:val="bullet"/>
      <w:lvlText w:val=""/>
      <w:lvlJc w:val="left"/>
      <w:pPr>
        <w:tabs>
          <w:tab w:val="num" w:pos="4320"/>
        </w:tabs>
        <w:ind w:left="4320" w:hanging="360"/>
      </w:pPr>
      <w:rPr>
        <w:rFonts w:ascii="Wingdings" w:hAnsi="Wingdings" w:hint="default"/>
      </w:rPr>
    </w:lvl>
    <w:lvl w:ilvl="6" w:tplc="9FD2E8F0" w:tentative="1">
      <w:start w:val="1"/>
      <w:numFmt w:val="bullet"/>
      <w:lvlText w:val=""/>
      <w:lvlJc w:val="left"/>
      <w:pPr>
        <w:tabs>
          <w:tab w:val="num" w:pos="5040"/>
        </w:tabs>
        <w:ind w:left="5040" w:hanging="360"/>
      </w:pPr>
      <w:rPr>
        <w:rFonts w:ascii="Wingdings" w:hAnsi="Wingdings" w:hint="default"/>
      </w:rPr>
    </w:lvl>
    <w:lvl w:ilvl="7" w:tplc="D8561DAE" w:tentative="1">
      <w:start w:val="1"/>
      <w:numFmt w:val="bullet"/>
      <w:lvlText w:val=""/>
      <w:lvlJc w:val="left"/>
      <w:pPr>
        <w:tabs>
          <w:tab w:val="num" w:pos="5760"/>
        </w:tabs>
        <w:ind w:left="5760" w:hanging="360"/>
      </w:pPr>
      <w:rPr>
        <w:rFonts w:ascii="Wingdings" w:hAnsi="Wingdings" w:hint="default"/>
      </w:rPr>
    </w:lvl>
    <w:lvl w:ilvl="8" w:tplc="21E8458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266F19"/>
    <w:multiLevelType w:val="hybridMultilevel"/>
    <w:tmpl w:val="FB9ACC20"/>
    <w:lvl w:ilvl="0" w:tplc="325C3E0E">
      <w:start w:val="2"/>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8A55389"/>
    <w:multiLevelType w:val="multilevel"/>
    <w:tmpl w:val="EDC65B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4109E9"/>
    <w:multiLevelType w:val="hybridMultilevel"/>
    <w:tmpl w:val="BB08A3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90605E"/>
    <w:multiLevelType w:val="hybridMultilevel"/>
    <w:tmpl w:val="821A97CC"/>
    <w:lvl w:ilvl="0" w:tplc="EA8A54EE">
      <w:start w:val="10"/>
      <w:numFmt w:val="decimal"/>
      <w:lvlText w:val="%1"/>
      <w:lvlJc w:val="left"/>
      <w:pPr>
        <w:ind w:left="1000" w:hanging="293"/>
      </w:pPr>
      <w:rPr>
        <w:rFonts w:ascii="Verdana" w:eastAsia="Verdana" w:hAnsi="Verdana" w:cs="Verdana" w:hint="default"/>
        <w:b w:val="0"/>
        <w:bCs w:val="0"/>
        <w:i w:val="0"/>
        <w:iCs w:val="0"/>
        <w:spacing w:val="0"/>
        <w:w w:val="100"/>
        <w:sz w:val="18"/>
        <w:szCs w:val="18"/>
        <w:lang w:val="fr-FR" w:eastAsia="en-US" w:bidi="ar-SA"/>
      </w:rPr>
    </w:lvl>
    <w:lvl w:ilvl="1" w:tplc="A0D0E1F8">
      <w:numFmt w:val="bullet"/>
      <w:lvlText w:val="•"/>
      <w:lvlJc w:val="left"/>
      <w:pPr>
        <w:ind w:left="1835" w:hanging="293"/>
      </w:pPr>
      <w:rPr>
        <w:rFonts w:hint="default"/>
        <w:lang w:val="fr-FR" w:eastAsia="en-US" w:bidi="ar-SA"/>
      </w:rPr>
    </w:lvl>
    <w:lvl w:ilvl="2" w:tplc="6F52FCC8">
      <w:numFmt w:val="bullet"/>
      <w:lvlText w:val="•"/>
      <w:lvlJc w:val="left"/>
      <w:pPr>
        <w:ind w:left="2671" w:hanging="293"/>
      </w:pPr>
      <w:rPr>
        <w:rFonts w:hint="default"/>
        <w:lang w:val="fr-FR" w:eastAsia="en-US" w:bidi="ar-SA"/>
      </w:rPr>
    </w:lvl>
    <w:lvl w:ilvl="3" w:tplc="1B4454DE">
      <w:numFmt w:val="bullet"/>
      <w:lvlText w:val="•"/>
      <w:lvlJc w:val="left"/>
      <w:pPr>
        <w:ind w:left="3506" w:hanging="293"/>
      </w:pPr>
      <w:rPr>
        <w:rFonts w:hint="default"/>
        <w:lang w:val="fr-FR" w:eastAsia="en-US" w:bidi="ar-SA"/>
      </w:rPr>
    </w:lvl>
    <w:lvl w:ilvl="4" w:tplc="50C04262">
      <w:numFmt w:val="bullet"/>
      <w:lvlText w:val="•"/>
      <w:lvlJc w:val="left"/>
      <w:pPr>
        <w:ind w:left="4342" w:hanging="293"/>
      </w:pPr>
      <w:rPr>
        <w:rFonts w:hint="default"/>
        <w:lang w:val="fr-FR" w:eastAsia="en-US" w:bidi="ar-SA"/>
      </w:rPr>
    </w:lvl>
    <w:lvl w:ilvl="5" w:tplc="0352C602">
      <w:numFmt w:val="bullet"/>
      <w:lvlText w:val="•"/>
      <w:lvlJc w:val="left"/>
      <w:pPr>
        <w:ind w:left="5178" w:hanging="293"/>
      </w:pPr>
      <w:rPr>
        <w:rFonts w:hint="default"/>
        <w:lang w:val="fr-FR" w:eastAsia="en-US" w:bidi="ar-SA"/>
      </w:rPr>
    </w:lvl>
    <w:lvl w:ilvl="6" w:tplc="ECBC85CA">
      <w:numFmt w:val="bullet"/>
      <w:lvlText w:val="•"/>
      <w:lvlJc w:val="left"/>
      <w:pPr>
        <w:ind w:left="6013" w:hanging="293"/>
      </w:pPr>
      <w:rPr>
        <w:rFonts w:hint="default"/>
        <w:lang w:val="fr-FR" w:eastAsia="en-US" w:bidi="ar-SA"/>
      </w:rPr>
    </w:lvl>
    <w:lvl w:ilvl="7" w:tplc="FFF61702">
      <w:numFmt w:val="bullet"/>
      <w:lvlText w:val="•"/>
      <w:lvlJc w:val="left"/>
      <w:pPr>
        <w:ind w:left="6849" w:hanging="293"/>
      </w:pPr>
      <w:rPr>
        <w:rFonts w:hint="default"/>
        <w:lang w:val="fr-FR" w:eastAsia="en-US" w:bidi="ar-SA"/>
      </w:rPr>
    </w:lvl>
    <w:lvl w:ilvl="8" w:tplc="F94A0E6E">
      <w:numFmt w:val="bullet"/>
      <w:lvlText w:val="•"/>
      <w:lvlJc w:val="left"/>
      <w:pPr>
        <w:ind w:left="7685" w:hanging="293"/>
      </w:pPr>
      <w:rPr>
        <w:rFonts w:hint="default"/>
        <w:lang w:val="fr-FR" w:eastAsia="en-US" w:bidi="ar-SA"/>
      </w:rPr>
    </w:lvl>
  </w:abstractNum>
  <w:abstractNum w:abstractNumId="39" w15:restartNumberingAfterBreak="0">
    <w:nsid w:val="6FAA0EC4"/>
    <w:multiLevelType w:val="hybridMultilevel"/>
    <w:tmpl w:val="7070D25C"/>
    <w:lvl w:ilvl="0" w:tplc="C87260E8">
      <w:numFmt w:val="bullet"/>
      <w:lvlText w:val="-"/>
      <w:lvlJc w:val="left"/>
      <w:pPr>
        <w:ind w:left="285" w:hanging="144"/>
      </w:pPr>
      <w:rPr>
        <w:rFonts w:ascii="Verdana" w:eastAsia="Verdana" w:hAnsi="Verdana" w:cs="Verdana" w:hint="default"/>
        <w:b w:val="0"/>
        <w:bCs w:val="0"/>
        <w:i w:val="0"/>
        <w:iCs w:val="0"/>
        <w:spacing w:val="0"/>
        <w:w w:val="100"/>
        <w:sz w:val="18"/>
        <w:szCs w:val="18"/>
        <w:lang w:val="fr-FR" w:eastAsia="en-US" w:bidi="ar-SA"/>
      </w:rPr>
    </w:lvl>
    <w:lvl w:ilvl="1" w:tplc="1E0E619C">
      <w:numFmt w:val="bullet"/>
      <w:lvlText w:val="•"/>
      <w:lvlJc w:val="left"/>
      <w:pPr>
        <w:ind w:left="1187" w:hanging="144"/>
      </w:pPr>
      <w:rPr>
        <w:rFonts w:hint="default"/>
        <w:lang w:val="fr-FR" w:eastAsia="en-US" w:bidi="ar-SA"/>
      </w:rPr>
    </w:lvl>
    <w:lvl w:ilvl="2" w:tplc="23B8A0EE">
      <w:numFmt w:val="bullet"/>
      <w:lvlText w:val="•"/>
      <w:lvlJc w:val="left"/>
      <w:pPr>
        <w:ind w:left="2095" w:hanging="144"/>
      </w:pPr>
      <w:rPr>
        <w:rFonts w:hint="default"/>
        <w:lang w:val="fr-FR" w:eastAsia="en-US" w:bidi="ar-SA"/>
      </w:rPr>
    </w:lvl>
    <w:lvl w:ilvl="3" w:tplc="74741A7E">
      <w:numFmt w:val="bullet"/>
      <w:lvlText w:val="•"/>
      <w:lvlJc w:val="left"/>
      <w:pPr>
        <w:ind w:left="3002" w:hanging="144"/>
      </w:pPr>
      <w:rPr>
        <w:rFonts w:hint="default"/>
        <w:lang w:val="fr-FR" w:eastAsia="en-US" w:bidi="ar-SA"/>
      </w:rPr>
    </w:lvl>
    <w:lvl w:ilvl="4" w:tplc="B6381EB0">
      <w:numFmt w:val="bullet"/>
      <w:lvlText w:val="•"/>
      <w:lvlJc w:val="left"/>
      <w:pPr>
        <w:ind w:left="3910" w:hanging="144"/>
      </w:pPr>
      <w:rPr>
        <w:rFonts w:hint="default"/>
        <w:lang w:val="fr-FR" w:eastAsia="en-US" w:bidi="ar-SA"/>
      </w:rPr>
    </w:lvl>
    <w:lvl w:ilvl="5" w:tplc="BA70DC3A">
      <w:numFmt w:val="bullet"/>
      <w:lvlText w:val="•"/>
      <w:lvlJc w:val="left"/>
      <w:pPr>
        <w:ind w:left="4818" w:hanging="144"/>
      </w:pPr>
      <w:rPr>
        <w:rFonts w:hint="default"/>
        <w:lang w:val="fr-FR" w:eastAsia="en-US" w:bidi="ar-SA"/>
      </w:rPr>
    </w:lvl>
    <w:lvl w:ilvl="6" w:tplc="3DE606B2">
      <w:numFmt w:val="bullet"/>
      <w:lvlText w:val="•"/>
      <w:lvlJc w:val="left"/>
      <w:pPr>
        <w:ind w:left="5725" w:hanging="144"/>
      </w:pPr>
      <w:rPr>
        <w:rFonts w:hint="default"/>
        <w:lang w:val="fr-FR" w:eastAsia="en-US" w:bidi="ar-SA"/>
      </w:rPr>
    </w:lvl>
    <w:lvl w:ilvl="7" w:tplc="3416ACE6">
      <w:numFmt w:val="bullet"/>
      <w:lvlText w:val="•"/>
      <w:lvlJc w:val="left"/>
      <w:pPr>
        <w:ind w:left="6633" w:hanging="144"/>
      </w:pPr>
      <w:rPr>
        <w:rFonts w:hint="default"/>
        <w:lang w:val="fr-FR" w:eastAsia="en-US" w:bidi="ar-SA"/>
      </w:rPr>
    </w:lvl>
    <w:lvl w:ilvl="8" w:tplc="A9C8E328">
      <w:numFmt w:val="bullet"/>
      <w:lvlText w:val="•"/>
      <w:lvlJc w:val="left"/>
      <w:pPr>
        <w:ind w:left="7541" w:hanging="144"/>
      </w:pPr>
      <w:rPr>
        <w:rFonts w:hint="default"/>
        <w:lang w:val="fr-FR" w:eastAsia="en-US" w:bidi="ar-SA"/>
      </w:rPr>
    </w:lvl>
  </w:abstractNum>
  <w:abstractNum w:abstractNumId="40" w15:restartNumberingAfterBreak="0">
    <w:nsid w:val="724102BB"/>
    <w:multiLevelType w:val="hybridMultilevel"/>
    <w:tmpl w:val="48009BEA"/>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1" w15:restartNumberingAfterBreak="0">
    <w:nsid w:val="7BCA54FA"/>
    <w:multiLevelType w:val="multilevel"/>
    <w:tmpl w:val="9B4A157E"/>
    <w:lvl w:ilvl="0">
      <w:start w:val="1"/>
      <w:numFmt w:val="decimal"/>
      <w:lvlText w:val="%1"/>
      <w:lvlJc w:val="left"/>
      <w:pPr>
        <w:ind w:left="1024" w:hanging="701"/>
      </w:pPr>
      <w:rPr>
        <w:rFonts w:hint="default"/>
        <w:lang w:val="fr-FR" w:eastAsia="en-US" w:bidi="ar-SA"/>
      </w:rPr>
    </w:lvl>
    <w:lvl w:ilvl="1">
      <w:start w:val="1"/>
      <w:numFmt w:val="decimal"/>
      <w:lvlText w:val="%1.%2"/>
      <w:lvlJc w:val="left"/>
      <w:pPr>
        <w:ind w:left="1024" w:hanging="701"/>
      </w:pPr>
      <w:rPr>
        <w:rFonts w:ascii="Verdana" w:eastAsia="Verdana" w:hAnsi="Verdana" w:cs="Verdana" w:hint="default"/>
        <w:b w:val="0"/>
        <w:bCs w:val="0"/>
        <w:i w:val="0"/>
        <w:iCs w:val="0"/>
        <w:spacing w:val="-1"/>
        <w:w w:val="100"/>
        <w:sz w:val="18"/>
        <w:szCs w:val="18"/>
        <w:lang w:val="fr-FR" w:eastAsia="en-US" w:bidi="ar-SA"/>
      </w:rPr>
    </w:lvl>
    <w:lvl w:ilvl="2">
      <w:numFmt w:val="bullet"/>
      <w:lvlText w:val="•"/>
      <w:lvlJc w:val="left"/>
      <w:pPr>
        <w:ind w:left="2687" w:hanging="701"/>
      </w:pPr>
      <w:rPr>
        <w:rFonts w:hint="default"/>
        <w:lang w:val="fr-FR" w:eastAsia="en-US" w:bidi="ar-SA"/>
      </w:rPr>
    </w:lvl>
    <w:lvl w:ilvl="3">
      <w:numFmt w:val="bullet"/>
      <w:lvlText w:val="•"/>
      <w:lvlJc w:val="left"/>
      <w:pPr>
        <w:ind w:left="3520" w:hanging="701"/>
      </w:pPr>
      <w:rPr>
        <w:rFonts w:hint="default"/>
        <w:lang w:val="fr-FR" w:eastAsia="en-US" w:bidi="ar-SA"/>
      </w:rPr>
    </w:lvl>
    <w:lvl w:ilvl="4">
      <w:numFmt w:val="bullet"/>
      <w:lvlText w:val="•"/>
      <w:lvlJc w:val="left"/>
      <w:pPr>
        <w:ind w:left="4354" w:hanging="701"/>
      </w:pPr>
      <w:rPr>
        <w:rFonts w:hint="default"/>
        <w:lang w:val="fr-FR" w:eastAsia="en-US" w:bidi="ar-SA"/>
      </w:rPr>
    </w:lvl>
    <w:lvl w:ilvl="5">
      <w:numFmt w:val="bullet"/>
      <w:lvlText w:val="•"/>
      <w:lvlJc w:val="left"/>
      <w:pPr>
        <w:ind w:left="5188" w:hanging="701"/>
      </w:pPr>
      <w:rPr>
        <w:rFonts w:hint="default"/>
        <w:lang w:val="fr-FR" w:eastAsia="en-US" w:bidi="ar-SA"/>
      </w:rPr>
    </w:lvl>
    <w:lvl w:ilvl="6">
      <w:numFmt w:val="bullet"/>
      <w:lvlText w:val="•"/>
      <w:lvlJc w:val="left"/>
      <w:pPr>
        <w:ind w:left="6021" w:hanging="701"/>
      </w:pPr>
      <w:rPr>
        <w:rFonts w:hint="default"/>
        <w:lang w:val="fr-FR" w:eastAsia="en-US" w:bidi="ar-SA"/>
      </w:rPr>
    </w:lvl>
    <w:lvl w:ilvl="7">
      <w:numFmt w:val="bullet"/>
      <w:lvlText w:val="•"/>
      <w:lvlJc w:val="left"/>
      <w:pPr>
        <w:ind w:left="6855" w:hanging="701"/>
      </w:pPr>
      <w:rPr>
        <w:rFonts w:hint="default"/>
        <w:lang w:val="fr-FR" w:eastAsia="en-US" w:bidi="ar-SA"/>
      </w:rPr>
    </w:lvl>
    <w:lvl w:ilvl="8">
      <w:numFmt w:val="bullet"/>
      <w:lvlText w:val="•"/>
      <w:lvlJc w:val="left"/>
      <w:pPr>
        <w:ind w:left="7689" w:hanging="701"/>
      </w:pPr>
      <w:rPr>
        <w:rFonts w:hint="default"/>
        <w:lang w:val="fr-FR" w:eastAsia="en-US" w:bidi="ar-SA"/>
      </w:rPr>
    </w:lvl>
  </w:abstractNum>
  <w:abstractNum w:abstractNumId="42" w15:restartNumberingAfterBreak="0">
    <w:nsid w:val="7CDA1614"/>
    <w:multiLevelType w:val="hybridMultilevel"/>
    <w:tmpl w:val="6DE2F012"/>
    <w:lvl w:ilvl="0" w:tplc="9B628B38">
      <w:start w:val="1"/>
      <w:numFmt w:val="decimal"/>
      <w:lvlText w:val="%1-"/>
      <w:lvlJc w:val="left"/>
      <w:pPr>
        <w:ind w:left="407" w:hanging="267"/>
      </w:pPr>
      <w:rPr>
        <w:rFonts w:ascii="Marianne" w:eastAsia="Verdana" w:hAnsi="Marianne" w:cs="Verdana" w:hint="default"/>
        <w:b/>
        <w:bCs/>
        <w:i w:val="0"/>
        <w:iCs w:val="0"/>
        <w:spacing w:val="-1"/>
        <w:w w:val="100"/>
        <w:sz w:val="18"/>
        <w:szCs w:val="18"/>
        <w:lang w:val="fr-FR" w:eastAsia="en-US" w:bidi="ar-SA"/>
      </w:rPr>
    </w:lvl>
    <w:lvl w:ilvl="1" w:tplc="28EAF492">
      <w:numFmt w:val="bullet"/>
      <w:lvlText w:val=""/>
      <w:lvlJc w:val="left"/>
      <w:pPr>
        <w:ind w:left="861" w:hanging="360"/>
      </w:pPr>
      <w:rPr>
        <w:rFonts w:ascii="Wingdings" w:eastAsia="Wingdings" w:hAnsi="Wingdings" w:cs="Wingdings" w:hint="default"/>
        <w:b w:val="0"/>
        <w:bCs w:val="0"/>
        <w:i w:val="0"/>
        <w:iCs w:val="0"/>
        <w:spacing w:val="0"/>
        <w:w w:val="100"/>
        <w:sz w:val="18"/>
        <w:szCs w:val="18"/>
        <w:lang w:val="fr-FR" w:eastAsia="en-US" w:bidi="ar-SA"/>
      </w:rPr>
    </w:lvl>
    <w:lvl w:ilvl="2" w:tplc="5120A5AC">
      <w:numFmt w:val="bullet"/>
      <w:lvlText w:val="•"/>
      <w:lvlJc w:val="left"/>
      <w:pPr>
        <w:ind w:left="1804" w:hanging="360"/>
      </w:pPr>
      <w:rPr>
        <w:rFonts w:hint="default"/>
        <w:lang w:val="fr-FR" w:eastAsia="en-US" w:bidi="ar-SA"/>
      </w:rPr>
    </w:lvl>
    <w:lvl w:ilvl="3" w:tplc="5E484526">
      <w:numFmt w:val="bullet"/>
      <w:lvlText w:val="•"/>
      <w:lvlJc w:val="left"/>
      <w:pPr>
        <w:ind w:left="2748" w:hanging="360"/>
      </w:pPr>
      <w:rPr>
        <w:rFonts w:hint="default"/>
        <w:lang w:val="fr-FR" w:eastAsia="en-US" w:bidi="ar-SA"/>
      </w:rPr>
    </w:lvl>
    <w:lvl w:ilvl="4" w:tplc="10BA0B60">
      <w:numFmt w:val="bullet"/>
      <w:lvlText w:val="•"/>
      <w:lvlJc w:val="left"/>
      <w:pPr>
        <w:ind w:left="3692" w:hanging="360"/>
      </w:pPr>
      <w:rPr>
        <w:rFonts w:hint="default"/>
        <w:lang w:val="fr-FR" w:eastAsia="en-US" w:bidi="ar-SA"/>
      </w:rPr>
    </w:lvl>
    <w:lvl w:ilvl="5" w:tplc="D7A446AA">
      <w:numFmt w:val="bullet"/>
      <w:lvlText w:val="•"/>
      <w:lvlJc w:val="left"/>
      <w:pPr>
        <w:ind w:left="4636" w:hanging="360"/>
      </w:pPr>
      <w:rPr>
        <w:rFonts w:hint="default"/>
        <w:lang w:val="fr-FR" w:eastAsia="en-US" w:bidi="ar-SA"/>
      </w:rPr>
    </w:lvl>
    <w:lvl w:ilvl="6" w:tplc="4F8E5BCC">
      <w:numFmt w:val="bullet"/>
      <w:lvlText w:val="•"/>
      <w:lvlJc w:val="left"/>
      <w:pPr>
        <w:ind w:left="5580" w:hanging="360"/>
      </w:pPr>
      <w:rPr>
        <w:rFonts w:hint="default"/>
        <w:lang w:val="fr-FR" w:eastAsia="en-US" w:bidi="ar-SA"/>
      </w:rPr>
    </w:lvl>
    <w:lvl w:ilvl="7" w:tplc="043CB5EC">
      <w:numFmt w:val="bullet"/>
      <w:lvlText w:val="•"/>
      <w:lvlJc w:val="left"/>
      <w:pPr>
        <w:ind w:left="6524" w:hanging="360"/>
      </w:pPr>
      <w:rPr>
        <w:rFonts w:hint="default"/>
        <w:lang w:val="fr-FR" w:eastAsia="en-US" w:bidi="ar-SA"/>
      </w:rPr>
    </w:lvl>
    <w:lvl w:ilvl="8" w:tplc="AC024134">
      <w:numFmt w:val="bullet"/>
      <w:lvlText w:val="•"/>
      <w:lvlJc w:val="left"/>
      <w:pPr>
        <w:ind w:left="7468" w:hanging="360"/>
      </w:pPr>
      <w:rPr>
        <w:rFonts w:hint="default"/>
        <w:lang w:val="fr-FR" w:eastAsia="en-US" w:bidi="ar-SA"/>
      </w:rPr>
    </w:lvl>
  </w:abstractNum>
  <w:abstractNum w:abstractNumId="43" w15:restartNumberingAfterBreak="0">
    <w:nsid w:val="7DB73958"/>
    <w:multiLevelType w:val="hybridMultilevel"/>
    <w:tmpl w:val="E9FACE38"/>
    <w:lvl w:ilvl="0" w:tplc="B9BE1DEE">
      <w:start w:val="1"/>
      <w:numFmt w:val="lowerLetter"/>
      <w:lvlText w:val="%1)"/>
      <w:lvlJc w:val="left"/>
      <w:pPr>
        <w:ind w:left="502" w:hanging="360"/>
      </w:pPr>
      <w:rPr>
        <w:rFonts w:hint="default"/>
        <w:b/>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4" w15:restartNumberingAfterBreak="0">
    <w:nsid w:val="7DE053B7"/>
    <w:multiLevelType w:val="hybridMultilevel"/>
    <w:tmpl w:val="CCBE34F4"/>
    <w:lvl w:ilvl="0" w:tplc="040C001B">
      <w:start w:val="1"/>
      <w:numFmt w:val="lowerRoman"/>
      <w:lvlText w:val="%1."/>
      <w:lvlJc w:val="righ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16cid:durableId="1893419729">
    <w:abstractNumId w:val="31"/>
  </w:num>
  <w:num w:numId="2" w16cid:durableId="785655080">
    <w:abstractNumId w:val="17"/>
  </w:num>
  <w:num w:numId="3" w16cid:durableId="869996443">
    <w:abstractNumId w:val="28"/>
  </w:num>
  <w:num w:numId="4" w16cid:durableId="844630209">
    <w:abstractNumId w:val="20"/>
  </w:num>
  <w:num w:numId="5" w16cid:durableId="223225462">
    <w:abstractNumId w:val="21"/>
  </w:num>
  <w:num w:numId="6" w16cid:durableId="89934013">
    <w:abstractNumId w:val="15"/>
  </w:num>
  <w:num w:numId="7" w16cid:durableId="494489456">
    <w:abstractNumId w:val="22"/>
  </w:num>
  <w:num w:numId="8" w16cid:durableId="238829296">
    <w:abstractNumId w:val="42"/>
  </w:num>
  <w:num w:numId="9" w16cid:durableId="1792017113">
    <w:abstractNumId w:val="29"/>
  </w:num>
  <w:num w:numId="10" w16cid:durableId="1168253335">
    <w:abstractNumId w:val="16"/>
  </w:num>
  <w:num w:numId="11" w16cid:durableId="1079139591">
    <w:abstractNumId w:val="39"/>
  </w:num>
  <w:num w:numId="12" w16cid:durableId="919750915">
    <w:abstractNumId w:val="38"/>
  </w:num>
  <w:num w:numId="13" w16cid:durableId="766730879">
    <w:abstractNumId w:val="24"/>
  </w:num>
  <w:num w:numId="14" w16cid:durableId="761804527">
    <w:abstractNumId w:val="11"/>
  </w:num>
  <w:num w:numId="15" w16cid:durableId="843319713">
    <w:abstractNumId w:val="27"/>
  </w:num>
  <w:num w:numId="16" w16cid:durableId="387146892">
    <w:abstractNumId w:val="9"/>
  </w:num>
  <w:num w:numId="17" w16cid:durableId="1661155418">
    <w:abstractNumId w:val="26"/>
  </w:num>
  <w:num w:numId="18" w16cid:durableId="1601643133">
    <w:abstractNumId w:val="41"/>
  </w:num>
  <w:num w:numId="19" w16cid:durableId="1875725284">
    <w:abstractNumId w:val="25"/>
  </w:num>
  <w:num w:numId="20" w16cid:durableId="1192844206">
    <w:abstractNumId w:val="10"/>
  </w:num>
  <w:num w:numId="21" w16cid:durableId="268318993">
    <w:abstractNumId w:val="8"/>
  </w:num>
  <w:num w:numId="22" w16cid:durableId="365108090">
    <w:abstractNumId w:val="40"/>
  </w:num>
  <w:num w:numId="23" w16cid:durableId="1110123897">
    <w:abstractNumId w:val="33"/>
  </w:num>
  <w:num w:numId="24" w16cid:durableId="1193962277">
    <w:abstractNumId w:val="18"/>
  </w:num>
  <w:num w:numId="25" w16cid:durableId="1202785012">
    <w:abstractNumId w:val="30"/>
  </w:num>
  <w:num w:numId="26" w16cid:durableId="1733575523">
    <w:abstractNumId w:val="43"/>
  </w:num>
  <w:num w:numId="27" w16cid:durableId="1116828839">
    <w:abstractNumId w:val="2"/>
  </w:num>
  <w:num w:numId="28" w16cid:durableId="1480612917">
    <w:abstractNumId w:val="2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89065975">
    <w:abstractNumId w:val="19"/>
  </w:num>
  <w:num w:numId="30" w16cid:durableId="1157573021">
    <w:abstractNumId w:val="32"/>
  </w:num>
  <w:num w:numId="31" w16cid:durableId="161942260">
    <w:abstractNumId w:val="44"/>
  </w:num>
  <w:num w:numId="32" w16cid:durableId="1100443074">
    <w:abstractNumId w:val="35"/>
  </w:num>
  <w:num w:numId="33" w16cid:durableId="1260674040">
    <w:abstractNumId w:val="5"/>
  </w:num>
  <w:num w:numId="34" w16cid:durableId="210004048">
    <w:abstractNumId w:val="6"/>
  </w:num>
  <w:num w:numId="35" w16cid:durableId="867526165">
    <w:abstractNumId w:val="4"/>
  </w:num>
  <w:num w:numId="36" w16cid:durableId="1615088359">
    <w:abstractNumId w:val="7"/>
  </w:num>
  <w:num w:numId="37" w16cid:durableId="1215848295">
    <w:abstractNumId w:val="1"/>
  </w:num>
  <w:num w:numId="38" w16cid:durableId="1027490805">
    <w:abstractNumId w:val="0"/>
  </w:num>
  <w:num w:numId="39" w16cid:durableId="684988803">
    <w:abstractNumId w:val="37"/>
  </w:num>
  <w:num w:numId="40" w16cid:durableId="825437711">
    <w:abstractNumId w:val="12"/>
  </w:num>
  <w:num w:numId="41" w16cid:durableId="1564634509">
    <w:abstractNumId w:val="13"/>
  </w:num>
  <w:num w:numId="42" w16cid:durableId="2129350571">
    <w:abstractNumId w:val="14"/>
  </w:num>
  <w:num w:numId="43" w16cid:durableId="15472966">
    <w:abstractNumId w:val="34"/>
  </w:num>
  <w:num w:numId="44" w16cid:durableId="208810475">
    <w:abstractNumId w:val="3"/>
  </w:num>
  <w:num w:numId="45" w16cid:durableId="2043285618">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EZER Melodie">
    <w15:presenceInfo w15:providerId="AD" w15:userId="S::Melodie.GEZER@apij-justice.fr::1d18d4a7-b6ed-4d02-b8ca-7ea80c6fc9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drawingGridHorizontalSpacing w:val="284"/>
  <w:drawingGridVerticalSpacing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E40"/>
    <w:rsid w:val="000D3112"/>
    <w:rsid w:val="000E71F8"/>
    <w:rsid w:val="00101314"/>
    <w:rsid w:val="001124AA"/>
    <w:rsid w:val="00134F4B"/>
    <w:rsid w:val="00137CDC"/>
    <w:rsid w:val="0019474D"/>
    <w:rsid w:val="0019572F"/>
    <w:rsid w:val="001A6386"/>
    <w:rsid w:val="002140E6"/>
    <w:rsid w:val="00216E51"/>
    <w:rsid w:val="002B775C"/>
    <w:rsid w:val="00372581"/>
    <w:rsid w:val="003B771E"/>
    <w:rsid w:val="003C4914"/>
    <w:rsid w:val="003E103E"/>
    <w:rsid w:val="00477534"/>
    <w:rsid w:val="00485A67"/>
    <w:rsid w:val="00490A0E"/>
    <w:rsid w:val="004D749B"/>
    <w:rsid w:val="004F1F93"/>
    <w:rsid w:val="005356BA"/>
    <w:rsid w:val="00536284"/>
    <w:rsid w:val="005A328C"/>
    <w:rsid w:val="005B7BB3"/>
    <w:rsid w:val="006064B3"/>
    <w:rsid w:val="00620AAC"/>
    <w:rsid w:val="0062751E"/>
    <w:rsid w:val="006A16AD"/>
    <w:rsid w:val="00735DBE"/>
    <w:rsid w:val="00790B1F"/>
    <w:rsid w:val="007B5893"/>
    <w:rsid w:val="00816946"/>
    <w:rsid w:val="008B7E40"/>
    <w:rsid w:val="008F62C5"/>
    <w:rsid w:val="00A2763A"/>
    <w:rsid w:val="00A90075"/>
    <w:rsid w:val="00AB6E01"/>
    <w:rsid w:val="00AD123E"/>
    <w:rsid w:val="00B4342D"/>
    <w:rsid w:val="00B453E1"/>
    <w:rsid w:val="00B702EA"/>
    <w:rsid w:val="00BC4D0F"/>
    <w:rsid w:val="00BC660B"/>
    <w:rsid w:val="00C03E52"/>
    <w:rsid w:val="00C23573"/>
    <w:rsid w:val="00C447B2"/>
    <w:rsid w:val="00CB20A9"/>
    <w:rsid w:val="00CC46D2"/>
    <w:rsid w:val="00D041C3"/>
    <w:rsid w:val="00D50FD5"/>
    <w:rsid w:val="00DA46F7"/>
    <w:rsid w:val="00DB198E"/>
    <w:rsid w:val="00DB53A0"/>
    <w:rsid w:val="00DC468F"/>
    <w:rsid w:val="00DD1603"/>
    <w:rsid w:val="00E566DD"/>
    <w:rsid w:val="00EE4133"/>
    <w:rsid w:val="00EF1DD3"/>
    <w:rsid w:val="00F271CD"/>
    <w:rsid w:val="00F74C0F"/>
    <w:rsid w:val="00F91D0A"/>
    <w:rsid w:val="00F94EDD"/>
    <w:rsid w:val="00FB14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94800"/>
  <w15:chartTrackingRefBased/>
  <w15:docId w15:val="{02E5E02A-C14A-448C-8703-CDDC94D09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075"/>
    <w:pPr>
      <w:widowControl w:val="0"/>
      <w:autoSpaceDE w:val="0"/>
      <w:autoSpaceDN w:val="0"/>
      <w:spacing w:after="0" w:line="240" w:lineRule="auto"/>
      <w:jc w:val="both"/>
    </w:pPr>
    <w:rPr>
      <w:rFonts w:ascii="Marianne" w:eastAsia="Verdana" w:hAnsi="Marianne" w:cs="Verdana"/>
    </w:rPr>
  </w:style>
  <w:style w:type="paragraph" w:styleId="Titre1">
    <w:name w:val="heading 1"/>
    <w:basedOn w:val="Normal"/>
    <w:next w:val="Normal"/>
    <w:link w:val="Titre1Car"/>
    <w:uiPriority w:val="9"/>
    <w:qFormat/>
    <w:rsid w:val="00B453E1"/>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unhideWhenUsed/>
    <w:qFormat/>
    <w:rsid w:val="00B453E1"/>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unhideWhenUsed/>
    <w:qFormat/>
    <w:rsid w:val="008B7E40"/>
    <w:pPr>
      <w:keepNext/>
      <w:keepLines/>
      <w:spacing w:before="160" w:after="80"/>
      <w:outlineLvl w:val="2"/>
    </w:pPr>
    <w:rPr>
      <w:rFonts w:eastAsiaTheme="majorEastAsia" w:cstheme="majorBidi"/>
      <w:color w:val="365F91" w:themeColor="accent1" w:themeShade="BF"/>
      <w:sz w:val="28"/>
      <w:szCs w:val="28"/>
    </w:rPr>
  </w:style>
  <w:style w:type="paragraph" w:styleId="Titre4">
    <w:name w:val="heading 4"/>
    <w:basedOn w:val="Normal"/>
    <w:next w:val="Normal"/>
    <w:link w:val="Titre4Car"/>
    <w:uiPriority w:val="9"/>
    <w:unhideWhenUsed/>
    <w:qFormat/>
    <w:rsid w:val="008B7E40"/>
    <w:pPr>
      <w:keepNext/>
      <w:keepLines/>
      <w:spacing w:before="80" w:after="40"/>
      <w:outlineLvl w:val="3"/>
    </w:pPr>
    <w:rPr>
      <w:rFonts w:eastAsiaTheme="majorEastAsia" w:cstheme="majorBidi"/>
      <w:i/>
      <w:iCs/>
      <w:color w:val="365F91" w:themeColor="accent1" w:themeShade="BF"/>
    </w:rPr>
  </w:style>
  <w:style w:type="paragraph" w:styleId="Titre5">
    <w:name w:val="heading 5"/>
    <w:basedOn w:val="Normal"/>
    <w:next w:val="Normal"/>
    <w:link w:val="Titre5Car"/>
    <w:uiPriority w:val="9"/>
    <w:semiHidden/>
    <w:unhideWhenUsed/>
    <w:qFormat/>
    <w:rsid w:val="008B7E40"/>
    <w:pPr>
      <w:keepNext/>
      <w:keepLines/>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8B7E40"/>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B7E40"/>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B7E40"/>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B7E40"/>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751E"/>
    <w:pPr>
      <w:tabs>
        <w:tab w:val="center" w:pos="4536"/>
        <w:tab w:val="right" w:pos="9072"/>
      </w:tabs>
    </w:pPr>
  </w:style>
  <w:style w:type="character" w:customStyle="1" w:styleId="En-tteCar">
    <w:name w:val="En-tête Car"/>
    <w:basedOn w:val="Policepardfaut"/>
    <w:link w:val="En-tte"/>
    <w:uiPriority w:val="99"/>
    <w:rsid w:val="0062751E"/>
  </w:style>
  <w:style w:type="paragraph" w:styleId="Pieddepage">
    <w:name w:val="footer"/>
    <w:basedOn w:val="Normal"/>
    <w:link w:val="PieddepageCar"/>
    <w:uiPriority w:val="99"/>
    <w:unhideWhenUsed/>
    <w:rsid w:val="0062751E"/>
    <w:pPr>
      <w:tabs>
        <w:tab w:val="center" w:pos="4536"/>
        <w:tab w:val="right" w:pos="9072"/>
      </w:tabs>
    </w:pPr>
  </w:style>
  <w:style w:type="character" w:customStyle="1" w:styleId="PieddepageCar">
    <w:name w:val="Pied de page Car"/>
    <w:basedOn w:val="Policepardfaut"/>
    <w:link w:val="Pieddepage"/>
    <w:uiPriority w:val="99"/>
    <w:rsid w:val="0062751E"/>
  </w:style>
  <w:style w:type="paragraph" w:styleId="Textedebulles">
    <w:name w:val="Balloon Text"/>
    <w:basedOn w:val="Normal"/>
    <w:link w:val="TextedebullesCar"/>
    <w:uiPriority w:val="99"/>
    <w:semiHidden/>
    <w:unhideWhenUsed/>
    <w:rsid w:val="00BC660B"/>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660B"/>
    <w:rPr>
      <w:rFonts w:ascii="Segoe UI" w:hAnsi="Segoe UI" w:cs="Segoe UI"/>
      <w:sz w:val="18"/>
      <w:szCs w:val="18"/>
    </w:rPr>
  </w:style>
  <w:style w:type="table" w:styleId="Grilledutableau">
    <w:name w:val="Table Grid"/>
    <w:basedOn w:val="TableauNormal"/>
    <w:uiPriority w:val="59"/>
    <w:rsid w:val="0013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453E1"/>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rsid w:val="00B453E1"/>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8B7E40"/>
    <w:rPr>
      <w:rFonts w:eastAsiaTheme="majorEastAsia" w:cstheme="majorBidi"/>
      <w:color w:val="365F91" w:themeColor="accent1" w:themeShade="BF"/>
      <w:sz w:val="28"/>
      <w:szCs w:val="28"/>
    </w:rPr>
  </w:style>
  <w:style w:type="character" w:customStyle="1" w:styleId="Titre4Car">
    <w:name w:val="Titre 4 Car"/>
    <w:basedOn w:val="Policepardfaut"/>
    <w:link w:val="Titre4"/>
    <w:uiPriority w:val="9"/>
    <w:semiHidden/>
    <w:rsid w:val="008B7E40"/>
    <w:rPr>
      <w:rFonts w:eastAsiaTheme="majorEastAsia" w:cstheme="majorBidi"/>
      <w:i/>
      <w:iCs/>
      <w:color w:val="365F91" w:themeColor="accent1" w:themeShade="BF"/>
    </w:rPr>
  </w:style>
  <w:style w:type="character" w:customStyle="1" w:styleId="Titre5Car">
    <w:name w:val="Titre 5 Car"/>
    <w:basedOn w:val="Policepardfaut"/>
    <w:link w:val="Titre5"/>
    <w:uiPriority w:val="9"/>
    <w:semiHidden/>
    <w:rsid w:val="008B7E40"/>
    <w:rPr>
      <w:rFonts w:eastAsiaTheme="majorEastAsia" w:cstheme="majorBidi"/>
      <w:color w:val="365F91" w:themeColor="accent1" w:themeShade="BF"/>
    </w:rPr>
  </w:style>
  <w:style w:type="character" w:customStyle="1" w:styleId="Titre6Car">
    <w:name w:val="Titre 6 Car"/>
    <w:basedOn w:val="Policepardfaut"/>
    <w:link w:val="Titre6"/>
    <w:uiPriority w:val="9"/>
    <w:semiHidden/>
    <w:rsid w:val="008B7E4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B7E4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B7E4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B7E40"/>
    <w:rPr>
      <w:rFonts w:eastAsiaTheme="majorEastAsia" w:cstheme="majorBidi"/>
      <w:color w:val="272727" w:themeColor="text1" w:themeTint="D8"/>
    </w:rPr>
  </w:style>
  <w:style w:type="paragraph" w:styleId="Titre">
    <w:name w:val="Title"/>
    <w:basedOn w:val="Normal"/>
    <w:next w:val="Normal"/>
    <w:link w:val="TitreCar"/>
    <w:uiPriority w:val="10"/>
    <w:qFormat/>
    <w:rsid w:val="008B7E4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B7E4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B7E40"/>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B7E4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B7E40"/>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8B7E40"/>
    <w:rPr>
      <w:i/>
      <w:iCs/>
      <w:color w:val="404040" w:themeColor="text1" w:themeTint="BF"/>
    </w:rPr>
  </w:style>
  <w:style w:type="paragraph" w:styleId="Paragraphedeliste">
    <w:name w:val="List Paragraph"/>
    <w:aliases w:val="Bulet point"/>
    <w:basedOn w:val="Normal"/>
    <w:link w:val="ParagraphedelisteCar"/>
    <w:qFormat/>
    <w:rsid w:val="008B7E40"/>
    <w:pPr>
      <w:ind w:left="720"/>
      <w:contextualSpacing/>
    </w:pPr>
  </w:style>
  <w:style w:type="character" w:styleId="Accentuationintense">
    <w:name w:val="Intense Emphasis"/>
    <w:basedOn w:val="Policepardfaut"/>
    <w:uiPriority w:val="21"/>
    <w:qFormat/>
    <w:rsid w:val="008B7E40"/>
    <w:rPr>
      <w:i/>
      <w:iCs/>
      <w:color w:val="365F91" w:themeColor="accent1" w:themeShade="BF"/>
    </w:rPr>
  </w:style>
  <w:style w:type="paragraph" w:styleId="Citationintense">
    <w:name w:val="Intense Quote"/>
    <w:basedOn w:val="Normal"/>
    <w:next w:val="Normal"/>
    <w:link w:val="CitationintenseCar"/>
    <w:uiPriority w:val="30"/>
    <w:qFormat/>
    <w:rsid w:val="008B7E4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8B7E40"/>
    <w:rPr>
      <w:i/>
      <w:iCs/>
      <w:color w:val="365F91" w:themeColor="accent1" w:themeShade="BF"/>
    </w:rPr>
  </w:style>
  <w:style w:type="character" w:styleId="Rfrenceintense">
    <w:name w:val="Intense Reference"/>
    <w:basedOn w:val="Policepardfaut"/>
    <w:uiPriority w:val="32"/>
    <w:qFormat/>
    <w:rsid w:val="008B7E40"/>
    <w:rPr>
      <w:b/>
      <w:bCs/>
      <w:smallCaps/>
      <w:color w:val="365F91" w:themeColor="accent1" w:themeShade="BF"/>
      <w:spacing w:val="5"/>
    </w:rPr>
  </w:style>
  <w:style w:type="table" w:customStyle="1" w:styleId="TableNormal">
    <w:name w:val="Table Normal"/>
    <w:uiPriority w:val="2"/>
    <w:semiHidden/>
    <w:unhideWhenUsed/>
    <w:qFormat/>
    <w:rsid w:val="008B7E4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M1">
    <w:name w:val="toc 1"/>
    <w:basedOn w:val="Normal"/>
    <w:uiPriority w:val="39"/>
    <w:qFormat/>
    <w:rsid w:val="008B7E40"/>
    <w:pPr>
      <w:spacing w:before="981"/>
      <w:ind w:right="3"/>
      <w:jc w:val="center"/>
    </w:pPr>
    <w:rPr>
      <w:b/>
      <w:bCs/>
      <w:sz w:val="18"/>
      <w:szCs w:val="18"/>
      <w:u w:val="single" w:color="000000"/>
    </w:rPr>
  </w:style>
  <w:style w:type="paragraph" w:styleId="TM2">
    <w:name w:val="toc 2"/>
    <w:basedOn w:val="Normal"/>
    <w:uiPriority w:val="39"/>
    <w:qFormat/>
    <w:rsid w:val="008B7E40"/>
    <w:pPr>
      <w:spacing w:before="381"/>
      <w:ind w:left="143"/>
    </w:pPr>
    <w:rPr>
      <w:b/>
      <w:bCs/>
      <w:sz w:val="18"/>
      <w:szCs w:val="18"/>
      <w:u w:val="single" w:color="000000"/>
    </w:rPr>
  </w:style>
  <w:style w:type="paragraph" w:styleId="TM3">
    <w:name w:val="toc 3"/>
    <w:basedOn w:val="Normal"/>
    <w:uiPriority w:val="39"/>
    <w:qFormat/>
    <w:rsid w:val="008B7E40"/>
    <w:pPr>
      <w:spacing w:before="21"/>
      <w:ind w:left="1024" w:hanging="701"/>
    </w:pPr>
    <w:rPr>
      <w:sz w:val="18"/>
      <w:szCs w:val="18"/>
    </w:rPr>
  </w:style>
  <w:style w:type="paragraph" w:styleId="TM4">
    <w:name w:val="toc 4"/>
    <w:basedOn w:val="Normal"/>
    <w:uiPriority w:val="1"/>
    <w:qFormat/>
    <w:rsid w:val="008B7E40"/>
    <w:pPr>
      <w:spacing w:before="21"/>
      <w:ind w:left="1242" w:hanging="739"/>
    </w:pPr>
    <w:rPr>
      <w:sz w:val="18"/>
      <w:szCs w:val="18"/>
    </w:rPr>
  </w:style>
  <w:style w:type="paragraph" w:styleId="Corpsdetexte">
    <w:name w:val="Body Text"/>
    <w:basedOn w:val="Normal"/>
    <w:link w:val="CorpsdetexteCar"/>
    <w:uiPriority w:val="1"/>
    <w:qFormat/>
    <w:rsid w:val="008B7E40"/>
    <w:rPr>
      <w:sz w:val="18"/>
      <w:szCs w:val="18"/>
    </w:rPr>
  </w:style>
  <w:style w:type="character" w:customStyle="1" w:styleId="CorpsdetexteCar">
    <w:name w:val="Corps de texte Car"/>
    <w:basedOn w:val="Policepardfaut"/>
    <w:link w:val="Corpsdetexte"/>
    <w:uiPriority w:val="1"/>
    <w:rsid w:val="008B7E40"/>
    <w:rPr>
      <w:rFonts w:ascii="Verdana" w:eastAsia="Verdana" w:hAnsi="Verdana" w:cs="Verdana"/>
      <w:sz w:val="18"/>
      <w:szCs w:val="18"/>
    </w:rPr>
  </w:style>
  <w:style w:type="paragraph" w:customStyle="1" w:styleId="TableParagraph">
    <w:name w:val="Table Paragraph"/>
    <w:basedOn w:val="Normal"/>
    <w:uiPriority w:val="1"/>
    <w:qFormat/>
    <w:rsid w:val="008B7E40"/>
  </w:style>
  <w:style w:type="paragraph" w:styleId="En-ttedetabledesmatires">
    <w:name w:val="TOC Heading"/>
    <w:basedOn w:val="Titre1"/>
    <w:next w:val="Normal"/>
    <w:uiPriority w:val="39"/>
    <w:unhideWhenUsed/>
    <w:qFormat/>
    <w:rsid w:val="008B7E40"/>
    <w:pPr>
      <w:spacing w:before="240" w:after="0" w:line="259" w:lineRule="auto"/>
      <w:outlineLvl w:val="9"/>
    </w:pPr>
    <w:rPr>
      <w:sz w:val="32"/>
      <w:szCs w:val="32"/>
      <w:lang w:eastAsia="fr-FR"/>
    </w:rPr>
  </w:style>
  <w:style w:type="character" w:styleId="Lienhypertexte">
    <w:name w:val="Hyperlink"/>
    <w:basedOn w:val="Policepardfaut"/>
    <w:uiPriority w:val="99"/>
    <w:unhideWhenUsed/>
    <w:rsid w:val="008B7E40"/>
    <w:rPr>
      <w:color w:val="0000FF" w:themeColor="hyperlink"/>
      <w:u w:val="single"/>
    </w:rPr>
  </w:style>
  <w:style w:type="character" w:styleId="Marquedecommentaire">
    <w:name w:val="annotation reference"/>
    <w:basedOn w:val="Policepardfaut"/>
    <w:uiPriority w:val="99"/>
    <w:unhideWhenUsed/>
    <w:rsid w:val="008B7E40"/>
    <w:rPr>
      <w:sz w:val="16"/>
      <w:szCs w:val="16"/>
    </w:rPr>
  </w:style>
  <w:style w:type="paragraph" w:styleId="Commentaire">
    <w:name w:val="annotation text"/>
    <w:basedOn w:val="Normal"/>
    <w:link w:val="CommentaireCar"/>
    <w:uiPriority w:val="99"/>
    <w:unhideWhenUsed/>
    <w:rsid w:val="008B7E40"/>
    <w:rPr>
      <w:sz w:val="20"/>
      <w:szCs w:val="20"/>
    </w:rPr>
  </w:style>
  <w:style w:type="character" w:customStyle="1" w:styleId="CommentaireCar">
    <w:name w:val="Commentaire Car"/>
    <w:basedOn w:val="Policepardfaut"/>
    <w:link w:val="Commentaire"/>
    <w:uiPriority w:val="99"/>
    <w:rsid w:val="008B7E40"/>
    <w:rPr>
      <w:rFonts w:ascii="Verdana" w:eastAsia="Verdana" w:hAnsi="Verdana" w:cs="Verdana"/>
      <w:sz w:val="20"/>
      <w:szCs w:val="20"/>
    </w:rPr>
  </w:style>
  <w:style w:type="paragraph" w:styleId="Objetducommentaire">
    <w:name w:val="annotation subject"/>
    <w:basedOn w:val="Commentaire"/>
    <w:next w:val="Commentaire"/>
    <w:link w:val="ObjetducommentaireCar"/>
    <w:uiPriority w:val="99"/>
    <w:semiHidden/>
    <w:unhideWhenUsed/>
    <w:rsid w:val="008B7E40"/>
    <w:rPr>
      <w:b/>
      <w:bCs/>
    </w:rPr>
  </w:style>
  <w:style w:type="character" w:customStyle="1" w:styleId="ObjetducommentaireCar">
    <w:name w:val="Objet du commentaire Car"/>
    <w:basedOn w:val="CommentaireCar"/>
    <w:link w:val="Objetducommentaire"/>
    <w:uiPriority w:val="99"/>
    <w:semiHidden/>
    <w:rsid w:val="008B7E40"/>
    <w:rPr>
      <w:rFonts w:ascii="Verdana" w:eastAsia="Verdana" w:hAnsi="Verdana" w:cs="Verdana"/>
      <w:b/>
      <w:bCs/>
      <w:sz w:val="20"/>
      <w:szCs w:val="20"/>
    </w:rPr>
  </w:style>
  <w:style w:type="paragraph" w:styleId="Rvision">
    <w:name w:val="Revision"/>
    <w:hidden/>
    <w:uiPriority w:val="99"/>
    <w:semiHidden/>
    <w:rsid w:val="008B7E40"/>
    <w:pPr>
      <w:spacing w:after="0" w:line="240" w:lineRule="auto"/>
    </w:pPr>
    <w:rPr>
      <w:rFonts w:ascii="Verdana" w:eastAsia="Verdana" w:hAnsi="Verdana" w:cs="Verdana"/>
    </w:rPr>
  </w:style>
  <w:style w:type="character" w:customStyle="1" w:styleId="ParagraphedelisteCar">
    <w:name w:val="Paragraphe de liste Car"/>
    <w:aliases w:val="Bulet point Car"/>
    <w:link w:val="Paragraphedeliste"/>
    <w:rsid w:val="008B7E40"/>
  </w:style>
  <w:style w:type="character" w:styleId="lev">
    <w:name w:val="Strong"/>
    <w:qFormat/>
    <w:rsid w:val="008B7E40"/>
    <w:rPr>
      <w:b/>
      <w:bCs/>
    </w:rPr>
  </w:style>
  <w:style w:type="character" w:customStyle="1" w:styleId="AODocTxtCar">
    <w:name w:val="AODocTxt Car"/>
    <w:link w:val="AODocTxt"/>
    <w:locked/>
    <w:rsid w:val="008B7E40"/>
    <w:rPr>
      <w:rFonts w:ascii="SimSun" w:eastAsia="SimSun" w:hAnsi="SimSun"/>
    </w:rPr>
  </w:style>
  <w:style w:type="paragraph" w:customStyle="1" w:styleId="AODocTxt">
    <w:name w:val="AODocTxt"/>
    <w:basedOn w:val="Normal"/>
    <w:link w:val="AODocTxtCar"/>
    <w:rsid w:val="008B7E40"/>
    <w:pPr>
      <w:numPr>
        <w:numId w:val="28"/>
      </w:numPr>
      <w:autoSpaceDE/>
      <w:autoSpaceDN/>
      <w:adjustRightInd w:val="0"/>
      <w:spacing w:before="240" w:line="260" w:lineRule="atLeast"/>
    </w:pPr>
    <w:rPr>
      <w:rFonts w:ascii="SimSun" w:eastAsia="SimSun" w:hAnsi="SimSun" w:cstheme="minorBidi"/>
    </w:rPr>
  </w:style>
  <w:style w:type="paragraph" w:customStyle="1" w:styleId="AODocTxtL2">
    <w:name w:val="AODocTxtL2"/>
    <w:basedOn w:val="AODocTxt"/>
    <w:rsid w:val="008B7E40"/>
    <w:pPr>
      <w:numPr>
        <w:ilvl w:val="2"/>
      </w:numPr>
      <w:tabs>
        <w:tab w:val="num" w:pos="360"/>
      </w:tabs>
      <w:ind w:left="360" w:hanging="360"/>
    </w:pPr>
  </w:style>
  <w:style w:type="paragraph" w:customStyle="1" w:styleId="AODocTxtL3">
    <w:name w:val="AODocTxtL3"/>
    <w:basedOn w:val="AODocTxt"/>
    <w:rsid w:val="008B7E40"/>
    <w:pPr>
      <w:numPr>
        <w:ilvl w:val="3"/>
      </w:numPr>
      <w:tabs>
        <w:tab w:val="num" w:pos="360"/>
      </w:tabs>
      <w:ind w:left="360" w:hanging="360"/>
    </w:pPr>
  </w:style>
  <w:style w:type="paragraph" w:customStyle="1" w:styleId="AODocTxtL4">
    <w:name w:val="AODocTxtL4"/>
    <w:basedOn w:val="AODocTxt"/>
    <w:rsid w:val="008B7E40"/>
    <w:pPr>
      <w:numPr>
        <w:ilvl w:val="4"/>
      </w:numPr>
      <w:tabs>
        <w:tab w:val="num" w:pos="360"/>
      </w:tabs>
      <w:ind w:left="360" w:hanging="360"/>
    </w:pPr>
  </w:style>
  <w:style w:type="paragraph" w:customStyle="1" w:styleId="AODocTxtL5">
    <w:name w:val="AODocTxtL5"/>
    <w:basedOn w:val="AODocTxt"/>
    <w:rsid w:val="008B7E40"/>
    <w:pPr>
      <w:numPr>
        <w:ilvl w:val="5"/>
      </w:numPr>
      <w:tabs>
        <w:tab w:val="num" w:pos="360"/>
      </w:tabs>
      <w:ind w:left="360" w:hanging="360"/>
    </w:pPr>
  </w:style>
  <w:style w:type="paragraph" w:customStyle="1" w:styleId="AODocTxtL6">
    <w:name w:val="AODocTxtL6"/>
    <w:basedOn w:val="AODocTxt"/>
    <w:rsid w:val="008B7E40"/>
    <w:pPr>
      <w:numPr>
        <w:ilvl w:val="6"/>
      </w:numPr>
      <w:tabs>
        <w:tab w:val="num" w:pos="360"/>
      </w:tabs>
      <w:ind w:left="360" w:hanging="360"/>
    </w:pPr>
  </w:style>
  <w:style w:type="paragraph" w:customStyle="1" w:styleId="AODocTxtL7">
    <w:name w:val="AODocTxtL7"/>
    <w:basedOn w:val="AODocTxt"/>
    <w:rsid w:val="008B7E40"/>
    <w:pPr>
      <w:numPr>
        <w:ilvl w:val="7"/>
      </w:numPr>
      <w:tabs>
        <w:tab w:val="num" w:pos="360"/>
      </w:tabs>
      <w:ind w:left="360" w:hanging="360"/>
    </w:pPr>
  </w:style>
  <w:style w:type="paragraph" w:customStyle="1" w:styleId="AODocTxtL8">
    <w:name w:val="AODocTxtL8"/>
    <w:basedOn w:val="AODocTxt"/>
    <w:rsid w:val="008B7E40"/>
    <w:pPr>
      <w:numPr>
        <w:ilvl w:val="8"/>
      </w:numPr>
      <w:tabs>
        <w:tab w:val="num" w:pos="360"/>
      </w:tabs>
      <w:ind w:left="360" w:hanging="360"/>
    </w:pPr>
  </w:style>
  <w:style w:type="paragraph" w:customStyle="1" w:styleId="Style3">
    <w:name w:val="Style3"/>
    <w:basedOn w:val="Normal"/>
    <w:qFormat/>
    <w:rsid w:val="008B7E40"/>
    <w:pPr>
      <w:widowControl/>
      <w:numPr>
        <w:numId w:val="29"/>
      </w:numPr>
      <w:autoSpaceDE/>
      <w:autoSpaceDN/>
      <w:spacing w:after="120" w:line="276" w:lineRule="auto"/>
    </w:pPr>
    <w:rPr>
      <w:rFonts w:eastAsia="PMingLiU" w:cs="Arial"/>
      <w:sz w:val="18"/>
      <w:szCs w:val="18"/>
      <w:lang w:eastAsia="fr-FR"/>
    </w:rPr>
  </w:style>
  <w:style w:type="paragraph" w:customStyle="1" w:styleId="elementtoproof">
    <w:name w:val="elementtoproof"/>
    <w:basedOn w:val="Normal"/>
    <w:rsid w:val="008B7E40"/>
    <w:pPr>
      <w:widowControl/>
      <w:autoSpaceDE/>
      <w:autoSpaceDN/>
    </w:pPr>
    <w:rPr>
      <w:rFonts w:ascii="Aptos" w:eastAsiaTheme="minorHAnsi" w:hAnsi="Aptos" w:cs="Aptos"/>
      <w:sz w:val="24"/>
      <w:szCs w:val="24"/>
      <w:lang w:eastAsia="fr-FR"/>
    </w:rPr>
  </w:style>
  <w:style w:type="paragraph" w:styleId="Notedebasdepage">
    <w:name w:val="footnote text"/>
    <w:basedOn w:val="Normal"/>
    <w:link w:val="NotedebasdepageCar"/>
    <w:uiPriority w:val="99"/>
    <w:semiHidden/>
    <w:unhideWhenUsed/>
    <w:rsid w:val="0019572F"/>
    <w:rPr>
      <w:sz w:val="20"/>
      <w:szCs w:val="20"/>
    </w:rPr>
  </w:style>
  <w:style w:type="character" w:customStyle="1" w:styleId="NotedebasdepageCar">
    <w:name w:val="Note de bas de page Car"/>
    <w:basedOn w:val="Policepardfaut"/>
    <w:link w:val="Notedebasdepage"/>
    <w:uiPriority w:val="99"/>
    <w:semiHidden/>
    <w:rsid w:val="0019572F"/>
    <w:rPr>
      <w:rFonts w:ascii="Marianne" w:eastAsia="Verdana" w:hAnsi="Marianne" w:cs="Verdana"/>
      <w:sz w:val="20"/>
      <w:szCs w:val="20"/>
    </w:rPr>
  </w:style>
  <w:style w:type="character" w:styleId="Appelnotedebasdep">
    <w:name w:val="footnote reference"/>
    <w:basedOn w:val="Policepardfaut"/>
    <w:uiPriority w:val="99"/>
    <w:semiHidden/>
    <w:unhideWhenUsed/>
    <w:rsid w:val="0019572F"/>
    <w:rPr>
      <w:vertAlign w:val="superscript"/>
    </w:rPr>
  </w:style>
  <w:style w:type="character" w:styleId="Lienhypertextesuivivisit">
    <w:name w:val="FollowedHyperlink"/>
    <w:basedOn w:val="Policepardfaut"/>
    <w:uiPriority w:val="99"/>
    <w:semiHidden/>
    <w:unhideWhenUsed/>
    <w:rsid w:val="00EE4133"/>
    <w:rPr>
      <w:color w:val="800080" w:themeColor="followedHyperlink"/>
      <w:u w:val="single"/>
    </w:rPr>
  </w:style>
  <w:style w:type="character" w:styleId="Mentionnonrsolue">
    <w:name w:val="Unresolved Mention"/>
    <w:basedOn w:val="Policepardfaut"/>
    <w:uiPriority w:val="99"/>
    <w:semiHidden/>
    <w:unhideWhenUsed/>
    <w:rsid w:val="003725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110274">
      <w:bodyDiv w:val="1"/>
      <w:marLeft w:val="0"/>
      <w:marRight w:val="0"/>
      <w:marTop w:val="0"/>
      <w:marBottom w:val="0"/>
      <w:divBdr>
        <w:top w:val="none" w:sz="0" w:space="0" w:color="auto"/>
        <w:left w:val="none" w:sz="0" w:space="0" w:color="auto"/>
        <w:bottom w:val="none" w:sz="0" w:space="0" w:color="auto"/>
        <w:right w:val="none" w:sz="0" w:space="0" w:color="auto"/>
      </w:divBdr>
    </w:div>
    <w:div w:id="1196381425">
      <w:bodyDiv w:val="1"/>
      <w:marLeft w:val="0"/>
      <w:marRight w:val="0"/>
      <w:marTop w:val="0"/>
      <w:marBottom w:val="0"/>
      <w:divBdr>
        <w:top w:val="none" w:sz="0" w:space="0" w:color="auto"/>
        <w:left w:val="none" w:sz="0" w:space="0" w:color="auto"/>
        <w:bottom w:val="none" w:sz="0" w:space="0" w:color="auto"/>
        <w:right w:val="none" w:sz="0" w:space="0" w:color="auto"/>
      </w:divBdr>
    </w:div>
    <w:div w:id="1255747170">
      <w:bodyDiv w:val="1"/>
      <w:marLeft w:val="0"/>
      <w:marRight w:val="0"/>
      <w:marTop w:val="0"/>
      <w:marBottom w:val="0"/>
      <w:divBdr>
        <w:top w:val="none" w:sz="0" w:space="0" w:color="auto"/>
        <w:left w:val="none" w:sz="0" w:space="0" w:color="auto"/>
        <w:bottom w:val="none" w:sz="0" w:space="0" w:color="auto"/>
        <w:right w:val="none" w:sz="0" w:space="0" w:color="auto"/>
      </w:divBdr>
    </w:div>
    <w:div w:id="132246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formulaires-declaration-du-candida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page=Entreprise.EntrepriseAdvancedSearch&amp;AllCons&amp;id=2808848&amp;orgAcronyme=d3f"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www.marches-publics.gouv.fr/?page=Entreprise.EntrepriseAdvancedSearch&amp;AllCons&amp;id=2808848&amp;orgAcronyme=d3f" TargetMode="Externa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654E2-4AE0-4E03-AEFD-26864AFF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18</Pages>
  <Words>6532</Words>
  <Characters>35929</Characters>
  <Application>Microsoft Office Word</Application>
  <DocSecurity>0</DocSecurity>
  <Lines>299</Lines>
  <Paragraphs>84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LEROUX Paul</dc:creator>
  <cp:keywords/>
  <dc:description/>
  <cp:lastModifiedBy>BONNAUD Sébastien</cp:lastModifiedBy>
  <cp:revision>10</cp:revision>
  <cp:lastPrinted>2020-06-28T15:55:00Z</cp:lastPrinted>
  <dcterms:created xsi:type="dcterms:W3CDTF">2025-07-03T15:34:00Z</dcterms:created>
  <dcterms:modified xsi:type="dcterms:W3CDTF">2025-07-15T10:04:00Z</dcterms:modified>
</cp:coreProperties>
</file>