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E4632" w14:textId="77777777" w:rsidR="001A3720" w:rsidRPr="007E1948" w:rsidRDefault="00E446D0" w:rsidP="008D4AFD">
      <w:pPr>
        <w:pStyle w:val="En-tte"/>
        <w:tabs>
          <w:tab w:val="left" w:pos="0"/>
        </w:tabs>
        <w:spacing w:before="120"/>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mc:AlternateContent>
          <mc:Choice Requires="wpg">
            <w:drawing>
              <wp:anchor distT="0" distB="0" distL="114300" distR="114300" simplePos="0" relativeHeight="251684864" behindDoc="0" locked="0" layoutInCell="1" allowOverlap="1" wp14:anchorId="4734BFA7" wp14:editId="4DA937E5">
                <wp:simplePos x="0" y="0"/>
                <wp:positionH relativeFrom="column">
                  <wp:posOffset>1676515</wp:posOffset>
                </wp:positionH>
                <wp:positionV relativeFrom="paragraph">
                  <wp:posOffset>-2515474</wp:posOffset>
                </wp:positionV>
                <wp:extent cx="2434441" cy="15419070"/>
                <wp:effectExtent l="0" t="0" r="23495" b="11430"/>
                <wp:wrapNone/>
                <wp:docPr id="12" name="Groupe 12"/>
                <wp:cNvGraphicFramePr/>
                <a:graphic xmlns:a="http://schemas.openxmlformats.org/drawingml/2006/main">
                  <a:graphicData uri="http://schemas.microsoft.com/office/word/2010/wordprocessingGroup">
                    <wpg:wgp>
                      <wpg:cNvGrpSpPr/>
                      <wpg:grpSpPr>
                        <a:xfrm>
                          <a:off x="0" y="0"/>
                          <a:ext cx="2434441" cy="15419070"/>
                          <a:chOff x="0" y="0"/>
                          <a:chExt cx="2369489" cy="15419070"/>
                        </a:xfrm>
                      </wpg:grpSpPr>
                      <wps:wsp>
                        <wps:cNvPr id="1752" name="Rectangle à coins arrondis 1752"/>
                        <wps:cNvSpPr/>
                        <wps:spPr>
                          <a:xfrm>
                            <a:off x="268772" y="10937174"/>
                            <a:ext cx="1880235" cy="4481896"/>
                          </a:xfrm>
                          <a:prstGeom prst="roundRect">
                            <a:avLst/>
                          </a:prstGeom>
                          <a:noFill/>
                          <a:ln w="952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6879C3" w14:textId="77777777" w:rsidR="00B37895" w:rsidRDefault="00B37895" w:rsidP="001A3720">
                              <w:pPr>
                                <w:spacing w:line="192" w:lineRule="auto"/>
                                <w:jc w:val="center"/>
                                <w:rPr>
                                  <w:color w:val="000000" w:themeColor="text1"/>
                                  <w:sz w:val="20"/>
                                  <w:szCs w:val="20"/>
                                </w:rPr>
                              </w:pPr>
                            </w:p>
                            <w:p w14:paraId="5613F685" w14:textId="77777777" w:rsidR="00B37895" w:rsidRDefault="00B37895" w:rsidP="001A3720">
                              <w:pPr>
                                <w:spacing w:line="192" w:lineRule="auto"/>
                                <w:jc w:val="center"/>
                                <w:rPr>
                                  <w:color w:val="000000" w:themeColor="text1"/>
                                  <w:sz w:val="20"/>
                                  <w:szCs w:val="20"/>
                                </w:rPr>
                              </w:pPr>
                            </w:p>
                            <w:p w14:paraId="56E52D7F" w14:textId="4E81B2C9" w:rsidR="00B37895" w:rsidRPr="005C0937" w:rsidRDefault="00B37895" w:rsidP="001A3720">
                              <w:pPr>
                                <w:spacing w:line="192" w:lineRule="auto"/>
                                <w:jc w:val="center"/>
                                <w:rPr>
                                  <w:rFonts w:asciiTheme="minorHAnsi" w:hAnsiTheme="minorHAnsi"/>
                                  <w:color w:val="000000" w:themeColor="text1"/>
                                  <w:sz w:val="24"/>
                                  <w:szCs w:val="20"/>
                                </w:rPr>
                              </w:pPr>
                              <w:r w:rsidRPr="005C0937">
                                <w:rPr>
                                  <w:rFonts w:asciiTheme="minorHAnsi" w:hAnsiTheme="minorHAnsi"/>
                                  <w:color w:val="000000" w:themeColor="text1"/>
                                  <w:sz w:val="24"/>
                                  <w:szCs w:val="20"/>
                                </w:rPr>
                                <w:br/>
                              </w:r>
                              <w:r w:rsidRPr="005C0937">
                                <w:rPr>
                                  <w:rFonts w:asciiTheme="minorHAnsi" w:hAnsiTheme="minorHAnsi"/>
                                  <w:color w:val="000000" w:themeColor="text1"/>
                                  <w:sz w:val="24"/>
                                  <w:szCs w:val="20"/>
                                </w:rPr>
                                <w:br/>
                              </w:r>
                              <w:r>
                                <w:rPr>
                                  <w:rFonts w:asciiTheme="minorHAnsi" w:hAnsiTheme="minorHAnsi"/>
                                  <w:b/>
                                  <w:color w:val="000000" w:themeColor="text1"/>
                                  <w:sz w:val="22"/>
                                </w:rPr>
                                <w:t xml:space="preserve"> </w:t>
                              </w:r>
                              <w:r w:rsidR="00E35A29">
                                <w:rPr>
                                  <w:rFonts w:asciiTheme="minorHAnsi" w:hAnsiTheme="minorHAnsi"/>
                                  <w:b/>
                                  <w:color w:val="000000" w:themeColor="text1"/>
                                  <w:sz w:val="22"/>
                                </w:rPr>
                                <w:t>Mai</w:t>
                              </w:r>
                              <w:r>
                                <w:rPr>
                                  <w:rFonts w:asciiTheme="minorHAnsi" w:hAnsiTheme="minorHAnsi"/>
                                  <w:b/>
                                  <w:color w:val="000000" w:themeColor="text1"/>
                                  <w:sz w:val="22"/>
                                </w:rPr>
                                <w:t xml:space="preserve"> 202</w:t>
                              </w:r>
                              <w:r w:rsidR="00E35A29">
                                <w:rPr>
                                  <w:rFonts w:asciiTheme="minorHAnsi" w:hAnsiTheme="minorHAnsi"/>
                                  <w:b/>
                                  <w:color w:val="000000" w:themeColor="text1"/>
                                  <w:sz w:val="22"/>
                                </w:rPr>
                                <w:t>2</w:t>
                              </w:r>
                            </w:p>
                            <w:p w14:paraId="310F5188" w14:textId="77777777" w:rsidR="00B37895" w:rsidRPr="006D6AA9" w:rsidRDefault="00B37895" w:rsidP="001A3720">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 name="Groupe 9"/>
                        <wpg:cNvGrpSpPr/>
                        <wpg:grpSpPr>
                          <a:xfrm>
                            <a:off x="0" y="0"/>
                            <a:ext cx="2369489" cy="3683000"/>
                            <a:chOff x="0" y="0"/>
                            <a:chExt cx="2369489" cy="3683000"/>
                          </a:xfrm>
                        </wpg:grpSpPr>
                        <wps:wsp>
                          <wps:cNvPr id="1750" name="Rectangle à coins arrondis 1750"/>
                          <wps:cNvSpPr/>
                          <wps:spPr>
                            <a:xfrm>
                              <a:off x="0" y="0"/>
                              <a:ext cx="2369489" cy="3683000"/>
                            </a:xfrm>
                            <a:prstGeom prst="roundRect">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A4EE41" w14:textId="77777777" w:rsidR="00B37895" w:rsidRPr="005C0937" w:rsidRDefault="00B37895" w:rsidP="001A3720">
                                <w:pPr>
                                  <w:overflowPunct w:val="0"/>
                                  <w:autoSpaceDE w:val="0"/>
                                  <w:autoSpaceDN w:val="0"/>
                                  <w:spacing w:before="100" w:after="100" w:line="192" w:lineRule="auto"/>
                                  <w:jc w:val="center"/>
                                  <w:rPr>
                                    <w:rFonts w:asciiTheme="minorHAnsi" w:hAnsiTheme="minorHAnsi"/>
                                    <w:color w:val="000000" w:themeColor="text1"/>
                                    <w:sz w:val="20"/>
                                    <w:szCs w:val="20"/>
                                  </w:rPr>
                                </w:pPr>
                                <w:r w:rsidRPr="005C0937">
                                  <w:rPr>
                                    <w:rFonts w:asciiTheme="minorHAnsi" w:hAnsiTheme="minorHAnsi"/>
                                    <w:color w:val="000000" w:themeColor="text1"/>
                                    <w:sz w:val="20"/>
                                    <w:szCs w:val="20"/>
                                  </w:rPr>
                                  <w:t>Secrétariat général</w:t>
                                </w:r>
                              </w:p>
                              <w:p w14:paraId="6654FF83" w14:textId="706F1C40" w:rsidR="00B37895" w:rsidRPr="007E1948" w:rsidRDefault="00B37895" w:rsidP="001E205B">
                                <w:pPr>
                                  <w:overflowPunct w:val="0"/>
                                  <w:autoSpaceDE w:val="0"/>
                                  <w:autoSpaceDN w:val="0"/>
                                  <w:spacing w:before="100" w:after="100" w:line="192" w:lineRule="auto"/>
                                  <w:jc w:val="center"/>
                                  <w:rPr>
                                    <w:color w:val="000000" w:themeColor="text1"/>
                                  </w:rPr>
                                </w:pPr>
                                <w:r w:rsidRPr="005C0937">
                                  <w:rPr>
                                    <w:rFonts w:asciiTheme="minorHAnsi" w:hAnsiTheme="minorHAnsi"/>
                                    <w:color w:val="000000" w:themeColor="text1"/>
                                    <w:sz w:val="20"/>
                                    <w:szCs w:val="20"/>
                                  </w:rPr>
                                  <w:t>Direction</w:t>
                                </w:r>
                                <w:r w:rsidRPr="005C0937">
                                  <w:rPr>
                                    <w:rFonts w:asciiTheme="minorHAnsi" w:hAnsiTheme="minorHAnsi"/>
                                    <w:color w:val="000000" w:themeColor="text1"/>
                                    <w:sz w:val="20"/>
                                    <w:szCs w:val="20"/>
                                  </w:rPr>
                                  <w:br/>
                                </w:r>
                                <w:r w:rsidR="00837124">
                                  <w:rPr>
                                    <w:rFonts w:asciiTheme="minorHAnsi" w:hAnsiTheme="minorHAnsi"/>
                                    <w:color w:val="000000" w:themeColor="text1"/>
                                    <w:sz w:val="20"/>
                                    <w:szCs w:val="20"/>
                                  </w:rPr>
                                  <w:t>des Services Judiciaires</w:t>
                                </w:r>
                                <w:r w:rsidRPr="005C0937">
                                  <w:rPr>
                                    <w:rFonts w:asciiTheme="minorHAnsi" w:hAnsiTheme="minorHAnsi"/>
                                    <w:color w:val="000000" w:themeColor="text1"/>
                                    <w:sz w:val="20"/>
                                    <w:szCs w:val="20"/>
                                  </w:rPr>
                                  <w:br/>
                                </w:r>
                              </w:p>
                              <w:p w14:paraId="65DB44DD" w14:textId="77777777" w:rsidR="00B37895" w:rsidRPr="007E1948" w:rsidRDefault="00B37895" w:rsidP="001A3720">
                                <w:pPr>
                                  <w:overflowPunct w:val="0"/>
                                  <w:autoSpaceDE w:val="0"/>
                                  <w:autoSpaceDN w:val="0"/>
                                  <w:spacing w:before="100" w:after="100" w:line="192" w:lineRule="auto"/>
                                  <w:jc w:val="center"/>
                                  <w:rPr>
                                    <w:color w:val="000000" w:themeColor="text1"/>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pic:pic xmlns:pic="http://schemas.openxmlformats.org/drawingml/2006/picture">
                          <pic:nvPicPr>
                            <pic:cNvPr id="1751" name="Image 175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866693" y="1757238"/>
                              <a:ext cx="675860" cy="715618"/>
                            </a:xfrm>
                            <a:prstGeom prst="rect">
                              <a:avLst/>
                            </a:prstGeom>
                          </pic:spPr>
                        </pic:pic>
                      </wpg:grpSp>
                    </wpg:wgp>
                  </a:graphicData>
                </a:graphic>
              </wp:anchor>
            </w:drawing>
          </mc:Choice>
          <mc:Fallback>
            <w:pict>
              <v:group w14:anchorId="4734BFA7" id="Groupe 12" o:spid="_x0000_s1026" style="position:absolute;left:0;text-align:left;margin-left:132pt;margin-top:-198.05pt;width:191.7pt;height:1214.1pt;z-index:251684864" coordsize="23694,1541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">
                <v:roundrect id="Rectangle à coins arrondis 1752" o:spid="_x0000_s1027" style="position:absolute;left:2687;top:109371;width:18803;height:448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" filled="f" strokecolor="#1f497d [3215]">
                  <v:textbox>
                    <w:txbxContent>
                      <w:p w14:paraId="2F6879C3" w14:textId="77777777" w:rsidR="00B37895" w:rsidRDefault="00B37895" w:rsidP="001A3720">
                        <w:pPr>
                          <w:spacing w:line="192" w:lineRule="auto"/>
                          <w:jc w:val="center"/>
                          <w:rPr>
                            <w:color w:val="000000" w:themeColor="text1"/>
                            <w:sz w:val="20"/>
                            <w:szCs w:val="20"/>
                          </w:rPr>
                        </w:pPr>
                      </w:p>
                      <w:p w14:paraId="5613F685" w14:textId="77777777" w:rsidR="00B37895" w:rsidRDefault="00B37895" w:rsidP="001A3720">
                        <w:pPr>
                          <w:spacing w:line="192" w:lineRule="auto"/>
                          <w:jc w:val="center"/>
                          <w:rPr>
                            <w:color w:val="000000" w:themeColor="text1"/>
                            <w:sz w:val="20"/>
                            <w:szCs w:val="20"/>
                          </w:rPr>
                        </w:pPr>
                      </w:p>
                      <w:p w14:paraId="56E52D7F" w14:textId="4E81B2C9" w:rsidR="00B37895" w:rsidRPr="005C0937" w:rsidRDefault="00B37895" w:rsidP="001A3720">
                        <w:pPr>
                          <w:spacing w:line="192" w:lineRule="auto"/>
                          <w:jc w:val="center"/>
                          <w:rPr>
                            <w:rFonts w:asciiTheme="minorHAnsi" w:hAnsiTheme="minorHAnsi"/>
                            <w:color w:val="000000" w:themeColor="text1"/>
                            <w:sz w:val="24"/>
                            <w:szCs w:val="20"/>
                          </w:rPr>
                        </w:pPr>
                        <w:r w:rsidRPr="005C0937">
                          <w:rPr>
                            <w:rFonts w:asciiTheme="minorHAnsi" w:hAnsiTheme="minorHAnsi"/>
                            <w:color w:val="000000" w:themeColor="text1"/>
                            <w:sz w:val="24"/>
                            <w:szCs w:val="20"/>
                          </w:rPr>
                          <w:br/>
                        </w:r>
                        <w:r w:rsidRPr="005C0937">
                          <w:rPr>
                            <w:rFonts w:asciiTheme="minorHAnsi" w:hAnsiTheme="minorHAnsi"/>
                            <w:color w:val="000000" w:themeColor="text1"/>
                            <w:sz w:val="24"/>
                            <w:szCs w:val="20"/>
                          </w:rPr>
                          <w:br/>
                        </w:r>
                        <w:r>
                          <w:rPr>
                            <w:rFonts w:asciiTheme="minorHAnsi" w:hAnsiTheme="minorHAnsi"/>
                            <w:b/>
                            <w:color w:val="000000" w:themeColor="text1"/>
                            <w:sz w:val="22"/>
                          </w:rPr>
                          <w:t xml:space="preserve"> </w:t>
                        </w:r>
                        <w:r w:rsidR="00E35A29">
                          <w:rPr>
                            <w:rFonts w:asciiTheme="minorHAnsi" w:hAnsiTheme="minorHAnsi"/>
                            <w:b/>
                            <w:color w:val="000000" w:themeColor="text1"/>
                            <w:sz w:val="22"/>
                          </w:rPr>
                          <w:t>Mai</w:t>
                        </w:r>
                        <w:r>
                          <w:rPr>
                            <w:rFonts w:asciiTheme="minorHAnsi" w:hAnsiTheme="minorHAnsi"/>
                            <w:b/>
                            <w:color w:val="000000" w:themeColor="text1"/>
                            <w:sz w:val="22"/>
                          </w:rPr>
                          <w:t xml:space="preserve"> 202</w:t>
                        </w:r>
                        <w:r w:rsidR="00E35A29">
                          <w:rPr>
                            <w:rFonts w:asciiTheme="minorHAnsi" w:hAnsiTheme="minorHAnsi"/>
                            <w:b/>
                            <w:color w:val="000000" w:themeColor="text1"/>
                            <w:sz w:val="22"/>
                          </w:rPr>
                          <w:t>2</w:t>
                        </w:r>
                      </w:p>
                      <w:p w14:paraId="310F5188" w14:textId="77777777" w:rsidR="00B37895" w:rsidRPr="006D6AA9" w:rsidRDefault="00B37895" w:rsidP="001A3720">
                        <w:pPr>
                          <w:jc w:val="center"/>
                          <w:rPr>
                            <w:color w:val="000000" w:themeColor="text1"/>
                          </w:rPr>
                        </w:pPr>
                      </w:p>
                    </w:txbxContent>
                  </v:textbox>
                </v:roundrect>
                <v:group id="Groupe 9" o:spid="_x0000_s1028" style="position:absolute;width:23694;height:36830" coordsize="23694,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oundrect id="Rectangle à coins arrondis 1750" o:spid="_x0000_s1029" style="position:absolute;width:23694;height:36830;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" filled="f" strokecolor="#d8d8d8 [2732]" strokeweight="2pt">
                    <v:textbox>
                      <w:txbxContent>
                        <w:p w14:paraId="24A4EE41" w14:textId="77777777" w:rsidR="00B37895" w:rsidRPr="005C0937" w:rsidRDefault="00B37895" w:rsidP="001A3720">
                          <w:pPr>
                            <w:overflowPunct w:val="0"/>
                            <w:autoSpaceDE w:val="0"/>
                            <w:autoSpaceDN w:val="0"/>
                            <w:spacing w:before="100" w:after="100" w:line="192" w:lineRule="auto"/>
                            <w:jc w:val="center"/>
                            <w:rPr>
                              <w:rFonts w:asciiTheme="minorHAnsi" w:hAnsiTheme="minorHAnsi"/>
                              <w:color w:val="000000" w:themeColor="text1"/>
                              <w:sz w:val="20"/>
                              <w:szCs w:val="20"/>
                            </w:rPr>
                          </w:pPr>
                          <w:r w:rsidRPr="005C0937">
                            <w:rPr>
                              <w:rFonts w:asciiTheme="minorHAnsi" w:hAnsiTheme="minorHAnsi"/>
                              <w:color w:val="000000" w:themeColor="text1"/>
                              <w:sz w:val="20"/>
                              <w:szCs w:val="20"/>
                            </w:rPr>
                            <w:t>Secrétariat général</w:t>
                          </w:r>
                        </w:p>
                        <w:p w14:paraId="6654FF83" w14:textId="706F1C40" w:rsidR="00B37895" w:rsidRPr="007E1948" w:rsidRDefault="00B37895" w:rsidP="001E205B">
                          <w:pPr>
                            <w:overflowPunct w:val="0"/>
                            <w:autoSpaceDE w:val="0"/>
                            <w:autoSpaceDN w:val="0"/>
                            <w:spacing w:before="100" w:after="100" w:line="192" w:lineRule="auto"/>
                            <w:jc w:val="center"/>
                            <w:rPr>
                              <w:color w:val="000000" w:themeColor="text1"/>
                            </w:rPr>
                          </w:pPr>
                          <w:r w:rsidRPr="005C0937">
                            <w:rPr>
                              <w:rFonts w:asciiTheme="minorHAnsi" w:hAnsiTheme="minorHAnsi"/>
                              <w:color w:val="000000" w:themeColor="text1"/>
                              <w:sz w:val="20"/>
                              <w:szCs w:val="20"/>
                            </w:rPr>
                            <w:t>Direction</w:t>
                          </w:r>
                          <w:r w:rsidRPr="005C0937">
                            <w:rPr>
                              <w:rFonts w:asciiTheme="minorHAnsi" w:hAnsiTheme="minorHAnsi"/>
                              <w:color w:val="000000" w:themeColor="text1"/>
                              <w:sz w:val="20"/>
                              <w:szCs w:val="20"/>
                            </w:rPr>
                            <w:br/>
                          </w:r>
                          <w:r w:rsidR="00837124">
                            <w:rPr>
                              <w:rFonts w:asciiTheme="minorHAnsi" w:hAnsiTheme="minorHAnsi"/>
                              <w:color w:val="000000" w:themeColor="text1"/>
                              <w:sz w:val="20"/>
                              <w:szCs w:val="20"/>
                            </w:rPr>
                            <w:t>des Services Judiciaires</w:t>
                          </w:r>
                          <w:r w:rsidRPr="005C0937">
                            <w:rPr>
                              <w:rFonts w:asciiTheme="minorHAnsi" w:hAnsiTheme="minorHAnsi"/>
                              <w:color w:val="000000" w:themeColor="text1"/>
                              <w:sz w:val="20"/>
                              <w:szCs w:val="20"/>
                            </w:rPr>
                            <w:br/>
                          </w:r>
                        </w:p>
                        <w:p w14:paraId="65DB44DD" w14:textId="77777777" w:rsidR="00B37895" w:rsidRPr="007E1948" w:rsidRDefault="00B37895" w:rsidP="001A3720">
                          <w:pPr>
                            <w:overflowPunct w:val="0"/>
                            <w:autoSpaceDE w:val="0"/>
                            <w:autoSpaceDN w:val="0"/>
                            <w:spacing w:before="100" w:after="100" w:line="192" w:lineRule="auto"/>
                            <w:jc w:val="center"/>
                            <w:rPr>
                              <w:color w:val="000000" w:themeColor="text1"/>
                            </w:rPr>
                          </w:pP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51" o:spid="_x0000_s1030" type="#_x0000_t75" style="position:absolute;left:8666;top:17572;width:6759;height:7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">
                    <v:imagedata r:id="rId9" o:title=""/>
                  </v:shape>
                </v:group>
              </v:group>
            </w:pict>
          </mc:Fallback>
        </mc:AlternateContent>
      </w:r>
    </w:p>
    <w:p w14:paraId="2977C40F" w14:textId="77777777" w:rsidR="001A3720" w:rsidRPr="007E1948"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72A92965" w14:textId="77777777" w:rsidR="001A3720"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5EA5FF80" w14:textId="77777777" w:rsidR="001A3720" w:rsidRPr="007E1948"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2147BC6D" w14:textId="77777777" w:rsidR="001A3720" w:rsidRDefault="001A3720" w:rsidP="001A3720">
      <w:pPr>
        <w:overflowPunct w:val="0"/>
        <w:autoSpaceDE w:val="0"/>
        <w:autoSpaceDN w:val="0"/>
        <w:spacing w:before="100" w:after="100"/>
        <w:jc w:val="center"/>
        <w:rPr>
          <w:b/>
          <w:color w:val="FFFFFF" w:themeColor="background1"/>
          <w:sz w:val="48"/>
          <w:szCs w:val="48"/>
        </w:rPr>
      </w:pPr>
    </w:p>
    <w:p w14:paraId="58145CCA" w14:textId="77777777" w:rsidR="001A3720" w:rsidRPr="006D6AA9"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20389E42" w14:textId="77777777" w:rsidR="001A3720" w:rsidRPr="006D6AA9"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371BFA88" w14:textId="77777777" w:rsidR="001A3720" w:rsidRPr="006D6AA9"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476701DB" w14:textId="77777777" w:rsidR="001A3720" w:rsidRPr="006D6AA9" w:rsidRDefault="001A3720" w:rsidP="008D4AFD">
      <w:pPr>
        <w:pStyle w:val="En-tte"/>
        <w:tabs>
          <w:tab w:val="left" w:pos="0"/>
        </w:tabs>
        <w:spacing w:before="120"/>
        <w:rPr>
          <w:rFonts w:asciiTheme="minorHAnsi" w:eastAsiaTheme="minorHAnsi" w:hAnsiTheme="minorHAnsi" w:cstheme="minorBidi"/>
          <w:sz w:val="22"/>
          <w:szCs w:val="22"/>
          <w:lang w:eastAsia="en-US"/>
        </w:rPr>
      </w:pPr>
    </w:p>
    <w:p w14:paraId="55BF0F37" w14:textId="4D8F389D" w:rsidR="00E6701B" w:rsidRDefault="0099776B" w:rsidP="00E6701B">
      <w:pPr>
        <w:overflowPunct w:val="0"/>
        <w:autoSpaceDE w:val="0"/>
        <w:autoSpaceDN w:val="0"/>
        <w:jc w:val="center"/>
        <w:rPr>
          <w:b/>
          <w:sz w:val="48"/>
          <w:szCs w:val="48"/>
        </w:rPr>
      </w:pPr>
      <w:r w:rsidRPr="0099776B">
        <w:rPr>
          <w:b/>
          <w:sz w:val="48"/>
          <w:szCs w:val="48"/>
        </w:rPr>
        <w:t xml:space="preserve">Opérations </w:t>
      </w:r>
      <w:r w:rsidR="00A01B74">
        <w:rPr>
          <w:b/>
          <w:sz w:val="48"/>
          <w:szCs w:val="48"/>
        </w:rPr>
        <w:t>Judiciaires</w:t>
      </w:r>
    </w:p>
    <w:p w14:paraId="1DB796F6" w14:textId="77777777" w:rsidR="001A3720" w:rsidRDefault="001A3720" w:rsidP="001A3720">
      <w:pPr>
        <w:tabs>
          <w:tab w:val="left" w:pos="6630"/>
        </w:tabs>
        <w:overflowPunct w:val="0"/>
        <w:autoSpaceDE w:val="0"/>
        <w:autoSpaceDN w:val="0"/>
        <w:spacing w:before="100" w:after="100"/>
        <w:jc w:val="left"/>
        <w:rPr>
          <w:b/>
          <w:color w:val="FFFFFF" w:themeColor="background1"/>
          <w:sz w:val="48"/>
          <w:szCs w:val="48"/>
        </w:rPr>
      </w:pPr>
      <w:r>
        <w:rPr>
          <w:b/>
          <w:color w:val="FFFFFF" w:themeColor="background1"/>
          <w:sz w:val="48"/>
          <w:szCs w:val="48"/>
        </w:rPr>
        <w:tab/>
      </w:r>
    </w:p>
    <w:p w14:paraId="27271703" w14:textId="77777777" w:rsidR="001A3720" w:rsidRDefault="001A3720" w:rsidP="001A3720">
      <w:pPr>
        <w:overflowPunct w:val="0"/>
        <w:autoSpaceDE w:val="0"/>
        <w:autoSpaceDN w:val="0"/>
        <w:spacing w:before="100" w:after="100"/>
        <w:jc w:val="center"/>
        <w:rPr>
          <w:b/>
          <w:color w:val="FFFFFF" w:themeColor="background1"/>
          <w:sz w:val="48"/>
          <w:szCs w:val="48"/>
        </w:rPr>
      </w:pPr>
    </w:p>
    <w:p w14:paraId="21AA980C" w14:textId="77777777" w:rsidR="001A3720" w:rsidRPr="005C0937" w:rsidRDefault="0099776B" w:rsidP="001A3720">
      <w:pPr>
        <w:overflowPunct w:val="0"/>
        <w:autoSpaceDE w:val="0"/>
        <w:autoSpaceDN w:val="0"/>
        <w:spacing w:after="100" w:line="192" w:lineRule="auto"/>
        <w:jc w:val="center"/>
        <w:rPr>
          <w:rFonts w:asciiTheme="minorHAnsi" w:hAnsiTheme="minorHAnsi"/>
          <w:b/>
          <w:color w:val="1F497D" w:themeColor="text2"/>
          <w:sz w:val="72"/>
          <w:szCs w:val="84"/>
        </w:rPr>
      </w:pPr>
      <w:r w:rsidRPr="0099776B">
        <w:rPr>
          <w:rFonts w:asciiTheme="minorHAnsi" w:hAnsiTheme="minorHAnsi"/>
          <w:b/>
          <w:color w:val="1F497D" w:themeColor="text2"/>
          <w:sz w:val="72"/>
          <w:szCs w:val="84"/>
        </w:rPr>
        <w:t>Schéma Contrôle Qualité</w:t>
      </w:r>
    </w:p>
    <w:p w14:paraId="2897C28D" w14:textId="77777777" w:rsidR="001A3720" w:rsidRDefault="001A3720" w:rsidP="001A3720">
      <w:pPr>
        <w:overflowPunct w:val="0"/>
        <w:autoSpaceDE w:val="0"/>
        <w:autoSpaceDN w:val="0"/>
        <w:spacing w:after="100" w:line="192" w:lineRule="auto"/>
        <w:jc w:val="center"/>
        <w:rPr>
          <w:b/>
          <w:color w:val="1F497D" w:themeColor="text2"/>
          <w:sz w:val="84"/>
          <w:szCs w:val="84"/>
        </w:rPr>
      </w:pPr>
    </w:p>
    <w:p w14:paraId="610F6BEB" w14:textId="77777777" w:rsidR="001A3720" w:rsidRPr="005C0937" w:rsidRDefault="0099776B" w:rsidP="001A3720">
      <w:pPr>
        <w:overflowPunct w:val="0"/>
        <w:autoSpaceDE w:val="0"/>
        <w:autoSpaceDN w:val="0"/>
        <w:spacing w:after="100" w:line="192" w:lineRule="auto"/>
        <w:jc w:val="center"/>
        <w:rPr>
          <w:rFonts w:asciiTheme="minorHAnsi" w:hAnsiTheme="minorHAnsi"/>
          <w:b/>
          <w:i/>
          <w:color w:val="1F497D" w:themeColor="text2"/>
          <w:sz w:val="56"/>
          <w:szCs w:val="84"/>
        </w:rPr>
      </w:pPr>
      <w:r>
        <w:rPr>
          <w:rFonts w:asciiTheme="minorHAnsi" w:hAnsiTheme="minorHAnsi"/>
          <w:b/>
          <w:i/>
          <w:color w:val="1F497D" w:themeColor="text2"/>
          <w:sz w:val="56"/>
          <w:szCs w:val="84"/>
        </w:rPr>
        <w:t xml:space="preserve">Note </w:t>
      </w:r>
      <w:r w:rsidR="00975EF1">
        <w:rPr>
          <w:rFonts w:asciiTheme="minorHAnsi" w:hAnsiTheme="minorHAnsi"/>
          <w:b/>
          <w:i/>
          <w:color w:val="1F497D" w:themeColor="text2"/>
          <w:sz w:val="56"/>
          <w:szCs w:val="84"/>
        </w:rPr>
        <w:t>méthodologique</w:t>
      </w:r>
    </w:p>
    <w:p w14:paraId="27AC0844" w14:textId="77777777" w:rsidR="001A3720" w:rsidRDefault="001A3720" w:rsidP="001A3720">
      <w:pPr>
        <w:pStyle w:val="Pagedegarde"/>
        <w:spacing w:line="0" w:lineRule="atLeast"/>
        <w:rPr>
          <w:rFonts w:asciiTheme="minorHAnsi" w:hAnsiTheme="minorHAnsi"/>
          <w:sz w:val="22"/>
          <w:szCs w:val="22"/>
        </w:rPr>
      </w:pPr>
    </w:p>
    <w:p w14:paraId="0DC5CFC7" w14:textId="77777777" w:rsidR="001A3720" w:rsidRPr="006D6AA9" w:rsidRDefault="001A3720" w:rsidP="001A3720">
      <w:pPr>
        <w:rPr>
          <w:lang w:eastAsia="ar-SA"/>
        </w:rPr>
      </w:pPr>
    </w:p>
    <w:p w14:paraId="78C0CC2C" w14:textId="77777777" w:rsidR="001A3720" w:rsidRPr="00485257" w:rsidRDefault="001A3720" w:rsidP="001A3720">
      <w:pPr>
        <w:overflowPunct w:val="0"/>
        <w:autoSpaceDE w:val="0"/>
        <w:autoSpaceDN w:val="0"/>
        <w:spacing w:before="100" w:after="100"/>
        <w:rPr>
          <w:b/>
          <w:sz w:val="28"/>
        </w:rPr>
      </w:pPr>
    </w:p>
    <w:p w14:paraId="1765ADBF" w14:textId="77777777" w:rsidR="001A3720" w:rsidRPr="00213469" w:rsidRDefault="001A3720" w:rsidP="001A3720">
      <w:pPr>
        <w:rPr>
          <w:sz w:val="36"/>
          <w:szCs w:val="36"/>
        </w:rPr>
      </w:pPr>
    </w:p>
    <w:p w14:paraId="32C7324F" w14:textId="77777777" w:rsidR="001A3720" w:rsidRDefault="001A3720" w:rsidP="001A3720"/>
    <w:p w14:paraId="1EE1C3D6" w14:textId="77777777" w:rsidR="001A3720" w:rsidRDefault="001A3720" w:rsidP="001A3720"/>
    <w:p w14:paraId="5622B8FD" w14:textId="77777777" w:rsidR="001A3720" w:rsidRDefault="001A3720" w:rsidP="001A3720"/>
    <w:p w14:paraId="0D1FB05C" w14:textId="77777777" w:rsidR="001A3720" w:rsidRDefault="001A3720" w:rsidP="001A3720"/>
    <w:p w14:paraId="13BD62DC" w14:textId="77777777" w:rsidR="001A3720" w:rsidRDefault="001A3720" w:rsidP="001A3720"/>
    <w:p w14:paraId="6386568E" w14:textId="77777777" w:rsidR="001A3720" w:rsidRDefault="001A3720" w:rsidP="001A3720">
      <w:pPr>
        <w:spacing w:line="192" w:lineRule="auto"/>
      </w:pPr>
    </w:p>
    <w:p w14:paraId="33B36E1D" w14:textId="77777777" w:rsidR="001A3720" w:rsidRDefault="001A3720" w:rsidP="001A3720">
      <w:pPr>
        <w:spacing w:line="192" w:lineRule="auto"/>
      </w:pPr>
    </w:p>
    <w:p w14:paraId="059410ED" w14:textId="77777777" w:rsidR="001A3720" w:rsidRDefault="001A3720" w:rsidP="001A3720">
      <w:pPr>
        <w:spacing w:line="192" w:lineRule="auto"/>
      </w:pPr>
    </w:p>
    <w:p w14:paraId="1C5A0507" w14:textId="77777777" w:rsidR="001A3720" w:rsidRDefault="001A3720" w:rsidP="001A3720">
      <w:pPr>
        <w:spacing w:line="192" w:lineRule="auto"/>
      </w:pPr>
    </w:p>
    <w:p w14:paraId="447FA879" w14:textId="77777777" w:rsidR="001A3720" w:rsidRDefault="00E446D0" w:rsidP="001A3720">
      <w:r>
        <w:rPr>
          <w:noProof/>
        </w:rPr>
        <w:drawing>
          <wp:anchor distT="0" distB="0" distL="114935" distR="114935" simplePos="0" relativeHeight="251686912" behindDoc="0" locked="0" layoutInCell="1" allowOverlap="1" wp14:anchorId="6FD217F1" wp14:editId="69ED6AE4">
            <wp:simplePos x="0" y="0"/>
            <wp:positionH relativeFrom="column">
              <wp:posOffset>2256155</wp:posOffset>
            </wp:positionH>
            <wp:positionV relativeFrom="paragraph">
              <wp:posOffset>63310</wp:posOffset>
            </wp:positionV>
            <wp:extent cx="1273175" cy="1092200"/>
            <wp:effectExtent l="0" t="0" r="317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3175" cy="1092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6EF602" w14:textId="77777777" w:rsidR="00065EAF" w:rsidRPr="003237AD" w:rsidRDefault="00065EAF" w:rsidP="003C3F65">
      <w:pPr>
        <w:jc w:val="left"/>
      </w:pPr>
    </w:p>
    <w:p w14:paraId="6BE09293" w14:textId="77777777" w:rsidR="00B866BC" w:rsidRDefault="00B866BC">
      <w:pPr>
        <w:spacing w:before="0" w:after="200" w:line="276" w:lineRule="auto"/>
        <w:jc w:val="left"/>
        <w:rPr>
          <w:rFonts w:asciiTheme="majorHAnsi" w:hAnsiTheme="majorHAnsi"/>
          <w:b/>
          <w:sz w:val="28"/>
          <w:szCs w:val="28"/>
        </w:rPr>
      </w:pPr>
      <w:r>
        <w:rPr>
          <w:rFonts w:asciiTheme="majorHAnsi" w:hAnsiTheme="majorHAnsi"/>
          <w:b/>
          <w:sz w:val="28"/>
          <w:szCs w:val="28"/>
        </w:rPr>
        <w:br w:type="page"/>
      </w:r>
    </w:p>
    <w:p w14:paraId="21640851" w14:textId="77777777" w:rsidR="008C41ED" w:rsidRPr="00334695" w:rsidRDefault="00D63A17" w:rsidP="003C3F65">
      <w:pPr>
        <w:rPr>
          <w:rFonts w:asciiTheme="majorHAnsi" w:hAnsiTheme="majorHAnsi"/>
          <w:b/>
          <w:sz w:val="28"/>
          <w:szCs w:val="28"/>
        </w:rPr>
      </w:pPr>
      <w:r w:rsidRPr="00334695">
        <w:rPr>
          <w:rFonts w:asciiTheme="majorHAnsi" w:hAnsiTheme="majorHAnsi"/>
          <w:b/>
          <w:sz w:val="28"/>
          <w:szCs w:val="28"/>
        </w:rPr>
        <w:lastRenderedPageBreak/>
        <w:t>Sommaire</w:t>
      </w:r>
    </w:p>
    <w:p w14:paraId="159FC918" w14:textId="77777777" w:rsidR="008659D7" w:rsidRDefault="008659D7" w:rsidP="003C3F65">
      <w:pPr>
        <w:rPr>
          <w:rFonts w:asciiTheme="majorHAnsi" w:hAnsiTheme="majorHAnsi"/>
          <w:b/>
          <w:color w:val="17365D" w:themeColor="text2" w:themeShade="BF"/>
          <w:sz w:val="28"/>
          <w:szCs w:val="28"/>
        </w:rPr>
      </w:pPr>
    </w:p>
    <w:p w14:paraId="2DF26401" w14:textId="663E259D" w:rsidR="0098743C" w:rsidRDefault="007A6AED">
      <w:pPr>
        <w:pStyle w:val="TM1"/>
        <w:rPr>
          <w:rFonts w:asciiTheme="minorHAnsi" w:eastAsiaTheme="minorEastAsia" w:hAnsiTheme="minorHAnsi" w:cstheme="minorBidi"/>
          <w:b w:val="0"/>
          <w:sz w:val="22"/>
          <w:szCs w:val="22"/>
        </w:rPr>
      </w:pPr>
      <w:r>
        <w:rPr>
          <w:b w:val="0"/>
          <w:szCs w:val="18"/>
        </w:rPr>
        <w:fldChar w:fldCharType="begin"/>
      </w:r>
      <w:r>
        <w:rPr>
          <w:b w:val="0"/>
          <w:szCs w:val="18"/>
        </w:rPr>
        <w:instrText xml:space="preserve"> TOC \o "1-3" \h \z \u </w:instrText>
      </w:r>
      <w:r>
        <w:rPr>
          <w:b w:val="0"/>
          <w:szCs w:val="18"/>
        </w:rPr>
        <w:fldChar w:fldCharType="separate"/>
      </w:r>
      <w:hyperlink w:anchor="_Toc80634014" w:history="1">
        <w:r w:rsidR="0098743C" w:rsidRPr="00AD17B2">
          <w:rPr>
            <w:rStyle w:val="Lienhypertexte"/>
          </w:rPr>
          <w:t>1 - Présentation</w:t>
        </w:r>
        <w:r w:rsidR="0098743C">
          <w:rPr>
            <w:webHidden/>
          </w:rPr>
          <w:tab/>
        </w:r>
        <w:r w:rsidR="0098743C">
          <w:rPr>
            <w:webHidden/>
          </w:rPr>
          <w:fldChar w:fldCharType="begin"/>
        </w:r>
        <w:r w:rsidR="0098743C">
          <w:rPr>
            <w:webHidden/>
          </w:rPr>
          <w:instrText xml:space="preserve"> PAGEREF _Toc80634014 \h </w:instrText>
        </w:r>
        <w:r w:rsidR="0098743C">
          <w:rPr>
            <w:webHidden/>
          </w:rPr>
        </w:r>
        <w:r w:rsidR="0098743C">
          <w:rPr>
            <w:webHidden/>
          </w:rPr>
          <w:fldChar w:fldCharType="separate"/>
        </w:r>
        <w:r w:rsidR="00E56A1E">
          <w:rPr>
            <w:webHidden/>
          </w:rPr>
          <w:t>3</w:t>
        </w:r>
        <w:r w:rsidR="0098743C">
          <w:rPr>
            <w:webHidden/>
          </w:rPr>
          <w:fldChar w:fldCharType="end"/>
        </w:r>
      </w:hyperlink>
    </w:p>
    <w:p w14:paraId="46F33C60" w14:textId="66EB94B1" w:rsidR="0098743C" w:rsidRDefault="002908DF">
      <w:pPr>
        <w:pStyle w:val="TM2"/>
        <w:rPr>
          <w:rFonts w:asciiTheme="minorHAnsi" w:eastAsiaTheme="minorEastAsia" w:hAnsiTheme="minorHAnsi" w:cstheme="minorBidi"/>
          <w:b w:val="0"/>
          <w:bCs w:val="0"/>
          <w:caps w:val="0"/>
          <w:color w:val="auto"/>
          <w:sz w:val="22"/>
          <w:szCs w:val="22"/>
        </w:rPr>
      </w:pPr>
      <w:hyperlink w:anchor="_Toc80634015" w:history="1">
        <w:r w:rsidR="0098743C" w:rsidRPr="00AD17B2">
          <w:rPr>
            <w:rStyle w:val="Lienhypertexte"/>
          </w:rPr>
          <w:t>1.1.</w:t>
        </w:r>
        <w:r w:rsidR="0098743C">
          <w:rPr>
            <w:rFonts w:asciiTheme="minorHAnsi" w:eastAsiaTheme="minorEastAsia" w:hAnsiTheme="minorHAnsi" w:cstheme="minorBidi"/>
            <w:b w:val="0"/>
            <w:bCs w:val="0"/>
            <w:caps w:val="0"/>
            <w:color w:val="auto"/>
            <w:sz w:val="22"/>
            <w:szCs w:val="22"/>
          </w:rPr>
          <w:tab/>
        </w:r>
        <w:r w:rsidR="0098743C" w:rsidRPr="00AD17B2">
          <w:rPr>
            <w:rStyle w:val="Lienhypertexte"/>
          </w:rPr>
          <w:t>Préambule</w:t>
        </w:r>
        <w:r w:rsidR="0098743C">
          <w:rPr>
            <w:webHidden/>
          </w:rPr>
          <w:tab/>
        </w:r>
        <w:r w:rsidR="0098743C">
          <w:rPr>
            <w:webHidden/>
          </w:rPr>
          <w:fldChar w:fldCharType="begin"/>
        </w:r>
        <w:r w:rsidR="0098743C">
          <w:rPr>
            <w:webHidden/>
          </w:rPr>
          <w:instrText xml:space="preserve"> PAGEREF _Toc80634015 \h </w:instrText>
        </w:r>
        <w:r w:rsidR="0098743C">
          <w:rPr>
            <w:webHidden/>
          </w:rPr>
        </w:r>
        <w:r w:rsidR="0098743C">
          <w:rPr>
            <w:webHidden/>
          </w:rPr>
          <w:fldChar w:fldCharType="separate"/>
        </w:r>
        <w:r w:rsidR="00E56A1E">
          <w:rPr>
            <w:webHidden/>
          </w:rPr>
          <w:t>4</w:t>
        </w:r>
        <w:r w:rsidR="0098743C">
          <w:rPr>
            <w:webHidden/>
          </w:rPr>
          <w:fldChar w:fldCharType="end"/>
        </w:r>
      </w:hyperlink>
    </w:p>
    <w:p w14:paraId="7C6009AF" w14:textId="7A2E4FFA" w:rsidR="0098743C" w:rsidRDefault="002908DF">
      <w:pPr>
        <w:pStyle w:val="TM2"/>
        <w:rPr>
          <w:rFonts w:asciiTheme="minorHAnsi" w:eastAsiaTheme="minorEastAsia" w:hAnsiTheme="minorHAnsi" w:cstheme="minorBidi"/>
          <w:b w:val="0"/>
          <w:bCs w:val="0"/>
          <w:caps w:val="0"/>
          <w:color w:val="auto"/>
          <w:sz w:val="22"/>
          <w:szCs w:val="22"/>
        </w:rPr>
      </w:pPr>
      <w:hyperlink w:anchor="_Toc80634016" w:history="1">
        <w:r w:rsidR="0098743C" w:rsidRPr="00AD17B2">
          <w:rPr>
            <w:rStyle w:val="Lienhypertexte"/>
          </w:rPr>
          <w:t>1.2.</w:t>
        </w:r>
        <w:r w:rsidR="0098743C">
          <w:rPr>
            <w:rFonts w:asciiTheme="minorHAnsi" w:eastAsiaTheme="minorEastAsia" w:hAnsiTheme="minorHAnsi" w:cstheme="minorBidi"/>
            <w:b w:val="0"/>
            <w:bCs w:val="0"/>
            <w:caps w:val="0"/>
            <w:color w:val="auto"/>
            <w:sz w:val="22"/>
            <w:szCs w:val="22"/>
          </w:rPr>
          <w:tab/>
        </w:r>
        <w:r w:rsidR="0098743C" w:rsidRPr="00AD17B2">
          <w:rPr>
            <w:rStyle w:val="Lienhypertexte"/>
          </w:rPr>
          <w:t>Objectifs</w:t>
        </w:r>
        <w:r w:rsidR="0098743C">
          <w:rPr>
            <w:webHidden/>
          </w:rPr>
          <w:tab/>
        </w:r>
        <w:r w:rsidR="0098743C">
          <w:rPr>
            <w:webHidden/>
          </w:rPr>
          <w:fldChar w:fldCharType="begin"/>
        </w:r>
        <w:r w:rsidR="0098743C">
          <w:rPr>
            <w:webHidden/>
          </w:rPr>
          <w:instrText xml:space="preserve"> PAGEREF _Toc80634016 \h </w:instrText>
        </w:r>
        <w:r w:rsidR="0098743C">
          <w:rPr>
            <w:webHidden/>
          </w:rPr>
        </w:r>
        <w:r w:rsidR="0098743C">
          <w:rPr>
            <w:webHidden/>
          </w:rPr>
          <w:fldChar w:fldCharType="separate"/>
        </w:r>
        <w:r w:rsidR="00E56A1E">
          <w:rPr>
            <w:webHidden/>
          </w:rPr>
          <w:t>5</w:t>
        </w:r>
        <w:r w:rsidR="0098743C">
          <w:rPr>
            <w:webHidden/>
          </w:rPr>
          <w:fldChar w:fldCharType="end"/>
        </w:r>
      </w:hyperlink>
    </w:p>
    <w:p w14:paraId="0B60847A" w14:textId="0851CA3A" w:rsidR="0098743C" w:rsidRDefault="002908DF">
      <w:pPr>
        <w:pStyle w:val="TM1"/>
        <w:rPr>
          <w:rFonts w:asciiTheme="minorHAnsi" w:eastAsiaTheme="minorEastAsia" w:hAnsiTheme="minorHAnsi" w:cstheme="minorBidi"/>
          <w:b w:val="0"/>
          <w:sz w:val="22"/>
          <w:szCs w:val="22"/>
        </w:rPr>
      </w:pPr>
      <w:hyperlink w:anchor="_Toc80634027" w:history="1">
        <w:r w:rsidR="0098743C" w:rsidRPr="00AD17B2">
          <w:rPr>
            <w:rStyle w:val="Lienhypertexte"/>
          </w:rPr>
          <w:t>2 - Elaboration et pilotage du  Schéma Contrôle Qualité</w:t>
        </w:r>
        <w:r w:rsidR="0098743C">
          <w:rPr>
            <w:webHidden/>
          </w:rPr>
          <w:tab/>
        </w:r>
        <w:r w:rsidR="0098743C">
          <w:rPr>
            <w:webHidden/>
          </w:rPr>
          <w:fldChar w:fldCharType="begin"/>
        </w:r>
        <w:r w:rsidR="0098743C">
          <w:rPr>
            <w:webHidden/>
          </w:rPr>
          <w:instrText xml:space="preserve"> PAGEREF _Toc80634027 \h </w:instrText>
        </w:r>
        <w:r w:rsidR="0098743C">
          <w:rPr>
            <w:webHidden/>
          </w:rPr>
        </w:r>
        <w:r w:rsidR="0098743C">
          <w:rPr>
            <w:webHidden/>
          </w:rPr>
          <w:fldChar w:fldCharType="separate"/>
        </w:r>
        <w:r w:rsidR="00E56A1E">
          <w:rPr>
            <w:webHidden/>
          </w:rPr>
          <w:t>6</w:t>
        </w:r>
        <w:r w:rsidR="0098743C">
          <w:rPr>
            <w:webHidden/>
          </w:rPr>
          <w:fldChar w:fldCharType="end"/>
        </w:r>
      </w:hyperlink>
    </w:p>
    <w:p w14:paraId="10C6E037" w14:textId="3D66AE0F" w:rsidR="0098743C" w:rsidRDefault="002908DF">
      <w:pPr>
        <w:pStyle w:val="TM2"/>
        <w:rPr>
          <w:rFonts w:asciiTheme="minorHAnsi" w:eastAsiaTheme="minorEastAsia" w:hAnsiTheme="minorHAnsi" w:cstheme="minorBidi"/>
          <w:b w:val="0"/>
          <w:bCs w:val="0"/>
          <w:caps w:val="0"/>
          <w:color w:val="auto"/>
          <w:sz w:val="22"/>
          <w:szCs w:val="22"/>
        </w:rPr>
      </w:pPr>
      <w:hyperlink w:anchor="_Toc80634045" w:history="1">
        <w:r w:rsidR="0098743C" w:rsidRPr="00AD17B2">
          <w:rPr>
            <w:rStyle w:val="Lienhypertexte"/>
          </w:rPr>
          <w:t>2.1.</w:t>
        </w:r>
        <w:r w:rsidR="0098743C">
          <w:rPr>
            <w:rFonts w:asciiTheme="minorHAnsi" w:eastAsiaTheme="minorEastAsia" w:hAnsiTheme="minorHAnsi" w:cstheme="minorBidi"/>
            <w:b w:val="0"/>
            <w:bCs w:val="0"/>
            <w:caps w:val="0"/>
            <w:color w:val="auto"/>
            <w:sz w:val="22"/>
            <w:szCs w:val="22"/>
          </w:rPr>
          <w:tab/>
        </w:r>
        <w:r w:rsidR="0098743C" w:rsidRPr="00AD17B2">
          <w:rPr>
            <w:rStyle w:val="Lienhypertexte"/>
          </w:rPr>
          <w:t>Structure et contenu de l’Outil Qualité</w:t>
        </w:r>
        <w:r w:rsidR="0098743C">
          <w:rPr>
            <w:webHidden/>
          </w:rPr>
          <w:tab/>
        </w:r>
        <w:r w:rsidR="0098743C">
          <w:rPr>
            <w:webHidden/>
          </w:rPr>
          <w:fldChar w:fldCharType="begin"/>
        </w:r>
        <w:r w:rsidR="0098743C">
          <w:rPr>
            <w:webHidden/>
          </w:rPr>
          <w:instrText xml:space="preserve"> PAGEREF _Toc80634045 \h </w:instrText>
        </w:r>
        <w:r w:rsidR="0098743C">
          <w:rPr>
            <w:webHidden/>
          </w:rPr>
        </w:r>
        <w:r w:rsidR="0098743C">
          <w:rPr>
            <w:webHidden/>
          </w:rPr>
          <w:fldChar w:fldCharType="separate"/>
        </w:r>
        <w:r w:rsidR="00E56A1E">
          <w:rPr>
            <w:webHidden/>
          </w:rPr>
          <w:t>7</w:t>
        </w:r>
        <w:r w:rsidR="0098743C">
          <w:rPr>
            <w:webHidden/>
          </w:rPr>
          <w:fldChar w:fldCharType="end"/>
        </w:r>
      </w:hyperlink>
    </w:p>
    <w:p w14:paraId="389451AF" w14:textId="04922DB9" w:rsidR="0098743C" w:rsidRDefault="002908DF">
      <w:pPr>
        <w:pStyle w:val="TM3"/>
        <w:tabs>
          <w:tab w:val="left" w:pos="1320"/>
          <w:tab w:val="right" w:leader="dot" w:pos="8919"/>
        </w:tabs>
        <w:rPr>
          <w:rFonts w:asciiTheme="minorHAnsi" w:eastAsiaTheme="minorEastAsia" w:hAnsiTheme="minorHAnsi" w:cstheme="minorBidi"/>
          <w:noProof/>
          <w:sz w:val="22"/>
          <w:szCs w:val="22"/>
        </w:rPr>
      </w:pPr>
      <w:hyperlink w:anchor="_Toc80634046" w:history="1">
        <w:r w:rsidR="0098743C" w:rsidRPr="00AD17B2">
          <w:rPr>
            <w:rStyle w:val="Lienhypertexte"/>
            <w:noProof/>
            <w14:scene3d>
              <w14:camera w14:prst="orthographicFront"/>
              <w14:lightRig w14:rig="threePt" w14:dir="t">
                <w14:rot w14:lat="0" w14:lon="0" w14:rev="0"/>
              </w14:lightRig>
            </w14:scene3d>
          </w:rPr>
          <w:t>2.1.1.</w:t>
        </w:r>
        <w:r w:rsidR="0098743C">
          <w:rPr>
            <w:rFonts w:asciiTheme="minorHAnsi" w:eastAsiaTheme="minorEastAsia" w:hAnsiTheme="minorHAnsi" w:cstheme="minorBidi"/>
            <w:noProof/>
            <w:sz w:val="22"/>
            <w:szCs w:val="22"/>
          </w:rPr>
          <w:tab/>
        </w:r>
        <w:r w:rsidR="0098743C" w:rsidRPr="00AD17B2">
          <w:rPr>
            <w:rStyle w:val="Lienhypertexte"/>
            <w:noProof/>
          </w:rPr>
          <w:t>Jalons-type du SCQ</w:t>
        </w:r>
        <w:r w:rsidR="0098743C">
          <w:rPr>
            <w:noProof/>
            <w:webHidden/>
          </w:rPr>
          <w:tab/>
        </w:r>
        <w:r w:rsidR="0098743C">
          <w:rPr>
            <w:noProof/>
            <w:webHidden/>
          </w:rPr>
          <w:fldChar w:fldCharType="begin"/>
        </w:r>
        <w:r w:rsidR="0098743C">
          <w:rPr>
            <w:noProof/>
            <w:webHidden/>
          </w:rPr>
          <w:instrText xml:space="preserve"> PAGEREF _Toc80634046 \h </w:instrText>
        </w:r>
        <w:r w:rsidR="0098743C">
          <w:rPr>
            <w:noProof/>
            <w:webHidden/>
          </w:rPr>
        </w:r>
        <w:r w:rsidR="0098743C">
          <w:rPr>
            <w:noProof/>
            <w:webHidden/>
          </w:rPr>
          <w:fldChar w:fldCharType="separate"/>
        </w:r>
        <w:r w:rsidR="00E56A1E">
          <w:rPr>
            <w:noProof/>
            <w:webHidden/>
          </w:rPr>
          <w:t>7</w:t>
        </w:r>
        <w:r w:rsidR="0098743C">
          <w:rPr>
            <w:noProof/>
            <w:webHidden/>
          </w:rPr>
          <w:fldChar w:fldCharType="end"/>
        </w:r>
      </w:hyperlink>
    </w:p>
    <w:p w14:paraId="2D0E66CA" w14:textId="0AF41DBF" w:rsidR="0098743C" w:rsidRDefault="002908DF">
      <w:pPr>
        <w:pStyle w:val="TM3"/>
        <w:tabs>
          <w:tab w:val="left" w:pos="1320"/>
          <w:tab w:val="right" w:leader="dot" w:pos="8919"/>
        </w:tabs>
        <w:rPr>
          <w:rFonts w:asciiTheme="minorHAnsi" w:eastAsiaTheme="minorEastAsia" w:hAnsiTheme="minorHAnsi" w:cstheme="minorBidi"/>
          <w:noProof/>
          <w:sz w:val="22"/>
          <w:szCs w:val="22"/>
        </w:rPr>
      </w:pPr>
      <w:hyperlink w:anchor="_Toc80634047" w:history="1">
        <w:r w:rsidR="0098743C" w:rsidRPr="00AD17B2">
          <w:rPr>
            <w:rStyle w:val="Lienhypertexte"/>
            <w:noProof/>
            <w14:scene3d>
              <w14:camera w14:prst="orthographicFront"/>
              <w14:lightRig w14:rig="threePt" w14:dir="t">
                <w14:rot w14:lat="0" w14:lon="0" w14:rev="0"/>
              </w14:lightRig>
            </w14:scene3d>
          </w:rPr>
          <w:t>2.1.2.</w:t>
        </w:r>
        <w:r w:rsidR="0098743C">
          <w:rPr>
            <w:rFonts w:asciiTheme="minorHAnsi" w:eastAsiaTheme="minorEastAsia" w:hAnsiTheme="minorHAnsi" w:cstheme="minorBidi"/>
            <w:noProof/>
            <w:sz w:val="22"/>
            <w:szCs w:val="22"/>
          </w:rPr>
          <w:tab/>
        </w:r>
        <w:r w:rsidR="0098743C" w:rsidRPr="00AD17B2">
          <w:rPr>
            <w:rStyle w:val="Lienhypertexte"/>
            <w:noProof/>
          </w:rPr>
          <w:t>Fiches d’Avis Qualité</w:t>
        </w:r>
        <w:r w:rsidR="0098743C">
          <w:rPr>
            <w:noProof/>
            <w:webHidden/>
          </w:rPr>
          <w:tab/>
        </w:r>
        <w:r w:rsidR="0098743C">
          <w:rPr>
            <w:noProof/>
            <w:webHidden/>
          </w:rPr>
          <w:fldChar w:fldCharType="begin"/>
        </w:r>
        <w:r w:rsidR="0098743C">
          <w:rPr>
            <w:noProof/>
            <w:webHidden/>
          </w:rPr>
          <w:instrText xml:space="preserve"> PAGEREF _Toc80634047 \h </w:instrText>
        </w:r>
        <w:r w:rsidR="0098743C">
          <w:rPr>
            <w:noProof/>
            <w:webHidden/>
          </w:rPr>
        </w:r>
        <w:r w:rsidR="0098743C">
          <w:rPr>
            <w:noProof/>
            <w:webHidden/>
          </w:rPr>
          <w:fldChar w:fldCharType="separate"/>
        </w:r>
        <w:r w:rsidR="00E56A1E">
          <w:rPr>
            <w:noProof/>
            <w:webHidden/>
          </w:rPr>
          <w:t>8</w:t>
        </w:r>
        <w:r w:rsidR="0098743C">
          <w:rPr>
            <w:noProof/>
            <w:webHidden/>
          </w:rPr>
          <w:fldChar w:fldCharType="end"/>
        </w:r>
      </w:hyperlink>
    </w:p>
    <w:p w14:paraId="1C8A2069" w14:textId="105C8B60" w:rsidR="0098743C" w:rsidRDefault="002908DF">
      <w:pPr>
        <w:pStyle w:val="TM2"/>
        <w:rPr>
          <w:rFonts w:asciiTheme="minorHAnsi" w:eastAsiaTheme="minorEastAsia" w:hAnsiTheme="minorHAnsi" w:cstheme="minorBidi"/>
          <w:b w:val="0"/>
          <w:bCs w:val="0"/>
          <w:caps w:val="0"/>
          <w:color w:val="auto"/>
          <w:sz w:val="22"/>
          <w:szCs w:val="22"/>
        </w:rPr>
      </w:pPr>
      <w:hyperlink w:anchor="_Toc80634048" w:history="1">
        <w:r w:rsidR="0098743C" w:rsidRPr="00AD17B2">
          <w:rPr>
            <w:rStyle w:val="Lienhypertexte"/>
          </w:rPr>
          <w:t>2.2.</w:t>
        </w:r>
        <w:r w:rsidR="0098743C">
          <w:rPr>
            <w:rFonts w:asciiTheme="minorHAnsi" w:eastAsiaTheme="minorEastAsia" w:hAnsiTheme="minorHAnsi" w:cstheme="minorBidi"/>
            <w:b w:val="0"/>
            <w:bCs w:val="0"/>
            <w:caps w:val="0"/>
            <w:color w:val="auto"/>
            <w:sz w:val="22"/>
            <w:szCs w:val="22"/>
          </w:rPr>
          <w:tab/>
        </w:r>
        <w:r w:rsidR="0098743C" w:rsidRPr="00AD17B2">
          <w:rPr>
            <w:rStyle w:val="Lienhypertexte"/>
          </w:rPr>
          <w:t>Processus de conception et pilotage</w:t>
        </w:r>
        <w:r w:rsidR="0098743C">
          <w:rPr>
            <w:webHidden/>
          </w:rPr>
          <w:tab/>
        </w:r>
        <w:r w:rsidR="0098743C">
          <w:rPr>
            <w:webHidden/>
          </w:rPr>
          <w:fldChar w:fldCharType="begin"/>
        </w:r>
        <w:r w:rsidR="0098743C">
          <w:rPr>
            <w:webHidden/>
          </w:rPr>
          <w:instrText xml:space="preserve"> PAGEREF _Toc80634048 \h </w:instrText>
        </w:r>
        <w:r w:rsidR="0098743C">
          <w:rPr>
            <w:webHidden/>
          </w:rPr>
        </w:r>
        <w:r w:rsidR="0098743C">
          <w:rPr>
            <w:webHidden/>
          </w:rPr>
          <w:fldChar w:fldCharType="separate"/>
        </w:r>
        <w:r w:rsidR="00E56A1E">
          <w:rPr>
            <w:webHidden/>
          </w:rPr>
          <w:t>9</w:t>
        </w:r>
        <w:r w:rsidR="0098743C">
          <w:rPr>
            <w:webHidden/>
          </w:rPr>
          <w:fldChar w:fldCharType="end"/>
        </w:r>
      </w:hyperlink>
    </w:p>
    <w:p w14:paraId="7A0A2B7E" w14:textId="5B381B73" w:rsidR="0098743C" w:rsidRDefault="002908DF">
      <w:pPr>
        <w:pStyle w:val="TM3"/>
        <w:tabs>
          <w:tab w:val="left" w:pos="1320"/>
          <w:tab w:val="right" w:leader="dot" w:pos="8919"/>
        </w:tabs>
        <w:rPr>
          <w:rFonts w:asciiTheme="minorHAnsi" w:eastAsiaTheme="minorEastAsia" w:hAnsiTheme="minorHAnsi" w:cstheme="minorBidi"/>
          <w:noProof/>
          <w:sz w:val="22"/>
          <w:szCs w:val="22"/>
        </w:rPr>
      </w:pPr>
      <w:hyperlink w:anchor="_Toc80634049" w:history="1">
        <w:r w:rsidR="0098743C" w:rsidRPr="00AD17B2">
          <w:rPr>
            <w:rStyle w:val="Lienhypertexte"/>
            <w:noProof/>
            <w14:scene3d>
              <w14:camera w14:prst="orthographicFront"/>
              <w14:lightRig w14:rig="threePt" w14:dir="t">
                <w14:rot w14:lat="0" w14:lon="0" w14:rev="0"/>
              </w14:lightRig>
            </w14:scene3d>
          </w:rPr>
          <w:t>2.2.1.</w:t>
        </w:r>
        <w:r w:rsidR="0098743C">
          <w:rPr>
            <w:rFonts w:asciiTheme="minorHAnsi" w:eastAsiaTheme="minorEastAsia" w:hAnsiTheme="minorHAnsi" w:cstheme="minorBidi"/>
            <w:noProof/>
            <w:sz w:val="22"/>
            <w:szCs w:val="22"/>
          </w:rPr>
          <w:tab/>
        </w:r>
        <w:r w:rsidR="0098743C" w:rsidRPr="00AD17B2">
          <w:rPr>
            <w:rStyle w:val="Lienhypertexte"/>
            <w:noProof/>
          </w:rPr>
          <w:t>Processus d’élaboration de l’Outil Qualité</w:t>
        </w:r>
        <w:r w:rsidR="0098743C">
          <w:rPr>
            <w:noProof/>
            <w:webHidden/>
          </w:rPr>
          <w:tab/>
        </w:r>
        <w:r w:rsidR="0098743C">
          <w:rPr>
            <w:noProof/>
            <w:webHidden/>
          </w:rPr>
          <w:fldChar w:fldCharType="begin"/>
        </w:r>
        <w:r w:rsidR="0098743C">
          <w:rPr>
            <w:noProof/>
            <w:webHidden/>
          </w:rPr>
          <w:instrText xml:space="preserve"> PAGEREF _Toc80634049 \h </w:instrText>
        </w:r>
        <w:r w:rsidR="0098743C">
          <w:rPr>
            <w:noProof/>
            <w:webHidden/>
          </w:rPr>
        </w:r>
        <w:r w:rsidR="0098743C">
          <w:rPr>
            <w:noProof/>
            <w:webHidden/>
          </w:rPr>
          <w:fldChar w:fldCharType="separate"/>
        </w:r>
        <w:r w:rsidR="00E56A1E">
          <w:rPr>
            <w:noProof/>
            <w:webHidden/>
          </w:rPr>
          <w:t>9</w:t>
        </w:r>
        <w:r w:rsidR="0098743C">
          <w:rPr>
            <w:noProof/>
            <w:webHidden/>
          </w:rPr>
          <w:fldChar w:fldCharType="end"/>
        </w:r>
      </w:hyperlink>
    </w:p>
    <w:p w14:paraId="73336852" w14:textId="1EBBB596" w:rsidR="0098743C" w:rsidRDefault="002908DF">
      <w:pPr>
        <w:pStyle w:val="TM3"/>
        <w:tabs>
          <w:tab w:val="left" w:pos="1320"/>
          <w:tab w:val="right" w:leader="dot" w:pos="8919"/>
        </w:tabs>
        <w:rPr>
          <w:rFonts w:asciiTheme="minorHAnsi" w:eastAsiaTheme="minorEastAsia" w:hAnsiTheme="minorHAnsi" w:cstheme="minorBidi"/>
          <w:noProof/>
          <w:sz w:val="22"/>
          <w:szCs w:val="22"/>
        </w:rPr>
      </w:pPr>
      <w:hyperlink w:anchor="_Toc80634050" w:history="1">
        <w:r w:rsidR="0098743C" w:rsidRPr="00AD17B2">
          <w:rPr>
            <w:rStyle w:val="Lienhypertexte"/>
            <w:noProof/>
            <w14:scene3d>
              <w14:camera w14:prst="orthographicFront"/>
              <w14:lightRig w14:rig="threePt" w14:dir="t">
                <w14:rot w14:lat="0" w14:lon="0" w14:rev="0"/>
              </w14:lightRig>
            </w14:scene3d>
          </w:rPr>
          <w:t>2.2.2.</w:t>
        </w:r>
        <w:r w:rsidR="0098743C">
          <w:rPr>
            <w:rFonts w:asciiTheme="minorHAnsi" w:eastAsiaTheme="minorEastAsia" w:hAnsiTheme="minorHAnsi" w:cstheme="minorBidi"/>
            <w:noProof/>
            <w:sz w:val="22"/>
            <w:szCs w:val="22"/>
          </w:rPr>
          <w:tab/>
        </w:r>
        <w:r w:rsidR="0098743C" w:rsidRPr="00AD17B2">
          <w:rPr>
            <w:rStyle w:val="Lienhypertexte"/>
            <w:noProof/>
          </w:rPr>
          <w:t>Pilotage du Schéma Contrôle Qualité</w:t>
        </w:r>
        <w:r w:rsidR="0098743C">
          <w:rPr>
            <w:noProof/>
            <w:webHidden/>
          </w:rPr>
          <w:tab/>
        </w:r>
        <w:r w:rsidR="0098743C">
          <w:rPr>
            <w:noProof/>
            <w:webHidden/>
          </w:rPr>
          <w:fldChar w:fldCharType="begin"/>
        </w:r>
        <w:r w:rsidR="0098743C">
          <w:rPr>
            <w:noProof/>
            <w:webHidden/>
          </w:rPr>
          <w:instrText xml:space="preserve"> PAGEREF _Toc80634050 \h </w:instrText>
        </w:r>
        <w:r w:rsidR="0098743C">
          <w:rPr>
            <w:noProof/>
            <w:webHidden/>
          </w:rPr>
        </w:r>
        <w:r w:rsidR="0098743C">
          <w:rPr>
            <w:noProof/>
            <w:webHidden/>
          </w:rPr>
          <w:fldChar w:fldCharType="separate"/>
        </w:r>
        <w:r w:rsidR="00E56A1E">
          <w:rPr>
            <w:noProof/>
            <w:webHidden/>
          </w:rPr>
          <w:t>11</w:t>
        </w:r>
        <w:r w:rsidR="0098743C">
          <w:rPr>
            <w:noProof/>
            <w:webHidden/>
          </w:rPr>
          <w:fldChar w:fldCharType="end"/>
        </w:r>
      </w:hyperlink>
    </w:p>
    <w:p w14:paraId="16361331" w14:textId="77777777" w:rsidR="00CE0D89" w:rsidRDefault="007A6AED" w:rsidP="00285495">
      <w:pPr>
        <w:tabs>
          <w:tab w:val="right" w:leader="dot" w:pos="9214"/>
        </w:tabs>
        <w:rPr>
          <w:rFonts w:asciiTheme="majorHAnsi" w:hAnsiTheme="majorHAnsi"/>
          <w:b/>
          <w:color w:val="17365D" w:themeColor="text2" w:themeShade="BF"/>
          <w:sz w:val="28"/>
          <w:szCs w:val="28"/>
        </w:rPr>
      </w:pPr>
      <w:r>
        <w:rPr>
          <w:b/>
          <w:noProof/>
          <w:szCs w:val="18"/>
        </w:rPr>
        <w:fldChar w:fldCharType="end"/>
      </w:r>
    </w:p>
    <w:p w14:paraId="338B0CF4" w14:textId="77777777" w:rsidR="00CE0D89" w:rsidRPr="00D63A17" w:rsidRDefault="00CE0D89">
      <w:pPr>
        <w:rPr>
          <w:rFonts w:asciiTheme="majorHAnsi" w:hAnsiTheme="majorHAnsi"/>
          <w:b/>
          <w:sz w:val="28"/>
          <w:szCs w:val="28"/>
        </w:rPr>
      </w:pPr>
    </w:p>
    <w:p w14:paraId="787CB16C" w14:textId="77777777" w:rsidR="00861E23" w:rsidRDefault="00861E23"/>
    <w:p w14:paraId="62AF72B2" w14:textId="77777777" w:rsidR="00CE0D89" w:rsidRDefault="00CE0D89">
      <w:pPr>
        <w:pStyle w:val="TM3"/>
        <w:ind w:left="446"/>
      </w:pPr>
    </w:p>
    <w:p w14:paraId="7FCFF73E" w14:textId="77777777" w:rsidR="001A3720" w:rsidRDefault="001A3720" w:rsidP="001237B9">
      <w:pPr>
        <w:pStyle w:val="Titre1"/>
        <w:sectPr w:rsidR="001A3720" w:rsidSect="008659D7">
          <w:pgSz w:w="11906" w:h="16838" w:code="9"/>
          <w:pgMar w:top="1418" w:right="1559" w:bottom="1418" w:left="1418" w:header="340" w:footer="567" w:gutter="0"/>
          <w:cols w:space="708"/>
          <w:titlePg/>
          <w:docGrid w:linePitch="360"/>
        </w:sectPr>
      </w:pPr>
      <w:bookmarkStart w:id="0" w:name="_Toc428433412"/>
      <w:bookmarkStart w:id="1" w:name="_Toc463877769"/>
      <w:bookmarkStart w:id="2" w:name="_Toc463878758"/>
      <w:bookmarkStart w:id="3" w:name="_Toc463879345"/>
      <w:bookmarkStart w:id="4" w:name="_Toc463879541"/>
      <w:bookmarkStart w:id="5" w:name="_Toc463879668"/>
      <w:bookmarkStart w:id="6" w:name="_Toc463880077"/>
      <w:bookmarkStart w:id="7" w:name="_Toc413050639"/>
      <w:bookmarkStart w:id="8" w:name="_Toc413309620"/>
      <w:bookmarkStart w:id="9" w:name="_Toc413326898"/>
    </w:p>
    <w:p w14:paraId="684D0AE5" w14:textId="77777777" w:rsidR="001237B9" w:rsidRPr="005C4D19" w:rsidRDefault="00F63F5E" w:rsidP="001237B9">
      <w:pPr>
        <w:pStyle w:val="Titre1"/>
      </w:pPr>
      <w:bookmarkStart w:id="10" w:name="_Toc80634014"/>
      <w:r>
        <w:lastRenderedPageBreak/>
        <w:t>Pré</w:t>
      </w:r>
      <w:r w:rsidR="001015F9">
        <w:t>sentation</w:t>
      </w:r>
      <w:bookmarkEnd w:id="0"/>
      <w:bookmarkEnd w:id="1"/>
      <w:bookmarkEnd w:id="2"/>
      <w:bookmarkEnd w:id="3"/>
      <w:bookmarkEnd w:id="4"/>
      <w:bookmarkEnd w:id="5"/>
      <w:bookmarkEnd w:id="6"/>
      <w:bookmarkEnd w:id="10"/>
    </w:p>
    <w:bookmarkEnd w:id="7"/>
    <w:bookmarkEnd w:id="8"/>
    <w:bookmarkEnd w:id="9"/>
    <w:p w14:paraId="6EA7D951" w14:textId="77777777" w:rsidR="001237B9" w:rsidRDefault="001237B9"/>
    <w:p w14:paraId="3848E85F" w14:textId="77777777" w:rsidR="001237B9" w:rsidRDefault="001237B9"/>
    <w:p w14:paraId="6007465F" w14:textId="77777777" w:rsidR="001237B9" w:rsidRDefault="001237B9"/>
    <w:p w14:paraId="12239DC1" w14:textId="77777777" w:rsidR="001237B9" w:rsidRDefault="001237B9"/>
    <w:p w14:paraId="7B67B686" w14:textId="77777777" w:rsidR="001237B9" w:rsidRDefault="001237B9"/>
    <w:p w14:paraId="54D22279" w14:textId="77777777" w:rsidR="001237B9" w:rsidRDefault="001237B9"/>
    <w:p w14:paraId="1C815619" w14:textId="77777777" w:rsidR="001237B9" w:rsidRDefault="001237B9"/>
    <w:p w14:paraId="28D0C444" w14:textId="77777777" w:rsidR="001237B9" w:rsidRDefault="001237B9"/>
    <w:p w14:paraId="6C062D9B" w14:textId="77777777" w:rsidR="001237B9" w:rsidRDefault="001237B9"/>
    <w:p w14:paraId="44108965" w14:textId="77777777" w:rsidR="001237B9" w:rsidRDefault="001237B9"/>
    <w:p w14:paraId="4973CBB8" w14:textId="77777777" w:rsidR="001237B9" w:rsidRDefault="001237B9"/>
    <w:p w14:paraId="7A5B3E7D" w14:textId="77777777" w:rsidR="001237B9" w:rsidRDefault="001237B9"/>
    <w:p w14:paraId="197929CA" w14:textId="77777777" w:rsidR="001237B9" w:rsidRDefault="001237B9"/>
    <w:p w14:paraId="5844DEE8" w14:textId="77777777" w:rsidR="001237B9" w:rsidRPr="005C4D19" w:rsidRDefault="003D17D8" w:rsidP="003A1ADB">
      <w:pPr>
        <w:pStyle w:val="Titre2"/>
      </w:pPr>
      <w:bookmarkStart w:id="11" w:name="_Toc428433413"/>
      <w:bookmarkStart w:id="12" w:name="_Toc265164427"/>
      <w:bookmarkStart w:id="13" w:name="_Toc413050640"/>
      <w:bookmarkStart w:id="14" w:name="_Toc413309621"/>
      <w:bookmarkStart w:id="15" w:name="_Toc413326899"/>
      <w:bookmarkStart w:id="16" w:name="_Toc463877770"/>
      <w:bookmarkStart w:id="17" w:name="_Toc463878759"/>
      <w:bookmarkStart w:id="18" w:name="_Toc463879346"/>
      <w:bookmarkStart w:id="19" w:name="_Toc463879542"/>
      <w:bookmarkStart w:id="20" w:name="_Toc463879669"/>
      <w:bookmarkStart w:id="21" w:name="_Toc463880078"/>
      <w:bookmarkStart w:id="22" w:name="_Toc80634015"/>
      <w:r>
        <w:lastRenderedPageBreak/>
        <w:t>Préambule</w:t>
      </w:r>
      <w:bookmarkEnd w:id="11"/>
      <w:bookmarkEnd w:id="12"/>
      <w:bookmarkEnd w:id="13"/>
      <w:bookmarkEnd w:id="14"/>
      <w:bookmarkEnd w:id="15"/>
      <w:bookmarkEnd w:id="16"/>
      <w:bookmarkEnd w:id="17"/>
      <w:bookmarkEnd w:id="18"/>
      <w:bookmarkEnd w:id="19"/>
      <w:bookmarkEnd w:id="20"/>
      <w:bookmarkEnd w:id="21"/>
      <w:bookmarkEnd w:id="22"/>
    </w:p>
    <w:p w14:paraId="652850C8" w14:textId="77777777" w:rsidR="00B866BC" w:rsidRPr="00B866BC" w:rsidRDefault="00B866BC" w:rsidP="00B866BC">
      <w:pPr>
        <w:spacing w:line="276" w:lineRule="auto"/>
        <w:rPr>
          <w:szCs w:val="20"/>
        </w:rPr>
      </w:pPr>
      <w:r w:rsidRPr="00B866BC">
        <w:rPr>
          <w:szCs w:val="20"/>
        </w:rPr>
        <w:t xml:space="preserve">La présente note a pour objet de préciser les attentes du maitre d’ouvrage en termes d’élaboration, de méthodologie et de suivi du Schéma de Contrôle Qualité (SCQ). </w:t>
      </w:r>
    </w:p>
    <w:p w14:paraId="56AFF514" w14:textId="03FCDF00" w:rsidR="00B866BC" w:rsidRPr="00B866BC" w:rsidRDefault="00B866BC" w:rsidP="00B866BC">
      <w:pPr>
        <w:spacing w:line="276" w:lineRule="auto"/>
        <w:rPr>
          <w:szCs w:val="20"/>
        </w:rPr>
      </w:pPr>
      <w:r w:rsidRPr="00B866BC">
        <w:rPr>
          <w:szCs w:val="20"/>
        </w:rPr>
        <w:t xml:space="preserve">Elle </w:t>
      </w:r>
      <w:r w:rsidRPr="00036A6B">
        <w:rPr>
          <w:b/>
          <w:szCs w:val="20"/>
        </w:rPr>
        <w:t>ne se substitue pas</w:t>
      </w:r>
      <w:r w:rsidRPr="00B866BC">
        <w:rPr>
          <w:szCs w:val="20"/>
        </w:rPr>
        <w:t xml:space="preserve"> aux obligations contractuelles du Titulaire du Marché. L’ensemble des prestations définies dans le </w:t>
      </w:r>
      <w:r w:rsidR="002C5D2B" w:rsidRPr="00B866BC">
        <w:rPr>
          <w:szCs w:val="20"/>
        </w:rPr>
        <w:t>CC</w:t>
      </w:r>
      <w:r w:rsidR="002C5D2B">
        <w:rPr>
          <w:szCs w:val="20"/>
        </w:rPr>
        <w:t>T</w:t>
      </w:r>
      <w:r w:rsidR="002C5D2B" w:rsidRPr="00B866BC">
        <w:rPr>
          <w:szCs w:val="20"/>
        </w:rPr>
        <w:t xml:space="preserve">P </w:t>
      </w:r>
      <w:r w:rsidRPr="00B866BC">
        <w:rPr>
          <w:szCs w:val="20"/>
        </w:rPr>
        <w:t>visant à assurer une qualité d’exécution des travaux sont à réaliser.</w:t>
      </w:r>
    </w:p>
    <w:p w14:paraId="3759D3BD" w14:textId="1703A6AB" w:rsidR="00B866BC" w:rsidRDefault="00B866BC" w:rsidP="00B866BC">
      <w:pPr>
        <w:spacing w:line="276" w:lineRule="auto"/>
        <w:rPr>
          <w:szCs w:val="20"/>
        </w:rPr>
      </w:pPr>
      <w:r w:rsidRPr="00B866BC">
        <w:rPr>
          <w:szCs w:val="20"/>
        </w:rPr>
        <w:t>Pour rappel, le SCQ est à distinguer du Schéma d’Organisation du Plan d’Assurance Qualité (SOPA</w:t>
      </w:r>
      <w:r w:rsidR="002C5D2B">
        <w:rPr>
          <w:szCs w:val="20"/>
        </w:rPr>
        <w:t>Q</w:t>
      </w:r>
      <w:r w:rsidRPr="00B866BC">
        <w:rPr>
          <w:szCs w:val="20"/>
        </w:rPr>
        <w:t xml:space="preserve"> ou PAQ) de l’entreprise qui traduit l’organisation interne que l’entreprise met en œuvre pour atteindre un objectif de qualité défini.</w:t>
      </w:r>
      <w:r w:rsidR="00A95A71">
        <w:rPr>
          <w:szCs w:val="20"/>
        </w:rPr>
        <w:t xml:space="preserve"> Le </w:t>
      </w:r>
      <w:r w:rsidR="00A95A71" w:rsidRPr="00B866BC">
        <w:rPr>
          <w:szCs w:val="20"/>
        </w:rPr>
        <w:t xml:space="preserve">Schéma de Contrôle Qualité </w:t>
      </w:r>
      <w:r w:rsidR="00A95A71">
        <w:rPr>
          <w:szCs w:val="20"/>
        </w:rPr>
        <w:t>établi par le maître d’œuvre</w:t>
      </w:r>
      <w:r w:rsidR="00D308D5">
        <w:rPr>
          <w:szCs w:val="20"/>
        </w:rPr>
        <w:t xml:space="preserve"> </w:t>
      </w:r>
      <w:r w:rsidR="00A95A71">
        <w:rPr>
          <w:szCs w:val="20"/>
        </w:rPr>
        <w:t xml:space="preserve">durant la phase de conception pourra cependant être intégré par l’entreprise générale de travaux à son PAQ afin d’en faciliter son exécution et son suivi.  </w:t>
      </w:r>
    </w:p>
    <w:p w14:paraId="0C1CBA7A" w14:textId="77777777" w:rsidR="00E6626D" w:rsidRDefault="00E6626D" w:rsidP="00BA2F1E">
      <w:pPr>
        <w:spacing w:line="276" w:lineRule="auto"/>
        <w:rPr>
          <w:szCs w:val="20"/>
        </w:rPr>
      </w:pPr>
    </w:p>
    <w:p w14:paraId="452A925E" w14:textId="27AD0B77" w:rsidR="00E6626D" w:rsidRPr="00E6626D" w:rsidRDefault="00BA2F1E" w:rsidP="00E6626D">
      <w:pPr>
        <w:spacing w:line="276" w:lineRule="auto"/>
        <w:rPr>
          <w:szCs w:val="20"/>
        </w:rPr>
      </w:pPr>
      <w:r w:rsidRPr="00123D4B">
        <w:rPr>
          <w:szCs w:val="20"/>
        </w:rPr>
        <w:t xml:space="preserve">Afin de </w:t>
      </w:r>
      <w:r w:rsidR="009013AE" w:rsidRPr="00123D4B">
        <w:rPr>
          <w:szCs w:val="20"/>
        </w:rPr>
        <w:t xml:space="preserve">mieux appréhender voire </w:t>
      </w:r>
      <w:r w:rsidR="00BA4BF6">
        <w:rPr>
          <w:szCs w:val="20"/>
        </w:rPr>
        <w:t xml:space="preserve">de </w:t>
      </w:r>
      <w:r w:rsidR="009013AE" w:rsidRPr="00123D4B">
        <w:rPr>
          <w:szCs w:val="20"/>
        </w:rPr>
        <w:t>limiter</w:t>
      </w:r>
      <w:r w:rsidRPr="00123D4B">
        <w:rPr>
          <w:szCs w:val="20"/>
        </w:rPr>
        <w:t xml:space="preserve"> les défauts </w:t>
      </w:r>
      <w:r w:rsidR="003D3874" w:rsidRPr="00123D4B">
        <w:rPr>
          <w:szCs w:val="20"/>
        </w:rPr>
        <w:t>constatés</w:t>
      </w:r>
      <w:r w:rsidRPr="00123D4B">
        <w:rPr>
          <w:szCs w:val="20"/>
        </w:rPr>
        <w:t xml:space="preserve"> </w:t>
      </w:r>
      <w:r w:rsidR="006E5E6C" w:rsidRPr="00123D4B">
        <w:rPr>
          <w:szCs w:val="20"/>
        </w:rPr>
        <w:t xml:space="preserve">à la </w:t>
      </w:r>
      <w:r w:rsidR="00D171D4" w:rsidRPr="00123D4B">
        <w:rPr>
          <w:szCs w:val="20"/>
        </w:rPr>
        <w:t>livraison des chantiers</w:t>
      </w:r>
      <w:r w:rsidR="003D3874" w:rsidRPr="00123D4B">
        <w:rPr>
          <w:szCs w:val="20"/>
        </w:rPr>
        <w:t>,</w:t>
      </w:r>
      <w:r w:rsidRPr="00123D4B">
        <w:rPr>
          <w:szCs w:val="20"/>
        </w:rPr>
        <w:t xml:space="preserve"> un travail</w:t>
      </w:r>
      <w:r w:rsidR="003D3874" w:rsidRPr="00123D4B">
        <w:rPr>
          <w:szCs w:val="20"/>
        </w:rPr>
        <w:t xml:space="preserve"> nécessaire</w:t>
      </w:r>
      <w:r w:rsidRPr="00123D4B">
        <w:rPr>
          <w:szCs w:val="20"/>
        </w:rPr>
        <w:t xml:space="preserve"> d</w:t>
      </w:r>
      <w:r w:rsidR="006E5E6C" w:rsidRPr="00123D4B">
        <w:rPr>
          <w:szCs w:val="20"/>
        </w:rPr>
        <w:t>e prévention</w:t>
      </w:r>
      <w:r w:rsidRPr="00123D4B">
        <w:rPr>
          <w:szCs w:val="20"/>
        </w:rPr>
        <w:t xml:space="preserve"> </w:t>
      </w:r>
      <w:r w:rsidR="003D3874" w:rsidRPr="00123D4B">
        <w:rPr>
          <w:szCs w:val="20"/>
        </w:rPr>
        <w:t xml:space="preserve">des risques est à réaliser en amont et tout au long du déroulement des </w:t>
      </w:r>
      <w:r w:rsidR="00E6626D">
        <w:rPr>
          <w:szCs w:val="20"/>
        </w:rPr>
        <w:t xml:space="preserve">études et des </w:t>
      </w:r>
      <w:r w:rsidR="003D3874" w:rsidRPr="00123D4B">
        <w:rPr>
          <w:szCs w:val="20"/>
        </w:rPr>
        <w:t xml:space="preserve">travaux. Pour servir cet objectif, </w:t>
      </w:r>
      <w:r w:rsidR="00E6626D">
        <w:rPr>
          <w:szCs w:val="20"/>
        </w:rPr>
        <w:t xml:space="preserve">l’APIJ a décidé de mettre en </w:t>
      </w:r>
      <w:r w:rsidR="00F62E2C">
        <w:rPr>
          <w:szCs w:val="20"/>
        </w:rPr>
        <w:t>œuvre</w:t>
      </w:r>
      <w:r w:rsidR="00E6626D">
        <w:rPr>
          <w:szCs w:val="20"/>
        </w:rPr>
        <w:t xml:space="preserve"> </w:t>
      </w:r>
      <w:r w:rsidR="003D3874" w:rsidRPr="00123D4B">
        <w:rPr>
          <w:szCs w:val="20"/>
        </w:rPr>
        <w:t xml:space="preserve">la présente démarche de vérification de la qualité des chantiers. </w:t>
      </w:r>
      <w:r w:rsidR="00E6626D">
        <w:rPr>
          <w:szCs w:val="20"/>
        </w:rPr>
        <w:t xml:space="preserve">Le </w:t>
      </w:r>
      <w:r w:rsidR="00E6626D" w:rsidRPr="00B866BC">
        <w:rPr>
          <w:szCs w:val="20"/>
        </w:rPr>
        <w:t xml:space="preserve">Schéma de Contrôle Qualité </w:t>
      </w:r>
      <w:r w:rsidR="00E6626D" w:rsidRPr="00E6626D">
        <w:rPr>
          <w:szCs w:val="20"/>
        </w:rPr>
        <w:t>a pour objectif de mettre en p</w:t>
      </w:r>
      <w:r w:rsidR="00E6626D">
        <w:rPr>
          <w:szCs w:val="20"/>
        </w:rPr>
        <w:t>l</w:t>
      </w:r>
      <w:r w:rsidR="00E6626D" w:rsidRPr="00E6626D">
        <w:rPr>
          <w:szCs w:val="20"/>
        </w:rPr>
        <w:t xml:space="preserve">ace une organisation de management de la qualité technique des ouvrages et équipements réalisés afin de garantir un niveau de qualité de réalisation performant </w:t>
      </w:r>
      <w:r w:rsidR="00E6626D">
        <w:rPr>
          <w:szCs w:val="20"/>
        </w:rPr>
        <w:t xml:space="preserve">au regard des exigences </w:t>
      </w:r>
      <w:r w:rsidR="00FD650A">
        <w:rPr>
          <w:szCs w:val="20"/>
        </w:rPr>
        <w:t>performancielles</w:t>
      </w:r>
      <w:r w:rsidR="00E6626D">
        <w:rPr>
          <w:szCs w:val="20"/>
        </w:rPr>
        <w:t xml:space="preserve"> du contrat et de l’exploitation future de l’</w:t>
      </w:r>
      <w:r w:rsidR="00F62E2C">
        <w:rPr>
          <w:szCs w:val="20"/>
        </w:rPr>
        <w:t>ouvrage.</w:t>
      </w:r>
    </w:p>
    <w:p w14:paraId="0D3DF4E5" w14:textId="77777777" w:rsidR="00E6626D" w:rsidRDefault="00E6626D" w:rsidP="00E6626D">
      <w:pPr>
        <w:spacing w:line="276" w:lineRule="auto"/>
        <w:rPr>
          <w:szCs w:val="20"/>
        </w:rPr>
      </w:pPr>
      <w:r w:rsidRPr="00E6626D">
        <w:rPr>
          <w:szCs w:val="20"/>
        </w:rPr>
        <w:t xml:space="preserve">Le </w:t>
      </w:r>
      <w:r w:rsidRPr="00B866BC">
        <w:rPr>
          <w:szCs w:val="20"/>
        </w:rPr>
        <w:t>Schéma de Contrôle Qualité</w:t>
      </w:r>
      <w:r w:rsidRPr="00E6626D">
        <w:rPr>
          <w:szCs w:val="20"/>
        </w:rPr>
        <w:t xml:space="preserve"> </w:t>
      </w:r>
      <w:r w:rsidR="00F62E2C">
        <w:rPr>
          <w:szCs w:val="20"/>
        </w:rPr>
        <w:t xml:space="preserve">constitue donc </w:t>
      </w:r>
      <w:r w:rsidR="00F62E2C" w:rsidRPr="00F62E2C">
        <w:rPr>
          <w:szCs w:val="20"/>
        </w:rPr>
        <w:t>un outil d’analyse et de prévention des risques qui permet le suivi qualité des chantiers en études et travaux, préalablement aux OPR</w:t>
      </w:r>
      <w:r w:rsidR="00851BB7">
        <w:rPr>
          <w:szCs w:val="20"/>
        </w:rPr>
        <w:t>.</w:t>
      </w:r>
      <w:r w:rsidR="00F62E2C">
        <w:rPr>
          <w:szCs w:val="20"/>
        </w:rPr>
        <w:t xml:space="preserve"> Il </w:t>
      </w:r>
      <w:r w:rsidRPr="00E6626D">
        <w:rPr>
          <w:szCs w:val="20"/>
        </w:rPr>
        <w:t>s’attache</w:t>
      </w:r>
      <w:r>
        <w:rPr>
          <w:szCs w:val="20"/>
        </w:rPr>
        <w:t xml:space="preserve"> ainsi</w:t>
      </w:r>
      <w:r w:rsidRPr="00E6626D">
        <w:rPr>
          <w:szCs w:val="20"/>
        </w:rPr>
        <w:t xml:space="preserve"> à recenser </w:t>
      </w:r>
      <w:r w:rsidR="00851BB7">
        <w:rPr>
          <w:szCs w:val="20"/>
        </w:rPr>
        <w:t xml:space="preserve">les </w:t>
      </w:r>
      <w:r w:rsidRPr="00E6626D">
        <w:rPr>
          <w:szCs w:val="20"/>
        </w:rPr>
        <w:t>actions de contrôle, de test et de vérification spécifiques à la maîtrise d’ouvrage sur la base de retours d’expérience capitalisés</w:t>
      </w:r>
      <w:r w:rsidR="00851BB7" w:rsidRPr="00851BB7">
        <w:t xml:space="preserve"> sur des opérations similaires</w:t>
      </w:r>
      <w:r w:rsidRPr="00E6626D">
        <w:rPr>
          <w:szCs w:val="20"/>
        </w:rPr>
        <w:t xml:space="preserve">, </w:t>
      </w:r>
      <w:r>
        <w:rPr>
          <w:szCs w:val="20"/>
        </w:rPr>
        <w:t xml:space="preserve">afin </w:t>
      </w:r>
      <w:r w:rsidRPr="00E6626D">
        <w:rPr>
          <w:szCs w:val="20"/>
        </w:rPr>
        <w:t>d’appeler la vigilance des</w:t>
      </w:r>
      <w:r>
        <w:rPr>
          <w:szCs w:val="20"/>
        </w:rPr>
        <w:t xml:space="preserve"> différents</w:t>
      </w:r>
      <w:r w:rsidRPr="00E6626D">
        <w:rPr>
          <w:szCs w:val="20"/>
        </w:rPr>
        <w:t xml:space="preserve"> intervenants</w:t>
      </w:r>
      <w:r>
        <w:rPr>
          <w:szCs w:val="20"/>
        </w:rPr>
        <w:t xml:space="preserve"> de l’opération</w:t>
      </w:r>
      <w:r w:rsidRPr="00E6626D">
        <w:rPr>
          <w:szCs w:val="20"/>
        </w:rPr>
        <w:t xml:space="preserve"> sur le</w:t>
      </w:r>
      <w:r>
        <w:rPr>
          <w:szCs w:val="20"/>
        </w:rPr>
        <w:t>s</w:t>
      </w:r>
      <w:r w:rsidRPr="00E6626D">
        <w:rPr>
          <w:szCs w:val="20"/>
        </w:rPr>
        <w:t xml:space="preserve"> défauts, malfaçons, désordres et dysfonctionnements rencontrés</w:t>
      </w:r>
      <w:r>
        <w:rPr>
          <w:szCs w:val="20"/>
        </w:rPr>
        <w:t>.</w:t>
      </w:r>
    </w:p>
    <w:p w14:paraId="1CE8B961" w14:textId="77777777" w:rsidR="00851BB7" w:rsidRPr="00851BB7" w:rsidRDefault="00851BB7" w:rsidP="00851BB7">
      <w:r w:rsidRPr="00851BB7">
        <w:t>Ces points de vigilance, sont de nature</w:t>
      </w:r>
      <w:r>
        <w:t xml:space="preserve"> à</w:t>
      </w:r>
      <w:r w:rsidRPr="00851BB7">
        <w:t> :</w:t>
      </w:r>
    </w:p>
    <w:p w14:paraId="271C7CF5" w14:textId="77777777" w:rsidR="00851BB7" w:rsidRPr="00CE3370" w:rsidRDefault="00851BB7" w:rsidP="00036A6B">
      <w:pPr>
        <w:pStyle w:val="Paragraphedeliste"/>
        <w:numPr>
          <w:ilvl w:val="0"/>
          <w:numId w:val="45"/>
        </w:numPr>
        <w:spacing w:line="276" w:lineRule="auto"/>
        <w:rPr>
          <w:szCs w:val="20"/>
        </w:rPr>
      </w:pPr>
      <w:r w:rsidRPr="00CE3370">
        <w:rPr>
          <w:szCs w:val="20"/>
        </w:rPr>
        <w:t>remettre en question la réception,</w:t>
      </w:r>
    </w:p>
    <w:p w14:paraId="0AF277C2" w14:textId="77777777" w:rsidR="00851BB7" w:rsidRPr="00CE3370" w:rsidRDefault="00851BB7" w:rsidP="00036A6B">
      <w:pPr>
        <w:pStyle w:val="Paragraphedeliste"/>
        <w:numPr>
          <w:ilvl w:val="0"/>
          <w:numId w:val="45"/>
        </w:numPr>
        <w:spacing w:line="276" w:lineRule="auto"/>
        <w:rPr>
          <w:szCs w:val="20"/>
        </w:rPr>
      </w:pPr>
      <w:r w:rsidRPr="00CE3370">
        <w:rPr>
          <w:szCs w:val="20"/>
        </w:rPr>
        <w:t>entraîner un décalage de planning,</w:t>
      </w:r>
    </w:p>
    <w:p w14:paraId="12E8FC29" w14:textId="77777777" w:rsidR="00851BB7" w:rsidRPr="00CE3370" w:rsidRDefault="00851BB7" w:rsidP="00036A6B">
      <w:pPr>
        <w:pStyle w:val="Paragraphedeliste"/>
        <w:numPr>
          <w:ilvl w:val="0"/>
          <w:numId w:val="45"/>
        </w:numPr>
        <w:spacing w:line="276" w:lineRule="auto"/>
        <w:rPr>
          <w:szCs w:val="20"/>
        </w:rPr>
      </w:pPr>
      <w:r w:rsidRPr="00CE3370">
        <w:rPr>
          <w:szCs w:val="20"/>
        </w:rPr>
        <w:t>entraîner des problèmes d’exploitation (confort thermique, sûreté, etc.),</w:t>
      </w:r>
    </w:p>
    <w:p w14:paraId="0F1E6A98" w14:textId="77777777" w:rsidR="00851BB7" w:rsidRPr="00CE3370" w:rsidRDefault="00851BB7" w:rsidP="00036A6B">
      <w:pPr>
        <w:pStyle w:val="Paragraphedeliste"/>
        <w:numPr>
          <w:ilvl w:val="0"/>
          <w:numId w:val="45"/>
        </w:numPr>
        <w:spacing w:line="276" w:lineRule="auto"/>
        <w:rPr>
          <w:szCs w:val="20"/>
        </w:rPr>
      </w:pPr>
      <w:r w:rsidRPr="00CE3370">
        <w:rPr>
          <w:szCs w:val="20"/>
        </w:rPr>
        <w:t>présenter un risque de sinistre.</w:t>
      </w:r>
    </w:p>
    <w:p w14:paraId="1CEBF774" w14:textId="77777777" w:rsidR="00851BB7" w:rsidRDefault="00851BB7" w:rsidP="00BA2F1E">
      <w:pPr>
        <w:spacing w:line="276" w:lineRule="auto"/>
        <w:rPr>
          <w:szCs w:val="20"/>
        </w:rPr>
      </w:pPr>
    </w:p>
    <w:p w14:paraId="2380D364" w14:textId="48739DBC" w:rsidR="00E6626D" w:rsidRDefault="00E6626D" w:rsidP="00BA2F1E">
      <w:pPr>
        <w:spacing w:line="276" w:lineRule="auto"/>
        <w:rPr>
          <w:szCs w:val="20"/>
        </w:rPr>
      </w:pPr>
      <w:r>
        <w:rPr>
          <w:szCs w:val="20"/>
        </w:rPr>
        <w:t>Afin de servir de base à l’élaboration du</w:t>
      </w:r>
      <w:r w:rsidRPr="00E6626D">
        <w:rPr>
          <w:szCs w:val="20"/>
        </w:rPr>
        <w:t xml:space="preserve"> </w:t>
      </w:r>
      <w:r w:rsidRPr="00B866BC">
        <w:rPr>
          <w:szCs w:val="20"/>
        </w:rPr>
        <w:t>Schéma de Contrôle Qualité</w:t>
      </w:r>
      <w:r>
        <w:rPr>
          <w:szCs w:val="20"/>
        </w:rPr>
        <w:t xml:space="preserve"> réalisé par le Titulaire</w:t>
      </w:r>
      <w:r w:rsidR="00F62E2C">
        <w:rPr>
          <w:szCs w:val="20"/>
        </w:rPr>
        <w:t xml:space="preserve"> tel que décrit au </w:t>
      </w:r>
      <w:r w:rsidR="00FD650A">
        <w:rPr>
          <w:szCs w:val="20"/>
        </w:rPr>
        <w:t>CCTP</w:t>
      </w:r>
      <w:r>
        <w:rPr>
          <w:szCs w:val="20"/>
        </w:rPr>
        <w:t xml:space="preserve">, sont annexés au </w:t>
      </w:r>
      <w:r w:rsidR="00FD650A">
        <w:rPr>
          <w:szCs w:val="20"/>
        </w:rPr>
        <w:t>CCTP </w:t>
      </w:r>
      <w:r>
        <w:rPr>
          <w:szCs w:val="20"/>
        </w:rPr>
        <w:t xml:space="preserve">: </w:t>
      </w:r>
    </w:p>
    <w:p w14:paraId="203A6A4A" w14:textId="77777777" w:rsidR="00E6626D" w:rsidRDefault="00F62E2C" w:rsidP="00036A6B">
      <w:pPr>
        <w:pStyle w:val="Paragraphedeliste"/>
        <w:numPr>
          <w:ilvl w:val="0"/>
          <w:numId w:val="45"/>
        </w:numPr>
        <w:spacing w:line="276" w:lineRule="auto"/>
        <w:rPr>
          <w:szCs w:val="20"/>
        </w:rPr>
      </w:pPr>
      <w:r>
        <w:rPr>
          <w:szCs w:val="20"/>
        </w:rPr>
        <w:t xml:space="preserve">La présente note méthodologique, </w:t>
      </w:r>
    </w:p>
    <w:p w14:paraId="7C0C4CE1" w14:textId="66029B77" w:rsidR="00F62E2C" w:rsidRDefault="000010C7" w:rsidP="000010C7">
      <w:pPr>
        <w:pStyle w:val="Paragraphedeliste"/>
        <w:numPr>
          <w:ilvl w:val="0"/>
          <w:numId w:val="45"/>
        </w:numPr>
        <w:spacing w:line="276" w:lineRule="auto"/>
        <w:rPr>
          <w:szCs w:val="20"/>
        </w:rPr>
      </w:pPr>
      <w:r>
        <w:rPr>
          <w:szCs w:val="20"/>
        </w:rPr>
        <w:t>L</w:t>
      </w:r>
      <w:r w:rsidRPr="000010C7">
        <w:rPr>
          <w:szCs w:val="20"/>
        </w:rPr>
        <w:t>e schéma de contrôle qualité type développé par l’APIJ sur la base des retours d'expériences du maître d'ouvrage</w:t>
      </w:r>
      <w:r w:rsidR="0076326F">
        <w:rPr>
          <w:szCs w:val="20"/>
        </w:rPr>
        <w:t>.</w:t>
      </w:r>
    </w:p>
    <w:p w14:paraId="7EEE562F" w14:textId="77777777" w:rsidR="00E6626D" w:rsidRDefault="00E6626D" w:rsidP="00BA2F1E">
      <w:pPr>
        <w:spacing w:line="276" w:lineRule="auto"/>
        <w:rPr>
          <w:szCs w:val="20"/>
        </w:rPr>
      </w:pPr>
    </w:p>
    <w:p w14:paraId="186D526C" w14:textId="77777777" w:rsidR="00586751" w:rsidRDefault="00586751" w:rsidP="00DE7AA6">
      <w:pPr>
        <w:spacing w:line="276" w:lineRule="auto"/>
        <w:rPr>
          <w:szCs w:val="20"/>
        </w:rPr>
      </w:pPr>
    </w:p>
    <w:p w14:paraId="34FFAAC3" w14:textId="77777777" w:rsidR="001015F9" w:rsidRPr="005C4D19" w:rsidRDefault="001015F9" w:rsidP="00797263">
      <w:pPr>
        <w:pStyle w:val="Titre2"/>
        <w:spacing w:line="276" w:lineRule="auto"/>
      </w:pPr>
      <w:bookmarkStart w:id="23" w:name="_Toc463877771"/>
      <w:bookmarkStart w:id="24" w:name="_Toc463878760"/>
      <w:bookmarkStart w:id="25" w:name="_Toc463879347"/>
      <w:bookmarkStart w:id="26" w:name="_Toc463879543"/>
      <w:bookmarkStart w:id="27" w:name="_Toc463879670"/>
      <w:bookmarkStart w:id="28" w:name="_Toc463880079"/>
      <w:bookmarkStart w:id="29" w:name="_Toc80634016"/>
      <w:r>
        <w:lastRenderedPageBreak/>
        <w:t>Objectifs</w:t>
      </w:r>
      <w:bookmarkEnd w:id="23"/>
      <w:bookmarkEnd w:id="24"/>
      <w:bookmarkEnd w:id="25"/>
      <w:bookmarkEnd w:id="26"/>
      <w:bookmarkEnd w:id="27"/>
      <w:bookmarkEnd w:id="28"/>
      <w:bookmarkEnd w:id="29"/>
      <w:r>
        <w:t xml:space="preserve"> </w:t>
      </w:r>
    </w:p>
    <w:p w14:paraId="4F46D727" w14:textId="32AE7BD7" w:rsidR="00123D4B" w:rsidRDefault="00123D4B" w:rsidP="00123D4B">
      <w:r>
        <w:t>Le Schéma Contrôle Quali</w:t>
      </w:r>
      <w:r w:rsidR="00B12365">
        <w:t xml:space="preserve">té (SCQ) a pour but de définir un ensemble de </w:t>
      </w:r>
      <w:r>
        <w:t>points d’attention durant l</w:t>
      </w:r>
      <w:r w:rsidR="00B12365">
        <w:t>es phases de conception et de</w:t>
      </w:r>
      <w:r>
        <w:t xml:space="preserve"> réalisation de l’ouvrage afin </w:t>
      </w:r>
      <w:r w:rsidR="00B12365">
        <w:t xml:space="preserve">d’alerter les acteurs du projet </w:t>
      </w:r>
      <w:r>
        <w:t xml:space="preserve">le plus tôt possible </w:t>
      </w:r>
      <w:r w:rsidR="00F62E2C">
        <w:t xml:space="preserve">sur </w:t>
      </w:r>
      <w:r>
        <w:t>d’éventuels défauts qui pourraient mettre en péril la bonne réalisation et/ou exploitation de l’ouvrage. Ce processus est donc à considérer comme une aide au suivi de l’opération qui bénéficiera à la fois à la Maîtrise d’Ouvrage, à la Maîtrise d’</w:t>
      </w:r>
      <w:r w:rsidR="00A82F78">
        <w:t>Œ</w:t>
      </w:r>
      <w:r>
        <w:t xml:space="preserve">uvre et à l’entreprise réalisatrice dans le sens où il </w:t>
      </w:r>
      <w:r w:rsidR="00B12365">
        <w:t>prévient</w:t>
      </w:r>
      <w:r>
        <w:t xml:space="preserve"> l’apparition tardive de défauts. En effet, de manière générale plus un défaut ou risque est identifié tôt, moins sa résolution a d’impact financier et</w:t>
      </w:r>
      <w:r w:rsidR="0085182A">
        <w:t xml:space="preserve"> d’incidence</w:t>
      </w:r>
      <w:r>
        <w:t xml:space="preserve"> </w:t>
      </w:r>
      <w:r w:rsidR="0085182A">
        <w:t xml:space="preserve">en termes </w:t>
      </w:r>
      <w:r w:rsidR="00586751">
        <w:t xml:space="preserve">de </w:t>
      </w:r>
      <w:r>
        <w:t>délai</w:t>
      </w:r>
      <w:r w:rsidR="00586751">
        <w:t>s</w:t>
      </w:r>
      <w:r>
        <w:t xml:space="preserve"> sur l’opération.</w:t>
      </w:r>
    </w:p>
    <w:p w14:paraId="6BB8C49D" w14:textId="77777777" w:rsidR="0092732E" w:rsidRDefault="00123D4B" w:rsidP="00123D4B">
      <w:r>
        <w:t xml:space="preserve">Afin de rendre cet outil opérationnel il convient cependant de rationaliser les points de contrôle en identifiant les thématiques qui présentent un réel risque. </w:t>
      </w:r>
    </w:p>
    <w:p w14:paraId="2A5BA5E2" w14:textId="1E844A2D" w:rsidR="006076A4" w:rsidRDefault="0085182A" w:rsidP="00123D4B">
      <w:r>
        <w:t>En ce sens, un</w:t>
      </w:r>
      <w:r w:rsidR="0092732E">
        <w:t xml:space="preserve"> premier travail de définition du cadre et des jalons </w:t>
      </w:r>
      <w:r w:rsidR="003F0FD1">
        <w:t xml:space="preserve">a été </w:t>
      </w:r>
      <w:r w:rsidR="0092732E">
        <w:t>opéré par l’APIJ</w:t>
      </w:r>
      <w:r w:rsidR="003F0FD1">
        <w:t xml:space="preserve"> ; il </w:t>
      </w:r>
      <w:r w:rsidR="0092732E">
        <w:t xml:space="preserve">est </w:t>
      </w:r>
      <w:r w:rsidR="00123D4B">
        <w:t>j</w:t>
      </w:r>
      <w:r w:rsidR="0092732E">
        <w:t>oint</w:t>
      </w:r>
      <w:r w:rsidR="00123D4B">
        <w:t xml:space="preserve"> à la présente note</w:t>
      </w:r>
      <w:r w:rsidR="00F62E2C">
        <w:t xml:space="preserve"> et sera à adapter et compléter par le Titulaire au regard des spécificités de l’opération</w:t>
      </w:r>
      <w:r w:rsidR="0092732E">
        <w:t>. Il constitue le socle d</w:t>
      </w:r>
      <w:r w:rsidR="003511BD">
        <w:t xml:space="preserve">e l’Outil Qualité </w:t>
      </w:r>
      <w:r w:rsidR="0092732E">
        <w:t>demandé au Titulaire du Marché</w:t>
      </w:r>
      <w:r w:rsidR="00800F29">
        <w:t xml:space="preserve"> de maîtrise d’œuvre</w:t>
      </w:r>
      <w:r w:rsidR="00123D4B">
        <w:t xml:space="preserve">. </w:t>
      </w:r>
    </w:p>
    <w:p w14:paraId="18F7A9D8" w14:textId="402C32A1" w:rsidR="00586751" w:rsidRDefault="00123D4B" w:rsidP="00123D4B">
      <w:r w:rsidRPr="006076A4">
        <w:rPr>
          <w:b/>
        </w:rPr>
        <w:t>Ce</w:t>
      </w:r>
      <w:r w:rsidR="0085182A">
        <w:rPr>
          <w:b/>
        </w:rPr>
        <w:t>t outil</w:t>
      </w:r>
      <w:r w:rsidRPr="006076A4">
        <w:rPr>
          <w:b/>
        </w:rPr>
        <w:t xml:space="preserve"> doit impérativement faire l’objet d’un processus d’appropriation</w:t>
      </w:r>
      <w:r w:rsidR="0085182A">
        <w:rPr>
          <w:b/>
        </w:rPr>
        <w:t xml:space="preserve"> par le Titulaire du marché</w:t>
      </w:r>
      <w:r w:rsidRPr="006076A4">
        <w:rPr>
          <w:b/>
        </w:rPr>
        <w:t xml:space="preserve"> et d’adaptation à l’opération</w:t>
      </w:r>
      <w:r w:rsidR="00984DA1">
        <w:rPr>
          <w:b/>
        </w:rPr>
        <w:t>. Cela suppose</w:t>
      </w:r>
      <w:r w:rsidR="00800F29">
        <w:rPr>
          <w:b/>
        </w:rPr>
        <w:t xml:space="preserve"> </w:t>
      </w:r>
      <w:r w:rsidR="0085182A">
        <w:rPr>
          <w:b/>
        </w:rPr>
        <w:t>un mode de travail collaboratif</w:t>
      </w:r>
      <w:r w:rsidR="00B12365" w:rsidRPr="006076A4">
        <w:rPr>
          <w:b/>
        </w:rPr>
        <w:t xml:space="preserve"> </w:t>
      </w:r>
      <w:r w:rsidRPr="006076A4">
        <w:rPr>
          <w:b/>
        </w:rPr>
        <w:t xml:space="preserve">avec </w:t>
      </w:r>
      <w:r w:rsidR="002B08EF">
        <w:rPr>
          <w:b/>
        </w:rPr>
        <w:t>l’ensemble des</w:t>
      </w:r>
      <w:r w:rsidRPr="006076A4">
        <w:rPr>
          <w:b/>
        </w:rPr>
        <w:t xml:space="preserve"> acteurs du projet</w:t>
      </w:r>
      <w:r w:rsidR="00586751" w:rsidRPr="006076A4">
        <w:rPr>
          <w:b/>
        </w:rPr>
        <w:t>.</w:t>
      </w:r>
      <w:r>
        <w:t xml:space="preserve"> </w:t>
      </w:r>
    </w:p>
    <w:p w14:paraId="703B75AB" w14:textId="77777777" w:rsidR="00123D4B" w:rsidRDefault="00123D4B" w:rsidP="00123D4B">
      <w:r>
        <w:t xml:space="preserve">L’identification des risques </w:t>
      </w:r>
      <w:r w:rsidR="009E6B9B">
        <w:t>est à accompagner</w:t>
      </w:r>
      <w:r>
        <w:t xml:space="preserve"> d’une discussion sur les tests et contrôles à mettre en place pour les réduire et repérer les défauts. La nature et la temporalité de ces tests pourront être de plusieurs ordres (contrôle visuel par échantillonnage, test d’un prototype, récupération d’autocontrôles</w:t>
      </w:r>
      <w:r w:rsidR="00F62E2C">
        <w:t>, etc.</w:t>
      </w:r>
      <w:r>
        <w:t xml:space="preserve">) pour s’adapter </w:t>
      </w:r>
      <w:r w:rsidR="00200DE0">
        <w:t>au contexte de l’opération</w:t>
      </w:r>
      <w:r>
        <w:t xml:space="preserve"> : phase de conception, début de réalisation, prototype hors-site en amont du commencement des travaux ou in-situ, etc.</w:t>
      </w:r>
    </w:p>
    <w:p w14:paraId="341E15C9" w14:textId="30CB9A9F" w:rsidR="00241F4F" w:rsidRDefault="00241F4F" w:rsidP="00123D4B">
      <w:r>
        <w:t>Le cadre contractuel du Schéma</w:t>
      </w:r>
      <w:r w:rsidR="00921C3E">
        <w:t xml:space="preserve"> Contrôle Qualité traduit </w:t>
      </w:r>
      <w:r>
        <w:t>une volonté affirmée de laisser au Titulaire du marché le choix des modalités de suivi des jalons</w:t>
      </w:r>
      <w:r w:rsidR="000010C7">
        <w:t>, qu’il doit cependant soumettre à la validation du maître d’ouvrage avant mise en œuvre.</w:t>
      </w:r>
      <w:r>
        <w:t xml:space="preserve"> La démarche doit être ergon</w:t>
      </w:r>
      <w:r w:rsidR="00E56745">
        <w:t>omique et</w:t>
      </w:r>
      <w:r>
        <w:t xml:space="preserve"> transparente avec des objectifs alignés avec ceux du BIM en termes de qualité, dans la gestion des risques et la préparation des OPR</w:t>
      </w:r>
      <w:r w:rsidRPr="00241F4F">
        <w:t>. L’enjeu principal est que les jalons soient préparés en amont, et anticipés pour permettre des actions correctives à grande échelle si la qualité constatée est insuffisante.</w:t>
      </w:r>
    </w:p>
    <w:p w14:paraId="013692D2" w14:textId="7A9F29DE" w:rsidR="003511BD" w:rsidRPr="005C4D19" w:rsidRDefault="00F62E2C" w:rsidP="003511BD">
      <w:pPr>
        <w:pStyle w:val="Titre1"/>
      </w:pPr>
      <w:bookmarkStart w:id="30" w:name="_Toc80633613"/>
      <w:bookmarkStart w:id="31" w:name="_Toc80634017"/>
      <w:bookmarkStart w:id="32" w:name="_Toc80633614"/>
      <w:bookmarkStart w:id="33" w:name="_Toc80634018"/>
      <w:bookmarkStart w:id="34" w:name="_Toc80633615"/>
      <w:bookmarkStart w:id="35" w:name="_Toc80634019"/>
      <w:bookmarkStart w:id="36" w:name="_Toc80633616"/>
      <w:bookmarkStart w:id="37" w:name="_Toc80634020"/>
      <w:bookmarkStart w:id="38" w:name="_Toc80633617"/>
      <w:bookmarkStart w:id="39" w:name="_Toc80634021"/>
      <w:bookmarkStart w:id="40" w:name="_Toc80633618"/>
      <w:bookmarkStart w:id="41" w:name="_Toc80634022"/>
      <w:bookmarkStart w:id="42" w:name="_Toc80633619"/>
      <w:bookmarkStart w:id="43" w:name="_Toc80634023"/>
      <w:bookmarkStart w:id="44" w:name="_Toc80633620"/>
      <w:bookmarkStart w:id="45" w:name="_Toc80634024"/>
      <w:bookmarkStart w:id="46" w:name="_Toc80633621"/>
      <w:bookmarkStart w:id="47" w:name="_Toc80634025"/>
      <w:bookmarkStart w:id="48" w:name="_Toc80633622"/>
      <w:bookmarkStart w:id="49" w:name="_Toc80634026"/>
      <w:bookmarkStart w:id="50" w:name="_Toc8063402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lastRenderedPageBreak/>
        <w:t xml:space="preserve">Elaboration et pilotage du </w:t>
      </w:r>
      <w:r w:rsidR="003511BD">
        <w:t xml:space="preserve">Schéma </w:t>
      </w:r>
      <w:r w:rsidR="00F63F5E">
        <w:t>C</w:t>
      </w:r>
      <w:r w:rsidR="003511BD">
        <w:t>ontrôle Qualité</w:t>
      </w:r>
      <w:bookmarkEnd w:id="50"/>
    </w:p>
    <w:p w14:paraId="25AB2AC1" w14:textId="77777777" w:rsidR="003511BD" w:rsidRDefault="003511BD" w:rsidP="003511BD">
      <w:pPr>
        <w:rPr>
          <w:highlight w:val="yellow"/>
        </w:rPr>
      </w:pPr>
    </w:p>
    <w:p w14:paraId="3293E4E3" w14:textId="77777777" w:rsidR="00001333" w:rsidRDefault="00001333" w:rsidP="00036A6B">
      <w:pPr>
        <w:pStyle w:val="Titre2"/>
        <w:tabs>
          <w:tab w:val="clear" w:pos="1701"/>
          <w:tab w:val="num" w:pos="1134"/>
        </w:tabs>
        <w:ind w:left="1134"/>
      </w:pPr>
      <w:bookmarkStart w:id="51" w:name="_Toc80633624"/>
      <w:bookmarkStart w:id="52" w:name="_Toc80634028"/>
      <w:bookmarkStart w:id="53" w:name="_Toc80633625"/>
      <w:bookmarkStart w:id="54" w:name="_Toc80634029"/>
      <w:bookmarkStart w:id="55" w:name="_Toc80633626"/>
      <w:bookmarkStart w:id="56" w:name="_Toc80634030"/>
      <w:bookmarkStart w:id="57" w:name="_Toc80633629"/>
      <w:bookmarkStart w:id="58" w:name="_Toc80634033"/>
      <w:bookmarkStart w:id="59" w:name="_Toc80633630"/>
      <w:bookmarkStart w:id="60" w:name="_Toc80634034"/>
      <w:bookmarkStart w:id="61" w:name="_Toc80633631"/>
      <w:bookmarkStart w:id="62" w:name="_Toc80634035"/>
      <w:bookmarkStart w:id="63" w:name="_Toc80633632"/>
      <w:bookmarkStart w:id="64" w:name="_Toc80634036"/>
      <w:bookmarkStart w:id="65" w:name="_Toc80633633"/>
      <w:bookmarkStart w:id="66" w:name="_Toc80634037"/>
      <w:bookmarkStart w:id="67" w:name="_Toc80633634"/>
      <w:bookmarkStart w:id="68" w:name="_Toc80634038"/>
      <w:bookmarkStart w:id="69" w:name="_Toc80633635"/>
      <w:bookmarkStart w:id="70" w:name="_Toc80634039"/>
      <w:bookmarkStart w:id="71" w:name="_Toc80633636"/>
      <w:bookmarkStart w:id="72" w:name="_Toc80634040"/>
      <w:bookmarkStart w:id="73" w:name="_Toc80633637"/>
      <w:bookmarkStart w:id="74" w:name="_Toc80634041"/>
      <w:bookmarkStart w:id="75" w:name="_Toc80633638"/>
      <w:bookmarkStart w:id="76" w:name="_Toc80634042"/>
      <w:bookmarkStart w:id="77" w:name="_Toc80633639"/>
      <w:bookmarkStart w:id="78" w:name="_Toc80634043"/>
      <w:bookmarkStart w:id="79" w:name="_Toc80633640"/>
      <w:bookmarkStart w:id="80" w:name="_Toc80634044"/>
      <w:bookmarkStart w:id="81" w:name="_Toc80634045"/>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lastRenderedPageBreak/>
        <w:t>S</w:t>
      </w:r>
      <w:r w:rsidR="00851BB7">
        <w:t>tructure et contenu de l’Outil Qualité</w:t>
      </w:r>
      <w:bookmarkEnd w:id="81"/>
    </w:p>
    <w:p w14:paraId="6EC0B556" w14:textId="2414E279" w:rsidR="00610E5C" w:rsidRDefault="00851BB7" w:rsidP="00851BB7">
      <w:r w:rsidRPr="00851BB7">
        <w:t>Le socle du SCQ est l'Outil Qualité, élaboré en phase Etudes : il précise l’ensemble des jalons qualité</w:t>
      </w:r>
      <w:r w:rsidR="00610E5C">
        <w:t xml:space="preserve"> et leur contenu</w:t>
      </w:r>
      <w:r w:rsidRPr="00851BB7">
        <w:t>, en termes d’exécution du projet, en précisant l’ensemble des risques et des points de vigilance, ainsi que les composantes de l’Ouvrage concernées, au regard des performances visées au Programme de l’opération.</w:t>
      </w:r>
    </w:p>
    <w:p w14:paraId="71F996C4" w14:textId="34059DD9" w:rsidR="00610E5C" w:rsidRDefault="00851BB7" w:rsidP="003B4A77">
      <w:r w:rsidRPr="00851BB7">
        <w:t xml:space="preserve">Ces jalons </w:t>
      </w:r>
      <w:r w:rsidR="00610E5C">
        <w:t>balaient</w:t>
      </w:r>
      <w:r w:rsidRPr="00851BB7">
        <w:t xml:space="preserve"> différentes thématiques faisant l’objet d’une attention particulière de la part du </w:t>
      </w:r>
      <w:r w:rsidR="00800F29">
        <w:t>maître d’ouvrage</w:t>
      </w:r>
      <w:r w:rsidRPr="00851BB7">
        <w:t xml:space="preserve"> : Fonctionnalité &amp; Sûreté, respect des Délais, Exploitation-maintenance, Qualité environnementale, etc.</w:t>
      </w:r>
    </w:p>
    <w:p w14:paraId="0F19E2CE" w14:textId="56855FE1" w:rsidR="003B4A77" w:rsidRPr="00187F10" w:rsidRDefault="00187F10" w:rsidP="003B4A77">
      <w:r>
        <w:t>L'Outil Qualité d</w:t>
      </w:r>
      <w:r w:rsidR="00CE75B9">
        <w:t>evra</w:t>
      </w:r>
      <w:r>
        <w:t xml:space="preserve"> préciser </w:t>
      </w:r>
      <w:r w:rsidR="00800F29">
        <w:t>à</w:t>
      </w:r>
      <w:r w:rsidR="003B4A77" w:rsidRPr="00187F10">
        <w:t xml:space="preserve"> minima pour chacun des jalons : </w:t>
      </w:r>
    </w:p>
    <w:p w14:paraId="6F1EA737" w14:textId="77777777" w:rsidR="003B4A77" w:rsidRDefault="003B4A77" w:rsidP="003B4A77">
      <w:pPr>
        <w:pStyle w:val="Paragraphedeliste"/>
        <w:numPr>
          <w:ilvl w:val="0"/>
          <w:numId w:val="38"/>
        </w:numPr>
      </w:pPr>
      <w:r w:rsidRPr="00187F10">
        <w:t xml:space="preserve">L’intitulé et </w:t>
      </w:r>
      <w:r w:rsidR="00E41960">
        <w:t>le</w:t>
      </w:r>
      <w:r w:rsidR="00590AF5">
        <w:t>(s)</w:t>
      </w:r>
      <w:r w:rsidR="00E41960">
        <w:t xml:space="preserve"> sous-thème</w:t>
      </w:r>
      <w:r w:rsidR="00590AF5">
        <w:t>(s)</w:t>
      </w:r>
      <w:r w:rsidR="00E41960">
        <w:t xml:space="preserve"> du jalon</w:t>
      </w:r>
    </w:p>
    <w:p w14:paraId="0601D388" w14:textId="77777777" w:rsidR="00590AF5" w:rsidRPr="00187F10" w:rsidRDefault="00590AF5" w:rsidP="003B4A77">
      <w:pPr>
        <w:pStyle w:val="Paragraphedeliste"/>
        <w:numPr>
          <w:ilvl w:val="0"/>
          <w:numId w:val="38"/>
        </w:numPr>
      </w:pPr>
      <w:r>
        <w:t>Aux différentes phases du projet (étude, exécution, exploitation) :</w:t>
      </w:r>
    </w:p>
    <w:p w14:paraId="0F1CC746" w14:textId="77777777" w:rsidR="00590AF5" w:rsidRPr="00187F10" w:rsidRDefault="00590AF5" w:rsidP="00590AF5">
      <w:pPr>
        <w:pStyle w:val="Paragraphedeliste"/>
        <w:numPr>
          <w:ilvl w:val="1"/>
          <w:numId w:val="38"/>
        </w:numPr>
      </w:pPr>
      <w:r w:rsidRPr="00187F10">
        <w:t>La description des contrôles à réaliser</w:t>
      </w:r>
    </w:p>
    <w:p w14:paraId="5E158B1D" w14:textId="77777777" w:rsidR="003B4A77" w:rsidRPr="00187F10" w:rsidRDefault="003B4A77" w:rsidP="00590AF5">
      <w:pPr>
        <w:pStyle w:val="Paragraphedeliste"/>
        <w:numPr>
          <w:ilvl w:val="1"/>
          <w:numId w:val="38"/>
        </w:numPr>
      </w:pPr>
      <w:r w:rsidRPr="00187F10">
        <w:t>Le ou les risque(s) identifiés associés</w:t>
      </w:r>
    </w:p>
    <w:p w14:paraId="7B86CAB2" w14:textId="77777777" w:rsidR="00590AF5" w:rsidRDefault="00590AF5" w:rsidP="00DA4BD5">
      <w:pPr>
        <w:pStyle w:val="Paragraphedeliste"/>
        <w:numPr>
          <w:ilvl w:val="0"/>
          <w:numId w:val="38"/>
        </w:numPr>
      </w:pPr>
      <w:r>
        <w:t>Pour le suivi des jalons</w:t>
      </w:r>
      <w:r w:rsidR="00DA4BD5">
        <w:t xml:space="preserve"> :</w:t>
      </w:r>
    </w:p>
    <w:p w14:paraId="7D1B15D5" w14:textId="55BC109B" w:rsidR="00590AF5" w:rsidRDefault="00DA4BD5" w:rsidP="00590AF5">
      <w:pPr>
        <w:pStyle w:val="Paragraphedeliste"/>
        <w:numPr>
          <w:ilvl w:val="1"/>
          <w:numId w:val="38"/>
        </w:numPr>
      </w:pPr>
      <w:r>
        <w:t>Un</w:t>
      </w:r>
      <w:r w:rsidR="00590AF5" w:rsidRPr="00187F10">
        <w:t xml:space="preserve"> pilote/référent technique côté </w:t>
      </w:r>
      <w:r w:rsidR="00FE50AB">
        <w:t>MOE/Entreprise Générale</w:t>
      </w:r>
    </w:p>
    <w:p w14:paraId="1321804C" w14:textId="2AD5EA4B" w:rsidR="00590AF5" w:rsidRDefault="00DA4BD5" w:rsidP="00590AF5">
      <w:pPr>
        <w:pStyle w:val="Paragraphedeliste"/>
        <w:numPr>
          <w:ilvl w:val="1"/>
          <w:numId w:val="38"/>
        </w:numPr>
      </w:pPr>
      <w:r>
        <w:t>Les jalons pour lesquels la présence de l</w:t>
      </w:r>
      <w:r w:rsidR="00590AF5">
        <w:t xml:space="preserve">a </w:t>
      </w:r>
      <w:r w:rsidR="00603FFF">
        <w:t>Chancellerie (DSJ/SG</w:t>
      </w:r>
      <w:r w:rsidR="00AB6E52">
        <w:t>)</w:t>
      </w:r>
      <w:r w:rsidR="00590AF5">
        <w:t xml:space="preserve"> </w:t>
      </w:r>
      <w:r>
        <w:t xml:space="preserve">est nécessaire </w:t>
      </w:r>
    </w:p>
    <w:p w14:paraId="07439717" w14:textId="77777777" w:rsidR="00590AF5" w:rsidRDefault="00590AF5" w:rsidP="00590AF5">
      <w:pPr>
        <w:pStyle w:val="Paragraphedeliste"/>
        <w:numPr>
          <w:ilvl w:val="1"/>
          <w:numId w:val="38"/>
        </w:numPr>
      </w:pPr>
      <w:r>
        <w:t>L’état d’achèvement du jalon (non démarré, en cours, achevé)</w:t>
      </w:r>
    </w:p>
    <w:p w14:paraId="4707F8AA" w14:textId="77777777" w:rsidR="00DA4BD5" w:rsidRDefault="00590AF5" w:rsidP="00DA4BD5">
      <w:pPr>
        <w:pStyle w:val="Paragraphedeliste"/>
        <w:numPr>
          <w:ilvl w:val="1"/>
          <w:numId w:val="38"/>
        </w:numPr>
      </w:pPr>
      <w:r>
        <w:t xml:space="preserve">La fréquence de réalisation des contrôles </w:t>
      </w:r>
      <w:r w:rsidRPr="00187F10">
        <w:t>(exhaustif, échantillonnage – soumis à avis AMO)</w:t>
      </w:r>
    </w:p>
    <w:p w14:paraId="17DB6B26" w14:textId="2A1CA7BF" w:rsidR="003B4A77" w:rsidRPr="00187F10" w:rsidRDefault="00DA4BD5" w:rsidP="00DA4BD5">
      <w:pPr>
        <w:pStyle w:val="Paragraphedeliste"/>
        <w:numPr>
          <w:ilvl w:val="1"/>
          <w:numId w:val="38"/>
        </w:numPr>
      </w:pPr>
      <w:r>
        <w:t xml:space="preserve">Grâce </w:t>
      </w:r>
      <w:r w:rsidR="003B4A77" w:rsidRPr="00187F10">
        <w:t xml:space="preserve">à des indicateurs simples, l’avancement de réalisation des jalons (en complément du planning détaillé d’EXE qui intègre la planification des jalons) et des levées « d’observations » </w:t>
      </w:r>
      <w:r w:rsidR="00DB7BFE" w:rsidRPr="00187F10">
        <w:t>associées par</w:t>
      </w:r>
      <w:r w:rsidR="003B4A77" w:rsidRPr="00187F10">
        <w:t xml:space="preserve"> </w:t>
      </w:r>
      <w:r w:rsidR="00783211">
        <w:t>l</w:t>
      </w:r>
      <w:r w:rsidR="00891BE8">
        <w:t>e MOE</w:t>
      </w:r>
      <w:r w:rsidR="003B4A77" w:rsidRPr="00187F10">
        <w:t>.</w:t>
      </w:r>
    </w:p>
    <w:p w14:paraId="57AA5F07" w14:textId="77777777" w:rsidR="003B4A77" w:rsidRDefault="003B4A77" w:rsidP="00036A6B">
      <w:pPr>
        <w:pStyle w:val="Titre3"/>
        <w:tabs>
          <w:tab w:val="clear" w:pos="3402"/>
          <w:tab w:val="num" w:pos="1134"/>
        </w:tabs>
        <w:ind w:left="1134" w:hanging="708"/>
      </w:pPr>
      <w:bookmarkStart w:id="82" w:name="_Toc80634046"/>
      <w:r w:rsidRPr="007A6AED">
        <w:t>Jalons-type du SCQ</w:t>
      </w:r>
      <w:bookmarkEnd w:id="82"/>
    </w:p>
    <w:p w14:paraId="3E0C81A9" w14:textId="6F06B7D9" w:rsidR="00610E5C" w:rsidRPr="00CE3370" w:rsidRDefault="00610E5C" w:rsidP="00036A6B">
      <w:r>
        <w:t xml:space="preserve">Le schéma </w:t>
      </w:r>
      <w:r w:rsidRPr="00F62E2C">
        <w:rPr>
          <w:szCs w:val="20"/>
        </w:rPr>
        <w:t xml:space="preserve">de contrôle qualité spécifique </w:t>
      </w:r>
      <w:r w:rsidR="00783211">
        <w:rPr>
          <w:szCs w:val="20"/>
        </w:rPr>
        <w:t>judiciaire</w:t>
      </w:r>
      <w:r w:rsidR="00783211" w:rsidRPr="00F62E2C">
        <w:rPr>
          <w:szCs w:val="20"/>
        </w:rPr>
        <w:t xml:space="preserve"> </w:t>
      </w:r>
      <w:r>
        <w:t xml:space="preserve">recense les </w:t>
      </w:r>
      <w:r w:rsidR="00FE50AB">
        <w:t xml:space="preserve">15 </w:t>
      </w:r>
      <w:r>
        <w:t xml:space="preserve">jalons suivants dont le contenu est détaillé au sein du tableau associé à la présente note. </w:t>
      </w:r>
    </w:p>
    <w:p w14:paraId="00D6FC60" w14:textId="77777777" w:rsidR="003B4A77" w:rsidRDefault="003B4A77" w:rsidP="00284F95">
      <w:pPr>
        <w:spacing w:before="0"/>
      </w:pPr>
    </w:p>
    <w:tbl>
      <w:tblPr>
        <w:tblStyle w:val="Grillemoyenne2-Accent1"/>
        <w:tblW w:w="0" w:type="auto"/>
        <w:tblLook w:val="04A0" w:firstRow="1" w:lastRow="0" w:firstColumn="1" w:lastColumn="0" w:noHBand="0" w:noVBand="1"/>
      </w:tblPr>
      <w:tblGrid>
        <w:gridCol w:w="567"/>
        <w:gridCol w:w="2802"/>
        <w:gridCol w:w="5906"/>
      </w:tblGrid>
      <w:tr w:rsidR="00DA55EB" w:rsidRPr="00DA4BD5" w:rsidDel="008E1BE7" w14:paraId="11FDF6A2" w14:textId="2295CD9B" w:rsidTr="00F5134D">
        <w:trPr>
          <w:cnfStyle w:val="100000000000" w:firstRow="1" w:lastRow="0" w:firstColumn="0" w:lastColumn="0" w:oddVBand="0" w:evenVBand="0" w:oddHBand="0" w:evenHBand="0" w:firstRowFirstColumn="0" w:firstRowLastColumn="0" w:lastRowFirstColumn="0" w:lastRowLastColumn="0"/>
          <w:trHeight w:val="378"/>
          <w:del w:id="83" w:author="BELLOW Alexandra" w:date="2024-08-14T17:24:00Z"/>
        </w:trPr>
        <w:tc>
          <w:tcPr>
            <w:cnfStyle w:val="001000000100" w:firstRow="0" w:lastRow="0" w:firstColumn="1" w:lastColumn="0" w:oddVBand="0" w:evenVBand="0" w:oddHBand="0" w:evenHBand="0" w:firstRowFirstColumn="1" w:firstRowLastColumn="0" w:lastRowFirstColumn="0" w:lastRowLastColumn="0"/>
            <w:tcW w:w="567" w:type="dxa"/>
            <w:tcBorders>
              <w:bottom w:val="single" w:sz="4" w:space="0" w:color="auto"/>
              <w:right w:val="single" w:sz="4" w:space="0" w:color="auto"/>
            </w:tcBorders>
          </w:tcPr>
          <w:p w14:paraId="529CA965" w14:textId="61FE8D6D" w:rsidR="00DA55EB" w:rsidRPr="00DA4BD5" w:rsidDel="008E1BE7" w:rsidRDefault="00DA55EB" w:rsidP="00F63F5E">
            <w:pPr>
              <w:spacing w:before="0"/>
              <w:jc w:val="center"/>
              <w:rPr>
                <w:del w:id="84" w:author="BELLOW Alexandra" w:date="2024-08-14T17:24:00Z" w16du:dateUtc="2024-08-14T15:24:00Z"/>
                <w:sz w:val="16"/>
                <w:szCs w:val="16"/>
              </w:rPr>
            </w:pPr>
          </w:p>
        </w:tc>
        <w:tc>
          <w:tcPr>
            <w:tcW w:w="280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F1B5C36" w14:textId="607B6ABF" w:rsidR="00DA55EB" w:rsidRPr="00DA4BD5" w:rsidDel="008E1BE7" w:rsidRDefault="00DA55EB" w:rsidP="00DA55EB">
            <w:pPr>
              <w:spacing w:before="0"/>
              <w:cnfStyle w:val="100000000000" w:firstRow="1" w:lastRow="0" w:firstColumn="0" w:lastColumn="0" w:oddVBand="0" w:evenVBand="0" w:oddHBand="0" w:evenHBand="0" w:firstRowFirstColumn="0" w:firstRowLastColumn="0" w:lastRowFirstColumn="0" w:lastRowLastColumn="0"/>
              <w:rPr>
                <w:del w:id="85" w:author="BELLOW Alexandra" w:date="2024-08-14T17:24:00Z" w16du:dateUtc="2024-08-14T15:24:00Z"/>
                <w:sz w:val="16"/>
                <w:szCs w:val="16"/>
              </w:rPr>
            </w:pPr>
            <w:del w:id="86" w:author="BELLOW Alexandra" w:date="2024-08-14T17:24:00Z" w16du:dateUtc="2024-08-14T15:24:00Z">
              <w:r w:rsidRPr="00DA4BD5" w:rsidDel="008E1BE7">
                <w:rPr>
                  <w:sz w:val="16"/>
                  <w:szCs w:val="16"/>
                </w:rPr>
                <w:delText>JALONS</w:delText>
              </w:r>
            </w:del>
          </w:p>
        </w:tc>
        <w:tc>
          <w:tcPr>
            <w:tcW w:w="590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7AD64BA" w14:textId="6EAA9EAA" w:rsidR="00DA55EB" w:rsidRPr="00DA4BD5" w:rsidDel="008E1BE7" w:rsidRDefault="00DA55EB" w:rsidP="00284F95">
            <w:pPr>
              <w:spacing w:before="0"/>
              <w:cnfStyle w:val="100000000000" w:firstRow="1" w:lastRow="0" w:firstColumn="0" w:lastColumn="0" w:oddVBand="0" w:evenVBand="0" w:oddHBand="0" w:evenHBand="0" w:firstRowFirstColumn="0" w:firstRowLastColumn="0" w:lastRowFirstColumn="0" w:lastRowLastColumn="0"/>
              <w:rPr>
                <w:del w:id="87" w:author="BELLOW Alexandra" w:date="2024-08-14T17:24:00Z" w16du:dateUtc="2024-08-14T15:24:00Z"/>
                <w:sz w:val="16"/>
                <w:szCs w:val="16"/>
              </w:rPr>
            </w:pPr>
            <w:del w:id="88" w:author="BELLOW Alexandra" w:date="2024-08-14T17:24:00Z" w16du:dateUtc="2024-08-14T15:24:00Z">
              <w:r w:rsidRPr="00DA4BD5" w:rsidDel="008E1BE7">
                <w:rPr>
                  <w:sz w:val="16"/>
                  <w:szCs w:val="16"/>
                </w:rPr>
                <w:delText>SOUS-THEME</w:delText>
              </w:r>
              <w:r w:rsidR="00284F95" w:rsidRPr="00DA4BD5" w:rsidDel="008E1BE7">
                <w:rPr>
                  <w:sz w:val="16"/>
                  <w:szCs w:val="16"/>
                </w:rPr>
                <w:delText>S</w:delText>
              </w:r>
              <w:r w:rsidRPr="00DA4BD5" w:rsidDel="008E1BE7">
                <w:rPr>
                  <w:sz w:val="16"/>
                  <w:szCs w:val="16"/>
                </w:rPr>
                <w:delText xml:space="preserve"> D</w:delText>
              </w:r>
              <w:r w:rsidR="00284F95" w:rsidRPr="00DA4BD5" w:rsidDel="008E1BE7">
                <w:rPr>
                  <w:sz w:val="16"/>
                  <w:szCs w:val="16"/>
                </w:rPr>
                <w:delText>ES</w:delText>
              </w:r>
              <w:r w:rsidRPr="00DA4BD5" w:rsidDel="008E1BE7">
                <w:rPr>
                  <w:sz w:val="16"/>
                  <w:szCs w:val="16"/>
                </w:rPr>
                <w:delText xml:space="preserve"> JALON</w:delText>
              </w:r>
              <w:r w:rsidR="00284F95" w:rsidRPr="00DA4BD5" w:rsidDel="008E1BE7">
                <w:rPr>
                  <w:sz w:val="16"/>
                  <w:szCs w:val="16"/>
                </w:rPr>
                <w:delText>S</w:delText>
              </w:r>
            </w:del>
          </w:p>
        </w:tc>
      </w:tr>
      <w:tr w:rsidR="00DA55EB" w:rsidRPr="00DA4BD5" w:rsidDel="008E1BE7" w14:paraId="62C2C03E" w14:textId="39214592" w:rsidTr="00F5134D">
        <w:trPr>
          <w:cnfStyle w:val="000000100000" w:firstRow="0" w:lastRow="0" w:firstColumn="0" w:lastColumn="0" w:oddVBand="0" w:evenVBand="0" w:oddHBand="1" w:evenHBand="0" w:firstRowFirstColumn="0" w:firstRowLastColumn="0" w:lastRowFirstColumn="0" w:lastRowLastColumn="0"/>
          <w:trHeight w:val="227"/>
          <w:del w:id="89"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8" w:space="0" w:color="4F81BD" w:themeColor="accent1"/>
              <w:right w:val="single" w:sz="4" w:space="0" w:color="auto"/>
            </w:tcBorders>
          </w:tcPr>
          <w:p w14:paraId="56EB6E21" w14:textId="01066B8E" w:rsidR="00F63F5E" w:rsidRPr="00DA4BD5" w:rsidDel="008E1BE7" w:rsidRDefault="00F63F5E" w:rsidP="00F63F5E">
            <w:pPr>
              <w:spacing w:before="0"/>
              <w:jc w:val="center"/>
              <w:rPr>
                <w:del w:id="90" w:author="BELLOW Alexandra" w:date="2024-08-14T17:24:00Z" w16du:dateUtc="2024-08-14T15:24:00Z"/>
                <w:sz w:val="16"/>
                <w:szCs w:val="16"/>
              </w:rPr>
            </w:pPr>
            <w:del w:id="91" w:author="BELLOW Alexandra" w:date="2024-08-14T17:24:00Z" w16du:dateUtc="2024-08-14T15:24:00Z">
              <w:r w:rsidRPr="00DA4BD5" w:rsidDel="008E1BE7">
                <w:rPr>
                  <w:sz w:val="16"/>
                  <w:szCs w:val="16"/>
                </w:rPr>
                <w:delText>1</w:delText>
              </w:r>
            </w:del>
          </w:p>
        </w:tc>
        <w:tc>
          <w:tcPr>
            <w:tcW w:w="2802" w:type="dxa"/>
            <w:tcBorders>
              <w:top w:val="single" w:sz="4" w:space="0" w:color="auto"/>
              <w:left w:val="single" w:sz="4" w:space="0" w:color="auto"/>
              <w:bottom w:val="single" w:sz="8" w:space="0" w:color="4F81BD" w:themeColor="accent1"/>
              <w:right w:val="single" w:sz="4" w:space="0" w:color="auto"/>
            </w:tcBorders>
            <w:shd w:val="clear" w:color="auto" w:fill="auto"/>
          </w:tcPr>
          <w:p w14:paraId="20ECDA8E" w14:textId="6236A389" w:rsidR="00F63F5E" w:rsidRPr="00DA4BD5" w:rsidDel="008E1BE7" w:rsidRDefault="0095547A" w:rsidP="00F5134D">
            <w:pPr>
              <w:spacing w:before="0"/>
              <w:jc w:val="left"/>
              <w:cnfStyle w:val="000000100000" w:firstRow="0" w:lastRow="0" w:firstColumn="0" w:lastColumn="0" w:oddVBand="0" w:evenVBand="0" w:oddHBand="1" w:evenHBand="0" w:firstRowFirstColumn="0" w:firstRowLastColumn="0" w:lastRowFirstColumn="0" w:lastRowLastColumn="0"/>
              <w:rPr>
                <w:del w:id="92" w:author="BELLOW Alexandra" w:date="2024-08-14T17:24:00Z" w16du:dateUtc="2024-08-14T15:24:00Z"/>
                <w:sz w:val="16"/>
                <w:szCs w:val="16"/>
              </w:rPr>
            </w:pPr>
            <w:del w:id="93" w:author="BELLOW Alexandra" w:date="2024-08-14T17:24:00Z" w16du:dateUtc="2024-08-14T15:24:00Z">
              <w:r w:rsidRPr="0095547A" w:rsidDel="008E1BE7">
                <w:rPr>
                  <w:sz w:val="16"/>
                  <w:szCs w:val="16"/>
                </w:rPr>
                <w:delText>Mobilier, ergonomie, agencement</w:delText>
              </w:r>
            </w:del>
          </w:p>
        </w:tc>
        <w:tc>
          <w:tcPr>
            <w:tcW w:w="5906" w:type="dxa"/>
            <w:tcBorders>
              <w:top w:val="single" w:sz="4" w:space="0" w:color="auto"/>
              <w:left w:val="single" w:sz="4" w:space="0" w:color="auto"/>
              <w:bottom w:val="single" w:sz="8" w:space="0" w:color="4F81BD" w:themeColor="accent1"/>
              <w:right w:val="single" w:sz="4" w:space="0" w:color="auto"/>
            </w:tcBorders>
            <w:shd w:val="clear" w:color="auto" w:fill="auto"/>
          </w:tcPr>
          <w:p w14:paraId="39894903" w14:textId="5B146987" w:rsidR="00F63F5E" w:rsidRPr="00DA4BD5" w:rsidDel="008E1BE7" w:rsidRDefault="00921C3E" w:rsidP="00F63F5E">
            <w:pPr>
              <w:spacing w:before="0"/>
              <w:cnfStyle w:val="000000100000" w:firstRow="0" w:lastRow="0" w:firstColumn="0" w:lastColumn="0" w:oddVBand="0" w:evenVBand="0" w:oddHBand="1" w:evenHBand="0" w:firstRowFirstColumn="0" w:firstRowLastColumn="0" w:lastRowFirstColumn="0" w:lastRowLastColumn="0"/>
              <w:rPr>
                <w:del w:id="94" w:author="BELLOW Alexandra" w:date="2024-08-14T17:24:00Z" w16du:dateUtc="2024-08-14T15:24:00Z"/>
                <w:sz w:val="16"/>
                <w:szCs w:val="16"/>
              </w:rPr>
            </w:pPr>
            <w:del w:id="95" w:author="BELLOW Alexandra" w:date="2024-08-14T17:24:00Z" w16du:dateUtc="2024-08-14T15:24:00Z">
              <w:r w:rsidRPr="00DA4BD5" w:rsidDel="008E1BE7">
                <w:rPr>
                  <w:sz w:val="16"/>
                  <w:szCs w:val="16"/>
                </w:rPr>
                <w:delText xml:space="preserve">Prototype </w:delText>
              </w:r>
              <w:r w:rsidR="0095547A" w:rsidDel="008E1BE7">
                <w:rPr>
                  <w:sz w:val="16"/>
                  <w:szCs w:val="16"/>
                </w:rPr>
                <w:delText>et premiers de série</w:delText>
              </w:r>
              <w:r w:rsidRPr="00DA4BD5" w:rsidDel="008E1BE7">
                <w:rPr>
                  <w:sz w:val="16"/>
                  <w:szCs w:val="16"/>
                </w:rPr>
                <w:delText xml:space="preserve"> / </w:delText>
              </w:r>
              <w:r w:rsidR="0095547A" w:rsidDel="008E1BE7">
                <w:rPr>
                  <w:sz w:val="16"/>
                  <w:szCs w:val="16"/>
                </w:rPr>
                <w:delText>Echantillons locaux et SDPP</w:delText>
              </w:r>
              <w:r w:rsidRPr="00DA4BD5" w:rsidDel="008E1BE7">
                <w:rPr>
                  <w:sz w:val="16"/>
                  <w:szCs w:val="16"/>
                </w:rPr>
                <w:delText xml:space="preserve"> / </w:delText>
              </w:r>
              <w:r w:rsidR="0095547A" w:rsidDel="008E1BE7">
                <w:rPr>
                  <w:sz w:val="16"/>
                  <w:szCs w:val="16"/>
                </w:rPr>
                <w:delText>Echantillons salles d’audiences publiques</w:delText>
              </w:r>
              <w:r w:rsidR="003315FB" w:rsidDel="008E1BE7">
                <w:rPr>
                  <w:sz w:val="16"/>
                  <w:szCs w:val="16"/>
                </w:rPr>
                <w:delText xml:space="preserve"> / Echantillons locaux de l’attente gardée / Agencement du PCS</w:delText>
              </w:r>
            </w:del>
          </w:p>
        </w:tc>
      </w:tr>
      <w:tr w:rsidR="00F63F5E" w:rsidRPr="00DA4BD5" w:rsidDel="008E1BE7" w14:paraId="3D61686C" w14:textId="3AF7C3E4" w:rsidTr="00F5134D">
        <w:trPr>
          <w:trHeight w:val="227"/>
          <w:del w:id="96"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645607A7" w14:textId="052D6044" w:rsidR="00F63F5E" w:rsidRPr="00DA4BD5" w:rsidDel="008E1BE7" w:rsidRDefault="00F63F5E" w:rsidP="00F63F5E">
            <w:pPr>
              <w:spacing w:before="0"/>
              <w:jc w:val="center"/>
              <w:rPr>
                <w:del w:id="97" w:author="BELLOW Alexandra" w:date="2024-08-14T17:24:00Z" w16du:dateUtc="2024-08-14T15:24:00Z"/>
                <w:sz w:val="16"/>
                <w:szCs w:val="16"/>
              </w:rPr>
            </w:pPr>
            <w:del w:id="98" w:author="BELLOW Alexandra" w:date="2024-08-14T17:24:00Z" w16du:dateUtc="2024-08-14T15:24:00Z">
              <w:r w:rsidRPr="00DA4BD5" w:rsidDel="008E1BE7">
                <w:rPr>
                  <w:sz w:val="16"/>
                  <w:szCs w:val="16"/>
                </w:rPr>
                <w:delText>2</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5370788B" w14:textId="0A01BBC6" w:rsidR="00F63F5E" w:rsidRPr="00DA4BD5" w:rsidDel="008E1BE7" w:rsidRDefault="003315FB" w:rsidP="00F5134D">
            <w:pPr>
              <w:spacing w:before="0"/>
              <w:jc w:val="left"/>
              <w:cnfStyle w:val="000000000000" w:firstRow="0" w:lastRow="0" w:firstColumn="0" w:lastColumn="0" w:oddVBand="0" w:evenVBand="0" w:oddHBand="0" w:evenHBand="0" w:firstRowFirstColumn="0" w:firstRowLastColumn="0" w:lastRowFirstColumn="0" w:lastRowLastColumn="0"/>
              <w:rPr>
                <w:del w:id="99" w:author="BELLOW Alexandra" w:date="2024-08-14T17:24:00Z" w16du:dateUtc="2024-08-14T15:24:00Z"/>
                <w:sz w:val="16"/>
                <w:szCs w:val="16"/>
              </w:rPr>
            </w:pPr>
            <w:del w:id="100" w:author="BELLOW Alexandra" w:date="2024-08-14T17:24:00Z" w16du:dateUtc="2024-08-14T15:24:00Z">
              <w:r w:rsidDel="008E1BE7">
                <w:rPr>
                  <w:sz w:val="16"/>
                  <w:szCs w:val="16"/>
                </w:rPr>
                <w:delText>Sûreté / Sécurité</w:delText>
              </w:r>
            </w:del>
          </w:p>
          <w:p w14:paraId="1CCD5566" w14:textId="7F8D48A2" w:rsidR="00F63F5E" w:rsidRPr="00DA4BD5" w:rsidDel="008E1BE7" w:rsidRDefault="00F63F5E" w:rsidP="00F5134D">
            <w:pPr>
              <w:spacing w:before="0"/>
              <w:jc w:val="left"/>
              <w:cnfStyle w:val="000000000000" w:firstRow="0" w:lastRow="0" w:firstColumn="0" w:lastColumn="0" w:oddVBand="0" w:evenVBand="0" w:oddHBand="0" w:evenHBand="0" w:firstRowFirstColumn="0" w:firstRowLastColumn="0" w:lastRowFirstColumn="0" w:lastRowLastColumn="0"/>
              <w:rPr>
                <w:del w:id="101" w:author="BELLOW Alexandra" w:date="2024-08-14T17:24:00Z" w16du:dateUtc="2024-08-14T15:24:00Z"/>
                <w:sz w:val="16"/>
                <w:szCs w:val="16"/>
              </w:rPr>
            </w:pPr>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0C51E8EC" w14:textId="2B140B07" w:rsidR="00F63F5E" w:rsidRPr="00DA4BD5" w:rsidDel="008E1BE7" w:rsidRDefault="00921C3E" w:rsidP="00921C3E">
            <w:pPr>
              <w:spacing w:before="0"/>
              <w:cnfStyle w:val="000000000000" w:firstRow="0" w:lastRow="0" w:firstColumn="0" w:lastColumn="0" w:oddVBand="0" w:evenVBand="0" w:oddHBand="0" w:evenHBand="0" w:firstRowFirstColumn="0" w:firstRowLastColumn="0" w:lastRowFirstColumn="0" w:lastRowLastColumn="0"/>
              <w:rPr>
                <w:del w:id="102" w:author="BELLOW Alexandra" w:date="2024-08-14T17:24:00Z" w16du:dateUtc="2024-08-14T15:24:00Z"/>
                <w:sz w:val="16"/>
                <w:szCs w:val="16"/>
              </w:rPr>
            </w:pPr>
            <w:del w:id="103" w:author="BELLOW Alexandra" w:date="2024-08-14T17:24:00Z" w16du:dateUtc="2024-08-14T15:24:00Z">
              <w:r w:rsidRPr="00DA4BD5" w:rsidDel="008E1BE7">
                <w:rPr>
                  <w:sz w:val="16"/>
                  <w:szCs w:val="16"/>
                </w:rPr>
                <w:delText>Mobilier et équipements</w:delText>
              </w:r>
            </w:del>
          </w:p>
        </w:tc>
      </w:tr>
      <w:tr w:rsidR="00DA55EB" w:rsidRPr="00DA4BD5" w:rsidDel="008E1BE7" w14:paraId="7AFDA5C3" w14:textId="2E9FE152" w:rsidTr="00F5134D">
        <w:trPr>
          <w:cnfStyle w:val="000000100000" w:firstRow="0" w:lastRow="0" w:firstColumn="0" w:lastColumn="0" w:oddVBand="0" w:evenVBand="0" w:oddHBand="1" w:evenHBand="0" w:firstRowFirstColumn="0" w:firstRowLastColumn="0" w:lastRowFirstColumn="0" w:lastRowLastColumn="0"/>
          <w:trHeight w:val="227"/>
          <w:del w:id="104"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5CEFC409" w14:textId="27FC1BB2" w:rsidR="00F63F5E" w:rsidRPr="00DA4BD5" w:rsidDel="008E1BE7" w:rsidRDefault="00F63F5E" w:rsidP="00F63F5E">
            <w:pPr>
              <w:spacing w:before="0"/>
              <w:jc w:val="center"/>
              <w:rPr>
                <w:del w:id="105" w:author="BELLOW Alexandra" w:date="2024-08-14T17:24:00Z" w16du:dateUtc="2024-08-14T15:24:00Z"/>
                <w:sz w:val="16"/>
                <w:szCs w:val="16"/>
              </w:rPr>
            </w:pPr>
            <w:del w:id="106" w:author="BELLOW Alexandra" w:date="2024-08-14T17:24:00Z" w16du:dateUtc="2024-08-14T15:24:00Z">
              <w:r w:rsidRPr="00DA4BD5" w:rsidDel="008E1BE7">
                <w:rPr>
                  <w:sz w:val="16"/>
                  <w:szCs w:val="16"/>
                </w:rPr>
                <w:delText>3</w:delText>
              </w:r>
            </w:del>
          </w:p>
        </w:tc>
        <w:tc>
          <w:tcPr>
            <w:tcW w:w="2802" w:type="dxa"/>
            <w:tcBorders>
              <w:left w:val="single" w:sz="4" w:space="0" w:color="auto"/>
              <w:bottom w:val="single" w:sz="8" w:space="0" w:color="4F81BD" w:themeColor="accent1"/>
              <w:right w:val="single" w:sz="4" w:space="0" w:color="auto"/>
            </w:tcBorders>
            <w:shd w:val="clear" w:color="auto" w:fill="auto"/>
          </w:tcPr>
          <w:p w14:paraId="75406E13" w14:textId="7C68F3C3" w:rsidR="00F63F5E" w:rsidRPr="00DA4BD5" w:rsidDel="008E1BE7" w:rsidRDefault="003315FB" w:rsidP="00F5134D">
            <w:pPr>
              <w:spacing w:before="0"/>
              <w:jc w:val="left"/>
              <w:cnfStyle w:val="000000100000" w:firstRow="0" w:lastRow="0" w:firstColumn="0" w:lastColumn="0" w:oddVBand="0" w:evenVBand="0" w:oddHBand="1" w:evenHBand="0" w:firstRowFirstColumn="0" w:firstRowLastColumn="0" w:lastRowFirstColumn="0" w:lastRowLastColumn="0"/>
              <w:rPr>
                <w:del w:id="107" w:author="BELLOW Alexandra" w:date="2024-08-14T17:24:00Z" w16du:dateUtc="2024-08-14T15:24:00Z"/>
                <w:sz w:val="16"/>
                <w:szCs w:val="16"/>
              </w:rPr>
            </w:pPr>
            <w:del w:id="108" w:author="BELLOW Alexandra" w:date="2024-08-14T17:24:00Z" w16du:dateUtc="2024-08-14T15:24:00Z">
              <w:r w:rsidDel="008E1BE7">
                <w:rPr>
                  <w:sz w:val="16"/>
                  <w:szCs w:val="16"/>
                </w:rPr>
                <w:delText>Menuiseries, métallerie, serrurerie</w:delText>
              </w:r>
            </w:del>
          </w:p>
        </w:tc>
        <w:tc>
          <w:tcPr>
            <w:tcW w:w="5906" w:type="dxa"/>
            <w:tcBorders>
              <w:left w:val="single" w:sz="4" w:space="0" w:color="auto"/>
              <w:bottom w:val="single" w:sz="8" w:space="0" w:color="4F81BD" w:themeColor="accent1"/>
              <w:right w:val="single" w:sz="4" w:space="0" w:color="auto"/>
            </w:tcBorders>
            <w:shd w:val="clear" w:color="auto" w:fill="auto"/>
          </w:tcPr>
          <w:p w14:paraId="43CBC2D1" w14:textId="02B32BB1" w:rsidR="00F63F5E" w:rsidRPr="00DA4BD5" w:rsidDel="008E1BE7" w:rsidRDefault="003315FB" w:rsidP="00F63F5E">
            <w:pPr>
              <w:spacing w:before="0"/>
              <w:cnfStyle w:val="000000100000" w:firstRow="0" w:lastRow="0" w:firstColumn="0" w:lastColumn="0" w:oddVBand="0" w:evenVBand="0" w:oddHBand="1" w:evenHBand="0" w:firstRowFirstColumn="0" w:firstRowLastColumn="0" w:lastRowFirstColumn="0" w:lastRowLastColumn="0"/>
              <w:rPr>
                <w:del w:id="109" w:author="BELLOW Alexandra" w:date="2024-08-14T17:24:00Z" w16du:dateUtc="2024-08-14T15:24:00Z"/>
                <w:sz w:val="16"/>
                <w:szCs w:val="16"/>
              </w:rPr>
            </w:pPr>
            <w:del w:id="110" w:author="BELLOW Alexandra" w:date="2024-08-14T17:24:00Z" w16du:dateUtc="2024-08-14T15:24:00Z">
              <w:r w:rsidDel="008E1BE7">
                <w:rPr>
                  <w:sz w:val="16"/>
                  <w:szCs w:val="16"/>
                </w:rPr>
                <w:delText xml:space="preserve">Adéquation serrures portes / Serrures électriques, électromécaniques (le cas échéant) / Equipements de sûreté passive (clôture, vitrages spécifiques) </w:delText>
              </w:r>
              <w:r w:rsidR="00E63EB2" w:rsidDel="008E1BE7">
                <w:rPr>
                  <w:sz w:val="16"/>
                  <w:szCs w:val="16"/>
                </w:rPr>
                <w:delText>/ Portails sas véhicules / Menuiseries intérieures portes</w:delText>
              </w:r>
            </w:del>
          </w:p>
        </w:tc>
      </w:tr>
      <w:tr w:rsidR="00F63F5E" w:rsidRPr="00DA4BD5" w:rsidDel="008E1BE7" w14:paraId="6E2A335D" w14:textId="67E89737" w:rsidTr="00F5134D">
        <w:trPr>
          <w:trHeight w:val="227"/>
          <w:del w:id="111"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6FCD21DF" w14:textId="2F34EAA9" w:rsidR="00F63F5E" w:rsidRPr="00DA4BD5" w:rsidDel="008E1BE7" w:rsidRDefault="00F63F5E" w:rsidP="00F63F5E">
            <w:pPr>
              <w:spacing w:before="0"/>
              <w:jc w:val="center"/>
              <w:rPr>
                <w:del w:id="112" w:author="BELLOW Alexandra" w:date="2024-08-14T17:24:00Z" w16du:dateUtc="2024-08-14T15:24:00Z"/>
                <w:sz w:val="16"/>
                <w:szCs w:val="16"/>
              </w:rPr>
            </w:pPr>
            <w:del w:id="113" w:author="BELLOW Alexandra" w:date="2024-08-14T17:24:00Z" w16du:dateUtc="2024-08-14T15:24:00Z">
              <w:r w:rsidRPr="00DA4BD5" w:rsidDel="008E1BE7">
                <w:rPr>
                  <w:sz w:val="16"/>
                  <w:szCs w:val="16"/>
                </w:rPr>
                <w:delText>4</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2B9967EA" w14:textId="577D3EA9" w:rsidR="00F63F5E" w:rsidRPr="00DA4BD5" w:rsidDel="008E1BE7" w:rsidRDefault="00E63EB2" w:rsidP="00F5134D">
            <w:pPr>
              <w:spacing w:before="0"/>
              <w:jc w:val="left"/>
              <w:cnfStyle w:val="000000000000" w:firstRow="0" w:lastRow="0" w:firstColumn="0" w:lastColumn="0" w:oddVBand="0" w:evenVBand="0" w:oddHBand="0" w:evenHBand="0" w:firstRowFirstColumn="0" w:firstRowLastColumn="0" w:lastRowFirstColumn="0" w:lastRowLastColumn="0"/>
              <w:rPr>
                <w:del w:id="114" w:author="BELLOW Alexandra" w:date="2024-08-14T17:24:00Z" w16du:dateUtc="2024-08-14T15:24:00Z"/>
                <w:sz w:val="16"/>
                <w:szCs w:val="16"/>
              </w:rPr>
            </w:pPr>
            <w:del w:id="115" w:author="BELLOW Alexandra" w:date="2024-08-14T17:24:00Z" w16du:dateUtc="2024-08-14T15:24:00Z">
              <w:r w:rsidDel="008E1BE7">
                <w:rPr>
                  <w:sz w:val="16"/>
                  <w:szCs w:val="16"/>
                </w:rPr>
                <w:delText>Gros œuvre - Etanchéité</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3734583F" w14:textId="08EF85B1" w:rsidR="00F63F5E" w:rsidRPr="00DA4BD5" w:rsidDel="008E1BE7" w:rsidRDefault="00E63EB2" w:rsidP="00677876">
            <w:pPr>
              <w:spacing w:before="0"/>
              <w:cnfStyle w:val="000000000000" w:firstRow="0" w:lastRow="0" w:firstColumn="0" w:lastColumn="0" w:oddVBand="0" w:evenVBand="0" w:oddHBand="0" w:evenHBand="0" w:firstRowFirstColumn="0" w:firstRowLastColumn="0" w:lastRowFirstColumn="0" w:lastRowLastColumn="0"/>
              <w:rPr>
                <w:del w:id="116" w:author="BELLOW Alexandra" w:date="2024-08-14T17:24:00Z" w16du:dateUtc="2024-08-14T15:24:00Z"/>
                <w:sz w:val="16"/>
                <w:szCs w:val="16"/>
              </w:rPr>
            </w:pPr>
            <w:del w:id="117" w:author="BELLOW Alexandra" w:date="2024-08-14T17:24:00Z" w16du:dateUtc="2024-08-14T15:24:00Z">
              <w:r w:rsidDel="008E1BE7">
                <w:rPr>
                  <w:sz w:val="16"/>
                  <w:szCs w:val="16"/>
                </w:rPr>
                <w:delText xml:space="preserve">Contraintes spatiales / Niveaux enterrés / Murs, plancher, escaliers / Toitures-Terrasses (le cas échéant) / Couverture / Espace de vie collective </w:delText>
              </w:r>
              <w:r w:rsidR="00F5134D" w:rsidDel="008E1BE7">
                <w:rPr>
                  <w:sz w:val="16"/>
                  <w:szCs w:val="16"/>
                </w:rPr>
                <w:delText>–</w:delText>
              </w:r>
              <w:r w:rsidDel="008E1BE7">
                <w:rPr>
                  <w:sz w:val="16"/>
                  <w:szCs w:val="16"/>
                </w:rPr>
                <w:delText xml:space="preserve"> Cuisine</w:delText>
              </w:r>
            </w:del>
          </w:p>
        </w:tc>
      </w:tr>
      <w:tr w:rsidR="00DA55EB" w:rsidRPr="00DA4BD5" w:rsidDel="008E1BE7" w14:paraId="556791CC" w14:textId="60DA9846" w:rsidTr="00F5134D">
        <w:trPr>
          <w:cnfStyle w:val="000000100000" w:firstRow="0" w:lastRow="0" w:firstColumn="0" w:lastColumn="0" w:oddVBand="0" w:evenVBand="0" w:oddHBand="1" w:evenHBand="0" w:firstRowFirstColumn="0" w:firstRowLastColumn="0" w:lastRowFirstColumn="0" w:lastRowLastColumn="0"/>
          <w:trHeight w:val="227"/>
          <w:del w:id="118"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640165C1" w14:textId="0C723442" w:rsidR="00F63F5E" w:rsidRPr="00DA4BD5" w:rsidDel="008E1BE7" w:rsidRDefault="00F63F5E" w:rsidP="00F63F5E">
            <w:pPr>
              <w:spacing w:before="0"/>
              <w:jc w:val="center"/>
              <w:rPr>
                <w:del w:id="119" w:author="BELLOW Alexandra" w:date="2024-08-14T17:24:00Z" w16du:dateUtc="2024-08-14T15:24:00Z"/>
                <w:sz w:val="16"/>
                <w:szCs w:val="16"/>
              </w:rPr>
            </w:pPr>
            <w:del w:id="120" w:author="BELLOW Alexandra" w:date="2024-08-14T17:24:00Z" w16du:dateUtc="2024-08-14T15:24:00Z">
              <w:r w:rsidRPr="00DA4BD5" w:rsidDel="008E1BE7">
                <w:rPr>
                  <w:sz w:val="16"/>
                  <w:szCs w:val="16"/>
                </w:rPr>
                <w:delText>5</w:delText>
              </w:r>
            </w:del>
          </w:p>
        </w:tc>
        <w:tc>
          <w:tcPr>
            <w:tcW w:w="2802" w:type="dxa"/>
            <w:tcBorders>
              <w:left w:val="single" w:sz="4" w:space="0" w:color="auto"/>
              <w:bottom w:val="single" w:sz="8" w:space="0" w:color="4F81BD" w:themeColor="accent1"/>
              <w:right w:val="single" w:sz="4" w:space="0" w:color="auto"/>
            </w:tcBorders>
            <w:shd w:val="clear" w:color="auto" w:fill="auto"/>
          </w:tcPr>
          <w:p w14:paraId="24A97767" w14:textId="306F8FEF" w:rsidR="00F63F5E" w:rsidRPr="00DA4BD5" w:rsidDel="008E1BE7" w:rsidRDefault="00F5134D" w:rsidP="00F5134D">
            <w:pPr>
              <w:spacing w:before="0"/>
              <w:jc w:val="left"/>
              <w:cnfStyle w:val="000000100000" w:firstRow="0" w:lastRow="0" w:firstColumn="0" w:lastColumn="0" w:oddVBand="0" w:evenVBand="0" w:oddHBand="1" w:evenHBand="0" w:firstRowFirstColumn="0" w:firstRowLastColumn="0" w:lastRowFirstColumn="0" w:lastRowLastColumn="0"/>
              <w:rPr>
                <w:del w:id="121" w:author="BELLOW Alexandra" w:date="2024-08-14T17:24:00Z" w16du:dateUtc="2024-08-14T15:24:00Z"/>
                <w:sz w:val="16"/>
                <w:szCs w:val="16"/>
              </w:rPr>
            </w:pPr>
            <w:del w:id="122" w:author="BELLOW Alexandra" w:date="2024-08-14T17:24:00Z" w16du:dateUtc="2024-08-14T15:24:00Z">
              <w:r w:rsidDel="008E1BE7">
                <w:rPr>
                  <w:sz w:val="16"/>
                  <w:szCs w:val="16"/>
                </w:rPr>
                <w:delText>Clos &amp; Couvert</w:delText>
              </w:r>
            </w:del>
          </w:p>
        </w:tc>
        <w:tc>
          <w:tcPr>
            <w:tcW w:w="5906" w:type="dxa"/>
            <w:tcBorders>
              <w:left w:val="single" w:sz="4" w:space="0" w:color="auto"/>
              <w:bottom w:val="single" w:sz="8" w:space="0" w:color="4F81BD" w:themeColor="accent1"/>
              <w:right w:val="single" w:sz="4" w:space="0" w:color="auto"/>
            </w:tcBorders>
            <w:shd w:val="clear" w:color="auto" w:fill="auto"/>
          </w:tcPr>
          <w:p w14:paraId="14567F8A" w14:textId="463B0278" w:rsidR="00F63F5E" w:rsidRPr="00DA4BD5" w:rsidDel="008E1BE7" w:rsidRDefault="00F5134D" w:rsidP="00677876">
            <w:pPr>
              <w:spacing w:before="0"/>
              <w:cnfStyle w:val="000000100000" w:firstRow="0" w:lastRow="0" w:firstColumn="0" w:lastColumn="0" w:oddVBand="0" w:evenVBand="0" w:oddHBand="1" w:evenHBand="0" w:firstRowFirstColumn="0" w:firstRowLastColumn="0" w:lastRowFirstColumn="0" w:lastRowLastColumn="0"/>
              <w:rPr>
                <w:del w:id="123" w:author="BELLOW Alexandra" w:date="2024-08-14T17:24:00Z" w16du:dateUtc="2024-08-14T15:24:00Z"/>
                <w:sz w:val="16"/>
                <w:szCs w:val="16"/>
              </w:rPr>
            </w:pPr>
            <w:del w:id="124" w:author="BELLOW Alexandra" w:date="2024-08-14T17:24:00Z" w16du:dateUtc="2024-08-14T15:24:00Z">
              <w:r w:rsidDel="008E1BE7">
                <w:rPr>
                  <w:sz w:val="16"/>
                  <w:szCs w:val="16"/>
                </w:rPr>
                <w:delText>Descentes d’eaux pluviales</w:delText>
              </w:r>
            </w:del>
          </w:p>
        </w:tc>
      </w:tr>
      <w:tr w:rsidR="00F63F5E" w:rsidRPr="00DA4BD5" w:rsidDel="008E1BE7" w14:paraId="10467281" w14:textId="4D39DD94" w:rsidTr="00F5134D">
        <w:trPr>
          <w:trHeight w:val="227"/>
          <w:del w:id="125"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01510F96" w14:textId="4099ED20" w:rsidR="00F63F5E" w:rsidRPr="00DA4BD5" w:rsidDel="008E1BE7" w:rsidRDefault="00F63F5E" w:rsidP="00F63F5E">
            <w:pPr>
              <w:spacing w:before="0"/>
              <w:jc w:val="center"/>
              <w:rPr>
                <w:del w:id="126" w:author="BELLOW Alexandra" w:date="2024-08-14T17:24:00Z" w16du:dateUtc="2024-08-14T15:24:00Z"/>
                <w:sz w:val="16"/>
                <w:szCs w:val="16"/>
              </w:rPr>
            </w:pPr>
            <w:del w:id="127" w:author="BELLOW Alexandra" w:date="2024-08-14T17:24:00Z" w16du:dateUtc="2024-08-14T15:24:00Z">
              <w:r w:rsidRPr="00DA4BD5" w:rsidDel="008E1BE7">
                <w:rPr>
                  <w:sz w:val="16"/>
                  <w:szCs w:val="16"/>
                </w:rPr>
                <w:delText>6</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1DCFA41E" w14:textId="3DFC56DC" w:rsidR="00F63F5E" w:rsidRPr="00DA4BD5" w:rsidDel="008E1BE7" w:rsidRDefault="00F5134D" w:rsidP="00F5134D">
            <w:pPr>
              <w:spacing w:before="0"/>
              <w:jc w:val="left"/>
              <w:cnfStyle w:val="000000000000" w:firstRow="0" w:lastRow="0" w:firstColumn="0" w:lastColumn="0" w:oddVBand="0" w:evenVBand="0" w:oddHBand="0" w:evenHBand="0" w:firstRowFirstColumn="0" w:firstRowLastColumn="0" w:lastRowFirstColumn="0" w:lastRowLastColumn="0"/>
              <w:rPr>
                <w:del w:id="128" w:author="BELLOW Alexandra" w:date="2024-08-14T17:24:00Z" w16du:dateUtc="2024-08-14T15:24:00Z"/>
                <w:sz w:val="16"/>
                <w:szCs w:val="16"/>
              </w:rPr>
            </w:pPr>
            <w:del w:id="129" w:author="BELLOW Alexandra" w:date="2024-08-14T17:24:00Z" w16du:dateUtc="2024-08-14T15:24:00Z">
              <w:r w:rsidDel="008E1BE7">
                <w:rPr>
                  <w:sz w:val="16"/>
                  <w:szCs w:val="16"/>
                </w:rPr>
                <w:delText>Revêtements de sols</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41D7D656" w14:textId="44215154" w:rsidR="00F63F5E" w:rsidRPr="00DA4BD5" w:rsidDel="008E1BE7" w:rsidRDefault="00F5134D" w:rsidP="00F63F5E">
            <w:pPr>
              <w:spacing w:before="0"/>
              <w:cnfStyle w:val="000000000000" w:firstRow="0" w:lastRow="0" w:firstColumn="0" w:lastColumn="0" w:oddVBand="0" w:evenVBand="0" w:oddHBand="0" w:evenHBand="0" w:firstRowFirstColumn="0" w:firstRowLastColumn="0" w:lastRowFirstColumn="0" w:lastRowLastColumn="0"/>
              <w:rPr>
                <w:del w:id="130" w:author="BELLOW Alexandra" w:date="2024-08-14T17:24:00Z" w16du:dateUtc="2024-08-14T15:24:00Z"/>
                <w:sz w:val="16"/>
                <w:szCs w:val="16"/>
              </w:rPr>
            </w:pPr>
            <w:del w:id="131" w:author="BELLOW Alexandra" w:date="2024-08-14T17:24:00Z" w16du:dateUtc="2024-08-14T15:24:00Z">
              <w:r w:rsidDel="008E1BE7">
                <w:rPr>
                  <w:sz w:val="16"/>
                  <w:szCs w:val="16"/>
                </w:rPr>
                <w:delText>Typologie de revêtements de sols</w:delText>
              </w:r>
            </w:del>
          </w:p>
        </w:tc>
      </w:tr>
      <w:tr w:rsidR="00DA55EB" w:rsidRPr="00DA4BD5" w:rsidDel="008E1BE7" w14:paraId="753CF210" w14:textId="2CAD71A4" w:rsidTr="00F5134D">
        <w:trPr>
          <w:cnfStyle w:val="000000100000" w:firstRow="0" w:lastRow="0" w:firstColumn="0" w:lastColumn="0" w:oddVBand="0" w:evenVBand="0" w:oddHBand="1" w:evenHBand="0" w:firstRowFirstColumn="0" w:firstRowLastColumn="0" w:lastRowFirstColumn="0" w:lastRowLastColumn="0"/>
          <w:trHeight w:val="227"/>
          <w:del w:id="132"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79A38525" w14:textId="6967C5FE" w:rsidR="00F63F5E" w:rsidRPr="00DA4BD5" w:rsidDel="008E1BE7" w:rsidRDefault="00F63F5E" w:rsidP="00F63F5E">
            <w:pPr>
              <w:spacing w:before="0"/>
              <w:jc w:val="center"/>
              <w:rPr>
                <w:del w:id="133" w:author="BELLOW Alexandra" w:date="2024-08-14T17:24:00Z" w16du:dateUtc="2024-08-14T15:24:00Z"/>
                <w:sz w:val="16"/>
                <w:szCs w:val="16"/>
              </w:rPr>
            </w:pPr>
            <w:del w:id="134" w:author="BELLOW Alexandra" w:date="2024-08-14T17:24:00Z" w16du:dateUtc="2024-08-14T15:24:00Z">
              <w:r w:rsidRPr="00DA4BD5" w:rsidDel="008E1BE7">
                <w:rPr>
                  <w:sz w:val="16"/>
                  <w:szCs w:val="16"/>
                </w:rPr>
                <w:delText>7</w:delText>
              </w:r>
            </w:del>
          </w:p>
        </w:tc>
        <w:tc>
          <w:tcPr>
            <w:tcW w:w="2802" w:type="dxa"/>
            <w:tcBorders>
              <w:left w:val="single" w:sz="4" w:space="0" w:color="auto"/>
              <w:bottom w:val="single" w:sz="8" w:space="0" w:color="4F81BD" w:themeColor="accent1"/>
              <w:right w:val="single" w:sz="4" w:space="0" w:color="auto"/>
            </w:tcBorders>
            <w:shd w:val="clear" w:color="auto" w:fill="auto"/>
          </w:tcPr>
          <w:p w14:paraId="1137C4D2" w14:textId="69642918" w:rsidR="00F63F5E" w:rsidRPr="00DA4BD5" w:rsidDel="008E1BE7" w:rsidRDefault="00F5134D" w:rsidP="00F5134D">
            <w:pPr>
              <w:spacing w:before="0"/>
              <w:jc w:val="left"/>
              <w:cnfStyle w:val="000000100000" w:firstRow="0" w:lastRow="0" w:firstColumn="0" w:lastColumn="0" w:oddVBand="0" w:evenVBand="0" w:oddHBand="1" w:evenHBand="0" w:firstRowFirstColumn="0" w:firstRowLastColumn="0" w:lastRowFirstColumn="0" w:lastRowLastColumn="0"/>
              <w:rPr>
                <w:del w:id="135" w:author="BELLOW Alexandra" w:date="2024-08-14T17:24:00Z" w16du:dateUtc="2024-08-14T15:24:00Z"/>
                <w:sz w:val="16"/>
                <w:szCs w:val="16"/>
              </w:rPr>
            </w:pPr>
            <w:del w:id="136" w:author="BELLOW Alexandra" w:date="2024-08-14T17:24:00Z" w16du:dateUtc="2024-08-14T15:24:00Z">
              <w:r w:rsidDel="008E1BE7">
                <w:rPr>
                  <w:sz w:val="16"/>
                  <w:szCs w:val="16"/>
                </w:rPr>
                <w:delText>Electricité - Dimensionnement</w:delText>
              </w:r>
            </w:del>
          </w:p>
        </w:tc>
        <w:tc>
          <w:tcPr>
            <w:tcW w:w="5906" w:type="dxa"/>
            <w:tcBorders>
              <w:left w:val="single" w:sz="4" w:space="0" w:color="auto"/>
              <w:bottom w:val="single" w:sz="8" w:space="0" w:color="4F81BD" w:themeColor="accent1"/>
              <w:right w:val="single" w:sz="4" w:space="0" w:color="auto"/>
            </w:tcBorders>
            <w:shd w:val="clear" w:color="auto" w:fill="auto"/>
          </w:tcPr>
          <w:p w14:paraId="238660D1" w14:textId="2FD8D699" w:rsidR="00F63F5E" w:rsidRPr="00DA4BD5" w:rsidDel="008E1BE7" w:rsidRDefault="00F5134D" w:rsidP="00F63F5E">
            <w:pPr>
              <w:spacing w:before="0"/>
              <w:cnfStyle w:val="000000100000" w:firstRow="0" w:lastRow="0" w:firstColumn="0" w:lastColumn="0" w:oddVBand="0" w:evenVBand="0" w:oddHBand="1" w:evenHBand="0" w:firstRowFirstColumn="0" w:firstRowLastColumn="0" w:lastRowFirstColumn="0" w:lastRowLastColumn="0"/>
              <w:rPr>
                <w:del w:id="137" w:author="BELLOW Alexandra" w:date="2024-08-14T17:24:00Z" w16du:dateUtc="2024-08-14T15:24:00Z"/>
                <w:sz w:val="16"/>
                <w:szCs w:val="16"/>
              </w:rPr>
            </w:pPr>
            <w:del w:id="138" w:author="BELLOW Alexandra" w:date="2024-08-14T17:24:00Z" w16du:dateUtc="2024-08-14T15:24:00Z">
              <w:r w:rsidDel="008E1BE7">
                <w:rPr>
                  <w:sz w:val="16"/>
                  <w:szCs w:val="16"/>
                </w:rPr>
                <w:delText>CFO : dimensionnement normal, secours des installations électriques, TGBT / LT &amp; sous-stations / CFO – GTB</w:delText>
              </w:r>
            </w:del>
          </w:p>
        </w:tc>
      </w:tr>
      <w:tr w:rsidR="00F63F5E" w:rsidRPr="00DA4BD5" w:rsidDel="008E1BE7" w14:paraId="010474C1" w14:textId="467DD2B8" w:rsidTr="00F5134D">
        <w:trPr>
          <w:trHeight w:val="227"/>
          <w:del w:id="139"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3E1F3C3C" w14:textId="7489D788" w:rsidR="00F63F5E" w:rsidRPr="00DA4BD5" w:rsidDel="008E1BE7" w:rsidRDefault="00F63F5E" w:rsidP="00F63F5E">
            <w:pPr>
              <w:spacing w:before="0"/>
              <w:jc w:val="center"/>
              <w:rPr>
                <w:del w:id="140" w:author="BELLOW Alexandra" w:date="2024-08-14T17:24:00Z" w16du:dateUtc="2024-08-14T15:24:00Z"/>
                <w:sz w:val="16"/>
                <w:szCs w:val="16"/>
              </w:rPr>
            </w:pPr>
            <w:del w:id="141" w:author="BELLOW Alexandra" w:date="2024-08-14T17:24:00Z" w16du:dateUtc="2024-08-14T15:24:00Z">
              <w:r w:rsidRPr="00DA4BD5" w:rsidDel="008E1BE7">
                <w:rPr>
                  <w:sz w:val="16"/>
                  <w:szCs w:val="16"/>
                </w:rPr>
                <w:delText>8</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4F569D57" w14:textId="184E9675" w:rsidR="00F63F5E" w:rsidRPr="00DA4BD5" w:rsidDel="008E1BE7" w:rsidRDefault="00F5134D" w:rsidP="00F5134D">
            <w:pPr>
              <w:spacing w:before="0"/>
              <w:jc w:val="left"/>
              <w:cnfStyle w:val="000000000000" w:firstRow="0" w:lastRow="0" w:firstColumn="0" w:lastColumn="0" w:oddVBand="0" w:evenVBand="0" w:oddHBand="0" w:evenHBand="0" w:firstRowFirstColumn="0" w:firstRowLastColumn="0" w:lastRowFirstColumn="0" w:lastRowLastColumn="0"/>
              <w:rPr>
                <w:del w:id="142" w:author="BELLOW Alexandra" w:date="2024-08-14T17:24:00Z" w16du:dateUtc="2024-08-14T15:24:00Z"/>
                <w:sz w:val="16"/>
                <w:szCs w:val="16"/>
              </w:rPr>
            </w:pPr>
            <w:del w:id="143" w:author="BELLOW Alexandra" w:date="2024-08-14T17:24:00Z" w16du:dateUtc="2024-08-14T15:24:00Z">
              <w:r w:rsidDel="008E1BE7">
                <w:rPr>
                  <w:sz w:val="16"/>
                  <w:szCs w:val="16"/>
                </w:rPr>
                <w:delText>Electricité – Distribution &amp; terminaux</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2E2CA00A" w14:textId="2A2E1F91" w:rsidR="00F63F5E" w:rsidRPr="00DA4BD5" w:rsidDel="008E1BE7" w:rsidRDefault="00F5134D" w:rsidP="00071987">
            <w:pPr>
              <w:spacing w:before="0"/>
              <w:cnfStyle w:val="000000000000" w:firstRow="0" w:lastRow="0" w:firstColumn="0" w:lastColumn="0" w:oddVBand="0" w:evenVBand="0" w:oddHBand="0" w:evenHBand="0" w:firstRowFirstColumn="0" w:firstRowLastColumn="0" w:lastRowFirstColumn="0" w:lastRowLastColumn="0"/>
              <w:rPr>
                <w:del w:id="144" w:author="BELLOW Alexandra" w:date="2024-08-14T17:24:00Z" w16du:dateUtc="2024-08-14T15:24:00Z"/>
                <w:sz w:val="16"/>
                <w:szCs w:val="16"/>
              </w:rPr>
            </w:pPr>
            <w:del w:id="145" w:author="BELLOW Alexandra" w:date="2024-08-14T17:24:00Z" w16du:dateUtc="2024-08-14T15:24:00Z">
              <w:r w:rsidDel="008E1BE7">
                <w:rPr>
                  <w:sz w:val="16"/>
                  <w:szCs w:val="16"/>
                </w:rPr>
                <w:delText>Chemins de câbles / Traversée de murs, cloisons / CFO – CFA : matériel actif</w:delText>
              </w:r>
            </w:del>
          </w:p>
        </w:tc>
      </w:tr>
      <w:tr w:rsidR="00F63F5E" w:rsidRPr="00DA4BD5" w:rsidDel="008E1BE7" w14:paraId="659F656C" w14:textId="19D95C3C" w:rsidTr="00F5134D">
        <w:trPr>
          <w:cnfStyle w:val="000000100000" w:firstRow="0" w:lastRow="0" w:firstColumn="0" w:lastColumn="0" w:oddVBand="0" w:evenVBand="0" w:oddHBand="1" w:evenHBand="0" w:firstRowFirstColumn="0" w:firstRowLastColumn="0" w:lastRowFirstColumn="0" w:lastRowLastColumn="0"/>
          <w:trHeight w:val="227"/>
          <w:del w:id="146"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22FFD0C7" w14:textId="64A0BE83" w:rsidR="00F63F5E" w:rsidRPr="00DA4BD5" w:rsidDel="008E1BE7" w:rsidRDefault="00F63F5E" w:rsidP="00F63F5E">
            <w:pPr>
              <w:spacing w:before="0"/>
              <w:jc w:val="center"/>
              <w:rPr>
                <w:del w:id="147" w:author="BELLOW Alexandra" w:date="2024-08-14T17:24:00Z" w16du:dateUtc="2024-08-14T15:24:00Z"/>
                <w:sz w:val="16"/>
                <w:szCs w:val="16"/>
              </w:rPr>
            </w:pPr>
            <w:del w:id="148" w:author="BELLOW Alexandra" w:date="2024-08-14T17:24:00Z" w16du:dateUtc="2024-08-14T15:24:00Z">
              <w:r w:rsidRPr="00DA4BD5" w:rsidDel="008E1BE7">
                <w:rPr>
                  <w:sz w:val="16"/>
                  <w:szCs w:val="16"/>
                </w:rPr>
                <w:delText>9</w:delText>
              </w:r>
            </w:del>
          </w:p>
        </w:tc>
        <w:tc>
          <w:tcPr>
            <w:tcW w:w="2802" w:type="dxa"/>
            <w:tcBorders>
              <w:left w:val="single" w:sz="4" w:space="0" w:color="auto"/>
              <w:bottom w:val="single" w:sz="8" w:space="0" w:color="4F81BD" w:themeColor="accent1"/>
              <w:right w:val="single" w:sz="4" w:space="0" w:color="auto"/>
            </w:tcBorders>
            <w:shd w:val="clear" w:color="auto" w:fill="auto"/>
          </w:tcPr>
          <w:p w14:paraId="4AF932C4" w14:textId="391185D9" w:rsidR="00F63F5E" w:rsidRPr="00DA4BD5" w:rsidDel="008E1BE7" w:rsidRDefault="00F5134D" w:rsidP="00F5134D">
            <w:pPr>
              <w:spacing w:before="0"/>
              <w:jc w:val="left"/>
              <w:cnfStyle w:val="000000100000" w:firstRow="0" w:lastRow="0" w:firstColumn="0" w:lastColumn="0" w:oddVBand="0" w:evenVBand="0" w:oddHBand="1" w:evenHBand="0" w:firstRowFirstColumn="0" w:firstRowLastColumn="0" w:lastRowFirstColumn="0" w:lastRowLastColumn="0"/>
              <w:rPr>
                <w:del w:id="149" w:author="BELLOW Alexandra" w:date="2024-08-14T17:24:00Z" w16du:dateUtc="2024-08-14T15:24:00Z"/>
                <w:sz w:val="16"/>
                <w:szCs w:val="16"/>
              </w:rPr>
            </w:pPr>
            <w:del w:id="150" w:author="BELLOW Alexandra" w:date="2024-08-14T17:24:00Z" w16du:dateUtc="2024-08-14T15:24:00Z">
              <w:r w:rsidDel="008E1BE7">
                <w:rPr>
                  <w:sz w:val="16"/>
                  <w:szCs w:val="16"/>
                </w:rPr>
                <w:delText>Equipements mobiles</w:delText>
              </w:r>
            </w:del>
          </w:p>
        </w:tc>
        <w:tc>
          <w:tcPr>
            <w:tcW w:w="5906" w:type="dxa"/>
            <w:tcBorders>
              <w:left w:val="single" w:sz="4" w:space="0" w:color="auto"/>
              <w:bottom w:val="single" w:sz="8" w:space="0" w:color="4F81BD" w:themeColor="accent1"/>
              <w:right w:val="single" w:sz="4" w:space="0" w:color="auto"/>
            </w:tcBorders>
            <w:shd w:val="clear" w:color="auto" w:fill="auto"/>
          </w:tcPr>
          <w:p w14:paraId="551D71B1" w14:textId="2F9C4A41" w:rsidR="00F63F5E" w:rsidRPr="00DA4BD5" w:rsidDel="008E1BE7" w:rsidRDefault="00F5134D" w:rsidP="001774DF">
            <w:pPr>
              <w:spacing w:before="0"/>
              <w:cnfStyle w:val="000000100000" w:firstRow="0" w:lastRow="0" w:firstColumn="0" w:lastColumn="0" w:oddVBand="0" w:evenVBand="0" w:oddHBand="1" w:evenHBand="0" w:firstRowFirstColumn="0" w:firstRowLastColumn="0" w:lastRowFirstColumn="0" w:lastRowLastColumn="0"/>
              <w:rPr>
                <w:del w:id="151" w:author="BELLOW Alexandra" w:date="2024-08-14T17:24:00Z" w16du:dateUtc="2024-08-14T15:24:00Z"/>
                <w:sz w:val="16"/>
                <w:szCs w:val="16"/>
              </w:rPr>
            </w:pPr>
            <w:del w:id="152" w:author="BELLOW Alexandra" w:date="2024-08-14T17:24:00Z" w16du:dateUtc="2024-08-14T15:24:00Z">
              <w:r w:rsidDel="008E1BE7">
                <w:rPr>
                  <w:sz w:val="16"/>
                  <w:szCs w:val="16"/>
                </w:rPr>
                <w:delText>Téléphonie mobile</w:delText>
              </w:r>
            </w:del>
          </w:p>
        </w:tc>
      </w:tr>
      <w:tr w:rsidR="00F63F5E" w:rsidRPr="00DA4BD5" w:rsidDel="008E1BE7" w14:paraId="282F3E15" w14:textId="5617F160" w:rsidTr="00F5134D">
        <w:trPr>
          <w:trHeight w:val="227"/>
          <w:del w:id="153"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2F02BD12" w14:textId="12863B99" w:rsidR="00F63F5E" w:rsidRPr="00DA4BD5" w:rsidDel="008E1BE7" w:rsidRDefault="00F63F5E" w:rsidP="00F63F5E">
            <w:pPr>
              <w:spacing w:before="0"/>
              <w:jc w:val="center"/>
              <w:rPr>
                <w:del w:id="154" w:author="BELLOW Alexandra" w:date="2024-08-14T17:24:00Z" w16du:dateUtc="2024-08-14T15:24:00Z"/>
                <w:sz w:val="16"/>
                <w:szCs w:val="16"/>
              </w:rPr>
            </w:pPr>
            <w:del w:id="155" w:author="BELLOW Alexandra" w:date="2024-08-14T17:24:00Z" w16du:dateUtc="2024-08-14T15:24:00Z">
              <w:r w:rsidRPr="00DA4BD5" w:rsidDel="008E1BE7">
                <w:rPr>
                  <w:sz w:val="16"/>
                  <w:szCs w:val="16"/>
                </w:rPr>
                <w:delText>10</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171C3767" w14:textId="35F0A7E2" w:rsidR="00F63F5E" w:rsidRPr="00DA4BD5" w:rsidDel="008E1BE7" w:rsidRDefault="00F5134D" w:rsidP="00F5134D">
            <w:pPr>
              <w:spacing w:before="0"/>
              <w:jc w:val="left"/>
              <w:cnfStyle w:val="000000000000" w:firstRow="0" w:lastRow="0" w:firstColumn="0" w:lastColumn="0" w:oddVBand="0" w:evenVBand="0" w:oddHBand="0" w:evenHBand="0" w:firstRowFirstColumn="0" w:firstRowLastColumn="0" w:lastRowFirstColumn="0" w:lastRowLastColumn="0"/>
              <w:rPr>
                <w:del w:id="156" w:author="BELLOW Alexandra" w:date="2024-08-14T17:24:00Z" w16du:dateUtc="2024-08-14T15:24:00Z"/>
                <w:sz w:val="16"/>
                <w:szCs w:val="16"/>
              </w:rPr>
            </w:pPr>
            <w:del w:id="157" w:author="BELLOW Alexandra" w:date="2024-08-14T17:24:00Z" w16du:dateUtc="2024-08-14T15:24:00Z">
              <w:r w:rsidDel="008E1BE7">
                <w:rPr>
                  <w:sz w:val="16"/>
                  <w:szCs w:val="16"/>
                </w:rPr>
                <w:delText>CVCD, Plomberie, Sanitaire</w:delText>
              </w:r>
              <w:r w:rsidR="005339E9" w:rsidDel="008E1BE7">
                <w:rPr>
                  <w:sz w:val="16"/>
                  <w:szCs w:val="16"/>
                </w:rPr>
                <w:delText>s</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3086386B" w14:textId="09607FEA" w:rsidR="00F63F5E" w:rsidRPr="00DA4BD5" w:rsidDel="008E1BE7" w:rsidRDefault="005339E9" w:rsidP="001774DF">
            <w:pPr>
              <w:spacing w:before="0"/>
              <w:cnfStyle w:val="000000000000" w:firstRow="0" w:lastRow="0" w:firstColumn="0" w:lastColumn="0" w:oddVBand="0" w:evenVBand="0" w:oddHBand="0" w:evenHBand="0" w:firstRowFirstColumn="0" w:firstRowLastColumn="0" w:lastRowFirstColumn="0" w:lastRowLastColumn="0"/>
              <w:rPr>
                <w:del w:id="158" w:author="BELLOW Alexandra" w:date="2024-08-14T17:24:00Z" w16du:dateUtc="2024-08-14T15:24:00Z"/>
                <w:sz w:val="16"/>
                <w:szCs w:val="16"/>
              </w:rPr>
            </w:pPr>
            <w:del w:id="159" w:author="BELLOW Alexandra" w:date="2024-08-14T17:24:00Z" w16du:dateUtc="2024-08-14T15:24:00Z">
              <w:r w:rsidDel="008E1BE7">
                <w:rPr>
                  <w:sz w:val="16"/>
                  <w:szCs w:val="16"/>
                </w:rPr>
                <w:delText xml:space="preserve">Distribution, réseaux de plomberie / CTA / Repérage et étiquetage des réseaux / Siphons de sol </w:delText>
              </w:r>
            </w:del>
          </w:p>
        </w:tc>
      </w:tr>
      <w:tr w:rsidR="00F63F5E" w:rsidRPr="00DA4BD5" w:rsidDel="008E1BE7" w14:paraId="5B8852F6" w14:textId="21169843" w:rsidTr="00F5134D">
        <w:trPr>
          <w:cnfStyle w:val="000000100000" w:firstRow="0" w:lastRow="0" w:firstColumn="0" w:lastColumn="0" w:oddVBand="0" w:evenVBand="0" w:oddHBand="1" w:evenHBand="0" w:firstRowFirstColumn="0" w:firstRowLastColumn="0" w:lastRowFirstColumn="0" w:lastRowLastColumn="0"/>
          <w:trHeight w:val="227"/>
          <w:del w:id="160"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376D83F8" w14:textId="125272CE" w:rsidR="00F63F5E" w:rsidRPr="00DA4BD5" w:rsidDel="008E1BE7" w:rsidRDefault="00F63F5E" w:rsidP="00F63F5E">
            <w:pPr>
              <w:spacing w:before="0"/>
              <w:jc w:val="center"/>
              <w:rPr>
                <w:del w:id="161" w:author="BELLOW Alexandra" w:date="2024-08-14T17:24:00Z" w16du:dateUtc="2024-08-14T15:24:00Z"/>
                <w:sz w:val="16"/>
                <w:szCs w:val="16"/>
              </w:rPr>
            </w:pPr>
            <w:del w:id="162" w:author="BELLOW Alexandra" w:date="2024-08-14T17:24:00Z" w16du:dateUtc="2024-08-14T15:24:00Z">
              <w:r w:rsidRPr="00DA4BD5" w:rsidDel="008E1BE7">
                <w:rPr>
                  <w:sz w:val="16"/>
                  <w:szCs w:val="16"/>
                </w:rPr>
                <w:delText>11</w:delText>
              </w:r>
            </w:del>
          </w:p>
        </w:tc>
        <w:tc>
          <w:tcPr>
            <w:tcW w:w="2802" w:type="dxa"/>
            <w:tcBorders>
              <w:left w:val="single" w:sz="4" w:space="0" w:color="auto"/>
              <w:bottom w:val="single" w:sz="8" w:space="0" w:color="4F81BD" w:themeColor="accent1"/>
              <w:right w:val="single" w:sz="4" w:space="0" w:color="auto"/>
            </w:tcBorders>
            <w:shd w:val="clear" w:color="auto" w:fill="auto"/>
          </w:tcPr>
          <w:p w14:paraId="7F6CA0D9" w14:textId="406D1B83" w:rsidR="00F63F5E" w:rsidRPr="00DA4BD5" w:rsidDel="008E1BE7" w:rsidRDefault="005339E9" w:rsidP="00F5134D">
            <w:pPr>
              <w:spacing w:before="0"/>
              <w:jc w:val="left"/>
              <w:cnfStyle w:val="000000100000" w:firstRow="0" w:lastRow="0" w:firstColumn="0" w:lastColumn="0" w:oddVBand="0" w:evenVBand="0" w:oddHBand="1" w:evenHBand="0" w:firstRowFirstColumn="0" w:firstRowLastColumn="0" w:lastRowFirstColumn="0" w:lastRowLastColumn="0"/>
              <w:rPr>
                <w:del w:id="163" w:author="BELLOW Alexandra" w:date="2024-08-14T17:24:00Z" w16du:dateUtc="2024-08-14T15:24:00Z"/>
                <w:sz w:val="16"/>
                <w:szCs w:val="16"/>
              </w:rPr>
            </w:pPr>
            <w:del w:id="164" w:author="BELLOW Alexandra" w:date="2024-08-14T17:24:00Z" w16du:dateUtc="2024-08-14T15:24:00Z">
              <w:r w:rsidDel="008E1BE7">
                <w:rPr>
                  <w:sz w:val="16"/>
                  <w:szCs w:val="16"/>
                </w:rPr>
                <w:delText>Zones techniques</w:delText>
              </w:r>
            </w:del>
          </w:p>
        </w:tc>
        <w:tc>
          <w:tcPr>
            <w:tcW w:w="5906" w:type="dxa"/>
            <w:tcBorders>
              <w:left w:val="single" w:sz="4" w:space="0" w:color="auto"/>
              <w:bottom w:val="single" w:sz="8" w:space="0" w:color="4F81BD" w:themeColor="accent1"/>
              <w:right w:val="single" w:sz="4" w:space="0" w:color="auto"/>
            </w:tcBorders>
            <w:shd w:val="clear" w:color="auto" w:fill="auto"/>
          </w:tcPr>
          <w:p w14:paraId="0563AA49" w14:textId="0DA8D596" w:rsidR="00F63F5E" w:rsidRPr="00DA4BD5" w:rsidDel="008E1BE7" w:rsidRDefault="005339E9" w:rsidP="00F63F5E">
            <w:pPr>
              <w:spacing w:before="0"/>
              <w:cnfStyle w:val="000000100000" w:firstRow="0" w:lastRow="0" w:firstColumn="0" w:lastColumn="0" w:oddVBand="0" w:evenVBand="0" w:oddHBand="1" w:evenHBand="0" w:firstRowFirstColumn="0" w:firstRowLastColumn="0" w:lastRowFirstColumn="0" w:lastRowLastColumn="0"/>
              <w:rPr>
                <w:del w:id="165" w:author="BELLOW Alexandra" w:date="2024-08-14T17:24:00Z" w16du:dateUtc="2024-08-14T15:24:00Z"/>
                <w:sz w:val="16"/>
                <w:szCs w:val="16"/>
              </w:rPr>
            </w:pPr>
            <w:del w:id="166" w:author="BELLOW Alexandra" w:date="2024-08-14T17:24:00Z" w16du:dateUtc="2024-08-14T15:24:00Z">
              <w:r w:rsidDel="008E1BE7">
                <w:rPr>
                  <w:sz w:val="16"/>
                  <w:szCs w:val="16"/>
                </w:rPr>
                <w:delText>Accessibilité des zones techniques</w:delText>
              </w:r>
            </w:del>
          </w:p>
        </w:tc>
      </w:tr>
      <w:tr w:rsidR="00F63F5E" w:rsidRPr="00DA4BD5" w:rsidDel="008E1BE7" w14:paraId="4F837D28" w14:textId="1779803C" w:rsidTr="00F5134D">
        <w:trPr>
          <w:trHeight w:val="227"/>
          <w:del w:id="167"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17E39A29" w14:textId="653B3008" w:rsidR="00F63F5E" w:rsidRPr="00DA4BD5" w:rsidDel="008E1BE7" w:rsidRDefault="00F63F5E" w:rsidP="00F63F5E">
            <w:pPr>
              <w:spacing w:before="0"/>
              <w:jc w:val="center"/>
              <w:rPr>
                <w:del w:id="168" w:author="BELLOW Alexandra" w:date="2024-08-14T17:24:00Z" w16du:dateUtc="2024-08-14T15:24:00Z"/>
                <w:sz w:val="16"/>
                <w:szCs w:val="16"/>
              </w:rPr>
            </w:pPr>
            <w:del w:id="169" w:author="BELLOW Alexandra" w:date="2024-08-14T17:24:00Z" w16du:dateUtc="2024-08-14T15:24:00Z">
              <w:r w:rsidRPr="00DA4BD5" w:rsidDel="008E1BE7">
                <w:rPr>
                  <w:sz w:val="16"/>
                  <w:szCs w:val="16"/>
                </w:rPr>
                <w:delText>12</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119DD4DD" w14:textId="083000CC" w:rsidR="00F63F5E" w:rsidRPr="00DA4BD5" w:rsidDel="008E1BE7" w:rsidRDefault="005339E9" w:rsidP="00F5134D">
            <w:pPr>
              <w:spacing w:before="0"/>
              <w:jc w:val="left"/>
              <w:cnfStyle w:val="000000000000" w:firstRow="0" w:lastRow="0" w:firstColumn="0" w:lastColumn="0" w:oddVBand="0" w:evenVBand="0" w:oddHBand="0" w:evenHBand="0" w:firstRowFirstColumn="0" w:firstRowLastColumn="0" w:lastRowFirstColumn="0" w:lastRowLastColumn="0"/>
              <w:rPr>
                <w:del w:id="170" w:author="BELLOW Alexandra" w:date="2024-08-14T17:24:00Z" w16du:dateUtc="2024-08-14T15:24:00Z"/>
                <w:sz w:val="16"/>
                <w:szCs w:val="16"/>
              </w:rPr>
            </w:pPr>
            <w:del w:id="171" w:author="BELLOW Alexandra" w:date="2024-08-14T17:24:00Z" w16du:dateUtc="2024-08-14T15:24:00Z">
              <w:r w:rsidDel="008E1BE7">
                <w:rPr>
                  <w:sz w:val="16"/>
                  <w:szCs w:val="16"/>
                </w:rPr>
                <w:delText>Acoustique</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6EFBDE13" w14:textId="1D210996" w:rsidR="00F63F5E" w:rsidRPr="00DA4BD5" w:rsidDel="008E1BE7" w:rsidRDefault="005339E9" w:rsidP="00C5668A">
            <w:pPr>
              <w:spacing w:before="0"/>
              <w:cnfStyle w:val="000000000000" w:firstRow="0" w:lastRow="0" w:firstColumn="0" w:lastColumn="0" w:oddVBand="0" w:evenVBand="0" w:oddHBand="0" w:evenHBand="0" w:firstRowFirstColumn="0" w:firstRowLastColumn="0" w:lastRowFirstColumn="0" w:lastRowLastColumn="0"/>
              <w:rPr>
                <w:del w:id="172" w:author="BELLOW Alexandra" w:date="2024-08-14T17:24:00Z" w16du:dateUtc="2024-08-14T15:24:00Z"/>
                <w:sz w:val="16"/>
                <w:szCs w:val="16"/>
              </w:rPr>
            </w:pPr>
            <w:del w:id="173" w:author="BELLOW Alexandra" w:date="2024-08-14T17:24:00Z" w16du:dateUtc="2024-08-14T15:24:00Z">
              <w:r w:rsidDel="008E1BE7">
                <w:rPr>
                  <w:sz w:val="16"/>
                  <w:szCs w:val="16"/>
                </w:rPr>
                <w:delText>Acoustique des locaux sensibles</w:delText>
              </w:r>
              <w:r w:rsidR="00B756C7" w:rsidDel="008E1BE7">
                <w:rPr>
                  <w:sz w:val="16"/>
                  <w:szCs w:val="16"/>
                </w:rPr>
                <w:delText>, SAUJ, SDPP et espaces tertiaires</w:delText>
              </w:r>
            </w:del>
          </w:p>
        </w:tc>
      </w:tr>
      <w:tr w:rsidR="00F63F5E" w:rsidRPr="00DA4BD5" w:rsidDel="008E1BE7" w14:paraId="42A97859" w14:textId="02E5F45B" w:rsidTr="00F5134D">
        <w:trPr>
          <w:cnfStyle w:val="000000100000" w:firstRow="0" w:lastRow="0" w:firstColumn="0" w:lastColumn="0" w:oddVBand="0" w:evenVBand="0" w:oddHBand="1" w:evenHBand="0" w:firstRowFirstColumn="0" w:firstRowLastColumn="0" w:lastRowFirstColumn="0" w:lastRowLastColumn="0"/>
          <w:trHeight w:val="227"/>
          <w:del w:id="174"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026543EC" w14:textId="4BC8203D" w:rsidR="00F63F5E" w:rsidRPr="00DA4BD5" w:rsidDel="008E1BE7" w:rsidRDefault="00F63F5E" w:rsidP="00F63F5E">
            <w:pPr>
              <w:spacing w:before="0"/>
              <w:jc w:val="center"/>
              <w:rPr>
                <w:del w:id="175" w:author="BELLOW Alexandra" w:date="2024-08-14T17:24:00Z" w16du:dateUtc="2024-08-14T15:24:00Z"/>
                <w:sz w:val="16"/>
                <w:szCs w:val="16"/>
              </w:rPr>
            </w:pPr>
            <w:del w:id="176" w:author="BELLOW Alexandra" w:date="2024-08-14T17:24:00Z" w16du:dateUtc="2024-08-14T15:24:00Z">
              <w:r w:rsidRPr="00DA4BD5" w:rsidDel="008E1BE7">
                <w:rPr>
                  <w:sz w:val="16"/>
                  <w:szCs w:val="16"/>
                </w:rPr>
                <w:delText>13</w:delText>
              </w:r>
            </w:del>
          </w:p>
        </w:tc>
        <w:tc>
          <w:tcPr>
            <w:tcW w:w="2802" w:type="dxa"/>
            <w:tcBorders>
              <w:left w:val="single" w:sz="4" w:space="0" w:color="auto"/>
              <w:bottom w:val="single" w:sz="8" w:space="0" w:color="4F81BD" w:themeColor="accent1"/>
              <w:right w:val="single" w:sz="4" w:space="0" w:color="auto"/>
            </w:tcBorders>
            <w:shd w:val="clear" w:color="auto" w:fill="auto"/>
          </w:tcPr>
          <w:p w14:paraId="01EB66CA" w14:textId="57F1DB7A" w:rsidR="00F63F5E" w:rsidRPr="00DA4BD5" w:rsidDel="008E1BE7" w:rsidRDefault="00B756C7" w:rsidP="00F5134D">
            <w:pPr>
              <w:spacing w:before="0"/>
              <w:jc w:val="left"/>
              <w:cnfStyle w:val="000000100000" w:firstRow="0" w:lastRow="0" w:firstColumn="0" w:lastColumn="0" w:oddVBand="0" w:evenVBand="0" w:oddHBand="1" w:evenHBand="0" w:firstRowFirstColumn="0" w:firstRowLastColumn="0" w:lastRowFirstColumn="0" w:lastRowLastColumn="0"/>
              <w:rPr>
                <w:del w:id="177" w:author="BELLOW Alexandra" w:date="2024-08-14T17:24:00Z" w16du:dateUtc="2024-08-14T15:24:00Z"/>
                <w:sz w:val="16"/>
                <w:szCs w:val="16"/>
              </w:rPr>
            </w:pPr>
            <w:del w:id="178" w:author="BELLOW Alexandra" w:date="2024-08-14T17:24:00Z" w16du:dateUtc="2024-08-14T15:24:00Z">
              <w:r w:rsidDel="008E1BE7">
                <w:rPr>
                  <w:sz w:val="16"/>
                  <w:szCs w:val="16"/>
                </w:rPr>
                <w:delText>Performance énergétique, confort d’été</w:delText>
              </w:r>
            </w:del>
          </w:p>
        </w:tc>
        <w:tc>
          <w:tcPr>
            <w:tcW w:w="5906" w:type="dxa"/>
            <w:tcBorders>
              <w:left w:val="single" w:sz="4" w:space="0" w:color="auto"/>
              <w:bottom w:val="single" w:sz="8" w:space="0" w:color="4F81BD" w:themeColor="accent1"/>
              <w:right w:val="single" w:sz="4" w:space="0" w:color="auto"/>
            </w:tcBorders>
            <w:shd w:val="clear" w:color="auto" w:fill="auto"/>
          </w:tcPr>
          <w:p w14:paraId="3ED313C0" w14:textId="5B37B34A" w:rsidR="00F63F5E" w:rsidRPr="00DA4BD5" w:rsidDel="008E1BE7" w:rsidRDefault="00B756C7" w:rsidP="000C04F6">
            <w:pPr>
              <w:spacing w:before="0"/>
              <w:cnfStyle w:val="000000100000" w:firstRow="0" w:lastRow="0" w:firstColumn="0" w:lastColumn="0" w:oddVBand="0" w:evenVBand="0" w:oddHBand="1" w:evenHBand="0" w:firstRowFirstColumn="0" w:firstRowLastColumn="0" w:lastRowFirstColumn="0" w:lastRowLastColumn="0"/>
              <w:rPr>
                <w:del w:id="179" w:author="BELLOW Alexandra" w:date="2024-08-14T17:24:00Z" w16du:dateUtc="2024-08-14T15:24:00Z"/>
                <w:sz w:val="16"/>
                <w:szCs w:val="16"/>
              </w:rPr>
            </w:pPr>
            <w:del w:id="180" w:author="BELLOW Alexandra" w:date="2024-08-14T17:24:00Z" w16du:dateUtc="2024-08-14T15:24:00Z">
              <w:r w:rsidDel="008E1BE7">
                <w:rPr>
                  <w:sz w:val="16"/>
                  <w:szCs w:val="16"/>
                </w:rPr>
                <w:delText>Dispositif</w:delText>
              </w:r>
              <w:r w:rsidR="009A62D3" w:rsidDel="008E1BE7">
                <w:rPr>
                  <w:sz w:val="16"/>
                  <w:szCs w:val="16"/>
                </w:rPr>
                <w:delText>s de protection solaire / Calcul RT-RE, Isolation thermique / Etanchéité à l’aire</w:delText>
              </w:r>
            </w:del>
          </w:p>
        </w:tc>
      </w:tr>
      <w:tr w:rsidR="00F63F5E" w:rsidRPr="00DA4BD5" w:rsidDel="008E1BE7" w14:paraId="33DC9C3D" w14:textId="67902DE2" w:rsidTr="00F5134D">
        <w:trPr>
          <w:trHeight w:val="227"/>
          <w:del w:id="181"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shd w:val="clear" w:color="auto" w:fill="DBE5F1" w:themeFill="accent1" w:themeFillTint="33"/>
          </w:tcPr>
          <w:p w14:paraId="7A7ACB17" w14:textId="71EE050C" w:rsidR="00F63F5E" w:rsidRPr="00DA4BD5" w:rsidDel="008E1BE7" w:rsidRDefault="00F63F5E" w:rsidP="00F63F5E">
            <w:pPr>
              <w:spacing w:before="0"/>
              <w:jc w:val="center"/>
              <w:rPr>
                <w:del w:id="182" w:author="BELLOW Alexandra" w:date="2024-08-14T17:24:00Z" w16du:dateUtc="2024-08-14T15:24:00Z"/>
                <w:sz w:val="16"/>
                <w:szCs w:val="16"/>
              </w:rPr>
            </w:pPr>
            <w:del w:id="183" w:author="BELLOW Alexandra" w:date="2024-08-14T17:24:00Z" w16du:dateUtc="2024-08-14T15:24:00Z">
              <w:r w:rsidRPr="00DA4BD5" w:rsidDel="008E1BE7">
                <w:rPr>
                  <w:sz w:val="16"/>
                  <w:szCs w:val="16"/>
                </w:rPr>
                <w:delText>14</w:delText>
              </w:r>
            </w:del>
          </w:p>
        </w:tc>
        <w:tc>
          <w:tcPr>
            <w:tcW w:w="2802" w:type="dxa"/>
            <w:tcBorders>
              <w:left w:val="single" w:sz="4" w:space="0" w:color="auto"/>
              <w:bottom w:val="single" w:sz="8" w:space="0" w:color="4F81BD" w:themeColor="accent1"/>
              <w:right w:val="single" w:sz="4" w:space="0" w:color="auto"/>
            </w:tcBorders>
            <w:shd w:val="clear" w:color="auto" w:fill="DBE5F1" w:themeFill="accent1" w:themeFillTint="33"/>
          </w:tcPr>
          <w:p w14:paraId="53CE2C9D" w14:textId="098B9894" w:rsidR="00F63F5E" w:rsidRPr="00DA4BD5" w:rsidDel="008E1BE7" w:rsidRDefault="009A62D3" w:rsidP="00F5134D">
            <w:pPr>
              <w:spacing w:before="0"/>
              <w:jc w:val="left"/>
              <w:cnfStyle w:val="000000000000" w:firstRow="0" w:lastRow="0" w:firstColumn="0" w:lastColumn="0" w:oddVBand="0" w:evenVBand="0" w:oddHBand="0" w:evenHBand="0" w:firstRowFirstColumn="0" w:firstRowLastColumn="0" w:lastRowFirstColumn="0" w:lastRowLastColumn="0"/>
              <w:rPr>
                <w:del w:id="184" w:author="BELLOW Alexandra" w:date="2024-08-14T17:24:00Z" w16du:dateUtc="2024-08-14T15:24:00Z"/>
                <w:sz w:val="16"/>
                <w:szCs w:val="16"/>
              </w:rPr>
            </w:pPr>
            <w:del w:id="185" w:author="BELLOW Alexandra" w:date="2024-08-14T17:24:00Z" w16du:dateUtc="2024-08-14T15:24:00Z">
              <w:r w:rsidDel="008E1BE7">
                <w:rPr>
                  <w:sz w:val="16"/>
                  <w:szCs w:val="16"/>
                </w:rPr>
                <w:delText>Qualité architecturale et paysagère</w:delText>
              </w:r>
            </w:del>
          </w:p>
        </w:tc>
        <w:tc>
          <w:tcPr>
            <w:tcW w:w="5906" w:type="dxa"/>
            <w:tcBorders>
              <w:left w:val="single" w:sz="4" w:space="0" w:color="auto"/>
              <w:bottom w:val="single" w:sz="8" w:space="0" w:color="4F81BD" w:themeColor="accent1"/>
              <w:right w:val="single" w:sz="4" w:space="0" w:color="auto"/>
            </w:tcBorders>
            <w:shd w:val="clear" w:color="auto" w:fill="DBE5F1" w:themeFill="accent1" w:themeFillTint="33"/>
          </w:tcPr>
          <w:p w14:paraId="2792553C" w14:textId="537917BA" w:rsidR="002F5BF5" w:rsidRPr="00DA4BD5" w:rsidDel="008E1BE7" w:rsidRDefault="009A62D3" w:rsidP="007F0A20">
            <w:pPr>
              <w:spacing w:before="0"/>
              <w:cnfStyle w:val="000000000000" w:firstRow="0" w:lastRow="0" w:firstColumn="0" w:lastColumn="0" w:oddVBand="0" w:evenVBand="0" w:oddHBand="0" w:evenHBand="0" w:firstRowFirstColumn="0" w:firstRowLastColumn="0" w:lastRowFirstColumn="0" w:lastRowLastColumn="0"/>
              <w:rPr>
                <w:del w:id="186" w:author="BELLOW Alexandra" w:date="2024-08-14T17:24:00Z" w16du:dateUtc="2024-08-14T15:24:00Z"/>
                <w:sz w:val="16"/>
                <w:szCs w:val="16"/>
              </w:rPr>
            </w:pPr>
            <w:del w:id="187" w:author="BELLOW Alexandra" w:date="2024-08-14T17:24:00Z" w16du:dateUtc="2024-08-14T15:24:00Z">
              <w:r w:rsidDel="008E1BE7">
                <w:rPr>
                  <w:sz w:val="16"/>
                  <w:szCs w:val="16"/>
                </w:rPr>
                <w:delText>Finitions</w:delText>
              </w:r>
              <w:r w:rsidR="00503992" w:rsidDel="008E1BE7">
                <w:rPr>
                  <w:sz w:val="16"/>
                  <w:szCs w:val="16"/>
                </w:rPr>
                <w:delText xml:space="preserve"> (revêtements, béton le cas échéant) / Finitions (enduits, parement, peinture) / Signalétique</w:delText>
              </w:r>
            </w:del>
          </w:p>
        </w:tc>
      </w:tr>
      <w:tr w:rsidR="00F63F5E" w:rsidRPr="00DA4BD5" w:rsidDel="008E1BE7" w14:paraId="2391C7ED" w14:textId="055FEAE1" w:rsidTr="00F5134D">
        <w:trPr>
          <w:cnfStyle w:val="000000100000" w:firstRow="0" w:lastRow="0" w:firstColumn="0" w:lastColumn="0" w:oddVBand="0" w:evenVBand="0" w:oddHBand="1" w:evenHBand="0" w:firstRowFirstColumn="0" w:firstRowLastColumn="0" w:lastRowFirstColumn="0" w:lastRowLastColumn="0"/>
          <w:trHeight w:val="227"/>
          <w:del w:id="188" w:author="BELLOW Alexandra" w:date="2024-08-14T17:24:00Z"/>
        </w:trPr>
        <w:tc>
          <w:tcPr>
            <w:cnfStyle w:val="001000000000" w:firstRow="0" w:lastRow="0" w:firstColumn="1" w:lastColumn="0" w:oddVBand="0" w:evenVBand="0" w:oddHBand="0" w:evenHBand="0" w:firstRowFirstColumn="0" w:firstRowLastColumn="0" w:lastRowFirstColumn="0" w:lastRowLastColumn="0"/>
            <w:tcW w:w="567" w:type="dxa"/>
            <w:tcBorders>
              <w:left w:val="single" w:sz="4" w:space="0" w:color="auto"/>
              <w:bottom w:val="single" w:sz="8" w:space="0" w:color="4F81BD" w:themeColor="accent1"/>
              <w:right w:val="single" w:sz="4" w:space="0" w:color="auto"/>
            </w:tcBorders>
          </w:tcPr>
          <w:p w14:paraId="3162A7E7" w14:textId="41E1BB24" w:rsidR="00F63F5E" w:rsidRPr="00DA4BD5" w:rsidDel="008E1BE7" w:rsidRDefault="00F63F5E" w:rsidP="00F63F5E">
            <w:pPr>
              <w:spacing w:before="0"/>
              <w:jc w:val="center"/>
              <w:rPr>
                <w:del w:id="189" w:author="BELLOW Alexandra" w:date="2024-08-14T17:24:00Z" w16du:dateUtc="2024-08-14T15:24:00Z"/>
                <w:sz w:val="16"/>
                <w:szCs w:val="16"/>
              </w:rPr>
            </w:pPr>
            <w:del w:id="190" w:author="BELLOW Alexandra" w:date="2024-08-14T17:24:00Z" w16du:dateUtc="2024-08-14T15:24:00Z">
              <w:r w:rsidRPr="00DA4BD5" w:rsidDel="008E1BE7">
                <w:rPr>
                  <w:sz w:val="16"/>
                  <w:szCs w:val="16"/>
                </w:rPr>
                <w:delText>15</w:delText>
              </w:r>
            </w:del>
          </w:p>
        </w:tc>
        <w:tc>
          <w:tcPr>
            <w:tcW w:w="2802" w:type="dxa"/>
            <w:tcBorders>
              <w:left w:val="single" w:sz="4" w:space="0" w:color="auto"/>
              <w:bottom w:val="single" w:sz="8" w:space="0" w:color="4F81BD" w:themeColor="accent1"/>
              <w:right w:val="single" w:sz="4" w:space="0" w:color="auto"/>
            </w:tcBorders>
            <w:shd w:val="clear" w:color="auto" w:fill="auto"/>
          </w:tcPr>
          <w:p w14:paraId="30D0174B" w14:textId="0C6940E2" w:rsidR="00F63F5E" w:rsidRPr="00DA4BD5" w:rsidDel="008E1BE7" w:rsidRDefault="00503992" w:rsidP="00F5134D">
            <w:pPr>
              <w:spacing w:before="0"/>
              <w:jc w:val="left"/>
              <w:cnfStyle w:val="000000100000" w:firstRow="0" w:lastRow="0" w:firstColumn="0" w:lastColumn="0" w:oddVBand="0" w:evenVBand="0" w:oddHBand="1" w:evenHBand="0" w:firstRowFirstColumn="0" w:firstRowLastColumn="0" w:lastRowFirstColumn="0" w:lastRowLastColumn="0"/>
              <w:rPr>
                <w:del w:id="191" w:author="BELLOW Alexandra" w:date="2024-08-14T17:24:00Z" w16du:dateUtc="2024-08-14T15:24:00Z"/>
                <w:sz w:val="16"/>
                <w:szCs w:val="16"/>
              </w:rPr>
            </w:pPr>
            <w:del w:id="192" w:author="BELLOW Alexandra" w:date="2024-08-14T17:24:00Z" w16du:dateUtc="2024-08-14T15:24:00Z">
              <w:r w:rsidDel="008E1BE7">
                <w:rPr>
                  <w:sz w:val="16"/>
                  <w:szCs w:val="16"/>
                </w:rPr>
                <w:delText>Ascenseurs</w:delText>
              </w:r>
            </w:del>
          </w:p>
        </w:tc>
        <w:tc>
          <w:tcPr>
            <w:tcW w:w="5906" w:type="dxa"/>
            <w:tcBorders>
              <w:left w:val="single" w:sz="4" w:space="0" w:color="auto"/>
              <w:bottom w:val="single" w:sz="8" w:space="0" w:color="4F81BD" w:themeColor="accent1"/>
              <w:right w:val="single" w:sz="4" w:space="0" w:color="auto"/>
            </w:tcBorders>
            <w:shd w:val="clear" w:color="auto" w:fill="auto"/>
          </w:tcPr>
          <w:p w14:paraId="3A1A71F0" w14:textId="17968B05" w:rsidR="00F63F5E" w:rsidRPr="00DA4BD5" w:rsidDel="008E1BE7" w:rsidRDefault="00503992" w:rsidP="00556143">
            <w:pPr>
              <w:spacing w:before="0"/>
              <w:cnfStyle w:val="000000100000" w:firstRow="0" w:lastRow="0" w:firstColumn="0" w:lastColumn="0" w:oddVBand="0" w:evenVBand="0" w:oddHBand="1" w:evenHBand="0" w:firstRowFirstColumn="0" w:firstRowLastColumn="0" w:lastRowFirstColumn="0" w:lastRowLastColumn="0"/>
              <w:rPr>
                <w:del w:id="193" w:author="BELLOW Alexandra" w:date="2024-08-14T17:24:00Z" w16du:dateUtc="2024-08-14T15:24:00Z"/>
                <w:sz w:val="16"/>
                <w:szCs w:val="16"/>
              </w:rPr>
            </w:pPr>
            <w:del w:id="194" w:author="BELLOW Alexandra" w:date="2024-08-14T17:24:00Z" w16du:dateUtc="2024-08-14T15:24:00Z">
              <w:r w:rsidDel="008E1BE7">
                <w:rPr>
                  <w:sz w:val="16"/>
                  <w:szCs w:val="16"/>
                </w:rPr>
                <w:delText>Ascenseurs, monte-charges, autres appareils élévateurs</w:delText>
              </w:r>
            </w:del>
          </w:p>
        </w:tc>
      </w:tr>
    </w:tbl>
    <w:tbl>
      <w:tblPr>
        <w:tblW w:w="9077" w:type="dxa"/>
        <w:tblInd w:w="70" w:type="dxa"/>
        <w:tblCellMar>
          <w:left w:w="70" w:type="dxa"/>
          <w:right w:w="70" w:type="dxa"/>
        </w:tblCellMar>
        <w:tblLook w:val="04A0" w:firstRow="1" w:lastRow="0" w:firstColumn="1" w:lastColumn="0" w:noHBand="0" w:noVBand="1"/>
      </w:tblPr>
      <w:tblGrid>
        <w:gridCol w:w="146"/>
        <w:gridCol w:w="3505"/>
        <w:gridCol w:w="201"/>
        <w:gridCol w:w="201"/>
        <w:gridCol w:w="1216"/>
        <w:gridCol w:w="1216"/>
        <w:gridCol w:w="1216"/>
        <w:gridCol w:w="1216"/>
        <w:gridCol w:w="182"/>
        <w:tblGridChange w:id="195">
          <w:tblGrid>
            <w:gridCol w:w="146"/>
            <w:gridCol w:w="3505"/>
            <w:gridCol w:w="201"/>
            <w:gridCol w:w="201"/>
            <w:gridCol w:w="1216"/>
            <w:gridCol w:w="1216"/>
            <w:gridCol w:w="1216"/>
            <w:gridCol w:w="1216"/>
            <w:gridCol w:w="182"/>
            <w:gridCol w:w="1034"/>
          </w:tblGrid>
        </w:tblGridChange>
      </w:tblGrid>
      <w:tr w:rsidR="008E1BE7" w:rsidRPr="008E1BE7" w14:paraId="56E39BDD" w14:textId="77777777" w:rsidTr="008E1BE7">
        <w:trPr>
          <w:trHeight w:val="375"/>
          <w:ins w:id="196" w:author="BELLOW Alexandra" w:date="2024-08-14T17:24:00Z"/>
        </w:trPr>
        <w:tc>
          <w:tcPr>
            <w:tcW w:w="4053" w:type="dxa"/>
            <w:gridSpan w:val="4"/>
            <w:tcBorders>
              <w:top w:val="nil"/>
              <w:left w:val="nil"/>
              <w:bottom w:val="nil"/>
              <w:right w:val="nil"/>
            </w:tcBorders>
            <w:shd w:val="clear" w:color="000000" w:fill="BFBFBF"/>
            <w:noWrap/>
            <w:vAlign w:val="bottom"/>
            <w:hideMark/>
          </w:tcPr>
          <w:p w14:paraId="4AB1CEF6" w14:textId="77777777" w:rsidR="008E1BE7" w:rsidRPr="008E1BE7" w:rsidRDefault="008E1BE7" w:rsidP="008E1BE7">
            <w:pPr>
              <w:spacing w:before="0"/>
              <w:jc w:val="left"/>
              <w:rPr>
                <w:ins w:id="197" w:author="BELLOW Alexandra" w:date="2024-08-14T17:24:00Z" w16du:dateUtc="2024-08-14T15:24:00Z"/>
                <w:rFonts w:ascii="Aptos Narrow" w:hAnsi="Aptos Narrow"/>
                <w:b/>
                <w:bCs/>
                <w:sz w:val="28"/>
                <w:szCs w:val="28"/>
              </w:rPr>
            </w:pPr>
            <w:ins w:id="198" w:author="BELLOW Alexandra" w:date="2024-08-14T17:24:00Z" w16du:dateUtc="2024-08-14T15:24:00Z">
              <w:r w:rsidRPr="008E1BE7">
                <w:rPr>
                  <w:rFonts w:ascii="Aptos Narrow" w:hAnsi="Aptos Narrow"/>
                  <w:b/>
                  <w:bCs/>
                  <w:sz w:val="28"/>
                  <w:szCs w:val="28"/>
                </w:rPr>
                <w:t>JALONS ET THEMES ASSOCIES</w:t>
              </w:r>
            </w:ins>
          </w:p>
        </w:tc>
        <w:tc>
          <w:tcPr>
            <w:tcW w:w="1216" w:type="dxa"/>
            <w:tcBorders>
              <w:top w:val="nil"/>
              <w:left w:val="nil"/>
              <w:bottom w:val="nil"/>
              <w:right w:val="nil"/>
            </w:tcBorders>
            <w:shd w:val="clear" w:color="000000" w:fill="BFBFBF"/>
            <w:noWrap/>
            <w:vAlign w:val="bottom"/>
            <w:hideMark/>
          </w:tcPr>
          <w:p w14:paraId="225D97B3" w14:textId="77777777" w:rsidR="008E1BE7" w:rsidRPr="008E1BE7" w:rsidRDefault="008E1BE7" w:rsidP="008E1BE7">
            <w:pPr>
              <w:spacing w:before="0"/>
              <w:jc w:val="left"/>
              <w:rPr>
                <w:ins w:id="199" w:author="BELLOW Alexandra" w:date="2024-08-14T17:24:00Z" w16du:dateUtc="2024-08-14T15:24:00Z"/>
                <w:rFonts w:ascii="Aptos Narrow" w:hAnsi="Aptos Narrow"/>
                <w:sz w:val="22"/>
                <w:szCs w:val="22"/>
              </w:rPr>
            </w:pPr>
            <w:ins w:id="200"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BFBFBF"/>
            <w:noWrap/>
            <w:vAlign w:val="bottom"/>
            <w:hideMark/>
          </w:tcPr>
          <w:p w14:paraId="7B9169D1" w14:textId="77777777" w:rsidR="008E1BE7" w:rsidRPr="008E1BE7" w:rsidRDefault="008E1BE7" w:rsidP="008E1BE7">
            <w:pPr>
              <w:spacing w:before="0"/>
              <w:jc w:val="left"/>
              <w:rPr>
                <w:ins w:id="201" w:author="BELLOW Alexandra" w:date="2024-08-14T17:24:00Z" w16du:dateUtc="2024-08-14T15:24:00Z"/>
                <w:rFonts w:ascii="Aptos Narrow" w:hAnsi="Aptos Narrow"/>
                <w:sz w:val="22"/>
                <w:szCs w:val="22"/>
              </w:rPr>
            </w:pPr>
            <w:ins w:id="202"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BFBFBF"/>
            <w:noWrap/>
            <w:vAlign w:val="bottom"/>
            <w:hideMark/>
          </w:tcPr>
          <w:p w14:paraId="1495752F" w14:textId="77777777" w:rsidR="008E1BE7" w:rsidRPr="008E1BE7" w:rsidRDefault="008E1BE7" w:rsidP="008E1BE7">
            <w:pPr>
              <w:spacing w:before="0"/>
              <w:jc w:val="left"/>
              <w:rPr>
                <w:ins w:id="203" w:author="BELLOW Alexandra" w:date="2024-08-14T17:24:00Z" w16du:dateUtc="2024-08-14T15:24:00Z"/>
                <w:rFonts w:ascii="Aptos Narrow" w:hAnsi="Aptos Narrow"/>
                <w:sz w:val="22"/>
                <w:szCs w:val="22"/>
              </w:rPr>
            </w:pPr>
            <w:ins w:id="204"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BFBFBF"/>
            <w:noWrap/>
            <w:vAlign w:val="bottom"/>
            <w:hideMark/>
          </w:tcPr>
          <w:p w14:paraId="44BD4219" w14:textId="77777777" w:rsidR="008E1BE7" w:rsidRPr="008E1BE7" w:rsidRDefault="008E1BE7" w:rsidP="008E1BE7">
            <w:pPr>
              <w:spacing w:before="0"/>
              <w:jc w:val="left"/>
              <w:rPr>
                <w:ins w:id="205" w:author="BELLOW Alexandra" w:date="2024-08-14T17:24:00Z" w16du:dateUtc="2024-08-14T15:24:00Z"/>
                <w:rFonts w:ascii="Aptos Narrow" w:hAnsi="Aptos Narrow"/>
                <w:sz w:val="22"/>
                <w:szCs w:val="22"/>
              </w:rPr>
            </w:pPr>
            <w:ins w:id="206"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BFBFBF"/>
            <w:noWrap/>
            <w:vAlign w:val="bottom"/>
            <w:hideMark/>
          </w:tcPr>
          <w:p w14:paraId="2B9D9180" w14:textId="77777777" w:rsidR="008E1BE7" w:rsidRPr="008E1BE7" w:rsidRDefault="008E1BE7" w:rsidP="008E1BE7">
            <w:pPr>
              <w:spacing w:before="0"/>
              <w:jc w:val="left"/>
              <w:rPr>
                <w:ins w:id="207" w:author="BELLOW Alexandra" w:date="2024-08-14T17:24:00Z" w16du:dateUtc="2024-08-14T15:24:00Z"/>
                <w:rFonts w:ascii="Aptos Narrow" w:hAnsi="Aptos Narrow"/>
                <w:sz w:val="22"/>
                <w:szCs w:val="22"/>
              </w:rPr>
            </w:pPr>
            <w:ins w:id="208" w:author="BELLOW Alexandra" w:date="2024-08-14T17:24:00Z" w16du:dateUtc="2024-08-14T15:24:00Z">
              <w:r w:rsidRPr="008E1BE7">
                <w:rPr>
                  <w:rFonts w:ascii="Aptos Narrow" w:hAnsi="Aptos Narrow"/>
                  <w:sz w:val="22"/>
                  <w:szCs w:val="22"/>
                </w:rPr>
                <w:t> </w:t>
              </w:r>
            </w:ins>
          </w:p>
        </w:tc>
      </w:tr>
      <w:tr w:rsidR="008E1BE7" w:rsidRPr="008E1BE7" w14:paraId="3CAFB75B" w14:textId="77777777" w:rsidTr="008E1BE7">
        <w:tblPrEx>
          <w:tblW w:w="9077" w:type="dxa"/>
          <w:tblInd w:w="70" w:type="dxa"/>
          <w:tblCellMar>
            <w:left w:w="70" w:type="dxa"/>
            <w:right w:w="70" w:type="dxa"/>
          </w:tblCellMar>
          <w:tblPrExChange w:id="209" w:author="BELLOW Alexandra" w:date="2024-08-14T17:24:00Z" w16du:dateUtc="2024-08-14T15:24:00Z">
            <w:tblPrEx>
              <w:tblW w:w="10016" w:type="dxa"/>
              <w:tblInd w:w="70" w:type="dxa"/>
              <w:tblCellMar>
                <w:left w:w="70" w:type="dxa"/>
                <w:right w:w="70" w:type="dxa"/>
              </w:tblCellMar>
            </w:tblPrEx>
          </w:tblPrExChange>
        </w:tblPrEx>
        <w:trPr>
          <w:trHeight w:val="300"/>
          <w:ins w:id="210" w:author="BELLOW Alexandra" w:date="2024-08-14T17:24:00Z"/>
          <w:trPrChange w:id="211"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12"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4DF483F" w14:textId="77777777" w:rsidR="008E1BE7" w:rsidRPr="008E1BE7" w:rsidRDefault="008E1BE7" w:rsidP="008E1BE7">
            <w:pPr>
              <w:spacing w:before="0"/>
              <w:jc w:val="left"/>
              <w:rPr>
                <w:ins w:id="213" w:author="BELLOW Alexandra" w:date="2024-08-14T17:24:00Z" w16du:dateUtc="2024-08-14T15:24:00Z"/>
                <w:rFonts w:ascii="Aptos Narrow" w:hAnsi="Aptos Narrow"/>
                <w:sz w:val="22"/>
                <w:szCs w:val="22"/>
              </w:rPr>
            </w:pPr>
          </w:p>
        </w:tc>
        <w:tc>
          <w:tcPr>
            <w:tcW w:w="3505" w:type="dxa"/>
            <w:tcBorders>
              <w:top w:val="nil"/>
              <w:left w:val="nil"/>
              <w:bottom w:val="nil"/>
              <w:right w:val="nil"/>
            </w:tcBorders>
            <w:shd w:val="clear" w:color="auto" w:fill="auto"/>
            <w:noWrap/>
            <w:vAlign w:val="bottom"/>
            <w:hideMark/>
            <w:tcPrChange w:id="214"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34E3865C" w14:textId="77777777" w:rsidR="008E1BE7" w:rsidRPr="008E1BE7" w:rsidRDefault="008E1BE7" w:rsidP="008E1BE7">
            <w:pPr>
              <w:spacing w:before="0"/>
              <w:jc w:val="left"/>
              <w:rPr>
                <w:ins w:id="215"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216"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7A63970" w14:textId="77777777" w:rsidR="008E1BE7" w:rsidRPr="008E1BE7" w:rsidRDefault="008E1BE7" w:rsidP="008E1BE7">
            <w:pPr>
              <w:spacing w:before="0"/>
              <w:jc w:val="left"/>
              <w:rPr>
                <w:ins w:id="217"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218"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EF63223" w14:textId="77777777" w:rsidR="008E1BE7" w:rsidRPr="008E1BE7" w:rsidRDefault="008E1BE7" w:rsidP="008E1BE7">
            <w:pPr>
              <w:spacing w:before="0"/>
              <w:jc w:val="left"/>
              <w:rPr>
                <w:ins w:id="21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2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5EE4840" w14:textId="77777777" w:rsidR="008E1BE7" w:rsidRPr="008E1BE7" w:rsidRDefault="008E1BE7" w:rsidP="008E1BE7">
            <w:pPr>
              <w:spacing w:before="0"/>
              <w:jc w:val="left"/>
              <w:rPr>
                <w:ins w:id="22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2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156896E" w14:textId="77777777" w:rsidR="008E1BE7" w:rsidRPr="008E1BE7" w:rsidRDefault="008E1BE7" w:rsidP="008E1BE7">
            <w:pPr>
              <w:spacing w:before="0"/>
              <w:jc w:val="left"/>
              <w:rPr>
                <w:ins w:id="22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2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FE3140F" w14:textId="77777777" w:rsidR="008E1BE7" w:rsidRPr="008E1BE7" w:rsidRDefault="008E1BE7" w:rsidP="008E1BE7">
            <w:pPr>
              <w:spacing w:before="0"/>
              <w:jc w:val="left"/>
              <w:rPr>
                <w:ins w:id="22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2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58547C9" w14:textId="77777777" w:rsidR="008E1BE7" w:rsidRPr="008E1BE7" w:rsidRDefault="008E1BE7" w:rsidP="008E1BE7">
            <w:pPr>
              <w:spacing w:before="0"/>
              <w:jc w:val="left"/>
              <w:rPr>
                <w:ins w:id="22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22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51FB6AC" w14:textId="77777777" w:rsidR="008E1BE7" w:rsidRPr="008E1BE7" w:rsidRDefault="008E1BE7" w:rsidP="008E1BE7">
            <w:pPr>
              <w:spacing w:before="0"/>
              <w:jc w:val="left"/>
              <w:rPr>
                <w:ins w:id="229" w:author="BELLOW Alexandra" w:date="2024-08-14T17:24:00Z" w16du:dateUtc="2024-08-14T15:24:00Z"/>
                <w:rFonts w:ascii="Times New Roman" w:hAnsi="Times New Roman"/>
                <w:sz w:val="20"/>
                <w:szCs w:val="20"/>
              </w:rPr>
            </w:pPr>
          </w:p>
        </w:tc>
      </w:tr>
      <w:tr w:rsidR="008E1BE7" w:rsidRPr="008E1BE7" w14:paraId="3FE4955E" w14:textId="77777777" w:rsidTr="008E1BE7">
        <w:trPr>
          <w:trHeight w:val="300"/>
          <w:ins w:id="230" w:author="BELLOW Alexandra" w:date="2024-08-14T17:24:00Z"/>
        </w:trPr>
        <w:tc>
          <w:tcPr>
            <w:tcW w:w="4053" w:type="dxa"/>
            <w:gridSpan w:val="4"/>
            <w:tcBorders>
              <w:top w:val="nil"/>
              <w:left w:val="nil"/>
              <w:bottom w:val="nil"/>
              <w:right w:val="nil"/>
            </w:tcBorders>
            <w:shd w:val="clear" w:color="000000" w:fill="F2F2F2"/>
            <w:noWrap/>
            <w:vAlign w:val="bottom"/>
            <w:hideMark/>
          </w:tcPr>
          <w:p w14:paraId="3C19F3DA" w14:textId="7A2341CB" w:rsidR="008E1BE7" w:rsidRPr="008E1BE7" w:rsidRDefault="008E1BE7" w:rsidP="008E1BE7">
            <w:pPr>
              <w:spacing w:before="0"/>
              <w:jc w:val="left"/>
              <w:rPr>
                <w:ins w:id="231" w:author="BELLOW Alexandra" w:date="2024-08-14T17:24:00Z" w16du:dateUtc="2024-08-14T15:24:00Z"/>
                <w:rFonts w:ascii="Aptos Narrow" w:hAnsi="Aptos Narrow"/>
                <w:sz w:val="22"/>
                <w:szCs w:val="22"/>
                <w:u w:val="single"/>
              </w:rPr>
            </w:pPr>
            <w:ins w:id="232" w:author="BELLOW Alexandra" w:date="2024-08-14T17:24:00Z" w16du:dateUtc="2024-08-14T15:24:00Z">
              <w:r w:rsidRPr="008E1BE7">
                <w:rPr>
                  <w:rFonts w:ascii="Aptos Narrow" w:hAnsi="Aptos Narrow"/>
                  <w:sz w:val="22"/>
                  <w:szCs w:val="22"/>
                  <w:u w:val="single"/>
                </w:rPr>
                <w:t>1. MOBILIER, ERGONOMIE, AGENCEMENT</w:t>
              </w:r>
            </w:ins>
          </w:p>
        </w:tc>
        <w:tc>
          <w:tcPr>
            <w:tcW w:w="1216" w:type="dxa"/>
            <w:tcBorders>
              <w:top w:val="nil"/>
              <w:left w:val="nil"/>
              <w:bottom w:val="nil"/>
              <w:right w:val="nil"/>
            </w:tcBorders>
            <w:shd w:val="clear" w:color="000000" w:fill="F2F2F2"/>
            <w:noWrap/>
            <w:vAlign w:val="bottom"/>
            <w:hideMark/>
          </w:tcPr>
          <w:p w14:paraId="4AACCB36" w14:textId="77777777" w:rsidR="008E1BE7" w:rsidRPr="008E1BE7" w:rsidRDefault="008E1BE7" w:rsidP="008E1BE7">
            <w:pPr>
              <w:spacing w:before="0"/>
              <w:jc w:val="left"/>
              <w:rPr>
                <w:ins w:id="233" w:author="BELLOW Alexandra" w:date="2024-08-14T17:24:00Z" w16du:dateUtc="2024-08-14T15:24:00Z"/>
                <w:rFonts w:ascii="Aptos Narrow" w:hAnsi="Aptos Narrow"/>
                <w:sz w:val="22"/>
                <w:szCs w:val="22"/>
                <w:u w:val="single"/>
              </w:rPr>
            </w:pPr>
          </w:p>
        </w:tc>
        <w:tc>
          <w:tcPr>
            <w:tcW w:w="1216" w:type="dxa"/>
            <w:tcBorders>
              <w:top w:val="nil"/>
              <w:left w:val="nil"/>
              <w:bottom w:val="nil"/>
              <w:right w:val="nil"/>
            </w:tcBorders>
            <w:shd w:val="clear" w:color="000000" w:fill="F2F2F2"/>
            <w:noWrap/>
            <w:vAlign w:val="bottom"/>
            <w:hideMark/>
          </w:tcPr>
          <w:p w14:paraId="61FCA85D" w14:textId="77777777" w:rsidR="008E1BE7" w:rsidRPr="008E1BE7" w:rsidRDefault="008E1BE7" w:rsidP="008E1BE7">
            <w:pPr>
              <w:spacing w:before="0"/>
              <w:jc w:val="left"/>
              <w:rPr>
                <w:ins w:id="234" w:author="BELLOW Alexandra" w:date="2024-08-14T17:24:00Z" w16du:dateUtc="2024-08-14T15:24:00Z"/>
                <w:rFonts w:ascii="Aptos Narrow" w:hAnsi="Aptos Narrow"/>
                <w:sz w:val="22"/>
                <w:szCs w:val="22"/>
              </w:rPr>
            </w:pPr>
            <w:ins w:id="23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4D3D825" w14:textId="77777777" w:rsidR="008E1BE7" w:rsidRPr="008E1BE7" w:rsidRDefault="008E1BE7" w:rsidP="008E1BE7">
            <w:pPr>
              <w:spacing w:before="0"/>
              <w:jc w:val="left"/>
              <w:rPr>
                <w:ins w:id="236" w:author="BELLOW Alexandra" w:date="2024-08-14T17:24:00Z" w16du:dateUtc="2024-08-14T15:24:00Z"/>
                <w:rFonts w:ascii="Aptos Narrow" w:hAnsi="Aptos Narrow"/>
                <w:sz w:val="22"/>
                <w:szCs w:val="22"/>
              </w:rPr>
            </w:pPr>
            <w:ins w:id="23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E17CD8C" w14:textId="77777777" w:rsidR="008E1BE7" w:rsidRPr="008E1BE7" w:rsidRDefault="008E1BE7" w:rsidP="008E1BE7">
            <w:pPr>
              <w:spacing w:before="0"/>
              <w:jc w:val="left"/>
              <w:rPr>
                <w:ins w:id="238" w:author="BELLOW Alexandra" w:date="2024-08-14T17:24:00Z" w16du:dateUtc="2024-08-14T15:24:00Z"/>
                <w:rFonts w:ascii="Aptos Narrow" w:hAnsi="Aptos Narrow"/>
                <w:sz w:val="22"/>
                <w:szCs w:val="22"/>
              </w:rPr>
            </w:pPr>
            <w:ins w:id="239"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32353FFD" w14:textId="77777777" w:rsidR="008E1BE7" w:rsidRPr="008E1BE7" w:rsidRDefault="008E1BE7" w:rsidP="008E1BE7">
            <w:pPr>
              <w:spacing w:before="0"/>
              <w:jc w:val="left"/>
              <w:rPr>
                <w:ins w:id="240" w:author="BELLOW Alexandra" w:date="2024-08-14T17:24:00Z" w16du:dateUtc="2024-08-14T15:24:00Z"/>
                <w:rFonts w:ascii="Aptos Narrow" w:hAnsi="Aptos Narrow"/>
                <w:sz w:val="22"/>
                <w:szCs w:val="22"/>
              </w:rPr>
            </w:pPr>
            <w:ins w:id="241" w:author="BELLOW Alexandra" w:date="2024-08-14T17:24:00Z" w16du:dateUtc="2024-08-14T15:24:00Z">
              <w:r w:rsidRPr="008E1BE7">
                <w:rPr>
                  <w:rFonts w:ascii="Aptos Narrow" w:hAnsi="Aptos Narrow"/>
                  <w:sz w:val="22"/>
                  <w:szCs w:val="22"/>
                </w:rPr>
                <w:t> </w:t>
              </w:r>
            </w:ins>
          </w:p>
        </w:tc>
      </w:tr>
      <w:tr w:rsidR="008E1BE7" w:rsidRPr="008E1BE7" w14:paraId="0AA635DD" w14:textId="77777777" w:rsidTr="008E1BE7">
        <w:tblPrEx>
          <w:tblW w:w="9077" w:type="dxa"/>
          <w:tblInd w:w="70" w:type="dxa"/>
          <w:tblCellMar>
            <w:left w:w="70" w:type="dxa"/>
            <w:right w:w="70" w:type="dxa"/>
          </w:tblCellMar>
          <w:tblPrExChange w:id="242" w:author="BELLOW Alexandra" w:date="2024-08-14T17:24:00Z" w16du:dateUtc="2024-08-14T15:24:00Z">
            <w:tblPrEx>
              <w:tblW w:w="10016" w:type="dxa"/>
              <w:tblInd w:w="70" w:type="dxa"/>
              <w:tblCellMar>
                <w:left w:w="70" w:type="dxa"/>
                <w:right w:w="70" w:type="dxa"/>
              </w:tblCellMar>
            </w:tblPrEx>
          </w:tblPrExChange>
        </w:tblPrEx>
        <w:trPr>
          <w:trHeight w:val="300"/>
          <w:ins w:id="243" w:author="BELLOW Alexandra" w:date="2024-08-14T17:24:00Z"/>
          <w:trPrChange w:id="24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4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F43036D" w14:textId="77777777" w:rsidR="008E1BE7" w:rsidRPr="008E1BE7" w:rsidRDefault="008E1BE7" w:rsidP="008E1BE7">
            <w:pPr>
              <w:spacing w:before="0"/>
              <w:jc w:val="left"/>
              <w:rPr>
                <w:ins w:id="246" w:author="BELLOW Alexandra" w:date="2024-08-14T17:24:00Z" w16du:dateUtc="2024-08-14T15:24:00Z"/>
                <w:rFonts w:ascii="Aptos Narrow" w:hAnsi="Aptos Narrow"/>
                <w:sz w:val="22"/>
                <w:szCs w:val="22"/>
              </w:rPr>
            </w:pPr>
          </w:p>
        </w:tc>
        <w:tc>
          <w:tcPr>
            <w:tcW w:w="3907" w:type="dxa"/>
            <w:gridSpan w:val="3"/>
            <w:tcBorders>
              <w:top w:val="nil"/>
              <w:left w:val="nil"/>
              <w:bottom w:val="nil"/>
              <w:right w:val="nil"/>
            </w:tcBorders>
            <w:shd w:val="clear" w:color="auto" w:fill="auto"/>
            <w:noWrap/>
            <w:vAlign w:val="bottom"/>
            <w:hideMark/>
            <w:tcPrChange w:id="247"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08E742FE" w14:textId="77777777" w:rsidR="008E1BE7" w:rsidRPr="008E1BE7" w:rsidRDefault="008E1BE7" w:rsidP="008E1BE7">
            <w:pPr>
              <w:spacing w:before="0"/>
              <w:jc w:val="left"/>
              <w:rPr>
                <w:ins w:id="248" w:author="BELLOW Alexandra" w:date="2024-08-14T17:24:00Z" w16du:dateUtc="2024-08-14T15:24:00Z"/>
                <w:rFonts w:ascii="Aptos Narrow" w:hAnsi="Aptos Narrow"/>
                <w:sz w:val="22"/>
                <w:szCs w:val="22"/>
              </w:rPr>
            </w:pPr>
            <w:ins w:id="249" w:author="BELLOW Alexandra" w:date="2024-08-14T17:24:00Z" w16du:dateUtc="2024-08-14T15:24:00Z">
              <w:r w:rsidRPr="008E1BE7">
                <w:rPr>
                  <w:rFonts w:ascii="Aptos Narrow" w:hAnsi="Aptos Narrow"/>
                  <w:sz w:val="22"/>
                  <w:szCs w:val="22"/>
                </w:rPr>
                <w:t>1.1. PROTOTYPE ET PREMIERS DE SERIE</w:t>
              </w:r>
            </w:ins>
          </w:p>
        </w:tc>
        <w:tc>
          <w:tcPr>
            <w:tcW w:w="1216" w:type="dxa"/>
            <w:tcBorders>
              <w:top w:val="nil"/>
              <w:left w:val="nil"/>
              <w:bottom w:val="nil"/>
              <w:right w:val="nil"/>
            </w:tcBorders>
            <w:shd w:val="clear" w:color="auto" w:fill="auto"/>
            <w:noWrap/>
            <w:vAlign w:val="bottom"/>
            <w:hideMark/>
            <w:tcPrChange w:id="25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B01CE4F" w14:textId="77777777" w:rsidR="008E1BE7" w:rsidRPr="008E1BE7" w:rsidRDefault="008E1BE7" w:rsidP="008E1BE7">
            <w:pPr>
              <w:spacing w:before="0"/>
              <w:jc w:val="left"/>
              <w:rPr>
                <w:ins w:id="25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25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F5483D6" w14:textId="77777777" w:rsidR="008E1BE7" w:rsidRPr="008E1BE7" w:rsidRDefault="008E1BE7" w:rsidP="008E1BE7">
            <w:pPr>
              <w:spacing w:before="0"/>
              <w:jc w:val="left"/>
              <w:rPr>
                <w:ins w:id="25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5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852B275" w14:textId="77777777" w:rsidR="008E1BE7" w:rsidRPr="008E1BE7" w:rsidRDefault="008E1BE7" w:rsidP="008E1BE7">
            <w:pPr>
              <w:spacing w:before="0"/>
              <w:jc w:val="left"/>
              <w:rPr>
                <w:ins w:id="25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25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7952D50" w14:textId="77777777" w:rsidR="008E1BE7" w:rsidRPr="008E1BE7" w:rsidRDefault="008E1BE7" w:rsidP="008E1BE7">
            <w:pPr>
              <w:spacing w:before="0"/>
              <w:jc w:val="left"/>
              <w:rPr>
                <w:ins w:id="25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25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40F824BD" w14:textId="77777777" w:rsidR="008E1BE7" w:rsidRPr="008E1BE7" w:rsidRDefault="008E1BE7" w:rsidP="008E1BE7">
            <w:pPr>
              <w:spacing w:before="0"/>
              <w:jc w:val="left"/>
              <w:rPr>
                <w:ins w:id="259" w:author="BELLOW Alexandra" w:date="2024-08-14T17:24:00Z" w16du:dateUtc="2024-08-14T15:24:00Z"/>
                <w:rFonts w:ascii="Times New Roman" w:hAnsi="Times New Roman"/>
                <w:sz w:val="20"/>
                <w:szCs w:val="20"/>
              </w:rPr>
            </w:pPr>
          </w:p>
        </w:tc>
      </w:tr>
      <w:tr w:rsidR="008E1BE7" w:rsidRPr="008E1BE7" w14:paraId="7EEA8EC9" w14:textId="77777777" w:rsidTr="008E1BE7">
        <w:tblPrEx>
          <w:tblW w:w="9077" w:type="dxa"/>
          <w:tblInd w:w="70" w:type="dxa"/>
          <w:tblCellMar>
            <w:left w:w="70" w:type="dxa"/>
            <w:right w:w="70" w:type="dxa"/>
          </w:tblCellMar>
          <w:tblPrExChange w:id="260" w:author="BELLOW Alexandra" w:date="2024-08-14T17:24:00Z" w16du:dateUtc="2024-08-14T15:24:00Z">
            <w:tblPrEx>
              <w:tblW w:w="10016" w:type="dxa"/>
              <w:tblInd w:w="70" w:type="dxa"/>
              <w:tblCellMar>
                <w:left w:w="70" w:type="dxa"/>
                <w:right w:w="70" w:type="dxa"/>
              </w:tblCellMar>
            </w:tblPrEx>
          </w:tblPrExChange>
        </w:tblPrEx>
        <w:trPr>
          <w:trHeight w:val="300"/>
          <w:ins w:id="261" w:author="BELLOW Alexandra" w:date="2024-08-14T17:24:00Z"/>
          <w:trPrChange w:id="26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6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56D128A" w14:textId="77777777" w:rsidR="008E1BE7" w:rsidRPr="008E1BE7" w:rsidRDefault="008E1BE7" w:rsidP="008E1BE7">
            <w:pPr>
              <w:spacing w:before="0"/>
              <w:jc w:val="left"/>
              <w:rPr>
                <w:ins w:id="264" w:author="BELLOW Alexandra" w:date="2024-08-14T17:24:00Z" w16du:dateUtc="2024-08-14T15:24:00Z"/>
                <w:rFonts w:ascii="Times New Roman" w:hAnsi="Times New Roman"/>
                <w:sz w:val="20"/>
                <w:szCs w:val="20"/>
              </w:rPr>
            </w:pPr>
          </w:p>
        </w:tc>
        <w:tc>
          <w:tcPr>
            <w:tcW w:w="7555" w:type="dxa"/>
            <w:gridSpan w:val="6"/>
            <w:tcBorders>
              <w:top w:val="nil"/>
              <w:left w:val="nil"/>
              <w:bottom w:val="nil"/>
              <w:right w:val="nil"/>
            </w:tcBorders>
            <w:shd w:val="clear" w:color="auto" w:fill="auto"/>
            <w:noWrap/>
            <w:vAlign w:val="bottom"/>
            <w:hideMark/>
            <w:tcPrChange w:id="265" w:author="BELLOW Alexandra" w:date="2024-08-14T17:24:00Z" w16du:dateUtc="2024-08-14T15:24:00Z">
              <w:tcPr>
                <w:tcW w:w="7555" w:type="dxa"/>
                <w:gridSpan w:val="6"/>
                <w:tcBorders>
                  <w:top w:val="nil"/>
                  <w:left w:val="nil"/>
                  <w:bottom w:val="nil"/>
                  <w:right w:val="nil"/>
                </w:tcBorders>
                <w:shd w:val="clear" w:color="auto" w:fill="auto"/>
                <w:noWrap/>
                <w:vAlign w:val="bottom"/>
                <w:hideMark/>
              </w:tcPr>
            </w:tcPrChange>
          </w:tcPr>
          <w:p w14:paraId="646CF4E6" w14:textId="77777777" w:rsidR="008E1BE7" w:rsidRPr="008E1BE7" w:rsidRDefault="008E1BE7" w:rsidP="008E1BE7">
            <w:pPr>
              <w:spacing w:before="0"/>
              <w:jc w:val="left"/>
              <w:rPr>
                <w:ins w:id="266" w:author="BELLOW Alexandra" w:date="2024-08-14T17:24:00Z" w16du:dateUtc="2024-08-14T15:24:00Z"/>
                <w:rFonts w:ascii="Aptos Narrow" w:hAnsi="Aptos Narrow"/>
                <w:sz w:val="22"/>
                <w:szCs w:val="22"/>
              </w:rPr>
            </w:pPr>
            <w:ins w:id="267" w:author="BELLOW Alexandra" w:date="2024-08-14T17:24:00Z" w16du:dateUtc="2024-08-14T15:24:00Z">
              <w:r w:rsidRPr="008E1BE7">
                <w:rPr>
                  <w:rFonts w:ascii="Aptos Narrow" w:hAnsi="Aptos Narrow"/>
                  <w:sz w:val="22"/>
                  <w:szCs w:val="22"/>
                </w:rPr>
                <w:t>1.2. CONTRÔLES SPECIFIQUES SUR UN ECHANTILLON LOCAUX ET SDPP</w:t>
              </w:r>
            </w:ins>
          </w:p>
        </w:tc>
        <w:tc>
          <w:tcPr>
            <w:tcW w:w="1216" w:type="dxa"/>
            <w:tcBorders>
              <w:top w:val="nil"/>
              <w:left w:val="nil"/>
              <w:bottom w:val="nil"/>
              <w:right w:val="nil"/>
            </w:tcBorders>
            <w:shd w:val="clear" w:color="auto" w:fill="auto"/>
            <w:noWrap/>
            <w:vAlign w:val="bottom"/>
            <w:hideMark/>
            <w:tcPrChange w:id="26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2FC014F" w14:textId="77777777" w:rsidR="008E1BE7" w:rsidRPr="008E1BE7" w:rsidRDefault="008E1BE7" w:rsidP="008E1BE7">
            <w:pPr>
              <w:spacing w:before="0"/>
              <w:jc w:val="left"/>
              <w:rPr>
                <w:ins w:id="269" w:author="BELLOW Alexandra" w:date="2024-08-14T17:24:00Z" w16du:dateUtc="2024-08-14T15:24:00Z"/>
                <w:rFonts w:ascii="Aptos Narrow" w:hAnsi="Aptos Narrow"/>
                <w:sz w:val="22"/>
                <w:szCs w:val="22"/>
              </w:rPr>
            </w:pPr>
          </w:p>
        </w:tc>
        <w:tc>
          <w:tcPr>
            <w:tcW w:w="160" w:type="dxa"/>
            <w:tcBorders>
              <w:top w:val="nil"/>
              <w:left w:val="nil"/>
              <w:bottom w:val="nil"/>
              <w:right w:val="nil"/>
            </w:tcBorders>
            <w:shd w:val="clear" w:color="auto" w:fill="auto"/>
            <w:noWrap/>
            <w:vAlign w:val="bottom"/>
            <w:hideMark/>
            <w:tcPrChange w:id="27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8CB00CD" w14:textId="77777777" w:rsidR="008E1BE7" w:rsidRPr="008E1BE7" w:rsidRDefault="008E1BE7" w:rsidP="008E1BE7">
            <w:pPr>
              <w:spacing w:before="0"/>
              <w:jc w:val="left"/>
              <w:rPr>
                <w:ins w:id="271" w:author="BELLOW Alexandra" w:date="2024-08-14T17:24:00Z" w16du:dateUtc="2024-08-14T15:24:00Z"/>
                <w:rFonts w:ascii="Times New Roman" w:hAnsi="Times New Roman"/>
                <w:sz w:val="20"/>
                <w:szCs w:val="20"/>
              </w:rPr>
            </w:pPr>
          </w:p>
        </w:tc>
      </w:tr>
      <w:tr w:rsidR="008E1BE7" w:rsidRPr="008E1BE7" w14:paraId="4772D18F" w14:textId="77777777" w:rsidTr="008E1BE7">
        <w:tblPrEx>
          <w:tblW w:w="9077" w:type="dxa"/>
          <w:tblInd w:w="70" w:type="dxa"/>
          <w:tblCellMar>
            <w:left w:w="70" w:type="dxa"/>
            <w:right w:w="70" w:type="dxa"/>
          </w:tblCellMar>
          <w:tblPrExChange w:id="272" w:author="BELLOW Alexandra" w:date="2024-08-14T17:24:00Z" w16du:dateUtc="2024-08-14T15:24:00Z">
            <w:tblPrEx>
              <w:tblW w:w="10016" w:type="dxa"/>
              <w:tblInd w:w="70" w:type="dxa"/>
              <w:tblCellMar>
                <w:left w:w="70" w:type="dxa"/>
                <w:right w:w="70" w:type="dxa"/>
              </w:tblCellMar>
            </w:tblPrEx>
          </w:tblPrExChange>
        </w:tblPrEx>
        <w:trPr>
          <w:trHeight w:val="300"/>
          <w:ins w:id="273" w:author="BELLOW Alexandra" w:date="2024-08-14T17:24:00Z"/>
          <w:trPrChange w:id="27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7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774BED1" w14:textId="77777777" w:rsidR="008E1BE7" w:rsidRPr="008E1BE7" w:rsidRDefault="008E1BE7" w:rsidP="008E1BE7">
            <w:pPr>
              <w:spacing w:before="0"/>
              <w:jc w:val="left"/>
              <w:rPr>
                <w:ins w:id="276" w:author="BELLOW Alexandra" w:date="2024-08-14T17:24:00Z" w16du:dateUtc="2024-08-14T15:24:00Z"/>
                <w:rFonts w:ascii="Times New Roman" w:hAnsi="Times New Roman"/>
                <w:sz w:val="20"/>
                <w:szCs w:val="20"/>
              </w:rPr>
            </w:pPr>
          </w:p>
        </w:tc>
        <w:tc>
          <w:tcPr>
            <w:tcW w:w="8771" w:type="dxa"/>
            <w:gridSpan w:val="7"/>
            <w:tcBorders>
              <w:top w:val="nil"/>
              <w:left w:val="nil"/>
              <w:bottom w:val="nil"/>
              <w:right w:val="nil"/>
            </w:tcBorders>
            <w:shd w:val="clear" w:color="auto" w:fill="auto"/>
            <w:noWrap/>
            <w:vAlign w:val="bottom"/>
            <w:hideMark/>
            <w:tcPrChange w:id="277" w:author="BELLOW Alexandra" w:date="2024-08-14T17:24:00Z" w16du:dateUtc="2024-08-14T15:24:00Z">
              <w:tcPr>
                <w:tcW w:w="8771" w:type="dxa"/>
                <w:gridSpan w:val="7"/>
                <w:tcBorders>
                  <w:top w:val="nil"/>
                  <w:left w:val="nil"/>
                  <w:bottom w:val="nil"/>
                  <w:right w:val="nil"/>
                </w:tcBorders>
                <w:shd w:val="clear" w:color="auto" w:fill="auto"/>
                <w:noWrap/>
                <w:vAlign w:val="bottom"/>
                <w:hideMark/>
              </w:tcPr>
            </w:tcPrChange>
          </w:tcPr>
          <w:p w14:paraId="24C90CE7" w14:textId="77777777" w:rsidR="008E1BE7" w:rsidRPr="008E1BE7" w:rsidRDefault="008E1BE7" w:rsidP="008E1BE7">
            <w:pPr>
              <w:spacing w:before="0"/>
              <w:jc w:val="left"/>
              <w:rPr>
                <w:ins w:id="278" w:author="BELLOW Alexandra" w:date="2024-08-14T17:24:00Z" w16du:dateUtc="2024-08-14T15:24:00Z"/>
                <w:rFonts w:ascii="Aptos Narrow" w:hAnsi="Aptos Narrow"/>
                <w:sz w:val="22"/>
                <w:szCs w:val="22"/>
              </w:rPr>
            </w:pPr>
            <w:ins w:id="279" w:author="BELLOW Alexandra" w:date="2024-08-14T17:24:00Z" w16du:dateUtc="2024-08-14T15:24:00Z">
              <w:r w:rsidRPr="008E1BE7">
                <w:rPr>
                  <w:rFonts w:ascii="Aptos Narrow" w:hAnsi="Aptos Narrow"/>
                  <w:sz w:val="22"/>
                  <w:szCs w:val="22"/>
                </w:rPr>
                <w:t>1.3. CONTRÔLES SPECIFIQUES SUR UN ECHANTILLON DE SALLES D'AUDIENCES PUBLIQUES</w:t>
              </w:r>
            </w:ins>
          </w:p>
        </w:tc>
        <w:tc>
          <w:tcPr>
            <w:tcW w:w="160" w:type="dxa"/>
            <w:tcBorders>
              <w:top w:val="nil"/>
              <w:left w:val="nil"/>
              <w:bottom w:val="nil"/>
              <w:right w:val="nil"/>
            </w:tcBorders>
            <w:shd w:val="clear" w:color="auto" w:fill="auto"/>
            <w:noWrap/>
            <w:vAlign w:val="bottom"/>
            <w:hideMark/>
            <w:tcPrChange w:id="28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000BD81" w14:textId="77777777" w:rsidR="008E1BE7" w:rsidRPr="008E1BE7" w:rsidRDefault="008E1BE7" w:rsidP="008E1BE7">
            <w:pPr>
              <w:spacing w:before="0"/>
              <w:jc w:val="left"/>
              <w:rPr>
                <w:ins w:id="281" w:author="BELLOW Alexandra" w:date="2024-08-14T17:24:00Z" w16du:dateUtc="2024-08-14T15:24:00Z"/>
                <w:rFonts w:ascii="Aptos Narrow" w:hAnsi="Aptos Narrow"/>
                <w:sz w:val="22"/>
                <w:szCs w:val="22"/>
              </w:rPr>
            </w:pPr>
          </w:p>
        </w:tc>
      </w:tr>
      <w:tr w:rsidR="008E1BE7" w:rsidRPr="008E1BE7" w14:paraId="3ADAD865" w14:textId="77777777" w:rsidTr="008E1BE7">
        <w:tblPrEx>
          <w:tblW w:w="9077" w:type="dxa"/>
          <w:tblInd w:w="70" w:type="dxa"/>
          <w:tblCellMar>
            <w:left w:w="70" w:type="dxa"/>
            <w:right w:w="70" w:type="dxa"/>
          </w:tblCellMar>
          <w:tblPrExChange w:id="282" w:author="BELLOW Alexandra" w:date="2024-08-14T17:24:00Z" w16du:dateUtc="2024-08-14T15:24:00Z">
            <w:tblPrEx>
              <w:tblW w:w="10016" w:type="dxa"/>
              <w:tblInd w:w="70" w:type="dxa"/>
              <w:tblCellMar>
                <w:left w:w="70" w:type="dxa"/>
                <w:right w:w="70" w:type="dxa"/>
              </w:tblCellMar>
            </w:tblPrEx>
          </w:tblPrExChange>
        </w:tblPrEx>
        <w:trPr>
          <w:trHeight w:val="300"/>
          <w:ins w:id="283" w:author="BELLOW Alexandra" w:date="2024-08-14T17:24:00Z"/>
          <w:trPrChange w:id="28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8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1ADE30AB" w14:textId="77777777" w:rsidR="008E1BE7" w:rsidRPr="008E1BE7" w:rsidRDefault="008E1BE7" w:rsidP="008E1BE7">
            <w:pPr>
              <w:spacing w:before="0"/>
              <w:jc w:val="left"/>
              <w:rPr>
                <w:ins w:id="286" w:author="BELLOW Alexandra" w:date="2024-08-14T17:24:00Z" w16du:dateUtc="2024-08-14T15:24:00Z"/>
                <w:rFonts w:ascii="Times New Roman" w:hAnsi="Times New Roman"/>
                <w:sz w:val="20"/>
                <w:szCs w:val="20"/>
              </w:rPr>
            </w:pPr>
          </w:p>
        </w:tc>
        <w:tc>
          <w:tcPr>
            <w:tcW w:w="8771" w:type="dxa"/>
            <w:gridSpan w:val="7"/>
            <w:tcBorders>
              <w:top w:val="nil"/>
              <w:left w:val="nil"/>
              <w:bottom w:val="nil"/>
              <w:right w:val="nil"/>
            </w:tcBorders>
            <w:shd w:val="clear" w:color="auto" w:fill="auto"/>
            <w:noWrap/>
            <w:vAlign w:val="bottom"/>
            <w:hideMark/>
            <w:tcPrChange w:id="287" w:author="BELLOW Alexandra" w:date="2024-08-14T17:24:00Z" w16du:dateUtc="2024-08-14T15:24:00Z">
              <w:tcPr>
                <w:tcW w:w="8771" w:type="dxa"/>
                <w:gridSpan w:val="7"/>
                <w:tcBorders>
                  <w:top w:val="nil"/>
                  <w:left w:val="nil"/>
                  <w:bottom w:val="nil"/>
                  <w:right w:val="nil"/>
                </w:tcBorders>
                <w:shd w:val="clear" w:color="auto" w:fill="auto"/>
                <w:noWrap/>
                <w:vAlign w:val="bottom"/>
                <w:hideMark/>
              </w:tcPr>
            </w:tcPrChange>
          </w:tcPr>
          <w:p w14:paraId="58FDE22B" w14:textId="77777777" w:rsidR="008E1BE7" w:rsidRPr="008E1BE7" w:rsidRDefault="008E1BE7" w:rsidP="008E1BE7">
            <w:pPr>
              <w:spacing w:before="0"/>
              <w:jc w:val="left"/>
              <w:rPr>
                <w:ins w:id="288" w:author="BELLOW Alexandra" w:date="2024-08-14T17:24:00Z" w16du:dateUtc="2024-08-14T15:24:00Z"/>
                <w:rFonts w:ascii="Aptos Narrow" w:hAnsi="Aptos Narrow"/>
                <w:sz w:val="22"/>
                <w:szCs w:val="22"/>
              </w:rPr>
            </w:pPr>
            <w:ins w:id="289" w:author="BELLOW Alexandra" w:date="2024-08-14T17:24:00Z" w16du:dateUtc="2024-08-14T15:24:00Z">
              <w:r w:rsidRPr="008E1BE7">
                <w:rPr>
                  <w:rFonts w:ascii="Aptos Narrow" w:hAnsi="Aptos Narrow"/>
                  <w:sz w:val="22"/>
                  <w:szCs w:val="22"/>
                </w:rPr>
                <w:t>1.4. CONTRÔLES SPECIFIQUES SUR UN ECHANTILLON DE LOCAUX DE L'ATTENTE GARDEE</w:t>
              </w:r>
            </w:ins>
          </w:p>
        </w:tc>
        <w:tc>
          <w:tcPr>
            <w:tcW w:w="160" w:type="dxa"/>
            <w:tcBorders>
              <w:top w:val="nil"/>
              <w:left w:val="nil"/>
              <w:bottom w:val="nil"/>
              <w:right w:val="nil"/>
            </w:tcBorders>
            <w:shd w:val="clear" w:color="auto" w:fill="auto"/>
            <w:noWrap/>
            <w:vAlign w:val="bottom"/>
            <w:hideMark/>
            <w:tcPrChange w:id="29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1EDA617E" w14:textId="77777777" w:rsidR="008E1BE7" w:rsidRPr="008E1BE7" w:rsidRDefault="008E1BE7" w:rsidP="008E1BE7">
            <w:pPr>
              <w:spacing w:before="0"/>
              <w:jc w:val="left"/>
              <w:rPr>
                <w:ins w:id="291" w:author="BELLOW Alexandra" w:date="2024-08-14T17:24:00Z" w16du:dateUtc="2024-08-14T15:24:00Z"/>
                <w:rFonts w:ascii="Aptos Narrow" w:hAnsi="Aptos Narrow"/>
                <w:sz w:val="22"/>
                <w:szCs w:val="22"/>
              </w:rPr>
            </w:pPr>
          </w:p>
        </w:tc>
      </w:tr>
      <w:tr w:rsidR="008E1BE7" w:rsidRPr="008E1BE7" w14:paraId="0176DD02" w14:textId="77777777" w:rsidTr="008E1BE7">
        <w:tblPrEx>
          <w:tblW w:w="9077" w:type="dxa"/>
          <w:tblInd w:w="70" w:type="dxa"/>
          <w:tblCellMar>
            <w:left w:w="70" w:type="dxa"/>
            <w:right w:w="70" w:type="dxa"/>
          </w:tblCellMar>
          <w:tblPrExChange w:id="292" w:author="BELLOW Alexandra" w:date="2024-08-14T17:24:00Z" w16du:dateUtc="2024-08-14T15:24:00Z">
            <w:tblPrEx>
              <w:tblW w:w="10016" w:type="dxa"/>
              <w:tblInd w:w="70" w:type="dxa"/>
              <w:tblCellMar>
                <w:left w:w="70" w:type="dxa"/>
                <w:right w:w="70" w:type="dxa"/>
              </w:tblCellMar>
            </w:tblPrEx>
          </w:tblPrExChange>
        </w:tblPrEx>
        <w:trPr>
          <w:trHeight w:val="300"/>
          <w:ins w:id="293" w:author="BELLOW Alexandra" w:date="2024-08-14T17:24:00Z"/>
          <w:trPrChange w:id="29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29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8AC6850" w14:textId="77777777" w:rsidR="008E1BE7" w:rsidRPr="008E1BE7" w:rsidRDefault="008E1BE7" w:rsidP="008E1BE7">
            <w:pPr>
              <w:spacing w:before="0"/>
              <w:jc w:val="left"/>
              <w:rPr>
                <w:ins w:id="296"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297"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092ACC29" w14:textId="77777777" w:rsidR="008E1BE7" w:rsidRPr="008E1BE7" w:rsidRDefault="008E1BE7" w:rsidP="008E1BE7">
            <w:pPr>
              <w:spacing w:before="0"/>
              <w:jc w:val="left"/>
              <w:rPr>
                <w:ins w:id="298" w:author="BELLOW Alexandra" w:date="2024-08-14T17:24:00Z" w16du:dateUtc="2024-08-14T15:24:00Z"/>
                <w:rFonts w:ascii="Aptos Narrow" w:hAnsi="Aptos Narrow"/>
                <w:sz w:val="22"/>
                <w:szCs w:val="22"/>
              </w:rPr>
            </w:pPr>
            <w:ins w:id="299" w:author="BELLOW Alexandra" w:date="2024-08-14T17:24:00Z" w16du:dateUtc="2024-08-14T15:24:00Z">
              <w:r w:rsidRPr="008E1BE7">
                <w:rPr>
                  <w:rFonts w:ascii="Aptos Narrow" w:hAnsi="Aptos Narrow"/>
                  <w:sz w:val="22"/>
                  <w:szCs w:val="22"/>
                </w:rPr>
                <w:t>1.5. AGENCEMENT DU PCS</w:t>
              </w:r>
            </w:ins>
          </w:p>
        </w:tc>
        <w:tc>
          <w:tcPr>
            <w:tcW w:w="1216" w:type="dxa"/>
            <w:tcBorders>
              <w:top w:val="nil"/>
              <w:left w:val="nil"/>
              <w:bottom w:val="nil"/>
              <w:right w:val="nil"/>
            </w:tcBorders>
            <w:shd w:val="clear" w:color="auto" w:fill="auto"/>
            <w:noWrap/>
            <w:vAlign w:val="bottom"/>
            <w:hideMark/>
            <w:tcPrChange w:id="30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9E7078D" w14:textId="77777777" w:rsidR="008E1BE7" w:rsidRPr="008E1BE7" w:rsidRDefault="008E1BE7" w:rsidP="008E1BE7">
            <w:pPr>
              <w:spacing w:before="0"/>
              <w:jc w:val="left"/>
              <w:rPr>
                <w:ins w:id="30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30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F199114" w14:textId="77777777" w:rsidR="008E1BE7" w:rsidRPr="008E1BE7" w:rsidRDefault="008E1BE7" w:rsidP="008E1BE7">
            <w:pPr>
              <w:spacing w:before="0"/>
              <w:jc w:val="left"/>
              <w:rPr>
                <w:ins w:id="30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0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2DF7279" w14:textId="77777777" w:rsidR="008E1BE7" w:rsidRPr="008E1BE7" w:rsidRDefault="008E1BE7" w:rsidP="008E1BE7">
            <w:pPr>
              <w:spacing w:before="0"/>
              <w:jc w:val="left"/>
              <w:rPr>
                <w:ins w:id="30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0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1376D5D" w14:textId="77777777" w:rsidR="008E1BE7" w:rsidRPr="008E1BE7" w:rsidRDefault="008E1BE7" w:rsidP="008E1BE7">
            <w:pPr>
              <w:spacing w:before="0"/>
              <w:jc w:val="left"/>
              <w:rPr>
                <w:ins w:id="30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30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66B67B9" w14:textId="77777777" w:rsidR="008E1BE7" w:rsidRPr="008E1BE7" w:rsidRDefault="008E1BE7" w:rsidP="008E1BE7">
            <w:pPr>
              <w:spacing w:before="0"/>
              <w:jc w:val="left"/>
              <w:rPr>
                <w:ins w:id="309" w:author="BELLOW Alexandra" w:date="2024-08-14T17:24:00Z" w16du:dateUtc="2024-08-14T15:24:00Z"/>
                <w:rFonts w:ascii="Times New Roman" w:hAnsi="Times New Roman"/>
                <w:sz w:val="20"/>
                <w:szCs w:val="20"/>
              </w:rPr>
            </w:pPr>
          </w:p>
        </w:tc>
      </w:tr>
      <w:tr w:rsidR="008E1BE7" w:rsidRPr="008E1BE7" w14:paraId="56584D9C" w14:textId="77777777" w:rsidTr="008E1BE7">
        <w:tblPrEx>
          <w:tblW w:w="9077" w:type="dxa"/>
          <w:tblInd w:w="70" w:type="dxa"/>
          <w:tblCellMar>
            <w:left w:w="70" w:type="dxa"/>
            <w:right w:w="70" w:type="dxa"/>
          </w:tblCellMar>
          <w:tblPrExChange w:id="310" w:author="BELLOW Alexandra" w:date="2024-08-14T17:24:00Z" w16du:dateUtc="2024-08-14T15:24:00Z">
            <w:tblPrEx>
              <w:tblW w:w="10016" w:type="dxa"/>
              <w:tblInd w:w="70" w:type="dxa"/>
              <w:tblCellMar>
                <w:left w:w="70" w:type="dxa"/>
                <w:right w:w="70" w:type="dxa"/>
              </w:tblCellMar>
            </w:tblPrEx>
          </w:tblPrExChange>
        </w:tblPrEx>
        <w:trPr>
          <w:trHeight w:val="300"/>
          <w:ins w:id="311" w:author="BELLOW Alexandra" w:date="2024-08-14T17:24:00Z"/>
          <w:trPrChange w:id="31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31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48093D10" w14:textId="77777777" w:rsidR="008E1BE7" w:rsidRPr="008E1BE7" w:rsidRDefault="008E1BE7" w:rsidP="008E1BE7">
            <w:pPr>
              <w:spacing w:before="0"/>
              <w:jc w:val="left"/>
              <w:rPr>
                <w:ins w:id="314"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315"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25787684" w14:textId="77777777" w:rsidR="008E1BE7" w:rsidRPr="008E1BE7" w:rsidRDefault="008E1BE7" w:rsidP="008E1BE7">
            <w:pPr>
              <w:spacing w:before="0"/>
              <w:jc w:val="left"/>
              <w:rPr>
                <w:ins w:id="316"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317"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96773E2" w14:textId="77777777" w:rsidR="008E1BE7" w:rsidRPr="008E1BE7" w:rsidRDefault="008E1BE7" w:rsidP="008E1BE7">
            <w:pPr>
              <w:spacing w:before="0"/>
              <w:jc w:val="left"/>
              <w:rPr>
                <w:ins w:id="318"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319"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0D554FB" w14:textId="77777777" w:rsidR="008E1BE7" w:rsidRPr="008E1BE7" w:rsidRDefault="008E1BE7" w:rsidP="008E1BE7">
            <w:pPr>
              <w:spacing w:before="0"/>
              <w:jc w:val="left"/>
              <w:rPr>
                <w:ins w:id="32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2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329FDA6" w14:textId="77777777" w:rsidR="008E1BE7" w:rsidRPr="008E1BE7" w:rsidRDefault="008E1BE7" w:rsidP="008E1BE7">
            <w:pPr>
              <w:spacing w:before="0"/>
              <w:jc w:val="left"/>
              <w:rPr>
                <w:ins w:id="32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2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CF48252" w14:textId="77777777" w:rsidR="008E1BE7" w:rsidRPr="008E1BE7" w:rsidRDefault="008E1BE7" w:rsidP="008E1BE7">
            <w:pPr>
              <w:spacing w:before="0"/>
              <w:jc w:val="left"/>
              <w:rPr>
                <w:ins w:id="32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2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B388CC3" w14:textId="77777777" w:rsidR="008E1BE7" w:rsidRPr="008E1BE7" w:rsidRDefault="008E1BE7" w:rsidP="008E1BE7">
            <w:pPr>
              <w:spacing w:before="0"/>
              <w:jc w:val="left"/>
              <w:rPr>
                <w:ins w:id="32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2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37CE0E4" w14:textId="77777777" w:rsidR="008E1BE7" w:rsidRPr="008E1BE7" w:rsidRDefault="008E1BE7" w:rsidP="008E1BE7">
            <w:pPr>
              <w:spacing w:before="0"/>
              <w:jc w:val="left"/>
              <w:rPr>
                <w:ins w:id="328"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329"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8CC72AD" w14:textId="77777777" w:rsidR="008E1BE7" w:rsidRPr="008E1BE7" w:rsidRDefault="008E1BE7" w:rsidP="008E1BE7">
            <w:pPr>
              <w:spacing w:before="0"/>
              <w:jc w:val="left"/>
              <w:rPr>
                <w:ins w:id="330" w:author="BELLOW Alexandra" w:date="2024-08-14T17:24:00Z" w16du:dateUtc="2024-08-14T15:24:00Z"/>
                <w:rFonts w:ascii="Times New Roman" w:hAnsi="Times New Roman"/>
                <w:sz w:val="20"/>
                <w:szCs w:val="20"/>
              </w:rPr>
            </w:pPr>
          </w:p>
        </w:tc>
      </w:tr>
      <w:tr w:rsidR="008E1BE7" w:rsidRPr="008E1BE7" w14:paraId="68E80DFF" w14:textId="77777777" w:rsidTr="008E1BE7">
        <w:trPr>
          <w:trHeight w:val="300"/>
          <w:ins w:id="331" w:author="BELLOW Alexandra" w:date="2024-08-14T17:24:00Z"/>
        </w:trPr>
        <w:tc>
          <w:tcPr>
            <w:tcW w:w="3852" w:type="dxa"/>
            <w:gridSpan w:val="3"/>
            <w:tcBorders>
              <w:top w:val="nil"/>
              <w:left w:val="nil"/>
              <w:bottom w:val="nil"/>
              <w:right w:val="nil"/>
            </w:tcBorders>
            <w:shd w:val="clear" w:color="000000" w:fill="F2F2F2"/>
            <w:noWrap/>
            <w:vAlign w:val="bottom"/>
            <w:hideMark/>
          </w:tcPr>
          <w:p w14:paraId="14A62FC4" w14:textId="75F0C54C" w:rsidR="008E1BE7" w:rsidRPr="008E1BE7" w:rsidRDefault="008E1BE7" w:rsidP="008E1BE7">
            <w:pPr>
              <w:spacing w:before="0"/>
              <w:jc w:val="left"/>
              <w:rPr>
                <w:ins w:id="332" w:author="BELLOW Alexandra" w:date="2024-08-14T17:24:00Z" w16du:dateUtc="2024-08-14T15:24:00Z"/>
                <w:rFonts w:ascii="Aptos Narrow" w:hAnsi="Aptos Narrow"/>
                <w:sz w:val="22"/>
                <w:szCs w:val="22"/>
                <w:u w:val="single"/>
              </w:rPr>
            </w:pPr>
            <w:ins w:id="333" w:author="BELLOW Alexandra" w:date="2024-08-14T17:24:00Z" w16du:dateUtc="2024-08-14T15:24:00Z">
              <w:r w:rsidRPr="008E1BE7">
                <w:rPr>
                  <w:rFonts w:ascii="Aptos Narrow" w:hAnsi="Aptos Narrow"/>
                  <w:sz w:val="22"/>
                  <w:szCs w:val="22"/>
                  <w:u w:val="single"/>
                </w:rPr>
                <w:t>2. SURETE ET SECURITE</w:t>
              </w:r>
            </w:ins>
          </w:p>
        </w:tc>
        <w:tc>
          <w:tcPr>
            <w:tcW w:w="201" w:type="dxa"/>
            <w:tcBorders>
              <w:top w:val="nil"/>
              <w:left w:val="nil"/>
              <w:bottom w:val="nil"/>
              <w:right w:val="nil"/>
            </w:tcBorders>
            <w:shd w:val="clear" w:color="000000" w:fill="F2F2F2"/>
            <w:noWrap/>
            <w:vAlign w:val="bottom"/>
            <w:hideMark/>
          </w:tcPr>
          <w:p w14:paraId="468340BA" w14:textId="77777777" w:rsidR="008E1BE7" w:rsidRPr="008E1BE7" w:rsidRDefault="008E1BE7" w:rsidP="008E1BE7">
            <w:pPr>
              <w:spacing w:before="0"/>
              <w:jc w:val="left"/>
              <w:rPr>
                <w:ins w:id="334" w:author="BELLOW Alexandra" w:date="2024-08-14T17:24:00Z" w16du:dateUtc="2024-08-14T15:24:00Z"/>
                <w:rFonts w:ascii="Aptos Narrow" w:hAnsi="Aptos Narrow"/>
                <w:sz w:val="22"/>
                <w:szCs w:val="22"/>
              </w:rPr>
            </w:pPr>
            <w:ins w:id="33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4570732" w14:textId="77777777" w:rsidR="008E1BE7" w:rsidRPr="008E1BE7" w:rsidRDefault="008E1BE7" w:rsidP="008E1BE7">
            <w:pPr>
              <w:spacing w:before="0"/>
              <w:jc w:val="left"/>
              <w:rPr>
                <w:ins w:id="336" w:author="BELLOW Alexandra" w:date="2024-08-14T17:24:00Z" w16du:dateUtc="2024-08-14T15:24:00Z"/>
                <w:rFonts w:ascii="Aptos Narrow" w:hAnsi="Aptos Narrow"/>
                <w:sz w:val="22"/>
                <w:szCs w:val="22"/>
              </w:rPr>
            </w:pPr>
            <w:ins w:id="33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9BBEB06" w14:textId="77777777" w:rsidR="008E1BE7" w:rsidRPr="008E1BE7" w:rsidRDefault="008E1BE7" w:rsidP="008E1BE7">
            <w:pPr>
              <w:spacing w:before="0"/>
              <w:jc w:val="left"/>
              <w:rPr>
                <w:ins w:id="338" w:author="BELLOW Alexandra" w:date="2024-08-14T17:24:00Z" w16du:dateUtc="2024-08-14T15:24:00Z"/>
                <w:rFonts w:ascii="Aptos Narrow" w:hAnsi="Aptos Narrow"/>
                <w:sz w:val="22"/>
                <w:szCs w:val="22"/>
              </w:rPr>
            </w:pPr>
            <w:ins w:id="33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9340133" w14:textId="77777777" w:rsidR="008E1BE7" w:rsidRPr="008E1BE7" w:rsidRDefault="008E1BE7" w:rsidP="008E1BE7">
            <w:pPr>
              <w:spacing w:before="0"/>
              <w:jc w:val="left"/>
              <w:rPr>
                <w:ins w:id="340" w:author="BELLOW Alexandra" w:date="2024-08-14T17:24:00Z" w16du:dateUtc="2024-08-14T15:24:00Z"/>
                <w:rFonts w:ascii="Aptos Narrow" w:hAnsi="Aptos Narrow"/>
                <w:sz w:val="22"/>
                <w:szCs w:val="22"/>
              </w:rPr>
            </w:pPr>
            <w:ins w:id="34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B1EC7F6" w14:textId="77777777" w:rsidR="008E1BE7" w:rsidRPr="008E1BE7" w:rsidRDefault="008E1BE7" w:rsidP="008E1BE7">
            <w:pPr>
              <w:spacing w:before="0"/>
              <w:jc w:val="left"/>
              <w:rPr>
                <w:ins w:id="342" w:author="BELLOW Alexandra" w:date="2024-08-14T17:24:00Z" w16du:dateUtc="2024-08-14T15:24:00Z"/>
                <w:rFonts w:ascii="Aptos Narrow" w:hAnsi="Aptos Narrow"/>
                <w:sz w:val="22"/>
                <w:szCs w:val="22"/>
              </w:rPr>
            </w:pPr>
            <w:ins w:id="343"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56E9F851" w14:textId="77777777" w:rsidR="008E1BE7" w:rsidRPr="008E1BE7" w:rsidRDefault="008E1BE7" w:rsidP="008E1BE7">
            <w:pPr>
              <w:spacing w:before="0"/>
              <w:jc w:val="left"/>
              <w:rPr>
                <w:ins w:id="344" w:author="BELLOW Alexandra" w:date="2024-08-14T17:24:00Z" w16du:dateUtc="2024-08-14T15:24:00Z"/>
                <w:rFonts w:ascii="Aptos Narrow" w:hAnsi="Aptos Narrow"/>
                <w:sz w:val="22"/>
                <w:szCs w:val="22"/>
              </w:rPr>
            </w:pPr>
            <w:ins w:id="345" w:author="BELLOW Alexandra" w:date="2024-08-14T17:24:00Z" w16du:dateUtc="2024-08-14T15:24:00Z">
              <w:r w:rsidRPr="008E1BE7">
                <w:rPr>
                  <w:rFonts w:ascii="Aptos Narrow" w:hAnsi="Aptos Narrow"/>
                  <w:sz w:val="22"/>
                  <w:szCs w:val="22"/>
                </w:rPr>
                <w:t> </w:t>
              </w:r>
            </w:ins>
          </w:p>
        </w:tc>
      </w:tr>
      <w:tr w:rsidR="008E1BE7" w:rsidRPr="008E1BE7" w14:paraId="2603492C" w14:textId="77777777" w:rsidTr="008E1BE7">
        <w:tblPrEx>
          <w:tblW w:w="9077" w:type="dxa"/>
          <w:tblInd w:w="70" w:type="dxa"/>
          <w:tblCellMar>
            <w:left w:w="70" w:type="dxa"/>
            <w:right w:w="70" w:type="dxa"/>
          </w:tblCellMar>
          <w:tblPrExChange w:id="346" w:author="BELLOW Alexandra" w:date="2024-08-14T17:24:00Z" w16du:dateUtc="2024-08-14T15:24:00Z">
            <w:tblPrEx>
              <w:tblW w:w="10016" w:type="dxa"/>
              <w:tblInd w:w="70" w:type="dxa"/>
              <w:tblCellMar>
                <w:left w:w="70" w:type="dxa"/>
                <w:right w:w="70" w:type="dxa"/>
              </w:tblCellMar>
            </w:tblPrEx>
          </w:tblPrExChange>
        </w:tblPrEx>
        <w:trPr>
          <w:trHeight w:val="300"/>
          <w:ins w:id="347" w:author="BELLOW Alexandra" w:date="2024-08-14T17:24:00Z"/>
          <w:trPrChange w:id="34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34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96DCFEC" w14:textId="77777777" w:rsidR="008E1BE7" w:rsidRPr="008E1BE7" w:rsidRDefault="008E1BE7" w:rsidP="008E1BE7">
            <w:pPr>
              <w:spacing w:before="0"/>
              <w:jc w:val="left"/>
              <w:rPr>
                <w:ins w:id="350" w:author="BELLOW Alexandra" w:date="2024-08-14T17:24:00Z" w16du:dateUtc="2024-08-14T15:24:00Z"/>
                <w:rFonts w:ascii="Aptos Narrow" w:hAnsi="Aptos Narrow"/>
                <w:sz w:val="22"/>
                <w:szCs w:val="22"/>
              </w:rPr>
            </w:pPr>
          </w:p>
        </w:tc>
        <w:tc>
          <w:tcPr>
            <w:tcW w:w="3907" w:type="dxa"/>
            <w:gridSpan w:val="3"/>
            <w:tcBorders>
              <w:top w:val="nil"/>
              <w:left w:val="nil"/>
              <w:bottom w:val="nil"/>
              <w:right w:val="nil"/>
            </w:tcBorders>
            <w:shd w:val="clear" w:color="auto" w:fill="auto"/>
            <w:noWrap/>
            <w:vAlign w:val="bottom"/>
            <w:hideMark/>
            <w:tcPrChange w:id="351"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74CE53DE" w14:textId="77777777" w:rsidR="008E1BE7" w:rsidRPr="008E1BE7" w:rsidRDefault="008E1BE7" w:rsidP="008E1BE7">
            <w:pPr>
              <w:spacing w:before="0"/>
              <w:jc w:val="left"/>
              <w:rPr>
                <w:ins w:id="352" w:author="BELLOW Alexandra" w:date="2024-08-14T17:24:00Z" w16du:dateUtc="2024-08-14T15:24:00Z"/>
                <w:rFonts w:ascii="Aptos Narrow" w:hAnsi="Aptos Narrow"/>
                <w:sz w:val="22"/>
                <w:szCs w:val="22"/>
              </w:rPr>
            </w:pPr>
            <w:ins w:id="353" w:author="BELLOW Alexandra" w:date="2024-08-14T17:24:00Z" w16du:dateUtc="2024-08-14T15:24:00Z">
              <w:r w:rsidRPr="008E1BE7">
                <w:rPr>
                  <w:rFonts w:ascii="Aptos Narrow" w:hAnsi="Aptos Narrow"/>
                  <w:sz w:val="22"/>
                  <w:szCs w:val="22"/>
                </w:rPr>
                <w:t xml:space="preserve">2.1. MOBILIER ET EQUIPEMENTS </w:t>
              </w:r>
            </w:ins>
          </w:p>
        </w:tc>
        <w:tc>
          <w:tcPr>
            <w:tcW w:w="1216" w:type="dxa"/>
            <w:tcBorders>
              <w:top w:val="nil"/>
              <w:left w:val="nil"/>
              <w:bottom w:val="nil"/>
              <w:right w:val="nil"/>
            </w:tcBorders>
            <w:shd w:val="clear" w:color="auto" w:fill="auto"/>
            <w:noWrap/>
            <w:vAlign w:val="bottom"/>
            <w:hideMark/>
            <w:tcPrChange w:id="35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A746243" w14:textId="77777777" w:rsidR="008E1BE7" w:rsidRPr="008E1BE7" w:rsidRDefault="008E1BE7" w:rsidP="008E1BE7">
            <w:pPr>
              <w:spacing w:before="0"/>
              <w:jc w:val="left"/>
              <w:rPr>
                <w:ins w:id="35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35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DEA6C7F" w14:textId="77777777" w:rsidR="008E1BE7" w:rsidRPr="008E1BE7" w:rsidRDefault="008E1BE7" w:rsidP="008E1BE7">
            <w:pPr>
              <w:spacing w:before="0"/>
              <w:jc w:val="left"/>
              <w:rPr>
                <w:ins w:id="35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5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5511AE8" w14:textId="77777777" w:rsidR="008E1BE7" w:rsidRPr="008E1BE7" w:rsidRDefault="008E1BE7" w:rsidP="008E1BE7">
            <w:pPr>
              <w:spacing w:before="0"/>
              <w:jc w:val="left"/>
              <w:rPr>
                <w:ins w:id="35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6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381F6CC" w14:textId="77777777" w:rsidR="008E1BE7" w:rsidRPr="008E1BE7" w:rsidRDefault="008E1BE7" w:rsidP="008E1BE7">
            <w:pPr>
              <w:spacing w:before="0"/>
              <w:jc w:val="left"/>
              <w:rPr>
                <w:ins w:id="36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36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BE5B2A6" w14:textId="77777777" w:rsidR="008E1BE7" w:rsidRPr="008E1BE7" w:rsidRDefault="008E1BE7" w:rsidP="008E1BE7">
            <w:pPr>
              <w:spacing w:before="0"/>
              <w:jc w:val="left"/>
              <w:rPr>
                <w:ins w:id="363" w:author="BELLOW Alexandra" w:date="2024-08-14T17:24:00Z" w16du:dateUtc="2024-08-14T15:24:00Z"/>
                <w:rFonts w:ascii="Times New Roman" w:hAnsi="Times New Roman"/>
                <w:sz w:val="20"/>
                <w:szCs w:val="20"/>
              </w:rPr>
            </w:pPr>
          </w:p>
        </w:tc>
      </w:tr>
      <w:tr w:rsidR="008E1BE7" w:rsidRPr="008E1BE7" w14:paraId="3BE5D07A" w14:textId="77777777" w:rsidTr="008E1BE7">
        <w:tblPrEx>
          <w:tblW w:w="9077" w:type="dxa"/>
          <w:tblInd w:w="70" w:type="dxa"/>
          <w:tblCellMar>
            <w:left w:w="70" w:type="dxa"/>
            <w:right w:w="70" w:type="dxa"/>
          </w:tblCellMar>
          <w:tblPrExChange w:id="364" w:author="BELLOW Alexandra" w:date="2024-08-14T17:24:00Z" w16du:dateUtc="2024-08-14T15:24:00Z">
            <w:tblPrEx>
              <w:tblW w:w="10016" w:type="dxa"/>
              <w:tblInd w:w="70" w:type="dxa"/>
              <w:tblCellMar>
                <w:left w:w="70" w:type="dxa"/>
                <w:right w:w="70" w:type="dxa"/>
              </w:tblCellMar>
            </w:tblPrEx>
          </w:tblPrExChange>
        </w:tblPrEx>
        <w:trPr>
          <w:trHeight w:val="300"/>
          <w:ins w:id="365" w:author="BELLOW Alexandra" w:date="2024-08-14T17:24:00Z"/>
          <w:trPrChange w:id="36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36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71ADFAB" w14:textId="77777777" w:rsidR="008E1BE7" w:rsidRPr="008E1BE7" w:rsidRDefault="008E1BE7" w:rsidP="008E1BE7">
            <w:pPr>
              <w:spacing w:before="0"/>
              <w:jc w:val="left"/>
              <w:rPr>
                <w:ins w:id="368"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369"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0D03964A" w14:textId="77777777" w:rsidR="008E1BE7" w:rsidRPr="008E1BE7" w:rsidRDefault="008E1BE7" w:rsidP="008E1BE7">
            <w:pPr>
              <w:spacing w:before="0"/>
              <w:jc w:val="left"/>
              <w:rPr>
                <w:ins w:id="370" w:author="BELLOW Alexandra" w:date="2024-08-14T17:24:00Z" w16du:dateUtc="2024-08-14T15:24:00Z"/>
                <w:rFonts w:ascii="Aptos Narrow" w:hAnsi="Aptos Narrow"/>
                <w:sz w:val="22"/>
                <w:szCs w:val="22"/>
              </w:rPr>
            </w:pPr>
            <w:ins w:id="371" w:author="BELLOW Alexandra" w:date="2024-08-14T17:24:00Z" w16du:dateUtc="2024-08-14T15:24:00Z">
              <w:r w:rsidRPr="008E1BE7">
                <w:rPr>
                  <w:rFonts w:ascii="Aptos Narrow" w:hAnsi="Aptos Narrow"/>
                  <w:sz w:val="22"/>
                  <w:szCs w:val="22"/>
                </w:rPr>
                <w:t>2.2. EQUIPEMENTS DE SÛRETE PASSIVE</w:t>
              </w:r>
            </w:ins>
          </w:p>
        </w:tc>
        <w:tc>
          <w:tcPr>
            <w:tcW w:w="1216" w:type="dxa"/>
            <w:tcBorders>
              <w:top w:val="nil"/>
              <w:left w:val="nil"/>
              <w:bottom w:val="nil"/>
              <w:right w:val="nil"/>
            </w:tcBorders>
            <w:shd w:val="clear" w:color="auto" w:fill="auto"/>
            <w:noWrap/>
            <w:vAlign w:val="bottom"/>
            <w:hideMark/>
            <w:tcPrChange w:id="37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DA94F53" w14:textId="77777777" w:rsidR="008E1BE7" w:rsidRPr="008E1BE7" w:rsidRDefault="008E1BE7" w:rsidP="008E1BE7">
            <w:pPr>
              <w:spacing w:before="0"/>
              <w:jc w:val="left"/>
              <w:rPr>
                <w:ins w:id="37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37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3551711" w14:textId="77777777" w:rsidR="008E1BE7" w:rsidRPr="008E1BE7" w:rsidRDefault="008E1BE7" w:rsidP="008E1BE7">
            <w:pPr>
              <w:spacing w:before="0"/>
              <w:jc w:val="left"/>
              <w:rPr>
                <w:ins w:id="37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7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262C0F1" w14:textId="77777777" w:rsidR="008E1BE7" w:rsidRPr="008E1BE7" w:rsidRDefault="008E1BE7" w:rsidP="008E1BE7">
            <w:pPr>
              <w:spacing w:before="0"/>
              <w:jc w:val="left"/>
              <w:rPr>
                <w:ins w:id="37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7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190A842" w14:textId="77777777" w:rsidR="008E1BE7" w:rsidRPr="008E1BE7" w:rsidRDefault="008E1BE7" w:rsidP="008E1BE7">
            <w:pPr>
              <w:spacing w:before="0"/>
              <w:jc w:val="left"/>
              <w:rPr>
                <w:ins w:id="37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38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593A31F" w14:textId="77777777" w:rsidR="008E1BE7" w:rsidRPr="008E1BE7" w:rsidRDefault="008E1BE7" w:rsidP="008E1BE7">
            <w:pPr>
              <w:spacing w:before="0"/>
              <w:jc w:val="left"/>
              <w:rPr>
                <w:ins w:id="381" w:author="BELLOW Alexandra" w:date="2024-08-14T17:24:00Z" w16du:dateUtc="2024-08-14T15:24:00Z"/>
                <w:rFonts w:ascii="Times New Roman" w:hAnsi="Times New Roman"/>
                <w:sz w:val="20"/>
                <w:szCs w:val="20"/>
              </w:rPr>
            </w:pPr>
          </w:p>
        </w:tc>
      </w:tr>
      <w:tr w:rsidR="008E1BE7" w:rsidRPr="008E1BE7" w14:paraId="4ACFF223" w14:textId="77777777" w:rsidTr="008E1BE7">
        <w:tblPrEx>
          <w:tblW w:w="9077" w:type="dxa"/>
          <w:tblInd w:w="70" w:type="dxa"/>
          <w:tblCellMar>
            <w:left w:w="70" w:type="dxa"/>
            <w:right w:w="70" w:type="dxa"/>
          </w:tblCellMar>
          <w:tblPrExChange w:id="382" w:author="BELLOW Alexandra" w:date="2024-08-14T17:24:00Z" w16du:dateUtc="2024-08-14T15:24:00Z">
            <w:tblPrEx>
              <w:tblW w:w="10016" w:type="dxa"/>
              <w:tblInd w:w="70" w:type="dxa"/>
              <w:tblCellMar>
                <w:left w:w="70" w:type="dxa"/>
                <w:right w:w="70" w:type="dxa"/>
              </w:tblCellMar>
            </w:tblPrEx>
          </w:tblPrExChange>
        </w:tblPrEx>
        <w:trPr>
          <w:trHeight w:val="300"/>
          <w:ins w:id="383" w:author="BELLOW Alexandra" w:date="2024-08-14T17:24:00Z"/>
          <w:trPrChange w:id="38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38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A7BA7AB" w14:textId="77777777" w:rsidR="008E1BE7" w:rsidRPr="008E1BE7" w:rsidRDefault="008E1BE7" w:rsidP="008E1BE7">
            <w:pPr>
              <w:spacing w:before="0"/>
              <w:jc w:val="left"/>
              <w:rPr>
                <w:ins w:id="386"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387"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4DC32AB" w14:textId="77777777" w:rsidR="008E1BE7" w:rsidRPr="008E1BE7" w:rsidRDefault="008E1BE7" w:rsidP="008E1BE7">
            <w:pPr>
              <w:spacing w:before="0"/>
              <w:jc w:val="left"/>
              <w:rPr>
                <w:ins w:id="388"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389"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E90CB86" w14:textId="77777777" w:rsidR="008E1BE7" w:rsidRPr="008E1BE7" w:rsidRDefault="008E1BE7" w:rsidP="008E1BE7">
            <w:pPr>
              <w:spacing w:before="0"/>
              <w:jc w:val="left"/>
              <w:rPr>
                <w:ins w:id="39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39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3DCA1D4" w14:textId="77777777" w:rsidR="008E1BE7" w:rsidRPr="008E1BE7" w:rsidRDefault="008E1BE7" w:rsidP="008E1BE7">
            <w:pPr>
              <w:spacing w:before="0"/>
              <w:jc w:val="left"/>
              <w:rPr>
                <w:ins w:id="39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9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2392D2A" w14:textId="77777777" w:rsidR="008E1BE7" w:rsidRPr="008E1BE7" w:rsidRDefault="008E1BE7" w:rsidP="008E1BE7">
            <w:pPr>
              <w:spacing w:before="0"/>
              <w:jc w:val="left"/>
              <w:rPr>
                <w:ins w:id="39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9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686745A" w14:textId="77777777" w:rsidR="008E1BE7" w:rsidRPr="008E1BE7" w:rsidRDefault="008E1BE7" w:rsidP="008E1BE7">
            <w:pPr>
              <w:spacing w:before="0"/>
              <w:jc w:val="left"/>
              <w:rPr>
                <w:ins w:id="39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9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F2AA792" w14:textId="77777777" w:rsidR="008E1BE7" w:rsidRPr="008E1BE7" w:rsidRDefault="008E1BE7" w:rsidP="008E1BE7">
            <w:pPr>
              <w:spacing w:before="0"/>
              <w:jc w:val="left"/>
              <w:rPr>
                <w:ins w:id="39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39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26B3DB7" w14:textId="77777777" w:rsidR="008E1BE7" w:rsidRPr="008E1BE7" w:rsidRDefault="008E1BE7" w:rsidP="008E1BE7">
            <w:pPr>
              <w:spacing w:before="0"/>
              <w:jc w:val="left"/>
              <w:rPr>
                <w:ins w:id="400"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401"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72B7FBB" w14:textId="77777777" w:rsidR="008E1BE7" w:rsidRPr="008E1BE7" w:rsidRDefault="008E1BE7" w:rsidP="008E1BE7">
            <w:pPr>
              <w:spacing w:before="0"/>
              <w:jc w:val="left"/>
              <w:rPr>
                <w:ins w:id="402" w:author="BELLOW Alexandra" w:date="2024-08-14T17:24:00Z" w16du:dateUtc="2024-08-14T15:24:00Z"/>
                <w:rFonts w:ascii="Times New Roman" w:hAnsi="Times New Roman"/>
                <w:sz w:val="20"/>
                <w:szCs w:val="20"/>
              </w:rPr>
            </w:pPr>
          </w:p>
        </w:tc>
      </w:tr>
      <w:tr w:rsidR="008E1BE7" w:rsidRPr="008E1BE7" w14:paraId="35E1ECDE" w14:textId="77777777" w:rsidTr="008E1BE7">
        <w:trPr>
          <w:trHeight w:val="300"/>
          <w:ins w:id="403" w:author="BELLOW Alexandra" w:date="2024-08-14T17:24:00Z"/>
        </w:trPr>
        <w:tc>
          <w:tcPr>
            <w:tcW w:w="4053" w:type="dxa"/>
            <w:gridSpan w:val="4"/>
            <w:tcBorders>
              <w:top w:val="nil"/>
              <w:left w:val="nil"/>
              <w:bottom w:val="nil"/>
              <w:right w:val="nil"/>
            </w:tcBorders>
            <w:shd w:val="clear" w:color="000000" w:fill="F2F2F2"/>
            <w:noWrap/>
            <w:vAlign w:val="bottom"/>
            <w:hideMark/>
          </w:tcPr>
          <w:p w14:paraId="26891450" w14:textId="33213C0A" w:rsidR="008E1BE7" w:rsidRPr="008E1BE7" w:rsidRDefault="008E1BE7" w:rsidP="008E1BE7">
            <w:pPr>
              <w:spacing w:before="0"/>
              <w:jc w:val="left"/>
              <w:rPr>
                <w:ins w:id="404" w:author="BELLOW Alexandra" w:date="2024-08-14T17:24:00Z" w16du:dateUtc="2024-08-14T15:24:00Z"/>
                <w:rFonts w:ascii="Aptos Narrow" w:hAnsi="Aptos Narrow"/>
                <w:sz w:val="22"/>
                <w:szCs w:val="22"/>
                <w:u w:val="single"/>
              </w:rPr>
            </w:pPr>
            <w:ins w:id="405" w:author="BELLOW Alexandra" w:date="2024-08-14T17:24:00Z" w16du:dateUtc="2024-08-14T15:24:00Z">
              <w:r w:rsidRPr="008E1BE7">
                <w:rPr>
                  <w:rFonts w:ascii="Aptos Narrow" w:hAnsi="Aptos Narrow"/>
                  <w:sz w:val="22"/>
                  <w:szCs w:val="22"/>
                  <w:u w:val="single"/>
                </w:rPr>
                <w:t>3. MENUISERIE ET SERRURERIE</w:t>
              </w:r>
            </w:ins>
          </w:p>
        </w:tc>
        <w:tc>
          <w:tcPr>
            <w:tcW w:w="1216" w:type="dxa"/>
            <w:tcBorders>
              <w:top w:val="nil"/>
              <w:left w:val="nil"/>
              <w:bottom w:val="nil"/>
              <w:right w:val="nil"/>
            </w:tcBorders>
            <w:shd w:val="clear" w:color="000000" w:fill="F2F2F2"/>
            <w:noWrap/>
            <w:vAlign w:val="bottom"/>
            <w:hideMark/>
          </w:tcPr>
          <w:p w14:paraId="73DD149B" w14:textId="77777777" w:rsidR="008E1BE7" w:rsidRPr="008E1BE7" w:rsidRDefault="008E1BE7" w:rsidP="008E1BE7">
            <w:pPr>
              <w:spacing w:before="0"/>
              <w:jc w:val="left"/>
              <w:rPr>
                <w:ins w:id="406" w:author="BELLOW Alexandra" w:date="2024-08-14T17:24:00Z" w16du:dateUtc="2024-08-14T15:24:00Z"/>
                <w:rFonts w:ascii="Aptos Narrow" w:hAnsi="Aptos Narrow"/>
                <w:sz w:val="22"/>
                <w:szCs w:val="22"/>
              </w:rPr>
            </w:pPr>
            <w:ins w:id="40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36C6C75" w14:textId="77777777" w:rsidR="008E1BE7" w:rsidRPr="008E1BE7" w:rsidRDefault="008E1BE7" w:rsidP="008E1BE7">
            <w:pPr>
              <w:spacing w:before="0"/>
              <w:jc w:val="left"/>
              <w:rPr>
                <w:ins w:id="408" w:author="BELLOW Alexandra" w:date="2024-08-14T17:24:00Z" w16du:dateUtc="2024-08-14T15:24:00Z"/>
                <w:rFonts w:ascii="Aptos Narrow" w:hAnsi="Aptos Narrow"/>
                <w:sz w:val="22"/>
                <w:szCs w:val="22"/>
              </w:rPr>
            </w:pPr>
            <w:ins w:id="40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1897894" w14:textId="77777777" w:rsidR="008E1BE7" w:rsidRPr="008E1BE7" w:rsidRDefault="008E1BE7" w:rsidP="008E1BE7">
            <w:pPr>
              <w:spacing w:before="0"/>
              <w:jc w:val="left"/>
              <w:rPr>
                <w:ins w:id="410" w:author="BELLOW Alexandra" w:date="2024-08-14T17:24:00Z" w16du:dateUtc="2024-08-14T15:24:00Z"/>
                <w:rFonts w:ascii="Aptos Narrow" w:hAnsi="Aptos Narrow"/>
                <w:sz w:val="22"/>
                <w:szCs w:val="22"/>
              </w:rPr>
            </w:pPr>
            <w:ins w:id="41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1E3A8D2" w14:textId="77777777" w:rsidR="008E1BE7" w:rsidRPr="008E1BE7" w:rsidRDefault="008E1BE7" w:rsidP="008E1BE7">
            <w:pPr>
              <w:spacing w:before="0"/>
              <w:jc w:val="left"/>
              <w:rPr>
                <w:ins w:id="412" w:author="BELLOW Alexandra" w:date="2024-08-14T17:24:00Z" w16du:dateUtc="2024-08-14T15:24:00Z"/>
                <w:rFonts w:ascii="Aptos Narrow" w:hAnsi="Aptos Narrow"/>
                <w:sz w:val="22"/>
                <w:szCs w:val="22"/>
              </w:rPr>
            </w:pPr>
            <w:ins w:id="413"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55D05F39" w14:textId="77777777" w:rsidR="008E1BE7" w:rsidRPr="008E1BE7" w:rsidRDefault="008E1BE7" w:rsidP="008E1BE7">
            <w:pPr>
              <w:spacing w:before="0"/>
              <w:jc w:val="left"/>
              <w:rPr>
                <w:ins w:id="414" w:author="BELLOW Alexandra" w:date="2024-08-14T17:24:00Z" w16du:dateUtc="2024-08-14T15:24:00Z"/>
                <w:rFonts w:ascii="Aptos Narrow" w:hAnsi="Aptos Narrow"/>
                <w:sz w:val="22"/>
                <w:szCs w:val="22"/>
              </w:rPr>
            </w:pPr>
            <w:ins w:id="415" w:author="BELLOW Alexandra" w:date="2024-08-14T17:24:00Z" w16du:dateUtc="2024-08-14T15:24:00Z">
              <w:r w:rsidRPr="008E1BE7">
                <w:rPr>
                  <w:rFonts w:ascii="Aptos Narrow" w:hAnsi="Aptos Narrow"/>
                  <w:sz w:val="22"/>
                  <w:szCs w:val="22"/>
                </w:rPr>
                <w:t> </w:t>
              </w:r>
            </w:ins>
          </w:p>
        </w:tc>
      </w:tr>
      <w:tr w:rsidR="008E1BE7" w:rsidRPr="008E1BE7" w14:paraId="288C167D" w14:textId="77777777" w:rsidTr="008E1BE7">
        <w:tblPrEx>
          <w:tblW w:w="9077" w:type="dxa"/>
          <w:tblInd w:w="70" w:type="dxa"/>
          <w:tblCellMar>
            <w:left w:w="70" w:type="dxa"/>
            <w:right w:w="70" w:type="dxa"/>
          </w:tblCellMar>
          <w:tblPrExChange w:id="416" w:author="BELLOW Alexandra" w:date="2024-08-14T17:24:00Z" w16du:dateUtc="2024-08-14T15:24:00Z">
            <w:tblPrEx>
              <w:tblW w:w="10016" w:type="dxa"/>
              <w:tblInd w:w="70" w:type="dxa"/>
              <w:tblCellMar>
                <w:left w:w="70" w:type="dxa"/>
                <w:right w:w="70" w:type="dxa"/>
              </w:tblCellMar>
            </w:tblPrEx>
          </w:tblPrExChange>
        </w:tblPrEx>
        <w:trPr>
          <w:trHeight w:val="300"/>
          <w:ins w:id="417" w:author="BELLOW Alexandra" w:date="2024-08-14T17:24:00Z"/>
          <w:trPrChange w:id="41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41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748CE5A" w14:textId="77777777" w:rsidR="008E1BE7" w:rsidRPr="008E1BE7" w:rsidRDefault="008E1BE7" w:rsidP="008E1BE7">
            <w:pPr>
              <w:spacing w:before="0"/>
              <w:jc w:val="left"/>
              <w:rPr>
                <w:ins w:id="420" w:author="BELLOW Alexandra" w:date="2024-08-14T17:24:00Z" w16du:dateUtc="2024-08-14T15:24:00Z"/>
                <w:rFonts w:ascii="Aptos Narrow" w:hAnsi="Aptos Narrow"/>
                <w:sz w:val="22"/>
                <w:szCs w:val="22"/>
              </w:rPr>
            </w:pPr>
          </w:p>
        </w:tc>
        <w:tc>
          <w:tcPr>
            <w:tcW w:w="3907" w:type="dxa"/>
            <w:gridSpan w:val="3"/>
            <w:tcBorders>
              <w:top w:val="nil"/>
              <w:left w:val="nil"/>
              <w:bottom w:val="nil"/>
              <w:right w:val="nil"/>
            </w:tcBorders>
            <w:shd w:val="clear" w:color="auto" w:fill="auto"/>
            <w:noWrap/>
            <w:vAlign w:val="bottom"/>
            <w:hideMark/>
            <w:tcPrChange w:id="421"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7F211407" w14:textId="77777777" w:rsidR="008E1BE7" w:rsidRPr="008E1BE7" w:rsidRDefault="008E1BE7" w:rsidP="008E1BE7">
            <w:pPr>
              <w:spacing w:before="0"/>
              <w:jc w:val="left"/>
              <w:rPr>
                <w:ins w:id="422" w:author="BELLOW Alexandra" w:date="2024-08-14T17:24:00Z" w16du:dateUtc="2024-08-14T15:24:00Z"/>
                <w:rFonts w:ascii="Aptos Narrow" w:hAnsi="Aptos Narrow"/>
                <w:sz w:val="22"/>
                <w:szCs w:val="22"/>
              </w:rPr>
            </w:pPr>
            <w:ins w:id="423" w:author="BELLOW Alexandra" w:date="2024-08-14T17:24:00Z" w16du:dateUtc="2024-08-14T15:24:00Z">
              <w:r w:rsidRPr="008E1BE7">
                <w:rPr>
                  <w:rFonts w:ascii="Aptos Narrow" w:hAnsi="Aptos Narrow"/>
                  <w:sz w:val="22"/>
                  <w:szCs w:val="22"/>
                </w:rPr>
                <w:t>3.1. SERRURES CLASSIQUES</w:t>
              </w:r>
            </w:ins>
          </w:p>
        </w:tc>
        <w:tc>
          <w:tcPr>
            <w:tcW w:w="1216" w:type="dxa"/>
            <w:tcBorders>
              <w:top w:val="nil"/>
              <w:left w:val="nil"/>
              <w:bottom w:val="nil"/>
              <w:right w:val="nil"/>
            </w:tcBorders>
            <w:shd w:val="clear" w:color="auto" w:fill="auto"/>
            <w:noWrap/>
            <w:vAlign w:val="bottom"/>
            <w:hideMark/>
            <w:tcPrChange w:id="42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30A5FBB" w14:textId="77777777" w:rsidR="008E1BE7" w:rsidRPr="008E1BE7" w:rsidRDefault="008E1BE7" w:rsidP="008E1BE7">
            <w:pPr>
              <w:spacing w:before="0"/>
              <w:jc w:val="left"/>
              <w:rPr>
                <w:ins w:id="42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42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0076745" w14:textId="77777777" w:rsidR="008E1BE7" w:rsidRPr="008E1BE7" w:rsidRDefault="008E1BE7" w:rsidP="008E1BE7">
            <w:pPr>
              <w:spacing w:before="0"/>
              <w:jc w:val="left"/>
              <w:rPr>
                <w:ins w:id="42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2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7118FD8" w14:textId="77777777" w:rsidR="008E1BE7" w:rsidRPr="008E1BE7" w:rsidRDefault="008E1BE7" w:rsidP="008E1BE7">
            <w:pPr>
              <w:spacing w:before="0"/>
              <w:jc w:val="left"/>
              <w:rPr>
                <w:ins w:id="42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3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7C819C6" w14:textId="77777777" w:rsidR="008E1BE7" w:rsidRPr="008E1BE7" w:rsidRDefault="008E1BE7" w:rsidP="008E1BE7">
            <w:pPr>
              <w:spacing w:before="0"/>
              <w:jc w:val="left"/>
              <w:rPr>
                <w:ins w:id="43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43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291A5A3" w14:textId="77777777" w:rsidR="008E1BE7" w:rsidRPr="008E1BE7" w:rsidRDefault="008E1BE7" w:rsidP="008E1BE7">
            <w:pPr>
              <w:spacing w:before="0"/>
              <w:jc w:val="left"/>
              <w:rPr>
                <w:ins w:id="433" w:author="BELLOW Alexandra" w:date="2024-08-14T17:24:00Z" w16du:dateUtc="2024-08-14T15:24:00Z"/>
                <w:rFonts w:ascii="Times New Roman" w:hAnsi="Times New Roman"/>
                <w:sz w:val="20"/>
                <w:szCs w:val="20"/>
              </w:rPr>
            </w:pPr>
          </w:p>
        </w:tc>
      </w:tr>
      <w:tr w:rsidR="008E1BE7" w:rsidRPr="008E1BE7" w14:paraId="49693A21" w14:textId="77777777" w:rsidTr="008E1BE7">
        <w:tblPrEx>
          <w:tblW w:w="9077" w:type="dxa"/>
          <w:tblInd w:w="70" w:type="dxa"/>
          <w:tblCellMar>
            <w:left w:w="70" w:type="dxa"/>
            <w:right w:w="70" w:type="dxa"/>
          </w:tblCellMar>
          <w:tblPrExChange w:id="434" w:author="BELLOW Alexandra" w:date="2024-08-14T17:24:00Z" w16du:dateUtc="2024-08-14T15:24:00Z">
            <w:tblPrEx>
              <w:tblW w:w="10016" w:type="dxa"/>
              <w:tblInd w:w="70" w:type="dxa"/>
              <w:tblCellMar>
                <w:left w:w="70" w:type="dxa"/>
                <w:right w:w="70" w:type="dxa"/>
              </w:tblCellMar>
            </w:tblPrEx>
          </w:tblPrExChange>
        </w:tblPrEx>
        <w:trPr>
          <w:trHeight w:val="300"/>
          <w:ins w:id="435" w:author="BELLOW Alexandra" w:date="2024-08-14T17:24:00Z"/>
          <w:trPrChange w:id="43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43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1477CB3" w14:textId="77777777" w:rsidR="008E1BE7" w:rsidRPr="008E1BE7" w:rsidRDefault="008E1BE7" w:rsidP="008E1BE7">
            <w:pPr>
              <w:spacing w:before="0"/>
              <w:jc w:val="left"/>
              <w:rPr>
                <w:ins w:id="438" w:author="BELLOW Alexandra" w:date="2024-08-14T17:24:00Z" w16du:dateUtc="2024-08-14T15:24:00Z"/>
                <w:rFonts w:ascii="Times New Roman" w:hAnsi="Times New Roman"/>
                <w:sz w:val="20"/>
                <w:szCs w:val="20"/>
              </w:rPr>
            </w:pPr>
          </w:p>
        </w:tc>
        <w:tc>
          <w:tcPr>
            <w:tcW w:w="7555" w:type="dxa"/>
            <w:gridSpan w:val="6"/>
            <w:tcBorders>
              <w:top w:val="nil"/>
              <w:left w:val="nil"/>
              <w:bottom w:val="nil"/>
              <w:right w:val="nil"/>
            </w:tcBorders>
            <w:shd w:val="clear" w:color="auto" w:fill="auto"/>
            <w:noWrap/>
            <w:vAlign w:val="bottom"/>
            <w:hideMark/>
            <w:tcPrChange w:id="439" w:author="BELLOW Alexandra" w:date="2024-08-14T17:24:00Z" w16du:dateUtc="2024-08-14T15:24:00Z">
              <w:tcPr>
                <w:tcW w:w="7555" w:type="dxa"/>
                <w:gridSpan w:val="6"/>
                <w:tcBorders>
                  <w:top w:val="nil"/>
                  <w:left w:val="nil"/>
                  <w:bottom w:val="nil"/>
                  <w:right w:val="nil"/>
                </w:tcBorders>
                <w:shd w:val="clear" w:color="auto" w:fill="auto"/>
                <w:noWrap/>
                <w:vAlign w:val="bottom"/>
                <w:hideMark/>
              </w:tcPr>
            </w:tcPrChange>
          </w:tcPr>
          <w:p w14:paraId="4E87ADDA" w14:textId="77777777" w:rsidR="008E1BE7" w:rsidRPr="008E1BE7" w:rsidRDefault="008E1BE7" w:rsidP="008E1BE7">
            <w:pPr>
              <w:spacing w:before="0"/>
              <w:jc w:val="left"/>
              <w:rPr>
                <w:ins w:id="440" w:author="BELLOW Alexandra" w:date="2024-08-14T17:24:00Z" w16du:dateUtc="2024-08-14T15:24:00Z"/>
                <w:rFonts w:ascii="Aptos Narrow" w:hAnsi="Aptos Narrow"/>
                <w:sz w:val="22"/>
                <w:szCs w:val="22"/>
              </w:rPr>
            </w:pPr>
            <w:ins w:id="441" w:author="BELLOW Alexandra" w:date="2024-08-14T17:24:00Z" w16du:dateUtc="2024-08-14T15:24:00Z">
              <w:r w:rsidRPr="008E1BE7">
                <w:rPr>
                  <w:rFonts w:ascii="Aptos Narrow" w:hAnsi="Aptos Narrow"/>
                  <w:sz w:val="22"/>
                  <w:szCs w:val="22"/>
                </w:rPr>
                <w:t>3.2. SERRURES ELECTRIQUES / ELECTROMECANIQUES (LE CAS ECHEANT)</w:t>
              </w:r>
            </w:ins>
          </w:p>
        </w:tc>
        <w:tc>
          <w:tcPr>
            <w:tcW w:w="1216" w:type="dxa"/>
            <w:tcBorders>
              <w:top w:val="nil"/>
              <w:left w:val="nil"/>
              <w:bottom w:val="nil"/>
              <w:right w:val="nil"/>
            </w:tcBorders>
            <w:shd w:val="clear" w:color="auto" w:fill="auto"/>
            <w:noWrap/>
            <w:vAlign w:val="bottom"/>
            <w:hideMark/>
            <w:tcPrChange w:id="44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6256155" w14:textId="77777777" w:rsidR="008E1BE7" w:rsidRPr="008E1BE7" w:rsidRDefault="008E1BE7" w:rsidP="008E1BE7">
            <w:pPr>
              <w:spacing w:before="0"/>
              <w:jc w:val="left"/>
              <w:rPr>
                <w:ins w:id="443" w:author="BELLOW Alexandra" w:date="2024-08-14T17:24:00Z" w16du:dateUtc="2024-08-14T15:24:00Z"/>
                <w:rFonts w:ascii="Aptos Narrow" w:hAnsi="Aptos Narrow"/>
                <w:sz w:val="22"/>
                <w:szCs w:val="22"/>
              </w:rPr>
            </w:pPr>
          </w:p>
        </w:tc>
        <w:tc>
          <w:tcPr>
            <w:tcW w:w="160" w:type="dxa"/>
            <w:tcBorders>
              <w:top w:val="nil"/>
              <w:left w:val="nil"/>
              <w:bottom w:val="nil"/>
              <w:right w:val="nil"/>
            </w:tcBorders>
            <w:shd w:val="clear" w:color="auto" w:fill="auto"/>
            <w:noWrap/>
            <w:vAlign w:val="bottom"/>
            <w:hideMark/>
            <w:tcPrChange w:id="44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313CB41" w14:textId="77777777" w:rsidR="008E1BE7" w:rsidRPr="008E1BE7" w:rsidRDefault="008E1BE7" w:rsidP="008E1BE7">
            <w:pPr>
              <w:spacing w:before="0"/>
              <w:jc w:val="left"/>
              <w:rPr>
                <w:ins w:id="445" w:author="BELLOW Alexandra" w:date="2024-08-14T17:24:00Z" w16du:dateUtc="2024-08-14T15:24:00Z"/>
                <w:rFonts w:ascii="Times New Roman" w:hAnsi="Times New Roman"/>
                <w:sz w:val="20"/>
                <w:szCs w:val="20"/>
              </w:rPr>
            </w:pPr>
          </w:p>
        </w:tc>
      </w:tr>
      <w:tr w:rsidR="008E1BE7" w:rsidRPr="008E1BE7" w14:paraId="5A1CBC10" w14:textId="77777777" w:rsidTr="008E1BE7">
        <w:tblPrEx>
          <w:tblW w:w="9077" w:type="dxa"/>
          <w:tblInd w:w="70" w:type="dxa"/>
          <w:tblCellMar>
            <w:left w:w="70" w:type="dxa"/>
            <w:right w:w="70" w:type="dxa"/>
          </w:tblCellMar>
          <w:tblPrExChange w:id="446" w:author="BELLOW Alexandra" w:date="2024-08-14T17:24:00Z" w16du:dateUtc="2024-08-14T15:24:00Z">
            <w:tblPrEx>
              <w:tblW w:w="10016" w:type="dxa"/>
              <w:tblInd w:w="70" w:type="dxa"/>
              <w:tblCellMar>
                <w:left w:w="70" w:type="dxa"/>
                <w:right w:w="70" w:type="dxa"/>
              </w:tblCellMar>
            </w:tblPrEx>
          </w:tblPrExChange>
        </w:tblPrEx>
        <w:trPr>
          <w:trHeight w:val="300"/>
          <w:ins w:id="447" w:author="BELLOW Alexandra" w:date="2024-08-14T17:24:00Z"/>
          <w:trPrChange w:id="44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44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4E7E2B2" w14:textId="77777777" w:rsidR="008E1BE7" w:rsidRPr="008E1BE7" w:rsidRDefault="008E1BE7" w:rsidP="008E1BE7">
            <w:pPr>
              <w:spacing w:before="0"/>
              <w:jc w:val="left"/>
              <w:rPr>
                <w:ins w:id="450" w:author="BELLOW Alexandra" w:date="2024-08-14T17:24:00Z" w16du:dateUtc="2024-08-14T15:24:00Z"/>
                <w:rFonts w:ascii="Times New Roman" w:hAnsi="Times New Roman"/>
                <w:sz w:val="20"/>
                <w:szCs w:val="20"/>
              </w:rPr>
            </w:pPr>
          </w:p>
        </w:tc>
        <w:tc>
          <w:tcPr>
            <w:tcW w:w="5123" w:type="dxa"/>
            <w:gridSpan w:val="4"/>
            <w:tcBorders>
              <w:top w:val="nil"/>
              <w:left w:val="nil"/>
              <w:bottom w:val="nil"/>
              <w:right w:val="nil"/>
            </w:tcBorders>
            <w:shd w:val="clear" w:color="auto" w:fill="auto"/>
            <w:noWrap/>
            <w:vAlign w:val="bottom"/>
            <w:hideMark/>
            <w:tcPrChange w:id="451"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2EF0B748" w14:textId="77777777" w:rsidR="008E1BE7" w:rsidRPr="008E1BE7" w:rsidRDefault="008E1BE7" w:rsidP="008E1BE7">
            <w:pPr>
              <w:spacing w:before="0"/>
              <w:jc w:val="left"/>
              <w:rPr>
                <w:ins w:id="452" w:author="BELLOW Alexandra" w:date="2024-08-14T17:24:00Z" w16du:dateUtc="2024-08-14T15:24:00Z"/>
                <w:rFonts w:ascii="Aptos Narrow" w:hAnsi="Aptos Narrow"/>
                <w:sz w:val="22"/>
                <w:szCs w:val="22"/>
              </w:rPr>
            </w:pPr>
            <w:ins w:id="453" w:author="BELLOW Alexandra" w:date="2024-08-14T17:24:00Z" w16du:dateUtc="2024-08-14T15:24:00Z">
              <w:r w:rsidRPr="008E1BE7">
                <w:rPr>
                  <w:rFonts w:ascii="Aptos Narrow" w:hAnsi="Aptos Narrow"/>
                  <w:sz w:val="22"/>
                  <w:szCs w:val="22"/>
                </w:rPr>
                <w:t>3.3. MENUISERIES INTERIEURES / PORTES</w:t>
              </w:r>
            </w:ins>
          </w:p>
        </w:tc>
        <w:tc>
          <w:tcPr>
            <w:tcW w:w="1216" w:type="dxa"/>
            <w:tcBorders>
              <w:top w:val="nil"/>
              <w:left w:val="nil"/>
              <w:bottom w:val="nil"/>
              <w:right w:val="nil"/>
            </w:tcBorders>
            <w:shd w:val="clear" w:color="auto" w:fill="auto"/>
            <w:noWrap/>
            <w:vAlign w:val="bottom"/>
            <w:hideMark/>
            <w:tcPrChange w:id="45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3B41F38" w14:textId="77777777" w:rsidR="008E1BE7" w:rsidRPr="008E1BE7" w:rsidRDefault="008E1BE7" w:rsidP="008E1BE7">
            <w:pPr>
              <w:spacing w:before="0"/>
              <w:jc w:val="left"/>
              <w:rPr>
                <w:ins w:id="45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45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01E8DED" w14:textId="77777777" w:rsidR="008E1BE7" w:rsidRPr="008E1BE7" w:rsidRDefault="008E1BE7" w:rsidP="008E1BE7">
            <w:pPr>
              <w:spacing w:before="0"/>
              <w:jc w:val="left"/>
              <w:rPr>
                <w:ins w:id="45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5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F3763C2" w14:textId="77777777" w:rsidR="008E1BE7" w:rsidRPr="008E1BE7" w:rsidRDefault="008E1BE7" w:rsidP="008E1BE7">
            <w:pPr>
              <w:spacing w:before="0"/>
              <w:jc w:val="left"/>
              <w:rPr>
                <w:ins w:id="45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46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AFAFF31" w14:textId="77777777" w:rsidR="008E1BE7" w:rsidRPr="008E1BE7" w:rsidRDefault="008E1BE7" w:rsidP="008E1BE7">
            <w:pPr>
              <w:spacing w:before="0"/>
              <w:jc w:val="left"/>
              <w:rPr>
                <w:ins w:id="461" w:author="BELLOW Alexandra" w:date="2024-08-14T17:24:00Z" w16du:dateUtc="2024-08-14T15:24:00Z"/>
                <w:rFonts w:ascii="Times New Roman" w:hAnsi="Times New Roman"/>
                <w:sz w:val="20"/>
                <w:szCs w:val="20"/>
              </w:rPr>
            </w:pPr>
          </w:p>
        </w:tc>
      </w:tr>
      <w:tr w:rsidR="008E1BE7" w:rsidRPr="008E1BE7" w14:paraId="7F9471E0" w14:textId="77777777" w:rsidTr="008E1BE7">
        <w:tblPrEx>
          <w:tblW w:w="9077" w:type="dxa"/>
          <w:tblInd w:w="70" w:type="dxa"/>
          <w:tblCellMar>
            <w:left w:w="70" w:type="dxa"/>
            <w:right w:w="70" w:type="dxa"/>
          </w:tblCellMar>
          <w:tblPrExChange w:id="462" w:author="BELLOW Alexandra" w:date="2024-08-14T17:24:00Z" w16du:dateUtc="2024-08-14T15:24:00Z">
            <w:tblPrEx>
              <w:tblW w:w="10016" w:type="dxa"/>
              <w:tblInd w:w="70" w:type="dxa"/>
              <w:tblCellMar>
                <w:left w:w="70" w:type="dxa"/>
                <w:right w:w="70" w:type="dxa"/>
              </w:tblCellMar>
            </w:tblPrEx>
          </w:tblPrExChange>
        </w:tblPrEx>
        <w:trPr>
          <w:trHeight w:val="300"/>
          <w:ins w:id="463" w:author="BELLOW Alexandra" w:date="2024-08-14T17:24:00Z"/>
          <w:trPrChange w:id="46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46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1B6793AC" w14:textId="77777777" w:rsidR="008E1BE7" w:rsidRPr="008E1BE7" w:rsidRDefault="008E1BE7" w:rsidP="008E1BE7">
            <w:pPr>
              <w:spacing w:before="0"/>
              <w:jc w:val="left"/>
              <w:rPr>
                <w:ins w:id="466"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467"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6F98E980" w14:textId="77777777" w:rsidR="008E1BE7" w:rsidRPr="008E1BE7" w:rsidRDefault="008E1BE7" w:rsidP="008E1BE7">
            <w:pPr>
              <w:spacing w:before="0"/>
              <w:jc w:val="left"/>
              <w:rPr>
                <w:ins w:id="468" w:author="BELLOW Alexandra" w:date="2024-08-14T17:24:00Z" w16du:dateUtc="2024-08-14T15:24:00Z"/>
                <w:rFonts w:ascii="Aptos Narrow" w:hAnsi="Aptos Narrow"/>
                <w:sz w:val="22"/>
                <w:szCs w:val="22"/>
              </w:rPr>
            </w:pPr>
            <w:ins w:id="469" w:author="BELLOW Alexandra" w:date="2024-08-14T17:24:00Z" w16du:dateUtc="2024-08-14T15:24:00Z">
              <w:r w:rsidRPr="008E1BE7">
                <w:rPr>
                  <w:rFonts w:ascii="Aptos Narrow" w:hAnsi="Aptos Narrow"/>
                  <w:sz w:val="22"/>
                  <w:szCs w:val="22"/>
                </w:rPr>
                <w:t>3.4. PORTAILS SAS VEHICULES</w:t>
              </w:r>
            </w:ins>
          </w:p>
        </w:tc>
        <w:tc>
          <w:tcPr>
            <w:tcW w:w="1216" w:type="dxa"/>
            <w:tcBorders>
              <w:top w:val="nil"/>
              <w:left w:val="nil"/>
              <w:bottom w:val="nil"/>
              <w:right w:val="nil"/>
            </w:tcBorders>
            <w:shd w:val="clear" w:color="auto" w:fill="auto"/>
            <w:noWrap/>
            <w:vAlign w:val="bottom"/>
            <w:hideMark/>
            <w:tcPrChange w:id="47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842C04B" w14:textId="77777777" w:rsidR="008E1BE7" w:rsidRPr="008E1BE7" w:rsidRDefault="008E1BE7" w:rsidP="008E1BE7">
            <w:pPr>
              <w:spacing w:before="0"/>
              <w:jc w:val="left"/>
              <w:rPr>
                <w:ins w:id="47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47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3D7F390" w14:textId="77777777" w:rsidR="008E1BE7" w:rsidRPr="008E1BE7" w:rsidRDefault="008E1BE7" w:rsidP="008E1BE7">
            <w:pPr>
              <w:spacing w:before="0"/>
              <w:jc w:val="left"/>
              <w:rPr>
                <w:ins w:id="47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7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EA78785" w14:textId="77777777" w:rsidR="008E1BE7" w:rsidRPr="008E1BE7" w:rsidRDefault="008E1BE7" w:rsidP="008E1BE7">
            <w:pPr>
              <w:spacing w:before="0"/>
              <w:jc w:val="left"/>
              <w:rPr>
                <w:ins w:id="47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7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C06D999" w14:textId="77777777" w:rsidR="008E1BE7" w:rsidRPr="008E1BE7" w:rsidRDefault="008E1BE7" w:rsidP="008E1BE7">
            <w:pPr>
              <w:spacing w:before="0"/>
              <w:jc w:val="left"/>
              <w:rPr>
                <w:ins w:id="47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47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DD6AC16" w14:textId="77777777" w:rsidR="008E1BE7" w:rsidRPr="008E1BE7" w:rsidRDefault="008E1BE7" w:rsidP="008E1BE7">
            <w:pPr>
              <w:spacing w:before="0"/>
              <w:jc w:val="left"/>
              <w:rPr>
                <w:ins w:id="479" w:author="BELLOW Alexandra" w:date="2024-08-14T17:24:00Z" w16du:dateUtc="2024-08-14T15:24:00Z"/>
                <w:rFonts w:ascii="Times New Roman" w:hAnsi="Times New Roman"/>
                <w:sz w:val="20"/>
                <w:szCs w:val="20"/>
              </w:rPr>
            </w:pPr>
          </w:p>
        </w:tc>
      </w:tr>
      <w:tr w:rsidR="008E1BE7" w:rsidRPr="008E1BE7" w14:paraId="7FFD1175" w14:textId="77777777" w:rsidTr="008E1BE7">
        <w:tblPrEx>
          <w:tblW w:w="9077" w:type="dxa"/>
          <w:tblInd w:w="70" w:type="dxa"/>
          <w:tblCellMar>
            <w:left w:w="70" w:type="dxa"/>
            <w:right w:w="70" w:type="dxa"/>
          </w:tblCellMar>
          <w:tblPrExChange w:id="480" w:author="BELLOW Alexandra" w:date="2024-08-14T17:24:00Z" w16du:dateUtc="2024-08-14T15:24:00Z">
            <w:tblPrEx>
              <w:tblW w:w="10016" w:type="dxa"/>
              <w:tblInd w:w="70" w:type="dxa"/>
              <w:tblCellMar>
                <w:left w:w="70" w:type="dxa"/>
                <w:right w:w="70" w:type="dxa"/>
              </w:tblCellMar>
            </w:tblPrEx>
          </w:tblPrExChange>
        </w:tblPrEx>
        <w:trPr>
          <w:trHeight w:val="300"/>
          <w:ins w:id="481" w:author="BELLOW Alexandra" w:date="2024-08-14T17:24:00Z"/>
          <w:trPrChange w:id="48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48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CE18CD1" w14:textId="77777777" w:rsidR="008E1BE7" w:rsidRPr="008E1BE7" w:rsidRDefault="008E1BE7" w:rsidP="008E1BE7">
            <w:pPr>
              <w:spacing w:before="0"/>
              <w:jc w:val="left"/>
              <w:rPr>
                <w:ins w:id="484"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485"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3E4243C" w14:textId="77777777" w:rsidR="008E1BE7" w:rsidRPr="008E1BE7" w:rsidRDefault="008E1BE7" w:rsidP="008E1BE7">
            <w:pPr>
              <w:spacing w:before="0"/>
              <w:jc w:val="left"/>
              <w:rPr>
                <w:ins w:id="486"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487"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24F0ACF" w14:textId="77777777" w:rsidR="008E1BE7" w:rsidRPr="008E1BE7" w:rsidRDefault="008E1BE7" w:rsidP="008E1BE7">
            <w:pPr>
              <w:spacing w:before="0"/>
              <w:jc w:val="left"/>
              <w:rPr>
                <w:ins w:id="488"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489"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7D5E6829" w14:textId="77777777" w:rsidR="008E1BE7" w:rsidRPr="008E1BE7" w:rsidRDefault="008E1BE7" w:rsidP="008E1BE7">
            <w:pPr>
              <w:spacing w:before="0"/>
              <w:jc w:val="left"/>
              <w:rPr>
                <w:ins w:id="49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9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9CED93E" w14:textId="77777777" w:rsidR="008E1BE7" w:rsidRPr="008E1BE7" w:rsidRDefault="008E1BE7" w:rsidP="008E1BE7">
            <w:pPr>
              <w:spacing w:before="0"/>
              <w:jc w:val="left"/>
              <w:rPr>
                <w:ins w:id="49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9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F70EC2C" w14:textId="77777777" w:rsidR="008E1BE7" w:rsidRPr="008E1BE7" w:rsidRDefault="008E1BE7" w:rsidP="008E1BE7">
            <w:pPr>
              <w:spacing w:before="0"/>
              <w:jc w:val="left"/>
              <w:rPr>
                <w:ins w:id="49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9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A214D38" w14:textId="77777777" w:rsidR="008E1BE7" w:rsidRPr="008E1BE7" w:rsidRDefault="008E1BE7" w:rsidP="008E1BE7">
            <w:pPr>
              <w:spacing w:before="0"/>
              <w:jc w:val="left"/>
              <w:rPr>
                <w:ins w:id="49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49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A9C3349" w14:textId="77777777" w:rsidR="008E1BE7" w:rsidRPr="008E1BE7" w:rsidRDefault="008E1BE7" w:rsidP="008E1BE7">
            <w:pPr>
              <w:spacing w:before="0"/>
              <w:jc w:val="left"/>
              <w:rPr>
                <w:ins w:id="498"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499"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5685E79" w14:textId="77777777" w:rsidR="008E1BE7" w:rsidRPr="008E1BE7" w:rsidRDefault="008E1BE7" w:rsidP="008E1BE7">
            <w:pPr>
              <w:spacing w:before="0"/>
              <w:jc w:val="left"/>
              <w:rPr>
                <w:ins w:id="500" w:author="BELLOW Alexandra" w:date="2024-08-14T17:24:00Z" w16du:dateUtc="2024-08-14T15:24:00Z"/>
                <w:rFonts w:ascii="Times New Roman" w:hAnsi="Times New Roman"/>
                <w:sz w:val="20"/>
                <w:szCs w:val="20"/>
              </w:rPr>
            </w:pPr>
          </w:p>
        </w:tc>
      </w:tr>
      <w:tr w:rsidR="008E1BE7" w:rsidRPr="008E1BE7" w14:paraId="3D012429" w14:textId="77777777" w:rsidTr="008E1BE7">
        <w:trPr>
          <w:trHeight w:val="300"/>
          <w:ins w:id="501" w:author="BELLOW Alexandra" w:date="2024-08-14T17:24:00Z"/>
        </w:trPr>
        <w:tc>
          <w:tcPr>
            <w:tcW w:w="4053" w:type="dxa"/>
            <w:gridSpan w:val="4"/>
            <w:tcBorders>
              <w:top w:val="nil"/>
              <w:left w:val="nil"/>
              <w:bottom w:val="nil"/>
              <w:right w:val="nil"/>
            </w:tcBorders>
            <w:shd w:val="clear" w:color="000000" w:fill="F2F2F2"/>
            <w:noWrap/>
            <w:vAlign w:val="bottom"/>
            <w:hideMark/>
          </w:tcPr>
          <w:p w14:paraId="2A93BCFA" w14:textId="1B031F82" w:rsidR="008E1BE7" w:rsidRPr="008E1BE7" w:rsidRDefault="008E1BE7" w:rsidP="008E1BE7">
            <w:pPr>
              <w:spacing w:before="0"/>
              <w:jc w:val="left"/>
              <w:rPr>
                <w:ins w:id="502" w:author="BELLOW Alexandra" w:date="2024-08-14T17:24:00Z" w16du:dateUtc="2024-08-14T15:24:00Z"/>
                <w:rFonts w:ascii="Aptos Narrow" w:hAnsi="Aptos Narrow"/>
                <w:sz w:val="22"/>
                <w:szCs w:val="22"/>
                <w:u w:val="single"/>
              </w:rPr>
            </w:pPr>
            <w:ins w:id="503" w:author="BELLOW Alexandra" w:date="2024-08-14T17:24:00Z" w16du:dateUtc="2024-08-14T15:24:00Z">
              <w:r w:rsidRPr="008E1BE7">
                <w:rPr>
                  <w:rFonts w:ascii="Aptos Narrow" w:hAnsi="Aptos Narrow"/>
                  <w:sz w:val="22"/>
                  <w:szCs w:val="22"/>
                  <w:u w:val="single"/>
                </w:rPr>
                <w:t>4. GROS EUVRE ET ETANCHEITE</w:t>
              </w:r>
            </w:ins>
          </w:p>
        </w:tc>
        <w:tc>
          <w:tcPr>
            <w:tcW w:w="1216" w:type="dxa"/>
            <w:tcBorders>
              <w:top w:val="nil"/>
              <w:left w:val="nil"/>
              <w:bottom w:val="nil"/>
              <w:right w:val="nil"/>
            </w:tcBorders>
            <w:shd w:val="clear" w:color="000000" w:fill="F2F2F2"/>
            <w:noWrap/>
            <w:vAlign w:val="bottom"/>
            <w:hideMark/>
          </w:tcPr>
          <w:p w14:paraId="00C585E3" w14:textId="77777777" w:rsidR="008E1BE7" w:rsidRPr="008E1BE7" w:rsidRDefault="008E1BE7" w:rsidP="008E1BE7">
            <w:pPr>
              <w:spacing w:before="0"/>
              <w:jc w:val="left"/>
              <w:rPr>
                <w:ins w:id="504" w:author="BELLOW Alexandra" w:date="2024-08-14T17:24:00Z" w16du:dateUtc="2024-08-14T15:24:00Z"/>
                <w:rFonts w:ascii="Aptos Narrow" w:hAnsi="Aptos Narrow"/>
                <w:sz w:val="22"/>
                <w:szCs w:val="22"/>
              </w:rPr>
            </w:pPr>
            <w:ins w:id="50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4ADF862" w14:textId="77777777" w:rsidR="008E1BE7" w:rsidRPr="008E1BE7" w:rsidRDefault="008E1BE7" w:rsidP="008E1BE7">
            <w:pPr>
              <w:spacing w:before="0"/>
              <w:jc w:val="left"/>
              <w:rPr>
                <w:ins w:id="506" w:author="BELLOW Alexandra" w:date="2024-08-14T17:24:00Z" w16du:dateUtc="2024-08-14T15:24:00Z"/>
                <w:rFonts w:ascii="Aptos Narrow" w:hAnsi="Aptos Narrow"/>
                <w:sz w:val="22"/>
                <w:szCs w:val="22"/>
              </w:rPr>
            </w:pPr>
            <w:ins w:id="50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111E93CF" w14:textId="77777777" w:rsidR="008E1BE7" w:rsidRPr="008E1BE7" w:rsidRDefault="008E1BE7" w:rsidP="008E1BE7">
            <w:pPr>
              <w:spacing w:before="0"/>
              <w:jc w:val="left"/>
              <w:rPr>
                <w:ins w:id="508" w:author="BELLOW Alexandra" w:date="2024-08-14T17:24:00Z" w16du:dateUtc="2024-08-14T15:24:00Z"/>
                <w:rFonts w:ascii="Aptos Narrow" w:hAnsi="Aptos Narrow"/>
                <w:sz w:val="22"/>
                <w:szCs w:val="22"/>
              </w:rPr>
            </w:pPr>
            <w:ins w:id="50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5D1920C3" w14:textId="77777777" w:rsidR="008E1BE7" w:rsidRPr="008E1BE7" w:rsidRDefault="008E1BE7" w:rsidP="008E1BE7">
            <w:pPr>
              <w:spacing w:before="0"/>
              <w:jc w:val="left"/>
              <w:rPr>
                <w:ins w:id="510" w:author="BELLOW Alexandra" w:date="2024-08-14T17:24:00Z" w16du:dateUtc="2024-08-14T15:24:00Z"/>
                <w:rFonts w:ascii="Aptos Narrow" w:hAnsi="Aptos Narrow"/>
                <w:sz w:val="22"/>
                <w:szCs w:val="22"/>
              </w:rPr>
            </w:pPr>
            <w:ins w:id="511"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280AAFA5" w14:textId="77777777" w:rsidR="008E1BE7" w:rsidRPr="008E1BE7" w:rsidRDefault="008E1BE7" w:rsidP="008E1BE7">
            <w:pPr>
              <w:spacing w:before="0"/>
              <w:jc w:val="left"/>
              <w:rPr>
                <w:ins w:id="512" w:author="BELLOW Alexandra" w:date="2024-08-14T17:24:00Z" w16du:dateUtc="2024-08-14T15:24:00Z"/>
                <w:rFonts w:ascii="Aptos Narrow" w:hAnsi="Aptos Narrow"/>
                <w:sz w:val="22"/>
                <w:szCs w:val="22"/>
              </w:rPr>
            </w:pPr>
            <w:ins w:id="513" w:author="BELLOW Alexandra" w:date="2024-08-14T17:24:00Z" w16du:dateUtc="2024-08-14T15:24:00Z">
              <w:r w:rsidRPr="008E1BE7">
                <w:rPr>
                  <w:rFonts w:ascii="Aptos Narrow" w:hAnsi="Aptos Narrow"/>
                  <w:sz w:val="22"/>
                  <w:szCs w:val="22"/>
                </w:rPr>
                <w:t> </w:t>
              </w:r>
            </w:ins>
          </w:p>
        </w:tc>
      </w:tr>
      <w:tr w:rsidR="008E1BE7" w:rsidRPr="008E1BE7" w14:paraId="22646CFD" w14:textId="77777777" w:rsidTr="008E1BE7">
        <w:tblPrEx>
          <w:tblW w:w="9077" w:type="dxa"/>
          <w:tblInd w:w="70" w:type="dxa"/>
          <w:tblCellMar>
            <w:left w:w="70" w:type="dxa"/>
            <w:right w:w="70" w:type="dxa"/>
          </w:tblCellMar>
          <w:tblPrExChange w:id="514" w:author="BELLOW Alexandra" w:date="2024-08-14T17:24:00Z" w16du:dateUtc="2024-08-14T15:24:00Z">
            <w:tblPrEx>
              <w:tblW w:w="10016" w:type="dxa"/>
              <w:tblInd w:w="70" w:type="dxa"/>
              <w:tblCellMar>
                <w:left w:w="70" w:type="dxa"/>
                <w:right w:w="70" w:type="dxa"/>
              </w:tblCellMar>
            </w:tblPrEx>
          </w:tblPrExChange>
        </w:tblPrEx>
        <w:trPr>
          <w:trHeight w:val="300"/>
          <w:ins w:id="515" w:author="BELLOW Alexandra" w:date="2024-08-14T17:24:00Z"/>
          <w:trPrChange w:id="51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51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FD4FCDA" w14:textId="77777777" w:rsidR="008E1BE7" w:rsidRPr="008E1BE7" w:rsidRDefault="008E1BE7" w:rsidP="008E1BE7">
            <w:pPr>
              <w:spacing w:before="0"/>
              <w:jc w:val="left"/>
              <w:rPr>
                <w:ins w:id="518" w:author="BELLOW Alexandra" w:date="2024-08-14T17:24:00Z" w16du:dateUtc="2024-08-14T15:24:00Z"/>
                <w:rFonts w:ascii="Aptos Narrow" w:hAnsi="Aptos Narrow"/>
                <w:sz w:val="22"/>
                <w:szCs w:val="22"/>
              </w:rPr>
            </w:pPr>
          </w:p>
        </w:tc>
        <w:tc>
          <w:tcPr>
            <w:tcW w:w="3907" w:type="dxa"/>
            <w:gridSpan w:val="3"/>
            <w:tcBorders>
              <w:top w:val="nil"/>
              <w:left w:val="nil"/>
              <w:bottom w:val="nil"/>
              <w:right w:val="nil"/>
            </w:tcBorders>
            <w:shd w:val="clear" w:color="auto" w:fill="auto"/>
            <w:noWrap/>
            <w:vAlign w:val="bottom"/>
            <w:hideMark/>
            <w:tcPrChange w:id="519"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58F52DBB" w14:textId="77777777" w:rsidR="008E1BE7" w:rsidRPr="008E1BE7" w:rsidRDefault="008E1BE7" w:rsidP="008E1BE7">
            <w:pPr>
              <w:spacing w:before="0"/>
              <w:jc w:val="left"/>
              <w:rPr>
                <w:ins w:id="520" w:author="BELLOW Alexandra" w:date="2024-08-14T17:24:00Z" w16du:dateUtc="2024-08-14T15:24:00Z"/>
                <w:rFonts w:ascii="Aptos Narrow" w:hAnsi="Aptos Narrow"/>
                <w:sz w:val="22"/>
                <w:szCs w:val="22"/>
              </w:rPr>
            </w:pPr>
            <w:ins w:id="521" w:author="BELLOW Alexandra" w:date="2024-08-14T17:24:00Z" w16du:dateUtc="2024-08-14T15:24:00Z">
              <w:r w:rsidRPr="008E1BE7">
                <w:rPr>
                  <w:rFonts w:ascii="Aptos Narrow" w:hAnsi="Aptos Narrow"/>
                  <w:sz w:val="22"/>
                  <w:szCs w:val="22"/>
                </w:rPr>
                <w:t xml:space="preserve">4.1. CONTRAINTES SPATIALES </w:t>
              </w:r>
            </w:ins>
          </w:p>
        </w:tc>
        <w:tc>
          <w:tcPr>
            <w:tcW w:w="1216" w:type="dxa"/>
            <w:tcBorders>
              <w:top w:val="nil"/>
              <w:left w:val="nil"/>
              <w:bottom w:val="nil"/>
              <w:right w:val="nil"/>
            </w:tcBorders>
            <w:shd w:val="clear" w:color="auto" w:fill="auto"/>
            <w:noWrap/>
            <w:vAlign w:val="bottom"/>
            <w:hideMark/>
            <w:tcPrChange w:id="52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0E8468F" w14:textId="77777777" w:rsidR="008E1BE7" w:rsidRPr="008E1BE7" w:rsidRDefault="008E1BE7" w:rsidP="008E1BE7">
            <w:pPr>
              <w:spacing w:before="0"/>
              <w:jc w:val="left"/>
              <w:rPr>
                <w:ins w:id="52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52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9E7BDCD" w14:textId="77777777" w:rsidR="008E1BE7" w:rsidRPr="008E1BE7" w:rsidRDefault="008E1BE7" w:rsidP="008E1BE7">
            <w:pPr>
              <w:spacing w:before="0"/>
              <w:jc w:val="left"/>
              <w:rPr>
                <w:ins w:id="52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2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A696A37" w14:textId="77777777" w:rsidR="008E1BE7" w:rsidRPr="008E1BE7" w:rsidRDefault="008E1BE7" w:rsidP="008E1BE7">
            <w:pPr>
              <w:spacing w:before="0"/>
              <w:jc w:val="left"/>
              <w:rPr>
                <w:ins w:id="52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2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91CACDA" w14:textId="77777777" w:rsidR="008E1BE7" w:rsidRPr="008E1BE7" w:rsidRDefault="008E1BE7" w:rsidP="008E1BE7">
            <w:pPr>
              <w:spacing w:before="0"/>
              <w:jc w:val="left"/>
              <w:rPr>
                <w:ins w:id="52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53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6C1FFE1C" w14:textId="77777777" w:rsidR="008E1BE7" w:rsidRPr="008E1BE7" w:rsidRDefault="008E1BE7" w:rsidP="008E1BE7">
            <w:pPr>
              <w:spacing w:before="0"/>
              <w:jc w:val="left"/>
              <w:rPr>
                <w:ins w:id="531" w:author="BELLOW Alexandra" w:date="2024-08-14T17:24:00Z" w16du:dateUtc="2024-08-14T15:24:00Z"/>
                <w:rFonts w:ascii="Times New Roman" w:hAnsi="Times New Roman"/>
                <w:sz w:val="20"/>
                <w:szCs w:val="20"/>
              </w:rPr>
            </w:pPr>
          </w:p>
        </w:tc>
      </w:tr>
      <w:tr w:rsidR="008E1BE7" w:rsidRPr="008E1BE7" w14:paraId="1BDC75C6" w14:textId="77777777" w:rsidTr="008E1BE7">
        <w:tblPrEx>
          <w:tblW w:w="9077" w:type="dxa"/>
          <w:tblInd w:w="70" w:type="dxa"/>
          <w:tblCellMar>
            <w:left w:w="70" w:type="dxa"/>
            <w:right w:w="70" w:type="dxa"/>
          </w:tblCellMar>
          <w:tblPrExChange w:id="532" w:author="BELLOW Alexandra" w:date="2024-08-14T17:24:00Z" w16du:dateUtc="2024-08-14T15:24:00Z">
            <w:tblPrEx>
              <w:tblW w:w="10016" w:type="dxa"/>
              <w:tblInd w:w="70" w:type="dxa"/>
              <w:tblCellMar>
                <w:left w:w="70" w:type="dxa"/>
                <w:right w:w="70" w:type="dxa"/>
              </w:tblCellMar>
            </w:tblPrEx>
          </w:tblPrExChange>
        </w:tblPrEx>
        <w:trPr>
          <w:trHeight w:val="300"/>
          <w:ins w:id="533" w:author="BELLOW Alexandra" w:date="2024-08-14T17:24:00Z"/>
          <w:trPrChange w:id="53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53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1B5E049" w14:textId="77777777" w:rsidR="008E1BE7" w:rsidRPr="008E1BE7" w:rsidRDefault="008E1BE7" w:rsidP="008E1BE7">
            <w:pPr>
              <w:spacing w:before="0"/>
              <w:jc w:val="left"/>
              <w:rPr>
                <w:ins w:id="536" w:author="BELLOW Alexandra" w:date="2024-08-14T17:24:00Z" w16du:dateUtc="2024-08-14T15:24:00Z"/>
                <w:rFonts w:ascii="Times New Roman" w:hAnsi="Times New Roman"/>
                <w:sz w:val="20"/>
                <w:szCs w:val="20"/>
              </w:rPr>
            </w:pPr>
          </w:p>
        </w:tc>
        <w:tc>
          <w:tcPr>
            <w:tcW w:w="3706" w:type="dxa"/>
            <w:gridSpan w:val="2"/>
            <w:tcBorders>
              <w:top w:val="nil"/>
              <w:left w:val="nil"/>
              <w:bottom w:val="nil"/>
              <w:right w:val="nil"/>
            </w:tcBorders>
            <w:shd w:val="clear" w:color="auto" w:fill="auto"/>
            <w:noWrap/>
            <w:vAlign w:val="bottom"/>
            <w:hideMark/>
            <w:tcPrChange w:id="537"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3969F0BD" w14:textId="77777777" w:rsidR="008E1BE7" w:rsidRPr="008E1BE7" w:rsidRDefault="008E1BE7" w:rsidP="008E1BE7">
            <w:pPr>
              <w:spacing w:before="0"/>
              <w:jc w:val="left"/>
              <w:rPr>
                <w:ins w:id="538" w:author="BELLOW Alexandra" w:date="2024-08-14T17:24:00Z" w16du:dateUtc="2024-08-14T15:24:00Z"/>
                <w:rFonts w:ascii="Aptos Narrow" w:hAnsi="Aptos Narrow"/>
                <w:sz w:val="22"/>
                <w:szCs w:val="22"/>
              </w:rPr>
            </w:pPr>
            <w:ins w:id="539" w:author="BELLOW Alexandra" w:date="2024-08-14T17:24:00Z" w16du:dateUtc="2024-08-14T15:24:00Z">
              <w:r w:rsidRPr="008E1BE7">
                <w:rPr>
                  <w:rFonts w:ascii="Aptos Narrow" w:hAnsi="Aptos Narrow"/>
                  <w:sz w:val="22"/>
                  <w:szCs w:val="22"/>
                </w:rPr>
                <w:t>4.2. NIVEAUX ENTERRES</w:t>
              </w:r>
            </w:ins>
          </w:p>
        </w:tc>
        <w:tc>
          <w:tcPr>
            <w:tcW w:w="201" w:type="dxa"/>
            <w:tcBorders>
              <w:top w:val="nil"/>
              <w:left w:val="nil"/>
              <w:bottom w:val="nil"/>
              <w:right w:val="nil"/>
            </w:tcBorders>
            <w:shd w:val="clear" w:color="auto" w:fill="auto"/>
            <w:noWrap/>
            <w:vAlign w:val="bottom"/>
            <w:hideMark/>
            <w:tcPrChange w:id="540"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045608D" w14:textId="77777777" w:rsidR="008E1BE7" w:rsidRPr="008E1BE7" w:rsidRDefault="008E1BE7" w:rsidP="008E1BE7">
            <w:pPr>
              <w:spacing w:before="0"/>
              <w:jc w:val="left"/>
              <w:rPr>
                <w:ins w:id="54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54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095BC30" w14:textId="77777777" w:rsidR="008E1BE7" w:rsidRPr="008E1BE7" w:rsidRDefault="008E1BE7" w:rsidP="008E1BE7">
            <w:pPr>
              <w:spacing w:before="0"/>
              <w:jc w:val="left"/>
              <w:rPr>
                <w:ins w:id="54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4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B617BC4" w14:textId="77777777" w:rsidR="008E1BE7" w:rsidRPr="008E1BE7" w:rsidRDefault="008E1BE7" w:rsidP="008E1BE7">
            <w:pPr>
              <w:spacing w:before="0"/>
              <w:jc w:val="left"/>
              <w:rPr>
                <w:ins w:id="54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4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5D5F1A3" w14:textId="77777777" w:rsidR="008E1BE7" w:rsidRPr="008E1BE7" w:rsidRDefault="008E1BE7" w:rsidP="008E1BE7">
            <w:pPr>
              <w:spacing w:before="0"/>
              <w:jc w:val="left"/>
              <w:rPr>
                <w:ins w:id="54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4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BA3AF1E" w14:textId="77777777" w:rsidR="008E1BE7" w:rsidRPr="008E1BE7" w:rsidRDefault="008E1BE7" w:rsidP="008E1BE7">
            <w:pPr>
              <w:spacing w:before="0"/>
              <w:jc w:val="left"/>
              <w:rPr>
                <w:ins w:id="54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55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181CE83" w14:textId="77777777" w:rsidR="008E1BE7" w:rsidRPr="008E1BE7" w:rsidRDefault="008E1BE7" w:rsidP="008E1BE7">
            <w:pPr>
              <w:spacing w:before="0"/>
              <w:jc w:val="left"/>
              <w:rPr>
                <w:ins w:id="551" w:author="BELLOW Alexandra" w:date="2024-08-14T17:24:00Z" w16du:dateUtc="2024-08-14T15:24:00Z"/>
                <w:rFonts w:ascii="Times New Roman" w:hAnsi="Times New Roman"/>
                <w:sz w:val="20"/>
                <w:szCs w:val="20"/>
              </w:rPr>
            </w:pPr>
          </w:p>
        </w:tc>
      </w:tr>
      <w:tr w:rsidR="008E1BE7" w:rsidRPr="008E1BE7" w14:paraId="3258AC5D" w14:textId="77777777" w:rsidTr="008E1BE7">
        <w:tblPrEx>
          <w:tblW w:w="9077" w:type="dxa"/>
          <w:tblInd w:w="70" w:type="dxa"/>
          <w:tblCellMar>
            <w:left w:w="70" w:type="dxa"/>
            <w:right w:w="70" w:type="dxa"/>
          </w:tblCellMar>
          <w:tblPrExChange w:id="552" w:author="BELLOW Alexandra" w:date="2024-08-14T17:24:00Z" w16du:dateUtc="2024-08-14T15:24:00Z">
            <w:tblPrEx>
              <w:tblW w:w="10016" w:type="dxa"/>
              <w:tblInd w:w="70" w:type="dxa"/>
              <w:tblCellMar>
                <w:left w:w="70" w:type="dxa"/>
                <w:right w:w="70" w:type="dxa"/>
              </w:tblCellMar>
            </w:tblPrEx>
          </w:tblPrExChange>
        </w:tblPrEx>
        <w:trPr>
          <w:trHeight w:val="300"/>
          <w:ins w:id="553" w:author="BELLOW Alexandra" w:date="2024-08-14T17:24:00Z"/>
          <w:trPrChange w:id="55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55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39EDBE8" w14:textId="77777777" w:rsidR="008E1BE7" w:rsidRPr="008E1BE7" w:rsidRDefault="008E1BE7" w:rsidP="008E1BE7">
            <w:pPr>
              <w:spacing w:before="0"/>
              <w:jc w:val="left"/>
              <w:rPr>
                <w:ins w:id="556"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557"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30674F37" w14:textId="77777777" w:rsidR="008E1BE7" w:rsidRPr="008E1BE7" w:rsidRDefault="008E1BE7" w:rsidP="008E1BE7">
            <w:pPr>
              <w:spacing w:before="0"/>
              <w:jc w:val="left"/>
              <w:rPr>
                <w:ins w:id="558" w:author="BELLOW Alexandra" w:date="2024-08-14T17:24:00Z" w16du:dateUtc="2024-08-14T15:24:00Z"/>
                <w:rFonts w:ascii="Aptos Narrow" w:hAnsi="Aptos Narrow"/>
                <w:sz w:val="22"/>
                <w:szCs w:val="22"/>
              </w:rPr>
            </w:pPr>
            <w:ins w:id="559" w:author="BELLOW Alexandra" w:date="2024-08-14T17:24:00Z" w16du:dateUtc="2024-08-14T15:24:00Z">
              <w:r w:rsidRPr="008E1BE7">
                <w:rPr>
                  <w:rFonts w:ascii="Aptos Narrow" w:hAnsi="Aptos Narrow"/>
                  <w:sz w:val="22"/>
                  <w:szCs w:val="22"/>
                </w:rPr>
                <w:t>4.3. MURS / PLANCHERS / ESCALIERS</w:t>
              </w:r>
            </w:ins>
          </w:p>
        </w:tc>
        <w:tc>
          <w:tcPr>
            <w:tcW w:w="1216" w:type="dxa"/>
            <w:tcBorders>
              <w:top w:val="nil"/>
              <w:left w:val="nil"/>
              <w:bottom w:val="nil"/>
              <w:right w:val="nil"/>
            </w:tcBorders>
            <w:shd w:val="clear" w:color="auto" w:fill="auto"/>
            <w:noWrap/>
            <w:vAlign w:val="bottom"/>
            <w:hideMark/>
            <w:tcPrChange w:id="56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656B53E" w14:textId="77777777" w:rsidR="008E1BE7" w:rsidRPr="008E1BE7" w:rsidRDefault="008E1BE7" w:rsidP="008E1BE7">
            <w:pPr>
              <w:spacing w:before="0"/>
              <w:jc w:val="left"/>
              <w:rPr>
                <w:ins w:id="56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56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773D135" w14:textId="77777777" w:rsidR="008E1BE7" w:rsidRPr="008E1BE7" w:rsidRDefault="008E1BE7" w:rsidP="008E1BE7">
            <w:pPr>
              <w:spacing w:before="0"/>
              <w:jc w:val="left"/>
              <w:rPr>
                <w:ins w:id="56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6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12DB53F" w14:textId="77777777" w:rsidR="008E1BE7" w:rsidRPr="008E1BE7" w:rsidRDefault="008E1BE7" w:rsidP="008E1BE7">
            <w:pPr>
              <w:spacing w:before="0"/>
              <w:jc w:val="left"/>
              <w:rPr>
                <w:ins w:id="56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6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18F074F" w14:textId="77777777" w:rsidR="008E1BE7" w:rsidRPr="008E1BE7" w:rsidRDefault="008E1BE7" w:rsidP="008E1BE7">
            <w:pPr>
              <w:spacing w:before="0"/>
              <w:jc w:val="left"/>
              <w:rPr>
                <w:ins w:id="56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56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71817E0" w14:textId="77777777" w:rsidR="008E1BE7" w:rsidRPr="008E1BE7" w:rsidRDefault="008E1BE7" w:rsidP="008E1BE7">
            <w:pPr>
              <w:spacing w:before="0"/>
              <w:jc w:val="left"/>
              <w:rPr>
                <w:ins w:id="569" w:author="BELLOW Alexandra" w:date="2024-08-14T17:24:00Z" w16du:dateUtc="2024-08-14T15:24:00Z"/>
                <w:rFonts w:ascii="Times New Roman" w:hAnsi="Times New Roman"/>
                <w:sz w:val="20"/>
                <w:szCs w:val="20"/>
              </w:rPr>
            </w:pPr>
          </w:p>
        </w:tc>
      </w:tr>
      <w:tr w:rsidR="008E1BE7" w:rsidRPr="008E1BE7" w14:paraId="49ADAF33" w14:textId="77777777" w:rsidTr="008E1BE7">
        <w:tblPrEx>
          <w:tblW w:w="9077" w:type="dxa"/>
          <w:tblInd w:w="70" w:type="dxa"/>
          <w:tblCellMar>
            <w:left w:w="70" w:type="dxa"/>
            <w:right w:w="70" w:type="dxa"/>
          </w:tblCellMar>
          <w:tblPrExChange w:id="570" w:author="BELLOW Alexandra" w:date="2024-08-14T17:24:00Z" w16du:dateUtc="2024-08-14T15:24:00Z">
            <w:tblPrEx>
              <w:tblW w:w="10016" w:type="dxa"/>
              <w:tblInd w:w="70" w:type="dxa"/>
              <w:tblCellMar>
                <w:left w:w="70" w:type="dxa"/>
                <w:right w:w="70" w:type="dxa"/>
              </w:tblCellMar>
            </w:tblPrEx>
          </w:tblPrExChange>
        </w:tblPrEx>
        <w:trPr>
          <w:trHeight w:val="300"/>
          <w:ins w:id="571" w:author="BELLOW Alexandra" w:date="2024-08-14T17:24:00Z"/>
          <w:trPrChange w:id="57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57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ED94A46" w14:textId="77777777" w:rsidR="008E1BE7" w:rsidRPr="008E1BE7" w:rsidRDefault="008E1BE7" w:rsidP="008E1BE7">
            <w:pPr>
              <w:spacing w:before="0"/>
              <w:jc w:val="left"/>
              <w:rPr>
                <w:ins w:id="574" w:author="BELLOW Alexandra" w:date="2024-08-14T17:24:00Z" w16du:dateUtc="2024-08-14T15:24:00Z"/>
                <w:rFonts w:ascii="Times New Roman" w:hAnsi="Times New Roman"/>
                <w:sz w:val="20"/>
                <w:szCs w:val="20"/>
              </w:rPr>
            </w:pPr>
          </w:p>
        </w:tc>
        <w:tc>
          <w:tcPr>
            <w:tcW w:w="7555" w:type="dxa"/>
            <w:gridSpan w:val="6"/>
            <w:tcBorders>
              <w:top w:val="nil"/>
              <w:left w:val="nil"/>
              <w:bottom w:val="nil"/>
              <w:right w:val="nil"/>
            </w:tcBorders>
            <w:shd w:val="clear" w:color="auto" w:fill="auto"/>
            <w:noWrap/>
            <w:vAlign w:val="bottom"/>
            <w:hideMark/>
            <w:tcPrChange w:id="575" w:author="BELLOW Alexandra" w:date="2024-08-14T17:24:00Z" w16du:dateUtc="2024-08-14T15:24:00Z">
              <w:tcPr>
                <w:tcW w:w="7555" w:type="dxa"/>
                <w:gridSpan w:val="6"/>
                <w:tcBorders>
                  <w:top w:val="nil"/>
                  <w:left w:val="nil"/>
                  <w:bottom w:val="nil"/>
                  <w:right w:val="nil"/>
                </w:tcBorders>
                <w:shd w:val="clear" w:color="auto" w:fill="auto"/>
                <w:noWrap/>
                <w:vAlign w:val="bottom"/>
                <w:hideMark/>
              </w:tcPr>
            </w:tcPrChange>
          </w:tcPr>
          <w:p w14:paraId="410314C7" w14:textId="77777777" w:rsidR="008E1BE7" w:rsidRPr="008E1BE7" w:rsidRDefault="008E1BE7" w:rsidP="008E1BE7">
            <w:pPr>
              <w:spacing w:before="0"/>
              <w:jc w:val="left"/>
              <w:rPr>
                <w:ins w:id="576" w:author="BELLOW Alexandra" w:date="2024-08-14T17:24:00Z" w16du:dateUtc="2024-08-14T15:24:00Z"/>
                <w:rFonts w:ascii="Aptos Narrow" w:hAnsi="Aptos Narrow"/>
                <w:sz w:val="22"/>
                <w:szCs w:val="22"/>
              </w:rPr>
            </w:pPr>
            <w:ins w:id="577" w:author="BELLOW Alexandra" w:date="2024-08-14T17:24:00Z" w16du:dateUtc="2024-08-14T15:24:00Z">
              <w:r w:rsidRPr="008E1BE7">
                <w:rPr>
                  <w:rFonts w:ascii="Aptos Narrow" w:hAnsi="Aptos Narrow"/>
                  <w:sz w:val="22"/>
                  <w:szCs w:val="22"/>
                </w:rPr>
                <w:t xml:space="preserve">4.4. TOITURES-TERRASSES / COUVERTURE / CUISINE (LE CAS ECHEANT) </w:t>
              </w:r>
            </w:ins>
          </w:p>
        </w:tc>
        <w:tc>
          <w:tcPr>
            <w:tcW w:w="1216" w:type="dxa"/>
            <w:tcBorders>
              <w:top w:val="nil"/>
              <w:left w:val="nil"/>
              <w:bottom w:val="nil"/>
              <w:right w:val="nil"/>
            </w:tcBorders>
            <w:shd w:val="clear" w:color="auto" w:fill="auto"/>
            <w:noWrap/>
            <w:vAlign w:val="bottom"/>
            <w:hideMark/>
            <w:tcPrChange w:id="57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E40FCB9" w14:textId="77777777" w:rsidR="008E1BE7" w:rsidRPr="008E1BE7" w:rsidRDefault="008E1BE7" w:rsidP="008E1BE7">
            <w:pPr>
              <w:spacing w:before="0"/>
              <w:jc w:val="left"/>
              <w:rPr>
                <w:ins w:id="579" w:author="BELLOW Alexandra" w:date="2024-08-14T17:24:00Z" w16du:dateUtc="2024-08-14T15:24:00Z"/>
                <w:rFonts w:ascii="Aptos Narrow" w:hAnsi="Aptos Narrow"/>
                <w:sz w:val="22"/>
                <w:szCs w:val="22"/>
              </w:rPr>
            </w:pPr>
          </w:p>
        </w:tc>
        <w:tc>
          <w:tcPr>
            <w:tcW w:w="160" w:type="dxa"/>
            <w:tcBorders>
              <w:top w:val="nil"/>
              <w:left w:val="nil"/>
              <w:bottom w:val="nil"/>
              <w:right w:val="nil"/>
            </w:tcBorders>
            <w:shd w:val="clear" w:color="auto" w:fill="auto"/>
            <w:noWrap/>
            <w:vAlign w:val="bottom"/>
            <w:hideMark/>
            <w:tcPrChange w:id="58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E2C044D" w14:textId="77777777" w:rsidR="008E1BE7" w:rsidRPr="008E1BE7" w:rsidRDefault="008E1BE7" w:rsidP="008E1BE7">
            <w:pPr>
              <w:spacing w:before="0"/>
              <w:jc w:val="left"/>
              <w:rPr>
                <w:ins w:id="581" w:author="BELLOW Alexandra" w:date="2024-08-14T17:24:00Z" w16du:dateUtc="2024-08-14T15:24:00Z"/>
                <w:rFonts w:ascii="Times New Roman" w:hAnsi="Times New Roman"/>
                <w:sz w:val="20"/>
                <w:szCs w:val="20"/>
              </w:rPr>
            </w:pPr>
          </w:p>
        </w:tc>
      </w:tr>
      <w:tr w:rsidR="008E1BE7" w:rsidRPr="008E1BE7" w14:paraId="70E11E05" w14:textId="77777777" w:rsidTr="008E1BE7">
        <w:tblPrEx>
          <w:tblW w:w="9077" w:type="dxa"/>
          <w:tblInd w:w="70" w:type="dxa"/>
          <w:tblCellMar>
            <w:left w:w="70" w:type="dxa"/>
            <w:right w:w="70" w:type="dxa"/>
          </w:tblCellMar>
          <w:tblPrExChange w:id="582" w:author="BELLOW Alexandra" w:date="2024-08-14T17:24:00Z" w16du:dateUtc="2024-08-14T15:24:00Z">
            <w:tblPrEx>
              <w:tblW w:w="10016" w:type="dxa"/>
              <w:tblInd w:w="70" w:type="dxa"/>
              <w:tblCellMar>
                <w:left w:w="70" w:type="dxa"/>
                <w:right w:w="70" w:type="dxa"/>
              </w:tblCellMar>
            </w:tblPrEx>
          </w:tblPrExChange>
        </w:tblPrEx>
        <w:trPr>
          <w:trHeight w:val="300"/>
          <w:ins w:id="583" w:author="BELLOW Alexandra" w:date="2024-08-14T17:24:00Z"/>
          <w:trPrChange w:id="58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58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7271E55" w14:textId="77777777" w:rsidR="008E1BE7" w:rsidRPr="008E1BE7" w:rsidRDefault="008E1BE7" w:rsidP="008E1BE7">
            <w:pPr>
              <w:spacing w:before="0"/>
              <w:jc w:val="left"/>
              <w:rPr>
                <w:ins w:id="586"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587"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22C35E73" w14:textId="77777777" w:rsidR="008E1BE7" w:rsidRPr="008E1BE7" w:rsidRDefault="008E1BE7" w:rsidP="008E1BE7">
            <w:pPr>
              <w:spacing w:before="0"/>
              <w:jc w:val="left"/>
              <w:rPr>
                <w:ins w:id="588"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589"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C0B24C4" w14:textId="77777777" w:rsidR="008E1BE7" w:rsidRPr="008E1BE7" w:rsidRDefault="008E1BE7" w:rsidP="008E1BE7">
            <w:pPr>
              <w:spacing w:before="0"/>
              <w:jc w:val="left"/>
              <w:rPr>
                <w:ins w:id="59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59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28E3585" w14:textId="77777777" w:rsidR="008E1BE7" w:rsidRPr="008E1BE7" w:rsidRDefault="008E1BE7" w:rsidP="008E1BE7">
            <w:pPr>
              <w:spacing w:before="0"/>
              <w:jc w:val="left"/>
              <w:rPr>
                <w:ins w:id="59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9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4A7D946" w14:textId="77777777" w:rsidR="008E1BE7" w:rsidRPr="008E1BE7" w:rsidRDefault="008E1BE7" w:rsidP="008E1BE7">
            <w:pPr>
              <w:spacing w:before="0"/>
              <w:jc w:val="left"/>
              <w:rPr>
                <w:ins w:id="59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9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64747D7" w14:textId="77777777" w:rsidR="008E1BE7" w:rsidRPr="008E1BE7" w:rsidRDefault="008E1BE7" w:rsidP="008E1BE7">
            <w:pPr>
              <w:spacing w:before="0"/>
              <w:jc w:val="left"/>
              <w:rPr>
                <w:ins w:id="59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9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79BF538" w14:textId="77777777" w:rsidR="008E1BE7" w:rsidRPr="008E1BE7" w:rsidRDefault="008E1BE7" w:rsidP="008E1BE7">
            <w:pPr>
              <w:spacing w:before="0"/>
              <w:jc w:val="left"/>
              <w:rPr>
                <w:ins w:id="59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59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51B57B0" w14:textId="77777777" w:rsidR="008E1BE7" w:rsidRPr="008E1BE7" w:rsidRDefault="008E1BE7" w:rsidP="008E1BE7">
            <w:pPr>
              <w:spacing w:before="0"/>
              <w:jc w:val="left"/>
              <w:rPr>
                <w:ins w:id="600"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601"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4FFB575" w14:textId="77777777" w:rsidR="008E1BE7" w:rsidRPr="008E1BE7" w:rsidRDefault="008E1BE7" w:rsidP="008E1BE7">
            <w:pPr>
              <w:spacing w:before="0"/>
              <w:jc w:val="left"/>
              <w:rPr>
                <w:ins w:id="602" w:author="BELLOW Alexandra" w:date="2024-08-14T17:24:00Z" w16du:dateUtc="2024-08-14T15:24:00Z"/>
                <w:rFonts w:ascii="Times New Roman" w:hAnsi="Times New Roman"/>
                <w:sz w:val="20"/>
                <w:szCs w:val="20"/>
              </w:rPr>
            </w:pPr>
          </w:p>
        </w:tc>
      </w:tr>
      <w:tr w:rsidR="008E1BE7" w:rsidRPr="008E1BE7" w14:paraId="0C5D4ED2" w14:textId="77777777" w:rsidTr="008E1BE7">
        <w:trPr>
          <w:trHeight w:val="300"/>
          <w:ins w:id="603" w:author="BELLOW Alexandra" w:date="2024-08-14T17:24:00Z"/>
        </w:trPr>
        <w:tc>
          <w:tcPr>
            <w:tcW w:w="3852" w:type="dxa"/>
            <w:gridSpan w:val="3"/>
            <w:tcBorders>
              <w:top w:val="nil"/>
              <w:left w:val="nil"/>
              <w:bottom w:val="nil"/>
              <w:right w:val="nil"/>
            </w:tcBorders>
            <w:shd w:val="clear" w:color="000000" w:fill="F2F2F2"/>
            <w:noWrap/>
            <w:vAlign w:val="bottom"/>
            <w:hideMark/>
          </w:tcPr>
          <w:p w14:paraId="0749A1D4" w14:textId="1009CAEB" w:rsidR="008E1BE7" w:rsidRPr="008E1BE7" w:rsidRDefault="008E1BE7" w:rsidP="008E1BE7">
            <w:pPr>
              <w:spacing w:before="0"/>
              <w:jc w:val="left"/>
              <w:rPr>
                <w:ins w:id="604" w:author="BELLOW Alexandra" w:date="2024-08-14T17:24:00Z" w16du:dateUtc="2024-08-14T15:24:00Z"/>
                <w:rFonts w:ascii="Aptos Narrow" w:hAnsi="Aptos Narrow"/>
                <w:sz w:val="22"/>
                <w:szCs w:val="22"/>
                <w:u w:val="single"/>
              </w:rPr>
            </w:pPr>
            <w:ins w:id="605" w:author="BELLOW Alexandra" w:date="2024-08-14T17:24:00Z" w16du:dateUtc="2024-08-14T15:24:00Z">
              <w:r w:rsidRPr="008E1BE7">
                <w:rPr>
                  <w:rFonts w:ascii="Aptos Narrow" w:hAnsi="Aptos Narrow"/>
                  <w:sz w:val="22"/>
                  <w:szCs w:val="22"/>
                  <w:u w:val="single"/>
                </w:rPr>
                <w:t>5. CLOS ET COUVERT</w:t>
              </w:r>
            </w:ins>
          </w:p>
        </w:tc>
        <w:tc>
          <w:tcPr>
            <w:tcW w:w="201" w:type="dxa"/>
            <w:tcBorders>
              <w:top w:val="nil"/>
              <w:left w:val="nil"/>
              <w:bottom w:val="nil"/>
              <w:right w:val="nil"/>
            </w:tcBorders>
            <w:shd w:val="clear" w:color="000000" w:fill="F2F2F2"/>
            <w:noWrap/>
            <w:vAlign w:val="bottom"/>
            <w:hideMark/>
          </w:tcPr>
          <w:p w14:paraId="2ED1E6CF" w14:textId="77777777" w:rsidR="008E1BE7" w:rsidRPr="008E1BE7" w:rsidRDefault="008E1BE7" w:rsidP="008E1BE7">
            <w:pPr>
              <w:spacing w:before="0"/>
              <w:jc w:val="left"/>
              <w:rPr>
                <w:ins w:id="606" w:author="BELLOW Alexandra" w:date="2024-08-14T17:24:00Z" w16du:dateUtc="2024-08-14T15:24:00Z"/>
                <w:rFonts w:ascii="Aptos Narrow" w:hAnsi="Aptos Narrow"/>
                <w:sz w:val="22"/>
                <w:szCs w:val="22"/>
              </w:rPr>
            </w:pPr>
            <w:ins w:id="60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5904DCB" w14:textId="77777777" w:rsidR="008E1BE7" w:rsidRPr="008E1BE7" w:rsidRDefault="008E1BE7" w:rsidP="008E1BE7">
            <w:pPr>
              <w:spacing w:before="0"/>
              <w:jc w:val="left"/>
              <w:rPr>
                <w:ins w:id="608" w:author="BELLOW Alexandra" w:date="2024-08-14T17:24:00Z" w16du:dateUtc="2024-08-14T15:24:00Z"/>
                <w:rFonts w:ascii="Aptos Narrow" w:hAnsi="Aptos Narrow"/>
                <w:sz w:val="22"/>
                <w:szCs w:val="22"/>
              </w:rPr>
            </w:pPr>
            <w:ins w:id="60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C05403C" w14:textId="77777777" w:rsidR="008E1BE7" w:rsidRPr="008E1BE7" w:rsidRDefault="008E1BE7" w:rsidP="008E1BE7">
            <w:pPr>
              <w:spacing w:before="0"/>
              <w:jc w:val="left"/>
              <w:rPr>
                <w:ins w:id="610" w:author="BELLOW Alexandra" w:date="2024-08-14T17:24:00Z" w16du:dateUtc="2024-08-14T15:24:00Z"/>
                <w:rFonts w:ascii="Aptos Narrow" w:hAnsi="Aptos Narrow"/>
                <w:sz w:val="22"/>
                <w:szCs w:val="22"/>
              </w:rPr>
            </w:pPr>
            <w:ins w:id="61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07E0F53" w14:textId="77777777" w:rsidR="008E1BE7" w:rsidRPr="008E1BE7" w:rsidRDefault="008E1BE7" w:rsidP="008E1BE7">
            <w:pPr>
              <w:spacing w:before="0"/>
              <w:jc w:val="left"/>
              <w:rPr>
                <w:ins w:id="612" w:author="BELLOW Alexandra" w:date="2024-08-14T17:24:00Z" w16du:dateUtc="2024-08-14T15:24:00Z"/>
                <w:rFonts w:ascii="Aptos Narrow" w:hAnsi="Aptos Narrow"/>
                <w:sz w:val="22"/>
                <w:szCs w:val="22"/>
              </w:rPr>
            </w:pPr>
            <w:ins w:id="61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F1E883D" w14:textId="77777777" w:rsidR="008E1BE7" w:rsidRPr="008E1BE7" w:rsidRDefault="008E1BE7" w:rsidP="008E1BE7">
            <w:pPr>
              <w:spacing w:before="0"/>
              <w:jc w:val="left"/>
              <w:rPr>
                <w:ins w:id="614" w:author="BELLOW Alexandra" w:date="2024-08-14T17:24:00Z" w16du:dateUtc="2024-08-14T15:24:00Z"/>
                <w:rFonts w:ascii="Aptos Narrow" w:hAnsi="Aptos Narrow"/>
                <w:sz w:val="22"/>
                <w:szCs w:val="22"/>
              </w:rPr>
            </w:pPr>
            <w:ins w:id="615"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515D88FE" w14:textId="77777777" w:rsidR="008E1BE7" w:rsidRPr="008E1BE7" w:rsidRDefault="008E1BE7" w:rsidP="008E1BE7">
            <w:pPr>
              <w:spacing w:before="0"/>
              <w:jc w:val="left"/>
              <w:rPr>
                <w:ins w:id="616" w:author="BELLOW Alexandra" w:date="2024-08-14T17:24:00Z" w16du:dateUtc="2024-08-14T15:24:00Z"/>
                <w:rFonts w:ascii="Aptos Narrow" w:hAnsi="Aptos Narrow"/>
                <w:sz w:val="22"/>
                <w:szCs w:val="22"/>
              </w:rPr>
            </w:pPr>
            <w:ins w:id="617" w:author="BELLOW Alexandra" w:date="2024-08-14T17:24:00Z" w16du:dateUtc="2024-08-14T15:24:00Z">
              <w:r w:rsidRPr="008E1BE7">
                <w:rPr>
                  <w:rFonts w:ascii="Aptos Narrow" w:hAnsi="Aptos Narrow"/>
                  <w:sz w:val="22"/>
                  <w:szCs w:val="22"/>
                </w:rPr>
                <w:t> </w:t>
              </w:r>
            </w:ins>
          </w:p>
        </w:tc>
      </w:tr>
      <w:tr w:rsidR="008E1BE7" w:rsidRPr="008E1BE7" w14:paraId="1987AFEE" w14:textId="77777777" w:rsidTr="008E1BE7">
        <w:tblPrEx>
          <w:tblW w:w="9077" w:type="dxa"/>
          <w:tblInd w:w="70" w:type="dxa"/>
          <w:tblCellMar>
            <w:left w:w="70" w:type="dxa"/>
            <w:right w:w="70" w:type="dxa"/>
          </w:tblCellMar>
          <w:tblPrExChange w:id="618" w:author="BELLOW Alexandra" w:date="2024-08-14T17:24:00Z" w16du:dateUtc="2024-08-14T15:24:00Z">
            <w:tblPrEx>
              <w:tblW w:w="10016" w:type="dxa"/>
              <w:tblInd w:w="70" w:type="dxa"/>
              <w:tblCellMar>
                <w:left w:w="70" w:type="dxa"/>
                <w:right w:w="70" w:type="dxa"/>
              </w:tblCellMar>
            </w:tblPrEx>
          </w:tblPrExChange>
        </w:tblPrEx>
        <w:trPr>
          <w:trHeight w:val="300"/>
          <w:ins w:id="619" w:author="BELLOW Alexandra" w:date="2024-08-14T17:24:00Z"/>
          <w:trPrChange w:id="62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62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2A579E5" w14:textId="77777777" w:rsidR="008E1BE7" w:rsidRPr="008E1BE7" w:rsidRDefault="008E1BE7" w:rsidP="008E1BE7">
            <w:pPr>
              <w:spacing w:before="0"/>
              <w:jc w:val="left"/>
              <w:rPr>
                <w:ins w:id="622" w:author="BELLOW Alexandra" w:date="2024-08-14T17:24:00Z" w16du:dateUtc="2024-08-14T15:24:00Z"/>
                <w:rFonts w:ascii="Aptos Narrow" w:hAnsi="Aptos Narrow"/>
                <w:sz w:val="22"/>
                <w:szCs w:val="22"/>
              </w:rPr>
            </w:pPr>
          </w:p>
        </w:tc>
        <w:tc>
          <w:tcPr>
            <w:tcW w:w="3907" w:type="dxa"/>
            <w:gridSpan w:val="3"/>
            <w:tcBorders>
              <w:top w:val="nil"/>
              <w:left w:val="nil"/>
              <w:bottom w:val="nil"/>
              <w:right w:val="nil"/>
            </w:tcBorders>
            <w:shd w:val="clear" w:color="auto" w:fill="auto"/>
            <w:noWrap/>
            <w:vAlign w:val="bottom"/>
            <w:hideMark/>
            <w:tcPrChange w:id="623"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51423B74" w14:textId="77777777" w:rsidR="008E1BE7" w:rsidRPr="008E1BE7" w:rsidRDefault="008E1BE7" w:rsidP="008E1BE7">
            <w:pPr>
              <w:spacing w:before="0"/>
              <w:jc w:val="left"/>
              <w:rPr>
                <w:ins w:id="624" w:author="BELLOW Alexandra" w:date="2024-08-14T17:24:00Z" w16du:dateUtc="2024-08-14T15:24:00Z"/>
                <w:rFonts w:ascii="Aptos Narrow" w:hAnsi="Aptos Narrow"/>
                <w:sz w:val="22"/>
                <w:szCs w:val="22"/>
              </w:rPr>
            </w:pPr>
            <w:ins w:id="625" w:author="BELLOW Alexandra" w:date="2024-08-14T17:24:00Z" w16du:dateUtc="2024-08-14T15:24:00Z">
              <w:r w:rsidRPr="008E1BE7">
                <w:rPr>
                  <w:rFonts w:ascii="Aptos Narrow" w:hAnsi="Aptos Narrow"/>
                  <w:sz w:val="22"/>
                  <w:szCs w:val="22"/>
                </w:rPr>
                <w:t>5.1. DESCENTES D'EAUX PLUVIALES</w:t>
              </w:r>
            </w:ins>
          </w:p>
        </w:tc>
        <w:tc>
          <w:tcPr>
            <w:tcW w:w="1216" w:type="dxa"/>
            <w:tcBorders>
              <w:top w:val="nil"/>
              <w:left w:val="nil"/>
              <w:bottom w:val="nil"/>
              <w:right w:val="nil"/>
            </w:tcBorders>
            <w:shd w:val="clear" w:color="auto" w:fill="auto"/>
            <w:noWrap/>
            <w:vAlign w:val="bottom"/>
            <w:hideMark/>
            <w:tcPrChange w:id="62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4EFB551" w14:textId="77777777" w:rsidR="008E1BE7" w:rsidRPr="008E1BE7" w:rsidRDefault="008E1BE7" w:rsidP="008E1BE7">
            <w:pPr>
              <w:spacing w:before="0"/>
              <w:jc w:val="left"/>
              <w:rPr>
                <w:ins w:id="627"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62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B0BDF03" w14:textId="77777777" w:rsidR="008E1BE7" w:rsidRPr="008E1BE7" w:rsidRDefault="008E1BE7" w:rsidP="008E1BE7">
            <w:pPr>
              <w:spacing w:before="0"/>
              <w:jc w:val="left"/>
              <w:rPr>
                <w:ins w:id="62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3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1772FDD" w14:textId="77777777" w:rsidR="008E1BE7" w:rsidRPr="008E1BE7" w:rsidRDefault="008E1BE7" w:rsidP="008E1BE7">
            <w:pPr>
              <w:spacing w:before="0"/>
              <w:jc w:val="left"/>
              <w:rPr>
                <w:ins w:id="63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3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473E67C" w14:textId="77777777" w:rsidR="008E1BE7" w:rsidRPr="008E1BE7" w:rsidRDefault="008E1BE7" w:rsidP="008E1BE7">
            <w:pPr>
              <w:spacing w:before="0"/>
              <w:jc w:val="left"/>
              <w:rPr>
                <w:ins w:id="633"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63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D5DFB89" w14:textId="77777777" w:rsidR="008E1BE7" w:rsidRPr="008E1BE7" w:rsidRDefault="008E1BE7" w:rsidP="008E1BE7">
            <w:pPr>
              <w:spacing w:before="0"/>
              <w:jc w:val="left"/>
              <w:rPr>
                <w:ins w:id="635" w:author="BELLOW Alexandra" w:date="2024-08-14T17:24:00Z" w16du:dateUtc="2024-08-14T15:24:00Z"/>
                <w:rFonts w:ascii="Times New Roman" w:hAnsi="Times New Roman"/>
                <w:sz w:val="20"/>
                <w:szCs w:val="20"/>
              </w:rPr>
            </w:pPr>
          </w:p>
        </w:tc>
      </w:tr>
      <w:tr w:rsidR="008E1BE7" w:rsidRPr="008E1BE7" w14:paraId="04E99006" w14:textId="77777777" w:rsidTr="008E1BE7">
        <w:tblPrEx>
          <w:tblW w:w="9077" w:type="dxa"/>
          <w:tblInd w:w="70" w:type="dxa"/>
          <w:tblCellMar>
            <w:left w:w="70" w:type="dxa"/>
            <w:right w:w="70" w:type="dxa"/>
          </w:tblCellMar>
          <w:tblPrExChange w:id="636" w:author="BELLOW Alexandra" w:date="2024-08-14T17:24:00Z" w16du:dateUtc="2024-08-14T15:24:00Z">
            <w:tblPrEx>
              <w:tblW w:w="10016" w:type="dxa"/>
              <w:tblInd w:w="70" w:type="dxa"/>
              <w:tblCellMar>
                <w:left w:w="70" w:type="dxa"/>
                <w:right w:w="70" w:type="dxa"/>
              </w:tblCellMar>
            </w:tblPrEx>
          </w:tblPrExChange>
        </w:tblPrEx>
        <w:trPr>
          <w:trHeight w:val="300"/>
          <w:ins w:id="637" w:author="BELLOW Alexandra" w:date="2024-08-14T17:24:00Z"/>
          <w:trPrChange w:id="63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63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5750C5D" w14:textId="77777777" w:rsidR="008E1BE7" w:rsidRPr="008E1BE7" w:rsidRDefault="008E1BE7" w:rsidP="008E1BE7">
            <w:pPr>
              <w:spacing w:before="0"/>
              <w:jc w:val="left"/>
              <w:rPr>
                <w:ins w:id="640"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641"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6680986" w14:textId="77777777" w:rsidR="008E1BE7" w:rsidRPr="008E1BE7" w:rsidRDefault="008E1BE7" w:rsidP="008E1BE7">
            <w:pPr>
              <w:spacing w:before="0"/>
              <w:jc w:val="left"/>
              <w:rPr>
                <w:ins w:id="64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64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0424D4C" w14:textId="77777777" w:rsidR="008E1BE7" w:rsidRPr="008E1BE7" w:rsidRDefault="008E1BE7" w:rsidP="008E1BE7">
            <w:pPr>
              <w:spacing w:before="0"/>
              <w:jc w:val="left"/>
              <w:rPr>
                <w:ins w:id="644"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645"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A9C1A93" w14:textId="77777777" w:rsidR="008E1BE7" w:rsidRPr="008E1BE7" w:rsidRDefault="008E1BE7" w:rsidP="008E1BE7">
            <w:pPr>
              <w:spacing w:before="0"/>
              <w:jc w:val="left"/>
              <w:rPr>
                <w:ins w:id="64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4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1B45B8F" w14:textId="77777777" w:rsidR="008E1BE7" w:rsidRPr="008E1BE7" w:rsidRDefault="008E1BE7" w:rsidP="008E1BE7">
            <w:pPr>
              <w:spacing w:before="0"/>
              <w:jc w:val="left"/>
              <w:rPr>
                <w:ins w:id="64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4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F2954D6" w14:textId="77777777" w:rsidR="008E1BE7" w:rsidRPr="008E1BE7" w:rsidRDefault="008E1BE7" w:rsidP="008E1BE7">
            <w:pPr>
              <w:spacing w:before="0"/>
              <w:jc w:val="left"/>
              <w:rPr>
                <w:ins w:id="65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5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FA8986B" w14:textId="77777777" w:rsidR="008E1BE7" w:rsidRPr="008E1BE7" w:rsidRDefault="008E1BE7" w:rsidP="008E1BE7">
            <w:pPr>
              <w:spacing w:before="0"/>
              <w:jc w:val="left"/>
              <w:rPr>
                <w:ins w:id="65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5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1EC1252" w14:textId="77777777" w:rsidR="008E1BE7" w:rsidRPr="008E1BE7" w:rsidRDefault="008E1BE7" w:rsidP="008E1BE7">
            <w:pPr>
              <w:spacing w:before="0"/>
              <w:jc w:val="left"/>
              <w:rPr>
                <w:ins w:id="654"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655"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8879845" w14:textId="77777777" w:rsidR="008E1BE7" w:rsidRPr="008E1BE7" w:rsidRDefault="008E1BE7" w:rsidP="008E1BE7">
            <w:pPr>
              <w:spacing w:before="0"/>
              <w:jc w:val="left"/>
              <w:rPr>
                <w:ins w:id="656" w:author="BELLOW Alexandra" w:date="2024-08-14T17:24:00Z" w16du:dateUtc="2024-08-14T15:24:00Z"/>
                <w:rFonts w:ascii="Times New Roman" w:hAnsi="Times New Roman"/>
                <w:sz w:val="20"/>
                <w:szCs w:val="20"/>
              </w:rPr>
            </w:pPr>
          </w:p>
        </w:tc>
      </w:tr>
      <w:tr w:rsidR="008E1BE7" w:rsidRPr="008E1BE7" w14:paraId="7E7DBDCB" w14:textId="77777777" w:rsidTr="008E1BE7">
        <w:trPr>
          <w:trHeight w:val="300"/>
          <w:ins w:id="657" w:author="BELLOW Alexandra" w:date="2024-08-14T17:24:00Z"/>
        </w:trPr>
        <w:tc>
          <w:tcPr>
            <w:tcW w:w="3852" w:type="dxa"/>
            <w:gridSpan w:val="3"/>
            <w:tcBorders>
              <w:top w:val="nil"/>
              <w:left w:val="nil"/>
              <w:bottom w:val="nil"/>
              <w:right w:val="nil"/>
            </w:tcBorders>
            <w:shd w:val="clear" w:color="000000" w:fill="F2F2F2"/>
            <w:noWrap/>
            <w:vAlign w:val="bottom"/>
            <w:hideMark/>
          </w:tcPr>
          <w:p w14:paraId="0F46DA86" w14:textId="646CEA28" w:rsidR="008E1BE7" w:rsidRPr="008E1BE7" w:rsidRDefault="008E1BE7" w:rsidP="008E1BE7">
            <w:pPr>
              <w:spacing w:before="0"/>
              <w:jc w:val="left"/>
              <w:rPr>
                <w:ins w:id="658" w:author="BELLOW Alexandra" w:date="2024-08-14T17:24:00Z" w16du:dateUtc="2024-08-14T15:24:00Z"/>
                <w:rFonts w:ascii="Aptos Narrow" w:hAnsi="Aptos Narrow"/>
                <w:sz w:val="22"/>
                <w:szCs w:val="22"/>
                <w:u w:val="single"/>
              </w:rPr>
            </w:pPr>
            <w:ins w:id="659" w:author="BELLOW Alexandra" w:date="2024-08-14T17:24:00Z" w16du:dateUtc="2024-08-14T15:24:00Z">
              <w:r w:rsidRPr="008E1BE7">
                <w:rPr>
                  <w:rFonts w:ascii="Aptos Narrow" w:hAnsi="Aptos Narrow"/>
                  <w:sz w:val="22"/>
                  <w:szCs w:val="22"/>
                  <w:u w:val="single"/>
                </w:rPr>
                <w:t>6. REVETEMENTS DE SOL</w:t>
              </w:r>
            </w:ins>
          </w:p>
        </w:tc>
        <w:tc>
          <w:tcPr>
            <w:tcW w:w="201" w:type="dxa"/>
            <w:tcBorders>
              <w:top w:val="nil"/>
              <w:left w:val="nil"/>
              <w:bottom w:val="nil"/>
              <w:right w:val="nil"/>
            </w:tcBorders>
            <w:shd w:val="clear" w:color="000000" w:fill="F2F2F2"/>
            <w:noWrap/>
            <w:vAlign w:val="bottom"/>
            <w:hideMark/>
          </w:tcPr>
          <w:p w14:paraId="2C39FDD4" w14:textId="77777777" w:rsidR="008E1BE7" w:rsidRPr="008E1BE7" w:rsidRDefault="008E1BE7" w:rsidP="008E1BE7">
            <w:pPr>
              <w:spacing w:before="0"/>
              <w:jc w:val="left"/>
              <w:rPr>
                <w:ins w:id="660" w:author="BELLOW Alexandra" w:date="2024-08-14T17:24:00Z" w16du:dateUtc="2024-08-14T15:24:00Z"/>
                <w:rFonts w:ascii="Aptos Narrow" w:hAnsi="Aptos Narrow"/>
                <w:sz w:val="22"/>
                <w:szCs w:val="22"/>
              </w:rPr>
            </w:pPr>
            <w:ins w:id="66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7CB7BDE" w14:textId="77777777" w:rsidR="008E1BE7" w:rsidRPr="008E1BE7" w:rsidRDefault="008E1BE7" w:rsidP="008E1BE7">
            <w:pPr>
              <w:spacing w:before="0"/>
              <w:jc w:val="left"/>
              <w:rPr>
                <w:ins w:id="662" w:author="BELLOW Alexandra" w:date="2024-08-14T17:24:00Z" w16du:dateUtc="2024-08-14T15:24:00Z"/>
                <w:rFonts w:ascii="Aptos Narrow" w:hAnsi="Aptos Narrow"/>
                <w:sz w:val="22"/>
                <w:szCs w:val="22"/>
              </w:rPr>
            </w:pPr>
            <w:ins w:id="66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45BC2EC" w14:textId="77777777" w:rsidR="008E1BE7" w:rsidRPr="008E1BE7" w:rsidRDefault="008E1BE7" w:rsidP="008E1BE7">
            <w:pPr>
              <w:spacing w:before="0"/>
              <w:jc w:val="left"/>
              <w:rPr>
                <w:ins w:id="664" w:author="BELLOW Alexandra" w:date="2024-08-14T17:24:00Z" w16du:dateUtc="2024-08-14T15:24:00Z"/>
                <w:rFonts w:ascii="Aptos Narrow" w:hAnsi="Aptos Narrow"/>
                <w:sz w:val="22"/>
                <w:szCs w:val="22"/>
              </w:rPr>
            </w:pPr>
            <w:ins w:id="66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F51B851" w14:textId="77777777" w:rsidR="008E1BE7" w:rsidRPr="008E1BE7" w:rsidRDefault="008E1BE7" w:rsidP="008E1BE7">
            <w:pPr>
              <w:spacing w:before="0"/>
              <w:jc w:val="left"/>
              <w:rPr>
                <w:ins w:id="666" w:author="BELLOW Alexandra" w:date="2024-08-14T17:24:00Z" w16du:dateUtc="2024-08-14T15:24:00Z"/>
                <w:rFonts w:ascii="Aptos Narrow" w:hAnsi="Aptos Narrow"/>
                <w:sz w:val="22"/>
                <w:szCs w:val="22"/>
              </w:rPr>
            </w:pPr>
            <w:ins w:id="66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D18DA6F" w14:textId="77777777" w:rsidR="008E1BE7" w:rsidRPr="008E1BE7" w:rsidRDefault="008E1BE7" w:rsidP="008E1BE7">
            <w:pPr>
              <w:spacing w:before="0"/>
              <w:jc w:val="left"/>
              <w:rPr>
                <w:ins w:id="668" w:author="BELLOW Alexandra" w:date="2024-08-14T17:24:00Z" w16du:dateUtc="2024-08-14T15:24:00Z"/>
                <w:rFonts w:ascii="Aptos Narrow" w:hAnsi="Aptos Narrow"/>
                <w:sz w:val="22"/>
                <w:szCs w:val="22"/>
              </w:rPr>
            </w:pPr>
            <w:ins w:id="669"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6D80BA73" w14:textId="77777777" w:rsidR="008E1BE7" w:rsidRPr="008E1BE7" w:rsidRDefault="008E1BE7" w:rsidP="008E1BE7">
            <w:pPr>
              <w:spacing w:before="0"/>
              <w:jc w:val="left"/>
              <w:rPr>
                <w:ins w:id="670" w:author="BELLOW Alexandra" w:date="2024-08-14T17:24:00Z" w16du:dateUtc="2024-08-14T15:24:00Z"/>
                <w:rFonts w:ascii="Aptos Narrow" w:hAnsi="Aptos Narrow"/>
                <w:sz w:val="22"/>
                <w:szCs w:val="22"/>
              </w:rPr>
            </w:pPr>
            <w:ins w:id="671" w:author="BELLOW Alexandra" w:date="2024-08-14T17:24:00Z" w16du:dateUtc="2024-08-14T15:24:00Z">
              <w:r w:rsidRPr="008E1BE7">
                <w:rPr>
                  <w:rFonts w:ascii="Aptos Narrow" w:hAnsi="Aptos Narrow"/>
                  <w:sz w:val="22"/>
                  <w:szCs w:val="22"/>
                </w:rPr>
                <w:t> </w:t>
              </w:r>
            </w:ins>
          </w:p>
        </w:tc>
      </w:tr>
      <w:tr w:rsidR="008E1BE7" w:rsidRPr="008E1BE7" w14:paraId="2B93A3AB" w14:textId="77777777" w:rsidTr="008E1BE7">
        <w:tblPrEx>
          <w:tblW w:w="9077" w:type="dxa"/>
          <w:tblInd w:w="70" w:type="dxa"/>
          <w:tblCellMar>
            <w:left w:w="70" w:type="dxa"/>
            <w:right w:w="70" w:type="dxa"/>
          </w:tblCellMar>
          <w:tblPrExChange w:id="672" w:author="BELLOW Alexandra" w:date="2024-08-14T17:24:00Z" w16du:dateUtc="2024-08-14T15:24:00Z">
            <w:tblPrEx>
              <w:tblW w:w="10016" w:type="dxa"/>
              <w:tblInd w:w="70" w:type="dxa"/>
              <w:tblCellMar>
                <w:left w:w="70" w:type="dxa"/>
                <w:right w:w="70" w:type="dxa"/>
              </w:tblCellMar>
            </w:tblPrEx>
          </w:tblPrExChange>
        </w:tblPrEx>
        <w:trPr>
          <w:trHeight w:val="300"/>
          <w:ins w:id="673" w:author="BELLOW Alexandra" w:date="2024-08-14T17:24:00Z"/>
          <w:trPrChange w:id="67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67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8E703DE" w14:textId="77777777" w:rsidR="008E1BE7" w:rsidRPr="008E1BE7" w:rsidRDefault="008E1BE7" w:rsidP="008E1BE7">
            <w:pPr>
              <w:spacing w:before="0"/>
              <w:jc w:val="left"/>
              <w:rPr>
                <w:ins w:id="676" w:author="BELLOW Alexandra" w:date="2024-08-14T17:24:00Z" w16du:dateUtc="2024-08-14T15:24:00Z"/>
                <w:rFonts w:ascii="Aptos Narrow" w:hAnsi="Aptos Narrow"/>
                <w:sz w:val="22"/>
                <w:szCs w:val="22"/>
              </w:rPr>
            </w:pPr>
          </w:p>
        </w:tc>
        <w:tc>
          <w:tcPr>
            <w:tcW w:w="5123" w:type="dxa"/>
            <w:gridSpan w:val="4"/>
            <w:tcBorders>
              <w:top w:val="nil"/>
              <w:left w:val="nil"/>
              <w:bottom w:val="nil"/>
              <w:right w:val="nil"/>
            </w:tcBorders>
            <w:shd w:val="clear" w:color="auto" w:fill="auto"/>
            <w:noWrap/>
            <w:vAlign w:val="bottom"/>
            <w:hideMark/>
            <w:tcPrChange w:id="677"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118C1D83" w14:textId="77777777" w:rsidR="008E1BE7" w:rsidRPr="008E1BE7" w:rsidRDefault="008E1BE7" w:rsidP="008E1BE7">
            <w:pPr>
              <w:spacing w:before="0"/>
              <w:jc w:val="left"/>
              <w:rPr>
                <w:ins w:id="678" w:author="BELLOW Alexandra" w:date="2024-08-14T17:24:00Z" w16du:dateUtc="2024-08-14T15:24:00Z"/>
                <w:rFonts w:ascii="Aptos Narrow" w:hAnsi="Aptos Narrow"/>
                <w:sz w:val="22"/>
                <w:szCs w:val="22"/>
              </w:rPr>
            </w:pPr>
            <w:ins w:id="679" w:author="BELLOW Alexandra" w:date="2024-08-14T17:24:00Z" w16du:dateUtc="2024-08-14T15:24:00Z">
              <w:r w:rsidRPr="008E1BE7">
                <w:rPr>
                  <w:rFonts w:ascii="Aptos Narrow" w:hAnsi="Aptos Narrow"/>
                  <w:sz w:val="22"/>
                  <w:szCs w:val="22"/>
                </w:rPr>
                <w:t xml:space="preserve">6.1. TYPOLOGIES DE REVETEMENTS DE SOLS </w:t>
              </w:r>
            </w:ins>
          </w:p>
        </w:tc>
        <w:tc>
          <w:tcPr>
            <w:tcW w:w="1216" w:type="dxa"/>
            <w:tcBorders>
              <w:top w:val="nil"/>
              <w:left w:val="nil"/>
              <w:bottom w:val="nil"/>
              <w:right w:val="nil"/>
            </w:tcBorders>
            <w:shd w:val="clear" w:color="auto" w:fill="auto"/>
            <w:noWrap/>
            <w:vAlign w:val="bottom"/>
            <w:hideMark/>
            <w:tcPrChange w:id="68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754F777" w14:textId="77777777" w:rsidR="008E1BE7" w:rsidRPr="008E1BE7" w:rsidRDefault="008E1BE7" w:rsidP="008E1BE7">
            <w:pPr>
              <w:spacing w:before="0"/>
              <w:jc w:val="left"/>
              <w:rPr>
                <w:ins w:id="68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68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1A67802" w14:textId="77777777" w:rsidR="008E1BE7" w:rsidRPr="008E1BE7" w:rsidRDefault="008E1BE7" w:rsidP="008E1BE7">
            <w:pPr>
              <w:spacing w:before="0"/>
              <w:jc w:val="left"/>
              <w:rPr>
                <w:ins w:id="68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8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A56AE29" w14:textId="77777777" w:rsidR="008E1BE7" w:rsidRPr="008E1BE7" w:rsidRDefault="008E1BE7" w:rsidP="008E1BE7">
            <w:pPr>
              <w:spacing w:before="0"/>
              <w:jc w:val="left"/>
              <w:rPr>
                <w:ins w:id="685"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686"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A640EAC" w14:textId="77777777" w:rsidR="008E1BE7" w:rsidRPr="008E1BE7" w:rsidRDefault="008E1BE7" w:rsidP="008E1BE7">
            <w:pPr>
              <w:spacing w:before="0"/>
              <w:jc w:val="left"/>
              <w:rPr>
                <w:ins w:id="687" w:author="BELLOW Alexandra" w:date="2024-08-14T17:24:00Z" w16du:dateUtc="2024-08-14T15:24:00Z"/>
                <w:rFonts w:ascii="Times New Roman" w:hAnsi="Times New Roman"/>
                <w:sz w:val="20"/>
                <w:szCs w:val="20"/>
              </w:rPr>
            </w:pPr>
          </w:p>
        </w:tc>
      </w:tr>
      <w:tr w:rsidR="008E1BE7" w:rsidRPr="008E1BE7" w14:paraId="6FF9981C" w14:textId="77777777" w:rsidTr="008E1BE7">
        <w:tblPrEx>
          <w:tblW w:w="9077" w:type="dxa"/>
          <w:tblInd w:w="70" w:type="dxa"/>
          <w:tblCellMar>
            <w:left w:w="70" w:type="dxa"/>
            <w:right w:w="70" w:type="dxa"/>
          </w:tblCellMar>
          <w:tblPrExChange w:id="688" w:author="BELLOW Alexandra" w:date="2024-08-14T17:24:00Z" w16du:dateUtc="2024-08-14T15:24:00Z">
            <w:tblPrEx>
              <w:tblW w:w="10016" w:type="dxa"/>
              <w:tblInd w:w="70" w:type="dxa"/>
              <w:tblCellMar>
                <w:left w:w="70" w:type="dxa"/>
                <w:right w:w="70" w:type="dxa"/>
              </w:tblCellMar>
            </w:tblPrEx>
          </w:tblPrExChange>
        </w:tblPrEx>
        <w:trPr>
          <w:trHeight w:val="300"/>
          <w:ins w:id="689" w:author="BELLOW Alexandra" w:date="2024-08-14T17:24:00Z"/>
          <w:trPrChange w:id="69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69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59FAA006" w14:textId="77777777" w:rsidR="008E1BE7" w:rsidRPr="008E1BE7" w:rsidRDefault="008E1BE7" w:rsidP="008E1BE7">
            <w:pPr>
              <w:spacing w:before="0"/>
              <w:jc w:val="left"/>
              <w:rPr>
                <w:ins w:id="692"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693"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ED9FC43" w14:textId="77777777" w:rsidR="008E1BE7" w:rsidRPr="008E1BE7" w:rsidRDefault="008E1BE7" w:rsidP="008E1BE7">
            <w:pPr>
              <w:spacing w:before="0"/>
              <w:jc w:val="left"/>
              <w:rPr>
                <w:ins w:id="694"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695"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0BAFA0BC" w14:textId="77777777" w:rsidR="008E1BE7" w:rsidRPr="008E1BE7" w:rsidRDefault="008E1BE7" w:rsidP="008E1BE7">
            <w:pPr>
              <w:spacing w:before="0"/>
              <w:jc w:val="left"/>
              <w:rPr>
                <w:ins w:id="696"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697"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6BB612A7" w14:textId="77777777" w:rsidR="008E1BE7" w:rsidRPr="008E1BE7" w:rsidRDefault="008E1BE7" w:rsidP="008E1BE7">
            <w:pPr>
              <w:spacing w:before="0"/>
              <w:jc w:val="left"/>
              <w:rPr>
                <w:ins w:id="69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69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2F68003" w14:textId="77777777" w:rsidR="008E1BE7" w:rsidRPr="008E1BE7" w:rsidRDefault="008E1BE7" w:rsidP="008E1BE7">
            <w:pPr>
              <w:spacing w:before="0"/>
              <w:jc w:val="left"/>
              <w:rPr>
                <w:ins w:id="70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0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599C9F0" w14:textId="77777777" w:rsidR="008E1BE7" w:rsidRPr="008E1BE7" w:rsidRDefault="008E1BE7" w:rsidP="008E1BE7">
            <w:pPr>
              <w:spacing w:before="0"/>
              <w:jc w:val="left"/>
              <w:rPr>
                <w:ins w:id="70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0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7E49D4D" w14:textId="77777777" w:rsidR="008E1BE7" w:rsidRPr="008E1BE7" w:rsidRDefault="008E1BE7" w:rsidP="008E1BE7">
            <w:pPr>
              <w:spacing w:before="0"/>
              <w:jc w:val="left"/>
              <w:rPr>
                <w:ins w:id="70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0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8739E1E" w14:textId="77777777" w:rsidR="008E1BE7" w:rsidRPr="008E1BE7" w:rsidRDefault="008E1BE7" w:rsidP="008E1BE7">
            <w:pPr>
              <w:spacing w:before="0"/>
              <w:jc w:val="left"/>
              <w:rPr>
                <w:ins w:id="706"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707"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685A437" w14:textId="77777777" w:rsidR="008E1BE7" w:rsidRPr="008E1BE7" w:rsidRDefault="008E1BE7" w:rsidP="008E1BE7">
            <w:pPr>
              <w:spacing w:before="0"/>
              <w:jc w:val="left"/>
              <w:rPr>
                <w:ins w:id="708" w:author="BELLOW Alexandra" w:date="2024-08-14T17:24:00Z" w16du:dateUtc="2024-08-14T15:24:00Z"/>
                <w:rFonts w:ascii="Times New Roman" w:hAnsi="Times New Roman"/>
                <w:sz w:val="20"/>
                <w:szCs w:val="20"/>
              </w:rPr>
            </w:pPr>
          </w:p>
        </w:tc>
      </w:tr>
      <w:tr w:rsidR="008E1BE7" w:rsidRPr="008E1BE7" w14:paraId="0ED2861C" w14:textId="77777777" w:rsidTr="008E1BE7">
        <w:trPr>
          <w:trHeight w:val="300"/>
          <w:ins w:id="709" w:author="BELLOW Alexandra" w:date="2024-08-14T17:24:00Z"/>
        </w:trPr>
        <w:tc>
          <w:tcPr>
            <w:tcW w:w="3651" w:type="dxa"/>
            <w:gridSpan w:val="2"/>
            <w:tcBorders>
              <w:top w:val="nil"/>
              <w:left w:val="nil"/>
              <w:bottom w:val="nil"/>
              <w:right w:val="nil"/>
            </w:tcBorders>
            <w:shd w:val="clear" w:color="000000" w:fill="F2F2F2"/>
            <w:noWrap/>
            <w:vAlign w:val="bottom"/>
            <w:hideMark/>
          </w:tcPr>
          <w:p w14:paraId="554D6AF9" w14:textId="31C55A27" w:rsidR="008E1BE7" w:rsidRPr="008E1BE7" w:rsidRDefault="008E1BE7" w:rsidP="008E1BE7">
            <w:pPr>
              <w:spacing w:before="0"/>
              <w:jc w:val="left"/>
              <w:rPr>
                <w:ins w:id="710" w:author="BELLOW Alexandra" w:date="2024-08-14T17:24:00Z" w16du:dateUtc="2024-08-14T15:24:00Z"/>
                <w:rFonts w:ascii="Aptos Narrow" w:hAnsi="Aptos Narrow"/>
                <w:sz w:val="22"/>
                <w:szCs w:val="22"/>
                <w:u w:val="single"/>
              </w:rPr>
            </w:pPr>
            <w:ins w:id="711" w:author="BELLOW Alexandra" w:date="2024-08-14T17:24:00Z" w16du:dateUtc="2024-08-14T15:24:00Z">
              <w:r w:rsidRPr="008E1BE7">
                <w:rPr>
                  <w:rFonts w:ascii="Aptos Narrow" w:hAnsi="Aptos Narrow"/>
                  <w:sz w:val="22"/>
                  <w:szCs w:val="22"/>
                  <w:u w:val="single"/>
                </w:rPr>
                <w:t>7. ELECTRICITE</w:t>
              </w:r>
            </w:ins>
          </w:p>
        </w:tc>
        <w:tc>
          <w:tcPr>
            <w:tcW w:w="201" w:type="dxa"/>
            <w:tcBorders>
              <w:top w:val="nil"/>
              <w:left w:val="nil"/>
              <w:bottom w:val="nil"/>
              <w:right w:val="nil"/>
            </w:tcBorders>
            <w:shd w:val="clear" w:color="000000" w:fill="F2F2F2"/>
            <w:noWrap/>
            <w:vAlign w:val="bottom"/>
            <w:hideMark/>
          </w:tcPr>
          <w:p w14:paraId="160DB597" w14:textId="77777777" w:rsidR="008E1BE7" w:rsidRPr="008E1BE7" w:rsidRDefault="008E1BE7" w:rsidP="008E1BE7">
            <w:pPr>
              <w:spacing w:before="0"/>
              <w:jc w:val="left"/>
              <w:rPr>
                <w:ins w:id="712" w:author="BELLOW Alexandra" w:date="2024-08-14T17:24:00Z" w16du:dateUtc="2024-08-14T15:24:00Z"/>
                <w:rFonts w:ascii="Aptos Narrow" w:hAnsi="Aptos Narrow"/>
                <w:sz w:val="22"/>
                <w:szCs w:val="22"/>
              </w:rPr>
            </w:pPr>
            <w:ins w:id="713" w:author="BELLOW Alexandra" w:date="2024-08-14T17:24:00Z" w16du:dateUtc="2024-08-14T15:24:00Z">
              <w:r w:rsidRPr="008E1BE7">
                <w:rPr>
                  <w:rFonts w:ascii="Aptos Narrow" w:hAnsi="Aptos Narrow"/>
                  <w:sz w:val="22"/>
                  <w:szCs w:val="22"/>
                </w:rPr>
                <w:t> </w:t>
              </w:r>
            </w:ins>
          </w:p>
        </w:tc>
        <w:tc>
          <w:tcPr>
            <w:tcW w:w="201" w:type="dxa"/>
            <w:tcBorders>
              <w:top w:val="nil"/>
              <w:left w:val="nil"/>
              <w:bottom w:val="nil"/>
              <w:right w:val="nil"/>
            </w:tcBorders>
            <w:shd w:val="clear" w:color="000000" w:fill="F2F2F2"/>
            <w:noWrap/>
            <w:vAlign w:val="bottom"/>
            <w:hideMark/>
          </w:tcPr>
          <w:p w14:paraId="26FC213F" w14:textId="77777777" w:rsidR="008E1BE7" w:rsidRPr="008E1BE7" w:rsidRDefault="008E1BE7" w:rsidP="008E1BE7">
            <w:pPr>
              <w:spacing w:before="0"/>
              <w:jc w:val="left"/>
              <w:rPr>
                <w:ins w:id="714" w:author="BELLOW Alexandra" w:date="2024-08-14T17:24:00Z" w16du:dateUtc="2024-08-14T15:24:00Z"/>
                <w:rFonts w:ascii="Aptos Narrow" w:hAnsi="Aptos Narrow"/>
                <w:sz w:val="22"/>
                <w:szCs w:val="22"/>
              </w:rPr>
            </w:pPr>
            <w:ins w:id="71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1943AFD" w14:textId="77777777" w:rsidR="008E1BE7" w:rsidRPr="008E1BE7" w:rsidRDefault="008E1BE7" w:rsidP="008E1BE7">
            <w:pPr>
              <w:spacing w:before="0"/>
              <w:jc w:val="left"/>
              <w:rPr>
                <w:ins w:id="716" w:author="BELLOW Alexandra" w:date="2024-08-14T17:24:00Z" w16du:dateUtc="2024-08-14T15:24:00Z"/>
                <w:rFonts w:ascii="Aptos Narrow" w:hAnsi="Aptos Narrow"/>
                <w:sz w:val="22"/>
                <w:szCs w:val="22"/>
              </w:rPr>
            </w:pPr>
            <w:ins w:id="71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1EA7D23B" w14:textId="77777777" w:rsidR="008E1BE7" w:rsidRPr="008E1BE7" w:rsidRDefault="008E1BE7" w:rsidP="008E1BE7">
            <w:pPr>
              <w:spacing w:before="0"/>
              <w:jc w:val="left"/>
              <w:rPr>
                <w:ins w:id="718" w:author="BELLOW Alexandra" w:date="2024-08-14T17:24:00Z" w16du:dateUtc="2024-08-14T15:24:00Z"/>
                <w:rFonts w:ascii="Aptos Narrow" w:hAnsi="Aptos Narrow"/>
                <w:sz w:val="22"/>
                <w:szCs w:val="22"/>
              </w:rPr>
            </w:pPr>
            <w:ins w:id="71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738DE81" w14:textId="77777777" w:rsidR="008E1BE7" w:rsidRPr="008E1BE7" w:rsidRDefault="008E1BE7" w:rsidP="008E1BE7">
            <w:pPr>
              <w:spacing w:before="0"/>
              <w:jc w:val="left"/>
              <w:rPr>
                <w:ins w:id="720" w:author="BELLOW Alexandra" w:date="2024-08-14T17:24:00Z" w16du:dateUtc="2024-08-14T15:24:00Z"/>
                <w:rFonts w:ascii="Aptos Narrow" w:hAnsi="Aptos Narrow"/>
                <w:sz w:val="22"/>
                <w:szCs w:val="22"/>
              </w:rPr>
            </w:pPr>
            <w:ins w:id="72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BBCAFC3" w14:textId="77777777" w:rsidR="008E1BE7" w:rsidRPr="008E1BE7" w:rsidRDefault="008E1BE7" w:rsidP="008E1BE7">
            <w:pPr>
              <w:spacing w:before="0"/>
              <w:jc w:val="left"/>
              <w:rPr>
                <w:ins w:id="722" w:author="BELLOW Alexandra" w:date="2024-08-14T17:24:00Z" w16du:dateUtc="2024-08-14T15:24:00Z"/>
                <w:rFonts w:ascii="Aptos Narrow" w:hAnsi="Aptos Narrow"/>
                <w:sz w:val="22"/>
                <w:szCs w:val="22"/>
              </w:rPr>
            </w:pPr>
            <w:ins w:id="723"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20AFAED3" w14:textId="77777777" w:rsidR="008E1BE7" w:rsidRPr="008E1BE7" w:rsidRDefault="008E1BE7" w:rsidP="008E1BE7">
            <w:pPr>
              <w:spacing w:before="0"/>
              <w:jc w:val="left"/>
              <w:rPr>
                <w:ins w:id="724" w:author="BELLOW Alexandra" w:date="2024-08-14T17:24:00Z" w16du:dateUtc="2024-08-14T15:24:00Z"/>
                <w:rFonts w:ascii="Aptos Narrow" w:hAnsi="Aptos Narrow"/>
                <w:sz w:val="22"/>
                <w:szCs w:val="22"/>
              </w:rPr>
            </w:pPr>
            <w:ins w:id="725" w:author="BELLOW Alexandra" w:date="2024-08-14T17:24:00Z" w16du:dateUtc="2024-08-14T15:24:00Z">
              <w:r w:rsidRPr="008E1BE7">
                <w:rPr>
                  <w:rFonts w:ascii="Aptos Narrow" w:hAnsi="Aptos Narrow"/>
                  <w:sz w:val="22"/>
                  <w:szCs w:val="22"/>
                </w:rPr>
                <w:t> </w:t>
              </w:r>
            </w:ins>
          </w:p>
        </w:tc>
      </w:tr>
      <w:tr w:rsidR="008E1BE7" w:rsidRPr="008E1BE7" w14:paraId="00CA36C6" w14:textId="77777777" w:rsidTr="008E1BE7">
        <w:tblPrEx>
          <w:tblW w:w="9077" w:type="dxa"/>
          <w:tblInd w:w="70" w:type="dxa"/>
          <w:tblCellMar>
            <w:left w:w="70" w:type="dxa"/>
            <w:right w:w="70" w:type="dxa"/>
          </w:tblCellMar>
          <w:tblPrExChange w:id="726" w:author="BELLOW Alexandra" w:date="2024-08-14T17:24:00Z" w16du:dateUtc="2024-08-14T15:24:00Z">
            <w:tblPrEx>
              <w:tblW w:w="10016" w:type="dxa"/>
              <w:tblInd w:w="70" w:type="dxa"/>
              <w:tblCellMar>
                <w:left w:w="70" w:type="dxa"/>
                <w:right w:w="70" w:type="dxa"/>
              </w:tblCellMar>
            </w:tblPrEx>
          </w:tblPrExChange>
        </w:tblPrEx>
        <w:trPr>
          <w:trHeight w:val="300"/>
          <w:ins w:id="727" w:author="BELLOW Alexandra" w:date="2024-08-14T17:24:00Z"/>
          <w:trPrChange w:id="72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72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D6F8F27" w14:textId="77777777" w:rsidR="008E1BE7" w:rsidRPr="008E1BE7" w:rsidRDefault="008E1BE7" w:rsidP="008E1BE7">
            <w:pPr>
              <w:spacing w:before="0"/>
              <w:jc w:val="left"/>
              <w:rPr>
                <w:ins w:id="730" w:author="BELLOW Alexandra" w:date="2024-08-14T17:24:00Z" w16du:dateUtc="2024-08-14T15:24:00Z"/>
                <w:rFonts w:ascii="Aptos Narrow" w:hAnsi="Aptos Narrow"/>
                <w:sz w:val="22"/>
                <w:szCs w:val="22"/>
              </w:rPr>
            </w:pPr>
          </w:p>
        </w:tc>
        <w:tc>
          <w:tcPr>
            <w:tcW w:w="8926" w:type="dxa"/>
            <w:gridSpan w:val="8"/>
            <w:tcBorders>
              <w:top w:val="nil"/>
              <w:left w:val="nil"/>
              <w:bottom w:val="nil"/>
              <w:right w:val="nil"/>
            </w:tcBorders>
            <w:shd w:val="clear" w:color="auto" w:fill="auto"/>
            <w:noWrap/>
            <w:vAlign w:val="bottom"/>
            <w:hideMark/>
            <w:tcPrChange w:id="731" w:author="BELLOW Alexandra" w:date="2024-08-14T17:24:00Z" w16du:dateUtc="2024-08-14T15:24:00Z">
              <w:tcPr>
                <w:tcW w:w="9987" w:type="dxa"/>
                <w:gridSpan w:val="9"/>
                <w:tcBorders>
                  <w:top w:val="nil"/>
                  <w:left w:val="nil"/>
                  <w:bottom w:val="nil"/>
                  <w:right w:val="nil"/>
                </w:tcBorders>
                <w:shd w:val="clear" w:color="auto" w:fill="auto"/>
                <w:noWrap/>
                <w:vAlign w:val="bottom"/>
                <w:hideMark/>
              </w:tcPr>
            </w:tcPrChange>
          </w:tcPr>
          <w:p w14:paraId="7BD3A0BC" w14:textId="77777777" w:rsidR="008E1BE7" w:rsidRPr="008E1BE7" w:rsidRDefault="008E1BE7" w:rsidP="008E1BE7">
            <w:pPr>
              <w:spacing w:before="0"/>
              <w:jc w:val="left"/>
              <w:rPr>
                <w:ins w:id="732" w:author="BELLOW Alexandra" w:date="2024-08-14T17:24:00Z" w16du:dateUtc="2024-08-14T15:24:00Z"/>
                <w:rFonts w:ascii="Aptos Narrow" w:hAnsi="Aptos Narrow"/>
                <w:sz w:val="22"/>
                <w:szCs w:val="22"/>
              </w:rPr>
            </w:pPr>
            <w:ins w:id="733" w:author="BELLOW Alexandra" w:date="2024-08-14T17:24:00Z" w16du:dateUtc="2024-08-14T15:24:00Z">
              <w:r w:rsidRPr="008E1BE7">
                <w:rPr>
                  <w:rFonts w:ascii="Aptos Narrow" w:hAnsi="Aptos Narrow"/>
                  <w:sz w:val="22"/>
                  <w:szCs w:val="22"/>
                </w:rPr>
                <w:t xml:space="preserve">7.1. CFO : DIMENSIONNEMENT NORMAL / SECOURS DES INSTALLATIONS ELECTRIQUES </w:t>
              </w:r>
              <w:r w:rsidRPr="008E1BE7">
                <w:rPr>
                  <w:rFonts w:ascii="Aptos Narrow" w:hAnsi="Aptos Narrow"/>
                  <w:sz w:val="22"/>
                  <w:szCs w:val="22"/>
                </w:rPr>
                <w:br/>
                <w:t xml:space="preserve">TGBT </w:t>
              </w:r>
            </w:ins>
          </w:p>
        </w:tc>
      </w:tr>
      <w:tr w:rsidR="008E1BE7" w:rsidRPr="008E1BE7" w14:paraId="019D4790" w14:textId="77777777" w:rsidTr="008E1BE7">
        <w:tblPrEx>
          <w:tblW w:w="9077" w:type="dxa"/>
          <w:tblInd w:w="70" w:type="dxa"/>
          <w:tblCellMar>
            <w:left w:w="70" w:type="dxa"/>
            <w:right w:w="70" w:type="dxa"/>
          </w:tblCellMar>
          <w:tblPrExChange w:id="734" w:author="BELLOW Alexandra" w:date="2024-08-14T17:24:00Z" w16du:dateUtc="2024-08-14T15:24:00Z">
            <w:tblPrEx>
              <w:tblW w:w="10016" w:type="dxa"/>
              <w:tblInd w:w="70" w:type="dxa"/>
              <w:tblCellMar>
                <w:left w:w="70" w:type="dxa"/>
                <w:right w:w="70" w:type="dxa"/>
              </w:tblCellMar>
            </w:tblPrEx>
          </w:tblPrExChange>
        </w:tblPrEx>
        <w:trPr>
          <w:trHeight w:val="300"/>
          <w:ins w:id="735" w:author="BELLOW Alexandra" w:date="2024-08-14T17:24:00Z"/>
          <w:trPrChange w:id="73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73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8A401C0" w14:textId="77777777" w:rsidR="008E1BE7" w:rsidRPr="008E1BE7" w:rsidRDefault="008E1BE7" w:rsidP="008E1BE7">
            <w:pPr>
              <w:spacing w:before="0"/>
              <w:jc w:val="left"/>
              <w:rPr>
                <w:ins w:id="738" w:author="BELLOW Alexandra" w:date="2024-08-14T17:24:00Z" w16du:dateUtc="2024-08-14T15:24:00Z"/>
                <w:rFonts w:ascii="Aptos Narrow" w:hAnsi="Aptos Narrow"/>
                <w:sz w:val="22"/>
                <w:szCs w:val="22"/>
              </w:rPr>
            </w:pPr>
          </w:p>
        </w:tc>
        <w:tc>
          <w:tcPr>
            <w:tcW w:w="5123" w:type="dxa"/>
            <w:gridSpan w:val="4"/>
            <w:tcBorders>
              <w:top w:val="nil"/>
              <w:left w:val="nil"/>
              <w:bottom w:val="nil"/>
              <w:right w:val="nil"/>
            </w:tcBorders>
            <w:shd w:val="clear" w:color="auto" w:fill="auto"/>
            <w:noWrap/>
            <w:vAlign w:val="bottom"/>
            <w:hideMark/>
            <w:tcPrChange w:id="739"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76E408F3" w14:textId="77777777" w:rsidR="008E1BE7" w:rsidRPr="008E1BE7" w:rsidRDefault="008E1BE7" w:rsidP="008E1BE7">
            <w:pPr>
              <w:spacing w:before="0"/>
              <w:jc w:val="left"/>
              <w:rPr>
                <w:ins w:id="740" w:author="BELLOW Alexandra" w:date="2024-08-14T17:24:00Z" w16du:dateUtc="2024-08-14T15:24:00Z"/>
                <w:rFonts w:ascii="Aptos Narrow" w:hAnsi="Aptos Narrow"/>
                <w:sz w:val="22"/>
                <w:szCs w:val="22"/>
              </w:rPr>
            </w:pPr>
            <w:ins w:id="741" w:author="BELLOW Alexandra" w:date="2024-08-14T17:24:00Z" w16du:dateUtc="2024-08-14T15:24:00Z">
              <w:r w:rsidRPr="008E1BE7">
                <w:rPr>
                  <w:rFonts w:ascii="Aptos Narrow" w:hAnsi="Aptos Narrow"/>
                  <w:sz w:val="22"/>
                  <w:szCs w:val="22"/>
                </w:rPr>
                <w:t>7.2. LOCAUX TECHNIQUES ET SOUS-STATIONS</w:t>
              </w:r>
            </w:ins>
          </w:p>
        </w:tc>
        <w:tc>
          <w:tcPr>
            <w:tcW w:w="1216" w:type="dxa"/>
            <w:tcBorders>
              <w:top w:val="nil"/>
              <w:left w:val="nil"/>
              <w:bottom w:val="nil"/>
              <w:right w:val="nil"/>
            </w:tcBorders>
            <w:shd w:val="clear" w:color="auto" w:fill="auto"/>
            <w:noWrap/>
            <w:vAlign w:val="bottom"/>
            <w:hideMark/>
            <w:tcPrChange w:id="74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53854A8" w14:textId="77777777" w:rsidR="008E1BE7" w:rsidRPr="008E1BE7" w:rsidRDefault="008E1BE7" w:rsidP="008E1BE7">
            <w:pPr>
              <w:spacing w:before="0"/>
              <w:jc w:val="left"/>
              <w:rPr>
                <w:ins w:id="74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74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D14669A" w14:textId="77777777" w:rsidR="008E1BE7" w:rsidRPr="008E1BE7" w:rsidRDefault="008E1BE7" w:rsidP="008E1BE7">
            <w:pPr>
              <w:spacing w:before="0"/>
              <w:jc w:val="left"/>
              <w:rPr>
                <w:ins w:id="74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4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2B11D48" w14:textId="77777777" w:rsidR="008E1BE7" w:rsidRPr="008E1BE7" w:rsidRDefault="008E1BE7" w:rsidP="008E1BE7">
            <w:pPr>
              <w:spacing w:before="0"/>
              <w:jc w:val="left"/>
              <w:rPr>
                <w:ins w:id="74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74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FBD0609" w14:textId="77777777" w:rsidR="008E1BE7" w:rsidRPr="008E1BE7" w:rsidRDefault="008E1BE7" w:rsidP="008E1BE7">
            <w:pPr>
              <w:spacing w:before="0"/>
              <w:jc w:val="left"/>
              <w:rPr>
                <w:ins w:id="749" w:author="BELLOW Alexandra" w:date="2024-08-14T17:24:00Z" w16du:dateUtc="2024-08-14T15:24:00Z"/>
                <w:rFonts w:ascii="Times New Roman" w:hAnsi="Times New Roman"/>
                <w:sz w:val="20"/>
                <w:szCs w:val="20"/>
              </w:rPr>
            </w:pPr>
          </w:p>
        </w:tc>
      </w:tr>
      <w:tr w:rsidR="008E1BE7" w:rsidRPr="008E1BE7" w14:paraId="5B93E7DF" w14:textId="77777777" w:rsidTr="008E1BE7">
        <w:tblPrEx>
          <w:tblW w:w="9077" w:type="dxa"/>
          <w:tblInd w:w="70" w:type="dxa"/>
          <w:tblCellMar>
            <w:left w:w="70" w:type="dxa"/>
            <w:right w:w="70" w:type="dxa"/>
          </w:tblCellMar>
          <w:tblPrExChange w:id="750" w:author="BELLOW Alexandra" w:date="2024-08-14T17:24:00Z" w16du:dateUtc="2024-08-14T15:24:00Z">
            <w:tblPrEx>
              <w:tblW w:w="10016" w:type="dxa"/>
              <w:tblInd w:w="70" w:type="dxa"/>
              <w:tblCellMar>
                <w:left w:w="70" w:type="dxa"/>
                <w:right w:w="70" w:type="dxa"/>
              </w:tblCellMar>
            </w:tblPrEx>
          </w:tblPrExChange>
        </w:tblPrEx>
        <w:trPr>
          <w:trHeight w:val="300"/>
          <w:ins w:id="751" w:author="BELLOW Alexandra" w:date="2024-08-14T17:24:00Z"/>
          <w:trPrChange w:id="75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75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9CF0CF3" w14:textId="77777777" w:rsidR="008E1BE7" w:rsidRPr="008E1BE7" w:rsidRDefault="008E1BE7" w:rsidP="008E1BE7">
            <w:pPr>
              <w:spacing w:before="0"/>
              <w:jc w:val="left"/>
              <w:rPr>
                <w:ins w:id="754"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755"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67306B24" w14:textId="77777777" w:rsidR="008E1BE7" w:rsidRPr="008E1BE7" w:rsidRDefault="008E1BE7" w:rsidP="008E1BE7">
            <w:pPr>
              <w:spacing w:before="0"/>
              <w:jc w:val="left"/>
              <w:rPr>
                <w:ins w:id="756" w:author="BELLOW Alexandra" w:date="2024-08-14T17:24:00Z" w16du:dateUtc="2024-08-14T15:24:00Z"/>
                <w:rFonts w:ascii="Aptos Narrow" w:hAnsi="Aptos Narrow"/>
                <w:sz w:val="22"/>
                <w:szCs w:val="22"/>
              </w:rPr>
            </w:pPr>
            <w:ins w:id="757" w:author="BELLOW Alexandra" w:date="2024-08-14T17:24:00Z" w16du:dateUtc="2024-08-14T15:24:00Z">
              <w:r w:rsidRPr="008E1BE7">
                <w:rPr>
                  <w:rFonts w:ascii="Aptos Narrow" w:hAnsi="Aptos Narrow"/>
                  <w:sz w:val="22"/>
                  <w:szCs w:val="22"/>
                </w:rPr>
                <w:t>7.3. FONCTIONNEMENT DE LA GTB</w:t>
              </w:r>
            </w:ins>
          </w:p>
        </w:tc>
        <w:tc>
          <w:tcPr>
            <w:tcW w:w="1216" w:type="dxa"/>
            <w:tcBorders>
              <w:top w:val="nil"/>
              <w:left w:val="nil"/>
              <w:bottom w:val="nil"/>
              <w:right w:val="nil"/>
            </w:tcBorders>
            <w:shd w:val="clear" w:color="auto" w:fill="auto"/>
            <w:noWrap/>
            <w:vAlign w:val="bottom"/>
            <w:hideMark/>
            <w:tcPrChange w:id="75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78B3781" w14:textId="77777777" w:rsidR="008E1BE7" w:rsidRPr="008E1BE7" w:rsidRDefault="008E1BE7" w:rsidP="008E1BE7">
            <w:pPr>
              <w:spacing w:before="0"/>
              <w:jc w:val="left"/>
              <w:rPr>
                <w:ins w:id="759"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76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2DD35EA" w14:textId="77777777" w:rsidR="008E1BE7" w:rsidRPr="008E1BE7" w:rsidRDefault="008E1BE7" w:rsidP="008E1BE7">
            <w:pPr>
              <w:spacing w:before="0"/>
              <w:jc w:val="left"/>
              <w:rPr>
                <w:ins w:id="76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6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B6A3AFC" w14:textId="77777777" w:rsidR="008E1BE7" w:rsidRPr="008E1BE7" w:rsidRDefault="008E1BE7" w:rsidP="008E1BE7">
            <w:pPr>
              <w:spacing w:before="0"/>
              <w:jc w:val="left"/>
              <w:rPr>
                <w:ins w:id="76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6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5659B61" w14:textId="77777777" w:rsidR="008E1BE7" w:rsidRPr="008E1BE7" w:rsidRDefault="008E1BE7" w:rsidP="008E1BE7">
            <w:pPr>
              <w:spacing w:before="0"/>
              <w:jc w:val="left"/>
              <w:rPr>
                <w:ins w:id="765"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766"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606BD2A" w14:textId="77777777" w:rsidR="008E1BE7" w:rsidRPr="008E1BE7" w:rsidRDefault="008E1BE7" w:rsidP="008E1BE7">
            <w:pPr>
              <w:spacing w:before="0"/>
              <w:jc w:val="left"/>
              <w:rPr>
                <w:ins w:id="767" w:author="BELLOW Alexandra" w:date="2024-08-14T17:24:00Z" w16du:dateUtc="2024-08-14T15:24:00Z"/>
                <w:rFonts w:ascii="Times New Roman" w:hAnsi="Times New Roman"/>
                <w:sz w:val="20"/>
                <w:szCs w:val="20"/>
              </w:rPr>
            </w:pPr>
          </w:p>
        </w:tc>
      </w:tr>
      <w:tr w:rsidR="008E1BE7" w:rsidRPr="008E1BE7" w14:paraId="5C6F32D4" w14:textId="77777777" w:rsidTr="008E1BE7">
        <w:tblPrEx>
          <w:tblW w:w="9077" w:type="dxa"/>
          <w:tblInd w:w="70" w:type="dxa"/>
          <w:tblCellMar>
            <w:left w:w="70" w:type="dxa"/>
            <w:right w:w="70" w:type="dxa"/>
          </w:tblCellMar>
          <w:tblPrExChange w:id="768" w:author="BELLOW Alexandra" w:date="2024-08-14T17:24:00Z" w16du:dateUtc="2024-08-14T15:24:00Z">
            <w:tblPrEx>
              <w:tblW w:w="10016" w:type="dxa"/>
              <w:tblInd w:w="70" w:type="dxa"/>
              <w:tblCellMar>
                <w:left w:w="70" w:type="dxa"/>
                <w:right w:w="70" w:type="dxa"/>
              </w:tblCellMar>
            </w:tblPrEx>
          </w:tblPrExChange>
        </w:tblPrEx>
        <w:trPr>
          <w:trHeight w:val="300"/>
          <w:ins w:id="769" w:author="BELLOW Alexandra" w:date="2024-08-14T17:24:00Z"/>
          <w:trPrChange w:id="77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77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54333A44" w14:textId="77777777" w:rsidR="008E1BE7" w:rsidRPr="008E1BE7" w:rsidRDefault="008E1BE7" w:rsidP="008E1BE7">
            <w:pPr>
              <w:spacing w:before="0"/>
              <w:jc w:val="left"/>
              <w:rPr>
                <w:ins w:id="772" w:author="BELLOW Alexandra" w:date="2024-08-14T17:24:00Z" w16du:dateUtc="2024-08-14T15:24:00Z"/>
                <w:rFonts w:ascii="Times New Roman" w:hAnsi="Times New Roman"/>
                <w:sz w:val="20"/>
                <w:szCs w:val="20"/>
              </w:rPr>
            </w:pPr>
          </w:p>
        </w:tc>
        <w:tc>
          <w:tcPr>
            <w:tcW w:w="3706" w:type="dxa"/>
            <w:gridSpan w:val="2"/>
            <w:tcBorders>
              <w:top w:val="nil"/>
              <w:left w:val="nil"/>
              <w:bottom w:val="nil"/>
              <w:right w:val="nil"/>
            </w:tcBorders>
            <w:shd w:val="clear" w:color="auto" w:fill="auto"/>
            <w:noWrap/>
            <w:vAlign w:val="bottom"/>
            <w:hideMark/>
            <w:tcPrChange w:id="773"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4C4F1DE4" w14:textId="77777777" w:rsidR="008E1BE7" w:rsidRPr="008E1BE7" w:rsidRDefault="008E1BE7" w:rsidP="008E1BE7">
            <w:pPr>
              <w:spacing w:before="0"/>
              <w:jc w:val="left"/>
              <w:rPr>
                <w:ins w:id="774" w:author="BELLOW Alexandra" w:date="2024-08-14T17:24:00Z" w16du:dateUtc="2024-08-14T15:24:00Z"/>
                <w:rFonts w:ascii="Aptos Narrow" w:hAnsi="Aptos Narrow"/>
                <w:sz w:val="22"/>
                <w:szCs w:val="22"/>
              </w:rPr>
            </w:pPr>
            <w:ins w:id="775" w:author="BELLOW Alexandra" w:date="2024-08-14T17:24:00Z" w16du:dateUtc="2024-08-14T15:24:00Z">
              <w:r w:rsidRPr="008E1BE7">
                <w:rPr>
                  <w:rFonts w:ascii="Aptos Narrow" w:hAnsi="Aptos Narrow"/>
                  <w:sz w:val="22"/>
                  <w:szCs w:val="22"/>
                </w:rPr>
                <w:t>7.4. CHEMINS DE CABLES</w:t>
              </w:r>
            </w:ins>
          </w:p>
        </w:tc>
        <w:tc>
          <w:tcPr>
            <w:tcW w:w="201" w:type="dxa"/>
            <w:tcBorders>
              <w:top w:val="nil"/>
              <w:left w:val="nil"/>
              <w:bottom w:val="nil"/>
              <w:right w:val="nil"/>
            </w:tcBorders>
            <w:shd w:val="clear" w:color="auto" w:fill="auto"/>
            <w:noWrap/>
            <w:vAlign w:val="bottom"/>
            <w:hideMark/>
            <w:tcPrChange w:id="776"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23A8FD8" w14:textId="77777777" w:rsidR="008E1BE7" w:rsidRPr="008E1BE7" w:rsidRDefault="008E1BE7" w:rsidP="008E1BE7">
            <w:pPr>
              <w:spacing w:before="0"/>
              <w:jc w:val="left"/>
              <w:rPr>
                <w:ins w:id="777"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77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BAD070A" w14:textId="77777777" w:rsidR="008E1BE7" w:rsidRPr="008E1BE7" w:rsidRDefault="008E1BE7" w:rsidP="008E1BE7">
            <w:pPr>
              <w:spacing w:before="0"/>
              <w:jc w:val="left"/>
              <w:rPr>
                <w:ins w:id="77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8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7F405F6" w14:textId="77777777" w:rsidR="008E1BE7" w:rsidRPr="008E1BE7" w:rsidRDefault="008E1BE7" w:rsidP="008E1BE7">
            <w:pPr>
              <w:spacing w:before="0"/>
              <w:jc w:val="left"/>
              <w:rPr>
                <w:ins w:id="78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8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795ADF9" w14:textId="77777777" w:rsidR="008E1BE7" w:rsidRPr="008E1BE7" w:rsidRDefault="008E1BE7" w:rsidP="008E1BE7">
            <w:pPr>
              <w:spacing w:before="0"/>
              <w:jc w:val="left"/>
              <w:rPr>
                <w:ins w:id="78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78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43FE9BE" w14:textId="77777777" w:rsidR="008E1BE7" w:rsidRPr="008E1BE7" w:rsidRDefault="008E1BE7" w:rsidP="008E1BE7">
            <w:pPr>
              <w:spacing w:before="0"/>
              <w:jc w:val="left"/>
              <w:rPr>
                <w:ins w:id="785"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786"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2F71863" w14:textId="77777777" w:rsidR="008E1BE7" w:rsidRPr="008E1BE7" w:rsidRDefault="008E1BE7" w:rsidP="008E1BE7">
            <w:pPr>
              <w:spacing w:before="0"/>
              <w:jc w:val="left"/>
              <w:rPr>
                <w:ins w:id="787" w:author="BELLOW Alexandra" w:date="2024-08-14T17:24:00Z" w16du:dateUtc="2024-08-14T15:24:00Z"/>
                <w:rFonts w:ascii="Times New Roman" w:hAnsi="Times New Roman"/>
                <w:sz w:val="20"/>
                <w:szCs w:val="20"/>
              </w:rPr>
            </w:pPr>
          </w:p>
        </w:tc>
      </w:tr>
      <w:tr w:rsidR="008E1BE7" w:rsidRPr="008E1BE7" w14:paraId="69A2A955" w14:textId="77777777" w:rsidTr="008E1BE7">
        <w:tblPrEx>
          <w:tblW w:w="9077" w:type="dxa"/>
          <w:tblInd w:w="70" w:type="dxa"/>
          <w:tblCellMar>
            <w:left w:w="70" w:type="dxa"/>
            <w:right w:w="70" w:type="dxa"/>
          </w:tblCellMar>
          <w:tblPrExChange w:id="788" w:author="BELLOW Alexandra" w:date="2024-08-14T17:24:00Z" w16du:dateUtc="2024-08-14T15:24:00Z">
            <w:tblPrEx>
              <w:tblW w:w="10016" w:type="dxa"/>
              <w:tblInd w:w="70" w:type="dxa"/>
              <w:tblCellMar>
                <w:left w:w="70" w:type="dxa"/>
                <w:right w:w="70" w:type="dxa"/>
              </w:tblCellMar>
            </w:tblPrEx>
          </w:tblPrExChange>
        </w:tblPrEx>
        <w:trPr>
          <w:trHeight w:val="300"/>
          <w:ins w:id="789" w:author="BELLOW Alexandra" w:date="2024-08-14T17:24:00Z"/>
          <w:trPrChange w:id="79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79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0FDD6F2" w14:textId="77777777" w:rsidR="008E1BE7" w:rsidRPr="008E1BE7" w:rsidRDefault="008E1BE7" w:rsidP="008E1BE7">
            <w:pPr>
              <w:spacing w:before="0"/>
              <w:jc w:val="left"/>
              <w:rPr>
                <w:ins w:id="792"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793"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152BC9EC" w14:textId="77777777" w:rsidR="008E1BE7" w:rsidRPr="008E1BE7" w:rsidRDefault="008E1BE7" w:rsidP="008E1BE7">
            <w:pPr>
              <w:spacing w:before="0"/>
              <w:jc w:val="left"/>
              <w:rPr>
                <w:ins w:id="794" w:author="BELLOW Alexandra" w:date="2024-08-14T17:24:00Z" w16du:dateUtc="2024-08-14T15:24:00Z"/>
                <w:rFonts w:ascii="Aptos Narrow" w:hAnsi="Aptos Narrow"/>
                <w:sz w:val="22"/>
                <w:szCs w:val="22"/>
              </w:rPr>
            </w:pPr>
            <w:ins w:id="795" w:author="BELLOW Alexandra" w:date="2024-08-14T17:24:00Z" w16du:dateUtc="2024-08-14T15:24:00Z">
              <w:r w:rsidRPr="008E1BE7">
                <w:rPr>
                  <w:rFonts w:ascii="Aptos Narrow" w:hAnsi="Aptos Narrow"/>
                  <w:sz w:val="22"/>
                  <w:szCs w:val="22"/>
                </w:rPr>
                <w:t>7.5. TRAVERSEE DE MURS / CLOISONS</w:t>
              </w:r>
            </w:ins>
          </w:p>
        </w:tc>
        <w:tc>
          <w:tcPr>
            <w:tcW w:w="1216" w:type="dxa"/>
            <w:tcBorders>
              <w:top w:val="nil"/>
              <w:left w:val="nil"/>
              <w:bottom w:val="nil"/>
              <w:right w:val="nil"/>
            </w:tcBorders>
            <w:shd w:val="clear" w:color="auto" w:fill="auto"/>
            <w:noWrap/>
            <w:vAlign w:val="bottom"/>
            <w:hideMark/>
            <w:tcPrChange w:id="79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BEE2B90" w14:textId="77777777" w:rsidR="008E1BE7" w:rsidRPr="008E1BE7" w:rsidRDefault="008E1BE7" w:rsidP="008E1BE7">
            <w:pPr>
              <w:spacing w:before="0"/>
              <w:jc w:val="left"/>
              <w:rPr>
                <w:ins w:id="797"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79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B0A226F" w14:textId="77777777" w:rsidR="008E1BE7" w:rsidRPr="008E1BE7" w:rsidRDefault="008E1BE7" w:rsidP="008E1BE7">
            <w:pPr>
              <w:spacing w:before="0"/>
              <w:jc w:val="left"/>
              <w:rPr>
                <w:ins w:id="79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0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ED7BE1D" w14:textId="77777777" w:rsidR="008E1BE7" w:rsidRPr="008E1BE7" w:rsidRDefault="008E1BE7" w:rsidP="008E1BE7">
            <w:pPr>
              <w:spacing w:before="0"/>
              <w:jc w:val="left"/>
              <w:rPr>
                <w:ins w:id="80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0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5A52471" w14:textId="77777777" w:rsidR="008E1BE7" w:rsidRPr="008E1BE7" w:rsidRDefault="008E1BE7" w:rsidP="008E1BE7">
            <w:pPr>
              <w:spacing w:before="0"/>
              <w:jc w:val="left"/>
              <w:rPr>
                <w:ins w:id="803"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80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B73EEF3" w14:textId="77777777" w:rsidR="008E1BE7" w:rsidRPr="008E1BE7" w:rsidRDefault="008E1BE7" w:rsidP="008E1BE7">
            <w:pPr>
              <w:spacing w:before="0"/>
              <w:jc w:val="left"/>
              <w:rPr>
                <w:ins w:id="805" w:author="BELLOW Alexandra" w:date="2024-08-14T17:24:00Z" w16du:dateUtc="2024-08-14T15:24:00Z"/>
                <w:rFonts w:ascii="Times New Roman" w:hAnsi="Times New Roman"/>
                <w:sz w:val="20"/>
                <w:szCs w:val="20"/>
              </w:rPr>
            </w:pPr>
          </w:p>
        </w:tc>
      </w:tr>
      <w:tr w:rsidR="008E1BE7" w:rsidRPr="008E1BE7" w14:paraId="32E21E86" w14:textId="77777777" w:rsidTr="008E1BE7">
        <w:tblPrEx>
          <w:tblW w:w="9077" w:type="dxa"/>
          <w:tblInd w:w="70" w:type="dxa"/>
          <w:tblCellMar>
            <w:left w:w="70" w:type="dxa"/>
            <w:right w:w="70" w:type="dxa"/>
          </w:tblCellMar>
          <w:tblPrExChange w:id="806" w:author="BELLOW Alexandra" w:date="2024-08-14T17:24:00Z" w16du:dateUtc="2024-08-14T15:24:00Z">
            <w:tblPrEx>
              <w:tblW w:w="10016" w:type="dxa"/>
              <w:tblInd w:w="70" w:type="dxa"/>
              <w:tblCellMar>
                <w:left w:w="70" w:type="dxa"/>
                <w:right w:w="70" w:type="dxa"/>
              </w:tblCellMar>
            </w:tblPrEx>
          </w:tblPrExChange>
        </w:tblPrEx>
        <w:trPr>
          <w:trHeight w:val="300"/>
          <w:ins w:id="807" w:author="BELLOW Alexandra" w:date="2024-08-14T17:24:00Z"/>
          <w:trPrChange w:id="80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80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046FF8B" w14:textId="77777777" w:rsidR="008E1BE7" w:rsidRPr="008E1BE7" w:rsidRDefault="008E1BE7" w:rsidP="008E1BE7">
            <w:pPr>
              <w:spacing w:before="0"/>
              <w:jc w:val="left"/>
              <w:rPr>
                <w:ins w:id="810" w:author="BELLOW Alexandra" w:date="2024-08-14T17:24:00Z" w16du:dateUtc="2024-08-14T15:24:00Z"/>
                <w:rFonts w:ascii="Times New Roman" w:hAnsi="Times New Roman"/>
                <w:sz w:val="20"/>
                <w:szCs w:val="20"/>
              </w:rPr>
            </w:pPr>
          </w:p>
        </w:tc>
        <w:tc>
          <w:tcPr>
            <w:tcW w:w="3907" w:type="dxa"/>
            <w:gridSpan w:val="3"/>
            <w:tcBorders>
              <w:top w:val="nil"/>
              <w:left w:val="nil"/>
              <w:bottom w:val="nil"/>
              <w:right w:val="nil"/>
            </w:tcBorders>
            <w:shd w:val="clear" w:color="auto" w:fill="auto"/>
            <w:noWrap/>
            <w:vAlign w:val="bottom"/>
            <w:hideMark/>
            <w:tcPrChange w:id="811" w:author="BELLOW Alexandra" w:date="2024-08-14T17:24:00Z" w16du:dateUtc="2024-08-14T15:24:00Z">
              <w:tcPr>
                <w:tcW w:w="3907" w:type="dxa"/>
                <w:gridSpan w:val="3"/>
                <w:tcBorders>
                  <w:top w:val="nil"/>
                  <w:left w:val="nil"/>
                  <w:bottom w:val="nil"/>
                  <w:right w:val="nil"/>
                </w:tcBorders>
                <w:shd w:val="clear" w:color="auto" w:fill="auto"/>
                <w:noWrap/>
                <w:vAlign w:val="bottom"/>
                <w:hideMark/>
              </w:tcPr>
            </w:tcPrChange>
          </w:tcPr>
          <w:p w14:paraId="5EC62CEB" w14:textId="77777777" w:rsidR="008E1BE7" w:rsidRPr="008E1BE7" w:rsidRDefault="008E1BE7" w:rsidP="008E1BE7">
            <w:pPr>
              <w:spacing w:before="0"/>
              <w:jc w:val="left"/>
              <w:rPr>
                <w:ins w:id="812" w:author="BELLOW Alexandra" w:date="2024-08-14T17:24:00Z" w16du:dateUtc="2024-08-14T15:24:00Z"/>
                <w:rFonts w:ascii="Aptos Narrow" w:hAnsi="Aptos Narrow"/>
                <w:sz w:val="22"/>
                <w:szCs w:val="22"/>
              </w:rPr>
            </w:pPr>
            <w:ins w:id="813" w:author="BELLOW Alexandra" w:date="2024-08-14T17:24:00Z" w16du:dateUtc="2024-08-14T15:24:00Z">
              <w:r w:rsidRPr="008E1BE7">
                <w:rPr>
                  <w:rFonts w:ascii="Aptos Narrow" w:hAnsi="Aptos Narrow"/>
                  <w:sz w:val="22"/>
                  <w:szCs w:val="22"/>
                </w:rPr>
                <w:t>7.6. CFO / CFA : MATERIEL ACTIF</w:t>
              </w:r>
            </w:ins>
          </w:p>
        </w:tc>
        <w:tc>
          <w:tcPr>
            <w:tcW w:w="1216" w:type="dxa"/>
            <w:tcBorders>
              <w:top w:val="nil"/>
              <w:left w:val="nil"/>
              <w:bottom w:val="nil"/>
              <w:right w:val="nil"/>
            </w:tcBorders>
            <w:shd w:val="clear" w:color="auto" w:fill="auto"/>
            <w:noWrap/>
            <w:vAlign w:val="bottom"/>
            <w:hideMark/>
            <w:tcPrChange w:id="81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3B620C3" w14:textId="77777777" w:rsidR="008E1BE7" w:rsidRPr="008E1BE7" w:rsidRDefault="008E1BE7" w:rsidP="008E1BE7">
            <w:pPr>
              <w:spacing w:before="0"/>
              <w:jc w:val="left"/>
              <w:rPr>
                <w:ins w:id="81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81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D13E089" w14:textId="77777777" w:rsidR="008E1BE7" w:rsidRPr="008E1BE7" w:rsidRDefault="008E1BE7" w:rsidP="008E1BE7">
            <w:pPr>
              <w:spacing w:before="0"/>
              <w:jc w:val="left"/>
              <w:rPr>
                <w:ins w:id="81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1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E99BFCF" w14:textId="77777777" w:rsidR="008E1BE7" w:rsidRPr="008E1BE7" w:rsidRDefault="008E1BE7" w:rsidP="008E1BE7">
            <w:pPr>
              <w:spacing w:before="0"/>
              <w:jc w:val="left"/>
              <w:rPr>
                <w:ins w:id="81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2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B605273" w14:textId="77777777" w:rsidR="008E1BE7" w:rsidRPr="008E1BE7" w:rsidRDefault="008E1BE7" w:rsidP="008E1BE7">
            <w:pPr>
              <w:spacing w:before="0"/>
              <w:jc w:val="left"/>
              <w:rPr>
                <w:ins w:id="82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82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947CF22" w14:textId="77777777" w:rsidR="008E1BE7" w:rsidRPr="008E1BE7" w:rsidRDefault="008E1BE7" w:rsidP="008E1BE7">
            <w:pPr>
              <w:spacing w:before="0"/>
              <w:jc w:val="left"/>
              <w:rPr>
                <w:ins w:id="823" w:author="BELLOW Alexandra" w:date="2024-08-14T17:24:00Z" w16du:dateUtc="2024-08-14T15:24:00Z"/>
                <w:rFonts w:ascii="Times New Roman" w:hAnsi="Times New Roman"/>
                <w:sz w:val="20"/>
                <w:szCs w:val="20"/>
              </w:rPr>
            </w:pPr>
          </w:p>
        </w:tc>
      </w:tr>
      <w:tr w:rsidR="008E1BE7" w:rsidRPr="008E1BE7" w14:paraId="4E368747" w14:textId="77777777" w:rsidTr="008E1BE7">
        <w:tblPrEx>
          <w:tblW w:w="9077" w:type="dxa"/>
          <w:tblInd w:w="70" w:type="dxa"/>
          <w:tblCellMar>
            <w:left w:w="70" w:type="dxa"/>
            <w:right w:w="70" w:type="dxa"/>
          </w:tblCellMar>
          <w:tblPrExChange w:id="824" w:author="BELLOW Alexandra" w:date="2024-08-14T17:24:00Z" w16du:dateUtc="2024-08-14T15:24:00Z">
            <w:tblPrEx>
              <w:tblW w:w="10016" w:type="dxa"/>
              <w:tblInd w:w="70" w:type="dxa"/>
              <w:tblCellMar>
                <w:left w:w="70" w:type="dxa"/>
                <w:right w:w="70" w:type="dxa"/>
              </w:tblCellMar>
            </w:tblPrEx>
          </w:tblPrExChange>
        </w:tblPrEx>
        <w:trPr>
          <w:trHeight w:val="300"/>
          <w:ins w:id="825" w:author="BELLOW Alexandra" w:date="2024-08-14T17:24:00Z"/>
          <w:trPrChange w:id="82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82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7B9C5FC" w14:textId="77777777" w:rsidR="008E1BE7" w:rsidRPr="008E1BE7" w:rsidRDefault="008E1BE7" w:rsidP="008E1BE7">
            <w:pPr>
              <w:spacing w:before="0"/>
              <w:jc w:val="left"/>
              <w:rPr>
                <w:ins w:id="828"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829"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1CED1D14" w14:textId="77777777" w:rsidR="008E1BE7" w:rsidRPr="008E1BE7" w:rsidRDefault="008E1BE7" w:rsidP="008E1BE7">
            <w:pPr>
              <w:spacing w:before="0"/>
              <w:jc w:val="left"/>
              <w:rPr>
                <w:ins w:id="83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83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4F815B83" w14:textId="77777777" w:rsidR="008E1BE7" w:rsidRPr="008E1BE7" w:rsidRDefault="008E1BE7" w:rsidP="008E1BE7">
            <w:pPr>
              <w:spacing w:before="0"/>
              <w:jc w:val="left"/>
              <w:rPr>
                <w:ins w:id="83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83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0A082DD" w14:textId="77777777" w:rsidR="008E1BE7" w:rsidRPr="008E1BE7" w:rsidRDefault="008E1BE7" w:rsidP="008E1BE7">
            <w:pPr>
              <w:spacing w:before="0"/>
              <w:jc w:val="left"/>
              <w:rPr>
                <w:ins w:id="83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3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8C91CB3" w14:textId="77777777" w:rsidR="008E1BE7" w:rsidRPr="008E1BE7" w:rsidRDefault="008E1BE7" w:rsidP="008E1BE7">
            <w:pPr>
              <w:spacing w:before="0"/>
              <w:jc w:val="left"/>
              <w:rPr>
                <w:ins w:id="83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3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65EAC48" w14:textId="77777777" w:rsidR="008E1BE7" w:rsidRPr="008E1BE7" w:rsidRDefault="008E1BE7" w:rsidP="008E1BE7">
            <w:pPr>
              <w:spacing w:before="0"/>
              <w:jc w:val="left"/>
              <w:rPr>
                <w:ins w:id="83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3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9043B45" w14:textId="77777777" w:rsidR="008E1BE7" w:rsidRPr="008E1BE7" w:rsidRDefault="008E1BE7" w:rsidP="008E1BE7">
            <w:pPr>
              <w:spacing w:before="0"/>
              <w:jc w:val="left"/>
              <w:rPr>
                <w:ins w:id="84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4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2629C50" w14:textId="77777777" w:rsidR="008E1BE7" w:rsidRPr="008E1BE7" w:rsidRDefault="008E1BE7" w:rsidP="008E1BE7">
            <w:pPr>
              <w:spacing w:before="0"/>
              <w:jc w:val="left"/>
              <w:rPr>
                <w:ins w:id="842"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843"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C135F29" w14:textId="77777777" w:rsidR="008E1BE7" w:rsidRPr="008E1BE7" w:rsidRDefault="008E1BE7" w:rsidP="008E1BE7">
            <w:pPr>
              <w:spacing w:before="0"/>
              <w:jc w:val="left"/>
              <w:rPr>
                <w:ins w:id="844" w:author="BELLOW Alexandra" w:date="2024-08-14T17:24:00Z" w16du:dateUtc="2024-08-14T15:24:00Z"/>
                <w:rFonts w:ascii="Times New Roman" w:hAnsi="Times New Roman"/>
                <w:sz w:val="20"/>
                <w:szCs w:val="20"/>
              </w:rPr>
            </w:pPr>
          </w:p>
        </w:tc>
      </w:tr>
      <w:tr w:rsidR="008E1BE7" w:rsidRPr="008E1BE7" w14:paraId="04FF68B4" w14:textId="77777777" w:rsidTr="008E1BE7">
        <w:trPr>
          <w:trHeight w:val="300"/>
          <w:ins w:id="845" w:author="BELLOW Alexandra" w:date="2024-08-14T17:24:00Z"/>
        </w:trPr>
        <w:tc>
          <w:tcPr>
            <w:tcW w:w="3852" w:type="dxa"/>
            <w:gridSpan w:val="3"/>
            <w:tcBorders>
              <w:top w:val="nil"/>
              <w:left w:val="nil"/>
              <w:bottom w:val="nil"/>
              <w:right w:val="nil"/>
            </w:tcBorders>
            <w:shd w:val="clear" w:color="000000" w:fill="F2F2F2"/>
            <w:noWrap/>
            <w:vAlign w:val="bottom"/>
            <w:hideMark/>
          </w:tcPr>
          <w:p w14:paraId="1CF09167" w14:textId="178F5D95" w:rsidR="008E1BE7" w:rsidRPr="008E1BE7" w:rsidRDefault="008E1BE7" w:rsidP="008E1BE7">
            <w:pPr>
              <w:spacing w:before="0"/>
              <w:jc w:val="left"/>
              <w:rPr>
                <w:ins w:id="846" w:author="BELLOW Alexandra" w:date="2024-08-14T17:24:00Z" w16du:dateUtc="2024-08-14T15:24:00Z"/>
                <w:rFonts w:ascii="Aptos Narrow" w:hAnsi="Aptos Narrow"/>
                <w:sz w:val="22"/>
                <w:szCs w:val="22"/>
                <w:u w:val="single"/>
              </w:rPr>
            </w:pPr>
            <w:ins w:id="847" w:author="BELLOW Alexandra" w:date="2024-08-14T17:24:00Z" w16du:dateUtc="2024-08-14T15:24:00Z">
              <w:r w:rsidRPr="008E1BE7">
                <w:rPr>
                  <w:rFonts w:ascii="Aptos Narrow" w:hAnsi="Aptos Narrow"/>
                  <w:sz w:val="22"/>
                  <w:szCs w:val="22"/>
                  <w:u w:val="single"/>
                </w:rPr>
                <w:t>8. TELEPHONIE MOBILE</w:t>
              </w:r>
            </w:ins>
          </w:p>
        </w:tc>
        <w:tc>
          <w:tcPr>
            <w:tcW w:w="201" w:type="dxa"/>
            <w:tcBorders>
              <w:top w:val="nil"/>
              <w:left w:val="nil"/>
              <w:bottom w:val="nil"/>
              <w:right w:val="nil"/>
            </w:tcBorders>
            <w:shd w:val="clear" w:color="000000" w:fill="F2F2F2"/>
            <w:noWrap/>
            <w:vAlign w:val="bottom"/>
            <w:hideMark/>
          </w:tcPr>
          <w:p w14:paraId="5406D164" w14:textId="77777777" w:rsidR="008E1BE7" w:rsidRPr="008E1BE7" w:rsidRDefault="008E1BE7" w:rsidP="008E1BE7">
            <w:pPr>
              <w:spacing w:before="0"/>
              <w:jc w:val="left"/>
              <w:rPr>
                <w:ins w:id="848" w:author="BELLOW Alexandra" w:date="2024-08-14T17:24:00Z" w16du:dateUtc="2024-08-14T15:24:00Z"/>
                <w:rFonts w:ascii="Aptos Narrow" w:hAnsi="Aptos Narrow"/>
                <w:sz w:val="22"/>
                <w:szCs w:val="22"/>
              </w:rPr>
            </w:pPr>
            <w:ins w:id="84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49BD347" w14:textId="77777777" w:rsidR="008E1BE7" w:rsidRPr="008E1BE7" w:rsidRDefault="008E1BE7" w:rsidP="008E1BE7">
            <w:pPr>
              <w:spacing w:before="0"/>
              <w:jc w:val="left"/>
              <w:rPr>
                <w:ins w:id="850" w:author="BELLOW Alexandra" w:date="2024-08-14T17:24:00Z" w16du:dateUtc="2024-08-14T15:24:00Z"/>
                <w:rFonts w:ascii="Aptos Narrow" w:hAnsi="Aptos Narrow"/>
                <w:sz w:val="22"/>
                <w:szCs w:val="22"/>
              </w:rPr>
            </w:pPr>
            <w:ins w:id="85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9051E7E" w14:textId="77777777" w:rsidR="008E1BE7" w:rsidRPr="008E1BE7" w:rsidRDefault="008E1BE7" w:rsidP="008E1BE7">
            <w:pPr>
              <w:spacing w:before="0"/>
              <w:jc w:val="left"/>
              <w:rPr>
                <w:ins w:id="852" w:author="BELLOW Alexandra" w:date="2024-08-14T17:24:00Z" w16du:dateUtc="2024-08-14T15:24:00Z"/>
                <w:rFonts w:ascii="Aptos Narrow" w:hAnsi="Aptos Narrow"/>
                <w:sz w:val="22"/>
                <w:szCs w:val="22"/>
              </w:rPr>
            </w:pPr>
            <w:ins w:id="85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46F7721" w14:textId="77777777" w:rsidR="008E1BE7" w:rsidRPr="008E1BE7" w:rsidRDefault="008E1BE7" w:rsidP="008E1BE7">
            <w:pPr>
              <w:spacing w:before="0"/>
              <w:jc w:val="left"/>
              <w:rPr>
                <w:ins w:id="854" w:author="BELLOW Alexandra" w:date="2024-08-14T17:24:00Z" w16du:dateUtc="2024-08-14T15:24:00Z"/>
                <w:rFonts w:ascii="Aptos Narrow" w:hAnsi="Aptos Narrow"/>
                <w:sz w:val="22"/>
                <w:szCs w:val="22"/>
              </w:rPr>
            </w:pPr>
            <w:ins w:id="85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339FF08" w14:textId="77777777" w:rsidR="008E1BE7" w:rsidRPr="008E1BE7" w:rsidRDefault="008E1BE7" w:rsidP="008E1BE7">
            <w:pPr>
              <w:spacing w:before="0"/>
              <w:jc w:val="left"/>
              <w:rPr>
                <w:ins w:id="856" w:author="BELLOW Alexandra" w:date="2024-08-14T17:24:00Z" w16du:dateUtc="2024-08-14T15:24:00Z"/>
                <w:rFonts w:ascii="Aptos Narrow" w:hAnsi="Aptos Narrow"/>
                <w:sz w:val="22"/>
                <w:szCs w:val="22"/>
              </w:rPr>
            </w:pPr>
            <w:ins w:id="857"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42F9D223" w14:textId="77777777" w:rsidR="008E1BE7" w:rsidRPr="008E1BE7" w:rsidRDefault="008E1BE7" w:rsidP="008E1BE7">
            <w:pPr>
              <w:spacing w:before="0"/>
              <w:jc w:val="left"/>
              <w:rPr>
                <w:ins w:id="858" w:author="BELLOW Alexandra" w:date="2024-08-14T17:24:00Z" w16du:dateUtc="2024-08-14T15:24:00Z"/>
                <w:rFonts w:ascii="Aptos Narrow" w:hAnsi="Aptos Narrow"/>
                <w:sz w:val="22"/>
                <w:szCs w:val="22"/>
              </w:rPr>
            </w:pPr>
            <w:ins w:id="859" w:author="BELLOW Alexandra" w:date="2024-08-14T17:24:00Z" w16du:dateUtc="2024-08-14T15:24:00Z">
              <w:r w:rsidRPr="008E1BE7">
                <w:rPr>
                  <w:rFonts w:ascii="Aptos Narrow" w:hAnsi="Aptos Narrow"/>
                  <w:sz w:val="22"/>
                  <w:szCs w:val="22"/>
                </w:rPr>
                <w:t> </w:t>
              </w:r>
            </w:ins>
          </w:p>
        </w:tc>
      </w:tr>
      <w:tr w:rsidR="008E1BE7" w:rsidRPr="008E1BE7" w14:paraId="19BC6937" w14:textId="77777777" w:rsidTr="008E1BE7">
        <w:tblPrEx>
          <w:tblW w:w="9077" w:type="dxa"/>
          <w:tblInd w:w="70" w:type="dxa"/>
          <w:tblCellMar>
            <w:left w:w="70" w:type="dxa"/>
            <w:right w:w="70" w:type="dxa"/>
          </w:tblCellMar>
          <w:tblPrExChange w:id="860" w:author="BELLOW Alexandra" w:date="2024-08-14T17:24:00Z" w16du:dateUtc="2024-08-14T15:24:00Z">
            <w:tblPrEx>
              <w:tblW w:w="10016" w:type="dxa"/>
              <w:tblInd w:w="70" w:type="dxa"/>
              <w:tblCellMar>
                <w:left w:w="70" w:type="dxa"/>
                <w:right w:w="70" w:type="dxa"/>
              </w:tblCellMar>
            </w:tblPrEx>
          </w:tblPrExChange>
        </w:tblPrEx>
        <w:trPr>
          <w:trHeight w:val="300"/>
          <w:ins w:id="861" w:author="BELLOW Alexandra" w:date="2024-08-14T17:24:00Z"/>
          <w:trPrChange w:id="86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86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556068A7" w14:textId="77777777" w:rsidR="008E1BE7" w:rsidRPr="008E1BE7" w:rsidRDefault="008E1BE7" w:rsidP="008E1BE7">
            <w:pPr>
              <w:spacing w:before="0"/>
              <w:jc w:val="left"/>
              <w:rPr>
                <w:ins w:id="864" w:author="BELLOW Alexandra" w:date="2024-08-14T17:24:00Z" w16du:dateUtc="2024-08-14T15:24:00Z"/>
                <w:rFonts w:ascii="Aptos Narrow" w:hAnsi="Aptos Narrow"/>
                <w:sz w:val="22"/>
                <w:szCs w:val="22"/>
              </w:rPr>
            </w:pPr>
          </w:p>
        </w:tc>
        <w:tc>
          <w:tcPr>
            <w:tcW w:w="3706" w:type="dxa"/>
            <w:gridSpan w:val="2"/>
            <w:tcBorders>
              <w:top w:val="nil"/>
              <w:left w:val="nil"/>
              <w:bottom w:val="nil"/>
              <w:right w:val="nil"/>
            </w:tcBorders>
            <w:shd w:val="clear" w:color="auto" w:fill="auto"/>
            <w:noWrap/>
            <w:vAlign w:val="bottom"/>
            <w:hideMark/>
            <w:tcPrChange w:id="865"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6E9BAF66" w14:textId="77777777" w:rsidR="008E1BE7" w:rsidRPr="008E1BE7" w:rsidRDefault="008E1BE7" w:rsidP="008E1BE7">
            <w:pPr>
              <w:spacing w:before="0"/>
              <w:jc w:val="left"/>
              <w:rPr>
                <w:ins w:id="866" w:author="BELLOW Alexandra" w:date="2024-08-14T17:24:00Z" w16du:dateUtc="2024-08-14T15:24:00Z"/>
                <w:rFonts w:ascii="Aptos Narrow" w:hAnsi="Aptos Narrow"/>
                <w:sz w:val="22"/>
                <w:szCs w:val="22"/>
              </w:rPr>
            </w:pPr>
            <w:ins w:id="867" w:author="BELLOW Alexandra" w:date="2024-08-14T17:24:00Z" w16du:dateUtc="2024-08-14T15:24:00Z">
              <w:r w:rsidRPr="008E1BE7">
                <w:rPr>
                  <w:rFonts w:ascii="Aptos Narrow" w:hAnsi="Aptos Narrow"/>
                  <w:sz w:val="22"/>
                  <w:szCs w:val="22"/>
                </w:rPr>
                <w:t>8.1. TELEPHONIE MOBILE</w:t>
              </w:r>
            </w:ins>
          </w:p>
        </w:tc>
        <w:tc>
          <w:tcPr>
            <w:tcW w:w="201" w:type="dxa"/>
            <w:tcBorders>
              <w:top w:val="nil"/>
              <w:left w:val="nil"/>
              <w:bottom w:val="nil"/>
              <w:right w:val="nil"/>
            </w:tcBorders>
            <w:shd w:val="clear" w:color="auto" w:fill="auto"/>
            <w:noWrap/>
            <w:vAlign w:val="bottom"/>
            <w:hideMark/>
            <w:tcPrChange w:id="868"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65A4C900" w14:textId="77777777" w:rsidR="008E1BE7" w:rsidRPr="008E1BE7" w:rsidRDefault="008E1BE7" w:rsidP="008E1BE7">
            <w:pPr>
              <w:spacing w:before="0"/>
              <w:jc w:val="left"/>
              <w:rPr>
                <w:ins w:id="869"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87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DBFE308" w14:textId="77777777" w:rsidR="008E1BE7" w:rsidRPr="008E1BE7" w:rsidRDefault="008E1BE7" w:rsidP="008E1BE7">
            <w:pPr>
              <w:spacing w:before="0"/>
              <w:jc w:val="left"/>
              <w:rPr>
                <w:ins w:id="87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7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575A889" w14:textId="77777777" w:rsidR="008E1BE7" w:rsidRPr="008E1BE7" w:rsidRDefault="008E1BE7" w:rsidP="008E1BE7">
            <w:pPr>
              <w:spacing w:before="0"/>
              <w:jc w:val="left"/>
              <w:rPr>
                <w:ins w:id="87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7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DCF68B5" w14:textId="77777777" w:rsidR="008E1BE7" w:rsidRPr="008E1BE7" w:rsidRDefault="008E1BE7" w:rsidP="008E1BE7">
            <w:pPr>
              <w:spacing w:before="0"/>
              <w:jc w:val="left"/>
              <w:rPr>
                <w:ins w:id="87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7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8F0D8E6" w14:textId="77777777" w:rsidR="008E1BE7" w:rsidRPr="008E1BE7" w:rsidRDefault="008E1BE7" w:rsidP="008E1BE7">
            <w:pPr>
              <w:spacing w:before="0"/>
              <w:jc w:val="left"/>
              <w:rPr>
                <w:ins w:id="87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87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ABDADAC" w14:textId="77777777" w:rsidR="008E1BE7" w:rsidRPr="008E1BE7" w:rsidRDefault="008E1BE7" w:rsidP="008E1BE7">
            <w:pPr>
              <w:spacing w:before="0"/>
              <w:jc w:val="left"/>
              <w:rPr>
                <w:ins w:id="879" w:author="BELLOW Alexandra" w:date="2024-08-14T17:24:00Z" w16du:dateUtc="2024-08-14T15:24:00Z"/>
                <w:rFonts w:ascii="Times New Roman" w:hAnsi="Times New Roman"/>
                <w:sz w:val="20"/>
                <w:szCs w:val="20"/>
              </w:rPr>
            </w:pPr>
          </w:p>
        </w:tc>
      </w:tr>
      <w:tr w:rsidR="008E1BE7" w:rsidRPr="008E1BE7" w14:paraId="4EE69EA7" w14:textId="77777777" w:rsidTr="008E1BE7">
        <w:tblPrEx>
          <w:tblW w:w="9077" w:type="dxa"/>
          <w:tblInd w:w="70" w:type="dxa"/>
          <w:tblCellMar>
            <w:left w:w="70" w:type="dxa"/>
            <w:right w:w="70" w:type="dxa"/>
          </w:tblCellMar>
          <w:tblPrExChange w:id="880" w:author="BELLOW Alexandra" w:date="2024-08-14T17:24:00Z" w16du:dateUtc="2024-08-14T15:24:00Z">
            <w:tblPrEx>
              <w:tblW w:w="10016" w:type="dxa"/>
              <w:tblInd w:w="70" w:type="dxa"/>
              <w:tblCellMar>
                <w:left w:w="70" w:type="dxa"/>
                <w:right w:w="70" w:type="dxa"/>
              </w:tblCellMar>
            </w:tblPrEx>
          </w:tblPrExChange>
        </w:tblPrEx>
        <w:trPr>
          <w:trHeight w:val="300"/>
          <w:ins w:id="881" w:author="BELLOW Alexandra" w:date="2024-08-14T17:24:00Z"/>
          <w:trPrChange w:id="88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88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C1D32A0" w14:textId="77777777" w:rsidR="008E1BE7" w:rsidRPr="008E1BE7" w:rsidRDefault="008E1BE7" w:rsidP="008E1BE7">
            <w:pPr>
              <w:spacing w:before="0"/>
              <w:jc w:val="left"/>
              <w:rPr>
                <w:ins w:id="884"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885"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372C278D" w14:textId="77777777" w:rsidR="008E1BE7" w:rsidRPr="008E1BE7" w:rsidRDefault="008E1BE7" w:rsidP="008E1BE7">
            <w:pPr>
              <w:spacing w:before="0"/>
              <w:jc w:val="left"/>
              <w:rPr>
                <w:ins w:id="886"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887"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3F616C7" w14:textId="77777777" w:rsidR="008E1BE7" w:rsidRPr="008E1BE7" w:rsidRDefault="008E1BE7" w:rsidP="008E1BE7">
            <w:pPr>
              <w:spacing w:before="0"/>
              <w:jc w:val="left"/>
              <w:rPr>
                <w:ins w:id="888"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889"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02D49FDF" w14:textId="77777777" w:rsidR="008E1BE7" w:rsidRPr="008E1BE7" w:rsidRDefault="008E1BE7" w:rsidP="008E1BE7">
            <w:pPr>
              <w:spacing w:before="0"/>
              <w:jc w:val="left"/>
              <w:rPr>
                <w:ins w:id="89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9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205DDBE" w14:textId="77777777" w:rsidR="008E1BE7" w:rsidRPr="008E1BE7" w:rsidRDefault="008E1BE7" w:rsidP="008E1BE7">
            <w:pPr>
              <w:spacing w:before="0"/>
              <w:jc w:val="left"/>
              <w:rPr>
                <w:ins w:id="89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9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618908D" w14:textId="77777777" w:rsidR="008E1BE7" w:rsidRPr="008E1BE7" w:rsidRDefault="008E1BE7" w:rsidP="008E1BE7">
            <w:pPr>
              <w:spacing w:before="0"/>
              <w:jc w:val="left"/>
              <w:rPr>
                <w:ins w:id="89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9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76E497E" w14:textId="77777777" w:rsidR="008E1BE7" w:rsidRPr="008E1BE7" w:rsidRDefault="008E1BE7" w:rsidP="008E1BE7">
            <w:pPr>
              <w:spacing w:before="0"/>
              <w:jc w:val="left"/>
              <w:rPr>
                <w:ins w:id="89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89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D061932" w14:textId="77777777" w:rsidR="008E1BE7" w:rsidRPr="008E1BE7" w:rsidRDefault="008E1BE7" w:rsidP="008E1BE7">
            <w:pPr>
              <w:spacing w:before="0"/>
              <w:jc w:val="left"/>
              <w:rPr>
                <w:ins w:id="898"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899"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6E019CBB" w14:textId="77777777" w:rsidR="008E1BE7" w:rsidRPr="008E1BE7" w:rsidRDefault="008E1BE7" w:rsidP="008E1BE7">
            <w:pPr>
              <w:spacing w:before="0"/>
              <w:jc w:val="left"/>
              <w:rPr>
                <w:ins w:id="900" w:author="BELLOW Alexandra" w:date="2024-08-14T17:24:00Z" w16du:dateUtc="2024-08-14T15:24:00Z"/>
                <w:rFonts w:ascii="Times New Roman" w:hAnsi="Times New Roman"/>
                <w:sz w:val="20"/>
                <w:szCs w:val="20"/>
              </w:rPr>
            </w:pPr>
          </w:p>
        </w:tc>
      </w:tr>
      <w:tr w:rsidR="008E1BE7" w:rsidRPr="008E1BE7" w14:paraId="68BADE5A" w14:textId="77777777" w:rsidTr="008E1BE7">
        <w:trPr>
          <w:trHeight w:val="300"/>
          <w:ins w:id="901" w:author="BELLOW Alexandra" w:date="2024-08-14T17:24:00Z"/>
        </w:trPr>
        <w:tc>
          <w:tcPr>
            <w:tcW w:w="4053" w:type="dxa"/>
            <w:gridSpan w:val="4"/>
            <w:tcBorders>
              <w:top w:val="nil"/>
              <w:left w:val="nil"/>
              <w:bottom w:val="nil"/>
              <w:right w:val="nil"/>
            </w:tcBorders>
            <w:shd w:val="clear" w:color="000000" w:fill="F2F2F2"/>
            <w:noWrap/>
            <w:vAlign w:val="bottom"/>
            <w:hideMark/>
          </w:tcPr>
          <w:p w14:paraId="00615C17" w14:textId="7FC24C1B" w:rsidR="008E1BE7" w:rsidRPr="008E1BE7" w:rsidRDefault="008E1BE7" w:rsidP="008E1BE7">
            <w:pPr>
              <w:spacing w:before="0"/>
              <w:jc w:val="left"/>
              <w:rPr>
                <w:ins w:id="902" w:author="BELLOW Alexandra" w:date="2024-08-14T17:24:00Z" w16du:dateUtc="2024-08-14T15:24:00Z"/>
                <w:rFonts w:ascii="Aptos Narrow" w:hAnsi="Aptos Narrow"/>
                <w:sz w:val="22"/>
                <w:szCs w:val="22"/>
                <w:u w:val="single"/>
              </w:rPr>
            </w:pPr>
            <w:ins w:id="903" w:author="BELLOW Alexandra" w:date="2024-08-14T17:24:00Z" w16du:dateUtc="2024-08-14T15:24:00Z">
              <w:r w:rsidRPr="008E1BE7">
                <w:rPr>
                  <w:rFonts w:ascii="Aptos Narrow" w:hAnsi="Aptos Narrow"/>
                  <w:sz w:val="22"/>
                  <w:szCs w:val="22"/>
                  <w:u w:val="single"/>
                </w:rPr>
                <w:t>9. CVCD, PLOMBERIE ET SANITAIRES</w:t>
              </w:r>
            </w:ins>
          </w:p>
        </w:tc>
        <w:tc>
          <w:tcPr>
            <w:tcW w:w="1216" w:type="dxa"/>
            <w:tcBorders>
              <w:top w:val="nil"/>
              <w:left w:val="nil"/>
              <w:bottom w:val="nil"/>
              <w:right w:val="nil"/>
            </w:tcBorders>
            <w:shd w:val="clear" w:color="000000" w:fill="F2F2F2"/>
            <w:noWrap/>
            <w:vAlign w:val="bottom"/>
            <w:hideMark/>
          </w:tcPr>
          <w:p w14:paraId="321695A7" w14:textId="77777777" w:rsidR="008E1BE7" w:rsidRPr="008E1BE7" w:rsidRDefault="008E1BE7" w:rsidP="008E1BE7">
            <w:pPr>
              <w:spacing w:before="0"/>
              <w:jc w:val="left"/>
              <w:rPr>
                <w:ins w:id="904" w:author="BELLOW Alexandra" w:date="2024-08-14T17:24:00Z" w16du:dateUtc="2024-08-14T15:24:00Z"/>
                <w:rFonts w:ascii="Aptos Narrow" w:hAnsi="Aptos Narrow"/>
                <w:sz w:val="22"/>
                <w:szCs w:val="22"/>
              </w:rPr>
            </w:pPr>
            <w:ins w:id="90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7780375" w14:textId="77777777" w:rsidR="008E1BE7" w:rsidRPr="008E1BE7" w:rsidRDefault="008E1BE7" w:rsidP="008E1BE7">
            <w:pPr>
              <w:spacing w:before="0"/>
              <w:jc w:val="left"/>
              <w:rPr>
                <w:ins w:id="906" w:author="BELLOW Alexandra" w:date="2024-08-14T17:24:00Z" w16du:dateUtc="2024-08-14T15:24:00Z"/>
                <w:rFonts w:ascii="Aptos Narrow" w:hAnsi="Aptos Narrow"/>
                <w:sz w:val="22"/>
                <w:szCs w:val="22"/>
              </w:rPr>
            </w:pPr>
            <w:ins w:id="90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22974EC" w14:textId="77777777" w:rsidR="008E1BE7" w:rsidRPr="008E1BE7" w:rsidRDefault="008E1BE7" w:rsidP="008E1BE7">
            <w:pPr>
              <w:spacing w:before="0"/>
              <w:jc w:val="left"/>
              <w:rPr>
                <w:ins w:id="908" w:author="BELLOW Alexandra" w:date="2024-08-14T17:24:00Z" w16du:dateUtc="2024-08-14T15:24:00Z"/>
                <w:rFonts w:ascii="Aptos Narrow" w:hAnsi="Aptos Narrow"/>
                <w:sz w:val="22"/>
                <w:szCs w:val="22"/>
              </w:rPr>
            </w:pPr>
            <w:ins w:id="90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4B775E45" w14:textId="77777777" w:rsidR="008E1BE7" w:rsidRPr="008E1BE7" w:rsidRDefault="008E1BE7" w:rsidP="008E1BE7">
            <w:pPr>
              <w:spacing w:before="0"/>
              <w:jc w:val="left"/>
              <w:rPr>
                <w:ins w:id="910" w:author="BELLOW Alexandra" w:date="2024-08-14T17:24:00Z" w16du:dateUtc="2024-08-14T15:24:00Z"/>
                <w:rFonts w:ascii="Aptos Narrow" w:hAnsi="Aptos Narrow"/>
                <w:sz w:val="22"/>
                <w:szCs w:val="22"/>
              </w:rPr>
            </w:pPr>
            <w:ins w:id="911"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3D68636B" w14:textId="77777777" w:rsidR="008E1BE7" w:rsidRPr="008E1BE7" w:rsidRDefault="008E1BE7" w:rsidP="008E1BE7">
            <w:pPr>
              <w:spacing w:before="0"/>
              <w:jc w:val="left"/>
              <w:rPr>
                <w:ins w:id="912" w:author="BELLOW Alexandra" w:date="2024-08-14T17:24:00Z" w16du:dateUtc="2024-08-14T15:24:00Z"/>
                <w:rFonts w:ascii="Aptos Narrow" w:hAnsi="Aptos Narrow"/>
                <w:sz w:val="22"/>
                <w:szCs w:val="22"/>
              </w:rPr>
            </w:pPr>
            <w:ins w:id="913" w:author="BELLOW Alexandra" w:date="2024-08-14T17:24:00Z" w16du:dateUtc="2024-08-14T15:24:00Z">
              <w:r w:rsidRPr="008E1BE7">
                <w:rPr>
                  <w:rFonts w:ascii="Aptos Narrow" w:hAnsi="Aptos Narrow"/>
                  <w:sz w:val="22"/>
                  <w:szCs w:val="22"/>
                </w:rPr>
                <w:t> </w:t>
              </w:r>
            </w:ins>
          </w:p>
        </w:tc>
      </w:tr>
      <w:tr w:rsidR="008E1BE7" w:rsidRPr="008E1BE7" w14:paraId="493F1491" w14:textId="77777777" w:rsidTr="008E1BE7">
        <w:tblPrEx>
          <w:tblW w:w="9077" w:type="dxa"/>
          <w:tblInd w:w="70" w:type="dxa"/>
          <w:tblCellMar>
            <w:left w:w="70" w:type="dxa"/>
            <w:right w:w="70" w:type="dxa"/>
          </w:tblCellMar>
          <w:tblPrExChange w:id="914" w:author="BELLOW Alexandra" w:date="2024-08-14T17:24:00Z" w16du:dateUtc="2024-08-14T15:24:00Z">
            <w:tblPrEx>
              <w:tblW w:w="10016" w:type="dxa"/>
              <w:tblInd w:w="70" w:type="dxa"/>
              <w:tblCellMar>
                <w:left w:w="70" w:type="dxa"/>
                <w:right w:w="70" w:type="dxa"/>
              </w:tblCellMar>
            </w:tblPrEx>
          </w:tblPrExChange>
        </w:tblPrEx>
        <w:trPr>
          <w:trHeight w:val="300"/>
          <w:ins w:id="915" w:author="BELLOW Alexandra" w:date="2024-08-14T17:24:00Z"/>
          <w:trPrChange w:id="91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91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3F124C5" w14:textId="77777777" w:rsidR="008E1BE7" w:rsidRPr="008E1BE7" w:rsidRDefault="008E1BE7" w:rsidP="008E1BE7">
            <w:pPr>
              <w:spacing w:before="0"/>
              <w:jc w:val="left"/>
              <w:rPr>
                <w:ins w:id="918" w:author="BELLOW Alexandra" w:date="2024-08-14T17:24:00Z" w16du:dateUtc="2024-08-14T15:24:00Z"/>
                <w:rFonts w:ascii="Aptos Narrow" w:hAnsi="Aptos Narrow"/>
                <w:sz w:val="22"/>
                <w:szCs w:val="22"/>
              </w:rPr>
            </w:pPr>
          </w:p>
        </w:tc>
        <w:tc>
          <w:tcPr>
            <w:tcW w:w="5123" w:type="dxa"/>
            <w:gridSpan w:val="4"/>
            <w:tcBorders>
              <w:top w:val="nil"/>
              <w:left w:val="nil"/>
              <w:bottom w:val="nil"/>
              <w:right w:val="nil"/>
            </w:tcBorders>
            <w:shd w:val="clear" w:color="auto" w:fill="auto"/>
            <w:noWrap/>
            <w:vAlign w:val="bottom"/>
            <w:hideMark/>
            <w:tcPrChange w:id="919"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351C7FFF" w14:textId="77777777" w:rsidR="008E1BE7" w:rsidRPr="008E1BE7" w:rsidRDefault="008E1BE7" w:rsidP="008E1BE7">
            <w:pPr>
              <w:spacing w:before="0"/>
              <w:jc w:val="left"/>
              <w:rPr>
                <w:ins w:id="920" w:author="BELLOW Alexandra" w:date="2024-08-14T17:24:00Z" w16du:dateUtc="2024-08-14T15:24:00Z"/>
                <w:rFonts w:ascii="Aptos Narrow" w:hAnsi="Aptos Narrow"/>
                <w:sz w:val="22"/>
                <w:szCs w:val="22"/>
              </w:rPr>
            </w:pPr>
            <w:ins w:id="921" w:author="BELLOW Alexandra" w:date="2024-08-14T17:24:00Z" w16du:dateUtc="2024-08-14T15:24:00Z">
              <w:r w:rsidRPr="008E1BE7">
                <w:rPr>
                  <w:rFonts w:ascii="Aptos Narrow" w:hAnsi="Aptos Narrow"/>
                  <w:sz w:val="22"/>
                  <w:szCs w:val="22"/>
                </w:rPr>
                <w:t>9.1. DISTRIBUTION - RESEAUX DE PLOMBERIE</w:t>
              </w:r>
            </w:ins>
          </w:p>
        </w:tc>
        <w:tc>
          <w:tcPr>
            <w:tcW w:w="1216" w:type="dxa"/>
            <w:tcBorders>
              <w:top w:val="nil"/>
              <w:left w:val="nil"/>
              <w:bottom w:val="nil"/>
              <w:right w:val="nil"/>
            </w:tcBorders>
            <w:shd w:val="clear" w:color="auto" w:fill="auto"/>
            <w:noWrap/>
            <w:vAlign w:val="bottom"/>
            <w:hideMark/>
            <w:tcPrChange w:id="92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16718BB" w14:textId="77777777" w:rsidR="008E1BE7" w:rsidRPr="008E1BE7" w:rsidRDefault="008E1BE7" w:rsidP="008E1BE7">
            <w:pPr>
              <w:spacing w:before="0"/>
              <w:jc w:val="left"/>
              <w:rPr>
                <w:ins w:id="92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92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B2C6F2A" w14:textId="77777777" w:rsidR="008E1BE7" w:rsidRPr="008E1BE7" w:rsidRDefault="008E1BE7" w:rsidP="008E1BE7">
            <w:pPr>
              <w:spacing w:before="0"/>
              <w:jc w:val="left"/>
              <w:rPr>
                <w:ins w:id="92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2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2B15EB2" w14:textId="77777777" w:rsidR="008E1BE7" w:rsidRPr="008E1BE7" w:rsidRDefault="008E1BE7" w:rsidP="008E1BE7">
            <w:pPr>
              <w:spacing w:before="0"/>
              <w:jc w:val="left"/>
              <w:rPr>
                <w:ins w:id="927"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928"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98AB499" w14:textId="77777777" w:rsidR="008E1BE7" w:rsidRPr="008E1BE7" w:rsidRDefault="008E1BE7" w:rsidP="008E1BE7">
            <w:pPr>
              <w:spacing w:before="0"/>
              <w:jc w:val="left"/>
              <w:rPr>
                <w:ins w:id="929" w:author="BELLOW Alexandra" w:date="2024-08-14T17:24:00Z" w16du:dateUtc="2024-08-14T15:24:00Z"/>
                <w:rFonts w:ascii="Times New Roman" w:hAnsi="Times New Roman"/>
                <w:sz w:val="20"/>
                <w:szCs w:val="20"/>
              </w:rPr>
            </w:pPr>
          </w:p>
        </w:tc>
      </w:tr>
      <w:tr w:rsidR="008E1BE7" w:rsidRPr="008E1BE7" w14:paraId="25BC5314" w14:textId="77777777" w:rsidTr="008E1BE7">
        <w:tblPrEx>
          <w:tblW w:w="9077" w:type="dxa"/>
          <w:tblInd w:w="70" w:type="dxa"/>
          <w:tblCellMar>
            <w:left w:w="70" w:type="dxa"/>
            <w:right w:w="70" w:type="dxa"/>
          </w:tblCellMar>
          <w:tblPrExChange w:id="930" w:author="BELLOW Alexandra" w:date="2024-08-14T17:24:00Z" w16du:dateUtc="2024-08-14T15:24:00Z">
            <w:tblPrEx>
              <w:tblW w:w="10016" w:type="dxa"/>
              <w:tblInd w:w="70" w:type="dxa"/>
              <w:tblCellMar>
                <w:left w:w="70" w:type="dxa"/>
                <w:right w:w="70" w:type="dxa"/>
              </w:tblCellMar>
            </w:tblPrEx>
          </w:tblPrExChange>
        </w:tblPrEx>
        <w:trPr>
          <w:trHeight w:val="300"/>
          <w:ins w:id="931" w:author="BELLOW Alexandra" w:date="2024-08-14T17:24:00Z"/>
          <w:trPrChange w:id="93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93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1404E75B" w14:textId="77777777" w:rsidR="008E1BE7" w:rsidRPr="008E1BE7" w:rsidRDefault="008E1BE7" w:rsidP="008E1BE7">
            <w:pPr>
              <w:spacing w:before="0"/>
              <w:jc w:val="left"/>
              <w:rPr>
                <w:ins w:id="934"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935"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1B2C3805" w14:textId="77777777" w:rsidR="008E1BE7" w:rsidRPr="008E1BE7" w:rsidRDefault="008E1BE7" w:rsidP="008E1BE7">
            <w:pPr>
              <w:spacing w:before="0"/>
              <w:jc w:val="left"/>
              <w:rPr>
                <w:ins w:id="936" w:author="BELLOW Alexandra" w:date="2024-08-14T17:24:00Z" w16du:dateUtc="2024-08-14T15:24:00Z"/>
                <w:rFonts w:ascii="Aptos Narrow" w:hAnsi="Aptos Narrow"/>
                <w:sz w:val="22"/>
                <w:szCs w:val="22"/>
              </w:rPr>
            </w:pPr>
            <w:ins w:id="937" w:author="BELLOW Alexandra" w:date="2024-08-14T17:24:00Z" w16du:dateUtc="2024-08-14T15:24:00Z">
              <w:r w:rsidRPr="008E1BE7">
                <w:rPr>
                  <w:rFonts w:ascii="Aptos Narrow" w:hAnsi="Aptos Narrow"/>
                  <w:sz w:val="22"/>
                  <w:szCs w:val="22"/>
                </w:rPr>
                <w:t>9.2. CTA</w:t>
              </w:r>
            </w:ins>
          </w:p>
        </w:tc>
        <w:tc>
          <w:tcPr>
            <w:tcW w:w="201" w:type="dxa"/>
            <w:tcBorders>
              <w:top w:val="nil"/>
              <w:left w:val="nil"/>
              <w:bottom w:val="nil"/>
              <w:right w:val="nil"/>
            </w:tcBorders>
            <w:shd w:val="clear" w:color="auto" w:fill="auto"/>
            <w:noWrap/>
            <w:vAlign w:val="bottom"/>
            <w:hideMark/>
            <w:tcPrChange w:id="938"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0A6DE6DF" w14:textId="77777777" w:rsidR="008E1BE7" w:rsidRPr="008E1BE7" w:rsidRDefault="008E1BE7" w:rsidP="008E1BE7">
            <w:pPr>
              <w:spacing w:before="0"/>
              <w:jc w:val="left"/>
              <w:rPr>
                <w:ins w:id="939" w:author="BELLOW Alexandra" w:date="2024-08-14T17:24:00Z" w16du:dateUtc="2024-08-14T15:24:00Z"/>
                <w:rFonts w:ascii="Aptos Narrow" w:hAnsi="Aptos Narrow"/>
                <w:sz w:val="22"/>
                <w:szCs w:val="22"/>
              </w:rPr>
            </w:pPr>
          </w:p>
        </w:tc>
        <w:tc>
          <w:tcPr>
            <w:tcW w:w="201" w:type="dxa"/>
            <w:tcBorders>
              <w:top w:val="nil"/>
              <w:left w:val="nil"/>
              <w:bottom w:val="nil"/>
              <w:right w:val="nil"/>
            </w:tcBorders>
            <w:shd w:val="clear" w:color="auto" w:fill="auto"/>
            <w:noWrap/>
            <w:vAlign w:val="bottom"/>
            <w:hideMark/>
            <w:tcPrChange w:id="940"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53E9E54" w14:textId="77777777" w:rsidR="008E1BE7" w:rsidRPr="008E1BE7" w:rsidRDefault="008E1BE7" w:rsidP="008E1BE7">
            <w:pPr>
              <w:spacing w:before="0"/>
              <w:jc w:val="left"/>
              <w:rPr>
                <w:ins w:id="94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4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E4CC186" w14:textId="77777777" w:rsidR="008E1BE7" w:rsidRPr="008E1BE7" w:rsidRDefault="008E1BE7" w:rsidP="008E1BE7">
            <w:pPr>
              <w:spacing w:before="0"/>
              <w:jc w:val="left"/>
              <w:rPr>
                <w:ins w:id="94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4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1A916AF" w14:textId="77777777" w:rsidR="008E1BE7" w:rsidRPr="008E1BE7" w:rsidRDefault="008E1BE7" w:rsidP="008E1BE7">
            <w:pPr>
              <w:spacing w:before="0"/>
              <w:jc w:val="left"/>
              <w:rPr>
                <w:ins w:id="94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4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ED80BB7" w14:textId="77777777" w:rsidR="008E1BE7" w:rsidRPr="008E1BE7" w:rsidRDefault="008E1BE7" w:rsidP="008E1BE7">
            <w:pPr>
              <w:spacing w:before="0"/>
              <w:jc w:val="left"/>
              <w:rPr>
                <w:ins w:id="94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4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1466B01" w14:textId="77777777" w:rsidR="008E1BE7" w:rsidRPr="008E1BE7" w:rsidRDefault="008E1BE7" w:rsidP="008E1BE7">
            <w:pPr>
              <w:spacing w:before="0"/>
              <w:jc w:val="left"/>
              <w:rPr>
                <w:ins w:id="94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95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5840B90" w14:textId="77777777" w:rsidR="008E1BE7" w:rsidRPr="008E1BE7" w:rsidRDefault="008E1BE7" w:rsidP="008E1BE7">
            <w:pPr>
              <w:spacing w:before="0"/>
              <w:jc w:val="left"/>
              <w:rPr>
                <w:ins w:id="951" w:author="BELLOW Alexandra" w:date="2024-08-14T17:24:00Z" w16du:dateUtc="2024-08-14T15:24:00Z"/>
                <w:rFonts w:ascii="Times New Roman" w:hAnsi="Times New Roman"/>
                <w:sz w:val="20"/>
                <w:szCs w:val="20"/>
              </w:rPr>
            </w:pPr>
          </w:p>
        </w:tc>
      </w:tr>
      <w:tr w:rsidR="008E1BE7" w:rsidRPr="008E1BE7" w14:paraId="6145195D" w14:textId="77777777" w:rsidTr="008E1BE7">
        <w:tblPrEx>
          <w:tblW w:w="9077" w:type="dxa"/>
          <w:tblInd w:w="70" w:type="dxa"/>
          <w:tblCellMar>
            <w:left w:w="70" w:type="dxa"/>
            <w:right w:w="70" w:type="dxa"/>
          </w:tblCellMar>
          <w:tblPrExChange w:id="952" w:author="BELLOW Alexandra" w:date="2024-08-14T17:24:00Z" w16du:dateUtc="2024-08-14T15:24:00Z">
            <w:tblPrEx>
              <w:tblW w:w="10016" w:type="dxa"/>
              <w:tblInd w:w="70" w:type="dxa"/>
              <w:tblCellMar>
                <w:left w:w="70" w:type="dxa"/>
                <w:right w:w="70" w:type="dxa"/>
              </w:tblCellMar>
            </w:tblPrEx>
          </w:tblPrExChange>
        </w:tblPrEx>
        <w:trPr>
          <w:trHeight w:val="300"/>
          <w:ins w:id="953" w:author="BELLOW Alexandra" w:date="2024-08-14T17:24:00Z"/>
          <w:trPrChange w:id="95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95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44CBEFD8" w14:textId="77777777" w:rsidR="008E1BE7" w:rsidRPr="008E1BE7" w:rsidRDefault="008E1BE7" w:rsidP="008E1BE7">
            <w:pPr>
              <w:spacing w:before="0"/>
              <w:jc w:val="left"/>
              <w:rPr>
                <w:ins w:id="956" w:author="BELLOW Alexandra" w:date="2024-08-14T17:24:00Z" w16du:dateUtc="2024-08-14T15:24:00Z"/>
                <w:rFonts w:ascii="Times New Roman" w:hAnsi="Times New Roman"/>
                <w:sz w:val="20"/>
                <w:szCs w:val="20"/>
              </w:rPr>
            </w:pPr>
          </w:p>
        </w:tc>
        <w:tc>
          <w:tcPr>
            <w:tcW w:w="5123" w:type="dxa"/>
            <w:gridSpan w:val="4"/>
            <w:tcBorders>
              <w:top w:val="nil"/>
              <w:left w:val="nil"/>
              <w:bottom w:val="nil"/>
              <w:right w:val="nil"/>
            </w:tcBorders>
            <w:shd w:val="clear" w:color="auto" w:fill="auto"/>
            <w:noWrap/>
            <w:vAlign w:val="bottom"/>
            <w:hideMark/>
            <w:tcPrChange w:id="957"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5EBD198B" w14:textId="77777777" w:rsidR="008E1BE7" w:rsidRPr="008E1BE7" w:rsidRDefault="008E1BE7" w:rsidP="008E1BE7">
            <w:pPr>
              <w:spacing w:before="0"/>
              <w:jc w:val="left"/>
              <w:rPr>
                <w:ins w:id="958" w:author="BELLOW Alexandra" w:date="2024-08-14T17:24:00Z" w16du:dateUtc="2024-08-14T15:24:00Z"/>
                <w:rFonts w:ascii="Aptos Narrow" w:hAnsi="Aptos Narrow"/>
                <w:sz w:val="22"/>
                <w:szCs w:val="22"/>
              </w:rPr>
            </w:pPr>
            <w:ins w:id="959" w:author="BELLOW Alexandra" w:date="2024-08-14T17:24:00Z" w16du:dateUtc="2024-08-14T15:24:00Z">
              <w:r w:rsidRPr="008E1BE7">
                <w:rPr>
                  <w:rFonts w:ascii="Aptos Narrow" w:hAnsi="Aptos Narrow"/>
                  <w:sz w:val="22"/>
                  <w:szCs w:val="22"/>
                </w:rPr>
                <w:t>9.3. PLANCHER CHAUFFANT (LE CAS ECHEANT)</w:t>
              </w:r>
            </w:ins>
          </w:p>
        </w:tc>
        <w:tc>
          <w:tcPr>
            <w:tcW w:w="1216" w:type="dxa"/>
            <w:tcBorders>
              <w:top w:val="nil"/>
              <w:left w:val="nil"/>
              <w:bottom w:val="nil"/>
              <w:right w:val="nil"/>
            </w:tcBorders>
            <w:shd w:val="clear" w:color="auto" w:fill="auto"/>
            <w:noWrap/>
            <w:vAlign w:val="bottom"/>
            <w:hideMark/>
            <w:tcPrChange w:id="96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789CECD" w14:textId="77777777" w:rsidR="008E1BE7" w:rsidRPr="008E1BE7" w:rsidRDefault="008E1BE7" w:rsidP="008E1BE7">
            <w:pPr>
              <w:spacing w:before="0"/>
              <w:jc w:val="left"/>
              <w:rPr>
                <w:ins w:id="96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96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CCF5821" w14:textId="77777777" w:rsidR="008E1BE7" w:rsidRPr="008E1BE7" w:rsidRDefault="008E1BE7" w:rsidP="008E1BE7">
            <w:pPr>
              <w:spacing w:before="0"/>
              <w:jc w:val="left"/>
              <w:rPr>
                <w:ins w:id="96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6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974B2AB" w14:textId="77777777" w:rsidR="008E1BE7" w:rsidRPr="008E1BE7" w:rsidRDefault="008E1BE7" w:rsidP="008E1BE7">
            <w:pPr>
              <w:spacing w:before="0"/>
              <w:jc w:val="left"/>
              <w:rPr>
                <w:ins w:id="965"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966"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6CF72B4D" w14:textId="77777777" w:rsidR="008E1BE7" w:rsidRPr="008E1BE7" w:rsidRDefault="008E1BE7" w:rsidP="008E1BE7">
            <w:pPr>
              <w:spacing w:before="0"/>
              <w:jc w:val="left"/>
              <w:rPr>
                <w:ins w:id="967" w:author="BELLOW Alexandra" w:date="2024-08-14T17:24:00Z" w16du:dateUtc="2024-08-14T15:24:00Z"/>
                <w:rFonts w:ascii="Times New Roman" w:hAnsi="Times New Roman"/>
                <w:sz w:val="20"/>
                <w:szCs w:val="20"/>
              </w:rPr>
            </w:pPr>
          </w:p>
        </w:tc>
      </w:tr>
      <w:tr w:rsidR="008E1BE7" w:rsidRPr="008E1BE7" w14:paraId="1D323A9A" w14:textId="77777777" w:rsidTr="008E1BE7">
        <w:tblPrEx>
          <w:tblW w:w="9077" w:type="dxa"/>
          <w:tblInd w:w="70" w:type="dxa"/>
          <w:tblCellMar>
            <w:left w:w="70" w:type="dxa"/>
            <w:right w:w="70" w:type="dxa"/>
          </w:tblCellMar>
          <w:tblPrExChange w:id="968" w:author="BELLOW Alexandra" w:date="2024-08-14T17:24:00Z" w16du:dateUtc="2024-08-14T15:24:00Z">
            <w:tblPrEx>
              <w:tblW w:w="10016" w:type="dxa"/>
              <w:tblInd w:w="70" w:type="dxa"/>
              <w:tblCellMar>
                <w:left w:w="70" w:type="dxa"/>
                <w:right w:w="70" w:type="dxa"/>
              </w:tblCellMar>
            </w:tblPrEx>
          </w:tblPrExChange>
        </w:tblPrEx>
        <w:trPr>
          <w:trHeight w:val="300"/>
          <w:ins w:id="969" w:author="BELLOW Alexandra" w:date="2024-08-14T17:24:00Z"/>
          <w:trPrChange w:id="97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97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2EAF04F" w14:textId="77777777" w:rsidR="008E1BE7" w:rsidRPr="008E1BE7" w:rsidRDefault="008E1BE7" w:rsidP="008E1BE7">
            <w:pPr>
              <w:spacing w:before="0"/>
              <w:jc w:val="left"/>
              <w:rPr>
                <w:ins w:id="972" w:author="BELLOW Alexandra" w:date="2024-08-14T17:24:00Z" w16du:dateUtc="2024-08-14T15:24:00Z"/>
                <w:rFonts w:ascii="Times New Roman" w:hAnsi="Times New Roman"/>
                <w:sz w:val="20"/>
                <w:szCs w:val="20"/>
              </w:rPr>
            </w:pPr>
          </w:p>
        </w:tc>
        <w:tc>
          <w:tcPr>
            <w:tcW w:w="5123" w:type="dxa"/>
            <w:gridSpan w:val="4"/>
            <w:tcBorders>
              <w:top w:val="nil"/>
              <w:left w:val="nil"/>
              <w:bottom w:val="nil"/>
              <w:right w:val="nil"/>
            </w:tcBorders>
            <w:shd w:val="clear" w:color="auto" w:fill="auto"/>
            <w:noWrap/>
            <w:vAlign w:val="bottom"/>
            <w:hideMark/>
            <w:tcPrChange w:id="973"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7A11D346" w14:textId="77777777" w:rsidR="008E1BE7" w:rsidRPr="008E1BE7" w:rsidRDefault="008E1BE7" w:rsidP="008E1BE7">
            <w:pPr>
              <w:spacing w:before="0"/>
              <w:jc w:val="left"/>
              <w:rPr>
                <w:ins w:id="974" w:author="BELLOW Alexandra" w:date="2024-08-14T17:24:00Z" w16du:dateUtc="2024-08-14T15:24:00Z"/>
                <w:rFonts w:ascii="Aptos Narrow" w:hAnsi="Aptos Narrow"/>
                <w:sz w:val="22"/>
                <w:szCs w:val="22"/>
              </w:rPr>
            </w:pPr>
            <w:ins w:id="975" w:author="BELLOW Alexandra" w:date="2024-08-14T17:24:00Z" w16du:dateUtc="2024-08-14T15:24:00Z">
              <w:r w:rsidRPr="008E1BE7">
                <w:rPr>
                  <w:rFonts w:ascii="Aptos Narrow" w:hAnsi="Aptos Narrow"/>
                  <w:sz w:val="22"/>
                  <w:szCs w:val="22"/>
                </w:rPr>
                <w:t>9.4. REPERAGE ET ETIQUETAGE DES RESEAUX</w:t>
              </w:r>
            </w:ins>
          </w:p>
        </w:tc>
        <w:tc>
          <w:tcPr>
            <w:tcW w:w="1216" w:type="dxa"/>
            <w:tcBorders>
              <w:top w:val="nil"/>
              <w:left w:val="nil"/>
              <w:bottom w:val="nil"/>
              <w:right w:val="nil"/>
            </w:tcBorders>
            <w:shd w:val="clear" w:color="auto" w:fill="auto"/>
            <w:noWrap/>
            <w:vAlign w:val="bottom"/>
            <w:hideMark/>
            <w:tcPrChange w:id="97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8E316B3" w14:textId="77777777" w:rsidR="008E1BE7" w:rsidRPr="008E1BE7" w:rsidRDefault="008E1BE7" w:rsidP="008E1BE7">
            <w:pPr>
              <w:spacing w:before="0"/>
              <w:jc w:val="left"/>
              <w:rPr>
                <w:ins w:id="977"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97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AEA84A7" w14:textId="77777777" w:rsidR="008E1BE7" w:rsidRPr="008E1BE7" w:rsidRDefault="008E1BE7" w:rsidP="008E1BE7">
            <w:pPr>
              <w:spacing w:before="0"/>
              <w:jc w:val="left"/>
              <w:rPr>
                <w:ins w:id="97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8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1EFDA46" w14:textId="77777777" w:rsidR="008E1BE7" w:rsidRPr="008E1BE7" w:rsidRDefault="008E1BE7" w:rsidP="008E1BE7">
            <w:pPr>
              <w:spacing w:before="0"/>
              <w:jc w:val="left"/>
              <w:rPr>
                <w:ins w:id="98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98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1995A6F1" w14:textId="77777777" w:rsidR="008E1BE7" w:rsidRPr="008E1BE7" w:rsidRDefault="008E1BE7" w:rsidP="008E1BE7">
            <w:pPr>
              <w:spacing w:before="0"/>
              <w:jc w:val="left"/>
              <w:rPr>
                <w:ins w:id="983" w:author="BELLOW Alexandra" w:date="2024-08-14T17:24:00Z" w16du:dateUtc="2024-08-14T15:24:00Z"/>
                <w:rFonts w:ascii="Times New Roman" w:hAnsi="Times New Roman"/>
                <w:sz w:val="20"/>
                <w:szCs w:val="20"/>
              </w:rPr>
            </w:pPr>
          </w:p>
        </w:tc>
      </w:tr>
      <w:tr w:rsidR="008E1BE7" w:rsidRPr="008E1BE7" w14:paraId="6786920B" w14:textId="77777777" w:rsidTr="008E1BE7">
        <w:tblPrEx>
          <w:tblW w:w="9077" w:type="dxa"/>
          <w:tblInd w:w="70" w:type="dxa"/>
          <w:tblCellMar>
            <w:left w:w="70" w:type="dxa"/>
            <w:right w:w="70" w:type="dxa"/>
          </w:tblCellMar>
          <w:tblPrExChange w:id="984" w:author="BELLOW Alexandra" w:date="2024-08-14T17:24:00Z" w16du:dateUtc="2024-08-14T15:24:00Z">
            <w:tblPrEx>
              <w:tblW w:w="10016" w:type="dxa"/>
              <w:tblInd w:w="70" w:type="dxa"/>
              <w:tblCellMar>
                <w:left w:w="70" w:type="dxa"/>
                <w:right w:w="70" w:type="dxa"/>
              </w:tblCellMar>
            </w:tblPrEx>
          </w:tblPrExChange>
        </w:tblPrEx>
        <w:trPr>
          <w:trHeight w:val="300"/>
          <w:ins w:id="985" w:author="BELLOW Alexandra" w:date="2024-08-14T17:24:00Z"/>
          <w:trPrChange w:id="98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98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2AFEF1A0" w14:textId="77777777" w:rsidR="008E1BE7" w:rsidRPr="008E1BE7" w:rsidRDefault="008E1BE7" w:rsidP="008E1BE7">
            <w:pPr>
              <w:spacing w:before="0"/>
              <w:jc w:val="left"/>
              <w:rPr>
                <w:ins w:id="988" w:author="BELLOW Alexandra" w:date="2024-08-14T17:24:00Z" w16du:dateUtc="2024-08-14T15:24:00Z"/>
                <w:rFonts w:ascii="Times New Roman" w:hAnsi="Times New Roman"/>
                <w:sz w:val="20"/>
                <w:szCs w:val="20"/>
              </w:rPr>
            </w:pPr>
          </w:p>
        </w:tc>
        <w:tc>
          <w:tcPr>
            <w:tcW w:w="3706" w:type="dxa"/>
            <w:gridSpan w:val="2"/>
            <w:tcBorders>
              <w:top w:val="nil"/>
              <w:left w:val="nil"/>
              <w:bottom w:val="nil"/>
              <w:right w:val="nil"/>
            </w:tcBorders>
            <w:shd w:val="clear" w:color="auto" w:fill="auto"/>
            <w:noWrap/>
            <w:vAlign w:val="bottom"/>
            <w:hideMark/>
            <w:tcPrChange w:id="989"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11884C23" w14:textId="77777777" w:rsidR="008E1BE7" w:rsidRPr="008E1BE7" w:rsidRDefault="008E1BE7" w:rsidP="008E1BE7">
            <w:pPr>
              <w:spacing w:before="0"/>
              <w:jc w:val="left"/>
              <w:rPr>
                <w:ins w:id="990" w:author="BELLOW Alexandra" w:date="2024-08-14T17:24:00Z" w16du:dateUtc="2024-08-14T15:24:00Z"/>
                <w:rFonts w:ascii="Aptos Narrow" w:hAnsi="Aptos Narrow"/>
                <w:sz w:val="22"/>
                <w:szCs w:val="22"/>
              </w:rPr>
            </w:pPr>
            <w:ins w:id="991" w:author="BELLOW Alexandra" w:date="2024-08-14T17:24:00Z" w16du:dateUtc="2024-08-14T15:24:00Z">
              <w:r w:rsidRPr="008E1BE7">
                <w:rPr>
                  <w:rFonts w:ascii="Aptos Narrow" w:hAnsi="Aptos Narrow"/>
                  <w:sz w:val="22"/>
                  <w:szCs w:val="22"/>
                </w:rPr>
                <w:t>9.5. SIPHONS DE SOL</w:t>
              </w:r>
            </w:ins>
          </w:p>
        </w:tc>
        <w:tc>
          <w:tcPr>
            <w:tcW w:w="201" w:type="dxa"/>
            <w:tcBorders>
              <w:top w:val="nil"/>
              <w:left w:val="nil"/>
              <w:bottom w:val="nil"/>
              <w:right w:val="nil"/>
            </w:tcBorders>
            <w:shd w:val="clear" w:color="auto" w:fill="auto"/>
            <w:noWrap/>
            <w:vAlign w:val="bottom"/>
            <w:hideMark/>
            <w:tcPrChange w:id="992"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34DD995B" w14:textId="77777777" w:rsidR="008E1BE7" w:rsidRPr="008E1BE7" w:rsidRDefault="008E1BE7" w:rsidP="008E1BE7">
            <w:pPr>
              <w:spacing w:before="0"/>
              <w:jc w:val="left"/>
              <w:rPr>
                <w:ins w:id="99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99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4510C34" w14:textId="77777777" w:rsidR="008E1BE7" w:rsidRPr="008E1BE7" w:rsidRDefault="008E1BE7" w:rsidP="008E1BE7">
            <w:pPr>
              <w:spacing w:before="0"/>
              <w:jc w:val="left"/>
              <w:rPr>
                <w:ins w:id="99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9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44E000F" w14:textId="77777777" w:rsidR="008E1BE7" w:rsidRPr="008E1BE7" w:rsidRDefault="008E1BE7" w:rsidP="008E1BE7">
            <w:pPr>
              <w:spacing w:before="0"/>
              <w:jc w:val="left"/>
              <w:rPr>
                <w:ins w:id="99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99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F64F8C5" w14:textId="77777777" w:rsidR="008E1BE7" w:rsidRPr="008E1BE7" w:rsidRDefault="008E1BE7" w:rsidP="008E1BE7">
            <w:pPr>
              <w:spacing w:before="0"/>
              <w:jc w:val="left"/>
              <w:rPr>
                <w:ins w:id="99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0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FA875AF" w14:textId="77777777" w:rsidR="008E1BE7" w:rsidRPr="008E1BE7" w:rsidRDefault="008E1BE7" w:rsidP="008E1BE7">
            <w:pPr>
              <w:spacing w:before="0"/>
              <w:jc w:val="left"/>
              <w:rPr>
                <w:ins w:id="100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00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CB7856E" w14:textId="77777777" w:rsidR="008E1BE7" w:rsidRPr="008E1BE7" w:rsidRDefault="008E1BE7" w:rsidP="008E1BE7">
            <w:pPr>
              <w:spacing w:before="0"/>
              <w:jc w:val="left"/>
              <w:rPr>
                <w:ins w:id="1003" w:author="BELLOW Alexandra" w:date="2024-08-14T17:24:00Z" w16du:dateUtc="2024-08-14T15:24:00Z"/>
                <w:rFonts w:ascii="Times New Roman" w:hAnsi="Times New Roman"/>
                <w:sz w:val="20"/>
                <w:szCs w:val="20"/>
              </w:rPr>
            </w:pPr>
          </w:p>
        </w:tc>
      </w:tr>
      <w:tr w:rsidR="008E1BE7" w:rsidRPr="008E1BE7" w14:paraId="4D5AFD38" w14:textId="77777777" w:rsidTr="008E1BE7">
        <w:tblPrEx>
          <w:tblW w:w="9077" w:type="dxa"/>
          <w:tblInd w:w="70" w:type="dxa"/>
          <w:tblCellMar>
            <w:left w:w="70" w:type="dxa"/>
            <w:right w:w="70" w:type="dxa"/>
          </w:tblCellMar>
          <w:tblPrExChange w:id="1004" w:author="BELLOW Alexandra" w:date="2024-08-14T17:24:00Z" w16du:dateUtc="2024-08-14T15:24:00Z">
            <w:tblPrEx>
              <w:tblW w:w="10016" w:type="dxa"/>
              <w:tblInd w:w="70" w:type="dxa"/>
              <w:tblCellMar>
                <w:left w:w="70" w:type="dxa"/>
                <w:right w:w="70" w:type="dxa"/>
              </w:tblCellMar>
            </w:tblPrEx>
          </w:tblPrExChange>
        </w:tblPrEx>
        <w:trPr>
          <w:trHeight w:val="300"/>
          <w:ins w:id="1005" w:author="BELLOW Alexandra" w:date="2024-08-14T17:24:00Z"/>
          <w:trPrChange w:id="100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00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09D9BF8" w14:textId="77777777" w:rsidR="008E1BE7" w:rsidRPr="008E1BE7" w:rsidRDefault="008E1BE7" w:rsidP="008E1BE7">
            <w:pPr>
              <w:spacing w:before="0"/>
              <w:jc w:val="left"/>
              <w:rPr>
                <w:ins w:id="1008"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1009"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2975491E" w14:textId="77777777" w:rsidR="008E1BE7" w:rsidRPr="008E1BE7" w:rsidRDefault="008E1BE7" w:rsidP="008E1BE7">
            <w:pPr>
              <w:spacing w:before="0"/>
              <w:jc w:val="left"/>
              <w:rPr>
                <w:ins w:id="101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01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382DD71" w14:textId="77777777" w:rsidR="008E1BE7" w:rsidRPr="008E1BE7" w:rsidRDefault="008E1BE7" w:rsidP="008E1BE7">
            <w:pPr>
              <w:spacing w:before="0"/>
              <w:jc w:val="left"/>
              <w:rPr>
                <w:ins w:id="101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01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1E75EDDA" w14:textId="77777777" w:rsidR="008E1BE7" w:rsidRPr="008E1BE7" w:rsidRDefault="008E1BE7" w:rsidP="008E1BE7">
            <w:pPr>
              <w:spacing w:before="0"/>
              <w:jc w:val="left"/>
              <w:rPr>
                <w:ins w:id="101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1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D3287B5" w14:textId="77777777" w:rsidR="008E1BE7" w:rsidRPr="008E1BE7" w:rsidRDefault="008E1BE7" w:rsidP="008E1BE7">
            <w:pPr>
              <w:spacing w:before="0"/>
              <w:jc w:val="left"/>
              <w:rPr>
                <w:ins w:id="101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1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68CF77C" w14:textId="77777777" w:rsidR="008E1BE7" w:rsidRPr="008E1BE7" w:rsidRDefault="008E1BE7" w:rsidP="008E1BE7">
            <w:pPr>
              <w:spacing w:before="0"/>
              <w:jc w:val="left"/>
              <w:rPr>
                <w:ins w:id="101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1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8FF0385" w14:textId="77777777" w:rsidR="008E1BE7" w:rsidRPr="008E1BE7" w:rsidRDefault="008E1BE7" w:rsidP="008E1BE7">
            <w:pPr>
              <w:spacing w:before="0"/>
              <w:jc w:val="left"/>
              <w:rPr>
                <w:ins w:id="102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2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A36FD5B" w14:textId="77777777" w:rsidR="008E1BE7" w:rsidRPr="008E1BE7" w:rsidRDefault="008E1BE7" w:rsidP="008E1BE7">
            <w:pPr>
              <w:spacing w:before="0"/>
              <w:jc w:val="left"/>
              <w:rPr>
                <w:ins w:id="1022"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023"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4AA23F16" w14:textId="77777777" w:rsidR="008E1BE7" w:rsidRPr="008E1BE7" w:rsidRDefault="008E1BE7" w:rsidP="008E1BE7">
            <w:pPr>
              <w:spacing w:before="0"/>
              <w:jc w:val="left"/>
              <w:rPr>
                <w:ins w:id="1024" w:author="BELLOW Alexandra" w:date="2024-08-14T17:24:00Z" w16du:dateUtc="2024-08-14T15:24:00Z"/>
                <w:rFonts w:ascii="Times New Roman" w:hAnsi="Times New Roman"/>
                <w:sz w:val="20"/>
                <w:szCs w:val="20"/>
              </w:rPr>
            </w:pPr>
          </w:p>
        </w:tc>
      </w:tr>
      <w:tr w:rsidR="008E1BE7" w:rsidRPr="008E1BE7" w14:paraId="008CE7CC" w14:textId="77777777" w:rsidTr="008E1BE7">
        <w:trPr>
          <w:trHeight w:val="300"/>
          <w:ins w:id="1025" w:author="BELLOW Alexandra" w:date="2024-08-14T17:24:00Z"/>
        </w:trPr>
        <w:tc>
          <w:tcPr>
            <w:tcW w:w="3852" w:type="dxa"/>
            <w:gridSpan w:val="3"/>
            <w:tcBorders>
              <w:top w:val="nil"/>
              <w:left w:val="nil"/>
              <w:bottom w:val="nil"/>
              <w:right w:val="nil"/>
            </w:tcBorders>
            <w:shd w:val="clear" w:color="000000" w:fill="F2F2F2"/>
            <w:noWrap/>
            <w:vAlign w:val="bottom"/>
            <w:hideMark/>
          </w:tcPr>
          <w:p w14:paraId="36B11919" w14:textId="2CAA90CD" w:rsidR="008E1BE7" w:rsidRPr="008E1BE7" w:rsidRDefault="008E1BE7" w:rsidP="008E1BE7">
            <w:pPr>
              <w:spacing w:before="0"/>
              <w:jc w:val="left"/>
              <w:rPr>
                <w:ins w:id="1026" w:author="BELLOW Alexandra" w:date="2024-08-14T17:24:00Z" w16du:dateUtc="2024-08-14T15:24:00Z"/>
                <w:rFonts w:ascii="Aptos Narrow" w:hAnsi="Aptos Narrow"/>
                <w:sz w:val="22"/>
                <w:szCs w:val="22"/>
                <w:u w:val="single"/>
              </w:rPr>
            </w:pPr>
            <w:ins w:id="1027" w:author="BELLOW Alexandra" w:date="2024-08-14T17:24:00Z" w16du:dateUtc="2024-08-14T15:24:00Z">
              <w:r w:rsidRPr="008E1BE7">
                <w:rPr>
                  <w:rFonts w:ascii="Aptos Narrow" w:hAnsi="Aptos Narrow"/>
                  <w:sz w:val="22"/>
                  <w:szCs w:val="22"/>
                  <w:u w:val="single"/>
                </w:rPr>
                <w:t>10. ZONES TECHNIQUES</w:t>
              </w:r>
            </w:ins>
          </w:p>
        </w:tc>
        <w:tc>
          <w:tcPr>
            <w:tcW w:w="201" w:type="dxa"/>
            <w:tcBorders>
              <w:top w:val="nil"/>
              <w:left w:val="nil"/>
              <w:bottom w:val="nil"/>
              <w:right w:val="nil"/>
            </w:tcBorders>
            <w:shd w:val="clear" w:color="000000" w:fill="F2F2F2"/>
            <w:noWrap/>
            <w:vAlign w:val="bottom"/>
            <w:hideMark/>
          </w:tcPr>
          <w:p w14:paraId="431CA00F" w14:textId="77777777" w:rsidR="008E1BE7" w:rsidRPr="008E1BE7" w:rsidRDefault="008E1BE7" w:rsidP="008E1BE7">
            <w:pPr>
              <w:spacing w:before="0"/>
              <w:jc w:val="left"/>
              <w:rPr>
                <w:ins w:id="1028" w:author="BELLOW Alexandra" w:date="2024-08-14T17:24:00Z" w16du:dateUtc="2024-08-14T15:24:00Z"/>
                <w:rFonts w:ascii="Aptos Narrow" w:hAnsi="Aptos Narrow"/>
                <w:sz w:val="22"/>
                <w:szCs w:val="22"/>
              </w:rPr>
            </w:pPr>
            <w:ins w:id="102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C354055" w14:textId="77777777" w:rsidR="008E1BE7" w:rsidRPr="008E1BE7" w:rsidRDefault="008E1BE7" w:rsidP="008E1BE7">
            <w:pPr>
              <w:spacing w:before="0"/>
              <w:jc w:val="left"/>
              <w:rPr>
                <w:ins w:id="1030" w:author="BELLOW Alexandra" w:date="2024-08-14T17:24:00Z" w16du:dateUtc="2024-08-14T15:24:00Z"/>
                <w:rFonts w:ascii="Aptos Narrow" w:hAnsi="Aptos Narrow"/>
                <w:sz w:val="22"/>
                <w:szCs w:val="22"/>
              </w:rPr>
            </w:pPr>
            <w:ins w:id="103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1F1D165" w14:textId="77777777" w:rsidR="008E1BE7" w:rsidRPr="008E1BE7" w:rsidRDefault="008E1BE7" w:rsidP="008E1BE7">
            <w:pPr>
              <w:spacing w:before="0"/>
              <w:jc w:val="left"/>
              <w:rPr>
                <w:ins w:id="1032" w:author="BELLOW Alexandra" w:date="2024-08-14T17:24:00Z" w16du:dateUtc="2024-08-14T15:24:00Z"/>
                <w:rFonts w:ascii="Aptos Narrow" w:hAnsi="Aptos Narrow"/>
                <w:sz w:val="22"/>
                <w:szCs w:val="22"/>
              </w:rPr>
            </w:pPr>
            <w:ins w:id="103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14FB0BB3" w14:textId="77777777" w:rsidR="008E1BE7" w:rsidRPr="008E1BE7" w:rsidRDefault="008E1BE7" w:rsidP="008E1BE7">
            <w:pPr>
              <w:spacing w:before="0"/>
              <w:jc w:val="left"/>
              <w:rPr>
                <w:ins w:id="1034" w:author="BELLOW Alexandra" w:date="2024-08-14T17:24:00Z" w16du:dateUtc="2024-08-14T15:24:00Z"/>
                <w:rFonts w:ascii="Aptos Narrow" w:hAnsi="Aptos Narrow"/>
                <w:sz w:val="22"/>
                <w:szCs w:val="22"/>
              </w:rPr>
            </w:pPr>
            <w:ins w:id="103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DFC9D1A" w14:textId="77777777" w:rsidR="008E1BE7" w:rsidRPr="008E1BE7" w:rsidRDefault="008E1BE7" w:rsidP="008E1BE7">
            <w:pPr>
              <w:spacing w:before="0"/>
              <w:jc w:val="left"/>
              <w:rPr>
                <w:ins w:id="1036" w:author="BELLOW Alexandra" w:date="2024-08-14T17:24:00Z" w16du:dateUtc="2024-08-14T15:24:00Z"/>
                <w:rFonts w:ascii="Aptos Narrow" w:hAnsi="Aptos Narrow"/>
                <w:sz w:val="22"/>
                <w:szCs w:val="22"/>
              </w:rPr>
            </w:pPr>
            <w:ins w:id="1037"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5F23EECC" w14:textId="77777777" w:rsidR="008E1BE7" w:rsidRPr="008E1BE7" w:rsidRDefault="008E1BE7" w:rsidP="008E1BE7">
            <w:pPr>
              <w:spacing w:before="0"/>
              <w:jc w:val="left"/>
              <w:rPr>
                <w:ins w:id="1038" w:author="BELLOW Alexandra" w:date="2024-08-14T17:24:00Z" w16du:dateUtc="2024-08-14T15:24:00Z"/>
                <w:rFonts w:ascii="Aptos Narrow" w:hAnsi="Aptos Narrow"/>
                <w:sz w:val="22"/>
                <w:szCs w:val="22"/>
              </w:rPr>
            </w:pPr>
            <w:ins w:id="1039" w:author="BELLOW Alexandra" w:date="2024-08-14T17:24:00Z" w16du:dateUtc="2024-08-14T15:24:00Z">
              <w:r w:rsidRPr="008E1BE7">
                <w:rPr>
                  <w:rFonts w:ascii="Aptos Narrow" w:hAnsi="Aptos Narrow"/>
                  <w:sz w:val="22"/>
                  <w:szCs w:val="22"/>
                </w:rPr>
                <w:t> </w:t>
              </w:r>
            </w:ins>
          </w:p>
        </w:tc>
      </w:tr>
      <w:tr w:rsidR="008E1BE7" w:rsidRPr="008E1BE7" w14:paraId="18A01ACD" w14:textId="77777777" w:rsidTr="008E1BE7">
        <w:tblPrEx>
          <w:tblW w:w="9077" w:type="dxa"/>
          <w:tblInd w:w="70" w:type="dxa"/>
          <w:tblCellMar>
            <w:left w:w="70" w:type="dxa"/>
            <w:right w:w="70" w:type="dxa"/>
          </w:tblCellMar>
          <w:tblPrExChange w:id="1040" w:author="BELLOW Alexandra" w:date="2024-08-14T17:24:00Z" w16du:dateUtc="2024-08-14T15:24:00Z">
            <w:tblPrEx>
              <w:tblW w:w="10016" w:type="dxa"/>
              <w:tblInd w:w="70" w:type="dxa"/>
              <w:tblCellMar>
                <w:left w:w="70" w:type="dxa"/>
                <w:right w:w="70" w:type="dxa"/>
              </w:tblCellMar>
            </w:tblPrEx>
          </w:tblPrExChange>
        </w:tblPrEx>
        <w:trPr>
          <w:trHeight w:val="300"/>
          <w:ins w:id="1041" w:author="BELLOW Alexandra" w:date="2024-08-14T17:24:00Z"/>
          <w:trPrChange w:id="1042"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043"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8A52EDD" w14:textId="77777777" w:rsidR="008E1BE7" w:rsidRPr="008E1BE7" w:rsidRDefault="008E1BE7" w:rsidP="008E1BE7">
            <w:pPr>
              <w:spacing w:before="0"/>
              <w:jc w:val="left"/>
              <w:rPr>
                <w:ins w:id="1044" w:author="BELLOW Alexandra" w:date="2024-08-14T17:24:00Z" w16du:dateUtc="2024-08-14T15:24:00Z"/>
                <w:rFonts w:ascii="Aptos Narrow" w:hAnsi="Aptos Narrow"/>
                <w:sz w:val="22"/>
                <w:szCs w:val="22"/>
              </w:rPr>
            </w:pPr>
          </w:p>
        </w:tc>
        <w:tc>
          <w:tcPr>
            <w:tcW w:w="5123" w:type="dxa"/>
            <w:gridSpan w:val="4"/>
            <w:tcBorders>
              <w:top w:val="nil"/>
              <w:left w:val="nil"/>
              <w:bottom w:val="nil"/>
              <w:right w:val="nil"/>
            </w:tcBorders>
            <w:shd w:val="clear" w:color="auto" w:fill="auto"/>
            <w:noWrap/>
            <w:vAlign w:val="bottom"/>
            <w:hideMark/>
            <w:tcPrChange w:id="1045"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34039F24" w14:textId="77777777" w:rsidR="008E1BE7" w:rsidRPr="008E1BE7" w:rsidRDefault="008E1BE7" w:rsidP="008E1BE7">
            <w:pPr>
              <w:spacing w:before="0"/>
              <w:jc w:val="left"/>
              <w:rPr>
                <w:ins w:id="1046" w:author="BELLOW Alexandra" w:date="2024-08-14T17:24:00Z" w16du:dateUtc="2024-08-14T15:24:00Z"/>
                <w:rFonts w:ascii="Aptos Narrow" w:hAnsi="Aptos Narrow"/>
                <w:sz w:val="22"/>
                <w:szCs w:val="22"/>
              </w:rPr>
            </w:pPr>
            <w:ins w:id="1047" w:author="BELLOW Alexandra" w:date="2024-08-14T17:24:00Z" w16du:dateUtc="2024-08-14T15:24:00Z">
              <w:r w:rsidRPr="008E1BE7">
                <w:rPr>
                  <w:rFonts w:ascii="Aptos Narrow" w:hAnsi="Aptos Narrow"/>
                  <w:sz w:val="22"/>
                  <w:szCs w:val="22"/>
                </w:rPr>
                <w:t>10.1. ACCESSIBILITE DES ZONES TECHNIQUES</w:t>
              </w:r>
            </w:ins>
          </w:p>
        </w:tc>
        <w:tc>
          <w:tcPr>
            <w:tcW w:w="1216" w:type="dxa"/>
            <w:tcBorders>
              <w:top w:val="nil"/>
              <w:left w:val="nil"/>
              <w:bottom w:val="nil"/>
              <w:right w:val="nil"/>
            </w:tcBorders>
            <w:shd w:val="clear" w:color="auto" w:fill="auto"/>
            <w:noWrap/>
            <w:vAlign w:val="bottom"/>
            <w:hideMark/>
            <w:tcPrChange w:id="104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9FCF8A1" w14:textId="77777777" w:rsidR="008E1BE7" w:rsidRPr="008E1BE7" w:rsidRDefault="008E1BE7" w:rsidP="008E1BE7">
            <w:pPr>
              <w:spacing w:before="0"/>
              <w:jc w:val="left"/>
              <w:rPr>
                <w:ins w:id="1049"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05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8DAF614" w14:textId="77777777" w:rsidR="008E1BE7" w:rsidRPr="008E1BE7" w:rsidRDefault="008E1BE7" w:rsidP="008E1BE7">
            <w:pPr>
              <w:spacing w:before="0"/>
              <w:jc w:val="left"/>
              <w:rPr>
                <w:ins w:id="105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5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31F42F2" w14:textId="77777777" w:rsidR="008E1BE7" w:rsidRPr="008E1BE7" w:rsidRDefault="008E1BE7" w:rsidP="008E1BE7">
            <w:pPr>
              <w:spacing w:before="0"/>
              <w:jc w:val="left"/>
              <w:rPr>
                <w:ins w:id="1053"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05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158040C" w14:textId="77777777" w:rsidR="008E1BE7" w:rsidRPr="008E1BE7" w:rsidRDefault="008E1BE7" w:rsidP="008E1BE7">
            <w:pPr>
              <w:spacing w:before="0"/>
              <w:jc w:val="left"/>
              <w:rPr>
                <w:ins w:id="1055" w:author="BELLOW Alexandra" w:date="2024-08-14T17:24:00Z" w16du:dateUtc="2024-08-14T15:24:00Z"/>
                <w:rFonts w:ascii="Times New Roman" w:hAnsi="Times New Roman"/>
                <w:sz w:val="20"/>
                <w:szCs w:val="20"/>
              </w:rPr>
            </w:pPr>
          </w:p>
        </w:tc>
      </w:tr>
      <w:tr w:rsidR="008E1BE7" w:rsidRPr="008E1BE7" w14:paraId="68F9ABF5" w14:textId="77777777" w:rsidTr="008E1BE7">
        <w:tblPrEx>
          <w:tblW w:w="9077" w:type="dxa"/>
          <w:tblInd w:w="70" w:type="dxa"/>
          <w:tblCellMar>
            <w:left w:w="70" w:type="dxa"/>
            <w:right w:w="70" w:type="dxa"/>
          </w:tblCellMar>
          <w:tblPrExChange w:id="1056" w:author="BELLOW Alexandra" w:date="2024-08-14T17:24:00Z" w16du:dateUtc="2024-08-14T15:24:00Z">
            <w:tblPrEx>
              <w:tblW w:w="10016" w:type="dxa"/>
              <w:tblInd w:w="70" w:type="dxa"/>
              <w:tblCellMar>
                <w:left w:w="70" w:type="dxa"/>
                <w:right w:w="70" w:type="dxa"/>
              </w:tblCellMar>
            </w:tblPrEx>
          </w:tblPrExChange>
        </w:tblPrEx>
        <w:trPr>
          <w:trHeight w:val="300"/>
          <w:ins w:id="1057" w:author="BELLOW Alexandra" w:date="2024-08-14T17:24:00Z"/>
          <w:trPrChange w:id="105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05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5130E72A" w14:textId="77777777" w:rsidR="008E1BE7" w:rsidRPr="008E1BE7" w:rsidRDefault="008E1BE7" w:rsidP="008E1BE7">
            <w:pPr>
              <w:spacing w:before="0"/>
              <w:jc w:val="left"/>
              <w:rPr>
                <w:ins w:id="1060"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1061"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5C21150A" w14:textId="77777777" w:rsidR="008E1BE7" w:rsidRPr="008E1BE7" w:rsidRDefault="008E1BE7" w:rsidP="008E1BE7">
            <w:pPr>
              <w:spacing w:before="0"/>
              <w:jc w:val="left"/>
              <w:rPr>
                <w:ins w:id="106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06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7C311837" w14:textId="77777777" w:rsidR="008E1BE7" w:rsidRPr="008E1BE7" w:rsidRDefault="008E1BE7" w:rsidP="008E1BE7">
            <w:pPr>
              <w:spacing w:before="0"/>
              <w:jc w:val="left"/>
              <w:rPr>
                <w:ins w:id="1064"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065"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027AF24A" w14:textId="77777777" w:rsidR="008E1BE7" w:rsidRPr="008E1BE7" w:rsidRDefault="008E1BE7" w:rsidP="008E1BE7">
            <w:pPr>
              <w:spacing w:before="0"/>
              <w:jc w:val="left"/>
              <w:rPr>
                <w:ins w:id="106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6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1ADC18C" w14:textId="77777777" w:rsidR="008E1BE7" w:rsidRPr="008E1BE7" w:rsidRDefault="008E1BE7" w:rsidP="008E1BE7">
            <w:pPr>
              <w:spacing w:before="0"/>
              <w:jc w:val="left"/>
              <w:rPr>
                <w:ins w:id="106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6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1E6E856" w14:textId="77777777" w:rsidR="008E1BE7" w:rsidRPr="008E1BE7" w:rsidRDefault="008E1BE7" w:rsidP="008E1BE7">
            <w:pPr>
              <w:spacing w:before="0"/>
              <w:jc w:val="left"/>
              <w:rPr>
                <w:ins w:id="107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7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26BF8DE" w14:textId="77777777" w:rsidR="008E1BE7" w:rsidRPr="008E1BE7" w:rsidRDefault="008E1BE7" w:rsidP="008E1BE7">
            <w:pPr>
              <w:spacing w:before="0"/>
              <w:jc w:val="left"/>
              <w:rPr>
                <w:ins w:id="107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07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3373D62" w14:textId="77777777" w:rsidR="008E1BE7" w:rsidRPr="008E1BE7" w:rsidRDefault="008E1BE7" w:rsidP="008E1BE7">
            <w:pPr>
              <w:spacing w:before="0"/>
              <w:jc w:val="left"/>
              <w:rPr>
                <w:ins w:id="1074"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075"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493A9F2F" w14:textId="77777777" w:rsidR="008E1BE7" w:rsidRPr="008E1BE7" w:rsidRDefault="008E1BE7" w:rsidP="008E1BE7">
            <w:pPr>
              <w:spacing w:before="0"/>
              <w:jc w:val="left"/>
              <w:rPr>
                <w:ins w:id="1076" w:author="BELLOW Alexandra" w:date="2024-08-14T17:24:00Z" w16du:dateUtc="2024-08-14T15:24:00Z"/>
                <w:rFonts w:ascii="Times New Roman" w:hAnsi="Times New Roman"/>
                <w:sz w:val="20"/>
                <w:szCs w:val="20"/>
              </w:rPr>
            </w:pPr>
          </w:p>
        </w:tc>
      </w:tr>
      <w:tr w:rsidR="008E1BE7" w:rsidRPr="008E1BE7" w14:paraId="75F997F2" w14:textId="77777777" w:rsidTr="008E1BE7">
        <w:trPr>
          <w:trHeight w:val="300"/>
          <w:ins w:id="1077" w:author="BELLOW Alexandra" w:date="2024-08-14T17:24:00Z"/>
        </w:trPr>
        <w:tc>
          <w:tcPr>
            <w:tcW w:w="3852" w:type="dxa"/>
            <w:gridSpan w:val="3"/>
            <w:tcBorders>
              <w:top w:val="nil"/>
              <w:left w:val="nil"/>
              <w:bottom w:val="nil"/>
              <w:right w:val="nil"/>
            </w:tcBorders>
            <w:shd w:val="clear" w:color="000000" w:fill="F2F2F2"/>
            <w:noWrap/>
            <w:vAlign w:val="bottom"/>
            <w:hideMark/>
          </w:tcPr>
          <w:p w14:paraId="4D46C6B2" w14:textId="41746C76" w:rsidR="008E1BE7" w:rsidRPr="008E1BE7" w:rsidRDefault="008E1BE7" w:rsidP="008E1BE7">
            <w:pPr>
              <w:spacing w:before="0"/>
              <w:jc w:val="left"/>
              <w:rPr>
                <w:ins w:id="1078" w:author="BELLOW Alexandra" w:date="2024-08-14T17:24:00Z" w16du:dateUtc="2024-08-14T15:24:00Z"/>
                <w:rFonts w:ascii="Aptos Narrow" w:hAnsi="Aptos Narrow"/>
                <w:sz w:val="22"/>
                <w:szCs w:val="22"/>
                <w:u w:val="single"/>
              </w:rPr>
            </w:pPr>
            <w:ins w:id="1079" w:author="BELLOW Alexandra" w:date="2024-08-14T17:24:00Z" w16du:dateUtc="2024-08-14T15:24:00Z">
              <w:r w:rsidRPr="008E1BE7">
                <w:rPr>
                  <w:rFonts w:ascii="Aptos Narrow" w:hAnsi="Aptos Narrow"/>
                  <w:sz w:val="22"/>
                  <w:szCs w:val="22"/>
                  <w:u w:val="single"/>
                </w:rPr>
                <w:t>11. ACOUSTIQUE</w:t>
              </w:r>
            </w:ins>
          </w:p>
        </w:tc>
        <w:tc>
          <w:tcPr>
            <w:tcW w:w="201" w:type="dxa"/>
            <w:tcBorders>
              <w:top w:val="nil"/>
              <w:left w:val="nil"/>
              <w:bottom w:val="nil"/>
              <w:right w:val="nil"/>
            </w:tcBorders>
            <w:shd w:val="clear" w:color="000000" w:fill="F2F2F2"/>
            <w:noWrap/>
            <w:vAlign w:val="bottom"/>
            <w:hideMark/>
          </w:tcPr>
          <w:p w14:paraId="2F417BB3" w14:textId="77777777" w:rsidR="008E1BE7" w:rsidRPr="008E1BE7" w:rsidRDefault="008E1BE7" w:rsidP="008E1BE7">
            <w:pPr>
              <w:spacing w:before="0"/>
              <w:jc w:val="left"/>
              <w:rPr>
                <w:ins w:id="1080" w:author="BELLOW Alexandra" w:date="2024-08-14T17:24:00Z" w16du:dateUtc="2024-08-14T15:24:00Z"/>
                <w:rFonts w:ascii="Aptos Narrow" w:hAnsi="Aptos Narrow"/>
                <w:sz w:val="22"/>
                <w:szCs w:val="22"/>
              </w:rPr>
            </w:pPr>
            <w:ins w:id="108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E333E1E" w14:textId="77777777" w:rsidR="008E1BE7" w:rsidRPr="008E1BE7" w:rsidRDefault="008E1BE7" w:rsidP="008E1BE7">
            <w:pPr>
              <w:spacing w:before="0"/>
              <w:jc w:val="left"/>
              <w:rPr>
                <w:ins w:id="1082" w:author="BELLOW Alexandra" w:date="2024-08-14T17:24:00Z" w16du:dateUtc="2024-08-14T15:24:00Z"/>
                <w:rFonts w:ascii="Aptos Narrow" w:hAnsi="Aptos Narrow"/>
                <w:sz w:val="22"/>
                <w:szCs w:val="22"/>
              </w:rPr>
            </w:pPr>
            <w:ins w:id="108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0EE2F8AA" w14:textId="77777777" w:rsidR="008E1BE7" w:rsidRPr="008E1BE7" w:rsidRDefault="008E1BE7" w:rsidP="008E1BE7">
            <w:pPr>
              <w:spacing w:before="0"/>
              <w:jc w:val="left"/>
              <w:rPr>
                <w:ins w:id="1084" w:author="BELLOW Alexandra" w:date="2024-08-14T17:24:00Z" w16du:dateUtc="2024-08-14T15:24:00Z"/>
                <w:rFonts w:ascii="Aptos Narrow" w:hAnsi="Aptos Narrow"/>
                <w:sz w:val="22"/>
                <w:szCs w:val="22"/>
              </w:rPr>
            </w:pPr>
            <w:ins w:id="108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46A5DA9" w14:textId="77777777" w:rsidR="008E1BE7" w:rsidRPr="008E1BE7" w:rsidRDefault="008E1BE7" w:rsidP="008E1BE7">
            <w:pPr>
              <w:spacing w:before="0"/>
              <w:jc w:val="left"/>
              <w:rPr>
                <w:ins w:id="1086" w:author="BELLOW Alexandra" w:date="2024-08-14T17:24:00Z" w16du:dateUtc="2024-08-14T15:24:00Z"/>
                <w:rFonts w:ascii="Aptos Narrow" w:hAnsi="Aptos Narrow"/>
                <w:sz w:val="22"/>
                <w:szCs w:val="22"/>
              </w:rPr>
            </w:pPr>
            <w:ins w:id="108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F97F64E" w14:textId="77777777" w:rsidR="008E1BE7" w:rsidRPr="008E1BE7" w:rsidRDefault="008E1BE7" w:rsidP="008E1BE7">
            <w:pPr>
              <w:spacing w:before="0"/>
              <w:jc w:val="left"/>
              <w:rPr>
                <w:ins w:id="1088" w:author="BELLOW Alexandra" w:date="2024-08-14T17:24:00Z" w16du:dateUtc="2024-08-14T15:24:00Z"/>
                <w:rFonts w:ascii="Aptos Narrow" w:hAnsi="Aptos Narrow"/>
                <w:sz w:val="22"/>
                <w:szCs w:val="22"/>
              </w:rPr>
            </w:pPr>
            <w:ins w:id="1089"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33D10D57" w14:textId="77777777" w:rsidR="008E1BE7" w:rsidRPr="008E1BE7" w:rsidRDefault="008E1BE7" w:rsidP="008E1BE7">
            <w:pPr>
              <w:spacing w:before="0"/>
              <w:jc w:val="left"/>
              <w:rPr>
                <w:ins w:id="1090" w:author="BELLOW Alexandra" w:date="2024-08-14T17:24:00Z" w16du:dateUtc="2024-08-14T15:24:00Z"/>
                <w:rFonts w:ascii="Aptos Narrow" w:hAnsi="Aptos Narrow"/>
                <w:sz w:val="22"/>
                <w:szCs w:val="22"/>
              </w:rPr>
            </w:pPr>
            <w:ins w:id="1091" w:author="BELLOW Alexandra" w:date="2024-08-14T17:24:00Z" w16du:dateUtc="2024-08-14T15:24:00Z">
              <w:r w:rsidRPr="008E1BE7">
                <w:rPr>
                  <w:rFonts w:ascii="Aptos Narrow" w:hAnsi="Aptos Narrow"/>
                  <w:sz w:val="22"/>
                  <w:szCs w:val="22"/>
                </w:rPr>
                <w:t> </w:t>
              </w:r>
            </w:ins>
          </w:p>
        </w:tc>
      </w:tr>
      <w:tr w:rsidR="008E1BE7" w:rsidRPr="008E1BE7" w14:paraId="3DE4ECDC" w14:textId="77777777" w:rsidTr="008E1BE7">
        <w:tblPrEx>
          <w:tblW w:w="9077" w:type="dxa"/>
          <w:tblInd w:w="70" w:type="dxa"/>
          <w:tblCellMar>
            <w:left w:w="70" w:type="dxa"/>
            <w:right w:w="70" w:type="dxa"/>
          </w:tblCellMar>
          <w:tblPrExChange w:id="1092" w:author="BELLOW Alexandra" w:date="2024-08-14T17:24:00Z" w16du:dateUtc="2024-08-14T15:24:00Z">
            <w:tblPrEx>
              <w:tblW w:w="10016" w:type="dxa"/>
              <w:tblInd w:w="70" w:type="dxa"/>
              <w:tblCellMar>
                <w:left w:w="70" w:type="dxa"/>
                <w:right w:w="70" w:type="dxa"/>
              </w:tblCellMar>
            </w:tblPrEx>
          </w:tblPrExChange>
        </w:tblPrEx>
        <w:trPr>
          <w:trHeight w:val="300"/>
          <w:ins w:id="1093" w:author="BELLOW Alexandra" w:date="2024-08-14T17:24:00Z"/>
          <w:trPrChange w:id="109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09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3471AD9" w14:textId="77777777" w:rsidR="008E1BE7" w:rsidRPr="008E1BE7" w:rsidRDefault="008E1BE7" w:rsidP="008E1BE7">
            <w:pPr>
              <w:spacing w:before="0"/>
              <w:jc w:val="left"/>
              <w:rPr>
                <w:ins w:id="1096" w:author="BELLOW Alexandra" w:date="2024-08-14T17:24:00Z" w16du:dateUtc="2024-08-14T15:24:00Z"/>
                <w:rFonts w:ascii="Aptos Narrow" w:hAnsi="Aptos Narrow"/>
                <w:sz w:val="22"/>
                <w:szCs w:val="22"/>
              </w:rPr>
            </w:pPr>
          </w:p>
        </w:tc>
        <w:tc>
          <w:tcPr>
            <w:tcW w:w="7555" w:type="dxa"/>
            <w:gridSpan w:val="6"/>
            <w:tcBorders>
              <w:top w:val="nil"/>
              <w:left w:val="nil"/>
              <w:bottom w:val="nil"/>
              <w:right w:val="nil"/>
            </w:tcBorders>
            <w:shd w:val="clear" w:color="auto" w:fill="auto"/>
            <w:noWrap/>
            <w:vAlign w:val="bottom"/>
            <w:hideMark/>
            <w:tcPrChange w:id="1097" w:author="BELLOW Alexandra" w:date="2024-08-14T17:24:00Z" w16du:dateUtc="2024-08-14T15:24:00Z">
              <w:tcPr>
                <w:tcW w:w="7555" w:type="dxa"/>
                <w:gridSpan w:val="6"/>
                <w:tcBorders>
                  <w:top w:val="nil"/>
                  <w:left w:val="nil"/>
                  <w:bottom w:val="nil"/>
                  <w:right w:val="nil"/>
                </w:tcBorders>
                <w:shd w:val="clear" w:color="auto" w:fill="auto"/>
                <w:noWrap/>
                <w:vAlign w:val="bottom"/>
                <w:hideMark/>
              </w:tcPr>
            </w:tcPrChange>
          </w:tcPr>
          <w:p w14:paraId="59DDBB17" w14:textId="77777777" w:rsidR="008E1BE7" w:rsidRPr="008E1BE7" w:rsidRDefault="008E1BE7" w:rsidP="008E1BE7">
            <w:pPr>
              <w:spacing w:before="0"/>
              <w:jc w:val="left"/>
              <w:rPr>
                <w:ins w:id="1098" w:author="BELLOW Alexandra" w:date="2024-08-14T17:24:00Z" w16du:dateUtc="2024-08-14T15:24:00Z"/>
                <w:rFonts w:ascii="Aptos Narrow" w:hAnsi="Aptos Narrow"/>
                <w:sz w:val="22"/>
                <w:szCs w:val="22"/>
              </w:rPr>
            </w:pPr>
            <w:ins w:id="1099" w:author="BELLOW Alexandra" w:date="2024-08-14T17:24:00Z" w16du:dateUtc="2024-08-14T15:24:00Z">
              <w:r w:rsidRPr="008E1BE7">
                <w:rPr>
                  <w:rFonts w:ascii="Aptos Narrow" w:hAnsi="Aptos Narrow"/>
                  <w:sz w:val="22"/>
                  <w:szCs w:val="22"/>
                </w:rPr>
                <w:t>11.1. ACOUSTIQUE DES LOCAUX SENSIBLES ET ESPACES TERTIAIRES</w:t>
              </w:r>
            </w:ins>
          </w:p>
        </w:tc>
        <w:tc>
          <w:tcPr>
            <w:tcW w:w="1216" w:type="dxa"/>
            <w:tcBorders>
              <w:top w:val="nil"/>
              <w:left w:val="nil"/>
              <w:bottom w:val="nil"/>
              <w:right w:val="nil"/>
            </w:tcBorders>
            <w:shd w:val="clear" w:color="auto" w:fill="auto"/>
            <w:noWrap/>
            <w:vAlign w:val="bottom"/>
            <w:hideMark/>
            <w:tcPrChange w:id="110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A5F4D68" w14:textId="77777777" w:rsidR="008E1BE7" w:rsidRPr="008E1BE7" w:rsidRDefault="008E1BE7" w:rsidP="008E1BE7">
            <w:pPr>
              <w:spacing w:before="0"/>
              <w:jc w:val="left"/>
              <w:rPr>
                <w:ins w:id="1101" w:author="BELLOW Alexandra" w:date="2024-08-14T17:24:00Z" w16du:dateUtc="2024-08-14T15:24:00Z"/>
                <w:rFonts w:ascii="Aptos Narrow" w:hAnsi="Aptos Narrow"/>
                <w:sz w:val="22"/>
                <w:szCs w:val="22"/>
              </w:rPr>
            </w:pPr>
          </w:p>
        </w:tc>
        <w:tc>
          <w:tcPr>
            <w:tcW w:w="160" w:type="dxa"/>
            <w:tcBorders>
              <w:top w:val="nil"/>
              <w:left w:val="nil"/>
              <w:bottom w:val="nil"/>
              <w:right w:val="nil"/>
            </w:tcBorders>
            <w:shd w:val="clear" w:color="auto" w:fill="auto"/>
            <w:noWrap/>
            <w:vAlign w:val="bottom"/>
            <w:hideMark/>
            <w:tcPrChange w:id="110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2529566A" w14:textId="77777777" w:rsidR="008E1BE7" w:rsidRPr="008E1BE7" w:rsidRDefault="008E1BE7" w:rsidP="008E1BE7">
            <w:pPr>
              <w:spacing w:before="0"/>
              <w:jc w:val="left"/>
              <w:rPr>
                <w:ins w:id="1103" w:author="BELLOW Alexandra" w:date="2024-08-14T17:24:00Z" w16du:dateUtc="2024-08-14T15:24:00Z"/>
                <w:rFonts w:ascii="Times New Roman" w:hAnsi="Times New Roman"/>
                <w:sz w:val="20"/>
                <w:szCs w:val="20"/>
              </w:rPr>
            </w:pPr>
          </w:p>
        </w:tc>
      </w:tr>
      <w:tr w:rsidR="008E1BE7" w:rsidRPr="008E1BE7" w14:paraId="5A2F8DF9" w14:textId="77777777" w:rsidTr="008E1BE7">
        <w:tblPrEx>
          <w:tblW w:w="9077" w:type="dxa"/>
          <w:tblInd w:w="70" w:type="dxa"/>
          <w:tblCellMar>
            <w:left w:w="70" w:type="dxa"/>
            <w:right w:w="70" w:type="dxa"/>
          </w:tblCellMar>
          <w:tblPrExChange w:id="1104" w:author="BELLOW Alexandra" w:date="2024-08-14T17:24:00Z" w16du:dateUtc="2024-08-14T15:24:00Z">
            <w:tblPrEx>
              <w:tblW w:w="10016" w:type="dxa"/>
              <w:tblInd w:w="70" w:type="dxa"/>
              <w:tblCellMar>
                <w:left w:w="70" w:type="dxa"/>
                <w:right w:w="70" w:type="dxa"/>
              </w:tblCellMar>
            </w:tblPrEx>
          </w:tblPrExChange>
        </w:tblPrEx>
        <w:trPr>
          <w:trHeight w:val="300"/>
          <w:ins w:id="1105" w:author="BELLOW Alexandra" w:date="2024-08-14T17:24:00Z"/>
          <w:trPrChange w:id="110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10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125F9149" w14:textId="77777777" w:rsidR="008E1BE7" w:rsidRPr="008E1BE7" w:rsidRDefault="008E1BE7" w:rsidP="008E1BE7">
            <w:pPr>
              <w:spacing w:before="0"/>
              <w:jc w:val="left"/>
              <w:rPr>
                <w:ins w:id="1108"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1109"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7555D6E" w14:textId="77777777" w:rsidR="008E1BE7" w:rsidRPr="008E1BE7" w:rsidRDefault="008E1BE7" w:rsidP="008E1BE7">
            <w:pPr>
              <w:spacing w:before="0"/>
              <w:jc w:val="left"/>
              <w:rPr>
                <w:ins w:id="111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11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20EE42D8" w14:textId="77777777" w:rsidR="008E1BE7" w:rsidRPr="008E1BE7" w:rsidRDefault="008E1BE7" w:rsidP="008E1BE7">
            <w:pPr>
              <w:spacing w:before="0"/>
              <w:jc w:val="left"/>
              <w:rPr>
                <w:ins w:id="111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11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6F8711F0" w14:textId="77777777" w:rsidR="008E1BE7" w:rsidRPr="008E1BE7" w:rsidRDefault="008E1BE7" w:rsidP="008E1BE7">
            <w:pPr>
              <w:spacing w:before="0"/>
              <w:jc w:val="left"/>
              <w:rPr>
                <w:ins w:id="111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1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BC80A3E" w14:textId="77777777" w:rsidR="008E1BE7" w:rsidRPr="008E1BE7" w:rsidRDefault="008E1BE7" w:rsidP="008E1BE7">
            <w:pPr>
              <w:spacing w:before="0"/>
              <w:jc w:val="left"/>
              <w:rPr>
                <w:ins w:id="111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1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43DAF49" w14:textId="77777777" w:rsidR="008E1BE7" w:rsidRPr="008E1BE7" w:rsidRDefault="008E1BE7" w:rsidP="008E1BE7">
            <w:pPr>
              <w:spacing w:before="0"/>
              <w:jc w:val="left"/>
              <w:rPr>
                <w:ins w:id="111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1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D7A574A" w14:textId="77777777" w:rsidR="008E1BE7" w:rsidRPr="008E1BE7" w:rsidRDefault="008E1BE7" w:rsidP="008E1BE7">
            <w:pPr>
              <w:spacing w:before="0"/>
              <w:jc w:val="left"/>
              <w:rPr>
                <w:ins w:id="112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2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9738E92" w14:textId="77777777" w:rsidR="008E1BE7" w:rsidRPr="008E1BE7" w:rsidRDefault="008E1BE7" w:rsidP="008E1BE7">
            <w:pPr>
              <w:spacing w:before="0"/>
              <w:jc w:val="left"/>
              <w:rPr>
                <w:ins w:id="1122"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123"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13144F8" w14:textId="77777777" w:rsidR="008E1BE7" w:rsidRPr="008E1BE7" w:rsidRDefault="008E1BE7" w:rsidP="008E1BE7">
            <w:pPr>
              <w:spacing w:before="0"/>
              <w:jc w:val="left"/>
              <w:rPr>
                <w:ins w:id="1124" w:author="BELLOW Alexandra" w:date="2024-08-14T17:24:00Z" w16du:dateUtc="2024-08-14T15:24:00Z"/>
                <w:rFonts w:ascii="Times New Roman" w:hAnsi="Times New Roman"/>
                <w:sz w:val="20"/>
                <w:szCs w:val="20"/>
              </w:rPr>
            </w:pPr>
          </w:p>
        </w:tc>
      </w:tr>
      <w:tr w:rsidR="008E1BE7" w:rsidRPr="008E1BE7" w14:paraId="0273EFB2" w14:textId="77777777" w:rsidTr="008E1BE7">
        <w:trPr>
          <w:trHeight w:val="300"/>
          <w:ins w:id="1125" w:author="BELLOW Alexandra" w:date="2024-08-14T17:24:00Z"/>
        </w:trPr>
        <w:tc>
          <w:tcPr>
            <w:tcW w:w="5269" w:type="dxa"/>
            <w:gridSpan w:val="5"/>
            <w:tcBorders>
              <w:top w:val="nil"/>
              <w:left w:val="nil"/>
              <w:bottom w:val="nil"/>
              <w:right w:val="nil"/>
            </w:tcBorders>
            <w:shd w:val="clear" w:color="000000" w:fill="F2F2F2"/>
            <w:noWrap/>
            <w:vAlign w:val="bottom"/>
            <w:hideMark/>
          </w:tcPr>
          <w:p w14:paraId="6D6665EB" w14:textId="163AE352" w:rsidR="008E1BE7" w:rsidRPr="008E1BE7" w:rsidRDefault="008E1BE7" w:rsidP="008E1BE7">
            <w:pPr>
              <w:spacing w:before="0"/>
              <w:jc w:val="left"/>
              <w:rPr>
                <w:ins w:id="1126" w:author="BELLOW Alexandra" w:date="2024-08-14T17:24:00Z" w16du:dateUtc="2024-08-14T15:24:00Z"/>
                <w:rFonts w:ascii="Aptos Narrow" w:hAnsi="Aptos Narrow"/>
                <w:sz w:val="22"/>
                <w:szCs w:val="22"/>
                <w:u w:val="single"/>
              </w:rPr>
            </w:pPr>
            <w:ins w:id="1127" w:author="BELLOW Alexandra" w:date="2024-08-14T17:24:00Z" w16du:dateUtc="2024-08-14T15:24:00Z">
              <w:r w:rsidRPr="008E1BE7">
                <w:rPr>
                  <w:rFonts w:ascii="Aptos Narrow" w:hAnsi="Aptos Narrow"/>
                  <w:sz w:val="22"/>
                  <w:szCs w:val="22"/>
                  <w:u w:val="single"/>
                </w:rPr>
                <w:t>12. PERFORMANCES ENERGETIQUES ET CONFORT ETE</w:t>
              </w:r>
            </w:ins>
          </w:p>
        </w:tc>
        <w:tc>
          <w:tcPr>
            <w:tcW w:w="1216" w:type="dxa"/>
            <w:tcBorders>
              <w:top w:val="nil"/>
              <w:left w:val="nil"/>
              <w:bottom w:val="nil"/>
              <w:right w:val="nil"/>
            </w:tcBorders>
            <w:shd w:val="clear" w:color="000000" w:fill="F2F2F2"/>
            <w:noWrap/>
            <w:vAlign w:val="bottom"/>
            <w:hideMark/>
          </w:tcPr>
          <w:p w14:paraId="0C60D339" w14:textId="77777777" w:rsidR="008E1BE7" w:rsidRPr="008E1BE7" w:rsidRDefault="008E1BE7" w:rsidP="008E1BE7">
            <w:pPr>
              <w:spacing w:before="0"/>
              <w:jc w:val="left"/>
              <w:rPr>
                <w:ins w:id="1128" w:author="BELLOW Alexandra" w:date="2024-08-14T17:24:00Z" w16du:dateUtc="2024-08-14T15:24:00Z"/>
                <w:rFonts w:ascii="Aptos Narrow" w:hAnsi="Aptos Narrow"/>
                <w:sz w:val="22"/>
                <w:szCs w:val="22"/>
              </w:rPr>
            </w:pPr>
            <w:ins w:id="112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993E614" w14:textId="77777777" w:rsidR="008E1BE7" w:rsidRPr="008E1BE7" w:rsidRDefault="008E1BE7" w:rsidP="008E1BE7">
            <w:pPr>
              <w:spacing w:before="0"/>
              <w:jc w:val="left"/>
              <w:rPr>
                <w:ins w:id="1130" w:author="BELLOW Alexandra" w:date="2024-08-14T17:24:00Z" w16du:dateUtc="2024-08-14T15:24:00Z"/>
                <w:rFonts w:ascii="Aptos Narrow" w:hAnsi="Aptos Narrow"/>
                <w:sz w:val="22"/>
                <w:szCs w:val="22"/>
              </w:rPr>
            </w:pPr>
            <w:ins w:id="113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39EE8C32" w14:textId="77777777" w:rsidR="008E1BE7" w:rsidRPr="008E1BE7" w:rsidRDefault="008E1BE7" w:rsidP="008E1BE7">
            <w:pPr>
              <w:spacing w:before="0"/>
              <w:jc w:val="left"/>
              <w:rPr>
                <w:ins w:id="1132" w:author="BELLOW Alexandra" w:date="2024-08-14T17:24:00Z" w16du:dateUtc="2024-08-14T15:24:00Z"/>
                <w:rFonts w:ascii="Aptos Narrow" w:hAnsi="Aptos Narrow"/>
                <w:sz w:val="22"/>
                <w:szCs w:val="22"/>
              </w:rPr>
            </w:pPr>
            <w:ins w:id="1133"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0F85289E" w14:textId="77777777" w:rsidR="008E1BE7" w:rsidRPr="008E1BE7" w:rsidRDefault="008E1BE7" w:rsidP="008E1BE7">
            <w:pPr>
              <w:spacing w:before="0"/>
              <w:jc w:val="left"/>
              <w:rPr>
                <w:ins w:id="1134" w:author="BELLOW Alexandra" w:date="2024-08-14T17:24:00Z" w16du:dateUtc="2024-08-14T15:24:00Z"/>
                <w:rFonts w:ascii="Aptos Narrow" w:hAnsi="Aptos Narrow"/>
                <w:sz w:val="22"/>
                <w:szCs w:val="22"/>
              </w:rPr>
            </w:pPr>
            <w:ins w:id="1135" w:author="BELLOW Alexandra" w:date="2024-08-14T17:24:00Z" w16du:dateUtc="2024-08-14T15:24:00Z">
              <w:r w:rsidRPr="008E1BE7">
                <w:rPr>
                  <w:rFonts w:ascii="Aptos Narrow" w:hAnsi="Aptos Narrow"/>
                  <w:sz w:val="22"/>
                  <w:szCs w:val="22"/>
                </w:rPr>
                <w:t> </w:t>
              </w:r>
            </w:ins>
          </w:p>
        </w:tc>
      </w:tr>
      <w:tr w:rsidR="008E1BE7" w:rsidRPr="008E1BE7" w14:paraId="43C42611" w14:textId="77777777" w:rsidTr="008E1BE7">
        <w:tblPrEx>
          <w:tblW w:w="9077" w:type="dxa"/>
          <w:tblInd w:w="70" w:type="dxa"/>
          <w:tblCellMar>
            <w:left w:w="70" w:type="dxa"/>
            <w:right w:w="70" w:type="dxa"/>
          </w:tblCellMar>
          <w:tblPrExChange w:id="1136" w:author="BELLOW Alexandra" w:date="2024-08-14T17:24:00Z" w16du:dateUtc="2024-08-14T15:24:00Z">
            <w:tblPrEx>
              <w:tblW w:w="10016" w:type="dxa"/>
              <w:tblInd w:w="70" w:type="dxa"/>
              <w:tblCellMar>
                <w:left w:w="70" w:type="dxa"/>
                <w:right w:w="70" w:type="dxa"/>
              </w:tblCellMar>
            </w:tblPrEx>
          </w:tblPrExChange>
        </w:tblPrEx>
        <w:trPr>
          <w:trHeight w:val="300"/>
          <w:ins w:id="1137" w:author="BELLOW Alexandra" w:date="2024-08-14T17:24:00Z"/>
          <w:trPrChange w:id="113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13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4BF3F47" w14:textId="77777777" w:rsidR="008E1BE7" w:rsidRPr="008E1BE7" w:rsidRDefault="008E1BE7" w:rsidP="008E1BE7">
            <w:pPr>
              <w:spacing w:before="0"/>
              <w:jc w:val="left"/>
              <w:rPr>
                <w:ins w:id="1140" w:author="BELLOW Alexandra" w:date="2024-08-14T17:24:00Z" w16du:dateUtc="2024-08-14T15:24:00Z"/>
                <w:rFonts w:ascii="Aptos Narrow" w:hAnsi="Aptos Narrow"/>
                <w:sz w:val="22"/>
                <w:szCs w:val="22"/>
              </w:rPr>
            </w:pPr>
          </w:p>
        </w:tc>
        <w:tc>
          <w:tcPr>
            <w:tcW w:w="5123" w:type="dxa"/>
            <w:gridSpan w:val="4"/>
            <w:tcBorders>
              <w:top w:val="nil"/>
              <w:left w:val="nil"/>
              <w:bottom w:val="nil"/>
              <w:right w:val="nil"/>
            </w:tcBorders>
            <w:shd w:val="clear" w:color="auto" w:fill="auto"/>
            <w:noWrap/>
            <w:vAlign w:val="bottom"/>
            <w:hideMark/>
            <w:tcPrChange w:id="1141"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27EB68CE" w14:textId="77777777" w:rsidR="008E1BE7" w:rsidRPr="008E1BE7" w:rsidRDefault="008E1BE7" w:rsidP="008E1BE7">
            <w:pPr>
              <w:spacing w:before="0"/>
              <w:jc w:val="left"/>
              <w:rPr>
                <w:ins w:id="1142" w:author="BELLOW Alexandra" w:date="2024-08-14T17:24:00Z" w16du:dateUtc="2024-08-14T15:24:00Z"/>
                <w:rFonts w:ascii="Aptos Narrow" w:hAnsi="Aptos Narrow"/>
                <w:sz w:val="22"/>
                <w:szCs w:val="22"/>
              </w:rPr>
            </w:pPr>
            <w:ins w:id="1143" w:author="BELLOW Alexandra" w:date="2024-08-14T17:24:00Z" w16du:dateUtc="2024-08-14T15:24:00Z">
              <w:r w:rsidRPr="008E1BE7">
                <w:rPr>
                  <w:rFonts w:ascii="Aptos Narrow" w:hAnsi="Aptos Narrow"/>
                  <w:sz w:val="22"/>
                  <w:szCs w:val="22"/>
                </w:rPr>
                <w:t>12.1. NIVEAUX D'ECLAIREMENT NATUREL</w:t>
              </w:r>
            </w:ins>
          </w:p>
        </w:tc>
        <w:tc>
          <w:tcPr>
            <w:tcW w:w="1216" w:type="dxa"/>
            <w:tcBorders>
              <w:top w:val="nil"/>
              <w:left w:val="nil"/>
              <w:bottom w:val="nil"/>
              <w:right w:val="nil"/>
            </w:tcBorders>
            <w:shd w:val="clear" w:color="auto" w:fill="auto"/>
            <w:noWrap/>
            <w:vAlign w:val="bottom"/>
            <w:hideMark/>
            <w:tcPrChange w:id="114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D20616F" w14:textId="77777777" w:rsidR="008E1BE7" w:rsidRPr="008E1BE7" w:rsidRDefault="008E1BE7" w:rsidP="008E1BE7">
            <w:pPr>
              <w:spacing w:before="0"/>
              <w:jc w:val="left"/>
              <w:rPr>
                <w:ins w:id="114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14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E469473" w14:textId="77777777" w:rsidR="008E1BE7" w:rsidRPr="008E1BE7" w:rsidRDefault="008E1BE7" w:rsidP="008E1BE7">
            <w:pPr>
              <w:spacing w:before="0"/>
              <w:jc w:val="left"/>
              <w:rPr>
                <w:ins w:id="114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4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4B9D14C" w14:textId="77777777" w:rsidR="008E1BE7" w:rsidRPr="008E1BE7" w:rsidRDefault="008E1BE7" w:rsidP="008E1BE7">
            <w:pPr>
              <w:spacing w:before="0"/>
              <w:jc w:val="left"/>
              <w:rPr>
                <w:ins w:id="1149"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150"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479F426D" w14:textId="77777777" w:rsidR="008E1BE7" w:rsidRPr="008E1BE7" w:rsidRDefault="008E1BE7" w:rsidP="008E1BE7">
            <w:pPr>
              <w:spacing w:before="0"/>
              <w:jc w:val="left"/>
              <w:rPr>
                <w:ins w:id="1151" w:author="BELLOW Alexandra" w:date="2024-08-14T17:24:00Z" w16du:dateUtc="2024-08-14T15:24:00Z"/>
                <w:rFonts w:ascii="Times New Roman" w:hAnsi="Times New Roman"/>
                <w:sz w:val="20"/>
                <w:szCs w:val="20"/>
              </w:rPr>
            </w:pPr>
          </w:p>
        </w:tc>
      </w:tr>
      <w:tr w:rsidR="008E1BE7" w:rsidRPr="008E1BE7" w14:paraId="680FBE0D" w14:textId="77777777" w:rsidTr="008E1BE7">
        <w:tblPrEx>
          <w:tblW w:w="9077" w:type="dxa"/>
          <w:tblInd w:w="70" w:type="dxa"/>
          <w:tblCellMar>
            <w:left w:w="70" w:type="dxa"/>
            <w:right w:w="70" w:type="dxa"/>
          </w:tblCellMar>
          <w:tblPrExChange w:id="1152" w:author="BELLOW Alexandra" w:date="2024-08-14T17:24:00Z" w16du:dateUtc="2024-08-14T15:24:00Z">
            <w:tblPrEx>
              <w:tblW w:w="10016" w:type="dxa"/>
              <w:tblInd w:w="70" w:type="dxa"/>
              <w:tblCellMar>
                <w:left w:w="70" w:type="dxa"/>
                <w:right w:w="70" w:type="dxa"/>
              </w:tblCellMar>
            </w:tblPrEx>
          </w:tblPrExChange>
        </w:tblPrEx>
        <w:trPr>
          <w:trHeight w:val="300"/>
          <w:ins w:id="1153" w:author="BELLOW Alexandra" w:date="2024-08-14T17:24:00Z"/>
          <w:trPrChange w:id="115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15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56F5252E" w14:textId="77777777" w:rsidR="008E1BE7" w:rsidRPr="008E1BE7" w:rsidRDefault="008E1BE7" w:rsidP="008E1BE7">
            <w:pPr>
              <w:spacing w:before="0"/>
              <w:jc w:val="left"/>
              <w:rPr>
                <w:ins w:id="1156" w:author="BELLOW Alexandra" w:date="2024-08-14T17:24:00Z" w16du:dateUtc="2024-08-14T15:24:00Z"/>
                <w:rFonts w:ascii="Times New Roman" w:hAnsi="Times New Roman"/>
                <w:sz w:val="20"/>
                <w:szCs w:val="20"/>
              </w:rPr>
            </w:pPr>
          </w:p>
        </w:tc>
        <w:tc>
          <w:tcPr>
            <w:tcW w:w="5123" w:type="dxa"/>
            <w:gridSpan w:val="4"/>
            <w:tcBorders>
              <w:top w:val="nil"/>
              <w:left w:val="nil"/>
              <w:bottom w:val="nil"/>
              <w:right w:val="nil"/>
            </w:tcBorders>
            <w:shd w:val="clear" w:color="auto" w:fill="auto"/>
            <w:noWrap/>
            <w:vAlign w:val="bottom"/>
            <w:hideMark/>
            <w:tcPrChange w:id="1157"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15A028BC" w14:textId="77777777" w:rsidR="008E1BE7" w:rsidRPr="008E1BE7" w:rsidRDefault="008E1BE7" w:rsidP="008E1BE7">
            <w:pPr>
              <w:spacing w:before="0"/>
              <w:jc w:val="left"/>
              <w:rPr>
                <w:ins w:id="1158" w:author="BELLOW Alexandra" w:date="2024-08-14T17:24:00Z" w16du:dateUtc="2024-08-14T15:24:00Z"/>
                <w:rFonts w:ascii="Aptos Narrow" w:hAnsi="Aptos Narrow"/>
                <w:sz w:val="22"/>
                <w:szCs w:val="22"/>
              </w:rPr>
            </w:pPr>
            <w:ins w:id="1159" w:author="BELLOW Alexandra" w:date="2024-08-14T17:24:00Z" w16du:dateUtc="2024-08-14T15:24:00Z">
              <w:r w:rsidRPr="008E1BE7">
                <w:rPr>
                  <w:rFonts w:ascii="Aptos Narrow" w:hAnsi="Aptos Narrow"/>
                  <w:sz w:val="22"/>
                  <w:szCs w:val="22"/>
                </w:rPr>
                <w:t>12.2. DISPOSITIFS DE PROTECTION SOLAIRE</w:t>
              </w:r>
            </w:ins>
          </w:p>
        </w:tc>
        <w:tc>
          <w:tcPr>
            <w:tcW w:w="1216" w:type="dxa"/>
            <w:tcBorders>
              <w:top w:val="nil"/>
              <w:left w:val="nil"/>
              <w:bottom w:val="nil"/>
              <w:right w:val="nil"/>
            </w:tcBorders>
            <w:shd w:val="clear" w:color="auto" w:fill="auto"/>
            <w:noWrap/>
            <w:vAlign w:val="bottom"/>
            <w:hideMark/>
            <w:tcPrChange w:id="116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C4771AA" w14:textId="77777777" w:rsidR="008E1BE7" w:rsidRPr="008E1BE7" w:rsidRDefault="008E1BE7" w:rsidP="008E1BE7">
            <w:pPr>
              <w:spacing w:before="0"/>
              <w:jc w:val="left"/>
              <w:rPr>
                <w:ins w:id="1161"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16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BE05788" w14:textId="77777777" w:rsidR="008E1BE7" w:rsidRPr="008E1BE7" w:rsidRDefault="008E1BE7" w:rsidP="008E1BE7">
            <w:pPr>
              <w:spacing w:before="0"/>
              <w:jc w:val="left"/>
              <w:rPr>
                <w:ins w:id="1163"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6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88ACEE8" w14:textId="77777777" w:rsidR="008E1BE7" w:rsidRPr="008E1BE7" w:rsidRDefault="008E1BE7" w:rsidP="008E1BE7">
            <w:pPr>
              <w:spacing w:before="0"/>
              <w:jc w:val="left"/>
              <w:rPr>
                <w:ins w:id="1165"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166"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50304D3B" w14:textId="77777777" w:rsidR="008E1BE7" w:rsidRPr="008E1BE7" w:rsidRDefault="008E1BE7" w:rsidP="008E1BE7">
            <w:pPr>
              <w:spacing w:before="0"/>
              <w:jc w:val="left"/>
              <w:rPr>
                <w:ins w:id="1167" w:author="BELLOW Alexandra" w:date="2024-08-14T17:24:00Z" w16du:dateUtc="2024-08-14T15:24:00Z"/>
                <w:rFonts w:ascii="Times New Roman" w:hAnsi="Times New Roman"/>
                <w:sz w:val="20"/>
                <w:szCs w:val="20"/>
              </w:rPr>
            </w:pPr>
          </w:p>
        </w:tc>
      </w:tr>
      <w:tr w:rsidR="008E1BE7" w:rsidRPr="008E1BE7" w14:paraId="79EF12D8" w14:textId="77777777" w:rsidTr="008E1BE7">
        <w:tblPrEx>
          <w:tblW w:w="9077" w:type="dxa"/>
          <w:tblInd w:w="70" w:type="dxa"/>
          <w:tblCellMar>
            <w:left w:w="70" w:type="dxa"/>
            <w:right w:w="70" w:type="dxa"/>
          </w:tblCellMar>
          <w:tblPrExChange w:id="1168" w:author="BELLOW Alexandra" w:date="2024-08-14T17:24:00Z" w16du:dateUtc="2024-08-14T15:24:00Z">
            <w:tblPrEx>
              <w:tblW w:w="10016" w:type="dxa"/>
              <w:tblInd w:w="70" w:type="dxa"/>
              <w:tblCellMar>
                <w:left w:w="70" w:type="dxa"/>
                <w:right w:w="70" w:type="dxa"/>
              </w:tblCellMar>
            </w:tblPrEx>
          </w:tblPrExChange>
        </w:tblPrEx>
        <w:trPr>
          <w:trHeight w:val="300"/>
          <w:ins w:id="1169" w:author="BELLOW Alexandra" w:date="2024-08-14T17:24:00Z"/>
          <w:trPrChange w:id="1170"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171"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3EFAEEF6" w14:textId="77777777" w:rsidR="008E1BE7" w:rsidRPr="008E1BE7" w:rsidRDefault="008E1BE7" w:rsidP="008E1BE7">
            <w:pPr>
              <w:spacing w:before="0"/>
              <w:jc w:val="left"/>
              <w:rPr>
                <w:ins w:id="1172" w:author="BELLOW Alexandra" w:date="2024-08-14T17:24:00Z" w16du:dateUtc="2024-08-14T15:24:00Z"/>
                <w:rFonts w:ascii="Times New Roman" w:hAnsi="Times New Roman"/>
                <w:sz w:val="20"/>
                <w:szCs w:val="20"/>
              </w:rPr>
            </w:pPr>
          </w:p>
        </w:tc>
        <w:tc>
          <w:tcPr>
            <w:tcW w:w="5123" w:type="dxa"/>
            <w:gridSpan w:val="4"/>
            <w:tcBorders>
              <w:top w:val="nil"/>
              <w:left w:val="nil"/>
              <w:bottom w:val="nil"/>
              <w:right w:val="nil"/>
            </w:tcBorders>
            <w:shd w:val="clear" w:color="auto" w:fill="auto"/>
            <w:noWrap/>
            <w:vAlign w:val="bottom"/>
            <w:hideMark/>
            <w:tcPrChange w:id="1173" w:author="BELLOW Alexandra" w:date="2024-08-14T17:24:00Z" w16du:dateUtc="2024-08-14T15:24:00Z">
              <w:tcPr>
                <w:tcW w:w="5123" w:type="dxa"/>
                <w:gridSpan w:val="4"/>
                <w:tcBorders>
                  <w:top w:val="nil"/>
                  <w:left w:val="nil"/>
                  <w:bottom w:val="nil"/>
                  <w:right w:val="nil"/>
                </w:tcBorders>
                <w:shd w:val="clear" w:color="auto" w:fill="auto"/>
                <w:noWrap/>
                <w:vAlign w:val="bottom"/>
                <w:hideMark/>
              </w:tcPr>
            </w:tcPrChange>
          </w:tcPr>
          <w:p w14:paraId="3BAE1EF8" w14:textId="77777777" w:rsidR="008E1BE7" w:rsidRPr="008E1BE7" w:rsidRDefault="008E1BE7" w:rsidP="008E1BE7">
            <w:pPr>
              <w:spacing w:before="0"/>
              <w:jc w:val="left"/>
              <w:rPr>
                <w:ins w:id="1174" w:author="BELLOW Alexandra" w:date="2024-08-14T17:24:00Z" w16du:dateUtc="2024-08-14T15:24:00Z"/>
                <w:rFonts w:ascii="Aptos Narrow" w:hAnsi="Aptos Narrow"/>
                <w:sz w:val="22"/>
                <w:szCs w:val="22"/>
              </w:rPr>
            </w:pPr>
            <w:ins w:id="1175" w:author="BELLOW Alexandra" w:date="2024-08-14T17:24:00Z" w16du:dateUtc="2024-08-14T15:24:00Z">
              <w:r w:rsidRPr="008E1BE7">
                <w:rPr>
                  <w:rFonts w:ascii="Aptos Narrow" w:hAnsi="Aptos Narrow"/>
                  <w:sz w:val="22"/>
                  <w:szCs w:val="22"/>
                </w:rPr>
                <w:t>12.3. CALCUL RT-RE, ISOLATION THERMIQUE</w:t>
              </w:r>
            </w:ins>
          </w:p>
        </w:tc>
        <w:tc>
          <w:tcPr>
            <w:tcW w:w="1216" w:type="dxa"/>
            <w:tcBorders>
              <w:top w:val="nil"/>
              <w:left w:val="nil"/>
              <w:bottom w:val="nil"/>
              <w:right w:val="nil"/>
            </w:tcBorders>
            <w:shd w:val="clear" w:color="auto" w:fill="auto"/>
            <w:noWrap/>
            <w:vAlign w:val="bottom"/>
            <w:hideMark/>
            <w:tcPrChange w:id="117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1E6F480" w14:textId="77777777" w:rsidR="008E1BE7" w:rsidRPr="008E1BE7" w:rsidRDefault="008E1BE7" w:rsidP="008E1BE7">
            <w:pPr>
              <w:spacing w:before="0"/>
              <w:jc w:val="left"/>
              <w:rPr>
                <w:ins w:id="1177"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17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43E9543" w14:textId="77777777" w:rsidR="008E1BE7" w:rsidRPr="008E1BE7" w:rsidRDefault="008E1BE7" w:rsidP="008E1BE7">
            <w:pPr>
              <w:spacing w:before="0"/>
              <w:jc w:val="left"/>
              <w:rPr>
                <w:ins w:id="117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8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FF0FF1C" w14:textId="77777777" w:rsidR="008E1BE7" w:rsidRPr="008E1BE7" w:rsidRDefault="008E1BE7" w:rsidP="008E1BE7">
            <w:pPr>
              <w:spacing w:before="0"/>
              <w:jc w:val="left"/>
              <w:rPr>
                <w:ins w:id="118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18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3B77B1DC" w14:textId="77777777" w:rsidR="008E1BE7" w:rsidRPr="008E1BE7" w:rsidRDefault="008E1BE7" w:rsidP="008E1BE7">
            <w:pPr>
              <w:spacing w:before="0"/>
              <w:jc w:val="left"/>
              <w:rPr>
                <w:ins w:id="1183" w:author="BELLOW Alexandra" w:date="2024-08-14T17:24:00Z" w16du:dateUtc="2024-08-14T15:24:00Z"/>
                <w:rFonts w:ascii="Times New Roman" w:hAnsi="Times New Roman"/>
                <w:sz w:val="20"/>
                <w:szCs w:val="20"/>
              </w:rPr>
            </w:pPr>
          </w:p>
        </w:tc>
      </w:tr>
      <w:tr w:rsidR="008E1BE7" w:rsidRPr="008E1BE7" w14:paraId="0DF1A699" w14:textId="77777777" w:rsidTr="008E1BE7">
        <w:tblPrEx>
          <w:tblW w:w="9077" w:type="dxa"/>
          <w:tblInd w:w="70" w:type="dxa"/>
          <w:tblCellMar>
            <w:left w:w="70" w:type="dxa"/>
            <w:right w:w="70" w:type="dxa"/>
          </w:tblCellMar>
          <w:tblPrExChange w:id="1184" w:author="BELLOW Alexandra" w:date="2024-08-14T17:24:00Z" w16du:dateUtc="2024-08-14T15:24:00Z">
            <w:tblPrEx>
              <w:tblW w:w="10016" w:type="dxa"/>
              <w:tblInd w:w="70" w:type="dxa"/>
              <w:tblCellMar>
                <w:left w:w="70" w:type="dxa"/>
                <w:right w:w="70" w:type="dxa"/>
              </w:tblCellMar>
            </w:tblPrEx>
          </w:tblPrExChange>
        </w:tblPrEx>
        <w:trPr>
          <w:trHeight w:val="300"/>
          <w:ins w:id="1185" w:author="BELLOW Alexandra" w:date="2024-08-14T17:24:00Z"/>
          <w:trPrChange w:id="118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18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63B2E513" w14:textId="77777777" w:rsidR="008E1BE7" w:rsidRPr="008E1BE7" w:rsidRDefault="008E1BE7" w:rsidP="008E1BE7">
            <w:pPr>
              <w:spacing w:before="0"/>
              <w:jc w:val="left"/>
              <w:rPr>
                <w:ins w:id="1188" w:author="BELLOW Alexandra" w:date="2024-08-14T17:24:00Z" w16du:dateUtc="2024-08-14T15:24:00Z"/>
                <w:rFonts w:ascii="Times New Roman" w:hAnsi="Times New Roman"/>
                <w:sz w:val="20"/>
                <w:szCs w:val="20"/>
              </w:rPr>
            </w:pPr>
          </w:p>
        </w:tc>
        <w:tc>
          <w:tcPr>
            <w:tcW w:w="3706" w:type="dxa"/>
            <w:gridSpan w:val="2"/>
            <w:tcBorders>
              <w:top w:val="nil"/>
              <w:left w:val="nil"/>
              <w:bottom w:val="nil"/>
              <w:right w:val="nil"/>
            </w:tcBorders>
            <w:shd w:val="clear" w:color="auto" w:fill="auto"/>
            <w:noWrap/>
            <w:vAlign w:val="bottom"/>
            <w:hideMark/>
            <w:tcPrChange w:id="1189"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610AE670" w14:textId="77777777" w:rsidR="008E1BE7" w:rsidRPr="008E1BE7" w:rsidRDefault="008E1BE7" w:rsidP="008E1BE7">
            <w:pPr>
              <w:spacing w:before="0"/>
              <w:jc w:val="left"/>
              <w:rPr>
                <w:ins w:id="1190" w:author="BELLOW Alexandra" w:date="2024-08-14T17:24:00Z" w16du:dateUtc="2024-08-14T15:24:00Z"/>
                <w:rFonts w:ascii="Aptos Narrow" w:hAnsi="Aptos Narrow"/>
                <w:sz w:val="22"/>
                <w:szCs w:val="22"/>
              </w:rPr>
            </w:pPr>
            <w:ins w:id="1191" w:author="BELLOW Alexandra" w:date="2024-08-14T17:24:00Z" w16du:dateUtc="2024-08-14T15:24:00Z">
              <w:r w:rsidRPr="008E1BE7">
                <w:rPr>
                  <w:rFonts w:ascii="Aptos Narrow" w:hAnsi="Aptos Narrow"/>
                  <w:sz w:val="22"/>
                  <w:szCs w:val="22"/>
                </w:rPr>
                <w:t>12.4. ETANCHEITE A L'AIR</w:t>
              </w:r>
            </w:ins>
          </w:p>
        </w:tc>
        <w:tc>
          <w:tcPr>
            <w:tcW w:w="201" w:type="dxa"/>
            <w:tcBorders>
              <w:top w:val="nil"/>
              <w:left w:val="nil"/>
              <w:bottom w:val="nil"/>
              <w:right w:val="nil"/>
            </w:tcBorders>
            <w:shd w:val="clear" w:color="auto" w:fill="auto"/>
            <w:noWrap/>
            <w:vAlign w:val="bottom"/>
            <w:hideMark/>
            <w:tcPrChange w:id="1192"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7A373D09" w14:textId="77777777" w:rsidR="008E1BE7" w:rsidRPr="008E1BE7" w:rsidRDefault="008E1BE7" w:rsidP="008E1BE7">
            <w:pPr>
              <w:spacing w:before="0"/>
              <w:jc w:val="left"/>
              <w:rPr>
                <w:ins w:id="1193"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194"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342D871E" w14:textId="77777777" w:rsidR="008E1BE7" w:rsidRPr="008E1BE7" w:rsidRDefault="008E1BE7" w:rsidP="008E1BE7">
            <w:pPr>
              <w:spacing w:before="0"/>
              <w:jc w:val="left"/>
              <w:rPr>
                <w:ins w:id="1195"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9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1A565AF" w14:textId="77777777" w:rsidR="008E1BE7" w:rsidRPr="008E1BE7" w:rsidRDefault="008E1BE7" w:rsidP="008E1BE7">
            <w:pPr>
              <w:spacing w:before="0"/>
              <w:jc w:val="left"/>
              <w:rPr>
                <w:ins w:id="119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19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13AD7F8" w14:textId="77777777" w:rsidR="008E1BE7" w:rsidRPr="008E1BE7" w:rsidRDefault="008E1BE7" w:rsidP="008E1BE7">
            <w:pPr>
              <w:spacing w:before="0"/>
              <w:jc w:val="left"/>
              <w:rPr>
                <w:ins w:id="119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0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97C266D" w14:textId="77777777" w:rsidR="008E1BE7" w:rsidRPr="008E1BE7" w:rsidRDefault="008E1BE7" w:rsidP="008E1BE7">
            <w:pPr>
              <w:spacing w:before="0"/>
              <w:jc w:val="left"/>
              <w:rPr>
                <w:ins w:id="1201"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20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ADAFB91" w14:textId="77777777" w:rsidR="008E1BE7" w:rsidRPr="008E1BE7" w:rsidRDefault="008E1BE7" w:rsidP="008E1BE7">
            <w:pPr>
              <w:spacing w:before="0"/>
              <w:jc w:val="left"/>
              <w:rPr>
                <w:ins w:id="1203" w:author="BELLOW Alexandra" w:date="2024-08-14T17:24:00Z" w16du:dateUtc="2024-08-14T15:24:00Z"/>
                <w:rFonts w:ascii="Times New Roman" w:hAnsi="Times New Roman"/>
                <w:sz w:val="20"/>
                <w:szCs w:val="20"/>
              </w:rPr>
            </w:pPr>
          </w:p>
        </w:tc>
      </w:tr>
      <w:tr w:rsidR="008E1BE7" w:rsidRPr="008E1BE7" w14:paraId="61F28C49" w14:textId="77777777" w:rsidTr="008E1BE7">
        <w:tblPrEx>
          <w:tblW w:w="9077" w:type="dxa"/>
          <w:tblInd w:w="70" w:type="dxa"/>
          <w:tblCellMar>
            <w:left w:w="70" w:type="dxa"/>
            <w:right w:w="70" w:type="dxa"/>
          </w:tblCellMar>
          <w:tblPrExChange w:id="1204" w:author="BELLOW Alexandra" w:date="2024-08-14T17:24:00Z" w16du:dateUtc="2024-08-14T15:24:00Z">
            <w:tblPrEx>
              <w:tblW w:w="10016" w:type="dxa"/>
              <w:tblInd w:w="70" w:type="dxa"/>
              <w:tblCellMar>
                <w:left w:w="70" w:type="dxa"/>
                <w:right w:w="70" w:type="dxa"/>
              </w:tblCellMar>
            </w:tblPrEx>
          </w:tblPrExChange>
        </w:tblPrEx>
        <w:trPr>
          <w:trHeight w:val="300"/>
          <w:ins w:id="1205" w:author="BELLOW Alexandra" w:date="2024-08-14T17:24:00Z"/>
          <w:trPrChange w:id="1206"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207"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0A90E28C" w14:textId="77777777" w:rsidR="008E1BE7" w:rsidRPr="008E1BE7" w:rsidRDefault="008E1BE7" w:rsidP="008E1BE7">
            <w:pPr>
              <w:spacing w:before="0"/>
              <w:jc w:val="left"/>
              <w:rPr>
                <w:ins w:id="1208"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1209"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734FD9B7" w14:textId="77777777" w:rsidR="008E1BE7" w:rsidRPr="008E1BE7" w:rsidRDefault="008E1BE7" w:rsidP="008E1BE7">
            <w:pPr>
              <w:spacing w:before="0"/>
              <w:jc w:val="left"/>
              <w:rPr>
                <w:ins w:id="1210"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211"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9603EE9" w14:textId="77777777" w:rsidR="008E1BE7" w:rsidRPr="008E1BE7" w:rsidRDefault="008E1BE7" w:rsidP="008E1BE7">
            <w:pPr>
              <w:spacing w:before="0"/>
              <w:jc w:val="left"/>
              <w:rPr>
                <w:ins w:id="121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21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C5A4D2E" w14:textId="77777777" w:rsidR="008E1BE7" w:rsidRPr="008E1BE7" w:rsidRDefault="008E1BE7" w:rsidP="008E1BE7">
            <w:pPr>
              <w:spacing w:before="0"/>
              <w:jc w:val="left"/>
              <w:rPr>
                <w:ins w:id="1214"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15"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F4FC411" w14:textId="77777777" w:rsidR="008E1BE7" w:rsidRPr="008E1BE7" w:rsidRDefault="008E1BE7" w:rsidP="008E1BE7">
            <w:pPr>
              <w:spacing w:before="0"/>
              <w:jc w:val="left"/>
              <w:rPr>
                <w:ins w:id="121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1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221784D" w14:textId="77777777" w:rsidR="008E1BE7" w:rsidRPr="008E1BE7" w:rsidRDefault="008E1BE7" w:rsidP="008E1BE7">
            <w:pPr>
              <w:spacing w:before="0"/>
              <w:jc w:val="left"/>
              <w:rPr>
                <w:ins w:id="121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1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910D752" w14:textId="77777777" w:rsidR="008E1BE7" w:rsidRPr="008E1BE7" w:rsidRDefault="008E1BE7" w:rsidP="008E1BE7">
            <w:pPr>
              <w:spacing w:before="0"/>
              <w:jc w:val="left"/>
              <w:rPr>
                <w:ins w:id="122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2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6214B37" w14:textId="77777777" w:rsidR="008E1BE7" w:rsidRPr="008E1BE7" w:rsidRDefault="008E1BE7" w:rsidP="008E1BE7">
            <w:pPr>
              <w:spacing w:before="0"/>
              <w:jc w:val="left"/>
              <w:rPr>
                <w:ins w:id="1222"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223"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764F796F" w14:textId="77777777" w:rsidR="008E1BE7" w:rsidRPr="008E1BE7" w:rsidRDefault="008E1BE7" w:rsidP="008E1BE7">
            <w:pPr>
              <w:spacing w:before="0"/>
              <w:jc w:val="left"/>
              <w:rPr>
                <w:ins w:id="1224" w:author="BELLOW Alexandra" w:date="2024-08-14T17:24:00Z" w16du:dateUtc="2024-08-14T15:24:00Z"/>
                <w:rFonts w:ascii="Times New Roman" w:hAnsi="Times New Roman"/>
                <w:sz w:val="20"/>
                <w:szCs w:val="20"/>
              </w:rPr>
            </w:pPr>
          </w:p>
        </w:tc>
      </w:tr>
      <w:tr w:rsidR="008E1BE7" w:rsidRPr="008E1BE7" w14:paraId="4F07EFE8" w14:textId="77777777" w:rsidTr="008E1BE7">
        <w:trPr>
          <w:trHeight w:val="300"/>
          <w:ins w:id="1225" w:author="BELLOW Alexandra" w:date="2024-08-14T17:24:00Z"/>
        </w:trPr>
        <w:tc>
          <w:tcPr>
            <w:tcW w:w="5269" w:type="dxa"/>
            <w:gridSpan w:val="5"/>
            <w:tcBorders>
              <w:top w:val="nil"/>
              <w:left w:val="nil"/>
              <w:bottom w:val="nil"/>
              <w:right w:val="nil"/>
            </w:tcBorders>
            <w:shd w:val="clear" w:color="000000" w:fill="F2F2F2"/>
            <w:noWrap/>
            <w:vAlign w:val="bottom"/>
            <w:hideMark/>
          </w:tcPr>
          <w:p w14:paraId="30FCBB31" w14:textId="05398163" w:rsidR="008E1BE7" w:rsidRPr="008E1BE7" w:rsidRDefault="008E1BE7" w:rsidP="008E1BE7">
            <w:pPr>
              <w:spacing w:before="0"/>
              <w:jc w:val="left"/>
              <w:rPr>
                <w:ins w:id="1226" w:author="BELLOW Alexandra" w:date="2024-08-14T17:24:00Z" w16du:dateUtc="2024-08-14T15:24:00Z"/>
                <w:rFonts w:ascii="Aptos Narrow" w:hAnsi="Aptos Narrow"/>
                <w:sz w:val="22"/>
                <w:szCs w:val="22"/>
                <w:u w:val="single"/>
              </w:rPr>
            </w:pPr>
            <w:ins w:id="1227" w:author="BELLOW Alexandra" w:date="2024-08-14T17:24:00Z" w16du:dateUtc="2024-08-14T15:24:00Z">
              <w:r w:rsidRPr="008E1BE7">
                <w:rPr>
                  <w:rFonts w:ascii="Aptos Narrow" w:hAnsi="Aptos Narrow"/>
                  <w:sz w:val="22"/>
                  <w:szCs w:val="22"/>
                  <w:u w:val="single"/>
                </w:rPr>
                <w:t>13. QUALITE ARCHITECTURALE ET PAYSAGERE</w:t>
              </w:r>
            </w:ins>
          </w:p>
        </w:tc>
        <w:tc>
          <w:tcPr>
            <w:tcW w:w="1216" w:type="dxa"/>
            <w:tcBorders>
              <w:top w:val="nil"/>
              <w:left w:val="nil"/>
              <w:bottom w:val="nil"/>
              <w:right w:val="nil"/>
            </w:tcBorders>
            <w:shd w:val="clear" w:color="000000" w:fill="F2F2F2"/>
            <w:noWrap/>
            <w:vAlign w:val="bottom"/>
            <w:hideMark/>
          </w:tcPr>
          <w:p w14:paraId="6AA60524" w14:textId="77777777" w:rsidR="008E1BE7" w:rsidRPr="008E1BE7" w:rsidRDefault="008E1BE7" w:rsidP="008E1BE7">
            <w:pPr>
              <w:spacing w:before="0"/>
              <w:jc w:val="left"/>
              <w:rPr>
                <w:ins w:id="1228" w:author="BELLOW Alexandra" w:date="2024-08-14T17:24:00Z" w16du:dateUtc="2024-08-14T15:24:00Z"/>
                <w:rFonts w:ascii="Aptos Narrow" w:hAnsi="Aptos Narrow"/>
                <w:sz w:val="22"/>
                <w:szCs w:val="22"/>
              </w:rPr>
            </w:pPr>
            <w:ins w:id="1229"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7E2014B6" w14:textId="77777777" w:rsidR="008E1BE7" w:rsidRPr="008E1BE7" w:rsidRDefault="008E1BE7" w:rsidP="008E1BE7">
            <w:pPr>
              <w:spacing w:before="0"/>
              <w:jc w:val="left"/>
              <w:rPr>
                <w:ins w:id="1230" w:author="BELLOW Alexandra" w:date="2024-08-14T17:24:00Z" w16du:dateUtc="2024-08-14T15:24:00Z"/>
                <w:rFonts w:ascii="Aptos Narrow" w:hAnsi="Aptos Narrow"/>
                <w:sz w:val="22"/>
                <w:szCs w:val="22"/>
              </w:rPr>
            </w:pPr>
            <w:ins w:id="123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2FC773C4" w14:textId="77777777" w:rsidR="008E1BE7" w:rsidRPr="008E1BE7" w:rsidRDefault="008E1BE7" w:rsidP="008E1BE7">
            <w:pPr>
              <w:spacing w:before="0"/>
              <w:jc w:val="left"/>
              <w:rPr>
                <w:ins w:id="1232" w:author="BELLOW Alexandra" w:date="2024-08-14T17:24:00Z" w16du:dateUtc="2024-08-14T15:24:00Z"/>
                <w:rFonts w:ascii="Aptos Narrow" w:hAnsi="Aptos Narrow"/>
                <w:sz w:val="22"/>
                <w:szCs w:val="22"/>
              </w:rPr>
            </w:pPr>
            <w:ins w:id="1233"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11B1048A" w14:textId="77777777" w:rsidR="008E1BE7" w:rsidRPr="008E1BE7" w:rsidRDefault="008E1BE7" w:rsidP="008E1BE7">
            <w:pPr>
              <w:spacing w:before="0"/>
              <w:jc w:val="left"/>
              <w:rPr>
                <w:ins w:id="1234" w:author="BELLOW Alexandra" w:date="2024-08-14T17:24:00Z" w16du:dateUtc="2024-08-14T15:24:00Z"/>
                <w:rFonts w:ascii="Aptos Narrow" w:hAnsi="Aptos Narrow"/>
                <w:sz w:val="22"/>
                <w:szCs w:val="22"/>
              </w:rPr>
            </w:pPr>
            <w:ins w:id="1235" w:author="BELLOW Alexandra" w:date="2024-08-14T17:24:00Z" w16du:dateUtc="2024-08-14T15:24:00Z">
              <w:r w:rsidRPr="008E1BE7">
                <w:rPr>
                  <w:rFonts w:ascii="Aptos Narrow" w:hAnsi="Aptos Narrow"/>
                  <w:sz w:val="22"/>
                  <w:szCs w:val="22"/>
                </w:rPr>
                <w:t> </w:t>
              </w:r>
            </w:ins>
          </w:p>
        </w:tc>
      </w:tr>
      <w:tr w:rsidR="008E1BE7" w:rsidRPr="008E1BE7" w14:paraId="34D79CDE" w14:textId="77777777" w:rsidTr="008E1BE7">
        <w:tblPrEx>
          <w:tblW w:w="9077" w:type="dxa"/>
          <w:tblInd w:w="70" w:type="dxa"/>
          <w:tblCellMar>
            <w:left w:w="70" w:type="dxa"/>
            <w:right w:w="70" w:type="dxa"/>
          </w:tblCellMar>
          <w:tblPrExChange w:id="1236" w:author="BELLOW Alexandra" w:date="2024-08-14T17:24:00Z" w16du:dateUtc="2024-08-14T15:24:00Z">
            <w:tblPrEx>
              <w:tblW w:w="10016" w:type="dxa"/>
              <w:tblInd w:w="70" w:type="dxa"/>
              <w:tblCellMar>
                <w:left w:w="70" w:type="dxa"/>
                <w:right w:w="70" w:type="dxa"/>
              </w:tblCellMar>
            </w:tblPrEx>
          </w:tblPrExChange>
        </w:tblPrEx>
        <w:trPr>
          <w:trHeight w:val="300"/>
          <w:ins w:id="1237" w:author="BELLOW Alexandra" w:date="2024-08-14T17:24:00Z"/>
          <w:trPrChange w:id="123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23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E8B85F2" w14:textId="77777777" w:rsidR="008E1BE7" w:rsidRPr="008E1BE7" w:rsidRDefault="008E1BE7" w:rsidP="008E1BE7">
            <w:pPr>
              <w:spacing w:before="0"/>
              <w:jc w:val="left"/>
              <w:rPr>
                <w:ins w:id="1240" w:author="BELLOW Alexandra" w:date="2024-08-14T17:24:00Z" w16du:dateUtc="2024-08-14T15:24:00Z"/>
                <w:rFonts w:ascii="Aptos Narrow" w:hAnsi="Aptos Narrow"/>
                <w:sz w:val="22"/>
                <w:szCs w:val="22"/>
              </w:rPr>
            </w:pPr>
          </w:p>
        </w:tc>
        <w:tc>
          <w:tcPr>
            <w:tcW w:w="3706" w:type="dxa"/>
            <w:gridSpan w:val="2"/>
            <w:tcBorders>
              <w:top w:val="nil"/>
              <w:left w:val="nil"/>
              <w:bottom w:val="nil"/>
              <w:right w:val="nil"/>
            </w:tcBorders>
            <w:shd w:val="clear" w:color="auto" w:fill="auto"/>
            <w:noWrap/>
            <w:vAlign w:val="bottom"/>
            <w:hideMark/>
            <w:tcPrChange w:id="1241"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499E9FFB" w14:textId="77777777" w:rsidR="008E1BE7" w:rsidRPr="008E1BE7" w:rsidRDefault="008E1BE7" w:rsidP="008E1BE7">
            <w:pPr>
              <w:spacing w:before="0"/>
              <w:jc w:val="left"/>
              <w:rPr>
                <w:ins w:id="1242" w:author="BELLOW Alexandra" w:date="2024-08-14T17:24:00Z" w16du:dateUtc="2024-08-14T15:24:00Z"/>
                <w:rFonts w:ascii="Aptos Narrow" w:hAnsi="Aptos Narrow"/>
                <w:sz w:val="22"/>
                <w:szCs w:val="22"/>
              </w:rPr>
            </w:pPr>
            <w:ins w:id="1243" w:author="BELLOW Alexandra" w:date="2024-08-14T17:24:00Z" w16du:dateUtc="2024-08-14T15:24:00Z">
              <w:r w:rsidRPr="008E1BE7">
                <w:rPr>
                  <w:rFonts w:ascii="Aptos Narrow" w:hAnsi="Aptos Narrow"/>
                  <w:sz w:val="22"/>
                  <w:szCs w:val="22"/>
                </w:rPr>
                <w:t>13.1. FINITIONS</w:t>
              </w:r>
            </w:ins>
          </w:p>
        </w:tc>
        <w:tc>
          <w:tcPr>
            <w:tcW w:w="201" w:type="dxa"/>
            <w:tcBorders>
              <w:top w:val="nil"/>
              <w:left w:val="nil"/>
              <w:bottom w:val="nil"/>
              <w:right w:val="nil"/>
            </w:tcBorders>
            <w:shd w:val="clear" w:color="auto" w:fill="auto"/>
            <w:noWrap/>
            <w:vAlign w:val="bottom"/>
            <w:hideMark/>
            <w:tcPrChange w:id="1244"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656C3ED1" w14:textId="77777777" w:rsidR="008E1BE7" w:rsidRPr="008E1BE7" w:rsidRDefault="008E1BE7" w:rsidP="008E1BE7">
            <w:pPr>
              <w:spacing w:before="0"/>
              <w:jc w:val="left"/>
              <w:rPr>
                <w:ins w:id="124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24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4B2C194" w14:textId="77777777" w:rsidR="008E1BE7" w:rsidRPr="008E1BE7" w:rsidRDefault="008E1BE7" w:rsidP="008E1BE7">
            <w:pPr>
              <w:spacing w:before="0"/>
              <w:jc w:val="left"/>
              <w:rPr>
                <w:ins w:id="124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4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8B90296" w14:textId="77777777" w:rsidR="008E1BE7" w:rsidRPr="008E1BE7" w:rsidRDefault="008E1BE7" w:rsidP="008E1BE7">
            <w:pPr>
              <w:spacing w:before="0"/>
              <w:jc w:val="left"/>
              <w:rPr>
                <w:ins w:id="124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5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CA51AB2" w14:textId="77777777" w:rsidR="008E1BE7" w:rsidRPr="008E1BE7" w:rsidRDefault="008E1BE7" w:rsidP="008E1BE7">
            <w:pPr>
              <w:spacing w:before="0"/>
              <w:jc w:val="left"/>
              <w:rPr>
                <w:ins w:id="125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5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4FDEF36" w14:textId="77777777" w:rsidR="008E1BE7" w:rsidRPr="008E1BE7" w:rsidRDefault="008E1BE7" w:rsidP="008E1BE7">
            <w:pPr>
              <w:spacing w:before="0"/>
              <w:jc w:val="left"/>
              <w:rPr>
                <w:ins w:id="1253"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25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4CCECE92" w14:textId="77777777" w:rsidR="008E1BE7" w:rsidRPr="008E1BE7" w:rsidRDefault="008E1BE7" w:rsidP="008E1BE7">
            <w:pPr>
              <w:spacing w:before="0"/>
              <w:jc w:val="left"/>
              <w:rPr>
                <w:ins w:id="1255" w:author="BELLOW Alexandra" w:date="2024-08-14T17:24:00Z" w16du:dateUtc="2024-08-14T15:24:00Z"/>
                <w:rFonts w:ascii="Times New Roman" w:hAnsi="Times New Roman"/>
                <w:sz w:val="20"/>
                <w:szCs w:val="20"/>
              </w:rPr>
            </w:pPr>
          </w:p>
        </w:tc>
      </w:tr>
      <w:tr w:rsidR="008E1BE7" w:rsidRPr="008E1BE7" w14:paraId="4C79C05E" w14:textId="77777777" w:rsidTr="008E1BE7">
        <w:tblPrEx>
          <w:tblW w:w="9077" w:type="dxa"/>
          <w:tblInd w:w="70" w:type="dxa"/>
          <w:tblCellMar>
            <w:left w:w="70" w:type="dxa"/>
            <w:right w:w="70" w:type="dxa"/>
          </w:tblCellMar>
          <w:tblPrExChange w:id="1256" w:author="BELLOW Alexandra" w:date="2024-08-14T17:24:00Z" w16du:dateUtc="2024-08-14T15:24:00Z">
            <w:tblPrEx>
              <w:tblW w:w="10016" w:type="dxa"/>
              <w:tblInd w:w="70" w:type="dxa"/>
              <w:tblCellMar>
                <w:left w:w="70" w:type="dxa"/>
                <w:right w:w="70" w:type="dxa"/>
              </w:tblCellMar>
            </w:tblPrEx>
          </w:tblPrExChange>
        </w:tblPrEx>
        <w:trPr>
          <w:trHeight w:val="300"/>
          <w:ins w:id="1257" w:author="BELLOW Alexandra" w:date="2024-08-14T17:24:00Z"/>
          <w:trPrChange w:id="125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25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4EA9C4B8" w14:textId="77777777" w:rsidR="008E1BE7" w:rsidRPr="008E1BE7" w:rsidRDefault="008E1BE7" w:rsidP="008E1BE7">
            <w:pPr>
              <w:spacing w:before="0"/>
              <w:jc w:val="left"/>
              <w:rPr>
                <w:ins w:id="1260" w:author="BELLOW Alexandra" w:date="2024-08-14T17:24:00Z" w16du:dateUtc="2024-08-14T15:24:00Z"/>
                <w:rFonts w:ascii="Times New Roman" w:hAnsi="Times New Roman"/>
                <w:sz w:val="20"/>
                <w:szCs w:val="20"/>
              </w:rPr>
            </w:pPr>
          </w:p>
        </w:tc>
        <w:tc>
          <w:tcPr>
            <w:tcW w:w="3706" w:type="dxa"/>
            <w:gridSpan w:val="2"/>
            <w:tcBorders>
              <w:top w:val="nil"/>
              <w:left w:val="nil"/>
              <w:bottom w:val="nil"/>
              <w:right w:val="nil"/>
            </w:tcBorders>
            <w:shd w:val="clear" w:color="auto" w:fill="auto"/>
            <w:noWrap/>
            <w:vAlign w:val="bottom"/>
            <w:hideMark/>
            <w:tcPrChange w:id="1261" w:author="BELLOW Alexandra" w:date="2024-08-14T17:24:00Z" w16du:dateUtc="2024-08-14T15:24:00Z">
              <w:tcPr>
                <w:tcW w:w="3706" w:type="dxa"/>
                <w:gridSpan w:val="2"/>
                <w:tcBorders>
                  <w:top w:val="nil"/>
                  <w:left w:val="nil"/>
                  <w:bottom w:val="nil"/>
                  <w:right w:val="nil"/>
                </w:tcBorders>
                <w:shd w:val="clear" w:color="auto" w:fill="auto"/>
                <w:noWrap/>
                <w:vAlign w:val="bottom"/>
                <w:hideMark/>
              </w:tcPr>
            </w:tcPrChange>
          </w:tcPr>
          <w:p w14:paraId="61EC990A" w14:textId="77777777" w:rsidR="008E1BE7" w:rsidRPr="008E1BE7" w:rsidRDefault="008E1BE7" w:rsidP="008E1BE7">
            <w:pPr>
              <w:spacing w:before="0"/>
              <w:jc w:val="left"/>
              <w:rPr>
                <w:ins w:id="1262" w:author="BELLOW Alexandra" w:date="2024-08-14T17:24:00Z" w16du:dateUtc="2024-08-14T15:24:00Z"/>
                <w:rFonts w:ascii="Aptos Narrow" w:hAnsi="Aptos Narrow"/>
                <w:sz w:val="22"/>
                <w:szCs w:val="22"/>
              </w:rPr>
            </w:pPr>
            <w:ins w:id="1263" w:author="BELLOW Alexandra" w:date="2024-08-14T17:24:00Z" w16du:dateUtc="2024-08-14T15:24:00Z">
              <w:r w:rsidRPr="008E1BE7">
                <w:rPr>
                  <w:rFonts w:ascii="Aptos Narrow" w:hAnsi="Aptos Narrow"/>
                  <w:sz w:val="22"/>
                  <w:szCs w:val="22"/>
                </w:rPr>
                <w:t>13.2. SIGNALETIQUE</w:t>
              </w:r>
            </w:ins>
          </w:p>
        </w:tc>
        <w:tc>
          <w:tcPr>
            <w:tcW w:w="201" w:type="dxa"/>
            <w:tcBorders>
              <w:top w:val="nil"/>
              <w:left w:val="nil"/>
              <w:bottom w:val="nil"/>
              <w:right w:val="nil"/>
            </w:tcBorders>
            <w:shd w:val="clear" w:color="auto" w:fill="auto"/>
            <w:noWrap/>
            <w:vAlign w:val="bottom"/>
            <w:hideMark/>
            <w:tcPrChange w:id="1264"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4CB7F870" w14:textId="77777777" w:rsidR="008E1BE7" w:rsidRPr="008E1BE7" w:rsidRDefault="008E1BE7" w:rsidP="008E1BE7">
            <w:pPr>
              <w:spacing w:before="0"/>
              <w:jc w:val="left"/>
              <w:rPr>
                <w:ins w:id="1265" w:author="BELLOW Alexandra" w:date="2024-08-14T17:24:00Z" w16du:dateUtc="2024-08-14T15:24:00Z"/>
                <w:rFonts w:ascii="Aptos Narrow" w:hAnsi="Aptos Narrow"/>
                <w:sz w:val="22"/>
                <w:szCs w:val="22"/>
              </w:rPr>
            </w:pPr>
          </w:p>
        </w:tc>
        <w:tc>
          <w:tcPr>
            <w:tcW w:w="1216" w:type="dxa"/>
            <w:tcBorders>
              <w:top w:val="nil"/>
              <w:left w:val="nil"/>
              <w:bottom w:val="nil"/>
              <w:right w:val="nil"/>
            </w:tcBorders>
            <w:shd w:val="clear" w:color="auto" w:fill="auto"/>
            <w:noWrap/>
            <w:vAlign w:val="bottom"/>
            <w:hideMark/>
            <w:tcPrChange w:id="1266"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48C2B86E" w14:textId="77777777" w:rsidR="008E1BE7" w:rsidRPr="008E1BE7" w:rsidRDefault="008E1BE7" w:rsidP="008E1BE7">
            <w:pPr>
              <w:spacing w:before="0"/>
              <w:jc w:val="left"/>
              <w:rPr>
                <w:ins w:id="1267"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68"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12A2255" w14:textId="77777777" w:rsidR="008E1BE7" w:rsidRPr="008E1BE7" w:rsidRDefault="008E1BE7" w:rsidP="008E1BE7">
            <w:pPr>
              <w:spacing w:before="0"/>
              <w:jc w:val="left"/>
              <w:rPr>
                <w:ins w:id="1269"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7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787416EE" w14:textId="77777777" w:rsidR="008E1BE7" w:rsidRPr="008E1BE7" w:rsidRDefault="008E1BE7" w:rsidP="008E1BE7">
            <w:pPr>
              <w:spacing w:before="0"/>
              <w:jc w:val="left"/>
              <w:rPr>
                <w:ins w:id="1271"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72"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18A092A3" w14:textId="77777777" w:rsidR="008E1BE7" w:rsidRPr="008E1BE7" w:rsidRDefault="008E1BE7" w:rsidP="008E1BE7">
            <w:pPr>
              <w:spacing w:before="0"/>
              <w:jc w:val="left"/>
              <w:rPr>
                <w:ins w:id="1273"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274"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63263986" w14:textId="77777777" w:rsidR="008E1BE7" w:rsidRPr="008E1BE7" w:rsidRDefault="008E1BE7" w:rsidP="008E1BE7">
            <w:pPr>
              <w:spacing w:before="0"/>
              <w:jc w:val="left"/>
              <w:rPr>
                <w:ins w:id="1275" w:author="BELLOW Alexandra" w:date="2024-08-14T17:24:00Z" w16du:dateUtc="2024-08-14T15:24:00Z"/>
                <w:rFonts w:ascii="Times New Roman" w:hAnsi="Times New Roman"/>
                <w:sz w:val="20"/>
                <w:szCs w:val="20"/>
              </w:rPr>
            </w:pPr>
          </w:p>
        </w:tc>
      </w:tr>
      <w:tr w:rsidR="008E1BE7" w:rsidRPr="008E1BE7" w14:paraId="650ED099" w14:textId="77777777" w:rsidTr="008E1BE7">
        <w:tblPrEx>
          <w:tblW w:w="9077" w:type="dxa"/>
          <w:tblInd w:w="70" w:type="dxa"/>
          <w:tblCellMar>
            <w:left w:w="70" w:type="dxa"/>
            <w:right w:w="70" w:type="dxa"/>
          </w:tblCellMar>
          <w:tblPrExChange w:id="1276" w:author="BELLOW Alexandra" w:date="2024-08-14T17:24:00Z" w16du:dateUtc="2024-08-14T15:24:00Z">
            <w:tblPrEx>
              <w:tblW w:w="10016" w:type="dxa"/>
              <w:tblInd w:w="70" w:type="dxa"/>
              <w:tblCellMar>
                <w:left w:w="70" w:type="dxa"/>
                <w:right w:w="70" w:type="dxa"/>
              </w:tblCellMar>
            </w:tblPrEx>
          </w:tblPrExChange>
        </w:tblPrEx>
        <w:trPr>
          <w:trHeight w:val="300"/>
          <w:ins w:id="1277" w:author="BELLOW Alexandra" w:date="2024-08-14T17:24:00Z"/>
          <w:trPrChange w:id="1278"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279"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75D5A532" w14:textId="77777777" w:rsidR="008E1BE7" w:rsidRPr="008E1BE7" w:rsidRDefault="008E1BE7" w:rsidP="008E1BE7">
            <w:pPr>
              <w:spacing w:before="0"/>
              <w:jc w:val="left"/>
              <w:rPr>
                <w:ins w:id="1280" w:author="BELLOW Alexandra" w:date="2024-08-14T17:24:00Z" w16du:dateUtc="2024-08-14T15:24:00Z"/>
                <w:rFonts w:ascii="Times New Roman" w:hAnsi="Times New Roman"/>
                <w:sz w:val="20"/>
                <w:szCs w:val="20"/>
              </w:rPr>
            </w:pPr>
          </w:p>
        </w:tc>
        <w:tc>
          <w:tcPr>
            <w:tcW w:w="3505" w:type="dxa"/>
            <w:tcBorders>
              <w:top w:val="nil"/>
              <w:left w:val="nil"/>
              <w:bottom w:val="nil"/>
              <w:right w:val="nil"/>
            </w:tcBorders>
            <w:shd w:val="clear" w:color="auto" w:fill="auto"/>
            <w:noWrap/>
            <w:vAlign w:val="bottom"/>
            <w:hideMark/>
            <w:tcPrChange w:id="1281" w:author="BELLOW Alexandra" w:date="2024-08-14T17:24:00Z" w16du:dateUtc="2024-08-14T15:24:00Z">
              <w:tcPr>
                <w:tcW w:w="3505" w:type="dxa"/>
                <w:tcBorders>
                  <w:top w:val="nil"/>
                  <w:left w:val="nil"/>
                  <w:bottom w:val="nil"/>
                  <w:right w:val="nil"/>
                </w:tcBorders>
                <w:shd w:val="clear" w:color="auto" w:fill="auto"/>
                <w:noWrap/>
                <w:vAlign w:val="bottom"/>
                <w:hideMark/>
              </w:tcPr>
            </w:tcPrChange>
          </w:tcPr>
          <w:p w14:paraId="202F6135" w14:textId="77777777" w:rsidR="008E1BE7" w:rsidRPr="008E1BE7" w:rsidRDefault="008E1BE7" w:rsidP="008E1BE7">
            <w:pPr>
              <w:spacing w:before="0"/>
              <w:jc w:val="left"/>
              <w:rPr>
                <w:ins w:id="1282"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283"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54B0F369" w14:textId="77777777" w:rsidR="008E1BE7" w:rsidRPr="008E1BE7" w:rsidRDefault="008E1BE7" w:rsidP="008E1BE7">
            <w:pPr>
              <w:spacing w:before="0"/>
              <w:jc w:val="left"/>
              <w:rPr>
                <w:ins w:id="1284" w:author="BELLOW Alexandra" w:date="2024-08-14T17:24:00Z" w16du:dateUtc="2024-08-14T15:24:00Z"/>
                <w:rFonts w:ascii="Times New Roman" w:hAnsi="Times New Roman"/>
                <w:sz w:val="20"/>
                <w:szCs w:val="20"/>
              </w:rPr>
            </w:pPr>
          </w:p>
        </w:tc>
        <w:tc>
          <w:tcPr>
            <w:tcW w:w="201" w:type="dxa"/>
            <w:tcBorders>
              <w:top w:val="nil"/>
              <w:left w:val="nil"/>
              <w:bottom w:val="nil"/>
              <w:right w:val="nil"/>
            </w:tcBorders>
            <w:shd w:val="clear" w:color="auto" w:fill="auto"/>
            <w:noWrap/>
            <w:vAlign w:val="bottom"/>
            <w:hideMark/>
            <w:tcPrChange w:id="1285" w:author="BELLOW Alexandra" w:date="2024-08-14T17:24:00Z" w16du:dateUtc="2024-08-14T15:24:00Z">
              <w:tcPr>
                <w:tcW w:w="201" w:type="dxa"/>
                <w:tcBorders>
                  <w:top w:val="nil"/>
                  <w:left w:val="nil"/>
                  <w:bottom w:val="nil"/>
                  <w:right w:val="nil"/>
                </w:tcBorders>
                <w:shd w:val="clear" w:color="auto" w:fill="auto"/>
                <w:noWrap/>
                <w:vAlign w:val="bottom"/>
                <w:hideMark/>
              </w:tcPr>
            </w:tcPrChange>
          </w:tcPr>
          <w:p w14:paraId="2376F616" w14:textId="77777777" w:rsidR="008E1BE7" w:rsidRPr="008E1BE7" w:rsidRDefault="008E1BE7" w:rsidP="008E1BE7">
            <w:pPr>
              <w:spacing w:before="0"/>
              <w:jc w:val="left"/>
              <w:rPr>
                <w:ins w:id="1286"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87"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5CB75E5" w14:textId="77777777" w:rsidR="008E1BE7" w:rsidRPr="008E1BE7" w:rsidRDefault="008E1BE7" w:rsidP="008E1BE7">
            <w:pPr>
              <w:spacing w:before="0"/>
              <w:jc w:val="left"/>
              <w:rPr>
                <w:ins w:id="1288"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89"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0976AC1C" w14:textId="77777777" w:rsidR="008E1BE7" w:rsidRPr="008E1BE7" w:rsidRDefault="008E1BE7" w:rsidP="008E1BE7">
            <w:pPr>
              <w:spacing w:before="0"/>
              <w:jc w:val="left"/>
              <w:rPr>
                <w:ins w:id="1290"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91"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28B56073" w14:textId="77777777" w:rsidR="008E1BE7" w:rsidRPr="008E1BE7" w:rsidRDefault="008E1BE7" w:rsidP="008E1BE7">
            <w:pPr>
              <w:spacing w:before="0"/>
              <w:jc w:val="left"/>
              <w:rPr>
                <w:ins w:id="1292" w:author="BELLOW Alexandra" w:date="2024-08-14T17:24:00Z" w16du:dateUtc="2024-08-14T15:24:00Z"/>
                <w:rFonts w:ascii="Times New Roman" w:hAnsi="Times New Roman"/>
                <w:sz w:val="20"/>
                <w:szCs w:val="20"/>
              </w:rPr>
            </w:pPr>
          </w:p>
        </w:tc>
        <w:tc>
          <w:tcPr>
            <w:tcW w:w="1216" w:type="dxa"/>
            <w:tcBorders>
              <w:top w:val="nil"/>
              <w:left w:val="nil"/>
              <w:bottom w:val="nil"/>
              <w:right w:val="nil"/>
            </w:tcBorders>
            <w:shd w:val="clear" w:color="auto" w:fill="auto"/>
            <w:noWrap/>
            <w:vAlign w:val="bottom"/>
            <w:hideMark/>
            <w:tcPrChange w:id="1293"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5141F10C" w14:textId="77777777" w:rsidR="008E1BE7" w:rsidRPr="008E1BE7" w:rsidRDefault="008E1BE7" w:rsidP="008E1BE7">
            <w:pPr>
              <w:spacing w:before="0"/>
              <w:jc w:val="left"/>
              <w:rPr>
                <w:ins w:id="1294" w:author="BELLOW Alexandra" w:date="2024-08-14T17:24:00Z" w16du:dateUtc="2024-08-14T15:24:00Z"/>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Change w:id="1295"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69C927F5" w14:textId="77777777" w:rsidR="008E1BE7" w:rsidRPr="008E1BE7" w:rsidRDefault="008E1BE7" w:rsidP="008E1BE7">
            <w:pPr>
              <w:spacing w:before="0"/>
              <w:jc w:val="left"/>
              <w:rPr>
                <w:ins w:id="1296" w:author="BELLOW Alexandra" w:date="2024-08-14T17:24:00Z" w16du:dateUtc="2024-08-14T15:24:00Z"/>
                <w:rFonts w:ascii="Times New Roman" w:hAnsi="Times New Roman"/>
                <w:sz w:val="20"/>
                <w:szCs w:val="20"/>
              </w:rPr>
            </w:pPr>
          </w:p>
        </w:tc>
      </w:tr>
      <w:tr w:rsidR="008E1BE7" w:rsidRPr="008E1BE7" w14:paraId="3D69CD44" w14:textId="77777777" w:rsidTr="008E1BE7">
        <w:trPr>
          <w:trHeight w:val="300"/>
          <w:ins w:id="1297" w:author="BELLOW Alexandra" w:date="2024-08-14T17:24:00Z"/>
        </w:trPr>
        <w:tc>
          <w:tcPr>
            <w:tcW w:w="3852" w:type="dxa"/>
            <w:gridSpan w:val="3"/>
            <w:tcBorders>
              <w:top w:val="nil"/>
              <w:left w:val="nil"/>
              <w:bottom w:val="nil"/>
              <w:right w:val="nil"/>
            </w:tcBorders>
            <w:shd w:val="clear" w:color="000000" w:fill="F2F2F2"/>
            <w:noWrap/>
            <w:vAlign w:val="bottom"/>
            <w:hideMark/>
          </w:tcPr>
          <w:p w14:paraId="04655B52" w14:textId="418C2255" w:rsidR="008E1BE7" w:rsidRPr="008E1BE7" w:rsidRDefault="008E1BE7" w:rsidP="008E1BE7">
            <w:pPr>
              <w:spacing w:before="0"/>
              <w:jc w:val="left"/>
              <w:rPr>
                <w:ins w:id="1298" w:author="BELLOW Alexandra" w:date="2024-08-14T17:24:00Z" w16du:dateUtc="2024-08-14T15:24:00Z"/>
                <w:rFonts w:ascii="Aptos Narrow" w:hAnsi="Aptos Narrow"/>
                <w:sz w:val="22"/>
                <w:szCs w:val="22"/>
                <w:u w:val="single"/>
              </w:rPr>
            </w:pPr>
            <w:ins w:id="1299" w:author="BELLOW Alexandra" w:date="2024-08-14T17:24:00Z" w16du:dateUtc="2024-08-14T15:24:00Z">
              <w:r w:rsidRPr="008E1BE7">
                <w:rPr>
                  <w:rFonts w:ascii="Aptos Narrow" w:hAnsi="Aptos Narrow"/>
                  <w:sz w:val="22"/>
                  <w:szCs w:val="22"/>
                  <w:u w:val="single"/>
                </w:rPr>
                <w:t>14. ASCENSEURS</w:t>
              </w:r>
            </w:ins>
          </w:p>
        </w:tc>
        <w:tc>
          <w:tcPr>
            <w:tcW w:w="201" w:type="dxa"/>
            <w:tcBorders>
              <w:top w:val="nil"/>
              <w:left w:val="nil"/>
              <w:bottom w:val="nil"/>
              <w:right w:val="nil"/>
            </w:tcBorders>
            <w:shd w:val="clear" w:color="000000" w:fill="F2F2F2"/>
            <w:noWrap/>
            <w:vAlign w:val="bottom"/>
            <w:hideMark/>
          </w:tcPr>
          <w:p w14:paraId="3F6D152E" w14:textId="77777777" w:rsidR="008E1BE7" w:rsidRPr="008E1BE7" w:rsidRDefault="008E1BE7" w:rsidP="008E1BE7">
            <w:pPr>
              <w:spacing w:before="0"/>
              <w:jc w:val="left"/>
              <w:rPr>
                <w:ins w:id="1300" w:author="BELLOW Alexandra" w:date="2024-08-14T17:24:00Z" w16du:dateUtc="2024-08-14T15:24:00Z"/>
                <w:rFonts w:ascii="Aptos Narrow" w:hAnsi="Aptos Narrow"/>
                <w:sz w:val="22"/>
                <w:szCs w:val="22"/>
              </w:rPr>
            </w:pPr>
            <w:ins w:id="1301"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56D26EFC" w14:textId="77777777" w:rsidR="008E1BE7" w:rsidRPr="008E1BE7" w:rsidRDefault="008E1BE7" w:rsidP="008E1BE7">
            <w:pPr>
              <w:spacing w:before="0"/>
              <w:jc w:val="left"/>
              <w:rPr>
                <w:ins w:id="1302" w:author="BELLOW Alexandra" w:date="2024-08-14T17:24:00Z" w16du:dateUtc="2024-08-14T15:24:00Z"/>
                <w:rFonts w:ascii="Aptos Narrow" w:hAnsi="Aptos Narrow"/>
                <w:sz w:val="22"/>
                <w:szCs w:val="22"/>
              </w:rPr>
            </w:pPr>
            <w:ins w:id="1303"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1F89B40" w14:textId="77777777" w:rsidR="008E1BE7" w:rsidRPr="008E1BE7" w:rsidRDefault="008E1BE7" w:rsidP="008E1BE7">
            <w:pPr>
              <w:spacing w:before="0"/>
              <w:jc w:val="left"/>
              <w:rPr>
                <w:ins w:id="1304" w:author="BELLOW Alexandra" w:date="2024-08-14T17:24:00Z" w16du:dateUtc="2024-08-14T15:24:00Z"/>
                <w:rFonts w:ascii="Aptos Narrow" w:hAnsi="Aptos Narrow"/>
                <w:sz w:val="22"/>
                <w:szCs w:val="22"/>
              </w:rPr>
            </w:pPr>
            <w:ins w:id="1305"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1968E10F" w14:textId="77777777" w:rsidR="008E1BE7" w:rsidRPr="008E1BE7" w:rsidRDefault="008E1BE7" w:rsidP="008E1BE7">
            <w:pPr>
              <w:spacing w:before="0"/>
              <w:jc w:val="left"/>
              <w:rPr>
                <w:ins w:id="1306" w:author="BELLOW Alexandra" w:date="2024-08-14T17:24:00Z" w16du:dateUtc="2024-08-14T15:24:00Z"/>
                <w:rFonts w:ascii="Aptos Narrow" w:hAnsi="Aptos Narrow"/>
                <w:sz w:val="22"/>
                <w:szCs w:val="22"/>
              </w:rPr>
            </w:pPr>
            <w:ins w:id="1307" w:author="BELLOW Alexandra" w:date="2024-08-14T17:24:00Z" w16du:dateUtc="2024-08-14T15:24:00Z">
              <w:r w:rsidRPr="008E1BE7">
                <w:rPr>
                  <w:rFonts w:ascii="Aptos Narrow" w:hAnsi="Aptos Narrow"/>
                  <w:sz w:val="22"/>
                  <w:szCs w:val="22"/>
                </w:rPr>
                <w:t> </w:t>
              </w:r>
            </w:ins>
          </w:p>
        </w:tc>
        <w:tc>
          <w:tcPr>
            <w:tcW w:w="1216" w:type="dxa"/>
            <w:tcBorders>
              <w:top w:val="nil"/>
              <w:left w:val="nil"/>
              <w:bottom w:val="nil"/>
              <w:right w:val="nil"/>
            </w:tcBorders>
            <w:shd w:val="clear" w:color="000000" w:fill="F2F2F2"/>
            <w:noWrap/>
            <w:vAlign w:val="bottom"/>
            <w:hideMark/>
          </w:tcPr>
          <w:p w14:paraId="678ECB1F" w14:textId="77777777" w:rsidR="008E1BE7" w:rsidRPr="008E1BE7" w:rsidRDefault="008E1BE7" w:rsidP="008E1BE7">
            <w:pPr>
              <w:spacing w:before="0"/>
              <w:jc w:val="left"/>
              <w:rPr>
                <w:ins w:id="1308" w:author="BELLOW Alexandra" w:date="2024-08-14T17:24:00Z" w16du:dateUtc="2024-08-14T15:24:00Z"/>
                <w:rFonts w:ascii="Aptos Narrow" w:hAnsi="Aptos Narrow"/>
                <w:sz w:val="22"/>
                <w:szCs w:val="22"/>
              </w:rPr>
            </w:pPr>
            <w:ins w:id="1309" w:author="BELLOW Alexandra" w:date="2024-08-14T17:24:00Z" w16du:dateUtc="2024-08-14T15:24:00Z">
              <w:r w:rsidRPr="008E1BE7">
                <w:rPr>
                  <w:rFonts w:ascii="Aptos Narrow" w:hAnsi="Aptos Narrow"/>
                  <w:sz w:val="22"/>
                  <w:szCs w:val="22"/>
                </w:rPr>
                <w:t> </w:t>
              </w:r>
            </w:ins>
          </w:p>
        </w:tc>
        <w:tc>
          <w:tcPr>
            <w:tcW w:w="160" w:type="dxa"/>
            <w:tcBorders>
              <w:top w:val="nil"/>
              <w:left w:val="nil"/>
              <w:bottom w:val="nil"/>
              <w:right w:val="nil"/>
            </w:tcBorders>
            <w:shd w:val="clear" w:color="000000" w:fill="F2F2F2"/>
            <w:noWrap/>
            <w:vAlign w:val="bottom"/>
            <w:hideMark/>
          </w:tcPr>
          <w:p w14:paraId="6C1359D2" w14:textId="77777777" w:rsidR="008E1BE7" w:rsidRPr="008E1BE7" w:rsidRDefault="008E1BE7" w:rsidP="008E1BE7">
            <w:pPr>
              <w:spacing w:before="0"/>
              <w:jc w:val="left"/>
              <w:rPr>
                <w:ins w:id="1310" w:author="BELLOW Alexandra" w:date="2024-08-14T17:24:00Z" w16du:dateUtc="2024-08-14T15:24:00Z"/>
                <w:rFonts w:ascii="Aptos Narrow" w:hAnsi="Aptos Narrow"/>
                <w:sz w:val="22"/>
                <w:szCs w:val="22"/>
              </w:rPr>
            </w:pPr>
            <w:ins w:id="1311" w:author="BELLOW Alexandra" w:date="2024-08-14T17:24:00Z" w16du:dateUtc="2024-08-14T15:24:00Z">
              <w:r w:rsidRPr="008E1BE7">
                <w:rPr>
                  <w:rFonts w:ascii="Aptos Narrow" w:hAnsi="Aptos Narrow"/>
                  <w:sz w:val="22"/>
                  <w:szCs w:val="22"/>
                </w:rPr>
                <w:t> </w:t>
              </w:r>
            </w:ins>
          </w:p>
        </w:tc>
      </w:tr>
      <w:tr w:rsidR="008E1BE7" w:rsidRPr="008E1BE7" w14:paraId="3BA8F1EF" w14:textId="77777777" w:rsidTr="008E1BE7">
        <w:tblPrEx>
          <w:tblW w:w="9077" w:type="dxa"/>
          <w:tblInd w:w="70" w:type="dxa"/>
          <w:tblCellMar>
            <w:left w:w="70" w:type="dxa"/>
            <w:right w:w="70" w:type="dxa"/>
          </w:tblCellMar>
          <w:tblPrExChange w:id="1312" w:author="BELLOW Alexandra" w:date="2024-08-14T17:24:00Z" w16du:dateUtc="2024-08-14T15:24:00Z">
            <w:tblPrEx>
              <w:tblW w:w="10016" w:type="dxa"/>
              <w:tblInd w:w="70" w:type="dxa"/>
              <w:tblCellMar>
                <w:left w:w="70" w:type="dxa"/>
                <w:right w:w="70" w:type="dxa"/>
              </w:tblCellMar>
            </w:tblPrEx>
          </w:tblPrExChange>
        </w:tblPrEx>
        <w:trPr>
          <w:trHeight w:val="300"/>
          <w:ins w:id="1313" w:author="BELLOW Alexandra" w:date="2024-08-14T17:24:00Z"/>
          <w:trPrChange w:id="1314" w:author="BELLOW Alexandra" w:date="2024-08-14T17:24:00Z" w16du:dateUtc="2024-08-14T15:24:00Z">
            <w:trPr>
              <w:trHeight w:val="300"/>
            </w:trPr>
          </w:trPrChange>
        </w:trPr>
        <w:tc>
          <w:tcPr>
            <w:tcW w:w="146" w:type="dxa"/>
            <w:tcBorders>
              <w:top w:val="nil"/>
              <w:left w:val="nil"/>
              <w:bottom w:val="nil"/>
              <w:right w:val="nil"/>
            </w:tcBorders>
            <w:shd w:val="clear" w:color="auto" w:fill="auto"/>
            <w:noWrap/>
            <w:vAlign w:val="bottom"/>
            <w:hideMark/>
            <w:tcPrChange w:id="1315" w:author="BELLOW Alexandra" w:date="2024-08-14T17:24:00Z" w16du:dateUtc="2024-08-14T15:24:00Z">
              <w:tcPr>
                <w:tcW w:w="29" w:type="dxa"/>
                <w:tcBorders>
                  <w:top w:val="nil"/>
                  <w:left w:val="nil"/>
                  <w:bottom w:val="nil"/>
                  <w:right w:val="nil"/>
                </w:tcBorders>
                <w:shd w:val="clear" w:color="auto" w:fill="auto"/>
                <w:noWrap/>
                <w:vAlign w:val="bottom"/>
                <w:hideMark/>
              </w:tcPr>
            </w:tcPrChange>
          </w:tcPr>
          <w:p w14:paraId="1EF48CD6" w14:textId="77777777" w:rsidR="008E1BE7" w:rsidRPr="008E1BE7" w:rsidRDefault="008E1BE7" w:rsidP="008E1BE7">
            <w:pPr>
              <w:spacing w:before="0"/>
              <w:jc w:val="left"/>
              <w:rPr>
                <w:ins w:id="1316" w:author="BELLOW Alexandra" w:date="2024-08-14T17:24:00Z" w16du:dateUtc="2024-08-14T15:24:00Z"/>
                <w:rFonts w:ascii="Aptos Narrow" w:hAnsi="Aptos Narrow"/>
                <w:sz w:val="22"/>
                <w:szCs w:val="22"/>
              </w:rPr>
            </w:pPr>
          </w:p>
        </w:tc>
        <w:tc>
          <w:tcPr>
            <w:tcW w:w="7555" w:type="dxa"/>
            <w:gridSpan w:val="6"/>
            <w:tcBorders>
              <w:top w:val="nil"/>
              <w:left w:val="nil"/>
              <w:bottom w:val="nil"/>
              <w:right w:val="nil"/>
            </w:tcBorders>
            <w:shd w:val="clear" w:color="auto" w:fill="auto"/>
            <w:noWrap/>
            <w:vAlign w:val="bottom"/>
            <w:hideMark/>
            <w:tcPrChange w:id="1317" w:author="BELLOW Alexandra" w:date="2024-08-14T17:24:00Z" w16du:dateUtc="2024-08-14T15:24:00Z">
              <w:tcPr>
                <w:tcW w:w="7555" w:type="dxa"/>
                <w:gridSpan w:val="6"/>
                <w:tcBorders>
                  <w:top w:val="nil"/>
                  <w:left w:val="nil"/>
                  <w:bottom w:val="nil"/>
                  <w:right w:val="nil"/>
                </w:tcBorders>
                <w:shd w:val="clear" w:color="auto" w:fill="auto"/>
                <w:noWrap/>
                <w:vAlign w:val="bottom"/>
                <w:hideMark/>
              </w:tcPr>
            </w:tcPrChange>
          </w:tcPr>
          <w:p w14:paraId="26CBAD22" w14:textId="77777777" w:rsidR="008E1BE7" w:rsidRPr="008E1BE7" w:rsidRDefault="008E1BE7" w:rsidP="008E1BE7">
            <w:pPr>
              <w:spacing w:before="0"/>
              <w:jc w:val="left"/>
              <w:rPr>
                <w:ins w:id="1318" w:author="BELLOW Alexandra" w:date="2024-08-14T17:24:00Z" w16du:dateUtc="2024-08-14T15:24:00Z"/>
                <w:rFonts w:ascii="Aptos Narrow" w:hAnsi="Aptos Narrow"/>
                <w:sz w:val="22"/>
                <w:szCs w:val="22"/>
              </w:rPr>
            </w:pPr>
            <w:ins w:id="1319" w:author="BELLOW Alexandra" w:date="2024-08-14T17:24:00Z" w16du:dateUtc="2024-08-14T15:24:00Z">
              <w:r w:rsidRPr="008E1BE7">
                <w:rPr>
                  <w:rFonts w:ascii="Aptos Narrow" w:hAnsi="Aptos Narrow"/>
                  <w:sz w:val="22"/>
                  <w:szCs w:val="22"/>
                </w:rPr>
                <w:t>14.1. ASCENSEURS, MONTE-CHARGES ET AUTRES APPAREILS ELEVATEURS</w:t>
              </w:r>
            </w:ins>
          </w:p>
        </w:tc>
        <w:tc>
          <w:tcPr>
            <w:tcW w:w="1216" w:type="dxa"/>
            <w:tcBorders>
              <w:top w:val="nil"/>
              <w:left w:val="nil"/>
              <w:bottom w:val="nil"/>
              <w:right w:val="nil"/>
            </w:tcBorders>
            <w:shd w:val="clear" w:color="auto" w:fill="auto"/>
            <w:noWrap/>
            <w:vAlign w:val="bottom"/>
            <w:hideMark/>
            <w:tcPrChange w:id="1320" w:author="BELLOW Alexandra" w:date="2024-08-14T17:24:00Z" w16du:dateUtc="2024-08-14T15:24:00Z">
              <w:tcPr>
                <w:tcW w:w="1216" w:type="dxa"/>
                <w:tcBorders>
                  <w:top w:val="nil"/>
                  <w:left w:val="nil"/>
                  <w:bottom w:val="nil"/>
                  <w:right w:val="nil"/>
                </w:tcBorders>
                <w:shd w:val="clear" w:color="auto" w:fill="auto"/>
                <w:noWrap/>
                <w:vAlign w:val="bottom"/>
                <w:hideMark/>
              </w:tcPr>
            </w:tcPrChange>
          </w:tcPr>
          <w:p w14:paraId="6EBDBE73" w14:textId="77777777" w:rsidR="008E1BE7" w:rsidRPr="008E1BE7" w:rsidRDefault="008E1BE7" w:rsidP="008E1BE7">
            <w:pPr>
              <w:spacing w:before="0"/>
              <w:jc w:val="left"/>
              <w:rPr>
                <w:ins w:id="1321" w:author="BELLOW Alexandra" w:date="2024-08-14T17:24:00Z" w16du:dateUtc="2024-08-14T15:24:00Z"/>
                <w:rFonts w:ascii="Aptos Narrow" w:hAnsi="Aptos Narrow"/>
                <w:sz w:val="22"/>
                <w:szCs w:val="22"/>
              </w:rPr>
            </w:pPr>
          </w:p>
        </w:tc>
        <w:tc>
          <w:tcPr>
            <w:tcW w:w="160" w:type="dxa"/>
            <w:tcBorders>
              <w:top w:val="nil"/>
              <w:left w:val="nil"/>
              <w:bottom w:val="nil"/>
              <w:right w:val="nil"/>
            </w:tcBorders>
            <w:shd w:val="clear" w:color="auto" w:fill="auto"/>
            <w:noWrap/>
            <w:vAlign w:val="bottom"/>
            <w:hideMark/>
            <w:tcPrChange w:id="1322" w:author="BELLOW Alexandra" w:date="2024-08-14T17:24:00Z" w16du:dateUtc="2024-08-14T15:24:00Z">
              <w:tcPr>
                <w:tcW w:w="1216" w:type="dxa"/>
                <w:gridSpan w:val="2"/>
                <w:tcBorders>
                  <w:top w:val="nil"/>
                  <w:left w:val="nil"/>
                  <w:bottom w:val="nil"/>
                  <w:right w:val="nil"/>
                </w:tcBorders>
                <w:shd w:val="clear" w:color="auto" w:fill="auto"/>
                <w:noWrap/>
                <w:vAlign w:val="bottom"/>
                <w:hideMark/>
              </w:tcPr>
            </w:tcPrChange>
          </w:tcPr>
          <w:p w14:paraId="00403E76" w14:textId="77777777" w:rsidR="008E1BE7" w:rsidRPr="008E1BE7" w:rsidRDefault="008E1BE7" w:rsidP="008E1BE7">
            <w:pPr>
              <w:spacing w:before="0"/>
              <w:jc w:val="left"/>
              <w:rPr>
                <w:ins w:id="1323" w:author="BELLOW Alexandra" w:date="2024-08-14T17:24:00Z" w16du:dateUtc="2024-08-14T15:24:00Z"/>
                <w:rFonts w:ascii="Times New Roman" w:hAnsi="Times New Roman"/>
                <w:sz w:val="20"/>
                <w:szCs w:val="20"/>
              </w:rPr>
            </w:pPr>
          </w:p>
        </w:tc>
      </w:tr>
    </w:tbl>
    <w:p w14:paraId="0025FC05" w14:textId="77777777" w:rsidR="00FC6DFE" w:rsidRDefault="00FC6DFE" w:rsidP="00FC6DFE">
      <w:pPr>
        <w:pStyle w:val="carreblanc"/>
        <w:tabs>
          <w:tab w:val="clear" w:pos="1985"/>
          <w:tab w:val="clear" w:pos="2552"/>
        </w:tabs>
        <w:spacing w:after="120"/>
        <w:ind w:left="0" w:firstLine="0"/>
        <w:rPr>
          <w:rFonts w:asciiTheme="minorHAnsi" w:eastAsia="Times New Roman" w:hAnsiTheme="minorHAnsi" w:cstheme="minorHAnsi"/>
        </w:rPr>
      </w:pPr>
    </w:p>
    <w:p w14:paraId="4C41FE8B" w14:textId="6FC7EC67" w:rsidR="00610E5C" w:rsidRDefault="00610E5C" w:rsidP="00FC6DFE">
      <w:pPr>
        <w:pStyle w:val="carreblanc"/>
        <w:tabs>
          <w:tab w:val="clear" w:pos="1985"/>
          <w:tab w:val="clear" w:pos="2552"/>
        </w:tabs>
        <w:spacing w:after="120"/>
        <w:ind w:left="0" w:firstLine="0"/>
        <w:rPr>
          <w:rFonts w:ascii="Verdana" w:eastAsia="Times New Roman" w:hAnsi="Verdana" w:cstheme="minorHAnsi"/>
          <w:sz w:val="18"/>
          <w:szCs w:val="18"/>
        </w:rPr>
      </w:pPr>
      <w:r>
        <w:rPr>
          <w:rFonts w:ascii="Verdana" w:eastAsia="Times New Roman" w:hAnsi="Verdana" w:cstheme="minorHAnsi"/>
          <w:sz w:val="18"/>
          <w:szCs w:val="18"/>
        </w:rPr>
        <w:lastRenderedPageBreak/>
        <w:t>Il s’agit d’une base gé</w:t>
      </w:r>
      <w:r w:rsidRPr="00610E5C">
        <w:rPr>
          <w:rFonts w:ascii="Verdana" w:eastAsia="Times New Roman" w:hAnsi="Verdana" w:cstheme="minorHAnsi"/>
          <w:sz w:val="18"/>
          <w:szCs w:val="18"/>
        </w:rPr>
        <w:t>n</w:t>
      </w:r>
      <w:r>
        <w:rPr>
          <w:rFonts w:ascii="Verdana" w:eastAsia="Times New Roman" w:hAnsi="Verdana" w:cstheme="minorHAnsi"/>
          <w:sz w:val="18"/>
          <w:szCs w:val="18"/>
        </w:rPr>
        <w:t>é</w:t>
      </w:r>
      <w:r w:rsidRPr="00610E5C">
        <w:rPr>
          <w:rFonts w:ascii="Verdana" w:eastAsia="Times New Roman" w:hAnsi="Verdana" w:cstheme="minorHAnsi"/>
          <w:sz w:val="18"/>
          <w:szCs w:val="18"/>
        </w:rPr>
        <w:t xml:space="preserve">rique </w:t>
      </w:r>
      <w:r>
        <w:rPr>
          <w:rFonts w:ascii="Verdana" w:eastAsia="Times New Roman" w:hAnsi="Verdana" w:cstheme="minorHAnsi"/>
          <w:sz w:val="18"/>
          <w:szCs w:val="18"/>
        </w:rPr>
        <w:t>qui sera à adapter aux spécificités de l’opération.</w:t>
      </w:r>
    </w:p>
    <w:p w14:paraId="1ACEF337" w14:textId="77777777" w:rsidR="00FC6DFE" w:rsidRDefault="00FC6DFE" w:rsidP="00FC6DFE">
      <w:pPr>
        <w:pStyle w:val="carreblanc"/>
        <w:tabs>
          <w:tab w:val="clear" w:pos="1985"/>
          <w:tab w:val="clear" w:pos="2552"/>
        </w:tabs>
        <w:spacing w:after="120"/>
        <w:ind w:left="0" w:firstLine="0"/>
        <w:rPr>
          <w:rFonts w:ascii="Verdana" w:eastAsia="Times New Roman" w:hAnsi="Verdana" w:cstheme="minorHAnsi"/>
          <w:sz w:val="18"/>
          <w:szCs w:val="18"/>
        </w:rPr>
      </w:pPr>
      <w:r w:rsidRPr="00FC6DFE">
        <w:rPr>
          <w:rFonts w:ascii="Verdana" w:eastAsia="Times New Roman" w:hAnsi="Verdana" w:cstheme="minorHAnsi"/>
          <w:sz w:val="18"/>
          <w:szCs w:val="18"/>
        </w:rPr>
        <w:t xml:space="preserve">Il </w:t>
      </w:r>
      <w:r w:rsidR="00610E5C">
        <w:rPr>
          <w:rFonts w:ascii="Verdana" w:eastAsia="Times New Roman" w:hAnsi="Verdana" w:cstheme="minorHAnsi"/>
          <w:sz w:val="18"/>
          <w:szCs w:val="18"/>
        </w:rPr>
        <w:t>est</w:t>
      </w:r>
      <w:r w:rsidR="00610E5C" w:rsidRPr="00FC6DFE">
        <w:rPr>
          <w:rFonts w:ascii="Verdana" w:eastAsia="Times New Roman" w:hAnsi="Verdana" w:cstheme="minorHAnsi"/>
          <w:sz w:val="18"/>
          <w:szCs w:val="18"/>
        </w:rPr>
        <w:t xml:space="preserve"> </w:t>
      </w:r>
      <w:r w:rsidRPr="00FC6DFE">
        <w:rPr>
          <w:rFonts w:ascii="Verdana" w:eastAsia="Times New Roman" w:hAnsi="Verdana" w:cstheme="minorHAnsi"/>
          <w:sz w:val="18"/>
          <w:szCs w:val="18"/>
        </w:rPr>
        <w:t>important de garder à l’esprit que la quantité de jalon</w:t>
      </w:r>
      <w:r w:rsidR="00610E5C">
        <w:rPr>
          <w:rFonts w:ascii="Verdana" w:eastAsia="Times New Roman" w:hAnsi="Verdana" w:cstheme="minorHAnsi"/>
          <w:sz w:val="18"/>
          <w:szCs w:val="18"/>
        </w:rPr>
        <w:t>s</w:t>
      </w:r>
      <w:r w:rsidRPr="00FC6DFE">
        <w:rPr>
          <w:rFonts w:ascii="Verdana" w:eastAsia="Times New Roman" w:hAnsi="Verdana" w:cstheme="minorHAnsi"/>
          <w:sz w:val="18"/>
          <w:szCs w:val="18"/>
        </w:rPr>
        <w:t xml:space="preserve"> et leur périmètre pourront avoir un impact très important sur le temps passé en opération de contrôle</w:t>
      </w:r>
      <w:r w:rsidR="00610E5C">
        <w:rPr>
          <w:rFonts w:ascii="Verdana" w:eastAsia="Times New Roman" w:hAnsi="Verdana" w:cstheme="minorHAnsi"/>
          <w:sz w:val="18"/>
          <w:szCs w:val="18"/>
        </w:rPr>
        <w:t xml:space="preserve"> et potentiellement la qualité de ces derniers</w:t>
      </w:r>
      <w:r w:rsidRPr="00FC6DFE">
        <w:rPr>
          <w:rFonts w:ascii="Verdana" w:eastAsia="Times New Roman" w:hAnsi="Verdana" w:cstheme="minorHAnsi"/>
          <w:sz w:val="18"/>
          <w:szCs w:val="18"/>
        </w:rPr>
        <w:t>. C’est pourquoi il faudra s’attacher à trouver l’équilibre entre la sensibilité des sujets et le temps et l’énergie mobilisés pour réaliser le test associé.</w:t>
      </w:r>
    </w:p>
    <w:p w14:paraId="1055493E" w14:textId="244AFE6E" w:rsidR="00610E5C" w:rsidRPr="00FC6DFE" w:rsidRDefault="00610E5C" w:rsidP="00FC6DFE">
      <w:pPr>
        <w:pStyle w:val="carreblanc"/>
        <w:tabs>
          <w:tab w:val="clear" w:pos="1985"/>
          <w:tab w:val="clear" w:pos="2552"/>
        </w:tabs>
        <w:spacing w:after="120"/>
        <w:ind w:left="0" w:firstLine="0"/>
        <w:rPr>
          <w:rFonts w:ascii="Verdana" w:eastAsia="Times New Roman" w:hAnsi="Verdana" w:cstheme="minorHAnsi"/>
          <w:sz w:val="18"/>
          <w:szCs w:val="18"/>
        </w:rPr>
      </w:pPr>
      <w:r w:rsidRPr="00610E5C">
        <w:rPr>
          <w:rFonts w:ascii="Verdana" w:eastAsia="Times New Roman" w:hAnsi="Verdana" w:cstheme="minorHAnsi"/>
          <w:sz w:val="18"/>
          <w:szCs w:val="18"/>
        </w:rPr>
        <w:t>A noter qu’en phase EXE, un certain nombre de sujets seront repris via le suivi des VISA EXE</w:t>
      </w:r>
      <w:r w:rsidR="00904A73">
        <w:rPr>
          <w:rFonts w:ascii="Verdana" w:eastAsia="Times New Roman" w:hAnsi="Verdana" w:cstheme="minorHAnsi"/>
          <w:sz w:val="18"/>
          <w:szCs w:val="18"/>
        </w:rPr>
        <w:t>.</w:t>
      </w:r>
    </w:p>
    <w:p w14:paraId="32E79535" w14:textId="77777777" w:rsidR="00FC6DFE" w:rsidRPr="00FC6DFE" w:rsidRDefault="00FC6DFE" w:rsidP="00FC6DFE">
      <w:pPr>
        <w:pStyle w:val="carreblanc"/>
        <w:tabs>
          <w:tab w:val="clear" w:pos="1985"/>
          <w:tab w:val="clear" w:pos="2552"/>
        </w:tabs>
        <w:spacing w:after="120"/>
        <w:ind w:left="0" w:firstLine="0"/>
        <w:rPr>
          <w:rFonts w:ascii="Verdana" w:eastAsia="Times New Roman" w:hAnsi="Verdana" w:cstheme="minorHAnsi"/>
          <w:sz w:val="18"/>
        </w:rPr>
      </w:pPr>
    </w:p>
    <w:p w14:paraId="7953E93E" w14:textId="77777777" w:rsidR="00FC6DFE" w:rsidRDefault="00610E5C" w:rsidP="00036A6B">
      <w:pPr>
        <w:pStyle w:val="Titre3"/>
        <w:tabs>
          <w:tab w:val="clear" w:pos="3402"/>
          <w:tab w:val="num" w:pos="1134"/>
        </w:tabs>
        <w:ind w:left="1134" w:hanging="708"/>
      </w:pPr>
      <w:bookmarkStart w:id="1324" w:name="_Toc80634047"/>
      <w:r>
        <w:t>F</w:t>
      </w:r>
      <w:r w:rsidR="00AE4275">
        <w:t>iches d’</w:t>
      </w:r>
      <w:r>
        <w:t>A</w:t>
      </w:r>
      <w:r w:rsidR="00AE4275">
        <w:t xml:space="preserve">vis </w:t>
      </w:r>
      <w:r>
        <w:t>Q</w:t>
      </w:r>
      <w:r w:rsidR="00AE4275">
        <w:t>ualité</w:t>
      </w:r>
      <w:bookmarkEnd w:id="1324"/>
    </w:p>
    <w:p w14:paraId="471EB230" w14:textId="6C0F8000" w:rsidR="00904A73" w:rsidRDefault="00AE4275" w:rsidP="00036A6B">
      <w:r>
        <w:t xml:space="preserve">Il n’est pas imposé au contrat un </w:t>
      </w:r>
      <w:r w:rsidR="00904A73">
        <w:t xml:space="preserve">format </w:t>
      </w:r>
      <w:r>
        <w:t>spécifique de recensement des observations émises en phases études et en visites chantier dans le cadre de la réalisation des jalons du SCQ. Il revient donc au Titulaire d’être force de proposition sur ce point.</w:t>
      </w:r>
    </w:p>
    <w:p w14:paraId="4D7AEBDF" w14:textId="77777777" w:rsidR="00AE4275" w:rsidRDefault="00AE4275" w:rsidP="00036A6B">
      <w:r>
        <w:t xml:space="preserve">Il est d’usage de définir un format cadre type </w:t>
      </w:r>
      <w:r w:rsidRPr="00AE4275">
        <w:t xml:space="preserve">Fiche d’Avis Qualité (FAQ) à décliner pour chacun des jalons </w:t>
      </w:r>
      <w:r>
        <w:t>qui permet d’</w:t>
      </w:r>
      <w:r w:rsidRPr="00AE4275">
        <w:t>assur</w:t>
      </w:r>
      <w:r>
        <w:t>er</w:t>
      </w:r>
      <w:r w:rsidRPr="00AE4275">
        <w:t xml:space="preserve"> la traçabilité du suivi de ces jalons et observations/réserves MOA</w:t>
      </w:r>
      <w:r>
        <w:t xml:space="preserve"> et MOE</w:t>
      </w:r>
      <w:r w:rsidRPr="00AE4275">
        <w:t xml:space="preserve"> associées en phases études et trav</w:t>
      </w:r>
      <w:r>
        <w:t xml:space="preserve">aux. </w:t>
      </w:r>
    </w:p>
    <w:p w14:paraId="7FB7B05C" w14:textId="6295133F" w:rsidR="00C94B8A" w:rsidRDefault="00AE4275" w:rsidP="00036A6B">
      <w:r>
        <w:t>Ces FAQ reprennen</w:t>
      </w:r>
      <w:r w:rsidRPr="00AE4275">
        <w:t>t</w:t>
      </w:r>
      <w:r>
        <w:t xml:space="preserve"> notamment</w:t>
      </w:r>
      <w:r w:rsidRPr="00AE4275">
        <w:t xml:space="preserve"> la liste détaillée de</w:t>
      </w:r>
      <w:r>
        <w:t>s</w:t>
      </w:r>
      <w:r w:rsidRPr="00AE4275">
        <w:t xml:space="preserve"> contrôles à effectuer, les supports documentaires associés (plans, CR, photos, échantillons, etc.) et consignent les observations en visite et échanges entre MOA et MOE</w:t>
      </w:r>
      <w:r w:rsidR="00105AEA">
        <w:t>/Entreprise Générale</w:t>
      </w:r>
      <w:r>
        <w:t>, et la levée des observations associée au fil du chantier</w:t>
      </w:r>
      <w:r w:rsidRPr="00AE4275">
        <w:t>.</w:t>
      </w:r>
    </w:p>
    <w:p w14:paraId="44F5BE45" w14:textId="67A917B3" w:rsidR="00AE4275" w:rsidRPr="00036A6B" w:rsidRDefault="00DF0BD9" w:rsidP="00036A6B">
      <w:r>
        <w:t>S</w:t>
      </w:r>
      <w:r w:rsidRPr="00DF0BD9">
        <w:t xml:space="preserve">auf mention spécifique du MOA au démarrage </w:t>
      </w:r>
      <w:r>
        <w:t>la</w:t>
      </w:r>
      <w:r w:rsidRPr="00DF0BD9">
        <w:t xml:space="preserve"> mission</w:t>
      </w:r>
      <w:r>
        <w:t xml:space="preserve"> AOR</w:t>
      </w:r>
      <w:r w:rsidR="00105AEA">
        <w:t xml:space="preserve"> (Assistance aux opérations de réception)</w:t>
      </w:r>
      <w:r>
        <w:t>, l</w:t>
      </w:r>
      <w:r w:rsidRPr="00DF0BD9">
        <w:t>es observations émises dans le cadre de la réalisation du SCQ qui n’auraient pas été levées constituero</w:t>
      </w:r>
      <w:r>
        <w:t>nt des réserves OPR.</w:t>
      </w:r>
    </w:p>
    <w:p w14:paraId="229138DB" w14:textId="77777777" w:rsidR="00610E5C" w:rsidRPr="005C4D19" w:rsidRDefault="00610E5C" w:rsidP="00610E5C">
      <w:pPr>
        <w:pStyle w:val="Titre2"/>
      </w:pPr>
      <w:bookmarkStart w:id="1325" w:name="_Toc80634048"/>
      <w:r>
        <w:lastRenderedPageBreak/>
        <w:t>Processus de conception et pilotage</w:t>
      </w:r>
      <w:bookmarkEnd w:id="1325"/>
      <w:r>
        <w:t xml:space="preserve"> </w:t>
      </w:r>
    </w:p>
    <w:p w14:paraId="383EF097" w14:textId="77777777" w:rsidR="00610E5C" w:rsidRDefault="00610E5C" w:rsidP="00036A6B">
      <w:pPr>
        <w:pStyle w:val="Titre3"/>
        <w:tabs>
          <w:tab w:val="clear" w:pos="3402"/>
          <w:tab w:val="num" w:pos="1134"/>
        </w:tabs>
        <w:ind w:left="1134" w:hanging="708"/>
      </w:pPr>
      <w:bookmarkStart w:id="1326" w:name="_Toc80634049"/>
      <w:r>
        <w:t>Processus d’élaboration de l’Outil Qualité</w:t>
      </w:r>
      <w:bookmarkEnd w:id="1326"/>
      <w:r>
        <w:t xml:space="preserve"> </w:t>
      </w:r>
    </w:p>
    <w:p w14:paraId="61A0B230" w14:textId="77777777" w:rsidR="00610E5C"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r w:rsidRPr="00FC6DFE">
        <w:rPr>
          <w:rFonts w:ascii="Verdana" w:eastAsia="Times New Roman" w:hAnsi="Verdana" w:cstheme="minorHAnsi"/>
          <w:sz w:val="18"/>
        </w:rPr>
        <w:t>Comme précisé précédemment, le SCQ</w:t>
      </w:r>
      <w:r>
        <w:rPr>
          <w:rFonts w:ascii="Verdana" w:eastAsia="Times New Roman" w:hAnsi="Verdana" w:cstheme="minorHAnsi"/>
          <w:sz w:val="18"/>
        </w:rPr>
        <w:t xml:space="preserve"> </w:t>
      </w:r>
      <w:r w:rsidRPr="00FC6DFE">
        <w:rPr>
          <w:rFonts w:ascii="Verdana" w:eastAsia="Times New Roman" w:hAnsi="Verdana" w:cstheme="minorHAnsi"/>
          <w:sz w:val="18"/>
        </w:rPr>
        <w:t xml:space="preserve">devra être </w:t>
      </w:r>
      <w:r>
        <w:rPr>
          <w:rFonts w:ascii="Verdana" w:eastAsia="Times New Roman" w:hAnsi="Verdana" w:cstheme="minorHAnsi"/>
          <w:sz w:val="18"/>
        </w:rPr>
        <w:t xml:space="preserve">un outil </w:t>
      </w:r>
      <w:r w:rsidRPr="00FC6DFE">
        <w:rPr>
          <w:rFonts w:ascii="Verdana" w:eastAsia="Times New Roman" w:hAnsi="Verdana" w:cstheme="minorHAnsi"/>
          <w:sz w:val="18"/>
        </w:rPr>
        <w:t>partagé.</w:t>
      </w:r>
    </w:p>
    <w:p w14:paraId="507BF70C" w14:textId="447AE0A8" w:rsidR="00B50274"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r w:rsidRPr="00F62E2C">
        <w:rPr>
          <w:rFonts w:ascii="Verdana" w:eastAsia="Times New Roman" w:hAnsi="Verdana" w:cstheme="minorHAnsi"/>
          <w:sz w:val="18"/>
        </w:rPr>
        <w:t xml:space="preserve">L'Outil Qualité est le résultat d’un processus itératif de co-construction entre la MOA, la MOE et l’entreprise générale. </w:t>
      </w:r>
    </w:p>
    <w:p w14:paraId="034F59B4" w14:textId="5598B170" w:rsidR="00610E5C"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r w:rsidRPr="00F62E2C">
        <w:rPr>
          <w:rFonts w:ascii="Verdana" w:eastAsia="Times New Roman" w:hAnsi="Verdana" w:cstheme="minorHAnsi"/>
          <w:sz w:val="18"/>
        </w:rPr>
        <w:t>Il doit nécessairement pour être opérationnel s’appuyer sur une organisation (moyens humains associés, organigramme, méthodologie) formalisée par l</w:t>
      </w:r>
      <w:r w:rsidR="001A0CE0">
        <w:rPr>
          <w:rFonts w:ascii="Verdana" w:eastAsia="Times New Roman" w:hAnsi="Verdana" w:cstheme="minorHAnsi"/>
          <w:sz w:val="18"/>
        </w:rPr>
        <w:t>a</w:t>
      </w:r>
      <w:r w:rsidRPr="00F62E2C">
        <w:rPr>
          <w:rFonts w:ascii="Verdana" w:eastAsia="Times New Roman" w:hAnsi="Verdana" w:cstheme="minorHAnsi"/>
          <w:sz w:val="18"/>
        </w:rPr>
        <w:t xml:space="preserve"> </w:t>
      </w:r>
      <w:r w:rsidR="003F4470">
        <w:rPr>
          <w:rFonts w:ascii="Verdana" w:eastAsia="Times New Roman" w:hAnsi="Verdana" w:cstheme="minorHAnsi"/>
          <w:sz w:val="18"/>
        </w:rPr>
        <w:t xml:space="preserve">MOE </w:t>
      </w:r>
      <w:r w:rsidR="00B50274">
        <w:rPr>
          <w:rFonts w:ascii="Verdana" w:eastAsia="Times New Roman" w:hAnsi="Verdana" w:cstheme="minorHAnsi"/>
          <w:sz w:val="18"/>
        </w:rPr>
        <w:t xml:space="preserve">en phase conception </w:t>
      </w:r>
      <w:r w:rsidRPr="00F62E2C">
        <w:rPr>
          <w:rFonts w:ascii="Verdana" w:eastAsia="Times New Roman" w:hAnsi="Verdana" w:cstheme="minorHAnsi"/>
          <w:sz w:val="18"/>
        </w:rPr>
        <w:t xml:space="preserve">et validée par la MOA. </w:t>
      </w:r>
    </w:p>
    <w:p w14:paraId="4DD7CC8B" w14:textId="3DFFE9A2" w:rsidR="00C822D9" w:rsidRDefault="00396A18" w:rsidP="00610E5C">
      <w:pPr>
        <w:pStyle w:val="carreblanc"/>
        <w:tabs>
          <w:tab w:val="clear" w:pos="1985"/>
          <w:tab w:val="clear" w:pos="2552"/>
          <w:tab w:val="left" w:pos="0"/>
        </w:tabs>
        <w:spacing w:after="120"/>
        <w:ind w:left="0" w:firstLine="0"/>
        <w:rPr>
          <w:rFonts w:ascii="Verdana" w:eastAsia="Times New Roman" w:hAnsi="Verdana" w:cstheme="minorHAnsi"/>
          <w:sz w:val="18"/>
        </w:rPr>
      </w:pPr>
      <w:r>
        <w:rPr>
          <w:rFonts w:ascii="Verdana" w:eastAsia="Times New Roman" w:hAnsi="Verdana" w:cstheme="minorHAnsi"/>
          <w:sz w:val="18"/>
        </w:rPr>
        <w:t xml:space="preserve">Pour rappel, il est attendu de la part du </w:t>
      </w:r>
      <w:r w:rsidR="00B838ED">
        <w:rPr>
          <w:rFonts w:ascii="Verdana" w:eastAsia="Times New Roman" w:hAnsi="Verdana" w:cstheme="minorHAnsi"/>
          <w:sz w:val="18"/>
        </w:rPr>
        <w:t>MOE</w:t>
      </w:r>
      <w:r w:rsidR="003F4470">
        <w:rPr>
          <w:rFonts w:ascii="Verdana" w:eastAsia="Times New Roman" w:hAnsi="Verdana" w:cstheme="minorHAnsi"/>
          <w:sz w:val="18"/>
        </w:rPr>
        <w:t xml:space="preserve"> </w:t>
      </w:r>
      <w:r>
        <w:rPr>
          <w:rFonts w:ascii="Verdana" w:eastAsia="Times New Roman" w:hAnsi="Verdana" w:cstheme="minorHAnsi"/>
          <w:sz w:val="18"/>
        </w:rPr>
        <w:t xml:space="preserve">dès le stade de l’offre, une appropriation du </w:t>
      </w:r>
      <w:r w:rsidR="00B838ED">
        <w:rPr>
          <w:rFonts w:ascii="Verdana" w:eastAsia="Times New Roman" w:hAnsi="Verdana" w:cstheme="minorHAnsi"/>
          <w:sz w:val="18"/>
        </w:rPr>
        <w:t>SCQ-</w:t>
      </w:r>
      <w:r>
        <w:rPr>
          <w:rFonts w:ascii="Verdana" w:eastAsia="Times New Roman" w:hAnsi="Verdana" w:cstheme="minorHAnsi"/>
          <w:sz w:val="18"/>
        </w:rPr>
        <w:t xml:space="preserve">type du maître d’ouvrage </w:t>
      </w:r>
      <w:r w:rsidR="00B838ED">
        <w:rPr>
          <w:rFonts w:ascii="Verdana" w:eastAsia="Times New Roman" w:hAnsi="Verdana" w:cstheme="minorHAnsi"/>
          <w:sz w:val="18"/>
        </w:rPr>
        <w:t>par l’élaboration d’</w:t>
      </w:r>
      <w:r>
        <w:rPr>
          <w:rFonts w:ascii="Verdana" w:eastAsia="Times New Roman" w:hAnsi="Verdana" w:cstheme="minorHAnsi"/>
          <w:sz w:val="18"/>
        </w:rPr>
        <w:t xml:space="preserve">une première proposition de </w:t>
      </w:r>
      <w:r w:rsidRPr="00396A18">
        <w:rPr>
          <w:rFonts w:ascii="Verdana" w:eastAsia="Times New Roman" w:hAnsi="Verdana" w:cstheme="minorHAnsi"/>
          <w:sz w:val="18"/>
        </w:rPr>
        <w:t xml:space="preserve">schéma de contrôle qualité spécifique </w:t>
      </w:r>
      <w:r>
        <w:rPr>
          <w:rFonts w:ascii="Verdana" w:eastAsia="Times New Roman" w:hAnsi="Verdana" w:cstheme="minorHAnsi"/>
          <w:sz w:val="18"/>
        </w:rPr>
        <w:t xml:space="preserve">adapté aux enjeux spécifiques de l’opération. </w:t>
      </w:r>
      <w:r w:rsidR="00AF303D">
        <w:rPr>
          <w:rFonts w:ascii="Verdana" w:eastAsia="Times New Roman" w:hAnsi="Verdana" w:cstheme="minorHAnsi"/>
          <w:sz w:val="18"/>
        </w:rPr>
        <w:t xml:space="preserve">Ce document </w:t>
      </w:r>
      <w:r w:rsidR="00BE65DF">
        <w:rPr>
          <w:rFonts w:ascii="Verdana" w:eastAsia="Times New Roman" w:hAnsi="Verdana" w:cstheme="minorHAnsi"/>
          <w:sz w:val="18"/>
        </w:rPr>
        <w:t>sera</w:t>
      </w:r>
      <w:r w:rsidR="00AF303D">
        <w:rPr>
          <w:rFonts w:ascii="Verdana" w:eastAsia="Times New Roman" w:hAnsi="Verdana" w:cstheme="minorHAnsi"/>
          <w:sz w:val="18"/>
        </w:rPr>
        <w:t xml:space="preserve"> </w:t>
      </w:r>
      <w:r w:rsidR="00E81C57">
        <w:rPr>
          <w:rFonts w:ascii="Verdana" w:eastAsia="Times New Roman" w:hAnsi="Verdana" w:cstheme="minorHAnsi"/>
          <w:sz w:val="18"/>
        </w:rPr>
        <w:t xml:space="preserve">mis à jour </w:t>
      </w:r>
      <w:r w:rsidR="00C539B3">
        <w:rPr>
          <w:rFonts w:ascii="Verdana" w:eastAsia="Times New Roman" w:hAnsi="Verdana" w:cstheme="minorHAnsi"/>
          <w:sz w:val="18"/>
        </w:rPr>
        <w:t>dès les premières phases d’études (APS)</w:t>
      </w:r>
      <w:r w:rsidR="00384BDD">
        <w:rPr>
          <w:rFonts w:ascii="Verdana" w:eastAsia="Times New Roman" w:hAnsi="Verdana" w:cstheme="minorHAnsi"/>
          <w:sz w:val="18"/>
        </w:rPr>
        <w:t>.</w:t>
      </w:r>
    </w:p>
    <w:p w14:paraId="6F4448CA" w14:textId="47131FD2" w:rsidR="00610E5C" w:rsidRPr="00F62E2C" w:rsidRDefault="001A0CE0" w:rsidP="00610E5C">
      <w:pPr>
        <w:pStyle w:val="carreblanc"/>
        <w:tabs>
          <w:tab w:val="clear" w:pos="1985"/>
          <w:tab w:val="clear" w:pos="2552"/>
          <w:tab w:val="left" w:pos="0"/>
        </w:tabs>
        <w:spacing w:after="120"/>
        <w:ind w:left="0" w:firstLine="0"/>
        <w:rPr>
          <w:rFonts w:ascii="Verdana" w:eastAsia="Times New Roman" w:hAnsi="Verdana" w:cstheme="minorHAnsi"/>
          <w:sz w:val="18"/>
        </w:rPr>
      </w:pPr>
      <w:r>
        <w:rPr>
          <w:rFonts w:ascii="Verdana" w:eastAsia="Times New Roman" w:hAnsi="Verdana" w:cstheme="minorHAnsi"/>
          <w:sz w:val="18"/>
        </w:rPr>
        <w:t>Le</w:t>
      </w:r>
      <w:r w:rsidR="00C822D9">
        <w:rPr>
          <w:rFonts w:ascii="Verdana" w:eastAsia="Times New Roman" w:hAnsi="Verdana" w:cstheme="minorHAnsi"/>
          <w:sz w:val="18"/>
        </w:rPr>
        <w:t xml:space="preserve"> SCQ</w:t>
      </w:r>
      <w:r>
        <w:rPr>
          <w:rFonts w:ascii="Verdana" w:eastAsia="Times New Roman" w:hAnsi="Verdana" w:cstheme="minorHAnsi"/>
          <w:sz w:val="18"/>
        </w:rPr>
        <w:t xml:space="preserve">-version </w:t>
      </w:r>
      <w:r w:rsidR="00C822D9">
        <w:rPr>
          <w:rFonts w:ascii="Verdana" w:eastAsia="Times New Roman" w:hAnsi="Verdana" w:cstheme="minorHAnsi"/>
          <w:sz w:val="18"/>
        </w:rPr>
        <w:t>MOE</w:t>
      </w:r>
      <w:r w:rsidR="00C539B3">
        <w:rPr>
          <w:rFonts w:ascii="Verdana" w:eastAsia="Times New Roman" w:hAnsi="Verdana" w:cstheme="minorHAnsi"/>
          <w:sz w:val="18"/>
        </w:rPr>
        <w:t xml:space="preserve"> </w:t>
      </w:r>
      <w:r w:rsidR="00384BDD">
        <w:rPr>
          <w:rFonts w:ascii="Verdana" w:eastAsia="Times New Roman" w:hAnsi="Verdana" w:cstheme="minorHAnsi"/>
          <w:sz w:val="18"/>
        </w:rPr>
        <w:t xml:space="preserve">finalisé </w:t>
      </w:r>
      <w:r w:rsidR="00087CEF">
        <w:rPr>
          <w:rFonts w:ascii="Verdana" w:eastAsia="Times New Roman" w:hAnsi="Verdana" w:cstheme="minorHAnsi"/>
          <w:sz w:val="18"/>
        </w:rPr>
        <w:t xml:space="preserve">en phase Etudes </w:t>
      </w:r>
      <w:r w:rsidR="00C539B3">
        <w:rPr>
          <w:rFonts w:ascii="Verdana" w:eastAsia="Times New Roman" w:hAnsi="Verdana" w:cstheme="minorHAnsi"/>
          <w:sz w:val="18"/>
        </w:rPr>
        <w:t>ser</w:t>
      </w:r>
      <w:r w:rsidR="00C822D9">
        <w:rPr>
          <w:rFonts w:ascii="Verdana" w:eastAsia="Times New Roman" w:hAnsi="Verdana" w:cstheme="minorHAnsi"/>
          <w:sz w:val="18"/>
        </w:rPr>
        <w:t xml:space="preserve">a </w:t>
      </w:r>
      <w:r w:rsidR="00AF303D">
        <w:rPr>
          <w:rFonts w:ascii="Verdana" w:eastAsia="Times New Roman" w:hAnsi="Verdana" w:cstheme="minorHAnsi"/>
          <w:sz w:val="18"/>
        </w:rPr>
        <w:t>joint au dossier de consultation des entreprises</w:t>
      </w:r>
      <w:r w:rsidR="0053722B">
        <w:rPr>
          <w:rFonts w:ascii="Verdana" w:eastAsia="Times New Roman" w:hAnsi="Verdana" w:cstheme="minorHAnsi"/>
          <w:sz w:val="18"/>
        </w:rPr>
        <w:t xml:space="preserve"> (DCE)</w:t>
      </w:r>
      <w:r w:rsidR="00AF303D">
        <w:rPr>
          <w:rFonts w:ascii="Verdana" w:eastAsia="Times New Roman" w:hAnsi="Verdana" w:cstheme="minorHAnsi"/>
          <w:sz w:val="18"/>
        </w:rPr>
        <w:t xml:space="preserve"> en vue de la formalisation </w:t>
      </w:r>
      <w:r w:rsidR="0053722B">
        <w:rPr>
          <w:rFonts w:ascii="Verdana" w:eastAsia="Times New Roman" w:hAnsi="Verdana" w:cstheme="minorHAnsi"/>
          <w:sz w:val="18"/>
        </w:rPr>
        <w:t xml:space="preserve">par le Titulaire du marché de travaux </w:t>
      </w:r>
      <w:r w:rsidR="00AF303D">
        <w:rPr>
          <w:rFonts w:ascii="Verdana" w:eastAsia="Times New Roman" w:hAnsi="Verdana" w:cstheme="minorHAnsi"/>
          <w:sz w:val="18"/>
        </w:rPr>
        <w:t>d</w:t>
      </w:r>
      <w:r w:rsidR="0053722B">
        <w:rPr>
          <w:rFonts w:ascii="Verdana" w:eastAsia="Times New Roman" w:hAnsi="Verdana" w:cstheme="minorHAnsi"/>
          <w:sz w:val="18"/>
        </w:rPr>
        <w:t>’un</w:t>
      </w:r>
      <w:r w:rsidR="00AF303D">
        <w:rPr>
          <w:rFonts w:ascii="Verdana" w:eastAsia="Times New Roman" w:hAnsi="Verdana" w:cstheme="minorHAnsi"/>
          <w:sz w:val="18"/>
        </w:rPr>
        <w:t xml:space="preserve"> plan d’assurance </w:t>
      </w:r>
      <w:r w:rsidR="003F4470">
        <w:rPr>
          <w:rFonts w:ascii="Verdana" w:eastAsia="Times New Roman" w:hAnsi="Verdana" w:cstheme="minorHAnsi"/>
          <w:sz w:val="18"/>
        </w:rPr>
        <w:t xml:space="preserve">qualité </w:t>
      </w:r>
      <w:r w:rsidR="00796685">
        <w:rPr>
          <w:rFonts w:ascii="Verdana" w:eastAsia="Times New Roman" w:hAnsi="Verdana" w:cstheme="minorHAnsi"/>
          <w:sz w:val="18"/>
        </w:rPr>
        <w:t>intégrant les</w:t>
      </w:r>
      <w:r w:rsidR="00B50274">
        <w:rPr>
          <w:rFonts w:ascii="Verdana" w:eastAsia="Times New Roman" w:hAnsi="Verdana" w:cstheme="minorHAnsi"/>
          <w:sz w:val="18"/>
        </w:rPr>
        <w:t xml:space="preserve"> exigences du SCQ</w:t>
      </w:r>
      <w:r w:rsidR="003F4470">
        <w:rPr>
          <w:rFonts w:ascii="Verdana" w:eastAsia="Times New Roman" w:hAnsi="Verdana" w:cstheme="minorHAnsi"/>
          <w:sz w:val="18"/>
        </w:rPr>
        <w:t xml:space="preserve">. </w:t>
      </w:r>
    </w:p>
    <w:p w14:paraId="29A95755" w14:textId="13286F82" w:rsidR="00610E5C" w:rsidRPr="00F62E2C" w:rsidRDefault="00396A18" w:rsidP="00610E5C">
      <w:pPr>
        <w:pStyle w:val="carreblanc"/>
        <w:tabs>
          <w:tab w:val="clear" w:pos="1985"/>
          <w:tab w:val="clear" w:pos="2552"/>
          <w:tab w:val="left" w:pos="0"/>
        </w:tabs>
        <w:spacing w:after="120"/>
        <w:ind w:left="0" w:firstLine="0"/>
        <w:rPr>
          <w:rFonts w:ascii="Verdana" w:eastAsia="Times New Roman" w:hAnsi="Verdana" w:cstheme="minorHAnsi"/>
          <w:sz w:val="18"/>
        </w:rPr>
      </w:pPr>
      <w:r>
        <w:rPr>
          <w:rFonts w:ascii="Verdana" w:eastAsia="Times New Roman" w:hAnsi="Verdana" w:cstheme="minorHAnsi"/>
          <w:sz w:val="18"/>
        </w:rPr>
        <w:t>En termes de méthodes, l</w:t>
      </w:r>
      <w:r w:rsidR="00610E5C">
        <w:rPr>
          <w:rFonts w:ascii="Verdana" w:eastAsia="Times New Roman" w:hAnsi="Verdana" w:cstheme="minorHAnsi"/>
          <w:sz w:val="18"/>
        </w:rPr>
        <w:t xml:space="preserve">a formalisation de </w:t>
      </w:r>
      <w:r w:rsidR="007A72E1">
        <w:rPr>
          <w:rFonts w:ascii="Verdana" w:eastAsia="Times New Roman" w:hAnsi="Verdana" w:cstheme="minorHAnsi"/>
          <w:sz w:val="18"/>
        </w:rPr>
        <w:t xml:space="preserve">la démarche </w:t>
      </w:r>
      <w:r w:rsidR="00610E5C">
        <w:rPr>
          <w:rFonts w:ascii="Verdana" w:eastAsia="Times New Roman" w:hAnsi="Verdana" w:cstheme="minorHAnsi"/>
          <w:sz w:val="18"/>
        </w:rPr>
        <w:t xml:space="preserve">proposée par le </w:t>
      </w:r>
      <w:r w:rsidR="00891BE8">
        <w:rPr>
          <w:rFonts w:ascii="Verdana" w:eastAsia="Times New Roman" w:hAnsi="Verdana" w:cstheme="minorHAnsi"/>
          <w:sz w:val="18"/>
        </w:rPr>
        <w:t>MOE</w:t>
      </w:r>
      <w:r w:rsidR="00E97F33">
        <w:rPr>
          <w:rFonts w:ascii="Verdana" w:eastAsia="Times New Roman" w:hAnsi="Verdana" w:cstheme="minorHAnsi"/>
          <w:sz w:val="18"/>
        </w:rPr>
        <w:t xml:space="preserve"> </w:t>
      </w:r>
      <w:r w:rsidR="00610E5C">
        <w:rPr>
          <w:rFonts w:ascii="Verdana" w:eastAsia="Times New Roman" w:hAnsi="Verdana" w:cstheme="minorHAnsi"/>
          <w:sz w:val="18"/>
        </w:rPr>
        <w:t xml:space="preserve">doit </w:t>
      </w:r>
      <w:proofErr w:type="gramStart"/>
      <w:r w:rsidR="00610E5C">
        <w:rPr>
          <w:rFonts w:ascii="Verdana" w:eastAsia="Times New Roman" w:hAnsi="Verdana" w:cstheme="minorHAnsi"/>
          <w:sz w:val="18"/>
        </w:rPr>
        <w:t>permettre</w:t>
      </w:r>
      <w:r w:rsidR="00610E5C" w:rsidRPr="00F62E2C">
        <w:rPr>
          <w:rFonts w:ascii="Verdana" w:eastAsia="Times New Roman" w:hAnsi="Verdana" w:cstheme="minorHAnsi"/>
          <w:sz w:val="18"/>
        </w:rPr>
        <w:t>:</w:t>
      </w:r>
      <w:proofErr w:type="gramEnd"/>
      <w:r w:rsidR="00610E5C" w:rsidRPr="00F62E2C">
        <w:rPr>
          <w:rFonts w:ascii="Verdana" w:eastAsia="Times New Roman" w:hAnsi="Verdana" w:cstheme="minorHAnsi"/>
          <w:sz w:val="18"/>
        </w:rPr>
        <w:t xml:space="preserve"> </w:t>
      </w:r>
    </w:p>
    <w:p w14:paraId="60882BB9" w14:textId="73E59679" w:rsidR="00610E5C" w:rsidRPr="0059231F" w:rsidRDefault="00610E5C" w:rsidP="00610E5C">
      <w:pPr>
        <w:pStyle w:val="Paragraphedeliste"/>
        <w:numPr>
          <w:ilvl w:val="0"/>
          <w:numId w:val="45"/>
        </w:numPr>
        <w:spacing w:line="276" w:lineRule="auto"/>
        <w:rPr>
          <w:szCs w:val="20"/>
        </w:rPr>
      </w:pPr>
      <w:r w:rsidRPr="0059231F">
        <w:rPr>
          <w:szCs w:val="20"/>
        </w:rPr>
        <w:t xml:space="preserve">L’identification </w:t>
      </w:r>
      <w:r w:rsidR="00B838ED">
        <w:rPr>
          <w:szCs w:val="20"/>
        </w:rPr>
        <w:t xml:space="preserve">claire </w:t>
      </w:r>
      <w:r w:rsidRPr="0059231F">
        <w:rPr>
          <w:szCs w:val="20"/>
        </w:rPr>
        <w:t>d’un référent spécifique</w:t>
      </w:r>
      <w:r w:rsidR="00AF303D">
        <w:rPr>
          <w:szCs w:val="20"/>
        </w:rPr>
        <w:t xml:space="preserve"> </w:t>
      </w:r>
      <w:r w:rsidR="0053722B">
        <w:rPr>
          <w:szCs w:val="20"/>
        </w:rPr>
        <w:t>aux différentes phases du projet</w:t>
      </w:r>
      <w:r w:rsidRPr="0059231F">
        <w:rPr>
          <w:szCs w:val="20"/>
        </w:rPr>
        <w:t xml:space="preserve"> et </w:t>
      </w:r>
      <w:r w:rsidR="007A72E1">
        <w:rPr>
          <w:szCs w:val="20"/>
        </w:rPr>
        <w:t xml:space="preserve">la définition </w:t>
      </w:r>
      <w:r w:rsidRPr="0059231F">
        <w:rPr>
          <w:szCs w:val="20"/>
        </w:rPr>
        <w:t>d’une organisation détaillée : désignation d’un référent Qualité  d’un niveau décisionnel sur tout le projet, organigramme et moyens mis à disposition à l’appui en phases Etudes et Travaux (côté MOE ou Entreprise générale), détail des temps passés et fréquences d’intervention des moyens associés selon les phases,</w:t>
      </w:r>
    </w:p>
    <w:p w14:paraId="63023BDC" w14:textId="79DCFFC4" w:rsidR="00610E5C" w:rsidRPr="00700161" w:rsidRDefault="00610E5C" w:rsidP="00610E5C">
      <w:pPr>
        <w:pStyle w:val="Paragraphedeliste"/>
        <w:numPr>
          <w:ilvl w:val="0"/>
          <w:numId w:val="45"/>
        </w:numPr>
        <w:spacing w:line="276" w:lineRule="auto"/>
        <w:rPr>
          <w:szCs w:val="20"/>
        </w:rPr>
      </w:pPr>
      <w:r>
        <w:rPr>
          <w:szCs w:val="20"/>
        </w:rPr>
        <w:t>Le</w:t>
      </w:r>
      <w:r w:rsidRPr="0059231F">
        <w:rPr>
          <w:szCs w:val="20"/>
        </w:rPr>
        <w:t xml:space="preserve"> cadre méthodologique </w:t>
      </w:r>
      <w:r>
        <w:rPr>
          <w:szCs w:val="20"/>
        </w:rPr>
        <w:t xml:space="preserve">retenu </w:t>
      </w:r>
      <w:r w:rsidRPr="0059231F">
        <w:rPr>
          <w:szCs w:val="20"/>
        </w:rPr>
        <w:t xml:space="preserve">pour le suivi de l’Outil Qualité : </w:t>
      </w:r>
      <w:r>
        <w:rPr>
          <w:szCs w:val="20"/>
        </w:rPr>
        <w:t xml:space="preserve">modalités de </w:t>
      </w:r>
      <w:r w:rsidRPr="0059231F">
        <w:rPr>
          <w:szCs w:val="20"/>
        </w:rPr>
        <w:t xml:space="preserve">remise de documents associés </w:t>
      </w:r>
      <w:r>
        <w:rPr>
          <w:szCs w:val="20"/>
        </w:rPr>
        <w:t>aux</w:t>
      </w:r>
      <w:r w:rsidRPr="0059231F">
        <w:rPr>
          <w:szCs w:val="20"/>
        </w:rPr>
        <w:t xml:space="preserve"> jalons calendaires (délai de transmission, numéro du jalon qualité associé aux documents transmis devant figurer dans le mail de transmission ou dans le nom de</w:t>
      </w:r>
      <w:r w:rsidRPr="00700161">
        <w:rPr>
          <w:szCs w:val="20"/>
        </w:rPr>
        <w:t>s dossiers),</w:t>
      </w:r>
      <w:r>
        <w:rPr>
          <w:szCs w:val="20"/>
        </w:rPr>
        <w:t xml:space="preserve"> organisation et</w:t>
      </w:r>
      <w:r w:rsidRPr="00700161">
        <w:rPr>
          <w:szCs w:val="20"/>
        </w:rPr>
        <w:t xml:space="preserve"> tenue de réunions de suivi régulières</w:t>
      </w:r>
      <w:r>
        <w:rPr>
          <w:szCs w:val="20"/>
        </w:rPr>
        <w:t xml:space="preserve"> (validation préalable des protocoles de tests par le MOA, envoi préalable des ODJ, convocation des participants, etc.), </w:t>
      </w:r>
      <w:r w:rsidRPr="00700161">
        <w:rPr>
          <w:szCs w:val="20"/>
        </w:rPr>
        <w:t xml:space="preserve">etc. Ces éléments de méthode pourront faire l’objet de propositions d’amélioration et pistes d’optimisation </w:t>
      </w:r>
      <w:r>
        <w:rPr>
          <w:szCs w:val="20"/>
        </w:rPr>
        <w:t xml:space="preserve">tout au long des études de conception avant le démarrage de la </w:t>
      </w:r>
      <w:r w:rsidR="00402DD3">
        <w:rPr>
          <w:szCs w:val="20"/>
        </w:rPr>
        <w:t xml:space="preserve">phase </w:t>
      </w:r>
      <w:r>
        <w:rPr>
          <w:szCs w:val="20"/>
        </w:rPr>
        <w:t xml:space="preserve">EXE. </w:t>
      </w:r>
    </w:p>
    <w:p w14:paraId="67BF5716" w14:textId="77777777" w:rsidR="00610E5C"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p>
    <w:p w14:paraId="327CE3F9" w14:textId="77777777" w:rsidR="00610E5C" w:rsidRPr="00F62E2C"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r>
        <w:rPr>
          <w:rFonts w:ascii="Verdana" w:eastAsia="Times New Roman" w:hAnsi="Verdana" w:cstheme="minorHAnsi"/>
          <w:sz w:val="18"/>
        </w:rPr>
        <w:t xml:space="preserve">Afin d’en assurer l’efficacité, </w:t>
      </w:r>
      <w:r w:rsidRPr="00F62E2C">
        <w:rPr>
          <w:rFonts w:ascii="Verdana" w:eastAsia="Times New Roman" w:hAnsi="Verdana" w:cstheme="minorHAnsi"/>
          <w:sz w:val="18"/>
        </w:rPr>
        <w:t xml:space="preserve">cet outil </w:t>
      </w:r>
      <w:r>
        <w:rPr>
          <w:rFonts w:ascii="Verdana" w:eastAsia="Times New Roman" w:hAnsi="Verdana" w:cstheme="minorHAnsi"/>
          <w:sz w:val="18"/>
        </w:rPr>
        <w:t>doit être</w:t>
      </w:r>
      <w:r w:rsidRPr="00F62E2C">
        <w:rPr>
          <w:rFonts w:ascii="Verdana" w:eastAsia="Times New Roman" w:hAnsi="Verdana" w:cstheme="minorHAnsi"/>
          <w:sz w:val="18"/>
        </w:rPr>
        <w:t xml:space="preserve"> régulièrement mis à jour et </w:t>
      </w:r>
      <w:r>
        <w:rPr>
          <w:rFonts w:ascii="Verdana" w:eastAsia="Times New Roman" w:hAnsi="Verdana" w:cstheme="minorHAnsi"/>
          <w:sz w:val="18"/>
        </w:rPr>
        <w:t>évoluer</w:t>
      </w:r>
      <w:r w:rsidRPr="00F62E2C">
        <w:rPr>
          <w:rFonts w:ascii="Verdana" w:eastAsia="Times New Roman" w:hAnsi="Verdana" w:cstheme="minorHAnsi"/>
          <w:sz w:val="18"/>
        </w:rPr>
        <w:t xml:space="preserve"> </w:t>
      </w:r>
      <w:r>
        <w:rPr>
          <w:rFonts w:ascii="Verdana" w:eastAsia="Times New Roman" w:hAnsi="Verdana" w:cstheme="minorHAnsi"/>
          <w:sz w:val="18"/>
        </w:rPr>
        <w:t>en cohérence avec</w:t>
      </w:r>
      <w:r w:rsidRPr="00F62E2C">
        <w:rPr>
          <w:rFonts w:ascii="Verdana" w:eastAsia="Times New Roman" w:hAnsi="Verdana" w:cstheme="minorHAnsi"/>
          <w:sz w:val="18"/>
        </w:rPr>
        <w:t xml:space="preserve"> le calendrier défini pour l’opération. En ce sens, il est nécessaire qu’il soit :</w:t>
      </w:r>
    </w:p>
    <w:p w14:paraId="7C42A065" w14:textId="2E4CE8B5" w:rsidR="00610E5C" w:rsidRPr="0059231F" w:rsidRDefault="00610E5C" w:rsidP="00610E5C">
      <w:pPr>
        <w:pStyle w:val="Paragraphedeliste"/>
        <w:numPr>
          <w:ilvl w:val="0"/>
          <w:numId w:val="45"/>
        </w:numPr>
        <w:spacing w:line="276" w:lineRule="auto"/>
        <w:rPr>
          <w:szCs w:val="20"/>
        </w:rPr>
      </w:pPr>
      <w:r w:rsidRPr="0059231F">
        <w:rPr>
          <w:szCs w:val="20"/>
        </w:rPr>
        <w:t>entièrement intégré à la démarche opérationnelle et qualit</w:t>
      </w:r>
      <w:r>
        <w:rPr>
          <w:szCs w:val="20"/>
        </w:rPr>
        <w:t xml:space="preserve">é </w:t>
      </w:r>
      <w:r w:rsidR="007034C0">
        <w:rPr>
          <w:szCs w:val="20"/>
        </w:rPr>
        <w:t xml:space="preserve">des </w:t>
      </w:r>
      <w:r>
        <w:rPr>
          <w:szCs w:val="20"/>
        </w:rPr>
        <w:t>Titulaire</w:t>
      </w:r>
      <w:r w:rsidR="007034C0">
        <w:rPr>
          <w:szCs w:val="20"/>
        </w:rPr>
        <w:t>s</w:t>
      </w:r>
      <w:r w:rsidRPr="0059231F">
        <w:rPr>
          <w:szCs w:val="20"/>
        </w:rPr>
        <w:t xml:space="preserve"> </w:t>
      </w:r>
      <w:r w:rsidR="007034C0">
        <w:rPr>
          <w:szCs w:val="20"/>
        </w:rPr>
        <w:t xml:space="preserve">des marchés de conception et de travaux </w:t>
      </w:r>
      <w:r w:rsidRPr="0059231F">
        <w:rPr>
          <w:szCs w:val="20"/>
        </w:rPr>
        <w:t>et piloté par ce</w:t>
      </w:r>
      <w:r w:rsidR="007034C0">
        <w:rPr>
          <w:szCs w:val="20"/>
        </w:rPr>
        <w:t>s</w:t>
      </w:r>
      <w:r w:rsidRPr="0059231F">
        <w:rPr>
          <w:szCs w:val="20"/>
        </w:rPr>
        <w:t xml:space="preserve"> dernier</w:t>
      </w:r>
      <w:r w:rsidR="007034C0">
        <w:rPr>
          <w:szCs w:val="20"/>
        </w:rPr>
        <w:t>s</w:t>
      </w:r>
      <w:r w:rsidRPr="0059231F">
        <w:rPr>
          <w:szCs w:val="20"/>
        </w:rPr>
        <w:t>,</w:t>
      </w:r>
    </w:p>
    <w:p w14:paraId="231033D6" w14:textId="77777777" w:rsidR="00610E5C" w:rsidRPr="0059231F" w:rsidRDefault="00610E5C" w:rsidP="00610E5C">
      <w:pPr>
        <w:pStyle w:val="Paragraphedeliste"/>
        <w:numPr>
          <w:ilvl w:val="0"/>
          <w:numId w:val="45"/>
        </w:numPr>
        <w:spacing w:line="276" w:lineRule="auto"/>
        <w:rPr>
          <w:szCs w:val="20"/>
        </w:rPr>
      </w:pPr>
      <w:r w:rsidRPr="0059231F">
        <w:rPr>
          <w:szCs w:val="20"/>
        </w:rPr>
        <w:t>alimenté régulièrement par l’Entreprise générale</w:t>
      </w:r>
      <w:r>
        <w:rPr>
          <w:szCs w:val="20"/>
        </w:rPr>
        <w:t xml:space="preserve"> et le Maître d’œuvre</w:t>
      </w:r>
      <w:r w:rsidRPr="0059231F">
        <w:rPr>
          <w:szCs w:val="20"/>
        </w:rPr>
        <w:t xml:space="preserve">, </w:t>
      </w:r>
    </w:p>
    <w:p w14:paraId="3FA15702" w14:textId="57882DD0" w:rsidR="00610E5C" w:rsidRDefault="00610E5C" w:rsidP="00610E5C">
      <w:pPr>
        <w:pStyle w:val="Paragraphedeliste"/>
        <w:numPr>
          <w:ilvl w:val="0"/>
          <w:numId w:val="45"/>
        </w:numPr>
        <w:spacing w:line="276" w:lineRule="auto"/>
        <w:rPr>
          <w:szCs w:val="20"/>
        </w:rPr>
      </w:pPr>
      <w:r w:rsidRPr="0059231F">
        <w:rPr>
          <w:szCs w:val="20"/>
        </w:rPr>
        <w:t>suivi par l’APIJ en sa qualité de M</w:t>
      </w:r>
      <w:r w:rsidR="00087CEF">
        <w:rPr>
          <w:szCs w:val="20"/>
        </w:rPr>
        <w:t>aître d’ouvrage</w:t>
      </w:r>
      <w:r w:rsidRPr="0059231F">
        <w:rPr>
          <w:szCs w:val="20"/>
        </w:rPr>
        <w:t xml:space="preserve">. </w:t>
      </w:r>
    </w:p>
    <w:p w14:paraId="2B93BF65" w14:textId="77777777" w:rsidR="00610E5C"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p>
    <w:p w14:paraId="5E224D19" w14:textId="5217EA60" w:rsidR="00610E5C" w:rsidRPr="00FC6DFE" w:rsidRDefault="00610E5C" w:rsidP="00610E5C">
      <w:pPr>
        <w:pStyle w:val="carreblanc"/>
        <w:tabs>
          <w:tab w:val="clear" w:pos="1985"/>
          <w:tab w:val="clear" w:pos="2552"/>
          <w:tab w:val="left" w:pos="0"/>
        </w:tabs>
        <w:spacing w:after="120"/>
        <w:ind w:left="0" w:firstLine="0"/>
        <w:rPr>
          <w:rFonts w:ascii="Verdana" w:eastAsia="Times New Roman" w:hAnsi="Verdana" w:cstheme="minorHAnsi"/>
          <w:sz w:val="18"/>
        </w:rPr>
      </w:pPr>
      <w:r w:rsidRPr="00FC6DFE">
        <w:rPr>
          <w:rFonts w:ascii="Verdana" w:eastAsia="Times New Roman" w:hAnsi="Verdana" w:cstheme="minorHAnsi"/>
          <w:sz w:val="18"/>
        </w:rPr>
        <w:t xml:space="preserve">Le processus de conception itératif partagé avec les différents acteurs de l’opération pourra </w:t>
      </w:r>
      <w:r>
        <w:rPr>
          <w:rFonts w:ascii="Verdana" w:eastAsia="Times New Roman" w:hAnsi="Verdana" w:cstheme="minorHAnsi"/>
          <w:sz w:val="18"/>
        </w:rPr>
        <w:t>s’organiser tel que représenté sur le schéma suivant</w:t>
      </w:r>
      <w:r w:rsidR="00087CEF">
        <w:rPr>
          <w:rFonts w:ascii="Verdana" w:eastAsia="Times New Roman" w:hAnsi="Verdana" w:cstheme="minorHAnsi"/>
          <w:sz w:val="18"/>
        </w:rPr>
        <w:t xml:space="preserve"> </w:t>
      </w:r>
      <w:r w:rsidRPr="00FC6DFE">
        <w:rPr>
          <w:rFonts w:ascii="Verdana" w:eastAsia="Times New Roman" w:hAnsi="Verdana" w:cstheme="minorHAnsi"/>
          <w:sz w:val="18"/>
        </w:rPr>
        <w:t xml:space="preserve">: </w:t>
      </w:r>
    </w:p>
    <w:p w14:paraId="64F495E4" w14:textId="77777777" w:rsidR="00610E5C" w:rsidRDefault="00610E5C" w:rsidP="00610E5C">
      <w:pPr>
        <w:jc w:val="left"/>
        <w:rPr>
          <w:rFonts w:asciiTheme="minorHAnsi" w:hAnsiTheme="minorHAnsi" w:cstheme="minorHAnsi"/>
          <w:noProof/>
        </w:rPr>
      </w:pPr>
      <w:r>
        <w:rPr>
          <w:rFonts w:asciiTheme="minorHAnsi" w:hAnsiTheme="minorHAnsi" w:cstheme="minorHAnsi"/>
          <w:noProof/>
        </w:rPr>
        <w:br w:type="page"/>
      </w:r>
    </w:p>
    <w:p w14:paraId="1627358E" w14:textId="77777777" w:rsidR="00610E5C" w:rsidRDefault="00610E5C" w:rsidP="00610E5C">
      <w:pPr>
        <w:jc w:val="left"/>
        <w:rPr>
          <w:rFonts w:asciiTheme="minorHAnsi" w:hAnsiTheme="minorHAnsi" w:cstheme="minorHAnsi"/>
          <w:noProof/>
        </w:rPr>
      </w:pPr>
    </w:p>
    <w:p w14:paraId="65450FF4" w14:textId="4974B7BE" w:rsidR="00610E5C" w:rsidRDefault="002908DF" w:rsidP="00A01B74">
      <w:pPr>
        <w:pStyle w:val="carreblanc"/>
        <w:tabs>
          <w:tab w:val="clear" w:pos="1985"/>
          <w:tab w:val="clear" w:pos="2552"/>
        </w:tabs>
        <w:spacing w:after="120"/>
        <w:ind w:left="0" w:firstLine="0"/>
      </w:pPr>
      <w:ins w:id="1327" w:author="BELLOW Alexandra" w:date="2024-09-09T14:56:00Z" w16du:dateUtc="2024-09-09T12:56:00Z">
        <w:r w:rsidRPr="002908DF">
          <w:drawing>
            <wp:inline distT="0" distB="0" distL="0" distR="0" wp14:anchorId="3F622392" wp14:editId="55A6AD02">
              <wp:extent cx="5760720" cy="7849870"/>
              <wp:effectExtent l="0" t="0" r="0" b="0"/>
              <wp:docPr id="11882804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7849870"/>
                      </a:xfrm>
                      <a:prstGeom prst="rect">
                        <a:avLst/>
                      </a:prstGeom>
                      <a:noFill/>
                      <a:ln>
                        <a:noFill/>
                      </a:ln>
                    </pic:spPr>
                  </pic:pic>
                </a:graphicData>
              </a:graphic>
            </wp:inline>
          </w:drawing>
        </w:r>
      </w:ins>
      <w:del w:id="1328" w:author="BELLOW Alexandra" w:date="2024-08-14T18:25:00Z" w16du:dateUtc="2024-08-14T16:25:00Z">
        <w:r w:rsidR="00891BE8" w:rsidDel="005A38AF">
          <w:rPr>
            <w:noProof/>
          </w:rPr>
          <w:drawing>
            <wp:inline distT="0" distB="0" distL="0" distR="0" wp14:anchorId="733D90EC" wp14:editId="02A677D6">
              <wp:extent cx="5746902" cy="8442251"/>
              <wp:effectExtent l="0" t="0" r="635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71807" cy="8478836"/>
                      </a:xfrm>
                      <a:prstGeom prst="rect">
                        <a:avLst/>
                      </a:prstGeom>
                      <a:noFill/>
                    </pic:spPr>
                  </pic:pic>
                </a:graphicData>
              </a:graphic>
            </wp:inline>
          </w:drawing>
        </w:r>
      </w:del>
    </w:p>
    <w:p w14:paraId="2581FB01" w14:textId="77777777" w:rsidR="00610E5C" w:rsidRDefault="00610E5C" w:rsidP="00036A6B">
      <w:pPr>
        <w:pStyle w:val="Titre3"/>
        <w:tabs>
          <w:tab w:val="clear" w:pos="3402"/>
          <w:tab w:val="num" w:pos="1134"/>
        </w:tabs>
        <w:ind w:left="1134" w:hanging="708"/>
      </w:pPr>
      <w:r>
        <w:br w:type="page"/>
      </w:r>
      <w:bookmarkStart w:id="1329" w:name="_Toc80634050"/>
      <w:r>
        <w:lastRenderedPageBreak/>
        <w:t>P</w:t>
      </w:r>
      <w:r w:rsidR="00AE4275">
        <w:t>ilotage du Schéma Contrôle Qualité</w:t>
      </w:r>
      <w:bookmarkEnd w:id="1329"/>
    </w:p>
    <w:p w14:paraId="2348024A" w14:textId="33FEC750" w:rsidR="00087CEF" w:rsidRDefault="00087CEF" w:rsidP="00087CEF">
      <w:r>
        <w:t>Pour rappel,</w:t>
      </w:r>
      <w:r w:rsidRPr="00087CEF">
        <w:t xml:space="preserve"> </w:t>
      </w:r>
      <w:r>
        <w:t>en termes de modalités de suivi opérationnel des jalons, au-delà du pointage de l’avancement de la réalisation des jalons intégrés au calendrier d’exécution, il est demandé au titre du contrat au titulaire du marché de travaux la fourniture et mise en place d’un outil interactif mobile de suivi de la Qualité et des OPR, intégrant également le suivi du schéma de contrôle qualité. Cet outil fera l’objet d’échanges en amont de sa mise en place. Le maître d’œuvre devra s’y conformer et participer aux réunions de préparation et formation correspondantes.</w:t>
      </w:r>
    </w:p>
    <w:p w14:paraId="07733A60" w14:textId="54CD7DD1" w:rsidR="00AE4275" w:rsidRDefault="00A20803" w:rsidP="00AE4275">
      <w:r>
        <w:t xml:space="preserve">Cet </w:t>
      </w:r>
      <w:r w:rsidR="00AE4275">
        <w:t xml:space="preserve">outil de pilotage et de suivi </w:t>
      </w:r>
      <w:r w:rsidR="00087CEF">
        <w:t xml:space="preserve">devra être </w:t>
      </w:r>
      <w:r w:rsidR="00AE4275">
        <w:t xml:space="preserve">adapté à </w:t>
      </w:r>
      <w:r w:rsidR="007F7EEE">
        <w:t>l</w:t>
      </w:r>
      <w:r w:rsidR="00087CEF">
        <w:t>’</w:t>
      </w:r>
      <w:r w:rsidR="00AE4275">
        <w:t>organisation</w:t>
      </w:r>
      <w:r w:rsidR="00087CEF">
        <w:t xml:space="preserve"> des acteurs du projet</w:t>
      </w:r>
      <w:r w:rsidR="00AE4275">
        <w:t xml:space="preserve">, </w:t>
      </w:r>
      <w:r w:rsidR="00AE4275" w:rsidRPr="00AE4275">
        <w:t>transparent</w:t>
      </w:r>
      <w:r w:rsidR="00AE4275">
        <w:t xml:space="preserve">, </w:t>
      </w:r>
      <w:r w:rsidR="00AE4275" w:rsidRPr="00AE4275">
        <w:t>collaborat</w:t>
      </w:r>
      <w:r w:rsidR="00AE4275">
        <w:t>if et ergonomique</w:t>
      </w:r>
      <w:r w:rsidR="00AE4275" w:rsidRPr="00AE4275">
        <w:t>, s’inscriv</w:t>
      </w:r>
      <w:r w:rsidR="00AE4275">
        <w:t>ant dans la même démarche que celle du</w:t>
      </w:r>
      <w:r w:rsidR="00AE4275" w:rsidRPr="00AE4275">
        <w:t xml:space="preserve"> BIM et aligné avec les objectifs </w:t>
      </w:r>
      <w:r w:rsidR="00AE4275">
        <w:t xml:space="preserve">du </w:t>
      </w:r>
      <w:r w:rsidR="00AE4275" w:rsidRPr="00AE4275">
        <w:t>SCQ = qualité, gestion des risques, préparation des OPR.</w:t>
      </w:r>
      <w:r w:rsidR="00CE3370">
        <w:t xml:space="preserve"> </w:t>
      </w:r>
    </w:p>
    <w:p w14:paraId="6A9316E4" w14:textId="77777777" w:rsidR="00CE3370" w:rsidRDefault="00CE3370" w:rsidP="00AE4275"/>
    <w:p w14:paraId="27E21480" w14:textId="77777777" w:rsidR="00AE4275" w:rsidRPr="00AE4275" w:rsidRDefault="00CE3370" w:rsidP="00AE4275">
      <w:r>
        <w:t>En termes de planification et réalisation des jalons, l</w:t>
      </w:r>
      <w:r w:rsidR="00AE4275" w:rsidRPr="00AE4275">
        <w:t xml:space="preserve">’enjeu principal est que </w:t>
      </w:r>
      <w:r>
        <w:t>ces derniers</w:t>
      </w:r>
      <w:r w:rsidR="00AE4275" w:rsidRPr="00AE4275">
        <w:t xml:space="preserve"> soient préparés en amont, </w:t>
      </w:r>
      <w:r>
        <w:t xml:space="preserve">afin que l’ensemble des nécessaires à leur tenue puissent être présents, </w:t>
      </w:r>
      <w:r w:rsidR="00AE4275" w:rsidRPr="00AE4275">
        <w:t>et anticipés pour permettre des actions correctives à grande échelle si la qualité constatée est insuffisante.</w:t>
      </w:r>
    </w:p>
    <w:p w14:paraId="27394D04" w14:textId="77777777" w:rsidR="00CE3370" w:rsidRDefault="00CE3370" w:rsidP="00610E5C">
      <w:pPr>
        <w:pStyle w:val="carreblanc"/>
        <w:tabs>
          <w:tab w:val="clear" w:pos="1985"/>
          <w:tab w:val="clear" w:pos="2552"/>
          <w:tab w:val="left" w:pos="1134"/>
        </w:tabs>
        <w:spacing w:after="120"/>
        <w:ind w:left="0" w:firstLine="0"/>
        <w:rPr>
          <w:rFonts w:ascii="Verdana" w:eastAsia="Times New Roman" w:hAnsi="Verdana" w:cstheme="minorHAnsi"/>
          <w:sz w:val="18"/>
        </w:rPr>
      </w:pPr>
    </w:p>
    <w:p w14:paraId="5C4C561D" w14:textId="10071955" w:rsidR="00610E5C" w:rsidRPr="00FC6DFE" w:rsidRDefault="00610E5C" w:rsidP="00610E5C">
      <w:pPr>
        <w:pStyle w:val="carreblanc"/>
        <w:tabs>
          <w:tab w:val="clear" w:pos="1985"/>
          <w:tab w:val="clear" w:pos="2552"/>
          <w:tab w:val="left" w:pos="1134"/>
        </w:tabs>
        <w:spacing w:after="120"/>
        <w:ind w:left="0" w:firstLine="0"/>
        <w:rPr>
          <w:rFonts w:ascii="Verdana" w:eastAsia="Times New Roman" w:hAnsi="Verdana" w:cstheme="minorHAnsi"/>
          <w:sz w:val="18"/>
        </w:rPr>
      </w:pPr>
      <w:r w:rsidRPr="00FC6DFE">
        <w:rPr>
          <w:rFonts w:ascii="Verdana" w:eastAsia="Times New Roman" w:hAnsi="Verdana" w:cstheme="minorHAnsi"/>
          <w:sz w:val="18"/>
        </w:rPr>
        <w:t xml:space="preserve">En tant que pilote global du processus, le référent SCQ </w:t>
      </w:r>
      <w:r>
        <w:rPr>
          <w:rFonts w:ascii="Verdana" w:eastAsia="Times New Roman" w:hAnsi="Verdana" w:cstheme="minorHAnsi"/>
          <w:sz w:val="18"/>
        </w:rPr>
        <w:t>désigné</w:t>
      </w:r>
      <w:r w:rsidR="00C539B3">
        <w:rPr>
          <w:rFonts w:ascii="Verdana" w:eastAsia="Times New Roman" w:hAnsi="Verdana" w:cstheme="minorHAnsi"/>
          <w:sz w:val="18"/>
        </w:rPr>
        <w:t xml:space="preserve"> aux différentes phases</w:t>
      </w:r>
      <w:r>
        <w:rPr>
          <w:rFonts w:ascii="Verdana" w:eastAsia="Times New Roman" w:hAnsi="Verdana" w:cstheme="minorHAnsi"/>
          <w:sz w:val="18"/>
        </w:rPr>
        <w:t xml:space="preserve"> </w:t>
      </w:r>
      <w:r w:rsidRPr="00FC6DFE">
        <w:rPr>
          <w:rFonts w:ascii="Verdana" w:eastAsia="Times New Roman" w:hAnsi="Verdana" w:cstheme="minorHAnsi"/>
          <w:sz w:val="18"/>
        </w:rPr>
        <w:t>devra proposer des dates de jalons pertinentes au vu de l’avancement des études puis du chantier. Cette planification se fera au moyen d’un outil planning évolutif sur la base du planning SCQ spécifique détaillé qui sera remis périodiquement à la Maîtrise d’Ouvrage (fréquence à définir</w:t>
      </w:r>
      <w:r w:rsidR="00CE3370">
        <w:rPr>
          <w:rFonts w:ascii="Verdana" w:eastAsia="Times New Roman" w:hAnsi="Verdana" w:cstheme="minorHAnsi"/>
          <w:sz w:val="18"/>
        </w:rPr>
        <w:t>, à minima mensuelle</w:t>
      </w:r>
      <w:r w:rsidRPr="00FC6DFE">
        <w:rPr>
          <w:rFonts w:ascii="Verdana" w:eastAsia="Times New Roman" w:hAnsi="Verdana" w:cstheme="minorHAnsi"/>
          <w:sz w:val="18"/>
        </w:rPr>
        <w:t>). Il devra intégrer, au fur et à mesure de la réalisation des tests, les visites de levée de réserve si nécessaire. Il devra être mis à jour en fonction de l’avancement et les modifications devront être mises en évidence.</w:t>
      </w:r>
    </w:p>
    <w:p w14:paraId="77907132" w14:textId="7B637A90" w:rsidR="00610E5C" w:rsidRPr="00FC6DFE" w:rsidRDefault="00610E5C" w:rsidP="00610E5C">
      <w:pPr>
        <w:pStyle w:val="carreblanc"/>
        <w:tabs>
          <w:tab w:val="clear" w:pos="1985"/>
          <w:tab w:val="clear" w:pos="2552"/>
        </w:tabs>
        <w:spacing w:after="120"/>
        <w:ind w:left="0" w:firstLine="0"/>
        <w:rPr>
          <w:rFonts w:ascii="Verdana" w:eastAsia="Times New Roman" w:hAnsi="Verdana" w:cstheme="minorHAnsi"/>
          <w:sz w:val="18"/>
        </w:rPr>
      </w:pPr>
      <w:r w:rsidRPr="00FC6DFE">
        <w:rPr>
          <w:rFonts w:ascii="Verdana" w:eastAsia="Times New Roman" w:hAnsi="Verdana" w:cstheme="minorHAnsi"/>
          <w:sz w:val="18"/>
        </w:rPr>
        <w:t>Tous les jalons devront apparaitre dans le planning pour tous les niveaux</w:t>
      </w:r>
      <w:r w:rsidR="00D521BB">
        <w:rPr>
          <w:rFonts w:ascii="Verdana" w:eastAsia="Times New Roman" w:hAnsi="Verdana" w:cstheme="minorHAnsi"/>
          <w:sz w:val="18"/>
        </w:rPr>
        <w:t xml:space="preserve"> du bâtiment</w:t>
      </w:r>
      <w:r w:rsidRPr="00FC6DFE">
        <w:rPr>
          <w:rFonts w:ascii="Verdana" w:eastAsia="Times New Roman" w:hAnsi="Verdana" w:cstheme="minorHAnsi"/>
          <w:sz w:val="18"/>
        </w:rPr>
        <w:t>.</w:t>
      </w:r>
    </w:p>
    <w:p w14:paraId="7B53831F" w14:textId="77777777" w:rsidR="00610E5C" w:rsidRPr="00036A6B" w:rsidRDefault="00610E5C" w:rsidP="00036A6B">
      <w:pPr>
        <w:pStyle w:val="carreblanc"/>
        <w:tabs>
          <w:tab w:val="clear" w:pos="1985"/>
          <w:tab w:val="clear" w:pos="2552"/>
        </w:tabs>
        <w:spacing w:after="120"/>
        <w:ind w:left="0" w:firstLine="0"/>
        <w:rPr>
          <w:rFonts w:ascii="Verdana" w:hAnsi="Verdana" w:cstheme="minorHAnsi"/>
          <w:noProof/>
          <w:sz w:val="18"/>
        </w:rPr>
      </w:pPr>
      <w:r w:rsidRPr="00FC6DFE">
        <w:rPr>
          <w:rFonts w:ascii="Verdana" w:eastAsia="Times New Roman" w:hAnsi="Verdana" w:cstheme="minorHAnsi"/>
          <w:sz w:val="18"/>
        </w:rPr>
        <w:t xml:space="preserve">L’objectif sera </w:t>
      </w:r>
      <w:r w:rsidR="00CE3370">
        <w:rPr>
          <w:rFonts w:ascii="Verdana" w:eastAsia="Times New Roman" w:hAnsi="Verdana" w:cstheme="minorHAnsi"/>
          <w:sz w:val="18"/>
        </w:rPr>
        <w:t>également</w:t>
      </w:r>
      <w:r w:rsidRPr="00FC6DFE">
        <w:rPr>
          <w:rFonts w:ascii="Verdana" w:eastAsia="Times New Roman" w:hAnsi="Verdana" w:cstheme="minorHAnsi"/>
          <w:sz w:val="18"/>
        </w:rPr>
        <w:t xml:space="preserve"> d’optimiser les temps de présence</w:t>
      </w:r>
      <w:r w:rsidR="00CE3370">
        <w:rPr>
          <w:rFonts w:ascii="Verdana" w:eastAsia="Times New Roman" w:hAnsi="Verdana" w:cstheme="minorHAnsi"/>
          <w:sz w:val="18"/>
        </w:rPr>
        <w:t xml:space="preserve"> de la maitrise d’ouvrage</w:t>
      </w:r>
      <w:r w:rsidRPr="00FC6DFE">
        <w:rPr>
          <w:rFonts w:ascii="Verdana" w:eastAsia="Times New Roman" w:hAnsi="Verdana" w:cstheme="minorHAnsi"/>
          <w:sz w:val="18"/>
        </w:rPr>
        <w:t xml:space="preserve"> sur site. </w:t>
      </w:r>
    </w:p>
    <w:p w14:paraId="4DDA351F" w14:textId="77777777" w:rsidR="003B4A77" w:rsidRPr="003511BD" w:rsidRDefault="003B4A77" w:rsidP="003511BD"/>
    <w:sectPr w:rsidR="003B4A77" w:rsidRPr="003511BD" w:rsidSect="0099776B">
      <w:headerReference w:type="even" r:id="rId13"/>
      <w:headerReference w:type="default" r:id="rId14"/>
      <w:footerReference w:type="default" r:id="rId15"/>
      <w:headerReference w:type="first" r:id="rId16"/>
      <w:footerReference w:type="first" r:id="rId17"/>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730C1" w14:textId="77777777" w:rsidR="00B37895" w:rsidRDefault="00B37895" w:rsidP="00A72ED9">
      <w:pPr>
        <w:spacing w:before="0"/>
      </w:pPr>
      <w:r>
        <w:separator/>
      </w:r>
    </w:p>
  </w:endnote>
  <w:endnote w:type="continuationSeparator" w:id="0">
    <w:p w14:paraId="092026F0" w14:textId="77777777" w:rsidR="00B37895" w:rsidRDefault="00B37895" w:rsidP="00A72E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86678" w14:textId="77777777" w:rsidR="00B37895" w:rsidRPr="00666BFF" w:rsidRDefault="00B37895" w:rsidP="00A72ED9">
    <w:pPr>
      <w:pStyle w:val="Pieddepage"/>
      <w:spacing w:before="40"/>
      <w:jc w:val="right"/>
      <w:rPr>
        <w:b/>
        <w:color w:val="FFFFFF"/>
        <w:sz w:val="20"/>
        <w:szCs w:val="20"/>
      </w:rPr>
    </w:pPr>
    <w:r w:rsidRPr="00666BFF">
      <w:rPr>
        <w:b/>
        <w:color w:val="FFFFFF"/>
        <w:sz w:val="20"/>
        <w:szCs w:val="20"/>
      </w:rPr>
      <w:t>P</w:t>
    </w:r>
    <w:r w:rsidRPr="00A72ED9">
      <w:rPr>
        <w:b/>
        <w:color w:val="FFFFFF"/>
        <w:sz w:val="20"/>
        <w:szCs w:val="20"/>
      </w:rPr>
      <w:t xml:space="preserve"> </w:t>
    </w:r>
    <w:r w:rsidRPr="00666BFF">
      <w:rPr>
        <w:b/>
        <w:color w:val="FFFFFF"/>
        <w:sz w:val="20"/>
        <w:szCs w:val="20"/>
      </w:rPr>
      <w:t xml:space="preserve">Page </w:t>
    </w:r>
  </w:p>
  <w:p w14:paraId="390FC0BE" w14:textId="3261E3DB" w:rsidR="00B37895" w:rsidRPr="001712F7" w:rsidRDefault="00B37895" w:rsidP="00A833EF">
    <w:pPr>
      <w:pStyle w:val="Pieddepage"/>
      <w:rPr>
        <w:sz w:val="16"/>
        <w:szCs w:val="16"/>
      </w:rPr>
    </w:pPr>
    <w:r w:rsidRPr="001712F7">
      <w:rPr>
        <w:rFonts w:asciiTheme="majorHAnsi" w:eastAsiaTheme="majorEastAsia" w:hAnsiTheme="majorHAnsi" w:cstheme="majorBidi"/>
        <w:noProof/>
        <w:color w:val="FFFFFF" w:themeColor="background1"/>
        <w:sz w:val="16"/>
        <w:szCs w:val="16"/>
      </w:rPr>
      <mc:AlternateContent>
        <mc:Choice Requires="wps">
          <w:drawing>
            <wp:anchor distT="0" distB="0" distL="114300" distR="114300" simplePos="0" relativeHeight="251662848" behindDoc="0" locked="0" layoutInCell="1" allowOverlap="1" wp14:anchorId="2C93571E" wp14:editId="2B81D8D7">
              <wp:simplePos x="0" y="0"/>
              <wp:positionH relativeFrom="column">
                <wp:posOffset>-1029244</wp:posOffset>
              </wp:positionH>
              <wp:positionV relativeFrom="paragraph">
                <wp:posOffset>-51163</wp:posOffset>
              </wp:positionV>
              <wp:extent cx="7755890" cy="0"/>
              <wp:effectExtent l="0" t="0" r="16510"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55890" cy="0"/>
                      </a:xfrm>
                      <a:prstGeom prst="straightConnector1">
                        <a:avLst/>
                      </a:prstGeom>
                      <a:noFill/>
                      <a:ln w="952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22B18675" id="_x0000_t32" coordsize="21600,21600" o:spt="32" o:oned="t" path="m,l21600,21600e" filled="f">
              <v:path arrowok="t" fillok="f" o:connecttype="none"/>
              <o:lock v:ext="edit" shapetype="t"/>
            </v:shapetype>
            <v:shape id="AutoShape 4" o:spid="_x0000_s1026" type="#_x0000_t32" style="position:absolute;margin-left:-81.05pt;margin-top:-4.05pt;width:610.7pt;height:0;flip:y;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" strokecolor="#bfbfbf [2412]"/>
          </w:pict>
        </mc:Fallback>
      </mc:AlternateContent>
    </w:r>
    <w:r w:rsidRPr="00F92085">
      <w:rPr>
        <w:rFonts w:asciiTheme="majorHAnsi" w:eastAsiaTheme="majorEastAsia" w:hAnsiTheme="majorHAnsi" w:cstheme="majorBidi"/>
        <w:color w:val="808080" w:themeColor="background1" w:themeShade="80"/>
        <w:sz w:val="16"/>
        <w:szCs w:val="16"/>
      </w:rPr>
      <w:t>APIJ </w:t>
    </w:r>
    <w:r>
      <w:rPr>
        <w:rFonts w:asciiTheme="majorHAnsi" w:eastAsiaTheme="majorEastAsia" w:hAnsiTheme="majorHAnsi" w:cstheme="majorBidi"/>
        <w:color w:val="808080" w:themeColor="background1" w:themeShade="80"/>
        <w:sz w:val="16"/>
        <w:szCs w:val="16"/>
      </w:rPr>
      <w:t>|</w:t>
    </w:r>
    <w:r w:rsidRPr="00F92085">
      <w:rPr>
        <w:rFonts w:asciiTheme="majorHAnsi" w:eastAsiaTheme="majorEastAsia" w:hAnsiTheme="majorHAnsi" w:cstheme="majorBidi"/>
        <w:color w:val="808080" w:themeColor="background1" w:themeShade="80"/>
        <w:sz w:val="16"/>
        <w:szCs w:val="16"/>
      </w:rPr>
      <w:t xml:space="preserve"> </w:t>
    </w:r>
    <w:r>
      <w:rPr>
        <w:rFonts w:asciiTheme="majorHAnsi" w:eastAsiaTheme="majorEastAsia" w:hAnsiTheme="majorHAnsi" w:cstheme="majorBidi"/>
        <w:color w:val="808080" w:themeColor="background1" w:themeShade="80"/>
        <w:sz w:val="16"/>
        <w:szCs w:val="16"/>
      </w:rPr>
      <w:t xml:space="preserve">Opérations </w:t>
    </w:r>
    <w:r w:rsidR="00783211">
      <w:rPr>
        <w:rFonts w:asciiTheme="majorHAnsi" w:eastAsiaTheme="majorEastAsia" w:hAnsiTheme="majorHAnsi" w:cstheme="majorBidi"/>
        <w:color w:val="808080" w:themeColor="background1" w:themeShade="80"/>
        <w:sz w:val="16"/>
        <w:szCs w:val="16"/>
      </w:rPr>
      <w:t xml:space="preserve">judiciaires </w:t>
    </w:r>
    <w:r>
      <w:rPr>
        <w:rFonts w:asciiTheme="majorHAnsi" w:eastAsiaTheme="majorEastAsia" w:hAnsiTheme="majorHAnsi" w:cstheme="majorBidi"/>
        <w:color w:val="808080" w:themeColor="background1" w:themeShade="80"/>
        <w:sz w:val="16"/>
        <w:szCs w:val="16"/>
      </w:rPr>
      <w:t>– Schéma Contrôle Qualité : Note explicative</w:t>
    </w:r>
    <w:r w:rsidRPr="00F92085">
      <w:rPr>
        <w:rFonts w:asciiTheme="majorHAnsi" w:eastAsiaTheme="majorEastAsia" w:hAnsiTheme="majorHAnsi" w:cstheme="majorBidi"/>
        <w:color w:val="808080" w:themeColor="background1" w:themeShade="80"/>
        <w:sz w:val="16"/>
        <w:szCs w:val="16"/>
      </w:rPr>
      <w:ptab w:relativeTo="margin" w:alignment="right" w:leader="none"/>
    </w:r>
    <w:r w:rsidRPr="00F92085">
      <w:rPr>
        <w:rFonts w:asciiTheme="majorHAnsi" w:eastAsiaTheme="majorEastAsia" w:hAnsiTheme="majorHAnsi" w:cstheme="majorBidi"/>
        <w:color w:val="808080" w:themeColor="background1" w:themeShade="80"/>
        <w:sz w:val="16"/>
        <w:szCs w:val="16"/>
      </w:rPr>
      <w:t xml:space="preserve">Page </w:t>
    </w:r>
    <w:r w:rsidRPr="00F92085">
      <w:rPr>
        <w:rFonts w:eastAsiaTheme="minorEastAsia"/>
        <w:color w:val="808080" w:themeColor="background1" w:themeShade="80"/>
        <w:sz w:val="16"/>
        <w:szCs w:val="16"/>
      </w:rPr>
      <w:fldChar w:fldCharType="begin"/>
    </w:r>
    <w:r w:rsidRPr="00F92085">
      <w:rPr>
        <w:color w:val="808080" w:themeColor="background1" w:themeShade="80"/>
        <w:sz w:val="16"/>
        <w:szCs w:val="16"/>
      </w:rPr>
      <w:instrText>PAGE   \* MERGEFORMAT</w:instrText>
    </w:r>
    <w:r w:rsidRPr="00F92085">
      <w:rPr>
        <w:rFonts w:eastAsiaTheme="minorEastAsia"/>
        <w:color w:val="808080" w:themeColor="background1" w:themeShade="80"/>
        <w:sz w:val="16"/>
        <w:szCs w:val="16"/>
      </w:rPr>
      <w:fldChar w:fldCharType="separate"/>
    </w:r>
    <w:r w:rsidR="0000606F" w:rsidRPr="0000606F">
      <w:rPr>
        <w:rFonts w:asciiTheme="majorHAnsi" w:eastAsiaTheme="majorEastAsia" w:hAnsiTheme="majorHAnsi" w:cstheme="majorBidi"/>
        <w:noProof/>
        <w:color w:val="808080" w:themeColor="background1" w:themeShade="80"/>
        <w:sz w:val="16"/>
        <w:szCs w:val="16"/>
      </w:rPr>
      <w:t>10</w:t>
    </w:r>
    <w:r w:rsidRPr="00F92085">
      <w:rPr>
        <w:rFonts w:asciiTheme="majorHAnsi" w:eastAsiaTheme="majorEastAsia" w:hAnsiTheme="majorHAnsi" w:cstheme="majorBidi"/>
        <w:color w:val="808080" w:themeColor="background1" w:themeShade="8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9217A" w14:textId="77777777" w:rsidR="00B37895" w:rsidRDefault="00B378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CB56A" w14:textId="77777777" w:rsidR="00B37895" w:rsidRDefault="00B37895" w:rsidP="00A72ED9">
      <w:pPr>
        <w:spacing w:before="0"/>
      </w:pPr>
      <w:r>
        <w:separator/>
      </w:r>
    </w:p>
  </w:footnote>
  <w:footnote w:type="continuationSeparator" w:id="0">
    <w:p w14:paraId="4A9C818A" w14:textId="77777777" w:rsidR="00B37895" w:rsidRDefault="00B37895" w:rsidP="00A72E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623AF" w14:textId="77777777" w:rsidR="00B37895" w:rsidRDefault="00B378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C698" w14:textId="77777777" w:rsidR="00B37895" w:rsidRDefault="00B378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E8EA6" w14:textId="77777777" w:rsidR="00B37895" w:rsidRDefault="00B378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512DC"/>
    <w:multiLevelType w:val="hybridMultilevel"/>
    <w:tmpl w:val="8D149E6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2867D66"/>
    <w:multiLevelType w:val="hybridMultilevel"/>
    <w:tmpl w:val="D90AD8C4"/>
    <w:lvl w:ilvl="0" w:tplc="8CFAB8D4">
      <w:start w:val="1"/>
      <w:numFmt w:val="bullet"/>
      <w:lvlText w:val=""/>
      <w:lvlJc w:val="left"/>
      <w:pPr>
        <w:ind w:left="1080" w:hanging="360"/>
      </w:pPr>
      <w:rPr>
        <w:rFonts w:ascii="Symbol" w:hAnsi="Symbol" w:hint="default"/>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2E1249F"/>
    <w:multiLevelType w:val="hybridMultilevel"/>
    <w:tmpl w:val="7C2E58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6B085E"/>
    <w:multiLevelType w:val="hybridMultilevel"/>
    <w:tmpl w:val="5C581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7E540C"/>
    <w:multiLevelType w:val="hybridMultilevel"/>
    <w:tmpl w:val="37B44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B23C78"/>
    <w:multiLevelType w:val="hybridMultilevel"/>
    <w:tmpl w:val="134A864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A1F745F"/>
    <w:multiLevelType w:val="hybridMultilevel"/>
    <w:tmpl w:val="896EC73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E7965F2"/>
    <w:multiLevelType w:val="hybridMultilevel"/>
    <w:tmpl w:val="62C22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94568D"/>
    <w:multiLevelType w:val="hybridMultilevel"/>
    <w:tmpl w:val="BB4A9188"/>
    <w:lvl w:ilvl="0" w:tplc="040C000F">
      <w:start w:val="1"/>
      <w:numFmt w:val="decimal"/>
      <w:lvlText w:val="%1."/>
      <w:lvlJc w:val="left"/>
      <w:pPr>
        <w:ind w:left="720" w:hanging="360"/>
      </w:pPr>
      <w:rPr>
        <w:rFonts w:hint="default"/>
      </w:rPr>
    </w:lvl>
    <w:lvl w:ilvl="1" w:tplc="B3983B30">
      <w:start w:val="1"/>
      <w:numFmt w:val="lowerLetter"/>
      <w:lvlText w:val="%2."/>
      <w:lvlJc w:val="left"/>
      <w:pPr>
        <w:ind w:left="1440" w:hanging="360"/>
      </w:pPr>
      <w:rPr>
        <w:rFonts w:asciiTheme="minorHAnsi" w:eastAsia="Calibri" w:hAnsiTheme="minorHAnsi" w:cs="Times New Roman"/>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FDC1813"/>
    <w:multiLevelType w:val="hybridMultilevel"/>
    <w:tmpl w:val="8CEA5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C34874"/>
    <w:multiLevelType w:val="hybridMultilevel"/>
    <w:tmpl w:val="A91C0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1A6FA0"/>
    <w:multiLevelType w:val="hybridMultilevel"/>
    <w:tmpl w:val="371EE050"/>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31C580E"/>
    <w:multiLevelType w:val="hybridMultilevel"/>
    <w:tmpl w:val="ADFAD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1628FD"/>
    <w:multiLevelType w:val="multilevel"/>
    <w:tmpl w:val="A05EBF02"/>
    <w:lvl w:ilvl="0">
      <w:start w:val="1"/>
      <w:numFmt w:val="decimal"/>
      <w:pStyle w:val="Titre1"/>
      <w:suff w:val="space"/>
      <w:lvlText w:val="%1 -"/>
      <w:lvlJc w:val="left"/>
      <w:pPr>
        <w:ind w:left="0" w:firstLine="0"/>
      </w:pPr>
      <w:rPr>
        <w:rFonts w:hint="default"/>
      </w:rPr>
    </w:lvl>
    <w:lvl w:ilvl="1">
      <w:start w:val="1"/>
      <w:numFmt w:val="decimal"/>
      <w:pStyle w:val="Titre2"/>
      <w:lvlText w:val="%1.%2."/>
      <w:lvlJc w:val="left"/>
      <w:pPr>
        <w:tabs>
          <w:tab w:val="num" w:pos="1701"/>
        </w:tabs>
        <w:ind w:left="1701" w:hanging="992"/>
      </w:pPr>
      <w:rPr>
        <w:rFonts w:hint="default"/>
      </w:rPr>
    </w:lvl>
    <w:lvl w:ilvl="2">
      <w:start w:val="1"/>
      <w:numFmt w:val="decimal"/>
      <w:pStyle w:val="Titre3"/>
      <w:lvlText w:val="%1.%2.%3."/>
      <w:lvlJc w:val="left"/>
      <w:pPr>
        <w:tabs>
          <w:tab w:val="num" w:pos="3402"/>
        </w:tabs>
        <w:ind w:left="3402" w:hanging="99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694"/>
        </w:tabs>
        <w:ind w:left="2694" w:hanging="1134"/>
      </w:pPr>
      <w:rPr>
        <w:rFonts w:hint="default"/>
      </w:rPr>
    </w:lvl>
    <w:lvl w:ilvl="4">
      <w:start w:val="1"/>
      <w:numFmt w:val="upperLetter"/>
      <w:pStyle w:val="Titre5"/>
      <w:lvlText w:val="%5."/>
      <w:lvlJc w:val="left"/>
      <w:pPr>
        <w:tabs>
          <w:tab w:val="num" w:pos="425"/>
        </w:tabs>
        <w:ind w:left="425" w:hanging="425"/>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Roman"/>
      <w:pStyle w:val="Titre6"/>
      <w:lvlText w:val="A.%6."/>
      <w:lvlJc w:val="left"/>
      <w:pPr>
        <w:tabs>
          <w:tab w:val="num" w:pos="1276"/>
        </w:tabs>
        <w:ind w:left="1276" w:hanging="425"/>
      </w:pPr>
      <w:rPr>
        <w:rFonts w:hint="default"/>
        <w:b/>
        <w:bCs w:val="0"/>
        <w:i w:val="0"/>
        <w:iCs w:val="0"/>
        <w:caps w:val="0"/>
        <w:smallCaps w:val="0"/>
        <w:strike w:val="0"/>
        <w:dstrike w:val="0"/>
        <w:outline w:val="0"/>
        <w:shadow w:val="0"/>
        <w:emboss w:val="0"/>
        <w:imprint w:val="0"/>
        <w:noProof w:val="0"/>
        <w:vanish w:val="0"/>
        <w:color w:val="243F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4" w15:restartNumberingAfterBreak="0">
    <w:nsid w:val="1D0D3C56"/>
    <w:multiLevelType w:val="hybridMultilevel"/>
    <w:tmpl w:val="E514C6B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1FEA050E"/>
    <w:multiLevelType w:val="hybridMultilevel"/>
    <w:tmpl w:val="3820A692"/>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64E2C97"/>
    <w:multiLevelType w:val="hybridMultilevel"/>
    <w:tmpl w:val="3BFC8A30"/>
    <w:lvl w:ilvl="0" w:tplc="027EE9E2">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68617F3"/>
    <w:multiLevelType w:val="hybridMultilevel"/>
    <w:tmpl w:val="1F6248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1C1CD7"/>
    <w:multiLevelType w:val="hybridMultilevel"/>
    <w:tmpl w:val="8B9A0A40"/>
    <w:lvl w:ilvl="0" w:tplc="1E6C67B8">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91414D"/>
    <w:multiLevelType w:val="hybridMultilevel"/>
    <w:tmpl w:val="DEFE466C"/>
    <w:lvl w:ilvl="0" w:tplc="040C000B">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0" w15:restartNumberingAfterBreak="0">
    <w:nsid w:val="2B546DC9"/>
    <w:multiLevelType w:val="hybridMultilevel"/>
    <w:tmpl w:val="1882B3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BF64AB"/>
    <w:multiLevelType w:val="hybridMultilevel"/>
    <w:tmpl w:val="9FECC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6B035C"/>
    <w:multiLevelType w:val="hybridMultilevel"/>
    <w:tmpl w:val="0D2EE7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835E2A"/>
    <w:multiLevelType w:val="hybridMultilevel"/>
    <w:tmpl w:val="96723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BB6ED3"/>
    <w:multiLevelType w:val="hybridMultilevel"/>
    <w:tmpl w:val="B7C0F30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15:restartNumberingAfterBreak="0">
    <w:nsid w:val="37F20DCA"/>
    <w:multiLevelType w:val="hybridMultilevel"/>
    <w:tmpl w:val="5F70E8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F096AF6"/>
    <w:multiLevelType w:val="hybridMultilevel"/>
    <w:tmpl w:val="43EE4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351B18"/>
    <w:multiLevelType w:val="hybridMultilevel"/>
    <w:tmpl w:val="17E2B036"/>
    <w:lvl w:ilvl="0" w:tplc="0B448D74">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01798F"/>
    <w:multiLevelType w:val="hybridMultilevel"/>
    <w:tmpl w:val="60785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C16C92"/>
    <w:multiLevelType w:val="hybridMultilevel"/>
    <w:tmpl w:val="CEE25F2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53EC53A3"/>
    <w:multiLevelType w:val="hybridMultilevel"/>
    <w:tmpl w:val="A67E9FF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7005C5B"/>
    <w:multiLevelType w:val="hybridMultilevel"/>
    <w:tmpl w:val="CA362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FF0483"/>
    <w:multiLevelType w:val="hybridMultilevel"/>
    <w:tmpl w:val="80E07A66"/>
    <w:lvl w:ilvl="0" w:tplc="7162439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522065"/>
    <w:multiLevelType w:val="hybridMultilevel"/>
    <w:tmpl w:val="D464B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810352"/>
    <w:multiLevelType w:val="multilevel"/>
    <w:tmpl w:val="CC380D46"/>
    <w:styleLink w:val="Listeencours1"/>
    <w:lvl w:ilvl="0">
      <w:start w:val="1"/>
      <w:numFmt w:val="decimal"/>
      <w:lvlText w:val="%1"/>
      <w:lvlJc w:val="left"/>
      <w:pPr>
        <w:tabs>
          <w:tab w:val="num" w:pos="1984"/>
        </w:tabs>
        <w:ind w:left="1984" w:hanging="425"/>
      </w:pPr>
      <w:rPr>
        <w:rFonts w:hint="default"/>
      </w:rPr>
    </w:lvl>
    <w:lvl w:ilvl="1">
      <w:start w:val="1"/>
      <w:numFmt w:val="decimal"/>
      <w:lvlText w:val="%1.%2"/>
      <w:lvlJc w:val="left"/>
      <w:pPr>
        <w:tabs>
          <w:tab w:val="num" w:pos="2448"/>
        </w:tabs>
        <w:ind w:left="2448" w:hanging="889"/>
      </w:pPr>
      <w:rPr>
        <w:rFonts w:hint="default"/>
        <w:b/>
      </w:rPr>
    </w:lvl>
    <w:lvl w:ilvl="2">
      <w:start w:val="1"/>
      <w:numFmt w:val="decimal"/>
      <w:lvlText w:val="%1.%2.%3"/>
      <w:lvlJc w:val="left"/>
      <w:pPr>
        <w:tabs>
          <w:tab w:val="num" w:pos="2551"/>
        </w:tabs>
        <w:ind w:left="2551" w:hanging="992"/>
      </w:pPr>
      <w:rPr>
        <w:rFonts w:hint="default"/>
        <w:b/>
      </w:rPr>
    </w:lvl>
    <w:lvl w:ilvl="3">
      <w:start w:val="1"/>
      <w:numFmt w:val="decimal"/>
      <w:lvlText w:val="%1.%2.%3.%4"/>
      <w:lvlJc w:val="left"/>
      <w:pPr>
        <w:tabs>
          <w:tab w:val="num" w:pos="2835"/>
        </w:tabs>
        <w:ind w:left="2835" w:hanging="1276"/>
      </w:pPr>
      <w:rPr>
        <w:rFonts w:hint="default"/>
        <w:b/>
        <w:i/>
      </w:rPr>
    </w:lvl>
    <w:lvl w:ilvl="4">
      <w:start w:val="1"/>
      <w:numFmt w:val="decimal"/>
      <w:lvlText w:val="%1.%2.%3.%4.%5"/>
      <w:lvlJc w:val="left"/>
      <w:pPr>
        <w:tabs>
          <w:tab w:val="num" w:pos="2977"/>
        </w:tabs>
        <w:ind w:left="2977" w:hanging="1418"/>
      </w:pPr>
      <w:rPr>
        <w:rFonts w:hint="default"/>
      </w:rPr>
    </w:lvl>
    <w:lvl w:ilvl="5">
      <w:start w:val="1"/>
      <w:numFmt w:val="decimal"/>
      <w:lvlText w:val="%1.%2.%3.%4.%5.%6"/>
      <w:lvlJc w:val="left"/>
      <w:pPr>
        <w:tabs>
          <w:tab w:val="num" w:pos="2711"/>
        </w:tabs>
        <w:ind w:left="2711" w:hanging="1152"/>
      </w:pPr>
      <w:rPr>
        <w:rFonts w:hint="default"/>
      </w:rPr>
    </w:lvl>
    <w:lvl w:ilvl="6">
      <w:start w:val="1"/>
      <w:numFmt w:val="decimal"/>
      <w:lvlText w:val="%1.%2.%3.%4.%5.%6.%7"/>
      <w:lvlJc w:val="left"/>
      <w:pPr>
        <w:tabs>
          <w:tab w:val="num" w:pos="2855"/>
        </w:tabs>
        <w:ind w:left="2855" w:hanging="1296"/>
      </w:pPr>
      <w:rPr>
        <w:rFonts w:hint="default"/>
      </w:rPr>
    </w:lvl>
    <w:lvl w:ilvl="7">
      <w:start w:val="1"/>
      <w:numFmt w:val="decimal"/>
      <w:lvlText w:val="%1.%2.%3.%4.%5.%6.%7.%8"/>
      <w:lvlJc w:val="left"/>
      <w:pPr>
        <w:tabs>
          <w:tab w:val="num" w:pos="2999"/>
        </w:tabs>
        <w:ind w:left="2999" w:hanging="1440"/>
      </w:pPr>
      <w:rPr>
        <w:rFonts w:hint="default"/>
      </w:rPr>
    </w:lvl>
    <w:lvl w:ilvl="8">
      <w:start w:val="1"/>
      <w:numFmt w:val="decimal"/>
      <w:lvlText w:val="%1.%2.%3.%4.%5.%6.%7.%8.%9"/>
      <w:lvlJc w:val="left"/>
      <w:pPr>
        <w:tabs>
          <w:tab w:val="num" w:pos="3143"/>
        </w:tabs>
        <w:ind w:left="3143" w:hanging="1584"/>
      </w:pPr>
      <w:rPr>
        <w:rFonts w:hint="default"/>
      </w:rPr>
    </w:lvl>
  </w:abstractNum>
  <w:abstractNum w:abstractNumId="35" w15:restartNumberingAfterBreak="0">
    <w:nsid w:val="68BF3B99"/>
    <w:multiLevelType w:val="hybridMultilevel"/>
    <w:tmpl w:val="1F6248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AF1D62"/>
    <w:multiLevelType w:val="hybridMultilevel"/>
    <w:tmpl w:val="B956A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952790"/>
    <w:multiLevelType w:val="hybridMultilevel"/>
    <w:tmpl w:val="04464E9A"/>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78621652"/>
    <w:multiLevelType w:val="hybridMultilevel"/>
    <w:tmpl w:val="DBB8C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190F92"/>
    <w:multiLevelType w:val="hybridMultilevel"/>
    <w:tmpl w:val="28E65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646E24"/>
    <w:multiLevelType w:val="hybridMultilevel"/>
    <w:tmpl w:val="3CBC4CD0"/>
    <w:lvl w:ilvl="0" w:tplc="027EE9E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6838382">
    <w:abstractNumId w:val="13"/>
  </w:num>
  <w:num w:numId="2" w16cid:durableId="511771398">
    <w:abstractNumId w:val="34"/>
  </w:num>
  <w:num w:numId="3" w16cid:durableId="1650404974">
    <w:abstractNumId w:val="23"/>
  </w:num>
  <w:num w:numId="4" w16cid:durableId="1650403692">
    <w:abstractNumId w:val="9"/>
  </w:num>
  <w:num w:numId="5" w16cid:durableId="1717312032">
    <w:abstractNumId w:val="7"/>
  </w:num>
  <w:num w:numId="6" w16cid:durableId="950892564">
    <w:abstractNumId w:val="10"/>
  </w:num>
  <w:num w:numId="7" w16cid:durableId="1427649133">
    <w:abstractNumId w:val="39"/>
  </w:num>
  <w:num w:numId="8" w16cid:durableId="1782526299">
    <w:abstractNumId w:val="3"/>
  </w:num>
  <w:num w:numId="9" w16cid:durableId="456797476">
    <w:abstractNumId w:val="38"/>
  </w:num>
  <w:num w:numId="10" w16cid:durableId="2038389769">
    <w:abstractNumId w:val="21"/>
  </w:num>
  <w:num w:numId="11" w16cid:durableId="1216701386">
    <w:abstractNumId w:val="12"/>
  </w:num>
  <w:num w:numId="12" w16cid:durableId="250894699">
    <w:abstractNumId w:val="33"/>
  </w:num>
  <w:num w:numId="13" w16cid:durableId="1025324814">
    <w:abstractNumId w:val="26"/>
  </w:num>
  <w:num w:numId="14" w16cid:durableId="933321796">
    <w:abstractNumId w:val="31"/>
  </w:num>
  <w:num w:numId="15" w16cid:durableId="677998017">
    <w:abstractNumId w:val="36"/>
  </w:num>
  <w:num w:numId="16" w16cid:durableId="1830245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6194154">
    <w:abstractNumId w:val="22"/>
  </w:num>
  <w:num w:numId="18" w16cid:durableId="632491006">
    <w:abstractNumId w:val="20"/>
  </w:num>
  <w:num w:numId="19" w16cid:durableId="617755531">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0971072">
    <w:abstractNumId w:val="5"/>
  </w:num>
  <w:num w:numId="21" w16cid:durableId="579563884">
    <w:abstractNumId w:val="19"/>
  </w:num>
  <w:num w:numId="22" w16cid:durableId="172577241">
    <w:abstractNumId w:val="37"/>
  </w:num>
  <w:num w:numId="23" w16cid:durableId="1522012101">
    <w:abstractNumId w:val="11"/>
  </w:num>
  <w:num w:numId="24" w16cid:durableId="317463235">
    <w:abstractNumId w:val="14"/>
  </w:num>
  <w:num w:numId="25" w16cid:durableId="1045179030">
    <w:abstractNumId w:val="6"/>
  </w:num>
  <w:num w:numId="26" w16cid:durableId="1889951071">
    <w:abstractNumId w:val="15"/>
  </w:num>
  <w:num w:numId="27" w16cid:durableId="1075855769">
    <w:abstractNumId w:val="30"/>
  </w:num>
  <w:num w:numId="28" w16cid:durableId="330912413">
    <w:abstractNumId w:val="29"/>
  </w:num>
  <w:num w:numId="29" w16cid:durableId="233471710">
    <w:abstractNumId w:val="4"/>
  </w:num>
  <w:num w:numId="30" w16cid:durableId="533999748">
    <w:abstractNumId w:val="0"/>
  </w:num>
  <w:num w:numId="31" w16cid:durableId="2026899618">
    <w:abstractNumId w:val="16"/>
  </w:num>
  <w:num w:numId="32" w16cid:durableId="33237738">
    <w:abstractNumId w:val="28"/>
  </w:num>
  <w:num w:numId="33" w16cid:durableId="768893395">
    <w:abstractNumId w:val="32"/>
  </w:num>
  <w:num w:numId="34" w16cid:durableId="1562248443">
    <w:abstractNumId w:val="24"/>
  </w:num>
  <w:num w:numId="35" w16cid:durableId="246153368">
    <w:abstractNumId w:val="18"/>
  </w:num>
  <w:num w:numId="36" w16cid:durableId="363018918">
    <w:abstractNumId w:val="1"/>
  </w:num>
  <w:num w:numId="37" w16cid:durableId="597643284">
    <w:abstractNumId w:val="13"/>
  </w:num>
  <w:num w:numId="38" w16cid:durableId="11999355">
    <w:abstractNumId w:val="40"/>
  </w:num>
  <w:num w:numId="39" w16cid:durableId="15222064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63345075">
    <w:abstractNumId w:val="35"/>
  </w:num>
  <w:num w:numId="41" w16cid:durableId="2088382655">
    <w:abstractNumId w:val="25"/>
  </w:num>
  <w:num w:numId="42" w16cid:durableId="1434321480">
    <w:abstractNumId w:val="17"/>
  </w:num>
  <w:num w:numId="43" w16cid:durableId="793206979">
    <w:abstractNumId w:val="8"/>
  </w:num>
  <w:num w:numId="44" w16cid:durableId="1271862981">
    <w:abstractNumId w:val="2"/>
  </w:num>
  <w:num w:numId="45" w16cid:durableId="532690314">
    <w:abstractNumId w:val="27"/>
  </w:num>
  <w:num w:numId="46" w16cid:durableId="48847783">
    <w:abstractNumId w:val="13"/>
  </w:num>
  <w:num w:numId="47" w16cid:durableId="4585750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83137724">
    <w:abstractNumId w:val="13"/>
  </w:num>
  <w:num w:numId="49" w16cid:durableId="1653019944">
    <w:abstractNumId w:val="13"/>
  </w:num>
  <w:num w:numId="50" w16cid:durableId="1497301234">
    <w:abstractNumId w:val="13"/>
  </w:num>
  <w:num w:numId="51" w16cid:durableId="1115712217">
    <w:abstractNumId w:val="1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LLOW Alexandra">
    <w15:presenceInfo w15:providerId="AD" w15:userId="S::alexandra.bellow@apij-justice.fr::4c5b4538-8051-4a95-ba25-979b09abc2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grammar="clean"/>
  <w:trackRevisions/>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ED9"/>
    <w:rsid w:val="00000787"/>
    <w:rsid w:val="000010C7"/>
    <w:rsid w:val="000010CD"/>
    <w:rsid w:val="00001333"/>
    <w:rsid w:val="0000297F"/>
    <w:rsid w:val="00003E67"/>
    <w:rsid w:val="00003FF8"/>
    <w:rsid w:val="000044FF"/>
    <w:rsid w:val="0000606F"/>
    <w:rsid w:val="00013902"/>
    <w:rsid w:val="000143B0"/>
    <w:rsid w:val="000210A4"/>
    <w:rsid w:val="00023D02"/>
    <w:rsid w:val="00023D45"/>
    <w:rsid w:val="00024282"/>
    <w:rsid w:val="00025F10"/>
    <w:rsid w:val="00026C90"/>
    <w:rsid w:val="000276F3"/>
    <w:rsid w:val="0003142C"/>
    <w:rsid w:val="00031A9F"/>
    <w:rsid w:val="0003210F"/>
    <w:rsid w:val="00034336"/>
    <w:rsid w:val="000362A9"/>
    <w:rsid w:val="00036A6B"/>
    <w:rsid w:val="00042B56"/>
    <w:rsid w:val="00043795"/>
    <w:rsid w:val="00044737"/>
    <w:rsid w:val="00046180"/>
    <w:rsid w:val="00046722"/>
    <w:rsid w:val="00046CB7"/>
    <w:rsid w:val="000507FF"/>
    <w:rsid w:val="0005223B"/>
    <w:rsid w:val="00052AC0"/>
    <w:rsid w:val="00056209"/>
    <w:rsid w:val="0005627B"/>
    <w:rsid w:val="00056AD3"/>
    <w:rsid w:val="000615A0"/>
    <w:rsid w:val="00065EAF"/>
    <w:rsid w:val="0006755D"/>
    <w:rsid w:val="00067AC4"/>
    <w:rsid w:val="00070267"/>
    <w:rsid w:val="00071987"/>
    <w:rsid w:val="00073356"/>
    <w:rsid w:val="00073A50"/>
    <w:rsid w:val="000743F4"/>
    <w:rsid w:val="00074F4A"/>
    <w:rsid w:val="00076A26"/>
    <w:rsid w:val="000804E4"/>
    <w:rsid w:val="00083B1D"/>
    <w:rsid w:val="0008471A"/>
    <w:rsid w:val="00084A29"/>
    <w:rsid w:val="0008533E"/>
    <w:rsid w:val="00087484"/>
    <w:rsid w:val="00087CEF"/>
    <w:rsid w:val="00091919"/>
    <w:rsid w:val="00096A5A"/>
    <w:rsid w:val="00097395"/>
    <w:rsid w:val="000973FD"/>
    <w:rsid w:val="00097EA7"/>
    <w:rsid w:val="000A0793"/>
    <w:rsid w:val="000A253B"/>
    <w:rsid w:val="000A2AFF"/>
    <w:rsid w:val="000A7A8B"/>
    <w:rsid w:val="000B15B7"/>
    <w:rsid w:val="000B3D5E"/>
    <w:rsid w:val="000B4D33"/>
    <w:rsid w:val="000B5113"/>
    <w:rsid w:val="000C04F6"/>
    <w:rsid w:val="000C151A"/>
    <w:rsid w:val="000C30C8"/>
    <w:rsid w:val="000C38EF"/>
    <w:rsid w:val="000C395F"/>
    <w:rsid w:val="000C4973"/>
    <w:rsid w:val="000C4BD7"/>
    <w:rsid w:val="000C4D7C"/>
    <w:rsid w:val="000C4DB8"/>
    <w:rsid w:val="000C6A71"/>
    <w:rsid w:val="000C72C1"/>
    <w:rsid w:val="000D2223"/>
    <w:rsid w:val="000D7061"/>
    <w:rsid w:val="000D790C"/>
    <w:rsid w:val="000E0B97"/>
    <w:rsid w:val="000E3848"/>
    <w:rsid w:val="000E3EF7"/>
    <w:rsid w:val="000E69F4"/>
    <w:rsid w:val="000E7882"/>
    <w:rsid w:val="000E7BA9"/>
    <w:rsid w:val="000F00B8"/>
    <w:rsid w:val="000F1C91"/>
    <w:rsid w:val="000F2253"/>
    <w:rsid w:val="000F398C"/>
    <w:rsid w:val="000F42E6"/>
    <w:rsid w:val="000F5130"/>
    <w:rsid w:val="000F75E5"/>
    <w:rsid w:val="001015F9"/>
    <w:rsid w:val="00101E13"/>
    <w:rsid w:val="00102B13"/>
    <w:rsid w:val="001046F0"/>
    <w:rsid w:val="00104C6B"/>
    <w:rsid w:val="00105AEA"/>
    <w:rsid w:val="00107BDD"/>
    <w:rsid w:val="00110475"/>
    <w:rsid w:val="0011099A"/>
    <w:rsid w:val="00111228"/>
    <w:rsid w:val="0011199B"/>
    <w:rsid w:val="00113B0A"/>
    <w:rsid w:val="001151B4"/>
    <w:rsid w:val="00116A03"/>
    <w:rsid w:val="0011715E"/>
    <w:rsid w:val="00117F82"/>
    <w:rsid w:val="00120472"/>
    <w:rsid w:val="001237B9"/>
    <w:rsid w:val="00123D4B"/>
    <w:rsid w:val="00125116"/>
    <w:rsid w:val="00125357"/>
    <w:rsid w:val="0012646C"/>
    <w:rsid w:val="00127E44"/>
    <w:rsid w:val="001319DE"/>
    <w:rsid w:val="00133CE9"/>
    <w:rsid w:val="0013418D"/>
    <w:rsid w:val="0013757B"/>
    <w:rsid w:val="0013790B"/>
    <w:rsid w:val="00144C90"/>
    <w:rsid w:val="001522C4"/>
    <w:rsid w:val="001541E5"/>
    <w:rsid w:val="00154B05"/>
    <w:rsid w:val="001569A6"/>
    <w:rsid w:val="00156B9E"/>
    <w:rsid w:val="00157793"/>
    <w:rsid w:val="00161204"/>
    <w:rsid w:val="00162338"/>
    <w:rsid w:val="0016396B"/>
    <w:rsid w:val="001672F5"/>
    <w:rsid w:val="00170C12"/>
    <w:rsid w:val="001712F7"/>
    <w:rsid w:val="001714DE"/>
    <w:rsid w:val="0017160C"/>
    <w:rsid w:val="001736D2"/>
    <w:rsid w:val="001740E5"/>
    <w:rsid w:val="00175680"/>
    <w:rsid w:val="00175E58"/>
    <w:rsid w:val="001774DF"/>
    <w:rsid w:val="0017771D"/>
    <w:rsid w:val="00177AAE"/>
    <w:rsid w:val="00183610"/>
    <w:rsid w:val="001855B6"/>
    <w:rsid w:val="00187F10"/>
    <w:rsid w:val="00190AFF"/>
    <w:rsid w:val="00190CCF"/>
    <w:rsid w:val="00193680"/>
    <w:rsid w:val="001937E0"/>
    <w:rsid w:val="0019604E"/>
    <w:rsid w:val="00197313"/>
    <w:rsid w:val="00197D68"/>
    <w:rsid w:val="001A024C"/>
    <w:rsid w:val="001A0769"/>
    <w:rsid w:val="001A09AF"/>
    <w:rsid w:val="001A0CE0"/>
    <w:rsid w:val="001A148A"/>
    <w:rsid w:val="001A18F0"/>
    <w:rsid w:val="001A1B23"/>
    <w:rsid w:val="001A27A9"/>
    <w:rsid w:val="001A345B"/>
    <w:rsid w:val="001A350E"/>
    <w:rsid w:val="001A3720"/>
    <w:rsid w:val="001A410A"/>
    <w:rsid w:val="001A4F32"/>
    <w:rsid w:val="001A5A34"/>
    <w:rsid w:val="001A72BD"/>
    <w:rsid w:val="001A7895"/>
    <w:rsid w:val="001B5AAD"/>
    <w:rsid w:val="001B5B97"/>
    <w:rsid w:val="001C18D6"/>
    <w:rsid w:val="001C3893"/>
    <w:rsid w:val="001C5A14"/>
    <w:rsid w:val="001D006C"/>
    <w:rsid w:val="001D1CEC"/>
    <w:rsid w:val="001D20E3"/>
    <w:rsid w:val="001D24DA"/>
    <w:rsid w:val="001D473B"/>
    <w:rsid w:val="001D4871"/>
    <w:rsid w:val="001D613B"/>
    <w:rsid w:val="001D6CD1"/>
    <w:rsid w:val="001D7821"/>
    <w:rsid w:val="001E10A6"/>
    <w:rsid w:val="001E1272"/>
    <w:rsid w:val="001E1630"/>
    <w:rsid w:val="001E172C"/>
    <w:rsid w:val="001E205B"/>
    <w:rsid w:val="001E2B2E"/>
    <w:rsid w:val="001E475F"/>
    <w:rsid w:val="001E4E8A"/>
    <w:rsid w:val="001E595E"/>
    <w:rsid w:val="001E6E81"/>
    <w:rsid w:val="001F0424"/>
    <w:rsid w:val="001F1B1E"/>
    <w:rsid w:val="001F2C62"/>
    <w:rsid w:val="001F650C"/>
    <w:rsid w:val="002008F4"/>
    <w:rsid w:val="00200990"/>
    <w:rsid w:val="00200DE0"/>
    <w:rsid w:val="0020266B"/>
    <w:rsid w:val="002035B2"/>
    <w:rsid w:val="00203EF1"/>
    <w:rsid w:val="0020465C"/>
    <w:rsid w:val="0020594E"/>
    <w:rsid w:val="00206AC3"/>
    <w:rsid w:val="00210265"/>
    <w:rsid w:val="00210D36"/>
    <w:rsid w:val="002117FA"/>
    <w:rsid w:val="00213818"/>
    <w:rsid w:val="002154BF"/>
    <w:rsid w:val="00215DF0"/>
    <w:rsid w:val="00215E46"/>
    <w:rsid w:val="002166DD"/>
    <w:rsid w:val="00217AF7"/>
    <w:rsid w:val="00224026"/>
    <w:rsid w:val="00224340"/>
    <w:rsid w:val="002248B8"/>
    <w:rsid w:val="002250B7"/>
    <w:rsid w:val="00226DE4"/>
    <w:rsid w:val="00227C4C"/>
    <w:rsid w:val="00233C44"/>
    <w:rsid w:val="002343B3"/>
    <w:rsid w:val="002349C6"/>
    <w:rsid w:val="002354B6"/>
    <w:rsid w:val="00237319"/>
    <w:rsid w:val="002405AA"/>
    <w:rsid w:val="00240827"/>
    <w:rsid w:val="002413D6"/>
    <w:rsid w:val="00241F4F"/>
    <w:rsid w:val="002434A4"/>
    <w:rsid w:val="002448A1"/>
    <w:rsid w:val="00244EFE"/>
    <w:rsid w:val="002451D1"/>
    <w:rsid w:val="00245C0B"/>
    <w:rsid w:val="00246475"/>
    <w:rsid w:val="00247B1A"/>
    <w:rsid w:val="00252C09"/>
    <w:rsid w:val="00253AA4"/>
    <w:rsid w:val="002541B5"/>
    <w:rsid w:val="002549D5"/>
    <w:rsid w:val="0025567E"/>
    <w:rsid w:val="00255C05"/>
    <w:rsid w:val="00256341"/>
    <w:rsid w:val="002603E9"/>
    <w:rsid w:val="00263AF2"/>
    <w:rsid w:val="00263B3B"/>
    <w:rsid w:val="002649A3"/>
    <w:rsid w:val="00264B6D"/>
    <w:rsid w:val="00264FB1"/>
    <w:rsid w:val="00270A9A"/>
    <w:rsid w:val="00271629"/>
    <w:rsid w:val="00271831"/>
    <w:rsid w:val="002720DD"/>
    <w:rsid w:val="00274056"/>
    <w:rsid w:val="00274327"/>
    <w:rsid w:val="00276B52"/>
    <w:rsid w:val="0027788F"/>
    <w:rsid w:val="0028237E"/>
    <w:rsid w:val="00282889"/>
    <w:rsid w:val="00283794"/>
    <w:rsid w:val="00284497"/>
    <w:rsid w:val="00284C68"/>
    <w:rsid w:val="00284F95"/>
    <w:rsid w:val="00285495"/>
    <w:rsid w:val="002907FA"/>
    <w:rsid w:val="002908DF"/>
    <w:rsid w:val="002913F8"/>
    <w:rsid w:val="00292EA9"/>
    <w:rsid w:val="00297574"/>
    <w:rsid w:val="002A0268"/>
    <w:rsid w:val="002A07FD"/>
    <w:rsid w:val="002A0CD6"/>
    <w:rsid w:val="002A10CA"/>
    <w:rsid w:val="002A1DCF"/>
    <w:rsid w:val="002A2E33"/>
    <w:rsid w:val="002A5D58"/>
    <w:rsid w:val="002A6B98"/>
    <w:rsid w:val="002B08EF"/>
    <w:rsid w:val="002B189C"/>
    <w:rsid w:val="002B19D4"/>
    <w:rsid w:val="002B33D2"/>
    <w:rsid w:val="002B393D"/>
    <w:rsid w:val="002B39F4"/>
    <w:rsid w:val="002B4136"/>
    <w:rsid w:val="002B5F84"/>
    <w:rsid w:val="002B72CD"/>
    <w:rsid w:val="002B7695"/>
    <w:rsid w:val="002B7C17"/>
    <w:rsid w:val="002C0A93"/>
    <w:rsid w:val="002C3A47"/>
    <w:rsid w:val="002C5D2B"/>
    <w:rsid w:val="002D2348"/>
    <w:rsid w:val="002D50FD"/>
    <w:rsid w:val="002D62C7"/>
    <w:rsid w:val="002E0859"/>
    <w:rsid w:val="002E0CE3"/>
    <w:rsid w:val="002E135D"/>
    <w:rsid w:val="002E224C"/>
    <w:rsid w:val="002E3604"/>
    <w:rsid w:val="002E4A45"/>
    <w:rsid w:val="002E55C3"/>
    <w:rsid w:val="002E5B37"/>
    <w:rsid w:val="002F2022"/>
    <w:rsid w:val="002F30E2"/>
    <w:rsid w:val="002F5879"/>
    <w:rsid w:val="002F5BF5"/>
    <w:rsid w:val="002F6523"/>
    <w:rsid w:val="002F6AE5"/>
    <w:rsid w:val="002F741D"/>
    <w:rsid w:val="0030056D"/>
    <w:rsid w:val="003008F7"/>
    <w:rsid w:val="00300CEF"/>
    <w:rsid w:val="00301738"/>
    <w:rsid w:val="00305288"/>
    <w:rsid w:val="003054A4"/>
    <w:rsid w:val="00307847"/>
    <w:rsid w:val="00307BD1"/>
    <w:rsid w:val="00310E57"/>
    <w:rsid w:val="003124BA"/>
    <w:rsid w:val="0031580E"/>
    <w:rsid w:val="00316017"/>
    <w:rsid w:val="00316453"/>
    <w:rsid w:val="00316B67"/>
    <w:rsid w:val="00317184"/>
    <w:rsid w:val="003207AB"/>
    <w:rsid w:val="0032235D"/>
    <w:rsid w:val="00322A83"/>
    <w:rsid w:val="00330444"/>
    <w:rsid w:val="00330AEC"/>
    <w:rsid w:val="00330D3B"/>
    <w:rsid w:val="00330D68"/>
    <w:rsid w:val="0033148D"/>
    <w:rsid w:val="003315FB"/>
    <w:rsid w:val="00331D60"/>
    <w:rsid w:val="003322C7"/>
    <w:rsid w:val="0033363F"/>
    <w:rsid w:val="00334695"/>
    <w:rsid w:val="00335B55"/>
    <w:rsid w:val="0033659F"/>
    <w:rsid w:val="003368ED"/>
    <w:rsid w:val="00342827"/>
    <w:rsid w:val="00342C2A"/>
    <w:rsid w:val="00342D71"/>
    <w:rsid w:val="00343E9E"/>
    <w:rsid w:val="003467AB"/>
    <w:rsid w:val="00347AFB"/>
    <w:rsid w:val="003511BD"/>
    <w:rsid w:val="003524F2"/>
    <w:rsid w:val="00356C51"/>
    <w:rsid w:val="00357733"/>
    <w:rsid w:val="00357B5E"/>
    <w:rsid w:val="00357E6B"/>
    <w:rsid w:val="003603BA"/>
    <w:rsid w:val="00363707"/>
    <w:rsid w:val="00363930"/>
    <w:rsid w:val="00363B62"/>
    <w:rsid w:val="00364BDF"/>
    <w:rsid w:val="0036733B"/>
    <w:rsid w:val="00370AA6"/>
    <w:rsid w:val="00370BB0"/>
    <w:rsid w:val="0037255B"/>
    <w:rsid w:val="00372724"/>
    <w:rsid w:val="00374574"/>
    <w:rsid w:val="00374730"/>
    <w:rsid w:val="003751D3"/>
    <w:rsid w:val="0037559F"/>
    <w:rsid w:val="00381162"/>
    <w:rsid w:val="00384BDD"/>
    <w:rsid w:val="00385FEC"/>
    <w:rsid w:val="003873D5"/>
    <w:rsid w:val="00387DC4"/>
    <w:rsid w:val="00387DEC"/>
    <w:rsid w:val="00391F12"/>
    <w:rsid w:val="0039253A"/>
    <w:rsid w:val="003944E1"/>
    <w:rsid w:val="00395731"/>
    <w:rsid w:val="00396A18"/>
    <w:rsid w:val="00397866"/>
    <w:rsid w:val="003A05D9"/>
    <w:rsid w:val="003A0E5E"/>
    <w:rsid w:val="003A10B3"/>
    <w:rsid w:val="003A1ADB"/>
    <w:rsid w:val="003A2253"/>
    <w:rsid w:val="003A3C1B"/>
    <w:rsid w:val="003A5BAF"/>
    <w:rsid w:val="003A5D22"/>
    <w:rsid w:val="003A60A1"/>
    <w:rsid w:val="003A72DB"/>
    <w:rsid w:val="003A7F50"/>
    <w:rsid w:val="003B1520"/>
    <w:rsid w:val="003B2D8E"/>
    <w:rsid w:val="003B2F88"/>
    <w:rsid w:val="003B3FCA"/>
    <w:rsid w:val="003B4A77"/>
    <w:rsid w:val="003B6596"/>
    <w:rsid w:val="003C338D"/>
    <w:rsid w:val="003C3F65"/>
    <w:rsid w:val="003C44DB"/>
    <w:rsid w:val="003C4FCA"/>
    <w:rsid w:val="003C71C9"/>
    <w:rsid w:val="003D17D8"/>
    <w:rsid w:val="003D295F"/>
    <w:rsid w:val="003D3874"/>
    <w:rsid w:val="003D6029"/>
    <w:rsid w:val="003D63FE"/>
    <w:rsid w:val="003E4846"/>
    <w:rsid w:val="003E5BB9"/>
    <w:rsid w:val="003F04BA"/>
    <w:rsid w:val="003F0FD1"/>
    <w:rsid w:val="003F22AC"/>
    <w:rsid w:val="003F290E"/>
    <w:rsid w:val="003F4470"/>
    <w:rsid w:val="003F5012"/>
    <w:rsid w:val="003F55E7"/>
    <w:rsid w:val="003F57AD"/>
    <w:rsid w:val="003F6925"/>
    <w:rsid w:val="003F75ED"/>
    <w:rsid w:val="003F790B"/>
    <w:rsid w:val="004028A3"/>
    <w:rsid w:val="00402DD3"/>
    <w:rsid w:val="00402F5B"/>
    <w:rsid w:val="00403E96"/>
    <w:rsid w:val="0040621D"/>
    <w:rsid w:val="0040632E"/>
    <w:rsid w:val="00406774"/>
    <w:rsid w:val="004108C6"/>
    <w:rsid w:val="00410D10"/>
    <w:rsid w:val="00411E9E"/>
    <w:rsid w:val="004122AC"/>
    <w:rsid w:val="00413CFF"/>
    <w:rsid w:val="004150CB"/>
    <w:rsid w:val="0041580F"/>
    <w:rsid w:val="00417902"/>
    <w:rsid w:val="0042116D"/>
    <w:rsid w:val="0042557B"/>
    <w:rsid w:val="00426AFD"/>
    <w:rsid w:val="004342BD"/>
    <w:rsid w:val="00437BBE"/>
    <w:rsid w:val="00437D9C"/>
    <w:rsid w:val="00440465"/>
    <w:rsid w:val="0044262D"/>
    <w:rsid w:val="0044514D"/>
    <w:rsid w:val="00450338"/>
    <w:rsid w:val="00450409"/>
    <w:rsid w:val="00451603"/>
    <w:rsid w:val="004553BD"/>
    <w:rsid w:val="00455FF8"/>
    <w:rsid w:val="00457921"/>
    <w:rsid w:val="0045797D"/>
    <w:rsid w:val="00474B5E"/>
    <w:rsid w:val="00474C5F"/>
    <w:rsid w:val="004764C8"/>
    <w:rsid w:val="00476E36"/>
    <w:rsid w:val="00477AB7"/>
    <w:rsid w:val="00481796"/>
    <w:rsid w:val="00481C8E"/>
    <w:rsid w:val="00482789"/>
    <w:rsid w:val="00484181"/>
    <w:rsid w:val="004849D8"/>
    <w:rsid w:val="0048735C"/>
    <w:rsid w:val="004911A3"/>
    <w:rsid w:val="0049477F"/>
    <w:rsid w:val="00496167"/>
    <w:rsid w:val="004A4D9E"/>
    <w:rsid w:val="004A4ECC"/>
    <w:rsid w:val="004A5808"/>
    <w:rsid w:val="004A7FFC"/>
    <w:rsid w:val="004B112B"/>
    <w:rsid w:val="004B2EC2"/>
    <w:rsid w:val="004B5562"/>
    <w:rsid w:val="004B5725"/>
    <w:rsid w:val="004B6E3B"/>
    <w:rsid w:val="004B7CC9"/>
    <w:rsid w:val="004C1ED5"/>
    <w:rsid w:val="004C206B"/>
    <w:rsid w:val="004C2799"/>
    <w:rsid w:val="004C5015"/>
    <w:rsid w:val="004C6E5A"/>
    <w:rsid w:val="004C7D2F"/>
    <w:rsid w:val="004D2F6E"/>
    <w:rsid w:val="004D386F"/>
    <w:rsid w:val="004D3E14"/>
    <w:rsid w:val="004D43FA"/>
    <w:rsid w:val="004E14AB"/>
    <w:rsid w:val="004E1F1A"/>
    <w:rsid w:val="004E2428"/>
    <w:rsid w:val="004E351D"/>
    <w:rsid w:val="004E66B1"/>
    <w:rsid w:val="004E7ECD"/>
    <w:rsid w:val="004F0AC3"/>
    <w:rsid w:val="004F2083"/>
    <w:rsid w:val="004F465C"/>
    <w:rsid w:val="004F4697"/>
    <w:rsid w:val="004F486C"/>
    <w:rsid w:val="004F4F2E"/>
    <w:rsid w:val="004F6A7F"/>
    <w:rsid w:val="00500094"/>
    <w:rsid w:val="00500A36"/>
    <w:rsid w:val="00500C50"/>
    <w:rsid w:val="00503992"/>
    <w:rsid w:val="00503E61"/>
    <w:rsid w:val="00510274"/>
    <w:rsid w:val="005117A4"/>
    <w:rsid w:val="00512097"/>
    <w:rsid w:val="00512880"/>
    <w:rsid w:val="00512AD4"/>
    <w:rsid w:val="00512D8A"/>
    <w:rsid w:val="005136FF"/>
    <w:rsid w:val="005149F1"/>
    <w:rsid w:val="0052151D"/>
    <w:rsid w:val="00521728"/>
    <w:rsid w:val="00523A35"/>
    <w:rsid w:val="00523BBB"/>
    <w:rsid w:val="00524CE3"/>
    <w:rsid w:val="00525ED5"/>
    <w:rsid w:val="005262C1"/>
    <w:rsid w:val="00527014"/>
    <w:rsid w:val="00527FA9"/>
    <w:rsid w:val="005305CF"/>
    <w:rsid w:val="00530C85"/>
    <w:rsid w:val="00530CE2"/>
    <w:rsid w:val="00533363"/>
    <w:rsid w:val="005339E9"/>
    <w:rsid w:val="00533FA0"/>
    <w:rsid w:val="00534324"/>
    <w:rsid w:val="005360E6"/>
    <w:rsid w:val="0053722B"/>
    <w:rsid w:val="005408F2"/>
    <w:rsid w:val="00542BB2"/>
    <w:rsid w:val="005431BA"/>
    <w:rsid w:val="00543BFD"/>
    <w:rsid w:val="00546387"/>
    <w:rsid w:val="00546455"/>
    <w:rsid w:val="005500AC"/>
    <w:rsid w:val="00550E5E"/>
    <w:rsid w:val="0055126C"/>
    <w:rsid w:val="00552B93"/>
    <w:rsid w:val="00552EB4"/>
    <w:rsid w:val="00554D77"/>
    <w:rsid w:val="00556143"/>
    <w:rsid w:val="00557E64"/>
    <w:rsid w:val="00560F9F"/>
    <w:rsid w:val="00561530"/>
    <w:rsid w:val="00564325"/>
    <w:rsid w:val="0056452E"/>
    <w:rsid w:val="00565675"/>
    <w:rsid w:val="00565FF5"/>
    <w:rsid w:val="00573955"/>
    <w:rsid w:val="00574229"/>
    <w:rsid w:val="00574A0F"/>
    <w:rsid w:val="00577516"/>
    <w:rsid w:val="00580808"/>
    <w:rsid w:val="005810F0"/>
    <w:rsid w:val="005823B7"/>
    <w:rsid w:val="00582CB6"/>
    <w:rsid w:val="00583D32"/>
    <w:rsid w:val="00586173"/>
    <w:rsid w:val="00586318"/>
    <w:rsid w:val="00586751"/>
    <w:rsid w:val="00590AF5"/>
    <w:rsid w:val="00590D03"/>
    <w:rsid w:val="00590DA1"/>
    <w:rsid w:val="0059231F"/>
    <w:rsid w:val="00592AEA"/>
    <w:rsid w:val="00593A9F"/>
    <w:rsid w:val="00593FF0"/>
    <w:rsid w:val="00594A5F"/>
    <w:rsid w:val="005A20FA"/>
    <w:rsid w:val="005A38AF"/>
    <w:rsid w:val="005A3A56"/>
    <w:rsid w:val="005A3FA5"/>
    <w:rsid w:val="005A72B2"/>
    <w:rsid w:val="005B0EB3"/>
    <w:rsid w:val="005B3D76"/>
    <w:rsid w:val="005B748B"/>
    <w:rsid w:val="005B7523"/>
    <w:rsid w:val="005C092F"/>
    <w:rsid w:val="005C0937"/>
    <w:rsid w:val="005C13C5"/>
    <w:rsid w:val="005C4407"/>
    <w:rsid w:val="005C5057"/>
    <w:rsid w:val="005C58FF"/>
    <w:rsid w:val="005C5D9A"/>
    <w:rsid w:val="005C7CB3"/>
    <w:rsid w:val="005D60F5"/>
    <w:rsid w:val="005D6516"/>
    <w:rsid w:val="005E119A"/>
    <w:rsid w:val="005E2533"/>
    <w:rsid w:val="005E3FDA"/>
    <w:rsid w:val="005E77E1"/>
    <w:rsid w:val="005F0998"/>
    <w:rsid w:val="005F1420"/>
    <w:rsid w:val="005F700D"/>
    <w:rsid w:val="00600E84"/>
    <w:rsid w:val="00601209"/>
    <w:rsid w:val="00603FFF"/>
    <w:rsid w:val="00604262"/>
    <w:rsid w:val="006076A4"/>
    <w:rsid w:val="00610E5C"/>
    <w:rsid w:val="006129BB"/>
    <w:rsid w:val="00614959"/>
    <w:rsid w:val="006169C2"/>
    <w:rsid w:val="00617EF2"/>
    <w:rsid w:val="00620F04"/>
    <w:rsid w:val="00622E31"/>
    <w:rsid w:val="00623766"/>
    <w:rsid w:val="006269CD"/>
    <w:rsid w:val="00626F99"/>
    <w:rsid w:val="0062751A"/>
    <w:rsid w:val="006277AA"/>
    <w:rsid w:val="006335C6"/>
    <w:rsid w:val="00633C1C"/>
    <w:rsid w:val="00635AB5"/>
    <w:rsid w:val="006405B4"/>
    <w:rsid w:val="006414F8"/>
    <w:rsid w:val="006441F0"/>
    <w:rsid w:val="0065496F"/>
    <w:rsid w:val="00654ACB"/>
    <w:rsid w:val="00654CBF"/>
    <w:rsid w:val="00660874"/>
    <w:rsid w:val="006633C3"/>
    <w:rsid w:val="00664DFA"/>
    <w:rsid w:val="00664E38"/>
    <w:rsid w:val="00666468"/>
    <w:rsid w:val="00666D19"/>
    <w:rsid w:val="00667F1A"/>
    <w:rsid w:val="00670AFB"/>
    <w:rsid w:val="00670F13"/>
    <w:rsid w:val="00671607"/>
    <w:rsid w:val="006728FC"/>
    <w:rsid w:val="00674523"/>
    <w:rsid w:val="0067602D"/>
    <w:rsid w:val="00677876"/>
    <w:rsid w:val="006834E9"/>
    <w:rsid w:val="006858AD"/>
    <w:rsid w:val="0068683C"/>
    <w:rsid w:val="00687051"/>
    <w:rsid w:val="00687980"/>
    <w:rsid w:val="00687A33"/>
    <w:rsid w:val="006910DD"/>
    <w:rsid w:val="00691E16"/>
    <w:rsid w:val="0069378D"/>
    <w:rsid w:val="00695D6B"/>
    <w:rsid w:val="006A2129"/>
    <w:rsid w:val="006A262D"/>
    <w:rsid w:val="006A2E3F"/>
    <w:rsid w:val="006A4007"/>
    <w:rsid w:val="006A4A93"/>
    <w:rsid w:val="006A4D98"/>
    <w:rsid w:val="006A614A"/>
    <w:rsid w:val="006A6FB5"/>
    <w:rsid w:val="006B2D9C"/>
    <w:rsid w:val="006B43C8"/>
    <w:rsid w:val="006B4FBE"/>
    <w:rsid w:val="006B571B"/>
    <w:rsid w:val="006B5E9B"/>
    <w:rsid w:val="006B5EBC"/>
    <w:rsid w:val="006B7110"/>
    <w:rsid w:val="006B77DA"/>
    <w:rsid w:val="006C1B0D"/>
    <w:rsid w:val="006C5D8E"/>
    <w:rsid w:val="006C60F7"/>
    <w:rsid w:val="006D2B71"/>
    <w:rsid w:val="006D57D7"/>
    <w:rsid w:val="006D6289"/>
    <w:rsid w:val="006D6CF3"/>
    <w:rsid w:val="006E07DE"/>
    <w:rsid w:val="006E1296"/>
    <w:rsid w:val="006E48C8"/>
    <w:rsid w:val="006E5E6C"/>
    <w:rsid w:val="006E6C14"/>
    <w:rsid w:val="006E7980"/>
    <w:rsid w:val="006E7EB2"/>
    <w:rsid w:val="006F2A63"/>
    <w:rsid w:val="006F3F3C"/>
    <w:rsid w:val="006F5B54"/>
    <w:rsid w:val="006F5BC8"/>
    <w:rsid w:val="006F692D"/>
    <w:rsid w:val="006F7382"/>
    <w:rsid w:val="00700045"/>
    <w:rsid w:val="00700506"/>
    <w:rsid w:val="0070196C"/>
    <w:rsid w:val="007034C0"/>
    <w:rsid w:val="007075A6"/>
    <w:rsid w:val="00712F6C"/>
    <w:rsid w:val="00715276"/>
    <w:rsid w:val="0072106E"/>
    <w:rsid w:val="00722B88"/>
    <w:rsid w:val="007259DA"/>
    <w:rsid w:val="0072627D"/>
    <w:rsid w:val="00726326"/>
    <w:rsid w:val="0072675C"/>
    <w:rsid w:val="00730790"/>
    <w:rsid w:val="00731DE4"/>
    <w:rsid w:val="007322AF"/>
    <w:rsid w:val="00733B2C"/>
    <w:rsid w:val="00733C63"/>
    <w:rsid w:val="00734F1C"/>
    <w:rsid w:val="007353C6"/>
    <w:rsid w:val="00736656"/>
    <w:rsid w:val="00736CFA"/>
    <w:rsid w:val="007372F3"/>
    <w:rsid w:val="007403AF"/>
    <w:rsid w:val="00744BDF"/>
    <w:rsid w:val="007451E4"/>
    <w:rsid w:val="007466AD"/>
    <w:rsid w:val="00746A22"/>
    <w:rsid w:val="00756538"/>
    <w:rsid w:val="0076326F"/>
    <w:rsid w:val="00764F74"/>
    <w:rsid w:val="00766FD8"/>
    <w:rsid w:val="00767520"/>
    <w:rsid w:val="00767A6C"/>
    <w:rsid w:val="00770823"/>
    <w:rsid w:val="00771788"/>
    <w:rsid w:val="007721EC"/>
    <w:rsid w:val="00772781"/>
    <w:rsid w:val="007733BD"/>
    <w:rsid w:val="0077494D"/>
    <w:rsid w:val="00775710"/>
    <w:rsid w:val="007817B2"/>
    <w:rsid w:val="0078227A"/>
    <w:rsid w:val="00782F1D"/>
    <w:rsid w:val="00783211"/>
    <w:rsid w:val="00784711"/>
    <w:rsid w:val="007879CF"/>
    <w:rsid w:val="00790DF4"/>
    <w:rsid w:val="00791EEF"/>
    <w:rsid w:val="00792377"/>
    <w:rsid w:val="00793ABB"/>
    <w:rsid w:val="00794C8E"/>
    <w:rsid w:val="0079586C"/>
    <w:rsid w:val="007964D1"/>
    <w:rsid w:val="00796685"/>
    <w:rsid w:val="00797263"/>
    <w:rsid w:val="007A0BCC"/>
    <w:rsid w:val="007A4018"/>
    <w:rsid w:val="007A544D"/>
    <w:rsid w:val="007A56E5"/>
    <w:rsid w:val="007A5B32"/>
    <w:rsid w:val="007A6894"/>
    <w:rsid w:val="007A6AED"/>
    <w:rsid w:val="007A72E1"/>
    <w:rsid w:val="007B0D65"/>
    <w:rsid w:val="007B2B9C"/>
    <w:rsid w:val="007B342B"/>
    <w:rsid w:val="007B4A7F"/>
    <w:rsid w:val="007B565F"/>
    <w:rsid w:val="007B5715"/>
    <w:rsid w:val="007C0611"/>
    <w:rsid w:val="007C1E3C"/>
    <w:rsid w:val="007C287E"/>
    <w:rsid w:val="007C36FA"/>
    <w:rsid w:val="007C457A"/>
    <w:rsid w:val="007C4B4B"/>
    <w:rsid w:val="007C603E"/>
    <w:rsid w:val="007C7B86"/>
    <w:rsid w:val="007D024E"/>
    <w:rsid w:val="007D1F5B"/>
    <w:rsid w:val="007D49C1"/>
    <w:rsid w:val="007E389E"/>
    <w:rsid w:val="007E56B9"/>
    <w:rsid w:val="007E6296"/>
    <w:rsid w:val="007E6F0F"/>
    <w:rsid w:val="007F0A20"/>
    <w:rsid w:val="007F256C"/>
    <w:rsid w:val="007F28FD"/>
    <w:rsid w:val="007F3BFE"/>
    <w:rsid w:val="007F57E7"/>
    <w:rsid w:val="007F5CF7"/>
    <w:rsid w:val="007F654A"/>
    <w:rsid w:val="007F6EBE"/>
    <w:rsid w:val="007F7ADC"/>
    <w:rsid w:val="007F7EEE"/>
    <w:rsid w:val="0080000B"/>
    <w:rsid w:val="00800F29"/>
    <w:rsid w:val="008014A0"/>
    <w:rsid w:val="00803879"/>
    <w:rsid w:val="0080504E"/>
    <w:rsid w:val="00805271"/>
    <w:rsid w:val="00807093"/>
    <w:rsid w:val="00807743"/>
    <w:rsid w:val="0081116B"/>
    <w:rsid w:val="008122C3"/>
    <w:rsid w:val="00817749"/>
    <w:rsid w:val="008210CF"/>
    <w:rsid w:val="0082164B"/>
    <w:rsid w:val="00823840"/>
    <w:rsid w:val="0082384C"/>
    <w:rsid w:val="0082664A"/>
    <w:rsid w:val="008271C6"/>
    <w:rsid w:val="0082737F"/>
    <w:rsid w:val="008306B1"/>
    <w:rsid w:val="00831009"/>
    <w:rsid w:val="00832C48"/>
    <w:rsid w:val="00835C1B"/>
    <w:rsid w:val="00837124"/>
    <w:rsid w:val="00843571"/>
    <w:rsid w:val="00843AFF"/>
    <w:rsid w:val="008458F8"/>
    <w:rsid w:val="00845BEA"/>
    <w:rsid w:val="00847A3E"/>
    <w:rsid w:val="00847E3B"/>
    <w:rsid w:val="0085182A"/>
    <w:rsid w:val="00851BB7"/>
    <w:rsid w:val="008525CF"/>
    <w:rsid w:val="00852833"/>
    <w:rsid w:val="00852F61"/>
    <w:rsid w:val="0085516B"/>
    <w:rsid w:val="0085591B"/>
    <w:rsid w:val="008559CE"/>
    <w:rsid w:val="00861108"/>
    <w:rsid w:val="00861E23"/>
    <w:rsid w:val="00862BA2"/>
    <w:rsid w:val="008654A5"/>
    <w:rsid w:val="00865823"/>
    <w:rsid w:val="008659D7"/>
    <w:rsid w:val="00866DD6"/>
    <w:rsid w:val="00866F3D"/>
    <w:rsid w:val="00870E6E"/>
    <w:rsid w:val="0087194E"/>
    <w:rsid w:val="00872F96"/>
    <w:rsid w:val="008731BF"/>
    <w:rsid w:val="00874349"/>
    <w:rsid w:val="00876FBA"/>
    <w:rsid w:val="0088157F"/>
    <w:rsid w:val="00881F8A"/>
    <w:rsid w:val="008823A1"/>
    <w:rsid w:val="00884891"/>
    <w:rsid w:val="00887BC9"/>
    <w:rsid w:val="00887BFC"/>
    <w:rsid w:val="00890586"/>
    <w:rsid w:val="00891428"/>
    <w:rsid w:val="00891BE8"/>
    <w:rsid w:val="0089419D"/>
    <w:rsid w:val="00894483"/>
    <w:rsid w:val="0089644E"/>
    <w:rsid w:val="008A19F4"/>
    <w:rsid w:val="008A1A2C"/>
    <w:rsid w:val="008A1BFF"/>
    <w:rsid w:val="008B2C80"/>
    <w:rsid w:val="008B49AE"/>
    <w:rsid w:val="008B7542"/>
    <w:rsid w:val="008C002F"/>
    <w:rsid w:val="008C1420"/>
    <w:rsid w:val="008C1753"/>
    <w:rsid w:val="008C22F6"/>
    <w:rsid w:val="008C2324"/>
    <w:rsid w:val="008C3DA9"/>
    <w:rsid w:val="008C3F08"/>
    <w:rsid w:val="008C41ED"/>
    <w:rsid w:val="008C6110"/>
    <w:rsid w:val="008C659C"/>
    <w:rsid w:val="008C7861"/>
    <w:rsid w:val="008D086E"/>
    <w:rsid w:val="008D200A"/>
    <w:rsid w:val="008D3845"/>
    <w:rsid w:val="008D4AFD"/>
    <w:rsid w:val="008D51B7"/>
    <w:rsid w:val="008D52C3"/>
    <w:rsid w:val="008D540E"/>
    <w:rsid w:val="008D5776"/>
    <w:rsid w:val="008D636E"/>
    <w:rsid w:val="008D63BA"/>
    <w:rsid w:val="008D6CEE"/>
    <w:rsid w:val="008E1BE7"/>
    <w:rsid w:val="008E4526"/>
    <w:rsid w:val="008E46F1"/>
    <w:rsid w:val="008E7301"/>
    <w:rsid w:val="008F12EB"/>
    <w:rsid w:val="008F3C1F"/>
    <w:rsid w:val="008F5185"/>
    <w:rsid w:val="008F5ECB"/>
    <w:rsid w:val="00900926"/>
    <w:rsid w:val="009013AE"/>
    <w:rsid w:val="00901DE2"/>
    <w:rsid w:val="00902378"/>
    <w:rsid w:val="00904A73"/>
    <w:rsid w:val="00915338"/>
    <w:rsid w:val="00916192"/>
    <w:rsid w:val="00917D93"/>
    <w:rsid w:val="00920286"/>
    <w:rsid w:val="00921A6F"/>
    <w:rsid w:val="00921C28"/>
    <w:rsid w:val="00921C3E"/>
    <w:rsid w:val="00923BF7"/>
    <w:rsid w:val="00924811"/>
    <w:rsid w:val="0092523B"/>
    <w:rsid w:val="00926EE9"/>
    <w:rsid w:val="0092732E"/>
    <w:rsid w:val="009333C1"/>
    <w:rsid w:val="00933535"/>
    <w:rsid w:val="00933841"/>
    <w:rsid w:val="0093520A"/>
    <w:rsid w:val="009379D4"/>
    <w:rsid w:val="00937E51"/>
    <w:rsid w:val="00941DE4"/>
    <w:rsid w:val="00942606"/>
    <w:rsid w:val="00942F40"/>
    <w:rsid w:val="009447D8"/>
    <w:rsid w:val="00945E76"/>
    <w:rsid w:val="00947EEC"/>
    <w:rsid w:val="0095269C"/>
    <w:rsid w:val="00952EDF"/>
    <w:rsid w:val="00953088"/>
    <w:rsid w:val="009531C0"/>
    <w:rsid w:val="00954690"/>
    <w:rsid w:val="0095547A"/>
    <w:rsid w:val="00955B8E"/>
    <w:rsid w:val="00955CFC"/>
    <w:rsid w:val="009578A0"/>
    <w:rsid w:val="009646DA"/>
    <w:rsid w:val="00964A36"/>
    <w:rsid w:val="00972ADB"/>
    <w:rsid w:val="00972B15"/>
    <w:rsid w:val="00972F33"/>
    <w:rsid w:val="00973760"/>
    <w:rsid w:val="00975C29"/>
    <w:rsid w:val="00975CF5"/>
    <w:rsid w:val="00975EF1"/>
    <w:rsid w:val="00977781"/>
    <w:rsid w:val="00977EDA"/>
    <w:rsid w:val="00981BD1"/>
    <w:rsid w:val="009827C0"/>
    <w:rsid w:val="0098290E"/>
    <w:rsid w:val="009842A7"/>
    <w:rsid w:val="009849BC"/>
    <w:rsid w:val="00984DA1"/>
    <w:rsid w:val="00986F0E"/>
    <w:rsid w:val="0098743C"/>
    <w:rsid w:val="009877B2"/>
    <w:rsid w:val="00990085"/>
    <w:rsid w:val="009901E7"/>
    <w:rsid w:val="0099776B"/>
    <w:rsid w:val="00997E39"/>
    <w:rsid w:val="009A0664"/>
    <w:rsid w:val="009A0B7F"/>
    <w:rsid w:val="009A3A2A"/>
    <w:rsid w:val="009A40AC"/>
    <w:rsid w:val="009A615F"/>
    <w:rsid w:val="009A62D3"/>
    <w:rsid w:val="009A64C5"/>
    <w:rsid w:val="009A64E0"/>
    <w:rsid w:val="009A6970"/>
    <w:rsid w:val="009B1467"/>
    <w:rsid w:val="009B3E25"/>
    <w:rsid w:val="009B4528"/>
    <w:rsid w:val="009B6E61"/>
    <w:rsid w:val="009B7F8A"/>
    <w:rsid w:val="009C03E5"/>
    <w:rsid w:val="009C2E0C"/>
    <w:rsid w:val="009C3CEA"/>
    <w:rsid w:val="009C40D3"/>
    <w:rsid w:val="009C4FF6"/>
    <w:rsid w:val="009C52A9"/>
    <w:rsid w:val="009C5661"/>
    <w:rsid w:val="009C7155"/>
    <w:rsid w:val="009D21D3"/>
    <w:rsid w:val="009D3743"/>
    <w:rsid w:val="009D3E64"/>
    <w:rsid w:val="009D6120"/>
    <w:rsid w:val="009D66C5"/>
    <w:rsid w:val="009E0A6C"/>
    <w:rsid w:val="009E3CD6"/>
    <w:rsid w:val="009E5ECA"/>
    <w:rsid w:val="009E6B9B"/>
    <w:rsid w:val="009E79C9"/>
    <w:rsid w:val="009F1E03"/>
    <w:rsid w:val="009F296E"/>
    <w:rsid w:val="00A00B10"/>
    <w:rsid w:val="00A00FBF"/>
    <w:rsid w:val="00A01212"/>
    <w:rsid w:val="00A01466"/>
    <w:rsid w:val="00A01B74"/>
    <w:rsid w:val="00A0210A"/>
    <w:rsid w:val="00A046FE"/>
    <w:rsid w:val="00A04D72"/>
    <w:rsid w:val="00A065BF"/>
    <w:rsid w:val="00A07587"/>
    <w:rsid w:val="00A07862"/>
    <w:rsid w:val="00A07ADD"/>
    <w:rsid w:val="00A10C51"/>
    <w:rsid w:val="00A14EBD"/>
    <w:rsid w:val="00A167E8"/>
    <w:rsid w:val="00A178AC"/>
    <w:rsid w:val="00A202C8"/>
    <w:rsid w:val="00A20803"/>
    <w:rsid w:val="00A2199F"/>
    <w:rsid w:val="00A2249A"/>
    <w:rsid w:val="00A22D8E"/>
    <w:rsid w:val="00A26469"/>
    <w:rsid w:val="00A26761"/>
    <w:rsid w:val="00A278C2"/>
    <w:rsid w:val="00A27E42"/>
    <w:rsid w:val="00A32853"/>
    <w:rsid w:val="00A379F2"/>
    <w:rsid w:val="00A40CCB"/>
    <w:rsid w:val="00A41713"/>
    <w:rsid w:val="00A420E5"/>
    <w:rsid w:val="00A42911"/>
    <w:rsid w:val="00A44483"/>
    <w:rsid w:val="00A473E1"/>
    <w:rsid w:val="00A476BF"/>
    <w:rsid w:val="00A53B25"/>
    <w:rsid w:val="00A53E97"/>
    <w:rsid w:val="00A55343"/>
    <w:rsid w:val="00A606C5"/>
    <w:rsid w:val="00A6073E"/>
    <w:rsid w:val="00A62E75"/>
    <w:rsid w:val="00A62EB3"/>
    <w:rsid w:val="00A668E4"/>
    <w:rsid w:val="00A67153"/>
    <w:rsid w:val="00A70875"/>
    <w:rsid w:val="00A708A7"/>
    <w:rsid w:val="00A72735"/>
    <w:rsid w:val="00A72ED9"/>
    <w:rsid w:val="00A80D4D"/>
    <w:rsid w:val="00A81FC7"/>
    <w:rsid w:val="00A82F78"/>
    <w:rsid w:val="00A83052"/>
    <w:rsid w:val="00A833EF"/>
    <w:rsid w:val="00A848FE"/>
    <w:rsid w:val="00A866D7"/>
    <w:rsid w:val="00A867F6"/>
    <w:rsid w:val="00A87483"/>
    <w:rsid w:val="00A919EF"/>
    <w:rsid w:val="00A92C66"/>
    <w:rsid w:val="00A94A6B"/>
    <w:rsid w:val="00A95A71"/>
    <w:rsid w:val="00A969C0"/>
    <w:rsid w:val="00AA0056"/>
    <w:rsid w:val="00AA0C3E"/>
    <w:rsid w:val="00AA414D"/>
    <w:rsid w:val="00AA5E35"/>
    <w:rsid w:val="00AA68B9"/>
    <w:rsid w:val="00AA77DC"/>
    <w:rsid w:val="00AA7C0B"/>
    <w:rsid w:val="00AB462E"/>
    <w:rsid w:val="00AB6902"/>
    <w:rsid w:val="00AB6E52"/>
    <w:rsid w:val="00AB706D"/>
    <w:rsid w:val="00AB7B04"/>
    <w:rsid w:val="00AC2E0F"/>
    <w:rsid w:val="00AC338E"/>
    <w:rsid w:val="00AD07B1"/>
    <w:rsid w:val="00AD0AA4"/>
    <w:rsid w:val="00AD2382"/>
    <w:rsid w:val="00AD5C47"/>
    <w:rsid w:val="00AD62B8"/>
    <w:rsid w:val="00AD64BE"/>
    <w:rsid w:val="00AD7136"/>
    <w:rsid w:val="00AD756E"/>
    <w:rsid w:val="00AE1561"/>
    <w:rsid w:val="00AE4275"/>
    <w:rsid w:val="00AE4357"/>
    <w:rsid w:val="00AE4B5B"/>
    <w:rsid w:val="00AE59A8"/>
    <w:rsid w:val="00AF0E2B"/>
    <w:rsid w:val="00AF2A88"/>
    <w:rsid w:val="00AF303D"/>
    <w:rsid w:val="00AF3AB0"/>
    <w:rsid w:val="00AF5934"/>
    <w:rsid w:val="00AF6F9C"/>
    <w:rsid w:val="00AF7627"/>
    <w:rsid w:val="00B01F34"/>
    <w:rsid w:val="00B029C8"/>
    <w:rsid w:val="00B05C6D"/>
    <w:rsid w:val="00B061DB"/>
    <w:rsid w:val="00B06D88"/>
    <w:rsid w:val="00B10888"/>
    <w:rsid w:val="00B12365"/>
    <w:rsid w:val="00B13EEB"/>
    <w:rsid w:val="00B16337"/>
    <w:rsid w:val="00B16BF6"/>
    <w:rsid w:val="00B16C21"/>
    <w:rsid w:val="00B1727F"/>
    <w:rsid w:val="00B2239C"/>
    <w:rsid w:val="00B26176"/>
    <w:rsid w:val="00B2676D"/>
    <w:rsid w:val="00B30B06"/>
    <w:rsid w:val="00B31CA6"/>
    <w:rsid w:val="00B32BA2"/>
    <w:rsid w:val="00B32BBA"/>
    <w:rsid w:val="00B33134"/>
    <w:rsid w:val="00B333C8"/>
    <w:rsid w:val="00B365EB"/>
    <w:rsid w:val="00B37895"/>
    <w:rsid w:val="00B43670"/>
    <w:rsid w:val="00B45B12"/>
    <w:rsid w:val="00B45F5B"/>
    <w:rsid w:val="00B46E1C"/>
    <w:rsid w:val="00B50274"/>
    <w:rsid w:val="00B51384"/>
    <w:rsid w:val="00B52A6F"/>
    <w:rsid w:val="00B53915"/>
    <w:rsid w:val="00B55095"/>
    <w:rsid w:val="00B55FBA"/>
    <w:rsid w:val="00B562C5"/>
    <w:rsid w:val="00B57A00"/>
    <w:rsid w:val="00B60488"/>
    <w:rsid w:val="00B618CD"/>
    <w:rsid w:val="00B62588"/>
    <w:rsid w:val="00B62DAF"/>
    <w:rsid w:val="00B62E8E"/>
    <w:rsid w:val="00B63DDA"/>
    <w:rsid w:val="00B64242"/>
    <w:rsid w:val="00B6490A"/>
    <w:rsid w:val="00B661D0"/>
    <w:rsid w:val="00B67022"/>
    <w:rsid w:val="00B7144B"/>
    <w:rsid w:val="00B736E8"/>
    <w:rsid w:val="00B73E85"/>
    <w:rsid w:val="00B756C7"/>
    <w:rsid w:val="00B80E46"/>
    <w:rsid w:val="00B816BD"/>
    <w:rsid w:val="00B838ED"/>
    <w:rsid w:val="00B84009"/>
    <w:rsid w:val="00B844D5"/>
    <w:rsid w:val="00B866BC"/>
    <w:rsid w:val="00B90292"/>
    <w:rsid w:val="00B90CFF"/>
    <w:rsid w:val="00B94C03"/>
    <w:rsid w:val="00B958E0"/>
    <w:rsid w:val="00B9595A"/>
    <w:rsid w:val="00B95CF5"/>
    <w:rsid w:val="00B95D16"/>
    <w:rsid w:val="00B97965"/>
    <w:rsid w:val="00BA0412"/>
    <w:rsid w:val="00BA0A03"/>
    <w:rsid w:val="00BA28B4"/>
    <w:rsid w:val="00BA29F8"/>
    <w:rsid w:val="00BA2BEB"/>
    <w:rsid w:val="00BA2F1E"/>
    <w:rsid w:val="00BA4BF6"/>
    <w:rsid w:val="00BA5DCF"/>
    <w:rsid w:val="00BA6C6C"/>
    <w:rsid w:val="00BA6EBB"/>
    <w:rsid w:val="00BA762E"/>
    <w:rsid w:val="00BA76B5"/>
    <w:rsid w:val="00BB0AD0"/>
    <w:rsid w:val="00BB2CAA"/>
    <w:rsid w:val="00BB6FCD"/>
    <w:rsid w:val="00BC3027"/>
    <w:rsid w:val="00BC4E26"/>
    <w:rsid w:val="00BC55B4"/>
    <w:rsid w:val="00BC600A"/>
    <w:rsid w:val="00BC6499"/>
    <w:rsid w:val="00BD4A51"/>
    <w:rsid w:val="00BD64A8"/>
    <w:rsid w:val="00BD7DC9"/>
    <w:rsid w:val="00BE0694"/>
    <w:rsid w:val="00BE17EE"/>
    <w:rsid w:val="00BE183E"/>
    <w:rsid w:val="00BE21DD"/>
    <w:rsid w:val="00BE6418"/>
    <w:rsid w:val="00BE65DF"/>
    <w:rsid w:val="00BE77B4"/>
    <w:rsid w:val="00BF00A8"/>
    <w:rsid w:val="00BF3F61"/>
    <w:rsid w:val="00BF6256"/>
    <w:rsid w:val="00BF6FBE"/>
    <w:rsid w:val="00BF7905"/>
    <w:rsid w:val="00C00D1A"/>
    <w:rsid w:val="00C0274C"/>
    <w:rsid w:val="00C03B39"/>
    <w:rsid w:val="00C063C4"/>
    <w:rsid w:val="00C06B8B"/>
    <w:rsid w:val="00C07036"/>
    <w:rsid w:val="00C07664"/>
    <w:rsid w:val="00C07D7D"/>
    <w:rsid w:val="00C1021F"/>
    <w:rsid w:val="00C14BDC"/>
    <w:rsid w:val="00C153F5"/>
    <w:rsid w:val="00C16E68"/>
    <w:rsid w:val="00C170F7"/>
    <w:rsid w:val="00C21B92"/>
    <w:rsid w:val="00C232CA"/>
    <w:rsid w:val="00C24722"/>
    <w:rsid w:val="00C2489D"/>
    <w:rsid w:val="00C30E3F"/>
    <w:rsid w:val="00C3102D"/>
    <w:rsid w:val="00C32599"/>
    <w:rsid w:val="00C32FCD"/>
    <w:rsid w:val="00C33651"/>
    <w:rsid w:val="00C44C62"/>
    <w:rsid w:val="00C4594A"/>
    <w:rsid w:val="00C45BF6"/>
    <w:rsid w:val="00C4782A"/>
    <w:rsid w:val="00C47B13"/>
    <w:rsid w:val="00C501C6"/>
    <w:rsid w:val="00C50DC1"/>
    <w:rsid w:val="00C50E8A"/>
    <w:rsid w:val="00C539B3"/>
    <w:rsid w:val="00C539EB"/>
    <w:rsid w:val="00C54978"/>
    <w:rsid w:val="00C5668A"/>
    <w:rsid w:val="00C57913"/>
    <w:rsid w:val="00C60E1E"/>
    <w:rsid w:val="00C63FD9"/>
    <w:rsid w:val="00C64BAF"/>
    <w:rsid w:val="00C66A42"/>
    <w:rsid w:val="00C70DB8"/>
    <w:rsid w:val="00C71B81"/>
    <w:rsid w:val="00C7207F"/>
    <w:rsid w:val="00C73E04"/>
    <w:rsid w:val="00C74AF5"/>
    <w:rsid w:val="00C7575F"/>
    <w:rsid w:val="00C81C6E"/>
    <w:rsid w:val="00C822D9"/>
    <w:rsid w:val="00C82C13"/>
    <w:rsid w:val="00C82D36"/>
    <w:rsid w:val="00C85A4E"/>
    <w:rsid w:val="00C85C5E"/>
    <w:rsid w:val="00C85E84"/>
    <w:rsid w:val="00C870F1"/>
    <w:rsid w:val="00C871C9"/>
    <w:rsid w:val="00C90517"/>
    <w:rsid w:val="00C932FC"/>
    <w:rsid w:val="00C94B8A"/>
    <w:rsid w:val="00C94C9B"/>
    <w:rsid w:val="00CA1C65"/>
    <w:rsid w:val="00CA1CC8"/>
    <w:rsid w:val="00CA25D9"/>
    <w:rsid w:val="00CA2DD3"/>
    <w:rsid w:val="00CA405F"/>
    <w:rsid w:val="00CA6079"/>
    <w:rsid w:val="00CA6AEA"/>
    <w:rsid w:val="00CA6D9D"/>
    <w:rsid w:val="00CA7817"/>
    <w:rsid w:val="00CB01AE"/>
    <w:rsid w:val="00CB05A8"/>
    <w:rsid w:val="00CB26FA"/>
    <w:rsid w:val="00CB2940"/>
    <w:rsid w:val="00CB6359"/>
    <w:rsid w:val="00CB68CB"/>
    <w:rsid w:val="00CB6DC3"/>
    <w:rsid w:val="00CC0301"/>
    <w:rsid w:val="00CC13A3"/>
    <w:rsid w:val="00CC2435"/>
    <w:rsid w:val="00CC35D1"/>
    <w:rsid w:val="00CC46BD"/>
    <w:rsid w:val="00CC4867"/>
    <w:rsid w:val="00CC50E5"/>
    <w:rsid w:val="00CC5B11"/>
    <w:rsid w:val="00CC6046"/>
    <w:rsid w:val="00CD14B0"/>
    <w:rsid w:val="00CD32E9"/>
    <w:rsid w:val="00CD64E2"/>
    <w:rsid w:val="00CD6CF3"/>
    <w:rsid w:val="00CD755A"/>
    <w:rsid w:val="00CE0D89"/>
    <w:rsid w:val="00CE10DC"/>
    <w:rsid w:val="00CE1231"/>
    <w:rsid w:val="00CE185B"/>
    <w:rsid w:val="00CE3370"/>
    <w:rsid w:val="00CE53E9"/>
    <w:rsid w:val="00CE75B9"/>
    <w:rsid w:val="00CF1884"/>
    <w:rsid w:val="00CF286A"/>
    <w:rsid w:val="00CF2BFE"/>
    <w:rsid w:val="00CF41B2"/>
    <w:rsid w:val="00CF5F83"/>
    <w:rsid w:val="00CF7C9A"/>
    <w:rsid w:val="00D00B0E"/>
    <w:rsid w:val="00D015B3"/>
    <w:rsid w:val="00D01E83"/>
    <w:rsid w:val="00D01FC4"/>
    <w:rsid w:val="00D0250D"/>
    <w:rsid w:val="00D0497F"/>
    <w:rsid w:val="00D05D0C"/>
    <w:rsid w:val="00D10B9E"/>
    <w:rsid w:val="00D10EFE"/>
    <w:rsid w:val="00D130F8"/>
    <w:rsid w:val="00D139EC"/>
    <w:rsid w:val="00D13B97"/>
    <w:rsid w:val="00D143A4"/>
    <w:rsid w:val="00D14F7D"/>
    <w:rsid w:val="00D171D4"/>
    <w:rsid w:val="00D1757C"/>
    <w:rsid w:val="00D17C7E"/>
    <w:rsid w:val="00D204B2"/>
    <w:rsid w:val="00D2175F"/>
    <w:rsid w:val="00D228E1"/>
    <w:rsid w:val="00D23A57"/>
    <w:rsid w:val="00D23B6D"/>
    <w:rsid w:val="00D25370"/>
    <w:rsid w:val="00D276BD"/>
    <w:rsid w:val="00D276E5"/>
    <w:rsid w:val="00D308D5"/>
    <w:rsid w:val="00D30B69"/>
    <w:rsid w:val="00D31F7B"/>
    <w:rsid w:val="00D32A31"/>
    <w:rsid w:val="00D32EC0"/>
    <w:rsid w:val="00D33C02"/>
    <w:rsid w:val="00D33D44"/>
    <w:rsid w:val="00D34646"/>
    <w:rsid w:val="00D34CF9"/>
    <w:rsid w:val="00D34EBF"/>
    <w:rsid w:val="00D37123"/>
    <w:rsid w:val="00D403B7"/>
    <w:rsid w:val="00D42C8C"/>
    <w:rsid w:val="00D45742"/>
    <w:rsid w:val="00D461E0"/>
    <w:rsid w:val="00D521BB"/>
    <w:rsid w:val="00D53548"/>
    <w:rsid w:val="00D542ED"/>
    <w:rsid w:val="00D55532"/>
    <w:rsid w:val="00D5590A"/>
    <w:rsid w:val="00D57DBA"/>
    <w:rsid w:val="00D57F43"/>
    <w:rsid w:val="00D6137A"/>
    <w:rsid w:val="00D621E7"/>
    <w:rsid w:val="00D62B7E"/>
    <w:rsid w:val="00D63A17"/>
    <w:rsid w:val="00D63C87"/>
    <w:rsid w:val="00D63DFB"/>
    <w:rsid w:val="00D667C9"/>
    <w:rsid w:val="00D70C5D"/>
    <w:rsid w:val="00D7162D"/>
    <w:rsid w:val="00D73D62"/>
    <w:rsid w:val="00D75E31"/>
    <w:rsid w:val="00D76DB6"/>
    <w:rsid w:val="00D772D7"/>
    <w:rsid w:val="00D77725"/>
    <w:rsid w:val="00D77B2C"/>
    <w:rsid w:val="00D81D09"/>
    <w:rsid w:val="00D86B55"/>
    <w:rsid w:val="00D94240"/>
    <w:rsid w:val="00D95AA1"/>
    <w:rsid w:val="00D96419"/>
    <w:rsid w:val="00DA0AF4"/>
    <w:rsid w:val="00DA4BD5"/>
    <w:rsid w:val="00DA55EB"/>
    <w:rsid w:val="00DA6745"/>
    <w:rsid w:val="00DB0F12"/>
    <w:rsid w:val="00DB1565"/>
    <w:rsid w:val="00DB1FE2"/>
    <w:rsid w:val="00DB5F9B"/>
    <w:rsid w:val="00DB748C"/>
    <w:rsid w:val="00DB7BFE"/>
    <w:rsid w:val="00DC03FE"/>
    <w:rsid w:val="00DC4636"/>
    <w:rsid w:val="00DC4A74"/>
    <w:rsid w:val="00DC4DE3"/>
    <w:rsid w:val="00DC53F9"/>
    <w:rsid w:val="00DC682A"/>
    <w:rsid w:val="00DD05FD"/>
    <w:rsid w:val="00DD0B71"/>
    <w:rsid w:val="00DD2738"/>
    <w:rsid w:val="00DD36C4"/>
    <w:rsid w:val="00DD579F"/>
    <w:rsid w:val="00DD5818"/>
    <w:rsid w:val="00DE17FD"/>
    <w:rsid w:val="00DE2DE8"/>
    <w:rsid w:val="00DE550D"/>
    <w:rsid w:val="00DE5786"/>
    <w:rsid w:val="00DE5A7F"/>
    <w:rsid w:val="00DE5F19"/>
    <w:rsid w:val="00DE7AA6"/>
    <w:rsid w:val="00DE7F32"/>
    <w:rsid w:val="00DF091A"/>
    <w:rsid w:val="00DF0BD9"/>
    <w:rsid w:val="00DF315C"/>
    <w:rsid w:val="00DF3845"/>
    <w:rsid w:val="00DF4112"/>
    <w:rsid w:val="00DF4132"/>
    <w:rsid w:val="00DF54C0"/>
    <w:rsid w:val="00DF6975"/>
    <w:rsid w:val="00E002B8"/>
    <w:rsid w:val="00E00800"/>
    <w:rsid w:val="00E02F0C"/>
    <w:rsid w:val="00E05E38"/>
    <w:rsid w:val="00E1267B"/>
    <w:rsid w:val="00E14B95"/>
    <w:rsid w:val="00E20E49"/>
    <w:rsid w:val="00E2157D"/>
    <w:rsid w:val="00E24AF9"/>
    <w:rsid w:val="00E24D2E"/>
    <w:rsid w:val="00E24F29"/>
    <w:rsid w:val="00E32F73"/>
    <w:rsid w:val="00E3313F"/>
    <w:rsid w:val="00E3356A"/>
    <w:rsid w:val="00E33F1E"/>
    <w:rsid w:val="00E344E4"/>
    <w:rsid w:val="00E35297"/>
    <w:rsid w:val="00E35A29"/>
    <w:rsid w:val="00E35FDF"/>
    <w:rsid w:val="00E41352"/>
    <w:rsid w:val="00E41960"/>
    <w:rsid w:val="00E4438E"/>
    <w:rsid w:val="00E446D0"/>
    <w:rsid w:val="00E44C9F"/>
    <w:rsid w:val="00E45A47"/>
    <w:rsid w:val="00E45D23"/>
    <w:rsid w:val="00E46E43"/>
    <w:rsid w:val="00E50546"/>
    <w:rsid w:val="00E52BDB"/>
    <w:rsid w:val="00E53014"/>
    <w:rsid w:val="00E53FEE"/>
    <w:rsid w:val="00E56745"/>
    <w:rsid w:val="00E56A1E"/>
    <w:rsid w:val="00E57252"/>
    <w:rsid w:val="00E624AF"/>
    <w:rsid w:val="00E63EB2"/>
    <w:rsid w:val="00E64140"/>
    <w:rsid w:val="00E64EC1"/>
    <w:rsid w:val="00E65A13"/>
    <w:rsid w:val="00E65C0D"/>
    <w:rsid w:val="00E6626D"/>
    <w:rsid w:val="00E662FB"/>
    <w:rsid w:val="00E6701B"/>
    <w:rsid w:val="00E7084F"/>
    <w:rsid w:val="00E70BFD"/>
    <w:rsid w:val="00E72886"/>
    <w:rsid w:val="00E73F65"/>
    <w:rsid w:val="00E753CC"/>
    <w:rsid w:val="00E75680"/>
    <w:rsid w:val="00E761E7"/>
    <w:rsid w:val="00E818FD"/>
    <w:rsid w:val="00E81B97"/>
    <w:rsid w:val="00E81C57"/>
    <w:rsid w:val="00E861B8"/>
    <w:rsid w:val="00E86BAE"/>
    <w:rsid w:val="00E9085C"/>
    <w:rsid w:val="00E90F97"/>
    <w:rsid w:val="00E914DD"/>
    <w:rsid w:val="00E94F24"/>
    <w:rsid w:val="00E955F0"/>
    <w:rsid w:val="00E9572C"/>
    <w:rsid w:val="00E95D13"/>
    <w:rsid w:val="00E960E4"/>
    <w:rsid w:val="00E97088"/>
    <w:rsid w:val="00E97F33"/>
    <w:rsid w:val="00EA1936"/>
    <w:rsid w:val="00EA3B4B"/>
    <w:rsid w:val="00EA655D"/>
    <w:rsid w:val="00EB1F44"/>
    <w:rsid w:val="00EB37B3"/>
    <w:rsid w:val="00EB45DD"/>
    <w:rsid w:val="00EB5BEA"/>
    <w:rsid w:val="00EC071F"/>
    <w:rsid w:val="00EC1CCD"/>
    <w:rsid w:val="00EC2AFB"/>
    <w:rsid w:val="00EC3E3C"/>
    <w:rsid w:val="00EC6496"/>
    <w:rsid w:val="00ED16FF"/>
    <w:rsid w:val="00ED1864"/>
    <w:rsid w:val="00ED238F"/>
    <w:rsid w:val="00ED23D9"/>
    <w:rsid w:val="00ED3169"/>
    <w:rsid w:val="00ED3293"/>
    <w:rsid w:val="00ED7A77"/>
    <w:rsid w:val="00ED7EA1"/>
    <w:rsid w:val="00EE2DF0"/>
    <w:rsid w:val="00EE2E34"/>
    <w:rsid w:val="00EE53F6"/>
    <w:rsid w:val="00EE5C23"/>
    <w:rsid w:val="00EE6330"/>
    <w:rsid w:val="00EE6B07"/>
    <w:rsid w:val="00EF0AD7"/>
    <w:rsid w:val="00EF35B9"/>
    <w:rsid w:val="00EF4687"/>
    <w:rsid w:val="00EF5051"/>
    <w:rsid w:val="00EF6FD8"/>
    <w:rsid w:val="00F00311"/>
    <w:rsid w:val="00F02068"/>
    <w:rsid w:val="00F02F77"/>
    <w:rsid w:val="00F100B7"/>
    <w:rsid w:val="00F11153"/>
    <w:rsid w:val="00F14F46"/>
    <w:rsid w:val="00F16218"/>
    <w:rsid w:val="00F16222"/>
    <w:rsid w:val="00F17F79"/>
    <w:rsid w:val="00F2220D"/>
    <w:rsid w:val="00F23ACC"/>
    <w:rsid w:val="00F24B75"/>
    <w:rsid w:val="00F2540F"/>
    <w:rsid w:val="00F278A2"/>
    <w:rsid w:val="00F309E4"/>
    <w:rsid w:val="00F344A2"/>
    <w:rsid w:val="00F34A6E"/>
    <w:rsid w:val="00F3787F"/>
    <w:rsid w:val="00F42281"/>
    <w:rsid w:val="00F45582"/>
    <w:rsid w:val="00F45E9A"/>
    <w:rsid w:val="00F463C3"/>
    <w:rsid w:val="00F46A2D"/>
    <w:rsid w:val="00F5114D"/>
    <w:rsid w:val="00F5134D"/>
    <w:rsid w:val="00F5524C"/>
    <w:rsid w:val="00F61AAF"/>
    <w:rsid w:val="00F62938"/>
    <w:rsid w:val="00F62E2C"/>
    <w:rsid w:val="00F6392A"/>
    <w:rsid w:val="00F63BD2"/>
    <w:rsid w:val="00F63F5E"/>
    <w:rsid w:val="00F66B0C"/>
    <w:rsid w:val="00F66ED0"/>
    <w:rsid w:val="00F71A83"/>
    <w:rsid w:val="00F72B0C"/>
    <w:rsid w:val="00F72F6C"/>
    <w:rsid w:val="00F73CE7"/>
    <w:rsid w:val="00F76694"/>
    <w:rsid w:val="00F773D0"/>
    <w:rsid w:val="00F77FB7"/>
    <w:rsid w:val="00F80059"/>
    <w:rsid w:val="00F8106F"/>
    <w:rsid w:val="00F812CA"/>
    <w:rsid w:val="00F82358"/>
    <w:rsid w:val="00F82F07"/>
    <w:rsid w:val="00F8611D"/>
    <w:rsid w:val="00F9095A"/>
    <w:rsid w:val="00F91A53"/>
    <w:rsid w:val="00F93422"/>
    <w:rsid w:val="00F96629"/>
    <w:rsid w:val="00F97B3B"/>
    <w:rsid w:val="00FA1E3D"/>
    <w:rsid w:val="00FA539B"/>
    <w:rsid w:val="00FA5432"/>
    <w:rsid w:val="00FA6705"/>
    <w:rsid w:val="00FA7633"/>
    <w:rsid w:val="00FB0981"/>
    <w:rsid w:val="00FB1A27"/>
    <w:rsid w:val="00FB1D8E"/>
    <w:rsid w:val="00FB25CD"/>
    <w:rsid w:val="00FB2B25"/>
    <w:rsid w:val="00FB2C3F"/>
    <w:rsid w:val="00FB2D2A"/>
    <w:rsid w:val="00FB395F"/>
    <w:rsid w:val="00FC0405"/>
    <w:rsid w:val="00FC06EA"/>
    <w:rsid w:val="00FC0B9D"/>
    <w:rsid w:val="00FC6DFE"/>
    <w:rsid w:val="00FD0148"/>
    <w:rsid w:val="00FD035A"/>
    <w:rsid w:val="00FD052B"/>
    <w:rsid w:val="00FD0876"/>
    <w:rsid w:val="00FD0A71"/>
    <w:rsid w:val="00FD1940"/>
    <w:rsid w:val="00FD1DEB"/>
    <w:rsid w:val="00FD39CB"/>
    <w:rsid w:val="00FD5C94"/>
    <w:rsid w:val="00FD650A"/>
    <w:rsid w:val="00FE08F1"/>
    <w:rsid w:val="00FE2CC6"/>
    <w:rsid w:val="00FE326D"/>
    <w:rsid w:val="00FE4B2C"/>
    <w:rsid w:val="00FE50AB"/>
    <w:rsid w:val="00FE609E"/>
    <w:rsid w:val="00FF121B"/>
    <w:rsid w:val="00FF3AB4"/>
    <w:rsid w:val="00FF44DB"/>
    <w:rsid w:val="00FF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E85FCCD"/>
  <w15:docId w15:val="{0FC1CE23-3A20-4318-BE7D-57A9332A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FA0"/>
    <w:pPr>
      <w:spacing w:before="120" w:after="0" w:line="240" w:lineRule="auto"/>
      <w:jc w:val="both"/>
    </w:pPr>
    <w:rPr>
      <w:rFonts w:ascii="Verdana" w:eastAsia="Times New Roman" w:hAnsi="Verdana" w:cs="Times New Roman"/>
      <w:sz w:val="18"/>
      <w:szCs w:val="24"/>
      <w:lang w:eastAsia="fr-FR"/>
    </w:rPr>
  </w:style>
  <w:style w:type="paragraph" w:styleId="Titre1">
    <w:name w:val="heading 1"/>
    <w:basedOn w:val="Normal"/>
    <w:next w:val="Normal"/>
    <w:link w:val="Titre1Car"/>
    <w:uiPriority w:val="9"/>
    <w:qFormat/>
    <w:rsid w:val="001237B9"/>
    <w:pPr>
      <w:keepNext/>
      <w:pageBreakBefore/>
      <w:numPr>
        <w:numId w:val="1"/>
      </w:numPr>
      <w:pBdr>
        <w:bottom w:val="single" w:sz="4" w:space="10" w:color="auto"/>
      </w:pBdr>
      <w:spacing w:before="3000"/>
      <w:outlineLvl w:val="0"/>
    </w:pPr>
    <w:rPr>
      <w:rFonts w:ascii="Calibri" w:hAnsi="Calibri" w:cs="Arial"/>
      <w:b/>
      <w:bCs/>
      <w:caps/>
      <w:color w:val="243F60"/>
      <w:kern w:val="32"/>
      <w:sz w:val="48"/>
      <w:szCs w:val="32"/>
    </w:rPr>
  </w:style>
  <w:style w:type="paragraph" w:styleId="Titre2">
    <w:name w:val="heading 2"/>
    <w:aliases w:val="Titre 2 - ECOUIS"/>
    <w:basedOn w:val="Normal"/>
    <w:next w:val="Normal"/>
    <w:link w:val="Titre2Car"/>
    <w:qFormat/>
    <w:rsid w:val="003A1ADB"/>
    <w:pPr>
      <w:keepNext/>
      <w:pageBreakBefore/>
      <w:numPr>
        <w:ilvl w:val="1"/>
        <w:numId w:val="1"/>
      </w:numPr>
      <w:pBdr>
        <w:bottom w:val="single" w:sz="4" w:space="5" w:color="auto"/>
      </w:pBdr>
      <w:spacing w:before="0" w:after="240"/>
      <w:jc w:val="left"/>
      <w:outlineLvl w:val="1"/>
    </w:pPr>
    <w:rPr>
      <w:rFonts w:ascii="Calibri" w:hAnsi="Calibri" w:cs="Arial"/>
      <w:b/>
      <w:bCs/>
      <w:iCs/>
      <w:caps/>
      <w:color w:val="243F60"/>
      <w:sz w:val="36"/>
      <w:szCs w:val="28"/>
    </w:rPr>
  </w:style>
  <w:style w:type="paragraph" w:styleId="Titre3">
    <w:name w:val="heading 3"/>
    <w:basedOn w:val="Normal"/>
    <w:next w:val="Normal"/>
    <w:link w:val="Titre3Car"/>
    <w:qFormat/>
    <w:rsid w:val="00670F13"/>
    <w:pPr>
      <w:keepNext/>
      <w:numPr>
        <w:ilvl w:val="2"/>
        <w:numId w:val="1"/>
      </w:numPr>
      <w:spacing w:before="360" w:after="120" w:line="276" w:lineRule="auto"/>
      <w:outlineLvl w:val="2"/>
    </w:pPr>
    <w:rPr>
      <w:rFonts w:ascii="Calibri" w:hAnsi="Calibri" w:cs="Arial"/>
      <w:b/>
      <w:bCs/>
      <w:color w:val="243F60"/>
      <w:sz w:val="26"/>
      <w:szCs w:val="26"/>
    </w:rPr>
  </w:style>
  <w:style w:type="paragraph" w:styleId="Titre4">
    <w:name w:val="heading 4"/>
    <w:basedOn w:val="Normal"/>
    <w:next w:val="Normal"/>
    <w:link w:val="Titre4Car"/>
    <w:qFormat/>
    <w:rsid w:val="007A6AED"/>
    <w:pPr>
      <w:keepNext/>
      <w:spacing w:before="360" w:line="276" w:lineRule="auto"/>
      <w:ind w:left="1134"/>
      <w:outlineLvl w:val="3"/>
    </w:pPr>
    <w:rPr>
      <w:rFonts w:ascii="Calibri" w:hAnsi="Calibri"/>
      <w:b/>
      <w:bCs/>
      <w:color w:val="243F60"/>
      <w:sz w:val="24"/>
      <w:szCs w:val="28"/>
    </w:rPr>
  </w:style>
  <w:style w:type="paragraph" w:styleId="Titre5">
    <w:name w:val="heading 5"/>
    <w:basedOn w:val="Normal"/>
    <w:next w:val="Normal"/>
    <w:link w:val="Titre5Car"/>
    <w:qFormat/>
    <w:rsid w:val="001237B9"/>
    <w:pPr>
      <w:numPr>
        <w:ilvl w:val="4"/>
        <w:numId w:val="1"/>
      </w:numPr>
      <w:spacing w:before="240"/>
      <w:outlineLvl w:val="4"/>
    </w:pPr>
    <w:rPr>
      <w:rFonts w:ascii="Calibri" w:hAnsi="Calibri"/>
      <w:b/>
      <w:bCs/>
      <w:i/>
      <w:iCs/>
      <w:color w:val="243F60"/>
      <w:sz w:val="28"/>
      <w:szCs w:val="26"/>
    </w:rPr>
  </w:style>
  <w:style w:type="paragraph" w:styleId="Titre6">
    <w:name w:val="heading 6"/>
    <w:basedOn w:val="Normal"/>
    <w:next w:val="Normal"/>
    <w:link w:val="Titre6Car"/>
    <w:qFormat/>
    <w:rsid w:val="001237B9"/>
    <w:pPr>
      <w:numPr>
        <w:ilvl w:val="5"/>
        <w:numId w:val="1"/>
      </w:numPr>
      <w:tabs>
        <w:tab w:val="left" w:pos="1560"/>
      </w:tabs>
      <w:spacing w:before="240"/>
      <w:outlineLvl w:val="5"/>
    </w:pPr>
    <w:rPr>
      <w:rFonts w:ascii="Calibri" w:hAnsi="Calibri"/>
      <w:b/>
      <w:bCs/>
      <w:color w:val="243F60"/>
      <w:sz w:val="24"/>
      <w:szCs w:val="22"/>
    </w:rPr>
  </w:style>
  <w:style w:type="paragraph" w:styleId="Titre8">
    <w:name w:val="heading 8"/>
    <w:basedOn w:val="Normal"/>
    <w:next w:val="Normal"/>
    <w:link w:val="Titre8Car"/>
    <w:qFormat/>
    <w:rsid w:val="001237B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1237B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2ED9"/>
    <w:rPr>
      <w:rFonts w:ascii="Tahoma" w:hAnsi="Tahoma" w:cs="Tahoma"/>
      <w:sz w:val="16"/>
      <w:szCs w:val="16"/>
    </w:rPr>
  </w:style>
  <w:style w:type="character" w:customStyle="1" w:styleId="TextedebullesCar">
    <w:name w:val="Texte de bulles Car"/>
    <w:basedOn w:val="Policepardfaut"/>
    <w:link w:val="Textedebulles"/>
    <w:uiPriority w:val="99"/>
    <w:semiHidden/>
    <w:rsid w:val="00A72ED9"/>
    <w:rPr>
      <w:rFonts w:ascii="Tahoma" w:hAnsi="Tahoma" w:cs="Tahoma"/>
      <w:sz w:val="16"/>
      <w:szCs w:val="16"/>
    </w:rPr>
  </w:style>
  <w:style w:type="character" w:customStyle="1" w:styleId="PieddepageCar">
    <w:name w:val="Pied de page Car"/>
    <w:aliases w:val="Adresse pied de page Car"/>
    <w:link w:val="Pieddepage"/>
    <w:rsid w:val="00A72ED9"/>
    <w:rPr>
      <w:rFonts w:ascii="Verdana" w:hAnsi="Verdana"/>
      <w:sz w:val="18"/>
      <w:szCs w:val="24"/>
      <w:lang w:eastAsia="fr-FR"/>
    </w:rPr>
  </w:style>
  <w:style w:type="paragraph" w:styleId="Pieddepage">
    <w:name w:val="footer"/>
    <w:aliases w:val="Adresse pied de page"/>
    <w:basedOn w:val="Normal"/>
    <w:link w:val="PieddepageCar"/>
    <w:rsid w:val="00A72ED9"/>
    <w:pPr>
      <w:tabs>
        <w:tab w:val="center" w:pos="4536"/>
        <w:tab w:val="right" w:pos="9072"/>
      </w:tabs>
    </w:pPr>
    <w:rPr>
      <w:rFonts w:eastAsiaTheme="minorHAnsi" w:cstheme="minorBidi"/>
    </w:rPr>
  </w:style>
  <w:style w:type="character" w:customStyle="1" w:styleId="PieddepageCar1">
    <w:name w:val="Pied de page Car1"/>
    <w:basedOn w:val="Policepardfaut"/>
    <w:uiPriority w:val="99"/>
    <w:semiHidden/>
    <w:rsid w:val="00A72ED9"/>
    <w:rPr>
      <w:rFonts w:ascii="Verdana" w:eastAsia="Times New Roman" w:hAnsi="Verdana" w:cs="Times New Roman"/>
      <w:sz w:val="18"/>
      <w:szCs w:val="24"/>
      <w:lang w:eastAsia="fr-FR"/>
    </w:rPr>
  </w:style>
  <w:style w:type="paragraph" w:styleId="En-tte">
    <w:name w:val="header"/>
    <w:basedOn w:val="Normal"/>
    <w:link w:val="En-tteCar"/>
    <w:unhideWhenUsed/>
    <w:rsid w:val="00A72ED9"/>
    <w:pPr>
      <w:tabs>
        <w:tab w:val="center" w:pos="4536"/>
        <w:tab w:val="right" w:pos="9072"/>
      </w:tabs>
      <w:spacing w:before="0"/>
    </w:pPr>
  </w:style>
  <w:style w:type="character" w:customStyle="1" w:styleId="En-tteCar">
    <w:name w:val="En-tête Car"/>
    <w:basedOn w:val="Policepardfaut"/>
    <w:link w:val="En-tte"/>
    <w:rsid w:val="00A72ED9"/>
    <w:rPr>
      <w:rFonts w:ascii="Verdana" w:eastAsia="Times New Roman" w:hAnsi="Verdana" w:cs="Times New Roman"/>
      <w:sz w:val="18"/>
      <w:szCs w:val="24"/>
      <w:lang w:eastAsia="fr-FR"/>
    </w:rPr>
  </w:style>
  <w:style w:type="character" w:customStyle="1" w:styleId="Titre1Car">
    <w:name w:val="Titre 1 Car"/>
    <w:basedOn w:val="Policepardfaut"/>
    <w:link w:val="Titre1"/>
    <w:uiPriority w:val="9"/>
    <w:rsid w:val="001237B9"/>
    <w:rPr>
      <w:rFonts w:ascii="Calibri" w:eastAsia="Times New Roman" w:hAnsi="Calibri" w:cs="Arial"/>
      <w:b/>
      <w:bCs/>
      <w:caps/>
      <w:color w:val="243F60"/>
      <w:kern w:val="32"/>
      <w:sz w:val="48"/>
      <w:szCs w:val="32"/>
      <w:lang w:eastAsia="fr-FR"/>
    </w:rPr>
  </w:style>
  <w:style w:type="character" w:customStyle="1" w:styleId="Titre2Car">
    <w:name w:val="Titre 2 Car"/>
    <w:aliases w:val="Titre 2 - ECOUIS Car"/>
    <w:basedOn w:val="Policepardfaut"/>
    <w:link w:val="Titre2"/>
    <w:rsid w:val="003A1ADB"/>
    <w:rPr>
      <w:rFonts w:ascii="Calibri" w:eastAsia="Times New Roman" w:hAnsi="Calibri" w:cs="Arial"/>
      <w:b/>
      <w:bCs/>
      <w:iCs/>
      <w:caps/>
      <w:color w:val="243F60"/>
      <w:sz w:val="36"/>
      <w:szCs w:val="28"/>
      <w:lang w:eastAsia="fr-FR"/>
    </w:rPr>
  </w:style>
  <w:style w:type="character" w:customStyle="1" w:styleId="Titre3Car">
    <w:name w:val="Titre 3 Car"/>
    <w:basedOn w:val="Policepardfaut"/>
    <w:link w:val="Titre3"/>
    <w:rsid w:val="00670F13"/>
    <w:rPr>
      <w:rFonts w:ascii="Calibri" w:eastAsia="Times New Roman" w:hAnsi="Calibri" w:cs="Arial"/>
      <w:b/>
      <w:bCs/>
      <w:color w:val="243F60"/>
      <w:sz w:val="26"/>
      <w:szCs w:val="26"/>
      <w:lang w:eastAsia="fr-FR"/>
    </w:rPr>
  </w:style>
  <w:style w:type="character" w:customStyle="1" w:styleId="Titre4Car">
    <w:name w:val="Titre 4 Car"/>
    <w:basedOn w:val="Policepardfaut"/>
    <w:link w:val="Titre4"/>
    <w:rsid w:val="007A6AED"/>
    <w:rPr>
      <w:rFonts w:ascii="Calibri" w:eastAsia="Times New Roman" w:hAnsi="Calibri" w:cs="Times New Roman"/>
      <w:b/>
      <w:bCs/>
      <w:color w:val="243F60"/>
      <w:sz w:val="24"/>
      <w:szCs w:val="28"/>
      <w:lang w:eastAsia="fr-FR"/>
    </w:rPr>
  </w:style>
  <w:style w:type="character" w:customStyle="1" w:styleId="Titre5Car">
    <w:name w:val="Titre 5 Car"/>
    <w:basedOn w:val="Policepardfaut"/>
    <w:link w:val="Titre5"/>
    <w:rsid w:val="001237B9"/>
    <w:rPr>
      <w:rFonts w:ascii="Calibri" w:eastAsia="Times New Roman" w:hAnsi="Calibri" w:cs="Times New Roman"/>
      <w:b/>
      <w:bCs/>
      <w:i/>
      <w:iCs/>
      <w:color w:val="243F60"/>
      <w:sz w:val="28"/>
      <w:szCs w:val="26"/>
      <w:lang w:eastAsia="fr-FR"/>
    </w:rPr>
  </w:style>
  <w:style w:type="character" w:customStyle="1" w:styleId="Titre6Car">
    <w:name w:val="Titre 6 Car"/>
    <w:basedOn w:val="Policepardfaut"/>
    <w:link w:val="Titre6"/>
    <w:rsid w:val="001237B9"/>
    <w:rPr>
      <w:rFonts w:ascii="Calibri" w:eastAsia="Times New Roman" w:hAnsi="Calibri" w:cs="Times New Roman"/>
      <w:b/>
      <w:bCs/>
      <w:color w:val="243F60"/>
      <w:sz w:val="24"/>
      <w:lang w:eastAsia="fr-FR"/>
    </w:rPr>
  </w:style>
  <w:style w:type="character" w:customStyle="1" w:styleId="Titre8Car">
    <w:name w:val="Titre 8 Car"/>
    <w:basedOn w:val="Policepardfaut"/>
    <w:link w:val="Titre8"/>
    <w:rsid w:val="001237B9"/>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1237B9"/>
    <w:rPr>
      <w:rFonts w:ascii="Arial" w:eastAsia="Times New Roman" w:hAnsi="Arial" w:cs="Arial"/>
      <w:lang w:eastAsia="fr-FR"/>
    </w:rPr>
  </w:style>
  <w:style w:type="numbering" w:customStyle="1" w:styleId="Listeencours1">
    <w:name w:val="Liste en cours1"/>
    <w:rsid w:val="001237B9"/>
    <w:pPr>
      <w:numPr>
        <w:numId w:val="2"/>
      </w:numPr>
    </w:pPr>
  </w:style>
  <w:style w:type="paragraph" w:styleId="NormalWeb">
    <w:name w:val="Normal (Web)"/>
    <w:basedOn w:val="Normal"/>
    <w:uiPriority w:val="99"/>
    <w:rsid w:val="001237B9"/>
    <w:pPr>
      <w:spacing w:before="100" w:beforeAutospacing="1" w:after="100" w:afterAutospacing="1"/>
      <w:jc w:val="left"/>
    </w:pPr>
    <w:rPr>
      <w:rFonts w:ascii="Times New Roman" w:hAnsi="Times New Roman"/>
      <w:sz w:val="24"/>
    </w:rPr>
  </w:style>
  <w:style w:type="paragraph" w:styleId="Paragraphedeliste">
    <w:name w:val="List Paragraph"/>
    <w:basedOn w:val="Normal"/>
    <w:uiPriority w:val="34"/>
    <w:qFormat/>
    <w:rsid w:val="001237B9"/>
    <w:pPr>
      <w:ind w:left="720"/>
      <w:contextualSpacing/>
    </w:pPr>
  </w:style>
  <w:style w:type="character" w:styleId="Marquedecommentaire">
    <w:name w:val="annotation reference"/>
    <w:basedOn w:val="Policepardfaut"/>
    <w:uiPriority w:val="99"/>
    <w:semiHidden/>
    <w:unhideWhenUsed/>
    <w:rsid w:val="00AA5E35"/>
    <w:rPr>
      <w:sz w:val="16"/>
      <w:szCs w:val="16"/>
    </w:rPr>
  </w:style>
  <w:style w:type="paragraph" w:styleId="Commentaire">
    <w:name w:val="annotation text"/>
    <w:basedOn w:val="Normal"/>
    <w:link w:val="CommentaireCar"/>
    <w:uiPriority w:val="99"/>
    <w:unhideWhenUsed/>
    <w:rsid w:val="00AA5E35"/>
    <w:rPr>
      <w:sz w:val="20"/>
      <w:szCs w:val="20"/>
    </w:rPr>
  </w:style>
  <w:style w:type="character" w:customStyle="1" w:styleId="CommentaireCar">
    <w:name w:val="Commentaire Car"/>
    <w:basedOn w:val="Policepardfaut"/>
    <w:link w:val="Commentaire"/>
    <w:uiPriority w:val="99"/>
    <w:rsid w:val="00AA5E35"/>
    <w:rPr>
      <w:rFonts w:ascii="Verdana" w:eastAsia="Times New Roman"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A5E35"/>
    <w:rPr>
      <w:b/>
      <w:bCs/>
    </w:rPr>
  </w:style>
  <w:style w:type="character" w:customStyle="1" w:styleId="ObjetducommentaireCar">
    <w:name w:val="Objet du commentaire Car"/>
    <w:basedOn w:val="CommentaireCar"/>
    <w:link w:val="Objetducommentaire"/>
    <w:uiPriority w:val="99"/>
    <w:semiHidden/>
    <w:rsid w:val="00AA5E35"/>
    <w:rPr>
      <w:rFonts w:ascii="Verdana" w:eastAsia="Times New Roman" w:hAnsi="Verdana" w:cs="Times New Roman"/>
      <w:b/>
      <w:bCs/>
      <w:sz w:val="20"/>
      <w:szCs w:val="20"/>
      <w:lang w:eastAsia="fr-FR"/>
    </w:rPr>
  </w:style>
  <w:style w:type="table" w:styleId="Grilledutableau">
    <w:name w:val="Table Grid"/>
    <w:basedOn w:val="TableauNormal"/>
    <w:uiPriority w:val="59"/>
    <w:rsid w:val="00A4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qFormat/>
    <w:rsid w:val="003C3F65"/>
    <w:pPr>
      <w:tabs>
        <w:tab w:val="right" w:leader="dot" w:pos="8931"/>
      </w:tabs>
      <w:spacing w:after="100"/>
      <w:ind w:left="284" w:hanging="284"/>
    </w:pPr>
    <w:rPr>
      <w:b/>
      <w:noProof/>
    </w:rPr>
  </w:style>
  <w:style w:type="paragraph" w:styleId="TM2">
    <w:name w:val="toc 2"/>
    <w:basedOn w:val="Normal"/>
    <w:next w:val="Normal"/>
    <w:autoRedefine/>
    <w:uiPriority w:val="39"/>
    <w:unhideWhenUsed/>
    <w:qFormat/>
    <w:rsid w:val="00586751"/>
    <w:pPr>
      <w:tabs>
        <w:tab w:val="left" w:pos="851"/>
        <w:tab w:val="right" w:leader="dot" w:pos="8931"/>
      </w:tabs>
      <w:ind w:left="284"/>
    </w:pPr>
    <w:rPr>
      <w:b/>
      <w:bCs/>
      <w:caps/>
      <w:noProof/>
      <w:color w:val="7F7F7F" w:themeColor="text1" w:themeTint="80"/>
    </w:rPr>
  </w:style>
  <w:style w:type="paragraph" w:styleId="TM3">
    <w:name w:val="toc 3"/>
    <w:basedOn w:val="Normal"/>
    <w:next w:val="Normal"/>
    <w:autoRedefine/>
    <w:uiPriority w:val="39"/>
    <w:unhideWhenUsed/>
    <w:qFormat/>
    <w:rsid w:val="00D63A17"/>
    <w:pPr>
      <w:spacing w:after="100"/>
      <w:ind w:left="360"/>
    </w:pPr>
  </w:style>
  <w:style w:type="character" w:styleId="Lienhypertexte">
    <w:name w:val="Hyperlink"/>
    <w:basedOn w:val="Policepardfaut"/>
    <w:uiPriority w:val="99"/>
    <w:unhideWhenUsed/>
    <w:rsid w:val="00D63A17"/>
    <w:rPr>
      <w:color w:val="0000FF" w:themeColor="hyperlink"/>
      <w:u w:val="single"/>
    </w:rPr>
  </w:style>
  <w:style w:type="paragraph" w:styleId="Rvision">
    <w:name w:val="Revision"/>
    <w:hidden/>
    <w:uiPriority w:val="99"/>
    <w:semiHidden/>
    <w:rsid w:val="00F309E4"/>
    <w:pPr>
      <w:spacing w:after="0" w:line="240" w:lineRule="auto"/>
    </w:pPr>
    <w:rPr>
      <w:rFonts w:ascii="Verdana" w:eastAsia="Times New Roman" w:hAnsi="Verdana" w:cs="Times New Roman"/>
      <w:sz w:val="18"/>
      <w:szCs w:val="24"/>
      <w:lang w:eastAsia="fr-FR"/>
    </w:rPr>
  </w:style>
  <w:style w:type="paragraph" w:styleId="En-ttedetabledesmatires">
    <w:name w:val="TOC Heading"/>
    <w:basedOn w:val="Titre1"/>
    <w:next w:val="Normal"/>
    <w:uiPriority w:val="39"/>
    <w:semiHidden/>
    <w:unhideWhenUsed/>
    <w:qFormat/>
    <w:rsid w:val="007A5B32"/>
    <w:pPr>
      <w:keepLines/>
      <w:pageBreakBefore w:val="0"/>
      <w:numPr>
        <w:numId w:val="0"/>
      </w:numPr>
      <w:pBdr>
        <w:bottom w:val="none" w:sz="0" w:space="0" w:color="auto"/>
      </w:pBd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Pagedegarde">
    <w:name w:val="Page de garde"/>
    <w:basedOn w:val="Normal"/>
    <w:next w:val="Normal"/>
    <w:rsid w:val="001A3720"/>
    <w:pPr>
      <w:suppressAutoHyphens/>
      <w:spacing w:before="0"/>
      <w:jc w:val="center"/>
    </w:pPr>
    <w:rPr>
      <w:rFonts w:ascii="Times New Roman" w:hAnsi="Times New Roman"/>
      <w:b/>
      <w:sz w:val="28"/>
      <w:szCs w:val="20"/>
      <w:lang w:eastAsia="ar-SA"/>
    </w:rPr>
  </w:style>
  <w:style w:type="paragraph" w:styleId="Notedebasdepage">
    <w:name w:val="footnote text"/>
    <w:basedOn w:val="Normal"/>
    <w:link w:val="NotedebasdepageCar"/>
    <w:uiPriority w:val="99"/>
    <w:semiHidden/>
    <w:unhideWhenUsed/>
    <w:rsid w:val="00744BDF"/>
    <w:pPr>
      <w:spacing w:before="0"/>
    </w:pPr>
    <w:rPr>
      <w:sz w:val="20"/>
      <w:szCs w:val="20"/>
    </w:rPr>
  </w:style>
  <w:style w:type="character" w:customStyle="1" w:styleId="NotedebasdepageCar">
    <w:name w:val="Note de bas de page Car"/>
    <w:basedOn w:val="Policepardfaut"/>
    <w:link w:val="Notedebasdepage"/>
    <w:uiPriority w:val="99"/>
    <w:semiHidden/>
    <w:rsid w:val="00744BDF"/>
    <w:rPr>
      <w:rFonts w:ascii="Verdana" w:eastAsia="Times New Roman" w:hAnsi="Verdana" w:cs="Times New Roman"/>
      <w:sz w:val="20"/>
      <w:szCs w:val="20"/>
      <w:lang w:eastAsia="fr-FR"/>
    </w:rPr>
  </w:style>
  <w:style w:type="character" w:styleId="Appelnotedebasdep">
    <w:name w:val="footnote reference"/>
    <w:basedOn w:val="Policepardfaut"/>
    <w:uiPriority w:val="99"/>
    <w:semiHidden/>
    <w:unhideWhenUsed/>
    <w:rsid w:val="00744BDF"/>
    <w:rPr>
      <w:vertAlign w:val="superscript"/>
    </w:rPr>
  </w:style>
  <w:style w:type="paragraph" w:customStyle="1" w:styleId="Default">
    <w:name w:val="Default"/>
    <w:rsid w:val="00941DE4"/>
    <w:pPr>
      <w:autoSpaceDE w:val="0"/>
      <w:autoSpaceDN w:val="0"/>
      <w:adjustRightInd w:val="0"/>
      <w:spacing w:after="0" w:line="240" w:lineRule="auto"/>
    </w:pPr>
    <w:rPr>
      <w:rFonts w:ascii="Calibri" w:eastAsiaTheme="minorEastAsia" w:hAnsi="Calibri" w:cs="Calibri"/>
      <w:color w:val="000000"/>
      <w:sz w:val="24"/>
      <w:szCs w:val="24"/>
      <w:lang w:eastAsia="fr-FR"/>
    </w:rPr>
  </w:style>
  <w:style w:type="paragraph" w:styleId="TM6">
    <w:name w:val="toc 6"/>
    <w:basedOn w:val="Normal"/>
    <w:next w:val="Normal"/>
    <w:autoRedefine/>
    <w:uiPriority w:val="39"/>
    <w:unhideWhenUsed/>
    <w:rsid w:val="00586751"/>
    <w:pPr>
      <w:spacing w:after="100"/>
      <w:ind w:left="900"/>
    </w:pPr>
  </w:style>
  <w:style w:type="table" w:styleId="Listemoyenne1-Accent1">
    <w:name w:val="Medium List 1 Accent 1"/>
    <w:basedOn w:val="TableauNormal"/>
    <w:uiPriority w:val="65"/>
    <w:rsid w:val="00DA55EB"/>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llemoyenne2-Accent1">
    <w:name w:val="Medium Grid 2 Accent 1"/>
    <w:basedOn w:val="TableauNormal"/>
    <w:uiPriority w:val="68"/>
    <w:rsid w:val="00DA55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arreblanc">
    <w:name w:val="carreblanc"/>
    <w:basedOn w:val="Normal"/>
    <w:link w:val="carreblancCar"/>
    <w:uiPriority w:val="99"/>
    <w:rsid w:val="00CE75B9"/>
    <w:pPr>
      <w:tabs>
        <w:tab w:val="left" w:pos="1985"/>
        <w:tab w:val="left" w:pos="2552"/>
      </w:tabs>
      <w:suppressAutoHyphens/>
      <w:overflowPunct w:val="0"/>
      <w:autoSpaceDE w:val="0"/>
      <w:autoSpaceDN w:val="0"/>
      <w:adjustRightInd w:val="0"/>
      <w:spacing w:before="0" w:after="240" w:line="240" w:lineRule="atLeast"/>
      <w:ind w:left="1134" w:hanging="283"/>
      <w:textAlignment w:val="baseline"/>
    </w:pPr>
    <w:rPr>
      <w:rFonts w:ascii="Arial" w:eastAsia="Calibri" w:hAnsi="Arial"/>
      <w:color w:val="000000"/>
      <w:sz w:val="20"/>
      <w:szCs w:val="20"/>
    </w:rPr>
  </w:style>
  <w:style w:type="character" w:customStyle="1" w:styleId="carreblancCar">
    <w:name w:val="carreblanc Car"/>
    <w:link w:val="carreblanc"/>
    <w:uiPriority w:val="99"/>
    <w:locked/>
    <w:rsid w:val="00CE75B9"/>
    <w:rPr>
      <w:rFonts w:ascii="Arial" w:eastAsia="Calibri" w:hAnsi="Arial" w:cs="Times New Roman"/>
      <w:color w:val="000000"/>
      <w:sz w:val="20"/>
      <w:szCs w:val="20"/>
      <w:lang w:eastAsia="fr-FR"/>
    </w:rPr>
  </w:style>
  <w:style w:type="paragraph" w:styleId="TM4">
    <w:name w:val="toc 4"/>
    <w:basedOn w:val="Normal"/>
    <w:next w:val="Normal"/>
    <w:autoRedefine/>
    <w:uiPriority w:val="39"/>
    <w:unhideWhenUsed/>
    <w:rsid w:val="007A6AED"/>
    <w:pPr>
      <w:spacing w:after="100"/>
      <w:ind w:left="540"/>
    </w:pPr>
  </w:style>
  <w:style w:type="paragraph" w:styleId="TM8">
    <w:name w:val="toc 8"/>
    <w:basedOn w:val="Normal"/>
    <w:next w:val="Normal"/>
    <w:autoRedefine/>
    <w:uiPriority w:val="39"/>
    <w:semiHidden/>
    <w:unhideWhenUsed/>
    <w:rsid w:val="007A6AED"/>
    <w:pPr>
      <w:spacing w:after="100"/>
      <w:ind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36329">
      <w:bodyDiv w:val="1"/>
      <w:marLeft w:val="0"/>
      <w:marRight w:val="0"/>
      <w:marTop w:val="0"/>
      <w:marBottom w:val="0"/>
      <w:divBdr>
        <w:top w:val="none" w:sz="0" w:space="0" w:color="auto"/>
        <w:left w:val="none" w:sz="0" w:space="0" w:color="auto"/>
        <w:bottom w:val="none" w:sz="0" w:space="0" w:color="auto"/>
        <w:right w:val="none" w:sz="0" w:space="0" w:color="auto"/>
      </w:divBdr>
      <w:divsChild>
        <w:div w:id="1211765156">
          <w:marLeft w:val="547"/>
          <w:marRight w:val="0"/>
          <w:marTop w:val="240"/>
          <w:marBottom w:val="0"/>
          <w:divBdr>
            <w:top w:val="none" w:sz="0" w:space="0" w:color="auto"/>
            <w:left w:val="none" w:sz="0" w:space="0" w:color="auto"/>
            <w:bottom w:val="none" w:sz="0" w:space="0" w:color="auto"/>
            <w:right w:val="none" w:sz="0" w:space="0" w:color="auto"/>
          </w:divBdr>
        </w:div>
        <w:div w:id="7410819">
          <w:marLeft w:val="547"/>
          <w:marRight w:val="0"/>
          <w:marTop w:val="240"/>
          <w:marBottom w:val="0"/>
          <w:divBdr>
            <w:top w:val="none" w:sz="0" w:space="0" w:color="auto"/>
            <w:left w:val="none" w:sz="0" w:space="0" w:color="auto"/>
            <w:bottom w:val="none" w:sz="0" w:space="0" w:color="auto"/>
            <w:right w:val="none" w:sz="0" w:space="0" w:color="auto"/>
          </w:divBdr>
        </w:div>
      </w:divsChild>
    </w:div>
    <w:div w:id="84109145">
      <w:bodyDiv w:val="1"/>
      <w:marLeft w:val="0"/>
      <w:marRight w:val="0"/>
      <w:marTop w:val="0"/>
      <w:marBottom w:val="0"/>
      <w:divBdr>
        <w:top w:val="none" w:sz="0" w:space="0" w:color="auto"/>
        <w:left w:val="none" w:sz="0" w:space="0" w:color="auto"/>
        <w:bottom w:val="none" w:sz="0" w:space="0" w:color="auto"/>
        <w:right w:val="none" w:sz="0" w:space="0" w:color="auto"/>
      </w:divBdr>
    </w:div>
    <w:div w:id="250161818">
      <w:bodyDiv w:val="1"/>
      <w:marLeft w:val="0"/>
      <w:marRight w:val="0"/>
      <w:marTop w:val="0"/>
      <w:marBottom w:val="0"/>
      <w:divBdr>
        <w:top w:val="none" w:sz="0" w:space="0" w:color="auto"/>
        <w:left w:val="none" w:sz="0" w:space="0" w:color="auto"/>
        <w:bottom w:val="none" w:sz="0" w:space="0" w:color="auto"/>
        <w:right w:val="none" w:sz="0" w:space="0" w:color="auto"/>
      </w:divBdr>
    </w:div>
    <w:div w:id="335422042">
      <w:bodyDiv w:val="1"/>
      <w:marLeft w:val="0"/>
      <w:marRight w:val="0"/>
      <w:marTop w:val="0"/>
      <w:marBottom w:val="0"/>
      <w:divBdr>
        <w:top w:val="none" w:sz="0" w:space="0" w:color="auto"/>
        <w:left w:val="none" w:sz="0" w:space="0" w:color="auto"/>
        <w:bottom w:val="none" w:sz="0" w:space="0" w:color="auto"/>
        <w:right w:val="none" w:sz="0" w:space="0" w:color="auto"/>
      </w:divBdr>
    </w:div>
    <w:div w:id="928124995">
      <w:bodyDiv w:val="1"/>
      <w:marLeft w:val="0"/>
      <w:marRight w:val="0"/>
      <w:marTop w:val="0"/>
      <w:marBottom w:val="0"/>
      <w:divBdr>
        <w:top w:val="none" w:sz="0" w:space="0" w:color="auto"/>
        <w:left w:val="none" w:sz="0" w:space="0" w:color="auto"/>
        <w:bottom w:val="none" w:sz="0" w:space="0" w:color="auto"/>
        <w:right w:val="none" w:sz="0" w:space="0" w:color="auto"/>
      </w:divBdr>
    </w:div>
    <w:div w:id="983657773">
      <w:bodyDiv w:val="1"/>
      <w:marLeft w:val="0"/>
      <w:marRight w:val="0"/>
      <w:marTop w:val="0"/>
      <w:marBottom w:val="0"/>
      <w:divBdr>
        <w:top w:val="none" w:sz="0" w:space="0" w:color="auto"/>
        <w:left w:val="none" w:sz="0" w:space="0" w:color="auto"/>
        <w:bottom w:val="none" w:sz="0" w:space="0" w:color="auto"/>
        <w:right w:val="none" w:sz="0" w:space="0" w:color="auto"/>
      </w:divBdr>
    </w:div>
    <w:div w:id="1005980807">
      <w:bodyDiv w:val="1"/>
      <w:marLeft w:val="0"/>
      <w:marRight w:val="0"/>
      <w:marTop w:val="0"/>
      <w:marBottom w:val="0"/>
      <w:divBdr>
        <w:top w:val="none" w:sz="0" w:space="0" w:color="auto"/>
        <w:left w:val="none" w:sz="0" w:space="0" w:color="auto"/>
        <w:bottom w:val="none" w:sz="0" w:space="0" w:color="auto"/>
        <w:right w:val="none" w:sz="0" w:space="0" w:color="auto"/>
      </w:divBdr>
    </w:div>
    <w:div w:id="1026904650">
      <w:bodyDiv w:val="1"/>
      <w:marLeft w:val="0"/>
      <w:marRight w:val="0"/>
      <w:marTop w:val="0"/>
      <w:marBottom w:val="0"/>
      <w:divBdr>
        <w:top w:val="none" w:sz="0" w:space="0" w:color="auto"/>
        <w:left w:val="none" w:sz="0" w:space="0" w:color="auto"/>
        <w:bottom w:val="none" w:sz="0" w:space="0" w:color="auto"/>
        <w:right w:val="none" w:sz="0" w:space="0" w:color="auto"/>
      </w:divBdr>
    </w:div>
    <w:div w:id="1342779780">
      <w:bodyDiv w:val="1"/>
      <w:marLeft w:val="0"/>
      <w:marRight w:val="0"/>
      <w:marTop w:val="0"/>
      <w:marBottom w:val="0"/>
      <w:divBdr>
        <w:top w:val="none" w:sz="0" w:space="0" w:color="auto"/>
        <w:left w:val="none" w:sz="0" w:space="0" w:color="auto"/>
        <w:bottom w:val="none" w:sz="0" w:space="0" w:color="auto"/>
        <w:right w:val="none" w:sz="0" w:space="0" w:color="auto"/>
      </w:divBdr>
      <w:divsChild>
        <w:div w:id="1967655373">
          <w:marLeft w:val="446"/>
          <w:marRight w:val="0"/>
          <w:marTop w:val="0"/>
          <w:marBottom w:val="0"/>
          <w:divBdr>
            <w:top w:val="none" w:sz="0" w:space="0" w:color="auto"/>
            <w:left w:val="none" w:sz="0" w:space="0" w:color="auto"/>
            <w:bottom w:val="none" w:sz="0" w:space="0" w:color="auto"/>
            <w:right w:val="none" w:sz="0" w:space="0" w:color="auto"/>
          </w:divBdr>
        </w:div>
        <w:div w:id="1633175208">
          <w:marLeft w:val="1267"/>
          <w:marRight w:val="0"/>
          <w:marTop w:val="0"/>
          <w:marBottom w:val="0"/>
          <w:divBdr>
            <w:top w:val="none" w:sz="0" w:space="0" w:color="auto"/>
            <w:left w:val="none" w:sz="0" w:space="0" w:color="auto"/>
            <w:bottom w:val="none" w:sz="0" w:space="0" w:color="auto"/>
            <w:right w:val="none" w:sz="0" w:space="0" w:color="auto"/>
          </w:divBdr>
        </w:div>
        <w:div w:id="580334580">
          <w:marLeft w:val="1267"/>
          <w:marRight w:val="0"/>
          <w:marTop w:val="0"/>
          <w:marBottom w:val="0"/>
          <w:divBdr>
            <w:top w:val="none" w:sz="0" w:space="0" w:color="auto"/>
            <w:left w:val="none" w:sz="0" w:space="0" w:color="auto"/>
            <w:bottom w:val="none" w:sz="0" w:space="0" w:color="auto"/>
            <w:right w:val="none" w:sz="0" w:space="0" w:color="auto"/>
          </w:divBdr>
        </w:div>
        <w:div w:id="1733120782">
          <w:marLeft w:val="1267"/>
          <w:marRight w:val="0"/>
          <w:marTop w:val="0"/>
          <w:marBottom w:val="0"/>
          <w:divBdr>
            <w:top w:val="none" w:sz="0" w:space="0" w:color="auto"/>
            <w:left w:val="none" w:sz="0" w:space="0" w:color="auto"/>
            <w:bottom w:val="none" w:sz="0" w:space="0" w:color="auto"/>
            <w:right w:val="none" w:sz="0" w:space="0" w:color="auto"/>
          </w:divBdr>
        </w:div>
        <w:div w:id="458110168">
          <w:marLeft w:val="1267"/>
          <w:marRight w:val="0"/>
          <w:marTop w:val="0"/>
          <w:marBottom w:val="0"/>
          <w:divBdr>
            <w:top w:val="none" w:sz="0" w:space="0" w:color="auto"/>
            <w:left w:val="none" w:sz="0" w:space="0" w:color="auto"/>
            <w:bottom w:val="none" w:sz="0" w:space="0" w:color="auto"/>
            <w:right w:val="none" w:sz="0" w:space="0" w:color="auto"/>
          </w:divBdr>
        </w:div>
      </w:divsChild>
    </w:div>
    <w:div w:id="1410078894">
      <w:bodyDiv w:val="1"/>
      <w:marLeft w:val="0"/>
      <w:marRight w:val="0"/>
      <w:marTop w:val="0"/>
      <w:marBottom w:val="0"/>
      <w:divBdr>
        <w:top w:val="none" w:sz="0" w:space="0" w:color="auto"/>
        <w:left w:val="none" w:sz="0" w:space="0" w:color="auto"/>
        <w:bottom w:val="none" w:sz="0" w:space="0" w:color="auto"/>
        <w:right w:val="none" w:sz="0" w:space="0" w:color="auto"/>
      </w:divBdr>
    </w:div>
    <w:div w:id="1501507961">
      <w:bodyDiv w:val="1"/>
      <w:marLeft w:val="0"/>
      <w:marRight w:val="0"/>
      <w:marTop w:val="0"/>
      <w:marBottom w:val="0"/>
      <w:divBdr>
        <w:top w:val="none" w:sz="0" w:space="0" w:color="auto"/>
        <w:left w:val="none" w:sz="0" w:space="0" w:color="auto"/>
        <w:bottom w:val="none" w:sz="0" w:space="0" w:color="auto"/>
        <w:right w:val="none" w:sz="0" w:space="0" w:color="auto"/>
      </w:divBdr>
      <w:divsChild>
        <w:div w:id="510531304">
          <w:marLeft w:val="446"/>
          <w:marRight w:val="0"/>
          <w:marTop w:val="0"/>
          <w:marBottom w:val="0"/>
          <w:divBdr>
            <w:top w:val="none" w:sz="0" w:space="0" w:color="auto"/>
            <w:left w:val="none" w:sz="0" w:space="0" w:color="auto"/>
            <w:bottom w:val="none" w:sz="0" w:space="0" w:color="auto"/>
            <w:right w:val="none" w:sz="0" w:space="0" w:color="auto"/>
          </w:divBdr>
        </w:div>
        <w:div w:id="297536298">
          <w:marLeft w:val="1267"/>
          <w:marRight w:val="0"/>
          <w:marTop w:val="0"/>
          <w:marBottom w:val="0"/>
          <w:divBdr>
            <w:top w:val="none" w:sz="0" w:space="0" w:color="auto"/>
            <w:left w:val="none" w:sz="0" w:space="0" w:color="auto"/>
            <w:bottom w:val="none" w:sz="0" w:space="0" w:color="auto"/>
            <w:right w:val="none" w:sz="0" w:space="0" w:color="auto"/>
          </w:divBdr>
        </w:div>
        <w:div w:id="22824752">
          <w:marLeft w:val="1267"/>
          <w:marRight w:val="0"/>
          <w:marTop w:val="0"/>
          <w:marBottom w:val="0"/>
          <w:divBdr>
            <w:top w:val="none" w:sz="0" w:space="0" w:color="auto"/>
            <w:left w:val="none" w:sz="0" w:space="0" w:color="auto"/>
            <w:bottom w:val="none" w:sz="0" w:space="0" w:color="auto"/>
            <w:right w:val="none" w:sz="0" w:space="0" w:color="auto"/>
          </w:divBdr>
        </w:div>
        <w:div w:id="2012441481">
          <w:marLeft w:val="1267"/>
          <w:marRight w:val="0"/>
          <w:marTop w:val="0"/>
          <w:marBottom w:val="0"/>
          <w:divBdr>
            <w:top w:val="none" w:sz="0" w:space="0" w:color="auto"/>
            <w:left w:val="none" w:sz="0" w:space="0" w:color="auto"/>
            <w:bottom w:val="none" w:sz="0" w:space="0" w:color="auto"/>
            <w:right w:val="none" w:sz="0" w:space="0" w:color="auto"/>
          </w:divBdr>
        </w:div>
        <w:div w:id="387152253">
          <w:marLeft w:val="1267"/>
          <w:marRight w:val="0"/>
          <w:marTop w:val="0"/>
          <w:marBottom w:val="0"/>
          <w:divBdr>
            <w:top w:val="none" w:sz="0" w:space="0" w:color="auto"/>
            <w:left w:val="none" w:sz="0" w:space="0" w:color="auto"/>
            <w:bottom w:val="none" w:sz="0" w:space="0" w:color="auto"/>
            <w:right w:val="none" w:sz="0" w:space="0" w:color="auto"/>
          </w:divBdr>
        </w:div>
      </w:divsChild>
    </w:div>
    <w:div w:id="174563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29199-EEC7-4468-ACDC-A2F314F9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12</Pages>
  <Words>2807</Words>
  <Characters>15443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GOURLET Marie</dc:creator>
  <cp:lastModifiedBy>BELLOW Alexandra</cp:lastModifiedBy>
  <cp:revision>6</cp:revision>
  <cp:lastPrinted>2022-08-04T16:58:00Z</cp:lastPrinted>
  <dcterms:created xsi:type="dcterms:W3CDTF">2022-06-15T10:06:00Z</dcterms:created>
  <dcterms:modified xsi:type="dcterms:W3CDTF">2024-09-09T12:56:00Z</dcterms:modified>
</cp:coreProperties>
</file>