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154CEF">
        <w:rPr>
          <w:rFonts w:ascii="Arial" w:hAnsi="Arial" w:cs="Arial"/>
          <w:sz w:val="18"/>
          <w:szCs w:val="18"/>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850999">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850999" w:rsidRDefault="00850999" w:rsidP="00850999">
      <w:pPr>
        <w:jc w:val="center"/>
        <w:rPr>
          <w:rFonts w:ascii="Arial" w:hAnsi="Arial" w:cs="Univers"/>
          <w:b/>
          <w:iCs/>
        </w:rPr>
      </w:pPr>
    </w:p>
    <w:p w:rsidR="00850999" w:rsidRPr="005B26B5" w:rsidRDefault="00850999" w:rsidP="00850999">
      <w:pPr>
        <w:jc w:val="center"/>
        <w:rPr>
          <w:rFonts w:ascii="Arial" w:hAnsi="Arial" w:cs="Univers"/>
          <w:b/>
          <w:iCs/>
        </w:rPr>
      </w:pPr>
      <w:r w:rsidRPr="005B26B5">
        <w:rPr>
          <w:rFonts w:ascii="Arial" w:hAnsi="Arial" w:cs="Univers"/>
          <w:b/>
          <w:iCs/>
        </w:rPr>
        <w:t>CENTRE HOSPITALIER UNIVERSITAIRE CAEN NORMANDIE</w:t>
      </w:r>
    </w:p>
    <w:p w:rsidR="00850999" w:rsidRPr="005B26B5" w:rsidRDefault="00850999" w:rsidP="00850999">
      <w:pPr>
        <w:jc w:val="center"/>
        <w:rPr>
          <w:rFonts w:ascii="Arial" w:hAnsi="Arial" w:cs="Univers"/>
          <w:b/>
          <w:iCs/>
        </w:rPr>
      </w:pPr>
      <w:r w:rsidRPr="005B26B5">
        <w:rPr>
          <w:rFonts w:ascii="Arial" w:hAnsi="Arial" w:cs="Univers"/>
          <w:b/>
          <w:iCs/>
        </w:rPr>
        <w:t>Etablissement support du GHT NORMANDIE CENTRE</w:t>
      </w:r>
    </w:p>
    <w:p w:rsidR="00850999" w:rsidRPr="005B26B5" w:rsidRDefault="00850999" w:rsidP="00850999">
      <w:pPr>
        <w:jc w:val="center"/>
        <w:rPr>
          <w:rFonts w:ascii="Arial" w:hAnsi="Arial" w:cs="Univers"/>
          <w:b/>
          <w:iCs/>
        </w:rPr>
      </w:pPr>
      <w:r>
        <w:rPr>
          <w:rFonts w:ascii="Arial" w:hAnsi="Arial" w:cs="Univers"/>
          <w:b/>
          <w:iCs/>
        </w:rPr>
        <w:t>Direction des achats</w:t>
      </w:r>
    </w:p>
    <w:p w:rsidR="00850999" w:rsidRPr="005B26B5" w:rsidRDefault="00850999" w:rsidP="00850999">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850999" w:rsidRPr="005B26B5" w:rsidRDefault="00850999" w:rsidP="00850999">
      <w:pPr>
        <w:jc w:val="center"/>
        <w:rPr>
          <w:rFonts w:ascii="Arial" w:hAnsi="Arial" w:cs="Univers"/>
          <w:b/>
          <w:iCs/>
        </w:rPr>
      </w:pPr>
      <w:r w:rsidRPr="005B26B5">
        <w:rPr>
          <w:rFonts w:ascii="Arial" w:hAnsi="Arial" w:cs="Univers"/>
          <w:b/>
          <w:iCs/>
        </w:rPr>
        <w:t>CS 30001</w:t>
      </w:r>
    </w:p>
    <w:p w:rsidR="00850999" w:rsidRPr="005B26B5" w:rsidRDefault="00850999" w:rsidP="00850999">
      <w:pPr>
        <w:jc w:val="center"/>
        <w:rPr>
          <w:rFonts w:ascii="Arial" w:hAnsi="Arial" w:cs="Univers"/>
          <w:b/>
          <w:iCs/>
        </w:rPr>
      </w:pPr>
      <w:r w:rsidRPr="005B26B5">
        <w:rPr>
          <w:rFonts w:ascii="Arial" w:hAnsi="Arial" w:cs="Univers"/>
          <w:b/>
          <w:iCs/>
        </w:rPr>
        <w:t>14033 CAEN CEDEX 9</w:t>
      </w:r>
    </w:p>
    <w:p w:rsidR="00850999" w:rsidRDefault="00850999" w:rsidP="00850999">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850999" w:rsidRDefault="00850999" w:rsidP="00850999">
      <w:pPr>
        <w:pStyle w:val="En-tte"/>
        <w:tabs>
          <w:tab w:val="clear" w:pos="4536"/>
          <w:tab w:val="clear" w:pos="9072"/>
        </w:tabs>
        <w:rPr>
          <w:rFonts w:ascii="Arial" w:hAnsi="Arial" w:cs="Arial"/>
        </w:rPr>
      </w:pPr>
    </w:p>
    <w:p w:rsidR="00850999" w:rsidRDefault="00850999" w:rsidP="0085099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850999" w:rsidTr="003E1A24">
        <w:trPr>
          <w:trHeight w:val="160"/>
        </w:trPr>
        <w:tc>
          <w:tcPr>
            <w:tcW w:w="10277" w:type="dxa"/>
            <w:shd w:val="clear" w:color="auto" w:fill="66CCFF"/>
          </w:tcPr>
          <w:p w:rsidR="00850999" w:rsidRDefault="00850999" w:rsidP="003E1A24">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850999" w:rsidRDefault="00850999" w:rsidP="00850999">
      <w:pPr>
        <w:rPr>
          <w:rFonts w:ascii="Arial" w:hAnsi="Arial" w:cs="Arial"/>
          <w:b/>
          <w:bCs/>
        </w:rPr>
      </w:pPr>
    </w:p>
    <w:p w:rsidR="00F4048A" w:rsidRPr="002561DF" w:rsidRDefault="00F4048A" w:rsidP="00F4048A">
      <w:pPr>
        <w:jc w:val="center"/>
        <w:rPr>
          <w:rFonts w:ascii="Arial" w:hAnsi="Arial" w:cs="Arial"/>
          <w:b/>
          <w:sz w:val="24"/>
          <w:szCs w:val="24"/>
        </w:rPr>
      </w:pPr>
      <w:r w:rsidRPr="002561DF">
        <w:rPr>
          <w:rFonts w:ascii="Arial" w:hAnsi="Arial" w:cs="Arial"/>
          <w:b/>
          <w:sz w:val="24"/>
          <w:szCs w:val="24"/>
        </w:rPr>
        <w:t>SYSTEME D’ACQUISITION DYNAMIQUE n° 2025SAD</w:t>
      </w:r>
      <w:r>
        <w:rPr>
          <w:rFonts w:ascii="Arial" w:hAnsi="Arial" w:cs="Arial"/>
          <w:b/>
          <w:sz w:val="24"/>
          <w:szCs w:val="24"/>
        </w:rPr>
        <w:t>2</w:t>
      </w:r>
    </w:p>
    <w:p w:rsidR="00F4048A" w:rsidRPr="002561DF" w:rsidRDefault="00F4048A" w:rsidP="00F4048A">
      <w:pPr>
        <w:jc w:val="center"/>
        <w:rPr>
          <w:rFonts w:ascii="Arial" w:hAnsi="Arial" w:cs="Arial"/>
          <w:b/>
          <w:sz w:val="24"/>
          <w:szCs w:val="24"/>
        </w:rPr>
      </w:pPr>
      <w:r w:rsidRPr="002561DF">
        <w:rPr>
          <w:rFonts w:ascii="Arial" w:hAnsi="Arial" w:cs="Arial"/>
          <w:b/>
          <w:sz w:val="24"/>
          <w:szCs w:val="24"/>
        </w:rPr>
        <w:t>FO</w:t>
      </w:r>
      <w:r>
        <w:rPr>
          <w:rFonts w:ascii="Arial" w:hAnsi="Arial" w:cs="Arial"/>
          <w:b/>
          <w:sz w:val="24"/>
          <w:szCs w:val="24"/>
        </w:rPr>
        <w:t>RMATIONS PROFESSIONNELLES</w:t>
      </w:r>
    </w:p>
    <w:p w:rsidR="00F4048A" w:rsidRDefault="00F4048A" w:rsidP="00F4048A">
      <w:pPr>
        <w:jc w:val="center"/>
        <w:rPr>
          <w:rFonts w:ascii="Arial" w:hAnsi="Arial" w:cs="Arial"/>
          <w:b/>
          <w:bCs/>
        </w:rPr>
      </w:pPr>
      <w:proofErr w:type="gramStart"/>
      <w:r>
        <w:rPr>
          <w:rFonts w:ascii="Arial" w:hAnsi="Arial" w:cs="Arial"/>
          <w:b/>
          <w:bCs/>
        </w:rPr>
        <w:t>pour</w:t>
      </w:r>
      <w:proofErr w:type="gramEnd"/>
      <w:r>
        <w:rPr>
          <w:rFonts w:ascii="Arial" w:hAnsi="Arial" w:cs="Arial"/>
          <w:b/>
          <w:bCs/>
        </w:rPr>
        <w:t xml:space="preserve"> les besoins des établissements du GHT Normandie Centre</w:t>
      </w:r>
    </w:p>
    <w:p w:rsidR="00472B25" w:rsidRDefault="00472B25">
      <w:pPr>
        <w:rPr>
          <w:rFonts w:ascii="Arial" w:hAnsi="Arial" w:cs="Arial"/>
          <w:bCs/>
        </w:rPr>
      </w:pPr>
    </w:p>
    <w:p w:rsidR="004014E1" w:rsidRPr="004014E1" w:rsidDel="00F4048A" w:rsidRDefault="00BE7BD2" w:rsidP="004014E1">
      <w:pPr>
        <w:suppressAutoHyphens w:val="0"/>
        <w:ind w:left="927"/>
        <w:jc w:val="both"/>
        <w:rPr>
          <w:del w:id="2" w:author="MARCHESIN CHANTAL" w:date="2025-07-01T11:05:00Z"/>
          <w:rFonts w:ascii="Arial" w:hAnsi="Arial" w:cs="Arial"/>
          <w:sz w:val="22"/>
          <w:szCs w:val="22"/>
          <w:highlight w:val="yellow"/>
        </w:rPr>
      </w:pPr>
      <w:customXmlDelRangeStart w:id="3" w:author="MARCHESIN CHANTAL" w:date="2025-07-01T11:05:00Z"/>
      <w:sdt>
        <w:sdtPr>
          <w:rPr>
            <w:rFonts w:ascii="Arial" w:hAnsi="Arial" w:cs="Arial"/>
            <w:b/>
            <w:bCs/>
            <w:highlight w:val="yellow"/>
          </w:rPr>
          <w:id w:val="463924322"/>
          <w14:checkbox>
            <w14:checked w14:val="0"/>
            <w14:checkedState w14:val="2612" w14:font="MS Gothic"/>
            <w14:uncheckedState w14:val="2610" w14:font="MS Gothic"/>
          </w14:checkbox>
        </w:sdtPr>
        <w:sdtEndPr/>
        <w:sdtContent>
          <w:customXmlDelRangeEnd w:id="3"/>
          <w:del w:id="4" w:author="MARCHESIN CHANTAL" w:date="2025-07-01T11:05:00Z">
            <w:r w:rsidR="004014E1" w:rsidRPr="004014E1" w:rsidDel="00F4048A">
              <w:rPr>
                <w:rFonts w:ascii="Segoe UI Symbol" w:eastAsia="MS Gothic" w:hAnsi="Segoe UI Symbol" w:cs="Segoe UI Symbol"/>
                <w:b/>
                <w:bCs/>
                <w:highlight w:val="yellow"/>
              </w:rPr>
              <w:delText>☐</w:delText>
            </w:r>
          </w:del>
          <w:customXmlDelRangeStart w:id="5" w:author="MARCHESIN CHANTAL" w:date="2025-07-01T11:05:00Z"/>
        </w:sdtContent>
      </w:sdt>
      <w:customXmlDelRangeEnd w:id="5"/>
      <w:del w:id="6" w:author="MARCHESIN CHANTAL" w:date="2025-07-01T11:05:00Z">
        <w:r w:rsidR="004014E1" w:rsidRPr="004014E1" w:rsidDel="00F4048A">
          <w:rPr>
            <w:rFonts w:ascii="Arial" w:hAnsi="Arial" w:cs="Arial"/>
            <w:b/>
            <w:bCs/>
            <w:highlight w:val="yellow"/>
          </w:rPr>
          <w:delText> </w:delText>
        </w:r>
        <w:r w:rsidR="004014E1" w:rsidRPr="004014E1" w:rsidDel="00F4048A">
          <w:rPr>
            <w:rFonts w:ascii="Arial" w:hAnsi="Arial" w:cs="Arial"/>
            <w:sz w:val="22"/>
            <w:szCs w:val="22"/>
            <w:highlight w:val="yellow"/>
            <w:u w:val="single"/>
          </w:rPr>
          <w:delText xml:space="preserve"> Catégorie 1 </w:delText>
        </w:r>
        <w:r w:rsidR="004014E1" w:rsidRPr="004014E1" w:rsidDel="00F4048A">
          <w:rPr>
            <w:rFonts w:ascii="Arial" w:hAnsi="Arial" w:cs="Arial"/>
            <w:sz w:val="22"/>
            <w:szCs w:val="22"/>
            <w:highlight w:val="yellow"/>
          </w:rPr>
          <w:delText xml:space="preserve">: </w:delText>
        </w:r>
        <w:r w:rsidR="004014E1" w:rsidRPr="004014E1" w:rsidDel="00F4048A">
          <w:rPr>
            <w:rFonts w:ascii="Arial" w:hAnsi="Arial" w:cs="Arial"/>
            <w:color w:val="000000"/>
          </w:rPr>
          <w:delText>Détergents/désinfectants</w:delText>
        </w:r>
      </w:del>
    </w:p>
    <w:p w:rsidR="004014E1" w:rsidRPr="004014E1" w:rsidDel="00F4048A" w:rsidRDefault="004014E1" w:rsidP="004014E1">
      <w:pPr>
        <w:ind w:left="720"/>
        <w:rPr>
          <w:del w:id="7" w:author="MARCHESIN CHANTAL" w:date="2025-07-01T11:05:00Z"/>
          <w:rFonts w:ascii="Arial" w:hAnsi="Arial" w:cs="Arial"/>
          <w:sz w:val="22"/>
          <w:szCs w:val="22"/>
          <w:highlight w:val="yellow"/>
        </w:rPr>
      </w:pPr>
    </w:p>
    <w:p w:rsidR="004014E1" w:rsidRPr="004014E1" w:rsidDel="00F4048A" w:rsidRDefault="00BE7BD2" w:rsidP="004014E1">
      <w:pPr>
        <w:suppressAutoHyphens w:val="0"/>
        <w:ind w:left="927"/>
        <w:jc w:val="both"/>
        <w:rPr>
          <w:del w:id="8" w:author="MARCHESIN CHANTAL" w:date="2025-07-01T11:05:00Z"/>
          <w:rFonts w:ascii="Arial" w:hAnsi="Arial" w:cs="Arial"/>
          <w:sz w:val="22"/>
          <w:szCs w:val="22"/>
          <w:highlight w:val="yellow"/>
        </w:rPr>
      </w:pPr>
      <w:customXmlDelRangeStart w:id="9" w:author="MARCHESIN CHANTAL" w:date="2025-07-01T11:05:00Z"/>
      <w:sdt>
        <w:sdtPr>
          <w:rPr>
            <w:rFonts w:ascii="Arial" w:hAnsi="Arial" w:cs="Arial"/>
            <w:b/>
            <w:bCs/>
            <w:highlight w:val="yellow"/>
          </w:rPr>
          <w:id w:val="-367761909"/>
          <w14:checkbox>
            <w14:checked w14:val="0"/>
            <w14:checkedState w14:val="2612" w14:font="MS Gothic"/>
            <w14:uncheckedState w14:val="2610" w14:font="MS Gothic"/>
          </w14:checkbox>
        </w:sdtPr>
        <w:sdtEndPr/>
        <w:sdtContent>
          <w:customXmlDelRangeEnd w:id="9"/>
          <w:del w:id="10" w:author="MARCHESIN CHANTAL" w:date="2025-07-01T11:05:00Z">
            <w:r w:rsidR="004014E1" w:rsidRPr="004014E1" w:rsidDel="00F4048A">
              <w:rPr>
                <w:rFonts w:ascii="Segoe UI Symbol" w:eastAsia="MS Gothic" w:hAnsi="Segoe UI Symbol" w:cs="Segoe UI Symbol"/>
                <w:b/>
                <w:bCs/>
                <w:highlight w:val="yellow"/>
              </w:rPr>
              <w:delText>☐</w:delText>
            </w:r>
          </w:del>
          <w:customXmlDelRangeStart w:id="11" w:author="MARCHESIN CHANTAL" w:date="2025-07-01T11:05:00Z"/>
        </w:sdtContent>
      </w:sdt>
      <w:customXmlDelRangeEnd w:id="11"/>
      <w:del w:id="12" w:author="MARCHESIN CHANTAL" w:date="2025-07-01T11:05:00Z">
        <w:r w:rsidR="004014E1" w:rsidRPr="004014E1" w:rsidDel="00F4048A">
          <w:rPr>
            <w:rFonts w:ascii="Arial" w:hAnsi="Arial" w:cs="Arial"/>
            <w:b/>
            <w:bCs/>
            <w:highlight w:val="yellow"/>
          </w:rPr>
          <w:delText> </w:delText>
        </w:r>
        <w:r w:rsidR="004014E1" w:rsidRPr="004014E1" w:rsidDel="00F4048A">
          <w:rPr>
            <w:rFonts w:ascii="Arial" w:hAnsi="Arial" w:cs="Arial"/>
            <w:sz w:val="22"/>
            <w:szCs w:val="22"/>
            <w:highlight w:val="yellow"/>
            <w:u w:val="single"/>
          </w:rPr>
          <w:delText xml:space="preserve"> Catégorie 2 :</w:delText>
        </w:r>
        <w:r w:rsidR="004014E1" w:rsidRPr="004014E1" w:rsidDel="00F4048A">
          <w:rPr>
            <w:rFonts w:ascii="Arial" w:hAnsi="Arial" w:cs="Arial"/>
            <w:sz w:val="22"/>
            <w:szCs w:val="22"/>
            <w:highlight w:val="yellow"/>
          </w:rPr>
          <w:delText xml:space="preserve"> </w:delText>
        </w:r>
        <w:r w:rsidR="004014E1" w:rsidRPr="004014E1" w:rsidDel="00F4048A">
          <w:rPr>
            <w:rFonts w:ascii="Arial" w:hAnsi="Arial" w:cs="Arial"/>
            <w:color w:val="000000"/>
          </w:rPr>
          <w:delText>Détergent/neutralisant lave bassins</w:delText>
        </w:r>
      </w:del>
    </w:p>
    <w:p w:rsidR="004014E1" w:rsidRPr="004014E1" w:rsidDel="00F4048A" w:rsidRDefault="004014E1" w:rsidP="004014E1">
      <w:pPr>
        <w:pStyle w:val="Paragraphedeliste"/>
        <w:rPr>
          <w:del w:id="13" w:author="MARCHESIN CHANTAL" w:date="2025-07-01T11:05:00Z"/>
          <w:rFonts w:ascii="Arial" w:hAnsi="Arial" w:cs="Arial"/>
          <w:sz w:val="22"/>
          <w:szCs w:val="22"/>
          <w:highlight w:val="yellow"/>
        </w:rPr>
      </w:pPr>
    </w:p>
    <w:p w:rsidR="004014E1" w:rsidRPr="004014E1" w:rsidDel="00F4048A" w:rsidRDefault="00BE7BD2" w:rsidP="004014E1">
      <w:pPr>
        <w:suppressAutoHyphens w:val="0"/>
        <w:ind w:left="927"/>
        <w:jc w:val="both"/>
        <w:rPr>
          <w:del w:id="14" w:author="MARCHESIN CHANTAL" w:date="2025-07-01T11:05:00Z"/>
          <w:rFonts w:ascii="Arial" w:hAnsi="Arial" w:cs="Arial"/>
          <w:color w:val="000000"/>
        </w:rPr>
      </w:pPr>
      <w:customXmlDelRangeStart w:id="15" w:author="MARCHESIN CHANTAL" w:date="2025-07-01T11:05:00Z"/>
      <w:sdt>
        <w:sdtPr>
          <w:rPr>
            <w:rFonts w:ascii="Arial" w:hAnsi="Arial" w:cs="Arial"/>
            <w:b/>
            <w:bCs/>
            <w:highlight w:val="yellow"/>
          </w:rPr>
          <w:id w:val="-39820482"/>
          <w14:checkbox>
            <w14:checked w14:val="0"/>
            <w14:checkedState w14:val="2612" w14:font="MS Gothic"/>
            <w14:uncheckedState w14:val="2610" w14:font="MS Gothic"/>
          </w14:checkbox>
        </w:sdtPr>
        <w:sdtEndPr/>
        <w:sdtContent>
          <w:customXmlDelRangeEnd w:id="15"/>
          <w:del w:id="16" w:author="MARCHESIN CHANTAL" w:date="2025-07-01T11:05:00Z">
            <w:r w:rsidR="004014E1" w:rsidRPr="004014E1" w:rsidDel="00F4048A">
              <w:rPr>
                <w:rFonts w:ascii="Segoe UI Symbol" w:eastAsia="MS Gothic" w:hAnsi="Segoe UI Symbol" w:cs="Segoe UI Symbol"/>
                <w:b/>
                <w:bCs/>
                <w:highlight w:val="yellow"/>
              </w:rPr>
              <w:delText>☐</w:delText>
            </w:r>
          </w:del>
          <w:customXmlDelRangeStart w:id="17" w:author="MARCHESIN CHANTAL" w:date="2025-07-01T11:05:00Z"/>
        </w:sdtContent>
      </w:sdt>
      <w:customXmlDelRangeEnd w:id="17"/>
      <w:del w:id="18" w:author="MARCHESIN CHANTAL" w:date="2025-07-01T11:05:00Z">
        <w:r w:rsidR="004014E1" w:rsidRPr="004014E1" w:rsidDel="00F4048A">
          <w:rPr>
            <w:rFonts w:ascii="Arial" w:hAnsi="Arial" w:cs="Arial"/>
            <w:b/>
            <w:bCs/>
            <w:highlight w:val="yellow"/>
          </w:rPr>
          <w:delText> </w:delText>
        </w:r>
        <w:r w:rsidR="004014E1" w:rsidRPr="004014E1" w:rsidDel="00F4048A">
          <w:rPr>
            <w:rFonts w:ascii="Arial" w:hAnsi="Arial" w:cs="Arial"/>
            <w:sz w:val="22"/>
            <w:szCs w:val="22"/>
            <w:highlight w:val="yellow"/>
            <w:u w:val="single"/>
          </w:rPr>
          <w:delText xml:space="preserve"> Catégorie 3 :</w:delText>
        </w:r>
        <w:r w:rsidR="004014E1" w:rsidRPr="004014E1" w:rsidDel="00F4048A">
          <w:rPr>
            <w:rFonts w:ascii="Arial" w:hAnsi="Arial" w:cs="Arial"/>
            <w:sz w:val="22"/>
            <w:szCs w:val="22"/>
            <w:highlight w:val="yellow"/>
          </w:rPr>
          <w:delText xml:space="preserve"> </w:delText>
        </w:r>
        <w:r w:rsidR="004014E1" w:rsidRPr="004014E1" w:rsidDel="00F4048A">
          <w:rPr>
            <w:rFonts w:ascii="Arial" w:hAnsi="Arial" w:cs="Arial"/>
            <w:color w:val="000000"/>
          </w:rPr>
          <w:delText>Petits produits d’entretien</w:delText>
        </w:r>
      </w:del>
    </w:p>
    <w:p w:rsidR="004014E1" w:rsidRPr="004014E1" w:rsidDel="00F4048A" w:rsidRDefault="004014E1" w:rsidP="004014E1">
      <w:pPr>
        <w:suppressAutoHyphens w:val="0"/>
        <w:ind w:left="927"/>
        <w:jc w:val="both"/>
        <w:rPr>
          <w:del w:id="19" w:author="MARCHESIN CHANTAL" w:date="2025-07-01T11:05:00Z"/>
          <w:rFonts w:ascii="Arial" w:hAnsi="Arial" w:cs="Arial"/>
          <w:sz w:val="22"/>
          <w:szCs w:val="22"/>
          <w:highlight w:val="yellow"/>
        </w:rPr>
      </w:pPr>
    </w:p>
    <w:p w:rsidR="004014E1" w:rsidRPr="004014E1" w:rsidDel="00F4048A" w:rsidRDefault="00BE7BD2" w:rsidP="004014E1">
      <w:pPr>
        <w:suppressAutoHyphens w:val="0"/>
        <w:ind w:left="927"/>
        <w:jc w:val="both"/>
        <w:rPr>
          <w:del w:id="20" w:author="MARCHESIN CHANTAL" w:date="2025-07-01T11:05:00Z"/>
          <w:rFonts w:ascii="Arial" w:hAnsi="Arial" w:cs="Arial"/>
          <w:sz w:val="22"/>
          <w:szCs w:val="22"/>
          <w:highlight w:val="yellow"/>
        </w:rPr>
      </w:pPr>
      <w:customXmlDelRangeStart w:id="21" w:author="MARCHESIN CHANTAL" w:date="2025-07-01T11:05:00Z"/>
      <w:sdt>
        <w:sdtPr>
          <w:rPr>
            <w:rFonts w:ascii="Arial" w:hAnsi="Arial" w:cs="Arial"/>
            <w:b/>
            <w:bCs/>
            <w:highlight w:val="yellow"/>
          </w:rPr>
          <w:id w:val="-1551071182"/>
          <w14:checkbox>
            <w14:checked w14:val="0"/>
            <w14:checkedState w14:val="2612" w14:font="MS Gothic"/>
            <w14:uncheckedState w14:val="2610" w14:font="MS Gothic"/>
          </w14:checkbox>
        </w:sdtPr>
        <w:sdtEndPr/>
        <w:sdtContent>
          <w:customXmlDelRangeEnd w:id="21"/>
          <w:del w:id="22" w:author="MARCHESIN CHANTAL" w:date="2025-07-01T11:05:00Z">
            <w:r w:rsidR="004014E1" w:rsidRPr="004014E1" w:rsidDel="00F4048A">
              <w:rPr>
                <w:rFonts w:ascii="Segoe UI Symbol" w:eastAsia="MS Gothic" w:hAnsi="Segoe UI Symbol" w:cs="Segoe UI Symbol"/>
                <w:b/>
                <w:bCs/>
                <w:highlight w:val="yellow"/>
              </w:rPr>
              <w:delText>☐</w:delText>
            </w:r>
          </w:del>
          <w:customXmlDelRangeStart w:id="23" w:author="MARCHESIN CHANTAL" w:date="2025-07-01T11:05:00Z"/>
        </w:sdtContent>
      </w:sdt>
      <w:customXmlDelRangeEnd w:id="23"/>
      <w:del w:id="24" w:author="MARCHESIN CHANTAL" w:date="2025-07-01T11:05:00Z">
        <w:r w:rsidR="004014E1" w:rsidRPr="004014E1" w:rsidDel="00F4048A">
          <w:rPr>
            <w:rFonts w:ascii="Arial" w:hAnsi="Arial" w:cs="Arial"/>
            <w:b/>
            <w:bCs/>
            <w:highlight w:val="yellow"/>
          </w:rPr>
          <w:delText> </w:delText>
        </w:r>
        <w:r w:rsidR="004014E1" w:rsidRPr="004014E1" w:rsidDel="00F4048A">
          <w:rPr>
            <w:rFonts w:ascii="Arial" w:hAnsi="Arial" w:cs="Arial"/>
            <w:sz w:val="22"/>
            <w:szCs w:val="22"/>
            <w:highlight w:val="yellow"/>
            <w:u w:val="single"/>
          </w:rPr>
          <w:delText xml:space="preserve"> Catégorie 4</w:delText>
        </w:r>
        <w:r w:rsidR="004014E1" w:rsidRPr="004014E1" w:rsidDel="00F4048A">
          <w:rPr>
            <w:rFonts w:ascii="Arial" w:hAnsi="Arial" w:cs="Arial"/>
            <w:sz w:val="22"/>
            <w:szCs w:val="22"/>
            <w:highlight w:val="yellow"/>
          </w:rPr>
          <w:delText xml:space="preserve"> : </w:delText>
        </w:r>
        <w:r w:rsidR="004014E1" w:rsidRPr="004014E1" w:rsidDel="00F4048A">
          <w:rPr>
            <w:rFonts w:ascii="Arial" w:hAnsi="Arial" w:cs="Arial"/>
            <w:color w:val="000000"/>
          </w:rPr>
          <w:delText>Essuyage et produits hygiène</w:delText>
        </w:r>
      </w:del>
    </w:p>
    <w:p w:rsidR="00154CEF" w:rsidDel="00F4048A" w:rsidRDefault="00154CEF" w:rsidP="00154CEF">
      <w:pPr>
        <w:rPr>
          <w:del w:id="25" w:author="MARCHESIN CHANTAL" w:date="2025-07-01T11:05:00Z"/>
          <w:rFonts w:ascii="Arial" w:hAnsi="Arial" w:cs="Arial"/>
          <w:b/>
          <w:color w:val="FF0000"/>
        </w:rPr>
      </w:pPr>
    </w:p>
    <w:p w:rsidR="004014E1" w:rsidRPr="00154CEF" w:rsidDel="00F4048A" w:rsidRDefault="00154CEF" w:rsidP="00154CEF">
      <w:pPr>
        <w:rPr>
          <w:del w:id="26" w:author="MARCHESIN CHANTAL" w:date="2025-07-01T11:05:00Z"/>
          <w:rFonts w:ascii="Arial" w:hAnsi="Arial" w:cs="Arial"/>
          <w:b/>
          <w:color w:val="FF0000"/>
        </w:rPr>
      </w:pPr>
      <w:del w:id="27" w:author="MARCHESIN CHANTAL" w:date="2025-07-01T11:05:00Z">
        <w:r w:rsidRPr="00154CEF" w:rsidDel="00F4048A">
          <w:rPr>
            <w:rFonts w:ascii="Arial" w:hAnsi="Arial" w:cs="Arial"/>
            <w:b/>
            <w:color w:val="FF0000"/>
          </w:rPr>
          <w:delText>Pour chaque catégorie pour laquelle le candidat souhaite être admis, les éléments surlignés en jaune sont à cocher</w:delText>
        </w:r>
      </w:del>
    </w:p>
    <w:p w:rsidR="00154CEF" w:rsidRPr="004014E1" w:rsidRDefault="00154CEF" w:rsidP="004014E1">
      <w:pPr>
        <w:pStyle w:val="Paragraphedeliste"/>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2"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3"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4"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5" w:history="1">
        <w:r w:rsidRPr="00025EC9">
          <w:rPr>
            <w:rStyle w:val="Lienhypertexte"/>
            <w:rFonts w:ascii="Arial" w:hAnsi="Arial" w:cs="Arial"/>
            <w:color w:val="0070C0"/>
          </w:rPr>
          <w:t>Art. R. 2151-13</w:t>
        </w:r>
      </w:hyperlink>
      <w:r>
        <w:rPr>
          <w:rFonts w:ascii="Arial" w:hAnsi="Arial" w:cs="Arial"/>
        </w:rPr>
        <w:t xml:space="preserve"> et </w:t>
      </w:r>
      <w:hyperlink r:id="rId16"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7"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8"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9"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0"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1"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2"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t xml:space="preserve"> </w:t>
            </w:r>
            <w:r>
              <w:rPr>
                <w:rFonts w:ascii="Arial" w:hAnsi="Arial" w:cs="Arial"/>
              </w:rPr>
              <w:t>Structures d’insertion par l’activité économique (</w:t>
            </w:r>
            <w:hyperlink r:id="rId23"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4"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5"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6"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7"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bookmarkStart w:id="28" w:name="_GoBack"/>
      <w:bookmarkEnd w:id="28"/>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8"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BE7BD2">
        <w:rPr>
          <w:rFonts w:ascii="Arial" w:hAnsi="Arial" w:cs="Arial"/>
        </w:rPr>
      </w:r>
      <w:r w:rsidR="00BE7BD2">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BE7BD2">
        <w:rPr>
          <w:rFonts w:ascii="Arial" w:hAnsi="Arial" w:cs="Arial"/>
        </w:rPr>
      </w:r>
      <w:r w:rsidR="00BE7BD2">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BE7BD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9"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0999" w:rsidRDefault="00850999">
      <w:r>
        <w:separator/>
      </w:r>
    </w:p>
  </w:endnote>
  <w:endnote w:type="continuationSeparator" w:id="0">
    <w:p w:rsidR="00850999" w:rsidRDefault="0085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Tr="00850999">
      <w:trPr>
        <w:trHeight w:val="80"/>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62563">
          <w:pPr>
            <w:shd w:val="clear" w:color="auto" w:fill="66CCFF"/>
            <w:snapToGrid w:val="0"/>
            <w:jc w:val="center"/>
            <w:rPr>
              <w:rFonts w:ascii="Arial" w:hAnsi="Arial" w:cs="Arial"/>
              <w:b/>
              <w:bCs/>
            </w:rPr>
          </w:pPr>
          <w:del w:id="0" w:author="MARCHESIN CHANTAL" w:date="2025-07-01T11:25:00Z">
            <w:r w:rsidDel="00BE7BD2">
              <w:rPr>
                <w:rFonts w:ascii="Arial" w:hAnsi="Arial" w:cs="Arial"/>
                <w:b/>
                <w:i/>
                <w:iCs/>
              </w:rPr>
              <w:delText>2025SAD1</w:delText>
            </w:r>
          </w:del>
          <w:ins w:id="1" w:author="MARCHESIN CHANTAL" w:date="2025-07-01T11:25:00Z">
            <w:r w:rsidR="00BE7BD2">
              <w:rPr>
                <w:rFonts w:ascii="Arial" w:hAnsi="Arial" w:cs="Arial"/>
                <w:b/>
                <w:i/>
                <w:iCs/>
              </w:rPr>
              <w:t>2025SAD</w:t>
            </w:r>
            <w:r w:rsidR="00BE7BD2">
              <w:rPr>
                <w:rFonts w:ascii="Arial" w:hAnsi="Arial" w:cs="Arial"/>
                <w:b/>
                <w:i/>
                <w:iCs/>
              </w:rPr>
              <w:t>2</w:t>
            </w:r>
          </w:ins>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0999" w:rsidRDefault="00850999">
      <w:r>
        <w:separator/>
      </w:r>
    </w:p>
  </w:footnote>
  <w:footnote w:type="continuationSeparator" w:id="0">
    <w:p w:rsidR="00850999" w:rsidRDefault="00850999">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7C2391E"/>
    <w:multiLevelType w:val="hybridMultilevel"/>
    <w:tmpl w:val="C8EC7D22"/>
    <w:lvl w:ilvl="0" w:tplc="C470ADA2">
      <w:start w:val="2"/>
      <w:numFmt w:val="bullet"/>
      <w:lvlText w:val=""/>
      <w:lvlJc w:val="left"/>
      <w:pPr>
        <w:ind w:left="720" w:hanging="360"/>
      </w:pPr>
      <w:rPr>
        <w:rFonts w:ascii="Symbol" w:eastAsia="SimSu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CHESIN CHANTAL">
    <w15:presenceInfo w15:providerId="AD" w15:userId="S-1-5-21-232086345-1749623236-1332781798-73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99"/>
    <w:rsid w:val="0000723E"/>
    <w:rsid w:val="000227D0"/>
    <w:rsid w:val="00036184"/>
    <w:rsid w:val="00050CDC"/>
    <w:rsid w:val="000625CC"/>
    <w:rsid w:val="00092585"/>
    <w:rsid w:val="000D4E2E"/>
    <w:rsid w:val="000E0EFF"/>
    <w:rsid w:val="000E3A79"/>
    <w:rsid w:val="000F3F78"/>
    <w:rsid w:val="0013398C"/>
    <w:rsid w:val="001535C7"/>
    <w:rsid w:val="00154CEF"/>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014E1"/>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5099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AF4AD6"/>
    <w:rsid w:val="00B62563"/>
    <w:rsid w:val="00B80B6A"/>
    <w:rsid w:val="00BA7752"/>
    <w:rsid w:val="00BB7109"/>
    <w:rsid w:val="00BD1236"/>
    <w:rsid w:val="00BE7BD2"/>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4048A"/>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3689C66"/>
  <w15:chartTrackingRefBased/>
  <w15:docId w15:val="{59EE1CCB-B11B-4D29-9951-057EF4668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link w:val="ParagraphedelisteCar"/>
    <w:uiPriority w:val="1"/>
    <w:qFormat/>
    <w:rsid w:val="004014E1"/>
    <w:pPr>
      <w:suppressAutoHyphens w:val="0"/>
      <w:ind w:left="720"/>
      <w:contextualSpacing/>
      <w:jc w:val="both"/>
    </w:pPr>
    <w:rPr>
      <w:sz w:val="24"/>
      <w:szCs w:val="24"/>
      <w:lang w:eastAsia="fr-FR"/>
    </w:rPr>
  </w:style>
  <w:style w:type="character" w:customStyle="1" w:styleId="ParagraphedelisteCar">
    <w:name w:val="Paragraphe de liste Car"/>
    <w:basedOn w:val="Policepardfaut"/>
    <w:link w:val="Paragraphedeliste"/>
    <w:uiPriority w:val="1"/>
    <w:locked/>
    <w:rsid w:val="004014E1"/>
    <w:rPr>
      <w:rFonts w:eastAsia="SimSu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microsoft.com/office/2011/relationships/people" Target="people.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17AAC-C1F7-40B9-988B-ECB2AFE76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7</Pages>
  <Words>3120</Words>
  <Characters>17163</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20243</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MARCHESIN CHANTAL</cp:lastModifiedBy>
  <cp:revision>6</cp:revision>
  <cp:lastPrinted>2016-11-02T13:02:00Z</cp:lastPrinted>
  <dcterms:created xsi:type="dcterms:W3CDTF">2024-12-19T12:17:00Z</dcterms:created>
  <dcterms:modified xsi:type="dcterms:W3CDTF">2025-07-01T09:27:00Z</dcterms:modified>
</cp:coreProperties>
</file>