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6774789" w14:textId="77777777" w:rsidR="000424B2" w:rsidRDefault="000424B2" w:rsidP="00844DAA">
      <w:pPr>
        <w:tabs>
          <w:tab w:val="left" w:pos="851"/>
        </w:tabs>
      </w:pPr>
    </w:p>
    <w:p w14:paraId="190033A8" w14:textId="77777777" w:rsidR="00581123" w:rsidRDefault="00581123" w:rsidP="00844DAA">
      <w:pPr>
        <w:tabs>
          <w:tab w:val="left" w:pos="851"/>
        </w:tabs>
      </w:pPr>
    </w:p>
    <w:p w14:paraId="37CA6230" w14:textId="77777777" w:rsidR="00581123" w:rsidRDefault="00581123" w:rsidP="00844DAA">
      <w:pPr>
        <w:tabs>
          <w:tab w:val="left" w:pos="851"/>
        </w:tabs>
      </w:pPr>
    </w:p>
    <w:p w14:paraId="6A25A114" w14:textId="77777777" w:rsidR="00581123" w:rsidRDefault="00581123" w:rsidP="00844DAA">
      <w:pPr>
        <w:tabs>
          <w:tab w:val="left" w:pos="851"/>
        </w:tabs>
      </w:pPr>
    </w:p>
    <w:p w14:paraId="40A16DB5" w14:textId="77777777" w:rsidR="00581123" w:rsidRDefault="00581123" w:rsidP="00844DAA">
      <w:pPr>
        <w:tabs>
          <w:tab w:val="left" w:pos="851"/>
        </w:tabs>
      </w:pPr>
    </w:p>
    <w:p w14:paraId="0BFA92BF" w14:textId="77777777" w:rsidR="00581123" w:rsidRDefault="00581123" w:rsidP="00844DAA">
      <w:pPr>
        <w:tabs>
          <w:tab w:val="left" w:pos="851"/>
        </w:tabs>
      </w:pPr>
    </w:p>
    <w:p w14:paraId="26DC62A2" w14:textId="77777777" w:rsidR="00CF3DE7" w:rsidRDefault="00CF3DE7" w:rsidP="00844DAA">
      <w:pPr>
        <w:tabs>
          <w:tab w:val="left" w:pos="851"/>
        </w:tabs>
      </w:pPr>
    </w:p>
    <w:p w14:paraId="6FC0B1FF" w14:textId="77777777" w:rsidR="00CF3DE7" w:rsidRDefault="00CF3DE7" w:rsidP="00844DAA">
      <w:pPr>
        <w:tabs>
          <w:tab w:val="left" w:pos="851"/>
        </w:tabs>
      </w:pPr>
    </w:p>
    <w:tbl>
      <w:tblPr>
        <w:tblW w:w="10277" w:type="dxa"/>
        <w:tblLayout w:type="fixed"/>
        <w:tblCellMar>
          <w:left w:w="71" w:type="dxa"/>
          <w:right w:w="71" w:type="dxa"/>
        </w:tblCellMar>
        <w:tblLook w:val="0000" w:firstRow="0" w:lastRow="0" w:firstColumn="0" w:lastColumn="0" w:noHBand="0" w:noVBand="0"/>
      </w:tblPr>
      <w:tblGrid>
        <w:gridCol w:w="10277"/>
      </w:tblGrid>
      <w:tr w:rsidR="004C68E5" w14:paraId="0A152D2F" w14:textId="77777777" w:rsidTr="00581123">
        <w:tc>
          <w:tcPr>
            <w:tcW w:w="10277" w:type="dxa"/>
            <w:shd w:val="clear" w:color="auto" w:fill="66CCFF"/>
          </w:tcPr>
          <w:p w14:paraId="4E7978F9" w14:textId="77777777" w:rsidR="004C68E5" w:rsidRDefault="004C68E5"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2522D3AE" w14:textId="77777777" w:rsidR="004C68E5" w:rsidRDefault="004C68E5" w:rsidP="00244D83">
            <w:pPr>
              <w:pStyle w:val="Titre8"/>
              <w:tabs>
                <w:tab w:val="left" w:pos="851"/>
                <w:tab w:val="right" w:pos="9639"/>
              </w:tabs>
              <w:spacing w:before="120" w:after="120"/>
              <w:rPr>
                <w:bCs w:val="0"/>
                <w:sz w:val="28"/>
                <w:szCs w:val="28"/>
              </w:rPr>
            </w:pPr>
            <w:r w:rsidRPr="004C68E5">
              <w:rPr>
                <w:bCs w:val="0"/>
                <w:caps/>
                <w:sz w:val="28"/>
                <w:szCs w:val="28"/>
              </w:rPr>
              <w:t>ACTE</w:t>
            </w:r>
            <w:r w:rsidRPr="004C68E5">
              <w:rPr>
                <w:bCs w:val="0"/>
                <w:sz w:val="28"/>
                <w:szCs w:val="28"/>
              </w:rPr>
              <w:t xml:space="preserve"> D’ENGAGEMENT</w:t>
            </w:r>
          </w:p>
          <w:p w14:paraId="441F9147" w14:textId="35C0B412" w:rsidR="00EA7592" w:rsidRPr="00EA7592" w:rsidRDefault="00EA7592" w:rsidP="00075AF5">
            <w:pPr>
              <w:jc w:val="center"/>
              <w:rPr>
                <w:rFonts w:ascii="Arial" w:hAnsi="Arial" w:cs="Arial"/>
                <w:b/>
              </w:rPr>
            </w:pPr>
            <w:r w:rsidRPr="00EA7592">
              <w:rPr>
                <w:rFonts w:ascii="Arial" w:hAnsi="Arial" w:cs="Arial"/>
                <w:b/>
                <w:sz w:val="28"/>
              </w:rPr>
              <w:t>N°</w:t>
            </w:r>
            <w:r>
              <w:rPr>
                <w:rFonts w:ascii="Arial" w:hAnsi="Arial" w:cs="Arial"/>
                <w:b/>
                <w:sz w:val="28"/>
              </w:rPr>
              <w:t xml:space="preserve"> </w:t>
            </w:r>
            <w:r w:rsidR="00C75790">
              <w:rPr>
                <w:rFonts w:ascii="Arial" w:hAnsi="Arial" w:cs="Arial"/>
                <w:b/>
                <w:sz w:val="28"/>
              </w:rPr>
              <w:t>DAF_2025_</w:t>
            </w:r>
            <w:r w:rsidR="00075AF5">
              <w:rPr>
                <w:rFonts w:ascii="Arial" w:hAnsi="Arial" w:cs="Arial"/>
                <w:b/>
                <w:sz w:val="28"/>
              </w:rPr>
              <w:t>000581</w:t>
            </w:r>
          </w:p>
        </w:tc>
      </w:tr>
    </w:tbl>
    <w:p w14:paraId="69731620" w14:textId="77777777" w:rsidR="009B1CD0" w:rsidRDefault="009B1CD0" w:rsidP="006C4338">
      <w:pPr>
        <w:tabs>
          <w:tab w:val="left" w:pos="851"/>
        </w:tabs>
      </w:pPr>
    </w:p>
    <w:p w14:paraId="7F24B059" w14:textId="77777777" w:rsidR="000424B2" w:rsidRPr="000424B2" w:rsidRDefault="000424B2" w:rsidP="00156C6E">
      <w:pPr>
        <w:tabs>
          <w:tab w:val="left" w:pos="426"/>
          <w:tab w:val="left" w:pos="851"/>
        </w:tabs>
        <w:jc w:val="both"/>
        <w:rPr>
          <w:rFonts w:ascii="Arial" w:hAnsi="Arial" w:cs="Arial"/>
          <w:b/>
          <w:bCs/>
          <w:i/>
          <w:iCs/>
          <w:sz w:val="18"/>
          <w:szCs w:val="18"/>
        </w:rPr>
      </w:pPr>
      <w:r w:rsidRPr="000424B2">
        <w:rPr>
          <w:rFonts w:ascii="Arial" w:hAnsi="Arial" w:cs="Arial"/>
          <w:b/>
          <w:bCs/>
          <w:i/>
          <w:iCs/>
          <w:sz w:val="18"/>
          <w:szCs w:val="18"/>
        </w:rPr>
        <w:t>Autant d’acte d’engagement que de lot</w:t>
      </w:r>
    </w:p>
    <w:p w14:paraId="3D8E47A9" w14:textId="77777777" w:rsidR="000424B2" w:rsidRDefault="000424B2" w:rsidP="00156C6E">
      <w:pPr>
        <w:tabs>
          <w:tab w:val="left" w:pos="426"/>
          <w:tab w:val="left" w:pos="851"/>
        </w:tabs>
        <w:jc w:val="both"/>
        <w:rPr>
          <w:rFonts w:ascii="Arial" w:hAnsi="Arial" w:cs="Arial"/>
          <w:bCs/>
          <w:i/>
          <w:iCs/>
          <w:sz w:val="18"/>
          <w:szCs w:val="18"/>
        </w:rPr>
      </w:pPr>
    </w:p>
    <w:p w14:paraId="5B40580A"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3413000" w14:textId="77777777">
        <w:tc>
          <w:tcPr>
            <w:tcW w:w="10277" w:type="dxa"/>
            <w:shd w:val="clear" w:color="auto" w:fill="66CCFF"/>
          </w:tcPr>
          <w:p w14:paraId="4E7E6DA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56DB60C4" w14:textId="77777777" w:rsidR="009B1CD0" w:rsidRDefault="009B1CD0" w:rsidP="006C4338">
      <w:pPr>
        <w:tabs>
          <w:tab w:val="left" w:pos="426"/>
          <w:tab w:val="left" w:pos="851"/>
        </w:tabs>
        <w:jc w:val="both"/>
      </w:pPr>
    </w:p>
    <w:p w14:paraId="391C2734" w14:textId="232903B5" w:rsidR="00156C6E" w:rsidRPr="00156C6E" w:rsidRDefault="00156C6E" w:rsidP="00156C6E">
      <w:pPr>
        <w:pStyle w:val="Numro"/>
        <w:spacing w:before="0" w:after="0"/>
        <w:rPr>
          <w:rFonts w:ascii="Arial" w:hAnsi="Arial" w:cs="Arial"/>
          <w:b w:val="0"/>
          <w:sz w:val="20"/>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804EFB" w:rsidRPr="00C75790">
        <w:rPr>
          <w:rFonts w:ascii="Arial" w:hAnsi="Arial" w:cs="Arial"/>
          <w:b w:val="0"/>
          <w:sz w:val="20"/>
        </w:rPr>
        <w:t>Accord</w:t>
      </w:r>
      <w:proofErr w:type="gramEnd"/>
      <w:r w:rsidR="00804EFB" w:rsidRPr="00C75790">
        <w:rPr>
          <w:rFonts w:ascii="Arial" w:hAnsi="Arial" w:cs="Arial"/>
          <w:b w:val="0"/>
          <w:sz w:val="20"/>
        </w:rPr>
        <w:t>-cadre</w:t>
      </w:r>
      <w:r w:rsidR="000424B2" w:rsidRPr="00C75790">
        <w:rPr>
          <w:rFonts w:ascii="Arial" w:hAnsi="Arial" w:cs="Arial"/>
          <w:b w:val="0"/>
          <w:sz w:val="20"/>
        </w:rPr>
        <w:t xml:space="preserve"> </w:t>
      </w:r>
      <w:r w:rsidRPr="00156C6E">
        <w:rPr>
          <w:rFonts w:ascii="Arial" w:hAnsi="Arial" w:cs="Arial"/>
          <w:b w:val="0"/>
          <w:sz w:val="20"/>
        </w:rPr>
        <w:t xml:space="preserve">passé </w:t>
      </w:r>
      <w:r w:rsidR="00C75790">
        <w:rPr>
          <w:rFonts w:ascii="Arial" w:hAnsi="Arial" w:cs="Arial"/>
          <w:b w:val="0"/>
          <w:sz w:val="20"/>
        </w:rPr>
        <w:t xml:space="preserve">selon la procédure adaptée </w:t>
      </w:r>
      <w:r w:rsidRPr="00156C6E">
        <w:rPr>
          <w:rFonts w:ascii="Arial" w:hAnsi="Arial" w:cs="Arial"/>
          <w:b w:val="0"/>
          <w:sz w:val="20"/>
        </w:rPr>
        <w:t xml:space="preserve">en </w:t>
      </w:r>
      <w:r w:rsidRPr="003B4746">
        <w:rPr>
          <w:rFonts w:ascii="Arial" w:hAnsi="Arial" w:cs="Arial"/>
          <w:b w:val="0"/>
          <w:sz w:val="20"/>
        </w:rPr>
        <w:t xml:space="preserve">application des dispositions des </w:t>
      </w:r>
      <w:r w:rsidRPr="003B4746">
        <w:rPr>
          <w:rFonts w:ascii="Arial" w:hAnsi="Arial" w:cs="Arial"/>
          <w:b w:val="0"/>
          <w:color w:val="000000"/>
          <w:sz w:val="20"/>
        </w:rPr>
        <w:t xml:space="preserve">articles </w:t>
      </w:r>
      <w:r w:rsidR="00C75790">
        <w:rPr>
          <w:rFonts w:ascii="Arial" w:hAnsi="Arial" w:cs="Arial"/>
          <w:color w:val="000000"/>
          <w:sz w:val="20"/>
        </w:rPr>
        <w:t>R2123-1 à R2123-</w:t>
      </w:r>
      <w:r w:rsidR="00256DB1">
        <w:rPr>
          <w:rFonts w:ascii="Arial" w:hAnsi="Arial" w:cs="Arial"/>
          <w:color w:val="000000"/>
          <w:sz w:val="20"/>
        </w:rPr>
        <w:t>2</w:t>
      </w:r>
      <w:r w:rsidR="000424B2">
        <w:rPr>
          <w:rFonts w:ascii="Arial" w:hAnsi="Arial" w:cs="Arial"/>
          <w:color w:val="000000"/>
          <w:sz w:val="20"/>
        </w:rPr>
        <w:t xml:space="preserve"> </w:t>
      </w:r>
      <w:r w:rsidRPr="003B4746">
        <w:rPr>
          <w:rFonts w:ascii="Arial" w:hAnsi="Arial" w:cs="Arial"/>
          <w:b w:val="0"/>
          <w:color w:val="000000"/>
          <w:sz w:val="20"/>
        </w:rPr>
        <w:t>du</w:t>
      </w:r>
      <w:r w:rsidRPr="003B4746">
        <w:rPr>
          <w:rFonts w:ascii="Arial" w:hAnsi="Arial" w:cs="Arial"/>
          <w:b w:val="0"/>
          <w:sz w:val="20"/>
        </w:rPr>
        <w:t xml:space="preserve"> code de la commande publique</w:t>
      </w:r>
    </w:p>
    <w:p w14:paraId="0818D43B" w14:textId="77777777" w:rsidR="00156C6E" w:rsidRPr="00156C6E" w:rsidRDefault="00156C6E" w:rsidP="00156C6E">
      <w:pPr>
        <w:tabs>
          <w:tab w:val="left" w:pos="426"/>
          <w:tab w:val="left" w:pos="851"/>
        </w:tabs>
        <w:jc w:val="both"/>
        <w:rPr>
          <w:rFonts w:ascii="Arial" w:eastAsia="Arial" w:hAnsi="Arial" w:cs="Arial"/>
          <w:spacing w:val="-10"/>
        </w:rPr>
      </w:pPr>
    </w:p>
    <w:p w14:paraId="3B9282D9" w14:textId="77777777" w:rsidR="00156C6E" w:rsidRPr="00156C6E" w:rsidRDefault="000424B2" w:rsidP="00156C6E">
      <w:pPr>
        <w:tabs>
          <w:tab w:val="left" w:pos="426"/>
          <w:tab w:val="left" w:pos="851"/>
        </w:tabs>
        <w:jc w:val="both"/>
        <w:rPr>
          <w:rFonts w:ascii="Arial" w:eastAsia="Arial" w:hAnsi="Arial" w:cs="Arial"/>
          <w:spacing w:val="-10"/>
        </w:rPr>
      </w:pPr>
      <w:r w:rsidRPr="00156C6E">
        <w:rPr>
          <w:rFonts w:ascii="Arial" w:eastAsia="Wingdings" w:hAnsi="Arial" w:cs="Arial"/>
          <w:b/>
          <w:color w:val="66CCFF"/>
          <w:spacing w:val="-10"/>
        </w:rPr>
        <w:t></w:t>
      </w:r>
      <w:r w:rsidRPr="00156C6E">
        <w:rPr>
          <w:rFonts w:ascii="Arial" w:eastAsia="Arial" w:hAnsi="Arial" w:cs="Arial"/>
          <w:spacing w:val="-10"/>
        </w:rPr>
        <w:t xml:space="preserve"> Numéro</w:t>
      </w:r>
      <w:r w:rsidR="00156C6E" w:rsidRPr="00156C6E">
        <w:rPr>
          <w:rFonts w:ascii="Arial" w:eastAsia="Arial" w:hAnsi="Arial" w:cs="Arial"/>
          <w:spacing w:val="-10"/>
        </w:rPr>
        <w:t xml:space="preserve"> de nomenclature : </w:t>
      </w:r>
      <w:r w:rsidR="00C75790">
        <w:rPr>
          <w:rFonts w:ascii="Arial" w:eastAsia="Arial" w:hAnsi="Arial" w:cs="Arial"/>
          <w:spacing w:val="-10"/>
        </w:rPr>
        <w:t>38.02.01-Création conception supports de communication</w:t>
      </w:r>
    </w:p>
    <w:p w14:paraId="7EB28722" w14:textId="77777777" w:rsidR="00156C6E" w:rsidRPr="00156C6E" w:rsidRDefault="00156C6E" w:rsidP="00156C6E">
      <w:pPr>
        <w:tabs>
          <w:tab w:val="left" w:pos="426"/>
          <w:tab w:val="left" w:pos="851"/>
        </w:tabs>
        <w:jc w:val="both"/>
        <w:rPr>
          <w:rFonts w:ascii="Arial" w:eastAsia="Arial" w:hAnsi="Arial" w:cs="Arial"/>
          <w:spacing w:val="-10"/>
        </w:rPr>
      </w:pPr>
    </w:p>
    <w:p w14:paraId="21F72E6C" w14:textId="77777777" w:rsidR="00156C6E" w:rsidRPr="00156C6E" w:rsidRDefault="000424B2" w:rsidP="00156C6E">
      <w:pPr>
        <w:tabs>
          <w:tab w:val="left" w:pos="426"/>
          <w:tab w:val="left" w:pos="851"/>
        </w:tabs>
        <w:jc w:val="both"/>
        <w:rPr>
          <w:rFonts w:ascii="Arial" w:eastAsia="Arial" w:hAnsi="Arial" w:cs="Arial"/>
          <w:spacing w:val="-10"/>
        </w:rPr>
      </w:pPr>
      <w:r w:rsidRPr="00156C6E">
        <w:rPr>
          <w:rFonts w:ascii="Arial" w:eastAsia="Wingdings" w:hAnsi="Arial" w:cs="Arial"/>
          <w:b/>
          <w:color w:val="66CCFF"/>
          <w:spacing w:val="-10"/>
        </w:rPr>
        <w:t></w:t>
      </w:r>
      <w:r w:rsidRPr="00156C6E">
        <w:rPr>
          <w:rFonts w:ascii="Arial" w:eastAsia="Arial" w:hAnsi="Arial" w:cs="Arial"/>
          <w:spacing w:val="-10"/>
        </w:rPr>
        <w:t xml:space="preserve"> Code</w:t>
      </w:r>
      <w:r w:rsidR="00156C6E" w:rsidRPr="00156C6E">
        <w:rPr>
          <w:rFonts w:ascii="Arial" w:eastAsia="Arial" w:hAnsi="Arial" w:cs="Arial"/>
          <w:spacing w:val="-10"/>
        </w:rPr>
        <w:t xml:space="preserve"> CPV :  </w:t>
      </w:r>
      <w:r w:rsidR="00C75790">
        <w:rPr>
          <w:rFonts w:ascii="Arial" w:eastAsia="Arial" w:hAnsi="Arial" w:cs="Arial"/>
          <w:spacing w:val="-10"/>
        </w:rPr>
        <w:t xml:space="preserve">92221000-6 </w:t>
      </w:r>
      <w:r w:rsidR="00D87627">
        <w:rPr>
          <w:rFonts w:ascii="Arial" w:eastAsia="Arial" w:hAnsi="Arial" w:cs="Arial"/>
          <w:spacing w:val="-10"/>
        </w:rPr>
        <w:t>Service de production télévisuelle</w:t>
      </w:r>
    </w:p>
    <w:p w14:paraId="22BC9D82" w14:textId="77777777" w:rsidR="00156C6E" w:rsidRPr="00156C6E" w:rsidRDefault="00156C6E" w:rsidP="00156C6E">
      <w:pPr>
        <w:tabs>
          <w:tab w:val="left" w:pos="426"/>
          <w:tab w:val="left" w:pos="851"/>
        </w:tabs>
        <w:jc w:val="both"/>
        <w:rPr>
          <w:rFonts w:ascii="Arial" w:eastAsia="Arial" w:hAnsi="Arial" w:cs="Arial"/>
          <w:spacing w:val="-10"/>
        </w:rPr>
      </w:pPr>
    </w:p>
    <w:p w14:paraId="38F34783" w14:textId="4118683E" w:rsidR="00C75790" w:rsidRDefault="000424B2" w:rsidP="00C75790">
      <w:pPr>
        <w:autoSpaceDE w:val="0"/>
        <w:autoSpaceDN w:val="0"/>
        <w:adjustRightInd w:val="0"/>
        <w:rPr>
          <w:rFonts w:ascii="CIDFont+F1" w:hAnsi="CIDFont+F1" w:cs="CIDFont+F1"/>
        </w:rPr>
      </w:pPr>
      <w:r w:rsidRPr="00156C6E">
        <w:rPr>
          <w:rFonts w:ascii="Arial" w:eastAsia="Wingdings" w:hAnsi="Arial" w:cs="Arial"/>
          <w:b/>
          <w:color w:val="66CCFF"/>
          <w:spacing w:val="-10"/>
        </w:rPr>
        <w:t></w:t>
      </w:r>
      <w:r w:rsidRPr="00156C6E">
        <w:rPr>
          <w:rFonts w:ascii="Arial" w:eastAsia="Arial" w:hAnsi="Arial" w:cs="Arial"/>
          <w:spacing w:val="-10"/>
        </w:rPr>
        <w:t xml:space="preserve"> Objet</w:t>
      </w:r>
      <w:r>
        <w:rPr>
          <w:rFonts w:ascii="Arial" w:eastAsia="Arial" w:hAnsi="Arial" w:cs="Arial"/>
          <w:spacing w:val="-10"/>
        </w:rPr>
        <w:t xml:space="preserve"> </w:t>
      </w:r>
      <w:r w:rsidR="00804EFB" w:rsidRPr="00C75790">
        <w:rPr>
          <w:rFonts w:ascii="Arial" w:hAnsi="Arial" w:cs="Arial"/>
          <w:bCs/>
        </w:rPr>
        <w:t xml:space="preserve">de l’accord-cadre </w:t>
      </w:r>
      <w:r w:rsidR="00156C6E" w:rsidRPr="00156C6E">
        <w:rPr>
          <w:rFonts w:ascii="Arial" w:hAnsi="Arial" w:cs="Arial"/>
          <w:bCs/>
        </w:rPr>
        <w:t>:</w:t>
      </w:r>
      <w:r w:rsidR="00156C6E" w:rsidRPr="00156C6E">
        <w:rPr>
          <w:rFonts w:ascii="Arial" w:eastAsia="SimSun" w:hAnsi="Arial" w:cs="Arial"/>
          <w:lang w:eastAsia="fr-FR"/>
        </w:rPr>
        <w:t xml:space="preserve"> </w:t>
      </w:r>
      <w:r w:rsidR="00C75790">
        <w:rPr>
          <w:rFonts w:ascii="Arial" w:eastAsia="SimSun" w:hAnsi="Arial" w:cs="Arial"/>
          <w:lang w:eastAsia="fr-FR"/>
        </w:rPr>
        <w:t>R</w:t>
      </w:r>
      <w:r w:rsidR="00C75790">
        <w:rPr>
          <w:rFonts w:ascii="CIDFont+F1" w:hAnsi="CIDFont+F1" w:cs="CIDFont+F1"/>
        </w:rPr>
        <w:t xml:space="preserve">éalisation de journaux télévisés, magazine TV et séquences vidéos pour l’intranet </w:t>
      </w:r>
      <w:r w:rsidR="00382F59">
        <w:rPr>
          <w:rFonts w:ascii="CIDFont+F1" w:hAnsi="CIDFont+F1" w:cs="CIDFont+F1"/>
        </w:rPr>
        <w:t xml:space="preserve">du Service du commissariat des armées (SCA) et </w:t>
      </w:r>
      <w:r w:rsidR="00C75790">
        <w:rPr>
          <w:rFonts w:ascii="CIDFont+F1" w:hAnsi="CIDFont+F1" w:cs="CIDFont+F1"/>
        </w:rPr>
        <w:t>de la Directi</w:t>
      </w:r>
      <w:r w:rsidR="00382F59">
        <w:rPr>
          <w:rFonts w:ascii="CIDFont+F1" w:hAnsi="CIDFont+F1" w:cs="CIDFont+F1"/>
        </w:rPr>
        <w:t>on générale de l’armement (DGA)</w:t>
      </w:r>
    </w:p>
    <w:p w14:paraId="680B4AC6" w14:textId="77777777" w:rsidR="00C75790" w:rsidRDefault="00C75790" w:rsidP="00C75790">
      <w:pPr>
        <w:spacing w:line="259" w:lineRule="auto"/>
      </w:pPr>
    </w:p>
    <w:p w14:paraId="14407423" w14:textId="77777777" w:rsidR="00C75790" w:rsidRPr="00660ED8" w:rsidRDefault="00C75790" w:rsidP="00C75790">
      <w:pPr>
        <w:pStyle w:val="Paragraphedeliste"/>
        <w:numPr>
          <w:ilvl w:val="0"/>
          <w:numId w:val="10"/>
        </w:numPr>
        <w:rPr>
          <w:rFonts w:cs="Arial"/>
          <w:b/>
          <w:u w:val="single"/>
        </w:rPr>
      </w:pPr>
      <w:r w:rsidRPr="00660ED8">
        <w:rPr>
          <w:rFonts w:cs="Arial"/>
          <w:b/>
          <w:u w:val="single"/>
        </w:rPr>
        <w:t xml:space="preserve">Lot 1 : </w:t>
      </w:r>
    </w:p>
    <w:p w14:paraId="07B40CE7" w14:textId="77777777" w:rsidR="00C75790" w:rsidRPr="001746C0" w:rsidRDefault="00C75790" w:rsidP="00C75790">
      <w:pPr>
        <w:rPr>
          <w:rFonts w:cs="Arial"/>
        </w:rPr>
      </w:pPr>
    </w:p>
    <w:p w14:paraId="215FB783" w14:textId="77777777" w:rsidR="00C75790" w:rsidRDefault="00C75790" w:rsidP="00C75790">
      <w:pPr>
        <w:pStyle w:val="Commentaire"/>
      </w:pPr>
      <w:r w:rsidRPr="001746C0">
        <w:rPr>
          <w:rFonts w:cs="Arial"/>
        </w:rPr>
        <w:t>Le présent lot a pour objet</w:t>
      </w:r>
      <w:r>
        <w:rPr>
          <w:rFonts w:cs="Arial"/>
        </w:rPr>
        <w:t xml:space="preserve"> la r</w:t>
      </w:r>
      <w:r>
        <w:t xml:space="preserve">éalisation d’un magazine TV et de séquences vidéos diffusés sur les sites Intranet et Internet et les réseaux sociaux du service du commissariat des armées (SCA) </w:t>
      </w:r>
    </w:p>
    <w:p w14:paraId="33D8EFE1" w14:textId="77777777" w:rsidR="00156C6E" w:rsidRDefault="00156C6E" w:rsidP="000424B2">
      <w:pPr>
        <w:tabs>
          <w:tab w:val="left" w:pos="426"/>
          <w:tab w:val="left" w:pos="851"/>
        </w:tabs>
        <w:jc w:val="both"/>
        <w:rPr>
          <w:rFonts w:ascii="Arial" w:hAnsi="Arial" w:cs="Arial"/>
          <w:b/>
        </w:rPr>
      </w:pPr>
    </w:p>
    <w:p w14:paraId="24775BF6" w14:textId="77777777" w:rsidR="00804EFB" w:rsidRPr="00156C6E" w:rsidRDefault="00804EFB" w:rsidP="00156C6E">
      <w:pPr>
        <w:tabs>
          <w:tab w:val="left" w:pos="426"/>
          <w:tab w:val="left" w:pos="851"/>
        </w:tabs>
        <w:jc w:val="both"/>
        <w:rPr>
          <w:rFonts w:ascii="Arial" w:hAnsi="Arial" w:cs="Arial"/>
        </w:rPr>
      </w:pPr>
    </w:p>
    <w:p w14:paraId="120FC250" w14:textId="77777777" w:rsidR="00156C6E" w:rsidRPr="00156C6E" w:rsidRDefault="000424B2" w:rsidP="00156C6E">
      <w:pPr>
        <w:tabs>
          <w:tab w:val="left" w:pos="426"/>
          <w:tab w:val="left" w:pos="851"/>
        </w:tabs>
        <w:jc w:val="both"/>
        <w:rPr>
          <w:rFonts w:ascii="Arial" w:hAnsi="Arial" w:cs="Arial"/>
          <w:i/>
        </w:rPr>
      </w:pPr>
      <w:r w:rsidRPr="00156C6E">
        <w:rPr>
          <w:rFonts w:ascii="Arial" w:eastAsia="Wingdings" w:hAnsi="Arial" w:cs="Arial"/>
          <w:b/>
          <w:color w:val="66CCFF"/>
          <w:spacing w:val="-10"/>
        </w:rPr>
        <w:t></w:t>
      </w:r>
      <w:r w:rsidRPr="00156C6E">
        <w:rPr>
          <w:rFonts w:ascii="Arial" w:eastAsia="Arial" w:hAnsi="Arial" w:cs="Arial"/>
          <w:spacing w:val="-10"/>
        </w:rPr>
        <w:t xml:space="preserve"> Cet</w:t>
      </w:r>
      <w:r w:rsidR="00156C6E" w:rsidRPr="00156C6E">
        <w:rPr>
          <w:rFonts w:ascii="Arial" w:hAnsi="Arial" w:cs="Arial"/>
        </w:rPr>
        <w:t xml:space="preserve"> acte d'engagement correspond :</w:t>
      </w:r>
    </w:p>
    <w:p w14:paraId="019E37A8" w14:textId="77777777" w:rsidR="009B1CD0" w:rsidRDefault="00156C6E" w:rsidP="00804EFB">
      <w:pPr>
        <w:tabs>
          <w:tab w:val="left" w:pos="851"/>
        </w:tabs>
        <w:rPr>
          <w:rFonts w:ascii="Arial" w:hAnsi="Arial" w:cs="Arial"/>
        </w:rPr>
      </w:pPr>
      <w:r w:rsidRPr="00156C6E">
        <w:rPr>
          <w:rFonts w:ascii="Arial" w:hAnsi="Arial" w:cs="Arial"/>
          <w:i/>
        </w:rPr>
        <w:t>(Cocher les cases correspondantes.)</w:t>
      </w:r>
    </w:p>
    <w:p w14:paraId="2DC9CB2D" w14:textId="77777777" w:rsidR="00804EFB" w:rsidRPr="00382F59" w:rsidRDefault="00804EFB" w:rsidP="00804EFB">
      <w:pPr>
        <w:tabs>
          <w:tab w:val="left" w:pos="426"/>
          <w:tab w:val="left" w:pos="851"/>
        </w:tabs>
        <w:jc w:val="both"/>
        <w:rPr>
          <w:rFonts w:ascii="Arial" w:hAnsi="Arial" w:cs="Arial"/>
        </w:rPr>
      </w:pPr>
    </w:p>
    <w:p w14:paraId="31843818" w14:textId="100DDC51" w:rsidR="00804EFB" w:rsidRPr="00382F59" w:rsidRDefault="00804EFB" w:rsidP="000424B2">
      <w:pPr>
        <w:tabs>
          <w:tab w:val="left" w:pos="426"/>
          <w:tab w:val="left" w:pos="851"/>
        </w:tabs>
        <w:ind w:left="851"/>
        <w:jc w:val="both"/>
      </w:pPr>
      <w:r w:rsidRPr="00382F59">
        <w:fldChar w:fldCharType="begin">
          <w:ffData>
            <w:name w:val=""/>
            <w:enabled/>
            <w:calcOnExit w:val="0"/>
            <w:checkBox>
              <w:size w:val="20"/>
              <w:default w:val="1"/>
            </w:checkBox>
          </w:ffData>
        </w:fldChar>
      </w:r>
      <w:r w:rsidRPr="00382F59">
        <w:instrText xml:space="preserve"> FORMCHECKBOX </w:instrText>
      </w:r>
      <w:r w:rsidR="00ED23B7">
        <w:fldChar w:fldCharType="separate"/>
      </w:r>
      <w:r w:rsidRPr="00382F59">
        <w:fldChar w:fldCharType="end"/>
      </w:r>
      <w:r w:rsidRPr="00382F59">
        <w:tab/>
      </w:r>
      <w:proofErr w:type="gramStart"/>
      <w:r w:rsidRPr="00382F59">
        <w:t>au</w:t>
      </w:r>
      <w:proofErr w:type="gramEnd"/>
      <w:r w:rsidRPr="00382F59">
        <w:t xml:space="preserve"> lot </w:t>
      </w:r>
      <w:r w:rsidR="00256DB1">
        <w:t>1</w:t>
      </w:r>
      <w:r w:rsidRPr="00382F59">
        <w:t xml:space="preserve"> de l’accord-cadre </w:t>
      </w:r>
      <w:r w:rsidRPr="00382F59">
        <w:rPr>
          <w:iCs/>
        </w:rPr>
        <w:t>;</w:t>
      </w:r>
    </w:p>
    <w:p w14:paraId="3868BF48" w14:textId="77777777" w:rsidR="00804EFB" w:rsidRPr="00382F59" w:rsidRDefault="00804EFB" w:rsidP="00804EFB">
      <w:pPr>
        <w:tabs>
          <w:tab w:val="left" w:pos="426"/>
          <w:tab w:val="left" w:pos="851"/>
        </w:tabs>
        <w:jc w:val="both"/>
        <w:rPr>
          <w:rFonts w:ascii="Arial" w:hAnsi="Arial" w:cs="Arial"/>
        </w:rPr>
      </w:pPr>
    </w:p>
    <w:p w14:paraId="257F0516" w14:textId="77777777" w:rsidR="00804EFB" w:rsidRDefault="00804EFB" w:rsidP="00804EFB">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ED23B7">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w:t>
      </w:r>
    </w:p>
    <w:p w14:paraId="14F2E992" w14:textId="77777777" w:rsidR="00804EFB" w:rsidRDefault="00804EFB" w:rsidP="00804EFB">
      <w:pPr>
        <w:pStyle w:val="fcasegauche"/>
        <w:tabs>
          <w:tab w:val="left" w:pos="851"/>
        </w:tabs>
        <w:spacing w:after="0"/>
        <w:ind w:left="0" w:firstLine="0"/>
        <w:rPr>
          <w:rFonts w:ascii="Arial" w:hAnsi="Arial" w:cs="Arial"/>
        </w:rPr>
      </w:pPr>
    </w:p>
    <w:p w14:paraId="45F751F1"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58E01DF" w14:textId="77777777">
        <w:tc>
          <w:tcPr>
            <w:tcW w:w="10277" w:type="dxa"/>
            <w:shd w:val="clear" w:color="auto" w:fill="66CCFF"/>
          </w:tcPr>
          <w:p w14:paraId="3C0F6477"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23EA9D48" w14:textId="77777777" w:rsidR="009B1CD0" w:rsidRDefault="009B1CD0" w:rsidP="006C4338">
      <w:pPr>
        <w:tabs>
          <w:tab w:val="left" w:pos="851"/>
        </w:tabs>
      </w:pPr>
    </w:p>
    <w:p w14:paraId="7AA0A1C1"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7F6A57B4" w14:textId="50049F69" w:rsidR="009B1CD0" w:rsidRPr="00D87627" w:rsidRDefault="00156C6E" w:rsidP="000424B2">
      <w:pPr>
        <w:tabs>
          <w:tab w:val="left" w:pos="851"/>
        </w:tabs>
        <w:spacing w:before="120"/>
        <w:ind w:hanging="1"/>
        <w:jc w:val="both"/>
        <w:rPr>
          <w:rFonts w:ascii="Arial" w:hAnsi="Arial" w:cs="Arial"/>
        </w:rPr>
      </w:pPr>
      <w:r w:rsidRPr="00156C6E">
        <w:rPr>
          <w:rFonts w:ascii="Arial" w:hAnsi="Arial" w:cs="Arial"/>
        </w:rPr>
        <w:t xml:space="preserve">Après avoir pris connaissance des pièces </w:t>
      </w:r>
      <w:r w:rsidRPr="00D87627">
        <w:rPr>
          <w:rFonts w:ascii="Arial" w:hAnsi="Arial" w:cs="Arial"/>
        </w:rPr>
        <w:t xml:space="preserve">constitutives </w:t>
      </w:r>
      <w:r w:rsidR="00804EFB" w:rsidRPr="00D87627">
        <w:rPr>
          <w:rFonts w:ascii="Arial" w:hAnsi="Arial" w:cs="Arial"/>
        </w:rPr>
        <w:t xml:space="preserve">de l’accord-cadre </w:t>
      </w:r>
      <w:r w:rsidRPr="00D87627">
        <w:rPr>
          <w:rFonts w:ascii="Arial" w:hAnsi="Arial" w:cs="Arial"/>
        </w:rPr>
        <w:t>mentionnées à l’article 1 du cahier des clauses administratives particulières (CCAP) n°</w:t>
      </w:r>
      <w:r w:rsidR="00804EFB" w:rsidRPr="00D87627">
        <w:rPr>
          <w:rFonts w:ascii="Arial" w:hAnsi="Arial" w:cs="Arial"/>
        </w:rPr>
        <w:t xml:space="preserve"> </w:t>
      </w:r>
      <w:r w:rsidR="00C75790" w:rsidRPr="00D87627">
        <w:rPr>
          <w:rFonts w:ascii="Arial" w:hAnsi="Arial" w:cs="Arial"/>
        </w:rPr>
        <w:t>2025_000</w:t>
      </w:r>
      <w:r w:rsidR="00382F59">
        <w:rPr>
          <w:rFonts w:ascii="Arial" w:hAnsi="Arial" w:cs="Arial"/>
        </w:rPr>
        <w:t>581</w:t>
      </w:r>
    </w:p>
    <w:p w14:paraId="2DB3987E" w14:textId="77777777" w:rsidR="000424B2" w:rsidRDefault="000424B2" w:rsidP="000424B2">
      <w:pPr>
        <w:tabs>
          <w:tab w:val="left" w:pos="851"/>
        </w:tabs>
        <w:spacing w:before="120"/>
        <w:ind w:hanging="1"/>
        <w:jc w:val="both"/>
        <w:rPr>
          <w:rFonts w:ascii="Arial" w:hAnsi="Arial" w:cs="Arial"/>
        </w:rPr>
      </w:pPr>
    </w:p>
    <w:p w14:paraId="5DEDD63D"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0840D268" w14:textId="77777777" w:rsidR="009B1CD0" w:rsidRDefault="009B1CD0" w:rsidP="0083205E">
      <w:pPr>
        <w:tabs>
          <w:tab w:val="left" w:pos="851"/>
        </w:tabs>
        <w:jc w:val="both"/>
        <w:rPr>
          <w:rFonts w:ascii="Arial" w:hAnsi="Arial" w:cs="Arial"/>
        </w:rPr>
      </w:pPr>
    </w:p>
    <w:p w14:paraId="39D49701"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D23B7">
        <w:fldChar w:fldCharType="separate"/>
      </w:r>
      <w:r>
        <w:fldChar w:fldCharType="end"/>
      </w:r>
      <w:r w:rsidR="009B1CD0">
        <w:rPr>
          <w:rFonts w:ascii="Arial" w:hAnsi="Arial" w:cs="Arial"/>
        </w:rPr>
        <w:t xml:space="preserve"> Le signataire</w:t>
      </w:r>
    </w:p>
    <w:p w14:paraId="2BB1D62F" w14:textId="77777777" w:rsidR="009B1CD0" w:rsidRDefault="009B1CD0" w:rsidP="0083205E">
      <w:pPr>
        <w:tabs>
          <w:tab w:val="left" w:pos="851"/>
        </w:tabs>
        <w:jc w:val="both"/>
        <w:rPr>
          <w:rFonts w:ascii="Arial" w:hAnsi="Arial" w:cs="Arial"/>
        </w:rPr>
      </w:pPr>
    </w:p>
    <w:p w14:paraId="6072943A" w14:textId="77777777" w:rsidR="009B1CD0" w:rsidRDefault="007D7A65" w:rsidP="0083205E">
      <w:pPr>
        <w:tabs>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D23B7">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26AD5608" w14:textId="77777777" w:rsidR="00156C6E" w:rsidRDefault="00156C6E" w:rsidP="00156C6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2CA2607" w14:textId="6F852789" w:rsidR="00256DB1" w:rsidRDefault="00256DB1">
      <w:pPr>
        <w:suppressAutoHyphens w:val="0"/>
        <w:rPr>
          <w:rFonts w:ascii="Arial" w:hAnsi="Arial" w:cs="Arial"/>
          <w:i/>
          <w:sz w:val="18"/>
          <w:szCs w:val="18"/>
        </w:rPr>
      </w:pPr>
      <w:r>
        <w:rPr>
          <w:rFonts w:ascii="Arial" w:hAnsi="Arial" w:cs="Arial"/>
          <w:i/>
          <w:sz w:val="18"/>
          <w:szCs w:val="18"/>
        </w:rPr>
        <w:br w:type="page"/>
      </w:r>
    </w:p>
    <w:p w14:paraId="624AA93B" w14:textId="77777777" w:rsidR="009A6460" w:rsidRDefault="009A6460" w:rsidP="0083205E">
      <w:pPr>
        <w:tabs>
          <w:tab w:val="left" w:pos="851"/>
        </w:tabs>
        <w:spacing w:before="120"/>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8578C1" w14:paraId="328D9C75" w14:textId="77777777" w:rsidTr="00D61D84">
        <w:tc>
          <w:tcPr>
            <w:tcW w:w="10345" w:type="dxa"/>
          </w:tcPr>
          <w:p w14:paraId="0021D26F" w14:textId="77777777" w:rsidR="009A6460" w:rsidRPr="008578C1" w:rsidRDefault="009A6460" w:rsidP="00D61D84">
            <w:pPr>
              <w:tabs>
                <w:tab w:val="left" w:pos="-1701"/>
                <w:tab w:val="left" w:pos="1800"/>
                <w:tab w:val="left" w:pos="1985"/>
                <w:tab w:val="left" w:pos="3400"/>
              </w:tabs>
              <w:spacing w:before="60"/>
              <w:ind w:left="1985" w:right="-1" w:hanging="1985"/>
              <w:jc w:val="both"/>
              <w:rPr>
                <w:rFonts w:ascii="Arial" w:hAnsi="Arial" w:cs="Arial"/>
              </w:rPr>
            </w:pPr>
            <w:r w:rsidRPr="008578C1">
              <w:rPr>
                <w:rFonts w:ascii="Arial" w:hAnsi="Arial" w:cs="Arial"/>
              </w:rPr>
              <w:t xml:space="preserve">La société </w:t>
            </w:r>
            <w:r w:rsidRPr="008578C1">
              <w:rPr>
                <w:rFonts w:ascii="Arial" w:hAnsi="Arial" w:cs="Arial"/>
              </w:rPr>
              <w:tab/>
              <w:t>:</w:t>
            </w:r>
            <w:r w:rsidRPr="008578C1">
              <w:rPr>
                <w:rFonts w:ascii="Arial" w:hAnsi="Arial" w:cs="Arial"/>
              </w:rPr>
              <w:tab/>
            </w:r>
          </w:p>
          <w:p w14:paraId="2C92916A"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Forme</w:t>
            </w:r>
            <w:r w:rsidRPr="008578C1">
              <w:rPr>
                <w:rFonts w:ascii="Arial" w:hAnsi="Arial" w:cs="Arial"/>
                <w:b/>
                <w:bCs/>
              </w:rPr>
              <w:tab/>
            </w:r>
            <w:r w:rsidRPr="008578C1">
              <w:rPr>
                <w:rFonts w:ascii="Arial" w:hAnsi="Arial" w:cs="Arial"/>
              </w:rPr>
              <w:t>:</w:t>
            </w:r>
            <w:r w:rsidRPr="008578C1">
              <w:rPr>
                <w:rFonts w:ascii="Arial" w:hAnsi="Arial" w:cs="Arial"/>
              </w:rPr>
              <w:tab/>
            </w:r>
          </w:p>
          <w:p w14:paraId="0DE165FB"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Capital</w:t>
            </w:r>
            <w:r w:rsidRPr="008578C1">
              <w:rPr>
                <w:rFonts w:ascii="Arial" w:hAnsi="Arial" w:cs="Arial"/>
                <w:b/>
                <w:bCs/>
              </w:rPr>
              <w:tab/>
            </w:r>
            <w:r w:rsidRPr="008578C1">
              <w:rPr>
                <w:rFonts w:ascii="Arial" w:hAnsi="Arial" w:cs="Arial"/>
              </w:rPr>
              <w:t>:</w:t>
            </w:r>
            <w:r w:rsidRPr="008578C1">
              <w:rPr>
                <w:rFonts w:ascii="Arial" w:hAnsi="Arial" w:cs="Arial"/>
              </w:rPr>
              <w:tab/>
            </w:r>
          </w:p>
          <w:p w14:paraId="1B120136"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Siège social</w:t>
            </w:r>
            <w:r w:rsidRPr="008578C1">
              <w:rPr>
                <w:rFonts w:ascii="Arial" w:hAnsi="Arial" w:cs="Arial"/>
                <w:b/>
                <w:bCs/>
              </w:rPr>
              <w:tab/>
            </w:r>
            <w:r w:rsidRPr="008578C1">
              <w:rPr>
                <w:rFonts w:ascii="Arial" w:hAnsi="Arial" w:cs="Arial"/>
              </w:rPr>
              <w:t>:</w:t>
            </w:r>
            <w:r w:rsidRPr="008578C1">
              <w:rPr>
                <w:rFonts w:ascii="Arial" w:hAnsi="Arial" w:cs="Arial"/>
              </w:rPr>
              <w:tab/>
            </w:r>
          </w:p>
          <w:p w14:paraId="1CC542D8"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N° SIRET</w:t>
            </w:r>
            <w:r w:rsidRPr="008578C1">
              <w:rPr>
                <w:rFonts w:ascii="Arial" w:hAnsi="Arial" w:cs="Arial"/>
                <w:b/>
                <w:bCs/>
              </w:rPr>
              <w:tab/>
            </w:r>
            <w:r w:rsidRPr="008578C1">
              <w:rPr>
                <w:rFonts w:ascii="Arial" w:hAnsi="Arial" w:cs="Arial"/>
              </w:rPr>
              <w:t>:</w:t>
            </w:r>
            <w:r w:rsidRPr="008578C1">
              <w:rPr>
                <w:rFonts w:ascii="Arial" w:hAnsi="Arial" w:cs="Arial"/>
              </w:rPr>
              <w:tab/>
            </w:r>
          </w:p>
          <w:p w14:paraId="56A22438"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Pr>
                <w:rFonts w:ascii="Arial" w:hAnsi="Arial" w:cs="Arial"/>
              </w:rPr>
              <w:t>Courriel</w:t>
            </w:r>
            <w:r w:rsidRPr="008578C1">
              <w:rPr>
                <w:rFonts w:ascii="Arial" w:hAnsi="Arial" w:cs="Arial"/>
              </w:rPr>
              <w:t>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ab/>
              <w:t>Tel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Fax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p>
          <w:p w14:paraId="25546AB0" w14:textId="77777777" w:rsidR="009A6460" w:rsidRPr="008578C1" w:rsidRDefault="009A6460" w:rsidP="00D61D84">
            <w:pPr>
              <w:jc w:val="both"/>
              <w:rPr>
                <w:rFonts w:ascii="Arial" w:hAnsi="Arial" w:cs="Arial"/>
                <w:iCs/>
                <w:sz w:val="18"/>
                <w:szCs w:val="18"/>
              </w:rPr>
            </w:pPr>
          </w:p>
        </w:tc>
      </w:tr>
    </w:tbl>
    <w:p w14:paraId="7DB80905" w14:textId="77777777" w:rsidR="009B1CD0" w:rsidRDefault="009B1CD0" w:rsidP="00CD46CC">
      <w:pPr>
        <w:tabs>
          <w:tab w:val="left" w:pos="851"/>
        </w:tabs>
        <w:jc w:val="both"/>
        <w:rPr>
          <w:rFonts w:ascii="Arial" w:hAnsi="Arial" w:cs="Arial"/>
        </w:rPr>
      </w:pPr>
    </w:p>
    <w:p w14:paraId="183F00D3" w14:textId="77777777" w:rsidR="009B1CD0" w:rsidRDefault="009B1CD0" w:rsidP="009B45B9">
      <w:pPr>
        <w:tabs>
          <w:tab w:val="left" w:pos="851"/>
        </w:tabs>
        <w:jc w:val="both"/>
        <w:rPr>
          <w:rFonts w:ascii="Arial" w:hAnsi="Arial" w:cs="Arial"/>
        </w:rPr>
      </w:pPr>
    </w:p>
    <w:p w14:paraId="440F69CE" w14:textId="77777777" w:rsidR="009B1CD0" w:rsidRDefault="009B1CD0" w:rsidP="009B45B9">
      <w:pPr>
        <w:tabs>
          <w:tab w:val="left" w:pos="851"/>
        </w:tabs>
        <w:jc w:val="both"/>
        <w:rPr>
          <w:rFonts w:ascii="Arial" w:hAnsi="Arial" w:cs="Arial"/>
        </w:rPr>
      </w:pPr>
    </w:p>
    <w:p w14:paraId="1E5AE4CC" w14:textId="77777777" w:rsidR="009B1CD0" w:rsidRDefault="007D7A65"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D23B7">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20081B3C" w14:textId="77777777" w:rsidR="005E0335" w:rsidRDefault="005E0335" w:rsidP="00156C6E">
      <w:pPr>
        <w:pStyle w:val="fcase1ertab"/>
        <w:tabs>
          <w:tab w:val="left" w:pos="851"/>
        </w:tabs>
        <w:ind w:left="0" w:firstLine="0"/>
        <w:rPr>
          <w:rFonts w:ascii="Arial" w:hAnsi="Arial" w:cs="Arial"/>
          <w:i/>
          <w:iCs/>
          <w:sz w:val="18"/>
          <w:szCs w:val="18"/>
        </w:rPr>
      </w:pPr>
      <w:r w:rsidRPr="005E0335">
        <w:rPr>
          <w:rFonts w:ascii="Arial" w:hAnsi="Arial" w:cs="Arial"/>
          <w:i/>
          <w:iCs/>
          <w:sz w:val="18"/>
          <w:szCs w:val="18"/>
        </w:rPr>
        <w:t>(A ne compléter que dans le cadre d’un groupement d’entreprises pour lequel le mandataire a été habilité par son</w:t>
      </w:r>
      <w:r>
        <w:rPr>
          <w:rFonts w:ascii="Arial" w:hAnsi="Arial" w:cs="Arial"/>
          <w:i/>
          <w:iCs/>
          <w:sz w:val="18"/>
          <w:szCs w:val="18"/>
        </w:rPr>
        <w:t xml:space="preserve"> </w:t>
      </w:r>
      <w:r w:rsidRPr="005E0335">
        <w:rPr>
          <w:rFonts w:ascii="Arial" w:hAnsi="Arial" w:cs="Arial"/>
          <w:i/>
          <w:iCs/>
          <w:sz w:val="18"/>
          <w:szCs w:val="18"/>
        </w:rPr>
        <w:t xml:space="preserve">(ses) cotraitant(s) à signer </w:t>
      </w:r>
      <w:r>
        <w:rPr>
          <w:rFonts w:ascii="Arial" w:hAnsi="Arial" w:cs="Arial"/>
          <w:i/>
          <w:iCs/>
          <w:sz w:val="18"/>
          <w:szCs w:val="18"/>
        </w:rPr>
        <w:t xml:space="preserve">pour </w:t>
      </w:r>
      <w:r w:rsidRPr="005E0335">
        <w:rPr>
          <w:rFonts w:ascii="Arial" w:hAnsi="Arial" w:cs="Arial"/>
          <w:i/>
          <w:iCs/>
          <w:sz w:val="18"/>
          <w:szCs w:val="18"/>
        </w:rPr>
        <w:t xml:space="preserve">l’ensemble </w:t>
      </w:r>
      <w:r>
        <w:rPr>
          <w:rFonts w:ascii="Arial" w:hAnsi="Arial" w:cs="Arial"/>
          <w:i/>
          <w:iCs/>
          <w:sz w:val="18"/>
          <w:szCs w:val="18"/>
        </w:rPr>
        <w:t xml:space="preserve">des membres </w:t>
      </w:r>
      <w:r w:rsidRPr="005E0335">
        <w:rPr>
          <w:rFonts w:ascii="Arial" w:hAnsi="Arial" w:cs="Arial"/>
          <w:i/>
          <w:iCs/>
          <w:sz w:val="18"/>
          <w:szCs w:val="18"/>
        </w:rPr>
        <w:t xml:space="preserve">du groupement. </w:t>
      </w:r>
      <w:r>
        <w:rPr>
          <w:rFonts w:ascii="Arial" w:hAnsi="Arial" w:cs="Arial"/>
          <w:i/>
          <w:iCs/>
          <w:sz w:val="18"/>
          <w:szCs w:val="18"/>
        </w:rPr>
        <w:t>Dans ce cas, le mandataire complète le tableau ci-dessus et remplit</w:t>
      </w:r>
      <w:r w:rsidRPr="005E0335">
        <w:rPr>
          <w:rFonts w:ascii="Arial" w:hAnsi="Arial" w:cs="Arial"/>
          <w:i/>
          <w:iCs/>
          <w:sz w:val="18"/>
          <w:szCs w:val="18"/>
        </w:rPr>
        <w:t xml:space="preserve"> le tableau</w:t>
      </w:r>
      <w:r>
        <w:rPr>
          <w:rFonts w:ascii="Arial" w:hAnsi="Arial" w:cs="Arial"/>
          <w:i/>
          <w:iCs/>
          <w:sz w:val="18"/>
          <w:szCs w:val="18"/>
        </w:rPr>
        <w:t xml:space="preserve"> ci-dessous pour chacun de ses</w:t>
      </w:r>
      <w:r w:rsidRPr="005E0335">
        <w:rPr>
          <w:rFonts w:ascii="Arial" w:hAnsi="Arial" w:cs="Arial"/>
          <w:i/>
          <w:iCs/>
          <w:sz w:val="18"/>
          <w:szCs w:val="18"/>
        </w:rPr>
        <w:t xml:space="preserve"> cotraitants.)</w:t>
      </w:r>
    </w:p>
    <w:p w14:paraId="72099E51" w14:textId="77777777" w:rsidR="00290D3A" w:rsidRPr="005E0335" w:rsidRDefault="00290D3A" w:rsidP="00290D3A">
      <w:pPr>
        <w:pStyle w:val="En-tte"/>
        <w:tabs>
          <w:tab w:val="clear" w:pos="4536"/>
          <w:tab w:val="clear" w:pos="9072"/>
          <w:tab w:val="left" w:pos="851"/>
        </w:tabs>
        <w:jc w:val="both"/>
        <w:rPr>
          <w:rFonts w:ascii="Arial" w:hAnsi="Arial" w:cs="Arial"/>
          <w:i/>
          <w:iCs/>
          <w:sz w:val="18"/>
          <w:szCs w:val="18"/>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60B7B3D" w14:textId="77777777" w:rsidR="009A6460" w:rsidRDefault="009A6460" w:rsidP="009B45B9">
      <w:pPr>
        <w:tabs>
          <w:tab w:val="left" w:pos="851"/>
        </w:tabs>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8578C1" w14:paraId="3FDD3E93" w14:textId="77777777" w:rsidTr="00D61D84">
        <w:tc>
          <w:tcPr>
            <w:tcW w:w="10345" w:type="dxa"/>
          </w:tcPr>
          <w:p w14:paraId="3183D011" w14:textId="77777777" w:rsidR="009A6460" w:rsidRPr="008578C1" w:rsidRDefault="009A6460" w:rsidP="00D61D84">
            <w:pPr>
              <w:tabs>
                <w:tab w:val="left" w:pos="-1701"/>
                <w:tab w:val="left" w:pos="1800"/>
                <w:tab w:val="left" w:pos="1985"/>
                <w:tab w:val="left" w:pos="3400"/>
              </w:tabs>
              <w:spacing w:before="60"/>
              <w:ind w:left="1985" w:right="-1" w:hanging="1985"/>
              <w:jc w:val="both"/>
              <w:rPr>
                <w:rFonts w:ascii="Arial" w:hAnsi="Arial" w:cs="Arial"/>
              </w:rPr>
            </w:pPr>
            <w:r w:rsidRPr="008578C1">
              <w:rPr>
                <w:rFonts w:ascii="Arial" w:hAnsi="Arial" w:cs="Arial"/>
              </w:rPr>
              <w:t xml:space="preserve">La société </w:t>
            </w:r>
            <w:r w:rsidRPr="008578C1">
              <w:rPr>
                <w:rFonts w:ascii="Arial" w:hAnsi="Arial" w:cs="Arial"/>
              </w:rPr>
              <w:tab/>
              <w:t>:</w:t>
            </w:r>
            <w:r w:rsidRPr="008578C1">
              <w:rPr>
                <w:rFonts w:ascii="Arial" w:hAnsi="Arial" w:cs="Arial"/>
              </w:rPr>
              <w:tab/>
            </w:r>
          </w:p>
          <w:p w14:paraId="28D1EE39"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Forme</w:t>
            </w:r>
            <w:r w:rsidRPr="008578C1">
              <w:rPr>
                <w:rFonts w:ascii="Arial" w:hAnsi="Arial" w:cs="Arial"/>
                <w:b/>
                <w:bCs/>
              </w:rPr>
              <w:tab/>
            </w:r>
            <w:r w:rsidRPr="008578C1">
              <w:rPr>
                <w:rFonts w:ascii="Arial" w:hAnsi="Arial" w:cs="Arial"/>
              </w:rPr>
              <w:t>:</w:t>
            </w:r>
            <w:r w:rsidRPr="008578C1">
              <w:rPr>
                <w:rFonts w:ascii="Arial" w:hAnsi="Arial" w:cs="Arial"/>
              </w:rPr>
              <w:tab/>
            </w:r>
          </w:p>
          <w:p w14:paraId="18ACD694"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Capital</w:t>
            </w:r>
            <w:r w:rsidRPr="008578C1">
              <w:rPr>
                <w:rFonts w:ascii="Arial" w:hAnsi="Arial" w:cs="Arial"/>
                <w:b/>
                <w:bCs/>
              </w:rPr>
              <w:tab/>
            </w:r>
            <w:r w:rsidRPr="008578C1">
              <w:rPr>
                <w:rFonts w:ascii="Arial" w:hAnsi="Arial" w:cs="Arial"/>
              </w:rPr>
              <w:t>:</w:t>
            </w:r>
            <w:r w:rsidRPr="008578C1">
              <w:rPr>
                <w:rFonts w:ascii="Arial" w:hAnsi="Arial" w:cs="Arial"/>
              </w:rPr>
              <w:tab/>
            </w:r>
          </w:p>
          <w:p w14:paraId="39B0A563"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Siège social</w:t>
            </w:r>
            <w:r w:rsidRPr="008578C1">
              <w:rPr>
                <w:rFonts w:ascii="Arial" w:hAnsi="Arial" w:cs="Arial"/>
                <w:b/>
                <w:bCs/>
              </w:rPr>
              <w:tab/>
            </w:r>
            <w:r w:rsidRPr="008578C1">
              <w:rPr>
                <w:rFonts w:ascii="Arial" w:hAnsi="Arial" w:cs="Arial"/>
              </w:rPr>
              <w:t>:</w:t>
            </w:r>
            <w:r w:rsidRPr="008578C1">
              <w:rPr>
                <w:rFonts w:ascii="Arial" w:hAnsi="Arial" w:cs="Arial"/>
              </w:rPr>
              <w:tab/>
            </w:r>
          </w:p>
          <w:p w14:paraId="48C59497"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N° SIRET</w:t>
            </w:r>
            <w:r w:rsidRPr="008578C1">
              <w:rPr>
                <w:rFonts w:ascii="Arial" w:hAnsi="Arial" w:cs="Arial"/>
                <w:b/>
                <w:bCs/>
              </w:rPr>
              <w:tab/>
            </w:r>
            <w:r w:rsidRPr="008578C1">
              <w:rPr>
                <w:rFonts w:ascii="Arial" w:hAnsi="Arial" w:cs="Arial"/>
              </w:rPr>
              <w:t>:</w:t>
            </w:r>
            <w:r w:rsidRPr="008578C1">
              <w:rPr>
                <w:rFonts w:ascii="Arial" w:hAnsi="Arial" w:cs="Arial"/>
              </w:rPr>
              <w:tab/>
            </w:r>
          </w:p>
          <w:p w14:paraId="5EE24596"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Pr>
                <w:rFonts w:ascii="Arial" w:hAnsi="Arial" w:cs="Arial"/>
              </w:rPr>
              <w:t>Courriel</w:t>
            </w:r>
            <w:r w:rsidRPr="008578C1">
              <w:rPr>
                <w:rFonts w:ascii="Arial" w:hAnsi="Arial" w:cs="Arial"/>
              </w:rPr>
              <w:t>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ab/>
              <w:t>Tel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Fax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p>
          <w:p w14:paraId="29947871" w14:textId="77777777" w:rsidR="009A6460" w:rsidRPr="008578C1" w:rsidRDefault="009A6460" w:rsidP="00D61D84">
            <w:pPr>
              <w:jc w:val="both"/>
              <w:rPr>
                <w:rFonts w:ascii="Arial" w:hAnsi="Arial" w:cs="Arial"/>
                <w:iCs/>
                <w:sz w:val="18"/>
                <w:szCs w:val="18"/>
              </w:rPr>
            </w:pPr>
          </w:p>
        </w:tc>
      </w:tr>
    </w:tbl>
    <w:p w14:paraId="25B657BC" w14:textId="77777777" w:rsidR="009B1CD0" w:rsidRDefault="009B1CD0" w:rsidP="009B45B9">
      <w:pPr>
        <w:tabs>
          <w:tab w:val="left" w:pos="851"/>
        </w:tabs>
        <w:jc w:val="both"/>
        <w:rPr>
          <w:rFonts w:ascii="Arial" w:hAnsi="Arial" w:cs="Arial"/>
        </w:rPr>
      </w:pPr>
    </w:p>
    <w:p w14:paraId="5F5081F7" w14:textId="77777777" w:rsidR="009B1CD0" w:rsidRDefault="009B1CD0" w:rsidP="009B45B9">
      <w:pPr>
        <w:tabs>
          <w:tab w:val="left" w:pos="851"/>
        </w:tabs>
        <w:jc w:val="both"/>
        <w:rPr>
          <w:rFonts w:ascii="Arial" w:hAnsi="Arial" w:cs="Arial"/>
        </w:rPr>
      </w:pPr>
    </w:p>
    <w:p w14:paraId="2E96C330" w14:textId="77777777" w:rsidR="009B1CD0" w:rsidRDefault="007D7A65" w:rsidP="009B45B9">
      <w:pPr>
        <w:pStyle w:val="fcase1ertab"/>
        <w:tabs>
          <w:tab w:val="left" w:pos="851"/>
        </w:tabs>
        <w:spacing w:before="12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D23B7">
        <w:fldChar w:fldCharType="separate"/>
      </w:r>
      <w:r>
        <w:fldChar w:fldCharType="end"/>
      </w:r>
      <w:r w:rsidR="009B1CD0">
        <w:rPr>
          <w:rFonts w:ascii="Arial" w:hAnsi="Arial" w:cs="Arial"/>
        </w:rPr>
        <w:t xml:space="preserve"> L’ensemble des membres du groupement s’engagent, sur la base de l’offre du groupement ;</w:t>
      </w:r>
    </w:p>
    <w:p w14:paraId="68CAD5D6" w14:textId="77777777" w:rsidR="00156C6E" w:rsidRDefault="00156C6E" w:rsidP="00156C6E">
      <w:pPr>
        <w:tabs>
          <w:tab w:val="left" w:pos="851"/>
        </w:tabs>
        <w:jc w:val="both"/>
        <w:rPr>
          <w:rFonts w:ascii="Arial" w:hAnsi="Arial" w:cs="Arial"/>
          <w:i/>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87A64EF" w14:textId="77777777" w:rsidR="009A6460" w:rsidRDefault="009A6460" w:rsidP="009A6460">
      <w:pPr>
        <w:tabs>
          <w:tab w:val="left" w:pos="851"/>
        </w:tabs>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9A6460" w14:paraId="1C7FC7F1" w14:textId="77777777" w:rsidTr="00D61D84">
        <w:tc>
          <w:tcPr>
            <w:tcW w:w="10345" w:type="dxa"/>
          </w:tcPr>
          <w:p w14:paraId="1A7EF7C6"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9A6460">
              <w:rPr>
                <w:rFonts w:ascii="Arial" w:hAnsi="Arial" w:cs="Arial"/>
                <w:u w:val="single"/>
                <w:lang w:eastAsia="fr-FR"/>
              </w:rPr>
              <w:t>Le mandataire</w:t>
            </w:r>
          </w:p>
          <w:p w14:paraId="13F41D55"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9A6460">
              <w:rPr>
                <w:rFonts w:ascii="Arial" w:hAnsi="Arial" w:cs="Arial"/>
                <w:lang w:eastAsia="fr-FR"/>
              </w:rPr>
              <w:t xml:space="preserve">La société </w:t>
            </w:r>
            <w:r w:rsidRPr="009A6460">
              <w:rPr>
                <w:rFonts w:ascii="Arial" w:hAnsi="Arial" w:cs="Arial"/>
                <w:lang w:eastAsia="fr-FR"/>
              </w:rPr>
              <w:tab/>
              <w:t>:</w:t>
            </w:r>
            <w:r w:rsidRPr="009A6460">
              <w:rPr>
                <w:rFonts w:ascii="Arial" w:hAnsi="Arial" w:cs="Arial"/>
                <w:lang w:eastAsia="fr-FR"/>
              </w:rPr>
              <w:tab/>
            </w:r>
          </w:p>
          <w:p w14:paraId="1715F46A"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Forme</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404E3244"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Capital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12EB378B"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Siège social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64BE84FE"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N° SIRET</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7C00F8A2"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Courriel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t>Tel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Fax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p>
          <w:p w14:paraId="4C4F626D" w14:textId="77777777" w:rsidR="009A6460" w:rsidRPr="009A6460" w:rsidRDefault="009A6460" w:rsidP="009A6460">
            <w:pPr>
              <w:suppressAutoHyphens w:val="0"/>
              <w:jc w:val="both"/>
              <w:rPr>
                <w:rFonts w:ascii="Arial" w:hAnsi="Arial" w:cs="Arial"/>
                <w:iCs/>
                <w:sz w:val="18"/>
                <w:szCs w:val="18"/>
                <w:lang w:eastAsia="fr-FR"/>
              </w:rPr>
            </w:pPr>
          </w:p>
        </w:tc>
      </w:tr>
      <w:tr w:rsidR="009A6460" w:rsidRPr="009A6460" w14:paraId="1A3D50EC" w14:textId="77777777" w:rsidTr="00D61D84">
        <w:tc>
          <w:tcPr>
            <w:tcW w:w="10345" w:type="dxa"/>
          </w:tcPr>
          <w:p w14:paraId="6D2621F2"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9A6460">
              <w:rPr>
                <w:rFonts w:ascii="Arial" w:hAnsi="Arial" w:cs="Arial"/>
                <w:u w:val="single"/>
                <w:lang w:eastAsia="fr-FR"/>
              </w:rPr>
              <w:t>Le cotraitant</w:t>
            </w:r>
          </w:p>
          <w:p w14:paraId="6AF11FFF"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9A6460">
              <w:rPr>
                <w:rFonts w:ascii="Arial" w:hAnsi="Arial" w:cs="Arial"/>
                <w:lang w:eastAsia="fr-FR"/>
              </w:rPr>
              <w:t xml:space="preserve">La société </w:t>
            </w:r>
            <w:r w:rsidRPr="009A6460">
              <w:rPr>
                <w:rFonts w:ascii="Arial" w:hAnsi="Arial" w:cs="Arial"/>
                <w:lang w:eastAsia="fr-FR"/>
              </w:rPr>
              <w:tab/>
              <w:t>:</w:t>
            </w:r>
            <w:r w:rsidRPr="009A6460">
              <w:rPr>
                <w:rFonts w:ascii="Arial" w:hAnsi="Arial" w:cs="Arial"/>
                <w:lang w:eastAsia="fr-FR"/>
              </w:rPr>
              <w:tab/>
            </w:r>
          </w:p>
          <w:p w14:paraId="3F6566CF"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Forme</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3025DFB4"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Capital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3803C153"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Siège social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031C6B31"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N° SIRET</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7448E8B3"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Courriel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t>Tel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Fax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p>
          <w:p w14:paraId="2C141A2F" w14:textId="77777777" w:rsidR="009A6460" w:rsidRPr="009A6460" w:rsidRDefault="009A6460" w:rsidP="009A6460">
            <w:pPr>
              <w:suppressAutoHyphens w:val="0"/>
              <w:jc w:val="both"/>
              <w:rPr>
                <w:rFonts w:ascii="Arial" w:hAnsi="Arial" w:cs="Arial"/>
                <w:iCs/>
                <w:sz w:val="18"/>
                <w:szCs w:val="18"/>
                <w:lang w:eastAsia="fr-FR"/>
              </w:rPr>
            </w:pPr>
          </w:p>
        </w:tc>
      </w:tr>
    </w:tbl>
    <w:p w14:paraId="3D562B07" w14:textId="77777777" w:rsidR="009B1CD0" w:rsidRDefault="009B1CD0" w:rsidP="009A6460">
      <w:pPr>
        <w:tabs>
          <w:tab w:val="left" w:pos="851"/>
        </w:tabs>
        <w:jc w:val="both"/>
        <w:rPr>
          <w:rFonts w:ascii="Arial" w:hAnsi="Arial" w:cs="Arial"/>
        </w:rPr>
      </w:pPr>
    </w:p>
    <w:p w14:paraId="2DBD7559" w14:textId="77777777" w:rsidR="000B348E" w:rsidRDefault="000B348E" w:rsidP="000B348E">
      <w:pPr>
        <w:tabs>
          <w:tab w:val="left" w:pos="576"/>
          <w:tab w:val="left" w:pos="851"/>
        </w:tabs>
        <w:jc w:val="both"/>
        <w:rPr>
          <w:rFonts w:ascii="Arial" w:hAnsi="Arial" w:cs="Arial"/>
        </w:rPr>
      </w:pPr>
      <w:r w:rsidRPr="006C2960">
        <w:rPr>
          <w:rFonts w:ascii="Arial" w:hAnsi="Arial" w:cs="Arial"/>
        </w:rPr>
        <w:t xml:space="preserve">Le candidat ou le mandataire en cas de groupement s’engage : </w:t>
      </w:r>
    </w:p>
    <w:p w14:paraId="584BADF3" w14:textId="77777777" w:rsidR="00791821" w:rsidRPr="00D87627" w:rsidRDefault="00791821" w:rsidP="000B348E">
      <w:pPr>
        <w:tabs>
          <w:tab w:val="left" w:pos="576"/>
          <w:tab w:val="left" w:pos="851"/>
        </w:tabs>
        <w:jc w:val="both"/>
        <w:rPr>
          <w:rFonts w:ascii="Arial" w:hAnsi="Arial" w:cs="Arial"/>
        </w:rPr>
      </w:pPr>
    </w:p>
    <w:p w14:paraId="6A5D1C37" w14:textId="77777777" w:rsidR="00791821" w:rsidRPr="00D87627" w:rsidRDefault="00791821" w:rsidP="00791821">
      <w:pPr>
        <w:tabs>
          <w:tab w:val="left" w:pos="576"/>
          <w:tab w:val="left" w:pos="851"/>
        </w:tabs>
        <w:jc w:val="both"/>
        <w:rPr>
          <w:rFonts w:ascii="Arial" w:hAnsi="Arial" w:cs="Arial"/>
        </w:rPr>
      </w:pPr>
      <w:r w:rsidRPr="00D87627">
        <w:rPr>
          <w:rFonts w:ascii="Arial" w:hAnsi="Arial" w:cs="Arial"/>
        </w:rPr>
        <w:fldChar w:fldCharType="begin">
          <w:ffData>
            <w:name w:val=""/>
            <w:enabled/>
            <w:calcOnExit w:val="0"/>
            <w:checkBox>
              <w:size w:val="20"/>
              <w:default w:val="1"/>
            </w:checkBox>
          </w:ffData>
        </w:fldChar>
      </w:r>
      <w:r w:rsidRPr="00D87627">
        <w:rPr>
          <w:rFonts w:ascii="Arial" w:hAnsi="Arial" w:cs="Arial"/>
        </w:rPr>
        <w:instrText xml:space="preserve"> FORMCHECKBOX </w:instrText>
      </w:r>
      <w:r w:rsidR="00ED23B7">
        <w:rPr>
          <w:rFonts w:ascii="Arial" w:hAnsi="Arial" w:cs="Arial"/>
        </w:rPr>
      </w:r>
      <w:r w:rsidR="00ED23B7">
        <w:rPr>
          <w:rFonts w:ascii="Arial" w:hAnsi="Arial" w:cs="Arial"/>
        </w:rPr>
        <w:fldChar w:fldCharType="separate"/>
      </w:r>
      <w:r w:rsidRPr="00D87627">
        <w:rPr>
          <w:rFonts w:ascii="Arial" w:hAnsi="Arial" w:cs="Arial"/>
        </w:rPr>
        <w:fldChar w:fldCharType="end"/>
      </w:r>
      <w:r w:rsidRPr="00D87627">
        <w:rPr>
          <w:rFonts w:ascii="Arial" w:hAnsi="Arial" w:cs="Arial"/>
        </w:rPr>
        <w:t xml:space="preserve"> </w:t>
      </w:r>
      <w:proofErr w:type="gramStart"/>
      <w:r w:rsidRPr="00D87627">
        <w:rPr>
          <w:rFonts w:ascii="Arial" w:hAnsi="Arial" w:cs="Arial"/>
        </w:rPr>
        <w:t>à</w:t>
      </w:r>
      <w:proofErr w:type="gramEnd"/>
      <w:r w:rsidRPr="00D87627">
        <w:rPr>
          <w:rFonts w:ascii="Arial" w:hAnsi="Arial" w:cs="Arial"/>
        </w:rPr>
        <w:t xml:space="preserve"> fournir semestriellement à l’administration, sous peine de résiliation de l’accord-cadre à mes torts exclusifs, sans préavis et sans indemnité, les documents visés à l’article R. 2143-8 du code de la commande publique.</w:t>
      </w:r>
    </w:p>
    <w:p w14:paraId="11105B20" w14:textId="77777777" w:rsidR="009A3B33" w:rsidRPr="00D87627" w:rsidRDefault="009A3B33" w:rsidP="000B348E">
      <w:pPr>
        <w:tabs>
          <w:tab w:val="left" w:pos="576"/>
          <w:tab w:val="left" w:pos="851"/>
        </w:tabs>
        <w:jc w:val="both"/>
        <w:rPr>
          <w:rFonts w:ascii="Arial" w:hAnsi="Arial" w:cs="Arial"/>
        </w:rPr>
      </w:pPr>
    </w:p>
    <w:p w14:paraId="3B8498BE" w14:textId="77777777" w:rsidR="009A3B33" w:rsidRDefault="009A3B33" w:rsidP="009A3B33">
      <w:pPr>
        <w:pStyle w:val="fcase1ertab"/>
        <w:tabs>
          <w:tab w:val="left" w:pos="851"/>
        </w:tabs>
        <w:ind w:left="0" w:firstLine="0"/>
        <w:rPr>
          <w:rFonts w:ascii="Arial" w:hAnsi="Arial" w:cs="Arial"/>
        </w:rPr>
      </w:pPr>
      <w:r w:rsidRPr="00D87627">
        <w:fldChar w:fldCharType="begin">
          <w:ffData>
            <w:name w:val=""/>
            <w:enabled/>
            <w:calcOnExit w:val="0"/>
            <w:checkBox>
              <w:size w:val="20"/>
              <w:default w:val="1"/>
            </w:checkBox>
          </w:ffData>
        </w:fldChar>
      </w:r>
      <w:r w:rsidRPr="00D87627">
        <w:instrText xml:space="preserve"> FORMCHECKBOX </w:instrText>
      </w:r>
      <w:r w:rsidR="00ED23B7">
        <w:fldChar w:fldCharType="separate"/>
      </w:r>
      <w:r w:rsidRPr="00D87627">
        <w:fldChar w:fldCharType="end"/>
      </w:r>
      <w:r w:rsidRPr="00D87627">
        <w:t xml:space="preserve"> </w:t>
      </w:r>
      <w:proofErr w:type="gramStart"/>
      <w:r w:rsidRPr="00D87627">
        <w:rPr>
          <w:rFonts w:ascii="Arial" w:hAnsi="Arial" w:cs="Arial"/>
        </w:rPr>
        <w:t>à</w:t>
      </w:r>
      <w:proofErr w:type="gramEnd"/>
      <w:r w:rsidRPr="00D87627">
        <w:rPr>
          <w:rFonts w:ascii="Arial" w:hAnsi="Arial" w:cs="Arial"/>
        </w:rPr>
        <w:t xml:space="preserve"> livrer les fournitures demandées ou à exécuter les prestations demandées aux prix indiqués à l’annexe </w:t>
      </w:r>
      <w:r w:rsidRPr="00E64733">
        <w:rPr>
          <w:rFonts w:ascii="Arial" w:hAnsi="Arial" w:cs="Arial"/>
        </w:rPr>
        <w:t>financière du présent acte d’engagement.</w:t>
      </w:r>
    </w:p>
    <w:p w14:paraId="68E47AC0" w14:textId="77777777" w:rsidR="000B348E" w:rsidRPr="006C2960" w:rsidRDefault="000B348E" w:rsidP="000B348E">
      <w:pPr>
        <w:tabs>
          <w:tab w:val="left" w:pos="576"/>
          <w:tab w:val="left" w:pos="851"/>
        </w:tabs>
        <w:jc w:val="both"/>
        <w:rPr>
          <w:rFonts w:ascii="Arial" w:hAnsi="Arial" w:cs="Arial"/>
        </w:rPr>
      </w:pPr>
    </w:p>
    <w:p w14:paraId="7A303E52" w14:textId="08F05A59" w:rsidR="000B348E" w:rsidRPr="005228DD" w:rsidRDefault="002B1CFA" w:rsidP="009B45B9">
      <w:pPr>
        <w:pStyle w:val="fcasegauche"/>
        <w:tabs>
          <w:tab w:val="left" w:pos="851"/>
        </w:tabs>
        <w:spacing w:after="0"/>
        <w:ind w:left="0" w:firstLine="0"/>
        <w:rPr>
          <w:rFonts w:ascii="Arial" w:hAnsi="Arial" w:cs="Arial"/>
          <w:b/>
        </w:rPr>
      </w:pPr>
      <w:r w:rsidRPr="005228DD">
        <w:rPr>
          <w:rFonts w:ascii="Arial" w:hAnsi="Arial" w:cs="Arial"/>
          <w:b/>
        </w:rPr>
        <w:t>L’accord-cadre est passé :</w:t>
      </w:r>
    </w:p>
    <w:p w14:paraId="07C6B4FE" w14:textId="37AF75E6" w:rsidR="005228DD" w:rsidRPr="005228DD" w:rsidRDefault="005228DD" w:rsidP="009B45B9">
      <w:pPr>
        <w:pStyle w:val="fcasegauche"/>
        <w:tabs>
          <w:tab w:val="left" w:pos="851"/>
        </w:tabs>
        <w:spacing w:after="0"/>
        <w:ind w:left="0" w:firstLine="0"/>
        <w:rPr>
          <w:rFonts w:ascii="Arial" w:hAnsi="Arial" w:cs="Arial"/>
          <w:b/>
        </w:rPr>
      </w:pPr>
    </w:p>
    <w:p w14:paraId="614ACE32" w14:textId="332F9B05" w:rsidR="005228DD" w:rsidRPr="005228DD" w:rsidRDefault="005228DD" w:rsidP="009B45B9">
      <w:pPr>
        <w:pStyle w:val="fcasegauche"/>
        <w:tabs>
          <w:tab w:val="left" w:pos="851"/>
        </w:tabs>
        <w:spacing w:after="0"/>
        <w:ind w:left="0" w:firstLine="0"/>
        <w:rPr>
          <w:rFonts w:ascii="Arial" w:hAnsi="Arial" w:cs="Arial"/>
          <w:b/>
        </w:rPr>
      </w:pPr>
      <w:r w:rsidRPr="005228DD">
        <w:rPr>
          <w:rFonts w:ascii="Arial" w:hAnsi="Arial" w:cs="Arial"/>
          <w:b/>
        </w:rPr>
        <w:lastRenderedPageBreak/>
        <w:t>Pour le lot 1</w:t>
      </w:r>
    </w:p>
    <w:p w14:paraId="27D3B7CB" w14:textId="77777777" w:rsidR="002B1CFA" w:rsidRPr="005228DD" w:rsidRDefault="001A1DAF" w:rsidP="005A471A">
      <w:pPr>
        <w:pStyle w:val="fcasegauche"/>
        <w:numPr>
          <w:ilvl w:val="0"/>
          <w:numId w:val="9"/>
        </w:numPr>
        <w:tabs>
          <w:tab w:val="left" w:pos="284"/>
        </w:tabs>
        <w:spacing w:after="0"/>
        <w:ind w:left="284" w:hanging="284"/>
        <w:rPr>
          <w:rFonts w:ascii="Arial" w:hAnsi="Arial" w:cs="Arial"/>
          <w:b/>
        </w:rPr>
      </w:pPr>
      <w:proofErr w:type="gramStart"/>
      <w:r w:rsidRPr="005228DD">
        <w:rPr>
          <w:rFonts w:ascii="Arial" w:hAnsi="Arial" w:cs="Arial"/>
          <w:b/>
        </w:rPr>
        <w:t>s</w:t>
      </w:r>
      <w:r w:rsidR="002B1CFA" w:rsidRPr="005228DD">
        <w:rPr>
          <w:rFonts w:ascii="Arial" w:hAnsi="Arial" w:cs="Arial"/>
          <w:b/>
        </w:rPr>
        <w:t>ans</w:t>
      </w:r>
      <w:proofErr w:type="gramEnd"/>
      <w:r w:rsidR="002B1CFA" w:rsidRPr="005228DD">
        <w:rPr>
          <w:rFonts w:ascii="Arial" w:hAnsi="Arial" w:cs="Arial"/>
          <w:b/>
        </w:rPr>
        <w:t xml:space="preserve"> montant minimum</w:t>
      </w:r>
      <w:r w:rsidRPr="005228DD">
        <w:rPr>
          <w:rFonts w:ascii="Arial" w:hAnsi="Arial" w:cs="Arial"/>
          <w:b/>
        </w:rPr>
        <w:t> ;</w:t>
      </w:r>
    </w:p>
    <w:p w14:paraId="3EBE0B10" w14:textId="77777777" w:rsidR="005228DD" w:rsidRDefault="001A1DAF" w:rsidP="005A471A">
      <w:pPr>
        <w:pStyle w:val="fcasegauche"/>
        <w:numPr>
          <w:ilvl w:val="0"/>
          <w:numId w:val="9"/>
        </w:numPr>
        <w:tabs>
          <w:tab w:val="left" w:pos="284"/>
        </w:tabs>
        <w:spacing w:after="0"/>
        <w:ind w:left="284" w:hanging="284"/>
        <w:rPr>
          <w:rFonts w:ascii="Arial" w:hAnsi="Arial" w:cs="Arial"/>
          <w:b/>
        </w:rPr>
      </w:pPr>
      <w:proofErr w:type="gramStart"/>
      <w:r w:rsidRPr="005228DD">
        <w:rPr>
          <w:rFonts w:ascii="Arial" w:hAnsi="Arial" w:cs="Arial"/>
          <w:b/>
        </w:rPr>
        <w:t>a</w:t>
      </w:r>
      <w:r w:rsidR="002B1CFA" w:rsidRPr="005228DD">
        <w:rPr>
          <w:rFonts w:ascii="Arial" w:hAnsi="Arial" w:cs="Arial"/>
          <w:b/>
        </w:rPr>
        <w:t>vec</w:t>
      </w:r>
      <w:proofErr w:type="gramEnd"/>
      <w:r w:rsidR="002B1CFA" w:rsidRPr="005228DD">
        <w:rPr>
          <w:rFonts w:ascii="Arial" w:hAnsi="Arial" w:cs="Arial"/>
          <w:b/>
        </w:rPr>
        <w:t xml:space="preserve"> un montant maximum de </w:t>
      </w:r>
      <w:r w:rsidR="005228DD" w:rsidRPr="005228DD">
        <w:rPr>
          <w:rFonts w:ascii="Arial" w:hAnsi="Arial" w:cs="Arial"/>
          <w:b/>
        </w:rPr>
        <w:t>320 000</w:t>
      </w:r>
      <w:r w:rsidR="002378FF" w:rsidRPr="005228DD">
        <w:rPr>
          <w:rFonts w:ascii="Arial" w:hAnsi="Arial" w:cs="Arial"/>
          <w:b/>
        </w:rPr>
        <w:t xml:space="preserve"> € H.T</w:t>
      </w:r>
      <w:r w:rsidRPr="005228DD">
        <w:rPr>
          <w:rFonts w:ascii="Arial" w:hAnsi="Arial" w:cs="Arial"/>
          <w:b/>
        </w:rPr>
        <w:t>.</w:t>
      </w:r>
    </w:p>
    <w:p w14:paraId="44DF8A12" w14:textId="77777777" w:rsidR="000B348E" w:rsidRPr="005228DD" w:rsidRDefault="000B348E" w:rsidP="009B45B9">
      <w:pPr>
        <w:tabs>
          <w:tab w:val="left" w:pos="851"/>
          <w:tab w:val="left" w:pos="6237"/>
        </w:tabs>
        <w:rPr>
          <w:rFonts w:ascii="Arial" w:hAnsi="Arial" w:cs="Arial"/>
        </w:rPr>
      </w:pPr>
    </w:p>
    <w:p w14:paraId="4EC0A157"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4EFA676A"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775E1B0E" w14:textId="77777777" w:rsidR="00036500" w:rsidRPr="002378FF" w:rsidRDefault="00036500" w:rsidP="009B45B9">
      <w:pPr>
        <w:tabs>
          <w:tab w:val="left" w:pos="851"/>
          <w:tab w:val="left" w:pos="6237"/>
        </w:tabs>
        <w:rPr>
          <w:rFonts w:ascii="Arial" w:hAnsi="Arial" w:cs="Arial"/>
          <w:i/>
          <w:iCs/>
          <w:sz w:val="18"/>
          <w:szCs w:val="18"/>
        </w:rPr>
      </w:pPr>
    </w:p>
    <w:p w14:paraId="7040E836" w14:textId="77777777" w:rsidR="00354C04" w:rsidRDefault="00804EFB" w:rsidP="006C2960">
      <w:pPr>
        <w:pStyle w:val="fcase1ertab"/>
        <w:tabs>
          <w:tab w:val="left" w:pos="851"/>
        </w:tabs>
        <w:ind w:left="0" w:firstLine="0"/>
        <w:rPr>
          <w:rFonts w:ascii="Arial" w:hAnsi="Arial" w:cs="Arial"/>
        </w:rPr>
      </w:pPr>
      <w:r w:rsidRPr="002378FF">
        <w:rPr>
          <w:rFonts w:ascii="Arial" w:hAnsi="Arial" w:cs="Arial"/>
        </w:rPr>
        <w:t xml:space="preserve">Pour l’exécution de </w:t>
      </w:r>
      <w:r w:rsidR="0021797C" w:rsidRPr="002378FF">
        <w:rPr>
          <w:rFonts w:ascii="Arial" w:hAnsi="Arial" w:cs="Arial"/>
        </w:rPr>
        <w:t xml:space="preserve">l’accord-cadre, le groupement </w:t>
      </w:r>
      <w:r w:rsidR="00036500">
        <w:rPr>
          <w:rFonts w:ascii="Arial" w:hAnsi="Arial" w:cs="Arial"/>
        </w:rPr>
        <w:t>d’opérateurs économiques est</w:t>
      </w:r>
      <w:r w:rsidR="0021797C">
        <w:rPr>
          <w:rFonts w:ascii="Arial" w:hAnsi="Arial" w:cs="Arial"/>
        </w:rPr>
        <w:t> :</w:t>
      </w:r>
      <w:r w:rsidR="00F555C9">
        <w:rPr>
          <w:rFonts w:ascii="Arial" w:hAnsi="Arial" w:cs="Arial"/>
        </w:rPr>
        <w:t xml:space="preserve"> </w:t>
      </w:r>
    </w:p>
    <w:p w14:paraId="051950D6" w14:textId="77777777" w:rsidR="006C2960" w:rsidRDefault="006C2960" w:rsidP="006C2960">
      <w:pPr>
        <w:pStyle w:val="fcase1ertab"/>
        <w:tabs>
          <w:tab w:val="left" w:pos="851"/>
        </w:tabs>
        <w:ind w:left="0" w:firstLine="0"/>
        <w:rPr>
          <w:rFonts w:ascii="Arial" w:hAnsi="Arial" w:cs="Arial"/>
        </w:rPr>
      </w:pPr>
    </w:p>
    <w:p w14:paraId="373EE6E7" w14:textId="77777777" w:rsidR="006C2960" w:rsidRPr="006C2960" w:rsidRDefault="006C2960" w:rsidP="006C2960">
      <w:pPr>
        <w:pStyle w:val="fcase1ertab"/>
        <w:ind w:firstLine="0"/>
        <w:rPr>
          <w:rFonts w:ascii="Arial" w:hAnsi="Arial" w:cs="Arial"/>
        </w:rPr>
      </w:pP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ED23B7">
        <w:rPr>
          <w:rFonts w:ascii="Arial" w:hAnsi="Arial" w:cs="Arial"/>
        </w:rPr>
      </w:r>
      <w:r w:rsidR="00ED23B7">
        <w:rPr>
          <w:rFonts w:ascii="Arial" w:hAnsi="Arial" w:cs="Arial"/>
        </w:rPr>
        <w:fldChar w:fldCharType="separate"/>
      </w:r>
      <w:r w:rsidRPr="006C2960">
        <w:rPr>
          <w:rFonts w:ascii="Arial" w:hAnsi="Arial" w:cs="Arial"/>
        </w:rPr>
        <w:fldChar w:fldCharType="end"/>
      </w:r>
      <w:r w:rsidRPr="006C2960">
        <w:rPr>
          <w:rFonts w:ascii="Arial" w:hAnsi="Arial" w:cs="Arial"/>
          <w:i/>
          <w:iCs/>
        </w:rPr>
        <w:t xml:space="preserve"> </w:t>
      </w:r>
      <w:r w:rsidRPr="006C2960">
        <w:rPr>
          <w:rFonts w:ascii="Arial" w:hAnsi="Arial" w:cs="Arial"/>
        </w:rPr>
        <w:t>conjoint</w:t>
      </w:r>
      <w:r w:rsidRPr="006C2960">
        <w:rPr>
          <w:rFonts w:ascii="Arial" w:hAnsi="Arial" w:cs="Arial"/>
        </w:rPr>
        <w:tab/>
      </w:r>
      <w:r w:rsidRPr="006C2960">
        <w:rPr>
          <w:rFonts w:ascii="Arial" w:hAnsi="Arial" w:cs="Arial"/>
        </w:rPr>
        <w:tab/>
        <w:t>OU</w:t>
      </w:r>
      <w:r w:rsidRPr="006C2960">
        <w:rPr>
          <w:rFonts w:ascii="Arial" w:hAnsi="Arial" w:cs="Arial"/>
        </w:rPr>
        <w:tab/>
      </w:r>
      <w:r w:rsidRPr="006C2960">
        <w:rPr>
          <w:rFonts w:ascii="Arial" w:hAnsi="Arial" w:cs="Arial"/>
        </w:rPr>
        <w:tab/>
      </w: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ED23B7">
        <w:rPr>
          <w:rFonts w:ascii="Arial" w:hAnsi="Arial" w:cs="Arial"/>
        </w:rPr>
      </w:r>
      <w:r w:rsidR="00ED23B7">
        <w:rPr>
          <w:rFonts w:ascii="Arial" w:hAnsi="Arial" w:cs="Arial"/>
        </w:rPr>
        <w:fldChar w:fldCharType="separate"/>
      </w:r>
      <w:r w:rsidRPr="006C2960">
        <w:rPr>
          <w:rFonts w:ascii="Arial" w:hAnsi="Arial" w:cs="Arial"/>
        </w:rPr>
        <w:fldChar w:fldCharType="end"/>
      </w:r>
      <w:r w:rsidRPr="006C2960">
        <w:rPr>
          <w:rFonts w:ascii="Arial" w:hAnsi="Arial" w:cs="Arial"/>
          <w:iCs/>
        </w:rPr>
        <w:t xml:space="preserve"> </w:t>
      </w:r>
      <w:r w:rsidRPr="006C2960">
        <w:rPr>
          <w:rFonts w:ascii="Arial" w:hAnsi="Arial" w:cs="Arial"/>
        </w:rPr>
        <w:t>solidaire</w:t>
      </w:r>
    </w:p>
    <w:p w14:paraId="032CF880" w14:textId="77777777" w:rsidR="006C2960" w:rsidRDefault="006C2960" w:rsidP="006C2960">
      <w:pPr>
        <w:pStyle w:val="fcase1ertab"/>
        <w:tabs>
          <w:tab w:val="left" w:pos="851"/>
        </w:tabs>
        <w:ind w:left="0" w:firstLine="0"/>
        <w:rPr>
          <w:rFonts w:ascii="Arial" w:hAnsi="Arial" w:cs="Arial"/>
        </w:rPr>
      </w:pPr>
    </w:p>
    <w:p w14:paraId="6F45EC09"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427DB4F"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87D158C"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21B08B94"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E77FF1"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2823E57E"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384EEF6"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8151296"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B76B067"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5A23D5"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341D4FA3"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4467364" w14:textId="77777777">
        <w:trPr>
          <w:trHeight w:val="1021"/>
        </w:trPr>
        <w:tc>
          <w:tcPr>
            <w:tcW w:w="4503" w:type="dxa"/>
            <w:tcBorders>
              <w:top w:val="single" w:sz="4" w:space="0" w:color="000000"/>
              <w:left w:val="single" w:sz="4" w:space="0" w:color="000000"/>
            </w:tcBorders>
            <w:shd w:val="clear" w:color="auto" w:fill="CCFFFF"/>
          </w:tcPr>
          <w:p w14:paraId="7DD04FE5"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B96000C"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48CAFF1" w14:textId="77777777" w:rsidR="009B1CD0" w:rsidRDefault="009B1CD0" w:rsidP="006F3DF9">
            <w:pPr>
              <w:tabs>
                <w:tab w:val="left" w:pos="851"/>
              </w:tabs>
              <w:snapToGrid w:val="0"/>
              <w:jc w:val="both"/>
              <w:rPr>
                <w:rFonts w:ascii="Arial" w:hAnsi="Arial" w:cs="Arial"/>
              </w:rPr>
            </w:pPr>
          </w:p>
        </w:tc>
      </w:tr>
      <w:tr w:rsidR="009B1CD0" w14:paraId="0B37400F" w14:textId="77777777">
        <w:trPr>
          <w:trHeight w:val="1021"/>
        </w:trPr>
        <w:tc>
          <w:tcPr>
            <w:tcW w:w="4503" w:type="dxa"/>
            <w:tcBorders>
              <w:left w:val="single" w:sz="4" w:space="0" w:color="000000"/>
            </w:tcBorders>
            <w:shd w:val="clear" w:color="auto" w:fill="auto"/>
          </w:tcPr>
          <w:p w14:paraId="3DC577B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B8E0CF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393E14D" w14:textId="77777777" w:rsidR="009B1CD0" w:rsidRDefault="009B1CD0" w:rsidP="006F3DF9">
            <w:pPr>
              <w:tabs>
                <w:tab w:val="left" w:pos="851"/>
              </w:tabs>
              <w:snapToGrid w:val="0"/>
              <w:jc w:val="both"/>
              <w:rPr>
                <w:rFonts w:ascii="Arial" w:hAnsi="Arial" w:cs="Arial"/>
              </w:rPr>
            </w:pPr>
          </w:p>
        </w:tc>
      </w:tr>
      <w:tr w:rsidR="009B1CD0" w14:paraId="44889962" w14:textId="77777777">
        <w:trPr>
          <w:trHeight w:val="1021"/>
        </w:trPr>
        <w:tc>
          <w:tcPr>
            <w:tcW w:w="4503" w:type="dxa"/>
            <w:tcBorders>
              <w:left w:val="single" w:sz="4" w:space="0" w:color="000000"/>
              <w:bottom w:val="single" w:sz="4" w:space="0" w:color="000000"/>
            </w:tcBorders>
            <w:shd w:val="clear" w:color="auto" w:fill="CCFFFF"/>
          </w:tcPr>
          <w:p w14:paraId="61A1474E"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3395C99"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AA20437" w14:textId="77777777" w:rsidR="009B1CD0" w:rsidRDefault="009B1CD0" w:rsidP="006F3DF9">
            <w:pPr>
              <w:tabs>
                <w:tab w:val="left" w:pos="851"/>
              </w:tabs>
              <w:snapToGrid w:val="0"/>
              <w:jc w:val="both"/>
              <w:rPr>
                <w:rFonts w:ascii="Arial" w:hAnsi="Arial" w:cs="Arial"/>
              </w:rPr>
            </w:pPr>
          </w:p>
        </w:tc>
      </w:tr>
    </w:tbl>
    <w:p w14:paraId="4771288E" w14:textId="77777777" w:rsidR="009B1CD0" w:rsidRDefault="009B1CD0" w:rsidP="006C4338">
      <w:pPr>
        <w:tabs>
          <w:tab w:val="left" w:pos="851"/>
          <w:tab w:val="left" w:pos="6237"/>
        </w:tabs>
      </w:pPr>
    </w:p>
    <w:p w14:paraId="5B2DB543" w14:textId="77777777" w:rsidR="009B1CD0" w:rsidRDefault="009B1CD0" w:rsidP="006C4338">
      <w:pPr>
        <w:pStyle w:val="fcasegauche"/>
        <w:tabs>
          <w:tab w:val="left" w:pos="851"/>
        </w:tabs>
        <w:spacing w:after="0"/>
        <w:ind w:left="0" w:firstLine="0"/>
        <w:rPr>
          <w:rFonts w:ascii="Arial" w:hAnsi="Arial" w:cs="Arial"/>
          <w:bCs/>
          <w:iCs/>
        </w:rPr>
      </w:pPr>
    </w:p>
    <w:p w14:paraId="038FB7D7"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3B8C672E"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45F32C5"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32B67FD" w14:textId="77777777" w:rsidR="009B1CD0" w:rsidRDefault="000424B2"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53412622"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0560BC4C"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B247032" w14:textId="77777777" w:rsidR="009B1CD0" w:rsidRDefault="000424B2"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6FF11E08"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2B4FC6B7" w14:textId="77777777" w:rsidR="009A168A" w:rsidRDefault="009A168A" w:rsidP="009A168A">
      <w:pPr>
        <w:pStyle w:val="fcasegauche"/>
        <w:tabs>
          <w:tab w:val="left" w:pos="426"/>
          <w:tab w:val="left" w:pos="851"/>
        </w:tabs>
        <w:spacing w:after="0"/>
        <w:ind w:left="0" w:firstLine="0"/>
        <w:jc w:val="left"/>
        <w:rPr>
          <w:rFonts w:ascii="Arial" w:hAnsi="Arial" w:cs="Arial"/>
          <w:b/>
        </w:rPr>
      </w:pPr>
    </w:p>
    <w:p w14:paraId="2E87355F" w14:textId="2CF25DB1" w:rsidR="009A168A" w:rsidRDefault="009A168A" w:rsidP="009A168A">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1" w:history="1">
        <w:r w:rsidRPr="009D661E">
          <w:rPr>
            <w:rStyle w:val="Lienhypertexte"/>
            <w:rFonts w:ascii="Arial" w:hAnsi="Arial" w:cs="Arial"/>
            <w:i/>
            <w:sz w:val="18"/>
            <w:szCs w:val="18"/>
          </w:rPr>
          <w:t>article R. 2191-3</w:t>
        </w:r>
      </w:hyperlink>
      <w:r>
        <w:rPr>
          <w:rFonts w:ascii="Arial" w:hAnsi="Arial" w:cs="Arial"/>
          <w:i/>
          <w:sz w:val="18"/>
          <w:szCs w:val="18"/>
        </w:rPr>
        <w:t xml:space="preserve"> du code de la commande publique)</w:t>
      </w:r>
      <w:r>
        <w:rPr>
          <w:rFonts w:ascii="Arial" w:hAnsi="Arial" w:cs="Arial"/>
          <w:i/>
          <w:sz w:val="22"/>
          <w:szCs w:val="22"/>
        </w:rPr>
        <w:t xml:space="preserve"> </w:t>
      </w:r>
      <w:r>
        <w:rPr>
          <w:rFonts w:ascii="Arial" w:hAnsi="Arial" w:cs="Arial"/>
          <w:b/>
          <w:sz w:val="22"/>
          <w:szCs w:val="22"/>
        </w:rPr>
        <w:t>:</w:t>
      </w:r>
    </w:p>
    <w:p w14:paraId="14173DA7" w14:textId="77777777" w:rsidR="009A168A" w:rsidRDefault="009A168A" w:rsidP="009A168A">
      <w:pPr>
        <w:tabs>
          <w:tab w:val="left" w:pos="426"/>
          <w:tab w:val="left" w:pos="851"/>
        </w:tabs>
        <w:rPr>
          <w:rFonts w:ascii="Arial" w:hAnsi="Arial" w:cs="Arial"/>
          <w:b/>
        </w:rPr>
      </w:pPr>
    </w:p>
    <w:p w14:paraId="5AA4F5BA" w14:textId="77777777" w:rsidR="009A168A" w:rsidRDefault="009A168A" w:rsidP="009A168A">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ED23B7">
        <w:fldChar w:fldCharType="separate"/>
      </w:r>
      <w:r>
        <w:fldChar w:fldCharType="end"/>
      </w:r>
      <w:r>
        <w:tab/>
        <w:t>OUI</w:t>
      </w:r>
    </w:p>
    <w:p w14:paraId="0573B40B" w14:textId="77777777" w:rsidR="009A168A" w:rsidRDefault="009A168A" w:rsidP="009A168A">
      <w:pPr>
        <w:tabs>
          <w:tab w:val="left" w:pos="851"/>
        </w:tabs>
        <w:rPr>
          <w:rFonts w:ascii="Arial" w:hAnsi="Arial" w:cs="Arial"/>
          <w:b/>
        </w:rPr>
      </w:pPr>
      <w:r>
        <w:rPr>
          <w:rFonts w:ascii="Arial" w:hAnsi="Arial" w:cs="Arial"/>
          <w:i/>
          <w:sz w:val="18"/>
          <w:szCs w:val="18"/>
        </w:rPr>
        <w:t>(Cocher la case correspondante.)</w:t>
      </w:r>
    </w:p>
    <w:p w14:paraId="42CECACF" w14:textId="77777777" w:rsidR="009A168A" w:rsidRDefault="009A168A" w:rsidP="009A168A">
      <w:pPr>
        <w:tabs>
          <w:tab w:val="left" w:pos="426"/>
          <w:tab w:val="left" w:pos="851"/>
        </w:tabs>
        <w:jc w:val="both"/>
        <w:rPr>
          <w:rFonts w:ascii="Arial" w:hAnsi="Arial" w:cs="Arial"/>
          <w:b/>
        </w:rPr>
      </w:pPr>
    </w:p>
    <w:p w14:paraId="5B8EFAB1" w14:textId="77777777" w:rsidR="009B1CD0" w:rsidRPr="00D87627" w:rsidRDefault="009B1CD0" w:rsidP="009B45B9">
      <w:pPr>
        <w:pStyle w:val="Titre4"/>
        <w:tabs>
          <w:tab w:val="clear" w:pos="4111"/>
          <w:tab w:val="left" w:pos="426"/>
          <w:tab w:val="left" w:pos="851"/>
        </w:tabs>
      </w:pPr>
      <w:r w:rsidRPr="00D87627">
        <w:rPr>
          <w:sz w:val="22"/>
          <w:szCs w:val="22"/>
        </w:rPr>
        <w:t>B5 -</w:t>
      </w:r>
      <w:r w:rsidRPr="00D87627">
        <w:rPr>
          <w:b w:val="0"/>
          <w:sz w:val="22"/>
          <w:szCs w:val="22"/>
        </w:rPr>
        <w:t xml:space="preserve"> </w:t>
      </w:r>
      <w:r w:rsidR="00915748" w:rsidRPr="00D87627">
        <w:rPr>
          <w:sz w:val="22"/>
          <w:szCs w:val="22"/>
        </w:rPr>
        <w:t>Durée d’exécution de l’accord-cadre</w:t>
      </w:r>
      <w:r w:rsidRPr="00D87627">
        <w:rPr>
          <w:sz w:val="22"/>
          <w:szCs w:val="22"/>
        </w:rPr>
        <w:t> :</w:t>
      </w:r>
    </w:p>
    <w:p w14:paraId="17343BA9" w14:textId="77777777" w:rsidR="009B1CD0" w:rsidRPr="00D87627" w:rsidRDefault="009B1CD0" w:rsidP="009B45B9">
      <w:pPr>
        <w:tabs>
          <w:tab w:val="left" w:pos="576"/>
          <w:tab w:val="left" w:pos="851"/>
        </w:tabs>
        <w:jc w:val="both"/>
        <w:rPr>
          <w:rFonts w:ascii="Arial" w:hAnsi="Arial" w:cs="Arial"/>
        </w:rPr>
      </w:pPr>
    </w:p>
    <w:p w14:paraId="49E17053" w14:textId="77777777" w:rsidR="009A6460" w:rsidRPr="00D87627" w:rsidRDefault="006C2960" w:rsidP="009B45B9">
      <w:pPr>
        <w:tabs>
          <w:tab w:val="left" w:pos="576"/>
          <w:tab w:val="left" w:pos="851"/>
        </w:tabs>
        <w:jc w:val="both"/>
        <w:rPr>
          <w:rFonts w:ascii="Arial" w:hAnsi="Arial" w:cs="Arial"/>
        </w:rPr>
      </w:pPr>
      <w:r w:rsidRPr="00D87627">
        <w:rPr>
          <w:rFonts w:ascii="Arial" w:hAnsi="Arial" w:cs="Arial"/>
        </w:rPr>
        <w:t xml:space="preserve">La durée d’exécution </w:t>
      </w:r>
      <w:r w:rsidR="00915748" w:rsidRPr="00D87627">
        <w:rPr>
          <w:rFonts w:ascii="Arial" w:hAnsi="Arial" w:cs="Arial"/>
        </w:rPr>
        <w:t xml:space="preserve">de l’accord-cadre </w:t>
      </w:r>
      <w:r w:rsidRPr="00D87627">
        <w:rPr>
          <w:rFonts w:ascii="Arial" w:hAnsi="Arial" w:cs="Arial"/>
        </w:rPr>
        <w:t xml:space="preserve">est indiquée à l’article </w:t>
      </w:r>
      <w:r w:rsidR="00C75790" w:rsidRPr="00D87627">
        <w:rPr>
          <w:rFonts w:ascii="Arial" w:hAnsi="Arial" w:cs="Arial"/>
        </w:rPr>
        <w:t>3</w:t>
      </w:r>
      <w:r w:rsidRPr="00D87627">
        <w:rPr>
          <w:rFonts w:ascii="Arial" w:hAnsi="Arial" w:cs="Arial"/>
        </w:rPr>
        <w:t xml:space="preserve"> du CCAP mentionné à la rubrique B1.</w:t>
      </w:r>
    </w:p>
    <w:p w14:paraId="689F0740" w14:textId="77777777" w:rsidR="006C2960" w:rsidRPr="00D87627" w:rsidRDefault="006C2960" w:rsidP="009B45B9">
      <w:pPr>
        <w:tabs>
          <w:tab w:val="left" w:pos="576"/>
          <w:tab w:val="left" w:pos="851"/>
        </w:tabs>
        <w:jc w:val="both"/>
        <w:rPr>
          <w:rFonts w:ascii="Arial" w:hAnsi="Arial" w:cs="Arial"/>
        </w:rPr>
      </w:pPr>
    </w:p>
    <w:p w14:paraId="37E6200E" w14:textId="77777777" w:rsidR="00194DC3" w:rsidRPr="00D87627" w:rsidRDefault="00194DC3" w:rsidP="00194DC3">
      <w:pPr>
        <w:pStyle w:val="fcasegauche"/>
        <w:tabs>
          <w:tab w:val="left" w:pos="426"/>
          <w:tab w:val="left" w:pos="851"/>
        </w:tabs>
        <w:spacing w:after="0"/>
        <w:ind w:left="0" w:firstLine="0"/>
        <w:jc w:val="left"/>
        <w:rPr>
          <w:rFonts w:ascii="Arial" w:hAnsi="Arial" w:cs="Arial"/>
          <w:i/>
          <w:sz w:val="18"/>
          <w:szCs w:val="18"/>
        </w:rPr>
      </w:pPr>
      <w:r w:rsidRPr="00D87627">
        <w:rPr>
          <w:rFonts w:ascii="Arial" w:hAnsi="Arial" w:cs="Arial"/>
        </w:rPr>
        <w:t>L’accord-cadre est reconductible :</w:t>
      </w:r>
      <w:r w:rsidRPr="00D87627">
        <w:tab/>
      </w:r>
      <w:r w:rsidRPr="00D87627">
        <w:tab/>
      </w:r>
      <w:r w:rsidRPr="00D87627">
        <w:fldChar w:fldCharType="begin">
          <w:ffData>
            <w:name w:val=""/>
            <w:enabled/>
            <w:calcOnExit w:val="0"/>
            <w:checkBox>
              <w:size w:val="20"/>
              <w:default w:val="0"/>
            </w:checkBox>
          </w:ffData>
        </w:fldChar>
      </w:r>
      <w:r w:rsidRPr="00D87627">
        <w:instrText xml:space="preserve"> FORMCHECKBOX </w:instrText>
      </w:r>
      <w:r w:rsidR="00ED23B7">
        <w:fldChar w:fldCharType="separate"/>
      </w:r>
      <w:r w:rsidRPr="00D87627">
        <w:fldChar w:fldCharType="end"/>
      </w:r>
      <w:r w:rsidRPr="00D87627">
        <w:tab/>
        <w:t>Non</w:t>
      </w:r>
      <w:r w:rsidRPr="00D87627">
        <w:tab/>
      </w:r>
      <w:r w:rsidRPr="00D87627">
        <w:tab/>
      </w:r>
      <w:r w:rsidRPr="00D87627">
        <w:tab/>
      </w:r>
      <w:r w:rsidR="00C75790" w:rsidRPr="00D87627">
        <w:fldChar w:fldCharType="begin">
          <w:ffData>
            <w:name w:val=""/>
            <w:enabled/>
            <w:calcOnExit w:val="0"/>
            <w:checkBox>
              <w:size w:val="20"/>
              <w:default w:val="1"/>
            </w:checkBox>
          </w:ffData>
        </w:fldChar>
      </w:r>
      <w:r w:rsidR="00C75790" w:rsidRPr="00D87627">
        <w:instrText xml:space="preserve"> FORMCHECKBOX </w:instrText>
      </w:r>
      <w:r w:rsidR="00ED23B7">
        <w:fldChar w:fldCharType="separate"/>
      </w:r>
      <w:r w:rsidR="00C75790" w:rsidRPr="00D87627">
        <w:fldChar w:fldCharType="end"/>
      </w:r>
      <w:r w:rsidRPr="00D87627">
        <w:tab/>
        <w:t>Oui</w:t>
      </w:r>
    </w:p>
    <w:p w14:paraId="126891F4" w14:textId="77777777" w:rsidR="00194DC3" w:rsidRPr="00D87627" w:rsidRDefault="00194DC3" w:rsidP="00194DC3">
      <w:pPr>
        <w:tabs>
          <w:tab w:val="left" w:pos="851"/>
        </w:tabs>
        <w:rPr>
          <w:rFonts w:cs="Arial"/>
          <w:i/>
          <w:sz w:val="18"/>
          <w:szCs w:val="18"/>
        </w:rPr>
      </w:pPr>
      <w:r w:rsidRPr="00D87627">
        <w:rPr>
          <w:rFonts w:cs="Arial"/>
          <w:i/>
          <w:sz w:val="18"/>
          <w:szCs w:val="18"/>
        </w:rPr>
        <w:t>(Cocher la case correspondante.)</w:t>
      </w:r>
    </w:p>
    <w:p w14:paraId="50B40173" w14:textId="77777777" w:rsidR="00194DC3" w:rsidRPr="00D87627" w:rsidRDefault="00194DC3" w:rsidP="00194DC3">
      <w:pPr>
        <w:tabs>
          <w:tab w:val="left" w:pos="851"/>
        </w:tabs>
        <w:rPr>
          <w:rFonts w:cs="Arial"/>
          <w:i/>
          <w:sz w:val="18"/>
          <w:szCs w:val="18"/>
        </w:rPr>
      </w:pPr>
    </w:p>
    <w:p w14:paraId="24A88161" w14:textId="77777777" w:rsidR="00194DC3" w:rsidRPr="00D87627" w:rsidRDefault="00194DC3" w:rsidP="00194DC3">
      <w:pPr>
        <w:tabs>
          <w:tab w:val="left" w:pos="426"/>
          <w:tab w:val="left" w:pos="851"/>
        </w:tabs>
        <w:jc w:val="both"/>
        <w:rPr>
          <w:rFonts w:cs="Arial"/>
        </w:rPr>
      </w:pPr>
      <w:r w:rsidRPr="00D87627">
        <w:rPr>
          <w:rFonts w:cs="Arial"/>
        </w:rPr>
        <w:t>Si oui, préciser :</w:t>
      </w:r>
    </w:p>
    <w:p w14:paraId="6F782F97" w14:textId="77777777" w:rsidR="00194DC3" w:rsidRPr="00205D99" w:rsidRDefault="00194DC3" w:rsidP="00194DC3">
      <w:pPr>
        <w:numPr>
          <w:ilvl w:val="0"/>
          <w:numId w:val="2"/>
        </w:numPr>
        <w:tabs>
          <w:tab w:val="left" w:pos="426"/>
          <w:tab w:val="left" w:pos="851"/>
        </w:tabs>
        <w:spacing w:before="120"/>
        <w:ind w:left="924" w:hanging="357"/>
        <w:jc w:val="both"/>
        <w:rPr>
          <w:rFonts w:cs="Arial"/>
        </w:rPr>
      </w:pPr>
      <w:r w:rsidRPr="00765789">
        <w:rPr>
          <w:rFonts w:cs="Arial"/>
        </w:rPr>
        <w:t xml:space="preserve">Nombre des </w:t>
      </w:r>
      <w:r w:rsidRPr="00205D99">
        <w:rPr>
          <w:rFonts w:cs="Arial"/>
        </w:rPr>
        <w:t xml:space="preserve">reconductions : </w:t>
      </w:r>
      <w:r w:rsidR="00C75790">
        <w:rPr>
          <w:rFonts w:cs="Arial"/>
        </w:rPr>
        <w:t>3</w:t>
      </w:r>
    </w:p>
    <w:p w14:paraId="70C6AD63" w14:textId="77777777" w:rsidR="00194DC3" w:rsidRPr="000B348E" w:rsidRDefault="00194DC3" w:rsidP="00194DC3">
      <w:pPr>
        <w:numPr>
          <w:ilvl w:val="0"/>
          <w:numId w:val="2"/>
        </w:numPr>
        <w:tabs>
          <w:tab w:val="left" w:pos="426"/>
          <w:tab w:val="left" w:pos="851"/>
        </w:tabs>
        <w:spacing w:before="120"/>
        <w:ind w:left="924" w:hanging="357"/>
        <w:jc w:val="both"/>
        <w:rPr>
          <w:rFonts w:cs="Arial"/>
          <w:b/>
        </w:rPr>
      </w:pPr>
      <w:r w:rsidRPr="00205D99">
        <w:rPr>
          <w:rFonts w:cs="Arial"/>
        </w:rPr>
        <w:t xml:space="preserve">Durée des reconductions : </w:t>
      </w:r>
      <w:r w:rsidR="00C75790">
        <w:rPr>
          <w:rFonts w:cs="Arial"/>
        </w:rPr>
        <w:t>12 mois</w:t>
      </w:r>
    </w:p>
    <w:p w14:paraId="6082EF32" w14:textId="77777777" w:rsidR="00194DC3" w:rsidRPr="00D87627" w:rsidRDefault="00194DC3" w:rsidP="009B45B9">
      <w:pPr>
        <w:tabs>
          <w:tab w:val="left" w:pos="576"/>
          <w:tab w:val="left" w:pos="851"/>
        </w:tabs>
        <w:jc w:val="both"/>
        <w:rPr>
          <w:rFonts w:ascii="Arial" w:hAnsi="Arial" w:cs="Arial"/>
        </w:rPr>
      </w:pPr>
    </w:p>
    <w:p w14:paraId="1A1F4980" w14:textId="77777777" w:rsidR="003028A5" w:rsidRPr="00D87627" w:rsidRDefault="003028A5" w:rsidP="003028A5">
      <w:pPr>
        <w:tabs>
          <w:tab w:val="left" w:pos="426"/>
        </w:tabs>
        <w:jc w:val="both"/>
        <w:rPr>
          <w:rFonts w:ascii="Arial" w:hAnsi="Arial" w:cs="Arial"/>
          <w:b/>
          <w:bCs/>
          <w:sz w:val="22"/>
          <w:szCs w:val="22"/>
        </w:rPr>
      </w:pPr>
      <w:r w:rsidRPr="00D87627">
        <w:rPr>
          <w:rFonts w:ascii="Arial" w:hAnsi="Arial" w:cs="Arial"/>
          <w:b/>
          <w:bCs/>
          <w:sz w:val="22"/>
          <w:szCs w:val="22"/>
        </w:rPr>
        <w:t>B6 - Délai de validité de l’offre :</w:t>
      </w:r>
    </w:p>
    <w:p w14:paraId="3D538266" w14:textId="77777777" w:rsidR="003028A5" w:rsidRPr="00D87627" w:rsidRDefault="003028A5" w:rsidP="003028A5">
      <w:pPr>
        <w:pStyle w:val="fcase1ertab"/>
        <w:ind w:left="0" w:firstLine="0"/>
        <w:rPr>
          <w:rFonts w:ascii="Arial" w:hAnsi="Arial" w:cs="Arial"/>
        </w:rPr>
      </w:pPr>
    </w:p>
    <w:p w14:paraId="47BE6729" w14:textId="77777777" w:rsidR="009B1CD0" w:rsidRPr="00D87627" w:rsidRDefault="003028A5" w:rsidP="003028A5">
      <w:pPr>
        <w:tabs>
          <w:tab w:val="left" w:pos="426"/>
          <w:tab w:val="left" w:pos="851"/>
        </w:tabs>
        <w:jc w:val="both"/>
      </w:pPr>
      <w:r w:rsidRPr="00D87627">
        <w:t xml:space="preserve">Le délai de validité des offres est fixé à </w:t>
      </w:r>
      <w:r w:rsidR="008E2D4D" w:rsidRPr="00D87627">
        <w:rPr>
          <w:rFonts w:ascii="Arial" w:hAnsi="Arial" w:cs="Arial"/>
          <w:b/>
          <w:lang w:eastAsia="fr-FR"/>
        </w:rPr>
        <w:t>cent quatre-vingt (180)</w:t>
      </w:r>
      <w:r w:rsidRPr="00D87627">
        <w:t xml:space="preserve"> </w:t>
      </w:r>
      <w:r w:rsidRPr="00D87627">
        <w:rPr>
          <w:b/>
        </w:rPr>
        <w:t>jours</w:t>
      </w:r>
      <w:r w:rsidRPr="00D87627">
        <w:t xml:space="preserve"> à compter de la date limite de réception de chacune des offres, délai durant lequel le candidat est tenu de maintenir son offre.</w:t>
      </w:r>
    </w:p>
    <w:p w14:paraId="6E885D25" w14:textId="77777777" w:rsidR="000424B2" w:rsidRPr="00D87627" w:rsidRDefault="000424B2" w:rsidP="003028A5">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D87627" w:rsidRPr="00D87627" w14:paraId="060DE001" w14:textId="77777777" w:rsidTr="003028A5">
        <w:tc>
          <w:tcPr>
            <w:tcW w:w="10419" w:type="dxa"/>
            <w:shd w:val="clear" w:color="auto" w:fill="66CCFF"/>
          </w:tcPr>
          <w:p w14:paraId="006A38B3" w14:textId="77777777" w:rsidR="009B1CD0" w:rsidRPr="00D87627" w:rsidRDefault="009B1CD0" w:rsidP="00C75790">
            <w:pPr>
              <w:tabs>
                <w:tab w:val="left" w:pos="-142"/>
                <w:tab w:val="left" w:pos="851"/>
                <w:tab w:val="left" w:pos="4111"/>
              </w:tabs>
              <w:jc w:val="both"/>
            </w:pPr>
            <w:r w:rsidRPr="00D87627">
              <w:rPr>
                <w:rFonts w:ascii="Arial" w:hAnsi="Arial" w:cs="Arial"/>
                <w:b/>
                <w:bCs/>
                <w:sz w:val="22"/>
                <w:szCs w:val="22"/>
              </w:rPr>
              <w:lastRenderedPageBreak/>
              <w:t xml:space="preserve">C - Signature </w:t>
            </w:r>
            <w:r w:rsidR="00660727" w:rsidRPr="00D87627">
              <w:rPr>
                <w:rFonts w:ascii="Arial" w:hAnsi="Arial" w:cs="Arial"/>
                <w:b/>
                <w:bCs/>
                <w:sz w:val="22"/>
                <w:szCs w:val="22"/>
              </w:rPr>
              <w:t>de l’accord-cadre</w:t>
            </w:r>
            <w:r w:rsidRPr="00D87627">
              <w:rPr>
                <w:rFonts w:ascii="Arial" w:hAnsi="Arial" w:cs="Arial"/>
                <w:b/>
                <w:bCs/>
                <w:sz w:val="22"/>
                <w:szCs w:val="22"/>
              </w:rPr>
              <w:t xml:space="preserve"> par le </w:t>
            </w:r>
            <w:r w:rsidR="00036500" w:rsidRPr="00D87627">
              <w:rPr>
                <w:rFonts w:ascii="Arial" w:hAnsi="Arial" w:cs="Arial"/>
                <w:b/>
                <w:bCs/>
                <w:sz w:val="22"/>
                <w:szCs w:val="22"/>
              </w:rPr>
              <w:t>titulaire individuel ou</w:t>
            </w:r>
            <w:r w:rsidR="00354C04" w:rsidRPr="00D87627">
              <w:rPr>
                <w:rFonts w:ascii="Arial" w:hAnsi="Arial" w:cs="Arial"/>
                <w:b/>
                <w:bCs/>
                <w:sz w:val="22"/>
                <w:szCs w:val="22"/>
              </w:rPr>
              <w:t>, en cas groupement, le mandataire dûment habilité ou</w:t>
            </w:r>
            <w:r w:rsidR="00036500" w:rsidRPr="00D87627">
              <w:rPr>
                <w:rFonts w:ascii="Arial" w:hAnsi="Arial" w:cs="Arial"/>
                <w:b/>
                <w:bCs/>
                <w:sz w:val="22"/>
                <w:szCs w:val="22"/>
              </w:rPr>
              <w:t xml:space="preserve"> chaque membre du groupement</w:t>
            </w:r>
            <w:r w:rsidRPr="00D87627">
              <w:rPr>
                <w:rFonts w:ascii="Arial" w:hAnsi="Arial" w:cs="Arial"/>
                <w:b/>
                <w:bCs/>
                <w:sz w:val="22"/>
                <w:szCs w:val="22"/>
              </w:rPr>
              <w:t>.</w:t>
            </w:r>
          </w:p>
        </w:tc>
      </w:tr>
    </w:tbl>
    <w:p w14:paraId="5D5749F3" w14:textId="77777777" w:rsidR="009B1CD0" w:rsidRPr="00D87627" w:rsidRDefault="009B1CD0" w:rsidP="006C4338">
      <w:pPr>
        <w:tabs>
          <w:tab w:val="left" w:pos="851"/>
        </w:tabs>
        <w:jc w:val="both"/>
      </w:pPr>
    </w:p>
    <w:p w14:paraId="78BCCE77" w14:textId="77777777" w:rsidR="00332B12" w:rsidRPr="00D87627" w:rsidRDefault="00915748" w:rsidP="00332B12">
      <w:pPr>
        <w:pStyle w:val="fcase1ertab"/>
        <w:tabs>
          <w:tab w:val="left" w:pos="851"/>
        </w:tabs>
        <w:ind w:left="0" w:firstLine="0"/>
        <w:rPr>
          <w:rFonts w:ascii="Arial" w:hAnsi="Arial" w:cs="Arial"/>
          <w:i/>
          <w:sz w:val="18"/>
          <w:szCs w:val="18"/>
        </w:rPr>
      </w:pPr>
      <w:r w:rsidRPr="00D87627">
        <w:rPr>
          <w:rFonts w:ascii="Arial" w:hAnsi="Arial" w:cs="Arial"/>
          <w:b/>
          <w:sz w:val="22"/>
          <w:szCs w:val="22"/>
        </w:rPr>
        <w:t xml:space="preserve">C1 – Signature </w:t>
      </w:r>
      <w:r w:rsidR="00332B12" w:rsidRPr="00D87627">
        <w:rPr>
          <w:rFonts w:ascii="Arial" w:hAnsi="Arial" w:cs="Arial"/>
          <w:b/>
          <w:sz w:val="22"/>
          <w:szCs w:val="22"/>
        </w:rPr>
        <w:t>de l’accord-cadre par le titulaire individuel :</w:t>
      </w:r>
    </w:p>
    <w:p w14:paraId="7E49AE5A" w14:textId="77777777" w:rsidR="00332B12" w:rsidRPr="00D87627"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C4FC8F4"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BB2AE1A"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0CDFB94"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9393867"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5A6E0"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B405117"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BDCE97F"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24F67119"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D5D9C42" w14:textId="77777777" w:rsidR="00332B12" w:rsidRDefault="00332B12" w:rsidP="00B054DA">
            <w:pPr>
              <w:tabs>
                <w:tab w:val="left" w:pos="851"/>
              </w:tabs>
              <w:snapToGrid w:val="0"/>
              <w:jc w:val="both"/>
              <w:rPr>
                <w:rFonts w:ascii="Arial" w:hAnsi="Arial" w:cs="Arial"/>
                <w:b/>
                <w:bCs/>
              </w:rPr>
            </w:pPr>
          </w:p>
        </w:tc>
      </w:tr>
    </w:tbl>
    <w:p w14:paraId="5D73B34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AB16F0E" w14:textId="77777777" w:rsidR="00332B12" w:rsidRDefault="00332B12" w:rsidP="00332B12">
      <w:pPr>
        <w:pStyle w:val="fcase1ertab"/>
        <w:tabs>
          <w:tab w:val="left" w:pos="851"/>
        </w:tabs>
        <w:ind w:left="0" w:firstLine="0"/>
        <w:rPr>
          <w:rFonts w:ascii="Arial" w:hAnsi="Arial" w:cs="Arial"/>
          <w:b/>
          <w:sz w:val="22"/>
          <w:szCs w:val="22"/>
        </w:rPr>
      </w:pPr>
    </w:p>
    <w:p w14:paraId="43FE31C5"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09C82990" w14:textId="77777777" w:rsidR="00332B12" w:rsidRDefault="00332B12" w:rsidP="006C4338">
      <w:pPr>
        <w:tabs>
          <w:tab w:val="left" w:pos="851"/>
        </w:tabs>
        <w:jc w:val="both"/>
      </w:pPr>
    </w:p>
    <w:p w14:paraId="5EEF285E" w14:textId="7AF62A4B" w:rsidR="009B1CD0" w:rsidRDefault="002904AF" w:rsidP="00290D3A">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6C2960" w:rsidRPr="009B45B9">
        <w:rPr>
          <w:rFonts w:ascii="Arial" w:hAnsi="Arial" w:cs="Arial"/>
          <w:i/>
          <w:sz w:val="18"/>
          <w:szCs w:val="18"/>
        </w:rPr>
        <w:t>(</w:t>
      </w:r>
      <w:hyperlink r:id="rId12" w:history="1">
        <w:r w:rsidR="006C2960" w:rsidRPr="009D661E">
          <w:rPr>
            <w:rStyle w:val="Lienhypertexte"/>
            <w:rFonts w:ascii="Arial" w:hAnsi="Arial" w:cs="Arial"/>
            <w:i/>
            <w:sz w:val="18"/>
            <w:szCs w:val="18"/>
          </w:rPr>
          <w:t>article R. 2142-23</w:t>
        </w:r>
      </w:hyperlink>
      <w:r w:rsidR="006C2960">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17EC7AB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62B71ED" w14:textId="77777777" w:rsidR="00036500" w:rsidRDefault="00036500" w:rsidP="00710FD6">
      <w:pPr>
        <w:pStyle w:val="fcase1ertab"/>
        <w:tabs>
          <w:tab w:val="left" w:pos="851"/>
        </w:tabs>
        <w:ind w:left="0" w:firstLine="0"/>
        <w:rPr>
          <w:rFonts w:ascii="Arial" w:hAnsi="Arial" w:cs="Arial"/>
        </w:rPr>
      </w:pPr>
    </w:p>
    <w:p w14:paraId="2BBE6F95" w14:textId="77777777" w:rsidR="006C2960" w:rsidRPr="006C2960" w:rsidRDefault="006C2960" w:rsidP="006C2960">
      <w:pPr>
        <w:pStyle w:val="fcase1ertab"/>
        <w:rPr>
          <w:rFonts w:ascii="Arial" w:hAnsi="Arial" w:cs="Arial"/>
        </w:rPr>
      </w:pPr>
      <w:r w:rsidRPr="006C2960">
        <w:rPr>
          <w:rFonts w:ascii="Arial" w:hAnsi="Arial" w:cs="Arial"/>
        </w:rPr>
        <w:t>En cas de groupement conjoint, le mandataire du groupement est :</w:t>
      </w:r>
    </w:p>
    <w:p w14:paraId="43CB82D7" w14:textId="77777777" w:rsidR="006C2960" w:rsidRPr="006C2960" w:rsidRDefault="006C2960" w:rsidP="006C2960">
      <w:pPr>
        <w:pStyle w:val="fcase1ertab"/>
        <w:ind w:left="0" w:firstLine="0"/>
        <w:rPr>
          <w:rFonts w:ascii="Arial" w:hAnsi="Arial" w:cs="Arial"/>
        </w:rPr>
      </w:pPr>
      <w:r w:rsidRPr="006C2960">
        <w:rPr>
          <w:rFonts w:ascii="Arial" w:hAnsi="Arial" w:cs="Arial"/>
          <w:i/>
          <w:iCs/>
        </w:rPr>
        <w:t>(Cocher la case correspondante.)</w:t>
      </w:r>
    </w:p>
    <w:p w14:paraId="71675888" w14:textId="77777777" w:rsidR="006C2960" w:rsidRPr="006C2960" w:rsidRDefault="006C2960" w:rsidP="006C2960">
      <w:pPr>
        <w:pStyle w:val="fcase1ertab"/>
        <w:ind w:firstLine="0"/>
        <w:rPr>
          <w:rFonts w:ascii="Arial" w:hAnsi="Arial" w:cs="Arial"/>
        </w:rPr>
      </w:pP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ED23B7">
        <w:rPr>
          <w:rFonts w:ascii="Arial" w:hAnsi="Arial" w:cs="Arial"/>
        </w:rPr>
      </w:r>
      <w:r w:rsidR="00ED23B7">
        <w:rPr>
          <w:rFonts w:ascii="Arial" w:hAnsi="Arial" w:cs="Arial"/>
        </w:rPr>
        <w:fldChar w:fldCharType="separate"/>
      </w:r>
      <w:r w:rsidRPr="006C2960">
        <w:rPr>
          <w:rFonts w:ascii="Arial" w:hAnsi="Arial" w:cs="Arial"/>
        </w:rPr>
        <w:fldChar w:fldCharType="end"/>
      </w:r>
      <w:r w:rsidRPr="006C2960">
        <w:rPr>
          <w:rFonts w:ascii="Arial" w:hAnsi="Arial" w:cs="Arial"/>
          <w:i/>
          <w:iCs/>
        </w:rPr>
        <w:t xml:space="preserve"> </w:t>
      </w:r>
      <w:r w:rsidRPr="006C2960">
        <w:rPr>
          <w:rFonts w:ascii="Arial" w:hAnsi="Arial" w:cs="Arial"/>
        </w:rPr>
        <w:t>conjoint</w:t>
      </w:r>
      <w:r w:rsidRPr="006C2960">
        <w:rPr>
          <w:rFonts w:ascii="Arial" w:hAnsi="Arial" w:cs="Arial"/>
        </w:rPr>
        <w:tab/>
      </w:r>
      <w:r w:rsidRPr="006C2960">
        <w:rPr>
          <w:rFonts w:ascii="Arial" w:hAnsi="Arial" w:cs="Arial"/>
        </w:rPr>
        <w:tab/>
        <w:t>OU</w:t>
      </w:r>
      <w:r w:rsidRPr="006C2960">
        <w:rPr>
          <w:rFonts w:ascii="Arial" w:hAnsi="Arial" w:cs="Arial"/>
        </w:rPr>
        <w:tab/>
      </w:r>
      <w:r w:rsidRPr="006C2960">
        <w:rPr>
          <w:rFonts w:ascii="Arial" w:hAnsi="Arial" w:cs="Arial"/>
        </w:rPr>
        <w:tab/>
      </w: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ED23B7">
        <w:rPr>
          <w:rFonts w:ascii="Arial" w:hAnsi="Arial" w:cs="Arial"/>
        </w:rPr>
      </w:r>
      <w:r w:rsidR="00ED23B7">
        <w:rPr>
          <w:rFonts w:ascii="Arial" w:hAnsi="Arial" w:cs="Arial"/>
        </w:rPr>
        <w:fldChar w:fldCharType="separate"/>
      </w:r>
      <w:r w:rsidRPr="006C2960">
        <w:rPr>
          <w:rFonts w:ascii="Arial" w:hAnsi="Arial" w:cs="Arial"/>
        </w:rPr>
        <w:fldChar w:fldCharType="end"/>
      </w:r>
      <w:r w:rsidRPr="006C2960">
        <w:rPr>
          <w:rFonts w:ascii="Arial" w:hAnsi="Arial" w:cs="Arial"/>
          <w:iCs/>
        </w:rPr>
        <w:t xml:space="preserve"> </w:t>
      </w:r>
      <w:r w:rsidRPr="006C2960">
        <w:rPr>
          <w:rFonts w:ascii="Arial" w:hAnsi="Arial" w:cs="Arial"/>
        </w:rPr>
        <w:t>solidaire</w:t>
      </w:r>
    </w:p>
    <w:p w14:paraId="24BC3EDC" w14:textId="77777777" w:rsidR="006C2960" w:rsidRDefault="006C2960" w:rsidP="00710FD6">
      <w:pPr>
        <w:pStyle w:val="fcase1ertab"/>
        <w:tabs>
          <w:tab w:val="left" w:pos="851"/>
        </w:tabs>
        <w:ind w:left="0" w:firstLine="0"/>
        <w:rPr>
          <w:rFonts w:ascii="Arial" w:hAnsi="Arial" w:cs="Arial"/>
        </w:rPr>
      </w:pPr>
    </w:p>
    <w:p w14:paraId="64C455A9" w14:textId="77777777" w:rsidR="001C733C" w:rsidRDefault="001C733C" w:rsidP="00CD46CC">
      <w:pPr>
        <w:tabs>
          <w:tab w:val="left" w:pos="851"/>
        </w:tabs>
        <w:rPr>
          <w:rFonts w:ascii="Arial" w:hAnsi="Arial" w:cs="Arial"/>
        </w:rPr>
      </w:pPr>
    </w:p>
    <w:p w14:paraId="5B172922"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D23B7">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291D70B"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4FF384BB"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C37DB91"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D23B7">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5EF17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105805F8" w14:textId="77777777" w:rsidR="002904AF" w:rsidRDefault="002904AF" w:rsidP="001C733C">
      <w:pPr>
        <w:tabs>
          <w:tab w:val="left" w:pos="851"/>
        </w:tabs>
        <w:rPr>
          <w:rFonts w:ascii="Arial" w:hAnsi="Arial" w:cs="Arial"/>
        </w:rPr>
      </w:pPr>
    </w:p>
    <w:p w14:paraId="1BE9A38F"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D23B7">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6D345BB8"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0CAF9995" w14:textId="77777777" w:rsidR="002904AF" w:rsidRDefault="002904AF" w:rsidP="002904AF">
      <w:pPr>
        <w:tabs>
          <w:tab w:val="left" w:pos="851"/>
        </w:tabs>
        <w:rPr>
          <w:rFonts w:ascii="Arial" w:hAnsi="Arial" w:cs="Arial"/>
          <w:iCs/>
        </w:rPr>
      </w:pPr>
    </w:p>
    <w:p w14:paraId="47A3A6CB"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D23B7">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C42A664" w14:textId="77777777" w:rsidR="002904AF" w:rsidRDefault="002904AF" w:rsidP="002904AF">
      <w:pPr>
        <w:tabs>
          <w:tab w:val="left" w:pos="851"/>
        </w:tabs>
        <w:ind w:left="1134" w:hanging="850"/>
        <w:rPr>
          <w:rFonts w:ascii="Arial" w:hAnsi="Arial" w:cs="Arial"/>
          <w:i/>
          <w:sz w:val="18"/>
          <w:szCs w:val="18"/>
        </w:rPr>
      </w:pPr>
    </w:p>
    <w:p w14:paraId="53F632B4" w14:textId="77777777" w:rsidR="001C733C" w:rsidRDefault="001C733C" w:rsidP="001C733C">
      <w:pPr>
        <w:tabs>
          <w:tab w:val="left" w:pos="851"/>
        </w:tabs>
        <w:rPr>
          <w:rFonts w:ascii="Arial" w:hAnsi="Arial" w:cs="Arial"/>
          <w:i/>
          <w:sz w:val="18"/>
          <w:szCs w:val="18"/>
        </w:rPr>
      </w:pPr>
    </w:p>
    <w:p w14:paraId="2703FE48"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D23B7">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5F3ED04B"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07C9B9AC" w14:textId="77777777" w:rsidR="00036500" w:rsidRDefault="00036500" w:rsidP="005846FB">
      <w:pPr>
        <w:tabs>
          <w:tab w:val="left" w:pos="851"/>
        </w:tabs>
        <w:rPr>
          <w:rFonts w:ascii="Arial" w:hAnsi="Arial" w:cs="Arial"/>
        </w:rPr>
      </w:pPr>
    </w:p>
    <w:p w14:paraId="60E4A897"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D23B7">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3F249008" w14:textId="77777777" w:rsidR="00AE7831" w:rsidRDefault="00AE7831" w:rsidP="009B45B9">
      <w:pPr>
        <w:tabs>
          <w:tab w:val="left" w:pos="851"/>
        </w:tabs>
        <w:ind w:left="1701" w:hanging="850"/>
        <w:jc w:val="both"/>
      </w:pPr>
    </w:p>
    <w:p w14:paraId="78B66150"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D23B7">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07C0352C" w14:textId="77777777" w:rsidR="00036500" w:rsidRDefault="00036500" w:rsidP="006C4338">
      <w:pPr>
        <w:tabs>
          <w:tab w:val="left" w:pos="851"/>
        </w:tabs>
        <w:rPr>
          <w:rFonts w:ascii="Arial" w:hAnsi="Arial" w:cs="Arial"/>
          <w:iCs/>
        </w:rPr>
      </w:pPr>
    </w:p>
    <w:p w14:paraId="73C49D3E"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ED23B7">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291FE639" w14:textId="77777777" w:rsidR="002378FF" w:rsidRDefault="00844DAA" w:rsidP="005A471A">
      <w:pPr>
        <w:tabs>
          <w:tab w:val="left" w:pos="851"/>
        </w:tabs>
        <w:ind w:left="1134" w:hanging="850"/>
        <w:rPr>
          <w:rFonts w:ascii="Arial" w:hAnsi="Arial" w:cs="Arial"/>
          <w:i/>
          <w:sz w:val="18"/>
          <w:szCs w:val="18"/>
        </w:rPr>
      </w:pPr>
      <w:r>
        <w:rPr>
          <w:rFonts w:ascii="Arial" w:hAnsi="Arial" w:cs="Arial"/>
          <w:i/>
          <w:sz w:val="18"/>
          <w:szCs w:val="18"/>
        </w:rPr>
        <w:tab/>
      </w:r>
      <w:r w:rsidR="00405CD3">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58D13F92" w14:textId="1E3BBA3F" w:rsidR="00256DB1" w:rsidRDefault="00256DB1">
      <w:pPr>
        <w:suppressAutoHyphens w:val="0"/>
        <w:rPr>
          <w:rFonts w:ascii="Arial" w:hAnsi="Arial" w:cs="Arial"/>
        </w:rPr>
      </w:pPr>
      <w:r>
        <w:rPr>
          <w:rFonts w:ascii="Arial" w:hAnsi="Arial" w:cs="Arial"/>
        </w:rPr>
        <w:br w:type="page"/>
      </w:r>
    </w:p>
    <w:p w14:paraId="7464C6C5" w14:textId="77777777" w:rsidR="003163C0" w:rsidRDefault="003163C0" w:rsidP="005A471A">
      <w:pPr>
        <w:tabs>
          <w:tab w:val="left" w:pos="851"/>
        </w:tabs>
        <w:ind w:left="1134" w:hanging="850"/>
        <w:rPr>
          <w:rFonts w:ascii="Arial" w:hAnsi="Arial" w:cs="Arial"/>
        </w:rPr>
      </w:pPr>
    </w:p>
    <w:p w14:paraId="6E809B2E"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684921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6CE171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B57BB9F"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FC59170"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944E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64A9C45" w14:textId="77777777" w:rsidTr="00192FD7">
        <w:trPr>
          <w:trHeight w:val="1021"/>
        </w:trPr>
        <w:tc>
          <w:tcPr>
            <w:tcW w:w="4644" w:type="dxa"/>
            <w:tcBorders>
              <w:top w:val="single" w:sz="4" w:space="0" w:color="000000"/>
              <w:left w:val="single" w:sz="4" w:space="0" w:color="000000"/>
            </w:tcBorders>
            <w:shd w:val="clear" w:color="auto" w:fill="CCFFFF"/>
          </w:tcPr>
          <w:p w14:paraId="06E4EC6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74DC47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D761685" w14:textId="77777777" w:rsidR="00332B12" w:rsidRDefault="00332B12" w:rsidP="00B054DA">
            <w:pPr>
              <w:tabs>
                <w:tab w:val="left" w:pos="851"/>
              </w:tabs>
              <w:snapToGrid w:val="0"/>
              <w:jc w:val="both"/>
              <w:rPr>
                <w:rFonts w:ascii="Arial" w:hAnsi="Arial" w:cs="Arial"/>
                <w:b/>
                <w:bCs/>
              </w:rPr>
            </w:pPr>
          </w:p>
        </w:tc>
      </w:tr>
      <w:tr w:rsidR="00332B12" w14:paraId="48E3E616" w14:textId="77777777" w:rsidTr="00192FD7">
        <w:trPr>
          <w:trHeight w:val="1021"/>
        </w:trPr>
        <w:tc>
          <w:tcPr>
            <w:tcW w:w="4644" w:type="dxa"/>
            <w:tcBorders>
              <w:left w:val="single" w:sz="4" w:space="0" w:color="000000"/>
              <w:bottom w:val="single" w:sz="4" w:space="0" w:color="auto"/>
            </w:tcBorders>
            <w:shd w:val="clear" w:color="auto" w:fill="auto"/>
          </w:tcPr>
          <w:p w14:paraId="0759E68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1EEC716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6FC73908" w14:textId="77777777" w:rsidR="00332B12" w:rsidRDefault="00332B12" w:rsidP="00B054DA">
            <w:pPr>
              <w:tabs>
                <w:tab w:val="left" w:pos="851"/>
              </w:tabs>
              <w:snapToGrid w:val="0"/>
              <w:jc w:val="both"/>
              <w:rPr>
                <w:rFonts w:ascii="Arial" w:hAnsi="Arial" w:cs="Arial"/>
                <w:b/>
                <w:bCs/>
              </w:rPr>
            </w:pPr>
          </w:p>
        </w:tc>
      </w:tr>
    </w:tbl>
    <w:p w14:paraId="69FEAF55"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994BCF" w14:textId="77777777" w:rsidR="009B1CD0" w:rsidRDefault="009B1CD0" w:rsidP="006C4338">
      <w:pPr>
        <w:tabs>
          <w:tab w:val="left" w:pos="851"/>
        </w:tabs>
        <w:rPr>
          <w:rFonts w:ascii="Arial" w:hAnsi="Arial" w:cs="Arial"/>
        </w:rPr>
      </w:pPr>
    </w:p>
    <w:p w14:paraId="15FE2EAD"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30D5873" w14:textId="77777777">
        <w:tc>
          <w:tcPr>
            <w:tcW w:w="10277" w:type="dxa"/>
            <w:shd w:val="clear" w:color="auto" w:fill="66CCFF"/>
          </w:tcPr>
          <w:p w14:paraId="53515A98"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62072ECF" w14:textId="77777777" w:rsidR="009B1CD0" w:rsidRDefault="009B1CD0" w:rsidP="006C4338">
      <w:pPr>
        <w:tabs>
          <w:tab w:val="left" w:pos="851"/>
        </w:tabs>
      </w:pPr>
    </w:p>
    <w:p w14:paraId="489B9EEE" w14:textId="77777777" w:rsidR="00A67D0B" w:rsidRPr="00A67D0B" w:rsidRDefault="000424B2" w:rsidP="00A67D0B">
      <w:pPr>
        <w:keepNext/>
        <w:numPr>
          <w:ilvl w:val="0"/>
          <w:numId w:val="1"/>
        </w:numPr>
        <w:tabs>
          <w:tab w:val="left" w:pos="567"/>
          <w:tab w:val="left" w:pos="851"/>
        </w:tabs>
        <w:ind w:left="0" w:firstLine="0"/>
        <w:jc w:val="both"/>
        <w:outlineLvl w:val="0"/>
        <w:rPr>
          <w:rFonts w:ascii="Arial" w:hAnsi="Arial" w:cs="Arial"/>
          <w:bCs/>
          <w:i/>
          <w:iCs/>
          <w:sz w:val="18"/>
          <w:szCs w:val="18"/>
        </w:rPr>
      </w:pPr>
      <w:r w:rsidRPr="00A67D0B">
        <w:rPr>
          <w:rFonts w:ascii="Wingdings" w:eastAsia="Wingdings" w:hAnsi="Wingdings" w:cs="Wingdings"/>
          <w:color w:val="66CCFF"/>
          <w:spacing w:val="-10"/>
        </w:rPr>
        <w:t></w:t>
      </w:r>
      <w:r w:rsidRPr="00A67D0B">
        <w:rPr>
          <w:rFonts w:ascii="Arial" w:eastAsia="Arial" w:hAnsi="Arial" w:cs="Arial"/>
          <w:b/>
          <w:spacing w:val="-10"/>
        </w:rPr>
        <w:t xml:space="preserve"> </w:t>
      </w:r>
      <w:r w:rsidRPr="005A471A">
        <w:rPr>
          <w:rFonts w:ascii="Arial" w:eastAsia="Arial" w:hAnsi="Arial" w:cs="Arial"/>
          <w:spacing w:val="-10"/>
        </w:rPr>
        <w:t>Désignation</w:t>
      </w:r>
      <w:r w:rsidR="00A67D0B" w:rsidRPr="00A67D0B">
        <w:rPr>
          <w:rFonts w:ascii="Arial" w:hAnsi="Arial" w:cs="Arial"/>
          <w:bCs/>
          <w:iCs/>
        </w:rPr>
        <w:t xml:space="preserve"> de l’acheteur :</w:t>
      </w:r>
    </w:p>
    <w:p w14:paraId="152CE13D" w14:textId="77777777" w:rsidR="00A67D0B" w:rsidRPr="00A67D0B" w:rsidRDefault="00A67D0B" w:rsidP="00A67D0B">
      <w:pPr>
        <w:tabs>
          <w:tab w:val="left" w:pos="851"/>
        </w:tabs>
        <w:jc w:val="both"/>
        <w:rPr>
          <w:rFonts w:ascii="Arial" w:hAnsi="Arial" w:cs="Arial"/>
        </w:rPr>
      </w:pPr>
    </w:p>
    <w:p w14:paraId="75C98D4A" w14:textId="77777777" w:rsidR="00A67D0B" w:rsidRPr="00A67D0B" w:rsidRDefault="00A67D0B" w:rsidP="00A67D0B">
      <w:pPr>
        <w:tabs>
          <w:tab w:val="left" w:pos="851"/>
          <w:tab w:val="center" w:pos="4536"/>
          <w:tab w:val="right" w:pos="9072"/>
        </w:tabs>
        <w:jc w:val="center"/>
        <w:rPr>
          <w:rFonts w:ascii="Arial" w:hAnsi="Arial" w:cs="Arial"/>
        </w:rPr>
      </w:pPr>
      <w:r w:rsidRPr="00A67D0B">
        <w:rPr>
          <w:rFonts w:ascii="Arial" w:hAnsi="Arial" w:cs="Arial"/>
        </w:rPr>
        <w:t>MIN</w:t>
      </w:r>
      <w:r w:rsidR="00B67917">
        <w:rPr>
          <w:rFonts w:ascii="Arial" w:hAnsi="Arial" w:cs="Arial"/>
        </w:rPr>
        <w:t>ARM</w:t>
      </w:r>
      <w:r w:rsidRPr="00A67D0B">
        <w:rPr>
          <w:rFonts w:ascii="Arial" w:hAnsi="Arial" w:cs="Arial"/>
        </w:rPr>
        <w:t>/SGA</w:t>
      </w:r>
      <w:r w:rsidR="00CE0DEC">
        <w:rPr>
          <w:rFonts w:ascii="Arial" w:hAnsi="Arial" w:cs="Arial"/>
        </w:rPr>
        <w:t>/SDPAMG</w:t>
      </w:r>
      <w:r>
        <w:rPr>
          <w:rFonts w:ascii="Arial" w:hAnsi="Arial" w:cs="Arial"/>
        </w:rPr>
        <w:t xml:space="preserve"> </w:t>
      </w:r>
      <w:r w:rsidR="00E10C07">
        <w:rPr>
          <w:rFonts w:ascii="Arial" w:hAnsi="Arial" w:cs="Arial"/>
        </w:rPr>
        <w:t>–</w:t>
      </w:r>
      <w:r>
        <w:rPr>
          <w:rFonts w:ascii="Arial" w:hAnsi="Arial" w:cs="Arial"/>
        </w:rPr>
        <w:t xml:space="preserve"> </w:t>
      </w:r>
      <w:r w:rsidRPr="00A67D0B">
        <w:rPr>
          <w:rFonts w:ascii="Arial" w:hAnsi="Arial" w:cs="Arial"/>
        </w:rPr>
        <w:t>PC</w:t>
      </w:r>
      <w:r w:rsidR="00E10C07">
        <w:rPr>
          <w:rFonts w:ascii="Arial" w:hAnsi="Arial" w:cs="Arial"/>
        </w:rPr>
        <w:t>0</w:t>
      </w:r>
      <w:r w:rsidR="000B348E">
        <w:rPr>
          <w:rFonts w:ascii="Arial" w:hAnsi="Arial" w:cs="Arial"/>
        </w:rPr>
        <w:t>4</w:t>
      </w:r>
    </w:p>
    <w:p w14:paraId="503E4F8F" w14:textId="77777777" w:rsidR="00A67D0B" w:rsidRPr="00A67D0B" w:rsidRDefault="00A67D0B" w:rsidP="00A67D0B">
      <w:pPr>
        <w:tabs>
          <w:tab w:val="left" w:pos="851"/>
          <w:tab w:val="center" w:pos="4536"/>
          <w:tab w:val="right" w:pos="9072"/>
        </w:tabs>
        <w:jc w:val="center"/>
        <w:rPr>
          <w:rFonts w:ascii="Arial" w:hAnsi="Arial" w:cs="Arial"/>
        </w:rPr>
      </w:pPr>
      <w:r w:rsidRPr="00A67D0B">
        <w:rPr>
          <w:rFonts w:ascii="Arial" w:hAnsi="Arial" w:cs="Arial"/>
        </w:rPr>
        <w:t>60</w:t>
      </w:r>
      <w:r>
        <w:rPr>
          <w:rFonts w:ascii="Arial" w:hAnsi="Arial" w:cs="Arial"/>
        </w:rPr>
        <w:t>,</w:t>
      </w:r>
      <w:r w:rsidRPr="00A67D0B">
        <w:rPr>
          <w:rFonts w:ascii="Arial" w:hAnsi="Arial" w:cs="Arial"/>
        </w:rPr>
        <w:t xml:space="preserve"> boulevard du général Martial </w:t>
      </w:r>
      <w:proofErr w:type="spellStart"/>
      <w:r w:rsidRPr="00A67D0B">
        <w:rPr>
          <w:rFonts w:ascii="Arial" w:hAnsi="Arial" w:cs="Arial"/>
        </w:rPr>
        <w:t>Valin</w:t>
      </w:r>
      <w:proofErr w:type="spellEnd"/>
    </w:p>
    <w:p w14:paraId="017F0E93" w14:textId="77777777" w:rsidR="00A67D0B" w:rsidRPr="00A67D0B" w:rsidRDefault="00A67D0B" w:rsidP="00C85941">
      <w:pPr>
        <w:tabs>
          <w:tab w:val="left" w:pos="851"/>
          <w:tab w:val="center" w:pos="4536"/>
          <w:tab w:val="right" w:pos="9072"/>
        </w:tabs>
        <w:jc w:val="center"/>
        <w:rPr>
          <w:rFonts w:ascii="Arial" w:hAnsi="Arial" w:cs="Arial"/>
        </w:rPr>
      </w:pPr>
      <w:r w:rsidRPr="00A67D0B">
        <w:rPr>
          <w:rFonts w:ascii="Arial" w:hAnsi="Arial" w:cs="Arial"/>
        </w:rPr>
        <w:t>CS 21623</w:t>
      </w:r>
      <w:r w:rsidR="00C85941">
        <w:rPr>
          <w:rFonts w:ascii="Arial" w:hAnsi="Arial" w:cs="Arial"/>
        </w:rPr>
        <w:t xml:space="preserve"> - </w:t>
      </w:r>
      <w:r w:rsidRPr="00A67D0B">
        <w:rPr>
          <w:rFonts w:ascii="Arial" w:hAnsi="Arial" w:cs="Arial"/>
        </w:rPr>
        <w:t>75509 PARIS CEDEX 15</w:t>
      </w:r>
    </w:p>
    <w:p w14:paraId="025EC6EB" w14:textId="77777777" w:rsidR="00A67D0B" w:rsidRPr="00A67D0B" w:rsidRDefault="00A67D0B" w:rsidP="00A67D0B">
      <w:pPr>
        <w:tabs>
          <w:tab w:val="left" w:pos="851"/>
        </w:tabs>
        <w:jc w:val="both"/>
        <w:rPr>
          <w:rFonts w:ascii="Arial" w:hAnsi="Arial" w:cs="Arial"/>
        </w:rPr>
      </w:pPr>
    </w:p>
    <w:p w14:paraId="0901CA9E" w14:textId="77777777" w:rsidR="00A67D0B" w:rsidRPr="00A67D0B" w:rsidRDefault="000424B2" w:rsidP="00A67D0B">
      <w:pPr>
        <w:tabs>
          <w:tab w:val="left" w:pos="426"/>
          <w:tab w:val="left" w:pos="851"/>
          <w:tab w:val="left" w:pos="5103"/>
        </w:tabs>
        <w:jc w:val="both"/>
        <w:rPr>
          <w:rFonts w:ascii="Arial" w:hAnsi="Arial" w:cs="Arial"/>
          <w:i/>
          <w:sz w:val="18"/>
          <w:szCs w:val="18"/>
        </w:rPr>
      </w:pPr>
      <w:r w:rsidRPr="00A67D0B">
        <w:rPr>
          <w:rFonts w:ascii="Wingdings" w:eastAsia="Wingdings" w:hAnsi="Wingdings" w:cs="Wingdings"/>
          <w:b/>
          <w:color w:val="66CCFF"/>
          <w:spacing w:val="-10"/>
        </w:rPr>
        <w:t></w:t>
      </w:r>
      <w:r w:rsidRPr="00A67D0B">
        <w:rPr>
          <w:rFonts w:ascii="Arial" w:eastAsia="Arial" w:hAnsi="Arial" w:cs="Arial"/>
          <w:b/>
          <w:spacing w:val="-10"/>
        </w:rPr>
        <w:t xml:space="preserve"> </w:t>
      </w:r>
      <w:r w:rsidRPr="005A471A">
        <w:rPr>
          <w:rFonts w:ascii="Arial" w:eastAsia="Arial" w:hAnsi="Arial" w:cs="Arial"/>
          <w:spacing w:val="-10"/>
        </w:rPr>
        <w:t>Nom</w:t>
      </w:r>
      <w:r w:rsidR="00A67D0B" w:rsidRPr="00A67D0B">
        <w:rPr>
          <w:rFonts w:ascii="Arial" w:hAnsi="Arial" w:cs="Arial"/>
        </w:rPr>
        <w:t>, p</w:t>
      </w:r>
      <w:r w:rsidR="00915748">
        <w:rPr>
          <w:rFonts w:ascii="Arial" w:hAnsi="Arial" w:cs="Arial"/>
        </w:rPr>
        <w:t xml:space="preserve">rénom, qualité du signataire de l’accord-cadre </w:t>
      </w:r>
      <w:r w:rsidR="00A67D0B" w:rsidRPr="00A67D0B">
        <w:rPr>
          <w:rFonts w:ascii="Arial" w:hAnsi="Arial" w:cs="Arial"/>
        </w:rPr>
        <w:t>:</w:t>
      </w:r>
    </w:p>
    <w:p w14:paraId="24C6B294" w14:textId="77777777" w:rsidR="00915748" w:rsidRDefault="00915748" w:rsidP="00915748">
      <w:pPr>
        <w:suppressAutoHyphens w:val="0"/>
        <w:autoSpaceDE w:val="0"/>
        <w:autoSpaceDN w:val="0"/>
        <w:adjustRightInd w:val="0"/>
        <w:rPr>
          <w:rFonts w:ascii="ArialMT" w:eastAsia="SymbolMT" w:hAnsi="ArialMT" w:cs="ArialMT"/>
          <w:lang w:eastAsia="fr-FR"/>
        </w:rPr>
      </w:pPr>
    </w:p>
    <w:p w14:paraId="75BD922E" w14:textId="77777777" w:rsidR="00915748" w:rsidRDefault="00915748" w:rsidP="00915748">
      <w:pPr>
        <w:suppressAutoHyphens w:val="0"/>
        <w:autoSpaceDE w:val="0"/>
        <w:autoSpaceDN w:val="0"/>
        <w:adjustRightInd w:val="0"/>
        <w:rPr>
          <w:rFonts w:ascii="ArialMT" w:eastAsia="SymbolMT" w:hAnsi="ArialMT" w:cs="ArialMT"/>
          <w:lang w:eastAsia="fr-FR"/>
        </w:rPr>
      </w:pPr>
      <w:r>
        <w:rPr>
          <w:rFonts w:ascii="SymbolMT" w:eastAsia="SymbolMT" w:hAnsi="Times New Roman" w:cs="SymbolMT" w:hint="eastAsia"/>
          <w:lang w:eastAsia="fr-FR"/>
        </w:rPr>
        <w:t xml:space="preserve"> </w:t>
      </w:r>
      <w:r>
        <w:rPr>
          <w:rFonts w:ascii="ArialMT" w:eastAsia="SymbolMT" w:hAnsi="ArialMT" w:cs="ArialMT"/>
          <w:lang w:eastAsia="fr-FR"/>
        </w:rPr>
        <w:t>Le sous-directeur de la préfiguration de l’agence ministérielle de gestion</w:t>
      </w:r>
    </w:p>
    <w:p w14:paraId="049DDB36" w14:textId="77777777" w:rsidR="00915748" w:rsidRDefault="00915748" w:rsidP="00915748">
      <w:pPr>
        <w:suppressAutoHyphens w:val="0"/>
        <w:autoSpaceDE w:val="0"/>
        <w:autoSpaceDN w:val="0"/>
        <w:adjustRightInd w:val="0"/>
        <w:rPr>
          <w:rFonts w:ascii="ArialMT" w:eastAsia="SymbolMT" w:hAnsi="ArialMT" w:cs="ArialMT"/>
          <w:lang w:eastAsia="fr-FR"/>
        </w:rPr>
      </w:pPr>
      <w:proofErr w:type="gramStart"/>
      <w:r>
        <w:rPr>
          <w:rFonts w:ascii="ArialMT" w:eastAsia="SymbolMT" w:hAnsi="ArialMT" w:cs="ArialMT"/>
          <w:lang w:eastAsia="fr-FR"/>
        </w:rPr>
        <w:t>ou</w:t>
      </w:r>
      <w:proofErr w:type="gramEnd"/>
    </w:p>
    <w:p w14:paraId="36EF5AB1" w14:textId="77777777" w:rsidR="00915748" w:rsidRDefault="00915748" w:rsidP="00915748">
      <w:pPr>
        <w:tabs>
          <w:tab w:val="left" w:pos="851"/>
        </w:tabs>
        <w:jc w:val="both"/>
        <w:rPr>
          <w:rFonts w:ascii="ArialMT" w:eastAsia="SymbolMT" w:hAnsi="ArialMT" w:cs="ArialMT"/>
          <w:lang w:eastAsia="fr-FR"/>
        </w:rPr>
      </w:pPr>
      <w:r>
        <w:rPr>
          <w:rFonts w:ascii="SymbolMT" w:eastAsia="SymbolMT" w:hAnsi="Times New Roman" w:cs="SymbolMT" w:hint="eastAsia"/>
          <w:lang w:eastAsia="fr-FR"/>
        </w:rPr>
        <w:t xml:space="preserve"> </w:t>
      </w:r>
      <w:r>
        <w:rPr>
          <w:rFonts w:ascii="ArialMT" w:eastAsia="SymbolMT" w:hAnsi="ArialMT" w:cs="ArialMT"/>
          <w:lang w:eastAsia="fr-FR"/>
        </w:rPr>
        <w:t>L</w:t>
      </w:r>
      <w:r w:rsidR="000B348E">
        <w:rPr>
          <w:rFonts w:ascii="ArialMT" w:eastAsia="SymbolMT" w:hAnsi="ArialMT" w:cs="ArialMT"/>
          <w:lang w:eastAsia="fr-FR"/>
        </w:rPr>
        <w:t xml:space="preserve">’adjoint </w:t>
      </w:r>
      <w:r>
        <w:rPr>
          <w:rFonts w:ascii="ArialMT" w:eastAsia="SymbolMT" w:hAnsi="ArialMT" w:cs="ArialMT"/>
          <w:lang w:eastAsia="fr-FR"/>
        </w:rPr>
        <w:t>au sous-directeur de la préfiguration de l’agence ministérielle de gestion</w:t>
      </w:r>
    </w:p>
    <w:p w14:paraId="17771B5C" w14:textId="77777777" w:rsidR="00A67D0B" w:rsidRDefault="00A67D0B" w:rsidP="00A67D0B">
      <w:pPr>
        <w:tabs>
          <w:tab w:val="left" w:pos="851"/>
        </w:tabs>
        <w:jc w:val="both"/>
        <w:rPr>
          <w:rFonts w:ascii="Arial" w:hAnsi="Arial" w:cs="Arial"/>
        </w:rPr>
      </w:pPr>
    </w:p>
    <w:p w14:paraId="4F6150D8" w14:textId="4B31E6E7" w:rsidR="00A67D0B" w:rsidRPr="00A67D0B" w:rsidRDefault="00A67D0B" w:rsidP="00405CD3">
      <w:pPr>
        <w:tabs>
          <w:tab w:val="left" w:pos="851"/>
        </w:tabs>
        <w:ind w:left="284" w:hanging="284"/>
        <w:jc w:val="both"/>
        <w:rPr>
          <w:rFonts w:ascii="Arial" w:hAnsi="Arial" w:cs="Arial"/>
          <w:i/>
          <w:sz w:val="18"/>
          <w:szCs w:val="18"/>
        </w:rPr>
      </w:pPr>
      <w:r w:rsidRPr="00A67D0B">
        <w:rPr>
          <w:rFonts w:ascii="Wingdings" w:eastAsia="Wingdings" w:hAnsi="Wingdings" w:cs="Wingdings"/>
          <w:b/>
          <w:color w:val="66CCFF"/>
          <w:spacing w:val="-10"/>
        </w:rPr>
        <w:t></w:t>
      </w:r>
      <w:r w:rsidRPr="00A67D0B">
        <w:rPr>
          <w:rFonts w:ascii="Arial" w:eastAsia="Arial" w:hAnsi="Arial" w:cs="Arial"/>
          <w:spacing w:val="-10"/>
        </w:rPr>
        <w:t xml:space="preserve"> </w:t>
      </w:r>
      <w:r w:rsidR="00405CD3">
        <w:rPr>
          <w:rFonts w:ascii="Arial" w:eastAsia="Arial" w:hAnsi="Arial" w:cs="Arial"/>
          <w:spacing w:val="-10"/>
        </w:rPr>
        <w:tab/>
      </w:r>
      <w:r w:rsidRPr="00A67D0B">
        <w:rPr>
          <w:rFonts w:ascii="Arial" w:hAnsi="Arial" w:cs="Arial"/>
        </w:rPr>
        <w:t xml:space="preserve">Personne habilitée à donner les renseignements prévus </w:t>
      </w:r>
      <w:r w:rsidR="006C2960" w:rsidRPr="001C7D87">
        <w:rPr>
          <w:rFonts w:ascii="Arial" w:hAnsi="Arial" w:cs="Arial"/>
        </w:rPr>
        <w:t>à l’</w:t>
      </w:r>
      <w:hyperlink r:id="rId13" w:history="1">
        <w:r w:rsidR="006C2960" w:rsidRPr="00140738">
          <w:rPr>
            <w:rStyle w:val="Lienhypertexte"/>
            <w:rFonts w:ascii="Arial" w:hAnsi="Arial" w:cs="Arial"/>
          </w:rPr>
          <w:t>article R. 2191-59</w:t>
        </w:r>
      </w:hyperlink>
      <w:r w:rsidR="006C2960">
        <w:rPr>
          <w:rFonts w:ascii="Arial" w:hAnsi="Arial" w:cs="Arial"/>
        </w:rPr>
        <w:t xml:space="preserve"> du code de la commande publique</w:t>
      </w:r>
      <w:ins w:id="0" w:author="HABICHE Rachid ATTACHE ADMI" w:date="2025-06-30T16:39:00Z">
        <w:r w:rsidR="00227964">
          <w:rPr>
            <w:rFonts w:ascii="Arial" w:hAnsi="Arial" w:cs="Arial"/>
          </w:rPr>
          <w:t>.</w:t>
        </w:r>
      </w:ins>
      <w:bookmarkStart w:id="1" w:name="_GoBack"/>
      <w:bookmarkEnd w:id="1"/>
      <w:r w:rsidRPr="00A67D0B">
        <w:rPr>
          <w:rFonts w:ascii="Arial" w:hAnsi="Arial" w:cs="Arial"/>
        </w:rPr>
        <w:t>(nantissements ou cessions de créances)</w:t>
      </w:r>
      <w:r w:rsidRPr="00A67D0B">
        <w:rPr>
          <w:rFonts w:ascii="Arial" w:hAnsi="Arial" w:cs="Arial"/>
          <w:i/>
          <w:sz w:val="18"/>
          <w:szCs w:val="18"/>
        </w:rPr>
        <w:t> :</w:t>
      </w:r>
    </w:p>
    <w:p w14:paraId="63673FB0" w14:textId="77777777" w:rsidR="00A67D0B" w:rsidRPr="00A67D0B" w:rsidRDefault="00A67D0B" w:rsidP="00A67D0B">
      <w:pPr>
        <w:tabs>
          <w:tab w:val="left" w:pos="851"/>
        </w:tabs>
        <w:jc w:val="both"/>
        <w:rPr>
          <w:rFonts w:ascii="Arial" w:hAnsi="Arial" w:cs="Arial"/>
        </w:rPr>
      </w:pPr>
    </w:p>
    <w:p w14:paraId="0B033F3F" w14:textId="77777777" w:rsidR="00A67D0B" w:rsidRPr="004A6437" w:rsidRDefault="00337351" w:rsidP="00337351">
      <w:pPr>
        <w:suppressAutoHyphens w:val="0"/>
        <w:autoSpaceDE w:val="0"/>
        <w:autoSpaceDN w:val="0"/>
        <w:adjustRightInd w:val="0"/>
        <w:jc w:val="center"/>
        <w:rPr>
          <w:rFonts w:ascii="Arial" w:hAnsi="Arial" w:cs="Arial"/>
          <w:lang w:eastAsia="fr-FR"/>
        </w:rPr>
      </w:pPr>
      <w:r>
        <w:rPr>
          <w:rFonts w:ascii="Arial" w:hAnsi="Arial" w:cs="Arial"/>
          <w:lang w:eastAsia="fr-FR"/>
        </w:rPr>
        <w:t>Sous-direction de la préfiguration de l’agence ministérielle de gestion</w:t>
      </w:r>
      <w:r w:rsidR="00A67D0B" w:rsidRPr="004A6437">
        <w:rPr>
          <w:rFonts w:ascii="Arial" w:hAnsi="Arial" w:cs="Arial"/>
          <w:lang w:eastAsia="fr-FR"/>
        </w:rPr>
        <w:t xml:space="preserve"> </w:t>
      </w:r>
      <w:r w:rsidR="00E10C07" w:rsidRPr="004A6437">
        <w:rPr>
          <w:rFonts w:ascii="Arial" w:hAnsi="Arial" w:cs="Arial"/>
          <w:lang w:eastAsia="fr-FR"/>
        </w:rPr>
        <w:t>–</w:t>
      </w:r>
      <w:r w:rsidR="00A67D0B" w:rsidRPr="004A6437">
        <w:rPr>
          <w:rFonts w:ascii="Arial" w:hAnsi="Arial" w:cs="Arial"/>
          <w:lang w:eastAsia="fr-FR"/>
        </w:rPr>
        <w:t xml:space="preserve"> PC</w:t>
      </w:r>
      <w:r w:rsidR="003D0212">
        <w:rPr>
          <w:rFonts w:ascii="Arial" w:hAnsi="Arial" w:cs="Arial"/>
          <w:lang w:eastAsia="fr-FR"/>
        </w:rPr>
        <w:t xml:space="preserve"> </w:t>
      </w:r>
      <w:r w:rsidR="00E10C07" w:rsidRPr="004A6437">
        <w:rPr>
          <w:rFonts w:ascii="Arial" w:hAnsi="Arial" w:cs="Arial"/>
          <w:lang w:eastAsia="fr-FR"/>
        </w:rPr>
        <w:t>0</w:t>
      </w:r>
      <w:r w:rsidR="00B22D5F">
        <w:rPr>
          <w:rFonts w:ascii="Arial" w:hAnsi="Arial" w:cs="Arial"/>
          <w:lang w:eastAsia="fr-FR"/>
        </w:rPr>
        <w:t>4</w:t>
      </w:r>
    </w:p>
    <w:p w14:paraId="169E147A" w14:textId="77777777" w:rsidR="00A67D0B" w:rsidRPr="004A6437" w:rsidRDefault="00A67D0B" w:rsidP="00A67D0B">
      <w:pPr>
        <w:suppressAutoHyphens w:val="0"/>
        <w:autoSpaceDE w:val="0"/>
        <w:autoSpaceDN w:val="0"/>
        <w:adjustRightInd w:val="0"/>
        <w:jc w:val="center"/>
        <w:rPr>
          <w:rFonts w:ascii="Arial" w:hAnsi="Arial" w:cs="Arial"/>
          <w:lang w:eastAsia="fr-FR"/>
        </w:rPr>
      </w:pPr>
      <w:r w:rsidRPr="004A6437">
        <w:rPr>
          <w:rFonts w:ascii="Arial" w:hAnsi="Arial" w:cs="Arial"/>
          <w:lang w:eastAsia="fr-FR"/>
        </w:rPr>
        <w:t>60, boul</w:t>
      </w:r>
      <w:r w:rsidR="00C85941" w:rsidRPr="004A6437">
        <w:rPr>
          <w:rFonts w:ascii="Arial" w:hAnsi="Arial" w:cs="Arial"/>
          <w:lang w:eastAsia="fr-FR"/>
        </w:rPr>
        <w:t xml:space="preserve">evard du général Martial </w:t>
      </w:r>
      <w:proofErr w:type="spellStart"/>
      <w:r w:rsidR="00C85941" w:rsidRPr="004A6437">
        <w:rPr>
          <w:rFonts w:ascii="Arial" w:hAnsi="Arial" w:cs="Arial"/>
          <w:lang w:eastAsia="fr-FR"/>
        </w:rPr>
        <w:t>Valin</w:t>
      </w:r>
      <w:proofErr w:type="spellEnd"/>
    </w:p>
    <w:p w14:paraId="498455D3" w14:textId="77777777" w:rsidR="00A67D0B" w:rsidRPr="00A67D0B" w:rsidRDefault="00A67D0B" w:rsidP="00A67D0B">
      <w:pPr>
        <w:tabs>
          <w:tab w:val="left" w:pos="851"/>
        </w:tabs>
        <w:jc w:val="center"/>
        <w:rPr>
          <w:rFonts w:ascii="Arial" w:hAnsi="Arial" w:cs="Arial"/>
          <w:lang w:eastAsia="fr-FR"/>
        </w:rPr>
      </w:pPr>
      <w:r w:rsidRPr="004A6437">
        <w:rPr>
          <w:rFonts w:ascii="Arial" w:hAnsi="Arial" w:cs="Arial"/>
          <w:lang w:eastAsia="fr-FR"/>
        </w:rPr>
        <w:t>CS 21623 – 75509 Paris cedex 15</w:t>
      </w:r>
    </w:p>
    <w:p w14:paraId="74DD60C2" w14:textId="77777777" w:rsidR="00192FD7" w:rsidRPr="00A67D0B" w:rsidRDefault="00192FD7" w:rsidP="00A67D0B">
      <w:pPr>
        <w:tabs>
          <w:tab w:val="left" w:pos="426"/>
          <w:tab w:val="left" w:pos="851"/>
        </w:tabs>
        <w:suppressAutoHyphens w:val="0"/>
        <w:jc w:val="center"/>
        <w:rPr>
          <w:rFonts w:ascii="Arial" w:hAnsi="Arial" w:cs="Arial"/>
          <w:lang w:eastAsia="fr-FR"/>
        </w:rPr>
      </w:pPr>
    </w:p>
    <w:p w14:paraId="6BD5DBE6" w14:textId="77777777" w:rsidR="00A67D0B" w:rsidRPr="00A67D0B" w:rsidRDefault="00A67D0B" w:rsidP="00405CD3">
      <w:pPr>
        <w:tabs>
          <w:tab w:val="left" w:pos="284"/>
          <w:tab w:val="left" w:pos="720"/>
        </w:tabs>
        <w:suppressAutoHyphens w:val="0"/>
        <w:jc w:val="both"/>
        <w:rPr>
          <w:rFonts w:ascii="Arial" w:hAnsi="Arial" w:cs="Arial"/>
          <w:lang w:eastAsia="fr-FR"/>
        </w:rPr>
      </w:pPr>
      <w:r w:rsidRPr="00A67D0B">
        <w:rPr>
          <w:rFonts w:ascii="Arial" w:hAnsi="Arial" w:cs="Arial"/>
          <w:b/>
          <w:bCs/>
          <w:color w:val="66CCFF"/>
          <w:spacing w:val="-10"/>
          <w:position w:val="-2"/>
          <w:lang w:eastAsia="fr-FR"/>
        </w:rPr>
        <w:sym w:font="Wingdings" w:char="F06E"/>
      </w:r>
      <w:r w:rsidRPr="00A67D0B">
        <w:rPr>
          <w:rFonts w:ascii="Arial" w:hAnsi="Arial" w:cs="Arial"/>
          <w:b/>
          <w:bCs/>
          <w:spacing w:val="-10"/>
          <w:position w:val="-2"/>
          <w:lang w:eastAsia="fr-FR"/>
        </w:rPr>
        <w:t xml:space="preserve">  </w:t>
      </w:r>
      <w:r w:rsidR="00405CD3">
        <w:rPr>
          <w:rFonts w:ascii="Arial" w:hAnsi="Arial" w:cs="Arial"/>
          <w:b/>
          <w:bCs/>
          <w:spacing w:val="-10"/>
          <w:position w:val="-2"/>
          <w:lang w:eastAsia="fr-FR"/>
        </w:rPr>
        <w:tab/>
      </w:r>
      <w:r w:rsidRPr="00A67D0B">
        <w:rPr>
          <w:rFonts w:ascii="Arial" w:hAnsi="Arial" w:cs="Arial"/>
          <w:lang w:eastAsia="fr-FR"/>
        </w:rPr>
        <w:t>Désignation, adresse du comptable assignataire :</w:t>
      </w:r>
    </w:p>
    <w:p w14:paraId="0661F647" w14:textId="77777777" w:rsidR="00A67D0B" w:rsidRPr="00A67D0B" w:rsidRDefault="00A67D0B" w:rsidP="00A67D0B">
      <w:pPr>
        <w:tabs>
          <w:tab w:val="left" w:pos="426"/>
          <w:tab w:val="left" w:pos="851"/>
        </w:tabs>
        <w:suppressAutoHyphens w:val="0"/>
        <w:ind w:left="1134" w:hanging="1134"/>
        <w:jc w:val="both"/>
        <w:rPr>
          <w:rFonts w:ascii="Arial" w:hAnsi="Arial" w:cs="Arial"/>
          <w:lang w:eastAsia="fr-FR"/>
        </w:rPr>
      </w:pPr>
    </w:p>
    <w:p w14:paraId="7731AEAC"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Agence comptable des services industriels de l’armement (A.C.S.I.A)</w:t>
      </w:r>
    </w:p>
    <w:p w14:paraId="4806F51E"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Département comptable ministériel</w:t>
      </w:r>
    </w:p>
    <w:p w14:paraId="4DF66AD2"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11, rue du Rempart – Immeuble Le Vendôme III</w:t>
      </w:r>
    </w:p>
    <w:p w14:paraId="016CDBDA"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93196-NOISY-LE-GRAND CEDEX</w:t>
      </w:r>
    </w:p>
    <w:p w14:paraId="483ADA57"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p>
    <w:p w14:paraId="14D71287" w14:textId="77777777" w:rsidR="00A67D0B" w:rsidRPr="00A67D0B" w:rsidRDefault="00A67D0B" w:rsidP="00405CD3">
      <w:pPr>
        <w:tabs>
          <w:tab w:val="left" w:pos="284"/>
          <w:tab w:val="left" w:pos="720"/>
        </w:tabs>
        <w:suppressAutoHyphens w:val="0"/>
        <w:jc w:val="both"/>
        <w:rPr>
          <w:rFonts w:ascii="Arial" w:hAnsi="Arial" w:cs="Arial"/>
          <w:lang w:eastAsia="fr-FR"/>
        </w:rPr>
      </w:pPr>
      <w:r w:rsidRPr="00A67D0B">
        <w:rPr>
          <w:rFonts w:ascii="Arial" w:hAnsi="Arial" w:cs="Arial"/>
          <w:b/>
          <w:bCs/>
          <w:color w:val="66CCFF"/>
          <w:spacing w:val="-10"/>
          <w:position w:val="-2"/>
          <w:lang w:eastAsia="fr-FR"/>
        </w:rPr>
        <w:sym w:font="Wingdings" w:char="F06E"/>
      </w:r>
      <w:r w:rsidRPr="00A67D0B">
        <w:rPr>
          <w:rFonts w:ascii="Arial" w:hAnsi="Arial" w:cs="Arial"/>
          <w:b/>
          <w:bCs/>
          <w:spacing w:val="-10"/>
          <w:position w:val="-2"/>
          <w:lang w:eastAsia="fr-FR"/>
        </w:rPr>
        <w:t xml:space="preserve">  </w:t>
      </w:r>
      <w:r w:rsidR="00405CD3">
        <w:rPr>
          <w:rFonts w:ascii="Arial" w:hAnsi="Arial" w:cs="Arial"/>
          <w:b/>
          <w:bCs/>
          <w:spacing w:val="-10"/>
          <w:position w:val="-2"/>
          <w:lang w:eastAsia="fr-FR"/>
        </w:rPr>
        <w:tab/>
      </w:r>
      <w:r w:rsidRPr="00A67D0B">
        <w:rPr>
          <w:rFonts w:ascii="Arial" w:hAnsi="Arial" w:cs="Arial"/>
          <w:lang w:eastAsia="fr-FR"/>
        </w:rPr>
        <w:t>Désignation, adresse de l'ordonnateur </w:t>
      </w:r>
      <w:r w:rsidR="00F56F98">
        <w:rPr>
          <w:rFonts w:ascii="Arial" w:hAnsi="Arial" w:cs="Arial"/>
          <w:lang w:eastAsia="fr-FR"/>
        </w:rPr>
        <w:t xml:space="preserve">et du service exécutant </w:t>
      </w:r>
      <w:r w:rsidRPr="00A67D0B">
        <w:rPr>
          <w:rFonts w:ascii="Arial" w:hAnsi="Arial" w:cs="Arial"/>
          <w:lang w:eastAsia="fr-FR"/>
        </w:rPr>
        <w:t>:</w:t>
      </w:r>
    </w:p>
    <w:p w14:paraId="19EE7899" w14:textId="77777777" w:rsidR="00A67D0B" w:rsidRPr="00A67D0B" w:rsidRDefault="00A67D0B" w:rsidP="00A67D0B">
      <w:pPr>
        <w:tabs>
          <w:tab w:val="left" w:pos="426"/>
          <w:tab w:val="left" w:pos="851"/>
        </w:tabs>
        <w:suppressAutoHyphens w:val="0"/>
        <w:ind w:left="1134" w:hanging="1134"/>
        <w:jc w:val="both"/>
        <w:rPr>
          <w:rFonts w:ascii="Arial" w:hAnsi="Arial" w:cs="Arial"/>
          <w:lang w:eastAsia="fr-FR"/>
        </w:rPr>
      </w:pPr>
    </w:p>
    <w:p w14:paraId="6C9537DB" w14:textId="77777777" w:rsidR="00A67D0B" w:rsidRPr="00A67D0B" w:rsidRDefault="00CE0DEC" w:rsidP="00A67D0B">
      <w:pPr>
        <w:widowControl w:val="0"/>
        <w:autoSpaceDE w:val="0"/>
        <w:autoSpaceDN w:val="0"/>
        <w:adjustRightInd w:val="0"/>
        <w:jc w:val="center"/>
        <w:rPr>
          <w:rFonts w:ascii="Arial" w:eastAsia="Arial Unicode MS" w:hAnsi="Arial" w:cs="Arial"/>
          <w:lang w:eastAsia="ar-SA"/>
        </w:rPr>
      </w:pPr>
      <w:r>
        <w:rPr>
          <w:rFonts w:ascii="Arial" w:eastAsia="Arial Unicode MS" w:hAnsi="Arial" w:cs="Arial"/>
          <w:lang w:eastAsia="ar-SA"/>
        </w:rPr>
        <w:t>SDPAMG/</w:t>
      </w:r>
      <w:r w:rsidR="00A37DED">
        <w:rPr>
          <w:rFonts w:ascii="Arial" w:eastAsia="Arial Unicode MS" w:hAnsi="Arial" w:cs="Arial"/>
          <w:lang w:eastAsia="ar-SA"/>
        </w:rPr>
        <w:t>BFIN</w:t>
      </w:r>
      <w:r w:rsidR="00A67D0B">
        <w:rPr>
          <w:rFonts w:ascii="Arial" w:eastAsia="Arial Unicode MS" w:hAnsi="Arial" w:cs="Arial"/>
          <w:lang w:eastAsia="ar-SA"/>
        </w:rPr>
        <w:t xml:space="preserve"> </w:t>
      </w:r>
      <w:r w:rsidR="00A67D0B" w:rsidRPr="00A67D0B">
        <w:rPr>
          <w:rFonts w:ascii="Arial" w:eastAsia="Arial Unicode MS" w:hAnsi="Arial" w:cs="Arial"/>
          <w:lang w:eastAsia="ar-SA"/>
        </w:rPr>
        <w:t xml:space="preserve">– PC 04 </w:t>
      </w:r>
    </w:p>
    <w:p w14:paraId="338CC831" w14:textId="77777777" w:rsidR="00A67D0B" w:rsidRPr="00A67D0B" w:rsidRDefault="00A67D0B" w:rsidP="00A67D0B">
      <w:pPr>
        <w:widowControl w:val="0"/>
        <w:autoSpaceDE w:val="0"/>
        <w:autoSpaceDN w:val="0"/>
        <w:adjustRightInd w:val="0"/>
        <w:jc w:val="center"/>
        <w:rPr>
          <w:rFonts w:ascii="Arial" w:eastAsia="Arial Unicode MS" w:hAnsi="Arial"/>
          <w:lang w:eastAsia="ar-SA"/>
        </w:rPr>
      </w:pPr>
      <w:r w:rsidRPr="00A67D0B">
        <w:rPr>
          <w:rFonts w:ascii="Arial" w:eastAsia="Arial Unicode MS" w:hAnsi="Arial" w:cs="Arial"/>
          <w:lang w:eastAsia="ar-SA"/>
        </w:rPr>
        <w:t xml:space="preserve">60, boulevard du général Martial </w:t>
      </w:r>
      <w:proofErr w:type="spellStart"/>
      <w:r w:rsidRPr="00A67D0B">
        <w:rPr>
          <w:rFonts w:ascii="Arial" w:eastAsia="Arial Unicode MS" w:hAnsi="Arial" w:cs="Arial"/>
          <w:lang w:eastAsia="ar-SA"/>
        </w:rPr>
        <w:t>Valin</w:t>
      </w:r>
      <w:proofErr w:type="spellEnd"/>
      <w:r w:rsidRPr="00A67D0B">
        <w:rPr>
          <w:rFonts w:ascii="Arial" w:eastAsia="Arial Unicode MS" w:hAnsi="Arial" w:cs="Arial"/>
          <w:lang w:eastAsia="ar-SA"/>
        </w:rPr>
        <w:t xml:space="preserve"> </w:t>
      </w:r>
    </w:p>
    <w:p w14:paraId="3AE8CE8D" w14:textId="77777777" w:rsidR="00A67D0B" w:rsidRPr="00A67D0B" w:rsidRDefault="00A67D0B" w:rsidP="00A67D0B">
      <w:pPr>
        <w:widowControl w:val="0"/>
        <w:autoSpaceDE w:val="0"/>
        <w:autoSpaceDN w:val="0"/>
        <w:adjustRightInd w:val="0"/>
        <w:jc w:val="center"/>
        <w:rPr>
          <w:rFonts w:ascii="Arial" w:eastAsia="Arial Unicode MS" w:hAnsi="Arial" w:cs="Arial"/>
          <w:lang w:eastAsia="ar-SA"/>
        </w:rPr>
      </w:pPr>
      <w:r w:rsidRPr="00A67D0B">
        <w:rPr>
          <w:rFonts w:ascii="Arial" w:eastAsia="Arial Unicode MS" w:hAnsi="Arial" w:cs="Arial"/>
          <w:lang w:eastAsia="ar-SA"/>
        </w:rPr>
        <w:t xml:space="preserve">CS 21623 </w:t>
      </w:r>
      <w:r w:rsidR="00C85941">
        <w:rPr>
          <w:rFonts w:ascii="Arial" w:eastAsia="Arial Unicode MS" w:hAnsi="Arial" w:cs="Arial"/>
          <w:lang w:eastAsia="ar-SA"/>
        </w:rPr>
        <w:t xml:space="preserve">- </w:t>
      </w:r>
      <w:r w:rsidRPr="00A67D0B">
        <w:rPr>
          <w:rFonts w:ascii="Arial" w:eastAsia="Arial Unicode MS" w:hAnsi="Arial" w:cs="Arial"/>
          <w:lang w:eastAsia="ar-SA"/>
        </w:rPr>
        <w:t>75509 Paris cedex 15</w:t>
      </w:r>
    </w:p>
    <w:p w14:paraId="10CF3DCC" w14:textId="77777777" w:rsidR="00A67D0B" w:rsidRDefault="00C85941" w:rsidP="003163C0">
      <w:pPr>
        <w:pStyle w:val="fcase2metab"/>
        <w:spacing w:after="120"/>
        <w:jc w:val="center"/>
        <w:rPr>
          <w:rFonts w:ascii="Arial" w:hAnsi="Arial" w:cs="Arial"/>
        </w:rPr>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A67D0B" w14:paraId="3EF9FE45" w14:textId="77777777" w:rsidTr="00C76A45">
        <w:tc>
          <w:tcPr>
            <w:tcW w:w="10277" w:type="dxa"/>
            <w:shd w:val="clear" w:color="auto" w:fill="66CCFF"/>
          </w:tcPr>
          <w:p w14:paraId="798276F9" w14:textId="34900255" w:rsidR="00A67D0B" w:rsidRPr="000D58C3" w:rsidRDefault="000D58C3" w:rsidP="00C76A45">
            <w:pPr>
              <w:pStyle w:val="Titre8"/>
              <w:tabs>
                <w:tab w:val="left" w:pos="851"/>
                <w:tab w:val="right" w:pos="9639"/>
              </w:tabs>
              <w:spacing w:before="120" w:after="120"/>
              <w:rPr>
                <w:rFonts w:ascii="CIDFont+F1" w:hAnsi="CIDFont+F1" w:cs="CIDFont+F1"/>
              </w:rPr>
            </w:pPr>
            <w:r w:rsidRPr="000D58C3">
              <w:rPr>
                <w:rFonts w:ascii="CIDFont+F1" w:hAnsi="CIDFont+F1" w:cs="CIDFont+F1"/>
              </w:rPr>
              <w:lastRenderedPageBreak/>
              <w:t xml:space="preserve">ANNEXE FINANCIERE </w:t>
            </w:r>
          </w:p>
          <w:p w14:paraId="03C6F6A7" w14:textId="2E0F6F43" w:rsidR="00FA7FA5" w:rsidRPr="00FA7FA5" w:rsidRDefault="00FA7FA5" w:rsidP="00FA7FA5">
            <w:pPr>
              <w:jc w:val="center"/>
              <w:rPr>
                <w:rFonts w:ascii="CIDFont+F1" w:hAnsi="CIDFont+F1" w:cs="CIDFont+F1"/>
                <w:b/>
                <w:bCs/>
                <w:sz w:val="24"/>
              </w:rPr>
            </w:pPr>
            <w:r w:rsidRPr="00FA7FA5">
              <w:rPr>
                <w:rFonts w:ascii="CIDFont+F1" w:hAnsi="CIDFont+F1" w:cs="CIDFont+F1"/>
                <w:b/>
                <w:bCs/>
                <w:sz w:val="24"/>
              </w:rPr>
              <w:t>DPGF</w:t>
            </w:r>
          </w:p>
          <w:p w14:paraId="0EAF4EE4" w14:textId="77777777" w:rsidR="00FF7264" w:rsidRPr="000D58C3" w:rsidRDefault="00FF7264" w:rsidP="00915748">
            <w:pPr>
              <w:pStyle w:val="Titre8"/>
              <w:rPr>
                <w:rFonts w:ascii="CIDFont+F1" w:hAnsi="CIDFont+F1" w:cs="CIDFont+F1"/>
              </w:rPr>
            </w:pPr>
          </w:p>
          <w:p w14:paraId="1D1B33AF" w14:textId="3A16C750" w:rsidR="00A67D0B" w:rsidRPr="000D58C3" w:rsidRDefault="000D58C3" w:rsidP="00915748">
            <w:pPr>
              <w:pStyle w:val="Titre8"/>
              <w:rPr>
                <w:rFonts w:ascii="CIDFont+F1" w:hAnsi="CIDFont+F1" w:cs="CIDFont+F1"/>
              </w:rPr>
            </w:pPr>
            <w:r w:rsidRPr="000D58C3">
              <w:rPr>
                <w:rFonts w:ascii="CIDFont+F1" w:hAnsi="CIDFont+F1" w:cs="CIDFont+F1"/>
              </w:rPr>
              <w:t>R</w:t>
            </w:r>
            <w:r>
              <w:rPr>
                <w:rFonts w:ascii="CIDFont+F1" w:hAnsi="CIDFont+F1" w:cs="CIDFont+F1"/>
              </w:rPr>
              <w:t>EALISATION DE JOURNAUX TELEVISES, MAGAZINE TV ET SEQUENCES VIDEOS POUR L’INTRANET DU SERVICE DU COMMISSARIAT DES ARMEES (SCA) ET DE LA DIRECTION GENERALE DE L’ARMEMENT (DGA)</w:t>
            </w:r>
          </w:p>
          <w:p w14:paraId="379A728D" w14:textId="77777777" w:rsidR="009E4ED2" w:rsidRPr="000D58C3" w:rsidRDefault="009E4ED2" w:rsidP="009E4ED2">
            <w:pPr>
              <w:rPr>
                <w:rFonts w:ascii="CIDFont+F1" w:hAnsi="CIDFont+F1" w:cs="CIDFont+F1"/>
                <w:b/>
                <w:bCs/>
                <w:sz w:val="24"/>
              </w:rPr>
            </w:pPr>
          </w:p>
          <w:p w14:paraId="3B296AFB" w14:textId="63CA737D" w:rsidR="009E4ED2" w:rsidRPr="000D58C3" w:rsidRDefault="000D58C3" w:rsidP="000424B2">
            <w:pPr>
              <w:spacing w:after="120"/>
              <w:jc w:val="center"/>
              <w:rPr>
                <w:rFonts w:ascii="CIDFont+F1" w:hAnsi="CIDFont+F1" w:cs="CIDFont+F1"/>
                <w:b/>
                <w:bCs/>
                <w:sz w:val="24"/>
              </w:rPr>
            </w:pPr>
            <w:r w:rsidRPr="000D58C3">
              <w:rPr>
                <w:rFonts w:ascii="CIDFont+F1" w:hAnsi="CIDFont+F1" w:cs="CIDFont+F1"/>
                <w:b/>
                <w:bCs/>
                <w:sz w:val="24"/>
              </w:rPr>
              <w:t>LOT 1 DCSCA</w:t>
            </w:r>
          </w:p>
        </w:tc>
      </w:tr>
    </w:tbl>
    <w:p w14:paraId="179C63CD" w14:textId="420ECBCA" w:rsidR="00AA0756" w:rsidRDefault="00AA0756" w:rsidP="00AA0756">
      <w:pPr>
        <w:tabs>
          <w:tab w:val="left" w:pos="851"/>
        </w:tabs>
        <w:jc w:val="both"/>
        <w:rPr>
          <w:b/>
          <w:sz w:val="24"/>
          <w:szCs w:val="24"/>
        </w:rPr>
      </w:pPr>
    </w:p>
    <w:p w14:paraId="4CACDC6C" w14:textId="29BAA199" w:rsidR="002A08D1" w:rsidRPr="002A08D1" w:rsidRDefault="002A08D1" w:rsidP="00AA0756">
      <w:pPr>
        <w:tabs>
          <w:tab w:val="left" w:pos="851"/>
        </w:tabs>
        <w:jc w:val="both"/>
        <w:rPr>
          <w:b/>
          <w:sz w:val="24"/>
          <w:szCs w:val="24"/>
          <w:u w:val="single"/>
        </w:rPr>
      </w:pPr>
      <w:r w:rsidRPr="002A08D1">
        <w:rPr>
          <w:b/>
          <w:sz w:val="24"/>
          <w:szCs w:val="24"/>
          <w:u w:val="single"/>
        </w:rPr>
        <w:t>Poste 1 forfaitaire :</w:t>
      </w:r>
    </w:p>
    <w:p w14:paraId="49B01AD7" w14:textId="77777777" w:rsidR="002A08D1" w:rsidRDefault="002A08D1" w:rsidP="00AA0756">
      <w:pPr>
        <w:tabs>
          <w:tab w:val="left" w:pos="851"/>
        </w:tabs>
        <w:jc w:val="both"/>
        <w:rPr>
          <w:b/>
          <w:sz w:val="24"/>
          <w:szCs w:val="24"/>
        </w:rPr>
      </w:pPr>
    </w:p>
    <w:p w14:paraId="4A6BB6E9" w14:textId="3295AD41" w:rsidR="003163C0" w:rsidRDefault="00F25472" w:rsidP="00991B00">
      <w:pPr>
        <w:tabs>
          <w:tab w:val="left" w:pos="851"/>
        </w:tabs>
        <w:rPr>
          <w:rFonts w:ascii="Arial" w:hAnsi="Arial" w:cs="Arial"/>
          <w:b/>
          <w:sz w:val="22"/>
          <w:szCs w:val="22"/>
          <w:u w:val="single"/>
        </w:rPr>
      </w:pPr>
      <w:r>
        <w:rPr>
          <w:rFonts w:ascii="Arial" w:hAnsi="Arial" w:cs="Arial"/>
          <w:b/>
          <w:sz w:val="22"/>
          <w:szCs w:val="22"/>
          <w:u w:val="single"/>
        </w:rPr>
        <w:t xml:space="preserve">Poste 2 </w:t>
      </w:r>
    </w:p>
    <w:p w14:paraId="3324521C" w14:textId="77777777" w:rsidR="00F25472" w:rsidRPr="0055099F" w:rsidRDefault="00F25472" w:rsidP="00991B00">
      <w:pPr>
        <w:tabs>
          <w:tab w:val="left" w:pos="851"/>
        </w:tabs>
        <w:rPr>
          <w:rFonts w:ascii="Arial" w:hAnsi="Arial" w:cs="Arial"/>
          <w:b/>
          <w:sz w:val="22"/>
          <w:szCs w:val="22"/>
          <w:u w:val="single"/>
        </w:rPr>
      </w:pPr>
    </w:p>
    <w:p w14:paraId="2154EA6E" w14:textId="77777777" w:rsidR="00C40693" w:rsidRPr="0055099F" w:rsidRDefault="00C40693" w:rsidP="00C40693">
      <w:pPr>
        <w:tabs>
          <w:tab w:val="left" w:pos="851"/>
        </w:tabs>
        <w:rPr>
          <w:rFonts w:ascii="Arial" w:hAnsi="Arial" w:cs="Arial"/>
        </w:rPr>
      </w:pPr>
      <w:r w:rsidRPr="0055099F">
        <w:rPr>
          <w:rFonts w:ascii="Arial" w:hAnsi="Arial" w:cs="Arial"/>
        </w:rPr>
        <w:t>Taux de TVA applicable : 20%</w:t>
      </w:r>
    </w:p>
    <w:p w14:paraId="51B23302" w14:textId="77777777" w:rsidR="00991B00" w:rsidRPr="0055099F" w:rsidRDefault="00991B00" w:rsidP="00BA4CA4">
      <w:pPr>
        <w:tabs>
          <w:tab w:val="left" w:pos="851"/>
        </w:tabs>
        <w:rPr>
          <w:rFonts w:ascii="Arial" w:hAnsi="Arial" w:cs="Arial"/>
        </w:rPr>
      </w:pPr>
    </w:p>
    <w:tbl>
      <w:tblPr>
        <w:tblStyle w:val="Grilledutableau"/>
        <w:tblW w:w="10774" w:type="dxa"/>
        <w:tblInd w:w="-5" w:type="dxa"/>
        <w:tblLook w:val="04A0" w:firstRow="1" w:lastRow="0" w:firstColumn="1" w:lastColumn="0" w:noHBand="0" w:noVBand="1"/>
      </w:tblPr>
      <w:tblGrid>
        <w:gridCol w:w="4141"/>
        <w:gridCol w:w="1953"/>
        <w:gridCol w:w="1851"/>
        <w:gridCol w:w="895"/>
        <w:gridCol w:w="1934"/>
      </w:tblGrid>
      <w:tr w:rsidR="002A08D1" w:rsidRPr="0055099F" w14:paraId="0CDF5F91" w14:textId="77777777" w:rsidTr="00E579B9">
        <w:tc>
          <w:tcPr>
            <w:tcW w:w="3970" w:type="dxa"/>
          </w:tcPr>
          <w:p w14:paraId="5CF1B920" w14:textId="74E507A9" w:rsidR="00F25472" w:rsidRPr="00520B96" w:rsidRDefault="00520B96" w:rsidP="00620F9D">
            <w:pPr>
              <w:tabs>
                <w:tab w:val="left" w:pos="851"/>
              </w:tabs>
              <w:jc w:val="center"/>
              <w:rPr>
                <w:rFonts w:ascii="Arial" w:hAnsi="Arial" w:cs="Arial"/>
                <w:b/>
              </w:rPr>
            </w:pPr>
            <w:r w:rsidRPr="00520B96">
              <w:rPr>
                <w:rFonts w:ascii="Arial" w:hAnsi="Arial" w:cs="Arial"/>
                <w:b/>
              </w:rPr>
              <w:t>UO</w:t>
            </w:r>
          </w:p>
        </w:tc>
        <w:tc>
          <w:tcPr>
            <w:tcW w:w="1970" w:type="dxa"/>
          </w:tcPr>
          <w:p w14:paraId="138B031D" w14:textId="1009A453" w:rsidR="00F25472" w:rsidRPr="00520B96" w:rsidRDefault="00F25472" w:rsidP="00620F9D">
            <w:pPr>
              <w:tabs>
                <w:tab w:val="left" w:pos="851"/>
              </w:tabs>
              <w:jc w:val="center"/>
              <w:rPr>
                <w:rFonts w:ascii="Arial" w:hAnsi="Arial" w:cs="Arial"/>
                <w:b/>
              </w:rPr>
            </w:pPr>
            <w:proofErr w:type="spellStart"/>
            <w:r w:rsidRPr="00520B96">
              <w:rPr>
                <w:rFonts w:ascii="Arial" w:hAnsi="Arial" w:cs="Arial"/>
                <w:b/>
              </w:rPr>
              <w:t>Designation</w:t>
            </w:r>
            <w:proofErr w:type="spellEnd"/>
            <w:r w:rsidRPr="00520B96">
              <w:rPr>
                <w:rFonts w:ascii="Arial" w:hAnsi="Arial" w:cs="Arial"/>
                <w:b/>
              </w:rPr>
              <w:t xml:space="preserve"> des prestations</w:t>
            </w:r>
          </w:p>
        </w:tc>
        <w:tc>
          <w:tcPr>
            <w:tcW w:w="1914" w:type="dxa"/>
          </w:tcPr>
          <w:p w14:paraId="1BE7E1A1" w14:textId="3249F505" w:rsidR="00F25472" w:rsidRPr="00520B96" w:rsidRDefault="00F25472" w:rsidP="00620F9D">
            <w:pPr>
              <w:tabs>
                <w:tab w:val="left" w:pos="851"/>
              </w:tabs>
              <w:jc w:val="center"/>
              <w:rPr>
                <w:rFonts w:ascii="Arial" w:hAnsi="Arial" w:cs="Arial"/>
                <w:b/>
              </w:rPr>
            </w:pPr>
            <w:r w:rsidRPr="00520B96">
              <w:rPr>
                <w:rFonts w:ascii="Arial" w:hAnsi="Arial" w:cs="Arial"/>
                <w:b/>
              </w:rPr>
              <w:t>Prix unitaire</w:t>
            </w:r>
          </w:p>
          <w:p w14:paraId="570324D8" w14:textId="62173DA4" w:rsidR="00F25472" w:rsidRPr="00520B96" w:rsidRDefault="00F25472" w:rsidP="00620F9D">
            <w:pPr>
              <w:tabs>
                <w:tab w:val="left" w:pos="851"/>
              </w:tabs>
              <w:jc w:val="center"/>
              <w:rPr>
                <w:rFonts w:ascii="Arial" w:hAnsi="Arial" w:cs="Arial"/>
                <w:b/>
              </w:rPr>
            </w:pPr>
            <w:r w:rsidRPr="00520B96">
              <w:rPr>
                <w:rFonts w:ascii="Arial" w:hAnsi="Arial" w:cs="Arial"/>
                <w:b/>
              </w:rPr>
              <w:t>en euros H.T.</w:t>
            </w:r>
          </w:p>
        </w:tc>
        <w:tc>
          <w:tcPr>
            <w:tcW w:w="917" w:type="dxa"/>
          </w:tcPr>
          <w:p w14:paraId="2EA96898" w14:textId="1DC481F7" w:rsidR="00F25472" w:rsidRPr="00520B96" w:rsidRDefault="00F25472" w:rsidP="00620F9D">
            <w:pPr>
              <w:tabs>
                <w:tab w:val="left" w:pos="851"/>
              </w:tabs>
              <w:jc w:val="center"/>
              <w:rPr>
                <w:rFonts w:ascii="Arial" w:hAnsi="Arial" w:cs="Arial"/>
                <w:b/>
              </w:rPr>
            </w:pPr>
            <w:r w:rsidRPr="00520B96">
              <w:rPr>
                <w:rFonts w:ascii="Arial" w:hAnsi="Arial" w:cs="Arial"/>
                <w:b/>
              </w:rPr>
              <w:t>Tva</w:t>
            </w:r>
          </w:p>
        </w:tc>
        <w:tc>
          <w:tcPr>
            <w:tcW w:w="2003" w:type="dxa"/>
          </w:tcPr>
          <w:p w14:paraId="7E47C906" w14:textId="5A4996C2" w:rsidR="00F25472" w:rsidRPr="00520B96" w:rsidRDefault="00F25472" w:rsidP="00620F9D">
            <w:pPr>
              <w:tabs>
                <w:tab w:val="left" w:pos="851"/>
              </w:tabs>
              <w:jc w:val="center"/>
              <w:rPr>
                <w:rFonts w:ascii="Arial" w:hAnsi="Arial" w:cs="Arial"/>
                <w:b/>
              </w:rPr>
            </w:pPr>
            <w:r w:rsidRPr="00520B96">
              <w:rPr>
                <w:rFonts w:ascii="Arial" w:hAnsi="Arial" w:cs="Arial"/>
                <w:b/>
              </w:rPr>
              <w:t>Prix unitaire</w:t>
            </w:r>
          </w:p>
          <w:p w14:paraId="341E6397" w14:textId="056D3DD6" w:rsidR="00F25472" w:rsidRPr="00520B96" w:rsidRDefault="00F25472" w:rsidP="00620F9D">
            <w:pPr>
              <w:tabs>
                <w:tab w:val="left" w:pos="851"/>
              </w:tabs>
              <w:jc w:val="center"/>
              <w:rPr>
                <w:rFonts w:ascii="Arial" w:hAnsi="Arial" w:cs="Arial"/>
                <w:b/>
              </w:rPr>
            </w:pPr>
            <w:r w:rsidRPr="00520B96">
              <w:rPr>
                <w:rFonts w:ascii="Arial" w:hAnsi="Arial" w:cs="Arial"/>
                <w:b/>
              </w:rPr>
              <w:t>en euros T.T.C.</w:t>
            </w:r>
          </w:p>
        </w:tc>
      </w:tr>
      <w:tr w:rsidR="002A08D1" w:rsidRPr="0055099F" w14:paraId="5650F932" w14:textId="77777777" w:rsidTr="00E579B9">
        <w:tc>
          <w:tcPr>
            <w:tcW w:w="3970" w:type="dxa"/>
          </w:tcPr>
          <w:p w14:paraId="07CEDD1A" w14:textId="0A24CE76" w:rsidR="00F25472" w:rsidRPr="0055099F" w:rsidRDefault="00F25472" w:rsidP="002A08D1">
            <w:r>
              <w:t>UO_SCA_</w:t>
            </w:r>
            <w:r w:rsidR="002A08D1">
              <w:t>MAG_TV_VL</w:t>
            </w:r>
          </w:p>
        </w:tc>
        <w:tc>
          <w:tcPr>
            <w:tcW w:w="1970" w:type="dxa"/>
          </w:tcPr>
          <w:p w14:paraId="7061EAA1" w14:textId="14AD213F" w:rsidR="00F25472" w:rsidRPr="0055099F" w:rsidRDefault="006343CD" w:rsidP="00620F9D">
            <w:r>
              <w:t xml:space="preserve">1 </w:t>
            </w:r>
            <w:r w:rsidR="00F25472" w:rsidRPr="0055099F">
              <w:t>MAGAZINE TELEVISE Réalisation d’un numéro version longue</w:t>
            </w:r>
          </w:p>
        </w:tc>
        <w:tc>
          <w:tcPr>
            <w:tcW w:w="1914" w:type="dxa"/>
          </w:tcPr>
          <w:p w14:paraId="77732217" w14:textId="77777777" w:rsidR="00F25472" w:rsidRPr="0055099F" w:rsidRDefault="00F25472" w:rsidP="00BA4CA4">
            <w:pPr>
              <w:tabs>
                <w:tab w:val="left" w:pos="851"/>
              </w:tabs>
              <w:rPr>
                <w:rFonts w:ascii="Arial" w:hAnsi="Arial" w:cs="Arial"/>
              </w:rPr>
            </w:pPr>
          </w:p>
        </w:tc>
        <w:tc>
          <w:tcPr>
            <w:tcW w:w="917" w:type="dxa"/>
          </w:tcPr>
          <w:p w14:paraId="16EFB316" w14:textId="77777777" w:rsidR="00F25472" w:rsidRPr="0055099F" w:rsidRDefault="00F25472" w:rsidP="00BA4CA4">
            <w:pPr>
              <w:tabs>
                <w:tab w:val="left" w:pos="851"/>
              </w:tabs>
              <w:rPr>
                <w:rFonts w:ascii="Arial" w:hAnsi="Arial" w:cs="Arial"/>
              </w:rPr>
            </w:pPr>
          </w:p>
        </w:tc>
        <w:tc>
          <w:tcPr>
            <w:tcW w:w="2003" w:type="dxa"/>
          </w:tcPr>
          <w:p w14:paraId="04B607AC" w14:textId="77777777" w:rsidR="00F25472" w:rsidRPr="0055099F" w:rsidRDefault="00F25472" w:rsidP="00BA4CA4">
            <w:pPr>
              <w:tabs>
                <w:tab w:val="left" w:pos="851"/>
              </w:tabs>
              <w:rPr>
                <w:rFonts w:ascii="Arial" w:hAnsi="Arial" w:cs="Arial"/>
              </w:rPr>
            </w:pPr>
          </w:p>
        </w:tc>
      </w:tr>
      <w:tr w:rsidR="002A08D1" w:rsidRPr="0055099F" w14:paraId="347F2C70" w14:textId="77777777" w:rsidTr="00E579B9">
        <w:tc>
          <w:tcPr>
            <w:tcW w:w="3970" w:type="dxa"/>
          </w:tcPr>
          <w:p w14:paraId="23BDD385" w14:textId="644B15DF" w:rsidR="00F25472" w:rsidRPr="0055099F" w:rsidRDefault="002A08D1" w:rsidP="002A08D1">
            <w:r>
              <w:t>UO_SCA_MAG_TV_VC</w:t>
            </w:r>
          </w:p>
        </w:tc>
        <w:tc>
          <w:tcPr>
            <w:tcW w:w="1970" w:type="dxa"/>
          </w:tcPr>
          <w:p w14:paraId="7B74D757" w14:textId="761083E7" w:rsidR="00F25472" w:rsidRPr="0055099F" w:rsidRDefault="006343CD" w:rsidP="00620F9D">
            <w:pPr>
              <w:rPr>
                <w:rFonts w:ascii="Arial" w:hAnsi="Arial" w:cs="Arial"/>
              </w:rPr>
            </w:pPr>
            <w:r>
              <w:t xml:space="preserve">1 </w:t>
            </w:r>
            <w:r w:rsidR="00F25472" w:rsidRPr="0055099F">
              <w:t>MAGAZINE TELEVISE Réalisation d’un numéro version courte</w:t>
            </w:r>
          </w:p>
        </w:tc>
        <w:tc>
          <w:tcPr>
            <w:tcW w:w="1914" w:type="dxa"/>
          </w:tcPr>
          <w:p w14:paraId="4C761F30" w14:textId="77777777" w:rsidR="00F25472" w:rsidRPr="0055099F" w:rsidRDefault="00F25472" w:rsidP="00BA4CA4">
            <w:pPr>
              <w:tabs>
                <w:tab w:val="left" w:pos="851"/>
              </w:tabs>
              <w:rPr>
                <w:rFonts w:ascii="Arial" w:hAnsi="Arial" w:cs="Arial"/>
              </w:rPr>
            </w:pPr>
          </w:p>
        </w:tc>
        <w:tc>
          <w:tcPr>
            <w:tcW w:w="917" w:type="dxa"/>
          </w:tcPr>
          <w:p w14:paraId="6A975491" w14:textId="77777777" w:rsidR="00F25472" w:rsidRPr="0055099F" w:rsidRDefault="00F25472" w:rsidP="00BA4CA4">
            <w:pPr>
              <w:tabs>
                <w:tab w:val="left" w:pos="851"/>
              </w:tabs>
              <w:rPr>
                <w:rFonts w:ascii="Arial" w:hAnsi="Arial" w:cs="Arial"/>
              </w:rPr>
            </w:pPr>
          </w:p>
        </w:tc>
        <w:tc>
          <w:tcPr>
            <w:tcW w:w="2003" w:type="dxa"/>
          </w:tcPr>
          <w:p w14:paraId="4A94409A" w14:textId="77777777" w:rsidR="00F25472" w:rsidRPr="0055099F" w:rsidRDefault="00F25472" w:rsidP="00BA4CA4">
            <w:pPr>
              <w:tabs>
                <w:tab w:val="left" w:pos="851"/>
              </w:tabs>
              <w:rPr>
                <w:rFonts w:ascii="Arial" w:hAnsi="Arial" w:cs="Arial"/>
              </w:rPr>
            </w:pPr>
          </w:p>
        </w:tc>
      </w:tr>
      <w:tr w:rsidR="002A08D1" w:rsidRPr="0055099F" w14:paraId="6D263FC5" w14:textId="77777777" w:rsidTr="00E579B9">
        <w:tc>
          <w:tcPr>
            <w:tcW w:w="3970" w:type="dxa"/>
          </w:tcPr>
          <w:p w14:paraId="74E4CA0E" w14:textId="5BD36DC1" w:rsidR="00F25472" w:rsidRPr="0055099F" w:rsidRDefault="00F25472" w:rsidP="002A08D1">
            <w:r>
              <w:t>UO_SCA_</w:t>
            </w:r>
            <w:r w:rsidR="002A08D1">
              <w:t>MAG_TV_SUJET_SUP_RP</w:t>
            </w:r>
          </w:p>
        </w:tc>
        <w:tc>
          <w:tcPr>
            <w:tcW w:w="1970" w:type="dxa"/>
          </w:tcPr>
          <w:p w14:paraId="0DD88C06" w14:textId="10513648" w:rsidR="00F25472" w:rsidRPr="0055099F" w:rsidRDefault="006343CD" w:rsidP="00620F9D">
            <w:pPr>
              <w:rPr>
                <w:rFonts w:ascii="Arial" w:hAnsi="Arial" w:cs="Arial"/>
              </w:rPr>
            </w:pPr>
            <w:r>
              <w:t xml:space="preserve">1 </w:t>
            </w:r>
            <w:r w:rsidR="00F25472" w:rsidRPr="0055099F">
              <w:t>MAGAZINE TELEVISE sujet supplémentaire en région parisienne</w:t>
            </w:r>
          </w:p>
        </w:tc>
        <w:tc>
          <w:tcPr>
            <w:tcW w:w="1914" w:type="dxa"/>
          </w:tcPr>
          <w:p w14:paraId="478072A8" w14:textId="77777777" w:rsidR="00F25472" w:rsidRPr="0055099F" w:rsidRDefault="00F25472" w:rsidP="00BA4CA4">
            <w:pPr>
              <w:tabs>
                <w:tab w:val="left" w:pos="851"/>
              </w:tabs>
              <w:rPr>
                <w:rFonts w:ascii="Arial" w:hAnsi="Arial" w:cs="Arial"/>
              </w:rPr>
            </w:pPr>
          </w:p>
        </w:tc>
        <w:tc>
          <w:tcPr>
            <w:tcW w:w="917" w:type="dxa"/>
          </w:tcPr>
          <w:p w14:paraId="25BB84E1" w14:textId="77777777" w:rsidR="00F25472" w:rsidRPr="0055099F" w:rsidRDefault="00F25472" w:rsidP="00BA4CA4">
            <w:pPr>
              <w:tabs>
                <w:tab w:val="left" w:pos="851"/>
              </w:tabs>
              <w:rPr>
                <w:rFonts w:ascii="Arial" w:hAnsi="Arial" w:cs="Arial"/>
              </w:rPr>
            </w:pPr>
          </w:p>
        </w:tc>
        <w:tc>
          <w:tcPr>
            <w:tcW w:w="2003" w:type="dxa"/>
          </w:tcPr>
          <w:p w14:paraId="25E56A28" w14:textId="77777777" w:rsidR="00F25472" w:rsidRPr="0055099F" w:rsidRDefault="00F25472" w:rsidP="00BA4CA4">
            <w:pPr>
              <w:tabs>
                <w:tab w:val="left" w:pos="851"/>
              </w:tabs>
              <w:rPr>
                <w:rFonts w:ascii="Arial" w:hAnsi="Arial" w:cs="Arial"/>
              </w:rPr>
            </w:pPr>
          </w:p>
        </w:tc>
      </w:tr>
      <w:tr w:rsidR="002A08D1" w:rsidRPr="0055099F" w14:paraId="2B915543" w14:textId="77777777" w:rsidTr="00E579B9">
        <w:tc>
          <w:tcPr>
            <w:tcW w:w="3970" w:type="dxa"/>
          </w:tcPr>
          <w:p w14:paraId="123A0CA3" w14:textId="567FE92C" w:rsidR="00F25472" w:rsidRPr="0055099F" w:rsidRDefault="00E579B9" w:rsidP="00E579B9">
            <w:r>
              <w:t>UO_SCA_MAG_TV_SUJET_SUP_PRO</w:t>
            </w:r>
          </w:p>
        </w:tc>
        <w:tc>
          <w:tcPr>
            <w:tcW w:w="1970" w:type="dxa"/>
          </w:tcPr>
          <w:p w14:paraId="6F694E17" w14:textId="650CC75D" w:rsidR="00F25472" w:rsidRPr="0055099F" w:rsidRDefault="006343CD" w:rsidP="00620F9D">
            <w:pPr>
              <w:rPr>
                <w:rFonts w:ascii="Arial" w:hAnsi="Arial" w:cs="Arial"/>
              </w:rPr>
            </w:pPr>
            <w:r>
              <w:t xml:space="preserve">1 </w:t>
            </w:r>
            <w:r w:rsidR="00F25472" w:rsidRPr="0055099F">
              <w:t>MAGAZINE TELEVISE sujet supplémentaire en province</w:t>
            </w:r>
          </w:p>
        </w:tc>
        <w:tc>
          <w:tcPr>
            <w:tcW w:w="1914" w:type="dxa"/>
          </w:tcPr>
          <w:p w14:paraId="35E5CD5B" w14:textId="77777777" w:rsidR="00F25472" w:rsidRPr="0055099F" w:rsidRDefault="00F25472" w:rsidP="00BA4CA4">
            <w:pPr>
              <w:tabs>
                <w:tab w:val="left" w:pos="851"/>
              </w:tabs>
              <w:rPr>
                <w:rFonts w:ascii="Arial" w:hAnsi="Arial" w:cs="Arial"/>
              </w:rPr>
            </w:pPr>
          </w:p>
        </w:tc>
        <w:tc>
          <w:tcPr>
            <w:tcW w:w="917" w:type="dxa"/>
          </w:tcPr>
          <w:p w14:paraId="4C03DF6B" w14:textId="77777777" w:rsidR="00F25472" w:rsidRPr="0055099F" w:rsidRDefault="00F25472" w:rsidP="00BA4CA4">
            <w:pPr>
              <w:tabs>
                <w:tab w:val="left" w:pos="851"/>
              </w:tabs>
              <w:rPr>
                <w:rFonts w:ascii="Arial" w:hAnsi="Arial" w:cs="Arial"/>
              </w:rPr>
            </w:pPr>
          </w:p>
        </w:tc>
        <w:tc>
          <w:tcPr>
            <w:tcW w:w="2003" w:type="dxa"/>
          </w:tcPr>
          <w:p w14:paraId="4B9EF106" w14:textId="77777777" w:rsidR="00F25472" w:rsidRPr="0055099F" w:rsidRDefault="00F25472" w:rsidP="00BA4CA4">
            <w:pPr>
              <w:tabs>
                <w:tab w:val="left" w:pos="851"/>
              </w:tabs>
              <w:rPr>
                <w:rFonts w:ascii="Arial" w:hAnsi="Arial" w:cs="Arial"/>
              </w:rPr>
            </w:pPr>
          </w:p>
        </w:tc>
      </w:tr>
      <w:tr w:rsidR="002A08D1" w:rsidRPr="0055099F" w14:paraId="237E7A8F" w14:textId="77777777" w:rsidTr="00E579B9">
        <w:tc>
          <w:tcPr>
            <w:tcW w:w="3970" w:type="dxa"/>
          </w:tcPr>
          <w:p w14:paraId="1BB062FF" w14:textId="614C2F1D" w:rsidR="00F25472" w:rsidRPr="0055099F" w:rsidRDefault="00E579B9" w:rsidP="00E579B9">
            <w:r>
              <w:t>UO_SCA_MAG_TV_SUJET_SUP_O</w:t>
            </w:r>
          </w:p>
        </w:tc>
        <w:tc>
          <w:tcPr>
            <w:tcW w:w="1970" w:type="dxa"/>
          </w:tcPr>
          <w:p w14:paraId="0180BC44" w14:textId="1737329A" w:rsidR="00F25472" w:rsidRPr="0055099F" w:rsidRDefault="006343CD" w:rsidP="00620F9D">
            <w:pPr>
              <w:rPr>
                <w:rFonts w:ascii="Arial" w:hAnsi="Arial" w:cs="Arial"/>
              </w:rPr>
            </w:pPr>
            <w:r>
              <w:t xml:space="preserve">1 </w:t>
            </w:r>
            <w:r w:rsidR="00F25472" w:rsidRPr="0055099F">
              <w:t>MAGAZINE TELEVISE sujet supplémentaire outre-mer</w:t>
            </w:r>
          </w:p>
        </w:tc>
        <w:tc>
          <w:tcPr>
            <w:tcW w:w="1914" w:type="dxa"/>
          </w:tcPr>
          <w:p w14:paraId="42C336C6" w14:textId="77777777" w:rsidR="00F25472" w:rsidRPr="0055099F" w:rsidRDefault="00F25472" w:rsidP="00BA4CA4">
            <w:pPr>
              <w:tabs>
                <w:tab w:val="left" w:pos="851"/>
              </w:tabs>
              <w:rPr>
                <w:rFonts w:ascii="Arial" w:hAnsi="Arial" w:cs="Arial"/>
              </w:rPr>
            </w:pPr>
          </w:p>
        </w:tc>
        <w:tc>
          <w:tcPr>
            <w:tcW w:w="917" w:type="dxa"/>
          </w:tcPr>
          <w:p w14:paraId="56191B01" w14:textId="77777777" w:rsidR="00F25472" w:rsidRPr="0055099F" w:rsidRDefault="00F25472" w:rsidP="00BA4CA4">
            <w:pPr>
              <w:tabs>
                <w:tab w:val="left" w:pos="851"/>
              </w:tabs>
              <w:rPr>
                <w:rFonts w:ascii="Arial" w:hAnsi="Arial" w:cs="Arial"/>
              </w:rPr>
            </w:pPr>
          </w:p>
        </w:tc>
        <w:tc>
          <w:tcPr>
            <w:tcW w:w="2003" w:type="dxa"/>
          </w:tcPr>
          <w:p w14:paraId="1C2DC8D6" w14:textId="77777777" w:rsidR="00F25472" w:rsidRPr="0055099F" w:rsidRDefault="00F25472" w:rsidP="00BA4CA4">
            <w:pPr>
              <w:tabs>
                <w:tab w:val="left" w:pos="851"/>
              </w:tabs>
              <w:rPr>
                <w:rFonts w:ascii="Arial" w:hAnsi="Arial" w:cs="Arial"/>
              </w:rPr>
            </w:pPr>
          </w:p>
        </w:tc>
      </w:tr>
      <w:tr w:rsidR="002A08D1" w:rsidRPr="0055099F" w14:paraId="5CC6B732" w14:textId="77777777" w:rsidTr="00E579B9">
        <w:tc>
          <w:tcPr>
            <w:tcW w:w="3970" w:type="dxa"/>
          </w:tcPr>
          <w:p w14:paraId="228FD6C4" w14:textId="69011D32" w:rsidR="002A08D1" w:rsidRPr="0055099F" w:rsidRDefault="002A08D1" w:rsidP="002A08D1">
            <w:r w:rsidRPr="00D70089">
              <w:t>UO_</w:t>
            </w:r>
            <w:r>
              <w:t>SCA_</w:t>
            </w:r>
            <w:r w:rsidRPr="00D70089">
              <w:t>SEQ_VIDEOS_VL</w:t>
            </w:r>
          </w:p>
        </w:tc>
        <w:tc>
          <w:tcPr>
            <w:tcW w:w="1970" w:type="dxa"/>
          </w:tcPr>
          <w:p w14:paraId="463077FF" w14:textId="070856B4" w:rsidR="002A08D1" w:rsidRPr="0055099F" w:rsidRDefault="002A08D1" w:rsidP="002A08D1">
            <w:pPr>
              <w:rPr>
                <w:rFonts w:ascii="Arial" w:hAnsi="Arial" w:cs="Arial"/>
              </w:rPr>
            </w:pPr>
            <w:r>
              <w:t xml:space="preserve">1 </w:t>
            </w:r>
            <w:r w:rsidRPr="0055099F">
              <w:t>SEQUENCES VIDEOS réalisation d’une séquence en région parisienne et en province (version longue)</w:t>
            </w:r>
          </w:p>
        </w:tc>
        <w:tc>
          <w:tcPr>
            <w:tcW w:w="1914" w:type="dxa"/>
          </w:tcPr>
          <w:p w14:paraId="4C784661" w14:textId="77777777" w:rsidR="002A08D1" w:rsidRPr="0055099F" w:rsidRDefault="002A08D1" w:rsidP="002A08D1">
            <w:pPr>
              <w:tabs>
                <w:tab w:val="left" w:pos="851"/>
              </w:tabs>
              <w:rPr>
                <w:rFonts w:ascii="Arial" w:hAnsi="Arial" w:cs="Arial"/>
              </w:rPr>
            </w:pPr>
          </w:p>
        </w:tc>
        <w:tc>
          <w:tcPr>
            <w:tcW w:w="917" w:type="dxa"/>
          </w:tcPr>
          <w:p w14:paraId="3D30E1C9" w14:textId="77777777" w:rsidR="002A08D1" w:rsidRPr="0055099F" w:rsidRDefault="002A08D1" w:rsidP="002A08D1">
            <w:pPr>
              <w:tabs>
                <w:tab w:val="left" w:pos="851"/>
              </w:tabs>
              <w:rPr>
                <w:rFonts w:ascii="Arial" w:hAnsi="Arial" w:cs="Arial"/>
              </w:rPr>
            </w:pPr>
          </w:p>
        </w:tc>
        <w:tc>
          <w:tcPr>
            <w:tcW w:w="2003" w:type="dxa"/>
          </w:tcPr>
          <w:p w14:paraId="1752C11A" w14:textId="77777777" w:rsidR="002A08D1" w:rsidRPr="0055099F" w:rsidRDefault="002A08D1" w:rsidP="002A08D1">
            <w:pPr>
              <w:tabs>
                <w:tab w:val="left" w:pos="851"/>
              </w:tabs>
              <w:rPr>
                <w:rFonts w:ascii="Arial" w:hAnsi="Arial" w:cs="Arial"/>
              </w:rPr>
            </w:pPr>
          </w:p>
        </w:tc>
      </w:tr>
      <w:tr w:rsidR="002A08D1" w:rsidRPr="0055099F" w14:paraId="00E7F68B" w14:textId="77777777" w:rsidTr="00E579B9">
        <w:tc>
          <w:tcPr>
            <w:tcW w:w="3970" w:type="dxa"/>
          </w:tcPr>
          <w:p w14:paraId="37530603" w14:textId="359B8464" w:rsidR="002A08D1" w:rsidRPr="0055099F" w:rsidRDefault="002A08D1" w:rsidP="002A08D1">
            <w:r w:rsidRPr="00D70089">
              <w:t>UO_</w:t>
            </w:r>
            <w:r>
              <w:t>SCA_</w:t>
            </w:r>
            <w:r w:rsidRPr="00D70089">
              <w:t>SEQ_VIDEOS_V</w:t>
            </w:r>
            <w:r>
              <w:t>C</w:t>
            </w:r>
          </w:p>
        </w:tc>
        <w:tc>
          <w:tcPr>
            <w:tcW w:w="1970" w:type="dxa"/>
          </w:tcPr>
          <w:p w14:paraId="14FAD1CB" w14:textId="5F39387F" w:rsidR="002A08D1" w:rsidRPr="0055099F" w:rsidRDefault="002A08D1" w:rsidP="002A08D1">
            <w:pPr>
              <w:rPr>
                <w:rFonts w:ascii="Arial" w:hAnsi="Arial" w:cs="Arial"/>
              </w:rPr>
            </w:pPr>
            <w:r>
              <w:t xml:space="preserve">1 </w:t>
            </w:r>
            <w:r w:rsidRPr="0055099F">
              <w:t>SEQUENCES VIDEOS réalisation d’une séquence en région parisienne et en province (version courte)</w:t>
            </w:r>
            <w:r w:rsidRPr="0055099F">
              <w:rPr>
                <w:rFonts w:cs="Arial"/>
              </w:rPr>
              <w:t xml:space="preserve"> </w:t>
            </w:r>
          </w:p>
        </w:tc>
        <w:tc>
          <w:tcPr>
            <w:tcW w:w="1914" w:type="dxa"/>
          </w:tcPr>
          <w:p w14:paraId="754F0E64" w14:textId="77777777" w:rsidR="002A08D1" w:rsidRPr="0055099F" w:rsidRDefault="002A08D1" w:rsidP="002A08D1">
            <w:pPr>
              <w:tabs>
                <w:tab w:val="left" w:pos="851"/>
              </w:tabs>
              <w:rPr>
                <w:rFonts w:ascii="Arial" w:hAnsi="Arial" w:cs="Arial"/>
              </w:rPr>
            </w:pPr>
          </w:p>
        </w:tc>
        <w:tc>
          <w:tcPr>
            <w:tcW w:w="917" w:type="dxa"/>
          </w:tcPr>
          <w:p w14:paraId="74E814A0" w14:textId="77777777" w:rsidR="002A08D1" w:rsidRPr="0055099F" w:rsidRDefault="002A08D1" w:rsidP="002A08D1">
            <w:pPr>
              <w:tabs>
                <w:tab w:val="left" w:pos="851"/>
              </w:tabs>
              <w:rPr>
                <w:rFonts w:ascii="Arial" w:hAnsi="Arial" w:cs="Arial"/>
              </w:rPr>
            </w:pPr>
          </w:p>
        </w:tc>
        <w:tc>
          <w:tcPr>
            <w:tcW w:w="2003" w:type="dxa"/>
          </w:tcPr>
          <w:p w14:paraId="066C3989" w14:textId="77777777" w:rsidR="002A08D1" w:rsidRPr="0055099F" w:rsidRDefault="002A08D1" w:rsidP="002A08D1">
            <w:pPr>
              <w:tabs>
                <w:tab w:val="left" w:pos="851"/>
              </w:tabs>
              <w:rPr>
                <w:rFonts w:ascii="Arial" w:hAnsi="Arial" w:cs="Arial"/>
              </w:rPr>
            </w:pPr>
          </w:p>
        </w:tc>
      </w:tr>
    </w:tbl>
    <w:p w14:paraId="780E869C" w14:textId="77777777" w:rsidR="003163C0" w:rsidRDefault="003163C0" w:rsidP="002B2739">
      <w:pPr>
        <w:tabs>
          <w:tab w:val="left" w:pos="851"/>
        </w:tabs>
        <w:rPr>
          <w:rFonts w:ascii="Arial" w:hAnsi="Arial" w:cs="Arial"/>
        </w:rPr>
      </w:pPr>
    </w:p>
    <w:sectPr w:rsidR="003163C0" w:rsidSect="00581123">
      <w:footerReference w:type="default" r:id="rId14"/>
      <w:headerReference w:type="first" r:id="rId15"/>
      <w:footerReference w:type="first" r:id="rId16"/>
      <w:pgSz w:w="11906" w:h="16838"/>
      <w:pgMar w:top="454" w:right="851" w:bottom="736" w:left="85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5FFD3B" w14:textId="77777777" w:rsidR="00ED23B7" w:rsidRDefault="00ED23B7">
      <w:r>
        <w:separator/>
      </w:r>
    </w:p>
  </w:endnote>
  <w:endnote w:type="continuationSeparator" w:id="0">
    <w:p w14:paraId="3F232414" w14:textId="77777777" w:rsidR="00ED23B7" w:rsidRDefault="00ED2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IDFont+F1">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MT">
    <w:panose1 w:val="00000000000000000000"/>
    <w:charset w:val="00"/>
    <w:family w:val="auto"/>
    <w:notTrueType/>
    <w:pitch w:val="default"/>
    <w:sig w:usb0="00000003" w:usb1="00000000" w:usb2="00000000" w:usb3="00000000" w:csb0="00000001"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20B96" w14:paraId="18E5B739" w14:textId="77777777" w:rsidTr="00520B96">
      <w:trPr>
        <w:tblHeader/>
      </w:trPr>
      <w:tc>
        <w:tcPr>
          <w:tcW w:w="2906" w:type="dxa"/>
          <w:shd w:val="clear" w:color="auto" w:fill="66CCFF"/>
        </w:tcPr>
        <w:p w14:paraId="2FAB19D5" w14:textId="77777777" w:rsidR="00520B96" w:rsidRDefault="00520B96"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520AC889" w14:textId="77777777" w:rsidR="00520B96" w:rsidRDefault="00520B96" w:rsidP="00581123">
          <w:pPr>
            <w:jc w:val="center"/>
            <w:rPr>
              <w:rFonts w:ascii="Arial" w:hAnsi="Arial" w:cs="Arial"/>
              <w:b/>
            </w:rPr>
          </w:pPr>
        </w:p>
      </w:tc>
      <w:tc>
        <w:tcPr>
          <w:tcW w:w="896" w:type="dxa"/>
          <w:shd w:val="clear" w:color="auto" w:fill="66CCFF"/>
        </w:tcPr>
        <w:p w14:paraId="02BC068A" w14:textId="77777777" w:rsidR="00520B96" w:rsidRDefault="00520B96" w:rsidP="00581123">
          <w:pPr>
            <w:tabs>
              <w:tab w:val="center" w:pos="1366"/>
              <w:tab w:val="right" w:pos="2733"/>
            </w:tabs>
          </w:pPr>
          <w:r>
            <w:rPr>
              <w:rFonts w:ascii="Arial" w:hAnsi="Arial" w:cs="Arial"/>
              <w:b/>
            </w:rPr>
            <w:t xml:space="preserve">Page : </w:t>
          </w:r>
        </w:p>
      </w:tc>
      <w:tc>
        <w:tcPr>
          <w:tcW w:w="567" w:type="dxa"/>
          <w:shd w:val="clear" w:color="auto" w:fill="66CCFF"/>
        </w:tcPr>
        <w:p w14:paraId="02539CA6" w14:textId="24886590" w:rsidR="00520B96" w:rsidRDefault="00520B96"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3652E">
            <w:rPr>
              <w:rStyle w:val="Numrodepage"/>
              <w:rFonts w:cs="Arial"/>
              <w:b/>
              <w:noProof/>
            </w:rPr>
            <w:t>6</w:t>
          </w:r>
          <w:r>
            <w:rPr>
              <w:rStyle w:val="Numrodepage"/>
              <w:rFonts w:cs="Arial"/>
              <w:b/>
            </w:rPr>
            <w:fldChar w:fldCharType="end"/>
          </w:r>
        </w:p>
      </w:tc>
      <w:tc>
        <w:tcPr>
          <w:tcW w:w="165" w:type="dxa"/>
          <w:shd w:val="clear" w:color="auto" w:fill="66CCFF"/>
        </w:tcPr>
        <w:p w14:paraId="5CAD4ED8" w14:textId="77777777" w:rsidR="00520B96" w:rsidRDefault="00520B96" w:rsidP="00581123">
          <w:pPr>
            <w:jc w:val="center"/>
          </w:pPr>
          <w:r>
            <w:rPr>
              <w:rFonts w:ascii="Arial" w:hAnsi="Arial" w:cs="Arial"/>
              <w:b/>
            </w:rPr>
            <w:t>/</w:t>
          </w:r>
        </w:p>
      </w:tc>
      <w:tc>
        <w:tcPr>
          <w:tcW w:w="544" w:type="dxa"/>
          <w:shd w:val="clear" w:color="auto" w:fill="66CCFF"/>
        </w:tcPr>
        <w:p w14:paraId="7FB68A54" w14:textId="477E899C" w:rsidR="00520B96" w:rsidRDefault="00520B96"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3652E">
            <w:rPr>
              <w:rStyle w:val="Numrodepage"/>
              <w:rFonts w:cs="Arial"/>
              <w:b/>
              <w:noProof/>
            </w:rPr>
            <w:t>6</w:t>
          </w:r>
          <w:r>
            <w:rPr>
              <w:rStyle w:val="Numrodepage"/>
              <w:rFonts w:cs="Arial"/>
              <w:b/>
            </w:rPr>
            <w:fldChar w:fldCharType="end"/>
          </w:r>
        </w:p>
      </w:tc>
    </w:tr>
  </w:tbl>
  <w:p w14:paraId="3FB2BF2D" w14:textId="77777777" w:rsidR="00520B96" w:rsidRDefault="00520B96">
    <w:pPr>
      <w:pStyle w:val="Pieddepage"/>
    </w:pPr>
    <w:r>
      <w:rPr>
        <w:rFonts w:ascii="Marianne" w:hAnsi="Marianne"/>
        <w:noProof/>
        <w:lang w:eastAsia="fr-FR"/>
      </w:rPr>
      <w:drawing>
        <wp:anchor distT="0" distB="0" distL="114300" distR="114300" simplePos="0" relativeHeight="251667456" behindDoc="1" locked="0" layoutInCell="1" allowOverlap="1" wp14:anchorId="78A54F79" wp14:editId="78E6C173">
          <wp:simplePos x="0" y="0"/>
          <wp:positionH relativeFrom="column">
            <wp:posOffset>3423920</wp:posOffset>
          </wp:positionH>
          <wp:positionV relativeFrom="paragraph">
            <wp:posOffset>52070</wp:posOffset>
          </wp:positionV>
          <wp:extent cx="445770" cy="445770"/>
          <wp:effectExtent l="0" t="0" r="0"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5408" behindDoc="0" locked="0" layoutInCell="1" allowOverlap="1" wp14:anchorId="47985994" wp14:editId="3AB165E5">
          <wp:simplePos x="0" y="0"/>
          <wp:positionH relativeFrom="column">
            <wp:posOffset>2428240</wp:posOffset>
          </wp:positionH>
          <wp:positionV relativeFrom="paragraph">
            <wp:posOffset>40640</wp:posOffset>
          </wp:positionV>
          <wp:extent cx="925830" cy="457200"/>
          <wp:effectExtent l="0" t="0" r="762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20B96" w14:paraId="42ED9BB8" w14:textId="77777777" w:rsidTr="00520B96">
      <w:trPr>
        <w:tblHeader/>
      </w:trPr>
      <w:tc>
        <w:tcPr>
          <w:tcW w:w="2906" w:type="dxa"/>
          <w:shd w:val="clear" w:color="auto" w:fill="66CCFF"/>
        </w:tcPr>
        <w:p w14:paraId="02B6D209" w14:textId="77777777" w:rsidR="00520B96" w:rsidRDefault="00520B96"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3AA45A31" w14:textId="77777777" w:rsidR="00520B96" w:rsidRDefault="00520B96" w:rsidP="00581123">
          <w:pPr>
            <w:jc w:val="center"/>
            <w:rPr>
              <w:rFonts w:ascii="Arial" w:hAnsi="Arial" w:cs="Arial"/>
              <w:b/>
            </w:rPr>
          </w:pPr>
        </w:p>
      </w:tc>
      <w:tc>
        <w:tcPr>
          <w:tcW w:w="896" w:type="dxa"/>
          <w:shd w:val="clear" w:color="auto" w:fill="66CCFF"/>
        </w:tcPr>
        <w:p w14:paraId="4E24E91D" w14:textId="77777777" w:rsidR="00520B96" w:rsidRDefault="00520B96" w:rsidP="00581123">
          <w:pPr>
            <w:tabs>
              <w:tab w:val="center" w:pos="1366"/>
              <w:tab w:val="right" w:pos="2733"/>
            </w:tabs>
          </w:pPr>
          <w:r>
            <w:rPr>
              <w:rFonts w:ascii="Arial" w:hAnsi="Arial" w:cs="Arial"/>
              <w:b/>
            </w:rPr>
            <w:t xml:space="preserve">Page : </w:t>
          </w:r>
        </w:p>
      </w:tc>
      <w:tc>
        <w:tcPr>
          <w:tcW w:w="567" w:type="dxa"/>
          <w:shd w:val="clear" w:color="auto" w:fill="66CCFF"/>
        </w:tcPr>
        <w:p w14:paraId="790FC9CF" w14:textId="704863C6" w:rsidR="00520B96" w:rsidRDefault="00520B96"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3652E">
            <w:rPr>
              <w:rStyle w:val="Numrodepage"/>
              <w:rFonts w:cs="Arial"/>
              <w:b/>
              <w:noProof/>
            </w:rPr>
            <w:t>1</w:t>
          </w:r>
          <w:r>
            <w:rPr>
              <w:rStyle w:val="Numrodepage"/>
              <w:rFonts w:cs="Arial"/>
              <w:b/>
            </w:rPr>
            <w:fldChar w:fldCharType="end"/>
          </w:r>
        </w:p>
      </w:tc>
      <w:tc>
        <w:tcPr>
          <w:tcW w:w="165" w:type="dxa"/>
          <w:shd w:val="clear" w:color="auto" w:fill="66CCFF"/>
        </w:tcPr>
        <w:p w14:paraId="6DBE06F4" w14:textId="77777777" w:rsidR="00520B96" w:rsidRDefault="00520B96" w:rsidP="00581123">
          <w:pPr>
            <w:jc w:val="center"/>
          </w:pPr>
          <w:r>
            <w:rPr>
              <w:rFonts w:ascii="Arial" w:hAnsi="Arial" w:cs="Arial"/>
              <w:b/>
            </w:rPr>
            <w:t>/</w:t>
          </w:r>
        </w:p>
      </w:tc>
      <w:tc>
        <w:tcPr>
          <w:tcW w:w="544" w:type="dxa"/>
          <w:shd w:val="clear" w:color="auto" w:fill="66CCFF"/>
        </w:tcPr>
        <w:p w14:paraId="2E1DA91D" w14:textId="39ED621A" w:rsidR="00520B96" w:rsidRDefault="00520B96"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3652E">
            <w:rPr>
              <w:rStyle w:val="Numrodepage"/>
              <w:rFonts w:cs="Arial"/>
              <w:b/>
              <w:noProof/>
            </w:rPr>
            <w:t>6</w:t>
          </w:r>
          <w:r>
            <w:rPr>
              <w:rStyle w:val="Numrodepage"/>
              <w:rFonts w:cs="Arial"/>
              <w:b/>
            </w:rPr>
            <w:fldChar w:fldCharType="end"/>
          </w:r>
        </w:p>
      </w:tc>
    </w:tr>
  </w:tbl>
  <w:p w14:paraId="307BC80C" w14:textId="77777777" w:rsidR="00520B96" w:rsidRDefault="00520B96" w:rsidP="00890C59">
    <w:pPr>
      <w:pStyle w:val="Pieddepage"/>
      <w:jc w:val="center"/>
    </w:pPr>
    <w:r>
      <w:rPr>
        <w:rFonts w:ascii="Marianne" w:hAnsi="Marianne"/>
        <w:noProof/>
        <w:lang w:eastAsia="fr-FR"/>
      </w:rPr>
      <w:drawing>
        <wp:anchor distT="0" distB="0" distL="114300" distR="114300" simplePos="0" relativeHeight="251662336" behindDoc="1" locked="0" layoutInCell="1" allowOverlap="1" wp14:anchorId="3CB4FBC5" wp14:editId="062B9800">
          <wp:simplePos x="0" y="0"/>
          <wp:positionH relativeFrom="column">
            <wp:posOffset>3603625</wp:posOffset>
          </wp:positionH>
          <wp:positionV relativeFrom="paragraph">
            <wp:posOffset>57150</wp:posOffset>
          </wp:positionV>
          <wp:extent cx="445770" cy="445770"/>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3360" behindDoc="0" locked="0" layoutInCell="1" allowOverlap="1" wp14:anchorId="5172ECE6" wp14:editId="40F71689">
          <wp:simplePos x="0" y="0"/>
          <wp:positionH relativeFrom="column">
            <wp:posOffset>2632075</wp:posOffset>
          </wp:positionH>
          <wp:positionV relativeFrom="paragraph">
            <wp:posOffset>44450</wp:posOffset>
          </wp:positionV>
          <wp:extent cx="925830" cy="457200"/>
          <wp:effectExtent l="0" t="0" r="762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5F7CB8" w14:textId="77777777" w:rsidR="00ED23B7" w:rsidRDefault="00ED23B7">
      <w:r>
        <w:separator/>
      </w:r>
    </w:p>
  </w:footnote>
  <w:footnote w:type="continuationSeparator" w:id="0">
    <w:p w14:paraId="3A0EEFFA" w14:textId="77777777" w:rsidR="00ED23B7" w:rsidRDefault="00ED23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1BD07" w14:textId="3055D68C" w:rsidR="00520B96" w:rsidRPr="00865300" w:rsidRDefault="00520B96" w:rsidP="00581123">
    <w:pPr>
      <w:pStyle w:val="En-tte"/>
      <w:rPr>
        <w:rFonts w:ascii="Marianne" w:hAnsi="Marianne"/>
      </w:rPr>
    </w:pPr>
    <w:r>
      <w:rPr>
        <w:rFonts w:ascii="Marianne" w:hAnsi="Marianne"/>
        <w:noProof/>
        <w:lang w:eastAsia="fr-FR"/>
      </w:rPr>
      <w:drawing>
        <wp:anchor distT="0" distB="0" distL="114300" distR="114300" simplePos="0" relativeHeight="251669504" behindDoc="1" locked="0" layoutInCell="1" allowOverlap="0" wp14:anchorId="68148DD3" wp14:editId="57D5B9D8">
          <wp:simplePos x="0" y="0"/>
          <wp:positionH relativeFrom="page">
            <wp:posOffset>-34346</wp:posOffset>
          </wp:positionH>
          <wp:positionV relativeFrom="margin">
            <wp:align>center</wp:align>
          </wp:positionV>
          <wp:extent cx="7560000" cy="10695600"/>
          <wp:effectExtent l="0" t="0" r="317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p w14:paraId="12EDA1BE" w14:textId="77777777" w:rsidR="00520B96" w:rsidRDefault="00520B9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6201770"/>
    <w:multiLevelType w:val="hybridMultilevel"/>
    <w:tmpl w:val="66BEDFB8"/>
    <w:lvl w:ilvl="0" w:tplc="D4C8B8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7613F5"/>
    <w:multiLevelType w:val="hybridMultilevel"/>
    <w:tmpl w:val="B7BACBE6"/>
    <w:lvl w:ilvl="0" w:tplc="FA624DBC">
      <w:start w:val="6"/>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72090C"/>
    <w:multiLevelType w:val="hybridMultilevel"/>
    <w:tmpl w:val="B2E8F576"/>
    <w:lvl w:ilvl="0" w:tplc="ACE446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4235DD1"/>
    <w:multiLevelType w:val="hybridMultilevel"/>
    <w:tmpl w:val="DDBACE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77E11FF"/>
    <w:multiLevelType w:val="hybridMultilevel"/>
    <w:tmpl w:val="58F634CE"/>
    <w:lvl w:ilvl="0" w:tplc="4D60BF4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63B0D74"/>
    <w:multiLevelType w:val="hybridMultilevel"/>
    <w:tmpl w:val="EB62A04C"/>
    <w:lvl w:ilvl="0" w:tplc="211C8F68">
      <w:start w:val="5"/>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8"/>
  </w:num>
  <w:num w:numId="5">
    <w:abstractNumId w:val="0"/>
  </w:num>
  <w:num w:numId="6">
    <w:abstractNumId w:val="4"/>
  </w:num>
  <w:num w:numId="7">
    <w:abstractNumId w:val="3"/>
  </w:num>
  <w:num w:numId="8">
    <w:abstractNumId w:val="5"/>
  </w:num>
  <w:num w:numId="9">
    <w:abstractNumId w:val="7"/>
  </w:num>
  <w:num w:numId="10">
    <w:abstractNumId w:val="6"/>
  </w:num>
  <w:num w:numId="11">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ABICHE Rachid ATTACHE ADMI">
    <w15:presenceInfo w15:providerId="None" w15:userId="HABICHE Rachid ATTACHE ADM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6A19"/>
    <w:rsid w:val="000229F2"/>
    <w:rsid w:val="00025D64"/>
    <w:rsid w:val="00036500"/>
    <w:rsid w:val="000424B2"/>
    <w:rsid w:val="0004636C"/>
    <w:rsid w:val="0005134D"/>
    <w:rsid w:val="00053AF1"/>
    <w:rsid w:val="00053ECF"/>
    <w:rsid w:val="00060942"/>
    <w:rsid w:val="0006620B"/>
    <w:rsid w:val="00072ACC"/>
    <w:rsid w:val="00075AF5"/>
    <w:rsid w:val="000837D6"/>
    <w:rsid w:val="0009070C"/>
    <w:rsid w:val="000A2C4F"/>
    <w:rsid w:val="000A2E05"/>
    <w:rsid w:val="000A5C41"/>
    <w:rsid w:val="000B09FA"/>
    <w:rsid w:val="000B348E"/>
    <w:rsid w:val="000C1C6D"/>
    <w:rsid w:val="000D3CA3"/>
    <w:rsid w:val="000D54BE"/>
    <w:rsid w:val="000D58C3"/>
    <w:rsid w:val="000E0020"/>
    <w:rsid w:val="00104FE2"/>
    <w:rsid w:val="00107EDA"/>
    <w:rsid w:val="00110949"/>
    <w:rsid w:val="00146FF6"/>
    <w:rsid w:val="00156C6E"/>
    <w:rsid w:val="00166B56"/>
    <w:rsid w:val="00175F6C"/>
    <w:rsid w:val="00186AFD"/>
    <w:rsid w:val="00192FD7"/>
    <w:rsid w:val="00194DC3"/>
    <w:rsid w:val="001A1DAF"/>
    <w:rsid w:val="001B69D2"/>
    <w:rsid w:val="001C3D1E"/>
    <w:rsid w:val="001C40C0"/>
    <w:rsid w:val="001C7118"/>
    <w:rsid w:val="001C733C"/>
    <w:rsid w:val="001D0008"/>
    <w:rsid w:val="001D102A"/>
    <w:rsid w:val="001D38BB"/>
    <w:rsid w:val="001F577B"/>
    <w:rsid w:val="001F7A2F"/>
    <w:rsid w:val="002001CB"/>
    <w:rsid w:val="002001FE"/>
    <w:rsid w:val="00200A5B"/>
    <w:rsid w:val="00201E93"/>
    <w:rsid w:val="00204268"/>
    <w:rsid w:val="002054BB"/>
    <w:rsid w:val="00207AD1"/>
    <w:rsid w:val="0021527A"/>
    <w:rsid w:val="002165B6"/>
    <w:rsid w:val="0021797C"/>
    <w:rsid w:val="00222884"/>
    <w:rsid w:val="00222C62"/>
    <w:rsid w:val="00225A1A"/>
    <w:rsid w:val="002268EE"/>
    <w:rsid w:val="00226C9B"/>
    <w:rsid w:val="00227964"/>
    <w:rsid w:val="0023652E"/>
    <w:rsid w:val="002378FF"/>
    <w:rsid w:val="00244D83"/>
    <w:rsid w:val="00246083"/>
    <w:rsid w:val="00255BF0"/>
    <w:rsid w:val="002569DC"/>
    <w:rsid w:val="00256DB1"/>
    <w:rsid w:val="00283055"/>
    <w:rsid w:val="00285BF3"/>
    <w:rsid w:val="002904AF"/>
    <w:rsid w:val="00290D3A"/>
    <w:rsid w:val="00296CE3"/>
    <w:rsid w:val="002A08D1"/>
    <w:rsid w:val="002B1CFA"/>
    <w:rsid w:val="002B2739"/>
    <w:rsid w:val="002B4453"/>
    <w:rsid w:val="002C2CA3"/>
    <w:rsid w:val="002C4213"/>
    <w:rsid w:val="002C4B3E"/>
    <w:rsid w:val="002C79D6"/>
    <w:rsid w:val="002D013E"/>
    <w:rsid w:val="002D794C"/>
    <w:rsid w:val="002E2CB1"/>
    <w:rsid w:val="002E6EAF"/>
    <w:rsid w:val="00300F37"/>
    <w:rsid w:val="00301794"/>
    <w:rsid w:val="003028A5"/>
    <w:rsid w:val="003100E9"/>
    <w:rsid w:val="00314558"/>
    <w:rsid w:val="003163C0"/>
    <w:rsid w:val="003163CC"/>
    <w:rsid w:val="0033292D"/>
    <w:rsid w:val="00332B12"/>
    <w:rsid w:val="00335A7C"/>
    <w:rsid w:val="00337351"/>
    <w:rsid w:val="00345E04"/>
    <w:rsid w:val="00354C04"/>
    <w:rsid w:val="00362A4B"/>
    <w:rsid w:val="00370150"/>
    <w:rsid w:val="00373183"/>
    <w:rsid w:val="003759D6"/>
    <w:rsid w:val="00382F59"/>
    <w:rsid w:val="00385E76"/>
    <w:rsid w:val="003B3BFB"/>
    <w:rsid w:val="003B463C"/>
    <w:rsid w:val="003B4746"/>
    <w:rsid w:val="003C115F"/>
    <w:rsid w:val="003D0212"/>
    <w:rsid w:val="003D5681"/>
    <w:rsid w:val="003E18FC"/>
    <w:rsid w:val="003E3229"/>
    <w:rsid w:val="003E6448"/>
    <w:rsid w:val="003E69DA"/>
    <w:rsid w:val="00401762"/>
    <w:rsid w:val="00405CD3"/>
    <w:rsid w:val="00413488"/>
    <w:rsid w:val="004223A6"/>
    <w:rsid w:val="0043418D"/>
    <w:rsid w:val="0043706E"/>
    <w:rsid w:val="00440650"/>
    <w:rsid w:val="0044597F"/>
    <w:rsid w:val="00450B58"/>
    <w:rsid w:val="004559B9"/>
    <w:rsid w:val="004767BF"/>
    <w:rsid w:val="00481073"/>
    <w:rsid w:val="00495903"/>
    <w:rsid w:val="00497578"/>
    <w:rsid w:val="004A6437"/>
    <w:rsid w:val="004A7169"/>
    <w:rsid w:val="004B4001"/>
    <w:rsid w:val="004C1439"/>
    <w:rsid w:val="004C59CF"/>
    <w:rsid w:val="004C68E5"/>
    <w:rsid w:val="004E75A6"/>
    <w:rsid w:val="004F2367"/>
    <w:rsid w:val="00513BB1"/>
    <w:rsid w:val="00514DAF"/>
    <w:rsid w:val="00520B96"/>
    <w:rsid w:val="005228DD"/>
    <w:rsid w:val="00532EC7"/>
    <w:rsid w:val="005409EC"/>
    <w:rsid w:val="00541CA3"/>
    <w:rsid w:val="00546E9E"/>
    <w:rsid w:val="0055099F"/>
    <w:rsid w:val="005546A9"/>
    <w:rsid w:val="00561CAA"/>
    <w:rsid w:val="00562D65"/>
    <w:rsid w:val="00580386"/>
    <w:rsid w:val="00581123"/>
    <w:rsid w:val="005846FB"/>
    <w:rsid w:val="0059768D"/>
    <w:rsid w:val="005A471A"/>
    <w:rsid w:val="005A4A3B"/>
    <w:rsid w:val="005A4BF3"/>
    <w:rsid w:val="005A4CB5"/>
    <w:rsid w:val="005B685C"/>
    <w:rsid w:val="005C3E72"/>
    <w:rsid w:val="005E0335"/>
    <w:rsid w:val="005E2114"/>
    <w:rsid w:val="005F46CE"/>
    <w:rsid w:val="00603C46"/>
    <w:rsid w:val="0061068C"/>
    <w:rsid w:val="006174F5"/>
    <w:rsid w:val="00620F9D"/>
    <w:rsid w:val="006247A7"/>
    <w:rsid w:val="0062696A"/>
    <w:rsid w:val="00632344"/>
    <w:rsid w:val="00632AC1"/>
    <w:rsid w:val="006343CD"/>
    <w:rsid w:val="0063621F"/>
    <w:rsid w:val="00642006"/>
    <w:rsid w:val="0064560F"/>
    <w:rsid w:val="006527C9"/>
    <w:rsid w:val="00660727"/>
    <w:rsid w:val="0067068A"/>
    <w:rsid w:val="00677D47"/>
    <w:rsid w:val="0069097D"/>
    <w:rsid w:val="00695EB3"/>
    <w:rsid w:val="006A3F3C"/>
    <w:rsid w:val="006B7D07"/>
    <w:rsid w:val="006C2960"/>
    <w:rsid w:val="006C4338"/>
    <w:rsid w:val="006F3DF9"/>
    <w:rsid w:val="006F3E03"/>
    <w:rsid w:val="006F7EF6"/>
    <w:rsid w:val="00704531"/>
    <w:rsid w:val="007060E5"/>
    <w:rsid w:val="00710FD6"/>
    <w:rsid w:val="00711421"/>
    <w:rsid w:val="00716D7C"/>
    <w:rsid w:val="00722BBC"/>
    <w:rsid w:val="00731FAB"/>
    <w:rsid w:val="0073798A"/>
    <w:rsid w:val="007410CB"/>
    <w:rsid w:val="00741BB5"/>
    <w:rsid w:val="00747F48"/>
    <w:rsid w:val="00757151"/>
    <w:rsid w:val="0076477A"/>
    <w:rsid w:val="007728D4"/>
    <w:rsid w:val="00786F36"/>
    <w:rsid w:val="007909E0"/>
    <w:rsid w:val="00791821"/>
    <w:rsid w:val="00791A55"/>
    <w:rsid w:val="00793DC9"/>
    <w:rsid w:val="0079493A"/>
    <w:rsid w:val="0079785C"/>
    <w:rsid w:val="007B250D"/>
    <w:rsid w:val="007C76BD"/>
    <w:rsid w:val="007D5DA5"/>
    <w:rsid w:val="007D7A65"/>
    <w:rsid w:val="007F68A6"/>
    <w:rsid w:val="007F6F5E"/>
    <w:rsid w:val="00800575"/>
    <w:rsid w:val="00801FB7"/>
    <w:rsid w:val="00802F5A"/>
    <w:rsid w:val="00804EFB"/>
    <w:rsid w:val="00813F46"/>
    <w:rsid w:val="00830008"/>
    <w:rsid w:val="00830624"/>
    <w:rsid w:val="0083205E"/>
    <w:rsid w:val="008402A8"/>
    <w:rsid w:val="0084086C"/>
    <w:rsid w:val="00841053"/>
    <w:rsid w:val="00844DAA"/>
    <w:rsid w:val="00844FC3"/>
    <w:rsid w:val="0085598A"/>
    <w:rsid w:val="00857AB2"/>
    <w:rsid w:val="008773CA"/>
    <w:rsid w:val="00890C59"/>
    <w:rsid w:val="00895AA9"/>
    <w:rsid w:val="008B0797"/>
    <w:rsid w:val="008C6B5B"/>
    <w:rsid w:val="008C7D1B"/>
    <w:rsid w:val="008D16A4"/>
    <w:rsid w:val="008D5020"/>
    <w:rsid w:val="008E2D4D"/>
    <w:rsid w:val="008F01E2"/>
    <w:rsid w:val="008F30F7"/>
    <w:rsid w:val="00915748"/>
    <w:rsid w:val="00924663"/>
    <w:rsid w:val="00932CF6"/>
    <w:rsid w:val="00934374"/>
    <w:rsid w:val="00934503"/>
    <w:rsid w:val="00943F65"/>
    <w:rsid w:val="00954E23"/>
    <w:rsid w:val="0095594C"/>
    <w:rsid w:val="009560C6"/>
    <w:rsid w:val="009632F3"/>
    <w:rsid w:val="009758B9"/>
    <w:rsid w:val="00975EA0"/>
    <w:rsid w:val="00983FF3"/>
    <w:rsid w:val="009862E2"/>
    <w:rsid w:val="00987ACB"/>
    <w:rsid w:val="00991B00"/>
    <w:rsid w:val="009A168A"/>
    <w:rsid w:val="009A3B33"/>
    <w:rsid w:val="009A4743"/>
    <w:rsid w:val="009A6460"/>
    <w:rsid w:val="009B1CD0"/>
    <w:rsid w:val="009B45B9"/>
    <w:rsid w:val="009B4DB3"/>
    <w:rsid w:val="009B6B4B"/>
    <w:rsid w:val="009D0DFC"/>
    <w:rsid w:val="009D30FD"/>
    <w:rsid w:val="009D32BA"/>
    <w:rsid w:val="009E4ED2"/>
    <w:rsid w:val="009F1ADF"/>
    <w:rsid w:val="009F6364"/>
    <w:rsid w:val="00A063A9"/>
    <w:rsid w:val="00A0759D"/>
    <w:rsid w:val="00A109B0"/>
    <w:rsid w:val="00A11861"/>
    <w:rsid w:val="00A148A1"/>
    <w:rsid w:val="00A317AC"/>
    <w:rsid w:val="00A37DED"/>
    <w:rsid w:val="00A533EC"/>
    <w:rsid w:val="00A546AE"/>
    <w:rsid w:val="00A67D0B"/>
    <w:rsid w:val="00A74338"/>
    <w:rsid w:val="00A84B74"/>
    <w:rsid w:val="00AA0756"/>
    <w:rsid w:val="00AA43D2"/>
    <w:rsid w:val="00AA6739"/>
    <w:rsid w:val="00AB7AE3"/>
    <w:rsid w:val="00AC262D"/>
    <w:rsid w:val="00AD2174"/>
    <w:rsid w:val="00AD4CE4"/>
    <w:rsid w:val="00AE3FD8"/>
    <w:rsid w:val="00AE7831"/>
    <w:rsid w:val="00AF0E76"/>
    <w:rsid w:val="00AF2510"/>
    <w:rsid w:val="00AF3DB9"/>
    <w:rsid w:val="00AF66CD"/>
    <w:rsid w:val="00B04103"/>
    <w:rsid w:val="00B054DA"/>
    <w:rsid w:val="00B14263"/>
    <w:rsid w:val="00B22D5F"/>
    <w:rsid w:val="00B24756"/>
    <w:rsid w:val="00B30C7A"/>
    <w:rsid w:val="00B52711"/>
    <w:rsid w:val="00B67917"/>
    <w:rsid w:val="00B73228"/>
    <w:rsid w:val="00B87564"/>
    <w:rsid w:val="00B9437A"/>
    <w:rsid w:val="00BA2098"/>
    <w:rsid w:val="00BA44E5"/>
    <w:rsid w:val="00BA4CA4"/>
    <w:rsid w:val="00BC3D0D"/>
    <w:rsid w:val="00BC69AB"/>
    <w:rsid w:val="00BD33F3"/>
    <w:rsid w:val="00BE1DED"/>
    <w:rsid w:val="00BE283E"/>
    <w:rsid w:val="00BE6078"/>
    <w:rsid w:val="00BF3267"/>
    <w:rsid w:val="00C00AD6"/>
    <w:rsid w:val="00C04744"/>
    <w:rsid w:val="00C05387"/>
    <w:rsid w:val="00C05680"/>
    <w:rsid w:val="00C07D78"/>
    <w:rsid w:val="00C101AF"/>
    <w:rsid w:val="00C151E3"/>
    <w:rsid w:val="00C161A1"/>
    <w:rsid w:val="00C178C4"/>
    <w:rsid w:val="00C22826"/>
    <w:rsid w:val="00C24434"/>
    <w:rsid w:val="00C2650B"/>
    <w:rsid w:val="00C26D00"/>
    <w:rsid w:val="00C27FCB"/>
    <w:rsid w:val="00C32429"/>
    <w:rsid w:val="00C40693"/>
    <w:rsid w:val="00C42926"/>
    <w:rsid w:val="00C4388C"/>
    <w:rsid w:val="00C46A5F"/>
    <w:rsid w:val="00C500EB"/>
    <w:rsid w:val="00C5252F"/>
    <w:rsid w:val="00C52AD9"/>
    <w:rsid w:val="00C5330E"/>
    <w:rsid w:val="00C547FD"/>
    <w:rsid w:val="00C66EAC"/>
    <w:rsid w:val="00C66F16"/>
    <w:rsid w:val="00C72BCA"/>
    <w:rsid w:val="00C75790"/>
    <w:rsid w:val="00C76A45"/>
    <w:rsid w:val="00C85941"/>
    <w:rsid w:val="00C91060"/>
    <w:rsid w:val="00C911FE"/>
    <w:rsid w:val="00CB4F18"/>
    <w:rsid w:val="00CB5052"/>
    <w:rsid w:val="00CC51C7"/>
    <w:rsid w:val="00CD185D"/>
    <w:rsid w:val="00CD46CC"/>
    <w:rsid w:val="00CE0DEC"/>
    <w:rsid w:val="00CF3DE7"/>
    <w:rsid w:val="00D0447F"/>
    <w:rsid w:val="00D04DF3"/>
    <w:rsid w:val="00D22CA0"/>
    <w:rsid w:val="00D46BC7"/>
    <w:rsid w:val="00D5393F"/>
    <w:rsid w:val="00D61D84"/>
    <w:rsid w:val="00D734A9"/>
    <w:rsid w:val="00D839B1"/>
    <w:rsid w:val="00D85243"/>
    <w:rsid w:val="00D87627"/>
    <w:rsid w:val="00D90C76"/>
    <w:rsid w:val="00DA268A"/>
    <w:rsid w:val="00DA36CE"/>
    <w:rsid w:val="00DA437C"/>
    <w:rsid w:val="00DA4BDC"/>
    <w:rsid w:val="00DA5010"/>
    <w:rsid w:val="00DF1E1D"/>
    <w:rsid w:val="00DF2609"/>
    <w:rsid w:val="00DF3F0B"/>
    <w:rsid w:val="00E10C07"/>
    <w:rsid w:val="00E167E9"/>
    <w:rsid w:val="00E32232"/>
    <w:rsid w:val="00E33B9C"/>
    <w:rsid w:val="00E47798"/>
    <w:rsid w:val="00E579B9"/>
    <w:rsid w:val="00E62713"/>
    <w:rsid w:val="00E64733"/>
    <w:rsid w:val="00E7197D"/>
    <w:rsid w:val="00E810D8"/>
    <w:rsid w:val="00E823A3"/>
    <w:rsid w:val="00E82461"/>
    <w:rsid w:val="00EA535D"/>
    <w:rsid w:val="00EA7592"/>
    <w:rsid w:val="00EC25E5"/>
    <w:rsid w:val="00ED00DB"/>
    <w:rsid w:val="00ED23B7"/>
    <w:rsid w:val="00ED3367"/>
    <w:rsid w:val="00ED34A0"/>
    <w:rsid w:val="00EE1681"/>
    <w:rsid w:val="00EF5018"/>
    <w:rsid w:val="00F00685"/>
    <w:rsid w:val="00F030F7"/>
    <w:rsid w:val="00F041A2"/>
    <w:rsid w:val="00F04F09"/>
    <w:rsid w:val="00F141A2"/>
    <w:rsid w:val="00F150B2"/>
    <w:rsid w:val="00F25472"/>
    <w:rsid w:val="00F26933"/>
    <w:rsid w:val="00F31E3A"/>
    <w:rsid w:val="00F32D7A"/>
    <w:rsid w:val="00F41452"/>
    <w:rsid w:val="00F416DC"/>
    <w:rsid w:val="00F555C9"/>
    <w:rsid w:val="00F56F98"/>
    <w:rsid w:val="00F57ABF"/>
    <w:rsid w:val="00F76A6A"/>
    <w:rsid w:val="00F86B8A"/>
    <w:rsid w:val="00F90DF0"/>
    <w:rsid w:val="00F93D76"/>
    <w:rsid w:val="00F979A4"/>
    <w:rsid w:val="00FA1DA7"/>
    <w:rsid w:val="00FA59D1"/>
    <w:rsid w:val="00FA7FA5"/>
    <w:rsid w:val="00FB68C4"/>
    <w:rsid w:val="00FC1F41"/>
    <w:rsid w:val="00FC7913"/>
    <w:rsid w:val="00FE541E"/>
    <w:rsid w:val="00FF020A"/>
    <w:rsid w:val="00FF4929"/>
    <w:rsid w:val="00FF72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19B18D6"/>
  <w15:chartTrackingRefBased/>
  <w15:docId w15:val="{82F8EA20-6C3F-48B5-B664-16EC3EEA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ABF"/>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link w:val="Titre8Car"/>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222884"/>
    <w:rPr>
      <w:rFonts w:ascii="Univers" w:hAnsi="Univers" w:cs="Univers"/>
      <w:lang w:eastAsia="zh-CN"/>
    </w:rPr>
  </w:style>
  <w:style w:type="character" w:customStyle="1" w:styleId="PieddepageCar">
    <w:name w:val="Pied de page Car"/>
    <w:link w:val="Pieddepage"/>
    <w:uiPriority w:val="99"/>
    <w:rsid w:val="00222884"/>
    <w:rPr>
      <w:rFonts w:ascii="Univers" w:hAnsi="Univers" w:cs="Univers"/>
      <w:lang w:eastAsia="zh-CN"/>
    </w:rPr>
  </w:style>
  <w:style w:type="character" w:customStyle="1" w:styleId="Titre8Car">
    <w:name w:val="Titre 8 Car"/>
    <w:link w:val="Titre8"/>
    <w:rsid w:val="00A67D0B"/>
    <w:rPr>
      <w:rFonts w:ascii="Arial" w:hAnsi="Arial" w:cs="Arial"/>
      <w:b/>
      <w:bCs/>
      <w:sz w:val="24"/>
      <w:lang w:eastAsia="zh-CN"/>
    </w:rPr>
  </w:style>
  <w:style w:type="paragraph" w:customStyle="1" w:styleId="CharChar1">
    <w:name w:val="Char Char1"/>
    <w:basedOn w:val="Normal"/>
    <w:rsid w:val="00801FB7"/>
    <w:pPr>
      <w:suppressAutoHyphens w:val="0"/>
      <w:spacing w:after="160" w:line="240" w:lineRule="exact"/>
    </w:pPr>
    <w:rPr>
      <w:rFonts w:ascii="Tahoma" w:hAnsi="Tahoma" w:cs="Times New Roman"/>
      <w:sz w:val="24"/>
      <w:szCs w:val="24"/>
      <w:lang w:val="en-US" w:eastAsia="en-US"/>
    </w:rPr>
  </w:style>
  <w:style w:type="paragraph" w:customStyle="1" w:styleId="Numro">
    <w:name w:val="Numéro"/>
    <w:basedOn w:val="Normal"/>
    <w:rsid w:val="00156C6E"/>
    <w:pPr>
      <w:suppressAutoHyphens w:val="0"/>
      <w:spacing w:before="240" w:after="240"/>
      <w:jc w:val="both"/>
    </w:pPr>
    <w:rPr>
      <w:rFonts w:ascii="Times New Roman" w:hAnsi="Times New Roman" w:cs="Times New Roman"/>
      <w:b/>
      <w:sz w:val="22"/>
      <w:lang w:eastAsia="fr-FR"/>
    </w:rPr>
  </w:style>
  <w:style w:type="table" w:styleId="Grilledutableau">
    <w:name w:val="Table Grid"/>
    <w:basedOn w:val="TableauNormal"/>
    <w:uiPriority w:val="39"/>
    <w:rsid w:val="00932C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00AD6"/>
    <w:rPr>
      <w:rFonts w:ascii="Univers" w:hAnsi="Univers" w:cs="Univers"/>
      <w:lang w:eastAsia="zh-CN"/>
    </w:rPr>
  </w:style>
  <w:style w:type="paragraph" w:styleId="Paragraphedeliste">
    <w:name w:val="List Paragraph"/>
    <w:aliases w:val="Puces"/>
    <w:basedOn w:val="Normal"/>
    <w:link w:val="ParagraphedelisteCar"/>
    <w:uiPriority w:val="34"/>
    <w:qFormat/>
    <w:rsid w:val="00C75790"/>
    <w:pPr>
      <w:suppressAutoHyphens w:val="0"/>
      <w:spacing w:after="40"/>
      <w:ind w:left="720"/>
      <w:contextualSpacing/>
      <w:jc w:val="both"/>
    </w:pPr>
    <w:rPr>
      <w:rFonts w:ascii="Arial" w:eastAsiaTheme="minorHAnsi" w:hAnsi="Arial" w:cstheme="minorBidi"/>
      <w:szCs w:val="22"/>
      <w:lang w:eastAsia="en-US"/>
    </w:rPr>
  </w:style>
  <w:style w:type="character" w:customStyle="1" w:styleId="ParagraphedelisteCar">
    <w:name w:val="Paragraphe de liste Car"/>
    <w:aliases w:val="Puces Car"/>
    <w:link w:val="Paragraphedeliste"/>
    <w:rsid w:val="00C75790"/>
    <w:rPr>
      <w:rFonts w:ascii="Arial" w:eastAsiaTheme="minorHAnsi" w:hAnsi="Arial"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86319">
      <w:bodyDiv w:val="1"/>
      <w:marLeft w:val="0"/>
      <w:marRight w:val="0"/>
      <w:marTop w:val="0"/>
      <w:marBottom w:val="0"/>
      <w:divBdr>
        <w:top w:val="none" w:sz="0" w:space="0" w:color="auto"/>
        <w:left w:val="none" w:sz="0" w:space="0" w:color="auto"/>
        <w:bottom w:val="none" w:sz="0" w:space="0" w:color="auto"/>
        <w:right w:val="none" w:sz="0" w:space="0" w:color="auto"/>
      </w:divBdr>
    </w:div>
    <w:div w:id="42461671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73350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59AE681D6BD441BFFD86FA74F00E56" ma:contentTypeVersion="1" ma:contentTypeDescription="Crée un document." ma:contentTypeScope="" ma:versionID="5175705d756e4112fca04ed75eb347fe">
  <xsd:schema xmlns:xsd="http://www.w3.org/2001/XMLSchema" xmlns:xs="http://www.w3.org/2001/XMLSchema" xmlns:p="http://schemas.microsoft.com/office/2006/metadata/properties" xmlns:ns2="77bc679a-492b-4ce5-842b-6d71a43db1a2" targetNamespace="http://schemas.microsoft.com/office/2006/metadata/properties" ma:root="true" ma:fieldsID="6e67b7d5a7d60699d5aaac0bc8bedd06" ns2:_="">
    <xsd:import namespace="77bc679a-492b-4ce5-842b-6d71a43db1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c679a-492b-4ce5-842b-6d71a43db1a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AC1A2-46AB-43E0-A7CF-854DA7F2D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c679a-492b-4ce5-842b-6d71a43db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0EE5B4-36A5-4564-ACAB-4A4C99E27B1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BE51D9-8105-4764-94E7-EACD06791722}">
  <ds:schemaRefs>
    <ds:schemaRef ds:uri="http://schemas.microsoft.com/sharepoint/v3/contenttype/forms"/>
  </ds:schemaRefs>
</ds:datastoreItem>
</file>

<file path=customXml/itemProps4.xml><?xml version="1.0" encoding="utf-8"?>
<ds:datastoreItem xmlns:ds="http://schemas.openxmlformats.org/officeDocument/2006/customXml" ds:itemID="{4EF0278D-E3F2-4D21-9BAE-304190DEE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6</Pages>
  <Words>1597</Words>
  <Characters>8789</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10366</CharactersWithSpaces>
  <SharedDoc>false</SharedDoc>
  <HLinks>
    <vt:vector size="96" baseType="variant">
      <vt:variant>
        <vt:i4>7602259</vt:i4>
      </vt:variant>
      <vt:variant>
        <vt:i4>87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OTTENIN Sophie CNE</cp:lastModifiedBy>
  <cp:revision>3</cp:revision>
  <cp:lastPrinted>2021-06-01T13:24:00Z</cp:lastPrinted>
  <dcterms:created xsi:type="dcterms:W3CDTF">2025-07-01T14:35:00Z</dcterms:created>
  <dcterms:modified xsi:type="dcterms:W3CDTF">2025-07-01T14:35:00Z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0x0101008C59AE681D6BD441BFFD86FA74F00E56</vt:lpwstr>
  </property>
</Properties>
</file>