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3C8" w:rsidRDefault="003813C8" w:rsidP="00382802">
      <w:pPr>
        <w:autoSpaceDE w:val="0"/>
        <w:autoSpaceDN w:val="0"/>
        <w:adjustRightInd w:val="0"/>
        <w:spacing w:line="240" w:lineRule="atLeast"/>
        <w:jc w:val="center"/>
        <w:rPr>
          <w:b/>
          <w:sz w:val="24"/>
          <w:szCs w:val="24"/>
        </w:rPr>
      </w:pPr>
      <w:r>
        <w:rPr>
          <w:b/>
          <w:sz w:val="24"/>
          <w:szCs w:val="24"/>
        </w:rPr>
        <w:t>Annexe </w:t>
      </w:r>
      <w:r w:rsidRPr="00382802">
        <w:rPr>
          <w:b/>
          <w:sz w:val="24"/>
          <w:szCs w:val="24"/>
        </w:rPr>
        <w:t>Z</w:t>
      </w:r>
    </w:p>
    <w:p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813C8"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rsidR="001F7891" w:rsidRPr="001F7891" w:rsidRDefault="003813C8" w:rsidP="001F7891">
            <w:pPr>
              <w:autoSpaceDE w:val="0"/>
              <w:autoSpaceDN w:val="0"/>
              <w:adjustRightInd w:val="0"/>
              <w:spacing w:line="240" w:lineRule="atLeast"/>
              <w:jc w:val="center"/>
              <w:rPr>
                <w:b/>
                <w:sz w:val="24"/>
                <w:szCs w:val="24"/>
              </w:rPr>
            </w:pPr>
            <w:r>
              <w:rPr>
                <w:b/>
                <w:sz w:val="24"/>
                <w:szCs w:val="24"/>
              </w:rPr>
              <w:t>Engagement du candidat au regard des informations e</w:t>
            </w:r>
            <w:r w:rsidR="002475C1">
              <w:rPr>
                <w:b/>
                <w:sz w:val="24"/>
                <w:szCs w:val="24"/>
              </w:rPr>
              <w:t>t supports portant la mention "</w:t>
            </w:r>
            <w:r w:rsidRPr="002475C1">
              <w:rPr>
                <w:b/>
                <w:i/>
                <w:color w:val="FF0000"/>
                <w:sz w:val="24"/>
                <w:szCs w:val="24"/>
              </w:rPr>
              <w:t>Diffusion Restreinte</w:t>
            </w:r>
            <w:r w:rsidR="002475C1">
              <w:rPr>
                <w:b/>
                <w:sz w:val="24"/>
                <w:szCs w:val="24"/>
              </w:rPr>
              <w:t>"</w:t>
            </w:r>
            <w:r>
              <w:rPr>
                <w:b/>
                <w:sz w:val="24"/>
                <w:szCs w:val="24"/>
              </w:rPr>
              <w:t xml:space="preserve"> transmis par l’acheteur public dans le cadre de la procédure référencé </w:t>
            </w:r>
            <w:r w:rsidR="00004E50">
              <w:rPr>
                <w:b/>
                <w:sz w:val="24"/>
                <w:szCs w:val="24"/>
              </w:rPr>
              <w:t>BSTSAI_</w:t>
            </w:r>
            <w:r w:rsidR="001F7891">
              <w:rPr>
                <w:b/>
                <w:sz w:val="24"/>
                <w:szCs w:val="24"/>
              </w:rPr>
              <w:t>6630.</w:t>
            </w:r>
            <w:r w:rsidR="001F7891">
              <w:rPr>
                <w:rFonts w:ascii="Marianne" w:hAnsi="Marianne"/>
                <w:color w:val="464855"/>
              </w:rPr>
              <w:t xml:space="preserve"> </w:t>
            </w:r>
            <w:r w:rsidR="001F7891" w:rsidRPr="001F7891">
              <w:rPr>
                <w:b/>
                <w:sz w:val="24"/>
                <w:szCs w:val="24"/>
              </w:rPr>
              <w:t xml:space="preserve">Construction du bâtiment SPRS (service de protection radiologique du site) </w:t>
            </w:r>
            <w:del w:id="0" w:author="BLANC Laurent ING CHEF PEF" w:date="2025-08-20T18:37:00Z">
              <w:r w:rsidR="001F7891" w:rsidRPr="001F7891" w:rsidDel="00DA5D5F">
                <w:rPr>
                  <w:b/>
                  <w:sz w:val="24"/>
                  <w:szCs w:val="24"/>
                </w:rPr>
                <w:delText>sur le site de l'Ile Longue</w:delText>
              </w:r>
            </w:del>
            <w:ins w:id="1" w:author="BLANC Laurent ING CHEF PEF" w:date="2025-08-20T18:37:00Z">
              <w:r w:rsidR="00DA5D5F">
                <w:rPr>
                  <w:b/>
                  <w:sz w:val="24"/>
                  <w:szCs w:val="24"/>
                </w:rPr>
                <w:t>en presqu’ile de Crozon</w:t>
              </w:r>
            </w:ins>
            <w:bookmarkStart w:id="2" w:name="_GoBack"/>
            <w:bookmarkEnd w:id="2"/>
          </w:p>
          <w:p w:rsidR="003813C8" w:rsidRDefault="003813C8">
            <w:pPr>
              <w:autoSpaceDE w:val="0"/>
              <w:autoSpaceDN w:val="0"/>
              <w:adjustRightInd w:val="0"/>
              <w:spacing w:line="240" w:lineRule="atLeast"/>
              <w:jc w:val="center"/>
              <w:rPr>
                <w:b/>
                <w:sz w:val="24"/>
                <w:szCs w:val="24"/>
              </w:rPr>
            </w:pPr>
          </w:p>
          <w:p w:rsidR="003813C8" w:rsidRPr="00E109A9" w:rsidRDefault="00C72301">
            <w:pPr>
              <w:autoSpaceDE w:val="0"/>
              <w:autoSpaceDN w:val="0"/>
              <w:adjustRightInd w:val="0"/>
              <w:spacing w:line="240" w:lineRule="atLeast"/>
              <w:jc w:val="center"/>
              <w:rPr>
                <w:b/>
                <w:i/>
              </w:rPr>
            </w:pPr>
            <w:r w:rsidRPr="00E109A9">
              <w:rPr>
                <w:b/>
                <w:i/>
                <w:color w:val="0070C0"/>
              </w:rPr>
              <w:t xml:space="preserve">(Ce document doit être remis signé avec le dossier de candidature ; </w:t>
            </w:r>
            <w:r w:rsidR="00E109A9">
              <w:rPr>
                <w:b/>
                <w:i/>
                <w:color w:val="0070C0"/>
              </w:rPr>
              <w:t xml:space="preserve">                                                                                          </w:t>
            </w:r>
            <w:r w:rsidRPr="00E109A9">
              <w:rPr>
                <w:b/>
                <w:i/>
                <w:color w:val="0070C0"/>
              </w:rPr>
              <w:t>il n’engagera que les société</w:t>
            </w:r>
            <w:r w:rsidR="006A1E3A" w:rsidRPr="00E109A9">
              <w:rPr>
                <w:b/>
                <w:i/>
                <w:color w:val="0070C0"/>
              </w:rPr>
              <w:t>s</w:t>
            </w:r>
            <w:r w:rsidRPr="00E109A9">
              <w:rPr>
                <w:b/>
                <w:i/>
                <w:color w:val="0070C0"/>
              </w:rPr>
              <w:t xml:space="preserve"> retenues</w:t>
            </w:r>
            <w:r w:rsidR="00971B65">
              <w:rPr>
                <w:b/>
                <w:i/>
                <w:color w:val="0070C0"/>
              </w:rPr>
              <w:t xml:space="preserve"> </w:t>
            </w:r>
            <w:r w:rsidRPr="00E109A9">
              <w:rPr>
                <w:b/>
                <w:i/>
                <w:color w:val="0070C0"/>
              </w:rPr>
              <w:t>pour la phase de remise des offres)</w:t>
            </w:r>
            <w:r w:rsidRPr="00E109A9">
              <w:rPr>
                <w:b/>
                <w:i/>
              </w:rPr>
              <w:t xml:space="preserve"> </w:t>
            </w:r>
          </w:p>
          <w:p w:rsidR="003813C8" w:rsidRDefault="003813C8">
            <w:pPr>
              <w:autoSpaceDE w:val="0"/>
              <w:autoSpaceDN w:val="0"/>
              <w:adjustRightInd w:val="0"/>
              <w:spacing w:line="240" w:lineRule="atLeast"/>
              <w:rPr>
                <w:b/>
                <w:sz w:val="24"/>
                <w:szCs w:val="24"/>
              </w:rPr>
            </w:pPr>
            <w:r>
              <w:rPr>
                <w:b/>
                <w:sz w:val="24"/>
                <w:szCs w:val="24"/>
              </w:rPr>
              <w:t>La société</w:t>
            </w:r>
            <w:r w:rsidRPr="002475C1">
              <w:rPr>
                <w:rStyle w:val="Appelnotedebasdep"/>
                <w:b/>
                <w:color w:val="0070C0"/>
                <w:sz w:val="24"/>
                <w:szCs w:val="24"/>
              </w:rPr>
              <w:footnoteReference w:id="1"/>
            </w:r>
            <w:r>
              <w:rPr>
                <w:b/>
                <w:sz w:val="24"/>
                <w:szCs w:val="24"/>
              </w:rPr>
              <w:t xml:space="preserve"> ______________________________________________________________________</w:t>
            </w:r>
          </w:p>
          <w:p w:rsidR="003813C8" w:rsidRPr="002475C1" w:rsidRDefault="003813C8">
            <w:pPr>
              <w:autoSpaceDE w:val="0"/>
              <w:autoSpaceDN w:val="0"/>
              <w:adjustRightInd w:val="0"/>
              <w:jc w:val="both"/>
              <w:rPr>
                <w:i/>
                <w:color w:val="0070C0"/>
              </w:rPr>
            </w:pPr>
            <w:r w:rsidRPr="002475C1">
              <w:rPr>
                <w:i/>
                <w:color w:val="0070C0"/>
              </w:rPr>
              <w:t>[Indiquer le nom commercial, la dénomination sociale et l’</w:t>
            </w:r>
            <w:r w:rsidR="00971B65">
              <w:rPr>
                <w:i/>
                <w:color w:val="0070C0"/>
              </w:rPr>
              <w:t>adresse du candidat] [appelée "</w:t>
            </w:r>
            <w:r w:rsidRPr="002475C1">
              <w:rPr>
                <w:i/>
                <w:color w:val="0070C0"/>
              </w:rPr>
              <w:t xml:space="preserve">le </w:t>
            </w:r>
            <w:r w:rsidR="00971B65" w:rsidRPr="002475C1">
              <w:rPr>
                <w:i/>
                <w:color w:val="0070C0"/>
              </w:rPr>
              <w:t>candidat</w:t>
            </w:r>
            <w:r w:rsidR="00971B65">
              <w:rPr>
                <w:i/>
                <w:color w:val="0070C0"/>
              </w:rPr>
              <w:t>"</w:t>
            </w:r>
            <w:r w:rsidRPr="002475C1">
              <w:rPr>
                <w:i/>
                <w:color w:val="0070C0"/>
              </w:rPr>
              <w:t xml:space="preserve"> dans la suite du texte]</w:t>
            </w:r>
          </w:p>
          <w:p w:rsidR="003813C8" w:rsidRDefault="003813C8">
            <w:pPr>
              <w:autoSpaceDE w:val="0"/>
              <w:autoSpaceDN w:val="0"/>
              <w:adjustRightInd w:val="0"/>
              <w:spacing w:line="240" w:lineRule="atLeast"/>
              <w:rPr>
                <w:b/>
                <w:sz w:val="24"/>
                <w:szCs w:val="24"/>
              </w:rPr>
            </w:pPr>
          </w:p>
          <w:p w:rsidR="003813C8" w:rsidRDefault="003813C8">
            <w:pPr>
              <w:autoSpaceDE w:val="0"/>
              <w:autoSpaceDN w:val="0"/>
              <w:adjustRightInd w:val="0"/>
              <w:spacing w:line="240" w:lineRule="atLeast"/>
              <w:rPr>
                <w:b/>
                <w:sz w:val="24"/>
                <w:szCs w:val="24"/>
              </w:rPr>
            </w:pPr>
            <w:r>
              <w:rPr>
                <w:b/>
                <w:sz w:val="24"/>
                <w:szCs w:val="24"/>
              </w:rPr>
              <w:t>Candidat à la consultation référencé</w:t>
            </w:r>
            <w:r w:rsidR="00154776">
              <w:rPr>
                <w:b/>
                <w:sz w:val="24"/>
                <w:szCs w:val="24"/>
              </w:rPr>
              <w:t>e</w:t>
            </w:r>
            <w:r>
              <w:rPr>
                <w:b/>
                <w:sz w:val="24"/>
                <w:szCs w:val="24"/>
              </w:rPr>
              <w:t xml:space="preserve"> </w:t>
            </w:r>
            <w:r w:rsidR="00004E50">
              <w:rPr>
                <w:b/>
                <w:sz w:val="24"/>
                <w:szCs w:val="24"/>
              </w:rPr>
              <w:t>BSTSAI_</w:t>
            </w:r>
            <w:r w:rsidR="001F7891">
              <w:rPr>
                <w:b/>
                <w:sz w:val="24"/>
                <w:szCs w:val="24"/>
              </w:rPr>
              <w:t>6630</w:t>
            </w:r>
          </w:p>
          <w:p w:rsidR="003813C8" w:rsidRDefault="003813C8">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rsidR="003813C8" w:rsidRPr="002475C1" w:rsidRDefault="003813C8">
            <w:pPr>
              <w:autoSpaceDE w:val="0"/>
              <w:autoSpaceDN w:val="0"/>
              <w:adjustRightInd w:val="0"/>
              <w:spacing w:line="240" w:lineRule="atLeast"/>
              <w:rPr>
                <w:i/>
                <w:color w:val="0070C0"/>
              </w:rPr>
            </w:pPr>
            <w:r w:rsidRPr="002475C1">
              <w:rPr>
                <w:i/>
                <w:color w:val="0070C0"/>
              </w:rPr>
              <w:t xml:space="preserve">[Indiquer le nom, prénom et qualité du signataire, habilitée à représenter la société] </w:t>
            </w:r>
          </w:p>
          <w:p w:rsidR="003813C8" w:rsidRDefault="003813C8">
            <w:pPr>
              <w:jc w:val="both"/>
              <w:rPr>
                <w:sz w:val="24"/>
                <w:szCs w:val="24"/>
              </w:rPr>
            </w:pPr>
          </w:p>
          <w:p w:rsidR="003813C8" w:rsidRDefault="003813C8" w:rsidP="00EF4E96">
            <w:pPr>
              <w:numPr>
                <w:ilvl w:val="0"/>
                <w:numId w:val="15"/>
              </w:numPr>
              <w:ind w:left="349" w:hanging="349"/>
              <w:jc w:val="both"/>
              <w:rPr>
                <w:sz w:val="24"/>
                <w:szCs w:val="24"/>
              </w:rPr>
            </w:pPr>
            <w:r>
              <w:rPr>
                <w:sz w:val="24"/>
                <w:szCs w:val="24"/>
              </w:rPr>
              <w:t xml:space="preserve">Le candidat reconnait que les informations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Pr>
                <w:b/>
                <w:sz w:val="24"/>
                <w:szCs w:val="24"/>
              </w:rPr>
              <w:t xml:space="preserve"> listés</w:t>
            </w:r>
            <w:r>
              <w:rPr>
                <w:sz w:val="24"/>
                <w:szCs w:val="24"/>
              </w:rPr>
              <w:t xml:space="preserve"> à l’annexe </w:t>
            </w:r>
            <w:r w:rsidRPr="00382802">
              <w:rPr>
                <w:b/>
                <w:sz w:val="24"/>
                <w:szCs w:val="24"/>
              </w:rPr>
              <w:t>A</w:t>
            </w:r>
            <w:r>
              <w:rPr>
                <w:b/>
                <w:sz w:val="24"/>
                <w:szCs w:val="24"/>
              </w:rPr>
              <w:t xml:space="preserve"> </w:t>
            </w:r>
            <w:r>
              <w:rPr>
                <w:sz w:val="24"/>
                <w:szCs w:val="24"/>
              </w:rPr>
              <w:t>du règlement de la consultation</w:t>
            </w:r>
            <w:r w:rsidR="00154776">
              <w:rPr>
                <w:sz w:val="24"/>
                <w:szCs w:val="24"/>
              </w:rPr>
              <w:t xml:space="preserve"> qui lui sera remis en cas d’admission de sa candidature</w:t>
            </w:r>
            <w:r>
              <w:rPr>
                <w:sz w:val="24"/>
                <w:szCs w:val="24"/>
              </w:rPr>
              <w:t xml:space="preserve">, ne peuvent être utilisées à d’autres fins que l’élaboration d’une offre à la procédure de passation du </w:t>
            </w:r>
            <w:r w:rsidR="00382802">
              <w:rPr>
                <w:sz w:val="24"/>
                <w:szCs w:val="24"/>
              </w:rPr>
              <w:t xml:space="preserve">présent </w:t>
            </w:r>
            <w:r>
              <w:rPr>
                <w:sz w:val="24"/>
                <w:szCs w:val="24"/>
              </w:rPr>
              <w:t>marché.</w:t>
            </w:r>
          </w:p>
          <w:p w:rsidR="003813C8" w:rsidRDefault="003813C8">
            <w:pPr>
              <w:ind w:hanging="66"/>
              <w:jc w:val="both"/>
              <w:rPr>
                <w:sz w:val="24"/>
                <w:szCs w:val="24"/>
              </w:rPr>
            </w:pPr>
          </w:p>
          <w:p w:rsidR="003813C8" w:rsidRDefault="003813C8">
            <w:pPr>
              <w:jc w:val="both"/>
              <w:rPr>
                <w:sz w:val="24"/>
                <w:szCs w:val="24"/>
              </w:rPr>
            </w:pPr>
            <w:r>
              <w:rPr>
                <w:sz w:val="24"/>
                <w:szCs w:val="24"/>
              </w:rPr>
              <w:t>2. Le candidat s’engage :</w:t>
            </w:r>
          </w:p>
          <w:p w:rsidR="003813C8" w:rsidRDefault="003813C8">
            <w:pPr>
              <w:ind w:left="491" w:hanging="425"/>
              <w:jc w:val="both"/>
              <w:rPr>
                <w:sz w:val="24"/>
                <w:szCs w:val="24"/>
              </w:rPr>
            </w:pPr>
            <w:r>
              <w:rPr>
                <w:sz w:val="24"/>
                <w:szCs w:val="24"/>
              </w:rPr>
              <w:t xml:space="preserve">- </w:t>
            </w:r>
            <w:r>
              <w:rPr>
                <w:sz w:val="24"/>
                <w:szCs w:val="24"/>
              </w:rPr>
              <w:tab/>
              <w:t xml:space="preserve">à ne communiquer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qu’aux personnes ayant besoin d’en connaitre pour la remise de son offre ;</w:t>
            </w:r>
          </w:p>
          <w:p w:rsidR="003813C8" w:rsidRDefault="003813C8">
            <w:pPr>
              <w:ind w:left="491" w:hanging="425"/>
              <w:jc w:val="both"/>
              <w:rPr>
                <w:sz w:val="24"/>
                <w:szCs w:val="24"/>
              </w:rPr>
            </w:pPr>
            <w:r>
              <w:rPr>
                <w:sz w:val="24"/>
                <w:szCs w:val="24"/>
              </w:rPr>
              <w:t xml:space="preserve">- </w:t>
            </w:r>
            <w:r>
              <w:rPr>
                <w:sz w:val="24"/>
                <w:szCs w:val="24"/>
              </w:rPr>
              <w:tab/>
              <w:t xml:space="preserve">à obtenir des éventuels opérateurs économiques auxquels il envisage de recourir soit dans le cadre d’un groupement momentané d’entreprises, soit dans le cadre d’une sous-traitance ou d’une </w:t>
            </w:r>
            <w:r w:rsidR="00971B65">
              <w:rPr>
                <w:sz w:val="24"/>
                <w:szCs w:val="24"/>
              </w:rPr>
              <w:t>sous-contractante</w:t>
            </w:r>
            <w:r>
              <w:rPr>
                <w:sz w:val="24"/>
                <w:szCs w:val="24"/>
              </w:rPr>
              <w:t xml:space="preserve"> pour la présente consultation, un engagement identique au présent engagement ;</w:t>
            </w:r>
          </w:p>
          <w:p w:rsidR="003813C8" w:rsidRDefault="003813C8">
            <w:pPr>
              <w:ind w:left="491" w:hanging="425"/>
              <w:jc w:val="both"/>
              <w:rPr>
                <w:sz w:val="24"/>
                <w:szCs w:val="24"/>
              </w:rPr>
            </w:pPr>
            <w:r>
              <w:rPr>
                <w:sz w:val="24"/>
                <w:szCs w:val="24"/>
              </w:rPr>
              <w:t xml:space="preserve">- </w:t>
            </w:r>
            <w:r>
              <w:rPr>
                <w:sz w:val="24"/>
                <w:szCs w:val="24"/>
              </w:rPr>
              <w:tab/>
              <w:t xml:space="preserve">à ne pas rendre publics </w:t>
            </w:r>
            <w:r w:rsidR="00382802">
              <w:rPr>
                <w:sz w:val="24"/>
                <w:szCs w:val="24"/>
              </w:rPr>
              <w:t>c</w:t>
            </w:r>
            <w:r>
              <w:rPr>
                <w:sz w:val="24"/>
                <w:szCs w:val="24"/>
              </w:rPr>
              <w:t xml:space="preserve">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sauf autorisation expresse et écrite de l’acheteur public ; </w:t>
            </w:r>
          </w:p>
          <w:p w:rsidR="003813C8" w:rsidRDefault="003813C8">
            <w:pPr>
              <w:ind w:left="491" w:hanging="425"/>
              <w:jc w:val="both"/>
              <w:rPr>
                <w:sz w:val="24"/>
                <w:szCs w:val="24"/>
              </w:rPr>
            </w:pPr>
            <w:r>
              <w:rPr>
                <w:sz w:val="24"/>
                <w:szCs w:val="24"/>
              </w:rPr>
              <w:t xml:space="preserve">- </w:t>
            </w:r>
            <w:r>
              <w:rPr>
                <w:sz w:val="24"/>
                <w:szCs w:val="24"/>
              </w:rPr>
              <w:tab/>
              <w:t xml:space="preserve">à informer les personnes ayant accès, dans le cadre de la </w:t>
            </w:r>
            <w:r w:rsidR="00154776">
              <w:rPr>
                <w:sz w:val="24"/>
                <w:szCs w:val="24"/>
              </w:rPr>
              <w:t xml:space="preserve">présente </w:t>
            </w:r>
            <w:r>
              <w:rPr>
                <w:sz w:val="24"/>
                <w:szCs w:val="24"/>
              </w:rPr>
              <w:t xml:space="preserve">procédure, à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qu’elles devront se conformer strictement aux règles de protection figurant dans le présent engagement.</w:t>
            </w:r>
          </w:p>
          <w:p w:rsidR="003813C8" w:rsidRDefault="003813C8">
            <w:pPr>
              <w:ind w:left="774" w:hanging="425"/>
              <w:jc w:val="both"/>
              <w:rPr>
                <w:sz w:val="24"/>
                <w:szCs w:val="24"/>
              </w:rPr>
            </w:pPr>
          </w:p>
          <w:p w:rsidR="003813C8" w:rsidRDefault="003813C8">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rsidR="003813C8" w:rsidRDefault="003813C8">
            <w:pPr>
              <w:autoSpaceDE w:val="0"/>
              <w:autoSpaceDN w:val="0"/>
              <w:adjustRightInd w:val="0"/>
              <w:spacing w:line="240" w:lineRule="atLeast"/>
              <w:jc w:val="both"/>
              <w:rPr>
                <w:b/>
                <w:sz w:val="24"/>
                <w:szCs w:val="24"/>
              </w:rPr>
            </w:pPr>
          </w:p>
          <w:p w:rsidR="003813C8" w:rsidRDefault="003813C8">
            <w:pPr>
              <w:jc w:val="both"/>
              <w:rPr>
                <w:sz w:val="24"/>
                <w:szCs w:val="24"/>
              </w:rPr>
            </w:pPr>
            <w:r>
              <w:rPr>
                <w:sz w:val="24"/>
                <w:szCs w:val="24"/>
              </w:rPr>
              <w:t>4. Le candidat reconnait avoir pris connaissance des textes suivants :</w:t>
            </w:r>
          </w:p>
          <w:p w:rsidR="003813C8" w:rsidRDefault="003813C8">
            <w:pPr>
              <w:ind w:left="284" w:hanging="284"/>
              <w:jc w:val="both"/>
              <w:rPr>
                <w:sz w:val="24"/>
                <w:szCs w:val="24"/>
              </w:rPr>
            </w:pPr>
            <w:r>
              <w:rPr>
                <w:sz w:val="24"/>
                <w:szCs w:val="24"/>
              </w:rPr>
              <w:t>-</w:t>
            </w:r>
            <w:r>
              <w:rPr>
                <w:sz w:val="24"/>
                <w:szCs w:val="24"/>
              </w:rPr>
              <w:tab/>
            </w:r>
            <w:r w:rsidRPr="002475C1">
              <w:rPr>
                <w:color w:val="0070C0"/>
                <w:sz w:val="24"/>
                <w:szCs w:val="24"/>
              </w:rPr>
              <w:t xml:space="preserve">l’instruction générale interministérielle n° 1300 </w:t>
            </w:r>
            <w:r>
              <w:rPr>
                <w:sz w:val="24"/>
                <w:szCs w:val="24"/>
              </w:rPr>
              <w:t xml:space="preserve">sur la protection du secret de la défense nationale annexée à l’arrêté du </w:t>
            </w:r>
            <w:r w:rsidR="00D30CDB">
              <w:rPr>
                <w:sz w:val="24"/>
                <w:szCs w:val="24"/>
              </w:rPr>
              <w:t>15 novembre 2020</w:t>
            </w:r>
            <w:r>
              <w:rPr>
                <w:sz w:val="24"/>
                <w:szCs w:val="24"/>
              </w:rPr>
              <w:t xml:space="preserve"> portant approbation de ladite instruction</w:t>
            </w:r>
            <w:r>
              <w:rPr>
                <w:rStyle w:val="Appelnotedebasdep"/>
                <w:sz w:val="24"/>
                <w:szCs w:val="24"/>
              </w:rPr>
              <w:footnoteReference w:id="2"/>
            </w:r>
            <w:r>
              <w:rPr>
                <w:sz w:val="24"/>
                <w:szCs w:val="24"/>
              </w:rPr>
              <w:t> ;</w:t>
            </w:r>
          </w:p>
          <w:p w:rsidR="003813C8" w:rsidRDefault="003813C8">
            <w:pPr>
              <w:ind w:left="284" w:hanging="284"/>
              <w:jc w:val="both"/>
              <w:rPr>
                <w:sz w:val="24"/>
                <w:szCs w:val="24"/>
                <w:vertAlign w:val="superscript"/>
              </w:rPr>
            </w:pPr>
            <w:r>
              <w:rPr>
                <w:sz w:val="24"/>
                <w:szCs w:val="24"/>
              </w:rPr>
              <w:t xml:space="preserve">-  </w:t>
            </w:r>
            <w:r>
              <w:rPr>
                <w:sz w:val="24"/>
                <w:szCs w:val="24"/>
              </w:rPr>
              <w:tab/>
            </w:r>
            <w:r w:rsidRPr="002475C1">
              <w:rPr>
                <w:color w:val="0070C0"/>
                <w:sz w:val="24"/>
                <w:szCs w:val="24"/>
              </w:rPr>
              <w:t xml:space="preserve">l’instruction interministérielle relative à la protection des systèmes d’informations sensibles n°901/SGDSN/ANSSI </w:t>
            </w:r>
            <w:r>
              <w:rPr>
                <w:sz w:val="24"/>
                <w:szCs w:val="24"/>
              </w:rPr>
              <w:t>(NOR : PRMD1503279J)</w:t>
            </w:r>
            <w:r w:rsidR="001B146F">
              <w:rPr>
                <w:rStyle w:val="Appelnotedebasdep"/>
                <w:sz w:val="24"/>
                <w:szCs w:val="24"/>
              </w:rPr>
              <w:footnoteReference w:id="3"/>
            </w:r>
            <w:r>
              <w:rPr>
                <w:sz w:val="24"/>
                <w:szCs w:val="24"/>
              </w:rPr>
              <w:t>.</w:t>
            </w:r>
            <w:r>
              <w:rPr>
                <w:sz w:val="24"/>
                <w:szCs w:val="24"/>
                <w:vertAlign w:val="superscript"/>
              </w:rPr>
              <w:t xml:space="preserve"> </w:t>
            </w:r>
          </w:p>
          <w:p w:rsidR="004670AD" w:rsidRDefault="004670AD" w:rsidP="004670AD">
            <w:pPr>
              <w:jc w:val="both"/>
              <w:rPr>
                <w:sz w:val="24"/>
                <w:szCs w:val="24"/>
              </w:rPr>
            </w:pPr>
          </w:p>
          <w:p w:rsidR="002475C1" w:rsidRDefault="002475C1" w:rsidP="004670AD">
            <w:pPr>
              <w:jc w:val="both"/>
              <w:rPr>
                <w:sz w:val="24"/>
                <w:szCs w:val="24"/>
              </w:rPr>
            </w:pPr>
          </w:p>
          <w:p w:rsidR="002475C1" w:rsidRDefault="002475C1" w:rsidP="004670AD">
            <w:pPr>
              <w:jc w:val="both"/>
              <w:rPr>
                <w:sz w:val="24"/>
                <w:szCs w:val="24"/>
              </w:rPr>
            </w:pPr>
          </w:p>
          <w:p w:rsidR="00E109A9" w:rsidRDefault="00E109A9" w:rsidP="004670AD">
            <w:pPr>
              <w:jc w:val="both"/>
              <w:rPr>
                <w:sz w:val="24"/>
                <w:szCs w:val="24"/>
              </w:rPr>
            </w:pPr>
          </w:p>
          <w:p w:rsidR="00E109A9" w:rsidRDefault="00E109A9">
            <w:pPr>
              <w:jc w:val="both"/>
              <w:rPr>
                <w:sz w:val="24"/>
                <w:szCs w:val="24"/>
              </w:rPr>
            </w:pPr>
          </w:p>
          <w:p w:rsidR="003813C8" w:rsidRDefault="003813C8">
            <w:pPr>
              <w:jc w:val="both"/>
              <w:rPr>
                <w:sz w:val="24"/>
                <w:szCs w:val="24"/>
              </w:rPr>
            </w:pPr>
            <w:r>
              <w:rPr>
                <w:sz w:val="24"/>
                <w:szCs w:val="24"/>
              </w:rPr>
              <w:t xml:space="preserve">5. Le candidat s’engage à transmettre des documents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sidRPr="00971B65">
              <w:rPr>
                <w:b/>
                <w:sz w:val="24"/>
                <w:szCs w:val="24"/>
              </w:rPr>
              <w:t xml:space="preserve"> </w:t>
            </w:r>
            <w:r w:rsidR="00971B65">
              <w:rPr>
                <w:b/>
                <w:sz w:val="24"/>
                <w:szCs w:val="24"/>
              </w:rPr>
              <w:t>et</w:t>
            </w:r>
            <w:r>
              <w:rPr>
                <w:sz w:val="24"/>
                <w:szCs w:val="24"/>
              </w:rPr>
              <w:t xml:space="preserve"> leurs éventuelles copies réalisées conformément au paragraphe </w:t>
            </w:r>
            <w:r w:rsidRPr="00154776">
              <w:rPr>
                <w:b/>
                <w:sz w:val="24"/>
                <w:szCs w:val="24"/>
              </w:rPr>
              <w:t>8</w:t>
            </w:r>
            <w:r>
              <w:rPr>
                <w:b/>
                <w:sz w:val="24"/>
                <w:szCs w:val="24"/>
              </w:rPr>
              <w:t>,</w:t>
            </w:r>
            <w:r>
              <w:rPr>
                <w:sz w:val="24"/>
                <w:szCs w:val="24"/>
              </w:rPr>
              <w:t xml:space="preserve"> uniquement :</w:t>
            </w:r>
          </w:p>
          <w:p w:rsidR="003813C8" w:rsidRDefault="003813C8">
            <w:pPr>
              <w:ind w:left="284" w:hanging="284"/>
              <w:jc w:val="both"/>
              <w:rPr>
                <w:sz w:val="24"/>
                <w:szCs w:val="24"/>
              </w:rPr>
            </w:pPr>
            <w:r>
              <w:rPr>
                <w:sz w:val="24"/>
                <w:szCs w:val="24"/>
              </w:rPr>
              <w:t>-</w:t>
            </w:r>
            <w:r>
              <w:rPr>
                <w:sz w:val="24"/>
                <w:szCs w:val="24"/>
              </w:rPr>
              <w:tab/>
              <w:t>à l’intérieur de ses locaux sous enveloppe ou par personne désignée par le titulaire ;</w:t>
            </w:r>
          </w:p>
          <w:p w:rsidR="003813C8" w:rsidRDefault="003813C8">
            <w:pPr>
              <w:ind w:left="284" w:hanging="284"/>
              <w:jc w:val="both"/>
              <w:rPr>
                <w:sz w:val="24"/>
                <w:szCs w:val="24"/>
              </w:rPr>
            </w:pPr>
            <w:r>
              <w:rPr>
                <w:sz w:val="24"/>
                <w:szCs w:val="24"/>
              </w:rPr>
              <w:t xml:space="preserve">- </w:t>
            </w:r>
            <w:r>
              <w:rPr>
                <w:sz w:val="24"/>
                <w:szCs w:val="24"/>
              </w:rPr>
              <w:tab/>
              <w:t>vers l’extérieur :</w:t>
            </w:r>
          </w:p>
          <w:p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 xml:space="preserve">sous double enveloppe, l’enveloppe intérieure portant la mention </w:t>
            </w:r>
            <w:r w:rsidR="002475C1" w:rsidRPr="002475C1">
              <w:rPr>
                <w:rFonts w:ascii="Times New Roman" w:hAnsi="Times New Roman"/>
                <w:b/>
                <w:sz w:val="24"/>
                <w:szCs w:val="24"/>
              </w:rPr>
              <w:t>"</w:t>
            </w:r>
            <w:r w:rsidR="002475C1" w:rsidRPr="002475C1">
              <w:rPr>
                <w:rFonts w:ascii="Times New Roman" w:hAnsi="Times New Roman"/>
                <w:b/>
                <w:i/>
                <w:color w:val="FF0000"/>
                <w:sz w:val="24"/>
                <w:szCs w:val="24"/>
              </w:rPr>
              <w:t>Diffusion Restreinte</w:t>
            </w:r>
            <w:r w:rsidR="002475C1" w:rsidRPr="002475C1">
              <w:rPr>
                <w:rFonts w:ascii="Times New Roman" w:hAnsi="Times New Roman"/>
                <w:b/>
                <w:sz w:val="24"/>
                <w:szCs w:val="24"/>
              </w:rPr>
              <w:t xml:space="preserve">" </w:t>
            </w:r>
            <w:r w:rsidRPr="002475C1">
              <w:rPr>
                <w:rFonts w:ascii="Times New Roman" w:hAnsi="Times New Roman"/>
                <w:sz w:val="24"/>
                <w:szCs w:val="24"/>
              </w:rPr>
              <w:t xml:space="preserve"> et les références du document, l’enveloppe extérieure ne com</w:t>
            </w:r>
            <w:r>
              <w:rPr>
                <w:rFonts w:ascii="Times New Roman" w:hAnsi="Times New Roman"/>
                <w:sz w:val="24"/>
                <w:szCs w:val="24"/>
              </w:rPr>
              <w:t xml:space="preserve">portant que les indications nécessaires à la transmission ;  </w:t>
            </w:r>
          </w:p>
          <w:p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et par voie postale en France métropolitaine vers les départements, régions ou collectivités d’outre-mer, par un moyen garantissant la bonne réception du document ;</w:t>
            </w:r>
          </w:p>
          <w:p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 xml:space="preserve">ou par voie postale, vers l’étranger, par un moyen garantissant la bonne réception du document sauf si ces documents portent également la mention </w:t>
            </w:r>
            <w:r w:rsidR="002475C1">
              <w:rPr>
                <w:rFonts w:ascii="Times New Roman" w:hAnsi="Times New Roman"/>
                <w:sz w:val="24"/>
                <w:szCs w:val="24"/>
              </w:rPr>
              <w:t>"</w:t>
            </w:r>
            <w:r w:rsidR="002475C1"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sidR="002475C1">
              <w:rPr>
                <w:rFonts w:ascii="Times New Roman" w:hAnsi="Times New Roman"/>
                <w:sz w:val="24"/>
                <w:szCs w:val="24"/>
              </w:rPr>
              <w:t xml:space="preserve"> </w:t>
            </w:r>
            <w:r>
              <w:rPr>
                <w:rFonts w:ascii="Times New Roman" w:hAnsi="Times New Roman"/>
                <w:sz w:val="24"/>
                <w:szCs w:val="24"/>
              </w:rPr>
              <w:t>; le</w:t>
            </w:r>
            <w:r w:rsidR="002475C1">
              <w:rPr>
                <w:rFonts w:ascii="Times New Roman" w:hAnsi="Times New Roman"/>
                <w:sz w:val="24"/>
                <w:szCs w:val="24"/>
              </w:rPr>
              <w:t>s documents portant la mention "</w:t>
            </w:r>
            <w:r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Pr>
                <w:rFonts w:ascii="Times New Roman" w:hAnsi="Times New Roman"/>
                <w:sz w:val="24"/>
                <w:szCs w:val="24"/>
              </w:rPr>
              <w:t xml:space="preserve"> ne peuvent sortir des frontières du territoire que par valise diplomatique.</w:t>
            </w:r>
          </w:p>
          <w:p w:rsidR="003813C8" w:rsidRDefault="003813C8">
            <w:pPr>
              <w:autoSpaceDE w:val="0"/>
              <w:autoSpaceDN w:val="0"/>
              <w:adjustRightInd w:val="0"/>
              <w:jc w:val="both"/>
              <w:rPr>
                <w:sz w:val="24"/>
                <w:szCs w:val="24"/>
              </w:rPr>
            </w:pPr>
          </w:p>
          <w:p w:rsidR="003813C8" w:rsidRDefault="003813C8">
            <w:pPr>
              <w:autoSpaceDE w:val="0"/>
              <w:autoSpaceDN w:val="0"/>
              <w:adjustRightInd w:val="0"/>
              <w:jc w:val="both"/>
              <w:rPr>
                <w:sz w:val="24"/>
                <w:szCs w:val="24"/>
              </w:rPr>
            </w:pPr>
            <w:r>
              <w:rPr>
                <w:sz w:val="24"/>
                <w:szCs w:val="24"/>
              </w:rPr>
              <w:t>6. Pour le traitement, le stockage ou la transmission des informations ou supports portant la mention</w:t>
            </w:r>
            <w:r w:rsidR="002475C1">
              <w:rPr>
                <w:sz w:val="24"/>
                <w:szCs w:val="24"/>
              </w:rPr>
              <w:t xml:space="preserve">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le candidat s’engage à utiliser uniquement des systèmes d'information qui ont fait l'objet d'une homologation de sécurité (par exemple, pour la transmission, en ayant recours à un logiciel de type ACID cryptofiler) conformément à </w:t>
            </w:r>
            <w:r w:rsidRPr="002475C1">
              <w:rPr>
                <w:color w:val="0070C0"/>
                <w:sz w:val="24"/>
                <w:szCs w:val="24"/>
              </w:rPr>
              <w:t xml:space="preserve">l’instruction interministérielle relative à la protection des systèmes d’informations sensibles n°901/SGDSN/ANSSI </w:t>
            </w:r>
            <w:r>
              <w:rPr>
                <w:sz w:val="24"/>
                <w:szCs w:val="24"/>
              </w:rPr>
              <w:t>(NOR : PRMD1503279J).</w:t>
            </w:r>
          </w:p>
          <w:p w:rsidR="003813C8" w:rsidRDefault="003813C8">
            <w:pPr>
              <w:tabs>
                <w:tab w:val="left" w:pos="5027"/>
              </w:tabs>
              <w:rPr>
                <w:sz w:val="24"/>
                <w:szCs w:val="24"/>
              </w:rPr>
            </w:pPr>
            <w:r>
              <w:rPr>
                <w:sz w:val="24"/>
                <w:szCs w:val="24"/>
              </w:rPr>
              <w:tab/>
            </w:r>
          </w:p>
          <w:p w:rsidR="003813C8" w:rsidRDefault="003813C8">
            <w:pPr>
              <w:jc w:val="both"/>
              <w:rPr>
                <w:sz w:val="24"/>
                <w:szCs w:val="24"/>
              </w:rPr>
            </w:pPr>
            <w:r>
              <w:rPr>
                <w:sz w:val="24"/>
                <w:szCs w:val="24"/>
              </w:rPr>
              <w:t>7. Le candidat s’engage :</w:t>
            </w:r>
          </w:p>
          <w:p w:rsidR="003813C8" w:rsidRPr="00382802" w:rsidRDefault="003813C8">
            <w:pPr>
              <w:ind w:left="349" w:hanging="349"/>
              <w:jc w:val="both"/>
              <w:rPr>
                <w:sz w:val="24"/>
                <w:szCs w:val="24"/>
              </w:rPr>
            </w:pPr>
            <w:r>
              <w:rPr>
                <w:sz w:val="24"/>
                <w:szCs w:val="24"/>
              </w:rPr>
              <w:t xml:space="preserve">- </w:t>
            </w:r>
            <w:r>
              <w:rPr>
                <w:sz w:val="24"/>
                <w:szCs w:val="24"/>
              </w:rPr>
              <w:tab/>
              <w:t xml:space="preserve">à ce que les documents et supports </w:t>
            </w:r>
            <w:r w:rsidR="001D1F16">
              <w:rPr>
                <w:sz w:val="24"/>
                <w:szCs w:val="24"/>
              </w:rPr>
              <w:t xml:space="preserve">qui seront listés en annexe A </w:t>
            </w:r>
            <w:r w:rsidR="001C13C3">
              <w:rPr>
                <w:sz w:val="24"/>
                <w:szCs w:val="24"/>
              </w:rPr>
              <w:t xml:space="preserve">du règlement de la consultation </w:t>
            </w:r>
            <w:r>
              <w:rPr>
                <w:sz w:val="24"/>
                <w:szCs w:val="24"/>
              </w:rPr>
              <w:t xml:space="preserve">et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et leurs éventuelles </w:t>
            </w:r>
            <w:r w:rsidRPr="00382802">
              <w:rPr>
                <w:sz w:val="24"/>
                <w:szCs w:val="24"/>
              </w:rPr>
              <w:t xml:space="preserve">copies réalisées conformément au paragraphe </w:t>
            </w:r>
            <w:r w:rsidRPr="00382802">
              <w:rPr>
                <w:b/>
                <w:sz w:val="24"/>
                <w:szCs w:val="24"/>
              </w:rPr>
              <w:t xml:space="preserve">8, </w:t>
            </w:r>
            <w:r w:rsidRPr="00382802">
              <w:rPr>
                <w:sz w:val="24"/>
                <w:szCs w:val="24"/>
              </w:rPr>
              <w:t>ne soient détenus que par des personnels qui ont été préalablement nommément désignés par le candidat</w:t>
            </w:r>
            <w:r w:rsidRPr="004670AD">
              <w:rPr>
                <w:sz w:val="24"/>
                <w:szCs w:val="24"/>
              </w:rPr>
              <w:t xml:space="preserve">. La liste et l’identité des personnes concernées sont </w:t>
            </w:r>
            <w:r w:rsidR="00DB631E" w:rsidRPr="004670AD">
              <w:rPr>
                <w:sz w:val="24"/>
                <w:szCs w:val="24"/>
              </w:rPr>
              <w:t>tenues à jour de manière permanente</w:t>
            </w:r>
            <w:r w:rsidRPr="004670AD">
              <w:rPr>
                <w:sz w:val="24"/>
                <w:szCs w:val="24"/>
              </w:rPr>
              <w:t xml:space="preserve"> par le candidat </w:t>
            </w:r>
            <w:r w:rsidR="00DB631E" w:rsidRPr="004670AD">
              <w:rPr>
                <w:sz w:val="24"/>
                <w:szCs w:val="24"/>
              </w:rPr>
              <w:t xml:space="preserve">et communiquées par ce dernier </w:t>
            </w:r>
            <w:r w:rsidR="004670AD" w:rsidRPr="004670AD">
              <w:rPr>
                <w:sz w:val="24"/>
                <w:szCs w:val="24"/>
              </w:rPr>
              <w:t xml:space="preserve">au </w:t>
            </w:r>
            <w:r w:rsidR="002475C1" w:rsidRPr="004670AD">
              <w:rPr>
                <w:sz w:val="24"/>
                <w:szCs w:val="24"/>
              </w:rPr>
              <w:t xml:space="preserve">Représentant Du Pouvoir Adjudicateur </w:t>
            </w:r>
            <w:r w:rsidR="00DB631E" w:rsidRPr="004670AD">
              <w:rPr>
                <w:sz w:val="24"/>
                <w:szCs w:val="24"/>
              </w:rPr>
              <w:t>sur simple demande</w:t>
            </w:r>
            <w:r w:rsidRPr="004670AD">
              <w:rPr>
                <w:sz w:val="24"/>
                <w:szCs w:val="24"/>
              </w:rPr>
              <w:t> ;</w:t>
            </w:r>
          </w:p>
          <w:p w:rsidR="003813C8" w:rsidRDefault="003813C8">
            <w:pPr>
              <w:ind w:left="349" w:hanging="349"/>
              <w:jc w:val="both"/>
              <w:rPr>
                <w:sz w:val="24"/>
                <w:szCs w:val="24"/>
              </w:rPr>
            </w:pPr>
            <w:r w:rsidRPr="00382802">
              <w:rPr>
                <w:sz w:val="24"/>
                <w:szCs w:val="24"/>
              </w:rPr>
              <w:t xml:space="preserve">- </w:t>
            </w:r>
            <w:r w:rsidRPr="00382802">
              <w:rPr>
                <w:sz w:val="24"/>
                <w:szCs w:val="24"/>
              </w:rPr>
              <w:tab/>
              <w:t xml:space="preserve">à ce que les documents et supports </w:t>
            </w:r>
            <w:r w:rsidR="001D1F16" w:rsidRPr="00382802">
              <w:rPr>
                <w:sz w:val="24"/>
                <w:szCs w:val="24"/>
              </w:rPr>
              <w:t xml:space="preserve">qui seront listés en annexe A </w:t>
            </w:r>
            <w:r w:rsidR="00E74588">
              <w:rPr>
                <w:sz w:val="24"/>
                <w:szCs w:val="24"/>
              </w:rPr>
              <w:t>du règlement de la consultation</w:t>
            </w:r>
            <w:r w:rsidRPr="00382802">
              <w:rPr>
                <w:sz w:val="24"/>
                <w:szCs w:val="24"/>
              </w:rPr>
              <w:t xml:space="preserve"> et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sidRPr="00382802">
              <w:rPr>
                <w:sz w:val="24"/>
                <w:szCs w:val="24"/>
              </w:rPr>
              <w:t xml:space="preserve">leurs éventuelles copies réalisées conformément au paragraphe </w:t>
            </w:r>
            <w:r w:rsidRPr="00382802">
              <w:rPr>
                <w:b/>
                <w:sz w:val="24"/>
                <w:szCs w:val="24"/>
              </w:rPr>
              <w:t>8,</w:t>
            </w:r>
            <w:r w:rsidRPr="00382802">
              <w:rPr>
                <w:sz w:val="24"/>
                <w:szCs w:val="24"/>
              </w:rPr>
              <w:t xml:space="preserve"> soient conservés dans des meubles fermant à clés jusqu’à, soit leur destruction dans les conditions du paragraphe 9, soit la notification du marché dans les conditions du paragraphe </w:t>
            </w:r>
            <w:r w:rsidRPr="00523BC6">
              <w:rPr>
                <w:b/>
                <w:sz w:val="24"/>
                <w:szCs w:val="24"/>
              </w:rPr>
              <w:t>10</w:t>
            </w:r>
            <w:r w:rsidRPr="00382802">
              <w:rPr>
                <w:sz w:val="24"/>
                <w:szCs w:val="24"/>
              </w:rPr>
              <w:t>.</w:t>
            </w:r>
          </w:p>
          <w:p w:rsidR="003813C8" w:rsidRDefault="003813C8">
            <w:pPr>
              <w:jc w:val="both"/>
              <w:rPr>
                <w:sz w:val="24"/>
                <w:szCs w:val="24"/>
              </w:rPr>
            </w:pPr>
          </w:p>
          <w:p w:rsidR="003813C8" w:rsidRDefault="003813C8">
            <w:pPr>
              <w:jc w:val="both"/>
              <w:rPr>
                <w:sz w:val="24"/>
                <w:szCs w:val="24"/>
              </w:rPr>
            </w:pPr>
            <w:r>
              <w:rPr>
                <w:sz w:val="24"/>
                <w:szCs w:val="24"/>
              </w:rPr>
              <w:t xml:space="preserve">8.  La reproduction, y compris l’impression papier et la copie à partir de support informatique, des documents et supports </w:t>
            </w:r>
            <w:r w:rsidR="001D1F16">
              <w:rPr>
                <w:sz w:val="24"/>
                <w:szCs w:val="24"/>
              </w:rPr>
              <w:t xml:space="preserve">qui seront listés en annexe A </w:t>
            </w:r>
            <w:r w:rsidR="00382802">
              <w:rPr>
                <w:sz w:val="24"/>
                <w:szCs w:val="24"/>
              </w:rPr>
              <w:t xml:space="preserve">du règlement de la consultation </w:t>
            </w:r>
            <w:r>
              <w:rPr>
                <w:sz w:val="24"/>
                <w:szCs w:val="24"/>
              </w:rPr>
              <w:t>et portant la mention</w:t>
            </w:r>
            <w:r w:rsidR="002475C1">
              <w:rPr>
                <w:sz w:val="24"/>
                <w:szCs w:val="24"/>
              </w:rPr>
              <w:t xml:space="preserve">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doit être limitée au strict nécessaire.</w:t>
            </w:r>
          </w:p>
          <w:p w:rsidR="003813C8" w:rsidRDefault="003813C8">
            <w:pPr>
              <w:jc w:val="both"/>
              <w:rPr>
                <w:sz w:val="24"/>
                <w:szCs w:val="24"/>
              </w:rPr>
            </w:pPr>
          </w:p>
          <w:p w:rsidR="003813C8" w:rsidRDefault="003813C8">
            <w:pPr>
              <w:jc w:val="both"/>
              <w:rPr>
                <w:sz w:val="24"/>
                <w:szCs w:val="24"/>
              </w:rPr>
            </w:pPr>
            <w:r>
              <w:rPr>
                <w:sz w:val="24"/>
                <w:szCs w:val="24"/>
              </w:rPr>
              <w:t xml:space="preserve">9. S’il est informé par l’acheteur public que sa candidature ou son offre n’a pas été retenue ou que la procédure est classée sans suite, le candidat s’engage à : </w:t>
            </w:r>
          </w:p>
          <w:p w:rsidR="003813C8" w:rsidRDefault="003813C8">
            <w:pPr>
              <w:ind w:left="426" w:hanging="426"/>
              <w:jc w:val="both"/>
              <w:rPr>
                <w:sz w:val="24"/>
                <w:szCs w:val="24"/>
              </w:rPr>
            </w:pPr>
            <w:r>
              <w:rPr>
                <w:sz w:val="24"/>
                <w:szCs w:val="24"/>
              </w:rPr>
              <w:t xml:space="preserve">- </w:t>
            </w:r>
            <w:r>
              <w:rPr>
                <w:sz w:val="24"/>
                <w:szCs w:val="24"/>
              </w:rPr>
              <w:tab/>
              <w:t xml:space="preserve">détruire les documents et supports </w:t>
            </w:r>
            <w:r w:rsidR="001D1F16">
              <w:rPr>
                <w:sz w:val="24"/>
                <w:szCs w:val="24"/>
              </w:rPr>
              <w:t>qui seront listés en annexe A</w:t>
            </w:r>
            <w:r w:rsidR="00E74588">
              <w:rPr>
                <w:sz w:val="24"/>
                <w:szCs w:val="24"/>
              </w:rPr>
              <w:t xml:space="preserve"> du règlement de la consultation</w:t>
            </w:r>
            <w:r>
              <w:rPr>
                <w:sz w:val="24"/>
                <w:szCs w:val="24"/>
              </w:rPr>
              <w:t xml:space="preserve"> et identifiés par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 xml:space="preserve">et la totalité des éventuelles copies réalisées conformément au paragraphe </w:t>
            </w:r>
            <w:r w:rsidRPr="00E74588">
              <w:rPr>
                <w:b/>
                <w:sz w:val="24"/>
                <w:szCs w:val="24"/>
              </w:rPr>
              <w:t>8</w:t>
            </w:r>
            <w:r>
              <w:rPr>
                <w:sz w:val="24"/>
                <w:szCs w:val="24"/>
              </w:rPr>
              <w:t xml:space="preserve"> (y compris, le cas échéant, </w:t>
            </w:r>
            <w:r w:rsidR="00DB631E">
              <w:rPr>
                <w:sz w:val="24"/>
                <w:szCs w:val="24"/>
              </w:rPr>
              <w:t xml:space="preserve">à exiger la destruction de </w:t>
            </w:r>
            <w:r>
              <w:rPr>
                <w:sz w:val="24"/>
                <w:szCs w:val="24"/>
              </w:rPr>
              <w:t xml:space="preserve">celles réalisés par les opérateurs économiques auxquels il a envisagé de recourir soit dans le cadre d’un groupement momentané d’entreprises, soit dans le cadre d’une sous-traitance ou d’une </w:t>
            </w:r>
            <w:r w:rsidR="00523BC6">
              <w:rPr>
                <w:sz w:val="24"/>
                <w:szCs w:val="24"/>
              </w:rPr>
              <w:t>sous-contractante</w:t>
            </w:r>
            <w:r>
              <w:rPr>
                <w:sz w:val="24"/>
                <w:szCs w:val="24"/>
              </w:rPr>
              <w:t>) ;</w:t>
            </w:r>
          </w:p>
          <w:p w:rsidR="002475C1" w:rsidRDefault="002475C1">
            <w:pPr>
              <w:ind w:left="426" w:hanging="426"/>
              <w:jc w:val="both"/>
              <w:rPr>
                <w:sz w:val="24"/>
                <w:szCs w:val="24"/>
              </w:rPr>
            </w:pPr>
          </w:p>
          <w:p w:rsidR="002475C1" w:rsidRDefault="002475C1">
            <w:pPr>
              <w:ind w:left="426" w:hanging="426"/>
              <w:jc w:val="both"/>
              <w:rPr>
                <w:sz w:val="24"/>
                <w:szCs w:val="24"/>
              </w:rPr>
            </w:pPr>
          </w:p>
          <w:p w:rsidR="003813C8" w:rsidRDefault="003813C8">
            <w:pPr>
              <w:ind w:left="426" w:hanging="426"/>
              <w:jc w:val="both"/>
              <w:rPr>
                <w:sz w:val="24"/>
                <w:szCs w:val="24"/>
              </w:rPr>
            </w:pPr>
            <w:r>
              <w:rPr>
                <w:sz w:val="24"/>
                <w:szCs w:val="24"/>
              </w:rPr>
              <w:t xml:space="preserve">- </w:t>
            </w:r>
            <w:r>
              <w:rPr>
                <w:sz w:val="24"/>
                <w:szCs w:val="24"/>
              </w:rPr>
              <w:tab/>
              <w:t>effacer toutes les versions informatiques de ces documents et supports en ayant recours à des produits de sécurité homologués par l’agence nationale de la sécurité des systèmes d’information (ANSSI) du type logiciel ACID cryptofiler ;</w:t>
            </w:r>
          </w:p>
          <w:p w:rsidR="003813C8" w:rsidRDefault="003813C8">
            <w:pPr>
              <w:ind w:left="426" w:hanging="426"/>
              <w:jc w:val="both"/>
              <w:rPr>
                <w:sz w:val="24"/>
                <w:szCs w:val="24"/>
              </w:rPr>
            </w:pPr>
          </w:p>
          <w:p w:rsidR="003813C8" w:rsidRDefault="003813C8">
            <w:pPr>
              <w:jc w:val="both"/>
              <w:rPr>
                <w:i/>
                <w:sz w:val="24"/>
                <w:szCs w:val="24"/>
              </w:rPr>
            </w:pPr>
            <w:r>
              <w:rPr>
                <w:sz w:val="24"/>
                <w:szCs w:val="24"/>
              </w:rPr>
              <w:t>10. Si le candidat a été informé par l’acheteur public que son offre a été retenue, il s’engage à mettre en œuvre les dispositions du présent engagement jusqu’à la notification du marché, date à compte</w:t>
            </w:r>
            <w:r w:rsidR="00DB631E">
              <w:rPr>
                <w:sz w:val="24"/>
                <w:szCs w:val="24"/>
              </w:rPr>
              <w:t>r</w:t>
            </w:r>
            <w:r>
              <w:rPr>
                <w:sz w:val="24"/>
                <w:szCs w:val="24"/>
              </w:rPr>
              <w:t xml:space="preserve"> de laquelle se substitueront les dispositions figurant au marché.</w:t>
            </w:r>
            <w:r>
              <w:rPr>
                <w:i/>
                <w:sz w:val="24"/>
                <w:szCs w:val="24"/>
              </w:rPr>
              <w:t xml:space="preserve"> </w:t>
            </w:r>
          </w:p>
          <w:p w:rsidR="003813C8" w:rsidRDefault="003813C8">
            <w:pPr>
              <w:autoSpaceDE w:val="0"/>
              <w:autoSpaceDN w:val="0"/>
              <w:adjustRightInd w:val="0"/>
              <w:jc w:val="both"/>
              <w:rPr>
                <w:b/>
                <w:sz w:val="24"/>
                <w:szCs w:val="24"/>
              </w:rPr>
            </w:pPr>
          </w:p>
          <w:p w:rsidR="00EF4E96" w:rsidRDefault="00EF4E96">
            <w:pPr>
              <w:autoSpaceDE w:val="0"/>
              <w:autoSpaceDN w:val="0"/>
              <w:adjustRightInd w:val="0"/>
              <w:jc w:val="both"/>
              <w:rPr>
                <w:b/>
                <w:sz w:val="24"/>
                <w:szCs w:val="24"/>
              </w:rPr>
            </w:pPr>
          </w:p>
          <w:p w:rsidR="003813C8" w:rsidRPr="00382802" w:rsidRDefault="003813C8">
            <w:pPr>
              <w:ind w:left="-66" w:right="-142" w:firstLine="66"/>
              <w:rPr>
                <w:iCs/>
                <w:sz w:val="24"/>
                <w:szCs w:val="24"/>
              </w:rPr>
            </w:pPr>
            <w:r w:rsidRPr="00382802">
              <w:rPr>
                <w:iCs/>
                <w:sz w:val="24"/>
                <w:szCs w:val="24"/>
              </w:rPr>
              <w:t>Date :</w:t>
            </w:r>
          </w:p>
          <w:p w:rsidR="003813C8" w:rsidRPr="00382802" w:rsidRDefault="003813C8">
            <w:pPr>
              <w:ind w:left="-66" w:right="-142" w:firstLine="66"/>
              <w:rPr>
                <w:iCs/>
                <w:sz w:val="24"/>
                <w:szCs w:val="24"/>
              </w:rPr>
            </w:pPr>
          </w:p>
          <w:p w:rsidR="003813C8" w:rsidRPr="00382802" w:rsidRDefault="003813C8">
            <w:pPr>
              <w:ind w:left="-66" w:right="-142" w:firstLine="66"/>
              <w:rPr>
                <w:iCs/>
                <w:sz w:val="24"/>
                <w:szCs w:val="24"/>
              </w:rPr>
            </w:pPr>
            <w:r w:rsidRPr="00382802">
              <w:rPr>
                <w:iCs/>
                <w:sz w:val="24"/>
                <w:szCs w:val="24"/>
              </w:rPr>
              <w:t>Nom, Prénom, Fonction :</w:t>
            </w:r>
          </w:p>
          <w:p w:rsidR="003813C8" w:rsidRPr="00382802" w:rsidRDefault="003813C8">
            <w:pPr>
              <w:ind w:left="-66" w:right="-142" w:firstLine="66"/>
              <w:rPr>
                <w:iCs/>
                <w:sz w:val="24"/>
                <w:szCs w:val="24"/>
              </w:rPr>
            </w:pPr>
          </w:p>
          <w:p w:rsidR="003813C8" w:rsidRPr="00382802" w:rsidRDefault="003813C8">
            <w:pPr>
              <w:ind w:left="-66" w:right="-142" w:firstLine="66"/>
              <w:rPr>
                <w:iCs/>
                <w:sz w:val="24"/>
                <w:szCs w:val="24"/>
              </w:rPr>
            </w:pPr>
            <w:r w:rsidRPr="00382802">
              <w:rPr>
                <w:iCs/>
                <w:sz w:val="24"/>
                <w:szCs w:val="24"/>
              </w:rPr>
              <w:t>Signature :</w:t>
            </w:r>
          </w:p>
          <w:p w:rsidR="003813C8" w:rsidRDefault="003813C8">
            <w:pPr>
              <w:autoSpaceDE w:val="0"/>
              <w:autoSpaceDN w:val="0"/>
              <w:adjustRightInd w:val="0"/>
              <w:jc w:val="both"/>
              <w:rPr>
                <w:b/>
                <w:sz w:val="24"/>
                <w:szCs w:val="24"/>
              </w:rPr>
            </w:pPr>
          </w:p>
          <w:p w:rsidR="003813C8" w:rsidRDefault="003813C8">
            <w:pPr>
              <w:autoSpaceDE w:val="0"/>
              <w:autoSpaceDN w:val="0"/>
              <w:adjustRightInd w:val="0"/>
              <w:jc w:val="both"/>
              <w:rPr>
                <w:b/>
                <w:sz w:val="24"/>
                <w:szCs w:val="24"/>
              </w:rPr>
            </w:pPr>
          </w:p>
          <w:p w:rsidR="003813C8" w:rsidRDefault="003813C8">
            <w:pPr>
              <w:autoSpaceDE w:val="0"/>
              <w:autoSpaceDN w:val="0"/>
              <w:adjustRightInd w:val="0"/>
              <w:jc w:val="both"/>
              <w:rPr>
                <w:b/>
                <w:sz w:val="24"/>
                <w:szCs w:val="24"/>
              </w:rPr>
            </w:pPr>
          </w:p>
          <w:p w:rsidR="003813C8" w:rsidRDefault="003813C8">
            <w:pPr>
              <w:autoSpaceDE w:val="0"/>
              <w:autoSpaceDN w:val="0"/>
              <w:adjustRightInd w:val="0"/>
              <w:jc w:val="both"/>
              <w:rPr>
                <w:b/>
                <w:sz w:val="24"/>
                <w:szCs w:val="24"/>
              </w:rPr>
            </w:pPr>
          </w:p>
          <w:p w:rsidR="003813C8" w:rsidRDefault="003813C8">
            <w:pPr>
              <w:tabs>
                <w:tab w:val="left" w:pos="4460"/>
              </w:tabs>
              <w:ind w:left="633" w:hanging="633"/>
              <w:jc w:val="both"/>
              <w:rPr>
                <w:sz w:val="24"/>
                <w:szCs w:val="24"/>
              </w:rPr>
            </w:pPr>
          </w:p>
        </w:tc>
      </w:tr>
    </w:tbl>
    <w:p w:rsidR="00E2630B" w:rsidRPr="00EE272B" w:rsidRDefault="00E2630B" w:rsidP="00EE272B">
      <w:pPr>
        <w:jc w:val="both"/>
        <w:rPr>
          <w:b/>
          <w:sz w:val="24"/>
          <w:szCs w:val="24"/>
        </w:rPr>
      </w:pPr>
    </w:p>
    <w:sectPr w:rsidR="00E2630B" w:rsidRPr="00EE272B" w:rsidSect="00382802">
      <w:headerReference w:type="default" r:id="rId12"/>
      <w:footerReference w:type="default" r:id="rId13"/>
      <w:footerReference w:type="first" r:id="rId14"/>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085" w:rsidRDefault="00EA3085">
      <w:r>
        <w:separator/>
      </w:r>
    </w:p>
  </w:endnote>
  <w:endnote w:type="continuationSeparator" w:id="0">
    <w:p w:rsidR="00EA3085" w:rsidRDefault="00EA3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rsidR="0003207E" w:rsidRDefault="00275D9E" w:rsidP="000B5DE9">
    <w:pPr>
      <w:pStyle w:val="Pieddepage"/>
      <w:jc w:val="right"/>
    </w:pPr>
    <w:r>
      <w:fldChar w:fldCharType="begin"/>
    </w:r>
    <w:r>
      <w:instrText>PAGE   \* MERGEFORMAT</w:instrText>
    </w:r>
    <w:r>
      <w:fldChar w:fldCharType="separate"/>
    </w:r>
    <w:r w:rsidR="00DA5D5F">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E96" w:rsidRPr="002475C1" w:rsidRDefault="00EF4E96" w:rsidP="002475C1">
    <w:pPr>
      <w:tabs>
        <w:tab w:val="left" w:pos="5027"/>
      </w:tabs>
      <w:jc w:val="both"/>
    </w:pPr>
    <w:r w:rsidRPr="002475C1">
      <w:t>Paraphe</w:t>
    </w:r>
    <w:r w:rsidRPr="002475C1">
      <w:tab/>
    </w:r>
    <w:r w:rsidR="002475C1">
      <w:t xml:space="preserve">                                 </w:t>
    </w:r>
    <w:r w:rsidRPr="002475C1">
      <w:t>Engagement du candidat</w:t>
    </w:r>
  </w:p>
  <w:p w:rsidR="00EF4E96" w:rsidRDefault="00EF4E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085" w:rsidRDefault="00EA3085">
      <w:r>
        <w:separator/>
      </w:r>
    </w:p>
  </w:footnote>
  <w:footnote w:type="continuationSeparator" w:id="0">
    <w:p w:rsidR="00EA3085" w:rsidRDefault="00EA3085">
      <w:r>
        <w:continuationSeparator/>
      </w:r>
    </w:p>
  </w:footnote>
  <w:footnote w:id="1">
    <w:p w:rsidR="003813C8" w:rsidRPr="002475C1" w:rsidRDefault="003813C8" w:rsidP="003813C8">
      <w:pPr>
        <w:pStyle w:val="Notedebasdepage"/>
      </w:pPr>
      <w:r>
        <w:rPr>
          <w:rStyle w:val="Appelnotedebasdep"/>
        </w:rPr>
        <w:footnoteRef/>
      </w:r>
      <w:r>
        <w:t xml:space="preserve"> </w:t>
      </w:r>
      <w:r w:rsidRPr="002475C1">
        <w:t>En cas de cotraitance, autant d’engagement signé que de cotraitant.</w:t>
      </w:r>
    </w:p>
  </w:footnote>
  <w:footnote w:id="2">
    <w:p w:rsidR="003813C8" w:rsidRPr="002475C1" w:rsidRDefault="003813C8" w:rsidP="003813C8">
      <w:pPr>
        <w:pStyle w:val="Notedebasdepage"/>
      </w:pPr>
      <w:r w:rsidRPr="002475C1">
        <w:rPr>
          <w:rStyle w:val="Appelnotedebasdep"/>
        </w:rPr>
        <w:footnoteRef/>
      </w:r>
      <w:r w:rsidRPr="002475C1">
        <w:t xml:space="preserve"> Disponible sur le site Légifrance.</w:t>
      </w:r>
    </w:p>
  </w:footnote>
  <w:footnote w:id="3">
    <w:p w:rsidR="001B146F" w:rsidRDefault="001B146F">
      <w:pPr>
        <w:pStyle w:val="Notedebasdepage"/>
      </w:pPr>
      <w:r w:rsidRPr="002475C1">
        <w:rPr>
          <w:rStyle w:val="Appelnotedebasdep"/>
        </w:rPr>
        <w:footnoteRef/>
      </w:r>
      <w:r w:rsidRPr="002475C1">
        <w:t xml:space="preserve"> 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A0A" w:rsidRDefault="00344A0A" w:rsidP="00EE272B">
    <w:pPr>
      <w:pStyle w:val="En-tte"/>
    </w:pPr>
  </w:p>
  <w:p w:rsidR="00EE272B" w:rsidRDefault="00EE272B" w:rsidP="00EE272B">
    <w:pPr>
      <w:pStyle w:val="En-tte"/>
    </w:pPr>
  </w:p>
  <w:p w:rsidR="00EE272B" w:rsidRDefault="00EE272B" w:rsidP="00EE272B">
    <w:pPr>
      <w:pStyle w:val="En-tte"/>
    </w:pPr>
  </w:p>
  <w:p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LANC Laurent ING CHEF PEF">
    <w15:presenceInfo w15:providerId="None" w15:userId="BLANC Laurent ING CHEF P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12289"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7D"/>
    <w:rsid w:val="0000031B"/>
    <w:rsid w:val="0000037B"/>
    <w:rsid w:val="00000591"/>
    <w:rsid w:val="00001F67"/>
    <w:rsid w:val="00004E50"/>
    <w:rsid w:val="00006EA8"/>
    <w:rsid w:val="00007BCE"/>
    <w:rsid w:val="00007E3A"/>
    <w:rsid w:val="000117E3"/>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1F7891"/>
    <w:rsid w:val="0020432F"/>
    <w:rsid w:val="0020558E"/>
    <w:rsid w:val="00210C7D"/>
    <w:rsid w:val="00212145"/>
    <w:rsid w:val="002223B5"/>
    <w:rsid w:val="00226B50"/>
    <w:rsid w:val="0022799B"/>
    <w:rsid w:val="00235FE4"/>
    <w:rsid w:val="002361D3"/>
    <w:rsid w:val="00244460"/>
    <w:rsid w:val="00246EF3"/>
    <w:rsid w:val="00247534"/>
    <w:rsid w:val="002475C1"/>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17E1"/>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C90"/>
    <w:rsid w:val="00504F39"/>
    <w:rsid w:val="00506157"/>
    <w:rsid w:val="0050666F"/>
    <w:rsid w:val="0050690A"/>
    <w:rsid w:val="00507705"/>
    <w:rsid w:val="00510919"/>
    <w:rsid w:val="00510F89"/>
    <w:rsid w:val="00512782"/>
    <w:rsid w:val="005127A4"/>
    <w:rsid w:val="00515D36"/>
    <w:rsid w:val="00520099"/>
    <w:rsid w:val="0052202E"/>
    <w:rsid w:val="005237DE"/>
    <w:rsid w:val="00523BC6"/>
    <w:rsid w:val="0053025E"/>
    <w:rsid w:val="005306F5"/>
    <w:rsid w:val="005325E2"/>
    <w:rsid w:val="005341DB"/>
    <w:rsid w:val="005357DC"/>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4CB6"/>
    <w:rsid w:val="00807866"/>
    <w:rsid w:val="00813224"/>
    <w:rsid w:val="008132AB"/>
    <w:rsid w:val="00814842"/>
    <w:rsid w:val="00815A9B"/>
    <w:rsid w:val="008210F0"/>
    <w:rsid w:val="008253EF"/>
    <w:rsid w:val="0082541F"/>
    <w:rsid w:val="008263E5"/>
    <w:rsid w:val="00831C58"/>
    <w:rsid w:val="0083287A"/>
    <w:rsid w:val="00840C49"/>
    <w:rsid w:val="00845A91"/>
    <w:rsid w:val="0084603D"/>
    <w:rsid w:val="00846241"/>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BF2"/>
    <w:rsid w:val="0092410C"/>
    <w:rsid w:val="00930E0E"/>
    <w:rsid w:val="00930EA8"/>
    <w:rsid w:val="00931987"/>
    <w:rsid w:val="00931F23"/>
    <w:rsid w:val="00933485"/>
    <w:rsid w:val="00936F01"/>
    <w:rsid w:val="009420D8"/>
    <w:rsid w:val="00942980"/>
    <w:rsid w:val="00962B41"/>
    <w:rsid w:val="00963DB1"/>
    <w:rsid w:val="00965048"/>
    <w:rsid w:val="0096602C"/>
    <w:rsid w:val="00971B65"/>
    <w:rsid w:val="00972142"/>
    <w:rsid w:val="0097528F"/>
    <w:rsid w:val="00981D9B"/>
    <w:rsid w:val="00983D94"/>
    <w:rsid w:val="0098697E"/>
    <w:rsid w:val="00987542"/>
    <w:rsid w:val="00992590"/>
    <w:rsid w:val="009941CC"/>
    <w:rsid w:val="00995E4B"/>
    <w:rsid w:val="009A0C0A"/>
    <w:rsid w:val="009A2EFE"/>
    <w:rsid w:val="009A62C6"/>
    <w:rsid w:val="009B271F"/>
    <w:rsid w:val="009B4220"/>
    <w:rsid w:val="009B584D"/>
    <w:rsid w:val="009C09A8"/>
    <w:rsid w:val="009C1238"/>
    <w:rsid w:val="009C6473"/>
    <w:rsid w:val="009C6BFA"/>
    <w:rsid w:val="009C7589"/>
    <w:rsid w:val="009D0A75"/>
    <w:rsid w:val="009D788A"/>
    <w:rsid w:val="009E1053"/>
    <w:rsid w:val="009E20B0"/>
    <w:rsid w:val="009E2D79"/>
    <w:rsid w:val="009E36D6"/>
    <w:rsid w:val="009F0ACF"/>
    <w:rsid w:val="009F29C4"/>
    <w:rsid w:val="009F5253"/>
    <w:rsid w:val="009F71D7"/>
    <w:rsid w:val="00A07D71"/>
    <w:rsid w:val="00A21928"/>
    <w:rsid w:val="00A222F0"/>
    <w:rsid w:val="00A31AB3"/>
    <w:rsid w:val="00A3304E"/>
    <w:rsid w:val="00A3452A"/>
    <w:rsid w:val="00A34E23"/>
    <w:rsid w:val="00A40F98"/>
    <w:rsid w:val="00A42B27"/>
    <w:rsid w:val="00A50DA6"/>
    <w:rsid w:val="00A50DF8"/>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0CDB"/>
    <w:rsid w:val="00D32558"/>
    <w:rsid w:val="00D37D24"/>
    <w:rsid w:val="00D40F82"/>
    <w:rsid w:val="00D41124"/>
    <w:rsid w:val="00D44E52"/>
    <w:rsid w:val="00D52DB8"/>
    <w:rsid w:val="00D54FA0"/>
    <w:rsid w:val="00D60FD8"/>
    <w:rsid w:val="00D6459F"/>
    <w:rsid w:val="00D6578B"/>
    <w:rsid w:val="00D67856"/>
    <w:rsid w:val="00D73064"/>
    <w:rsid w:val="00D73D12"/>
    <w:rsid w:val="00D740D0"/>
    <w:rsid w:val="00D7678D"/>
    <w:rsid w:val="00D80E99"/>
    <w:rsid w:val="00D81DB4"/>
    <w:rsid w:val="00D820A4"/>
    <w:rsid w:val="00D83FBD"/>
    <w:rsid w:val="00D9386E"/>
    <w:rsid w:val="00DA3E8C"/>
    <w:rsid w:val="00DA484B"/>
    <w:rsid w:val="00DA5B92"/>
    <w:rsid w:val="00DA5D5F"/>
    <w:rsid w:val="00DA67C7"/>
    <w:rsid w:val="00DB11A1"/>
    <w:rsid w:val="00DB203B"/>
    <w:rsid w:val="00DB2C7C"/>
    <w:rsid w:val="00DB300B"/>
    <w:rsid w:val="00DB39F1"/>
    <w:rsid w:val="00DB3CAD"/>
    <w:rsid w:val="00DB5091"/>
    <w:rsid w:val="00DB631E"/>
    <w:rsid w:val="00DC1F76"/>
    <w:rsid w:val="00DC510F"/>
    <w:rsid w:val="00DD18C9"/>
    <w:rsid w:val="00DD440B"/>
    <w:rsid w:val="00DD5918"/>
    <w:rsid w:val="00DE026E"/>
    <w:rsid w:val="00DF4502"/>
    <w:rsid w:val="00E003A0"/>
    <w:rsid w:val="00E052EC"/>
    <w:rsid w:val="00E109A9"/>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085"/>
    <w:rsid w:val="00EA31A2"/>
    <w:rsid w:val="00EA3725"/>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stroke="f">
      <v:fill color="white"/>
      <v:stroke on="f"/>
      <v:textbox inset="0,0,0,0"/>
    </o:shapedefaults>
    <o:shapelayout v:ext="edit">
      <o:idmap v:ext="edit" data="1"/>
    </o:shapelayout>
  </w:shapeDefaults>
  <w:decimalSymbol w:val=","/>
  <w:listSeparator w:val=";"/>
  <w14:docId w14:val="60DFE67E"/>
  <w15:docId w15:val="{06AE6D32-94EB-4A6C-A00F-28B6EC95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564440772">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Utilisation xmlns="ee9de8d2-9974-426c-96f1-0b25dd224678">Obligatoire</Utilisation>
    <Fonction_x0020_du_x0020_document xmlns="ee9de8d2-9974-426c-96f1-0b25dd224678">Document type</Fonction_x0020_du_x0020_document>
    <Rubrique xmlns="ee9de8d2-9974-426c-96f1-0b25dd224678" xsi:nil="true"/>
    <Guide_x0020_associ_x00e9_ xmlns="ee9de8d2-9974-426c-96f1-0b25dd224678"/>
    <R_x00e9_f_x00e9_rence_x0020_march_x00e9_s_x0020_publics xmlns="ee9de8d2-9974-426c-96f1-0b25dd224678">Décrets marchés publics 2016</R_x00e9_f_x00e9_rence_x0020_march_x00e9_s_x0020_publics>
    <Index xmlns="ee9de8d2-9974-426c-96f1-0b25dd224678" xsi:nil="true"/>
    <_dlc_DocId xmlns="a7664ffc-08a3-44b1-ae67-9cb5cee8c768">VAJJ3HF6DMQQ-123-436</_dlc_DocId>
    <_dlc_DocIdUrl xmlns="a7664ffc-08a3-44b1-ae67-9cb5cee8c768">
      <Url>http://portail-esid-brest.intradef.gouv.fr/sai/_layouts/DocIdRedir.aspx?ID=VAJJ3HF6DMQQ-123-436</Url>
      <Description>VAJJ3HF6DMQQ-123-436</Description>
    </_dlc_DocIdUrl>
    <A_publier_page_accueil xmlns="ee9de8d2-9974-426c-96f1-0b25dd224678">true</A_publier_page_accueil>
    <Th_x00e8_me xmlns="ee9de8d2-9974-426c-96f1-0b25dd224678" xsi:nil="true"/>
    <PagesSite xmlns="ee9de8d2-9974-426c-96f1-0b25dd224678">13</PagesSite>
    <Page xmlns="ee9de8d2-9974-426c-96f1-0b25dd224678">PDS - Protection du Secret</P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59392F313AD8469AC203A129D24F2C" ma:contentTypeVersion="16" ma:contentTypeDescription="Crée un document." ma:contentTypeScope="" ma:versionID="d961a83da99fd278c63a57ed01af0b2f">
  <xsd:schema xmlns:xsd="http://www.w3.org/2001/XMLSchema" xmlns:xs="http://www.w3.org/2001/XMLSchema" xmlns:p="http://schemas.microsoft.com/office/2006/metadata/properties" xmlns:ns2="ee9de8d2-9974-426c-96f1-0b25dd224678" xmlns:ns3="http://schemas.microsoft.com/sharepoint/v4" xmlns:ns4="a7664ffc-08a3-44b1-ae67-9cb5cee8c768" targetNamespace="http://schemas.microsoft.com/office/2006/metadata/properties" ma:root="true" ma:fieldsID="3536ef299964bec623721d9745cf9310" ns2:_="" ns3:_="" ns4:_="">
    <xsd:import namespace="ee9de8d2-9974-426c-96f1-0b25dd224678"/>
    <xsd:import namespace="http://schemas.microsoft.com/sharepoint/v4"/>
    <xsd:import namespace="a7664ffc-08a3-44b1-ae67-9cb5cee8c768"/>
    <xsd:element name="properties">
      <xsd:complexType>
        <xsd:sequence>
          <xsd:element name="documentManagement">
            <xsd:complexType>
              <xsd:all>
                <xsd:element ref="ns2:Fonction_x0020_du_x0020_document" minOccurs="0"/>
                <xsd:element ref="ns2:Rubrique" minOccurs="0"/>
                <xsd:element ref="ns2:Index" minOccurs="0"/>
                <xsd:element ref="ns2:Guide_x0020_associ_x00e9_" minOccurs="0"/>
                <xsd:element ref="ns2:Utilisation" minOccurs="0"/>
                <xsd:element ref="ns2:R_x00e9_f_x00e9_rence_x0020_march_x00e9_s_x0020_publics" minOccurs="0"/>
                <xsd:element ref="ns2:Th_x00e8_me" minOccurs="0"/>
                <xsd:element ref="ns2:A_publier_page_accueil" minOccurs="0"/>
                <xsd:element ref="ns2:PagesSite" minOccurs="0"/>
                <xsd:element ref="ns2:Page" minOccurs="0"/>
                <xsd:element ref="ns3:IconOverlay" minOccurs="0"/>
                <xsd:element ref="ns4:_dlc_DocIdUrl" minOccurs="0"/>
                <xsd:element ref="ns4:_dlc_DocId"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9de8d2-9974-426c-96f1-0b25dd224678" elementFormDefault="qualified">
    <xsd:import namespace="http://schemas.microsoft.com/office/2006/documentManagement/types"/>
    <xsd:import namespace="http://schemas.microsoft.com/office/infopath/2007/PartnerControls"/>
    <xsd:element name="Fonction_x0020_du_x0020_document" ma:index="2" nillable="true" ma:displayName="Fonction du document" ma:format="Dropdown" ma:internalName="Fonction_x0020_du_x0020_document">
      <xsd:simpleType>
        <xsd:restriction base="dms:Choice">
          <xsd:enumeration value="Texte de référence principal"/>
          <xsd:enumeration value="Guide"/>
          <xsd:enumeration value="Document type"/>
          <xsd:enumeration value="Document type (Kit de marche subsequent)"/>
        </xsd:restriction>
      </xsd:simpleType>
    </xsd:element>
    <xsd:element name="Rubrique" ma:index="3" nillable="true" ma:displayName="Rubrique" ma:description="Rubrique du document type" ma:format="Dropdown" ma:internalName="Rubrique">
      <xsd:simpleType>
        <xsd:restriction base="dms:Choice">
          <xsd:enumeration value="01 FDC et FMO"/>
          <xsd:enumeration value="02 PUBLICITE"/>
          <xsd:enumeration value="03 CONSULTATION"/>
          <xsd:enumeration value="04 ECHANGES DURANT PROCEDURE"/>
          <xsd:enumeration value="05 RAPPORT DE PRESENTATION ET ANALYSE"/>
          <xsd:enumeration value="06 EXECUTION"/>
          <xsd:enumeration value="07 CCAP"/>
          <xsd:enumeration value="01 Marché Subséquent_Accord-cadre Détection de réseaux"/>
          <xsd:enumeration value="02 Marché Subséquent_Accord-cadre SPS"/>
          <xsd:enumeration value="08 Protection du secret"/>
        </xsd:restriction>
      </xsd:simpleType>
    </xsd:element>
    <xsd:element name="Index" ma:index="4" nillable="true" ma:displayName="Index" ma:decimals="0" ma:description="Index d'affichage" ma:internalName="Index">
      <xsd:simpleType>
        <xsd:restriction base="dms:Number"/>
      </xsd:simpleType>
    </xsd:element>
    <xsd:element name="Guide_x0020_associ_x00e9_" ma:index="5" nillable="true" ma:displayName="Guide associé" ma:list="{ee9de8d2-9974-426c-96f1-0b25dd224678}" ma:internalName="Guide_x0020_associ_x00e9_" ma:readOnly="false" ma:showField="Title" ma:web="778c6b7e-61ce-458f-9b8a-c931395e394a">
      <xsd:complexType>
        <xsd:complexContent>
          <xsd:extension base="dms:MultiChoiceLookup">
            <xsd:sequence>
              <xsd:element name="Value" type="dms:Lookup" maxOccurs="unbounded" minOccurs="0" nillable="true"/>
            </xsd:sequence>
          </xsd:extension>
        </xsd:complexContent>
      </xsd:complexType>
    </xsd:element>
    <xsd:element name="Utilisation" ma:index="6" nillable="true" ma:displayName="Utilisation" ma:format="Dropdown" ma:internalName="Utilisation">
      <xsd:simpleType>
        <xsd:restriction base="dms:Choice">
          <xsd:enumeration value="Document de référence"/>
          <xsd:enumeration value="Obligatoire"/>
          <xsd:enumeration value="Proposé"/>
        </xsd:restriction>
      </xsd:simpleType>
    </xsd:element>
    <xsd:element name="R_x00e9_f_x00e9_rence_x0020_march_x00e9_s_x0020_publics" ma:index="7" nillable="true" ma:displayName="Référence marchés publics" ma:default="Décrets marchés publics 2016" ma:format="Dropdown" ma:internalName="R_x00e9_f_x00e9_rence_x0020_march_x00e9_s_x0020_publics">
      <xsd:simpleType>
        <xsd:restriction base="dms:Choice">
          <xsd:enumeration value="Décrets marchés publics 2016"/>
          <xsd:enumeration value="Code des marchés publics 2006"/>
        </xsd:restriction>
      </xsd:simpleType>
    </xsd:element>
    <xsd:element name="Th_x00e8_me" ma:index="8" nillable="true" ma:displayName="Thème" ma:format="Dropdown" ma:internalName="Th_x00e8_me">
      <xsd:simpleType>
        <xsd:restriction base="dms:Choice">
          <xsd:enumeration value="Marchés SAI Ordonnance et décrets de 2016"/>
          <xsd:enumeration value="Marchés SAI Code des marchés publics 2006"/>
        </xsd:restriction>
      </xsd:simpleType>
    </xsd:element>
    <xsd:element name="A_publier_page_accueil" ma:index="9" nillable="true" ma:displayName="A_publier" ma:default="0" ma:internalName="A_publier_page_accueil">
      <xsd:simpleType>
        <xsd:restriction base="dms:Boolean"/>
      </xsd:simpleType>
    </xsd:element>
    <xsd:element name="PagesSite" ma:index="10" nillable="true" ma:displayName="PagesSite" ma:list="{3729212d-6689-401a-b176-9850021b2eaa}" ma:internalName="PagesSite" ma:showField="Title" ma:web="778c6b7e-61ce-458f-9b8a-c931395e394a">
      <xsd:simpleType>
        <xsd:restriction base="dms:Lookup"/>
      </xsd:simpleType>
    </xsd:element>
    <xsd:element name="Page" ma:index="11" nillable="true" ma:displayName="PagesSection" ma:format="Dropdown" ma:internalName="Page">
      <xsd:simpleType>
        <xsd:restriction base="dms:Choice">
          <xsd:enumeration value="ACC - Organisation SAI"/>
          <xsd:enumeration value="RPA - Réglementation et procédures"/>
          <xsd:enumeration value="RPA - Politique achats"/>
          <xsd:enumeration value="RPA - Fiches, notes et présentations"/>
          <xsd:enumeration value="DTM - Boite à Outils"/>
          <xsd:enumeration value="DTM - Marchés Division - Code de la commande publique 2019"/>
          <xsd:enumeration value="DTM - Marchés SAI - Code des marchés publics 2006"/>
          <xsd:enumeration value="DTM - Marchés SAI - Ordonnance et décrets de 2016"/>
          <xsd:enumeration value="DTM - Marchés SAI - Code de la commande publique de 2019"/>
          <xsd:enumeration value="BLCG - Garanties"/>
          <xsd:enumeration value="BLCG - Litiges"/>
          <xsd:enumeration value="BLCG - Contentieux"/>
          <xsd:enumeration value="IND - Indicateurs"/>
          <xsd:enumeration value="PDS - Protection du Secret"/>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664ffc-08a3-44b1-ae67-9cb5cee8c768" elementFormDefault="qualified">
    <xsd:import namespace="http://schemas.microsoft.com/office/2006/documentManagement/types"/>
    <xsd:import namespace="http://schemas.microsoft.com/office/infopath/2007/PartnerControls"/>
    <xsd:element name="_dlc_DocIdUrl" ma:index="18"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Valeur d’ID de document" ma:description="Valeur de l’ID de document affecté à cet élément." ma:internalName="_dlc_DocId" ma:readOnly="true">
      <xsd:simpleType>
        <xsd:restriction base="dms:Text"/>
      </xsd:simpleType>
    </xsd:element>
    <xsd:element name="_dlc_DocIdPersistId" ma:index="20" nillable="true" ma:displayName="Conserver l’ID" ma:description="Conserver l’ID lors de l’ajout."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12218-1790-4F6A-A11B-B7777E02E8DA}">
  <ds:schemaRefs>
    <ds:schemaRef ds:uri="http://schemas.microsoft.com/sharepoint/events"/>
  </ds:schemaRefs>
</ds:datastoreItem>
</file>

<file path=customXml/itemProps2.xml><?xml version="1.0" encoding="utf-8"?>
<ds:datastoreItem xmlns:ds="http://schemas.openxmlformats.org/officeDocument/2006/customXml" ds:itemID="{12AF08AC-8474-4A61-AB21-8C1CF7A1249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7664ffc-08a3-44b1-ae67-9cb5cee8c768"/>
    <ds:schemaRef ds:uri="http://schemas.microsoft.com/sharepoint/v4"/>
    <ds:schemaRef ds:uri="ee9de8d2-9974-426c-96f1-0b25dd224678"/>
    <ds:schemaRef ds:uri="http://www.w3.org/XML/1998/namespace"/>
    <ds:schemaRef ds:uri="http://purl.org/dc/dcmitype/"/>
  </ds:schemaRefs>
</ds:datastoreItem>
</file>

<file path=customXml/itemProps3.xml><?xml version="1.0" encoding="utf-8"?>
<ds:datastoreItem xmlns:ds="http://schemas.openxmlformats.org/officeDocument/2006/customXml" ds:itemID="{2ABADCF9-6CE0-4F13-B36C-0244621FC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9de8d2-9974-426c-96f1-0b25dd224678"/>
    <ds:schemaRef ds:uri="http://schemas.microsoft.com/sharepoint/v4"/>
    <ds:schemaRef ds:uri="a7664ffc-08a3-44b1-ae67-9cb5cee8c7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5.xml><?xml version="1.0" encoding="utf-8"?>
<ds:datastoreItem xmlns:ds="http://schemas.openxmlformats.org/officeDocument/2006/customXml" ds:itemID="{C6611ADE-A3C8-4318-82E7-A55101C5E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983</Words>
  <Characters>5767</Characters>
  <Application>Microsoft Office Word</Application>
  <DocSecurity>0</DocSecurity>
  <Lines>106</Lines>
  <Paragraphs>51</Paragraphs>
  <ScaleCrop>false</ScaleCrop>
  <HeadingPairs>
    <vt:vector size="2" baseType="variant">
      <vt:variant>
        <vt:lpstr>Titre</vt:lpstr>
      </vt:variant>
      <vt:variant>
        <vt:i4>1</vt:i4>
      </vt:variant>
    </vt:vector>
  </HeadingPairs>
  <TitlesOfParts>
    <vt:vector size="1" baseType="lpstr">
      <vt:lpstr>Annexe Z à l'AAPC - Engagement du candidat</vt:lpstr>
    </vt:vector>
  </TitlesOfParts>
  <Company>MinDef (SGA/DFP)</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à l'AAPC - Engagement du candidat</dc:title>
  <dc:creator>saint-leger_c</dc:creator>
  <cp:lastModifiedBy>BLANC Laurent ING CHEF PEF</cp:lastModifiedBy>
  <cp:revision>2</cp:revision>
  <cp:lastPrinted>2017-09-22T09:25:00Z</cp:lastPrinted>
  <dcterms:created xsi:type="dcterms:W3CDTF">2025-08-20T16:37:00Z</dcterms:created>
  <dcterms:modified xsi:type="dcterms:W3CDTF">2025-08-20T16:37:00Z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0x010100A859392F313AD8469AC203A129D24F2C</vt:lpwstr>
  </property>
  <property fmtid="{D5CDD505-2E9C-101B-9397-08002B2CF9AE}" pid="3" name="_dlc_DocIdItemGuid">
    <vt:lpwstr>0fef5569-e79c-4ed6-b92c-470a5f7e1631</vt:lpwstr>
  </property>
  <property fmtid="{D5CDD505-2E9C-101B-9397-08002B2CF9AE}" pid="4" name="Order">
    <vt:r8>43600</vt:r8>
  </property>
</Properties>
</file>