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1" w:type="dxa"/>
        <w:shd w:val="solid" w:color="000080" w:fill="0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614A92" w:rsidRPr="00AD4969" w14:paraId="0A88F2DB" w14:textId="77777777" w:rsidTr="00A212BE">
        <w:trPr>
          <w:trHeight w:val="523"/>
        </w:trPr>
        <w:tc>
          <w:tcPr>
            <w:tcW w:w="9923" w:type="dxa"/>
            <w:shd w:val="solid" w:color="000080" w:fill="000080"/>
            <w:vAlign w:val="center"/>
          </w:tcPr>
          <w:p w14:paraId="36DBFC86" w14:textId="77777777" w:rsidR="00F92530" w:rsidRPr="00344313" w:rsidRDefault="00F92530" w:rsidP="00344313">
            <w:pPr>
              <w:pStyle w:val="Titre10"/>
              <w:shd w:val="clear" w:color="auto" w:fill="000080"/>
              <w:spacing w:before="0" w:after="0"/>
              <w:rPr>
                <w:rFonts w:ascii="Arial Gras" w:hAnsi="Arial Gras"/>
                <w:caps w:val="0"/>
                <w:color w:val="FFFFFF"/>
                <w:sz w:val="20"/>
                <w:szCs w:val="20"/>
              </w:rPr>
            </w:pPr>
          </w:p>
          <w:p w14:paraId="30736F48" w14:textId="419ACB13" w:rsidR="00F92530" w:rsidRPr="00344313" w:rsidRDefault="00F92530" w:rsidP="00344313">
            <w:pPr>
              <w:pStyle w:val="Titre10"/>
              <w:shd w:val="clear" w:color="auto" w:fill="000080"/>
              <w:spacing w:before="0" w:after="0"/>
              <w:rPr>
                <w:rFonts w:ascii="Arial Gras" w:hAnsi="Arial Gras"/>
                <w:caps w:val="0"/>
                <w:color w:val="FFFFFF"/>
                <w:sz w:val="20"/>
                <w:szCs w:val="20"/>
              </w:rPr>
            </w:pPr>
            <w:r w:rsidRPr="00344313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>BORDEREAU D</w:t>
            </w:r>
            <w:r w:rsidR="00F646F1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>U</w:t>
            </w:r>
            <w:r w:rsidR="009B6BCF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 xml:space="preserve"> </w:t>
            </w:r>
            <w:r w:rsidRPr="00344313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 xml:space="preserve">PRIX </w:t>
            </w:r>
            <w:r w:rsidR="0042473D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>UNITAIRE</w:t>
            </w:r>
            <w:r w:rsidRPr="00344313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 xml:space="preserve"> </w:t>
            </w:r>
          </w:p>
          <w:p w14:paraId="5780E563" w14:textId="025DD9A1" w:rsidR="00F92530" w:rsidRPr="00344313" w:rsidRDefault="0042473D" w:rsidP="00344313">
            <w:pPr>
              <w:pStyle w:val="Titre10"/>
              <w:shd w:val="clear" w:color="auto" w:fill="000080"/>
              <w:spacing w:before="0" w:after="0"/>
              <w:rPr>
                <w:rFonts w:ascii="Arial Gras" w:hAnsi="Arial Gras"/>
                <w:caps w:val="0"/>
                <w:color w:val="FFFFFF"/>
                <w:sz w:val="20"/>
                <w:szCs w:val="20"/>
              </w:rPr>
            </w:pPr>
            <w:r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>PRESTATION</w:t>
            </w:r>
            <w:r w:rsidR="00F92530" w:rsidRPr="00344313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> « EVALUATION PAR SIMULATION PREALABLE AU RECRUTEMENT» (ESPR)</w:t>
            </w:r>
          </w:p>
          <w:p w14:paraId="06ECE4B4" w14:textId="77777777" w:rsidR="00F92530" w:rsidRPr="00344313" w:rsidRDefault="00F92530" w:rsidP="00344313">
            <w:pPr>
              <w:pStyle w:val="Titre10"/>
              <w:shd w:val="clear" w:color="auto" w:fill="000080"/>
              <w:spacing w:before="0" w:after="0"/>
              <w:rPr>
                <w:rFonts w:ascii="Arial Gras" w:hAnsi="Arial Gras"/>
                <w:caps w:val="0"/>
                <w:color w:val="FFFFFF"/>
                <w:sz w:val="20"/>
                <w:szCs w:val="20"/>
              </w:rPr>
            </w:pPr>
          </w:p>
          <w:p w14:paraId="4DC8A6EE" w14:textId="6D1A5E35" w:rsidR="00344313" w:rsidRPr="00344313" w:rsidRDefault="00F92530" w:rsidP="00344313">
            <w:pPr>
              <w:pStyle w:val="Titre10"/>
              <w:shd w:val="clear" w:color="auto" w:fill="000080"/>
              <w:spacing w:before="0" w:after="0"/>
              <w:rPr>
                <w:rFonts w:ascii="Arial Gras" w:hAnsi="Arial Gras"/>
                <w:caps w:val="0"/>
                <w:color w:val="FFFFFF"/>
                <w:sz w:val="20"/>
                <w:szCs w:val="20"/>
              </w:rPr>
            </w:pPr>
            <w:r w:rsidRPr="00F92530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 xml:space="preserve">Marchés de services d’insertion professionnelle auprès des demandeurs </w:t>
            </w:r>
            <w:r w:rsidRPr="00344313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>d’emploi de la région</w:t>
            </w:r>
            <w:r w:rsidR="00344313" w:rsidRPr="00344313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 xml:space="preserve"> </w:t>
            </w:r>
            <w:r w:rsidR="00344313" w:rsidRPr="00E8386B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>Provence-Alpes-Côte d’Azur</w:t>
            </w:r>
            <w:r w:rsidR="00434485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 xml:space="preserve"> </w:t>
            </w:r>
          </w:p>
          <w:p w14:paraId="25B8DA2B" w14:textId="77777777" w:rsidR="00524B9E" w:rsidRPr="00344313" w:rsidRDefault="00524B9E" w:rsidP="00344313">
            <w:pPr>
              <w:pStyle w:val="Titre10"/>
              <w:shd w:val="clear" w:color="auto" w:fill="000080"/>
              <w:spacing w:before="0" w:after="0"/>
              <w:rPr>
                <w:rFonts w:ascii="Arial Gras" w:hAnsi="Arial Gras"/>
                <w:caps w:val="0"/>
                <w:color w:val="FFFFFF"/>
                <w:sz w:val="20"/>
                <w:szCs w:val="20"/>
              </w:rPr>
            </w:pPr>
            <w:r w:rsidRPr="00344313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 xml:space="preserve">Procédure prévue à l’article R.2123- 3°) du </w:t>
            </w:r>
            <w:r w:rsidR="00F23D46" w:rsidRPr="00344313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>c</w:t>
            </w:r>
            <w:r w:rsidRPr="00344313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 xml:space="preserve">ode de la </w:t>
            </w:r>
            <w:r w:rsidR="00F23D46" w:rsidRPr="00344313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>c</w:t>
            </w:r>
            <w:r w:rsidRPr="00344313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 xml:space="preserve">ommande </w:t>
            </w:r>
            <w:r w:rsidR="00F23D46" w:rsidRPr="00344313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>p</w:t>
            </w:r>
            <w:r w:rsidRPr="00344313">
              <w:rPr>
                <w:rFonts w:ascii="Arial Gras" w:hAnsi="Arial Gras"/>
                <w:caps w:val="0"/>
                <w:color w:val="FFFFFF"/>
                <w:sz w:val="20"/>
                <w:szCs w:val="20"/>
              </w:rPr>
              <w:t>ublique</w:t>
            </w:r>
          </w:p>
          <w:p w14:paraId="3F967811" w14:textId="77777777" w:rsidR="00614A92" w:rsidRPr="00344313" w:rsidRDefault="00614A92" w:rsidP="00344313">
            <w:pPr>
              <w:pStyle w:val="Titre10"/>
              <w:shd w:val="clear" w:color="auto" w:fill="000080"/>
              <w:spacing w:before="0" w:after="0"/>
              <w:rPr>
                <w:rFonts w:ascii="Arial Gras" w:hAnsi="Arial Gras"/>
                <w:caps w:val="0"/>
                <w:color w:val="FFFFFF"/>
                <w:sz w:val="20"/>
                <w:szCs w:val="20"/>
              </w:rPr>
            </w:pPr>
          </w:p>
        </w:tc>
      </w:tr>
      <w:tr w:rsidR="002755EE" w:rsidRPr="00AD4969" w14:paraId="1514D9AC" w14:textId="77777777" w:rsidTr="00A212BE">
        <w:trPr>
          <w:trHeight w:val="523"/>
          <w:ins w:id="0" w:author="MARTINEZ Jocelyne" w:date="2025-03-13T15:44:00Z"/>
        </w:trPr>
        <w:tc>
          <w:tcPr>
            <w:tcW w:w="9923" w:type="dxa"/>
            <w:shd w:val="solid" w:color="000080" w:fill="000080"/>
            <w:vAlign w:val="center"/>
          </w:tcPr>
          <w:p w14:paraId="4EF7D78B" w14:textId="77777777" w:rsidR="002755EE" w:rsidRPr="00344313" w:rsidRDefault="002755EE" w:rsidP="00344313">
            <w:pPr>
              <w:pStyle w:val="Titre10"/>
              <w:shd w:val="clear" w:color="auto" w:fill="000080"/>
              <w:spacing w:before="0" w:after="0"/>
              <w:rPr>
                <w:ins w:id="1" w:author="MARTINEZ Jocelyne" w:date="2025-03-13T15:44:00Z" w16du:dateUtc="2025-03-13T14:44:00Z"/>
                <w:rFonts w:ascii="Arial Gras" w:hAnsi="Arial Gras"/>
                <w:caps w:val="0"/>
                <w:color w:val="FFFFFF"/>
                <w:sz w:val="20"/>
                <w:szCs w:val="20"/>
              </w:rPr>
            </w:pPr>
          </w:p>
        </w:tc>
      </w:tr>
    </w:tbl>
    <w:p w14:paraId="42D96465" w14:textId="77777777" w:rsidR="00BF3DAE" w:rsidRDefault="00BF3DAE" w:rsidP="00BF3DAE">
      <w:pPr>
        <w:rPr>
          <w:rFonts w:ascii="Arial" w:hAnsi="Arial" w:cs="Arial"/>
        </w:rPr>
      </w:pPr>
    </w:p>
    <w:p w14:paraId="28ED504F" w14:textId="77777777" w:rsidR="00BF3DAE" w:rsidRDefault="00BF3DAE" w:rsidP="00BF3DAE">
      <w:pPr>
        <w:rPr>
          <w:rFonts w:ascii="Arial" w:hAnsi="Arial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BF3DAE" w14:paraId="3FED1DA6" w14:textId="77777777" w:rsidTr="00A212BE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332EA378" w14:textId="77777777" w:rsidR="00BF3DAE" w:rsidRDefault="00BF3DA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  <w:t xml:space="preserve">A - Identification du candidat 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1F41F1FC" w14:textId="77777777" w:rsidR="00BF3DAE" w:rsidRDefault="00BF3DAE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06973FA0" w14:textId="77777777" w:rsidR="00BF3DAE" w:rsidRDefault="00BF3DAE" w:rsidP="00BF3DAE">
      <w:pPr>
        <w:pStyle w:val="En-tte"/>
        <w:tabs>
          <w:tab w:val="left" w:pos="708"/>
        </w:tabs>
        <w:rPr>
          <w:rFonts w:ascii="Arial" w:hAnsi="Arial" w:cs="Arial"/>
        </w:rPr>
      </w:pPr>
    </w:p>
    <w:p w14:paraId="73709A30" w14:textId="77777777" w:rsidR="00500A11" w:rsidRDefault="00500A11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Raison ou dénomination sociale</w:t>
      </w:r>
      <w:r w:rsidRPr="00434C73">
        <w:rPr>
          <w:rFonts w:ascii="Arial" w:hAnsi="Arial" w:cs="Arial"/>
        </w:rPr>
        <w:t xml:space="preserve"> et adresse du candidat (ou </w:t>
      </w:r>
      <w:r>
        <w:rPr>
          <w:rFonts w:ascii="Arial" w:hAnsi="Arial" w:cs="Arial"/>
        </w:rPr>
        <w:t xml:space="preserve">du </w:t>
      </w:r>
      <w:r w:rsidRPr="00434C73">
        <w:rPr>
          <w:rFonts w:ascii="Arial" w:hAnsi="Arial" w:cs="Arial"/>
        </w:rPr>
        <w:t>mandataire en cas de groupement</w:t>
      </w:r>
      <w:r>
        <w:rPr>
          <w:rFonts w:ascii="Arial" w:hAnsi="Arial" w:cs="Arial"/>
        </w:rPr>
        <w:t xml:space="preserve"> constitué en application de</w:t>
      </w:r>
      <w:r w:rsidR="00F23D46" w:rsidRPr="00F23D46">
        <w:rPr>
          <w:rFonts w:ascii="Arial" w:hAnsi="Arial" w:cs="Arial"/>
        </w:rPr>
        <w:t>s articles R.2142-19 à R.2142-27 du code de la commande publique</w:t>
      </w:r>
      <w:r w:rsidRPr="00434C73">
        <w:rPr>
          <w:rFonts w:ascii="Arial" w:hAnsi="Arial" w:cs="Arial"/>
        </w:rPr>
        <w:t xml:space="preserve">) : </w:t>
      </w:r>
    </w:p>
    <w:p w14:paraId="41D82510" w14:textId="77777777" w:rsidR="002572A0" w:rsidRDefault="002572A0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C12B9F2" w14:textId="77777777" w:rsidR="00D7732F" w:rsidRDefault="00D7732F" w:rsidP="00D7732F">
      <w:pPr>
        <w:numPr>
          <w:ilvl w:val="0"/>
          <w:numId w:val="23"/>
        </w:num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Raison ou dénomination sociale : </w:t>
      </w:r>
    </w:p>
    <w:p w14:paraId="1574384E" w14:textId="77777777" w:rsidR="00D7732F" w:rsidRDefault="00D7732F" w:rsidP="00D7732F">
      <w:pPr>
        <w:tabs>
          <w:tab w:val="left" w:pos="1980"/>
        </w:tabs>
        <w:rPr>
          <w:rFonts w:ascii="Arial" w:hAnsi="Arial" w:cs="Arial"/>
        </w:rPr>
      </w:pPr>
    </w:p>
    <w:p w14:paraId="26A0D570" w14:textId="77777777" w:rsidR="00D7732F" w:rsidRDefault="00D7732F" w:rsidP="00D7732F">
      <w:pPr>
        <w:tabs>
          <w:tab w:val="left" w:pos="1980"/>
        </w:tabs>
        <w:rPr>
          <w:rFonts w:ascii="Arial" w:hAnsi="Arial" w:cs="Arial"/>
        </w:rPr>
      </w:pPr>
    </w:p>
    <w:p w14:paraId="03290002" w14:textId="77777777" w:rsidR="00D7732F" w:rsidRDefault="00D7732F" w:rsidP="00D7732F">
      <w:pPr>
        <w:tabs>
          <w:tab w:val="left" w:pos="1980"/>
        </w:tabs>
        <w:rPr>
          <w:rFonts w:ascii="Arial" w:hAnsi="Arial" w:cs="Arial"/>
        </w:rPr>
      </w:pPr>
    </w:p>
    <w:p w14:paraId="56F209CB" w14:textId="77777777" w:rsidR="00D7732F" w:rsidRDefault="00D7732F" w:rsidP="00D7732F">
      <w:pPr>
        <w:numPr>
          <w:ilvl w:val="0"/>
          <w:numId w:val="23"/>
        </w:num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>Adresse :</w:t>
      </w:r>
    </w:p>
    <w:p w14:paraId="1E6E8C03" w14:textId="77777777" w:rsidR="00D7732F" w:rsidRDefault="00D7732F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1FE22B7" w14:textId="77777777" w:rsidR="00D7732F" w:rsidRDefault="00D7732F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D866EDE" w14:textId="77777777" w:rsidR="002572A0" w:rsidRDefault="002572A0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155EA77" w14:textId="77777777" w:rsidR="00D7732F" w:rsidRDefault="00D7732F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81090B3" w14:textId="77777777" w:rsidR="00BF3DAE" w:rsidRDefault="00BF3DAE" w:rsidP="00BF3DAE">
      <w:pPr>
        <w:rPr>
          <w:rFonts w:ascii="Arial" w:hAnsi="Arial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E40E01" w14:paraId="539D3592" w14:textId="77777777" w:rsidTr="00A212BE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0E8C0916" w14:textId="02A72536" w:rsidR="00E40E01" w:rsidRDefault="00D7732F" w:rsidP="00F27DB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 w:rsidR="00132263">
              <w:rPr>
                <w:rFonts w:ascii="Arial" w:hAnsi="Arial" w:cs="Arial"/>
                <w:b/>
                <w:bCs/>
              </w:rPr>
              <w:t>B</w:t>
            </w:r>
            <w:r w:rsidR="00E40E01">
              <w:rPr>
                <w:rFonts w:ascii="Arial" w:hAnsi="Arial" w:cs="Arial"/>
                <w:b/>
                <w:bCs/>
              </w:rPr>
              <w:t xml:space="preserve"> - Prix unitaire par </w:t>
            </w:r>
            <w:r w:rsidR="00F27DB2">
              <w:rPr>
                <w:rFonts w:ascii="Arial" w:hAnsi="Arial" w:cs="Arial"/>
                <w:b/>
                <w:bCs/>
              </w:rPr>
              <w:t>séance</w:t>
            </w:r>
            <w:r w:rsidR="00E40E01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2D4538B5" w14:textId="77777777" w:rsidR="00E40E01" w:rsidRDefault="00E40E01" w:rsidP="00446E71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511CF642" w14:textId="77777777" w:rsidR="00E40E01" w:rsidRDefault="00E40E01" w:rsidP="00E40E01">
      <w:pPr>
        <w:pStyle w:val="En-tte"/>
        <w:tabs>
          <w:tab w:val="clear" w:pos="4536"/>
          <w:tab w:val="clear" w:pos="9072"/>
        </w:tabs>
        <w:rPr>
          <w:rFonts w:ascii="Arial" w:hAnsi="Arial" w:cs="Arial"/>
        </w:rPr>
      </w:pPr>
    </w:p>
    <w:p w14:paraId="5F20221C" w14:textId="68C3B141" w:rsidR="006F6747" w:rsidRPr="006F6747" w:rsidRDefault="006F6747" w:rsidP="79391968">
      <w:pPr>
        <w:jc w:val="both"/>
        <w:rPr>
          <w:rFonts w:ascii="Arial" w:hAnsi="Arial" w:cs="Arial"/>
        </w:rPr>
      </w:pPr>
      <w:r w:rsidRPr="79391968">
        <w:rPr>
          <w:rFonts w:ascii="Arial" w:hAnsi="Arial" w:cs="Arial"/>
        </w:rPr>
        <w:t xml:space="preserve">Le marché est conclu </w:t>
      </w:r>
      <w:r w:rsidR="007A1E0B" w:rsidRPr="79391968">
        <w:rPr>
          <w:rFonts w:ascii="Arial" w:hAnsi="Arial" w:cs="Arial"/>
        </w:rPr>
        <w:t xml:space="preserve">au </w:t>
      </w:r>
      <w:r w:rsidRPr="79391968">
        <w:rPr>
          <w:rFonts w:ascii="Arial" w:hAnsi="Arial" w:cs="Arial"/>
        </w:rPr>
        <w:t xml:space="preserve">prix unitaire par </w:t>
      </w:r>
      <w:r w:rsidR="00F23D46" w:rsidRPr="79391968">
        <w:rPr>
          <w:rFonts w:ascii="Arial" w:hAnsi="Arial" w:cs="Arial"/>
        </w:rPr>
        <w:t>séance</w:t>
      </w:r>
      <w:r w:rsidRPr="79391968">
        <w:rPr>
          <w:rFonts w:ascii="Arial" w:hAnsi="Arial" w:cs="Arial"/>
        </w:rPr>
        <w:t xml:space="preserve">. </w:t>
      </w:r>
      <w:r w:rsidR="00E76912" w:rsidRPr="79391968">
        <w:rPr>
          <w:rFonts w:ascii="Arial" w:hAnsi="Arial" w:cs="Arial"/>
        </w:rPr>
        <w:t xml:space="preserve">Le prix </w:t>
      </w:r>
      <w:r w:rsidR="00F23D46" w:rsidRPr="79391968">
        <w:rPr>
          <w:rFonts w:ascii="Arial" w:hAnsi="Arial" w:cs="Arial"/>
        </w:rPr>
        <w:t xml:space="preserve">est </w:t>
      </w:r>
      <w:r w:rsidR="00E76912" w:rsidRPr="79391968">
        <w:rPr>
          <w:rFonts w:ascii="Arial" w:hAnsi="Arial" w:cs="Arial"/>
        </w:rPr>
        <w:t xml:space="preserve">établi conformément aux dispositions de </w:t>
      </w:r>
      <w:r w:rsidR="00E76912" w:rsidRPr="006750B2">
        <w:rPr>
          <w:rFonts w:ascii="Arial" w:hAnsi="Arial" w:cs="Arial"/>
        </w:rPr>
        <w:t>l’article VI</w:t>
      </w:r>
      <w:r w:rsidR="00E76912" w:rsidRPr="79391968">
        <w:rPr>
          <w:rFonts w:ascii="Arial" w:hAnsi="Arial" w:cs="Arial"/>
        </w:rPr>
        <w:t xml:space="preserve"> du Contrat. Il </w:t>
      </w:r>
      <w:r w:rsidR="00F23D46" w:rsidRPr="79391968">
        <w:rPr>
          <w:rFonts w:ascii="Arial" w:hAnsi="Arial" w:cs="Arial"/>
        </w:rPr>
        <w:t xml:space="preserve">est </w:t>
      </w:r>
      <w:r w:rsidR="00E76912" w:rsidRPr="79391968">
        <w:rPr>
          <w:rFonts w:ascii="Arial" w:hAnsi="Arial" w:cs="Arial"/>
        </w:rPr>
        <w:t>réputé complet et compren</w:t>
      </w:r>
      <w:r w:rsidR="007D2631" w:rsidRPr="79391968">
        <w:rPr>
          <w:rFonts w:ascii="Arial" w:hAnsi="Arial" w:cs="Arial"/>
        </w:rPr>
        <w:t>d</w:t>
      </w:r>
      <w:r w:rsidR="00E76912" w:rsidRPr="79391968">
        <w:rPr>
          <w:rFonts w:ascii="Arial" w:hAnsi="Arial" w:cs="Arial"/>
        </w:rPr>
        <w:t xml:space="preserve"> notamment l’ensemble </w:t>
      </w:r>
      <w:r w:rsidR="00D7732F" w:rsidRPr="79391968">
        <w:rPr>
          <w:rFonts w:ascii="Arial" w:hAnsi="Arial" w:cs="Arial"/>
        </w:rPr>
        <w:t>des charges</w:t>
      </w:r>
      <w:r w:rsidR="00E76912" w:rsidRPr="79391968">
        <w:rPr>
          <w:rFonts w:ascii="Arial" w:hAnsi="Arial" w:cs="Arial"/>
        </w:rPr>
        <w:t xml:space="preserve"> frappant la prestation, y compris la TVA applicable dans le cas où le Titulaire ne bénéficie pas de l’exonération de TVA prévue à l’article 261.4.4°a) du code général des impôts.</w:t>
      </w:r>
    </w:p>
    <w:p w14:paraId="6EC967BB" w14:textId="77777777" w:rsidR="006F6747" w:rsidRDefault="006F6747" w:rsidP="006F6747">
      <w:pPr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2"/>
      </w:tblGrid>
      <w:tr w:rsidR="00762DF1" w:rsidRPr="008961BC" w14:paraId="2B658F87" w14:textId="77777777" w:rsidTr="00762DF1">
        <w:tc>
          <w:tcPr>
            <w:tcW w:w="10031" w:type="dxa"/>
            <w:shd w:val="clear" w:color="auto" w:fill="auto"/>
          </w:tcPr>
          <w:p w14:paraId="3F9D6FCA" w14:textId="0488B042" w:rsidR="00762DF1" w:rsidRPr="008961BC" w:rsidRDefault="00762DF1" w:rsidP="008961BC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8961BC">
              <w:rPr>
                <w:rFonts w:ascii="Calibri" w:hAnsi="Calibri" w:cs="Arial"/>
                <w:b/>
                <w:bCs/>
              </w:rPr>
              <w:t xml:space="preserve">Prix </w:t>
            </w:r>
            <w:r w:rsidR="000728FF" w:rsidRPr="008961BC">
              <w:rPr>
                <w:rFonts w:ascii="Calibri" w:hAnsi="Calibri" w:cs="Arial"/>
                <w:b/>
                <w:bCs/>
              </w:rPr>
              <w:t xml:space="preserve">en euros </w:t>
            </w:r>
            <w:r w:rsidRPr="008961BC">
              <w:rPr>
                <w:rFonts w:ascii="Calibri" w:hAnsi="Calibri" w:cs="Arial"/>
                <w:b/>
                <w:bCs/>
              </w:rPr>
              <w:t xml:space="preserve">pour une séance </w:t>
            </w:r>
            <w:r>
              <w:rPr>
                <w:rFonts w:ascii="Calibri" w:hAnsi="Calibri" w:cs="Arial"/>
                <w:b/>
                <w:bCs/>
              </w:rPr>
              <w:t>ESPR</w:t>
            </w:r>
            <w:r w:rsidRPr="008961BC">
              <w:rPr>
                <w:rFonts w:ascii="Calibri" w:hAnsi="Calibri" w:cs="Arial"/>
                <w:b/>
                <w:bCs/>
              </w:rPr>
              <w:t xml:space="preserve"> </w:t>
            </w:r>
          </w:p>
          <w:p w14:paraId="15D65FCB" w14:textId="77777777" w:rsidR="00762DF1" w:rsidRPr="008961BC" w:rsidRDefault="00FA269C" w:rsidP="008961BC">
            <w:pPr>
              <w:jc w:val="center"/>
              <w:rPr>
                <w:rFonts w:ascii="Calibri" w:hAnsi="Calibri" w:cs="Arial"/>
                <w:b/>
                <w:bCs/>
              </w:rPr>
            </w:pPr>
            <w:r w:rsidRPr="007D2631">
              <w:rPr>
                <w:rFonts w:ascii="Calibri" w:hAnsi="Calibri" w:cs="Arial"/>
                <w:b/>
                <w:bCs/>
              </w:rPr>
              <w:t>Durée de</w:t>
            </w:r>
            <w:r w:rsidR="00762DF1" w:rsidRPr="007D2631">
              <w:rPr>
                <w:rFonts w:ascii="Calibri" w:hAnsi="Calibri" w:cs="Arial"/>
                <w:b/>
                <w:bCs/>
              </w:rPr>
              <w:t xml:space="preserve"> 5 heures</w:t>
            </w:r>
            <w:r w:rsidR="00762DF1" w:rsidRPr="008961BC">
              <w:rPr>
                <w:rFonts w:ascii="Calibri" w:hAnsi="Calibri" w:cs="Arial"/>
                <w:b/>
                <w:bCs/>
              </w:rPr>
              <w:t xml:space="preserve"> animée par deux intervenants : </w:t>
            </w:r>
          </w:p>
          <w:p w14:paraId="5C25A631" w14:textId="27F00CD9" w:rsidR="00762DF1" w:rsidRPr="008961BC" w:rsidRDefault="00762DF1" w:rsidP="008961BC">
            <w:pPr>
              <w:jc w:val="center"/>
              <w:rPr>
                <w:rFonts w:ascii="Calibri" w:hAnsi="Calibri" w:cs="Arial"/>
                <w:b/>
                <w:bCs/>
              </w:rPr>
            </w:pPr>
          </w:p>
        </w:tc>
      </w:tr>
      <w:tr w:rsidR="00762DF1" w:rsidRPr="008961BC" w14:paraId="51213035" w14:textId="77777777" w:rsidTr="00762DF1">
        <w:tc>
          <w:tcPr>
            <w:tcW w:w="10031" w:type="dxa"/>
            <w:shd w:val="clear" w:color="auto" w:fill="auto"/>
          </w:tcPr>
          <w:p w14:paraId="723FECD5" w14:textId="77777777" w:rsidR="00762DF1" w:rsidRDefault="00762DF1" w:rsidP="006F6747">
            <w:pPr>
              <w:rPr>
                <w:rFonts w:ascii="Arial" w:hAnsi="Arial" w:cs="Arial"/>
                <w:bCs/>
              </w:rPr>
            </w:pPr>
          </w:p>
          <w:p w14:paraId="196D8976" w14:textId="77777777" w:rsidR="00762DF1" w:rsidRDefault="00762DF1" w:rsidP="006F6747">
            <w:pPr>
              <w:rPr>
                <w:rFonts w:ascii="Arial" w:hAnsi="Arial" w:cs="Arial"/>
                <w:bCs/>
              </w:rPr>
            </w:pPr>
          </w:p>
          <w:p w14:paraId="1A3F44DE" w14:textId="77777777" w:rsidR="00762DF1" w:rsidRDefault="00762DF1" w:rsidP="006F6747">
            <w:pPr>
              <w:rPr>
                <w:rFonts w:ascii="Arial" w:hAnsi="Arial" w:cs="Arial"/>
                <w:bCs/>
              </w:rPr>
            </w:pPr>
          </w:p>
          <w:p w14:paraId="0841B9B1" w14:textId="77777777" w:rsidR="00762DF1" w:rsidRDefault="00762DF1" w:rsidP="006F6747">
            <w:pPr>
              <w:rPr>
                <w:rFonts w:ascii="Arial" w:hAnsi="Arial" w:cs="Arial"/>
                <w:bCs/>
              </w:rPr>
            </w:pPr>
          </w:p>
          <w:p w14:paraId="5C7D61E3" w14:textId="77777777" w:rsidR="00762DF1" w:rsidRPr="008961BC" w:rsidRDefault="00762DF1" w:rsidP="006F6747">
            <w:pPr>
              <w:rPr>
                <w:rFonts w:ascii="Arial" w:hAnsi="Arial" w:cs="Arial"/>
                <w:bCs/>
              </w:rPr>
            </w:pPr>
          </w:p>
        </w:tc>
      </w:tr>
    </w:tbl>
    <w:p w14:paraId="01434CEE" w14:textId="77777777" w:rsidR="006F6747" w:rsidRPr="00A73997" w:rsidRDefault="006F6747" w:rsidP="006F6747">
      <w:pPr>
        <w:rPr>
          <w:rFonts w:ascii="Arial" w:hAnsi="Arial" w:cs="Arial"/>
          <w:bCs/>
        </w:rPr>
      </w:pPr>
    </w:p>
    <w:sectPr w:rsidR="006F6747" w:rsidRPr="00A73997" w:rsidSect="00D7732F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552" w:right="851" w:bottom="1021" w:left="1134" w:header="851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60119" w14:textId="77777777" w:rsidR="00955CF6" w:rsidRDefault="00955CF6">
      <w:r>
        <w:separator/>
      </w:r>
    </w:p>
  </w:endnote>
  <w:endnote w:type="continuationSeparator" w:id="0">
    <w:p w14:paraId="404C8656" w14:textId="77777777" w:rsidR="00955CF6" w:rsidRDefault="00955CF6">
      <w:r>
        <w:continuationSeparator/>
      </w:r>
    </w:p>
  </w:endnote>
  <w:endnote w:type="continuationNotice" w:id="1">
    <w:p w14:paraId="393BC4A8" w14:textId="77777777" w:rsidR="00955CF6" w:rsidRDefault="00955C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A04A6" w14:textId="77777777" w:rsidR="00882EDB" w:rsidRPr="00E61134" w:rsidRDefault="00882EDB" w:rsidP="00E61134">
    <w:pPr>
      <w:pStyle w:val="Pieddepage"/>
      <w:jc w:val="right"/>
      <w:rPr>
        <w:rStyle w:val="Numrodepage"/>
        <w:rFonts w:ascii="Arial" w:hAnsi="Arial" w:cs="Arial"/>
        <w:sz w:val="16"/>
        <w:szCs w:val="16"/>
      </w:rPr>
    </w:pPr>
    <w:r w:rsidRPr="00E61134">
      <w:rPr>
        <w:rFonts w:ascii="Arial" w:hAnsi="Arial" w:cs="Arial"/>
        <w:sz w:val="16"/>
        <w:szCs w:val="16"/>
      </w:rPr>
      <w:t xml:space="preserve">ESPR - Bordereau des prix - </w:t>
    </w:r>
    <w:r w:rsidRPr="00E61134">
      <w:rPr>
        <w:rStyle w:val="Numrodepage"/>
        <w:rFonts w:ascii="Arial" w:hAnsi="Arial" w:cs="Arial"/>
        <w:sz w:val="16"/>
        <w:szCs w:val="16"/>
      </w:rPr>
      <w:fldChar w:fldCharType="begin"/>
    </w:r>
    <w:r w:rsidRPr="00E61134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E61134">
      <w:rPr>
        <w:rStyle w:val="Numrodepage"/>
        <w:rFonts w:ascii="Arial" w:hAnsi="Arial" w:cs="Arial"/>
        <w:sz w:val="16"/>
        <w:szCs w:val="16"/>
      </w:rPr>
      <w:fldChar w:fldCharType="separate"/>
    </w:r>
    <w:r w:rsidR="00715155">
      <w:rPr>
        <w:rStyle w:val="Numrodepage"/>
        <w:rFonts w:ascii="Arial" w:hAnsi="Arial" w:cs="Arial"/>
        <w:noProof/>
        <w:sz w:val="16"/>
        <w:szCs w:val="16"/>
      </w:rPr>
      <w:t>2</w:t>
    </w:r>
    <w:r w:rsidRPr="00E61134">
      <w:rPr>
        <w:rStyle w:val="Numrodepage"/>
        <w:rFonts w:ascii="Arial" w:hAnsi="Arial" w:cs="Arial"/>
        <w:sz w:val="16"/>
        <w:szCs w:val="16"/>
      </w:rPr>
      <w:fldChar w:fldCharType="end"/>
    </w:r>
    <w:r w:rsidRPr="00E61134">
      <w:rPr>
        <w:rStyle w:val="Numrodepage"/>
        <w:rFonts w:ascii="Arial" w:hAnsi="Arial" w:cs="Arial"/>
        <w:sz w:val="16"/>
        <w:szCs w:val="16"/>
      </w:rPr>
      <w:t xml:space="preserve"> / </w:t>
    </w:r>
    <w:r w:rsidRPr="00E61134">
      <w:rPr>
        <w:rStyle w:val="Numrodepage"/>
        <w:rFonts w:ascii="Arial" w:hAnsi="Arial" w:cs="Arial"/>
        <w:sz w:val="16"/>
        <w:szCs w:val="16"/>
      </w:rPr>
      <w:fldChar w:fldCharType="begin"/>
    </w:r>
    <w:r w:rsidRPr="00E61134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E61134">
      <w:rPr>
        <w:rStyle w:val="Numrodepage"/>
        <w:rFonts w:ascii="Arial" w:hAnsi="Arial" w:cs="Arial"/>
        <w:sz w:val="16"/>
        <w:szCs w:val="16"/>
      </w:rPr>
      <w:fldChar w:fldCharType="separate"/>
    </w:r>
    <w:r w:rsidR="00715155">
      <w:rPr>
        <w:rStyle w:val="Numrodepage"/>
        <w:rFonts w:ascii="Arial" w:hAnsi="Arial" w:cs="Arial"/>
        <w:noProof/>
        <w:sz w:val="16"/>
        <w:szCs w:val="16"/>
      </w:rPr>
      <w:t>2</w:t>
    </w:r>
    <w:r w:rsidRPr="00E61134">
      <w:rPr>
        <w:rStyle w:val="Numrodepage"/>
        <w:rFonts w:ascii="Arial" w:hAnsi="Arial" w:cs="Arial"/>
        <w:sz w:val="16"/>
        <w:szCs w:val="16"/>
      </w:rPr>
      <w:fldChar w:fldCharType="end"/>
    </w:r>
  </w:p>
  <w:p w14:paraId="699139AE" w14:textId="77777777" w:rsidR="00882EDB" w:rsidRPr="00E61134" w:rsidRDefault="00882EDB" w:rsidP="00E61134">
    <w:pPr>
      <w:pStyle w:val="Pieddepage"/>
      <w:jc w:val="right"/>
      <w:rPr>
        <w:szCs w:val="16"/>
      </w:rPr>
    </w:pPr>
    <w:r w:rsidRPr="00E61134">
      <w:rPr>
        <w:rFonts w:ascii="Arial" w:hAnsi="Arial" w:cs="Arial"/>
        <w:sz w:val="16"/>
        <w:szCs w:val="16"/>
      </w:rPr>
      <w:t xml:space="preserve">Marchés de services d’insertion professionnelle auprès des demandeurs d’emploi de la région </w:t>
    </w:r>
    <w:r w:rsidRPr="00E61134">
      <w:rPr>
        <w:rFonts w:ascii="Arial" w:hAnsi="Arial" w:cs="Arial"/>
        <w:sz w:val="16"/>
        <w:szCs w:val="16"/>
        <w:highlight w:val="yellow"/>
      </w:rPr>
      <w:t>(nom de la région</w:t>
    </w:r>
    <w:r w:rsidRPr="00E61134">
      <w:rPr>
        <w:rFonts w:ascii="Arial" w:hAnsi="Arial"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D6CBC" w14:textId="2A3BDA47" w:rsidR="00882EDB" w:rsidRPr="00E61134" w:rsidRDefault="00882EDB" w:rsidP="00E61134">
    <w:pPr>
      <w:pStyle w:val="Pieddepage"/>
      <w:jc w:val="right"/>
      <w:rPr>
        <w:rStyle w:val="Numrodepage"/>
        <w:rFonts w:ascii="Arial" w:hAnsi="Arial" w:cs="Arial"/>
        <w:sz w:val="16"/>
        <w:szCs w:val="16"/>
      </w:rPr>
    </w:pPr>
    <w:r w:rsidRPr="00E61134">
      <w:rPr>
        <w:rFonts w:ascii="Arial" w:hAnsi="Arial" w:cs="Arial"/>
        <w:sz w:val="16"/>
        <w:szCs w:val="16"/>
      </w:rPr>
      <w:t>ESPR</w:t>
    </w:r>
    <w:r w:rsidR="0081545C">
      <w:rPr>
        <w:rFonts w:ascii="Arial" w:hAnsi="Arial" w:cs="Arial"/>
        <w:sz w:val="16"/>
        <w:szCs w:val="16"/>
      </w:rPr>
      <w:t xml:space="preserve"> 2025</w:t>
    </w:r>
    <w:r w:rsidRPr="00E61134">
      <w:rPr>
        <w:rFonts w:ascii="Arial" w:hAnsi="Arial" w:cs="Arial"/>
        <w:sz w:val="16"/>
        <w:szCs w:val="16"/>
      </w:rPr>
      <w:t xml:space="preserve"> </w:t>
    </w:r>
    <w:r w:rsidR="0081545C">
      <w:rPr>
        <w:rFonts w:ascii="Arial" w:hAnsi="Arial" w:cs="Arial"/>
        <w:sz w:val="16"/>
        <w:szCs w:val="16"/>
      </w:rPr>
      <w:t>PACA</w:t>
    </w:r>
    <w:r w:rsidRPr="00E61134">
      <w:rPr>
        <w:rFonts w:ascii="Arial" w:hAnsi="Arial" w:cs="Arial"/>
        <w:sz w:val="16"/>
        <w:szCs w:val="16"/>
      </w:rPr>
      <w:t xml:space="preserve">- Bordereau de prix - </w:t>
    </w:r>
    <w:r w:rsidRPr="00E61134">
      <w:rPr>
        <w:rStyle w:val="Numrodepage"/>
        <w:rFonts w:ascii="Arial" w:hAnsi="Arial" w:cs="Arial"/>
        <w:sz w:val="16"/>
        <w:szCs w:val="16"/>
      </w:rPr>
      <w:fldChar w:fldCharType="begin"/>
    </w:r>
    <w:r w:rsidRPr="00E61134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E61134">
      <w:rPr>
        <w:rStyle w:val="Numrodepage"/>
        <w:rFonts w:ascii="Arial" w:hAnsi="Arial" w:cs="Arial"/>
        <w:sz w:val="16"/>
        <w:szCs w:val="16"/>
      </w:rPr>
      <w:fldChar w:fldCharType="separate"/>
    </w:r>
    <w:r w:rsidR="00524B9E">
      <w:rPr>
        <w:rStyle w:val="Numrodepage"/>
        <w:rFonts w:ascii="Arial" w:hAnsi="Arial" w:cs="Arial"/>
        <w:noProof/>
        <w:sz w:val="16"/>
        <w:szCs w:val="16"/>
      </w:rPr>
      <w:t>1</w:t>
    </w:r>
    <w:r w:rsidRPr="00E61134">
      <w:rPr>
        <w:rStyle w:val="Numrodepage"/>
        <w:rFonts w:ascii="Arial" w:hAnsi="Arial" w:cs="Arial"/>
        <w:sz w:val="16"/>
        <w:szCs w:val="16"/>
      </w:rPr>
      <w:fldChar w:fldCharType="end"/>
    </w:r>
    <w:r w:rsidRPr="00E61134">
      <w:rPr>
        <w:rStyle w:val="Numrodepage"/>
        <w:rFonts w:ascii="Arial" w:hAnsi="Arial" w:cs="Arial"/>
        <w:sz w:val="16"/>
        <w:szCs w:val="16"/>
      </w:rPr>
      <w:t xml:space="preserve"> / </w:t>
    </w:r>
    <w:r w:rsidRPr="00E61134">
      <w:rPr>
        <w:rStyle w:val="Numrodepage"/>
        <w:rFonts w:ascii="Arial" w:hAnsi="Arial" w:cs="Arial"/>
        <w:sz w:val="16"/>
        <w:szCs w:val="16"/>
      </w:rPr>
      <w:fldChar w:fldCharType="begin"/>
    </w:r>
    <w:r w:rsidRPr="00E61134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E61134">
      <w:rPr>
        <w:rStyle w:val="Numrodepage"/>
        <w:rFonts w:ascii="Arial" w:hAnsi="Arial" w:cs="Arial"/>
        <w:sz w:val="16"/>
        <w:szCs w:val="16"/>
      </w:rPr>
      <w:fldChar w:fldCharType="separate"/>
    </w:r>
    <w:r w:rsidR="00524B9E">
      <w:rPr>
        <w:rStyle w:val="Numrodepage"/>
        <w:rFonts w:ascii="Arial" w:hAnsi="Arial" w:cs="Arial"/>
        <w:noProof/>
        <w:sz w:val="16"/>
        <w:szCs w:val="16"/>
      </w:rPr>
      <w:t>1</w:t>
    </w:r>
    <w:r w:rsidRPr="00E61134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22033" w14:textId="77777777" w:rsidR="00955CF6" w:rsidRDefault="00955CF6">
      <w:r>
        <w:separator/>
      </w:r>
    </w:p>
  </w:footnote>
  <w:footnote w:type="continuationSeparator" w:id="0">
    <w:p w14:paraId="34F1EABC" w14:textId="77777777" w:rsidR="00955CF6" w:rsidRDefault="00955CF6">
      <w:r>
        <w:continuationSeparator/>
      </w:r>
    </w:p>
  </w:footnote>
  <w:footnote w:type="continuationNotice" w:id="1">
    <w:p w14:paraId="4F2BB3EF" w14:textId="77777777" w:rsidR="00955CF6" w:rsidRDefault="00955C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E68C6" w14:textId="55E396A7" w:rsidR="00882EDB" w:rsidRDefault="00887D31">
    <w:pPr>
      <w:pStyle w:val="En-tte"/>
    </w:pPr>
    <w:r w:rsidRPr="000F5F96">
      <w:rPr>
        <w:rFonts w:ascii="Arial" w:hAnsi="Arial" w:cs="Arial"/>
        <w:b/>
        <w:bCs/>
        <w:noProof/>
        <w:sz w:val="22"/>
        <w:szCs w:val="22"/>
      </w:rPr>
      <w:drawing>
        <wp:inline distT="0" distB="0" distL="0" distR="0" wp14:anchorId="3E9067C9" wp14:editId="784A4FC8">
          <wp:extent cx="930275" cy="747395"/>
          <wp:effectExtent l="0" t="0" r="0" b="0"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9CC16" w14:textId="35D68907" w:rsidR="007D2631" w:rsidRPr="007D2631" w:rsidRDefault="00887D31">
    <w:pPr>
      <w:pStyle w:val="En-tte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noProof/>
        <w:sz w:val="22"/>
        <w:szCs w:val="22"/>
      </w:rPr>
      <w:drawing>
        <wp:inline distT="0" distB="0" distL="0" distR="0" wp14:anchorId="77046799" wp14:editId="0F0B0BF6">
          <wp:extent cx="1505585" cy="499745"/>
          <wp:effectExtent l="0" t="0" r="0" b="0"/>
          <wp:docPr id="403978734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5585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AE35B2"/>
    <w:multiLevelType w:val="singleLevel"/>
    <w:tmpl w:val="3C8412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DB40B8"/>
    <w:multiLevelType w:val="singleLevel"/>
    <w:tmpl w:val="2EAABAB8"/>
    <w:lvl w:ilvl="0">
      <w:numFmt w:val="bullet"/>
      <w:lvlText w:val="-"/>
      <w:lvlJc w:val="left"/>
      <w:pPr>
        <w:tabs>
          <w:tab w:val="num" w:pos="1794"/>
        </w:tabs>
        <w:ind w:left="1794" w:hanging="360"/>
      </w:pPr>
      <w:rPr>
        <w:rFonts w:hint="default"/>
      </w:rPr>
    </w:lvl>
  </w:abstractNum>
  <w:abstractNum w:abstractNumId="3" w15:restartNumberingAfterBreak="0">
    <w:nsid w:val="0BE45994"/>
    <w:multiLevelType w:val="hybridMultilevel"/>
    <w:tmpl w:val="6EFAD242"/>
    <w:lvl w:ilvl="0" w:tplc="4E988EC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E62FDC"/>
    <w:multiLevelType w:val="singleLevel"/>
    <w:tmpl w:val="85FC8190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5" w15:restartNumberingAfterBreak="0">
    <w:nsid w:val="100D0331"/>
    <w:multiLevelType w:val="singleLevel"/>
    <w:tmpl w:val="497A60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6" w15:restartNumberingAfterBreak="0">
    <w:nsid w:val="166C5EC4"/>
    <w:multiLevelType w:val="singleLevel"/>
    <w:tmpl w:val="C1D2296E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7" w15:restartNumberingAfterBreak="0">
    <w:nsid w:val="16AC04CD"/>
    <w:multiLevelType w:val="singleLevel"/>
    <w:tmpl w:val="C1EE7824"/>
    <w:lvl w:ilvl="0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8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64D05"/>
    <w:multiLevelType w:val="singleLevel"/>
    <w:tmpl w:val="10640C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5166B65"/>
    <w:multiLevelType w:val="hybridMultilevel"/>
    <w:tmpl w:val="BF5A80DC"/>
    <w:lvl w:ilvl="0" w:tplc="040C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E250D05"/>
    <w:multiLevelType w:val="singleLevel"/>
    <w:tmpl w:val="6B2CE3D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D1575EC"/>
    <w:multiLevelType w:val="hybridMultilevel"/>
    <w:tmpl w:val="60B477AC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62F13D5"/>
    <w:multiLevelType w:val="singleLevel"/>
    <w:tmpl w:val="0D1A2352"/>
    <w:lvl w:ilvl="0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4" w15:restartNumberingAfterBreak="0">
    <w:nsid w:val="5BB56C60"/>
    <w:multiLevelType w:val="singleLevel"/>
    <w:tmpl w:val="D918E8FE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  <w:b/>
        <w:bCs/>
      </w:rPr>
    </w:lvl>
  </w:abstractNum>
  <w:abstractNum w:abstractNumId="15" w15:restartNumberingAfterBreak="0">
    <w:nsid w:val="60805FC0"/>
    <w:multiLevelType w:val="singleLevel"/>
    <w:tmpl w:val="3DA09E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19D12C8"/>
    <w:multiLevelType w:val="singleLevel"/>
    <w:tmpl w:val="8E108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7" w15:restartNumberingAfterBreak="0">
    <w:nsid w:val="66940560"/>
    <w:multiLevelType w:val="hybridMultilevel"/>
    <w:tmpl w:val="AEF470FE"/>
    <w:lvl w:ilvl="0" w:tplc="3828AB64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  <w:b/>
        <w:bCs/>
        <w:i w:val="0"/>
        <w:iCs w:val="0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D483BCA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9" w15:restartNumberingAfterBreak="0">
    <w:nsid w:val="727F390B"/>
    <w:multiLevelType w:val="singleLevel"/>
    <w:tmpl w:val="266C674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0" w15:restartNumberingAfterBreak="0">
    <w:nsid w:val="74437786"/>
    <w:multiLevelType w:val="hybridMultilevel"/>
    <w:tmpl w:val="9E5CD2A6"/>
    <w:lvl w:ilvl="0" w:tplc="1778BBB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7EB5771"/>
    <w:multiLevelType w:val="singleLevel"/>
    <w:tmpl w:val="BF747ED8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2" w15:restartNumberingAfterBreak="0">
    <w:nsid w:val="78CD229A"/>
    <w:multiLevelType w:val="singleLevel"/>
    <w:tmpl w:val="66428C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num w:numId="1" w16cid:durableId="1973752966">
    <w:abstractNumId w:val="19"/>
  </w:num>
  <w:num w:numId="2" w16cid:durableId="237252779">
    <w:abstractNumId w:val="4"/>
  </w:num>
  <w:num w:numId="3" w16cid:durableId="1023239439">
    <w:abstractNumId w:val="13"/>
  </w:num>
  <w:num w:numId="4" w16cid:durableId="1283001239">
    <w:abstractNumId w:val="15"/>
  </w:num>
  <w:num w:numId="5" w16cid:durableId="1539775687">
    <w:abstractNumId w:val="14"/>
  </w:num>
  <w:num w:numId="6" w16cid:durableId="845440188">
    <w:abstractNumId w:val="2"/>
  </w:num>
  <w:num w:numId="7" w16cid:durableId="138556626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07" w:hanging="283"/>
        </w:pPr>
        <w:rPr>
          <w:rFonts w:ascii="Symbol" w:hAnsi="Symbol" w:cs="Symbol" w:hint="default"/>
        </w:rPr>
      </w:lvl>
    </w:lvlOverride>
  </w:num>
  <w:num w:numId="8" w16cid:durableId="1572080666">
    <w:abstractNumId w:val="21"/>
  </w:num>
  <w:num w:numId="9" w16cid:durableId="1675835571">
    <w:abstractNumId w:val="1"/>
  </w:num>
  <w:num w:numId="10" w16cid:durableId="1974752542">
    <w:abstractNumId w:val="16"/>
  </w:num>
  <w:num w:numId="11" w16cid:durableId="502861787">
    <w:abstractNumId w:val="22"/>
  </w:num>
  <w:num w:numId="12" w16cid:durableId="169877737">
    <w:abstractNumId w:val="7"/>
  </w:num>
  <w:num w:numId="13" w16cid:durableId="979577006">
    <w:abstractNumId w:val="11"/>
  </w:num>
  <w:num w:numId="14" w16cid:durableId="1438718217">
    <w:abstractNumId w:val="5"/>
  </w:num>
  <w:num w:numId="15" w16cid:durableId="600332517">
    <w:abstractNumId w:val="9"/>
  </w:num>
  <w:num w:numId="16" w16cid:durableId="230774133">
    <w:abstractNumId w:val="18"/>
  </w:num>
  <w:num w:numId="17" w16cid:durableId="882516819">
    <w:abstractNumId w:val="3"/>
  </w:num>
  <w:num w:numId="18" w16cid:durableId="1519850369">
    <w:abstractNumId w:val="20"/>
  </w:num>
  <w:num w:numId="19" w16cid:durableId="1961720345">
    <w:abstractNumId w:val="17"/>
  </w:num>
  <w:num w:numId="20" w16cid:durableId="1588925953">
    <w:abstractNumId w:val="6"/>
  </w:num>
  <w:num w:numId="21" w16cid:durableId="1230113265">
    <w:abstractNumId w:val="10"/>
  </w:num>
  <w:num w:numId="22" w16cid:durableId="390545244">
    <w:abstractNumId w:val="12"/>
  </w:num>
  <w:num w:numId="23" w16cid:durableId="20567331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F3A"/>
    <w:rsid w:val="0001625B"/>
    <w:rsid w:val="00021FF8"/>
    <w:rsid w:val="0002446C"/>
    <w:rsid w:val="000540D0"/>
    <w:rsid w:val="00067AF9"/>
    <w:rsid w:val="000708BB"/>
    <w:rsid w:val="000728FF"/>
    <w:rsid w:val="000A66DD"/>
    <w:rsid w:val="000A705E"/>
    <w:rsid w:val="000D1575"/>
    <w:rsid w:val="000E411C"/>
    <w:rsid w:val="000F12B7"/>
    <w:rsid w:val="000F3723"/>
    <w:rsid w:val="00102892"/>
    <w:rsid w:val="00112D25"/>
    <w:rsid w:val="00132263"/>
    <w:rsid w:val="00136ECE"/>
    <w:rsid w:val="001434E3"/>
    <w:rsid w:val="00143BC2"/>
    <w:rsid w:val="001574BC"/>
    <w:rsid w:val="00165E9C"/>
    <w:rsid w:val="00181AEF"/>
    <w:rsid w:val="00184472"/>
    <w:rsid w:val="00184EEE"/>
    <w:rsid w:val="001B436C"/>
    <w:rsid w:val="001B4A86"/>
    <w:rsid w:val="001D24D0"/>
    <w:rsid w:val="001D2E0C"/>
    <w:rsid w:val="001D3C29"/>
    <w:rsid w:val="001E0C10"/>
    <w:rsid w:val="001F2DEE"/>
    <w:rsid w:val="00205E06"/>
    <w:rsid w:val="00235820"/>
    <w:rsid w:val="002572A0"/>
    <w:rsid w:val="0026456C"/>
    <w:rsid w:val="002730AF"/>
    <w:rsid w:val="002755EE"/>
    <w:rsid w:val="0027696C"/>
    <w:rsid w:val="00276DE8"/>
    <w:rsid w:val="002861A7"/>
    <w:rsid w:val="002A5E13"/>
    <w:rsid w:val="002B6D81"/>
    <w:rsid w:val="002E4F09"/>
    <w:rsid w:val="002F31BE"/>
    <w:rsid w:val="002F3507"/>
    <w:rsid w:val="00304084"/>
    <w:rsid w:val="00340673"/>
    <w:rsid w:val="0034270C"/>
    <w:rsid w:val="00344313"/>
    <w:rsid w:val="00384BD7"/>
    <w:rsid w:val="003943F0"/>
    <w:rsid w:val="003D71D8"/>
    <w:rsid w:val="003E01E4"/>
    <w:rsid w:val="003E052C"/>
    <w:rsid w:val="003E7E84"/>
    <w:rsid w:val="003F310D"/>
    <w:rsid w:val="0042473D"/>
    <w:rsid w:val="00434485"/>
    <w:rsid w:val="00445B45"/>
    <w:rsid w:val="00446E71"/>
    <w:rsid w:val="00472A3D"/>
    <w:rsid w:val="0048323B"/>
    <w:rsid w:val="004B7A04"/>
    <w:rsid w:val="004D1EA4"/>
    <w:rsid w:val="004E5F50"/>
    <w:rsid w:val="00500A11"/>
    <w:rsid w:val="00524B9E"/>
    <w:rsid w:val="00534562"/>
    <w:rsid w:val="00553187"/>
    <w:rsid w:val="00565318"/>
    <w:rsid w:val="00572A3C"/>
    <w:rsid w:val="0058561F"/>
    <w:rsid w:val="00591A05"/>
    <w:rsid w:val="005D2FC7"/>
    <w:rsid w:val="005D5BE1"/>
    <w:rsid w:val="005E1AEE"/>
    <w:rsid w:val="00602E8B"/>
    <w:rsid w:val="00614A92"/>
    <w:rsid w:val="006264F3"/>
    <w:rsid w:val="00637B6B"/>
    <w:rsid w:val="00646FB3"/>
    <w:rsid w:val="00656911"/>
    <w:rsid w:val="00663715"/>
    <w:rsid w:val="006731D1"/>
    <w:rsid w:val="006750B2"/>
    <w:rsid w:val="0068018A"/>
    <w:rsid w:val="006803BD"/>
    <w:rsid w:val="00694584"/>
    <w:rsid w:val="00696F3A"/>
    <w:rsid w:val="006B2645"/>
    <w:rsid w:val="006B6BC8"/>
    <w:rsid w:val="006D097D"/>
    <w:rsid w:val="006E68F0"/>
    <w:rsid w:val="006F6747"/>
    <w:rsid w:val="007035CB"/>
    <w:rsid w:val="00715155"/>
    <w:rsid w:val="00723F19"/>
    <w:rsid w:val="00727319"/>
    <w:rsid w:val="00755897"/>
    <w:rsid w:val="00762DF1"/>
    <w:rsid w:val="00764279"/>
    <w:rsid w:val="0077312D"/>
    <w:rsid w:val="00780921"/>
    <w:rsid w:val="007826BC"/>
    <w:rsid w:val="00793A00"/>
    <w:rsid w:val="007A1E0B"/>
    <w:rsid w:val="007D2631"/>
    <w:rsid w:val="007D7A99"/>
    <w:rsid w:val="007F4E72"/>
    <w:rsid w:val="00801E9E"/>
    <w:rsid w:val="00807B91"/>
    <w:rsid w:val="008144EC"/>
    <w:rsid w:val="0081545C"/>
    <w:rsid w:val="00855D5E"/>
    <w:rsid w:val="008703F1"/>
    <w:rsid w:val="00882E02"/>
    <w:rsid w:val="00882EDB"/>
    <w:rsid w:val="00887D31"/>
    <w:rsid w:val="00892DE8"/>
    <w:rsid w:val="008946ED"/>
    <w:rsid w:val="008961BC"/>
    <w:rsid w:val="008A6C81"/>
    <w:rsid w:val="008C556A"/>
    <w:rsid w:val="008E0BC5"/>
    <w:rsid w:val="008E63C2"/>
    <w:rsid w:val="00907DC4"/>
    <w:rsid w:val="00914C48"/>
    <w:rsid w:val="00917413"/>
    <w:rsid w:val="009237C5"/>
    <w:rsid w:val="0093438A"/>
    <w:rsid w:val="00943EDD"/>
    <w:rsid w:val="00947BEF"/>
    <w:rsid w:val="009557AB"/>
    <w:rsid w:val="00955CF6"/>
    <w:rsid w:val="00962ABF"/>
    <w:rsid w:val="00966B8F"/>
    <w:rsid w:val="00966FA6"/>
    <w:rsid w:val="009858D9"/>
    <w:rsid w:val="00987287"/>
    <w:rsid w:val="009A03ED"/>
    <w:rsid w:val="009B6BCF"/>
    <w:rsid w:val="009C24FA"/>
    <w:rsid w:val="009F29D3"/>
    <w:rsid w:val="009F507A"/>
    <w:rsid w:val="00A101A0"/>
    <w:rsid w:val="00A11A41"/>
    <w:rsid w:val="00A212BE"/>
    <w:rsid w:val="00A21D70"/>
    <w:rsid w:val="00A3038F"/>
    <w:rsid w:val="00A415C7"/>
    <w:rsid w:val="00A60742"/>
    <w:rsid w:val="00A72686"/>
    <w:rsid w:val="00A73997"/>
    <w:rsid w:val="00A8783E"/>
    <w:rsid w:val="00AB4388"/>
    <w:rsid w:val="00AD4969"/>
    <w:rsid w:val="00B1017B"/>
    <w:rsid w:val="00B2186D"/>
    <w:rsid w:val="00B2295D"/>
    <w:rsid w:val="00B24987"/>
    <w:rsid w:val="00B61D2C"/>
    <w:rsid w:val="00B64C9C"/>
    <w:rsid w:val="00B65711"/>
    <w:rsid w:val="00B80C02"/>
    <w:rsid w:val="00B86D39"/>
    <w:rsid w:val="00B87702"/>
    <w:rsid w:val="00B979FE"/>
    <w:rsid w:val="00BA360B"/>
    <w:rsid w:val="00BA56D3"/>
    <w:rsid w:val="00BD324E"/>
    <w:rsid w:val="00BE2763"/>
    <w:rsid w:val="00BF3DAE"/>
    <w:rsid w:val="00BF6C34"/>
    <w:rsid w:val="00C07B90"/>
    <w:rsid w:val="00C108DB"/>
    <w:rsid w:val="00C26266"/>
    <w:rsid w:val="00C432F5"/>
    <w:rsid w:val="00C908CA"/>
    <w:rsid w:val="00C9215A"/>
    <w:rsid w:val="00D026CD"/>
    <w:rsid w:val="00D07214"/>
    <w:rsid w:val="00D10469"/>
    <w:rsid w:val="00D12435"/>
    <w:rsid w:val="00D23B19"/>
    <w:rsid w:val="00D4482F"/>
    <w:rsid w:val="00D5636B"/>
    <w:rsid w:val="00D76AAA"/>
    <w:rsid w:val="00D7732F"/>
    <w:rsid w:val="00DA7D93"/>
    <w:rsid w:val="00DE47B0"/>
    <w:rsid w:val="00E03C95"/>
    <w:rsid w:val="00E11C7D"/>
    <w:rsid w:val="00E11E3E"/>
    <w:rsid w:val="00E14758"/>
    <w:rsid w:val="00E252D4"/>
    <w:rsid w:val="00E33E26"/>
    <w:rsid w:val="00E40E01"/>
    <w:rsid w:val="00E502A9"/>
    <w:rsid w:val="00E559E9"/>
    <w:rsid w:val="00E55D29"/>
    <w:rsid w:val="00E61134"/>
    <w:rsid w:val="00E65A3B"/>
    <w:rsid w:val="00E730D9"/>
    <w:rsid w:val="00E76912"/>
    <w:rsid w:val="00E8386B"/>
    <w:rsid w:val="00E87B87"/>
    <w:rsid w:val="00EA1CDC"/>
    <w:rsid w:val="00EB2F9C"/>
    <w:rsid w:val="00EC16D0"/>
    <w:rsid w:val="00EC17CB"/>
    <w:rsid w:val="00EC3F6A"/>
    <w:rsid w:val="00EC6ABA"/>
    <w:rsid w:val="00ED4A3E"/>
    <w:rsid w:val="00ED7EB9"/>
    <w:rsid w:val="00EF49A1"/>
    <w:rsid w:val="00EF537E"/>
    <w:rsid w:val="00F23D46"/>
    <w:rsid w:val="00F27DB2"/>
    <w:rsid w:val="00F53334"/>
    <w:rsid w:val="00F646F1"/>
    <w:rsid w:val="00F769D9"/>
    <w:rsid w:val="00F84E3F"/>
    <w:rsid w:val="00F92530"/>
    <w:rsid w:val="00FA269C"/>
    <w:rsid w:val="00FB138C"/>
    <w:rsid w:val="7939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E9A9F7B"/>
  <w15:chartTrackingRefBased/>
  <w15:docId w15:val="{422D7AE4-2858-4128-BCD8-311CC9D8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styleId="Corpsdetexte2">
    <w:name w:val="Body Text 2"/>
    <w:basedOn w:val="Normal"/>
    <w:pPr>
      <w:ind w:left="2835"/>
    </w:pPr>
    <w:rPr>
      <w:i/>
      <w:iCs/>
    </w:rPr>
  </w:style>
  <w:style w:type="paragraph" w:styleId="Corpsdetexte3">
    <w:name w:val="Body Text 3"/>
    <w:basedOn w:val="Normal"/>
    <w:pPr>
      <w:jc w:val="both"/>
    </w:pPr>
    <w:rPr>
      <w:sz w:val="16"/>
      <w:szCs w:val="16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Retraitcorpsdetexte2">
    <w:name w:val="Body Text Indent 2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basedOn w:val="TableauNormal"/>
    <w:rsid w:val="00205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067AF9"/>
    <w:rPr>
      <w:color w:val="800080"/>
      <w:u w:val="single"/>
    </w:rPr>
  </w:style>
  <w:style w:type="paragraph" w:customStyle="1" w:styleId="CarCarCar">
    <w:name w:val="Car Car Car"/>
    <w:basedOn w:val="Normal"/>
    <w:rsid w:val="00A8783E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harChar">
    <w:name w:val="Car Car Char Char"/>
    <w:basedOn w:val="Normal"/>
    <w:rsid w:val="000708BB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0">
    <w:name w:val="Car Car Car0"/>
    <w:basedOn w:val="Normal"/>
    <w:rsid w:val="00BF3DAE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Car">
    <w:name w:val="Car Car Car Car"/>
    <w:basedOn w:val="Normal"/>
    <w:rsid w:val="00500A11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Titre10">
    <w:name w:val="Titre1"/>
    <w:basedOn w:val="Normal"/>
    <w:rsid w:val="002572A0"/>
    <w:pPr>
      <w:shd w:val="clear" w:color="auto" w:fill="E6E6E6"/>
      <w:spacing w:before="120" w:after="120"/>
      <w:jc w:val="center"/>
    </w:pPr>
    <w:rPr>
      <w:rFonts w:ascii="Arial" w:eastAsia="SimSun" w:hAnsi="Arial"/>
      <w:b/>
      <w:caps/>
      <w:sz w:val="24"/>
      <w:szCs w:val="24"/>
      <w:lang w:eastAsia="zh-CN"/>
    </w:rPr>
  </w:style>
  <w:style w:type="paragraph" w:styleId="Textedebulles">
    <w:name w:val="Balloon Text"/>
    <w:basedOn w:val="Normal"/>
    <w:link w:val="TextedebullesCar"/>
    <w:rsid w:val="00B657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B65711"/>
    <w:rPr>
      <w:rFonts w:ascii="Tahoma" w:hAnsi="Tahoma" w:cs="Tahoma"/>
      <w:sz w:val="16"/>
      <w:szCs w:val="16"/>
    </w:rPr>
  </w:style>
  <w:style w:type="table" w:styleId="Colonnesdetableau1">
    <w:name w:val="Table Columns 1"/>
    <w:basedOn w:val="TableauNormal"/>
    <w:rsid w:val="002A5E13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2A5E13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2A5E13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2A5E13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paragraph" w:styleId="Rvision">
    <w:name w:val="Revision"/>
    <w:hidden/>
    <w:uiPriority w:val="99"/>
    <w:semiHidden/>
    <w:rsid w:val="00F23D46"/>
  </w:style>
  <w:style w:type="character" w:styleId="Marquedecommentaire">
    <w:name w:val="annotation reference"/>
    <w:rsid w:val="00F23D46"/>
    <w:rPr>
      <w:sz w:val="16"/>
      <w:szCs w:val="16"/>
    </w:rPr>
  </w:style>
  <w:style w:type="paragraph" w:styleId="Commentaire">
    <w:name w:val="annotation text"/>
    <w:basedOn w:val="Normal"/>
    <w:link w:val="CommentaireCar"/>
    <w:rsid w:val="00F23D46"/>
  </w:style>
  <w:style w:type="character" w:customStyle="1" w:styleId="CommentaireCar">
    <w:name w:val="Commentaire Car"/>
    <w:basedOn w:val="Policepardfaut"/>
    <w:link w:val="Commentaire"/>
    <w:rsid w:val="00F23D46"/>
  </w:style>
  <w:style w:type="paragraph" w:styleId="Objetducommentaire">
    <w:name w:val="annotation subject"/>
    <w:basedOn w:val="Commentaire"/>
    <w:next w:val="Commentaire"/>
    <w:link w:val="ObjetducommentaireCar"/>
    <w:rsid w:val="00F23D46"/>
    <w:rPr>
      <w:b/>
      <w:bCs/>
    </w:rPr>
  </w:style>
  <w:style w:type="character" w:customStyle="1" w:styleId="ObjetducommentaireCar">
    <w:name w:val="Objet du commentaire Car"/>
    <w:link w:val="Objetducommentaire"/>
    <w:rsid w:val="00F23D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4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fa16e1-7a1e-48cc-9459-33cabe5b4c4a" xsi:nil="true"/>
    <lcf76f155ced4ddcb4097134ff3c332f xmlns="58313371-867d-4255-8d75-7a927d70de0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34659981C45B44BF5AD5CE76F180A0" ma:contentTypeVersion="15" ma:contentTypeDescription="Crée un document." ma:contentTypeScope="" ma:versionID="78d86707b37e6eb6d81c71af0301dac2">
  <xsd:schema xmlns:xsd="http://www.w3.org/2001/XMLSchema" xmlns:xs="http://www.w3.org/2001/XMLSchema" xmlns:p="http://schemas.microsoft.com/office/2006/metadata/properties" xmlns:ns2="58313371-867d-4255-8d75-7a927d70de0b" xmlns:ns3="45fa16e1-7a1e-48cc-9459-33cabe5b4c4a" targetNamespace="http://schemas.microsoft.com/office/2006/metadata/properties" ma:root="true" ma:fieldsID="b40bc439404d164d82daeba350765f1b" ns2:_="" ns3:_="">
    <xsd:import namespace="58313371-867d-4255-8d75-7a927d70de0b"/>
    <xsd:import namespace="45fa16e1-7a1e-48cc-9459-33cabe5b4c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313371-867d-4255-8d75-7a927d70d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fa16e1-7a1e-48cc-9459-33cabe5b4c4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7e38230-8933-4daa-93e9-56db7d98632a}" ma:internalName="TaxCatchAll" ma:showField="CatchAllData" ma:web="45fa16e1-7a1e-48cc-9459-33cabe5b4c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A62E8B-D9AD-4A37-B3B4-E3335DDFDF65}">
  <ds:schemaRefs>
    <ds:schemaRef ds:uri="http://schemas.microsoft.com/office/2006/metadata/properties"/>
    <ds:schemaRef ds:uri="http://schemas.microsoft.com/office/infopath/2007/PartnerControls"/>
    <ds:schemaRef ds:uri="45fa16e1-7a1e-48cc-9459-33cabe5b4c4a"/>
    <ds:schemaRef ds:uri="58313371-867d-4255-8d75-7a927d70de0b"/>
  </ds:schemaRefs>
</ds:datastoreItem>
</file>

<file path=customXml/itemProps2.xml><?xml version="1.0" encoding="utf-8"?>
<ds:datastoreItem xmlns:ds="http://schemas.openxmlformats.org/officeDocument/2006/customXml" ds:itemID="{74EE8302-4831-4E24-A1D3-A3B582F7E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313371-867d-4255-8d75-7a927d70de0b"/>
    <ds:schemaRef ds:uri="45fa16e1-7a1e-48cc-9459-33cabe5b4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7E0E3E-577B-48D5-857A-69DC09410F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918</Characters>
  <Application>Microsoft Office Word</Application>
  <DocSecurity>0</DocSecurity>
  <Lines>7</Lines>
  <Paragraphs>2</Paragraphs>
  <ScaleCrop>false</ScaleCrop>
  <Company>Ministère de l'Economie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GUIGUES Sandrine</cp:lastModifiedBy>
  <cp:revision>18</cp:revision>
  <cp:lastPrinted>2011-02-24T10:08:00Z</cp:lastPrinted>
  <dcterms:created xsi:type="dcterms:W3CDTF">2025-03-03T16:12:00Z</dcterms:created>
  <dcterms:modified xsi:type="dcterms:W3CDTF">2025-06-25T13:18:00Z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0x010100A634659981C45B44BF5AD5CE76F180A0</vt:lpwstr>
  </property>
</Properties>
</file>