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ACF25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997DBE5" w14:textId="77777777">
        <w:tc>
          <w:tcPr>
            <w:tcW w:w="10419" w:type="dxa"/>
            <w:shd w:val="clear" w:color="auto" w:fill="auto"/>
          </w:tcPr>
          <w:p w14:paraId="10D93DCF"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0754A78" wp14:editId="2EB68DC6">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7924F800" w14:textId="77777777" w:rsidR="007411D9" w:rsidRDefault="007411D9">
            <w:pPr>
              <w:pStyle w:val="Pieddepage"/>
              <w:tabs>
                <w:tab w:val="clear" w:pos="4536"/>
                <w:tab w:val="clear" w:pos="9072"/>
              </w:tabs>
              <w:jc w:val="center"/>
              <w:rPr>
                <w:rFonts w:ascii="Arial" w:hAnsi="Arial" w:cs="Arial"/>
              </w:rPr>
            </w:pPr>
          </w:p>
          <w:p w14:paraId="1A4B14FC"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D70BA1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8A12866" w14:textId="77777777" w:rsidR="007411D9" w:rsidRDefault="007411D9">
            <w:pPr>
              <w:pStyle w:val="Pieddepage"/>
              <w:tabs>
                <w:tab w:val="clear" w:pos="4536"/>
                <w:tab w:val="clear" w:pos="9072"/>
              </w:tabs>
              <w:jc w:val="center"/>
            </w:pPr>
          </w:p>
        </w:tc>
      </w:tr>
    </w:tbl>
    <w:p w14:paraId="31DBD05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DEF088" w14:textId="77777777">
        <w:tc>
          <w:tcPr>
            <w:tcW w:w="9285" w:type="dxa"/>
            <w:shd w:val="clear" w:color="auto" w:fill="66CCFF"/>
          </w:tcPr>
          <w:p w14:paraId="58D5300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5A0C894" w14:textId="77777777" w:rsidR="007411D9" w:rsidRDefault="007411D9">
            <w:pPr>
              <w:pStyle w:val="Titre8"/>
              <w:tabs>
                <w:tab w:val="right" w:pos="9639"/>
              </w:tabs>
              <w:rPr>
                <w:caps/>
                <w:sz w:val="28"/>
                <w:szCs w:val="28"/>
              </w:rPr>
            </w:pPr>
            <w:r>
              <w:rPr>
                <w:caps/>
                <w:sz w:val="28"/>
                <w:szCs w:val="28"/>
              </w:rPr>
              <w:t>Lettre de candidature</w:t>
            </w:r>
          </w:p>
          <w:p w14:paraId="043B7A2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8CB1B30" w14:textId="77777777" w:rsidR="007411D9" w:rsidRDefault="007411D9">
            <w:pPr>
              <w:pStyle w:val="Titre8"/>
              <w:tabs>
                <w:tab w:val="right" w:pos="9639"/>
              </w:tabs>
              <w:spacing w:before="120" w:after="120"/>
            </w:pPr>
            <w:r>
              <w:rPr>
                <w:caps/>
                <w:sz w:val="28"/>
                <w:szCs w:val="28"/>
              </w:rPr>
              <w:t>Dc1</w:t>
            </w:r>
          </w:p>
        </w:tc>
      </w:tr>
      <w:tr w:rsidR="007411D9" w14:paraId="2A746467" w14:textId="77777777" w:rsidTr="00AE730C">
        <w:tc>
          <w:tcPr>
            <w:tcW w:w="10277" w:type="dxa"/>
            <w:gridSpan w:val="2"/>
            <w:shd w:val="clear" w:color="auto" w:fill="auto"/>
          </w:tcPr>
          <w:p w14:paraId="5DBE610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9E332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F1D0336" w14:textId="77777777" w:rsidR="004D1DF9" w:rsidRPr="004D1DF9" w:rsidRDefault="004D1DF9" w:rsidP="004D1DF9"/>
          <w:p w14:paraId="0710F05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FE0ABD2" w14:textId="77777777" w:rsidR="004D1DF9" w:rsidRPr="004D1DF9" w:rsidRDefault="004D1DF9" w:rsidP="004D1DF9"/>
          <w:p w14:paraId="592C60F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68FEC99" w14:textId="77777777" w:rsidR="00EB4DEA" w:rsidRPr="00EB4DEA" w:rsidRDefault="00EB4DEA" w:rsidP="00EB4DEA"/>
        </w:tc>
      </w:tr>
      <w:tr w:rsidR="007411D9" w14:paraId="040B39F1" w14:textId="77777777">
        <w:tc>
          <w:tcPr>
            <w:tcW w:w="10277" w:type="dxa"/>
            <w:gridSpan w:val="2"/>
            <w:shd w:val="clear" w:color="auto" w:fill="auto"/>
          </w:tcPr>
          <w:p w14:paraId="4E3C8D72" w14:textId="77777777" w:rsidR="007411D9" w:rsidRDefault="007411D9">
            <w:pPr>
              <w:tabs>
                <w:tab w:val="left" w:pos="-142"/>
                <w:tab w:val="left" w:pos="4111"/>
              </w:tabs>
              <w:snapToGrid w:val="0"/>
              <w:jc w:val="both"/>
              <w:rPr>
                <w:rFonts w:ascii="Arial" w:hAnsi="Arial" w:cs="Arial"/>
                <w:b/>
                <w:bCs/>
              </w:rPr>
            </w:pPr>
          </w:p>
        </w:tc>
      </w:tr>
      <w:tr w:rsidR="007411D9" w14:paraId="35B7C31B" w14:textId="77777777">
        <w:tc>
          <w:tcPr>
            <w:tcW w:w="10277" w:type="dxa"/>
            <w:gridSpan w:val="2"/>
            <w:shd w:val="clear" w:color="auto" w:fill="66CCFF"/>
          </w:tcPr>
          <w:p w14:paraId="3DBA78C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5C4BCB8"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788DDD9" w14:textId="77777777" w:rsidR="007411D9" w:rsidRDefault="007411D9">
      <w:pPr>
        <w:pStyle w:val="En-tte"/>
        <w:tabs>
          <w:tab w:val="clear" w:pos="4536"/>
          <w:tab w:val="clear" w:pos="9072"/>
        </w:tabs>
        <w:rPr>
          <w:rFonts w:ascii="Arial" w:hAnsi="Arial" w:cs="Arial"/>
        </w:rPr>
      </w:pPr>
    </w:p>
    <w:p w14:paraId="68B3A319" w14:textId="77777777" w:rsidR="007411D9" w:rsidRDefault="007411D9">
      <w:pPr>
        <w:pStyle w:val="En-tte"/>
        <w:tabs>
          <w:tab w:val="clear" w:pos="4536"/>
          <w:tab w:val="clear" w:pos="9072"/>
        </w:tabs>
        <w:rPr>
          <w:rFonts w:ascii="Arial" w:hAnsi="Arial" w:cs="Arial"/>
        </w:rPr>
      </w:pPr>
    </w:p>
    <w:p w14:paraId="4E84EB0B" w14:textId="77777777" w:rsidR="007411D9" w:rsidRDefault="007411D9" w:rsidP="00F74667">
      <w:pPr>
        <w:pStyle w:val="En-tte"/>
        <w:tabs>
          <w:tab w:val="clear" w:pos="4536"/>
          <w:tab w:val="clear" w:pos="9072"/>
        </w:tabs>
        <w:jc w:val="center"/>
        <w:rPr>
          <w:rFonts w:ascii="Arial" w:hAnsi="Arial" w:cs="Arial"/>
        </w:rPr>
      </w:pPr>
    </w:p>
    <w:p w14:paraId="5C39F397"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3642C597"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3AA3149D"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14:paraId="1D5A8DF3"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36045E9F" w14:textId="77777777" w:rsidR="007411D9" w:rsidRDefault="007411D9">
      <w:pPr>
        <w:pStyle w:val="En-tte"/>
        <w:tabs>
          <w:tab w:val="clear" w:pos="4536"/>
          <w:tab w:val="clear" w:pos="9072"/>
        </w:tabs>
        <w:rPr>
          <w:rFonts w:ascii="Arial" w:hAnsi="Arial" w:cs="Arial"/>
        </w:rPr>
      </w:pPr>
    </w:p>
    <w:p w14:paraId="60AECE34" w14:textId="77777777" w:rsidR="007411D9" w:rsidRDefault="007411D9">
      <w:pPr>
        <w:pStyle w:val="En-tte"/>
        <w:tabs>
          <w:tab w:val="clear" w:pos="4536"/>
          <w:tab w:val="clear" w:pos="9072"/>
        </w:tabs>
        <w:rPr>
          <w:rFonts w:ascii="Arial" w:hAnsi="Arial" w:cs="Arial"/>
        </w:rPr>
      </w:pPr>
    </w:p>
    <w:p w14:paraId="2D2995EE" w14:textId="77777777" w:rsidR="007411D9" w:rsidRDefault="007411D9">
      <w:pPr>
        <w:pStyle w:val="En-tte"/>
        <w:tabs>
          <w:tab w:val="clear" w:pos="4536"/>
          <w:tab w:val="clear" w:pos="9072"/>
        </w:tabs>
        <w:rPr>
          <w:rFonts w:ascii="Arial" w:hAnsi="Arial" w:cs="Arial"/>
        </w:rPr>
      </w:pPr>
    </w:p>
    <w:p w14:paraId="2F699AA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3572DC" w14:textId="77777777">
        <w:trPr>
          <w:trHeight w:val="160"/>
        </w:trPr>
        <w:tc>
          <w:tcPr>
            <w:tcW w:w="10277" w:type="dxa"/>
            <w:shd w:val="clear" w:color="auto" w:fill="66CCFF"/>
          </w:tcPr>
          <w:p w14:paraId="015F1F0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284215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1FED2A1" w14:textId="77777777" w:rsidR="007411D9" w:rsidRDefault="007411D9">
      <w:pPr>
        <w:rPr>
          <w:rFonts w:ascii="Arial" w:hAnsi="Arial" w:cs="Arial"/>
          <w:b/>
          <w:bCs/>
        </w:rPr>
      </w:pPr>
    </w:p>
    <w:p w14:paraId="17E338CB" w14:textId="77777777" w:rsidR="007411D9" w:rsidRDefault="007411D9">
      <w:pPr>
        <w:rPr>
          <w:rFonts w:ascii="Arial" w:hAnsi="Arial" w:cs="Arial"/>
          <w:b/>
          <w:bCs/>
        </w:rPr>
      </w:pPr>
    </w:p>
    <w:p w14:paraId="0306701C" w14:textId="77777777" w:rsidR="007411D9" w:rsidRDefault="007411D9">
      <w:pPr>
        <w:rPr>
          <w:rFonts w:ascii="Arial" w:hAnsi="Arial" w:cs="Arial"/>
          <w:b/>
          <w:bCs/>
        </w:rPr>
      </w:pPr>
    </w:p>
    <w:p w14:paraId="290783AB" w14:textId="7D2F9A45" w:rsidR="002B0EAB" w:rsidRDefault="00522A3E" w:rsidP="00522A3E">
      <w:pPr>
        <w:suppressAutoHyphens w:val="0"/>
        <w:jc w:val="center"/>
        <w:rPr>
          <w:rFonts w:ascii="Arial" w:hAnsi="Arial" w:cs="Arial"/>
          <w:b/>
          <w:bCs/>
        </w:rPr>
        <w:pPrChange w:id="7" w:author="LATOUILLE Marie-amélie" w:date="2025-06-30T11:04:00Z">
          <w:pPr>
            <w:suppressAutoHyphens w:val="0"/>
          </w:pPr>
        </w:pPrChange>
      </w:pPr>
      <w:ins w:id="8" w:author="LATOUILLE Marie-amélie" w:date="2025-06-30T11:03:00Z">
        <w:r w:rsidRPr="00522A3E">
          <w:rPr>
            <w:rFonts w:ascii="Arial" w:hAnsi="Arial" w:cs="Arial"/>
            <w:b/>
            <w:bCs/>
          </w:rPr>
          <w:t>PRESTATIONS D’ENCADREMENT D’ACTIVITES PHYSIQUES ADAPTEES PAR DES EDUCATEURS DANS LE CADRE DU PROJET CARDIOMYO-FIT AU PROFIT DU CHU DE BORDEAUX</w:t>
        </w:r>
        <w:r w:rsidRPr="00522A3E" w:rsidDel="00522A3E">
          <w:rPr>
            <w:rFonts w:ascii="Trebuchet MS" w:hAnsi="Trebuchet MS"/>
            <w:b/>
            <w:bCs/>
            <w:color w:val="000000"/>
            <w:sz w:val="21"/>
            <w:szCs w:val="21"/>
          </w:rPr>
          <w:t xml:space="preserve"> </w:t>
        </w:r>
      </w:ins>
      <w:del w:id="9" w:author="LATOUILLE Marie-amélie" w:date="2025-06-30T11:03:00Z">
        <w:r w:rsidR="003B1C2E" w:rsidDel="00522A3E">
          <w:rPr>
            <w:rFonts w:ascii="Trebuchet MS" w:hAnsi="Trebuchet MS"/>
            <w:b/>
            <w:bCs/>
            <w:color w:val="000000"/>
            <w:sz w:val="21"/>
            <w:szCs w:val="21"/>
          </w:rPr>
          <w:delText xml:space="preserve">INTITULE CONSULTATION </w:delText>
        </w:r>
      </w:del>
      <w:r w:rsidR="002B0EAB">
        <w:rPr>
          <w:rFonts w:ascii="Arial" w:hAnsi="Arial" w:cs="Arial"/>
          <w:b/>
          <w:bCs/>
        </w:rPr>
        <w:br w:type="page"/>
      </w:r>
    </w:p>
    <w:p w14:paraId="2052F205"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F61F7A" w14:textId="77777777">
        <w:tc>
          <w:tcPr>
            <w:tcW w:w="10277" w:type="dxa"/>
            <w:shd w:val="clear" w:color="auto" w:fill="66CCFF"/>
          </w:tcPr>
          <w:p w14:paraId="291B6B7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C225918" w14:textId="1296F00C" w:rsidR="00F6192D" w:rsidDel="00522A3E" w:rsidRDefault="007411D9">
      <w:pPr>
        <w:spacing w:before="120"/>
        <w:rPr>
          <w:del w:id="10" w:author="LATOUILLE Marie-amélie" w:date="2025-06-30T11:04:00Z"/>
          <w:rFonts w:ascii="Arial" w:hAnsi="Arial" w:cs="Arial"/>
        </w:rPr>
      </w:pPr>
      <w:del w:id="11" w:author="LATOUILLE Marie-amélie" w:date="2025-06-30T11:04:00Z">
        <w:r w:rsidDel="00522A3E">
          <w:rPr>
            <w:rFonts w:ascii="Arial" w:hAnsi="Arial" w:cs="Arial"/>
            <w:i/>
            <w:sz w:val="18"/>
            <w:szCs w:val="18"/>
          </w:rPr>
          <w:delText>(Cocher la case correspondante.)</w:delText>
        </w:r>
      </w:del>
    </w:p>
    <w:p w14:paraId="5CC0DC63" w14:textId="4383BBF9" w:rsidR="00F6192D" w:rsidDel="00522A3E" w:rsidRDefault="00F6192D" w:rsidP="00F6192D">
      <w:pPr>
        <w:rPr>
          <w:del w:id="12" w:author="LATOUILLE Marie-amélie" w:date="2025-06-30T11:04:00Z"/>
          <w:rFonts w:ascii="Arial" w:hAnsi="Arial" w:cs="Arial"/>
        </w:rPr>
      </w:pPr>
    </w:p>
    <w:p w14:paraId="6DD3A6AA" w14:textId="2FCF2177" w:rsidR="007411D9" w:rsidRPr="00F6192D" w:rsidRDefault="00F6192D" w:rsidP="00F6192D">
      <w:pPr>
        <w:tabs>
          <w:tab w:val="left" w:pos="7426"/>
        </w:tabs>
        <w:rPr>
          <w:rFonts w:ascii="Arial" w:hAnsi="Arial" w:cs="Arial"/>
        </w:rPr>
      </w:pPr>
      <w:del w:id="13" w:author="LATOUILLE Marie-amélie" w:date="2025-06-30T11:04:00Z">
        <w:r w:rsidDel="00522A3E">
          <w:rPr>
            <w:rFonts w:ascii="Arial" w:hAnsi="Arial" w:cs="Arial"/>
          </w:rPr>
          <w:tab/>
        </w:r>
      </w:del>
    </w:p>
    <w:p w14:paraId="6BADCCC1" w14:textId="77777777" w:rsidR="007411D9" w:rsidRDefault="007411D9">
      <w:pPr>
        <w:pStyle w:val="Titre1"/>
        <w:ind w:left="0" w:hanging="432"/>
        <w:rPr>
          <w:rFonts w:ascii="Arial" w:hAnsi="Arial" w:cs="Arial"/>
          <w:b w:val="0"/>
          <w:bCs w:val="0"/>
        </w:rPr>
      </w:pPr>
    </w:p>
    <w:p w14:paraId="0594F1D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E0E83F9" w14:textId="77777777" w:rsidR="007411D9" w:rsidRDefault="007411D9">
      <w:pPr>
        <w:pStyle w:val="Titre1"/>
        <w:ind w:left="0" w:hanging="432"/>
        <w:rPr>
          <w:rFonts w:ascii="Arial" w:hAnsi="Arial" w:cs="Arial"/>
          <w:b w:val="0"/>
          <w:bCs w:val="0"/>
        </w:rPr>
      </w:pPr>
    </w:p>
    <w:p w14:paraId="4DE9AA2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8311A3F" w14:textId="77777777" w:rsidR="00775F55" w:rsidRDefault="00775F55" w:rsidP="00775F55">
      <w:pPr>
        <w:numPr>
          <w:ilvl w:val="0"/>
          <w:numId w:val="1"/>
        </w:numPr>
        <w:rPr>
          <w:rFonts w:ascii="Arial" w:hAnsi="Arial" w:cs="Arial"/>
        </w:rPr>
      </w:pPr>
    </w:p>
    <w:p w14:paraId="2EC89D5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148936E" w14:textId="77777777" w:rsidR="007411D9" w:rsidRDefault="007411D9">
      <w:pPr>
        <w:pStyle w:val="En-tte"/>
        <w:tabs>
          <w:tab w:val="clear" w:pos="4536"/>
          <w:tab w:val="clear" w:pos="9072"/>
        </w:tabs>
        <w:rPr>
          <w:rFonts w:ascii="Arial" w:hAnsi="Arial" w:cs="Arial"/>
        </w:rPr>
      </w:pPr>
    </w:p>
    <w:p w14:paraId="384CBCBA"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2F0F645"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8D7C367" w14:textId="77777777">
        <w:tc>
          <w:tcPr>
            <w:tcW w:w="10419" w:type="dxa"/>
            <w:shd w:val="clear" w:color="auto" w:fill="66CCFF"/>
          </w:tcPr>
          <w:p w14:paraId="2124B8F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87015B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EFD07E1" w14:textId="77777777" w:rsidR="007411D9" w:rsidRDefault="007411D9">
      <w:pPr>
        <w:pStyle w:val="En-tte"/>
        <w:tabs>
          <w:tab w:val="clear" w:pos="4536"/>
          <w:tab w:val="clear" w:pos="9072"/>
        </w:tabs>
        <w:rPr>
          <w:rFonts w:ascii="Arial" w:hAnsi="Arial" w:cs="Arial"/>
        </w:rPr>
      </w:pPr>
    </w:p>
    <w:p w14:paraId="7C24481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sidR="00775F55">
        <w:rPr>
          <w:rFonts w:ascii="Arial" w:hAnsi="Arial" w:cs="Arial"/>
          <w:b/>
          <w:bCs/>
        </w:rPr>
        <w:t> </w:t>
      </w:r>
      <w:r w:rsidR="007411D9">
        <w:rPr>
          <w:rFonts w:ascii="Arial" w:hAnsi="Arial" w:cs="Arial"/>
        </w:rPr>
        <w:t>Le candidat se présente seul :</w:t>
      </w:r>
    </w:p>
    <w:p w14:paraId="16EF404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38293A0" w14:textId="77777777" w:rsidR="007411D9" w:rsidRDefault="007411D9">
      <w:pPr>
        <w:pStyle w:val="En-tte"/>
        <w:tabs>
          <w:tab w:val="clear" w:pos="4536"/>
          <w:tab w:val="clear" w:pos="9072"/>
        </w:tabs>
        <w:rPr>
          <w:rFonts w:ascii="Arial" w:hAnsi="Arial" w:cs="Arial"/>
        </w:rPr>
      </w:pPr>
    </w:p>
    <w:p w14:paraId="7366502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71E62F4" w14:textId="77777777" w:rsidR="00775F55" w:rsidRDefault="00775F55" w:rsidP="00775F55">
      <w:pPr>
        <w:pStyle w:val="En-tte"/>
        <w:ind w:left="360"/>
        <w:rPr>
          <w:rFonts w:ascii="Arial" w:hAnsi="Arial" w:cs="Arial"/>
        </w:rPr>
      </w:pPr>
    </w:p>
    <w:p w14:paraId="23C702AF" w14:textId="77777777" w:rsidR="00775F55" w:rsidRDefault="00775F55" w:rsidP="00775F55">
      <w:pPr>
        <w:pStyle w:val="En-tte"/>
        <w:ind w:left="360"/>
        <w:rPr>
          <w:rFonts w:ascii="Arial" w:hAnsi="Arial" w:cs="Arial"/>
        </w:rPr>
      </w:pPr>
    </w:p>
    <w:p w14:paraId="24BEB776" w14:textId="77777777" w:rsidR="00775F55" w:rsidRPr="00775F55" w:rsidRDefault="00775F55" w:rsidP="00775F55">
      <w:pPr>
        <w:pStyle w:val="En-tte"/>
        <w:ind w:left="360"/>
        <w:rPr>
          <w:rFonts w:ascii="Arial" w:hAnsi="Arial" w:cs="Arial"/>
        </w:rPr>
      </w:pPr>
    </w:p>
    <w:p w14:paraId="4390F31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AC9E523" w14:textId="77777777" w:rsidR="00775F55" w:rsidRDefault="00775F55" w:rsidP="00775F55">
      <w:pPr>
        <w:pStyle w:val="En-tte"/>
        <w:ind w:left="360"/>
        <w:rPr>
          <w:rFonts w:ascii="Arial" w:hAnsi="Arial" w:cs="Arial"/>
        </w:rPr>
      </w:pPr>
    </w:p>
    <w:p w14:paraId="1E684343" w14:textId="77777777" w:rsidR="00775F55" w:rsidRDefault="00775F55" w:rsidP="00775F55">
      <w:pPr>
        <w:pStyle w:val="En-tte"/>
        <w:ind w:left="360"/>
        <w:rPr>
          <w:rFonts w:ascii="Arial" w:hAnsi="Arial" w:cs="Arial"/>
        </w:rPr>
      </w:pPr>
    </w:p>
    <w:p w14:paraId="20E92920" w14:textId="77777777" w:rsidR="00775F55" w:rsidRPr="00775F55" w:rsidRDefault="00775F55" w:rsidP="00775F55">
      <w:pPr>
        <w:pStyle w:val="En-tte"/>
        <w:ind w:left="360"/>
        <w:rPr>
          <w:rFonts w:ascii="Arial" w:hAnsi="Arial" w:cs="Arial"/>
        </w:rPr>
      </w:pPr>
    </w:p>
    <w:p w14:paraId="2BDB648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AAD4A58" w14:textId="77777777" w:rsidR="00775F55" w:rsidRDefault="00775F55" w:rsidP="00775F55">
      <w:pPr>
        <w:pStyle w:val="En-tte"/>
        <w:ind w:left="360"/>
        <w:rPr>
          <w:rFonts w:ascii="Arial" w:hAnsi="Arial" w:cs="Arial"/>
        </w:rPr>
      </w:pPr>
    </w:p>
    <w:p w14:paraId="0509D2A3" w14:textId="77777777" w:rsidR="00775F55" w:rsidRDefault="00775F55" w:rsidP="00775F55">
      <w:pPr>
        <w:pStyle w:val="En-tte"/>
        <w:ind w:left="360"/>
        <w:rPr>
          <w:rFonts w:ascii="Arial" w:hAnsi="Arial" w:cs="Arial"/>
        </w:rPr>
      </w:pPr>
    </w:p>
    <w:p w14:paraId="64E26153" w14:textId="77777777" w:rsidR="00775F55" w:rsidRPr="00775F55" w:rsidRDefault="00775F55" w:rsidP="00775F55">
      <w:pPr>
        <w:pStyle w:val="En-tte"/>
        <w:ind w:left="360"/>
        <w:rPr>
          <w:rFonts w:ascii="Arial" w:hAnsi="Arial" w:cs="Arial"/>
        </w:rPr>
      </w:pPr>
    </w:p>
    <w:p w14:paraId="5BBC8A2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B0C4A83" w14:textId="77777777" w:rsidR="00775F55" w:rsidRDefault="00775F55" w:rsidP="00775F55">
      <w:pPr>
        <w:pStyle w:val="En-tte"/>
        <w:ind w:left="360"/>
        <w:rPr>
          <w:rFonts w:ascii="Arial" w:hAnsi="Arial" w:cs="Arial"/>
        </w:rPr>
      </w:pPr>
    </w:p>
    <w:p w14:paraId="51936FB6" w14:textId="77777777" w:rsidR="00775F55" w:rsidRDefault="00775F55" w:rsidP="00775F55">
      <w:pPr>
        <w:pStyle w:val="En-tte"/>
        <w:ind w:left="360"/>
        <w:rPr>
          <w:rFonts w:ascii="Arial" w:hAnsi="Arial" w:cs="Arial"/>
        </w:rPr>
      </w:pPr>
    </w:p>
    <w:p w14:paraId="20317728" w14:textId="77777777" w:rsidR="00775F55" w:rsidRPr="00775F55" w:rsidRDefault="00775F55" w:rsidP="00775F55">
      <w:pPr>
        <w:pStyle w:val="En-tte"/>
        <w:ind w:left="360"/>
        <w:rPr>
          <w:rFonts w:ascii="Arial" w:hAnsi="Arial" w:cs="Arial"/>
        </w:rPr>
      </w:pPr>
    </w:p>
    <w:p w14:paraId="24B4EB6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BB8DA1D" w14:textId="77777777" w:rsidR="00775F55" w:rsidRPr="00775F55" w:rsidRDefault="00775F55" w:rsidP="00775F55">
      <w:pPr>
        <w:pStyle w:val="En-tte"/>
        <w:ind w:left="360"/>
        <w:rPr>
          <w:rFonts w:ascii="Arial" w:hAnsi="Arial" w:cs="Arial"/>
        </w:rPr>
      </w:pPr>
    </w:p>
    <w:p w14:paraId="0D946DBE" w14:textId="77777777" w:rsidR="00775F55" w:rsidRPr="00775F55" w:rsidRDefault="00775F55" w:rsidP="00775F55">
      <w:pPr>
        <w:pStyle w:val="En-tte"/>
        <w:ind w:left="360"/>
        <w:rPr>
          <w:rFonts w:ascii="Arial" w:hAnsi="Arial" w:cs="Arial"/>
        </w:rPr>
      </w:pPr>
    </w:p>
    <w:p w14:paraId="1242D862" w14:textId="77777777" w:rsidR="007411D9" w:rsidRDefault="007411D9">
      <w:pPr>
        <w:pStyle w:val="En-tte"/>
        <w:tabs>
          <w:tab w:val="clear" w:pos="4536"/>
          <w:tab w:val="clear" w:pos="9072"/>
        </w:tabs>
        <w:rPr>
          <w:rFonts w:ascii="Arial" w:hAnsi="Arial" w:cs="Arial"/>
        </w:rPr>
      </w:pPr>
    </w:p>
    <w:p w14:paraId="2973F09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Pr>
          <w:rFonts w:ascii="Arial" w:hAnsi="Arial" w:cs="Arial"/>
          <w:b/>
          <w:bCs/>
        </w:rPr>
        <w:t> </w:t>
      </w:r>
      <w:r w:rsidR="007411D9">
        <w:rPr>
          <w:rFonts w:ascii="Arial" w:hAnsi="Arial" w:cs="Arial"/>
        </w:rPr>
        <w:t>Le candidat est un groupement d’entreprises :</w:t>
      </w:r>
    </w:p>
    <w:p w14:paraId="5FE15AD2" w14:textId="77777777" w:rsidR="007411D9" w:rsidRDefault="007411D9">
      <w:pPr>
        <w:spacing w:before="60"/>
        <w:rPr>
          <w:rFonts w:ascii="Arial" w:hAnsi="Arial" w:cs="Arial"/>
          <w:iCs/>
        </w:rPr>
      </w:pPr>
    </w:p>
    <w:p w14:paraId="63660A3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Pr>
          <w:rFonts w:ascii="Arial" w:hAnsi="Arial" w:cs="Arial"/>
          <w:iCs/>
        </w:rPr>
        <w:t> </w:t>
      </w:r>
      <w:r w:rsidR="007411D9">
        <w:rPr>
          <w:rFonts w:ascii="Arial" w:hAnsi="Arial" w:cs="Arial"/>
        </w:rPr>
        <w:t>solidaire</w:t>
      </w:r>
    </w:p>
    <w:p w14:paraId="5CA20D2F" w14:textId="77777777" w:rsidR="007411D9" w:rsidRDefault="007411D9">
      <w:pPr>
        <w:rPr>
          <w:rFonts w:ascii="Arial" w:hAnsi="Arial" w:cs="Arial"/>
        </w:rPr>
      </w:pPr>
    </w:p>
    <w:p w14:paraId="4FE0A8ED" w14:textId="77777777" w:rsidR="007411D9" w:rsidRDefault="007411D9">
      <w:pPr>
        <w:rPr>
          <w:rFonts w:ascii="Arial" w:hAnsi="Arial" w:cs="Arial"/>
        </w:rPr>
      </w:pPr>
    </w:p>
    <w:p w14:paraId="78BD78A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7CB1988" w14:textId="77777777" w:rsidR="007411D9" w:rsidRDefault="007411D9">
      <w:pPr>
        <w:spacing w:before="60"/>
        <w:rPr>
          <w:rFonts w:ascii="Arial" w:hAnsi="Arial" w:cs="Arial"/>
          <w:iCs/>
        </w:rPr>
      </w:pPr>
    </w:p>
    <w:p w14:paraId="659F2EF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rsidR="007411D9">
        <w:rPr>
          <w:rFonts w:ascii="Arial" w:hAnsi="Arial" w:cs="Arial"/>
          <w:iCs/>
        </w:rPr>
        <w:t xml:space="preserve"> O</w:t>
      </w:r>
      <w:r w:rsidR="00775F55">
        <w:rPr>
          <w:rFonts w:ascii="Arial" w:hAnsi="Arial" w:cs="Arial"/>
          <w:iCs/>
        </w:rPr>
        <w:t>ui</w:t>
      </w:r>
    </w:p>
    <w:p w14:paraId="26DA0BFB" w14:textId="77777777" w:rsidR="007411D9" w:rsidRDefault="007411D9">
      <w:pPr>
        <w:jc w:val="both"/>
        <w:rPr>
          <w:rFonts w:ascii="Arial" w:hAnsi="Arial" w:cs="Arial"/>
        </w:rPr>
      </w:pPr>
    </w:p>
    <w:p w14:paraId="160A69E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118A34C" w14:textId="77777777" w:rsidTr="00B02DE5">
        <w:tc>
          <w:tcPr>
            <w:tcW w:w="10490" w:type="dxa"/>
            <w:shd w:val="clear" w:color="auto" w:fill="66CCFF"/>
          </w:tcPr>
          <w:p w14:paraId="288CEAC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93D78DE"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652C9D1" w14:textId="77777777" w:rsidR="000D4563" w:rsidRDefault="000D4563" w:rsidP="00B02DE5">
      <w:pPr>
        <w:spacing w:before="120"/>
        <w:jc w:val="both"/>
        <w:rPr>
          <w:rFonts w:ascii="Arial" w:hAnsi="Arial" w:cs="Arial"/>
        </w:rPr>
      </w:pPr>
    </w:p>
    <w:p w14:paraId="611549B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AAC77E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B9D5D0" w14:textId="77777777" w:rsidR="00C1386A" w:rsidRDefault="00C1386A">
            <w:pPr>
              <w:snapToGrid w:val="0"/>
              <w:jc w:val="center"/>
              <w:rPr>
                <w:rFonts w:ascii="Arial" w:hAnsi="Arial" w:cs="Arial"/>
                <w:b/>
              </w:rPr>
            </w:pPr>
          </w:p>
          <w:p w14:paraId="5C4C485B" w14:textId="77777777" w:rsidR="00C1386A" w:rsidRDefault="00C1386A">
            <w:pPr>
              <w:jc w:val="center"/>
              <w:rPr>
                <w:rFonts w:ascii="Arial" w:hAnsi="Arial" w:cs="Arial"/>
                <w:b/>
              </w:rPr>
            </w:pPr>
          </w:p>
          <w:p w14:paraId="7580A2F2" w14:textId="77777777" w:rsidR="00C1386A" w:rsidRDefault="00C1386A">
            <w:pPr>
              <w:jc w:val="center"/>
              <w:rPr>
                <w:rFonts w:ascii="Arial" w:hAnsi="Arial" w:cs="Arial"/>
                <w:b/>
              </w:rPr>
            </w:pPr>
            <w:r>
              <w:rPr>
                <w:rFonts w:ascii="Arial" w:hAnsi="Arial" w:cs="Arial"/>
                <w:b/>
              </w:rPr>
              <w:t>N°</w:t>
            </w:r>
          </w:p>
          <w:p w14:paraId="62F82096" w14:textId="77777777" w:rsidR="00C1386A" w:rsidRDefault="00C1386A">
            <w:pPr>
              <w:jc w:val="center"/>
              <w:rPr>
                <w:rFonts w:ascii="Arial" w:hAnsi="Arial" w:cs="Arial"/>
                <w:b/>
              </w:rPr>
            </w:pPr>
            <w:proofErr w:type="gramStart"/>
            <w:r>
              <w:rPr>
                <w:rFonts w:ascii="Arial" w:hAnsi="Arial" w:cs="Arial"/>
                <w:b/>
              </w:rPr>
              <w:t>du</w:t>
            </w:r>
            <w:proofErr w:type="gramEnd"/>
          </w:p>
          <w:p w14:paraId="6407124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E55FED1" w14:textId="77777777" w:rsidR="00C1386A" w:rsidRDefault="00C1386A">
            <w:pPr>
              <w:snapToGrid w:val="0"/>
              <w:jc w:val="center"/>
              <w:rPr>
                <w:rFonts w:ascii="Arial" w:hAnsi="Arial" w:cs="Arial"/>
                <w:b/>
              </w:rPr>
            </w:pPr>
          </w:p>
          <w:p w14:paraId="441D98E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E7EBA7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C35E9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80F882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6E78289" w14:textId="77777777" w:rsidR="00C1386A" w:rsidRDefault="00C1386A">
            <w:pPr>
              <w:pStyle w:val="Titre5"/>
              <w:snapToGrid w:val="0"/>
            </w:pPr>
          </w:p>
          <w:p w14:paraId="4A877BFD" w14:textId="77777777" w:rsidR="00C1386A" w:rsidRDefault="00C1386A">
            <w:pPr>
              <w:pStyle w:val="Titre5"/>
            </w:pPr>
            <w:r>
              <w:t>Prestations exécutées par les membres du groupement (**)</w:t>
            </w:r>
          </w:p>
        </w:tc>
      </w:tr>
      <w:tr w:rsidR="00C1386A" w14:paraId="7AA349E8" w14:textId="77777777" w:rsidTr="00C1386A">
        <w:trPr>
          <w:trHeight w:val="1021"/>
        </w:trPr>
        <w:tc>
          <w:tcPr>
            <w:tcW w:w="851" w:type="dxa"/>
            <w:tcBorders>
              <w:top w:val="single" w:sz="4" w:space="0" w:color="000000"/>
              <w:left w:val="single" w:sz="4" w:space="0" w:color="000000"/>
            </w:tcBorders>
            <w:shd w:val="clear" w:color="auto" w:fill="CCFFFF"/>
          </w:tcPr>
          <w:p w14:paraId="5581587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E2CF01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D031756" w14:textId="77777777" w:rsidR="00C1386A" w:rsidRDefault="00C1386A">
            <w:pPr>
              <w:snapToGrid w:val="0"/>
              <w:jc w:val="both"/>
              <w:rPr>
                <w:rFonts w:ascii="Arial" w:hAnsi="Arial" w:cs="Arial"/>
              </w:rPr>
            </w:pPr>
          </w:p>
        </w:tc>
      </w:tr>
      <w:tr w:rsidR="00C1386A" w14:paraId="0961491E" w14:textId="77777777" w:rsidTr="00C1386A">
        <w:trPr>
          <w:trHeight w:val="1021"/>
        </w:trPr>
        <w:tc>
          <w:tcPr>
            <w:tcW w:w="851" w:type="dxa"/>
            <w:tcBorders>
              <w:left w:val="single" w:sz="4" w:space="0" w:color="000000"/>
            </w:tcBorders>
            <w:shd w:val="clear" w:color="auto" w:fill="auto"/>
          </w:tcPr>
          <w:p w14:paraId="6557394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E3E07B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CBB52B9" w14:textId="77777777" w:rsidR="00C1386A" w:rsidRDefault="00C1386A">
            <w:pPr>
              <w:snapToGrid w:val="0"/>
              <w:jc w:val="both"/>
              <w:rPr>
                <w:rFonts w:ascii="Arial" w:hAnsi="Arial" w:cs="Arial"/>
              </w:rPr>
            </w:pPr>
          </w:p>
        </w:tc>
      </w:tr>
      <w:tr w:rsidR="00C1386A" w14:paraId="59A43136" w14:textId="77777777" w:rsidTr="00C1386A">
        <w:trPr>
          <w:trHeight w:val="1021"/>
        </w:trPr>
        <w:tc>
          <w:tcPr>
            <w:tcW w:w="851" w:type="dxa"/>
            <w:tcBorders>
              <w:left w:val="single" w:sz="4" w:space="0" w:color="000000"/>
            </w:tcBorders>
            <w:shd w:val="clear" w:color="auto" w:fill="CCFFFF"/>
          </w:tcPr>
          <w:p w14:paraId="743EC96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7C2706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95E16F9" w14:textId="77777777" w:rsidR="00C1386A" w:rsidRDefault="00C1386A">
            <w:pPr>
              <w:snapToGrid w:val="0"/>
              <w:jc w:val="both"/>
              <w:rPr>
                <w:rFonts w:ascii="Arial" w:hAnsi="Arial" w:cs="Arial"/>
              </w:rPr>
            </w:pPr>
          </w:p>
        </w:tc>
      </w:tr>
      <w:tr w:rsidR="00C1386A" w14:paraId="3FD3E5A8" w14:textId="77777777" w:rsidTr="00C1386A">
        <w:trPr>
          <w:trHeight w:val="1021"/>
        </w:trPr>
        <w:tc>
          <w:tcPr>
            <w:tcW w:w="851" w:type="dxa"/>
            <w:tcBorders>
              <w:left w:val="single" w:sz="4" w:space="0" w:color="000000"/>
              <w:bottom w:val="single" w:sz="4" w:space="0" w:color="000000"/>
            </w:tcBorders>
            <w:shd w:val="clear" w:color="auto" w:fill="auto"/>
          </w:tcPr>
          <w:p w14:paraId="0B00CD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8E7858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4FAAD37" w14:textId="77777777" w:rsidR="00C1386A" w:rsidRDefault="00C1386A">
            <w:pPr>
              <w:snapToGrid w:val="0"/>
              <w:jc w:val="both"/>
              <w:rPr>
                <w:rFonts w:ascii="Arial" w:hAnsi="Arial" w:cs="Arial"/>
              </w:rPr>
            </w:pPr>
          </w:p>
        </w:tc>
      </w:tr>
    </w:tbl>
    <w:p w14:paraId="3F1E2D3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3BA0A0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320517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9E30E29"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D3655BD" w14:textId="77777777">
        <w:tc>
          <w:tcPr>
            <w:tcW w:w="10419" w:type="dxa"/>
            <w:shd w:val="clear" w:color="auto" w:fill="66CCFF"/>
          </w:tcPr>
          <w:p w14:paraId="76A32E5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8841717" w14:textId="77777777" w:rsidR="007411D9" w:rsidRDefault="007411D9"/>
    <w:p w14:paraId="5E76A8B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932784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03C02F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949D3A2"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048BFE6" w14:textId="77777777" w:rsidR="00775F55" w:rsidRDefault="00775F55" w:rsidP="001D588C">
      <w:pPr>
        <w:tabs>
          <w:tab w:val="left" w:pos="576"/>
        </w:tabs>
        <w:spacing w:before="80"/>
        <w:ind w:left="567"/>
        <w:jc w:val="both"/>
        <w:rPr>
          <w:rFonts w:ascii="Arial" w:hAnsi="Arial" w:cs="Arial"/>
        </w:rPr>
      </w:pPr>
    </w:p>
    <w:p w14:paraId="71F6B06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22A3E">
        <w:fldChar w:fldCharType="separate"/>
      </w:r>
      <w:r w:rsidR="00AE730C">
        <w:fldChar w:fldCharType="end"/>
      </w:r>
    </w:p>
    <w:p w14:paraId="1FDAFF38" w14:textId="77777777" w:rsidR="00AE730C" w:rsidRDefault="00AE730C">
      <w:pPr>
        <w:jc w:val="both"/>
        <w:rPr>
          <w:rFonts w:ascii="Arial" w:hAnsi="Arial" w:cs="Arial"/>
        </w:rPr>
      </w:pPr>
    </w:p>
    <w:p w14:paraId="2F7DD50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962EEB3" w14:textId="77777777" w:rsidR="00775F55" w:rsidRDefault="00775F55" w:rsidP="00775F55">
      <w:pPr>
        <w:jc w:val="both"/>
        <w:rPr>
          <w:rFonts w:ascii="Arial" w:hAnsi="Arial" w:cs="Arial"/>
          <w:sz w:val="18"/>
          <w:szCs w:val="18"/>
        </w:rPr>
      </w:pPr>
    </w:p>
    <w:p w14:paraId="336C0B7D" w14:textId="77777777" w:rsidR="00507C52" w:rsidRDefault="00507C52">
      <w:pPr>
        <w:jc w:val="both"/>
        <w:rPr>
          <w:rFonts w:ascii="Arial" w:hAnsi="Arial" w:cs="Arial"/>
        </w:rPr>
      </w:pPr>
    </w:p>
    <w:p w14:paraId="530198A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F4AC54A" w14:textId="77777777" w:rsidR="00507C52" w:rsidRDefault="00507C52" w:rsidP="00507C52">
      <w:pPr>
        <w:pStyle w:val="En-tte"/>
        <w:tabs>
          <w:tab w:val="clear" w:pos="4536"/>
          <w:tab w:val="clear" w:pos="9072"/>
          <w:tab w:val="left" w:pos="864"/>
        </w:tabs>
        <w:rPr>
          <w:rFonts w:ascii="Arial" w:hAnsi="Arial" w:cs="Arial"/>
        </w:rPr>
      </w:pPr>
    </w:p>
    <w:p w14:paraId="727F9AA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5D9CD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655B9CB" w14:textId="77777777" w:rsidR="00507C52" w:rsidRPr="00411396" w:rsidRDefault="00507C52" w:rsidP="00507C52">
      <w:pPr>
        <w:pStyle w:val="En-tte"/>
        <w:tabs>
          <w:tab w:val="left" w:pos="864"/>
        </w:tabs>
        <w:rPr>
          <w:rFonts w:ascii="Arial" w:hAnsi="Arial" w:cs="Arial"/>
        </w:rPr>
      </w:pPr>
    </w:p>
    <w:p w14:paraId="11C57F9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0BD357F" w14:textId="77777777" w:rsidR="00507C52" w:rsidRPr="00411396" w:rsidRDefault="00507C52" w:rsidP="00775F55">
      <w:pPr>
        <w:pStyle w:val="En-tte"/>
        <w:tabs>
          <w:tab w:val="left" w:pos="864"/>
        </w:tabs>
        <w:ind w:left="426"/>
        <w:rPr>
          <w:rFonts w:ascii="Arial" w:hAnsi="Arial" w:cs="Arial"/>
        </w:rPr>
      </w:pPr>
    </w:p>
    <w:p w14:paraId="55BA4152" w14:textId="77777777" w:rsidR="00507C52" w:rsidRDefault="00507C52" w:rsidP="00775F55">
      <w:pPr>
        <w:pStyle w:val="En-tte"/>
        <w:tabs>
          <w:tab w:val="left" w:pos="864"/>
        </w:tabs>
        <w:ind w:left="426"/>
        <w:rPr>
          <w:rFonts w:ascii="Arial" w:hAnsi="Arial" w:cs="Arial"/>
        </w:rPr>
      </w:pPr>
    </w:p>
    <w:p w14:paraId="6568CE1D" w14:textId="77777777" w:rsidR="00775F55" w:rsidRPr="00411396" w:rsidRDefault="00775F55" w:rsidP="00775F55">
      <w:pPr>
        <w:pStyle w:val="En-tte"/>
        <w:tabs>
          <w:tab w:val="left" w:pos="864"/>
        </w:tabs>
        <w:ind w:left="426"/>
        <w:rPr>
          <w:rFonts w:ascii="Arial" w:hAnsi="Arial" w:cs="Arial"/>
        </w:rPr>
      </w:pPr>
    </w:p>
    <w:p w14:paraId="00B81AE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1EC1C9B" w14:textId="77777777" w:rsidR="00507C52" w:rsidRPr="00411396" w:rsidRDefault="00507C52" w:rsidP="00775F55">
      <w:pPr>
        <w:pStyle w:val="En-tte"/>
        <w:tabs>
          <w:tab w:val="left" w:pos="864"/>
        </w:tabs>
        <w:ind w:left="426"/>
        <w:rPr>
          <w:rFonts w:ascii="Arial" w:hAnsi="Arial" w:cs="Arial"/>
        </w:rPr>
      </w:pPr>
    </w:p>
    <w:p w14:paraId="4A122B3E" w14:textId="77777777" w:rsidR="00507C52" w:rsidRPr="00411396" w:rsidRDefault="00507C52" w:rsidP="00775F55">
      <w:pPr>
        <w:pStyle w:val="En-tte"/>
        <w:tabs>
          <w:tab w:val="left" w:pos="864"/>
        </w:tabs>
        <w:ind w:left="426"/>
        <w:rPr>
          <w:rFonts w:ascii="Arial" w:hAnsi="Arial" w:cs="Arial"/>
        </w:rPr>
      </w:pPr>
    </w:p>
    <w:p w14:paraId="3611D310" w14:textId="77777777" w:rsidR="00507C52" w:rsidRDefault="00507C52">
      <w:pPr>
        <w:jc w:val="both"/>
        <w:rPr>
          <w:rFonts w:ascii="Arial" w:hAnsi="Arial" w:cs="Arial"/>
        </w:rPr>
      </w:pPr>
    </w:p>
    <w:p w14:paraId="64DACD66" w14:textId="77777777" w:rsidR="00507C52" w:rsidRDefault="00507C52">
      <w:pPr>
        <w:jc w:val="both"/>
        <w:rPr>
          <w:rFonts w:ascii="Arial" w:hAnsi="Arial" w:cs="Arial"/>
        </w:rPr>
      </w:pPr>
    </w:p>
    <w:p w14:paraId="3906B1E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0E48BD7" w14:textId="77777777" w:rsidR="007411D9" w:rsidRDefault="007411D9">
      <w:pPr>
        <w:jc w:val="both"/>
        <w:rPr>
          <w:rFonts w:ascii="Arial" w:hAnsi="Arial" w:cs="Arial"/>
        </w:rPr>
      </w:pPr>
    </w:p>
    <w:p w14:paraId="6AD5A0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7C4AB0" w14:textId="77777777" w:rsidR="007411D9" w:rsidRDefault="007411D9">
      <w:pPr>
        <w:rPr>
          <w:rFonts w:ascii="Arial" w:hAnsi="Arial" w:cs="Arial"/>
        </w:rPr>
      </w:pPr>
      <w:r>
        <w:rPr>
          <w:rFonts w:ascii="Arial" w:hAnsi="Arial" w:cs="Arial"/>
          <w:i/>
          <w:sz w:val="18"/>
          <w:szCs w:val="18"/>
        </w:rPr>
        <w:t>(Cocher la case correspondante.)</w:t>
      </w:r>
    </w:p>
    <w:p w14:paraId="5B4A0E4A" w14:textId="77777777" w:rsidR="007411D9" w:rsidRDefault="007411D9">
      <w:pPr>
        <w:rPr>
          <w:rFonts w:ascii="Arial" w:hAnsi="Arial" w:cs="Arial"/>
        </w:rPr>
      </w:pPr>
    </w:p>
    <w:p w14:paraId="43130A3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2A3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7CD2CD" w14:textId="77777777" w:rsidR="00922BA4" w:rsidRDefault="00922BA4">
      <w:pPr>
        <w:ind w:left="4536" w:hanging="3990"/>
        <w:jc w:val="both"/>
        <w:rPr>
          <w:rFonts w:ascii="Arial" w:hAnsi="Arial" w:cs="Arial"/>
        </w:rPr>
      </w:pPr>
    </w:p>
    <w:p w14:paraId="6BAFD9FD"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44A9EBE" w14:textId="77777777" w:rsidR="00922BA4" w:rsidRDefault="00922BA4">
      <w:pPr>
        <w:ind w:left="4536" w:hanging="3990"/>
        <w:jc w:val="both"/>
        <w:rPr>
          <w:rFonts w:ascii="Arial" w:hAnsi="Arial" w:cs="Arial"/>
        </w:rPr>
      </w:pPr>
    </w:p>
    <w:p w14:paraId="4DB8C526" w14:textId="77777777" w:rsidR="00F1191F" w:rsidRDefault="00F1191F">
      <w:pPr>
        <w:ind w:left="4536" w:hanging="3990"/>
        <w:jc w:val="both"/>
        <w:rPr>
          <w:rFonts w:ascii="Arial" w:hAnsi="Arial" w:cs="Arial"/>
        </w:rPr>
      </w:pPr>
    </w:p>
    <w:p w14:paraId="447032B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3FE12D" w14:textId="77777777">
        <w:tc>
          <w:tcPr>
            <w:tcW w:w="10277" w:type="dxa"/>
            <w:shd w:val="clear" w:color="auto" w:fill="66CCFF"/>
          </w:tcPr>
          <w:p w14:paraId="1F57B17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7AE1EA3" w14:textId="77777777" w:rsidR="007411D9" w:rsidRDefault="007411D9">
      <w:pPr>
        <w:jc w:val="both"/>
      </w:pPr>
    </w:p>
    <w:p w14:paraId="1DDA424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92CD62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820CA39" w14:textId="77777777" w:rsidR="007411D9" w:rsidRDefault="007411D9">
      <w:pPr>
        <w:rPr>
          <w:rFonts w:ascii="Arial" w:hAnsi="Arial" w:cs="Arial"/>
        </w:rPr>
      </w:pPr>
    </w:p>
    <w:p w14:paraId="0CFAB2B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8A5FCCE" w14:textId="77777777" w:rsidR="00775F55" w:rsidRDefault="00775F55" w:rsidP="00775F55">
      <w:pPr>
        <w:pStyle w:val="En-tte"/>
        <w:ind w:left="360"/>
        <w:rPr>
          <w:rFonts w:ascii="Arial" w:hAnsi="Arial" w:cs="Arial"/>
        </w:rPr>
      </w:pPr>
    </w:p>
    <w:p w14:paraId="62E02FC5" w14:textId="77777777" w:rsidR="00775F55" w:rsidRDefault="00775F55" w:rsidP="00775F55">
      <w:pPr>
        <w:pStyle w:val="En-tte"/>
        <w:ind w:left="360"/>
        <w:rPr>
          <w:rFonts w:ascii="Arial" w:hAnsi="Arial" w:cs="Arial"/>
        </w:rPr>
      </w:pPr>
    </w:p>
    <w:p w14:paraId="4D95769A" w14:textId="77777777" w:rsidR="00775F55" w:rsidRPr="00775F55" w:rsidRDefault="00775F55" w:rsidP="00775F55">
      <w:pPr>
        <w:pStyle w:val="En-tte"/>
        <w:ind w:left="360"/>
        <w:rPr>
          <w:rFonts w:ascii="Arial" w:hAnsi="Arial" w:cs="Arial"/>
        </w:rPr>
      </w:pPr>
    </w:p>
    <w:p w14:paraId="79F3CA3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8A15269" w14:textId="77777777" w:rsidR="00775F55" w:rsidRDefault="00775F55" w:rsidP="00775F55">
      <w:pPr>
        <w:pStyle w:val="En-tte"/>
        <w:ind w:left="360"/>
        <w:rPr>
          <w:rFonts w:ascii="Arial" w:hAnsi="Arial" w:cs="Arial"/>
        </w:rPr>
      </w:pPr>
    </w:p>
    <w:p w14:paraId="7FE3430F" w14:textId="77777777" w:rsidR="00775F55" w:rsidRDefault="00775F55" w:rsidP="00775F55">
      <w:pPr>
        <w:pStyle w:val="En-tte"/>
        <w:ind w:left="360"/>
        <w:rPr>
          <w:rFonts w:ascii="Arial" w:hAnsi="Arial" w:cs="Arial"/>
        </w:rPr>
      </w:pPr>
    </w:p>
    <w:p w14:paraId="4C908A23" w14:textId="77777777" w:rsidR="00775F55" w:rsidRPr="00775F55" w:rsidRDefault="00775F55" w:rsidP="00775F55">
      <w:pPr>
        <w:pStyle w:val="En-tte"/>
        <w:ind w:left="360"/>
        <w:rPr>
          <w:rFonts w:ascii="Arial" w:hAnsi="Arial" w:cs="Arial"/>
        </w:rPr>
      </w:pPr>
    </w:p>
    <w:p w14:paraId="60104BF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C3E0D40" w14:textId="77777777" w:rsidR="00775F55" w:rsidRDefault="00775F55" w:rsidP="00775F55">
      <w:pPr>
        <w:pStyle w:val="En-tte"/>
        <w:ind w:left="360"/>
        <w:rPr>
          <w:rFonts w:ascii="Arial" w:hAnsi="Arial" w:cs="Arial"/>
        </w:rPr>
      </w:pPr>
    </w:p>
    <w:p w14:paraId="238F5300" w14:textId="77777777" w:rsidR="00775F55" w:rsidRDefault="00775F55" w:rsidP="00775F55">
      <w:pPr>
        <w:pStyle w:val="En-tte"/>
        <w:ind w:left="360"/>
        <w:rPr>
          <w:rFonts w:ascii="Arial" w:hAnsi="Arial" w:cs="Arial"/>
        </w:rPr>
      </w:pPr>
    </w:p>
    <w:p w14:paraId="4C6FFF7D" w14:textId="77777777" w:rsidR="00775F55" w:rsidRPr="00775F55" w:rsidRDefault="00775F55" w:rsidP="00775F55">
      <w:pPr>
        <w:pStyle w:val="En-tte"/>
        <w:ind w:left="360"/>
        <w:rPr>
          <w:rFonts w:ascii="Arial" w:hAnsi="Arial" w:cs="Arial"/>
        </w:rPr>
      </w:pPr>
    </w:p>
    <w:p w14:paraId="7FA94C1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CD97EA7" w14:textId="77777777" w:rsidR="00775F55" w:rsidRDefault="00775F55" w:rsidP="00775F55">
      <w:pPr>
        <w:pStyle w:val="En-tte"/>
        <w:ind w:left="360"/>
        <w:rPr>
          <w:rFonts w:ascii="Arial" w:hAnsi="Arial" w:cs="Arial"/>
        </w:rPr>
      </w:pPr>
    </w:p>
    <w:p w14:paraId="5EDC9439" w14:textId="77777777" w:rsidR="00775F55" w:rsidRDefault="00775F55" w:rsidP="00775F55">
      <w:pPr>
        <w:pStyle w:val="En-tte"/>
        <w:ind w:left="360"/>
        <w:rPr>
          <w:rFonts w:ascii="Arial" w:hAnsi="Arial" w:cs="Arial"/>
        </w:rPr>
      </w:pPr>
    </w:p>
    <w:p w14:paraId="4F2F3A74" w14:textId="77777777" w:rsidR="00775F55" w:rsidRPr="00775F55" w:rsidRDefault="00775F55" w:rsidP="00775F55">
      <w:pPr>
        <w:pStyle w:val="En-tte"/>
        <w:ind w:left="360"/>
        <w:rPr>
          <w:rFonts w:ascii="Arial" w:hAnsi="Arial" w:cs="Arial"/>
        </w:rPr>
      </w:pPr>
    </w:p>
    <w:p w14:paraId="61E2559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2FB9AAA" w14:textId="77777777" w:rsidR="00775F55" w:rsidRPr="00775F55" w:rsidRDefault="00775F55" w:rsidP="00775F55">
      <w:pPr>
        <w:pStyle w:val="En-tte"/>
        <w:ind w:left="360"/>
        <w:rPr>
          <w:rFonts w:ascii="Arial" w:hAnsi="Arial" w:cs="Arial"/>
        </w:rPr>
      </w:pPr>
    </w:p>
    <w:p w14:paraId="496946CC" w14:textId="77777777" w:rsidR="00775F55" w:rsidRPr="00775F55" w:rsidRDefault="00775F55" w:rsidP="00775F55">
      <w:pPr>
        <w:pStyle w:val="En-tte"/>
        <w:ind w:left="360"/>
        <w:rPr>
          <w:rFonts w:ascii="Arial" w:hAnsi="Arial" w:cs="Arial"/>
        </w:rPr>
      </w:pPr>
    </w:p>
    <w:p w14:paraId="66CDCE2F" w14:textId="77777777" w:rsidR="00A02C06" w:rsidRDefault="00A02C06">
      <w:pPr>
        <w:rPr>
          <w:rFonts w:ascii="Arial" w:hAnsi="Arial" w:cs="Arial"/>
        </w:rPr>
      </w:pPr>
    </w:p>
    <w:p w14:paraId="006BC542" w14:textId="77777777" w:rsidR="00A02C06" w:rsidRDefault="00A02C06">
      <w:pPr>
        <w:rPr>
          <w:rFonts w:ascii="Arial" w:hAnsi="Arial" w:cs="Arial"/>
        </w:rPr>
      </w:pPr>
    </w:p>
    <w:p w14:paraId="417B22D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BF42584" w14:textId="77777777" w:rsidR="009B14B4" w:rsidRDefault="009B14B4">
      <w:pPr>
        <w:tabs>
          <w:tab w:val="left" w:pos="3402"/>
          <w:tab w:val="left" w:pos="6237"/>
          <w:tab w:val="left" w:pos="9072"/>
        </w:tabs>
        <w:spacing w:before="120" w:after="120"/>
        <w:rPr>
          <w:rFonts w:ascii="Arial" w:hAnsi="Arial" w:cs="Arial"/>
          <w:sz w:val="16"/>
          <w:szCs w:val="16"/>
        </w:rPr>
      </w:pPr>
    </w:p>
    <w:p w14:paraId="504FF99E" w14:textId="77777777" w:rsidR="009B14B4" w:rsidRDefault="009B14B4">
      <w:pPr>
        <w:tabs>
          <w:tab w:val="left" w:pos="3402"/>
          <w:tab w:val="left" w:pos="6237"/>
          <w:tab w:val="left" w:pos="9072"/>
        </w:tabs>
        <w:spacing w:before="120" w:after="120"/>
        <w:rPr>
          <w:rFonts w:ascii="Arial" w:hAnsi="Arial" w:cs="Arial"/>
          <w:sz w:val="16"/>
          <w:szCs w:val="16"/>
        </w:rPr>
      </w:pPr>
    </w:p>
    <w:p w14:paraId="2727F2E0" w14:textId="77777777" w:rsidR="009B14B4" w:rsidRDefault="009B14B4">
      <w:pPr>
        <w:tabs>
          <w:tab w:val="left" w:pos="3402"/>
          <w:tab w:val="left" w:pos="6237"/>
          <w:tab w:val="left" w:pos="9072"/>
        </w:tabs>
        <w:spacing w:before="120" w:after="120"/>
        <w:rPr>
          <w:rFonts w:ascii="Arial" w:hAnsi="Arial" w:cs="Arial"/>
          <w:sz w:val="16"/>
          <w:szCs w:val="16"/>
        </w:rPr>
      </w:pPr>
    </w:p>
    <w:p w14:paraId="429D31FF" w14:textId="77777777" w:rsidR="009B14B4" w:rsidRDefault="009B14B4">
      <w:pPr>
        <w:tabs>
          <w:tab w:val="left" w:pos="3402"/>
          <w:tab w:val="left" w:pos="6237"/>
          <w:tab w:val="left" w:pos="9072"/>
        </w:tabs>
        <w:spacing w:before="120" w:after="120"/>
        <w:rPr>
          <w:rFonts w:ascii="Arial" w:hAnsi="Arial" w:cs="Arial"/>
          <w:sz w:val="16"/>
          <w:szCs w:val="16"/>
        </w:rPr>
      </w:pPr>
    </w:p>
    <w:p w14:paraId="2393ED70" w14:textId="77777777" w:rsidR="009B14B4" w:rsidRDefault="009B14B4">
      <w:pPr>
        <w:tabs>
          <w:tab w:val="left" w:pos="3402"/>
          <w:tab w:val="left" w:pos="6237"/>
          <w:tab w:val="left" w:pos="9072"/>
        </w:tabs>
        <w:spacing w:before="120" w:after="120"/>
        <w:rPr>
          <w:rFonts w:ascii="Arial" w:hAnsi="Arial" w:cs="Arial"/>
          <w:sz w:val="16"/>
          <w:szCs w:val="16"/>
        </w:rPr>
      </w:pPr>
    </w:p>
    <w:p w14:paraId="7D08A771" w14:textId="77777777" w:rsidR="009B14B4" w:rsidRDefault="009B14B4">
      <w:pPr>
        <w:tabs>
          <w:tab w:val="left" w:pos="3402"/>
          <w:tab w:val="left" w:pos="6237"/>
          <w:tab w:val="left" w:pos="9072"/>
        </w:tabs>
        <w:spacing w:before="120" w:after="120"/>
        <w:rPr>
          <w:rFonts w:ascii="Arial" w:hAnsi="Arial" w:cs="Arial"/>
          <w:sz w:val="16"/>
          <w:szCs w:val="16"/>
        </w:rPr>
      </w:pPr>
    </w:p>
    <w:p w14:paraId="500C9E60" w14:textId="77777777" w:rsidR="009B14B4" w:rsidRDefault="009B14B4">
      <w:pPr>
        <w:tabs>
          <w:tab w:val="left" w:pos="3402"/>
          <w:tab w:val="left" w:pos="6237"/>
          <w:tab w:val="left" w:pos="9072"/>
        </w:tabs>
        <w:spacing w:before="120" w:after="120"/>
        <w:rPr>
          <w:rFonts w:ascii="Arial" w:hAnsi="Arial" w:cs="Arial"/>
          <w:sz w:val="16"/>
          <w:szCs w:val="16"/>
        </w:rPr>
      </w:pPr>
    </w:p>
    <w:p w14:paraId="0F249A53" w14:textId="77777777" w:rsidR="009B14B4" w:rsidRDefault="009B14B4">
      <w:pPr>
        <w:tabs>
          <w:tab w:val="left" w:pos="3402"/>
          <w:tab w:val="left" w:pos="6237"/>
          <w:tab w:val="left" w:pos="9072"/>
        </w:tabs>
        <w:spacing w:before="120" w:after="120"/>
        <w:rPr>
          <w:rFonts w:ascii="Arial" w:hAnsi="Arial" w:cs="Arial"/>
          <w:sz w:val="16"/>
          <w:szCs w:val="16"/>
        </w:rPr>
      </w:pPr>
    </w:p>
    <w:p w14:paraId="0A4126A4" w14:textId="77777777" w:rsidR="009B14B4" w:rsidRDefault="009B14B4">
      <w:pPr>
        <w:tabs>
          <w:tab w:val="left" w:pos="3402"/>
          <w:tab w:val="left" w:pos="6237"/>
          <w:tab w:val="left" w:pos="9072"/>
        </w:tabs>
        <w:spacing w:before="120" w:after="120"/>
        <w:rPr>
          <w:rFonts w:ascii="Arial" w:hAnsi="Arial" w:cs="Arial"/>
          <w:sz w:val="16"/>
          <w:szCs w:val="16"/>
        </w:rPr>
      </w:pPr>
    </w:p>
    <w:p w14:paraId="007415C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33F7B" w14:textId="77777777" w:rsidR="00A70828" w:rsidRDefault="00A70828">
      <w:r>
        <w:separator/>
      </w:r>
    </w:p>
  </w:endnote>
  <w:endnote w:type="continuationSeparator" w:id="0">
    <w:p w14:paraId="493E5D14"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D0241E1" w14:textId="77777777">
      <w:trPr>
        <w:tblHeader/>
      </w:trPr>
      <w:tc>
        <w:tcPr>
          <w:tcW w:w="3048" w:type="dxa"/>
          <w:shd w:val="clear" w:color="auto" w:fill="66CCFF"/>
        </w:tcPr>
        <w:p w14:paraId="37ABEE5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9E48C80" w14:textId="1DF0AEBC" w:rsidR="007411D9" w:rsidRPr="00522A3E" w:rsidRDefault="005136C5" w:rsidP="007E359F">
          <w:pPr>
            <w:jc w:val="center"/>
            <w:rPr>
              <w:rFonts w:ascii="Arial" w:hAnsi="Arial" w:cs="Arial"/>
              <w:b/>
              <w:bCs/>
              <w:rPrChange w:id="0" w:author="LATOUILLE Marie-amélie" w:date="2025-06-30T11:04:00Z">
                <w:rPr>
                  <w:rFonts w:ascii="Arial" w:hAnsi="Arial" w:cs="Arial"/>
                  <w:b/>
                  <w:bCs/>
                </w:rPr>
              </w:rPrChange>
            </w:rPr>
          </w:pPr>
          <w:del w:id="1" w:author="DELANCOIS Karine" w:date="2024-03-19T15:10:00Z">
            <w:r w:rsidRPr="00522A3E" w:rsidDel="003B1C2E">
              <w:rPr>
                <w:rFonts w:ascii="Arial" w:hAnsi="Arial" w:cs="Arial"/>
                <w:b/>
                <w:rPrChange w:id="2" w:author="LATOUILLE Marie-amélie" w:date="2025-06-30T11:04:00Z">
                  <w:rPr>
                    <w:rFonts w:ascii="Arial" w:hAnsi="Arial" w:cs="Arial"/>
                    <w:b/>
                    <w:i/>
                    <w:iCs/>
                  </w:rPr>
                </w:rPrChange>
              </w:rPr>
              <w:delText>22FHPSGA215</w:delText>
            </w:r>
          </w:del>
          <w:ins w:id="3" w:author="DELANCOIS Karine" w:date="2024-03-19T15:10:00Z">
            <w:del w:id="4" w:author="LATOUILLE Marie-amélie" w:date="2025-06-30T11:04:00Z">
              <w:r w:rsidR="003B1C2E" w:rsidRPr="00522A3E" w:rsidDel="00522A3E">
                <w:rPr>
                  <w:rFonts w:ascii="Arial" w:hAnsi="Arial" w:cs="Arial"/>
                  <w:b/>
                  <w:rPrChange w:id="5" w:author="LATOUILLE Marie-amélie" w:date="2025-06-30T11:04:00Z">
                    <w:rPr>
                      <w:rFonts w:ascii="Arial" w:hAnsi="Arial" w:cs="Arial"/>
                      <w:b/>
                      <w:i/>
                      <w:iCs/>
                    </w:rPr>
                  </w:rPrChange>
                </w:rPr>
                <w:delText>N° CONSULTATION</w:delText>
              </w:r>
            </w:del>
          </w:ins>
          <w:ins w:id="6" w:author="LATOUILLE Marie-amélie" w:date="2025-06-30T11:04:00Z">
            <w:r w:rsidR="00522A3E">
              <w:rPr>
                <w:rFonts w:ascii="Arial" w:hAnsi="Arial" w:cs="Arial"/>
                <w:b/>
              </w:rPr>
              <w:t>25FHPSLK207</w:t>
            </w:r>
          </w:ins>
        </w:p>
      </w:tc>
      <w:tc>
        <w:tcPr>
          <w:tcW w:w="851" w:type="dxa"/>
          <w:shd w:val="clear" w:color="auto" w:fill="66CCFF"/>
        </w:tcPr>
        <w:p w14:paraId="2FEEEA1C" w14:textId="77777777" w:rsidR="007411D9" w:rsidRDefault="007411D9">
          <w:pPr>
            <w:jc w:val="right"/>
          </w:pPr>
          <w:r>
            <w:rPr>
              <w:rFonts w:ascii="Arial" w:hAnsi="Arial" w:cs="Arial"/>
              <w:b/>
              <w:bCs/>
            </w:rPr>
            <w:t xml:space="preserve">Page :     </w:t>
          </w:r>
        </w:p>
      </w:tc>
      <w:tc>
        <w:tcPr>
          <w:tcW w:w="567" w:type="dxa"/>
          <w:shd w:val="clear" w:color="auto" w:fill="66CCFF"/>
        </w:tcPr>
        <w:p w14:paraId="7B980551"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F25E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210E9C4" w14:textId="77777777" w:rsidR="007411D9" w:rsidRDefault="007411D9">
          <w:pPr>
            <w:jc w:val="center"/>
          </w:pPr>
          <w:r>
            <w:rPr>
              <w:rFonts w:ascii="Arial" w:hAnsi="Arial" w:cs="Arial"/>
              <w:b/>
              <w:bCs/>
            </w:rPr>
            <w:t>/</w:t>
          </w:r>
        </w:p>
      </w:tc>
      <w:tc>
        <w:tcPr>
          <w:tcW w:w="567" w:type="dxa"/>
          <w:shd w:val="clear" w:color="auto" w:fill="66CCFF"/>
        </w:tcPr>
        <w:p w14:paraId="2DE4C91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25E6">
            <w:rPr>
              <w:rStyle w:val="Numrodepage"/>
              <w:rFonts w:cs="Arial"/>
              <w:b/>
              <w:noProof/>
            </w:rPr>
            <w:t>4</w:t>
          </w:r>
          <w:r>
            <w:rPr>
              <w:rStyle w:val="Numrodepage"/>
              <w:rFonts w:cs="Arial"/>
              <w:b/>
            </w:rPr>
            <w:fldChar w:fldCharType="end"/>
          </w:r>
        </w:p>
      </w:tc>
    </w:tr>
  </w:tbl>
  <w:p w14:paraId="1AA6312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9C267" w14:textId="77777777" w:rsidR="00A70828" w:rsidRDefault="00A70828">
      <w:r>
        <w:separator/>
      </w:r>
    </w:p>
  </w:footnote>
  <w:footnote w:type="continuationSeparator" w:id="0">
    <w:p w14:paraId="55925DF3" w14:textId="77777777" w:rsidR="00A70828" w:rsidRDefault="00A70828">
      <w:r>
        <w:continuationSeparator/>
      </w:r>
    </w:p>
  </w:footnote>
  <w:footnote w:id="1">
    <w:p w14:paraId="73EE6B7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TOUILLE Marie-amélie">
    <w15:presenceInfo w15:providerId="AD" w15:userId="S-1-5-21-705570488-188102822-1586563796-223915"/>
  </w15:person>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2A3E"/>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DD69E5"/>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C73A0-2851-41F7-9791-94482C92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58</TotalTime>
  <Pages>4</Pages>
  <Words>2104</Words>
  <Characters>11574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13651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LATOUILLE Marie-amélie</cp:lastModifiedBy>
  <cp:revision>25</cp:revision>
  <cp:lastPrinted>2016-11-02T12:51:00Z</cp:lastPrinted>
  <dcterms:created xsi:type="dcterms:W3CDTF">2019-10-24T10:36:00Z</dcterms:created>
  <dcterms:modified xsi:type="dcterms:W3CDTF">2025-06-30T09:05:00Z</dcterms:modified>
</cp:coreProperties>
</file>