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jpeg" ContentType="image/jpeg"/>
  <Override PartName="/word/media/image2.png" ContentType="image/png"/>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footnotes.xml.rels" ContentType="application/vnd.openxmlformats-package.relationships+xml"/>
  <Override PartName="/word/_rels/header4.xml.rels" ContentType="application/vnd.openxmlformats-package.relationships+xml"/>
  <Override PartName="/word/_rels/header5.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Style w:val="Grilledutableau"/>
        <w:tblW w:w="960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382"/>
        <w:gridCol w:w="8225"/>
      </w:tblGrid>
      <w:tr>
        <w:trPr/>
        <w:tc>
          <w:tcPr>
            <w:tcW w:w="1382" w:type="dxa"/>
            <w:tcBorders>
              <w:top w:val="nil"/>
              <w:left w:val="nil"/>
              <w:bottom w:val="nil"/>
            </w:tcBorders>
          </w:tcPr>
          <w:p>
            <w:pPr>
              <w:pStyle w:val="Normal"/>
              <w:widowControl w:val="false"/>
              <w:suppressAutoHyphens w:val="true"/>
              <w:spacing w:before="0" w:after="0"/>
              <w:jc w:val="left"/>
              <w:rPr>
                <w:rFonts w:ascii="Calibri" w:hAnsi="Calibri" w:cs="Arial" w:asciiTheme="minorHAnsi" w:hAnsiTheme="minorHAnsi"/>
                <w:b/>
                <w:b/>
                <w:sz w:val="28"/>
              </w:rPr>
            </w:pPr>
            <w:r>
              <w:rPr>
                <w:rFonts w:eastAsia="Times" w:cs="Arial" w:ascii="Calibri" w:hAnsi="Calibri"/>
                <w:b/>
                <w:kern w:val="0"/>
                <w:sz w:val="20"/>
                <w:szCs w:val="20"/>
                <w:lang w:val="fr-FR" w:eastAsia="fr-FR" w:bidi="ar-SA"/>
              </w:rPr>
            </w:r>
          </w:p>
        </w:tc>
        <w:tc>
          <w:tcPr>
            <w:tcW w:w="8225" w:type="dxa"/>
            <w:tcBorders>
              <w:top w:val="nil"/>
              <w:right w:val="nil"/>
            </w:tcBorders>
          </w:tcPr>
          <w:p>
            <w:pPr>
              <w:pStyle w:val="Normal"/>
              <w:widowControl w:val="false"/>
              <w:suppressAutoHyphens w:val="true"/>
              <w:spacing w:before="0" w:after="0"/>
              <w:jc w:val="left"/>
              <w:rPr>
                <w:rFonts w:ascii="Calibri" w:hAnsi="Calibri" w:asciiTheme="minorHAnsi" w:hAnsiTheme="minorHAnsi"/>
                <w:b/>
                <w:b/>
                <w:sz w:val="28"/>
              </w:rPr>
            </w:pPr>
            <w:bookmarkStart w:id="0" w:name="_Toc392669625"/>
            <w:r>
              <w:rPr>
                <w:rFonts w:eastAsia="Times" w:cs="Times New Roman" w:ascii="Calibri" w:hAnsi="Calibri" w:asciiTheme="minorHAnsi" w:hAnsiTheme="minorHAnsi"/>
                <w:b/>
                <w:kern w:val="0"/>
                <w:sz w:val="36"/>
                <w:szCs w:val="20"/>
                <w:lang w:val="fr-FR" w:eastAsia="fr-FR" w:bidi="ar-SA"/>
              </w:rPr>
              <w:t>CONTRAT D’ACHAT</w:t>
            </w:r>
            <w:bookmarkEnd w:id="0"/>
          </w:p>
        </w:tc>
      </w:tr>
      <w:tr>
        <w:trPr/>
        <w:tc>
          <w:tcPr>
            <w:tcW w:w="1382" w:type="dxa"/>
            <w:tcBorders>
              <w:top w:val="nil"/>
              <w:left w:val="nil"/>
              <w:bottom w:val="nil"/>
            </w:tcBorders>
          </w:tcPr>
          <w:p>
            <w:pPr>
              <w:pStyle w:val="Normal"/>
              <w:widowControl w:val="false"/>
              <w:suppressAutoHyphens w:val="true"/>
              <w:spacing w:before="0" w:after="0"/>
              <w:jc w:val="left"/>
              <w:rPr>
                <w:rFonts w:ascii="Calibri" w:hAnsi="Calibri" w:cs="Arial" w:asciiTheme="minorHAnsi" w:hAnsiTheme="minorHAnsi"/>
                <w:b/>
                <w:b/>
                <w:sz w:val="24"/>
              </w:rPr>
            </w:pPr>
            <w:r>
              <w:rPr>
                <w:rFonts w:eastAsia="Times" w:cs="Arial" w:ascii="Calibri" w:hAnsi="Calibri"/>
                <w:b/>
                <w:kern w:val="0"/>
                <w:sz w:val="20"/>
                <w:szCs w:val="20"/>
                <w:lang w:val="fr-FR" w:eastAsia="fr-FR" w:bidi="ar-SA"/>
              </w:rPr>
            </w:r>
          </w:p>
        </w:tc>
        <w:tc>
          <w:tcPr>
            <w:tcW w:w="8225" w:type="dxa"/>
            <w:tcBorders>
              <w:right w:val="nil"/>
            </w:tcBorders>
          </w:tcPr>
          <w:p>
            <w:pPr>
              <w:pStyle w:val="Normal"/>
              <w:widowControl w:val="false"/>
              <w:suppressAutoHyphens w:val="true"/>
              <w:spacing w:before="0" w:after="0"/>
              <w:jc w:val="left"/>
              <w:rPr>
                <w:rFonts w:ascii="Calibri" w:hAnsi="Calibri" w:asciiTheme="minorHAnsi" w:hAnsiTheme="minorHAnsi"/>
                <w:b/>
                <w:b/>
                <w:sz w:val="24"/>
              </w:rPr>
            </w:pPr>
            <w:r>
              <w:rPr>
                <w:rFonts w:eastAsia="MS Gothic" w:cs="Segoe UI Symbol" w:ascii="Segoe UI Symbol" w:hAnsi="Segoe UI Symbol"/>
                <w:b/>
                <w:smallCaps/>
                <w:kern w:val="0"/>
                <w:sz w:val="24"/>
                <w:szCs w:val="20"/>
                <w:lang w:val="fr-FR" w:eastAsia="fr-FR" w:bidi="ar-SA"/>
              </w:rPr>
              <w:t>☐</w:t>
            </w:r>
            <w:r>
              <w:rPr>
                <w:rFonts w:eastAsia="Times" w:cs="Times New Roman" w:ascii="Calibri" w:hAnsi="Calibri" w:asciiTheme="minorHAnsi" w:hAnsiTheme="minorHAnsi"/>
                <w:b/>
                <w:smallCaps/>
                <w:kern w:val="0"/>
                <w:sz w:val="24"/>
                <w:szCs w:val="20"/>
                <w:lang w:val="fr-FR" w:eastAsia="fr-FR" w:bidi="ar-SA"/>
              </w:rPr>
              <w:t xml:space="preserve">Service – </w:t>
            </w:r>
            <w:r>
              <w:rPr>
                <w:rFonts w:eastAsia="MS Gothic" w:cs="Segoe UI Symbol" w:ascii="Segoe UI Symbol" w:hAnsi="Segoe UI Symbol"/>
                <w:b/>
                <w:smallCaps/>
                <w:kern w:val="0"/>
                <w:sz w:val="24"/>
                <w:szCs w:val="20"/>
                <w:lang w:val="fr-FR" w:eastAsia="fr-FR" w:bidi="ar-SA"/>
              </w:rPr>
              <w:t xml:space="preserve">x </w:t>
            </w:r>
            <w:r>
              <w:rPr>
                <w:rFonts w:eastAsia="Times" w:cs="Times New Roman" w:ascii="Calibri" w:hAnsi="Calibri" w:asciiTheme="minorHAnsi" w:hAnsiTheme="minorHAnsi"/>
                <w:b/>
                <w:smallCaps/>
                <w:kern w:val="0"/>
                <w:sz w:val="24"/>
                <w:szCs w:val="20"/>
                <w:lang w:val="fr-FR" w:eastAsia="fr-FR" w:bidi="ar-SA"/>
              </w:rPr>
              <w:t>Fournitures</w:t>
            </w:r>
          </w:p>
        </w:tc>
      </w:tr>
      <w:tr>
        <w:trPr/>
        <w:tc>
          <w:tcPr>
            <w:tcW w:w="1382" w:type="dxa"/>
            <w:tcBorders>
              <w:top w:val="nil"/>
              <w:left w:val="nil"/>
              <w:bottom w:val="nil"/>
            </w:tcBorders>
          </w:tcPr>
          <w:p>
            <w:pPr>
              <w:pStyle w:val="Normal"/>
              <w:widowControl w:val="false"/>
              <w:suppressAutoHyphens w:val="true"/>
              <w:spacing w:before="0" w:after="0"/>
              <w:jc w:val="left"/>
              <w:rPr>
                <w:rFonts w:ascii="Calibri" w:hAnsi="Calibri" w:cs="Arial" w:asciiTheme="minorHAnsi" w:hAnsiTheme="minorHAnsi"/>
                <w:b/>
                <w:b/>
                <w:sz w:val="24"/>
              </w:rPr>
            </w:pPr>
            <w:r>
              <w:rPr>
                <w:rFonts w:eastAsia="Times" w:cs="Arial" w:ascii="Calibri" w:hAnsi="Calibri"/>
                <w:b/>
                <w:kern w:val="0"/>
                <w:sz w:val="20"/>
                <w:szCs w:val="20"/>
                <w:lang w:val="fr-FR" w:eastAsia="fr-FR" w:bidi="ar-SA"/>
              </w:rPr>
            </w:r>
          </w:p>
        </w:tc>
        <w:tc>
          <w:tcPr>
            <w:tcW w:w="8225" w:type="dxa"/>
            <w:tcBorders>
              <w:right w:val="nil"/>
            </w:tcBorders>
          </w:tcPr>
          <w:p>
            <w:pPr>
              <w:pStyle w:val="Normal"/>
              <w:widowControl w:val="false"/>
              <w:suppressAutoHyphens w:val="true"/>
              <w:spacing w:before="0" w:after="0"/>
              <w:jc w:val="left"/>
              <w:rPr>
                <w:rFonts w:eastAsia="Times" w:cs="Times New Roman"/>
                <w:kern w:val="0"/>
                <w:szCs w:val="20"/>
                <w:lang w:val="fr-FR" w:eastAsia="fr-FR" w:bidi="ar-SA"/>
              </w:rPr>
            </w:pPr>
            <w:r>
              <w:rPr>
                <w:rFonts w:eastAsia="Times" w:cs="Times New Roman" w:ascii="Calibri" w:hAnsi="Calibri" w:asciiTheme="minorHAnsi" w:hAnsiTheme="minorHAnsi"/>
                <w:b/>
                <w:smallCaps/>
                <w:kern w:val="0"/>
                <w:sz w:val="24"/>
                <w:szCs w:val="20"/>
                <w:lang w:val="fr-FR" w:eastAsia="fr-FR" w:bidi="ar-SA"/>
              </w:rPr>
              <w:t xml:space="preserve">Numéro : </w:t>
            </w:r>
            <w:r>
              <w:rPr>
                <w:rFonts w:eastAsia="Times" w:cs="Times New Roman" w:ascii="Calibri;sans-serif" w:hAnsi="Calibri;sans-serif"/>
                <w:b/>
                <w:smallCaps/>
                <w:color w:val="000000"/>
                <w:kern w:val="0"/>
                <w:sz w:val="24"/>
                <w:szCs w:val="20"/>
                <w:lang w:val="fr-FR" w:eastAsia="fr-FR" w:bidi="ar-SA"/>
              </w:rPr>
              <w:t>25-MR5360</w:t>
            </w:r>
            <w:r>
              <w:rPr>
                <w:rFonts w:eastAsia="Times" w:cs="Times New Roman" w:ascii="Calibri" w:hAnsi="Calibri" w:asciiTheme="minorHAnsi" w:hAnsiTheme="minorHAnsi"/>
                <w:b/>
                <w:smallCaps/>
                <w:kern w:val="0"/>
                <w:sz w:val="24"/>
                <w:szCs w:val="20"/>
                <w:lang w:val="fr-FR" w:eastAsia="fr-FR" w:bidi="ar-SA"/>
              </w:rPr>
              <w:t xml:space="preserve"> </w:t>
            </w:r>
          </w:p>
        </w:tc>
      </w:tr>
      <w:tr>
        <w:trPr/>
        <w:tc>
          <w:tcPr>
            <w:tcW w:w="9607" w:type="dxa"/>
            <w:gridSpan w:val="2"/>
            <w:tcBorders>
              <w:top w:val="nil"/>
              <w:left w:val="nil"/>
              <w:bottom w:val="nil"/>
              <w:right w:val="nil"/>
            </w:tcBorders>
          </w:tcPr>
          <w:p>
            <w:pPr>
              <w:pStyle w:val="Normal"/>
              <w:widowControl w:val="false"/>
              <w:suppressAutoHyphens w:val="true"/>
              <w:spacing w:before="0" w:after="0"/>
              <w:jc w:val="left"/>
              <w:rPr>
                <w:rFonts w:ascii="Calibri" w:hAnsi="Calibri" w:cs="Arial" w:asciiTheme="minorHAnsi" w:hAnsiTheme="minorHAnsi"/>
                <w:b/>
                <w:b/>
                <w:sz w:val="24"/>
              </w:rPr>
            </w:pPr>
            <w:r>
              <w:rPr>
                <w:rFonts w:eastAsia="Times" w:cs="Arial" w:ascii="Calibri" w:hAnsi="Calibri"/>
                <w:b/>
                <w:kern w:val="0"/>
                <w:sz w:val="20"/>
                <w:szCs w:val="20"/>
                <w:lang w:val="fr-FR" w:eastAsia="fr-FR" w:bidi="ar-SA"/>
              </w:rPr>
            </w:r>
          </w:p>
        </w:tc>
      </w:tr>
      <w:tr>
        <w:trPr/>
        <w:tc>
          <w:tcPr>
            <w:tcW w:w="1382" w:type="dxa"/>
            <w:tcBorders>
              <w:top w:val="nil"/>
              <w:left w:val="nil"/>
              <w:bottom w:val="nil"/>
            </w:tcBorders>
          </w:tcPr>
          <w:p>
            <w:pPr>
              <w:pStyle w:val="Normal"/>
              <w:widowControl w:val="false"/>
              <w:suppressAutoHyphens w:val="true"/>
              <w:spacing w:before="0" w:after="0"/>
              <w:jc w:val="left"/>
              <w:rPr>
                <w:rFonts w:ascii="Calibri" w:hAnsi="Calibri" w:cs="Arial" w:asciiTheme="minorHAnsi" w:hAnsiTheme="minorHAnsi"/>
                <w:b/>
                <w:b/>
                <w:sz w:val="24"/>
              </w:rPr>
            </w:pPr>
            <w:r>
              <w:rPr>
                <w:rFonts w:eastAsia="Times" w:cs="Arial" w:ascii="Calibri" w:hAnsi="Calibri"/>
                <w:b/>
                <w:kern w:val="0"/>
                <w:sz w:val="20"/>
                <w:szCs w:val="20"/>
                <w:lang w:val="fr-FR" w:eastAsia="fr-FR" w:bidi="ar-SA"/>
              </w:rPr>
            </w:r>
          </w:p>
        </w:tc>
        <w:tc>
          <w:tcPr>
            <w:tcW w:w="8225" w:type="dxa"/>
            <w:tcBorders>
              <w:top w:val="nil"/>
              <w:right w:val="nil"/>
            </w:tcBorders>
          </w:tcPr>
          <w:p>
            <w:pPr>
              <w:pStyle w:val="Normal"/>
              <w:widowControl w:val="false"/>
              <w:suppressAutoHyphens w:val="true"/>
              <w:spacing w:before="0" w:after="0"/>
              <w:jc w:val="left"/>
              <w:rPr>
                <w:rFonts w:ascii="Calibri" w:hAnsi="Calibri"/>
                <w:b/>
                <w:b/>
                <w:sz w:val="24"/>
              </w:rPr>
            </w:pPr>
            <w:bookmarkStart w:id="1" w:name="_Toc392669627"/>
            <w:r>
              <w:rPr>
                <w:rFonts w:eastAsia="Times" w:cs="Times New Roman" w:ascii="Calibri" w:hAnsi="Calibri" w:asciiTheme="minorHAnsi" w:hAnsiTheme="minorHAnsi"/>
                <w:b/>
                <w:caps/>
                <w:kern w:val="0"/>
                <w:sz w:val="24"/>
                <w:szCs w:val="20"/>
                <w:lang w:val="fr-FR" w:eastAsia="fr-FR" w:bidi="ar-SA"/>
              </w:rPr>
              <w:t>OBJET du contrat</w:t>
            </w:r>
            <w:r>
              <w:rPr>
                <w:rFonts w:eastAsia="Times" w:cs="Times New Roman" w:ascii="Calibri" w:hAnsi="Calibri" w:asciiTheme="minorHAnsi" w:hAnsiTheme="minorHAnsi"/>
                <w:b/>
                <w:smallCaps/>
                <w:kern w:val="0"/>
                <w:sz w:val="24"/>
                <w:szCs w:val="20"/>
                <w:lang w:val="fr-FR" w:eastAsia="fr-FR" w:bidi="ar-SA"/>
              </w:rPr>
              <w:t> :</w:t>
            </w:r>
            <w:bookmarkEnd w:id="1"/>
          </w:p>
          <w:p>
            <w:pPr>
              <w:pStyle w:val="Normal"/>
              <w:widowControl w:val="false"/>
              <w:tabs>
                <w:tab w:val="clear" w:pos="708"/>
                <w:tab w:val="left" w:pos="4311" w:leader="none"/>
              </w:tabs>
              <w:suppressAutoHyphens w:val="true"/>
              <w:spacing w:before="0" w:after="0"/>
              <w:jc w:val="left"/>
              <w:textAlignment w:val="center"/>
              <w:rPr>
                <w:rFonts w:ascii="Marianne" w:hAnsi="Marianne"/>
                <w:b/>
                <w:b/>
                <w:smallCaps/>
                <w:sz w:val="24"/>
                <w:szCs w:val="32"/>
              </w:rPr>
            </w:pPr>
            <w:r>
              <w:rPr>
                <w:rFonts w:eastAsia="Times" w:cs="Times New Roman" w:ascii="Marianne" w:hAnsi="Marianne"/>
                <w:b/>
                <w:bCs/>
                <w:smallCaps/>
                <w:color w:val="000000"/>
                <w:kern w:val="0"/>
                <w:sz w:val="24"/>
                <w:szCs w:val="32"/>
                <w:lang w:val="fr-FR" w:eastAsia="fr-FR" w:bidi="ar-SA"/>
              </w:rPr>
              <w:t>Fourniture, installation et mise en service d’un micro datacenter pour le compte de la Direction des Impôts (DGI) de Mauritanie</w:t>
            </w:r>
          </w:p>
        </w:tc>
      </w:tr>
      <w:tr>
        <w:trPr>
          <w:trHeight w:val="318" w:hRule="atLeast"/>
        </w:trPr>
        <w:tc>
          <w:tcPr>
            <w:tcW w:w="9607" w:type="dxa"/>
            <w:gridSpan w:val="2"/>
            <w:tcBorders>
              <w:top w:val="nil"/>
              <w:left w:val="nil"/>
              <w:bottom w:val="nil"/>
              <w:right w:val="nil"/>
            </w:tcBorders>
          </w:tcPr>
          <w:p>
            <w:pPr>
              <w:pStyle w:val="Normal"/>
              <w:widowControl w:val="false"/>
              <w:suppressAutoHyphens w:val="true"/>
              <w:spacing w:before="0" w:after="0"/>
              <w:jc w:val="left"/>
              <w:rPr>
                <w:rFonts w:ascii="Calibri" w:hAnsi="Calibri" w:cs="Arial" w:asciiTheme="minorHAnsi" w:hAnsiTheme="minorHAnsi"/>
                <w:b/>
                <w:b/>
                <w:sz w:val="24"/>
              </w:rPr>
            </w:pPr>
            <w:r>
              <w:rPr>
                <w:rFonts w:eastAsia="Times" w:cs="Arial" w:ascii="Calibri" w:hAnsi="Calibri"/>
                <w:b/>
                <w:kern w:val="0"/>
                <w:sz w:val="20"/>
                <w:szCs w:val="20"/>
                <w:lang w:val="fr-FR" w:eastAsia="fr-FR" w:bidi="ar-SA"/>
              </w:rPr>
            </w:r>
          </w:p>
        </w:tc>
      </w:tr>
      <w:tr>
        <w:trPr/>
        <w:tc>
          <w:tcPr>
            <w:tcW w:w="1382" w:type="dxa"/>
            <w:tcBorders>
              <w:top w:val="nil"/>
              <w:left w:val="nil"/>
              <w:bottom w:val="nil"/>
            </w:tcBorders>
          </w:tcPr>
          <w:p>
            <w:pPr>
              <w:pStyle w:val="Normal"/>
              <w:widowControl w:val="false"/>
              <w:suppressAutoHyphens w:val="true"/>
              <w:spacing w:before="0" w:after="0"/>
              <w:jc w:val="left"/>
              <w:rPr>
                <w:rFonts w:ascii="Calibri" w:hAnsi="Calibri" w:cs="Arial" w:asciiTheme="minorHAnsi" w:hAnsiTheme="minorHAnsi"/>
                <w:b/>
                <w:b/>
                <w:sz w:val="24"/>
              </w:rPr>
            </w:pPr>
            <w:r>
              <w:rPr>
                <w:rFonts w:eastAsia="Times" w:cs="Arial" w:ascii="Calibri" w:hAnsi="Calibri"/>
                <w:b/>
                <w:kern w:val="0"/>
                <w:sz w:val="20"/>
                <w:szCs w:val="20"/>
                <w:lang w:val="fr-FR" w:eastAsia="fr-FR" w:bidi="ar-SA"/>
              </w:rPr>
            </w:r>
          </w:p>
        </w:tc>
        <w:tc>
          <w:tcPr>
            <w:tcW w:w="8225" w:type="dxa"/>
            <w:tcBorders>
              <w:top w:val="nil"/>
              <w:right w:val="nil"/>
            </w:tcBorders>
          </w:tcPr>
          <w:p>
            <w:pPr>
              <w:pStyle w:val="Normal"/>
              <w:widowControl w:val="false"/>
              <w:suppressAutoHyphens w:val="true"/>
              <w:spacing w:before="0" w:after="0"/>
              <w:jc w:val="left"/>
              <w:rPr>
                <w:rFonts w:ascii="Calibri" w:hAnsi="Calibri"/>
                <w:b/>
                <w:b/>
                <w:smallCaps/>
                <w:sz w:val="24"/>
              </w:rPr>
            </w:pPr>
            <w:bookmarkStart w:id="2" w:name="_Toc392669628"/>
            <w:r>
              <w:rPr>
                <w:rFonts w:eastAsia="Times" w:cs="Times New Roman" w:ascii="Calibri" w:hAnsi="Calibri" w:asciiTheme="minorHAnsi" w:hAnsiTheme="minorHAnsi"/>
                <w:b/>
                <w:smallCaps/>
                <w:kern w:val="0"/>
                <w:sz w:val="24"/>
                <w:szCs w:val="20"/>
                <w:lang w:val="fr-FR" w:eastAsia="fr-FR" w:bidi="ar-SA"/>
              </w:rPr>
              <w:t>MONTANT MAXIMAL DU CONTRAT :</w:t>
            </w:r>
            <w:bookmarkEnd w:id="2"/>
          </w:p>
          <w:p>
            <w:pPr>
              <w:pStyle w:val="Normal"/>
              <w:widowControl w:val="false"/>
              <w:suppressAutoHyphens w:val="true"/>
              <w:spacing w:before="0" w:after="0"/>
              <w:jc w:val="left"/>
              <w:rPr>
                <w:rFonts w:ascii="Calibri" w:hAnsi="Calibri" w:cs="Arial"/>
                <w:sz w:val="24"/>
              </w:rPr>
            </w:pPr>
            <w:r>
              <w:rPr>
                <w:rFonts w:eastAsia="Times" w:cs="Arial" w:ascii="Calibri" w:hAnsi="Calibri"/>
                <w:kern w:val="0"/>
                <w:sz w:val="24"/>
                <w:szCs w:val="20"/>
                <w:lang w:val="fr-FR" w:eastAsia="fr-FR" w:bidi="ar-SA"/>
              </w:rPr>
            </w:r>
          </w:p>
        </w:tc>
      </w:tr>
      <w:tr>
        <w:trPr>
          <w:trHeight w:val="7018" w:hRule="atLeast"/>
        </w:trPr>
        <w:tc>
          <w:tcPr>
            <w:tcW w:w="9607" w:type="dxa"/>
            <w:gridSpan w:val="2"/>
            <w:tcBorders>
              <w:top w:val="nil"/>
              <w:left w:val="nil"/>
              <w:bottom w:val="nil"/>
              <w:right w:val="nil"/>
            </w:tcBorders>
          </w:tcPr>
          <w:p>
            <w:pPr>
              <w:pStyle w:val="Normal"/>
              <w:widowControl w:val="false"/>
              <w:suppressAutoHyphens w:val="true"/>
              <w:spacing w:before="0" w:after="0"/>
              <w:jc w:val="left"/>
              <w:rPr>
                <w:rFonts w:ascii="Calibri" w:hAnsi="Calibri" w:cs="Arial" w:asciiTheme="minorHAnsi" w:hAnsiTheme="minorHAnsi"/>
                <w:sz w:val="22"/>
                <w:szCs w:val="22"/>
              </w:rPr>
            </w:pPr>
            <w:r>
              <w:rPr>
                <w:rFonts w:eastAsia="Times" w:cs="Arial" w:ascii="Calibri" w:hAnsi="Calibri"/>
                <w:kern w:val="0"/>
                <w:sz w:val="20"/>
                <w:szCs w:val="20"/>
                <w:lang w:val="fr-FR" w:eastAsia="fr-FR" w:bidi="ar-SA"/>
              </w:rPr>
            </w:r>
          </w:p>
          <w:p>
            <w:pPr>
              <w:pStyle w:val="Normal"/>
              <w:widowControl w:val="false"/>
              <w:suppressAutoHyphens w:val="true"/>
              <w:spacing w:before="0" w:after="0"/>
              <w:jc w:val="left"/>
              <w:rPr>
                <w:rFonts w:ascii="Calibri" w:hAnsi="Calibri" w:cs="Arial" w:asciiTheme="minorHAnsi" w:hAnsiTheme="minorHAnsi"/>
                <w:sz w:val="22"/>
                <w:szCs w:val="22"/>
              </w:rPr>
            </w:pPr>
            <w:r>
              <w:rPr>
                <w:rFonts w:eastAsia="Times" w:cs="Arial" w:ascii="Calibri" w:hAnsi="Calibri"/>
                <w:kern w:val="0"/>
                <w:sz w:val="20"/>
                <w:szCs w:val="20"/>
                <w:lang w:val="fr-FR" w:eastAsia="fr-FR" w:bidi="ar-SA"/>
              </w:rPr>
            </w:r>
          </w:p>
          <w:p>
            <w:pPr>
              <w:pStyle w:val="Normal"/>
              <w:widowControl w:val="false"/>
              <w:suppressAutoHyphens w:val="true"/>
              <w:spacing w:before="0" w:after="0"/>
              <w:jc w:val="left"/>
              <w:rPr>
                <w:rFonts w:ascii="Calibri" w:hAnsi="Calibri" w:cs="Arial" w:asciiTheme="minorHAnsi" w:hAnsiTheme="minorHAnsi"/>
                <w:sz w:val="22"/>
                <w:szCs w:val="22"/>
              </w:rPr>
            </w:pPr>
            <w:r>
              <w:rPr>
                <w:rFonts w:eastAsia="Times" w:cs="Arial" w:ascii="Calibri" w:hAnsi="Calibri"/>
                <w:kern w:val="0"/>
                <w:sz w:val="20"/>
                <w:szCs w:val="20"/>
                <w:lang w:val="fr-FR" w:eastAsia="fr-FR" w:bidi="ar-SA"/>
              </w:rPr>
            </w:r>
          </w:p>
          <w:p>
            <w:pPr>
              <w:pStyle w:val="Normal"/>
              <w:widowControl w:val="false"/>
              <w:suppressAutoHyphens w:val="true"/>
              <w:spacing w:before="0" w:after="0"/>
              <w:jc w:val="left"/>
              <w:rPr>
                <w:rFonts w:ascii="Calibri" w:hAnsi="Calibri" w:cs="Arial" w:asciiTheme="minorHAnsi" w:hAnsiTheme="minorHAnsi"/>
                <w:sz w:val="22"/>
                <w:szCs w:val="22"/>
              </w:rPr>
            </w:pPr>
            <w:r>
              <w:rPr>
                <w:rFonts w:eastAsia="Times" w:cs="Arial" w:ascii="Calibri" w:hAnsi="Calibri"/>
                <w:kern w:val="0"/>
                <w:sz w:val="20"/>
                <w:szCs w:val="20"/>
                <w:lang w:val="fr-FR" w:eastAsia="fr-FR" w:bidi="ar-SA"/>
              </w:rPr>
            </w:r>
          </w:p>
          <w:tbl>
            <w:tblPr>
              <w:tblW w:w="46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644"/>
            </w:tblGrid>
            <w:tr>
              <w:trPr>
                <w:trHeight w:val="702" w:hRule="atLeast"/>
              </w:trPr>
              <w:tc>
                <w:tcPr>
                  <w:tcW w:w="4644"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before="120" w:after="120"/>
                    <w:rPr>
                      <w:rFonts w:ascii="Calibri" w:hAnsi="Calibri" w:asciiTheme="minorHAnsi" w:hAnsiTheme="minorHAnsi"/>
                      <w:b/>
                      <w:b/>
                      <w:smallCaps/>
                      <w:sz w:val="22"/>
                      <w:szCs w:val="22"/>
                    </w:rPr>
                  </w:pPr>
                  <w:r>
                    <w:rPr>
                      <w:rFonts w:ascii="Calibri" w:hAnsi="Calibri" w:asciiTheme="minorHAnsi" w:hAnsiTheme="minorHAnsi"/>
                      <w:b/>
                      <w:smallCaps/>
                      <w:sz w:val="22"/>
                      <w:szCs w:val="22"/>
                    </w:rPr>
                    <w:t>Date de notification:</w:t>
                    <w:tab/>
                    <w:tab/>
                  </w:r>
                </w:p>
              </w:tc>
            </w:tr>
          </w:tbl>
          <w:p>
            <w:pPr>
              <w:pStyle w:val="Normal"/>
              <w:widowControl w:val="false"/>
              <w:suppressAutoHyphens w:val="true"/>
              <w:spacing w:before="0" w:after="0"/>
              <w:jc w:val="left"/>
              <w:rPr>
                <w:rFonts w:ascii="Calibri" w:hAnsi="Calibri" w:cs="Arial" w:asciiTheme="minorHAnsi" w:hAnsiTheme="minorHAnsi"/>
                <w:sz w:val="22"/>
                <w:szCs w:val="22"/>
              </w:rPr>
            </w:pPr>
            <w:r>
              <w:rPr>
                <w:rFonts w:eastAsia="Times" w:cs="Arial" w:ascii="Calibri" w:hAnsi="Calibri"/>
                <w:kern w:val="0"/>
                <w:sz w:val="20"/>
                <w:szCs w:val="20"/>
                <w:lang w:val="fr-FR" w:eastAsia="fr-FR" w:bidi="ar-SA"/>
              </w:rPr>
            </w:r>
          </w:p>
          <w:p>
            <w:pPr>
              <w:pStyle w:val="Normal"/>
              <w:widowControl w:val="false"/>
              <w:suppressAutoHyphens w:val="true"/>
              <w:spacing w:before="0" w:after="0"/>
              <w:jc w:val="left"/>
              <w:rPr>
                <w:rFonts w:ascii="Calibri" w:hAnsi="Calibri" w:cs="Arial" w:asciiTheme="minorHAnsi" w:hAnsiTheme="minorHAnsi"/>
                <w:sz w:val="22"/>
                <w:szCs w:val="22"/>
              </w:rPr>
            </w:pPr>
            <w:r>
              <w:rPr>
                <w:rFonts w:eastAsia="Times" w:cs="Arial" w:ascii="Calibri" w:hAnsi="Calibri"/>
                <w:kern w:val="0"/>
                <w:sz w:val="20"/>
                <w:szCs w:val="20"/>
                <w:lang w:val="fr-FR" w:eastAsia="fr-FR" w:bidi="ar-SA"/>
              </w:rPr>
            </w:r>
          </w:p>
          <w:p>
            <w:pPr>
              <w:pStyle w:val="Normal"/>
              <w:widowControl w:val="false"/>
              <w:suppressAutoHyphens w:val="true"/>
              <w:spacing w:before="0" w:after="0"/>
              <w:jc w:val="left"/>
              <w:rPr>
                <w:rFonts w:ascii="Calibri" w:hAnsi="Calibri" w:cs="Arial" w:asciiTheme="minorHAnsi" w:hAnsiTheme="minorHAnsi"/>
                <w:sz w:val="22"/>
                <w:szCs w:val="22"/>
              </w:rPr>
            </w:pPr>
            <w:r>
              <w:rPr>
                <w:rFonts w:eastAsia="Times" w:cs="Arial" w:ascii="Calibri" w:hAnsi="Calibri"/>
                <w:kern w:val="0"/>
                <w:sz w:val="20"/>
                <w:szCs w:val="20"/>
                <w:lang w:val="fr-FR" w:eastAsia="fr-FR" w:bidi="ar-SA"/>
              </w:rPr>
            </w:r>
          </w:p>
          <w:p>
            <w:pPr>
              <w:pStyle w:val="Normal"/>
              <w:widowControl w:val="false"/>
              <w:tabs>
                <w:tab w:val="clear" w:pos="708"/>
                <w:tab w:val="left" w:pos="6255" w:leader="none"/>
              </w:tabs>
              <w:suppressAutoHyphens w:val="true"/>
              <w:spacing w:before="0" w:after="0"/>
              <w:jc w:val="left"/>
              <w:rPr>
                <w:rFonts w:ascii="Calibri" w:hAnsi="Calibri" w:cs="Arial" w:asciiTheme="minorHAnsi" w:hAnsiTheme="minorHAnsi"/>
                <w:sz w:val="22"/>
                <w:szCs w:val="22"/>
              </w:rPr>
            </w:pPr>
            <w:r>
              <w:rPr>
                <w:rFonts w:eastAsia="Times" w:cs="Arial" w:ascii="Calibri" w:hAnsi="Calibri" w:asciiTheme="minorHAnsi" w:hAnsiTheme="minorHAnsi"/>
                <w:kern w:val="0"/>
                <w:sz w:val="22"/>
                <w:szCs w:val="22"/>
                <w:lang w:val="fr-FR" w:eastAsia="fr-FR" w:bidi="ar-SA"/>
              </w:rPr>
              <w:tab/>
            </w:r>
          </w:p>
          <w:p>
            <w:pPr>
              <w:pStyle w:val="Normal"/>
              <w:widowControl w:val="false"/>
              <w:pBdr>
                <w:top w:val="single" w:sz="4" w:space="1" w:color="000000"/>
              </w:pBdr>
              <w:tabs>
                <w:tab w:val="clear" w:pos="708"/>
                <w:tab w:val="right" w:pos="9356" w:leader="none"/>
              </w:tabs>
              <w:suppressAutoHyphens w:val="true"/>
              <w:spacing w:before="0" w:after="0"/>
              <w:jc w:val="left"/>
              <w:rPr>
                <w:rFonts w:ascii="Calibri" w:hAnsi="Calibri" w:cs="Calibri" w:asciiTheme="minorHAnsi" w:cstheme="minorHAnsi" w:hAnsiTheme="minorHAnsi"/>
                <w:sz w:val="22"/>
                <w:szCs w:val="22"/>
              </w:rPr>
            </w:pPr>
            <w:r>
              <w:rPr>
                <w:rFonts w:eastAsia="Times" w:cs="Calibri" w:cstheme="minorHAnsi" w:ascii="Calibri" w:hAnsi="Calibri"/>
                <w:kern w:val="0"/>
                <w:sz w:val="20"/>
                <w:szCs w:val="20"/>
                <w:lang w:val="fr-FR" w:eastAsia="fr-FR" w:bidi="ar-SA"/>
              </w:rPr>
            </w:r>
          </w:p>
          <w:p>
            <w:pPr>
              <w:pStyle w:val="Normal"/>
              <w:widowControl w:val="false"/>
              <w:pBdr>
                <w:top w:val="single" w:sz="4" w:space="1" w:color="000000"/>
              </w:pBdr>
              <w:tabs>
                <w:tab w:val="clear" w:pos="708"/>
                <w:tab w:val="right" w:pos="9356" w:leader="none"/>
              </w:tabs>
              <w:suppressAutoHyphens w:val="true"/>
              <w:spacing w:before="0" w:after="0"/>
              <w:jc w:val="left"/>
              <w:rPr>
                <w:rFonts w:ascii="Calibri" w:hAnsi="Calibri" w:cs="Calibri" w:asciiTheme="minorHAnsi" w:cstheme="minorHAnsi" w:hAnsiTheme="minorHAnsi"/>
                <w:sz w:val="22"/>
                <w:szCs w:val="22"/>
              </w:rPr>
            </w:pPr>
            <w:r>
              <w:rPr>
                <w:rFonts w:eastAsia="Times" w:cs="Calibri" w:ascii="Calibri" w:hAnsi="Calibri" w:asciiTheme="minorHAnsi" w:cstheme="minorHAnsi" w:hAnsiTheme="minorHAnsi"/>
                <w:kern w:val="0"/>
                <w:sz w:val="22"/>
                <w:szCs w:val="22"/>
                <w:lang w:val="fr-FR" w:eastAsia="fr-FR" w:bidi="ar-SA"/>
              </w:rPr>
              <w:t>Le présent contrat est soumis au Code de la commande publique français (CCP) dans sa version en vigueur issue de l'</w:t>
            </w:r>
            <w:hyperlink r:id="rId2" w:tgtFrame="http://www.marche-public.fr/ccp/ccp-plan-legislative.htm">
              <w:r>
                <w:rPr>
                  <w:rStyle w:val="LienInternet"/>
                  <w:rFonts w:eastAsia="Times" w:cs="Calibri" w:ascii="Calibri" w:hAnsi="Calibri" w:asciiTheme="minorHAnsi" w:cstheme="minorHAnsi" w:hAnsiTheme="minorHAnsi"/>
                  <w:kern w:val="0"/>
                  <w:sz w:val="22"/>
                  <w:szCs w:val="22"/>
                  <w:lang w:val="fr-FR" w:eastAsia="fr-FR" w:bidi="ar-SA"/>
                </w:rPr>
                <w:t>ordonnance n° 2018-1074 du 26 novembre 2018</w:t>
              </w:r>
            </w:hyperlink>
            <w:r>
              <w:rPr>
                <w:rFonts w:eastAsia="Times" w:cs="Calibri" w:ascii="Calibri" w:hAnsi="Calibri" w:asciiTheme="minorHAnsi" w:cstheme="minorHAnsi" w:hAnsiTheme="minorHAnsi"/>
                <w:kern w:val="0"/>
                <w:sz w:val="22"/>
                <w:szCs w:val="22"/>
                <w:lang w:val="fr-FR" w:eastAsia="fr-FR" w:bidi="ar-SA"/>
              </w:rPr>
              <w:t xml:space="preserve"> portant partie législative et du </w:t>
            </w:r>
            <w:hyperlink r:id="rId3" w:tgtFrame="http://www.marche-public.fr/ccp/ccp-plan-reglementaire.htm">
              <w:r>
                <w:rPr>
                  <w:rStyle w:val="LienInternet"/>
                  <w:rFonts w:eastAsia="Times" w:cs="Calibri" w:ascii="Calibri" w:hAnsi="Calibri" w:asciiTheme="minorHAnsi" w:cstheme="minorHAnsi" w:hAnsiTheme="minorHAnsi"/>
                  <w:kern w:val="0"/>
                  <w:sz w:val="22"/>
                  <w:szCs w:val="22"/>
                  <w:lang w:val="fr-FR" w:eastAsia="fr-FR" w:bidi="ar-SA"/>
                </w:rPr>
                <w:t>décret n° 2018-1075 du 3 décembre 2018</w:t>
              </w:r>
            </w:hyperlink>
            <w:r>
              <w:rPr>
                <w:rFonts w:eastAsia="Times" w:cs="Calibri" w:ascii="Calibri" w:hAnsi="Calibri" w:asciiTheme="minorHAnsi" w:cstheme="minorHAnsi" w:hAnsiTheme="minorHAnsi"/>
                <w:kern w:val="0"/>
                <w:sz w:val="22"/>
                <w:szCs w:val="22"/>
                <w:lang w:val="fr-FR" w:eastAsia="fr-FR" w:bidi="ar-SA"/>
              </w:rPr>
              <w:t xml:space="preserve"> portant partie réglementaire du Code de la commande publique.</w:t>
            </w:r>
          </w:p>
          <w:p>
            <w:pPr>
              <w:pStyle w:val="Normal"/>
              <w:widowControl w:val="false"/>
              <w:tabs>
                <w:tab w:val="clear" w:pos="708"/>
                <w:tab w:val="left" w:pos="510" w:leader="none"/>
                <w:tab w:val="left" w:pos="10977" w:leader="none"/>
              </w:tabs>
              <w:suppressAutoHyphens w:val="true"/>
              <w:spacing w:before="120" w:after="0"/>
              <w:ind w:right="83" w:hanging="0"/>
              <w:jc w:val="both"/>
              <w:rPr>
                <w:rFonts w:ascii="Calibri" w:hAnsi="Calibri" w:cs="Calibri" w:asciiTheme="minorHAnsi" w:cstheme="minorHAnsi" w:hAnsiTheme="minorHAnsi"/>
                <w:sz w:val="22"/>
                <w:szCs w:val="22"/>
              </w:rPr>
            </w:pPr>
            <w:r>
              <w:rPr>
                <w:rFonts w:eastAsia="Times" w:cs="Calibri" w:ascii="Calibri" w:hAnsi="Calibri" w:asciiTheme="minorHAnsi" w:cstheme="minorHAnsi" w:hAnsiTheme="minorHAnsi"/>
                <w:kern w:val="0"/>
                <w:sz w:val="22"/>
                <w:szCs w:val="22"/>
                <w:lang w:val="fr-FR" w:eastAsia="fr-FR" w:bidi="ar-SA"/>
              </w:rPr>
              <w:t>Il est passé par procédure adaptée en application des articles L. 2123-1 et R. 2123-1 au R. 2123-7 du CCP]</w:t>
            </w:r>
          </w:p>
        </w:tc>
      </w:tr>
    </w:tbl>
    <w:p>
      <w:pPr>
        <w:pStyle w:val="Normal"/>
        <w:rPr>
          <w:rFonts w:ascii="Calibri" w:hAnsi="Calibri" w:cs="Arial" w:asciiTheme="minorHAnsi" w:hAnsiTheme="minorHAnsi"/>
          <w:sz w:val="18"/>
        </w:rPr>
      </w:pPr>
      <w:r>
        <w:rPr>
          <w:rFonts w:cs="Arial" w:ascii="Calibri" w:hAnsi="Calibri"/>
          <w:sz w:val="18"/>
        </w:rPr>
      </w:r>
    </w:p>
    <w:p>
      <w:pPr>
        <w:pStyle w:val="Normal"/>
        <w:rPr>
          <w:rFonts w:ascii="Calibri" w:hAnsi="Calibri" w:cs="Arial" w:asciiTheme="minorHAnsi" w:hAnsiTheme="minorHAnsi"/>
          <w:sz w:val="18"/>
        </w:rPr>
      </w:pPr>
      <w:r>
        <w:rPr>
          <w:rFonts w:cs="Arial" w:ascii="Calibri" w:hAnsi="Calibri"/>
          <w:sz w:val="18"/>
        </w:rPr>
      </w:r>
    </w:p>
    <w:p>
      <w:pPr>
        <w:pStyle w:val="Normal"/>
        <w:rPr>
          <w:rFonts w:ascii="Calibri" w:hAnsi="Calibri" w:cs="Arial" w:asciiTheme="minorHAnsi" w:hAnsiTheme="minorHAnsi"/>
          <w:sz w:val="18"/>
        </w:rPr>
      </w:pPr>
      <w:r>
        <w:rPr>
          <w:rFonts w:cs="Arial" w:ascii="Calibri" w:hAnsi="Calibri"/>
          <w:sz w:val="18"/>
        </w:rPr>
      </w:r>
    </w:p>
    <w:sdt>
      <w:sdtPr>
        <w:docPartObj>
          <w:docPartGallery w:val="Table of Contents"/>
          <w:docPartUnique w:val="true"/>
        </w:docPartObj>
      </w:sdtPr>
      <w:sdtContent>
        <w:p>
          <w:pPr>
            <w:pStyle w:val="Titredetabledesmatires"/>
            <w:rPr>
              <w:rFonts w:ascii="Calibri" w:hAnsi="Calibri" w:asciiTheme="minorHAnsi" w:hAnsiTheme="minorHAnsi"/>
              <w:color w:val="auto"/>
              <w:sz w:val="32"/>
            </w:rPr>
          </w:pPr>
          <w:r>
            <w:rPr>
              <w:rFonts w:ascii="Calibri" w:hAnsi="Calibri" w:asciiTheme="minorHAnsi" w:hAnsiTheme="minorHAnsi"/>
              <w:color w:val="auto"/>
              <w:sz w:val="32"/>
              <w:u w:val="single"/>
            </w:rPr>
            <w:t>TABLE DES MATIERES</w:t>
          </w:r>
        </w:p>
        <w:p>
          <w:pPr>
            <w:pStyle w:val="Normal"/>
            <w:rPr>
              <w:rFonts w:ascii="Calibri" w:hAnsi="Calibri" w:asciiTheme="minorHAnsi" w:hAnsiTheme="minorHAnsi"/>
            </w:rPr>
          </w:pPr>
          <w:r>
            <w:rPr>
              <w:rFonts w:asciiTheme="minorHAnsi" w:hAnsiTheme="minorHAnsi" w:ascii="Calibri" w:hAnsi="Calibri"/>
            </w:rPr>
          </w:r>
        </w:p>
        <w:p>
          <w:pPr>
            <w:pStyle w:val="Tabledesmatiresniveau1"/>
            <w:tabs>
              <w:tab w:val="clear" w:pos="708"/>
              <w:tab w:val="right" w:pos="9736" w:leader="dot"/>
            </w:tabs>
            <w:rPr>
              <w:rFonts w:ascii="Calibri" w:hAnsi="Calibri" w:eastAsia="Arial" w:cs="Arial" w:asciiTheme="minorHAnsi" w:cstheme="minorBidi" w:eastAsiaTheme="minorEastAsia" w:hAnsiTheme="minorHAnsi"/>
              <w:sz w:val="22"/>
              <w:szCs w:val="22"/>
            </w:rPr>
          </w:pPr>
          <w:r>
            <w:fldChar w:fldCharType="begin"/>
          </w:r>
          <w:r>
            <w:rPr>
              <w:webHidden/>
              <w:rStyle w:val="Sautdindex"/>
              <w:caps/>
              <w:b/>
              <w:vanish w:val="false"/>
            </w:rPr>
            <w:instrText> TOC \z \o "1-3" \u \h</w:instrText>
          </w:r>
          <w:r>
            <w:rPr>
              <w:webHidden/>
              <w:rStyle w:val="Sautdindex"/>
              <w:caps/>
              <w:b/>
              <w:vanish w:val="false"/>
            </w:rPr>
            <w:fldChar w:fldCharType="separate"/>
          </w:r>
          <w:hyperlink w:anchor="_Toc126921968" w:tgtFrame="#_Toc126921968">
            <w:r>
              <w:rPr>
                <w:webHidden/>
                <w:rStyle w:val="Sautdindex"/>
                <w:b/>
                <w:caps/>
                <w:vanish w:val="false"/>
              </w:rPr>
              <w:t>conditions PARTICULIERES – acte d’engagement</w:t>
            </w:r>
            <w:r>
              <w:rPr>
                <w:webHidden/>
              </w:rPr>
              <w:fldChar w:fldCharType="begin"/>
            </w:r>
            <w:r>
              <w:rPr>
                <w:webHidden/>
              </w:rPr>
              <w:instrText>PAGEREF _Toc126921968 \h</w:instrText>
            </w:r>
            <w:r>
              <w:rPr>
                <w:webHidden/>
              </w:rPr>
              <w:fldChar w:fldCharType="separate"/>
            </w:r>
            <w:r>
              <w:rPr>
                <w:rStyle w:val="Sautdindex"/>
              </w:rPr>
              <w:tab/>
              <w:t>4</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1969" w:tgtFrame="#_Toc126921969">
            <w:r>
              <w:rPr>
                <w:webHidden/>
                <w:rStyle w:val="Sautdindex"/>
                <w:b/>
                <w:caps/>
                <w:vanish w:val="false"/>
              </w:rPr>
              <w:t>ARTICLE 1 :</w:t>
            </w:r>
            <w:r>
              <w:rPr>
                <w:rStyle w:val="Sautdindex"/>
                <w:rFonts w:eastAsia="Arial" w:cs="Arial" w:ascii="Calibri" w:hAnsi="Calibri" w:asciiTheme="minorHAnsi" w:cstheme="minorBidi" w:eastAsiaTheme="minorEastAsia" w:hAnsiTheme="minorHAnsi"/>
                <w:sz w:val="22"/>
                <w:szCs w:val="22"/>
              </w:rPr>
              <w:tab/>
            </w:r>
            <w:r>
              <w:rPr>
                <w:rStyle w:val="Sautdindex"/>
                <w:b/>
                <w:caps/>
              </w:rPr>
              <w:t>Objet du contrat</w:t>
            </w:r>
            <w:r>
              <w:rPr>
                <w:webHidden/>
              </w:rPr>
              <w:fldChar w:fldCharType="begin"/>
            </w:r>
            <w:r>
              <w:rPr>
                <w:webHidden/>
              </w:rPr>
              <w:instrText>PAGEREF _Toc126921969 \h</w:instrText>
            </w:r>
            <w:r>
              <w:rPr>
                <w:webHidden/>
              </w:rPr>
              <w:fldChar w:fldCharType="separate"/>
            </w:r>
            <w:r>
              <w:rPr>
                <w:rStyle w:val="Sautdindex"/>
              </w:rPr>
              <w:tab/>
              <w:t>5</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1970" w:tgtFrame="#_Toc126921970">
            <w:r>
              <w:rPr>
                <w:webHidden/>
                <w:rStyle w:val="Sautdindex"/>
                <w:b/>
                <w:caps/>
                <w:vanish w:val="false"/>
              </w:rPr>
              <w:t>ARTICLE 2 :</w:t>
            </w:r>
            <w:r>
              <w:rPr>
                <w:rStyle w:val="Sautdindex"/>
                <w:rFonts w:eastAsia="Arial" w:cs="Arial" w:ascii="Calibri" w:hAnsi="Calibri" w:asciiTheme="minorHAnsi" w:cstheme="minorBidi" w:eastAsiaTheme="minorEastAsia" w:hAnsiTheme="minorHAnsi"/>
                <w:sz w:val="22"/>
                <w:szCs w:val="22"/>
              </w:rPr>
              <w:tab/>
            </w:r>
            <w:r>
              <w:rPr>
                <w:rStyle w:val="Sautdindex"/>
                <w:b/>
                <w:caps/>
              </w:rPr>
              <w:t>Documents contractuels</w:t>
            </w:r>
            <w:r>
              <w:rPr>
                <w:webHidden/>
              </w:rPr>
              <w:fldChar w:fldCharType="begin"/>
            </w:r>
            <w:r>
              <w:rPr>
                <w:webHidden/>
              </w:rPr>
              <w:instrText>PAGEREF _Toc126921970 \h</w:instrText>
            </w:r>
            <w:r>
              <w:rPr>
                <w:webHidden/>
              </w:rPr>
              <w:fldChar w:fldCharType="separate"/>
            </w:r>
            <w:r>
              <w:rPr>
                <w:rStyle w:val="Sautdindex"/>
              </w:rPr>
              <w:tab/>
              <w:t>5</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1971" w:tgtFrame="#_Toc126921971">
            <w:r>
              <w:rPr>
                <w:webHidden/>
                <w:rStyle w:val="Sautdindex"/>
                <w:b/>
                <w:caps/>
                <w:vanish w:val="false"/>
              </w:rPr>
              <w:t>ARTICLE 3 :</w:t>
            </w:r>
            <w:r>
              <w:rPr>
                <w:rStyle w:val="Sautdindex"/>
                <w:rFonts w:eastAsia="Arial" w:cs="Arial" w:ascii="Calibri" w:hAnsi="Calibri" w:asciiTheme="minorHAnsi" w:cstheme="minorBidi" w:eastAsiaTheme="minorEastAsia" w:hAnsiTheme="minorHAnsi"/>
                <w:sz w:val="22"/>
                <w:szCs w:val="22"/>
              </w:rPr>
              <w:tab/>
            </w:r>
            <w:r>
              <w:rPr>
                <w:rStyle w:val="Sautdindex"/>
                <w:b/>
                <w:caps/>
              </w:rPr>
              <w:t>CaractÉristiques gÉnÉrales du contrat</w:t>
            </w:r>
            <w:r>
              <w:rPr>
                <w:webHidden/>
              </w:rPr>
              <w:fldChar w:fldCharType="begin"/>
            </w:r>
            <w:r>
              <w:rPr>
                <w:webHidden/>
              </w:rPr>
              <w:instrText>PAGEREF _Toc126921971 \h</w:instrText>
            </w:r>
            <w:r>
              <w:rPr>
                <w:webHidden/>
              </w:rPr>
              <w:fldChar w:fldCharType="separate"/>
            </w:r>
            <w:r>
              <w:rPr>
                <w:rStyle w:val="Sautdindex"/>
              </w:rPr>
              <w:tab/>
              <w:t>6</w:t>
            </w:r>
            <w:r>
              <w:rPr>
                <w:webHidden/>
              </w:rPr>
              <w:fldChar w:fldCharType="end"/>
            </w:r>
          </w:hyperlink>
        </w:p>
        <w:p>
          <w:pPr>
            <w:pStyle w:val="Tabledesmatiresniveau2"/>
            <w:rPr/>
          </w:pPr>
          <w:hyperlink w:anchor="_Toc126921972" w:tgtFrame="#_Toc126921972">
            <w:r>
              <w:rPr>
                <w:webHidden/>
              </w:rPr>
              <w:fldChar w:fldCharType="begin"/>
            </w:r>
            <w:r>
              <w:rPr>
                <w:webHidden/>
              </w:rPr>
              <w:instrText>PAGEREF _Toc126921972 \h</w:instrText>
            </w:r>
            <w:r>
              <w:rPr>
                <w:webHidden/>
              </w:rPr>
              <w:fldChar w:fldCharType="separate"/>
            </w:r>
            <w:r>
              <w:rPr>
                <w:webHidden/>
                <w:rStyle w:val="Sautdindex"/>
                <w:vanish w:val="false"/>
              </w:rPr>
              <w:t>Forme du contrat</w:t>
              <w:tab/>
              <w:t>6</w:t>
            </w:r>
            <w:r>
              <w:rPr>
                <w:webHidden/>
              </w:rPr>
              <w:fldChar w:fldCharType="end"/>
            </w:r>
          </w:hyperlink>
        </w:p>
        <w:p>
          <w:pPr>
            <w:pStyle w:val="Tabledesmatiresniveau2"/>
            <w:rPr/>
          </w:pPr>
          <w:hyperlink w:anchor="_Toc126921973" w:tgtFrame="#_Toc126921973">
            <w:r>
              <w:rPr>
                <w:webHidden/>
              </w:rPr>
              <w:fldChar w:fldCharType="begin"/>
            </w:r>
            <w:r>
              <w:rPr>
                <w:webHidden/>
              </w:rPr>
              <w:instrText>PAGEREF _Toc126921973 \h</w:instrText>
            </w:r>
            <w:r>
              <w:rPr>
                <w:webHidden/>
              </w:rPr>
              <w:fldChar w:fldCharType="separate"/>
            </w:r>
            <w:r>
              <w:rPr>
                <w:webHidden/>
                <w:rStyle w:val="Sautdindex"/>
                <w:vanish w:val="false"/>
              </w:rPr>
              <w:t>Durée du contrat</w:t>
              <w:tab/>
              <w:t>7</w:t>
            </w:r>
            <w:r>
              <w:rPr>
                <w:webHidden/>
              </w:rPr>
              <w:fldChar w:fldCharType="end"/>
            </w:r>
          </w:hyperlink>
        </w:p>
        <w:p>
          <w:pPr>
            <w:pStyle w:val="Tabledesmatiresniveau2"/>
            <w:rPr/>
          </w:pPr>
          <w:hyperlink w:anchor="_Toc126921974" w:tgtFrame="#_Toc126921974">
            <w:r>
              <w:rPr>
                <w:webHidden/>
              </w:rPr>
              <w:fldChar w:fldCharType="begin"/>
            </w:r>
            <w:r>
              <w:rPr>
                <w:webHidden/>
              </w:rPr>
              <w:instrText>PAGEREF _Toc126921974 \h</w:instrText>
            </w:r>
            <w:r>
              <w:rPr>
                <w:webHidden/>
              </w:rPr>
              <w:fldChar w:fldCharType="separate"/>
            </w:r>
            <w:r>
              <w:rPr>
                <w:webHidden/>
                <w:rStyle w:val="Sautdindex"/>
                <w:vanish w:val="false"/>
              </w:rPr>
              <w:t>Déclenchement et délai [d’exécution des prestations][de livraison des fournitures]</w:t>
              <w:tab/>
              <w:t>7</w:t>
            </w:r>
            <w:r>
              <w:rPr>
                <w:webHidden/>
              </w:rPr>
              <w:fldChar w:fldCharType="end"/>
            </w:r>
          </w:hyperlink>
        </w:p>
        <w:p>
          <w:pPr>
            <w:pStyle w:val="Tabledesmatiresniveau2"/>
            <w:rPr/>
          </w:pPr>
          <w:hyperlink w:anchor="_Toc126921975" w:tgtFrame="#_Toc126921975">
            <w:r>
              <w:rPr>
                <w:webHidden/>
              </w:rPr>
              <w:fldChar w:fldCharType="begin"/>
            </w:r>
            <w:r>
              <w:rPr>
                <w:webHidden/>
              </w:rPr>
              <w:instrText>PAGEREF _Toc126921975 \h</w:instrText>
            </w:r>
            <w:r>
              <w:rPr>
                <w:webHidden/>
              </w:rPr>
              <w:fldChar w:fldCharType="separate"/>
            </w:r>
            <w:r>
              <w:rPr>
                <w:webHidden/>
                <w:rStyle w:val="Sautdindex"/>
                <w:vanish w:val="false"/>
              </w:rPr>
              <w:t>Modalités de passation des bons de commande</w:t>
              <w:tab/>
              <w:t>7</w:t>
            </w:r>
            <w:r>
              <w:rPr>
                <w:webHidden/>
              </w:rPr>
              <w:fldChar w:fldCharType="end"/>
            </w:r>
          </w:hyperlink>
        </w:p>
        <w:p>
          <w:pPr>
            <w:pStyle w:val="Tabledesmatiresniveau2"/>
            <w:rPr/>
          </w:pPr>
          <w:hyperlink w:anchor="_Toc126921976" w:tgtFrame="#_Toc126921976">
            <w:r>
              <w:rPr>
                <w:webHidden/>
              </w:rPr>
              <w:fldChar w:fldCharType="begin"/>
            </w:r>
            <w:r>
              <w:rPr>
                <w:webHidden/>
              </w:rPr>
              <w:instrText>PAGEREF _Toc126921976 \h</w:instrText>
            </w:r>
            <w:r>
              <w:rPr>
                <w:webHidden/>
              </w:rPr>
              <w:fldChar w:fldCharType="separate"/>
            </w:r>
            <w:r>
              <w:rPr>
                <w:webHidden/>
                <w:rStyle w:val="Sautdindex"/>
                <w:vanish w:val="false"/>
              </w:rPr>
              <w:t>Modalités d’affermissement des tranches</w:t>
              <w:tab/>
              <w:t>8</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1977" w:tgtFrame="#_Toc126921977">
            <w:r>
              <w:rPr>
                <w:webHidden/>
                <w:rStyle w:val="Sautdindex"/>
                <w:b/>
                <w:caps/>
                <w:vanish w:val="false"/>
              </w:rPr>
              <w:t>ARTICLE 4 :</w:t>
            </w:r>
            <w:r>
              <w:rPr>
                <w:rStyle w:val="Sautdindex"/>
                <w:rFonts w:eastAsia="Arial" w:cs="Arial" w:ascii="Calibri" w:hAnsi="Calibri" w:asciiTheme="minorHAnsi" w:cstheme="minorBidi" w:eastAsiaTheme="minorEastAsia" w:hAnsiTheme="minorHAnsi"/>
                <w:sz w:val="22"/>
                <w:szCs w:val="22"/>
              </w:rPr>
              <w:tab/>
            </w:r>
            <w:r>
              <w:rPr>
                <w:rStyle w:val="Sautdindex"/>
                <w:b/>
                <w:caps/>
              </w:rPr>
              <w:t>Dispositions financiÈres</w:t>
            </w:r>
            <w:r>
              <w:rPr>
                <w:webHidden/>
              </w:rPr>
              <w:fldChar w:fldCharType="begin"/>
            </w:r>
            <w:r>
              <w:rPr>
                <w:webHidden/>
              </w:rPr>
              <w:instrText>PAGEREF _Toc126921977 \h</w:instrText>
            </w:r>
            <w:r>
              <w:rPr>
                <w:webHidden/>
              </w:rPr>
              <w:fldChar w:fldCharType="separate"/>
            </w:r>
            <w:r>
              <w:rPr>
                <w:rStyle w:val="Sautdindex"/>
              </w:rPr>
              <w:tab/>
              <w:t>8</w:t>
            </w:r>
            <w:r>
              <w:rPr>
                <w:webHidden/>
              </w:rPr>
              <w:fldChar w:fldCharType="end"/>
            </w:r>
          </w:hyperlink>
        </w:p>
        <w:p>
          <w:pPr>
            <w:pStyle w:val="Tabledesmatiresniveau2"/>
            <w:rPr/>
          </w:pPr>
          <w:hyperlink w:anchor="_Toc126921978" w:tgtFrame="#_Toc126921978">
            <w:r>
              <w:rPr>
                <w:webHidden/>
              </w:rPr>
              <w:fldChar w:fldCharType="begin"/>
            </w:r>
            <w:r>
              <w:rPr>
                <w:webHidden/>
              </w:rPr>
              <w:instrText>PAGEREF _Toc126921978 \h</w:instrText>
            </w:r>
            <w:r>
              <w:rPr>
                <w:webHidden/>
              </w:rPr>
              <w:fldChar w:fldCharType="separate"/>
            </w:r>
            <w:r>
              <w:rPr>
                <w:webHidden/>
                <w:rStyle w:val="Sautdindex"/>
                <w:vanish w:val="false"/>
              </w:rPr>
              <w:t>Montant du contrat</w:t>
              <w:tab/>
              <w:t>8</w:t>
            </w:r>
            <w:r>
              <w:rPr>
                <w:webHidden/>
              </w:rPr>
              <w:fldChar w:fldCharType="end"/>
            </w:r>
          </w:hyperlink>
        </w:p>
        <w:p>
          <w:pPr>
            <w:pStyle w:val="Tabledesmatiresniveau2"/>
            <w:rPr/>
          </w:pPr>
          <w:hyperlink w:anchor="_Toc126921979" w:tgtFrame="#_Toc126921979">
            <w:r>
              <w:rPr>
                <w:webHidden/>
              </w:rPr>
              <w:fldChar w:fldCharType="begin"/>
            </w:r>
            <w:r>
              <w:rPr>
                <w:webHidden/>
              </w:rPr>
              <w:instrText>PAGEREF _Toc126921979 \h</w:instrText>
            </w:r>
            <w:r>
              <w:rPr>
                <w:webHidden/>
              </w:rPr>
              <w:fldChar w:fldCharType="separate"/>
            </w:r>
            <w:r>
              <w:rPr>
                <w:webHidden/>
                <w:rStyle w:val="Sautdindex"/>
                <w:vanish w:val="false"/>
              </w:rPr>
              <w:t>Forme des prix</w:t>
              <w:tab/>
              <w:t>11</w:t>
            </w:r>
            <w:r>
              <w:rPr>
                <w:webHidden/>
              </w:rPr>
              <w:fldChar w:fldCharType="end"/>
            </w:r>
          </w:hyperlink>
        </w:p>
        <w:p>
          <w:pPr>
            <w:pStyle w:val="Tabledesmatiresniveau2"/>
            <w:rPr/>
          </w:pPr>
          <w:hyperlink w:anchor="_Toc126921980" w:tgtFrame="#_Toc126921980">
            <w:r>
              <w:rPr>
                <w:webHidden/>
              </w:rPr>
              <w:fldChar w:fldCharType="begin"/>
            </w:r>
            <w:r>
              <w:rPr>
                <w:webHidden/>
              </w:rPr>
              <w:instrText>PAGEREF _Toc126921980 \h</w:instrText>
            </w:r>
            <w:r>
              <w:rPr>
                <w:webHidden/>
              </w:rPr>
              <w:fldChar w:fldCharType="separate"/>
            </w:r>
            <w:r>
              <w:rPr>
                <w:webHidden/>
                <w:rStyle w:val="Sautdindex"/>
                <w:vanish w:val="false"/>
              </w:rPr>
              <w:t>Avance</w:t>
              <w:tab/>
              <w:t>11</w:t>
            </w:r>
            <w:r>
              <w:rPr>
                <w:webHidden/>
              </w:rPr>
              <w:fldChar w:fldCharType="end"/>
            </w:r>
          </w:hyperlink>
        </w:p>
        <w:p>
          <w:pPr>
            <w:pStyle w:val="Tabledesmatiresniveau2"/>
            <w:rPr/>
          </w:pPr>
          <w:hyperlink w:anchor="_Toc126921981" w:tgtFrame="#_Toc126921981">
            <w:r>
              <w:rPr>
                <w:webHidden/>
              </w:rPr>
              <w:fldChar w:fldCharType="begin"/>
            </w:r>
            <w:r>
              <w:rPr>
                <w:webHidden/>
              </w:rPr>
              <w:instrText>PAGEREF _Toc126921981 \h</w:instrText>
            </w:r>
            <w:r>
              <w:rPr>
                <w:webHidden/>
              </w:rPr>
              <w:fldChar w:fldCharType="separate"/>
            </w:r>
            <w:r>
              <w:rPr>
                <w:webHidden/>
                <w:rStyle w:val="Sautdindex"/>
                <w:vanish w:val="false"/>
              </w:rPr>
              <w:t>Modalités de paiement</w:t>
              <w:tab/>
              <w:t>11</w:t>
            </w:r>
            <w:r>
              <w:rPr>
                <w:webHidden/>
              </w:rPr>
              <w:fldChar w:fldCharType="end"/>
            </w:r>
          </w:hyperlink>
        </w:p>
        <w:p>
          <w:pPr>
            <w:pStyle w:val="Tabledesmatiresniveau2"/>
            <w:rPr/>
          </w:pPr>
          <w:hyperlink w:anchor="_Toc126921982" w:tgtFrame="#_Toc126921982">
            <w:r>
              <w:rPr>
                <w:webHidden/>
              </w:rPr>
              <w:fldChar w:fldCharType="begin"/>
            </w:r>
            <w:r>
              <w:rPr>
                <w:webHidden/>
              </w:rPr>
              <w:instrText>PAGEREF _Toc126921982 \h</w:instrText>
            </w:r>
            <w:r>
              <w:rPr>
                <w:webHidden/>
              </w:rPr>
              <w:fldChar w:fldCharType="separate"/>
            </w:r>
            <w:r>
              <w:rPr>
                <w:webHidden/>
                <w:rStyle w:val="Sautdindex"/>
                <w:vanish w:val="false"/>
              </w:rPr>
              <w:t>Délais de paiement et intérêts moratoires</w:t>
              <w:tab/>
              <w:t>12</w:t>
            </w:r>
            <w:r>
              <w:rPr>
                <w:webHidden/>
              </w:rPr>
              <w:fldChar w:fldCharType="end"/>
            </w:r>
          </w:hyperlink>
        </w:p>
        <w:p>
          <w:pPr>
            <w:pStyle w:val="Tabledesmatiresniveau2"/>
            <w:rPr/>
          </w:pPr>
          <w:hyperlink w:anchor="_Toc126921983" w:tgtFrame="#_Toc126921983">
            <w:r>
              <w:rPr>
                <w:webHidden/>
              </w:rPr>
              <w:fldChar w:fldCharType="begin"/>
            </w:r>
            <w:r>
              <w:rPr>
                <w:webHidden/>
              </w:rPr>
              <w:instrText>PAGEREF _Toc126921983 \h</w:instrText>
            </w:r>
            <w:r>
              <w:rPr>
                <w:webHidden/>
              </w:rPr>
              <w:fldChar w:fldCharType="separate"/>
            </w:r>
            <w:r>
              <w:rPr>
                <w:webHidden/>
                <w:rStyle w:val="Sautdindex"/>
                <w:vanish w:val="false"/>
              </w:rPr>
              <w:t>Présentation des demandes de paiement</w:t>
              <w:tab/>
              <w:t>12</w:t>
            </w:r>
            <w:r>
              <w:rPr>
                <w:webHidden/>
              </w:rPr>
              <w:fldChar w:fldCharType="end"/>
            </w:r>
          </w:hyperlink>
        </w:p>
        <w:p>
          <w:pPr>
            <w:pStyle w:val="Tabledesmatiresniveau2"/>
            <w:rPr/>
          </w:pPr>
          <w:hyperlink w:anchor="_Toc126921984" w:tgtFrame="#_Toc126921984">
            <w:r>
              <w:rPr>
                <w:webHidden/>
              </w:rPr>
              <w:fldChar w:fldCharType="begin"/>
            </w:r>
            <w:r>
              <w:rPr>
                <w:webHidden/>
              </w:rPr>
              <w:instrText>PAGEREF _Toc126921984 \h</w:instrText>
            </w:r>
            <w:r>
              <w:rPr>
                <w:webHidden/>
              </w:rPr>
              <w:fldChar w:fldCharType="separate"/>
            </w:r>
            <w:r>
              <w:rPr>
                <w:webHidden/>
                <w:rStyle w:val="Sautdindex"/>
                <w:vanish w:val="false"/>
              </w:rPr>
              <w:t>Virement bancaire</w:t>
              <w:tab/>
              <w:t>13</w:t>
            </w:r>
            <w:r>
              <w:rPr>
                <w:webHidden/>
              </w:rPr>
              <w:fldChar w:fldCharType="end"/>
            </w:r>
          </w:hyperlink>
        </w:p>
        <w:p>
          <w:pPr>
            <w:pStyle w:val="Tabledesmatiresniveau2"/>
            <w:rPr/>
          </w:pPr>
          <w:hyperlink w:anchor="_Toc126921985" w:tgtFrame="#_Toc126921985">
            <w:r>
              <w:rPr>
                <w:webHidden/>
              </w:rPr>
              <w:fldChar w:fldCharType="begin"/>
            </w:r>
            <w:r>
              <w:rPr>
                <w:webHidden/>
              </w:rPr>
              <w:instrText>PAGEREF _Toc126921985 \h</w:instrText>
            </w:r>
            <w:r>
              <w:rPr>
                <w:webHidden/>
              </w:rPr>
              <w:fldChar w:fldCharType="separate"/>
            </w:r>
            <w:r>
              <w:rPr>
                <w:webHidden/>
                <w:rStyle w:val="Sautdindex"/>
                <w:vanish w:val="false"/>
              </w:rPr>
              <w:t>Taxe sur la valeur ajoutée</w:t>
              <w:tab/>
              <w:t>13</w:t>
            </w:r>
            <w:r>
              <w:rPr>
                <w:webHidden/>
              </w:rPr>
              <w:fldChar w:fldCharType="end"/>
            </w:r>
          </w:hyperlink>
        </w:p>
        <w:p>
          <w:pPr>
            <w:pStyle w:val="Tabledesmatiresniveau2"/>
            <w:rPr/>
          </w:pPr>
          <w:hyperlink w:anchor="_Toc126921986" w:tgtFrame="#_Toc126921986">
            <w:r>
              <w:rPr>
                <w:webHidden/>
              </w:rPr>
              <w:fldChar w:fldCharType="begin"/>
            </w:r>
            <w:r>
              <w:rPr>
                <w:webHidden/>
              </w:rPr>
              <w:instrText>PAGEREF _Toc126921986 \h</w:instrText>
            </w:r>
            <w:r>
              <w:rPr>
                <w:webHidden/>
              </w:rPr>
              <w:fldChar w:fldCharType="separate"/>
            </w:r>
            <w:r>
              <w:rPr>
                <w:webHidden/>
                <w:rStyle w:val="Sautdindex"/>
                <w:vanish w:val="false"/>
              </w:rPr>
              <w:t>Impôts et taxes</w:t>
              <w:tab/>
              <w:t>14</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1987" w:tgtFrame="#_Toc126921987">
            <w:r>
              <w:rPr>
                <w:webHidden/>
                <w:rStyle w:val="Sautdindex"/>
                <w:b/>
                <w:caps/>
                <w:vanish w:val="false"/>
              </w:rPr>
              <w:t>ARTICLE 5 :</w:t>
            </w:r>
            <w:r>
              <w:rPr>
                <w:rStyle w:val="Sautdindex"/>
                <w:rFonts w:eastAsia="Arial" w:cs="Arial" w:ascii="Calibri" w:hAnsi="Calibri" w:asciiTheme="minorHAnsi" w:cstheme="minorBidi" w:eastAsiaTheme="minorEastAsia" w:hAnsiTheme="minorHAnsi"/>
                <w:sz w:val="22"/>
                <w:szCs w:val="22"/>
              </w:rPr>
              <w:tab/>
            </w:r>
            <w:r>
              <w:rPr>
                <w:rStyle w:val="Sautdindex"/>
                <w:b/>
                <w:caps/>
              </w:rPr>
              <w:t>opÉrations de vÉrification et d’admission</w:t>
            </w:r>
            <w:r>
              <w:rPr>
                <w:webHidden/>
              </w:rPr>
              <w:fldChar w:fldCharType="begin"/>
            </w:r>
            <w:r>
              <w:rPr>
                <w:webHidden/>
              </w:rPr>
              <w:instrText>PAGEREF _Toc126921987 \h</w:instrText>
            </w:r>
            <w:r>
              <w:rPr>
                <w:webHidden/>
              </w:rPr>
              <w:fldChar w:fldCharType="separate"/>
            </w:r>
            <w:r>
              <w:rPr>
                <w:rStyle w:val="Sautdindex"/>
              </w:rPr>
              <w:tab/>
              <w:t>14</w:t>
            </w:r>
            <w:r>
              <w:rPr>
                <w:webHidden/>
              </w:rPr>
              <w:fldChar w:fldCharType="end"/>
            </w:r>
          </w:hyperlink>
        </w:p>
        <w:p>
          <w:pPr>
            <w:pStyle w:val="Tabledesmatiresniveau2"/>
            <w:rPr/>
          </w:pPr>
          <w:hyperlink w:anchor="_Toc126921988" w:tgtFrame="#_Toc126921988">
            <w:r>
              <w:rPr>
                <w:webHidden/>
                <w:rStyle w:val="Sautdindex"/>
                <w:rFonts w:cs="Calibri" w:cstheme="minorHAnsi"/>
                <w:vanish w:val="false"/>
              </w:rPr>
              <w:t>Opérations de vérification</w:t>
            </w:r>
            <w:r>
              <w:rPr>
                <w:webHidden/>
              </w:rPr>
              <w:fldChar w:fldCharType="begin"/>
            </w:r>
            <w:r>
              <w:rPr>
                <w:webHidden/>
              </w:rPr>
              <w:instrText>PAGEREF _Toc126921988 \h</w:instrText>
            </w:r>
            <w:r>
              <w:rPr>
                <w:webHidden/>
              </w:rPr>
              <w:fldChar w:fldCharType="separate"/>
            </w:r>
            <w:r>
              <w:rPr>
                <w:rStyle w:val="Sautdindex"/>
              </w:rPr>
              <w:tab/>
              <w:t>14</w:t>
            </w:r>
            <w:r>
              <w:rPr>
                <w:webHidden/>
              </w:rPr>
              <w:fldChar w:fldCharType="end"/>
            </w:r>
          </w:hyperlink>
        </w:p>
        <w:p>
          <w:pPr>
            <w:pStyle w:val="Tabledesmatiresniveau2"/>
            <w:rPr/>
          </w:pPr>
          <w:hyperlink w:anchor="_Toc126921989" w:tgtFrame="#_Toc126921989">
            <w:r>
              <w:rPr>
                <w:webHidden/>
                <w:rStyle w:val="Sautdindex"/>
                <w:rFonts w:cs="Calibri" w:cstheme="minorHAnsi"/>
                <w:vanish w:val="false"/>
              </w:rPr>
              <w:t>Admission des prestations et des fournitures</w:t>
            </w:r>
            <w:r>
              <w:rPr>
                <w:webHidden/>
              </w:rPr>
              <w:fldChar w:fldCharType="begin"/>
            </w:r>
            <w:r>
              <w:rPr>
                <w:webHidden/>
              </w:rPr>
              <w:instrText>PAGEREF _Toc126921989 \h</w:instrText>
            </w:r>
            <w:r>
              <w:rPr>
                <w:webHidden/>
              </w:rPr>
              <w:fldChar w:fldCharType="separate"/>
            </w:r>
            <w:r>
              <w:rPr>
                <w:rStyle w:val="Sautdindex"/>
              </w:rPr>
              <w:tab/>
              <w:t>14</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1990" w:tgtFrame="#_Toc126921990">
            <w:r>
              <w:rPr>
                <w:webHidden/>
                <w:rStyle w:val="Sautdindex"/>
                <w:b/>
                <w:caps/>
                <w:vanish w:val="false"/>
              </w:rPr>
              <w:t>ARTICLE 6 :</w:t>
            </w:r>
            <w:r>
              <w:rPr>
                <w:rStyle w:val="Sautdindex"/>
                <w:rFonts w:eastAsia="Arial" w:cs="Arial" w:ascii="Calibri" w:hAnsi="Calibri" w:asciiTheme="minorHAnsi" w:cstheme="minorBidi" w:eastAsiaTheme="minorEastAsia" w:hAnsiTheme="minorHAnsi"/>
                <w:sz w:val="22"/>
                <w:szCs w:val="22"/>
              </w:rPr>
              <w:tab/>
            </w:r>
            <w:r>
              <w:rPr>
                <w:rStyle w:val="Sautdindex"/>
                <w:b/>
                <w:caps/>
              </w:rPr>
              <w:t>ModalitÉs spÉcifiques d’exécution</w:t>
            </w:r>
            <w:r>
              <w:rPr>
                <w:webHidden/>
              </w:rPr>
              <w:fldChar w:fldCharType="begin"/>
            </w:r>
            <w:r>
              <w:rPr>
                <w:webHidden/>
              </w:rPr>
              <w:instrText>PAGEREF _Toc126921990 \h</w:instrText>
            </w:r>
            <w:r>
              <w:rPr>
                <w:webHidden/>
              </w:rPr>
              <w:fldChar w:fldCharType="separate"/>
            </w:r>
            <w:r>
              <w:rPr>
                <w:rStyle w:val="Sautdindex"/>
              </w:rPr>
              <w:tab/>
              <w:t>14</w:t>
            </w:r>
            <w:r>
              <w:rPr>
                <w:webHidden/>
              </w:rPr>
              <w:fldChar w:fldCharType="end"/>
            </w:r>
          </w:hyperlink>
        </w:p>
        <w:p>
          <w:pPr>
            <w:pStyle w:val="Tabledesmatiresniveau2"/>
            <w:rPr/>
          </w:pPr>
          <w:hyperlink w:anchor="_Toc126921991" w:tgtFrame="#_Toc126921991">
            <w:r>
              <w:rPr>
                <w:webHidden/>
                <w:rStyle w:val="Sautdindex"/>
                <w:rFonts w:cs="Calibri" w:cstheme="minorHAnsi"/>
                <w:vanish w:val="false"/>
              </w:rPr>
              <w:t>Tableau des livrables</w:t>
            </w:r>
            <w:r>
              <w:rPr>
                <w:webHidden/>
              </w:rPr>
              <w:fldChar w:fldCharType="begin"/>
            </w:r>
            <w:r>
              <w:rPr>
                <w:webHidden/>
              </w:rPr>
              <w:instrText>PAGEREF _Toc126921991 \h</w:instrText>
            </w:r>
            <w:r>
              <w:rPr>
                <w:webHidden/>
              </w:rPr>
              <w:fldChar w:fldCharType="separate"/>
            </w:r>
            <w:r>
              <w:rPr>
                <w:rStyle w:val="Sautdindex"/>
              </w:rPr>
              <w:tab/>
              <w:t>14</w:t>
            </w:r>
            <w:r>
              <w:rPr>
                <w:webHidden/>
              </w:rPr>
              <w:fldChar w:fldCharType="end"/>
            </w:r>
          </w:hyperlink>
        </w:p>
        <w:p>
          <w:pPr>
            <w:pStyle w:val="Tabledesmatiresniveau2"/>
            <w:rPr/>
          </w:pPr>
          <w:hyperlink w:anchor="_Toc126921992" w:tgtFrame="#_Toc126921992">
            <w:r>
              <w:rPr>
                <w:webHidden/>
                <w:rStyle w:val="Sautdindex"/>
                <w:rFonts w:cs="Calibri" w:cstheme="minorHAnsi"/>
                <w:vanish w:val="false"/>
              </w:rPr>
              <w:t>Expert en charge de l’exécution de la mission</w:t>
            </w:r>
            <w:r>
              <w:rPr>
                <w:webHidden/>
              </w:rPr>
              <w:fldChar w:fldCharType="begin"/>
            </w:r>
            <w:r>
              <w:rPr>
                <w:webHidden/>
              </w:rPr>
              <w:instrText>PAGEREF _Toc126921992 \h</w:instrText>
            </w:r>
            <w:r>
              <w:rPr>
                <w:webHidden/>
              </w:rPr>
              <w:fldChar w:fldCharType="separate"/>
            </w:r>
            <w:r>
              <w:rPr>
                <w:rStyle w:val="Sautdindex"/>
              </w:rPr>
              <w:tab/>
              <w:t>14</w:t>
            </w:r>
            <w:r>
              <w:rPr>
                <w:webHidden/>
              </w:rPr>
              <w:fldChar w:fldCharType="end"/>
            </w:r>
          </w:hyperlink>
        </w:p>
        <w:p>
          <w:pPr>
            <w:pStyle w:val="Tabledesmatiresniveau2"/>
            <w:rPr/>
          </w:pPr>
          <w:hyperlink w:anchor="_Toc126921993" w:tgtFrame="#_Toc126921993">
            <w:r>
              <w:rPr>
                <w:webHidden/>
                <w:rStyle w:val="Sautdindex"/>
                <w:rFonts w:cs="Calibri" w:cstheme="minorHAnsi"/>
                <w:vanish w:val="false"/>
              </w:rPr>
              <w:t>Lieu d’exécution</w:t>
            </w:r>
            <w:r>
              <w:rPr>
                <w:webHidden/>
              </w:rPr>
              <w:fldChar w:fldCharType="begin"/>
            </w:r>
            <w:r>
              <w:rPr>
                <w:webHidden/>
              </w:rPr>
              <w:instrText>PAGEREF _Toc126921993 \h</w:instrText>
            </w:r>
            <w:r>
              <w:rPr>
                <w:webHidden/>
              </w:rPr>
              <w:fldChar w:fldCharType="separate"/>
            </w:r>
            <w:r>
              <w:rPr>
                <w:rStyle w:val="Sautdindex"/>
              </w:rPr>
              <w:tab/>
              <w:t>15</w:t>
            </w:r>
            <w:r>
              <w:rPr>
                <w:webHidden/>
              </w:rPr>
              <w:fldChar w:fldCharType="end"/>
            </w:r>
          </w:hyperlink>
        </w:p>
        <w:p>
          <w:pPr>
            <w:pStyle w:val="Tabledesmatiresniveau2"/>
            <w:rPr/>
          </w:pPr>
          <w:hyperlink w:anchor="_Toc126921994" w:tgtFrame="#_Toc126921994">
            <w:r>
              <w:rPr>
                <w:webHidden/>
                <w:rStyle w:val="Sautdindex"/>
                <w:rFonts w:cs="Calibri" w:cstheme="minorHAnsi"/>
                <w:vanish w:val="false"/>
              </w:rPr>
              <w:t>Livraison</w:t>
            </w:r>
            <w:r>
              <w:rPr>
                <w:webHidden/>
              </w:rPr>
              <w:fldChar w:fldCharType="begin"/>
            </w:r>
            <w:r>
              <w:rPr>
                <w:webHidden/>
              </w:rPr>
              <w:instrText>PAGEREF _Toc126921994 \h</w:instrText>
            </w:r>
            <w:r>
              <w:rPr>
                <w:webHidden/>
              </w:rPr>
              <w:fldChar w:fldCharType="separate"/>
            </w:r>
            <w:r>
              <w:rPr>
                <w:rStyle w:val="Sautdindex"/>
              </w:rPr>
              <w:tab/>
              <w:t>15</w:t>
            </w:r>
            <w:r>
              <w:rPr>
                <w:webHidden/>
              </w:rPr>
              <w:fldChar w:fldCharType="end"/>
            </w:r>
          </w:hyperlink>
        </w:p>
        <w:p>
          <w:pPr>
            <w:pStyle w:val="Tabledesmatiresniveau2"/>
            <w:rPr/>
          </w:pPr>
          <w:hyperlink w:anchor="_Toc126921995" w:tgtFrame="#_Toc126921995">
            <w:r>
              <w:rPr>
                <w:webHidden/>
                <w:rStyle w:val="Sautdindex"/>
                <w:rFonts w:cs="Calibri" w:cstheme="minorHAnsi"/>
                <w:vanish w:val="false"/>
              </w:rPr>
              <w:t>Contrôle des exports</w:t>
            </w:r>
            <w:r>
              <w:rPr>
                <w:webHidden/>
              </w:rPr>
              <w:fldChar w:fldCharType="begin"/>
            </w:r>
            <w:r>
              <w:rPr>
                <w:webHidden/>
              </w:rPr>
              <w:instrText>PAGEREF _Toc126921995 \h</w:instrText>
            </w:r>
            <w:r>
              <w:rPr>
                <w:webHidden/>
              </w:rPr>
              <w:fldChar w:fldCharType="separate"/>
            </w:r>
            <w:r>
              <w:rPr>
                <w:rStyle w:val="Sautdindex"/>
              </w:rPr>
              <w:tab/>
              <w:t>16</w:t>
            </w:r>
            <w:r>
              <w:rPr>
                <w:webHidden/>
              </w:rPr>
              <w:fldChar w:fldCharType="end"/>
            </w:r>
          </w:hyperlink>
        </w:p>
        <w:p>
          <w:pPr>
            <w:pStyle w:val="Tabledesmatiresniveau2"/>
            <w:rPr/>
          </w:pPr>
          <w:hyperlink w:anchor="_Toc126921996" w:tgtFrame="#_Toc126921996">
            <w:r>
              <w:rPr>
                <w:webHidden/>
                <w:rStyle w:val="Sautdindex"/>
                <w:rFonts w:cs="Calibri" w:cstheme="minorHAnsi"/>
                <w:vanish w:val="false"/>
              </w:rPr>
              <w:t>Langue du contrat</w:t>
            </w:r>
            <w:r>
              <w:rPr>
                <w:webHidden/>
              </w:rPr>
              <w:fldChar w:fldCharType="begin"/>
            </w:r>
            <w:r>
              <w:rPr>
                <w:webHidden/>
              </w:rPr>
              <w:instrText>PAGEREF _Toc126921996 \h</w:instrText>
            </w:r>
            <w:r>
              <w:rPr>
                <w:webHidden/>
              </w:rPr>
              <w:fldChar w:fldCharType="separate"/>
            </w:r>
            <w:r>
              <w:rPr>
                <w:rStyle w:val="Sautdindex"/>
              </w:rPr>
              <w:tab/>
              <w:t>16</w:t>
            </w:r>
            <w:r>
              <w:rPr>
                <w:webHidden/>
              </w:rPr>
              <w:fldChar w:fldCharType="end"/>
            </w:r>
          </w:hyperlink>
        </w:p>
        <w:p>
          <w:pPr>
            <w:pStyle w:val="Tabledesmatiresniveau2"/>
            <w:rPr/>
          </w:pPr>
          <w:hyperlink w:anchor="_Toc126921997" w:tgtFrame="#_Toc126921997">
            <w:r>
              <w:rPr>
                <w:webHidden/>
                <w:rStyle w:val="Sautdindex"/>
                <w:rFonts w:cs="Calibri" w:cstheme="minorHAnsi"/>
                <w:vanish w:val="false"/>
              </w:rPr>
              <w:t xml:space="preserve">Engagement du </w:t>
            </w:r>
            <w:r>
              <w:rPr>
                <w:rStyle w:val="Sautdindex"/>
                <w:rFonts w:cs="Calibri" w:cstheme="minorHAnsi"/>
                <w:smallCaps/>
              </w:rPr>
              <w:t>Contractant</w:t>
            </w:r>
            <w:r>
              <w:rPr>
                <w:webHidden/>
              </w:rPr>
              <w:fldChar w:fldCharType="begin"/>
            </w:r>
            <w:r>
              <w:rPr>
                <w:webHidden/>
              </w:rPr>
              <w:instrText>PAGEREF _Toc126921997 \h</w:instrText>
            </w:r>
            <w:r>
              <w:rPr>
                <w:webHidden/>
              </w:rPr>
              <w:fldChar w:fldCharType="separate"/>
            </w:r>
            <w:r>
              <w:rPr>
                <w:rStyle w:val="Sautdindex"/>
              </w:rPr>
              <w:tab/>
              <w:t>16</w:t>
            </w:r>
            <w:r>
              <w:rPr>
                <w:webHidden/>
              </w:rPr>
              <w:fldChar w:fldCharType="end"/>
            </w:r>
          </w:hyperlink>
        </w:p>
        <w:p>
          <w:pPr>
            <w:pStyle w:val="Tabledesmatiresniveau2"/>
            <w:rPr/>
          </w:pPr>
          <w:hyperlink w:anchor="_Toc126921998" w:tgtFrame="#_Toc126921998">
            <w:r>
              <w:rPr>
                <w:webHidden/>
                <w:rStyle w:val="Sautdindex"/>
                <w:rFonts w:cs="Calibri" w:cstheme="minorHAnsi"/>
                <w:vanish w:val="false"/>
              </w:rPr>
              <w:t>Confidentialité</w:t>
            </w:r>
            <w:r>
              <w:rPr>
                <w:webHidden/>
              </w:rPr>
              <w:fldChar w:fldCharType="begin"/>
            </w:r>
            <w:r>
              <w:rPr>
                <w:webHidden/>
              </w:rPr>
              <w:instrText>PAGEREF _Toc126921998 \h</w:instrText>
            </w:r>
            <w:r>
              <w:rPr>
                <w:webHidden/>
              </w:rPr>
              <w:fldChar w:fldCharType="separate"/>
            </w:r>
            <w:r>
              <w:rPr>
                <w:rStyle w:val="Sautdindex"/>
              </w:rPr>
              <w:tab/>
              <w:t>17</w:t>
            </w:r>
            <w:r>
              <w:rPr>
                <w:webHidden/>
              </w:rPr>
              <w:fldChar w:fldCharType="end"/>
            </w:r>
          </w:hyperlink>
        </w:p>
        <w:p>
          <w:pPr>
            <w:pStyle w:val="Tabledesmatiresniveau2"/>
            <w:rPr/>
          </w:pPr>
          <w:hyperlink w:anchor="_Toc126921999" w:tgtFrame="#_Toc126921999">
            <w:r>
              <w:rPr>
                <w:webHidden/>
                <w:rStyle w:val="Sautdindex"/>
                <w:rFonts w:cs="Calibri" w:cstheme="minorHAnsi"/>
                <w:vanish w:val="false"/>
              </w:rPr>
              <w:t>Fournitures documents</w:t>
            </w:r>
            <w:r>
              <w:rPr>
                <w:webHidden/>
              </w:rPr>
              <w:fldChar w:fldCharType="begin"/>
            </w:r>
            <w:r>
              <w:rPr>
                <w:webHidden/>
              </w:rPr>
              <w:instrText>PAGEREF _Toc126921999 \h</w:instrText>
            </w:r>
            <w:r>
              <w:rPr>
                <w:webHidden/>
              </w:rPr>
              <w:fldChar w:fldCharType="separate"/>
            </w:r>
            <w:r>
              <w:rPr>
                <w:rStyle w:val="Sautdindex"/>
              </w:rPr>
              <w:tab/>
              <w:t>17</w:t>
            </w:r>
            <w:r>
              <w:rPr>
                <w:webHidden/>
              </w:rPr>
              <w:fldChar w:fldCharType="end"/>
            </w:r>
          </w:hyperlink>
        </w:p>
        <w:p>
          <w:pPr>
            <w:pStyle w:val="Tabledesmatiresniveau2"/>
            <w:rPr/>
          </w:pPr>
          <w:hyperlink w:anchor="_Toc126922000" w:tgtFrame="#_Toc126922000">
            <w:r>
              <w:rPr>
                <w:webHidden/>
                <w:rStyle w:val="Sautdindex"/>
                <w:rFonts w:cs="Calibri" w:cstheme="minorHAnsi"/>
                <w:vanish w:val="false"/>
              </w:rPr>
              <w:t>Assurance</w:t>
            </w:r>
            <w:r>
              <w:rPr>
                <w:webHidden/>
              </w:rPr>
              <w:fldChar w:fldCharType="begin"/>
            </w:r>
            <w:r>
              <w:rPr>
                <w:webHidden/>
              </w:rPr>
              <w:instrText>PAGEREF _Toc126922000 \h</w:instrText>
            </w:r>
            <w:r>
              <w:rPr>
                <w:webHidden/>
              </w:rPr>
              <w:fldChar w:fldCharType="separate"/>
            </w:r>
            <w:r>
              <w:rPr>
                <w:rStyle w:val="Sautdindex"/>
              </w:rPr>
              <w:tab/>
              <w:t>17</w:t>
            </w:r>
            <w:r>
              <w:rPr>
                <w:webHidden/>
              </w:rPr>
              <w:fldChar w:fldCharType="end"/>
            </w:r>
          </w:hyperlink>
        </w:p>
        <w:p>
          <w:pPr>
            <w:pStyle w:val="Tabledesmatiresniveau2"/>
            <w:rPr/>
          </w:pPr>
          <w:hyperlink w:anchor="_Toc126922001" w:tgtFrame="#_Toc126922001">
            <w:r>
              <w:rPr>
                <w:webHidden/>
                <w:rStyle w:val="Sautdindex"/>
                <w:rFonts w:cs="Calibri" w:cstheme="minorHAnsi"/>
                <w:vanish w:val="false"/>
              </w:rPr>
              <w:t>Point de contact et communication</w:t>
            </w:r>
            <w:r>
              <w:rPr>
                <w:webHidden/>
              </w:rPr>
              <w:fldChar w:fldCharType="begin"/>
            </w:r>
            <w:r>
              <w:rPr>
                <w:webHidden/>
              </w:rPr>
              <w:instrText>PAGEREF _Toc126922001 \h</w:instrText>
            </w:r>
            <w:r>
              <w:rPr>
                <w:webHidden/>
              </w:rPr>
              <w:fldChar w:fldCharType="separate"/>
            </w:r>
            <w:r>
              <w:rPr>
                <w:rStyle w:val="Sautdindex"/>
              </w:rPr>
              <w:tab/>
              <w:t>18</w:t>
            </w:r>
            <w:r>
              <w:rPr>
                <w:webHidden/>
              </w:rPr>
              <w:fldChar w:fldCharType="end"/>
            </w:r>
          </w:hyperlink>
        </w:p>
        <w:p>
          <w:pPr>
            <w:pStyle w:val="Tabledesmatiresniveau2"/>
            <w:rPr/>
          </w:pPr>
          <w:hyperlink w:anchor="_Toc126922002" w:tgtFrame="#_Toc126922002">
            <w:r>
              <w:rPr>
                <w:webHidden/>
                <w:rStyle w:val="Sautdindex"/>
                <w:rFonts w:cs="Calibri" w:cstheme="minorHAnsi"/>
                <w:vanish w:val="false"/>
              </w:rPr>
              <w:t>Engagement contre la déforestation</w:t>
            </w:r>
            <w:r>
              <w:rPr>
                <w:webHidden/>
              </w:rPr>
              <w:fldChar w:fldCharType="begin"/>
            </w:r>
            <w:r>
              <w:rPr>
                <w:webHidden/>
              </w:rPr>
              <w:instrText>PAGEREF _Toc126922002 \h</w:instrText>
            </w:r>
            <w:r>
              <w:rPr>
                <w:webHidden/>
              </w:rPr>
              <w:fldChar w:fldCharType="separate"/>
            </w:r>
            <w:r>
              <w:rPr>
                <w:rStyle w:val="Sautdindex"/>
              </w:rPr>
              <w:tab/>
              <w:t>18</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2003" w:tgtFrame="#_Toc126922003">
            <w:r>
              <w:rPr>
                <w:webHidden/>
                <w:rStyle w:val="Sautdindex"/>
                <w:b/>
                <w:caps/>
                <w:vanish w:val="false"/>
              </w:rPr>
              <w:t>ARTICLE 7 :</w:t>
            </w:r>
            <w:r>
              <w:rPr>
                <w:rStyle w:val="Sautdindex"/>
                <w:rFonts w:eastAsia="Arial" w:cs="Arial" w:ascii="Calibri" w:hAnsi="Calibri" w:asciiTheme="minorHAnsi" w:cstheme="minorBidi" w:eastAsiaTheme="minorEastAsia" w:hAnsiTheme="minorHAnsi"/>
                <w:sz w:val="22"/>
                <w:szCs w:val="22"/>
              </w:rPr>
              <w:tab/>
            </w:r>
            <w:r>
              <w:rPr>
                <w:rStyle w:val="Sautdindex"/>
                <w:b/>
                <w:caps/>
              </w:rPr>
              <w:t>Clause de réexamen</w:t>
            </w:r>
            <w:r>
              <w:rPr>
                <w:webHidden/>
              </w:rPr>
              <w:fldChar w:fldCharType="begin"/>
            </w:r>
            <w:r>
              <w:rPr>
                <w:webHidden/>
              </w:rPr>
              <w:instrText>PAGEREF _Toc126922003 \h</w:instrText>
            </w:r>
            <w:r>
              <w:rPr>
                <w:webHidden/>
              </w:rPr>
              <w:fldChar w:fldCharType="separate"/>
            </w:r>
            <w:r>
              <w:rPr>
                <w:rStyle w:val="Sautdindex"/>
              </w:rPr>
              <w:tab/>
              <w:t>19</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2004" w:tgtFrame="#_Toc126922004">
            <w:r>
              <w:rPr>
                <w:webHidden/>
                <w:rStyle w:val="Sautdindex"/>
                <w:b/>
                <w:caps/>
                <w:vanish w:val="false"/>
              </w:rPr>
              <w:t>ARTICLE 8 :</w:t>
            </w:r>
            <w:r>
              <w:rPr>
                <w:rStyle w:val="Sautdindex"/>
                <w:rFonts w:eastAsia="Arial" w:cs="Arial" w:ascii="Calibri" w:hAnsi="Calibri" w:asciiTheme="minorHAnsi" w:cstheme="minorBidi" w:eastAsiaTheme="minorEastAsia" w:hAnsiTheme="minorHAnsi"/>
                <w:sz w:val="22"/>
                <w:szCs w:val="22"/>
              </w:rPr>
              <w:tab/>
            </w:r>
            <w:r>
              <w:rPr>
                <w:rStyle w:val="Sautdindex"/>
                <w:b/>
                <w:caps/>
              </w:rPr>
              <w:t>RÉalisation de prestations similaires</w:t>
            </w:r>
            <w:r>
              <w:rPr>
                <w:webHidden/>
              </w:rPr>
              <w:fldChar w:fldCharType="begin"/>
            </w:r>
            <w:r>
              <w:rPr>
                <w:webHidden/>
              </w:rPr>
              <w:instrText>PAGEREF _Toc126922004 \h</w:instrText>
            </w:r>
            <w:r>
              <w:rPr>
                <w:webHidden/>
              </w:rPr>
              <w:fldChar w:fldCharType="separate"/>
            </w:r>
            <w:r>
              <w:rPr>
                <w:rStyle w:val="Sautdindex"/>
              </w:rPr>
              <w:tab/>
              <w:t>19</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2005" w:tgtFrame="#_Toc126922005">
            <w:r>
              <w:rPr>
                <w:webHidden/>
                <w:rStyle w:val="Sautdindex"/>
                <w:b/>
                <w:caps/>
                <w:vanish w:val="false"/>
              </w:rPr>
              <w:t>ARTICLE 9 :</w:t>
            </w:r>
            <w:r>
              <w:rPr>
                <w:rStyle w:val="Sautdindex"/>
                <w:rFonts w:eastAsia="Arial" w:cs="Arial" w:ascii="Calibri" w:hAnsi="Calibri" w:asciiTheme="minorHAnsi" w:cstheme="minorBidi" w:eastAsiaTheme="minorEastAsia" w:hAnsiTheme="minorHAnsi"/>
                <w:sz w:val="22"/>
                <w:szCs w:val="22"/>
              </w:rPr>
              <w:tab/>
            </w:r>
            <w:r>
              <w:rPr>
                <w:rStyle w:val="Sautdindex"/>
                <w:b/>
                <w:caps/>
              </w:rPr>
              <w:t>pÉnalitÉs</w:t>
            </w:r>
            <w:r>
              <w:rPr>
                <w:webHidden/>
              </w:rPr>
              <w:fldChar w:fldCharType="begin"/>
            </w:r>
            <w:r>
              <w:rPr>
                <w:webHidden/>
              </w:rPr>
              <w:instrText>PAGEREF _Toc126922005 \h</w:instrText>
            </w:r>
            <w:r>
              <w:rPr>
                <w:webHidden/>
              </w:rPr>
              <w:fldChar w:fldCharType="separate"/>
            </w:r>
            <w:r>
              <w:rPr>
                <w:rStyle w:val="Sautdindex"/>
              </w:rPr>
              <w:tab/>
              <w:t>19</w:t>
            </w:r>
            <w:r>
              <w:rPr>
                <w:webHidden/>
              </w:rPr>
              <w:fldChar w:fldCharType="end"/>
            </w:r>
          </w:hyperlink>
        </w:p>
        <w:p>
          <w:pPr>
            <w:pStyle w:val="Tabledesmatiresniveau2"/>
            <w:rPr/>
          </w:pPr>
          <w:hyperlink w:anchor="_Toc126922006" w:tgtFrame="#_Toc126922006">
            <w:r>
              <w:rPr>
                <w:webHidden/>
              </w:rPr>
              <w:fldChar w:fldCharType="begin"/>
            </w:r>
            <w:r>
              <w:rPr>
                <w:webHidden/>
              </w:rPr>
              <w:instrText>PAGEREF _Toc126922006 \h</w:instrText>
            </w:r>
            <w:r>
              <w:rPr>
                <w:webHidden/>
              </w:rPr>
              <w:fldChar w:fldCharType="separate"/>
            </w:r>
            <w:r>
              <w:rPr>
                <w:webHidden/>
                <w:rStyle w:val="Sautdindex"/>
                <w:vanish w:val="false"/>
              </w:rPr>
              <w:t>Pénalités sur livrables documentaires périodiques</w:t>
              <w:tab/>
              <w:t>19</w:t>
            </w:r>
            <w:r>
              <w:rPr>
                <w:webHidden/>
              </w:rPr>
              <w:fldChar w:fldCharType="end"/>
            </w:r>
          </w:hyperlink>
        </w:p>
        <w:p>
          <w:pPr>
            <w:pStyle w:val="Tabledesmatiresniveau2"/>
            <w:rPr/>
          </w:pPr>
          <w:hyperlink w:anchor="_Toc126922007" w:tgtFrame="#_Toc126922007">
            <w:r>
              <w:rPr>
                <w:webHidden/>
              </w:rPr>
              <w:fldChar w:fldCharType="begin"/>
            </w:r>
            <w:r>
              <w:rPr>
                <w:webHidden/>
              </w:rPr>
              <w:instrText>PAGEREF _Toc126922007 \h</w:instrText>
            </w:r>
            <w:r>
              <w:rPr>
                <w:webHidden/>
              </w:rPr>
              <w:fldChar w:fldCharType="separate"/>
            </w:r>
            <w:r>
              <w:rPr>
                <w:webHidden/>
                <w:rStyle w:val="Sautdindex"/>
                <w:vanish w:val="false"/>
              </w:rPr>
              <w:t>Pénalités sur remise d’un livrable final</w:t>
              <w:tab/>
              <w:t>19</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2008" w:tgtFrame="#_Toc126922008">
            <w:r>
              <w:rPr>
                <w:webHidden/>
                <w:rStyle w:val="Sautdindex"/>
                <w:b/>
                <w:caps/>
                <w:vanish w:val="false"/>
              </w:rPr>
              <w:t>ARTICLE 10 :</w:t>
            </w:r>
            <w:r>
              <w:rPr>
                <w:rStyle w:val="Sautdindex"/>
                <w:rFonts w:eastAsia="Arial" w:cs="Arial" w:ascii="Calibri" w:hAnsi="Calibri" w:asciiTheme="minorHAnsi" w:cstheme="minorBidi" w:eastAsiaTheme="minorEastAsia" w:hAnsiTheme="minorHAnsi"/>
                <w:sz w:val="22"/>
                <w:szCs w:val="22"/>
              </w:rPr>
              <w:tab/>
            </w:r>
            <w:r>
              <w:rPr>
                <w:rStyle w:val="Sautdindex"/>
                <w:b/>
                <w:caps/>
              </w:rPr>
              <w:t>propriÉtÉ intellectuelle</w:t>
            </w:r>
            <w:r>
              <w:rPr>
                <w:webHidden/>
              </w:rPr>
              <w:fldChar w:fldCharType="begin"/>
            </w:r>
            <w:r>
              <w:rPr>
                <w:webHidden/>
              </w:rPr>
              <w:instrText>PAGEREF _Toc126922008 \h</w:instrText>
            </w:r>
            <w:r>
              <w:rPr>
                <w:webHidden/>
              </w:rPr>
              <w:fldChar w:fldCharType="separate"/>
            </w:r>
            <w:r>
              <w:rPr>
                <w:rStyle w:val="Sautdindex"/>
              </w:rPr>
              <w:tab/>
              <w:t>20</w:t>
            </w:r>
            <w:r>
              <w:rPr>
                <w:webHidden/>
              </w:rPr>
              <w:fldChar w:fldCharType="end"/>
            </w:r>
          </w:hyperlink>
        </w:p>
        <w:p>
          <w:pPr>
            <w:pStyle w:val="Tabledesmatiresniveau2"/>
            <w:rPr/>
          </w:pPr>
          <w:hyperlink w:anchor="_Toc126922009" w:tgtFrame="#_Toc126922009">
            <w:r>
              <w:rPr>
                <w:webHidden/>
              </w:rPr>
              <w:fldChar w:fldCharType="begin"/>
            </w:r>
            <w:r>
              <w:rPr>
                <w:webHidden/>
              </w:rPr>
              <w:instrText>PAGEREF _Toc126922009 \h</w:instrText>
            </w:r>
            <w:r>
              <w:rPr>
                <w:webHidden/>
              </w:rPr>
              <w:fldChar w:fldCharType="separate"/>
            </w:r>
            <w:r>
              <w:rPr>
                <w:webHidden/>
                <w:rStyle w:val="Sautdindex"/>
                <w:vanish w:val="false"/>
              </w:rPr>
              <w:t>Définitions</w:t>
              <w:tab/>
              <w:t>20</w:t>
            </w:r>
            <w:r>
              <w:rPr>
                <w:webHidden/>
              </w:rPr>
              <w:fldChar w:fldCharType="end"/>
            </w:r>
          </w:hyperlink>
        </w:p>
        <w:p>
          <w:pPr>
            <w:pStyle w:val="Tabledesmatiresniveau2"/>
            <w:rPr/>
          </w:pPr>
          <w:hyperlink w:anchor="_Toc126922010" w:tgtFrame="#_Toc126922010">
            <w:r>
              <w:rPr>
                <w:webHidden/>
              </w:rPr>
              <w:fldChar w:fldCharType="begin"/>
            </w:r>
            <w:r>
              <w:rPr>
                <w:webHidden/>
              </w:rPr>
              <w:instrText>PAGEREF _Toc126922010 \h</w:instrText>
            </w:r>
            <w:r>
              <w:rPr>
                <w:webHidden/>
              </w:rPr>
              <w:fldChar w:fldCharType="separate"/>
            </w:r>
            <w:r>
              <w:rPr>
                <w:webHidden/>
                <w:rStyle w:val="Sautdindex"/>
                <w:vanish w:val="false"/>
              </w:rPr>
              <w:t>Propriété des résultats</w:t>
              <w:tab/>
              <w:t>20</w:t>
            </w:r>
            <w:r>
              <w:rPr>
                <w:webHidden/>
              </w:rPr>
              <w:fldChar w:fldCharType="end"/>
            </w:r>
          </w:hyperlink>
        </w:p>
        <w:p>
          <w:pPr>
            <w:pStyle w:val="Tabledesmatiresniveau2"/>
            <w:rPr/>
          </w:pPr>
          <w:hyperlink w:anchor="_Toc126922011" w:tgtFrame="#_Toc126922011">
            <w:r>
              <w:rPr>
                <w:webHidden/>
              </w:rPr>
              <w:fldChar w:fldCharType="begin"/>
            </w:r>
            <w:r>
              <w:rPr>
                <w:webHidden/>
              </w:rPr>
              <w:instrText>PAGEREF _Toc126922011 \h</w:instrText>
            </w:r>
            <w:r>
              <w:rPr>
                <w:webHidden/>
              </w:rPr>
              <w:fldChar w:fldCharType="separate"/>
            </w:r>
            <w:r>
              <w:rPr>
                <w:webHidden/>
                <w:rStyle w:val="Sautdindex"/>
                <w:vanish w:val="false"/>
              </w:rPr>
              <w:t>Exploitation des résultats</w:t>
              <w:tab/>
              <w:t>20</w:t>
            </w:r>
            <w:r>
              <w:rPr>
                <w:webHidden/>
              </w:rPr>
              <w:fldChar w:fldCharType="end"/>
            </w:r>
          </w:hyperlink>
        </w:p>
        <w:p>
          <w:pPr>
            <w:pStyle w:val="Tabledesmatiresniveau2"/>
            <w:rPr/>
          </w:pPr>
          <w:hyperlink w:anchor="_Toc126922012" w:tgtFrame="#_Toc126922012">
            <w:r>
              <w:rPr>
                <w:webHidden/>
              </w:rPr>
              <w:fldChar w:fldCharType="begin"/>
            </w:r>
            <w:r>
              <w:rPr>
                <w:webHidden/>
              </w:rPr>
              <w:instrText>PAGEREF _Toc126922012 \h</w:instrText>
            </w:r>
            <w:r>
              <w:rPr>
                <w:webHidden/>
              </w:rPr>
              <w:fldChar w:fldCharType="separate"/>
            </w:r>
            <w:r>
              <w:rPr>
                <w:webHidden/>
                <w:rStyle w:val="Sautdindex"/>
                <w:vanish w:val="false"/>
              </w:rPr>
              <w:t>Licence sur les Droits Préexistants</w:t>
              <w:tab/>
              <w:t>21</w:t>
            </w:r>
            <w:r>
              <w:rPr>
                <w:webHidden/>
              </w:rPr>
              <w:fldChar w:fldCharType="end"/>
            </w:r>
          </w:hyperlink>
        </w:p>
        <w:p>
          <w:pPr>
            <w:pStyle w:val="Tabledesmatiresniveau2"/>
            <w:rPr/>
          </w:pPr>
          <w:hyperlink w:anchor="_Toc126922013" w:tgtFrame="#_Toc126922013">
            <w:r>
              <w:rPr>
                <w:webHidden/>
              </w:rPr>
              <w:fldChar w:fldCharType="begin"/>
            </w:r>
            <w:r>
              <w:rPr>
                <w:webHidden/>
              </w:rPr>
              <w:instrText>PAGEREF _Toc126922013 \h</w:instrText>
            </w:r>
            <w:r>
              <w:rPr>
                <w:webHidden/>
              </w:rPr>
              <w:fldChar w:fldCharType="separate"/>
            </w:r>
            <w:r>
              <w:rPr>
                <w:webHidden/>
                <w:rStyle w:val="Sautdindex"/>
                <w:vanish w:val="false"/>
              </w:rPr>
              <w:t>Garanties</w:t>
              <w:tab/>
              <w:t>21</w:t>
            </w:r>
            <w:r>
              <w:rPr>
                <w:webHidden/>
              </w:rPr>
              <w:fldChar w:fldCharType="end"/>
            </w:r>
          </w:hyperlink>
        </w:p>
        <w:p>
          <w:pPr>
            <w:pStyle w:val="Tabledesmatiresniveau2"/>
            <w:rPr/>
          </w:pPr>
          <w:hyperlink w:anchor="_Toc126922014" w:tgtFrame="#_Toc126922014">
            <w:r>
              <w:rPr>
                <w:webHidden/>
              </w:rPr>
              <w:fldChar w:fldCharType="begin"/>
            </w:r>
            <w:r>
              <w:rPr>
                <w:webHidden/>
              </w:rPr>
              <w:instrText>PAGEREF _Toc126922014 \h</w:instrText>
            </w:r>
            <w:r>
              <w:rPr>
                <w:webHidden/>
              </w:rPr>
              <w:fldChar w:fldCharType="separate"/>
            </w:r>
            <w:r>
              <w:rPr>
                <w:webHidden/>
                <w:rStyle w:val="Sautdindex"/>
                <w:vanish w:val="false"/>
              </w:rPr>
              <w:t>Droits à l’image</w:t>
              <w:tab/>
              <w:t>21</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2015" w:tgtFrame="#_Toc126922015">
            <w:r>
              <w:rPr>
                <w:webHidden/>
                <w:rStyle w:val="Sautdindex"/>
                <w:b/>
                <w:caps/>
                <w:vanish w:val="false"/>
              </w:rPr>
              <w:t>ARTICLE 11 :</w:t>
            </w:r>
            <w:r>
              <w:rPr>
                <w:rStyle w:val="Sautdindex"/>
                <w:rFonts w:eastAsia="Arial" w:cs="Arial" w:ascii="Calibri" w:hAnsi="Calibri" w:asciiTheme="minorHAnsi" w:cstheme="minorBidi" w:eastAsiaTheme="minorEastAsia" w:hAnsiTheme="minorHAnsi"/>
                <w:sz w:val="22"/>
                <w:szCs w:val="22"/>
              </w:rPr>
              <w:tab/>
            </w:r>
            <w:r>
              <w:rPr>
                <w:rStyle w:val="Sautdindex"/>
                <w:b/>
                <w:caps/>
              </w:rPr>
              <w:t>RÉsiliation du contrat</w:t>
            </w:r>
            <w:r>
              <w:rPr>
                <w:webHidden/>
              </w:rPr>
              <w:fldChar w:fldCharType="begin"/>
            </w:r>
            <w:r>
              <w:rPr>
                <w:webHidden/>
              </w:rPr>
              <w:instrText>PAGEREF _Toc126922015 \h</w:instrText>
            </w:r>
            <w:r>
              <w:rPr>
                <w:webHidden/>
              </w:rPr>
              <w:fldChar w:fldCharType="separate"/>
            </w:r>
            <w:r>
              <w:rPr>
                <w:rStyle w:val="Sautdindex"/>
              </w:rPr>
              <w:tab/>
              <w:t>21</w:t>
            </w:r>
            <w:r>
              <w:rPr>
                <w:webHidden/>
              </w:rPr>
              <w:fldChar w:fldCharType="end"/>
            </w:r>
          </w:hyperlink>
        </w:p>
        <w:p>
          <w:pPr>
            <w:pStyle w:val="Tabledesmatiresniveau2"/>
            <w:rPr/>
          </w:pPr>
          <w:hyperlink w:anchor="_Toc126922016" w:tgtFrame="#_Toc126922016">
            <w:r>
              <w:rPr>
                <w:webHidden/>
                <w:rStyle w:val="Sautdindex"/>
                <w:rFonts w:cs="Calibri" w:cstheme="minorHAnsi"/>
                <w:vanish w:val="false"/>
              </w:rPr>
              <w:t>Modalités générales de résiliation</w:t>
            </w:r>
            <w:r>
              <w:rPr>
                <w:webHidden/>
              </w:rPr>
              <w:fldChar w:fldCharType="begin"/>
            </w:r>
            <w:r>
              <w:rPr>
                <w:webHidden/>
              </w:rPr>
              <w:instrText>PAGEREF _Toc126922016 \h</w:instrText>
            </w:r>
            <w:r>
              <w:rPr>
                <w:webHidden/>
              </w:rPr>
              <w:fldChar w:fldCharType="separate"/>
            </w:r>
            <w:r>
              <w:rPr>
                <w:rStyle w:val="Sautdindex"/>
              </w:rPr>
              <w:tab/>
              <w:t>21</w:t>
            </w:r>
            <w:r>
              <w:rPr>
                <w:webHidden/>
              </w:rPr>
              <w:fldChar w:fldCharType="end"/>
            </w:r>
          </w:hyperlink>
        </w:p>
        <w:p>
          <w:pPr>
            <w:pStyle w:val="Tabledesmatiresniveau2"/>
            <w:rPr/>
          </w:pPr>
          <w:hyperlink w:anchor="_Toc126922017" w:tgtFrame="#_Toc126922017">
            <w:r>
              <w:rPr>
                <w:webHidden/>
                <w:rStyle w:val="Sautdindex"/>
                <w:rFonts w:cs="Calibri" w:cstheme="minorHAnsi"/>
                <w:vanish w:val="false"/>
              </w:rPr>
              <w:t>Résiliation du contrat en cas d’indisponibilité de l’expert désigné</w:t>
            </w:r>
            <w:r>
              <w:rPr>
                <w:webHidden/>
              </w:rPr>
              <w:fldChar w:fldCharType="begin"/>
            </w:r>
            <w:r>
              <w:rPr>
                <w:webHidden/>
              </w:rPr>
              <w:instrText>PAGEREF _Toc126922017 \h</w:instrText>
            </w:r>
            <w:r>
              <w:rPr>
                <w:webHidden/>
              </w:rPr>
              <w:fldChar w:fldCharType="separate"/>
            </w:r>
            <w:r>
              <w:rPr>
                <w:rStyle w:val="Sautdindex"/>
              </w:rPr>
              <w:tab/>
              <w:t>21</w:t>
            </w:r>
            <w:r>
              <w:rPr>
                <w:webHidden/>
              </w:rPr>
              <w:fldChar w:fldCharType="end"/>
            </w:r>
          </w:hyperlink>
        </w:p>
        <w:p>
          <w:pPr>
            <w:pStyle w:val="Tabledesmatiresniveau2"/>
            <w:rPr/>
          </w:pPr>
          <w:hyperlink w:anchor="_Toc126922018" w:tgtFrame="#_Toc126922018">
            <w:r>
              <w:rPr>
                <w:webHidden/>
                <w:rStyle w:val="Sautdindex"/>
                <w:rFonts w:cs="Calibri" w:cstheme="minorHAnsi"/>
                <w:vanish w:val="false"/>
              </w:rPr>
              <w:t>Procédure</w:t>
            </w:r>
            <w:r>
              <w:rPr>
                <w:webHidden/>
              </w:rPr>
              <w:fldChar w:fldCharType="begin"/>
            </w:r>
            <w:r>
              <w:rPr>
                <w:webHidden/>
              </w:rPr>
              <w:instrText>PAGEREF _Toc126922018 \h</w:instrText>
            </w:r>
            <w:r>
              <w:rPr>
                <w:webHidden/>
              </w:rPr>
              <w:fldChar w:fldCharType="separate"/>
            </w:r>
            <w:r>
              <w:rPr>
                <w:rStyle w:val="Sautdindex"/>
              </w:rPr>
              <w:tab/>
              <w:t>22</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2019" w:tgtFrame="#_Toc126922019">
            <w:r>
              <w:rPr>
                <w:webHidden/>
                <w:rStyle w:val="Sautdindex"/>
                <w:b/>
                <w:caps/>
                <w:vanish w:val="false"/>
              </w:rPr>
              <w:t>ARTICLE 12 :</w:t>
            </w:r>
            <w:r>
              <w:rPr>
                <w:rStyle w:val="Sautdindex"/>
                <w:rFonts w:eastAsia="Arial" w:cs="Arial" w:ascii="Calibri" w:hAnsi="Calibri" w:asciiTheme="minorHAnsi" w:cstheme="minorBidi" w:eastAsiaTheme="minorEastAsia" w:hAnsiTheme="minorHAnsi"/>
                <w:sz w:val="22"/>
                <w:szCs w:val="22"/>
              </w:rPr>
              <w:tab/>
            </w:r>
            <w:r>
              <w:rPr>
                <w:rStyle w:val="Sautdindex"/>
                <w:b/>
                <w:caps/>
              </w:rPr>
              <w:t>Mesures et responsabilités en matière de sûreté et de sécurité</w:t>
            </w:r>
            <w:r>
              <w:rPr>
                <w:webHidden/>
              </w:rPr>
              <w:fldChar w:fldCharType="begin"/>
            </w:r>
            <w:r>
              <w:rPr>
                <w:webHidden/>
              </w:rPr>
              <w:instrText>PAGEREF _Toc126922019 \h</w:instrText>
            </w:r>
            <w:r>
              <w:rPr>
                <w:webHidden/>
              </w:rPr>
              <w:fldChar w:fldCharType="separate"/>
            </w:r>
            <w:r>
              <w:rPr>
                <w:rStyle w:val="Sautdindex"/>
              </w:rPr>
              <w:tab/>
              <w:t>22</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2020" w:tgtFrame="#_Toc126922020">
            <w:r>
              <w:rPr>
                <w:webHidden/>
                <w:rStyle w:val="Sautdindex"/>
                <w:b/>
                <w:caps/>
                <w:vanish w:val="false"/>
              </w:rPr>
              <w:t>ARTICLE 13 :</w:t>
            </w:r>
            <w:r>
              <w:rPr>
                <w:rStyle w:val="Sautdindex"/>
                <w:rFonts w:eastAsia="Arial" w:cs="Arial" w:ascii="Calibri" w:hAnsi="Calibri" w:asciiTheme="minorHAnsi" w:cstheme="minorBidi" w:eastAsiaTheme="minorEastAsia" w:hAnsiTheme="minorHAnsi"/>
                <w:sz w:val="22"/>
                <w:szCs w:val="22"/>
              </w:rPr>
              <w:tab/>
            </w:r>
            <w:r>
              <w:rPr>
                <w:rStyle w:val="Sautdindex"/>
                <w:b/>
                <w:caps/>
              </w:rPr>
              <w:t>Éthique</w:t>
            </w:r>
            <w:r>
              <w:rPr>
                <w:webHidden/>
              </w:rPr>
              <w:fldChar w:fldCharType="begin"/>
            </w:r>
            <w:r>
              <w:rPr>
                <w:webHidden/>
              </w:rPr>
              <w:instrText>PAGEREF _Toc126922020 \h</w:instrText>
            </w:r>
            <w:r>
              <w:rPr>
                <w:webHidden/>
              </w:rPr>
              <w:fldChar w:fldCharType="separate"/>
            </w:r>
            <w:r>
              <w:rPr>
                <w:rStyle w:val="Sautdindex"/>
              </w:rPr>
              <w:tab/>
              <w:t>22</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2021" w:tgtFrame="#_Toc126922021">
            <w:r>
              <w:rPr>
                <w:webHidden/>
                <w:rStyle w:val="Sautdindex"/>
                <w:b/>
                <w:caps/>
                <w:vanish w:val="false"/>
              </w:rPr>
              <w:t>ARTICLE 14 :</w:t>
            </w:r>
            <w:r>
              <w:rPr>
                <w:rStyle w:val="Sautdindex"/>
                <w:rFonts w:eastAsia="Arial" w:cs="Arial" w:ascii="Calibri" w:hAnsi="Calibri" w:asciiTheme="minorHAnsi" w:cstheme="minorBidi" w:eastAsiaTheme="minorEastAsia" w:hAnsiTheme="minorHAnsi"/>
                <w:sz w:val="22"/>
                <w:szCs w:val="22"/>
              </w:rPr>
              <w:tab/>
            </w:r>
            <w:r>
              <w:rPr>
                <w:rStyle w:val="Sautdindex"/>
                <w:b/>
                <w:caps/>
              </w:rPr>
              <w:t>Gestion des dONNÉES À cARACTÈRE PERSONNEL</w:t>
            </w:r>
            <w:r>
              <w:rPr>
                <w:webHidden/>
              </w:rPr>
              <w:fldChar w:fldCharType="begin"/>
            </w:r>
            <w:r>
              <w:rPr>
                <w:webHidden/>
              </w:rPr>
              <w:instrText>PAGEREF _Toc126922021 \h</w:instrText>
            </w:r>
            <w:r>
              <w:rPr>
                <w:webHidden/>
              </w:rPr>
              <w:fldChar w:fldCharType="separate"/>
            </w:r>
            <w:r>
              <w:rPr>
                <w:rStyle w:val="Sautdindex"/>
              </w:rPr>
              <w:tab/>
              <w:t>22</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2022" w:tgtFrame="#_Toc126922022">
            <w:r>
              <w:rPr>
                <w:webHidden/>
                <w:rStyle w:val="Sautdindex"/>
                <w:b/>
                <w:caps/>
                <w:vanish w:val="false"/>
              </w:rPr>
              <w:t>ARTICLE 15 :</w:t>
            </w:r>
            <w:r>
              <w:rPr>
                <w:rStyle w:val="Sautdindex"/>
                <w:rFonts w:eastAsia="Arial" w:cs="Arial" w:ascii="Calibri" w:hAnsi="Calibri" w:asciiTheme="minorHAnsi" w:cstheme="minorBidi" w:eastAsiaTheme="minorEastAsia" w:hAnsiTheme="minorHAnsi"/>
                <w:sz w:val="22"/>
                <w:szCs w:val="22"/>
              </w:rPr>
              <w:tab/>
            </w:r>
            <w:r>
              <w:rPr>
                <w:rStyle w:val="Sautdindex"/>
                <w:b/>
                <w:caps/>
              </w:rPr>
              <w:t>RÈglement des litiges - DROIT Français APPLICABLE</w:t>
            </w:r>
            <w:r>
              <w:rPr>
                <w:webHidden/>
              </w:rPr>
              <w:fldChar w:fldCharType="begin"/>
            </w:r>
            <w:r>
              <w:rPr>
                <w:webHidden/>
              </w:rPr>
              <w:instrText>PAGEREF _Toc126922022 \h</w:instrText>
            </w:r>
            <w:r>
              <w:rPr>
                <w:webHidden/>
              </w:rPr>
              <w:fldChar w:fldCharType="separate"/>
            </w:r>
            <w:r>
              <w:rPr>
                <w:rStyle w:val="Sautdindex"/>
              </w:rPr>
              <w:tab/>
              <w:t>24</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2023" w:tgtFrame="#_Toc126922023">
            <w:r>
              <w:rPr>
                <w:webHidden/>
                <w:rStyle w:val="Sautdindex"/>
                <w:b/>
                <w:caps/>
                <w:vanish w:val="false"/>
              </w:rPr>
              <w:t>ARTICLE 16 :</w:t>
            </w:r>
            <w:r>
              <w:rPr>
                <w:rStyle w:val="Sautdindex"/>
                <w:rFonts w:eastAsia="Arial" w:cs="Arial" w:ascii="Calibri" w:hAnsi="Calibri" w:asciiTheme="minorHAnsi" w:cstheme="minorBidi" w:eastAsiaTheme="minorEastAsia" w:hAnsiTheme="minorHAnsi"/>
                <w:sz w:val="22"/>
                <w:szCs w:val="22"/>
              </w:rPr>
              <w:tab/>
            </w:r>
            <w:r>
              <w:rPr>
                <w:rStyle w:val="Sautdindex"/>
                <w:b/>
                <w:caps/>
              </w:rPr>
              <w:t>DÉrogationS au CCAG</w:t>
            </w:r>
            <w:r>
              <w:rPr>
                <w:webHidden/>
              </w:rPr>
              <w:fldChar w:fldCharType="begin"/>
            </w:r>
            <w:r>
              <w:rPr>
                <w:webHidden/>
              </w:rPr>
              <w:instrText>PAGEREF _Toc126922023 \h</w:instrText>
            </w:r>
            <w:r>
              <w:rPr>
                <w:webHidden/>
              </w:rPr>
              <w:fldChar w:fldCharType="separate"/>
            </w:r>
            <w:r>
              <w:rPr>
                <w:rStyle w:val="Sautdindex"/>
              </w:rPr>
              <w:tab/>
              <w:t>24</w:t>
            </w:r>
            <w:r>
              <w:rPr>
                <w:webHidden/>
              </w:rPr>
              <w:fldChar w:fldCharType="end"/>
            </w:r>
          </w:hyperlink>
        </w:p>
        <w:p>
          <w:pPr>
            <w:pStyle w:val="Tabledesmatiresniveau1"/>
            <w:tabs>
              <w:tab w:val="clear" w:pos="708"/>
              <w:tab w:val="left" w:pos="1540" w:leader="none"/>
              <w:tab w:val="right" w:pos="9736" w:leader="dot"/>
            </w:tabs>
            <w:rPr>
              <w:rFonts w:ascii="Calibri" w:hAnsi="Calibri" w:eastAsia="Arial" w:cs="Arial" w:asciiTheme="minorHAnsi" w:cstheme="minorBidi" w:eastAsiaTheme="minorEastAsia" w:hAnsiTheme="minorHAnsi"/>
              <w:sz w:val="22"/>
              <w:szCs w:val="22"/>
            </w:rPr>
          </w:pPr>
          <w:hyperlink w:anchor="_Toc126922024" w:tgtFrame="#_Toc126922024">
            <w:r>
              <w:rPr>
                <w:webHidden/>
                <w:rStyle w:val="Sautdindex"/>
                <w:b/>
                <w:caps/>
                <w:vanish w:val="false"/>
              </w:rPr>
              <w:t>ARTICLE 17 :</w:t>
            </w:r>
            <w:r>
              <w:rPr>
                <w:rStyle w:val="Sautdindex"/>
                <w:rFonts w:eastAsia="Arial" w:cs="Arial" w:ascii="Calibri" w:hAnsi="Calibri" w:asciiTheme="minorHAnsi" w:cstheme="minorBidi" w:eastAsiaTheme="minorEastAsia" w:hAnsiTheme="minorHAnsi"/>
                <w:sz w:val="22"/>
                <w:szCs w:val="22"/>
              </w:rPr>
              <w:tab/>
            </w:r>
            <w:r>
              <w:rPr>
                <w:rStyle w:val="Sautdindex"/>
                <w:b/>
                <w:caps/>
              </w:rPr>
              <w:t>Dispositions finales</w:t>
            </w:r>
            <w:r>
              <w:rPr>
                <w:webHidden/>
              </w:rPr>
              <w:fldChar w:fldCharType="begin"/>
            </w:r>
            <w:r>
              <w:rPr>
                <w:webHidden/>
              </w:rPr>
              <w:instrText>PAGEREF _Toc126922024 \h</w:instrText>
            </w:r>
            <w:r>
              <w:rPr>
                <w:webHidden/>
              </w:rPr>
              <w:fldChar w:fldCharType="separate"/>
            </w:r>
            <w:r>
              <w:rPr>
                <w:rStyle w:val="Sautdindex"/>
              </w:rPr>
              <w:tab/>
              <w:t>24</w:t>
            </w:r>
            <w:r>
              <w:rPr>
                <w:webHidden/>
              </w:rPr>
              <w:fldChar w:fldCharType="end"/>
            </w:r>
          </w:hyperlink>
        </w:p>
        <w:p>
          <w:pPr>
            <w:pStyle w:val="Tabledesmatiresniveau2"/>
            <w:rPr/>
          </w:pPr>
          <w:hyperlink w:anchor="_Toc126922025" w:tgtFrame="#_Toc126922025">
            <w:r>
              <w:rPr>
                <w:webHidden/>
              </w:rPr>
              <w:fldChar w:fldCharType="begin"/>
            </w:r>
            <w:r>
              <w:rPr>
                <w:webHidden/>
              </w:rPr>
              <w:instrText>PAGEREF _Toc126922025 \h</w:instrText>
            </w:r>
            <w:r>
              <w:rPr>
                <w:webHidden/>
              </w:rPr>
              <w:fldChar w:fldCharType="separate"/>
            </w:r>
            <w:r>
              <w:rPr>
                <w:webHidden/>
                <w:rStyle w:val="Sautdindex"/>
                <w:vanish w:val="false"/>
              </w:rPr>
              <w:t>Déclaration</w:t>
              <w:tab/>
              <w:t>24</w:t>
            </w:r>
            <w:r>
              <w:rPr>
                <w:webHidden/>
              </w:rPr>
              <w:fldChar w:fldCharType="end"/>
            </w:r>
          </w:hyperlink>
        </w:p>
        <w:p>
          <w:pPr>
            <w:pStyle w:val="Tabledesmatiresniveau1"/>
            <w:tabs>
              <w:tab w:val="clear" w:pos="708"/>
              <w:tab w:val="right" w:pos="9736" w:leader="dot"/>
            </w:tabs>
            <w:rPr>
              <w:rFonts w:ascii="Calibri" w:hAnsi="Calibri" w:eastAsia="Arial" w:cs="Arial" w:asciiTheme="minorHAnsi" w:cstheme="minorBidi" w:eastAsiaTheme="minorEastAsia" w:hAnsiTheme="minorHAnsi"/>
              <w:sz w:val="22"/>
              <w:szCs w:val="22"/>
            </w:rPr>
          </w:pPr>
          <w:hyperlink w:anchor="_Toc126922026" w:tgtFrame="#_Toc126922026">
            <w:r>
              <w:rPr>
                <w:webHidden/>
                <w:rStyle w:val="Sautdindex"/>
                <w:b/>
                <w:caps/>
                <w:vanish w:val="false"/>
              </w:rPr>
              <w:t>Annexe 1 : Cahier des charges</w:t>
            </w:r>
            <w:r>
              <w:rPr>
                <w:webHidden/>
              </w:rPr>
              <w:fldChar w:fldCharType="begin"/>
            </w:r>
            <w:r>
              <w:rPr>
                <w:webHidden/>
              </w:rPr>
              <w:instrText>PAGEREF _Toc126922026 \h</w:instrText>
            </w:r>
            <w:r>
              <w:rPr>
                <w:webHidden/>
              </w:rPr>
              <w:fldChar w:fldCharType="separate"/>
            </w:r>
            <w:r>
              <w:rPr>
                <w:rStyle w:val="Sautdindex"/>
              </w:rPr>
              <w:tab/>
              <w:t>28</w:t>
            </w:r>
            <w:r>
              <w:rPr>
                <w:webHidden/>
              </w:rPr>
              <w:fldChar w:fldCharType="end"/>
            </w:r>
          </w:hyperlink>
        </w:p>
        <w:p>
          <w:pPr>
            <w:pStyle w:val="Normal"/>
            <w:rPr>
              <w:rFonts w:ascii="Calibri" w:hAnsi="Calibri" w:asciiTheme="minorHAnsi" w:hAnsiTheme="minorHAnsi"/>
            </w:rPr>
          </w:pPr>
          <w:r>
            <w:rPr>
              <w:rFonts w:asciiTheme="minorHAnsi" w:hAnsiTheme="minorHAnsi" w:ascii="Calibri" w:hAnsi="Calibri"/>
            </w:rPr>
          </w:r>
          <w:r>
            <w:rPr>
              <w:rFonts w:ascii="Calibri" w:hAnsi="Calibri"/>
            </w:rPr>
            <w:fldChar w:fldCharType="end"/>
          </w:r>
        </w:p>
        <w:p>
          <w:pPr>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151" w:right="1009" w:gutter="0" w:header="431" w:top="902" w:footer="567" w:bottom="1616"/>
              <w:pgNumType w:fmt="decimal"/>
              <w:formProt w:val="false"/>
              <w:titlePg/>
              <w:textDirection w:val="lrTb"/>
              <w:docGrid w:type="default" w:linePitch="100" w:charSpace="16384"/>
            </w:sectPr>
          </w:pPr>
        </w:p>
      </w:sdtContent>
    </w:sdt>
    <w:p>
      <w:pPr>
        <w:pStyle w:val="V"/>
        <w:widowControl w:val="false"/>
        <w:numPr>
          <w:ilvl w:val="0"/>
          <w:numId w:val="0"/>
        </w:numPr>
        <w:spacing w:before="600" w:after="240"/>
        <w:ind w:left="567" w:hanging="0"/>
        <w:outlineLvl w:val="0"/>
        <w:rPr>
          <w:rFonts w:ascii="Calibri" w:hAnsi="Calibri" w:asciiTheme="minorHAnsi" w:hAnsiTheme="minorHAnsi"/>
          <w:b/>
          <w:b/>
          <w:caps/>
          <w:sz w:val="32"/>
          <w:u w:val="single"/>
        </w:rPr>
      </w:pPr>
      <w:bookmarkStart w:id="3" w:name="_Toc126921968"/>
      <w:bookmarkStart w:id="4" w:name="_Toc524095221"/>
      <w:r>
        <w:rPr>
          <w:rFonts w:ascii="Calibri" w:hAnsi="Calibri" w:asciiTheme="minorHAnsi" w:hAnsiTheme="minorHAnsi"/>
          <w:b/>
          <w:caps/>
          <w:sz w:val="32"/>
          <w:u w:val="single"/>
        </w:rPr>
        <w:t>conditions PARTICULIERES</w:t>
      </w:r>
      <w:bookmarkEnd w:id="4"/>
      <w:r>
        <w:rPr>
          <w:rFonts w:ascii="Calibri" w:hAnsi="Calibri" w:asciiTheme="minorHAnsi" w:hAnsiTheme="minorHAnsi"/>
          <w:b/>
          <w:caps/>
          <w:sz w:val="32"/>
          <w:u w:val="single"/>
        </w:rPr>
        <w:t xml:space="preserve"> – acte d’engagement</w:t>
      </w:r>
      <w:bookmarkEnd w:id="3"/>
    </w:p>
    <w:p>
      <w:pPr>
        <w:pStyle w:val="A"/>
        <w:widowControl w:val="false"/>
        <w:spacing w:before="240" w:after="240"/>
        <w:rPr>
          <w:rFonts w:ascii="Calibri" w:hAnsi="Calibri" w:cs="Arial" w:asciiTheme="minorHAnsi" w:hAnsiTheme="minorHAnsi"/>
          <w:b/>
          <w:b/>
        </w:rPr>
      </w:pPr>
      <w:r>
        <w:rPr>
          <w:rFonts w:cs="Arial" w:ascii="Calibri" w:hAnsi="Calibri" w:asciiTheme="minorHAnsi" w:hAnsiTheme="minorHAnsi"/>
          <w:b/>
        </w:rPr>
        <w:t>Entre :</w:t>
      </w:r>
    </w:p>
    <w:tbl>
      <w:tblPr>
        <w:tblStyle w:val="Grilledutableau"/>
        <w:tblW w:w="973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736"/>
      </w:tblGrid>
      <w:tr>
        <w:trPr/>
        <w:tc>
          <w:tcPr>
            <w:tcW w:w="9736" w:type="dxa"/>
            <w:tcBorders/>
          </w:tcPr>
          <w:p>
            <w:pPr>
              <w:pStyle w:val="A"/>
              <w:widowControl w:val="false"/>
              <w:suppressAutoHyphens w:val="true"/>
              <w:spacing w:before="0" w:after="0"/>
              <w:rPr>
                <w:rFonts w:ascii="Calibri" w:hAnsi="Calibri"/>
                <w:b/>
                <w:b/>
              </w:rPr>
            </w:pPr>
            <w:r>
              <w:rPr>
                <w:rFonts w:cs="Times New Roman" w:ascii="Calibri" w:hAnsi="Calibri"/>
                <w:b/>
                <w:smallCaps/>
                <w:kern w:val="0"/>
                <w:szCs w:val="20"/>
                <w:lang w:val="fr-FR" w:eastAsia="fr-FR" w:bidi="ar-SA"/>
              </w:rPr>
              <w:t>EXPERTISE FRANCE</w:t>
            </w:r>
            <w:r>
              <w:rPr>
                <w:rFonts w:cs="Times New Roman" w:ascii="Calibri" w:hAnsi="Calibri"/>
                <w:b/>
                <w:kern w:val="0"/>
                <w:szCs w:val="20"/>
                <w:lang w:val="fr-FR" w:eastAsia="fr-FR" w:bidi="ar-SA"/>
              </w:rPr>
              <w:t xml:space="preserve"> SAS</w:t>
            </w:r>
          </w:p>
          <w:p>
            <w:pPr>
              <w:pStyle w:val="A"/>
              <w:widowControl w:val="false"/>
              <w:suppressAutoHyphens w:val="true"/>
              <w:spacing w:before="0" w:after="0"/>
              <w:rPr>
                <w:rFonts w:ascii="Calibri" w:hAnsi="Calibri" w:cs="Arial" w:asciiTheme="minorHAnsi" w:hAnsiTheme="minorHAnsi"/>
              </w:rPr>
            </w:pPr>
            <w:r>
              <w:rPr>
                <w:rFonts w:cs="Arial" w:ascii="Calibri" w:hAnsi="Calibri" w:asciiTheme="minorHAnsi" w:hAnsiTheme="minorHAnsi"/>
                <w:kern w:val="0"/>
                <w:szCs w:val="20"/>
                <w:lang w:val="fr-FR" w:eastAsia="fr-FR" w:bidi="ar-SA"/>
              </w:rPr>
              <w:t>40, boulevard de Port Royal - 75005 PARIS, France</w:t>
            </w:r>
          </w:p>
          <w:p>
            <w:pPr>
              <w:pStyle w:val="A"/>
              <w:widowControl w:val="false"/>
              <w:suppressAutoHyphens w:val="true"/>
              <w:spacing w:before="0" w:after="0"/>
              <w:rPr>
                <w:rFonts w:ascii="Calibri" w:hAnsi="Calibri" w:cs="Arial" w:asciiTheme="minorHAnsi" w:hAnsiTheme="minorHAnsi"/>
              </w:rPr>
            </w:pPr>
            <w:r>
              <w:rPr>
                <w:rFonts w:cs="Arial" w:ascii="Calibri" w:hAnsi="Calibri" w:asciiTheme="minorHAnsi" w:hAnsiTheme="minorHAnsi"/>
                <w:kern w:val="0"/>
                <w:szCs w:val="20"/>
                <w:lang w:val="fr-FR" w:eastAsia="fr-FR" w:bidi="ar-SA"/>
              </w:rPr>
              <w:t>Société par actions simplifiée au capital de 828 933 € immatriculée sous les numéros suivants :</w:t>
            </w:r>
          </w:p>
          <w:p>
            <w:pPr>
              <w:pStyle w:val="A"/>
              <w:widowControl w:val="false"/>
              <w:numPr>
                <w:ilvl w:val="0"/>
                <w:numId w:val="2"/>
              </w:numPr>
              <w:tabs>
                <w:tab w:val="clear" w:pos="708"/>
                <w:tab w:val="left" w:pos="1134" w:leader="none"/>
              </w:tabs>
              <w:suppressAutoHyphens w:val="true"/>
              <w:spacing w:before="0" w:after="0"/>
              <w:ind w:left="1134" w:hanging="360"/>
              <w:rPr>
                <w:rFonts w:ascii="Calibri" w:hAnsi="Calibri" w:cs="Arial" w:asciiTheme="minorHAnsi" w:hAnsiTheme="minorHAnsi"/>
              </w:rPr>
            </w:pPr>
            <w:r>
              <w:rPr>
                <w:rFonts w:cs="Arial" w:ascii="Calibri" w:hAnsi="Calibri" w:asciiTheme="minorHAnsi" w:hAnsiTheme="minorHAnsi"/>
                <w:kern w:val="0"/>
                <w:szCs w:val="20"/>
                <w:lang w:val="fr-FR" w:eastAsia="fr-FR" w:bidi="ar-SA"/>
              </w:rPr>
              <w:t>N° SIRET : 808 734 792 00035</w:t>
            </w:r>
          </w:p>
          <w:p>
            <w:pPr>
              <w:pStyle w:val="A"/>
              <w:widowControl w:val="false"/>
              <w:numPr>
                <w:ilvl w:val="0"/>
                <w:numId w:val="2"/>
              </w:numPr>
              <w:tabs>
                <w:tab w:val="clear" w:pos="708"/>
                <w:tab w:val="left" w:pos="1134" w:leader="none"/>
              </w:tabs>
              <w:suppressAutoHyphens w:val="true"/>
              <w:spacing w:before="0" w:after="0"/>
              <w:ind w:left="1134" w:hanging="360"/>
              <w:rPr>
                <w:rFonts w:ascii="Calibri" w:hAnsi="Calibri" w:cs="Arial" w:asciiTheme="minorHAnsi" w:hAnsiTheme="minorHAnsi"/>
              </w:rPr>
            </w:pPr>
            <w:r>
              <w:rPr>
                <w:rFonts w:cs="Arial" w:ascii="Calibri" w:hAnsi="Calibri" w:asciiTheme="minorHAnsi" w:hAnsiTheme="minorHAnsi"/>
                <w:kern w:val="0"/>
                <w:szCs w:val="20"/>
                <w:lang w:val="fr-FR" w:eastAsia="fr-FR" w:bidi="ar-SA"/>
              </w:rPr>
              <w:t>N° de TVA intra-communautaire : FR36 808734792</w:t>
            </w:r>
          </w:p>
          <w:p>
            <w:pPr>
              <w:pStyle w:val="A"/>
              <w:widowControl w:val="false"/>
              <w:suppressAutoHyphens w:val="true"/>
              <w:spacing w:before="0" w:after="0"/>
              <w:rPr>
                <w:rFonts w:ascii="Calibri" w:hAnsi="Calibri" w:cs="Arial" w:asciiTheme="minorHAnsi" w:hAnsiTheme="minorHAnsi"/>
              </w:rPr>
            </w:pPr>
            <w:r>
              <w:rPr>
                <w:rFonts w:cs="Arial" w:ascii="Calibri" w:hAnsi="Calibri"/>
                <w:kern w:val="0"/>
                <w:szCs w:val="20"/>
                <w:lang w:val="fr-FR" w:eastAsia="fr-FR" w:bidi="ar-SA"/>
              </w:rPr>
            </w:r>
          </w:p>
          <w:p>
            <w:pPr>
              <w:pStyle w:val="A"/>
              <w:widowControl w:val="false"/>
              <w:suppressAutoHyphens w:val="true"/>
              <w:spacing w:before="0" w:after="0"/>
              <w:rPr>
                <w:rFonts w:ascii="Calibri" w:hAnsi="Calibri" w:cs="Arial" w:asciiTheme="minorHAnsi" w:hAnsiTheme="minorHAnsi"/>
              </w:rPr>
            </w:pPr>
            <w:r>
              <w:rPr>
                <w:rFonts w:cs="Arial" w:ascii="Calibri" w:hAnsi="Calibri" w:asciiTheme="minorHAnsi" w:hAnsiTheme="minorHAnsi"/>
                <w:kern w:val="0"/>
                <w:szCs w:val="20"/>
                <w:lang w:val="fr-FR" w:eastAsia="fr-FR" w:bidi="ar-SA"/>
              </w:rPr>
              <w:t>Représentée par M. Jérémie PELLET, Directeur général,</w:t>
            </w:r>
          </w:p>
          <w:p>
            <w:pPr>
              <w:pStyle w:val="Normal"/>
              <w:widowControl w:val="false"/>
              <w:suppressAutoHyphens w:val="true"/>
              <w:spacing w:before="0" w:after="0"/>
              <w:jc w:val="both"/>
              <w:rPr>
                <w:rFonts w:ascii="Calibri" w:hAnsi="Calibri" w:cs="Arial" w:asciiTheme="minorHAnsi" w:hAnsiTheme="minorHAnsi"/>
                <w:b/>
                <w:b/>
                <w:bCs/>
                <w:u w:val="single"/>
              </w:rPr>
            </w:pPr>
            <w:r>
              <w:rPr>
                <w:rFonts w:eastAsia="Times" w:cs="Arial" w:ascii="Calibri" w:hAnsi="Calibri" w:asciiTheme="minorHAnsi" w:hAnsiTheme="minorHAnsi"/>
                <w:b/>
                <w:bCs/>
                <w:kern w:val="0"/>
                <w:sz w:val="22"/>
                <w:szCs w:val="20"/>
                <w:u w:val="single"/>
                <w:lang w:val="fr-FR" w:eastAsia="fr-FR" w:bidi="ar-SA"/>
              </w:rPr>
              <w:t>d’une part,</w:t>
            </w:r>
          </w:p>
          <w:p>
            <w:pPr>
              <w:pStyle w:val="A"/>
              <w:widowControl w:val="false"/>
              <w:suppressAutoHyphens w:val="true"/>
              <w:spacing w:before="0" w:after="0"/>
              <w:rPr>
                <w:rFonts w:ascii="Calibri" w:hAnsi="Calibri" w:cs="Arial" w:asciiTheme="minorHAnsi" w:hAnsiTheme="minorHAnsi"/>
                <w:sz w:val="20"/>
              </w:rPr>
            </w:pPr>
            <w:r>
              <w:rPr>
                <w:rFonts w:cs="Arial" w:ascii="Calibri" w:hAnsi="Calibri"/>
                <w:kern w:val="0"/>
                <w:sz w:val="20"/>
                <w:szCs w:val="20"/>
                <w:lang w:val="fr-FR" w:eastAsia="fr-FR" w:bidi="ar-SA"/>
              </w:rPr>
            </w:r>
          </w:p>
        </w:tc>
      </w:tr>
    </w:tbl>
    <w:p>
      <w:pPr>
        <w:pStyle w:val="Normal"/>
        <w:widowControl w:val="false"/>
        <w:spacing w:before="240" w:after="240"/>
        <w:jc w:val="both"/>
        <w:rPr>
          <w:rFonts w:ascii="Calibri" w:hAnsi="Calibri" w:cs="Arial" w:asciiTheme="minorHAnsi" w:hAnsiTheme="minorHAnsi"/>
          <w:b/>
          <w:b/>
          <w:bCs/>
          <w:sz w:val="22"/>
          <w:highlight w:val="yellow"/>
        </w:rPr>
      </w:pPr>
      <w:r>
        <w:rPr>
          <w:rFonts w:cs="Arial" w:ascii="Calibri" w:hAnsi="Calibri" w:asciiTheme="minorHAnsi" w:hAnsiTheme="minorHAnsi"/>
          <w:b/>
          <w:bCs/>
          <w:sz w:val="22"/>
        </w:rPr>
        <w:t>et :</w:t>
      </w:r>
    </w:p>
    <w:tbl>
      <w:tblPr>
        <w:tblStyle w:val="Grilledutableau"/>
        <w:tblW w:w="973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736"/>
      </w:tblGrid>
      <w:tr>
        <w:trPr/>
        <w:tc>
          <w:tcPr>
            <w:tcW w:w="9736" w:type="dxa"/>
            <w:tcBorders/>
          </w:tcPr>
          <w:p>
            <w:pPr>
              <w:pStyle w:val="A"/>
              <w:widowControl w:val="false"/>
              <w:suppressAutoHyphens w:val="true"/>
              <w:spacing w:before="0" w:after="0"/>
              <w:rPr>
                <w:rFonts w:ascii="Calibri" w:hAnsi="Calibri"/>
                <w:b/>
                <w:b/>
              </w:rPr>
            </w:pPr>
            <w:r>
              <w:rPr>
                <w:rFonts w:cs="Times New Roman" w:ascii="Calibri" w:hAnsi="Calibri"/>
                <w:b/>
                <w:kern w:val="0"/>
                <w:szCs w:val="20"/>
                <w:lang w:val="fr-FR" w:eastAsia="fr-FR" w:bidi="ar-SA"/>
              </w:rPr>
              <w:t xml:space="preserve">NOM DU </w:t>
            </w:r>
            <w:r>
              <w:rPr>
                <w:rFonts w:cs="Times New Roman" w:ascii="Calibri" w:hAnsi="Calibri"/>
                <w:b/>
                <w:smallCaps/>
                <w:kern w:val="0"/>
                <w:szCs w:val="20"/>
                <w:lang w:val="fr-FR" w:eastAsia="fr-FR" w:bidi="ar-SA"/>
              </w:rPr>
              <w:t>CONTRATANT</w:t>
            </w:r>
          </w:p>
          <w:p>
            <w:pPr>
              <w:pStyle w:val="A"/>
              <w:widowControl w:val="false"/>
              <w:suppressAutoHyphens w:val="true"/>
              <w:spacing w:before="0" w:after="0"/>
              <w:rPr>
                <w:rFonts w:ascii="Calibri" w:hAnsi="Calibri" w:cs="Arial" w:asciiTheme="minorHAnsi" w:hAnsiTheme="minorHAnsi"/>
              </w:rPr>
            </w:pPr>
            <w:r>
              <w:rPr>
                <w:rFonts w:cs="Arial" w:ascii="Calibri" w:hAnsi="Calibri" w:asciiTheme="minorHAnsi" w:hAnsiTheme="minorHAnsi"/>
                <w:kern w:val="0"/>
                <w:szCs w:val="20"/>
                <w:lang w:val="fr-FR" w:eastAsia="fr-FR" w:bidi="ar-SA"/>
              </w:rPr>
              <w:t>(Ci-après dénommé le « </w:t>
            </w:r>
            <w:r>
              <w:rPr>
                <w:rFonts w:cs="Arial" w:ascii="Calibri" w:hAnsi="Calibri" w:asciiTheme="minorHAnsi" w:hAnsiTheme="minorHAnsi"/>
                <w:smallCaps/>
                <w:kern w:val="0"/>
                <w:szCs w:val="20"/>
                <w:lang w:val="fr-FR" w:eastAsia="fr-FR" w:bidi="ar-SA"/>
              </w:rPr>
              <w:t>Contractant »</w:t>
            </w:r>
            <w:r>
              <w:rPr>
                <w:rFonts w:cs="Arial" w:ascii="Calibri" w:hAnsi="Calibri" w:asciiTheme="minorHAnsi" w:hAnsiTheme="minorHAnsi"/>
                <w:kern w:val="0"/>
                <w:szCs w:val="20"/>
                <w:lang w:val="fr-FR" w:eastAsia="fr-FR" w:bidi="ar-SA"/>
              </w:rPr>
              <w:t>)</w:t>
            </w:r>
          </w:p>
          <w:p>
            <w:pPr>
              <w:pStyle w:val="A"/>
              <w:widowControl w:val="false"/>
              <w:numPr>
                <w:ilvl w:val="0"/>
                <w:numId w:val="2"/>
              </w:numPr>
              <w:tabs>
                <w:tab w:val="clear" w:pos="708"/>
                <w:tab w:val="left" w:pos="1134" w:leader="none"/>
              </w:tabs>
              <w:suppressAutoHyphens w:val="true"/>
              <w:spacing w:before="0" w:after="0"/>
              <w:ind w:left="1134" w:hanging="360"/>
              <w:rPr>
                <w:rFonts w:ascii="Calibri" w:hAnsi="Calibri" w:cs="Arial" w:asciiTheme="minorHAnsi" w:hAnsiTheme="minorHAnsi"/>
              </w:rPr>
            </w:pPr>
            <w:r>
              <w:rPr>
                <w:rFonts w:cs="Arial" w:ascii="Calibri" w:hAnsi="Calibri" w:asciiTheme="minorHAnsi" w:hAnsiTheme="minorHAnsi"/>
                <w:kern w:val="0"/>
                <w:szCs w:val="20"/>
                <w:lang w:val="fr-FR" w:eastAsia="fr-FR" w:bidi="ar-SA"/>
              </w:rPr>
              <w:t>Adresse du siège :</w:t>
            </w:r>
          </w:p>
          <w:p>
            <w:pPr>
              <w:pStyle w:val="A"/>
              <w:widowControl w:val="false"/>
              <w:numPr>
                <w:ilvl w:val="0"/>
                <w:numId w:val="2"/>
              </w:numPr>
              <w:tabs>
                <w:tab w:val="clear" w:pos="708"/>
                <w:tab w:val="left" w:pos="1134" w:leader="none"/>
              </w:tabs>
              <w:suppressAutoHyphens w:val="true"/>
              <w:spacing w:before="0" w:after="0"/>
              <w:ind w:left="1134" w:hanging="360"/>
              <w:rPr>
                <w:rFonts w:ascii="Calibri" w:hAnsi="Calibri" w:cs="Arial" w:asciiTheme="minorHAnsi" w:hAnsiTheme="minorHAnsi"/>
              </w:rPr>
            </w:pPr>
            <w:r>
              <w:rPr>
                <w:rFonts w:cs="Arial" w:ascii="Calibri" w:hAnsi="Calibri" w:asciiTheme="minorHAnsi" w:hAnsiTheme="minorHAnsi"/>
                <w:kern w:val="0"/>
                <w:szCs w:val="20"/>
                <w:lang w:val="fr-FR" w:eastAsia="fr-FR" w:bidi="ar-SA"/>
              </w:rPr>
              <w:t>Numéro d’immatriculation au registre du commerce et des sociétés :</w:t>
            </w:r>
          </w:p>
          <w:p>
            <w:pPr>
              <w:pStyle w:val="A"/>
              <w:widowControl w:val="false"/>
              <w:numPr>
                <w:ilvl w:val="0"/>
                <w:numId w:val="2"/>
              </w:numPr>
              <w:tabs>
                <w:tab w:val="clear" w:pos="708"/>
                <w:tab w:val="left" w:pos="1134" w:leader="none"/>
              </w:tabs>
              <w:suppressAutoHyphens w:val="true"/>
              <w:spacing w:before="0" w:after="0"/>
              <w:ind w:left="1134" w:hanging="360"/>
              <w:rPr>
                <w:rFonts w:ascii="Calibri" w:hAnsi="Calibri" w:cs="Arial" w:asciiTheme="minorHAnsi" w:hAnsiTheme="minorHAnsi"/>
              </w:rPr>
            </w:pPr>
            <w:r>
              <w:rPr>
                <w:rFonts w:cs="Arial" w:ascii="Calibri" w:hAnsi="Calibri" w:asciiTheme="minorHAnsi" w:hAnsiTheme="minorHAnsi"/>
                <w:kern w:val="0"/>
                <w:szCs w:val="20"/>
                <w:lang w:val="fr-FR" w:eastAsia="fr-FR" w:bidi="ar-SA"/>
              </w:rPr>
              <w:t xml:space="preserve">N° de TVA intra-communautaire (le cas échéant) : </w:t>
            </w:r>
          </w:p>
          <w:p>
            <w:pPr>
              <w:pStyle w:val="A"/>
              <w:widowControl w:val="false"/>
              <w:suppressAutoHyphens w:val="true"/>
              <w:spacing w:before="0" w:after="0"/>
              <w:rPr>
                <w:rFonts w:ascii="Calibri" w:hAnsi="Calibri" w:cs="Arial" w:asciiTheme="minorHAnsi" w:hAnsiTheme="minorHAnsi"/>
              </w:rPr>
            </w:pPr>
            <w:r>
              <w:rPr>
                <w:rFonts w:cs="Arial" w:ascii="Calibri" w:hAnsi="Calibri"/>
                <w:kern w:val="0"/>
                <w:szCs w:val="20"/>
                <w:lang w:val="fr-FR" w:eastAsia="fr-FR" w:bidi="ar-SA"/>
              </w:rPr>
            </w:r>
          </w:p>
          <w:p>
            <w:pPr>
              <w:pStyle w:val="A"/>
              <w:widowControl w:val="false"/>
              <w:suppressAutoHyphens w:val="true"/>
              <w:spacing w:before="0" w:after="0"/>
              <w:rPr>
                <w:rFonts w:ascii="Calibri" w:hAnsi="Calibri" w:cs="Arial" w:asciiTheme="minorHAnsi" w:hAnsiTheme="minorHAnsi"/>
              </w:rPr>
            </w:pPr>
            <w:r>
              <w:rPr>
                <w:rFonts w:cs="Arial" w:ascii="Calibri" w:hAnsi="Calibri" w:asciiTheme="minorHAnsi" w:hAnsiTheme="minorHAnsi"/>
                <w:kern w:val="0"/>
                <w:szCs w:val="20"/>
                <w:lang w:val="fr-FR" w:eastAsia="fr-FR" w:bidi="ar-SA"/>
              </w:rPr>
              <w:t>Représenté par :</w:t>
            </w:r>
          </w:p>
          <w:p>
            <w:pPr>
              <w:pStyle w:val="Normal"/>
              <w:widowControl w:val="false"/>
              <w:suppressAutoHyphens w:val="true"/>
              <w:spacing w:before="0" w:after="0"/>
              <w:jc w:val="both"/>
              <w:rPr>
                <w:rFonts w:ascii="Calibri" w:hAnsi="Calibri" w:cs="Arial" w:asciiTheme="minorHAnsi" w:hAnsiTheme="minorHAnsi"/>
                <w:b/>
                <w:b/>
                <w:bCs/>
                <w:sz w:val="22"/>
                <w:u w:val="single"/>
              </w:rPr>
            </w:pPr>
            <w:r>
              <w:rPr>
                <w:rFonts w:eastAsia="Times" w:cs="Arial" w:ascii="Calibri" w:hAnsi="Calibri" w:asciiTheme="minorHAnsi" w:hAnsiTheme="minorHAnsi"/>
                <w:b/>
                <w:bCs/>
                <w:kern w:val="0"/>
                <w:sz w:val="22"/>
                <w:szCs w:val="20"/>
                <w:u w:val="single"/>
                <w:lang w:val="fr-FR" w:eastAsia="fr-FR" w:bidi="ar-SA"/>
              </w:rPr>
              <w:t>d’autre part,</w:t>
            </w:r>
          </w:p>
          <w:p>
            <w:pPr>
              <w:pStyle w:val="Normal"/>
              <w:widowControl w:val="false"/>
              <w:suppressAutoHyphens w:val="true"/>
              <w:spacing w:before="0" w:after="0"/>
              <w:jc w:val="both"/>
              <w:rPr>
                <w:rFonts w:ascii="Calibri" w:hAnsi="Calibri" w:asciiTheme="minorHAnsi" w:hAnsiTheme="minorHAnsi"/>
              </w:rPr>
            </w:pPr>
            <w:r>
              <w:rPr>
                <w:rFonts w:eastAsia="Times" w:cs="Times New Roman" w:ascii="Calibri" w:hAnsi="Calibri"/>
                <w:kern w:val="0"/>
                <w:sz w:val="20"/>
                <w:szCs w:val="20"/>
                <w:lang w:val="fr-FR" w:eastAsia="fr-FR" w:bidi="ar-SA"/>
              </w:rPr>
            </w:r>
          </w:p>
        </w:tc>
      </w:tr>
    </w:tbl>
    <w:p>
      <w:pPr>
        <w:pStyle w:val="A"/>
        <w:widowControl w:val="false"/>
        <w:spacing w:before="240" w:after="0"/>
        <w:rPr>
          <w:rFonts w:ascii="Calibri" w:hAnsi="Calibri" w:cs="Arial" w:asciiTheme="minorHAnsi" w:hAnsiTheme="minorHAnsi"/>
        </w:rPr>
      </w:pPr>
      <w:r>
        <w:rPr>
          <w:rFonts w:cs="Arial" w:ascii="Calibri" w:hAnsi="Calibri" w:asciiTheme="minorHAnsi" w:hAnsiTheme="minorHAnsi"/>
        </w:rPr>
        <w:t>(Ci-après dénommés collectivement les « </w:t>
      </w:r>
      <w:r>
        <w:rPr>
          <w:rFonts w:cs="Arial" w:ascii="Calibri" w:hAnsi="Calibri" w:asciiTheme="minorHAnsi" w:hAnsiTheme="minorHAnsi"/>
          <w:smallCaps/>
        </w:rPr>
        <w:t>Parties</w:t>
      </w:r>
      <w:r>
        <w:rPr>
          <w:rFonts w:cs="Arial" w:ascii="Calibri" w:hAnsi="Calibri" w:asciiTheme="minorHAnsi" w:hAnsiTheme="minorHAnsi"/>
        </w:rPr>
        <w:t> »,)</w:t>
      </w:r>
    </w:p>
    <w:p>
      <w:pPr>
        <w:pStyle w:val="Normal"/>
        <w:widowControl w:val="false"/>
        <w:spacing w:before="120" w:after="0"/>
        <w:rPr>
          <w:rFonts w:ascii="Calibri" w:hAnsi="Calibri" w:cs="Arial" w:asciiTheme="minorHAnsi" w:hAnsiTheme="minorHAnsi"/>
          <w:b/>
          <w:b/>
          <w:sz w:val="22"/>
        </w:rPr>
      </w:pPr>
      <w:r>
        <w:rPr>
          <w:rFonts w:cs="Arial" w:ascii="Calibri" w:hAnsi="Calibri" w:asciiTheme="minorHAnsi" w:hAnsiTheme="minorHAnsi"/>
          <w:b/>
          <w:sz w:val="22"/>
        </w:rPr>
        <w:t>Il a été préalablement exposé ce qui suit :</w:t>
      </w:r>
    </w:p>
    <w:p>
      <w:pPr>
        <w:pStyle w:val="Normal"/>
        <w:spacing w:before="120" w:after="0"/>
        <w:jc w:val="both"/>
        <w:rPr>
          <w:rFonts w:ascii="Calibri" w:hAnsi="Calibri" w:cs="Arial" w:asciiTheme="minorHAnsi" w:hAnsiTheme="minorHAnsi"/>
          <w:sz w:val="22"/>
        </w:rPr>
      </w:pPr>
      <w:r>
        <w:rPr>
          <w:rFonts w:cs="Arial" w:ascii="Calibri" w:hAnsi="Calibri" w:asciiTheme="minorHAnsi" w:hAnsiTheme="minorHAnsi"/>
          <w:sz w:val="22"/>
        </w:rPr>
        <w:t>Dans le cadre du projet de coopération ci-après dénommé le « </w:t>
      </w:r>
      <w:r>
        <w:rPr>
          <w:rFonts w:cs="Arial" w:ascii="Calibri" w:hAnsi="Calibri" w:asciiTheme="minorHAnsi" w:hAnsiTheme="minorHAnsi"/>
          <w:smallCaps/>
          <w:sz w:val="22"/>
        </w:rPr>
        <w:t>contrat principal »</w:t>
      </w:r>
      <w:r>
        <w:rPr>
          <w:rFonts w:cs="Arial" w:ascii="Calibri" w:hAnsi="Calibri" w:asciiTheme="minorHAnsi" w:hAnsiTheme="minorHAnsi"/>
          <w:sz w:val="22"/>
        </w:rPr>
        <w:t xml:space="preserve"> (contrat bailleur) signé le xx/xx/xxxx entre </w:t>
      </w:r>
      <w:r>
        <w:rPr>
          <w:rFonts w:cs="Arial" w:ascii="Calibri" w:hAnsi="Calibri" w:asciiTheme="minorHAnsi" w:hAnsiTheme="minorHAnsi"/>
          <w:i/>
          <w:sz w:val="22"/>
        </w:rPr>
        <w:t>l’Union</w:t>
      </w:r>
      <w:r>
        <w:rPr>
          <w:rFonts w:cs="Arial" w:ascii="Calibri" w:hAnsi="Calibri" w:asciiTheme="minorHAnsi" w:hAnsiTheme="minorHAnsi"/>
          <w:sz w:val="22"/>
        </w:rPr>
        <w:t xml:space="preserve"> Européenne et Expertise France portant sur « </w:t>
      </w:r>
      <w:r>
        <w:rPr>
          <w:rFonts w:cs="Arial" w:ascii="Calibri" w:hAnsi="Calibri" w:asciiTheme="minorHAnsi" w:hAnsiTheme="minorHAnsi"/>
          <w:i/>
          <w:sz w:val="22"/>
        </w:rPr>
        <w:t>fourniture, installation et mise ne service d’un micro datacenter pour le Direction Générale des Impôts (DGI) de Mauritanie</w:t>
      </w:r>
      <w:r>
        <w:rPr>
          <w:rFonts w:cs="Arial" w:ascii="Calibri" w:hAnsi="Calibri" w:asciiTheme="minorHAnsi" w:hAnsiTheme="minorHAnsi"/>
          <w:sz w:val="22"/>
        </w:rPr>
        <w:t xml:space="preserve">», </w:t>
      </w:r>
      <w:r>
        <w:rPr>
          <w:rFonts w:cs="Arial" w:ascii="Calibri" w:hAnsi="Calibri" w:asciiTheme="minorHAnsi" w:hAnsiTheme="minorHAnsi"/>
          <w:smallCaps/>
          <w:sz w:val="22"/>
        </w:rPr>
        <w:t xml:space="preserve">Expertise France </w:t>
      </w:r>
      <w:r>
        <w:rPr>
          <w:rFonts w:cs="Arial" w:ascii="Calibri" w:hAnsi="Calibri" w:asciiTheme="minorHAnsi" w:hAnsiTheme="minorHAnsi"/>
          <w:sz w:val="22"/>
        </w:rPr>
        <w:t xml:space="preserve">demande au </w:t>
      </w:r>
      <w:r>
        <w:rPr>
          <w:rFonts w:cs="Arial" w:ascii="Calibri" w:hAnsi="Calibri" w:asciiTheme="minorHAnsi" w:hAnsiTheme="minorHAnsi"/>
          <w:smallCaps/>
          <w:sz w:val="22"/>
        </w:rPr>
        <w:t>Contractant</w:t>
      </w:r>
      <w:r>
        <w:rPr>
          <w:rFonts w:cs="Arial" w:ascii="Calibri" w:hAnsi="Calibri" w:asciiTheme="minorHAnsi" w:hAnsiTheme="minorHAnsi"/>
          <w:sz w:val="22"/>
        </w:rPr>
        <w:t xml:space="preserve"> qui l’accepte, de réaliser au titre du présent </w:t>
      </w:r>
      <w:r>
        <w:rPr>
          <w:rFonts w:cs="Arial" w:ascii="Calibri" w:hAnsi="Calibri" w:asciiTheme="minorHAnsi" w:hAnsiTheme="minorHAnsi"/>
          <w:smallCaps/>
          <w:sz w:val="22"/>
        </w:rPr>
        <w:t xml:space="preserve">Contrat </w:t>
      </w:r>
      <w:r>
        <w:rPr>
          <w:rFonts w:cs="Arial" w:ascii="Calibri" w:hAnsi="Calibri" w:asciiTheme="minorHAnsi" w:hAnsiTheme="minorHAnsi"/>
          <w:sz w:val="22"/>
        </w:rPr>
        <w:t>les prestations et de livrer les fournitures décrites dans le document « cahier des charges techniques ».</w:t>
      </w:r>
    </w:p>
    <w:p>
      <w:pPr>
        <w:pStyle w:val="Normal"/>
        <w:spacing w:before="240" w:after="0"/>
        <w:jc w:val="right"/>
        <w:rPr>
          <w:rFonts w:ascii="Calibri" w:hAnsi="Calibri" w:cs="Arial" w:asciiTheme="minorHAnsi" w:hAnsiTheme="minorHAnsi"/>
          <w:b/>
          <w:b/>
          <w:sz w:val="22"/>
        </w:rPr>
      </w:pPr>
      <w:r>
        <w:rPr>
          <w:rFonts w:cs="Arial" w:ascii="Calibri" w:hAnsi="Calibri" w:asciiTheme="minorHAnsi" w:hAnsiTheme="minorHAnsi"/>
          <w:b/>
          <w:sz w:val="22"/>
        </w:rPr>
        <w:t>En foi de quoi, il a été convenu ce qui suit :</w:t>
      </w:r>
    </w:p>
    <w:p>
      <w:pPr>
        <w:pStyle w:val="Normal"/>
        <w:spacing w:lineRule="auto" w:line="240" w:before="120" w:after="0"/>
        <w:rPr>
          <w:rFonts w:ascii="Calibri" w:hAnsi="Calibri" w:cs="Arial" w:asciiTheme="minorHAnsi" w:hAnsiTheme="minorHAnsi"/>
        </w:rPr>
      </w:pPr>
      <w:r>
        <w:rPr>
          <w:rFonts w:cs="Arial" w:ascii="Calibri" w:hAnsi="Calibri"/>
        </w:rPr>
      </w:r>
      <w:r>
        <w:br w:type="page"/>
      </w:r>
    </w:p>
    <w:p>
      <w:pPr>
        <w:pStyle w:val="V"/>
        <w:widowControl w:val="false"/>
        <w:numPr>
          <w:ilvl w:val="0"/>
          <w:numId w:val="6"/>
        </w:numPr>
        <w:tabs>
          <w:tab w:val="clear" w:pos="708"/>
          <w:tab w:val="left" w:pos="1276" w:leader="none"/>
        </w:tabs>
        <w:spacing w:before="600" w:after="240"/>
        <w:ind w:left="357" w:hanging="357"/>
        <w:jc w:val="left"/>
        <w:outlineLvl w:val="0"/>
        <w:rPr>
          <w:rFonts w:ascii="Calibri" w:hAnsi="Calibri" w:asciiTheme="minorHAnsi" w:hAnsiTheme="minorHAnsi"/>
          <w:b/>
          <w:b/>
          <w:caps/>
          <w:sz w:val="24"/>
          <w:u w:val="single"/>
        </w:rPr>
      </w:pPr>
      <w:bookmarkStart w:id="5" w:name="_Toc126921969"/>
      <w:r>
        <w:rPr>
          <w:rFonts w:ascii="Calibri" w:hAnsi="Calibri" w:asciiTheme="minorHAnsi" w:hAnsiTheme="minorHAnsi"/>
          <w:b/>
          <w:caps/>
          <w:sz w:val="24"/>
          <w:u w:val="single"/>
        </w:rPr>
        <w:t>Objet du contrat</w:t>
      </w:r>
      <w:bookmarkEnd w:id="5"/>
    </w:p>
    <w:p>
      <w:pPr>
        <w:pStyle w:val="U"/>
        <w:widowControl w:val="false"/>
        <w:spacing w:before="240" w:after="0"/>
        <w:ind w:left="561" w:hanging="0"/>
        <w:rPr>
          <w:rFonts w:ascii="Calibri" w:hAnsi="Calibri" w:cs="Arial" w:asciiTheme="minorHAnsi" w:hAnsiTheme="minorHAnsi"/>
        </w:rPr>
      </w:pPr>
      <w:r>
        <w:rPr>
          <w:rFonts w:cs="Arial" w:ascii="Calibri" w:hAnsi="Calibri" w:asciiTheme="minorHAnsi" w:hAnsiTheme="minorHAnsi"/>
        </w:rPr>
        <w:t>Le présent contrat (ci-après dénommé le « </w:t>
      </w:r>
      <w:r>
        <w:rPr>
          <w:rFonts w:cs="Arial" w:ascii="Calibri" w:hAnsi="Calibri" w:asciiTheme="minorHAnsi" w:hAnsiTheme="minorHAnsi"/>
          <w:smallCaps/>
        </w:rPr>
        <w:t xml:space="preserve">Contrat </w:t>
      </w:r>
      <w:r>
        <w:rPr>
          <w:rFonts w:cs="Arial" w:ascii="Calibri" w:hAnsi="Calibri" w:asciiTheme="minorHAnsi" w:hAnsiTheme="minorHAnsi"/>
        </w:rPr>
        <w:t>») a pour objet la fourniture, l’installation et la mise en service d’un micro Datacenter pour le compte de la Direction des Impôts (DGI) de Mauritanie.</w:t>
      </w:r>
    </w:p>
    <w:p>
      <w:pPr>
        <w:pStyle w:val="V"/>
        <w:widowControl w:val="false"/>
        <w:numPr>
          <w:ilvl w:val="0"/>
          <w:numId w:val="6"/>
        </w:numPr>
        <w:tabs>
          <w:tab w:val="clear" w:pos="708"/>
          <w:tab w:val="left" w:pos="993" w:leader="none"/>
          <w:tab w:val="left" w:pos="1276" w:leader="none"/>
        </w:tabs>
        <w:spacing w:before="600" w:after="240"/>
        <w:ind w:left="357" w:hanging="357"/>
        <w:jc w:val="left"/>
        <w:outlineLvl w:val="0"/>
        <w:rPr>
          <w:rFonts w:ascii="Calibri" w:hAnsi="Calibri" w:asciiTheme="minorHAnsi" w:hAnsiTheme="minorHAnsi"/>
          <w:b/>
          <w:b/>
          <w:caps/>
          <w:sz w:val="24"/>
          <w:u w:val="single"/>
        </w:rPr>
      </w:pPr>
      <w:bookmarkStart w:id="6" w:name="_Toc126921970"/>
      <w:r>
        <w:rPr>
          <w:rFonts w:ascii="Calibri" w:hAnsi="Calibri" w:asciiTheme="minorHAnsi" w:hAnsiTheme="minorHAnsi"/>
          <w:b/>
          <w:caps/>
          <w:sz w:val="24"/>
          <w:u w:val="single"/>
        </w:rPr>
        <w:t>Documents contractuels</w:t>
      </w:r>
      <w:bookmarkEnd w:id="6"/>
    </w:p>
    <w:p>
      <w:pPr>
        <w:pStyle w:val="V"/>
        <w:widowControl w:val="false"/>
        <w:spacing w:before="120" w:after="0"/>
        <w:ind w:left="555" w:hanging="0"/>
        <w:jc w:val="left"/>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Le présent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xml:space="preserve"> est constitué par les documents contractuels énumérés ci-dessous, par ordre de priorité décroissante :</w:t>
      </w:r>
    </w:p>
    <w:p>
      <w:pPr>
        <w:pStyle w:val="W"/>
        <w:widowControl w:val="false"/>
        <w:numPr>
          <w:ilvl w:val="0"/>
          <w:numId w:val="13"/>
        </w:numPr>
        <w:spacing w:before="120" w:after="0"/>
        <w:rPr>
          <w:rFonts w:ascii="Calibri" w:hAnsi="Calibri" w:cs="Calibri" w:asciiTheme="minorHAnsi" w:cstheme="minorHAnsi" w:hAnsiTheme="minorHAnsi"/>
          <w:szCs w:val="22"/>
        </w:rPr>
      </w:pPr>
      <w:r>
        <w:rPr>
          <w:rFonts w:cs="Calibri" w:ascii="Calibri" w:hAnsi="Calibri" w:asciiTheme="minorHAnsi" w:cstheme="minorHAnsi" w:hAnsiTheme="minorHAnsi"/>
          <w:szCs w:val="22"/>
        </w:rPr>
        <w:t>le présent document, et ses annexes :</w:t>
      </w:r>
    </w:p>
    <w:p>
      <w:pPr>
        <w:pStyle w:val="ListParagraph"/>
        <w:numPr>
          <w:ilvl w:val="0"/>
          <w:numId w:val="21"/>
        </w:numPr>
        <w:tabs>
          <w:tab w:val="clear" w:pos="708"/>
          <w:tab w:val="left" w:pos="1701" w:leader="none"/>
        </w:tabs>
        <w:rPr/>
      </w:pPr>
      <w:r>
        <w:rPr>
          <w:rFonts w:eastAsia="Times New Roman" w:cs="Calibri" w:ascii="Calibri" w:hAnsi="Calibri" w:asciiTheme="minorHAnsi" w:cstheme="minorHAnsi" w:hAnsiTheme="minorHAnsi"/>
          <w:sz w:val="22"/>
          <w:szCs w:val="22"/>
        </w:rPr>
        <w:t>Le code de conduite d’</w:t>
      </w:r>
      <w:r>
        <w:rPr>
          <w:rFonts w:eastAsia="Times New Roman" w:cs="Calibri" w:ascii="Calibri" w:hAnsi="Calibri" w:asciiTheme="minorHAnsi" w:cstheme="minorHAnsi" w:hAnsiTheme="minorHAnsi"/>
          <w:smallCaps/>
          <w:sz w:val="22"/>
          <w:szCs w:val="22"/>
        </w:rPr>
        <w:t>Expertise France</w:t>
      </w:r>
      <w:r>
        <w:rPr>
          <w:rFonts w:eastAsia="Times New Roman" w:cs="Calibri" w:ascii="Calibri" w:hAnsi="Calibri" w:asciiTheme="minorHAnsi" w:cstheme="minorHAnsi" w:hAnsiTheme="minorHAnsi"/>
          <w:sz w:val="22"/>
          <w:szCs w:val="22"/>
        </w:rPr>
        <w:t xml:space="preserve"> (disponible via le lien suivant : </w:t>
      </w:r>
      <w:hyperlink r:id="rId10">
        <w:r>
          <w:rPr>
            <w:rStyle w:val="LienInternet"/>
            <w:rFonts w:eastAsia="Times New Roman" w:cs="Calibri" w:ascii="Calibri" w:hAnsi="Calibri" w:asciiTheme="minorHAnsi" w:cstheme="minorHAnsi" w:hAnsiTheme="minorHAnsi"/>
            <w:sz w:val="22"/>
            <w:szCs w:val="22"/>
          </w:rPr>
          <w:t>https://www.expertisefrance.fr/documents/20182/426622/Expertise+France+%E2%80%93+Code+de+conduite/2408659b-a84e-45ac-a142-47d5dc21faff</w:t>
        </w:r>
      </w:hyperlink>
      <w:r>
        <w:rPr>
          <w:rFonts w:eastAsia="Times New Roman" w:cs="Calibri" w:ascii="Calibri" w:hAnsi="Calibri" w:asciiTheme="minorHAnsi" w:cstheme="minorHAnsi" w:hAnsiTheme="minorHAnsi"/>
          <w:sz w:val="22"/>
          <w:szCs w:val="22"/>
        </w:rPr>
        <w:t>);</w:t>
      </w:r>
    </w:p>
    <w:p>
      <w:pPr>
        <w:pStyle w:val="ListParagraph"/>
        <w:numPr>
          <w:ilvl w:val="0"/>
          <w:numId w:val="21"/>
        </w:numPr>
        <w:tabs>
          <w:tab w:val="clear" w:pos="708"/>
          <w:tab w:val="left" w:pos="1701" w:leader="none"/>
        </w:tabs>
        <w:rPr/>
      </w:pPr>
      <w:r>
        <w:rPr>
          <w:rFonts w:eastAsia="Times New Roman" w:cs="Calibri" w:ascii="Calibri" w:hAnsi="Calibri" w:asciiTheme="minorHAnsi" w:cstheme="minorHAnsi" w:hAnsiTheme="minorHAnsi"/>
          <w:sz w:val="22"/>
          <w:szCs w:val="22"/>
        </w:rPr>
        <w:t>n°25-MR5360_Microdatcenter_Nouakchott_Annexe_Financière</w:t>
      </w:r>
    </w:p>
    <w:p>
      <w:pPr>
        <w:pStyle w:val="ListParagraph"/>
        <w:numPr>
          <w:ilvl w:val="0"/>
          <w:numId w:val="21"/>
        </w:numPr>
        <w:rPr>
          <w:rFonts w:ascii="Calibri" w:hAnsi="Calibri" w:eastAsia="Times New Roman" w:cs="Calibri" w:asciiTheme="minorHAnsi" w:cstheme="minorHAnsi" w:hAnsiTheme="minorHAnsi"/>
          <w:sz w:val="22"/>
          <w:szCs w:val="22"/>
        </w:rPr>
      </w:pPr>
      <w:r>
        <w:rPr>
          <w:rFonts w:eastAsia="Times New Roman" w:cs="Calibri" w:ascii="Calibri" w:hAnsi="Calibri" w:asciiTheme="minorHAnsi" w:cstheme="minorHAnsi" w:hAnsiTheme="minorHAnsi"/>
          <w:sz w:val="22"/>
          <w:szCs w:val="22"/>
        </w:rPr>
        <w:t>Annexe contractuelle (DAJ_M050) portant sur le traitement de données personnelles en cas de sous-traitance RGPD (collecte de données personnelles au nom d’</w:t>
      </w:r>
      <w:r>
        <w:rPr>
          <w:rFonts w:eastAsia="Times New Roman" w:cs="Calibri" w:ascii="Calibri" w:hAnsi="Calibri" w:asciiTheme="minorHAnsi" w:cstheme="minorHAnsi" w:hAnsiTheme="minorHAnsi"/>
          <w:smallCaps/>
          <w:sz w:val="22"/>
          <w:szCs w:val="22"/>
        </w:rPr>
        <w:t>Expertise France</w:t>
      </w:r>
      <w:r>
        <w:rPr>
          <w:rFonts w:eastAsia="Times New Roman" w:cs="Calibri" w:ascii="Calibri" w:hAnsi="Calibri" w:asciiTheme="minorHAnsi" w:cstheme="minorHAnsi" w:hAnsiTheme="minorHAnsi"/>
          <w:sz w:val="22"/>
          <w:szCs w:val="22"/>
        </w:rPr>
        <w:t xml:space="preserve">) </w:t>
      </w:r>
    </w:p>
    <w:p>
      <w:pPr>
        <w:pStyle w:val="W"/>
        <w:widowControl w:val="false"/>
        <w:numPr>
          <w:ilvl w:val="0"/>
          <w:numId w:val="13"/>
        </w:numPr>
        <w:spacing w:before="120" w:after="0"/>
        <w:rPr>
          <w:rFonts w:ascii="Calibri" w:hAnsi="Calibri" w:cs="Calibri" w:asciiTheme="minorHAnsi" w:cstheme="minorHAnsi" w:hAnsiTheme="minorHAnsi"/>
          <w:szCs w:val="22"/>
        </w:rPr>
      </w:pPr>
      <w:r>
        <w:rPr>
          <w:rFonts w:cs="Calibri" w:ascii="Calibri" w:hAnsi="Calibri" w:asciiTheme="minorHAnsi" w:cstheme="minorHAnsi" w:hAnsiTheme="minorHAnsi"/>
          <w:szCs w:val="22"/>
        </w:rPr>
        <w:t>Le cahier des charges techniques « n°25-MR5360_Microdatacenter_Mouakchott_CCTP »</w:t>
      </w:r>
    </w:p>
    <w:p>
      <w:pPr>
        <w:pStyle w:val="W"/>
        <w:widowControl w:val="false"/>
        <w:numPr>
          <w:ilvl w:val="0"/>
          <w:numId w:val="13"/>
        </w:numPr>
        <w:spacing w:before="120" w:after="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CCAG - Cahier des clauses administratives générales applicables </w:t>
      </w:r>
      <w:r>
        <w:rPr>
          <w:rFonts w:cs="Calibri" w:ascii="Calibri" w:hAnsi="Calibri" w:asciiTheme="minorHAnsi" w:cstheme="minorHAnsi" w:hAnsiTheme="minorHAnsi"/>
          <w:szCs w:val="22"/>
        </w:rPr>
        <w:t>aux technologies de l</w:t>
      </w:r>
      <w:r>
        <w:rPr>
          <w:rFonts w:eastAsia="Times New Roman" w:cs="Calibri" w:ascii="Calibri" w:hAnsi="Calibri" w:asciiTheme="minorHAnsi" w:cstheme="minorHAnsi" w:hAnsiTheme="minorHAnsi"/>
          <w:sz w:val="22"/>
          <w:szCs w:val="22"/>
        </w:rPr>
        <w:t>’information et d ela communication (TIC)</w:t>
      </w:r>
      <w:r>
        <w:rPr>
          <w:rFonts w:cs="Calibri" w:ascii="Calibri" w:hAnsi="Calibri" w:asciiTheme="minorHAnsi" w:cstheme="minorHAnsi" w:hAnsiTheme="minorHAnsi"/>
          <w:szCs w:val="22"/>
        </w:rPr>
        <w:t xml:space="preserve"> approuvé par l’arrêté du 30 mars 2021]</w:t>
      </w:r>
      <w:r>
        <w:rPr>
          <w:rStyle w:val="Ancredenotedebasdepage"/>
          <w:rFonts w:cs="Calibri" w:ascii="Calibri" w:hAnsi="Calibri" w:asciiTheme="minorHAnsi" w:cstheme="minorHAnsi" w:hAnsiTheme="minorHAnsi"/>
          <w:szCs w:val="22"/>
        </w:rPr>
        <w:footnoteReference w:id="2"/>
      </w:r>
      <w:r>
        <w:rPr>
          <w:rFonts w:cs="Calibri" w:ascii="Calibri" w:hAnsi="Calibri" w:asciiTheme="minorHAnsi" w:cstheme="minorHAnsi" w:hAnsiTheme="minorHAnsi"/>
          <w:szCs w:val="22"/>
        </w:rPr>
        <w:t xml:space="preserve">, sous réserve des dérogations stipulées dans le présent contrat. </w:t>
      </w:r>
    </w:p>
    <w:p>
      <w:pPr>
        <w:pStyle w:val="W"/>
        <w:widowControl w:val="false"/>
        <w:numPr>
          <w:ilvl w:val="0"/>
          <w:numId w:val="13"/>
        </w:numPr>
        <w:spacing w:before="120" w:after="0"/>
        <w:rPr>
          <w:rFonts w:ascii="Calibri" w:hAnsi="Calibri" w:cs="Calibri" w:asciiTheme="minorHAnsi" w:cstheme="minorHAnsi" w:hAnsiTheme="minorHAnsi"/>
        </w:rPr>
      </w:pPr>
      <w:r>
        <w:rPr>
          <w:rFonts w:cs="Calibri" w:ascii="Calibri" w:hAnsi="Calibri" w:cstheme="minorHAnsi"/>
          <w:szCs w:val="22"/>
        </w:rPr>
        <w:t xml:space="preserve">L’offre du </w:t>
      </w:r>
      <w:r>
        <w:rPr>
          <w:rFonts w:cs="Calibri" w:ascii="Calibri" w:hAnsi="Calibri" w:cstheme="minorHAnsi"/>
          <w:smallCaps/>
          <w:szCs w:val="22"/>
        </w:rPr>
        <w:t>Contractant</w:t>
      </w:r>
      <w:r>
        <w:rPr>
          <w:rFonts w:cs="Calibri" w:ascii="Calibri" w:hAnsi="Calibri" w:cstheme="minorHAnsi"/>
          <w:szCs w:val="22"/>
        </w:rPr>
        <w:t xml:space="preserve"> du XX/XX/XXXX</w:t>
      </w:r>
    </w:p>
    <w:p>
      <w:pPr>
        <w:pStyle w:val="V"/>
        <w:widowControl w:val="false"/>
        <w:spacing w:before="576" w:after="0"/>
        <w:ind w:left="556"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Ces documents constituent l’intégralité de l’accord entre les </w:t>
      </w:r>
      <w:r>
        <w:rPr>
          <w:rFonts w:cs="Calibri" w:ascii="Calibri" w:hAnsi="Calibri" w:asciiTheme="minorHAnsi" w:cstheme="minorHAnsi" w:hAnsiTheme="minorHAnsi"/>
          <w:smallCaps/>
          <w:szCs w:val="22"/>
        </w:rPr>
        <w:t>Parties</w:t>
      </w:r>
      <w:r>
        <w:rPr>
          <w:rFonts w:cs="Calibri" w:ascii="Calibri" w:hAnsi="Calibri" w:asciiTheme="minorHAnsi" w:cstheme="minorHAnsi" w:hAnsiTheme="minorHAnsi"/>
          <w:szCs w:val="22"/>
        </w:rPr>
        <w:t xml:space="preserve"> se rapportant au présent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xml:space="preserve">. Ils annulent et remplacent la totalité des communications, démarches, accords, engagements, garanties ou arrangements, se rapportant à son objet et faits, oralement ou par écrit, par une </w:t>
      </w:r>
      <w:r>
        <w:rPr>
          <w:rFonts w:cs="Calibri" w:ascii="Calibri" w:hAnsi="Calibri" w:asciiTheme="minorHAnsi" w:cstheme="minorHAnsi" w:hAnsiTheme="minorHAnsi"/>
          <w:smallCaps/>
          <w:szCs w:val="22"/>
        </w:rPr>
        <w:t>Partie</w:t>
      </w:r>
      <w:r>
        <w:rPr>
          <w:rFonts w:cs="Calibri" w:ascii="Calibri" w:hAnsi="Calibri" w:asciiTheme="minorHAnsi" w:cstheme="minorHAnsi" w:hAnsiTheme="minorHAnsi"/>
          <w:szCs w:val="22"/>
        </w:rPr>
        <w:t xml:space="preserve"> ou en son nom, à l’autre </w:t>
      </w:r>
      <w:r>
        <w:rPr>
          <w:rFonts w:cs="Calibri" w:ascii="Calibri" w:hAnsi="Calibri" w:asciiTheme="minorHAnsi" w:cstheme="minorHAnsi" w:hAnsiTheme="minorHAnsi"/>
          <w:smallCaps/>
          <w:szCs w:val="22"/>
        </w:rPr>
        <w:t>Partie</w:t>
      </w:r>
      <w:r>
        <w:rPr>
          <w:rFonts w:cs="Calibri" w:ascii="Calibri" w:hAnsi="Calibri" w:asciiTheme="minorHAnsi" w:cstheme="minorHAnsi" w:hAnsiTheme="minorHAnsi"/>
          <w:szCs w:val="22"/>
        </w:rPr>
        <w:t>, qui seraient intervenus avant sa date de notification. Ces documents sont reconnus par les Parties comme l’exposé unique et complet des termes de leur accord.</w:t>
      </w:r>
    </w:p>
    <w:p>
      <w:pPr>
        <w:pStyle w:val="V"/>
        <w:widowControl w:val="false"/>
        <w:spacing w:before="576" w:after="0"/>
        <w:ind w:left="556" w:hanging="0"/>
        <w:rPr>
          <w:rFonts w:ascii="Calibri" w:hAnsi="Calibri" w:cs="Calibri" w:asciiTheme="minorHAnsi" w:cstheme="minorHAnsi" w:hAnsiTheme="minorHAnsi"/>
          <w:szCs w:val="22"/>
        </w:rPr>
      </w:pPr>
      <w:r>
        <w:rPr>
          <w:rFonts w:eastAsia="Times" w:cs="Calibri" w:ascii="Calibri" w:hAnsi="Calibri" w:asciiTheme="minorHAnsi" w:cstheme="minorHAnsi" w:hAnsiTheme="minorHAnsi"/>
          <w:szCs w:val="22"/>
        </w:rPr>
        <w:t>Sans préjudice des règles générales applicables aux contrats administratifs,</w:t>
      </w:r>
      <w:r>
        <w:rPr>
          <w:rFonts w:cs="Calibri" w:ascii="Calibri" w:hAnsi="Calibri" w:asciiTheme="minorHAnsi" w:cstheme="minorHAnsi" w:hAnsiTheme="minorHAnsi"/>
          <w:szCs w:val="22"/>
        </w:rPr>
        <w:t xml:space="preserve"> toute modification du </w:t>
      </w:r>
      <w:r>
        <w:rPr>
          <w:rFonts w:cs="Calibri" w:ascii="Calibri" w:hAnsi="Calibri" w:asciiTheme="minorHAnsi" w:cstheme="minorHAnsi" w:hAnsiTheme="minorHAnsi"/>
          <w:smallCaps/>
          <w:szCs w:val="22"/>
        </w:rPr>
        <w:t xml:space="preserve">Contrat </w:t>
      </w:r>
      <w:r>
        <w:rPr>
          <w:rFonts w:cs="Calibri" w:ascii="Calibri" w:hAnsi="Calibri" w:asciiTheme="minorHAnsi" w:cstheme="minorHAnsi" w:hAnsiTheme="minorHAnsi"/>
          <w:szCs w:val="22"/>
        </w:rPr>
        <w:t xml:space="preserve">ou toute renonciation à un droit résultant du </w:t>
      </w:r>
      <w:r>
        <w:rPr>
          <w:rFonts w:cs="Calibri" w:ascii="Calibri" w:hAnsi="Calibri" w:asciiTheme="minorHAnsi" w:cstheme="minorHAnsi" w:hAnsiTheme="minorHAnsi"/>
          <w:smallCaps/>
          <w:szCs w:val="22"/>
        </w:rPr>
        <w:t xml:space="preserve">Contrat </w:t>
      </w:r>
      <w:r>
        <w:rPr>
          <w:rFonts w:cs="Calibri" w:ascii="Calibri" w:hAnsi="Calibri" w:asciiTheme="minorHAnsi" w:cstheme="minorHAnsi" w:hAnsiTheme="minorHAnsi"/>
          <w:szCs w:val="22"/>
        </w:rPr>
        <w:t xml:space="preserve">devra faire l'objet d'un avenant régulièrement signé par un représentant dûment habilité de chaque </w:t>
      </w:r>
      <w:r>
        <w:rPr>
          <w:rFonts w:cs="Calibri" w:ascii="Calibri" w:hAnsi="Calibri" w:asciiTheme="minorHAnsi" w:cstheme="minorHAnsi" w:hAnsiTheme="minorHAnsi"/>
          <w:smallCaps/>
          <w:szCs w:val="22"/>
        </w:rPr>
        <w:t>Partie</w:t>
      </w:r>
      <w:r>
        <w:rPr>
          <w:rFonts w:cs="Calibri" w:ascii="Calibri" w:hAnsi="Calibri" w:asciiTheme="minorHAnsi" w:cstheme="minorHAnsi" w:hAnsiTheme="minorHAnsi"/>
          <w:szCs w:val="22"/>
        </w:rPr>
        <w:t>.</w:t>
      </w:r>
    </w:p>
    <w:p>
      <w:pPr>
        <w:pStyle w:val="V"/>
        <w:widowControl w:val="false"/>
        <w:spacing w:before="576" w:after="0"/>
        <w:ind w:left="556" w:hanging="0"/>
        <w:rPr>
          <w:rFonts w:ascii="Calibri" w:hAnsi="Calibri" w:asciiTheme="minorHAnsi" w:hAnsiTheme="minorHAnsi"/>
          <w:b/>
          <w:b/>
          <w:caps/>
          <w:sz w:val="24"/>
        </w:rPr>
      </w:pPr>
      <w:r>
        <w:rPr>
          <w:rFonts w:asciiTheme="minorHAnsi" w:hAnsiTheme="minorHAnsi" w:ascii="Calibri" w:hAnsi="Calibri"/>
          <w:b/>
          <w:caps/>
          <w:sz w:val="24"/>
        </w:rPr>
      </w:r>
      <w:r>
        <w:br w:type="page"/>
      </w:r>
    </w:p>
    <w:p>
      <w:pPr>
        <w:pStyle w:val="V"/>
        <w:widowControl w:val="false"/>
        <w:numPr>
          <w:ilvl w:val="0"/>
          <w:numId w:val="6"/>
        </w:numPr>
        <w:tabs>
          <w:tab w:val="clear" w:pos="708"/>
          <w:tab w:val="left" w:pos="1276" w:leader="none"/>
        </w:tabs>
        <w:spacing w:before="600" w:after="240"/>
        <w:ind w:left="357" w:hanging="357"/>
        <w:jc w:val="left"/>
        <w:outlineLvl w:val="0"/>
        <w:rPr>
          <w:rFonts w:ascii="Calibri" w:hAnsi="Calibri" w:asciiTheme="minorHAnsi" w:hAnsiTheme="minorHAnsi"/>
          <w:b/>
          <w:b/>
          <w:caps/>
          <w:sz w:val="24"/>
          <w:u w:val="single"/>
        </w:rPr>
      </w:pPr>
      <w:bookmarkStart w:id="7" w:name="_Toc126921971"/>
      <w:r>
        <w:rPr>
          <w:rFonts w:ascii="Calibri" w:hAnsi="Calibri" w:asciiTheme="minorHAnsi" w:hAnsiTheme="minorHAnsi"/>
          <w:b/>
          <w:caps/>
          <w:sz w:val="24"/>
          <w:u w:val="single"/>
        </w:rPr>
        <w:t>CaractÉristiques gÉnÉrales du contrat</w:t>
      </w:r>
      <w:bookmarkEnd w:id="7"/>
    </w:p>
    <w:p>
      <w:pPr>
        <w:pStyle w:val="Titre2"/>
        <w:rPr>
          <w:rFonts w:ascii="Calibri" w:hAnsi="Calibri" w:asciiTheme="minorHAnsi" w:hAnsiTheme="minorHAnsi"/>
          <w:sz w:val="22"/>
        </w:rPr>
      </w:pPr>
      <w:bookmarkStart w:id="8" w:name="_Toc392669631"/>
      <w:bookmarkStart w:id="9" w:name="_Toc126921972"/>
      <w:r>
        <w:rPr>
          <w:rFonts w:ascii="Calibri" w:hAnsi="Calibri" w:asciiTheme="minorHAnsi" w:hAnsiTheme="minorHAnsi"/>
          <w:sz w:val="22"/>
        </w:rPr>
        <w:t>Forme du contrat</w:t>
      </w:r>
      <w:bookmarkEnd w:id="8"/>
      <w:bookmarkEnd w:id="9"/>
      <w:r>
        <w:rPr>
          <w:rFonts w:ascii="Calibri" w:hAnsi="Calibri" w:asciiTheme="minorHAnsi" w:hAnsiTheme="minorHAnsi"/>
          <w:sz w:val="22"/>
        </w:rPr>
        <w:t xml:space="preserve"> </w:t>
      </w:r>
    </w:p>
    <w:p>
      <w:pPr>
        <w:pStyle w:val="Normal"/>
        <w:rPr>
          <w:sz w:val="16"/>
        </w:rPr>
      </w:pPr>
      <w:r>
        <w:rPr>
          <w:sz w:val="16"/>
        </w:rPr>
      </w:r>
    </w:p>
    <w:p>
      <w:pPr>
        <w:pStyle w:val="U"/>
        <w:widowControl w:val="false"/>
        <w:ind w:left="567" w:hanging="0"/>
        <w:rPr>
          <w:rFonts w:ascii="Calibri" w:hAnsi="Calibri" w:cs="Calibri" w:asciiTheme="minorHAnsi" w:cstheme="minorHAnsi" w:hAnsiTheme="minorHAnsi"/>
          <w:szCs w:val="22"/>
        </w:rPr>
      </w:pPr>
      <w:bookmarkStart w:id="10" w:name="_Toc379270787"/>
      <w:bookmarkEnd w:id="10"/>
      <w:r>
        <w:rPr>
          <w:rFonts w:cs="Calibri" w:ascii="Calibri" w:hAnsi="Calibri" w:asciiTheme="minorHAnsi" w:cstheme="minorHAnsi" w:hAnsiTheme="minorHAnsi"/>
          <w:szCs w:val="22"/>
        </w:rPr>
        <w:t xml:space="preserve">[Le présent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xml:space="preserve"> est marché public de fournitures conclu à prix global et forfaitaire.</w:t>
      </w:r>
    </w:p>
    <w:p>
      <w:pPr>
        <w:pStyle w:val="V"/>
        <w:widowControl w:val="false"/>
        <w:ind w:left="556" w:hanging="0"/>
        <w:rPr>
          <w:rFonts w:ascii="Calibri" w:hAnsi="Calibri" w:cs="Calibri" w:asciiTheme="minorHAnsi" w:cstheme="minorHAnsi" w:hAnsiTheme="minorHAnsi"/>
          <w:szCs w:val="22"/>
        </w:rPr>
      </w:pPr>
      <w:r>
        <w:rPr>
          <w:rFonts w:cs="Calibri" w:cstheme="minorHAnsi" w:ascii="Calibri" w:hAnsi="Calibri"/>
          <w:szCs w:val="22"/>
        </w:rPr>
      </w:r>
      <w:bookmarkStart w:id="11" w:name="_Toc3792707871"/>
      <w:bookmarkStart w:id="12" w:name="_Toc3792707871"/>
      <w:bookmarkEnd w:id="12"/>
    </w:p>
    <w:p>
      <w:pPr>
        <w:pStyle w:val="V"/>
        <w:widowControl w:val="false"/>
        <w:ind w:left="556"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Le </w:t>
      </w:r>
      <w:r>
        <w:rPr>
          <w:rFonts w:cs="Calibri" w:ascii="Calibri" w:hAnsi="Calibri" w:asciiTheme="minorHAnsi" w:cstheme="minorHAnsi" w:hAnsiTheme="minorHAnsi"/>
          <w:smallCaps/>
          <w:szCs w:val="22"/>
        </w:rPr>
        <w:t xml:space="preserve">Contrat </w:t>
      </w:r>
      <w:r>
        <w:rPr>
          <w:rFonts w:cs="Calibri" w:ascii="Calibri" w:hAnsi="Calibri" w:asciiTheme="minorHAnsi" w:cstheme="minorHAnsi" w:hAnsiTheme="minorHAnsi"/>
          <w:szCs w:val="22"/>
        </w:rPr>
        <w:t>se décompose de la manière suivante :</w:t>
      </w:r>
    </w:p>
    <w:tbl>
      <w:tblPr>
        <w:tblStyle w:val="Grilledutableau"/>
        <w:tblW w:w="9220" w:type="dxa"/>
        <w:jc w:val="left"/>
        <w:tblInd w:w="556" w:type="dxa"/>
        <w:tblLayout w:type="fixed"/>
        <w:tblCellMar>
          <w:top w:w="0" w:type="dxa"/>
          <w:left w:w="108" w:type="dxa"/>
          <w:bottom w:w="0" w:type="dxa"/>
          <w:right w:w="108" w:type="dxa"/>
        </w:tblCellMar>
        <w:tblLook w:firstRow="1" w:noVBand="1" w:lastRow="0" w:firstColumn="1" w:lastColumn="0" w:noHBand="0" w:val="04a0"/>
      </w:tblPr>
      <w:tblGrid>
        <w:gridCol w:w="1111"/>
        <w:gridCol w:w="4846"/>
        <w:gridCol w:w="3263"/>
      </w:tblGrid>
      <w:tr>
        <w:trPr/>
        <w:tc>
          <w:tcPr>
            <w:tcW w:w="1111"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Poste 1</w:t>
            </w:r>
          </w:p>
        </w:tc>
        <w:tc>
          <w:tcPr>
            <w:tcW w:w="4846"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Fourniture des équipements du micro datacenter</w:t>
            </w:r>
            <w:r>
              <w:rPr>
                <w:rFonts w:cs="Arial" w:ascii="Calibri" w:hAnsi="Calibri" w:asciiTheme="minorHAnsi" w:hAnsiTheme="minorHAnsi"/>
                <w:kern w:val="0"/>
                <w:szCs w:val="22"/>
                <w:lang w:val="fr-FR" w:eastAsia="fr-FR" w:bidi="ar-SA"/>
              </w:rPr>
              <w:t xml:space="preserve"> (voir CCTP)</w:t>
            </w:r>
          </w:p>
        </w:tc>
        <w:tc>
          <w:tcPr>
            <w:tcW w:w="3263" w:type="dxa"/>
            <w:tcBorders/>
            <w:vAlign w:val="center"/>
          </w:tcPr>
          <w:p>
            <w:pPr>
              <w:pStyle w:val="V"/>
              <w:widowControl w:val="false"/>
              <w:suppressAutoHyphens w:val="true"/>
              <w:spacing w:before="60" w:after="60"/>
              <w:ind w:left="0" w:hanging="0"/>
              <w:jc w:val="center"/>
              <w:rPr>
                <w:rFonts w:ascii="Calibri" w:hAnsi="Calibri" w:cs="Arial" w:asciiTheme="minorHAnsi" w:hAnsiTheme="minorHAnsi"/>
                <w:szCs w:val="22"/>
              </w:rPr>
            </w:pPr>
            <w:r>
              <w:rPr>
                <w:rFonts w:cs="Arial" w:ascii="Calibri" w:hAnsi="Calibri"/>
                <w:kern w:val="0"/>
                <w:szCs w:val="22"/>
                <w:lang w:val="fr-FR" w:eastAsia="fr-FR" w:bidi="ar-SA"/>
              </w:rPr>
              <w:t>Poste à prix forfaitaire</w:t>
            </w:r>
          </w:p>
        </w:tc>
      </w:tr>
      <w:tr>
        <w:trPr/>
        <w:tc>
          <w:tcPr>
            <w:tcW w:w="1111"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Poste 2</w:t>
            </w:r>
          </w:p>
        </w:tc>
        <w:tc>
          <w:tcPr>
            <w:tcW w:w="4846"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Livraison depuis le site d’acheminement jusqu’à l’adresse du site d’implantation</w:t>
            </w:r>
          </w:p>
        </w:tc>
        <w:tc>
          <w:tcPr>
            <w:tcW w:w="3263" w:type="dxa"/>
            <w:tcBorders/>
            <w:vAlign w:val="center"/>
          </w:tcPr>
          <w:p>
            <w:pPr>
              <w:pStyle w:val="V"/>
              <w:widowControl w:val="false"/>
              <w:suppressAutoHyphens w:val="true"/>
              <w:spacing w:before="60" w:after="60"/>
              <w:ind w:left="0" w:hanging="0"/>
              <w:jc w:val="center"/>
              <w:rPr>
                <w:rFonts w:ascii="Calibri" w:hAnsi="Calibri" w:cs="Arial" w:asciiTheme="minorHAnsi" w:hAnsiTheme="minorHAnsi"/>
                <w:szCs w:val="22"/>
              </w:rPr>
            </w:pPr>
            <w:r>
              <w:rPr>
                <w:rFonts w:cs="Arial" w:ascii="Calibri" w:hAnsi="Calibri"/>
                <w:kern w:val="0"/>
                <w:szCs w:val="22"/>
                <w:lang w:val="fr-FR" w:eastAsia="fr-FR" w:bidi="ar-SA"/>
              </w:rPr>
              <w:t>Poste à prix forfaitaire</w:t>
            </w:r>
          </w:p>
        </w:tc>
      </w:tr>
      <w:tr>
        <w:trPr/>
        <w:tc>
          <w:tcPr>
            <w:tcW w:w="1111"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Poste 3</w:t>
            </w:r>
          </w:p>
        </w:tc>
        <w:tc>
          <w:tcPr>
            <w:tcW w:w="4846"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Installation, mise en service, test de fonctionnement</w:t>
            </w:r>
          </w:p>
        </w:tc>
        <w:tc>
          <w:tcPr>
            <w:tcW w:w="3263" w:type="dxa"/>
            <w:tcBorders/>
            <w:vAlign w:val="center"/>
          </w:tcPr>
          <w:p>
            <w:pPr>
              <w:pStyle w:val="V"/>
              <w:widowControl w:val="false"/>
              <w:suppressAutoHyphens w:val="true"/>
              <w:spacing w:before="60" w:after="60"/>
              <w:ind w:left="0" w:hanging="0"/>
              <w:jc w:val="center"/>
              <w:rPr>
                <w:rFonts w:ascii="Calibri" w:hAnsi="Calibri" w:cs="Arial" w:asciiTheme="minorHAnsi" w:hAnsiTheme="minorHAnsi"/>
                <w:szCs w:val="22"/>
              </w:rPr>
            </w:pPr>
            <w:r>
              <w:rPr>
                <w:rFonts w:cs="Arial" w:ascii="Calibri" w:hAnsi="Calibri"/>
                <w:kern w:val="0"/>
                <w:szCs w:val="22"/>
                <w:lang w:val="fr-FR" w:eastAsia="fr-FR" w:bidi="ar-SA"/>
              </w:rPr>
              <w:t>Poste à prix forfaitaire</w:t>
            </w:r>
          </w:p>
        </w:tc>
      </w:tr>
      <w:tr>
        <w:trPr/>
        <w:tc>
          <w:tcPr>
            <w:tcW w:w="1111"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Poste 4</w:t>
            </w:r>
          </w:p>
        </w:tc>
        <w:tc>
          <w:tcPr>
            <w:tcW w:w="4846"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Formation du personnel local</w:t>
            </w:r>
          </w:p>
        </w:tc>
        <w:tc>
          <w:tcPr>
            <w:tcW w:w="3263" w:type="dxa"/>
            <w:tcBorders/>
            <w:vAlign w:val="center"/>
          </w:tcPr>
          <w:p>
            <w:pPr>
              <w:pStyle w:val="V"/>
              <w:widowControl w:val="false"/>
              <w:suppressAutoHyphens w:val="true"/>
              <w:spacing w:before="60" w:after="60"/>
              <w:ind w:left="0" w:hanging="0"/>
              <w:jc w:val="center"/>
              <w:rPr>
                <w:rFonts w:ascii="Calibri" w:hAnsi="Calibri" w:cs="Arial" w:asciiTheme="minorHAnsi" w:hAnsiTheme="minorHAnsi"/>
                <w:szCs w:val="22"/>
              </w:rPr>
            </w:pPr>
            <w:r>
              <w:rPr>
                <w:rFonts w:cs="Arial" w:ascii="Calibri" w:hAnsi="Calibri"/>
                <w:kern w:val="0"/>
                <w:szCs w:val="22"/>
                <w:lang w:val="fr-FR" w:eastAsia="fr-FR" w:bidi="ar-SA"/>
              </w:rPr>
              <w:t>Poste à prix forfaitaire</w:t>
            </w:r>
          </w:p>
        </w:tc>
      </w:tr>
      <w:tr>
        <w:trPr/>
        <w:tc>
          <w:tcPr>
            <w:tcW w:w="1111"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Poste 5</w:t>
            </w:r>
          </w:p>
        </w:tc>
        <w:tc>
          <w:tcPr>
            <w:tcW w:w="4846"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Garantie 1 an</w:t>
            </w:r>
          </w:p>
        </w:tc>
        <w:tc>
          <w:tcPr>
            <w:tcW w:w="3263" w:type="dxa"/>
            <w:tcBorders/>
            <w:vAlign w:val="center"/>
          </w:tcPr>
          <w:p>
            <w:pPr>
              <w:pStyle w:val="V"/>
              <w:widowControl w:val="false"/>
              <w:suppressAutoHyphens w:val="true"/>
              <w:spacing w:before="60" w:after="60"/>
              <w:ind w:left="0" w:hanging="0"/>
              <w:jc w:val="center"/>
              <w:rPr>
                <w:rFonts w:ascii="Calibri" w:hAnsi="Calibri" w:cs="Arial" w:asciiTheme="minorHAnsi" w:hAnsiTheme="minorHAnsi"/>
                <w:szCs w:val="22"/>
              </w:rPr>
            </w:pPr>
            <w:r>
              <w:rPr>
                <w:rFonts w:cs="Arial" w:ascii="Calibri" w:hAnsi="Calibri"/>
                <w:kern w:val="0"/>
                <w:szCs w:val="22"/>
                <w:lang w:val="fr-FR" w:eastAsia="fr-FR" w:bidi="ar-SA"/>
              </w:rPr>
              <w:t>Poste à prix forfaitaire</w:t>
            </w:r>
          </w:p>
        </w:tc>
      </w:tr>
      <w:tr>
        <w:trPr/>
        <w:tc>
          <w:tcPr>
            <w:tcW w:w="1111" w:type="dxa"/>
            <w:tcBorders>
              <w:top w:val="nil"/>
            </w:tcBorders>
            <w:vAlign w:val="center"/>
          </w:tcPr>
          <w:p>
            <w:pPr>
              <w:pStyle w:val="V"/>
              <w:widowControl w:val="false"/>
              <w:suppressAutoHyphens w:val="true"/>
              <w:spacing w:before="60" w:after="60"/>
              <w:ind w:left="0" w:hanging="0"/>
              <w:jc w:val="left"/>
              <w:rPr>
                <w:rFonts w:ascii="Calibri" w:hAnsi="Calibri" w:cs="Arial"/>
                <w:szCs w:val="22"/>
              </w:rPr>
            </w:pPr>
            <w:r>
              <w:rPr>
                <w:rFonts w:cs="Arial" w:ascii="Calibri" w:hAnsi="Calibri"/>
                <w:kern w:val="0"/>
                <w:szCs w:val="22"/>
                <w:lang w:val="fr-FR" w:eastAsia="fr-FR" w:bidi="ar-SA"/>
              </w:rPr>
              <w:t>Poste 6</w:t>
            </w:r>
          </w:p>
        </w:tc>
        <w:tc>
          <w:tcPr>
            <w:tcW w:w="4846" w:type="dxa"/>
            <w:tcBorders>
              <w:top w:val="nil"/>
            </w:tcBorders>
            <w:vAlign w:val="center"/>
          </w:tcPr>
          <w:p>
            <w:pPr>
              <w:pStyle w:val="V"/>
              <w:widowControl w:val="false"/>
              <w:suppressAutoHyphens w:val="true"/>
              <w:spacing w:before="60" w:after="60"/>
              <w:ind w:left="0" w:hanging="0"/>
              <w:jc w:val="left"/>
              <w:rPr>
                <w:rFonts w:ascii="Calibri" w:hAnsi="Calibri" w:cs="Arial"/>
                <w:szCs w:val="22"/>
              </w:rPr>
            </w:pPr>
            <w:r>
              <w:rPr>
                <w:rFonts w:cs="Arial" w:ascii="Calibri" w:hAnsi="Calibri"/>
                <w:kern w:val="0"/>
                <w:szCs w:val="22"/>
                <w:lang w:val="fr-FR" w:eastAsia="fr-FR" w:bidi="ar-SA"/>
              </w:rPr>
              <w:t>Contrat de maintenance de 3 ans</w:t>
            </w:r>
          </w:p>
        </w:tc>
        <w:tc>
          <w:tcPr>
            <w:tcW w:w="3263" w:type="dxa"/>
            <w:tcBorders>
              <w:top w:val="nil"/>
            </w:tcBorders>
            <w:vAlign w:val="center"/>
          </w:tcPr>
          <w:p>
            <w:pPr>
              <w:pStyle w:val="V"/>
              <w:widowControl w:val="false"/>
              <w:suppressAutoHyphens w:val="true"/>
              <w:spacing w:before="60" w:after="60"/>
              <w:ind w:left="0" w:hanging="0"/>
              <w:jc w:val="center"/>
              <w:rPr>
                <w:rFonts w:ascii="Calibri" w:hAnsi="Calibri" w:cs="Arial"/>
                <w:szCs w:val="22"/>
              </w:rPr>
            </w:pPr>
            <w:r>
              <w:rPr>
                <w:rFonts w:cs="Arial" w:ascii="Calibri" w:hAnsi="Calibri"/>
                <w:kern w:val="0"/>
                <w:szCs w:val="22"/>
                <w:lang w:val="fr-FR" w:eastAsia="fr-FR" w:bidi="ar-SA"/>
              </w:rPr>
              <w:t>Poste à prix forfaitaire</w:t>
            </w:r>
          </w:p>
        </w:tc>
      </w:tr>
    </w:tbl>
    <w:p>
      <w:pPr>
        <w:pStyle w:val="V"/>
        <w:widowControl w:val="false"/>
        <w:spacing w:before="0" w:after="240"/>
        <w:ind w:left="562" w:hanging="0"/>
        <w:rPr/>
      </w:pPr>
      <w:r>
        <w:rPr/>
      </w:r>
    </w:p>
    <w:p>
      <w:pPr>
        <w:pStyle w:val="Titre2"/>
        <w:spacing w:before="120" w:after="60"/>
        <w:rPr/>
      </w:pPr>
      <w:bookmarkStart w:id="13" w:name="_Toc392669632"/>
      <w:r>
        <w:rPr>
          <w:rFonts w:ascii="Calibri" w:hAnsi="Calibri" w:asciiTheme="minorHAnsi" w:hAnsiTheme="minorHAnsi"/>
          <w:sz w:val="22"/>
        </w:rPr>
        <w:t xml:space="preserve">Durée </w:t>
      </w:r>
      <w:bookmarkEnd w:id="13"/>
      <w:r>
        <w:rPr>
          <w:rFonts w:ascii="Calibri" w:hAnsi="Calibri" w:asciiTheme="minorHAnsi" w:hAnsiTheme="minorHAnsi"/>
          <w:sz w:val="22"/>
        </w:rPr>
        <w:t>du contrat</w:t>
      </w:r>
    </w:p>
    <w:p>
      <w:pPr>
        <w:pStyle w:val="V"/>
        <w:widowControl w:val="false"/>
        <w:spacing w:before="120" w:after="0"/>
        <w:ind w:left="556" w:hanging="0"/>
        <w:rPr>
          <w:rFonts w:ascii="Calibri" w:hAnsi="Calibri" w:cs="Arial" w:asciiTheme="minorHAnsi" w:hAnsiTheme="minorHAnsi"/>
        </w:rPr>
      </w:pPr>
      <w:r>
        <w:rPr>
          <w:rFonts w:cs="Arial" w:ascii="Calibri" w:hAnsi="Calibri" w:asciiTheme="minorHAnsi" w:hAnsiTheme="minorHAnsi"/>
        </w:rPr>
        <w:t xml:space="preserve">La durée du </w:t>
      </w:r>
      <w:r>
        <w:rPr>
          <w:rFonts w:cs="Arial" w:ascii="Calibri" w:hAnsi="Calibri" w:asciiTheme="minorHAnsi" w:hAnsiTheme="minorHAnsi"/>
          <w:smallCaps/>
        </w:rPr>
        <w:t xml:space="preserve">Contrat </w:t>
      </w:r>
      <w:r>
        <w:rPr>
          <w:rFonts w:cs="Arial" w:ascii="Calibri" w:hAnsi="Calibri" w:asciiTheme="minorHAnsi" w:hAnsiTheme="minorHAnsi"/>
        </w:rPr>
        <w:t xml:space="preserve">est de 12 mois à compter de sa date de notification au </w:t>
      </w:r>
      <w:r>
        <w:rPr>
          <w:rFonts w:cs="Arial" w:ascii="Calibri" w:hAnsi="Calibri" w:asciiTheme="minorHAnsi" w:hAnsiTheme="minorHAnsi"/>
          <w:smallCaps/>
        </w:rPr>
        <w:t>Contractant</w:t>
      </w:r>
      <w:r>
        <w:rPr>
          <w:rFonts w:cs="Arial" w:ascii="Calibri" w:hAnsi="Calibri" w:asciiTheme="minorHAnsi" w:hAnsiTheme="minorHAnsi"/>
        </w:rPr>
        <w:t xml:space="preserve"> par </w:t>
      </w:r>
      <w:r>
        <w:rPr>
          <w:rFonts w:cs="Arial" w:ascii="Calibri" w:hAnsi="Calibri" w:asciiTheme="minorHAnsi" w:hAnsiTheme="minorHAnsi"/>
          <w:smallCaps/>
        </w:rPr>
        <w:t>Expertise France</w:t>
      </w:r>
      <w:r>
        <w:rPr>
          <w:rFonts w:cs="Arial" w:ascii="Calibri" w:hAnsi="Calibri" w:asciiTheme="minorHAnsi" w:hAnsiTheme="minorHAnsi"/>
        </w:rPr>
        <w:t>.</w:t>
      </w:r>
    </w:p>
    <w:p>
      <w:pPr>
        <w:pStyle w:val="V"/>
        <w:widowControl w:val="false"/>
        <w:spacing w:before="120" w:after="0"/>
        <w:ind w:left="556" w:hanging="0"/>
        <w:rPr>
          <w:rFonts w:ascii="Calibri" w:hAnsi="Calibri" w:cs="Arial" w:asciiTheme="minorHAnsi" w:hAnsiTheme="minorHAnsi"/>
        </w:rPr>
      </w:pPr>
      <w:r>
        <w:rPr>
          <w:rFonts w:cs="Arial" w:ascii="Calibri" w:hAnsi="Calibri" w:asciiTheme="minorHAnsi" w:hAnsiTheme="minorHAnsi"/>
        </w:rPr>
        <w:t xml:space="preserve">Le </w:t>
      </w:r>
      <w:r>
        <w:rPr>
          <w:rFonts w:cs="Arial" w:ascii="Calibri" w:hAnsi="Calibri" w:asciiTheme="minorHAnsi" w:hAnsiTheme="minorHAnsi"/>
          <w:smallCaps/>
        </w:rPr>
        <w:t xml:space="preserve">Contrat </w:t>
      </w:r>
      <w:r>
        <w:rPr>
          <w:rFonts w:cs="Arial" w:ascii="Calibri" w:hAnsi="Calibri" w:asciiTheme="minorHAnsi" w:hAnsiTheme="minorHAnsi"/>
        </w:rPr>
        <w:t xml:space="preserve">prendra fin après parfaite et totale exécution des prestations du </w:t>
      </w:r>
      <w:r>
        <w:rPr>
          <w:rFonts w:cs="Arial" w:ascii="Calibri" w:hAnsi="Calibri" w:asciiTheme="minorHAnsi" w:hAnsiTheme="minorHAnsi"/>
          <w:smallCaps/>
        </w:rPr>
        <w:t>Contractant</w:t>
      </w:r>
      <w:r>
        <w:rPr>
          <w:rFonts w:cs="Arial" w:ascii="Calibri" w:hAnsi="Calibri" w:asciiTheme="minorHAnsi" w:hAnsiTheme="minorHAnsi"/>
        </w:rPr>
        <w:t xml:space="preserve"> et extinction des droits et obligations de chaque partie découlant du </w:t>
      </w:r>
      <w:r>
        <w:rPr>
          <w:rFonts w:cs="Arial" w:ascii="Calibri" w:hAnsi="Calibri" w:asciiTheme="minorHAnsi" w:hAnsiTheme="minorHAnsi"/>
          <w:smallCaps/>
        </w:rPr>
        <w:t>Contrat</w:t>
      </w:r>
      <w:r>
        <w:rPr>
          <w:rFonts w:cs="Arial" w:ascii="Calibri" w:hAnsi="Calibri" w:asciiTheme="minorHAnsi" w:hAnsiTheme="minorHAnsi"/>
        </w:rPr>
        <w:t xml:space="preserve">. Si tout ou partie des prestations ne sont pas réalisées dans le délai imparti, le </w:t>
      </w:r>
      <w:r>
        <w:rPr>
          <w:rFonts w:cs="Arial" w:ascii="Calibri" w:hAnsi="Calibri" w:asciiTheme="minorHAnsi" w:hAnsiTheme="minorHAnsi"/>
          <w:smallCaps/>
        </w:rPr>
        <w:t>Contractant</w:t>
      </w:r>
      <w:r>
        <w:rPr>
          <w:rFonts w:cs="Arial" w:ascii="Calibri" w:hAnsi="Calibri" w:asciiTheme="minorHAnsi" w:hAnsiTheme="minorHAnsi"/>
        </w:rPr>
        <w:t xml:space="preserve"> devra immédiatement prendre toutes les mesures nécessaires pour rattraper le retard sans pouvoir prétendre à une quelconque rémunération à ce titre.</w:t>
      </w:r>
    </w:p>
    <w:p>
      <w:pPr>
        <w:pStyle w:val="V"/>
        <w:widowControl w:val="false"/>
        <w:spacing w:before="120" w:after="0"/>
        <w:ind w:left="556" w:hanging="0"/>
        <w:rPr>
          <w:rFonts w:ascii="Calibri" w:hAnsi="Calibri" w:cs="Arial" w:asciiTheme="minorHAnsi" w:hAnsiTheme="minorHAnsi"/>
        </w:rPr>
      </w:pPr>
      <w:r>
        <w:rPr>
          <w:rFonts w:cs="Arial" w:ascii="Calibri" w:hAnsi="Calibri"/>
        </w:rPr>
      </w:r>
    </w:p>
    <w:tbl>
      <w:tblPr>
        <w:tblStyle w:val="Grilledutableau"/>
        <w:tblW w:w="9180" w:type="dxa"/>
        <w:jc w:val="left"/>
        <w:tblInd w:w="556" w:type="dxa"/>
        <w:tblLayout w:type="fixed"/>
        <w:tblCellMar>
          <w:top w:w="0" w:type="dxa"/>
          <w:left w:w="108" w:type="dxa"/>
          <w:bottom w:w="0" w:type="dxa"/>
          <w:right w:w="108" w:type="dxa"/>
        </w:tblCellMar>
        <w:tblLook w:firstRow="1" w:noVBand="1" w:lastRow="0" w:firstColumn="1" w:lastColumn="0" w:noHBand="0" w:val="04a0"/>
      </w:tblPr>
      <w:tblGrid>
        <w:gridCol w:w="4592"/>
        <w:gridCol w:w="4587"/>
      </w:tblGrid>
      <w:tr>
        <w:trPr/>
        <w:tc>
          <w:tcPr>
            <w:tcW w:w="4592"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b/>
                <w:b/>
              </w:rPr>
            </w:pPr>
            <w:r>
              <w:rPr>
                <w:rFonts w:cs="Arial" w:ascii="Calibri" w:hAnsi="Calibri" w:asciiTheme="minorHAnsi" w:hAnsiTheme="minorHAnsi"/>
                <w:b/>
                <w:kern w:val="0"/>
                <w:szCs w:val="20"/>
                <w:lang w:val="fr-FR" w:eastAsia="fr-FR" w:bidi="ar-SA"/>
              </w:rPr>
              <w:t>Périodes de validité</w:t>
            </w:r>
          </w:p>
        </w:tc>
        <w:tc>
          <w:tcPr>
            <w:tcW w:w="4587" w:type="dxa"/>
            <w:tcBorders/>
            <w:vAlign w:val="center"/>
          </w:tcPr>
          <w:p>
            <w:pPr>
              <w:pStyle w:val="V"/>
              <w:widowControl w:val="false"/>
              <w:suppressAutoHyphens w:val="true"/>
              <w:spacing w:before="60" w:after="60"/>
              <w:ind w:left="0" w:hanging="0"/>
              <w:jc w:val="center"/>
              <w:rPr>
                <w:rFonts w:ascii="Calibri" w:hAnsi="Calibri" w:cs="Arial" w:asciiTheme="minorHAnsi" w:hAnsiTheme="minorHAnsi"/>
                <w:b/>
                <w:b/>
              </w:rPr>
            </w:pPr>
            <w:r>
              <w:rPr>
                <w:rFonts w:cs="Arial" w:ascii="Calibri" w:hAnsi="Calibri" w:asciiTheme="minorHAnsi" w:hAnsiTheme="minorHAnsi"/>
                <w:b/>
                <w:kern w:val="0"/>
                <w:szCs w:val="20"/>
                <w:lang w:val="fr-FR" w:eastAsia="fr-FR" w:bidi="ar-SA"/>
              </w:rPr>
              <w:t>Durées des périodes de validité</w:t>
            </w:r>
          </w:p>
        </w:tc>
      </w:tr>
      <w:tr>
        <w:trPr/>
        <w:tc>
          <w:tcPr>
            <w:tcW w:w="4592"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rPr>
            </w:pPr>
            <w:r>
              <w:rPr>
                <w:rFonts w:cs="Arial" w:ascii="Calibri" w:hAnsi="Calibri" w:asciiTheme="minorHAnsi" w:hAnsiTheme="minorHAnsi"/>
                <w:kern w:val="0"/>
                <w:szCs w:val="20"/>
                <w:lang w:val="fr-FR" w:eastAsia="fr-FR" w:bidi="ar-SA"/>
              </w:rPr>
              <w:t>Première période</w:t>
            </w:r>
          </w:p>
        </w:tc>
        <w:tc>
          <w:tcPr>
            <w:tcW w:w="4587" w:type="dxa"/>
            <w:tcBorders/>
            <w:vAlign w:val="center"/>
          </w:tcPr>
          <w:p>
            <w:pPr>
              <w:pStyle w:val="V"/>
              <w:widowControl w:val="false"/>
              <w:suppressAutoHyphens w:val="true"/>
              <w:spacing w:before="60" w:after="60"/>
              <w:ind w:left="0" w:hanging="0"/>
              <w:jc w:val="center"/>
              <w:rPr>
                <w:rFonts w:ascii="Calibri" w:hAnsi="Calibri" w:cs="Arial" w:asciiTheme="minorHAnsi" w:hAnsiTheme="minorHAnsi"/>
              </w:rPr>
            </w:pPr>
            <w:r>
              <w:rPr>
                <w:rFonts w:cs="Arial" w:ascii="Calibri" w:hAnsi="Calibri"/>
                <w:kern w:val="0"/>
                <w:szCs w:val="20"/>
                <w:lang w:val="fr-FR" w:eastAsia="fr-FR" w:bidi="ar-SA"/>
              </w:rPr>
              <w:t>12 mois</w:t>
            </w:r>
          </w:p>
        </w:tc>
      </w:tr>
    </w:tbl>
    <w:p>
      <w:pPr>
        <w:pStyle w:val="V"/>
        <w:widowControl w:val="false"/>
        <w:spacing w:before="120" w:after="0"/>
        <w:ind w:left="556" w:hanging="0"/>
        <w:rPr>
          <w:rFonts w:ascii="Calibri" w:hAnsi="Calibri" w:cs="Arial" w:asciiTheme="minorHAnsi" w:hAnsiTheme="minorHAnsi"/>
        </w:rPr>
      </w:pPr>
      <w:r>
        <w:rPr>
          <w:rFonts w:cs="Arial" w:ascii="Calibri" w:hAnsi="Calibri"/>
        </w:rPr>
      </w:r>
    </w:p>
    <w:p>
      <w:pPr>
        <w:pStyle w:val="Titre2"/>
        <w:spacing w:before="120" w:after="60"/>
        <w:rPr>
          <w:rFonts w:ascii="Calibri" w:hAnsi="Calibri" w:asciiTheme="minorHAnsi" w:hAnsiTheme="minorHAnsi"/>
          <w:sz w:val="22"/>
        </w:rPr>
      </w:pPr>
      <w:bookmarkStart w:id="14" w:name="_Toc126921974"/>
      <w:r>
        <w:rPr>
          <w:rFonts w:ascii="Calibri" w:hAnsi="Calibri" w:asciiTheme="minorHAnsi" w:hAnsiTheme="minorHAnsi"/>
          <w:sz w:val="22"/>
        </w:rPr>
        <w:t>Déclenchement et délai de livraison des fournitures</w:t>
      </w:r>
      <w:bookmarkEnd w:id="14"/>
    </w:p>
    <w:p>
      <w:pPr>
        <w:pStyle w:val="V"/>
        <w:widowControl w:val="false"/>
        <w:spacing w:before="120" w:after="0"/>
        <w:ind w:left="556" w:hanging="0"/>
        <w:rPr>
          <w:rFonts w:ascii="Calibri" w:hAnsi="Calibri" w:cs="Arial" w:asciiTheme="minorHAnsi" w:hAnsiTheme="minorHAnsi"/>
        </w:rPr>
      </w:pPr>
      <w:r>
        <w:rPr>
          <w:rFonts w:cs="Arial" w:ascii="Calibri" w:hAnsi="Calibri" w:asciiTheme="minorHAnsi" w:hAnsiTheme="minorHAnsi"/>
        </w:rPr>
        <w:t xml:space="preserve">Le délai de livraison des fournitures attendues au titre du poste 2 du présent contrat est fixé à 90 jours à compter de la date de notification du présent </w:t>
      </w:r>
      <w:r>
        <w:rPr>
          <w:rFonts w:cs="Arial" w:ascii="Calibri" w:hAnsi="Calibri" w:asciiTheme="minorHAnsi" w:hAnsiTheme="minorHAnsi"/>
          <w:smallCaps/>
        </w:rPr>
        <w:t xml:space="preserve">contrat. </w:t>
      </w:r>
    </w:p>
    <w:p>
      <w:pPr>
        <w:pStyle w:val="V"/>
        <w:widowControl w:val="false"/>
        <w:spacing w:before="120" w:after="0"/>
        <w:ind w:left="556" w:hanging="0"/>
        <w:rPr>
          <w:rFonts w:ascii="Calibri" w:hAnsi="Calibri" w:cs="Arial" w:asciiTheme="minorHAnsi" w:hAnsiTheme="minorHAnsi"/>
        </w:rPr>
      </w:pPr>
      <w:r>
        <w:rPr>
          <w:rFonts w:cs="Arial" w:ascii="Calibri" w:hAnsi="Calibri" w:asciiTheme="minorHAnsi" w:hAnsiTheme="minorHAnsi"/>
        </w:rPr>
        <w:t>Les prestations des autres postes sont attendus dès livraison des équipements. Les dates pourront être ajustées d’un commun accord avec le co-contractant.</w:t>
      </w:r>
    </w:p>
    <w:p>
      <w:pPr>
        <w:pStyle w:val="V"/>
        <w:widowControl w:val="false"/>
        <w:spacing w:before="120" w:after="0"/>
        <w:ind w:left="556" w:hanging="0"/>
        <w:rPr>
          <w:rFonts w:ascii="Calibri" w:hAnsi="Calibri" w:cs="Arial" w:asciiTheme="minorHAnsi" w:hAnsiTheme="minorHAnsi"/>
        </w:rPr>
      </w:pPr>
      <w:r>
        <w:rPr>
          <w:rFonts w:cs="Arial" w:ascii="Calibri" w:hAnsi="Calibri"/>
        </w:rPr>
      </w:r>
    </w:p>
    <w:p>
      <w:pPr>
        <w:pStyle w:val="V"/>
        <w:widowControl w:val="false"/>
        <w:spacing w:before="120" w:after="0"/>
        <w:ind w:left="556" w:hanging="0"/>
        <w:rPr>
          <w:rFonts w:ascii="Calibri" w:hAnsi="Calibri" w:cs="Arial" w:asciiTheme="minorHAnsi" w:hAnsiTheme="minorHAnsi"/>
        </w:rPr>
      </w:pPr>
      <w:r>
        <w:rPr>
          <w:rFonts w:cs="Arial" w:ascii="Calibri" w:hAnsi="Calibri" w:asciiTheme="minorHAnsi" w:hAnsiTheme="minorHAnsi"/>
        </w:rPr>
        <w:t xml:space="preserve">Si tout ou partie des prestations ne sont pas réalisées dans les délais prévus, le </w:t>
      </w:r>
      <w:r>
        <w:rPr>
          <w:rFonts w:cs="Arial" w:ascii="Calibri" w:hAnsi="Calibri" w:asciiTheme="minorHAnsi" w:hAnsiTheme="minorHAnsi"/>
          <w:smallCaps/>
        </w:rPr>
        <w:t>Contractant</w:t>
      </w:r>
      <w:r>
        <w:rPr>
          <w:rFonts w:cs="Arial" w:ascii="Calibri" w:hAnsi="Calibri" w:asciiTheme="minorHAnsi" w:hAnsiTheme="minorHAnsi"/>
        </w:rPr>
        <w:t xml:space="preserve"> devra immédiatement prendre toutes les mesures nécessaires pour rattraper le retard sans pouvoir prétendre à une quelconque rémunération à ce titre.</w:t>
      </w:r>
    </w:p>
    <w:p>
      <w:pPr>
        <w:pStyle w:val="V"/>
        <w:widowControl w:val="false"/>
        <w:numPr>
          <w:ilvl w:val="0"/>
          <w:numId w:val="6"/>
        </w:numPr>
        <w:tabs>
          <w:tab w:val="clear" w:pos="708"/>
          <w:tab w:val="left" w:pos="1134" w:leader="none"/>
          <w:tab w:val="left" w:pos="1276" w:leader="none"/>
        </w:tabs>
        <w:spacing w:before="600" w:after="240"/>
        <w:ind w:left="357" w:hanging="357"/>
        <w:jc w:val="left"/>
        <w:outlineLvl w:val="0"/>
        <w:rPr>
          <w:rFonts w:ascii="Calibri" w:hAnsi="Calibri" w:asciiTheme="minorHAnsi" w:hAnsiTheme="minorHAnsi"/>
          <w:b/>
          <w:b/>
          <w:caps/>
          <w:sz w:val="24"/>
          <w:u w:val="single"/>
        </w:rPr>
      </w:pPr>
      <w:bookmarkStart w:id="15" w:name="_Toc126921977"/>
      <w:r>
        <w:rPr>
          <w:rFonts w:ascii="Calibri" w:hAnsi="Calibri" w:asciiTheme="minorHAnsi" w:hAnsiTheme="minorHAnsi"/>
          <w:b/>
          <w:caps/>
          <w:sz w:val="24"/>
          <w:u w:val="single"/>
        </w:rPr>
        <w:t>Dispositions financiÈres</w:t>
      </w:r>
      <w:bookmarkEnd w:id="15"/>
    </w:p>
    <w:p>
      <w:pPr>
        <w:pStyle w:val="Titre2"/>
        <w:spacing w:before="120" w:after="60"/>
        <w:rPr>
          <w:rFonts w:ascii="Calibri" w:hAnsi="Calibri" w:asciiTheme="minorHAnsi" w:hAnsiTheme="minorHAnsi"/>
          <w:sz w:val="22"/>
        </w:rPr>
      </w:pPr>
      <w:bookmarkStart w:id="16" w:name="_Toc126921978"/>
      <w:bookmarkStart w:id="17" w:name="_Toc524095228"/>
      <w:bookmarkStart w:id="18" w:name="_Toc392669634"/>
      <w:r>
        <w:rPr>
          <w:rFonts w:ascii="Calibri" w:hAnsi="Calibri" w:asciiTheme="minorHAnsi" w:hAnsiTheme="minorHAnsi"/>
          <w:sz w:val="22"/>
        </w:rPr>
        <w:t>Montant du contrat</w:t>
      </w:r>
      <w:bookmarkEnd w:id="16"/>
      <w:bookmarkEnd w:id="17"/>
      <w:bookmarkEnd w:id="18"/>
    </w:p>
    <w:p>
      <w:pPr>
        <w:pStyle w:val="U"/>
        <w:widowControl w:val="false"/>
        <w:spacing w:before="240" w:after="120"/>
        <w:ind w:left="561" w:hanging="0"/>
        <w:jc w:val="left"/>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Le montant du </w:t>
      </w:r>
      <w:r>
        <w:rPr>
          <w:rFonts w:cs="Calibri" w:ascii="Calibri" w:hAnsi="Calibri" w:asciiTheme="minorHAnsi" w:cstheme="minorHAnsi" w:hAnsiTheme="minorHAnsi"/>
          <w:smallCaps/>
          <w:szCs w:val="22"/>
        </w:rPr>
        <w:t xml:space="preserve">Contrat </w:t>
      </w:r>
      <w:r>
        <w:rPr>
          <w:rFonts w:cs="Calibri" w:ascii="Calibri" w:hAnsi="Calibri" w:asciiTheme="minorHAnsi" w:cstheme="minorHAnsi" w:hAnsiTheme="minorHAnsi"/>
          <w:szCs w:val="22"/>
        </w:rPr>
        <w:t>s’élève à : (</w:t>
      </w:r>
      <w:r>
        <w:rPr>
          <w:rFonts w:cs="Calibri" w:ascii="Calibri" w:hAnsi="Calibri" w:asciiTheme="minorHAnsi" w:cstheme="minorHAnsi" w:hAnsiTheme="minorHAnsi"/>
          <w:szCs w:val="22"/>
          <w:u w:val="single"/>
        </w:rPr>
        <w:t>à completer par le montant total de l’offre</w:t>
      </w:r>
      <w:r>
        <w:rPr>
          <w:rFonts w:cs="Calibri" w:ascii="Calibri" w:hAnsi="Calibri" w:asciiTheme="minorHAnsi" w:cstheme="minorHAnsi" w:hAnsiTheme="minorHAnsi"/>
          <w:szCs w:val="22"/>
        </w:rPr>
        <w:t>)</w:t>
      </w:r>
      <w:r>
        <w:rPr>
          <w:rFonts w:cs="Calibri" w:ascii="Calibri" w:hAnsi="Calibri" w:asciiTheme="minorHAnsi" w:cstheme="minorHAnsi" w:hAnsiTheme="minorHAnsi"/>
          <w:szCs w:val="22"/>
        </w:rPr>
        <w:t xml:space="preserve"> HT maximum</w:t>
      </w:r>
    </w:p>
    <w:p>
      <w:pPr>
        <w:pStyle w:val="U"/>
        <w:widowControl w:val="false"/>
        <w:spacing w:before="0" w:after="120"/>
        <w:ind w:left="561" w:hanging="0"/>
        <w:jc w:val="left"/>
        <w:rPr>
          <w:rFonts w:ascii="Calibri" w:hAnsi="Calibri" w:cs="Calibri" w:asciiTheme="minorHAnsi" w:cstheme="minorHAnsi" w:hAnsiTheme="minorHAnsi"/>
          <w:szCs w:val="22"/>
        </w:rPr>
      </w:pPr>
      <w:r>
        <w:rPr>
          <w:rFonts w:cs="Calibri" w:ascii="Calibri" w:hAnsi="Calibri" w:asciiTheme="minorHAnsi" w:cstheme="minorHAnsi" w:hAnsiTheme="minorHAnsi"/>
          <w:szCs w:val="22"/>
        </w:rPr>
        <w:t>Ce montant correspond au prix global et forfaitaire du contrat qu’</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pPr>
        <w:pStyle w:val="U"/>
        <w:widowControl w:val="false"/>
        <w:spacing w:before="0" w:after="120"/>
        <w:ind w:left="561" w:hanging="0"/>
        <w:jc w:val="left"/>
        <w:rPr>
          <w:rFonts w:ascii="Calibri" w:hAnsi="Calibri" w:cs="Calibri" w:asciiTheme="minorHAnsi" w:cstheme="minorHAnsi" w:hAnsiTheme="minorHAnsi"/>
          <w:szCs w:val="22"/>
        </w:rPr>
      </w:pPr>
      <w:r>
        <w:rPr>
          <w:rFonts w:cs="Calibri" w:ascii="Calibri" w:hAnsi="Calibri" w:asciiTheme="minorHAnsi" w:cstheme="minorHAnsi" w:hAnsiTheme="minorHAnsi"/>
          <w:szCs w:val="22"/>
        </w:rPr>
        <w:t>Il se décompose de la manière suivante :</w:t>
      </w:r>
    </w:p>
    <w:tbl>
      <w:tblPr>
        <w:tblStyle w:val="Grilledutableau"/>
        <w:tblW w:w="9220" w:type="dxa"/>
        <w:jc w:val="left"/>
        <w:tblInd w:w="556" w:type="dxa"/>
        <w:tblLayout w:type="fixed"/>
        <w:tblCellMar>
          <w:top w:w="0" w:type="dxa"/>
          <w:left w:w="108" w:type="dxa"/>
          <w:bottom w:w="0" w:type="dxa"/>
          <w:right w:w="108" w:type="dxa"/>
        </w:tblCellMar>
        <w:tblLook w:firstRow="1" w:noVBand="1" w:lastRow="0" w:firstColumn="1" w:lastColumn="0" w:noHBand="0" w:val="04a0"/>
      </w:tblPr>
      <w:tblGrid>
        <w:gridCol w:w="1419"/>
        <w:gridCol w:w="4254"/>
        <w:gridCol w:w="3547"/>
      </w:tblGrid>
      <w:tr>
        <w:trPr>
          <w:trHeight w:val="537" w:hRule="atLeast"/>
        </w:trPr>
        <w:tc>
          <w:tcPr>
            <w:tcW w:w="1419" w:type="dxa"/>
            <w:tcBorders/>
            <w:vAlign w:val="center"/>
          </w:tcPr>
          <w:p>
            <w:pPr>
              <w:pStyle w:val="V"/>
              <w:widowControl w:val="false"/>
              <w:suppressAutoHyphens w:val="true"/>
              <w:spacing w:before="60" w:after="60"/>
              <w:ind w:left="0" w:hanging="0"/>
              <w:jc w:val="left"/>
              <w:rPr>
                <w:rFonts w:ascii="Calibri" w:hAnsi="Calibri" w:cs="Calibri"/>
                <w:b/>
                <w:b/>
                <w:szCs w:val="22"/>
              </w:rPr>
            </w:pPr>
            <w:r>
              <w:rPr>
                <w:rFonts w:cs="Calibri" w:ascii="Calibri" w:hAnsi="Calibri" w:asciiTheme="minorHAnsi" w:cstheme="minorHAnsi" w:hAnsiTheme="minorHAnsi"/>
                <w:b/>
                <w:kern w:val="0"/>
                <w:szCs w:val="22"/>
                <w:lang w:val="fr-FR" w:eastAsia="fr-FR" w:bidi="ar-SA"/>
              </w:rPr>
              <w:t>POSTES</w:t>
            </w:r>
          </w:p>
        </w:tc>
        <w:tc>
          <w:tcPr>
            <w:tcW w:w="4254" w:type="dxa"/>
            <w:tcBorders/>
            <w:vAlign w:val="center"/>
          </w:tcPr>
          <w:p>
            <w:pPr>
              <w:pStyle w:val="V"/>
              <w:widowControl w:val="false"/>
              <w:suppressAutoHyphens w:val="true"/>
              <w:spacing w:before="60" w:after="60"/>
              <w:ind w:left="0" w:hanging="0"/>
              <w:jc w:val="center"/>
              <w:rPr>
                <w:rFonts w:ascii="Calibri" w:hAnsi="Calibri" w:cs="Calibri"/>
                <w:b/>
                <w:b/>
                <w:szCs w:val="22"/>
              </w:rPr>
            </w:pPr>
            <w:r>
              <w:rPr>
                <w:rFonts w:cs="Calibri" w:ascii="Calibri" w:hAnsi="Calibri" w:asciiTheme="minorHAnsi" w:cstheme="minorHAnsi" w:hAnsiTheme="minorHAnsi"/>
                <w:b/>
                <w:kern w:val="0"/>
                <w:szCs w:val="22"/>
                <w:lang w:val="fr-FR" w:eastAsia="fr-FR" w:bidi="ar-SA"/>
              </w:rPr>
              <w:t>TYPES DE MONTANT</w:t>
            </w:r>
          </w:p>
        </w:tc>
        <w:tc>
          <w:tcPr>
            <w:tcW w:w="3547" w:type="dxa"/>
            <w:tcBorders/>
            <w:vAlign w:val="center"/>
          </w:tcPr>
          <w:p>
            <w:pPr>
              <w:pStyle w:val="V"/>
              <w:widowControl w:val="false"/>
              <w:suppressAutoHyphens w:val="true"/>
              <w:spacing w:before="60" w:after="60"/>
              <w:ind w:left="0" w:hanging="0"/>
              <w:jc w:val="center"/>
              <w:rPr>
                <w:rFonts w:ascii="Calibri" w:hAnsi="Calibri" w:cs="Calibri"/>
                <w:b/>
                <w:b/>
                <w:szCs w:val="22"/>
              </w:rPr>
            </w:pPr>
            <w:r>
              <w:rPr>
                <w:rFonts w:cs="Calibri" w:ascii="Calibri" w:hAnsi="Calibri" w:asciiTheme="minorHAnsi" w:cstheme="minorHAnsi" w:hAnsiTheme="minorHAnsi"/>
                <w:b/>
                <w:kern w:val="0"/>
                <w:szCs w:val="22"/>
                <w:lang w:val="fr-FR" w:eastAsia="fr-FR" w:bidi="ar-SA"/>
              </w:rPr>
              <w:t>MONTANTS</w:t>
            </w:r>
          </w:p>
        </w:tc>
      </w:tr>
      <w:tr>
        <w:trPr/>
        <w:tc>
          <w:tcPr>
            <w:tcW w:w="1419" w:type="dxa"/>
            <w:tcBorders/>
            <w:vAlign w:val="center"/>
          </w:tcPr>
          <w:p>
            <w:pPr>
              <w:pStyle w:val="V"/>
              <w:widowControl w:val="false"/>
              <w:suppressAutoHyphens w:val="true"/>
              <w:spacing w:before="60" w:after="60"/>
              <w:ind w:left="0" w:hanging="0"/>
              <w:jc w:val="center"/>
              <w:rPr>
                <w:rFonts w:ascii="Calibri" w:hAnsi="Calibri" w:cs="Calibri"/>
                <w:szCs w:val="22"/>
              </w:rPr>
            </w:pPr>
            <w:r>
              <w:rPr>
                <w:rFonts w:cs="Calibri" w:ascii="Calibri" w:hAnsi="Calibri" w:asciiTheme="minorHAnsi" w:cstheme="minorHAnsi" w:hAnsiTheme="minorHAnsi"/>
                <w:kern w:val="0"/>
                <w:szCs w:val="22"/>
                <w:lang w:val="fr-FR" w:eastAsia="fr-FR" w:bidi="ar-SA"/>
              </w:rPr>
              <w:t>P1</w:t>
            </w:r>
          </w:p>
        </w:tc>
        <w:tc>
          <w:tcPr>
            <w:tcW w:w="4254" w:type="dxa"/>
            <w:tcBorders/>
            <w:vAlign w:val="center"/>
          </w:tcPr>
          <w:p>
            <w:pPr>
              <w:pStyle w:val="V"/>
              <w:widowControl w:val="false"/>
              <w:suppressAutoHyphens w:val="true"/>
              <w:spacing w:before="60" w:after="60"/>
              <w:ind w:left="0" w:hanging="0"/>
              <w:jc w:val="center"/>
              <w:rPr>
                <w:rFonts w:ascii="Calibri" w:hAnsi="Calibri" w:cs="Calibri"/>
                <w:szCs w:val="22"/>
              </w:rPr>
            </w:pPr>
            <w:r>
              <w:rPr>
                <w:rFonts w:cs="Calibri" w:ascii="Calibri" w:hAnsi="Calibri" w:asciiTheme="minorHAnsi" w:cstheme="minorHAnsi" w:hAnsiTheme="minorHAnsi"/>
                <w:kern w:val="0"/>
                <w:szCs w:val="22"/>
                <w:lang w:val="fr-FR" w:eastAsia="fr-FR" w:bidi="ar-SA"/>
              </w:rPr>
              <w:t>Prix forfaitaire</w:t>
            </w:r>
          </w:p>
        </w:tc>
        <w:tc>
          <w:tcPr>
            <w:tcW w:w="3547" w:type="dxa"/>
            <w:tcBorders/>
            <w:vAlign w:val="center"/>
          </w:tcPr>
          <w:p>
            <w:pPr>
              <w:pStyle w:val="V"/>
              <w:widowControl w:val="false"/>
              <w:suppressAutoHyphens w:val="true"/>
              <w:spacing w:before="60" w:after="60"/>
              <w:ind w:left="0" w:hanging="0"/>
              <w:jc w:val="right"/>
              <w:rPr>
                <w:rFonts w:ascii="Calibri" w:hAnsi="Calibri" w:cs="Calibri"/>
                <w:szCs w:val="22"/>
              </w:rPr>
            </w:pPr>
            <w:r>
              <w:rPr>
                <w:rFonts w:cs="Calibri" w:ascii="Calibri" w:hAnsi="Calibri" w:asciiTheme="minorHAnsi" w:cstheme="minorHAnsi" w:hAnsiTheme="minorHAnsi"/>
                <w:kern w:val="0"/>
                <w:szCs w:val="22"/>
                <w:lang w:val="fr-FR" w:eastAsia="fr-FR" w:bidi="ar-SA"/>
              </w:rPr>
              <w:t xml:space="preserve">€ </w:t>
            </w:r>
            <w:r>
              <w:rPr>
                <w:rFonts w:cs="Calibri" w:ascii="Calibri" w:hAnsi="Calibri" w:asciiTheme="minorHAnsi" w:cstheme="minorHAnsi" w:hAnsiTheme="minorHAnsi"/>
                <w:kern w:val="0"/>
                <w:szCs w:val="22"/>
                <w:lang w:val="fr-FR" w:eastAsia="fr-FR" w:bidi="ar-SA"/>
              </w:rPr>
              <w:t>HT (hors taxe)</w:t>
            </w:r>
          </w:p>
        </w:tc>
      </w:tr>
      <w:tr>
        <w:trPr/>
        <w:tc>
          <w:tcPr>
            <w:tcW w:w="1419" w:type="dxa"/>
            <w:tcBorders/>
            <w:vAlign w:val="center"/>
          </w:tcPr>
          <w:p>
            <w:pPr>
              <w:pStyle w:val="V"/>
              <w:widowControl w:val="false"/>
              <w:suppressAutoHyphens w:val="true"/>
              <w:spacing w:before="60" w:after="60"/>
              <w:ind w:left="0" w:hanging="0"/>
              <w:jc w:val="center"/>
              <w:rPr>
                <w:rFonts w:ascii="Calibri" w:hAnsi="Calibri" w:cs="Calibri"/>
                <w:szCs w:val="22"/>
              </w:rPr>
            </w:pPr>
            <w:r>
              <w:rPr>
                <w:rFonts w:cs="Calibri" w:ascii="Calibri" w:hAnsi="Calibri" w:asciiTheme="minorHAnsi" w:cstheme="minorHAnsi" w:hAnsiTheme="minorHAnsi"/>
                <w:kern w:val="0"/>
                <w:szCs w:val="22"/>
                <w:lang w:val="fr-FR" w:eastAsia="fr-FR" w:bidi="ar-SA"/>
              </w:rPr>
              <w:t>P2</w:t>
            </w:r>
          </w:p>
        </w:tc>
        <w:tc>
          <w:tcPr>
            <w:tcW w:w="4254" w:type="dxa"/>
            <w:tcBorders/>
          </w:tcPr>
          <w:p>
            <w:pPr>
              <w:pStyle w:val="V"/>
              <w:widowControl w:val="false"/>
              <w:suppressAutoHyphens w:val="true"/>
              <w:spacing w:before="60" w:after="60"/>
              <w:ind w:left="0" w:hanging="0"/>
              <w:jc w:val="center"/>
              <w:rPr>
                <w:rFonts w:ascii="Calibri" w:hAnsi="Calibri" w:cs="Calibri"/>
                <w:szCs w:val="22"/>
              </w:rPr>
            </w:pPr>
            <w:r>
              <w:rPr>
                <w:rFonts w:cs="Calibri" w:ascii="Calibri" w:hAnsi="Calibri" w:asciiTheme="minorHAnsi" w:cstheme="minorHAnsi" w:hAnsiTheme="minorHAnsi"/>
                <w:kern w:val="0"/>
                <w:szCs w:val="22"/>
                <w:lang w:val="fr-FR" w:eastAsia="fr-FR" w:bidi="ar-SA"/>
              </w:rPr>
              <w:t>Prix forfaitaire</w:t>
            </w:r>
          </w:p>
        </w:tc>
        <w:tc>
          <w:tcPr>
            <w:tcW w:w="3547" w:type="dxa"/>
            <w:tcBorders/>
            <w:vAlign w:val="center"/>
          </w:tcPr>
          <w:p>
            <w:pPr>
              <w:pStyle w:val="V"/>
              <w:widowControl w:val="false"/>
              <w:suppressAutoHyphens w:val="true"/>
              <w:spacing w:before="60" w:after="60"/>
              <w:ind w:left="0" w:hanging="0"/>
              <w:jc w:val="right"/>
              <w:rPr>
                <w:rFonts w:ascii="Calibri" w:hAnsi="Calibri" w:cs="Calibri"/>
                <w:szCs w:val="22"/>
              </w:rPr>
            </w:pPr>
            <w:r>
              <w:rPr>
                <w:rFonts w:cs="Calibri" w:ascii="Calibri" w:hAnsi="Calibri" w:asciiTheme="minorHAnsi" w:cstheme="minorHAnsi" w:hAnsiTheme="minorHAnsi"/>
                <w:kern w:val="0"/>
                <w:szCs w:val="22"/>
                <w:lang w:val="fr-FR" w:eastAsia="fr-FR" w:bidi="ar-SA"/>
              </w:rPr>
              <w:t xml:space="preserve">€ </w:t>
            </w:r>
            <w:r>
              <w:rPr>
                <w:rFonts w:cs="Calibri" w:ascii="Calibri" w:hAnsi="Calibri" w:asciiTheme="minorHAnsi" w:cstheme="minorHAnsi" w:hAnsiTheme="minorHAnsi"/>
                <w:kern w:val="0"/>
                <w:szCs w:val="22"/>
                <w:lang w:val="fr-FR" w:eastAsia="fr-FR" w:bidi="ar-SA"/>
              </w:rPr>
              <w:t>HT (hors taxe)</w:t>
            </w:r>
          </w:p>
        </w:tc>
      </w:tr>
      <w:tr>
        <w:trPr/>
        <w:tc>
          <w:tcPr>
            <w:tcW w:w="1419" w:type="dxa"/>
            <w:tcBorders/>
            <w:vAlign w:val="center"/>
          </w:tcPr>
          <w:p>
            <w:pPr>
              <w:pStyle w:val="V"/>
              <w:widowControl w:val="false"/>
              <w:suppressAutoHyphens w:val="true"/>
              <w:spacing w:before="60" w:after="60"/>
              <w:ind w:left="0" w:hanging="0"/>
              <w:jc w:val="center"/>
              <w:rPr>
                <w:rFonts w:ascii="Calibri" w:hAnsi="Calibri" w:cs="Calibri"/>
                <w:szCs w:val="22"/>
              </w:rPr>
            </w:pPr>
            <w:r>
              <w:rPr>
                <w:rFonts w:cs="Calibri" w:ascii="Calibri" w:hAnsi="Calibri" w:asciiTheme="minorHAnsi" w:cstheme="minorHAnsi" w:hAnsiTheme="minorHAnsi"/>
                <w:kern w:val="0"/>
                <w:szCs w:val="22"/>
                <w:lang w:val="fr-FR" w:eastAsia="fr-FR" w:bidi="ar-SA"/>
              </w:rPr>
              <w:t>P3</w:t>
            </w:r>
          </w:p>
        </w:tc>
        <w:tc>
          <w:tcPr>
            <w:tcW w:w="4254" w:type="dxa"/>
            <w:tcBorders/>
          </w:tcPr>
          <w:p>
            <w:pPr>
              <w:pStyle w:val="V"/>
              <w:widowControl w:val="false"/>
              <w:suppressAutoHyphens w:val="true"/>
              <w:spacing w:before="60" w:after="60"/>
              <w:ind w:left="0" w:hanging="0"/>
              <w:jc w:val="center"/>
              <w:rPr>
                <w:rFonts w:ascii="Calibri" w:hAnsi="Calibri" w:cs="Calibri"/>
                <w:szCs w:val="22"/>
              </w:rPr>
            </w:pPr>
            <w:r>
              <w:rPr>
                <w:rFonts w:cs="Calibri" w:ascii="Calibri" w:hAnsi="Calibri" w:asciiTheme="minorHAnsi" w:cstheme="minorHAnsi" w:hAnsiTheme="minorHAnsi"/>
                <w:kern w:val="0"/>
                <w:szCs w:val="22"/>
                <w:lang w:val="fr-FR" w:eastAsia="fr-FR" w:bidi="ar-SA"/>
              </w:rPr>
              <w:t>Prix forfaitaire</w:t>
            </w:r>
          </w:p>
        </w:tc>
        <w:tc>
          <w:tcPr>
            <w:tcW w:w="3547" w:type="dxa"/>
            <w:tcBorders/>
            <w:vAlign w:val="center"/>
          </w:tcPr>
          <w:p>
            <w:pPr>
              <w:pStyle w:val="V"/>
              <w:widowControl w:val="false"/>
              <w:suppressAutoHyphens w:val="true"/>
              <w:spacing w:before="60" w:after="60"/>
              <w:ind w:left="0" w:hanging="0"/>
              <w:jc w:val="right"/>
              <w:rPr>
                <w:rFonts w:ascii="Calibri" w:hAnsi="Calibri" w:cs="Calibri"/>
                <w:szCs w:val="22"/>
              </w:rPr>
            </w:pPr>
            <w:r>
              <w:rPr>
                <w:rFonts w:cs="Calibri" w:ascii="Calibri" w:hAnsi="Calibri" w:asciiTheme="minorHAnsi" w:cstheme="minorHAnsi" w:hAnsiTheme="minorHAnsi"/>
                <w:kern w:val="0"/>
                <w:szCs w:val="22"/>
                <w:lang w:val="fr-FR" w:eastAsia="fr-FR" w:bidi="ar-SA"/>
              </w:rPr>
              <w:t xml:space="preserve">€ </w:t>
            </w:r>
            <w:r>
              <w:rPr>
                <w:rFonts w:cs="Calibri" w:ascii="Calibri" w:hAnsi="Calibri" w:asciiTheme="minorHAnsi" w:cstheme="minorHAnsi" w:hAnsiTheme="minorHAnsi"/>
                <w:kern w:val="0"/>
                <w:szCs w:val="22"/>
                <w:lang w:val="fr-FR" w:eastAsia="fr-FR" w:bidi="ar-SA"/>
              </w:rPr>
              <w:t>HT (hors taxe)</w:t>
            </w:r>
          </w:p>
        </w:tc>
      </w:tr>
      <w:tr>
        <w:trPr/>
        <w:tc>
          <w:tcPr>
            <w:tcW w:w="1419" w:type="dxa"/>
            <w:tcBorders>
              <w:top w:val="nil"/>
            </w:tcBorders>
            <w:vAlign w:val="center"/>
          </w:tcPr>
          <w:p>
            <w:pPr>
              <w:pStyle w:val="V"/>
              <w:widowControl w:val="false"/>
              <w:suppressAutoHyphens w:val="true"/>
              <w:spacing w:before="60" w:after="60"/>
              <w:ind w:left="0" w:hanging="0"/>
              <w:jc w:val="center"/>
              <w:rPr>
                <w:rFonts w:ascii="Calibri" w:hAnsi="Calibri" w:cs="Calibri"/>
                <w:szCs w:val="22"/>
              </w:rPr>
            </w:pPr>
            <w:r>
              <w:rPr>
                <w:rFonts w:cs="Calibri" w:ascii="Calibri" w:hAnsi="Calibri"/>
                <w:kern w:val="0"/>
                <w:szCs w:val="22"/>
                <w:lang w:val="fr-FR" w:eastAsia="fr-FR" w:bidi="ar-SA"/>
              </w:rPr>
              <w:t>P4</w:t>
            </w:r>
          </w:p>
        </w:tc>
        <w:tc>
          <w:tcPr>
            <w:tcW w:w="4254" w:type="dxa"/>
            <w:tcBorders>
              <w:top w:val="nil"/>
            </w:tcBorders>
          </w:tcPr>
          <w:p>
            <w:pPr>
              <w:pStyle w:val="V"/>
              <w:widowControl w:val="false"/>
              <w:suppressAutoHyphens w:val="true"/>
              <w:spacing w:before="60" w:after="60"/>
              <w:ind w:left="0" w:hanging="0"/>
              <w:jc w:val="center"/>
              <w:rPr>
                <w:rFonts w:ascii="Calibri" w:hAnsi="Calibri" w:cs="Calibri"/>
                <w:szCs w:val="22"/>
              </w:rPr>
            </w:pPr>
            <w:r>
              <w:rPr>
                <w:rFonts w:cs="Calibri" w:ascii="Calibri" w:hAnsi="Calibri" w:asciiTheme="minorHAnsi" w:cstheme="minorHAnsi" w:hAnsiTheme="minorHAnsi"/>
                <w:kern w:val="0"/>
                <w:szCs w:val="22"/>
                <w:lang w:val="fr-FR" w:eastAsia="fr-FR" w:bidi="ar-SA"/>
              </w:rPr>
              <w:t>Prix forfaitaire</w:t>
            </w:r>
          </w:p>
        </w:tc>
        <w:tc>
          <w:tcPr>
            <w:tcW w:w="3547" w:type="dxa"/>
            <w:tcBorders>
              <w:top w:val="nil"/>
            </w:tcBorders>
            <w:vAlign w:val="center"/>
          </w:tcPr>
          <w:p>
            <w:pPr>
              <w:pStyle w:val="V"/>
              <w:widowControl w:val="false"/>
              <w:suppressAutoHyphens w:val="true"/>
              <w:spacing w:before="60" w:after="60"/>
              <w:ind w:left="0" w:hanging="0"/>
              <w:jc w:val="right"/>
              <w:rPr>
                <w:rFonts w:ascii="Calibri" w:hAnsi="Calibri" w:cs="Calibri"/>
                <w:szCs w:val="22"/>
              </w:rPr>
            </w:pPr>
            <w:r>
              <w:rPr>
                <w:rFonts w:cs="Calibri" w:ascii="Calibri" w:hAnsi="Calibri" w:asciiTheme="minorHAnsi" w:cstheme="minorHAnsi" w:hAnsiTheme="minorHAnsi"/>
                <w:kern w:val="0"/>
                <w:szCs w:val="22"/>
                <w:lang w:val="fr-FR" w:eastAsia="fr-FR" w:bidi="ar-SA"/>
              </w:rPr>
              <w:t xml:space="preserve">€ </w:t>
            </w:r>
            <w:r>
              <w:rPr>
                <w:rFonts w:cs="Calibri" w:ascii="Calibri" w:hAnsi="Calibri" w:asciiTheme="minorHAnsi" w:cstheme="minorHAnsi" w:hAnsiTheme="minorHAnsi"/>
                <w:kern w:val="0"/>
                <w:szCs w:val="22"/>
                <w:lang w:val="fr-FR" w:eastAsia="fr-FR" w:bidi="ar-SA"/>
              </w:rPr>
              <w:t>HT (hors taxe)</w:t>
            </w:r>
          </w:p>
        </w:tc>
      </w:tr>
      <w:tr>
        <w:trPr/>
        <w:tc>
          <w:tcPr>
            <w:tcW w:w="1419" w:type="dxa"/>
            <w:tcBorders>
              <w:top w:val="nil"/>
            </w:tcBorders>
            <w:vAlign w:val="center"/>
          </w:tcPr>
          <w:p>
            <w:pPr>
              <w:pStyle w:val="V"/>
              <w:widowControl w:val="false"/>
              <w:suppressAutoHyphens w:val="true"/>
              <w:spacing w:before="60" w:after="60"/>
              <w:ind w:left="0" w:hanging="0"/>
              <w:jc w:val="center"/>
              <w:rPr>
                <w:rFonts w:ascii="Calibri" w:hAnsi="Calibri" w:cs="Calibri"/>
                <w:szCs w:val="22"/>
              </w:rPr>
            </w:pPr>
            <w:r>
              <w:rPr>
                <w:rFonts w:cs="Calibri" w:ascii="Calibri" w:hAnsi="Calibri"/>
                <w:kern w:val="0"/>
                <w:szCs w:val="22"/>
                <w:lang w:val="fr-FR" w:eastAsia="fr-FR" w:bidi="ar-SA"/>
              </w:rPr>
              <w:t>P5</w:t>
            </w:r>
          </w:p>
        </w:tc>
        <w:tc>
          <w:tcPr>
            <w:tcW w:w="4254" w:type="dxa"/>
            <w:tcBorders>
              <w:top w:val="nil"/>
            </w:tcBorders>
          </w:tcPr>
          <w:p>
            <w:pPr>
              <w:pStyle w:val="V"/>
              <w:widowControl w:val="false"/>
              <w:suppressAutoHyphens w:val="true"/>
              <w:spacing w:before="60" w:after="60"/>
              <w:ind w:left="0" w:hanging="0"/>
              <w:jc w:val="center"/>
              <w:rPr>
                <w:rFonts w:ascii="Calibri" w:hAnsi="Calibri" w:cs="Calibri"/>
                <w:szCs w:val="22"/>
              </w:rPr>
            </w:pPr>
            <w:r>
              <w:rPr>
                <w:rFonts w:cs="Calibri" w:ascii="Calibri" w:hAnsi="Calibri" w:asciiTheme="minorHAnsi" w:cstheme="minorHAnsi" w:hAnsiTheme="minorHAnsi"/>
                <w:kern w:val="0"/>
                <w:szCs w:val="22"/>
                <w:lang w:val="fr-FR" w:eastAsia="fr-FR" w:bidi="ar-SA"/>
              </w:rPr>
              <w:t>Prix forfaitaire</w:t>
            </w:r>
          </w:p>
        </w:tc>
        <w:tc>
          <w:tcPr>
            <w:tcW w:w="3547" w:type="dxa"/>
            <w:tcBorders>
              <w:top w:val="nil"/>
            </w:tcBorders>
            <w:vAlign w:val="center"/>
          </w:tcPr>
          <w:p>
            <w:pPr>
              <w:pStyle w:val="V"/>
              <w:widowControl w:val="false"/>
              <w:suppressAutoHyphens w:val="true"/>
              <w:spacing w:before="60" w:after="60"/>
              <w:ind w:left="0" w:hanging="0"/>
              <w:jc w:val="right"/>
              <w:rPr>
                <w:rFonts w:ascii="Calibri" w:hAnsi="Calibri" w:cs="Calibri"/>
                <w:szCs w:val="22"/>
              </w:rPr>
            </w:pPr>
            <w:r>
              <w:rPr>
                <w:rFonts w:cs="Calibri" w:ascii="Calibri" w:hAnsi="Calibri" w:asciiTheme="minorHAnsi" w:cstheme="minorHAnsi" w:hAnsiTheme="minorHAnsi"/>
                <w:kern w:val="0"/>
                <w:szCs w:val="22"/>
                <w:lang w:val="fr-FR" w:eastAsia="fr-FR" w:bidi="ar-SA"/>
              </w:rPr>
              <w:t xml:space="preserve">€ </w:t>
            </w:r>
            <w:r>
              <w:rPr>
                <w:rFonts w:cs="Calibri" w:ascii="Calibri" w:hAnsi="Calibri" w:asciiTheme="minorHAnsi" w:cstheme="minorHAnsi" w:hAnsiTheme="minorHAnsi"/>
                <w:kern w:val="0"/>
                <w:szCs w:val="22"/>
                <w:lang w:val="fr-FR" w:eastAsia="fr-FR" w:bidi="ar-SA"/>
              </w:rPr>
              <w:t>HT (hors taxe)</w:t>
            </w:r>
          </w:p>
        </w:tc>
      </w:tr>
      <w:tr>
        <w:trPr/>
        <w:tc>
          <w:tcPr>
            <w:tcW w:w="1419" w:type="dxa"/>
            <w:tcBorders>
              <w:top w:val="nil"/>
            </w:tcBorders>
            <w:vAlign w:val="center"/>
          </w:tcPr>
          <w:p>
            <w:pPr>
              <w:pStyle w:val="V"/>
              <w:widowControl w:val="false"/>
              <w:suppressAutoHyphens w:val="true"/>
              <w:spacing w:before="60" w:after="60"/>
              <w:ind w:left="0" w:hanging="0"/>
              <w:jc w:val="center"/>
              <w:rPr>
                <w:rFonts w:ascii="Calibri" w:hAnsi="Calibri" w:cs="Calibri"/>
                <w:szCs w:val="22"/>
              </w:rPr>
            </w:pPr>
            <w:r>
              <w:rPr>
                <w:rFonts w:cs="Calibri" w:ascii="Calibri" w:hAnsi="Calibri"/>
                <w:kern w:val="0"/>
                <w:szCs w:val="22"/>
                <w:lang w:val="fr-FR" w:eastAsia="fr-FR" w:bidi="ar-SA"/>
              </w:rPr>
              <w:t>P6</w:t>
            </w:r>
          </w:p>
        </w:tc>
        <w:tc>
          <w:tcPr>
            <w:tcW w:w="4254" w:type="dxa"/>
            <w:tcBorders>
              <w:top w:val="nil"/>
            </w:tcBorders>
          </w:tcPr>
          <w:p>
            <w:pPr>
              <w:pStyle w:val="V"/>
              <w:widowControl w:val="false"/>
              <w:suppressAutoHyphens w:val="true"/>
              <w:spacing w:before="60" w:after="60"/>
              <w:ind w:left="0" w:hanging="0"/>
              <w:jc w:val="center"/>
              <w:rPr>
                <w:rFonts w:ascii="Calibri" w:hAnsi="Calibri" w:cs="Calibri"/>
                <w:szCs w:val="22"/>
              </w:rPr>
            </w:pPr>
            <w:r>
              <w:rPr>
                <w:rFonts w:cs="Calibri" w:ascii="Calibri" w:hAnsi="Calibri" w:asciiTheme="minorHAnsi" w:cstheme="minorHAnsi" w:hAnsiTheme="minorHAnsi"/>
                <w:kern w:val="0"/>
                <w:szCs w:val="22"/>
                <w:lang w:val="fr-FR" w:eastAsia="fr-FR" w:bidi="ar-SA"/>
              </w:rPr>
              <w:t>Prix forfaitaire</w:t>
            </w:r>
          </w:p>
        </w:tc>
        <w:tc>
          <w:tcPr>
            <w:tcW w:w="3547" w:type="dxa"/>
            <w:tcBorders>
              <w:top w:val="nil"/>
            </w:tcBorders>
            <w:vAlign w:val="center"/>
          </w:tcPr>
          <w:p>
            <w:pPr>
              <w:pStyle w:val="V"/>
              <w:widowControl w:val="false"/>
              <w:suppressAutoHyphens w:val="true"/>
              <w:spacing w:before="60" w:after="60"/>
              <w:ind w:left="0" w:hanging="0"/>
              <w:jc w:val="right"/>
              <w:rPr>
                <w:rFonts w:ascii="Calibri" w:hAnsi="Calibri" w:cs="Calibri"/>
                <w:szCs w:val="22"/>
              </w:rPr>
            </w:pPr>
            <w:r>
              <w:rPr>
                <w:rFonts w:cs="Calibri" w:ascii="Calibri" w:hAnsi="Calibri" w:asciiTheme="minorHAnsi" w:cstheme="minorHAnsi" w:hAnsiTheme="minorHAnsi"/>
                <w:kern w:val="0"/>
                <w:szCs w:val="22"/>
                <w:lang w:val="fr-FR" w:eastAsia="fr-FR" w:bidi="ar-SA"/>
              </w:rPr>
              <w:t xml:space="preserve">€ </w:t>
            </w:r>
            <w:r>
              <w:rPr>
                <w:rFonts w:cs="Calibri" w:ascii="Calibri" w:hAnsi="Calibri" w:asciiTheme="minorHAnsi" w:cstheme="minorHAnsi" w:hAnsiTheme="minorHAnsi"/>
                <w:kern w:val="0"/>
                <w:szCs w:val="22"/>
                <w:lang w:val="fr-FR" w:eastAsia="fr-FR" w:bidi="ar-SA"/>
              </w:rPr>
              <w:t>HT (hors taxe)</w:t>
            </w:r>
          </w:p>
        </w:tc>
      </w:tr>
      <w:tr>
        <w:trPr/>
        <w:tc>
          <w:tcPr>
            <w:tcW w:w="1419" w:type="dxa"/>
            <w:tcBorders>
              <w:left w:val="nil"/>
              <w:right w:val="nil"/>
            </w:tcBorders>
            <w:vAlign w:val="center"/>
          </w:tcPr>
          <w:p>
            <w:pPr>
              <w:pStyle w:val="V"/>
              <w:widowControl w:val="false"/>
              <w:suppressAutoHyphens w:val="true"/>
              <w:spacing w:before="60" w:after="60"/>
              <w:ind w:left="0" w:hanging="0"/>
              <w:jc w:val="left"/>
              <w:rPr>
                <w:rFonts w:ascii="Calibri" w:hAnsi="Calibri" w:cs="Calibri" w:asciiTheme="minorHAnsi" w:cstheme="minorHAnsi" w:hAnsiTheme="minorHAnsi"/>
                <w:szCs w:val="22"/>
              </w:rPr>
            </w:pPr>
            <w:r>
              <w:rPr>
                <w:rFonts w:cs="Calibri" w:cstheme="minorHAnsi" w:ascii="Calibri" w:hAnsi="Calibri"/>
                <w:kern w:val="0"/>
                <w:szCs w:val="20"/>
                <w:lang w:val="fr-FR" w:eastAsia="fr-FR" w:bidi="ar-SA"/>
              </w:rPr>
            </w:r>
          </w:p>
        </w:tc>
        <w:tc>
          <w:tcPr>
            <w:tcW w:w="4254" w:type="dxa"/>
            <w:tcBorders>
              <w:left w:val="nil"/>
              <w:right w:val="nil"/>
            </w:tcBorders>
            <w:vAlign w:val="center"/>
          </w:tcPr>
          <w:p>
            <w:pPr>
              <w:pStyle w:val="V"/>
              <w:widowControl w:val="false"/>
              <w:suppressAutoHyphens w:val="true"/>
              <w:spacing w:before="60" w:after="60"/>
              <w:ind w:left="0" w:hanging="0"/>
              <w:jc w:val="right"/>
              <w:rPr>
                <w:rFonts w:ascii="Calibri" w:hAnsi="Calibri" w:cs="Calibri" w:asciiTheme="minorHAnsi" w:cstheme="minorHAnsi" w:hAnsiTheme="minorHAnsi"/>
                <w:szCs w:val="22"/>
              </w:rPr>
            </w:pPr>
            <w:r>
              <w:rPr>
                <w:rFonts w:cs="Calibri" w:cstheme="minorHAnsi" w:ascii="Calibri" w:hAnsi="Calibri"/>
                <w:kern w:val="0"/>
                <w:szCs w:val="20"/>
                <w:lang w:val="fr-FR" w:eastAsia="fr-FR" w:bidi="ar-SA"/>
              </w:rPr>
            </w:r>
          </w:p>
        </w:tc>
        <w:tc>
          <w:tcPr>
            <w:tcW w:w="3547" w:type="dxa"/>
            <w:tcBorders>
              <w:left w:val="nil"/>
              <w:right w:val="nil"/>
            </w:tcBorders>
            <w:vAlign w:val="center"/>
          </w:tcPr>
          <w:p>
            <w:pPr>
              <w:pStyle w:val="V"/>
              <w:widowControl w:val="false"/>
              <w:suppressAutoHyphens w:val="true"/>
              <w:spacing w:before="60" w:after="60"/>
              <w:ind w:left="0" w:hanging="0"/>
              <w:jc w:val="center"/>
              <w:rPr>
                <w:rFonts w:ascii="Calibri" w:hAnsi="Calibri" w:cs="Calibri" w:asciiTheme="minorHAnsi" w:cstheme="minorHAnsi" w:hAnsiTheme="minorHAnsi"/>
                <w:szCs w:val="22"/>
              </w:rPr>
            </w:pPr>
            <w:r>
              <w:rPr>
                <w:rFonts w:cs="Calibri" w:cstheme="minorHAnsi" w:ascii="Calibri" w:hAnsi="Calibri"/>
                <w:kern w:val="0"/>
                <w:szCs w:val="20"/>
                <w:lang w:val="fr-FR" w:eastAsia="fr-FR" w:bidi="ar-SA"/>
              </w:rPr>
            </w:r>
          </w:p>
        </w:tc>
      </w:tr>
      <w:tr>
        <w:trPr/>
        <w:tc>
          <w:tcPr>
            <w:tcW w:w="5673" w:type="dxa"/>
            <w:gridSpan w:val="2"/>
            <w:tcBorders/>
            <w:vAlign w:val="center"/>
          </w:tcPr>
          <w:p>
            <w:pPr>
              <w:pStyle w:val="V"/>
              <w:widowControl w:val="false"/>
              <w:suppressAutoHyphens w:val="true"/>
              <w:spacing w:before="60" w:after="60"/>
              <w:ind w:left="0" w:hanging="0"/>
              <w:jc w:val="right"/>
              <w:rPr>
                <w:rFonts w:ascii="Calibri" w:hAnsi="Calibri" w:cs="Calibri"/>
                <w:b/>
                <w:b/>
                <w:szCs w:val="22"/>
              </w:rPr>
            </w:pPr>
            <w:r>
              <w:rPr>
                <w:rFonts w:cs="Calibri" w:ascii="Calibri" w:hAnsi="Calibri" w:asciiTheme="minorHAnsi" w:cstheme="minorHAnsi" w:hAnsiTheme="minorHAnsi"/>
                <w:b/>
                <w:kern w:val="0"/>
                <w:szCs w:val="22"/>
                <w:lang w:val="fr-FR" w:eastAsia="fr-FR" w:bidi="ar-SA"/>
              </w:rPr>
              <w:t>MONTANT MAXIMAL DU CONTRAT</w:t>
            </w:r>
          </w:p>
        </w:tc>
        <w:tc>
          <w:tcPr>
            <w:tcW w:w="3547" w:type="dxa"/>
            <w:tcBorders/>
            <w:vAlign w:val="center"/>
          </w:tcPr>
          <w:p>
            <w:pPr>
              <w:pStyle w:val="V"/>
              <w:widowControl w:val="false"/>
              <w:suppressAutoHyphens w:val="true"/>
              <w:spacing w:before="60" w:after="60"/>
              <w:ind w:left="0" w:hanging="0"/>
              <w:jc w:val="right"/>
              <w:rPr>
                <w:rFonts w:ascii="Calibri" w:hAnsi="Calibri" w:cs="Calibri"/>
                <w:szCs w:val="22"/>
              </w:rPr>
            </w:pPr>
            <w:r>
              <w:rPr>
                <w:rFonts w:cs="Calibri" w:ascii="Calibri" w:hAnsi="Calibri" w:asciiTheme="minorHAnsi" w:cstheme="minorHAnsi" w:hAnsiTheme="minorHAnsi"/>
                <w:kern w:val="0"/>
                <w:szCs w:val="22"/>
                <w:lang w:val="fr-FR" w:eastAsia="fr-FR" w:bidi="ar-SA"/>
              </w:rPr>
              <w:t>HT (hors taxe)</w:t>
            </w:r>
          </w:p>
        </w:tc>
      </w:tr>
    </w:tbl>
    <w:p>
      <w:pPr>
        <w:pStyle w:val="U"/>
        <w:widowControl w:val="false"/>
        <w:spacing w:before="240" w:after="120"/>
        <w:ind w:left="561"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Le prix forfaitaire de chaque poste correspond au montant qu’</w:t>
      </w:r>
      <w:r>
        <w:rPr>
          <w:rFonts w:cs="Calibri" w:ascii="Calibri" w:hAnsi="Calibri" w:asciiTheme="minorHAnsi" w:cstheme="minorHAnsi" w:hAnsiTheme="minorHAnsi"/>
          <w:smallCaps/>
          <w:szCs w:val="22"/>
        </w:rPr>
        <w:t xml:space="preserve">Expertise France </w:t>
      </w:r>
      <w:r>
        <w:rPr>
          <w:rFonts w:cs="Calibri" w:ascii="Calibri" w:hAnsi="Calibri" w:asciiTheme="minorHAnsi" w:cstheme="minorHAnsi" w:hAnsiTheme="minorHAnsi"/>
          <w:szCs w:val="22"/>
        </w:rPr>
        <w:t>s’engage à payer après validation sans réserve de l’ensemble des fournitures et/ou des prestations attendues. Le prix étant forfaitaire, il inclut l’ensemble des frais liés à l’exécution des prestations et/ou à la livraison des fournitures correspondantes.</w:t>
      </w:r>
    </w:p>
    <w:p>
      <w:pPr>
        <w:pStyle w:val="U"/>
        <w:widowControl w:val="false"/>
        <w:spacing w:before="120" w:after="0"/>
        <w:ind w:left="561"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Le montant du contrat correspond aux prix figurant au bordereau des prix unitaires ci-dessous, rapportés aux quantités réellement exécutées.</w:t>
      </w:r>
    </w:p>
    <w:p>
      <w:pPr>
        <w:pStyle w:val="U"/>
        <w:widowControl w:val="false"/>
        <w:spacing w:before="120" w:after="240"/>
        <w:ind w:left="561" w:hanging="0"/>
        <w:rPr>
          <w:rFonts w:ascii="Calibri" w:hAnsi="Calibri" w:cs="Calibri" w:asciiTheme="minorHAnsi" w:cstheme="minorHAnsi" w:hAnsiTheme="minorHAnsi"/>
          <w:szCs w:val="22"/>
        </w:rPr>
      </w:pPr>
      <w:r>
        <w:rPr>
          <w:rFonts w:cs="Calibri" w:cstheme="minorHAnsi" w:ascii="Calibri" w:hAnsi="Calibri"/>
          <w:szCs w:val="22"/>
        </w:rPr>
      </w:r>
    </w:p>
    <w:p>
      <w:pPr>
        <w:pStyle w:val="U"/>
        <w:widowControl w:val="false"/>
        <w:spacing w:before="120" w:after="0"/>
        <w:ind w:left="0" w:hanging="0"/>
        <w:rPr>
          <w:rFonts w:ascii="Calibri" w:hAnsi="Calibri" w:cs="Calibri" w:asciiTheme="minorHAnsi" w:cstheme="minorHAnsi" w:hAnsiTheme="minorHAnsi"/>
          <w:szCs w:val="22"/>
        </w:rPr>
      </w:pPr>
      <w:r>
        <w:rPr>
          <w:rFonts w:cs="Calibri" w:cstheme="minorHAnsi" w:ascii="Calibri" w:hAnsi="Calibri"/>
          <w:szCs w:val="22"/>
        </w:rPr>
      </w:r>
    </w:p>
    <w:p>
      <w:pPr>
        <w:pStyle w:val="U"/>
        <w:widowControl w:val="false"/>
        <w:spacing w:before="120" w:after="0"/>
        <w:ind w:left="0" w:hanging="0"/>
        <w:rPr>
          <w:rFonts w:ascii="Calibri" w:hAnsi="Calibri" w:cs="Calibri" w:asciiTheme="minorHAnsi" w:cstheme="minorHAnsi" w:hAnsiTheme="minorHAnsi"/>
          <w:szCs w:val="22"/>
        </w:rPr>
      </w:pPr>
      <w:r>
        <w:rPr>
          <w:rFonts w:cs="Calibri" w:cstheme="minorHAnsi" w:ascii="Calibri" w:hAnsi="Calibri"/>
          <w:szCs w:val="22"/>
        </w:rPr>
      </w:r>
    </w:p>
    <w:p>
      <w:pPr>
        <w:pStyle w:val="U"/>
        <w:widowControl w:val="false"/>
        <w:spacing w:before="240" w:after="120"/>
        <w:ind w:left="0" w:hanging="0"/>
        <w:jc w:val="left"/>
        <w:rPr>
          <w:rFonts w:ascii="Calibri" w:hAnsi="Calibri" w:cs="Calibri" w:asciiTheme="minorHAnsi" w:cstheme="minorHAnsi" w:hAnsiTheme="minorHAnsi"/>
          <w:szCs w:val="22"/>
        </w:rPr>
      </w:pPr>
      <w:r>
        <w:rPr>
          <w:rFonts w:cs="Calibri" w:cstheme="minorHAnsi" w:ascii="Calibri" w:hAnsi="Calibri"/>
          <w:szCs w:val="22"/>
        </w:rPr>
      </w:r>
    </w:p>
    <w:p>
      <w:pPr>
        <w:pStyle w:val="U"/>
        <w:widowControl w:val="false"/>
        <w:ind w:left="0" w:hanging="0"/>
        <w:jc w:val="left"/>
        <w:rPr>
          <w:rFonts w:ascii="Calibri" w:hAnsi="Calibri" w:cs="Calibri" w:asciiTheme="minorHAnsi" w:cstheme="minorHAnsi" w:hAnsiTheme="minorHAnsi"/>
          <w:szCs w:val="22"/>
        </w:rPr>
      </w:pPr>
      <w:r>
        <w:rPr>
          <w:rFonts w:cs="Calibri" w:ascii="Calibri" w:hAnsi="Calibri" w:asciiTheme="minorHAnsi" w:cstheme="minorHAnsi" w:hAnsiTheme="minorHAnsi"/>
          <w:szCs w:val="22"/>
        </w:rPr>
        <w:t>]</w:t>
      </w:r>
    </w:p>
    <w:p>
      <w:pPr>
        <w:pStyle w:val="U"/>
        <w:widowControl w:val="false"/>
        <w:ind w:left="561" w:hanging="0"/>
        <w:jc w:val="left"/>
        <w:rPr>
          <w:rFonts w:ascii="Calibri" w:hAnsi="Calibri" w:cs="Calibri" w:asciiTheme="minorHAnsi" w:cstheme="minorHAnsi" w:hAnsiTheme="minorHAnsi"/>
          <w:szCs w:val="22"/>
        </w:rPr>
      </w:pPr>
      <w:r>
        <w:rPr>
          <w:rFonts w:cs="Calibri" w:cstheme="minorHAnsi" w:ascii="Calibri" w:hAnsi="Calibri"/>
          <w:szCs w:val="22"/>
        </w:rPr>
      </w:r>
    </w:p>
    <w:p>
      <w:pPr>
        <w:pStyle w:val="Normal"/>
        <w:widowControl w:val="false"/>
        <w:spacing w:lineRule="auto" w:line="240" w:before="240" w:after="120"/>
        <w:ind w:left="561" w:hanging="0"/>
        <w:jc w:val="both"/>
        <w:rPr>
          <w:rFonts w:ascii="Calibri" w:hAnsi="Calibri" w:eastAsia="Times New Roman" w:cs="Calibri" w:asciiTheme="minorHAnsi" w:cstheme="minorHAnsi" w:hAnsiTheme="minorHAnsi"/>
          <w:smallCaps/>
          <w:sz w:val="22"/>
          <w:szCs w:val="22"/>
        </w:rPr>
      </w:pPr>
      <w:r>
        <w:rPr>
          <w:rFonts w:eastAsia="Times New Roman" w:cs="Calibri" w:ascii="Calibri" w:hAnsi="Calibri" w:asciiTheme="minorHAnsi" w:cstheme="minorHAnsi" w:hAnsiTheme="minorHAnsi"/>
          <w:sz w:val="22"/>
          <w:szCs w:val="22"/>
        </w:rPr>
        <w:t xml:space="preserve">Le présent </w:t>
      </w:r>
      <w:r>
        <w:rPr>
          <w:rFonts w:eastAsia="Times New Roman" w:cs="Calibri" w:ascii="Calibri" w:hAnsi="Calibri" w:asciiTheme="minorHAnsi" w:cstheme="minorHAnsi" w:hAnsiTheme="minorHAnsi"/>
          <w:smallCaps/>
          <w:sz w:val="22"/>
          <w:szCs w:val="22"/>
        </w:rPr>
        <w:t xml:space="preserve">Contrat </w:t>
      </w:r>
      <w:r>
        <w:rPr>
          <w:rFonts w:eastAsia="Times New Roman" w:cs="Calibri" w:ascii="Calibri" w:hAnsi="Calibri" w:asciiTheme="minorHAnsi" w:cstheme="minorHAnsi" w:hAnsiTheme="minorHAnsi"/>
          <w:sz w:val="22"/>
          <w:szCs w:val="22"/>
        </w:rPr>
        <w:t xml:space="preserve">ne comporte pas de montant minimum. </w:t>
      </w:r>
      <w:r>
        <w:rPr>
          <w:rFonts w:eastAsia="Times New Roman" w:cs="Calibri" w:ascii="Calibri" w:hAnsi="Calibri" w:asciiTheme="minorHAnsi" w:cstheme="minorHAnsi" w:hAnsiTheme="minorHAnsi"/>
          <w:smallCaps/>
          <w:sz w:val="22"/>
          <w:szCs w:val="22"/>
        </w:rPr>
        <w:t>Expertise France</w:t>
      </w:r>
      <w:r>
        <w:rPr>
          <w:rFonts w:eastAsia="Times New Roman" w:cs="Calibri" w:ascii="Calibri" w:hAnsi="Calibri" w:asciiTheme="minorHAnsi" w:cstheme="minorHAnsi" w:hAnsiTheme="minorHAnsi"/>
          <w:sz w:val="22"/>
          <w:szCs w:val="22"/>
        </w:rPr>
        <w:t xml:space="preserve"> n’est donc engagée sur aucun niveau de commande minimal au titre du présent </w:t>
      </w:r>
      <w:r>
        <w:rPr>
          <w:rFonts w:eastAsia="Times New Roman" w:cs="Calibri" w:ascii="Calibri" w:hAnsi="Calibri" w:asciiTheme="minorHAnsi" w:cstheme="minorHAnsi" w:hAnsiTheme="minorHAnsi"/>
          <w:smallCaps/>
          <w:sz w:val="22"/>
          <w:szCs w:val="22"/>
        </w:rPr>
        <w:t>Contrat.</w:t>
      </w:r>
    </w:p>
    <w:p>
      <w:pPr>
        <w:pStyle w:val="Titre2"/>
        <w:spacing w:before="120" w:after="60"/>
        <w:rPr>
          <w:rFonts w:ascii="Calibri" w:hAnsi="Calibri" w:asciiTheme="minorHAnsi" w:hAnsiTheme="minorHAnsi"/>
          <w:sz w:val="22"/>
        </w:rPr>
      </w:pPr>
      <w:bookmarkStart w:id="19" w:name="_Toc126921979"/>
      <w:bookmarkStart w:id="20" w:name="_Toc392669637"/>
      <w:bookmarkEnd w:id="20"/>
      <w:r>
        <w:rPr>
          <w:rFonts w:ascii="Calibri" w:hAnsi="Calibri" w:asciiTheme="minorHAnsi" w:hAnsiTheme="minorHAnsi"/>
          <w:sz w:val="22"/>
        </w:rPr>
        <w:t>Forme des prix</w:t>
      </w:r>
      <w:bookmarkEnd w:id="19"/>
    </w:p>
    <w:p>
      <w:pPr>
        <w:pStyle w:val="U"/>
        <w:widowControl w:val="false"/>
        <w:spacing w:before="0" w:after="120"/>
        <w:ind w:left="561" w:hanging="0"/>
        <w:jc w:val="left"/>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Les prix sont réputés fermes et non-actualisables </w:t>
      </w:r>
    </w:p>
    <w:p>
      <w:pPr>
        <w:pStyle w:val="Titre2"/>
        <w:spacing w:before="120" w:after="60"/>
        <w:rPr>
          <w:rFonts w:ascii="Calibri" w:hAnsi="Calibri" w:asciiTheme="minorHAnsi" w:hAnsiTheme="minorHAnsi"/>
          <w:sz w:val="22"/>
        </w:rPr>
      </w:pPr>
      <w:bookmarkStart w:id="21" w:name="_Toc126921980"/>
      <w:r>
        <w:rPr>
          <w:rFonts w:ascii="Calibri" w:hAnsi="Calibri" w:asciiTheme="minorHAnsi" w:hAnsiTheme="minorHAnsi"/>
          <w:sz w:val="22"/>
        </w:rPr>
        <w:t>Avance</w:t>
      </w:r>
      <w:bookmarkEnd w:id="21"/>
    </w:p>
    <w:p>
      <w:pPr>
        <w:pStyle w:val="U"/>
        <w:widowControl w:val="false"/>
        <w:spacing w:before="0" w:after="120"/>
        <w:ind w:left="561" w:hanging="0"/>
        <w:jc w:val="left"/>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  </w:t>
      </w:r>
      <w:r>
        <w:rPr>
          <w:rFonts w:cs="Calibri" w:ascii="Calibri" w:hAnsi="Calibri" w:asciiTheme="minorHAnsi" w:cstheme="minorHAnsi" w:hAnsiTheme="minorHAnsi"/>
          <w:szCs w:val="22"/>
        </w:rPr>
        <w:t xml:space="preserve">Une avance de 50 % du montant total est accordée au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à compter de la notification du présent Contrat.L’avance doit être entièrement reversée lorsque le montant de ce cumul des paiements atteint 60% du prix du poste.</w:t>
      </w:r>
    </w:p>
    <w:p>
      <w:pPr>
        <w:pStyle w:val="U"/>
        <w:widowControl w:val="false"/>
        <w:spacing w:before="0" w:after="120"/>
        <w:ind w:left="561" w:hanging="0"/>
        <w:jc w:val="left"/>
        <w:rPr>
          <w:rFonts w:ascii="Calibri" w:hAnsi="Calibri" w:cs="Calibri" w:asciiTheme="minorHAnsi" w:cstheme="minorHAnsi" w:hAnsiTheme="minorHAnsi"/>
          <w:szCs w:val="22"/>
        </w:rPr>
      </w:pPr>
      <w:r>
        <w:rPr>
          <w:rFonts w:cs="Calibri" w:cstheme="minorHAnsi" w:ascii="Calibri" w:hAnsi="Calibri"/>
          <w:szCs w:val="22"/>
        </w:rPr>
      </w:r>
    </w:p>
    <w:p>
      <w:pPr>
        <w:pStyle w:val="Titre2"/>
        <w:spacing w:before="120" w:after="60"/>
        <w:rPr>
          <w:rFonts w:ascii="Calibri" w:hAnsi="Calibri" w:asciiTheme="minorHAnsi" w:hAnsiTheme="minorHAnsi"/>
          <w:sz w:val="22"/>
        </w:rPr>
      </w:pPr>
      <w:bookmarkStart w:id="22" w:name="_Toc126921981"/>
      <w:r>
        <w:rPr>
          <w:rFonts w:ascii="Calibri" w:hAnsi="Calibri" w:asciiTheme="minorHAnsi" w:hAnsiTheme="minorHAnsi"/>
          <w:sz w:val="22"/>
        </w:rPr>
        <w:t>Modalités de paiement</w:t>
      </w:r>
      <w:bookmarkEnd w:id="22"/>
    </w:p>
    <w:p>
      <w:pPr>
        <w:pStyle w:val="U"/>
        <w:widowControl w:val="false"/>
        <w:numPr>
          <w:ilvl w:val="0"/>
          <w:numId w:val="17"/>
        </w:numPr>
        <w:ind w:left="567" w:hanging="283"/>
        <w:rPr>
          <w:rFonts w:ascii="Calibri" w:hAnsi="Calibri" w:cs="Arial" w:asciiTheme="minorHAnsi" w:hAnsiTheme="minorHAnsi"/>
          <w:b/>
          <w:b/>
        </w:rPr>
      </w:pPr>
      <w:r>
        <w:rPr>
          <w:rFonts w:cs="Arial" w:ascii="Calibri" w:hAnsi="Calibri" w:asciiTheme="minorHAnsi" w:hAnsiTheme="minorHAnsi"/>
          <w:b/>
        </w:rPr>
        <w:t>Acomptes</w:t>
      </w:r>
    </w:p>
    <w:p>
      <w:pPr>
        <w:pStyle w:val="U"/>
        <w:widowControl w:val="false"/>
        <w:ind w:left="567" w:hanging="283"/>
        <w:rPr>
          <w:rFonts w:ascii="Calibri" w:hAnsi="Calibri" w:cs="Arial" w:asciiTheme="minorHAnsi" w:hAnsiTheme="minorHAnsi"/>
          <w:b/>
          <w:b/>
        </w:rPr>
      </w:pPr>
      <w:r>
        <w:rPr>
          <w:rFonts w:cs="Arial" w:ascii="Calibri" w:hAnsi="Calibri"/>
          <w:b/>
        </w:rPr>
      </w:r>
    </w:p>
    <w:p>
      <w:pPr>
        <w:pStyle w:val="U"/>
        <w:widowControl w:val="false"/>
        <w:ind w:left="567" w:hanging="283"/>
        <w:rPr>
          <w:rFonts w:ascii="Calibri" w:hAnsi="Calibri" w:cs="Arial" w:asciiTheme="minorHAnsi" w:hAnsiTheme="minorHAnsi"/>
        </w:rPr>
      </w:pPr>
      <w:r>
        <w:rPr>
          <w:rFonts w:cs="Arial" w:ascii="Calibri" w:hAnsi="Calibri" w:asciiTheme="minorHAnsi" w:hAnsiTheme="minorHAnsi"/>
          <w:b/>
        </w:rPr>
        <w:tab/>
      </w:r>
    </w:p>
    <w:p>
      <w:pPr>
        <w:pStyle w:val="U"/>
        <w:widowControl w:val="false"/>
        <w:ind w:left="567" w:hanging="283"/>
        <w:rPr>
          <w:rFonts w:ascii="Calibri" w:hAnsi="Calibri" w:cs="Arial" w:asciiTheme="minorHAnsi" w:hAnsiTheme="minorHAnsi"/>
          <w:szCs w:val="22"/>
        </w:rPr>
      </w:pPr>
      <w:r>
        <w:rPr>
          <w:rFonts w:cs="Arial" w:ascii="Calibri" w:hAnsi="Calibri" w:asciiTheme="minorHAnsi" w:hAnsiTheme="minorHAnsi"/>
          <w:szCs w:val="22"/>
        </w:rPr>
        <w:t xml:space="preserve">L’exécution des prestations dues au titre du poste </w:t>
      </w:r>
      <w:r>
        <w:rPr>
          <w:rFonts w:cs="Arial" w:ascii="Calibri" w:hAnsi="Calibri" w:asciiTheme="minorHAnsi" w:hAnsiTheme="minorHAnsi"/>
          <w:szCs w:val="22"/>
        </w:rPr>
        <w:t xml:space="preserve">1, 2 et 3 </w:t>
      </w:r>
      <w:r>
        <w:rPr>
          <w:rFonts w:cs="Arial" w:ascii="Calibri" w:hAnsi="Calibri" w:asciiTheme="minorHAnsi" w:hAnsiTheme="minorHAnsi"/>
          <w:szCs w:val="22"/>
        </w:rPr>
        <w:t xml:space="preserve">du contrat ouvre droit au versement d’acompte conformément à l’échéancier suivant : </w:t>
      </w:r>
    </w:p>
    <w:p>
      <w:pPr>
        <w:pStyle w:val="U"/>
        <w:widowControl w:val="false"/>
        <w:ind w:left="567" w:hanging="283"/>
        <w:rPr>
          <w:rFonts w:ascii="Calibri" w:hAnsi="Calibri" w:cs="Arial" w:asciiTheme="minorHAnsi" w:hAnsiTheme="minorHAnsi"/>
          <w:szCs w:val="22"/>
        </w:rPr>
      </w:pPr>
      <w:r>
        <w:rPr/>
      </w:r>
    </w:p>
    <w:tbl>
      <w:tblPr>
        <w:tblW w:w="4080" w:type="dxa"/>
        <w:jc w:val="left"/>
        <w:tblInd w:w="1985" w:type="dxa"/>
        <w:tblLayout w:type="fixed"/>
        <w:tblCellMar>
          <w:top w:w="55" w:type="dxa"/>
          <w:left w:w="55" w:type="dxa"/>
          <w:bottom w:w="55" w:type="dxa"/>
          <w:right w:w="55" w:type="dxa"/>
        </w:tblCellMar>
        <w:tblLook w:firstRow="1" w:noVBand="1" w:lastRow="0" w:firstColumn="1" w:lastColumn="0" w:noHBand="0" w:val="04a0"/>
      </w:tblPr>
      <w:tblGrid>
        <w:gridCol w:w="1079"/>
        <w:gridCol w:w="3000"/>
      </w:tblGrid>
      <w:tr>
        <w:trPr>
          <w:ins w:id="0" w:author="Thioro SARR" w:date="2025-06-16T16:50:00Z"/>
        </w:trPr>
        <w:tc>
          <w:tcPr>
            <w:tcW w:w="1079" w:type="dxa"/>
            <w:tcBorders>
              <w:top w:val="single" w:sz="2" w:space="0" w:color="000000"/>
              <w:left w:val="single" w:sz="2" w:space="0" w:color="000000"/>
              <w:bottom w:val="single" w:sz="2" w:space="0" w:color="000000"/>
            </w:tcBorders>
          </w:tcPr>
          <w:p>
            <w:pPr>
              <w:pStyle w:val="Contenudetableau"/>
              <w:widowControl w:val="false"/>
              <w:rPr/>
            </w:pPr>
            <w:r>
              <w:rPr/>
              <w:t>50 %</w:t>
            </w:r>
          </w:p>
        </w:tc>
        <w:tc>
          <w:tcPr>
            <w:tcW w:w="3000" w:type="dxa"/>
            <w:tcBorders>
              <w:top w:val="single" w:sz="2" w:space="0" w:color="000000"/>
              <w:left w:val="single" w:sz="2" w:space="0" w:color="000000"/>
              <w:bottom w:val="single" w:sz="2" w:space="0" w:color="000000"/>
              <w:right w:val="single" w:sz="2" w:space="0" w:color="000000"/>
            </w:tcBorders>
          </w:tcPr>
          <w:p>
            <w:pPr>
              <w:pStyle w:val="Contenudetableau"/>
              <w:widowControl w:val="false"/>
              <w:rPr/>
            </w:pPr>
            <w:r>
              <w:rPr/>
              <w:t xml:space="preserve">Lors de la commande </w:t>
            </w:r>
          </w:p>
        </w:tc>
      </w:tr>
      <w:tr>
        <w:trPr>
          <w:ins w:id="1" w:author="Thioro SARR" w:date="2025-06-16T16:50:00Z"/>
        </w:trPr>
        <w:tc>
          <w:tcPr>
            <w:tcW w:w="1079" w:type="dxa"/>
            <w:tcBorders>
              <w:left w:val="single" w:sz="2" w:space="0" w:color="000000"/>
              <w:bottom w:val="single" w:sz="2" w:space="0" w:color="000000"/>
            </w:tcBorders>
          </w:tcPr>
          <w:p>
            <w:pPr>
              <w:pStyle w:val="Contenudetableau"/>
              <w:widowControl w:val="false"/>
              <w:rPr/>
            </w:pPr>
            <w:r>
              <w:rPr/>
              <w:t>20 %</w:t>
            </w:r>
          </w:p>
        </w:tc>
        <w:tc>
          <w:tcPr>
            <w:tcW w:w="3000" w:type="dxa"/>
            <w:tcBorders>
              <w:left w:val="single" w:sz="2" w:space="0" w:color="000000"/>
              <w:bottom w:val="single" w:sz="2" w:space="0" w:color="000000"/>
              <w:right w:val="single" w:sz="2" w:space="0" w:color="000000"/>
            </w:tcBorders>
          </w:tcPr>
          <w:p>
            <w:pPr>
              <w:pStyle w:val="Contenudetableau"/>
              <w:widowControl w:val="false"/>
              <w:rPr/>
            </w:pPr>
            <w:r>
              <w:rPr/>
              <w:t>Lors de la livraison</w:t>
            </w:r>
          </w:p>
        </w:tc>
      </w:tr>
      <w:tr>
        <w:trPr>
          <w:ins w:id="2" w:author="Thioro SARR" w:date="2025-06-16T16:50:00Z"/>
        </w:trPr>
        <w:tc>
          <w:tcPr>
            <w:tcW w:w="1079" w:type="dxa"/>
            <w:tcBorders>
              <w:left w:val="single" w:sz="2" w:space="0" w:color="000000"/>
              <w:bottom w:val="single" w:sz="2" w:space="0" w:color="000000"/>
            </w:tcBorders>
          </w:tcPr>
          <w:p>
            <w:pPr>
              <w:pStyle w:val="Contenudetableau"/>
              <w:widowControl w:val="false"/>
              <w:rPr/>
            </w:pPr>
            <w:r>
              <w:rPr/>
              <w:t>30 %</w:t>
            </w:r>
          </w:p>
        </w:tc>
        <w:tc>
          <w:tcPr>
            <w:tcW w:w="3000" w:type="dxa"/>
            <w:tcBorders>
              <w:left w:val="single" w:sz="2" w:space="0" w:color="000000"/>
              <w:bottom w:val="single" w:sz="2" w:space="0" w:color="000000"/>
              <w:right w:val="single" w:sz="2" w:space="0" w:color="000000"/>
            </w:tcBorders>
          </w:tcPr>
          <w:p>
            <w:pPr>
              <w:pStyle w:val="Contenudetableau"/>
              <w:widowControl w:val="false"/>
              <w:rPr/>
            </w:pPr>
            <w:r>
              <w:rPr/>
              <w:t>A l’installation et mise en service</w:t>
            </w:r>
          </w:p>
        </w:tc>
      </w:tr>
    </w:tbl>
    <w:p>
      <w:pPr>
        <w:pStyle w:val="U"/>
        <w:widowControl w:val="false"/>
        <w:ind w:left="567" w:hanging="283"/>
        <w:rPr>
          <w:rFonts w:ascii="Calibri" w:hAnsi="Calibri" w:cs="Arial" w:asciiTheme="minorHAnsi" w:hAnsiTheme="minorHAnsi"/>
          <w:b/>
          <w:b/>
        </w:rPr>
      </w:pPr>
      <w:r>
        <w:rPr>
          <w:rFonts w:cs="Arial" w:ascii="Calibri" w:hAnsi="Calibri"/>
          <w:b/>
        </w:rPr>
      </w:r>
    </w:p>
    <w:p>
      <w:pPr>
        <w:pStyle w:val="U"/>
        <w:widowControl w:val="false"/>
        <w:ind w:left="0" w:hanging="0"/>
        <w:rPr>
          <w:rFonts w:ascii="Calibri" w:hAnsi="Calibri" w:cs="Arial" w:asciiTheme="minorHAnsi" w:hAnsiTheme="minorHAnsi"/>
          <w:b/>
          <w:b/>
          <w:sz w:val="16"/>
        </w:rPr>
      </w:pPr>
      <w:r>
        <w:rPr>
          <w:rFonts w:cs="Arial" w:ascii="Calibri" w:hAnsi="Calibri"/>
          <w:b/>
          <w:sz w:val="16"/>
        </w:rPr>
      </w:r>
    </w:p>
    <w:p>
      <w:pPr>
        <w:pStyle w:val="U"/>
        <w:widowControl w:val="false"/>
        <w:numPr>
          <w:ilvl w:val="0"/>
          <w:numId w:val="17"/>
        </w:numPr>
        <w:ind w:left="567" w:hanging="283"/>
        <w:rPr>
          <w:rFonts w:ascii="Calibri" w:hAnsi="Calibri" w:cs="Arial" w:asciiTheme="minorHAnsi" w:hAnsiTheme="minorHAnsi"/>
          <w:b/>
          <w:b/>
        </w:rPr>
      </w:pPr>
      <w:r>
        <w:rPr>
          <w:rFonts w:cs="Arial" w:ascii="Calibri" w:hAnsi="Calibri" w:asciiTheme="minorHAnsi" w:hAnsiTheme="minorHAnsi"/>
          <w:b/>
        </w:rPr>
        <w:t>Paiements partiels définitifs/solde</w:t>
      </w:r>
    </w:p>
    <w:p>
      <w:pPr>
        <w:pStyle w:val="U"/>
        <w:widowControl w:val="false"/>
        <w:spacing w:before="0" w:after="120"/>
        <w:rPr>
          <w:rFonts w:ascii="Calibri" w:hAnsi="Calibri" w:cs="Arial" w:asciiTheme="minorHAnsi" w:hAnsiTheme="minorHAnsi"/>
        </w:rPr>
      </w:pPr>
      <w:r>
        <w:rPr>
          <w:rFonts w:cs="Arial" w:ascii="Calibri" w:hAnsi="Calibri" w:asciiTheme="minorHAnsi" w:hAnsiTheme="minorHAnsi"/>
        </w:rPr>
        <w:t>Chaque poste du calendrier de paiement ci-dessus donne lieu à un paiement partiel définitif correspondant au solde, effectué après réception et validation finale de l’ensemble des prestations et fournitures correspondantes.</w:t>
      </w:r>
    </w:p>
    <w:p>
      <w:pPr>
        <w:pStyle w:val="U"/>
        <w:widowControl w:val="false"/>
        <w:ind w:left="567" w:hanging="283"/>
        <w:rPr>
          <w:rFonts w:ascii="Calibri" w:hAnsi="Calibri" w:cs="Arial" w:asciiTheme="minorHAnsi" w:hAnsiTheme="minorHAnsi"/>
          <w:b/>
          <w:b/>
        </w:rPr>
      </w:pPr>
      <w:r>
        <w:rPr>
          <w:rFonts w:cs="Arial" w:ascii="Calibri" w:hAnsi="Calibri" w:asciiTheme="minorHAnsi" w:hAnsiTheme="minorHAnsi"/>
          <w:b/>
        </w:rPr>
        <w:tab/>
      </w:r>
    </w:p>
    <w:p>
      <w:pPr>
        <w:pStyle w:val="U"/>
        <w:widowControl w:val="false"/>
        <w:rPr>
          <w:rFonts w:ascii="Calibri" w:hAnsi="Calibri" w:cs="Arial" w:asciiTheme="minorHAnsi" w:hAnsiTheme="minorHAnsi"/>
        </w:rPr>
      </w:pPr>
      <w:r>
        <w:rPr>
          <w:rFonts w:cs="Arial" w:ascii="Calibri" w:hAnsi="Calibri"/>
        </w:rPr>
      </w:r>
    </w:p>
    <w:p>
      <w:pPr>
        <w:pStyle w:val="Titre2"/>
        <w:spacing w:before="120" w:after="60"/>
        <w:jc w:val="both"/>
        <w:rPr>
          <w:rFonts w:ascii="Calibri" w:hAnsi="Calibri" w:asciiTheme="minorHAnsi" w:hAnsiTheme="minorHAnsi"/>
          <w:sz w:val="22"/>
        </w:rPr>
      </w:pPr>
      <w:bookmarkStart w:id="23" w:name="_Toc126921982"/>
      <w:r>
        <w:rPr>
          <w:rFonts w:ascii="Calibri" w:hAnsi="Calibri" w:asciiTheme="minorHAnsi" w:hAnsiTheme="minorHAnsi"/>
          <w:sz w:val="22"/>
        </w:rPr>
        <w:t>Délais de paiement et intérêts moratoires</w:t>
      </w:r>
      <w:bookmarkEnd w:id="23"/>
    </w:p>
    <w:p>
      <w:pPr>
        <w:pStyle w:val="U"/>
        <w:widowControl w:val="false"/>
        <w:spacing w:before="0" w:after="120"/>
        <w:ind w:left="561" w:hanging="0"/>
        <w:rPr>
          <w:rFonts w:ascii="Calibri" w:hAnsi="Calibri" w:cs="Arial" w:asciiTheme="minorHAnsi" w:hAnsiTheme="minorHAnsi"/>
        </w:rPr>
      </w:pPr>
      <w:r>
        <w:rPr>
          <w:rFonts w:cs="Arial" w:ascii="Calibri" w:hAnsi="Calibri" w:asciiTheme="minorHAnsi" w:hAnsiTheme="minorHAnsi"/>
        </w:rPr>
        <w:t>Le paiement est toujours fait au nom de l’émetteur de la facture ou de la demande de remboursement des frais.</w:t>
      </w:r>
    </w:p>
    <w:p>
      <w:pPr>
        <w:pStyle w:val="U"/>
        <w:widowControl w:val="false"/>
        <w:spacing w:before="0" w:after="120"/>
        <w:ind w:left="561" w:hanging="0"/>
        <w:rPr>
          <w:rFonts w:ascii="Calibri" w:hAnsi="Calibri" w:cs="Arial" w:asciiTheme="minorHAnsi" w:hAnsiTheme="minorHAnsi"/>
        </w:rPr>
      </w:pPr>
      <w:r>
        <w:rPr>
          <w:rFonts w:cs="Arial" w:ascii="Calibri" w:hAnsi="Calibri" w:asciiTheme="minorHAnsi" w:hAnsiTheme="minorHAnsi"/>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pPr>
        <w:pStyle w:val="U"/>
        <w:widowControl w:val="false"/>
        <w:spacing w:before="0" w:after="120"/>
        <w:ind w:left="561" w:hanging="0"/>
        <w:rPr>
          <w:rFonts w:ascii="Calibri" w:hAnsi="Calibri" w:cs="Arial" w:asciiTheme="minorHAnsi" w:hAnsiTheme="minorHAnsi"/>
        </w:rPr>
      </w:pPr>
      <w:r>
        <w:rPr>
          <w:rFonts w:cs="Arial" w:ascii="Calibri" w:hAnsi="Calibri" w:asciiTheme="minorHAnsi" w:hAnsiTheme="minorHAnsi"/>
        </w:rPr>
        <w:t xml:space="preserve">En cas de dépassement de ce délai de paiement, </w:t>
      </w:r>
      <w:r>
        <w:rPr>
          <w:rFonts w:cs="Arial" w:ascii="Calibri" w:hAnsi="Calibri" w:asciiTheme="minorHAnsi" w:hAnsiTheme="minorHAnsi"/>
          <w:smallCaps/>
        </w:rPr>
        <w:t>Expertise France</w:t>
      </w:r>
      <w:r>
        <w:rPr>
          <w:rFonts w:cs="Arial" w:ascii="Calibri" w:hAnsi="Calibri" w:asciiTheme="minorHAnsi" w:hAnsiTheme="minorHAnsi"/>
        </w:rPr>
        <w:t xml:space="preserve"> versera au </w:t>
      </w:r>
      <w:r>
        <w:rPr>
          <w:rFonts w:cs="Arial" w:ascii="Calibri" w:hAnsi="Calibri" w:asciiTheme="minorHAnsi" w:hAnsiTheme="minorHAnsi"/>
          <w:smallCaps/>
        </w:rPr>
        <w:t>Contractant</w:t>
      </w:r>
      <w:r>
        <w:rPr>
          <w:rFonts w:cs="Arial" w:ascii="Calibri" w:hAnsi="Calibri" w:asciiTheme="minorHAnsi" w:hAnsiTheme="minorHAnsi"/>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pPr>
        <w:pStyle w:val="U"/>
        <w:widowControl w:val="false"/>
        <w:spacing w:before="0" w:after="120"/>
        <w:ind w:left="561" w:hanging="0"/>
        <w:rPr>
          <w:rFonts w:ascii="Calibri" w:hAnsi="Calibri" w:cs="Arial" w:asciiTheme="minorHAnsi" w:hAnsiTheme="minorHAnsi"/>
        </w:rPr>
      </w:pPr>
      <w:r>
        <w:rPr>
          <w:rFonts w:cs="Arial" w:ascii="Calibri" w:hAnsi="Calibri" w:asciiTheme="minorHAnsi" w:hAnsiTheme="minorHAnsi"/>
        </w:rPr>
        <w:t>Le montant de l’indemnité forfaitaire pour frais de recouvrement est fixé à quarante (40) euros et sera versé systématiquement en sus des intérêts moratoires. Les intérêts d'un montant inférieur à 40€ ne seront pas mandatés.</w:t>
      </w:r>
    </w:p>
    <w:p>
      <w:pPr>
        <w:pStyle w:val="Titre2"/>
        <w:spacing w:before="120" w:after="60"/>
        <w:rPr>
          <w:rFonts w:ascii="Calibri" w:hAnsi="Calibri" w:asciiTheme="minorHAnsi" w:hAnsiTheme="minorHAnsi"/>
          <w:sz w:val="22"/>
        </w:rPr>
      </w:pPr>
      <w:bookmarkStart w:id="24" w:name="_Toc126921983"/>
      <w:r>
        <w:rPr>
          <w:rFonts w:ascii="Calibri" w:hAnsi="Calibri" w:asciiTheme="minorHAnsi" w:hAnsiTheme="minorHAnsi"/>
          <w:sz w:val="22"/>
        </w:rPr>
        <w:t>Présentation des demandes de paiement</w:t>
      </w:r>
      <w:bookmarkEnd w:id="24"/>
    </w:p>
    <w:p>
      <w:pPr>
        <w:pStyle w:val="Normal"/>
        <w:widowControl w:val="false"/>
        <w:spacing w:lineRule="auto" w:line="240" w:before="120" w:after="0"/>
        <w:ind w:left="567" w:hanging="0"/>
        <w:jc w:val="both"/>
        <w:rPr>
          <w:rFonts w:ascii="Calibri" w:hAnsi="Calibri" w:eastAsia="Times New Roman" w:cs="Arial" w:asciiTheme="minorHAnsi" w:hAnsiTheme="minorHAnsi"/>
          <w:sz w:val="22"/>
        </w:rPr>
      </w:pPr>
      <w:r>
        <w:rPr>
          <w:rFonts w:eastAsia="Times New Roman" w:cs="Arial" w:ascii="Calibri" w:hAnsi="Calibri" w:asciiTheme="minorHAnsi" w:hAnsiTheme="minorHAnsi"/>
          <w:sz w:val="22"/>
        </w:rPr>
        <w:t>Les factures afférentes au Contrat comportent, outre les mentions légales (numéro d’immatriculation au registre des sociétés de TVA intracommunautaire), les indications suivantes :</w:t>
      </w:r>
    </w:p>
    <w:p>
      <w:pPr>
        <w:pStyle w:val="ListParagraph"/>
        <w:widowControl w:val="false"/>
        <w:numPr>
          <w:ilvl w:val="0"/>
          <w:numId w:val="14"/>
        </w:numPr>
        <w:spacing w:lineRule="auto" w:line="240" w:before="120" w:after="0"/>
        <w:contextualSpacing/>
        <w:jc w:val="both"/>
        <w:rPr>
          <w:rFonts w:ascii="Calibri" w:hAnsi="Calibri" w:eastAsia="Times New Roman" w:cs="Arial" w:asciiTheme="minorHAnsi" w:hAnsiTheme="minorHAnsi"/>
          <w:sz w:val="22"/>
        </w:rPr>
      </w:pPr>
      <w:r>
        <w:rPr>
          <w:rFonts w:eastAsia="Times New Roman" w:cs="Arial" w:ascii="Calibri" w:hAnsi="Calibri" w:asciiTheme="minorHAnsi" w:hAnsiTheme="minorHAnsi"/>
          <w:sz w:val="22"/>
        </w:rPr>
        <w:t>La raison sociale, l’adresse, le siège social du titulaire,</w:t>
      </w:r>
    </w:p>
    <w:p>
      <w:pPr>
        <w:pStyle w:val="ListParagraph"/>
        <w:widowControl w:val="false"/>
        <w:numPr>
          <w:ilvl w:val="0"/>
          <w:numId w:val="14"/>
        </w:numPr>
        <w:spacing w:lineRule="auto" w:line="240" w:before="120" w:after="0"/>
        <w:contextualSpacing/>
        <w:jc w:val="both"/>
        <w:rPr>
          <w:rFonts w:ascii="Calibri" w:hAnsi="Calibri" w:eastAsia="Times New Roman" w:cs="Arial" w:asciiTheme="minorHAnsi" w:hAnsiTheme="minorHAnsi"/>
          <w:sz w:val="22"/>
        </w:rPr>
      </w:pPr>
      <w:r>
        <w:rPr>
          <w:rFonts w:eastAsia="Times New Roman" w:cs="Arial" w:ascii="Calibri" w:hAnsi="Calibri" w:asciiTheme="minorHAnsi" w:hAnsiTheme="minorHAnsi"/>
          <w:sz w:val="22"/>
        </w:rPr>
        <w:t xml:space="preserve">Le numéro d’immatriculation au registre du commerce du titulaire (SIRET ou équivalent), </w:t>
      </w:r>
    </w:p>
    <w:p>
      <w:pPr>
        <w:pStyle w:val="ListParagraph"/>
        <w:widowControl w:val="false"/>
        <w:numPr>
          <w:ilvl w:val="0"/>
          <w:numId w:val="14"/>
        </w:numPr>
        <w:spacing w:lineRule="auto" w:line="240" w:before="120" w:after="0"/>
        <w:contextualSpacing/>
        <w:jc w:val="both"/>
        <w:rPr>
          <w:rFonts w:ascii="Calibri" w:hAnsi="Calibri" w:eastAsia="Times New Roman" w:cs="Arial" w:asciiTheme="minorHAnsi" w:hAnsiTheme="minorHAnsi"/>
          <w:sz w:val="22"/>
        </w:rPr>
      </w:pPr>
      <w:r>
        <w:rPr>
          <w:rFonts w:eastAsia="Times New Roman" w:cs="Arial" w:ascii="Calibri" w:hAnsi="Calibri" w:asciiTheme="minorHAnsi" w:hAnsiTheme="minorHAnsi"/>
          <w:sz w:val="22"/>
        </w:rPr>
        <w:t>La  référence du compte bancaire,</w:t>
      </w:r>
    </w:p>
    <w:p>
      <w:pPr>
        <w:pStyle w:val="ListParagraph"/>
        <w:widowControl w:val="false"/>
        <w:numPr>
          <w:ilvl w:val="0"/>
          <w:numId w:val="14"/>
        </w:numPr>
        <w:spacing w:lineRule="auto" w:line="240" w:before="120" w:after="0"/>
        <w:contextualSpacing/>
        <w:jc w:val="both"/>
        <w:rPr>
          <w:rFonts w:ascii="Calibri" w:hAnsi="Calibri" w:eastAsia="Times New Roman" w:cs="Arial" w:asciiTheme="minorHAnsi" w:hAnsiTheme="minorHAnsi"/>
          <w:sz w:val="22"/>
        </w:rPr>
      </w:pPr>
      <w:r>
        <w:rPr>
          <w:rFonts w:eastAsia="Times New Roman" w:cs="Arial" w:ascii="Calibri" w:hAnsi="Calibri" w:asciiTheme="minorHAnsi" w:hAnsiTheme="minorHAnsi"/>
          <w:sz w:val="22"/>
        </w:rPr>
        <w:t xml:space="preserve">Le code du service correspondant au département prescripteur (indiqué à l’article </w:t>
      </w:r>
      <w:r>
        <w:rPr>
          <w:rFonts w:eastAsia="Times New Roman" w:cs="Arial" w:ascii="Calibri" w:hAnsi="Calibri"/>
          <w:sz w:val="22"/>
        </w:rPr>
        <w:fldChar w:fldCharType="begin"/>
      </w:r>
      <w:r>
        <w:rPr>
          <w:sz w:val="22"/>
          <w:rFonts w:eastAsia="Times New Roman" w:cs="Arial" w:ascii="Calibri" w:hAnsi="Calibri"/>
        </w:rPr>
        <w:instrText> REF _Ref464060009 \h </w:instrText>
      </w:r>
      <w:r>
        <w:rPr>
          <w:sz w:val="22"/>
          <w:rFonts w:eastAsia="Times New Roman" w:cs="Arial" w:ascii="Calibri" w:hAnsi="Calibri"/>
        </w:rPr>
        <w:fldChar w:fldCharType="separate"/>
      </w:r>
      <w:r>
        <w:rPr>
          <w:sz w:val="22"/>
          <w:rFonts w:eastAsia="Times New Roman" w:cs="Arial" w:ascii="Calibri" w:hAnsi="Calibri"/>
        </w:rPr>
        <w:t>Point de contact et communication</w:t>
      </w:r>
      <w:r>
        <w:rPr>
          <w:sz w:val="22"/>
          <w:rFonts w:eastAsia="Times New Roman" w:cs="Arial" w:ascii="Calibri" w:hAnsi="Calibri"/>
        </w:rPr>
        <w:fldChar w:fldCharType="end"/>
      </w:r>
      <w:r>
        <w:rPr>
          <w:rFonts w:eastAsia="Times New Roman" w:cs="Arial" w:ascii="Calibri" w:hAnsi="Calibri" w:asciiTheme="minorHAnsi" w:hAnsiTheme="minorHAnsi"/>
          <w:sz w:val="22"/>
        </w:rPr>
        <w:t>),</w:t>
      </w:r>
    </w:p>
    <w:p>
      <w:pPr>
        <w:pStyle w:val="ListParagraph"/>
        <w:widowControl w:val="false"/>
        <w:spacing w:lineRule="auto" w:line="240" w:before="120" w:after="0"/>
        <w:ind w:left="1276" w:hanging="0"/>
        <w:contextualSpacing/>
        <w:jc w:val="both"/>
        <w:rPr>
          <w:rFonts w:ascii="Calibri" w:hAnsi="Calibri" w:eastAsia="Times New Roman" w:cs="Arial" w:asciiTheme="minorHAnsi" w:hAnsiTheme="minorHAnsi"/>
        </w:rPr>
      </w:pPr>
      <w:r>
        <w:rPr/>
        <w:drawing>
          <wp:inline distT="0" distB="0" distL="0" distR="0">
            <wp:extent cx="4634230" cy="2637790"/>
            <wp:effectExtent l="0" t="0" r="0" b="0"/>
            <wp:docPr id="4" name="Imag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1" descr=""/>
                    <pic:cNvPicPr>
                      <a:picLocks noChangeAspect="1" noChangeArrowheads="1"/>
                    </pic:cNvPicPr>
                  </pic:nvPicPr>
                  <pic:blipFill>
                    <a:blip r:embed="rId11"/>
                    <a:stretch>
                      <a:fillRect/>
                    </a:stretch>
                  </pic:blipFill>
                  <pic:spPr bwMode="auto">
                    <a:xfrm>
                      <a:off x="0" y="0"/>
                      <a:ext cx="4634230" cy="2637790"/>
                    </a:xfrm>
                    <a:prstGeom prst="rect">
                      <a:avLst/>
                    </a:prstGeom>
                  </pic:spPr>
                </pic:pic>
              </a:graphicData>
            </a:graphic>
          </wp:inline>
        </w:drawing>
      </w:r>
    </w:p>
    <w:p>
      <w:pPr>
        <w:pStyle w:val="ListParagraph"/>
        <w:widowControl w:val="false"/>
        <w:numPr>
          <w:ilvl w:val="0"/>
          <w:numId w:val="14"/>
        </w:numPr>
        <w:spacing w:lineRule="auto" w:line="240" w:before="120" w:after="0"/>
        <w:contextualSpacing/>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La référence du présent marché,</w:t>
      </w:r>
    </w:p>
    <w:p>
      <w:pPr>
        <w:pStyle w:val="ListParagraph"/>
        <w:widowControl w:val="false"/>
        <w:numPr>
          <w:ilvl w:val="0"/>
          <w:numId w:val="14"/>
        </w:numPr>
        <w:spacing w:lineRule="auto" w:line="240" w:before="120" w:after="0"/>
        <w:contextualSpacing/>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 xml:space="preserve">La référence et l’intitulé du projet de coopération concerné (le cas échéant) </w:t>
      </w:r>
    </w:p>
    <w:p>
      <w:pPr>
        <w:pStyle w:val="ListParagraph"/>
        <w:widowControl w:val="false"/>
        <w:numPr>
          <w:ilvl w:val="0"/>
          <w:numId w:val="14"/>
        </w:numPr>
        <w:spacing w:lineRule="auto" w:line="240" w:before="120" w:after="0"/>
        <w:contextualSpacing/>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La dénomination claire et précise des matériels et/ou  fournitures vendues, et/ou des prestations effectuées...</w:t>
      </w:r>
    </w:p>
    <w:p>
      <w:pPr>
        <w:pStyle w:val="ListParagraph"/>
        <w:widowControl w:val="false"/>
        <w:numPr>
          <w:ilvl w:val="0"/>
          <w:numId w:val="14"/>
        </w:numPr>
        <w:spacing w:lineRule="auto" w:line="240" w:before="120" w:after="0"/>
        <w:contextualSpacing/>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Si la domiciliation des paiements du titulaire n’est pas portée sur les factures, il sera joint un relevé ou une attestation d’identité bancaire ou postale, ainsi que la fiche tiers obligatoirement complétée.</w:t>
      </w:r>
    </w:p>
    <w:p>
      <w:pPr>
        <w:pStyle w:val="U"/>
        <w:widowControl w:val="false"/>
        <w:spacing w:before="0" w:after="120"/>
        <w:ind w:left="561" w:hanging="0"/>
        <w:rPr>
          <w:rFonts w:ascii="Calibri" w:hAnsi="Calibri" w:cs="Calibri" w:asciiTheme="minorHAnsi" w:cstheme="minorHAnsi" w:hAnsiTheme="minorHAnsi"/>
        </w:rPr>
      </w:pPr>
      <w:r>
        <w:rPr>
          <w:rFonts w:cs="Calibri" w:ascii="Calibri" w:hAnsi="Calibri" w:asciiTheme="minorHAnsi" w:cstheme="minorHAnsi" w:hAnsiTheme="minorHAnsi"/>
        </w:rPr>
        <w:t>Les factures sont déposées sur le portail Chorus Pro, et mentionne obligatoirement le code service référencé ci-dessus, correspondant au département d’</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rPr>
        <w:t xml:space="preserve"> pour le compte duquel est passé le contrat.</w:t>
      </w:r>
    </w:p>
    <w:p>
      <w:pPr>
        <w:pStyle w:val="U"/>
        <w:widowControl w:val="false"/>
        <w:spacing w:before="0" w:after="120"/>
        <w:ind w:left="561" w:hanging="0"/>
        <w:rPr>
          <w:rFonts w:ascii="Calibri" w:hAnsi="Calibri" w:cs="Calibri" w:asciiTheme="minorHAnsi" w:cstheme="minorHAnsi" w:hAnsiTheme="minorHAnsi"/>
        </w:rPr>
      </w:pPr>
      <w:r>
        <w:rPr>
          <w:rFonts w:cs="Calibri" w:ascii="Calibri" w:hAnsi="Calibri" w:asciiTheme="minorHAnsi" w:cstheme="minorHAnsi" w:hAnsiTheme="minorHAnsi"/>
        </w:rPr>
        <w:t xml:space="preserve">Si le </w:t>
      </w:r>
      <w:r>
        <w:rPr>
          <w:rFonts w:cs="Calibri" w:ascii="Calibri" w:hAnsi="Calibri" w:asciiTheme="minorHAnsi" w:cstheme="minorHAnsi" w:hAnsiTheme="minorHAnsi"/>
          <w:smallCaps/>
        </w:rPr>
        <w:t xml:space="preserve">Contractant </w:t>
      </w:r>
      <w:r>
        <w:rPr>
          <w:rFonts w:cs="Calibri" w:ascii="Calibri" w:hAnsi="Calibri" w:asciiTheme="minorHAnsi" w:cstheme="minorHAnsi" w:hAnsiTheme="minorHAnsi"/>
        </w:rPr>
        <w:t xml:space="preserve">n’est pas soumis à l’obligation de transmission des factures par Chorus, il peut transmettre ses factures au point de contact désigné à l’article </w:t>
      </w:r>
      <w:r>
        <w:rPr>
          <w:rFonts w:cs="Calibri" w:ascii="Calibri" w:hAnsi="Calibri"/>
        </w:rPr>
        <w:fldChar w:fldCharType="begin"/>
      </w:r>
      <w:r>
        <w:rPr>
          <w:rFonts w:cs="Calibri" w:ascii="Calibri" w:hAnsi="Calibri"/>
        </w:rPr>
        <w:instrText> REF _Ref464060009 \h </w:instrText>
      </w:r>
      <w:r>
        <w:rPr>
          <w:rFonts w:cs="Calibri" w:ascii="Calibri" w:hAnsi="Calibri"/>
        </w:rPr>
        <w:fldChar w:fldCharType="separate"/>
      </w:r>
      <w:r>
        <w:rPr>
          <w:rFonts w:cs="Calibri" w:ascii="Calibri" w:hAnsi="Calibri"/>
        </w:rPr>
        <w:t>Point de contact et communication</w:t>
      </w:r>
      <w:r>
        <w:rPr>
          <w:rFonts w:cs="Calibri" w:ascii="Calibri" w:hAnsi="Calibri"/>
        </w:rPr>
        <w:fldChar w:fldCharType="end"/>
      </w:r>
      <w:r>
        <w:rPr>
          <w:rFonts w:cs="Calibri" w:ascii="Calibri" w:hAnsi="Calibri" w:asciiTheme="minorHAnsi" w:cstheme="minorHAnsi" w:hAnsiTheme="minorHAnsi"/>
        </w:rPr>
        <w:t>.</w:t>
      </w:r>
    </w:p>
    <w:p>
      <w:pPr>
        <w:pStyle w:val="U"/>
        <w:widowControl w:val="false"/>
        <w:spacing w:before="0" w:after="120"/>
        <w:ind w:left="561" w:hanging="0"/>
        <w:rPr>
          <w:rFonts w:ascii="Calibri" w:hAnsi="Calibri" w:cs="Calibri" w:asciiTheme="minorHAnsi" w:cstheme="minorHAnsi" w:hAnsiTheme="minorHAnsi"/>
        </w:rPr>
      </w:pPr>
      <w:r>
        <w:rPr>
          <w:rFonts w:cs="Calibri" w:ascii="Calibri" w:hAnsi="Calibri" w:asciiTheme="minorHAnsi" w:cstheme="minorHAnsi" w:hAnsiTheme="minorHAnsi"/>
        </w:rPr>
        <w:t xml:space="preserve">Les factures d’acompte seront accompagnées des justificatifs correspondants validés par </w:t>
      </w:r>
      <w:r>
        <w:rPr>
          <w:rFonts w:cs="Calibri" w:ascii="Calibri" w:hAnsi="Calibri" w:asciiTheme="minorHAnsi" w:cstheme="minorHAnsi" w:hAnsiTheme="minorHAnsi"/>
          <w:smallCaps/>
        </w:rPr>
        <w:t>Expertise France</w:t>
      </w:r>
      <w:r>
        <w:rPr>
          <w:rFonts w:cs="Calibri" w:ascii="Calibri" w:hAnsi="Calibri" w:asciiTheme="minorHAnsi" w:cstheme="minorHAnsi" w:hAnsiTheme="minorHAnsi"/>
        </w:rPr>
        <w:t>.</w:t>
      </w:r>
    </w:p>
    <w:p>
      <w:pPr>
        <w:pStyle w:val="U"/>
        <w:widowControl w:val="false"/>
        <w:spacing w:before="0" w:after="120"/>
        <w:ind w:left="561" w:hanging="0"/>
        <w:rPr>
          <w:rFonts w:ascii="Calibri" w:hAnsi="Calibri" w:cs="Calibri" w:asciiTheme="minorHAnsi" w:cstheme="minorHAnsi" w:hAnsiTheme="minorHAnsi"/>
        </w:rPr>
      </w:pPr>
      <w:r>
        <w:rPr>
          <w:rFonts w:cs="Calibri" w:ascii="Calibri" w:hAnsi="Calibri" w:asciiTheme="minorHAnsi" w:cstheme="minorHAnsi" w:hAnsiTheme="minorHAnsi"/>
        </w:rPr>
        <w:t xml:space="preserve">Les factures de solde (paiement partiel définitif) seront accompagnées de la copie de la décision de réception des prestations et/ou des fournitures correspondantes. </w:t>
      </w:r>
    </w:p>
    <w:p>
      <w:pPr>
        <w:pStyle w:val="U"/>
        <w:widowControl w:val="false"/>
        <w:spacing w:before="0" w:after="120"/>
        <w:ind w:left="561" w:hanging="0"/>
        <w:rPr>
          <w:rFonts w:ascii="Calibri" w:hAnsi="Calibri" w:cs="Calibri" w:asciiTheme="minorHAnsi" w:cstheme="minorHAnsi" w:hAnsiTheme="minorHAnsi"/>
        </w:rPr>
      </w:pPr>
      <w:r>
        <w:rPr>
          <w:rFonts w:cs="Calibri" w:ascii="Calibri" w:hAnsi="Calibri" w:asciiTheme="minorHAnsi" w:cstheme="minorHAnsi" w:hAnsiTheme="minorHAnsi"/>
        </w:rPr>
        <w:t>Toute pièce manquante empêchera les paiements.</w:t>
      </w:r>
    </w:p>
    <w:p>
      <w:pPr>
        <w:pStyle w:val="Titre2"/>
        <w:tabs>
          <w:tab w:val="clear" w:pos="708"/>
          <w:tab w:val="left" w:pos="576" w:leader="none"/>
        </w:tabs>
        <w:spacing w:before="120" w:after="60"/>
        <w:jc w:val="both"/>
        <w:rPr>
          <w:rFonts w:ascii="Calibri" w:hAnsi="Calibri" w:asciiTheme="minorHAnsi" w:hAnsiTheme="minorHAnsi"/>
          <w:b w:val="false"/>
          <w:b w:val="false"/>
          <w:sz w:val="22"/>
        </w:rPr>
      </w:pPr>
      <w:bookmarkStart w:id="25" w:name="_Toc126921984"/>
      <w:bookmarkStart w:id="26" w:name="_Toc3926696371"/>
      <w:bookmarkEnd w:id="26"/>
      <w:r>
        <w:rPr>
          <w:rFonts w:ascii="Calibri" w:hAnsi="Calibri" w:asciiTheme="minorHAnsi" w:hAnsiTheme="minorHAnsi"/>
          <w:sz w:val="22"/>
        </w:rPr>
        <w:t>Virement bancaire</w:t>
      </w:r>
      <w:bookmarkEnd w:id="25"/>
    </w:p>
    <w:p>
      <w:pPr>
        <w:pStyle w:val="U"/>
        <w:widowControl w:val="false"/>
        <w:spacing w:before="0" w:after="120"/>
        <w:ind w:left="561" w:hanging="0"/>
        <w:rPr>
          <w:rFonts w:ascii="Calibri" w:hAnsi="Calibri" w:eastAsia="Calibri" w:asciiTheme="minorHAnsi" w:hAnsiTheme="minorHAnsi"/>
          <w:szCs w:val="22"/>
        </w:rPr>
      </w:pPr>
      <w:r>
        <w:rPr>
          <w:rFonts w:cs="Arial" w:ascii="Calibri" w:hAnsi="Calibri" w:asciiTheme="minorHAnsi" w:hAnsiTheme="minorHAnsi"/>
          <w:szCs w:val="22"/>
        </w:rPr>
        <w:t>Le paiement des prestations facturées sera effectué sur le compte bancaire identifié dans la fiche tiers.</w:t>
      </w:r>
    </w:p>
    <w:p>
      <w:pPr>
        <w:pStyle w:val="U"/>
        <w:widowControl w:val="false"/>
        <w:spacing w:before="0" w:after="120"/>
        <w:ind w:left="561" w:hanging="0"/>
        <w:rPr>
          <w:rFonts w:ascii="Calibri" w:hAnsi="Calibri" w:cs="Arial" w:asciiTheme="minorHAnsi" w:hAnsiTheme="minorHAnsi"/>
          <w:szCs w:val="22"/>
        </w:rPr>
      </w:pPr>
      <w:r>
        <w:rPr>
          <w:rFonts w:cs="Arial" w:ascii="Calibri" w:hAnsi="Calibri" w:asciiTheme="minorHAnsi" w:hAnsiTheme="minorHAnsi"/>
          <w:szCs w:val="22"/>
        </w:rPr>
        <w:t>Le paiement est toujours fait au nom de l’émetteur de la facture ou de la demande de remboursement des frais.</w:t>
      </w:r>
    </w:p>
    <w:p>
      <w:pPr>
        <w:pStyle w:val="Titre2"/>
        <w:tabs>
          <w:tab w:val="clear" w:pos="708"/>
          <w:tab w:val="left" w:pos="576" w:leader="none"/>
        </w:tabs>
        <w:spacing w:before="120" w:after="60"/>
        <w:rPr>
          <w:rFonts w:ascii="Calibri" w:hAnsi="Calibri" w:asciiTheme="minorHAnsi" w:hAnsiTheme="minorHAnsi"/>
          <w:sz w:val="22"/>
          <w:szCs w:val="22"/>
        </w:rPr>
      </w:pPr>
      <w:bookmarkStart w:id="27" w:name="_Toc344300189"/>
      <w:bookmarkStart w:id="28" w:name="_Toc126921985"/>
      <w:r>
        <w:rPr>
          <w:rFonts w:ascii="Calibri" w:hAnsi="Calibri" w:asciiTheme="minorHAnsi" w:hAnsiTheme="minorHAnsi"/>
          <w:sz w:val="22"/>
          <w:szCs w:val="22"/>
        </w:rPr>
        <w:t>Taxe sur la valeur ajoutée</w:t>
      </w:r>
      <w:bookmarkEnd w:id="27"/>
      <w:bookmarkEnd w:id="28"/>
    </w:p>
    <w:p>
      <w:pPr>
        <w:pStyle w:val="U"/>
        <w:widowControl w:val="false"/>
        <w:spacing w:before="0" w:after="120"/>
        <w:ind w:left="561" w:hanging="0"/>
        <w:rPr>
          <w:rFonts w:ascii="Calibri" w:hAnsi="Calibri" w:cs="Arial" w:asciiTheme="minorHAnsi" w:hAnsiTheme="minorHAnsi"/>
          <w:szCs w:val="22"/>
        </w:rPr>
      </w:pPr>
      <w:r>
        <w:rPr>
          <w:rFonts w:cs="Arial" w:ascii="Calibri" w:hAnsi="Calibri" w:asciiTheme="minorHAnsi" w:hAnsiTheme="minorHAnsi"/>
          <w:szCs w:val="22"/>
        </w:rPr>
        <w:t xml:space="preserve">Le </w:t>
      </w:r>
      <w:r>
        <w:rPr>
          <w:rFonts w:cs="Arial" w:ascii="Calibri" w:hAnsi="Calibri" w:asciiTheme="minorHAnsi" w:hAnsiTheme="minorHAnsi"/>
          <w:smallCaps/>
          <w:szCs w:val="22"/>
        </w:rPr>
        <w:t>Contractant</w:t>
      </w:r>
      <w:r>
        <w:rPr>
          <w:rFonts w:cs="Arial" w:ascii="Calibri" w:hAnsi="Calibri" w:asciiTheme="minorHAnsi" w:hAnsiTheme="minorHAnsi"/>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pPr>
        <w:pStyle w:val="U"/>
        <w:widowControl w:val="false"/>
        <w:spacing w:before="0" w:after="120"/>
        <w:ind w:left="561" w:hanging="0"/>
        <w:rPr>
          <w:rFonts w:ascii="Calibri" w:hAnsi="Calibri" w:cs="Arial" w:asciiTheme="minorHAnsi" w:hAnsiTheme="minorHAnsi"/>
          <w:szCs w:val="22"/>
        </w:rPr>
      </w:pPr>
      <w:r>
        <w:rPr>
          <w:rFonts w:cs="Arial" w:ascii="Calibri" w:hAnsi="Calibri"/>
          <w:szCs w:val="22"/>
        </w:rPr>
      </w:r>
    </w:p>
    <w:p>
      <w:pPr>
        <w:pStyle w:val="U"/>
        <w:widowControl w:val="false"/>
        <w:spacing w:before="0" w:after="120"/>
        <w:ind w:left="561" w:hanging="0"/>
        <w:rPr>
          <w:rFonts w:ascii="Calibri" w:hAnsi="Calibri" w:cs="Arial" w:asciiTheme="minorHAnsi" w:hAnsiTheme="minorHAnsi"/>
          <w:szCs w:val="22"/>
        </w:rPr>
      </w:pPr>
      <w:r>
        <w:rPr>
          <w:rFonts w:cs="Arial" w:ascii="Calibri" w:hAnsi="Calibri" w:asciiTheme="minorHAnsi" w:hAnsiTheme="minorHAnsi"/>
          <w:szCs w:val="22"/>
        </w:rPr>
        <w:t xml:space="preserve">Le </w:t>
      </w:r>
      <w:r>
        <w:rPr>
          <w:rFonts w:cs="Arial" w:ascii="Calibri" w:hAnsi="Calibri" w:asciiTheme="minorHAnsi" w:hAnsiTheme="minorHAnsi"/>
          <w:smallCaps/>
          <w:szCs w:val="22"/>
        </w:rPr>
        <w:t>Contractant</w:t>
      </w:r>
      <w:r>
        <w:rPr>
          <w:rFonts w:cs="Arial" w:ascii="Calibri" w:hAnsi="Calibri" w:asciiTheme="minorHAnsi" w:hAnsiTheme="minorHAnsi"/>
          <w:szCs w:val="22"/>
        </w:rPr>
        <w:t xml:space="preserve"> qui bénéficie de la franchise en base devra mentionner sur les factures « TVA non applicable », selon les règles qui lui sont applicables.</w:t>
      </w:r>
    </w:p>
    <w:p>
      <w:pPr>
        <w:pStyle w:val="Titre2"/>
        <w:tabs>
          <w:tab w:val="clear" w:pos="708"/>
          <w:tab w:val="left" w:pos="576" w:leader="none"/>
        </w:tabs>
        <w:spacing w:before="120" w:after="60"/>
        <w:jc w:val="both"/>
        <w:rPr>
          <w:rFonts w:ascii="Calibri" w:hAnsi="Calibri" w:asciiTheme="minorHAnsi" w:hAnsiTheme="minorHAnsi"/>
          <w:sz w:val="22"/>
          <w:szCs w:val="22"/>
        </w:rPr>
      </w:pPr>
      <w:bookmarkStart w:id="29" w:name="_Toc126921986"/>
      <w:bookmarkStart w:id="30" w:name="_Toc392669638"/>
      <w:r>
        <w:rPr>
          <w:rFonts w:ascii="Calibri" w:hAnsi="Calibri" w:asciiTheme="minorHAnsi" w:hAnsiTheme="minorHAnsi"/>
          <w:sz w:val="22"/>
          <w:szCs w:val="22"/>
        </w:rPr>
        <w:t>Impôts et taxes</w:t>
      </w:r>
      <w:bookmarkEnd w:id="29"/>
      <w:bookmarkEnd w:id="30"/>
    </w:p>
    <w:p>
      <w:pPr>
        <w:pStyle w:val="U"/>
        <w:widowControl w:val="false"/>
        <w:spacing w:before="0" w:after="120"/>
        <w:ind w:left="561" w:hanging="0"/>
        <w:rPr>
          <w:rFonts w:ascii="Calibri" w:hAnsi="Calibri" w:cs="Arial" w:asciiTheme="minorHAnsi" w:hAnsiTheme="minorHAnsi"/>
          <w:szCs w:val="22"/>
        </w:rPr>
      </w:pPr>
      <w:r>
        <w:rPr>
          <w:rFonts w:cs="Arial" w:ascii="Calibri" w:hAnsi="Calibri" w:asciiTheme="minorHAnsi" w:hAnsiTheme="minorHAnsi"/>
          <w:szCs w:val="22"/>
        </w:rPr>
        <w:t xml:space="preserve">Le </w:t>
      </w:r>
      <w:r>
        <w:rPr>
          <w:rFonts w:cs="Arial" w:ascii="Calibri" w:hAnsi="Calibri" w:asciiTheme="minorHAnsi" w:hAnsiTheme="minorHAnsi"/>
          <w:smallCaps/>
          <w:szCs w:val="22"/>
        </w:rPr>
        <w:t>Contractant</w:t>
      </w:r>
      <w:r>
        <w:rPr>
          <w:rFonts w:cs="Arial" w:ascii="Calibri" w:hAnsi="Calibri" w:asciiTheme="minorHAnsi" w:hAnsiTheme="minorHAnsi"/>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pPr>
        <w:pStyle w:val="V"/>
        <w:widowControl w:val="false"/>
        <w:numPr>
          <w:ilvl w:val="0"/>
          <w:numId w:val="6"/>
        </w:numPr>
        <w:tabs>
          <w:tab w:val="clear" w:pos="708"/>
          <w:tab w:val="left" w:pos="1276" w:leader="none"/>
        </w:tabs>
        <w:spacing w:before="600" w:after="240"/>
        <w:ind w:left="357" w:hanging="357"/>
        <w:jc w:val="left"/>
        <w:outlineLvl w:val="0"/>
        <w:rPr>
          <w:rFonts w:ascii="Calibri" w:hAnsi="Calibri" w:asciiTheme="minorHAnsi" w:hAnsiTheme="minorHAnsi"/>
          <w:b/>
          <w:b/>
          <w:caps/>
          <w:sz w:val="24"/>
          <w:u w:val="single"/>
        </w:rPr>
      </w:pPr>
      <w:bookmarkStart w:id="31" w:name="_Toc126921987"/>
      <w:r>
        <w:rPr>
          <w:rFonts w:ascii="Calibri" w:hAnsi="Calibri" w:asciiTheme="minorHAnsi" w:hAnsiTheme="minorHAnsi"/>
          <w:b/>
          <w:caps/>
          <w:sz w:val="24"/>
          <w:u w:val="single"/>
        </w:rPr>
        <w:t>opÉrations de vÉrification et d’admission</w:t>
      </w:r>
      <w:bookmarkEnd w:id="31"/>
    </w:p>
    <w:p>
      <w:pPr>
        <w:pStyle w:val="Titre2"/>
        <w:jc w:val="both"/>
        <w:rPr>
          <w:rFonts w:ascii="Calibri" w:hAnsi="Calibri" w:cs="Calibri" w:asciiTheme="minorHAnsi" w:cstheme="minorHAnsi" w:hAnsiTheme="minorHAnsi"/>
          <w:sz w:val="22"/>
          <w:szCs w:val="22"/>
        </w:rPr>
      </w:pPr>
      <w:bookmarkStart w:id="32" w:name="_Toc126921988"/>
      <w:bookmarkStart w:id="33" w:name="_Toc392669640"/>
      <w:bookmarkStart w:id="34" w:name="_Toc390691469"/>
      <w:r>
        <w:rPr>
          <w:rFonts w:cs="Calibri" w:ascii="Calibri" w:hAnsi="Calibri" w:asciiTheme="minorHAnsi" w:cstheme="minorHAnsi" w:hAnsiTheme="minorHAnsi"/>
          <w:sz w:val="22"/>
          <w:szCs w:val="22"/>
        </w:rPr>
        <w:t>Opérations de vérification</w:t>
      </w:r>
      <w:bookmarkEnd w:id="32"/>
      <w:bookmarkEnd w:id="33"/>
      <w:bookmarkEnd w:id="34"/>
    </w:p>
    <w:p>
      <w:pPr>
        <w:pStyle w:val="U"/>
        <w:widowControl w:val="false"/>
        <w:spacing w:before="120" w:after="0"/>
        <w:ind w:left="561"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Les opérations de vérification des prestations et des fournitures seront effectuées conformément au chapitre 5 du CCAG-TIC. Par dérogation à l’article 28 du CCAG-TIC, les opérations de vérification seront effectuées par :</w:t>
      </w:r>
    </w:p>
    <w:p>
      <w:pPr>
        <w:pStyle w:val="U"/>
        <w:widowControl w:val="false"/>
        <w:numPr>
          <w:ilvl w:val="0"/>
          <w:numId w:val="8"/>
        </w:numPr>
        <w:rPr>
          <w:rFonts w:ascii="Calibri" w:hAnsi="Calibri" w:cs="Calibri" w:asciiTheme="minorHAnsi" w:cstheme="minorHAnsi" w:hAnsiTheme="minorHAnsi"/>
        </w:rPr>
      </w:pPr>
      <w:r>
        <w:rPr>
          <w:rFonts w:cs="Calibri" w:ascii="Calibri" w:hAnsi="Calibri" w:cstheme="minorHAnsi"/>
          <w:szCs w:val="22"/>
        </w:rPr>
        <w:t>le chargé de projet micro datacenter en lien avec la DSI de la DGI de Mauritanie</w:t>
      </w:r>
    </w:p>
    <w:p>
      <w:pPr>
        <w:pStyle w:val="Titre2"/>
        <w:spacing w:before="120" w:after="60"/>
        <w:jc w:val="both"/>
        <w:rPr>
          <w:rFonts w:ascii="Calibri" w:hAnsi="Calibri" w:cs="Calibri" w:asciiTheme="minorHAnsi" w:cstheme="minorHAnsi" w:hAnsiTheme="minorHAnsi"/>
          <w:sz w:val="22"/>
          <w:szCs w:val="22"/>
        </w:rPr>
      </w:pPr>
      <w:bookmarkStart w:id="35" w:name="_Toc126921989"/>
      <w:bookmarkStart w:id="36" w:name="_Toc392669641"/>
      <w:bookmarkStart w:id="37" w:name="_Toc390691470"/>
      <w:r>
        <w:rPr>
          <w:rFonts w:cs="Calibri" w:ascii="Calibri" w:hAnsi="Calibri" w:asciiTheme="minorHAnsi" w:cstheme="minorHAnsi" w:hAnsiTheme="minorHAnsi"/>
          <w:sz w:val="22"/>
          <w:szCs w:val="22"/>
        </w:rPr>
        <w:t>Admission</w:t>
      </w:r>
      <w:bookmarkEnd w:id="37"/>
      <w:r>
        <w:rPr>
          <w:rFonts w:cs="Calibri" w:ascii="Calibri" w:hAnsi="Calibri" w:asciiTheme="minorHAnsi" w:cstheme="minorHAnsi" w:hAnsiTheme="minorHAnsi"/>
          <w:sz w:val="22"/>
          <w:szCs w:val="22"/>
        </w:rPr>
        <w:t xml:space="preserve"> des prestation</w:t>
      </w:r>
      <w:bookmarkEnd w:id="36"/>
      <w:r>
        <w:rPr>
          <w:rFonts w:cs="Calibri" w:ascii="Calibri" w:hAnsi="Calibri" w:asciiTheme="minorHAnsi" w:cstheme="minorHAnsi" w:hAnsiTheme="minorHAnsi"/>
          <w:sz w:val="22"/>
          <w:szCs w:val="22"/>
        </w:rPr>
        <w:t>s et des fournitures</w:t>
      </w:r>
      <w:bookmarkEnd w:id="35"/>
    </w:p>
    <w:p>
      <w:pPr>
        <w:pStyle w:val="U"/>
        <w:widowControl w:val="false"/>
        <w:spacing w:before="120" w:after="0"/>
        <w:ind w:left="561"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Par dérogation à l’article 30 du CCAG-TIC les décisions d’admission des prestations et des fournitures pourront être prononcées par :</w:t>
      </w:r>
    </w:p>
    <w:p>
      <w:pPr>
        <w:pStyle w:val="U"/>
        <w:widowControl w:val="false"/>
        <w:numPr>
          <w:ilvl w:val="0"/>
          <w:numId w:val="8"/>
        </w:numPr>
        <w:rPr>
          <w:rFonts w:ascii="Calibri" w:hAnsi="Calibri" w:cs="Calibri" w:asciiTheme="minorHAnsi" w:cstheme="minorHAnsi" w:hAnsiTheme="minorHAnsi"/>
        </w:rPr>
      </w:pPr>
      <w:r>
        <w:rPr>
          <w:rFonts w:cs="Calibri" w:ascii="Calibri" w:hAnsi="Calibri" w:cstheme="minorHAnsi"/>
          <w:szCs w:val="22"/>
        </w:rPr>
        <w:t>le chargé de projet micro datacenter en lien avec la DSI de la DGI de Mauritanie</w:t>
      </w:r>
    </w:p>
    <w:p>
      <w:pPr>
        <w:pStyle w:val="U"/>
        <w:widowControl w:val="false"/>
        <w:spacing w:before="120" w:after="0"/>
        <w:ind w:left="561"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L'absence de réponse d’</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ne vaut pas réception tacite des prestations et des fournitures.</w:t>
      </w:r>
    </w:p>
    <w:p>
      <w:pPr>
        <w:pStyle w:val="U"/>
        <w:widowControl w:val="false"/>
        <w:spacing w:before="120" w:after="0"/>
        <w:ind w:left="561" w:hanging="0"/>
        <w:rPr>
          <w:rFonts w:ascii="Calibri" w:hAnsi="Calibri" w:cs="Calibri" w:asciiTheme="minorHAnsi" w:cstheme="minorHAnsi" w:hAnsiTheme="minorHAnsi"/>
          <w:szCs w:val="22"/>
        </w:rPr>
      </w:pPr>
      <w:r>
        <w:rPr>
          <w:rFonts w:cs="Calibri" w:cstheme="minorHAnsi" w:ascii="Calibri" w:hAnsi="Calibri"/>
          <w:szCs w:val="22"/>
        </w:rPr>
      </w:r>
    </w:p>
    <w:p>
      <w:pPr>
        <w:pStyle w:val="U"/>
        <w:widowControl w:val="false"/>
        <w:spacing w:before="120" w:after="0"/>
        <w:ind w:left="561" w:hanging="0"/>
        <w:rPr>
          <w:rFonts w:ascii="Calibri" w:hAnsi="Calibri" w:cs="Calibri" w:asciiTheme="minorHAnsi" w:cstheme="minorHAnsi" w:hAnsiTheme="minorHAnsi"/>
          <w:szCs w:val="22"/>
        </w:rPr>
      </w:pPr>
      <w:r>
        <w:rPr>
          <w:rFonts w:cs="Calibri" w:cstheme="minorHAnsi" w:ascii="Calibri" w:hAnsi="Calibri"/>
          <w:szCs w:val="22"/>
        </w:rPr>
      </w:r>
    </w:p>
    <w:p>
      <w:pPr>
        <w:pStyle w:val="U"/>
        <w:widowControl w:val="false"/>
        <w:spacing w:before="120" w:after="0"/>
        <w:ind w:left="561" w:hanging="0"/>
        <w:rPr>
          <w:rFonts w:ascii="Calibri" w:hAnsi="Calibri" w:cs="Calibri" w:asciiTheme="minorHAnsi" w:cstheme="minorHAnsi" w:hAnsiTheme="minorHAnsi"/>
          <w:szCs w:val="22"/>
        </w:rPr>
      </w:pPr>
      <w:r>
        <w:rPr>
          <w:rFonts w:cs="Calibri" w:cstheme="minorHAnsi" w:ascii="Calibri" w:hAnsi="Calibri"/>
          <w:szCs w:val="22"/>
        </w:rPr>
      </w:r>
    </w:p>
    <w:p>
      <w:pPr>
        <w:pStyle w:val="U"/>
        <w:widowControl w:val="false"/>
        <w:spacing w:before="120" w:after="0"/>
        <w:ind w:left="561" w:hanging="0"/>
        <w:rPr>
          <w:rFonts w:ascii="Calibri" w:hAnsi="Calibri" w:cs="Calibri" w:asciiTheme="minorHAnsi" w:cstheme="minorHAnsi" w:hAnsiTheme="minorHAnsi"/>
          <w:szCs w:val="22"/>
        </w:rPr>
      </w:pPr>
      <w:r>
        <w:rPr>
          <w:rFonts w:cs="Calibri" w:cstheme="minorHAnsi" w:ascii="Calibri" w:hAnsi="Calibri"/>
          <w:szCs w:val="22"/>
        </w:rPr>
      </w:r>
    </w:p>
    <w:p>
      <w:pPr>
        <w:pStyle w:val="U"/>
        <w:widowControl w:val="false"/>
        <w:spacing w:before="120" w:after="0"/>
        <w:ind w:left="561" w:hanging="0"/>
        <w:rPr>
          <w:rFonts w:ascii="Calibri" w:hAnsi="Calibri" w:cs="Calibri" w:asciiTheme="minorHAnsi" w:cstheme="minorHAnsi" w:hAnsiTheme="minorHAnsi"/>
          <w:szCs w:val="22"/>
        </w:rPr>
      </w:pPr>
      <w:r>
        <w:rPr>
          <w:rFonts w:cs="Calibri" w:cstheme="minorHAnsi" w:ascii="Calibri" w:hAnsi="Calibri"/>
          <w:szCs w:val="22"/>
        </w:rPr>
      </w:r>
    </w:p>
    <w:p>
      <w:pPr>
        <w:pStyle w:val="U"/>
        <w:widowControl w:val="false"/>
        <w:spacing w:before="120" w:after="0"/>
        <w:ind w:left="561" w:hanging="0"/>
        <w:rPr>
          <w:rFonts w:ascii="Calibri" w:hAnsi="Calibri" w:cs="Calibri" w:asciiTheme="minorHAnsi" w:cstheme="minorHAnsi" w:hAnsiTheme="minorHAnsi"/>
          <w:szCs w:val="22"/>
        </w:rPr>
      </w:pPr>
      <w:r>
        <w:rPr>
          <w:rFonts w:cs="Calibri" w:cstheme="minorHAnsi" w:ascii="Calibri" w:hAnsi="Calibri"/>
          <w:szCs w:val="22"/>
        </w:rPr>
      </w:r>
    </w:p>
    <w:p>
      <w:pPr>
        <w:pStyle w:val="U"/>
        <w:widowControl w:val="false"/>
        <w:spacing w:before="120" w:after="0"/>
        <w:ind w:left="561" w:hanging="0"/>
        <w:rPr>
          <w:rFonts w:ascii="Calibri" w:hAnsi="Calibri" w:cs="Calibri" w:asciiTheme="minorHAnsi" w:cstheme="minorHAnsi" w:hAnsiTheme="minorHAnsi"/>
          <w:szCs w:val="22"/>
        </w:rPr>
      </w:pPr>
      <w:r>
        <w:rPr>
          <w:rFonts w:cs="Calibri" w:cstheme="minorHAnsi" w:ascii="Calibri" w:hAnsi="Calibri"/>
          <w:szCs w:val="22"/>
        </w:rPr>
      </w:r>
    </w:p>
    <w:p>
      <w:pPr>
        <w:pStyle w:val="V"/>
        <w:widowControl w:val="false"/>
        <w:numPr>
          <w:ilvl w:val="0"/>
          <w:numId w:val="6"/>
        </w:numPr>
        <w:tabs>
          <w:tab w:val="clear" w:pos="708"/>
          <w:tab w:val="left" w:pos="1276" w:leader="none"/>
        </w:tabs>
        <w:spacing w:before="600" w:after="240"/>
        <w:ind w:left="357" w:hanging="357"/>
        <w:jc w:val="left"/>
        <w:outlineLvl w:val="0"/>
        <w:rPr>
          <w:rFonts w:ascii="Calibri" w:hAnsi="Calibri" w:asciiTheme="minorHAnsi" w:hAnsiTheme="minorHAnsi"/>
          <w:b/>
          <w:b/>
          <w:caps/>
          <w:sz w:val="24"/>
          <w:u w:val="single"/>
        </w:rPr>
      </w:pPr>
      <w:bookmarkStart w:id="38" w:name="_Toc126921990"/>
      <w:r>
        <w:rPr>
          <w:rFonts w:ascii="Calibri" w:hAnsi="Calibri" w:asciiTheme="minorHAnsi" w:hAnsiTheme="minorHAnsi"/>
          <w:b/>
          <w:caps/>
          <w:sz w:val="24"/>
          <w:u w:val="single"/>
        </w:rPr>
        <w:t>ModalitÉs spÉcifiques d’exécution</w:t>
      </w:r>
      <w:bookmarkEnd w:id="38"/>
    </w:p>
    <w:p>
      <w:pPr>
        <w:pStyle w:val="Titre2"/>
        <w:spacing w:before="120" w:after="60"/>
        <w:rPr>
          <w:rFonts w:ascii="Calibri" w:hAnsi="Calibri" w:cs="Calibri" w:asciiTheme="minorHAnsi" w:cstheme="minorHAnsi" w:hAnsiTheme="minorHAnsi"/>
          <w:sz w:val="22"/>
          <w:szCs w:val="22"/>
        </w:rPr>
      </w:pPr>
      <w:bookmarkStart w:id="39" w:name="_Toc392669643"/>
      <w:bookmarkEnd w:id="39"/>
      <w:r>
        <w:rPr>
          <w:rFonts w:cs="Calibri" w:ascii="Calibri" w:hAnsi="Calibri" w:asciiTheme="minorHAnsi" w:cstheme="minorHAnsi" w:hAnsiTheme="minorHAnsi"/>
          <w:sz w:val="22"/>
          <w:szCs w:val="22"/>
        </w:rPr>
        <w:t xml:space="preserve">Tableau des livrables </w:t>
      </w:r>
    </w:p>
    <w:tbl>
      <w:tblPr>
        <w:tblStyle w:val="Grilledutableau"/>
        <w:tblW w:w="9648" w:type="dxa"/>
        <w:jc w:val="left"/>
        <w:tblInd w:w="556" w:type="dxa"/>
        <w:tblLayout w:type="fixed"/>
        <w:tblCellMar>
          <w:top w:w="0" w:type="dxa"/>
          <w:left w:w="108" w:type="dxa"/>
          <w:bottom w:w="0" w:type="dxa"/>
          <w:right w:w="108" w:type="dxa"/>
        </w:tblCellMar>
        <w:tblLook w:firstRow="1" w:noVBand="1" w:lastRow="0" w:firstColumn="1" w:lastColumn="0" w:noHBand="0" w:val="04a0"/>
      </w:tblPr>
      <w:tblGrid>
        <w:gridCol w:w="1282"/>
        <w:gridCol w:w="4677"/>
        <w:gridCol w:w="3689"/>
      </w:tblGrid>
      <w:tr>
        <w:trPr>
          <w:ins w:id="3" w:author="Thioro SARR" w:date="2025-06-16T16:59:00Z"/>
        </w:trPr>
        <w:tc>
          <w:tcPr>
            <w:tcW w:w="1282" w:type="dxa"/>
            <w:vMerge w:val="restart"/>
            <w:tcBorders/>
            <w:vAlign w:val="center"/>
          </w:tcPr>
          <w:p>
            <w:pPr>
              <w:pStyle w:val="V"/>
              <w:widowControl w:val="false"/>
              <w:suppressAutoHyphens w:val="true"/>
              <w:spacing w:before="60" w:after="60"/>
              <w:ind w:left="0" w:firstLine="39"/>
              <w:jc w:val="left"/>
              <w:rPr>
                <w:rFonts w:ascii="Calibri" w:hAnsi="Calibri" w:cs="Arial" w:asciiTheme="minorHAnsi" w:hAnsiTheme="minorHAnsi"/>
                <w:szCs w:val="22"/>
              </w:rPr>
            </w:pPr>
            <w:r>
              <w:rPr>
                <w:rFonts w:cs="Arial" w:ascii="Calibri" w:hAnsi="Calibri" w:asciiTheme="minorHAnsi" w:hAnsiTheme="minorHAnsi"/>
                <w:kern w:val="0"/>
                <w:szCs w:val="22"/>
                <w:lang w:val="fr-FR" w:eastAsia="fr-FR" w:bidi="ar-SA"/>
              </w:rPr>
              <w:t>Livrable 1</w:t>
            </w:r>
          </w:p>
        </w:tc>
        <w:tc>
          <w:tcPr>
            <w:tcW w:w="4677"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Fourniture des équipements du micro Datacenter</w:t>
            </w:r>
            <w:r>
              <w:rPr>
                <w:rFonts w:cs="Arial" w:ascii="Calibri" w:hAnsi="Calibri" w:asciiTheme="minorHAnsi" w:hAnsiTheme="minorHAnsi"/>
                <w:kern w:val="0"/>
                <w:szCs w:val="22"/>
                <w:lang w:val="fr-FR" w:eastAsia="fr-FR" w:bidi="ar-SA"/>
              </w:rPr>
              <w:t xml:space="preserve"> (voir CCTP)</w:t>
            </w:r>
          </w:p>
        </w:tc>
        <w:tc>
          <w:tcPr>
            <w:tcW w:w="3689" w:type="dxa"/>
            <w:vMerge w:val="restart"/>
            <w:tcBorders/>
            <w:vAlign w:val="center"/>
          </w:tcPr>
          <w:p>
            <w:pPr>
              <w:pStyle w:val="V"/>
              <w:widowControl w:val="false"/>
              <w:suppressAutoHyphens w:val="true"/>
              <w:spacing w:before="60" w:after="60"/>
              <w:jc w:val="left"/>
              <w:rPr>
                <w:rFonts w:ascii="Calibri" w:hAnsi="Calibri" w:cs="Arial" w:asciiTheme="minorHAnsi" w:hAnsiTheme="minorHAnsi"/>
                <w:szCs w:val="22"/>
              </w:rPr>
            </w:pPr>
            <w:r>
              <w:rPr>
                <w:rFonts w:cs="Arial" w:ascii="Calibri" w:hAnsi="Calibri" w:asciiTheme="minorHAnsi" w:hAnsiTheme="minorHAnsi"/>
                <w:kern w:val="0"/>
                <w:szCs w:val="22"/>
                <w:lang w:val="fr-FR" w:eastAsia="fr-FR" w:bidi="ar-SA"/>
              </w:rPr>
              <w:t xml:space="preserve">Fiches techniques des équipements </w:t>
            </w:r>
          </w:p>
          <w:p>
            <w:pPr>
              <w:pStyle w:val="V"/>
              <w:widowControl w:val="false"/>
              <w:suppressAutoHyphens w:val="true"/>
              <w:spacing w:before="60" w:after="60"/>
              <w:jc w:val="left"/>
              <w:rPr>
                <w:rFonts w:ascii="Calibri" w:hAnsi="Calibri" w:cs="Arial" w:asciiTheme="minorHAnsi" w:hAnsiTheme="minorHAnsi"/>
                <w:szCs w:val="22"/>
              </w:rPr>
            </w:pPr>
            <w:r>
              <w:rPr>
                <w:rFonts w:cs="Arial" w:ascii="Calibri" w:hAnsi="Calibri" w:asciiTheme="minorHAnsi" w:hAnsiTheme="minorHAnsi"/>
                <w:kern w:val="0"/>
                <w:szCs w:val="22"/>
                <w:lang w:val="fr-FR" w:eastAsia="fr-FR" w:bidi="ar-SA"/>
              </w:rPr>
              <w:t xml:space="preserve">Bon de livraison signé </w:t>
            </w:r>
          </w:p>
        </w:tc>
      </w:tr>
      <w:tr>
        <w:trPr>
          <w:ins w:id="4" w:author="Thioro SARR" w:date="2025-06-16T16:59:00Z"/>
        </w:trPr>
        <w:tc>
          <w:tcPr>
            <w:tcW w:w="1282" w:type="dxa"/>
            <w:vMerge w:val="continue"/>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0"/>
                <w:lang w:val="fr-FR" w:eastAsia="fr-FR" w:bidi="ar-SA"/>
              </w:rPr>
            </w:r>
          </w:p>
        </w:tc>
        <w:tc>
          <w:tcPr>
            <w:tcW w:w="4677"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Livraison depuis le site d’acheminement jusqu’à l’adresse du site d’implantation</w:t>
            </w:r>
          </w:p>
        </w:tc>
        <w:tc>
          <w:tcPr>
            <w:tcW w:w="3689" w:type="dxa"/>
            <w:vMerge w:val="continue"/>
            <w:tcBorders/>
            <w:vAlign w:val="center"/>
          </w:tcPr>
          <w:p>
            <w:pPr>
              <w:pStyle w:val="V"/>
              <w:widowControl w:val="false"/>
              <w:suppressAutoHyphens w:val="true"/>
              <w:spacing w:before="60" w:after="60"/>
              <w:ind w:left="0" w:hanging="265"/>
              <w:jc w:val="left"/>
              <w:rPr>
                <w:rFonts w:ascii="Calibri" w:hAnsi="Calibri" w:cs="Arial" w:asciiTheme="minorHAnsi" w:hAnsiTheme="minorHAnsi"/>
                <w:szCs w:val="22"/>
              </w:rPr>
            </w:pPr>
            <w:r>
              <w:rPr>
                <w:rFonts w:cs="Arial" w:ascii="Calibri" w:hAnsi="Calibri"/>
                <w:kern w:val="0"/>
                <w:szCs w:val="20"/>
                <w:lang w:val="fr-FR" w:eastAsia="fr-FR" w:bidi="ar-SA"/>
              </w:rPr>
            </w:r>
          </w:p>
        </w:tc>
      </w:tr>
      <w:tr>
        <w:trPr>
          <w:ins w:id="5" w:author="Thioro SARR" w:date="2025-06-16T16:59:00Z"/>
        </w:trPr>
        <w:tc>
          <w:tcPr>
            <w:tcW w:w="1282" w:type="dxa"/>
            <w:vMerge w:val="restart"/>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asciiTheme="minorHAnsi" w:hAnsiTheme="minorHAnsi"/>
                <w:kern w:val="0"/>
                <w:szCs w:val="22"/>
                <w:lang w:val="fr-FR" w:eastAsia="fr-FR" w:bidi="ar-SA"/>
              </w:rPr>
              <w:t>Livrable 2</w:t>
            </w:r>
          </w:p>
        </w:tc>
        <w:tc>
          <w:tcPr>
            <w:tcW w:w="4677"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Installation, mise en service, test de fonctionnement</w:t>
            </w:r>
          </w:p>
        </w:tc>
        <w:tc>
          <w:tcPr>
            <w:tcW w:w="3689" w:type="dxa"/>
            <w:tcBorders/>
            <w:vAlign w:val="center"/>
          </w:tcPr>
          <w:p>
            <w:pPr>
              <w:pStyle w:val="V"/>
              <w:widowControl w:val="false"/>
              <w:suppressAutoHyphens w:val="true"/>
              <w:spacing w:before="60" w:after="60"/>
              <w:ind w:left="0" w:firstLine="34"/>
              <w:jc w:val="left"/>
              <w:rPr>
                <w:rFonts w:ascii="Calibri" w:hAnsi="Calibri" w:cs="Arial" w:asciiTheme="minorHAnsi" w:hAnsiTheme="minorHAnsi"/>
                <w:szCs w:val="22"/>
              </w:rPr>
            </w:pPr>
            <w:r>
              <w:rPr>
                <w:rFonts w:cs="Arial" w:ascii="Calibri" w:hAnsi="Calibri" w:asciiTheme="minorHAnsi" w:hAnsiTheme="minorHAnsi"/>
                <w:kern w:val="0"/>
                <w:szCs w:val="22"/>
                <w:lang w:val="fr-FR" w:eastAsia="fr-FR" w:bidi="ar-SA"/>
              </w:rPr>
              <w:t>Rapport d’installation, de test et de mise en service</w:t>
            </w:r>
          </w:p>
        </w:tc>
      </w:tr>
      <w:tr>
        <w:trPr>
          <w:ins w:id="6" w:author="Thioro SARR" w:date="2025-06-16T16:59:00Z"/>
        </w:trPr>
        <w:tc>
          <w:tcPr>
            <w:tcW w:w="1282" w:type="dxa"/>
            <w:vMerge w:val="continue"/>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0"/>
                <w:lang w:val="fr-FR" w:eastAsia="fr-FR" w:bidi="ar-SA"/>
              </w:rPr>
            </w:r>
          </w:p>
        </w:tc>
        <w:tc>
          <w:tcPr>
            <w:tcW w:w="4677"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Formation du personnel local</w:t>
            </w:r>
          </w:p>
        </w:tc>
        <w:tc>
          <w:tcPr>
            <w:tcW w:w="3689"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asciiTheme="minorHAnsi" w:hAnsiTheme="minorHAnsi"/>
                <w:kern w:val="0"/>
                <w:szCs w:val="22"/>
                <w:lang w:val="fr-FR" w:eastAsia="fr-FR" w:bidi="ar-SA"/>
              </w:rPr>
              <w:t xml:space="preserve">Plan de formation </w:t>
            </w:r>
          </w:p>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asciiTheme="minorHAnsi" w:hAnsiTheme="minorHAnsi"/>
                <w:kern w:val="0"/>
                <w:szCs w:val="22"/>
                <w:lang w:val="fr-FR" w:eastAsia="fr-FR" w:bidi="ar-SA"/>
              </w:rPr>
              <w:t xml:space="preserve">Rapport de formation + Attestations ou certificats délivrés aux participants </w:t>
            </w:r>
          </w:p>
        </w:tc>
      </w:tr>
      <w:tr>
        <w:trPr>
          <w:ins w:id="7" w:author="Thioro SARR" w:date="2025-06-16T16:59:00Z"/>
        </w:trPr>
        <w:tc>
          <w:tcPr>
            <w:tcW w:w="1282" w:type="dxa"/>
            <w:vMerge w:val="restart"/>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asciiTheme="minorHAnsi" w:hAnsiTheme="minorHAnsi"/>
                <w:kern w:val="0"/>
                <w:szCs w:val="22"/>
                <w:lang w:val="fr-FR" w:eastAsia="fr-FR" w:bidi="ar-SA"/>
              </w:rPr>
              <w:t>Livrable 3  (Fin de contrat)</w:t>
            </w:r>
          </w:p>
        </w:tc>
        <w:tc>
          <w:tcPr>
            <w:tcW w:w="4677" w:type="dxa"/>
            <w:tcBorders/>
            <w:vAlign w:val="center"/>
          </w:tcPr>
          <w:p>
            <w:pPr>
              <w:pStyle w:val="V"/>
              <w:widowControl w:val="false"/>
              <w:suppressAutoHyphens w:val="true"/>
              <w:spacing w:before="60" w:after="60"/>
              <w:ind w:left="0" w:hanging="0"/>
              <w:jc w:val="left"/>
              <w:rPr>
                <w:rFonts w:ascii="Calibri" w:hAnsi="Calibri" w:cs="Arial" w:asciiTheme="minorHAnsi" w:hAnsiTheme="minorHAnsi"/>
                <w:szCs w:val="22"/>
              </w:rPr>
            </w:pPr>
            <w:r>
              <w:rPr>
                <w:rFonts w:cs="Arial" w:ascii="Calibri" w:hAnsi="Calibri"/>
                <w:kern w:val="0"/>
                <w:szCs w:val="22"/>
                <w:lang w:val="fr-FR" w:eastAsia="fr-FR" w:bidi="ar-SA"/>
              </w:rPr>
              <w:t>Garantie 1 an</w:t>
            </w:r>
          </w:p>
        </w:tc>
        <w:tc>
          <w:tcPr>
            <w:tcW w:w="3689" w:type="dxa"/>
            <w:tcBorders/>
            <w:vAlign w:val="center"/>
          </w:tcPr>
          <w:p>
            <w:pPr>
              <w:pStyle w:val="V"/>
              <w:widowControl w:val="false"/>
              <w:suppressAutoHyphens w:val="true"/>
              <w:spacing w:before="60" w:after="60"/>
              <w:ind w:left="0" w:hanging="0"/>
              <w:rPr>
                <w:rFonts w:ascii="Calibri" w:hAnsi="Calibri" w:cs="Arial" w:asciiTheme="minorHAnsi" w:hAnsiTheme="minorHAnsi"/>
                <w:szCs w:val="22"/>
              </w:rPr>
            </w:pPr>
            <w:r>
              <w:rPr>
                <w:rFonts w:cs="Arial" w:ascii="Calibri" w:hAnsi="Calibri" w:asciiTheme="minorHAnsi" w:hAnsiTheme="minorHAnsi"/>
                <w:kern w:val="0"/>
                <w:szCs w:val="22"/>
                <w:lang w:val="fr-FR" w:eastAsia="fr-FR" w:bidi="ar-SA"/>
              </w:rPr>
              <w:t>Contrat et Attestation de garantie</w:t>
            </w:r>
          </w:p>
        </w:tc>
      </w:tr>
      <w:tr>
        <w:trPr>
          <w:ins w:id="8" w:author="Thioro SARR" w:date="2025-06-16T16:59:00Z"/>
        </w:trPr>
        <w:tc>
          <w:tcPr>
            <w:tcW w:w="1282" w:type="dxa"/>
            <w:vMerge w:val="continue"/>
            <w:tcBorders/>
            <w:vAlign w:val="center"/>
          </w:tcPr>
          <w:p>
            <w:pPr>
              <w:pStyle w:val="V"/>
              <w:widowControl w:val="false"/>
              <w:suppressAutoHyphens w:val="true"/>
              <w:spacing w:before="60" w:after="60"/>
              <w:ind w:left="0" w:hanging="0"/>
              <w:jc w:val="left"/>
              <w:rPr>
                <w:rFonts w:ascii="Calibri" w:hAnsi="Calibri" w:cs="Arial"/>
                <w:szCs w:val="22"/>
              </w:rPr>
            </w:pPr>
            <w:r>
              <w:rPr>
                <w:rFonts w:cs="Arial" w:ascii="Calibri" w:hAnsi="Calibri"/>
                <w:kern w:val="0"/>
                <w:szCs w:val="20"/>
                <w:lang w:val="fr-FR" w:eastAsia="fr-FR" w:bidi="ar-SA"/>
              </w:rPr>
            </w:r>
          </w:p>
        </w:tc>
        <w:tc>
          <w:tcPr>
            <w:tcW w:w="4677" w:type="dxa"/>
            <w:tcBorders>
              <w:top w:val="nil"/>
            </w:tcBorders>
            <w:vAlign w:val="center"/>
          </w:tcPr>
          <w:p>
            <w:pPr>
              <w:pStyle w:val="V"/>
              <w:widowControl w:val="false"/>
              <w:suppressAutoHyphens w:val="true"/>
              <w:spacing w:before="60" w:after="60"/>
              <w:ind w:left="0" w:hanging="0"/>
              <w:jc w:val="left"/>
              <w:rPr>
                <w:rFonts w:ascii="Calibri" w:hAnsi="Calibri" w:cs="Arial"/>
                <w:szCs w:val="22"/>
              </w:rPr>
            </w:pPr>
            <w:r>
              <w:rPr>
                <w:rFonts w:cs="Arial" w:ascii="Calibri" w:hAnsi="Calibri"/>
                <w:kern w:val="0"/>
                <w:szCs w:val="22"/>
                <w:lang w:val="fr-FR" w:eastAsia="fr-FR" w:bidi="ar-SA"/>
              </w:rPr>
              <w:t>Contrat de maintenance de 3 ans</w:t>
            </w:r>
          </w:p>
        </w:tc>
        <w:tc>
          <w:tcPr>
            <w:tcW w:w="3689" w:type="dxa"/>
            <w:tcBorders>
              <w:top w:val="nil"/>
            </w:tcBorders>
            <w:vAlign w:val="center"/>
          </w:tcPr>
          <w:p>
            <w:pPr>
              <w:pStyle w:val="V"/>
              <w:widowControl w:val="false"/>
              <w:suppressAutoHyphens w:val="true"/>
              <w:spacing w:before="60" w:after="60"/>
              <w:ind w:left="0" w:hanging="0"/>
              <w:rPr>
                <w:rFonts w:ascii="Calibri" w:hAnsi="Calibri" w:cs="Arial"/>
                <w:szCs w:val="22"/>
              </w:rPr>
            </w:pPr>
            <w:r>
              <w:rPr>
                <w:rFonts w:cs="Arial" w:ascii="Calibri" w:hAnsi="Calibri"/>
                <w:kern w:val="0"/>
                <w:szCs w:val="22"/>
                <w:lang w:val="fr-FR" w:eastAsia="fr-FR" w:bidi="ar-SA"/>
              </w:rPr>
              <w:t xml:space="preserve">Contrat de maintenance </w:t>
            </w:r>
          </w:p>
        </w:tc>
      </w:tr>
    </w:tbl>
    <w:p>
      <w:pPr>
        <w:pStyle w:val="Titre2"/>
        <w:spacing w:before="120" w:after="60"/>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spacing w:before="120" w:after="60"/>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spacing w:before="120" w:after="60"/>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spacing w:before="120" w:after="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Tableau de répartition des rôles et responsabilité</w:t>
      </w:r>
      <w:r>
        <w:rPr>
          <w:rFonts w:cs="Calibri" w:ascii="Calibri" w:hAnsi="Calibri" w:asciiTheme="minorHAnsi" w:cstheme="minorHAnsi" w:hAnsiTheme="minorHAnsi"/>
          <w:sz w:val="22"/>
          <w:szCs w:val="22"/>
        </w:rPr>
        <w:t>s</w:t>
      </w:r>
      <w:r>
        <w:rPr>
          <w:rFonts w:cs="Calibri" w:ascii="Calibri" w:hAnsi="Calibri" w:asciiTheme="minorHAnsi" w:cstheme="minorHAnsi" w:hAnsiTheme="minorHAnsi"/>
          <w:sz w:val="22"/>
          <w:szCs w:val="22"/>
        </w:rPr>
        <w:t xml:space="preserve"> </w:t>
      </w:r>
    </w:p>
    <w:p>
      <w:pPr>
        <w:pStyle w:val="Titre2"/>
        <w:spacing w:before="120" w:after="60"/>
        <w:rPr>
          <w:rFonts w:ascii="Calibri" w:hAnsi="Calibri" w:cs="Calibri" w:asciiTheme="minorHAnsi" w:cstheme="minorHAnsi" w:hAnsiTheme="minorHAnsi"/>
          <w:sz w:val="22"/>
          <w:szCs w:val="22"/>
        </w:rPr>
      </w:pPr>
      <w:r>
        <w:rPr>
          <w:rFonts w:cs="Calibri" w:cstheme="minorHAnsi" w:ascii="Calibri" w:hAnsi="Calibri"/>
          <w:sz w:val="22"/>
          <w:szCs w:val="22"/>
        </w:rPr>
      </w:r>
    </w:p>
    <w:tbl>
      <w:tblPr>
        <w:tblW w:w="9746" w:type="dxa"/>
        <w:jc w:val="left"/>
        <w:tblInd w:w="0" w:type="dxa"/>
        <w:tblLayout w:type="fixed"/>
        <w:tblCellMar>
          <w:top w:w="55" w:type="dxa"/>
          <w:left w:w="55" w:type="dxa"/>
          <w:bottom w:w="55" w:type="dxa"/>
          <w:right w:w="55" w:type="dxa"/>
        </w:tblCellMar>
        <w:tblLook w:firstRow="1" w:noVBand="1" w:lastRow="0" w:firstColumn="1" w:lastColumn="0" w:noHBand="0" w:val="04a0"/>
      </w:tblPr>
      <w:tblGrid>
        <w:gridCol w:w="3248"/>
        <w:gridCol w:w="3249"/>
        <w:gridCol w:w="3249"/>
      </w:tblGrid>
      <w:tr>
        <w:trPr/>
        <w:tc>
          <w:tcPr>
            <w:tcW w:w="3248" w:type="dxa"/>
            <w:tcBorders>
              <w:top w:val="single" w:sz="2" w:space="0" w:color="000000"/>
              <w:left w:val="single" w:sz="2" w:space="0" w:color="000000"/>
              <w:bottom w:val="single" w:sz="2" w:space="0" w:color="000000"/>
            </w:tcBorders>
          </w:tcPr>
          <w:p>
            <w:pPr>
              <w:pStyle w:val="Contenudetableau"/>
              <w:widowControl w:val="false"/>
              <w:jc w:val="center"/>
              <w:rPr>
                <w:b/>
                <w:b/>
              </w:rPr>
            </w:pPr>
            <w:r>
              <w:rPr>
                <w:b/>
              </w:rPr>
              <w:t>Description des prestations</w:t>
            </w:r>
          </w:p>
        </w:tc>
        <w:tc>
          <w:tcPr>
            <w:tcW w:w="3249" w:type="dxa"/>
            <w:tcBorders>
              <w:top w:val="single" w:sz="2" w:space="0" w:color="000000"/>
              <w:left w:val="single" w:sz="2" w:space="0" w:color="000000"/>
              <w:bottom w:val="single" w:sz="2" w:space="0" w:color="000000"/>
            </w:tcBorders>
          </w:tcPr>
          <w:p>
            <w:pPr>
              <w:pStyle w:val="Contenudetableau"/>
              <w:widowControl w:val="false"/>
              <w:jc w:val="center"/>
              <w:rPr>
                <w:b/>
                <w:b/>
              </w:rPr>
            </w:pPr>
            <w:r>
              <w:rPr>
                <w:b/>
              </w:rPr>
              <w:t>Responsabilité co-contractant</w:t>
            </w:r>
          </w:p>
        </w:tc>
        <w:tc>
          <w:tcPr>
            <w:tcW w:w="3249" w:type="dxa"/>
            <w:tcBorders>
              <w:top w:val="single" w:sz="2" w:space="0" w:color="000000"/>
              <w:left w:val="single" w:sz="2" w:space="0" w:color="000000"/>
              <w:bottom w:val="single" w:sz="2" w:space="0" w:color="000000"/>
              <w:right w:val="single" w:sz="2" w:space="0" w:color="000000"/>
            </w:tcBorders>
          </w:tcPr>
          <w:p>
            <w:pPr>
              <w:pStyle w:val="Contenudetableau"/>
              <w:widowControl w:val="false"/>
              <w:jc w:val="center"/>
              <w:rPr>
                <w:b/>
                <w:b/>
              </w:rPr>
            </w:pPr>
            <w:r>
              <w:rPr>
                <w:b/>
              </w:rPr>
              <w:t>Responsabilité DGI/Expertise France</w:t>
            </w:r>
          </w:p>
        </w:tc>
      </w:tr>
      <w:tr>
        <w:trPr/>
        <w:tc>
          <w:tcPr>
            <w:tcW w:w="3248" w:type="dxa"/>
            <w:tcBorders>
              <w:left w:val="single" w:sz="2" w:space="0" w:color="000000"/>
              <w:bottom w:val="single" w:sz="2" w:space="0" w:color="000000"/>
            </w:tcBorders>
          </w:tcPr>
          <w:p>
            <w:pPr>
              <w:pStyle w:val="Contenudetableau"/>
              <w:widowControl w:val="false"/>
              <w:jc w:val="center"/>
              <w:rPr/>
            </w:pPr>
            <w:r>
              <w:rPr/>
              <w:t>Fourniture d’informations sur le site</w:t>
            </w:r>
          </w:p>
        </w:tc>
        <w:tc>
          <w:tcPr>
            <w:tcW w:w="3249" w:type="dxa"/>
            <w:tcBorders>
              <w:left w:val="single" w:sz="2" w:space="0" w:color="000000"/>
              <w:bottom w:val="single" w:sz="2" w:space="0" w:color="000000"/>
            </w:tcBorders>
          </w:tcPr>
          <w:p>
            <w:pPr>
              <w:pStyle w:val="Contenudetableau"/>
              <w:widowControl w:val="false"/>
              <w:jc w:val="center"/>
              <w:rPr/>
            </w:pPr>
            <w:r>
              <w:rPr/>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Mise à disposition des sources d’énergie</w:t>
            </w:r>
          </w:p>
        </w:tc>
        <w:tc>
          <w:tcPr>
            <w:tcW w:w="3249" w:type="dxa"/>
            <w:tcBorders>
              <w:left w:val="single" w:sz="2" w:space="0" w:color="000000"/>
              <w:bottom w:val="single" w:sz="2" w:space="0" w:color="000000"/>
            </w:tcBorders>
          </w:tcPr>
          <w:p>
            <w:pPr>
              <w:pStyle w:val="Contenudetableau"/>
              <w:widowControl w:val="false"/>
              <w:jc w:val="center"/>
              <w:rPr/>
            </w:pPr>
            <w:r>
              <w:rPr/>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 xml:space="preserve">Vérification de l’environnement de l’installation </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Propreté de la salle</w:t>
            </w:r>
          </w:p>
        </w:tc>
        <w:tc>
          <w:tcPr>
            <w:tcW w:w="3249" w:type="dxa"/>
            <w:tcBorders>
              <w:left w:val="single" w:sz="2" w:space="0" w:color="000000"/>
              <w:bottom w:val="single" w:sz="2" w:space="0" w:color="000000"/>
            </w:tcBorders>
          </w:tcPr>
          <w:p>
            <w:pPr>
              <w:pStyle w:val="Contenudetableau"/>
              <w:widowControl w:val="false"/>
              <w:jc w:val="center"/>
              <w:rPr/>
            </w:pPr>
            <w:r>
              <w:rPr/>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Plan de cheminement des câbles et mise à disposition des tuyaux et chemins de câbles à l’extérieur du module</w:t>
            </w:r>
          </w:p>
        </w:tc>
        <w:tc>
          <w:tcPr>
            <w:tcW w:w="3249" w:type="dxa"/>
            <w:tcBorders>
              <w:left w:val="single" w:sz="2" w:space="0" w:color="000000"/>
              <w:bottom w:val="single" w:sz="2" w:space="0" w:color="000000"/>
            </w:tcBorders>
          </w:tcPr>
          <w:p>
            <w:pPr>
              <w:pStyle w:val="Contenudetableau"/>
              <w:widowControl w:val="false"/>
              <w:jc w:val="center"/>
              <w:rPr/>
            </w:pPr>
            <w:r>
              <w:rPr/>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Préparation de la salle accueillant les équipements et élaboration du système de mise à terre</w:t>
            </w:r>
          </w:p>
        </w:tc>
        <w:tc>
          <w:tcPr>
            <w:tcW w:w="3249" w:type="dxa"/>
            <w:tcBorders>
              <w:left w:val="single" w:sz="2" w:space="0" w:color="000000"/>
              <w:bottom w:val="single" w:sz="2" w:space="0" w:color="000000"/>
            </w:tcBorders>
          </w:tcPr>
          <w:p>
            <w:pPr>
              <w:pStyle w:val="Contenudetableau"/>
              <w:widowControl w:val="false"/>
              <w:jc w:val="center"/>
              <w:rPr/>
            </w:pPr>
            <w:r>
              <w:rPr/>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Dédouanement des marchandises et gestion de l’entrepôt</w:t>
            </w:r>
          </w:p>
        </w:tc>
        <w:tc>
          <w:tcPr>
            <w:tcW w:w="3249" w:type="dxa"/>
            <w:tcBorders>
              <w:left w:val="single" w:sz="2" w:space="0" w:color="000000"/>
              <w:bottom w:val="single" w:sz="2" w:space="0" w:color="000000"/>
            </w:tcBorders>
          </w:tcPr>
          <w:p>
            <w:pPr>
              <w:pStyle w:val="Contenudetableau"/>
              <w:widowControl w:val="false"/>
              <w:jc w:val="center"/>
              <w:rPr/>
            </w:pPr>
            <w:r>
              <w:rPr/>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Chargement, livraison et déchargement de l’équipement à l’adresse de réception</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Responsabilité de la gestion et de la sécurité du matériel sur site avant installation</w:t>
            </w:r>
          </w:p>
        </w:tc>
        <w:tc>
          <w:tcPr>
            <w:tcW w:w="3249" w:type="dxa"/>
            <w:tcBorders>
              <w:left w:val="single" w:sz="2" w:space="0" w:color="000000"/>
              <w:bottom w:val="single" w:sz="2" w:space="0" w:color="000000"/>
            </w:tcBorders>
          </w:tcPr>
          <w:p>
            <w:pPr>
              <w:pStyle w:val="Contenudetableau"/>
              <w:widowControl w:val="false"/>
              <w:jc w:val="center"/>
              <w:rPr/>
            </w:pPr>
            <w:r>
              <w:rPr/>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Fourniture de documents de conception et de renseignements techniques</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Définition des critères de validation</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Confirmation des critères de validation</w:t>
            </w:r>
          </w:p>
        </w:tc>
        <w:tc>
          <w:tcPr>
            <w:tcW w:w="3249" w:type="dxa"/>
            <w:tcBorders>
              <w:left w:val="single" w:sz="2" w:space="0" w:color="000000"/>
              <w:bottom w:val="single" w:sz="2" w:space="0" w:color="000000"/>
            </w:tcBorders>
          </w:tcPr>
          <w:p>
            <w:pPr>
              <w:pStyle w:val="Contenudetableau"/>
              <w:widowControl w:val="false"/>
              <w:jc w:val="center"/>
              <w:rPr/>
            </w:pPr>
            <w:r>
              <w:rPr/>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Supervision de la sécurité pendant le déploiement (du personnel et des équipements)</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Contrôle de la qualité pendant le déploiement</w:t>
            </w:r>
          </w:p>
        </w:tc>
        <w:tc>
          <w:tcPr>
            <w:tcW w:w="3249" w:type="dxa"/>
            <w:tcBorders>
              <w:left w:val="single" w:sz="2" w:space="0" w:color="000000"/>
              <w:bottom w:val="single" w:sz="2" w:space="0" w:color="000000"/>
            </w:tcBorders>
          </w:tcPr>
          <w:p>
            <w:pPr>
              <w:pStyle w:val="Contenudetableau"/>
              <w:widowControl w:val="false"/>
              <w:jc w:val="center"/>
              <w:rPr/>
            </w:pPr>
            <w:r>
              <w:rPr/>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Conception du schéma d’installation et des documents techniques</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Installation onduleurs, câbles et mise sous tension</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Installation des climatiseurs internes et externes</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Soudure, remplissage et raccordement des fluides (air, azote, eau)</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Installation d’armoires et des composants pour les allées froides</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Installation du matériel de surveillance (serveur, commutateur, NVR, ECC, capteur)</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Etiquetage des câbles, nettoyage du site et vérification avant allumage</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Mise en service</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Test et validation techique : collecte et préparation des documents de recette</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Contrôle et validation</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Formation équipe DGI et remise documentaire</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Rapport de mise en service</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r>
        <w:trPr/>
        <w:tc>
          <w:tcPr>
            <w:tcW w:w="3248" w:type="dxa"/>
            <w:tcBorders>
              <w:left w:val="single" w:sz="2" w:space="0" w:color="000000"/>
              <w:bottom w:val="single" w:sz="2" w:space="0" w:color="000000"/>
            </w:tcBorders>
          </w:tcPr>
          <w:p>
            <w:pPr>
              <w:pStyle w:val="Contenudetableau"/>
              <w:widowControl w:val="false"/>
              <w:jc w:val="center"/>
              <w:rPr/>
            </w:pPr>
            <w:r>
              <w:rPr/>
              <w:t>Procès verbal de recette</w:t>
            </w:r>
          </w:p>
        </w:tc>
        <w:tc>
          <w:tcPr>
            <w:tcW w:w="3249" w:type="dxa"/>
            <w:tcBorders>
              <w:left w:val="single" w:sz="2" w:space="0" w:color="000000"/>
              <w:bottom w:val="single" w:sz="2" w:space="0" w:color="000000"/>
            </w:tcBorders>
          </w:tcPr>
          <w:p>
            <w:pPr>
              <w:pStyle w:val="Contenudetableau"/>
              <w:widowControl w:val="false"/>
              <w:jc w:val="center"/>
              <w:rPr/>
            </w:pPr>
            <w:r>
              <w:rPr/>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t>x</w:t>
            </w:r>
          </w:p>
        </w:tc>
      </w:tr>
      <w:tr>
        <w:trPr/>
        <w:tc>
          <w:tcPr>
            <w:tcW w:w="3248" w:type="dxa"/>
            <w:tcBorders>
              <w:left w:val="single" w:sz="2" w:space="0" w:color="000000"/>
              <w:bottom w:val="single" w:sz="2" w:space="0" w:color="000000"/>
            </w:tcBorders>
          </w:tcPr>
          <w:p>
            <w:pPr>
              <w:pStyle w:val="Contenudetableau"/>
              <w:widowControl w:val="false"/>
              <w:jc w:val="center"/>
              <w:rPr/>
            </w:pPr>
            <w:r>
              <w:rPr/>
              <w:t>Maintenance des équipements</w:t>
            </w:r>
          </w:p>
        </w:tc>
        <w:tc>
          <w:tcPr>
            <w:tcW w:w="3249" w:type="dxa"/>
            <w:tcBorders>
              <w:left w:val="single" w:sz="2" w:space="0" w:color="000000"/>
              <w:bottom w:val="single" w:sz="2" w:space="0" w:color="000000"/>
            </w:tcBorders>
          </w:tcPr>
          <w:p>
            <w:pPr>
              <w:pStyle w:val="Contenudetableau"/>
              <w:widowControl w:val="false"/>
              <w:jc w:val="center"/>
              <w:rPr/>
            </w:pPr>
            <w:r>
              <w:rPr/>
              <w:t>x</w:t>
            </w:r>
          </w:p>
        </w:tc>
        <w:tc>
          <w:tcPr>
            <w:tcW w:w="3249" w:type="dxa"/>
            <w:tcBorders>
              <w:left w:val="single" w:sz="2" w:space="0" w:color="000000"/>
              <w:bottom w:val="single" w:sz="2" w:space="0" w:color="000000"/>
              <w:right w:val="single" w:sz="2" w:space="0" w:color="000000"/>
            </w:tcBorders>
          </w:tcPr>
          <w:p>
            <w:pPr>
              <w:pStyle w:val="Contenudetableau"/>
              <w:widowControl w:val="false"/>
              <w:jc w:val="center"/>
              <w:rPr/>
            </w:pPr>
            <w:r>
              <w:rPr/>
            </w:r>
          </w:p>
        </w:tc>
      </w:tr>
    </w:tbl>
    <w:p>
      <w:pPr>
        <w:pStyle w:val="Normal"/>
        <w:spacing w:before="120" w:after="60"/>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spacing w:before="120" w:after="60"/>
        <w:rPr>
          <w:rFonts w:ascii="Calibri" w:hAnsi="Calibri" w:cs="Calibri" w:asciiTheme="minorHAnsi" w:cstheme="minorHAnsi" w:hAnsiTheme="minorHAnsi"/>
          <w:sz w:val="22"/>
          <w:szCs w:val="22"/>
        </w:rPr>
      </w:pPr>
      <w:bookmarkStart w:id="40" w:name="_Toc392669642"/>
      <w:bookmarkStart w:id="41" w:name="_Toc3926696431"/>
      <w:bookmarkEnd w:id="41"/>
      <w:r>
        <w:rPr>
          <w:rFonts w:cs="Calibri" w:ascii="Calibri" w:hAnsi="Calibri" w:asciiTheme="minorHAnsi" w:cstheme="minorHAnsi" w:hAnsiTheme="minorHAnsi"/>
          <w:sz w:val="22"/>
          <w:szCs w:val="22"/>
        </w:rPr>
        <w:t>Expert en charge de l’exécution de la mission</w:t>
      </w:r>
      <w:bookmarkEnd w:id="40"/>
    </w:p>
    <w:p>
      <w:pPr>
        <w:pStyle w:val="V"/>
        <w:widowControl w:val="false"/>
        <w:spacing w:before="120" w:after="0"/>
        <w:ind w:left="556"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La mission d’expertise doit être assurée par un (ou plusieurs) expert(s) désigné(s) dont le CV est annexé au présent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w:t>
      </w:r>
    </w:p>
    <w:p>
      <w:pPr>
        <w:pStyle w:val="Normal"/>
        <w:spacing w:lineRule="auto" w:line="240"/>
        <w:ind w:left="567"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En conséquence, le </w:t>
      </w:r>
      <w:r>
        <w:rPr>
          <w:rFonts w:cs="Calibri" w:ascii="Calibri" w:hAnsi="Calibri" w:asciiTheme="minorHAnsi" w:cstheme="minorHAnsi" w:hAnsiTheme="minorHAnsi"/>
          <w:smallCaps/>
          <w:sz w:val="22"/>
          <w:szCs w:val="22"/>
        </w:rPr>
        <w:t>Contractant</w:t>
      </w:r>
      <w:r>
        <w:rPr>
          <w:rFonts w:cs="Calibri" w:ascii="Calibri" w:hAnsi="Calibri" w:asciiTheme="minorHAnsi" w:cstheme="minorHAnsi" w:hAnsiTheme="minorHAnsi"/>
          <w:sz w:val="22"/>
          <w:szCs w:val="22"/>
        </w:rPr>
        <w:t xml:space="preserve"> ne pourra substituer un expert désigné par un autre, sur la mise en œuvre des prestations qui lui étaient attribuées sans l’accord préalable écrit d’</w:t>
      </w:r>
      <w:r>
        <w:rPr>
          <w:rFonts w:cs="Calibri" w:ascii="Calibri" w:hAnsi="Calibri" w:asciiTheme="minorHAnsi" w:cstheme="minorHAnsi" w:hAnsiTheme="minorHAnsi"/>
          <w:smallCaps/>
          <w:sz w:val="22"/>
          <w:szCs w:val="22"/>
        </w:rPr>
        <w:t>EXPERTISE FRANCE</w:t>
      </w:r>
      <w:r>
        <w:rPr>
          <w:rFonts w:cs="Calibri" w:ascii="Calibri" w:hAnsi="Calibri" w:asciiTheme="minorHAnsi" w:cstheme="minorHAnsi" w:hAnsiTheme="minorHAnsi"/>
          <w:sz w:val="22"/>
          <w:szCs w:val="22"/>
        </w:rPr>
        <w:t xml:space="preserve">. </w:t>
      </w:r>
    </w:p>
    <w:p>
      <w:pPr>
        <w:pStyle w:val="Titre2"/>
        <w:spacing w:before="120" w:after="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Lieu d’exécution</w:t>
      </w:r>
    </w:p>
    <w:p>
      <w:pPr>
        <w:pStyle w:val="U"/>
        <w:widowControl w:val="false"/>
        <w:spacing w:before="120" w:after="0"/>
        <w:ind w:left="561" w:hanging="0"/>
        <w:rPr>
          <w:rFonts w:ascii="Calibri" w:hAnsi="Calibri" w:cs="Calibri" w:asciiTheme="minorHAnsi" w:cstheme="minorHAnsi" w:hAnsiTheme="minorHAnsi"/>
        </w:rPr>
      </w:pPr>
      <w:r>
        <w:rPr>
          <w:rFonts w:cs="Calibri" w:ascii="Calibri" w:hAnsi="Calibri" w:cstheme="minorHAnsi"/>
          <w:szCs w:val="22"/>
        </w:rPr>
        <w:t>Les prestations seront exécutées en Mauritanie, à Nouakchott. L’adresse précise sera communiquée au titulaire sélectionné.</w:t>
      </w:r>
    </w:p>
    <w:p>
      <w:pPr>
        <w:pStyle w:val="Titre2"/>
        <w:spacing w:before="120" w:after="6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Livraison</w:t>
      </w:r>
    </w:p>
    <w:p>
      <w:pPr>
        <w:pStyle w:val="Normal"/>
        <w:ind w:firstLine="556"/>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sz w:val="22"/>
          <w:szCs w:val="22"/>
        </w:rPr>
        <w:t xml:space="preserve">Les fournitures sont livrées à Nouakchott en DAP (Delivery at Place) </w:t>
      </w:r>
      <w:r>
        <w:rPr>
          <w:rStyle w:val="Ancredenotedebasdepage"/>
          <w:rFonts w:cs="Calibri" w:ascii="Calibri" w:hAnsi="Calibri" w:asciiTheme="minorHAnsi" w:cstheme="minorHAnsi" w:hAnsiTheme="minorHAnsi"/>
          <w:sz w:val="22"/>
          <w:szCs w:val="22"/>
        </w:rPr>
        <w:footnoteReference w:id="3"/>
      </w:r>
      <w:r>
        <w:rPr>
          <w:rFonts w:cs="Calibri" w:ascii="Calibri" w:hAnsi="Calibri" w:asciiTheme="minorHAnsi" w:cstheme="minorHAnsi" w:hAnsiTheme="minorHAnsi"/>
          <w:sz w:val="22"/>
          <w:szCs w:val="22"/>
        </w:rPr>
        <w:t>.</w:t>
      </w:r>
    </w:p>
    <w:p>
      <w:pPr>
        <w:pStyle w:val="V"/>
        <w:widowControl w:val="false"/>
        <w:spacing w:before="120" w:after="0"/>
        <w:ind w:left="556"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informe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de la date exacte de livraison au moins 15 jours calendaires à l'avance. </w:t>
      </w:r>
    </w:p>
    <w:p>
      <w:pPr>
        <w:pStyle w:val="V"/>
        <w:widowControl w:val="false"/>
        <w:spacing w:before="120" w:after="0"/>
        <w:ind w:left="556"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Chaque livraison doit être accompagnée d'un bordereau en deux exemplaires, daté et signé par 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ou son transporteur et mentionnant le numéro du contrat et du bon de commande et le détail des fournitures livrées. Un exemplaire du bordereau de livraison est contresigné par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et renvoyé au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ou à son transporteur.</w:t>
      </w:r>
    </w:p>
    <w:p>
      <w:pPr>
        <w:pStyle w:val="V"/>
        <w:widowControl w:val="false"/>
        <w:spacing w:before="120" w:after="0"/>
        <w:ind w:left="556"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La signature du bordereau de livraison par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vaut simple reconnaissance de la livraison des fournitures, et non de leur conformité au bon de commande. </w:t>
      </w:r>
    </w:p>
    <w:p>
      <w:pPr>
        <w:pStyle w:val="V"/>
        <w:widowControl w:val="false"/>
        <w:spacing w:before="120" w:after="0"/>
        <w:ind w:left="556"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La conformité n'est déclarée que si les conditions d'exécution stipulées dans le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xml:space="preserve"> et dans le bon de commande ont été respectées et si les fournitures sont conformes au cahier des charges (annexe I).</w:t>
      </w:r>
    </w:p>
    <w:p>
      <w:pPr>
        <w:pStyle w:val="V"/>
        <w:widowControl w:val="false"/>
        <w:spacing w:before="120" w:after="0"/>
        <w:ind w:left="556"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Si, pour des raisons imputables au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n'est pas en mesure de procéder à la réception des fournitures, il en avise 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par écrit au plus tard à la date d'expiration du délai de déclaration de la conformité.</w:t>
      </w:r>
    </w:p>
    <w:p>
      <w:pPr>
        <w:pStyle w:val="V"/>
        <w:widowControl w:val="false"/>
        <w:spacing w:before="120" w:after="0"/>
        <w:ind w:left="556"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La conformité des fournitures livrées :</w:t>
      </w:r>
    </w:p>
    <w:p>
      <w:pPr>
        <w:pStyle w:val="V"/>
        <w:widowControl w:val="false"/>
        <w:spacing w:before="120" w:after="0"/>
        <w:ind w:left="1134" w:hanging="562"/>
        <w:rPr>
          <w:rFonts w:ascii="Calibri" w:hAnsi="Calibri" w:cs="Calibri" w:asciiTheme="minorHAnsi" w:cstheme="minorHAnsi" w:hAnsiTheme="minorHAnsi"/>
          <w:szCs w:val="22"/>
        </w:rPr>
      </w:pPr>
      <w:r>
        <w:rPr>
          <w:rFonts w:cs="Calibri" w:ascii="Calibri" w:hAnsi="Calibri" w:asciiTheme="minorHAnsi" w:cstheme="minorHAnsi" w:hAnsiTheme="minorHAnsi"/>
          <w:szCs w:val="22"/>
        </w:rPr>
        <w:t>a)</w:t>
        <w:tab/>
        <w:t xml:space="preserve">La quantité, la qualité, le prix et l'emballage ou le conditionnement des fournitures livrées par 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à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doivent être conformes à ceux prévus dans le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xml:space="preserve"> et dans le bon de commande concerné.</w:t>
      </w:r>
    </w:p>
    <w:p>
      <w:pPr>
        <w:pStyle w:val="V"/>
        <w:widowControl w:val="false"/>
        <w:spacing w:before="120" w:after="0"/>
        <w:ind w:left="1134" w:hanging="562"/>
        <w:rPr>
          <w:rFonts w:ascii="Calibri" w:hAnsi="Calibri" w:cs="Calibri" w:asciiTheme="minorHAnsi" w:cstheme="minorHAnsi" w:hAnsiTheme="minorHAnsi"/>
          <w:szCs w:val="22"/>
        </w:rPr>
      </w:pPr>
      <w:r>
        <w:rPr>
          <w:rFonts w:cs="Calibri" w:ascii="Calibri" w:hAnsi="Calibri" w:asciiTheme="minorHAnsi" w:cstheme="minorHAnsi" w:hAnsiTheme="minorHAnsi"/>
          <w:szCs w:val="22"/>
        </w:rPr>
        <w:t>b)</w:t>
        <w:tab/>
        <w:t>Les fournitures livrées doivent:</w:t>
      </w:r>
    </w:p>
    <w:p>
      <w:pPr>
        <w:pStyle w:val="V"/>
        <w:widowControl w:val="false"/>
        <w:spacing w:before="120" w:after="0"/>
        <w:ind w:left="1560" w:hanging="562"/>
        <w:rPr>
          <w:rFonts w:ascii="Calibri" w:hAnsi="Calibri" w:cs="Calibri" w:asciiTheme="minorHAnsi" w:cstheme="minorHAnsi" w:hAnsiTheme="minorHAnsi"/>
          <w:szCs w:val="22"/>
        </w:rPr>
      </w:pPr>
      <w:r>
        <w:rPr>
          <w:rFonts w:cs="Calibri" w:ascii="Calibri" w:hAnsi="Calibri" w:asciiTheme="minorHAnsi" w:cstheme="minorHAnsi" w:hAnsiTheme="minorHAnsi"/>
          <w:szCs w:val="22"/>
        </w:rPr>
        <w:t>1)</w:t>
        <w:tab/>
        <w:t xml:space="preserve">correspondre à la description donnée dans le cahier des charges (annexe I) et posséder les caractéristiques des fournitures présentées par 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à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sous forme d'échantillons ou de modèles;</w:t>
      </w:r>
    </w:p>
    <w:p>
      <w:pPr>
        <w:pStyle w:val="V"/>
        <w:widowControl w:val="false"/>
        <w:spacing w:before="120" w:after="0"/>
        <w:ind w:left="1560" w:hanging="562"/>
        <w:rPr>
          <w:rFonts w:ascii="Calibri" w:hAnsi="Calibri" w:cs="Calibri" w:asciiTheme="minorHAnsi" w:cstheme="minorHAnsi" w:hAnsiTheme="minorHAnsi"/>
          <w:szCs w:val="22"/>
        </w:rPr>
      </w:pPr>
      <w:r>
        <w:rPr>
          <w:rFonts w:cs="Calibri" w:ascii="Calibri" w:hAnsi="Calibri" w:asciiTheme="minorHAnsi" w:cstheme="minorHAnsi" w:hAnsiTheme="minorHAnsi"/>
          <w:szCs w:val="22"/>
        </w:rPr>
        <w:t>2)</w:t>
        <w:tab/>
        <w:t xml:space="preserve">être propres à tout usage spécial recherché par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qu'il a porté à la connaissance du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au moment de la conclusion du présent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xml:space="preserve"> et que 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a accepté ;</w:t>
      </w:r>
    </w:p>
    <w:p>
      <w:pPr>
        <w:pStyle w:val="V"/>
        <w:widowControl w:val="false"/>
        <w:spacing w:before="120" w:after="0"/>
        <w:ind w:left="1560" w:hanging="562"/>
        <w:rPr>
          <w:rFonts w:ascii="Calibri" w:hAnsi="Calibri" w:cs="Calibri" w:asciiTheme="minorHAnsi" w:cstheme="minorHAnsi" w:hAnsiTheme="minorHAnsi"/>
          <w:szCs w:val="22"/>
        </w:rPr>
      </w:pPr>
      <w:r>
        <w:rPr>
          <w:rFonts w:cs="Calibri" w:ascii="Calibri" w:hAnsi="Calibri" w:asciiTheme="minorHAnsi" w:cstheme="minorHAnsi" w:hAnsiTheme="minorHAnsi"/>
          <w:szCs w:val="22"/>
        </w:rPr>
        <w:t>3)</w:t>
        <w:tab/>
        <w:t>être propres aux usages auxquels servent habituellement les fournitures du même type ;</w:t>
      </w:r>
    </w:p>
    <w:p>
      <w:pPr>
        <w:pStyle w:val="V"/>
        <w:widowControl w:val="false"/>
        <w:spacing w:before="120" w:after="0"/>
        <w:ind w:left="1560" w:hanging="562"/>
        <w:rPr>
          <w:rFonts w:ascii="Calibri" w:hAnsi="Calibri" w:cs="Calibri" w:asciiTheme="minorHAnsi" w:cstheme="minorHAnsi" w:hAnsiTheme="minorHAnsi"/>
          <w:szCs w:val="22"/>
        </w:rPr>
      </w:pPr>
      <w:r>
        <w:rPr>
          <w:rFonts w:cs="Calibri" w:ascii="Calibri" w:hAnsi="Calibri" w:asciiTheme="minorHAnsi" w:cstheme="minorHAnsi" w:hAnsiTheme="minorHAnsi"/>
          <w:szCs w:val="22"/>
        </w:rPr>
        <w:t>4)</w:t>
        <w:tab/>
        <w:t xml:space="preserve">présenter la qualité et les prestations habituelles de fournitures de même type auxquelles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peut raisonnablement s'attendre, eu égard à la nature des fournitures et, le cas échéant, compte tenu des déclarations publiques faites sur leurs caractéristiques concrètes par 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par le producteur ou par son représentant, notamment dans la publicité ou sur l'étiquetage;</w:t>
      </w:r>
    </w:p>
    <w:p>
      <w:pPr>
        <w:pStyle w:val="V"/>
        <w:widowControl w:val="false"/>
        <w:spacing w:before="120" w:after="0"/>
        <w:ind w:left="1560" w:hanging="562"/>
        <w:rPr>
          <w:rFonts w:ascii="Calibri" w:hAnsi="Calibri" w:cs="Calibri" w:asciiTheme="minorHAnsi" w:cstheme="minorHAnsi" w:hAnsiTheme="minorHAnsi"/>
          <w:szCs w:val="22"/>
        </w:rPr>
      </w:pPr>
      <w:r>
        <w:rPr>
          <w:rFonts w:cs="Calibri" w:ascii="Calibri" w:hAnsi="Calibri" w:asciiTheme="minorHAnsi" w:cstheme="minorHAnsi" w:hAnsiTheme="minorHAnsi"/>
          <w:szCs w:val="22"/>
        </w:rPr>
        <w:t>5)</w:t>
        <w:tab/>
        <w:t>être emballées ou conditionnées selon le mode habituel pour les fournitures du même type ou, à défaut du mode habituel, d'une manière propre à les conserver et à les protéger.</w:t>
      </w:r>
    </w:p>
    <w:p>
      <w:pPr>
        <w:pStyle w:val="Titre2"/>
        <w:spacing w:before="120" w:after="60"/>
        <w:jc w:val="both"/>
        <w:rPr>
          <w:rFonts w:ascii="Calibri" w:hAnsi="Calibri" w:cs="Calibri" w:asciiTheme="minorHAnsi" w:cstheme="minorHAnsi" w:hAnsiTheme="minorHAnsi"/>
          <w:sz w:val="22"/>
          <w:szCs w:val="22"/>
        </w:rPr>
      </w:pPr>
      <w:bookmarkStart w:id="42" w:name="_Toc126921995"/>
      <w:r>
        <w:rPr>
          <w:rFonts w:cs="Calibri" w:ascii="Calibri" w:hAnsi="Calibri" w:asciiTheme="minorHAnsi" w:cstheme="minorHAnsi" w:hAnsiTheme="minorHAnsi"/>
          <w:sz w:val="22"/>
          <w:szCs w:val="22"/>
        </w:rPr>
        <w:t>Contrôle des exports</w:t>
      </w:r>
      <w:bookmarkEnd w:id="42"/>
    </w:p>
    <w:p>
      <w:pPr>
        <w:pStyle w:val="Normal"/>
        <w:ind w:left="567" w:hanging="0"/>
        <w:jc w:val="both"/>
        <w:rPr>
          <w:rFonts w:ascii="Calibri" w:hAnsi="Calibri" w:eastAsia="Times New Roman" w:cs="Calibri" w:asciiTheme="minorHAnsi" w:cstheme="minorHAnsi" w:hAnsiTheme="minorHAnsi"/>
          <w:sz w:val="22"/>
          <w:szCs w:val="22"/>
        </w:rPr>
      </w:pPr>
      <w:r>
        <w:rPr>
          <w:rFonts w:eastAsia="Times New Roman" w:cs="Calibri" w:ascii="Calibri" w:hAnsi="Calibri" w:asciiTheme="minorHAnsi" w:cstheme="minorHAnsi" w:hAnsi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pPr>
        <w:pStyle w:val="Titre2"/>
        <w:spacing w:before="240" w:after="60"/>
        <w:jc w:val="both"/>
        <w:rPr>
          <w:rFonts w:ascii="Calibri" w:hAnsi="Calibri" w:cs="Calibri" w:asciiTheme="minorHAnsi" w:cstheme="minorHAnsi" w:hAnsiTheme="minorHAnsi"/>
          <w:sz w:val="22"/>
          <w:szCs w:val="22"/>
        </w:rPr>
      </w:pPr>
      <w:bookmarkStart w:id="43" w:name="_Toc126921996"/>
      <w:r>
        <w:rPr>
          <w:rFonts w:cs="Calibri" w:ascii="Calibri" w:hAnsi="Calibri" w:asciiTheme="minorHAnsi" w:cstheme="minorHAnsi" w:hAnsiTheme="minorHAnsi"/>
          <w:sz w:val="22"/>
          <w:szCs w:val="22"/>
        </w:rPr>
        <w:t>Langue du contrat</w:t>
      </w:r>
      <w:bookmarkEnd w:id="43"/>
    </w:p>
    <w:p>
      <w:pPr>
        <w:pStyle w:val="Normal"/>
        <w:ind w:left="567" w:hanging="0"/>
        <w:rPr>
          <w:rFonts w:ascii="Calibri" w:hAnsi="Calibri" w:eastAsia="Times New Roman" w:cs="Calibri" w:asciiTheme="minorHAnsi" w:cstheme="minorHAnsi" w:hAnsiTheme="minorHAnsi"/>
          <w:sz w:val="22"/>
          <w:szCs w:val="22"/>
        </w:rPr>
      </w:pPr>
      <w:r>
        <w:rPr>
          <w:rFonts w:eastAsia="Times New Roman" w:cs="Calibri" w:ascii="Calibri" w:hAnsi="Calibri" w:asciiTheme="minorHAnsi" w:cstheme="minorHAnsi" w:hAnsiTheme="minorHAnsi"/>
          <w:sz w:val="22"/>
          <w:szCs w:val="22"/>
        </w:rPr>
        <w:t>Le présent document est établi en langue française, qui sera la langue faisant foi pour tout ce qui concerne la signification ou l’interprétation du Contrat à l’exclusion de toute autre langue.</w:t>
      </w:r>
    </w:p>
    <w:p>
      <w:pPr>
        <w:pStyle w:val="Titre2"/>
        <w:spacing w:before="120" w:after="60"/>
        <w:jc w:val="both"/>
        <w:rPr>
          <w:rFonts w:ascii="Calibri" w:hAnsi="Calibri" w:cs="Calibri" w:asciiTheme="minorHAnsi" w:cstheme="minorHAnsi" w:hAnsiTheme="minorHAnsi"/>
          <w:sz w:val="22"/>
          <w:szCs w:val="22"/>
        </w:rPr>
      </w:pPr>
      <w:bookmarkStart w:id="44" w:name="_Toc126921997"/>
      <w:bookmarkStart w:id="45" w:name="_Toc392669645"/>
      <w:r>
        <w:rPr>
          <w:rFonts w:cs="Calibri" w:ascii="Calibri" w:hAnsi="Calibri" w:asciiTheme="minorHAnsi" w:cstheme="minorHAnsi" w:hAnsiTheme="minorHAnsi"/>
          <w:sz w:val="22"/>
          <w:szCs w:val="22"/>
        </w:rPr>
        <w:t xml:space="preserve">Engagement du </w:t>
      </w:r>
      <w:bookmarkEnd w:id="45"/>
      <w:r>
        <w:rPr>
          <w:rFonts w:cs="Calibri" w:ascii="Calibri" w:hAnsi="Calibri" w:asciiTheme="minorHAnsi" w:cstheme="minorHAnsi" w:hAnsiTheme="minorHAnsi"/>
          <w:smallCaps/>
          <w:sz w:val="22"/>
          <w:szCs w:val="22"/>
        </w:rPr>
        <w:t>Contractant</w:t>
      </w:r>
      <w:bookmarkEnd w:id="44"/>
    </w:p>
    <w:p>
      <w:pPr>
        <w:pStyle w:val="U"/>
        <w:widowControl w:val="false"/>
        <w:spacing w:before="120" w:after="0"/>
        <w:ind w:left="567"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est tenu par une </w:t>
      </w:r>
      <w:r>
        <w:rPr>
          <w:rFonts w:cs="Calibri" w:ascii="Calibri" w:hAnsi="Calibri" w:asciiTheme="minorHAnsi" w:cstheme="minorHAnsi" w:hAnsiTheme="minorHAnsi"/>
          <w:szCs w:val="22"/>
          <w:u w:val="single"/>
        </w:rPr>
        <w:t>obligation de résultat</w:t>
      </w:r>
      <w:r>
        <w:rPr>
          <w:rFonts w:cs="Calibri" w:ascii="Calibri" w:hAnsi="Calibri" w:asciiTheme="minorHAnsi" w:cstheme="minorHAnsi" w:hAnsiTheme="minorHAnsi"/>
          <w:szCs w:val="22"/>
        </w:rPr>
        <w:t xml:space="preserve"> et s’engage à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se conformer au cahier des charges </w:t>
      </w:r>
      <w:r>
        <w:rPr>
          <w:rFonts w:cs="Calibri" w:ascii="Calibri" w:hAnsi="Calibri" w:asciiTheme="minorHAnsi" w:cstheme="minorHAnsi" w:hAnsiTheme="minorHAnsi"/>
          <w:smallCaps/>
          <w:szCs w:val="22"/>
        </w:rPr>
        <w:t>;</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signaler immédiatement à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par écrit toute communication ou instruction relative aux prestations qui lui parviendrait du </w:t>
      </w:r>
      <w:r>
        <w:rPr>
          <w:rFonts w:cs="Calibri" w:ascii="Calibri" w:hAnsi="Calibri" w:asciiTheme="minorHAnsi" w:cstheme="minorHAnsi" w:hAnsiTheme="minorHAnsi"/>
          <w:smallCaps/>
          <w:szCs w:val="22"/>
        </w:rPr>
        <w:t>Client</w:t>
      </w:r>
      <w:r>
        <w:rPr>
          <w:rFonts w:cs="Calibri" w:ascii="Calibri" w:hAnsi="Calibri" w:asciiTheme="minorHAnsi" w:cstheme="minorHAnsi" w:hAnsiTheme="minorHAnsi"/>
          <w:szCs w:val="22"/>
        </w:rPr>
        <w:t xml:space="preserve"> (pays ou administration bénéficiaire) ou d’un tiers, et à ne se conformer à ladite communication ou instruction qu’après entretien avec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et avoir reçu son accord écrit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signaler toute difficulté, de quelque nature que ce soit, qu’il serait susceptible de rencontrer dans l’exécution des obligations qui lui incombent au titre du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respecter les lois et règlements en vigueur dans le pays où sont réalisées les prestations et observer une attitude et un comportement à l’égard des tiers conformes aux intérêts d’</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de sorte qu’</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ne soit pas mise en cause à cet égard ni par le </w:t>
      </w:r>
      <w:r>
        <w:rPr>
          <w:rFonts w:cs="Calibri" w:ascii="Calibri" w:hAnsi="Calibri" w:asciiTheme="minorHAnsi" w:cstheme="minorHAnsi" w:hAnsiTheme="minorHAnsi"/>
          <w:smallCaps/>
          <w:szCs w:val="22"/>
        </w:rPr>
        <w:t>Client</w:t>
      </w:r>
      <w:r>
        <w:rPr>
          <w:rFonts w:cs="Calibri" w:ascii="Calibri" w:hAnsi="Calibri" w:asciiTheme="minorHAnsi" w:cstheme="minorHAnsi" w:hAnsiTheme="minorHAnsi"/>
          <w:szCs w:val="22"/>
        </w:rPr>
        <w:t>, ni par tout autre interlocuteur désigné par ce dernier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protéger au mieux les intérêts d’</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vis-à-vis du </w:t>
      </w:r>
      <w:r>
        <w:rPr>
          <w:rFonts w:cs="Calibri" w:ascii="Calibri" w:hAnsi="Calibri" w:asciiTheme="minorHAnsi" w:cstheme="minorHAnsi" w:hAnsiTheme="minorHAnsi"/>
          <w:smallCaps/>
          <w:szCs w:val="22"/>
        </w:rPr>
        <w:t>Client</w:t>
      </w:r>
      <w:r>
        <w:rPr>
          <w:rFonts w:cs="Calibri" w:ascii="Calibri" w:hAnsi="Calibri" w:asciiTheme="minorHAnsi" w:cstheme="minorHAnsi" w:hAnsiTheme="minorHAnsi"/>
          <w:szCs w:val="22"/>
        </w:rPr>
        <w:t>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se comporter en conseiller loyal vis-à-vis d’</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se présenter vis-à-vis du </w:t>
      </w:r>
      <w:r>
        <w:rPr>
          <w:rFonts w:cs="Calibri" w:ascii="Calibri" w:hAnsi="Calibri" w:asciiTheme="minorHAnsi" w:cstheme="minorHAnsi" w:hAnsiTheme="minorHAnsi"/>
          <w:smallCaps/>
          <w:szCs w:val="22"/>
        </w:rPr>
        <w:t>Client</w:t>
      </w:r>
      <w:r>
        <w:rPr>
          <w:rFonts w:cs="Calibri" w:ascii="Calibri" w:hAnsi="Calibri" w:asciiTheme="minorHAnsi" w:cstheme="minorHAnsi" w:hAnsiTheme="minorHAnsi"/>
          <w:szCs w:val="22"/>
        </w:rPr>
        <w:t xml:space="preserve">, des partenaires et des autorités locales comme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missionné par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w:t>
      </w:r>
    </w:p>
    <w:p>
      <w:pPr>
        <w:pStyle w:val="U"/>
        <w:widowControl w:val="false"/>
        <w:numPr>
          <w:ilvl w:val="0"/>
          <w:numId w:val="8"/>
        </w:numPr>
        <w:spacing w:before="60" w:after="0"/>
        <w:rPr>
          <w:rFonts w:ascii="Calibri" w:hAnsi="Calibri" w:cs="Calibri" w:asciiTheme="minorHAnsi" w:cstheme="minorHAnsi" w:hAnsiTheme="minorHAnsi"/>
          <w:szCs w:val="22"/>
        </w:rPr>
      </w:pPr>
      <w:r>
        <w:rPr>
          <w:rFonts w:cs="Calibri" w:ascii="Calibri" w:hAnsi="Calibri" w:asciiTheme="minorHAnsi" w:cstheme="minorHAnsi" w:hAnsiTheme="minorHAnsi"/>
          <w:szCs w:val="22"/>
        </w:rPr>
        <w:t>appliquer les engagements d’</w:t>
      </w:r>
      <w:r>
        <w:rPr>
          <w:rFonts w:cs="Calibri" w:ascii="Calibri" w:hAnsi="Calibri" w:asciiTheme="minorHAnsi" w:cstheme="minorHAnsi" w:hAnsiTheme="minorHAnsi"/>
          <w:smallCaps/>
          <w:szCs w:val="22"/>
        </w:rPr>
        <w:t xml:space="preserve">Expertise France </w:t>
      </w:r>
      <w:r>
        <w:rPr>
          <w:rFonts w:cs="Calibri" w:ascii="Calibri" w:hAnsi="Calibri" w:asciiTheme="minorHAnsi" w:cstheme="minorHAnsi" w:hAnsiTheme="minorHAnsi"/>
          <w:szCs w:val="22"/>
        </w:rPr>
        <w:t xml:space="preserve">exprimés dans sa Charte éthique jointe en annexe 5 du présent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w:t>
      </w:r>
    </w:p>
    <w:p>
      <w:pPr>
        <w:pStyle w:val="U"/>
        <w:widowControl w:val="false"/>
        <w:spacing w:before="120" w:after="0"/>
        <w:ind w:left="567"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Dans le cadre de l’exécution du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xml:space="preserve">, le </w:t>
      </w:r>
      <w:r>
        <w:rPr>
          <w:rFonts w:cs="Calibri" w:ascii="Calibri" w:hAnsi="Calibri" w:asciiTheme="minorHAnsi" w:cstheme="minorHAnsi" w:hAnsiTheme="minorHAnsi"/>
          <w:smallCaps/>
          <w:szCs w:val="22"/>
        </w:rPr>
        <w:t xml:space="preserve">Contractant </w:t>
      </w:r>
      <w:r>
        <w:rPr>
          <w:rFonts w:cs="Calibri" w:ascii="Calibri" w:hAnsi="Calibri" w:asciiTheme="minorHAnsi" w:cstheme="minorHAnsi" w:hAnsiTheme="minorHAnsi"/>
          <w:szCs w:val="22"/>
        </w:rPr>
        <w:t>s’engage</w:t>
      </w:r>
      <w:r>
        <w:rPr>
          <w:rFonts w:cs="Calibri" w:ascii="Calibri" w:hAnsi="Calibri" w:asciiTheme="minorHAnsi" w:cstheme="minorHAnsi" w:hAnsiTheme="minorHAnsi"/>
          <w:smallCaps/>
          <w:szCs w:val="22"/>
        </w:rPr>
        <w:t xml:space="preserve"> </w:t>
      </w:r>
      <w:r>
        <w:rPr>
          <w:rFonts w:cs="Calibri" w:ascii="Calibri" w:hAnsi="Calibri" w:asciiTheme="minorHAnsi" w:cstheme="minorHAnsi" w:hAnsiTheme="minorHAnsi"/>
          <w:szCs w:val="22"/>
        </w:rPr>
        <w:t>à</w:t>
      </w:r>
      <w:r>
        <w:rPr>
          <w:rFonts w:cs="Calibri" w:ascii="Calibri" w:hAnsi="Calibri" w:asciiTheme="minorHAnsi" w:cstheme="minorHAnsi" w:hAnsiTheme="minorHAnsi"/>
          <w:smallCaps/>
          <w:szCs w:val="22"/>
        </w:rPr>
        <w:t> </w:t>
      </w:r>
      <w:r>
        <w:rPr>
          <w:rFonts w:cs="Calibri" w:ascii="Calibri" w:hAnsi="Calibri" w:asciiTheme="minorHAnsi" w:cstheme="minorHAnsi" w:hAnsiTheme="minorHAnsi"/>
          <w:szCs w:val="22"/>
        </w:rPr>
        <w:t>:</w:t>
      </w:r>
    </w:p>
    <w:p>
      <w:pPr>
        <w:pStyle w:val="U"/>
        <w:widowControl w:val="false"/>
        <w:numPr>
          <w:ilvl w:val="0"/>
          <w:numId w:val="8"/>
        </w:numPr>
        <w:spacing w:before="120" w:after="0"/>
        <w:rPr>
          <w:rFonts w:ascii="Calibri" w:hAnsi="Calibri" w:cs="Calibri" w:asciiTheme="minorHAnsi" w:cstheme="minorHAnsi" w:hAnsiTheme="minorHAnsi"/>
          <w:szCs w:val="22"/>
        </w:rPr>
      </w:pPr>
      <w:r>
        <w:rPr>
          <w:rFonts w:cs="Calibri" w:ascii="Calibri" w:hAnsi="Calibri" w:asciiTheme="minorHAnsi" w:cstheme="minorHAnsi" w:hAnsiTheme="minorHAnsi"/>
          <w:szCs w:val="22"/>
        </w:rPr>
        <w:t>réaliser les prestations de façon diligente, efficace et économique, conformément aux techniques et pratiques généralement acceptées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utiliser des techniques modernes appropriées et procédés sûrs et efficaces.</w:t>
      </w:r>
    </w:p>
    <w:p>
      <w:pPr>
        <w:pStyle w:val="Titre2"/>
        <w:spacing w:before="120" w:after="60"/>
        <w:jc w:val="both"/>
        <w:rPr>
          <w:rFonts w:ascii="Calibri" w:hAnsi="Calibri" w:cs="Calibri" w:asciiTheme="minorHAnsi" w:cstheme="minorHAnsi" w:hAnsiTheme="minorHAnsi"/>
          <w:sz w:val="22"/>
          <w:szCs w:val="22"/>
        </w:rPr>
      </w:pPr>
      <w:bookmarkStart w:id="46" w:name="_Toc126921998"/>
      <w:bookmarkStart w:id="47" w:name="_Toc392669646"/>
      <w:r>
        <w:rPr>
          <w:rFonts w:cs="Calibri" w:ascii="Calibri" w:hAnsi="Calibri" w:asciiTheme="minorHAnsi" w:cstheme="minorHAnsi" w:hAnsiTheme="minorHAnsi"/>
          <w:sz w:val="22"/>
          <w:szCs w:val="22"/>
        </w:rPr>
        <w:t>Confidentialité</w:t>
      </w:r>
      <w:bookmarkEnd w:id="46"/>
      <w:bookmarkEnd w:id="47"/>
    </w:p>
    <w:p>
      <w:pPr>
        <w:pStyle w:val="U"/>
        <w:widowControl w:val="false"/>
        <w:spacing w:before="120" w:after="0"/>
        <w:ind w:left="567"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Le </w:t>
      </w:r>
      <w:r>
        <w:rPr>
          <w:rFonts w:cs="Calibri" w:ascii="Calibri" w:hAnsi="Calibri" w:asciiTheme="minorHAnsi" w:cstheme="minorHAnsi" w:hAnsiTheme="minorHAnsi"/>
          <w:smallCaps/>
          <w:szCs w:val="22"/>
        </w:rPr>
        <w:t xml:space="preserve">Contractant </w:t>
      </w:r>
      <w:r>
        <w:rPr>
          <w:rFonts w:cs="Calibri" w:ascii="Calibri" w:hAnsi="Calibri" w:asciiTheme="minorHAnsi" w:cstheme="minorHAnsi" w:hAnsiTheme="minorHAnsi"/>
          <w:szCs w:val="22"/>
        </w:rPr>
        <w:t xml:space="preserve">tiendra pour privé et confidentiel tous les documents et informations reçus ou portés à sa connaissance dans le cadre du </w:t>
      </w:r>
      <w:r>
        <w:rPr>
          <w:rFonts w:cs="Calibri" w:ascii="Calibri" w:hAnsi="Calibri" w:asciiTheme="minorHAnsi" w:cstheme="minorHAnsi" w:hAnsiTheme="minorHAnsi"/>
          <w:smallCaps/>
          <w:szCs w:val="22"/>
        </w:rPr>
        <w:t>Projet</w:t>
      </w:r>
      <w:r>
        <w:rPr>
          <w:rFonts w:cs="Calibri" w:ascii="Calibri" w:hAnsi="Calibri" w:asciiTheme="minorHAnsi" w:cstheme="minorHAnsi" w:hAnsiTheme="minorHAnsi"/>
          <w:szCs w:val="22"/>
        </w:rPr>
        <w:t xml:space="preserve">. Il conservera leur caractère secret  ne les utilisera pas à d’autres fins que l’exécution du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w:t>
      </w:r>
    </w:p>
    <w:p>
      <w:pPr>
        <w:pStyle w:val="Normal"/>
        <w:ind w:firstLine="567"/>
        <w:jc w:val="both"/>
        <w:rPr>
          <w:rFonts w:ascii="Calibri" w:hAnsi="Calibri" w:eastAsia="Times New Roman" w:cs="Calibri" w:asciiTheme="minorHAnsi" w:cstheme="minorHAnsi" w:hAnsiTheme="minorHAnsi"/>
          <w:sz w:val="22"/>
          <w:szCs w:val="22"/>
        </w:rPr>
      </w:pPr>
      <w:r>
        <w:rPr>
          <w:rFonts w:eastAsia="Times New Roman" w:cs="Calibri" w:ascii="Calibri" w:hAnsi="Calibri" w:asciiTheme="minorHAnsi" w:cstheme="minorHAnsi" w:hAnsiTheme="minorHAnsi"/>
          <w:sz w:val="22"/>
          <w:szCs w:val="22"/>
        </w:rPr>
        <w:t xml:space="preserve">A ce titre, le </w:t>
      </w:r>
      <w:r>
        <w:rPr>
          <w:rFonts w:eastAsia="Times New Roman" w:cs="Calibri" w:ascii="Calibri" w:hAnsi="Calibri" w:asciiTheme="minorHAnsi" w:cstheme="minorHAnsi" w:hAnsiTheme="minorHAnsi"/>
          <w:smallCaps/>
          <w:sz w:val="22"/>
          <w:szCs w:val="22"/>
        </w:rPr>
        <w:t>Contractant</w:t>
      </w:r>
      <w:r>
        <w:rPr>
          <w:rFonts w:eastAsia="Times New Roman" w:cs="Calibri" w:ascii="Calibri" w:hAnsi="Calibri" w:asciiTheme="minorHAnsi" w:cstheme="minorHAnsi" w:hAnsiTheme="minorHAnsi"/>
          <w:sz w:val="22"/>
          <w:szCs w:val="22"/>
        </w:rPr>
        <w:t xml:space="preserve"> s’engage à :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Protéger et garder comme telles les informations considérées ou présentées comme confidentielles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Traiter les informations confidentielles reçues avec le même degré de précaution et de protection que celui accordé à ses propres informations confidentielles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ne révéler les informations confidentielles qu’à son personnel et aux tiers impliqués dans l’exécution du Contrat qu’après avoir sollicité l’accord écrit, exprès et préalable d’</w:t>
      </w:r>
      <w:r>
        <w:rPr>
          <w:rFonts w:cs="Calibri" w:ascii="Calibri" w:hAnsi="Calibri" w:asciiTheme="minorHAnsi" w:cstheme="minorHAnsi" w:hAnsiTheme="minorHAnsi"/>
          <w:smallCaps/>
          <w:szCs w:val="22"/>
        </w:rPr>
        <w:t>Expertise France </w:t>
      </w:r>
      <w:r>
        <w:rPr>
          <w:rFonts w:cs="Calibri" w:ascii="Calibri" w:hAnsi="Calibri" w:asciiTheme="minorHAnsi" w:cstheme="minorHAnsi" w:hAnsiTheme="minorHAnsi"/>
          <w:szCs w:val="22"/>
        </w:rPr>
        <w:t>;</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prendre toutes les dispositions nécessaires pour que son personnel et les tiers impliqués dans l’exécution du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qui auront connaissance d’informations confidentielles, s’engagent à traiter ces Informations avec le même degré de confidentialité que celui résultant de la présente clause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Rappeler, le cas échéant, le caractère confidentiel des informations confidentielles à son personnel et aux tiers impliqués dans l’exécution du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dès la communication de ces informations ;</w:t>
      </w:r>
    </w:p>
    <w:p>
      <w:pPr>
        <w:pStyle w:val="U"/>
        <w:widowControl w:val="false"/>
        <w:numPr>
          <w:ilvl w:val="0"/>
          <w:numId w:val="8"/>
        </w:numPr>
        <w:spacing w:before="60" w:after="0"/>
        <w:ind w:left="1423"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rappeler le caractère confidentiel des informations confidentielles avant toute réunion au cours de laquelle des informations confidentielles seront communiquées.</w:t>
      </w:r>
    </w:p>
    <w:p>
      <w:pPr>
        <w:pStyle w:val="U"/>
        <w:widowControl w:val="false"/>
        <w:spacing w:before="120" w:after="0"/>
        <w:ind w:left="567"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Le </w:t>
      </w:r>
      <w:r>
        <w:rPr>
          <w:rFonts w:cs="Calibri" w:ascii="Calibri" w:hAnsi="Calibri" w:asciiTheme="minorHAnsi" w:cstheme="minorHAnsi" w:hAnsiTheme="minorHAnsi"/>
          <w:smallCaps/>
          <w:szCs w:val="22"/>
        </w:rPr>
        <w:t xml:space="preserve">Contractant </w:t>
      </w:r>
      <w:r>
        <w:rPr>
          <w:rFonts w:cs="Calibri" w:ascii="Calibri" w:hAnsi="Calibri" w:asciiTheme="minorHAnsi" w:cstheme="minorHAnsi" w:hAnsiTheme="minorHAnsi"/>
          <w:szCs w:val="22"/>
        </w:rPr>
        <w:t xml:space="preserve">ne pourra, sauf dans la mesure nécessaire aux fins de la réalisation des prestations, divulguer aucun élément du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xml:space="preserve"> sans le consentement écrit préalable de l’autre partie.</w:t>
      </w:r>
    </w:p>
    <w:p>
      <w:pPr>
        <w:pStyle w:val="Titre2"/>
        <w:spacing w:before="120" w:after="60"/>
        <w:jc w:val="both"/>
        <w:rPr>
          <w:rFonts w:ascii="Calibri" w:hAnsi="Calibri" w:cs="Calibri" w:asciiTheme="minorHAnsi" w:cstheme="minorHAnsi" w:hAnsiTheme="minorHAnsi"/>
          <w:sz w:val="22"/>
          <w:szCs w:val="22"/>
        </w:rPr>
      </w:pPr>
      <w:bookmarkStart w:id="48" w:name="_Toc126922000"/>
      <w:bookmarkStart w:id="49" w:name="_Toc392669649"/>
      <w:r>
        <w:rPr>
          <w:rFonts w:cs="Calibri" w:ascii="Calibri" w:hAnsi="Calibri" w:asciiTheme="minorHAnsi" w:cstheme="minorHAnsi" w:hAnsiTheme="minorHAnsi"/>
          <w:sz w:val="22"/>
          <w:szCs w:val="22"/>
        </w:rPr>
        <w:t>Assurance</w:t>
      </w:r>
      <w:bookmarkEnd w:id="48"/>
      <w:bookmarkEnd w:id="49"/>
    </w:p>
    <w:p>
      <w:pPr>
        <w:pStyle w:val="U"/>
        <w:widowControl w:val="false"/>
        <w:rPr>
          <w:rFonts w:ascii="Calibri" w:hAnsi="Calibri" w:cs="Calibri" w:asciiTheme="minorHAnsi" w:cstheme="minorHAnsi" w:hAnsiTheme="minorHAnsi"/>
          <w:szCs w:val="22"/>
          <w:u w:val="single"/>
        </w:rPr>
      </w:pPr>
      <w:r>
        <w:rPr>
          <w:rFonts w:cs="Calibri" w:ascii="Calibri" w:hAnsi="Calibri" w:asciiTheme="minorHAnsi" w:cstheme="minorHAnsi" w:hAnsiTheme="minorHAnsi"/>
          <w:szCs w:val="22"/>
        </w:rPr>
        <w:t xml:space="preserve">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pPr>
        <w:pStyle w:val="U"/>
        <w:widowControl w:val="false"/>
        <w:rPr>
          <w:rFonts w:ascii="Calibri" w:hAnsi="Calibri" w:cs="Calibri" w:asciiTheme="minorHAnsi" w:cstheme="minorHAnsi" w:hAnsiTheme="minorHAnsi"/>
          <w:szCs w:val="22"/>
        </w:rPr>
      </w:pPr>
      <w:r>
        <w:rPr>
          <w:rFonts w:cs="Calibri" w:cstheme="minorHAnsi" w:ascii="Calibri" w:hAnsi="Calibri"/>
          <w:szCs w:val="22"/>
        </w:rPr>
      </w:r>
    </w:p>
    <w:p>
      <w:pPr>
        <w:pStyle w:val="V"/>
        <w:widowControl w:val="false"/>
        <w:ind w:left="562" w:hanging="0"/>
        <w:rPr>
          <w:rFonts w:ascii="Calibri" w:hAnsi="Calibri" w:cs="Calibri" w:asciiTheme="minorHAnsi" w:cstheme="minorHAnsi" w:hAnsiTheme="minorHAnsi"/>
          <w:smallCaps/>
          <w:szCs w:val="22"/>
        </w:rPr>
      </w:pPr>
      <w:r>
        <w:rPr>
          <w:rFonts w:cs="Calibri" w:ascii="Calibri" w:hAnsi="Calibri" w:asciiTheme="minorHAnsi" w:cstheme="minorHAnsi" w:hAnsiTheme="minorHAnsi"/>
          <w:szCs w:val="22"/>
        </w:rPr>
        <w:t xml:space="preserve">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cs="Calibri" w:ascii="Calibri" w:hAnsi="Calibri" w:asciiTheme="minorHAnsi" w:cstheme="minorHAnsi" w:hAnsiTheme="minorHAnsi"/>
          <w:smallCaps/>
          <w:szCs w:val="22"/>
        </w:rPr>
        <w:t>.</w:t>
      </w:r>
    </w:p>
    <w:p>
      <w:pPr>
        <w:pStyle w:val="V"/>
        <w:widowControl w:val="false"/>
        <w:ind w:left="562" w:hanging="0"/>
        <w:rPr>
          <w:rFonts w:ascii="Calibri" w:hAnsi="Calibri" w:cs="Calibri" w:asciiTheme="minorHAnsi" w:cstheme="minorHAnsi" w:hAnsiTheme="minorHAnsi"/>
          <w:smallCaps/>
          <w:szCs w:val="22"/>
        </w:rPr>
      </w:pPr>
      <w:r>
        <w:rPr>
          <w:rFonts w:cs="Calibri" w:cstheme="minorHAnsi" w:ascii="Calibri" w:hAnsi="Calibri"/>
          <w:smallCaps/>
          <w:szCs w:val="22"/>
        </w:rPr>
      </w:r>
    </w:p>
    <w:p>
      <w:pPr>
        <w:pStyle w:val="V"/>
        <w:widowControl w:val="false"/>
        <w:ind w:left="562" w:hanging="0"/>
        <w:rPr>
          <w:rFonts w:ascii="Calibri" w:hAnsi="Calibri" w:cs="Calibri" w:asciiTheme="minorHAnsi" w:cstheme="minorHAnsi" w:hAnsiTheme="minorHAnsi"/>
          <w:smallCaps/>
          <w:szCs w:val="22"/>
        </w:rPr>
      </w:pPr>
      <w:r>
        <w:rPr>
          <w:rFonts w:cs="Calibri" w:ascii="Calibri" w:hAnsi="Calibri" w:asciiTheme="minorHAnsi" w:cstheme="minorHAnsi" w:hAnsiTheme="minorHAnsi"/>
          <w:szCs w:val="22"/>
        </w:rPr>
        <w:t xml:space="preserve">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doit être en mesure de fournir à la première demande d</w:t>
      </w:r>
      <w:r>
        <w:rPr>
          <w:rFonts w:cs="Calibri" w:ascii="Calibri" w:hAnsi="Calibri" w:asciiTheme="minorHAnsi" w:cstheme="minorHAnsi" w:hAnsiTheme="minorHAnsi"/>
          <w:smallCaps/>
          <w:szCs w:val="22"/>
        </w:rPr>
        <w:t xml:space="preserve">’Expertise France </w:t>
      </w:r>
      <w:r>
        <w:rPr>
          <w:rFonts w:cs="Calibri" w:ascii="Calibri" w:hAnsi="Calibri" w:asciiTheme="minorHAnsi" w:cstheme="minorHAnsi" w:hAnsiTheme="minorHAnsi"/>
          <w:szCs w:val="22"/>
        </w:rPr>
        <w:t>les attestations prouvant la souscription par ses soins des assurances susmentionnées</w:t>
      </w:r>
      <w:r>
        <w:rPr>
          <w:rFonts w:cs="Calibri" w:ascii="Calibri" w:hAnsi="Calibri" w:asciiTheme="minorHAnsi" w:cstheme="minorHAnsi" w:hAnsiTheme="minorHAnsi"/>
          <w:smallCaps/>
          <w:szCs w:val="22"/>
        </w:rPr>
        <w:t>.</w:t>
      </w:r>
    </w:p>
    <w:p>
      <w:pPr>
        <w:pStyle w:val="Titre2"/>
        <w:spacing w:before="240" w:after="60"/>
        <w:jc w:val="both"/>
        <w:rPr>
          <w:rFonts w:ascii="Calibri" w:hAnsi="Calibri" w:cs="Calibri" w:asciiTheme="minorHAnsi" w:cstheme="minorHAnsi" w:hAnsiTheme="minorHAnsi"/>
          <w:sz w:val="22"/>
          <w:szCs w:val="22"/>
        </w:rPr>
      </w:pPr>
      <w:bookmarkStart w:id="50" w:name="_Toc126922001"/>
      <w:bookmarkStart w:id="51" w:name="_Toc525912441"/>
      <w:bookmarkStart w:id="52" w:name="_Ref464060009"/>
      <w:r>
        <w:rPr>
          <w:rFonts w:cs="Calibri" w:ascii="Calibri" w:hAnsi="Calibri" w:asciiTheme="minorHAnsi" w:cstheme="minorHAnsi" w:hAnsiTheme="minorHAnsi"/>
          <w:sz w:val="22"/>
          <w:szCs w:val="22"/>
        </w:rPr>
        <w:t>Point de contact et communication</w:t>
      </w:r>
      <w:bookmarkEnd w:id="50"/>
      <w:bookmarkEnd w:id="51"/>
      <w:bookmarkEnd w:id="52"/>
    </w:p>
    <w:p>
      <w:pPr>
        <w:pStyle w:val="U"/>
        <w:widowControl w:val="false"/>
        <w:spacing w:before="120" w:after="0"/>
        <w:ind w:left="561"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Tout avis ou communication entre les </w:t>
      </w:r>
      <w:r>
        <w:rPr>
          <w:rFonts w:cs="Calibri" w:ascii="Calibri" w:hAnsi="Calibri" w:asciiTheme="minorHAnsi" w:cstheme="minorHAnsi" w:hAnsiTheme="minorHAnsi"/>
          <w:smallCaps/>
          <w:szCs w:val="22"/>
        </w:rPr>
        <w:t>Parties</w:t>
      </w:r>
      <w:r>
        <w:rPr>
          <w:rFonts w:cs="Calibri" w:ascii="Calibri" w:hAnsi="Calibri" w:asciiTheme="minorHAnsi" w:cstheme="minorHAnsi" w:hAnsiTheme="minorHAnsi"/>
          <w:szCs w:val="22"/>
        </w:rPr>
        <w:t xml:space="preserve"> qui interviendra au titre </w:t>
      </w:r>
      <w:r>
        <w:rPr>
          <w:rFonts w:cs="Calibri" w:ascii="Calibri" w:hAnsi="Calibri" w:asciiTheme="minorHAnsi" w:cstheme="minorHAnsi" w:hAnsiTheme="minorHAnsi"/>
          <w:bCs/>
          <w:szCs w:val="22"/>
        </w:rPr>
        <w:t xml:space="preserve">du </w:t>
      </w:r>
      <w:r>
        <w:rPr>
          <w:rFonts w:cs="Calibri" w:ascii="Calibri" w:hAnsi="Calibri" w:asciiTheme="minorHAnsi" w:cstheme="minorHAnsi" w:hAnsiTheme="minorHAnsi"/>
          <w:bCs/>
          <w:smallCaps/>
          <w:szCs w:val="22"/>
        </w:rPr>
        <w:t>Contrat</w:t>
      </w:r>
      <w:r>
        <w:rPr>
          <w:rFonts w:cs="Calibri" w:ascii="Calibri" w:hAnsi="Calibri" w:asciiTheme="minorHAnsi" w:cstheme="minorHAnsi" w:hAnsiTheme="minorHAnsi"/>
          <w:szCs w:val="22"/>
        </w:rPr>
        <w:t xml:space="preserve"> devra se faire sous forme écrite, soit par échange de courriers électroniques soit par lettre recommandée avec accusé de réception (cette seconde forme étant prescrite dans certains cas par le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et sera réputé valablement fait à compter de sa réception par le destinataire.</w:t>
      </w:r>
    </w:p>
    <w:p>
      <w:pPr>
        <w:pStyle w:val="U"/>
        <w:widowControl w:val="false"/>
        <w:spacing w:before="120" w:after="120"/>
        <w:ind w:left="561"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Toute la correspondance devra être adressée, tous frais de port payés, aux adresses suivantes :</w:t>
      </w:r>
    </w:p>
    <w:p>
      <w:pPr>
        <w:pStyle w:val="U"/>
        <w:widowControl w:val="false"/>
        <w:spacing w:before="120" w:after="120"/>
        <w:ind w:left="561" w:hanging="0"/>
        <w:rPr>
          <w:rFonts w:ascii="Calibri" w:hAnsi="Calibri" w:cs="Calibri" w:asciiTheme="minorHAnsi" w:cstheme="minorHAnsi" w:hAnsiTheme="minorHAnsi"/>
          <w:szCs w:val="22"/>
        </w:rPr>
      </w:pPr>
      <w:r>
        <w:rPr>
          <w:rFonts w:cs="Calibri" w:cstheme="minorHAnsi" w:ascii="Calibri" w:hAnsi="Calibri"/>
          <w:szCs w:val="22"/>
        </w:rPr>
      </w:r>
    </w:p>
    <w:p>
      <w:pPr>
        <w:pStyle w:val="U"/>
        <w:widowControl w:val="false"/>
        <w:spacing w:before="120" w:after="120"/>
        <w:ind w:left="561" w:hanging="0"/>
        <w:rPr>
          <w:rFonts w:ascii="Calibri" w:hAnsi="Calibri" w:cs="Calibri" w:asciiTheme="minorHAnsi" w:cstheme="minorHAnsi" w:hAnsiTheme="minorHAnsi"/>
          <w:szCs w:val="22"/>
        </w:rPr>
      </w:pPr>
      <w:r>
        <w:rPr>
          <w:rFonts w:cs="Calibri" w:cstheme="minorHAnsi" w:ascii="Calibri" w:hAnsi="Calibri"/>
          <w:szCs w:val="22"/>
        </w:rPr>
      </w:r>
    </w:p>
    <w:tbl>
      <w:tblPr>
        <w:tblStyle w:val="Grilledutableau"/>
        <w:tblW w:w="8744" w:type="dxa"/>
        <w:jc w:val="left"/>
        <w:tblInd w:w="992" w:type="dxa"/>
        <w:tblLayout w:type="fixed"/>
        <w:tblCellMar>
          <w:top w:w="0" w:type="dxa"/>
          <w:left w:w="108" w:type="dxa"/>
          <w:bottom w:w="0" w:type="dxa"/>
          <w:right w:w="108" w:type="dxa"/>
        </w:tblCellMar>
        <w:tblLook w:firstRow="1" w:noVBand="1" w:lastRow="0" w:firstColumn="1" w:lastColumn="0" w:noHBand="0" w:val="04a0"/>
      </w:tblPr>
      <w:tblGrid>
        <w:gridCol w:w="4371"/>
        <w:gridCol w:w="4372"/>
      </w:tblGrid>
      <w:tr>
        <w:trPr/>
        <w:tc>
          <w:tcPr>
            <w:tcW w:w="4371" w:type="dxa"/>
            <w:tcBorders/>
            <w:vAlign w:val="center"/>
          </w:tcPr>
          <w:p>
            <w:pPr>
              <w:pStyle w:val="W"/>
              <w:widowControl w:val="false"/>
              <w:suppressAutoHyphens w:val="true"/>
              <w:spacing w:beforeAutospacing="1" w:after="0"/>
              <w:rPr>
                <w:rFonts w:ascii="Calibri" w:hAnsi="Calibri" w:cs="Calibri" w:asciiTheme="minorHAnsi" w:cstheme="minorHAnsi" w:hAnsiTheme="minorHAnsi"/>
                <w:szCs w:val="22"/>
              </w:rPr>
            </w:pPr>
            <w:r>
              <w:rPr>
                <w:rFonts w:cs="Calibri" w:ascii="Calibri" w:hAnsi="Calibri" w:cstheme="minorHAnsi"/>
                <w:kern w:val="0"/>
                <w:szCs w:val="22"/>
                <w:lang w:val="fr-FR" w:eastAsia="fr-FR" w:bidi="ar-SA"/>
              </w:rPr>
              <w:t xml:space="preserve">Pour </w:t>
            </w:r>
            <w:r>
              <w:rPr>
                <w:rFonts w:cs="Calibri" w:ascii="Calibri" w:hAnsi="Calibri" w:cstheme="minorHAnsi"/>
                <w:smallCaps/>
                <w:kern w:val="0"/>
                <w:szCs w:val="22"/>
                <w:lang w:val="fr-FR" w:eastAsia="fr-FR" w:bidi="ar-SA"/>
              </w:rPr>
              <w:t>Expertise France </w:t>
            </w:r>
            <w:r>
              <w:rPr>
                <w:rFonts w:cs="Calibri" w:ascii="Calibri" w:hAnsi="Calibri" w:cstheme="minorHAnsi"/>
                <w:kern w:val="0"/>
                <w:szCs w:val="22"/>
                <w:lang w:val="fr-FR" w:eastAsia="fr-FR" w:bidi="ar-SA"/>
              </w:rPr>
              <w:t>:</w:t>
            </w:r>
          </w:p>
        </w:tc>
        <w:tc>
          <w:tcPr>
            <w:tcW w:w="4372" w:type="dxa"/>
            <w:tcBorders/>
            <w:vAlign w:val="center"/>
          </w:tcPr>
          <w:p>
            <w:pPr>
              <w:pStyle w:val="Normal"/>
              <w:widowControl w:val="false"/>
              <w:suppressAutoHyphens w:val="true"/>
              <w:spacing w:lineRule="auto" w:line="240" w:before="0" w:after="0"/>
              <w:jc w:val="both"/>
              <w:rPr>
                <w:rFonts w:ascii="Calibri" w:hAnsi="Calibri" w:cs="Calibri" w:asciiTheme="minorHAnsi" w:cstheme="minorHAnsi" w:hAnsiTheme="minorHAnsi"/>
                <w:sz w:val="22"/>
                <w:szCs w:val="22"/>
              </w:rPr>
            </w:pPr>
            <w:r>
              <w:rPr>
                <w:rFonts w:eastAsia="Times" w:cs="Calibri" w:ascii="Calibri" w:hAnsi="Calibri" w:cstheme="minorHAnsi"/>
                <w:kern w:val="0"/>
                <w:sz w:val="22"/>
                <w:szCs w:val="22"/>
                <w:lang w:val="fr-FR" w:eastAsia="fr-FR" w:bidi="ar-SA"/>
              </w:rPr>
              <w:t>Khaled SENATOR</w:t>
            </w:r>
          </w:p>
          <w:p>
            <w:pPr>
              <w:pStyle w:val="Normal"/>
              <w:widowControl w:val="false"/>
              <w:suppressAutoHyphens w:val="true"/>
              <w:spacing w:lineRule="auto" w:line="240" w:before="0" w:after="0"/>
              <w:jc w:val="both"/>
              <w:rPr/>
            </w:pPr>
            <w:r>
              <w:rPr>
                <w:rStyle w:val="LienInternet"/>
                <w:rFonts w:eastAsia="Times" w:cs="Calibri" w:ascii="Calibri" w:hAnsi="Calibri" w:asciiTheme="minorHAnsi" w:cstheme="minorHAnsi" w:hAnsiTheme="minorHAnsi"/>
                <w:kern w:val="0"/>
                <w:sz w:val="22"/>
                <w:szCs w:val="22"/>
                <w:lang w:val="fr-FR" w:eastAsia="fr-FR" w:bidi="ar-SA"/>
              </w:rPr>
              <w:t>khaled.senator</w:t>
            </w:r>
            <w:hyperlink r:id="rId12">
              <w:r>
                <w:rPr>
                  <w:rStyle w:val="LienInternet"/>
                  <w:rFonts w:eastAsia="Times" w:cs="Calibri" w:ascii="Calibri" w:hAnsi="Calibri" w:asciiTheme="minorHAnsi" w:cstheme="minorHAnsi" w:hAnsiTheme="minorHAnsi"/>
                  <w:kern w:val="0"/>
                  <w:sz w:val="22"/>
                  <w:szCs w:val="22"/>
                  <w:lang w:val="fr-FR" w:eastAsia="fr-FR" w:bidi="ar-SA"/>
                </w:rPr>
                <w:t>@expertisefrance.fr</w:t>
              </w:r>
            </w:hyperlink>
          </w:p>
          <w:p>
            <w:pPr>
              <w:pStyle w:val="Normal"/>
              <w:widowControl w:val="false"/>
              <w:suppressAutoHyphens w:val="true"/>
              <w:spacing w:lineRule="auto" w:line="240" w:before="0" w:after="0"/>
              <w:jc w:val="both"/>
              <w:rPr>
                <w:rFonts w:ascii="Calibri" w:hAnsi="Calibri" w:cs="Calibri" w:asciiTheme="minorHAnsi" w:cstheme="minorHAnsi" w:hAnsiTheme="minorHAnsi"/>
                <w:sz w:val="22"/>
                <w:szCs w:val="22"/>
              </w:rPr>
            </w:pPr>
            <w:r>
              <w:rPr>
                <w:rFonts w:eastAsia="Times" w:cs="Calibri" w:ascii="Calibri" w:hAnsi="Calibri" w:cstheme="minorHAnsi"/>
                <w:kern w:val="0"/>
                <w:sz w:val="22"/>
                <w:szCs w:val="22"/>
                <w:lang w:val="fr-FR" w:eastAsia="fr-FR" w:bidi="ar-SA"/>
              </w:rPr>
              <w:t>Hervé HERRY</w:t>
            </w:r>
          </w:p>
          <w:p>
            <w:pPr>
              <w:pStyle w:val="Normal"/>
              <w:widowControl w:val="false"/>
              <w:suppressAutoHyphens w:val="true"/>
              <w:spacing w:lineRule="auto" w:line="240" w:before="0" w:after="0"/>
              <w:jc w:val="both"/>
              <w:rPr/>
            </w:pPr>
            <w:r>
              <w:rPr>
                <w:rStyle w:val="LienInternet"/>
                <w:rFonts w:eastAsia="Times" w:cs="Calibri" w:ascii="Calibri" w:hAnsi="Calibri" w:asciiTheme="minorHAnsi" w:cstheme="minorHAnsi" w:hAnsiTheme="minorHAnsi"/>
                <w:kern w:val="0"/>
                <w:sz w:val="22"/>
                <w:szCs w:val="22"/>
                <w:lang w:val="fr-FR" w:eastAsia="fr-FR" w:bidi="ar-SA"/>
              </w:rPr>
              <w:t>herve.herry@dgfip.finances.gouv.fr</w:t>
            </w:r>
          </w:p>
          <w:p>
            <w:pPr>
              <w:pStyle w:val="Normal"/>
              <w:widowControl w:val="false"/>
              <w:suppressAutoHyphens w:val="true"/>
              <w:spacing w:lineRule="auto" w:line="240" w:before="0" w:after="0"/>
              <w:jc w:val="both"/>
              <w:rPr>
                <w:rFonts w:ascii="Calibri" w:hAnsi="Calibri" w:cs="Calibri" w:asciiTheme="minorHAnsi" w:cstheme="minorHAnsi" w:hAnsiTheme="minorHAnsi"/>
                <w:sz w:val="22"/>
                <w:szCs w:val="22"/>
              </w:rPr>
            </w:pPr>
            <w:r>
              <w:rPr>
                <w:rFonts w:eastAsia="Times" w:cs="Calibri" w:ascii="Calibri" w:hAnsi="Calibri" w:cstheme="minorHAnsi"/>
                <w:kern w:val="0"/>
                <w:sz w:val="22"/>
                <w:szCs w:val="22"/>
                <w:lang w:val="fr-FR" w:eastAsia="fr-FR" w:bidi="ar-SA"/>
              </w:rPr>
              <w:t>Hindou BA</w:t>
            </w:r>
          </w:p>
          <w:p>
            <w:pPr>
              <w:pStyle w:val="Normal"/>
              <w:widowControl w:val="false"/>
              <w:suppressAutoHyphens w:val="true"/>
              <w:spacing w:lineRule="auto" w:line="240" w:before="0" w:after="0"/>
              <w:jc w:val="both"/>
              <w:rPr>
                <w:rFonts w:ascii="Calibri" w:hAnsi="Calibri" w:cs="Calibri"/>
                <w:sz w:val="22"/>
                <w:szCs w:val="22"/>
                <w:highlight w:val="yellow"/>
              </w:rPr>
            </w:pPr>
            <w:hyperlink r:id="rId13">
              <w:r>
                <w:rPr>
                  <w:rStyle w:val="LienInternet"/>
                  <w:rFonts w:eastAsia="Times" w:cs="Calibri" w:ascii="Calibri" w:hAnsi="Calibri" w:asciiTheme="minorHAnsi" w:cstheme="minorHAnsi" w:hAnsiTheme="minorHAnsi"/>
                  <w:smallCaps/>
                  <w:kern w:val="0"/>
                  <w:sz w:val="22"/>
                  <w:szCs w:val="22"/>
                  <w:lang w:val="fr-FR" w:eastAsia="fr-FR" w:bidi="ar-SA"/>
                </w:rPr>
                <w:t>hindou.ba@expertisefrance.fr</w:t>
              </w:r>
            </w:hyperlink>
          </w:p>
        </w:tc>
      </w:tr>
      <w:tr>
        <w:trPr/>
        <w:tc>
          <w:tcPr>
            <w:tcW w:w="4371" w:type="dxa"/>
            <w:tcBorders/>
            <w:vAlign w:val="center"/>
          </w:tcPr>
          <w:p>
            <w:pPr>
              <w:pStyle w:val="W"/>
              <w:widowControl w:val="false"/>
              <w:suppressAutoHyphens w:val="true"/>
              <w:spacing w:beforeAutospacing="1" w:after="0"/>
              <w:rPr>
                <w:rFonts w:ascii="Calibri" w:hAnsi="Calibri" w:cs="Calibri" w:asciiTheme="minorHAnsi" w:cstheme="minorHAnsi" w:hAnsiTheme="minorHAnsi"/>
                <w:szCs w:val="22"/>
              </w:rPr>
            </w:pPr>
            <w:r>
              <w:rPr>
                <w:rFonts w:cs="Calibri" w:ascii="Calibri" w:hAnsi="Calibri" w:cstheme="minorHAnsi"/>
                <w:kern w:val="0"/>
                <w:szCs w:val="22"/>
                <w:lang w:val="fr-FR" w:eastAsia="fr-FR" w:bidi="ar-SA"/>
              </w:rPr>
              <w:t xml:space="preserve">Pour le </w:t>
            </w:r>
            <w:r>
              <w:rPr>
                <w:rFonts w:cs="Calibri" w:ascii="Calibri" w:hAnsi="Calibri" w:cstheme="minorHAnsi"/>
                <w:smallCaps/>
                <w:kern w:val="0"/>
                <w:szCs w:val="22"/>
                <w:lang w:val="fr-FR" w:eastAsia="fr-FR" w:bidi="ar-SA"/>
              </w:rPr>
              <w:t>Contractant </w:t>
            </w:r>
            <w:r>
              <w:rPr>
                <w:rFonts w:cs="Calibri" w:ascii="Calibri" w:hAnsi="Calibri" w:cstheme="minorHAnsi"/>
                <w:kern w:val="0"/>
                <w:szCs w:val="22"/>
                <w:lang w:val="fr-FR" w:eastAsia="fr-FR" w:bidi="ar-SA"/>
              </w:rPr>
              <w:t>:</w:t>
            </w:r>
          </w:p>
        </w:tc>
        <w:tc>
          <w:tcPr>
            <w:tcW w:w="4372" w:type="dxa"/>
            <w:tcBorders/>
            <w:vAlign w:val="center"/>
          </w:tcPr>
          <w:p>
            <w:pPr>
              <w:pStyle w:val="W"/>
              <w:widowControl w:val="false"/>
              <w:suppressAutoHyphens w:val="true"/>
              <w:spacing w:beforeAutospacing="1" w:after="0"/>
              <w:rPr>
                <w:rFonts w:ascii="Calibri" w:hAnsi="Calibri" w:cs="Calibri" w:asciiTheme="minorHAnsi" w:cstheme="minorHAnsi" w:hAnsiTheme="minorHAnsi"/>
                <w:szCs w:val="22"/>
              </w:rPr>
            </w:pPr>
            <w:r>
              <w:rPr>
                <w:rFonts w:eastAsia="Calibri" w:cs="Calibri" w:ascii="Calibri" w:hAnsi="Calibri" w:cstheme="minorHAnsi"/>
                <w:kern w:val="0"/>
                <w:szCs w:val="22"/>
                <w:lang w:val="fr-FR" w:eastAsia="fr-FR" w:bidi="ar-SA"/>
              </w:rPr>
              <w:t xml:space="preserve">A renseigner par le </w:t>
            </w:r>
            <w:r>
              <w:rPr>
                <w:rFonts w:eastAsia="Calibri" w:cs="Calibri" w:ascii="Calibri" w:hAnsi="Calibri" w:cstheme="minorHAnsi"/>
                <w:smallCaps/>
                <w:kern w:val="0"/>
                <w:szCs w:val="22"/>
                <w:lang w:val="fr-FR" w:eastAsia="fr-FR" w:bidi="ar-SA"/>
              </w:rPr>
              <w:t>Contractant</w:t>
            </w:r>
          </w:p>
        </w:tc>
      </w:tr>
    </w:tbl>
    <w:p>
      <w:pPr>
        <w:pStyle w:val="V"/>
        <w:widowControl w:val="false"/>
        <w:spacing w:before="120" w:after="0"/>
        <w:ind w:left="561"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Chaque </w:t>
      </w:r>
      <w:r>
        <w:rPr>
          <w:rFonts w:cs="Calibri" w:ascii="Calibri" w:hAnsi="Calibri" w:asciiTheme="minorHAnsi" w:cstheme="minorHAnsi" w:hAnsiTheme="minorHAnsi"/>
          <w:smallCaps/>
          <w:szCs w:val="22"/>
        </w:rPr>
        <w:t>Partie</w:t>
      </w:r>
      <w:r>
        <w:rPr>
          <w:rFonts w:cs="Calibri" w:ascii="Calibri" w:hAnsi="Calibri" w:asciiTheme="minorHAnsi" w:cstheme="minorHAnsi" w:hAnsiTheme="minorHAnsi"/>
          <w:szCs w:val="22"/>
        </w:rPr>
        <w:t xml:space="preserve"> pourra modifier à tout moment ses contacts en informant par écrit l’autre </w:t>
      </w:r>
      <w:r>
        <w:rPr>
          <w:rFonts w:cs="Calibri" w:ascii="Calibri" w:hAnsi="Calibri" w:asciiTheme="minorHAnsi" w:cstheme="minorHAnsi" w:hAnsiTheme="minorHAnsi"/>
          <w:smallCaps/>
          <w:szCs w:val="22"/>
        </w:rPr>
        <w:t>Partie</w:t>
      </w:r>
      <w:r>
        <w:rPr>
          <w:rFonts w:cs="Calibri" w:ascii="Calibri" w:hAnsi="Calibri" w:asciiTheme="minorHAnsi" w:cstheme="minorHAnsi" w:hAnsiTheme="minorHAnsi"/>
          <w:szCs w:val="22"/>
        </w:rPr>
        <w:t xml:space="preserve"> de ce changement.</w:t>
      </w:r>
    </w:p>
    <w:p>
      <w:pPr>
        <w:pStyle w:val="Titre2"/>
        <w:spacing w:before="120" w:after="60"/>
        <w:jc w:val="both"/>
        <w:rPr>
          <w:rFonts w:ascii="Calibri" w:hAnsi="Calibri" w:cs="Calibri" w:asciiTheme="minorHAnsi" w:cstheme="minorHAnsi" w:hAnsiTheme="minorHAnsi"/>
          <w:sz w:val="22"/>
          <w:szCs w:val="22"/>
        </w:rPr>
      </w:pPr>
      <w:bookmarkStart w:id="53" w:name="_Toc126922002"/>
      <w:r>
        <w:rPr>
          <w:rFonts w:cs="Calibri" w:ascii="Calibri" w:hAnsi="Calibri" w:asciiTheme="minorHAnsi" w:cstheme="minorHAnsi" w:hAnsiTheme="minorHAnsi"/>
          <w:sz w:val="22"/>
          <w:szCs w:val="22"/>
        </w:rPr>
        <w:t>Engagement contre la déforestation</w:t>
      </w:r>
      <w:bookmarkEnd w:id="53"/>
    </w:p>
    <w:p>
      <w:pPr>
        <w:pStyle w:val="Normal"/>
        <w:spacing w:lineRule="atLeast" w:line="260" w:before="0" w:after="0"/>
        <w:ind w:left="567" w:right="278" w:hanging="0"/>
        <w:contextualSpacing/>
        <w:jc w:val="both"/>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 xml:space="preserve">Dans le cadre de la politique de lutte contre la déforestation importée (SNDI), et dans l’hypothèse de l’usage de matières premières ou de produits transformés, le </w:t>
      </w:r>
      <w:r>
        <w:rPr>
          <w:rFonts w:eastAsia="Times New Roman" w:cs="Calibri" w:ascii="Calibri" w:hAnsi="Calibri" w:asciiTheme="minorHAnsi" w:cstheme="minorHAnsi" w:hAnsiTheme="minorHAnsi"/>
          <w:smallCaps/>
          <w:sz w:val="22"/>
        </w:rPr>
        <w:t>Contractant</w:t>
      </w:r>
      <w:r>
        <w:rPr>
          <w:rFonts w:eastAsia="Calibri" w:cs="Calibri" w:ascii="Calibri" w:hAnsi="Calibri" w:asciiTheme="minorHAnsi" w:cstheme="minorHAnsi" w:hAnsiTheme="minorHAnsi"/>
          <w:sz w:val="22"/>
          <w:szCs w:val="22"/>
          <w:lang w:eastAsia="en-US"/>
        </w:rPr>
        <w:t xml:space="preserve"> s’engage à évaluer précisément les quantités véritablement nécessaires et à étudier les alternatives aux produits à risque listés ci-dessous : </w:t>
      </w:r>
    </w:p>
    <w:p>
      <w:pPr>
        <w:pStyle w:val="ListParagraph"/>
        <w:numPr>
          <w:ilvl w:val="0"/>
          <w:numId w:val="20"/>
        </w:numPr>
        <w:spacing w:lineRule="atLeast" w:line="260" w:before="0" w:after="200"/>
        <w:ind w:left="851" w:hanging="284"/>
        <w:contextualSpacing/>
        <w:jc w:val="both"/>
        <w:rPr>
          <w:rFonts w:ascii="Calibri" w:hAnsi="Calibri" w:eastAsia="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viande ;</w:t>
      </w:r>
    </w:p>
    <w:p>
      <w:pPr>
        <w:pStyle w:val="ListParagraph"/>
        <w:numPr>
          <w:ilvl w:val="0"/>
          <w:numId w:val="20"/>
        </w:numPr>
        <w:spacing w:lineRule="atLeast" w:line="260" w:before="0" w:after="200"/>
        <w:ind w:left="851" w:hanging="284"/>
        <w:contextualSpacing/>
        <w:jc w:val="both"/>
        <w:rPr>
          <w:rFonts w:ascii="Calibri" w:hAnsi="Calibri" w:eastAsia="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œufs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produits laitiers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plats cuisinés, margarine, pâtes à tartiner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chaussures en cuir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sellerie automobile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produits de ménage et d’entretien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agrocarburants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bois d’œuvre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mobilier en bois massif ou particules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combustibles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papier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carton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textile ;</w:t>
      </w:r>
    </w:p>
    <w:p>
      <w:pPr>
        <w:pStyle w:val="ListParagraph"/>
        <w:numPr>
          <w:ilvl w:val="0"/>
          <w:numId w:val="20"/>
        </w:numPr>
        <w:spacing w:lineRule="atLeast" w:line="260" w:before="200" w:after="200"/>
        <w:ind w:left="851" w:hanging="284"/>
        <w:contextualSpacing/>
        <w:jc w:val="both"/>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café, chocolat ;</w:t>
      </w:r>
    </w:p>
    <w:p>
      <w:pPr>
        <w:pStyle w:val="ListParagraph"/>
        <w:numPr>
          <w:ilvl w:val="0"/>
          <w:numId w:val="20"/>
        </w:numPr>
        <w:spacing w:lineRule="atLeast" w:line="260" w:before="200" w:after="200"/>
        <w:ind w:left="851" w:hanging="284"/>
        <w:contextualSpacing/>
        <w:jc w:val="both"/>
        <w:rPr>
          <w:rFonts w:ascii="Calibri" w:hAnsi="Calibri" w:asciiTheme="minorHAnsi" w:hAnsiTheme="minorHAnsi"/>
          <w:sz w:val="22"/>
          <w:szCs w:val="22"/>
        </w:rPr>
      </w:pPr>
      <w:r>
        <w:rPr>
          <w:rFonts w:eastAsia="Calibri" w:cs="Calibri" w:ascii="Calibri" w:hAnsi="Calibri" w:asciiTheme="minorHAnsi" w:cstheme="minorHAnsi" w:hAnsiTheme="minorHAnsi"/>
          <w:sz w:val="22"/>
          <w:szCs w:val="22"/>
          <w:lang w:eastAsia="en-US"/>
        </w:rPr>
        <w:t>fruits exotiques ;</w:t>
      </w:r>
    </w:p>
    <w:p>
      <w:pPr>
        <w:pStyle w:val="ListParagraph"/>
        <w:numPr>
          <w:ilvl w:val="0"/>
          <w:numId w:val="20"/>
        </w:numPr>
        <w:spacing w:lineRule="atLeast" w:line="260" w:before="200" w:after="0"/>
        <w:ind w:left="851" w:hanging="284"/>
        <w:contextualSpacing/>
        <w:jc w:val="both"/>
        <w:rPr>
          <w:rFonts w:ascii="Calibri" w:hAnsi="Calibri" w:asciiTheme="minorHAnsi" w:hAnsiTheme="minorHAnsi"/>
          <w:sz w:val="22"/>
          <w:szCs w:val="22"/>
        </w:rPr>
      </w:pPr>
      <w:r>
        <w:rPr>
          <w:rFonts w:eastAsia="Calibri" w:cs="Calibri" w:ascii="Calibri" w:hAnsi="Calibri" w:asciiTheme="minorHAnsi" w:cstheme="minorHAnsi" w:hAnsiTheme="minorHAnsi"/>
          <w:sz w:val="22"/>
          <w:szCs w:val="22"/>
          <w:lang w:eastAsia="en-US"/>
        </w:rPr>
        <w:t>électronique.</w:t>
      </w:r>
    </w:p>
    <w:p>
      <w:pPr>
        <w:pStyle w:val="V"/>
        <w:widowControl w:val="false"/>
        <w:spacing w:before="120" w:after="0"/>
        <w:ind w:left="561" w:hanging="0"/>
        <w:rPr>
          <w:rFonts w:ascii="Calibri" w:hAnsi="Calibri" w:cs="Calibri" w:asciiTheme="minorHAnsi" w:cstheme="minorHAnsi" w:hAnsiTheme="minorHAnsi"/>
          <w:szCs w:val="22"/>
        </w:rPr>
      </w:pPr>
      <w:r>
        <w:rPr>
          <w:rFonts w:ascii="Calibri" w:hAnsi="Calibri" w:asciiTheme="minorHAnsi" w:hAnsiTheme="minorHAnsi"/>
          <w:szCs w:val="22"/>
        </w:rPr>
        <w:t>Pour plus d’informations, le guide </w:t>
      </w:r>
      <w:r>
        <w:rPr>
          <w:rFonts w:ascii="Calibri" w:hAnsi="Calibri" w:asciiTheme="minorHAnsi" w:hAnsiTheme="minorHAnsi"/>
          <w:i/>
          <w:szCs w:val="22"/>
        </w:rPr>
        <w:t>S’engager dans une politique d’achat public « Zéro déforestation »</w:t>
      </w:r>
      <w:r>
        <w:rPr>
          <w:rFonts w:ascii="Calibri" w:hAnsi="Calibri" w:asciiTheme="minorHAnsi" w:hAnsiTheme="minorHAnsi"/>
          <w:szCs w:val="22"/>
        </w:rPr>
        <w:t xml:space="preserve"> est accessible à l’adresse </w:t>
      </w:r>
      <w:r>
        <w:rPr>
          <w:rFonts w:cs="Calibri" w:ascii="Calibri" w:hAnsi="Calibri" w:asciiTheme="minorHAnsi" w:cstheme="minorHAnsi" w:hAnsiTheme="minorHAnsi"/>
          <w:szCs w:val="22"/>
        </w:rPr>
        <w:t>électronique</w:t>
      </w:r>
      <w:r>
        <w:rPr>
          <w:rFonts w:ascii="Calibri" w:hAnsi="Calibri" w:asciiTheme="minorHAnsi" w:hAnsiTheme="minorHAnsi"/>
          <w:szCs w:val="22"/>
        </w:rPr>
        <w:t> suivante : </w:t>
      </w:r>
      <w:hyperlink r:id="rId14" w:tgtFrame="https://www.ecologie.gouv.fr/sites/default/files/Guide_politique_achat_public_zero_deforestation.pdf">
        <w:r>
          <w:rPr>
            <w:rStyle w:val="LienInternet"/>
            <w:rFonts w:ascii="Calibri" w:hAnsi="Calibri" w:asciiTheme="minorHAnsi" w:hAnsiTheme="minorHAnsi"/>
            <w:szCs w:val="22"/>
          </w:rPr>
          <w:t>https://www.ecologie.gouv.fr/sites/default/files/Guide_politique_achat_public_zero_deforestation.pdf</w:t>
        </w:r>
      </w:hyperlink>
    </w:p>
    <w:p>
      <w:pPr>
        <w:pStyle w:val="V"/>
        <w:widowControl w:val="false"/>
        <w:numPr>
          <w:ilvl w:val="0"/>
          <w:numId w:val="6"/>
        </w:numPr>
        <w:tabs>
          <w:tab w:val="clear" w:pos="708"/>
          <w:tab w:val="left" w:pos="1276" w:leader="none"/>
        </w:tabs>
        <w:spacing w:before="600" w:after="240"/>
        <w:ind w:left="357" w:hanging="357"/>
        <w:outlineLvl w:val="0"/>
        <w:rPr>
          <w:rFonts w:ascii="Calibri" w:hAnsi="Calibri" w:asciiTheme="minorHAnsi" w:hAnsiTheme="minorHAnsi"/>
          <w:b/>
          <w:b/>
          <w:caps/>
          <w:sz w:val="24"/>
          <w:u w:val="single"/>
        </w:rPr>
      </w:pPr>
      <w:bookmarkStart w:id="54" w:name="_Toc126922003"/>
      <w:r>
        <w:rPr>
          <w:rFonts w:ascii="Calibri" w:hAnsi="Calibri" w:asciiTheme="minorHAnsi" w:hAnsiTheme="minorHAnsi"/>
          <w:b/>
          <w:caps/>
          <w:sz w:val="24"/>
          <w:u w:val="single"/>
        </w:rPr>
        <w:t>Clause de réexamen</w:t>
      </w:r>
      <w:bookmarkEnd w:id="54"/>
    </w:p>
    <w:p>
      <w:pPr>
        <w:pStyle w:val="U"/>
        <w:widowControl w:val="false"/>
        <w:spacing w:before="120" w:after="0"/>
        <w:ind w:left="561" w:hanging="0"/>
        <w:rPr>
          <w:rFonts w:ascii="Calibri" w:hAnsi="Calibri" w:cs="Arial" w:asciiTheme="minorHAnsi" w:hAnsiTheme="minorHAnsi"/>
          <w:szCs w:val="22"/>
        </w:rPr>
      </w:pPr>
      <w:r>
        <w:rPr>
          <w:rFonts w:cs="Arial" w:ascii="Calibri" w:hAnsi="Calibri" w:asciiTheme="minorHAnsi" w:hAnsiTheme="minorHAnsi"/>
          <w:szCs w:val="22"/>
        </w:rPr>
        <w:t xml:space="preserve">En application des articles R.2194-1 et suivants du code de la commande publique, </w:t>
      </w:r>
      <w:r>
        <w:rPr>
          <w:rFonts w:cs="Arial" w:ascii="Calibri" w:hAnsi="Calibri" w:asciiTheme="minorHAnsi" w:hAnsiTheme="minorHAnsi"/>
          <w:smallCaps/>
          <w:szCs w:val="22"/>
        </w:rPr>
        <w:t>Expertise France</w:t>
      </w:r>
      <w:r>
        <w:rPr>
          <w:rFonts w:cs="Arial" w:ascii="Calibri" w:hAnsi="Calibri" w:asciiTheme="minorHAnsi" w:hAnsiTheme="minorHAnsi"/>
          <w:szCs w:val="22"/>
        </w:rPr>
        <w:t xml:space="preserve"> peut apporter les modifications aux dispositions du présent contrat dans les conditions suivantes : </w:t>
      </w:r>
    </w:p>
    <w:p>
      <w:pPr>
        <w:pStyle w:val="U"/>
        <w:widowControl w:val="false"/>
        <w:numPr>
          <w:ilvl w:val="0"/>
          <w:numId w:val="15"/>
        </w:numPr>
        <w:spacing w:before="120" w:after="0"/>
        <w:rPr>
          <w:rFonts w:ascii="Calibri" w:hAnsi="Calibri" w:asciiTheme="minorHAnsi" w:hAnsiTheme="minorHAnsi"/>
        </w:rPr>
      </w:pPr>
      <w:r>
        <w:rPr>
          <w:rFonts w:cs="Arial" w:ascii="Calibri" w:hAnsi="Calibri"/>
          <w:szCs w:val="22"/>
        </w:rPr>
        <w:t xml:space="preserve">La substitution d’un nouveau bordereau des prix en cas de suppression, de modifications ou d’ajouts de références du bordereau des prix initiaux sous réserve de l’acceptation par </w:t>
      </w:r>
      <w:r>
        <w:rPr>
          <w:rFonts w:cs="Arial" w:ascii="Calibri" w:hAnsi="Calibri"/>
          <w:smallCaps/>
          <w:szCs w:val="22"/>
        </w:rPr>
        <w:t>Expertise France</w:t>
      </w:r>
      <w:r>
        <w:rPr>
          <w:rFonts w:cs="Arial" w:ascii="Calibri" w:hAnsi="Calibri"/>
          <w:szCs w:val="22"/>
        </w:rPr>
        <w:t>;</w:t>
      </w:r>
    </w:p>
    <w:p>
      <w:pPr>
        <w:pStyle w:val="U"/>
        <w:widowControl w:val="false"/>
        <w:numPr>
          <w:ilvl w:val="0"/>
          <w:numId w:val="15"/>
        </w:numPr>
        <w:spacing w:before="120" w:after="0"/>
        <w:rPr>
          <w:rFonts w:ascii="Calibri" w:hAnsi="Calibri" w:asciiTheme="minorHAnsi" w:hAnsiTheme="minorHAnsi"/>
        </w:rPr>
      </w:pPr>
      <w:r>
        <w:rPr>
          <w:rFonts w:cs="Arial" w:ascii="Calibri" w:hAnsi="Calibri"/>
          <w:szCs w:val="22"/>
        </w:rPr>
        <w:t>Exemple 2 : La mise à jour d’éléments techniques (précisions sur les livrables, définition techniques fabricants, fiches techniques matériels, évolution des notices…)].</w:t>
      </w:r>
    </w:p>
    <w:p>
      <w:pPr>
        <w:pStyle w:val="U"/>
        <w:widowControl w:val="false"/>
        <w:spacing w:before="120" w:after="0"/>
        <w:ind w:left="561" w:hanging="0"/>
        <w:rPr>
          <w:rFonts w:ascii="Calibri" w:hAnsi="Calibri" w:cs="Arial" w:asciiTheme="minorHAnsi" w:hAnsiTheme="minorHAnsi"/>
          <w:szCs w:val="22"/>
        </w:rPr>
      </w:pPr>
      <w:r>
        <w:rPr>
          <w:rFonts w:cs="Arial" w:ascii="Calibri" w:hAnsi="Calibri" w:asciiTheme="minorHAnsi" w:hAnsiTheme="minorHAnsi"/>
          <w:szCs w:val="22"/>
        </w:rPr>
        <w:t xml:space="preserve">Ces modifications sont notifiées au </w:t>
      </w:r>
      <w:r>
        <w:rPr>
          <w:rFonts w:cs="Arial" w:ascii="Calibri" w:hAnsi="Calibri" w:asciiTheme="minorHAnsi" w:hAnsiTheme="minorHAnsi"/>
          <w:smallCaps/>
          <w:szCs w:val="22"/>
        </w:rPr>
        <w:t>Contractant</w:t>
      </w:r>
      <w:r>
        <w:rPr>
          <w:rFonts w:cs="Arial" w:ascii="Calibri" w:hAnsi="Calibri" w:asciiTheme="minorHAnsi" w:hAnsiTheme="minorHAnsi"/>
          <w:szCs w:val="22"/>
        </w:rPr>
        <w:t xml:space="preserve"> : par simple échange de courrier </w:t>
      </w:r>
      <w:r>
        <w:rPr>
          <w:rFonts w:cs="Arial" w:ascii="Calibri" w:hAnsi="Calibri" w:asciiTheme="minorHAnsi" w:hAnsiTheme="minorHAnsi"/>
          <w:i/>
          <w:szCs w:val="22"/>
        </w:rPr>
        <w:t>via</w:t>
      </w:r>
      <w:r>
        <w:rPr>
          <w:rFonts w:cs="Arial" w:ascii="Calibri" w:hAnsi="Calibri" w:asciiTheme="minorHAnsi" w:hAnsiTheme="minorHAnsi"/>
          <w:szCs w:val="22"/>
        </w:rPr>
        <w:t xml:space="preserve"> la plateforme sécurisée PLACE, où par tout moyen défini par </w:t>
      </w:r>
      <w:r>
        <w:rPr>
          <w:rFonts w:cs="Arial" w:ascii="Calibri" w:hAnsi="Calibri" w:asciiTheme="minorHAnsi" w:hAnsiTheme="minorHAnsi"/>
          <w:smallCaps/>
          <w:szCs w:val="22"/>
        </w:rPr>
        <w:t>Expertise France</w:t>
      </w:r>
      <w:r>
        <w:rPr>
          <w:rFonts w:cs="Arial" w:ascii="Calibri" w:hAnsi="Calibri" w:asciiTheme="minorHAnsi" w:hAnsiTheme="minorHAnsi"/>
          <w:szCs w:val="22"/>
        </w:rPr>
        <w:t xml:space="preserve"> et permettant de garantir la traçabilité des échanges. Toute modification subsantielle du contrat sera effectué par avenant.</w:t>
      </w:r>
    </w:p>
    <w:p>
      <w:pPr>
        <w:pStyle w:val="V"/>
        <w:widowControl w:val="false"/>
        <w:numPr>
          <w:ilvl w:val="0"/>
          <w:numId w:val="6"/>
        </w:numPr>
        <w:tabs>
          <w:tab w:val="clear" w:pos="708"/>
          <w:tab w:val="left" w:pos="1276" w:leader="none"/>
        </w:tabs>
        <w:spacing w:before="600" w:after="240"/>
        <w:ind w:left="357" w:hanging="357"/>
        <w:outlineLvl w:val="0"/>
        <w:rPr>
          <w:rFonts w:ascii="Calibri" w:hAnsi="Calibri" w:asciiTheme="minorHAnsi" w:hAnsiTheme="minorHAnsi"/>
          <w:b/>
          <w:b/>
          <w:caps/>
          <w:sz w:val="24"/>
          <w:u w:val="single"/>
        </w:rPr>
      </w:pPr>
      <w:bookmarkStart w:id="55" w:name="_Toc126922004"/>
      <w:bookmarkStart w:id="56" w:name="_Toc70411395"/>
      <w:r>
        <w:rPr>
          <w:rFonts w:ascii="Calibri" w:hAnsi="Calibri" w:asciiTheme="minorHAnsi" w:hAnsiTheme="minorHAnsi"/>
          <w:b/>
          <w:caps/>
          <w:sz w:val="24"/>
          <w:u w:val="single"/>
        </w:rPr>
        <w:t>RÉalisation de prestations similaires</w:t>
      </w:r>
      <w:bookmarkEnd w:id="55"/>
      <w:bookmarkEnd w:id="56"/>
    </w:p>
    <w:p>
      <w:pPr>
        <w:pStyle w:val="Normal"/>
        <w:widowControl w:val="false"/>
        <w:spacing w:lineRule="auto" w:line="240" w:before="120" w:after="0"/>
        <w:ind w:left="561" w:hanging="0"/>
        <w:jc w:val="both"/>
        <w:rPr>
          <w:rFonts w:ascii="Calibri" w:hAnsi="Calibri" w:eastAsia="Times New Roman" w:cs="Arial" w:asciiTheme="minorHAnsi" w:hAnsiTheme="minorHAnsi"/>
          <w:sz w:val="22"/>
        </w:rPr>
      </w:pPr>
      <w:r>
        <w:rPr>
          <w:rFonts w:eastAsia="Times New Roman" w:cs="Arial" w:ascii="Calibri" w:hAnsi="Calibri" w:asciiTheme="minorHAnsi" w:hAnsiTheme="minorHAnsi"/>
          <w:sz w:val="22"/>
        </w:rPr>
        <w:t xml:space="preserve">En application de l’article R.2122-7 du code de la commande publique, le </w:t>
      </w:r>
      <w:r>
        <w:rPr>
          <w:rFonts w:eastAsia="Times New Roman" w:cs="Arial" w:ascii="Calibri" w:hAnsi="Calibri" w:asciiTheme="minorHAnsi" w:hAnsiTheme="minorHAnsi"/>
          <w:smallCaps/>
          <w:sz w:val="22"/>
        </w:rPr>
        <w:t>Contractant</w:t>
      </w:r>
      <w:r>
        <w:rPr>
          <w:rFonts w:eastAsia="Times New Roman" w:cs="Arial" w:ascii="Calibri" w:hAnsi="Calibri" w:asciiTheme="minorHAnsi" w:hAnsiTheme="minorHAnsi"/>
          <w:sz w:val="22"/>
        </w:rPr>
        <w:t xml:space="preserve"> pourra se voir confier, sans publicité ni mise en concurrence, un contrat portant sur la réalisation de prestations similaires.</w:t>
      </w:r>
    </w:p>
    <w:p>
      <w:pPr>
        <w:pStyle w:val="V"/>
        <w:widowControl w:val="false"/>
        <w:numPr>
          <w:ilvl w:val="0"/>
          <w:numId w:val="6"/>
        </w:numPr>
        <w:tabs>
          <w:tab w:val="clear" w:pos="708"/>
          <w:tab w:val="left" w:pos="1276" w:leader="none"/>
        </w:tabs>
        <w:spacing w:before="600" w:after="240"/>
        <w:ind w:left="357" w:hanging="357"/>
        <w:outlineLvl w:val="0"/>
        <w:rPr>
          <w:rFonts w:ascii="Calibri" w:hAnsi="Calibri" w:asciiTheme="minorHAnsi" w:hAnsiTheme="minorHAnsi"/>
          <w:b/>
          <w:b/>
          <w:caps/>
          <w:sz w:val="24"/>
          <w:u w:val="single"/>
        </w:rPr>
      </w:pPr>
      <w:bookmarkStart w:id="57" w:name="_Toc126922005"/>
      <w:r>
        <w:rPr>
          <w:rFonts w:ascii="Calibri" w:hAnsi="Calibri" w:asciiTheme="minorHAnsi" w:hAnsiTheme="minorHAnsi"/>
          <w:b/>
          <w:caps/>
          <w:sz w:val="24"/>
          <w:u w:val="single"/>
        </w:rPr>
        <w:t>pÉnalitÉs</w:t>
      </w:r>
      <w:bookmarkEnd w:id="57"/>
    </w:p>
    <w:p>
      <w:pPr>
        <w:pStyle w:val="U"/>
        <w:widowControl w:val="false"/>
        <w:rPr>
          <w:rFonts w:ascii="Calibri" w:hAnsi="Calibri" w:cs="Arial" w:asciiTheme="minorHAnsi" w:hAnsiTheme="minorHAnsi"/>
          <w:szCs w:val="22"/>
        </w:rPr>
      </w:pPr>
      <w:r>
        <w:rPr>
          <w:rFonts w:cs="Arial" w:ascii="Calibri" w:hAnsi="Calibri" w:asciiTheme="minorHAnsi" w:hAnsiTheme="minorHAnsi"/>
          <w:szCs w:val="22"/>
        </w:rPr>
        <w:t>Le montant des pénalités sera appliqué dans le calcul du solde des versements dus au titre du ou des poste(s) concerné(s).</w:t>
      </w:r>
    </w:p>
    <w:p>
      <w:pPr>
        <w:pStyle w:val="Titre2"/>
        <w:spacing w:before="120" w:after="60"/>
        <w:jc w:val="both"/>
        <w:rPr>
          <w:rFonts w:ascii="Calibri" w:hAnsi="Calibri" w:asciiTheme="minorHAnsi" w:hAnsiTheme="minorHAnsi"/>
          <w:sz w:val="22"/>
          <w:szCs w:val="22"/>
        </w:rPr>
      </w:pPr>
      <w:bookmarkStart w:id="58" w:name="_Toc126922006"/>
      <w:r>
        <w:rPr>
          <w:rFonts w:ascii="Calibri" w:hAnsi="Calibri" w:asciiTheme="minorHAnsi" w:hAnsiTheme="minorHAnsi"/>
          <w:sz w:val="22"/>
          <w:szCs w:val="22"/>
        </w:rPr>
        <w:t>Pénalités sur livrables documentaires périodiques</w:t>
      </w:r>
      <w:bookmarkEnd w:id="58"/>
    </w:p>
    <w:p>
      <w:pPr>
        <w:pStyle w:val="U"/>
        <w:widowControl w:val="false"/>
        <w:rPr>
          <w:rFonts w:ascii="Calibri" w:hAnsi="Calibri" w:cs="Arial" w:asciiTheme="minorHAnsi" w:hAnsiTheme="minorHAnsi"/>
          <w:szCs w:val="22"/>
        </w:rPr>
      </w:pPr>
      <w:r>
        <w:rPr>
          <w:rFonts w:cs="Arial" w:ascii="Calibri" w:hAnsi="Calibri" w:asciiTheme="minorHAnsi" w:hAnsiTheme="minorHAnsi"/>
          <w:szCs w:val="22"/>
        </w:rPr>
        <w:t xml:space="preserve">Par dérogation au CCAG, les pénalités sont fixées forfaitairement à 50€ net par jour de retard de remise des livrables périodiques attendus désignés à l’article 6 « tableau des livrables » du présent </w:t>
      </w:r>
      <w:r>
        <w:rPr>
          <w:rFonts w:cs="Arial" w:ascii="Calibri" w:hAnsi="Calibri" w:asciiTheme="minorHAnsi" w:hAnsiTheme="minorHAnsi"/>
          <w:smallCaps/>
          <w:szCs w:val="22"/>
        </w:rPr>
        <w:t>Contrat</w:t>
      </w:r>
      <w:r>
        <w:rPr>
          <w:rFonts w:cs="Arial" w:ascii="Calibri" w:hAnsi="Calibri" w:asciiTheme="minorHAnsi" w:hAnsiTheme="minorHAnsi"/>
          <w:szCs w:val="22"/>
        </w:rPr>
        <w:t>.</w:t>
      </w:r>
    </w:p>
    <w:p>
      <w:pPr>
        <w:pStyle w:val="Titre2"/>
        <w:spacing w:before="120" w:after="60"/>
        <w:jc w:val="both"/>
        <w:rPr>
          <w:rFonts w:ascii="Calibri" w:hAnsi="Calibri" w:asciiTheme="minorHAnsi" w:hAnsiTheme="minorHAnsi"/>
          <w:sz w:val="22"/>
          <w:szCs w:val="22"/>
        </w:rPr>
      </w:pPr>
      <w:bookmarkStart w:id="59" w:name="_Toc126922007"/>
      <w:r>
        <w:rPr>
          <w:rFonts w:ascii="Calibri" w:hAnsi="Calibri" w:asciiTheme="minorHAnsi" w:hAnsiTheme="minorHAnsi"/>
          <w:sz w:val="22"/>
          <w:szCs w:val="22"/>
        </w:rPr>
        <w:t>Pénalités sur remise d’un livrable final</w:t>
      </w:r>
      <w:bookmarkEnd w:id="59"/>
    </w:p>
    <w:p>
      <w:pPr>
        <w:pStyle w:val="U"/>
        <w:widowControl w:val="false"/>
        <w:rPr>
          <w:rFonts w:ascii="Calibri" w:hAnsi="Calibri" w:cs="Arial" w:asciiTheme="minorHAnsi" w:hAnsiTheme="minorHAnsi"/>
          <w:szCs w:val="22"/>
        </w:rPr>
      </w:pPr>
      <w:r>
        <w:rPr>
          <w:rFonts w:cs="Arial" w:ascii="Calibri" w:hAnsi="Calibri" w:asciiTheme="minorHAnsi" w:hAnsiTheme="minorHAnsi"/>
          <w:szCs w:val="22"/>
        </w:rPr>
        <w:t xml:space="preserve">Par dérogation au CCAG, les pénalités sont fixées forfaitairement à 100€ net par jour de retard de remise des livrables finaux attendus désignés à l’article 6 « tableau des livrables » du présent </w:t>
      </w:r>
      <w:r>
        <w:rPr>
          <w:rFonts w:cs="Arial" w:ascii="Calibri" w:hAnsi="Calibri" w:asciiTheme="minorHAnsi" w:hAnsiTheme="minorHAnsi"/>
          <w:smallCaps/>
          <w:szCs w:val="22"/>
        </w:rPr>
        <w:t>Contrat</w:t>
      </w:r>
      <w:r>
        <w:rPr>
          <w:rFonts w:cs="Arial" w:ascii="Calibri" w:hAnsi="Calibri" w:asciiTheme="minorHAnsi" w:hAnsiTheme="minorHAnsi"/>
          <w:szCs w:val="22"/>
        </w:rPr>
        <w:t>.</w:t>
      </w:r>
    </w:p>
    <w:p>
      <w:pPr>
        <w:pStyle w:val="U"/>
        <w:widowControl w:val="false"/>
        <w:rPr>
          <w:rFonts w:ascii="Calibri" w:hAnsi="Calibri" w:cs="Arial" w:asciiTheme="minorHAnsi" w:hAnsiTheme="minorHAnsi"/>
          <w:szCs w:val="22"/>
        </w:rPr>
      </w:pPr>
      <w:r>
        <w:rPr>
          <w:rFonts w:cs="Arial" w:ascii="Calibri" w:hAnsi="Calibri"/>
          <w:szCs w:val="22"/>
        </w:rPr>
      </w:r>
    </w:p>
    <w:p>
      <w:pPr>
        <w:pStyle w:val="U"/>
        <w:widowControl w:val="false"/>
        <w:rPr>
          <w:rFonts w:ascii="Calibri" w:hAnsi="Calibri" w:cs="Arial" w:asciiTheme="minorHAnsi" w:hAnsiTheme="minorHAnsi"/>
          <w:szCs w:val="22"/>
        </w:rPr>
      </w:pPr>
      <w:r>
        <w:rPr>
          <w:rFonts w:cs="Arial" w:ascii="Calibri" w:hAnsi="Calibri"/>
          <w:szCs w:val="22"/>
        </w:rPr>
        <w:t>Les pénalités sont plafonnées à 20 % du prix forfaitaire de l’ensemble du marché.</w:t>
      </w:r>
    </w:p>
    <w:p>
      <w:pPr>
        <w:pStyle w:val="V"/>
        <w:widowControl w:val="false"/>
        <w:numPr>
          <w:ilvl w:val="0"/>
          <w:numId w:val="6"/>
        </w:numPr>
        <w:spacing w:before="600" w:after="240"/>
        <w:ind w:left="357" w:hanging="357"/>
        <w:outlineLvl w:val="0"/>
        <w:rPr>
          <w:rFonts w:ascii="Calibri" w:hAnsi="Calibri" w:asciiTheme="minorHAnsi" w:hAnsiTheme="minorHAnsi"/>
          <w:b/>
          <w:b/>
          <w:caps/>
          <w:sz w:val="24"/>
          <w:u w:val="single"/>
        </w:rPr>
      </w:pPr>
      <w:bookmarkStart w:id="60" w:name="_Toc126922008"/>
      <w:r>
        <w:rPr>
          <w:rFonts w:ascii="Calibri" w:hAnsi="Calibri" w:asciiTheme="minorHAnsi" w:hAnsiTheme="minorHAnsi"/>
          <w:b/>
          <w:caps/>
          <w:sz w:val="24"/>
          <w:u w:val="single"/>
        </w:rPr>
        <w:t>propriÉtÉ intellectuelle</w:t>
      </w:r>
      <w:bookmarkEnd w:id="60"/>
    </w:p>
    <w:p>
      <w:pPr>
        <w:pStyle w:val="Titre2"/>
        <w:spacing w:before="120" w:after="60"/>
        <w:jc w:val="both"/>
        <w:rPr>
          <w:rFonts w:ascii="Calibri" w:hAnsi="Calibri" w:asciiTheme="minorHAnsi" w:hAnsiTheme="minorHAnsi"/>
          <w:sz w:val="22"/>
          <w:szCs w:val="22"/>
        </w:rPr>
      </w:pPr>
      <w:bookmarkStart w:id="61" w:name="_Toc126922009"/>
      <w:bookmarkStart w:id="62" w:name="_Toc392669651"/>
      <w:bookmarkEnd w:id="62"/>
      <w:r>
        <w:rPr>
          <w:rFonts w:ascii="Calibri" w:hAnsi="Calibri" w:asciiTheme="minorHAnsi" w:hAnsiTheme="minorHAnsi"/>
          <w:sz w:val="22"/>
          <w:szCs w:val="22"/>
        </w:rPr>
        <w:t>Définitions</w:t>
      </w:r>
      <w:bookmarkEnd w:id="61"/>
    </w:p>
    <w:p>
      <w:pPr>
        <w:pStyle w:val="Normal"/>
        <w:spacing w:lineRule="auto" w:line="240" w:before="0" w:after="120"/>
        <w:ind w:left="567" w:hanging="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La Cession prévue par le présent Article implique de définir les termes suivants : </w:t>
      </w:r>
    </w:p>
    <w:p>
      <w:pPr>
        <w:pStyle w:val="ListParagraph"/>
        <w:numPr>
          <w:ilvl w:val="0"/>
          <w:numId w:val="12"/>
        </w:numPr>
        <w:spacing w:lineRule="auto" w:line="240" w:before="0" w:after="120"/>
        <w:ind w:left="1134" w:hanging="491"/>
        <w:contextualSpacing/>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on entend par «Résultats» tout produit escompté de l'exécution du présent </w:t>
      </w:r>
      <w:r>
        <w:rPr>
          <w:rFonts w:eastAsia="Times New Roman" w:cs="Arial" w:ascii="Calibri" w:hAnsi="Calibri" w:asciiTheme="minorHAnsi" w:hAnsiTheme="minorHAnsi"/>
          <w:smallCaps/>
          <w:sz w:val="22"/>
          <w:szCs w:val="22"/>
        </w:rPr>
        <w:t>Contrat</w:t>
      </w:r>
      <w:r>
        <w:rPr>
          <w:rFonts w:eastAsia="Times New Roman" w:cs="Arial" w:ascii="Calibri" w:hAnsi="Calibri" w:asciiTheme="minorHAnsi" w:hAnsiTheme="minorHAnsi"/>
          <w:sz w:val="22"/>
          <w:szCs w:val="22"/>
        </w:rPr>
        <w:t xml:space="preserve"> qui est livré et qui fait l'objet d'une acceptation définitive de la part d’</w:t>
      </w:r>
      <w:r>
        <w:rPr>
          <w:rFonts w:eastAsia="Times New Roman" w:cs="Arial" w:ascii="Calibri" w:hAnsi="Calibri" w:asciiTheme="minorHAnsi" w:hAnsiTheme="minorHAnsi"/>
          <w:smallCaps/>
          <w:sz w:val="22"/>
          <w:szCs w:val="22"/>
        </w:rPr>
        <w:t xml:space="preserve">Expertise France </w:t>
      </w:r>
      <w:r>
        <w:rPr>
          <w:rFonts w:eastAsia="Times New Roman" w:cs="Arial" w:ascii="Calibri" w:hAnsi="Calibri" w:asciiTheme="minorHAnsi" w:hAnsiTheme="minorHAnsi"/>
          <w:sz w:val="22"/>
          <w:szCs w:val="22"/>
        </w:rPr>
        <w:t xml:space="preserve">; </w:t>
      </w:r>
    </w:p>
    <w:p>
      <w:pPr>
        <w:pStyle w:val="ListParagraph"/>
        <w:numPr>
          <w:ilvl w:val="0"/>
          <w:numId w:val="12"/>
        </w:numPr>
        <w:spacing w:lineRule="auto" w:line="240" w:before="0" w:after="120"/>
        <w:ind w:left="1134" w:hanging="491"/>
        <w:contextualSpacing/>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on entend par «Auteur» toute personne physique qui a contribué à la production du Résultat ;</w:t>
      </w:r>
    </w:p>
    <w:p>
      <w:pPr>
        <w:pStyle w:val="ListParagraph"/>
        <w:numPr>
          <w:ilvl w:val="0"/>
          <w:numId w:val="12"/>
        </w:numPr>
        <w:spacing w:lineRule="auto" w:line="240" w:before="0" w:after="120"/>
        <w:ind w:left="1134" w:hanging="491"/>
        <w:contextualSpacing/>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on entend par «Droits Préexistants» tout droit de propriété intellectuelle, y compris les technologies préexistantes détenues par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le </w:t>
      </w:r>
      <w:r>
        <w:rPr>
          <w:rFonts w:eastAsia="Times New Roman" w:cs="Arial" w:ascii="Calibri" w:hAnsi="Calibri" w:asciiTheme="minorHAnsi" w:hAnsiTheme="minorHAnsi"/>
          <w:smallCaps/>
          <w:sz w:val="22"/>
          <w:szCs w:val="22"/>
        </w:rPr>
        <w:t>Contractant</w:t>
      </w:r>
      <w:r>
        <w:rPr>
          <w:rFonts w:eastAsia="Times New Roman" w:cs="Arial" w:ascii="Calibri" w:hAnsi="Calibri" w:asciiTheme="minorHAnsi" w:hAnsiTheme="minorHAnsi"/>
          <w:sz w:val="22"/>
          <w:szCs w:val="22"/>
        </w:rPr>
        <w:t xml:space="preserve"> ou tout tiers intéressé antérieurement à la commande dont l’exécution est prévue par les dispositions du présent </w:t>
      </w:r>
      <w:r>
        <w:rPr>
          <w:rFonts w:eastAsia="Times New Roman" w:cs="Arial" w:ascii="Calibri" w:hAnsi="Calibri" w:asciiTheme="minorHAnsi" w:hAnsiTheme="minorHAnsi"/>
          <w:smallCaps/>
          <w:sz w:val="22"/>
          <w:szCs w:val="22"/>
        </w:rPr>
        <w:t>Contrat</w:t>
      </w:r>
      <w:r>
        <w:rPr>
          <w:rFonts w:eastAsia="Times New Roman" w:cs="Arial" w:ascii="Calibri" w:hAnsi="Calibri" w:asciiTheme="minorHAnsi" w:hAnsiTheme="minorHAnsi"/>
          <w:sz w:val="22"/>
          <w:szCs w:val="22"/>
        </w:rPr>
        <w:t xml:space="preserve">. </w:t>
      </w:r>
    </w:p>
    <w:p>
      <w:pPr>
        <w:pStyle w:val="Titre2"/>
        <w:spacing w:before="120" w:after="60"/>
        <w:jc w:val="both"/>
        <w:rPr>
          <w:rFonts w:ascii="Calibri" w:hAnsi="Calibri" w:asciiTheme="minorHAnsi" w:hAnsiTheme="minorHAnsi"/>
          <w:sz w:val="22"/>
          <w:szCs w:val="22"/>
        </w:rPr>
      </w:pPr>
      <w:bookmarkStart w:id="63" w:name="_Toc126922010"/>
      <w:r>
        <w:rPr>
          <w:rFonts w:ascii="Calibri" w:hAnsi="Calibri" w:asciiTheme="minorHAnsi" w:hAnsiTheme="minorHAnsi"/>
          <w:sz w:val="22"/>
          <w:szCs w:val="22"/>
        </w:rPr>
        <w:t>Propriété des résultats</w:t>
      </w:r>
      <w:bookmarkEnd w:id="63"/>
    </w:p>
    <w:p>
      <w:pPr>
        <w:pStyle w:val="Normal"/>
        <w:spacing w:lineRule="auto" w:line="240"/>
        <w:ind w:left="567" w:hanging="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en vertu du présent </w:t>
      </w:r>
      <w:r>
        <w:rPr>
          <w:rFonts w:eastAsia="Times New Roman" w:cs="Arial" w:ascii="Calibri" w:hAnsi="Calibri" w:asciiTheme="minorHAnsi" w:hAnsiTheme="minorHAnsi"/>
          <w:smallCaps/>
          <w:sz w:val="22"/>
          <w:szCs w:val="22"/>
        </w:rPr>
        <w:t>Contrat</w:t>
      </w:r>
      <w:r>
        <w:rPr>
          <w:rFonts w:eastAsia="Times New Roman" w:cs="Arial" w:ascii="Calibri" w:hAnsi="Calibri" w:asciiTheme="minorHAnsi" w:hAnsiTheme="minorHAnsi"/>
          <w:sz w:val="22"/>
          <w:szCs w:val="22"/>
        </w:rPr>
        <w:t xml:space="preserve">. La présente Cession ne recouvre que les droits d’auteurs dit patrimoniaux et ce, dans les conditions prévues à l’article 8.3 du présent </w:t>
      </w:r>
      <w:r>
        <w:rPr>
          <w:rFonts w:eastAsia="Times New Roman" w:cs="Arial" w:ascii="Calibri" w:hAnsi="Calibri" w:asciiTheme="minorHAnsi" w:hAnsiTheme="minorHAnsi"/>
          <w:smallCaps/>
          <w:sz w:val="22"/>
          <w:szCs w:val="22"/>
        </w:rPr>
        <w:t>contrat</w:t>
      </w:r>
      <w:r>
        <w:rPr>
          <w:rFonts w:eastAsia="Times New Roman" w:cs="Arial" w:ascii="Calibri" w:hAnsi="Calibri" w:asciiTheme="minorHAnsi" w:hAnsiTheme="minorHAnsi"/>
          <w:sz w:val="22"/>
          <w:szCs w:val="22"/>
        </w:rPr>
        <w:t>. Les droits d’auteurs dits moraux en sont exclus. Ces droits moraux recouvrent la divulgation, la paternité et le respect de l’intégrité des résultats vus en tant qu’œuvre au sens du Droit de la Propriété intellectuelle.</w:t>
      </w:r>
    </w:p>
    <w:p>
      <w:pPr>
        <w:pStyle w:val="Normal"/>
        <w:spacing w:lineRule="auto" w:line="240"/>
        <w:ind w:left="567" w:hanging="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Les éléments susmentionnés sont réputés être cédés de manière effective à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après acceptation de sa part des résultats que lui a livrés le </w:t>
      </w:r>
      <w:r>
        <w:rPr>
          <w:rFonts w:eastAsia="Times New Roman" w:cs="Arial" w:ascii="Calibri" w:hAnsi="Calibri" w:asciiTheme="minorHAnsi" w:hAnsiTheme="minorHAnsi"/>
          <w:smallCaps/>
          <w:sz w:val="22"/>
          <w:szCs w:val="22"/>
        </w:rPr>
        <w:t>Contractant</w:t>
      </w:r>
      <w:r>
        <w:rPr>
          <w:rFonts w:eastAsia="Times New Roman" w:cs="Arial" w:ascii="Calibri" w:hAnsi="Calibri" w:asciiTheme="minorHAnsi" w:hAnsiTheme="minorHAnsi"/>
          <w:sz w:val="22"/>
          <w:szCs w:val="22"/>
        </w:rPr>
        <w:t xml:space="preserve">. </w:t>
      </w:r>
    </w:p>
    <w:p>
      <w:pPr>
        <w:pStyle w:val="Normal"/>
        <w:spacing w:lineRule="auto" w:line="240"/>
        <w:ind w:left="567" w:hanging="0"/>
        <w:jc w:val="both"/>
        <w:rPr>
          <w:rFonts w:cs="Arial"/>
          <w:sz w:val="22"/>
          <w:szCs w:val="22"/>
        </w:rPr>
      </w:pPr>
      <w:r>
        <w:rPr>
          <w:rFonts w:eastAsia="Times New Roman" w:cs="Arial" w:ascii="Calibri" w:hAnsi="Calibri" w:asciiTheme="minorHAnsi" w:hAnsiTheme="minorHAnsi"/>
          <w:sz w:val="22"/>
          <w:szCs w:val="22"/>
        </w:rPr>
        <w:t xml:space="preserve">Le paiement du prix versé au </w:t>
      </w:r>
      <w:r>
        <w:rPr>
          <w:rFonts w:eastAsia="Times New Roman" w:cs="Arial" w:ascii="Calibri" w:hAnsi="Calibri" w:asciiTheme="minorHAnsi" w:hAnsiTheme="minorHAnsi"/>
          <w:smallCaps/>
          <w:sz w:val="22"/>
          <w:szCs w:val="22"/>
        </w:rPr>
        <w:t>Contractant</w:t>
      </w:r>
      <w:r>
        <w:rPr>
          <w:rFonts w:eastAsia="Times New Roman" w:cs="Arial" w:ascii="Calibri" w:hAnsi="Calibri" w:asciiTheme="minorHAnsi" w:hAnsiTheme="minorHAnsi"/>
          <w:sz w:val="22"/>
          <w:szCs w:val="22"/>
        </w:rPr>
        <w:t xml:space="preserve"> est réputé inclure toutes les rémunérations qui lui sont dues au titre de l'acquisition de droits par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notamment toutes les formes d'exploitation des résultats. L'acquisition de ces droits est valable pour le monde entier. </w:t>
      </w:r>
    </w:p>
    <w:p>
      <w:pPr>
        <w:pStyle w:val="Titre2"/>
        <w:spacing w:before="120" w:after="60"/>
        <w:jc w:val="both"/>
        <w:rPr>
          <w:rFonts w:ascii="Calibri" w:hAnsi="Calibri" w:asciiTheme="minorHAnsi" w:hAnsiTheme="minorHAnsi"/>
          <w:sz w:val="22"/>
          <w:szCs w:val="22"/>
        </w:rPr>
      </w:pPr>
      <w:bookmarkStart w:id="64" w:name="_Toc126922011"/>
      <w:r>
        <w:rPr>
          <w:rFonts w:ascii="Calibri" w:hAnsi="Calibri" w:asciiTheme="minorHAnsi" w:hAnsiTheme="minorHAnsi"/>
          <w:sz w:val="22"/>
          <w:szCs w:val="22"/>
        </w:rPr>
        <w:t>Exploitation des résultats</w:t>
      </w:r>
      <w:bookmarkEnd w:id="64"/>
      <w:r>
        <w:rPr>
          <w:rFonts w:ascii="Calibri" w:hAnsi="Calibri" w:asciiTheme="minorHAnsi" w:hAnsiTheme="minorHAnsi"/>
          <w:sz w:val="22"/>
          <w:szCs w:val="22"/>
        </w:rPr>
        <w:t xml:space="preserve"> </w:t>
      </w:r>
    </w:p>
    <w:p>
      <w:pPr>
        <w:pStyle w:val="Normal"/>
        <w:spacing w:lineRule="auto" w:line="240"/>
        <w:ind w:left="567" w:hanging="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En acquérant la propriété des résultats développés par le </w:t>
      </w:r>
      <w:r>
        <w:rPr>
          <w:rFonts w:eastAsia="Times New Roman" w:cs="Arial" w:ascii="Calibri" w:hAnsi="Calibri" w:asciiTheme="minorHAnsi" w:hAnsiTheme="minorHAnsi"/>
          <w:smallCaps/>
          <w:sz w:val="22"/>
          <w:szCs w:val="22"/>
        </w:rPr>
        <w:t>Contractant</w:t>
      </w:r>
      <w:r>
        <w:rPr>
          <w:rFonts w:eastAsia="Times New Roman" w:cs="Arial" w:ascii="Calibri" w:hAnsi="Calibri" w:asciiTheme="minorHAnsi" w:hAnsiTheme="minorHAnsi"/>
          <w:sz w:val="22"/>
          <w:szCs w:val="22"/>
        </w:rPr>
        <w:t xml:space="preserve">,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devient titulaire de l’ensemble des droits d’auteur dits patrimoniaux rattachés à ces derniers. A ce titre et sans que cette liste soit exhaustive,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est susceptible d’exploiter ces résultats aux fins suivantes : </w:t>
      </w:r>
    </w:p>
    <w:p>
      <w:pPr>
        <w:pStyle w:val="ListParagraph"/>
        <w:numPr>
          <w:ilvl w:val="0"/>
          <w:numId w:val="10"/>
        </w:numPr>
        <w:spacing w:lineRule="auto" w:line="240"/>
        <w:ind w:left="993" w:hanging="36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exploitation à des fins internes :</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communication auprès de son personnel </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communication auprès des personnes et des organismes qui travaillent pour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ou collaborent avec elle, dont les </w:t>
      </w:r>
      <w:r>
        <w:rPr>
          <w:rFonts w:eastAsia="Times New Roman" w:cs="Arial" w:ascii="Calibri" w:hAnsi="Calibri" w:asciiTheme="minorHAnsi" w:hAnsiTheme="minorHAnsi"/>
          <w:smallCaps/>
          <w:sz w:val="22"/>
          <w:szCs w:val="22"/>
        </w:rPr>
        <w:t>Contractan</w:t>
      </w:r>
      <w:r>
        <w:rPr>
          <w:rFonts w:eastAsia="Times New Roman" w:cs="Arial" w:ascii="Calibri" w:hAnsi="Calibri" w:asciiTheme="minorHAnsi" w:hAnsiTheme="minorHAnsi"/>
          <w:sz w:val="22"/>
          <w:szCs w:val="22"/>
        </w:rPr>
        <w:t>ts et sous-traitants (personnes morales ou physiques), les institutions, agences et organes de l'Union, les institutions des États membres</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installation, chargement, traitement, arrangement, compilation, assemblage, extraction, copie, reproduction en tout ou en partie et en un nombre illimité d'exemplaires</w:t>
      </w:r>
    </w:p>
    <w:p>
      <w:pPr>
        <w:pStyle w:val="ListParagraph"/>
        <w:numPr>
          <w:ilvl w:val="0"/>
          <w:numId w:val="10"/>
        </w:numPr>
        <w:spacing w:lineRule="auto" w:line="240"/>
        <w:ind w:left="993" w:hanging="36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diffusion publique :</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sous format papier, électronique ou numérique</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sur internet sous la forme de fichiers, téléchargeables ou non </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par affichage, radiodiffusion,  télédiffusion ou toute autre technique de transmission</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autre diffusion publique sous toute forme et par tout moyen </w:t>
      </w:r>
    </w:p>
    <w:p>
      <w:pPr>
        <w:pStyle w:val="ListParagraph"/>
        <w:numPr>
          <w:ilvl w:val="0"/>
          <w:numId w:val="11"/>
        </w:numPr>
        <w:spacing w:lineRule="auto" w:line="240"/>
        <w:ind w:left="993" w:hanging="36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modifications :</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modification au niveau contenu, formel et technique </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ajout de nouveaux éléments de contenu et de forme</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adaptation par le biais de nouveaux supports</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traduction en plusieurs langues</w:t>
      </w:r>
    </w:p>
    <w:p>
      <w:pPr>
        <w:pStyle w:val="ListParagraph"/>
        <w:numPr>
          <w:ilvl w:val="1"/>
          <w:numId w:val="10"/>
        </w:numPr>
        <w:spacing w:lineRule="auto" w:line="240"/>
        <w:ind w:left="1418" w:hanging="284"/>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Numérisation et traitement informatique</w:t>
      </w:r>
    </w:p>
    <w:p>
      <w:pPr>
        <w:pStyle w:val="Titre2"/>
        <w:spacing w:before="120" w:after="60"/>
        <w:jc w:val="both"/>
        <w:rPr>
          <w:rFonts w:ascii="Calibri" w:hAnsi="Calibri" w:asciiTheme="minorHAnsi" w:hAnsiTheme="minorHAnsi"/>
          <w:sz w:val="22"/>
          <w:szCs w:val="22"/>
        </w:rPr>
      </w:pPr>
      <w:bookmarkStart w:id="65" w:name="_Toc126922012"/>
      <w:r>
        <w:rPr>
          <w:rFonts w:ascii="Calibri" w:hAnsi="Calibri" w:asciiTheme="minorHAnsi" w:hAnsiTheme="minorHAnsi"/>
          <w:sz w:val="22"/>
          <w:szCs w:val="22"/>
        </w:rPr>
        <w:t>Licence sur les Droits Préexistants</w:t>
      </w:r>
      <w:bookmarkEnd w:id="65"/>
      <w:r>
        <w:rPr>
          <w:rFonts w:ascii="Calibri" w:hAnsi="Calibri" w:asciiTheme="minorHAnsi" w:hAnsiTheme="minorHAnsi"/>
          <w:sz w:val="22"/>
          <w:szCs w:val="22"/>
        </w:rPr>
        <w:t xml:space="preserve"> </w:t>
      </w:r>
    </w:p>
    <w:p>
      <w:pPr>
        <w:pStyle w:val="Normal"/>
        <w:spacing w:lineRule="auto" w:line="240"/>
        <w:ind w:left="567" w:hanging="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n'acquiert pas la propriété des Droits Préexistants. Le </w:t>
      </w:r>
      <w:r>
        <w:rPr>
          <w:rFonts w:eastAsia="Times New Roman" w:cs="Arial" w:ascii="Calibri" w:hAnsi="Calibri" w:asciiTheme="minorHAnsi" w:hAnsiTheme="minorHAnsi"/>
          <w:smallCaps/>
          <w:sz w:val="22"/>
          <w:szCs w:val="22"/>
        </w:rPr>
        <w:t>Contractant</w:t>
      </w:r>
      <w:r>
        <w:rPr>
          <w:rFonts w:eastAsia="Times New Roman" w:cs="Arial" w:ascii="Calibri" w:hAnsi="Calibri" w:asciiTheme="minorHAnsi" w:hAnsiTheme="minorHAnsi"/>
          <w:sz w:val="22"/>
          <w:szCs w:val="22"/>
        </w:rPr>
        <w:t xml:space="preserve"> accorde à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eastAsia="Times New Roman" w:cs="Arial" w:ascii="Calibri" w:hAnsi="Calibri" w:asciiTheme="minorHAnsi" w:hAnsiTheme="minorHAnsi"/>
          <w:smallCaps/>
          <w:sz w:val="22"/>
          <w:szCs w:val="22"/>
        </w:rPr>
        <w:t>Contractant</w:t>
      </w:r>
      <w:r>
        <w:rPr>
          <w:rFonts w:eastAsia="Times New Roman" w:cs="Arial" w:ascii="Calibri" w:hAnsi="Calibri" w:asciiTheme="minorHAnsi" w:hAnsiTheme="minorHAnsi"/>
          <w:sz w:val="22"/>
          <w:szCs w:val="22"/>
        </w:rPr>
        <w:t xml:space="preserve"> et de leur acceptation par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Lors de la livraison des Résultats, le </w:t>
      </w:r>
      <w:r>
        <w:rPr>
          <w:rFonts w:eastAsia="Times New Roman" w:cs="Arial" w:ascii="Calibri" w:hAnsi="Calibri" w:asciiTheme="minorHAnsi" w:hAnsiTheme="minorHAnsi"/>
          <w:smallCaps/>
          <w:sz w:val="22"/>
          <w:szCs w:val="22"/>
        </w:rPr>
        <w:t>Contractant</w:t>
      </w:r>
      <w:r>
        <w:rPr>
          <w:rFonts w:eastAsia="Times New Roman" w:cs="Arial" w:ascii="Calibri" w:hAnsi="Calibri" w:asciiTheme="minorHAnsi" w:hAnsiTheme="minorHAnsi"/>
          <w:sz w:val="22"/>
          <w:szCs w:val="22"/>
        </w:rPr>
        <w:t xml:space="preserve"> peut, au besoin, fournir à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une liste des Droits Préexistants et des droits de tiers, y compris ceux de son personnel, d'auteurs ou d'autres détenteurs de droits. La licence sur les droits préexistants octroyés à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au titre du présent </w:t>
      </w:r>
      <w:r>
        <w:rPr>
          <w:rFonts w:eastAsia="Times New Roman" w:cs="Arial" w:ascii="Calibri" w:hAnsi="Calibri" w:asciiTheme="minorHAnsi" w:hAnsiTheme="minorHAnsi"/>
          <w:smallCaps/>
          <w:sz w:val="22"/>
          <w:szCs w:val="22"/>
        </w:rPr>
        <w:t>Contrat</w:t>
      </w:r>
      <w:r>
        <w:rPr>
          <w:rFonts w:eastAsia="Times New Roman" w:cs="Arial" w:ascii="Calibri" w:hAnsi="Calibri" w:asciiTheme="minorHAnsi" w:hAnsiTheme="minorHAnsi"/>
          <w:sz w:val="22"/>
          <w:szCs w:val="22"/>
        </w:rPr>
        <w:t xml:space="preserve"> est valable pour le monde entier et pour toute la durée de la protection des droits de propriété intellectuelle.</w:t>
      </w:r>
    </w:p>
    <w:p>
      <w:pPr>
        <w:pStyle w:val="Titre2"/>
        <w:spacing w:before="120" w:after="60"/>
        <w:jc w:val="both"/>
        <w:rPr>
          <w:rFonts w:ascii="Calibri" w:hAnsi="Calibri" w:asciiTheme="minorHAnsi" w:hAnsiTheme="minorHAnsi"/>
          <w:sz w:val="22"/>
          <w:szCs w:val="22"/>
        </w:rPr>
      </w:pPr>
      <w:bookmarkStart w:id="66" w:name="_Toc126922013"/>
      <w:r>
        <w:rPr>
          <w:rFonts w:ascii="Calibri" w:hAnsi="Calibri" w:asciiTheme="minorHAnsi" w:hAnsiTheme="minorHAnsi"/>
          <w:sz w:val="22"/>
          <w:szCs w:val="22"/>
        </w:rPr>
        <w:t>Garanties</w:t>
      </w:r>
      <w:bookmarkEnd w:id="66"/>
      <w:r>
        <w:rPr>
          <w:rFonts w:ascii="Calibri" w:hAnsi="Calibri" w:asciiTheme="minorHAnsi" w:hAnsiTheme="minorHAnsi"/>
          <w:sz w:val="22"/>
          <w:szCs w:val="22"/>
        </w:rPr>
        <w:t xml:space="preserve"> </w:t>
      </w:r>
    </w:p>
    <w:p>
      <w:pPr>
        <w:pStyle w:val="Normal"/>
        <w:spacing w:lineRule="auto" w:line="240"/>
        <w:ind w:left="567" w:hanging="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Lorsqu'il livre les résultats, le </w:t>
      </w:r>
      <w:r>
        <w:rPr>
          <w:rFonts w:eastAsia="Times New Roman" w:cs="Arial" w:ascii="Calibri" w:hAnsi="Calibri" w:asciiTheme="minorHAnsi" w:hAnsiTheme="minorHAnsi"/>
          <w:smallCaps/>
          <w:sz w:val="22"/>
          <w:szCs w:val="22"/>
        </w:rPr>
        <w:t>Contractant</w:t>
      </w:r>
      <w:r>
        <w:rPr>
          <w:rFonts w:eastAsia="Times New Roman" w:cs="Arial" w:ascii="Calibri" w:hAnsi="Calibri" w:asciiTheme="minorHAnsi" w:hAnsiTheme="minorHAnsi"/>
          <w:sz w:val="22"/>
          <w:szCs w:val="22"/>
        </w:rPr>
        <w:t xml:space="preserve"> garantit qu'ils sont libres de droits et de revendications de la part des auteurs et de tiers, y compris en ce qui concerne les droits préexistants, pour toutes les exploitations envisagées par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w:t>
      </w:r>
    </w:p>
    <w:p>
      <w:pPr>
        <w:pStyle w:val="Normal"/>
        <w:spacing w:lineRule="auto" w:line="240"/>
        <w:ind w:left="567" w:hanging="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A première demande d’</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xml:space="preserve">, le </w:t>
      </w:r>
      <w:r>
        <w:rPr>
          <w:rFonts w:eastAsia="Times New Roman" w:cs="Arial" w:ascii="Calibri" w:hAnsi="Calibri" w:asciiTheme="minorHAnsi" w:hAnsiTheme="minorHAnsi"/>
          <w:smallCaps/>
          <w:sz w:val="22"/>
          <w:szCs w:val="22"/>
        </w:rPr>
        <w:t>Contractant</w:t>
      </w:r>
      <w:r>
        <w:rPr>
          <w:rFonts w:eastAsia="Times New Roman" w:cs="Arial" w:ascii="Calibri" w:hAnsi="Calibri" w:asciiTheme="minorHAnsi" w:hAnsiTheme="minorHAnsi"/>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w:t>
      </w:r>
    </w:p>
    <w:p>
      <w:pPr>
        <w:pStyle w:val="Titre2"/>
        <w:spacing w:before="120" w:after="60"/>
        <w:jc w:val="both"/>
        <w:rPr>
          <w:rFonts w:ascii="Calibri" w:hAnsi="Calibri" w:asciiTheme="minorHAnsi" w:hAnsiTheme="minorHAnsi"/>
          <w:sz w:val="22"/>
          <w:szCs w:val="22"/>
        </w:rPr>
      </w:pPr>
      <w:bookmarkStart w:id="67" w:name="_Toc126922014"/>
      <w:r>
        <w:rPr>
          <w:rFonts w:ascii="Calibri" w:hAnsi="Calibri" w:asciiTheme="minorHAnsi" w:hAnsiTheme="minorHAnsi"/>
          <w:sz w:val="22"/>
          <w:szCs w:val="22"/>
        </w:rPr>
        <w:t>Droits à l’image</w:t>
      </w:r>
      <w:bookmarkEnd w:id="67"/>
      <w:r>
        <w:rPr>
          <w:rFonts w:ascii="Calibri" w:hAnsi="Calibri" w:asciiTheme="minorHAnsi" w:hAnsiTheme="minorHAnsi"/>
          <w:sz w:val="22"/>
          <w:szCs w:val="22"/>
        </w:rPr>
        <w:t xml:space="preserve"> </w:t>
      </w:r>
    </w:p>
    <w:p>
      <w:pPr>
        <w:pStyle w:val="Normal"/>
        <w:spacing w:lineRule="auto" w:line="240"/>
        <w:ind w:left="567" w:hanging="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 xml:space="preserve">Si des personnes physiques reconnaissables sont représentées dans un résultat ou que leur voix est enregistrée, le </w:t>
      </w:r>
      <w:r>
        <w:rPr>
          <w:rFonts w:eastAsia="Times New Roman" w:cs="Arial" w:ascii="Calibri" w:hAnsi="Calibri" w:asciiTheme="minorHAnsi" w:hAnsiTheme="minorHAnsi"/>
          <w:smallCaps/>
          <w:sz w:val="22"/>
          <w:szCs w:val="22"/>
        </w:rPr>
        <w:t>Contractant</w:t>
      </w:r>
      <w:r>
        <w:rPr>
          <w:rFonts w:eastAsia="Times New Roman" w:cs="Arial" w:ascii="Calibri" w:hAnsi="Calibri" w:asciiTheme="minorHAnsi" w:hAnsiTheme="minorHAnsi"/>
          <w:sz w:val="22"/>
          <w:szCs w:val="22"/>
        </w:rPr>
        <w:t xml:space="preserve"> présente, à la demande d’</w:t>
      </w:r>
      <w:r>
        <w:rPr>
          <w:rFonts w:eastAsia="Times New Roman" w:cs="Arial" w:ascii="Calibri" w:hAnsi="Calibri" w:asciiTheme="minorHAnsi" w:hAnsiTheme="minorHAnsi"/>
          <w:smallCaps/>
          <w:sz w:val="22"/>
          <w:szCs w:val="22"/>
        </w:rPr>
        <w:t>Expertise France</w:t>
      </w:r>
      <w:r>
        <w:rPr>
          <w:rFonts w:eastAsia="Times New Roman" w:cs="Arial" w:ascii="Calibri" w:hAnsi="Calibri" w:asciiTheme="minorHAnsi" w:hAnsiTheme="minorHAnsi"/>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pPr>
        <w:pStyle w:val="V"/>
        <w:widowControl w:val="false"/>
        <w:numPr>
          <w:ilvl w:val="0"/>
          <w:numId w:val="6"/>
        </w:numPr>
        <w:tabs>
          <w:tab w:val="clear" w:pos="708"/>
          <w:tab w:val="left" w:pos="1276" w:leader="none"/>
        </w:tabs>
        <w:spacing w:before="600" w:after="240"/>
        <w:ind w:left="357" w:hanging="357"/>
        <w:outlineLvl w:val="0"/>
        <w:rPr>
          <w:rFonts w:ascii="Calibri" w:hAnsi="Calibri" w:asciiTheme="minorHAnsi" w:hAnsiTheme="minorHAnsi"/>
          <w:b/>
          <w:b/>
          <w:caps/>
          <w:sz w:val="24"/>
          <w:u w:val="single"/>
        </w:rPr>
      </w:pPr>
      <w:bookmarkStart w:id="68" w:name="_Toc126922015"/>
      <w:bookmarkStart w:id="69" w:name="_Toc3926696511"/>
      <w:bookmarkEnd w:id="69"/>
      <w:r>
        <w:rPr>
          <w:rFonts w:ascii="Calibri" w:hAnsi="Calibri" w:asciiTheme="minorHAnsi" w:hAnsiTheme="minorHAnsi"/>
          <w:b/>
          <w:caps/>
          <w:sz w:val="24"/>
          <w:u w:val="single"/>
        </w:rPr>
        <w:t>RÉsiliation du contrat</w:t>
      </w:r>
      <w:bookmarkEnd w:id="68"/>
    </w:p>
    <w:p>
      <w:pPr>
        <w:pStyle w:val="Titre2"/>
        <w:spacing w:before="120" w:after="60"/>
        <w:jc w:val="both"/>
        <w:rPr>
          <w:rFonts w:ascii="Calibri" w:hAnsi="Calibri" w:cs="Calibri" w:asciiTheme="minorHAnsi" w:cstheme="minorHAnsi" w:hAnsiTheme="minorHAnsi"/>
          <w:sz w:val="22"/>
          <w:szCs w:val="22"/>
        </w:rPr>
      </w:pPr>
      <w:bookmarkStart w:id="70" w:name="_Toc126922016"/>
      <w:r>
        <w:rPr>
          <w:rFonts w:cs="Calibri" w:ascii="Calibri" w:hAnsi="Calibri" w:asciiTheme="minorHAnsi" w:cstheme="minorHAnsi" w:hAnsiTheme="minorHAnsi"/>
          <w:sz w:val="22"/>
          <w:szCs w:val="22"/>
        </w:rPr>
        <w:t>Modalités générales de résiliation</w:t>
      </w:r>
      <w:bookmarkEnd w:id="70"/>
    </w:p>
    <w:p>
      <w:pPr>
        <w:pStyle w:val="Normal"/>
        <w:spacing w:lineRule="auto" w:line="240"/>
        <w:ind w:left="567" w:hanging="0"/>
        <w:jc w:val="both"/>
        <w:rPr>
          <w:rFonts w:ascii="Calibri" w:hAnsi="Calibri" w:cs="Calibri" w:asciiTheme="minorHAnsi" w:cstheme="minorHAnsi" w:hAnsiTheme="minorHAnsi"/>
        </w:rPr>
      </w:pPr>
      <w:r>
        <w:rPr>
          <w:rFonts w:cs="Calibri" w:ascii="Calibri" w:hAnsi="Calibri" w:cstheme="minorHAnsi"/>
          <w:sz w:val="22"/>
          <w:szCs w:val="22"/>
        </w:rPr>
        <w:t xml:space="preserve">Le présent </w:t>
      </w:r>
      <w:r>
        <w:rPr>
          <w:rFonts w:cs="Calibri" w:ascii="Calibri" w:hAnsi="Calibri" w:cstheme="minorHAnsi"/>
          <w:smallCaps/>
          <w:sz w:val="22"/>
          <w:szCs w:val="22"/>
        </w:rPr>
        <w:t>contrat</w:t>
      </w:r>
      <w:r>
        <w:rPr>
          <w:rFonts w:cs="Calibri" w:ascii="Calibri" w:hAnsi="Calibri" w:cstheme="minorHAnsi"/>
          <w:sz w:val="22"/>
          <w:szCs w:val="22"/>
        </w:rPr>
        <w:t xml:space="preserve"> est soumis aux clauses de résiliation telle que définies aux articles 29 à 36 du CCAG-TIC.</w:t>
      </w:r>
    </w:p>
    <w:p>
      <w:pPr>
        <w:pStyle w:val="Normal"/>
        <w:spacing w:lineRule="auto" w:line="240"/>
        <w:ind w:left="567"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40"/>
        <w:ind w:left="567"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Par dérogation à l’article 52 du CCAG TIC, la résiliation pour motif d’intérêt générale n’est pas applicable au présent contrat. Toutefois les parties s’accordent la possibilité de recourir à la résiliation d’un commun accord. </w:t>
      </w:r>
    </w:p>
    <w:p>
      <w:pPr>
        <w:pStyle w:val="U"/>
        <w:widowControl w:val="false"/>
        <w:spacing w:before="120" w:after="0"/>
        <w:ind w:left="561" w:hanging="0"/>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En cas de résiliation anticipée, le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devra restituer immédiatement à </w:t>
      </w:r>
      <w:r>
        <w:rPr>
          <w:rFonts w:eastAsia="Time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l’ensemble des documents qui lui auront été confiés dans le cadre de l’exécution du présent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w:t>
      </w:r>
    </w:p>
    <w:p>
      <w:pPr>
        <w:pStyle w:val="Titre2"/>
        <w:spacing w:before="120" w:after="60"/>
        <w:jc w:val="both"/>
        <w:rPr>
          <w:rFonts w:ascii="Calibri" w:hAnsi="Calibri" w:cs="Calibri" w:asciiTheme="minorHAnsi" w:cstheme="minorHAnsi" w:hAnsiTheme="minorHAnsi"/>
          <w:sz w:val="22"/>
          <w:szCs w:val="22"/>
        </w:rPr>
      </w:pPr>
      <w:bookmarkStart w:id="71" w:name="_Toc126922018"/>
      <w:r>
        <w:rPr>
          <w:rFonts w:cs="Calibri" w:ascii="Calibri" w:hAnsi="Calibri" w:asciiTheme="minorHAnsi" w:cstheme="minorHAnsi" w:hAnsiTheme="minorHAnsi"/>
          <w:sz w:val="22"/>
          <w:szCs w:val="22"/>
        </w:rPr>
        <w:t>Procédure</w:t>
      </w:r>
      <w:bookmarkEnd w:id="71"/>
    </w:p>
    <w:p>
      <w:pPr>
        <w:pStyle w:val="Normal"/>
        <w:widowControl w:val="false"/>
        <w:tabs>
          <w:tab w:val="clear" w:pos="708"/>
          <w:tab w:val="left" w:pos="567" w:leader="none"/>
        </w:tabs>
        <w:spacing w:lineRule="auto" w:line="240" w:before="120" w:after="0"/>
        <w:ind w:left="567" w:hanging="0"/>
        <w:jc w:val="both"/>
        <w:rPr>
          <w:rFonts w:ascii="Calibri" w:hAnsi="Calibri" w:eastAsia="Times New Roman" w:cs="Calibri" w:asciiTheme="minorHAnsi" w:cstheme="minorHAnsi" w:hAnsiTheme="minorHAnsi"/>
          <w:sz w:val="22"/>
          <w:szCs w:val="22"/>
        </w:rPr>
      </w:pPr>
      <w:r>
        <w:rPr>
          <w:rFonts w:eastAsia="Times New Roman" w:cs="Calibri" w:ascii="Calibri" w:hAnsi="Calibri" w:asciiTheme="minorHAnsi" w:cstheme="minorHAnsi" w:hAnsiTheme="minorHAnsi"/>
          <w:sz w:val="22"/>
          <w:szCs w:val="22"/>
        </w:rPr>
        <w:t xml:space="preserve">La décision de résiliation est notifiée par </w:t>
      </w:r>
      <w:r>
        <w:rPr>
          <w:rFonts w:cs="Calibri" w:ascii="Calibri" w:hAnsi="Calibri" w:asciiTheme="minorHAnsi" w:cstheme="minorHAnsi" w:hAnsiTheme="minorHAnsi"/>
          <w:smallCaps/>
          <w:sz w:val="22"/>
          <w:szCs w:val="22"/>
        </w:rPr>
        <w:t>Expertise France</w:t>
      </w:r>
      <w:r>
        <w:rPr>
          <w:rFonts w:cs="Calibri" w:ascii="Calibri" w:hAnsi="Calibri" w:asciiTheme="minorHAnsi" w:cstheme="minorHAnsi" w:hAnsiTheme="minorHAnsi"/>
          <w:sz w:val="22"/>
          <w:szCs w:val="22"/>
        </w:rPr>
        <w:t xml:space="preserve"> </w:t>
      </w:r>
      <w:r>
        <w:rPr>
          <w:rFonts w:eastAsia="Times New Roman" w:cs="Calibri" w:ascii="Calibri" w:hAnsi="Calibri" w:asciiTheme="minorHAnsi" w:cstheme="minorHAnsi" w:hAnsiTheme="minorHAnsi"/>
          <w:sz w:val="22"/>
          <w:szCs w:val="22"/>
        </w:rPr>
        <w:t xml:space="preserve">au </w:t>
      </w:r>
      <w:r>
        <w:rPr>
          <w:rFonts w:eastAsia="Times New Roman" w:cs="Calibri" w:ascii="Calibri" w:hAnsi="Calibri" w:asciiTheme="minorHAnsi" w:cstheme="minorHAnsi" w:hAnsiTheme="minorHAnsi"/>
          <w:smallCaps/>
          <w:sz w:val="22"/>
          <w:szCs w:val="22"/>
        </w:rPr>
        <w:t>Contractant</w:t>
      </w:r>
      <w:r>
        <w:rPr>
          <w:rFonts w:eastAsia="Times New Roman" w:cs="Calibri" w:ascii="Calibri" w:hAnsi="Calibri" w:asciiTheme="minorHAnsi" w:cstheme="minorHAnsi" w:hAnsiTheme="minorHAnsi"/>
          <w:sz w:val="22"/>
          <w:szCs w:val="22"/>
        </w:rPr>
        <w:t xml:space="preserve"> par lettre recommandée avec accusé de réception. Elle mentionne la date d’effet de la résiliation. </w:t>
      </w:r>
    </w:p>
    <w:p>
      <w:pPr>
        <w:pStyle w:val="V"/>
        <w:widowControl w:val="false"/>
        <w:numPr>
          <w:ilvl w:val="0"/>
          <w:numId w:val="6"/>
        </w:numPr>
        <w:tabs>
          <w:tab w:val="clear" w:pos="708"/>
          <w:tab w:val="left" w:pos="1276" w:leader="none"/>
        </w:tabs>
        <w:spacing w:before="600" w:after="240"/>
        <w:ind w:left="357" w:hanging="357"/>
        <w:outlineLvl w:val="0"/>
        <w:rPr>
          <w:rFonts w:ascii="Calibri" w:hAnsi="Calibri" w:asciiTheme="minorHAnsi" w:hAnsiTheme="minorHAnsi"/>
          <w:b/>
          <w:b/>
          <w:caps/>
          <w:sz w:val="24"/>
          <w:u w:val="single"/>
        </w:rPr>
      </w:pPr>
      <w:r>
        <w:rPr>
          <w:rFonts w:ascii="Calibri" w:hAnsi="Calibri" w:asciiTheme="minorHAnsi" w:hAnsiTheme="minorHAnsi"/>
          <w:b/>
          <w:caps/>
          <w:sz w:val="24"/>
        </w:rPr>
        <w:t> </w:t>
      </w:r>
      <w:bookmarkStart w:id="72" w:name="_Toc126922019"/>
      <w:r>
        <w:rPr>
          <w:rFonts w:ascii="Calibri" w:hAnsi="Calibri" w:asciiTheme="minorHAnsi" w:hAnsiTheme="minorHAnsi"/>
          <w:b/>
          <w:caps/>
          <w:sz w:val="24"/>
          <w:u w:val="single"/>
        </w:rPr>
        <w:t>Mesures et responsabilités en matière de sûreté et de sécurité</w:t>
      </w:r>
      <w:bookmarkEnd w:id="72"/>
      <w:r>
        <w:rPr>
          <w:rFonts w:ascii="Calibri" w:hAnsi="Calibri" w:asciiTheme="minorHAnsi" w:hAnsiTheme="minorHAnsi"/>
          <w:b/>
          <w:caps/>
          <w:sz w:val="24"/>
          <w:u w:val="single"/>
        </w:rPr>
        <w:t xml:space="preserve"> </w:t>
      </w:r>
    </w:p>
    <w:p>
      <w:pPr>
        <w:pStyle w:val="Normal"/>
        <w:spacing w:lineRule="auto" w:line="240" w:before="120" w:after="0"/>
        <w:ind w:left="561" w:hanging="0"/>
        <w:jc w:val="both"/>
        <w:rPr>
          <w:rFonts w:ascii="Calibri" w:hAnsi="Calibri" w:eastAsia="Times New Roman"/>
          <w:sz w:val="22"/>
        </w:rPr>
      </w:pPr>
      <w:bookmarkStart w:id="73" w:name="_Toc536531735"/>
      <w:r>
        <w:rPr>
          <w:rFonts w:eastAsia="Times New Roman" w:ascii="Calibri" w:hAnsi="Calibri"/>
          <w:sz w:val="22"/>
        </w:rPr>
        <w:t xml:space="preserve">Le </w:t>
      </w:r>
      <w:r>
        <w:rPr>
          <w:rFonts w:eastAsia="Times New Roman" w:ascii="Calibri" w:hAnsi="Calibri"/>
          <w:smallCaps/>
          <w:sz w:val="22"/>
        </w:rPr>
        <w:t>Contractant</w:t>
      </w:r>
      <w:r>
        <w:rPr>
          <w:rFonts w:eastAsia="Times New Roman" w:ascii="Calibri"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pPr>
        <w:pStyle w:val="Normal"/>
        <w:spacing w:lineRule="auto" w:line="240" w:before="120" w:after="0"/>
        <w:ind w:left="561" w:hanging="0"/>
        <w:jc w:val="both"/>
        <w:rPr>
          <w:rFonts w:ascii="Calibri" w:hAnsi="Calibri" w:eastAsia="Times New Roman" w:cs="Arial" w:asciiTheme="minorHAnsi" w:hAnsiTheme="minorHAnsi"/>
          <w:sz w:val="22"/>
        </w:rPr>
      </w:pPr>
      <w:r>
        <w:rPr>
          <w:rFonts w:eastAsia="Times New Roman" w:ascii="Calibri" w:hAnsi="Calibri"/>
          <w:sz w:val="22"/>
        </w:rPr>
        <w:t xml:space="preserve">En cas d’incident et/ou d’atteinte directe ou indirecte à la sécurité des personnes mobilisées directement ou indirectement par le </w:t>
      </w:r>
      <w:r>
        <w:rPr>
          <w:rFonts w:eastAsia="Times New Roman" w:ascii="Calibri" w:hAnsi="Calibri"/>
          <w:smallCaps/>
          <w:sz w:val="22"/>
        </w:rPr>
        <w:t>Contractant</w:t>
      </w:r>
      <w:r>
        <w:rPr>
          <w:rFonts w:eastAsia="Times New Roman" w:ascii="Calibri" w:hAnsi="Calibri"/>
          <w:sz w:val="22"/>
        </w:rPr>
        <w:t xml:space="preserve"> ou de ses équipements, la responsabilité </w:t>
      </w:r>
      <w:r>
        <w:rPr>
          <w:rFonts w:eastAsia="Times New Roman" w:ascii="Calibri" w:hAnsi="Calibri"/>
          <w:smallCaps/>
          <w:sz w:val="22"/>
        </w:rPr>
        <w:t>Expertise France</w:t>
      </w:r>
      <w:r>
        <w:rPr>
          <w:rFonts w:eastAsia="Times New Roman" w:ascii="Calibri" w:hAnsi="Calibri"/>
          <w:sz w:val="22"/>
        </w:rPr>
        <w:t xml:space="preserve"> ne pourra être engagée de quelle que manière que ce soit.</w:t>
      </w:r>
      <w:bookmarkEnd w:id="73"/>
    </w:p>
    <w:p>
      <w:pPr>
        <w:pStyle w:val="V"/>
        <w:widowControl w:val="false"/>
        <w:numPr>
          <w:ilvl w:val="0"/>
          <w:numId w:val="6"/>
        </w:numPr>
        <w:tabs>
          <w:tab w:val="clear" w:pos="708"/>
          <w:tab w:val="left" w:pos="1276" w:leader="none"/>
        </w:tabs>
        <w:spacing w:before="600" w:after="240"/>
        <w:ind w:left="357" w:hanging="357"/>
        <w:outlineLvl w:val="0"/>
        <w:rPr>
          <w:rFonts w:ascii="Calibri" w:hAnsi="Calibri" w:asciiTheme="minorHAnsi" w:hAnsiTheme="minorHAnsi"/>
          <w:b/>
          <w:b/>
          <w:caps/>
          <w:sz w:val="24"/>
          <w:u w:val="single"/>
        </w:rPr>
      </w:pPr>
      <w:r>
        <w:rPr>
          <w:rFonts w:ascii="Calibri" w:hAnsi="Calibri" w:asciiTheme="minorHAnsi" w:hAnsiTheme="minorHAnsi"/>
          <w:b/>
          <w:caps/>
          <w:sz w:val="24"/>
        </w:rPr>
        <w:t> </w:t>
      </w:r>
      <w:bookmarkStart w:id="74" w:name="_Toc126922020"/>
      <w:r>
        <w:rPr>
          <w:rFonts w:ascii="Calibri" w:hAnsi="Calibri" w:asciiTheme="minorHAnsi" w:hAnsiTheme="minorHAnsi"/>
          <w:b/>
          <w:caps/>
          <w:sz w:val="24"/>
          <w:u w:val="single"/>
        </w:rPr>
        <w:t>Éthique</w:t>
      </w:r>
      <w:bookmarkEnd w:id="74"/>
    </w:p>
    <w:p>
      <w:pPr>
        <w:pStyle w:val="Normal"/>
        <w:widowControl w:val="false"/>
        <w:tabs>
          <w:tab w:val="clear" w:pos="708"/>
          <w:tab w:val="left" w:pos="567" w:leader="none"/>
        </w:tabs>
        <w:spacing w:lineRule="auto" w:line="240" w:before="120" w:after="0"/>
        <w:ind w:left="567" w:hanging="0"/>
        <w:jc w:val="both"/>
        <w:rPr>
          <w:rFonts w:ascii="Calibri" w:hAnsi="Calibri" w:eastAsia="Times New Roman"/>
          <w:sz w:val="22"/>
        </w:rPr>
      </w:pPr>
      <w:r>
        <w:rPr>
          <w:rFonts w:eastAsia="Times New Roman" w:ascii="Calibri" w:hAnsi="Calibri"/>
          <w:sz w:val="22"/>
        </w:rPr>
        <w:t xml:space="preserve">Le </w:t>
      </w:r>
      <w:r>
        <w:rPr>
          <w:rFonts w:eastAsia="Times New Roman" w:ascii="Calibri" w:hAnsi="Calibri"/>
          <w:smallCaps/>
          <w:sz w:val="22"/>
        </w:rPr>
        <w:t>Contractant</w:t>
      </w:r>
      <w:r>
        <w:rPr>
          <w:rFonts w:eastAsia="Times New Roman" w:ascii="Calibri" w:hAnsi="Calibri"/>
          <w:sz w:val="22"/>
        </w:rPr>
        <w:t xml:space="preserve"> s’engage également à prendre connaissance du </w:t>
      </w:r>
      <w:hyperlink r:id="rId15" w:tgtFrame="https://www.expertisefrance.fr/documents/20182/426622/Expertise+France+–+Code+de+conduite/2408659b-a84e-45ac-a142-47d5dc21faff">
        <w:r>
          <w:rPr>
            <w:rStyle w:val="LienInternet"/>
            <w:rFonts w:eastAsia="Times New Roman" w:ascii="Calibri" w:hAnsi="Calibri"/>
            <w:sz w:val="22"/>
          </w:rPr>
          <w:t>code de conduite d'Expertise France</w:t>
        </w:r>
      </w:hyperlink>
      <w:r>
        <w:rPr>
          <w:rFonts w:eastAsia="Times New Roman" w:ascii="Calibri" w:hAnsi="Calibri"/>
          <w:sz w:val="22"/>
        </w:rPr>
        <w:t xml:space="preserve"> et à s’y conformer strictement (le code de conduite d’</w:t>
      </w:r>
      <w:r>
        <w:rPr>
          <w:rFonts w:eastAsia="Times New Roman" w:ascii="Calibri" w:hAnsi="Calibri"/>
          <w:smallCaps/>
          <w:sz w:val="22"/>
        </w:rPr>
        <w:t xml:space="preserve"> Expertise France</w:t>
      </w:r>
      <w:r>
        <w:rPr>
          <w:rFonts w:eastAsia="Times New Roman" w:ascii="Calibri" w:hAnsi="Calibri"/>
          <w:sz w:val="22"/>
        </w:rPr>
        <w:t xml:space="preserve"> est accessible sur le site web de l’agence : </w:t>
      </w:r>
      <w:hyperlink r:id="rId16" w:tgtFrame="http://www.expertisefrance.fr">
        <w:r>
          <w:rPr>
            <w:rStyle w:val="LienInternet"/>
            <w:rFonts w:eastAsia="Times New Roman" w:ascii="Calibri" w:hAnsi="Calibri"/>
            <w:sz w:val="22"/>
          </w:rPr>
          <w:t>www.expertisefrance.fr</w:t>
        </w:r>
      </w:hyperlink>
      <w:r>
        <w:rPr>
          <w:rFonts w:eastAsia="Times New Roman" w:ascii="Calibri" w:hAnsi="Calibri"/>
          <w:sz w:val="22"/>
        </w:rPr>
        <w:t>).</w:t>
      </w:r>
    </w:p>
    <w:p>
      <w:pPr>
        <w:pStyle w:val="Normal"/>
        <w:widowControl w:val="false"/>
        <w:tabs>
          <w:tab w:val="clear" w:pos="708"/>
          <w:tab w:val="left" w:pos="567" w:leader="none"/>
        </w:tabs>
        <w:spacing w:lineRule="auto" w:line="240" w:before="120" w:after="0"/>
        <w:ind w:left="567" w:hanging="0"/>
        <w:jc w:val="both"/>
        <w:rPr>
          <w:rFonts w:ascii="Calibri" w:hAnsi="Calibri" w:eastAsia="Times New Roman" w:cs="Calibri"/>
          <w:sz w:val="22"/>
        </w:rPr>
      </w:pPr>
      <w:bookmarkStart w:id="75" w:name="_Toc5365317352"/>
      <w:r>
        <w:rPr>
          <w:rFonts w:eastAsia="Times New Roman" w:cs="Calibri" w:ascii="Calibri" w:hAnsi="Calibri"/>
          <w:sz w:val="22"/>
        </w:rPr>
        <w:t xml:space="preserve">Tout manquement au code de conduite est susceptible d’entraîner la résiliation du contrat et d’engager la responsabilité du </w:t>
      </w:r>
      <w:r>
        <w:rPr>
          <w:rFonts w:eastAsia="Times New Roman" w:ascii="Calibri" w:hAnsi="Calibri"/>
          <w:smallCaps/>
          <w:sz w:val="22"/>
        </w:rPr>
        <w:t>Contractant</w:t>
      </w:r>
      <w:r>
        <w:rPr>
          <w:rFonts w:eastAsia="Times New Roman" w:cs="Calibri" w:ascii="Calibri" w:hAnsi="Calibri"/>
          <w:sz w:val="22"/>
        </w:rPr>
        <w:t>.</w:t>
      </w:r>
      <w:bookmarkEnd w:id="75"/>
    </w:p>
    <w:p>
      <w:pPr>
        <w:pStyle w:val="V"/>
        <w:widowControl w:val="false"/>
        <w:numPr>
          <w:ilvl w:val="0"/>
          <w:numId w:val="6"/>
        </w:numPr>
        <w:tabs>
          <w:tab w:val="clear" w:pos="708"/>
          <w:tab w:val="left" w:pos="1276" w:leader="none"/>
        </w:tabs>
        <w:spacing w:before="600" w:after="240"/>
        <w:ind w:left="357" w:hanging="357"/>
        <w:outlineLvl w:val="0"/>
        <w:rPr>
          <w:rFonts w:ascii="Calibri" w:hAnsi="Calibri" w:asciiTheme="minorHAnsi" w:hAnsiTheme="minorHAnsi"/>
          <w:b/>
          <w:b/>
          <w:caps/>
          <w:sz w:val="24"/>
          <w:u w:val="single"/>
        </w:rPr>
      </w:pPr>
      <w:bookmarkStart w:id="76" w:name="_Toc126922021"/>
      <w:bookmarkStart w:id="77" w:name="_Toc70411566"/>
      <w:bookmarkStart w:id="78" w:name="_Toc70411012"/>
      <w:bookmarkStart w:id="79" w:name="_Toc70410878"/>
      <w:bookmarkStart w:id="80" w:name="_Toc70411565"/>
      <w:bookmarkStart w:id="81" w:name="_Toc70411011"/>
      <w:bookmarkStart w:id="82" w:name="_Toc70410877"/>
      <w:bookmarkStart w:id="83" w:name="_Toc70411564"/>
      <w:bookmarkStart w:id="84" w:name="_Toc70411010"/>
      <w:bookmarkStart w:id="85" w:name="_Toc70410876"/>
      <w:bookmarkStart w:id="86" w:name="_Toc70411560"/>
      <w:bookmarkStart w:id="87" w:name="_Toc70411006"/>
      <w:bookmarkStart w:id="88" w:name="_Toc70410872"/>
      <w:bookmarkStart w:id="89" w:name="_Toc70411559"/>
      <w:bookmarkStart w:id="90" w:name="_Toc70411005"/>
      <w:bookmarkStart w:id="91" w:name="_Toc70410871"/>
      <w:bookmarkStart w:id="92" w:name="_Toc70411556"/>
      <w:bookmarkStart w:id="93" w:name="_Toc70411002"/>
      <w:bookmarkStart w:id="94" w:name="_Toc70410868"/>
      <w:bookmarkStart w:id="95" w:name="_Toc70411555"/>
      <w:bookmarkStart w:id="96" w:name="_Toc70411001"/>
      <w:bookmarkStart w:id="97" w:name="_Toc70410867"/>
      <w:bookmarkStart w:id="98" w:name="_Toc70411554"/>
      <w:bookmarkStart w:id="99" w:name="_Toc70411000"/>
      <w:bookmarkStart w:id="100" w:name="_Toc70410866"/>
      <w:bookmarkStart w:id="101" w:name="_Toc70411551"/>
      <w:bookmarkStart w:id="102" w:name="_Toc70410997"/>
      <w:bookmarkStart w:id="103" w:name="_Toc70410863"/>
      <w:bookmarkStart w:id="104" w:name="_Toc70411550"/>
      <w:bookmarkStart w:id="105" w:name="_Toc70410996"/>
      <w:bookmarkStart w:id="106" w:name="_Toc70410862"/>
      <w:bookmarkStart w:id="107" w:name="_Toc70411549"/>
      <w:bookmarkStart w:id="108" w:name="_Toc70410995"/>
      <w:bookmarkStart w:id="109" w:name="_Toc70410861"/>
      <w:bookmarkStart w:id="110" w:name="_Toc70411548"/>
      <w:bookmarkStart w:id="111" w:name="_Toc70410994"/>
      <w:bookmarkStart w:id="112" w:name="_Toc70410860"/>
      <w:bookmarkStart w:id="113" w:name="_Toc70411547"/>
      <w:bookmarkStart w:id="114" w:name="_Toc70410993"/>
      <w:bookmarkStart w:id="115" w:name="_Toc70410859"/>
      <w:bookmarkStart w:id="116" w:name="_Toc70411546"/>
      <w:bookmarkStart w:id="117" w:name="_Toc70410992"/>
      <w:bookmarkStart w:id="118" w:name="_Toc70410858"/>
      <w:bookmarkStart w:id="119" w:name="_Toc70411545"/>
      <w:bookmarkStart w:id="120" w:name="_Toc70410991"/>
      <w:bookmarkStart w:id="121" w:name="_Toc70410857"/>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ascii="Calibri" w:hAnsi="Calibri" w:asciiTheme="minorHAnsi" w:hAnsiTheme="minorHAnsi"/>
          <w:b/>
          <w:caps/>
          <w:sz w:val="24"/>
          <w:u w:val="single"/>
        </w:rPr>
        <w:t>Gestion des dONNÉES À cARACTÈRE PERSONNEL</w:t>
      </w:r>
      <w:bookmarkEnd w:id="76"/>
    </w:p>
    <w:p>
      <w:pPr>
        <w:pStyle w:val="Normal"/>
        <w:widowControl w:val="false"/>
        <w:tabs>
          <w:tab w:val="clear" w:pos="708"/>
          <w:tab w:val="left" w:pos="567" w:leader="none"/>
        </w:tabs>
        <w:spacing w:lineRule="auto" w:line="240" w:before="120" w:after="0"/>
        <w:ind w:left="567" w:hanging="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Pr>
          <w:rFonts w:eastAsia="Times New Roman" w:cs="Calibri" w:ascii="Calibri" w:hAnsi="Calibri" w:asciiTheme="minorHAnsi" w:cstheme="minorHAnsi" w:hAnsiTheme="minorHAnsi"/>
          <w:smallCaps/>
          <w:sz w:val="22"/>
        </w:rPr>
        <w:t>Contractant</w:t>
      </w:r>
      <w:r>
        <w:rPr>
          <w:rFonts w:eastAsia="Times New Roman" w:cs="Calibri" w:ascii="Calibri" w:hAnsi="Calibri" w:asciiTheme="minorHAnsi" w:cstheme="minorHAnsi" w:hAnsiTheme="minorHAnsi"/>
          <w:sz w:val="22"/>
        </w:rPr>
        <w:t xml:space="preserve"> est informé que des données à caractère personnel (notamment nom, prénom, adresse mail) collectées dans le cadre du présent contrat sont susceptibles de faire l'objet de traitement(s).</w:t>
      </w:r>
    </w:p>
    <w:p>
      <w:pPr>
        <w:pStyle w:val="Normal"/>
        <w:widowControl w:val="false"/>
        <w:tabs>
          <w:tab w:val="clear" w:pos="708"/>
          <w:tab w:val="left" w:pos="567" w:leader="none"/>
        </w:tabs>
        <w:spacing w:lineRule="auto" w:line="240" w:before="120" w:after="0"/>
        <w:ind w:left="567" w:hanging="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Les fondements juridiques légitimant le ou les traitements correspondent aux c) et e) de l'article 6.1 du RGPD, à savoir que :</w:t>
      </w:r>
    </w:p>
    <w:p>
      <w:pPr>
        <w:pStyle w:val="Normal"/>
        <w:widowControl w:val="false"/>
        <w:numPr>
          <w:ilvl w:val="0"/>
          <w:numId w:val="16"/>
        </w:numPr>
        <w:spacing w:lineRule="auto" w:line="240"/>
        <w:ind w:left="1134" w:hanging="36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 xml:space="preserve">Le traitement est nécessaire au respect d’une obligation légale à laquelle </w:t>
      </w:r>
      <w:r>
        <w:rPr>
          <w:rFonts w:eastAsia="Times New Roman" w:cs="Calibri" w:ascii="Calibri" w:hAnsi="Calibri" w:asciiTheme="minorHAnsi" w:cstheme="minorHAnsi" w:hAnsiTheme="minorHAnsi"/>
          <w:smallCaps/>
          <w:sz w:val="22"/>
        </w:rPr>
        <w:t>Expertise France</w:t>
      </w:r>
      <w:r>
        <w:rPr>
          <w:rFonts w:eastAsia="Times New Roman" w:cs="Calibri" w:ascii="Calibri" w:hAnsi="Calibri" w:asciiTheme="minorHAnsi" w:cstheme="minorHAnsi" w:hAnsiTheme="minorHAnsi"/>
          <w:sz w:val="22"/>
        </w:rPr>
        <w:t xml:space="preserve"> est soumis ;</w:t>
      </w:r>
    </w:p>
    <w:p>
      <w:pPr>
        <w:pStyle w:val="Normal"/>
        <w:widowControl w:val="false"/>
        <w:numPr>
          <w:ilvl w:val="0"/>
          <w:numId w:val="16"/>
        </w:numPr>
        <w:spacing w:lineRule="auto" w:line="240"/>
        <w:ind w:left="1134" w:hanging="36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 xml:space="preserve">Le traitement est nécessaire à l’exécution d’une mission d’intérêt public ou relevant de l’exercice de l’autorité publique dont est investi </w:t>
      </w:r>
      <w:r>
        <w:rPr>
          <w:rFonts w:eastAsia="Times New Roman" w:cs="Calibri" w:ascii="Calibri" w:hAnsi="Calibri" w:asciiTheme="minorHAnsi" w:cstheme="minorHAnsi" w:hAnsiTheme="minorHAnsi"/>
          <w:smallCaps/>
          <w:sz w:val="22"/>
        </w:rPr>
        <w:t>Expertise France</w:t>
      </w:r>
      <w:r>
        <w:rPr>
          <w:rFonts w:eastAsia="Times New Roman" w:cs="Calibri" w:ascii="Calibri" w:hAnsi="Calibri" w:asciiTheme="minorHAnsi" w:cstheme="minorHAnsi" w:hAnsiTheme="minorHAnsi"/>
          <w:sz w:val="22"/>
        </w:rPr>
        <w:t> ;</w:t>
      </w:r>
    </w:p>
    <w:p>
      <w:pPr>
        <w:pStyle w:val="Normal"/>
        <w:widowControl w:val="false"/>
        <w:tabs>
          <w:tab w:val="clear" w:pos="708"/>
          <w:tab w:val="left" w:pos="567" w:leader="none"/>
        </w:tabs>
        <w:spacing w:lineRule="auto" w:line="240" w:before="120" w:after="0"/>
        <w:ind w:left="567" w:hanging="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 xml:space="preserve">Les finalités du ou des traitements sont : </w:t>
      </w:r>
    </w:p>
    <w:p>
      <w:pPr>
        <w:pStyle w:val="Normal"/>
        <w:widowControl w:val="false"/>
        <w:numPr>
          <w:ilvl w:val="0"/>
          <w:numId w:val="16"/>
        </w:numPr>
        <w:spacing w:lineRule="auto" w:line="240"/>
        <w:ind w:left="1134" w:hanging="36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 xml:space="preserve">La gestion et le suivi du présent contrat, </w:t>
      </w:r>
    </w:p>
    <w:p>
      <w:pPr>
        <w:pStyle w:val="Normal"/>
        <w:widowControl w:val="false"/>
        <w:numPr>
          <w:ilvl w:val="0"/>
          <w:numId w:val="16"/>
        </w:numPr>
        <w:spacing w:lineRule="auto" w:line="240"/>
        <w:ind w:left="1134" w:hanging="36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 xml:space="preserve">La gestion et le suivi du reporting aux bailleurs et autres autorités de contrôle. </w:t>
      </w:r>
    </w:p>
    <w:p>
      <w:pPr>
        <w:pStyle w:val="Normal"/>
        <w:widowControl w:val="false"/>
        <w:tabs>
          <w:tab w:val="clear" w:pos="708"/>
          <w:tab w:val="left" w:pos="567" w:leader="none"/>
        </w:tabs>
        <w:spacing w:lineRule="auto" w:line="240" w:before="120" w:after="0"/>
        <w:ind w:left="567" w:hanging="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Les destinataires ou catégorie de destinataires des données à caractère personnel sont exclusivement les personnels habilités d’</w:t>
      </w:r>
      <w:r>
        <w:rPr>
          <w:rFonts w:cs="Arial" w:ascii="Calibri" w:hAnsi="Calibri" w:asciiTheme="minorHAnsi" w:hAnsiTheme="minorHAnsi"/>
          <w:smallCaps/>
          <w:szCs w:val="22"/>
        </w:rPr>
        <w:t>Expertise France</w:t>
      </w:r>
      <w:r>
        <w:rPr>
          <w:rFonts w:eastAsia="Times New Roman" w:cs="Calibri" w:ascii="Calibri" w:hAnsi="Calibri" w:asciiTheme="minorHAnsi" w:cstheme="minorHAnsi" w:hAnsiTheme="minorHAnsi"/>
          <w:sz w:val="22"/>
        </w:rPr>
        <w:t>, des ministères et des opérateurs de l'Etat, les bailleurs de fonds, en charge de la passation et de l'exécution du présent contrat, ainsi que de leurs prestataires d’assistance dans ses activités.</w:t>
      </w:r>
    </w:p>
    <w:p>
      <w:pPr>
        <w:pStyle w:val="Normal"/>
        <w:widowControl w:val="false"/>
        <w:tabs>
          <w:tab w:val="clear" w:pos="708"/>
          <w:tab w:val="left" w:pos="567" w:leader="none"/>
        </w:tabs>
        <w:spacing w:lineRule="auto" w:line="240" w:before="120" w:after="0"/>
        <w:ind w:left="567" w:hanging="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Durée de conservation : ces données sont conservées pendant toute la durée d'exécution du contrat, ainsi que durant la DUA applicable au contrat.</w:t>
      </w:r>
    </w:p>
    <w:p>
      <w:pPr>
        <w:pStyle w:val="Normal"/>
        <w:widowControl w:val="false"/>
        <w:tabs>
          <w:tab w:val="clear" w:pos="708"/>
          <w:tab w:val="left" w:pos="567" w:leader="none"/>
        </w:tabs>
        <w:spacing w:lineRule="auto" w:line="240" w:before="120" w:after="0"/>
        <w:ind w:left="567" w:hanging="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Pr>
          <w:rFonts w:eastAsia="Times New Roman" w:cs="Calibri" w:ascii="Calibri" w:hAnsi="Calibri" w:asciiTheme="minorHAnsi" w:cstheme="minorHAnsi" w:hAnsiTheme="minorHAnsi"/>
          <w:smallCaps/>
          <w:sz w:val="22"/>
        </w:rPr>
        <w:t>Expertise France</w:t>
      </w:r>
      <w:r>
        <w:rPr>
          <w:rFonts w:eastAsia="Times New Roman" w:cs="Calibri" w:ascii="Calibri" w:hAnsi="Calibri" w:asciiTheme="minorHAnsi" w:cstheme="minorHAnsi" w:hAnsiTheme="minorHAnsi"/>
          <w:sz w:val="22"/>
        </w:rPr>
        <w:t xml:space="preserve"> (</w:t>
      </w:r>
      <w:hyperlink r:id="rId17" w:tgtFrame="mailto:informatique.libertes@expertisefrance.fr">
        <w:r>
          <w:rPr>
            <w:rFonts w:eastAsia="Times New Roman" w:cs="Calibri" w:ascii="Calibri" w:hAnsi="Calibri" w:asciiTheme="minorHAnsi" w:cstheme="minorHAnsi" w:hAnsiTheme="minorHAnsi"/>
            <w:sz w:val="22"/>
          </w:rPr>
          <w:t>informatique.libertes@expertisefrance.fr</w:t>
        </w:r>
      </w:hyperlink>
      <w:r>
        <w:rPr>
          <w:rFonts w:eastAsia="Times New Roman" w:cs="Calibri" w:ascii="Calibri" w:hAnsi="Calibri" w:asciiTheme="minorHAnsi" w:cstheme="minorHAnsi" w:hAnsiTheme="minorHAnsi"/>
          <w:sz w:val="22"/>
        </w:rPr>
        <w:t>).</w:t>
      </w:r>
    </w:p>
    <w:p>
      <w:pPr>
        <w:pStyle w:val="Normal"/>
        <w:widowControl w:val="false"/>
        <w:tabs>
          <w:tab w:val="clear" w:pos="708"/>
          <w:tab w:val="left" w:pos="567" w:leader="none"/>
        </w:tabs>
        <w:spacing w:lineRule="auto" w:line="240" w:before="120" w:after="0"/>
        <w:ind w:left="567" w:hanging="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 xml:space="preserve">La personne dont les données à caractère personnel sont collectées dans le cadre de la présente procédure dispose d'un droit de réclamation auprès de la CNIL. </w:t>
      </w:r>
    </w:p>
    <w:p>
      <w:pPr>
        <w:pStyle w:val="Normal"/>
        <w:widowControl w:val="false"/>
        <w:tabs>
          <w:tab w:val="clear" w:pos="708"/>
          <w:tab w:val="left" w:pos="567" w:leader="none"/>
        </w:tabs>
        <w:spacing w:lineRule="auto" w:line="240" w:before="120" w:after="0"/>
        <w:ind w:left="567" w:hanging="0"/>
        <w:jc w:val="both"/>
        <w:rPr>
          <w:rFonts w:ascii="Calibri" w:hAnsi="Calibri" w:eastAsia="Times New Roman" w:cs="Calibri" w:asciiTheme="minorHAnsi" w:cstheme="minorHAnsi" w:hAnsiTheme="minorHAnsi"/>
          <w:sz w:val="22"/>
        </w:rPr>
      </w:pPr>
      <w:r>
        <w:rPr>
          <w:rFonts w:eastAsia="Times New Roman" w:cs="Calibri" w:ascii="Calibri" w:hAnsi="Calibri" w:asciiTheme="minorHAnsi" w:cstheme="minorHAnsi" w:hAnsiTheme="minorHAnsi"/>
          <w:sz w:val="22"/>
        </w:rPr>
        <w:t xml:space="preserve">[Le présent </w:t>
      </w:r>
      <w:r>
        <w:rPr>
          <w:rFonts w:eastAsia="Times New Roman" w:cs="Calibri" w:ascii="Calibri" w:hAnsi="Calibri" w:asciiTheme="minorHAnsi" w:cstheme="minorHAnsi" w:hAnsiTheme="minorHAnsi"/>
          <w:smallCaps/>
          <w:sz w:val="22"/>
        </w:rPr>
        <w:t>Contrat</w:t>
      </w:r>
      <w:r>
        <w:rPr>
          <w:rFonts w:eastAsia="Times New Roman" w:cs="Calibri" w:ascii="Calibri" w:hAnsi="Calibri" w:asciiTheme="minorHAnsi" w:cstheme="minorHAnsi" w:hAnsi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pPr>
        <w:pStyle w:val="V"/>
        <w:widowControl w:val="false"/>
        <w:numPr>
          <w:ilvl w:val="0"/>
          <w:numId w:val="6"/>
        </w:numPr>
        <w:tabs>
          <w:tab w:val="clear" w:pos="708"/>
          <w:tab w:val="left" w:pos="1276" w:leader="none"/>
        </w:tabs>
        <w:spacing w:before="600" w:after="240"/>
        <w:ind w:left="357" w:hanging="357"/>
        <w:outlineLvl w:val="0"/>
        <w:rPr>
          <w:rFonts w:ascii="Calibri" w:hAnsi="Calibri" w:asciiTheme="minorHAnsi" w:hAnsiTheme="minorHAnsi"/>
          <w:b/>
          <w:b/>
          <w:caps/>
          <w:sz w:val="24"/>
          <w:u w:val="single"/>
        </w:rPr>
      </w:pPr>
      <w:bookmarkStart w:id="122" w:name="_Toc126922023"/>
      <w:r>
        <w:rPr>
          <w:rFonts w:ascii="Calibri" w:hAnsi="Calibri" w:asciiTheme="minorHAnsi" w:hAnsiTheme="minorHAnsi"/>
          <w:b/>
          <w:caps/>
          <w:sz w:val="24"/>
          <w:u w:val="single"/>
        </w:rPr>
        <w:t>DÉrogationS au CCAG</w:t>
      </w:r>
      <w:bookmarkEnd w:id="122"/>
    </w:p>
    <w:p>
      <w:pPr>
        <w:pStyle w:val="Normal"/>
        <w:spacing w:lineRule="auto" w:line="240" w:before="120" w:after="0"/>
        <w:ind w:left="567" w:hanging="0"/>
        <w:jc w:val="both"/>
        <w:rPr>
          <w:rFonts w:ascii="Calibri" w:hAnsi="Calibri" w:eastAsia="Times New Roman" w:cs="Calibri" w:asciiTheme="minorHAnsi" w:cstheme="minorHAnsi" w:hAnsiTheme="minorHAnsi"/>
          <w:sz w:val="22"/>
          <w:szCs w:val="22"/>
        </w:rPr>
      </w:pPr>
      <w:r>
        <w:rPr>
          <w:rFonts w:eastAsia="Times New Roman" w:cs="Calibri" w:ascii="Calibri" w:hAnsi="Calibri" w:asciiTheme="minorHAnsi" w:cstheme="minorHAnsi" w:hAnsiTheme="minorHAnsi"/>
          <w:sz w:val="22"/>
          <w:szCs w:val="22"/>
        </w:rPr>
        <w:t>Les articles suivants du présent document dérogent au CCAG-TIC :</w:t>
      </w:r>
    </w:p>
    <w:p>
      <w:pPr>
        <w:pStyle w:val="Normal"/>
        <w:widowControl w:val="false"/>
        <w:numPr>
          <w:ilvl w:val="0"/>
          <w:numId w:val="9"/>
        </w:numPr>
        <w:spacing w:lineRule="auto" w:line="240" w:before="120" w:after="0"/>
        <w:ind w:left="1281" w:hanging="357"/>
        <w:contextualSpacing/>
        <w:jc w:val="both"/>
        <w:rPr>
          <w:rFonts w:ascii="Calibri" w:hAnsi="Calibri" w:eastAsia="Times New Roman" w:cs="Calibri" w:asciiTheme="minorHAnsi" w:cstheme="minorHAnsi" w:hAnsiTheme="minorHAnsi"/>
          <w:sz w:val="22"/>
          <w:szCs w:val="22"/>
        </w:rPr>
      </w:pPr>
      <w:r>
        <w:rPr>
          <w:rFonts w:eastAsia="Times New Roman" w:cs="Calibri" w:ascii="Calibri" w:hAnsi="Calibri" w:asciiTheme="minorHAnsi" w:cstheme="minorHAnsi" w:hAnsiTheme="minorHAnsi"/>
          <w:sz w:val="22"/>
          <w:szCs w:val="22"/>
        </w:rPr>
        <w:t>article 5 déroge aux dispositions de l’article 28 et 15 du CCAG-TIC ;</w:t>
      </w:r>
    </w:p>
    <w:p>
      <w:pPr>
        <w:pStyle w:val="Normal"/>
        <w:widowControl w:val="false"/>
        <w:numPr>
          <w:ilvl w:val="0"/>
          <w:numId w:val="9"/>
        </w:numPr>
        <w:spacing w:lineRule="auto" w:line="240" w:before="120" w:after="0"/>
        <w:ind w:left="1281" w:hanging="357"/>
        <w:contextualSpacing/>
        <w:jc w:val="both"/>
        <w:rPr>
          <w:rFonts w:ascii="Calibri" w:hAnsi="Calibri" w:eastAsia="Times New Roman" w:cs="Calibri" w:asciiTheme="minorHAnsi" w:cstheme="minorHAnsi" w:hAnsiTheme="minorHAnsi"/>
          <w:sz w:val="22"/>
          <w:szCs w:val="22"/>
        </w:rPr>
      </w:pPr>
      <w:r>
        <w:rPr>
          <w:rFonts w:eastAsia="Times New Roman" w:cs="Calibri" w:ascii="Calibri" w:hAnsi="Calibri" w:asciiTheme="minorHAnsi" w:cstheme="minorHAnsi" w:hAnsiTheme="minorHAnsi"/>
          <w:sz w:val="22"/>
          <w:szCs w:val="22"/>
        </w:rPr>
        <w:t>article 9 déroge aux dispositions de l’article 14 du CCAG-TIC ;</w:t>
      </w:r>
    </w:p>
    <w:p>
      <w:pPr>
        <w:pStyle w:val="V"/>
        <w:widowControl w:val="false"/>
        <w:numPr>
          <w:ilvl w:val="0"/>
          <w:numId w:val="6"/>
        </w:numPr>
        <w:tabs>
          <w:tab w:val="clear" w:pos="708"/>
          <w:tab w:val="left" w:pos="1276" w:leader="none"/>
        </w:tabs>
        <w:spacing w:before="600" w:after="240"/>
        <w:ind w:left="357" w:hanging="357"/>
        <w:outlineLvl w:val="0"/>
        <w:rPr>
          <w:rFonts w:ascii="Calibri" w:hAnsi="Calibri" w:asciiTheme="minorHAnsi" w:hAnsiTheme="minorHAnsi"/>
          <w:b/>
          <w:b/>
          <w:caps/>
          <w:sz w:val="24"/>
          <w:u w:val="single"/>
        </w:rPr>
      </w:pPr>
      <w:r>
        <w:rPr>
          <w:rFonts w:ascii="Calibri" w:hAnsi="Calibri" w:asciiTheme="minorHAnsi" w:hAnsiTheme="minorHAnsi"/>
          <w:b/>
          <w:caps/>
          <w:sz w:val="24"/>
          <w:u w:val="single"/>
        </w:rPr>
        <w:t> </w:t>
      </w:r>
      <w:r>
        <w:rPr>
          <w:rFonts w:ascii="Calibri" w:hAnsi="Calibri" w:asciiTheme="minorHAnsi" w:hAnsiTheme="minorHAnsi"/>
          <w:b/>
          <w:caps/>
          <w:sz w:val="24"/>
          <w:u w:val="single"/>
        </w:rPr>
        <w:t>AUDIT</w:t>
      </w:r>
    </w:p>
    <w:p>
      <w:pPr>
        <w:pStyle w:val="Normal"/>
        <w:spacing w:lineRule="auto" w:line="240"/>
        <w:ind w:left="567"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Le </w:t>
      </w:r>
      <w:r>
        <w:rPr>
          <w:rFonts w:eastAsia="Times New Roman" w:cs="Calibri" w:ascii="Calibri" w:hAnsi="Calibri" w:asciiTheme="minorHAnsi" w:cstheme="minorHAnsi" w:hAnsiTheme="minorHAnsi"/>
          <w:smallCaps/>
          <w:sz w:val="22"/>
          <w:szCs w:val="22"/>
        </w:rPr>
        <w:t>Contractant</w:t>
      </w:r>
      <w:r>
        <w:rPr>
          <w:rFonts w:cs="Calibri" w:ascii="Calibri" w:hAnsi="Calibri" w:asciiTheme="minorHAnsi" w:cstheme="minorHAnsi" w:hAnsiTheme="minorHAnsi"/>
          <w:sz w:val="22"/>
          <w:szCs w:val="22"/>
        </w:rPr>
        <w:t xml:space="preserve"> pourra faire l’objet d’un audit portant sur le respect de la règlementation et de des obligations contractuelles applicables à l’exécution du présent </w:t>
      </w:r>
      <w:r>
        <w:rPr>
          <w:rFonts w:eastAsia="Times New Roman" w:cs="Calibri" w:ascii="Calibri" w:hAnsi="Calibri" w:asciiTheme="minorHAnsi" w:cstheme="minorHAnsi" w:hAnsiTheme="minorHAnsi"/>
          <w:smallCaps/>
          <w:sz w:val="22"/>
          <w:szCs w:val="22"/>
        </w:rPr>
        <w:t>Contrat</w:t>
      </w:r>
      <w:r>
        <w:rPr>
          <w:rFonts w:cs="Calibri" w:ascii="Calibri" w:hAnsi="Calibri" w:asciiTheme="minorHAnsi" w:cstheme="minorHAnsi" w:hAnsiTheme="minorHAnsi"/>
          <w:sz w:val="22"/>
          <w:szCs w:val="22"/>
        </w:rPr>
        <w:t xml:space="preserve">. Cet audit pourra être mené par </w:t>
      </w:r>
      <w:r>
        <w:rPr>
          <w:rFonts w:eastAsia="Times New Roman" w:cs="Calibri" w:ascii="Calibri" w:hAnsi="Calibri" w:asciiTheme="minorHAnsi" w:cstheme="minorHAnsi" w:hAnsiTheme="minorHAnsi"/>
          <w:smallCaps/>
          <w:sz w:val="22"/>
          <w:szCs w:val="22"/>
        </w:rPr>
        <w:t>Expertise France</w:t>
      </w:r>
      <w:r>
        <w:rPr>
          <w:rFonts w:cs="Calibri" w:ascii="Calibri" w:hAnsi="Calibri" w:asciiTheme="minorHAnsi" w:cstheme="minorHAnsi" w:hAnsiTheme="minorHAnsi"/>
          <w:sz w:val="22"/>
          <w:szCs w:val="22"/>
        </w:rPr>
        <w:t xml:space="preserve"> ou par un tiers mandaté par </w:t>
      </w:r>
      <w:r>
        <w:rPr>
          <w:rFonts w:eastAsia="Times New Roman" w:cs="Calibri" w:ascii="Calibri" w:hAnsi="Calibri" w:asciiTheme="minorHAnsi" w:cstheme="minorHAnsi" w:hAnsiTheme="minorHAnsi"/>
          <w:smallCaps/>
          <w:sz w:val="22"/>
          <w:szCs w:val="22"/>
        </w:rPr>
        <w:t>Expertise France</w:t>
      </w:r>
      <w:r>
        <w:rPr>
          <w:rFonts w:cs="Calibri" w:ascii="Calibri" w:hAnsi="Calibri" w:asciiTheme="minorHAnsi" w:cstheme="minorHAnsi" w:hAnsiTheme="minorHAnsi"/>
          <w:sz w:val="22"/>
          <w:szCs w:val="22"/>
        </w:rPr>
        <w:t xml:space="preserve"> et ne pourra être refusé par le C</w:t>
      </w:r>
      <w:r>
        <w:rPr>
          <w:rFonts w:eastAsia="Times New Roman" w:cs="Calibri" w:ascii="Calibri" w:hAnsi="Calibri" w:asciiTheme="minorHAnsi" w:cstheme="minorHAnsi" w:hAnsiTheme="minorHAnsi"/>
          <w:smallCaps/>
          <w:sz w:val="22"/>
          <w:szCs w:val="22"/>
        </w:rPr>
        <w:t>ontractant</w:t>
      </w:r>
      <w:r>
        <w:rPr>
          <w:rFonts w:cs="Calibri" w:ascii="Calibri" w:hAnsi="Calibri" w:asciiTheme="minorHAnsi" w:cstheme="minorHAnsi" w:hAnsiTheme="minorHAnsi"/>
          <w:sz w:val="22"/>
          <w:szCs w:val="22"/>
        </w:rPr>
        <w:t>. Dans l’hypothèse où l’audit est réalisé par un tiers, le tiers mandaté ne peut être un concurrent direct du C</w:t>
      </w:r>
      <w:r>
        <w:rPr>
          <w:rFonts w:eastAsia="Times New Roman" w:cs="Calibri" w:ascii="Calibri" w:hAnsi="Calibri" w:asciiTheme="minorHAnsi" w:cstheme="minorHAnsi" w:hAnsiTheme="minorHAnsi"/>
          <w:smallCaps/>
          <w:sz w:val="22"/>
          <w:szCs w:val="22"/>
        </w:rPr>
        <w:t>ontractant</w:t>
      </w:r>
      <w:r>
        <w:rPr>
          <w:rFonts w:cs="Calibri" w:ascii="Calibri" w:hAnsi="Calibri" w:asciiTheme="minorHAnsi" w:cstheme="minorHAnsi" w:hAnsiTheme="minorHAnsi"/>
          <w:sz w:val="22"/>
          <w:szCs w:val="22"/>
        </w:rPr>
        <w:t>. Les audits programmés peuvent être réalisés de manière périodique ou spontanée à la demande d’</w:t>
      </w:r>
      <w:r>
        <w:rPr>
          <w:rFonts w:eastAsia="Times New Roman" w:cs="Calibri" w:ascii="Calibri" w:hAnsi="Calibri" w:asciiTheme="minorHAnsi" w:cstheme="minorHAnsi" w:hAnsiTheme="minorHAnsi"/>
          <w:smallCaps/>
          <w:sz w:val="22"/>
          <w:szCs w:val="22"/>
        </w:rPr>
        <w:t xml:space="preserve">Expertise France </w:t>
      </w:r>
      <w:r>
        <w:rPr>
          <w:rFonts w:cs="Calibri" w:ascii="Calibri" w:hAnsi="Calibri" w:asciiTheme="minorHAnsi" w:cstheme="minorHAnsi" w:hAnsiTheme="minorHAnsi"/>
          <w:sz w:val="22"/>
          <w:szCs w:val="22"/>
        </w:rPr>
        <w:t xml:space="preserve">ou d’un tiers. Dans tous les cas, le </w:t>
      </w:r>
      <w:r>
        <w:rPr>
          <w:rFonts w:eastAsia="Times New Roman" w:cs="Calibri" w:ascii="Calibri" w:hAnsi="Calibri" w:asciiTheme="minorHAnsi" w:cstheme="minorHAnsi" w:hAnsiTheme="minorHAnsi"/>
          <w:smallCaps/>
          <w:sz w:val="22"/>
          <w:szCs w:val="22"/>
        </w:rPr>
        <w:t xml:space="preserve">Contractant </w:t>
      </w:r>
      <w:r>
        <w:rPr>
          <w:rFonts w:cs="Calibri" w:ascii="Calibri" w:hAnsi="Calibri" w:asciiTheme="minorHAnsi" w:cstheme="minorHAnsi" w:hAnsiTheme="minorHAnsi"/>
          <w:sz w:val="22"/>
          <w:szCs w:val="22"/>
        </w:rPr>
        <w:t>sera informé par un préavis d’au minimum de 5 jours ouvrés.</w:t>
      </w:r>
    </w:p>
    <w:p>
      <w:pPr>
        <w:pStyle w:val="Normal"/>
        <w:spacing w:lineRule="auto" w:line="240"/>
        <w:ind w:left="567"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Le </w:t>
      </w:r>
      <w:r>
        <w:rPr>
          <w:rFonts w:eastAsia="Times New Roman" w:cs="Calibri" w:ascii="Calibri" w:hAnsi="Calibri" w:asciiTheme="minorHAnsi" w:cstheme="minorHAnsi" w:hAnsiTheme="minorHAnsi"/>
          <w:smallCaps/>
          <w:sz w:val="22"/>
          <w:szCs w:val="22"/>
        </w:rPr>
        <w:t xml:space="preserve">Contractant </w:t>
      </w:r>
      <w:r>
        <w:rPr>
          <w:rFonts w:cs="Calibri" w:ascii="Calibri" w:hAnsi="Calibri" w:asciiTheme="minorHAnsi" w:cstheme="minorHAnsi" w:hAnsiTheme="minorHAnsi"/>
          <w:sz w:val="22"/>
          <w:szCs w:val="22"/>
        </w:rPr>
        <w:t>s’engage donc à :</w:t>
      </w:r>
    </w:p>
    <w:p>
      <w:pPr>
        <w:pStyle w:val="U"/>
        <w:widowControl w:val="false"/>
        <w:numPr>
          <w:ilvl w:val="1"/>
          <w:numId w:val="7"/>
        </w:numPr>
        <w:ind w:left="1434"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Permettre et faciliter à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ou aux personnes mandatées par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l’accès aux informations nécessaires à l’exécution des audits, pouvant inclure des entretiens avec les personnes impliquées dans la mise en œuvre du présent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xml:space="preserve"> ainsi que des visites sur place ;</w:t>
      </w:r>
    </w:p>
    <w:p>
      <w:pPr>
        <w:pStyle w:val="U"/>
        <w:widowControl w:val="false"/>
        <w:numPr>
          <w:ilvl w:val="1"/>
          <w:numId w:val="7"/>
        </w:numPr>
        <w:ind w:left="1434"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Présenter les documents relatifs à l’exécution du présent C</w:t>
      </w:r>
      <w:r>
        <w:rPr>
          <w:rFonts w:cs="Calibri" w:ascii="Calibri" w:hAnsi="Calibri" w:asciiTheme="minorHAnsi" w:cstheme="minorHAnsi" w:hAnsiTheme="minorHAnsi"/>
          <w:smallCaps/>
          <w:szCs w:val="22"/>
        </w:rPr>
        <w:t>ontrat</w:t>
      </w:r>
      <w:r>
        <w:rPr>
          <w:rFonts w:cs="Calibri" w:ascii="Calibri" w:hAnsi="Calibri" w:asciiTheme="minorHAnsi" w:cstheme="minorHAnsi" w:hAnsiTheme="minorHAnsi"/>
          <w:szCs w:val="22"/>
        </w:rPr>
        <w:t xml:space="preserve"> ainsi que tous documents dont la communication est exigée par les auditeurs ;</w:t>
      </w:r>
    </w:p>
    <w:p>
      <w:pPr>
        <w:pStyle w:val="U"/>
        <w:widowControl w:val="false"/>
        <w:numPr>
          <w:ilvl w:val="1"/>
          <w:numId w:val="7"/>
        </w:numPr>
        <w:ind w:left="1434"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Faire preuve de transparence et à répondre aux sollicitations des auditeurs ;</w:t>
      </w:r>
    </w:p>
    <w:p>
      <w:pPr>
        <w:pStyle w:val="U"/>
        <w:widowControl w:val="false"/>
        <w:numPr>
          <w:ilvl w:val="1"/>
          <w:numId w:val="7"/>
        </w:numPr>
        <w:ind w:left="1434" w:hanging="357"/>
        <w:rPr>
          <w:rFonts w:ascii="Calibri" w:hAnsi="Calibri" w:cs="Calibri" w:asciiTheme="minorHAnsi" w:cstheme="minorHAnsi" w:hAnsiTheme="minorHAnsi"/>
          <w:szCs w:val="22"/>
        </w:rPr>
      </w:pPr>
      <w:r>
        <w:rPr>
          <w:rFonts w:cs="Calibri" w:ascii="Calibri" w:hAnsi="Calibri" w:asciiTheme="minorHAnsi" w:cstheme="minorHAnsi" w:hAnsiTheme="minorHAnsi"/>
          <w:szCs w:val="22"/>
        </w:rPr>
        <w:t>Mettre en œuvre les mesures correctives éventuellement nécessaires.</w:t>
      </w:r>
    </w:p>
    <w:p>
      <w:pPr>
        <w:pStyle w:val="Normal"/>
        <w:tabs>
          <w:tab w:val="clear" w:pos="708"/>
          <w:tab w:val="left" w:pos="709" w:leader="none"/>
        </w:tabs>
        <w:spacing w:lineRule="auto" w:line="240"/>
        <w:ind w:left="567" w:hanging="0"/>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smallCaps/>
          <w:sz w:val="22"/>
          <w:szCs w:val="22"/>
        </w:rPr>
        <w:t>Expertise France</w:t>
      </w:r>
      <w:r>
        <w:rPr>
          <w:rFonts w:cs="Calibri" w:ascii="Calibri" w:hAnsi="Calibri" w:asciiTheme="minorHAnsi" w:cstheme="minorHAnsi" w:hAnsiTheme="minorHAnsi"/>
          <w:sz w:val="22"/>
          <w:szCs w:val="22"/>
        </w:rPr>
        <w:t xml:space="preserve"> notifiera au </w:t>
      </w:r>
      <w:r>
        <w:rPr>
          <w:rFonts w:eastAsia="Times New Roman" w:cs="Calibri" w:ascii="Calibri" w:hAnsi="Calibri" w:asciiTheme="minorHAnsi" w:cstheme="minorHAnsi" w:hAnsiTheme="minorHAnsi"/>
          <w:smallCaps/>
          <w:sz w:val="22"/>
          <w:szCs w:val="22"/>
        </w:rPr>
        <w:t xml:space="preserve">Contractant </w:t>
      </w:r>
      <w:r>
        <w:rPr>
          <w:rFonts w:cs="Calibri" w:ascii="Calibri" w:hAnsi="Calibri" w:asciiTheme="minorHAnsi" w:cstheme="minorHAnsi" w:hAnsiTheme="minorHAnsi"/>
          <w:sz w:val="22"/>
          <w:szCs w:val="22"/>
        </w:rPr>
        <w:t xml:space="preserve">l’identité de la structure d’audit retenue lorsqu’il s’agit d’un cabinet extérieur, l’objet de la mission, la durée envisagée de la mission et le nom des experts missionnés. </w:t>
      </w:r>
    </w:p>
    <w:p>
      <w:pPr>
        <w:pStyle w:val="Normal"/>
        <w:tabs>
          <w:tab w:val="clear" w:pos="708"/>
          <w:tab w:val="left" w:pos="709" w:leader="none"/>
        </w:tabs>
        <w:spacing w:lineRule="auto" w:line="240"/>
        <w:ind w:left="567"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Le </w:t>
      </w:r>
      <w:r>
        <w:rPr>
          <w:rFonts w:eastAsia="Times New Roman" w:cs="Calibri" w:ascii="Calibri" w:hAnsi="Calibri" w:asciiTheme="minorHAnsi" w:cstheme="minorHAnsi" w:hAnsiTheme="minorHAnsi"/>
          <w:smallCaps/>
          <w:sz w:val="22"/>
          <w:szCs w:val="22"/>
        </w:rPr>
        <w:t>Contractant</w:t>
      </w:r>
      <w:r>
        <w:rPr>
          <w:rFonts w:cs="Calibri" w:ascii="Calibri" w:hAnsi="Calibri" w:asciiTheme="minorHAnsi" w:cstheme="minorHAnsi" w:hAnsiTheme="minorHAnsi"/>
          <w:sz w:val="22"/>
          <w:szCs w:val="22"/>
        </w:rPr>
        <w:t xml:space="preserve"> s’engage également à permettre à </w:t>
      </w:r>
      <w:r>
        <w:rPr>
          <w:rFonts w:eastAsia="Times New Roman" w:cs="Calibri" w:ascii="Calibri" w:hAnsi="Calibri" w:asciiTheme="minorHAnsi" w:cstheme="minorHAnsi" w:hAnsiTheme="minorHAnsi"/>
          <w:smallCaps/>
          <w:sz w:val="22"/>
          <w:szCs w:val="22"/>
        </w:rPr>
        <w:t>Expertise France</w:t>
      </w:r>
      <w:r>
        <w:rPr>
          <w:rFonts w:cs="Calibri" w:ascii="Calibri" w:hAnsi="Calibri" w:asciiTheme="minorHAnsi" w:cstheme="minorHAnsi" w:hAnsiTheme="minorHAnsi"/>
          <w:sz w:val="22"/>
          <w:szCs w:val="22"/>
        </w:rPr>
        <w:t xml:space="preserve"> ou à tout autre tiers mandaté par celle-ci, de mener une enquête en cas d’allégation de pratique prohibée</w:t>
      </w:r>
      <w:r>
        <w:rPr>
          <w:rStyle w:val="Ancredenotedebasdepage"/>
          <w:rFonts w:cs="Calibri" w:ascii="Calibri" w:hAnsi="Calibri" w:asciiTheme="minorHAnsi" w:cstheme="minorHAnsi" w:hAnsiTheme="minorHAnsi"/>
          <w:sz w:val="22"/>
          <w:szCs w:val="22"/>
        </w:rPr>
        <w:footnoteReference w:id="4"/>
      </w:r>
      <w:r>
        <w:rPr>
          <w:rFonts w:cs="Calibri" w:ascii="Calibri" w:hAnsi="Calibri" w:asciiTheme="minorHAnsi" w:cstheme="minorHAnsi" w:hAnsiTheme="minorHAnsi"/>
          <w:sz w:val="22"/>
          <w:szCs w:val="22"/>
        </w:rPr>
        <w:t xml:space="preserve"> relative au présent C</w:t>
      </w:r>
      <w:r>
        <w:rPr>
          <w:rFonts w:eastAsia="Times New Roman" w:cs="Calibri" w:ascii="Calibri" w:hAnsi="Calibri" w:asciiTheme="minorHAnsi" w:cstheme="minorHAnsi" w:hAnsiTheme="minorHAnsi"/>
          <w:smallCaps/>
          <w:sz w:val="22"/>
          <w:szCs w:val="22"/>
        </w:rPr>
        <w:t>ontrat</w:t>
      </w:r>
      <w:r>
        <w:rPr>
          <w:rFonts w:cs="Calibri" w:ascii="Calibri" w:hAnsi="Calibri" w:asciiTheme="minorHAnsi" w:cstheme="minorHAnsi" w:hAnsiTheme="minorHAnsi"/>
          <w:sz w:val="22"/>
          <w:szCs w:val="22"/>
        </w:rPr>
        <w:t>, dans les conditions précitées.</w:t>
      </w:r>
    </w:p>
    <w:p>
      <w:pPr>
        <w:pStyle w:val="Normal"/>
        <w:tabs>
          <w:tab w:val="clear" w:pos="708"/>
          <w:tab w:val="left" w:pos="1134" w:leader="none"/>
        </w:tabs>
        <w:spacing w:lineRule="auto" w:line="240"/>
        <w:ind w:left="567"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Les conclusions du rapport d’audit seront adressées à chacune des </w:t>
      </w:r>
      <w:r>
        <w:rPr>
          <w:rFonts w:eastAsia="Times New Roman" w:cs="Calibri" w:ascii="Calibri" w:hAnsi="Calibri" w:asciiTheme="minorHAnsi" w:cstheme="minorHAnsi" w:hAnsiTheme="minorHAnsi"/>
          <w:smallCaps/>
          <w:sz w:val="22"/>
          <w:szCs w:val="22"/>
        </w:rPr>
        <w:t xml:space="preserve">Parties </w:t>
      </w:r>
      <w:r>
        <w:rPr>
          <w:rFonts w:cs="Calibri" w:ascii="Calibri" w:hAnsi="Calibri" w:asciiTheme="minorHAnsi" w:cstheme="minorHAnsi" w:hAnsiTheme="minorHAnsi"/>
          <w:sz w:val="22"/>
          <w:szCs w:val="22"/>
        </w:rPr>
        <w:t xml:space="preserve">par tout moyen jugé pertinent par </w:t>
      </w:r>
      <w:r>
        <w:rPr>
          <w:rFonts w:eastAsia="Times New Roman" w:cs="Calibri" w:ascii="Calibri" w:hAnsi="Calibri" w:asciiTheme="minorHAnsi" w:cstheme="minorHAnsi" w:hAnsiTheme="minorHAnsi"/>
          <w:smallCaps/>
          <w:sz w:val="22"/>
          <w:szCs w:val="22"/>
        </w:rPr>
        <w:t>Expertise France</w:t>
      </w:r>
      <w:r>
        <w:rPr>
          <w:rFonts w:cs="Calibri" w:ascii="Calibri" w:hAnsi="Calibri" w:asciiTheme="minorHAnsi" w:cstheme="minorHAnsi" w:hAnsiTheme="minorHAnsi"/>
          <w:sz w:val="22"/>
          <w:szCs w:val="22"/>
        </w:rPr>
        <w:t>.</w:t>
      </w:r>
    </w:p>
    <w:p>
      <w:pPr>
        <w:pStyle w:val="Normal"/>
        <w:tabs>
          <w:tab w:val="clear" w:pos="708"/>
          <w:tab w:val="left" w:pos="0" w:leader="none"/>
        </w:tabs>
        <w:spacing w:lineRule="auto" w:line="240"/>
        <w:ind w:firstLine="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Les conclusions pourront prescrire la mise en œuvre d’actions ainsi qu’un délai de réalisation.</w:t>
      </w:r>
    </w:p>
    <w:p>
      <w:pPr>
        <w:pStyle w:val="U"/>
        <w:tabs>
          <w:tab w:val="clear" w:pos="708"/>
          <w:tab w:val="left" w:pos="0" w:leader="none"/>
        </w:tabs>
        <w:ind w:left="562" w:firstLine="5"/>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Le refus du </w:t>
      </w:r>
      <w:r>
        <w:rPr>
          <w:rFonts w:cs="Calibri" w:ascii="Calibri" w:hAnsi="Calibri" w:asciiTheme="minorHAnsi" w:cstheme="minorHAnsi" w:hAnsiTheme="minorHAnsi"/>
          <w:smallCaps/>
          <w:szCs w:val="22"/>
        </w:rPr>
        <w:t>Contractant</w:t>
      </w:r>
      <w:r>
        <w:rPr>
          <w:rFonts w:cs="Calibri" w:ascii="Calibri" w:hAnsi="Calibri" w:asciiTheme="minorHAnsi" w:cstheme="minorHAnsi" w:hAnsiTheme="minorHAnsi"/>
          <w:szCs w:val="22"/>
        </w:rPr>
        <w:t xml:space="preserve"> de se conformer aux exercices d’audits et/ou à leurs conclusions pourra entraîner la résiliation de plein droit par </w:t>
      </w:r>
      <w:r>
        <w:rPr>
          <w:rFonts w:cs="Calibri" w:ascii="Calibri" w:hAnsi="Calibri" w:asciiTheme="minorHAnsi" w:cstheme="minorHAnsi" w:hAnsiTheme="minorHAnsi"/>
          <w:smallCaps/>
          <w:szCs w:val="22"/>
        </w:rPr>
        <w:t>Expertise France</w:t>
      </w:r>
      <w:r>
        <w:rPr>
          <w:rFonts w:cs="Calibri" w:ascii="Calibri" w:hAnsi="Calibri" w:asciiTheme="minorHAnsi" w:cstheme="minorHAnsi" w:hAnsiTheme="minorHAnsi"/>
          <w:szCs w:val="22"/>
        </w:rPr>
        <w:t xml:space="preserve"> du présent </w:t>
      </w:r>
      <w:r>
        <w:rPr>
          <w:rFonts w:cs="Calibri" w:ascii="Calibri" w:hAnsi="Calibri" w:asciiTheme="minorHAnsi" w:cstheme="minorHAnsi" w:hAnsiTheme="minorHAnsi"/>
          <w:smallCaps/>
          <w:szCs w:val="22"/>
        </w:rPr>
        <w:t>Contrat</w:t>
      </w:r>
      <w:r>
        <w:rPr>
          <w:rFonts w:cs="Calibri" w:ascii="Calibri" w:hAnsi="Calibri" w:asciiTheme="minorHAnsi" w:cstheme="minorHAnsi" w:hAnsiTheme="minorHAnsi"/>
          <w:szCs w:val="22"/>
        </w:rPr>
        <w:t xml:space="preserve"> sans indemnité. </w:t>
      </w:r>
    </w:p>
    <w:p>
      <w:pPr>
        <w:pStyle w:val="U"/>
        <w:tabs>
          <w:tab w:val="clear" w:pos="708"/>
          <w:tab w:val="left" w:pos="0" w:leader="none"/>
        </w:tabs>
        <w:rPr>
          <w:rFonts w:ascii="Calibri" w:hAnsi="Calibri" w:cs="Calibri" w:asciiTheme="minorHAnsi" w:cstheme="minorHAnsi" w:hAnsiTheme="minorHAnsi"/>
          <w:szCs w:val="22"/>
        </w:rPr>
      </w:pPr>
      <w:r>
        <w:rPr>
          <w:rFonts w:cs="Calibri" w:cstheme="minorHAnsi" w:ascii="Calibri" w:hAnsi="Calibri"/>
          <w:szCs w:val="22"/>
        </w:rPr>
      </w:r>
    </w:p>
    <w:p>
      <w:pPr>
        <w:pStyle w:val="V"/>
        <w:widowControl w:val="false"/>
        <w:numPr>
          <w:ilvl w:val="0"/>
          <w:numId w:val="6"/>
        </w:numPr>
        <w:spacing w:before="600" w:after="240"/>
        <w:ind w:left="1211" w:hanging="1211"/>
        <w:outlineLvl w:val="0"/>
        <w:rPr>
          <w:rFonts w:ascii="Calibri" w:hAnsi="Calibri" w:asciiTheme="minorHAnsi" w:hAnsiTheme="minorHAnsi"/>
          <w:b/>
          <w:b/>
          <w:caps/>
          <w:sz w:val="24"/>
          <w:u w:val="single"/>
        </w:rPr>
      </w:pPr>
      <w:bookmarkStart w:id="123" w:name="_Toc126922022"/>
      <w:r>
        <w:rPr>
          <w:rFonts w:ascii="Calibri" w:hAnsi="Calibri" w:asciiTheme="minorHAnsi" w:hAnsiTheme="minorHAnsi"/>
          <w:b/>
          <w:caps/>
          <w:sz w:val="24"/>
          <w:u w:val="single"/>
        </w:rPr>
        <w:t>RÈglement des litiges - DROIT Français APPLICABLE</w:t>
      </w:r>
      <w:bookmarkEnd w:id="123"/>
    </w:p>
    <w:p>
      <w:pPr>
        <w:pStyle w:val="ListParagraph"/>
        <w:widowControl w:val="false"/>
        <w:numPr>
          <w:ilvl w:val="0"/>
          <w:numId w:val="6"/>
        </w:numPr>
        <w:spacing w:lineRule="auto" w:line="240"/>
        <w:ind w:left="567" w:hanging="360"/>
        <w:jc w:val="both"/>
        <w:rPr>
          <w:rFonts w:ascii="Calibri" w:hAnsi="Calibri" w:eastAsia="Times New Roman" w:cs="Calibri" w:asciiTheme="minorHAnsi" w:cstheme="minorHAnsi" w:hAnsiTheme="minorHAnsi"/>
          <w:sz w:val="22"/>
          <w:szCs w:val="22"/>
        </w:rPr>
      </w:pPr>
      <w:r>
        <w:rPr>
          <w:rFonts w:eastAsia="Times New Roman" w:cs="Calibri" w:ascii="Calibri" w:hAnsi="Calibri" w:asciiTheme="minorHAnsi" w:cstheme="minorHAnsi" w:hAnsiTheme="minorHAnsi"/>
          <w:sz w:val="22"/>
          <w:szCs w:val="22"/>
        </w:rPr>
        <w:t xml:space="preserve">Tout différend entre les </w:t>
      </w:r>
      <w:r>
        <w:rPr>
          <w:rFonts w:eastAsia="Times New Roman" w:cs="Calibri" w:ascii="Calibri" w:hAnsi="Calibri" w:asciiTheme="minorHAnsi" w:cstheme="minorHAnsi" w:hAnsiTheme="minorHAnsi"/>
          <w:smallCaps/>
          <w:sz w:val="22"/>
          <w:szCs w:val="22"/>
        </w:rPr>
        <w:t>Parties</w:t>
      </w:r>
      <w:r>
        <w:rPr>
          <w:rFonts w:eastAsia="Times New Roman" w:cs="Calibri" w:ascii="Calibri" w:hAnsi="Calibri" w:asciiTheme="minorHAnsi" w:cstheme="minorHAnsi" w:hAnsiTheme="minorHAnsi"/>
          <w:sz w:val="22"/>
          <w:szCs w:val="22"/>
        </w:rPr>
        <w:t xml:space="preserve"> relatif à l’existence, la validité, l’interprétation, l’exécution et la résiliation du </w:t>
      </w:r>
      <w:r>
        <w:rPr>
          <w:rFonts w:eastAsia="Times New Roman" w:cs="Calibri" w:ascii="Calibri" w:hAnsi="Calibri" w:asciiTheme="minorHAnsi" w:cstheme="minorHAnsi" w:hAnsiTheme="minorHAnsi"/>
          <w:smallCaps/>
          <w:sz w:val="22"/>
          <w:szCs w:val="22"/>
        </w:rPr>
        <w:t xml:space="preserve">Contrat </w:t>
      </w:r>
      <w:r>
        <w:rPr>
          <w:rFonts w:eastAsia="Times New Roman" w:cs="Calibri" w:ascii="Calibri" w:hAnsi="Calibri" w:asciiTheme="minorHAnsi" w:cstheme="minorHAnsi" w:hAnsiTheme="minorHAnsi"/>
          <w:sz w:val="22"/>
          <w:szCs w:val="22"/>
        </w:rPr>
        <w:t xml:space="preserve">(ou de l’une quelconque de ses clauses) que les </w:t>
      </w:r>
      <w:r>
        <w:rPr>
          <w:rFonts w:eastAsia="Times New Roman" w:cs="Calibri" w:ascii="Calibri" w:hAnsi="Calibri" w:asciiTheme="minorHAnsi" w:cstheme="minorHAnsi" w:hAnsiTheme="minorHAnsi"/>
          <w:smallCaps/>
          <w:sz w:val="22"/>
          <w:szCs w:val="22"/>
        </w:rPr>
        <w:t>Parties</w:t>
      </w:r>
      <w:r>
        <w:rPr>
          <w:rFonts w:eastAsia="Times New Roman" w:cs="Calibri" w:ascii="Calibri" w:hAnsi="Calibri" w:asciiTheme="minorHAnsi" w:cstheme="minorHAnsi" w:hAnsiTheme="minorHAnsi"/>
          <w:sz w:val="22"/>
          <w:szCs w:val="22"/>
        </w:rPr>
        <w:t xml:space="preserve"> ne pourraient pas résoudre à l’amiable dans les 30 jours de la notification du différend par la </w:t>
      </w:r>
      <w:r>
        <w:rPr>
          <w:rFonts w:eastAsia="Times New Roman" w:cs="Calibri" w:ascii="Calibri" w:hAnsi="Calibri" w:asciiTheme="minorHAnsi" w:cstheme="minorHAnsi" w:hAnsiTheme="minorHAnsi"/>
          <w:smallCaps/>
          <w:sz w:val="22"/>
          <w:szCs w:val="22"/>
        </w:rPr>
        <w:t>Partie</w:t>
      </w:r>
      <w:r>
        <w:rPr>
          <w:rFonts w:eastAsia="Times New Roman" w:cs="Calibri" w:ascii="Calibri" w:hAnsi="Calibri" w:asciiTheme="minorHAnsi" w:cstheme="minorHAnsi" w:hAnsiTheme="minorHAnsi"/>
          <w:sz w:val="22"/>
          <w:szCs w:val="22"/>
        </w:rPr>
        <w:t xml:space="preserve"> demanderesse à l’autre </w:t>
      </w:r>
      <w:r>
        <w:rPr>
          <w:rFonts w:eastAsia="Times New Roman" w:cs="Calibri" w:ascii="Calibri" w:hAnsi="Calibri" w:asciiTheme="minorHAnsi" w:cstheme="minorHAnsi" w:hAnsiTheme="minorHAnsi"/>
          <w:smallCaps/>
          <w:sz w:val="22"/>
          <w:szCs w:val="22"/>
        </w:rPr>
        <w:t>Partie</w:t>
      </w:r>
      <w:r>
        <w:rPr>
          <w:rFonts w:eastAsia="Times New Roman" w:cs="Calibri" w:ascii="Calibri" w:hAnsi="Calibri" w:asciiTheme="minorHAnsi" w:cstheme="minorHAnsi" w:hAnsiTheme="minorHAnsi"/>
          <w:sz w:val="22"/>
          <w:szCs w:val="22"/>
        </w:rPr>
        <w:t>, sera soumis devant la juridiction compétente.</w:t>
      </w:r>
    </w:p>
    <w:p>
      <w:pPr>
        <w:pStyle w:val="ListParagraph"/>
        <w:widowControl w:val="false"/>
        <w:numPr>
          <w:ilvl w:val="0"/>
          <w:numId w:val="6"/>
        </w:numPr>
        <w:spacing w:lineRule="auto" w:line="240"/>
        <w:ind w:left="567" w:hanging="360"/>
        <w:jc w:val="both"/>
        <w:rPr>
          <w:rFonts w:ascii="Calibri" w:hAnsi="Calibri" w:eastAsia="Times New Roman" w:cs="Calibri" w:asciiTheme="minorHAnsi" w:cstheme="minorHAnsi" w:hAnsiTheme="minorHAnsi"/>
          <w:sz w:val="22"/>
          <w:szCs w:val="22"/>
        </w:rPr>
      </w:pPr>
      <w:r>
        <w:rPr>
          <w:rFonts w:eastAsia="Times New Roman" w:cs="Calibri" w:cstheme="minorHAnsi" w:ascii="Calibri" w:hAnsi="Calibri"/>
          <w:sz w:val="22"/>
          <w:szCs w:val="22"/>
        </w:rPr>
      </w:r>
    </w:p>
    <w:p>
      <w:pPr>
        <w:pStyle w:val="ListParagraph"/>
        <w:widowControl w:val="false"/>
        <w:numPr>
          <w:ilvl w:val="0"/>
          <w:numId w:val="6"/>
        </w:numPr>
        <w:spacing w:lineRule="auto" w:line="240"/>
        <w:ind w:left="567" w:hanging="360"/>
        <w:jc w:val="both"/>
        <w:rPr>
          <w:rFonts w:ascii="Calibri" w:hAnsi="Calibri" w:eastAsia="Times New Roman" w:cs="Calibri" w:asciiTheme="minorHAnsi" w:cstheme="minorHAnsi" w:hAnsiTheme="minorHAnsi"/>
          <w:sz w:val="22"/>
          <w:szCs w:val="22"/>
        </w:rPr>
      </w:pPr>
      <w:r>
        <w:rPr>
          <w:rFonts w:eastAsia="Times New Roman" w:cs="Calibri" w:ascii="Calibri" w:hAnsi="Calibri" w:asciiTheme="minorHAnsi" w:cstheme="minorHAnsi" w:hAnsiTheme="minorHAnsi"/>
          <w:sz w:val="22"/>
          <w:szCs w:val="22"/>
        </w:rPr>
        <w:t xml:space="preserve">Le droit applicable au présent </w:t>
      </w:r>
      <w:r>
        <w:rPr>
          <w:rFonts w:eastAsia="Times New Roman" w:cs="Calibri" w:ascii="Calibri" w:hAnsi="Calibri" w:asciiTheme="minorHAnsi" w:cstheme="minorHAnsi" w:hAnsiTheme="minorHAnsi"/>
          <w:smallCaps/>
          <w:sz w:val="22"/>
          <w:szCs w:val="22"/>
        </w:rPr>
        <w:t xml:space="preserve">Contrat </w:t>
      </w:r>
      <w:r>
        <w:rPr>
          <w:rFonts w:eastAsia="Times New Roman" w:cs="Calibri" w:ascii="Calibri" w:hAnsi="Calibri" w:asciiTheme="minorHAnsi" w:cstheme="minorHAnsi" w:hAnsiTheme="minorHAnsi"/>
          <w:sz w:val="22"/>
          <w:szCs w:val="22"/>
        </w:rPr>
        <w:t>est le droit français, à l’exclusion de tout autre droit.</w:t>
      </w:r>
    </w:p>
    <w:p>
      <w:pPr>
        <w:pStyle w:val="U"/>
        <w:tabs>
          <w:tab w:val="clear" w:pos="708"/>
          <w:tab w:val="left" w:pos="0" w:leader="none"/>
        </w:tabs>
        <w:rPr>
          <w:rFonts w:ascii="Calibri" w:hAnsi="Calibri" w:cs="Calibri" w:asciiTheme="minorHAnsi" w:cstheme="minorHAnsi" w:hAnsiTheme="minorHAnsi"/>
          <w:szCs w:val="22"/>
        </w:rPr>
      </w:pPr>
      <w:r>
        <w:rPr>
          <w:rFonts w:cs="Calibri" w:cstheme="minorHAnsi" w:ascii="Calibri" w:hAnsi="Calibri"/>
          <w:szCs w:val="22"/>
        </w:rPr>
      </w:r>
    </w:p>
    <w:p>
      <w:pPr>
        <w:pStyle w:val="V"/>
        <w:widowControl w:val="false"/>
        <w:numPr>
          <w:ilvl w:val="0"/>
          <w:numId w:val="6"/>
        </w:numPr>
        <w:tabs>
          <w:tab w:val="clear" w:pos="708"/>
          <w:tab w:val="left" w:pos="1276" w:leader="none"/>
        </w:tabs>
        <w:spacing w:before="600" w:after="240"/>
        <w:ind w:left="357" w:hanging="357"/>
        <w:outlineLvl w:val="0"/>
        <w:rPr>
          <w:rFonts w:ascii="Calibri" w:hAnsi="Calibri" w:asciiTheme="minorHAnsi" w:hAnsiTheme="minorHAnsi"/>
          <w:b/>
          <w:b/>
          <w:caps/>
          <w:sz w:val="24"/>
          <w:u w:val="single"/>
        </w:rPr>
      </w:pPr>
      <w:bookmarkStart w:id="124" w:name="_Toc126922024"/>
      <w:r>
        <w:rPr>
          <w:rFonts w:ascii="Calibri" w:hAnsi="Calibri" w:asciiTheme="minorHAnsi" w:hAnsiTheme="minorHAnsi"/>
          <w:b/>
          <w:caps/>
          <w:sz w:val="24"/>
          <w:u w:val="single"/>
        </w:rPr>
        <w:t>Dispositions finales</w:t>
      </w:r>
      <w:bookmarkEnd w:id="124"/>
    </w:p>
    <w:p>
      <w:pPr>
        <w:pStyle w:val="Titre2"/>
        <w:spacing w:before="120" w:after="60"/>
        <w:jc w:val="both"/>
        <w:rPr>
          <w:rFonts w:ascii="Calibri" w:hAnsi="Calibri" w:asciiTheme="minorHAnsi" w:hAnsiTheme="minorHAnsi"/>
          <w:sz w:val="22"/>
          <w:szCs w:val="22"/>
        </w:rPr>
      </w:pPr>
      <w:bookmarkStart w:id="125" w:name="_Toc126922025"/>
      <w:bookmarkStart w:id="126" w:name="_Toc392669654"/>
      <w:r>
        <w:rPr>
          <w:rFonts w:ascii="Calibri" w:hAnsi="Calibri" w:asciiTheme="minorHAnsi" w:hAnsiTheme="minorHAnsi"/>
          <w:sz w:val="22"/>
          <w:szCs w:val="22"/>
        </w:rPr>
        <w:t>Déclaration</w:t>
      </w:r>
      <w:bookmarkEnd w:id="125"/>
      <w:bookmarkEnd w:id="126"/>
    </w:p>
    <w:p>
      <w:pPr>
        <w:pStyle w:val="Normal"/>
        <w:ind w:left="567" w:hanging="0"/>
        <w:rPr>
          <w:rFonts w:ascii="Calibri" w:hAnsi="Calibri" w:cs="Calibri" w:asciiTheme="minorHAnsi" w:cstheme="minorHAnsi" w:hAnsiTheme="minorHAnsi"/>
          <w:sz w:val="22"/>
        </w:rPr>
      </w:pPr>
      <w:r>
        <w:rPr>
          <w:rFonts w:cs="Calibri" w:ascii="Calibri" w:hAnsi="Calibri" w:asciiTheme="minorHAnsi" w:cstheme="minorHAnsi" w:hAnsiTheme="minorHAnsi"/>
          <w:sz w:val="22"/>
        </w:rPr>
        <w:t xml:space="preserve">Le </w:t>
      </w:r>
      <w:r>
        <w:rPr>
          <w:rFonts w:eastAsia="Times New Roman" w:cs="Calibri" w:ascii="Calibri" w:hAnsi="Calibri" w:asciiTheme="minorHAnsi" w:cstheme="minorHAnsi" w:hAnsi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eastAsia="Times New Roman" w:cs="Calibri" w:ascii="Calibri" w:hAnsi="Calibri" w:asciiTheme="minorHAnsi" w:cstheme="minorHAnsi" w:hAnsiTheme="minorHAnsi"/>
          <w:smallCaps/>
          <w:sz w:val="22"/>
        </w:rPr>
        <w:t xml:space="preserve"> </w:t>
      </w:r>
      <w:r>
        <w:rPr>
          <w:rFonts w:cs="Calibri" w:ascii="Calibri" w:hAnsi="Calibri" w:asciiTheme="minorHAnsi" w:cstheme="minorHAnsi" w:hAnsiTheme="minorHAnsi"/>
          <w:sz w:val="22"/>
        </w:rPr>
        <w:t>déclarent :</w:t>
      </w:r>
    </w:p>
    <w:p>
      <w:pPr>
        <w:pStyle w:val="ListParagraph"/>
        <w:numPr>
          <w:ilvl w:val="0"/>
          <w:numId w:val="19"/>
        </w:numPr>
        <w:spacing w:lineRule="auto" w:line="240" w:before="120" w:after="0"/>
        <w:ind w:left="993" w:hanging="284"/>
        <w:contextualSpacing/>
        <w:jc w:val="both"/>
        <w:rPr>
          <w:rFonts w:ascii="Calibri" w:hAnsi="Calibri" w:cs="Arial" w:asciiTheme="minorHAnsi" w:hAnsiTheme="minorHAnsi"/>
          <w:sz w:val="22"/>
          <w:szCs w:val="22"/>
        </w:rPr>
      </w:pPr>
      <w:r>
        <w:rPr>
          <w:rFonts w:cs="Arial" w:ascii="Calibri" w:hAnsi="Calibri" w:asciiTheme="minorHAnsi" w:hAnsiTheme="minorHAnsi"/>
          <w:sz w:val="22"/>
          <w:szCs w:val="22"/>
        </w:rPr>
        <w:t xml:space="preserve">qu'aucune des personnes physiques ou morales pour lesquelles le </w:t>
      </w:r>
      <w:r>
        <w:rPr>
          <w:rFonts w:eastAsia="Times New Roman" w:cs="Calibri" w:ascii="Calibri" w:hAnsi="Calibri" w:asciiTheme="minorHAnsi" w:cstheme="minorHAnsi" w:hAnsiTheme="minorHAnsi"/>
          <w:smallCaps/>
          <w:sz w:val="22"/>
        </w:rPr>
        <w:t>Contractant</w:t>
      </w:r>
      <w:r>
        <w:rPr>
          <w:rFonts w:cs="Arial" w:ascii="Calibri" w:hAnsi="Calibri" w:asciiTheme="minorHAnsi" w:hAnsiTheme="minorHAnsi"/>
          <w:sz w:val="22"/>
          <w:szCs w:val="22"/>
        </w:rPr>
        <w:t xml:space="preserve"> intervient ne tombe sous le coup des interdictions découlant des articles L. 2141-1 à L 2141-6 et  L. 2141-7 à L. 2141-11 du Code de la commande publique ou d'une interdiction équivalente prononcée dans un autre pays ;</w:t>
      </w:r>
    </w:p>
    <w:p>
      <w:pPr>
        <w:pStyle w:val="ListParagraph"/>
        <w:numPr>
          <w:ilvl w:val="0"/>
          <w:numId w:val="19"/>
        </w:numPr>
        <w:spacing w:lineRule="auto" w:line="240" w:before="120" w:after="0"/>
        <w:ind w:left="993" w:hanging="284"/>
        <w:contextualSpacing/>
        <w:jc w:val="both"/>
        <w:rPr>
          <w:rFonts w:ascii="Calibri" w:hAnsi="Calibri" w:cs="Arial" w:asciiTheme="minorHAnsi" w:hAnsiTheme="minorHAnsi"/>
          <w:sz w:val="22"/>
          <w:szCs w:val="22"/>
        </w:rPr>
      </w:pPr>
      <w:r>
        <w:rPr>
          <w:rFonts w:cs="Arial" w:ascii="Calibri" w:hAnsi="Calibri" w:asciiTheme="minorHAnsi" w:hAnsiTheme="minorHAnsi"/>
          <w:sz w:val="22"/>
          <w:szCs w:val="22"/>
        </w:rPr>
        <w:t xml:space="preserve">que les engagements pris par le </w:t>
      </w:r>
      <w:r>
        <w:rPr>
          <w:rFonts w:eastAsia="Times New Roman" w:cs="Calibri" w:ascii="Calibri" w:hAnsi="Calibri" w:asciiTheme="minorHAnsi" w:cstheme="minorHAnsi" w:hAnsiTheme="minorHAnsi"/>
          <w:smallCaps/>
          <w:sz w:val="22"/>
        </w:rPr>
        <w:t>Contractant</w:t>
      </w:r>
      <w:r>
        <w:rPr>
          <w:rFonts w:cs="Arial" w:ascii="Calibri" w:hAnsi="Calibri" w:asciiTheme="minorHAnsi" w:hAnsiTheme="minorHAnsi"/>
          <w:sz w:val="22"/>
          <w:szCs w:val="22"/>
        </w:rPr>
        <w:t xml:space="preserve"> dans le cadre du présent </w:t>
      </w:r>
      <w:r>
        <w:rPr>
          <w:rFonts w:cs="Arial" w:ascii="Calibri" w:hAnsi="Calibri" w:asciiTheme="minorHAnsi" w:hAnsiTheme="minorHAnsi"/>
          <w:smallCaps/>
          <w:sz w:val="22"/>
          <w:szCs w:val="22"/>
        </w:rPr>
        <w:t xml:space="preserve">Contrat </w:t>
      </w:r>
      <w:r>
        <w:rPr>
          <w:rFonts w:cs="Arial" w:ascii="Calibri" w:hAnsi="Calibri" w:asciiTheme="minorHAnsi" w:hAnsiTheme="minorHAnsi"/>
          <w:sz w:val="22"/>
          <w:szCs w:val="22"/>
        </w:rPr>
        <w:t xml:space="preserve">ne le place pas en position de conflit d’intérêt pouvant notamment avoir un impact sur l’exécution dudit </w:t>
      </w:r>
      <w:r>
        <w:rPr>
          <w:rFonts w:cs="Arial" w:ascii="Calibri" w:hAnsi="Calibri" w:asciiTheme="minorHAnsi" w:hAnsiTheme="minorHAnsi"/>
          <w:smallCaps/>
          <w:sz w:val="22"/>
          <w:szCs w:val="22"/>
        </w:rPr>
        <w:t>Contrat </w:t>
      </w:r>
      <w:r>
        <w:rPr>
          <w:rFonts w:cs="Arial" w:ascii="Calibri" w:hAnsi="Calibri" w:asciiTheme="minorHAnsi" w:hAnsiTheme="minorHAnsi"/>
          <w:sz w:val="22"/>
          <w:szCs w:val="22"/>
        </w:rPr>
        <w:t>;</w:t>
      </w:r>
    </w:p>
    <w:p>
      <w:pPr>
        <w:pStyle w:val="ListParagraph"/>
        <w:numPr>
          <w:ilvl w:val="0"/>
          <w:numId w:val="19"/>
        </w:numPr>
        <w:spacing w:lineRule="auto" w:line="240" w:before="120" w:after="0"/>
        <w:ind w:left="993" w:hanging="284"/>
        <w:contextualSpacing/>
        <w:jc w:val="both"/>
        <w:rPr>
          <w:rFonts w:ascii="Calibri" w:hAnsi="Calibri" w:cs="Arial" w:asciiTheme="minorHAnsi" w:hAnsiTheme="minorHAnsi"/>
          <w:sz w:val="22"/>
          <w:szCs w:val="22"/>
        </w:rPr>
      </w:pPr>
      <w:r>
        <w:rPr>
          <w:rFonts w:cs="Arial" w:ascii="Calibri" w:hAnsi="Calibri" w:asciiTheme="minorHAnsi" w:hAnsiTheme="minorHAnsi"/>
          <w:sz w:val="22"/>
          <w:szCs w:val="22"/>
        </w:rPr>
        <w:t xml:space="preserve">que le </w:t>
      </w:r>
      <w:r>
        <w:rPr>
          <w:rFonts w:eastAsia="Times New Roman" w:cs="Calibri" w:ascii="Calibri" w:hAnsi="Calibri" w:asciiTheme="minorHAnsi" w:cstheme="minorHAnsi" w:hAnsiTheme="minorHAnsi"/>
          <w:smallCaps/>
          <w:sz w:val="22"/>
        </w:rPr>
        <w:t>Contractant</w:t>
      </w:r>
      <w:r>
        <w:rPr>
          <w:rFonts w:cs="Arial" w:ascii="Calibri" w:hAnsi="Calibri" w:asciiTheme="minorHAnsi" w:hAnsiTheme="minorHAnsi"/>
          <w:sz w:val="22"/>
          <w:szCs w:val="22"/>
        </w:rPr>
        <w:t xml:space="preserve"> n’a commis aucun acte susceptible d'influencer le processus de réalisation du </w:t>
      </w:r>
      <w:r>
        <w:rPr>
          <w:rFonts w:cs="Arial" w:ascii="Calibri" w:hAnsi="Calibri" w:asciiTheme="minorHAnsi" w:hAnsiTheme="minorHAnsi"/>
          <w:smallCaps/>
          <w:sz w:val="22"/>
          <w:szCs w:val="22"/>
        </w:rPr>
        <w:t>Projet</w:t>
      </w:r>
      <w:r>
        <w:rPr>
          <w:rFonts w:cs="Arial" w:ascii="Calibri" w:hAnsi="Calibri" w:asciiTheme="minorHAnsi" w:hAnsiTheme="minorHAnsi"/>
          <w:sz w:val="22"/>
          <w:szCs w:val="22"/>
        </w:rPr>
        <w:t xml:space="preserve"> au détriment du Bénéficiaire et notamment qu'aucune entente n'est intervenue et n'interviendra ;</w:t>
      </w:r>
    </w:p>
    <w:p>
      <w:pPr>
        <w:pStyle w:val="ListParagraph"/>
        <w:numPr>
          <w:ilvl w:val="0"/>
          <w:numId w:val="19"/>
        </w:numPr>
        <w:spacing w:lineRule="auto" w:line="240" w:before="120" w:after="0"/>
        <w:ind w:left="993" w:hanging="284"/>
        <w:contextualSpacing/>
        <w:jc w:val="both"/>
        <w:rPr>
          <w:rFonts w:ascii="Calibri" w:hAnsi="Calibri" w:cs="Arial" w:asciiTheme="minorHAnsi" w:hAnsiTheme="minorHAnsi"/>
          <w:sz w:val="22"/>
          <w:szCs w:val="22"/>
        </w:rPr>
      </w:pPr>
      <w:r>
        <w:rPr>
          <w:rFonts w:cs="Arial" w:ascii="Calibri" w:hAnsi="Calibri" w:asciiTheme="minorHAnsi" w:hAnsiTheme="minorHAnsi"/>
          <w:sz w:val="22"/>
          <w:szCs w:val="22"/>
        </w:rPr>
        <w:t xml:space="preserve">que la négociation, la passation et l'exécution du </w:t>
      </w:r>
      <w:r>
        <w:rPr>
          <w:rFonts w:cs="Arial" w:ascii="Calibri" w:hAnsi="Calibri" w:asciiTheme="minorHAnsi" w:hAnsiTheme="minorHAnsi"/>
          <w:smallCaps/>
          <w:sz w:val="22"/>
          <w:szCs w:val="22"/>
        </w:rPr>
        <w:t>Contrat</w:t>
      </w:r>
      <w:r>
        <w:rPr>
          <w:rFonts w:cs="Arial" w:ascii="Calibri" w:hAnsi="Calibri" w:asciiTheme="minorHAnsi" w:hAnsiTheme="minorHAnsi"/>
          <w:sz w:val="22"/>
          <w:szCs w:val="22"/>
        </w:rPr>
        <w:t xml:space="preserve"> n'ont pas donné lieu et ne donneront pas lieu à un acte de corruption tel que défini par la Convention des Nations Unies contre la corruption en date du 31 octobre 2003 ;</w:t>
      </w:r>
    </w:p>
    <w:p>
      <w:pPr>
        <w:pStyle w:val="ListParagraph"/>
        <w:numPr>
          <w:ilvl w:val="0"/>
          <w:numId w:val="19"/>
        </w:numPr>
        <w:spacing w:lineRule="auto" w:line="240" w:before="120" w:after="0"/>
        <w:ind w:left="993" w:hanging="284"/>
        <w:contextualSpacing/>
        <w:jc w:val="both"/>
        <w:rPr>
          <w:rFonts w:ascii="Calibri" w:hAnsi="Calibri" w:cs="Arial" w:asciiTheme="minorHAnsi" w:hAnsiTheme="minorHAnsi"/>
          <w:sz w:val="24"/>
          <w:szCs w:val="22"/>
        </w:rPr>
      </w:pPr>
      <w:r>
        <w:rPr>
          <w:rFonts w:cs="Arial" w:ascii="Calibri" w:hAnsi="Calibri" w:asciiTheme="minorHAnsi" w:hAnsiTheme="minorHAnsi"/>
          <w:sz w:val="22"/>
          <w:szCs w:val="22"/>
        </w:rPr>
        <w:t xml:space="preserve">accepter, le cas échéant, la notification du </w:t>
      </w:r>
      <w:r>
        <w:rPr>
          <w:rFonts w:cs="Arial" w:ascii="Calibri" w:hAnsi="Calibri" w:asciiTheme="minorHAnsi" w:hAnsiTheme="minorHAnsi"/>
          <w:smallCaps/>
          <w:sz w:val="22"/>
          <w:szCs w:val="22"/>
        </w:rPr>
        <w:t>Contrat</w:t>
      </w:r>
      <w:r>
        <w:rPr>
          <w:rFonts w:cs="Arial" w:ascii="Calibri" w:hAnsi="Calibri" w:asciiTheme="minorHAnsi" w:hAnsiTheme="minorHAnsi"/>
          <w:sz w:val="22"/>
          <w:szCs w:val="22"/>
        </w:rPr>
        <w:t xml:space="preserve"> selon les procédés habituellement en cours, sous forme dématérialisée.</w:t>
      </w:r>
    </w:p>
    <w:p>
      <w:pPr>
        <w:pStyle w:val="ListParagraph"/>
        <w:spacing w:lineRule="auto" w:line="240" w:before="120" w:after="0"/>
        <w:ind w:left="993" w:hanging="0"/>
        <w:contextualSpacing/>
        <w:jc w:val="both"/>
        <w:rPr>
          <w:rFonts w:ascii="Calibri" w:hAnsi="Calibri" w:cs="Arial" w:asciiTheme="minorHAnsi" w:hAnsiTheme="minorHAnsi"/>
          <w:sz w:val="24"/>
          <w:szCs w:val="22"/>
        </w:rPr>
      </w:pPr>
      <w:r>
        <w:rPr>
          <w:rFonts w:cs="Arial" w:ascii="Calibri" w:hAnsi="Calibri"/>
          <w:sz w:val="24"/>
          <w:szCs w:val="22"/>
        </w:rPr>
      </w:r>
    </w:p>
    <w:p>
      <w:pPr>
        <w:pStyle w:val="Entte"/>
        <w:tabs>
          <w:tab w:val="left" w:pos="993" w:leader="none"/>
          <w:tab w:val="center" w:pos="4536" w:leader="none"/>
          <w:tab w:val="right" w:pos="9072" w:leader="none"/>
        </w:tabs>
        <w:ind w:left="567" w:hanging="0"/>
        <w:jc w:val="both"/>
        <w:rPr>
          <w:rFonts w:ascii="Calibri" w:hAnsi="Calibri"/>
          <w:sz w:val="22"/>
        </w:rPr>
      </w:pPr>
      <w:r>
        <w:rPr>
          <w:rFonts w:ascii="Calibri" w:hAnsi="Calibri"/>
          <w:sz w:val="22"/>
        </w:rPr>
        <w:t xml:space="preserve">En outre, </w:t>
      </w:r>
    </w:p>
    <w:p>
      <w:pPr>
        <w:pStyle w:val="Entte"/>
        <w:tabs>
          <w:tab w:val="left" w:pos="993" w:leader="none"/>
          <w:tab w:val="center" w:pos="4536" w:leader="none"/>
          <w:tab w:val="right" w:pos="9072" w:leader="none"/>
        </w:tabs>
        <w:ind w:left="567" w:hanging="0"/>
        <w:jc w:val="both"/>
        <w:rPr>
          <w:rFonts w:ascii="Calibri" w:hAnsi="Calibri"/>
          <w:sz w:val="22"/>
        </w:rPr>
      </w:pPr>
      <w:r>
        <w:rPr>
          <w:rFonts w:ascii="Calibri" w:hAnsi="Calibri"/>
          <w:sz w:val="22"/>
        </w:rPr>
        <w:t xml:space="preserve">Le </w:t>
      </w:r>
      <w:r>
        <w:rPr>
          <w:rFonts w:eastAsia="Times New Roman" w:cs="Calibri" w:ascii="Calibri" w:hAnsi="Calibri" w:asciiTheme="minorHAnsi" w:cstheme="minorHAnsi" w:hAnsi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pPr>
        <w:pStyle w:val="Entte"/>
        <w:numPr>
          <w:ilvl w:val="0"/>
          <w:numId w:val="26"/>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8" w:tgtFrame="https://www.sanctionsmap.eu">
        <w:r>
          <w:rPr>
            <w:rStyle w:val="LienInternet"/>
            <w:rFonts w:ascii="Calibri" w:hAnsi="Calibri"/>
            <w:sz w:val="22"/>
          </w:rPr>
          <w:t>https://www.sanctionsmap.eu</w:t>
        </w:r>
      </w:hyperlink>
      <w:r>
        <w:rPr>
          <w:rFonts w:ascii="Calibri" w:hAnsi="Calibri"/>
          <w:sz w:val="22"/>
        </w:rPr>
        <w:t xml:space="preserve"> ;</w:t>
      </w:r>
    </w:p>
    <w:p>
      <w:pPr>
        <w:pStyle w:val="Entte"/>
        <w:numPr>
          <w:ilvl w:val="0"/>
          <w:numId w:val="27"/>
        </w:numPr>
        <w:ind w:left="993"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pPr>
        <w:pStyle w:val="Entte"/>
        <w:numPr>
          <w:ilvl w:val="0"/>
          <w:numId w:val="18"/>
        </w:numPr>
        <w:ind w:left="1127" w:hanging="141"/>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pour les Nations Unies, recueil des listes de sanctions du Conseil de sécurité des Nations Unies : </w:t>
      </w:r>
      <w:hyperlink r:id="rId19" w:tgtFrame="https://www.un.org/securitycouncil/content/un-sc-consolidated-list">
        <w:r>
          <w:rPr>
            <w:rStyle w:val="LienInternet"/>
            <w:rFonts w:cs="Calibri" w:ascii="Calibri" w:hAnsi="Calibri" w:asciiTheme="minorHAnsi" w:cstheme="minorHAnsi" w:hAnsiTheme="minorHAnsi"/>
            <w:sz w:val="22"/>
            <w:szCs w:val="22"/>
          </w:rPr>
          <w:t>https://www.un.org/securitycouncil/content/un-sc-consolidated-list</w:t>
        </w:r>
      </w:hyperlink>
      <w:r>
        <w:rPr>
          <w:rFonts w:cs="Calibri" w:ascii="Calibri" w:hAnsi="Calibri" w:asciiTheme="minorHAnsi" w:cstheme="minorHAnsi" w:hAnsiTheme="minorHAnsi"/>
          <w:sz w:val="22"/>
          <w:szCs w:val="22"/>
        </w:rPr>
        <w:t>;</w:t>
      </w:r>
      <w:bookmarkStart w:id="127" w:name="_GoBack"/>
      <w:bookmarkEnd w:id="127"/>
    </w:p>
    <w:p>
      <w:pPr>
        <w:pStyle w:val="Entte"/>
        <w:numPr>
          <w:ilvl w:val="0"/>
          <w:numId w:val="18"/>
        </w:numPr>
        <w:ind w:left="1127" w:hanging="141"/>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pour l’Union européenne, les listes peuvent être consultées à l’adresse suivante : </w:t>
      </w:r>
      <w:hyperlink r:id="rId20" w:tgtFrame="https://www.sanctionsmap.eu">
        <w:r>
          <w:rPr>
            <w:rStyle w:val="LienInternet"/>
            <w:rFonts w:cs="Calibri" w:ascii="Calibri" w:hAnsi="Calibri" w:asciiTheme="minorHAnsi" w:cstheme="minorHAnsi" w:hAnsiTheme="minorHAnsi"/>
            <w:sz w:val="22"/>
            <w:szCs w:val="22"/>
          </w:rPr>
          <w:t>https://www.sanctionsmap.eu</w:t>
        </w:r>
      </w:hyperlink>
      <w:r>
        <w:rPr>
          <w:rFonts w:cs="Calibri" w:ascii="Calibri" w:hAnsi="Calibri" w:asciiTheme="minorHAnsi" w:cstheme="minorHAnsi" w:hAnsiTheme="minorHAnsi"/>
          <w:sz w:val="22"/>
          <w:szCs w:val="22"/>
        </w:rPr>
        <w:t>,</w:t>
      </w:r>
    </w:p>
    <w:p>
      <w:pPr>
        <w:pStyle w:val="Entte"/>
        <w:numPr>
          <w:ilvl w:val="0"/>
          <w:numId w:val="18"/>
        </w:numPr>
        <w:ind w:left="1127" w:hanging="141"/>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pour la France, voir : </w:t>
      </w:r>
      <w:hyperlink r:id="rId21" w:tgtFrame="https://gels-avoirs.dgtresor.gouv.fr/List">
        <w:r>
          <w:rPr>
            <w:rStyle w:val="LienInternet"/>
            <w:rFonts w:cs="Calibri" w:ascii="Calibri" w:hAnsi="Calibri" w:asciiTheme="minorHAnsi" w:cstheme="minorHAnsi" w:hAnsiTheme="minorHAnsi"/>
            <w:sz w:val="22"/>
            <w:szCs w:val="22"/>
          </w:rPr>
          <w:t>https://gels-avoirs.dgtresor.gouv.fr/List</w:t>
        </w:r>
      </w:hyperlink>
      <w:r>
        <w:rPr>
          <w:rFonts w:cs="Calibri" w:ascii="Calibri" w:hAnsi="Calibri" w:asciiTheme="minorHAnsi" w:cstheme="minorHAnsi" w:hAnsiTheme="minorHAnsi"/>
          <w:sz w:val="22"/>
          <w:szCs w:val="22"/>
        </w:rPr>
        <w:t>;</w:t>
      </w:r>
    </w:p>
    <w:p>
      <w:pPr>
        <w:pStyle w:val="Entte"/>
        <w:numPr>
          <w:ilvl w:val="0"/>
          <w:numId w:val="18"/>
        </w:numPr>
        <w:ind w:left="1127" w:hanging="141"/>
        <w:jc w:val="both"/>
        <w:rPr>
          <w:rFonts w:ascii="Calibri" w:hAnsi="Calibri" w:cs="Calibri" w:asciiTheme="minorHAnsi" w:cstheme="minorHAnsi" w:hAnsiTheme="minorHAnsi"/>
          <w:sz w:val="22"/>
          <w:szCs w:val="22"/>
        </w:rPr>
      </w:pPr>
      <w:r>
        <w:rPr>
          <w:rFonts w:cs="Calibri" w:ascii="Calibri" w:hAnsi="Calibri"/>
          <w:sz w:val="22"/>
          <w:szCs w:val="22"/>
        </w:rPr>
        <w:t xml:space="preserve">pour les Etats-Unis, voir : </w:t>
      </w:r>
      <w:hyperlink r:id="rId22" w:tgtFrame="https://home.treasury.gov/policy-issues/financial-sanctions/sanctions-programs-and-country-information">
        <w:r>
          <w:rPr>
            <w:rStyle w:val="LienInternet"/>
            <w:rFonts w:cs="Calibri" w:ascii="Calibri" w:hAnsi="Calibri"/>
            <w:sz w:val="22"/>
            <w:szCs w:val="22"/>
          </w:rPr>
          <w:t>https://home.treasury.gov/policy-issues/financial-sanctions/sanctions-programs-and-country-information</w:t>
        </w:r>
      </w:hyperlink>
      <w:r>
        <w:rPr>
          <w:rFonts w:cs="Calibri" w:ascii="Calibri" w:hAnsi="Calibri"/>
          <w:sz w:val="22"/>
          <w:szCs w:val="22"/>
        </w:rPr>
        <w:t>;</w:t>
      </w:r>
    </w:p>
    <w:p>
      <w:pPr>
        <w:pStyle w:val="Entte"/>
        <w:numPr>
          <w:ilvl w:val="0"/>
          <w:numId w:val="28"/>
        </w:numPr>
        <w:ind w:left="993" w:hanging="284"/>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en-US"/>
        </w:rPr>
        <w:t>qu’ils ne sont pas sous le coup d’une décision d’exclusion prononcée par la Banque Mondiale et ne figurons pas</w:t>
      </w:r>
      <w:r>
        <w:rPr>
          <w:rFonts w:cs="Calibri" w:ascii="Calibri" w:hAnsi="Calibri" w:asciiTheme="minorHAnsi" w:cstheme="minorHAnsi" w:hAnsiTheme="minorHAnsi"/>
          <w:sz w:val="22"/>
          <w:szCs w:val="22"/>
        </w:rPr>
        <w:t xml:space="preserve"> à ce titre sur la liste publiée par la Banque Mondiale. A titre d’information, la liste peut être consultée à l’adresse électronique suivante : </w:t>
      </w:r>
      <w:hyperlink r:id="rId23" w:tgtFrame="https://www.worldbank.org/en/projects-operations/procurement/debarred-firms">
        <w:r>
          <w:rPr>
            <w:rStyle w:val="LienInternet"/>
            <w:rFonts w:cs="Calibri" w:ascii="Calibri" w:hAnsi="Calibri" w:asciiTheme="minorHAnsi" w:cstheme="minorHAnsi" w:hAnsiTheme="minorHAnsi"/>
            <w:sz w:val="22"/>
            <w:szCs w:val="22"/>
          </w:rPr>
          <w:t>https://www.worldbank.org/en/projects-operations/procurement/debarred-firms</w:t>
        </w:r>
      </w:hyperlink>
      <w:r>
        <w:rPr>
          <w:rFonts w:cs="Calibri" w:ascii="Calibri" w:hAnsi="Calibri" w:asciiTheme="minorHAnsi" w:cstheme="minorHAnsi" w:hAnsiTheme="minorHAnsi"/>
          <w:sz w:val="22"/>
          <w:szCs w:val="22"/>
        </w:rPr>
        <w:t xml:space="preserve">  </w:t>
      </w:r>
    </w:p>
    <w:p>
      <w:pPr>
        <w:pStyle w:val="Entte"/>
        <w:ind w:left="567" w:hanging="0"/>
        <w:jc w:val="both"/>
        <w:rPr>
          <w:rFonts w:ascii="Calibri" w:hAnsi="Calibri" w:cs="Calibri" w:asciiTheme="minorHAnsi" w:cstheme="minorHAnsi" w:hAnsiTheme="minorHAnsi"/>
          <w:i/>
          <w:i/>
          <w:sz w:val="22"/>
          <w:szCs w:val="22"/>
        </w:rPr>
      </w:pPr>
      <w:r>
        <w:rPr>
          <w:rFonts w:cs="Calibri" w:ascii="Calibri" w:hAnsi="Calibri" w:asciiTheme="minorHAnsi" w:cstheme="minorHAnsi" w:hAnsi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pPr>
        <w:pStyle w:val="Entte"/>
        <w:ind w:left="993"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tLeast" w:line="260"/>
        <w:ind w:left="567" w:hanging="0"/>
        <w:jc w:val="both"/>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Enfin,</w:t>
      </w:r>
      <w:r>
        <w:rPr>
          <w:rFonts w:cs="Calibri" w:ascii="Calibri" w:hAnsi="Calibri" w:asciiTheme="minorHAnsi" w:cstheme="minorHAnsi" w:hAnsiTheme="minorHAnsi"/>
          <w:sz w:val="22"/>
          <w:szCs w:val="22"/>
        </w:rPr>
        <w:t xml:space="preserve"> </w:t>
      </w:r>
      <w:r>
        <w:rPr>
          <w:rFonts w:eastAsia="Calibri" w:cs="Calibri" w:ascii="Calibri" w:hAnsi="Calibri" w:asciiTheme="minorHAnsi" w:cstheme="minorHAnsi" w:hAnsiTheme="minorHAnsi"/>
          <w:sz w:val="22"/>
          <w:szCs w:val="22"/>
          <w:lang w:eastAsia="en-US"/>
        </w:rPr>
        <w:t xml:space="preserve">le </w:t>
      </w:r>
      <w:r>
        <w:rPr>
          <w:rFonts w:eastAsia="Times New Roman" w:cs="Calibri" w:ascii="Calibri" w:hAnsi="Calibri" w:asciiTheme="minorHAnsi" w:cstheme="minorHAnsi" w:hAnsiTheme="minorHAnsi"/>
          <w:smallCaps/>
          <w:sz w:val="22"/>
        </w:rPr>
        <w:t>Contractant</w:t>
      </w:r>
      <w:r>
        <w:rPr>
          <w:rFonts w:eastAsia="Calibri" w:cs="Calibri" w:ascii="Calibri" w:hAnsi="Calibri" w:asciiTheme="minorHAnsi" w:cstheme="minorHAnsi" w:hAnsi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pPr>
        <w:pStyle w:val="Normal"/>
        <w:spacing w:lineRule="atLeast" w:line="260"/>
        <w:ind w:left="567" w:hanging="0"/>
        <w:jc w:val="both"/>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p>
      <w:pPr>
        <w:pStyle w:val="Normal"/>
        <w:spacing w:lineRule="atLeast" w:line="260"/>
        <w:ind w:left="567" w:hanging="0"/>
        <w:jc w:val="both"/>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 xml:space="preserve">Ils s’engagent en outre à communiquer sans délai à </w:t>
      </w:r>
      <w:r>
        <w:rPr>
          <w:rFonts w:eastAsia="Times New Roman" w:cs="Calibri" w:ascii="Calibri" w:hAnsi="Calibri" w:asciiTheme="minorHAnsi" w:cstheme="minorHAnsi" w:hAnsiTheme="minorHAnsi"/>
          <w:smallCaps/>
          <w:sz w:val="22"/>
        </w:rPr>
        <w:t>Expertise France</w:t>
      </w:r>
      <w:r>
        <w:rPr>
          <w:rFonts w:eastAsia="Calibri" w:cs="Calibri" w:ascii="Calibri" w:hAnsi="Calibri" w:asciiTheme="minorHAnsi" w:cstheme="minorHAnsi" w:hAnsiTheme="minorHAnsi"/>
          <w:sz w:val="22"/>
          <w:szCs w:val="22"/>
          <w:lang w:eastAsia="en-US"/>
        </w:rPr>
        <w:t>, tout changement de sa situation au cours de l’exécution du marché, au regard de la présente déclaration.</w:t>
      </w:r>
    </w:p>
    <w:p>
      <w:pPr>
        <w:pStyle w:val="Normal"/>
        <w:spacing w:lineRule="auto" w:line="240"/>
        <w:rPr>
          <w:rFonts w:ascii="Calibri" w:hAnsi="Calibri" w:eastAsia="Times New Roman" w:cs="Arial" w:asciiTheme="minorHAnsi" w:hAnsiTheme="minorHAnsi"/>
        </w:rPr>
      </w:pPr>
      <w:r>
        <w:rPr>
          <w:rFonts w:eastAsia="Times New Roman" w:cs="Arial" w:ascii="Calibri" w:hAnsi="Calibri"/>
        </w:rPr>
      </w:r>
      <w:r>
        <w:br w:type="page"/>
      </w:r>
    </w:p>
    <w:p>
      <w:pPr>
        <w:pStyle w:val="U"/>
        <w:widowControl w:val="false"/>
        <w:spacing w:before="120" w:after="0"/>
        <w:rPr>
          <w:rFonts w:ascii="Calibri" w:hAnsi="Calibri" w:cs="Arial" w:asciiTheme="minorHAnsi" w:hAnsiTheme="minorHAnsi"/>
          <w:b/>
          <w:b/>
          <w:bCs/>
          <w:szCs w:val="22"/>
          <w:u w:val="single"/>
        </w:rPr>
      </w:pPr>
      <w:r>
        <w:rPr>
          <w:rFonts w:cs="Arial" w:ascii="Calibri" w:hAnsi="Calibri"/>
          <w:b/>
          <w:bCs/>
          <w:szCs w:val="22"/>
          <w:u w:val="single"/>
        </w:rPr>
      </w:r>
    </w:p>
    <w:p>
      <w:pPr>
        <w:pStyle w:val="Normal"/>
        <w:pBdr>
          <w:top w:val="single" w:sz="4" w:space="1" w:color="000000"/>
          <w:left w:val="single" w:sz="4" w:space="4" w:color="000000"/>
          <w:bottom w:val="single" w:sz="4" w:space="1" w:color="000000"/>
          <w:right w:val="single" w:sz="4" w:space="4" w:color="000000"/>
        </w:pBdr>
        <w:spacing w:lineRule="auto" w:line="240" w:before="240" w:after="0"/>
        <w:jc w:val="both"/>
        <w:rPr>
          <w:rFonts w:ascii="Calibri" w:hAnsi="Calibri" w:eastAsia="Times New Roman" w:cs="Arial" w:asciiTheme="minorHAnsi" w:hAnsiTheme="minorHAnsi"/>
          <w:b/>
          <w:b/>
          <w:sz w:val="22"/>
          <w:szCs w:val="22"/>
        </w:rPr>
      </w:pPr>
      <w:r>
        <w:rPr>
          <w:rFonts w:eastAsia="Times New Roman" w:cs="Arial" w:ascii="Calibri" w:hAnsi="Calibri" w:asciiTheme="minorHAnsi" w:hAnsiTheme="minorHAnsi"/>
          <w:b/>
          <w:sz w:val="22"/>
          <w:szCs w:val="22"/>
        </w:rPr>
        <w:t xml:space="preserve">POUR LE </w:t>
      </w:r>
      <w:r>
        <w:rPr>
          <w:rFonts w:eastAsia="Times New Roman" w:cs="Arial" w:ascii="Calibri" w:hAnsi="Calibri" w:asciiTheme="minorHAnsi" w:hAnsiTheme="minorHAnsi"/>
          <w:b/>
          <w:smallCaps/>
          <w:sz w:val="22"/>
          <w:szCs w:val="22"/>
        </w:rPr>
        <w:t>CONTRATANT</w:t>
      </w:r>
      <w:r>
        <w:rPr>
          <w:rFonts w:eastAsia="Times New Roman" w:cs="Arial" w:ascii="Calibri" w:hAnsi="Calibri" w:asciiTheme="minorHAnsi" w:hAnsiTheme="minorHAnsi"/>
          <w:b/>
          <w:sz w:val="22"/>
          <w:szCs w:val="22"/>
        </w:rPr>
        <w:t xml:space="preserve"> :</w:t>
      </w:r>
    </w:p>
    <w:p>
      <w:pPr>
        <w:pStyle w:val="Normal"/>
        <w:pBdr>
          <w:top w:val="single" w:sz="4" w:space="1" w:color="000000"/>
          <w:left w:val="single" w:sz="4" w:space="4" w:color="000000"/>
          <w:bottom w:val="single" w:sz="4" w:space="1" w:color="000000"/>
          <w:right w:val="single" w:sz="4" w:space="4" w:color="000000"/>
        </w:pBdr>
        <w:spacing w:lineRule="auto" w:line="240" w:before="240" w:after="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ab/>
        <w:tab/>
        <w:tab/>
        <w:t>A.....………....….., le...…….....20....</w:t>
      </w:r>
    </w:p>
    <w:p>
      <w:pPr>
        <w:pStyle w:val="Normal"/>
        <w:pBdr>
          <w:top w:val="single" w:sz="4" w:space="1" w:color="000000"/>
          <w:left w:val="single" w:sz="4" w:space="4" w:color="000000"/>
          <w:bottom w:val="single" w:sz="4" w:space="1" w:color="000000"/>
          <w:right w:val="single" w:sz="4" w:space="4" w:color="000000"/>
        </w:pBdr>
        <w:spacing w:lineRule="auto" w:line="240" w:before="240" w:after="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Mention manuscrite "Lu et approuvé" :</w:t>
      </w:r>
    </w:p>
    <w:p>
      <w:pPr>
        <w:pStyle w:val="Normal"/>
        <w:pBdr>
          <w:top w:val="single" w:sz="4" w:space="1" w:color="000000"/>
          <w:left w:val="single" w:sz="4" w:space="4" w:color="000000"/>
          <w:bottom w:val="single" w:sz="4" w:space="1" w:color="000000"/>
          <w:right w:val="single" w:sz="4" w:space="4" w:color="000000"/>
        </w:pBdr>
        <w:spacing w:lineRule="auto" w:line="240" w:before="240" w:after="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Signature</w:t>
      </w:r>
      <w:r>
        <w:rPr>
          <w:rStyle w:val="Ancredenotedebasdepage"/>
          <w:rFonts w:eastAsia="Times New Roman" w:ascii="Calibri" w:hAnsi="Calibri" w:asciiTheme="minorHAnsi" w:hAnsiTheme="minorHAnsi"/>
          <w:sz w:val="22"/>
          <w:szCs w:val="22"/>
        </w:rPr>
        <w:footnoteReference w:id="5"/>
      </w:r>
      <w:r>
        <w:rPr>
          <w:rFonts w:eastAsia="Times New Roman" w:cs="Arial" w:ascii="Calibri" w:hAnsi="Calibri" w:asciiTheme="minorHAnsi" w:hAnsiTheme="minorHAnsi"/>
          <w:sz w:val="22"/>
          <w:szCs w:val="22"/>
        </w:rPr>
        <w:t xml:space="preserve"> : </w:t>
      </w:r>
    </w:p>
    <w:p>
      <w:pPr>
        <w:pStyle w:val="Normal"/>
        <w:pBdr>
          <w:top w:val="single" w:sz="4" w:space="1" w:color="000000"/>
          <w:left w:val="single" w:sz="4" w:space="4" w:color="000000"/>
          <w:bottom w:val="single" w:sz="4" w:space="1" w:color="000000"/>
          <w:right w:val="single" w:sz="4" w:space="4" w:color="000000"/>
        </w:pBdr>
        <w:spacing w:lineRule="auto" w:line="240" w:before="240" w:after="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Nom :</w:t>
        <w:br/>
        <w:t>Prénom :</w:t>
      </w:r>
    </w:p>
    <w:p>
      <w:pPr>
        <w:pStyle w:val="Normal"/>
        <w:pBdr>
          <w:top w:val="single" w:sz="4" w:space="1" w:color="000000"/>
          <w:left w:val="single" w:sz="4" w:space="4" w:color="000000"/>
          <w:bottom w:val="single" w:sz="4" w:space="1" w:color="000000"/>
          <w:right w:val="single" w:sz="4" w:space="4" w:color="000000"/>
        </w:pBdr>
        <w:spacing w:lineRule="auto" w:line="24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Fonction :</w:t>
      </w:r>
    </w:p>
    <w:p>
      <w:pPr>
        <w:pStyle w:val="Normal"/>
        <w:pBdr>
          <w:top w:val="single" w:sz="4" w:space="1" w:color="000000"/>
          <w:left w:val="single" w:sz="4" w:space="4" w:color="000000"/>
          <w:bottom w:val="single" w:sz="4" w:space="1" w:color="000000"/>
          <w:right w:val="single" w:sz="4" w:space="4" w:color="000000"/>
        </w:pBdr>
        <w:spacing w:lineRule="auto" w:line="240" w:before="240" w:after="0"/>
        <w:jc w:val="both"/>
        <w:rPr>
          <w:rFonts w:ascii="Calibri" w:hAnsi="Calibri" w:eastAsia="Times New Roman" w:cs="Arial" w:asciiTheme="minorHAnsi" w:hAnsiTheme="minorHAnsi"/>
          <w:sz w:val="22"/>
          <w:szCs w:val="22"/>
        </w:rPr>
      </w:pPr>
      <w:r>
        <w:rPr>
          <w:rFonts w:eastAsia="Times New Roman" w:cs="Arial" w:ascii="Calibri" w:hAnsi="Calibri"/>
          <w:sz w:val="22"/>
          <w:szCs w:val="22"/>
        </w:rPr>
      </w:r>
    </w:p>
    <w:p>
      <w:pPr>
        <w:pStyle w:val="Normal"/>
        <w:spacing w:lineRule="auto" w:line="240"/>
        <w:jc w:val="both"/>
        <w:rPr>
          <w:rFonts w:ascii="Calibri" w:hAnsi="Calibri" w:eastAsia="Times New Roman" w:cs="Arial" w:asciiTheme="minorHAnsi" w:hAnsiTheme="minorHAnsi"/>
          <w:sz w:val="22"/>
          <w:szCs w:val="22"/>
        </w:rPr>
      </w:pPr>
      <w:r>
        <w:rPr>
          <w:rFonts w:eastAsia="Times New Roman" w:cs="Arial" w:ascii="Calibri" w:hAnsi="Calibri"/>
          <w:sz w:val="22"/>
          <w:szCs w:val="22"/>
        </w:rPr>
      </w:r>
    </w:p>
    <w:p>
      <w:pPr>
        <w:pStyle w:val="Normal"/>
        <w:pBdr>
          <w:top w:val="single" w:sz="4" w:space="1" w:color="000000"/>
          <w:left w:val="single" w:sz="4" w:space="4" w:color="000000"/>
          <w:bottom w:val="single" w:sz="4" w:space="1" w:color="000000"/>
          <w:right w:val="single" w:sz="4" w:space="4" w:color="000000"/>
        </w:pBdr>
        <w:spacing w:lineRule="auto" w:line="240"/>
        <w:jc w:val="both"/>
        <w:rPr>
          <w:rFonts w:ascii="Calibri" w:hAnsi="Calibri" w:eastAsia="Times New Roman" w:cs="Arial" w:asciiTheme="minorHAnsi" w:hAnsiTheme="minorHAnsi"/>
          <w:b/>
          <w:b/>
          <w:sz w:val="22"/>
          <w:szCs w:val="22"/>
        </w:rPr>
      </w:pPr>
      <w:r>
        <w:rPr>
          <w:rFonts w:eastAsia="Times New Roman" w:cs="Arial" w:ascii="Calibri" w:hAnsi="Calibri" w:asciiTheme="minorHAnsi" w:hAnsiTheme="minorHAnsi"/>
          <w:b/>
          <w:sz w:val="22"/>
          <w:szCs w:val="22"/>
        </w:rPr>
        <w:t xml:space="preserve">POUR </w:t>
      </w:r>
      <w:r>
        <w:rPr>
          <w:rFonts w:eastAsia="Times New Roman" w:cs="Arial" w:ascii="Calibri" w:hAnsi="Calibri" w:asciiTheme="minorHAnsi" w:hAnsiTheme="minorHAnsi"/>
          <w:b/>
          <w:smallCaps/>
          <w:sz w:val="22"/>
          <w:szCs w:val="22"/>
        </w:rPr>
        <w:t>EXPERTISE FRANCE</w:t>
      </w:r>
      <w:r>
        <w:rPr>
          <w:rFonts w:eastAsia="Times New Roman" w:cs="Arial" w:ascii="Calibri" w:hAnsi="Calibri" w:asciiTheme="minorHAnsi" w:hAnsiTheme="minorHAnsi"/>
          <w:b/>
          <w:sz w:val="22"/>
          <w:szCs w:val="22"/>
        </w:rPr>
        <w:t xml:space="preserve"> :</w:t>
      </w:r>
    </w:p>
    <w:p>
      <w:pPr>
        <w:pStyle w:val="Normal"/>
        <w:pBdr>
          <w:top w:val="single" w:sz="4" w:space="1" w:color="000000"/>
          <w:left w:val="single" w:sz="4" w:space="4" w:color="000000"/>
          <w:bottom w:val="single" w:sz="4" w:space="1" w:color="000000"/>
          <w:right w:val="single" w:sz="4" w:space="4" w:color="000000"/>
        </w:pBdr>
        <w:spacing w:lineRule="auto" w:line="240" w:before="240" w:after="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Est acceptée la présente offre pour valoir acte d'engagement.</w:t>
      </w:r>
    </w:p>
    <w:p>
      <w:pPr>
        <w:pStyle w:val="Normal"/>
        <w:pBdr>
          <w:top w:val="single" w:sz="4" w:space="1" w:color="000000"/>
          <w:left w:val="single" w:sz="4" w:space="4" w:color="000000"/>
          <w:bottom w:val="single" w:sz="4" w:space="1" w:color="000000"/>
          <w:right w:val="single" w:sz="4" w:space="4" w:color="000000"/>
        </w:pBdr>
        <w:spacing w:lineRule="auto" w:line="240" w:before="240" w:after="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ab/>
        <w:tab/>
        <w:tab/>
        <w:t>A.....………....….., le...…….....20....</w:t>
      </w:r>
    </w:p>
    <w:p>
      <w:pPr>
        <w:pStyle w:val="Normal"/>
        <w:pBdr>
          <w:top w:val="single" w:sz="4" w:space="1" w:color="000000"/>
          <w:left w:val="single" w:sz="4" w:space="4" w:color="000000"/>
          <w:bottom w:val="single" w:sz="4" w:space="1" w:color="000000"/>
          <w:right w:val="single" w:sz="4" w:space="4" w:color="000000"/>
        </w:pBdr>
        <w:spacing w:lineRule="auto" w:line="240" w:before="240" w:after="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Signature</w:t>
      </w:r>
      <w:r>
        <w:rPr>
          <w:rStyle w:val="Ancredenotedebasdepage"/>
          <w:rFonts w:eastAsia="Times New Roman" w:ascii="Calibri" w:hAnsi="Calibri" w:asciiTheme="minorHAnsi" w:hAnsiTheme="minorHAnsi"/>
          <w:sz w:val="22"/>
          <w:szCs w:val="22"/>
        </w:rPr>
        <w:footnoteReference w:id="6"/>
      </w:r>
      <w:r>
        <w:rPr>
          <w:rFonts w:eastAsia="Times New Roman" w:cs="Arial" w:ascii="Calibri" w:hAnsi="Calibri" w:asciiTheme="minorHAnsi" w:hAnsiTheme="minorHAnsi"/>
          <w:sz w:val="22"/>
          <w:szCs w:val="22"/>
        </w:rPr>
        <w:t xml:space="preserve"> :</w:t>
      </w:r>
    </w:p>
    <w:p>
      <w:pPr>
        <w:pStyle w:val="Normal"/>
        <w:pBdr>
          <w:top w:val="single" w:sz="4" w:space="1" w:color="000000"/>
          <w:left w:val="single" w:sz="4" w:space="4" w:color="000000"/>
          <w:bottom w:val="single" w:sz="4" w:space="1" w:color="000000"/>
          <w:right w:val="single" w:sz="4" w:space="4" w:color="000000"/>
        </w:pBdr>
        <w:spacing w:lineRule="auto" w:line="240" w:before="240" w:after="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Nom :</w:t>
        <w:br/>
        <w:t>Prénom :</w:t>
      </w:r>
    </w:p>
    <w:p>
      <w:pPr>
        <w:pStyle w:val="Normal"/>
        <w:pBdr>
          <w:top w:val="single" w:sz="4" w:space="1" w:color="000000"/>
          <w:left w:val="single" w:sz="4" w:space="4" w:color="000000"/>
          <w:bottom w:val="single" w:sz="4" w:space="1" w:color="000000"/>
          <w:right w:val="single" w:sz="4" w:space="4" w:color="000000"/>
        </w:pBdr>
        <w:spacing w:lineRule="auto" w:line="240"/>
        <w:jc w:val="both"/>
        <w:rPr>
          <w:rFonts w:ascii="Calibri" w:hAnsi="Calibri" w:eastAsia="Times New Roman" w:cs="Arial" w:asciiTheme="minorHAnsi" w:hAnsiTheme="minorHAnsi"/>
          <w:sz w:val="22"/>
          <w:szCs w:val="22"/>
        </w:rPr>
      </w:pPr>
      <w:r>
        <w:rPr>
          <w:rFonts w:eastAsia="Times New Roman" w:cs="Arial" w:ascii="Calibri" w:hAnsi="Calibri" w:asciiTheme="minorHAnsi" w:hAnsiTheme="minorHAnsi"/>
          <w:sz w:val="22"/>
          <w:szCs w:val="22"/>
        </w:rPr>
        <w:t>Fonction :</w:t>
      </w:r>
    </w:p>
    <w:p>
      <w:pPr>
        <w:pStyle w:val="Normal"/>
        <w:pBdr>
          <w:top w:val="single" w:sz="4" w:space="1" w:color="000000"/>
          <w:left w:val="single" w:sz="4" w:space="4" w:color="000000"/>
          <w:bottom w:val="single" w:sz="4" w:space="1" w:color="000000"/>
          <w:right w:val="single" w:sz="4" w:space="4" w:color="000000"/>
        </w:pBdr>
        <w:spacing w:lineRule="auto" w:line="240" w:before="240" w:after="0"/>
        <w:jc w:val="both"/>
        <w:rPr>
          <w:rFonts w:ascii="Calibri" w:hAnsi="Calibri" w:eastAsia="Times New Roman" w:cs="Arial" w:asciiTheme="minorHAnsi" w:hAnsiTheme="minorHAnsi"/>
          <w:b/>
          <w:b/>
          <w:sz w:val="22"/>
          <w:szCs w:val="22"/>
        </w:rPr>
      </w:pPr>
      <w:r>
        <w:rPr>
          <w:rFonts w:eastAsia="Times New Roman" w:cs="Arial" w:ascii="Calibri" w:hAnsi="Calibri"/>
          <w:b/>
          <w:sz w:val="22"/>
          <w:szCs w:val="22"/>
        </w:rPr>
      </w:r>
    </w:p>
    <w:p>
      <w:pPr>
        <w:sectPr>
          <w:headerReference w:type="default" r:id="rId24"/>
          <w:footerReference w:type="default" r:id="rId25"/>
          <w:footnotePr>
            <w:numFmt w:val="decimal"/>
          </w:footnotePr>
          <w:type w:val="nextPage"/>
          <w:pgSz w:w="11906" w:h="16838"/>
          <w:pgMar w:left="1151" w:right="1009" w:gutter="0" w:header="397" w:top="902" w:footer="907" w:bottom="964"/>
          <w:pgNumType w:fmt="decimal"/>
          <w:formProt w:val="false"/>
          <w:textDirection w:val="lrTb"/>
          <w:docGrid w:type="default" w:linePitch="100" w:charSpace="16384"/>
        </w:sectPr>
        <w:pStyle w:val="Normal"/>
        <w:spacing w:lineRule="auto" w:line="240" w:before="240" w:after="0"/>
        <w:jc w:val="both"/>
        <w:rPr>
          <w:rFonts w:ascii="Calibri" w:hAnsi="Calibri" w:eastAsia="Times New Roman" w:cs="Arial" w:asciiTheme="minorHAnsi" w:hAnsiTheme="minorHAnsi"/>
          <w:b/>
          <w:b/>
          <w:bCs/>
          <w:sz w:val="22"/>
          <w:szCs w:val="22"/>
          <w:u w:val="single"/>
        </w:rPr>
      </w:pPr>
      <w:r>
        <w:rPr>
          <w:rFonts w:eastAsia="Times New Roman" w:cs="Arial" w:ascii="Calibri" w:hAnsi="Calibri" w:asciiTheme="minorHAnsi" w:hAnsiTheme="minorHAnsi"/>
          <w:b/>
          <w:bCs/>
          <w:sz w:val="22"/>
          <w:szCs w:val="22"/>
          <w:u w:val="single"/>
        </w:rPr>
        <w:t xml:space="preserve">Fait en un seul original, dont l’exemplaire unique est conservé par </w:t>
      </w:r>
      <w:r>
        <w:rPr>
          <w:rFonts w:eastAsia="Times New Roman" w:cs="Arial" w:ascii="Calibri" w:hAnsi="Calibri" w:asciiTheme="minorHAnsi" w:hAnsiTheme="minorHAnsi"/>
          <w:b/>
          <w:bCs/>
          <w:smallCaps/>
          <w:sz w:val="22"/>
          <w:szCs w:val="22"/>
          <w:u w:val="single"/>
        </w:rPr>
        <w:t>Expertise France</w:t>
      </w:r>
      <w:r>
        <w:rPr>
          <w:rFonts w:eastAsia="Times New Roman" w:cs="Arial" w:ascii="Calibri" w:hAnsi="Calibri" w:asciiTheme="minorHAnsi" w:hAnsiTheme="minorHAnsi"/>
          <w:b/>
          <w:bCs/>
          <w:sz w:val="22"/>
          <w:szCs w:val="22"/>
          <w:u w:val="single"/>
        </w:rPr>
        <w:t>.</w:t>
      </w:r>
    </w:p>
    <w:p>
      <w:pPr>
        <w:pStyle w:val="V"/>
        <w:widowControl w:val="false"/>
        <w:numPr>
          <w:ilvl w:val="0"/>
          <w:numId w:val="0"/>
        </w:numPr>
        <w:spacing w:before="600" w:after="240"/>
        <w:ind w:left="357" w:right="3367" w:hanging="0"/>
        <w:jc w:val="left"/>
        <w:outlineLvl w:val="0"/>
        <w:rPr>
          <w:rFonts w:ascii="Calibri" w:hAnsi="Calibri" w:asciiTheme="minorHAnsi" w:hAnsiTheme="minorHAnsi"/>
          <w:b/>
          <w:b/>
          <w:caps/>
          <w:sz w:val="24"/>
        </w:rPr>
      </w:pPr>
      <w:bookmarkStart w:id="128" w:name="_Toc126922026"/>
      <w:r>
        <w:rPr>
          <w:rFonts w:ascii="Calibri" w:hAnsi="Calibri" w:asciiTheme="minorHAnsi" w:hAnsiTheme="minorHAnsi"/>
          <w:b/>
          <w:caps/>
          <w:sz w:val="24"/>
        </w:rPr>
        <w:t>Annexe 1 : Cahier des charges</w:t>
      </w:r>
      <w:bookmarkEnd w:id="128"/>
    </w:p>
    <w:p>
      <w:pPr>
        <w:pStyle w:val="Corpsdetexte"/>
        <w:jc w:val="left"/>
        <w:rPr>
          <w:rFonts w:ascii="Calibri" w:hAnsi="Calibri" w:asciiTheme="minorHAnsi" w:hAnsiTheme="minorHAnsi"/>
          <w:sz w:val="20"/>
        </w:rPr>
      </w:pPr>
      <w:r>
        <w:rPr>
          <w:rFonts w:asciiTheme="minorHAnsi" w:hAnsiTheme="minorHAnsi" w:ascii="Calibri" w:hAnsi="Calibri"/>
          <w:sz w:val="20"/>
        </w:rPr>
      </w:r>
    </w:p>
    <w:p>
      <w:pPr>
        <w:pStyle w:val="Normal"/>
        <w:tabs>
          <w:tab w:val="clear" w:pos="708"/>
          <w:tab w:val="left" w:pos="2745" w:leader="none"/>
        </w:tabs>
        <w:rPr>
          <w:rFonts w:ascii="Calibri" w:hAnsi="Calibri" w:eastAsia="Times New Roman" w:cs="Arial" w:asciiTheme="minorHAnsi" w:hAnsiTheme="minorHAnsi"/>
          <w:szCs w:val="24"/>
        </w:rPr>
      </w:pPr>
      <w:r>
        <w:rPr/>
      </w:r>
    </w:p>
    <w:sectPr>
      <w:headerReference w:type="default" r:id="rId26"/>
      <w:footerReference w:type="even" r:id="rId27"/>
      <w:footerReference w:type="default" r:id="rId28"/>
      <w:footerReference w:type="first" r:id="rId29"/>
      <w:footnotePr>
        <w:numFmt w:val="decimal"/>
      </w:footnotePr>
      <w:type w:val="nextPage"/>
      <w:pgSz w:w="11906" w:h="16838"/>
      <w:pgMar w:left="1151" w:right="1009" w:gutter="0" w:header="431" w:top="845" w:footer="340" w:bottom="397"/>
      <w:pgNumType w:fmt="decimal"/>
      <w:formProt w:val="false"/>
      <w:textDirection w:val="lrTb"/>
      <w:docGrid w:type="default" w:linePitch="10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w:altName w:val="Times New Roman"/>
    <w:charset w:val="00"/>
    <w:family w:val="roman"/>
    <w:pitch w:val="variable"/>
  </w:font>
  <w:font w:name="Arial">
    <w:charset w:val="00"/>
    <w:family w:val="roman"/>
    <w:pitch w:val="variable"/>
  </w:font>
  <w:font w:name="Helvetica">
    <w:altName w:val="Arial"/>
    <w:charset w:val="00"/>
    <w:family w:val="roman"/>
    <w:pitch w:val="variable"/>
  </w:font>
  <w:font w:name="Garamond">
    <w:charset w:val="00"/>
    <w:family w:val="roman"/>
    <w:pitch w:val="variable"/>
  </w:font>
  <w:font w:name="Tahoma">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Arial Unicode MS">
    <w:charset w:val="00"/>
    <w:family w:val="roman"/>
    <w:pitch w:val="variable"/>
  </w:font>
  <w:font w:name="Cambria">
    <w:charset w:val="00"/>
    <w:family w:val="roman"/>
    <w:pitch w:val="variable"/>
  </w:font>
  <w:font w:name="Gill Sans MT">
    <w:charset w:val="00"/>
    <w:family w:val="roman"/>
    <w:pitch w:val="variable"/>
  </w:font>
  <w:font w:name="Liberation Mono">
    <w:altName w:val="Courier New"/>
    <w:charset w:val="00"/>
    <w:family w:val="roman"/>
    <w:pitch w:val="variable"/>
  </w:font>
  <w:font w:name="Segoe UI Symbol">
    <w:charset w:val="00"/>
    <w:family w:val="roman"/>
    <w:pitch w:val="variable"/>
  </w:font>
  <w:font w:name="Calibri">
    <w:altName w:val="sans-serif"/>
    <w:charset w:val="00"/>
    <w:family w:val="roman"/>
    <w:pitch w:val="variable"/>
  </w:font>
  <w:font w:name="Marianne">
    <w:charset w:val="00"/>
    <w:family w:val="roman"/>
    <w:pitch w:val="variable"/>
  </w:font>
  <w:font w:name="Arial">
    <w:charset w:val="01"/>
    <w:family w:val="swiss"/>
    <w:pitch w:val="variable"/>
  </w:font>
  <w:font w:name="OpenSymbol">
    <w:altName w:val="Arial Unicode MS"/>
    <w:charset w:val="02"/>
    <w:family w:val="auto"/>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 w:name="Calibri">
    <w:charset w:val="01"/>
    <w:family w:val="swiss"/>
    <w:pitch w:val="variable"/>
  </w:font>
  <w:font w:name="Times New Roman Bold">
    <w:charset w:val="01"/>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lear" w:pos="4536"/>
        <w:tab w:val="clear" w:pos="9072"/>
        <w:tab w:val="right" w:pos="9639" w:leader="none"/>
      </w:tabs>
      <w:jc w:val="both"/>
      <w:rPr>
        <w:rFonts w:ascii="Calibri" w:hAnsi="Calibri" w:asciiTheme="minorHAnsi" w:hAnsiTheme="minorHAnsi"/>
        <w:u w:val="single"/>
      </w:rPr>
    </w:pPr>
    <w:r>
      <w:rPr>
        <w:rFonts w:ascii="Calibri" w:hAnsi="Calibri" w:asciiTheme="minorHAnsi" w:hAnsiTheme="minorHAnsi"/>
        <w:u w:val="single"/>
      </w:rPr>
      <w:tab/>
    </w:r>
  </w:p>
  <w:p>
    <w:pPr>
      <w:pStyle w:val="Pieddepage"/>
      <w:tabs>
        <w:tab w:val="clear" w:pos="4536"/>
        <w:tab w:val="clear" w:pos="9072"/>
        <w:tab w:val="right" w:pos="9468" w:leader="none"/>
      </w:tabs>
      <w:rPr>
        <w:rFonts w:ascii="Calibri" w:hAnsi="Calibri" w:asciiTheme="minorHAnsi" w:hAnsiTheme="minorHAnsi"/>
        <w:b/>
        <w:b/>
        <w:bCs/>
        <w:sz w:val="22"/>
        <w:szCs w:val="22"/>
      </w:rPr>
    </w:pPr>
    <w:r>
      <w:rPr>
        <w:rFonts w:ascii="Calibri" w:hAnsi="Calibri" w:asciiTheme="minorHAnsi" w:hAnsiTheme="minorHAnsi"/>
        <w:sz w:val="22"/>
        <w:szCs w:val="22"/>
      </w:rPr>
      <w:tab/>
      <w:t xml:space="preserve">Page </w:t>
    </w:r>
    <w:r>
      <w:rPr>
        <w:rFonts w:ascii="Calibri" w:hAnsi="Calibri"/>
        <w:sz w:val="22"/>
        <w:szCs w:val="22"/>
      </w:rPr>
      <w:fldChar w:fldCharType="begin"/>
    </w:r>
    <w:r>
      <w:rPr>
        <w:sz w:val="22"/>
        <w:szCs w:val="22"/>
        <w:rFonts w:ascii="Calibri" w:hAnsi="Calibri"/>
      </w:rPr>
      <w:instrText> PAGE </w:instrText>
    </w:r>
    <w:r>
      <w:rPr>
        <w:sz w:val="22"/>
        <w:szCs w:val="22"/>
        <w:rFonts w:ascii="Calibri" w:hAnsi="Calibri"/>
      </w:rPr>
      <w:fldChar w:fldCharType="separate"/>
    </w:r>
    <w:r>
      <w:rPr>
        <w:sz w:val="22"/>
        <w:szCs w:val="22"/>
        <w:rFonts w:ascii="Calibri" w:hAnsi="Calibri"/>
      </w:rPr>
      <w:t>0</w:t>
    </w:r>
    <w:r>
      <w:rPr>
        <w:sz w:val="22"/>
        <w:szCs w:val="22"/>
        <w:rFonts w:ascii="Calibri" w:hAnsi="Calibri"/>
      </w:rPr>
      <w:fldChar w:fldCharType="end"/>
    </w:r>
    <w:r>
      <w:rPr>
        <w:rFonts w:ascii="Calibri" w:hAnsi="Calibri" w:asciiTheme="minorHAnsi" w:hAnsiTheme="minorHAnsi"/>
        <w:sz w:val="22"/>
        <w:szCs w:val="22"/>
      </w:rPr>
      <w:t xml:space="preserve"> sur </w:t>
    </w:r>
    <w:r>
      <w:rPr>
        <w:rFonts w:ascii="Calibri" w:hAnsi="Calibri"/>
        <w:sz w:val="22"/>
        <w:szCs w:val="22"/>
      </w:rPr>
      <w:fldChar w:fldCharType="begin"/>
    </w:r>
    <w:r>
      <w:rPr>
        <w:sz w:val="22"/>
        <w:szCs w:val="22"/>
        <w:rFonts w:ascii="Calibri" w:hAnsi="Calibri"/>
      </w:rPr>
      <w:instrText> NUMPAGES </w:instrText>
    </w:r>
    <w:r>
      <w:rPr>
        <w:sz w:val="22"/>
        <w:szCs w:val="22"/>
        <w:rFonts w:ascii="Calibri" w:hAnsi="Calibri"/>
      </w:rPr>
      <w:fldChar w:fldCharType="separate"/>
    </w:r>
    <w:r>
      <w:rPr>
        <w:sz w:val="22"/>
        <w:szCs w:val="22"/>
        <w:rFonts w:ascii="Calibri" w:hAnsi="Calibri"/>
      </w:rPr>
      <w:t>25</w:t>
    </w:r>
    <w:r>
      <w:rPr>
        <w:sz w:val="22"/>
        <w:szCs w:val="22"/>
        <w:rFonts w:ascii="Calibri" w:hAnsi="Calibri"/>
      </w:rPr>
      <w:fldChar w:fldCharType="end"/>
    </w:r>
  </w:p>
  <w:p>
    <w:pPr>
      <w:pStyle w:val="Pieddepage"/>
      <w:rPr>
        <w:rFonts w:ascii="Calibri" w:hAnsi="Calibri" w:asciiTheme="minorHAnsi" w:hAnsiTheme="minorHAnsi"/>
        <w:sz w:val="22"/>
        <w:szCs w:val="22"/>
      </w:rPr>
    </w:pPr>
    <w:r>
      <w:rPr>
        <w:rFonts w:asciiTheme="minorHAnsi" w:hAnsiTheme="minorHAnsi" w:ascii="Calibri" w:hAnsi="Calibri"/>
        <w:sz w:val="22"/>
        <w:szCs w:val="22"/>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lear" w:pos="4536"/>
        <w:tab w:val="clear" w:pos="9072"/>
        <w:tab w:val="right" w:pos="9639" w:leader="none"/>
      </w:tabs>
      <w:jc w:val="both"/>
      <w:rPr>
        <w:rFonts w:ascii="Calibri" w:hAnsi="Calibri" w:asciiTheme="minorHAnsi" w:hAnsiTheme="minorHAnsi"/>
        <w:u w:val="single"/>
      </w:rPr>
    </w:pPr>
    <w:r>
      <w:rPr>
        <w:rFonts w:ascii="Calibri" w:hAnsi="Calibri" w:asciiTheme="minorHAnsi" w:hAnsiTheme="minorHAnsi"/>
        <w:u w:val="single"/>
      </w:rPr>
      <w:tab/>
    </w:r>
  </w:p>
  <w:p>
    <w:pPr>
      <w:pStyle w:val="Pieddepage"/>
      <w:tabs>
        <w:tab w:val="clear" w:pos="4536"/>
        <w:tab w:val="clear" w:pos="9072"/>
        <w:tab w:val="right" w:pos="9468" w:leader="none"/>
      </w:tabs>
      <w:rPr>
        <w:rFonts w:ascii="Calibri" w:hAnsi="Calibri" w:asciiTheme="minorHAnsi" w:hAnsiTheme="minorHAnsi"/>
        <w:b/>
        <w:b/>
        <w:bCs/>
        <w:sz w:val="22"/>
        <w:szCs w:val="22"/>
      </w:rPr>
    </w:pPr>
    <w:r>
      <w:rPr>
        <w:rFonts w:ascii="Calibri" w:hAnsi="Calibri" w:asciiTheme="minorHAnsi" w:hAnsiTheme="minorHAnsi"/>
        <w:sz w:val="22"/>
        <w:szCs w:val="22"/>
      </w:rPr>
      <w:tab/>
      <w:t xml:space="preserve">Page </w:t>
    </w:r>
    <w:r>
      <w:rPr>
        <w:rFonts w:ascii="Calibri" w:hAnsi="Calibri"/>
        <w:sz w:val="22"/>
        <w:szCs w:val="22"/>
      </w:rPr>
      <w:fldChar w:fldCharType="begin"/>
    </w:r>
    <w:r>
      <w:rPr>
        <w:sz w:val="22"/>
        <w:szCs w:val="22"/>
        <w:rFonts w:ascii="Calibri" w:hAnsi="Calibri"/>
      </w:rPr>
      <w:instrText> PAGE </w:instrText>
    </w:r>
    <w:r>
      <w:rPr>
        <w:sz w:val="22"/>
        <w:szCs w:val="22"/>
        <w:rFonts w:ascii="Calibri" w:hAnsi="Calibri"/>
      </w:rPr>
      <w:fldChar w:fldCharType="separate"/>
    </w:r>
    <w:r>
      <w:rPr>
        <w:sz w:val="22"/>
        <w:szCs w:val="22"/>
        <w:rFonts w:ascii="Calibri" w:hAnsi="Calibri"/>
      </w:rPr>
      <w:t>2</w:t>
    </w:r>
    <w:r>
      <w:rPr>
        <w:sz w:val="22"/>
        <w:szCs w:val="22"/>
        <w:rFonts w:ascii="Calibri" w:hAnsi="Calibri"/>
      </w:rPr>
      <w:fldChar w:fldCharType="end"/>
    </w:r>
    <w:r>
      <w:rPr>
        <w:rFonts w:ascii="Calibri" w:hAnsi="Calibri" w:asciiTheme="minorHAnsi" w:hAnsiTheme="minorHAnsi"/>
        <w:sz w:val="22"/>
        <w:szCs w:val="22"/>
      </w:rPr>
      <w:t xml:space="preserve"> sur </w:t>
    </w:r>
    <w:r>
      <w:rPr>
        <w:rFonts w:ascii="Calibri" w:hAnsi="Calibri"/>
        <w:sz w:val="22"/>
        <w:szCs w:val="22"/>
      </w:rPr>
      <w:fldChar w:fldCharType="begin"/>
    </w:r>
    <w:r>
      <w:rPr>
        <w:sz w:val="22"/>
        <w:szCs w:val="22"/>
        <w:rFonts w:ascii="Calibri" w:hAnsi="Calibri"/>
      </w:rPr>
      <w:instrText> NUMPAGES </w:instrText>
    </w:r>
    <w:r>
      <w:rPr>
        <w:sz w:val="22"/>
        <w:szCs w:val="22"/>
        <w:rFonts w:ascii="Calibri" w:hAnsi="Calibri"/>
      </w:rPr>
      <w:fldChar w:fldCharType="separate"/>
    </w:r>
    <w:r>
      <w:rPr>
        <w:sz w:val="22"/>
        <w:szCs w:val="22"/>
        <w:rFonts w:ascii="Calibri" w:hAnsi="Calibri"/>
      </w:rPr>
      <w:t>25</w:t>
    </w:r>
    <w:r>
      <w:rPr>
        <w:sz w:val="22"/>
        <w:szCs w:val="22"/>
        <w:rFonts w:ascii="Calibri" w:hAnsi="Calibri"/>
      </w:rPr>
      <w:fldChar w:fldCharType="end"/>
    </w:r>
  </w:p>
  <w:p>
    <w:pPr>
      <w:pStyle w:val="Pieddepage"/>
      <w:tabs>
        <w:tab w:val="clear" w:pos="4536"/>
        <w:tab w:val="clear" w:pos="9072"/>
        <w:tab w:val="right" w:pos="9468" w:leader="none"/>
      </w:tabs>
      <w:rPr>
        <w:rFonts w:ascii="Calibri" w:hAnsi="Calibri" w:asciiTheme="minorHAnsi" w:hAnsiTheme="minorHAnsi"/>
        <w:sz w:val="22"/>
        <w:szCs w:val="22"/>
      </w:rPr>
    </w:pPr>
    <w:r>
      <w:rPr>
        <w:rFonts w:asciiTheme="minorHAnsi" w:hAnsiTheme="minorHAnsi" w:ascii="Calibri" w:hAnsi="Calibri"/>
        <w:sz w:val="22"/>
        <w:szCs w:val="22"/>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lear" w:pos="4536"/>
        <w:tab w:val="clear" w:pos="9072"/>
        <w:tab w:val="right" w:pos="9468" w:leader="none"/>
      </w:tabs>
      <w:jc w:val="both"/>
      <w:rPr>
        <w:rFonts w:ascii="Calibri" w:hAnsi="Calibri" w:asciiTheme="minorHAnsi" w:hAnsiTheme="minorHAnsi"/>
        <w:u w:val="single"/>
      </w:rPr>
    </w:pPr>
    <w:r>
      <w:rPr>
        <w:rFonts w:ascii="Calibri" w:hAnsi="Calibri" w:asciiTheme="minorHAnsi" w:hAnsiTheme="minorHAnsi"/>
        <w:u w:val="single"/>
      </w:rPr>
      <w:tab/>
    </w:r>
  </w:p>
  <w:p>
    <w:pPr>
      <w:pStyle w:val="Pieddepage"/>
      <w:tabs>
        <w:tab w:val="clear" w:pos="4536"/>
        <w:tab w:val="clear" w:pos="9072"/>
        <w:tab w:val="right" w:pos="9468" w:leader="none"/>
      </w:tabs>
      <w:rPr>
        <w:rFonts w:ascii="Calibri" w:hAnsi="Calibri" w:asciiTheme="minorHAnsi" w:hAnsiTheme="minorHAnsi"/>
        <w:b/>
        <w:b/>
        <w:bCs/>
        <w:sz w:val="22"/>
        <w:szCs w:val="22"/>
      </w:rPr>
    </w:pPr>
    <w:r>
      <w:rPr>
        <w:rFonts w:ascii="Calibri" w:hAnsi="Calibri" w:asciiTheme="minorHAnsi" w:hAnsiTheme="minorHAnsi"/>
        <w:sz w:val="22"/>
        <w:szCs w:val="22"/>
      </w:rPr>
      <w:t>DAJ_M010_v13</w:t>
      <w:tab/>
      <w:t xml:space="preserve">Page </w:t>
    </w:r>
    <w:r>
      <w:rPr>
        <w:rFonts w:ascii="Calibri" w:hAnsi="Calibri"/>
        <w:b/>
        <w:bCs/>
        <w:sz w:val="22"/>
        <w:szCs w:val="22"/>
      </w:rPr>
      <w:fldChar w:fldCharType="begin"/>
    </w:r>
    <w:r>
      <w:rPr>
        <w:sz w:val="22"/>
        <w:b/>
        <w:szCs w:val="22"/>
        <w:bCs/>
        <w:rFonts w:ascii="Calibri" w:hAnsi="Calibri"/>
      </w:rPr>
      <w:instrText> PAGE </w:instrText>
    </w:r>
    <w:r>
      <w:rPr>
        <w:sz w:val="22"/>
        <w:b/>
        <w:szCs w:val="22"/>
        <w:bCs/>
        <w:rFonts w:ascii="Calibri" w:hAnsi="Calibri"/>
      </w:rPr>
      <w:fldChar w:fldCharType="separate"/>
    </w:r>
    <w:r>
      <w:rPr>
        <w:sz w:val="22"/>
        <w:b/>
        <w:szCs w:val="22"/>
        <w:bCs/>
        <w:rFonts w:ascii="Calibri" w:hAnsi="Calibri"/>
      </w:rPr>
      <w:t>1</w:t>
    </w:r>
    <w:r>
      <w:rPr>
        <w:sz w:val="22"/>
        <w:b/>
        <w:szCs w:val="22"/>
        <w:bCs/>
        <w:rFonts w:ascii="Calibri" w:hAnsi="Calibri"/>
      </w:rPr>
      <w:fldChar w:fldCharType="end"/>
    </w:r>
    <w:r>
      <w:rPr>
        <w:rFonts w:ascii="Calibri" w:hAnsi="Calibri" w:asciiTheme="minorHAnsi" w:hAnsiTheme="minorHAnsi"/>
        <w:sz w:val="22"/>
        <w:szCs w:val="22"/>
      </w:rPr>
      <w:t xml:space="preserve"> sur </w:t>
    </w:r>
    <w:r>
      <w:rPr>
        <w:rFonts w:ascii="Calibri" w:hAnsi="Calibri"/>
        <w:b/>
        <w:bCs/>
        <w:sz w:val="22"/>
        <w:szCs w:val="22"/>
      </w:rPr>
      <w:fldChar w:fldCharType="begin"/>
    </w:r>
    <w:r>
      <w:rPr>
        <w:sz w:val="22"/>
        <w:b/>
        <w:szCs w:val="22"/>
        <w:bCs/>
        <w:rFonts w:ascii="Calibri" w:hAnsi="Calibri"/>
      </w:rPr>
      <w:instrText> NUMPAGES </w:instrText>
    </w:r>
    <w:r>
      <w:rPr>
        <w:sz w:val="22"/>
        <w:b/>
        <w:szCs w:val="22"/>
        <w:bCs/>
        <w:rFonts w:ascii="Calibri" w:hAnsi="Calibri"/>
      </w:rPr>
      <w:fldChar w:fldCharType="separate"/>
    </w:r>
    <w:r>
      <w:rPr>
        <w:sz w:val="22"/>
        <w:b/>
        <w:szCs w:val="22"/>
        <w:bCs/>
        <w:rFonts w:ascii="Calibri" w:hAnsi="Calibri"/>
      </w:rPr>
      <w:t>25</w:t>
    </w:r>
    <w:r>
      <w:rPr>
        <w:sz w:val="22"/>
        <w:b/>
        <w:szCs w:val="22"/>
        <w:bCs/>
        <w:rFonts w:ascii="Calibri" w:hAnsi="Calibri"/>
      </w:rPr>
      <w:fldChar w:fldCharType="end"/>
    </w:r>
  </w:p>
  <w:p>
    <w:pPr>
      <w:pStyle w:val="Pieddepage"/>
      <w:tabs>
        <w:tab w:val="clear" w:pos="4536"/>
        <w:tab w:val="clear" w:pos="9072"/>
        <w:tab w:val="right" w:pos="9468" w:leader="none"/>
      </w:tabs>
      <w:jc w:val="both"/>
      <w:rPr>
        <w:rFonts w:ascii="Calibri" w:hAnsi="Calibri" w:asciiTheme="minorHAnsi" w:hAnsiTheme="minorHAnsi"/>
        <w:b/>
        <w:b/>
        <w:bCs/>
        <w:sz w:val="22"/>
        <w:szCs w:val="22"/>
      </w:rPr>
    </w:pPr>
    <w:r>
      <w:rPr>
        <w:rFonts w:ascii="Calibri" w:hAnsi="Calibri" w:asciiTheme="minorHAnsi" w:hAnsiTheme="minorHAnsi"/>
        <w:b/>
        <w:sz w:val="22"/>
        <w:szCs w:val="22"/>
      </w:rPr>
      <w:t>Novembre 2024</w:t>
    </w:r>
  </w:p>
  <w:p>
    <w:pPr>
      <w:pStyle w:val="Normal"/>
      <w:tabs>
        <w:tab w:val="clear" w:pos="708"/>
        <w:tab w:val="center" w:pos="4153" w:leader="none"/>
        <w:tab w:val="right" w:pos="8306" w:leader="none"/>
        <w:tab w:val="right" w:pos="9746" w:leader="none"/>
      </w:tabs>
      <w:spacing w:lineRule="auto" w:line="240"/>
      <w:rPr>
        <w:rFonts w:ascii="Calibri" w:hAnsi="Calibri" w:eastAsia="Times New Roman" w:cs="Arial" w:asciiTheme="minorHAnsi" w:hAnsiTheme="minorHAnsi"/>
        <w:sz w:val="16"/>
        <w:szCs w:val="16"/>
      </w:rPr>
    </w:pPr>
    <w:r>
      <w:rPr>
        <w:rFonts w:eastAsia="Times New Roman" w:ascii="Calibri" w:hAnsi="Calibri" w:asciiTheme="minorHAnsi" w:hAnsiTheme="minorHAnsi"/>
        <w:sz w:val="16"/>
        <w:szCs w:val="16"/>
      </w:rPr>
      <w:br/>
      <w:t xml:space="preserve">Expertise France </w:t>
      <w:br/>
    </w:r>
    <w:r>
      <w:rPr>
        <w:rFonts w:eastAsia="Times New Roman" w:cs="Arial" w:ascii="Calibri" w:hAnsi="Calibri" w:asciiTheme="minorHAnsi" w:hAnsiTheme="minorHAnsi"/>
        <w:sz w:val="16"/>
        <w:szCs w:val="16"/>
      </w:rPr>
      <w:t>SIRET : 808 734 792 00035</w:t>
    </w:r>
  </w:p>
  <w:p>
    <w:pPr>
      <w:pStyle w:val="Normal"/>
      <w:tabs>
        <w:tab w:val="clear" w:pos="708"/>
        <w:tab w:val="center" w:pos="4536" w:leader="none"/>
        <w:tab w:val="right" w:pos="9072" w:leader="none"/>
      </w:tabs>
      <w:spacing w:lineRule="auto" w:line="240"/>
      <w:rPr>
        <w:rFonts w:ascii="Calibri" w:hAnsi="Calibri" w:asciiTheme="minorHAnsi" w:hAnsiTheme="minorHAnsi"/>
        <w:sz w:val="22"/>
        <w:szCs w:val="22"/>
      </w:rPr>
    </w:pPr>
    <w:r>
      <w:rPr>
        <w:rFonts w:eastAsia="Times New Roman" w:cs="Arial" w:ascii="Calibri" w:hAnsi="Calibri" w:asciiTheme="minorHAnsi" w:hAnsiTheme="minorHAnsi"/>
        <w:sz w:val="16"/>
        <w:szCs w:val="16"/>
      </w:rPr>
      <w:t>40, Boulevard de Port-Royal - 75005 Paris – France</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lear" w:pos="4536"/>
        <w:tab w:val="clear" w:pos="9072"/>
        <w:tab w:val="right" w:pos="9639" w:leader="none"/>
      </w:tabs>
      <w:jc w:val="both"/>
      <w:rPr>
        <w:rFonts w:ascii="Calibri" w:hAnsi="Calibri" w:asciiTheme="minorHAnsi" w:hAnsiTheme="minorHAnsi"/>
        <w:u w:val="single"/>
      </w:rPr>
    </w:pPr>
    <w:r>
      <w:rPr>
        <w:rFonts w:ascii="Calibri" w:hAnsi="Calibri" w:asciiTheme="minorHAnsi" w:hAnsiTheme="minorHAnsi"/>
        <w:u w:val="single"/>
      </w:rPr>
      <w:tab/>
    </w:r>
  </w:p>
  <w:p>
    <w:pPr>
      <w:pStyle w:val="Pieddepage"/>
      <w:tabs>
        <w:tab w:val="clear" w:pos="4536"/>
        <w:tab w:val="clear" w:pos="9072"/>
        <w:tab w:val="right" w:pos="9468" w:leader="none"/>
      </w:tabs>
      <w:rPr>
        <w:rFonts w:ascii="Calibri" w:hAnsi="Calibri" w:asciiTheme="minorHAnsi" w:hAnsiTheme="minorHAnsi"/>
        <w:b/>
        <w:b/>
        <w:bCs/>
        <w:sz w:val="22"/>
        <w:szCs w:val="22"/>
      </w:rPr>
    </w:pPr>
    <w:r>
      <w:rPr>
        <w:rFonts w:ascii="Calibri" w:hAnsi="Calibri" w:asciiTheme="minorHAnsi" w:hAnsiTheme="minorHAnsi"/>
        <w:sz w:val="22"/>
        <w:szCs w:val="22"/>
      </w:rPr>
      <w:tab/>
      <w:t xml:space="preserve">Page </w:t>
    </w:r>
    <w:r>
      <w:rPr>
        <w:rFonts w:ascii="Calibri" w:hAnsi="Calibri"/>
        <w:sz w:val="22"/>
        <w:szCs w:val="22"/>
      </w:rPr>
      <w:fldChar w:fldCharType="begin"/>
    </w:r>
    <w:r>
      <w:rPr>
        <w:sz w:val="22"/>
        <w:szCs w:val="22"/>
        <w:rFonts w:ascii="Calibri" w:hAnsi="Calibri"/>
      </w:rPr>
      <w:instrText> PAGE </w:instrText>
    </w:r>
    <w:r>
      <w:rPr>
        <w:sz w:val="22"/>
        <w:szCs w:val="22"/>
        <w:rFonts w:ascii="Calibri" w:hAnsi="Calibri"/>
      </w:rPr>
      <w:fldChar w:fldCharType="separate"/>
    </w:r>
    <w:r>
      <w:rPr>
        <w:sz w:val="22"/>
        <w:szCs w:val="22"/>
        <w:rFonts w:ascii="Calibri" w:hAnsi="Calibri"/>
      </w:rPr>
      <w:t>4</w:t>
    </w:r>
    <w:r>
      <w:rPr>
        <w:sz w:val="22"/>
        <w:szCs w:val="22"/>
        <w:rFonts w:ascii="Calibri" w:hAnsi="Calibri"/>
      </w:rPr>
      <w:fldChar w:fldCharType="end"/>
    </w:r>
    <w:r>
      <w:rPr>
        <w:rFonts w:ascii="Calibri" w:hAnsi="Calibri" w:asciiTheme="minorHAnsi" w:hAnsiTheme="minorHAnsi"/>
        <w:sz w:val="22"/>
        <w:szCs w:val="22"/>
      </w:rPr>
      <w:t xml:space="preserve"> sur </w:t>
    </w:r>
    <w:r>
      <w:rPr>
        <w:rFonts w:ascii="Calibri" w:hAnsi="Calibri"/>
        <w:sz w:val="22"/>
        <w:szCs w:val="22"/>
      </w:rPr>
      <w:fldChar w:fldCharType="begin"/>
    </w:r>
    <w:r>
      <w:rPr>
        <w:sz w:val="22"/>
        <w:szCs w:val="22"/>
        <w:rFonts w:ascii="Calibri" w:hAnsi="Calibri"/>
      </w:rPr>
      <w:instrText> NUMPAGES </w:instrText>
    </w:r>
    <w:r>
      <w:rPr>
        <w:sz w:val="22"/>
        <w:szCs w:val="22"/>
        <w:rFonts w:ascii="Calibri" w:hAnsi="Calibri"/>
      </w:rPr>
      <w:fldChar w:fldCharType="separate"/>
    </w:r>
    <w:r>
      <w:rPr>
        <w:sz w:val="22"/>
        <w:szCs w:val="22"/>
        <w:rFonts w:ascii="Calibri" w:hAnsi="Calibri"/>
      </w:rPr>
      <w:t>25</w:t>
    </w:r>
    <w:r>
      <w:rPr>
        <w:sz w:val="22"/>
        <w:szCs w:val="22"/>
        <w:rFonts w:ascii="Calibri" w:hAnsi="Calibri"/>
      </w:rPr>
      <w:fldChar w:fldCharType="end"/>
    </w:r>
  </w:p>
  <w:p>
    <w:pPr>
      <w:pStyle w:val="Pieddepage"/>
      <w:tabs>
        <w:tab w:val="clear" w:pos="4536"/>
        <w:tab w:val="clear" w:pos="9072"/>
        <w:tab w:val="right" w:pos="9468" w:leader="none"/>
      </w:tabs>
      <w:rPr>
        <w:rFonts w:ascii="Calibri" w:hAnsi="Calibri" w:asciiTheme="minorHAnsi" w:hAnsiTheme="minorHAnsi"/>
        <w:sz w:val="22"/>
        <w:szCs w:val="22"/>
      </w:rPr>
    </w:pPr>
    <w:r>
      <w:rPr>
        <w:rFonts w:asciiTheme="minorHAnsi" w:hAnsiTheme="minorHAnsi" w:ascii="Calibri" w:hAnsi="Calibri"/>
        <w:sz w:val="22"/>
        <w:szCs w:val="22"/>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lear" w:pos="4536"/>
        <w:tab w:val="clear" w:pos="9072"/>
        <w:tab w:val="right" w:pos="9468" w:leader="none"/>
      </w:tabs>
      <w:jc w:val="both"/>
      <w:rPr>
        <w:rFonts w:ascii="Calibri" w:hAnsi="Calibri" w:asciiTheme="minorHAnsi" w:hAnsiTheme="minorHAnsi"/>
        <w:u w:val="single"/>
      </w:rPr>
    </w:pPr>
    <w:r>
      <w:rPr>
        <w:rFonts w:ascii="Calibri" w:hAnsi="Calibri" w:asciiTheme="minorHAnsi" w:hAnsiTheme="minorHAnsi"/>
        <w:u w:val="single"/>
      </w:rPr>
      <w:tab/>
    </w:r>
  </w:p>
  <w:p>
    <w:pPr>
      <w:pStyle w:val="Pieddepage"/>
      <w:ind w:right="360" w:hanging="0"/>
      <w:rPr>
        <w:lang w:val="nl-NL"/>
      </w:rPr>
    </w:pPr>
    <w:r>
      <w:rPr>
        <w:rFonts w:ascii="Calibri" w:hAnsi="Calibri" w:asciiTheme="minorHAnsi" w:hAnsiTheme="minorHAnsi"/>
        <w:sz w:val="22"/>
        <w:szCs w:val="22"/>
      </w:rPr>
      <w:tab/>
      <w:t xml:space="preserve">Page </w:t>
    </w:r>
    <w:r>
      <w:rPr>
        <w:rFonts w:ascii="Calibri" w:hAnsi="Calibri"/>
        <w:b/>
        <w:bCs/>
        <w:sz w:val="22"/>
        <w:szCs w:val="22"/>
      </w:rPr>
      <w:fldChar w:fldCharType="begin"/>
    </w:r>
    <w:r>
      <w:rPr>
        <w:sz w:val="22"/>
        <w:b/>
        <w:szCs w:val="22"/>
        <w:bCs/>
        <w:rFonts w:ascii="Calibri" w:hAnsi="Calibri"/>
      </w:rPr>
      <w:instrText> PAGE </w:instrText>
    </w:r>
    <w:r>
      <w:rPr>
        <w:sz w:val="22"/>
        <w:b/>
        <w:szCs w:val="22"/>
        <w:bCs/>
        <w:rFonts w:ascii="Calibri" w:hAnsi="Calibri"/>
      </w:rPr>
      <w:fldChar w:fldCharType="separate"/>
    </w:r>
    <w:r>
      <w:rPr>
        <w:sz w:val="22"/>
        <w:b/>
        <w:szCs w:val="22"/>
        <w:bCs/>
        <w:rFonts w:ascii="Calibri" w:hAnsi="Calibri"/>
      </w:rPr>
      <w:t>0</w:t>
    </w:r>
    <w:r>
      <w:rPr>
        <w:sz w:val="22"/>
        <w:b/>
        <w:szCs w:val="22"/>
        <w:bCs/>
        <w:rFonts w:ascii="Calibri" w:hAnsi="Calibri"/>
      </w:rPr>
      <w:fldChar w:fldCharType="end"/>
    </w:r>
    <w:r>
      <w:rPr>
        <w:rFonts w:ascii="Calibri" w:hAnsi="Calibri" w:asciiTheme="minorHAnsi" w:hAnsiTheme="minorHAnsi"/>
        <w:sz w:val="22"/>
        <w:szCs w:val="22"/>
      </w:rPr>
      <w:t xml:space="preserve"> sur </w:t>
    </w:r>
    <w:r>
      <w:rPr>
        <w:rFonts w:ascii="Calibri" w:hAnsi="Calibri"/>
        <w:b/>
        <w:bCs/>
        <w:sz w:val="22"/>
        <w:szCs w:val="22"/>
      </w:rPr>
      <w:fldChar w:fldCharType="begin"/>
    </w:r>
    <w:r>
      <w:rPr>
        <w:sz w:val="22"/>
        <w:b/>
        <w:szCs w:val="22"/>
        <w:bCs/>
        <w:rFonts w:ascii="Calibri" w:hAnsi="Calibri"/>
      </w:rPr>
      <w:instrText> NUMPAGES </w:instrText>
    </w:r>
    <w:r>
      <w:rPr>
        <w:sz w:val="22"/>
        <w:b/>
        <w:szCs w:val="22"/>
        <w:bCs/>
        <w:rFonts w:ascii="Calibri" w:hAnsi="Calibri"/>
      </w:rPr>
      <w:fldChar w:fldCharType="separate"/>
    </w:r>
    <w:r>
      <w:rPr>
        <w:sz w:val="22"/>
        <w:b/>
        <w:szCs w:val="22"/>
        <w:bCs/>
        <w:rFonts w:ascii="Calibri" w:hAnsi="Calibri"/>
      </w:rPr>
      <w:t>25</w:t>
    </w:r>
    <w:r>
      <w:rPr>
        <w:sz w:val="22"/>
        <w:b/>
        <w:szCs w:val="22"/>
        <w:bCs/>
        <w:rFonts w:ascii="Calibri" w:hAnsi="Calibri"/>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lear" w:pos="4536"/>
        <w:tab w:val="clear" w:pos="9072"/>
        <w:tab w:val="right" w:pos="9468" w:leader="none"/>
      </w:tabs>
      <w:jc w:val="both"/>
      <w:rPr>
        <w:rFonts w:ascii="Calibri" w:hAnsi="Calibri" w:asciiTheme="minorHAnsi" w:hAnsiTheme="minorHAnsi"/>
        <w:u w:val="single"/>
      </w:rPr>
    </w:pPr>
    <w:r>
      <w:rPr>
        <w:rFonts w:ascii="Calibri" w:hAnsi="Calibri" w:asciiTheme="minorHAnsi" w:hAnsiTheme="minorHAnsi"/>
        <w:u w:val="single"/>
      </w:rPr>
      <w:tab/>
    </w:r>
  </w:p>
  <w:p>
    <w:pPr>
      <w:pStyle w:val="Pieddepage"/>
      <w:tabs>
        <w:tab w:val="clear" w:pos="4536"/>
        <w:tab w:val="clear" w:pos="9072"/>
        <w:tab w:val="right" w:pos="9468" w:leader="none"/>
      </w:tabs>
      <w:rPr>
        <w:rFonts w:ascii="Calibri" w:hAnsi="Calibri" w:asciiTheme="minorHAnsi" w:hAnsiTheme="minorHAnsi"/>
        <w:sz w:val="22"/>
        <w:szCs w:val="22"/>
      </w:rPr>
    </w:pPr>
    <w:r>
      <w:rPr>
        <w:rFonts w:ascii="Calibri" w:hAnsi="Calibri" w:asciiTheme="minorHAnsi" w:hAnsiTheme="minorHAnsi"/>
        <w:sz w:val="22"/>
        <w:szCs w:val="22"/>
      </w:rPr>
      <w:tab/>
      <w:t xml:space="preserve">Page </w:t>
    </w:r>
    <w:r>
      <w:rPr>
        <w:rFonts w:ascii="Calibri" w:hAnsi="Calibri"/>
        <w:b/>
        <w:bCs/>
        <w:sz w:val="22"/>
        <w:szCs w:val="22"/>
      </w:rPr>
      <w:fldChar w:fldCharType="begin"/>
    </w:r>
    <w:r>
      <w:rPr>
        <w:sz w:val="22"/>
        <w:b/>
        <w:szCs w:val="22"/>
        <w:bCs/>
        <w:rFonts w:ascii="Calibri" w:hAnsi="Calibri"/>
      </w:rPr>
      <w:instrText> PAGE </w:instrText>
    </w:r>
    <w:r>
      <w:rPr>
        <w:sz w:val="22"/>
        <w:b/>
        <w:szCs w:val="22"/>
        <w:bCs/>
        <w:rFonts w:ascii="Calibri" w:hAnsi="Calibri"/>
      </w:rPr>
      <w:fldChar w:fldCharType="separate"/>
    </w:r>
    <w:r>
      <w:rPr>
        <w:sz w:val="22"/>
        <w:b/>
        <w:szCs w:val="22"/>
        <w:bCs/>
        <w:rFonts w:ascii="Calibri" w:hAnsi="Calibri"/>
      </w:rPr>
      <w:t>25</w:t>
    </w:r>
    <w:r>
      <w:rPr>
        <w:sz w:val="22"/>
        <w:b/>
        <w:szCs w:val="22"/>
        <w:bCs/>
        <w:rFonts w:ascii="Calibri" w:hAnsi="Calibri"/>
      </w:rPr>
      <w:fldChar w:fldCharType="end"/>
    </w:r>
    <w:r>
      <w:rPr>
        <w:rFonts w:ascii="Calibri" w:hAnsi="Calibri" w:asciiTheme="minorHAnsi" w:hAnsiTheme="minorHAnsi"/>
        <w:sz w:val="22"/>
        <w:szCs w:val="22"/>
      </w:rPr>
      <w:t xml:space="preserve"> sur </w:t>
    </w:r>
    <w:r>
      <w:rPr>
        <w:rFonts w:ascii="Calibri" w:hAnsi="Calibri"/>
        <w:b/>
        <w:bCs/>
        <w:sz w:val="22"/>
        <w:szCs w:val="22"/>
      </w:rPr>
      <w:fldChar w:fldCharType="begin"/>
    </w:r>
    <w:r>
      <w:rPr>
        <w:sz w:val="22"/>
        <w:b/>
        <w:szCs w:val="22"/>
        <w:bCs/>
        <w:rFonts w:ascii="Calibri" w:hAnsi="Calibri"/>
      </w:rPr>
      <w:instrText> NUMPAGES </w:instrText>
    </w:r>
    <w:r>
      <w:rPr>
        <w:sz w:val="22"/>
        <w:b/>
        <w:szCs w:val="22"/>
        <w:bCs/>
        <w:rFonts w:ascii="Calibri" w:hAnsi="Calibri"/>
      </w:rPr>
      <w:fldChar w:fldCharType="separate"/>
    </w:r>
    <w:r>
      <w:rPr>
        <w:sz w:val="22"/>
        <w:b/>
        <w:szCs w:val="22"/>
        <w:bCs/>
        <w:rFonts w:ascii="Calibri" w:hAnsi="Calibri"/>
      </w:rPr>
      <w:t>25</w:t>
    </w:r>
    <w:r>
      <w:rPr>
        <w:sz w:val="22"/>
        <w:b/>
        <w:szCs w:val="22"/>
        <w:bCs/>
        <w:rFonts w:ascii="Calibri" w:hAnsi="Calibri"/>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lear" w:pos="4536"/>
        <w:tab w:val="clear" w:pos="9072"/>
        <w:tab w:val="right" w:pos="9468" w:leader="none"/>
      </w:tabs>
      <w:jc w:val="both"/>
      <w:rPr>
        <w:rFonts w:ascii="Calibri" w:hAnsi="Calibri" w:asciiTheme="minorHAnsi" w:hAnsiTheme="minorHAnsi"/>
        <w:u w:val="single"/>
      </w:rPr>
    </w:pPr>
    <w:r>
      <w:rPr>
        <w:rFonts w:ascii="Calibri" w:hAnsi="Calibri" w:asciiTheme="minorHAnsi" w:hAnsiTheme="minorHAnsi"/>
        <w:u w:val="single"/>
      </w:rPr>
      <w:tab/>
    </w:r>
  </w:p>
  <w:p>
    <w:pPr>
      <w:pStyle w:val="Pieddepage"/>
      <w:tabs>
        <w:tab w:val="clear" w:pos="4536"/>
        <w:tab w:val="clear" w:pos="9072"/>
        <w:tab w:val="right" w:pos="9468" w:leader="none"/>
      </w:tabs>
      <w:rPr>
        <w:rFonts w:ascii="Calibri" w:hAnsi="Calibri" w:asciiTheme="minorHAnsi" w:hAnsiTheme="minorHAnsi"/>
        <w:sz w:val="22"/>
        <w:szCs w:val="22"/>
      </w:rPr>
    </w:pPr>
    <w:r>
      <w:rPr>
        <w:rFonts w:ascii="Calibri" w:hAnsi="Calibri" w:asciiTheme="minorHAnsi" w:hAnsiTheme="minorHAnsi"/>
        <w:sz w:val="22"/>
        <w:szCs w:val="22"/>
      </w:rPr>
      <w:tab/>
      <w:t xml:space="preserve">Page </w:t>
    </w:r>
    <w:r>
      <w:rPr>
        <w:rFonts w:ascii="Calibri" w:hAnsi="Calibri"/>
        <w:b/>
        <w:bCs/>
        <w:sz w:val="22"/>
        <w:szCs w:val="22"/>
      </w:rPr>
      <w:fldChar w:fldCharType="begin"/>
    </w:r>
    <w:r>
      <w:rPr>
        <w:sz w:val="22"/>
        <w:b/>
        <w:szCs w:val="22"/>
        <w:bCs/>
        <w:rFonts w:ascii="Calibri" w:hAnsi="Calibri"/>
      </w:rPr>
      <w:instrText> PAGE </w:instrText>
    </w:r>
    <w:r>
      <w:rPr>
        <w:sz w:val="22"/>
        <w:b/>
        <w:szCs w:val="22"/>
        <w:bCs/>
        <w:rFonts w:ascii="Calibri" w:hAnsi="Calibri"/>
      </w:rPr>
      <w:fldChar w:fldCharType="separate"/>
    </w:r>
    <w:r>
      <w:rPr>
        <w:sz w:val="22"/>
        <w:b/>
        <w:szCs w:val="22"/>
        <w:bCs/>
        <w:rFonts w:ascii="Calibri" w:hAnsi="Calibri"/>
      </w:rPr>
      <w:t>25</w:t>
    </w:r>
    <w:r>
      <w:rPr>
        <w:sz w:val="22"/>
        <w:b/>
        <w:szCs w:val="22"/>
        <w:bCs/>
        <w:rFonts w:ascii="Calibri" w:hAnsi="Calibri"/>
      </w:rPr>
      <w:fldChar w:fldCharType="end"/>
    </w:r>
    <w:r>
      <w:rPr>
        <w:rFonts w:ascii="Calibri" w:hAnsi="Calibri" w:asciiTheme="minorHAnsi" w:hAnsiTheme="minorHAnsi"/>
        <w:sz w:val="22"/>
        <w:szCs w:val="22"/>
      </w:rPr>
      <w:t xml:space="preserve"> sur </w:t>
    </w:r>
    <w:r>
      <w:rPr>
        <w:rFonts w:ascii="Calibri" w:hAnsi="Calibri"/>
        <w:b/>
        <w:bCs/>
        <w:sz w:val="22"/>
        <w:szCs w:val="22"/>
      </w:rPr>
      <w:fldChar w:fldCharType="begin"/>
    </w:r>
    <w:r>
      <w:rPr>
        <w:sz w:val="22"/>
        <w:b/>
        <w:szCs w:val="22"/>
        <w:bCs/>
        <w:rFonts w:ascii="Calibri" w:hAnsi="Calibri"/>
      </w:rPr>
      <w:instrText> NUMPAGES </w:instrText>
    </w:r>
    <w:r>
      <w:rPr>
        <w:sz w:val="22"/>
        <w:b/>
        <w:szCs w:val="22"/>
        <w:bCs/>
        <w:rFonts w:ascii="Calibri" w:hAnsi="Calibri"/>
      </w:rPr>
      <w:fldChar w:fldCharType="separate"/>
    </w:r>
    <w:r>
      <w:rPr>
        <w:sz w:val="22"/>
        <w:b/>
        <w:szCs w:val="22"/>
        <w:bCs/>
        <w:rFonts w:ascii="Calibri" w:hAnsi="Calibri"/>
      </w:rPr>
      <w:t>25</w:t>
    </w:r>
    <w:r>
      <w:rPr>
        <w:sz w:val="22"/>
        <w:b/>
        <w:szCs w:val="22"/>
        <w:bCs/>
        <w:rFonts w:ascii="Calibri" w:hAnsi="Calibri"/>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edebasdepage"/>
        <w:spacing w:before="0" w:after="0"/>
        <w:rPr>
          <w:rFonts w:ascii="Calibri" w:hAnsi="Calibri"/>
          <w:sz w:val="16"/>
          <w:szCs w:val="16"/>
        </w:rPr>
      </w:pPr>
      <w:r>
        <w:rPr>
          <w:rStyle w:val="Caractresdenotedebasdepage"/>
        </w:rPr>
        <w:footnoteRef/>
      </w:r>
      <w:r>
        <w:rPr>
          <w:rFonts w:ascii="Calibri" w:hAnsi="Calibri"/>
          <w:sz w:val="16"/>
          <w:szCs w:val="16"/>
        </w:rPr>
        <w:t xml:space="preserve"> </w:t>
      </w:r>
      <w:r>
        <w:rPr>
          <w:rFonts w:ascii="Calibri" w:hAnsi="Calibri"/>
          <w:sz w:val="16"/>
          <w:szCs w:val="16"/>
        </w:rPr>
        <w:t xml:space="preserve">Document non joint dont le </w:t>
      </w:r>
      <w:r>
        <w:rPr>
          <w:rFonts w:ascii="Calibri" w:hAnsi="Calibri"/>
          <w:smallCaps/>
          <w:sz w:val="16"/>
          <w:szCs w:val="16"/>
        </w:rPr>
        <w:t>CONTRACTANT</w:t>
      </w:r>
      <w:r>
        <w:rPr>
          <w:rFonts w:ascii="Calibri" w:hAnsi="Calibri"/>
          <w:sz w:val="16"/>
          <w:szCs w:val="16"/>
        </w:rPr>
        <w:t xml:space="preserve"> déclare avoir pris connaissance. </w:t>
      </w:r>
    </w:p>
    <w:p>
      <w:pPr>
        <w:pStyle w:val="Notedebasdepage"/>
        <w:spacing w:before="0" w:after="0"/>
        <w:rPr>
          <w:rFonts w:ascii="Calibri" w:hAnsi="Calibri"/>
          <w:sz w:val="16"/>
          <w:szCs w:val="16"/>
        </w:rPr>
      </w:pPr>
      <w:hyperlink r:id="rId1">
        <w:r>
          <w:rPr>
            <w:rStyle w:val="LienInternet"/>
            <w:rFonts w:ascii="Calibri" w:hAnsi="Calibri"/>
            <w:sz w:val="16"/>
            <w:szCs w:val="16"/>
          </w:rPr>
          <w:t>https://www.economie.gouv.fr/daj/cahiers-clauses-administratives-generales-et-techniques</w:t>
        </w:r>
      </w:hyperlink>
      <w:r>
        <w:rPr>
          <w:rFonts w:ascii="Calibri" w:hAnsi="Calibri"/>
          <w:sz w:val="16"/>
          <w:szCs w:val="16"/>
        </w:rPr>
        <w:t xml:space="preserve"> </w:t>
      </w:r>
    </w:p>
  </w:footnote>
  <w:footnote w:id="3">
    <w:p>
      <w:pPr>
        <w:pStyle w:val="Notedebasdepage"/>
        <w:spacing w:before="240" w:after="0"/>
        <w:ind w:left="284" w:hanging="284"/>
        <w:rPr>
          <w:rFonts w:ascii="Calibri" w:hAnsi="Calibri" w:asciiTheme="minorHAnsi" w:hAnsiTheme="minorHAnsi"/>
          <w:sz w:val="18"/>
          <w:szCs w:val="16"/>
        </w:rPr>
      </w:pPr>
      <w:r>
        <w:rPr>
          <w:rStyle w:val="Caractresdenotedebasdepage"/>
        </w:rPr>
        <w:footnoteRef/>
      </w:r>
      <w:r>
        <w:rPr>
          <w:rFonts w:ascii="Calibri" w:hAnsi="Calibri" w:asciiTheme="minorHAnsi" w:hAnsiTheme="minorHAnsi"/>
          <w:sz w:val="18"/>
          <w:szCs w:val="16"/>
        </w:rPr>
        <w:tab/>
        <w:t xml:space="preserve">Les Incoterms 2020 de la Chambre de commerce internationale sont des clauses juridiques sur la livraison des fournitures, le transfert de risque et les assurances (les clauses sont en vente à l’adresse  </w:t>
      </w:r>
      <w:hyperlink r:id="rId2" w:tgtFrame="http://www.iccwbo.org/incoterms/">
        <w:r>
          <w:rPr>
            <w:rStyle w:val="LienInternet"/>
            <w:rFonts w:ascii="Calibri" w:hAnsi="Calibri" w:asciiTheme="minorHAnsi" w:hAnsiTheme="minorHAnsi"/>
            <w:sz w:val="18"/>
            <w:szCs w:val="16"/>
          </w:rPr>
          <w:t>http://www.iccwbo.org/incoterms/</w:t>
        </w:r>
      </w:hyperlink>
      <w:r>
        <w:rPr>
          <w:rFonts w:ascii="Calibri" w:hAnsi="Calibri" w:asciiTheme="minorHAnsi" w:hAnsiTheme="minorHAnsi"/>
          <w:sz w:val="18"/>
          <w:szCs w:val="16"/>
        </w:rPr>
        <w:t xml:space="preserve"> )</w:t>
      </w:r>
    </w:p>
  </w:footnote>
  <w:footnote w:id="4">
    <w:p>
      <w:pPr>
        <w:pStyle w:val="Notedebasdepage"/>
        <w:spacing w:lineRule="auto" w:line="240" w:before="240" w:after="0"/>
        <w:jc w:val="both"/>
        <w:rPr/>
      </w:pPr>
      <w:r>
        <w:rPr>
          <w:rStyle w:val="Caractresdenotedebasdepage"/>
        </w:rPr>
        <w:footnoteRef/>
      </w:r>
      <w:r>
        <w:rPr/>
        <w:t xml:space="preserve"> </w:t>
      </w:r>
      <w:r>
        <w:rPr>
          <w:rFonts w:cs="Calibri" w:ascii="Calibri" w:hAnsi="Calibri" w:asciiTheme="minorHAnsi" w:cstheme="minorHAnsi" w:hAnsiTheme="minorHAnsi"/>
        </w:rPr>
        <w:t xml:space="preserve">Les pratiques prohibées telles que définies par le groupe Agence française de développement sont définies ici : </w:t>
      </w:r>
      <w:hyperlink r:id="rId3" w:tgtFrame="https://www.afd.fr/fr/ressources/politique-generale-du-groupe-afd-en-matiere-de-prevention-et-de-lutte-contre-les-pratiques-prohibees-2020">
        <w:r>
          <w:rPr>
            <w:rStyle w:val="LienInternet"/>
            <w:rFonts w:cs="Calibri" w:ascii="Calibri" w:hAnsi="Calibri" w:asciiTheme="minorHAnsi" w:cstheme="minorHAnsi" w:hAnsiTheme="minorHAnsi"/>
          </w:rPr>
          <w:t>https://www.afd.fr/fr/ressources/politique-generale-du-groupe-afd-en-matiere-de-prevention-et-de-lutte-contre-les-pratiques-prohibees-2020</w:t>
        </w:r>
      </w:hyperlink>
      <w:r>
        <w:rPr>
          <w:rFonts w:cs="Calibri" w:ascii="Calibri" w:hAnsi="Calibri" w:asciiTheme="minorHAnsi" w:cstheme="minorHAnsi" w:hAnsiTheme="minorHAnsi"/>
        </w:rPr>
        <w:t xml:space="preserve"> </w:t>
      </w:r>
    </w:p>
  </w:footnote>
  <w:footnote w:id="5">
    <w:p>
      <w:pPr>
        <w:pStyle w:val="Normal"/>
        <w:rPr>
          <w:rFonts w:ascii="Calibri" w:hAnsi="Calibri"/>
          <w:sz w:val="16"/>
          <w:szCs w:val="16"/>
        </w:rPr>
      </w:pPr>
      <w:r>
        <w:rPr>
          <w:rStyle w:val="Caractresdenotedebasdepage"/>
        </w:rPr>
        <w:footnoteRef/>
      </w:r>
      <w:r>
        <w:rPr>
          <w:rFonts w:ascii="Calibri" w:hAnsi="Calibri"/>
          <w:sz w:val="16"/>
          <w:szCs w:val="16"/>
        </w:rPr>
        <w:t xml:space="preserve"> </w:t>
      </w:r>
      <w:r>
        <w:rPr>
          <w:rFonts w:ascii="Calibri" w:hAnsi="Calibri"/>
          <w:sz w:val="16"/>
          <w:szCs w:val="16"/>
        </w:rPr>
        <w:t>Date et signature originales</w:t>
      </w:r>
    </w:p>
  </w:footnote>
  <w:footnote w:id="6">
    <w:p>
      <w:pPr>
        <w:pStyle w:val="Normal"/>
        <w:rPr>
          <w:rFonts w:ascii="Calibri" w:hAnsi="Calibri"/>
        </w:rPr>
      </w:pPr>
      <w:r>
        <w:rPr>
          <w:rStyle w:val="Caractresdenotedebasdepage"/>
        </w:rPr>
        <w:footnoteRef/>
      </w:r>
      <w:r>
        <w:rPr>
          <w:rFonts w:ascii="Calibri" w:hAnsi="Calibri"/>
          <w:sz w:val="16"/>
          <w:szCs w:val="16"/>
        </w:rPr>
        <w:t xml:space="preserve"> </w:t>
      </w:r>
      <w:r>
        <w:rPr>
          <w:rFonts w:ascii="Calibri" w:hAnsi="Calibri"/>
          <w:sz w:val="16"/>
          <w:szCs w:val="16"/>
        </w:rPr>
        <w:t>Date et signature originales</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rFonts w:ascii="Calibri" w:hAnsi="Calibri" w:cs="Arial" w:asciiTheme="minorHAnsi" w:hAnsiTheme="minorHAnsi"/>
        <w:sz w:val="24"/>
      </w:rPr>
    </w:pPr>
    <w:r>
      <w:rPr/>
      <w:drawing>
        <wp:inline distT="0" distB="0" distL="0" distR="0">
          <wp:extent cx="1650365" cy="84391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650365" cy="843915"/>
                  </a:xfrm>
                  <a:prstGeom prst="rect">
                    <a:avLst/>
                  </a:prstGeom>
                </pic:spPr>
              </pic:pic>
            </a:graphicData>
          </a:graphic>
        </wp:inline>
      </w:drawing>
    </w:r>
  </w:p>
  <w:p>
    <w:pPr>
      <w:pStyle w:val="Entte"/>
      <w:tabs>
        <w:tab w:val="clear" w:pos="4536"/>
        <w:tab w:val="clear" w:pos="9072"/>
        <w:tab w:val="right" w:pos="9781" w:leader="none"/>
      </w:tabs>
      <w:rPr>
        <w:rFonts w:ascii="Calibri" w:hAnsi="Calibri" w:cs="Arial" w:asciiTheme="minorHAnsi" w:hAnsiTheme="minorHAnsi"/>
        <w:b/>
        <w:b/>
        <w:smallCaps/>
      </w:rPr>
    </w:pPr>
    <w:r>
      <w:rPr>
        <w:rFonts w:cs="Arial" w:ascii="Calibri" w:hAnsi="Calibri" w:asciiTheme="minorHAnsi" w:hAnsiTheme="minorHAnsi"/>
        <w:b/>
        <w:smallCaps/>
      </w:rPr>
      <w:t>Contrat d’achat – Table des matières</w:t>
      <w:tab/>
    </w:r>
  </w:p>
  <w:p>
    <w:pPr>
      <w:pStyle w:val="Entte"/>
      <w:tabs>
        <w:tab w:val="clear" w:pos="4536"/>
        <w:tab w:val="clear" w:pos="9072"/>
        <w:tab w:val="right" w:pos="9781" w:leader="none"/>
      </w:tabs>
      <w:spacing w:lineRule="auto" w:line="240"/>
      <w:rPr>
        <w:rFonts w:ascii="Calibri" w:hAnsi="Calibri" w:cs="Arial" w:asciiTheme="minorHAnsi" w:hAnsiTheme="minorHAnsi"/>
        <w:sz w:val="18"/>
        <w:u w:val="single"/>
      </w:rPr>
    </w:pPr>
    <w:r>
      <w:rPr>
        <w:rFonts w:cs="Arial" w:ascii="Calibri" w:hAnsi="Calibri" w:asciiTheme="minorHAnsi" w:hAnsiTheme="minorHAnsi"/>
        <w:sz w:val="18"/>
        <w:u w:val="single"/>
      </w:rPr>
      <w:tab/>
    </w:r>
  </w:p>
  <w:p>
    <w:pPr>
      <w:pStyle w:val="Entte"/>
      <w:rPr>
        <w:rFonts w:ascii="Calibri" w:hAnsi="Calibri" w:cs="Arial" w:asciiTheme="minorHAnsi" w:hAnsiTheme="minorHAnsi"/>
        <w:sz w:val="18"/>
        <w:u w:val="single"/>
      </w:rPr>
    </w:pPr>
    <w:r>
      <w:rPr>
        <w:rFonts w:cs="Arial" w:ascii="Calibri" w:hAnsi="Calibri"/>
        <w:sz w:val="18"/>
        <w:u w:val="singl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rFonts w:ascii="Calibri" w:hAnsi="Calibri" w:cs="Arial" w:asciiTheme="minorHAnsi" w:hAnsiTheme="minorHAnsi"/>
        <w:sz w:val="24"/>
      </w:rPr>
    </w:pPr>
    <w:r>
      <w:rPr/>
      <w:drawing>
        <wp:inline distT="0" distB="0" distL="0" distR="0">
          <wp:extent cx="1650365" cy="843915"/>
          <wp:effectExtent l="0" t="0" r="0" b="0"/>
          <wp:docPr id="2" name="Imag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6" descr=""/>
                  <pic:cNvPicPr>
                    <a:picLocks noChangeAspect="1" noChangeArrowheads="1"/>
                  </pic:cNvPicPr>
                </pic:nvPicPr>
                <pic:blipFill>
                  <a:blip r:embed="rId1"/>
                  <a:stretch>
                    <a:fillRect/>
                  </a:stretch>
                </pic:blipFill>
                <pic:spPr bwMode="auto">
                  <a:xfrm>
                    <a:off x="0" y="0"/>
                    <a:ext cx="1650365" cy="843915"/>
                  </a:xfrm>
                  <a:prstGeom prst="rect">
                    <a:avLst/>
                  </a:prstGeom>
                </pic:spPr>
              </pic:pic>
            </a:graphicData>
          </a:graphic>
        </wp:inline>
      </w:drawing>
    </w:r>
  </w:p>
  <w:p>
    <w:pPr>
      <w:pStyle w:val="Entte"/>
      <w:tabs>
        <w:tab w:val="clear" w:pos="4536"/>
        <w:tab w:val="clear" w:pos="9072"/>
        <w:tab w:val="right" w:pos="9781" w:leader="none"/>
      </w:tabs>
      <w:rPr>
        <w:rFonts w:ascii="Calibri" w:hAnsi="Calibri" w:cs="Arial" w:asciiTheme="minorHAnsi" w:hAnsiTheme="minorHAnsi"/>
        <w:b/>
        <w:b/>
        <w:smallCaps/>
      </w:rPr>
    </w:pPr>
    <w:r>
      <w:rPr>
        <w:rFonts w:cs="Arial" w:ascii="Calibri" w:hAnsi="Calibri" w:asciiTheme="minorHAnsi" w:hAnsiTheme="minorHAnsi"/>
        <w:b/>
        <w:smallCaps/>
      </w:rPr>
      <w:t>Contrat d’achat – Table des matières</w:t>
      <w:tab/>
    </w:r>
  </w:p>
  <w:p>
    <w:pPr>
      <w:pStyle w:val="Entte"/>
      <w:tabs>
        <w:tab w:val="clear" w:pos="4536"/>
        <w:tab w:val="clear" w:pos="9072"/>
        <w:tab w:val="right" w:pos="9781" w:leader="none"/>
      </w:tabs>
      <w:spacing w:lineRule="auto" w:line="240"/>
      <w:rPr>
        <w:rFonts w:ascii="Calibri" w:hAnsi="Calibri" w:cs="Arial" w:asciiTheme="minorHAnsi" w:hAnsiTheme="minorHAnsi"/>
        <w:sz w:val="18"/>
        <w:u w:val="single"/>
      </w:rPr>
    </w:pPr>
    <w:r>
      <w:rPr>
        <w:rFonts w:cs="Arial" w:ascii="Calibri" w:hAnsi="Calibri" w:asciiTheme="minorHAnsi" w:hAnsiTheme="minorHAnsi"/>
        <w:sz w:val="18"/>
        <w:u w:val="single"/>
      </w:rPr>
      <w:tab/>
    </w:r>
  </w:p>
  <w:p>
    <w:pPr>
      <w:pStyle w:val="Entte"/>
      <w:tabs>
        <w:tab w:val="clear" w:pos="4536"/>
        <w:tab w:val="clear" w:pos="9072"/>
        <w:tab w:val="right" w:pos="9781" w:leader="none"/>
      </w:tabs>
      <w:spacing w:lineRule="auto" w:line="240"/>
      <w:rPr>
        <w:rFonts w:ascii="Calibri" w:hAnsi="Calibri" w:cs="Arial" w:asciiTheme="minorHAnsi" w:hAnsiTheme="minorHAnsi"/>
        <w:sz w:val="18"/>
        <w:u w:val="single"/>
      </w:rPr>
    </w:pPr>
    <w:r>
      <w:rPr>
        <w:rFonts w:cs="Arial" w:ascii="Calibri" w:hAnsi="Calibri"/>
        <w:sz w:val="18"/>
        <w:u w:val="single"/>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drawing>
        <wp:inline distT="0" distB="0" distL="0" distR="0">
          <wp:extent cx="2393950" cy="1223645"/>
          <wp:effectExtent l="0" t="0" r="0" b="0"/>
          <wp:docPr id="3" name="Imag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4" descr=""/>
                  <pic:cNvPicPr>
                    <a:picLocks noChangeAspect="1" noChangeArrowheads="1"/>
                  </pic:cNvPicPr>
                </pic:nvPicPr>
                <pic:blipFill>
                  <a:blip r:embed="rId1"/>
                  <a:stretch>
                    <a:fillRect/>
                  </a:stretch>
                </pic:blipFill>
                <pic:spPr bwMode="auto">
                  <a:xfrm>
                    <a:off x="0" y="0"/>
                    <a:ext cx="2393950" cy="1223645"/>
                  </a:xfrm>
                  <a:prstGeom prst="rect">
                    <a:avLst/>
                  </a:prstGeom>
                </pic:spPr>
              </pic:pic>
            </a:graphicData>
          </a:graphic>
        </wp:inline>
      </w:drawing>
    </w:r>
  </w:p>
  <w:p>
    <w:pPr>
      <w:pStyle w:val="Entte"/>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rFonts w:ascii="Calibri" w:hAnsi="Calibri" w:cs="Arial" w:asciiTheme="minorHAnsi" w:hAnsiTheme="minorHAnsi"/>
        <w:sz w:val="24"/>
      </w:rPr>
    </w:pPr>
    <w:r>
      <w:rPr/>
      <w:drawing>
        <wp:inline distT="0" distB="0" distL="0" distR="0">
          <wp:extent cx="1688465" cy="862965"/>
          <wp:effectExtent l="0" t="0" r="0" b="0"/>
          <wp:docPr id="5" name="Imag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7" descr=""/>
                  <pic:cNvPicPr>
                    <a:picLocks noChangeAspect="1" noChangeArrowheads="1"/>
                  </pic:cNvPicPr>
                </pic:nvPicPr>
                <pic:blipFill>
                  <a:blip r:embed="rId1"/>
                  <a:stretch>
                    <a:fillRect/>
                  </a:stretch>
                </pic:blipFill>
                <pic:spPr bwMode="auto">
                  <a:xfrm>
                    <a:off x="0" y="0"/>
                    <a:ext cx="1688465" cy="862965"/>
                  </a:xfrm>
                  <a:prstGeom prst="rect">
                    <a:avLst/>
                  </a:prstGeom>
                </pic:spPr>
              </pic:pic>
            </a:graphicData>
          </a:graphic>
        </wp:inline>
      </w:drawing>
    </w:r>
  </w:p>
  <w:p>
    <w:pPr>
      <w:pStyle w:val="Entte"/>
      <w:tabs>
        <w:tab w:val="clear" w:pos="4536"/>
        <w:tab w:val="clear" w:pos="9072"/>
        <w:tab w:val="right" w:pos="9781" w:leader="none"/>
      </w:tabs>
      <w:rPr>
        <w:rFonts w:ascii="Calibri" w:hAnsi="Calibri" w:cs="Arial" w:asciiTheme="minorHAnsi" w:hAnsiTheme="minorHAnsi"/>
        <w:b/>
        <w:b/>
        <w:smallCaps/>
      </w:rPr>
    </w:pPr>
    <w:r>
      <w:rPr>
        <w:rFonts w:cs="Arial" w:ascii="Calibri" w:hAnsi="Calibri" w:asciiTheme="minorHAnsi" w:hAnsiTheme="minorHAnsi"/>
        <w:b/>
        <w:smallCaps/>
      </w:rPr>
      <w:t>Contrat d’achat – Conditions particulières / Acte d’engagement</w:t>
      <w:tab/>
    </w:r>
  </w:p>
  <w:p>
    <w:pPr>
      <w:pStyle w:val="Entte"/>
      <w:tabs>
        <w:tab w:val="clear" w:pos="4536"/>
        <w:tab w:val="clear" w:pos="9072"/>
        <w:tab w:val="right" w:pos="9781" w:leader="none"/>
      </w:tabs>
      <w:spacing w:lineRule="auto" w:line="240"/>
      <w:rPr>
        <w:rFonts w:ascii="Calibri" w:hAnsi="Calibri" w:cs="Arial" w:asciiTheme="minorHAnsi" w:hAnsiTheme="minorHAnsi"/>
        <w:sz w:val="18"/>
        <w:u w:val="single"/>
      </w:rPr>
    </w:pPr>
    <w:r>
      <w:rPr>
        <w:rFonts w:cs="Arial" w:ascii="Calibri" w:hAnsi="Calibri"/>
        <w:sz w:val="18"/>
        <w:u w:val="single"/>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rFonts w:ascii="Calibri" w:hAnsi="Calibri" w:cs="Arial" w:asciiTheme="minorHAnsi" w:hAnsiTheme="minorHAnsi"/>
        <w:sz w:val="24"/>
      </w:rPr>
    </w:pPr>
    <w:r>
      <w:rPr/>
      <w:drawing>
        <wp:inline distT="0" distB="0" distL="0" distR="0">
          <wp:extent cx="1555750" cy="795020"/>
          <wp:effectExtent l="0" t="0" r="0" b="0"/>
          <wp:docPr id="6" name="Imag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8" descr=""/>
                  <pic:cNvPicPr>
                    <a:picLocks noChangeAspect="1" noChangeArrowheads="1"/>
                  </pic:cNvPicPr>
                </pic:nvPicPr>
                <pic:blipFill>
                  <a:blip r:embed="rId1"/>
                  <a:stretch>
                    <a:fillRect/>
                  </a:stretch>
                </pic:blipFill>
                <pic:spPr bwMode="auto">
                  <a:xfrm>
                    <a:off x="0" y="0"/>
                    <a:ext cx="1555750" cy="795020"/>
                  </a:xfrm>
                  <a:prstGeom prst="rect">
                    <a:avLst/>
                  </a:prstGeom>
                </pic:spPr>
              </pic:pic>
            </a:graphicData>
          </a:graphic>
        </wp:inline>
      </w:drawing>
    </w:r>
  </w:p>
  <w:p>
    <w:pPr>
      <w:pStyle w:val="Entte"/>
      <w:tabs>
        <w:tab w:val="clear" w:pos="4536"/>
        <w:tab w:val="clear" w:pos="9072"/>
        <w:tab w:val="right" w:pos="9781" w:leader="none"/>
      </w:tabs>
      <w:rPr>
        <w:rFonts w:ascii="Calibri" w:hAnsi="Calibri" w:cs="Arial" w:asciiTheme="minorHAnsi" w:hAnsiTheme="minorHAnsi"/>
        <w:b/>
        <w:b/>
        <w:smallCaps/>
      </w:rPr>
    </w:pPr>
    <w:r>
      <w:rPr>
        <w:rFonts w:cs="Arial" w:ascii="Calibri" w:hAnsi="Calibri" w:asciiTheme="minorHAnsi" w:hAnsiTheme="minorHAnsi"/>
        <w:b/>
        <w:smallCaps/>
      </w:rPr>
      <w:t>Contrat d’achat</w:t>
      <w:tab/>
      <w:t>ANNEXES</w:t>
    </w:r>
  </w:p>
  <w:p>
    <w:pPr>
      <w:pStyle w:val="Entte"/>
      <w:tabs>
        <w:tab w:val="clear" w:pos="4536"/>
        <w:tab w:val="clear" w:pos="9072"/>
        <w:tab w:val="right" w:pos="9781" w:leader="none"/>
      </w:tabs>
      <w:spacing w:lineRule="auto" w:line="240"/>
      <w:rPr>
        <w:rFonts w:ascii="Calibri" w:hAnsi="Calibri" w:cs="Arial" w:asciiTheme="minorHAnsi" w:hAnsiTheme="minorHAnsi"/>
        <w:sz w:val="18"/>
        <w:u w:val="single"/>
      </w:rPr>
    </w:pPr>
    <w:r>
      <w:rPr>
        <w:rFonts w:cs="Arial" w:ascii="Calibri" w:hAnsi="Calibri" w:asciiTheme="minorHAnsi" w:hAnsiTheme="minorHAnsi"/>
        <w:sz w:val="18"/>
        <w:u w:val="single"/>
      </w:rPr>
      <w:tab/>
    </w:r>
  </w:p>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0" w:hanging="0"/>
      </w:pPr>
      <w:rPr>
        <w:rFonts w:ascii="Arial" w:hAnsi="Arial" w:cs="Arial" w:hint="default"/>
        <w:smallCaps w:val="false"/>
        <w:caps w:val="false"/>
        <w:dstrike w:val="false"/>
        <w:strike w:val="false"/>
        <w:vertAlign w:val="baseline"/>
        <w:position w:val="0"/>
        <w:sz w:val="20"/>
        <w:sz w:val="20"/>
        <w:spacing w:val="0"/>
        <w:i w:val="false"/>
        <w:b w:val="false"/>
        <w:vanish w:val="false"/>
        <w:color w:val="000000"/>
        <w14:textOutline w14:w="0" w14:cap="rnd" w14:cmpd="sng" w14:algn="ctr">
          <w14:noFill/>
          <w14:prstDash w14:val="solid"/>
          <w14:bevel/>
        </w14:textOutline>
      </w:rPr>
    </w:lvl>
    <w:lvl w:ilvl="1">
      <w:start w:val="0"/>
      <w:numFmt w:val="bullet"/>
      <w:lvlText w:val=""/>
      <w:lvlJc w:val="left"/>
      <w:pPr>
        <w:tabs>
          <w:tab w:val="num" w:pos="0"/>
        </w:tabs>
        <w:ind w:left="0" w:hanging="0"/>
      </w:pPr>
      <w:rPr>
        <w:rFonts w:ascii="OpenSymbol" w:hAnsi="OpenSymbol" w:cs="OpenSymbol" w:hint="default"/>
      </w:rPr>
    </w:lvl>
    <w:lvl w:ilvl="2">
      <w:start w:val="0"/>
      <w:numFmt w:val="bullet"/>
      <w:lvlText w:val=""/>
      <w:lvlJc w:val="left"/>
      <w:pPr>
        <w:tabs>
          <w:tab w:val="num" w:pos="0"/>
        </w:tabs>
        <w:ind w:left="0" w:hanging="0"/>
      </w:pPr>
      <w:rPr>
        <w:rFonts w:ascii="OpenSymbol" w:hAnsi="OpenSymbol" w:cs="OpenSymbol" w:hint="default"/>
      </w:rPr>
    </w:lvl>
    <w:lvl w:ilvl="3">
      <w:start w:val="0"/>
      <w:numFmt w:val="bullet"/>
      <w:lvlText w:val=""/>
      <w:lvlJc w:val="left"/>
      <w:pPr>
        <w:tabs>
          <w:tab w:val="num" w:pos="0"/>
        </w:tabs>
        <w:ind w:left="0" w:hanging="0"/>
      </w:pPr>
      <w:rPr>
        <w:rFonts w:ascii="OpenSymbol" w:hAnsi="OpenSymbol" w:cs="OpenSymbol" w:hint="default"/>
      </w:rPr>
    </w:lvl>
    <w:lvl w:ilvl="4">
      <w:start w:val="0"/>
      <w:numFmt w:val="bullet"/>
      <w:lvlText w:val=""/>
      <w:lvlJc w:val="left"/>
      <w:pPr>
        <w:tabs>
          <w:tab w:val="num" w:pos="0"/>
        </w:tabs>
        <w:ind w:left="0" w:hanging="0"/>
      </w:pPr>
      <w:rPr>
        <w:rFonts w:ascii="OpenSymbol" w:hAnsi="OpenSymbol" w:cs="OpenSymbol" w:hint="default"/>
      </w:rPr>
    </w:lvl>
    <w:lvl w:ilvl="5">
      <w:start w:val="0"/>
      <w:numFmt w:val="bullet"/>
      <w:lvlText w:val=""/>
      <w:lvlJc w:val="left"/>
      <w:pPr>
        <w:tabs>
          <w:tab w:val="num" w:pos="0"/>
        </w:tabs>
        <w:ind w:left="0" w:hanging="0"/>
      </w:pPr>
      <w:rPr>
        <w:rFonts w:ascii="OpenSymbol" w:hAnsi="OpenSymbol" w:cs="OpenSymbol" w:hint="default"/>
      </w:rPr>
    </w:lvl>
    <w:lvl w:ilvl="6">
      <w:start w:val="0"/>
      <w:numFmt w:val="bullet"/>
      <w:lvlText w:val=""/>
      <w:lvlJc w:val="left"/>
      <w:pPr>
        <w:tabs>
          <w:tab w:val="num" w:pos="0"/>
        </w:tabs>
        <w:ind w:left="0" w:hanging="0"/>
      </w:pPr>
      <w:rPr>
        <w:rFonts w:ascii="OpenSymbol" w:hAnsi="OpenSymbol" w:cs="OpenSymbol" w:hint="default"/>
      </w:rPr>
    </w:lvl>
    <w:lvl w:ilvl="7">
      <w:start w:val="0"/>
      <w:numFmt w:val="bullet"/>
      <w:lvlText w:val=""/>
      <w:lvlJc w:val="left"/>
      <w:pPr>
        <w:tabs>
          <w:tab w:val="num" w:pos="0"/>
        </w:tabs>
        <w:ind w:left="0" w:hanging="0"/>
      </w:pPr>
      <w:rPr>
        <w:rFonts w:ascii="OpenSymbol" w:hAnsi="OpenSymbol" w:cs="OpenSymbol" w:hint="default"/>
      </w:rPr>
    </w:lvl>
    <w:lvl w:ilvl="8">
      <w:start w:val="0"/>
      <w:numFmt w:val="bullet"/>
      <w:lvlText w:val=""/>
      <w:lvlJc w:val="left"/>
      <w:pPr>
        <w:tabs>
          <w:tab w:val="num" w:pos="0"/>
        </w:tabs>
        <w:ind w:left="0" w:hanging="0"/>
      </w:pPr>
      <w:rPr>
        <w:rFonts w:ascii="OpenSymbol" w:hAnsi="OpenSymbol" w:cs="OpenSymbol" w:hint="default"/>
      </w:rPr>
    </w:lvl>
  </w:abstractNum>
  <w:abstractNum w:abstractNumId="2">
    <w:lvl w:ilvl="0">
      <w:start w:val="1"/>
      <w:numFmt w:val="bullet"/>
      <w:lvlText w:val=""/>
      <w:lvlJc w:val="left"/>
      <w:pPr>
        <w:tabs>
          <w:tab w:val="num" w:pos="360"/>
        </w:tabs>
        <w:ind w:left="360" w:hanging="360"/>
      </w:pPr>
      <w:rPr>
        <w:rFonts w:ascii="Symbol" w:hAnsi="Symbol" w:cs="Symbol" w:hint="default"/>
      </w:rPr>
    </w:lvl>
    <w:lvl w:ilvl="1">
      <w:start w:val="0"/>
      <w:numFmt w:val="bullet"/>
      <w:lvlText w:val=""/>
      <w:lvlJc w:val="left"/>
      <w:pPr>
        <w:tabs>
          <w:tab w:val="num" w:pos="0"/>
        </w:tabs>
        <w:ind w:left="0" w:hanging="0"/>
      </w:pPr>
      <w:rPr>
        <w:rFonts w:ascii="OpenSymbol" w:hAnsi="OpenSymbol" w:cs="OpenSymbol" w:hint="default"/>
      </w:rPr>
    </w:lvl>
    <w:lvl w:ilvl="2">
      <w:start w:val="0"/>
      <w:numFmt w:val="bullet"/>
      <w:lvlText w:val=""/>
      <w:lvlJc w:val="left"/>
      <w:pPr>
        <w:tabs>
          <w:tab w:val="num" w:pos="0"/>
        </w:tabs>
        <w:ind w:left="0" w:hanging="0"/>
      </w:pPr>
      <w:rPr>
        <w:rFonts w:ascii="OpenSymbol" w:hAnsi="OpenSymbol" w:cs="OpenSymbol" w:hint="default"/>
      </w:rPr>
    </w:lvl>
    <w:lvl w:ilvl="3">
      <w:start w:val="0"/>
      <w:numFmt w:val="bullet"/>
      <w:lvlText w:val=""/>
      <w:lvlJc w:val="left"/>
      <w:pPr>
        <w:tabs>
          <w:tab w:val="num" w:pos="0"/>
        </w:tabs>
        <w:ind w:left="0" w:hanging="0"/>
      </w:pPr>
      <w:rPr>
        <w:rFonts w:ascii="OpenSymbol" w:hAnsi="OpenSymbol" w:cs="OpenSymbol" w:hint="default"/>
      </w:rPr>
    </w:lvl>
    <w:lvl w:ilvl="4">
      <w:start w:val="0"/>
      <w:numFmt w:val="bullet"/>
      <w:lvlText w:val=""/>
      <w:lvlJc w:val="left"/>
      <w:pPr>
        <w:tabs>
          <w:tab w:val="num" w:pos="0"/>
        </w:tabs>
        <w:ind w:left="0" w:hanging="0"/>
      </w:pPr>
      <w:rPr>
        <w:rFonts w:ascii="OpenSymbol" w:hAnsi="OpenSymbol" w:cs="OpenSymbol" w:hint="default"/>
      </w:rPr>
    </w:lvl>
    <w:lvl w:ilvl="5">
      <w:start w:val="0"/>
      <w:numFmt w:val="bullet"/>
      <w:lvlText w:val=""/>
      <w:lvlJc w:val="left"/>
      <w:pPr>
        <w:tabs>
          <w:tab w:val="num" w:pos="0"/>
        </w:tabs>
        <w:ind w:left="0" w:hanging="0"/>
      </w:pPr>
      <w:rPr>
        <w:rFonts w:ascii="OpenSymbol" w:hAnsi="OpenSymbol" w:cs="OpenSymbol" w:hint="default"/>
      </w:rPr>
    </w:lvl>
    <w:lvl w:ilvl="6">
      <w:start w:val="0"/>
      <w:numFmt w:val="bullet"/>
      <w:lvlText w:val=""/>
      <w:lvlJc w:val="left"/>
      <w:pPr>
        <w:tabs>
          <w:tab w:val="num" w:pos="0"/>
        </w:tabs>
        <w:ind w:left="0" w:hanging="0"/>
      </w:pPr>
      <w:rPr>
        <w:rFonts w:ascii="OpenSymbol" w:hAnsi="OpenSymbol" w:cs="OpenSymbol" w:hint="default"/>
      </w:rPr>
    </w:lvl>
    <w:lvl w:ilvl="7">
      <w:start w:val="0"/>
      <w:numFmt w:val="bullet"/>
      <w:lvlText w:val=""/>
      <w:lvlJc w:val="left"/>
      <w:pPr>
        <w:tabs>
          <w:tab w:val="num" w:pos="0"/>
        </w:tabs>
        <w:ind w:left="0" w:hanging="0"/>
      </w:pPr>
      <w:rPr>
        <w:rFonts w:ascii="OpenSymbol" w:hAnsi="OpenSymbol" w:cs="OpenSymbol" w:hint="default"/>
      </w:rPr>
    </w:lvl>
    <w:lvl w:ilvl="8">
      <w:start w:val="0"/>
      <w:numFmt w:val="bullet"/>
      <w:lvlText w:val=""/>
      <w:lvlJc w:val="left"/>
      <w:pPr>
        <w:tabs>
          <w:tab w:val="num" w:pos="0"/>
        </w:tabs>
        <w:ind w:left="0" w:hanging="0"/>
      </w:pPr>
      <w:rPr>
        <w:rFonts w:ascii="OpenSymbol" w:hAnsi="OpenSymbol" w:cs="OpenSymbol" w:hint="default"/>
      </w:rPr>
    </w:lvl>
  </w:abstractNum>
  <w:abstractNum w:abstractNumId="3">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922"/>
        </w:tabs>
        <w:ind w:left="922" w:hanging="360"/>
      </w:pPr>
      <w:rPr>
        <w:rFonts w:ascii="Symbol" w:hAnsi="Symbol" w:cs="Symbol" w:hint="default"/>
        <w:smallCaps w:val="false"/>
        <w:caps w:val="false"/>
        <w:dstrike w:val="false"/>
        <w:strike w:val="false"/>
        <w:vertAlign w:val="baseline"/>
        <w:position w:val="0"/>
        <w:sz w:val="16"/>
        <w:sz w:val="16"/>
        <w:i w:val="false"/>
        <w:b w:val="false"/>
        <w:vanish w:val="false"/>
        <w:color w:val="000000"/>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cs="Courier New" w:hint="default"/>
      </w:rPr>
    </w:lvl>
    <w:lvl w:ilvl="2">
      <w:start w:val="1"/>
      <w:numFmt w:val="bullet"/>
      <w:lvlText w:val=""/>
      <w:lvlJc w:val="left"/>
      <w:pPr>
        <w:tabs>
          <w:tab w:val="num" w:pos="2722"/>
        </w:tabs>
        <w:ind w:left="2722" w:hanging="360"/>
      </w:pPr>
      <w:rPr>
        <w:rFonts w:ascii="Wingdings" w:hAnsi="Wingdings" w:cs="Wingdings" w:hint="default"/>
      </w:rPr>
    </w:lvl>
    <w:lvl w:ilvl="3">
      <w:start w:val="1"/>
      <w:numFmt w:val="bullet"/>
      <w:lvlText w:val=""/>
      <w:lvlJc w:val="left"/>
      <w:pPr>
        <w:tabs>
          <w:tab w:val="num" w:pos="3442"/>
        </w:tabs>
        <w:ind w:left="3442" w:hanging="360"/>
      </w:pPr>
      <w:rPr>
        <w:rFonts w:ascii="Symbol" w:hAnsi="Symbol" w:cs="Symbol" w:hint="default"/>
      </w:rPr>
    </w:lvl>
    <w:lvl w:ilvl="4">
      <w:start w:val="1"/>
      <w:numFmt w:val="bullet"/>
      <w:lvlText w:val="o"/>
      <w:lvlJc w:val="left"/>
      <w:pPr>
        <w:tabs>
          <w:tab w:val="num" w:pos="4162"/>
        </w:tabs>
        <w:ind w:left="4162" w:hanging="360"/>
      </w:pPr>
      <w:rPr>
        <w:rFonts w:ascii="Courier New" w:hAnsi="Courier New" w:cs="Courier New" w:hint="default"/>
      </w:rPr>
    </w:lvl>
    <w:lvl w:ilvl="5">
      <w:start w:val="1"/>
      <w:numFmt w:val="bullet"/>
      <w:lvlText w:val=""/>
      <w:lvlJc w:val="left"/>
      <w:pPr>
        <w:tabs>
          <w:tab w:val="num" w:pos="4882"/>
        </w:tabs>
        <w:ind w:left="4882" w:hanging="360"/>
      </w:pPr>
      <w:rPr>
        <w:rFonts w:ascii="Wingdings" w:hAnsi="Wingdings" w:cs="Wingdings" w:hint="default"/>
      </w:rPr>
    </w:lvl>
    <w:lvl w:ilvl="6">
      <w:start w:val="1"/>
      <w:numFmt w:val="bullet"/>
      <w:lvlText w:val=""/>
      <w:lvlJc w:val="left"/>
      <w:pPr>
        <w:tabs>
          <w:tab w:val="num" w:pos="5602"/>
        </w:tabs>
        <w:ind w:left="5602" w:hanging="360"/>
      </w:pPr>
      <w:rPr>
        <w:rFonts w:ascii="Symbol" w:hAnsi="Symbol" w:cs="Symbol" w:hint="default"/>
      </w:rPr>
    </w:lvl>
    <w:lvl w:ilvl="7">
      <w:start w:val="1"/>
      <w:numFmt w:val="bullet"/>
      <w:lvlText w:val="o"/>
      <w:lvlJc w:val="left"/>
      <w:pPr>
        <w:tabs>
          <w:tab w:val="num" w:pos="6322"/>
        </w:tabs>
        <w:ind w:left="6322" w:hanging="360"/>
      </w:pPr>
      <w:rPr>
        <w:rFonts w:ascii="Courier New" w:hAnsi="Courier New" w:cs="Courier New" w:hint="default"/>
      </w:rPr>
    </w:lvl>
    <w:lvl w:ilvl="8">
      <w:start w:val="1"/>
      <w:numFmt w:val="bullet"/>
      <w:lvlText w:val=""/>
      <w:lvlJc w:val="left"/>
      <w:pPr>
        <w:tabs>
          <w:tab w:val="num" w:pos="7042"/>
        </w:tabs>
        <w:ind w:left="7042" w:hanging="360"/>
      </w:pPr>
      <w:rPr>
        <w:rFonts w:ascii="Wingdings" w:hAnsi="Wingdings" w:cs="Wingdings" w:hint="default"/>
      </w:rPr>
    </w:lvl>
  </w:abstractNum>
  <w:abstractNum w:abstractNumId="5">
    <w:lvl w:ilvl="0">
      <w:start w:val="1"/>
      <w:numFmt w:val="bullet"/>
      <w:lvlText w:val=""/>
      <w:lvlJc w:val="left"/>
      <w:pPr>
        <w:tabs>
          <w:tab w:val="num" w:pos="360"/>
        </w:tabs>
        <w:ind w:left="0" w:hanging="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decimal"/>
      <w:lvlText w:val="ARTICLE %1 :"/>
      <w:lvlJc w:val="left"/>
      <w:pPr>
        <w:tabs>
          <w:tab w:val="num" w:pos="0"/>
        </w:tabs>
        <w:ind w:left="1211" w:hanging="360"/>
      </w:pPr>
      <w:rPr>
        <w:u w:val="single"/>
      </w:rPr>
    </w:lvl>
    <w:lvl w:ilvl="1">
      <w:start w:val="1"/>
      <w:numFmt w:val="decimal"/>
      <w:lvlText w:val="%2"/>
      <w:lvlJc w:val="left"/>
      <w:pPr>
        <w:tabs>
          <w:tab w:val="num" w:pos="0"/>
        </w:tabs>
        <w:ind w:left="1429" w:hanging="360"/>
      </w:pPr>
    </w:lvl>
    <w:lvl w:ilvl="2">
      <w:start w:val="1"/>
      <w:numFmt w:val="decimal"/>
      <w:lvlText w:val="%2.%3"/>
      <w:lvlJc w:val="left"/>
      <w:pPr>
        <w:tabs>
          <w:tab w:val="num" w:pos="0"/>
        </w:tabs>
        <w:ind w:left="1789" w:hanging="360"/>
      </w:pPr>
    </w:lvl>
    <w:lvl w:ilvl="3">
      <w:start w:val="1"/>
      <w:numFmt w:val="lowerLetter"/>
      <w:lvlText w:val="%4)"/>
      <w:lvlJc w:val="left"/>
      <w:pPr>
        <w:tabs>
          <w:tab w:val="num" w:pos="0"/>
        </w:tabs>
        <w:ind w:left="2149" w:hanging="360"/>
      </w:pPr>
    </w:lvl>
    <w:lvl w:ilvl="4">
      <w:start w:val="1"/>
      <w:numFmt w:val="lowerRoman"/>
      <w:lvlText w:val="(%5)"/>
      <w:lvlJc w:val="left"/>
      <w:pPr>
        <w:tabs>
          <w:tab w:val="num" w:pos="0"/>
        </w:tabs>
        <w:ind w:left="2509" w:hanging="360"/>
      </w:pPr>
    </w:lvl>
    <w:lvl w:ilvl="5">
      <w:start w:val="1"/>
      <w:numFmt w:val="none"/>
      <w:suff w:val="nothing"/>
      <w:lvlText w:val=""/>
      <w:lvlJc w:val="left"/>
      <w:pPr>
        <w:tabs>
          <w:tab w:val="num" w:pos="0"/>
        </w:tabs>
        <w:ind w:left="2869" w:hanging="360"/>
      </w:pPr>
    </w:lvl>
    <w:lvl w:ilvl="6">
      <w:start w:val="1"/>
      <w:numFmt w:val="none"/>
      <w:suff w:val="nothing"/>
      <w:lvlText w:val=""/>
      <w:lvlJc w:val="left"/>
      <w:pPr>
        <w:tabs>
          <w:tab w:val="num" w:pos="0"/>
        </w:tabs>
        <w:ind w:left="3229" w:hanging="360"/>
      </w:pPr>
    </w:lvl>
    <w:lvl w:ilvl="7">
      <w:start w:val="1"/>
      <w:numFmt w:val="none"/>
      <w:suff w:val="nothing"/>
      <w:lvlText w:val=""/>
      <w:lvlJc w:val="left"/>
      <w:pPr>
        <w:tabs>
          <w:tab w:val="num" w:pos="0"/>
        </w:tabs>
        <w:ind w:left="3589" w:hanging="360"/>
      </w:pPr>
    </w:lvl>
    <w:lvl w:ilvl="8">
      <w:start w:val="1"/>
      <w:numFmt w:val="none"/>
      <w:suff w:val="nothing"/>
      <w:lvlText w:val=""/>
      <w:lvlJc w:val="left"/>
      <w:pPr>
        <w:tabs>
          <w:tab w:val="num" w:pos="0"/>
        </w:tabs>
        <w:ind w:left="3949" w:hanging="360"/>
      </w:pPr>
    </w:lvl>
  </w:abstractNum>
  <w:abstractNum w:abstractNumId="7">
    <w:lvl w:ilvl="0">
      <w:start w:val="1"/>
      <w:numFmt w:val="bullet"/>
      <w:lvlText w:val=""/>
      <w:lvlJc w:val="left"/>
      <w:pPr>
        <w:tabs>
          <w:tab w:val="num" w:pos="994"/>
        </w:tabs>
        <w:ind w:left="994" w:hanging="432"/>
      </w:pPr>
      <w:rPr>
        <w:rFonts w:ascii="Wingdings" w:hAnsi="Wingdings" w:cs="Wingdings" w:hint="default"/>
        <w:sz w:val="22"/>
      </w:rPr>
    </w:lvl>
    <w:lvl w:ilvl="1">
      <w:start w:val="3"/>
      <w:numFmt w:val="bullet"/>
      <w:lvlText w:val="-"/>
      <w:lvlJc w:val="left"/>
      <w:pPr>
        <w:tabs>
          <w:tab w:val="num" w:pos="1440"/>
        </w:tabs>
        <w:ind w:left="1440" w:hanging="360"/>
      </w:pPr>
      <w:rPr>
        <w:rFonts w:ascii="Times New Roman" w:hAnsi="Times New Roman" w:cs="Times New Roman" w:hint="default"/>
      </w:rPr>
    </w:lvl>
    <w:lvl w:ilvl="2">
      <w:start w:val="3"/>
      <w:numFmt w:val="bullet"/>
      <w:lvlText w:val=""/>
      <w:lvlJc w:val="left"/>
      <w:pPr>
        <w:tabs>
          <w:tab w:val="num" w:pos="2505"/>
        </w:tabs>
        <w:ind w:left="2505" w:hanging="705"/>
      </w:pPr>
      <w:rPr>
        <w:rFonts w:ascii="Wingdings" w:hAnsi="Wingdings" w:cs="Wingdings" w:hint="default"/>
      </w:rPr>
    </w:lvl>
    <w:lvl w:ilvl="3">
      <w:start w:val="0"/>
      <w:numFmt w:val="bullet"/>
      <w:lvlText w:val="•"/>
      <w:lvlJc w:val="left"/>
      <w:pPr>
        <w:tabs>
          <w:tab w:val="num" w:pos="0"/>
        </w:tabs>
        <w:ind w:left="2880" w:hanging="360"/>
      </w:pPr>
      <w:rPr>
        <w:rFonts w:ascii="Calibri" w:hAnsi="Calibri" w:cs="Calibri"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1428" w:hanging="360"/>
      </w:pPr>
      <w:rPr>
        <w:rFonts w:ascii="Wingdings" w:hAnsi="Wingdings" w:cs="Wingdings"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9">
    <w:lvl w:ilvl="0">
      <w:start w:val="1"/>
      <w:numFmt w:val="bullet"/>
      <w:lvlText w:val=""/>
      <w:lvlJc w:val="left"/>
      <w:pPr>
        <w:tabs>
          <w:tab w:val="num" w:pos="0"/>
        </w:tabs>
        <w:ind w:left="1287" w:hanging="360"/>
      </w:pPr>
      <w:rPr>
        <w:rFonts w:ascii="Wingdings" w:hAnsi="Wingdings" w:cs="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decimal"/>
      <w:lvlText w:val="%1."/>
      <w:lvlJc w:val="left"/>
      <w:pPr>
        <w:tabs>
          <w:tab w:val="num" w:pos="994"/>
        </w:tabs>
        <w:ind w:left="994" w:hanging="432"/>
      </w:pPr>
      <w:rPr>
        <w:sz w:val="22"/>
      </w:rPr>
    </w:lvl>
    <w:lvl w:ilvl="1">
      <w:start w:val="3"/>
      <w:numFmt w:val="bullet"/>
      <w:lvlText w:val="-"/>
      <w:lvlJc w:val="left"/>
      <w:pPr>
        <w:tabs>
          <w:tab w:val="num" w:pos="1440"/>
        </w:tabs>
        <w:ind w:left="1440" w:hanging="360"/>
      </w:pPr>
      <w:rPr>
        <w:rFonts w:ascii="Times New Roman" w:hAnsi="Times New Roman" w:cs="Times New Roman" w:hint="default"/>
      </w:rPr>
    </w:lvl>
    <w:lvl w:ilvl="2">
      <w:start w:val="3"/>
      <w:numFmt w:val="bullet"/>
      <w:lvlText w:val=""/>
      <w:lvlJc w:val="left"/>
      <w:pPr>
        <w:tabs>
          <w:tab w:val="num" w:pos="2505"/>
        </w:tabs>
        <w:ind w:left="2505" w:hanging="705"/>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5">
    <w:lvl w:ilvl="0">
      <w:start w:val="1"/>
      <w:numFmt w:val="bullet"/>
      <w:lvlText w:val=""/>
      <w:lvlJc w:val="left"/>
      <w:pPr>
        <w:tabs>
          <w:tab w:val="num" w:pos="0"/>
        </w:tabs>
        <w:ind w:left="1281" w:hanging="360"/>
      </w:pPr>
      <w:rPr>
        <w:rFonts w:ascii="Symbol" w:hAnsi="Symbol" w:cs="Symbol" w:hint="default"/>
      </w:rPr>
    </w:lvl>
    <w:lvl w:ilvl="1">
      <w:start w:val="1"/>
      <w:numFmt w:val="bullet"/>
      <w:lvlText w:val="o"/>
      <w:lvlJc w:val="left"/>
      <w:pPr>
        <w:tabs>
          <w:tab w:val="num" w:pos="0"/>
        </w:tabs>
        <w:ind w:left="2001" w:hanging="360"/>
      </w:pPr>
      <w:rPr>
        <w:rFonts w:ascii="Courier New" w:hAnsi="Courier New" w:cs="Courier New" w:hint="default"/>
      </w:rPr>
    </w:lvl>
    <w:lvl w:ilvl="2">
      <w:start w:val="1"/>
      <w:numFmt w:val="bullet"/>
      <w:lvlText w:val=""/>
      <w:lvlJc w:val="left"/>
      <w:pPr>
        <w:tabs>
          <w:tab w:val="num" w:pos="0"/>
        </w:tabs>
        <w:ind w:left="2721" w:hanging="360"/>
      </w:pPr>
      <w:rPr>
        <w:rFonts w:ascii="Wingdings" w:hAnsi="Wingdings" w:cs="Wingdings" w:hint="default"/>
      </w:rPr>
    </w:lvl>
    <w:lvl w:ilvl="3">
      <w:start w:val="1"/>
      <w:numFmt w:val="bullet"/>
      <w:lvlText w:val=""/>
      <w:lvlJc w:val="left"/>
      <w:pPr>
        <w:tabs>
          <w:tab w:val="num" w:pos="0"/>
        </w:tabs>
        <w:ind w:left="3441" w:hanging="360"/>
      </w:pPr>
      <w:rPr>
        <w:rFonts w:ascii="Symbol" w:hAnsi="Symbol" w:cs="Symbol" w:hint="default"/>
      </w:rPr>
    </w:lvl>
    <w:lvl w:ilvl="4">
      <w:start w:val="1"/>
      <w:numFmt w:val="bullet"/>
      <w:lvlText w:val="o"/>
      <w:lvlJc w:val="left"/>
      <w:pPr>
        <w:tabs>
          <w:tab w:val="num" w:pos="0"/>
        </w:tabs>
        <w:ind w:left="4161" w:hanging="360"/>
      </w:pPr>
      <w:rPr>
        <w:rFonts w:ascii="Courier New" w:hAnsi="Courier New" w:cs="Courier New" w:hint="default"/>
      </w:rPr>
    </w:lvl>
    <w:lvl w:ilvl="5">
      <w:start w:val="1"/>
      <w:numFmt w:val="bullet"/>
      <w:lvlText w:val=""/>
      <w:lvlJc w:val="left"/>
      <w:pPr>
        <w:tabs>
          <w:tab w:val="num" w:pos="0"/>
        </w:tabs>
        <w:ind w:left="4881" w:hanging="360"/>
      </w:pPr>
      <w:rPr>
        <w:rFonts w:ascii="Wingdings" w:hAnsi="Wingdings" w:cs="Wingdings" w:hint="default"/>
      </w:rPr>
    </w:lvl>
    <w:lvl w:ilvl="6">
      <w:start w:val="1"/>
      <w:numFmt w:val="bullet"/>
      <w:lvlText w:val=""/>
      <w:lvlJc w:val="left"/>
      <w:pPr>
        <w:tabs>
          <w:tab w:val="num" w:pos="0"/>
        </w:tabs>
        <w:ind w:left="5601" w:hanging="360"/>
      </w:pPr>
      <w:rPr>
        <w:rFonts w:ascii="Symbol" w:hAnsi="Symbol" w:cs="Symbol" w:hint="default"/>
      </w:rPr>
    </w:lvl>
    <w:lvl w:ilvl="7">
      <w:start w:val="1"/>
      <w:numFmt w:val="bullet"/>
      <w:lvlText w:val="o"/>
      <w:lvlJc w:val="left"/>
      <w:pPr>
        <w:tabs>
          <w:tab w:val="num" w:pos="0"/>
        </w:tabs>
        <w:ind w:left="6321" w:hanging="360"/>
      </w:pPr>
      <w:rPr>
        <w:rFonts w:ascii="Courier New" w:hAnsi="Courier New" w:cs="Courier New" w:hint="default"/>
      </w:rPr>
    </w:lvl>
    <w:lvl w:ilvl="8">
      <w:start w:val="1"/>
      <w:numFmt w:val="bullet"/>
      <w:lvlText w:val=""/>
      <w:lvlJc w:val="left"/>
      <w:pPr>
        <w:tabs>
          <w:tab w:val="num" w:pos="0"/>
        </w:tabs>
        <w:ind w:left="7041" w:hanging="360"/>
      </w:pPr>
      <w:rPr>
        <w:rFonts w:ascii="Wingdings" w:hAnsi="Wingdings" w:cs="Wingdings" w:hint="default"/>
      </w:rPr>
    </w:lvl>
  </w:abstractNum>
  <w:abstractNum w:abstractNumId="16">
    <w:lvl w:ilvl="0">
      <w:start w:val="15"/>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1"/>
      <w:numFmt w:val="bullet"/>
      <w:lvlText w:val="o"/>
      <w:lvlJc w:val="left"/>
      <w:pPr>
        <w:tabs>
          <w:tab w:val="num" w:pos="0"/>
        </w:tabs>
        <w:ind w:left="1287" w:hanging="360"/>
      </w:pPr>
      <w:rPr>
        <w:rFonts w:ascii="Courier New" w:hAnsi="Courier New" w:cs="Courier New"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3"/>
      <w:numFmt w:val="bullet"/>
      <w:lvlText w:val="-"/>
      <w:lvlJc w:val="left"/>
      <w:pPr>
        <w:tabs>
          <w:tab w:val="num" w:pos="0"/>
        </w:tabs>
        <w:ind w:left="720" w:hanging="360"/>
      </w:pPr>
      <w:rPr>
        <w:rFonts w:ascii="Times New Roman Bold" w:hAnsi="Times New Roman Bold" w:cs="Times New Roman Bol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3"/>
      <w:numFmt w:val="bullet"/>
      <w:lvlText w:val="-"/>
      <w:lvlJc w:val="left"/>
      <w:pPr>
        <w:tabs>
          <w:tab w:val="num" w:pos="0"/>
        </w:tabs>
        <w:ind w:left="720" w:hanging="360"/>
      </w:pPr>
      <w:rPr>
        <w:rFonts w:ascii="Times New Roman Bold" w:hAnsi="Times New Roman Bold" w:cs="Times New Roman Bol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lvl w:ilvl="0">
      <w:start w:val="1"/>
      <w:numFmt w:val="bullet"/>
      <w:lvlText w:val=""/>
      <w:lvlJc w:val="left"/>
      <w:pPr>
        <w:tabs>
          <w:tab w:val="num" w:pos="1629"/>
        </w:tabs>
        <w:ind w:left="1629" w:hanging="360"/>
      </w:pPr>
      <w:rPr>
        <w:rFonts w:ascii="Symbol" w:hAnsi="Symbol" w:cs="Symbol" w:hint="default"/>
      </w:rPr>
    </w:lvl>
    <w:lvl w:ilvl="1">
      <w:start w:val="1"/>
      <w:numFmt w:val="bullet"/>
      <w:lvlText w:val="◦"/>
      <w:lvlJc w:val="left"/>
      <w:pPr>
        <w:tabs>
          <w:tab w:val="num" w:pos="1989"/>
        </w:tabs>
        <w:ind w:left="1989" w:hanging="360"/>
      </w:pPr>
      <w:rPr>
        <w:rFonts w:ascii="OpenSymbol" w:hAnsi="OpenSymbol" w:cs="OpenSymbol" w:hint="default"/>
      </w:rPr>
    </w:lvl>
    <w:lvl w:ilvl="2">
      <w:start w:val="1"/>
      <w:numFmt w:val="bullet"/>
      <w:lvlText w:val="▪"/>
      <w:lvlJc w:val="left"/>
      <w:pPr>
        <w:tabs>
          <w:tab w:val="num" w:pos="2349"/>
        </w:tabs>
        <w:ind w:left="2349" w:hanging="360"/>
      </w:pPr>
      <w:rPr>
        <w:rFonts w:ascii="OpenSymbol" w:hAnsi="OpenSymbol" w:cs="OpenSymbol" w:hint="default"/>
      </w:rPr>
    </w:lvl>
    <w:lvl w:ilvl="3">
      <w:start w:val="1"/>
      <w:numFmt w:val="bullet"/>
      <w:lvlText w:val=""/>
      <w:lvlJc w:val="left"/>
      <w:pPr>
        <w:tabs>
          <w:tab w:val="num" w:pos="2709"/>
        </w:tabs>
        <w:ind w:left="2709" w:hanging="360"/>
      </w:pPr>
      <w:rPr>
        <w:rFonts w:ascii="Symbol" w:hAnsi="Symbol" w:cs="Symbol" w:hint="default"/>
      </w:rPr>
    </w:lvl>
    <w:lvl w:ilvl="4">
      <w:start w:val="1"/>
      <w:numFmt w:val="bullet"/>
      <w:lvlText w:val="◦"/>
      <w:lvlJc w:val="left"/>
      <w:pPr>
        <w:tabs>
          <w:tab w:val="num" w:pos="3069"/>
        </w:tabs>
        <w:ind w:left="3069" w:hanging="360"/>
      </w:pPr>
      <w:rPr>
        <w:rFonts w:ascii="OpenSymbol" w:hAnsi="OpenSymbol" w:cs="OpenSymbol" w:hint="default"/>
      </w:rPr>
    </w:lvl>
    <w:lvl w:ilvl="5">
      <w:start w:val="1"/>
      <w:numFmt w:val="bullet"/>
      <w:lvlText w:val="▪"/>
      <w:lvlJc w:val="left"/>
      <w:pPr>
        <w:tabs>
          <w:tab w:val="num" w:pos="3429"/>
        </w:tabs>
        <w:ind w:left="3429" w:hanging="360"/>
      </w:pPr>
      <w:rPr>
        <w:rFonts w:ascii="OpenSymbol" w:hAnsi="OpenSymbol" w:cs="OpenSymbol" w:hint="default"/>
      </w:rPr>
    </w:lvl>
    <w:lvl w:ilvl="6">
      <w:start w:val="1"/>
      <w:numFmt w:val="bullet"/>
      <w:lvlText w:val=""/>
      <w:lvlJc w:val="left"/>
      <w:pPr>
        <w:tabs>
          <w:tab w:val="num" w:pos="3789"/>
        </w:tabs>
        <w:ind w:left="3789" w:hanging="360"/>
      </w:pPr>
      <w:rPr>
        <w:rFonts w:ascii="Symbol" w:hAnsi="Symbol" w:cs="Symbol" w:hint="default"/>
      </w:rPr>
    </w:lvl>
    <w:lvl w:ilvl="7">
      <w:start w:val="1"/>
      <w:numFmt w:val="bullet"/>
      <w:lvlText w:val="◦"/>
      <w:lvlJc w:val="left"/>
      <w:pPr>
        <w:tabs>
          <w:tab w:val="num" w:pos="4149"/>
        </w:tabs>
        <w:ind w:left="4149" w:hanging="360"/>
      </w:pPr>
      <w:rPr>
        <w:rFonts w:ascii="OpenSymbol" w:hAnsi="OpenSymbol" w:cs="OpenSymbol" w:hint="default"/>
      </w:rPr>
    </w:lvl>
    <w:lvl w:ilvl="8">
      <w:start w:val="1"/>
      <w:numFmt w:val="bullet"/>
      <w:lvlText w:val="▪"/>
      <w:lvlJc w:val="left"/>
      <w:pPr>
        <w:tabs>
          <w:tab w:val="num" w:pos="4509"/>
        </w:tabs>
        <w:ind w:left="4509" w:hanging="360"/>
      </w:pPr>
      <w:rPr>
        <w:rFonts w:ascii="OpenSymbol" w:hAnsi="OpenSymbol" w:cs="OpenSymbol" w:hint="default"/>
      </w:rPr>
    </w:lvl>
  </w:abstractNum>
  <w:abstractNum w:abstractNumId="22">
    <w:lvl w:ilvl="0">
      <w:start w:val="3"/>
      <w:numFmt w:val="bullet"/>
      <w:lvlText w:val="-"/>
      <w:lvlJc w:val="left"/>
      <w:pPr>
        <w:tabs>
          <w:tab w:val="num" w:pos="0"/>
        </w:tabs>
        <w:ind w:left="720" w:hanging="360"/>
      </w:pPr>
      <w:rPr>
        <w:rFonts w:ascii="Times New Roman Bold" w:hAnsi="Times New Roman Bold" w:cs="Times New Roman Bol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lvl w:ilvl="0">
      <w:start w:val="3"/>
      <w:numFmt w:val="bullet"/>
      <w:lvlText w:val="-"/>
      <w:lvlJc w:val="left"/>
      <w:pPr>
        <w:tabs>
          <w:tab w:val="num" w:pos="0"/>
        </w:tabs>
        <w:ind w:left="720" w:hanging="360"/>
      </w:pPr>
      <w:rPr>
        <w:rFonts w:ascii="Times New Roman Bold" w:hAnsi="Times New Roman Bold" w:cs="Times New Roman Bol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lvl w:ilvl="0">
      <w:start w:val="3"/>
      <w:numFmt w:val="bullet"/>
      <w:lvlText w:val="-"/>
      <w:lvlJc w:val="left"/>
      <w:pPr>
        <w:tabs>
          <w:tab w:val="num" w:pos="0"/>
        </w:tabs>
        <w:ind w:left="720" w:hanging="360"/>
      </w:pPr>
      <w:rPr>
        <w:rFonts w:ascii="Times New Roman Bold" w:hAnsi="Times New Roman Bold" w:cs="Times New Roman Bol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0"/>
  </w:num>
  <w:num w:numId="27">
    <w:abstractNumId w:val="20"/>
  </w:num>
  <w:num w:numId="28">
    <w:abstractNumId w:val="20"/>
  </w:num>
</w:numbering>
</file>

<file path=word/settings.xml><?xml version="1.0" encoding="utf-8"?>
<w:settings xmlns:w="http://schemas.openxmlformats.org/wordprocessingml/2006/main">
  <w:zoom w:percent="95"/>
  <w:trackRevisions/>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Times" w:cs="Times New Roman"/>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tLeast" w:line="300" w:before="0" w:after="0"/>
      <w:jc w:val="left"/>
    </w:pPr>
    <w:rPr>
      <w:rFonts w:ascii="Arial" w:hAnsi="Arial" w:eastAsia="Times" w:cs="Times New Roman"/>
      <w:color w:val="auto"/>
      <w:kern w:val="0"/>
      <w:sz w:val="20"/>
      <w:szCs w:val="20"/>
      <w:lang w:val="fr-FR" w:eastAsia="fr-FR" w:bidi="ar-SA"/>
    </w:rPr>
  </w:style>
  <w:style w:type="paragraph" w:styleId="Titre1">
    <w:name w:val="Heading 1"/>
    <w:basedOn w:val="Normal"/>
    <w:next w:val="Normal"/>
    <w:qFormat/>
    <w:pPr>
      <w:keepNext w:val="true"/>
      <w:spacing w:lineRule="exact" w:line="440"/>
      <w:outlineLvl w:val="0"/>
    </w:pPr>
    <w:rPr>
      <w:rFonts w:cs="Arial"/>
      <w:b/>
      <w:bCs/>
      <w:caps/>
    </w:rPr>
  </w:style>
  <w:style w:type="paragraph" w:styleId="Titre2">
    <w:name w:val="Heading 2"/>
    <w:basedOn w:val="Normal"/>
    <w:next w:val="Normal"/>
    <w:qFormat/>
    <w:pPr>
      <w:keepNext w:val="true"/>
      <w:widowControl w:val="false"/>
      <w:outlineLvl w:val="1"/>
    </w:pPr>
    <w:rPr>
      <w:rFonts w:cs="Arial"/>
      <w:b/>
      <w:bCs/>
      <w:sz w:val="18"/>
    </w:rPr>
  </w:style>
  <w:style w:type="paragraph" w:styleId="Titre3">
    <w:name w:val="Heading 3"/>
    <w:basedOn w:val="Normal"/>
    <w:next w:val="Normal"/>
    <w:qFormat/>
    <w:pPr>
      <w:keepNext w:val="true"/>
      <w:spacing w:before="240" w:after="60"/>
      <w:outlineLvl w:val="2"/>
    </w:pPr>
    <w:rPr>
      <w:rFonts w:ascii="Helvetica" w:hAnsi="Helvetica"/>
      <w:sz w:val="24"/>
    </w:rPr>
  </w:style>
  <w:style w:type="paragraph" w:styleId="Titre4">
    <w:name w:val="Heading 4"/>
    <w:basedOn w:val="Normal"/>
    <w:next w:val="Normal"/>
    <w:qFormat/>
    <w:pPr>
      <w:keepNext w:val="true"/>
      <w:widowControl w:val="false"/>
      <w:jc w:val="both"/>
      <w:outlineLvl w:val="3"/>
    </w:pPr>
    <w:rPr>
      <w:rFonts w:cs="Arial"/>
      <w:b/>
      <w:bCs/>
      <w:i/>
      <w:iCs/>
      <w:color w:val="0000FF"/>
    </w:rPr>
  </w:style>
  <w:style w:type="paragraph" w:styleId="Titre5">
    <w:name w:val="Heading 5"/>
    <w:basedOn w:val="Normal"/>
    <w:next w:val="Normal"/>
    <w:qFormat/>
    <w:pPr>
      <w:keepNext w:val="true"/>
      <w:widowControl w:val="false"/>
      <w:jc w:val="both"/>
      <w:outlineLvl w:val="4"/>
    </w:pPr>
    <w:rPr>
      <w:rFonts w:cs="Arial"/>
      <w:b/>
      <w:bCs/>
    </w:rPr>
  </w:style>
  <w:style w:type="paragraph" w:styleId="Titre6">
    <w:name w:val="Heading 6"/>
    <w:basedOn w:val="Normal"/>
    <w:next w:val="Normal"/>
    <w:qFormat/>
    <w:pPr>
      <w:spacing w:lineRule="auto" w:line="240" w:before="240" w:after="60"/>
      <w:outlineLvl w:val="5"/>
    </w:pPr>
    <w:rPr>
      <w:rFonts w:ascii="Times New Roman" w:hAnsi="Times New Roman" w:eastAsia="Times New Roman"/>
      <w:b/>
      <w:bCs/>
      <w:sz w:val="22"/>
      <w:szCs w:val="22"/>
      <w:lang w:val="en-US" w:eastAsia="en-US"/>
    </w:rPr>
  </w:style>
  <w:style w:type="paragraph" w:styleId="Titre7">
    <w:name w:val="Heading 7"/>
    <w:basedOn w:val="Normal"/>
    <w:next w:val="Normal"/>
    <w:qFormat/>
    <w:pPr>
      <w:keepNext w:val="true"/>
      <w:widowControl w:val="false"/>
      <w:spacing w:lineRule="auto" w:line="240"/>
      <w:outlineLvl w:val="6"/>
    </w:pPr>
    <w:rPr>
      <w:rFonts w:ascii="Times New Roman" w:hAnsi="Times New Roman" w:eastAsia="Times New Roman" w:cs="Arial"/>
      <w:b/>
      <w:sz w:val="24"/>
      <w:szCs w:val="24"/>
    </w:rPr>
  </w:style>
  <w:style w:type="paragraph" w:styleId="Titre8">
    <w:name w:val="Heading 8"/>
    <w:basedOn w:val="Normal"/>
    <w:next w:val="Normal"/>
    <w:qFormat/>
    <w:pPr>
      <w:keepNext w:val="true"/>
      <w:tabs>
        <w:tab w:val="clear" w:pos="708"/>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outlineLvl w:val="7"/>
    </w:pPr>
    <w:rPr>
      <w:rFonts w:ascii="Times New Roman" w:hAnsi="Times New Roman" w:eastAsia="SimSun"/>
      <w:b/>
      <w:sz w:val="24"/>
      <w:lang w:val="en-US" w:eastAsia="zh-CN"/>
    </w:rPr>
  </w:style>
  <w:style w:type="paragraph" w:styleId="Titre9">
    <w:name w:val="Heading 9"/>
    <w:basedOn w:val="Normal"/>
    <w:next w:val="Normal"/>
    <w:uiPriority w:val="9"/>
    <w:unhideWhenUsed/>
    <w:qFormat/>
    <w:pPr>
      <w:keepNext w:val="true"/>
      <w:keepLines/>
      <w:outlineLvl w:val="8"/>
    </w:pPr>
    <w:rPr>
      <w:rFonts w:eastAsia="Arial" w:cs="Arial"/>
      <w:i/>
      <w:iCs/>
      <w:color w:val="272727" w:themeColor="text1" w:themeTint="d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Pr>
      <w:rFonts w:ascii="Arial" w:hAnsi="Arial" w:eastAsia="Arial" w:cs="Arial"/>
      <w:color w:val="365F91" w:themeColor="accent1" w:themeShade="bf"/>
      <w:sz w:val="40"/>
      <w:szCs w:val="40"/>
    </w:rPr>
  </w:style>
  <w:style w:type="character" w:styleId="Heading2Char" w:customStyle="1">
    <w:name w:val="Heading 2 Char"/>
    <w:basedOn w:val="DefaultParagraphFont"/>
    <w:uiPriority w:val="9"/>
    <w:qFormat/>
    <w:rPr>
      <w:rFonts w:ascii="Arial" w:hAnsi="Arial" w:eastAsia="Arial" w:cs="Arial"/>
      <w:color w:val="365F91" w:themeColor="accent1" w:themeShade="bf"/>
      <w:sz w:val="32"/>
      <w:szCs w:val="32"/>
    </w:rPr>
  </w:style>
  <w:style w:type="character" w:styleId="Heading3Char" w:customStyle="1">
    <w:name w:val="Heading 3 Char"/>
    <w:basedOn w:val="DefaultParagraphFont"/>
    <w:uiPriority w:val="9"/>
    <w:qFormat/>
    <w:rPr>
      <w:rFonts w:ascii="Arial" w:hAnsi="Arial" w:eastAsia="Arial" w:cs="Arial"/>
      <w:color w:val="365F91" w:themeColor="accent1" w:themeShade="bf"/>
      <w:sz w:val="28"/>
      <w:szCs w:val="28"/>
    </w:rPr>
  </w:style>
  <w:style w:type="character" w:styleId="Heading4Char" w:customStyle="1">
    <w:name w:val="Heading 4 Char"/>
    <w:basedOn w:val="DefaultParagraphFont"/>
    <w:uiPriority w:val="9"/>
    <w:qFormat/>
    <w:rPr>
      <w:rFonts w:ascii="Arial" w:hAnsi="Arial" w:eastAsia="Arial" w:cs="Arial"/>
      <w:i/>
      <w:iCs/>
      <w:color w:val="365F91" w:themeColor="accent1" w:themeShade="bf"/>
    </w:rPr>
  </w:style>
  <w:style w:type="character" w:styleId="Heading5Char" w:customStyle="1">
    <w:name w:val="Heading 5 Char"/>
    <w:basedOn w:val="DefaultParagraphFont"/>
    <w:uiPriority w:val="9"/>
    <w:qFormat/>
    <w:rPr>
      <w:rFonts w:ascii="Arial" w:hAnsi="Arial" w:eastAsia="Arial" w:cs="Arial"/>
      <w:color w:val="365F91" w:themeColor="accent1" w:themeShade="bf"/>
    </w:rPr>
  </w:style>
  <w:style w:type="character" w:styleId="Heading6Char" w:customStyle="1">
    <w:name w:val="Heading 6 Char"/>
    <w:basedOn w:val="DefaultParagraphFont"/>
    <w:uiPriority w:val="9"/>
    <w:qFormat/>
    <w:rPr>
      <w:rFonts w:ascii="Arial" w:hAnsi="Arial" w:eastAsia="Arial" w:cs="Arial"/>
      <w:i/>
      <w:iCs/>
      <w:color w:val="595959" w:themeColor="text1" w:themeTint="a6"/>
    </w:rPr>
  </w:style>
  <w:style w:type="character" w:styleId="Heading7Char" w:customStyle="1">
    <w:name w:val="Heading 7 Char"/>
    <w:basedOn w:val="DefaultParagraphFont"/>
    <w:uiPriority w:val="9"/>
    <w:qFormat/>
    <w:rPr>
      <w:rFonts w:ascii="Arial" w:hAnsi="Arial" w:eastAsia="Arial" w:cs="Arial"/>
      <w:color w:val="595959" w:themeColor="text1" w:themeTint="a6"/>
    </w:rPr>
  </w:style>
  <w:style w:type="character" w:styleId="Heading8Char" w:customStyle="1">
    <w:name w:val="Heading 8 Char"/>
    <w:basedOn w:val="DefaultParagraphFont"/>
    <w:uiPriority w:val="9"/>
    <w:qFormat/>
    <w:rPr>
      <w:rFonts w:ascii="Arial" w:hAnsi="Arial" w:eastAsia="Arial" w:cs="Arial"/>
      <w:i/>
      <w:iCs/>
      <w:color w:val="272727" w:themeColor="text1" w:themeTint="d8"/>
    </w:rPr>
  </w:style>
  <w:style w:type="character" w:styleId="Heading9Char" w:customStyle="1">
    <w:name w:val="Heading 9 Char"/>
    <w:basedOn w:val="DefaultParagraphFont"/>
    <w:uiPriority w:val="9"/>
    <w:qFormat/>
    <w:rPr>
      <w:rFonts w:ascii="Arial" w:hAnsi="Arial" w:eastAsia="Arial" w:cs="Arial"/>
      <w:i/>
      <w:iCs/>
      <w:color w:val="272727" w:themeColor="text1" w:themeTint="d8"/>
    </w:rPr>
  </w:style>
  <w:style w:type="character" w:styleId="TitleChar" w:customStyle="1">
    <w:name w:val="Title Char"/>
    <w:basedOn w:val="DefaultParagraphFont"/>
    <w:uiPriority w:val="10"/>
    <w:qFormat/>
    <w:rPr>
      <w:rFonts w:ascii="Arial" w:hAnsi="Arial" w:eastAsia="Arial" w:cs="Arial"/>
      <w:spacing w:val="-10"/>
      <w:sz w:val="56"/>
      <w:szCs w:val="56"/>
    </w:rPr>
  </w:style>
  <w:style w:type="character" w:styleId="SubtitleChar" w:customStyle="1">
    <w:name w:val="Subtitle Char"/>
    <w:basedOn w:val="DefaultParagraphFont"/>
    <w:uiPriority w:val="11"/>
    <w:qFormat/>
    <w:rPr>
      <w:color w:val="595959" w:themeColor="text1" w:themeTint="a6"/>
      <w:spacing w:val="15"/>
      <w:sz w:val="28"/>
      <w:szCs w:val="28"/>
    </w:rPr>
  </w:style>
  <w:style w:type="character" w:styleId="QuoteChar" w:customStyle="1">
    <w:name w:val="Quote Char"/>
    <w:basedOn w:val="DefaultParagraphFont"/>
    <w:uiPriority w:val="29"/>
    <w:qFormat/>
    <w:rPr>
      <w:i/>
      <w:iCs/>
      <w:color w:val="404040" w:themeColor="text1" w:themeTint="bf"/>
    </w:rPr>
  </w:style>
  <w:style w:type="character" w:styleId="IntenseEmphasis">
    <w:name w:val="Intense Emphasis"/>
    <w:basedOn w:val="DefaultParagraphFont"/>
    <w:uiPriority w:val="21"/>
    <w:qFormat/>
    <w:rPr>
      <w:i/>
      <w:iCs/>
      <w:color w:val="365F91" w:themeColor="accent1" w:themeShade="bf"/>
    </w:rPr>
  </w:style>
  <w:style w:type="character" w:styleId="IntenseQuoteChar" w:customStyle="1">
    <w:name w:val="Intense Quote Char"/>
    <w:basedOn w:val="DefaultParagraphFont"/>
    <w:uiPriority w:val="30"/>
    <w:qFormat/>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character" w:styleId="SubtleEmphasis">
    <w:name w:val="Subtle Emphasis"/>
    <w:basedOn w:val="DefaultParagraphFont"/>
    <w:uiPriority w:val="19"/>
    <w:qFormat/>
    <w:rPr>
      <w:i/>
      <w:iCs/>
      <w:color w:val="404040" w:themeColor="text1" w:themeTint="bf"/>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HeaderChar" w:customStyle="1">
    <w:name w:val="Header Char"/>
    <w:basedOn w:val="DefaultParagraphFont"/>
    <w:uiPriority w:val="99"/>
    <w:qFormat/>
    <w:rPr/>
  </w:style>
  <w:style w:type="character" w:styleId="FooterChar" w:customStyle="1">
    <w:name w:val="Footer Char"/>
    <w:basedOn w:val="DefaultParagraphFont"/>
    <w:uiPriority w:val="99"/>
    <w:qFormat/>
    <w:rPr/>
  </w:style>
  <w:style w:type="character" w:styleId="FootnoteTextChar" w:customStyle="1">
    <w:name w:val="Footnote Text Char"/>
    <w:basedOn w:val="DefaultParagraphFont"/>
    <w:uiPriority w:val="99"/>
    <w:semiHidden/>
    <w:qFormat/>
    <w:rPr>
      <w:sz w:val="20"/>
      <w:szCs w:val="20"/>
    </w:rPr>
  </w:style>
  <w:style w:type="character" w:styleId="EndnoteTextChar" w:customStyle="1">
    <w:name w:val="Endnote Text Char"/>
    <w:basedOn w:val="DefaultParagraphFont"/>
    <w:uiPriority w:val="99"/>
    <w:semiHidden/>
    <w:qFormat/>
    <w:rPr>
      <w:sz w:val="20"/>
      <w:szCs w:val="20"/>
    </w:rPr>
  </w:style>
  <w:style w:type="character" w:styleId="Ancredenotedefin" w:customStyle="1">
    <w:name w:val="Ancre de note de fin"/>
    <w:rPr>
      <w:vertAlign w:val="superscript"/>
    </w:rPr>
  </w:style>
  <w:style w:type="character" w:styleId="EndnoteCharacters" w:customStyle="1">
    <w:name w:val="Endnote Characters"/>
    <w:basedOn w:val="DefaultParagraphFont"/>
    <w:uiPriority w:val="99"/>
    <w:semiHidden/>
    <w:unhideWhenUsed/>
    <w:qFormat/>
    <w:rPr>
      <w:vertAlign w:val="superscript"/>
    </w:rPr>
  </w:style>
  <w:style w:type="character" w:styleId="LienInternet" w:customStyle="1">
    <w:name w:val="Lien Internet"/>
    <w:basedOn w:val="DefaultParagraphFont"/>
    <w:uiPriority w:val="99"/>
    <w:rPr>
      <w:color w:val="0000FF"/>
      <w:u w:val="single"/>
    </w:rPr>
  </w:style>
  <w:style w:type="character" w:styleId="Pagenumber">
    <w:name w:val="page number"/>
    <w:basedOn w:val="DefaultParagraphFont"/>
    <w:semiHidden/>
    <w:qFormat/>
    <w:rPr/>
  </w:style>
  <w:style w:type="character" w:styleId="RetraitcorpsdetexteCar" w:customStyle="1">
    <w:name w:val="Retrait corps de texte Car"/>
    <w:basedOn w:val="DefaultParagraphFont"/>
    <w:qFormat/>
    <w:rPr>
      <w:rFonts w:ascii="Garamond" w:hAnsi="Garamond"/>
      <w:sz w:val="22"/>
      <w:lang w:val="en-GB" w:eastAsia="fr-FR" w:bidi="ar-SA"/>
    </w:rPr>
  </w:style>
  <w:style w:type="character" w:styleId="HTMLCite">
    <w:name w:val="HTML Cite"/>
    <w:basedOn w:val="DefaultParagraphFont"/>
    <w:semiHidden/>
    <w:qFormat/>
    <w:rPr>
      <w:i w:val="false"/>
      <w:iCs w:val="false"/>
      <w:color w:val="008000"/>
    </w:rPr>
  </w:style>
  <w:style w:type="character" w:styleId="Accentuation">
    <w:name w:val="Accentuation"/>
    <w:basedOn w:val="DefaultParagraphFont"/>
    <w:qFormat/>
    <w:rPr>
      <w:b/>
      <w:bCs/>
      <w:i w:val="false"/>
      <w:iCs w:val="false"/>
    </w:rPr>
  </w:style>
  <w:style w:type="character" w:styleId="TextedebullesCar" w:customStyle="1">
    <w:name w:val="Texte de bulles Car"/>
    <w:basedOn w:val="DefaultParagraphFont"/>
    <w:uiPriority w:val="99"/>
    <w:semiHidden/>
    <w:qFormat/>
    <w:rPr>
      <w:rFonts w:ascii="Tahoma" w:hAnsi="Tahoma" w:cs="Tahoma"/>
      <w:sz w:val="16"/>
      <w:szCs w:val="16"/>
    </w:rPr>
  </w:style>
  <w:style w:type="character" w:styleId="NotedebasdepageCar" w:customStyle="1">
    <w:name w:val="Note de bas de page Car"/>
    <w:basedOn w:val="DefaultParagraphFont"/>
    <w:uiPriority w:val="99"/>
    <w:semiHidden/>
    <w:qFormat/>
    <w:rPr>
      <w:rFonts w:eastAsia="Times New Roman" w:cs="Times"/>
    </w:rPr>
  </w:style>
  <w:style w:type="character" w:styleId="Ancredenotedebasdepage" w:customStyle="1">
    <w:name w:val="Ancre de note de bas de page"/>
    <w:rPr>
      <w:rFonts w:ascii="Times New Roman" w:hAnsi="Times New Roman" w:cs="Times New Roman"/>
      <w:vertAlign w:val="superscript"/>
    </w:rPr>
  </w:style>
  <w:style w:type="character" w:styleId="FootnoteCharacters" w:customStyle="1">
    <w:name w:val="Footnote Characters"/>
    <w:semiHidden/>
    <w:unhideWhenUsed/>
    <w:qFormat/>
    <w:rPr>
      <w:rFonts w:ascii="Times New Roman" w:hAnsi="Times New Roman" w:cs="Times New Roman"/>
      <w:vertAlign w:val="superscript"/>
    </w:rPr>
  </w:style>
  <w:style w:type="character" w:styleId="Annotationreference">
    <w:name w:val="annotation reference"/>
    <w:basedOn w:val="DefaultParagraphFont"/>
    <w:uiPriority w:val="99"/>
    <w:unhideWhenUsed/>
    <w:qFormat/>
    <w:rPr>
      <w:sz w:val="16"/>
      <w:szCs w:val="16"/>
    </w:rPr>
  </w:style>
  <w:style w:type="character" w:styleId="CommentaireCar" w:customStyle="1">
    <w:name w:val="Commentaire Car"/>
    <w:basedOn w:val="DefaultParagraphFont"/>
    <w:uiPriority w:val="99"/>
    <w:qFormat/>
    <w:rPr>
      <w:rFonts w:ascii="Arial" w:hAnsi="Arial"/>
    </w:rPr>
  </w:style>
  <w:style w:type="character" w:styleId="ObjetducommentaireCar" w:customStyle="1">
    <w:name w:val="Objet du commentaire Car"/>
    <w:basedOn w:val="CommentaireCar"/>
    <w:uiPriority w:val="99"/>
    <w:semiHidden/>
    <w:qFormat/>
    <w:rPr>
      <w:rFonts w:ascii="Arial" w:hAnsi="Arial"/>
      <w:b/>
      <w:bCs/>
    </w:rPr>
  </w:style>
  <w:style w:type="character" w:styleId="PieddepageCar" w:customStyle="1">
    <w:name w:val="Pied de page Car"/>
    <w:basedOn w:val="DefaultParagraphFont"/>
    <w:uiPriority w:val="99"/>
    <w:qFormat/>
    <w:rPr>
      <w:rFonts w:ascii="Arial" w:hAnsi="Arial"/>
    </w:rPr>
  </w:style>
  <w:style w:type="character" w:styleId="Corpsdetexte2Car" w:customStyle="1">
    <w:name w:val="Corps de texte 2 Car"/>
    <w:basedOn w:val="DefaultParagraphFont"/>
    <w:uiPriority w:val="99"/>
    <w:semiHidden/>
    <w:qFormat/>
    <w:rPr>
      <w:rFonts w:ascii="Arial" w:hAnsi="Arial"/>
    </w:rPr>
  </w:style>
  <w:style w:type="character" w:styleId="Titre2Car" w:customStyle="1">
    <w:name w:val="Titre 2 Car"/>
    <w:basedOn w:val="DefaultParagraphFont"/>
    <w:qFormat/>
    <w:rPr>
      <w:rFonts w:ascii="Arial" w:hAnsi="Arial" w:cs="Arial"/>
      <w:b/>
      <w:bCs/>
      <w:sz w:val="18"/>
    </w:rPr>
  </w:style>
  <w:style w:type="character" w:styleId="BookTitle">
    <w:name w:val="Book Title"/>
    <w:basedOn w:val="DefaultParagraphFont"/>
    <w:uiPriority w:val="33"/>
    <w:qFormat/>
    <w:rPr>
      <w:b/>
      <w:bCs/>
      <w:smallCaps/>
      <w:spacing w:val="5"/>
    </w:rPr>
  </w:style>
  <w:style w:type="character" w:styleId="Caractresdenotedebasdepage" w:customStyle="1">
    <w:name w:val="Caractères de note de bas de page"/>
    <w:basedOn w:val="DefaultParagraphFont"/>
    <w:qFormat/>
    <w:rPr>
      <w:rFonts w:ascii="Times New Roman" w:hAnsi="Times New Roman" w:cs="Times New Roman"/>
      <w:vertAlign w:val="superscript"/>
    </w:rPr>
  </w:style>
  <w:style w:type="character" w:styleId="Heading3contractChar" w:customStyle="1">
    <w:name w:val="Heading 3 contract Char"/>
    <w:qFormat/>
    <w:rPr>
      <w:rFonts w:ascii="Calibri" w:hAnsi="Calibri" w:eastAsia="Times New Roman" w:asciiTheme="minorHAnsi" w:hAnsiTheme="minorHAnsi"/>
      <w:b/>
      <w:sz w:val="24"/>
      <w:szCs w:val="24"/>
    </w:rPr>
  </w:style>
  <w:style w:type="character" w:styleId="ParagraphedelisteCar" w:customStyle="1">
    <w:name w:val="Paragraphe de liste Car"/>
    <w:uiPriority w:val="34"/>
    <w:qFormat/>
    <w:rPr>
      <w:rFonts w:ascii="Arial" w:hAnsi="Arial"/>
    </w:rPr>
  </w:style>
  <w:style w:type="character" w:styleId="LienInternetvisit" w:customStyle="1">
    <w:name w:val="Lien Internet visité"/>
    <w:basedOn w:val="DefaultParagraphFont"/>
    <w:uiPriority w:val="99"/>
    <w:semiHidden/>
    <w:unhideWhenUsed/>
    <w:rPr>
      <w:color w:val="800080" w:themeColor="followedHyperlink"/>
      <w:u w:val="single"/>
    </w:rPr>
  </w:style>
  <w:style w:type="character" w:styleId="EntteCar" w:customStyle="1">
    <w:name w:val="En-tête Car"/>
    <w:basedOn w:val="DefaultParagraphFont"/>
    <w:semiHidden/>
    <w:qFormat/>
    <w:rPr>
      <w:rFonts w:ascii="Arial" w:hAnsi="Arial"/>
    </w:rPr>
  </w:style>
  <w:style w:type="character" w:styleId="Sautdindex" w:customStyle="1">
    <w:name w:val="Saut d'index"/>
    <w:qFormat/>
    <w:rPr/>
  </w:style>
  <w:style w:type="character" w:styleId="Puces" w:customStyle="1">
    <w:name w:val="Puces"/>
    <w:qFormat/>
    <w:rPr>
      <w:rFonts w:ascii="OpenSymbol" w:hAnsi="OpenSymbol" w:eastAsia="OpenSymbol" w:cs="OpenSymbol"/>
    </w:rPr>
  </w:style>
  <w:style w:type="character" w:styleId="Caractresdenumrotation" w:customStyle="1">
    <w:name w:val="Caractères de numérotation"/>
    <w:qFormat/>
    <w:rPr/>
  </w:style>
  <w:style w:type="character" w:styleId="Caractresdenotedefin" w:customStyle="1">
    <w:name w:val="Caractères de note de fin"/>
    <w:qFormat/>
    <w:rPr/>
  </w:style>
  <w:style w:type="character" w:styleId="Numrotationdelignes">
    <w:name w:val="Numérotation de lignes"/>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semiHidden/>
    <w:pPr>
      <w:widowControl w:val="false"/>
      <w:spacing w:lineRule="auto" w:line="240"/>
      <w:jc w:val="center"/>
    </w:pPr>
    <w:rPr>
      <w:rFonts w:eastAsia="Times New Roman" w:cs="Arial"/>
      <w:b/>
      <w:caps/>
      <w:sz w:val="24"/>
      <w:szCs w:val="24"/>
    </w:rPr>
  </w:style>
  <w:style w:type="paragraph" w:styleId="Liste">
    <w:name w:val="List"/>
    <w:basedOn w:val="Corpsdetexte"/>
    <w:pPr/>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principal">
    <w:name w:val="Title"/>
    <w:basedOn w:val="Normal"/>
    <w:next w:val="Corpsdetexte"/>
    <w:qFormat/>
    <w:pPr>
      <w:pBdr>
        <w:top w:val="single" w:sz="6" w:space="1" w:color="000000"/>
        <w:left w:val="single" w:sz="6" w:space="1" w:color="000000"/>
        <w:bottom w:val="single" w:sz="6" w:space="1" w:color="000000"/>
        <w:right w:val="single" w:sz="6" w:space="1" w:color="000000"/>
      </w:pBdr>
      <w:spacing w:lineRule="auto" w:line="240"/>
      <w:jc w:val="center"/>
    </w:pPr>
    <w:rPr>
      <w:rFonts w:ascii="Garamond" w:hAnsi="Garamond" w:eastAsia="Times New Roman"/>
      <w:b/>
      <w:sz w:val="28"/>
    </w:rPr>
  </w:style>
  <w:style w:type="paragraph" w:styleId="Caption">
    <w:name w:val="caption"/>
    <w:basedOn w:val="Normal"/>
    <w:next w:val="Normal"/>
    <w:uiPriority w:val="35"/>
    <w:unhideWhenUsed/>
    <w:qFormat/>
    <w:pPr>
      <w:spacing w:lineRule="auto" w:line="240" w:before="0" w:after="200"/>
    </w:pPr>
    <w:rPr>
      <w:i/>
      <w:iCs/>
      <w:color w:val="1F497D" w:themeColor="text2"/>
      <w:sz w:val="18"/>
      <w:szCs w:val="18"/>
    </w:rPr>
  </w:style>
  <w:style w:type="paragraph" w:styleId="Soustitre">
    <w:name w:val="Subtitle"/>
    <w:basedOn w:val="Normal"/>
    <w:next w:val="Normal"/>
    <w:uiPriority w:val="11"/>
    <w:qFormat/>
    <w:pPr/>
    <w:rPr>
      <w:color w:val="595959" w:themeColor="text1" w:themeTint="a6"/>
      <w:spacing w:val="15"/>
      <w:sz w:val="28"/>
      <w:szCs w:val="28"/>
    </w:rPr>
  </w:style>
  <w:style w:type="paragraph" w:styleId="Quote">
    <w:name w:val="Quote"/>
    <w:basedOn w:val="Normal"/>
    <w:next w:val="Normal"/>
    <w:uiPriority w:val="29"/>
    <w:qFormat/>
    <w:pPr>
      <w:spacing w:before="160" w:after="0"/>
      <w:jc w:val="center"/>
    </w:pPr>
    <w:rPr>
      <w:i/>
      <w:iCs/>
      <w:color w:val="404040" w:themeColor="text1" w:themeTint="bf"/>
    </w:rPr>
  </w:style>
  <w:style w:type="paragraph" w:styleId="IntenseQuote">
    <w:name w:val="Intense Quote"/>
    <w:basedOn w:val="Normal"/>
    <w:next w:val="Normal"/>
    <w:uiPriority w:val="30"/>
    <w:qFormat/>
    <w:pPr>
      <w:pBdr>
        <w:top w:val="single" w:sz="4" w:space="10" w:color="0F4761"/>
        <w:bottom w:val="single" w:sz="4" w:space="10" w:color="0F4761"/>
      </w:pBdr>
      <w:spacing w:before="360" w:after="360"/>
      <w:ind w:left="864" w:right="864" w:hanging="0"/>
      <w:jc w:val="center"/>
    </w:pPr>
    <w:rPr>
      <w:i/>
      <w:iCs/>
      <w:color w:val="365F91" w:themeColor="accent1" w:themeShade="bf"/>
    </w:rPr>
  </w:style>
  <w:style w:type="paragraph" w:styleId="NoSpacing">
    <w:name w:val="No Spacing"/>
    <w:basedOn w:val="Normal"/>
    <w:uiPriority w:val="1"/>
    <w:qFormat/>
    <w:pPr>
      <w:spacing w:lineRule="auto" w:line="240"/>
    </w:pPr>
    <w:rPr/>
  </w:style>
  <w:style w:type="paragraph" w:styleId="Notedefin">
    <w:name w:val="Endnote Text"/>
    <w:basedOn w:val="Normal"/>
    <w:uiPriority w:val="99"/>
    <w:semiHidden/>
    <w:unhideWhenUsed/>
    <w:pPr>
      <w:spacing w:lineRule="auto" w:line="240"/>
    </w:pPr>
    <w:rPr/>
  </w:style>
  <w:style w:type="paragraph" w:styleId="Tableoffigures">
    <w:name w:val="table of figures"/>
    <w:basedOn w:val="Normal"/>
    <w:next w:val="Normal"/>
    <w:uiPriority w:val="99"/>
    <w:unhideWhenUsed/>
    <w:qFormat/>
    <w:pPr/>
    <w:rPr/>
  </w:style>
  <w:style w:type="paragraph" w:styleId="Entteetpieddepage" w:customStyle="1">
    <w:name w:val="En-tête et pied de page"/>
    <w:basedOn w:val="Normal"/>
    <w:qFormat/>
    <w:pPr/>
    <w:rPr/>
  </w:style>
  <w:style w:type="paragraph" w:styleId="Entte">
    <w:name w:val="Header"/>
    <w:basedOn w:val="Normal"/>
    <w:semiHidden/>
    <w:pPr>
      <w:tabs>
        <w:tab w:val="clear" w:pos="708"/>
        <w:tab w:val="center" w:pos="4536" w:leader="none"/>
        <w:tab w:val="right" w:pos="9072" w:leader="none"/>
      </w:tabs>
    </w:pPr>
    <w:rPr/>
  </w:style>
  <w:style w:type="paragraph" w:styleId="Pieddepage">
    <w:name w:val="Footer"/>
    <w:basedOn w:val="Normal"/>
    <w:uiPriority w:val="99"/>
    <w:pPr>
      <w:tabs>
        <w:tab w:val="clear" w:pos="708"/>
        <w:tab w:val="center" w:pos="4536" w:leader="none"/>
        <w:tab w:val="right" w:pos="9072" w:leader="none"/>
      </w:tabs>
    </w:pPr>
    <w:rPr/>
  </w:style>
  <w:style w:type="paragraph" w:styleId="Textepuce2" w:customStyle="1">
    <w:name w:val="texte puce2"/>
    <w:basedOn w:val="Normal"/>
    <w:qFormat/>
    <w:pPr>
      <w:numPr>
        <w:ilvl w:val="0"/>
        <w:numId w:val="1"/>
      </w:numPr>
    </w:pPr>
    <w:rPr/>
  </w:style>
  <w:style w:type="paragraph" w:styleId="Textedebulles1" w:customStyle="1">
    <w:name w:val="Texte de bulles1"/>
    <w:basedOn w:val="Normal"/>
    <w:semiHidden/>
    <w:qFormat/>
    <w:pPr/>
    <w:rPr>
      <w:rFonts w:ascii="Tahoma" w:hAnsi="Tahoma" w:cs="Tahoma"/>
      <w:sz w:val="16"/>
      <w:szCs w:val="16"/>
    </w:rPr>
  </w:style>
  <w:style w:type="paragraph" w:styleId="A" w:customStyle="1">
    <w:name w:val="a"/>
    <w:basedOn w:val="Normal"/>
    <w:qFormat/>
    <w:pPr>
      <w:spacing w:lineRule="auto" w:line="240"/>
      <w:jc w:val="both"/>
    </w:pPr>
    <w:rPr>
      <w:rFonts w:eastAsia="Times New Roman"/>
      <w:sz w:val="22"/>
    </w:rPr>
  </w:style>
  <w:style w:type="paragraph" w:styleId="U" w:customStyle="1">
    <w:name w:val="u"/>
    <w:basedOn w:val="Normal"/>
    <w:qFormat/>
    <w:pPr>
      <w:spacing w:lineRule="auto" w:line="240"/>
      <w:ind w:left="562" w:hanging="0"/>
      <w:jc w:val="both"/>
    </w:pPr>
    <w:rPr>
      <w:rFonts w:eastAsia="Times New Roman"/>
      <w:sz w:val="22"/>
    </w:rPr>
  </w:style>
  <w:style w:type="paragraph" w:styleId="V" w:customStyle="1">
    <w:name w:val="v"/>
    <w:basedOn w:val="U"/>
    <w:qFormat/>
    <w:pPr>
      <w:ind w:left="562" w:hanging="562"/>
    </w:pPr>
    <w:rPr/>
  </w:style>
  <w:style w:type="paragraph" w:styleId="TITF1" w:customStyle="1">
    <w:name w:val="TITF1"/>
    <w:basedOn w:val="Normal"/>
    <w:qFormat/>
    <w:pPr>
      <w:widowControl w:val="false"/>
      <w:spacing w:lineRule="auto" w:line="240" w:before="0" w:after="540"/>
      <w:jc w:val="both"/>
    </w:pPr>
    <w:rPr>
      <w:rFonts w:eastAsia="Times New Roman" w:cs="Arial"/>
      <w:b/>
      <w:caps/>
    </w:rPr>
  </w:style>
  <w:style w:type="paragraph" w:styleId="W" w:customStyle="1">
    <w:name w:val="w"/>
    <w:basedOn w:val="Normal"/>
    <w:qFormat/>
    <w:pPr>
      <w:spacing w:lineRule="auto" w:line="240"/>
      <w:jc w:val="both"/>
    </w:pPr>
    <w:rPr>
      <w:rFonts w:eastAsia="Times New Roman"/>
      <w:sz w:val="22"/>
      <w:szCs w:val="24"/>
    </w:rPr>
  </w:style>
  <w:style w:type="paragraph" w:styleId="TITF2" w:customStyle="1">
    <w:name w:val="TITF2"/>
    <w:basedOn w:val="Normal"/>
    <w:qFormat/>
    <w:pPr>
      <w:keepNext w:val="true"/>
      <w:spacing w:lineRule="auto" w:line="240" w:before="0" w:after="270"/>
      <w:ind w:left="562" w:hanging="562"/>
    </w:pPr>
    <w:rPr>
      <w:rFonts w:eastAsia="Times New Roman"/>
      <w:b/>
      <w:sz w:val="22"/>
    </w:rPr>
  </w:style>
  <w:style w:type="paragraph" w:styleId="B" w:customStyle="1">
    <w:name w:val="b"/>
    <w:basedOn w:val="Normal"/>
    <w:qFormat/>
    <w:pPr>
      <w:numPr>
        <w:ilvl w:val="0"/>
        <w:numId w:val="3"/>
      </w:numPr>
      <w:spacing w:lineRule="auto" w:line="240"/>
      <w:jc w:val="both"/>
    </w:pPr>
    <w:rPr>
      <w:rFonts w:eastAsia="Times New Roman"/>
      <w:sz w:val="22"/>
      <w:szCs w:val="24"/>
    </w:rPr>
  </w:style>
  <w:style w:type="paragraph" w:styleId="E" w:customStyle="1">
    <w:name w:val="e"/>
    <w:basedOn w:val="B"/>
    <w:qFormat/>
    <w:pPr/>
    <w:rPr>
      <w:lang w:val="en-GB"/>
    </w:rPr>
  </w:style>
  <w:style w:type="paragraph" w:styleId="Q" w:customStyle="1">
    <w:name w:val="q"/>
    <w:basedOn w:val="Normal"/>
    <w:qFormat/>
    <w:pPr>
      <w:numPr>
        <w:ilvl w:val="0"/>
        <w:numId w:val="4"/>
      </w:numPr>
      <w:spacing w:lineRule="auto" w:line="240"/>
      <w:jc w:val="both"/>
    </w:pPr>
    <w:rPr>
      <w:rFonts w:eastAsia="Times New Roman"/>
      <w:sz w:val="22"/>
      <w:szCs w:val="24"/>
    </w:rPr>
  </w:style>
  <w:style w:type="paragraph" w:styleId="TITF3" w:customStyle="1">
    <w:name w:val="TITF3"/>
    <w:basedOn w:val="Normal"/>
    <w:qFormat/>
    <w:pPr>
      <w:keepNext w:val="true"/>
      <w:spacing w:lineRule="auto" w:line="240" w:before="0" w:after="270"/>
      <w:ind w:left="562" w:hanging="562"/>
    </w:pPr>
    <w:rPr>
      <w:rFonts w:eastAsia="Times New Roman"/>
      <w:b/>
      <w:sz w:val="22"/>
    </w:rPr>
  </w:style>
  <w:style w:type="paragraph" w:styleId="Default" w:customStyle="1">
    <w:name w:val="Default"/>
    <w:qFormat/>
    <w:pPr>
      <w:widowControl/>
      <w:suppressAutoHyphens w:val="true"/>
      <w:bidi w:val="0"/>
      <w:spacing w:before="0" w:after="0"/>
      <w:jc w:val="left"/>
    </w:pPr>
    <w:rPr>
      <w:rFonts w:ascii="Arial" w:hAnsi="Arial" w:eastAsia="Times New Roman" w:cs="Arial"/>
      <w:color w:val="000000"/>
      <w:kern w:val="0"/>
      <w:sz w:val="24"/>
      <w:szCs w:val="24"/>
      <w:lang w:val="fr-FR" w:eastAsia="fr-FR" w:bidi="ar-SA"/>
    </w:rPr>
  </w:style>
  <w:style w:type="paragraph" w:styleId="NormalWeb">
    <w:name w:val="Normal (Web)"/>
    <w:basedOn w:val="Normal"/>
    <w:semiHidden/>
    <w:qFormat/>
    <w:pPr>
      <w:spacing w:before="120" w:after="120"/>
    </w:pPr>
    <w:rPr>
      <w:rFonts w:ascii="Arial Unicode MS" w:hAnsi="Arial Unicode MS" w:eastAsia="Arial Unicode MS" w:cs="Arial Unicode MS"/>
      <w:sz w:val="24"/>
      <w:szCs w:val="24"/>
    </w:rPr>
  </w:style>
  <w:style w:type="paragraph" w:styleId="Tabledesmatiresniveau3">
    <w:name w:val="TOC 3"/>
    <w:basedOn w:val="Normal"/>
    <w:next w:val="Normal"/>
    <w:uiPriority w:val="39"/>
    <w:semiHidden/>
    <w:qFormat/>
    <w:pPr>
      <w:numPr>
        <w:ilvl w:val="0"/>
        <w:numId w:val="5"/>
      </w:numPr>
    </w:pPr>
    <w:rPr/>
  </w:style>
  <w:style w:type="paragraph" w:styleId="BalloonText">
    <w:name w:val="Balloon Text"/>
    <w:basedOn w:val="Normal"/>
    <w:uiPriority w:val="99"/>
    <w:semiHidden/>
    <w:unhideWhenUsed/>
    <w:qFormat/>
    <w:pPr>
      <w:spacing w:lineRule="auto" w:line="240"/>
    </w:pPr>
    <w:rPr>
      <w:rFonts w:ascii="Tahoma" w:hAnsi="Tahoma" w:cs="Tahoma"/>
      <w:sz w:val="16"/>
      <w:szCs w:val="16"/>
    </w:rPr>
  </w:style>
  <w:style w:type="paragraph" w:styleId="Indexheading">
    <w:name w:val="index heading"/>
    <w:basedOn w:val="Titreprincipal"/>
    <w:qFormat/>
    <w:pPr/>
    <w:rPr/>
  </w:style>
  <w:style w:type="paragraph" w:styleId="Indexlexicaltitre">
    <w:name w:val="Index Heading"/>
    <w:basedOn w:val="Titre"/>
    <w:pPr/>
    <w:rPr/>
  </w:style>
  <w:style w:type="paragraph" w:styleId="Titredetabledesmatires">
    <w:name w:val="TOC Heading"/>
    <w:basedOn w:val="Titre1"/>
    <w:next w:val="Normal"/>
    <w:uiPriority w:val="39"/>
    <w:semiHidden/>
    <w:unhideWhenUsed/>
    <w:qFormat/>
    <w:pPr>
      <w:keepLines/>
      <w:spacing w:lineRule="auto" w:line="276" w:before="480" w:after="0"/>
      <w:outlineLvl w:val="9"/>
    </w:pPr>
    <w:rPr>
      <w:rFonts w:ascii="Cambria" w:hAnsi="Cambria" w:eastAsia="Arial" w:cs="Arial" w:asciiTheme="majorHAnsi" w:cstheme="majorBidi" w:eastAsiaTheme="majorEastAsia" w:hAnsiTheme="majorHAnsi"/>
      <w:caps w:val="false"/>
      <w:smallCaps w:val="false"/>
      <w:color w:val="365F91" w:themeColor="accent1" w:themeShade="bf"/>
      <w:sz w:val="28"/>
      <w:szCs w:val="28"/>
    </w:rPr>
  </w:style>
  <w:style w:type="paragraph" w:styleId="Tabledesmatiresniveau1">
    <w:name w:val="TOC 1"/>
    <w:basedOn w:val="Normal"/>
    <w:next w:val="Normal"/>
    <w:uiPriority w:val="39"/>
    <w:unhideWhenUsed/>
    <w:qFormat/>
    <w:pPr>
      <w:spacing w:before="0" w:after="100"/>
    </w:pPr>
    <w:rPr/>
  </w:style>
  <w:style w:type="paragraph" w:styleId="Tabledesmatiresniveau2">
    <w:name w:val="TOC 2"/>
    <w:basedOn w:val="Normal"/>
    <w:next w:val="Normal"/>
    <w:uiPriority w:val="39"/>
    <w:unhideWhenUsed/>
    <w:qFormat/>
    <w:pPr>
      <w:tabs>
        <w:tab w:val="clear" w:pos="708"/>
        <w:tab w:val="right" w:pos="9736" w:leader="dot"/>
      </w:tabs>
      <w:spacing w:lineRule="auto" w:line="276" w:before="0" w:after="100"/>
      <w:ind w:left="220" w:hanging="0"/>
    </w:pPr>
    <w:rPr>
      <w:rFonts w:ascii="Calibri" w:hAnsi="Calibri" w:eastAsia="Arial" w:cs="Arial" w:asciiTheme="minorHAnsi" w:cstheme="minorBidi" w:eastAsiaTheme="minorEastAsia" w:hAnsiTheme="minorHAnsi"/>
      <w:sz w:val="22"/>
      <w:szCs w:val="22"/>
    </w:rPr>
  </w:style>
  <w:style w:type="paragraph" w:styleId="Notedebasdepage">
    <w:name w:val="Footnote Text"/>
    <w:basedOn w:val="Normal"/>
    <w:uiPriority w:val="99"/>
    <w:semiHidden/>
    <w:unhideWhenUsed/>
    <w:qFormat/>
    <w:pPr>
      <w:spacing w:lineRule="auto" w:line="240" w:before="240" w:after="0"/>
      <w:jc w:val="both"/>
    </w:pPr>
    <w:rPr>
      <w:rFonts w:ascii="Times" w:hAnsi="Times" w:eastAsia="Times New Roman" w:cs="Times"/>
    </w:rPr>
  </w:style>
  <w:style w:type="paragraph" w:styleId="ListParagraph">
    <w:name w:val="List Paragraph"/>
    <w:basedOn w:val="Normal"/>
    <w:uiPriority w:val="34"/>
    <w:qFormat/>
    <w:pPr>
      <w:spacing w:before="0" w:after="0"/>
      <w:ind w:left="720" w:hanging="0"/>
      <w:contextualSpacing/>
    </w:pPr>
    <w:rPr/>
  </w:style>
  <w:style w:type="paragraph" w:styleId="Annotationtext">
    <w:name w:val="annotation text"/>
    <w:basedOn w:val="Normal"/>
    <w:uiPriority w:val="99"/>
    <w:unhideWhenUsed/>
    <w:qFormat/>
    <w:pPr>
      <w:spacing w:lineRule="auto" w:line="240"/>
    </w:pPr>
    <w:rPr/>
  </w:style>
  <w:style w:type="paragraph" w:styleId="Annotationsubject">
    <w:name w:val="annotation subject"/>
    <w:basedOn w:val="Annotationtext"/>
    <w:next w:val="Annotationtext"/>
    <w:uiPriority w:val="99"/>
    <w:semiHidden/>
    <w:unhideWhenUsed/>
    <w:qFormat/>
    <w:pPr/>
    <w:rPr>
      <w:b/>
      <w:bCs/>
    </w:rPr>
  </w:style>
  <w:style w:type="paragraph" w:styleId="NormalA" w:customStyle="1">
    <w:name w:val="Normal A"/>
    <w:basedOn w:val="Normal"/>
    <w:uiPriority w:val="99"/>
    <w:qFormat/>
    <w:pPr>
      <w:spacing w:lineRule="auto" w:line="240" w:before="240" w:after="0"/>
      <w:jc w:val="both"/>
    </w:pPr>
    <w:rPr>
      <w:rFonts w:ascii="Times New Roman" w:hAnsi="Times New Roman" w:eastAsia="Times New Roman"/>
      <w:sz w:val="22"/>
      <w:szCs w:val="22"/>
    </w:rPr>
  </w:style>
  <w:style w:type="paragraph" w:styleId="BodyText2">
    <w:name w:val="Body Text 2"/>
    <w:basedOn w:val="Normal"/>
    <w:uiPriority w:val="99"/>
    <w:semiHidden/>
    <w:unhideWhenUsed/>
    <w:qFormat/>
    <w:pPr>
      <w:spacing w:lineRule="auto" w:line="480" w:before="0" w:after="120"/>
    </w:pPr>
    <w:rPr/>
  </w:style>
  <w:style w:type="paragraph" w:styleId="Revision">
    <w:name w:val="Revision"/>
    <w:uiPriority w:val="99"/>
    <w:semiHidden/>
    <w:qFormat/>
    <w:pPr>
      <w:widowControl/>
      <w:suppressAutoHyphens w:val="true"/>
      <w:bidi w:val="0"/>
      <w:spacing w:before="0" w:after="0"/>
      <w:jc w:val="left"/>
    </w:pPr>
    <w:rPr>
      <w:rFonts w:ascii="Arial" w:hAnsi="Arial" w:eastAsia="Times" w:cs="Times New Roman"/>
      <w:color w:val="auto"/>
      <w:kern w:val="0"/>
      <w:sz w:val="20"/>
      <w:szCs w:val="20"/>
      <w:lang w:val="fr-FR" w:eastAsia="fr-FR" w:bidi="ar-SA"/>
    </w:rPr>
  </w:style>
  <w:style w:type="paragraph" w:styleId="H23" w:customStyle="1">
    <w:name w:val="_ H_2/3"/>
    <w:basedOn w:val="Default"/>
    <w:next w:val="Default"/>
    <w:uiPriority w:val="99"/>
    <w:qFormat/>
    <w:pPr/>
    <w:rPr>
      <w:rFonts w:ascii="Gill Sans MT" w:hAnsi="Gill Sans MT" w:cs="Times New Roman"/>
      <w:color w:val="auto"/>
    </w:rPr>
  </w:style>
  <w:style w:type="paragraph" w:styleId="Heading3contract" w:customStyle="1">
    <w:name w:val="Heading 3 contract"/>
    <w:basedOn w:val="Normal"/>
    <w:qFormat/>
    <w:pPr>
      <w:keepNext w:val="true"/>
      <w:spacing w:lineRule="auto" w:line="240" w:before="120" w:after="0"/>
      <w:jc w:val="both"/>
    </w:pPr>
    <w:rPr>
      <w:rFonts w:ascii="Calibri" w:hAnsi="Calibri" w:eastAsia="Times New Roman" w:asciiTheme="minorHAnsi" w:hAnsiTheme="minorHAnsi"/>
      <w:b/>
      <w:sz w:val="24"/>
      <w:szCs w:val="24"/>
    </w:rPr>
  </w:style>
  <w:style w:type="paragraph" w:styleId="Contenudecadre" w:customStyle="1">
    <w:name w:val="Contenu de cadre"/>
    <w:basedOn w:val="Normal"/>
    <w:qFormat/>
    <w:pPr/>
    <w:rPr/>
  </w:style>
  <w:style w:type="paragraph" w:styleId="Texteprformat" w:customStyle="1">
    <w:name w:val="Texte préformaté"/>
    <w:basedOn w:val="Normal"/>
    <w:qFormat/>
    <w:pPr/>
    <w:rPr>
      <w:rFonts w:ascii="Liberation Mono" w:hAnsi="Liberation Mono" w:eastAsia="Liberation Mono" w:cs="Liberation Mono"/>
    </w:rPr>
  </w:style>
  <w:style w:type="paragraph" w:styleId="Contenudetableau" w:customStyle="1">
    <w:name w:val="Contenu de tableau"/>
    <w:basedOn w:val="Normal"/>
    <w:qFormat/>
    <w:pPr>
      <w:widowControl w:val="false"/>
      <w:suppressLineNumbers/>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color w:val="404040"/>
        <w:sz w:val="22"/>
      </w:rPr>
      <w:tbl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shd w:val="clear" w:color="FFFFFF" w:fill="F2F2F2" w:themeFill="text1" w:themeFillTint="d"/>
      </w:tcPr>
    </w:tblStylePr>
    <w:tblStylePr w:type="band1Horz">
      <w:tblPr/>
      <w:tcPr>
        <w:shd w:val="clear" w:color="FFFFFF"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color w:val="404040"/>
        <w:sz w:val="22"/>
      </w:rPr>
      <w:tblPr/>
      <w:tcPr>
        <w:tcBorders>
          <w:top w:val="single" w:color="000000" w:themeColor="text1" w:sz="4" w:space="0"/>
          <w:bottom w:val="single" w:color="000000" w:themeColor="text1" w:sz="4" w:space="0"/>
        </w:tcBorders>
      </w:tc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CellMar>
        <w:left w:w="0" w:type="dxa"/>
        <w:right w:w="0" w:type="dxa"/>
      </w:tblCellMar>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Pr/>
    </w:tblStylePr>
    <w:tblStylePr w:type="band1Vert">
      <w:rPr>
        <w:color w:val="404040"/>
        <w:sz w:val="22"/>
      </w:rPr>
      <w:tblPr/>
      <w:tcPr>
        <w:shd w:val="clear" w:color="FFFFFF" w:fill="F2F2F2" w:themeFill="text1" w:themeFillTint="d"/>
      </w:tcPr>
    </w:tblStylePr>
    <w:tblStylePr w:type="band1Horz">
      <w:rPr>
        <w:color w:val="404040"/>
        <w:sz w:val="22"/>
      </w:rPr>
      <w:tblPr/>
      <w:tcPr>
        <w:shd w:val="clear" w:color="FFFFFF" w:fill="F2F2F2" w:themeFill="text1" w:themeFillTint="d"/>
      </w:tcPr>
    </w:tblStylePr>
  </w:style>
  <w:style w:type="table" w:styleId="Tableausimple4">
    <w:name w:val="Plain Table 4"/>
    <w:basedOn w:val="TableauNormal"/>
    <w:uiPriority w:val="99"/>
    <w:tblPr>
      <w:tblStyleRowBandSize w:val="1"/>
      <w:tblStyleColBandSize w:val="1"/>
      <w:tblCellMar>
        <w:left w:w="0" w:type="dxa"/>
        <w:right w:w="0" w:type="dxa"/>
      </w:tblCellMar>
    </w:tblPr>
    <w:tblStylePr w:type="firstRow">
      <w:rPr>
        <w:b/>
        <w:color w:val="404040"/>
      </w:rPr>
      <w:tbl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FFFFF" w:fill="F2F2F2" w:themeFill="text1" w:themeFillTint="d"/>
      </w:tcPr>
    </w:tblStylePr>
    <w:tblStylePr w:type="band1Horz">
      <w:rPr>
        <w:color w:val="404040"/>
        <w:sz w:val="22"/>
      </w:rPr>
      <w:tblPr/>
      <w:tcPr>
        <w:shd w:val="clear" w:color="FFFFFF" w:fill="F2F2F2" w:themeFill="text1" w:themeFillTint="d"/>
      </w:tcPr>
    </w:tblStylePr>
  </w:style>
  <w:style w:type="table" w:styleId="Tableausimple5">
    <w:name w:val="Plain Table 5"/>
    <w:basedOn w:val="TableauNormal"/>
    <w:uiPriority w:val="99"/>
    <w:tblPr>
      <w:tblStyleRowBandSize w:val="1"/>
      <w:tblStyleColBandSize w:val="1"/>
      <w:tblCellMar>
        <w:left w:w="0" w:type="dxa"/>
        <w:right w:w="0" w:type="dxa"/>
      </w:tblCellMar>
    </w:tblPr>
    <w:tblStylePr w:type="firstRow">
      <w:rPr>
        <w:i/>
        <w:color w:val="404040"/>
      </w:rPr>
      <w:tblPr/>
      <w:tcPr>
        <w:tcBorders>
          <w:left w:val="none" w:color="000000" w:sz="4" w:space="0"/>
          <w:bottom w:val="single" w:color="404040" w:sz="4" w:space="0"/>
          <w:right w:val="none" w:color="000000" w:sz="4" w:space="0"/>
        </w:tcBorders>
        <w:shd w:val="clear" w:color="FFFFFF" w:fill="auto"/>
      </w:tcPr>
    </w:tblStylePr>
    <w:tblStylePr w:type="lastRow">
      <w:rPr>
        <w:i/>
        <w:color w:val="404040"/>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color w:val="404040"/>
      </w:rPr>
      <w:tblPr/>
      <w:tcPr>
        <w:tcBorders>
          <w:right w:val="single" w:color="404040" w:sz="4" w:space="0"/>
        </w:tcBorders>
        <w:shd w:val="clear" w:color="FFFFFF" w:fill="auto"/>
      </w:tcPr>
    </w:tblStylePr>
    <w:tblStylePr w:type="lastCol">
      <w:rPr>
        <w:i/>
        <w:color w:val="404040"/>
      </w:rPr>
      <w:tblPr/>
      <w:tcPr>
        <w:tcBorders>
          <w:left w:val="single" w:color="404040" w:sz="4" w:space="0"/>
        </w:tcBorders>
        <w:shd w:val="clear" w:color="FFFFFF" w:fill="auto"/>
      </w:tcPr>
    </w:tblStylePr>
    <w:tblStylePr w:type="band1Vert">
      <w:rPr>
        <w:color w:val="404040"/>
        <w:sz w:val="22"/>
      </w:rPr>
      <w:tblPr/>
      <w:tcPr>
        <w:shd w:val="clear" w:color="FFFFFF" w:fill="F2F2F2" w:themeFill="text1" w:themeFillTint="d"/>
      </w:tcPr>
    </w:tblStylePr>
    <w:tblStylePr w:type="band1Horz">
      <w:rPr>
        <w:color w:val="404040"/>
        <w:sz w:val="22"/>
      </w:rPr>
      <w:tblPr/>
      <w:tcPr>
        <w:shd w:val="clear" w:color="FFFFFF"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right w:w="0" w:type="dxa"/>
      </w:tblCellMar>
    </w:tblPr>
    <w:tblStylePr w:type="firstRow">
      <w:rPr>
        <w:b/>
        <w:color w:val="404040"/>
      </w:rPr>
      <w:tblPr/>
      <w:tcPr>
        <w:tcBorders>
          <w:bottom w:val="single" w:color="000000" w:themeColor="tex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right w:w="0" w:type="dxa"/>
      </w:tblCellMar>
    </w:tblPr>
    <w:tblStylePr w:type="firstRow">
      <w:rPr>
        <w:b/>
        <w:color w:val="404040"/>
      </w:rPr>
      <w:tblPr/>
      <w:tcPr>
        <w:tcBorders>
          <w:bottom w:val="single" w:color="4F81BD" w:themeColor="accen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right w:w="0" w:type="dxa"/>
      </w:tblCellMar>
    </w:tblPr>
    <w:tblStylePr w:type="firstRow">
      <w:rPr>
        <w:b/>
        <w:color w:val="404040"/>
      </w:rPr>
      <w:tblPr/>
      <w:tcPr>
        <w:tcBorders>
          <w:bottom w:val="single" w:color="C0504D" w:themeColor="accent2"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right w:w="0" w:type="dxa"/>
      </w:tblCellMar>
    </w:tblPr>
    <w:tblStylePr w:type="firstRow">
      <w:rPr>
        <w:b/>
        <w:color w:val="404040"/>
      </w:rPr>
      <w:tblPr/>
      <w:tcPr>
        <w:tcBorders>
          <w:bottom w:val="single" w:color="9BBB59" w:themeColor="accent3"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right w:w="0" w:type="dxa"/>
      </w:tblCellMar>
    </w:tblPr>
    <w:tblStylePr w:type="firstRow">
      <w:rPr>
        <w:b/>
        <w:color w:val="404040"/>
      </w:rPr>
      <w:tblPr/>
      <w:tcPr>
        <w:tcBorders>
          <w:bottom w:val="single" w:color="8064A2" w:themeColor="accent4"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right w:w="0" w:type="dxa"/>
      </w:tblCellMar>
    </w:tblPr>
    <w:tblStylePr w:type="firstRow">
      <w:rPr>
        <w:b/>
        <w:color w:val="404040"/>
      </w:rPr>
      <w:tblPr/>
      <w:tcPr>
        <w:tcBorders>
          <w:bottom w:val="single" w:color="4BACC6" w:themeColor="accent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right w:w="0" w:type="dxa"/>
      </w:tblCellMar>
    </w:tblPr>
    <w:tblStylePr w:type="firstRow">
      <w:rPr>
        <w:b/>
        <w:color w:val="404040"/>
      </w:rPr>
      <w:tblPr/>
      <w:tcPr>
        <w:tcBorders>
          <w:bottom w:val="single" w:color="F79646" w:themeColor="accent6"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right w:w="0" w:type="dxa"/>
      </w:tblCellMar>
    </w:tblPr>
    <w:tblStylePr w:type="firstRow">
      <w:rPr>
        <w:b/>
        <w:color w:val="404040"/>
      </w:rPr>
      <w:tblPr/>
      <w:tcPr>
        <w:tcBorders>
          <w:top w:val="none" w:color="000000" w:sz="4" w:space="0"/>
          <w:left w:val="none" w:color="000000" w:sz="4" w:space="0"/>
          <w:bottom w:val="single" w:color="000000" w:themeColor="text1" w:sz="12" w:space="0"/>
          <w:right w:val="none" w:color="000000" w:sz="4" w:space="0"/>
        </w:tcBorders>
        <w:shd w:val="clear" w:color="FFFFFF" w:fill="auto"/>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right w:w="0" w:type="dxa"/>
      </w:tblCellMar>
    </w:tblPr>
    <w:tblStylePr w:type="firstRow">
      <w:rPr>
        <w:b/>
        <w:color w:val="404040"/>
      </w:rPr>
      <w:tblPr/>
      <w:tcPr>
        <w:tcBorders>
          <w:top w:val="none" w:color="000000" w:sz="4" w:space="0"/>
          <w:left w:val="none" w:color="000000" w:sz="4" w:space="0"/>
          <w:bottom w:val="single" w:color="4F81BD" w:themeColor="accent1" w:sz="12" w:space="0"/>
          <w:right w:val="none" w:color="000000" w:sz="4" w:space="0"/>
        </w:tcBorders>
        <w:shd w:val="clear" w:color="FFFFFF" w:fill="auto"/>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DAE5F1" w:themeFill="accent1" w:themeFillTint="34"/>
      </w:tcPr>
    </w:tblStylePr>
    <w:tblStylePr w:type="band1Horz">
      <w:rPr>
        <w:color w:val="404040"/>
        <w:sz w:val="22"/>
      </w:rPr>
      <w:tblPr/>
      <w:tcPr>
        <w:shd w:val="clear" w:color="FFFFFF"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right w:w="0" w:type="dxa"/>
      </w:tblCellMar>
    </w:tblPr>
    <w:tblStylePr w:type="firstRow">
      <w:rPr>
        <w:b/>
        <w:color w:val="404040"/>
      </w:rPr>
      <w:tblPr/>
      <w:tcPr>
        <w:tcBorders>
          <w:top w:val="none" w:color="000000" w:sz="4" w:space="0"/>
          <w:left w:val="none" w:color="000000" w:sz="4" w:space="0"/>
          <w:bottom w:val="single" w:color="C0504D" w:themeColor="accent2" w:sz="12" w:space="0"/>
          <w:right w:val="none" w:color="000000" w:sz="4" w:space="0"/>
        </w:tcBorders>
        <w:shd w:val="clear" w:color="FFFFFF" w:fill="auto"/>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right w:w="0" w:type="dxa"/>
      </w:tblCellMar>
    </w:tblPr>
    <w:tblStylePr w:type="firstRow">
      <w:rPr>
        <w:b/>
        <w:color w:val="404040"/>
      </w:rPr>
      <w:tblPr/>
      <w:tcPr>
        <w:tcBorders>
          <w:top w:val="none" w:color="000000" w:sz="4" w:space="0"/>
          <w:left w:val="none" w:color="000000" w:sz="4" w:space="0"/>
          <w:bottom w:val="single" w:color="9BBB59" w:themeColor="accent3" w:sz="12" w:space="0"/>
          <w:right w:val="none" w:color="000000" w:sz="4" w:space="0"/>
        </w:tcBorders>
        <w:shd w:val="clear" w:color="FFFFFF" w:fill="auto"/>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right w:w="0" w:type="dxa"/>
      </w:tblCellMar>
    </w:tblPr>
    <w:tblStylePr w:type="firstRow">
      <w:rPr>
        <w:b/>
        <w:color w:val="404040"/>
      </w:rPr>
      <w:tblPr/>
      <w:tcPr>
        <w:tcBorders>
          <w:top w:val="none" w:color="000000" w:sz="4" w:space="0"/>
          <w:left w:val="none" w:color="000000" w:sz="4" w:space="0"/>
          <w:bottom w:val="single" w:color="8064A2" w:themeColor="accent4" w:sz="12" w:space="0"/>
          <w:right w:val="none" w:color="000000" w:sz="4" w:space="0"/>
        </w:tcBorders>
        <w:shd w:val="clear" w:color="FFFFFF" w:fill="auto"/>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CellMar>
        <w:left w:w="0" w:type="dxa"/>
        <w:right w:w="0" w:type="dxa"/>
      </w:tblCellMar>
    </w:tblPr>
    <w:tblStylePr w:type="firstRow">
      <w:rPr>
        <w:b/>
        <w:color w:val="404040"/>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CellMar>
        <w:left w:w="0" w:type="dxa"/>
        <w:right w:w="0" w:type="dxa"/>
      </w:tblCellMar>
    </w:tblPr>
    <w:tblStylePr w:type="firstRow">
      <w:rPr>
        <w:b/>
        <w:color w:val="404040"/>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FFFFFF" w:fill="DAE5F1" w:themeFill="accent1" w:themeFillTint="34"/>
      </w:tcPr>
    </w:tblStylePr>
    <w:tblStylePr w:type="band1Horz">
      <w:rPr>
        <w:color w:val="404040"/>
        <w:sz w:val="22"/>
      </w:rPr>
      <w:tblPr/>
      <w:tcPr>
        <w:shd w:val="clear" w:color="FFFFFF"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CellMar>
        <w:left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CellMar>
        <w:left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right w:w="0" w:type="dxa"/>
      </w:tblCellMar>
    </w:tbl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Row">
      <w:rPr>
        <w:b/>
        <w:color w:val="404040"/>
      </w:rPr>
      <w:tblPr/>
      <w:tcPr>
        <w:tcBorders>
          <w:top w:val="single" w:color="000000" w:themeColor="tex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right w:w="0" w:type="dxa"/>
      </w:tblCellMar>
    </w:tblPr>
    <w:tblStylePr w:type="firstRow">
      <w:rPr>
        <w:b/>
        <w:color w:val="FFFFFF"/>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FFFFFF" w:fill="5D8AC2" w:themeFill="accent1" w:themeFillTint="ea"/>
      </w:tcPr>
    </w:tblStylePr>
    <w:tblStylePr w:type="lastRow">
      <w:rPr>
        <w:b/>
        <w:color w:val="404040"/>
      </w:rPr>
      <w:tblPr/>
      <w:tcPr>
        <w:tcBorders>
          <w:top w:val="single" w:color="4F81BD" w:themeColor="accen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DCE6F2" w:themeFill="accent1" w:themeFillTint="32"/>
      </w:tcPr>
    </w:tblStylePr>
    <w:tblStylePr w:type="band1Horz">
      <w:rPr>
        <w:color w:val="404040"/>
        <w:sz w:val="22"/>
      </w:rPr>
      <w:tblPr/>
      <w:tcPr>
        <w:shd w:val="clear" w:color="FFFFFF"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right w:w="0" w:type="dxa"/>
      </w:tblCellMar>
    </w:tblPr>
    <w:tblStylePr w:type="firstRow">
      <w:rPr>
        <w:b/>
        <w:color w:val="FFFFFF"/>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shd w:val="clear" w:color="FFFFFF" w:fill="D99695" w:themeFill="accent2" w:themeFillTint="97"/>
      </w:tcPr>
    </w:tblStylePr>
    <w:tblStylePr w:type="lastRow">
      <w:rPr>
        <w:b/>
        <w:color w:val="404040"/>
      </w:rPr>
      <w:tblPr/>
      <w:tcPr>
        <w:tcBorders>
          <w:top w:val="single" w:color="C0504D" w:themeColor="accent2"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F2DCDC" w:themeFill="accent2" w:themeFillTint="32"/>
      </w:tcPr>
    </w:tblStylePr>
    <w:tblStylePr w:type="band1Horz">
      <w:rPr>
        <w:color w:val="404040"/>
        <w:sz w:val="22"/>
      </w:rPr>
      <w:tblPr/>
      <w:tcPr>
        <w:shd w:val="clear" w:color="FFFFFF"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right w:w="0" w:type="dxa"/>
      </w:tblCellMar>
    </w:tblPr>
    <w:tblStylePr w:type="firstRow">
      <w:rPr>
        <w:b/>
        <w:color w:val="FFFFFF"/>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shd w:val="clear" w:color="FFFFFF" w:fill="9ABB59" w:themeFill="accent3" w:themeFillTint="fe"/>
      </w:tcPr>
    </w:tblStylePr>
    <w:tblStylePr w:type="lastRow">
      <w:rPr>
        <w:b/>
        <w:color w:val="404040"/>
      </w:rPr>
      <w:tblPr/>
      <w:tcPr>
        <w:tcBorders>
          <w:top w:val="single" w:color="9BBB59" w:themeColor="accent3"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EAF1DC" w:themeFill="accent3" w:themeFillTint="34"/>
      </w:tcPr>
    </w:tblStylePr>
    <w:tblStylePr w:type="band1Horz">
      <w:rPr>
        <w:color w:val="404040"/>
        <w:sz w:val="22"/>
      </w:rPr>
      <w:tblPr/>
      <w:tcPr>
        <w:shd w:val="clear" w:color="FFFFFF"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right w:w="0" w:type="dxa"/>
      </w:tblCellMar>
    </w:tblPr>
    <w:tblStylePr w:type="firstRow">
      <w:rPr>
        <w:b/>
        <w:color w:val="FFFFFF"/>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shd w:val="clear" w:color="FFFFFF" w:fill="B2A1C6" w:themeFill="accent4" w:themeFillTint="9a"/>
      </w:tcPr>
    </w:tblStylePr>
    <w:tblStylePr w:type="lastRow">
      <w:rPr>
        <w:b/>
        <w:color w:val="404040"/>
      </w:rPr>
      <w:tblPr/>
      <w:tcPr>
        <w:tcBorders>
          <w:top w:val="single" w:color="8064A2" w:themeColor="accent4"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E5DFEC" w:themeFill="accent4" w:themeFillTint="34"/>
      </w:tcPr>
    </w:tblStylePr>
    <w:tblStylePr w:type="band1Horz">
      <w:rPr>
        <w:color w:val="404040"/>
        <w:sz w:val="22"/>
      </w:rPr>
      <w:tblPr/>
      <w:tcPr>
        <w:shd w:val="clear" w:color="FFFFFF"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right w:w="0" w:type="dxa"/>
      </w:tblCellMar>
    </w:tblPr>
    <w:tblStylePr w:type="firstRow">
      <w:rPr>
        <w:b/>
        <w:color w:val="FFFFFF"/>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FFFFFF" w:fill="4BACC6" w:themeFill="accent5"/>
      </w:tcPr>
    </w:tblStylePr>
    <w:tblStylePr w:type="lastRow">
      <w:rPr>
        <w:b/>
        <w:color w:val="404040"/>
      </w:rPr>
      <w:tblPr/>
      <w:tcPr>
        <w:tcBorders>
          <w:top w:val="single" w:color="4BACC6" w:themeColor="accent5"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DAEEF3" w:themeFill="accent5" w:themeFillTint="34"/>
      </w:tcPr>
    </w:tblStylePr>
    <w:tblStylePr w:type="band1Horz">
      <w:rPr>
        <w:color w:val="404040"/>
        <w:sz w:val="22"/>
      </w:rPr>
      <w:tblPr/>
      <w:tcPr>
        <w:shd w:val="clear" w:color="FFFFFF"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right w:w="0" w:type="dxa"/>
      </w:tblCellMar>
    </w:tblPr>
    <w:tblStylePr w:type="firstRow">
      <w:rPr>
        <w:b/>
        <w:color w:val="FFFFFF"/>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FFFFF" w:fill="F79646" w:themeFill="accent6"/>
      </w:tcPr>
    </w:tblStylePr>
    <w:tblStylePr w:type="lastRow">
      <w:rPr>
        <w:b/>
        <w:color w:val="404040"/>
      </w:rPr>
      <w:tblPr/>
      <w:tcPr>
        <w:tcBorders>
          <w:top w:val="single" w:color="F79646" w:themeColor="accent6"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FFFFFF" w:fill="FDE9D8" w:themeFill="accent6" w:themeFillTint="34"/>
      </w:tcPr>
    </w:tblStylePr>
    <w:tblStylePr w:type="band1Horz">
      <w:rPr>
        <w:color w:val="404040"/>
        <w:sz w:val="22"/>
      </w:rPr>
      <w:tblPr/>
      <w:tcPr>
        <w:shd w:val="clear" w:color="FFFFFF"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right w:w="0" w:type="dxa"/>
      </w:tblCellMar>
    </w:tblPr>
    <w:tblStylePr w:type="firstRow">
      <w:rPr>
        <w:b/>
        <w:color w:val="FFFFFF"/>
        <w:sz w:val="22"/>
      </w:rPr>
      <w:tblPr/>
      <w:tcPr>
        <w:shd w:val="clear" w:color="FFFFFF" w:fill="000000" w:themeFill="text1"/>
      </w:tcPr>
    </w:tblStylePr>
    <w:tblStylePr w:type="lastRow">
      <w:rPr>
        <w:b/>
        <w:color w:val="FFFFFF"/>
        <w:sz w:val="22"/>
      </w:rPr>
      <w:tblPr/>
      <w:tcPr>
        <w:tcBorders>
          <w:top w:val="single" w:color="FFFFFF" w:themeColor="light1" w:sz="4" w:space="0"/>
        </w:tcBorders>
        <w:shd w:val="clear" w:color="FFFFFF" w:fill="000000" w:themeFill="text1"/>
      </w:tcPr>
    </w:tblStylePr>
    <w:tblStylePr w:type="firstCol">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right w:w="0" w:type="dxa"/>
      </w:tblCellMar>
    </w:tblPr>
    <w:tblStylePr w:type="firstRow">
      <w:rPr>
        <w:b/>
        <w:color w:val="FFFFFF"/>
        <w:sz w:val="22"/>
      </w:rPr>
      <w:tblPr/>
      <w:tcPr>
        <w:shd w:val="clear" w:color="FFFFFF" w:fill="4F81BD" w:themeFill="accent1"/>
      </w:tcPr>
    </w:tblStylePr>
    <w:tblStylePr w:type="lastRow">
      <w:rPr>
        <w:b/>
        <w:color w:val="FFFFFF"/>
        <w:sz w:val="22"/>
      </w:rPr>
      <w:tblPr/>
      <w:tcPr>
        <w:tcBorders>
          <w:top w:val="single" w:color="FFFFFF" w:themeColor="light1" w:sz="4" w:space="0"/>
        </w:tcBorders>
        <w:shd w:val="clear" w:color="FFFFFF" w:fill="4F81BD" w:themeFill="accent1"/>
      </w:tcPr>
    </w:tblStylePr>
    <w:tblStylePr w:type="firstCol">
      <w:rPr>
        <w:b/>
        <w:color w:val="FFFFFF"/>
        <w:sz w:val="22"/>
      </w:rPr>
      <w:tblPr/>
      <w:tcPr>
        <w:shd w:val="clear" w:color="FFFFFF" w:fill="4F81BD" w:themeFill="accent1"/>
      </w:tcPr>
    </w:tblStylePr>
    <w:tblStylePr w:type="lastCol">
      <w:rPr>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right w:w="0" w:type="dxa"/>
      </w:tblCellMar>
    </w:tblPr>
    <w:tblStylePr w:type="firstRow">
      <w:rPr>
        <w:b/>
        <w:color w:val="FFFFFF"/>
        <w:sz w:val="22"/>
      </w:rPr>
      <w:tblPr/>
      <w:tcPr>
        <w:shd w:val="clear" w:color="FFFFFF" w:fill="C0504D" w:themeFill="accent2"/>
      </w:tcPr>
    </w:tblStylePr>
    <w:tblStylePr w:type="lastRow">
      <w:rPr>
        <w:b/>
        <w:color w:val="FFFFFF"/>
        <w:sz w:val="22"/>
      </w:rPr>
      <w:tblPr/>
      <w:tcPr>
        <w:tcBorders>
          <w:top w:val="single" w:color="FFFFFF" w:themeColor="light1" w:sz="4" w:space="0"/>
        </w:tcBorders>
        <w:shd w:val="clear" w:color="FFFFFF" w:fill="C0504D" w:themeFill="accent2"/>
      </w:tcPr>
    </w:tblStylePr>
    <w:tblStylePr w:type="firstCol">
      <w:rPr>
        <w:b/>
        <w:color w:val="FFFFFF"/>
        <w:sz w:val="22"/>
      </w:rPr>
      <w:tblPr/>
      <w:tcPr>
        <w:shd w:val="clear" w:color="FFFFFF" w:fill="C0504D" w:themeFill="accent2"/>
      </w:tcPr>
    </w:tblStylePr>
    <w:tblStylePr w:type="lastCol">
      <w:rPr>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right w:w="0" w:type="dxa"/>
      </w:tblCellMar>
    </w:tblPr>
    <w:tblStylePr w:type="firstRow">
      <w:rPr>
        <w:b/>
        <w:color w:val="FFFFFF"/>
        <w:sz w:val="22"/>
      </w:rPr>
      <w:tblPr/>
      <w:tcPr>
        <w:shd w:val="clear" w:color="FFFFFF" w:fill="9BBB59" w:themeFill="accent3"/>
      </w:tcPr>
    </w:tblStylePr>
    <w:tblStylePr w:type="lastRow">
      <w:rPr>
        <w:b/>
        <w:color w:val="FFFFFF"/>
        <w:sz w:val="22"/>
      </w:rPr>
      <w:tblPr/>
      <w:tcPr>
        <w:tcBorders>
          <w:top w:val="single" w:color="FFFFFF" w:themeColor="light1" w:sz="4" w:space="0"/>
        </w:tcBorders>
        <w:shd w:val="clear" w:color="FFFFFF" w:fill="9BBB59" w:themeFill="accent3"/>
      </w:tcPr>
    </w:tblStylePr>
    <w:tblStylePr w:type="firstCol">
      <w:rPr>
        <w:b/>
        <w:color w:val="FFFFFF"/>
        <w:sz w:val="22"/>
      </w:rPr>
      <w:tblPr/>
      <w:tcPr>
        <w:shd w:val="clear" w:color="FFFFFF" w:fill="9BBB59" w:themeFill="accent3"/>
      </w:tcPr>
    </w:tblStylePr>
    <w:tblStylePr w:type="lastCol">
      <w:rPr>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right w:w="0" w:type="dxa"/>
      </w:tblCellMar>
    </w:tblPr>
    <w:tblStylePr w:type="firstRow">
      <w:rPr>
        <w:b/>
        <w:color w:val="FFFFFF"/>
        <w:sz w:val="22"/>
      </w:rPr>
      <w:tblPr/>
      <w:tcPr>
        <w:shd w:val="clear" w:color="FFFFFF" w:fill="8064A2" w:themeFill="accent4"/>
      </w:tcPr>
    </w:tblStylePr>
    <w:tblStylePr w:type="lastRow">
      <w:rPr>
        <w:b/>
        <w:color w:val="FFFFFF"/>
        <w:sz w:val="22"/>
      </w:rPr>
      <w:tblPr/>
      <w:tcPr>
        <w:tcBorders>
          <w:top w:val="single" w:color="FFFFFF" w:themeColor="light1" w:sz="4" w:space="0"/>
        </w:tcBorders>
        <w:shd w:val="clear" w:color="FFFFFF" w:fill="8064A2" w:themeFill="accent4"/>
      </w:tcPr>
    </w:tblStylePr>
    <w:tblStylePr w:type="firstCol">
      <w:rPr>
        <w:b/>
        <w:color w:val="FFFFFF"/>
        <w:sz w:val="22"/>
      </w:rPr>
      <w:tblPr/>
      <w:tcPr>
        <w:shd w:val="clear" w:color="FFFFFF" w:fill="8064A2" w:themeFill="accent4"/>
      </w:tcPr>
    </w:tblStylePr>
    <w:tblStylePr w:type="lastCol">
      <w:rPr>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right w:w="0" w:type="dxa"/>
      </w:tblCellMar>
    </w:tblPr>
    <w:tblStylePr w:type="firstRow">
      <w:rPr>
        <w:b/>
        <w:color w:val="FFFFFF"/>
        <w:sz w:val="22"/>
      </w:rPr>
      <w:tblPr/>
      <w:tcPr>
        <w:shd w:val="clear" w:color="FFFFFF" w:fill="4BACC6" w:themeFill="accent5"/>
      </w:tcPr>
    </w:tblStylePr>
    <w:tblStylePr w:type="lastRow">
      <w:rPr>
        <w:b/>
        <w:color w:val="FFFFFF"/>
        <w:sz w:val="22"/>
      </w:rPr>
      <w:tblPr/>
      <w:tcPr>
        <w:tcBorders>
          <w:top w:val="single" w:color="FFFFFF" w:themeColor="light1" w:sz="4" w:space="0"/>
        </w:tcBorders>
        <w:shd w:val="clear" w:color="FFFFFF" w:fill="4BACC6" w:themeFill="accent5"/>
      </w:tcPr>
    </w:tblStylePr>
    <w:tblStylePr w:type="firstCol">
      <w:rPr>
        <w:b/>
        <w:color w:val="FFFFFF"/>
        <w:sz w:val="22"/>
      </w:rPr>
      <w:tblPr/>
      <w:tcPr>
        <w:shd w:val="clear" w:color="FFFFFF" w:fill="4BACC6" w:themeFill="accent5"/>
      </w:tcPr>
    </w:tblStylePr>
    <w:tblStylePr w:type="lastCol">
      <w:rPr>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right w:w="0" w:type="dxa"/>
      </w:tblCellMar>
    </w:tblPr>
    <w:tblStylePr w:type="firstRow">
      <w:rPr>
        <w:b/>
        <w:color w:val="FFFFFF"/>
        <w:sz w:val="22"/>
      </w:rPr>
      <w:tblPr/>
      <w:tcPr>
        <w:shd w:val="clear" w:color="FFFFFF" w:fill="F79646" w:themeFill="accent6"/>
      </w:tcPr>
    </w:tblStylePr>
    <w:tblStylePr w:type="lastRow">
      <w:rPr>
        <w:b/>
        <w:color w:val="FFFFFF"/>
        <w:sz w:val="22"/>
      </w:rPr>
      <w:tblPr/>
      <w:tcPr>
        <w:tcBorders>
          <w:top w:val="single" w:color="FFFFFF" w:themeColor="light1" w:sz="4" w:space="0"/>
        </w:tcBorders>
        <w:shd w:val="clear" w:color="FFFFFF" w:fill="F79646" w:themeFill="accent6"/>
      </w:tcPr>
    </w:tblStylePr>
    <w:tblStylePr w:type="firstCol">
      <w:rPr>
        <w:b/>
        <w:color w:val="FFFFFF"/>
        <w:sz w:val="22"/>
      </w:rPr>
      <w:tblPr/>
      <w:tcPr>
        <w:shd w:val="clear" w:color="FFFFFF" w:fill="F79646" w:themeFill="accent6"/>
      </w:tcPr>
    </w:tblStylePr>
    <w:tblStylePr w:type="lastCol">
      <w:rPr>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right w:w="0" w:type="dxa"/>
      </w:tblCellMar>
    </w:tblPr>
    <w:tblStylePr w:type="firstRow">
      <w:rPr>
        <w:b/>
        <w:color w:val="7F7F7F" w:themeColor="text1" w:themeTint="80" w:themeShade="95"/>
      </w:rPr>
      <w:tblPr/>
      <w:tcPr>
        <w:tcBorders>
          <w:bottom w:val="single" w:color="000000" w:themeColor="text1" w:sz="12" w:space="0"/>
        </w:tcBorders>
      </w:tcPr>
    </w:tblStylePr>
    <w:tblStylePr w:type="lastRow">
      <w:rPr>
        <w:b/>
        <w:color w:val="7F7F7F" w:themeColor="text1" w:themeTint="80" w:themeShade="95"/>
      </w:rPr>
      <w:tblPr/>
    </w:tblStylePr>
    <w:tblStylePr w:type="firstCol">
      <w:rPr>
        <w:b/>
        <w:color w:val="7F7F7F" w:themeColor="text1" w:themeTint="80" w:themeShade="95"/>
      </w:rPr>
      <w:tblPr/>
    </w:tblStylePr>
    <w:tblStylePr w:type="lastCol">
      <w:rPr>
        <w:b/>
        <w:color w:val="7F7F7F" w:themeColor="text1" w:themeTint="80" w:themeShade="95"/>
      </w:rPr>
      <w:tbl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right w:w="0" w:type="dxa"/>
      </w:tblCellMar>
    </w:tblPr>
    <w:tblStylePr w:type="firstRow">
      <w:rPr>
        <w:b/>
        <w:color w:val="A6BFDD" w:themeColor="accent1" w:themeTint="80" w:themeShade="95"/>
      </w:rPr>
      <w:tblPr/>
      <w:tcPr>
        <w:tcBorders>
          <w:bottom w:val="single" w:color="4F81BD" w:themeColor="accent1" w:sz="12" w:space="0"/>
        </w:tcBorders>
      </w:tcPr>
    </w:tblStylePr>
    <w:tblStylePr w:type="lastRow">
      <w:rPr>
        <w:b/>
        <w:color w:val="A6BFDD" w:themeColor="accent1" w:themeTint="80" w:themeShade="95"/>
      </w:rPr>
      <w:tblPr/>
    </w:tblStylePr>
    <w:tblStylePr w:type="firstCol">
      <w:rPr>
        <w:b/>
        <w:color w:val="A6BFDD" w:themeColor="accent1" w:themeTint="80" w:themeShade="95"/>
      </w:rPr>
      <w:tblPr/>
    </w:tblStylePr>
    <w:tblStylePr w:type="lastCol">
      <w:rPr>
        <w:b/>
        <w:color w:val="A6BFDD" w:themeColor="accent1" w:themeTint="80" w:themeShade="95"/>
      </w:rPr>
      <w:tbl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right w:w="0" w:type="dxa"/>
      </w:tblCellMar>
    </w:tblPr>
    <w:tblStylePr w:type="firstRow">
      <w:rPr>
        <w:b/>
        <w:color w:val="D99695" w:themeColor="accent2" w:themeTint="97" w:themeShade="95"/>
      </w:rPr>
      <w:tblPr/>
      <w:tcPr>
        <w:tcBorders>
          <w:bottom w:val="single" w:color="C0504D" w:themeColor="accent2" w:sz="12" w:space="0"/>
        </w:tcBorders>
      </w:tcPr>
    </w:tblStylePr>
    <w:tblStylePr w:type="lastRow">
      <w:rPr>
        <w:b/>
        <w:color w:val="D99695" w:themeColor="accent2" w:themeTint="97" w:themeShade="95"/>
      </w:rPr>
      <w:tbl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right w:w="0" w:type="dxa"/>
      </w:tblCellMar>
    </w:tblPr>
    <w:tblStylePr w:type="firstRow">
      <w:rPr>
        <w:b/>
        <w:color w:val="9ABB59" w:themeColor="accent3" w:themeTint="fe" w:themeShade="95"/>
      </w:rPr>
      <w:tblPr/>
      <w:tcPr>
        <w:tcBorders>
          <w:bottom w:val="single" w:color="9BBB59" w:themeColor="accent3" w:sz="12" w:space="0"/>
        </w:tcBorders>
      </w:tcPr>
    </w:tblStylePr>
    <w:tblStylePr w:type="lastRow">
      <w:rPr>
        <w:b/>
        <w:color w:val="9ABB59" w:themeColor="accent3" w:themeTint="fe" w:themeShade="95"/>
      </w:rPr>
      <w:tblPr/>
    </w:tblStylePr>
    <w:tblStylePr w:type="firstCol">
      <w:rPr>
        <w:b/>
        <w:color w:val="9ABB59" w:themeColor="accent3" w:themeTint="fe" w:themeShade="95"/>
      </w:rPr>
      <w:tblPr/>
    </w:tblStylePr>
    <w:tblStylePr w:type="lastCol">
      <w:rPr>
        <w:b/>
        <w:color w:val="9ABB59" w:themeColor="accent3" w:themeTint="fe" w:themeShade="95"/>
      </w:rPr>
      <w:tbl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right w:w="0" w:type="dxa"/>
      </w:tblCellMar>
    </w:tblPr>
    <w:tblStylePr w:type="firstRow">
      <w:rPr>
        <w:b/>
        <w:color w:val="B2A1C6" w:themeColor="accent4" w:themeTint="9a" w:themeShade="95"/>
      </w:rPr>
      <w:tblPr/>
      <w:tcPr>
        <w:tcBorders>
          <w:bottom w:val="single" w:color="8064A2" w:themeColor="accent4" w:sz="12" w:space="0"/>
        </w:tcBorders>
      </w:tcPr>
    </w:tblStylePr>
    <w:tblStylePr w:type="lastRow">
      <w:rPr>
        <w:b/>
        <w:color w:val="B2A1C6" w:themeColor="accent4" w:themeTint="9a" w:themeShade="95"/>
      </w:rPr>
      <w:tbl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right w:w="0" w:type="dxa"/>
      </w:tblCellMar>
    </w:tblPr>
    <w:tblStylePr w:type="firstRow">
      <w:rPr>
        <w:b/>
        <w:color w:val="266779" w:themeColor="accent5" w:themeShade="95"/>
      </w:rPr>
      <w:tblPr/>
      <w:tcPr>
        <w:tcBorders>
          <w:bottom w:val="single" w:color="4BACC6" w:themeColor="accent5"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right w:w="0" w:type="dxa"/>
      </w:tblCellMar>
    </w:tblPr>
    <w:tblStylePr w:type="firstRow">
      <w:rPr>
        <w:b/>
        <w:color w:val="266779" w:themeColor="accent5" w:themeShade="95"/>
      </w:rPr>
      <w:tblPr/>
      <w:tcPr>
        <w:tcBorders>
          <w:bottom w:val="single" w:color="F79646" w:themeColor="accent6"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FFFFFF" w:fill="FDE9D8" w:themeFill="accent6" w:themeFillTint="34"/>
      </w:tcPr>
    </w:tblStylePr>
    <w:tblStylePr w:type="band1Horz">
      <w:rPr>
        <w:color w:val="266779" w:themeColor="accent5" w:themeShade="95"/>
        <w:sz w:val="22"/>
      </w:rPr>
      <w:tblPr/>
      <w:tcPr>
        <w:shd w:val="clear" w:color="FFFFFF" w:fill="FDE9D8" w:themeFill="accent6" w:themeFillTint="34"/>
      </w:tcPr>
    </w:tblStylePr>
    <w:tblStylePr w:type="band2Horz">
      <w:rPr>
        <w:color w:val="266779"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right w:w="0" w:type="dxa"/>
      </w:tblCellMar>
    </w:tblPr>
    <w:tblStylePr w:type="firstRow">
      <w:rPr>
        <w:b/>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FFFFFF" w:fill="FFFFFF" w:themeFill="light1"/>
      </w:tcPr>
    </w:tblStylePr>
    <w:tblStylePr w:type="lastRow">
      <w:rPr>
        <w:b/>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FFFFFF" w:fill="auto"/>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FFFFFF" w:fill="auto"/>
      </w:tcPr>
    </w:tblStylePr>
    <w:tblStylePr w:type="band1Vert">
      <w:tblPr/>
      <w:tcPr>
        <w:shd w:val="clear" w:color="FFFFFF" w:fill="F2F2F2" w:themeFill="text1" w:themeFillTint="d"/>
      </w:tcPr>
    </w:tblStylePr>
    <w:tblStylePr w:type="band1Horz">
      <w:rPr>
        <w:color w:val="7F7F7F" w:themeColor="text1" w:themeTint="80" w:themeShade="95"/>
        <w:sz w:val="22"/>
      </w:rPr>
      <w:tblPr/>
      <w:tcPr>
        <w:shd w:val="clear" w:color="FFFFFF" w:fill="F2F2F2" w:themeFill="text1" w:themeFillTint="d"/>
      </w:tcPr>
    </w:tblStylePr>
    <w:tblStylePr w:type="band2Horz">
      <w:rPr>
        <w:color w:val="7F7F7F"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right w:w="0" w:type="dxa"/>
      </w:tblCellMar>
    </w:tblPr>
    <w:tblStylePr w:type="firstRow">
      <w:rPr>
        <w:b/>
        <w:color w:val="A6BFDD" w:themeColor="accent1" w:themeTint="80" w:themeShade="95"/>
        <w:sz w:val="22"/>
      </w:rPr>
      <w:tblPr/>
      <w:tcPr>
        <w:tcBorders>
          <w:top w:val="none" w:color="auto" w:sz="0" w:space="0"/>
          <w:left w:val="none" w:color="auto" w:sz="0" w:space="0"/>
          <w:bottom w:val="single" w:color="4F81BD" w:themeColor="accent1" w:sz="4" w:space="0"/>
          <w:right w:val="none" w:color="auto" w:sz="0" w:space="0"/>
        </w:tcBorders>
        <w:shd w:val="clear" w:color="FFFFFF" w:fill="FFFFFF" w:themeFill="light1"/>
      </w:tcPr>
    </w:tblStylePr>
    <w:tblStylePr w:type="lastRow">
      <w:rPr>
        <w:b/>
        <w:color w:val="A6BFDD" w:themeColor="accent1" w:themeTint="80" w:themeShade="95"/>
        <w:sz w:val="22"/>
      </w:rPr>
      <w:tblPr/>
      <w:tcPr>
        <w:tcBorders>
          <w:top w:val="single" w:color="4F81BD"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A6BFDD" w:themeColor="accent1" w:themeTint="80" w:themeShade="95"/>
        <w:sz w:val="22"/>
      </w:rPr>
      <w:tblPr/>
      <w:tcPr>
        <w:tcBorders>
          <w:top w:val="none" w:color="auto" w:sz="0" w:space="0"/>
          <w:left w:val="none" w:color="auto" w:sz="0" w:space="0"/>
          <w:bottom w:val="none" w:color="auto" w:sz="0" w:space="0"/>
          <w:right w:val="single" w:color="4F81BD" w:themeColor="accent1" w:sz="4" w:space="0"/>
        </w:tcBorders>
        <w:shd w:val="clear" w:color="FFFFFF" w:fill="auto"/>
      </w:tcPr>
    </w:tblStylePr>
    <w:tblStylePr w:type="lastCol">
      <w:rPr>
        <w:i/>
        <w:color w:val="A6BFDD" w:themeColor="accent1" w:themeTint="80" w:themeShade="95"/>
        <w:sz w:val="22"/>
      </w:rPr>
      <w:tblPr/>
      <w:tcPr>
        <w:tcBorders>
          <w:top w:val="none" w:color="auto" w:sz="0" w:space="0"/>
          <w:left w:val="single" w:color="4F81BD" w:themeColor="accent1" w:sz="4" w:space="0"/>
          <w:bottom w:val="none" w:color="auto" w:sz="0" w:space="0"/>
          <w:right w:val="none" w:color="auto" w:sz="0" w:space="0"/>
        </w:tcBorders>
        <w:shd w:val="clear" w:color="FFFFFF" w:fill="auto"/>
      </w:tc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right w:w="0" w:type="dxa"/>
      </w:tblCellMar>
    </w:tblPr>
    <w:tblStylePr w:type="firstRow">
      <w:rPr>
        <w:b/>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FFFFFF" w:fill="FFFFFF" w:themeFill="light1"/>
      </w:tcPr>
    </w:tblStylePr>
    <w:tblStylePr w:type="lastRow">
      <w:rPr>
        <w:b/>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FFFFFF" w:fill="auto"/>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FFFFFF" w:fill="auto"/>
      </w:tc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right w:w="0" w:type="dxa"/>
      </w:tblCellMar>
    </w:tblPr>
    <w:tblStylePr w:type="firstRow">
      <w:rPr>
        <w:b/>
        <w:color w:val="9ABB59" w:themeColor="accent3" w:themeTint="fe" w:themeShade="95"/>
        <w:sz w:val="22"/>
      </w:rPr>
      <w:tblPr/>
      <w:tcPr>
        <w:tcBorders>
          <w:top w:val="none" w:color="auto" w:sz="0" w:space="0"/>
          <w:left w:val="none" w:color="auto" w:sz="0" w:space="0"/>
          <w:bottom w:val="single" w:color="9BBB59" w:themeColor="accent3" w:sz="4" w:space="0"/>
          <w:right w:val="none" w:color="auto" w:sz="0" w:space="0"/>
        </w:tcBorders>
        <w:shd w:val="clear" w:color="FFFFFF" w:fill="FFFFFF" w:themeFill="light1"/>
      </w:tcPr>
    </w:tblStylePr>
    <w:tblStylePr w:type="lastRow">
      <w:rPr>
        <w:b/>
        <w:color w:val="9ABB59" w:themeColor="accent3" w:themeTint="fe" w:themeShade="95"/>
        <w:sz w:val="22"/>
      </w:rPr>
      <w:tblPr/>
      <w:tcPr>
        <w:tcBorders>
          <w:top w:val="single" w:color="9BBB59"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9ABB59" w:themeColor="accent3" w:themeTint="fe" w:themeShade="95"/>
        <w:sz w:val="22"/>
      </w:rPr>
      <w:tblPr/>
      <w:tcPr>
        <w:tcBorders>
          <w:top w:val="none" w:color="auto" w:sz="0" w:space="0"/>
          <w:left w:val="none" w:color="auto" w:sz="0" w:space="0"/>
          <w:bottom w:val="none" w:color="auto" w:sz="0" w:space="0"/>
          <w:right w:val="single" w:color="9BBB59" w:themeColor="accent3" w:sz="4" w:space="0"/>
        </w:tcBorders>
        <w:shd w:val="clear" w:color="FFFFFF" w:fill="auto"/>
      </w:tcPr>
    </w:tblStylePr>
    <w:tblStylePr w:type="lastCol">
      <w:rPr>
        <w:i/>
        <w:color w:val="9ABB59" w:themeColor="accent3" w:themeTint="fe" w:themeShade="95"/>
        <w:sz w:val="22"/>
      </w:rPr>
      <w:tblPr/>
      <w:tcPr>
        <w:tcBorders>
          <w:top w:val="none" w:color="auto" w:sz="0" w:space="0"/>
          <w:left w:val="single" w:color="9BBB59" w:themeColor="accent3" w:sz="4" w:space="0"/>
          <w:bottom w:val="none" w:color="auto" w:sz="0" w:space="0"/>
          <w:right w:val="none" w:color="auto" w:sz="0" w:space="0"/>
        </w:tcBorders>
        <w:shd w:val="clear" w:color="FFFFFF" w:fill="auto"/>
      </w:tc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right w:w="0" w:type="dxa"/>
      </w:tblCellMar>
    </w:tblPr>
    <w:tblStylePr w:type="firstRow">
      <w:rPr>
        <w:b/>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FFFFFF" w:fill="FFFFFF" w:themeFill="light1"/>
      </w:tcPr>
    </w:tblStylePr>
    <w:tblStylePr w:type="lastRow">
      <w:rPr>
        <w:b/>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FFFFFF" w:fill="auto"/>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FFFFFF" w:fill="auto"/>
      </w:tc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right w:w="0" w:type="dxa"/>
      </w:tblCellMar>
    </w:tblPr>
    <w:tblStylePr w:type="firstRow">
      <w:rPr>
        <w:b/>
        <w:color w:val="266779" w:themeColor="accent5" w:themeShade="95"/>
        <w:sz w:val="22"/>
      </w:rPr>
      <w:tblPr/>
      <w:tcPr>
        <w:tcBorders>
          <w:top w:val="none" w:color="auto" w:sz="0" w:space="0"/>
          <w:left w:val="none" w:color="auto" w:sz="0" w:space="0"/>
          <w:bottom w:val="single" w:color="4BACC6" w:themeColor="accent5" w:sz="4" w:space="0"/>
          <w:right w:val="none" w:color="auto" w:sz="0" w:space="0"/>
        </w:tcBorders>
        <w:shd w:val="clear" w:color="FFFFFF" w:fill="FFFFFF" w:themeFill="light1"/>
      </w:tcPr>
    </w:tblStylePr>
    <w:tblStylePr w:type="lastRow">
      <w:rPr>
        <w:b/>
        <w:color w:val="266779" w:themeColor="accent5" w:themeShade="95"/>
        <w:sz w:val="22"/>
      </w:rPr>
      <w:tblPr/>
      <w:tcPr>
        <w:tcBorders>
          <w:top w:val="single" w:color="4BACC6"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266779" w:themeColor="accent5" w:themeShade="95"/>
        <w:sz w:val="22"/>
      </w:rPr>
      <w:tblPr/>
      <w:tcPr>
        <w:tcBorders>
          <w:top w:val="none" w:color="auto" w:sz="0" w:space="0"/>
          <w:left w:val="none" w:color="auto" w:sz="0" w:space="0"/>
          <w:bottom w:val="none" w:color="auto" w:sz="0" w:space="0"/>
          <w:right w:val="single" w:color="4BACC6" w:themeColor="accent5" w:sz="4" w:space="0"/>
        </w:tcBorders>
        <w:shd w:val="clear" w:color="FFFFFF" w:fill="auto"/>
      </w:tcPr>
    </w:tblStylePr>
    <w:tblStylePr w:type="lastCol">
      <w:rPr>
        <w:i/>
        <w:color w:val="266779" w:themeColor="accent5" w:themeShade="95"/>
        <w:sz w:val="22"/>
      </w:rPr>
      <w:tblPr/>
      <w:tcPr>
        <w:tcBorders>
          <w:top w:val="none" w:color="auto" w:sz="0" w:space="0"/>
          <w:left w:val="single" w:color="4BACC6" w:themeColor="accent5" w:sz="4" w:space="0"/>
          <w:bottom w:val="none" w:color="auto" w:sz="0" w:space="0"/>
          <w:right w:val="none" w:color="auto" w:sz="0" w:space="0"/>
        </w:tcBorders>
        <w:shd w:val="clear" w:color="FFFFFF" w:fill="auto"/>
      </w:tc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right w:w="0" w:type="dxa"/>
      </w:tblCellMar>
    </w:tblPr>
    <w:tblStylePr w:type="firstRow">
      <w:rPr>
        <w:b/>
        <w:color w:val="B15407" w:themeColor="accent6" w:themeShade="95"/>
        <w:sz w:val="22"/>
      </w:rPr>
      <w:tblPr/>
      <w:tcPr>
        <w:tcBorders>
          <w:top w:val="none" w:color="auto" w:sz="0" w:space="0"/>
          <w:left w:val="none" w:color="auto" w:sz="0" w:space="0"/>
          <w:bottom w:val="single" w:color="F79646" w:themeColor="accent6" w:sz="4" w:space="0"/>
          <w:right w:val="none" w:color="auto" w:sz="0" w:space="0"/>
        </w:tcBorders>
        <w:shd w:val="clear" w:color="FFFFFF" w:fill="FFFFFF" w:themeFill="light1"/>
      </w:tcPr>
    </w:tblStylePr>
    <w:tblStylePr w:type="lastRow">
      <w:rPr>
        <w:b/>
        <w:color w:val="B15407" w:themeColor="accent6" w:themeShade="95"/>
        <w:sz w:val="22"/>
      </w:rPr>
      <w:tblPr/>
      <w:tcPr>
        <w:tcBorders>
          <w:top w:val="single" w:color="F79646"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B15407" w:themeColor="accent6" w:themeShade="95"/>
        <w:sz w:val="22"/>
      </w:rPr>
      <w:tblPr/>
      <w:tcPr>
        <w:tcBorders>
          <w:top w:val="none" w:color="auto" w:sz="0" w:space="0"/>
          <w:left w:val="none" w:color="auto" w:sz="0" w:space="0"/>
          <w:bottom w:val="none" w:color="auto" w:sz="0" w:space="0"/>
          <w:right w:val="single" w:color="F79646" w:themeColor="accent6" w:sz="4" w:space="0"/>
        </w:tcBorders>
        <w:shd w:val="clear" w:color="FFFFFF" w:fill="auto"/>
      </w:tcPr>
    </w:tblStylePr>
    <w:tblStylePr w:type="lastCol">
      <w:rPr>
        <w:i/>
        <w:color w:val="B15407" w:themeColor="accent6" w:themeShade="95"/>
        <w:sz w:val="22"/>
      </w:rPr>
      <w:tblPr/>
      <w:tcPr>
        <w:tcBorders>
          <w:top w:val="none" w:color="auto" w:sz="0" w:space="0"/>
          <w:left w:val="single" w:color="F79646" w:themeColor="accent6" w:sz="4" w:space="0"/>
          <w:bottom w:val="none" w:color="auto" w:sz="0" w:space="0"/>
          <w:right w:val="none" w:color="auto" w:sz="0" w:space="0"/>
        </w:tcBorders>
        <w:shd w:val="clear" w:color="FFFFFF" w:fill="auto"/>
      </w:tcPr>
    </w:tblStylePr>
    <w:tblStylePr w:type="band1Vert">
      <w:tblPr/>
      <w:tcPr>
        <w:shd w:val="clear" w:color="FFFFFF" w:fill="FDE9D8" w:themeFill="accent6" w:themeFillTint="34"/>
      </w:tcPr>
    </w:tblStylePr>
    <w:tblStylePr w:type="band1Horz">
      <w:rPr>
        <w:color w:val="B15407" w:themeColor="accent6" w:themeShade="95"/>
        <w:sz w:val="22"/>
      </w:rPr>
      <w:tblPr/>
      <w:tcPr>
        <w:shd w:val="clear" w:color="FFFFFF" w:fill="FDE9D8" w:themeFill="accent6" w:themeFillTint="34"/>
      </w:tcPr>
    </w:tblStylePr>
    <w:tblStylePr w:type="band2Horz">
      <w:rPr>
        <w:color w:val="B15407" w:themeColor="accent6" w:themeShade="95"/>
        <w:sz w:val="22"/>
      </w:rPr>
      <w:tblPr/>
    </w:tblStylePr>
  </w:style>
  <w:style w:type="table" w:styleId="TableauListe1Clair">
    <w:name w:val="List Table 1 Light"/>
    <w:basedOn w:val="TableauNormal"/>
    <w:uiPriority w:val="99"/>
    <w:tblPr>
      <w:tblStyleRowBandSize w:val="1"/>
      <w:tblStyleColBandSize w:val="1"/>
      <w:tblCellMar>
        <w:left w:w="0" w:type="dxa"/>
        <w:right w:w="0" w:type="dxa"/>
      </w:tblCellMar>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CellMar>
        <w:left w:w="0" w:type="dxa"/>
        <w:right w:w="0" w:type="dxa"/>
      </w:tblCellMar>
    </w:tblPr>
    <w:tblStylePr w:type="firstRow">
      <w:rPr>
        <w:b/>
        <w:color w:val="404040"/>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CellMar>
        <w:left w:w="0" w:type="dxa"/>
        <w:right w:w="0" w:type="dxa"/>
      </w:tblCellMar>
    </w:tblPr>
    <w:tblStylePr w:type="firstRow">
      <w:rPr>
        <w:b/>
        <w:color w:val="404040"/>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CellMar>
        <w:left w:w="0" w:type="dxa"/>
        <w:right w:w="0" w:type="dxa"/>
      </w:tblCellMar>
    </w:tblPr>
    <w:tblStylePr w:type="firstRow">
      <w:rPr>
        <w:b/>
        <w:color w:val="404040"/>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CellMar>
        <w:left w:w="0" w:type="dxa"/>
        <w:right w:w="0" w:type="dxa"/>
      </w:tblCellMar>
    </w:tblPr>
    <w:tblStylePr w:type="firstRow">
      <w:rPr>
        <w:b/>
        <w:color w:val="404040"/>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CellMar>
        <w:left w:w="0" w:type="dxa"/>
        <w:right w:w="0" w:type="dxa"/>
      </w:tblCellMar>
    </w:tblPr>
    <w:tblStylePr w:type="firstRow">
      <w:rPr>
        <w:b/>
        <w:color w:val="404040"/>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CellMar>
        <w:left w:w="0" w:type="dxa"/>
        <w:right w:w="0" w:type="dxa"/>
      </w:tblCellMar>
    </w:tblPr>
    <w:tblStylePr w:type="firstRow">
      <w:rPr>
        <w:b/>
        <w:color w:val="404040"/>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right w:w="0" w:type="dxa"/>
      </w:tblCellMar>
    </w:tblPr>
    <w:tblStylePr w:type="fir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right w:w="0" w:type="dxa"/>
      </w:tblCellMar>
    </w:tblPr>
    <w:tblStylePr w:type="fir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la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FFFFFF" w:fill="D2DFEE" w:themeFill="accent1" w:themeFillTint="40"/>
      </w:tcPr>
    </w:tblStylePr>
    <w:tblStylePr w:type="band1Horz">
      <w:rPr>
        <w:color w:val="404040"/>
        <w:sz w:val="22"/>
      </w:rPr>
      <w:tblPr/>
      <w:tcPr>
        <w:shd w:val="clear" w:color="FFFFFF"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right w:w="0" w:type="dxa"/>
      </w:tblCellMar>
    </w:tblPr>
    <w:tblStylePr w:type="fir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la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FFFFFF" w:fill="EFD2D2" w:themeFill="accent2" w:themeFillTint="40"/>
      </w:tcPr>
    </w:tblStylePr>
    <w:tblStylePr w:type="band1Horz">
      <w:rPr>
        <w:color w:val="404040"/>
        <w:sz w:val="22"/>
      </w:rPr>
      <w:tblPr/>
      <w:tcPr>
        <w:shd w:val="clear" w:color="FFFFFF"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right w:w="0" w:type="dxa"/>
      </w:tblCellMar>
    </w:tblPr>
    <w:tblStylePr w:type="fir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la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FFFFFF" w:fill="E5EED5" w:themeFill="accent3" w:themeFillTint="40"/>
      </w:tcPr>
    </w:tblStylePr>
    <w:tblStylePr w:type="band1Horz">
      <w:rPr>
        <w:color w:val="404040"/>
        <w:sz w:val="22"/>
      </w:rPr>
      <w:tblPr/>
      <w:tcPr>
        <w:shd w:val="clear" w:color="FFFFFF"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right w:w="0" w:type="dxa"/>
      </w:tblCellMar>
    </w:tblPr>
    <w:tblStylePr w:type="fir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la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FFFFFF" w:fill="DFD8E7" w:themeFill="accent4" w:themeFillTint="40"/>
      </w:tcPr>
    </w:tblStylePr>
    <w:tblStylePr w:type="band1Horz">
      <w:rPr>
        <w:color w:val="404040"/>
        <w:sz w:val="22"/>
      </w:rPr>
      <w:tblPr/>
      <w:tcPr>
        <w:shd w:val="clear" w:color="FFFFFF"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right w:w="0" w:type="dxa"/>
      </w:tblCellMar>
    </w:tblPr>
    <w:tblStylePr w:type="fir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la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FFFFFF" w:fill="D1EAF0" w:themeFill="accent5" w:themeFillTint="40"/>
      </w:tcPr>
    </w:tblStylePr>
    <w:tblStylePr w:type="band1Horz">
      <w:rPr>
        <w:color w:val="404040"/>
        <w:sz w:val="22"/>
      </w:rPr>
      <w:tblPr/>
      <w:tcPr>
        <w:shd w:val="clear" w:color="FFFFFF"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right w:w="0" w:type="dxa"/>
      </w:tblCellMar>
    </w:tblPr>
    <w:tblStylePr w:type="fir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la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FFFFFF" w:fill="FDE4D0" w:themeFill="accent6" w:themeFillTint="40"/>
      </w:tcPr>
    </w:tblStylePr>
    <w:tblStylePr w:type="band1Horz">
      <w:rPr>
        <w:color w:val="404040"/>
        <w:sz w:val="22"/>
      </w:rPr>
      <w:tblPr/>
      <w:tcPr>
        <w:shd w:val="clear" w:color="FFFFFF" w:fill="FDE4D0"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right w:w="0" w:type="dxa"/>
      </w:tblCellMar>
    </w:tblPr>
    <w:tblStylePr w:type="firstRow">
      <w:rPr>
        <w:b/>
        <w:color w:val="FFFFFF"/>
        <w:sz w:val="22"/>
      </w:rPr>
      <w:tblPr/>
      <w:tcPr>
        <w:shd w:val="clear" w:color="FFFFFF"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000000" w:themeColor="text1" w:sz="4" w:space="0"/>
          <w:right w:val="single" w:color="000000" w:themeColor="text1" w:sz="4" w:space="0"/>
        </w:tcBorders>
      </w:tcPr>
    </w:tblStylePr>
    <w:tblStylePr w:type="band1Horz">
      <w:rPr>
        <w:color w:val="404040"/>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right w:w="0" w:type="dxa"/>
      </w:tblCellMar>
    </w:tblPr>
    <w:tblStylePr w:type="firstRow">
      <w:rPr>
        <w:b/>
        <w:color w:val="FFFFFF"/>
        <w:sz w:val="22"/>
      </w:rPr>
      <w:tblPr/>
      <w:tcPr>
        <w:shd w:val="clear" w:color="FFFFFF"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F81BD" w:themeColor="accent1" w:sz="4" w:space="0"/>
          <w:right w:val="single" w:color="4F81BD" w:themeColor="accent1" w:sz="4" w:space="0"/>
        </w:tcBorders>
      </w:tcPr>
    </w:tblStylePr>
    <w:tblStylePr w:type="band1Horz">
      <w:rPr>
        <w:color w:val="404040"/>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right w:w="0" w:type="dxa"/>
      </w:tblCellMar>
    </w:tblPr>
    <w:tblStylePr w:type="firstRow">
      <w:rPr>
        <w:b/>
        <w:color w:val="FFFFFF"/>
        <w:sz w:val="22"/>
      </w:rPr>
      <w:tblPr/>
      <w:tcPr>
        <w:shd w:val="clear" w:color="FFFFFF" w:fill="D99695" w:themeFill="accent2" w:themeFillTint="97"/>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C0504D" w:themeColor="accent2" w:sz="4" w:space="0"/>
          <w:right w:val="single" w:color="C0504D" w:themeColor="accent2" w:sz="4" w:space="0"/>
        </w:tcBorders>
      </w:tcPr>
    </w:tblStylePr>
    <w:tblStylePr w:type="band1Horz">
      <w:rPr>
        <w:color w:val="404040"/>
        <w:sz w:val="22"/>
      </w:rPr>
      <w:tblPr/>
      <w:tcPr>
        <w:tcBorders>
          <w:top w:val="single" w:color="C0504D" w:themeColor="accent2" w:sz="4" w:space="0"/>
          <w:bottom w:val="single" w:color="C0504D"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right w:w="0" w:type="dxa"/>
      </w:tblCellMar>
    </w:tblPr>
    <w:tblStylePr w:type="firstRow">
      <w:rPr>
        <w:b/>
        <w:color w:val="FFFFFF"/>
        <w:sz w:val="22"/>
      </w:rPr>
      <w:tblPr/>
      <w:tcPr>
        <w:shd w:val="clear" w:color="FFFFFF" w:fill="C3D69B" w:themeFill="accent3"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9BBB59" w:themeColor="accent3" w:sz="4" w:space="0"/>
          <w:right w:val="single" w:color="9BBB59" w:themeColor="accent3" w:sz="4" w:space="0"/>
        </w:tcBorders>
      </w:tcPr>
    </w:tblStylePr>
    <w:tblStylePr w:type="band1Horz">
      <w:rPr>
        <w:color w:val="404040"/>
        <w:sz w:val="22"/>
      </w:rPr>
      <w:tblPr/>
      <w:tcPr>
        <w:tcBorders>
          <w:top w:val="single" w:color="9BBB59" w:themeColor="accent3" w:sz="4" w:space="0"/>
          <w:bottom w:val="single" w:color="9BBB59"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right w:w="0" w:type="dxa"/>
      </w:tblCellMar>
    </w:tblPr>
    <w:tblStylePr w:type="firstRow">
      <w:rPr>
        <w:b/>
        <w:color w:val="FFFFFF"/>
        <w:sz w:val="22"/>
      </w:rPr>
      <w:tblPr/>
      <w:tcPr>
        <w:shd w:val="clear" w:color="FFFFFF" w:fill="B2A1C6" w:themeFill="accent4"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8064A2" w:themeColor="accent4" w:sz="4" w:space="0"/>
          <w:right w:val="single" w:color="8064A2" w:themeColor="accent4" w:sz="4" w:space="0"/>
        </w:tcBorders>
      </w:tcPr>
    </w:tblStylePr>
    <w:tblStylePr w:type="band1Horz">
      <w:rPr>
        <w:color w:val="404040"/>
        <w:sz w:val="22"/>
      </w:rPr>
      <w:tblPr/>
      <w:tcPr>
        <w:tcBorders>
          <w:top w:val="single" w:color="8064A2" w:themeColor="accent4" w:sz="4" w:space="0"/>
          <w:bottom w:val="single" w:color="8064A2"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right w:w="0" w:type="dxa"/>
      </w:tblCellMar>
    </w:tblPr>
    <w:tblStylePr w:type="firstRow">
      <w:rPr>
        <w:b/>
        <w:color w:val="FFFFFF"/>
        <w:sz w:val="22"/>
      </w:rPr>
      <w:tblPr/>
      <w:tcPr>
        <w:shd w:val="clear" w:color="FFFFFF" w:fill="92CCDC" w:themeFill="accent5"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BACC6" w:themeColor="accent5" w:sz="4" w:space="0"/>
          <w:right w:val="single" w:color="4BACC6" w:themeColor="accent5" w:sz="4" w:space="0"/>
        </w:tcBorders>
      </w:tcPr>
    </w:tblStylePr>
    <w:tblStylePr w:type="band1Horz">
      <w:rPr>
        <w:color w:val="404040"/>
        <w:sz w:val="22"/>
      </w:rPr>
      <w:tblPr/>
      <w:tcPr>
        <w:tcBorders>
          <w:top w:val="single" w:color="4BACC6" w:themeColor="accent5" w:sz="4" w:space="0"/>
          <w:bottom w:val="single" w:color="4BACC6"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right w:w="0" w:type="dxa"/>
      </w:tblCellMar>
    </w:tblPr>
    <w:tblStylePr w:type="firstRow">
      <w:rPr>
        <w:b/>
        <w:color w:val="FFFFFF"/>
        <w:sz w:val="22"/>
      </w:rPr>
      <w:tblPr/>
      <w:tcPr>
        <w:shd w:val="clear" w:color="FFFFFF" w:fill="FAC090" w:themeFill="accent6"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79646" w:themeColor="accent6" w:sz="4" w:space="0"/>
          <w:right w:val="single" w:color="F79646" w:themeColor="accent6" w:sz="4" w:space="0"/>
        </w:tcBorders>
      </w:tcPr>
    </w:tblStylePr>
    <w:tblStylePr w:type="band1Horz">
      <w:rPr>
        <w:color w:val="404040"/>
        <w:sz w:val="22"/>
      </w:rPr>
      <w:tblPr/>
      <w:tcPr>
        <w:tcBorders>
          <w:top w:val="single" w:color="F79646" w:themeColor="accent6" w:sz="4" w:space="0"/>
          <w:bottom w:val="single" w:color="F79646"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right w:w="0" w:type="dxa"/>
      </w:tblCellMar>
    </w:tblPr>
    <w:tblStylePr w:type="firstRow">
      <w:rPr>
        <w:b/>
        <w:color w:val="FFFFFF"/>
        <w:sz w:val="22"/>
      </w:rPr>
      <w:tblPr/>
      <w:tcPr>
        <w:shd w:val="clear" w:color="FFFFFF"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right w:w="0" w:type="dxa"/>
      </w:tblCellMar>
    </w:tblPr>
    <w:tblStylePr w:type="firstRow">
      <w:rPr>
        <w:b/>
        <w:color w:val="FFFFFF"/>
        <w:sz w:val="22"/>
      </w:rPr>
      <w:tblPr/>
      <w:tcPr>
        <w:shd w:val="clear" w:color="FFFFFF"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FFFFF" w:fill="D2DFEE" w:themeFill="accent1" w:themeFillTint="40"/>
      </w:tcPr>
    </w:tblStylePr>
    <w:tblStylePr w:type="band1Horz">
      <w:rPr>
        <w:color w:val="404040"/>
        <w:sz w:val="22"/>
      </w:rPr>
      <w:tblPr/>
      <w:tcPr>
        <w:shd w:val="clear" w:color="FFFFFF"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right w:w="0" w:type="dxa"/>
      </w:tblCellMar>
    </w:tblPr>
    <w:tblStylePr w:type="firstRow">
      <w:rPr>
        <w:b/>
        <w:color w:val="FFFFFF"/>
        <w:sz w:val="22"/>
      </w:rPr>
      <w:tblPr/>
      <w:tcPr>
        <w:shd w:val="clear" w:color="FFFFFF" w:fill="C0504D" w:themeFill="accent2"/>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FFFFF" w:fill="EFD2D2" w:themeFill="accent2" w:themeFillTint="40"/>
      </w:tcPr>
    </w:tblStylePr>
    <w:tblStylePr w:type="band1Horz">
      <w:rPr>
        <w:color w:val="404040"/>
        <w:sz w:val="22"/>
      </w:rPr>
      <w:tblPr/>
      <w:tcPr>
        <w:shd w:val="clear" w:color="FFFFFF"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right w:w="0" w:type="dxa"/>
      </w:tblCellMar>
    </w:tblPr>
    <w:tblStylePr w:type="firstRow">
      <w:rPr>
        <w:b/>
        <w:color w:val="FFFFFF"/>
        <w:sz w:val="22"/>
      </w:rPr>
      <w:tblPr/>
      <w:tcPr>
        <w:shd w:val="clear" w:color="FFFFFF" w:fill="9BBB59" w:themeFill="accent3"/>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FFFFF" w:fill="E5EED5" w:themeFill="accent3" w:themeFillTint="40"/>
      </w:tcPr>
    </w:tblStylePr>
    <w:tblStylePr w:type="band1Horz">
      <w:rPr>
        <w:color w:val="404040"/>
        <w:sz w:val="22"/>
      </w:rPr>
      <w:tblPr/>
      <w:tcPr>
        <w:shd w:val="clear" w:color="FFFFFF"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right w:w="0" w:type="dxa"/>
      </w:tblCellMar>
    </w:tblPr>
    <w:tblStylePr w:type="firstRow">
      <w:rPr>
        <w:b/>
        <w:color w:val="FFFFFF"/>
        <w:sz w:val="22"/>
      </w:rPr>
      <w:tblPr/>
      <w:tcPr>
        <w:shd w:val="clear" w:color="FFFFFF" w:fill="8064A2" w:themeFill="accent4"/>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FFFFF" w:fill="DFD8E7" w:themeFill="accent4" w:themeFillTint="40"/>
      </w:tcPr>
    </w:tblStylePr>
    <w:tblStylePr w:type="band1Horz">
      <w:rPr>
        <w:color w:val="404040"/>
        <w:sz w:val="22"/>
      </w:rPr>
      <w:tblPr/>
      <w:tcPr>
        <w:shd w:val="clear" w:color="FFFFFF"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right w:w="0" w:type="dxa"/>
      </w:tblCellMar>
    </w:tblPr>
    <w:tblStylePr w:type="firstRow">
      <w:rPr>
        <w:b/>
        <w:color w:val="FFFFFF"/>
        <w:sz w:val="22"/>
      </w:rPr>
      <w:tblPr/>
      <w:tcPr>
        <w:shd w:val="clear" w:color="FFFFFF" w:fill="4BACC6" w:themeFill="accent5"/>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FFFFF" w:fill="D1EAF0" w:themeFill="accent5" w:themeFillTint="40"/>
      </w:tcPr>
    </w:tblStylePr>
    <w:tblStylePr w:type="band1Horz">
      <w:rPr>
        <w:color w:val="404040"/>
        <w:sz w:val="22"/>
      </w:rPr>
      <w:tblPr/>
      <w:tcPr>
        <w:shd w:val="clear" w:color="FFFFFF"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right w:w="0" w:type="dxa"/>
      </w:tblCellMar>
    </w:tblPr>
    <w:tblStylePr w:type="firstRow">
      <w:rPr>
        <w:b/>
        <w:color w:val="FFFFFF"/>
        <w:sz w:val="22"/>
      </w:rPr>
      <w:tblPr/>
      <w:tcPr>
        <w:shd w:val="clear" w:color="FFFFFF" w:fill="F79646" w:themeFill="accent6"/>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FFFFF" w:fill="FDE4D0" w:themeFill="accent6" w:themeFillTint="40"/>
      </w:tcPr>
    </w:tblStylePr>
    <w:tblStylePr w:type="band1Horz">
      <w:rPr>
        <w:color w:val="404040"/>
        <w:sz w:val="22"/>
      </w:rPr>
      <w:tblPr/>
      <w:tcPr>
        <w:shd w:val="clear" w:color="FFFFFF"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left w:w="0" w:type="dxa"/>
        <w:right w:w="0" w:type="dxa"/>
      </w:tblCellMar>
    </w:tblPr>
    <w:tblStylePr w:type="firstRow">
      <w:rPr>
        <w:b/>
        <w:color w:val="FFFFFF" w:themeColor="light1"/>
        <w:sz w:val="22"/>
      </w:rPr>
      <w:tblPr/>
      <w:tcPr>
        <w:tcBorders>
          <w:top w:val="single" w:color="000000" w:themeColor="text1" w:sz="32" w:space="0"/>
          <w:bottom w:val="single" w:color="FFFFFF" w:themeColor="light1" w:sz="12" w:space="0"/>
        </w:tcBorders>
        <w:shd w:val="clear" w:color="FFFFFF" w:fill="7F7F7F" w:themeFill="text1" w:themeFillTint="80"/>
      </w:tcPr>
    </w:tblStylePr>
    <w:tblStylePr w:type="lastRow">
      <w:rPr>
        <w:b/>
        <w:color w:val="FFFFFF" w:themeColor="light1"/>
        <w:sz w:val="22"/>
      </w:rPr>
      <w:tblPr/>
    </w:tblStylePr>
    <w:tblStylePr w:type="firstCol">
      <w:rPr>
        <w:b/>
        <w:color w:val="FFFFFF"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FFFFF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7F7F7F" w:themeFill="text1" w:themeFillTint="80"/>
      </w:tcPr>
    </w:tblStylePr>
    <w:tblStylePr w:type="band2Horz">
      <w:tblPr/>
      <w:tcPr>
        <w:tcBorders>
          <w:top w:val="single" w:color="FFFFFF" w:themeColor="light1" w:sz="4" w:space="0"/>
          <w:bottom w:val="single" w:color="FFFFFF" w:themeColor="light1" w:sz="4" w:space="0"/>
        </w:tcBorders>
        <w:shd w:val="clear" w:color="FFFFF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left w:w="0" w:type="dxa"/>
        <w:right w:w="0" w:type="dxa"/>
      </w:tblCellMar>
    </w:tblPr>
    <w:tblStylePr w:type="firstRow">
      <w:rPr>
        <w:b/>
        <w:color w:val="FFFFFF" w:themeColor="light1"/>
        <w:sz w:val="22"/>
      </w:rPr>
      <w:tblPr/>
      <w:tcPr>
        <w:tcBorders>
          <w:top w:val="single" w:color="4F81BD" w:themeColor="accent1" w:sz="32" w:space="0"/>
          <w:bottom w:val="single" w:color="FFFFFF" w:themeColor="light1" w:sz="12" w:space="0"/>
        </w:tcBorders>
        <w:shd w:val="clear" w:color="FFFFFF" w:fill="4F81BD" w:themeFill="accent1"/>
      </w:tcPr>
    </w:tblStylePr>
    <w:tblStylePr w:type="lastRow">
      <w:rPr>
        <w:b/>
        <w:color w:val="FFFFFF" w:themeColor="light1"/>
        <w:sz w:val="22"/>
      </w:rPr>
      <w:tblPr/>
    </w:tblStylePr>
    <w:tblStylePr w:type="firstCol">
      <w:rPr>
        <w:b/>
        <w:color w:val="FFFFFF"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FFFFFF"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4F81BD" w:themeFill="accent1"/>
      </w:tcPr>
    </w:tblStylePr>
    <w:tblStylePr w:type="band2Horz">
      <w:tblPr/>
      <w:tcPr>
        <w:tcBorders>
          <w:top w:val="single" w:color="FFFFFF" w:themeColor="light1" w:sz="4" w:space="0"/>
          <w:bottom w:val="single" w:color="FFFFFF" w:themeColor="light1" w:sz="4" w:space="0"/>
        </w:tcBorders>
        <w:shd w:val="clear" w:color="FFFFFF"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CellMar>
        <w:left w:w="0" w:type="dxa"/>
        <w:right w:w="0" w:type="dxa"/>
      </w:tblCellMar>
    </w:tblPr>
    <w:tblStylePr w:type="firstRow">
      <w:rPr>
        <w:b/>
        <w:color w:val="FFFFFF" w:themeColor="light1"/>
        <w:sz w:val="22"/>
      </w:rPr>
      <w:tblPr/>
      <w:tcPr>
        <w:tcBorders>
          <w:top w:val="single" w:color="C0504D" w:themeColor="accent2" w:sz="32" w:space="0"/>
          <w:bottom w:val="single" w:color="FFFFFF" w:themeColor="light1" w:sz="12" w:space="0"/>
        </w:tcBorders>
        <w:shd w:val="clear" w:color="FFFFFF" w:fill="D99695" w:themeFill="accent2" w:themeFillTint="97"/>
      </w:tcPr>
    </w:tblStylePr>
    <w:tblStylePr w:type="lastRow">
      <w:rPr>
        <w:b/>
        <w:color w:val="FFFFFF" w:themeColor="light1"/>
        <w:sz w:val="22"/>
      </w:rPr>
      <w:tblPr/>
    </w:tblStylePr>
    <w:tblStylePr w:type="firstCol">
      <w:rPr>
        <w:b/>
        <w:color w:val="FFFFFF" w:themeColor="light1"/>
        <w:sz w:val="22"/>
      </w:rPr>
      <w:tblPr/>
      <w:tcPr>
        <w:tcBorders>
          <w:left w:val="single" w:color="C0504D" w:themeColor="accent2" w:sz="32" w:space="0"/>
          <w:right w:val="single" w:color="FFFFFF" w:themeColor="light1" w:sz="4" w:space="0"/>
        </w:tcBorders>
      </w:tcPr>
    </w:tblStylePr>
    <w:tblStylePr w:type="lastCol">
      <w:tblPr/>
      <w:tcPr>
        <w:tcBorders>
          <w:left w:val="single" w:color="FFFFFF" w:themeColor="light1" w:sz="4" w:space="0"/>
          <w:right w:val="single" w:color="C0504D" w:themeColor="accent2" w:sz="32" w:space="0"/>
        </w:tcBorders>
      </w:tcPr>
    </w:tblStylePr>
    <w:tblStylePr w:type="band1Vert">
      <w:tblPr/>
      <w:tcPr>
        <w:tcBorders>
          <w:left w:val="single" w:color="FFFFFF" w:themeColor="light1" w:sz="4" w:space="0"/>
          <w:right w:val="single" w:color="FFFFFF" w:themeColor="light1" w:sz="4" w:space="0"/>
        </w:tcBorders>
        <w:shd w:val="clear" w:color="FFFFFF"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D99695" w:themeFill="accent2" w:themeFillTint="97"/>
      </w:tcPr>
    </w:tblStylePr>
    <w:tblStylePr w:type="band2Horz">
      <w:tblPr/>
      <w:tcPr>
        <w:tcBorders>
          <w:top w:val="single" w:color="FFFFFF" w:themeColor="light1" w:sz="4" w:space="0"/>
          <w:bottom w:val="single" w:color="FFFFFF" w:themeColor="light1" w:sz="4" w:space="0"/>
        </w:tcBorders>
        <w:shd w:val="clear" w:color="FFFFFF"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CellMar>
        <w:left w:w="0" w:type="dxa"/>
        <w:right w:w="0" w:type="dxa"/>
      </w:tblCellMar>
    </w:tblPr>
    <w:tblStylePr w:type="firstRow">
      <w:rPr>
        <w:b/>
        <w:color w:val="FFFFFF" w:themeColor="light1"/>
        <w:sz w:val="22"/>
      </w:rPr>
      <w:tblPr/>
      <w:tcPr>
        <w:tcBorders>
          <w:top w:val="single" w:color="9BBB59" w:themeColor="accent3" w:sz="32" w:space="0"/>
          <w:bottom w:val="single" w:color="FFFFFF" w:themeColor="light1" w:sz="12" w:space="0"/>
        </w:tcBorders>
        <w:shd w:val="clear" w:color="FFFFFF" w:fill="C3D69B" w:themeFill="accent3" w:themeFillTint="98"/>
      </w:tcPr>
    </w:tblStylePr>
    <w:tblStylePr w:type="lastRow">
      <w:rPr>
        <w:b/>
        <w:color w:val="FFFFFF" w:themeColor="light1"/>
        <w:sz w:val="22"/>
      </w:rPr>
      <w:tblPr/>
    </w:tblStylePr>
    <w:tblStylePr w:type="firstCol">
      <w:rPr>
        <w:b/>
        <w:color w:val="FFFFFF" w:themeColor="light1"/>
        <w:sz w:val="22"/>
      </w:rPr>
      <w:tblPr/>
      <w:tcPr>
        <w:tcBorders>
          <w:left w:val="single" w:color="9BBB59" w:themeColor="accent3" w:sz="32" w:space="0"/>
          <w:right w:val="single" w:color="FFFFFF" w:themeColor="light1" w:sz="4" w:space="0"/>
        </w:tcBorders>
      </w:tcPr>
    </w:tblStylePr>
    <w:tblStylePr w:type="lastCol">
      <w:tblPr/>
      <w:tcPr>
        <w:tcBorders>
          <w:left w:val="single" w:color="FFFFFF" w:themeColor="light1" w:sz="4" w:space="0"/>
          <w:right w:val="single" w:color="9BBB59" w:themeColor="accent3" w:sz="32" w:space="0"/>
        </w:tcBorders>
      </w:tcPr>
    </w:tblStylePr>
    <w:tblStylePr w:type="band1Vert">
      <w:tblPr/>
      <w:tcPr>
        <w:tcBorders>
          <w:left w:val="single" w:color="FFFFFF" w:themeColor="light1" w:sz="4" w:space="0"/>
          <w:right w:val="single" w:color="FFFFFF" w:themeColor="light1" w:sz="4" w:space="0"/>
        </w:tcBorders>
        <w:shd w:val="clear" w:color="FFFFFF"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C3D69B" w:themeFill="accent3" w:themeFillTint="98"/>
      </w:tcPr>
    </w:tblStylePr>
    <w:tblStylePr w:type="band2Horz">
      <w:tblPr/>
      <w:tcPr>
        <w:tcBorders>
          <w:top w:val="single" w:color="FFFFFF" w:themeColor="light1" w:sz="4" w:space="0"/>
          <w:bottom w:val="single" w:color="FFFFFF" w:themeColor="light1" w:sz="4" w:space="0"/>
        </w:tcBorders>
        <w:shd w:val="clear" w:color="FFFFFF"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left w:w="0" w:type="dxa"/>
        <w:right w:w="0" w:type="dxa"/>
      </w:tblCellMar>
    </w:tblPr>
    <w:tblStylePr w:type="firstRow">
      <w:rPr>
        <w:b/>
        <w:color w:val="FFFFFF" w:themeColor="light1"/>
        <w:sz w:val="22"/>
      </w:rPr>
      <w:tblPr/>
      <w:tcPr>
        <w:tcBorders>
          <w:top w:val="single" w:color="8064A2" w:themeColor="accent4" w:sz="32" w:space="0"/>
          <w:bottom w:val="single" w:color="FFFFFF" w:themeColor="light1" w:sz="12" w:space="0"/>
        </w:tcBorders>
        <w:shd w:val="clear" w:color="FFFFFF" w:fill="B2A1C6" w:themeFill="accent4" w:themeFillTint="9a"/>
      </w:tcPr>
    </w:tblStylePr>
    <w:tblStylePr w:type="lastRow">
      <w:rPr>
        <w:b/>
        <w:color w:val="FFFFFF" w:themeColor="light1"/>
        <w:sz w:val="22"/>
      </w:rPr>
      <w:tblPr/>
    </w:tblStylePr>
    <w:tblStylePr w:type="firstCol">
      <w:rPr>
        <w:b/>
        <w:color w:val="FFFFFF" w:themeColor="light1"/>
        <w:sz w:val="22"/>
      </w:rPr>
      <w:tblPr/>
      <w:tcPr>
        <w:tcBorders>
          <w:left w:val="single" w:color="8064A2" w:themeColor="accent4" w:sz="32" w:space="0"/>
          <w:right w:val="single" w:color="FFFFFF" w:themeColor="light1" w:sz="4" w:space="0"/>
        </w:tcBorders>
      </w:tcPr>
    </w:tblStylePr>
    <w:tblStylePr w:type="lastCol">
      <w:tblPr/>
      <w:tcPr>
        <w:tcBorders>
          <w:left w:val="single" w:color="FFFFFF" w:themeColor="light1" w:sz="4" w:space="0"/>
          <w:right w:val="single" w:color="8064A2" w:themeColor="accent4" w:sz="32" w:space="0"/>
        </w:tcBorders>
      </w:tcPr>
    </w:tblStylePr>
    <w:tblStylePr w:type="band1Vert">
      <w:tblPr/>
      <w:tcPr>
        <w:tcBorders>
          <w:left w:val="single" w:color="FFFFFF" w:themeColor="light1" w:sz="4" w:space="0"/>
          <w:right w:val="single" w:color="FFFFFF" w:themeColor="light1" w:sz="4" w:space="0"/>
        </w:tcBorders>
        <w:shd w:val="clear" w:color="FFFFFF"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B2A1C6" w:themeFill="accent4" w:themeFillTint="9a"/>
      </w:tcPr>
    </w:tblStylePr>
    <w:tblStylePr w:type="band2Horz">
      <w:tblPr/>
      <w:tcPr>
        <w:tcBorders>
          <w:top w:val="single" w:color="FFFFFF" w:themeColor="light1" w:sz="4" w:space="0"/>
          <w:bottom w:val="single" w:color="FFFFFF" w:themeColor="light1" w:sz="4" w:space="0"/>
        </w:tcBorders>
        <w:shd w:val="clear" w:color="FFFFFF"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left w:w="0" w:type="dxa"/>
        <w:right w:w="0" w:type="dxa"/>
      </w:tblCellMar>
    </w:tblPr>
    <w:tblStylePr w:type="firstRow">
      <w:rPr>
        <w:b/>
        <w:color w:val="FFFFFF" w:themeColor="light1"/>
        <w:sz w:val="22"/>
      </w:rPr>
      <w:tblPr/>
      <w:tcPr>
        <w:tcBorders>
          <w:top w:val="single" w:color="4BACC6" w:themeColor="accent5" w:sz="32" w:space="0"/>
          <w:bottom w:val="single" w:color="FFFFFF" w:themeColor="light1" w:sz="12" w:space="0"/>
        </w:tcBorders>
        <w:shd w:val="clear" w:color="FFFFFF" w:fill="92CCDC" w:themeFill="accent5" w:themeFillTint="9a"/>
      </w:tcPr>
    </w:tblStylePr>
    <w:tblStylePr w:type="lastRow">
      <w:rPr>
        <w:b/>
        <w:color w:val="FFFFFF" w:themeColor="light1"/>
        <w:sz w:val="22"/>
      </w:rPr>
      <w:tblPr/>
    </w:tblStylePr>
    <w:tblStylePr w:type="firstCol">
      <w:rPr>
        <w:b/>
        <w:color w:val="FFFFFF" w:themeColor="light1"/>
        <w:sz w:val="22"/>
      </w:rPr>
      <w:tblPr/>
      <w:tcPr>
        <w:tcBorders>
          <w:left w:val="single" w:color="4BACC6" w:themeColor="accent5" w:sz="32" w:space="0"/>
          <w:right w:val="single" w:color="FFFFFF" w:themeColor="light1" w:sz="4" w:space="0"/>
        </w:tcBorders>
      </w:tcPr>
    </w:tblStylePr>
    <w:tblStylePr w:type="lastCol">
      <w:tblPr/>
      <w:tcPr>
        <w:tcBorders>
          <w:left w:val="single" w:color="FFFFFF" w:themeColor="light1" w:sz="4" w:space="0"/>
          <w:right w:val="single" w:color="4BACC6" w:themeColor="accent5" w:sz="32" w:space="0"/>
        </w:tcBorders>
      </w:tcPr>
    </w:tblStylePr>
    <w:tblStylePr w:type="band1Vert">
      <w:tblPr/>
      <w:tcPr>
        <w:tcBorders>
          <w:left w:val="single" w:color="FFFFFF" w:themeColor="light1" w:sz="4" w:space="0"/>
          <w:right w:val="single" w:color="FFFFFF" w:themeColor="light1" w:sz="4" w:space="0"/>
        </w:tcBorders>
        <w:shd w:val="clear" w:color="FFFFFF"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92CCDC" w:themeFill="accent5" w:themeFillTint="9a"/>
      </w:tcPr>
    </w:tblStylePr>
    <w:tblStylePr w:type="band2Horz">
      <w:tblPr/>
      <w:tcPr>
        <w:tcBorders>
          <w:top w:val="single" w:color="FFFFFF" w:themeColor="light1" w:sz="4" w:space="0"/>
          <w:bottom w:val="single" w:color="FFFFFF" w:themeColor="light1" w:sz="4" w:space="0"/>
        </w:tcBorders>
        <w:shd w:val="clear" w:color="FFFFFF"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left w:w="0" w:type="dxa"/>
        <w:right w:w="0" w:type="dxa"/>
      </w:tblCellMar>
    </w:tblPr>
    <w:tblStylePr w:type="firstRow">
      <w:rPr>
        <w:b/>
        <w:color w:val="FFFFFF" w:themeColor="light1"/>
        <w:sz w:val="22"/>
      </w:rPr>
      <w:tblPr/>
      <w:tcPr>
        <w:tcBorders>
          <w:top w:val="single" w:color="F79646" w:themeColor="accent6" w:sz="32" w:space="0"/>
          <w:bottom w:val="single" w:color="FFFFFF" w:themeColor="light1" w:sz="12" w:space="0"/>
        </w:tcBorders>
        <w:shd w:val="clear" w:color="FFFFFF" w:fill="FAC090" w:themeFill="accent6" w:themeFillTint="98"/>
      </w:tcPr>
    </w:tblStylePr>
    <w:tblStylePr w:type="lastRow">
      <w:rPr>
        <w:b/>
        <w:color w:val="FFFFFF" w:themeColor="light1"/>
        <w:sz w:val="22"/>
      </w:rPr>
      <w:tblPr/>
    </w:tblStylePr>
    <w:tblStylePr w:type="firstCol">
      <w:rPr>
        <w:b/>
        <w:color w:val="FFFFFF" w:themeColor="light1"/>
        <w:sz w:val="22"/>
      </w:rPr>
      <w:tblPr/>
      <w:tcPr>
        <w:tcBorders>
          <w:left w:val="single" w:color="F79646" w:themeColor="accent6" w:sz="32" w:space="0"/>
          <w:right w:val="single" w:color="FFFFFF" w:themeColor="light1" w:sz="4" w:space="0"/>
        </w:tcBorders>
      </w:tcPr>
    </w:tblStylePr>
    <w:tblStylePr w:type="lastCol">
      <w:tblPr/>
      <w:tcPr>
        <w:tcBorders>
          <w:left w:val="single" w:color="FFFFFF" w:themeColor="light1" w:sz="4" w:space="0"/>
          <w:right w:val="single" w:color="F79646" w:themeColor="accent6" w:sz="32" w:space="0"/>
        </w:tcBorders>
      </w:tcPr>
    </w:tblStylePr>
    <w:tblStylePr w:type="band1Vert">
      <w:tblPr/>
      <w:tcPr>
        <w:tcBorders>
          <w:left w:val="single" w:color="FFFFFF" w:themeColor="light1" w:sz="4" w:space="0"/>
          <w:right w:val="single" w:color="FFFFFF" w:themeColor="light1" w:sz="4" w:space="0"/>
        </w:tcBorders>
        <w:shd w:val="clear" w:color="FFFFFF"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FAC090" w:themeFill="accent6" w:themeFillTint="98"/>
      </w:tcPr>
    </w:tblStylePr>
    <w:tblStylePr w:type="band2Horz">
      <w:tblPr/>
      <w:tcPr>
        <w:tcBorders>
          <w:top w:val="single" w:color="FFFFFF" w:themeColor="light1" w:sz="4" w:space="0"/>
          <w:bottom w:val="single" w:color="FFFFFF" w:themeColor="light1" w:sz="4" w:space="0"/>
        </w:tcBorders>
        <w:shd w:val="clear" w:color="FFFFFF"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CellMar>
        <w:left w:w="0" w:type="dxa"/>
        <w:right w:w="0" w:type="dxa"/>
      </w:tblCellMar>
    </w:tblPr>
    <w:tblStylePr w:type="firstRow">
      <w:rPr>
        <w:b/>
        <w:color w:val="000000" w:themeColor="text1"/>
      </w:rPr>
      <w:tblPr/>
      <w:tcPr>
        <w:tcBorders>
          <w:bottom w:val="single" w:color="000000" w:themeColor="text1" w:sz="4" w:space="0"/>
        </w:tcBorders>
      </w:tcPr>
    </w:tblStylePr>
    <w:tblStylePr w:type="lastRow">
      <w:rPr>
        <w:b/>
        <w:color w:val="000000" w:themeColor="text1"/>
      </w:rPr>
      <w:tblPr/>
      <w:tcPr>
        <w:tcBorders>
          <w:top w:val="single" w:color="000000" w:themeColor="text1" w:sz="4" w:space="0"/>
        </w:tcBorders>
      </w:tcPr>
    </w:tblStylePr>
    <w:tblStylePr w:type="firstCol">
      <w:rPr>
        <w:b/>
        <w:color w:val="000000" w:themeColor="text1"/>
      </w:rPr>
      <w:tblPr/>
    </w:tblStylePr>
    <w:tblStylePr w:type="lastCol">
      <w:rPr>
        <w:b/>
        <w:color w:val="000000" w:themeColor="text1"/>
      </w:rPr>
      <w:tbl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F81BD" w:themeColor="accent1" w:sz="4" w:space="0"/>
        <w:bottom w:val="single" w:color="4F81BD" w:themeColor="accent1" w:sz="4" w:space="0"/>
      </w:tblBorders>
      <w:tblCellMar>
        <w:left w:w="0" w:type="dxa"/>
        <w:right w:w="0" w:type="dxa"/>
      </w:tblCellMar>
    </w:tblPr>
    <w:tblStylePr w:type="firstRow">
      <w:rPr>
        <w:b/>
        <w:color w:val="2A4A71" w:themeColor="accent1" w:themeShade="95"/>
      </w:rPr>
      <w:tblPr/>
      <w:tcPr>
        <w:tcBorders>
          <w:bottom w:val="single" w:color="4F81BD" w:themeColor="accent1" w:sz="4" w:space="0"/>
        </w:tcBorders>
      </w:tcPr>
    </w:tblStylePr>
    <w:tblStylePr w:type="lastRow">
      <w:rPr>
        <w:b/>
        <w:color w:val="2A4A71" w:themeColor="accent1" w:themeShade="95"/>
      </w:rPr>
      <w:tblPr/>
      <w:tcPr>
        <w:tcBorders>
          <w:top w:val="single" w:color="4F81BD" w:themeColor="accent1" w:sz="4" w:space="0"/>
        </w:tcBorders>
      </w:tcPr>
    </w:tblStylePr>
    <w:tblStylePr w:type="firstCol">
      <w:rPr>
        <w:b/>
        <w:color w:val="2A4A71" w:themeColor="accent1" w:themeShade="95"/>
      </w:rPr>
      <w:tblPr/>
    </w:tblStylePr>
    <w:tblStylePr w:type="lastCol">
      <w:rPr>
        <w:b/>
        <w:color w:val="2A4A71" w:themeColor="accent1" w:themeShade="95"/>
      </w:rPr>
      <w:tbl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D99695" w:themeColor="accent2" w:themeTint="97" w:sz="4" w:space="0"/>
        <w:bottom w:val="single" w:color="D99695" w:themeColor="accent2" w:themeTint="97" w:sz="4" w:space="0"/>
      </w:tblBorders>
      <w:tblCellMar>
        <w:left w:w="0" w:type="dxa"/>
        <w:right w:w="0" w:type="dxa"/>
      </w:tblCellMar>
    </w:tblPr>
    <w:tblStylePr w:type="firstRow">
      <w:rPr>
        <w:b/>
        <w:color w:val="D99695" w:themeColor="accent2" w:themeTint="97" w:themeShade="95"/>
      </w:rPr>
      <w:tblPr/>
      <w:tcPr>
        <w:tcBorders>
          <w:bottom w:val="single" w:color="C0504D" w:themeColor="accent2" w:sz="4" w:space="0"/>
        </w:tcBorders>
      </w:tcPr>
    </w:tblStylePr>
    <w:tblStylePr w:type="lastRow">
      <w:rPr>
        <w:b/>
        <w:color w:val="D99695" w:themeColor="accent2" w:themeTint="97" w:themeShade="95"/>
      </w:rPr>
      <w:tblPr/>
      <w:tcPr>
        <w:tcBorders>
          <w:top w:val="single" w:color="C0504D" w:themeColor="accent2" w:sz="4" w:space="0"/>
        </w:tcBorders>
      </w:tc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3D69B" w:themeColor="accent3" w:themeTint="98" w:sz="4" w:space="0"/>
        <w:bottom w:val="single" w:color="C3D69B" w:themeColor="accent3" w:themeTint="98" w:sz="4" w:space="0"/>
      </w:tblBorders>
      <w:tblCellMar>
        <w:left w:w="0" w:type="dxa"/>
        <w:right w:w="0" w:type="dxa"/>
      </w:tblCellMar>
    </w:tblPr>
    <w:tblStylePr w:type="firstRow">
      <w:rPr>
        <w:b/>
        <w:color w:val="C3D69B" w:themeColor="accent3" w:themeTint="98" w:themeShade="95"/>
      </w:rPr>
      <w:tblPr/>
      <w:tcPr>
        <w:tcBorders>
          <w:bottom w:val="single" w:color="9BBB59" w:themeColor="accent3" w:sz="4" w:space="0"/>
        </w:tcBorders>
      </w:tcPr>
    </w:tblStylePr>
    <w:tblStylePr w:type="lastRow">
      <w:rPr>
        <w:b/>
        <w:color w:val="C3D69B" w:themeColor="accent3" w:themeTint="98" w:themeShade="95"/>
      </w:rPr>
      <w:tblPr/>
      <w:tcPr>
        <w:tcBorders>
          <w:top w:val="single" w:color="9BBB59" w:themeColor="accent3" w:sz="4" w:space="0"/>
        </w:tcBorders>
      </w:tcPr>
    </w:tblStylePr>
    <w:tblStylePr w:type="firstCol">
      <w:rPr>
        <w:b/>
        <w:color w:val="C3D69B" w:themeColor="accent3" w:themeTint="98" w:themeShade="95"/>
      </w:rPr>
      <w:tblPr/>
    </w:tblStylePr>
    <w:tblStylePr w:type="lastCol">
      <w:rPr>
        <w:b/>
        <w:color w:val="C3D69B" w:themeColor="accent3" w:themeTint="98" w:themeShade="95"/>
      </w:rPr>
      <w:tbl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B2A1C6" w:themeColor="accent4" w:themeTint="9a" w:sz="4" w:space="0"/>
        <w:bottom w:val="single" w:color="B2A1C6" w:themeColor="accent4" w:themeTint="9a" w:sz="4" w:space="0"/>
      </w:tblBorders>
      <w:tblCellMar>
        <w:left w:w="0" w:type="dxa"/>
        <w:right w:w="0" w:type="dxa"/>
      </w:tblCellMar>
    </w:tblPr>
    <w:tblStylePr w:type="firstRow">
      <w:rPr>
        <w:b/>
        <w:color w:val="B2A1C6" w:themeColor="accent4" w:themeTint="9a" w:themeShade="95"/>
      </w:rPr>
      <w:tblPr/>
      <w:tcPr>
        <w:tcBorders>
          <w:bottom w:val="single" w:color="8064A2" w:themeColor="accent4" w:sz="4" w:space="0"/>
        </w:tcBorders>
      </w:tcPr>
    </w:tblStylePr>
    <w:tblStylePr w:type="lastRow">
      <w:rPr>
        <w:b/>
        <w:color w:val="B2A1C6" w:themeColor="accent4" w:themeTint="9a" w:themeShade="95"/>
      </w:rPr>
      <w:tblPr/>
      <w:tcPr>
        <w:tcBorders>
          <w:top w:val="single" w:color="8064A2" w:themeColor="accent4" w:sz="4" w:space="0"/>
        </w:tcBorders>
      </w:tc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2CCDC" w:themeColor="accent5" w:themeTint="9a" w:sz="4" w:space="0"/>
        <w:bottom w:val="single" w:color="92CCDC" w:themeColor="accent5" w:themeTint="9a" w:sz="4" w:space="0"/>
      </w:tblBorders>
      <w:tblCellMar>
        <w:left w:w="0" w:type="dxa"/>
        <w:right w:w="0" w:type="dxa"/>
      </w:tblCellMar>
    </w:tblPr>
    <w:tblStylePr w:type="firstRow">
      <w:rPr>
        <w:b/>
        <w:color w:val="92CCDC" w:themeColor="accent5" w:themeTint="9a" w:themeShade="95"/>
      </w:rPr>
      <w:tblPr/>
      <w:tcPr>
        <w:tcBorders>
          <w:bottom w:val="single" w:color="4BACC6" w:themeColor="accent5" w:sz="4" w:space="0"/>
        </w:tcBorders>
      </w:tcPr>
    </w:tblStylePr>
    <w:tblStylePr w:type="lastRow">
      <w:rPr>
        <w:b/>
        <w:color w:val="92CCDC" w:themeColor="accent5" w:themeTint="9a" w:themeShade="95"/>
      </w:rPr>
      <w:tblPr/>
      <w:tcPr>
        <w:tcBorders>
          <w:top w:val="single" w:color="4BACC6" w:themeColor="accent5" w:sz="4" w:space="0"/>
        </w:tcBorders>
      </w:tcPr>
    </w:tblStylePr>
    <w:tblStylePr w:type="firstCol">
      <w:rPr>
        <w:b/>
        <w:color w:val="92CCDC" w:themeColor="accent5" w:themeTint="9a" w:themeShade="95"/>
      </w:rPr>
      <w:tblPr/>
    </w:tblStylePr>
    <w:tblStylePr w:type="lastCol">
      <w:rPr>
        <w:b/>
        <w:color w:val="92CCDC" w:themeColor="accent5" w:themeTint="9a" w:themeShade="95"/>
      </w:rPr>
      <w:tbl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FAC090" w:themeColor="accent6" w:themeTint="98" w:sz="4" w:space="0"/>
        <w:bottom w:val="single" w:color="FAC090" w:themeColor="accent6" w:themeTint="98" w:sz="4" w:space="0"/>
      </w:tblBorders>
      <w:tblCellMar>
        <w:left w:w="0" w:type="dxa"/>
        <w:right w:w="0" w:type="dxa"/>
      </w:tblCellMar>
    </w:tblPr>
    <w:tblStylePr w:type="firstRow">
      <w:rPr>
        <w:b/>
        <w:color w:val="FAC090" w:themeColor="accent6" w:themeTint="98" w:themeShade="95"/>
      </w:rPr>
      <w:tblPr/>
      <w:tcPr>
        <w:tcBorders>
          <w:bottom w:val="single" w:color="F79646" w:themeColor="accent6" w:sz="4" w:space="0"/>
        </w:tcBorders>
      </w:tcPr>
    </w:tblStylePr>
    <w:tblStylePr w:type="lastRow">
      <w:rPr>
        <w:b/>
        <w:color w:val="FAC090" w:themeColor="accent6" w:themeTint="98" w:themeShade="95"/>
      </w:rPr>
      <w:tblPr/>
      <w:tcPr>
        <w:tcBorders>
          <w:top w:val="single" w:color="F79646" w:themeColor="accent6" w:sz="4" w:space="0"/>
        </w:tcBorders>
      </w:tcPr>
    </w:tblStylePr>
    <w:tblStylePr w:type="firstCol">
      <w:rPr>
        <w:b/>
        <w:color w:val="FAC090" w:themeColor="accent6" w:themeTint="98" w:themeShade="95"/>
      </w:rPr>
      <w:tblPr/>
    </w:tblStylePr>
    <w:tblStylePr w:type="lastCol">
      <w:rPr>
        <w:b/>
        <w:color w:val="FAC090" w:themeColor="accent6" w:themeTint="98" w:themeShade="95"/>
      </w:rPr>
      <w:tbl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CellMar>
        <w:left w:w="0" w:type="dxa"/>
        <w:right w:w="0" w:type="dxa"/>
      </w:tblCellMar>
    </w:tblPr>
    <w:tblStylePr w:type="firstRow">
      <w:rPr>
        <w:i/>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FFFFFF" w:fill="FFFFFF" w:themeFill="light1"/>
      </w:tcPr>
    </w:tblStylePr>
    <w:tblStylePr w:type="lastRow">
      <w:rPr>
        <w:i/>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FFFFFF" w:fill="auto"/>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F81BD" w:themeColor="accent1" w:sz="4" w:space="0"/>
      </w:tblBorders>
      <w:tblCellMar>
        <w:left w:w="0" w:type="dxa"/>
        <w:right w:w="0" w:type="dxa"/>
      </w:tblCellMar>
    </w:tblPr>
    <w:tblStylePr w:type="firstRow">
      <w:rPr>
        <w:i/>
        <w:color w:val="2A4A71" w:themeColor="accent1" w:themeShade="95"/>
        <w:sz w:val="22"/>
      </w:rPr>
      <w:tblPr/>
      <w:tcPr>
        <w:tcBorders>
          <w:top w:val="none" w:color="auto" w:sz="0" w:space="0"/>
          <w:left w:val="none" w:color="auto" w:sz="0" w:space="0"/>
          <w:bottom w:val="single" w:color="4F81BD" w:themeColor="accent1" w:sz="4" w:space="0"/>
          <w:right w:val="none" w:color="auto" w:sz="0" w:space="0"/>
        </w:tcBorders>
        <w:shd w:val="clear" w:color="FFFFFF" w:fill="FFFFFF" w:themeFill="light1"/>
      </w:tcPr>
    </w:tblStylePr>
    <w:tblStylePr w:type="lastRow">
      <w:rPr>
        <w:i/>
        <w:color w:val="2A4A71" w:themeColor="accent1" w:themeShade="95"/>
        <w:sz w:val="22"/>
      </w:rPr>
      <w:tblPr/>
      <w:tcPr>
        <w:tcBorders>
          <w:top w:val="single" w:color="4F81BD"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2A4A71" w:themeColor="accent1" w:themeShade="95"/>
        <w:sz w:val="22"/>
      </w:rPr>
      <w:tblPr/>
      <w:tcPr>
        <w:tcBorders>
          <w:top w:val="none" w:color="auto" w:sz="0" w:space="0"/>
          <w:left w:val="none" w:color="auto" w:sz="0" w:space="0"/>
          <w:bottom w:val="none" w:color="auto" w:sz="0" w:space="0"/>
          <w:right w:val="single" w:color="4F81BD" w:themeColor="accent1" w:sz="4" w:space="0"/>
        </w:tcBorders>
        <w:shd w:val="clear" w:color="FFFFFF" w:fill="auto"/>
      </w:tcPr>
    </w:tblStylePr>
    <w:tblStylePr w:type="lastCol">
      <w:rPr>
        <w:i/>
        <w:color w:val="2A4A71" w:themeColor="accent1" w:themeShade="95"/>
        <w:sz w:val="22"/>
      </w:rPr>
      <w:tblPr/>
      <w:tcPr>
        <w:tcBorders>
          <w:top w:val="none" w:color="auto" w:sz="0" w:space="0"/>
          <w:left w:val="single" w:color="4F81BD" w:themeColor="accent1" w:sz="4" w:space="0"/>
          <w:bottom w:val="none" w:color="auto" w:sz="0" w:space="0"/>
          <w:right w:val="none" w:color="auto" w:sz="0" w:space="0"/>
        </w:tcBorders>
        <w:shd w:val="clear" w:color="FFFFFF" w:fill="auto"/>
      </w:tc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D99695" w:themeColor="accent2" w:themeTint="97" w:sz="4" w:space="0"/>
      </w:tblBorders>
      <w:tblCellMar>
        <w:left w:w="0" w:type="dxa"/>
        <w:right w:w="0" w:type="dxa"/>
      </w:tblCellMar>
    </w:tblPr>
    <w:tblStylePr w:type="firstRow">
      <w:rPr>
        <w:i/>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FFFFFF" w:fill="FFFFFF" w:themeFill="light1"/>
      </w:tcPr>
    </w:tblStylePr>
    <w:tblStylePr w:type="lastRow">
      <w:rPr>
        <w:i/>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FFFFFF" w:fill="auto"/>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FFFFFF" w:fill="auto"/>
      </w:tc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3D69B" w:themeColor="accent3" w:themeTint="98" w:sz="4" w:space="0"/>
      </w:tblBorders>
      <w:tblCellMar>
        <w:left w:w="0" w:type="dxa"/>
        <w:right w:w="0" w:type="dxa"/>
      </w:tblCellMar>
    </w:tblPr>
    <w:tblStylePr w:type="firstRow">
      <w:rPr>
        <w:i/>
        <w:color w:val="C3D69B" w:themeColor="accent3" w:themeTint="98" w:themeShade="95"/>
        <w:sz w:val="22"/>
      </w:rPr>
      <w:tblPr/>
      <w:tcPr>
        <w:tcBorders>
          <w:top w:val="none" w:color="auto" w:sz="0" w:space="0"/>
          <w:left w:val="none" w:color="auto" w:sz="0" w:space="0"/>
          <w:bottom w:val="single" w:color="9BBB59" w:themeColor="accent3" w:sz="4" w:space="0"/>
          <w:right w:val="none" w:color="auto" w:sz="0" w:space="0"/>
        </w:tcBorders>
        <w:shd w:val="clear" w:color="FFFFFF" w:fill="FFFFFF" w:themeFill="light1"/>
      </w:tcPr>
    </w:tblStylePr>
    <w:tblStylePr w:type="lastRow">
      <w:rPr>
        <w:i/>
        <w:color w:val="C3D69B" w:themeColor="accent3" w:themeTint="98" w:themeShade="95"/>
        <w:sz w:val="22"/>
      </w:rPr>
      <w:tblPr/>
      <w:tcPr>
        <w:tcBorders>
          <w:top w:val="single" w:color="9BBB59"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C3D69B" w:themeColor="accent3" w:themeTint="98" w:themeShade="95"/>
        <w:sz w:val="22"/>
      </w:rPr>
      <w:tblPr/>
      <w:tcPr>
        <w:tcBorders>
          <w:top w:val="none" w:color="auto" w:sz="0" w:space="0"/>
          <w:left w:val="none" w:color="auto" w:sz="0" w:space="0"/>
          <w:bottom w:val="none" w:color="auto" w:sz="0" w:space="0"/>
          <w:right w:val="single" w:color="9BBB59" w:themeColor="accent3" w:sz="4" w:space="0"/>
        </w:tcBorders>
        <w:shd w:val="clear" w:color="FFFFFF" w:fill="auto"/>
      </w:tcPr>
    </w:tblStylePr>
    <w:tblStylePr w:type="lastCol">
      <w:rPr>
        <w:i/>
        <w:color w:val="C3D69B" w:themeColor="accent3" w:themeTint="98" w:themeShade="95"/>
        <w:sz w:val="22"/>
      </w:rPr>
      <w:tblPr/>
      <w:tcPr>
        <w:tcBorders>
          <w:top w:val="none" w:color="auto" w:sz="0" w:space="0"/>
          <w:left w:val="single" w:color="9BBB59" w:themeColor="accent3" w:sz="4" w:space="0"/>
          <w:bottom w:val="none" w:color="auto" w:sz="0" w:space="0"/>
          <w:right w:val="none" w:color="auto" w:sz="0" w:space="0"/>
        </w:tcBorders>
        <w:shd w:val="clear" w:color="FFFFFF" w:fill="auto"/>
      </w:tc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B2A1C6" w:themeColor="accent4" w:themeTint="9a" w:sz="4" w:space="0"/>
      </w:tblBorders>
      <w:tblCellMar>
        <w:left w:w="0" w:type="dxa"/>
        <w:right w:w="0" w:type="dxa"/>
      </w:tblCellMar>
    </w:tblPr>
    <w:tblStylePr w:type="firstRow">
      <w:rPr>
        <w:i/>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FFFFFF" w:fill="FFFFFF" w:themeFill="light1"/>
      </w:tcPr>
    </w:tblStylePr>
    <w:tblStylePr w:type="lastRow">
      <w:rPr>
        <w:i/>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FFFFFF" w:fill="auto"/>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FFFFFF" w:fill="auto"/>
      </w:tc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2CCDC" w:themeColor="accent5" w:themeTint="9a" w:sz="4" w:space="0"/>
      </w:tblBorders>
      <w:tblCellMar>
        <w:left w:w="0" w:type="dxa"/>
        <w:right w:w="0" w:type="dxa"/>
      </w:tblCellMar>
    </w:tblPr>
    <w:tblStylePr w:type="firstRow">
      <w:rPr>
        <w:i/>
        <w:color w:val="92CCDC" w:themeColor="accent5" w:themeTint="9a" w:themeShade="95"/>
        <w:sz w:val="22"/>
      </w:rPr>
      <w:tblPr/>
      <w:tcPr>
        <w:tcBorders>
          <w:top w:val="none" w:color="auto" w:sz="0" w:space="0"/>
          <w:left w:val="none" w:color="auto" w:sz="0" w:space="0"/>
          <w:bottom w:val="single" w:color="4BACC6" w:themeColor="accent5" w:sz="4" w:space="0"/>
          <w:right w:val="none" w:color="auto" w:sz="0" w:space="0"/>
        </w:tcBorders>
        <w:shd w:val="clear" w:color="FFFFFF" w:fill="FFFFFF" w:themeFill="light1"/>
      </w:tcPr>
    </w:tblStylePr>
    <w:tblStylePr w:type="lastRow">
      <w:rPr>
        <w:i/>
        <w:color w:val="92CCDC" w:themeColor="accent5" w:themeTint="9a" w:themeShade="95"/>
        <w:sz w:val="22"/>
      </w:rPr>
      <w:tblPr/>
      <w:tcPr>
        <w:tcBorders>
          <w:top w:val="single" w:color="4BACC6"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92CCDC" w:themeColor="accent5" w:themeTint="9a" w:themeShade="95"/>
        <w:sz w:val="22"/>
      </w:rPr>
      <w:tblPr/>
      <w:tcPr>
        <w:tcBorders>
          <w:top w:val="none" w:color="auto" w:sz="0" w:space="0"/>
          <w:left w:val="none" w:color="auto" w:sz="0" w:space="0"/>
          <w:bottom w:val="none" w:color="auto" w:sz="0" w:space="0"/>
          <w:right w:val="single" w:color="4BACC6" w:themeColor="accent5" w:sz="4" w:space="0"/>
        </w:tcBorders>
        <w:shd w:val="clear" w:color="FFFFFF" w:fill="auto"/>
      </w:tcPr>
    </w:tblStylePr>
    <w:tblStylePr w:type="lastCol">
      <w:rPr>
        <w:i/>
        <w:color w:val="92CCDC" w:themeColor="accent5" w:themeTint="9a" w:themeShade="95"/>
        <w:sz w:val="22"/>
      </w:rPr>
      <w:tblPr/>
      <w:tcPr>
        <w:tcBorders>
          <w:top w:val="none" w:color="auto" w:sz="0" w:space="0"/>
          <w:left w:val="single" w:color="4BACC6" w:themeColor="accent5" w:sz="4" w:space="0"/>
          <w:bottom w:val="none" w:color="auto" w:sz="0" w:space="0"/>
          <w:right w:val="none" w:color="auto" w:sz="0" w:space="0"/>
        </w:tcBorders>
        <w:shd w:val="clear" w:color="FFFFFF" w:fill="auto"/>
      </w:tc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FAC090" w:themeColor="accent6" w:themeTint="98" w:sz="4" w:space="0"/>
      </w:tblBorders>
      <w:tblCellMar>
        <w:left w:w="0" w:type="dxa"/>
        <w:right w:w="0" w:type="dxa"/>
      </w:tblCellMar>
    </w:tblPr>
    <w:tblStylePr w:type="firstRow">
      <w:rPr>
        <w:i/>
        <w:color w:val="FAC090" w:themeColor="accent6" w:themeTint="98" w:themeShade="95"/>
        <w:sz w:val="22"/>
      </w:rPr>
      <w:tblPr/>
      <w:tcPr>
        <w:tcBorders>
          <w:top w:val="none" w:color="auto" w:sz="0" w:space="0"/>
          <w:left w:val="none" w:color="auto" w:sz="0" w:space="0"/>
          <w:bottom w:val="single" w:color="F79646" w:themeColor="accent6" w:sz="4" w:space="0"/>
          <w:right w:val="none" w:color="auto" w:sz="0" w:space="0"/>
        </w:tcBorders>
        <w:shd w:val="clear" w:color="FFFFFF" w:fill="FFFFFF" w:themeFill="light1"/>
      </w:tcPr>
    </w:tblStylePr>
    <w:tblStylePr w:type="lastRow">
      <w:rPr>
        <w:i/>
        <w:color w:val="FAC090" w:themeColor="accent6" w:themeTint="98" w:themeShade="95"/>
        <w:sz w:val="22"/>
      </w:rPr>
      <w:tblPr/>
      <w:tcPr>
        <w:tcBorders>
          <w:top w:val="single" w:color="F79646"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FAC090" w:themeColor="accent6" w:themeTint="98" w:themeShade="95"/>
        <w:sz w:val="22"/>
      </w:rPr>
      <w:tblPr/>
      <w:tcPr>
        <w:tcBorders>
          <w:top w:val="none" w:color="auto" w:sz="0" w:space="0"/>
          <w:left w:val="none" w:color="auto" w:sz="0" w:space="0"/>
          <w:bottom w:val="none" w:color="auto" w:sz="0" w:space="0"/>
          <w:right w:val="single" w:color="F79646" w:themeColor="accent6" w:sz="4" w:space="0"/>
        </w:tcBorders>
        <w:shd w:val="clear" w:color="FFFFFF" w:fill="auto"/>
      </w:tcPr>
    </w:tblStylePr>
    <w:tblStylePr w:type="lastCol">
      <w:rPr>
        <w:i/>
        <w:color w:val="FAC090" w:themeColor="accent6" w:themeTint="98" w:themeShade="95"/>
        <w:sz w:val="22"/>
      </w:rPr>
      <w:tblPr/>
      <w:tcPr>
        <w:tcBorders>
          <w:top w:val="none" w:color="auto" w:sz="0" w:space="0"/>
          <w:left w:val="single" w:color="F79646" w:themeColor="accent6" w:sz="4" w:space="0"/>
          <w:bottom w:val="none" w:color="auto" w:sz="0" w:space="0"/>
          <w:right w:val="none" w:color="auto" w:sz="0" w:space="0"/>
        </w:tcBorders>
        <w:shd w:val="clear" w:color="FFFFFF" w:fill="auto"/>
      </w:tc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Pr/>
    </w:tblStylePr>
  </w:style>
  <w:style w:type="table" w:customStyle="1" w:styleId="Lined-Accent">
    <w:name w:val="Lined - Accent"/>
    <w:basedOn w:val="TableauNormal"/>
    <w:uiPriority w:val="99"/>
    <w:rPr>
      <w:color w:val="404040"/>
    </w:rPr>
    <w:tblPr>
      <w:tblStyleRowBandSize w:val="1"/>
      <w:tblStyleColBandSize w:val="1"/>
      <w:tblCellMar>
        <w:left w:w="0" w:type="dxa"/>
        <w:right w:w="0" w:type="dxa"/>
      </w:tblCellMar>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Pr/>
    </w:tblStylePr>
    <w:tblStylePr w:type="band2Vert">
      <w:rPr>
        <w:color w:val="404040"/>
        <w:sz w:val="22"/>
      </w:rPr>
      <w:tblPr/>
      <w:tcPr>
        <w:shd w:val="clear" w:color="FFFFFF" w:fill="F2F2F2" w:themeFill="text1" w:themeFillTint="d"/>
      </w:tcPr>
    </w:tblStylePr>
    <w:tblStylePr w:type="band1Horz">
      <w:rPr>
        <w:color w:val="404040"/>
        <w:sz w:val="22"/>
      </w:rPr>
      <w:tblPr/>
    </w:tblStylePr>
    <w:tblStylePr w:type="band2Horz">
      <w:rPr>
        <w:color w:val="404040"/>
        <w:sz w:val="22"/>
      </w:rPr>
      <w:tblPr/>
      <w:tcPr>
        <w:shd w:val="clear" w:color="FFFFFF" w:fill="F2F2F2" w:themeFill="text1" w:themeFillTint="d"/>
      </w:tcPr>
    </w:tblStylePr>
  </w:style>
  <w:style w:type="table" w:customStyle="1" w:styleId="Lined-Accent1">
    <w:name w:val="Lined - Accent 1"/>
    <w:basedOn w:val="TableauNormal"/>
    <w:uiPriority w:val="99"/>
    <w:rPr>
      <w:color w:val="404040"/>
    </w:rPr>
    <w:tblPr>
      <w:tblStyleRowBandSize w:val="1"/>
      <w:tblStyleColBandSize w:val="1"/>
      <w:tblCellMar>
        <w:left w:w="0" w:type="dxa"/>
        <w:right w:w="0" w:type="dxa"/>
      </w:tblCellMar>
    </w:tblPr>
    <w:tblStylePr w:type="firstRow">
      <w:rPr>
        <w:color w:val="F2F2F2"/>
        <w:sz w:val="22"/>
      </w:rPr>
      <w:tblPr/>
      <w:tcPr>
        <w:shd w:val="clear" w:color="FFFFFF" w:fill="5D8AC2" w:themeFill="accent1" w:themeFillTint="ea"/>
      </w:tcPr>
    </w:tblStylePr>
    <w:tblStylePr w:type="lastRow">
      <w:rPr>
        <w:color w:val="F2F2F2"/>
        <w:sz w:val="22"/>
      </w:rPr>
      <w:tblPr/>
      <w:tcPr>
        <w:shd w:val="clear" w:color="FFFFFF" w:fill="5D8AC2" w:themeFill="accent1" w:themeFillTint="ea"/>
      </w:tcPr>
    </w:tblStylePr>
    <w:tblStylePr w:type="firstCol">
      <w:rPr>
        <w:color w:val="F2F2F2"/>
        <w:sz w:val="22"/>
      </w:rPr>
      <w:tblPr/>
      <w:tcPr>
        <w:shd w:val="clear" w:color="FFFFFF" w:fill="5D8AC2" w:themeFill="accent1" w:themeFillTint="ea"/>
      </w:tcPr>
    </w:tblStylePr>
    <w:tblStylePr w:type="lastCol">
      <w:rPr>
        <w:color w:val="F2F2F2"/>
        <w:sz w:val="22"/>
      </w:rPr>
      <w:tblPr/>
      <w:tcPr>
        <w:shd w:val="clear" w:color="FFFFFF" w:fill="5D8AC2" w:themeFill="accent1" w:themeFillTint="ea"/>
      </w:tcPr>
    </w:tblStylePr>
    <w:tblStylePr w:type="band1Vert">
      <w:rPr>
        <w:color w:val="404040"/>
        <w:sz w:val="22"/>
      </w:rPr>
      <w:tblPr/>
    </w:tblStylePr>
    <w:tblStylePr w:type="band2Vert">
      <w:rPr>
        <w:color w:val="404040"/>
        <w:sz w:val="22"/>
      </w:rPr>
      <w:tblPr/>
      <w:tcPr>
        <w:shd w:val="clear" w:color="FFFFFF" w:fill="C7D7EA" w:themeFill="accent1" w:themeFillTint="50"/>
      </w:tcPr>
    </w:tblStylePr>
    <w:tblStylePr w:type="band1Horz">
      <w:rPr>
        <w:color w:val="404040"/>
        <w:sz w:val="22"/>
      </w:rPr>
      <w:tblPr/>
    </w:tblStylePr>
    <w:tblStylePr w:type="band2Horz">
      <w:rPr>
        <w:color w:val="404040"/>
        <w:sz w:val="22"/>
      </w:rPr>
      <w:tblPr/>
      <w:tcPr>
        <w:shd w:val="clear" w:color="FFFFFF"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CellMar>
        <w:left w:w="0" w:type="dxa"/>
        <w:right w:w="0" w:type="dxa"/>
      </w:tblCellMar>
    </w:tblPr>
    <w:tblStylePr w:type="firstRow">
      <w:rPr>
        <w:color w:val="F2F2F2"/>
        <w:sz w:val="22"/>
      </w:rPr>
      <w:tblPr/>
      <w:tcPr>
        <w:shd w:val="clear" w:color="FFFFFF" w:fill="D99695" w:themeFill="accent2" w:themeFillTint="97"/>
      </w:tcPr>
    </w:tblStylePr>
    <w:tblStylePr w:type="lastRow">
      <w:rPr>
        <w:color w:val="F2F2F2"/>
        <w:sz w:val="22"/>
      </w:rPr>
      <w:tblPr/>
      <w:tcPr>
        <w:shd w:val="clear" w:color="FFFFFF" w:fill="D99695" w:themeFill="accent2" w:themeFillTint="97"/>
      </w:tcPr>
    </w:tblStylePr>
    <w:tblStylePr w:type="firstCol">
      <w:rPr>
        <w:color w:val="F2F2F2"/>
        <w:sz w:val="22"/>
      </w:rPr>
      <w:tblPr/>
      <w:tcPr>
        <w:shd w:val="clear" w:color="FFFFFF" w:fill="D99695" w:themeFill="accent2" w:themeFillTint="97"/>
      </w:tcPr>
    </w:tblStylePr>
    <w:tblStylePr w:type="lastCol">
      <w:rPr>
        <w:color w:val="F2F2F2"/>
        <w:sz w:val="22"/>
      </w:rPr>
      <w:tblPr/>
      <w:tcPr>
        <w:shd w:val="clear" w:color="FFFFFF" w:fill="D99695" w:themeFill="accent2" w:themeFillTint="97"/>
      </w:tcPr>
    </w:tblStylePr>
    <w:tblStylePr w:type="band1Vert">
      <w:rPr>
        <w:color w:val="404040"/>
        <w:sz w:val="22"/>
      </w:rPr>
      <w:tblPr/>
    </w:tblStylePr>
    <w:tblStylePr w:type="band2Vert">
      <w:rPr>
        <w:color w:val="404040"/>
        <w:sz w:val="22"/>
      </w:rPr>
      <w:tblPr/>
      <w:tcPr>
        <w:shd w:val="clear" w:color="FFFFFF" w:fill="F2DCDC" w:themeFill="accent2" w:themeFillTint="32"/>
      </w:tcPr>
    </w:tblStylePr>
    <w:tblStylePr w:type="band1Horz">
      <w:rPr>
        <w:color w:val="404040"/>
        <w:sz w:val="22"/>
      </w:rPr>
      <w:tblPr/>
    </w:tblStylePr>
    <w:tblStylePr w:type="band2Horz">
      <w:rPr>
        <w:color w:val="404040"/>
        <w:sz w:val="22"/>
      </w:rPr>
      <w:tblPr/>
      <w:tcPr>
        <w:shd w:val="clear" w:color="FFFFFF"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CellMar>
        <w:left w:w="0" w:type="dxa"/>
        <w:right w:w="0" w:type="dxa"/>
      </w:tblCellMar>
    </w:tblPr>
    <w:tblStylePr w:type="firstRow">
      <w:rPr>
        <w:color w:val="F2F2F2"/>
        <w:sz w:val="22"/>
      </w:rPr>
      <w:tblPr/>
      <w:tcPr>
        <w:shd w:val="clear" w:color="FFFFFF" w:fill="9ABB59" w:themeFill="accent3" w:themeFillTint="fe"/>
      </w:tcPr>
    </w:tblStylePr>
    <w:tblStylePr w:type="lastRow">
      <w:rPr>
        <w:color w:val="F2F2F2"/>
        <w:sz w:val="22"/>
      </w:rPr>
      <w:tblPr/>
      <w:tcPr>
        <w:shd w:val="clear" w:color="FFFFFF" w:fill="9ABB59" w:themeFill="accent3" w:themeFillTint="fe"/>
      </w:tcPr>
    </w:tblStylePr>
    <w:tblStylePr w:type="firstCol">
      <w:rPr>
        <w:color w:val="F2F2F2"/>
        <w:sz w:val="22"/>
      </w:rPr>
      <w:tblPr/>
      <w:tcPr>
        <w:shd w:val="clear" w:color="FFFFFF" w:fill="9ABB59" w:themeFill="accent3" w:themeFillTint="fe"/>
      </w:tcPr>
    </w:tblStylePr>
    <w:tblStylePr w:type="lastCol">
      <w:rPr>
        <w:color w:val="F2F2F2"/>
        <w:sz w:val="22"/>
      </w:rPr>
      <w:tblPr/>
      <w:tcPr>
        <w:shd w:val="clear" w:color="FFFFFF" w:fill="9ABB59" w:themeFill="accent3" w:themeFillTint="fe"/>
      </w:tcPr>
    </w:tblStylePr>
    <w:tblStylePr w:type="band1Vert">
      <w:rPr>
        <w:color w:val="404040"/>
        <w:sz w:val="22"/>
      </w:rPr>
      <w:tblPr/>
    </w:tblStylePr>
    <w:tblStylePr w:type="band2Vert">
      <w:rPr>
        <w:color w:val="404040"/>
        <w:sz w:val="22"/>
      </w:rPr>
      <w:tblPr/>
      <w:tcPr>
        <w:shd w:val="clear" w:color="FFFFFF" w:fill="EAF1DC" w:themeFill="accent3" w:themeFillTint="34"/>
      </w:tcPr>
    </w:tblStylePr>
    <w:tblStylePr w:type="band1Horz">
      <w:rPr>
        <w:color w:val="404040"/>
        <w:sz w:val="22"/>
      </w:rPr>
      <w:tblPr/>
    </w:tblStylePr>
    <w:tblStylePr w:type="band2Horz">
      <w:rPr>
        <w:color w:val="404040"/>
        <w:sz w:val="22"/>
      </w:rPr>
      <w:tblPr/>
      <w:tcPr>
        <w:shd w:val="clear" w:color="FFFFFF"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CellMar>
        <w:left w:w="0" w:type="dxa"/>
        <w:right w:w="0" w:type="dxa"/>
      </w:tblCellMar>
    </w:tblPr>
    <w:tblStylePr w:type="firstRow">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tblStylePr w:type="firstCol">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band1Vert">
      <w:rPr>
        <w:color w:val="404040"/>
        <w:sz w:val="22"/>
      </w:rPr>
      <w:tblPr/>
    </w:tblStylePr>
    <w:tblStylePr w:type="band2Vert">
      <w:rPr>
        <w:color w:val="404040"/>
        <w:sz w:val="22"/>
      </w:rPr>
      <w:tblPr/>
      <w:tcPr>
        <w:shd w:val="clear" w:color="FFFFFF" w:fill="E5DFEC" w:themeFill="accent4" w:themeFillTint="34"/>
      </w:tcPr>
    </w:tblStylePr>
    <w:tblStylePr w:type="band1Horz">
      <w:rPr>
        <w:color w:val="404040"/>
        <w:sz w:val="22"/>
      </w:rPr>
      <w:tblPr/>
    </w:tblStylePr>
    <w:tblStylePr w:type="band2Horz">
      <w:rPr>
        <w:color w:val="404040"/>
        <w:sz w:val="22"/>
      </w:rPr>
      <w:tblPr/>
      <w:tcPr>
        <w:shd w:val="clear" w:color="FFFFFF"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CellMar>
        <w:left w:w="0" w:type="dxa"/>
        <w:right w:w="0" w:type="dxa"/>
      </w:tblCellMar>
    </w:tblPr>
    <w:tblStylePr w:type="firstRow">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tblStylePr w:type="firstCol">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band1Vert">
      <w:rPr>
        <w:color w:val="404040"/>
        <w:sz w:val="22"/>
      </w:rPr>
      <w:tblPr/>
    </w:tblStylePr>
    <w:tblStylePr w:type="band2Vert">
      <w:rPr>
        <w:color w:val="404040"/>
        <w:sz w:val="22"/>
      </w:rPr>
      <w:tblPr/>
      <w:tcPr>
        <w:shd w:val="clear" w:color="FFFFFF" w:fill="DAEEF3" w:themeFill="accent5" w:themeFillTint="34"/>
      </w:tcPr>
    </w:tblStylePr>
    <w:tblStylePr w:type="band1Horz">
      <w:rPr>
        <w:color w:val="404040"/>
        <w:sz w:val="22"/>
      </w:rPr>
      <w:tblPr/>
    </w:tblStylePr>
    <w:tblStylePr w:type="band2Horz">
      <w:rPr>
        <w:color w:val="404040"/>
        <w:sz w:val="22"/>
      </w:rPr>
      <w:tblPr/>
      <w:tcPr>
        <w:shd w:val="clear" w:color="FFFFFF"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CellMar>
        <w:left w:w="0" w:type="dxa"/>
        <w:right w:w="0" w:type="dxa"/>
      </w:tblCellMar>
    </w:tblPr>
    <w:tblStylePr w:type="firstRow">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tblStylePr w:type="firstCol">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band1Vert">
      <w:rPr>
        <w:color w:val="404040"/>
        <w:sz w:val="22"/>
      </w:rPr>
      <w:tblPr/>
    </w:tblStylePr>
    <w:tblStylePr w:type="band2Vert">
      <w:rPr>
        <w:color w:val="404040"/>
        <w:sz w:val="22"/>
      </w:rPr>
      <w:tblPr/>
      <w:tcPr>
        <w:shd w:val="clear" w:color="FFFFFF" w:fill="FDE9D8" w:themeFill="accent6" w:themeFillTint="34"/>
      </w:tcPr>
    </w:tblStylePr>
    <w:tblStylePr w:type="band1Horz">
      <w:rPr>
        <w:color w:val="404040"/>
        <w:sz w:val="22"/>
      </w:rPr>
      <w:tblPr/>
    </w:tblStylePr>
    <w:tblStylePr w:type="band2Horz">
      <w:rPr>
        <w:color w:val="404040"/>
        <w:sz w:val="22"/>
      </w:rPr>
      <w:tblPr/>
      <w:tcPr>
        <w:shd w:val="clear" w:color="FFFFFF"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right w:w="0" w:type="dxa"/>
      </w:tblCellMar>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Pr/>
    </w:tblStylePr>
    <w:tblStylePr w:type="band2Vert">
      <w:rPr>
        <w:color w:val="404040"/>
        <w:sz w:val="22"/>
      </w:rPr>
      <w:tblPr/>
      <w:tcPr>
        <w:shd w:val="clear" w:color="FFFFFF" w:fill="F2F2F2" w:themeFill="text1" w:themeFillTint="d"/>
      </w:tcPr>
    </w:tblStylePr>
    <w:tblStylePr w:type="band1Horz">
      <w:rPr>
        <w:color w:val="404040"/>
        <w:sz w:val="22"/>
      </w:rPr>
      <w:tblPr/>
    </w:tblStylePr>
    <w:tblStylePr w:type="band2Horz">
      <w:rPr>
        <w:color w:val="404040"/>
        <w:sz w:val="22"/>
      </w:rPr>
      <w:tblPr/>
      <w:tcPr>
        <w:shd w:val="clear" w:color="FFFFFF" w:fill="F2F2F2" w:themeFill="text1" w:themeFillTint="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insideH w:val="single" w:color="4F81BD" w:themeColor="accent1" w:sz="4" w:space="0"/>
        <w:insideV w:val="single" w:color="4F81BD" w:themeColor="accent1" w:sz="4" w:space="0"/>
      </w:tblBorders>
      <w:tblCellMar>
        <w:left w:w="0" w:type="dxa"/>
        <w:right w:w="0" w:type="dxa"/>
      </w:tblCellMar>
    </w:tblPr>
    <w:tblStylePr w:type="firstRow">
      <w:rPr>
        <w:color w:val="F2F2F2"/>
        <w:sz w:val="22"/>
      </w:rPr>
      <w:tblPr/>
      <w:tcPr>
        <w:shd w:val="clear" w:color="FFFFFF" w:fill="5D8AC2" w:themeFill="accent1" w:themeFillTint="ea"/>
      </w:tcPr>
    </w:tblStylePr>
    <w:tblStylePr w:type="lastRow">
      <w:rPr>
        <w:color w:val="F2F2F2"/>
        <w:sz w:val="22"/>
      </w:rPr>
      <w:tblPr/>
      <w:tcPr>
        <w:shd w:val="clear" w:color="FFFFFF" w:fill="5D8AC2" w:themeFill="accent1" w:themeFillTint="ea"/>
      </w:tcPr>
    </w:tblStylePr>
    <w:tblStylePr w:type="firstCol">
      <w:rPr>
        <w:color w:val="F2F2F2"/>
        <w:sz w:val="22"/>
      </w:rPr>
      <w:tblPr/>
      <w:tcPr>
        <w:shd w:val="clear" w:color="FFFFFF" w:fill="5D8AC2" w:themeFill="accent1" w:themeFillTint="ea"/>
      </w:tcPr>
    </w:tblStylePr>
    <w:tblStylePr w:type="lastCol">
      <w:rPr>
        <w:color w:val="F2F2F2"/>
        <w:sz w:val="22"/>
      </w:rPr>
      <w:tblPr/>
      <w:tcPr>
        <w:shd w:val="clear" w:color="FFFFFF" w:fill="5D8AC2" w:themeFill="accent1" w:themeFillTint="ea"/>
      </w:tcPr>
    </w:tblStylePr>
    <w:tblStylePr w:type="band1Vert">
      <w:rPr>
        <w:color w:val="404040"/>
        <w:sz w:val="22"/>
      </w:rPr>
      <w:tblPr/>
    </w:tblStylePr>
    <w:tblStylePr w:type="band2Vert">
      <w:rPr>
        <w:color w:val="404040"/>
        <w:sz w:val="22"/>
      </w:rPr>
      <w:tblPr/>
      <w:tcPr>
        <w:shd w:val="clear" w:color="FFFFFF" w:fill="C7D7EA" w:themeFill="accent1" w:themeFillTint="50"/>
      </w:tcPr>
    </w:tblStylePr>
    <w:tblStylePr w:type="band1Horz">
      <w:rPr>
        <w:color w:val="404040"/>
        <w:sz w:val="22"/>
      </w:rPr>
      <w:tblPr/>
    </w:tblStylePr>
    <w:tblStylePr w:type="band2Horz">
      <w:rPr>
        <w:color w:val="404040"/>
        <w:sz w:val="22"/>
      </w:rPr>
      <w:tblPr/>
      <w:tcPr>
        <w:shd w:val="clear" w:color="FFFFFF"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color="C0504D" w:themeColor="accent2" w:sz="4" w:space="0"/>
        <w:left w:val="single" w:color="C0504D" w:themeColor="accent2" w:sz="4" w:space="0"/>
        <w:bottom w:val="single" w:color="C0504D" w:themeColor="accent2" w:sz="4" w:space="0"/>
        <w:right w:val="single" w:color="C0504D" w:themeColor="accent2" w:sz="4" w:space="0"/>
        <w:insideH w:val="single" w:color="C0504D" w:themeColor="accent2" w:sz="4" w:space="0"/>
        <w:insideV w:val="single" w:color="C0504D" w:themeColor="accent2" w:sz="4" w:space="0"/>
      </w:tblBorders>
      <w:tblCellMar>
        <w:left w:w="0" w:type="dxa"/>
        <w:right w:w="0" w:type="dxa"/>
      </w:tblCellMar>
    </w:tblPr>
    <w:tblStylePr w:type="firstRow">
      <w:rPr>
        <w:color w:val="F2F2F2"/>
        <w:sz w:val="22"/>
      </w:rPr>
      <w:tblPr/>
      <w:tcPr>
        <w:shd w:val="clear" w:color="FFFFFF" w:fill="D99695" w:themeFill="accent2" w:themeFillTint="97"/>
      </w:tcPr>
    </w:tblStylePr>
    <w:tblStylePr w:type="lastRow">
      <w:rPr>
        <w:color w:val="F2F2F2"/>
        <w:sz w:val="22"/>
      </w:rPr>
      <w:tblPr/>
      <w:tcPr>
        <w:shd w:val="clear" w:color="FFFFFF" w:fill="D99695" w:themeFill="accent2" w:themeFillTint="97"/>
      </w:tcPr>
    </w:tblStylePr>
    <w:tblStylePr w:type="firstCol">
      <w:rPr>
        <w:color w:val="F2F2F2"/>
        <w:sz w:val="22"/>
      </w:rPr>
      <w:tblPr/>
      <w:tcPr>
        <w:shd w:val="clear" w:color="FFFFFF" w:fill="D99695" w:themeFill="accent2" w:themeFillTint="97"/>
      </w:tcPr>
    </w:tblStylePr>
    <w:tblStylePr w:type="lastCol">
      <w:rPr>
        <w:color w:val="F2F2F2"/>
        <w:sz w:val="22"/>
      </w:rPr>
      <w:tblPr/>
      <w:tcPr>
        <w:shd w:val="clear" w:color="FFFFFF" w:fill="D99695" w:themeFill="accent2" w:themeFillTint="97"/>
      </w:tcPr>
    </w:tblStylePr>
    <w:tblStylePr w:type="band1Vert">
      <w:rPr>
        <w:color w:val="404040"/>
        <w:sz w:val="22"/>
      </w:rPr>
      <w:tblPr/>
    </w:tblStylePr>
    <w:tblStylePr w:type="band2Vert">
      <w:rPr>
        <w:color w:val="404040"/>
        <w:sz w:val="22"/>
      </w:rPr>
      <w:tblPr/>
      <w:tcPr>
        <w:shd w:val="clear" w:color="FFFFFF" w:fill="F2DCDC" w:themeFill="accent2" w:themeFillTint="32"/>
      </w:tcPr>
    </w:tblStylePr>
    <w:tblStylePr w:type="band1Horz">
      <w:rPr>
        <w:color w:val="404040"/>
        <w:sz w:val="22"/>
      </w:rPr>
      <w:tblPr/>
    </w:tblStylePr>
    <w:tblStylePr w:type="band2Horz">
      <w:rPr>
        <w:color w:val="404040"/>
        <w:sz w:val="22"/>
      </w:rPr>
      <w:tblPr/>
      <w:tcPr>
        <w:shd w:val="clear" w:color="FFFFFF"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color="9BBB59" w:themeColor="accent3" w:sz="4" w:space="0"/>
        <w:left w:val="single" w:color="9BBB59" w:themeColor="accent3" w:sz="4" w:space="0"/>
        <w:bottom w:val="single" w:color="9BBB59" w:themeColor="accent3" w:sz="4" w:space="0"/>
        <w:right w:val="single" w:color="9BBB59" w:themeColor="accent3" w:sz="4" w:space="0"/>
        <w:insideH w:val="single" w:color="9BBB59" w:themeColor="accent3" w:sz="4" w:space="0"/>
        <w:insideV w:val="single" w:color="9BBB59" w:themeColor="accent3" w:sz="4" w:space="0"/>
      </w:tblBorders>
      <w:tblCellMar>
        <w:left w:w="0" w:type="dxa"/>
        <w:right w:w="0" w:type="dxa"/>
      </w:tblCellMar>
    </w:tblPr>
    <w:tblStylePr w:type="firstRow">
      <w:rPr>
        <w:color w:val="F2F2F2"/>
        <w:sz w:val="22"/>
      </w:rPr>
      <w:tblPr/>
      <w:tcPr>
        <w:shd w:val="clear" w:color="FFFFFF" w:fill="9ABB59" w:themeFill="accent3" w:themeFillTint="fe"/>
      </w:tcPr>
    </w:tblStylePr>
    <w:tblStylePr w:type="lastRow">
      <w:rPr>
        <w:color w:val="F2F2F2"/>
        <w:sz w:val="22"/>
      </w:rPr>
      <w:tblPr/>
      <w:tcPr>
        <w:shd w:val="clear" w:color="FFFFFF" w:fill="9ABB59" w:themeFill="accent3" w:themeFillTint="fe"/>
      </w:tcPr>
    </w:tblStylePr>
    <w:tblStylePr w:type="firstCol">
      <w:rPr>
        <w:color w:val="F2F2F2"/>
        <w:sz w:val="22"/>
      </w:rPr>
      <w:tblPr/>
      <w:tcPr>
        <w:shd w:val="clear" w:color="FFFFFF" w:fill="9ABB59" w:themeFill="accent3" w:themeFillTint="fe"/>
      </w:tcPr>
    </w:tblStylePr>
    <w:tblStylePr w:type="lastCol">
      <w:rPr>
        <w:color w:val="F2F2F2"/>
        <w:sz w:val="22"/>
      </w:rPr>
      <w:tblPr/>
      <w:tcPr>
        <w:shd w:val="clear" w:color="FFFFFF" w:fill="9ABB59" w:themeFill="accent3" w:themeFillTint="fe"/>
      </w:tcPr>
    </w:tblStylePr>
    <w:tblStylePr w:type="band1Vert">
      <w:rPr>
        <w:color w:val="404040"/>
        <w:sz w:val="22"/>
      </w:rPr>
      <w:tblPr/>
    </w:tblStylePr>
    <w:tblStylePr w:type="band2Vert">
      <w:rPr>
        <w:color w:val="404040"/>
        <w:sz w:val="22"/>
      </w:rPr>
      <w:tblPr/>
      <w:tcPr>
        <w:shd w:val="clear" w:color="FFFFFF" w:fill="EAF1DC" w:themeFill="accent3" w:themeFillTint="34"/>
      </w:tcPr>
    </w:tblStylePr>
    <w:tblStylePr w:type="band1Horz">
      <w:rPr>
        <w:color w:val="404040"/>
        <w:sz w:val="22"/>
      </w:rPr>
      <w:tblPr/>
    </w:tblStylePr>
    <w:tblStylePr w:type="band2Horz">
      <w:rPr>
        <w:color w:val="404040"/>
        <w:sz w:val="22"/>
      </w:rPr>
      <w:tblPr/>
      <w:tcPr>
        <w:shd w:val="clear" w:color="FFFFFF"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color="8064A2" w:themeColor="accent4" w:sz="4" w:space="0"/>
        <w:left w:val="single" w:color="8064A2" w:themeColor="accent4" w:sz="4" w:space="0"/>
        <w:bottom w:val="single" w:color="8064A2" w:themeColor="accent4" w:sz="4" w:space="0"/>
        <w:right w:val="single" w:color="8064A2" w:themeColor="accent4" w:sz="4" w:space="0"/>
        <w:insideH w:val="single" w:color="8064A2" w:themeColor="accent4" w:sz="4" w:space="0"/>
        <w:insideV w:val="single" w:color="8064A2" w:themeColor="accent4" w:sz="4" w:space="0"/>
      </w:tblBorders>
      <w:tblCellMar>
        <w:left w:w="0" w:type="dxa"/>
        <w:right w:w="0" w:type="dxa"/>
      </w:tblCellMar>
    </w:tblPr>
    <w:tblStylePr w:type="firstRow">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tblStylePr w:type="firstCol">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band1Vert">
      <w:rPr>
        <w:color w:val="404040"/>
        <w:sz w:val="22"/>
      </w:rPr>
      <w:tblPr/>
    </w:tblStylePr>
    <w:tblStylePr w:type="band2Vert">
      <w:rPr>
        <w:color w:val="404040"/>
        <w:sz w:val="22"/>
      </w:rPr>
      <w:tblPr/>
      <w:tcPr>
        <w:shd w:val="clear" w:color="FFFFFF" w:fill="E5DFEC" w:themeFill="accent4" w:themeFillTint="34"/>
      </w:tcPr>
    </w:tblStylePr>
    <w:tblStylePr w:type="band1Horz">
      <w:rPr>
        <w:color w:val="404040"/>
        <w:sz w:val="22"/>
      </w:rPr>
      <w:tblPr/>
    </w:tblStylePr>
    <w:tblStylePr w:type="band2Horz">
      <w:rPr>
        <w:color w:val="404040"/>
        <w:sz w:val="22"/>
      </w:rPr>
      <w:tblPr/>
      <w:tcPr>
        <w:shd w:val="clear" w:color="FFFFFF"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right w:w="0" w:type="dxa"/>
      </w:tblCellMar>
    </w:tblPr>
    <w:tblStylePr w:type="firstRow">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tblStylePr w:type="firstCol">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band1Vert">
      <w:rPr>
        <w:color w:val="404040"/>
        <w:sz w:val="22"/>
      </w:rPr>
      <w:tblPr/>
    </w:tblStylePr>
    <w:tblStylePr w:type="band2Vert">
      <w:rPr>
        <w:color w:val="404040"/>
        <w:sz w:val="22"/>
      </w:rPr>
      <w:tblPr/>
      <w:tcPr>
        <w:shd w:val="clear" w:color="FFFFFF" w:fill="DAEEF3" w:themeFill="accent5" w:themeFillTint="34"/>
      </w:tcPr>
    </w:tblStylePr>
    <w:tblStylePr w:type="band1Horz">
      <w:rPr>
        <w:color w:val="404040"/>
        <w:sz w:val="22"/>
      </w:rPr>
      <w:tblPr/>
    </w:tblStylePr>
    <w:tblStylePr w:type="band2Horz">
      <w:rPr>
        <w:color w:val="404040"/>
        <w:sz w:val="22"/>
      </w:rPr>
      <w:tblPr/>
      <w:tcPr>
        <w:shd w:val="clear" w:color="FFFFFF"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right w:w="0" w:type="dxa"/>
      </w:tblCellMar>
    </w:tblPr>
    <w:tblStylePr w:type="firstRow">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tblStylePr w:type="firstCol">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band1Vert">
      <w:rPr>
        <w:color w:val="404040"/>
        <w:sz w:val="22"/>
      </w:rPr>
      <w:tblPr/>
    </w:tblStylePr>
    <w:tblStylePr w:type="band2Vert">
      <w:rPr>
        <w:color w:val="404040"/>
        <w:sz w:val="22"/>
      </w:rPr>
      <w:tblPr/>
      <w:tcPr>
        <w:shd w:val="clear" w:color="FFFFFF" w:fill="FDE9D8" w:themeFill="accent6" w:themeFillTint="34"/>
      </w:tcPr>
    </w:tblStylePr>
    <w:tblStylePr w:type="band1Horz">
      <w:rPr>
        <w:color w:val="404040"/>
        <w:sz w:val="22"/>
      </w:rPr>
      <w:tblPr/>
    </w:tblStylePr>
    <w:tblStylePr w:type="band2Horz">
      <w:rPr>
        <w:color w:val="404040"/>
        <w:sz w:val="22"/>
      </w:rPr>
      <w:tblPr/>
      <w:tcPr>
        <w:shd w:val="clear" w:color="FFFFFF" w:fill="FDE9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right w:w="0" w:type="dxa"/>
      </w:tblCellMar>
    </w:tblPr>
    <w:tblStylePr w:type="firstRow">
      <w:rPr>
        <w:color w:val="404040"/>
        <w:sz w:val="22"/>
      </w:rPr>
      <w:tblPr/>
      <w:tcPr>
        <w:tcBorders>
          <w:bottom w:val="single" w:color="000000" w:themeColor="text1" w:sz="12" w:space="0"/>
        </w:tcBorders>
      </w:tcPr>
    </w:tblStylePr>
    <w:tblStylePr w:type="lastRow">
      <w:rPr>
        <w:color w:val="404040"/>
        <w:sz w:val="22"/>
      </w:rPr>
      <w:tblPr/>
      <w:tcPr>
        <w:tcBorders>
          <w:top w:val="single" w:color="000000" w:themeColor="text1" w:sz="12" w:space="0"/>
        </w:tcBorders>
      </w:tcPr>
    </w:tblStylePr>
    <w:tblStylePr w:type="firstCol">
      <w:rPr>
        <w:color w:val="404040"/>
        <w:sz w:val="22"/>
      </w:rPr>
      <w:tblPr/>
    </w:tblStylePr>
    <w:tblStylePr w:type="lastCol">
      <w:rPr>
        <w:color w:val="404040"/>
        <w:sz w:val="22"/>
      </w:rPr>
      <w:tblPr/>
      <w:tcPr>
        <w:tcBorders>
          <w:left w:val="single" w:color="000000" w:themeColor="text1" w:sz="12" w:space="0"/>
        </w:tcBorders>
      </w:tcPr>
    </w:tblStyle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right w:w="0" w:type="dxa"/>
      </w:tblCellMar>
    </w:tblPr>
    <w:tblStylePr w:type="firstRow">
      <w:rPr>
        <w:color w:val="404040"/>
        <w:sz w:val="22"/>
      </w:rPr>
      <w:tblPr/>
      <w:tcPr>
        <w:tcBorders>
          <w:bottom w:val="single" w:color="4F81BD" w:themeColor="accent1" w:sz="12" w:space="0"/>
        </w:tcBorders>
      </w:tcPr>
    </w:tblStylePr>
    <w:tblStylePr w:type="lastRow">
      <w:rPr>
        <w:color w:val="404040"/>
        <w:sz w:val="22"/>
      </w:rPr>
      <w:tblPr/>
      <w:tcPr>
        <w:tcBorders>
          <w:top w:val="single" w:color="4F81BD" w:themeColor="accent1" w:sz="12" w:space="0"/>
        </w:tcBorders>
      </w:tcPr>
    </w:tblStylePr>
    <w:tblStylePr w:type="firstCol">
      <w:rPr>
        <w:color w:val="404040"/>
        <w:sz w:val="22"/>
      </w:rPr>
      <w:tblPr/>
    </w:tblStylePr>
    <w:tblStylePr w:type="lastCol">
      <w:rPr>
        <w:color w:val="404040"/>
        <w:sz w:val="22"/>
      </w:rPr>
      <w:tblPr/>
      <w:tcPr>
        <w:tcBorders>
          <w:left w:val="single" w:color="4F81BD" w:themeColor="accent1" w:sz="12" w:space="0"/>
        </w:tcBorders>
      </w:tcPr>
    </w:tblStylePr>
    <w:tblStylePr w:type="band1Horz">
      <w:rPr>
        <w:color w:val="404040"/>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right w:w="0" w:type="dxa"/>
      </w:tblCellMar>
    </w:tblPr>
    <w:tblStylePr w:type="firstRow">
      <w:rPr>
        <w:color w:val="404040"/>
        <w:sz w:val="22"/>
      </w:rPr>
      <w:tblPr/>
      <w:tcPr>
        <w:tcBorders>
          <w:bottom w:val="single" w:color="C0504D" w:themeColor="accent2" w:sz="12" w:space="0"/>
        </w:tcBorders>
      </w:tcPr>
    </w:tblStylePr>
    <w:tblStylePr w:type="lastRow">
      <w:rPr>
        <w:color w:val="404040"/>
        <w:sz w:val="22"/>
      </w:rPr>
      <w:tblPr/>
      <w:tcPr>
        <w:tcBorders>
          <w:top w:val="single" w:color="C0504D" w:themeColor="accent2" w:sz="12" w:space="0"/>
        </w:tcBorders>
      </w:tcPr>
    </w:tblStylePr>
    <w:tblStylePr w:type="firstCol">
      <w:rPr>
        <w:color w:val="404040"/>
        <w:sz w:val="22"/>
      </w:rPr>
      <w:tblPr/>
    </w:tblStylePr>
    <w:tblStylePr w:type="lastCol">
      <w:rPr>
        <w:color w:val="404040"/>
        <w:sz w:val="22"/>
      </w:rPr>
      <w:tblPr/>
      <w:tcPr>
        <w:tcBorders>
          <w:left w:val="single" w:color="C0504D" w:themeColor="accent2" w:sz="12" w:space="0"/>
        </w:tcBorders>
      </w:tcPr>
    </w:tblStylePr>
    <w:tblStylePr w:type="band1Horz">
      <w:rPr>
        <w:color w:val="404040"/>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right w:w="0" w:type="dxa"/>
      </w:tblCellMar>
    </w:tblPr>
    <w:tblStylePr w:type="firstRow">
      <w:rPr>
        <w:color w:val="404040"/>
        <w:sz w:val="22"/>
      </w:rPr>
      <w:tblPr/>
      <w:tcPr>
        <w:tcBorders>
          <w:bottom w:val="single" w:color="9BBB59" w:themeColor="accent3" w:sz="12" w:space="0"/>
        </w:tcBorders>
      </w:tcPr>
    </w:tblStylePr>
    <w:tblStylePr w:type="lastRow">
      <w:rPr>
        <w:color w:val="404040"/>
        <w:sz w:val="22"/>
      </w:rPr>
      <w:tblPr/>
      <w:tcPr>
        <w:tcBorders>
          <w:top w:val="single" w:color="9BBB59" w:themeColor="accent3" w:sz="12" w:space="0"/>
        </w:tcBorders>
      </w:tcPr>
    </w:tblStylePr>
    <w:tblStylePr w:type="firstCol">
      <w:rPr>
        <w:color w:val="404040"/>
        <w:sz w:val="22"/>
      </w:rPr>
      <w:tblPr/>
    </w:tblStylePr>
    <w:tblStylePr w:type="lastCol">
      <w:rPr>
        <w:color w:val="404040"/>
        <w:sz w:val="22"/>
      </w:rPr>
      <w:tblPr/>
      <w:tcPr>
        <w:tcBorders>
          <w:left w:val="single" w:color="9BBB59" w:themeColor="accent3" w:sz="12" w:space="0"/>
        </w:tcBorders>
      </w:tcPr>
    </w:tblStylePr>
    <w:tblStylePr w:type="band1Horz">
      <w:rPr>
        <w:color w:val="404040"/>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right w:w="0" w:type="dxa"/>
      </w:tblCellMar>
    </w:tblPr>
    <w:tblStylePr w:type="firstRow">
      <w:rPr>
        <w:color w:val="404040"/>
        <w:sz w:val="22"/>
      </w:rPr>
      <w:tblPr/>
      <w:tcPr>
        <w:tcBorders>
          <w:bottom w:val="single" w:color="8064A2" w:themeColor="accent4" w:sz="12" w:space="0"/>
        </w:tcBorders>
      </w:tcPr>
    </w:tblStylePr>
    <w:tblStylePr w:type="lastRow">
      <w:rPr>
        <w:color w:val="404040"/>
        <w:sz w:val="22"/>
      </w:rPr>
      <w:tblPr/>
      <w:tcPr>
        <w:tcBorders>
          <w:top w:val="single" w:color="8064A2" w:themeColor="accent4" w:sz="12" w:space="0"/>
        </w:tcBorders>
      </w:tcPr>
    </w:tblStylePr>
    <w:tblStylePr w:type="firstCol">
      <w:rPr>
        <w:color w:val="404040"/>
        <w:sz w:val="22"/>
      </w:rPr>
      <w:tblPr/>
    </w:tblStylePr>
    <w:tblStylePr w:type="lastCol">
      <w:rPr>
        <w:color w:val="404040"/>
        <w:sz w:val="22"/>
      </w:rPr>
      <w:tblPr/>
      <w:tcPr>
        <w:tcBorders>
          <w:left w:val="single" w:color="8064A2" w:themeColor="accent4" w:sz="12" w:space="0"/>
        </w:tcBorders>
      </w:tcPr>
    </w:tblStylePr>
    <w:tblStylePr w:type="band1Horz">
      <w:rPr>
        <w:color w:val="404040"/>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right w:w="0" w:type="dxa"/>
      </w:tblCellMar>
    </w:tblPr>
    <w:tblStylePr w:type="firstRow">
      <w:rPr>
        <w:color w:val="404040"/>
        <w:sz w:val="22"/>
      </w:rPr>
      <w:tblPr/>
      <w:tcPr>
        <w:tcBorders>
          <w:bottom w:val="single" w:color="4BACC6" w:themeColor="accent5" w:sz="12" w:space="0"/>
        </w:tcBorders>
      </w:tcPr>
    </w:tblStylePr>
    <w:tblStylePr w:type="lastRow">
      <w:rPr>
        <w:color w:val="404040"/>
        <w:sz w:val="22"/>
      </w:rPr>
      <w:tblPr/>
      <w:tcPr>
        <w:tcBorders>
          <w:top w:val="single" w:color="4BACC6" w:themeColor="accent5" w:sz="12" w:space="0"/>
        </w:tcBorders>
      </w:tcPr>
    </w:tblStylePr>
    <w:tblStylePr w:type="firstCol">
      <w:rPr>
        <w:color w:val="404040"/>
        <w:sz w:val="22"/>
      </w:rPr>
      <w:tblPr/>
    </w:tblStylePr>
    <w:tblStylePr w:type="lastCol">
      <w:rPr>
        <w:color w:val="404040"/>
        <w:sz w:val="22"/>
      </w:rPr>
      <w:tblPr/>
      <w:tcPr>
        <w:tcBorders>
          <w:left w:val="single" w:color="4BACC6" w:themeColor="accent5" w:sz="12" w:space="0"/>
        </w:tcBorders>
      </w:tcPr>
    </w:tblStylePr>
    <w:tblStylePr w:type="band1Horz">
      <w:rPr>
        <w:color w:val="404040"/>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right w:w="0" w:type="dxa"/>
      </w:tblCellMar>
    </w:tblPr>
    <w:tblStylePr w:type="firstRow">
      <w:rPr>
        <w:color w:val="404040"/>
        <w:sz w:val="22"/>
      </w:rPr>
      <w:tblPr/>
      <w:tcPr>
        <w:tcBorders>
          <w:bottom w:val="single" w:color="F79646" w:themeColor="accent6" w:sz="12" w:space="0"/>
        </w:tcBorders>
      </w:tcPr>
    </w:tblStylePr>
    <w:tblStylePr w:type="lastRow">
      <w:rPr>
        <w:color w:val="404040"/>
        <w:sz w:val="22"/>
      </w:rPr>
      <w:tblPr/>
      <w:tcPr>
        <w:tcBorders>
          <w:top w:val="single" w:color="F79646" w:themeColor="accent6" w:sz="12" w:space="0"/>
        </w:tcBorders>
      </w:tcPr>
    </w:tblStylePr>
    <w:tblStylePr w:type="firstCol">
      <w:rPr>
        <w:color w:val="404040"/>
        <w:sz w:val="22"/>
      </w:rPr>
      <w:tblPr/>
    </w:tblStylePr>
    <w:tblStylePr w:type="lastCol">
      <w:rPr>
        <w:color w:val="404040"/>
        <w:sz w:val="22"/>
      </w:rPr>
      <w:tblPr/>
      <w:tcPr>
        <w:tcBorders>
          <w:left w:val="single" w:color="F79646" w:themeColor="accent6" w:sz="12" w:space="0"/>
        </w:tcBorders>
      </w:tcPr>
    </w:tblStylePr>
    <w:tblStylePr w:type="band1Horz">
      <w:rPr>
        <w:color w:val="404040"/>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styleId="Grilledutableau">
    <w:name w:val="Table Grid"/>
    <w:basedOn w:val="TableauNormal"/>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arche-public.fr/ccp/ccp-plan-legislative.htm" TargetMode="External"/><Relationship Id="rId3" Type="http://schemas.openxmlformats.org/officeDocument/2006/relationships/hyperlink" Target="http://www.marche-public.fr/ccp/ccp-plan-reglementaire.htm"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hyperlink" Target="https://www.expertisefrance.fr/documents/20182/426622/Expertise+France+&#8211;+Code+de+conduite/2408659b-a84e-45ac-a142-47d5dc21faff" TargetMode="External"/><Relationship Id="rId11" Type="http://schemas.openxmlformats.org/officeDocument/2006/relationships/image" Target="media/image2.png"/><Relationship Id="rId12" Type="http://schemas.openxmlformats.org/officeDocument/2006/relationships/hyperlink" Target="mailto:henri.ghrissi@expertisefrance.fr" TargetMode="External"/><Relationship Id="rId13" Type="http://schemas.openxmlformats.org/officeDocument/2006/relationships/hyperlink" Target="mailto:hindou.ba@expertisefrance.fr" TargetMode="External"/><Relationship Id="rId14" Type="http://schemas.openxmlformats.org/officeDocument/2006/relationships/hyperlink" Target="https://www.ecologie.gouv.fr/sites/default/files/Guide_politique_achat_public_zero_deforestation.pdf" TargetMode="External"/><Relationship Id="rId15" Type="http://schemas.openxmlformats.org/officeDocument/2006/relationships/hyperlink" Target="https://www.expertisefrance.fr/documents/20182/426622/Expertise+France+&#8211;+Code+de+conduite/2408659b-a84e-45ac-a142-47d5dc21faff" TargetMode="External"/><Relationship Id="rId16" Type="http://schemas.openxmlformats.org/officeDocument/2006/relationships/hyperlink" Target="http://www.expertisefrance.fr/" TargetMode="External"/><Relationship Id="rId17" Type="http://schemas.openxmlformats.org/officeDocument/2006/relationships/hyperlink" Target="mailto:informatique.libertes@expertisefrance.fr" TargetMode="External"/><Relationship Id="rId18" Type="http://schemas.openxmlformats.org/officeDocument/2006/relationships/hyperlink" Target="https://www.sanctionsmap.eu/" TargetMode="External"/><Relationship Id="rId19" Type="http://schemas.openxmlformats.org/officeDocument/2006/relationships/hyperlink" Target="https://www.un.org/securitycouncil/content/un-sc-consolidated-list" TargetMode="External"/><Relationship Id="rId20" Type="http://schemas.openxmlformats.org/officeDocument/2006/relationships/hyperlink" Target="https://www.sanctionsmap.eu/" TargetMode="External"/><Relationship Id="rId21" Type="http://schemas.openxmlformats.org/officeDocument/2006/relationships/hyperlink" Target="https://gels-avoirs.dgtresor.gouv.fr/List" TargetMode="External"/><Relationship Id="rId22"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https://www.worldbank.org/en/projects-operations/procurement/debarred-firms" TargetMode="External"/><Relationship Id="rId24" Type="http://schemas.openxmlformats.org/officeDocument/2006/relationships/header" Target="header4.xml"/><Relationship Id="rId25" Type="http://schemas.openxmlformats.org/officeDocument/2006/relationships/footer" Target="footer4.xml"/><Relationship Id="rId26" Type="http://schemas.openxmlformats.org/officeDocument/2006/relationships/header" Target="header5.xml"/><Relationship Id="rId27" Type="http://schemas.openxmlformats.org/officeDocument/2006/relationships/footer" Target="footer5.xml"/><Relationship Id="rId28" Type="http://schemas.openxmlformats.org/officeDocument/2006/relationships/footer" Target="footer6.xml"/><Relationship Id="rId29" Type="http://schemas.openxmlformats.org/officeDocument/2006/relationships/footer" Target="footer7.xml"/><Relationship Id="rId30" Type="http://schemas.openxmlformats.org/officeDocument/2006/relationships/footnotes" Target="footnotes.xml"/><Relationship Id="rId31" Type="http://schemas.openxmlformats.org/officeDocument/2006/relationships/numbering" Target="numbering.xml"/><Relationship Id="rId32" Type="http://schemas.openxmlformats.org/officeDocument/2006/relationships/fontTable" Target="fontTable.xml"/><Relationship Id="rId33" Type="http://schemas.openxmlformats.org/officeDocument/2006/relationships/settings" Target="settings.xml"/><Relationship Id="rId34" Type="http://schemas.openxmlformats.org/officeDocument/2006/relationships/theme" Target="theme/theme1.xml"/><Relationship Id="rId35"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www.economie.gouv.fr/daj/cahiers-clauses-administratives-generales-et-techniques" TargetMode="External"/><Relationship Id="rId2" Type="http://schemas.openxmlformats.org/officeDocument/2006/relationships/hyperlink" Target="http://www.iccwbo.org/incoterms/" TargetMode="External"/><Relationship Id="rId3" Type="http://schemas.openxmlformats.org/officeDocument/2006/relationships/hyperlink" Target="https://www.afd.fr/fr/ressources/politique-generale-du-groupe-afd-en-matiere-de-prevention-et-de-lutte-contre-les-pratiques-prohibees-2020" TargetMode="Externa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_rels/header4.xml.rels><?xml version="1.0" encoding="UTF-8"?>
<Relationships xmlns="http://schemas.openxmlformats.org/package/2006/relationships"><Relationship Id="rId1" Type="http://schemas.openxmlformats.org/officeDocument/2006/relationships/image" Target="media/image1.jpeg"/>
</Relationships>
</file>

<file path=word/_rels/header5.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A1E49-FD3A-4CE1-B8BC-78A763532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Application>LibreOffice/7.2.7.2.M7$Windows_X86_64 LibreOffice_project/eae1a20eee24d7fbeb19ff1fe91a658206f3f25b</Application>
  <AppVersion>15.0000</AppVersion>
  <Pages>25</Pages>
  <Words>7083</Words>
  <Characters>39702</Characters>
  <CharactersWithSpaces>46251</CharactersWithSpaces>
  <Paragraphs>550</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2025-06-16T14:51:00Z</dcterms:created>
  <dc:creator>Claire AMADEI</dc:creator>
  <dc:description/>
  <dc:language>fr-FR</dc:language>
  <cp:lastModifiedBy>Hervé HERRY</cp:lastModifiedBy>
  <dcterms:modified xsi:type="dcterms:W3CDTF">2025-06-18T11:37:24Z</dcterms:modified>
  <cp:revision>10</cp:revision>
  <dc:subject/>
  <dc:title>ADETEF</dc:title>
</cp:coreProperties>
</file>

<file path=docProps/custom.xml><?xml version="1.0" encoding="utf-8"?>
<Properties xmlns="http://schemas.openxmlformats.org/officeDocument/2006/custom-properties" xmlns:vt="http://schemas.openxmlformats.org/officeDocument/2006/docPropsVTypes"/>
</file>