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09D32A" w14:textId="6CCB7B7E" w:rsidR="00854A26" w:rsidRDefault="00C07B6C">
      <w:pPr>
        <w:ind w:right="9600"/>
        <w:rPr>
          <w:sz w:val="2"/>
        </w:rPr>
      </w:pPr>
      <w:r>
        <w:rPr>
          <w:noProof/>
          <w:lang w:val="fr-FR" w:eastAsia="fr-FR"/>
        </w:rPr>
        <mc:AlternateContent>
          <mc:Choice Requires="wps">
            <w:drawing>
              <wp:inline distT="0" distB="0" distL="0" distR="0" wp14:anchorId="6BAD9369" wp14:editId="0C5D27C6">
                <wp:extent cx="20320" cy="20320"/>
                <wp:effectExtent l="0" t="0" r="0" b="0"/>
                <wp:docPr id="28" name="AutoShap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20320" cy="203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47B6E2CF" id="AutoShape 1" o:spid="_x0000_s1026" style="width:1.6pt;height:1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" filled="f" stroked="f">
                <o:lock v:ext="edit" aspectratio="t"/>
                <w10:anchorlock/>
              </v:rect>
            </w:pict>
          </mc:Fallback>
        </mc:AlternateContent>
      </w:r>
    </w:p>
    <w:p w14:paraId="26F6C6A1" w14:textId="77777777" w:rsidR="00854A26" w:rsidRDefault="00854A26">
      <w:pPr>
        <w:spacing w:line="240" w:lineRule="exact"/>
      </w:pPr>
    </w:p>
    <w:p w14:paraId="642EE1B2" w14:textId="77777777" w:rsidR="00854A26" w:rsidRDefault="00854A26">
      <w:pPr>
        <w:spacing w:line="240" w:lineRule="exact"/>
      </w:pPr>
    </w:p>
    <w:p w14:paraId="75954BA1" w14:textId="77777777" w:rsidR="00854A26" w:rsidRDefault="00854A26">
      <w:pPr>
        <w:spacing w:line="240" w:lineRule="exact"/>
      </w:pPr>
    </w:p>
    <w:p w14:paraId="7B835F76" w14:textId="77777777" w:rsidR="00854A26" w:rsidRDefault="00854A26">
      <w:pPr>
        <w:spacing w:line="240" w:lineRule="exact"/>
      </w:pPr>
    </w:p>
    <w:p w14:paraId="79F23B5B" w14:textId="77777777" w:rsidR="00854A26" w:rsidRDefault="00854A26">
      <w:pPr>
        <w:spacing w:line="240" w:lineRule="exact"/>
      </w:pPr>
    </w:p>
    <w:p w14:paraId="5CDC1E3F" w14:textId="77777777" w:rsidR="00854A26" w:rsidRDefault="00854A26">
      <w:pPr>
        <w:spacing w:line="240" w:lineRule="exact"/>
      </w:pPr>
    </w:p>
    <w:p w14:paraId="03815166" w14:textId="77777777" w:rsidR="00854A26" w:rsidRDefault="00854A26">
      <w:pPr>
        <w:spacing w:line="240" w:lineRule="exact"/>
      </w:pPr>
    </w:p>
    <w:p w14:paraId="131C68DC" w14:textId="77777777" w:rsidR="00854A26" w:rsidRDefault="00854A26">
      <w:pPr>
        <w:spacing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854A26" w14:paraId="550B17A3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43EF793E" w14:textId="77777777" w:rsidR="00854A26" w:rsidRDefault="00FA18BA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2596B96F" w14:textId="77777777" w:rsidR="00854A26" w:rsidRDefault="00FA18BA">
      <w:pPr>
        <w:spacing w:line="240" w:lineRule="exact"/>
      </w:pPr>
      <w:r>
        <w:t xml:space="preserve"> </w:t>
      </w:r>
    </w:p>
    <w:p w14:paraId="22549C69" w14:textId="77777777" w:rsidR="00854A26" w:rsidRDefault="00854A26">
      <w:pPr>
        <w:spacing w:after="120" w:line="240" w:lineRule="exact"/>
      </w:pPr>
    </w:p>
    <w:p w14:paraId="23012DC1" w14:textId="77777777" w:rsidR="00854A26" w:rsidRDefault="00FA18BA">
      <w:pPr>
        <w:spacing w:before="20"/>
        <w:jc w:val="center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>ACCORD-CADRE DE FOURNITURES COURANTES ET DE SERVICES</w:t>
      </w:r>
    </w:p>
    <w:p w14:paraId="7F451522" w14:textId="77777777" w:rsidR="00854A26" w:rsidRDefault="00854A26">
      <w:pPr>
        <w:spacing w:line="240" w:lineRule="exact"/>
      </w:pPr>
    </w:p>
    <w:p w14:paraId="1848B942" w14:textId="77777777" w:rsidR="00854A26" w:rsidRDefault="00854A26">
      <w:pPr>
        <w:spacing w:line="240" w:lineRule="exact"/>
      </w:pPr>
    </w:p>
    <w:p w14:paraId="38F7CEDA" w14:textId="77777777" w:rsidR="00854A26" w:rsidRDefault="00854A26">
      <w:pPr>
        <w:spacing w:line="240" w:lineRule="exact"/>
      </w:pPr>
    </w:p>
    <w:p w14:paraId="15C74BAD" w14:textId="77777777" w:rsidR="00854A26" w:rsidRDefault="00854A26">
      <w:pPr>
        <w:spacing w:line="240" w:lineRule="exact"/>
      </w:pPr>
    </w:p>
    <w:p w14:paraId="19AEF475" w14:textId="77777777" w:rsidR="00854A26" w:rsidRDefault="00854A26">
      <w:pPr>
        <w:spacing w:line="240" w:lineRule="exact"/>
      </w:pPr>
    </w:p>
    <w:p w14:paraId="67E4E05A" w14:textId="77777777" w:rsidR="00854A26" w:rsidRDefault="00854A26">
      <w:pPr>
        <w:spacing w:line="240" w:lineRule="exact"/>
      </w:pPr>
    </w:p>
    <w:p w14:paraId="527FD135" w14:textId="77777777" w:rsidR="00854A26" w:rsidRDefault="00854A26">
      <w:pPr>
        <w:spacing w:line="240" w:lineRule="exact"/>
      </w:pPr>
    </w:p>
    <w:p w14:paraId="0C89C968" w14:textId="77777777" w:rsidR="00854A26" w:rsidRDefault="00854A26">
      <w:pPr>
        <w:spacing w:after="180" w:line="240" w:lineRule="exact"/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854A26" w14:paraId="2E515C76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1D004485" w14:textId="225D8BE9" w:rsidR="00854A26" w:rsidRDefault="00FA18BA" w:rsidP="00FF363D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Prestation de médiation animale au profit du CHU de Bordeau</w:t>
            </w:r>
            <w:r w:rsidR="00FF363D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x</w:t>
            </w:r>
            <w:r w:rsidR="00C92C3A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 xml:space="preserve"> – Relance lot N°1</w:t>
            </w:r>
            <w:r w:rsidR="0062415A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.A et 1.B</w:t>
            </w:r>
          </w:p>
        </w:tc>
      </w:tr>
    </w:tbl>
    <w:p w14:paraId="0254F2E9" w14:textId="77777777" w:rsidR="00854A26" w:rsidRDefault="00FA18BA">
      <w:pPr>
        <w:spacing w:line="240" w:lineRule="exact"/>
      </w:pPr>
      <w:r>
        <w:t xml:space="preserve"> </w:t>
      </w:r>
    </w:p>
    <w:p w14:paraId="0FF79888" w14:textId="77777777" w:rsidR="00854A26" w:rsidRDefault="00854A26">
      <w:pPr>
        <w:spacing w:line="240" w:lineRule="exact"/>
      </w:pPr>
    </w:p>
    <w:p w14:paraId="28A3629E" w14:textId="77777777" w:rsidR="00854A26" w:rsidRDefault="00854A26">
      <w:pPr>
        <w:spacing w:line="240" w:lineRule="exact"/>
      </w:pPr>
    </w:p>
    <w:p w14:paraId="1F0AFD46" w14:textId="77777777" w:rsidR="00854A26" w:rsidRDefault="00854A26">
      <w:pPr>
        <w:spacing w:line="240" w:lineRule="exact"/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000"/>
        <w:gridCol w:w="1000"/>
        <w:gridCol w:w="3090"/>
      </w:tblGrid>
      <w:tr w:rsidR="00C07B6C" w:rsidRPr="00E9477E" w14:paraId="03562B62" w14:textId="77777777" w:rsidTr="0006475E">
        <w:trPr>
          <w:trHeight w:val="505"/>
          <w:jc w:val="center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A330EA" w14:textId="77777777" w:rsidR="00C07B6C" w:rsidRDefault="00C07B6C" w:rsidP="0006475E">
            <w:pPr>
              <w:spacing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982340" w14:textId="77777777" w:rsidR="00C07B6C" w:rsidRPr="00E9477E" w:rsidRDefault="00C07B6C" w:rsidP="0006475E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 w:rsidRPr="00E9477E">
              <w:rPr>
                <w:rFonts w:ascii="Trebuchet MS" w:eastAsia="Trebuchet MS" w:hAnsi="Trebuchet MS" w:cs="Trebuchet MS"/>
                <w:color w:val="000000"/>
                <w:sz w:val="20"/>
              </w:rPr>
              <w:t>Lot(s)</w:t>
            </w:r>
          </w:p>
        </w:tc>
        <w:tc>
          <w:tcPr>
            <w:tcW w:w="309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8D2877" w14:textId="101E6CE4" w:rsidR="00C07B6C" w:rsidRPr="00E9477E" w:rsidRDefault="00C07B6C" w:rsidP="0006475E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 w:rsidRPr="00E9477E">
              <w:rPr>
                <w:rFonts w:ascii="Trebuchet MS" w:eastAsia="Trebuchet MS" w:hAnsi="Trebuchet MS" w:cs="Trebuchet MS"/>
                <w:color w:val="000000"/>
                <w:sz w:val="20"/>
              </w:rPr>
              <w:t>N° Contrat</w:t>
            </w:r>
            <w:r w:rsidRPr="00E9477E">
              <w:t xml:space="preserve"> </w:t>
            </w:r>
            <w:r w:rsidRPr="00E9477E">
              <w:rPr>
                <w:rFonts w:ascii="Trebuchet MS" w:hAnsi="Trebuchet MS"/>
                <w:sz w:val="14"/>
                <w:szCs w:val="14"/>
              </w:rPr>
              <w:t>case</w:t>
            </w:r>
            <w:r w:rsidRPr="00E9477E">
              <w:rPr>
                <w:rFonts w:ascii="Trebuchet MS" w:hAnsi="Trebuchet MS"/>
              </w:rPr>
              <w:t xml:space="preserve"> </w:t>
            </w:r>
            <w:r w:rsidRPr="00E9477E">
              <w:rPr>
                <w:rFonts w:ascii="Trebuchet MS" w:eastAsia="Trebuchet MS" w:hAnsi="Trebuchet MS" w:cs="Trebuchet MS"/>
                <w:color w:val="000000"/>
                <w:sz w:val="14"/>
                <w:szCs w:val="14"/>
              </w:rPr>
              <w:t>réservée à l'acheteur</w:t>
            </w:r>
          </w:p>
        </w:tc>
      </w:tr>
      <w:tr w:rsidR="00C07B6C" w:rsidRPr="00E9477E" w14:paraId="1B1C44D5" w14:textId="77777777" w:rsidTr="0006475E">
        <w:trPr>
          <w:trHeight w:val="405"/>
          <w:jc w:val="center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CB1363" w14:textId="77777777" w:rsidR="00C07B6C" w:rsidRPr="00DB5992" w:rsidRDefault="00C07B6C" w:rsidP="0006475E">
            <w:pPr>
              <w:ind w:left="300"/>
              <w:rPr>
                <w:sz w:val="2"/>
                <w:highlight w:val="cyan"/>
              </w:rPr>
            </w:pPr>
            <w:r w:rsidRPr="00DB5992">
              <w:rPr>
                <w:noProof/>
                <w:highlight w:val="cyan"/>
                <w:lang w:val="fr-FR" w:eastAsia="fr-FR"/>
              </w:rPr>
              <w:drawing>
                <wp:inline distT="0" distB="0" distL="0" distR="0" wp14:anchorId="7CFD1375" wp14:editId="13E07A80">
                  <wp:extent cx="257175" cy="257175"/>
                  <wp:effectExtent l="0" t="0" r="0" b="0"/>
                  <wp:docPr id="30" name="Imag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175" cy="257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B38D10" w14:textId="50D3B271" w:rsidR="00C07B6C" w:rsidRPr="00E9477E" w:rsidRDefault="00C07B6C" w:rsidP="0006475E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 w:rsidRPr="00E9477E">
              <w:rPr>
                <w:rFonts w:ascii="Trebuchet MS" w:eastAsia="Trebuchet MS" w:hAnsi="Trebuchet MS" w:cs="Trebuchet MS"/>
                <w:color w:val="000000"/>
                <w:sz w:val="20"/>
              </w:rPr>
              <w:t>1</w:t>
            </w: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A</w:t>
            </w:r>
          </w:p>
        </w:tc>
        <w:tc>
          <w:tcPr>
            <w:tcW w:w="30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377F51" w14:textId="2116BAFE" w:rsidR="00C07B6C" w:rsidRPr="00E9477E" w:rsidRDefault="00C07B6C" w:rsidP="0006475E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</w:rPr>
            </w:pPr>
          </w:p>
        </w:tc>
      </w:tr>
      <w:tr w:rsidR="00C07B6C" w:rsidRPr="00E9477E" w14:paraId="6442B40A" w14:textId="77777777" w:rsidTr="0006475E">
        <w:trPr>
          <w:trHeight w:val="405"/>
          <w:jc w:val="center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EFE5D8" w14:textId="77777777" w:rsidR="00C07B6C" w:rsidRPr="00DB5992" w:rsidRDefault="00C07B6C" w:rsidP="0006475E">
            <w:pPr>
              <w:ind w:left="300"/>
              <w:rPr>
                <w:sz w:val="2"/>
                <w:highlight w:val="cyan"/>
              </w:rPr>
            </w:pPr>
            <w:r w:rsidRPr="00DB5992">
              <w:rPr>
                <w:noProof/>
                <w:highlight w:val="cyan"/>
                <w:lang w:val="fr-FR" w:eastAsia="fr-FR"/>
              </w:rPr>
              <w:drawing>
                <wp:inline distT="0" distB="0" distL="0" distR="0" wp14:anchorId="6E01D1A0" wp14:editId="56D3D9D7">
                  <wp:extent cx="257175" cy="257175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175" cy="257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5186AE" w14:textId="007F8435" w:rsidR="00C07B6C" w:rsidRPr="00E9477E" w:rsidRDefault="00C07B6C" w:rsidP="0006475E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 w:rsidRPr="00E9477E">
              <w:rPr>
                <w:rFonts w:ascii="Trebuchet MS" w:eastAsia="Trebuchet MS" w:hAnsi="Trebuchet MS" w:cs="Trebuchet MS"/>
                <w:color w:val="000000"/>
                <w:sz w:val="20"/>
              </w:rPr>
              <w:t>1</w:t>
            </w: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B</w:t>
            </w:r>
          </w:p>
        </w:tc>
        <w:tc>
          <w:tcPr>
            <w:tcW w:w="30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A89AAD" w14:textId="123FC42D" w:rsidR="00C07B6C" w:rsidRPr="00E9477E" w:rsidRDefault="00C07B6C" w:rsidP="0006475E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</w:rPr>
            </w:pPr>
          </w:p>
        </w:tc>
      </w:tr>
    </w:tbl>
    <w:p w14:paraId="13B52654" w14:textId="77777777" w:rsidR="00FF363D" w:rsidRDefault="00FF363D">
      <w:pPr>
        <w:spacing w:line="240" w:lineRule="exact"/>
      </w:pPr>
    </w:p>
    <w:p w14:paraId="278C1E4A" w14:textId="77777777" w:rsidR="00FF363D" w:rsidRDefault="00FF363D">
      <w:pPr>
        <w:spacing w:line="240" w:lineRule="exact"/>
      </w:pPr>
    </w:p>
    <w:p w14:paraId="4572B215" w14:textId="77777777" w:rsidR="00FF363D" w:rsidRDefault="00FF363D">
      <w:pPr>
        <w:spacing w:line="240" w:lineRule="exact"/>
      </w:pPr>
    </w:p>
    <w:p w14:paraId="5C26A81E" w14:textId="77777777" w:rsidR="00FF363D" w:rsidRDefault="00FF363D">
      <w:pPr>
        <w:spacing w:line="240" w:lineRule="exact"/>
      </w:pPr>
    </w:p>
    <w:p w14:paraId="520C7498" w14:textId="77777777" w:rsidR="00854A26" w:rsidRDefault="00854A26">
      <w:pPr>
        <w:spacing w:after="40" w:line="240" w:lineRule="exact"/>
      </w:pPr>
    </w:p>
    <w:p w14:paraId="42E1C210" w14:textId="77777777" w:rsidR="00854A26" w:rsidRDefault="00854A26">
      <w:pPr>
        <w:spacing w:line="240" w:lineRule="exact"/>
      </w:pPr>
    </w:p>
    <w:p w14:paraId="69DEA74B" w14:textId="77777777" w:rsidR="00854A26" w:rsidRDefault="00854A26">
      <w:pPr>
        <w:spacing w:after="100" w:line="240" w:lineRule="exact"/>
      </w:pPr>
    </w:p>
    <w:p w14:paraId="1DC4CD07" w14:textId="77777777" w:rsidR="00854A26" w:rsidRDefault="00FA18BA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 xml:space="preserve">Centre Hospitalier Universitaire de Bordeaux </w:t>
      </w:r>
    </w:p>
    <w:p w14:paraId="21FA44C9" w14:textId="77777777" w:rsidR="00854A26" w:rsidRDefault="00FA18BA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12 Rue Dubernat</w:t>
      </w:r>
    </w:p>
    <w:p w14:paraId="192D9230" w14:textId="77777777" w:rsidR="00854A26" w:rsidRDefault="00FA18BA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33404 Talence CEDEX</w:t>
      </w:r>
    </w:p>
    <w:p w14:paraId="044DF3A3" w14:textId="77777777" w:rsidR="00854A26" w:rsidRDefault="00854A26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  <w:sectPr w:rsidR="00854A26">
          <w:pgSz w:w="11900" w:h="16840"/>
          <w:pgMar w:top="1400" w:right="1140" w:bottom="1440" w:left="1140" w:header="1400" w:footer="1440" w:gutter="0"/>
          <w:cols w:space="708"/>
        </w:sectPr>
      </w:pPr>
    </w:p>
    <w:p w14:paraId="3D887088" w14:textId="77777777" w:rsidR="00854A26" w:rsidRDefault="00FA18BA">
      <w:pPr>
        <w:spacing w:after="80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lastRenderedPageBreak/>
        <w:t>SOMMAIRE</w:t>
      </w:r>
    </w:p>
    <w:p w14:paraId="3651F3B7" w14:textId="77777777" w:rsidR="00854A26" w:rsidRDefault="00854A26">
      <w:pPr>
        <w:spacing w:after="80" w:line="240" w:lineRule="exact"/>
      </w:pPr>
    </w:p>
    <w:p w14:paraId="39AACBAE" w14:textId="2682FE90" w:rsidR="00C92C3A" w:rsidRDefault="00FA18BA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begin"/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instrText xml:space="preserve"> TOC \h </w:instrText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separate"/>
      </w:r>
      <w:hyperlink w:anchor="_Toc200718122" w:history="1">
        <w:r w:rsidR="00C92C3A" w:rsidRPr="00577AF5">
          <w:rPr>
            <w:rStyle w:val="Lienhypertexte"/>
            <w:rFonts w:ascii="Trebuchet MS" w:eastAsia="Trebuchet MS" w:hAnsi="Trebuchet MS" w:cs="Trebuchet MS"/>
            <w:noProof/>
            <w:lang w:val="fr-FR"/>
          </w:rPr>
          <w:t>1 - Préambule : Liste des lots</w:t>
        </w:r>
        <w:r w:rsidR="00C92C3A">
          <w:rPr>
            <w:noProof/>
          </w:rPr>
          <w:tab/>
        </w:r>
        <w:r w:rsidR="00C92C3A">
          <w:rPr>
            <w:noProof/>
          </w:rPr>
          <w:fldChar w:fldCharType="begin"/>
        </w:r>
        <w:r w:rsidR="00C92C3A">
          <w:rPr>
            <w:noProof/>
          </w:rPr>
          <w:instrText xml:space="preserve"> PAGEREF _Toc200718122 \h </w:instrText>
        </w:r>
        <w:r w:rsidR="00C92C3A">
          <w:rPr>
            <w:noProof/>
          </w:rPr>
        </w:r>
        <w:r w:rsidR="00C92C3A">
          <w:rPr>
            <w:noProof/>
          </w:rPr>
          <w:fldChar w:fldCharType="separate"/>
        </w:r>
        <w:r w:rsidR="00C92C3A">
          <w:rPr>
            <w:noProof/>
          </w:rPr>
          <w:t>3</w:t>
        </w:r>
        <w:r w:rsidR="00C92C3A">
          <w:rPr>
            <w:noProof/>
          </w:rPr>
          <w:fldChar w:fldCharType="end"/>
        </w:r>
      </w:hyperlink>
    </w:p>
    <w:p w14:paraId="6854A574" w14:textId="224BEDE9" w:rsidR="00C92C3A" w:rsidRDefault="0062415A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0718123" w:history="1">
        <w:r w:rsidR="00C92C3A" w:rsidRPr="00577AF5">
          <w:rPr>
            <w:rStyle w:val="Lienhypertexte"/>
            <w:rFonts w:ascii="Trebuchet MS" w:eastAsia="Trebuchet MS" w:hAnsi="Trebuchet MS" w:cs="Trebuchet MS"/>
            <w:noProof/>
            <w:lang w:val="fr-FR"/>
          </w:rPr>
          <w:t>2 - Identification de l'acheteur</w:t>
        </w:r>
        <w:r w:rsidR="00C92C3A">
          <w:rPr>
            <w:noProof/>
          </w:rPr>
          <w:tab/>
        </w:r>
        <w:r w:rsidR="00C92C3A">
          <w:rPr>
            <w:noProof/>
          </w:rPr>
          <w:fldChar w:fldCharType="begin"/>
        </w:r>
        <w:r w:rsidR="00C92C3A">
          <w:rPr>
            <w:noProof/>
          </w:rPr>
          <w:instrText xml:space="preserve"> PAGEREF _Toc200718123 \h </w:instrText>
        </w:r>
        <w:r w:rsidR="00C92C3A">
          <w:rPr>
            <w:noProof/>
          </w:rPr>
        </w:r>
        <w:r w:rsidR="00C92C3A">
          <w:rPr>
            <w:noProof/>
          </w:rPr>
          <w:fldChar w:fldCharType="separate"/>
        </w:r>
        <w:r w:rsidR="00C92C3A">
          <w:rPr>
            <w:noProof/>
          </w:rPr>
          <w:t>4</w:t>
        </w:r>
        <w:r w:rsidR="00C92C3A">
          <w:rPr>
            <w:noProof/>
          </w:rPr>
          <w:fldChar w:fldCharType="end"/>
        </w:r>
      </w:hyperlink>
    </w:p>
    <w:p w14:paraId="125C4BC7" w14:textId="0844CB5D" w:rsidR="00C92C3A" w:rsidRDefault="0062415A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0718124" w:history="1">
        <w:r w:rsidR="00C92C3A" w:rsidRPr="00577AF5">
          <w:rPr>
            <w:rStyle w:val="Lienhypertexte"/>
            <w:rFonts w:ascii="Trebuchet MS" w:eastAsia="Trebuchet MS" w:hAnsi="Trebuchet MS" w:cs="Trebuchet MS"/>
            <w:noProof/>
            <w:lang w:val="fr-FR"/>
          </w:rPr>
          <w:t>3 - Identification du co-contractant</w:t>
        </w:r>
        <w:r w:rsidR="00C92C3A">
          <w:rPr>
            <w:noProof/>
          </w:rPr>
          <w:tab/>
        </w:r>
        <w:r w:rsidR="00C92C3A">
          <w:rPr>
            <w:noProof/>
          </w:rPr>
          <w:fldChar w:fldCharType="begin"/>
        </w:r>
        <w:r w:rsidR="00C92C3A">
          <w:rPr>
            <w:noProof/>
          </w:rPr>
          <w:instrText xml:space="preserve"> PAGEREF _Toc200718124 \h </w:instrText>
        </w:r>
        <w:r w:rsidR="00C92C3A">
          <w:rPr>
            <w:noProof/>
          </w:rPr>
        </w:r>
        <w:r w:rsidR="00C92C3A">
          <w:rPr>
            <w:noProof/>
          </w:rPr>
          <w:fldChar w:fldCharType="separate"/>
        </w:r>
        <w:r w:rsidR="00C92C3A">
          <w:rPr>
            <w:noProof/>
          </w:rPr>
          <w:t>4</w:t>
        </w:r>
        <w:r w:rsidR="00C92C3A">
          <w:rPr>
            <w:noProof/>
          </w:rPr>
          <w:fldChar w:fldCharType="end"/>
        </w:r>
      </w:hyperlink>
    </w:p>
    <w:p w14:paraId="79D3D5B3" w14:textId="13495307" w:rsidR="00C92C3A" w:rsidRDefault="0062415A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0718125" w:history="1">
        <w:r w:rsidR="00C92C3A" w:rsidRPr="00577AF5">
          <w:rPr>
            <w:rStyle w:val="Lienhypertexte"/>
            <w:rFonts w:ascii="Trebuchet MS" w:eastAsia="Trebuchet MS" w:hAnsi="Trebuchet MS" w:cs="Trebuchet MS"/>
            <w:noProof/>
            <w:lang w:val="fr-FR"/>
          </w:rPr>
          <w:t>4 - Dispositions générales</w:t>
        </w:r>
        <w:r w:rsidR="00C92C3A">
          <w:rPr>
            <w:noProof/>
          </w:rPr>
          <w:tab/>
        </w:r>
        <w:r w:rsidR="00C92C3A">
          <w:rPr>
            <w:noProof/>
          </w:rPr>
          <w:fldChar w:fldCharType="begin"/>
        </w:r>
        <w:r w:rsidR="00C92C3A">
          <w:rPr>
            <w:noProof/>
          </w:rPr>
          <w:instrText xml:space="preserve"> PAGEREF _Toc200718125 \h </w:instrText>
        </w:r>
        <w:r w:rsidR="00C92C3A">
          <w:rPr>
            <w:noProof/>
          </w:rPr>
        </w:r>
        <w:r w:rsidR="00C92C3A">
          <w:rPr>
            <w:noProof/>
          </w:rPr>
          <w:fldChar w:fldCharType="separate"/>
        </w:r>
        <w:r w:rsidR="00C92C3A">
          <w:rPr>
            <w:noProof/>
          </w:rPr>
          <w:t>5</w:t>
        </w:r>
        <w:r w:rsidR="00C92C3A">
          <w:rPr>
            <w:noProof/>
          </w:rPr>
          <w:fldChar w:fldCharType="end"/>
        </w:r>
      </w:hyperlink>
    </w:p>
    <w:p w14:paraId="4EBA2E03" w14:textId="6DF557E7" w:rsidR="00C92C3A" w:rsidRDefault="0062415A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0718126" w:history="1">
        <w:r w:rsidR="00C92C3A" w:rsidRPr="00577AF5">
          <w:rPr>
            <w:rStyle w:val="Lienhypertexte"/>
            <w:rFonts w:ascii="Trebuchet MS" w:eastAsia="Trebuchet MS" w:hAnsi="Trebuchet MS" w:cs="Trebuchet MS"/>
            <w:noProof/>
            <w:lang w:val="fr-FR"/>
          </w:rPr>
          <w:t>4.1 - Objet</w:t>
        </w:r>
        <w:r w:rsidR="00C92C3A">
          <w:rPr>
            <w:noProof/>
          </w:rPr>
          <w:tab/>
        </w:r>
        <w:r w:rsidR="00C92C3A">
          <w:rPr>
            <w:noProof/>
          </w:rPr>
          <w:fldChar w:fldCharType="begin"/>
        </w:r>
        <w:r w:rsidR="00C92C3A">
          <w:rPr>
            <w:noProof/>
          </w:rPr>
          <w:instrText xml:space="preserve"> PAGEREF _Toc200718126 \h </w:instrText>
        </w:r>
        <w:r w:rsidR="00C92C3A">
          <w:rPr>
            <w:noProof/>
          </w:rPr>
        </w:r>
        <w:r w:rsidR="00C92C3A">
          <w:rPr>
            <w:noProof/>
          </w:rPr>
          <w:fldChar w:fldCharType="separate"/>
        </w:r>
        <w:r w:rsidR="00C92C3A">
          <w:rPr>
            <w:noProof/>
          </w:rPr>
          <w:t>5</w:t>
        </w:r>
        <w:r w:rsidR="00C92C3A">
          <w:rPr>
            <w:noProof/>
          </w:rPr>
          <w:fldChar w:fldCharType="end"/>
        </w:r>
      </w:hyperlink>
    </w:p>
    <w:p w14:paraId="5783F7D7" w14:textId="190E6B18" w:rsidR="00C92C3A" w:rsidRDefault="0062415A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0718127" w:history="1">
        <w:r w:rsidR="00C92C3A" w:rsidRPr="00577AF5">
          <w:rPr>
            <w:rStyle w:val="Lienhypertexte"/>
            <w:rFonts w:ascii="Trebuchet MS" w:eastAsia="Trebuchet MS" w:hAnsi="Trebuchet MS" w:cs="Trebuchet MS"/>
            <w:noProof/>
            <w:lang w:val="fr-FR"/>
          </w:rPr>
          <w:t>4.2 - Mode de passation</w:t>
        </w:r>
        <w:r w:rsidR="00C92C3A">
          <w:rPr>
            <w:noProof/>
          </w:rPr>
          <w:tab/>
        </w:r>
        <w:r w:rsidR="00C92C3A">
          <w:rPr>
            <w:noProof/>
          </w:rPr>
          <w:fldChar w:fldCharType="begin"/>
        </w:r>
        <w:r w:rsidR="00C92C3A">
          <w:rPr>
            <w:noProof/>
          </w:rPr>
          <w:instrText xml:space="preserve"> PAGEREF _Toc200718127 \h </w:instrText>
        </w:r>
        <w:r w:rsidR="00C92C3A">
          <w:rPr>
            <w:noProof/>
          </w:rPr>
        </w:r>
        <w:r w:rsidR="00C92C3A">
          <w:rPr>
            <w:noProof/>
          </w:rPr>
          <w:fldChar w:fldCharType="separate"/>
        </w:r>
        <w:r w:rsidR="00C92C3A">
          <w:rPr>
            <w:noProof/>
          </w:rPr>
          <w:t>6</w:t>
        </w:r>
        <w:r w:rsidR="00C92C3A">
          <w:rPr>
            <w:noProof/>
          </w:rPr>
          <w:fldChar w:fldCharType="end"/>
        </w:r>
      </w:hyperlink>
    </w:p>
    <w:p w14:paraId="7CC7C945" w14:textId="5CA1C803" w:rsidR="00C92C3A" w:rsidRDefault="0062415A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0718128" w:history="1">
        <w:r w:rsidR="00C92C3A" w:rsidRPr="00577AF5">
          <w:rPr>
            <w:rStyle w:val="Lienhypertexte"/>
            <w:rFonts w:ascii="Trebuchet MS" w:eastAsia="Trebuchet MS" w:hAnsi="Trebuchet MS" w:cs="Trebuchet MS"/>
            <w:noProof/>
            <w:lang w:val="fr-FR"/>
          </w:rPr>
          <w:t>4.3 - Forme de contrat</w:t>
        </w:r>
        <w:r w:rsidR="00C92C3A">
          <w:rPr>
            <w:noProof/>
          </w:rPr>
          <w:tab/>
        </w:r>
        <w:r w:rsidR="00C92C3A">
          <w:rPr>
            <w:noProof/>
          </w:rPr>
          <w:fldChar w:fldCharType="begin"/>
        </w:r>
        <w:r w:rsidR="00C92C3A">
          <w:rPr>
            <w:noProof/>
          </w:rPr>
          <w:instrText xml:space="preserve"> PAGEREF _Toc200718128 \h </w:instrText>
        </w:r>
        <w:r w:rsidR="00C92C3A">
          <w:rPr>
            <w:noProof/>
          </w:rPr>
        </w:r>
        <w:r w:rsidR="00C92C3A">
          <w:rPr>
            <w:noProof/>
          </w:rPr>
          <w:fldChar w:fldCharType="separate"/>
        </w:r>
        <w:r w:rsidR="00C92C3A">
          <w:rPr>
            <w:noProof/>
          </w:rPr>
          <w:t>6</w:t>
        </w:r>
        <w:r w:rsidR="00C92C3A">
          <w:rPr>
            <w:noProof/>
          </w:rPr>
          <w:fldChar w:fldCharType="end"/>
        </w:r>
      </w:hyperlink>
    </w:p>
    <w:p w14:paraId="178157ED" w14:textId="1742FC46" w:rsidR="00C92C3A" w:rsidRDefault="0062415A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0718129" w:history="1">
        <w:r w:rsidR="00C92C3A" w:rsidRPr="00577AF5">
          <w:rPr>
            <w:rStyle w:val="Lienhypertexte"/>
            <w:rFonts w:ascii="Trebuchet MS" w:eastAsia="Trebuchet MS" w:hAnsi="Trebuchet MS" w:cs="Trebuchet MS"/>
            <w:noProof/>
            <w:lang w:val="fr-FR"/>
          </w:rPr>
          <w:t>5 - Prix</w:t>
        </w:r>
        <w:r w:rsidR="00C92C3A">
          <w:rPr>
            <w:noProof/>
          </w:rPr>
          <w:tab/>
        </w:r>
        <w:r w:rsidR="00C92C3A">
          <w:rPr>
            <w:noProof/>
          </w:rPr>
          <w:fldChar w:fldCharType="begin"/>
        </w:r>
        <w:r w:rsidR="00C92C3A">
          <w:rPr>
            <w:noProof/>
          </w:rPr>
          <w:instrText xml:space="preserve"> PAGEREF _Toc200718129 \h </w:instrText>
        </w:r>
        <w:r w:rsidR="00C92C3A">
          <w:rPr>
            <w:noProof/>
          </w:rPr>
        </w:r>
        <w:r w:rsidR="00C92C3A">
          <w:rPr>
            <w:noProof/>
          </w:rPr>
          <w:fldChar w:fldCharType="separate"/>
        </w:r>
        <w:r w:rsidR="00C92C3A">
          <w:rPr>
            <w:noProof/>
          </w:rPr>
          <w:t>6</w:t>
        </w:r>
        <w:r w:rsidR="00C92C3A">
          <w:rPr>
            <w:noProof/>
          </w:rPr>
          <w:fldChar w:fldCharType="end"/>
        </w:r>
      </w:hyperlink>
    </w:p>
    <w:p w14:paraId="5816DC50" w14:textId="20E2C7A2" w:rsidR="00C92C3A" w:rsidRDefault="0062415A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0718130" w:history="1">
        <w:r w:rsidR="00C92C3A" w:rsidRPr="00577AF5">
          <w:rPr>
            <w:rStyle w:val="Lienhypertexte"/>
            <w:rFonts w:ascii="Trebuchet MS" w:eastAsia="Trebuchet MS" w:hAnsi="Trebuchet MS" w:cs="Trebuchet MS"/>
            <w:noProof/>
            <w:lang w:val="fr-FR"/>
          </w:rPr>
          <w:t>6 - Durée de l'accord-cadre</w:t>
        </w:r>
        <w:r w:rsidR="00C92C3A">
          <w:rPr>
            <w:noProof/>
          </w:rPr>
          <w:tab/>
        </w:r>
        <w:r w:rsidR="00C92C3A">
          <w:rPr>
            <w:noProof/>
          </w:rPr>
          <w:fldChar w:fldCharType="begin"/>
        </w:r>
        <w:r w:rsidR="00C92C3A">
          <w:rPr>
            <w:noProof/>
          </w:rPr>
          <w:instrText xml:space="preserve"> PAGEREF _Toc200718130 \h </w:instrText>
        </w:r>
        <w:r w:rsidR="00C92C3A">
          <w:rPr>
            <w:noProof/>
          </w:rPr>
        </w:r>
        <w:r w:rsidR="00C92C3A">
          <w:rPr>
            <w:noProof/>
          </w:rPr>
          <w:fldChar w:fldCharType="separate"/>
        </w:r>
        <w:r w:rsidR="00C92C3A">
          <w:rPr>
            <w:noProof/>
          </w:rPr>
          <w:t>6</w:t>
        </w:r>
        <w:r w:rsidR="00C92C3A">
          <w:rPr>
            <w:noProof/>
          </w:rPr>
          <w:fldChar w:fldCharType="end"/>
        </w:r>
      </w:hyperlink>
    </w:p>
    <w:p w14:paraId="000ED244" w14:textId="40351A8C" w:rsidR="00C92C3A" w:rsidRDefault="0062415A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0718131" w:history="1">
        <w:r w:rsidR="00C92C3A" w:rsidRPr="00577AF5">
          <w:rPr>
            <w:rStyle w:val="Lienhypertexte"/>
            <w:rFonts w:ascii="Trebuchet MS" w:eastAsia="Trebuchet MS" w:hAnsi="Trebuchet MS" w:cs="Trebuchet MS"/>
            <w:noProof/>
            <w:lang w:val="fr-FR"/>
          </w:rPr>
          <w:t>7 - Paiement</w:t>
        </w:r>
        <w:r w:rsidR="00C92C3A">
          <w:rPr>
            <w:noProof/>
          </w:rPr>
          <w:tab/>
        </w:r>
        <w:r w:rsidR="00C92C3A">
          <w:rPr>
            <w:noProof/>
          </w:rPr>
          <w:fldChar w:fldCharType="begin"/>
        </w:r>
        <w:r w:rsidR="00C92C3A">
          <w:rPr>
            <w:noProof/>
          </w:rPr>
          <w:instrText xml:space="preserve"> PAGEREF _Toc200718131 \h </w:instrText>
        </w:r>
        <w:r w:rsidR="00C92C3A">
          <w:rPr>
            <w:noProof/>
          </w:rPr>
        </w:r>
        <w:r w:rsidR="00C92C3A">
          <w:rPr>
            <w:noProof/>
          </w:rPr>
          <w:fldChar w:fldCharType="separate"/>
        </w:r>
        <w:r w:rsidR="00C92C3A">
          <w:rPr>
            <w:noProof/>
          </w:rPr>
          <w:t>6</w:t>
        </w:r>
        <w:r w:rsidR="00C92C3A">
          <w:rPr>
            <w:noProof/>
          </w:rPr>
          <w:fldChar w:fldCharType="end"/>
        </w:r>
      </w:hyperlink>
    </w:p>
    <w:p w14:paraId="53A52F14" w14:textId="0571D688" w:rsidR="00C92C3A" w:rsidRDefault="0062415A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0718132" w:history="1">
        <w:r w:rsidR="00C92C3A" w:rsidRPr="00577AF5">
          <w:rPr>
            <w:rStyle w:val="Lienhypertexte"/>
            <w:rFonts w:ascii="Trebuchet MS" w:eastAsia="Trebuchet MS" w:hAnsi="Trebuchet MS" w:cs="Trebuchet MS"/>
            <w:noProof/>
            <w:lang w:val="fr-FR"/>
          </w:rPr>
          <w:t>8 - Nomenclature(s)</w:t>
        </w:r>
        <w:r w:rsidR="00C92C3A">
          <w:rPr>
            <w:noProof/>
          </w:rPr>
          <w:tab/>
        </w:r>
        <w:r w:rsidR="00C92C3A">
          <w:rPr>
            <w:noProof/>
          </w:rPr>
          <w:fldChar w:fldCharType="begin"/>
        </w:r>
        <w:r w:rsidR="00C92C3A">
          <w:rPr>
            <w:noProof/>
          </w:rPr>
          <w:instrText xml:space="preserve"> PAGEREF _Toc200718132 \h </w:instrText>
        </w:r>
        <w:r w:rsidR="00C92C3A">
          <w:rPr>
            <w:noProof/>
          </w:rPr>
        </w:r>
        <w:r w:rsidR="00C92C3A">
          <w:rPr>
            <w:noProof/>
          </w:rPr>
          <w:fldChar w:fldCharType="separate"/>
        </w:r>
        <w:r w:rsidR="00C92C3A">
          <w:rPr>
            <w:noProof/>
          </w:rPr>
          <w:t>7</w:t>
        </w:r>
        <w:r w:rsidR="00C92C3A">
          <w:rPr>
            <w:noProof/>
          </w:rPr>
          <w:fldChar w:fldCharType="end"/>
        </w:r>
      </w:hyperlink>
    </w:p>
    <w:p w14:paraId="030BEAD6" w14:textId="3D11FD6D" w:rsidR="00C92C3A" w:rsidRDefault="0062415A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0718133" w:history="1">
        <w:r w:rsidR="00C92C3A" w:rsidRPr="00577AF5">
          <w:rPr>
            <w:rStyle w:val="Lienhypertexte"/>
            <w:rFonts w:ascii="Trebuchet MS" w:eastAsia="Trebuchet MS" w:hAnsi="Trebuchet MS" w:cs="Trebuchet MS"/>
            <w:noProof/>
            <w:lang w:val="fr-FR"/>
          </w:rPr>
          <w:t>9 - Signature</w:t>
        </w:r>
        <w:r w:rsidR="00C92C3A">
          <w:rPr>
            <w:noProof/>
          </w:rPr>
          <w:tab/>
        </w:r>
        <w:r w:rsidR="00C92C3A">
          <w:rPr>
            <w:noProof/>
          </w:rPr>
          <w:fldChar w:fldCharType="begin"/>
        </w:r>
        <w:r w:rsidR="00C92C3A">
          <w:rPr>
            <w:noProof/>
          </w:rPr>
          <w:instrText xml:space="preserve"> PAGEREF _Toc200718133 \h </w:instrText>
        </w:r>
        <w:r w:rsidR="00C92C3A">
          <w:rPr>
            <w:noProof/>
          </w:rPr>
        </w:r>
        <w:r w:rsidR="00C92C3A">
          <w:rPr>
            <w:noProof/>
          </w:rPr>
          <w:fldChar w:fldCharType="separate"/>
        </w:r>
        <w:r w:rsidR="00C92C3A">
          <w:rPr>
            <w:noProof/>
          </w:rPr>
          <w:t>8</w:t>
        </w:r>
        <w:r w:rsidR="00C92C3A">
          <w:rPr>
            <w:noProof/>
          </w:rPr>
          <w:fldChar w:fldCharType="end"/>
        </w:r>
      </w:hyperlink>
    </w:p>
    <w:p w14:paraId="7B3CC950" w14:textId="017F2BBD" w:rsidR="00C92C3A" w:rsidRDefault="0062415A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0718134" w:history="1">
        <w:r w:rsidR="00C92C3A" w:rsidRPr="00577AF5">
          <w:rPr>
            <w:rStyle w:val="Lienhypertexte"/>
            <w:rFonts w:ascii="Trebuchet MS" w:eastAsia="Trebuchet MS" w:hAnsi="Trebuchet MS" w:cs="Trebuchet MS"/>
            <w:noProof/>
            <w:lang w:val="fr-FR"/>
          </w:rPr>
          <w:t>ANNEXE N° 1 : DÉSIGNATION DES CO-TRAITANTS ET RÉPARTITION DES PRESTATIONS</w:t>
        </w:r>
        <w:r w:rsidR="00C92C3A">
          <w:rPr>
            <w:noProof/>
          </w:rPr>
          <w:tab/>
        </w:r>
        <w:r w:rsidR="00C92C3A">
          <w:rPr>
            <w:noProof/>
          </w:rPr>
          <w:fldChar w:fldCharType="begin"/>
        </w:r>
        <w:r w:rsidR="00C92C3A">
          <w:rPr>
            <w:noProof/>
          </w:rPr>
          <w:instrText xml:space="preserve"> PAGEREF _Toc200718134 \h </w:instrText>
        </w:r>
        <w:r w:rsidR="00C92C3A">
          <w:rPr>
            <w:noProof/>
          </w:rPr>
        </w:r>
        <w:r w:rsidR="00C92C3A">
          <w:rPr>
            <w:noProof/>
          </w:rPr>
          <w:fldChar w:fldCharType="separate"/>
        </w:r>
        <w:r w:rsidR="00C92C3A">
          <w:rPr>
            <w:noProof/>
          </w:rPr>
          <w:t>10</w:t>
        </w:r>
        <w:r w:rsidR="00C92C3A">
          <w:rPr>
            <w:noProof/>
          </w:rPr>
          <w:fldChar w:fldCharType="end"/>
        </w:r>
      </w:hyperlink>
    </w:p>
    <w:p w14:paraId="0F4D5E91" w14:textId="6603FD65" w:rsidR="00854A26" w:rsidRDefault="00FA18BA">
      <w:pPr>
        <w:spacing w:after="100"/>
        <w:rPr>
          <w:rFonts w:ascii="Trebuchet MS" w:eastAsia="Trebuchet MS" w:hAnsi="Trebuchet MS" w:cs="Trebuchet MS"/>
          <w:color w:val="000000"/>
          <w:sz w:val="22"/>
          <w:lang w:val="fr-FR"/>
        </w:rPr>
        <w:sectPr w:rsidR="00854A26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end"/>
      </w:r>
    </w:p>
    <w:p w14:paraId="26318D7C" w14:textId="77777777" w:rsidR="00854A26" w:rsidRDefault="00FA18BA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0" w:name="ArtL1_AE-3-A1"/>
      <w:bookmarkStart w:id="1" w:name="_Toc200718122"/>
      <w:bookmarkEnd w:id="0"/>
      <w:r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>1 - Préambule : Liste des lots</w:t>
      </w:r>
      <w:bookmarkEnd w:id="1"/>
    </w:p>
    <w:p w14:paraId="560D9959" w14:textId="77777777" w:rsidR="00854A26" w:rsidRDefault="00FA18BA">
      <w:pPr>
        <w:spacing w:line="60" w:lineRule="exact"/>
        <w:rPr>
          <w:sz w:val="6"/>
        </w:rPr>
      </w:pPr>
      <w:r>
        <w:t xml:space="preserve"> </w:t>
      </w: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1800"/>
        <w:gridCol w:w="6800"/>
      </w:tblGrid>
      <w:tr w:rsidR="00FF363D" w14:paraId="33DF13B3" w14:textId="77777777" w:rsidTr="0006475E">
        <w:trPr>
          <w:trHeight w:val="292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C0DA39" w14:textId="77777777" w:rsidR="00FF363D" w:rsidRDefault="00FF363D" w:rsidP="0006475E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80B651" w14:textId="77777777" w:rsidR="00FF363D" w:rsidRDefault="00FF363D" w:rsidP="0006475E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</w:t>
            </w:r>
          </w:p>
        </w:tc>
      </w:tr>
      <w:tr w:rsidR="00FF363D" w14:paraId="7116624E" w14:textId="77777777" w:rsidTr="0006475E">
        <w:trPr>
          <w:trHeight w:val="292"/>
        </w:trPr>
        <w:tc>
          <w:tcPr>
            <w:tcW w:w="8600" w:type="dxa"/>
            <w:gridSpan w:val="2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037E71" w14:textId="35339AAF" w:rsidR="00FF363D" w:rsidRPr="00FA18BA" w:rsidRDefault="00FF363D" w:rsidP="0006475E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 w:rsidRPr="00FA18BA"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1</w:t>
            </w: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 xml:space="preserve"> - </w:t>
            </w:r>
            <w:r w:rsidR="007D2ADB" w:rsidRPr="007D2ADB"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Prestation de médiation animale pour le</w:t>
            </w:r>
            <w:r w:rsidR="007D2ADB"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s s</w:t>
            </w:r>
            <w:r w:rsidRPr="00FA18BA"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ervices situés sur le CHU Hôpital Pellegrin</w:t>
            </w: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 :</w:t>
            </w:r>
          </w:p>
        </w:tc>
      </w:tr>
      <w:tr w:rsidR="00FF363D" w14:paraId="76D09D47" w14:textId="77777777" w:rsidTr="0006475E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C63F74" w14:textId="77777777" w:rsidR="00FF363D" w:rsidRDefault="00FF363D" w:rsidP="0006475E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1A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7CF506" w14:textId="58D56509" w:rsidR="00FF363D" w:rsidRDefault="007D2ADB" w:rsidP="0006475E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7D2ADB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Prestation de médiation animale pour le</w:t>
            </w: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 service d’h</w:t>
            </w:r>
            <w:r w:rsidR="00FF363D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ospitalisation SSR – Neuro</w:t>
            </w:r>
          </w:p>
        </w:tc>
      </w:tr>
      <w:tr w:rsidR="00FF363D" w14:paraId="1DA752F8" w14:textId="77777777" w:rsidTr="0006475E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2EA32C" w14:textId="77777777" w:rsidR="00FF363D" w:rsidRDefault="00FF363D" w:rsidP="0006475E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1B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369963" w14:textId="6BD60989" w:rsidR="00FF363D" w:rsidRDefault="007D2ADB" w:rsidP="0006475E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7D2ADB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Prestation de médiation animale pour le</w:t>
            </w: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 s</w:t>
            </w:r>
            <w:r w:rsidR="00FF363D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ervice Maxillo Facial</w:t>
            </w:r>
          </w:p>
        </w:tc>
      </w:tr>
    </w:tbl>
    <w:p w14:paraId="537E6CBA" w14:textId="77777777" w:rsidR="00854A26" w:rsidRDefault="00854A26"/>
    <w:p w14:paraId="7D7EE1C0" w14:textId="77777777" w:rsidR="00C92C3A" w:rsidRDefault="00C92C3A"/>
    <w:p w14:paraId="6AFA3FED" w14:textId="77777777" w:rsidR="00854A26" w:rsidRDefault="00FA18BA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" w:name="ArtL1_AE-3-A2"/>
      <w:bookmarkStart w:id="3" w:name="_Toc200718123"/>
      <w:bookmarkEnd w:id="2"/>
      <w:r>
        <w:rPr>
          <w:rFonts w:ascii="Trebuchet MS" w:eastAsia="Trebuchet MS" w:hAnsi="Trebuchet MS" w:cs="Trebuchet MS"/>
          <w:color w:val="FFFFFF"/>
          <w:sz w:val="28"/>
          <w:lang w:val="fr-FR"/>
        </w:rPr>
        <w:t>2 - Identification de l'acheteur</w:t>
      </w:r>
      <w:bookmarkEnd w:id="3"/>
    </w:p>
    <w:p w14:paraId="1D73529F" w14:textId="77777777" w:rsidR="00854A26" w:rsidRDefault="00FA18BA">
      <w:pPr>
        <w:spacing w:line="60" w:lineRule="exact"/>
        <w:rPr>
          <w:sz w:val="6"/>
        </w:rPr>
      </w:pPr>
      <w:r>
        <w:t xml:space="preserve"> </w:t>
      </w:r>
    </w:p>
    <w:p w14:paraId="6C356A69" w14:textId="77777777" w:rsidR="00854A26" w:rsidRDefault="00FA18BA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de l'organisme : Centre Hospitalier Universitaire de Bordeaux</w:t>
      </w:r>
    </w:p>
    <w:p w14:paraId="58403761" w14:textId="77777777" w:rsidR="00854A26" w:rsidRDefault="00FA18BA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Personne habilitée à donner les renseignements relatifs aux nantissements et cessions de créances : Monsieur le Directeur Général</w:t>
      </w:r>
    </w:p>
    <w:p w14:paraId="32995A2F" w14:textId="77777777" w:rsidR="00854A26" w:rsidRDefault="00FA18BA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Ordonnateur : Monsieur le Directeur Général</w:t>
      </w:r>
    </w:p>
    <w:p w14:paraId="40257DAA" w14:textId="77777777" w:rsidR="00854A26" w:rsidRDefault="00FA18BA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Comptable assignataire des paiements : Monsieur Pascal BARDIN, Représentant de la trésorerie générale</w:t>
      </w:r>
    </w:p>
    <w:p w14:paraId="7952AC42" w14:textId="77777777" w:rsidR="00854A26" w:rsidRDefault="00FA18BA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4" w:name="ArtL1_AE-3-A3"/>
      <w:bookmarkStart w:id="5" w:name="_Toc200718124"/>
      <w:bookmarkEnd w:id="4"/>
      <w:r>
        <w:rPr>
          <w:rFonts w:ascii="Trebuchet MS" w:eastAsia="Trebuchet MS" w:hAnsi="Trebuchet MS" w:cs="Trebuchet MS"/>
          <w:color w:val="FFFFFF"/>
          <w:sz w:val="28"/>
          <w:lang w:val="fr-FR"/>
        </w:rPr>
        <w:t>3 - Identification du co-contractant</w:t>
      </w:r>
      <w:bookmarkEnd w:id="5"/>
    </w:p>
    <w:p w14:paraId="73A76772" w14:textId="77777777" w:rsidR="00854A26" w:rsidRDefault="00FA18BA">
      <w:pPr>
        <w:spacing w:line="60" w:lineRule="exact"/>
        <w:rPr>
          <w:sz w:val="6"/>
        </w:rPr>
      </w:pPr>
      <w:r>
        <w:t xml:space="preserve"> </w:t>
      </w:r>
    </w:p>
    <w:p w14:paraId="783869D6" w14:textId="4CDC2386" w:rsidR="00854A26" w:rsidRDefault="00FA18BA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Après avoir pris connaissance des pièces constitutives de l'accord-cadre indiquées à l'article "pièces contractuelles" du Cahier des clauses administratives particulières n° 2</w:t>
      </w:r>
      <w:r w:rsidR="00C92C3A">
        <w:rPr>
          <w:color w:val="000000"/>
          <w:lang w:val="fr-FR"/>
        </w:rPr>
        <w:t xml:space="preserve">5FHPSLK249 </w:t>
      </w:r>
      <w:r>
        <w:rPr>
          <w:color w:val="000000"/>
          <w:lang w:val="fr-FR"/>
        </w:rPr>
        <w:t>qui fait référence au CCAG - Fournitures Courantes et Services et conformément à leurs clauses et stipulations et de la charte des achats du CHU de Bordeaux à laquelle il adhère ;  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854A26" w14:paraId="4787DB9C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412676" w14:textId="288F273A" w:rsidR="00854A26" w:rsidRDefault="00C07B6C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3858C578" wp14:editId="2103C451">
                  <wp:extent cx="152400" cy="152400"/>
                  <wp:effectExtent l="0" t="0" r="0" b="0"/>
                  <wp:docPr id="27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6D501E" w14:textId="77777777" w:rsidR="00854A26" w:rsidRDefault="00854A26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A73ACF" w14:textId="77777777" w:rsidR="00854A26" w:rsidRDefault="00FA18BA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  <w:tr w:rsidR="00854A26" w14:paraId="642126CD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200C34B" w14:textId="77777777" w:rsidR="00854A26" w:rsidRDefault="00FA18B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250E2FF" w14:textId="77777777" w:rsidR="00854A26" w:rsidRDefault="00854A2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54A26" w14:paraId="4CF5060C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6DA8254" w14:textId="77777777" w:rsidR="00854A26" w:rsidRDefault="00FA18B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C6B405" w14:textId="77777777" w:rsidR="00854A26" w:rsidRDefault="00854A2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6EF5D937" w14:textId="77777777" w:rsidR="00854A26" w:rsidRDefault="00FA18BA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854A26" w14:paraId="31A5D8F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9B1188" w14:textId="02DDB10B" w:rsidR="00854A26" w:rsidRDefault="00C07B6C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409C5A12" wp14:editId="3B0D28A9">
                  <wp:extent cx="152400" cy="152400"/>
                  <wp:effectExtent l="0" t="0" r="0" b="0"/>
                  <wp:docPr id="26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FC86AB" w14:textId="77777777" w:rsidR="00854A26" w:rsidRDefault="00854A26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C7160E" w14:textId="77777777" w:rsidR="00854A26" w:rsidRDefault="00FA18BA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m'engage sur la base de mon offre et pour mon propre compte ;</w:t>
            </w:r>
          </w:p>
        </w:tc>
      </w:tr>
      <w:tr w:rsidR="00854A26" w14:paraId="0296D759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280AF27" w14:textId="77777777" w:rsidR="00854A26" w:rsidRDefault="00FA18BA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DCC52F1" w14:textId="77777777" w:rsidR="00854A26" w:rsidRDefault="00854A2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54A26" w14:paraId="05F9050C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FD0251B" w14:textId="77777777" w:rsidR="00854A26" w:rsidRDefault="00FA18B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F2C6A5C" w14:textId="77777777" w:rsidR="00854A26" w:rsidRDefault="00854A2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54A26" w14:paraId="693196B8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D43449F" w14:textId="77777777" w:rsidR="00854A26" w:rsidRDefault="00FA18B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8AC687E" w14:textId="77777777" w:rsidR="00854A26" w:rsidRDefault="00854A2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54A26" w14:paraId="32625960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E6FEEBB" w14:textId="77777777" w:rsidR="00854A26" w:rsidRDefault="00FA18B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7264644" w14:textId="77777777" w:rsidR="00854A26" w:rsidRDefault="00854A2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54A26" w14:paraId="42D4D9F7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20B73F9" w14:textId="77777777" w:rsidR="00854A26" w:rsidRDefault="00FA18B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C6CBE80" w14:textId="77777777" w:rsidR="00854A26" w:rsidRDefault="00854A2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54A26" w14:paraId="2C8798E3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ABAC2AB" w14:textId="77777777" w:rsidR="00854A26" w:rsidRDefault="00FA18B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9CB04E4" w14:textId="77777777" w:rsidR="00854A26" w:rsidRDefault="00854A2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54A26" w14:paraId="0E37E622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901122E" w14:textId="77777777" w:rsidR="00854A26" w:rsidRDefault="00FA18BA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923671E" w14:textId="77777777" w:rsidR="00854A26" w:rsidRDefault="00854A2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11845FF9" w14:textId="77777777" w:rsidR="00854A26" w:rsidRDefault="00FA18BA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854A26" w14:paraId="518AED0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62A116" w14:textId="0051CB5E" w:rsidR="00854A26" w:rsidRDefault="00C07B6C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49383756" wp14:editId="7C69C259">
                  <wp:extent cx="152400" cy="152400"/>
                  <wp:effectExtent l="0" t="0" r="0" b="0"/>
                  <wp:docPr id="25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CA835C" w14:textId="77777777" w:rsidR="00854A26" w:rsidRDefault="00854A26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1E4D5F" w14:textId="77777777" w:rsidR="00854A26" w:rsidRDefault="00FA18BA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engage la société ..................................... sur la base de son offre ;</w:t>
            </w:r>
          </w:p>
        </w:tc>
      </w:tr>
      <w:tr w:rsidR="00854A26" w14:paraId="0A895B7F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9B43C99" w14:textId="77777777" w:rsidR="00854A26" w:rsidRDefault="00FA18BA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2859A9D" w14:textId="77777777" w:rsidR="00854A26" w:rsidRDefault="00854A2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54A26" w14:paraId="7A0FB512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87BE53" w14:textId="77777777" w:rsidR="00854A26" w:rsidRDefault="00FA18B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C9D4FEB" w14:textId="77777777" w:rsidR="00854A26" w:rsidRDefault="00854A2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54A26" w14:paraId="3010F7B3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7A2776A" w14:textId="77777777" w:rsidR="00854A26" w:rsidRDefault="00FA18B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ECBEB5C" w14:textId="77777777" w:rsidR="00854A26" w:rsidRDefault="00854A2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54A26" w14:paraId="40777252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5FB4840" w14:textId="77777777" w:rsidR="00854A26" w:rsidRDefault="00FA18B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40F77E5" w14:textId="77777777" w:rsidR="00854A26" w:rsidRDefault="00854A2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54A26" w14:paraId="75B3DB02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1697D5E" w14:textId="77777777" w:rsidR="00854A26" w:rsidRDefault="00FA18B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6FB673A" w14:textId="77777777" w:rsidR="00854A26" w:rsidRDefault="00854A2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4074EBF8" w14:textId="77777777" w:rsidR="00854A26" w:rsidRDefault="00854A26"/>
    <w:tbl>
      <w:tblPr>
        <w:tblW w:w="9600" w:type="dxa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854A26" w14:paraId="4C89357E" w14:textId="77777777" w:rsidTr="00C92C3A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DC62723" w14:textId="77777777" w:rsidR="00854A26" w:rsidRDefault="00FA18B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D8783B" w14:textId="77777777" w:rsidR="00854A26" w:rsidRDefault="00854A2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54A26" w14:paraId="5C19A470" w14:textId="77777777" w:rsidTr="00C92C3A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6D5F63E" w14:textId="77777777" w:rsidR="00854A26" w:rsidRDefault="00FA18BA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548FB4" w14:textId="77777777" w:rsidR="00854A26" w:rsidRDefault="00854A2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5EC6316E" w14:textId="77777777" w:rsidR="00854A26" w:rsidRDefault="00FA18BA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854A26" w14:paraId="39C0CEB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633382" w14:textId="15E2BA5D" w:rsidR="00854A26" w:rsidRDefault="00C07B6C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0CAFAD12" wp14:editId="49ECA0D4">
                  <wp:extent cx="152400" cy="152400"/>
                  <wp:effectExtent l="0" t="0" r="0" b="0"/>
                  <wp:docPr id="24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BBE74F" w14:textId="77777777" w:rsidR="00854A26" w:rsidRDefault="00854A26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AEC16D" w14:textId="77777777" w:rsidR="00854A26" w:rsidRDefault="00FA18BA">
            <w:pPr>
              <w:pStyle w:val="ParagrapheIndent1"/>
              <w:jc w:val="both"/>
              <w:rPr>
                <w:color w:val="FF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  <w:r w:rsidR="00C92C3A">
              <w:rPr>
                <w:color w:val="000000"/>
                <w:lang w:val="fr-FR"/>
              </w:rPr>
              <w:t xml:space="preserve"> </w:t>
            </w:r>
            <w:r w:rsidR="00C92C3A" w:rsidRPr="00936D29">
              <w:rPr>
                <w:color w:val="FF0000"/>
                <w:lang w:val="fr-FR"/>
              </w:rPr>
              <w:t>annexe 1 à remplir en cas de co-traitance, dernière page de l’acte d’engagement</w:t>
            </w:r>
          </w:p>
          <w:p w14:paraId="6FA57685" w14:textId="67586F32" w:rsidR="00C92C3A" w:rsidRPr="00C92C3A" w:rsidRDefault="00C92C3A" w:rsidP="00C92C3A">
            <w:pPr>
              <w:rPr>
                <w:lang w:val="fr-FR"/>
              </w:rPr>
            </w:pPr>
          </w:p>
        </w:tc>
      </w:tr>
      <w:tr w:rsidR="00854A26" w14:paraId="43FD3814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4C6383D" w14:textId="77777777" w:rsidR="00854A26" w:rsidRDefault="00FA18B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3685121" w14:textId="77777777" w:rsidR="00854A26" w:rsidRDefault="00854A2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54A26" w14:paraId="2445D5B7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45D2FFB" w14:textId="77777777" w:rsidR="00854A26" w:rsidRDefault="00FA18B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6068C6B" w14:textId="77777777" w:rsidR="00854A26" w:rsidRDefault="00854A2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26249616" w14:textId="77777777" w:rsidR="00854A26" w:rsidRDefault="00FA18BA">
      <w:pPr>
        <w:spacing w:after="20" w:line="240" w:lineRule="exact"/>
      </w:pPr>
      <w:r>
        <w:t xml:space="preserve"> </w:t>
      </w:r>
    </w:p>
    <w:p w14:paraId="649EA434" w14:textId="77777777" w:rsidR="00854A26" w:rsidRDefault="00FA18BA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désigné mandataire :</w:t>
      </w:r>
    </w:p>
    <w:p w14:paraId="350E5368" w14:textId="77777777" w:rsidR="00854A26" w:rsidRDefault="00854A2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854A26" w14:paraId="5E4F673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A28192" w14:textId="307E5A66" w:rsidR="00854A26" w:rsidRDefault="00C07B6C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4A8F4250" wp14:editId="366A8BB4">
                  <wp:extent cx="152400" cy="152400"/>
                  <wp:effectExtent l="0" t="0" r="0" b="0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5167C6" w14:textId="77777777" w:rsidR="00854A26" w:rsidRDefault="00854A2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06F771" w14:textId="77777777" w:rsidR="00854A26" w:rsidRDefault="00FA18BA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du groupement solidaire</w:t>
            </w:r>
          </w:p>
        </w:tc>
      </w:tr>
    </w:tbl>
    <w:p w14:paraId="2736A509" w14:textId="77777777" w:rsidR="00854A26" w:rsidRDefault="00FA18BA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854A26" w14:paraId="49D145C9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6602C3" w14:textId="48444DB5" w:rsidR="00854A26" w:rsidRDefault="00C07B6C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74EFC86F" wp14:editId="6FB32FF9">
                  <wp:extent cx="152400" cy="152400"/>
                  <wp:effectExtent l="0" t="0" r="0" b="0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84F165" w14:textId="77777777" w:rsidR="00854A26" w:rsidRDefault="00854A2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2D8198" w14:textId="77777777" w:rsidR="00854A26" w:rsidRDefault="00FA18BA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solidaire du groupement conjoint</w:t>
            </w:r>
          </w:p>
        </w:tc>
      </w:tr>
    </w:tbl>
    <w:p w14:paraId="7C6F183E" w14:textId="77777777" w:rsidR="00854A26" w:rsidRDefault="00FA18BA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854A26" w14:paraId="0CF6BF12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02013A" w14:textId="5B0EE276" w:rsidR="00854A26" w:rsidRDefault="00C07B6C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2DE92E34" wp14:editId="57D6808F">
                  <wp:extent cx="152400" cy="152400"/>
                  <wp:effectExtent l="0" t="0" r="0" b="0"/>
                  <wp:docPr id="8" name="Imag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F5EDE7" w14:textId="77777777" w:rsidR="00854A26" w:rsidRDefault="00854A2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B49CF8" w14:textId="77777777" w:rsidR="00854A26" w:rsidRDefault="00FA18BA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 solidaire du groupement conjoint</w:t>
            </w:r>
          </w:p>
        </w:tc>
      </w:tr>
    </w:tbl>
    <w:p w14:paraId="710CDB5F" w14:textId="77777777" w:rsidR="00854A26" w:rsidRDefault="00FA18BA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854A26" w14:paraId="0ECFEA3B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548B071" w14:textId="77777777" w:rsidR="00854A26" w:rsidRDefault="00FA18BA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0A5AC4E" w14:textId="77777777" w:rsidR="00854A26" w:rsidRDefault="00854A2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54A26" w14:paraId="09F6A6D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9598E42" w14:textId="77777777" w:rsidR="00854A26" w:rsidRDefault="00FA18B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B355FD" w14:textId="77777777" w:rsidR="00854A26" w:rsidRDefault="00854A2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54A26" w14:paraId="5F4D390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66BA7CD" w14:textId="77777777" w:rsidR="00854A26" w:rsidRDefault="00FA18B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B113C8F" w14:textId="77777777" w:rsidR="00854A26" w:rsidRDefault="00854A2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54A26" w14:paraId="18CA235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0919DC8" w14:textId="77777777" w:rsidR="00854A26" w:rsidRDefault="00FA18B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D5ECC22" w14:textId="77777777" w:rsidR="00854A26" w:rsidRDefault="00854A2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54A26" w14:paraId="4DA923B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DB9DB01" w14:textId="77777777" w:rsidR="00854A26" w:rsidRDefault="00FA18B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E138383" w14:textId="77777777" w:rsidR="00854A26" w:rsidRDefault="00854A2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54A26" w14:paraId="1FF3BA8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CCCD9E8" w14:textId="77777777" w:rsidR="00854A26" w:rsidRDefault="00FA18B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9D087BB" w14:textId="77777777" w:rsidR="00854A26" w:rsidRDefault="00854A2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54A26" w14:paraId="0293BEE4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44752E3" w14:textId="77777777" w:rsidR="00854A26" w:rsidRDefault="00FA18BA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F43AEC0" w14:textId="77777777" w:rsidR="00854A26" w:rsidRDefault="00854A2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790EDAB6" w14:textId="77777777" w:rsidR="00854A26" w:rsidRDefault="00FA18BA">
      <w:pPr>
        <w:spacing w:after="20" w:line="240" w:lineRule="exact"/>
      </w:pPr>
      <w:r>
        <w:t xml:space="preserve"> </w:t>
      </w:r>
    </w:p>
    <w:p w14:paraId="49E96690" w14:textId="77777777" w:rsidR="00854A26" w:rsidRDefault="00FA18BA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14:paraId="1A108931" w14:textId="77777777" w:rsidR="00854A26" w:rsidRDefault="00854A2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076BDF57" w14:textId="77777777" w:rsidR="00854A26" w:rsidRDefault="00FA18BA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à exécuter les prestations demandées dans les conditions définies ci-après ;</w:t>
      </w:r>
    </w:p>
    <w:p w14:paraId="5063CB78" w14:textId="37F19AE6" w:rsidR="00854A26" w:rsidRDefault="00FA18BA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L'offre ainsi présentée n'est valable toutefois que si la décision d'attribution intervient dans un délai de 9 mois à compter de la date limite de réception des offres fixée par le règlement de la consultation.</w:t>
      </w:r>
    </w:p>
    <w:p w14:paraId="4AD0421F" w14:textId="32856D90" w:rsidR="00C92C3A" w:rsidRDefault="00C92C3A" w:rsidP="00C92C3A">
      <w:pPr>
        <w:rPr>
          <w:lang w:val="fr-FR"/>
        </w:rPr>
      </w:pPr>
    </w:p>
    <w:p w14:paraId="43C90009" w14:textId="77777777" w:rsidR="00C92C3A" w:rsidRPr="00C92C3A" w:rsidRDefault="00C92C3A" w:rsidP="00C92C3A">
      <w:pPr>
        <w:rPr>
          <w:lang w:val="fr-FR"/>
        </w:rPr>
      </w:pPr>
    </w:p>
    <w:p w14:paraId="1F81A3A5" w14:textId="77777777" w:rsidR="00854A26" w:rsidRDefault="00FA18BA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6" w:name="ArtL1_AE-3-A4"/>
      <w:bookmarkStart w:id="7" w:name="_Toc200718125"/>
      <w:bookmarkEnd w:id="6"/>
      <w:r>
        <w:rPr>
          <w:rFonts w:ascii="Trebuchet MS" w:eastAsia="Trebuchet MS" w:hAnsi="Trebuchet MS" w:cs="Trebuchet MS"/>
          <w:color w:val="FFFFFF"/>
          <w:sz w:val="28"/>
          <w:lang w:val="fr-FR"/>
        </w:rPr>
        <w:t>4 - Dispositions générales</w:t>
      </w:r>
      <w:bookmarkEnd w:id="7"/>
    </w:p>
    <w:p w14:paraId="4B6FBDBE" w14:textId="77777777" w:rsidR="00854A26" w:rsidRDefault="00FA18BA">
      <w:pPr>
        <w:spacing w:line="60" w:lineRule="exact"/>
        <w:rPr>
          <w:sz w:val="6"/>
        </w:rPr>
      </w:pPr>
      <w:r>
        <w:t xml:space="preserve"> </w:t>
      </w:r>
    </w:p>
    <w:p w14:paraId="18CF02D5" w14:textId="77777777" w:rsidR="00854A26" w:rsidRDefault="00FA18BA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8" w:name="ArtL2_AE-3-A4.1"/>
      <w:bookmarkStart w:id="9" w:name="_Toc200718126"/>
      <w:bookmarkEnd w:id="8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4.1 - Objet</w:t>
      </w:r>
      <w:bookmarkEnd w:id="9"/>
    </w:p>
    <w:p w14:paraId="58AC72EE" w14:textId="77777777" w:rsidR="00854A26" w:rsidRDefault="00FA18BA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présent Acte d'Engagement concerne :</w:t>
      </w:r>
    </w:p>
    <w:p w14:paraId="6AC1EE39" w14:textId="77777777" w:rsidR="00854A26" w:rsidRDefault="00FA18BA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lastRenderedPageBreak/>
        <w:t>Prestation de médiation animale au profit du CHU de Bordeaux</w:t>
      </w:r>
    </w:p>
    <w:p w14:paraId="2CDCF1C6" w14:textId="77777777" w:rsidR="00854A26" w:rsidRDefault="00854A26">
      <w:pPr>
        <w:pStyle w:val="ParagrapheIndent2"/>
        <w:spacing w:line="232" w:lineRule="exact"/>
        <w:jc w:val="both"/>
        <w:rPr>
          <w:color w:val="000000"/>
          <w:lang w:val="fr-FR"/>
        </w:rPr>
      </w:pPr>
    </w:p>
    <w:p w14:paraId="0403EA7D" w14:textId="77777777" w:rsidR="00C92C3A" w:rsidRDefault="00FA18BA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L'accord-cadre s'exécute au profit du CHU de Bordeaux</w:t>
      </w:r>
    </w:p>
    <w:p w14:paraId="3ED41C62" w14:textId="77777777" w:rsidR="00C92C3A" w:rsidRDefault="00C92C3A">
      <w:pPr>
        <w:pStyle w:val="ParagrapheIndent2"/>
        <w:spacing w:line="232" w:lineRule="exact"/>
        <w:jc w:val="both"/>
        <w:rPr>
          <w:color w:val="000000"/>
          <w:lang w:val="fr-FR"/>
        </w:rPr>
      </w:pPr>
    </w:p>
    <w:p w14:paraId="704DBAE6" w14:textId="2FE2198E" w:rsidR="00854A26" w:rsidRDefault="00FA18BA">
      <w:pPr>
        <w:pStyle w:val="ParagrapheIndent2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Les prestations définies au CCAP sont réparties en </w:t>
      </w:r>
      <w:r w:rsidR="00C92C3A">
        <w:rPr>
          <w:color w:val="000000"/>
          <w:lang w:val="fr-FR"/>
        </w:rPr>
        <w:t>2</w:t>
      </w:r>
      <w:r>
        <w:rPr>
          <w:color w:val="000000"/>
          <w:lang w:val="fr-FR"/>
        </w:rPr>
        <w:t xml:space="preserve"> lots.</w:t>
      </w:r>
    </w:p>
    <w:p w14:paraId="7107FF30" w14:textId="77777777" w:rsidR="00854A26" w:rsidRDefault="00FA18BA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10" w:name="ArtL2_AE-3-A4.2"/>
      <w:bookmarkStart w:id="11" w:name="_Toc200718127"/>
      <w:bookmarkEnd w:id="10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4.2 - Mode de passation</w:t>
      </w:r>
      <w:bookmarkEnd w:id="11"/>
    </w:p>
    <w:p w14:paraId="5AD5DB88" w14:textId="77777777" w:rsidR="00854A26" w:rsidRDefault="00FA18BA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procédure de passation est : la procédure adaptée ouverte. Elle est soumise aux dispositions des articles L. 2123-1 et R. 2123-1 1° du Code de la commande publique.</w:t>
      </w:r>
    </w:p>
    <w:p w14:paraId="5953DD6D" w14:textId="77777777" w:rsidR="00854A26" w:rsidRDefault="00FA18BA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12" w:name="ArtL2_AE-3-A4.3"/>
      <w:bookmarkStart w:id="13" w:name="_Toc200718128"/>
      <w:bookmarkEnd w:id="12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4.3 - Forme de contrat</w:t>
      </w:r>
      <w:bookmarkEnd w:id="13"/>
    </w:p>
    <w:p w14:paraId="01628375" w14:textId="77777777" w:rsidR="00854A26" w:rsidRDefault="00FA18BA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L'accord-cadre avec maximum est passé en application des articles L2125-1 1°, R. 2162-1 à R. 2162-6, R. 2162-13 et R. 2162-14 du Code de la commande publique. Il fixe les conditions d'exécution des prestations et s'exécute au fur et à mesure de l'émission de bons de commande.</w:t>
      </w:r>
    </w:p>
    <w:p w14:paraId="3B59BF59" w14:textId="77777777" w:rsidR="00854A26" w:rsidRDefault="00FA18BA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4" w:name="ArtL1_AE-3-A5"/>
      <w:bookmarkStart w:id="15" w:name="_Toc200718129"/>
      <w:bookmarkEnd w:id="14"/>
      <w:r>
        <w:rPr>
          <w:rFonts w:ascii="Trebuchet MS" w:eastAsia="Trebuchet MS" w:hAnsi="Trebuchet MS" w:cs="Trebuchet MS"/>
          <w:color w:val="FFFFFF"/>
          <w:sz w:val="28"/>
          <w:lang w:val="fr-FR"/>
        </w:rPr>
        <w:t>5 - Prix</w:t>
      </w:r>
      <w:bookmarkEnd w:id="15"/>
    </w:p>
    <w:p w14:paraId="7D0E9ABD" w14:textId="77777777" w:rsidR="00854A26" w:rsidRDefault="00FA18BA">
      <w:pPr>
        <w:spacing w:line="60" w:lineRule="exact"/>
        <w:rPr>
          <w:sz w:val="6"/>
        </w:rPr>
      </w:pPr>
      <w:r>
        <w:t xml:space="preserve"> </w:t>
      </w:r>
    </w:p>
    <w:p w14:paraId="34532F0F" w14:textId="77777777" w:rsidR="00854A26" w:rsidRDefault="00FA18BA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27E6E84E" w14:textId="77777777" w:rsidR="00C07B6C" w:rsidRDefault="00C07B6C" w:rsidP="00C07B6C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 Le montant des prestations pour la durée totale de l'accord-cadre est défini(e) comme suit :</w:t>
      </w:r>
    </w:p>
    <w:p w14:paraId="48021110" w14:textId="77777777" w:rsidR="00854A26" w:rsidRDefault="00854A2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600"/>
        <w:gridCol w:w="6200"/>
        <w:gridCol w:w="1800"/>
      </w:tblGrid>
      <w:tr w:rsidR="00854A26" w14:paraId="64F524A6" w14:textId="77777777">
        <w:trPr>
          <w:trHeight w:val="292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55617E" w14:textId="77777777" w:rsidR="00854A26" w:rsidRDefault="00FA18BA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6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89C79B" w14:textId="77777777" w:rsidR="00854A26" w:rsidRDefault="00FA18BA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BB8549" w14:textId="77777777" w:rsidR="00854A26" w:rsidRDefault="00FA18BA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Maximum HT</w:t>
            </w:r>
          </w:p>
        </w:tc>
      </w:tr>
      <w:tr w:rsidR="00FF363D" w14:paraId="3067E76F" w14:textId="77777777" w:rsidTr="0006475E">
        <w:trPr>
          <w:trHeight w:val="292"/>
        </w:trPr>
        <w:tc>
          <w:tcPr>
            <w:tcW w:w="68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8BDA22" w14:textId="31AC4E52" w:rsidR="00FF363D" w:rsidRDefault="00FF363D" w:rsidP="00FF363D">
            <w:pPr>
              <w:spacing w:before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4022BB"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 xml:space="preserve">1 - </w:t>
            </w:r>
            <w:r w:rsidR="00127B34" w:rsidRPr="00127B34"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Prestation de médiation animale pour le</w:t>
            </w:r>
            <w:r w:rsidR="00127B34"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s s</w:t>
            </w:r>
            <w:r w:rsidRPr="004022BB"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ervices situés sur le CHU Hôpital Pellegrin :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3C1E6C" w14:textId="66D3C6FB" w:rsidR="00FF363D" w:rsidRDefault="00C92C3A" w:rsidP="00FF363D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20.886 € </w:t>
            </w:r>
          </w:p>
        </w:tc>
      </w:tr>
      <w:tr w:rsidR="00FF363D" w14:paraId="06295293" w14:textId="77777777">
        <w:trPr>
          <w:trHeight w:val="346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264AC5" w14:textId="77777777" w:rsidR="00FF363D" w:rsidRDefault="00FF363D" w:rsidP="00FF363D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1A</w:t>
            </w:r>
          </w:p>
        </w:tc>
        <w:tc>
          <w:tcPr>
            <w:tcW w:w="6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0F18F1" w14:textId="0A91B527" w:rsidR="00FF363D" w:rsidRDefault="00127B34" w:rsidP="00FF363D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127B34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Prestation de médiation animale pour le </w:t>
            </w: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service d’h</w:t>
            </w:r>
            <w:r w:rsidR="00FF363D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ospitalisation SSR – Neu</w:t>
            </w: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ro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3CCA4B" w14:textId="65857641" w:rsidR="00FF363D" w:rsidRDefault="00CC4AD3" w:rsidP="00FF363D">
            <w:pPr>
              <w:spacing w:before="80" w:after="2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del w:id="16" w:author="DELANCOIS Karine" w:date="2025-04-17T08:45:00Z">
              <w:r w:rsidDel="0006475E">
                <w:rPr>
                  <w:rFonts w:ascii="Trebuchet MS" w:eastAsia="Trebuchet MS" w:hAnsi="Trebuchet MS" w:cs="Trebuchet MS"/>
                  <w:color w:val="000000"/>
                  <w:sz w:val="20"/>
                  <w:lang w:val="fr-FR"/>
                </w:rPr>
                <w:delText>11 428</w:delText>
              </w:r>
            </w:del>
            <w:ins w:id="17" w:author="DELANCOIS Karine" w:date="2025-04-17T08:45:00Z">
              <w:r w:rsidR="0006475E">
                <w:rPr>
                  <w:rFonts w:ascii="Trebuchet MS" w:eastAsia="Trebuchet MS" w:hAnsi="Trebuchet MS" w:cs="Trebuchet MS"/>
                  <w:color w:val="000000"/>
                  <w:sz w:val="20"/>
                  <w:lang w:val="fr-FR"/>
                </w:rPr>
                <w:t>10 443</w:t>
              </w:r>
            </w:ins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,00</w:t>
            </w:r>
            <w:r w:rsidR="00FF363D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 €</w:t>
            </w:r>
            <w:r w:rsidR="00C92C3A" w:rsidRPr="00C92C3A">
              <w:rPr>
                <w:rFonts w:ascii="Trebuchet MS" w:eastAsia="Trebuchet MS" w:hAnsi="Trebuchet MS" w:cs="Trebuchet MS"/>
                <w:b/>
                <w:bCs/>
                <w:color w:val="FF0000"/>
                <w:sz w:val="20"/>
                <w:lang w:val="fr-FR"/>
              </w:rPr>
              <w:t>*</w:t>
            </w:r>
          </w:p>
        </w:tc>
      </w:tr>
      <w:tr w:rsidR="00FF363D" w14:paraId="46BA77DE" w14:textId="77777777">
        <w:trPr>
          <w:trHeight w:val="346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519522" w14:textId="77777777" w:rsidR="00FF363D" w:rsidRDefault="00FF363D" w:rsidP="00FF363D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1B</w:t>
            </w:r>
          </w:p>
        </w:tc>
        <w:tc>
          <w:tcPr>
            <w:tcW w:w="6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D34159" w14:textId="41F53441" w:rsidR="00FF363D" w:rsidRDefault="00127B34" w:rsidP="00FF363D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127B34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Prestation de médiation animale pour le </w:t>
            </w: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</w:t>
            </w:r>
            <w:r w:rsidR="00FF363D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ervice Maxillo Facial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7EC0E3" w14:textId="30B1368B" w:rsidR="00FF363D" w:rsidRDefault="0006475E" w:rsidP="00FF363D">
            <w:pPr>
              <w:spacing w:before="80" w:after="2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10 443</w:t>
            </w:r>
            <w:r w:rsidR="00CC4AD3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,00 €</w:t>
            </w:r>
            <w:r w:rsidR="00C92C3A" w:rsidRPr="00C92C3A">
              <w:rPr>
                <w:rFonts w:ascii="Trebuchet MS" w:eastAsia="Trebuchet MS" w:hAnsi="Trebuchet MS" w:cs="Trebuchet MS"/>
                <w:b/>
                <w:bCs/>
                <w:color w:val="FF0000"/>
                <w:sz w:val="20"/>
                <w:lang w:val="fr-FR"/>
              </w:rPr>
              <w:t>*</w:t>
            </w:r>
          </w:p>
        </w:tc>
      </w:tr>
    </w:tbl>
    <w:p w14:paraId="23082B14" w14:textId="77777777" w:rsidR="00854A26" w:rsidRDefault="00FA18BA">
      <w:pPr>
        <w:spacing w:line="20" w:lineRule="exact"/>
        <w:rPr>
          <w:sz w:val="2"/>
        </w:rPr>
      </w:pPr>
      <w:r>
        <w:t xml:space="preserve"> </w:t>
      </w:r>
    </w:p>
    <w:p w14:paraId="0B695950" w14:textId="061D69F6" w:rsidR="00854A26" w:rsidRDefault="00854A2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21477BDE" w14:textId="15148A4A" w:rsidR="00C92C3A" w:rsidRDefault="00C92C3A" w:rsidP="00C92C3A">
      <w:pPr>
        <w:rPr>
          <w:rFonts w:ascii="Trebuchet MS" w:eastAsia="Trebuchet MS" w:hAnsi="Trebuchet MS" w:cs="Trebuchet MS"/>
          <w:b/>
          <w:color w:val="FF0000"/>
          <w:sz w:val="20"/>
          <w:lang w:val="fr-FR"/>
        </w:rPr>
      </w:pPr>
      <w:r w:rsidRPr="00094160">
        <w:rPr>
          <w:b/>
          <w:color w:val="FF0000"/>
          <w:lang w:val="fr-FR"/>
        </w:rPr>
        <w:t>*</w:t>
      </w:r>
      <w:r w:rsidRPr="00094160">
        <w:rPr>
          <w:rFonts w:ascii="Trebuchet MS" w:eastAsia="Trebuchet MS" w:hAnsi="Trebuchet MS" w:cs="Trebuchet MS"/>
          <w:b/>
          <w:color w:val="FF0000"/>
          <w:sz w:val="20"/>
          <w:lang w:val="fr-FR"/>
        </w:rPr>
        <w:t>Les montants indiqués ci-dessus ne sont pas une indication pour construire votre offre financière, mais une obligation légale répondant à l’article R2162-4 du Code de la Commande Publique qui détermine la fin automatique du marché s’il est atteint</w:t>
      </w:r>
      <w:r>
        <w:rPr>
          <w:rFonts w:ascii="Trebuchet MS" w:eastAsia="Trebuchet MS" w:hAnsi="Trebuchet MS" w:cs="Trebuchet MS"/>
          <w:b/>
          <w:color w:val="FF0000"/>
          <w:sz w:val="20"/>
          <w:lang w:val="fr-FR"/>
        </w:rPr>
        <w:t>.</w:t>
      </w:r>
    </w:p>
    <w:p w14:paraId="5009F2BA" w14:textId="28B1AC1A" w:rsidR="002520C4" w:rsidRDefault="002520C4" w:rsidP="00C92C3A">
      <w:pPr>
        <w:rPr>
          <w:rFonts w:ascii="Trebuchet MS" w:eastAsia="Trebuchet MS" w:hAnsi="Trebuchet MS" w:cs="Trebuchet MS"/>
          <w:b/>
          <w:color w:val="FF0000"/>
          <w:sz w:val="20"/>
          <w:lang w:val="fr-FR"/>
        </w:rPr>
      </w:pPr>
    </w:p>
    <w:p w14:paraId="4E67B07D" w14:textId="77777777" w:rsidR="00C92C3A" w:rsidRPr="00936D29" w:rsidRDefault="00C92C3A" w:rsidP="00C92C3A">
      <w:pPr>
        <w:rPr>
          <w:lang w:val="fr-FR"/>
        </w:rPr>
      </w:pPr>
    </w:p>
    <w:p w14:paraId="4168C803" w14:textId="77777777" w:rsidR="00854A26" w:rsidRDefault="00FA18BA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8" w:name="ArtL1_AE-3-A7"/>
      <w:bookmarkStart w:id="19" w:name="_Toc200718130"/>
      <w:bookmarkEnd w:id="18"/>
      <w:r>
        <w:rPr>
          <w:rFonts w:ascii="Trebuchet MS" w:eastAsia="Trebuchet MS" w:hAnsi="Trebuchet MS" w:cs="Trebuchet MS"/>
          <w:color w:val="FFFFFF"/>
          <w:sz w:val="28"/>
          <w:lang w:val="fr-FR"/>
        </w:rPr>
        <w:t>6 - Durée de l'accord-cadre</w:t>
      </w:r>
      <w:bookmarkEnd w:id="19"/>
    </w:p>
    <w:p w14:paraId="6BCDE8CA" w14:textId="77777777" w:rsidR="00854A26" w:rsidRDefault="00FA18BA">
      <w:pPr>
        <w:spacing w:line="60" w:lineRule="exact"/>
        <w:rPr>
          <w:sz w:val="6"/>
        </w:rPr>
      </w:pPr>
      <w:r>
        <w:t xml:space="preserve"> </w:t>
      </w:r>
    </w:p>
    <w:p w14:paraId="55687515" w14:textId="77777777" w:rsidR="00854A26" w:rsidRDefault="00FA18BA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durée de l'accord-cadre et le délai d'exécution des commandes ainsi que tout autre élément indispensable à leur exécution sont fixés dans les conditions du CCAP.</w:t>
      </w:r>
    </w:p>
    <w:p w14:paraId="23608F75" w14:textId="77777777" w:rsidR="00854A26" w:rsidRDefault="00FA18BA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0" w:name="ArtL1_AE-3-A8"/>
      <w:bookmarkStart w:id="21" w:name="_Toc200718131"/>
      <w:bookmarkEnd w:id="20"/>
      <w:r>
        <w:rPr>
          <w:rFonts w:ascii="Trebuchet MS" w:eastAsia="Trebuchet MS" w:hAnsi="Trebuchet MS" w:cs="Trebuchet MS"/>
          <w:color w:val="FFFFFF"/>
          <w:sz w:val="28"/>
          <w:lang w:val="fr-FR"/>
        </w:rPr>
        <w:t>7 - Paiement</w:t>
      </w:r>
      <w:bookmarkEnd w:id="21"/>
    </w:p>
    <w:p w14:paraId="4A6C3366" w14:textId="77777777" w:rsidR="00854A26" w:rsidRDefault="00FA18BA">
      <w:pPr>
        <w:spacing w:line="60" w:lineRule="exact"/>
        <w:rPr>
          <w:sz w:val="6"/>
        </w:rPr>
      </w:pPr>
      <w:r>
        <w:t xml:space="preserve"> </w:t>
      </w:r>
    </w:p>
    <w:p w14:paraId="33FCBD3A" w14:textId="77777777" w:rsidR="00854A26" w:rsidRDefault="00FA18BA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01F42680" w14:textId="77777777" w:rsidR="00854A26" w:rsidRDefault="00854A2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854A26" w14:paraId="0F2F49D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E75BA78" w14:textId="77777777" w:rsidR="00854A26" w:rsidRDefault="00FA18B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57F4963" w14:textId="77777777" w:rsidR="00854A26" w:rsidRDefault="00854A2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54A26" w14:paraId="4FE83C9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431502B" w14:textId="77777777" w:rsidR="00854A26" w:rsidRDefault="00FA18B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2DD53E5" w14:textId="77777777" w:rsidR="00854A26" w:rsidRDefault="00854A2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54A26" w14:paraId="33237BC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69B391" w14:textId="77777777" w:rsidR="00854A26" w:rsidRDefault="00FA18B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11A906D" w14:textId="77777777" w:rsidR="00854A26" w:rsidRDefault="00854A2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54A26" w14:paraId="3922DED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34FE3B2" w14:textId="77777777" w:rsidR="00854A26" w:rsidRDefault="00FA18B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ADF072B" w14:textId="77777777" w:rsidR="00854A26" w:rsidRDefault="00854A2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54A26" w14:paraId="680CB29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9CC300F" w14:textId="77777777" w:rsidR="00854A26" w:rsidRDefault="00FA18B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95C6146" w14:textId="77777777" w:rsidR="00854A26" w:rsidRDefault="00854A2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4A2D185C" w14:textId="77777777" w:rsidR="00854A26" w:rsidRDefault="00854A26">
      <w:pPr>
        <w:sectPr w:rsidR="00854A26">
          <w:footerReference w:type="default" r:id="rId7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854A26" w14:paraId="41D5D67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F0C6DC5" w14:textId="77777777" w:rsidR="00854A26" w:rsidRDefault="00FA18B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ADBEB11" w14:textId="77777777" w:rsidR="00854A26" w:rsidRDefault="00854A2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54A26" w14:paraId="340633E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391BDFE" w14:textId="77777777" w:rsidR="00854A26" w:rsidRDefault="00FA18B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932918A" w14:textId="77777777" w:rsidR="00854A26" w:rsidRDefault="00854A2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54A26" w14:paraId="5ABD69B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D02C7F0" w14:textId="77777777" w:rsidR="00854A26" w:rsidRDefault="00FA18B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EBD2EE9" w14:textId="77777777" w:rsidR="00854A26" w:rsidRDefault="00854A2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54A26" w14:paraId="04FF529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F8CD5B0" w14:textId="77777777" w:rsidR="00854A26" w:rsidRDefault="00FA18B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EE9CB9" w14:textId="77777777" w:rsidR="00854A26" w:rsidRDefault="00854A2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5210BF47" w14:textId="77777777" w:rsidR="00854A26" w:rsidRDefault="00FA18BA">
      <w:pPr>
        <w:spacing w:line="20" w:lineRule="exact"/>
        <w:rPr>
          <w:sz w:val="2"/>
        </w:rPr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854A26" w14:paraId="30902EC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86DEC2" w14:textId="77777777" w:rsidR="00854A26" w:rsidRDefault="00FA18B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C1C9BC2" w14:textId="77777777" w:rsidR="00854A26" w:rsidRDefault="00854A2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54A26" w14:paraId="00505A5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66059B2" w14:textId="77777777" w:rsidR="00854A26" w:rsidRDefault="00FA18B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95DD8BB" w14:textId="77777777" w:rsidR="00854A26" w:rsidRDefault="00854A2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54A26" w14:paraId="2CA657C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A5D435" w14:textId="77777777" w:rsidR="00854A26" w:rsidRDefault="00FA18B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5CAB59E" w14:textId="77777777" w:rsidR="00854A26" w:rsidRDefault="00854A2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54A26" w14:paraId="2ED826C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4812311" w14:textId="77777777" w:rsidR="00854A26" w:rsidRDefault="00FA18B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92AED22" w14:textId="77777777" w:rsidR="00854A26" w:rsidRDefault="00854A2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54A26" w14:paraId="4C3A062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53F8E2" w14:textId="77777777" w:rsidR="00854A26" w:rsidRDefault="00FA18B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7FBB1C" w14:textId="77777777" w:rsidR="00854A26" w:rsidRDefault="00854A2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54A26" w14:paraId="124D28E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90BC07D" w14:textId="77777777" w:rsidR="00854A26" w:rsidRDefault="00FA18B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2E47AF1" w14:textId="77777777" w:rsidR="00854A26" w:rsidRDefault="00854A2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54A26" w14:paraId="2C844AD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25CB21" w14:textId="77777777" w:rsidR="00854A26" w:rsidRDefault="00FA18B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5EE92D9" w14:textId="77777777" w:rsidR="00854A26" w:rsidRDefault="00854A2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54A26" w14:paraId="5BA8F64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A3853A0" w14:textId="77777777" w:rsidR="00854A26" w:rsidRDefault="00FA18B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DED1771" w14:textId="77777777" w:rsidR="00854A26" w:rsidRDefault="00854A2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54A26" w14:paraId="30E6439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BFC2242" w14:textId="77777777" w:rsidR="00854A26" w:rsidRDefault="00FA18B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2BB277B" w14:textId="77777777" w:rsidR="00854A26" w:rsidRDefault="00854A2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0CBB0020" w14:textId="77777777" w:rsidR="00854A26" w:rsidRDefault="00FA18BA">
      <w:pPr>
        <w:spacing w:after="20" w:line="240" w:lineRule="exact"/>
      </w:pPr>
      <w:r>
        <w:t xml:space="preserve"> </w:t>
      </w:r>
    </w:p>
    <w:p w14:paraId="7D00750F" w14:textId="77777777" w:rsidR="00854A26" w:rsidRDefault="00FA18BA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1597AB73" w14:textId="77777777" w:rsidR="00854A26" w:rsidRDefault="00854A2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854A26" w14:paraId="0C53726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991CF0" w14:textId="0ED82867" w:rsidR="00854A26" w:rsidRDefault="00C07B6C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659E5FAC" wp14:editId="1B2C557C">
                  <wp:extent cx="152400" cy="152400"/>
                  <wp:effectExtent l="0" t="0" r="0" b="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F80BEF" w14:textId="77777777" w:rsidR="00854A26" w:rsidRDefault="00854A2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EECDA1" w14:textId="77777777" w:rsidR="00854A26" w:rsidRDefault="00FA18BA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un compte unique ouvert au nom du mandataire ;</w:t>
            </w:r>
          </w:p>
        </w:tc>
      </w:tr>
    </w:tbl>
    <w:p w14:paraId="7859B0BC" w14:textId="77777777" w:rsidR="00854A26" w:rsidRDefault="00FA18BA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854A26" w14:paraId="4FE2B0C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DE2724" w14:textId="472CAE3D" w:rsidR="00854A26" w:rsidRDefault="00C07B6C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07C94113" wp14:editId="69143470">
                  <wp:extent cx="152400" cy="152400"/>
                  <wp:effectExtent l="0" t="0" r="0" b="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9059E3" w14:textId="77777777" w:rsidR="00854A26" w:rsidRDefault="00854A26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D509B7" w14:textId="77777777" w:rsidR="00854A26" w:rsidRDefault="00FA18BA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 w:rsidR="00854A26" w14:paraId="33BAAF24" w14:textId="77777777">
        <w:trPr>
          <w:trHeight w:val="18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A4D9CC" w14:textId="77777777" w:rsidR="00854A26" w:rsidRDefault="00854A26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444B97" w14:textId="77777777" w:rsidR="00854A26" w:rsidRDefault="00854A26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014A997" w14:textId="77777777" w:rsidR="00854A26" w:rsidRDefault="00854A26"/>
        </w:tc>
      </w:tr>
    </w:tbl>
    <w:p w14:paraId="1BDDD525" w14:textId="77777777" w:rsidR="00854A26" w:rsidRDefault="00854A2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28469E1F" w14:textId="04C3EF4F" w:rsidR="00854A26" w:rsidRDefault="00FA18BA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 w:rsidR="002520C4">
        <w:rPr>
          <w:b/>
          <w:color w:val="000000"/>
          <w:lang w:val="fr-FR"/>
        </w:rPr>
        <w:t xml:space="preserve"> </w:t>
      </w:r>
      <w:r>
        <w:rPr>
          <w:color w:val="000000"/>
          <w:lang w:val="fr-FR"/>
        </w:rPr>
        <w:t>Si aucune case n'est cochée, ou si les deux cases sont cochées, le pouvoir adjudicateur considérera que seules les dispositions du CCAP s'appliquent.</w:t>
      </w:r>
    </w:p>
    <w:p w14:paraId="382CCF26" w14:textId="77777777" w:rsidR="00854A26" w:rsidRDefault="00FA18BA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2" w:name="ArtL1_AE-3-A11"/>
      <w:bookmarkStart w:id="23" w:name="_Toc200718132"/>
      <w:bookmarkEnd w:id="22"/>
      <w:r>
        <w:rPr>
          <w:rFonts w:ascii="Trebuchet MS" w:eastAsia="Trebuchet MS" w:hAnsi="Trebuchet MS" w:cs="Trebuchet MS"/>
          <w:color w:val="FFFFFF"/>
          <w:sz w:val="28"/>
          <w:lang w:val="fr-FR"/>
        </w:rPr>
        <w:t>8 - Nomenclature(s)</w:t>
      </w:r>
      <w:bookmarkEnd w:id="23"/>
    </w:p>
    <w:p w14:paraId="2A13AE03" w14:textId="77777777" w:rsidR="00854A26" w:rsidRDefault="00FA18BA">
      <w:pPr>
        <w:spacing w:line="60" w:lineRule="exact"/>
        <w:rPr>
          <w:sz w:val="6"/>
        </w:rPr>
      </w:pPr>
      <w:r>
        <w:t xml:space="preserve"> </w:t>
      </w:r>
    </w:p>
    <w:p w14:paraId="50076E53" w14:textId="77777777" w:rsidR="00854A26" w:rsidRDefault="00FA18BA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14:paraId="482039B2" w14:textId="77777777" w:rsidR="00854A26" w:rsidRDefault="00854A2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854A26" w14:paraId="021C9A88" w14:textId="77777777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524FD0" w14:textId="77777777" w:rsidR="00854A26" w:rsidRDefault="00FA18BA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CC927D" w14:textId="77777777" w:rsidR="00854A26" w:rsidRDefault="00FA18BA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Description</w:t>
            </w:r>
          </w:p>
        </w:tc>
      </w:tr>
      <w:tr w:rsidR="00854A26" w14:paraId="2F1EB215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611412" w14:textId="77777777" w:rsidR="00854A26" w:rsidRDefault="00FA18BA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98334000-3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4BC705" w14:textId="77777777" w:rsidR="00854A26" w:rsidRDefault="00FA18BA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Services de mieux-être</w:t>
            </w:r>
          </w:p>
        </w:tc>
      </w:tr>
    </w:tbl>
    <w:p w14:paraId="47A289FF" w14:textId="77777777" w:rsidR="00854A26" w:rsidRDefault="00FA18BA">
      <w:pPr>
        <w:spacing w:line="20" w:lineRule="exact"/>
        <w:rPr>
          <w:sz w:val="2"/>
        </w:rPr>
      </w:pPr>
      <w:r>
        <w:t xml:space="preserve"> </w:t>
      </w:r>
    </w:p>
    <w:p w14:paraId="4194E895" w14:textId="77777777" w:rsidR="00854A26" w:rsidRDefault="00854A26">
      <w:pPr>
        <w:sectPr w:rsidR="00854A26">
          <w:footerReference w:type="default" r:id="rId8"/>
          <w:pgSz w:w="11900" w:h="16840"/>
          <w:pgMar w:top="1140" w:right="1140" w:bottom="1140" w:left="1140" w:header="1140" w:footer="1140" w:gutter="0"/>
          <w:cols w:space="708"/>
        </w:sectPr>
      </w:pPr>
    </w:p>
    <w:p w14:paraId="08AB7A05" w14:textId="77777777" w:rsidR="00854A26" w:rsidRDefault="00FA18BA">
      <w:pPr>
        <w:spacing w:after="20" w:line="240" w:lineRule="exact"/>
      </w:pPr>
      <w:r>
        <w:lastRenderedPageBreak/>
        <w:t xml:space="preserve"> </w:t>
      </w:r>
    </w:p>
    <w:p w14:paraId="3574B5C8" w14:textId="77777777" w:rsidR="00854A26" w:rsidRDefault="00FA18BA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4" w:name="ArtL1_AE-3-A14"/>
      <w:bookmarkStart w:id="25" w:name="_Toc200718133"/>
      <w:bookmarkEnd w:id="24"/>
      <w:r>
        <w:rPr>
          <w:rFonts w:ascii="Trebuchet MS" w:eastAsia="Trebuchet MS" w:hAnsi="Trebuchet MS" w:cs="Trebuchet MS"/>
          <w:color w:val="FFFFFF"/>
          <w:sz w:val="28"/>
          <w:lang w:val="fr-FR"/>
        </w:rPr>
        <w:t>9 - Signature</w:t>
      </w:r>
      <w:bookmarkEnd w:id="25"/>
    </w:p>
    <w:p w14:paraId="596E9AB0" w14:textId="77777777" w:rsidR="00854A26" w:rsidRDefault="00FA18BA">
      <w:pPr>
        <w:spacing w:line="60" w:lineRule="exact"/>
        <w:rPr>
          <w:sz w:val="6"/>
        </w:rPr>
      </w:pPr>
      <w:r>
        <w:t xml:space="preserve"> </w:t>
      </w:r>
    </w:p>
    <w:p w14:paraId="03313466" w14:textId="77777777" w:rsidR="00854A26" w:rsidRDefault="00854A2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11B3D418" w14:textId="77777777" w:rsidR="00854A26" w:rsidRDefault="00854A2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3ADC688D" w14:textId="77777777" w:rsidR="00854A26" w:rsidRDefault="00FA18BA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SOUMISSIONNAIRE</w:t>
      </w:r>
    </w:p>
    <w:p w14:paraId="34A3ACCF" w14:textId="77777777" w:rsidR="00854A26" w:rsidRDefault="00854A2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062954E6" w14:textId="77777777" w:rsidR="00854A26" w:rsidRDefault="00FA18BA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sous peine de résiliation de l'accord-cadre à mes torts exclusifs que la (les) société(s) pour laquelle (lesquelles) j'interviens ne tombe(nt) pas sous le coup des interdictions découlant des articles L. 2141-1 à L. 2141-14 du Code de la commande publique.</w:t>
      </w:r>
    </w:p>
    <w:p w14:paraId="7AAAAAE8" w14:textId="77777777" w:rsidR="00854A26" w:rsidRDefault="00FA18BA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006B7EB2" w14:textId="77777777" w:rsidR="00854A26" w:rsidRDefault="00FA18BA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Cet acte d'engagement correspond : </w:t>
      </w:r>
    </w:p>
    <w:p w14:paraId="36E8223F" w14:textId="77777777" w:rsidR="00854A26" w:rsidRDefault="00854A26">
      <w:pPr>
        <w:pStyle w:val="ParagrapheIndent1"/>
        <w:spacing w:line="232" w:lineRule="exact"/>
        <w:jc w:val="both"/>
        <w:rPr>
          <w:color w:val="000000"/>
          <w:lang w:val="fr-FR"/>
        </w:rPr>
      </w:pPr>
      <w:commentRangeStart w:id="26"/>
    </w:p>
    <w:p w14:paraId="02768B7B" w14:textId="60E23320" w:rsidR="00854A26" w:rsidDel="00C07B6C" w:rsidRDefault="00FA18BA">
      <w:pPr>
        <w:pStyle w:val="ParagrapheIndent1"/>
        <w:spacing w:line="232" w:lineRule="exact"/>
        <w:jc w:val="both"/>
        <w:rPr>
          <w:del w:id="27" w:author="DELANCOIS Karine" w:date="2025-02-18T13:27:00Z"/>
          <w:color w:val="000000"/>
          <w:lang w:val="fr-FR"/>
        </w:rPr>
      </w:pPr>
      <w:del w:id="28" w:author="DELANCOIS Karine" w:date="2025-02-18T13:27:00Z">
        <w:r w:rsidDel="00C07B6C">
          <w:rPr>
            <w:color w:val="000000"/>
            <w:lang w:val="fr-FR"/>
          </w:rPr>
          <w:delText xml:space="preserve">    •       à l’ensemble de l'accord-cadre ;</w:delText>
        </w:r>
        <w:commentRangeEnd w:id="26"/>
        <w:r w:rsidR="00AB7B43" w:rsidDel="00C07B6C">
          <w:rPr>
            <w:rStyle w:val="Marquedecommentaire"/>
            <w:rFonts w:ascii="Times New Roman" w:eastAsia="Times New Roman" w:hAnsi="Times New Roman" w:cs="Times New Roman"/>
          </w:rPr>
          <w:commentReference w:id="26"/>
        </w:r>
      </w:del>
    </w:p>
    <w:p w14:paraId="18D19C4B" w14:textId="77777777" w:rsidR="00854A26" w:rsidRDefault="00FA18BA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    •       au lot n°……. ou aux lots n°……………....................................................... de l'accord-cadre ;</w:t>
      </w:r>
    </w:p>
    <w:p w14:paraId="3C659BFA" w14:textId="77777777" w:rsidR="00854A26" w:rsidRDefault="00FA18BA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i/>
          <w:color w:val="000000"/>
          <w:lang w:val="fr-FR"/>
        </w:rPr>
        <w:t>(Indiquer le numéro du ou des lots tel qu’il figure dans l’avis d'appel à la concurrence)</w:t>
      </w:r>
    </w:p>
    <w:p w14:paraId="211D8F2D" w14:textId="77777777" w:rsidR="00854A26" w:rsidRDefault="00FA18BA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</w:t>
      </w:r>
    </w:p>
    <w:p w14:paraId="060A8486" w14:textId="77777777" w:rsidR="00854A26" w:rsidRDefault="00FA18BA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5C8AAD9E" w14:textId="77777777" w:rsidR="00854A26" w:rsidRDefault="00FA18BA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4F33754B" w14:textId="77777777" w:rsidR="00854A26" w:rsidRDefault="00854A26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0427917F" w14:textId="68134AA6" w:rsidR="00854A26" w:rsidDel="00C07B6C" w:rsidRDefault="00FA18BA">
      <w:pPr>
        <w:pStyle w:val="style1010"/>
        <w:spacing w:line="232" w:lineRule="exact"/>
        <w:ind w:right="20"/>
        <w:jc w:val="center"/>
        <w:rPr>
          <w:del w:id="29" w:author="DELANCOIS Karine" w:date="2025-02-18T13:27:00Z"/>
          <w:color w:val="000000"/>
          <w:lang w:val="fr-FR"/>
        </w:rPr>
      </w:pPr>
      <w:r>
        <w:rPr>
          <w:color w:val="000000"/>
          <w:lang w:val="fr-FR"/>
        </w:rPr>
        <w:t>Signature du</w:t>
      </w:r>
      <w:ins w:id="30" w:author="DELANCOIS Karine" w:date="2025-02-18T13:27:00Z">
        <w:r w:rsidR="00C07B6C">
          <w:rPr>
            <w:color w:val="000000"/>
            <w:lang w:val="fr-FR"/>
          </w:rPr>
          <w:t xml:space="preserve"> </w:t>
        </w:r>
      </w:ins>
    </w:p>
    <w:p w14:paraId="7D05610B" w14:textId="77777777" w:rsidR="00854A26" w:rsidRDefault="00FA18BA" w:rsidP="00C07B6C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soumissionnaire</w:t>
      </w:r>
    </w:p>
    <w:p w14:paraId="5268CDC5" w14:textId="77777777" w:rsidR="00854A26" w:rsidRDefault="00854A2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19AAD244" w14:textId="77777777" w:rsidR="00854A26" w:rsidRDefault="00854A2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49512A0F" w14:textId="77777777" w:rsidR="00854A26" w:rsidRDefault="00854A2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49C7537F" w14:textId="77777777" w:rsidR="00854A26" w:rsidRDefault="00854A2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7EDB0500" w14:textId="77777777" w:rsidR="00854A26" w:rsidRDefault="00FA18BA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335BD759" w14:textId="77777777" w:rsidR="00854A26" w:rsidRDefault="00FA18BA">
      <w:pPr>
        <w:pStyle w:val="ParagrapheIndent1"/>
        <w:spacing w:after="240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t>ACCEPTATION DE L'OFFRE PAR LE POUVOIR ADJUDICATEUR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000"/>
        <w:gridCol w:w="1000"/>
        <w:gridCol w:w="7600"/>
      </w:tblGrid>
      <w:tr w:rsidR="00854A26" w14:paraId="5EBBFD9B" w14:textId="77777777">
        <w:trPr>
          <w:trHeight w:val="292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613F08" w14:textId="77777777" w:rsidR="00854A26" w:rsidRDefault="00FA18BA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de l'offre par lot</w:t>
            </w:r>
          </w:p>
        </w:tc>
      </w:tr>
      <w:tr w:rsidR="00854A26" w14:paraId="36AE5A74" w14:textId="77777777">
        <w:trPr>
          <w:trHeight w:val="454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FD0C21" w14:textId="77777777" w:rsidR="00854A26" w:rsidRDefault="00FA18BA">
            <w:pPr>
              <w:spacing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Offre</w:t>
            </w:r>
          </w:p>
          <w:p w14:paraId="42C7529D" w14:textId="77777777" w:rsidR="00854A26" w:rsidRDefault="00FA18BA">
            <w:pPr>
              <w:spacing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retenue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B917FD" w14:textId="77777777" w:rsidR="00854A26" w:rsidRDefault="00FA18BA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7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DA45A4" w14:textId="77777777" w:rsidR="00854A26" w:rsidRDefault="00FA18BA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</w:t>
            </w:r>
          </w:p>
        </w:tc>
      </w:tr>
      <w:tr w:rsidR="00FF363D" w14:paraId="4173EA5D" w14:textId="77777777" w:rsidTr="0006475E">
        <w:trPr>
          <w:trHeight w:val="454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D0DE9E" w14:textId="77777777" w:rsidR="00FF363D" w:rsidRDefault="00FF363D">
            <w:pPr>
              <w:spacing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8600" w:type="dxa"/>
            <w:gridSpan w:val="2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F9425E" w14:textId="31B6BA93" w:rsidR="00FF363D" w:rsidRDefault="00FF363D" w:rsidP="00FF363D">
            <w:pPr>
              <w:spacing w:before="140" w:after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4022BB"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 xml:space="preserve">1 - </w:t>
            </w:r>
            <w:r w:rsidR="001C5741" w:rsidRPr="001C5741"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Prestation de médiation animale pour le</w:t>
            </w:r>
            <w:r w:rsidR="001C5741"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s s</w:t>
            </w:r>
            <w:r w:rsidRPr="004022BB"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ervices situés sur le CHU Hôpital Pellegrin :</w:t>
            </w:r>
          </w:p>
        </w:tc>
      </w:tr>
      <w:tr w:rsidR="00854A26" w14:paraId="4A5F562B" w14:textId="77777777">
        <w:trPr>
          <w:trHeight w:val="346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F2BFF0" w14:textId="18FB788E" w:rsidR="00854A26" w:rsidRDefault="00C07B6C">
            <w:pPr>
              <w:ind w:left="30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4ED2257B" wp14:editId="64E0A3DE">
                  <wp:extent cx="259080" cy="259080"/>
                  <wp:effectExtent l="0" t="0" r="0" b="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9080" cy="259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BA1EF8" w14:textId="77777777" w:rsidR="00854A26" w:rsidRDefault="00FA18BA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1A</w:t>
            </w:r>
          </w:p>
        </w:tc>
        <w:tc>
          <w:tcPr>
            <w:tcW w:w="7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43068D" w14:textId="2E6C6BBD" w:rsidR="00854A26" w:rsidRDefault="001C5741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1C5741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Prestation de médiation animale pour le </w:t>
            </w: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service d’h</w:t>
            </w:r>
            <w:r w:rsidR="00FA18BA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ospitalisation SSR – Neu</w:t>
            </w: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ro</w:t>
            </w:r>
          </w:p>
        </w:tc>
      </w:tr>
      <w:tr w:rsidR="00854A26" w14:paraId="65110919" w14:textId="77777777">
        <w:trPr>
          <w:trHeight w:val="346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798EB4" w14:textId="079A21A0" w:rsidR="00854A26" w:rsidRDefault="00C07B6C">
            <w:pPr>
              <w:ind w:left="30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6EF4C6A2" wp14:editId="4E6158D7">
                  <wp:extent cx="259080" cy="259080"/>
                  <wp:effectExtent l="0" t="0" r="0" b="0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9080" cy="259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647C7D" w14:textId="77777777" w:rsidR="00854A26" w:rsidRDefault="00FA18BA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1B</w:t>
            </w:r>
          </w:p>
        </w:tc>
        <w:tc>
          <w:tcPr>
            <w:tcW w:w="7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088CDE" w14:textId="25D69B4C" w:rsidR="00854A26" w:rsidRDefault="001C5741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1C5741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Prestation de médiation animale pour le </w:t>
            </w: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</w:t>
            </w:r>
            <w:r w:rsidR="00FA18BA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ervice Maxillo Facial</w:t>
            </w:r>
          </w:p>
        </w:tc>
      </w:tr>
    </w:tbl>
    <w:p w14:paraId="562A4EB6" w14:textId="77777777" w:rsidR="00854A26" w:rsidRDefault="00854A26"/>
    <w:p w14:paraId="026E26B5" w14:textId="77777777" w:rsidR="002520C4" w:rsidRDefault="002520C4"/>
    <w:p w14:paraId="45449AA9" w14:textId="77777777" w:rsidR="00854A26" w:rsidRDefault="00FA18BA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14:paraId="73EE2FA4" w14:textId="77777777" w:rsidR="00854A26" w:rsidRDefault="00854A2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13A69626" w14:textId="77777777" w:rsidR="00854A26" w:rsidRDefault="00FA18BA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78DAF51C" w14:textId="77777777" w:rsidR="00854A26" w:rsidRDefault="00FA18BA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02FA340D" w14:textId="77777777" w:rsidR="00854A26" w:rsidRDefault="00FA18BA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du représentant du pouvoir adjudicateur.</w:t>
      </w:r>
    </w:p>
    <w:p w14:paraId="53AB9A62" w14:textId="77777777" w:rsidR="00854A26" w:rsidRDefault="00854A26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794E7C44" w14:textId="77777777" w:rsidR="00854A26" w:rsidRDefault="00854A26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5302254D" w14:textId="77777777" w:rsidR="00854A26" w:rsidRDefault="00854A26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145DEAB2" w14:textId="77777777" w:rsidR="00854A26" w:rsidRDefault="00854A26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72015B78" w14:textId="77777777" w:rsidR="00854A26" w:rsidRDefault="00854A26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391EFC43" w14:textId="56CF8EB9" w:rsidR="00854A26" w:rsidRDefault="00854A26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73A3260C" w14:textId="54F79F35" w:rsidR="002520C4" w:rsidRDefault="002520C4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3AA3900B" w14:textId="2FD9BD08" w:rsidR="002520C4" w:rsidRDefault="002520C4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4F3596E0" w14:textId="77777777" w:rsidR="002520C4" w:rsidRDefault="002520C4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74C05EF1" w14:textId="77777777" w:rsidR="00854A26" w:rsidRDefault="00FA18BA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lastRenderedPageBreak/>
        <w:t>NANTISSEMENT OU CESSION DE CREANCES</w:t>
      </w:r>
    </w:p>
    <w:p w14:paraId="13074421" w14:textId="77777777" w:rsidR="00854A26" w:rsidRDefault="00854A2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18CD7424" w14:textId="77777777" w:rsidR="00854A26" w:rsidRDefault="00FA18BA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854A26" w14:paraId="554236D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ED4DDD" w14:textId="563B71AB" w:rsidR="00854A26" w:rsidRDefault="00C07B6C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2CE438BB" wp14:editId="4E6A11D8">
                  <wp:extent cx="152400" cy="152400"/>
                  <wp:effectExtent l="0" t="0" r="0" b="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D0E762" w14:textId="77777777" w:rsidR="00854A26" w:rsidRDefault="00854A26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497B1C" w14:textId="77777777" w:rsidR="00854A26" w:rsidRDefault="00FA18BA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4904B936" w14:textId="77777777" w:rsidR="00854A26" w:rsidRDefault="00FA18BA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854A26" w14:paraId="0587051B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3FABDA" w14:textId="77777777" w:rsidR="00854A26" w:rsidRDefault="00854A26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B0B5CA" w14:textId="77777777" w:rsidR="00854A26" w:rsidRDefault="00854A26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F3B004B" w14:textId="77777777" w:rsidR="00854A26" w:rsidRDefault="00854A26"/>
        </w:tc>
      </w:tr>
    </w:tbl>
    <w:p w14:paraId="27DB97B4" w14:textId="77777777" w:rsidR="00854A26" w:rsidRDefault="00FA18BA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854A26" w14:paraId="1BC2E43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57A564" w14:textId="7B095394" w:rsidR="00854A26" w:rsidRDefault="00C07B6C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4A6137EC" wp14:editId="4F5495F2">
                  <wp:extent cx="152400" cy="152400"/>
                  <wp:effectExtent l="0" t="0" r="0" b="0"/>
                  <wp:docPr id="19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70AE5D" w14:textId="77777777" w:rsidR="00854A26" w:rsidRDefault="00854A26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DE191A" w14:textId="77777777" w:rsidR="00854A26" w:rsidRDefault="00FA18BA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bon de commande n° ........ afférent au marché (indiquer le montant en chiffres et lettres) :</w:t>
            </w:r>
          </w:p>
          <w:p w14:paraId="1775C2E7" w14:textId="77777777" w:rsidR="00854A26" w:rsidRDefault="00FA18BA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854A26" w14:paraId="5348764B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B9288F" w14:textId="77777777" w:rsidR="00854A26" w:rsidRDefault="00854A26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55B9FC" w14:textId="77777777" w:rsidR="00854A26" w:rsidRDefault="00854A26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3CCCFB1" w14:textId="77777777" w:rsidR="00854A26" w:rsidRDefault="00854A26"/>
        </w:tc>
      </w:tr>
    </w:tbl>
    <w:p w14:paraId="1DEEEF8B" w14:textId="77777777" w:rsidR="00854A26" w:rsidRDefault="00FA18BA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854A26" w14:paraId="3B3C153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68683B" w14:textId="66C011FA" w:rsidR="00854A26" w:rsidRDefault="00C07B6C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0EAB3859" wp14:editId="5ABB83E7">
                  <wp:extent cx="152400" cy="152400"/>
                  <wp:effectExtent l="0" t="0" r="0" b="0"/>
                  <wp:docPr id="20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739D3D" w14:textId="77777777" w:rsidR="00854A26" w:rsidRDefault="00854A26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64061A" w14:textId="77777777" w:rsidR="00854A26" w:rsidRDefault="00FA18BA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084ADE3A" w14:textId="77777777" w:rsidR="00854A26" w:rsidRDefault="00FA18BA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854A26" w14:paraId="094EB58C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059C2C" w14:textId="77777777" w:rsidR="00854A26" w:rsidRDefault="00854A26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44ED44" w14:textId="77777777" w:rsidR="00854A26" w:rsidRDefault="00854A26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C4F4D20" w14:textId="77777777" w:rsidR="00854A26" w:rsidRDefault="00854A26"/>
        </w:tc>
      </w:tr>
    </w:tbl>
    <w:p w14:paraId="2B976525" w14:textId="77777777" w:rsidR="00854A26" w:rsidRDefault="00FA18BA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854A26" w14:paraId="7A71A45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101980" w14:textId="4BA61D1C" w:rsidR="00854A26" w:rsidRDefault="00C07B6C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599D591D" wp14:editId="2D525C27">
                  <wp:extent cx="152400" cy="152400"/>
                  <wp:effectExtent l="0" t="0" r="0" b="0"/>
                  <wp:docPr id="21" name="Imag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AF3445" w14:textId="77777777" w:rsidR="00854A26" w:rsidRDefault="00854A26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74FCB5" w14:textId="77777777" w:rsidR="00854A26" w:rsidRDefault="00FA18BA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450F63BA" w14:textId="77777777" w:rsidR="00854A26" w:rsidRDefault="00FA18BA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854A26" w14:paraId="31E16AC6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BAB2A3" w14:textId="77777777" w:rsidR="00854A26" w:rsidRDefault="00854A26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63FBFE" w14:textId="77777777" w:rsidR="00854A26" w:rsidRDefault="00854A26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BC724F3" w14:textId="77777777" w:rsidR="00854A26" w:rsidRDefault="00854A26"/>
        </w:tc>
      </w:tr>
    </w:tbl>
    <w:p w14:paraId="2FCA085F" w14:textId="77777777" w:rsidR="00854A26" w:rsidRDefault="00FA18BA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et devant être exécutée par : . . . . . . . . . . . . . . . . . . . . . . en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854A26" w14:paraId="758E8459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AFE133" w14:textId="3C80EDAB" w:rsidR="00854A26" w:rsidRDefault="00C07B6C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0470A2E0" wp14:editId="33FAEDC8">
                  <wp:extent cx="152400" cy="152400"/>
                  <wp:effectExtent l="0" t="0" r="0" b="0"/>
                  <wp:docPr id="22" name="Imag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5F66AD" w14:textId="77777777" w:rsidR="00854A26" w:rsidRDefault="00854A2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F2CC25" w14:textId="77777777" w:rsidR="00854A26" w:rsidRDefault="00FA18BA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membre d'un groupement d'entreprise</w:t>
            </w:r>
          </w:p>
        </w:tc>
      </w:tr>
      <w:tr w:rsidR="00854A26" w14:paraId="7ABB9A5E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785386" w14:textId="20E57AF5" w:rsidR="00854A26" w:rsidRDefault="00C07B6C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70253015" wp14:editId="6732BF65">
                  <wp:extent cx="152400" cy="152400"/>
                  <wp:effectExtent l="0" t="0" r="0" b="0"/>
                  <wp:docPr id="23" name="Imag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292BFF" w14:textId="77777777" w:rsidR="00854A26" w:rsidRDefault="00854A2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89BA43" w14:textId="77777777" w:rsidR="00854A26" w:rsidRDefault="00FA18BA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sous-traitant</w:t>
            </w:r>
          </w:p>
        </w:tc>
      </w:tr>
    </w:tbl>
    <w:p w14:paraId="0A1DF612" w14:textId="77777777" w:rsidR="00854A26" w:rsidRDefault="00FA18BA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 . . . . . . . . . . . . . . . . . . . . .</w:t>
      </w:r>
    </w:p>
    <w:p w14:paraId="3A75D600" w14:textId="77777777" w:rsidR="00854A26" w:rsidRDefault="00FA18BA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 . . . . . . . . . . . . . . . . . . . . .</w:t>
      </w:r>
    </w:p>
    <w:p w14:paraId="559F8016" w14:textId="77777777" w:rsidR="00854A26" w:rsidRDefault="00854A26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6301ADC6" w14:textId="77777777" w:rsidR="00854A26" w:rsidRDefault="00FA18BA">
      <w:pPr>
        <w:pStyle w:val="style1010"/>
        <w:spacing w:line="232" w:lineRule="exact"/>
        <w:ind w:right="20"/>
        <w:jc w:val="center"/>
        <w:rPr>
          <w:color w:val="000000"/>
          <w:sz w:val="16"/>
          <w:vertAlign w:val="superscript"/>
          <w:lang w:val="fr-FR"/>
        </w:rPr>
        <w:sectPr w:rsidR="00854A26">
          <w:footerReference w:type="default" r:id="rId13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52746057" w14:textId="77777777" w:rsidR="00854A26" w:rsidRDefault="00FA18BA">
      <w:pPr>
        <w:pStyle w:val="Titre1"/>
        <w:shd w:val="clear" w:color="FD2456" w:fill="FD2456"/>
        <w:jc w:val="center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31" w:name="ArtL1_A-CT"/>
      <w:bookmarkStart w:id="32" w:name="_Toc200718134"/>
      <w:bookmarkEnd w:id="31"/>
      <w:r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>ANNEXE N° 1 : DÉSIGNATION DES CO-TRAITANTS ET RÉPARTITION DES PRESTATIONS</w:t>
      </w:r>
      <w:bookmarkEnd w:id="32"/>
    </w:p>
    <w:p w14:paraId="55A0DA85" w14:textId="77777777" w:rsidR="00854A26" w:rsidRDefault="00FA18BA">
      <w:pPr>
        <w:spacing w:after="6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854A26" w14:paraId="49BE8C65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EC1642" w14:textId="77777777" w:rsidR="00854A26" w:rsidRDefault="00FA18BA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1E91B4" w14:textId="77777777" w:rsidR="00854A26" w:rsidRDefault="00FA18BA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C89B48" w14:textId="77777777" w:rsidR="00854A26" w:rsidRDefault="00FA18BA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F9DA6C" w14:textId="77777777" w:rsidR="00854A26" w:rsidRDefault="00FA18BA">
            <w:pPr>
              <w:spacing w:before="6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Taux</w:t>
            </w:r>
          </w:p>
          <w:p w14:paraId="173D1CBC" w14:textId="77777777" w:rsidR="00854A26" w:rsidRDefault="00FA18BA">
            <w:pPr>
              <w:spacing w:before="60" w:after="2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8404F2" w14:textId="77777777" w:rsidR="00854A26" w:rsidRDefault="00FA18BA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</w:tr>
      <w:tr w:rsidR="00854A26" w14:paraId="1B165CF6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1CE409" w14:textId="77777777" w:rsidR="00854A26" w:rsidRDefault="00FA18BA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2564E744" w14:textId="77777777" w:rsidR="00854A26" w:rsidRDefault="00FA18BA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2B08E5CF" w14:textId="77777777" w:rsidR="00854A26" w:rsidRDefault="00FA18BA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0F650254" w14:textId="77777777" w:rsidR="00854A26" w:rsidRDefault="00FA18BA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311718F9" w14:textId="77777777" w:rsidR="00854A26" w:rsidRDefault="00854A26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25D4BC" w14:textId="77777777" w:rsidR="00854A26" w:rsidRDefault="00854A2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5F06B0" w14:textId="77777777" w:rsidR="00854A26" w:rsidRDefault="00854A26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907857" w14:textId="77777777" w:rsidR="00854A26" w:rsidRDefault="00854A2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655263" w14:textId="77777777" w:rsidR="00854A26" w:rsidRDefault="00854A26"/>
        </w:tc>
      </w:tr>
      <w:tr w:rsidR="00854A26" w14:paraId="6E90EEF6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F8F74C" w14:textId="77777777" w:rsidR="00854A26" w:rsidRDefault="00FA18BA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413405B6" w14:textId="77777777" w:rsidR="00854A26" w:rsidRDefault="00FA18BA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03CBEE90" w14:textId="77777777" w:rsidR="00854A26" w:rsidRDefault="00FA18BA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418BBCD0" w14:textId="77777777" w:rsidR="00854A26" w:rsidRDefault="00FA18BA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28D761BD" w14:textId="77777777" w:rsidR="00854A26" w:rsidRDefault="00854A26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CD51E5" w14:textId="77777777" w:rsidR="00854A26" w:rsidRDefault="00854A2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CBADEA" w14:textId="77777777" w:rsidR="00854A26" w:rsidRDefault="00854A26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DB96D1" w14:textId="77777777" w:rsidR="00854A26" w:rsidRDefault="00854A2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359B3B" w14:textId="77777777" w:rsidR="00854A26" w:rsidRDefault="00854A26"/>
        </w:tc>
      </w:tr>
      <w:tr w:rsidR="00854A26" w14:paraId="45F66EED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2C4CFA" w14:textId="77777777" w:rsidR="00854A26" w:rsidRDefault="00FA18BA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4391E52B" w14:textId="77777777" w:rsidR="00854A26" w:rsidRDefault="00FA18BA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4F116E00" w14:textId="77777777" w:rsidR="00854A26" w:rsidRDefault="00FA18BA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6AB5C57F" w14:textId="77777777" w:rsidR="00854A26" w:rsidRDefault="00FA18BA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5A668E9F" w14:textId="77777777" w:rsidR="00854A26" w:rsidRDefault="00854A26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7A62C6" w14:textId="77777777" w:rsidR="00854A26" w:rsidRDefault="00854A2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2C06D2" w14:textId="77777777" w:rsidR="00854A26" w:rsidRDefault="00854A26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0E654D" w14:textId="77777777" w:rsidR="00854A26" w:rsidRDefault="00854A2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5131F7" w14:textId="77777777" w:rsidR="00854A26" w:rsidRDefault="00854A26"/>
        </w:tc>
      </w:tr>
      <w:tr w:rsidR="00854A26" w14:paraId="396B6F04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0A5BA9" w14:textId="77777777" w:rsidR="00854A26" w:rsidRDefault="00FA18BA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1A6B10ED" w14:textId="77777777" w:rsidR="00854A26" w:rsidRDefault="00FA18BA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18752639" w14:textId="77777777" w:rsidR="00854A26" w:rsidRDefault="00FA18BA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61480F2E" w14:textId="77777777" w:rsidR="00854A26" w:rsidRDefault="00FA18BA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247B3393" w14:textId="77777777" w:rsidR="00854A26" w:rsidRDefault="00854A26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765C68" w14:textId="77777777" w:rsidR="00854A26" w:rsidRDefault="00854A2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C3B8A1" w14:textId="77777777" w:rsidR="00854A26" w:rsidRDefault="00854A26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8ED0D5" w14:textId="77777777" w:rsidR="00854A26" w:rsidRDefault="00854A2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EE34C6" w14:textId="77777777" w:rsidR="00854A26" w:rsidRDefault="00854A26"/>
        </w:tc>
      </w:tr>
      <w:tr w:rsidR="00854A26" w14:paraId="371A0211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8EB32F" w14:textId="77777777" w:rsidR="00854A26" w:rsidRDefault="00FA18BA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227CFDE6" w14:textId="77777777" w:rsidR="00854A26" w:rsidRDefault="00FA18BA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302522A5" w14:textId="77777777" w:rsidR="00854A26" w:rsidRDefault="00FA18BA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1BAECF5D" w14:textId="77777777" w:rsidR="00854A26" w:rsidRDefault="00FA18BA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1C55D7D6" w14:textId="77777777" w:rsidR="00854A26" w:rsidRDefault="00854A26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45F74C" w14:textId="77777777" w:rsidR="00854A26" w:rsidRDefault="00854A2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2CEE2F" w14:textId="77777777" w:rsidR="00854A26" w:rsidRDefault="00854A26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BA572A" w14:textId="77777777" w:rsidR="00854A26" w:rsidRDefault="00854A2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AEDB26" w14:textId="77777777" w:rsidR="00854A26" w:rsidRDefault="00854A26"/>
        </w:tc>
      </w:tr>
      <w:tr w:rsidR="00854A26" w14:paraId="6774CFE6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CE2807" w14:textId="77777777" w:rsidR="00854A26" w:rsidRDefault="00854A26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E29D4A" w14:textId="77777777" w:rsidR="00854A26" w:rsidRDefault="00FA18BA">
            <w:pPr>
              <w:spacing w:before="180" w:after="6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B8E664" w14:textId="77777777" w:rsidR="00854A26" w:rsidRDefault="00854A26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6B613F" w14:textId="77777777" w:rsidR="00854A26" w:rsidRDefault="00854A2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7E7C56" w14:textId="77777777" w:rsidR="00854A26" w:rsidRDefault="00854A26"/>
        </w:tc>
      </w:tr>
    </w:tbl>
    <w:p w14:paraId="07589089" w14:textId="77777777" w:rsidR="00854A26" w:rsidRDefault="00854A26"/>
    <w:sectPr w:rsidR="00854A26">
      <w:footerReference w:type="default" r:id="rId14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26" w:author="CROIZET Sarah" w:date="2025-02-13T10:10:00Z" w:initials="CS">
    <w:p w14:paraId="14EFB92A" w14:textId="58800ED9" w:rsidR="0006475E" w:rsidRDefault="0006475E">
      <w:pPr>
        <w:pStyle w:val="Commentaire"/>
      </w:pPr>
      <w:r>
        <w:rPr>
          <w:rStyle w:val="Marquedecommentaire"/>
        </w:rPr>
        <w:annotationRef/>
      </w:r>
      <w:r>
        <w:t xml:space="preserve">À supprimer 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14EFB92A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B58437A" w16cex:dateUtc="2025-02-13T09:1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4EFB92A" w16cid:durableId="2B58437A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6DB94E" w14:textId="77777777" w:rsidR="0006475E" w:rsidRDefault="0006475E">
      <w:r>
        <w:separator/>
      </w:r>
    </w:p>
  </w:endnote>
  <w:endnote w:type="continuationSeparator" w:id="0">
    <w:p w14:paraId="4896579A" w14:textId="77777777" w:rsidR="0006475E" w:rsidRDefault="000647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B77AEF" w14:textId="77777777" w:rsidR="0006475E" w:rsidRDefault="0006475E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06475E" w14:paraId="492D25DB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BF403DB" w14:textId="1CA8DC34" w:rsidR="0006475E" w:rsidRDefault="0006475E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25FHPSLK</w:t>
          </w:r>
          <w:r w:rsidR="002520C4">
            <w:rPr>
              <w:color w:val="000000"/>
              <w:lang w:val="fr-FR"/>
            </w:rPr>
            <w:t>249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B44CB03" w14:textId="5C81B50D" w:rsidR="0006475E" w:rsidRDefault="0006475E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 w:rsidR="0016757D">
            <w:rPr>
              <w:noProof/>
              <w:color w:val="000000"/>
              <w:lang w:val="fr-FR"/>
            </w:rPr>
            <w:t>6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 w:rsidR="0016757D">
            <w:rPr>
              <w:noProof/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C19EC8" w14:textId="77777777" w:rsidR="0006475E" w:rsidRDefault="0006475E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Cocher la case correspondant à votre situation </w:t>
    </w:r>
  </w:p>
  <w:p w14:paraId="55F5374C" w14:textId="77777777" w:rsidR="0006475E" w:rsidRDefault="0006475E">
    <w:pPr>
      <w:spacing w:after="160" w:line="240" w:lineRule="exact"/>
    </w:pPr>
  </w:p>
  <w:p w14:paraId="3B5733E1" w14:textId="77777777" w:rsidR="0006475E" w:rsidRDefault="0006475E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06475E" w14:paraId="4495117A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B6E0D57" w14:textId="77777777" w:rsidR="0006475E" w:rsidRDefault="0006475E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25FHPSLK055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8028AD6" w14:textId="72F6997F" w:rsidR="0006475E" w:rsidRDefault="0006475E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 w:rsidR="0016757D">
            <w:rPr>
              <w:noProof/>
              <w:color w:val="000000"/>
              <w:lang w:val="fr-FR"/>
            </w:rPr>
            <w:t>7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 w:rsidR="0016757D">
            <w:rPr>
              <w:noProof/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50CF85" w14:textId="77777777" w:rsidR="0006475E" w:rsidRDefault="0006475E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14:paraId="0D3604D3" w14:textId="77777777" w:rsidR="0006475E" w:rsidRDefault="0006475E">
    <w:pPr>
      <w:spacing w:after="160" w:line="240" w:lineRule="exact"/>
    </w:pPr>
  </w:p>
  <w:p w14:paraId="6C63CE85" w14:textId="77777777" w:rsidR="0006475E" w:rsidRDefault="0006475E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06475E" w14:paraId="3185B8B2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BF6A32D" w14:textId="47017444" w:rsidR="0006475E" w:rsidRDefault="0006475E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25FHPSLK</w:t>
          </w:r>
          <w:r w:rsidR="002520C4">
            <w:rPr>
              <w:color w:val="000000"/>
              <w:lang w:val="fr-FR"/>
            </w:rPr>
            <w:t>249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FDECDB0" w14:textId="7633A7B5" w:rsidR="0006475E" w:rsidRDefault="0006475E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 w:rsidR="0016757D">
            <w:rPr>
              <w:noProof/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 w:rsidR="0016757D">
            <w:rPr>
              <w:noProof/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06475E" w14:paraId="496BCA50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9FE837C" w14:textId="76EAB941" w:rsidR="0006475E" w:rsidRDefault="0006475E">
          <w:pP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Consultation n°: 25FHPSLK</w:t>
          </w:r>
          <w:r w:rsidR="002520C4"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249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406F181" w14:textId="1BBF06DF" w:rsidR="0006475E" w:rsidRDefault="0006475E">
          <w:pPr>
            <w:jc w:val="right"/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Page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 w:rsidR="0016757D">
            <w:rPr>
              <w:rFonts w:ascii="Trebuchet MS" w:eastAsia="Trebuchet MS" w:hAnsi="Trebuchet MS" w:cs="Trebuchet MS"/>
              <w:noProof/>
              <w:color w:val="000000"/>
              <w:sz w:val="20"/>
              <w:lang w:val="fr-FR"/>
            </w:rPr>
            <w:t>10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sur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 w:rsidR="0016757D">
            <w:rPr>
              <w:rFonts w:ascii="Trebuchet MS" w:eastAsia="Trebuchet MS" w:hAnsi="Trebuchet MS" w:cs="Trebuchet MS"/>
              <w:noProof/>
              <w:color w:val="000000"/>
              <w:sz w:val="20"/>
              <w:lang w:val="fr-FR"/>
            </w:rPr>
            <w:t>10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B2851F" w14:textId="77777777" w:rsidR="0006475E" w:rsidRDefault="0006475E">
      <w:r>
        <w:separator/>
      </w:r>
    </w:p>
  </w:footnote>
  <w:footnote w:type="continuationSeparator" w:id="0">
    <w:p w14:paraId="233F347F" w14:textId="77777777" w:rsidR="0006475E" w:rsidRDefault="0006475E">
      <w:r>
        <w:continuationSeparator/>
      </w:r>
    </w:p>
  </w:footnote>
</w:footnote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DELANCOIS Karine">
    <w15:presenceInfo w15:providerId="AD" w15:userId="S-1-5-21-705570488-188102822-1586563796-3872"/>
  </w15:person>
  <w15:person w15:author="CROIZET Sarah">
    <w15:presenceInfo w15:providerId="AD" w15:userId="S-1-5-21-705570488-188102822-1586563796-19954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 w:inkAnnotation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4A26"/>
    <w:rsid w:val="0006475E"/>
    <w:rsid w:val="00073889"/>
    <w:rsid w:val="000C175F"/>
    <w:rsid w:val="00127B34"/>
    <w:rsid w:val="0016757D"/>
    <w:rsid w:val="001C5741"/>
    <w:rsid w:val="002520C4"/>
    <w:rsid w:val="00383413"/>
    <w:rsid w:val="0062415A"/>
    <w:rsid w:val="006E0CCD"/>
    <w:rsid w:val="007D2ADB"/>
    <w:rsid w:val="00854A26"/>
    <w:rsid w:val="009C462C"/>
    <w:rsid w:val="00AB7B43"/>
    <w:rsid w:val="00C07B6C"/>
    <w:rsid w:val="00C92C3A"/>
    <w:rsid w:val="00CC4AD3"/>
    <w:rsid w:val="00EE770A"/>
    <w:rsid w:val="00FA18BA"/>
    <w:rsid w:val="00FE11F2"/>
    <w:rsid w:val="00FF36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D6AA603"/>
  <w15:docId w15:val="{B2BDADE6-08CC-4CCA-96E0-A57535E3AA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itletable">
    <w:name w:val="Title table"/>
    <w:basedOn w:val="Normal"/>
    <w:next w:val="Normal"/>
    <w:qFormat/>
    <w:rPr>
      <w:rFonts w:ascii="Trebuchet MS" w:eastAsia="Trebuchet MS" w:hAnsi="Trebuchet MS" w:cs="Trebuchet MS"/>
      <w:b/>
      <w:color w:val="FFFFFF"/>
      <w:sz w:val="28"/>
    </w:rPr>
  </w:style>
  <w:style w:type="paragraph" w:customStyle="1" w:styleId="table">
    <w:name w:val="table"/>
    <w:qFormat/>
  </w:style>
  <w:style w:type="paragraph" w:customStyle="1" w:styleId="tableGroupe">
    <w:name w:val="tableGroup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styleId="TM1">
    <w:name w:val="toc 1"/>
    <w:basedOn w:val="Normal"/>
    <w:next w:val="Normal"/>
    <w:autoRedefine/>
    <w:uiPriority w:val="39"/>
    <w:rsid w:val="00805BCE"/>
  </w:style>
  <w:style w:type="character" w:styleId="Lienhypertexte">
    <w:name w:val="Hyperlink"/>
    <w:basedOn w:val="Policepardfaut"/>
    <w:uiPriority w:val="99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uiPriority w:val="39"/>
    <w:rsid w:val="00805BCE"/>
    <w:pPr>
      <w:ind w:left="240"/>
    </w:pPr>
  </w:style>
  <w:style w:type="character" w:styleId="Marquedecommentaire">
    <w:name w:val="annotation reference"/>
    <w:basedOn w:val="Policepardfaut"/>
    <w:semiHidden/>
    <w:unhideWhenUsed/>
    <w:rsid w:val="00EE770A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unhideWhenUsed/>
    <w:rsid w:val="00EE770A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semiHidden/>
    <w:rsid w:val="00EE770A"/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rsid w:val="00EE770A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EE770A"/>
    <w:rPr>
      <w:b/>
      <w:bCs/>
    </w:rPr>
  </w:style>
  <w:style w:type="paragraph" w:styleId="Textedebulles">
    <w:name w:val="Balloon Text"/>
    <w:basedOn w:val="Normal"/>
    <w:link w:val="TextedebullesCar"/>
    <w:semiHidden/>
    <w:unhideWhenUsed/>
    <w:rsid w:val="00C07B6C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semiHidden/>
    <w:rsid w:val="00C07B6C"/>
    <w:rPr>
      <w:rFonts w:ascii="Segoe UI" w:hAnsi="Segoe UI" w:cs="Segoe UI"/>
      <w:sz w:val="18"/>
      <w:szCs w:val="18"/>
    </w:rPr>
  </w:style>
  <w:style w:type="paragraph" w:styleId="En-tte">
    <w:name w:val="header"/>
    <w:basedOn w:val="Normal"/>
    <w:link w:val="En-tteCar"/>
    <w:unhideWhenUsed/>
    <w:rsid w:val="00FE11F2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FE11F2"/>
    <w:rPr>
      <w:sz w:val="24"/>
      <w:szCs w:val="24"/>
    </w:rPr>
  </w:style>
  <w:style w:type="paragraph" w:styleId="Pieddepage0">
    <w:name w:val="footer"/>
    <w:basedOn w:val="Normal"/>
    <w:link w:val="PieddepageCar"/>
    <w:unhideWhenUsed/>
    <w:rsid w:val="00FE11F2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sid w:val="00FE11F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microsoft.com/office/2018/08/relationships/commentsExtensible" Target="commentsExtensible.xm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microsoft.com/office/2011/relationships/people" Target="people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microsoft.com/office/2016/09/relationships/commentsIds" Target="commentsIds.xm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microsoft.com/office/2011/relationships/commentsExtended" Target="commentsExtended.xml"/><Relationship Id="rId4" Type="http://schemas.openxmlformats.org/officeDocument/2006/relationships/footnotes" Target="footnotes.xml"/><Relationship Id="rId9" Type="http://schemas.openxmlformats.org/officeDocument/2006/relationships/comments" Target="comments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9</Pages>
  <Words>1722</Words>
  <Characters>8605</Characters>
  <Application>Microsoft Office Word</Application>
  <DocSecurity>0</DocSecurity>
  <Lines>71</Lines>
  <Paragraphs>20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DELANCOIS Karine</dc:creator>
  <cp:lastModifiedBy>VABRE Sylvie</cp:lastModifiedBy>
  <cp:revision>5</cp:revision>
  <dcterms:created xsi:type="dcterms:W3CDTF">2025-06-13T12:21:00Z</dcterms:created>
  <dcterms:modified xsi:type="dcterms:W3CDTF">2025-06-16T12:41:00Z</dcterms:modified>
</cp:coreProperties>
</file>