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7BCDF" w14:textId="77777777" w:rsidR="00056FD3" w:rsidRPr="00056FD3" w:rsidRDefault="00056FD3" w:rsidP="00056FD3">
      <w:pPr>
        <w:spacing w:after="120"/>
        <w:jc w:val="both"/>
        <w:rPr>
          <w:rFonts w:ascii="Calibri" w:hAnsi="Calibri" w:cs="Calibri"/>
          <w:sz w:val="20"/>
          <w:szCs w:val="20"/>
          <w:lang w:eastAsia="en-US"/>
        </w:rPr>
      </w:pPr>
      <w:r w:rsidRPr="00056FD3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2ED72AE" wp14:editId="3A5537F5">
            <wp:extent cx="6073140" cy="922020"/>
            <wp:effectExtent l="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59246" w14:textId="77777777" w:rsidR="00056FD3" w:rsidRPr="00056FD3" w:rsidRDefault="00056FD3" w:rsidP="00056FD3">
      <w:pPr>
        <w:tabs>
          <w:tab w:val="left" w:pos="8130"/>
        </w:tabs>
        <w:spacing w:after="120"/>
        <w:jc w:val="both"/>
        <w:rPr>
          <w:i/>
          <w:color w:val="000000"/>
          <w:sz w:val="20"/>
          <w:szCs w:val="20"/>
          <w:lang w:eastAsia="en-US"/>
        </w:rPr>
      </w:pPr>
      <w:r w:rsidRPr="00056FD3">
        <w:rPr>
          <w:color w:val="000000"/>
          <w:sz w:val="20"/>
          <w:szCs w:val="20"/>
          <w:lang w:eastAsia="en-US"/>
        </w:rPr>
        <w:tab/>
      </w:r>
    </w:p>
    <w:p w14:paraId="77496A68" w14:textId="77777777" w:rsidR="00056FD3" w:rsidRPr="00056FD3" w:rsidRDefault="00056FD3" w:rsidP="00056F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2F2F2"/>
        <w:spacing w:after="120"/>
        <w:jc w:val="center"/>
        <w:rPr>
          <w:b/>
          <w:bCs/>
          <w:sz w:val="36"/>
          <w:szCs w:val="36"/>
          <w:lang w:eastAsia="en-US"/>
        </w:rPr>
      </w:pPr>
      <w:r w:rsidRPr="00056FD3">
        <w:rPr>
          <w:color w:val="000000"/>
          <w:sz w:val="36"/>
          <w:szCs w:val="36"/>
          <w:lang w:eastAsia="en-US"/>
        </w:rPr>
        <w:t>ACTE D’ENGAGEMENT</w:t>
      </w:r>
    </w:p>
    <w:tbl>
      <w:tblPr>
        <w:tblpPr w:leftFromText="141" w:rightFromText="141" w:vertAnchor="text" w:horzAnchor="margin" w:tblpY="58"/>
        <w:tblW w:w="92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0"/>
      </w:tblGrid>
      <w:tr w:rsidR="00056FD3" w:rsidRPr="00056FD3" w14:paraId="244B53B6" w14:textId="77777777" w:rsidTr="00056FD3">
        <w:trPr>
          <w:trHeight w:val="814"/>
        </w:trPr>
        <w:tc>
          <w:tcPr>
            <w:tcW w:w="9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8415F6" w14:textId="77777777" w:rsidR="00056FD3" w:rsidRPr="00056FD3" w:rsidRDefault="00056FD3" w:rsidP="00056FD3">
            <w:pPr>
              <w:spacing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6FD3">
              <w:rPr>
                <w:b/>
                <w:bCs/>
                <w:sz w:val="20"/>
                <w:szCs w:val="20"/>
                <w:lang w:eastAsia="en-US"/>
              </w:rPr>
              <w:t>OBJET DE L’ACCORD-CADRE</w:t>
            </w:r>
          </w:p>
        </w:tc>
      </w:tr>
      <w:tr w:rsidR="00056FD3" w:rsidRPr="00056FD3" w14:paraId="1DC50AC7" w14:textId="77777777" w:rsidTr="00E17214">
        <w:tc>
          <w:tcPr>
            <w:tcW w:w="9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D367" w14:textId="77777777" w:rsidR="00090778" w:rsidRDefault="00090778" w:rsidP="00056FD3">
            <w:pPr>
              <w:spacing w:after="120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78D742AF" w14:textId="7997DF3A" w:rsidR="00056FD3" w:rsidRPr="00056FD3" w:rsidRDefault="00090778" w:rsidP="00056FD3">
            <w:pPr>
              <w:spacing w:after="120"/>
              <w:jc w:val="center"/>
              <w:rPr>
                <w:sz w:val="20"/>
                <w:szCs w:val="20"/>
                <w:lang w:eastAsia="en-US"/>
              </w:rPr>
            </w:pPr>
            <w:r w:rsidRPr="00090778">
              <w:rPr>
                <w:bCs/>
                <w:sz w:val="20"/>
                <w:szCs w:val="20"/>
                <w:lang w:eastAsia="en-US"/>
              </w:rPr>
              <w:t>Location et maintenance de structure</w:t>
            </w:r>
            <w:r w:rsidR="00984DAF">
              <w:rPr>
                <w:bCs/>
                <w:sz w:val="20"/>
                <w:szCs w:val="20"/>
                <w:lang w:eastAsia="en-US"/>
              </w:rPr>
              <w:t>s modulaires industrialisées dans</w:t>
            </w:r>
            <w:r w:rsidRPr="00090778">
              <w:rPr>
                <w:bCs/>
                <w:sz w:val="20"/>
                <w:szCs w:val="20"/>
                <w:lang w:eastAsia="en-US"/>
              </w:rPr>
              <w:t xml:space="preserve"> le périmètre géographique de compétence des SID Sud-Est et SID Méditerranée (Corse comprise)</w:t>
            </w:r>
          </w:p>
          <w:p w14:paraId="525B908B" w14:textId="77777777" w:rsidR="00056FD3" w:rsidRPr="00056FD3" w:rsidRDefault="00056FD3" w:rsidP="0009077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2B3B2573" w14:textId="77777777" w:rsidR="00056FD3" w:rsidRPr="00056FD3" w:rsidRDefault="00056FD3" w:rsidP="00056FD3">
      <w:pPr>
        <w:spacing w:after="120"/>
        <w:ind w:left="708"/>
        <w:jc w:val="center"/>
        <w:rPr>
          <w:b/>
          <w:bCs/>
          <w:sz w:val="20"/>
          <w:szCs w:val="20"/>
          <w:lang w:eastAsia="en-US"/>
        </w:rPr>
      </w:pPr>
    </w:p>
    <w:tbl>
      <w:tblPr>
        <w:tblW w:w="926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64"/>
      </w:tblGrid>
      <w:tr w:rsidR="00056FD3" w:rsidRPr="00056FD3" w14:paraId="3E45F517" w14:textId="77777777" w:rsidTr="00056FD3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17186640" w14:textId="77777777" w:rsidR="00056FD3" w:rsidRPr="00056FD3" w:rsidRDefault="00056FD3" w:rsidP="00056FD3">
            <w:pPr>
              <w:tabs>
                <w:tab w:val="left" w:pos="9498"/>
              </w:tabs>
              <w:jc w:val="center"/>
              <w:rPr>
                <w:b/>
                <w:bCs/>
                <w:szCs w:val="20"/>
              </w:rPr>
            </w:pPr>
          </w:p>
          <w:p w14:paraId="1E1764F1" w14:textId="457C4591" w:rsidR="00056FD3" w:rsidRPr="00056FD3" w:rsidRDefault="00056FD3" w:rsidP="00056FD3">
            <w:pPr>
              <w:tabs>
                <w:tab w:val="left" w:pos="9498"/>
              </w:tabs>
              <w:jc w:val="center"/>
              <w:rPr>
                <w:bCs/>
                <w:sz w:val="20"/>
                <w:szCs w:val="20"/>
                <w:highlight w:val="lightGray"/>
                <w:u w:val="single"/>
                <w:lang w:eastAsia="ar-SA"/>
              </w:rPr>
            </w:pPr>
            <w:r w:rsidRPr="00056FD3">
              <w:rPr>
                <w:b/>
                <w:bCs/>
                <w:szCs w:val="20"/>
              </w:rPr>
              <w:t>DAF_</w:t>
            </w:r>
            <w:r w:rsidRPr="00056FD3">
              <w:rPr>
                <w:bCs/>
                <w:sz w:val="20"/>
                <w:szCs w:val="20"/>
                <w:highlight w:val="lightGray"/>
                <w:u w:val="single"/>
                <w:lang w:eastAsia="ar-SA"/>
              </w:rPr>
              <w:t xml:space="preserve"> </w:t>
            </w:r>
            <w:r w:rsidR="00090778">
              <w:rPr>
                <w:bCs/>
                <w:sz w:val="20"/>
                <w:szCs w:val="20"/>
                <w:highlight w:val="lightGray"/>
                <w:u w:val="single"/>
                <w:lang w:eastAsia="ar-SA"/>
              </w:rPr>
              <w:t>2025_000497</w:t>
            </w:r>
          </w:p>
          <w:p w14:paraId="0288342B" w14:textId="77777777" w:rsidR="00056FD3" w:rsidRPr="00056FD3" w:rsidRDefault="00056FD3" w:rsidP="00056FD3">
            <w:pPr>
              <w:tabs>
                <w:tab w:val="left" w:pos="9498"/>
              </w:tabs>
              <w:jc w:val="center"/>
              <w:rPr>
                <w:bCs/>
                <w:sz w:val="20"/>
                <w:szCs w:val="20"/>
                <w:highlight w:val="lightGray"/>
                <w:lang w:eastAsia="ar-SA"/>
              </w:rPr>
            </w:pPr>
          </w:p>
        </w:tc>
      </w:tr>
      <w:tr w:rsidR="00056FD3" w:rsidRPr="00056FD3" w14:paraId="2CB8C42B" w14:textId="77777777" w:rsidTr="00E17214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8584A" w14:textId="77777777" w:rsidR="00056FD3" w:rsidRPr="00056FD3" w:rsidRDefault="00056FD3" w:rsidP="00056FD3">
            <w:pPr>
              <w:tabs>
                <w:tab w:val="left" w:pos="9498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14:paraId="32BFCCB3" w14:textId="77777777" w:rsidR="00056FD3" w:rsidRPr="00056FD3" w:rsidRDefault="00056FD3" w:rsidP="00056FD3">
            <w:pPr>
              <w:tabs>
                <w:tab w:val="left" w:pos="9498"/>
              </w:tabs>
              <w:jc w:val="center"/>
              <w:rPr>
                <w:bCs/>
                <w:sz w:val="20"/>
                <w:szCs w:val="20"/>
                <w:highlight w:val="lightGray"/>
                <w:lang w:eastAsia="ar-SA"/>
              </w:rPr>
            </w:pPr>
            <w:r w:rsidRPr="00056FD3">
              <w:rPr>
                <w:bCs/>
                <w:sz w:val="20"/>
                <w:szCs w:val="20"/>
                <w:highlight w:val="lightGray"/>
                <w:u w:val="single"/>
                <w:lang w:eastAsia="ar-SA"/>
              </w:rPr>
              <w:t>NATURE DES PRESTATIONS</w:t>
            </w:r>
            <w:r w:rsidRPr="00056FD3">
              <w:rPr>
                <w:bCs/>
                <w:sz w:val="20"/>
                <w:szCs w:val="20"/>
                <w:highlight w:val="lightGray"/>
                <w:lang w:eastAsia="ar-SA"/>
              </w:rPr>
              <w:t xml:space="preserve"> : SERVICES </w:t>
            </w:r>
          </w:p>
          <w:p w14:paraId="031CC340" w14:textId="77777777" w:rsidR="00056FD3" w:rsidRPr="00056FD3" w:rsidRDefault="00056FD3" w:rsidP="00056FD3">
            <w:pPr>
              <w:suppressAutoHyphens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  <w:lang w:eastAsia="ar-SA"/>
              </w:rPr>
            </w:pPr>
          </w:p>
          <w:p w14:paraId="017B2806" w14:textId="039FC645" w:rsidR="00056FD3" w:rsidRPr="00056FD3" w:rsidRDefault="00056FD3" w:rsidP="00056FD3">
            <w:pPr>
              <w:suppressAutoHyphens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  <w:lang w:eastAsia="ar-SA"/>
              </w:rPr>
            </w:pPr>
            <w:r w:rsidRPr="00056FD3">
              <w:rPr>
                <w:rFonts w:ascii="Calibri" w:hAnsi="Calibri" w:cs="Calibri"/>
                <w:bCs/>
                <w:sz w:val="20"/>
                <w:szCs w:val="20"/>
                <w:lang w:eastAsia="ar-SA"/>
              </w:rPr>
              <w:t xml:space="preserve">Marché de </w:t>
            </w:r>
            <w:r w:rsidR="00090778">
              <w:rPr>
                <w:rFonts w:ascii="Calibri" w:hAnsi="Calibri" w:cs="Calibri"/>
                <w:bCs/>
                <w:sz w:val="20"/>
                <w:szCs w:val="20"/>
                <w:lang w:eastAsia="ar-SA"/>
              </w:rPr>
              <w:t>services</w:t>
            </w:r>
          </w:p>
          <w:p w14:paraId="6CBB2361" w14:textId="77777777" w:rsidR="00056FD3" w:rsidRPr="00056FD3" w:rsidRDefault="00056FD3" w:rsidP="00056FD3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</w:p>
          <w:p w14:paraId="62492FB9" w14:textId="77777777" w:rsidR="00056FD3" w:rsidRPr="00056FD3" w:rsidRDefault="00056FD3" w:rsidP="00056FD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56FD3">
              <w:rPr>
                <w:rFonts w:ascii="Calibri" w:hAnsi="Calibri" w:cs="Calibri"/>
                <w:bCs/>
                <w:sz w:val="20"/>
                <w:szCs w:val="20"/>
                <w:lang w:eastAsia="ar-SA"/>
              </w:rPr>
              <w:t xml:space="preserve">Accord-cadre à bons de commande passé en vertu des </w:t>
            </w:r>
            <w:r w:rsidRPr="00056FD3">
              <w:rPr>
                <w:rFonts w:ascii="Calibri" w:hAnsi="Calibri" w:cs="Calibri"/>
                <w:sz w:val="20"/>
                <w:szCs w:val="20"/>
                <w:lang w:eastAsia="en-US"/>
              </w:rPr>
              <w:t>articles L2125-1 et R2162-1 à R2162-6, R2162-13 et R2162-14 du code de la commande publique</w:t>
            </w:r>
          </w:p>
        </w:tc>
      </w:tr>
    </w:tbl>
    <w:p w14:paraId="474A780B" w14:textId="77777777" w:rsidR="00056FD3" w:rsidRPr="00056FD3" w:rsidRDefault="00056FD3" w:rsidP="00056FD3">
      <w:pPr>
        <w:jc w:val="center"/>
        <w:rPr>
          <w:i/>
          <w:color w:val="000000"/>
          <w:sz w:val="20"/>
          <w:szCs w:val="20"/>
          <w:lang w:eastAsia="en-US"/>
        </w:rPr>
      </w:pPr>
    </w:p>
    <w:tbl>
      <w:tblPr>
        <w:tblW w:w="9267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7"/>
      </w:tblGrid>
      <w:tr w:rsidR="00056FD3" w:rsidRPr="00056FD3" w14:paraId="3DF4E4D5" w14:textId="77777777" w:rsidTr="00056FD3">
        <w:tc>
          <w:tcPr>
            <w:tcW w:w="9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1058" w14:textId="77777777" w:rsidR="00056FD3" w:rsidRPr="00056FD3" w:rsidRDefault="00056FD3" w:rsidP="00056FD3">
            <w:pPr>
              <w:spacing w:after="120"/>
              <w:jc w:val="both"/>
              <w:rPr>
                <w:b/>
                <w:sz w:val="20"/>
                <w:szCs w:val="20"/>
                <w:lang w:eastAsia="en-US"/>
              </w:rPr>
            </w:pPr>
          </w:p>
          <w:p w14:paraId="113BCB5A" w14:textId="77777777" w:rsidR="00056FD3" w:rsidRPr="00056FD3" w:rsidRDefault="00056FD3" w:rsidP="00056FD3">
            <w:pPr>
              <w:spacing w:after="24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56FD3">
              <w:rPr>
                <w:b/>
                <w:bCs/>
                <w:sz w:val="20"/>
                <w:szCs w:val="20"/>
                <w:lang w:eastAsia="en-US"/>
              </w:rPr>
              <w:t>ACHETEUR</w:t>
            </w:r>
          </w:p>
        </w:tc>
      </w:tr>
      <w:tr w:rsidR="00056FD3" w:rsidRPr="00056FD3" w14:paraId="3BD0098B" w14:textId="77777777" w:rsidTr="00E17214">
        <w:tc>
          <w:tcPr>
            <w:tcW w:w="926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8E80" w14:textId="77777777" w:rsidR="00056FD3" w:rsidRPr="00056FD3" w:rsidRDefault="00056FD3" w:rsidP="00056FD3">
            <w:pPr>
              <w:spacing w:after="120"/>
              <w:ind w:left="-284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2B96BD83" w14:textId="77777777" w:rsidR="00056FD3" w:rsidRPr="00056FD3" w:rsidRDefault="00056FD3" w:rsidP="00056FD3">
            <w:pPr>
              <w:spacing w:after="120"/>
              <w:ind w:left="142" w:right="53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56FD3">
              <w:rPr>
                <w:rFonts w:ascii="Calibri" w:hAnsi="Calibri" w:cs="Calibri"/>
                <w:sz w:val="20"/>
                <w:szCs w:val="20"/>
                <w:lang w:eastAsia="en-US"/>
              </w:rPr>
              <w:t>ETAT - MINISTERE DES ARMÉES - SECRETARIAT GENERAL POUR L’ADMINISTRATION - SERVICE D’INFRASTRUCTURE DE LA DEFENSE</w:t>
            </w:r>
          </w:p>
          <w:p w14:paraId="50F10B8D" w14:textId="031D2201" w:rsidR="00056FD3" w:rsidRPr="00056FD3" w:rsidRDefault="00056FD3" w:rsidP="00056FD3">
            <w:pPr>
              <w:spacing w:after="120"/>
              <w:ind w:left="142" w:right="53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56FD3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SERVICE D’INFRASTRUCTURE DE LA DEFENSE – </w:t>
            </w:r>
            <w:r w:rsidR="00090778">
              <w:rPr>
                <w:rFonts w:ascii="Calibri" w:hAnsi="Calibri" w:cs="Calibri"/>
                <w:sz w:val="20"/>
                <w:szCs w:val="20"/>
                <w:lang w:eastAsia="en-US"/>
              </w:rPr>
              <w:t>EXPERTISE ET PRODUCTION NATIONALE</w:t>
            </w:r>
          </w:p>
          <w:p w14:paraId="4A550C92" w14:textId="77777777" w:rsidR="00056FD3" w:rsidRPr="00056FD3" w:rsidRDefault="00056FD3" w:rsidP="00056FD3">
            <w:pPr>
              <w:spacing w:after="120"/>
              <w:ind w:left="-284" w:firstLine="284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370ADE6E" w14:textId="77777777" w:rsidR="00056FD3" w:rsidRPr="00056FD3" w:rsidRDefault="00056FD3" w:rsidP="00056FD3">
      <w:pPr>
        <w:jc w:val="center"/>
        <w:rPr>
          <w:rFonts w:ascii="Calibri" w:hAnsi="Calibri" w:cs="Calibri"/>
          <w:i/>
          <w:color w:val="000000"/>
          <w:sz w:val="20"/>
          <w:szCs w:val="20"/>
          <w:lang w:eastAsia="en-US"/>
        </w:rPr>
      </w:pPr>
    </w:p>
    <w:tbl>
      <w:tblPr>
        <w:tblStyle w:val="Grilledutableau1"/>
        <w:tblpPr w:leftFromText="141" w:rightFromText="141" w:vertAnchor="text" w:horzAnchor="page" w:tblpX="733" w:tblpY="141"/>
        <w:tblW w:w="10554" w:type="dxa"/>
        <w:tblLook w:val="04A0" w:firstRow="1" w:lastRow="0" w:firstColumn="1" w:lastColumn="0" w:noHBand="0" w:noVBand="1"/>
      </w:tblPr>
      <w:tblGrid>
        <w:gridCol w:w="2558"/>
        <w:gridCol w:w="3016"/>
        <w:gridCol w:w="2563"/>
        <w:gridCol w:w="2417"/>
      </w:tblGrid>
      <w:tr w:rsidR="00056FD3" w:rsidRPr="00056FD3" w14:paraId="2F80B1E7" w14:textId="77777777" w:rsidTr="00056FD3">
        <w:trPr>
          <w:trHeight w:val="254"/>
        </w:trPr>
        <w:tc>
          <w:tcPr>
            <w:tcW w:w="10554" w:type="dxa"/>
            <w:gridSpan w:val="4"/>
            <w:shd w:val="clear" w:color="auto" w:fill="D9D9D9"/>
          </w:tcPr>
          <w:p w14:paraId="3703FFFF" w14:textId="77777777" w:rsidR="00056FD3" w:rsidRPr="00056FD3" w:rsidRDefault="00056FD3" w:rsidP="00056FD3">
            <w:pPr>
              <w:snapToGrid w:val="0"/>
              <w:spacing w:before="40" w:after="40" w:line="259" w:lineRule="auto"/>
              <w:ind w:right="108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056FD3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ar-SA"/>
              </w:rPr>
              <w:t>Informations de sécurité</w:t>
            </w:r>
          </w:p>
        </w:tc>
      </w:tr>
      <w:tr w:rsidR="00056FD3" w:rsidRPr="00056FD3" w14:paraId="61D837EA" w14:textId="77777777" w:rsidTr="00E17214">
        <w:trPr>
          <w:trHeight w:val="254"/>
        </w:trPr>
        <w:tc>
          <w:tcPr>
            <w:tcW w:w="2558" w:type="dxa"/>
            <w:vAlign w:val="center"/>
          </w:tcPr>
          <w:p w14:paraId="7735C3B4" w14:textId="77777777" w:rsidR="00056FD3" w:rsidRPr="00056FD3" w:rsidRDefault="00056FD3" w:rsidP="00056FD3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shd w:val="clear" w:color="auto" w:fill="FFFFFF"/>
                <w:lang w:eastAsia="ar-SA"/>
              </w:rPr>
            </w:pPr>
            <w:r w:rsidRPr="00056FD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</w:rPr>
              <w:t>MD</w:t>
            </w:r>
          </w:p>
        </w:tc>
        <w:tc>
          <w:tcPr>
            <w:tcW w:w="3016" w:type="dxa"/>
            <w:vAlign w:val="center"/>
          </w:tcPr>
          <w:p w14:paraId="64A1D9F5" w14:textId="77777777" w:rsidR="00056FD3" w:rsidRPr="00056FD3" w:rsidRDefault="00056FD3" w:rsidP="00056FD3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shd w:val="clear" w:color="auto" w:fill="FFFFFF"/>
                <w:lang w:eastAsia="ar-SA"/>
              </w:rPr>
            </w:pPr>
            <w:r w:rsidRPr="00056FD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</w:rPr>
              <w:t>MA</w:t>
            </w:r>
          </w:p>
        </w:tc>
        <w:tc>
          <w:tcPr>
            <w:tcW w:w="2563" w:type="dxa"/>
            <w:vAlign w:val="center"/>
          </w:tcPr>
          <w:p w14:paraId="303378BA" w14:textId="77777777" w:rsidR="00056FD3" w:rsidRPr="00056FD3" w:rsidRDefault="00056FD3" w:rsidP="00056FD3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shd w:val="clear" w:color="auto" w:fill="FFFFFF"/>
                <w:lang w:eastAsia="ar-SA"/>
              </w:rPr>
            </w:pPr>
            <w:r w:rsidRPr="00056FD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</w:rPr>
              <w:t>MS</w:t>
            </w:r>
          </w:p>
        </w:tc>
        <w:tc>
          <w:tcPr>
            <w:tcW w:w="2417" w:type="dxa"/>
          </w:tcPr>
          <w:p w14:paraId="41AB408D" w14:textId="77777777" w:rsidR="00056FD3" w:rsidRPr="00056FD3" w:rsidRDefault="00056FD3" w:rsidP="00056FD3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056FD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</w:rPr>
              <w:t>NP</w:t>
            </w:r>
          </w:p>
        </w:tc>
      </w:tr>
      <w:tr w:rsidR="00056FD3" w:rsidRPr="00056FD3" w14:paraId="120368C0" w14:textId="77777777" w:rsidTr="00E17214">
        <w:trPr>
          <w:trHeight w:val="254"/>
        </w:trPr>
        <w:tc>
          <w:tcPr>
            <w:tcW w:w="2558" w:type="dxa"/>
          </w:tcPr>
          <w:p w14:paraId="3EE5EBEB" w14:textId="77777777" w:rsidR="00056FD3" w:rsidRPr="00056FD3" w:rsidRDefault="00056FD3" w:rsidP="00056FD3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  <w:tc>
          <w:tcPr>
            <w:tcW w:w="3016" w:type="dxa"/>
          </w:tcPr>
          <w:p w14:paraId="15985D08" w14:textId="77777777" w:rsidR="00056FD3" w:rsidRPr="00056FD3" w:rsidRDefault="00056FD3" w:rsidP="00056FD3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  <w:tc>
          <w:tcPr>
            <w:tcW w:w="2563" w:type="dxa"/>
          </w:tcPr>
          <w:p w14:paraId="1135BA66" w14:textId="77777777" w:rsidR="00056FD3" w:rsidRPr="00056FD3" w:rsidRDefault="00056FD3" w:rsidP="00056FD3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eastAsia="ar-SA"/>
              </w:rPr>
            </w:pPr>
            <w:r w:rsidRPr="00056FD3"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eastAsia="ar-SA"/>
              </w:rPr>
              <w:t>X</w:t>
            </w:r>
          </w:p>
        </w:tc>
        <w:tc>
          <w:tcPr>
            <w:tcW w:w="2417" w:type="dxa"/>
          </w:tcPr>
          <w:p w14:paraId="553CA143" w14:textId="77777777" w:rsidR="00056FD3" w:rsidRPr="00056FD3" w:rsidRDefault="00056FD3" w:rsidP="00056FD3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</w:tbl>
    <w:p w14:paraId="27D64653" w14:textId="77777777" w:rsidR="00056FD3" w:rsidRPr="00056FD3" w:rsidRDefault="00056FD3" w:rsidP="00056FD3">
      <w:pPr>
        <w:rPr>
          <w:rFonts w:ascii="Calibri" w:hAnsi="Calibri" w:cs="Calibri"/>
          <w:i/>
          <w:color w:val="000000"/>
          <w:sz w:val="20"/>
          <w:szCs w:val="20"/>
          <w:lang w:eastAsia="en-US"/>
        </w:rPr>
      </w:pPr>
    </w:p>
    <w:p w14:paraId="625496F2" w14:textId="77777777" w:rsidR="00056FD3" w:rsidRPr="00056FD3" w:rsidRDefault="00056FD3" w:rsidP="00056FD3">
      <w:pPr>
        <w:jc w:val="center"/>
        <w:rPr>
          <w:rFonts w:ascii="Calibri" w:hAnsi="Calibri" w:cs="Calibri"/>
          <w:i/>
          <w:color w:val="000000"/>
          <w:sz w:val="20"/>
          <w:szCs w:val="20"/>
          <w:lang w:eastAsia="en-US"/>
        </w:rPr>
      </w:pPr>
    </w:p>
    <w:p w14:paraId="622FB5FA" w14:textId="77777777" w:rsidR="00056FD3" w:rsidRPr="00056FD3" w:rsidRDefault="00056FD3" w:rsidP="00056FD3">
      <w:pPr>
        <w:spacing w:before="40" w:after="40"/>
        <w:rPr>
          <w:rFonts w:ascii="Calibri" w:hAnsi="Calibri" w:cs="Calibri"/>
          <w:sz w:val="22"/>
          <w:szCs w:val="22"/>
          <w:lang w:eastAsia="ar-SA"/>
        </w:rPr>
      </w:pPr>
      <w:r w:rsidRPr="00056FD3">
        <w:rPr>
          <w:rFonts w:ascii="Calibri" w:hAnsi="Calibri" w:cs="Calibri"/>
          <w:sz w:val="22"/>
          <w:szCs w:val="22"/>
          <w:lang w:eastAsia="ar-SA"/>
        </w:rPr>
        <w:t xml:space="preserve">MD : </w:t>
      </w:r>
      <w:r>
        <w:rPr>
          <w:rFonts w:ascii="Calibri" w:hAnsi="Calibri" w:cs="Calibri"/>
          <w:sz w:val="22"/>
          <w:szCs w:val="22"/>
          <w:lang w:eastAsia="ar-SA"/>
        </w:rPr>
        <w:t xml:space="preserve">marché avec détention d’ISC </w:t>
      </w:r>
      <w:r>
        <w:rPr>
          <w:rFonts w:ascii="Calibri" w:hAnsi="Calibri" w:cs="Calibri"/>
          <w:sz w:val="22"/>
          <w:szCs w:val="22"/>
          <w:lang w:eastAsia="ar-SA"/>
        </w:rPr>
        <w:tab/>
      </w:r>
      <w:r w:rsidRPr="00056FD3">
        <w:rPr>
          <w:rFonts w:ascii="Calibri" w:hAnsi="Calibri" w:cs="Calibri"/>
          <w:sz w:val="22"/>
          <w:szCs w:val="22"/>
          <w:lang w:eastAsia="ar-SA"/>
        </w:rPr>
        <w:t>MA : marché avec accès à des ISC</w:t>
      </w:r>
    </w:p>
    <w:p w14:paraId="5B651F85" w14:textId="77777777" w:rsidR="00A7601D" w:rsidRPr="00C5009E" w:rsidRDefault="00056FD3" w:rsidP="00056FD3">
      <w:pPr>
        <w:pStyle w:val="Titre1"/>
        <w:rPr>
          <w:rFonts w:ascii="Times New Roman" w:hAnsi="Times New Roman"/>
          <w:color w:val="FF0000"/>
          <w:sz w:val="24"/>
          <w:szCs w:val="24"/>
          <w:lang w:val="fr-FR"/>
        </w:rPr>
      </w:pPr>
      <w:r>
        <w:rPr>
          <w:rFonts w:ascii="Calibri" w:hAnsi="Calibri" w:cs="Calibri"/>
          <w:b w:val="0"/>
          <w:bCs w:val="0"/>
          <w:kern w:val="0"/>
          <w:sz w:val="22"/>
          <w:szCs w:val="22"/>
          <w:lang w:val="fr-FR" w:eastAsia="ar-SA"/>
        </w:rPr>
        <w:t xml:space="preserve">MS : marché sensible </w:t>
      </w:r>
      <w:r w:rsidRPr="00056FD3">
        <w:rPr>
          <w:rFonts w:ascii="Calibri" w:hAnsi="Calibri" w:cs="Calibri"/>
          <w:b w:val="0"/>
          <w:bCs w:val="0"/>
          <w:kern w:val="0"/>
          <w:sz w:val="22"/>
          <w:szCs w:val="22"/>
          <w:lang w:val="fr-FR" w:eastAsia="ar-SA"/>
        </w:rPr>
        <w:tab/>
        <w:t>NP : marché non protégé</w:t>
      </w:r>
      <w:r>
        <w:rPr>
          <w:rFonts w:ascii="Times New Roman" w:hAnsi="Times New Roman"/>
          <w:color w:val="FF0000"/>
          <w:sz w:val="24"/>
          <w:szCs w:val="24"/>
          <w:lang w:val="fr-FR"/>
        </w:rPr>
        <w:t xml:space="preserve"> </w:t>
      </w:r>
      <w:r w:rsidR="0064275F">
        <w:rPr>
          <w:rFonts w:ascii="Times New Roman" w:hAnsi="Times New Roman"/>
          <w:color w:val="FF0000"/>
          <w:sz w:val="24"/>
          <w:szCs w:val="24"/>
          <w:lang w:val="fr-FR"/>
        </w:rPr>
        <w:br w:type="page"/>
      </w:r>
      <w:r w:rsidR="00C76251" w:rsidRPr="00C5009E">
        <w:rPr>
          <w:rFonts w:ascii="Times New Roman" w:hAnsi="Times New Roman"/>
          <w:color w:val="FF0000"/>
          <w:sz w:val="24"/>
          <w:szCs w:val="24"/>
          <w:lang w:val="fr-FR"/>
        </w:rPr>
        <w:lastRenderedPageBreak/>
        <w:t xml:space="preserve">Toutes les données essentielles au marché (numéro de marché, date de notification) et données financières sont précisées </w:t>
      </w:r>
      <w:r w:rsidR="007A0EE6" w:rsidRPr="00C5009E">
        <w:rPr>
          <w:rFonts w:ascii="Times New Roman" w:hAnsi="Times New Roman"/>
          <w:color w:val="FF0000"/>
          <w:sz w:val="24"/>
          <w:szCs w:val="24"/>
          <w:lang w:val="fr-FR"/>
        </w:rPr>
        <w:t xml:space="preserve">par les services du pouvoir adjudicateur </w:t>
      </w:r>
      <w:r w:rsidR="00C76251" w:rsidRPr="00C5009E">
        <w:rPr>
          <w:rFonts w:ascii="Times New Roman" w:hAnsi="Times New Roman"/>
          <w:color w:val="FF0000"/>
          <w:sz w:val="24"/>
          <w:szCs w:val="24"/>
          <w:lang w:val="fr-FR"/>
        </w:rPr>
        <w:t xml:space="preserve">dans </w:t>
      </w:r>
      <w:r w:rsidR="00C5009E" w:rsidRPr="00095840">
        <w:rPr>
          <w:rFonts w:ascii="Times New Roman" w:hAnsi="Times New Roman"/>
          <w:color w:val="FF0000"/>
          <w:sz w:val="24"/>
          <w:szCs w:val="24"/>
          <w:u w:val="single"/>
          <w:lang w:val="fr-FR"/>
        </w:rPr>
        <w:t>la page de garde</w:t>
      </w:r>
      <w:r w:rsidR="00C5009E" w:rsidRPr="00C5009E">
        <w:rPr>
          <w:rFonts w:ascii="Times New Roman" w:hAnsi="Times New Roman"/>
          <w:color w:val="FF0000"/>
          <w:sz w:val="24"/>
          <w:szCs w:val="24"/>
          <w:lang w:val="fr-FR"/>
        </w:rPr>
        <w:t xml:space="preserve"> </w:t>
      </w:r>
      <w:r w:rsidR="00C76251" w:rsidRPr="00C5009E">
        <w:rPr>
          <w:rFonts w:ascii="Times New Roman" w:hAnsi="Times New Roman"/>
          <w:color w:val="FF0000"/>
          <w:sz w:val="24"/>
          <w:szCs w:val="24"/>
          <w:lang w:val="fr-FR"/>
        </w:rPr>
        <w:t>du présent acte d’engagement</w:t>
      </w:r>
      <w:r w:rsidR="00C5009E" w:rsidRPr="00C5009E">
        <w:rPr>
          <w:rFonts w:ascii="Times New Roman" w:hAnsi="Times New Roman"/>
          <w:color w:val="FF0000"/>
          <w:sz w:val="24"/>
          <w:szCs w:val="24"/>
          <w:lang w:val="fr-FR"/>
        </w:rPr>
        <w:t xml:space="preserve"> </w:t>
      </w:r>
      <w:r w:rsidR="00C5009E" w:rsidRPr="00C5009E">
        <w:rPr>
          <w:rFonts w:ascii="Times New Roman" w:hAnsi="Times New Roman"/>
          <w:b w:val="0"/>
          <w:i/>
          <w:color w:val="FF0000"/>
          <w:sz w:val="22"/>
          <w:szCs w:val="22"/>
          <w:lang w:val="fr-FR"/>
        </w:rPr>
        <w:t>(document nommé « PDG AE »</w:t>
      </w:r>
      <w:r w:rsidR="00095840">
        <w:rPr>
          <w:rFonts w:ascii="Times New Roman" w:hAnsi="Times New Roman"/>
          <w:b w:val="0"/>
          <w:i/>
          <w:color w:val="FF0000"/>
          <w:sz w:val="22"/>
          <w:szCs w:val="22"/>
          <w:lang w:val="fr-FR"/>
        </w:rPr>
        <w:t xml:space="preserve"> et réservé à l’administration</w:t>
      </w:r>
      <w:r w:rsidR="00C5009E" w:rsidRPr="00C5009E">
        <w:rPr>
          <w:rFonts w:ascii="Times New Roman" w:hAnsi="Times New Roman"/>
          <w:b w:val="0"/>
          <w:i/>
          <w:color w:val="FF0000"/>
          <w:sz w:val="22"/>
          <w:szCs w:val="22"/>
          <w:lang w:val="fr-FR"/>
        </w:rPr>
        <w:t>)</w:t>
      </w:r>
      <w:r w:rsidR="00C76251" w:rsidRPr="00C5009E">
        <w:rPr>
          <w:rFonts w:ascii="Times New Roman" w:hAnsi="Times New Roman"/>
          <w:b w:val="0"/>
          <w:i/>
          <w:color w:val="FF0000"/>
          <w:sz w:val="22"/>
          <w:szCs w:val="22"/>
          <w:lang w:val="fr-FR"/>
        </w:rPr>
        <w:t>.</w:t>
      </w:r>
    </w:p>
    <w:p w14:paraId="51771A24" w14:textId="77777777" w:rsidR="00E91A05" w:rsidRPr="00E91A05" w:rsidRDefault="00E91A05" w:rsidP="00E91A05">
      <w:pPr>
        <w:rPr>
          <w:lang w:eastAsia="x-none"/>
        </w:rPr>
      </w:pPr>
    </w:p>
    <w:p w14:paraId="6132B556" w14:textId="77777777" w:rsidR="00431E0A" w:rsidRPr="00403CB3" w:rsidRDefault="00431E0A" w:rsidP="00431E0A">
      <w:pPr>
        <w:pStyle w:val="Titre1"/>
        <w:rPr>
          <w:rFonts w:ascii="Times New Roman" w:hAnsi="Times New Roman"/>
          <w:sz w:val="24"/>
          <w:szCs w:val="24"/>
        </w:rPr>
      </w:pPr>
      <w:r w:rsidRPr="00403CB3">
        <w:rPr>
          <w:rFonts w:ascii="Times New Roman" w:hAnsi="Times New Roman"/>
          <w:sz w:val="24"/>
          <w:szCs w:val="24"/>
        </w:rPr>
        <w:t>ARTICLE 1 - CONTRACTANTS</w:t>
      </w:r>
    </w:p>
    <w:p w14:paraId="71639169" w14:textId="77777777" w:rsidR="00431E0A" w:rsidRPr="005D3F8D" w:rsidRDefault="006A1D27" w:rsidP="00431E0A">
      <w:pPr>
        <w:pStyle w:val="Corpsdetexte2"/>
        <w:spacing w:before="240"/>
        <w:rPr>
          <w:szCs w:val="22"/>
          <w:lang w:eastAsia="ar-SA"/>
        </w:rPr>
      </w:pPr>
      <w:r>
        <w:rPr>
          <w:szCs w:val="22"/>
          <w:lang w:eastAsia="ar-SA"/>
        </w:rPr>
        <w:t>L’accord-cadre</w:t>
      </w:r>
      <w:r w:rsidR="00431E0A" w:rsidRPr="005D3F8D">
        <w:rPr>
          <w:szCs w:val="22"/>
          <w:lang w:eastAsia="ar-SA"/>
        </w:rPr>
        <w:t xml:space="preserve"> </w:t>
      </w:r>
      <w:r w:rsidR="00A43CC6">
        <w:rPr>
          <w:szCs w:val="22"/>
          <w:lang w:eastAsia="ar-SA"/>
        </w:rPr>
        <w:t xml:space="preserve">à bons de commandes </w:t>
      </w:r>
      <w:r w:rsidR="00431E0A" w:rsidRPr="005D3F8D">
        <w:rPr>
          <w:szCs w:val="22"/>
          <w:lang w:eastAsia="ar-SA"/>
        </w:rPr>
        <w:t>est conclu entre :</w:t>
      </w:r>
    </w:p>
    <w:p w14:paraId="13CE5BF0" w14:textId="5AC5E7DD" w:rsidR="002D0A79" w:rsidRPr="002D0A79" w:rsidRDefault="004405D9" w:rsidP="002D0A79">
      <w:pPr>
        <w:tabs>
          <w:tab w:val="left" w:pos="1620"/>
          <w:tab w:val="right" w:leader="dot" w:pos="7740"/>
        </w:tabs>
        <w:spacing w:before="120"/>
        <w:jc w:val="both"/>
        <w:rPr>
          <w:iCs/>
          <w:sz w:val="22"/>
          <w:szCs w:val="22"/>
          <w:shd w:val="clear" w:color="auto" w:fill="FFFFFF"/>
          <w:lang w:eastAsia="ar-SA"/>
        </w:rPr>
      </w:pPr>
      <w:r>
        <w:rPr>
          <w:b/>
          <w:sz w:val="22"/>
          <w:szCs w:val="22"/>
          <w:lang w:eastAsia="ar-SA"/>
        </w:rPr>
        <w:t xml:space="preserve">- d’une part, </w:t>
      </w:r>
      <w:r w:rsidR="00D07C11" w:rsidRPr="006C4AA3">
        <w:rPr>
          <w:iCs/>
          <w:sz w:val="22"/>
          <w:szCs w:val="22"/>
          <w:shd w:val="clear" w:color="auto" w:fill="FFFFFF"/>
          <w:lang w:eastAsia="ar-SA"/>
        </w:rPr>
        <w:t xml:space="preserve">le </w:t>
      </w:r>
      <w:r w:rsidR="00E71058">
        <w:rPr>
          <w:sz w:val="22"/>
          <w:szCs w:val="22"/>
        </w:rPr>
        <w:t>directeur</w:t>
      </w:r>
      <w:r w:rsidR="00090778">
        <w:rPr>
          <w:sz w:val="22"/>
          <w:szCs w:val="22"/>
        </w:rPr>
        <w:t xml:space="preserve"> du service d’infrastructure de la Défense – Expertise et production nationale </w:t>
      </w:r>
    </w:p>
    <w:p w14:paraId="6EA9C427" w14:textId="77777777" w:rsidR="00D07C11" w:rsidRPr="006C4AA3" w:rsidRDefault="00D07C11" w:rsidP="00D07C11">
      <w:pPr>
        <w:tabs>
          <w:tab w:val="left" w:pos="1620"/>
          <w:tab w:val="right" w:leader="dot" w:pos="7740"/>
        </w:tabs>
        <w:spacing w:before="120"/>
        <w:jc w:val="both"/>
        <w:rPr>
          <w:iCs/>
          <w:sz w:val="22"/>
          <w:szCs w:val="22"/>
          <w:lang w:eastAsia="ar-SA"/>
        </w:rPr>
      </w:pPr>
      <w:proofErr w:type="gramStart"/>
      <w:r w:rsidRPr="00A831F3">
        <w:rPr>
          <w:bCs/>
          <w:sz w:val="22"/>
          <w:szCs w:val="22"/>
          <w:lang w:eastAsia="ar-SA"/>
        </w:rPr>
        <w:t>ci</w:t>
      </w:r>
      <w:proofErr w:type="gramEnd"/>
      <w:r w:rsidRPr="00A831F3">
        <w:rPr>
          <w:bCs/>
          <w:sz w:val="22"/>
          <w:szCs w:val="22"/>
          <w:lang w:eastAsia="ar-SA"/>
        </w:rPr>
        <w:t>-après dénommé « le représentant du pouvoir adjudicateur </w:t>
      </w:r>
      <w:r w:rsidRPr="0047370B">
        <w:rPr>
          <w:bCs/>
          <w:sz w:val="22"/>
          <w:szCs w:val="22"/>
          <w:lang w:eastAsia="ar-SA"/>
        </w:rPr>
        <w:t xml:space="preserve">», </w:t>
      </w:r>
    </w:p>
    <w:p w14:paraId="01D6EE54" w14:textId="77777777" w:rsidR="00431E0A" w:rsidRPr="005D3F8D" w:rsidRDefault="004405D9" w:rsidP="00431E0A">
      <w:pPr>
        <w:tabs>
          <w:tab w:val="left" w:pos="284"/>
        </w:tabs>
        <w:spacing w:before="12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- </w:t>
      </w:r>
      <w:r w:rsidR="00431E0A" w:rsidRPr="005D3F8D">
        <w:rPr>
          <w:b/>
          <w:sz w:val="22"/>
          <w:szCs w:val="22"/>
          <w:lang w:eastAsia="ar-SA"/>
        </w:rPr>
        <w:t>et d'autre part</w:t>
      </w:r>
      <w:r w:rsidR="00431E0A" w:rsidRPr="0099195F">
        <w:rPr>
          <w:rStyle w:val="Caractredenotedebasdepage"/>
          <w:b/>
          <w:sz w:val="16"/>
          <w:szCs w:val="16"/>
          <w:lang w:eastAsia="ar-SA"/>
        </w:rPr>
        <w:footnoteReference w:id="1"/>
      </w:r>
      <w:r w:rsidR="00431E0A" w:rsidRPr="005D3F8D">
        <w:rPr>
          <w:b/>
          <w:sz w:val="22"/>
          <w:szCs w:val="22"/>
          <w:lang w:eastAsia="ar-SA"/>
        </w:rPr>
        <w:t>,</w:t>
      </w:r>
    </w:p>
    <w:p w14:paraId="2D81BE32" w14:textId="77777777" w:rsidR="00431E0A" w:rsidRPr="005D3F8D" w:rsidRDefault="00431E0A" w:rsidP="00431E0A">
      <w:pPr>
        <w:spacing w:before="120"/>
        <w:jc w:val="both"/>
        <w:rPr>
          <w:b/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</w:t>
      </w:r>
      <w:r w:rsidRPr="005D3F8D">
        <w:rPr>
          <w:b/>
          <w:sz w:val="22"/>
          <w:szCs w:val="22"/>
          <w:lang w:eastAsia="ar-SA"/>
        </w:rPr>
        <w:t>L'entreprise, co-contractante, ci-après dénommée « le titulaire » :</w:t>
      </w:r>
    </w:p>
    <w:p w14:paraId="656A480D" w14:textId="77777777" w:rsidR="00431E0A" w:rsidRPr="004F18CE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shd w:val="clear" w:color="auto" w:fill="C0C0C0"/>
        </w:rPr>
      </w:pPr>
      <w:r w:rsidRPr="005D3F8D">
        <w:rPr>
          <w:sz w:val="22"/>
          <w:szCs w:val="22"/>
        </w:rPr>
        <w:t xml:space="preserve">Dénomination sociale : </w:t>
      </w:r>
      <w:r w:rsidRPr="004F18CE">
        <w:rPr>
          <w:sz w:val="22"/>
          <w:szCs w:val="22"/>
          <w:shd w:val="clear" w:color="auto" w:fill="C0C0C0"/>
        </w:rPr>
        <w:tab/>
      </w:r>
      <w:r w:rsidRPr="004F18CE">
        <w:rPr>
          <w:sz w:val="22"/>
          <w:szCs w:val="22"/>
          <w:shd w:val="clear" w:color="auto" w:fill="C0C0C0"/>
        </w:rPr>
        <w:br/>
      </w:r>
      <w:r w:rsidRPr="004F18CE">
        <w:rPr>
          <w:sz w:val="22"/>
          <w:szCs w:val="22"/>
          <w:shd w:val="clear" w:color="auto" w:fill="C0C0C0"/>
        </w:rPr>
        <w:tab/>
      </w:r>
    </w:p>
    <w:p w14:paraId="395AFAEE" w14:textId="77777777" w:rsidR="00431E0A" w:rsidRPr="004F18CE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shd w:val="clear" w:color="auto" w:fill="C0C0C0"/>
        </w:rPr>
      </w:pPr>
      <w:r w:rsidRPr="005D3F8D">
        <w:rPr>
          <w:sz w:val="22"/>
          <w:szCs w:val="22"/>
        </w:rPr>
        <w:t>Ayant son siège social à </w:t>
      </w:r>
      <w:r w:rsidRPr="004F18CE">
        <w:rPr>
          <w:sz w:val="22"/>
          <w:szCs w:val="22"/>
          <w:shd w:val="clear" w:color="auto" w:fill="C0C0C0"/>
        </w:rPr>
        <w:t xml:space="preserve">: </w:t>
      </w:r>
      <w:r w:rsidRPr="004F18CE">
        <w:rPr>
          <w:sz w:val="22"/>
          <w:szCs w:val="22"/>
          <w:shd w:val="clear" w:color="auto" w:fill="C0C0C0"/>
        </w:rPr>
        <w:tab/>
      </w:r>
      <w:r w:rsidRPr="004F18CE">
        <w:rPr>
          <w:sz w:val="22"/>
          <w:szCs w:val="22"/>
          <w:shd w:val="clear" w:color="auto" w:fill="C0C0C0"/>
        </w:rPr>
        <w:br/>
      </w:r>
      <w:r w:rsidRPr="004F18CE">
        <w:rPr>
          <w:sz w:val="22"/>
          <w:szCs w:val="22"/>
          <w:shd w:val="clear" w:color="auto" w:fill="C0C0C0"/>
        </w:rPr>
        <w:tab/>
      </w:r>
    </w:p>
    <w:p w14:paraId="72595EFD" w14:textId="77777777" w:rsidR="00431E0A" w:rsidRPr="005D3F8D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highlight w:val="lightGray"/>
        </w:rPr>
      </w:pPr>
      <w:r w:rsidRPr="005D3F8D">
        <w:rPr>
          <w:sz w:val="22"/>
          <w:szCs w:val="22"/>
          <w:lang w:eastAsia="ar-SA"/>
        </w:rPr>
        <w:t xml:space="preserve">Ayant pour numéro unique d'identification SIRET </w:t>
      </w:r>
      <w:r w:rsidRPr="0099195F">
        <w:rPr>
          <w:rStyle w:val="Caractredenotedebasdepage"/>
          <w:sz w:val="16"/>
          <w:szCs w:val="16"/>
          <w:lang w:eastAsia="ar-SA"/>
        </w:rPr>
        <w:footnoteReference w:id="2"/>
      </w:r>
      <w:r w:rsidRPr="005D3F8D">
        <w:rPr>
          <w:sz w:val="22"/>
          <w:szCs w:val="22"/>
          <w:lang w:eastAsia="ar-SA"/>
        </w:rPr>
        <w:t xml:space="preserve"> : </w:t>
      </w:r>
      <w:r w:rsidRPr="004F18CE">
        <w:rPr>
          <w:sz w:val="22"/>
          <w:szCs w:val="22"/>
          <w:shd w:val="clear" w:color="auto" w:fill="C0C0C0"/>
        </w:rPr>
        <w:tab/>
      </w:r>
    </w:p>
    <w:p w14:paraId="699E0AA4" w14:textId="77777777" w:rsidR="00431E0A" w:rsidRPr="005D3F8D" w:rsidRDefault="00431E0A" w:rsidP="00431E0A">
      <w:pPr>
        <w:tabs>
          <w:tab w:val="left" w:leader="dot" w:pos="2694"/>
          <w:tab w:val="right" w:leader="dot" w:pos="5940"/>
          <w:tab w:val="left" w:pos="6521"/>
          <w:tab w:val="right" w:leader="dot" w:pos="10080"/>
        </w:tabs>
        <w:spacing w:before="120" w:after="120"/>
        <w:ind w:left="540" w:right="-143"/>
        <w:rPr>
          <w:sz w:val="22"/>
          <w:szCs w:val="22"/>
        </w:rPr>
      </w:pPr>
      <w:r w:rsidRPr="005D3F8D">
        <w:rPr>
          <w:sz w:val="22"/>
          <w:szCs w:val="22"/>
        </w:rPr>
        <w:t>Registre du commerce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Téléphone : </w:t>
      </w:r>
      <w:r w:rsidRPr="005D3F8D">
        <w:rPr>
          <w:sz w:val="22"/>
          <w:szCs w:val="22"/>
          <w:shd w:val="clear" w:color="auto" w:fill="C0C0C0"/>
        </w:rPr>
        <w:tab/>
      </w:r>
    </w:p>
    <w:p w14:paraId="6F0B23CC" w14:textId="77777777" w:rsidR="00431E0A" w:rsidRPr="005D3F8D" w:rsidRDefault="00431E0A" w:rsidP="00431E0A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before="120" w:after="120"/>
        <w:ind w:left="540" w:right="-143"/>
        <w:rPr>
          <w:sz w:val="22"/>
          <w:szCs w:val="22"/>
        </w:rPr>
      </w:pPr>
      <w:r w:rsidRPr="005D3F8D">
        <w:rPr>
          <w:sz w:val="22"/>
          <w:szCs w:val="22"/>
        </w:rPr>
        <w:t>Code APE</w:t>
      </w:r>
      <w:r w:rsidRPr="005D3F8D">
        <w:rPr>
          <w:b/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Télécopie :  </w:t>
      </w:r>
      <w:r w:rsidRPr="005D3F8D">
        <w:rPr>
          <w:sz w:val="22"/>
          <w:szCs w:val="22"/>
          <w:shd w:val="clear" w:color="auto" w:fill="C0C0C0"/>
        </w:rPr>
        <w:tab/>
      </w:r>
    </w:p>
    <w:p w14:paraId="19692A5E" w14:textId="77777777" w:rsidR="00431E0A" w:rsidRPr="005D3F8D" w:rsidRDefault="00431E0A" w:rsidP="00431E0A">
      <w:pPr>
        <w:tabs>
          <w:tab w:val="left" w:pos="2694"/>
          <w:tab w:val="right" w:leader="dot" w:pos="5940"/>
        </w:tabs>
        <w:spacing w:before="120" w:after="120"/>
        <w:ind w:left="540" w:right="1270"/>
        <w:rPr>
          <w:sz w:val="22"/>
          <w:szCs w:val="22"/>
        </w:rPr>
      </w:pPr>
      <w:r w:rsidRPr="005D3F8D">
        <w:rPr>
          <w:sz w:val="22"/>
          <w:szCs w:val="22"/>
        </w:rPr>
        <w:t>Domiciliation bancaire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431E0A" w:rsidRPr="005D3F8D" w14:paraId="76E02639" w14:textId="77777777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B294B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C1795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19A5A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B45C3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Clé RIB</w:t>
            </w:r>
          </w:p>
        </w:tc>
      </w:tr>
      <w:tr w:rsidR="00431E0A" w:rsidRPr="005D3F8D" w14:paraId="10E9A7EA" w14:textId="77777777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7577D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16C6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A84E5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90C4C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</w:tr>
    </w:tbl>
    <w:p w14:paraId="6EDB697D" w14:textId="77777777" w:rsidR="00431E0A" w:rsidRPr="005D3F8D" w:rsidRDefault="00431E0A" w:rsidP="00431E0A">
      <w:pPr>
        <w:tabs>
          <w:tab w:val="left" w:pos="1980"/>
          <w:tab w:val="right" w:leader="dot" w:pos="4680"/>
        </w:tabs>
        <w:ind w:left="360"/>
        <w:jc w:val="both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Représentée par</w:t>
      </w:r>
      <w:r w:rsidRPr="005D3F8D">
        <w:rPr>
          <w:sz w:val="22"/>
          <w:szCs w:val="22"/>
          <w:lang w:eastAsia="ar-SA"/>
        </w:rPr>
        <w:tab/>
        <w:t xml:space="preserve">: </w:t>
      </w:r>
      <w:r w:rsidRPr="005D3F8D">
        <w:rPr>
          <w:iCs/>
          <w:sz w:val="22"/>
          <w:szCs w:val="22"/>
          <w:shd w:val="clear" w:color="auto" w:fill="C0C0C0"/>
          <w:lang w:eastAsia="ar-SA"/>
        </w:rPr>
        <w:tab/>
      </w:r>
    </w:p>
    <w:p w14:paraId="726AC410" w14:textId="77777777" w:rsidR="00431E0A" w:rsidRPr="005D3F8D" w:rsidRDefault="00431E0A" w:rsidP="00431E0A">
      <w:pPr>
        <w:tabs>
          <w:tab w:val="left" w:pos="1980"/>
          <w:tab w:val="right" w:leader="dot" w:pos="4680"/>
        </w:tabs>
        <w:ind w:left="360"/>
        <w:jc w:val="both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Nom</w:t>
      </w:r>
      <w:r w:rsidRPr="005D3F8D">
        <w:rPr>
          <w:sz w:val="22"/>
          <w:szCs w:val="22"/>
          <w:lang w:eastAsia="ar-SA"/>
        </w:rPr>
        <w:tab/>
        <w:t xml:space="preserve">: </w:t>
      </w:r>
      <w:r w:rsidRPr="005D3F8D">
        <w:rPr>
          <w:iCs/>
          <w:sz w:val="22"/>
          <w:szCs w:val="22"/>
          <w:shd w:val="clear" w:color="auto" w:fill="C0C0C0"/>
          <w:lang w:eastAsia="ar-SA"/>
        </w:rPr>
        <w:tab/>
      </w:r>
    </w:p>
    <w:p w14:paraId="04F08A22" w14:textId="77777777" w:rsidR="00431E0A" w:rsidRPr="005D3F8D" w:rsidRDefault="00431E0A" w:rsidP="00431E0A">
      <w:pPr>
        <w:tabs>
          <w:tab w:val="left" w:pos="1620"/>
          <w:tab w:val="left" w:pos="1800"/>
        </w:tabs>
        <w:spacing w:before="120"/>
        <w:ind w:left="36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 xml:space="preserve">Qualité </w:t>
      </w:r>
      <w:r w:rsidRPr="0099195F">
        <w:rPr>
          <w:rStyle w:val="Caractredenotedebasdepage"/>
          <w:sz w:val="16"/>
          <w:szCs w:val="16"/>
          <w:lang w:eastAsia="ar-SA"/>
        </w:rPr>
        <w:footnoteReference w:id="3"/>
      </w:r>
      <w:r w:rsidRPr="005D3F8D">
        <w:rPr>
          <w:sz w:val="22"/>
          <w:szCs w:val="22"/>
          <w:lang w:eastAsia="ar-SA"/>
        </w:rPr>
        <w:tab/>
        <w:t>:</w:t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Représentant légal de l’entreprise.</w:t>
      </w:r>
      <w:r w:rsidRPr="005D3F8D">
        <w:rPr>
          <w:sz w:val="22"/>
          <w:szCs w:val="22"/>
          <w:lang w:eastAsia="ar-SA"/>
        </w:rPr>
        <w:br/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  <w:lang w:eastAsia="ar-SA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Ayant reçu pouvoir du représentant légal de l’entreprise.</w:t>
      </w:r>
    </w:p>
    <w:p w14:paraId="1AEFF89F" w14:textId="77777777" w:rsidR="00431E0A" w:rsidRPr="005D3F8D" w:rsidRDefault="00431E0A" w:rsidP="00431E0A">
      <w:pPr>
        <w:ind w:left="360"/>
        <w:jc w:val="both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Les prestations réalisées dans le cadre du présent marché seront exécutées</w:t>
      </w:r>
      <w:r w:rsidRPr="005D3F8D">
        <w:rPr>
          <w:rStyle w:val="Caractredenotedebasdepage"/>
          <w:sz w:val="22"/>
          <w:szCs w:val="22"/>
          <w:lang w:eastAsia="ar-SA"/>
        </w:rPr>
        <w:footnoteReference w:id="4"/>
      </w:r>
      <w:r w:rsidRPr="005D3F8D">
        <w:rPr>
          <w:sz w:val="22"/>
          <w:szCs w:val="22"/>
          <w:lang w:eastAsia="ar-SA"/>
        </w:rPr>
        <w:t> :</w:t>
      </w:r>
    </w:p>
    <w:p w14:paraId="03219D12" w14:textId="77777777" w:rsidR="00431E0A" w:rsidRPr="005D3F8D" w:rsidRDefault="00431E0A" w:rsidP="00431E0A">
      <w:pPr>
        <w:spacing w:before="120"/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Par le siège.</w:t>
      </w:r>
    </w:p>
    <w:p w14:paraId="3B935C95" w14:textId="77777777" w:rsidR="00431E0A" w:rsidRPr="005D3F8D" w:rsidRDefault="00431E0A" w:rsidP="00431E0A">
      <w:pPr>
        <w:spacing w:before="120"/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  <w:lang w:eastAsia="ar-SA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Par l’établissement suivant :</w:t>
      </w:r>
    </w:p>
    <w:p w14:paraId="1F539DF2" w14:textId="77777777" w:rsidR="00431E0A" w:rsidRPr="005D3F8D" w:rsidRDefault="00431E0A" w:rsidP="00431E0A">
      <w:pPr>
        <w:tabs>
          <w:tab w:val="right" w:leader="dot" w:pos="10080"/>
        </w:tabs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Nom :</w:t>
      </w:r>
      <w:r>
        <w:rPr>
          <w:sz w:val="22"/>
          <w:szCs w:val="22"/>
          <w:lang w:eastAsia="ar-SA"/>
        </w:rPr>
        <w:t xml:space="preserve"> </w:t>
      </w:r>
      <w:r w:rsidRPr="004F18CE">
        <w:rPr>
          <w:sz w:val="22"/>
          <w:szCs w:val="22"/>
          <w:shd w:val="clear" w:color="auto" w:fill="C0C0C0"/>
        </w:rPr>
        <w:tab/>
      </w:r>
    </w:p>
    <w:p w14:paraId="65DF00EA" w14:textId="77777777" w:rsidR="00431E0A" w:rsidRPr="005D3F8D" w:rsidRDefault="00431E0A" w:rsidP="00431E0A">
      <w:pPr>
        <w:tabs>
          <w:tab w:val="right" w:leader="dot" w:pos="10080"/>
        </w:tabs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 xml:space="preserve">Adresse : </w:t>
      </w:r>
      <w:r w:rsidRPr="004F18CE">
        <w:rPr>
          <w:sz w:val="22"/>
          <w:szCs w:val="22"/>
          <w:shd w:val="clear" w:color="auto" w:fill="C0C0C0"/>
        </w:rPr>
        <w:tab/>
      </w:r>
      <w:r>
        <w:rPr>
          <w:sz w:val="22"/>
          <w:szCs w:val="22"/>
          <w:lang w:eastAsia="ar-SA"/>
        </w:rPr>
        <w:br/>
      </w:r>
      <w:r w:rsidRPr="00403CB3">
        <w:rPr>
          <w:sz w:val="22"/>
          <w:szCs w:val="22"/>
          <w:shd w:val="clear" w:color="auto" w:fill="C0C0C0"/>
          <w:lang w:eastAsia="ar-SA"/>
        </w:rPr>
        <w:tab/>
      </w:r>
    </w:p>
    <w:p w14:paraId="3732ED18" w14:textId="77777777" w:rsidR="00431E0A" w:rsidRPr="005D3F8D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 xml:space="preserve">Numéro unique d'identification SIRET : </w:t>
      </w:r>
      <w:r w:rsidRPr="005D3F8D">
        <w:rPr>
          <w:sz w:val="22"/>
          <w:szCs w:val="22"/>
          <w:highlight w:val="lightGray"/>
        </w:rPr>
        <w:tab/>
      </w:r>
    </w:p>
    <w:p w14:paraId="37BE94A0" w14:textId="77777777" w:rsidR="00431E0A" w:rsidRPr="005D3F8D" w:rsidRDefault="00431E0A" w:rsidP="00431E0A">
      <w:pPr>
        <w:tabs>
          <w:tab w:val="left" w:leader="dot" w:pos="2694"/>
          <w:tab w:val="right" w:leader="dot" w:pos="5940"/>
          <w:tab w:val="left" w:pos="6521"/>
          <w:tab w:val="right" w:leader="dot" w:pos="10080"/>
        </w:tabs>
        <w:spacing w:before="120" w:after="120"/>
        <w:ind w:left="567" w:right="-143"/>
        <w:rPr>
          <w:sz w:val="22"/>
          <w:szCs w:val="22"/>
        </w:rPr>
      </w:pPr>
      <w:r w:rsidRPr="005D3F8D">
        <w:rPr>
          <w:sz w:val="22"/>
          <w:szCs w:val="22"/>
        </w:rPr>
        <w:t>Registre du commerce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Téléphone : </w:t>
      </w:r>
      <w:r w:rsidRPr="005D3F8D">
        <w:rPr>
          <w:sz w:val="22"/>
          <w:szCs w:val="22"/>
          <w:shd w:val="clear" w:color="auto" w:fill="C0C0C0"/>
        </w:rPr>
        <w:tab/>
      </w:r>
    </w:p>
    <w:p w14:paraId="25588EF9" w14:textId="77777777" w:rsidR="00431E0A" w:rsidRPr="005D3F8D" w:rsidRDefault="00431E0A" w:rsidP="00431E0A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before="120" w:after="120"/>
        <w:ind w:left="567" w:right="-143"/>
        <w:rPr>
          <w:sz w:val="22"/>
          <w:szCs w:val="22"/>
        </w:rPr>
      </w:pPr>
      <w:r w:rsidRPr="005D3F8D">
        <w:rPr>
          <w:sz w:val="22"/>
          <w:szCs w:val="22"/>
        </w:rPr>
        <w:t>Code APE</w:t>
      </w:r>
      <w:r w:rsidRPr="005D3F8D">
        <w:rPr>
          <w:b/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Télécopie :  </w:t>
      </w:r>
      <w:r w:rsidRPr="005D3F8D">
        <w:rPr>
          <w:sz w:val="22"/>
          <w:szCs w:val="22"/>
          <w:shd w:val="clear" w:color="auto" w:fill="C0C0C0"/>
        </w:rPr>
        <w:tab/>
      </w:r>
    </w:p>
    <w:p w14:paraId="5171BFEC" w14:textId="77777777" w:rsidR="00431E0A" w:rsidRPr="005D3F8D" w:rsidRDefault="00431E0A" w:rsidP="00431E0A">
      <w:pPr>
        <w:tabs>
          <w:tab w:val="left" w:pos="2694"/>
          <w:tab w:val="right" w:leader="dot" w:pos="5940"/>
        </w:tabs>
        <w:spacing w:before="120" w:after="120"/>
        <w:ind w:left="567" w:right="1270"/>
        <w:rPr>
          <w:sz w:val="22"/>
          <w:szCs w:val="22"/>
        </w:rPr>
      </w:pPr>
      <w:r w:rsidRPr="005D3F8D">
        <w:rPr>
          <w:sz w:val="22"/>
          <w:szCs w:val="22"/>
        </w:rPr>
        <w:t>Domiciliation bancaire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431E0A" w:rsidRPr="005D3F8D" w14:paraId="628B7CD4" w14:textId="77777777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C95EE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9318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7CC12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CABE7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Clé RIB</w:t>
            </w:r>
          </w:p>
        </w:tc>
      </w:tr>
      <w:tr w:rsidR="00431E0A" w:rsidRPr="005D3F8D" w14:paraId="7AF850B7" w14:textId="77777777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0CEE6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0705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0573C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F5B8F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</w:tr>
    </w:tbl>
    <w:p w14:paraId="233D7F88" w14:textId="77777777" w:rsidR="00431E0A" w:rsidRDefault="00431E0A" w:rsidP="00431E0A">
      <w:pPr>
        <w:rPr>
          <w:b/>
          <w:lang w:eastAsia="ar-SA"/>
        </w:rPr>
      </w:pPr>
    </w:p>
    <w:p w14:paraId="09525269" w14:textId="77777777" w:rsidR="00431E0A" w:rsidRPr="005D3F8D" w:rsidRDefault="00431E0A" w:rsidP="00431E0A">
      <w:pPr>
        <w:rPr>
          <w:b/>
          <w:lang w:eastAsia="ar-SA"/>
        </w:rPr>
      </w:pPr>
      <w:proofErr w:type="gramStart"/>
      <w:r w:rsidRPr="005D3F8D">
        <w:rPr>
          <w:b/>
          <w:lang w:eastAsia="ar-SA"/>
        </w:rPr>
        <w:t>OU</w:t>
      </w:r>
      <w:proofErr w:type="gramEnd"/>
    </w:p>
    <w:p w14:paraId="36303CFE" w14:textId="77777777" w:rsidR="00431E0A" w:rsidRPr="005D3F8D" w:rsidRDefault="00431E0A" w:rsidP="00431E0A">
      <w:pPr>
        <w:spacing w:before="120"/>
        <w:jc w:val="both"/>
        <w:rPr>
          <w:b/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</w:t>
      </w:r>
      <w:r w:rsidRPr="005D3F8D">
        <w:rPr>
          <w:b/>
          <w:sz w:val="22"/>
          <w:szCs w:val="22"/>
          <w:lang w:eastAsia="ar-SA"/>
        </w:rPr>
        <w:t>Le groupement d'entrepreneurs solidaire / conjoint</w:t>
      </w:r>
      <w:r w:rsidRPr="0099195F">
        <w:rPr>
          <w:rStyle w:val="Caractredenotedebasdepage"/>
          <w:b/>
          <w:sz w:val="16"/>
          <w:szCs w:val="16"/>
          <w:lang w:eastAsia="ar-SA"/>
        </w:rPr>
        <w:footnoteReference w:id="5"/>
      </w:r>
      <w:r w:rsidRPr="0099195F">
        <w:rPr>
          <w:b/>
          <w:sz w:val="16"/>
          <w:szCs w:val="16"/>
          <w:lang w:eastAsia="ar-SA"/>
        </w:rPr>
        <w:t>,</w:t>
      </w:r>
      <w:r w:rsidRPr="005D3F8D">
        <w:rPr>
          <w:b/>
          <w:sz w:val="22"/>
          <w:szCs w:val="22"/>
          <w:lang w:eastAsia="ar-SA"/>
        </w:rPr>
        <w:t xml:space="preserve"> ci-après dénommé « le titulaire » :</w:t>
      </w:r>
    </w:p>
    <w:p w14:paraId="73A0B49C" w14:textId="77777777" w:rsidR="00431E0A" w:rsidRDefault="00431E0A" w:rsidP="00431E0A">
      <w:pPr>
        <w:ind w:firstLine="284"/>
        <w:jc w:val="both"/>
        <w:rPr>
          <w:b/>
          <w:sz w:val="22"/>
          <w:szCs w:val="22"/>
          <w:lang w:eastAsia="ar-SA"/>
        </w:rPr>
      </w:pPr>
      <w:r w:rsidRPr="005D3F8D">
        <w:rPr>
          <w:b/>
          <w:sz w:val="22"/>
          <w:szCs w:val="22"/>
          <w:lang w:eastAsia="ar-SA"/>
        </w:rPr>
        <w:t>1</w:t>
      </w:r>
      <w:r w:rsidRPr="005D3F8D">
        <w:rPr>
          <w:b/>
          <w:sz w:val="22"/>
          <w:szCs w:val="22"/>
          <w:vertAlign w:val="superscript"/>
          <w:lang w:eastAsia="ar-SA"/>
        </w:rPr>
        <w:t xml:space="preserve">ère </w:t>
      </w:r>
      <w:r w:rsidRPr="005D3F8D">
        <w:rPr>
          <w:b/>
          <w:sz w:val="22"/>
          <w:szCs w:val="22"/>
          <w:lang w:eastAsia="ar-SA"/>
        </w:rPr>
        <w:t xml:space="preserve">entreprise </w:t>
      </w:r>
      <w:proofErr w:type="spellStart"/>
      <w:r w:rsidRPr="005D3F8D">
        <w:rPr>
          <w:b/>
          <w:sz w:val="22"/>
          <w:szCs w:val="22"/>
          <w:lang w:eastAsia="ar-SA"/>
        </w:rPr>
        <w:t>co</w:t>
      </w:r>
      <w:r w:rsidRPr="005D3F8D">
        <w:rPr>
          <w:b/>
          <w:sz w:val="22"/>
          <w:szCs w:val="22"/>
          <w:lang w:eastAsia="ar-SA"/>
        </w:rPr>
        <w:noBreakHyphen/>
        <w:t>traitante</w:t>
      </w:r>
      <w:proofErr w:type="spellEnd"/>
      <w:r w:rsidRPr="005D3F8D">
        <w:rPr>
          <w:b/>
          <w:sz w:val="22"/>
          <w:szCs w:val="22"/>
          <w:lang w:eastAsia="ar-SA"/>
        </w:rPr>
        <w:t xml:space="preserve"> mandataire du groupement :</w:t>
      </w:r>
    </w:p>
    <w:p w14:paraId="773DCACA" w14:textId="77777777" w:rsidR="00431E0A" w:rsidRPr="004F18CE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shd w:val="clear" w:color="auto" w:fill="C0C0C0"/>
        </w:rPr>
      </w:pPr>
      <w:r w:rsidRPr="005D3F8D">
        <w:rPr>
          <w:sz w:val="22"/>
          <w:szCs w:val="22"/>
        </w:rPr>
        <w:t xml:space="preserve">Dénomination sociale : </w:t>
      </w:r>
      <w:r w:rsidRPr="004F18CE">
        <w:rPr>
          <w:sz w:val="22"/>
          <w:szCs w:val="22"/>
          <w:shd w:val="clear" w:color="auto" w:fill="C0C0C0"/>
        </w:rPr>
        <w:tab/>
      </w:r>
      <w:r w:rsidRPr="004F18CE">
        <w:rPr>
          <w:sz w:val="22"/>
          <w:szCs w:val="22"/>
          <w:shd w:val="clear" w:color="auto" w:fill="C0C0C0"/>
        </w:rPr>
        <w:br/>
      </w:r>
      <w:r w:rsidRPr="004F18CE">
        <w:rPr>
          <w:sz w:val="22"/>
          <w:szCs w:val="22"/>
          <w:shd w:val="clear" w:color="auto" w:fill="C0C0C0"/>
        </w:rPr>
        <w:tab/>
      </w:r>
    </w:p>
    <w:p w14:paraId="1899ACFC" w14:textId="77777777" w:rsidR="00431E0A" w:rsidRPr="005D3F8D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highlight w:val="lightGray"/>
        </w:rPr>
      </w:pPr>
      <w:r w:rsidRPr="005D3F8D">
        <w:rPr>
          <w:sz w:val="22"/>
          <w:szCs w:val="22"/>
        </w:rPr>
        <w:t>Ayant son siège social à </w:t>
      </w:r>
      <w:r w:rsidRPr="004F18CE">
        <w:rPr>
          <w:sz w:val="22"/>
          <w:szCs w:val="22"/>
          <w:shd w:val="clear" w:color="auto" w:fill="C0C0C0"/>
        </w:rPr>
        <w:t xml:space="preserve">: </w:t>
      </w:r>
      <w:r w:rsidRPr="004F18CE">
        <w:rPr>
          <w:sz w:val="22"/>
          <w:szCs w:val="22"/>
          <w:shd w:val="clear" w:color="auto" w:fill="C0C0C0"/>
        </w:rPr>
        <w:tab/>
      </w:r>
      <w:r w:rsidRPr="004F18CE">
        <w:rPr>
          <w:sz w:val="22"/>
          <w:szCs w:val="22"/>
          <w:shd w:val="clear" w:color="auto" w:fill="C0C0C0"/>
        </w:rPr>
        <w:br/>
      </w:r>
      <w:r w:rsidRPr="004F18CE">
        <w:rPr>
          <w:sz w:val="22"/>
          <w:szCs w:val="22"/>
          <w:shd w:val="clear" w:color="auto" w:fill="C0C0C0"/>
        </w:rPr>
        <w:tab/>
      </w:r>
    </w:p>
    <w:p w14:paraId="5A8DEDED" w14:textId="77777777" w:rsidR="00431E0A" w:rsidRPr="004F18CE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shd w:val="clear" w:color="auto" w:fill="C0C0C0"/>
        </w:rPr>
      </w:pPr>
      <w:r w:rsidRPr="005D3F8D">
        <w:rPr>
          <w:sz w:val="22"/>
          <w:szCs w:val="22"/>
          <w:lang w:eastAsia="ar-SA"/>
        </w:rPr>
        <w:t xml:space="preserve">Ayant pour numéro unique d'identification SIRET </w:t>
      </w:r>
      <w:r w:rsidRPr="0099195F">
        <w:rPr>
          <w:rStyle w:val="Caractredenotedebasdepage"/>
          <w:sz w:val="16"/>
          <w:szCs w:val="16"/>
          <w:lang w:eastAsia="ar-SA"/>
        </w:rPr>
        <w:footnoteReference w:id="6"/>
      </w:r>
      <w:r w:rsidRPr="005D3F8D">
        <w:rPr>
          <w:sz w:val="22"/>
          <w:szCs w:val="22"/>
          <w:lang w:eastAsia="ar-SA"/>
        </w:rPr>
        <w:t xml:space="preserve"> </w:t>
      </w:r>
      <w:r w:rsidRPr="004F18CE">
        <w:rPr>
          <w:sz w:val="22"/>
          <w:szCs w:val="22"/>
          <w:shd w:val="clear" w:color="auto" w:fill="C0C0C0"/>
        </w:rPr>
        <w:t xml:space="preserve">: </w:t>
      </w:r>
      <w:r w:rsidRPr="004F18CE">
        <w:rPr>
          <w:sz w:val="22"/>
          <w:szCs w:val="22"/>
          <w:shd w:val="clear" w:color="auto" w:fill="C0C0C0"/>
        </w:rPr>
        <w:tab/>
      </w:r>
    </w:p>
    <w:p w14:paraId="11ED87A6" w14:textId="77777777" w:rsidR="00431E0A" w:rsidRPr="005D3F8D" w:rsidRDefault="00431E0A" w:rsidP="00431E0A">
      <w:pPr>
        <w:tabs>
          <w:tab w:val="left" w:leader="dot" w:pos="2694"/>
          <w:tab w:val="right" w:leader="dot" w:pos="5940"/>
          <w:tab w:val="left" w:pos="6521"/>
          <w:tab w:val="right" w:leader="dot" w:pos="10080"/>
        </w:tabs>
        <w:spacing w:before="120" w:after="120"/>
        <w:ind w:left="540" w:right="-143"/>
        <w:rPr>
          <w:sz w:val="22"/>
          <w:szCs w:val="22"/>
        </w:rPr>
      </w:pPr>
      <w:r w:rsidRPr="005D3F8D">
        <w:rPr>
          <w:sz w:val="22"/>
          <w:szCs w:val="22"/>
        </w:rPr>
        <w:t>Registre du commerce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Téléphone : </w:t>
      </w:r>
      <w:r w:rsidRPr="005D3F8D">
        <w:rPr>
          <w:sz w:val="22"/>
          <w:szCs w:val="22"/>
          <w:shd w:val="clear" w:color="auto" w:fill="C0C0C0"/>
        </w:rPr>
        <w:tab/>
      </w:r>
    </w:p>
    <w:p w14:paraId="6079AA05" w14:textId="77777777" w:rsidR="00431E0A" w:rsidRPr="005D3F8D" w:rsidRDefault="00431E0A" w:rsidP="00431E0A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before="120" w:after="120"/>
        <w:ind w:left="540" w:right="-143"/>
        <w:rPr>
          <w:sz w:val="22"/>
          <w:szCs w:val="22"/>
        </w:rPr>
      </w:pPr>
      <w:r w:rsidRPr="005D3F8D">
        <w:rPr>
          <w:sz w:val="22"/>
          <w:szCs w:val="22"/>
        </w:rPr>
        <w:t>Code APE</w:t>
      </w:r>
      <w:r w:rsidRPr="005D3F8D">
        <w:rPr>
          <w:b/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Télécopie :  </w:t>
      </w:r>
      <w:r w:rsidRPr="005D3F8D">
        <w:rPr>
          <w:sz w:val="22"/>
          <w:szCs w:val="22"/>
          <w:shd w:val="clear" w:color="auto" w:fill="C0C0C0"/>
        </w:rPr>
        <w:tab/>
      </w:r>
    </w:p>
    <w:p w14:paraId="367C5CEE" w14:textId="77777777" w:rsidR="00431E0A" w:rsidRPr="005D3F8D" w:rsidRDefault="00431E0A" w:rsidP="00431E0A">
      <w:pPr>
        <w:tabs>
          <w:tab w:val="left" w:pos="2694"/>
          <w:tab w:val="right" w:leader="dot" w:pos="5940"/>
        </w:tabs>
        <w:spacing w:before="120" w:after="120"/>
        <w:ind w:left="540" w:right="1270"/>
        <w:rPr>
          <w:sz w:val="22"/>
          <w:szCs w:val="22"/>
        </w:rPr>
      </w:pPr>
      <w:r w:rsidRPr="005D3F8D">
        <w:rPr>
          <w:sz w:val="22"/>
          <w:szCs w:val="22"/>
        </w:rPr>
        <w:t>Domiciliation bancaire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431E0A" w:rsidRPr="005D3F8D" w14:paraId="64C6A0F2" w14:textId="77777777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EB81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893EB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9954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0821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Clé RIB</w:t>
            </w:r>
          </w:p>
        </w:tc>
      </w:tr>
      <w:tr w:rsidR="00431E0A" w:rsidRPr="005D3F8D" w14:paraId="5ECE43EC" w14:textId="77777777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93E47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705E1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96BA4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369CB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</w:tr>
    </w:tbl>
    <w:p w14:paraId="2A1090E6" w14:textId="77777777" w:rsidR="00431E0A" w:rsidRPr="005D3F8D" w:rsidRDefault="00431E0A" w:rsidP="00431E0A">
      <w:pPr>
        <w:tabs>
          <w:tab w:val="left" w:pos="1980"/>
          <w:tab w:val="right" w:leader="dot" w:pos="4680"/>
        </w:tabs>
        <w:ind w:left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Représentée par</w:t>
      </w:r>
      <w:r>
        <w:rPr>
          <w:sz w:val="22"/>
          <w:szCs w:val="22"/>
          <w:lang w:eastAsia="ar-SA"/>
        </w:rPr>
        <w:tab/>
        <w:t xml:space="preserve">: </w:t>
      </w:r>
      <w:r w:rsidRPr="00403CB3">
        <w:rPr>
          <w:sz w:val="22"/>
          <w:szCs w:val="22"/>
          <w:shd w:val="clear" w:color="auto" w:fill="C0C0C0"/>
          <w:lang w:eastAsia="ar-SA"/>
        </w:rPr>
        <w:tab/>
      </w:r>
    </w:p>
    <w:p w14:paraId="58938B10" w14:textId="77777777" w:rsidR="00431E0A" w:rsidRPr="005D3F8D" w:rsidRDefault="00431E0A" w:rsidP="00431E0A">
      <w:pPr>
        <w:tabs>
          <w:tab w:val="left" w:pos="1980"/>
          <w:tab w:val="right" w:leader="dot" w:pos="4680"/>
        </w:tabs>
        <w:ind w:left="360"/>
        <w:jc w:val="both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Nom</w:t>
      </w:r>
      <w:r w:rsidRPr="005D3F8D">
        <w:rPr>
          <w:sz w:val="22"/>
          <w:szCs w:val="22"/>
          <w:lang w:eastAsia="ar-SA"/>
        </w:rPr>
        <w:tab/>
        <w:t xml:space="preserve">: </w:t>
      </w:r>
      <w:r w:rsidRPr="005D3F8D">
        <w:rPr>
          <w:iCs/>
          <w:sz w:val="22"/>
          <w:szCs w:val="22"/>
          <w:shd w:val="clear" w:color="auto" w:fill="C0C0C0"/>
          <w:lang w:eastAsia="ar-SA"/>
        </w:rPr>
        <w:tab/>
      </w:r>
    </w:p>
    <w:p w14:paraId="2F4AD7E7" w14:textId="77777777" w:rsidR="00431E0A" w:rsidRPr="005D3F8D" w:rsidRDefault="00431E0A" w:rsidP="00431E0A">
      <w:pPr>
        <w:tabs>
          <w:tab w:val="left" w:pos="1620"/>
          <w:tab w:val="left" w:pos="1800"/>
        </w:tabs>
        <w:spacing w:before="120"/>
        <w:ind w:left="36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 xml:space="preserve">Qualité </w:t>
      </w:r>
      <w:r w:rsidRPr="0099195F">
        <w:rPr>
          <w:rStyle w:val="Caractredenotedebasdepage"/>
          <w:sz w:val="16"/>
          <w:szCs w:val="16"/>
          <w:lang w:eastAsia="ar-SA"/>
        </w:rPr>
        <w:footnoteReference w:id="7"/>
      </w:r>
      <w:r w:rsidRPr="005D3F8D">
        <w:rPr>
          <w:sz w:val="22"/>
          <w:szCs w:val="22"/>
          <w:lang w:eastAsia="ar-SA"/>
        </w:rPr>
        <w:tab/>
        <w:t>:</w:t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Représentant légal de l’entreprise.</w:t>
      </w:r>
      <w:r w:rsidRPr="005D3F8D">
        <w:rPr>
          <w:sz w:val="22"/>
          <w:szCs w:val="22"/>
          <w:lang w:eastAsia="ar-SA"/>
        </w:rPr>
        <w:br/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  <w:lang w:eastAsia="ar-SA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Ayant reçu pouvoir du représentant légal de l’entreprise.</w:t>
      </w:r>
    </w:p>
    <w:p w14:paraId="654992C1" w14:textId="77777777" w:rsidR="00431E0A" w:rsidRPr="005D3F8D" w:rsidRDefault="00431E0A" w:rsidP="000C0016">
      <w:pPr>
        <w:tabs>
          <w:tab w:val="right" w:pos="9406"/>
        </w:tabs>
        <w:ind w:left="360"/>
        <w:jc w:val="both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Les prestations réalisées dans le cadre du présent marché seront exécutées</w:t>
      </w:r>
      <w:r w:rsidRPr="00916288">
        <w:rPr>
          <w:rStyle w:val="Caractredenotedebasdepage"/>
          <w:sz w:val="16"/>
          <w:szCs w:val="16"/>
          <w:lang w:eastAsia="ar-SA"/>
        </w:rPr>
        <w:footnoteReference w:id="8"/>
      </w:r>
      <w:r w:rsidRPr="005D3F8D">
        <w:rPr>
          <w:sz w:val="22"/>
          <w:szCs w:val="22"/>
          <w:lang w:eastAsia="ar-SA"/>
        </w:rPr>
        <w:t> :</w:t>
      </w:r>
      <w:r w:rsidR="000C0016">
        <w:rPr>
          <w:sz w:val="22"/>
          <w:szCs w:val="22"/>
          <w:lang w:eastAsia="ar-SA"/>
        </w:rPr>
        <w:tab/>
      </w:r>
    </w:p>
    <w:p w14:paraId="528FEE26" w14:textId="77777777" w:rsidR="00431E0A" w:rsidRPr="005D3F8D" w:rsidRDefault="00431E0A" w:rsidP="00431E0A">
      <w:pPr>
        <w:spacing w:before="120"/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Par le siège.</w:t>
      </w:r>
    </w:p>
    <w:p w14:paraId="76B00131" w14:textId="77777777" w:rsidR="00431E0A" w:rsidRPr="005D3F8D" w:rsidRDefault="00431E0A" w:rsidP="00431E0A">
      <w:pPr>
        <w:spacing w:before="120"/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  <w:lang w:eastAsia="ar-SA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Par l’établissement suivant :</w:t>
      </w:r>
    </w:p>
    <w:p w14:paraId="592AA963" w14:textId="77777777" w:rsidR="00431E0A" w:rsidRPr="004F18CE" w:rsidRDefault="00431E0A" w:rsidP="00431E0A">
      <w:pPr>
        <w:tabs>
          <w:tab w:val="right" w:leader="dot" w:pos="10080"/>
        </w:tabs>
        <w:ind w:left="540"/>
        <w:rPr>
          <w:sz w:val="22"/>
          <w:szCs w:val="22"/>
          <w:shd w:val="clear" w:color="auto" w:fill="C0C0C0"/>
        </w:rPr>
      </w:pPr>
      <w:r w:rsidRPr="005D3F8D">
        <w:rPr>
          <w:sz w:val="22"/>
          <w:szCs w:val="22"/>
          <w:lang w:eastAsia="ar-SA"/>
        </w:rPr>
        <w:t>Nom </w:t>
      </w:r>
      <w:r w:rsidRPr="004F18CE">
        <w:rPr>
          <w:sz w:val="22"/>
          <w:szCs w:val="22"/>
          <w:shd w:val="clear" w:color="auto" w:fill="C0C0C0"/>
        </w:rPr>
        <w:t xml:space="preserve">: </w:t>
      </w:r>
      <w:r w:rsidRPr="004F18CE">
        <w:rPr>
          <w:sz w:val="22"/>
          <w:szCs w:val="22"/>
          <w:shd w:val="clear" w:color="auto" w:fill="C0C0C0"/>
        </w:rPr>
        <w:tab/>
      </w:r>
    </w:p>
    <w:p w14:paraId="54B12D14" w14:textId="77777777" w:rsidR="00431E0A" w:rsidRPr="005D3F8D" w:rsidRDefault="00431E0A" w:rsidP="00431E0A">
      <w:pPr>
        <w:tabs>
          <w:tab w:val="right" w:leader="dot" w:pos="10080"/>
        </w:tabs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 xml:space="preserve">Adresse : </w:t>
      </w:r>
      <w:r w:rsidRPr="004F18CE">
        <w:rPr>
          <w:sz w:val="22"/>
          <w:szCs w:val="22"/>
          <w:shd w:val="clear" w:color="auto" w:fill="C0C0C0"/>
        </w:rPr>
        <w:tab/>
      </w:r>
      <w:r>
        <w:rPr>
          <w:sz w:val="22"/>
          <w:szCs w:val="22"/>
          <w:lang w:eastAsia="ar-SA"/>
        </w:rPr>
        <w:br/>
      </w:r>
      <w:r w:rsidRPr="00403CB3">
        <w:rPr>
          <w:sz w:val="22"/>
          <w:szCs w:val="22"/>
          <w:shd w:val="clear" w:color="auto" w:fill="C0C0C0"/>
          <w:lang w:eastAsia="ar-SA"/>
        </w:rPr>
        <w:tab/>
      </w:r>
    </w:p>
    <w:p w14:paraId="2C1B4A9C" w14:textId="77777777" w:rsidR="00431E0A" w:rsidRPr="005D3F8D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 xml:space="preserve">Numéro unique d'identification SIRET : </w:t>
      </w:r>
      <w:r w:rsidRPr="005D3F8D">
        <w:rPr>
          <w:sz w:val="22"/>
          <w:szCs w:val="22"/>
          <w:highlight w:val="lightGray"/>
        </w:rPr>
        <w:tab/>
      </w:r>
    </w:p>
    <w:p w14:paraId="2E09FD31" w14:textId="77777777" w:rsidR="00431E0A" w:rsidRPr="005D3F8D" w:rsidRDefault="00431E0A" w:rsidP="00431E0A">
      <w:pPr>
        <w:tabs>
          <w:tab w:val="left" w:leader="dot" w:pos="2694"/>
          <w:tab w:val="right" w:leader="dot" w:pos="5940"/>
          <w:tab w:val="left" w:pos="6521"/>
          <w:tab w:val="right" w:leader="dot" w:pos="10080"/>
        </w:tabs>
        <w:spacing w:before="120" w:after="120"/>
        <w:ind w:left="567" w:right="-143"/>
        <w:rPr>
          <w:sz w:val="22"/>
          <w:szCs w:val="22"/>
        </w:rPr>
      </w:pPr>
      <w:r w:rsidRPr="005D3F8D">
        <w:rPr>
          <w:sz w:val="22"/>
          <w:szCs w:val="22"/>
        </w:rPr>
        <w:t>Registre du commerce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Téléphone : </w:t>
      </w:r>
      <w:r w:rsidRPr="005D3F8D">
        <w:rPr>
          <w:sz w:val="22"/>
          <w:szCs w:val="22"/>
          <w:shd w:val="clear" w:color="auto" w:fill="C0C0C0"/>
        </w:rPr>
        <w:tab/>
      </w:r>
    </w:p>
    <w:p w14:paraId="50431552" w14:textId="77777777" w:rsidR="00431E0A" w:rsidRPr="005D3F8D" w:rsidRDefault="00431E0A" w:rsidP="00431E0A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before="120" w:after="120"/>
        <w:ind w:left="567" w:right="-143"/>
        <w:rPr>
          <w:sz w:val="22"/>
          <w:szCs w:val="22"/>
        </w:rPr>
      </w:pPr>
      <w:r w:rsidRPr="005D3F8D">
        <w:rPr>
          <w:sz w:val="22"/>
          <w:szCs w:val="22"/>
        </w:rPr>
        <w:t>Code APE</w:t>
      </w:r>
      <w:r w:rsidRPr="005D3F8D">
        <w:rPr>
          <w:b/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Télécopie :  </w:t>
      </w:r>
      <w:r w:rsidRPr="005D3F8D">
        <w:rPr>
          <w:sz w:val="22"/>
          <w:szCs w:val="22"/>
          <w:shd w:val="clear" w:color="auto" w:fill="C0C0C0"/>
        </w:rPr>
        <w:tab/>
      </w:r>
    </w:p>
    <w:p w14:paraId="3895C06F" w14:textId="77777777" w:rsidR="00431E0A" w:rsidRPr="005D3F8D" w:rsidRDefault="00431E0A" w:rsidP="00431E0A">
      <w:pPr>
        <w:tabs>
          <w:tab w:val="left" w:pos="2694"/>
          <w:tab w:val="right" w:leader="dot" w:pos="5940"/>
        </w:tabs>
        <w:spacing w:before="120" w:after="120"/>
        <w:ind w:left="567" w:right="1270"/>
        <w:rPr>
          <w:sz w:val="22"/>
          <w:szCs w:val="22"/>
        </w:rPr>
      </w:pPr>
      <w:r w:rsidRPr="005D3F8D">
        <w:rPr>
          <w:sz w:val="22"/>
          <w:szCs w:val="22"/>
        </w:rPr>
        <w:t>Domiciliation bancaire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431E0A" w:rsidRPr="005D3F8D" w14:paraId="6C78974B" w14:textId="77777777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2D67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EA269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94F64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7807A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Clé RIB</w:t>
            </w:r>
          </w:p>
        </w:tc>
      </w:tr>
      <w:tr w:rsidR="00431E0A" w:rsidRPr="005D3F8D" w14:paraId="025E9BBC" w14:textId="77777777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10351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929FE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CE0DE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9E8F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</w:tr>
    </w:tbl>
    <w:p w14:paraId="02892F3A" w14:textId="77777777" w:rsidR="00431E0A" w:rsidRPr="005D3F8D" w:rsidRDefault="00431E0A" w:rsidP="00431E0A">
      <w:pPr>
        <w:ind w:firstLine="567"/>
        <w:jc w:val="both"/>
        <w:rPr>
          <w:sz w:val="22"/>
          <w:szCs w:val="22"/>
          <w:lang w:eastAsia="ar-SA"/>
        </w:rPr>
      </w:pPr>
    </w:p>
    <w:p w14:paraId="63E572D3" w14:textId="77777777" w:rsidR="004405D9" w:rsidRPr="00E850DE" w:rsidRDefault="004405D9" w:rsidP="00E850DE">
      <w:pPr>
        <w:ind w:left="360"/>
        <w:jc w:val="both"/>
        <w:rPr>
          <w:sz w:val="22"/>
          <w:szCs w:val="22"/>
          <w:lang w:eastAsia="ar-SA"/>
        </w:rPr>
      </w:pPr>
      <w:r w:rsidRPr="00E850DE">
        <w:rPr>
          <w:sz w:val="22"/>
          <w:szCs w:val="22"/>
          <w:lang w:eastAsia="ar-SA"/>
        </w:rPr>
        <w:t xml:space="preserve">Quelle que soit la nature du groupement, le mandataire du groupement </w:t>
      </w:r>
      <w:r w:rsidR="00E850DE" w:rsidRPr="00E850DE">
        <w:rPr>
          <w:sz w:val="22"/>
          <w:szCs w:val="22"/>
          <w:lang w:eastAsia="ar-SA"/>
        </w:rPr>
        <w:t xml:space="preserve">conjoint est solidaire, pour l’exécution du </w:t>
      </w:r>
      <w:r w:rsidR="00812A8B">
        <w:rPr>
          <w:sz w:val="22"/>
          <w:szCs w:val="22"/>
          <w:lang w:eastAsia="ar-SA"/>
        </w:rPr>
        <w:t>de l’accord-cadre</w:t>
      </w:r>
      <w:r w:rsidR="00E850DE" w:rsidRPr="00E850DE">
        <w:rPr>
          <w:sz w:val="22"/>
          <w:szCs w:val="22"/>
          <w:lang w:eastAsia="ar-SA"/>
        </w:rPr>
        <w:t>, de chacun des membres du groupement pour ses obligations contractuelles à l’égard de la personne public.</w:t>
      </w:r>
    </w:p>
    <w:p w14:paraId="747306AD" w14:textId="77777777" w:rsidR="00E850DE" w:rsidRPr="00E850DE" w:rsidRDefault="00E850DE" w:rsidP="00E850DE">
      <w:pPr>
        <w:ind w:left="360"/>
        <w:jc w:val="both"/>
        <w:rPr>
          <w:sz w:val="22"/>
          <w:szCs w:val="22"/>
          <w:lang w:eastAsia="ar-SA"/>
        </w:rPr>
      </w:pPr>
    </w:p>
    <w:p w14:paraId="7BD400F9" w14:textId="77777777" w:rsidR="00E850DE" w:rsidRPr="00E850DE" w:rsidRDefault="00E850DE" w:rsidP="00E850DE">
      <w:pPr>
        <w:ind w:left="360"/>
        <w:jc w:val="both"/>
        <w:rPr>
          <w:sz w:val="22"/>
          <w:szCs w:val="22"/>
          <w:lang w:eastAsia="ar-SA"/>
        </w:rPr>
      </w:pPr>
      <w:r w:rsidRPr="00E850DE">
        <w:rPr>
          <w:sz w:val="22"/>
          <w:szCs w:val="22"/>
          <w:lang w:eastAsia="ar-SA"/>
        </w:rPr>
        <w:t xml:space="preserve">Dans la suite des documents </w:t>
      </w:r>
      <w:r w:rsidR="008E6647">
        <w:rPr>
          <w:sz w:val="22"/>
          <w:szCs w:val="22"/>
          <w:lang w:eastAsia="ar-SA"/>
        </w:rPr>
        <w:t>de l’accord-cadre à bons de commande</w:t>
      </w:r>
      <w:r w:rsidRPr="00E850DE">
        <w:rPr>
          <w:sz w:val="22"/>
          <w:szCs w:val="22"/>
          <w:lang w:eastAsia="ar-SA"/>
        </w:rPr>
        <w:t>, « le titulaire » désigne soit</w:t>
      </w:r>
      <w:r w:rsidR="00A56236">
        <w:rPr>
          <w:sz w:val="22"/>
          <w:szCs w:val="22"/>
          <w:lang w:eastAsia="ar-SA"/>
        </w:rPr>
        <w:t xml:space="preserve"> la société isolée signataire du marché</w:t>
      </w:r>
      <w:r w:rsidRPr="00E850DE">
        <w:rPr>
          <w:sz w:val="22"/>
          <w:szCs w:val="22"/>
          <w:lang w:eastAsia="ar-SA"/>
        </w:rPr>
        <w:t xml:space="preserve">, soit chacun des cotraitants signataires </w:t>
      </w:r>
      <w:r w:rsidR="00A56236">
        <w:rPr>
          <w:sz w:val="22"/>
          <w:szCs w:val="22"/>
          <w:lang w:eastAsia="ar-SA"/>
        </w:rPr>
        <w:t>du marché</w:t>
      </w:r>
      <w:r w:rsidRPr="00E850DE">
        <w:rPr>
          <w:sz w:val="22"/>
          <w:szCs w:val="22"/>
          <w:lang w:eastAsia="ar-SA"/>
        </w:rPr>
        <w:t xml:space="preserve"> constitués en groupement d’opérateurs économiques. Dans ce dernier cas, les clauses contractuelles s’appliquent à chacun des cotraitants, sauf précisions particulières.</w:t>
      </w:r>
    </w:p>
    <w:p w14:paraId="0F36407A" w14:textId="77777777" w:rsidR="00E850DE" w:rsidRPr="00E850DE" w:rsidRDefault="00E850DE" w:rsidP="00E850DE">
      <w:pPr>
        <w:ind w:left="360"/>
        <w:jc w:val="both"/>
        <w:rPr>
          <w:sz w:val="22"/>
          <w:szCs w:val="22"/>
          <w:lang w:eastAsia="ar-SA"/>
        </w:rPr>
      </w:pPr>
      <w:r w:rsidRPr="00E850DE">
        <w:rPr>
          <w:sz w:val="22"/>
          <w:szCs w:val="22"/>
          <w:lang w:eastAsia="ar-SA"/>
        </w:rPr>
        <w:t>La désignation de « cotraitants » demeure néanmoins utilisée pour des clauses spécifiques à la cotraitance.</w:t>
      </w:r>
    </w:p>
    <w:p w14:paraId="2F545114" w14:textId="77777777" w:rsidR="004405D9" w:rsidRDefault="004405D9" w:rsidP="00431E0A">
      <w:pPr>
        <w:ind w:left="426" w:hanging="141"/>
        <w:jc w:val="both"/>
        <w:rPr>
          <w:b/>
          <w:sz w:val="22"/>
          <w:szCs w:val="22"/>
          <w:lang w:eastAsia="ar-SA"/>
        </w:rPr>
      </w:pPr>
    </w:p>
    <w:p w14:paraId="50B72E0D" w14:textId="77777777" w:rsidR="00431E0A" w:rsidRPr="005D3F8D" w:rsidRDefault="00431E0A" w:rsidP="00431E0A">
      <w:pPr>
        <w:ind w:left="426" w:hanging="141"/>
        <w:jc w:val="both"/>
        <w:rPr>
          <w:b/>
          <w:sz w:val="22"/>
          <w:szCs w:val="22"/>
          <w:lang w:eastAsia="ar-SA"/>
        </w:rPr>
      </w:pPr>
      <w:r w:rsidRPr="005D3F8D">
        <w:rPr>
          <w:b/>
          <w:sz w:val="22"/>
          <w:szCs w:val="22"/>
          <w:lang w:eastAsia="ar-SA"/>
        </w:rPr>
        <w:t>2</w:t>
      </w:r>
      <w:r w:rsidRPr="005D3F8D">
        <w:rPr>
          <w:b/>
          <w:sz w:val="22"/>
          <w:szCs w:val="22"/>
          <w:vertAlign w:val="superscript"/>
          <w:lang w:eastAsia="ar-SA"/>
        </w:rPr>
        <w:t xml:space="preserve">ème </w:t>
      </w:r>
      <w:r w:rsidRPr="005D3F8D">
        <w:rPr>
          <w:b/>
          <w:sz w:val="22"/>
          <w:szCs w:val="22"/>
          <w:lang w:eastAsia="ar-SA"/>
        </w:rPr>
        <w:t xml:space="preserve">entreprise </w:t>
      </w:r>
      <w:proofErr w:type="spellStart"/>
      <w:r w:rsidRPr="005D3F8D">
        <w:rPr>
          <w:b/>
          <w:sz w:val="22"/>
          <w:szCs w:val="22"/>
          <w:lang w:eastAsia="ar-SA"/>
        </w:rPr>
        <w:t>co</w:t>
      </w:r>
      <w:r w:rsidRPr="005D3F8D">
        <w:rPr>
          <w:b/>
          <w:sz w:val="22"/>
          <w:szCs w:val="22"/>
          <w:lang w:eastAsia="ar-SA"/>
        </w:rPr>
        <w:noBreakHyphen/>
        <w:t>traitante</w:t>
      </w:r>
      <w:proofErr w:type="spellEnd"/>
      <w:r w:rsidRPr="0099195F">
        <w:rPr>
          <w:rStyle w:val="Caractredenotedebasdepage"/>
          <w:b/>
          <w:sz w:val="16"/>
          <w:szCs w:val="16"/>
          <w:lang w:eastAsia="ar-SA"/>
        </w:rPr>
        <w:footnoteReference w:id="9"/>
      </w:r>
      <w:r w:rsidRPr="005D3F8D">
        <w:rPr>
          <w:b/>
          <w:sz w:val="22"/>
          <w:szCs w:val="22"/>
          <w:lang w:eastAsia="ar-SA"/>
        </w:rPr>
        <w:t> :</w:t>
      </w:r>
    </w:p>
    <w:p w14:paraId="1E6E94FF" w14:textId="77777777" w:rsidR="00431E0A" w:rsidRPr="005D3F8D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highlight w:val="lightGray"/>
          <w:lang w:eastAsia="ar-SA"/>
        </w:rPr>
      </w:pPr>
      <w:r w:rsidRPr="005D3F8D">
        <w:rPr>
          <w:sz w:val="22"/>
          <w:szCs w:val="22"/>
        </w:rPr>
        <w:t xml:space="preserve">Dénomination sociale : </w:t>
      </w:r>
      <w:r w:rsidRPr="004F18CE">
        <w:rPr>
          <w:sz w:val="22"/>
          <w:szCs w:val="22"/>
          <w:shd w:val="clear" w:color="auto" w:fill="C0C0C0"/>
        </w:rPr>
        <w:tab/>
      </w:r>
      <w:r w:rsidRPr="004F18CE">
        <w:rPr>
          <w:sz w:val="22"/>
          <w:szCs w:val="22"/>
          <w:shd w:val="clear" w:color="auto" w:fill="C0C0C0"/>
        </w:rPr>
        <w:br/>
      </w:r>
      <w:r w:rsidRPr="004F18CE">
        <w:rPr>
          <w:sz w:val="22"/>
          <w:szCs w:val="22"/>
          <w:shd w:val="clear" w:color="auto" w:fill="C0C0C0"/>
        </w:rPr>
        <w:tab/>
      </w:r>
    </w:p>
    <w:p w14:paraId="1356C02C" w14:textId="77777777" w:rsidR="00431E0A" w:rsidRPr="005D3F8D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highlight w:val="lightGray"/>
        </w:rPr>
      </w:pPr>
      <w:r w:rsidRPr="005D3F8D">
        <w:rPr>
          <w:sz w:val="22"/>
          <w:szCs w:val="22"/>
        </w:rPr>
        <w:t>Ayant son siège social à </w:t>
      </w:r>
      <w:r w:rsidRPr="004F18CE">
        <w:rPr>
          <w:sz w:val="22"/>
          <w:szCs w:val="22"/>
          <w:shd w:val="clear" w:color="auto" w:fill="C0C0C0"/>
        </w:rPr>
        <w:t xml:space="preserve">: </w:t>
      </w:r>
      <w:r w:rsidRPr="004F18CE">
        <w:rPr>
          <w:sz w:val="22"/>
          <w:szCs w:val="22"/>
          <w:shd w:val="clear" w:color="auto" w:fill="C0C0C0"/>
        </w:rPr>
        <w:tab/>
      </w:r>
      <w:r w:rsidRPr="004F18CE">
        <w:rPr>
          <w:sz w:val="22"/>
          <w:szCs w:val="22"/>
          <w:shd w:val="clear" w:color="auto" w:fill="C0C0C0"/>
        </w:rPr>
        <w:br/>
      </w:r>
      <w:r w:rsidRPr="004F18CE">
        <w:rPr>
          <w:sz w:val="22"/>
          <w:szCs w:val="22"/>
          <w:shd w:val="clear" w:color="auto" w:fill="C0C0C0"/>
        </w:rPr>
        <w:tab/>
      </w:r>
    </w:p>
    <w:p w14:paraId="0217210B" w14:textId="77777777" w:rsidR="00431E0A" w:rsidRPr="005D3F8D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highlight w:val="lightGray"/>
        </w:rPr>
      </w:pPr>
      <w:r w:rsidRPr="005D3F8D">
        <w:rPr>
          <w:sz w:val="22"/>
          <w:szCs w:val="22"/>
          <w:lang w:eastAsia="ar-SA"/>
        </w:rPr>
        <w:t xml:space="preserve">Ayant pour numéro unique d'identification SIRET </w:t>
      </w:r>
      <w:r w:rsidRPr="00916288">
        <w:rPr>
          <w:rStyle w:val="Caractredenotedebasdepage"/>
          <w:sz w:val="16"/>
          <w:szCs w:val="16"/>
          <w:lang w:eastAsia="ar-SA"/>
        </w:rPr>
        <w:footnoteReference w:id="10"/>
      </w:r>
      <w:r w:rsidRPr="00916288">
        <w:rPr>
          <w:rStyle w:val="Caractredenotedebasdepage"/>
          <w:sz w:val="16"/>
          <w:szCs w:val="16"/>
        </w:rPr>
        <w:t xml:space="preserve"> </w:t>
      </w:r>
      <w:r w:rsidRPr="005D3F8D">
        <w:rPr>
          <w:sz w:val="22"/>
          <w:szCs w:val="22"/>
          <w:lang w:eastAsia="ar-SA"/>
        </w:rPr>
        <w:t xml:space="preserve">: </w:t>
      </w:r>
      <w:r w:rsidRPr="004F18CE">
        <w:rPr>
          <w:sz w:val="22"/>
          <w:szCs w:val="22"/>
          <w:shd w:val="clear" w:color="auto" w:fill="C0C0C0"/>
        </w:rPr>
        <w:tab/>
      </w:r>
    </w:p>
    <w:p w14:paraId="4C5B5A4B" w14:textId="77777777" w:rsidR="00431E0A" w:rsidRPr="005D3F8D" w:rsidRDefault="00431E0A" w:rsidP="00431E0A">
      <w:pPr>
        <w:tabs>
          <w:tab w:val="left" w:leader="dot" w:pos="2694"/>
          <w:tab w:val="right" w:leader="dot" w:pos="5940"/>
          <w:tab w:val="left" w:pos="6521"/>
          <w:tab w:val="right" w:leader="dot" w:pos="10080"/>
        </w:tabs>
        <w:spacing w:before="120" w:after="120"/>
        <w:ind w:left="540" w:right="-143"/>
        <w:rPr>
          <w:sz w:val="22"/>
          <w:szCs w:val="22"/>
        </w:rPr>
      </w:pPr>
      <w:r w:rsidRPr="005D3F8D">
        <w:rPr>
          <w:sz w:val="22"/>
          <w:szCs w:val="22"/>
        </w:rPr>
        <w:t>Registre du commerce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Téléphone : </w:t>
      </w:r>
      <w:r w:rsidRPr="005D3F8D">
        <w:rPr>
          <w:sz w:val="22"/>
          <w:szCs w:val="22"/>
          <w:shd w:val="clear" w:color="auto" w:fill="C0C0C0"/>
        </w:rPr>
        <w:tab/>
      </w:r>
    </w:p>
    <w:p w14:paraId="67A3CB09" w14:textId="77777777" w:rsidR="00431E0A" w:rsidRPr="005D3F8D" w:rsidRDefault="00431E0A" w:rsidP="00431E0A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before="120" w:after="120"/>
        <w:ind w:left="540" w:right="-143"/>
        <w:rPr>
          <w:sz w:val="22"/>
          <w:szCs w:val="22"/>
        </w:rPr>
      </w:pPr>
      <w:r w:rsidRPr="005D3F8D">
        <w:rPr>
          <w:sz w:val="22"/>
          <w:szCs w:val="22"/>
        </w:rPr>
        <w:t>Code APE</w:t>
      </w:r>
      <w:r w:rsidRPr="005D3F8D">
        <w:rPr>
          <w:b/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Télécopie :  </w:t>
      </w:r>
      <w:r w:rsidRPr="005D3F8D">
        <w:rPr>
          <w:sz w:val="22"/>
          <w:szCs w:val="22"/>
          <w:shd w:val="clear" w:color="auto" w:fill="C0C0C0"/>
        </w:rPr>
        <w:tab/>
      </w:r>
    </w:p>
    <w:p w14:paraId="11B0F64F" w14:textId="77777777" w:rsidR="00431E0A" w:rsidRPr="005D3F8D" w:rsidRDefault="00431E0A" w:rsidP="00431E0A">
      <w:pPr>
        <w:tabs>
          <w:tab w:val="left" w:pos="2694"/>
          <w:tab w:val="right" w:leader="dot" w:pos="5940"/>
        </w:tabs>
        <w:spacing w:before="120" w:after="120"/>
        <w:ind w:left="540" w:right="1270"/>
        <w:rPr>
          <w:sz w:val="22"/>
          <w:szCs w:val="22"/>
        </w:rPr>
      </w:pPr>
      <w:r w:rsidRPr="005D3F8D">
        <w:rPr>
          <w:sz w:val="22"/>
          <w:szCs w:val="22"/>
        </w:rPr>
        <w:t>Domiciliation bancaire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431E0A" w:rsidRPr="005D3F8D" w14:paraId="315F4BB1" w14:textId="77777777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E69A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C7ABD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6182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5839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Clé RIB</w:t>
            </w:r>
          </w:p>
        </w:tc>
      </w:tr>
      <w:tr w:rsidR="00431E0A" w:rsidRPr="005D3F8D" w14:paraId="655537BD" w14:textId="77777777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8122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1BD8B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16AED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FFE22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</w:tr>
    </w:tbl>
    <w:p w14:paraId="11484240" w14:textId="77777777" w:rsidR="00431E0A" w:rsidRPr="005D3F8D" w:rsidRDefault="00431E0A" w:rsidP="00431E0A">
      <w:pPr>
        <w:tabs>
          <w:tab w:val="left" w:pos="1980"/>
          <w:tab w:val="right" w:leader="dot" w:pos="4680"/>
        </w:tabs>
        <w:ind w:left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Représentée par</w:t>
      </w:r>
      <w:r>
        <w:rPr>
          <w:sz w:val="22"/>
          <w:szCs w:val="22"/>
          <w:lang w:eastAsia="ar-SA"/>
        </w:rPr>
        <w:tab/>
        <w:t xml:space="preserve">: </w:t>
      </w:r>
      <w:r w:rsidRPr="00403CB3">
        <w:rPr>
          <w:sz w:val="22"/>
          <w:szCs w:val="22"/>
          <w:shd w:val="clear" w:color="auto" w:fill="C0C0C0"/>
          <w:lang w:eastAsia="ar-SA"/>
        </w:rPr>
        <w:tab/>
      </w:r>
    </w:p>
    <w:p w14:paraId="1C225D01" w14:textId="77777777" w:rsidR="00431E0A" w:rsidRPr="005D3F8D" w:rsidRDefault="00431E0A" w:rsidP="00431E0A">
      <w:pPr>
        <w:tabs>
          <w:tab w:val="left" w:pos="1980"/>
          <w:tab w:val="right" w:leader="dot" w:pos="4680"/>
        </w:tabs>
        <w:ind w:left="360"/>
        <w:jc w:val="both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Nom</w:t>
      </w:r>
      <w:r w:rsidRPr="005D3F8D">
        <w:rPr>
          <w:sz w:val="22"/>
          <w:szCs w:val="22"/>
          <w:lang w:eastAsia="ar-SA"/>
        </w:rPr>
        <w:tab/>
        <w:t xml:space="preserve">: </w:t>
      </w:r>
      <w:r w:rsidRPr="005D3F8D">
        <w:rPr>
          <w:iCs/>
          <w:sz w:val="22"/>
          <w:szCs w:val="22"/>
          <w:shd w:val="clear" w:color="auto" w:fill="C0C0C0"/>
          <w:lang w:eastAsia="ar-SA"/>
        </w:rPr>
        <w:tab/>
      </w:r>
    </w:p>
    <w:p w14:paraId="6D56BB57" w14:textId="77777777" w:rsidR="00431E0A" w:rsidRPr="005D3F8D" w:rsidRDefault="00431E0A" w:rsidP="00431E0A">
      <w:pPr>
        <w:tabs>
          <w:tab w:val="left" w:pos="1620"/>
          <w:tab w:val="left" w:pos="1800"/>
        </w:tabs>
        <w:spacing w:before="120"/>
        <w:ind w:left="36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 xml:space="preserve">Qualité </w:t>
      </w:r>
      <w:r w:rsidRPr="0099195F">
        <w:rPr>
          <w:rStyle w:val="Caractredenotedebasdepage"/>
          <w:sz w:val="16"/>
          <w:szCs w:val="16"/>
          <w:lang w:eastAsia="ar-SA"/>
        </w:rPr>
        <w:footnoteReference w:id="11"/>
      </w:r>
      <w:r w:rsidRPr="005D3F8D">
        <w:rPr>
          <w:sz w:val="22"/>
          <w:szCs w:val="22"/>
          <w:lang w:eastAsia="ar-SA"/>
        </w:rPr>
        <w:tab/>
        <w:t>:</w:t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Représentant légal de l’entreprise.</w:t>
      </w:r>
      <w:r w:rsidRPr="005D3F8D">
        <w:rPr>
          <w:sz w:val="22"/>
          <w:szCs w:val="22"/>
          <w:lang w:eastAsia="ar-SA"/>
        </w:rPr>
        <w:br/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tab/>
      </w: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  <w:lang w:eastAsia="ar-SA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Ayant reçu pouvoir du représentant légal de l’entreprise.</w:t>
      </w:r>
    </w:p>
    <w:p w14:paraId="335DD97D" w14:textId="77777777" w:rsidR="00431E0A" w:rsidRPr="005D3F8D" w:rsidRDefault="00431E0A" w:rsidP="00431E0A">
      <w:pPr>
        <w:ind w:left="360"/>
        <w:jc w:val="both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Les prestations réalisées dans le cadre du présent marché seront exécutées</w:t>
      </w:r>
      <w:r w:rsidRPr="00916288">
        <w:rPr>
          <w:rStyle w:val="Caractredenotedebasdepage"/>
          <w:sz w:val="16"/>
          <w:szCs w:val="16"/>
          <w:lang w:eastAsia="ar-SA"/>
        </w:rPr>
        <w:footnoteReference w:id="12"/>
      </w:r>
      <w:r w:rsidRPr="00916288">
        <w:rPr>
          <w:rStyle w:val="Caractredenotedebasdepage"/>
          <w:sz w:val="16"/>
          <w:szCs w:val="16"/>
        </w:rPr>
        <w:t> </w:t>
      </w:r>
      <w:r w:rsidRPr="005D3F8D">
        <w:rPr>
          <w:sz w:val="22"/>
          <w:szCs w:val="22"/>
          <w:lang w:eastAsia="ar-SA"/>
        </w:rPr>
        <w:t>:</w:t>
      </w:r>
    </w:p>
    <w:p w14:paraId="326D6501" w14:textId="77777777" w:rsidR="00431E0A" w:rsidRPr="005D3F8D" w:rsidRDefault="00431E0A" w:rsidP="00431E0A">
      <w:pPr>
        <w:spacing w:before="120"/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Par le siège.</w:t>
      </w:r>
    </w:p>
    <w:p w14:paraId="29C8B3FA" w14:textId="77777777" w:rsidR="00431E0A" w:rsidRPr="005D3F8D" w:rsidRDefault="00431E0A" w:rsidP="00431E0A">
      <w:pPr>
        <w:spacing w:before="120"/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F8D">
        <w:rPr>
          <w:sz w:val="22"/>
          <w:szCs w:val="22"/>
          <w:lang w:eastAsia="ar-SA"/>
        </w:rPr>
        <w:instrText xml:space="preserve"> FORMCHECKBOX </w:instrText>
      </w:r>
      <w:r w:rsidR="001D32ED">
        <w:rPr>
          <w:sz w:val="22"/>
          <w:szCs w:val="22"/>
          <w:lang w:eastAsia="ar-SA"/>
        </w:rPr>
      </w:r>
      <w:r w:rsidR="001D32ED">
        <w:rPr>
          <w:sz w:val="22"/>
          <w:szCs w:val="22"/>
          <w:lang w:eastAsia="ar-SA"/>
        </w:rPr>
        <w:fldChar w:fldCharType="separate"/>
      </w:r>
      <w:r w:rsidRPr="005D3F8D">
        <w:rPr>
          <w:sz w:val="22"/>
          <w:szCs w:val="22"/>
          <w:lang w:eastAsia="ar-SA"/>
        </w:rPr>
        <w:fldChar w:fldCharType="end"/>
      </w:r>
      <w:r w:rsidRPr="005D3F8D">
        <w:rPr>
          <w:sz w:val="22"/>
          <w:szCs w:val="22"/>
          <w:lang w:eastAsia="ar-SA"/>
        </w:rPr>
        <w:t xml:space="preserve"> Par l’établissement suivant :</w:t>
      </w:r>
    </w:p>
    <w:p w14:paraId="13AD44C8" w14:textId="77777777" w:rsidR="00431E0A" w:rsidRPr="004F18CE" w:rsidRDefault="00431E0A" w:rsidP="00431E0A">
      <w:pPr>
        <w:tabs>
          <w:tab w:val="right" w:leader="dot" w:pos="10080"/>
        </w:tabs>
        <w:ind w:left="540"/>
        <w:rPr>
          <w:sz w:val="22"/>
          <w:szCs w:val="22"/>
          <w:shd w:val="clear" w:color="auto" w:fill="C0C0C0"/>
        </w:rPr>
      </w:pPr>
      <w:r w:rsidRPr="005D3F8D">
        <w:rPr>
          <w:sz w:val="22"/>
          <w:szCs w:val="22"/>
          <w:lang w:eastAsia="ar-SA"/>
        </w:rPr>
        <w:t>Nom :</w:t>
      </w:r>
      <w:r>
        <w:rPr>
          <w:sz w:val="22"/>
          <w:szCs w:val="22"/>
          <w:lang w:eastAsia="ar-SA"/>
        </w:rPr>
        <w:t xml:space="preserve"> </w:t>
      </w:r>
      <w:r w:rsidRPr="004F18CE">
        <w:rPr>
          <w:sz w:val="22"/>
          <w:szCs w:val="22"/>
          <w:shd w:val="clear" w:color="auto" w:fill="C0C0C0"/>
        </w:rPr>
        <w:tab/>
      </w:r>
    </w:p>
    <w:p w14:paraId="793460A7" w14:textId="77777777" w:rsidR="00431E0A" w:rsidRPr="005D3F8D" w:rsidRDefault="00431E0A" w:rsidP="00431E0A">
      <w:pPr>
        <w:tabs>
          <w:tab w:val="right" w:leader="dot" w:pos="10080"/>
        </w:tabs>
        <w:ind w:left="54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>Adresse </w:t>
      </w:r>
      <w:r w:rsidRPr="004F18CE">
        <w:rPr>
          <w:sz w:val="22"/>
          <w:szCs w:val="22"/>
          <w:shd w:val="clear" w:color="auto" w:fill="C0C0C0"/>
        </w:rPr>
        <w:t xml:space="preserve">: </w:t>
      </w:r>
      <w:r w:rsidRPr="004F18CE">
        <w:rPr>
          <w:sz w:val="22"/>
          <w:szCs w:val="22"/>
          <w:shd w:val="clear" w:color="auto" w:fill="C0C0C0"/>
        </w:rPr>
        <w:tab/>
      </w:r>
      <w:r>
        <w:rPr>
          <w:sz w:val="22"/>
          <w:szCs w:val="22"/>
          <w:lang w:eastAsia="ar-SA"/>
        </w:rPr>
        <w:br/>
      </w:r>
      <w:r w:rsidRPr="00403CB3">
        <w:rPr>
          <w:sz w:val="22"/>
          <w:szCs w:val="22"/>
          <w:shd w:val="clear" w:color="auto" w:fill="C0C0C0"/>
          <w:lang w:eastAsia="ar-SA"/>
        </w:rPr>
        <w:tab/>
      </w:r>
    </w:p>
    <w:p w14:paraId="696CE91E" w14:textId="77777777" w:rsidR="00431E0A" w:rsidRPr="005D3F8D" w:rsidRDefault="00431E0A" w:rsidP="00431E0A">
      <w:pPr>
        <w:pStyle w:val="Retraitcorpsdetexte"/>
        <w:tabs>
          <w:tab w:val="right" w:leader="dot" w:pos="10080"/>
        </w:tabs>
        <w:spacing w:before="120"/>
        <w:ind w:left="360"/>
        <w:rPr>
          <w:sz w:val="22"/>
          <w:szCs w:val="22"/>
          <w:lang w:eastAsia="ar-SA"/>
        </w:rPr>
      </w:pPr>
      <w:r w:rsidRPr="005D3F8D">
        <w:rPr>
          <w:sz w:val="22"/>
          <w:szCs w:val="22"/>
          <w:lang w:eastAsia="ar-SA"/>
        </w:rPr>
        <w:t xml:space="preserve">Numéro unique d'identification SIRET : </w:t>
      </w:r>
      <w:r w:rsidRPr="004F18CE">
        <w:rPr>
          <w:sz w:val="22"/>
          <w:szCs w:val="22"/>
          <w:shd w:val="clear" w:color="auto" w:fill="C0C0C0"/>
        </w:rPr>
        <w:tab/>
      </w:r>
    </w:p>
    <w:p w14:paraId="123806E2" w14:textId="77777777" w:rsidR="00431E0A" w:rsidRPr="005D3F8D" w:rsidRDefault="00431E0A" w:rsidP="00431E0A">
      <w:pPr>
        <w:tabs>
          <w:tab w:val="left" w:leader="dot" w:pos="2694"/>
          <w:tab w:val="right" w:leader="dot" w:pos="5940"/>
          <w:tab w:val="left" w:pos="6521"/>
          <w:tab w:val="right" w:leader="dot" w:pos="10080"/>
        </w:tabs>
        <w:spacing w:before="120" w:after="120"/>
        <w:ind w:left="567" w:right="-143"/>
        <w:rPr>
          <w:sz w:val="22"/>
          <w:szCs w:val="22"/>
        </w:rPr>
      </w:pPr>
      <w:r w:rsidRPr="005D3F8D">
        <w:rPr>
          <w:sz w:val="22"/>
          <w:szCs w:val="22"/>
        </w:rPr>
        <w:t>Registre du commerce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Téléphone : </w:t>
      </w:r>
      <w:r w:rsidRPr="005D3F8D">
        <w:rPr>
          <w:sz w:val="22"/>
          <w:szCs w:val="22"/>
          <w:shd w:val="clear" w:color="auto" w:fill="C0C0C0"/>
        </w:rPr>
        <w:tab/>
      </w:r>
    </w:p>
    <w:p w14:paraId="0A6CBD8F" w14:textId="77777777" w:rsidR="00431E0A" w:rsidRPr="005D3F8D" w:rsidRDefault="00431E0A" w:rsidP="00431E0A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before="120" w:after="120"/>
        <w:ind w:left="567" w:right="-143"/>
        <w:rPr>
          <w:sz w:val="22"/>
          <w:szCs w:val="22"/>
        </w:rPr>
      </w:pPr>
      <w:r w:rsidRPr="005D3F8D">
        <w:rPr>
          <w:sz w:val="22"/>
          <w:szCs w:val="22"/>
        </w:rPr>
        <w:t>Code APE</w:t>
      </w:r>
      <w:r w:rsidRPr="005D3F8D">
        <w:rPr>
          <w:b/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  <w:r w:rsidRPr="005D3F8D">
        <w:rPr>
          <w:sz w:val="22"/>
          <w:szCs w:val="22"/>
        </w:rPr>
        <w:tab/>
        <w:t xml:space="preserve">Télécopie :  </w:t>
      </w:r>
      <w:r w:rsidRPr="005D3F8D">
        <w:rPr>
          <w:sz w:val="22"/>
          <w:szCs w:val="22"/>
          <w:shd w:val="clear" w:color="auto" w:fill="C0C0C0"/>
        </w:rPr>
        <w:tab/>
      </w:r>
    </w:p>
    <w:p w14:paraId="08B0C5EF" w14:textId="77777777" w:rsidR="00431E0A" w:rsidRPr="005D3F8D" w:rsidRDefault="00431E0A" w:rsidP="00431E0A">
      <w:pPr>
        <w:tabs>
          <w:tab w:val="left" w:pos="2694"/>
          <w:tab w:val="right" w:leader="dot" w:pos="5940"/>
        </w:tabs>
        <w:spacing w:before="120" w:after="120"/>
        <w:ind w:left="567" w:right="1270"/>
        <w:rPr>
          <w:sz w:val="22"/>
          <w:szCs w:val="22"/>
        </w:rPr>
      </w:pPr>
      <w:r w:rsidRPr="005D3F8D">
        <w:rPr>
          <w:sz w:val="22"/>
          <w:szCs w:val="22"/>
        </w:rPr>
        <w:t>Domiciliation bancaire </w:t>
      </w:r>
      <w:r w:rsidRPr="005D3F8D">
        <w:rPr>
          <w:sz w:val="22"/>
          <w:szCs w:val="22"/>
        </w:rPr>
        <w:tab/>
        <w:t xml:space="preserve">: </w:t>
      </w:r>
      <w:r w:rsidRPr="005D3F8D">
        <w:rPr>
          <w:sz w:val="22"/>
          <w:szCs w:val="22"/>
          <w:shd w:val="clear" w:color="auto" w:fill="C0C0C0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431E0A" w:rsidRPr="005D3F8D" w14:paraId="0A88659E" w14:textId="77777777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61109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82403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8B90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8FE17" w14:textId="77777777" w:rsidR="00431E0A" w:rsidRPr="005D3F8D" w:rsidRDefault="00431E0A" w:rsidP="00431E0A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Clé RIB</w:t>
            </w:r>
          </w:p>
        </w:tc>
      </w:tr>
      <w:tr w:rsidR="00431E0A" w:rsidRPr="005D3F8D" w14:paraId="337683F6" w14:textId="77777777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F06C9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2330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6BDEE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36F7" w14:textId="77777777" w:rsidR="00431E0A" w:rsidRPr="005D3F8D" w:rsidRDefault="00431E0A" w:rsidP="00431E0A">
            <w:pPr>
              <w:spacing w:before="120"/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r w:rsidRPr="005D3F8D">
              <w:rPr>
                <w:sz w:val="22"/>
                <w:szCs w:val="22"/>
              </w:rPr>
              <w:instrText xml:space="preserve"> FORMTEXT </w:instrText>
            </w:r>
            <w:r w:rsidRPr="005D3F8D">
              <w:rPr>
                <w:sz w:val="22"/>
                <w:szCs w:val="22"/>
              </w:rPr>
            </w:r>
            <w:r w:rsidRPr="005D3F8D">
              <w:rPr>
                <w:sz w:val="22"/>
                <w:szCs w:val="22"/>
              </w:rPr>
              <w:fldChar w:fldCharType="separate"/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rFonts w:ascii="Arial Unicode MS" w:eastAsia="Arial Unicode MS" w:hAnsi="Arial Unicode MS" w:cs="Arial Unicode MS" w:hint="eastAsia"/>
                <w:noProof/>
                <w:sz w:val="22"/>
                <w:szCs w:val="22"/>
              </w:rPr>
              <w:t> </w:t>
            </w:r>
            <w:r w:rsidRPr="005D3F8D">
              <w:rPr>
                <w:sz w:val="22"/>
                <w:szCs w:val="22"/>
              </w:rPr>
              <w:fldChar w:fldCharType="end"/>
            </w:r>
          </w:p>
        </w:tc>
      </w:tr>
    </w:tbl>
    <w:p w14:paraId="64B15339" w14:textId="77777777" w:rsidR="00431E0A" w:rsidRDefault="00431E0A" w:rsidP="00431E0A">
      <w:pPr>
        <w:ind w:firstLine="567"/>
        <w:jc w:val="both"/>
        <w:rPr>
          <w:sz w:val="22"/>
          <w:szCs w:val="22"/>
          <w:lang w:eastAsia="ar-SA"/>
        </w:rPr>
      </w:pPr>
    </w:p>
    <w:p w14:paraId="01D2B044" w14:textId="3069BCB0" w:rsidR="00431E0A" w:rsidRPr="005D3F8D" w:rsidRDefault="00431E0A" w:rsidP="00431E0A">
      <w:pPr>
        <w:pStyle w:val="Corpsdetexte2"/>
        <w:spacing w:after="120"/>
      </w:pPr>
      <w:r w:rsidRPr="005D3F8D">
        <w:t xml:space="preserve">- après avoir pris connaissance du cahier des clauses </w:t>
      </w:r>
      <w:r w:rsidR="00CA4BF0">
        <w:t xml:space="preserve">administratives </w:t>
      </w:r>
      <w:r w:rsidRPr="005D3F8D">
        <w:t>particulières (C.C.</w:t>
      </w:r>
      <w:r w:rsidR="00207EB0">
        <w:t>A.</w:t>
      </w:r>
      <w:r w:rsidRPr="005D3F8D">
        <w:t xml:space="preserve">P) et des documents qui y sont mentionnés, et après avoir produit les pièces prévues aux articles </w:t>
      </w:r>
      <w:r w:rsidR="00984DAF">
        <w:t>R2142-1 à R2142-27 du code de la commande publique.</w:t>
      </w:r>
    </w:p>
    <w:p w14:paraId="0AC0CC2A" w14:textId="77777777" w:rsidR="00431E0A" w:rsidRDefault="00431E0A" w:rsidP="00431E0A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5D3F8D">
        <w:rPr>
          <w:sz w:val="22"/>
          <w:szCs w:val="22"/>
        </w:rPr>
        <w:t>m'engage (nous engageons) sans réserve, conformément aux stipulations des documents visés</w:t>
      </w:r>
      <w:r w:rsidRPr="005D3F8D">
        <w:rPr>
          <w:sz w:val="22"/>
          <w:szCs w:val="22"/>
        </w:rPr>
        <w:br/>
        <w:t>ci-dessus, à exécuter les prestations dans les conditions ci-après définies.</w:t>
      </w:r>
    </w:p>
    <w:p w14:paraId="2165283A" w14:textId="77777777" w:rsidR="00AD6876" w:rsidRPr="00ED73F5" w:rsidRDefault="00AD6876" w:rsidP="00E938D6">
      <w:pPr>
        <w:keepNext/>
        <w:keepLines/>
        <w:suppressAutoHyphens/>
        <w:spacing w:before="120" w:after="120"/>
        <w:ind w:left="-284"/>
        <w:outlineLvl w:val="0"/>
        <w:rPr>
          <w:b/>
          <w:caps/>
          <w:sz w:val="20"/>
          <w:szCs w:val="20"/>
        </w:rPr>
      </w:pPr>
    </w:p>
    <w:p w14:paraId="40C4EFAF" w14:textId="77777777" w:rsidR="00E938D6" w:rsidRPr="00ED73F5" w:rsidRDefault="00E938D6" w:rsidP="00E938D6">
      <w:pPr>
        <w:keepNext/>
        <w:keepLines/>
        <w:suppressAutoHyphens/>
        <w:spacing w:before="120" w:after="120"/>
        <w:ind w:left="-284"/>
        <w:outlineLvl w:val="0"/>
        <w:rPr>
          <w:b/>
          <w:caps/>
          <w:sz w:val="22"/>
          <w:szCs w:val="22"/>
          <w:lang w:val="en-US"/>
        </w:rPr>
      </w:pPr>
      <w:r w:rsidRPr="00ED73F5">
        <w:rPr>
          <w:b/>
          <w:caps/>
          <w:sz w:val="22"/>
          <w:szCs w:val="22"/>
          <w:lang w:val="en-US"/>
        </w:rPr>
        <w:t>L'(es) entreprise(s) désignée(s) ciTE</w:t>
      </w:r>
      <w:r w:rsidR="00ED73F5" w:rsidRPr="00ED73F5">
        <w:rPr>
          <w:b/>
          <w:caps/>
          <w:sz w:val="22"/>
          <w:szCs w:val="22"/>
          <w:lang w:val="en-US"/>
        </w:rPr>
        <w:t>E(</w:t>
      </w:r>
      <w:r w:rsidRPr="00ED73F5">
        <w:rPr>
          <w:b/>
          <w:caps/>
          <w:sz w:val="22"/>
          <w:szCs w:val="22"/>
          <w:lang w:val="en-US"/>
        </w:rPr>
        <w:t>S</w:t>
      </w:r>
      <w:r w:rsidR="00ED73F5" w:rsidRPr="00ED73F5">
        <w:rPr>
          <w:b/>
          <w:caps/>
          <w:sz w:val="22"/>
          <w:szCs w:val="22"/>
          <w:lang w:val="en-US"/>
        </w:rPr>
        <w:t>)</w:t>
      </w:r>
      <w:r w:rsidRPr="00ED73F5">
        <w:rPr>
          <w:b/>
          <w:caps/>
          <w:sz w:val="22"/>
          <w:szCs w:val="22"/>
          <w:lang w:val="en-US"/>
        </w:rPr>
        <w:t xml:space="preserve"> </w:t>
      </w:r>
      <w:proofErr w:type="gramStart"/>
      <w:r w:rsidRPr="00ED73F5">
        <w:rPr>
          <w:b/>
          <w:caps/>
          <w:sz w:val="22"/>
          <w:szCs w:val="22"/>
          <w:lang w:val="en-US"/>
        </w:rPr>
        <w:t>SUPRA</w:t>
      </w:r>
      <w:r w:rsidR="003B3FB8">
        <w:rPr>
          <w:b/>
          <w:caps/>
          <w:sz w:val="22"/>
          <w:szCs w:val="22"/>
          <w:lang w:val="en-US"/>
        </w:rPr>
        <w:t xml:space="preserve"> </w:t>
      </w:r>
      <w:r w:rsidRPr="00ED73F5">
        <w:rPr>
          <w:b/>
          <w:caps/>
          <w:sz w:val="22"/>
          <w:szCs w:val="22"/>
          <w:lang w:val="en-US"/>
        </w:rPr>
        <w:t>:</w:t>
      </w:r>
      <w:proofErr w:type="gramEnd"/>
    </w:p>
    <w:p w14:paraId="5E2BE720" w14:textId="5A132602" w:rsidR="00E938D6" w:rsidRPr="006F258C" w:rsidRDefault="00E938D6" w:rsidP="00E938D6">
      <w:pPr>
        <w:suppressAutoHyphens/>
        <w:spacing w:after="120"/>
        <w:jc w:val="both"/>
        <w:rPr>
          <w:color w:val="FF0000"/>
          <w:sz w:val="22"/>
          <w:szCs w:val="22"/>
        </w:rPr>
      </w:pPr>
      <w:r w:rsidRPr="000F6556">
        <w:rPr>
          <w:sz w:val="22"/>
          <w:szCs w:val="22"/>
        </w:rPr>
        <w:sym w:font="Wingdings" w:char="F06F"/>
      </w:r>
      <w:r w:rsidRPr="000F6556">
        <w:rPr>
          <w:sz w:val="22"/>
          <w:szCs w:val="22"/>
        </w:rPr>
        <w:t xml:space="preserve"> </w:t>
      </w:r>
      <w:proofErr w:type="gramStart"/>
      <w:r w:rsidRPr="000F6556">
        <w:rPr>
          <w:sz w:val="22"/>
          <w:szCs w:val="22"/>
        </w:rPr>
        <w:t>ne</w:t>
      </w:r>
      <w:proofErr w:type="gramEnd"/>
      <w:r w:rsidRPr="000F6556">
        <w:rPr>
          <w:sz w:val="22"/>
          <w:szCs w:val="22"/>
        </w:rPr>
        <w:t xml:space="preserve"> refuse(nt) pas de percevo</w:t>
      </w:r>
      <w:r w:rsidR="00E632C4">
        <w:rPr>
          <w:sz w:val="22"/>
          <w:szCs w:val="22"/>
        </w:rPr>
        <w:t>i</w:t>
      </w:r>
      <w:r w:rsidR="004E3EE6">
        <w:rPr>
          <w:sz w:val="22"/>
          <w:szCs w:val="22"/>
        </w:rPr>
        <w:t xml:space="preserve">r </w:t>
      </w:r>
      <w:r w:rsidR="004E3EE6" w:rsidRPr="006F258C">
        <w:rPr>
          <w:sz w:val="22"/>
          <w:szCs w:val="22"/>
        </w:rPr>
        <w:t xml:space="preserve">l'avance prévue à l'article </w:t>
      </w:r>
      <w:r w:rsidR="001307D5">
        <w:rPr>
          <w:sz w:val="22"/>
          <w:szCs w:val="22"/>
        </w:rPr>
        <w:t>23</w:t>
      </w:r>
      <w:r w:rsidR="006F258C" w:rsidRPr="006F258C">
        <w:rPr>
          <w:sz w:val="22"/>
          <w:szCs w:val="22"/>
        </w:rPr>
        <w:t>.1</w:t>
      </w:r>
      <w:r w:rsidR="00812A8B" w:rsidRPr="006F258C">
        <w:rPr>
          <w:sz w:val="22"/>
          <w:szCs w:val="22"/>
        </w:rPr>
        <w:t xml:space="preserve"> du C.C</w:t>
      </w:r>
      <w:r w:rsidRPr="006F258C">
        <w:rPr>
          <w:sz w:val="22"/>
          <w:szCs w:val="22"/>
        </w:rPr>
        <w:t>.</w:t>
      </w:r>
      <w:r w:rsidR="00EF60F7" w:rsidRPr="006F258C">
        <w:rPr>
          <w:sz w:val="22"/>
          <w:szCs w:val="22"/>
        </w:rPr>
        <w:t>A.</w:t>
      </w:r>
      <w:r w:rsidRPr="006F258C">
        <w:rPr>
          <w:sz w:val="22"/>
          <w:szCs w:val="22"/>
        </w:rPr>
        <w:t>P.</w:t>
      </w:r>
    </w:p>
    <w:p w14:paraId="554E90FD" w14:textId="392B19BB" w:rsidR="00E938D6" w:rsidRPr="000F6556" w:rsidRDefault="00E938D6" w:rsidP="00E938D6">
      <w:pPr>
        <w:suppressAutoHyphens/>
        <w:spacing w:after="120"/>
        <w:jc w:val="both"/>
        <w:rPr>
          <w:color w:val="FF0000"/>
          <w:sz w:val="22"/>
          <w:szCs w:val="22"/>
        </w:rPr>
      </w:pPr>
      <w:r w:rsidRPr="006F258C">
        <w:rPr>
          <w:sz w:val="22"/>
          <w:szCs w:val="22"/>
        </w:rPr>
        <w:sym w:font="Wingdings" w:char="F06F"/>
      </w:r>
      <w:r w:rsidRPr="006F258C">
        <w:rPr>
          <w:sz w:val="22"/>
          <w:szCs w:val="22"/>
        </w:rPr>
        <w:t xml:space="preserve">  </w:t>
      </w:r>
      <w:proofErr w:type="gramStart"/>
      <w:r w:rsidRPr="006F258C">
        <w:rPr>
          <w:sz w:val="22"/>
          <w:szCs w:val="22"/>
        </w:rPr>
        <w:t>refuse</w:t>
      </w:r>
      <w:proofErr w:type="gramEnd"/>
      <w:r w:rsidRPr="006F258C">
        <w:rPr>
          <w:sz w:val="22"/>
          <w:szCs w:val="22"/>
        </w:rPr>
        <w:t>(nt) de percevo</w:t>
      </w:r>
      <w:r w:rsidR="00CA4BF0" w:rsidRPr="006F258C">
        <w:rPr>
          <w:sz w:val="22"/>
          <w:szCs w:val="22"/>
        </w:rPr>
        <w:t xml:space="preserve">ir l'avance prévue à l'article </w:t>
      </w:r>
      <w:r w:rsidR="001307D5">
        <w:rPr>
          <w:sz w:val="22"/>
          <w:szCs w:val="22"/>
        </w:rPr>
        <w:t>23</w:t>
      </w:r>
      <w:r w:rsidR="006F258C" w:rsidRPr="006F258C">
        <w:rPr>
          <w:sz w:val="22"/>
          <w:szCs w:val="22"/>
        </w:rPr>
        <w:t>.1</w:t>
      </w:r>
      <w:r w:rsidR="00812A8B" w:rsidRPr="006F258C">
        <w:rPr>
          <w:sz w:val="22"/>
          <w:szCs w:val="22"/>
        </w:rPr>
        <w:t xml:space="preserve"> du C.C.</w:t>
      </w:r>
      <w:r w:rsidR="00EF60F7" w:rsidRPr="006F258C">
        <w:rPr>
          <w:sz w:val="22"/>
          <w:szCs w:val="22"/>
        </w:rPr>
        <w:t>A.</w:t>
      </w:r>
      <w:r w:rsidRPr="006F258C">
        <w:rPr>
          <w:sz w:val="22"/>
          <w:szCs w:val="22"/>
        </w:rPr>
        <w:t>P.</w:t>
      </w:r>
    </w:p>
    <w:p w14:paraId="421D15FF" w14:textId="77777777" w:rsidR="00E938D6" w:rsidRPr="000F6556" w:rsidRDefault="00E938D6" w:rsidP="00E938D6">
      <w:pPr>
        <w:suppressAutoHyphens/>
        <w:spacing w:after="120"/>
        <w:jc w:val="both"/>
        <w:rPr>
          <w:sz w:val="22"/>
          <w:szCs w:val="22"/>
        </w:rPr>
      </w:pPr>
      <w:r w:rsidRPr="000F6556">
        <w:rPr>
          <w:sz w:val="22"/>
          <w:szCs w:val="22"/>
        </w:rPr>
        <w:t>(2) cocher la mention choisie</w:t>
      </w:r>
    </w:p>
    <w:p w14:paraId="70E1BA8A" w14:textId="77777777" w:rsidR="00E938D6" w:rsidRPr="00C11D71" w:rsidRDefault="00E938D6" w:rsidP="00E938D6">
      <w:pPr>
        <w:suppressAutoHyphens/>
        <w:spacing w:after="120"/>
        <w:jc w:val="both"/>
        <w:rPr>
          <w:sz w:val="22"/>
          <w:szCs w:val="22"/>
        </w:rPr>
      </w:pPr>
      <w:r w:rsidRPr="000F6556">
        <w:rPr>
          <w:sz w:val="22"/>
          <w:szCs w:val="22"/>
        </w:rPr>
        <w:t xml:space="preserve">N.B. : si aucune mention n’est cochée, le titulaire percevra l’avance dans les </w:t>
      </w:r>
      <w:r w:rsidR="00BB30CD">
        <w:rPr>
          <w:sz w:val="22"/>
          <w:szCs w:val="22"/>
        </w:rPr>
        <w:t xml:space="preserve">conditions des </w:t>
      </w:r>
      <w:r w:rsidRPr="0064275F">
        <w:rPr>
          <w:sz w:val="22"/>
          <w:szCs w:val="22"/>
        </w:rPr>
        <w:t>article</w:t>
      </w:r>
      <w:r w:rsidR="00BB30CD">
        <w:rPr>
          <w:sz w:val="22"/>
          <w:szCs w:val="22"/>
        </w:rPr>
        <w:t>s</w:t>
      </w:r>
      <w:r w:rsidRPr="0064275F">
        <w:rPr>
          <w:sz w:val="22"/>
          <w:szCs w:val="22"/>
        </w:rPr>
        <w:t xml:space="preserve"> </w:t>
      </w:r>
      <w:r w:rsidR="0064275F" w:rsidRPr="0064275F">
        <w:rPr>
          <w:sz w:val="22"/>
          <w:szCs w:val="22"/>
        </w:rPr>
        <w:t>R.2191-3 à R.2191-19 du code de la commande publique</w:t>
      </w:r>
      <w:r w:rsidR="00ED73F5" w:rsidRPr="0064275F">
        <w:rPr>
          <w:sz w:val="22"/>
          <w:szCs w:val="22"/>
        </w:rPr>
        <w:t>.</w:t>
      </w:r>
    </w:p>
    <w:p w14:paraId="1EBE3759" w14:textId="77777777" w:rsidR="00E27B50" w:rsidRDefault="00E27B50" w:rsidP="002652C8">
      <w:pPr>
        <w:autoSpaceDE w:val="0"/>
        <w:autoSpaceDN w:val="0"/>
        <w:adjustRightInd w:val="0"/>
        <w:rPr>
          <w:b/>
          <w:bCs/>
        </w:rPr>
      </w:pPr>
    </w:p>
    <w:p w14:paraId="025E0483" w14:textId="77777777" w:rsidR="00E27B50" w:rsidRPr="00734189" w:rsidRDefault="00CF6B6F" w:rsidP="00734189">
      <w:pPr>
        <w:pStyle w:val="Titre1"/>
        <w:rPr>
          <w:rFonts w:ascii="Times New Roman" w:hAnsi="Times New Roman"/>
          <w:sz w:val="24"/>
          <w:szCs w:val="24"/>
        </w:rPr>
      </w:pPr>
      <w:r w:rsidRPr="00734189">
        <w:rPr>
          <w:rFonts w:ascii="Times New Roman" w:hAnsi="Times New Roman"/>
          <w:sz w:val="24"/>
          <w:szCs w:val="24"/>
        </w:rPr>
        <w:t>ARTICLE 2</w:t>
      </w:r>
      <w:r w:rsidR="00E27B50" w:rsidRPr="00734189">
        <w:rPr>
          <w:rFonts w:ascii="Times New Roman" w:hAnsi="Times New Roman"/>
          <w:sz w:val="24"/>
          <w:szCs w:val="24"/>
        </w:rPr>
        <w:t xml:space="preserve"> – OBJET ET DECOMPOSITION </w:t>
      </w:r>
      <w:r w:rsidR="001E451C" w:rsidRPr="00734189">
        <w:rPr>
          <w:rFonts w:ascii="Times New Roman" w:hAnsi="Times New Roman"/>
          <w:sz w:val="24"/>
          <w:szCs w:val="24"/>
        </w:rPr>
        <w:t>DE L’ACCORD-CADRE</w:t>
      </w:r>
    </w:p>
    <w:p w14:paraId="6BDFCB63" w14:textId="77777777" w:rsidR="00ED73F5" w:rsidRDefault="00ED73F5" w:rsidP="00CF6B6F">
      <w:pPr>
        <w:autoSpaceDE w:val="0"/>
        <w:autoSpaceDN w:val="0"/>
        <w:adjustRightInd w:val="0"/>
        <w:rPr>
          <w:b/>
          <w:bCs/>
        </w:rPr>
      </w:pPr>
    </w:p>
    <w:p w14:paraId="038A7ED8" w14:textId="77777777" w:rsidR="003B599B" w:rsidRPr="00734189" w:rsidRDefault="00CF6B6F" w:rsidP="00734189">
      <w:pPr>
        <w:keepNext/>
        <w:keepLines/>
        <w:suppressAutoHyphens/>
        <w:spacing w:before="120" w:after="120"/>
        <w:ind w:right="-375"/>
        <w:jc w:val="both"/>
        <w:outlineLvl w:val="1"/>
        <w:rPr>
          <w:b/>
          <w:sz w:val="22"/>
          <w:szCs w:val="22"/>
        </w:rPr>
      </w:pPr>
      <w:r w:rsidRPr="00734189">
        <w:rPr>
          <w:b/>
          <w:sz w:val="22"/>
          <w:szCs w:val="22"/>
        </w:rPr>
        <w:t xml:space="preserve">2.1 </w:t>
      </w:r>
      <w:r w:rsidR="00E27B50" w:rsidRPr="00734189">
        <w:rPr>
          <w:b/>
          <w:sz w:val="22"/>
          <w:szCs w:val="22"/>
        </w:rPr>
        <w:t xml:space="preserve">Objet </w:t>
      </w:r>
      <w:r w:rsidR="001E451C" w:rsidRPr="00734189">
        <w:rPr>
          <w:b/>
          <w:sz w:val="22"/>
          <w:szCs w:val="22"/>
        </w:rPr>
        <w:t>de l’accord-cadr</w:t>
      </w:r>
      <w:r w:rsidR="003B599B">
        <w:rPr>
          <w:b/>
          <w:sz w:val="22"/>
          <w:szCs w:val="22"/>
        </w:rPr>
        <w:t>e</w:t>
      </w:r>
    </w:p>
    <w:p w14:paraId="73F8B819" w14:textId="491DD38B" w:rsidR="003B599B" w:rsidRPr="00090778" w:rsidRDefault="00820C96" w:rsidP="00090778">
      <w:pPr>
        <w:spacing w:before="240"/>
        <w:ind w:right="-375"/>
        <w:jc w:val="both"/>
        <w:rPr>
          <w:sz w:val="22"/>
          <w:szCs w:val="22"/>
        </w:rPr>
      </w:pPr>
      <w:r w:rsidRPr="00213E17">
        <w:rPr>
          <w:sz w:val="22"/>
          <w:szCs w:val="22"/>
        </w:rPr>
        <w:t xml:space="preserve">Le présent </w:t>
      </w:r>
      <w:r w:rsidR="00812A8B">
        <w:rPr>
          <w:sz w:val="22"/>
          <w:szCs w:val="22"/>
        </w:rPr>
        <w:t>accord-cadre</w:t>
      </w:r>
      <w:r w:rsidRPr="00213E17">
        <w:rPr>
          <w:sz w:val="22"/>
          <w:szCs w:val="22"/>
        </w:rPr>
        <w:t xml:space="preserve"> </w:t>
      </w:r>
      <w:r w:rsidR="00E71058">
        <w:rPr>
          <w:sz w:val="22"/>
          <w:szCs w:val="22"/>
        </w:rPr>
        <w:t xml:space="preserve">à bons de commande </w:t>
      </w:r>
      <w:r w:rsidRPr="00213E17">
        <w:rPr>
          <w:sz w:val="22"/>
          <w:szCs w:val="22"/>
        </w:rPr>
        <w:t xml:space="preserve">a pour objet </w:t>
      </w:r>
      <w:r w:rsidR="001D32ED" w:rsidRPr="001D32ED">
        <w:rPr>
          <w:sz w:val="22"/>
          <w:szCs w:val="22"/>
        </w:rPr>
        <w:t>la lo</w:t>
      </w:r>
      <w:r w:rsidR="001D32ED" w:rsidRPr="001D32ED">
        <w:rPr>
          <w:bCs/>
          <w:sz w:val="22"/>
          <w:szCs w:val="22"/>
        </w:rPr>
        <w:t>cation et la maintenance de structures modulaires industrialisées sur le périmètre géographique de compétence des SID Sud-Est et SID Méditerranée (Corse comprise)</w:t>
      </w:r>
    </w:p>
    <w:p w14:paraId="27BB8202" w14:textId="77777777" w:rsidR="003B599B" w:rsidRDefault="003B599B" w:rsidP="004E5336">
      <w:pPr>
        <w:autoSpaceDE w:val="0"/>
        <w:autoSpaceDN w:val="0"/>
        <w:adjustRightInd w:val="0"/>
        <w:ind w:right="-375"/>
        <w:jc w:val="both"/>
        <w:rPr>
          <w:b/>
          <w:bCs/>
        </w:rPr>
      </w:pPr>
    </w:p>
    <w:p w14:paraId="5F7741FE" w14:textId="77777777" w:rsidR="002C09AB" w:rsidRPr="00734189" w:rsidRDefault="002C09AB" w:rsidP="00734189">
      <w:pPr>
        <w:keepNext/>
        <w:keepLines/>
        <w:suppressAutoHyphens/>
        <w:spacing w:before="120" w:after="120"/>
        <w:ind w:right="-375"/>
        <w:jc w:val="both"/>
        <w:outlineLvl w:val="1"/>
        <w:rPr>
          <w:b/>
          <w:sz w:val="22"/>
          <w:szCs w:val="22"/>
        </w:rPr>
      </w:pPr>
      <w:r w:rsidRPr="00734189">
        <w:rPr>
          <w:b/>
          <w:sz w:val="22"/>
          <w:szCs w:val="22"/>
        </w:rPr>
        <w:t>2.</w:t>
      </w:r>
      <w:r w:rsidR="003B599B">
        <w:rPr>
          <w:b/>
          <w:sz w:val="22"/>
          <w:szCs w:val="22"/>
        </w:rPr>
        <w:t>3</w:t>
      </w:r>
      <w:r w:rsidRPr="00734189">
        <w:rPr>
          <w:b/>
          <w:sz w:val="22"/>
          <w:szCs w:val="22"/>
        </w:rPr>
        <w:t xml:space="preserve"> Lieu </w:t>
      </w:r>
      <w:r w:rsidR="00642E6F" w:rsidRPr="00734189">
        <w:rPr>
          <w:b/>
          <w:sz w:val="22"/>
          <w:szCs w:val="22"/>
        </w:rPr>
        <w:t>de livraison</w:t>
      </w:r>
    </w:p>
    <w:p w14:paraId="7D2BA11C" w14:textId="2B8E9706" w:rsidR="002C09AB" w:rsidRPr="005A644D" w:rsidRDefault="002C09AB" w:rsidP="004E5336">
      <w:pPr>
        <w:spacing w:before="240"/>
        <w:ind w:right="-375"/>
        <w:jc w:val="both"/>
        <w:rPr>
          <w:sz w:val="22"/>
          <w:szCs w:val="22"/>
        </w:rPr>
      </w:pPr>
      <w:r>
        <w:rPr>
          <w:rFonts w:ascii="Times" w:hAnsi="Times"/>
          <w:sz w:val="22"/>
          <w:szCs w:val="20"/>
        </w:rPr>
        <w:t xml:space="preserve">Les prestations objet du présent </w:t>
      </w:r>
      <w:r w:rsidR="00ED73F5">
        <w:rPr>
          <w:rFonts w:ascii="Times" w:hAnsi="Times"/>
          <w:sz w:val="22"/>
          <w:szCs w:val="20"/>
        </w:rPr>
        <w:t>accord-cadre</w:t>
      </w:r>
      <w:r w:rsidR="0070784E">
        <w:rPr>
          <w:rFonts w:ascii="Times" w:hAnsi="Times"/>
          <w:sz w:val="22"/>
          <w:szCs w:val="20"/>
        </w:rPr>
        <w:t xml:space="preserve"> sont </w:t>
      </w:r>
      <w:r w:rsidR="004C2F7F">
        <w:rPr>
          <w:rFonts w:ascii="Times" w:hAnsi="Times"/>
          <w:sz w:val="22"/>
          <w:szCs w:val="20"/>
        </w:rPr>
        <w:t>réalisées</w:t>
      </w:r>
      <w:r w:rsidR="0070784E">
        <w:rPr>
          <w:rFonts w:ascii="Times" w:hAnsi="Times"/>
          <w:sz w:val="22"/>
          <w:szCs w:val="20"/>
        </w:rPr>
        <w:t xml:space="preserve"> </w:t>
      </w:r>
      <w:r w:rsidR="001D32ED">
        <w:rPr>
          <w:rFonts w:ascii="Times" w:hAnsi="Times"/>
          <w:sz w:val="22"/>
          <w:szCs w:val="20"/>
        </w:rPr>
        <w:t xml:space="preserve">dans </w:t>
      </w:r>
      <w:r w:rsidR="00090778" w:rsidRPr="00090778">
        <w:rPr>
          <w:rFonts w:ascii="Times" w:hAnsi="Times"/>
          <w:bCs/>
          <w:sz w:val="22"/>
          <w:szCs w:val="20"/>
        </w:rPr>
        <w:t>le périmètre géographique de compétence des SID Sud-Est et SID Méditerranée (Corse comprise)</w:t>
      </w:r>
      <w:r w:rsidR="001D32ED">
        <w:rPr>
          <w:rFonts w:ascii="Times" w:hAnsi="Times"/>
          <w:bCs/>
          <w:sz w:val="22"/>
          <w:szCs w:val="20"/>
        </w:rPr>
        <w:t>.</w:t>
      </w:r>
      <w:bookmarkStart w:id="0" w:name="_GoBack"/>
      <w:bookmarkEnd w:id="0"/>
    </w:p>
    <w:p w14:paraId="0DD0A856" w14:textId="77777777" w:rsidR="00EC2470" w:rsidRPr="002C09AB" w:rsidRDefault="00EC2470" w:rsidP="004E5336">
      <w:pPr>
        <w:autoSpaceDE w:val="0"/>
        <w:autoSpaceDN w:val="0"/>
        <w:adjustRightInd w:val="0"/>
        <w:ind w:right="-375"/>
        <w:jc w:val="both"/>
        <w:rPr>
          <w:rFonts w:eastAsia="Arial Unicode MS"/>
          <w:sz w:val="22"/>
          <w:szCs w:val="22"/>
        </w:rPr>
      </w:pPr>
    </w:p>
    <w:p w14:paraId="18D693C8" w14:textId="77777777" w:rsidR="000D4901" w:rsidRPr="00734189" w:rsidRDefault="003F3E6F" w:rsidP="00734189">
      <w:pPr>
        <w:keepNext/>
        <w:keepLines/>
        <w:suppressAutoHyphens/>
        <w:spacing w:before="120" w:after="120"/>
        <w:ind w:right="-375"/>
        <w:jc w:val="both"/>
        <w:outlineLvl w:val="1"/>
        <w:rPr>
          <w:b/>
          <w:sz w:val="22"/>
          <w:szCs w:val="22"/>
        </w:rPr>
      </w:pPr>
      <w:r w:rsidRPr="00734189">
        <w:rPr>
          <w:b/>
          <w:sz w:val="22"/>
          <w:szCs w:val="22"/>
        </w:rPr>
        <w:t>2.</w:t>
      </w:r>
      <w:r w:rsidR="003B599B">
        <w:rPr>
          <w:b/>
          <w:sz w:val="22"/>
          <w:szCs w:val="22"/>
        </w:rPr>
        <w:t>4</w:t>
      </w:r>
      <w:r w:rsidRPr="00734189">
        <w:rPr>
          <w:b/>
          <w:sz w:val="22"/>
          <w:szCs w:val="22"/>
        </w:rPr>
        <w:t xml:space="preserve"> </w:t>
      </w:r>
      <w:r w:rsidR="000D4901" w:rsidRPr="00734189">
        <w:rPr>
          <w:b/>
          <w:sz w:val="22"/>
          <w:szCs w:val="22"/>
        </w:rPr>
        <w:t>Durée de l’accord-cadre</w:t>
      </w:r>
    </w:p>
    <w:p w14:paraId="7AF01D65" w14:textId="77777777" w:rsidR="000D4901" w:rsidRDefault="000D4901" w:rsidP="00947700">
      <w:pPr>
        <w:autoSpaceDE w:val="0"/>
        <w:autoSpaceDN w:val="0"/>
        <w:adjustRightInd w:val="0"/>
        <w:ind w:right="-374"/>
        <w:jc w:val="both"/>
        <w:rPr>
          <w:b/>
          <w:bCs/>
        </w:rPr>
      </w:pPr>
    </w:p>
    <w:p w14:paraId="0AA3473A" w14:textId="4400AE59" w:rsidR="00090778" w:rsidRPr="00090778" w:rsidRDefault="00947700" w:rsidP="00090778">
      <w:pPr>
        <w:autoSpaceDE w:val="0"/>
        <w:autoSpaceDN w:val="0"/>
        <w:adjustRightInd w:val="0"/>
        <w:ind w:right="-374"/>
        <w:jc w:val="both"/>
        <w:rPr>
          <w:sz w:val="22"/>
          <w:szCs w:val="22"/>
        </w:rPr>
      </w:pPr>
      <w:r w:rsidRPr="0080017A">
        <w:rPr>
          <w:sz w:val="22"/>
          <w:szCs w:val="22"/>
        </w:rPr>
        <w:t>La durée du présent accord-cadre à bons de commande est</w:t>
      </w:r>
      <w:r w:rsidR="00090778">
        <w:rPr>
          <w:sz w:val="22"/>
          <w:szCs w:val="22"/>
        </w:rPr>
        <w:t xml:space="preserve"> </w:t>
      </w:r>
      <w:r w:rsidR="00090778" w:rsidRPr="00090778">
        <w:rPr>
          <w:sz w:val="22"/>
          <w:szCs w:val="22"/>
        </w:rPr>
        <w:t>de douze (12) mois, reconductible de manière tacite une (1) fois pour une durée de six (6) mois supplémentaires soit une durée maximale de dix-huit (18) mois.</w:t>
      </w:r>
    </w:p>
    <w:p w14:paraId="0E8057AB" w14:textId="3368D397" w:rsidR="00947700" w:rsidRDefault="00947700" w:rsidP="00947700">
      <w:pPr>
        <w:autoSpaceDE w:val="0"/>
        <w:autoSpaceDN w:val="0"/>
        <w:adjustRightInd w:val="0"/>
        <w:ind w:right="-374"/>
        <w:jc w:val="both"/>
        <w:rPr>
          <w:b/>
          <w:bCs/>
        </w:rPr>
      </w:pPr>
    </w:p>
    <w:p w14:paraId="6CAFF6E9" w14:textId="77777777" w:rsidR="003F3E6F" w:rsidRPr="00734189" w:rsidRDefault="003B599B" w:rsidP="00734189">
      <w:pPr>
        <w:keepNext/>
        <w:keepLines/>
        <w:suppressAutoHyphens/>
        <w:spacing w:before="120" w:after="120"/>
        <w:ind w:right="-375"/>
        <w:jc w:val="both"/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>2.5</w:t>
      </w:r>
      <w:r w:rsidR="008E6647" w:rsidRPr="00734189">
        <w:rPr>
          <w:b/>
          <w:sz w:val="22"/>
          <w:szCs w:val="22"/>
        </w:rPr>
        <w:t xml:space="preserve"> Décomposition des prestations </w:t>
      </w:r>
    </w:p>
    <w:p w14:paraId="35A046E6" w14:textId="77777777" w:rsidR="003F3E6F" w:rsidRPr="00640E0F" w:rsidRDefault="003F3E6F" w:rsidP="004E5336">
      <w:pPr>
        <w:autoSpaceDE w:val="0"/>
        <w:autoSpaceDN w:val="0"/>
        <w:adjustRightInd w:val="0"/>
        <w:ind w:right="-375"/>
        <w:jc w:val="both"/>
        <w:rPr>
          <w:b/>
          <w:bCs/>
        </w:rPr>
      </w:pPr>
    </w:p>
    <w:p w14:paraId="60CCC1F1" w14:textId="77777777" w:rsidR="009E1B87" w:rsidRDefault="00657D59" w:rsidP="004E5336">
      <w:pPr>
        <w:ind w:right="-375"/>
        <w:jc w:val="both"/>
        <w:rPr>
          <w:sz w:val="22"/>
          <w:szCs w:val="22"/>
        </w:rPr>
      </w:pPr>
      <w:r w:rsidRPr="00640E0F">
        <w:rPr>
          <w:color w:val="000000"/>
          <w:sz w:val="22"/>
          <w:szCs w:val="22"/>
        </w:rPr>
        <w:t>L</w:t>
      </w:r>
      <w:r w:rsidR="007009A5" w:rsidRPr="00640E0F">
        <w:rPr>
          <w:color w:val="000000"/>
          <w:sz w:val="22"/>
          <w:szCs w:val="22"/>
        </w:rPr>
        <w:t>a décomposition détaill</w:t>
      </w:r>
      <w:r w:rsidRPr="00640E0F">
        <w:rPr>
          <w:color w:val="000000"/>
          <w:sz w:val="22"/>
          <w:szCs w:val="22"/>
        </w:rPr>
        <w:t xml:space="preserve">ée des prestations </w:t>
      </w:r>
      <w:r w:rsidR="00066A13" w:rsidRPr="00640E0F">
        <w:rPr>
          <w:color w:val="000000"/>
          <w:sz w:val="22"/>
          <w:szCs w:val="22"/>
        </w:rPr>
        <w:t>est</w:t>
      </w:r>
      <w:r w:rsidRPr="00640E0F">
        <w:rPr>
          <w:color w:val="000000"/>
          <w:sz w:val="22"/>
          <w:szCs w:val="22"/>
        </w:rPr>
        <w:t xml:space="preserve"> précisée</w:t>
      </w:r>
      <w:r w:rsidR="007009A5" w:rsidRPr="00640E0F">
        <w:rPr>
          <w:color w:val="000000"/>
          <w:sz w:val="22"/>
          <w:szCs w:val="22"/>
        </w:rPr>
        <w:t xml:space="preserve"> dans le CC</w:t>
      </w:r>
      <w:r w:rsidRPr="00640E0F">
        <w:rPr>
          <w:color w:val="000000"/>
          <w:sz w:val="22"/>
          <w:szCs w:val="22"/>
        </w:rPr>
        <w:t>T</w:t>
      </w:r>
      <w:r w:rsidR="007009A5" w:rsidRPr="00640E0F">
        <w:rPr>
          <w:color w:val="000000"/>
          <w:sz w:val="22"/>
          <w:szCs w:val="22"/>
        </w:rPr>
        <w:t xml:space="preserve">P </w:t>
      </w:r>
      <w:r w:rsidR="006535DA" w:rsidRPr="00640E0F">
        <w:rPr>
          <w:color w:val="000000"/>
          <w:sz w:val="22"/>
          <w:szCs w:val="22"/>
        </w:rPr>
        <w:t>de l’accord-cadre</w:t>
      </w:r>
      <w:r w:rsidR="00213E17" w:rsidRPr="00640E0F">
        <w:rPr>
          <w:color w:val="000000"/>
          <w:sz w:val="22"/>
          <w:szCs w:val="22"/>
        </w:rPr>
        <w:t>.</w:t>
      </w:r>
      <w:r w:rsidR="00213E17">
        <w:rPr>
          <w:sz w:val="22"/>
          <w:szCs w:val="22"/>
        </w:rPr>
        <w:t xml:space="preserve"> </w:t>
      </w:r>
    </w:p>
    <w:p w14:paraId="2A3912F8" w14:textId="77777777" w:rsidR="000A6FAF" w:rsidRDefault="000A6FAF" w:rsidP="004E5336">
      <w:pPr>
        <w:ind w:right="-375"/>
        <w:jc w:val="both"/>
        <w:rPr>
          <w:sz w:val="22"/>
          <w:szCs w:val="22"/>
        </w:rPr>
      </w:pPr>
    </w:p>
    <w:p w14:paraId="6A997474" w14:textId="77777777" w:rsidR="002652C8" w:rsidRPr="00734189" w:rsidRDefault="00BF1541" w:rsidP="00734189">
      <w:pPr>
        <w:pStyle w:val="Titre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2652C8" w:rsidRPr="00734189">
        <w:rPr>
          <w:rFonts w:ascii="Times New Roman" w:hAnsi="Times New Roman"/>
          <w:sz w:val="24"/>
          <w:szCs w:val="24"/>
        </w:rPr>
        <w:t xml:space="preserve">ARTICLE </w:t>
      </w:r>
      <w:r w:rsidR="00CF6B6F" w:rsidRPr="00734189">
        <w:rPr>
          <w:rFonts w:ascii="Times New Roman" w:hAnsi="Times New Roman"/>
          <w:sz w:val="24"/>
          <w:szCs w:val="24"/>
        </w:rPr>
        <w:t>3</w:t>
      </w:r>
      <w:r w:rsidR="002652C8" w:rsidRPr="00734189">
        <w:rPr>
          <w:rFonts w:ascii="Times New Roman" w:hAnsi="Times New Roman"/>
          <w:sz w:val="24"/>
          <w:szCs w:val="24"/>
        </w:rPr>
        <w:t xml:space="preserve"> </w:t>
      </w:r>
      <w:r w:rsidR="002C09AB" w:rsidRPr="00734189">
        <w:rPr>
          <w:rFonts w:ascii="Times New Roman" w:hAnsi="Times New Roman"/>
          <w:sz w:val="24"/>
          <w:szCs w:val="24"/>
        </w:rPr>
        <w:t>–</w:t>
      </w:r>
      <w:r w:rsidR="002652C8" w:rsidRPr="00734189">
        <w:rPr>
          <w:rFonts w:ascii="Times New Roman" w:hAnsi="Times New Roman"/>
          <w:sz w:val="24"/>
          <w:szCs w:val="24"/>
        </w:rPr>
        <w:t>PRIX</w:t>
      </w:r>
    </w:p>
    <w:p w14:paraId="1C158778" w14:textId="77777777" w:rsidR="00812A8B" w:rsidRPr="000A6FAF" w:rsidRDefault="00844DD5" w:rsidP="004E5336">
      <w:pPr>
        <w:keepNext/>
        <w:keepLines/>
        <w:suppressAutoHyphens/>
        <w:spacing w:before="120" w:after="120"/>
        <w:ind w:right="-375"/>
        <w:jc w:val="both"/>
        <w:outlineLvl w:val="1"/>
        <w:rPr>
          <w:b/>
          <w:sz w:val="22"/>
          <w:szCs w:val="22"/>
        </w:rPr>
      </w:pPr>
      <w:r w:rsidRPr="00640E0F">
        <w:rPr>
          <w:b/>
          <w:sz w:val="22"/>
          <w:szCs w:val="22"/>
        </w:rPr>
        <w:t>3.1 – Montant de l’accord</w:t>
      </w:r>
      <w:r>
        <w:rPr>
          <w:b/>
          <w:sz w:val="22"/>
          <w:szCs w:val="22"/>
        </w:rPr>
        <w:t>-cadre</w:t>
      </w:r>
      <w:r w:rsidR="00812A8B" w:rsidRPr="009A699B">
        <w:rPr>
          <w:b/>
          <w:sz w:val="22"/>
          <w:szCs w:val="22"/>
        </w:rPr>
        <w:t xml:space="preserve"> </w:t>
      </w:r>
    </w:p>
    <w:p w14:paraId="0C6E4344" w14:textId="72576B80" w:rsidR="00A17718" w:rsidRPr="00CA3E43" w:rsidRDefault="00090778" w:rsidP="00090778">
      <w:pPr>
        <w:spacing w:before="120" w:after="120"/>
        <w:jc w:val="both"/>
        <w:rPr>
          <w:sz w:val="22"/>
          <w:szCs w:val="22"/>
        </w:rPr>
      </w:pPr>
      <w:r w:rsidRPr="00090778">
        <w:rPr>
          <w:sz w:val="22"/>
          <w:szCs w:val="22"/>
        </w:rPr>
        <w:t xml:space="preserve">Le montant maximum de l’accord-cadre est de 3 100 000 euros hors taxes. </w:t>
      </w:r>
    </w:p>
    <w:p w14:paraId="7D174E95" w14:textId="77777777" w:rsidR="00967B6E" w:rsidRPr="00F37169" w:rsidRDefault="00967B6E" w:rsidP="00734189">
      <w:pPr>
        <w:keepNext/>
        <w:keepLines/>
        <w:suppressAutoHyphens/>
        <w:spacing w:before="120" w:after="120"/>
        <w:ind w:right="-375"/>
        <w:jc w:val="both"/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F37169">
        <w:rPr>
          <w:b/>
          <w:sz w:val="22"/>
          <w:szCs w:val="22"/>
        </w:rPr>
        <w:t xml:space="preserve">.2 –Tableau des prix </w:t>
      </w:r>
    </w:p>
    <w:p w14:paraId="022EA3E4" w14:textId="77777777" w:rsidR="00967B6E" w:rsidRPr="00F37169" w:rsidRDefault="00A40D7D" w:rsidP="004E5336">
      <w:pPr>
        <w:suppressAutoHyphens/>
        <w:spacing w:after="120"/>
        <w:ind w:right="-375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6A1D27">
        <w:rPr>
          <w:sz w:val="22"/>
          <w:szCs w:val="22"/>
        </w:rPr>
        <w:t xml:space="preserve">e </w:t>
      </w:r>
      <w:r w:rsidR="00E7790C">
        <w:rPr>
          <w:sz w:val="22"/>
          <w:szCs w:val="22"/>
        </w:rPr>
        <w:t>bordereau de</w:t>
      </w:r>
      <w:r w:rsidR="00BF2E69">
        <w:rPr>
          <w:sz w:val="22"/>
          <w:szCs w:val="22"/>
        </w:rPr>
        <w:t>s</w:t>
      </w:r>
      <w:r w:rsidR="00E7790C">
        <w:rPr>
          <w:sz w:val="22"/>
          <w:szCs w:val="22"/>
        </w:rPr>
        <w:t xml:space="preserve"> prix </w:t>
      </w:r>
      <w:r w:rsidR="002F010B">
        <w:rPr>
          <w:sz w:val="22"/>
          <w:szCs w:val="22"/>
        </w:rPr>
        <w:t>(</w:t>
      </w:r>
      <w:r w:rsidR="00E7790C">
        <w:rPr>
          <w:sz w:val="22"/>
          <w:szCs w:val="22"/>
        </w:rPr>
        <w:t>B.P.U.)</w:t>
      </w:r>
      <w:r w:rsidR="00967B6E" w:rsidRPr="00F37169">
        <w:rPr>
          <w:sz w:val="22"/>
          <w:szCs w:val="22"/>
        </w:rPr>
        <w:t xml:space="preserve"> co</w:t>
      </w:r>
      <w:r w:rsidR="00967B6E">
        <w:rPr>
          <w:bCs/>
          <w:sz w:val="22"/>
          <w:szCs w:val="22"/>
        </w:rPr>
        <w:t>mplété</w:t>
      </w:r>
      <w:r w:rsidR="00BB4F18">
        <w:rPr>
          <w:sz w:val="22"/>
          <w:szCs w:val="22"/>
        </w:rPr>
        <w:t xml:space="preserve"> par le soumissionnaire</w:t>
      </w:r>
      <w:r w:rsidR="00967B6E" w:rsidRPr="00F37169">
        <w:rPr>
          <w:sz w:val="22"/>
          <w:szCs w:val="22"/>
        </w:rPr>
        <w:t xml:space="preserve"> lors de la remise de</w:t>
      </w:r>
      <w:r w:rsidR="004E5336">
        <w:rPr>
          <w:sz w:val="22"/>
          <w:szCs w:val="22"/>
        </w:rPr>
        <w:t xml:space="preserve"> l’offre </w:t>
      </w:r>
      <w:r w:rsidR="00967B6E">
        <w:rPr>
          <w:sz w:val="22"/>
          <w:szCs w:val="22"/>
        </w:rPr>
        <w:t xml:space="preserve">se trouve </w:t>
      </w:r>
      <w:r w:rsidR="00967B6E" w:rsidRPr="00A7601D">
        <w:rPr>
          <w:sz w:val="22"/>
          <w:szCs w:val="22"/>
        </w:rPr>
        <w:t>en annexe</w:t>
      </w:r>
      <w:r w:rsidR="00967B6E" w:rsidRPr="00F37169">
        <w:rPr>
          <w:sz w:val="22"/>
          <w:szCs w:val="22"/>
        </w:rPr>
        <w:t xml:space="preserve"> du présent acte d’engagement.</w:t>
      </w:r>
    </w:p>
    <w:p w14:paraId="52521BBF" w14:textId="77777777" w:rsidR="003825EF" w:rsidRPr="00640E0F" w:rsidRDefault="00771FBB" w:rsidP="00734189">
      <w:pPr>
        <w:keepNext/>
        <w:keepLines/>
        <w:suppressAutoHyphens/>
        <w:spacing w:before="120" w:after="120"/>
        <w:ind w:right="-375"/>
        <w:jc w:val="both"/>
        <w:outlineLvl w:val="1"/>
        <w:rPr>
          <w:b/>
          <w:sz w:val="22"/>
          <w:szCs w:val="22"/>
        </w:rPr>
      </w:pPr>
      <w:r w:rsidRPr="00640E0F">
        <w:rPr>
          <w:b/>
          <w:sz w:val="22"/>
          <w:szCs w:val="22"/>
        </w:rPr>
        <w:t>3</w:t>
      </w:r>
      <w:r w:rsidR="003825EF" w:rsidRPr="00640E0F">
        <w:rPr>
          <w:b/>
          <w:sz w:val="22"/>
          <w:szCs w:val="22"/>
        </w:rPr>
        <w:t>.3 – Application de la TVA</w:t>
      </w:r>
    </w:p>
    <w:p w14:paraId="32FF57E4" w14:textId="77777777" w:rsidR="004C2F7F" w:rsidRPr="0080017A" w:rsidRDefault="004C2F7F" w:rsidP="004E5336">
      <w:pPr>
        <w:spacing w:before="120" w:after="60"/>
        <w:ind w:right="-375"/>
        <w:jc w:val="both"/>
        <w:rPr>
          <w:sz w:val="22"/>
          <w:szCs w:val="22"/>
        </w:rPr>
      </w:pPr>
      <w:r w:rsidRPr="00640E0F">
        <w:rPr>
          <w:sz w:val="22"/>
          <w:szCs w:val="22"/>
        </w:rPr>
        <w:t>Les prestations de l’accord-cadre en objet sont assujetties à la taxe sur la valeur ajoutée (TVA) au taux normal en vigueur lors du fait générateur.</w:t>
      </w:r>
    </w:p>
    <w:p w14:paraId="08DB86B8" w14:textId="77777777" w:rsidR="00771FBB" w:rsidRPr="000A6FAF" w:rsidRDefault="00771FBB" w:rsidP="004E5336">
      <w:pPr>
        <w:spacing w:before="120"/>
        <w:ind w:right="-375"/>
        <w:jc w:val="both"/>
        <w:rPr>
          <w:sz w:val="22"/>
          <w:szCs w:val="22"/>
        </w:rPr>
      </w:pPr>
    </w:p>
    <w:p w14:paraId="68CBFFDB" w14:textId="77777777" w:rsidR="003779A9" w:rsidRDefault="003779A9" w:rsidP="003825EF">
      <w:pPr>
        <w:pStyle w:val="Titre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ARTICLE </w:t>
      </w:r>
      <w:r w:rsidR="007009A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PAIEMENTS P</w:t>
      </w:r>
      <w:r w:rsidR="005E5F23">
        <w:rPr>
          <w:rFonts w:ascii="Times New Roman" w:hAnsi="Times New Roman"/>
          <w:sz w:val="24"/>
          <w:szCs w:val="24"/>
        </w:rPr>
        <w:t xml:space="preserve">OUR UN PRESTATAIRE UNIQUE OU UN </w:t>
      </w:r>
      <w:r w:rsidR="005E5F23">
        <w:rPr>
          <w:rFonts w:ascii="Times New Roman" w:hAnsi="Times New Roman"/>
          <w:sz w:val="24"/>
          <w:szCs w:val="24"/>
          <w:lang w:val="fr-FR"/>
        </w:rPr>
        <w:t>G</w:t>
      </w:r>
      <w:r>
        <w:rPr>
          <w:rFonts w:ascii="Times New Roman" w:hAnsi="Times New Roman"/>
          <w:sz w:val="24"/>
          <w:szCs w:val="24"/>
        </w:rPr>
        <w:t>ROUPEMENT SOLIDAIRE</w:t>
      </w:r>
    </w:p>
    <w:p w14:paraId="75236B8B" w14:textId="77777777" w:rsidR="003779A9" w:rsidRDefault="003779A9" w:rsidP="003779A9">
      <w:pPr>
        <w:autoSpaceDE w:val="0"/>
        <w:autoSpaceDN w:val="0"/>
        <w:adjustRightInd w:val="0"/>
        <w:spacing w:before="120" w:after="120"/>
        <w:jc w:val="both"/>
        <w:rPr>
          <w:sz w:val="22"/>
          <w:szCs w:val="20"/>
        </w:rPr>
      </w:pPr>
      <w:r>
        <w:rPr>
          <w:sz w:val="22"/>
          <w:szCs w:val="20"/>
        </w:rPr>
        <w:t>La personne publique se libérera des sommes dues au titre du p</w:t>
      </w:r>
      <w:r w:rsidR="00BB04C7">
        <w:rPr>
          <w:sz w:val="22"/>
          <w:szCs w:val="20"/>
        </w:rPr>
        <w:t xml:space="preserve">résent </w:t>
      </w:r>
      <w:r w:rsidR="00812A8B">
        <w:rPr>
          <w:sz w:val="22"/>
          <w:szCs w:val="20"/>
        </w:rPr>
        <w:t>accord-cadre</w:t>
      </w:r>
      <w:r w:rsidR="00BB04C7">
        <w:rPr>
          <w:sz w:val="22"/>
          <w:szCs w:val="20"/>
        </w:rPr>
        <w:t xml:space="preserve"> en </w:t>
      </w:r>
      <w:r>
        <w:rPr>
          <w:sz w:val="22"/>
          <w:szCs w:val="20"/>
        </w:rPr>
        <w:t>faisant porter le montant au crédit du compte suivant, représentant :</w:t>
      </w:r>
    </w:p>
    <w:p w14:paraId="6AE19E6B" w14:textId="77777777" w:rsidR="003779A9" w:rsidRDefault="003779A9" w:rsidP="003779A9">
      <w:pPr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0"/>
        </w:rPr>
      </w:pPr>
      <w:proofErr w:type="gramStart"/>
      <w:r>
        <w:rPr>
          <w:sz w:val="22"/>
          <w:szCs w:val="20"/>
        </w:rPr>
        <w:t>un</w:t>
      </w:r>
      <w:proofErr w:type="gramEnd"/>
      <w:r>
        <w:rPr>
          <w:sz w:val="22"/>
          <w:szCs w:val="20"/>
        </w:rPr>
        <w:t xml:space="preserve"> prestataire unique</w:t>
      </w:r>
    </w:p>
    <w:p w14:paraId="6C875080" w14:textId="77777777" w:rsidR="003779A9" w:rsidRDefault="003779A9" w:rsidP="003779A9">
      <w:pPr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un groupement conjoint ou solidaire </w:t>
      </w:r>
      <w:r>
        <w:rPr>
          <w:rStyle w:val="Appelnotedebasdep"/>
          <w:sz w:val="22"/>
          <w:szCs w:val="20"/>
        </w:rPr>
        <w:footnoteReference w:id="13"/>
      </w:r>
    </w:p>
    <w:p w14:paraId="1E28326B" w14:textId="77777777" w:rsidR="00113F5F" w:rsidRPr="005D3F8D" w:rsidRDefault="00113F5F" w:rsidP="00113F5F">
      <w:pPr>
        <w:tabs>
          <w:tab w:val="left" w:pos="2694"/>
          <w:tab w:val="right" w:leader="dot" w:pos="5940"/>
        </w:tabs>
        <w:spacing w:before="120" w:after="120"/>
        <w:ind w:right="1270"/>
        <w:rPr>
          <w:sz w:val="22"/>
          <w:szCs w:val="22"/>
        </w:rPr>
      </w:pPr>
      <w:r w:rsidRPr="00B55B4C">
        <w:rPr>
          <w:sz w:val="22"/>
          <w:szCs w:val="22"/>
          <w:u w:val="single"/>
        </w:rPr>
        <w:t>Domiciliation bancaire</w:t>
      </w:r>
      <w:r w:rsidRPr="005D3F8D">
        <w:rPr>
          <w:sz w:val="22"/>
          <w:szCs w:val="22"/>
        </w:rPr>
        <w:t> </w:t>
      </w:r>
      <w:r w:rsidRPr="005D3F8D">
        <w:rPr>
          <w:sz w:val="22"/>
          <w:szCs w:val="22"/>
        </w:rPr>
        <w:tab/>
        <w:t xml:space="preserve">: </w:t>
      </w:r>
    </w:p>
    <w:tbl>
      <w:tblPr>
        <w:tblW w:w="0" w:type="auto"/>
        <w:tblInd w:w="8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1488"/>
        <w:gridCol w:w="1796"/>
        <w:gridCol w:w="998"/>
      </w:tblGrid>
      <w:tr w:rsidR="00113F5F" w:rsidRPr="005D3F8D" w14:paraId="43529166" w14:textId="77777777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5A" w14:textId="77777777" w:rsidR="00113F5F" w:rsidRPr="005D3F8D" w:rsidRDefault="00113F5F" w:rsidP="00581F20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BB601" w14:textId="77777777" w:rsidR="00113F5F" w:rsidRPr="005D3F8D" w:rsidRDefault="00113F5F" w:rsidP="00581F20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Code guichet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21DC1" w14:textId="77777777" w:rsidR="00113F5F" w:rsidRPr="005D3F8D" w:rsidRDefault="00113F5F" w:rsidP="00581F20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N° de compte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4357" w14:textId="77777777" w:rsidR="00113F5F" w:rsidRPr="005D3F8D" w:rsidRDefault="00113F5F" w:rsidP="00581F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Code BIC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02C5C" w14:textId="77777777" w:rsidR="00113F5F" w:rsidRPr="005D3F8D" w:rsidRDefault="00113F5F" w:rsidP="00581F20">
            <w:pPr>
              <w:jc w:val="center"/>
              <w:rPr>
                <w:sz w:val="22"/>
                <w:szCs w:val="22"/>
              </w:rPr>
            </w:pPr>
            <w:r w:rsidRPr="005D3F8D">
              <w:rPr>
                <w:sz w:val="22"/>
                <w:szCs w:val="22"/>
              </w:rPr>
              <w:t>Clé RIB</w:t>
            </w:r>
          </w:p>
        </w:tc>
      </w:tr>
      <w:tr w:rsidR="00113F5F" w:rsidRPr="005D3F8D" w14:paraId="101B2938" w14:textId="77777777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D6F0" w14:textId="77777777" w:rsidR="00113F5F" w:rsidRPr="005D3F8D" w:rsidRDefault="00113F5F" w:rsidP="00581F2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289B5" w14:textId="77777777" w:rsidR="00113F5F" w:rsidRPr="005D3F8D" w:rsidRDefault="00113F5F" w:rsidP="00581F2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9BA66" w14:textId="77777777" w:rsidR="00113F5F" w:rsidRPr="005D3F8D" w:rsidRDefault="00113F5F" w:rsidP="00581F2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0A622" w14:textId="77777777" w:rsidR="00113F5F" w:rsidRPr="005D3F8D" w:rsidRDefault="00113F5F" w:rsidP="00581F2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24057" w14:textId="77777777" w:rsidR="00113F5F" w:rsidRPr="005D3F8D" w:rsidRDefault="00113F5F" w:rsidP="00581F2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113F5F" w:rsidRPr="005D3F8D" w14:paraId="0765A3ED" w14:textId="77777777">
        <w:trPr>
          <w:cantSplit/>
          <w:trHeight w:hRule="exact" w:val="801"/>
        </w:trPr>
        <w:tc>
          <w:tcPr>
            <w:tcW w:w="7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8F420" w14:textId="77777777" w:rsidR="00113F5F" w:rsidRDefault="00113F5F" w:rsidP="00581F2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Numéro de compte bancaire international :</w:t>
            </w:r>
          </w:p>
          <w:p w14:paraId="5B8A64F6" w14:textId="77777777" w:rsidR="00113F5F" w:rsidRDefault="00113F5F" w:rsidP="00581F20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7501C96" w14:textId="77777777" w:rsidR="00113F5F" w:rsidRDefault="00113F5F" w:rsidP="00581F2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</w:tbl>
    <w:p w14:paraId="614E711F" w14:textId="77777777" w:rsidR="00056FD3" w:rsidRDefault="00462CE0" w:rsidP="00056FD3">
      <w:pPr>
        <w:pStyle w:val="Titre1"/>
        <w:rPr>
          <w:rFonts w:ascii="Times New Roman" w:hAnsi="Times New Roman"/>
          <w:sz w:val="24"/>
          <w:szCs w:val="24"/>
          <w:lang w:val="fr-FR"/>
        </w:rPr>
      </w:pPr>
      <w:r>
        <w:br w:type="page"/>
      </w:r>
      <w:r w:rsidR="00056FD3" w:rsidRPr="00056FD3">
        <w:rPr>
          <w:rFonts w:ascii="Times New Roman" w:hAnsi="Times New Roman"/>
          <w:sz w:val="24"/>
          <w:szCs w:val="24"/>
        </w:rPr>
        <w:t xml:space="preserve">ARTICLE </w:t>
      </w:r>
      <w:r w:rsidR="00056FD3">
        <w:rPr>
          <w:rFonts w:ascii="Times New Roman" w:hAnsi="Times New Roman"/>
          <w:sz w:val="24"/>
          <w:szCs w:val="24"/>
        </w:rPr>
        <w:t>5</w:t>
      </w:r>
      <w:r w:rsidR="00056FD3" w:rsidRPr="00056FD3">
        <w:rPr>
          <w:rFonts w:ascii="Times New Roman" w:hAnsi="Times New Roman"/>
          <w:sz w:val="24"/>
          <w:szCs w:val="24"/>
        </w:rPr>
        <w:t xml:space="preserve"> </w:t>
      </w:r>
      <w:r w:rsidR="00056FD3">
        <w:rPr>
          <w:rFonts w:ascii="Times New Roman" w:hAnsi="Times New Roman"/>
          <w:sz w:val="24"/>
          <w:szCs w:val="24"/>
        </w:rPr>
        <w:t>–</w:t>
      </w:r>
      <w:r w:rsidR="00056FD3" w:rsidRPr="00056FD3">
        <w:rPr>
          <w:rFonts w:ascii="Times New Roman" w:hAnsi="Times New Roman"/>
          <w:sz w:val="24"/>
          <w:szCs w:val="24"/>
        </w:rPr>
        <w:t xml:space="preserve"> </w:t>
      </w:r>
      <w:r w:rsidR="00056FD3">
        <w:rPr>
          <w:rFonts w:ascii="Times New Roman" w:hAnsi="Times New Roman"/>
          <w:sz w:val="24"/>
          <w:szCs w:val="24"/>
          <w:lang w:val="fr-FR"/>
        </w:rPr>
        <w:t xml:space="preserve">RESPONSABLES PHYSIQUES DE LA VERIFICATION ET DE LA SIGNATURE DES ACTES DE SOUS-TRAITANCE </w:t>
      </w:r>
    </w:p>
    <w:p w14:paraId="19568AAE" w14:textId="77777777" w:rsidR="00056FD3" w:rsidRDefault="00056FD3" w:rsidP="00056FD3">
      <w:pPr>
        <w:rPr>
          <w:lang w:eastAsia="x-none"/>
        </w:rPr>
      </w:pPr>
      <w:r>
        <w:rPr>
          <w:lang w:eastAsia="x-none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2812F593" w14:textId="77777777" w:rsidR="00056FD3" w:rsidRDefault="00056FD3" w:rsidP="00056FD3">
      <w:pPr>
        <w:rPr>
          <w:lang w:eastAsia="x-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08"/>
        <w:gridCol w:w="4688"/>
      </w:tblGrid>
      <w:tr w:rsidR="00056FD3" w14:paraId="24AB29FE" w14:textId="77777777" w:rsidTr="00056FD3">
        <w:trPr>
          <w:trHeight w:val="575"/>
        </w:trPr>
        <w:tc>
          <w:tcPr>
            <w:tcW w:w="4773" w:type="dxa"/>
          </w:tcPr>
          <w:p w14:paraId="7A63E35D" w14:textId="77777777" w:rsidR="00056FD3" w:rsidRDefault="00056FD3" w:rsidP="00056FD3">
            <w:pPr>
              <w:rPr>
                <w:lang w:eastAsia="x-none"/>
              </w:rPr>
            </w:pPr>
            <w:r>
              <w:rPr>
                <w:lang w:eastAsia="x-none"/>
              </w:rPr>
              <w:t>NOM Prénom :</w:t>
            </w:r>
          </w:p>
        </w:tc>
        <w:tc>
          <w:tcPr>
            <w:tcW w:w="4773" w:type="dxa"/>
          </w:tcPr>
          <w:p w14:paraId="65165441" w14:textId="77777777" w:rsidR="00056FD3" w:rsidRPr="00056FD3" w:rsidRDefault="00056FD3" w:rsidP="00056FD3">
            <w:pPr>
              <w:rPr>
                <w:color w:val="767171" w:themeColor="background2" w:themeShade="80"/>
                <w:highlight w:val="lightGray"/>
                <w:lang w:eastAsia="x-none"/>
              </w:rPr>
            </w:pPr>
          </w:p>
        </w:tc>
      </w:tr>
      <w:tr w:rsidR="00056FD3" w14:paraId="4B682C34" w14:textId="77777777" w:rsidTr="00056FD3">
        <w:trPr>
          <w:trHeight w:val="554"/>
        </w:trPr>
        <w:tc>
          <w:tcPr>
            <w:tcW w:w="4773" w:type="dxa"/>
          </w:tcPr>
          <w:p w14:paraId="5576A9B9" w14:textId="77777777" w:rsidR="00056FD3" w:rsidRDefault="00056FD3" w:rsidP="00056FD3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Fonction : </w:t>
            </w:r>
          </w:p>
        </w:tc>
        <w:tc>
          <w:tcPr>
            <w:tcW w:w="4773" w:type="dxa"/>
          </w:tcPr>
          <w:p w14:paraId="4459FDBE" w14:textId="77777777" w:rsidR="00056FD3" w:rsidRPr="00056FD3" w:rsidRDefault="00056FD3" w:rsidP="00056FD3">
            <w:pPr>
              <w:rPr>
                <w:color w:val="767171" w:themeColor="background2" w:themeShade="80"/>
                <w:highlight w:val="lightGray"/>
                <w:lang w:eastAsia="x-none"/>
              </w:rPr>
            </w:pPr>
          </w:p>
        </w:tc>
      </w:tr>
      <w:tr w:rsidR="00056FD3" w14:paraId="3FD4948A" w14:textId="77777777" w:rsidTr="00056FD3">
        <w:trPr>
          <w:trHeight w:val="563"/>
        </w:trPr>
        <w:tc>
          <w:tcPr>
            <w:tcW w:w="4773" w:type="dxa"/>
          </w:tcPr>
          <w:p w14:paraId="767499FC" w14:textId="77777777" w:rsidR="00056FD3" w:rsidRDefault="00056FD3" w:rsidP="00056FD3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N° de téléphone : </w:t>
            </w:r>
          </w:p>
        </w:tc>
        <w:tc>
          <w:tcPr>
            <w:tcW w:w="4773" w:type="dxa"/>
          </w:tcPr>
          <w:p w14:paraId="7244433E" w14:textId="77777777" w:rsidR="00056FD3" w:rsidRPr="00056FD3" w:rsidRDefault="00056FD3" w:rsidP="00056FD3">
            <w:pPr>
              <w:rPr>
                <w:color w:val="767171" w:themeColor="background2" w:themeShade="80"/>
                <w:highlight w:val="lightGray"/>
                <w:lang w:eastAsia="x-none"/>
              </w:rPr>
            </w:pPr>
          </w:p>
        </w:tc>
      </w:tr>
      <w:tr w:rsidR="00056FD3" w14:paraId="61CAFA6F" w14:textId="77777777" w:rsidTr="00056FD3">
        <w:trPr>
          <w:trHeight w:val="557"/>
        </w:trPr>
        <w:tc>
          <w:tcPr>
            <w:tcW w:w="4773" w:type="dxa"/>
          </w:tcPr>
          <w:p w14:paraId="59534514" w14:textId="77777777" w:rsidR="00056FD3" w:rsidRDefault="00056FD3" w:rsidP="00056FD3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N° de mobile : </w:t>
            </w:r>
          </w:p>
        </w:tc>
        <w:tc>
          <w:tcPr>
            <w:tcW w:w="4773" w:type="dxa"/>
          </w:tcPr>
          <w:p w14:paraId="6A8DED06" w14:textId="77777777" w:rsidR="00056FD3" w:rsidRPr="00056FD3" w:rsidRDefault="00056FD3" w:rsidP="00056FD3">
            <w:pPr>
              <w:rPr>
                <w:color w:val="767171" w:themeColor="background2" w:themeShade="80"/>
                <w:highlight w:val="lightGray"/>
                <w:lang w:eastAsia="x-none"/>
              </w:rPr>
            </w:pPr>
          </w:p>
        </w:tc>
      </w:tr>
      <w:tr w:rsidR="00056FD3" w14:paraId="12C21B22" w14:textId="77777777" w:rsidTr="00056FD3">
        <w:trPr>
          <w:trHeight w:val="550"/>
        </w:trPr>
        <w:tc>
          <w:tcPr>
            <w:tcW w:w="4773" w:type="dxa"/>
          </w:tcPr>
          <w:p w14:paraId="42F66CCF" w14:textId="77777777" w:rsidR="00056FD3" w:rsidRDefault="00056FD3" w:rsidP="00056FD3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Courriel : </w:t>
            </w:r>
          </w:p>
        </w:tc>
        <w:tc>
          <w:tcPr>
            <w:tcW w:w="4773" w:type="dxa"/>
          </w:tcPr>
          <w:p w14:paraId="02B91E0A" w14:textId="77777777" w:rsidR="00056FD3" w:rsidRPr="00056FD3" w:rsidRDefault="00056FD3" w:rsidP="00056FD3">
            <w:pPr>
              <w:rPr>
                <w:color w:val="767171" w:themeColor="background2" w:themeShade="80"/>
                <w:highlight w:val="lightGray"/>
                <w:lang w:eastAsia="x-none"/>
              </w:rPr>
            </w:pPr>
          </w:p>
        </w:tc>
      </w:tr>
    </w:tbl>
    <w:p w14:paraId="3B97B55B" w14:textId="77777777" w:rsidR="00211081" w:rsidRDefault="00056FD3" w:rsidP="00211081">
      <w:pPr>
        <w:autoSpaceDE w:val="0"/>
        <w:autoSpaceDN w:val="0"/>
        <w:adjustRightInd w:val="0"/>
        <w:spacing w:before="120" w:after="120"/>
        <w:rPr>
          <w:lang w:eastAsia="x-none"/>
        </w:rPr>
      </w:pPr>
      <w:r>
        <w:rPr>
          <w:lang w:eastAsia="x-none"/>
        </w:rPr>
        <w:t xml:space="preserve">En cas d’absence du responsable, sa suppléance est assurée par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08"/>
        <w:gridCol w:w="4688"/>
      </w:tblGrid>
      <w:tr w:rsidR="00056FD3" w:rsidRPr="00056FD3" w14:paraId="4BCCC5F4" w14:textId="77777777" w:rsidTr="00E17214">
        <w:trPr>
          <w:trHeight w:val="575"/>
        </w:trPr>
        <w:tc>
          <w:tcPr>
            <w:tcW w:w="4773" w:type="dxa"/>
          </w:tcPr>
          <w:p w14:paraId="461531E9" w14:textId="77777777" w:rsidR="00056FD3" w:rsidRDefault="00056FD3" w:rsidP="00E17214">
            <w:pPr>
              <w:rPr>
                <w:lang w:eastAsia="x-none"/>
              </w:rPr>
            </w:pPr>
            <w:r>
              <w:rPr>
                <w:lang w:eastAsia="x-none"/>
              </w:rPr>
              <w:t>NOM Prénom :</w:t>
            </w:r>
          </w:p>
        </w:tc>
        <w:tc>
          <w:tcPr>
            <w:tcW w:w="4773" w:type="dxa"/>
          </w:tcPr>
          <w:p w14:paraId="362886EB" w14:textId="77777777" w:rsidR="00056FD3" w:rsidRPr="00056FD3" w:rsidRDefault="00056FD3" w:rsidP="00E17214">
            <w:pPr>
              <w:rPr>
                <w:color w:val="767171"/>
                <w:highlight w:val="lightGray"/>
                <w:lang w:eastAsia="x-none"/>
              </w:rPr>
            </w:pPr>
          </w:p>
        </w:tc>
      </w:tr>
      <w:tr w:rsidR="00056FD3" w:rsidRPr="00056FD3" w14:paraId="10E559E8" w14:textId="77777777" w:rsidTr="00E17214">
        <w:trPr>
          <w:trHeight w:val="554"/>
        </w:trPr>
        <w:tc>
          <w:tcPr>
            <w:tcW w:w="4773" w:type="dxa"/>
          </w:tcPr>
          <w:p w14:paraId="09D300A7" w14:textId="77777777" w:rsidR="00056FD3" w:rsidRDefault="00056FD3" w:rsidP="00E17214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Fonction : </w:t>
            </w:r>
          </w:p>
        </w:tc>
        <w:tc>
          <w:tcPr>
            <w:tcW w:w="4773" w:type="dxa"/>
          </w:tcPr>
          <w:p w14:paraId="7ECCC66E" w14:textId="77777777" w:rsidR="00056FD3" w:rsidRPr="00056FD3" w:rsidRDefault="00056FD3" w:rsidP="00E17214">
            <w:pPr>
              <w:rPr>
                <w:color w:val="767171"/>
                <w:highlight w:val="lightGray"/>
                <w:lang w:eastAsia="x-none"/>
              </w:rPr>
            </w:pPr>
          </w:p>
        </w:tc>
      </w:tr>
      <w:tr w:rsidR="00056FD3" w:rsidRPr="00056FD3" w14:paraId="6F13F633" w14:textId="77777777" w:rsidTr="00E17214">
        <w:trPr>
          <w:trHeight w:val="563"/>
        </w:trPr>
        <w:tc>
          <w:tcPr>
            <w:tcW w:w="4773" w:type="dxa"/>
          </w:tcPr>
          <w:p w14:paraId="49B6DB25" w14:textId="77777777" w:rsidR="00056FD3" w:rsidRDefault="00056FD3" w:rsidP="00E17214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N° de téléphone : </w:t>
            </w:r>
          </w:p>
        </w:tc>
        <w:tc>
          <w:tcPr>
            <w:tcW w:w="4773" w:type="dxa"/>
          </w:tcPr>
          <w:p w14:paraId="0701E752" w14:textId="77777777" w:rsidR="00056FD3" w:rsidRPr="00056FD3" w:rsidRDefault="00056FD3" w:rsidP="00E17214">
            <w:pPr>
              <w:rPr>
                <w:color w:val="767171"/>
                <w:highlight w:val="lightGray"/>
                <w:lang w:eastAsia="x-none"/>
              </w:rPr>
            </w:pPr>
          </w:p>
        </w:tc>
      </w:tr>
      <w:tr w:rsidR="00056FD3" w:rsidRPr="00056FD3" w14:paraId="14842AB9" w14:textId="77777777" w:rsidTr="00E17214">
        <w:trPr>
          <w:trHeight w:val="557"/>
        </w:trPr>
        <w:tc>
          <w:tcPr>
            <w:tcW w:w="4773" w:type="dxa"/>
          </w:tcPr>
          <w:p w14:paraId="6BD8F251" w14:textId="77777777" w:rsidR="00056FD3" w:rsidRDefault="00056FD3" w:rsidP="00E17214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N° de mobile : </w:t>
            </w:r>
          </w:p>
        </w:tc>
        <w:tc>
          <w:tcPr>
            <w:tcW w:w="4773" w:type="dxa"/>
          </w:tcPr>
          <w:p w14:paraId="7CD50DED" w14:textId="77777777" w:rsidR="00056FD3" w:rsidRPr="00056FD3" w:rsidRDefault="00056FD3" w:rsidP="00E17214">
            <w:pPr>
              <w:rPr>
                <w:color w:val="767171"/>
                <w:highlight w:val="lightGray"/>
                <w:lang w:eastAsia="x-none"/>
              </w:rPr>
            </w:pPr>
          </w:p>
        </w:tc>
      </w:tr>
      <w:tr w:rsidR="00056FD3" w:rsidRPr="00056FD3" w14:paraId="6B764DB5" w14:textId="77777777" w:rsidTr="00E17214">
        <w:trPr>
          <w:trHeight w:val="550"/>
        </w:trPr>
        <w:tc>
          <w:tcPr>
            <w:tcW w:w="4773" w:type="dxa"/>
          </w:tcPr>
          <w:p w14:paraId="2D67A4CB" w14:textId="77777777" w:rsidR="00056FD3" w:rsidRDefault="00056FD3" w:rsidP="00E17214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Courriel : </w:t>
            </w:r>
          </w:p>
        </w:tc>
        <w:tc>
          <w:tcPr>
            <w:tcW w:w="4773" w:type="dxa"/>
          </w:tcPr>
          <w:p w14:paraId="7C29D250" w14:textId="77777777" w:rsidR="00056FD3" w:rsidRPr="00056FD3" w:rsidRDefault="00056FD3" w:rsidP="00E17214">
            <w:pPr>
              <w:rPr>
                <w:color w:val="767171"/>
                <w:highlight w:val="lightGray"/>
                <w:lang w:eastAsia="x-none"/>
              </w:rPr>
            </w:pPr>
          </w:p>
        </w:tc>
      </w:tr>
    </w:tbl>
    <w:p w14:paraId="34900254" w14:textId="77777777" w:rsidR="00056FD3" w:rsidRDefault="00056FD3" w:rsidP="00211081">
      <w:pPr>
        <w:autoSpaceDE w:val="0"/>
        <w:autoSpaceDN w:val="0"/>
        <w:adjustRightInd w:val="0"/>
        <w:spacing w:before="120" w:after="120"/>
        <w:rPr>
          <w:sz w:val="22"/>
          <w:szCs w:val="20"/>
        </w:rPr>
      </w:pPr>
    </w:p>
    <w:p w14:paraId="13B627CF" w14:textId="77777777" w:rsidR="00056FD3" w:rsidRDefault="00056FD3">
      <w:r>
        <w:br w:type="page"/>
      </w: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B361BE" w14:paraId="08ABED0B" w14:textId="77777777">
        <w:trPr>
          <w:cantSplit/>
          <w:trHeight w:val="179"/>
        </w:trPr>
        <w:tc>
          <w:tcPr>
            <w:tcW w:w="10065" w:type="dxa"/>
            <w:tcBorders>
              <w:top w:val="nil"/>
              <w:left w:val="nil"/>
              <w:right w:val="nil"/>
            </w:tcBorders>
          </w:tcPr>
          <w:p w14:paraId="4E21FB21" w14:textId="77777777" w:rsidR="00B361BE" w:rsidRDefault="00B361BE" w:rsidP="00B361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b/>
                <w:sz w:val="22"/>
                <w:szCs w:val="22"/>
              </w:rPr>
              <w:t>ETABLI EN UN SEUL ORIGINAL</w:t>
            </w:r>
          </w:p>
        </w:tc>
      </w:tr>
      <w:tr w:rsidR="00B361BE" w14:paraId="775EC47B" w14:textId="77777777">
        <w:trPr>
          <w:cantSplit/>
          <w:trHeight w:val="2716"/>
        </w:trPr>
        <w:tc>
          <w:tcPr>
            <w:tcW w:w="10065" w:type="dxa"/>
            <w:vAlign w:val="center"/>
          </w:tcPr>
          <w:p w14:paraId="46B1807C" w14:textId="77777777" w:rsidR="00B361BE" w:rsidRDefault="00B361BE" w:rsidP="00B361BE">
            <w:pPr>
              <w:jc w:val="center"/>
              <w:rPr>
                <w:b/>
                <w:sz w:val="22"/>
                <w:szCs w:val="22"/>
              </w:rPr>
            </w:pPr>
          </w:p>
          <w:p w14:paraId="229AE572" w14:textId="77777777" w:rsidR="00B361BE" w:rsidRDefault="00B361BE" w:rsidP="0062652E">
            <w:pPr>
              <w:spacing w:after="18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 TITULAIRE (ou LE MANDATAIRE en cas de groupement)</w:t>
            </w:r>
          </w:p>
          <w:p w14:paraId="2B611C6F" w14:textId="77777777" w:rsidR="00B361BE" w:rsidRDefault="00B361BE" w:rsidP="00B361BE">
            <w:pPr>
              <w:ind w:right="159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(Indiquer les noms, prénom et qualité du signataire. </w:t>
            </w:r>
          </w:p>
          <w:p w14:paraId="478C95E1" w14:textId="77777777" w:rsidR="00B361BE" w:rsidRDefault="00B361BE" w:rsidP="00B361BE">
            <w:pPr>
              <w:ind w:right="159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DATER ET SIGNER </w:t>
            </w:r>
            <w:r>
              <w:rPr>
                <w:i/>
                <w:sz w:val="22"/>
                <w:szCs w:val="22"/>
              </w:rPr>
              <w:t xml:space="preserve"> après avoir écrit à la main la mention </w:t>
            </w:r>
            <w:r>
              <w:rPr>
                <w:b/>
                <w:i/>
                <w:sz w:val="22"/>
                <w:szCs w:val="22"/>
              </w:rPr>
              <w:t>"LU ET ACCEPTÉ"</w:t>
            </w:r>
            <w:r>
              <w:rPr>
                <w:i/>
                <w:sz w:val="22"/>
                <w:szCs w:val="22"/>
              </w:rPr>
              <w:t>)</w:t>
            </w:r>
          </w:p>
        </w:tc>
      </w:tr>
      <w:tr w:rsidR="00B361BE" w14:paraId="7A88BEDC" w14:textId="77777777">
        <w:trPr>
          <w:cantSplit/>
          <w:trHeight w:val="2847"/>
        </w:trPr>
        <w:tc>
          <w:tcPr>
            <w:tcW w:w="10065" w:type="dxa"/>
            <w:tcBorders>
              <w:bottom w:val="single" w:sz="4" w:space="0" w:color="auto"/>
            </w:tcBorders>
          </w:tcPr>
          <w:p w14:paraId="09A4AA88" w14:textId="77777777" w:rsidR="00B361BE" w:rsidRDefault="00B361BE" w:rsidP="00B361BE">
            <w:pPr>
              <w:jc w:val="center"/>
              <w:rPr>
                <w:b/>
                <w:sz w:val="22"/>
                <w:szCs w:val="22"/>
              </w:rPr>
            </w:pPr>
          </w:p>
          <w:p w14:paraId="0D2EE306" w14:textId="77777777" w:rsidR="00B361BE" w:rsidRDefault="00B361BE" w:rsidP="0062652E">
            <w:pPr>
              <w:spacing w:after="18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 COTRAITANT (en cas de groupement)</w:t>
            </w:r>
          </w:p>
          <w:p w14:paraId="5AC818D2" w14:textId="77777777" w:rsidR="00B361BE" w:rsidRDefault="00B361BE" w:rsidP="00B361B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(Indiquer les noms, prénom et qualité du signataire. </w:t>
            </w:r>
          </w:p>
          <w:p w14:paraId="496D209B" w14:textId="77777777" w:rsidR="00B361BE" w:rsidRDefault="00B361BE" w:rsidP="003038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Dater et signer</w:t>
            </w:r>
            <w:r>
              <w:rPr>
                <w:i/>
                <w:sz w:val="22"/>
                <w:szCs w:val="22"/>
              </w:rPr>
              <w:t xml:space="preserve"> après avoir écrit à la main la mention </w:t>
            </w:r>
            <w:r>
              <w:rPr>
                <w:b/>
                <w:i/>
                <w:sz w:val="22"/>
                <w:szCs w:val="22"/>
              </w:rPr>
              <w:t>"LU ET ACCEPTÉ"</w:t>
            </w:r>
            <w:r w:rsidR="003038AF">
              <w:rPr>
                <w:b/>
                <w:i/>
                <w:sz w:val="22"/>
                <w:szCs w:val="22"/>
              </w:rPr>
              <w:t>. Dupliquer le cadre en fonction du nombre de cotraitants</w:t>
            </w:r>
            <w:r>
              <w:rPr>
                <w:i/>
                <w:sz w:val="22"/>
                <w:szCs w:val="22"/>
              </w:rPr>
              <w:t>)</w:t>
            </w:r>
          </w:p>
        </w:tc>
      </w:tr>
      <w:tr w:rsidR="003038AF" w14:paraId="086EDA49" w14:textId="77777777" w:rsidTr="00A779BD">
        <w:trPr>
          <w:cantSplit/>
          <w:trHeight w:val="6894"/>
        </w:trPr>
        <w:tc>
          <w:tcPr>
            <w:tcW w:w="10065" w:type="dxa"/>
          </w:tcPr>
          <w:p w14:paraId="6B0EF4FB" w14:textId="77777777" w:rsidR="004E3DB0" w:rsidRDefault="004E3DB0" w:rsidP="004E3DB0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37D93326" w14:textId="639A9870" w:rsidR="003038AF" w:rsidRDefault="00090778" w:rsidP="004E3DB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REPRESENTANT DU POUVOIR ADJUDICATEUR </w:t>
            </w:r>
          </w:p>
          <w:p w14:paraId="228C1D49" w14:textId="244F16D5" w:rsidR="004E3DB0" w:rsidRPr="004E3DB0" w:rsidRDefault="004E3DB0" w:rsidP="004E3DB0">
            <w:pPr>
              <w:pStyle w:val="NormalWeb"/>
              <w:jc w:val="center"/>
              <w:rPr>
                <w:sz w:val="22"/>
                <w:szCs w:val="22"/>
              </w:rPr>
            </w:pPr>
            <w:r w:rsidRPr="004E3DB0">
              <w:rPr>
                <w:sz w:val="22"/>
                <w:szCs w:val="22"/>
              </w:rPr>
              <w:t xml:space="preserve">Le Directeur du </w:t>
            </w:r>
            <w:r w:rsidR="00090778">
              <w:rPr>
                <w:sz w:val="22"/>
                <w:szCs w:val="22"/>
              </w:rPr>
              <w:t>SID – Expertise et production nationale</w:t>
            </w:r>
          </w:p>
          <w:p w14:paraId="744C433F" w14:textId="77777777" w:rsidR="003038AF" w:rsidRDefault="003038AF" w:rsidP="00B361BE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14:paraId="2CBCBDE6" w14:textId="77777777" w:rsidR="003038AF" w:rsidRPr="00B361BE" w:rsidRDefault="003038AF" w:rsidP="00B361BE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14:paraId="5FCDFDB0" w14:textId="77777777" w:rsidR="003038AF" w:rsidRDefault="003038AF" w:rsidP="00B361BE">
            <w:pPr>
              <w:ind w:left="993"/>
              <w:jc w:val="center"/>
              <w:rPr>
                <w:b/>
                <w:sz w:val="22"/>
                <w:szCs w:val="22"/>
              </w:rPr>
            </w:pPr>
          </w:p>
          <w:p w14:paraId="7C8A40AB" w14:textId="77777777" w:rsidR="003038AF" w:rsidRDefault="003038AF" w:rsidP="00B361BE">
            <w:pPr>
              <w:ind w:left="993"/>
              <w:jc w:val="center"/>
              <w:rPr>
                <w:b/>
                <w:sz w:val="22"/>
                <w:szCs w:val="22"/>
              </w:rPr>
            </w:pPr>
          </w:p>
          <w:p w14:paraId="5EDFEA5D" w14:textId="77777777" w:rsidR="003038AF" w:rsidRDefault="003038AF" w:rsidP="00B361BE">
            <w:pPr>
              <w:ind w:left="993"/>
              <w:jc w:val="center"/>
              <w:rPr>
                <w:b/>
                <w:sz w:val="22"/>
                <w:szCs w:val="22"/>
              </w:rPr>
            </w:pPr>
          </w:p>
          <w:p w14:paraId="4F2ED092" w14:textId="77777777" w:rsidR="003038AF" w:rsidRPr="004F18CE" w:rsidRDefault="003038AF" w:rsidP="004F18CE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Fait à Versailles, le</w:t>
            </w:r>
          </w:p>
          <w:p w14:paraId="52044243" w14:textId="77777777" w:rsidR="003038AF" w:rsidRDefault="003038AF" w:rsidP="00B361BE">
            <w:pPr>
              <w:rPr>
                <w:b/>
                <w:sz w:val="22"/>
                <w:szCs w:val="22"/>
              </w:rPr>
            </w:pPr>
          </w:p>
        </w:tc>
      </w:tr>
    </w:tbl>
    <w:p w14:paraId="1FB8E31C" w14:textId="77777777" w:rsidR="00A831F3" w:rsidRDefault="00A831F3" w:rsidP="00902E25">
      <w:pPr>
        <w:autoSpaceDE w:val="0"/>
        <w:autoSpaceDN w:val="0"/>
        <w:adjustRightInd w:val="0"/>
        <w:rPr>
          <w:sz w:val="22"/>
          <w:szCs w:val="18"/>
        </w:rPr>
      </w:pPr>
    </w:p>
    <w:sectPr w:rsidR="00A831F3" w:rsidSect="000B5FC4">
      <w:footerReference w:type="default" r:id="rId14"/>
      <w:pgSz w:w="12240" w:h="15840"/>
      <w:pgMar w:top="719" w:right="1417" w:bottom="899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513D3" w14:textId="77777777" w:rsidR="007475B0" w:rsidRDefault="007475B0">
      <w:r>
        <w:separator/>
      </w:r>
    </w:p>
  </w:endnote>
  <w:endnote w:type="continuationSeparator" w:id="0">
    <w:p w14:paraId="5772F103" w14:textId="77777777" w:rsidR="007475B0" w:rsidRDefault="0074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6B194" w14:textId="65DE48E3" w:rsidR="007340A0" w:rsidRPr="00F9251B" w:rsidRDefault="007340A0" w:rsidP="006D3C7C">
    <w:pPr>
      <w:pStyle w:val="En-tte"/>
      <w:tabs>
        <w:tab w:val="clear" w:pos="4536"/>
        <w:tab w:val="clear" w:pos="9072"/>
        <w:tab w:val="right" w:pos="9360"/>
      </w:tabs>
      <w:spacing w:before="120"/>
      <w:ind w:left="900" w:right="46"/>
      <w:jc w:val="both"/>
      <w:rPr>
        <w:sz w:val="16"/>
        <w:szCs w:val="16"/>
      </w:rPr>
    </w:pPr>
    <w:r>
      <w:rPr>
        <w:sz w:val="16"/>
        <w:szCs w:val="16"/>
      </w:rPr>
      <w:tab/>
    </w:r>
    <w:r w:rsidRPr="00F9251B">
      <w:rPr>
        <w:rStyle w:val="Numrodepage"/>
        <w:b/>
        <w:sz w:val="20"/>
        <w:szCs w:val="20"/>
      </w:rPr>
      <w:t xml:space="preserve">Page </w:t>
    </w:r>
    <w:r w:rsidRPr="00F9251B">
      <w:rPr>
        <w:rStyle w:val="Numrodepage"/>
        <w:b/>
        <w:sz w:val="20"/>
        <w:szCs w:val="20"/>
      </w:rPr>
      <w:fldChar w:fldCharType="begin"/>
    </w:r>
    <w:r w:rsidRPr="00F9251B">
      <w:rPr>
        <w:rStyle w:val="Numrodepage"/>
        <w:b/>
        <w:sz w:val="20"/>
        <w:szCs w:val="20"/>
      </w:rPr>
      <w:instrText xml:space="preserve"> PAGE </w:instrText>
    </w:r>
    <w:r w:rsidRPr="00F9251B">
      <w:rPr>
        <w:rStyle w:val="Numrodepage"/>
        <w:b/>
        <w:sz w:val="20"/>
        <w:szCs w:val="20"/>
      </w:rPr>
      <w:fldChar w:fldCharType="separate"/>
    </w:r>
    <w:r w:rsidR="001D32ED">
      <w:rPr>
        <w:rStyle w:val="Numrodepage"/>
        <w:b/>
        <w:noProof/>
        <w:sz w:val="20"/>
        <w:szCs w:val="20"/>
      </w:rPr>
      <w:t>8</w:t>
    </w:r>
    <w:r w:rsidRPr="00F9251B">
      <w:rPr>
        <w:rStyle w:val="Numrodepage"/>
        <w:b/>
        <w:sz w:val="20"/>
        <w:szCs w:val="20"/>
      </w:rPr>
      <w:fldChar w:fldCharType="end"/>
    </w:r>
    <w:r w:rsidRPr="00F9251B">
      <w:rPr>
        <w:rStyle w:val="Numrodepage"/>
        <w:b/>
        <w:sz w:val="20"/>
        <w:szCs w:val="20"/>
      </w:rPr>
      <w:t>/</w:t>
    </w:r>
    <w:r w:rsidRPr="00F9251B">
      <w:rPr>
        <w:rStyle w:val="Numrodepage"/>
        <w:b/>
        <w:sz w:val="20"/>
        <w:szCs w:val="20"/>
      </w:rPr>
      <w:fldChar w:fldCharType="begin"/>
    </w:r>
    <w:r w:rsidRPr="00F9251B">
      <w:rPr>
        <w:rStyle w:val="Numrodepage"/>
        <w:b/>
        <w:sz w:val="20"/>
        <w:szCs w:val="20"/>
      </w:rPr>
      <w:instrText xml:space="preserve"> NUMPAGES </w:instrText>
    </w:r>
    <w:r w:rsidRPr="00F9251B">
      <w:rPr>
        <w:rStyle w:val="Numrodepage"/>
        <w:b/>
        <w:sz w:val="20"/>
        <w:szCs w:val="20"/>
      </w:rPr>
      <w:fldChar w:fldCharType="separate"/>
    </w:r>
    <w:r w:rsidR="001D32ED">
      <w:rPr>
        <w:rStyle w:val="Numrodepage"/>
        <w:b/>
        <w:noProof/>
        <w:sz w:val="20"/>
        <w:szCs w:val="20"/>
      </w:rPr>
      <w:t>8</w:t>
    </w:r>
    <w:r w:rsidRPr="00F9251B">
      <w:rPr>
        <w:rStyle w:val="Numrodepage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7D39F" w14:textId="77777777" w:rsidR="007475B0" w:rsidRDefault="007475B0">
      <w:r>
        <w:separator/>
      </w:r>
    </w:p>
  </w:footnote>
  <w:footnote w:type="continuationSeparator" w:id="0">
    <w:p w14:paraId="4881A8D7" w14:textId="77777777" w:rsidR="007475B0" w:rsidRDefault="007475B0">
      <w:r>
        <w:continuationSeparator/>
      </w:r>
    </w:p>
  </w:footnote>
  <w:footnote w:id="1">
    <w:p w14:paraId="4F2315D1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>
        <w:rPr>
          <w:rStyle w:val="Caractredenotedebasdepage"/>
          <w:sz w:val="16"/>
        </w:rPr>
        <w:footnoteRef/>
      </w:r>
      <w:r>
        <w:rPr>
          <w:sz w:val="16"/>
          <w:lang w:eastAsia="ar-SA"/>
        </w:rPr>
        <w:tab/>
      </w:r>
      <w:r w:rsidRPr="008A4ACA">
        <w:rPr>
          <w:sz w:val="18"/>
          <w:szCs w:val="18"/>
          <w:lang w:eastAsia="ar-SA"/>
        </w:rPr>
        <w:t>Le candidat doit cocher la situation concernée</w:t>
      </w:r>
    </w:p>
  </w:footnote>
  <w:footnote w:id="2">
    <w:p w14:paraId="1008E3EC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Les entreprises étrangères indiquent, s'il en existe un, leur numéro d'inscription dans le registre public concerné.</w:t>
      </w:r>
    </w:p>
  </w:footnote>
  <w:footnote w:id="3">
    <w:p w14:paraId="401C84EA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La personne physique représentant le candidat doit cocher la situation concernée.</w:t>
      </w:r>
    </w:p>
  </w:footnote>
  <w:footnote w:id="4">
    <w:p w14:paraId="2123D6FB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u w:val="single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 candidat doit cocher la situation concernée</w:t>
      </w:r>
      <w:r w:rsidRPr="008A4ACA">
        <w:rPr>
          <w:sz w:val="18"/>
          <w:szCs w:val="18"/>
          <w:u w:val="single"/>
          <w:lang w:eastAsia="ar-SA"/>
        </w:rPr>
        <w:t xml:space="preserve">. </w:t>
      </w:r>
    </w:p>
  </w:footnote>
  <w:footnote w:id="5">
    <w:p w14:paraId="76FB2A14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lang w:eastAsia="ar-SA"/>
        </w:rPr>
        <w:tab/>
      </w:r>
      <w:r w:rsidRPr="008A4ACA">
        <w:rPr>
          <w:sz w:val="18"/>
          <w:szCs w:val="18"/>
          <w:lang w:eastAsia="ar-SA"/>
        </w:rPr>
        <w:t>Le candidat indique la forme du groupement en barrant la mention inutile.</w:t>
      </w:r>
    </w:p>
  </w:footnote>
  <w:footnote w:id="6">
    <w:p w14:paraId="1C8A4BBC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Les entreprises étrangères indiquent, s'il en existe un, leur numéro d'inscription dans le registre public concerné.</w:t>
      </w:r>
    </w:p>
  </w:footnote>
  <w:footnote w:id="7">
    <w:p w14:paraId="0088388D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La personne physique représentant le candidat doit cocher la situation concernée.</w:t>
      </w:r>
    </w:p>
  </w:footnote>
  <w:footnote w:id="8">
    <w:p w14:paraId="04EE371E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u w:val="single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 candidat doit cocher la situation concernée</w:t>
      </w:r>
      <w:r w:rsidRPr="008A4ACA">
        <w:rPr>
          <w:sz w:val="18"/>
          <w:szCs w:val="18"/>
          <w:u w:val="single"/>
          <w:lang w:eastAsia="ar-SA"/>
        </w:rPr>
        <w:t xml:space="preserve">. </w:t>
      </w:r>
    </w:p>
  </w:footnote>
  <w:footnote w:id="9">
    <w:p w14:paraId="41C52EB9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 xml:space="preserve">En cas de groupement composé de plus de deux cotraitants, l’identification exacte des autres cotraitants doit être annexée au présent accord. </w:t>
      </w:r>
    </w:p>
  </w:footnote>
  <w:footnote w:id="10">
    <w:p w14:paraId="449E56B7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Les entreprises étrangères indiquent, s'il en existe un, leur numéro d'inscription dans le registre public concerné.</w:t>
      </w:r>
    </w:p>
  </w:footnote>
  <w:footnote w:id="11">
    <w:p w14:paraId="09718D77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La personne physique représentant le candidat doit cocher la situation concernée.</w:t>
      </w:r>
    </w:p>
  </w:footnote>
  <w:footnote w:id="12">
    <w:p w14:paraId="644CBFAE" w14:textId="77777777" w:rsidR="007340A0" w:rsidRPr="008A4ACA" w:rsidRDefault="007340A0" w:rsidP="0099195F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u w:val="single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 candidat doit cocher la situation concernée</w:t>
      </w:r>
      <w:r w:rsidRPr="008A4ACA">
        <w:rPr>
          <w:sz w:val="18"/>
          <w:szCs w:val="18"/>
          <w:u w:val="single"/>
          <w:lang w:eastAsia="ar-SA"/>
        </w:rPr>
        <w:t xml:space="preserve">. </w:t>
      </w:r>
    </w:p>
  </w:footnote>
  <w:footnote w:id="13">
    <w:p w14:paraId="6F6271EA" w14:textId="77777777" w:rsidR="007340A0" w:rsidRDefault="007340A0" w:rsidP="003779A9">
      <w:pPr>
        <w:pStyle w:val="Notedebasdepage"/>
      </w:pPr>
      <w:del w:id="1" w:author="VIALLET Aurelie INGE CIVI DEFE" w:date="2022-11-23T21:40:00Z">
        <w:r w:rsidDel="003038AF">
          <w:rPr>
            <w:rStyle w:val="Appelnotedebasdep"/>
          </w:rPr>
          <w:delText>14</w:delText>
        </w:r>
      </w:del>
      <w:ins w:id="2" w:author="VIALLET Aurelie INGE CIVI DEFE" w:date="2022-11-23T21:40:00Z">
        <w:r w:rsidR="003038AF">
          <w:rPr>
            <w:rStyle w:val="Appelnotedebasdep"/>
          </w:rPr>
          <w:t>13</w:t>
        </w:r>
      </w:ins>
      <w:r>
        <w:t xml:space="preserve"> 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14"/>
    <w:lvl w:ilvl="0">
      <w:start w:val="27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1" w15:restartNumberingAfterBreak="0">
    <w:nsid w:val="069D7602"/>
    <w:multiLevelType w:val="hybridMultilevel"/>
    <w:tmpl w:val="153057A2"/>
    <w:lvl w:ilvl="0" w:tplc="279A89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05399"/>
    <w:multiLevelType w:val="hybridMultilevel"/>
    <w:tmpl w:val="EA0460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97112"/>
    <w:multiLevelType w:val="hybridMultilevel"/>
    <w:tmpl w:val="31F83E1C"/>
    <w:lvl w:ilvl="0" w:tplc="040C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155A58F4"/>
    <w:multiLevelType w:val="hybridMultilevel"/>
    <w:tmpl w:val="2A7897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60736"/>
    <w:multiLevelType w:val="hybridMultilevel"/>
    <w:tmpl w:val="8F0898CC"/>
    <w:lvl w:ilvl="0" w:tplc="040C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F180B49"/>
    <w:multiLevelType w:val="hybridMultilevel"/>
    <w:tmpl w:val="5B7C1200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D49E9"/>
    <w:multiLevelType w:val="hybridMultilevel"/>
    <w:tmpl w:val="EA0460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16436"/>
    <w:multiLevelType w:val="hybridMultilevel"/>
    <w:tmpl w:val="55EE09AC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23916"/>
    <w:multiLevelType w:val="hybridMultilevel"/>
    <w:tmpl w:val="C2F238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571F2"/>
    <w:multiLevelType w:val="hybridMultilevel"/>
    <w:tmpl w:val="39B431D6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CD4846"/>
    <w:multiLevelType w:val="hybridMultilevel"/>
    <w:tmpl w:val="EA0460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F4003"/>
    <w:multiLevelType w:val="hybridMultilevel"/>
    <w:tmpl w:val="215C4DD6"/>
    <w:lvl w:ilvl="0" w:tplc="97BA64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072CF"/>
    <w:multiLevelType w:val="hybridMultilevel"/>
    <w:tmpl w:val="65F6207E"/>
    <w:lvl w:ilvl="0" w:tplc="59465262">
      <w:start w:val="1"/>
      <w:numFmt w:val="bullet"/>
      <w:lvlText w:val="·"/>
      <w:lvlJc w:val="left"/>
      <w:pPr>
        <w:ind w:left="1133" w:hanging="360"/>
      </w:pPr>
      <w:rPr>
        <w:rFonts w:ascii="Palatino Linotype" w:hAnsi="Palatino Linotype" w:hint="default"/>
      </w:rPr>
    </w:lvl>
    <w:lvl w:ilvl="1" w:tplc="040C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4" w15:restartNumberingAfterBreak="0">
    <w:nsid w:val="33C0163A"/>
    <w:multiLevelType w:val="multilevel"/>
    <w:tmpl w:val="474827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92449C"/>
    <w:multiLevelType w:val="hybridMultilevel"/>
    <w:tmpl w:val="A09AD85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767078">
      <w:start w:val="1"/>
      <w:numFmt w:val="bullet"/>
      <w:pStyle w:val="puce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3" w:tplc="B4DA9850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A435A"/>
    <w:multiLevelType w:val="hybridMultilevel"/>
    <w:tmpl w:val="1418355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620D8C"/>
    <w:multiLevelType w:val="hybridMultilevel"/>
    <w:tmpl w:val="5BAEA2C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259AC"/>
    <w:multiLevelType w:val="hybridMultilevel"/>
    <w:tmpl w:val="E1A88236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447A9"/>
    <w:multiLevelType w:val="multilevel"/>
    <w:tmpl w:val="A3E2B4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4A400DE"/>
    <w:multiLevelType w:val="hybridMultilevel"/>
    <w:tmpl w:val="C4965A02"/>
    <w:lvl w:ilvl="0" w:tplc="48ECDA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F044C"/>
    <w:multiLevelType w:val="hybridMultilevel"/>
    <w:tmpl w:val="1A0CC7EC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34238"/>
    <w:multiLevelType w:val="singleLevel"/>
    <w:tmpl w:val="D53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95A34EE"/>
    <w:multiLevelType w:val="hybridMultilevel"/>
    <w:tmpl w:val="E9C48200"/>
    <w:lvl w:ilvl="0" w:tplc="F5E6144A">
      <w:numFmt w:val="bullet"/>
      <w:lvlText w:val="–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F1317"/>
    <w:multiLevelType w:val="hybridMultilevel"/>
    <w:tmpl w:val="ED961C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772B3"/>
    <w:multiLevelType w:val="hybridMultilevel"/>
    <w:tmpl w:val="EF0EA3FC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E4417"/>
    <w:multiLevelType w:val="hybridMultilevel"/>
    <w:tmpl w:val="2D84A898"/>
    <w:lvl w:ilvl="0" w:tplc="35FA1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46F17"/>
    <w:multiLevelType w:val="hybridMultilevel"/>
    <w:tmpl w:val="F43429C2"/>
    <w:lvl w:ilvl="0" w:tplc="2FD6AA8A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255FC5"/>
    <w:multiLevelType w:val="hybridMultilevel"/>
    <w:tmpl w:val="586822A8"/>
    <w:lvl w:ilvl="0" w:tplc="A6161D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D1699"/>
    <w:multiLevelType w:val="hybridMultilevel"/>
    <w:tmpl w:val="5D5AD29E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04D54"/>
    <w:multiLevelType w:val="hybridMultilevel"/>
    <w:tmpl w:val="A4665734"/>
    <w:lvl w:ilvl="0" w:tplc="FC8AD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0F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96AE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641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46E7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687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A8D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E4D5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A46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96E72AE"/>
    <w:multiLevelType w:val="hybridMultilevel"/>
    <w:tmpl w:val="A68CBAAC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54F55"/>
    <w:multiLevelType w:val="hybridMultilevel"/>
    <w:tmpl w:val="5BAEA2C8"/>
    <w:lvl w:ilvl="0" w:tplc="A168A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0692C"/>
    <w:multiLevelType w:val="hybridMultilevel"/>
    <w:tmpl w:val="39B431D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C95F65"/>
    <w:multiLevelType w:val="hybridMultilevel"/>
    <w:tmpl w:val="E898A8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2D0B63"/>
    <w:multiLevelType w:val="hybridMultilevel"/>
    <w:tmpl w:val="3D843E8E"/>
    <w:lvl w:ilvl="0" w:tplc="36EEC1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E5276"/>
    <w:multiLevelType w:val="hybridMultilevel"/>
    <w:tmpl w:val="80C208EC"/>
    <w:lvl w:ilvl="0" w:tplc="15B04A8A">
      <w:start w:val="1"/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7" w15:restartNumberingAfterBreak="0">
    <w:nsid w:val="7A014156"/>
    <w:multiLevelType w:val="hybridMultilevel"/>
    <w:tmpl w:val="E26AB758"/>
    <w:lvl w:ilvl="0" w:tplc="CC62798E">
      <w:start w:val="3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18"/>
  </w:num>
  <w:num w:numId="4">
    <w:abstractNumId w:val="29"/>
  </w:num>
  <w:num w:numId="5">
    <w:abstractNumId w:val="21"/>
  </w:num>
  <w:num w:numId="6">
    <w:abstractNumId w:val="6"/>
  </w:num>
  <w:num w:numId="7">
    <w:abstractNumId w:val="31"/>
  </w:num>
  <w:num w:numId="8">
    <w:abstractNumId w:val="32"/>
  </w:num>
  <w:num w:numId="9">
    <w:abstractNumId w:val="8"/>
  </w:num>
  <w:num w:numId="10">
    <w:abstractNumId w:val="17"/>
  </w:num>
  <w:num w:numId="11">
    <w:abstractNumId w:val="33"/>
  </w:num>
  <w:num w:numId="12">
    <w:abstractNumId w:val="10"/>
  </w:num>
  <w:num w:numId="13">
    <w:abstractNumId w:val="16"/>
  </w:num>
  <w:num w:numId="14">
    <w:abstractNumId w:val="0"/>
  </w:num>
  <w:num w:numId="15">
    <w:abstractNumId w:val="1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3"/>
  </w:num>
  <w:num w:numId="29">
    <w:abstractNumId w:val="26"/>
  </w:num>
  <w:num w:numId="30">
    <w:abstractNumId w:val="23"/>
  </w:num>
  <w:num w:numId="31">
    <w:abstractNumId w:val="34"/>
  </w:num>
  <w:num w:numId="32">
    <w:abstractNumId w:val="27"/>
  </w:num>
  <w:num w:numId="33">
    <w:abstractNumId w:val="28"/>
  </w:num>
  <w:num w:numId="34">
    <w:abstractNumId w:val="35"/>
  </w:num>
  <w:num w:numId="35">
    <w:abstractNumId w:val="20"/>
  </w:num>
  <w:num w:numId="36">
    <w:abstractNumId w:val="12"/>
  </w:num>
  <w:num w:numId="37">
    <w:abstractNumId w:val="11"/>
  </w:num>
  <w:num w:numId="38">
    <w:abstractNumId w:val="7"/>
  </w:num>
  <w:num w:numId="39">
    <w:abstractNumId w:val="2"/>
  </w:num>
  <w:num w:numId="40">
    <w:abstractNumId w:val="19"/>
  </w:num>
  <w:num w:numId="41">
    <w:abstractNumId w:val="14"/>
  </w:num>
  <w:num w:numId="42">
    <w:abstractNumId w:val="13"/>
  </w:num>
  <w:num w:numId="43">
    <w:abstractNumId w:val="36"/>
  </w:num>
  <w:num w:numId="44">
    <w:abstractNumId w:val="24"/>
  </w:num>
  <w:num w:numId="45">
    <w:abstractNumId w:val="9"/>
  </w:num>
  <w:num w:numId="46">
    <w:abstractNumId w:val="4"/>
  </w:num>
  <w:num w:numId="47">
    <w:abstractNumId w:val="1"/>
  </w:num>
  <w:num w:numId="48">
    <w:abstractNumId w:val="30"/>
  </w:num>
  <w:num w:numId="49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ALLET Aurelie INGE CIVI DEFE">
    <w15:presenceInfo w15:providerId="None" w15:userId="VIALLET Aurelie INGE CIVI DE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6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48C"/>
    <w:rsid w:val="0000035D"/>
    <w:rsid w:val="000033FD"/>
    <w:rsid w:val="00005520"/>
    <w:rsid w:val="00005FA5"/>
    <w:rsid w:val="000074EE"/>
    <w:rsid w:val="00010E78"/>
    <w:rsid w:val="0001453B"/>
    <w:rsid w:val="00014546"/>
    <w:rsid w:val="00017EB8"/>
    <w:rsid w:val="00020069"/>
    <w:rsid w:val="00020174"/>
    <w:rsid w:val="0002079E"/>
    <w:rsid w:val="00020E5E"/>
    <w:rsid w:val="000233F6"/>
    <w:rsid w:val="00024191"/>
    <w:rsid w:val="000245AE"/>
    <w:rsid w:val="00025F21"/>
    <w:rsid w:val="000337A5"/>
    <w:rsid w:val="000349D4"/>
    <w:rsid w:val="00034B2F"/>
    <w:rsid w:val="00034D8C"/>
    <w:rsid w:val="000354F2"/>
    <w:rsid w:val="00035999"/>
    <w:rsid w:val="0004181C"/>
    <w:rsid w:val="00041C7C"/>
    <w:rsid w:val="00043921"/>
    <w:rsid w:val="000513C2"/>
    <w:rsid w:val="0005161E"/>
    <w:rsid w:val="00056FD3"/>
    <w:rsid w:val="0005737F"/>
    <w:rsid w:val="00062DB7"/>
    <w:rsid w:val="00066A13"/>
    <w:rsid w:val="00067A10"/>
    <w:rsid w:val="00073051"/>
    <w:rsid w:val="000732B0"/>
    <w:rsid w:val="00076736"/>
    <w:rsid w:val="00077BDD"/>
    <w:rsid w:val="00077E2F"/>
    <w:rsid w:val="00082DB5"/>
    <w:rsid w:val="00084EF0"/>
    <w:rsid w:val="00085E52"/>
    <w:rsid w:val="00087B8F"/>
    <w:rsid w:val="00087C45"/>
    <w:rsid w:val="00090778"/>
    <w:rsid w:val="00091260"/>
    <w:rsid w:val="00091627"/>
    <w:rsid w:val="00093168"/>
    <w:rsid w:val="00095840"/>
    <w:rsid w:val="000A225C"/>
    <w:rsid w:val="000A68D0"/>
    <w:rsid w:val="000A6FAF"/>
    <w:rsid w:val="000B1FB1"/>
    <w:rsid w:val="000B230B"/>
    <w:rsid w:val="000B5FC4"/>
    <w:rsid w:val="000B6FC1"/>
    <w:rsid w:val="000C0016"/>
    <w:rsid w:val="000C297E"/>
    <w:rsid w:val="000C4586"/>
    <w:rsid w:val="000C6E3E"/>
    <w:rsid w:val="000D2802"/>
    <w:rsid w:val="000D4901"/>
    <w:rsid w:val="000D4B11"/>
    <w:rsid w:val="000D6D49"/>
    <w:rsid w:val="000D730A"/>
    <w:rsid w:val="000D74BE"/>
    <w:rsid w:val="000D7BE6"/>
    <w:rsid w:val="000D7CE8"/>
    <w:rsid w:val="000E2762"/>
    <w:rsid w:val="000E4A60"/>
    <w:rsid w:val="000F1B6F"/>
    <w:rsid w:val="000F6556"/>
    <w:rsid w:val="00100011"/>
    <w:rsid w:val="001066F3"/>
    <w:rsid w:val="00107323"/>
    <w:rsid w:val="00113F5F"/>
    <w:rsid w:val="00116462"/>
    <w:rsid w:val="00120DDC"/>
    <w:rsid w:val="00124EF2"/>
    <w:rsid w:val="001251F5"/>
    <w:rsid w:val="00126608"/>
    <w:rsid w:val="001307D5"/>
    <w:rsid w:val="00131ADE"/>
    <w:rsid w:val="001320FE"/>
    <w:rsid w:val="00133357"/>
    <w:rsid w:val="00134F44"/>
    <w:rsid w:val="00134F88"/>
    <w:rsid w:val="001405E5"/>
    <w:rsid w:val="00142214"/>
    <w:rsid w:val="0014338D"/>
    <w:rsid w:val="0014459E"/>
    <w:rsid w:val="00152677"/>
    <w:rsid w:val="00153232"/>
    <w:rsid w:val="00162643"/>
    <w:rsid w:val="001649BB"/>
    <w:rsid w:val="00164B9D"/>
    <w:rsid w:val="00164EC1"/>
    <w:rsid w:val="00166399"/>
    <w:rsid w:val="00167B95"/>
    <w:rsid w:val="001746F4"/>
    <w:rsid w:val="00174BDF"/>
    <w:rsid w:val="00175F30"/>
    <w:rsid w:val="0017637F"/>
    <w:rsid w:val="0017790A"/>
    <w:rsid w:val="001842E1"/>
    <w:rsid w:val="00185242"/>
    <w:rsid w:val="0019143F"/>
    <w:rsid w:val="001916E2"/>
    <w:rsid w:val="001A204C"/>
    <w:rsid w:val="001A6DEE"/>
    <w:rsid w:val="001B0DE8"/>
    <w:rsid w:val="001B28EE"/>
    <w:rsid w:val="001B6AE3"/>
    <w:rsid w:val="001C02AB"/>
    <w:rsid w:val="001C1F1D"/>
    <w:rsid w:val="001C2704"/>
    <w:rsid w:val="001C3B28"/>
    <w:rsid w:val="001C4BB0"/>
    <w:rsid w:val="001C5F83"/>
    <w:rsid w:val="001C643E"/>
    <w:rsid w:val="001D2E71"/>
    <w:rsid w:val="001D32ED"/>
    <w:rsid w:val="001D44F4"/>
    <w:rsid w:val="001E1784"/>
    <w:rsid w:val="001E2681"/>
    <w:rsid w:val="001E40A7"/>
    <w:rsid w:val="001E451C"/>
    <w:rsid w:val="001E78A6"/>
    <w:rsid w:val="001F22B1"/>
    <w:rsid w:val="001F4C09"/>
    <w:rsid w:val="001F5CCA"/>
    <w:rsid w:val="00200FF0"/>
    <w:rsid w:val="002010B9"/>
    <w:rsid w:val="002016CE"/>
    <w:rsid w:val="00204F76"/>
    <w:rsid w:val="00207EB0"/>
    <w:rsid w:val="00211081"/>
    <w:rsid w:val="00213E17"/>
    <w:rsid w:val="002164F8"/>
    <w:rsid w:val="00220B76"/>
    <w:rsid w:val="00223139"/>
    <w:rsid w:val="00224B4B"/>
    <w:rsid w:val="00224EF3"/>
    <w:rsid w:val="0023307C"/>
    <w:rsid w:val="002340F8"/>
    <w:rsid w:val="00234BCA"/>
    <w:rsid w:val="00242432"/>
    <w:rsid w:val="002444FE"/>
    <w:rsid w:val="00250258"/>
    <w:rsid w:val="00250577"/>
    <w:rsid w:val="002518E3"/>
    <w:rsid w:val="00253E1D"/>
    <w:rsid w:val="002543E6"/>
    <w:rsid w:val="002571C8"/>
    <w:rsid w:val="00261964"/>
    <w:rsid w:val="0026307F"/>
    <w:rsid w:val="0026406B"/>
    <w:rsid w:val="002652C8"/>
    <w:rsid w:val="002674C6"/>
    <w:rsid w:val="00273A65"/>
    <w:rsid w:val="002755EC"/>
    <w:rsid w:val="00275EF5"/>
    <w:rsid w:val="00280675"/>
    <w:rsid w:val="00284BF7"/>
    <w:rsid w:val="0028676B"/>
    <w:rsid w:val="00290AD0"/>
    <w:rsid w:val="00292548"/>
    <w:rsid w:val="00292E7A"/>
    <w:rsid w:val="00294950"/>
    <w:rsid w:val="002A009F"/>
    <w:rsid w:val="002A0DAD"/>
    <w:rsid w:val="002A41A7"/>
    <w:rsid w:val="002A7A38"/>
    <w:rsid w:val="002A7F3A"/>
    <w:rsid w:val="002B2226"/>
    <w:rsid w:val="002B499F"/>
    <w:rsid w:val="002B7ACA"/>
    <w:rsid w:val="002C09AB"/>
    <w:rsid w:val="002C3BBA"/>
    <w:rsid w:val="002C4014"/>
    <w:rsid w:val="002C7D5B"/>
    <w:rsid w:val="002D04C6"/>
    <w:rsid w:val="002D0591"/>
    <w:rsid w:val="002D08B6"/>
    <w:rsid w:val="002D0A79"/>
    <w:rsid w:val="002E25D8"/>
    <w:rsid w:val="002E55F8"/>
    <w:rsid w:val="002E6182"/>
    <w:rsid w:val="002F010B"/>
    <w:rsid w:val="002F1486"/>
    <w:rsid w:val="002F2D20"/>
    <w:rsid w:val="00301C18"/>
    <w:rsid w:val="003038AF"/>
    <w:rsid w:val="003039B6"/>
    <w:rsid w:val="003064C0"/>
    <w:rsid w:val="003101C9"/>
    <w:rsid w:val="00313B49"/>
    <w:rsid w:val="00314051"/>
    <w:rsid w:val="00314F48"/>
    <w:rsid w:val="00315EF4"/>
    <w:rsid w:val="00317B9A"/>
    <w:rsid w:val="003257A9"/>
    <w:rsid w:val="0033057D"/>
    <w:rsid w:val="00330750"/>
    <w:rsid w:val="00331C5B"/>
    <w:rsid w:val="00335302"/>
    <w:rsid w:val="00340E03"/>
    <w:rsid w:val="0034129F"/>
    <w:rsid w:val="00341DF5"/>
    <w:rsid w:val="0034462F"/>
    <w:rsid w:val="00347282"/>
    <w:rsid w:val="003500F6"/>
    <w:rsid w:val="00351AA1"/>
    <w:rsid w:val="0035376B"/>
    <w:rsid w:val="003542F5"/>
    <w:rsid w:val="003614E0"/>
    <w:rsid w:val="00363C48"/>
    <w:rsid w:val="003641F2"/>
    <w:rsid w:val="003719CB"/>
    <w:rsid w:val="003721DC"/>
    <w:rsid w:val="0037325E"/>
    <w:rsid w:val="00377089"/>
    <w:rsid w:val="003779A9"/>
    <w:rsid w:val="00381C4C"/>
    <w:rsid w:val="003825EF"/>
    <w:rsid w:val="0039310E"/>
    <w:rsid w:val="00395A9D"/>
    <w:rsid w:val="003967F7"/>
    <w:rsid w:val="00397B93"/>
    <w:rsid w:val="003A095B"/>
    <w:rsid w:val="003A0B8D"/>
    <w:rsid w:val="003A59B8"/>
    <w:rsid w:val="003A654F"/>
    <w:rsid w:val="003A6CCE"/>
    <w:rsid w:val="003A76F5"/>
    <w:rsid w:val="003B12E7"/>
    <w:rsid w:val="003B1599"/>
    <w:rsid w:val="003B2E87"/>
    <w:rsid w:val="003B3FB8"/>
    <w:rsid w:val="003B599B"/>
    <w:rsid w:val="003C6996"/>
    <w:rsid w:val="003D1EBF"/>
    <w:rsid w:val="003D2C8C"/>
    <w:rsid w:val="003D550B"/>
    <w:rsid w:val="003E45CF"/>
    <w:rsid w:val="003E5F3A"/>
    <w:rsid w:val="003F077B"/>
    <w:rsid w:val="003F3226"/>
    <w:rsid w:val="003F3E6F"/>
    <w:rsid w:val="003F587A"/>
    <w:rsid w:val="003F6C66"/>
    <w:rsid w:val="004005B2"/>
    <w:rsid w:val="004052D4"/>
    <w:rsid w:val="00405F58"/>
    <w:rsid w:val="00410674"/>
    <w:rsid w:val="00410AE9"/>
    <w:rsid w:val="00410F08"/>
    <w:rsid w:val="00412085"/>
    <w:rsid w:val="004143F8"/>
    <w:rsid w:val="00415C56"/>
    <w:rsid w:val="00416B42"/>
    <w:rsid w:val="00420B2B"/>
    <w:rsid w:val="00423313"/>
    <w:rsid w:val="004244B7"/>
    <w:rsid w:val="004307D3"/>
    <w:rsid w:val="004309EF"/>
    <w:rsid w:val="004310A7"/>
    <w:rsid w:val="00431E0A"/>
    <w:rsid w:val="004329A2"/>
    <w:rsid w:val="00433A2D"/>
    <w:rsid w:val="00433B05"/>
    <w:rsid w:val="004405D9"/>
    <w:rsid w:val="00441B71"/>
    <w:rsid w:val="004463E3"/>
    <w:rsid w:val="00446507"/>
    <w:rsid w:val="00447D12"/>
    <w:rsid w:val="00450BD9"/>
    <w:rsid w:val="00453EB2"/>
    <w:rsid w:val="00462CE0"/>
    <w:rsid w:val="0047085E"/>
    <w:rsid w:val="0047132E"/>
    <w:rsid w:val="0047370B"/>
    <w:rsid w:val="004750AA"/>
    <w:rsid w:val="00475D5E"/>
    <w:rsid w:val="004763C8"/>
    <w:rsid w:val="0047644D"/>
    <w:rsid w:val="00476F7D"/>
    <w:rsid w:val="00482339"/>
    <w:rsid w:val="00482FC7"/>
    <w:rsid w:val="00485004"/>
    <w:rsid w:val="00493280"/>
    <w:rsid w:val="0049356D"/>
    <w:rsid w:val="0049443F"/>
    <w:rsid w:val="004A0CA7"/>
    <w:rsid w:val="004A32D1"/>
    <w:rsid w:val="004A43B0"/>
    <w:rsid w:val="004A5678"/>
    <w:rsid w:val="004B4BD4"/>
    <w:rsid w:val="004B582C"/>
    <w:rsid w:val="004B632C"/>
    <w:rsid w:val="004B7A08"/>
    <w:rsid w:val="004C13A6"/>
    <w:rsid w:val="004C2008"/>
    <w:rsid w:val="004C27FD"/>
    <w:rsid w:val="004C297F"/>
    <w:rsid w:val="004C2F7F"/>
    <w:rsid w:val="004C6A08"/>
    <w:rsid w:val="004C7674"/>
    <w:rsid w:val="004D02E6"/>
    <w:rsid w:val="004D189D"/>
    <w:rsid w:val="004D1F97"/>
    <w:rsid w:val="004D3C5C"/>
    <w:rsid w:val="004D49A6"/>
    <w:rsid w:val="004D4FDE"/>
    <w:rsid w:val="004D7956"/>
    <w:rsid w:val="004E3DB0"/>
    <w:rsid w:val="004E3EE6"/>
    <w:rsid w:val="004E5336"/>
    <w:rsid w:val="004E6033"/>
    <w:rsid w:val="004F06C7"/>
    <w:rsid w:val="004F18CE"/>
    <w:rsid w:val="004F3EE1"/>
    <w:rsid w:val="004F44CD"/>
    <w:rsid w:val="004F6E9D"/>
    <w:rsid w:val="004F6F7B"/>
    <w:rsid w:val="005004B5"/>
    <w:rsid w:val="00502125"/>
    <w:rsid w:val="005034CC"/>
    <w:rsid w:val="005053EE"/>
    <w:rsid w:val="00505A94"/>
    <w:rsid w:val="00507117"/>
    <w:rsid w:val="00507F63"/>
    <w:rsid w:val="0051017D"/>
    <w:rsid w:val="005107B5"/>
    <w:rsid w:val="0051356E"/>
    <w:rsid w:val="005139F1"/>
    <w:rsid w:val="005232AC"/>
    <w:rsid w:val="0052459C"/>
    <w:rsid w:val="005267DD"/>
    <w:rsid w:val="0053392A"/>
    <w:rsid w:val="005450FE"/>
    <w:rsid w:val="005452DA"/>
    <w:rsid w:val="00547DEF"/>
    <w:rsid w:val="00551D4D"/>
    <w:rsid w:val="00554458"/>
    <w:rsid w:val="00555CA6"/>
    <w:rsid w:val="005614E0"/>
    <w:rsid w:val="00566E90"/>
    <w:rsid w:val="00567D17"/>
    <w:rsid w:val="005705EC"/>
    <w:rsid w:val="0057150A"/>
    <w:rsid w:val="00574840"/>
    <w:rsid w:val="00574FA3"/>
    <w:rsid w:val="00575BA5"/>
    <w:rsid w:val="00576D26"/>
    <w:rsid w:val="00581F20"/>
    <w:rsid w:val="005821AB"/>
    <w:rsid w:val="00582C14"/>
    <w:rsid w:val="00583999"/>
    <w:rsid w:val="00587648"/>
    <w:rsid w:val="00591689"/>
    <w:rsid w:val="00597F96"/>
    <w:rsid w:val="005A1FFA"/>
    <w:rsid w:val="005A5DC6"/>
    <w:rsid w:val="005A644D"/>
    <w:rsid w:val="005A7D95"/>
    <w:rsid w:val="005B07F0"/>
    <w:rsid w:val="005B4A9D"/>
    <w:rsid w:val="005B5357"/>
    <w:rsid w:val="005C19CB"/>
    <w:rsid w:val="005C6C33"/>
    <w:rsid w:val="005C6FD2"/>
    <w:rsid w:val="005D11CA"/>
    <w:rsid w:val="005D17CC"/>
    <w:rsid w:val="005D40E0"/>
    <w:rsid w:val="005D4413"/>
    <w:rsid w:val="005D448F"/>
    <w:rsid w:val="005D47C7"/>
    <w:rsid w:val="005E227E"/>
    <w:rsid w:val="005E45BA"/>
    <w:rsid w:val="005E5F23"/>
    <w:rsid w:val="005E6316"/>
    <w:rsid w:val="005F311C"/>
    <w:rsid w:val="005F62E8"/>
    <w:rsid w:val="00604647"/>
    <w:rsid w:val="006127DB"/>
    <w:rsid w:val="00612A85"/>
    <w:rsid w:val="00613BE7"/>
    <w:rsid w:val="0062068F"/>
    <w:rsid w:val="006223FE"/>
    <w:rsid w:val="00622CAE"/>
    <w:rsid w:val="00622E22"/>
    <w:rsid w:val="0062652E"/>
    <w:rsid w:val="006275C8"/>
    <w:rsid w:val="00630BFD"/>
    <w:rsid w:val="00633E6F"/>
    <w:rsid w:val="00634502"/>
    <w:rsid w:val="0063451C"/>
    <w:rsid w:val="006356F1"/>
    <w:rsid w:val="00635AFB"/>
    <w:rsid w:val="00637748"/>
    <w:rsid w:val="00640E0F"/>
    <w:rsid w:val="0064275F"/>
    <w:rsid w:val="00642E6F"/>
    <w:rsid w:val="00646DF1"/>
    <w:rsid w:val="006535DA"/>
    <w:rsid w:val="00655EBA"/>
    <w:rsid w:val="00657D59"/>
    <w:rsid w:val="00660974"/>
    <w:rsid w:val="00666FD9"/>
    <w:rsid w:val="00667C50"/>
    <w:rsid w:val="006741F5"/>
    <w:rsid w:val="00674C3F"/>
    <w:rsid w:val="00677B60"/>
    <w:rsid w:val="00680094"/>
    <w:rsid w:val="00681E28"/>
    <w:rsid w:val="00684791"/>
    <w:rsid w:val="00685652"/>
    <w:rsid w:val="00685B16"/>
    <w:rsid w:val="006872CB"/>
    <w:rsid w:val="0069081A"/>
    <w:rsid w:val="006934F0"/>
    <w:rsid w:val="006943C1"/>
    <w:rsid w:val="0069666D"/>
    <w:rsid w:val="0069752B"/>
    <w:rsid w:val="006A1D27"/>
    <w:rsid w:val="006A2EF5"/>
    <w:rsid w:val="006A45C8"/>
    <w:rsid w:val="006A5D65"/>
    <w:rsid w:val="006B38C1"/>
    <w:rsid w:val="006B4893"/>
    <w:rsid w:val="006B7175"/>
    <w:rsid w:val="006B7F5A"/>
    <w:rsid w:val="006C08C6"/>
    <w:rsid w:val="006C427F"/>
    <w:rsid w:val="006D040C"/>
    <w:rsid w:val="006D3C7C"/>
    <w:rsid w:val="006D64D8"/>
    <w:rsid w:val="006D6BB3"/>
    <w:rsid w:val="006E0F06"/>
    <w:rsid w:val="006E23D7"/>
    <w:rsid w:val="006F258C"/>
    <w:rsid w:val="006F3F5A"/>
    <w:rsid w:val="006F4F94"/>
    <w:rsid w:val="006F7A36"/>
    <w:rsid w:val="007009A5"/>
    <w:rsid w:val="007009B8"/>
    <w:rsid w:val="00700E6E"/>
    <w:rsid w:val="0070161F"/>
    <w:rsid w:val="00702F8F"/>
    <w:rsid w:val="00704270"/>
    <w:rsid w:val="007057B7"/>
    <w:rsid w:val="0070784E"/>
    <w:rsid w:val="007108AE"/>
    <w:rsid w:val="00710B94"/>
    <w:rsid w:val="00711491"/>
    <w:rsid w:val="007116B5"/>
    <w:rsid w:val="00711D2C"/>
    <w:rsid w:val="0071205C"/>
    <w:rsid w:val="00712BB3"/>
    <w:rsid w:val="00716168"/>
    <w:rsid w:val="0072005F"/>
    <w:rsid w:val="00721EDC"/>
    <w:rsid w:val="007229F2"/>
    <w:rsid w:val="00723C12"/>
    <w:rsid w:val="00725308"/>
    <w:rsid w:val="007340A0"/>
    <w:rsid w:val="00734189"/>
    <w:rsid w:val="00737D17"/>
    <w:rsid w:val="00743713"/>
    <w:rsid w:val="00743CDD"/>
    <w:rsid w:val="007443CB"/>
    <w:rsid w:val="00744799"/>
    <w:rsid w:val="0074523A"/>
    <w:rsid w:val="0074561C"/>
    <w:rsid w:val="007471FE"/>
    <w:rsid w:val="0074749C"/>
    <w:rsid w:val="007475B0"/>
    <w:rsid w:val="00747C4E"/>
    <w:rsid w:val="0075187B"/>
    <w:rsid w:val="00753E14"/>
    <w:rsid w:val="00754515"/>
    <w:rsid w:val="00755188"/>
    <w:rsid w:val="0075568A"/>
    <w:rsid w:val="00760B3E"/>
    <w:rsid w:val="00764BD3"/>
    <w:rsid w:val="00766217"/>
    <w:rsid w:val="00771541"/>
    <w:rsid w:val="007715D9"/>
    <w:rsid w:val="0077198C"/>
    <w:rsid w:val="00771FBB"/>
    <w:rsid w:val="00774605"/>
    <w:rsid w:val="00775E61"/>
    <w:rsid w:val="0077633D"/>
    <w:rsid w:val="0077726D"/>
    <w:rsid w:val="007772B5"/>
    <w:rsid w:val="00781DC6"/>
    <w:rsid w:val="00785969"/>
    <w:rsid w:val="00785B9D"/>
    <w:rsid w:val="0078717A"/>
    <w:rsid w:val="007875D9"/>
    <w:rsid w:val="007A0EE6"/>
    <w:rsid w:val="007A5ED8"/>
    <w:rsid w:val="007A7700"/>
    <w:rsid w:val="007B0E89"/>
    <w:rsid w:val="007B2B37"/>
    <w:rsid w:val="007B2E74"/>
    <w:rsid w:val="007B4F1B"/>
    <w:rsid w:val="007C03B7"/>
    <w:rsid w:val="007C1CAE"/>
    <w:rsid w:val="007C2132"/>
    <w:rsid w:val="007C2215"/>
    <w:rsid w:val="007C583E"/>
    <w:rsid w:val="007C5878"/>
    <w:rsid w:val="007C7A51"/>
    <w:rsid w:val="007D6584"/>
    <w:rsid w:val="007D667B"/>
    <w:rsid w:val="007D6CA1"/>
    <w:rsid w:val="007E3BC2"/>
    <w:rsid w:val="007E4772"/>
    <w:rsid w:val="007F31AC"/>
    <w:rsid w:val="007F65FE"/>
    <w:rsid w:val="007F7695"/>
    <w:rsid w:val="00801DB2"/>
    <w:rsid w:val="008020ED"/>
    <w:rsid w:val="00810099"/>
    <w:rsid w:val="00812A8B"/>
    <w:rsid w:val="0081314E"/>
    <w:rsid w:val="00817612"/>
    <w:rsid w:val="00820032"/>
    <w:rsid w:val="00820C96"/>
    <w:rsid w:val="00822CC6"/>
    <w:rsid w:val="008253C8"/>
    <w:rsid w:val="008260D6"/>
    <w:rsid w:val="008265CA"/>
    <w:rsid w:val="00826E63"/>
    <w:rsid w:val="008308BA"/>
    <w:rsid w:val="008312C6"/>
    <w:rsid w:val="008319FB"/>
    <w:rsid w:val="00835EBE"/>
    <w:rsid w:val="00842915"/>
    <w:rsid w:val="0084326F"/>
    <w:rsid w:val="00844DD5"/>
    <w:rsid w:val="00845F6A"/>
    <w:rsid w:val="008460C8"/>
    <w:rsid w:val="00846BFA"/>
    <w:rsid w:val="008622EC"/>
    <w:rsid w:val="00867127"/>
    <w:rsid w:val="00867A4D"/>
    <w:rsid w:val="0087473D"/>
    <w:rsid w:val="00875775"/>
    <w:rsid w:val="00880C74"/>
    <w:rsid w:val="00881365"/>
    <w:rsid w:val="00881AC9"/>
    <w:rsid w:val="00884102"/>
    <w:rsid w:val="00886F9D"/>
    <w:rsid w:val="0089278F"/>
    <w:rsid w:val="00893B5E"/>
    <w:rsid w:val="00893F2A"/>
    <w:rsid w:val="00895D12"/>
    <w:rsid w:val="00897179"/>
    <w:rsid w:val="00897AEF"/>
    <w:rsid w:val="008A0D1D"/>
    <w:rsid w:val="008A4ACA"/>
    <w:rsid w:val="008A4E8E"/>
    <w:rsid w:val="008A4FB5"/>
    <w:rsid w:val="008B10F2"/>
    <w:rsid w:val="008B5212"/>
    <w:rsid w:val="008B5343"/>
    <w:rsid w:val="008B53BD"/>
    <w:rsid w:val="008B54E2"/>
    <w:rsid w:val="008B6FD0"/>
    <w:rsid w:val="008B785B"/>
    <w:rsid w:val="008B7ABB"/>
    <w:rsid w:val="008C1CB7"/>
    <w:rsid w:val="008C5016"/>
    <w:rsid w:val="008C6230"/>
    <w:rsid w:val="008D0EA4"/>
    <w:rsid w:val="008D165C"/>
    <w:rsid w:val="008D3250"/>
    <w:rsid w:val="008D63A8"/>
    <w:rsid w:val="008D7CD3"/>
    <w:rsid w:val="008E24CC"/>
    <w:rsid w:val="008E2D25"/>
    <w:rsid w:val="008E344B"/>
    <w:rsid w:val="008E586F"/>
    <w:rsid w:val="008E61EC"/>
    <w:rsid w:val="008E6647"/>
    <w:rsid w:val="008F1DB3"/>
    <w:rsid w:val="008F2841"/>
    <w:rsid w:val="008F3E66"/>
    <w:rsid w:val="008F41D8"/>
    <w:rsid w:val="00901E7F"/>
    <w:rsid w:val="00902E25"/>
    <w:rsid w:val="0090321E"/>
    <w:rsid w:val="009037C5"/>
    <w:rsid w:val="009100E8"/>
    <w:rsid w:val="009143C9"/>
    <w:rsid w:val="009143F8"/>
    <w:rsid w:val="009151CF"/>
    <w:rsid w:val="00916288"/>
    <w:rsid w:val="00916E18"/>
    <w:rsid w:val="009172F0"/>
    <w:rsid w:val="00923C17"/>
    <w:rsid w:val="00924797"/>
    <w:rsid w:val="00930434"/>
    <w:rsid w:val="00930810"/>
    <w:rsid w:val="00933131"/>
    <w:rsid w:val="00934249"/>
    <w:rsid w:val="00934B86"/>
    <w:rsid w:val="0093676C"/>
    <w:rsid w:val="00937771"/>
    <w:rsid w:val="00942185"/>
    <w:rsid w:val="00942564"/>
    <w:rsid w:val="0094366B"/>
    <w:rsid w:val="009439B0"/>
    <w:rsid w:val="00946013"/>
    <w:rsid w:val="00947700"/>
    <w:rsid w:val="00951A3B"/>
    <w:rsid w:val="00953C22"/>
    <w:rsid w:val="00954101"/>
    <w:rsid w:val="00954270"/>
    <w:rsid w:val="00954C2A"/>
    <w:rsid w:val="00955222"/>
    <w:rsid w:val="0096105C"/>
    <w:rsid w:val="00961C74"/>
    <w:rsid w:val="00964407"/>
    <w:rsid w:val="00966236"/>
    <w:rsid w:val="00967B6E"/>
    <w:rsid w:val="00973DDE"/>
    <w:rsid w:val="0097693D"/>
    <w:rsid w:val="00980B5F"/>
    <w:rsid w:val="00981A88"/>
    <w:rsid w:val="009845D8"/>
    <w:rsid w:val="00984DAF"/>
    <w:rsid w:val="00985B05"/>
    <w:rsid w:val="0099195F"/>
    <w:rsid w:val="0099308B"/>
    <w:rsid w:val="0099396B"/>
    <w:rsid w:val="00996AB5"/>
    <w:rsid w:val="00997750"/>
    <w:rsid w:val="009A167A"/>
    <w:rsid w:val="009A2F4B"/>
    <w:rsid w:val="009A5819"/>
    <w:rsid w:val="009A699B"/>
    <w:rsid w:val="009A6B5D"/>
    <w:rsid w:val="009A6E0D"/>
    <w:rsid w:val="009B2751"/>
    <w:rsid w:val="009B38C1"/>
    <w:rsid w:val="009B58C5"/>
    <w:rsid w:val="009B6AB2"/>
    <w:rsid w:val="009B724D"/>
    <w:rsid w:val="009B7344"/>
    <w:rsid w:val="009B7821"/>
    <w:rsid w:val="009C6D6C"/>
    <w:rsid w:val="009C7D4A"/>
    <w:rsid w:val="009D0E9E"/>
    <w:rsid w:val="009D6615"/>
    <w:rsid w:val="009D7701"/>
    <w:rsid w:val="009E014D"/>
    <w:rsid w:val="009E05AA"/>
    <w:rsid w:val="009E189F"/>
    <w:rsid w:val="009E1B87"/>
    <w:rsid w:val="009E28AB"/>
    <w:rsid w:val="009E7809"/>
    <w:rsid w:val="009F13AF"/>
    <w:rsid w:val="009F2A4D"/>
    <w:rsid w:val="009F4434"/>
    <w:rsid w:val="009F4860"/>
    <w:rsid w:val="009F785F"/>
    <w:rsid w:val="00A0077E"/>
    <w:rsid w:val="00A00BEF"/>
    <w:rsid w:val="00A01BE2"/>
    <w:rsid w:val="00A02FCA"/>
    <w:rsid w:val="00A10268"/>
    <w:rsid w:val="00A10596"/>
    <w:rsid w:val="00A1589F"/>
    <w:rsid w:val="00A17718"/>
    <w:rsid w:val="00A2133D"/>
    <w:rsid w:val="00A23B3C"/>
    <w:rsid w:val="00A257A9"/>
    <w:rsid w:val="00A3590F"/>
    <w:rsid w:val="00A4022B"/>
    <w:rsid w:val="00A40D7D"/>
    <w:rsid w:val="00A43443"/>
    <w:rsid w:val="00A43CC6"/>
    <w:rsid w:val="00A44A2E"/>
    <w:rsid w:val="00A463AC"/>
    <w:rsid w:val="00A46B70"/>
    <w:rsid w:val="00A53B78"/>
    <w:rsid w:val="00A56236"/>
    <w:rsid w:val="00A57245"/>
    <w:rsid w:val="00A6064A"/>
    <w:rsid w:val="00A61FC4"/>
    <w:rsid w:val="00A62981"/>
    <w:rsid w:val="00A64BE6"/>
    <w:rsid w:val="00A65D6C"/>
    <w:rsid w:val="00A7152E"/>
    <w:rsid w:val="00A72EA3"/>
    <w:rsid w:val="00A7601D"/>
    <w:rsid w:val="00A76609"/>
    <w:rsid w:val="00A779BD"/>
    <w:rsid w:val="00A831F3"/>
    <w:rsid w:val="00A83D59"/>
    <w:rsid w:val="00A91516"/>
    <w:rsid w:val="00A94AA8"/>
    <w:rsid w:val="00AA0BF6"/>
    <w:rsid w:val="00AA1DF6"/>
    <w:rsid w:val="00AA479A"/>
    <w:rsid w:val="00AA49E7"/>
    <w:rsid w:val="00AA4C51"/>
    <w:rsid w:val="00AA5C36"/>
    <w:rsid w:val="00AB5DB2"/>
    <w:rsid w:val="00AC00F6"/>
    <w:rsid w:val="00AC0278"/>
    <w:rsid w:val="00AC0363"/>
    <w:rsid w:val="00AC2A7F"/>
    <w:rsid w:val="00AC3F91"/>
    <w:rsid w:val="00AC5173"/>
    <w:rsid w:val="00AD0077"/>
    <w:rsid w:val="00AD03BE"/>
    <w:rsid w:val="00AD3768"/>
    <w:rsid w:val="00AD5CB1"/>
    <w:rsid w:val="00AD6876"/>
    <w:rsid w:val="00AE13A2"/>
    <w:rsid w:val="00AF044C"/>
    <w:rsid w:val="00AF0C8C"/>
    <w:rsid w:val="00AF1A3E"/>
    <w:rsid w:val="00AF4F90"/>
    <w:rsid w:val="00B03EF4"/>
    <w:rsid w:val="00B070DE"/>
    <w:rsid w:val="00B17042"/>
    <w:rsid w:val="00B176C7"/>
    <w:rsid w:val="00B21F4A"/>
    <w:rsid w:val="00B2250B"/>
    <w:rsid w:val="00B23EFF"/>
    <w:rsid w:val="00B271CE"/>
    <w:rsid w:val="00B3054D"/>
    <w:rsid w:val="00B336F7"/>
    <w:rsid w:val="00B344F0"/>
    <w:rsid w:val="00B34C37"/>
    <w:rsid w:val="00B361BE"/>
    <w:rsid w:val="00B404C2"/>
    <w:rsid w:val="00B4284F"/>
    <w:rsid w:val="00B43607"/>
    <w:rsid w:val="00B44200"/>
    <w:rsid w:val="00B44BC5"/>
    <w:rsid w:val="00B44BF1"/>
    <w:rsid w:val="00B47656"/>
    <w:rsid w:val="00B522A6"/>
    <w:rsid w:val="00B533E0"/>
    <w:rsid w:val="00B57D75"/>
    <w:rsid w:val="00B614F1"/>
    <w:rsid w:val="00B710C3"/>
    <w:rsid w:val="00B7450F"/>
    <w:rsid w:val="00B76C4C"/>
    <w:rsid w:val="00B86504"/>
    <w:rsid w:val="00B914F2"/>
    <w:rsid w:val="00B926E4"/>
    <w:rsid w:val="00B9643E"/>
    <w:rsid w:val="00BA40EF"/>
    <w:rsid w:val="00BA5DAA"/>
    <w:rsid w:val="00BA5EF7"/>
    <w:rsid w:val="00BB04C7"/>
    <w:rsid w:val="00BB30CD"/>
    <w:rsid w:val="00BB40CC"/>
    <w:rsid w:val="00BB4F18"/>
    <w:rsid w:val="00BB636B"/>
    <w:rsid w:val="00BC2199"/>
    <w:rsid w:val="00BC6450"/>
    <w:rsid w:val="00BD077A"/>
    <w:rsid w:val="00BD1624"/>
    <w:rsid w:val="00BD4377"/>
    <w:rsid w:val="00BD506F"/>
    <w:rsid w:val="00BD53E8"/>
    <w:rsid w:val="00BD6683"/>
    <w:rsid w:val="00BF1541"/>
    <w:rsid w:val="00BF2E69"/>
    <w:rsid w:val="00BF3AC3"/>
    <w:rsid w:val="00BF4A70"/>
    <w:rsid w:val="00C04280"/>
    <w:rsid w:val="00C04578"/>
    <w:rsid w:val="00C0609D"/>
    <w:rsid w:val="00C11D71"/>
    <w:rsid w:val="00C15201"/>
    <w:rsid w:val="00C16789"/>
    <w:rsid w:val="00C17880"/>
    <w:rsid w:val="00C17CAD"/>
    <w:rsid w:val="00C17FA1"/>
    <w:rsid w:val="00C23A8A"/>
    <w:rsid w:val="00C24651"/>
    <w:rsid w:val="00C25FC4"/>
    <w:rsid w:val="00C260BE"/>
    <w:rsid w:val="00C26193"/>
    <w:rsid w:val="00C27ECB"/>
    <w:rsid w:val="00C31043"/>
    <w:rsid w:val="00C328AA"/>
    <w:rsid w:val="00C40653"/>
    <w:rsid w:val="00C427D0"/>
    <w:rsid w:val="00C45797"/>
    <w:rsid w:val="00C45F4B"/>
    <w:rsid w:val="00C4661B"/>
    <w:rsid w:val="00C5009E"/>
    <w:rsid w:val="00C50763"/>
    <w:rsid w:val="00C51838"/>
    <w:rsid w:val="00C51BE6"/>
    <w:rsid w:val="00C61761"/>
    <w:rsid w:val="00C67C70"/>
    <w:rsid w:val="00C7285B"/>
    <w:rsid w:val="00C75E28"/>
    <w:rsid w:val="00C760B4"/>
    <w:rsid w:val="00C76251"/>
    <w:rsid w:val="00C763F5"/>
    <w:rsid w:val="00C77882"/>
    <w:rsid w:val="00C8182B"/>
    <w:rsid w:val="00C869CB"/>
    <w:rsid w:val="00C90FF8"/>
    <w:rsid w:val="00C9186A"/>
    <w:rsid w:val="00C94718"/>
    <w:rsid w:val="00CA2C08"/>
    <w:rsid w:val="00CA31B7"/>
    <w:rsid w:val="00CA4833"/>
    <w:rsid w:val="00CA4BF0"/>
    <w:rsid w:val="00CA7593"/>
    <w:rsid w:val="00CB11DA"/>
    <w:rsid w:val="00CB397B"/>
    <w:rsid w:val="00CB5F86"/>
    <w:rsid w:val="00CC15E2"/>
    <w:rsid w:val="00CC1AAE"/>
    <w:rsid w:val="00CC4FBF"/>
    <w:rsid w:val="00CC5A46"/>
    <w:rsid w:val="00CC5D7D"/>
    <w:rsid w:val="00CC5E01"/>
    <w:rsid w:val="00CC5E1A"/>
    <w:rsid w:val="00CC67ED"/>
    <w:rsid w:val="00CC7DA5"/>
    <w:rsid w:val="00CD29B4"/>
    <w:rsid w:val="00CD3F40"/>
    <w:rsid w:val="00CD66F3"/>
    <w:rsid w:val="00CF1D45"/>
    <w:rsid w:val="00CF5B13"/>
    <w:rsid w:val="00CF5DEB"/>
    <w:rsid w:val="00CF6B6F"/>
    <w:rsid w:val="00D07C11"/>
    <w:rsid w:val="00D14415"/>
    <w:rsid w:val="00D17EAA"/>
    <w:rsid w:val="00D21548"/>
    <w:rsid w:val="00D24886"/>
    <w:rsid w:val="00D258C8"/>
    <w:rsid w:val="00D26BA8"/>
    <w:rsid w:val="00D32D96"/>
    <w:rsid w:val="00D33D2F"/>
    <w:rsid w:val="00D37802"/>
    <w:rsid w:val="00D4003F"/>
    <w:rsid w:val="00D40B75"/>
    <w:rsid w:val="00D413F2"/>
    <w:rsid w:val="00D42D5C"/>
    <w:rsid w:val="00D47703"/>
    <w:rsid w:val="00D50842"/>
    <w:rsid w:val="00D523E7"/>
    <w:rsid w:val="00D5406A"/>
    <w:rsid w:val="00D5430D"/>
    <w:rsid w:val="00D546EA"/>
    <w:rsid w:val="00D60114"/>
    <w:rsid w:val="00D6042B"/>
    <w:rsid w:val="00D60807"/>
    <w:rsid w:val="00D645EA"/>
    <w:rsid w:val="00D64A83"/>
    <w:rsid w:val="00D67DD5"/>
    <w:rsid w:val="00D71323"/>
    <w:rsid w:val="00D83895"/>
    <w:rsid w:val="00D841A1"/>
    <w:rsid w:val="00D843FD"/>
    <w:rsid w:val="00D87992"/>
    <w:rsid w:val="00D90909"/>
    <w:rsid w:val="00D920D2"/>
    <w:rsid w:val="00D9517E"/>
    <w:rsid w:val="00D95F22"/>
    <w:rsid w:val="00DA005D"/>
    <w:rsid w:val="00DA2B18"/>
    <w:rsid w:val="00DA41A0"/>
    <w:rsid w:val="00DA59BC"/>
    <w:rsid w:val="00DA5FC4"/>
    <w:rsid w:val="00DA7E9D"/>
    <w:rsid w:val="00DB0A8B"/>
    <w:rsid w:val="00DB1EA8"/>
    <w:rsid w:val="00DB1FAC"/>
    <w:rsid w:val="00DB40DC"/>
    <w:rsid w:val="00DC4224"/>
    <w:rsid w:val="00DC4D7C"/>
    <w:rsid w:val="00DC6F81"/>
    <w:rsid w:val="00DD39C0"/>
    <w:rsid w:val="00DD6616"/>
    <w:rsid w:val="00DE039F"/>
    <w:rsid w:val="00DE0E97"/>
    <w:rsid w:val="00DE1240"/>
    <w:rsid w:val="00DE1AE8"/>
    <w:rsid w:val="00DE1C9D"/>
    <w:rsid w:val="00DE6964"/>
    <w:rsid w:val="00DF0C59"/>
    <w:rsid w:val="00DF3DDF"/>
    <w:rsid w:val="00DF4D2C"/>
    <w:rsid w:val="00E01B97"/>
    <w:rsid w:val="00E037CF"/>
    <w:rsid w:val="00E05C98"/>
    <w:rsid w:val="00E105CC"/>
    <w:rsid w:val="00E1568D"/>
    <w:rsid w:val="00E15F0E"/>
    <w:rsid w:val="00E16050"/>
    <w:rsid w:val="00E21F11"/>
    <w:rsid w:val="00E22665"/>
    <w:rsid w:val="00E23859"/>
    <w:rsid w:val="00E23A3E"/>
    <w:rsid w:val="00E2547D"/>
    <w:rsid w:val="00E25743"/>
    <w:rsid w:val="00E277C3"/>
    <w:rsid w:val="00E27A45"/>
    <w:rsid w:val="00E27B50"/>
    <w:rsid w:val="00E34A64"/>
    <w:rsid w:val="00E37142"/>
    <w:rsid w:val="00E37AD7"/>
    <w:rsid w:val="00E42F75"/>
    <w:rsid w:val="00E435EF"/>
    <w:rsid w:val="00E454C3"/>
    <w:rsid w:val="00E469D3"/>
    <w:rsid w:val="00E47AF1"/>
    <w:rsid w:val="00E5418A"/>
    <w:rsid w:val="00E57CF6"/>
    <w:rsid w:val="00E60BE0"/>
    <w:rsid w:val="00E632C4"/>
    <w:rsid w:val="00E71058"/>
    <w:rsid w:val="00E7140F"/>
    <w:rsid w:val="00E776DC"/>
    <w:rsid w:val="00E7790C"/>
    <w:rsid w:val="00E80603"/>
    <w:rsid w:val="00E81963"/>
    <w:rsid w:val="00E84A69"/>
    <w:rsid w:val="00E850DE"/>
    <w:rsid w:val="00E87274"/>
    <w:rsid w:val="00E91A05"/>
    <w:rsid w:val="00E938D6"/>
    <w:rsid w:val="00E94EFA"/>
    <w:rsid w:val="00E9642E"/>
    <w:rsid w:val="00E96A8B"/>
    <w:rsid w:val="00E97903"/>
    <w:rsid w:val="00EA035A"/>
    <w:rsid w:val="00EA0C9C"/>
    <w:rsid w:val="00EA1BAF"/>
    <w:rsid w:val="00EA3686"/>
    <w:rsid w:val="00EA37B0"/>
    <w:rsid w:val="00EB57C5"/>
    <w:rsid w:val="00EB5CD4"/>
    <w:rsid w:val="00EB6CB8"/>
    <w:rsid w:val="00EC2470"/>
    <w:rsid w:val="00EC355B"/>
    <w:rsid w:val="00EC4D1F"/>
    <w:rsid w:val="00EC5A65"/>
    <w:rsid w:val="00EC752B"/>
    <w:rsid w:val="00ED1B67"/>
    <w:rsid w:val="00ED1B7C"/>
    <w:rsid w:val="00ED39D8"/>
    <w:rsid w:val="00ED40D5"/>
    <w:rsid w:val="00ED4624"/>
    <w:rsid w:val="00ED68D8"/>
    <w:rsid w:val="00ED73F5"/>
    <w:rsid w:val="00EE056A"/>
    <w:rsid w:val="00EE2C0E"/>
    <w:rsid w:val="00EE45C7"/>
    <w:rsid w:val="00EE59D0"/>
    <w:rsid w:val="00EE5D8F"/>
    <w:rsid w:val="00EE6AD4"/>
    <w:rsid w:val="00EF5553"/>
    <w:rsid w:val="00EF5881"/>
    <w:rsid w:val="00EF5AF6"/>
    <w:rsid w:val="00EF60F7"/>
    <w:rsid w:val="00EF732E"/>
    <w:rsid w:val="00F01C34"/>
    <w:rsid w:val="00F0292F"/>
    <w:rsid w:val="00F11591"/>
    <w:rsid w:val="00F1369C"/>
    <w:rsid w:val="00F1534C"/>
    <w:rsid w:val="00F156EF"/>
    <w:rsid w:val="00F1707C"/>
    <w:rsid w:val="00F170B5"/>
    <w:rsid w:val="00F24068"/>
    <w:rsid w:val="00F31909"/>
    <w:rsid w:val="00F37169"/>
    <w:rsid w:val="00F4069D"/>
    <w:rsid w:val="00F44B8F"/>
    <w:rsid w:val="00F45299"/>
    <w:rsid w:val="00F46C36"/>
    <w:rsid w:val="00F50E8D"/>
    <w:rsid w:val="00F51310"/>
    <w:rsid w:val="00F528E1"/>
    <w:rsid w:val="00F562BE"/>
    <w:rsid w:val="00F6283A"/>
    <w:rsid w:val="00F6294C"/>
    <w:rsid w:val="00F62EE6"/>
    <w:rsid w:val="00F63DAC"/>
    <w:rsid w:val="00F67690"/>
    <w:rsid w:val="00F7148C"/>
    <w:rsid w:val="00F731C5"/>
    <w:rsid w:val="00F731E9"/>
    <w:rsid w:val="00F75AF1"/>
    <w:rsid w:val="00F76493"/>
    <w:rsid w:val="00F76E16"/>
    <w:rsid w:val="00F77335"/>
    <w:rsid w:val="00F77359"/>
    <w:rsid w:val="00F81C42"/>
    <w:rsid w:val="00F86F21"/>
    <w:rsid w:val="00F9251B"/>
    <w:rsid w:val="00F93B12"/>
    <w:rsid w:val="00F94269"/>
    <w:rsid w:val="00F94D19"/>
    <w:rsid w:val="00F94EC9"/>
    <w:rsid w:val="00F976CB"/>
    <w:rsid w:val="00FA1C8B"/>
    <w:rsid w:val="00FA296E"/>
    <w:rsid w:val="00FA43C5"/>
    <w:rsid w:val="00FB1A4C"/>
    <w:rsid w:val="00FB20EA"/>
    <w:rsid w:val="00FB3BDA"/>
    <w:rsid w:val="00FB5844"/>
    <w:rsid w:val="00FB5A88"/>
    <w:rsid w:val="00FB6E94"/>
    <w:rsid w:val="00FC0705"/>
    <w:rsid w:val="00FC1B8D"/>
    <w:rsid w:val="00FC75D3"/>
    <w:rsid w:val="00FC7ABE"/>
    <w:rsid w:val="00FD4392"/>
    <w:rsid w:val="00FD6A3A"/>
    <w:rsid w:val="00FD77A7"/>
    <w:rsid w:val="00FD7BC1"/>
    <w:rsid w:val="00FE4E6D"/>
    <w:rsid w:val="00FF6501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B1D4F3F"/>
  <w15:chartTrackingRefBased/>
  <w15:docId w15:val="{05FBC253-F051-40A7-A252-477195D7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50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pPr>
      <w:keepNext/>
      <w:spacing w:before="60"/>
      <w:jc w:val="center"/>
      <w:outlineLvl w:val="1"/>
    </w:pPr>
    <w:rPr>
      <w:b/>
      <w:bCs/>
      <w:sz w:val="22"/>
      <w:szCs w:val="1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22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ind w:left="-790" w:firstLine="790"/>
      <w:jc w:val="center"/>
      <w:outlineLvl w:val="3"/>
    </w:pPr>
    <w:rPr>
      <w:rFonts w:ascii="Arial,Bold" w:hAnsi="Arial,Bold" w:cs="Arial"/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Arial,Bold" w:hAnsi="Arial,Bold" w:cs="Arial"/>
      <w:b/>
      <w:bCs/>
      <w:sz w:val="20"/>
      <w:szCs w:val="2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bCs/>
      <w:position w:val="-12"/>
      <w:sz w:val="20"/>
      <w:szCs w:val="20"/>
    </w:rPr>
  </w:style>
  <w:style w:type="paragraph" w:styleId="Titre7">
    <w:name w:val="heading 7"/>
    <w:basedOn w:val="Normal"/>
    <w:next w:val="Normal"/>
    <w:qFormat/>
    <w:pPr>
      <w:keepNext/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autoSpaceDE w:val="0"/>
      <w:autoSpaceDN w:val="0"/>
      <w:adjustRightInd w:val="0"/>
      <w:outlineLvl w:val="7"/>
    </w:pPr>
    <w:rPr>
      <w:rFonts w:ascii="Arial,Bold" w:hAnsi="Arial,Bold" w:cs="Arial"/>
      <w:b/>
      <w:bCs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bCs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aliases w:val="Corps de texte 1"/>
    <w:basedOn w:val="Normal"/>
    <w:link w:val="CorpsdetexteCar"/>
    <w:rPr>
      <w:sz w:val="22"/>
      <w:szCs w:val="20"/>
      <w:lang w:val="x-none" w:eastAsia="x-none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2">
    <w:name w:val="Body Text 2"/>
    <w:basedOn w:val="Normal"/>
    <w:pPr>
      <w:autoSpaceDE w:val="0"/>
      <w:autoSpaceDN w:val="0"/>
      <w:adjustRightInd w:val="0"/>
      <w:jc w:val="both"/>
    </w:pPr>
    <w:rPr>
      <w:sz w:val="22"/>
      <w:szCs w:val="20"/>
    </w:rPr>
  </w:style>
  <w:style w:type="character" w:styleId="Numrodepage">
    <w:name w:val="page number"/>
    <w:basedOn w:val="Policepardfaut"/>
  </w:style>
  <w:style w:type="paragraph" w:customStyle="1" w:styleId="Texte2">
    <w:name w:val="Texte2"/>
    <w:pPr>
      <w:spacing w:before="120"/>
      <w:ind w:left="1418"/>
      <w:jc w:val="both"/>
    </w:pPr>
    <w:rPr>
      <w:sz w:val="24"/>
    </w:rPr>
  </w:style>
  <w:style w:type="paragraph" w:styleId="Corpsdetexte3">
    <w:name w:val="Body Text 3"/>
    <w:basedOn w:val="Normal"/>
    <w:pPr>
      <w:autoSpaceDE w:val="0"/>
      <w:autoSpaceDN w:val="0"/>
      <w:adjustRightInd w:val="0"/>
      <w:spacing w:before="120" w:after="120"/>
    </w:pPr>
    <w:rPr>
      <w:b/>
      <w:bCs/>
      <w:sz w:val="22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customStyle="1" w:styleId="Default">
    <w:name w:val="Default"/>
    <w:rsid w:val="00E037C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traitcorpsdetexte">
    <w:name w:val="Body Text Indent"/>
    <w:basedOn w:val="Normal"/>
    <w:rsid w:val="00E037CF"/>
    <w:pPr>
      <w:spacing w:after="120"/>
      <w:ind w:left="283"/>
    </w:pPr>
  </w:style>
  <w:style w:type="paragraph" w:styleId="Retraitcorpsdetexte2">
    <w:name w:val="Body Text Indent 2"/>
    <w:basedOn w:val="Normal"/>
    <w:rsid w:val="00E037C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037CF"/>
    <w:pPr>
      <w:spacing w:after="120"/>
      <w:ind w:left="283"/>
    </w:pPr>
    <w:rPr>
      <w:sz w:val="16"/>
      <w:szCs w:val="16"/>
    </w:rPr>
  </w:style>
  <w:style w:type="character" w:customStyle="1" w:styleId="Caractredenotedebasdepage">
    <w:name w:val="Caractère de note de bas de page"/>
    <w:rsid w:val="0099195F"/>
    <w:rPr>
      <w:rFonts w:ascii="Times New Roman" w:hAnsi="Times New Roman"/>
      <w:position w:val="6"/>
      <w:sz w:val="18"/>
      <w:szCs w:val="18"/>
    </w:rPr>
  </w:style>
  <w:style w:type="character" w:styleId="Lienhypertexte">
    <w:name w:val="Hyperlink"/>
    <w:rsid w:val="00E469D3"/>
    <w:rPr>
      <w:color w:val="0000FF"/>
      <w:u w:val="single"/>
    </w:rPr>
  </w:style>
  <w:style w:type="paragraph" w:customStyle="1" w:styleId="puce">
    <w:name w:val="puce"/>
    <w:basedOn w:val="Normal"/>
    <w:rsid w:val="00E469D3"/>
    <w:pPr>
      <w:numPr>
        <w:ilvl w:val="2"/>
        <w:numId w:val="15"/>
      </w:numPr>
      <w:jc w:val="both"/>
    </w:pPr>
    <w:rPr>
      <w:rFonts w:ascii="Comic Sans MS" w:hAnsi="Comic Sans MS"/>
      <w:sz w:val="20"/>
      <w:szCs w:val="20"/>
    </w:rPr>
  </w:style>
  <w:style w:type="paragraph" w:customStyle="1" w:styleId="TexteNormal">
    <w:name w:val="Texte Normal"/>
    <w:basedOn w:val="Normal"/>
    <w:link w:val="TexteNormalCar"/>
    <w:rsid w:val="00902E25"/>
    <w:pPr>
      <w:spacing w:before="120"/>
      <w:ind w:firstLine="851"/>
      <w:jc w:val="both"/>
    </w:pPr>
    <w:rPr>
      <w:color w:val="000000"/>
      <w:sz w:val="25"/>
      <w:szCs w:val="25"/>
    </w:rPr>
  </w:style>
  <w:style w:type="paragraph" w:customStyle="1" w:styleId="xl30">
    <w:name w:val="xl30"/>
    <w:basedOn w:val="Normal"/>
    <w:rsid w:val="00902E25"/>
    <w:pPr>
      <w:pBdr>
        <w:right w:val="single" w:sz="4" w:space="0" w:color="auto"/>
      </w:pBdr>
      <w:spacing w:before="100" w:after="100"/>
      <w:jc w:val="center"/>
    </w:pPr>
  </w:style>
  <w:style w:type="paragraph" w:styleId="Normalcentr">
    <w:name w:val="Block Text"/>
    <w:basedOn w:val="Normal"/>
    <w:rsid w:val="00462CE0"/>
    <w:pPr>
      <w:spacing w:before="120"/>
      <w:ind w:left="720" w:right="108"/>
      <w:jc w:val="both"/>
    </w:pPr>
    <w:rPr>
      <w:color w:val="000000"/>
      <w:sz w:val="22"/>
      <w:szCs w:val="22"/>
    </w:rPr>
  </w:style>
  <w:style w:type="table" w:styleId="Grilledutableau">
    <w:name w:val="Table Grid"/>
    <w:basedOn w:val="TableauNormal"/>
    <w:rsid w:val="00003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link w:val="Notedebasdepage"/>
    <w:rsid w:val="002F1486"/>
    <w:rPr>
      <w:lang w:val="fr-FR" w:eastAsia="fr-FR" w:bidi="ar-SA"/>
    </w:rPr>
  </w:style>
  <w:style w:type="paragraph" w:customStyle="1" w:styleId="Entit">
    <w:name w:val="Entité"/>
    <w:basedOn w:val="Normal"/>
    <w:next w:val="Normal"/>
    <w:rsid w:val="002F1486"/>
    <w:rPr>
      <w:rFonts w:ascii="Arial" w:hAnsi="Arial"/>
      <w:i/>
      <w:noProof/>
      <w:sz w:val="16"/>
    </w:rPr>
  </w:style>
  <w:style w:type="paragraph" w:customStyle="1" w:styleId="Numro">
    <w:name w:val="Numéro"/>
    <w:basedOn w:val="Normal"/>
    <w:rsid w:val="002F1486"/>
    <w:pPr>
      <w:spacing w:before="240" w:after="240"/>
      <w:jc w:val="both"/>
    </w:pPr>
    <w:rPr>
      <w:sz w:val="22"/>
    </w:rPr>
  </w:style>
  <w:style w:type="paragraph" w:customStyle="1" w:styleId="DGA">
    <w:name w:val="D..G..A.."/>
    <w:basedOn w:val="Normal"/>
    <w:rsid w:val="002F1486"/>
    <w:pPr>
      <w:spacing w:before="1800" w:after="160"/>
    </w:pPr>
    <w:rPr>
      <w:rFonts w:ascii="Arial" w:hAnsi="Arial"/>
      <w:b/>
      <w:smallCaps/>
      <w:sz w:val="16"/>
    </w:rPr>
  </w:style>
  <w:style w:type="character" w:customStyle="1" w:styleId="TexteNormalCar">
    <w:name w:val="Texte Normal Car"/>
    <w:link w:val="TexteNormal"/>
    <w:rsid w:val="002F1486"/>
    <w:rPr>
      <w:color w:val="000000"/>
      <w:sz w:val="25"/>
      <w:szCs w:val="25"/>
      <w:lang w:val="fr-FR" w:eastAsia="fr-FR" w:bidi="ar-SA"/>
    </w:rPr>
  </w:style>
  <w:style w:type="paragraph" w:styleId="Textedebulles">
    <w:name w:val="Balloon Text"/>
    <w:basedOn w:val="Normal"/>
    <w:semiHidden/>
    <w:rsid w:val="00D413F2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785B9D"/>
    <w:rPr>
      <w:b/>
      <w:bCs/>
    </w:rPr>
  </w:style>
  <w:style w:type="paragraph" w:styleId="NormalWeb">
    <w:name w:val="Normal (Web)"/>
    <w:basedOn w:val="Normal"/>
    <w:uiPriority w:val="99"/>
    <w:rsid w:val="00220B76"/>
    <w:pPr>
      <w:spacing w:before="100" w:beforeAutospacing="1" w:after="100" w:afterAutospacing="1"/>
    </w:pPr>
  </w:style>
  <w:style w:type="paragraph" w:customStyle="1" w:styleId="NormalAM">
    <w:name w:val="NormalAM"/>
    <w:basedOn w:val="Normal"/>
    <w:rsid w:val="0047132E"/>
    <w:pPr>
      <w:spacing w:before="240"/>
      <w:jc w:val="both"/>
    </w:pPr>
    <w:rPr>
      <w:sz w:val="22"/>
      <w:szCs w:val="22"/>
    </w:rPr>
  </w:style>
  <w:style w:type="paragraph" w:customStyle="1" w:styleId="NORMALam0">
    <w:name w:val="NORMAL am"/>
    <w:basedOn w:val="Normal"/>
    <w:rsid w:val="00D07C11"/>
    <w:pPr>
      <w:spacing w:before="240"/>
      <w:jc w:val="both"/>
    </w:pPr>
    <w:rPr>
      <w:rFonts w:ascii="Times" w:hAnsi="Times" w:cs="Times"/>
      <w:sz w:val="22"/>
      <w:szCs w:val="22"/>
    </w:rPr>
  </w:style>
  <w:style w:type="character" w:customStyle="1" w:styleId="Titre1Car">
    <w:name w:val="Titre 1 Car"/>
    <w:link w:val="Titre1"/>
    <w:rsid w:val="002652C8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2652C8"/>
    <w:rPr>
      <w:b/>
      <w:bCs/>
      <w:sz w:val="22"/>
      <w:szCs w:val="18"/>
    </w:rPr>
  </w:style>
  <w:style w:type="character" w:customStyle="1" w:styleId="CorpsdetexteCar">
    <w:name w:val="Corps de texte Car"/>
    <w:aliases w:val="Corps de texte 1 Car"/>
    <w:link w:val="Corpsdetexte"/>
    <w:rsid w:val="002652C8"/>
    <w:rPr>
      <w:sz w:val="22"/>
    </w:rPr>
  </w:style>
  <w:style w:type="paragraph" w:customStyle="1" w:styleId="NormalDGA">
    <w:name w:val="Normal DGA"/>
    <w:basedOn w:val="Normal"/>
    <w:rsid w:val="009E28AB"/>
    <w:pPr>
      <w:spacing w:before="240"/>
      <w:jc w:val="both"/>
    </w:pPr>
    <w:rPr>
      <w:rFonts w:ascii="Times" w:hAnsi="Times"/>
      <w:sz w:val="22"/>
      <w:szCs w:val="20"/>
    </w:rPr>
  </w:style>
  <w:style w:type="character" w:customStyle="1" w:styleId="En-tteCar">
    <w:name w:val="En-tête Car"/>
    <w:link w:val="En-tte"/>
    <w:rsid w:val="00C51BE6"/>
    <w:rPr>
      <w:sz w:val="24"/>
      <w:szCs w:val="24"/>
    </w:rPr>
  </w:style>
  <w:style w:type="paragraph" w:customStyle="1" w:styleId="paragraphecentrgr">
    <w:name w:val="paragraphe centré gr"/>
    <w:rsid w:val="0053392A"/>
    <w:pPr>
      <w:spacing w:after="240" w:line="240" w:lineRule="exact"/>
      <w:jc w:val="center"/>
    </w:pPr>
    <w:rPr>
      <w:rFonts w:ascii="Courier" w:hAnsi="Courier"/>
      <w:b/>
      <w:bCs/>
      <w:sz w:val="24"/>
      <w:szCs w:val="24"/>
    </w:rPr>
  </w:style>
  <w:style w:type="paragraph" w:styleId="Paragraphedeliste">
    <w:name w:val="List Paragraph"/>
    <w:aliases w:val="Tab n1,Paragraphe de liste1,Tab 1,Liste à puces Rennes,Puce focus,Contact,calia titre 3,Liste à puce - SC,R1,Conclu,puce2,Listes,lp1,Paragraphe 3,Liste1"/>
    <w:basedOn w:val="Normal"/>
    <w:link w:val="ParagraphedelisteCar"/>
    <w:uiPriority w:val="34"/>
    <w:qFormat/>
    <w:rsid w:val="00A17718"/>
    <w:pPr>
      <w:spacing w:before="120" w:after="120"/>
      <w:ind w:left="720"/>
      <w:contextualSpacing/>
      <w:jc w:val="both"/>
    </w:pPr>
    <w:rPr>
      <w:rFonts w:ascii="Calibri" w:hAnsi="Calibri"/>
      <w:sz w:val="22"/>
    </w:rPr>
  </w:style>
  <w:style w:type="character" w:customStyle="1" w:styleId="ParagraphedelisteCar">
    <w:name w:val="Paragraphe de liste Car"/>
    <w:aliases w:val="Tab n1 Car,Paragraphe de liste1 Car,Tab 1 Car,Liste à puces Rennes Car,Puce focus Car,Contact Car,calia titre 3 Car,Liste à puce - SC Car,R1 Car,Conclu Car,puce2 Car,Listes Car,lp1 Car,Paragraphe 3 Car,Liste1 Car"/>
    <w:link w:val="Paragraphedeliste"/>
    <w:uiPriority w:val="34"/>
    <w:qFormat/>
    <w:rsid w:val="00A17718"/>
    <w:rPr>
      <w:rFonts w:ascii="Calibri" w:hAnsi="Calibri"/>
      <w:sz w:val="22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056FD3"/>
    <w:pPr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876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772096">
                  <w:marLeft w:val="0"/>
                  <w:marRight w:val="0"/>
                  <w:marTop w:val="0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1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3" w:color="D7D7D7"/>
                        <w:bottom w:val="none" w:sz="0" w:space="0" w:color="auto"/>
                        <w:right w:val="single" w:sz="6" w:space="3" w:color="D7D7D7"/>
                      </w:divBdr>
                      <w:divsChild>
                        <w:div w:id="1616251226">
                          <w:marLeft w:val="68"/>
                          <w:marRight w:val="0"/>
                          <w:marTop w:val="0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1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557550">
                                  <w:marLeft w:val="0"/>
                                  <w:marRight w:val="136"/>
                                  <w:marTop w:val="0"/>
                                  <w:marBottom w:val="2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92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72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8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516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2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0C1FEF98C537284FA027D7DCB5BFF10802005F0D80F12E21524C86E3B4F2D3E1B0AB" ma:contentTypeVersion="0" ma:contentTypeDescription="" ma:contentTypeScope="" ma:versionID="614a911f1b985b2cd3fb36248303e621">
  <xsd:schema xmlns:xsd="http://www.w3.org/2001/XMLSchema" xmlns:xs="http://www.w3.org/2001/XMLSchema" xmlns:p="http://schemas.microsoft.com/office/2006/metadata/properties" xmlns:ns2="b0a812f8-5037-48d5-97b4-1401f3ccf285" xmlns:ns4="http://schemas.microsoft.com/sharepoint/v4" targetNamespace="http://schemas.microsoft.com/office/2006/metadata/properties" ma:root="true" ma:fieldsID="927f20c73f24ae7fafdbd66f89996e51" ns2:_="" ns4:_="">
    <xsd:import namespace="b0a812f8-5037-48d5-97b4-1401f3ccf2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ofd664c5e77c4154afc1fc6933f09672" minOccurs="0"/>
                <xsd:element ref="ns2:d57c5de1dab04755aaba3c0386b46478" minOccurs="0"/>
                <xsd:element ref="ns2:a4b8915eeb464c8eb07f735f1f0e09f5" minOccurs="0"/>
                <xsd:element ref="ns2:pdc50ce20b9d4fad92fe58cca04a10c2" minOccurs="0"/>
                <xsd:element ref="ns2:nbedf3b570b445f38c5d2d1fb9820dd0" minOccurs="0"/>
                <xsd:element ref="ns2:TaxCatchAllLabel" minOccurs="0"/>
                <xsd:element ref="ns2:TaxCatchAll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4:IconOverlay" minOccurs="0"/>
                <xsd:element ref="ns2:Statut_x0020_de_x0020_l_x2019_élé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812f8-5037-48d5-97b4-1401f3ccf285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ofd664c5e77c4154afc1fc6933f09672" ma:index="13" ma:taxonomy="true" ma:internalName="ofd664c5e77c4154afc1fc6933f09672" ma:taxonomyFieldName="Nature" ma:displayName="Nature" ma:default="" ma:fieldId="{8fd664c5-e77c-4154-afc1-fc6933f09672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7c5de1dab04755aaba3c0386b46478" ma:index="15" nillable="true" ma:taxonomy="true" ma:internalName="d57c5de1dab04755aaba3c0386b46478" ma:taxonomyFieldName="Projet_x0020__x002d__x0020_Th_x00e8_me" ma:displayName="Projet - Thème" ma:default="" ma:fieldId="{d57c5de1-dab0-4755-aaba-3c0386b46478}" ma:sspId="54843339-79c1-4c32-8cde-95bc3b6485f5" ma:termSetId="3b864cc6-eb92-4ae5-a3f1-e02abe29367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a4b8915eeb464c8eb07f735f1f0e09f5" ma:index="20" nillable="true" ma:taxonomy="true" ma:internalName="a4b8915eeb464c8eb07f735f1f0e09f5" ma:taxonomyFieldName="Mots_x002d_cl_x00e9_s" ma:displayName="Mots-clés" ma:default="" ma:fieldId="{a4b8915e-eb46-4c8e-b07f-735f1f0e09f5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dc50ce20b9d4fad92fe58cca04a10c2" ma:index="21" nillable="true" ma:taxonomy="true" ma:internalName="pdc50ce20b9d4fad92fe58cca04a10c2" ma:taxonomyFieldName="Type_x0020_mod_x00e8_le" ma:displayName="Type modèle" ma:default="" ma:fieldId="{9dc50ce2-0b9d-4fad-92fe-58cca04a10c2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edf3b570b445f38c5d2d1fb9820dd0" ma:index="22" ma:taxonomy="true" ma:internalName="nbedf3b570b445f38c5d2d1fb9820dd0" ma:taxonomyFieldName="Protection" ma:displayName="Protection" ma:default="20;#NP|cadf651c-c981-4cf9-9c64-0ba779488b3c" ma:fieldId="{7bedf3b5-70b4-45f3-8c5d-2d1fb9820dd0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a78a82ec-99e3-4d5f-bab7-da3e593a3e09}" ma:internalName="TaxCatchAllLabel" ma:readOnly="true" ma:showField="CatchAllDataLabel" ma:web="b0a812f8-5037-48d5-97b4-1401f3ccf2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a78a82ec-99e3-4d5f-bab7-da3e593a3e09}" ma:internalName="TaxCatchAll" ma:showField="CatchAllData" ma:web="b0a812f8-5037-48d5-97b4-1401f3ccf2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2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t_x0020_de_x0020_l_x2019_élément" ma:index="32" nillable="true" ma:displayName="Statut de l'élément" ma:internalName="Statut_x0020_de_x0020_l_x2019__x00e9_l_x00e9_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fd664c5e77c4154afc1fc6933f09672 xmlns="b0a812f8-5037-48d5-97b4-1401f3ccf285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Acte d'engagement</TermName>
          <TermId xmlns="http://schemas.microsoft.com/office/infopath/2007/PartnerControls">ff57f2ee-8824-4bd4-abda-e1ad197a9e87</TermId>
        </TermInfo>
      </Terms>
    </ofd664c5e77c4154afc1fc6933f09672>
    <Document_x0020_externe xmlns="b0a812f8-5037-48d5-97b4-1401f3ccf285">false</Document_x0020_externe>
    <Description_x0020_document xmlns="b0a812f8-5037-48d5-97b4-1401f3ccf285" xsi:nil="true"/>
    <Version_x0020_du_x0020_document xmlns="b0a812f8-5037-48d5-97b4-1401f3ccf285">0.11</Version_x0020_du_x0020_document>
    <TaxCatchAll xmlns="b0a812f8-5037-48d5-97b4-1401f3ccf285">
      <Value>50</Value>
      <Value>20</Value>
    </TaxCatchAll>
    <pdc50ce20b9d4fad92fe58cca04a10c2 xmlns="b0a812f8-5037-48d5-97b4-1401f3ccf285">
      <Terms xmlns="http://schemas.microsoft.com/office/infopath/2007/PartnerControls"/>
    </pdc50ce20b9d4fad92fe58cca04a10c2>
    <nbedf3b570b445f38c5d2d1fb9820dd0 xmlns="b0a812f8-5037-48d5-97b4-1401f3ccf285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bedf3b570b445f38c5d2d1fb9820dd0>
    <Item_x0020_projet_x0020_-_x0020_thème xmlns="b0a812f8-5037-48d5-97b4-1401f3ccf285" xsi:nil="true"/>
    <IconOverlay xmlns="http://schemas.microsoft.com/sharepoint/v4" xsi:nil="true"/>
    <a4b8915eeb464c8eb07f735f1f0e09f5 xmlns="b0a812f8-5037-48d5-97b4-1401f3ccf285">
      <Terms xmlns="http://schemas.microsoft.com/office/infopath/2007/PartnerControls"/>
    </a4b8915eeb464c8eb07f735f1f0e09f5>
    <d57c5de1dab04755aaba3c0386b46478 xmlns="b0a812f8-5037-48d5-97b4-1401f3ccf285">
      <Terms xmlns="http://schemas.microsoft.com/office/infopath/2007/PartnerControls"/>
    </d57c5de1dab04755aaba3c0386b46478>
    <Statut_x0020_de_x0020_l_x2019_élément xmlns="b0a812f8-5037-48d5-97b4-1401f3ccf285" xsi:nil="true"/>
    <Identifiant_x0020_externe xmlns="b0a812f8-5037-48d5-97b4-1401f3ccf285" xsi:nil="true"/>
    <Titre_Doc xmlns="b0a812f8-5037-48d5-97b4-1401f3ccf285">Acte d'engagement</Titre_Doc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06D9F-A648-4D48-A216-C31DCC3A336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8085F24-950C-4CBE-BEC8-8DB73328D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812f8-5037-48d5-97b4-1401f3ccf28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A5E0E-2BC4-4E79-A152-2E43D891C72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E954E9D-6140-46D1-8E61-A4B3196C789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0a812f8-5037-48d5-97b4-1401f3ccf285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F3650F1-E4AD-42C7-9F61-979A63CE4EB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9EA0A95-276B-4723-BCE7-0626D049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1367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SGA</Company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bonfilbe</dc:creator>
  <cp:keywords/>
  <cp:lastModifiedBy>BOIREAU Adrien IMI</cp:lastModifiedBy>
  <cp:revision>11</cp:revision>
  <cp:lastPrinted>2017-09-22T11:21:00Z</cp:lastPrinted>
  <dcterms:created xsi:type="dcterms:W3CDTF">2025-04-03T16:21:00Z</dcterms:created>
  <dcterms:modified xsi:type="dcterms:W3CDTF">2025-06-25T07:34:00Z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STCDF6XANMRM-1267086555-58</vt:lpwstr>
  </property>
  <property fmtid="{D5CDD505-2E9C-101B-9397-08002B2CF9AE}" pid="3" name="_dlc_DocIdItemGuid">
    <vt:lpwstr>4bf7fc69-e40d-4e91-a5d2-7dfba8ed6545</vt:lpwstr>
  </property>
  <property fmtid="{D5CDD505-2E9C-101B-9397-08002B2CF9AE}" pid="4" name="_dlc_DocIdUrl">
    <vt:lpwstr>http://gpsng.intradef.gouv.fr/sites/CNPID/PWA/VALORISATION_DECHETS/_layouts/15/DocIdRedir.aspx?ID=STCDF6XANMRM-1267086555-58, STCDF6XANMRM-1267086555-58</vt:lpwstr>
  </property>
  <property fmtid="{D5CDD505-2E9C-101B-9397-08002B2CF9AE}" pid="5" name="Mots-clés">
    <vt:lpwstr/>
  </property>
  <property fmtid="{D5CDD505-2E9C-101B-9397-08002B2CF9AE}" pid="6" name="Protection">
    <vt:lpwstr>20;#NP|cadf651c-c981-4cf9-9c64-0ba779488b3c</vt:lpwstr>
  </property>
  <property fmtid="{D5CDD505-2E9C-101B-9397-08002B2CF9AE}" pid="7" name="Projet - Thème">
    <vt:lpwstr/>
  </property>
  <property fmtid="{D5CDD505-2E9C-101B-9397-08002B2CF9AE}" pid="8" name="Nature">
    <vt:lpwstr>50;#Acte d'engagement|ff57f2ee-8824-4bd4-abda-e1ad197a9e87</vt:lpwstr>
  </property>
  <property fmtid="{D5CDD505-2E9C-101B-9397-08002B2CF9AE}" pid="9" name="Type modèle">
    <vt:lpwstr/>
  </property>
</Properties>
</file>