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92DA537" w14:textId="77777777" w:rsidR="008A6BFD" w:rsidRDefault="008A6BFD" w:rsidP="008A6BFD">
      <w:pPr>
        <w:tabs>
          <w:tab w:val="left" w:pos="851"/>
        </w:tabs>
        <w:rPr>
          <w:rFonts w:ascii="Arial" w:hAnsi="Arial" w:cs="Arial"/>
        </w:rPr>
      </w:pPr>
    </w:p>
    <w:p w14:paraId="3727DD49" w14:textId="77777777" w:rsidR="008A6BFD" w:rsidRDefault="008A6BFD" w:rsidP="008A6BFD">
      <w:pPr>
        <w:tabs>
          <w:tab w:val="left" w:pos="851"/>
        </w:tabs>
        <w:rPr>
          <w:rFonts w:ascii="Arial" w:hAnsi="Arial" w:cs="Arial"/>
        </w:rPr>
      </w:pPr>
    </w:p>
    <w:p w14:paraId="0F611D1A" w14:textId="77777777" w:rsidR="00C617F5" w:rsidRDefault="00C617F5">
      <w:pPr>
        <w:suppressAutoHyphens w:val="0"/>
        <w:rPr>
          <w:rFonts w:ascii="Arial" w:hAnsi="Arial" w:cs="Arial"/>
        </w:rPr>
      </w:pPr>
    </w:p>
    <w:p w14:paraId="1BA63149" w14:textId="77777777" w:rsidR="008A6BFD" w:rsidRDefault="008A6BFD" w:rsidP="008A6BFD">
      <w:pPr>
        <w:tabs>
          <w:tab w:val="left" w:pos="851"/>
        </w:tabs>
        <w:rPr>
          <w:rFonts w:ascii="Arial" w:hAnsi="Arial" w:cs="Arial"/>
        </w:rPr>
      </w:pPr>
    </w:p>
    <w:p w14:paraId="51BD71E5" w14:textId="77777777" w:rsidR="008A6BFD" w:rsidRDefault="008A6BFD" w:rsidP="008A6BFD">
      <w:pPr>
        <w:tabs>
          <w:tab w:val="left" w:pos="851"/>
        </w:tabs>
        <w:rPr>
          <w:rFonts w:ascii="Arial" w:hAnsi="Arial" w:cs="Arial"/>
        </w:rPr>
      </w:pPr>
    </w:p>
    <w:p w14:paraId="6BC736C1" w14:textId="77777777" w:rsidR="008A6BFD" w:rsidRDefault="008A6BFD" w:rsidP="008A6BFD">
      <w:pPr>
        <w:tabs>
          <w:tab w:val="left" w:pos="851"/>
        </w:tabs>
        <w:rPr>
          <w:rFonts w:ascii="Arial" w:hAnsi="Arial" w:cs="Arial"/>
        </w:rPr>
      </w:pPr>
    </w:p>
    <w:p w14:paraId="548C7EC7" w14:textId="77777777" w:rsidR="008A6BFD" w:rsidRDefault="008A6BFD" w:rsidP="008A6BFD">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39064B" w:rsidRPr="00373E19" w14:paraId="43E29347" w14:textId="77777777" w:rsidTr="00EC3439">
        <w:tc>
          <w:tcPr>
            <w:tcW w:w="9143" w:type="dxa"/>
            <w:shd w:val="solid" w:color="66CCFF" w:fill="auto"/>
          </w:tcPr>
          <w:p w14:paraId="2CE86B17" w14:textId="77777777" w:rsidR="0039064B" w:rsidRPr="00373E19" w:rsidRDefault="0039064B" w:rsidP="00EC3439">
            <w:pPr>
              <w:spacing w:before="120" w:after="120"/>
              <w:jc w:val="center"/>
              <w:rPr>
                <w:rFonts w:ascii="Arial" w:hAnsi="Arial" w:cs="Arial"/>
                <w:sz w:val="24"/>
                <w:szCs w:val="24"/>
              </w:rPr>
            </w:pPr>
            <w:r w:rsidRPr="00373E19">
              <w:rPr>
                <w:rFonts w:ascii="Arial" w:hAnsi="Arial" w:cs="Arial"/>
                <w:sz w:val="24"/>
                <w:szCs w:val="24"/>
              </w:rPr>
              <w:t>MARCHES PUBLICS</w:t>
            </w:r>
          </w:p>
          <w:p w14:paraId="6B61202D" w14:textId="77777777" w:rsidR="0039064B" w:rsidRPr="00373E19" w:rsidRDefault="0039064B" w:rsidP="00EC3439">
            <w:pPr>
              <w:spacing w:before="120" w:after="120"/>
              <w:jc w:val="center"/>
              <w:rPr>
                <w:rFonts w:ascii="Arial" w:hAnsi="Arial" w:cs="Arial"/>
                <w:b/>
                <w:sz w:val="28"/>
                <w:szCs w:val="28"/>
              </w:rPr>
            </w:pPr>
            <w:r w:rsidRPr="00373E19">
              <w:rPr>
                <w:rFonts w:ascii="Arial" w:hAnsi="Arial" w:cs="Arial"/>
                <w:b/>
                <w:caps/>
                <w:sz w:val="28"/>
                <w:szCs w:val="28"/>
              </w:rPr>
              <w:t>declaration de sous-traitance</w:t>
            </w:r>
          </w:p>
        </w:tc>
        <w:tc>
          <w:tcPr>
            <w:tcW w:w="1134" w:type="dxa"/>
            <w:shd w:val="solid" w:color="66CCFF" w:fill="auto"/>
          </w:tcPr>
          <w:p w14:paraId="081C61DA" w14:textId="77777777" w:rsidR="0039064B" w:rsidRPr="00373E19" w:rsidRDefault="0039064B" w:rsidP="00EC3439">
            <w:pPr>
              <w:jc w:val="center"/>
              <w:rPr>
                <w:rFonts w:ascii="Arial" w:hAnsi="Arial" w:cs="Arial"/>
                <w:b/>
                <w:sz w:val="28"/>
                <w:szCs w:val="28"/>
              </w:rPr>
            </w:pPr>
            <w:r w:rsidRPr="00373E19">
              <w:rPr>
                <w:rFonts w:ascii="Arial" w:hAnsi="Arial" w:cs="Arial"/>
                <w:b/>
                <w:sz w:val="28"/>
                <w:szCs w:val="28"/>
              </w:rPr>
              <w:t>DC4</w:t>
            </w:r>
          </w:p>
        </w:tc>
      </w:tr>
    </w:tbl>
    <w:p w14:paraId="6638F5A4" w14:textId="77777777" w:rsidR="0039064B" w:rsidRPr="00373E19" w:rsidRDefault="0039064B" w:rsidP="0039064B">
      <w:pPr>
        <w:jc w:val="both"/>
        <w:rPr>
          <w:rFonts w:ascii="Arial" w:hAnsi="Arial" w:cs="Arial"/>
        </w:rPr>
      </w:pPr>
    </w:p>
    <w:p w14:paraId="32346F2B" w14:textId="77777777" w:rsidR="0039064B" w:rsidRPr="00B7367A" w:rsidRDefault="0039064B" w:rsidP="0039064B">
      <w:pPr>
        <w:jc w:val="both"/>
        <w:rPr>
          <w:rFonts w:ascii="Arial" w:hAnsi="Arial" w:cs="Arial"/>
          <w:i/>
          <w:sz w:val="18"/>
          <w:szCs w:val="18"/>
        </w:rPr>
      </w:pPr>
      <w:r w:rsidRPr="00B7367A">
        <w:rPr>
          <w:rFonts w:ascii="Arial" w:hAnsi="Arial" w:cs="Arial"/>
          <w:i/>
          <w:sz w:val="18"/>
          <w:szCs w:val="18"/>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 </w:t>
      </w:r>
    </w:p>
    <w:p w14:paraId="20998F40" w14:textId="77777777" w:rsidR="0039064B" w:rsidRPr="00B7367A" w:rsidRDefault="0039064B" w:rsidP="0039064B">
      <w:pPr>
        <w:jc w:val="both"/>
        <w:rPr>
          <w:rFonts w:ascii="Arial" w:hAnsi="Arial" w:cs="Arial"/>
          <w:i/>
          <w:sz w:val="18"/>
          <w:szCs w:val="18"/>
        </w:rPr>
      </w:pPr>
    </w:p>
    <w:p w14:paraId="3E1960CB" w14:textId="77777777" w:rsidR="0039064B" w:rsidRDefault="0039064B" w:rsidP="0039064B">
      <w:pPr>
        <w:jc w:val="both"/>
        <w:rPr>
          <w:rFonts w:ascii="Arial" w:hAnsi="Arial" w:cs="Arial"/>
          <w:i/>
          <w:sz w:val="18"/>
          <w:szCs w:val="18"/>
        </w:rPr>
      </w:pPr>
      <w:r w:rsidRPr="00B7367A">
        <w:rPr>
          <w:rFonts w:ascii="Arial" w:hAnsi="Arial" w:cs="Arial"/>
          <w:i/>
          <w:sz w:val="18"/>
          <w:szCs w:val="18"/>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EA31DB7" w14:textId="77777777" w:rsidR="0039064B" w:rsidRPr="00373E19" w:rsidRDefault="0039064B" w:rsidP="0039064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64B55F33" w14:textId="77777777" w:rsidTr="00EC3439">
        <w:tc>
          <w:tcPr>
            <w:tcW w:w="10277" w:type="dxa"/>
            <w:shd w:val="solid" w:color="66CCFF" w:fill="auto"/>
          </w:tcPr>
          <w:p w14:paraId="02B7EABF" w14:textId="77777777" w:rsidR="0039064B" w:rsidRPr="00373E19" w:rsidRDefault="0039064B" w:rsidP="00EC3439">
            <w:pPr>
              <w:rPr>
                <w:rFonts w:ascii="Arial" w:hAnsi="Arial" w:cs="Arial"/>
                <w:b/>
                <w:bCs/>
                <w:sz w:val="22"/>
                <w:szCs w:val="22"/>
              </w:rPr>
            </w:pPr>
            <w:r w:rsidRPr="00373E19">
              <w:rPr>
                <w:rFonts w:ascii="Arial" w:hAnsi="Arial" w:cs="Arial"/>
              </w:rPr>
              <w:br w:type="page"/>
            </w:r>
            <w:r w:rsidRPr="00373E19">
              <w:rPr>
                <w:rFonts w:ascii="Arial" w:hAnsi="Arial" w:cs="Arial"/>
              </w:rPr>
              <w:br w:type="page"/>
            </w:r>
            <w:r w:rsidRPr="00373E19">
              <w:rPr>
                <w:rFonts w:ascii="Arial" w:hAnsi="Arial" w:cs="Arial"/>
                <w:b/>
                <w:bCs/>
                <w:sz w:val="22"/>
                <w:szCs w:val="22"/>
              </w:rPr>
              <w:t>A - Identification de l’acheteur.</w:t>
            </w:r>
          </w:p>
        </w:tc>
      </w:tr>
    </w:tbl>
    <w:p w14:paraId="1D12221D" w14:textId="77777777" w:rsidR="0039064B" w:rsidRPr="00373E19" w:rsidRDefault="0039064B" w:rsidP="0039064B">
      <w:pPr>
        <w:jc w:val="both"/>
        <w:rPr>
          <w:rFonts w:ascii="Arial" w:hAnsi="Arial" w:cs="Arial"/>
        </w:rPr>
      </w:pPr>
    </w:p>
    <w:p w14:paraId="5BB3834E" w14:textId="77777777" w:rsidR="0039064B" w:rsidRPr="00373E19" w:rsidRDefault="0039064B" w:rsidP="0039064B">
      <w:pPr>
        <w:rPr>
          <w:rFonts w:ascii="Arial" w:hAnsi="Arial" w:cs="Arial"/>
          <w:i/>
          <w:sz w:val="18"/>
          <w:szCs w:val="18"/>
        </w:rPr>
      </w:pPr>
      <w:r w:rsidRPr="00373E19">
        <w:rPr>
          <w:rFonts w:ascii="Arial" w:hAnsi="Arial" w:cs="Arial"/>
          <w:color w:val="66CCFF"/>
          <w:spacing w:val="-10"/>
          <w:position w:val="-2"/>
        </w:rPr>
        <w:sym w:font="Wingdings" w:char="F06E"/>
      </w:r>
      <w:r w:rsidRPr="00373E19">
        <w:rPr>
          <w:rFonts w:ascii="Arial" w:hAnsi="Arial" w:cs="Arial"/>
          <w:spacing w:val="-10"/>
          <w:position w:val="-2"/>
        </w:rPr>
        <w:t xml:space="preserve">  </w:t>
      </w:r>
      <w:r w:rsidRPr="00373E19">
        <w:rPr>
          <w:rFonts w:ascii="Arial" w:hAnsi="Arial" w:cs="Arial"/>
          <w:bCs/>
          <w:iCs/>
        </w:rPr>
        <w:t>Désignation de l’acheteur :</w:t>
      </w:r>
    </w:p>
    <w:p w14:paraId="10C14033" w14:textId="77777777" w:rsidR="0039064B" w:rsidRPr="00115BD6" w:rsidRDefault="0039064B" w:rsidP="0039064B">
      <w:pPr>
        <w:numPr>
          <w:ilvl w:val="0"/>
          <w:numId w:val="1"/>
        </w:numPr>
        <w:jc w:val="both"/>
        <w:rPr>
          <w:rFonts w:ascii="Arial" w:hAnsi="Arial" w:cs="Arial"/>
          <w:b/>
        </w:rPr>
      </w:pPr>
      <w:r w:rsidRPr="00115BD6">
        <w:rPr>
          <w:rFonts w:ascii="Arial" w:hAnsi="Arial" w:cs="Arial"/>
          <w:i/>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60C8977A" w14:textId="77777777" w:rsidR="0039064B" w:rsidRPr="00373E19" w:rsidRDefault="0039064B" w:rsidP="0039064B">
      <w:pPr>
        <w:numPr>
          <w:ilvl w:val="0"/>
          <w:numId w:val="1"/>
        </w:numPr>
        <w:jc w:val="both"/>
        <w:rPr>
          <w:rFonts w:ascii="Arial" w:hAnsi="Arial" w:cs="Arial"/>
          <w:b/>
        </w:rPr>
      </w:pPr>
    </w:p>
    <w:p w14:paraId="0A6810F2" w14:textId="77777777" w:rsidR="0039064B" w:rsidRPr="00373E19" w:rsidRDefault="0039064B" w:rsidP="0039064B">
      <w:pPr>
        <w:numPr>
          <w:ilvl w:val="0"/>
          <w:numId w:val="1"/>
        </w:numPr>
        <w:jc w:val="center"/>
        <w:rPr>
          <w:rFonts w:ascii="Arial" w:hAnsi="Arial" w:cs="Arial"/>
          <w:b/>
        </w:rPr>
      </w:pPr>
      <w:r w:rsidRPr="00373E19">
        <w:rPr>
          <w:rFonts w:ascii="Arial" w:hAnsi="Arial" w:cs="Arial"/>
          <w:b/>
        </w:rPr>
        <w:t>Ministère des Armées</w:t>
      </w:r>
    </w:p>
    <w:p w14:paraId="555EBD6C" w14:textId="77777777" w:rsidR="0039064B" w:rsidRPr="00373E19" w:rsidRDefault="0039064B" w:rsidP="0039064B">
      <w:pPr>
        <w:numPr>
          <w:ilvl w:val="0"/>
          <w:numId w:val="1"/>
        </w:numPr>
        <w:jc w:val="center"/>
        <w:rPr>
          <w:rFonts w:ascii="Arial" w:hAnsi="Arial" w:cs="Arial"/>
          <w:b/>
        </w:rPr>
      </w:pPr>
      <w:r w:rsidRPr="00373E19">
        <w:rPr>
          <w:rFonts w:ascii="Arial" w:hAnsi="Arial" w:cs="Arial"/>
          <w:b/>
        </w:rPr>
        <w:t>Secrétariat Général pour l'Administration</w:t>
      </w:r>
    </w:p>
    <w:p w14:paraId="2E95CA34" w14:textId="77777777" w:rsidR="0039064B" w:rsidRPr="00373E19" w:rsidRDefault="0039064B" w:rsidP="0039064B">
      <w:pPr>
        <w:numPr>
          <w:ilvl w:val="0"/>
          <w:numId w:val="1"/>
        </w:numPr>
        <w:jc w:val="center"/>
        <w:rPr>
          <w:rFonts w:ascii="Arial" w:hAnsi="Arial" w:cs="Arial"/>
          <w:b/>
        </w:rPr>
      </w:pPr>
      <w:r w:rsidRPr="00373E19">
        <w:rPr>
          <w:rFonts w:ascii="Arial" w:hAnsi="Arial" w:cs="Arial"/>
          <w:b/>
        </w:rPr>
        <w:t>Sous-direction de la préfiguration de l’agence ministérielle de gestion</w:t>
      </w:r>
      <w:r>
        <w:rPr>
          <w:rFonts w:ascii="Arial" w:hAnsi="Arial" w:cs="Arial"/>
          <w:b/>
        </w:rPr>
        <w:t xml:space="preserve"> – PC4</w:t>
      </w:r>
    </w:p>
    <w:p w14:paraId="437AEAEE" w14:textId="77777777" w:rsidR="0039064B" w:rsidRPr="00373E19" w:rsidRDefault="0039064B" w:rsidP="0039064B">
      <w:pPr>
        <w:numPr>
          <w:ilvl w:val="0"/>
          <w:numId w:val="1"/>
        </w:numPr>
        <w:jc w:val="center"/>
        <w:rPr>
          <w:rFonts w:ascii="Arial" w:hAnsi="Arial" w:cs="Arial"/>
          <w:b/>
          <w:bCs/>
          <w:noProof/>
        </w:rPr>
      </w:pPr>
      <w:r w:rsidRPr="00373E19">
        <w:rPr>
          <w:rFonts w:ascii="Arial" w:hAnsi="Arial" w:cs="Arial"/>
          <w:b/>
          <w:bCs/>
          <w:noProof/>
        </w:rPr>
        <w:t>60 boulevard du Général Martial Valin – CS 21623 – 75509 PARIS CEDEX 15</w:t>
      </w:r>
    </w:p>
    <w:p w14:paraId="5D939595" w14:textId="77777777" w:rsidR="0039064B" w:rsidRDefault="0039064B" w:rsidP="0039064B">
      <w:pPr>
        <w:jc w:val="both"/>
        <w:rPr>
          <w:rFonts w:ascii="Arial" w:hAnsi="Arial" w:cs="Arial"/>
          <w:iCs/>
        </w:rPr>
      </w:pPr>
    </w:p>
    <w:p w14:paraId="01DE6F44" w14:textId="55FEB5E7" w:rsidR="0039064B" w:rsidRPr="00373E19" w:rsidRDefault="0039064B" w:rsidP="0039064B">
      <w:pPr>
        <w:jc w:val="both"/>
        <w:rPr>
          <w:rFonts w:ascii="Arial" w:hAnsi="Arial" w:cs="Arial"/>
        </w:rPr>
      </w:pPr>
      <w:r w:rsidRPr="00373E19">
        <w:rPr>
          <w:rFonts w:ascii="Arial" w:hAnsi="Arial" w:cs="Arial"/>
          <w:color w:val="66CCFF"/>
          <w:spacing w:val="-10"/>
          <w:position w:val="-2"/>
        </w:rPr>
        <w:sym w:font="Wingdings" w:char="F06E"/>
      </w:r>
      <w:r w:rsidRPr="00373E19">
        <w:rPr>
          <w:rFonts w:ascii="Arial" w:hAnsi="Arial" w:cs="Arial"/>
          <w:color w:val="66CCFF"/>
          <w:spacing w:val="-10"/>
          <w:position w:val="-2"/>
        </w:rPr>
        <w:t xml:space="preserve"> </w:t>
      </w:r>
      <w:r w:rsidRPr="00373E19">
        <w:rPr>
          <w:rFonts w:ascii="Arial" w:hAnsi="Arial" w:cs="Arial"/>
        </w:rPr>
        <w:t xml:space="preserve">Personne habilitée à donner les renseignements prévus </w:t>
      </w:r>
      <w:r w:rsidRPr="00B7367A">
        <w:rPr>
          <w:rFonts w:ascii="Arial" w:hAnsi="Arial" w:cs="Arial"/>
        </w:rPr>
        <w:t>à l’article R. 2191-59 du code de la commande publique (nantissements ou cessions de créances)</w:t>
      </w:r>
      <w:r>
        <w:rPr>
          <w:rFonts w:ascii="Arial" w:hAnsi="Arial" w:cs="Arial"/>
        </w:rPr>
        <w:t xml:space="preserve"> </w:t>
      </w:r>
      <w:r w:rsidRPr="00373E19">
        <w:rPr>
          <w:rFonts w:ascii="Arial" w:hAnsi="Arial" w:cs="Arial"/>
        </w:rPr>
        <w:t>:</w:t>
      </w:r>
    </w:p>
    <w:p w14:paraId="4D5F3A07" w14:textId="77777777" w:rsidR="0039064B" w:rsidRPr="00373E19" w:rsidRDefault="0039064B" w:rsidP="0039064B">
      <w:pPr>
        <w:jc w:val="both"/>
        <w:rPr>
          <w:rFonts w:ascii="Arial" w:hAnsi="Arial" w:cs="Arial"/>
        </w:rPr>
      </w:pPr>
    </w:p>
    <w:p w14:paraId="5941EC78" w14:textId="77777777" w:rsidR="0039064B" w:rsidRPr="00373E19" w:rsidRDefault="0039064B" w:rsidP="0039064B">
      <w:pPr>
        <w:jc w:val="both"/>
        <w:rPr>
          <w:rFonts w:ascii="Arial" w:hAnsi="Arial" w:cs="Arial"/>
          <w:b/>
          <w:iCs/>
        </w:rPr>
      </w:pPr>
      <w:r>
        <w:rPr>
          <w:rFonts w:ascii="Arial" w:hAnsi="Arial" w:cs="Arial"/>
          <w:b/>
          <w:iCs/>
        </w:rPr>
        <w:t>Le</w:t>
      </w:r>
      <w:r w:rsidRPr="00373E19">
        <w:rPr>
          <w:rFonts w:ascii="Arial" w:hAnsi="Arial" w:cs="Arial"/>
          <w:b/>
          <w:iCs/>
        </w:rPr>
        <w:t xml:space="preserve"> sous-directeur de la préfiguration de l’agence ministérielle de gestion</w:t>
      </w:r>
    </w:p>
    <w:p w14:paraId="5119A4D7" w14:textId="77777777" w:rsidR="0039064B" w:rsidRPr="00373E19" w:rsidRDefault="0039064B" w:rsidP="0039064B">
      <w:pPr>
        <w:jc w:val="both"/>
        <w:rPr>
          <w:rFonts w:ascii="Arial" w:hAnsi="Arial" w:cs="Arial"/>
          <w:b/>
          <w:iCs/>
        </w:rPr>
      </w:pPr>
    </w:p>
    <w:p w14:paraId="5FD59F80" w14:textId="77777777" w:rsidR="0039064B" w:rsidRPr="00373E19" w:rsidRDefault="0039064B" w:rsidP="0039064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4DFDEF49" w14:textId="77777777" w:rsidTr="00EC3439">
        <w:tc>
          <w:tcPr>
            <w:tcW w:w="10277" w:type="dxa"/>
            <w:shd w:val="solid" w:color="66CCFF" w:fill="auto"/>
          </w:tcPr>
          <w:p w14:paraId="2154D1B6" w14:textId="77777777" w:rsidR="0039064B" w:rsidRPr="00373E19" w:rsidRDefault="0039064B" w:rsidP="00EC3439">
            <w:pPr>
              <w:rPr>
                <w:rFonts w:ascii="Arial" w:hAnsi="Arial" w:cs="Arial"/>
                <w:b/>
                <w:bCs/>
                <w:sz w:val="22"/>
                <w:szCs w:val="22"/>
              </w:rPr>
            </w:pPr>
            <w:r w:rsidRPr="00373E19">
              <w:rPr>
                <w:rFonts w:ascii="Arial" w:hAnsi="Arial" w:cs="Arial"/>
              </w:rPr>
              <w:br w:type="page"/>
            </w:r>
            <w:r w:rsidRPr="00373E19">
              <w:rPr>
                <w:rFonts w:ascii="Arial" w:hAnsi="Arial" w:cs="Arial"/>
              </w:rPr>
              <w:br w:type="page"/>
            </w:r>
            <w:r w:rsidRPr="00373E19">
              <w:rPr>
                <w:rFonts w:ascii="Arial" w:hAnsi="Arial" w:cs="Arial"/>
                <w:b/>
                <w:bCs/>
                <w:sz w:val="22"/>
                <w:szCs w:val="22"/>
              </w:rPr>
              <w:t>B - Objet du marché public.</w:t>
            </w:r>
          </w:p>
        </w:tc>
      </w:tr>
    </w:tbl>
    <w:p w14:paraId="21D197E4" w14:textId="77777777" w:rsidR="0039064B" w:rsidRDefault="0039064B" w:rsidP="0039064B">
      <w:pPr>
        <w:jc w:val="both"/>
        <w:rPr>
          <w:rFonts w:ascii="Arial" w:hAnsi="Arial" w:cs="Arial"/>
        </w:rPr>
      </w:pPr>
    </w:p>
    <w:p w14:paraId="00BCCD8A" w14:textId="77777777" w:rsidR="0039064B" w:rsidRPr="00373E19" w:rsidRDefault="0039064B" w:rsidP="0039064B">
      <w:pPr>
        <w:jc w:val="both"/>
        <w:rPr>
          <w:rFonts w:ascii="Arial" w:hAnsi="Arial" w:cs="Arial"/>
        </w:rPr>
      </w:pPr>
    </w:p>
    <w:p w14:paraId="6625D416" w14:textId="27953816" w:rsidR="0039064B" w:rsidRPr="009B42F5" w:rsidRDefault="0039064B" w:rsidP="0039064B">
      <w:pPr>
        <w:tabs>
          <w:tab w:val="left" w:pos="426"/>
          <w:tab w:val="left" w:pos="851"/>
        </w:tabs>
        <w:jc w:val="both"/>
        <w:rPr>
          <w:rFonts w:ascii="Arial" w:eastAsia="Wingdings" w:hAnsi="Arial" w:cs="Arial"/>
          <w:b/>
          <w:color w:val="66CCFF"/>
          <w:spacing w:val="-10"/>
        </w:rPr>
      </w:pPr>
      <w:r w:rsidRPr="009B42F5">
        <w:rPr>
          <w:rFonts w:ascii="Arial" w:hAnsi="Arial" w:cs="Arial"/>
          <w:b/>
          <w:bCs/>
        </w:rPr>
        <w:t xml:space="preserve">Fourniture et livraison de fleurs coupées et d’éléments commémoratifs au profit du ministère des </w:t>
      </w:r>
      <w:r w:rsidR="009B13BB">
        <w:rPr>
          <w:rFonts w:ascii="Arial" w:hAnsi="Arial" w:cs="Arial"/>
          <w:b/>
          <w:bCs/>
        </w:rPr>
        <w:t>A</w:t>
      </w:r>
      <w:r w:rsidRPr="009B42F5">
        <w:rPr>
          <w:rFonts w:ascii="Arial" w:hAnsi="Arial" w:cs="Arial"/>
          <w:b/>
          <w:bCs/>
        </w:rPr>
        <w:t>rmées</w:t>
      </w:r>
      <w:r w:rsidRPr="009B42F5">
        <w:rPr>
          <w:rFonts w:ascii="Arial" w:eastAsia="Wingdings" w:hAnsi="Arial" w:cs="Arial"/>
          <w:b/>
          <w:color w:val="66CCFF"/>
          <w:spacing w:val="-10"/>
        </w:rPr>
        <w:t xml:space="preserve"> </w:t>
      </w:r>
    </w:p>
    <w:p w14:paraId="54464F98" w14:textId="77777777" w:rsidR="0039064B" w:rsidRPr="00373E19" w:rsidRDefault="0039064B" w:rsidP="0039064B">
      <w:pPr>
        <w:jc w:val="both"/>
        <w:rPr>
          <w:rFonts w:ascii="Arial" w:hAnsi="Arial" w:cs="Arial"/>
        </w:rPr>
      </w:pPr>
    </w:p>
    <w:p w14:paraId="28686C56" w14:textId="77777777" w:rsidR="0039064B" w:rsidRPr="00373E19" w:rsidRDefault="0039064B" w:rsidP="0039064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4AD51997" w14:textId="77777777" w:rsidTr="00EC3439">
        <w:tc>
          <w:tcPr>
            <w:tcW w:w="10277" w:type="dxa"/>
            <w:shd w:val="solid" w:color="66CCFF" w:fill="auto"/>
          </w:tcPr>
          <w:p w14:paraId="4910EB38" w14:textId="77777777" w:rsidR="0039064B" w:rsidRPr="00373E19" w:rsidRDefault="0039064B" w:rsidP="00EC3439">
            <w:pPr>
              <w:rPr>
                <w:rFonts w:ascii="Arial" w:hAnsi="Arial" w:cs="Arial"/>
              </w:rPr>
            </w:pPr>
            <w:r w:rsidRPr="00373E19">
              <w:rPr>
                <w:rFonts w:ascii="Arial" w:hAnsi="Arial" w:cs="Arial"/>
              </w:rPr>
              <w:br w:type="page"/>
            </w:r>
          </w:p>
          <w:p w14:paraId="291CA43A" w14:textId="77777777" w:rsidR="0039064B" w:rsidRPr="00373E19" w:rsidRDefault="0039064B" w:rsidP="00EC3439">
            <w:pPr>
              <w:rPr>
                <w:rFonts w:ascii="Arial" w:hAnsi="Arial" w:cs="Arial"/>
                <w:b/>
                <w:bCs/>
                <w:sz w:val="22"/>
                <w:szCs w:val="22"/>
              </w:rPr>
            </w:pPr>
            <w:r w:rsidRPr="00373E19">
              <w:rPr>
                <w:rFonts w:ascii="Arial" w:hAnsi="Arial" w:cs="Arial"/>
                <w:b/>
                <w:bCs/>
                <w:sz w:val="22"/>
                <w:szCs w:val="22"/>
              </w:rPr>
              <w:t>C - Objet de la déclaration du sous-traitant.</w:t>
            </w:r>
          </w:p>
        </w:tc>
      </w:tr>
    </w:tbl>
    <w:p w14:paraId="6C438B7F" w14:textId="77777777" w:rsidR="0039064B" w:rsidRPr="00373E19" w:rsidRDefault="0039064B" w:rsidP="0039064B">
      <w:pPr>
        <w:jc w:val="both"/>
        <w:rPr>
          <w:rFonts w:ascii="Arial" w:hAnsi="Arial" w:cs="Arial"/>
        </w:rPr>
      </w:pPr>
    </w:p>
    <w:p w14:paraId="764B7893" w14:textId="77777777" w:rsidR="0039064B" w:rsidRPr="00373E19" w:rsidRDefault="0039064B" w:rsidP="0039064B">
      <w:pPr>
        <w:jc w:val="both"/>
        <w:rPr>
          <w:rFonts w:ascii="Arial" w:hAnsi="Arial" w:cs="Arial"/>
        </w:rPr>
      </w:pPr>
      <w:r w:rsidRPr="00373E19">
        <w:rPr>
          <w:rFonts w:ascii="Arial" w:hAnsi="Arial" w:cs="Arial"/>
        </w:rPr>
        <w:t>La présente déclaration de sous-traitance constitue :</w:t>
      </w:r>
    </w:p>
    <w:p w14:paraId="485D9FE7" w14:textId="77777777" w:rsidR="0039064B" w:rsidRPr="00373E19" w:rsidRDefault="0039064B" w:rsidP="0039064B">
      <w:pPr>
        <w:jc w:val="both"/>
        <w:rPr>
          <w:rFonts w:ascii="Arial" w:hAnsi="Arial" w:cs="Arial"/>
          <w:sz w:val="18"/>
          <w:szCs w:val="18"/>
        </w:rPr>
      </w:pPr>
      <w:r w:rsidRPr="00373E19">
        <w:rPr>
          <w:rFonts w:ascii="Arial" w:hAnsi="Arial" w:cs="Arial"/>
          <w:i/>
          <w:sz w:val="18"/>
          <w:szCs w:val="18"/>
        </w:rPr>
        <w:t>(Cocher la case correspondante.)</w:t>
      </w:r>
    </w:p>
    <w:p w14:paraId="4ACC4E8A" w14:textId="77777777" w:rsidR="0039064B" w:rsidRPr="00373E19" w:rsidRDefault="0039064B" w:rsidP="0039064B">
      <w:pPr>
        <w:spacing w:before="120"/>
        <w:jc w:val="both"/>
        <w:rPr>
          <w:rFonts w:ascii="Arial" w:hAnsi="Arial" w:cs="Arial"/>
        </w:rPr>
      </w:pPr>
      <w:r w:rsidRPr="00373E19">
        <w:rPr>
          <w:rFonts w:ascii="Arial" w:hAnsi="Arial" w:cs="Arial"/>
        </w:rPr>
        <w:fldChar w:fldCharType="begin">
          <w:ffData>
            <w:name w:val=""/>
            <w:enabled/>
            <w:calcOnExit w:val="0"/>
            <w:checkBox>
              <w:size w:val="20"/>
              <w:default w:val="0"/>
            </w:checkBox>
          </w:ffData>
        </w:fldChar>
      </w:r>
      <w:r w:rsidRPr="00373E19">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373E19">
        <w:rPr>
          <w:rFonts w:ascii="Arial" w:hAnsi="Arial" w:cs="Arial"/>
        </w:rPr>
        <w:fldChar w:fldCharType="end"/>
      </w:r>
      <w:r w:rsidRPr="00373E19">
        <w:rPr>
          <w:rFonts w:ascii="Arial" w:hAnsi="Arial" w:cs="Arial"/>
        </w:rPr>
        <w:t xml:space="preserve"> un document annexé à l’offre du soumissionnaire </w:t>
      </w:r>
    </w:p>
    <w:p w14:paraId="1AEDD402" w14:textId="77777777" w:rsidR="0039064B" w:rsidRPr="00373E19" w:rsidRDefault="0039064B" w:rsidP="0039064B">
      <w:pPr>
        <w:spacing w:before="120"/>
        <w:jc w:val="both"/>
        <w:rPr>
          <w:rFonts w:ascii="Arial" w:hAnsi="Arial" w:cs="Arial"/>
          <w:i/>
          <w:sz w:val="18"/>
          <w:szCs w:val="18"/>
        </w:rPr>
      </w:pPr>
      <w:r w:rsidRPr="00373E19">
        <w:rPr>
          <w:rFonts w:ascii="Arial" w:hAnsi="Arial" w:cs="Arial"/>
        </w:rPr>
        <w:fldChar w:fldCharType="begin">
          <w:ffData>
            <w:name w:val=""/>
            <w:enabled/>
            <w:calcOnExit w:val="0"/>
            <w:checkBox>
              <w:size w:val="20"/>
              <w:default w:val="0"/>
            </w:checkBox>
          </w:ffData>
        </w:fldChar>
      </w:r>
      <w:r w:rsidRPr="00373E19">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373E19">
        <w:rPr>
          <w:rFonts w:ascii="Arial" w:hAnsi="Arial" w:cs="Arial"/>
        </w:rPr>
        <w:fldChar w:fldCharType="end"/>
      </w:r>
      <w:r w:rsidRPr="00373E19">
        <w:rPr>
          <w:rFonts w:ascii="Arial" w:hAnsi="Arial" w:cs="Arial"/>
        </w:rPr>
        <w:t xml:space="preserve"> un acte spécial portant acceptation du sous-traitant et agrément de ses conditions de paiement </w:t>
      </w:r>
      <w:r w:rsidRPr="00373E19">
        <w:rPr>
          <w:rFonts w:ascii="Arial" w:hAnsi="Arial" w:cs="Arial"/>
          <w:i/>
          <w:sz w:val="18"/>
          <w:szCs w:val="18"/>
        </w:rPr>
        <w:t>(sous-traitant présenté après attribution du marché)</w:t>
      </w:r>
    </w:p>
    <w:p w14:paraId="30EB1C55" w14:textId="77777777" w:rsidR="0039064B" w:rsidRPr="00373E19" w:rsidRDefault="0039064B" w:rsidP="0039064B">
      <w:pPr>
        <w:spacing w:before="120"/>
        <w:jc w:val="both"/>
        <w:rPr>
          <w:rFonts w:ascii="Arial" w:hAnsi="Arial" w:cs="Arial"/>
        </w:rPr>
      </w:pPr>
      <w:r w:rsidRPr="00373E19">
        <w:rPr>
          <w:rFonts w:ascii="Arial" w:hAnsi="Arial" w:cs="Arial"/>
        </w:rPr>
        <w:fldChar w:fldCharType="begin">
          <w:ffData>
            <w:name w:val=""/>
            <w:enabled/>
            <w:calcOnExit w:val="0"/>
            <w:checkBox>
              <w:size w:val="20"/>
              <w:default w:val="0"/>
            </w:checkBox>
          </w:ffData>
        </w:fldChar>
      </w:r>
      <w:r w:rsidRPr="00373E19">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373E19">
        <w:rPr>
          <w:rFonts w:ascii="Arial" w:hAnsi="Arial" w:cs="Arial"/>
        </w:rPr>
        <w:fldChar w:fldCharType="end"/>
      </w:r>
      <w:r w:rsidRPr="00373E19">
        <w:rPr>
          <w:rFonts w:ascii="Arial" w:hAnsi="Arial" w:cs="Arial"/>
        </w:rPr>
        <w:t xml:space="preserve"> un acte spécial modificatif ; il annule et remplace la déclaration de sous-traitance du …………. .</w:t>
      </w:r>
    </w:p>
    <w:p w14:paraId="46AAA6EB" w14:textId="77777777" w:rsidR="0039064B" w:rsidRDefault="0039064B" w:rsidP="0039064B">
      <w:pPr>
        <w:spacing w:before="120"/>
        <w:ind w:left="1134"/>
        <w:jc w:val="both"/>
        <w:rPr>
          <w:rFonts w:ascii="Arial" w:hAnsi="Arial" w:cs="Arial"/>
        </w:rPr>
      </w:pPr>
    </w:p>
    <w:p w14:paraId="1BD26E7F" w14:textId="77777777" w:rsidR="006F0F3B" w:rsidRPr="00373E19" w:rsidRDefault="006F0F3B" w:rsidP="0039064B">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75B28DF7" w14:textId="77777777" w:rsidTr="00EC3439">
        <w:tc>
          <w:tcPr>
            <w:tcW w:w="10277" w:type="dxa"/>
            <w:shd w:val="solid" w:color="66CCFF" w:fill="auto"/>
          </w:tcPr>
          <w:p w14:paraId="72E5D1E7" w14:textId="77777777" w:rsidR="0039064B" w:rsidRPr="00373E19" w:rsidRDefault="0039064B" w:rsidP="00EC3439">
            <w:pPr>
              <w:rPr>
                <w:rFonts w:ascii="Arial" w:hAnsi="Arial" w:cs="Arial"/>
                <w:b/>
                <w:bCs/>
                <w:sz w:val="22"/>
                <w:szCs w:val="22"/>
              </w:rPr>
            </w:pPr>
            <w:r w:rsidRPr="00373E19">
              <w:rPr>
                <w:rFonts w:ascii="Arial" w:hAnsi="Arial" w:cs="Arial"/>
                <w:bCs/>
              </w:rPr>
              <w:lastRenderedPageBreak/>
              <w:br w:type="page"/>
            </w:r>
            <w:r w:rsidRPr="00373E19">
              <w:rPr>
                <w:rFonts w:ascii="Arial" w:hAnsi="Arial" w:cs="Arial"/>
                <w:bCs/>
              </w:rPr>
              <w:br w:type="page"/>
            </w:r>
            <w:r w:rsidRPr="00373E19">
              <w:rPr>
                <w:rFonts w:ascii="Arial" w:hAnsi="Arial" w:cs="Arial"/>
                <w:b/>
                <w:bCs/>
                <w:sz w:val="22"/>
                <w:szCs w:val="22"/>
              </w:rPr>
              <w:t>D - Identification du soumissionnaire ou du titulaire du marché public.</w:t>
            </w:r>
          </w:p>
        </w:tc>
      </w:tr>
    </w:tbl>
    <w:p w14:paraId="5DFD3118" w14:textId="77777777" w:rsidR="006F0F3B" w:rsidRDefault="006F0F3B" w:rsidP="0039064B">
      <w:pPr>
        <w:tabs>
          <w:tab w:val="num" w:pos="0"/>
        </w:tabs>
        <w:jc w:val="both"/>
        <w:outlineLvl w:val="8"/>
        <w:rPr>
          <w:rFonts w:ascii="Arial" w:hAnsi="Arial" w:cs="Arial"/>
          <w:b/>
          <w:bCs/>
        </w:rPr>
      </w:pPr>
    </w:p>
    <w:p w14:paraId="55514301" w14:textId="77777777" w:rsidR="0039064B" w:rsidRDefault="0039064B" w:rsidP="0039064B">
      <w:pPr>
        <w:tabs>
          <w:tab w:val="num" w:pos="0"/>
        </w:tabs>
        <w:jc w:val="both"/>
        <w:outlineLvl w:val="8"/>
        <w:rPr>
          <w:rFonts w:ascii="Arial" w:hAnsi="Arial" w:cs="Arial"/>
        </w:rPr>
      </w:pPr>
      <w:r w:rsidRPr="00E80FC7">
        <w:rPr>
          <w:rFonts w:ascii="Arial" w:hAnsi="Arial" w:cs="Arial"/>
          <w:b/>
          <w:bCs/>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1" w:history="1">
        <w:r w:rsidRPr="00E80FC7">
          <w:rPr>
            <w:rFonts w:ascii="Arial" w:hAnsi="Arial" w:cs="Arial"/>
            <w:b/>
            <w:bCs/>
            <w:color w:val="0000FF"/>
            <w:u w:val="single"/>
          </w:rPr>
          <w:t>ICD</w:t>
        </w:r>
      </w:hyperlink>
      <w:r w:rsidRPr="00E80FC7">
        <w:rPr>
          <w:rFonts w:ascii="Arial" w:hAnsi="Arial" w:cs="Arial"/>
        </w:rPr>
        <w:t> :</w:t>
      </w:r>
    </w:p>
    <w:p w14:paraId="29845CAC" w14:textId="77777777" w:rsidR="0039064B" w:rsidRPr="00E80FC7" w:rsidRDefault="0039064B" w:rsidP="0039064B">
      <w:pPr>
        <w:tabs>
          <w:tab w:val="num" w:pos="0"/>
        </w:tabs>
        <w:jc w:val="both"/>
        <w:outlineLvl w:val="8"/>
        <w:rPr>
          <w:rFonts w:ascii="Arial" w:hAnsi="Arial" w:cs="Arial"/>
        </w:rPr>
      </w:pPr>
    </w:p>
    <w:p w14:paraId="55E40E1F" w14:textId="77777777" w:rsidR="0039064B" w:rsidRPr="00E80FC7" w:rsidRDefault="0039064B" w:rsidP="0039064B">
      <w:pPr>
        <w:jc w:val="both"/>
        <w:outlineLvl w:val="8"/>
        <w:rPr>
          <w:rFonts w:ascii="Arial" w:hAnsi="Arial" w:cs="Arial"/>
          <w:b/>
          <w:bCs/>
        </w:rPr>
      </w:pPr>
      <w:r w:rsidRPr="00E80FC7">
        <w:rPr>
          <w:rFonts w:ascii="Arial" w:hAnsi="Arial" w:cs="Arial"/>
          <w:b/>
          <w:bCs/>
        </w:rPr>
        <w:t>Nom commercial et dénomination sociale de l’unité ou de l’établissement qui exécutera la prestation :</w:t>
      </w:r>
    </w:p>
    <w:p w14:paraId="28FE9AB9" w14:textId="77777777" w:rsidR="0039064B" w:rsidRPr="00E80FC7" w:rsidRDefault="0039064B" w:rsidP="0039064B">
      <w:pPr>
        <w:rPr>
          <w:rFonts w:ascii="Arial" w:hAnsi="Arial" w:cs="Arial"/>
        </w:rPr>
      </w:pPr>
    </w:p>
    <w:p w14:paraId="4A826E6B" w14:textId="77777777" w:rsidR="0039064B" w:rsidRPr="00E80FC7" w:rsidRDefault="0039064B" w:rsidP="0039064B">
      <w:pPr>
        <w:jc w:val="both"/>
        <w:outlineLvl w:val="8"/>
        <w:rPr>
          <w:rFonts w:ascii="Arial" w:hAnsi="Arial" w:cs="Arial"/>
          <w:b/>
          <w:bCs/>
        </w:rPr>
      </w:pPr>
      <w:r w:rsidRPr="00E80FC7">
        <w:rPr>
          <w:rFonts w:ascii="Arial" w:hAnsi="Arial" w:cs="Arial"/>
          <w:b/>
          <w:bCs/>
        </w:rPr>
        <w:t xml:space="preserve">Adresses postale et du siège social </w:t>
      </w:r>
      <w:r w:rsidRPr="00E80FC7">
        <w:rPr>
          <w:rFonts w:ascii="Arial" w:hAnsi="Arial" w:cs="Arial"/>
          <w:i/>
          <w:iCs/>
        </w:rPr>
        <w:t>(si elle est différente de l’adresse postale)</w:t>
      </w:r>
      <w:r w:rsidRPr="00E80FC7">
        <w:rPr>
          <w:rFonts w:ascii="Arial" w:hAnsi="Arial" w:cs="Arial"/>
          <w:b/>
          <w:bCs/>
        </w:rPr>
        <w:t> :</w:t>
      </w:r>
    </w:p>
    <w:p w14:paraId="08D2D617" w14:textId="77777777" w:rsidR="0039064B" w:rsidRPr="00E80FC7" w:rsidRDefault="0039064B" w:rsidP="0039064B">
      <w:pPr>
        <w:rPr>
          <w:rFonts w:ascii="Arial" w:hAnsi="Arial" w:cs="Arial"/>
        </w:rPr>
      </w:pPr>
    </w:p>
    <w:p w14:paraId="1B6BF451" w14:textId="77777777" w:rsidR="0039064B" w:rsidRPr="00E80FC7" w:rsidRDefault="0039064B" w:rsidP="0039064B">
      <w:pPr>
        <w:jc w:val="both"/>
        <w:outlineLvl w:val="8"/>
        <w:rPr>
          <w:rFonts w:ascii="Arial" w:hAnsi="Arial" w:cs="Arial"/>
          <w:b/>
          <w:bCs/>
        </w:rPr>
      </w:pPr>
      <w:r w:rsidRPr="00E80FC7">
        <w:rPr>
          <w:rFonts w:ascii="Arial" w:hAnsi="Arial" w:cs="Arial"/>
          <w:b/>
          <w:bCs/>
        </w:rPr>
        <w:t>Adresse électronique :</w:t>
      </w:r>
    </w:p>
    <w:p w14:paraId="1788979A" w14:textId="77777777" w:rsidR="0039064B" w:rsidRPr="00E80FC7" w:rsidRDefault="0039064B" w:rsidP="0039064B">
      <w:pPr>
        <w:rPr>
          <w:rFonts w:ascii="Arial" w:hAnsi="Arial" w:cs="Arial"/>
        </w:rPr>
      </w:pPr>
    </w:p>
    <w:p w14:paraId="6E2CB00E" w14:textId="77777777" w:rsidR="0039064B" w:rsidRPr="00E80FC7" w:rsidRDefault="0039064B" w:rsidP="0039064B">
      <w:pPr>
        <w:jc w:val="both"/>
        <w:outlineLvl w:val="8"/>
        <w:rPr>
          <w:rFonts w:ascii="Arial" w:hAnsi="Arial" w:cs="Arial"/>
          <w:b/>
          <w:bCs/>
        </w:rPr>
      </w:pPr>
      <w:r w:rsidRPr="00E80FC7">
        <w:rPr>
          <w:rFonts w:ascii="Arial" w:hAnsi="Arial" w:cs="Arial"/>
          <w:b/>
          <w:bCs/>
        </w:rPr>
        <w:t>Numéros de téléphone et de télécopie :</w:t>
      </w:r>
    </w:p>
    <w:p w14:paraId="436B035E" w14:textId="77777777" w:rsidR="0039064B" w:rsidRPr="00E80FC7" w:rsidRDefault="0039064B" w:rsidP="0039064B">
      <w:pPr>
        <w:rPr>
          <w:rFonts w:ascii="Arial" w:hAnsi="Arial" w:cs="Arial"/>
        </w:rPr>
      </w:pPr>
    </w:p>
    <w:p w14:paraId="7B6D17C5" w14:textId="77777777" w:rsidR="0039064B" w:rsidRPr="00E80FC7" w:rsidRDefault="0039064B" w:rsidP="0039064B">
      <w:pPr>
        <w:jc w:val="both"/>
        <w:outlineLvl w:val="8"/>
        <w:rPr>
          <w:rFonts w:ascii="Arial" w:hAnsi="Arial" w:cs="Arial"/>
          <w:b/>
          <w:bCs/>
        </w:rPr>
      </w:pPr>
      <w:r w:rsidRPr="00E80FC7">
        <w:rPr>
          <w:rFonts w:ascii="Arial" w:hAnsi="Arial" w:cs="Arial"/>
          <w:b/>
          <w:bCs/>
        </w:rPr>
        <w:t xml:space="preserve">Numéro SIRET, à défaut, un numéro d’identification européen ou international ou propre au pays d’origine de l’opérateur économique issu d’un répertoire figurant dans la liste des </w:t>
      </w:r>
      <w:hyperlink r:id="rId12" w:history="1">
        <w:r w:rsidRPr="00E80FC7">
          <w:rPr>
            <w:rFonts w:ascii="Arial" w:hAnsi="Arial" w:cs="Arial"/>
            <w:b/>
            <w:bCs/>
            <w:color w:val="0000FF"/>
            <w:u w:val="single"/>
          </w:rPr>
          <w:t>ICD</w:t>
        </w:r>
      </w:hyperlink>
      <w:r w:rsidRPr="00E80FC7">
        <w:rPr>
          <w:rFonts w:ascii="Arial" w:hAnsi="Arial" w:cs="Arial"/>
          <w:b/>
          <w:bCs/>
        </w:rPr>
        <w:t> :</w:t>
      </w:r>
    </w:p>
    <w:p w14:paraId="2335CC9D" w14:textId="77777777" w:rsidR="0039064B" w:rsidRPr="00E80FC7" w:rsidRDefault="0039064B" w:rsidP="0039064B">
      <w:pPr>
        <w:rPr>
          <w:rFonts w:ascii="Arial" w:hAnsi="Arial" w:cs="Arial"/>
        </w:rPr>
      </w:pPr>
    </w:p>
    <w:p w14:paraId="61F77A2D" w14:textId="77777777" w:rsidR="0039064B" w:rsidRPr="00E80FC7" w:rsidRDefault="0039064B" w:rsidP="0039064B">
      <w:pPr>
        <w:jc w:val="both"/>
        <w:rPr>
          <w:rFonts w:ascii="Arial" w:hAnsi="Arial" w:cs="Arial"/>
          <w:b/>
        </w:rPr>
      </w:pPr>
      <w:r w:rsidRPr="00E80FC7">
        <w:rPr>
          <w:rFonts w:ascii="Arial" w:hAnsi="Arial" w:cs="Arial"/>
          <w:b/>
        </w:rPr>
        <w:t xml:space="preserve">Forme juridique du soumissionnaire individuel, du titulaire ou du membre du groupement </w:t>
      </w:r>
      <w:r w:rsidRPr="00E80FC7">
        <w:rPr>
          <w:rFonts w:ascii="Arial" w:hAnsi="Arial" w:cs="Arial"/>
          <w:bCs/>
          <w:i/>
          <w:iCs/>
        </w:rPr>
        <w:t>(entreprise individuelle, SA, SARL, EURL, association, établissement public, etc.)</w:t>
      </w:r>
      <w:r w:rsidRPr="00E80FC7">
        <w:rPr>
          <w:rFonts w:ascii="Arial" w:hAnsi="Arial" w:cs="Arial"/>
          <w:b/>
        </w:rPr>
        <w:t> :</w:t>
      </w:r>
    </w:p>
    <w:p w14:paraId="6E16F3B3" w14:textId="77777777" w:rsidR="0039064B" w:rsidRPr="00E80FC7" w:rsidRDefault="0039064B" w:rsidP="0039064B">
      <w:pPr>
        <w:jc w:val="both"/>
        <w:rPr>
          <w:rFonts w:ascii="Arial" w:hAnsi="Arial" w:cs="Arial"/>
          <w:b/>
        </w:rPr>
      </w:pPr>
    </w:p>
    <w:p w14:paraId="019014B0" w14:textId="77777777" w:rsidR="0039064B" w:rsidRPr="00E80FC7" w:rsidRDefault="0039064B" w:rsidP="0039064B">
      <w:pPr>
        <w:jc w:val="both"/>
        <w:rPr>
          <w:rFonts w:ascii="Arial" w:eastAsia="Calibri" w:hAnsi="Arial" w:cs="Arial"/>
          <w:b/>
          <w:lang w:eastAsia="en-US"/>
        </w:rPr>
      </w:pPr>
      <w:r w:rsidRPr="00E80FC7">
        <w:rPr>
          <w:rFonts w:ascii="Arial" w:eastAsia="Calibri" w:hAnsi="Arial" w:cs="Arial"/>
          <w:b/>
          <w:lang w:eastAsia="en-US"/>
        </w:rPr>
        <w:t>En cas de groupement momentané d’entreprises, identification et coordonnées du mandataire du groupement :</w:t>
      </w:r>
    </w:p>
    <w:p w14:paraId="0F7664C1" w14:textId="77777777" w:rsidR="0039064B" w:rsidRPr="00E80FC7" w:rsidRDefault="0039064B" w:rsidP="0039064B">
      <w:pPr>
        <w:jc w:val="both"/>
        <w:rPr>
          <w:rFonts w:ascii="Arial" w:eastAsia="Calibri" w:hAnsi="Arial" w:cs="Arial"/>
          <w:b/>
          <w:lang w:eastAsia="en-US"/>
        </w:rPr>
      </w:pPr>
    </w:p>
    <w:p w14:paraId="4C03F829" w14:textId="77777777" w:rsidR="0039064B" w:rsidRPr="00373E19" w:rsidRDefault="0039064B" w:rsidP="0039064B">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68EEC0F2" w14:textId="77777777" w:rsidTr="00EC3439">
        <w:tc>
          <w:tcPr>
            <w:tcW w:w="10277" w:type="dxa"/>
            <w:shd w:val="solid" w:color="66CCFF" w:fill="auto"/>
          </w:tcPr>
          <w:p w14:paraId="4F541D24" w14:textId="77777777" w:rsidR="0039064B" w:rsidRPr="00373E19" w:rsidRDefault="0039064B" w:rsidP="00EC3439">
            <w:pPr>
              <w:rPr>
                <w:rFonts w:ascii="Arial" w:hAnsi="Arial" w:cs="Arial"/>
                <w:b/>
                <w:bCs/>
                <w:sz w:val="22"/>
                <w:szCs w:val="22"/>
              </w:rPr>
            </w:pPr>
            <w:r w:rsidRPr="00373E19">
              <w:rPr>
                <w:rFonts w:ascii="Arial" w:hAnsi="Arial" w:cs="Arial"/>
                <w:bCs/>
              </w:rPr>
              <w:br w:type="page"/>
            </w:r>
            <w:r w:rsidRPr="00373E19">
              <w:rPr>
                <w:rFonts w:ascii="Arial" w:hAnsi="Arial" w:cs="Arial"/>
                <w:bCs/>
              </w:rPr>
              <w:br w:type="page"/>
            </w:r>
            <w:r w:rsidRPr="00373E19">
              <w:rPr>
                <w:rFonts w:ascii="Arial" w:hAnsi="Arial" w:cs="Arial"/>
                <w:b/>
                <w:bCs/>
                <w:sz w:val="22"/>
                <w:szCs w:val="22"/>
              </w:rPr>
              <w:t>E - Identification du sous-traitant.</w:t>
            </w:r>
          </w:p>
        </w:tc>
      </w:tr>
    </w:tbl>
    <w:p w14:paraId="2A6D0012" w14:textId="77777777" w:rsidR="006F0F3B" w:rsidRDefault="006F0F3B" w:rsidP="0039064B">
      <w:pPr>
        <w:tabs>
          <w:tab w:val="num" w:pos="0"/>
        </w:tabs>
        <w:jc w:val="both"/>
        <w:outlineLvl w:val="8"/>
        <w:rPr>
          <w:rFonts w:ascii="Arial" w:hAnsi="Arial" w:cs="Arial"/>
          <w:b/>
          <w:bCs/>
        </w:rPr>
      </w:pPr>
    </w:p>
    <w:p w14:paraId="32A88B8E" w14:textId="77777777" w:rsidR="0039064B" w:rsidRPr="00304B3D" w:rsidRDefault="0039064B" w:rsidP="0039064B">
      <w:pPr>
        <w:tabs>
          <w:tab w:val="num" w:pos="0"/>
        </w:tabs>
        <w:jc w:val="both"/>
        <w:outlineLvl w:val="8"/>
        <w:rPr>
          <w:rFonts w:ascii="Arial" w:hAnsi="Arial" w:cs="Arial"/>
          <w:b/>
          <w:bCs/>
        </w:rPr>
      </w:pPr>
      <w:r w:rsidRPr="00304B3D">
        <w:rPr>
          <w:rFonts w:ascii="Arial" w:hAnsi="Arial" w:cs="Arial"/>
          <w:b/>
          <w:bCs/>
        </w:rPr>
        <w:t xml:space="preserve">Nom commercial et dénomination sociale de l’unité ou de l’établissement qui exécutera la prestation, adresses postale et du siège social </w:t>
      </w:r>
      <w:r w:rsidRPr="00304B3D">
        <w:rPr>
          <w:rFonts w:ascii="Arial" w:hAnsi="Arial" w:cs="Arial"/>
          <w:i/>
          <w:iCs/>
        </w:rPr>
        <w:t>(si elle est différente de l’adresse postale)</w:t>
      </w:r>
      <w:r w:rsidRPr="00304B3D">
        <w:rPr>
          <w:rFonts w:ascii="Arial" w:hAnsi="Arial" w:cs="Arial"/>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13" w:history="1">
        <w:r w:rsidRPr="00304B3D">
          <w:rPr>
            <w:rFonts w:ascii="Arial" w:hAnsi="Arial" w:cs="Arial"/>
            <w:b/>
            <w:bCs/>
            <w:color w:val="0000FF"/>
            <w:u w:val="single"/>
          </w:rPr>
          <w:t>ICD</w:t>
        </w:r>
      </w:hyperlink>
      <w:r w:rsidRPr="00304B3D">
        <w:rPr>
          <w:rFonts w:ascii="Arial" w:hAnsi="Arial" w:cs="Arial"/>
          <w:b/>
          <w:bCs/>
        </w:rPr>
        <w:t> :</w:t>
      </w:r>
    </w:p>
    <w:p w14:paraId="06FE9856" w14:textId="77777777" w:rsidR="0039064B" w:rsidRPr="00304B3D" w:rsidRDefault="0039064B" w:rsidP="0039064B">
      <w:pPr>
        <w:jc w:val="both"/>
        <w:rPr>
          <w:rFonts w:ascii="Arial" w:hAnsi="Arial" w:cs="Arial"/>
          <w:b/>
          <w:bCs/>
        </w:rPr>
      </w:pPr>
    </w:p>
    <w:p w14:paraId="7026D53C" w14:textId="77777777" w:rsidR="0039064B" w:rsidRPr="00304B3D" w:rsidRDefault="0039064B" w:rsidP="0039064B">
      <w:pPr>
        <w:jc w:val="both"/>
        <w:outlineLvl w:val="8"/>
        <w:rPr>
          <w:rFonts w:ascii="Arial" w:hAnsi="Arial" w:cs="Arial"/>
          <w:b/>
          <w:bCs/>
        </w:rPr>
      </w:pPr>
      <w:r w:rsidRPr="00304B3D">
        <w:rPr>
          <w:rFonts w:ascii="Arial" w:hAnsi="Arial" w:cs="Arial"/>
          <w:b/>
          <w:bCs/>
        </w:rPr>
        <w:t>Nom commercial et dénomination sociale de l’unité ou de l’établissement qui exécutera la prestation :</w:t>
      </w:r>
    </w:p>
    <w:p w14:paraId="1CCF4F44" w14:textId="77777777" w:rsidR="0039064B" w:rsidRPr="00304B3D" w:rsidRDefault="0039064B" w:rsidP="0039064B">
      <w:pPr>
        <w:rPr>
          <w:rFonts w:ascii="Arial" w:hAnsi="Arial" w:cs="Arial"/>
        </w:rPr>
      </w:pPr>
    </w:p>
    <w:p w14:paraId="5820AFE7" w14:textId="77777777" w:rsidR="0039064B" w:rsidRPr="00304B3D" w:rsidRDefault="0039064B" w:rsidP="0039064B">
      <w:pPr>
        <w:jc w:val="both"/>
        <w:outlineLvl w:val="8"/>
        <w:rPr>
          <w:rFonts w:ascii="Arial" w:hAnsi="Arial" w:cs="Arial"/>
          <w:b/>
          <w:bCs/>
        </w:rPr>
      </w:pPr>
      <w:r w:rsidRPr="00304B3D">
        <w:rPr>
          <w:rFonts w:ascii="Arial" w:hAnsi="Arial" w:cs="Arial"/>
          <w:b/>
          <w:bCs/>
        </w:rPr>
        <w:t xml:space="preserve">Adresses postale et du siège social </w:t>
      </w:r>
      <w:r w:rsidRPr="00304B3D">
        <w:rPr>
          <w:rFonts w:ascii="Arial" w:hAnsi="Arial" w:cs="Arial"/>
          <w:i/>
          <w:iCs/>
        </w:rPr>
        <w:t>(si elle est différente de l’adresse postale)</w:t>
      </w:r>
      <w:r w:rsidRPr="00304B3D">
        <w:rPr>
          <w:rFonts w:ascii="Arial" w:hAnsi="Arial" w:cs="Arial"/>
          <w:b/>
          <w:bCs/>
        </w:rPr>
        <w:t> :</w:t>
      </w:r>
    </w:p>
    <w:p w14:paraId="790926B4" w14:textId="77777777" w:rsidR="0039064B" w:rsidRPr="00304B3D" w:rsidRDefault="0039064B" w:rsidP="0039064B">
      <w:pPr>
        <w:rPr>
          <w:rFonts w:ascii="Arial" w:hAnsi="Arial" w:cs="Arial"/>
          <w:b/>
          <w:bCs/>
        </w:rPr>
      </w:pPr>
    </w:p>
    <w:p w14:paraId="6F1EB5E8" w14:textId="77777777" w:rsidR="0039064B" w:rsidRPr="00304B3D" w:rsidRDefault="0039064B" w:rsidP="0039064B">
      <w:pPr>
        <w:jc w:val="both"/>
        <w:outlineLvl w:val="8"/>
        <w:rPr>
          <w:rFonts w:ascii="Arial" w:hAnsi="Arial" w:cs="Arial"/>
        </w:rPr>
      </w:pPr>
      <w:r w:rsidRPr="00304B3D">
        <w:rPr>
          <w:rFonts w:ascii="Arial" w:hAnsi="Arial" w:cs="Arial"/>
          <w:b/>
          <w:bCs/>
        </w:rPr>
        <w:t>Adresse électronique :</w:t>
      </w:r>
    </w:p>
    <w:p w14:paraId="0835827D" w14:textId="77777777" w:rsidR="0039064B" w:rsidRPr="00304B3D" w:rsidRDefault="0039064B" w:rsidP="0039064B">
      <w:pPr>
        <w:jc w:val="both"/>
        <w:outlineLvl w:val="8"/>
        <w:rPr>
          <w:rFonts w:ascii="Arial" w:hAnsi="Arial" w:cs="Arial"/>
          <w:b/>
          <w:bCs/>
          <w:color w:val="66CCFF"/>
          <w:spacing w:val="-10"/>
          <w:position w:val="-1"/>
        </w:rPr>
      </w:pPr>
    </w:p>
    <w:p w14:paraId="07DBBCF8" w14:textId="77777777" w:rsidR="0039064B" w:rsidRPr="00304B3D" w:rsidRDefault="0039064B" w:rsidP="0039064B">
      <w:pPr>
        <w:jc w:val="both"/>
        <w:outlineLvl w:val="8"/>
        <w:rPr>
          <w:rFonts w:ascii="Arial" w:hAnsi="Arial" w:cs="Arial"/>
          <w:b/>
          <w:bCs/>
        </w:rPr>
      </w:pPr>
      <w:r w:rsidRPr="00304B3D">
        <w:rPr>
          <w:rFonts w:ascii="Arial" w:hAnsi="Arial" w:cs="Arial"/>
          <w:b/>
          <w:bCs/>
        </w:rPr>
        <w:t>Numéros de téléphone et de télécopie :</w:t>
      </w:r>
    </w:p>
    <w:p w14:paraId="13ED3B7B" w14:textId="77777777" w:rsidR="0039064B" w:rsidRPr="00304B3D" w:rsidRDefault="0039064B" w:rsidP="0039064B">
      <w:pPr>
        <w:jc w:val="both"/>
        <w:outlineLvl w:val="8"/>
        <w:rPr>
          <w:rFonts w:ascii="Arial" w:hAnsi="Arial" w:cs="Arial"/>
          <w:color w:val="66CCFF"/>
          <w:spacing w:val="-10"/>
          <w:position w:val="-1"/>
        </w:rPr>
      </w:pPr>
    </w:p>
    <w:p w14:paraId="0F0F98CE" w14:textId="77777777" w:rsidR="0039064B" w:rsidRPr="00304B3D" w:rsidRDefault="0039064B" w:rsidP="0039064B">
      <w:pPr>
        <w:jc w:val="both"/>
        <w:outlineLvl w:val="8"/>
        <w:rPr>
          <w:rFonts w:ascii="Arial" w:hAnsi="Arial" w:cs="Arial"/>
          <w:b/>
          <w:bCs/>
        </w:rPr>
      </w:pPr>
      <w:r w:rsidRPr="00304B3D">
        <w:rPr>
          <w:rFonts w:ascii="Arial" w:hAnsi="Arial" w:cs="Arial"/>
          <w:b/>
          <w:bCs/>
        </w:rPr>
        <w:t xml:space="preserve">Numéro SIRET, à défaut, un numéro d’identification européen ou international ou propre au pays d’origine de l’opérateur économique issu d’un répertoire figurant dans la liste des </w:t>
      </w:r>
      <w:hyperlink r:id="rId14" w:history="1">
        <w:r w:rsidRPr="00304B3D">
          <w:rPr>
            <w:rFonts w:ascii="Arial" w:hAnsi="Arial" w:cs="Arial"/>
            <w:b/>
            <w:bCs/>
            <w:color w:val="0000FF"/>
            <w:u w:val="single"/>
          </w:rPr>
          <w:t>ICD</w:t>
        </w:r>
      </w:hyperlink>
      <w:r w:rsidRPr="00304B3D">
        <w:rPr>
          <w:rFonts w:ascii="Arial" w:hAnsi="Arial" w:cs="Arial"/>
          <w:b/>
          <w:bCs/>
        </w:rPr>
        <w:t> :</w:t>
      </w:r>
    </w:p>
    <w:p w14:paraId="6465D660" w14:textId="77777777" w:rsidR="0039064B" w:rsidRPr="00304B3D" w:rsidRDefault="0039064B" w:rsidP="0039064B">
      <w:pPr>
        <w:rPr>
          <w:rFonts w:ascii="Arial" w:hAnsi="Arial" w:cs="Arial"/>
        </w:rPr>
      </w:pPr>
    </w:p>
    <w:p w14:paraId="31DDFBEA" w14:textId="77777777" w:rsidR="0039064B" w:rsidRPr="00304B3D" w:rsidRDefault="0039064B" w:rsidP="0039064B">
      <w:pPr>
        <w:jc w:val="both"/>
        <w:rPr>
          <w:rFonts w:ascii="Arial" w:hAnsi="Arial" w:cs="Arial"/>
        </w:rPr>
      </w:pPr>
      <w:r w:rsidRPr="00304B3D">
        <w:rPr>
          <w:rFonts w:ascii="Arial" w:hAnsi="Arial" w:cs="Arial"/>
          <w:b/>
        </w:rPr>
        <w:t>Forme juridique du sous-traitant</w:t>
      </w:r>
      <w:r w:rsidRPr="00304B3D">
        <w:rPr>
          <w:rFonts w:ascii="Arial" w:hAnsi="Arial" w:cs="Arial"/>
        </w:rPr>
        <w:t xml:space="preserve"> </w:t>
      </w:r>
      <w:r w:rsidRPr="00304B3D">
        <w:rPr>
          <w:rFonts w:ascii="Arial" w:hAnsi="Arial" w:cs="Arial"/>
          <w:i/>
          <w:iCs/>
        </w:rPr>
        <w:t>(entreprise individuelle, SA, SARL, EURL, association, établissement public, etc.)</w:t>
      </w:r>
      <w:r w:rsidRPr="00304B3D">
        <w:rPr>
          <w:rFonts w:ascii="Arial" w:hAnsi="Arial" w:cs="Arial"/>
        </w:rPr>
        <w:t> et numéro d’enregistrement au registre du commerce, au répertoire des métiers ou auprès d’un centre de formalité des entreprises :</w:t>
      </w:r>
    </w:p>
    <w:p w14:paraId="2C160E16" w14:textId="77777777" w:rsidR="0039064B" w:rsidRPr="00304B3D" w:rsidRDefault="0039064B" w:rsidP="0039064B">
      <w:pPr>
        <w:jc w:val="both"/>
        <w:rPr>
          <w:rFonts w:ascii="Arial" w:hAnsi="Arial" w:cs="Arial"/>
          <w:b/>
          <w:bCs/>
        </w:rPr>
      </w:pPr>
    </w:p>
    <w:p w14:paraId="65271FCE" w14:textId="77777777" w:rsidR="0039064B" w:rsidRPr="00304B3D" w:rsidRDefault="0039064B" w:rsidP="0039064B">
      <w:pPr>
        <w:jc w:val="both"/>
        <w:rPr>
          <w:rFonts w:ascii="Arial" w:hAnsi="Arial" w:cs="Arial"/>
          <w:b/>
        </w:rPr>
      </w:pPr>
      <w:r w:rsidRPr="00304B3D">
        <w:rPr>
          <w:rFonts w:ascii="Arial" w:hAnsi="Arial" w:cs="Arial"/>
          <w:b/>
        </w:rPr>
        <w:t>Personne(s) physique(s) ayant le pouvoir d’engager le sous-traitant :</w:t>
      </w:r>
    </w:p>
    <w:p w14:paraId="28FC1C6C" w14:textId="58D0E4E8" w:rsidR="0039064B" w:rsidRPr="00304B3D" w:rsidRDefault="0039064B" w:rsidP="0039064B">
      <w:pPr>
        <w:jc w:val="both"/>
        <w:rPr>
          <w:rFonts w:ascii="Arial" w:hAnsi="Arial" w:cs="Arial"/>
          <w:i/>
        </w:rPr>
      </w:pPr>
      <w:r w:rsidRPr="00304B3D">
        <w:rPr>
          <w:rFonts w:ascii="Arial" w:hAnsi="Arial" w:cs="Arial"/>
          <w:i/>
        </w:rPr>
        <w:t xml:space="preserve">(Indiquer le nom, prénom et la qualité de chaque personne. </w:t>
      </w:r>
      <w:del w:id="0" w:author="HABICHE Rachid ATTACHE ADMI" w:date="2025-04-18T14:02:00Z">
        <w:r w:rsidRPr="00304B3D" w:rsidDel="00AD241E">
          <w:rPr>
            <w:rFonts w:ascii="Arial" w:hAnsi="Arial" w:cs="Arial"/>
            <w:i/>
          </w:rPr>
          <w:delText xml:space="preserve">En MDS, joindre en annexe un justificatif prouvant l’habilitation à engager le sous-traitant. </w:delText>
        </w:r>
      </w:del>
      <w:r w:rsidRPr="00304B3D">
        <w:rPr>
          <w:rFonts w:ascii="Arial" w:hAnsi="Arial" w:cs="Arial"/>
          <w:i/>
        </w:rPr>
        <w:t>Pour les autres marchés publics, ce document sera à fournir à la demande de l’acheteur)</w:t>
      </w:r>
    </w:p>
    <w:p w14:paraId="6ADB1500" w14:textId="77777777" w:rsidR="006F0F3B" w:rsidRDefault="006F0F3B">
      <w:pPr>
        <w:suppressAutoHyphens w:val="0"/>
        <w:rPr>
          <w:rFonts w:ascii="Arial" w:hAnsi="Arial" w:cs="Arial"/>
          <w:i/>
        </w:rPr>
      </w:pPr>
      <w:r>
        <w:rPr>
          <w:rFonts w:ascii="Arial" w:hAnsi="Arial" w:cs="Arial"/>
          <w:i/>
        </w:rPr>
        <w:br w:type="page"/>
      </w:r>
    </w:p>
    <w:p w14:paraId="71C1A2EC" w14:textId="689620C2" w:rsidR="0039064B" w:rsidRPr="00304B3D" w:rsidRDefault="0039064B" w:rsidP="0039064B">
      <w:pPr>
        <w:jc w:val="both"/>
        <w:rPr>
          <w:rFonts w:ascii="Arial" w:hAnsi="Arial" w:cs="Arial"/>
        </w:rPr>
      </w:pPr>
      <w:r w:rsidRPr="00304B3D">
        <w:rPr>
          <w:rFonts w:ascii="Arial" w:hAnsi="Arial" w:cs="Arial"/>
          <w:b/>
        </w:rPr>
        <w:lastRenderedPageBreak/>
        <w:t>Le sous-traitant est-il une micro, une petite ou une moyenne entreprise</w:t>
      </w:r>
      <w:r w:rsidRPr="00304B3D">
        <w:rPr>
          <w:rFonts w:ascii="Arial" w:hAnsi="Arial" w:cs="Arial"/>
        </w:rPr>
        <w:t xml:space="preserve"> au sens de la </w:t>
      </w:r>
      <w:hyperlink r:id="rId15" w:history="1">
        <w:r w:rsidRPr="00304B3D">
          <w:rPr>
            <w:rFonts w:ascii="Arial" w:hAnsi="Arial" w:cs="Arial"/>
            <w:color w:val="0000FF"/>
            <w:u w:val="single"/>
          </w:rPr>
          <w:t>recommandation de la Commission du 6 mai 2003</w:t>
        </w:r>
      </w:hyperlink>
      <w:r w:rsidRPr="00304B3D">
        <w:rPr>
          <w:rFonts w:ascii="Arial" w:hAnsi="Arial" w:cs="Arial"/>
        </w:rPr>
        <w:t xml:space="preserve"> concernant la définition des micro, petites et moyennes entreprises ou un artisan au sens au sens </w:t>
      </w:r>
      <w:hyperlink r:id="rId16" w:history="1">
        <w:r w:rsidRPr="00304B3D">
          <w:rPr>
            <w:rFonts w:ascii="Arial" w:hAnsi="Arial" w:cs="Arial"/>
            <w:color w:val="0000FF"/>
            <w:u w:val="single"/>
          </w:rPr>
          <w:t>de l'article 19 de la loi du 5 juillet 1996</w:t>
        </w:r>
      </w:hyperlink>
      <w:r w:rsidRPr="00304B3D">
        <w:rPr>
          <w:rFonts w:ascii="Arial" w:hAnsi="Arial" w:cs="Arial"/>
        </w:rPr>
        <w:t xml:space="preserve"> n° 96-603 modifiée relative au développement et à la promotion du commerce et de l’artisanat (</w:t>
      </w:r>
      <w:hyperlink r:id="rId17" w:history="1">
        <w:r w:rsidRPr="00304B3D">
          <w:rPr>
            <w:rFonts w:ascii="Arial" w:hAnsi="Arial" w:cs="Arial"/>
            <w:color w:val="0000FF"/>
            <w:u w:val="single"/>
          </w:rPr>
          <w:t>Art. R. 2151-13</w:t>
        </w:r>
      </w:hyperlink>
      <w:r w:rsidRPr="00304B3D">
        <w:rPr>
          <w:rFonts w:ascii="Arial" w:hAnsi="Arial" w:cs="Arial"/>
        </w:rPr>
        <w:t>) ?</w:t>
      </w:r>
    </w:p>
    <w:p w14:paraId="2C9436BD" w14:textId="77777777" w:rsidR="0039064B" w:rsidRPr="00304B3D" w:rsidRDefault="0039064B" w:rsidP="0039064B">
      <w:pPr>
        <w:jc w:val="both"/>
        <w:rPr>
          <w:rFonts w:ascii="Arial" w:hAnsi="Arial" w:cs="Arial"/>
        </w:rPr>
      </w:pPr>
    </w:p>
    <w:p w14:paraId="4D04C601" w14:textId="77777777" w:rsidR="0039064B" w:rsidRPr="00304B3D" w:rsidRDefault="0039064B" w:rsidP="0039064B">
      <w:pPr>
        <w:ind w:left="567"/>
        <w:jc w:val="both"/>
        <w:rPr>
          <w:rFonts w:ascii="Arial" w:hAnsi="Arial" w:cs="Arial"/>
        </w:rPr>
      </w:pPr>
      <w:r w:rsidRPr="00304B3D">
        <w:rPr>
          <w:rFonts w:ascii="Arial" w:hAnsi="Arial" w:cs="Arial"/>
        </w:rPr>
        <w:fldChar w:fldCharType="begin">
          <w:ffData>
            <w:name w:val=""/>
            <w:enabled/>
            <w:calcOnExit w:val="0"/>
            <w:checkBox>
              <w:size w:val="20"/>
              <w:default w:val="0"/>
            </w:checkBox>
          </w:ffData>
        </w:fldChar>
      </w:r>
      <w:r w:rsidRPr="00304B3D">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304B3D">
        <w:rPr>
          <w:rFonts w:ascii="Arial" w:hAnsi="Arial" w:cs="Arial"/>
        </w:rPr>
        <w:fldChar w:fldCharType="end"/>
      </w:r>
      <w:r w:rsidRPr="00304B3D">
        <w:rPr>
          <w:rFonts w:ascii="Arial" w:hAnsi="Arial" w:cs="Arial"/>
          <w:bCs/>
        </w:rPr>
        <w:t> </w:t>
      </w:r>
      <w:r w:rsidRPr="00304B3D">
        <w:rPr>
          <w:rFonts w:ascii="Arial" w:hAnsi="Arial" w:cs="Arial"/>
        </w:rPr>
        <w:t xml:space="preserve">Oui      </w:t>
      </w:r>
      <w:r w:rsidRPr="00304B3D">
        <w:rPr>
          <w:rFonts w:ascii="Arial" w:hAnsi="Arial" w:cs="Arial"/>
        </w:rPr>
        <w:fldChar w:fldCharType="begin">
          <w:ffData>
            <w:name w:val=""/>
            <w:enabled/>
            <w:calcOnExit w:val="0"/>
            <w:checkBox>
              <w:size w:val="20"/>
              <w:default w:val="0"/>
            </w:checkBox>
          </w:ffData>
        </w:fldChar>
      </w:r>
      <w:r w:rsidRPr="00304B3D">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304B3D">
        <w:rPr>
          <w:rFonts w:ascii="Arial" w:hAnsi="Arial" w:cs="Arial"/>
        </w:rPr>
        <w:fldChar w:fldCharType="end"/>
      </w:r>
      <w:r w:rsidRPr="00304B3D">
        <w:rPr>
          <w:rFonts w:ascii="Arial" w:hAnsi="Arial" w:cs="Arial"/>
          <w:bCs/>
        </w:rPr>
        <w:t> </w:t>
      </w:r>
      <w:r w:rsidRPr="00304B3D">
        <w:rPr>
          <w:rFonts w:ascii="Arial" w:hAnsi="Arial" w:cs="Arial"/>
        </w:rPr>
        <w:t>Non</w:t>
      </w:r>
    </w:p>
    <w:p w14:paraId="4B2CE9EE" w14:textId="77777777" w:rsidR="0039064B" w:rsidRPr="00304B3D" w:rsidRDefault="0039064B" w:rsidP="0039064B">
      <w:pPr>
        <w:jc w:val="both"/>
        <w:rPr>
          <w:rFonts w:ascii="Arial" w:hAnsi="Arial" w:cs="Arial"/>
          <w:i/>
        </w:rPr>
      </w:pPr>
    </w:p>
    <w:p w14:paraId="151739F0" w14:textId="77777777" w:rsidR="0039064B" w:rsidRPr="00304B3D" w:rsidRDefault="0039064B" w:rsidP="0039064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7104A70E" w14:textId="77777777" w:rsidTr="00EC3439">
        <w:tc>
          <w:tcPr>
            <w:tcW w:w="10277" w:type="dxa"/>
            <w:shd w:val="solid" w:color="66CCFF" w:fill="auto"/>
          </w:tcPr>
          <w:p w14:paraId="371663EF" w14:textId="77777777" w:rsidR="0039064B" w:rsidRPr="00A119EC" w:rsidRDefault="0039064B" w:rsidP="00EC3439">
            <w:pPr>
              <w:spacing w:after="40"/>
              <w:rPr>
                <w:rFonts w:ascii="Arial" w:hAnsi="Arial" w:cs="Arial"/>
                <w:b/>
                <w:bCs/>
                <w:sz w:val="22"/>
                <w:szCs w:val="22"/>
              </w:rPr>
            </w:pPr>
            <w:r w:rsidRPr="00A119EC">
              <w:rPr>
                <w:rFonts w:ascii="Arial" w:hAnsi="Arial" w:cs="Arial"/>
                <w:bCs/>
              </w:rPr>
              <w:br w:type="page"/>
            </w:r>
            <w:r w:rsidRPr="00A119EC">
              <w:rPr>
                <w:rFonts w:ascii="Arial" w:hAnsi="Arial" w:cs="Arial"/>
                <w:bCs/>
              </w:rPr>
              <w:br w:type="page"/>
            </w:r>
            <w:r w:rsidRPr="00A119EC">
              <w:rPr>
                <w:rFonts w:ascii="Arial" w:hAnsi="Arial" w:cs="Arial"/>
                <w:b/>
                <w:bCs/>
                <w:sz w:val="22"/>
                <w:szCs w:val="22"/>
              </w:rPr>
              <w:t xml:space="preserve">F - Nature des prestations sous-traitées </w:t>
            </w:r>
          </w:p>
        </w:tc>
      </w:tr>
    </w:tbl>
    <w:p w14:paraId="5A89BF1E" w14:textId="77777777" w:rsidR="0039064B" w:rsidRPr="00A119EC" w:rsidRDefault="0039064B" w:rsidP="0039064B">
      <w:pPr>
        <w:spacing w:after="40"/>
        <w:jc w:val="both"/>
        <w:rPr>
          <w:rFonts w:ascii="Arial" w:hAnsi="Arial" w:cs="Arial"/>
          <w:i/>
        </w:rPr>
      </w:pPr>
      <w:r w:rsidRPr="00A119EC">
        <w:rPr>
          <w:rFonts w:ascii="Arial" w:hAnsi="Arial" w:cs="Arial"/>
          <w:i/>
        </w:rPr>
        <w:t>(Reprendre les éléments concernés tels qu’ils figurent dans le contrat de sous-traitance)</w:t>
      </w:r>
    </w:p>
    <w:p w14:paraId="7175C5A0" w14:textId="77777777" w:rsidR="0039064B" w:rsidRPr="00A119EC" w:rsidRDefault="0039064B" w:rsidP="0039064B">
      <w:pPr>
        <w:spacing w:after="40"/>
        <w:jc w:val="both"/>
        <w:rPr>
          <w:rFonts w:ascii="Arial" w:hAnsi="Arial" w:cs="Arial"/>
        </w:rPr>
      </w:pPr>
    </w:p>
    <w:p w14:paraId="4E2B8243" w14:textId="77777777" w:rsidR="0039064B" w:rsidRPr="00A119EC" w:rsidRDefault="0039064B" w:rsidP="0039064B">
      <w:pPr>
        <w:spacing w:after="40"/>
        <w:jc w:val="both"/>
        <w:rPr>
          <w:rFonts w:ascii="Arial" w:hAnsi="Arial" w:cs="Arial"/>
        </w:rPr>
      </w:pPr>
      <w:r w:rsidRPr="00A119EC">
        <w:rPr>
          <w:rFonts w:ascii="Arial" w:hAnsi="Arial" w:cs="Arial"/>
          <w:bCs/>
          <w:color w:val="66CCFF"/>
          <w:spacing w:val="-10"/>
          <w:position w:val="-2"/>
        </w:rPr>
        <w:sym w:font="Wingdings" w:char="F06E"/>
      </w:r>
      <w:r w:rsidRPr="00A119EC">
        <w:rPr>
          <w:rFonts w:ascii="Arial" w:hAnsi="Arial" w:cs="Arial"/>
          <w:bCs/>
          <w:color w:val="FFFF00"/>
          <w:spacing w:val="-10"/>
          <w:position w:val="-2"/>
        </w:rPr>
        <w:t> </w:t>
      </w:r>
      <w:r w:rsidRPr="00A119EC">
        <w:rPr>
          <w:rFonts w:ascii="Arial" w:hAnsi="Arial" w:cs="Arial"/>
          <w:bCs/>
          <w:spacing w:val="-10"/>
          <w:position w:val="-2"/>
        </w:rPr>
        <w:t xml:space="preserve"> </w:t>
      </w:r>
      <w:r w:rsidRPr="00A119EC">
        <w:rPr>
          <w:rFonts w:ascii="Arial" w:hAnsi="Arial" w:cs="Arial"/>
          <w:b/>
          <w:bCs/>
        </w:rPr>
        <w:t>Nature des prestations sous-traitées</w:t>
      </w:r>
      <w:r w:rsidRPr="00A119EC">
        <w:rPr>
          <w:rFonts w:ascii="Arial" w:hAnsi="Arial" w:cs="Arial"/>
        </w:rPr>
        <w:t xml:space="preserve"> : </w:t>
      </w:r>
    </w:p>
    <w:p w14:paraId="763116FC" w14:textId="77777777" w:rsidR="0039064B" w:rsidRPr="00A119EC" w:rsidRDefault="0039064B" w:rsidP="0039064B">
      <w:pPr>
        <w:tabs>
          <w:tab w:val="left" w:pos="864"/>
          <w:tab w:val="center" w:pos="4536"/>
          <w:tab w:val="right" w:pos="9072"/>
        </w:tabs>
        <w:spacing w:after="40"/>
        <w:jc w:val="both"/>
        <w:rPr>
          <w:rFonts w:ascii="Arial" w:hAnsi="Arial" w:cs="Arial"/>
        </w:rPr>
      </w:pPr>
    </w:p>
    <w:p w14:paraId="544BA8CC"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bCs/>
          <w:color w:val="00B0F0"/>
          <w:spacing w:val="-10"/>
          <w:position w:val="-2"/>
        </w:rPr>
        <w:sym w:font="Wingdings" w:char="F06E"/>
      </w:r>
      <w:r w:rsidRPr="00A119EC">
        <w:rPr>
          <w:rFonts w:ascii="Arial" w:hAnsi="Arial" w:cs="Arial"/>
        </w:rPr>
        <w:t xml:space="preserve"> </w:t>
      </w:r>
      <w:r w:rsidRPr="00A119EC">
        <w:rPr>
          <w:rFonts w:ascii="Arial" w:hAnsi="Arial" w:cs="Arial"/>
          <w:b/>
          <w:bCs/>
        </w:rPr>
        <w:t xml:space="preserve">Sous-traitance de traitement de données à caractère personnel </w:t>
      </w:r>
      <w:r w:rsidRPr="00A119EC">
        <w:rPr>
          <w:rFonts w:ascii="Arial" w:hAnsi="Arial" w:cs="Arial"/>
          <w:i/>
        </w:rPr>
        <w:t>(à compléter le cas échéant)</w:t>
      </w:r>
      <w:r w:rsidRPr="00A119EC">
        <w:rPr>
          <w:rFonts w:ascii="Arial" w:hAnsi="Arial" w:cs="Arial"/>
        </w:rPr>
        <w:t> :</w:t>
      </w:r>
    </w:p>
    <w:p w14:paraId="75977FA2" w14:textId="77777777" w:rsidR="0039064B" w:rsidRPr="00A119EC" w:rsidRDefault="0039064B" w:rsidP="0039064B">
      <w:pPr>
        <w:tabs>
          <w:tab w:val="left" w:pos="864"/>
          <w:tab w:val="center" w:pos="4536"/>
          <w:tab w:val="right" w:pos="9072"/>
        </w:tabs>
        <w:spacing w:after="40"/>
        <w:jc w:val="both"/>
        <w:rPr>
          <w:rFonts w:ascii="Arial" w:hAnsi="Arial" w:cs="Arial"/>
        </w:rPr>
      </w:pPr>
    </w:p>
    <w:p w14:paraId="50086EC6"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 sous-traitant est autorisé à traiter les données à caractère personnel nécessaires pour fournir le ou les service(s) suivant(s) : ……………</w:t>
      </w:r>
    </w:p>
    <w:p w14:paraId="6E8E84C2" w14:textId="77777777" w:rsidR="0039064B" w:rsidRPr="00A119EC" w:rsidRDefault="0039064B" w:rsidP="0039064B">
      <w:pPr>
        <w:tabs>
          <w:tab w:val="left" w:pos="864"/>
          <w:tab w:val="center" w:pos="4536"/>
          <w:tab w:val="right" w:pos="9072"/>
        </w:tabs>
        <w:spacing w:after="40"/>
        <w:jc w:val="both"/>
        <w:rPr>
          <w:rFonts w:ascii="Arial" w:hAnsi="Arial" w:cs="Arial"/>
        </w:rPr>
      </w:pPr>
    </w:p>
    <w:p w14:paraId="6C87F6B7"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La durée du traitement est : ……………..</w:t>
      </w:r>
    </w:p>
    <w:p w14:paraId="3710CE94" w14:textId="77777777" w:rsidR="0039064B" w:rsidRPr="00A119EC" w:rsidRDefault="0039064B" w:rsidP="0039064B">
      <w:pPr>
        <w:tabs>
          <w:tab w:val="left" w:pos="864"/>
          <w:tab w:val="center" w:pos="4536"/>
          <w:tab w:val="right" w:pos="9072"/>
        </w:tabs>
        <w:spacing w:after="40"/>
        <w:jc w:val="both"/>
        <w:rPr>
          <w:rFonts w:ascii="Arial" w:hAnsi="Arial" w:cs="Arial"/>
        </w:rPr>
      </w:pPr>
    </w:p>
    <w:p w14:paraId="1AD1E699"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 xml:space="preserve">La nature des opérations réalisées sur les données est : …………………. </w:t>
      </w:r>
    </w:p>
    <w:p w14:paraId="01884577" w14:textId="77777777" w:rsidR="0039064B" w:rsidRPr="00A119EC" w:rsidRDefault="0039064B" w:rsidP="0039064B">
      <w:pPr>
        <w:tabs>
          <w:tab w:val="left" w:pos="864"/>
          <w:tab w:val="center" w:pos="4536"/>
          <w:tab w:val="right" w:pos="9072"/>
        </w:tabs>
        <w:spacing w:after="40"/>
        <w:jc w:val="both"/>
        <w:rPr>
          <w:rFonts w:ascii="Arial" w:hAnsi="Arial" w:cs="Arial"/>
        </w:rPr>
      </w:pPr>
    </w:p>
    <w:p w14:paraId="63DD9D73"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La ou les finalité(s) du traitement sont : ……………</w:t>
      </w:r>
    </w:p>
    <w:p w14:paraId="47EE3FF6" w14:textId="77777777" w:rsidR="0039064B" w:rsidRPr="00A119EC" w:rsidRDefault="0039064B" w:rsidP="0039064B">
      <w:pPr>
        <w:tabs>
          <w:tab w:val="left" w:pos="864"/>
          <w:tab w:val="center" w:pos="4536"/>
          <w:tab w:val="right" w:pos="9072"/>
        </w:tabs>
        <w:spacing w:after="40"/>
        <w:jc w:val="both"/>
        <w:rPr>
          <w:rFonts w:ascii="Arial" w:hAnsi="Arial" w:cs="Arial"/>
        </w:rPr>
      </w:pPr>
    </w:p>
    <w:p w14:paraId="1A1896FD"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Les données à caractère personnel traitées sont : ………………</w:t>
      </w:r>
    </w:p>
    <w:p w14:paraId="3C651A7D" w14:textId="77777777" w:rsidR="0039064B" w:rsidRPr="00A119EC" w:rsidRDefault="0039064B" w:rsidP="0039064B">
      <w:pPr>
        <w:tabs>
          <w:tab w:val="left" w:pos="864"/>
          <w:tab w:val="center" w:pos="4536"/>
          <w:tab w:val="right" w:pos="9072"/>
        </w:tabs>
        <w:spacing w:after="40"/>
        <w:jc w:val="both"/>
        <w:rPr>
          <w:rFonts w:ascii="Arial" w:hAnsi="Arial" w:cs="Arial"/>
        </w:rPr>
      </w:pPr>
    </w:p>
    <w:p w14:paraId="0DB5F831"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Les catégories de personnes concernées sont : ………………….</w:t>
      </w:r>
    </w:p>
    <w:p w14:paraId="18FF2DEB" w14:textId="77777777" w:rsidR="0039064B" w:rsidRPr="00A119EC" w:rsidRDefault="0039064B" w:rsidP="0039064B">
      <w:pPr>
        <w:spacing w:after="40"/>
        <w:jc w:val="both"/>
        <w:rPr>
          <w:rFonts w:ascii="Arial" w:hAnsi="Arial" w:cs="Arial"/>
        </w:rPr>
      </w:pPr>
    </w:p>
    <w:p w14:paraId="10915A1B"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 soumissionnaire/titulaire déclare que :</w:t>
      </w:r>
    </w:p>
    <w:p w14:paraId="333A6718" w14:textId="77777777" w:rsidR="0039064B" w:rsidRPr="00304B3D" w:rsidRDefault="0039064B" w:rsidP="0039064B">
      <w:pPr>
        <w:ind w:left="567"/>
        <w:jc w:val="both"/>
        <w:rPr>
          <w:rFonts w:ascii="Arial" w:hAnsi="Arial" w:cs="Arial"/>
        </w:rPr>
      </w:pPr>
      <w:r w:rsidRPr="00304B3D">
        <w:rPr>
          <w:rFonts w:ascii="Arial" w:hAnsi="Arial" w:cs="Arial"/>
        </w:rPr>
        <w:fldChar w:fldCharType="begin">
          <w:ffData>
            <w:name w:val=""/>
            <w:enabled/>
            <w:calcOnExit w:val="0"/>
            <w:checkBox>
              <w:size w:val="20"/>
              <w:default w:val="0"/>
            </w:checkBox>
          </w:ffData>
        </w:fldChar>
      </w:r>
      <w:r w:rsidRPr="00304B3D">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304B3D">
        <w:rPr>
          <w:rFonts w:ascii="Arial" w:hAnsi="Arial" w:cs="Arial"/>
        </w:rPr>
        <w:fldChar w:fldCharType="end"/>
      </w:r>
      <w:r w:rsidRPr="00304B3D">
        <w:rPr>
          <w:rFonts w:ascii="Arial" w:hAnsi="Arial" w:cs="Arial"/>
          <w:bCs/>
        </w:rPr>
        <w:t> </w:t>
      </w:r>
      <w:r w:rsidRPr="00304B3D">
        <w:rPr>
          <w:rFonts w:ascii="Arial" w:hAnsi="Arial" w:cs="Arial"/>
        </w:rPr>
        <w:t>le sous-traitant présente des garanties suffisantes pour la mise en œuvre de mesures techniques et organisationnelles propres à assurer la protection des données personnelles ;</w:t>
      </w:r>
    </w:p>
    <w:p w14:paraId="6291E0C7" w14:textId="77777777" w:rsidR="0039064B" w:rsidRPr="00304B3D" w:rsidRDefault="0039064B" w:rsidP="0039064B">
      <w:pPr>
        <w:ind w:left="567"/>
        <w:jc w:val="both"/>
        <w:rPr>
          <w:rFonts w:ascii="Arial" w:hAnsi="Arial" w:cs="Arial"/>
        </w:rPr>
      </w:pPr>
    </w:p>
    <w:p w14:paraId="11692310" w14:textId="77777777" w:rsidR="0039064B" w:rsidRPr="00304B3D" w:rsidRDefault="0039064B" w:rsidP="0039064B">
      <w:pPr>
        <w:ind w:left="567"/>
        <w:jc w:val="both"/>
        <w:rPr>
          <w:rFonts w:ascii="Arial" w:hAnsi="Arial" w:cs="Arial"/>
          <w:u w:val="single"/>
        </w:rPr>
      </w:pPr>
      <w:r w:rsidRPr="00304B3D">
        <w:rPr>
          <w:rFonts w:ascii="Arial" w:hAnsi="Arial" w:cs="Arial"/>
        </w:rPr>
        <w:fldChar w:fldCharType="begin">
          <w:ffData>
            <w:name w:val=""/>
            <w:enabled/>
            <w:calcOnExit w:val="0"/>
            <w:checkBox>
              <w:size w:val="20"/>
              <w:default w:val="0"/>
            </w:checkBox>
          </w:ffData>
        </w:fldChar>
      </w:r>
      <w:r w:rsidRPr="00304B3D">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304B3D">
        <w:rPr>
          <w:rFonts w:ascii="Arial" w:hAnsi="Arial" w:cs="Arial"/>
        </w:rPr>
        <w:fldChar w:fldCharType="end"/>
      </w:r>
      <w:r w:rsidRPr="00304B3D">
        <w:rPr>
          <w:rFonts w:ascii="Arial" w:hAnsi="Arial" w:cs="Arial"/>
          <w:bCs/>
        </w:rPr>
        <w:t> l</w:t>
      </w:r>
      <w:r w:rsidRPr="00304B3D">
        <w:rPr>
          <w:rFonts w:ascii="Arial" w:hAnsi="Arial" w:cs="Arial"/>
        </w:rPr>
        <w:t>e contrat de sous-traitance intègre les clauses obligatoires prévues par l’</w:t>
      </w:r>
      <w:hyperlink r:id="rId18" w:anchor="Article28" w:history="1">
        <w:r w:rsidRPr="00304B3D">
          <w:rPr>
            <w:rStyle w:val="Lienhypertexte"/>
            <w:rFonts w:ascii="Arial" w:hAnsi="Arial" w:cs="Arial"/>
          </w:rPr>
          <w:t>article 28 du règlement (UE) 2016/679 du Parlement européen et du Conseil du 27 avril 2016</w:t>
        </w:r>
      </w:hyperlink>
      <w:r w:rsidRPr="00304B3D">
        <w:rPr>
          <w:rFonts w:ascii="Arial" w:hAnsi="Arial" w:cs="Arial"/>
        </w:rPr>
        <w:t xml:space="preserve"> relatif à la protection des personnes physiques à l’égard du traitement des données à caractère personnel et à la libre circulation de ces données et abrogeant la directive 95/46/CE (RGPD).</w:t>
      </w:r>
    </w:p>
    <w:p w14:paraId="0972DE74" w14:textId="77777777" w:rsidR="0039064B" w:rsidRPr="00A119EC" w:rsidRDefault="0039064B" w:rsidP="0039064B">
      <w:pPr>
        <w:spacing w:after="40"/>
        <w:jc w:val="both"/>
        <w:rPr>
          <w:rFonts w:ascii="Arial" w:hAnsi="Arial" w:cs="Arial"/>
        </w:rPr>
      </w:pPr>
    </w:p>
    <w:p w14:paraId="16CCC01D" w14:textId="59CD1142" w:rsidR="0039064B" w:rsidRPr="00A119EC" w:rsidDel="00AD241E" w:rsidRDefault="0039064B" w:rsidP="0039064B">
      <w:pPr>
        <w:spacing w:after="40"/>
        <w:jc w:val="both"/>
        <w:rPr>
          <w:del w:id="1" w:author="HABICHE Rachid ATTACHE ADMI" w:date="2025-04-18T14:02:00Z"/>
          <w:rFonts w:ascii="Arial" w:hAnsi="Arial" w:cs="Arial"/>
        </w:rPr>
      </w:pPr>
      <w:del w:id="2" w:author="HABICHE Rachid ATTACHE ADMI" w:date="2025-04-18T14:02:00Z">
        <w:r w:rsidRPr="00A119EC" w:rsidDel="00AD241E">
          <w:rPr>
            <w:rFonts w:ascii="Arial" w:hAnsi="Arial" w:cs="Arial"/>
            <w:bCs/>
            <w:color w:val="66CCFF"/>
            <w:spacing w:val="-10"/>
            <w:position w:val="-2"/>
          </w:rPr>
          <w:sym w:font="Wingdings" w:char="F06E"/>
        </w:r>
        <w:r w:rsidRPr="00A119EC" w:rsidDel="00AD241E">
          <w:rPr>
            <w:rFonts w:ascii="Arial" w:hAnsi="Arial" w:cs="Arial"/>
            <w:bCs/>
            <w:color w:val="66CCFF"/>
            <w:spacing w:val="-10"/>
            <w:position w:val="-2"/>
          </w:rPr>
          <w:delText xml:space="preserve"> </w:delText>
        </w:r>
        <w:r w:rsidRPr="00A119EC" w:rsidDel="00AD241E">
          <w:rPr>
            <w:rFonts w:ascii="Arial" w:hAnsi="Arial" w:cs="Arial"/>
            <w:bCs/>
          </w:rPr>
          <w:delText xml:space="preserve">Dans les </w:delText>
        </w:r>
        <w:r w:rsidRPr="00A119EC" w:rsidDel="00AD241E">
          <w:rPr>
            <w:rFonts w:ascii="Arial" w:hAnsi="Arial" w:cs="Arial"/>
            <w:b/>
            <w:bCs/>
          </w:rPr>
          <w:delText>marchés de défense et de sécurité</w:delText>
        </w:r>
        <w:r w:rsidRPr="00A119EC" w:rsidDel="00AD241E">
          <w:rPr>
            <w:rFonts w:ascii="Arial" w:hAnsi="Arial" w:cs="Arial"/>
            <w:bCs/>
          </w:rPr>
          <w:delText xml:space="preserve">, lieu d’exécution des prestations sous-traitées </w:delText>
        </w:r>
        <w:r w:rsidRPr="00A119EC" w:rsidDel="00AD241E">
          <w:rPr>
            <w:rFonts w:ascii="Arial" w:hAnsi="Arial" w:cs="Arial"/>
          </w:rPr>
          <w:delText>:</w:delText>
        </w:r>
      </w:del>
    </w:p>
    <w:p w14:paraId="47F2E650" w14:textId="77777777" w:rsidR="0039064B" w:rsidRPr="00A119EC" w:rsidRDefault="0039064B" w:rsidP="0039064B">
      <w:pPr>
        <w:spacing w:after="4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9064B" w:rsidRPr="00A119EC" w14:paraId="0BDD21DB" w14:textId="77777777" w:rsidTr="00EC3439">
        <w:tc>
          <w:tcPr>
            <w:tcW w:w="10277" w:type="dxa"/>
            <w:shd w:val="solid" w:color="66CCFF" w:fill="auto"/>
          </w:tcPr>
          <w:p w14:paraId="4C7A535E" w14:textId="77777777" w:rsidR="0039064B" w:rsidRPr="00A119EC" w:rsidRDefault="0039064B" w:rsidP="00EC3439">
            <w:pPr>
              <w:spacing w:after="40"/>
              <w:rPr>
                <w:rFonts w:ascii="Arial" w:hAnsi="Arial" w:cs="Arial"/>
                <w:b/>
                <w:bCs/>
                <w:sz w:val="22"/>
                <w:szCs w:val="22"/>
              </w:rPr>
            </w:pPr>
            <w:r w:rsidRPr="00A119EC">
              <w:rPr>
                <w:rFonts w:ascii="Arial" w:hAnsi="Arial" w:cs="Arial"/>
                <w:bCs/>
              </w:rPr>
              <w:br w:type="page"/>
            </w:r>
            <w:r w:rsidRPr="00A119EC">
              <w:rPr>
                <w:rFonts w:ascii="Arial" w:hAnsi="Arial" w:cs="Arial"/>
                <w:bCs/>
              </w:rPr>
              <w:br w:type="page"/>
            </w:r>
            <w:r w:rsidRPr="00A119EC">
              <w:rPr>
                <w:rFonts w:ascii="Arial" w:hAnsi="Arial" w:cs="Arial"/>
                <w:b/>
                <w:bCs/>
                <w:sz w:val="22"/>
                <w:szCs w:val="22"/>
              </w:rPr>
              <w:t xml:space="preserve">G - Prix des prestations sous-traitées </w:t>
            </w:r>
          </w:p>
        </w:tc>
      </w:tr>
    </w:tbl>
    <w:p w14:paraId="3D6886D5" w14:textId="77777777" w:rsidR="0039064B" w:rsidRPr="00A119EC" w:rsidRDefault="0039064B" w:rsidP="0039064B">
      <w:pPr>
        <w:spacing w:after="40"/>
        <w:jc w:val="both"/>
        <w:rPr>
          <w:rFonts w:ascii="Arial" w:hAnsi="Arial" w:cs="Arial"/>
          <w:bCs/>
        </w:rPr>
      </w:pPr>
    </w:p>
    <w:p w14:paraId="6E095CA9" w14:textId="77777777" w:rsidR="0039064B" w:rsidRPr="00A119EC" w:rsidRDefault="0039064B" w:rsidP="0039064B">
      <w:pPr>
        <w:spacing w:after="40"/>
        <w:jc w:val="both"/>
        <w:rPr>
          <w:rFonts w:ascii="Arial" w:hAnsi="Arial" w:cs="Arial"/>
        </w:rPr>
      </w:pPr>
      <w:r w:rsidRPr="00A119EC">
        <w:rPr>
          <w:rFonts w:ascii="Arial" w:hAnsi="Arial" w:cs="Arial"/>
          <w:bCs/>
          <w:color w:val="66CCFF"/>
          <w:spacing w:val="-10"/>
          <w:position w:val="-2"/>
        </w:rPr>
        <w:sym w:font="Wingdings" w:char="F06E"/>
      </w:r>
      <w:r w:rsidRPr="00A119EC">
        <w:rPr>
          <w:rFonts w:ascii="Arial" w:hAnsi="Arial" w:cs="Arial"/>
          <w:bCs/>
          <w:color w:val="66CCFF"/>
          <w:spacing w:val="-10"/>
          <w:position w:val="-2"/>
        </w:rPr>
        <w:t> </w:t>
      </w:r>
      <w:r w:rsidRPr="00A119EC">
        <w:rPr>
          <w:rFonts w:ascii="Arial" w:hAnsi="Arial" w:cs="Arial"/>
          <w:b/>
        </w:rPr>
        <w:t>Montant des prestations sous-traitées :</w:t>
      </w:r>
      <w:r w:rsidRPr="00A119EC">
        <w:rPr>
          <w:rFonts w:ascii="Arial" w:hAnsi="Arial" w:cs="Arial"/>
          <w:b/>
          <w:bCs/>
          <w:spacing w:val="-10"/>
          <w:position w:val="-2"/>
        </w:rPr>
        <w:t xml:space="preserve"> </w:t>
      </w:r>
    </w:p>
    <w:p w14:paraId="7834C3F1" w14:textId="77777777" w:rsidR="0039064B" w:rsidRPr="00A119EC" w:rsidRDefault="0039064B" w:rsidP="0039064B">
      <w:pPr>
        <w:spacing w:after="40"/>
        <w:jc w:val="both"/>
        <w:rPr>
          <w:rFonts w:ascii="Arial" w:hAnsi="Arial" w:cs="Arial"/>
        </w:rPr>
      </w:pPr>
      <w:r w:rsidRPr="00A119EC">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A119EC">
        <w:rPr>
          <w:rFonts w:ascii="Arial" w:hAnsi="Arial" w:cs="Arial"/>
          <w:i/>
        </w:rPr>
        <w:t>infra</w:t>
      </w:r>
      <w:r w:rsidRPr="00A119EC">
        <w:rPr>
          <w:rFonts w:ascii="Arial" w:hAnsi="Arial" w:cs="Arial"/>
        </w:rPr>
        <w:t xml:space="preserve">, constitue le montant maximum des sommes à verser par paiement direct au sous-traitant. </w:t>
      </w:r>
    </w:p>
    <w:p w14:paraId="1B4DDAD5" w14:textId="77777777" w:rsidR="0039064B" w:rsidRPr="00A119EC" w:rsidRDefault="0039064B" w:rsidP="0039064B">
      <w:pPr>
        <w:spacing w:after="40"/>
        <w:jc w:val="both"/>
        <w:rPr>
          <w:rFonts w:ascii="Arial" w:hAnsi="Arial" w:cs="Arial"/>
          <w:bCs/>
          <w:color w:val="66CCFF"/>
          <w:spacing w:val="-10"/>
          <w:position w:val="-2"/>
        </w:rPr>
      </w:pPr>
    </w:p>
    <w:p w14:paraId="14D0CE9C" w14:textId="77777777" w:rsidR="0039064B" w:rsidRPr="00A119EC" w:rsidRDefault="0039064B" w:rsidP="0039064B">
      <w:pPr>
        <w:spacing w:after="40"/>
        <w:jc w:val="both"/>
        <w:rPr>
          <w:rFonts w:ascii="Arial" w:hAnsi="Arial" w:cs="Arial"/>
        </w:rPr>
      </w:pPr>
      <w:r w:rsidRPr="00A119EC">
        <w:rPr>
          <w:rFonts w:ascii="Arial" w:hAnsi="Arial" w:cs="Arial"/>
          <w:b/>
          <w:bCs/>
          <w:spacing w:val="-10"/>
          <w:position w:val="-2"/>
        </w:rPr>
        <w:t>a)</w:t>
      </w:r>
      <w:r w:rsidRPr="00A119EC">
        <w:rPr>
          <w:rFonts w:ascii="Arial" w:hAnsi="Arial" w:cs="Arial"/>
          <w:bCs/>
          <w:color w:val="FFFF00"/>
          <w:spacing w:val="-10"/>
          <w:position w:val="-2"/>
        </w:rPr>
        <w:t xml:space="preserve"> </w:t>
      </w:r>
      <w:r w:rsidRPr="00A119EC">
        <w:rPr>
          <w:rFonts w:ascii="Arial" w:hAnsi="Arial" w:cs="Arial"/>
          <w:bCs/>
        </w:rPr>
        <w:t xml:space="preserve">Montant </w:t>
      </w:r>
      <w:r w:rsidRPr="00A119EC">
        <w:rPr>
          <w:rFonts w:ascii="Arial" w:hAnsi="Arial" w:cs="Arial"/>
        </w:rPr>
        <w:t xml:space="preserve">du contrat de sous-traitance dans le cas de prestations ne relevant pas du b) ci-dessous : </w:t>
      </w:r>
    </w:p>
    <w:p w14:paraId="2992F71D" w14:textId="77777777" w:rsidR="0039064B" w:rsidRPr="00A119EC" w:rsidRDefault="0039064B" w:rsidP="0039064B">
      <w:pPr>
        <w:numPr>
          <w:ilvl w:val="0"/>
          <w:numId w:val="11"/>
        </w:numPr>
        <w:suppressAutoHyphens w:val="0"/>
        <w:spacing w:after="40"/>
        <w:ind w:left="924" w:hanging="357"/>
        <w:jc w:val="both"/>
        <w:rPr>
          <w:rFonts w:ascii="Arial" w:hAnsi="Arial" w:cs="Arial"/>
        </w:rPr>
      </w:pPr>
      <w:r w:rsidRPr="00A119EC">
        <w:rPr>
          <w:rFonts w:ascii="Arial" w:hAnsi="Arial" w:cs="Arial"/>
        </w:rPr>
        <w:t>Taux de la TVA : …………………………………..</w:t>
      </w:r>
    </w:p>
    <w:p w14:paraId="061ECF1B" w14:textId="77777777" w:rsidR="0039064B" w:rsidRPr="00A119EC" w:rsidRDefault="0039064B" w:rsidP="0039064B">
      <w:pPr>
        <w:numPr>
          <w:ilvl w:val="0"/>
          <w:numId w:val="11"/>
        </w:numPr>
        <w:suppressAutoHyphens w:val="0"/>
        <w:spacing w:after="40"/>
        <w:ind w:left="924" w:hanging="357"/>
        <w:jc w:val="both"/>
        <w:rPr>
          <w:rFonts w:ascii="Arial" w:hAnsi="Arial" w:cs="Arial"/>
        </w:rPr>
      </w:pPr>
      <w:r w:rsidRPr="00A119EC">
        <w:rPr>
          <w:rFonts w:ascii="Arial" w:hAnsi="Arial" w:cs="Arial"/>
        </w:rPr>
        <w:t>Montant HT : …………………………..</w:t>
      </w:r>
    </w:p>
    <w:p w14:paraId="66FC01CB" w14:textId="77777777" w:rsidR="0039064B" w:rsidRPr="00A119EC" w:rsidRDefault="0039064B" w:rsidP="0039064B">
      <w:pPr>
        <w:numPr>
          <w:ilvl w:val="0"/>
          <w:numId w:val="11"/>
        </w:numPr>
        <w:suppressAutoHyphens w:val="0"/>
        <w:spacing w:after="40"/>
        <w:ind w:left="924" w:hanging="357"/>
        <w:jc w:val="both"/>
        <w:rPr>
          <w:rFonts w:ascii="Arial" w:hAnsi="Arial" w:cs="Arial"/>
        </w:rPr>
      </w:pPr>
      <w:r w:rsidRPr="00A119EC">
        <w:rPr>
          <w:rFonts w:ascii="Arial" w:hAnsi="Arial" w:cs="Arial"/>
        </w:rPr>
        <w:t>Montant TTC : …………………………</w:t>
      </w:r>
    </w:p>
    <w:p w14:paraId="6CDDB16B" w14:textId="77777777" w:rsidR="0039064B" w:rsidRPr="00A119EC" w:rsidRDefault="0039064B" w:rsidP="0039064B">
      <w:pPr>
        <w:spacing w:after="40"/>
        <w:jc w:val="both"/>
        <w:rPr>
          <w:rFonts w:ascii="Arial" w:hAnsi="Arial" w:cs="Arial"/>
        </w:rPr>
      </w:pPr>
    </w:p>
    <w:p w14:paraId="0FEC4C90" w14:textId="77777777" w:rsidR="0039064B" w:rsidRPr="00A119EC" w:rsidRDefault="0039064B" w:rsidP="0039064B">
      <w:pPr>
        <w:spacing w:after="40"/>
        <w:jc w:val="both"/>
        <w:rPr>
          <w:rFonts w:ascii="Arial" w:hAnsi="Arial" w:cs="Arial"/>
          <w:bCs/>
          <w:spacing w:val="-10"/>
          <w:position w:val="-2"/>
        </w:rPr>
      </w:pPr>
      <w:r w:rsidRPr="00A119EC">
        <w:rPr>
          <w:rFonts w:ascii="Arial" w:hAnsi="Arial" w:cs="Arial"/>
          <w:b/>
          <w:bCs/>
          <w:spacing w:val="-10"/>
          <w:position w:val="-2"/>
        </w:rPr>
        <w:t>b)</w:t>
      </w:r>
      <w:r w:rsidRPr="00A119EC">
        <w:rPr>
          <w:rFonts w:ascii="Arial" w:hAnsi="Arial" w:cs="Arial"/>
          <w:bCs/>
          <w:spacing w:val="-10"/>
          <w:position w:val="-2"/>
        </w:rPr>
        <w:t xml:space="preserve"> </w:t>
      </w:r>
      <w:r w:rsidRPr="00A119EC">
        <w:rPr>
          <w:rFonts w:ascii="Arial" w:hAnsi="Arial" w:cs="Arial"/>
          <w:bCs/>
        </w:rPr>
        <w:t xml:space="preserve">Montant du contrat de sous-traitance dans le cas de travaux sous-traités relevant de </w:t>
      </w:r>
      <w:hyperlink r:id="rId19" w:history="1">
        <w:r w:rsidRPr="00A119EC">
          <w:rPr>
            <w:rFonts w:ascii="Arial" w:hAnsi="Arial" w:cs="Arial"/>
            <w:bCs/>
            <w:color w:val="0000FF"/>
            <w:u w:val="single"/>
          </w:rPr>
          <w:t>l’article 283-2 nonies du code général des impôts</w:t>
        </w:r>
      </w:hyperlink>
      <w:r w:rsidRPr="00A119EC">
        <w:rPr>
          <w:rFonts w:ascii="Arial" w:hAnsi="Arial" w:cs="Arial"/>
          <w:bCs/>
        </w:rPr>
        <w:t xml:space="preserve"> </w:t>
      </w:r>
      <w:r w:rsidRPr="00A119EC">
        <w:rPr>
          <w:rFonts w:ascii="Arial" w:hAnsi="Arial" w:cs="Arial"/>
          <w:bCs/>
          <w:spacing w:val="-10"/>
          <w:position w:val="-2"/>
        </w:rPr>
        <w:t xml:space="preserve">: </w:t>
      </w:r>
    </w:p>
    <w:p w14:paraId="7741D8FF" w14:textId="77777777" w:rsidR="0039064B" w:rsidRPr="00A119EC" w:rsidRDefault="0039064B" w:rsidP="0039064B">
      <w:pPr>
        <w:numPr>
          <w:ilvl w:val="0"/>
          <w:numId w:val="13"/>
        </w:numPr>
        <w:suppressAutoHyphens w:val="0"/>
        <w:spacing w:after="40"/>
        <w:ind w:left="924" w:hanging="357"/>
        <w:jc w:val="both"/>
        <w:rPr>
          <w:rFonts w:ascii="Arial" w:hAnsi="Arial" w:cs="Arial"/>
          <w:bCs/>
          <w:spacing w:val="-10"/>
          <w:position w:val="-2"/>
        </w:rPr>
      </w:pPr>
      <w:r w:rsidRPr="00A119EC">
        <w:rPr>
          <w:rFonts w:ascii="Arial" w:hAnsi="Arial" w:cs="Arial"/>
          <w:bCs/>
          <w:spacing w:val="-10"/>
          <w:position w:val="-2"/>
        </w:rPr>
        <w:t>Taux de la TVA : auto-liquidation (la TVA est due par le titulaire)</w:t>
      </w:r>
    </w:p>
    <w:p w14:paraId="342EA0AE" w14:textId="77777777" w:rsidR="0039064B" w:rsidRPr="00A119EC" w:rsidRDefault="0039064B" w:rsidP="0039064B">
      <w:pPr>
        <w:numPr>
          <w:ilvl w:val="0"/>
          <w:numId w:val="13"/>
        </w:numPr>
        <w:suppressAutoHyphens w:val="0"/>
        <w:spacing w:after="40"/>
        <w:ind w:left="924" w:hanging="357"/>
        <w:rPr>
          <w:rFonts w:ascii="Arial" w:hAnsi="Arial" w:cs="Arial"/>
          <w:bCs/>
          <w:spacing w:val="-10"/>
          <w:position w:val="-2"/>
        </w:rPr>
      </w:pPr>
      <w:r w:rsidRPr="00A119EC">
        <w:rPr>
          <w:rFonts w:ascii="Arial" w:hAnsi="Arial" w:cs="Arial"/>
          <w:bCs/>
          <w:spacing w:val="-10"/>
          <w:position w:val="-2"/>
        </w:rPr>
        <w:t>Montant hors TVA : …………………………..</w:t>
      </w:r>
    </w:p>
    <w:p w14:paraId="7BD6F85E" w14:textId="77777777" w:rsidR="0039064B" w:rsidRPr="00A119EC" w:rsidRDefault="0039064B" w:rsidP="0039064B">
      <w:pPr>
        <w:spacing w:after="40"/>
        <w:rPr>
          <w:rFonts w:ascii="Arial" w:hAnsi="Arial" w:cs="Arial"/>
          <w:bCs/>
          <w:spacing w:val="-10"/>
          <w:position w:val="-2"/>
        </w:rPr>
      </w:pPr>
    </w:p>
    <w:p w14:paraId="01032118" w14:textId="77777777" w:rsidR="0039064B" w:rsidRPr="00A119EC" w:rsidRDefault="0039064B" w:rsidP="0039064B">
      <w:pPr>
        <w:spacing w:after="40"/>
        <w:jc w:val="both"/>
        <w:rPr>
          <w:rFonts w:ascii="Arial" w:hAnsi="Arial" w:cs="Arial"/>
          <w:bCs/>
        </w:rPr>
      </w:pPr>
      <w:r w:rsidRPr="00A119EC">
        <w:rPr>
          <w:rFonts w:ascii="Arial" w:hAnsi="Arial" w:cs="Arial"/>
          <w:bCs/>
          <w:color w:val="66CCFF"/>
          <w:spacing w:val="-10"/>
          <w:position w:val="-2"/>
        </w:rPr>
        <w:sym w:font="Wingdings" w:char="F06E"/>
      </w:r>
      <w:r w:rsidRPr="00A119EC">
        <w:rPr>
          <w:rFonts w:ascii="Arial" w:hAnsi="Arial" w:cs="Arial"/>
          <w:bCs/>
          <w:color w:val="FFFF00"/>
          <w:spacing w:val="-10"/>
          <w:position w:val="-2"/>
        </w:rPr>
        <w:t xml:space="preserve">  </w:t>
      </w:r>
      <w:r w:rsidRPr="00A119EC">
        <w:rPr>
          <w:rFonts w:ascii="Arial" w:hAnsi="Arial" w:cs="Arial"/>
          <w:b/>
          <w:bCs/>
        </w:rPr>
        <w:t>Modalités de variation des prix</w:t>
      </w:r>
      <w:r w:rsidRPr="00A119EC">
        <w:rPr>
          <w:rFonts w:ascii="Arial" w:hAnsi="Arial" w:cs="Arial"/>
          <w:bCs/>
        </w:rPr>
        <w:t xml:space="preserve"> : </w:t>
      </w:r>
    </w:p>
    <w:p w14:paraId="70193B68" w14:textId="77777777" w:rsidR="0039064B" w:rsidRDefault="0039064B" w:rsidP="0039064B">
      <w:pPr>
        <w:spacing w:after="40"/>
        <w:jc w:val="both"/>
        <w:rPr>
          <w:rFonts w:ascii="Arial" w:hAnsi="Arial" w:cs="Arial"/>
          <w:bCs/>
        </w:rPr>
      </w:pPr>
    </w:p>
    <w:p w14:paraId="1308ECA3" w14:textId="77777777" w:rsidR="0039064B" w:rsidRPr="00A119EC" w:rsidRDefault="0039064B" w:rsidP="0039064B">
      <w:pPr>
        <w:spacing w:after="40"/>
        <w:jc w:val="both"/>
        <w:rPr>
          <w:rFonts w:ascii="Arial" w:hAnsi="Arial" w:cs="Arial"/>
          <w:bCs/>
        </w:rPr>
      </w:pPr>
    </w:p>
    <w:p w14:paraId="586ADECA" w14:textId="03612B85" w:rsidR="0039064B" w:rsidRPr="00A119EC" w:rsidRDefault="0039064B" w:rsidP="0039064B">
      <w:pPr>
        <w:spacing w:after="40"/>
        <w:jc w:val="both"/>
        <w:rPr>
          <w:rFonts w:ascii="Arial" w:hAnsi="Arial" w:cs="Arial"/>
        </w:rPr>
      </w:pPr>
      <w:r w:rsidRPr="00A119EC">
        <w:rPr>
          <w:rFonts w:ascii="Arial" w:hAnsi="Arial" w:cs="Arial"/>
          <w:bCs/>
          <w:color w:val="66CCFF"/>
          <w:spacing w:val="-10"/>
          <w:position w:val="-2"/>
        </w:rPr>
        <w:sym w:font="Wingdings" w:char="F06E"/>
      </w:r>
      <w:r w:rsidRPr="00A119EC">
        <w:rPr>
          <w:rFonts w:ascii="Arial" w:hAnsi="Arial" w:cs="Arial"/>
          <w:bCs/>
          <w:color w:val="66CCFF"/>
          <w:spacing w:val="-10"/>
          <w:position w:val="-2"/>
        </w:rPr>
        <w:t xml:space="preserve"> </w:t>
      </w:r>
      <w:r w:rsidRPr="00A119EC">
        <w:rPr>
          <w:rFonts w:ascii="Arial" w:hAnsi="Arial" w:cs="Arial"/>
          <w:b/>
        </w:rPr>
        <w:t>Le titulaire déclare que son sous-traitant remplit les conditions pour avoir droit au paiement direct </w:t>
      </w:r>
      <w:r w:rsidRPr="00A119EC">
        <w:rPr>
          <w:rFonts w:ascii="Arial" w:hAnsi="Arial" w:cs="Arial"/>
          <w:i/>
          <w:sz w:val="18"/>
          <w:szCs w:val="18"/>
        </w:rPr>
        <w:t>(article</w:t>
      </w:r>
      <w:del w:id="3" w:author="HABICHE Rachid ATTACHE ADMI" w:date="2025-04-18T14:03:00Z">
        <w:r w:rsidRPr="00A119EC" w:rsidDel="00AD241E">
          <w:rPr>
            <w:rFonts w:ascii="Arial" w:hAnsi="Arial" w:cs="Arial"/>
            <w:i/>
            <w:sz w:val="18"/>
            <w:szCs w:val="18"/>
          </w:rPr>
          <w:delText>s</w:delText>
        </w:r>
      </w:del>
      <w:r w:rsidRPr="00A119EC">
        <w:rPr>
          <w:rFonts w:ascii="Arial" w:hAnsi="Arial" w:cs="Arial"/>
          <w:i/>
          <w:sz w:val="18"/>
          <w:szCs w:val="18"/>
        </w:rPr>
        <w:t xml:space="preserve"> R. 2193-10 </w:t>
      </w:r>
      <w:del w:id="4" w:author="HABICHE Rachid ATTACHE ADMI" w:date="2025-04-18T14:03:00Z">
        <w:r w:rsidRPr="00A119EC" w:rsidDel="00AD241E">
          <w:rPr>
            <w:rFonts w:ascii="Arial" w:hAnsi="Arial" w:cs="Arial"/>
            <w:i/>
            <w:sz w:val="18"/>
            <w:szCs w:val="18"/>
          </w:rPr>
          <w:delText xml:space="preserve">et R. 2393-33 </w:delText>
        </w:r>
      </w:del>
      <w:r w:rsidRPr="00A119EC">
        <w:rPr>
          <w:rFonts w:ascii="Arial" w:hAnsi="Arial" w:cs="Arial"/>
          <w:i/>
          <w:sz w:val="18"/>
          <w:szCs w:val="18"/>
        </w:rPr>
        <w:t>du code de la commande publique)</w:t>
      </w:r>
      <w:r w:rsidRPr="00A119EC">
        <w:rPr>
          <w:rFonts w:ascii="Arial" w:hAnsi="Arial" w:cs="Arial"/>
        </w:rPr>
        <w:t xml:space="preserve"> :</w:t>
      </w:r>
    </w:p>
    <w:p w14:paraId="16F1C05B" w14:textId="77777777" w:rsidR="0039064B" w:rsidRPr="00A119EC" w:rsidRDefault="0039064B" w:rsidP="0039064B">
      <w:pPr>
        <w:spacing w:after="40"/>
        <w:jc w:val="both"/>
        <w:rPr>
          <w:rFonts w:ascii="Arial" w:hAnsi="Arial" w:cs="Arial"/>
        </w:rPr>
      </w:pPr>
      <w:r w:rsidRPr="00A119EC">
        <w:rPr>
          <w:rFonts w:ascii="Arial" w:hAnsi="Arial" w:cs="Arial"/>
          <w:i/>
          <w:sz w:val="18"/>
          <w:szCs w:val="18"/>
        </w:rPr>
        <w:t>(Cocher la case correspondante.)</w:t>
      </w:r>
      <w:r w:rsidRPr="00A119EC">
        <w:rPr>
          <w:rFonts w:ascii="Arial" w:hAnsi="Arial" w:cs="Arial"/>
        </w:rPr>
        <w:tab/>
      </w:r>
      <w:r w:rsidRPr="00A119EC">
        <w:rPr>
          <w:rFonts w:ascii="Arial" w:hAnsi="Arial" w:cs="Arial"/>
        </w:rPr>
        <w:tab/>
      </w:r>
    </w:p>
    <w:p w14:paraId="536D15C9" w14:textId="77777777" w:rsidR="0039064B" w:rsidRPr="00A119EC" w:rsidRDefault="0039064B" w:rsidP="0039064B">
      <w:pPr>
        <w:spacing w:after="40"/>
        <w:jc w:val="both"/>
        <w:rPr>
          <w:rFonts w:ascii="Arial" w:hAnsi="Arial" w:cs="Arial"/>
        </w:rPr>
      </w:pPr>
    </w:p>
    <w:p w14:paraId="1AE998BD" w14:textId="77777777" w:rsidR="0039064B" w:rsidRPr="00A119EC" w:rsidRDefault="0039064B" w:rsidP="0039064B">
      <w:pPr>
        <w:spacing w:after="40"/>
        <w:jc w:val="both"/>
        <w:rPr>
          <w:rFonts w:ascii="Arial" w:hAnsi="Arial" w:cs="Arial"/>
        </w:rPr>
      </w:pPr>
      <w:r w:rsidRPr="00A119EC">
        <w:rPr>
          <w:rFonts w:ascii="Arial" w:hAnsi="Arial" w:cs="Arial"/>
        </w:rPr>
        <w:tab/>
      </w:r>
      <w:r w:rsidRPr="00A119EC">
        <w:rPr>
          <w:rFonts w:ascii="Arial" w:hAnsi="Arial" w:cs="Arial"/>
        </w:rPr>
        <w:tab/>
      </w:r>
      <w:r w:rsidRPr="00A119EC">
        <w:rPr>
          <w:rFonts w:ascii="Arial" w:hAnsi="Arial" w:cs="Arial"/>
        </w:rPr>
        <w:fldChar w:fldCharType="begin">
          <w:ffData>
            <w:name w:val="CaseACocher111"/>
            <w:enabled/>
            <w:calcOnExit w:val="0"/>
            <w:checkBox>
              <w:size w:val="20"/>
              <w:default w:val="0"/>
            </w:checkBox>
          </w:ffData>
        </w:fldChar>
      </w:r>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r w:rsidRPr="00A119EC">
        <w:rPr>
          <w:rFonts w:ascii="Arial" w:hAnsi="Arial" w:cs="Arial"/>
        </w:rPr>
        <w:t xml:space="preserve">  OUI</w:t>
      </w:r>
      <w:r w:rsidRPr="00A119EC">
        <w:rPr>
          <w:rFonts w:ascii="Arial" w:hAnsi="Arial" w:cs="Arial"/>
        </w:rPr>
        <w:tab/>
      </w:r>
      <w:r w:rsidRPr="00A119EC">
        <w:rPr>
          <w:rFonts w:ascii="Arial" w:hAnsi="Arial" w:cs="Arial"/>
        </w:rPr>
        <w:tab/>
      </w:r>
      <w:r w:rsidRPr="00A119EC">
        <w:rPr>
          <w:rFonts w:ascii="Arial" w:hAnsi="Arial" w:cs="Arial"/>
        </w:rPr>
        <w:tab/>
      </w: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r w:rsidRPr="00A119EC">
        <w:rPr>
          <w:rFonts w:ascii="Arial" w:hAnsi="Arial" w:cs="Arial"/>
        </w:rPr>
        <w:t xml:space="preserve">  NON</w:t>
      </w:r>
    </w:p>
    <w:p w14:paraId="0E954089" w14:textId="77777777" w:rsidR="0039064B" w:rsidRPr="00A119EC" w:rsidRDefault="0039064B" w:rsidP="0039064B">
      <w:pPr>
        <w:spacing w:after="4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9064B" w:rsidRPr="00A119EC" w14:paraId="4BCC69DB" w14:textId="77777777" w:rsidTr="00EC3439">
        <w:tc>
          <w:tcPr>
            <w:tcW w:w="10208" w:type="dxa"/>
            <w:shd w:val="solid" w:color="66CCFF" w:fill="auto"/>
          </w:tcPr>
          <w:p w14:paraId="0ED99240" w14:textId="77777777" w:rsidR="0039064B" w:rsidRPr="00A119EC" w:rsidRDefault="0039064B" w:rsidP="00EC3439">
            <w:pPr>
              <w:spacing w:after="40"/>
              <w:rPr>
                <w:rFonts w:ascii="Arial" w:hAnsi="Arial" w:cs="Arial"/>
                <w:b/>
                <w:bCs/>
                <w:sz w:val="22"/>
                <w:szCs w:val="22"/>
              </w:rPr>
            </w:pPr>
            <w:r w:rsidRPr="00A119EC">
              <w:rPr>
                <w:rFonts w:ascii="Arial" w:hAnsi="Arial" w:cs="Arial"/>
                <w:b/>
                <w:bCs/>
                <w:sz w:val="22"/>
                <w:szCs w:val="22"/>
              </w:rPr>
              <w:t xml:space="preserve">H - </w:t>
            </w:r>
            <w:r w:rsidRPr="00A119EC">
              <w:rPr>
                <w:rFonts w:ascii="Arial" w:hAnsi="Arial" w:cs="Arial"/>
                <w:b/>
                <w:bCs/>
                <w:sz w:val="22"/>
                <w:szCs w:val="22"/>
                <w:shd w:val="solid" w:color="66CCFF" w:fill="auto"/>
              </w:rPr>
              <w:t>Conditions de paiement.</w:t>
            </w:r>
          </w:p>
        </w:tc>
      </w:tr>
    </w:tbl>
    <w:p w14:paraId="7C05D0C5" w14:textId="77777777" w:rsidR="0039064B" w:rsidRPr="00A119EC" w:rsidRDefault="0039064B" w:rsidP="0039064B">
      <w:pPr>
        <w:spacing w:after="40"/>
        <w:jc w:val="both"/>
        <w:rPr>
          <w:rFonts w:ascii="Arial" w:hAnsi="Arial" w:cs="Arial"/>
        </w:rPr>
      </w:pPr>
    </w:p>
    <w:p w14:paraId="06270A15" w14:textId="77777777" w:rsidR="0039064B" w:rsidRPr="00A119EC" w:rsidRDefault="0039064B" w:rsidP="0039064B">
      <w:pPr>
        <w:spacing w:after="40"/>
        <w:jc w:val="both"/>
        <w:rPr>
          <w:rFonts w:ascii="Arial" w:hAnsi="Arial" w:cs="Arial"/>
          <w:bCs/>
        </w:rPr>
      </w:pPr>
      <w:r w:rsidRPr="00A119EC">
        <w:rPr>
          <w:rFonts w:ascii="Arial" w:hAnsi="Arial" w:cs="Arial"/>
          <w:bCs/>
          <w:color w:val="66CCFF"/>
          <w:spacing w:val="-10"/>
          <w:position w:val="-2"/>
        </w:rPr>
        <w:sym w:font="Wingdings" w:char="F06E"/>
      </w:r>
      <w:r w:rsidRPr="00A119EC">
        <w:rPr>
          <w:rFonts w:ascii="Arial" w:hAnsi="Arial" w:cs="Arial"/>
          <w:bCs/>
          <w:color w:val="66CCFF"/>
          <w:spacing w:val="-10"/>
          <w:position w:val="-2"/>
        </w:rPr>
        <w:t> </w:t>
      </w:r>
      <w:r w:rsidRPr="00A119EC">
        <w:rPr>
          <w:rFonts w:ascii="Arial" w:hAnsi="Arial" w:cs="Arial"/>
          <w:bCs/>
        </w:rPr>
        <w:t>Compte à créditer :</w:t>
      </w:r>
    </w:p>
    <w:p w14:paraId="22BA8C7D" w14:textId="77777777" w:rsidR="0039064B" w:rsidRPr="00A119EC" w:rsidRDefault="0039064B" w:rsidP="0039064B">
      <w:pPr>
        <w:spacing w:after="40"/>
        <w:jc w:val="both"/>
        <w:rPr>
          <w:rFonts w:ascii="Arial" w:hAnsi="Arial" w:cs="Arial"/>
          <w:i/>
          <w:sz w:val="18"/>
          <w:szCs w:val="18"/>
        </w:rPr>
      </w:pPr>
      <w:r w:rsidRPr="00A119EC">
        <w:rPr>
          <w:rFonts w:ascii="Arial" w:hAnsi="Arial" w:cs="Arial"/>
          <w:i/>
          <w:sz w:val="18"/>
          <w:szCs w:val="18"/>
        </w:rPr>
        <w:t>(Joindre un relevé d’identité bancaire ou postal.)</w:t>
      </w:r>
    </w:p>
    <w:p w14:paraId="69AC6E7A" w14:textId="77777777" w:rsidR="0039064B" w:rsidRPr="00A119EC" w:rsidRDefault="0039064B" w:rsidP="0039064B">
      <w:pPr>
        <w:spacing w:after="40"/>
        <w:jc w:val="both"/>
        <w:rPr>
          <w:rFonts w:ascii="Arial" w:hAnsi="Arial" w:cs="Arial"/>
        </w:rPr>
      </w:pPr>
    </w:p>
    <w:p w14:paraId="17171AB6" w14:textId="77777777" w:rsidR="0039064B" w:rsidRPr="00A119EC" w:rsidRDefault="0039064B" w:rsidP="0039064B">
      <w:pPr>
        <w:spacing w:after="40"/>
        <w:jc w:val="both"/>
        <w:rPr>
          <w:rFonts w:ascii="Arial" w:hAnsi="Arial" w:cs="Arial"/>
        </w:rPr>
      </w:pPr>
      <w:r w:rsidRPr="00A119EC">
        <w:rPr>
          <w:rFonts w:ascii="Arial" w:hAnsi="Arial" w:cs="Arial"/>
        </w:rPr>
        <w:t>Nom de l’établissement bancaire :</w:t>
      </w:r>
    </w:p>
    <w:p w14:paraId="6C686A2B" w14:textId="77777777" w:rsidR="0039064B" w:rsidRPr="00A119EC" w:rsidRDefault="0039064B" w:rsidP="0039064B">
      <w:pPr>
        <w:spacing w:after="40"/>
        <w:jc w:val="both"/>
        <w:rPr>
          <w:rFonts w:ascii="Arial" w:hAnsi="Arial" w:cs="Arial"/>
        </w:rPr>
      </w:pPr>
    </w:p>
    <w:p w14:paraId="7CBDDA58" w14:textId="77777777" w:rsidR="0039064B" w:rsidRPr="00A119EC" w:rsidRDefault="0039064B" w:rsidP="0039064B">
      <w:pPr>
        <w:spacing w:after="40"/>
        <w:jc w:val="both"/>
        <w:rPr>
          <w:rFonts w:ascii="Arial" w:hAnsi="Arial" w:cs="Arial"/>
        </w:rPr>
      </w:pPr>
      <w:r w:rsidRPr="00A119EC">
        <w:rPr>
          <w:rFonts w:ascii="Arial" w:hAnsi="Arial" w:cs="Arial"/>
        </w:rPr>
        <w:t>Numéro de compte :</w:t>
      </w:r>
    </w:p>
    <w:p w14:paraId="1A6E635F" w14:textId="77777777" w:rsidR="0039064B" w:rsidRPr="00A119EC" w:rsidRDefault="0039064B" w:rsidP="0039064B">
      <w:pPr>
        <w:spacing w:after="40"/>
        <w:jc w:val="both"/>
        <w:rPr>
          <w:rFonts w:ascii="Arial" w:hAnsi="Arial" w:cs="Arial"/>
          <w:bCs/>
        </w:rPr>
      </w:pPr>
    </w:p>
    <w:p w14:paraId="17E701AA" w14:textId="77777777" w:rsidR="0039064B" w:rsidRPr="00A119EC" w:rsidRDefault="0039064B" w:rsidP="0039064B">
      <w:pPr>
        <w:spacing w:after="40"/>
        <w:jc w:val="both"/>
        <w:rPr>
          <w:rFonts w:ascii="Arial" w:hAnsi="Arial" w:cs="Arial"/>
          <w:bCs/>
        </w:rPr>
      </w:pPr>
      <w:r w:rsidRPr="00A119EC">
        <w:rPr>
          <w:rFonts w:ascii="Arial" w:hAnsi="Arial" w:cs="Arial"/>
          <w:color w:val="66CCFF"/>
          <w:spacing w:val="-10"/>
          <w:position w:val="-2"/>
        </w:rPr>
        <w:sym w:font="Wingdings" w:char="F06E"/>
      </w:r>
      <w:r w:rsidRPr="00A119EC">
        <w:rPr>
          <w:rFonts w:ascii="Arial" w:hAnsi="Arial" w:cs="Arial"/>
          <w:color w:val="66CCFF"/>
          <w:spacing w:val="-10"/>
          <w:position w:val="-2"/>
        </w:rPr>
        <w:t> </w:t>
      </w:r>
      <w:r w:rsidRPr="00A119EC">
        <w:rPr>
          <w:rFonts w:ascii="Arial" w:hAnsi="Arial" w:cs="Arial"/>
        </w:rPr>
        <w:t>Le sous-traitant demande à bénéficier d’une avance :</w:t>
      </w:r>
      <w:r w:rsidRPr="00A119EC">
        <w:rPr>
          <w:rFonts w:ascii="Arial" w:hAnsi="Arial" w:cs="Arial"/>
        </w:rPr>
        <w:tab/>
      </w:r>
      <w:r w:rsidRPr="00A119EC">
        <w:rPr>
          <w:rFonts w:ascii="Arial" w:hAnsi="Arial" w:cs="Arial"/>
        </w:rPr>
        <w:tab/>
      </w: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r w:rsidRPr="00A119EC">
        <w:rPr>
          <w:rFonts w:ascii="Arial" w:hAnsi="Arial" w:cs="Arial"/>
        </w:rPr>
        <w:tab/>
        <w:t>OUI</w:t>
      </w:r>
      <w:r w:rsidRPr="00A119EC">
        <w:rPr>
          <w:rFonts w:ascii="Arial" w:hAnsi="Arial" w:cs="Arial"/>
        </w:rPr>
        <w:tab/>
      </w: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r w:rsidRPr="00A119EC">
        <w:rPr>
          <w:rFonts w:ascii="Arial" w:hAnsi="Arial" w:cs="Arial"/>
        </w:rPr>
        <w:tab/>
        <w:t>NON</w:t>
      </w:r>
      <w:r w:rsidRPr="00A119EC">
        <w:rPr>
          <w:rFonts w:ascii="Arial" w:hAnsi="Arial" w:cs="Arial"/>
        </w:rPr>
        <w:tab/>
      </w:r>
      <w:r w:rsidRPr="00A119EC">
        <w:rPr>
          <w:rFonts w:ascii="Arial" w:hAnsi="Arial" w:cs="Arial"/>
        </w:rPr>
        <w:tab/>
      </w:r>
      <w:r w:rsidRPr="00A119EC">
        <w:rPr>
          <w:rFonts w:ascii="Arial" w:hAnsi="Arial" w:cs="Arial"/>
        </w:rPr>
        <w:tab/>
      </w:r>
    </w:p>
    <w:p w14:paraId="14379B8C" w14:textId="77777777" w:rsidR="0039064B" w:rsidRPr="00A119EC" w:rsidRDefault="0039064B" w:rsidP="0039064B">
      <w:pPr>
        <w:spacing w:after="40"/>
        <w:jc w:val="both"/>
        <w:rPr>
          <w:rFonts w:ascii="Arial" w:hAnsi="Arial" w:cs="Arial"/>
          <w:i/>
          <w:sz w:val="18"/>
          <w:szCs w:val="18"/>
        </w:rPr>
      </w:pPr>
      <w:r w:rsidRPr="00A119EC">
        <w:rPr>
          <w:rFonts w:ascii="Arial" w:hAnsi="Arial" w:cs="Arial"/>
          <w:i/>
          <w:sz w:val="18"/>
          <w:szCs w:val="18"/>
        </w:rPr>
        <w:t>(Cocher la case correspondante.)</w:t>
      </w:r>
    </w:p>
    <w:p w14:paraId="3456F398" w14:textId="77777777" w:rsidR="0039064B" w:rsidRDefault="0039064B" w:rsidP="0039064B">
      <w:pPr>
        <w:spacing w:after="40"/>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58922D9C" w14:textId="77777777" w:rsidTr="00EC3439">
        <w:tc>
          <w:tcPr>
            <w:tcW w:w="10277" w:type="dxa"/>
            <w:shd w:val="solid" w:color="66CCFF" w:fill="auto"/>
          </w:tcPr>
          <w:p w14:paraId="06CBEEBB" w14:textId="77777777" w:rsidR="0039064B" w:rsidRPr="00A119EC" w:rsidRDefault="0039064B" w:rsidP="00EC3439">
            <w:pPr>
              <w:spacing w:after="40"/>
              <w:rPr>
                <w:rFonts w:ascii="Arial" w:hAnsi="Arial" w:cs="Arial"/>
                <w:b/>
                <w:bCs/>
                <w:sz w:val="22"/>
                <w:szCs w:val="22"/>
              </w:rPr>
            </w:pPr>
            <w:r>
              <w:rPr>
                <w:rFonts w:ascii="Arial" w:hAnsi="Arial" w:cs="Arial"/>
                <w:b/>
                <w:bCs/>
                <w:sz w:val="22"/>
                <w:szCs w:val="22"/>
              </w:rPr>
              <w:t>I</w:t>
            </w:r>
            <w:r w:rsidRPr="00A119EC">
              <w:rPr>
                <w:rFonts w:ascii="Arial" w:hAnsi="Arial" w:cs="Arial"/>
                <w:b/>
                <w:bCs/>
                <w:sz w:val="22"/>
                <w:szCs w:val="22"/>
              </w:rPr>
              <w:t xml:space="preserve"> - </w:t>
            </w:r>
            <w:r w:rsidRPr="00304B3D">
              <w:rPr>
                <w:rFonts w:ascii="Arial" w:hAnsi="Arial" w:cs="Arial"/>
                <w:b/>
                <w:bCs/>
                <w:sz w:val="22"/>
                <w:szCs w:val="22"/>
              </w:rPr>
              <w:t>Durée du contrat de sous-traitance en nombre de mois</w:t>
            </w:r>
            <w:r w:rsidRPr="00A119EC">
              <w:rPr>
                <w:rFonts w:ascii="Arial" w:hAnsi="Arial" w:cs="Arial"/>
                <w:b/>
                <w:bCs/>
                <w:sz w:val="22"/>
                <w:szCs w:val="22"/>
              </w:rPr>
              <w:t>.</w:t>
            </w:r>
          </w:p>
        </w:tc>
      </w:tr>
    </w:tbl>
    <w:p w14:paraId="7AECA3EB" w14:textId="77777777" w:rsidR="0039064B" w:rsidRPr="00304B3D" w:rsidRDefault="0039064B" w:rsidP="0039064B">
      <w:pPr>
        <w:spacing w:after="40"/>
        <w:jc w:val="both"/>
        <w:rPr>
          <w:rFonts w:ascii="Arial" w:hAnsi="Arial" w:cs="Arial"/>
          <w:szCs w:val="18"/>
        </w:rPr>
      </w:pPr>
      <w:r w:rsidRPr="00304B3D">
        <w:rPr>
          <w:rFonts w:ascii="Arial" w:hAnsi="Arial" w:cs="Arial"/>
          <w:szCs w:val="18"/>
        </w:rPr>
        <w:t>(</w:t>
      </w:r>
      <w:r w:rsidRPr="00304B3D">
        <w:rPr>
          <w:rFonts w:ascii="Arial" w:hAnsi="Arial" w:cs="Arial"/>
          <w:i/>
          <w:iCs/>
          <w:szCs w:val="18"/>
        </w:rPr>
        <w:t>Nota : Si la durée indiquée dans le contrat de sous-traitance ne correspond pas à un nombre entier, arrondir au nombre entier supérieur. Ex : 20 jours = 1 mois, 1 mois et 2 semaines = 2 mois, etc</w:t>
      </w:r>
      <w:r w:rsidRPr="00304B3D">
        <w:rPr>
          <w:rFonts w:ascii="Arial" w:hAnsi="Arial" w:cs="Arial"/>
          <w:szCs w:val="18"/>
        </w:rPr>
        <w:t>.)</w:t>
      </w:r>
    </w:p>
    <w:p w14:paraId="63595DF0" w14:textId="77777777" w:rsidR="0039064B" w:rsidRPr="00304B3D" w:rsidRDefault="0039064B" w:rsidP="0039064B">
      <w:pPr>
        <w:spacing w:after="40"/>
        <w:jc w:val="both"/>
        <w:rPr>
          <w:rFonts w:ascii="Arial" w:hAnsi="Arial" w:cs="Arial"/>
          <w:szCs w:val="18"/>
        </w:rPr>
      </w:pPr>
    </w:p>
    <w:p w14:paraId="7675ABDB" w14:textId="77777777" w:rsidR="0039064B" w:rsidRDefault="0039064B" w:rsidP="0039064B">
      <w:pPr>
        <w:spacing w:after="40"/>
        <w:jc w:val="both"/>
        <w:rPr>
          <w:rFonts w:ascii="Arial" w:hAnsi="Arial" w:cs="Arial"/>
          <w:szCs w:val="18"/>
        </w:rPr>
      </w:pPr>
      <w:r w:rsidRPr="00304B3D">
        <w:rPr>
          <w:rFonts w:ascii="Arial" w:hAnsi="Arial" w:cs="Arial"/>
          <w:szCs w:val="18"/>
        </w:rPr>
        <w:t xml:space="preserve">La durée du contrat de sous-traitance en nombre de mois est de : </w:t>
      </w:r>
    </w:p>
    <w:p w14:paraId="1B4EF170" w14:textId="77777777" w:rsidR="0039064B" w:rsidRPr="00304B3D" w:rsidRDefault="0039064B" w:rsidP="0039064B">
      <w:pPr>
        <w:spacing w:after="40"/>
        <w:jc w:val="both"/>
        <w:rPr>
          <w:rFonts w:ascii="Arial" w:hAnsi="Arial" w:cs="Arial"/>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5F8645FE" w14:textId="77777777" w:rsidTr="00EC3439">
        <w:tc>
          <w:tcPr>
            <w:tcW w:w="10277" w:type="dxa"/>
            <w:shd w:val="solid" w:color="66CCFF" w:fill="auto"/>
          </w:tcPr>
          <w:p w14:paraId="3E911959" w14:textId="77777777" w:rsidR="0039064B" w:rsidRPr="00A119EC" w:rsidRDefault="0039064B" w:rsidP="00EC3439">
            <w:pPr>
              <w:spacing w:after="40"/>
              <w:rPr>
                <w:rFonts w:ascii="Arial" w:hAnsi="Arial" w:cs="Arial"/>
                <w:b/>
                <w:bCs/>
                <w:sz w:val="22"/>
                <w:szCs w:val="22"/>
              </w:rPr>
            </w:pPr>
            <w:r>
              <w:rPr>
                <w:rFonts w:ascii="Arial" w:hAnsi="Arial" w:cs="Arial"/>
                <w:b/>
                <w:bCs/>
                <w:sz w:val="22"/>
                <w:szCs w:val="22"/>
              </w:rPr>
              <w:t>J</w:t>
            </w:r>
            <w:r w:rsidRPr="00A119EC">
              <w:rPr>
                <w:rFonts w:ascii="Arial" w:hAnsi="Arial" w:cs="Arial"/>
                <w:b/>
                <w:bCs/>
                <w:sz w:val="22"/>
                <w:szCs w:val="22"/>
              </w:rPr>
              <w:t xml:space="preserve"> - Capacités du sous-traitant.</w:t>
            </w:r>
          </w:p>
        </w:tc>
      </w:tr>
    </w:tbl>
    <w:p w14:paraId="3D38193C" w14:textId="77777777" w:rsidR="0039064B" w:rsidRPr="00A119EC" w:rsidRDefault="0039064B" w:rsidP="0039064B">
      <w:pPr>
        <w:spacing w:after="40"/>
        <w:jc w:val="both"/>
        <w:rPr>
          <w:rFonts w:ascii="Arial" w:hAnsi="Arial" w:cs="Arial"/>
        </w:rPr>
      </w:pPr>
    </w:p>
    <w:p w14:paraId="2C2CE538" w14:textId="77777777" w:rsidR="0039064B" w:rsidRPr="00304B3D" w:rsidRDefault="0039064B" w:rsidP="0039064B">
      <w:pPr>
        <w:spacing w:after="40"/>
        <w:jc w:val="both"/>
        <w:rPr>
          <w:rFonts w:ascii="Arial" w:hAnsi="Arial" w:cs="Arial"/>
          <w:i/>
        </w:rPr>
      </w:pPr>
      <w:r w:rsidRPr="00304B3D">
        <w:rPr>
          <w:rFonts w:ascii="Arial" w:hAnsi="Arial" w:cs="Arial"/>
          <w:i/>
        </w:rPr>
        <w:t>(Nota : Sauf pour les marchés de défense et de sécurité, ces renseignements ne sont nécessaires que lorsque l’acheteur les exige et qu’ils n’ont pas été déjà transmis dans le cadre du DC2 -voir rubrique H du DC2.)</w:t>
      </w:r>
    </w:p>
    <w:p w14:paraId="516267B0" w14:textId="77777777" w:rsidR="0039064B" w:rsidRPr="00A119EC" w:rsidRDefault="0039064B" w:rsidP="0039064B">
      <w:pPr>
        <w:spacing w:after="40"/>
        <w:jc w:val="both"/>
        <w:rPr>
          <w:rFonts w:ascii="Arial" w:hAnsi="Arial" w:cs="Arial"/>
        </w:rPr>
      </w:pPr>
    </w:p>
    <w:p w14:paraId="4730BCAE" w14:textId="77777777" w:rsidR="0039064B" w:rsidRPr="00A119EC" w:rsidRDefault="0039064B" w:rsidP="0039064B">
      <w:pPr>
        <w:spacing w:after="40"/>
        <w:jc w:val="both"/>
        <w:rPr>
          <w:rFonts w:ascii="Arial" w:hAnsi="Arial" w:cs="Arial"/>
          <w:spacing w:val="-10"/>
          <w:position w:val="-1"/>
        </w:rPr>
      </w:pPr>
      <w:r>
        <w:rPr>
          <w:rFonts w:ascii="Arial" w:hAnsi="Arial" w:cs="Arial"/>
          <w:b/>
          <w:bCs/>
          <w:sz w:val="22"/>
          <w:szCs w:val="22"/>
        </w:rPr>
        <w:t>J</w:t>
      </w:r>
      <w:r w:rsidRPr="00A119EC">
        <w:rPr>
          <w:rFonts w:ascii="Arial" w:hAnsi="Arial" w:cs="Arial"/>
          <w:b/>
          <w:bCs/>
          <w:sz w:val="22"/>
          <w:szCs w:val="22"/>
        </w:rPr>
        <w:t xml:space="preserve">1 - </w:t>
      </w:r>
      <w:r w:rsidRPr="00A119EC">
        <w:rPr>
          <w:rFonts w:ascii="Arial" w:hAnsi="Arial" w:cs="Arial"/>
          <w:bCs/>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A119EC">
        <w:rPr>
          <w:rFonts w:ascii="Arial" w:hAnsi="Arial" w:cs="Arial"/>
          <w:spacing w:val="-10"/>
          <w:position w:val="-1"/>
        </w:rPr>
        <w:t>:</w:t>
      </w:r>
    </w:p>
    <w:p w14:paraId="33C32EB6"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61E3CB3D"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7AF8DC2B"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382344E0"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3C16048A"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33B900B2" w14:textId="77777777" w:rsidR="0039064B" w:rsidRPr="00A119EC" w:rsidRDefault="0039064B" w:rsidP="0039064B">
      <w:pPr>
        <w:spacing w:after="40"/>
        <w:jc w:val="both"/>
        <w:rPr>
          <w:rFonts w:ascii="Arial" w:hAnsi="Arial" w:cs="Arial"/>
          <w:spacing w:val="-10"/>
          <w:position w:val="-1"/>
        </w:rPr>
      </w:pPr>
    </w:p>
    <w:p w14:paraId="5B5C68FB" w14:textId="5B0AF251" w:rsidR="0039064B" w:rsidRPr="00A119EC" w:rsidRDefault="0039064B" w:rsidP="0039064B">
      <w:pPr>
        <w:tabs>
          <w:tab w:val="left" w:pos="0"/>
          <w:tab w:val="left" w:pos="2160"/>
          <w:tab w:val="center" w:pos="4536"/>
          <w:tab w:val="right" w:pos="9072"/>
        </w:tabs>
        <w:spacing w:after="40"/>
        <w:jc w:val="both"/>
        <w:rPr>
          <w:rFonts w:ascii="Arial" w:hAnsi="Arial" w:cs="Arial"/>
          <w:bCs/>
          <w:sz w:val="22"/>
          <w:szCs w:val="22"/>
        </w:rPr>
      </w:pPr>
      <w:r>
        <w:rPr>
          <w:rFonts w:ascii="Arial" w:hAnsi="Arial" w:cs="Arial"/>
          <w:b/>
          <w:bCs/>
          <w:sz w:val="22"/>
          <w:szCs w:val="22"/>
        </w:rPr>
        <w:t>J</w:t>
      </w:r>
      <w:r w:rsidRPr="00A119EC">
        <w:rPr>
          <w:rFonts w:ascii="Arial" w:hAnsi="Arial" w:cs="Arial"/>
          <w:b/>
          <w:bCs/>
          <w:sz w:val="22"/>
          <w:szCs w:val="22"/>
        </w:rPr>
        <w:t>2 -</w:t>
      </w:r>
      <w:r w:rsidRPr="00A119EC">
        <w:rPr>
          <w:rFonts w:ascii="Arial" w:hAnsi="Arial" w:cs="Arial"/>
          <w:bCs/>
          <w:sz w:val="22"/>
          <w:szCs w:val="22"/>
        </w:rPr>
        <w:t xml:space="preserve"> </w:t>
      </w:r>
      <w:r w:rsidRPr="00A119EC">
        <w:rPr>
          <w:rFonts w:ascii="Arial" w:hAnsi="Arial" w:cs="Arial"/>
          <w:bCs/>
        </w:rPr>
        <w:t>Le cas échéant, adresse internet à laquelle les documents justificatifs et moyens de preuve sont accessibles directement et gratuitement, ainsi que l’ensemble des renseignements nécessaires pour y accéder</w:t>
      </w:r>
      <w:del w:id="5" w:author="HABICHE Rachid ATTACHE ADMI" w:date="2025-04-18T14:10:00Z">
        <w:r w:rsidRPr="00A119EC" w:rsidDel="00AD241E">
          <w:rPr>
            <w:rFonts w:ascii="Arial" w:hAnsi="Arial" w:cs="Arial"/>
            <w:bCs/>
            <w:sz w:val="22"/>
            <w:szCs w:val="22"/>
          </w:rPr>
          <w:delText xml:space="preserve"> </w:delText>
        </w:r>
        <w:r w:rsidRPr="00A119EC" w:rsidDel="00AD241E">
          <w:rPr>
            <w:rFonts w:ascii="Arial" w:hAnsi="Arial" w:cs="Arial"/>
            <w:bCs/>
            <w:sz w:val="18"/>
            <w:szCs w:val="22"/>
          </w:rPr>
          <w:delText xml:space="preserve">(applicable également aux MDS, lorsque l’acheteur a autorisé les opérateurs économiques à ne pas fournir ces documents de preuve en application de l’article R. 2343-14 </w:delText>
        </w:r>
        <w:r w:rsidDel="00AD241E">
          <w:rPr>
            <w:rFonts w:ascii="Arial" w:hAnsi="Arial" w:cs="Arial"/>
            <w:bCs/>
            <w:sz w:val="18"/>
            <w:szCs w:val="22"/>
          </w:rPr>
          <w:delText xml:space="preserve">ou de l’article R. 2343-15 </w:delText>
        </w:r>
        <w:r w:rsidRPr="00A119EC" w:rsidDel="00AD241E">
          <w:rPr>
            <w:rFonts w:ascii="Arial" w:hAnsi="Arial" w:cs="Arial"/>
            <w:bCs/>
            <w:sz w:val="18"/>
            <w:szCs w:val="22"/>
          </w:rPr>
          <w:delText>du code de la commande publique)</w:delText>
        </w:r>
        <w:r w:rsidRPr="00A119EC" w:rsidDel="00AD241E">
          <w:rPr>
            <w:rFonts w:ascii="Arial" w:hAnsi="Arial" w:cs="Arial"/>
            <w:bCs/>
            <w:sz w:val="22"/>
            <w:szCs w:val="22"/>
          </w:rPr>
          <w:delText> </w:delText>
        </w:r>
      </w:del>
      <w:r w:rsidRPr="00A119EC">
        <w:rPr>
          <w:rFonts w:ascii="Arial" w:hAnsi="Arial" w:cs="Arial"/>
          <w:bCs/>
          <w:sz w:val="22"/>
          <w:szCs w:val="22"/>
        </w:rPr>
        <w:t>:</w:t>
      </w:r>
    </w:p>
    <w:p w14:paraId="0334477E" w14:textId="77777777" w:rsidR="0039064B" w:rsidRPr="00A119EC" w:rsidRDefault="0039064B" w:rsidP="0039064B">
      <w:pPr>
        <w:spacing w:after="40"/>
        <w:jc w:val="both"/>
        <w:rPr>
          <w:rFonts w:ascii="Arial" w:hAnsi="Arial" w:cs="Arial"/>
          <w:i/>
          <w:sz w:val="16"/>
        </w:rPr>
      </w:pPr>
    </w:p>
    <w:p w14:paraId="07A76C3E" w14:textId="77777777" w:rsidR="0039064B" w:rsidRPr="00A119EC" w:rsidRDefault="0039064B" w:rsidP="0039064B">
      <w:pPr>
        <w:tabs>
          <w:tab w:val="left" w:pos="864"/>
          <w:tab w:val="center" w:pos="4536"/>
          <w:tab w:val="right" w:pos="9072"/>
        </w:tabs>
        <w:spacing w:after="40"/>
        <w:ind w:left="567"/>
        <w:rPr>
          <w:rFonts w:ascii="Arial" w:hAnsi="Arial" w:cs="Arial"/>
        </w:rPr>
      </w:pPr>
    </w:p>
    <w:p w14:paraId="3CF0343C" w14:textId="77777777" w:rsidR="0039064B" w:rsidRPr="00A119EC" w:rsidRDefault="0039064B" w:rsidP="0039064B">
      <w:pPr>
        <w:tabs>
          <w:tab w:val="left" w:pos="864"/>
          <w:tab w:val="center" w:pos="4536"/>
          <w:tab w:val="right" w:pos="9072"/>
        </w:tabs>
        <w:spacing w:after="40"/>
        <w:ind w:left="567"/>
        <w:rPr>
          <w:rFonts w:ascii="Arial" w:hAnsi="Arial" w:cs="Arial"/>
        </w:rPr>
      </w:pPr>
      <w:r w:rsidRPr="00A119EC">
        <w:rPr>
          <w:rFonts w:ascii="Arial" w:hAnsi="Arial" w:cs="Arial"/>
        </w:rPr>
        <w:t>- Adresse internet :</w:t>
      </w:r>
    </w:p>
    <w:p w14:paraId="6610A49F" w14:textId="77777777" w:rsidR="0039064B" w:rsidRDefault="0039064B" w:rsidP="0039064B">
      <w:pPr>
        <w:tabs>
          <w:tab w:val="left" w:pos="864"/>
          <w:tab w:val="center" w:pos="4536"/>
          <w:tab w:val="right" w:pos="9072"/>
        </w:tabs>
        <w:spacing w:after="40"/>
        <w:ind w:left="567"/>
        <w:rPr>
          <w:rFonts w:ascii="Arial" w:hAnsi="Arial" w:cs="Arial"/>
        </w:rPr>
      </w:pPr>
    </w:p>
    <w:p w14:paraId="27885994" w14:textId="77777777" w:rsidR="0039064B" w:rsidRPr="00A119EC" w:rsidRDefault="0039064B" w:rsidP="0039064B">
      <w:pPr>
        <w:tabs>
          <w:tab w:val="left" w:pos="864"/>
          <w:tab w:val="center" w:pos="4536"/>
          <w:tab w:val="right" w:pos="9072"/>
        </w:tabs>
        <w:spacing w:after="40"/>
        <w:ind w:left="567"/>
        <w:rPr>
          <w:rFonts w:ascii="Arial" w:hAnsi="Arial" w:cs="Arial"/>
        </w:rPr>
      </w:pPr>
    </w:p>
    <w:p w14:paraId="34E1593C" w14:textId="77777777" w:rsidR="0039064B" w:rsidRPr="00A119EC" w:rsidRDefault="0039064B" w:rsidP="0039064B">
      <w:pPr>
        <w:tabs>
          <w:tab w:val="left" w:pos="864"/>
          <w:tab w:val="center" w:pos="4536"/>
          <w:tab w:val="right" w:pos="9072"/>
        </w:tabs>
        <w:spacing w:after="40"/>
        <w:ind w:left="567"/>
        <w:rPr>
          <w:rFonts w:ascii="Arial" w:hAnsi="Arial" w:cs="Arial"/>
        </w:rPr>
      </w:pPr>
      <w:r w:rsidRPr="00A119EC">
        <w:rPr>
          <w:rFonts w:ascii="Arial" w:hAnsi="Arial" w:cs="Arial"/>
        </w:rPr>
        <w:t>- Renseignements nécessaires pour y accéder :</w:t>
      </w:r>
    </w:p>
    <w:p w14:paraId="44291DCD" w14:textId="77777777" w:rsidR="0039064B" w:rsidRPr="00A119EC" w:rsidRDefault="0039064B" w:rsidP="0039064B">
      <w:pPr>
        <w:tabs>
          <w:tab w:val="left" w:pos="864"/>
          <w:tab w:val="center" w:pos="4536"/>
          <w:tab w:val="right" w:pos="9072"/>
        </w:tabs>
        <w:spacing w:after="40"/>
        <w:ind w:left="567"/>
        <w:rPr>
          <w:rFonts w:ascii="Arial" w:hAnsi="Arial" w:cs="Arial"/>
        </w:rPr>
      </w:pPr>
    </w:p>
    <w:p w14:paraId="7869147D" w14:textId="77777777" w:rsidR="0039064B" w:rsidRPr="00A119EC" w:rsidRDefault="0039064B" w:rsidP="0039064B">
      <w:pPr>
        <w:spacing w:after="40"/>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372D6AB6" w14:textId="77777777" w:rsidTr="00EC3439">
        <w:tc>
          <w:tcPr>
            <w:tcW w:w="10277" w:type="dxa"/>
            <w:shd w:val="solid" w:color="66CCFF" w:fill="auto"/>
          </w:tcPr>
          <w:p w14:paraId="72440980" w14:textId="77777777" w:rsidR="0039064B" w:rsidRPr="00A119EC" w:rsidRDefault="0039064B" w:rsidP="00EC3439">
            <w:pPr>
              <w:spacing w:after="40"/>
              <w:rPr>
                <w:rFonts w:ascii="Arial" w:hAnsi="Arial" w:cs="Arial"/>
                <w:b/>
                <w:bCs/>
                <w:sz w:val="22"/>
                <w:szCs w:val="22"/>
              </w:rPr>
            </w:pPr>
            <w:r>
              <w:rPr>
                <w:rFonts w:ascii="Arial" w:hAnsi="Arial" w:cs="Arial"/>
                <w:b/>
                <w:bCs/>
                <w:sz w:val="22"/>
                <w:szCs w:val="22"/>
              </w:rPr>
              <w:t>K</w:t>
            </w:r>
            <w:r w:rsidRPr="00A119EC">
              <w:rPr>
                <w:rFonts w:ascii="Arial" w:hAnsi="Arial" w:cs="Arial"/>
                <w:b/>
                <w:bCs/>
                <w:sz w:val="22"/>
                <w:szCs w:val="22"/>
              </w:rPr>
              <w:t xml:space="preserve"> - Attestations sur l’honneur du sous-traitant au regard des interdictions de soumissionner.</w:t>
            </w:r>
          </w:p>
        </w:tc>
      </w:tr>
    </w:tbl>
    <w:p w14:paraId="6463A1A8" w14:textId="77777777" w:rsidR="0039064B" w:rsidRPr="00A119EC" w:rsidRDefault="0039064B" w:rsidP="0039064B">
      <w:pPr>
        <w:spacing w:after="40"/>
        <w:jc w:val="both"/>
        <w:rPr>
          <w:rFonts w:ascii="Arial" w:hAnsi="Arial" w:cs="Arial"/>
        </w:rPr>
      </w:pPr>
    </w:p>
    <w:p w14:paraId="5D3D8631" w14:textId="77777777" w:rsidR="0039064B" w:rsidRPr="00A119EC" w:rsidRDefault="0039064B" w:rsidP="0039064B">
      <w:pPr>
        <w:tabs>
          <w:tab w:val="left" w:pos="576"/>
        </w:tabs>
        <w:spacing w:after="40"/>
        <w:jc w:val="both"/>
        <w:rPr>
          <w:rFonts w:ascii="Arial" w:hAnsi="Arial" w:cs="Arial"/>
          <w:b/>
          <w:bCs/>
          <w:sz w:val="22"/>
          <w:szCs w:val="22"/>
        </w:rPr>
      </w:pPr>
      <w:r>
        <w:rPr>
          <w:rFonts w:ascii="Arial" w:hAnsi="Arial" w:cs="Arial"/>
          <w:b/>
          <w:bCs/>
          <w:sz w:val="22"/>
          <w:szCs w:val="22"/>
        </w:rPr>
        <w:t>K</w:t>
      </w:r>
      <w:r w:rsidRPr="00A119EC">
        <w:rPr>
          <w:rFonts w:ascii="Arial" w:hAnsi="Arial" w:cs="Arial"/>
          <w:b/>
          <w:bCs/>
          <w:sz w:val="22"/>
          <w:szCs w:val="22"/>
        </w:rPr>
        <w:t>1 - Le sous-traitant déclare sur l’honneur</w:t>
      </w:r>
      <w:r>
        <w:rPr>
          <w:rFonts w:ascii="Arial" w:hAnsi="Arial" w:cs="Arial"/>
          <w:b/>
          <w:bCs/>
          <w:sz w:val="22"/>
          <w:szCs w:val="22"/>
        </w:rPr>
        <w:t xml:space="preserve"> (*)</w:t>
      </w:r>
      <w:r w:rsidRPr="00A119EC">
        <w:rPr>
          <w:rFonts w:ascii="Arial" w:hAnsi="Arial" w:cs="Arial"/>
          <w:bCs/>
          <w:sz w:val="22"/>
          <w:szCs w:val="22"/>
        </w:rPr>
        <w:t> :</w:t>
      </w:r>
    </w:p>
    <w:p w14:paraId="1C51EFAD" w14:textId="77777777" w:rsidR="0039064B" w:rsidRPr="00304B3D" w:rsidRDefault="0039064B" w:rsidP="0039064B">
      <w:pPr>
        <w:numPr>
          <w:ilvl w:val="0"/>
          <w:numId w:val="2"/>
        </w:numPr>
        <w:tabs>
          <w:tab w:val="clear" w:pos="927"/>
          <w:tab w:val="left" w:pos="576"/>
          <w:tab w:val="num" w:pos="786"/>
        </w:tabs>
        <w:spacing w:before="120"/>
        <w:ind w:left="786"/>
        <w:jc w:val="both"/>
        <w:rPr>
          <w:rFonts w:ascii="Arial" w:hAnsi="Arial" w:cs="Arial"/>
        </w:rPr>
      </w:pPr>
      <w:r w:rsidRPr="00304B3D">
        <w:rPr>
          <w:rFonts w:ascii="Arial" w:hAnsi="Arial" w:cs="Arial"/>
        </w:rPr>
        <w:t xml:space="preserve">dans l’hypothèse d’un marché public autre que de défense ou de sécurité, ne pas entrer dans l’un des cas d’exclusion prévus aux </w:t>
      </w:r>
      <w:hyperlink r:id="rId20" w:history="1">
        <w:r w:rsidRPr="00304B3D">
          <w:rPr>
            <w:rStyle w:val="Lienhypertexte"/>
            <w:rFonts w:ascii="Arial" w:hAnsi="Arial" w:cs="Arial"/>
          </w:rPr>
          <w:t>articles L. 2141-1 à L. 2141-5</w:t>
        </w:r>
      </w:hyperlink>
      <w:r w:rsidRPr="00304B3D">
        <w:rPr>
          <w:rFonts w:ascii="Arial" w:hAnsi="Arial" w:cs="Arial"/>
        </w:rPr>
        <w:t xml:space="preserve"> ou aux </w:t>
      </w:r>
      <w:hyperlink r:id="rId21" w:history="1">
        <w:r w:rsidRPr="00304B3D">
          <w:rPr>
            <w:rStyle w:val="Lienhypertexte"/>
            <w:rFonts w:ascii="Arial" w:hAnsi="Arial" w:cs="Arial"/>
          </w:rPr>
          <w:t>articles L. 2141-7 à L. 2141-10</w:t>
        </w:r>
      </w:hyperlink>
      <w:r w:rsidRPr="00304B3D">
        <w:rPr>
          <w:rFonts w:ascii="Arial" w:hAnsi="Arial" w:cs="Arial"/>
        </w:rPr>
        <w:t xml:space="preserve"> du code de la commande publique (*</w:t>
      </w:r>
      <w:r>
        <w:rPr>
          <w:rFonts w:ascii="Arial" w:hAnsi="Arial" w:cs="Arial"/>
        </w:rPr>
        <w:t>*</w:t>
      </w:r>
      <w:r w:rsidRPr="00304B3D">
        <w:rPr>
          <w:rFonts w:ascii="Arial" w:hAnsi="Arial" w:cs="Arial"/>
        </w:rPr>
        <w:t>) ;</w:t>
      </w:r>
    </w:p>
    <w:p w14:paraId="4271BD3E" w14:textId="77777777" w:rsidR="0039064B" w:rsidRPr="00A119EC" w:rsidRDefault="0039064B" w:rsidP="0039064B">
      <w:pPr>
        <w:tabs>
          <w:tab w:val="left" w:pos="576"/>
        </w:tabs>
        <w:spacing w:after="40"/>
        <w:ind w:left="360"/>
        <w:jc w:val="both"/>
        <w:rPr>
          <w:rFonts w:ascii="Arial" w:hAnsi="Arial" w:cs="Arial"/>
        </w:rPr>
      </w:pPr>
    </w:p>
    <w:p w14:paraId="2075C533" w14:textId="77777777" w:rsidR="0039064B" w:rsidRPr="00A119EC" w:rsidRDefault="0039064B" w:rsidP="0039064B">
      <w:pPr>
        <w:tabs>
          <w:tab w:val="left" w:pos="576"/>
        </w:tabs>
        <w:spacing w:after="40"/>
        <w:ind w:left="360"/>
        <w:jc w:val="both"/>
        <w:rPr>
          <w:rFonts w:ascii="Arial" w:hAnsi="Arial" w:cs="Arial"/>
        </w:rPr>
      </w:pPr>
      <w:r w:rsidRPr="00A119EC">
        <w:rPr>
          <w:rFonts w:ascii="Arial" w:hAnsi="Arial" w:cs="Arial"/>
        </w:rPr>
        <w:t xml:space="preserve">Afin d’attester que le sous-traitant n’est pas dans un de ces cas </w:t>
      </w:r>
      <w:r>
        <w:rPr>
          <w:rFonts w:ascii="Arial" w:hAnsi="Arial" w:cs="Arial"/>
        </w:rPr>
        <w:t>d’exclusion</w:t>
      </w:r>
      <w:r w:rsidRPr="00A119EC">
        <w:rPr>
          <w:rFonts w:ascii="Arial" w:hAnsi="Arial" w:cs="Arial"/>
        </w:rPr>
        <w:t xml:space="preserve">, cocher la case suivante : </w:t>
      </w:r>
      <w:r w:rsidRPr="00A119EC">
        <w:fldChar w:fldCharType="begin">
          <w:ffData>
            <w:name w:val=""/>
            <w:enabled/>
            <w:calcOnExit w:val="0"/>
            <w:checkBox>
              <w:size w:val="20"/>
              <w:default w:val="0"/>
            </w:checkBox>
          </w:ffData>
        </w:fldChar>
      </w:r>
      <w:r w:rsidRPr="00A119EC">
        <w:instrText xml:space="preserve"> FORMCHECKBOX </w:instrText>
      </w:r>
      <w:r w:rsidR="00AE4D34">
        <w:fldChar w:fldCharType="separate"/>
      </w:r>
      <w:r w:rsidRPr="00A119EC">
        <w:fldChar w:fldCharType="end"/>
      </w:r>
    </w:p>
    <w:p w14:paraId="611AE88D" w14:textId="77777777" w:rsidR="0039064B" w:rsidRPr="00A119EC" w:rsidRDefault="0039064B" w:rsidP="0039064B">
      <w:pPr>
        <w:spacing w:after="40"/>
        <w:jc w:val="both"/>
        <w:rPr>
          <w:rFonts w:ascii="Arial" w:hAnsi="Arial" w:cs="Arial"/>
        </w:rPr>
      </w:pPr>
    </w:p>
    <w:p w14:paraId="60585DCF" w14:textId="7E150897" w:rsidR="0039064B" w:rsidRPr="00C84998" w:rsidRDefault="0039064B" w:rsidP="0039064B">
      <w:pPr>
        <w:spacing w:after="40"/>
        <w:jc w:val="both"/>
        <w:rPr>
          <w:rFonts w:ascii="Arial" w:hAnsi="Arial" w:cs="Arial"/>
          <w:sz w:val="18"/>
          <w:szCs w:val="18"/>
        </w:rPr>
      </w:pPr>
      <w:r w:rsidRPr="00C84998">
        <w:rPr>
          <w:rFonts w:ascii="Arial" w:hAnsi="Arial" w:cs="Arial"/>
          <w:sz w:val="18"/>
          <w:szCs w:val="18"/>
        </w:rPr>
        <w:t xml:space="preserve">(*) Lorsqu'un opérateur économique est, au cours de la procédure de passation d'un marché, placé dans l'un des cas d'exclusion mentionnés aux articles L. 2141-1 à L. 2141-5, aux articles L. 2141-7 à L. 2141-10 </w:t>
      </w:r>
      <w:bookmarkStart w:id="6" w:name="_GoBack"/>
      <w:bookmarkEnd w:id="6"/>
      <w:del w:id="7" w:author="HABICHE Rachid ATTACHE ADMI" w:date="2025-04-18T14:11:00Z">
        <w:r w:rsidRPr="00C84998" w:rsidDel="00AE4D34">
          <w:rPr>
            <w:rFonts w:ascii="Arial" w:hAnsi="Arial" w:cs="Arial"/>
            <w:sz w:val="18"/>
            <w:szCs w:val="18"/>
          </w:rPr>
          <w:delText xml:space="preserve">ou aux articles L. 2341-1 à L. 2341-3  </w:delText>
        </w:r>
      </w:del>
      <w:r w:rsidRPr="00C84998">
        <w:rPr>
          <w:rFonts w:ascii="Arial" w:hAnsi="Arial" w:cs="Arial"/>
          <w:sz w:val="18"/>
          <w:szCs w:val="18"/>
        </w:rPr>
        <w:t>du code de la commande publique, il informe sans délai l'acheteur de ce changement de situation.</w:t>
      </w:r>
    </w:p>
    <w:p w14:paraId="3913C051" w14:textId="77777777" w:rsidR="0039064B" w:rsidRPr="00C84998" w:rsidRDefault="0039064B" w:rsidP="0039064B">
      <w:pPr>
        <w:spacing w:after="40"/>
        <w:jc w:val="both"/>
        <w:rPr>
          <w:rFonts w:ascii="Arial" w:hAnsi="Arial" w:cs="Arial"/>
          <w:sz w:val="18"/>
          <w:szCs w:val="18"/>
        </w:rPr>
      </w:pPr>
    </w:p>
    <w:p w14:paraId="45C5AF67" w14:textId="77777777" w:rsidR="0039064B" w:rsidRDefault="0039064B" w:rsidP="0039064B">
      <w:pPr>
        <w:spacing w:after="40"/>
        <w:jc w:val="both"/>
        <w:rPr>
          <w:rFonts w:ascii="Arial" w:hAnsi="Arial" w:cs="Arial"/>
          <w:sz w:val="18"/>
          <w:szCs w:val="18"/>
        </w:rPr>
      </w:pPr>
      <w:r w:rsidRPr="00C84998">
        <w:rPr>
          <w:rFonts w:ascii="Arial" w:hAnsi="Arial" w:cs="Arial"/>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BE6E34D" w14:textId="77777777" w:rsidR="0039064B" w:rsidRPr="00A119EC" w:rsidRDefault="0039064B" w:rsidP="0039064B">
      <w:pPr>
        <w:spacing w:after="40"/>
        <w:jc w:val="both"/>
        <w:rPr>
          <w:rFonts w:ascii="Arial" w:hAnsi="Arial" w:cs="Arial"/>
          <w:sz w:val="18"/>
          <w:szCs w:val="18"/>
        </w:rPr>
      </w:pPr>
    </w:p>
    <w:p w14:paraId="73AAD57D" w14:textId="41A94005" w:rsidR="0039064B" w:rsidRPr="00A119EC" w:rsidRDefault="0039064B" w:rsidP="0039064B">
      <w:pPr>
        <w:tabs>
          <w:tab w:val="left" w:pos="0"/>
          <w:tab w:val="left" w:pos="2160"/>
          <w:tab w:val="center" w:pos="4536"/>
          <w:tab w:val="right" w:pos="9072"/>
        </w:tabs>
        <w:spacing w:after="40"/>
        <w:jc w:val="both"/>
        <w:rPr>
          <w:rFonts w:ascii="Arial" w:hAnsi="Arial" w:cs="Arial"/>
          <w:iCs/>
        </w:rPr>
      </w:pPr>
      <w:r>
        <w:rPr>
          <w:rFonts w:ascii="Arial" w:hAnsi="Arial" w:cs="Arial"/>
          <w:b/>
          <w:bCs/>
          <w:sz w:val="22"/>
          <w:szCs w:val="22"/>
        </w:rPr>
        <w:t>K</w:t>
      </w:r>
      <w:r w:rsidRPr="00A119EC">
        <w:rPr>
          <w:rFonts w:ascii="Arial" w:hAnsi="Arial" w:cs="Arial"/>
          <w:b/>
          <w:bCs/>
          <w:sz w:val="22"/>
          <w:szCs w:val="22"/>
        </w:rPr>
        <w:t xml:space="preserve">2 – Documents de preuve disponibles en ligne </w:t>
      </w:r>
      <w:r w:rsidRPr="00A119EC">
        <w:rPr>
          <w:rFonts w:ascii="Arial" w:hAnsi="Arial" w:cs="Arial"/>
          <w:bCs/>
          <w:sz w:val="18"/>
          <w:szCs w:val="22"/>
        </w:rPr>
        <w:t>(</w:t>
      </w:r>
      <w:del w:id="8" w:author="HABICHE Rachid ATTACHE ADMI" w:date="2025-04-18T14:10:00Z">
        <w:r w:rsidRPr="00A119EC" w:rsidDel="00AE4D34">
          <w:rPr>
            <w:rFonts w:ascii="Arial" w:hAnsi="Arial" w:cs="Arial"/>
            <w:bCs/>
            <w:sz w:val="18"/>
            <w:szCs w:val="22"/>
          </w:rPr>
          <w:delText>applicable également aux MDS, lorsque l’acheteur a autorisé les opérateurs économiques à ne pas fournir ces documents de preuve en application de l’article R. 2343-14 du code de la commande publique</w:delText>
        </w:r>
      </w:del>
      <w:r w:rsidRPr="00A119EC">
        <w:rPr>
          <w:rFonts w:ascii="Arial" w:hAnsi="Arial" w:cs="Arial"/>
          <w:bCs/>
          <w:sz w:val="18"/>
          <w:szCs w:val="22"/>
        </w:rPr>
        <w:t>)</w:t>
      </w:r>
      <w:r w:rsidRPr="00A119EC">
        <w:rPr>
          <w:rFonts w:ascii="Arial" w:hAnsi="Arial" w:cs="Arial"/>
          <w:bCs/>
          <w:sz w:val="22"/>
          <w:szCs w:val="22"/>
        </w:rPr>
        <w:t> :</w:t>
      </w:r>
    </w:p>
    <w:p w14:paraId="7BCD186A" w14:textId="77777777" w:rsidR="0039064B" w:rsidRPr="00A119EC" w:rsidRDefault="0039064B" w:rsidP="0039064B">
      <w:pPr>
        <w:tabs>
          <w:tab w:val="left" w:pos="864"/>
        </w:tabs>
        <w:spacing w:after="40"/>
        <w:rPr>
          <w:rFonts w:ascii="Arial" w:hAnsi="Arial" w:cs="Arial"/>
        </w:rPr>
      </w:pPr>
    </w:p>
    <w:p w14:paraId="062E8C07"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2BEA336" w14:textId="77777777" w:rsidR="0039064B" w:rsidRPr="00A119EC" w:rsidRDefault="0039064B" w:rsidP="0039064B">
      <w:pPr>
        <w:spacing w:after="40"/>
        <w:rPr>
          <w:rFonts w:ascii="Arial" w:hAnsi="Arial" w:cs="Arial"/>
          <w:i/>
          <w:sz w:val="16"/>
        </w:rPr>
      </w:pPr>
      <w:r w:rsidRPr="00A119EC">
        <w:rPr>
          <w:rFonts w:ascii="Arial" w:hAnsi="Arial" w:cs="Arial"/>
          <w:i/>
          <w:sz w:val="16"/>
        </w:rPr>
        <w:t>(Si l’adresse et les renseignements sont identiques à ceux fournis plus haut se contenter de renvoyer à la rubrique concernée.)</w:t>
      </w:r>
    </w:p>
    <w:p w14:paraId="26883113" w14:textId="77777777" w:rsidR="0039064B" w:rsidRPr="00A119EC" w:rsidRDefault="0039064B" w:rsidP="0039064B">
      <w:pPr>
        <w:tabs>
          <w:tab w:val="left" w:pos="864"/>
          <w:tab w:val="center" w:pos="4536"/>
          <w:tab w:val="right" w:pos="9072"/>
        </w:tabs>
        <w:spacing w:after="40"/>
        <w:rPr>
          <w:rFonts w:ascii="Arial" w:hAnsi="Arial" w:cs="Arial"/>
        </w:rPr>
      </w:pPr>
    </w:p>
    <w:p w14:paraId="51CF734D" w14:textId="77777777" w:rsidR="0039064B" w:rsidRPr="00A119EC" w:rsidRDefault="0039064B" w:rsidP="0039064B">
      <w:pPr>
        <w:tabs>
          <w:tab w:val="left" w:pos="864"/>
          <w:tab w:val="center" w:pos="4536"/>
          <w:tab w:val="right" w:pos="9072"/>
        </w:tabs>
        <w:spacing w:after="40"/>
        <w:ind w:left="567"/>
        <w:rPr>
          <w:rFonts w:ascii="Arial" w:hAnsi="Arial" w:cs="Arial"/>
        </w:rPr>
      </w:pPr>
      <w:r w:rsidRPr="00A119EC">
        <w:rPr>
          <w:rFonts w:ascii="Arial" w:hAnsi="Arial" w:cs="Arial"/>
        </w:rPr>
        <w:t>- Adresse internet :</w:t>
      </w:r>
    </w:p>
    <w:p w14:paraId="1E87432A" w14:textId="77777777" w:rsidR="0039064B" w:rsidRPr="00A119EC" w:rsidRDefault="0039064B" w:rsidP="0039064B">
      <w:pPr>
        <w:tabs>
          <w:tab w:val="left" w:pos="864"/>
          <w:tab w:val="center" w:pos="4536"/>
          <w:tab w:val="right" w:pos="9072"/>
        </w:tabs>
        <w:spacing w:after="40"/>
        <w:ind w:left="567"/>
        <w:rPr>
          <w:rFonts w:ascii="Arial" w:hAnsi="Arial" w:cs="Arial"/>
        </w:rPr>
      </w:pPr>
    </w:p>
    <w:p w14:paraId="46287534" w14:textId="77777777" w:rsidR="0039064B" w:rsidRPr="00A119EC" w:rsidRDefault="0039064B" w:rsidP="0039064B">
      <w:pPr>
        <w:tabs>
          <w:tab w:val="left" w:pos="864"/>
          <w:tab w:val="center" w:pos="4536"/>
          <w:tab w:val="right" w:pos="9072"/>
        </w:tabs>
        <w:spacing w:after="40"/>
        <w:ind w:left="567"/>
        <w:rPr>
          <w:rFonts w:ascii="Arial" w:hAnsi="Arial" w:cs="Arial"/>
        </w:rPr>
      </w:pPr>
    </w:p>
    <w:p w14:paraId="192528A8" w14:textId="77777777" w:rsidR="0039064B" w:rsidRPr="00A119EC" w:rsidRDefault="0039064B" w:rsidP="0039064B">
      <w:pPr>
        <w:tabs>
          <w:tab w:val="left" w:pos="864"/>
          <w:tab w:val="center" w:pos="4536"/>
          <w:tab w:val="right" w:pos="9072"/>
        </w:tabs>
        <w:spacing w:after="40"/>
        <w:ind w:left="567"/>
        <w:rPr>
          <w:rFonts w:ascii="Arial" w:hAnsi="Arial" w:cs="Arial"/>
        </w:rPr>
      </w:pPr>
      <w:r w:rsidRPr="00A119EC">
        <w:rPr>
          <w:rFonts w:ascii="Arial" w:hAnsi="Arial" w:cs="Arial"/>
        </w:rPr>
        <w:t>- Renseignements nécessaires pour y accéder :</w:t>
      </w:r>
    </w:p>
    <w:p w14:paraId="41956390" w14:textId="77777777" w:rsidR="0039064B" w:rsidRPr="00A119EC" w:rsidRDefault="0039064B" w:rsidP="0039064B">
      <w:pPr>
        <w:tabs>
          <w:tab w:val="left" w:pos="864"/>
          <w:tab w:val="center" w:pos="4536"/>
          <w:tab w:val="right" w:pos="9072"/>
        </w:tabs>
        <w:spacing w:after="40"/>
        <w:rPr>
          <w:rFonts w:ascii="Arial" w:hAnsi="Arial" w:cs="Arial"/>
        </w:rPr>
      </w:pPr>
    </w:p>
    <w:p w14:paraId="1B195D70" w14:textId="77777777" w:rsidR="0039064B" w:rsidRPr="00A119EC" w:rsidRDefault="0039064B" w:rsidP="0039064B">
      <w:pPr>
        <w:tabs>
          <w:tab w:val="left" w:pos="864"/>
          <w:tab w:val="center" w:pos="4536"/>
          <w:tab w:val="right" w:pos="9072"/>
        </w:tabs>
        <w:spacing w:after="4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393728C2" w14:textId="77777777" w:rsidTr="00EC3439">
        <w:tc>
          <w:tcPr>
            <w:tcW w:w="10277" w:type="dxa"/>
            <w:shd w:val="solid" w:color="66CCFF" w:fill="auto"/>
          </w:tcPr>
          <w:p w14:paraId="37224829" w14:textId="77777777" w:rsidR="0039064B" w:rsidRPr="00A119EC" w:rsidRDefault="0039064B" w:rsidP="00EC3439">
            <w:pPr>
              <w:spacing w:after="40"/>
              <w:rPr>
                <w:rFonts w:ascii="Arial" w:hAnsi="Arial" w:cs="Arial"/>
                <w:b/>
                <w:bCs/>
                <w:sz w:val="22"/>
                <w:szCs w:val="22"/>
              </w:rPr>
            </w:pPr>
            <w:r w:rsidRPr="00A119EC">
              <w:rPr>
                <w:rFonts w:ascii="Arial" w:hAnsi="Arial" w:cs="Arial"/>
              </w:rPr>
              <w:br w:type="page"/>
            </w:r>
            <w:r w:rsidRPr="00A119EC">
              <w:rPr>
                <w:rFonts w:ascii="Arial" w:hAnsi="Arial" w:cs="Arial"/>
              </w:rPr>
              <w:br w:type="page"/>
            </w:r>
            <w:r>
              <w:rPr>
                <w:rFonts w:ascii="Arial" w:hAnsi="Arial" w:cs="Arial"/>
                <w:b/>
                <w:bCs/>
                <w:sz w:val="22"/>
                <w:szCs w:val="22"/>
              </w:rPr>
              <w:t>L</w:t>
            </w:r>
            <w:r w:rsidRPr="00A119EC">
              <w:rPr>
                <w:rFonts w:ascii="Arial" w:hAnsi="Arial" w:cs="Arial"/>
                <w:b/>
                <w:bCs/>
                <w:sz w:val="22"/>
                <w:szCs w:val="22"/>
              </w:rPr>
              <w:t xml:space="preserve"> - Cession ou nantissement des créances résultant du marché public.</w:t>
            </w:r>
          </w:p>
        </w:tc>
      </w:tr>
    </w:tbl>
    <w:p w14:paraId="1423687B" w14:textId="77777777" w:rsidR="0039064B" w:rsidRPr="00A119EC" w:rsidRDefault="0039064B" w:rsidP="0039064B">
      <w:pPr>
        <w:spacing w:after="40"/>
        <w:rPr>
          <w:rFonts w:ascii="Arial" w:hAnsi="Arial" w:cs="Arial"/>
          <w:i/>
          <w:sz w:val="18"/>
          <w:szCs w:val="18"/>
        </w:rPr>
      </w:pPr>
      <w:r w:rsidRPr="00A119EC">
        <w:rPr>
          <w:rFonts w:ascii="Arial" w:hAnsi="Arial" w:cs="Arial"/>
          <w:i/>
          <w:sz w:val="18"/>
          <w:szCs w:val="18"/>
        </w:rPr>
        <w:t>(Cocher les cases correspondantes.)</w:t>
      </w:r>
    </w:p>
    <w:p w14:paraId="2D6BED88" w14:textId="77777777" w:rsidR="0039064B" w:rsidRPr="00A119EC" w:rsidRDefault="0039064B" w:rsidP="0039064B">
      <w:pPr>
        <w:spacing w:after="40"/>
        <w:rPr>
          <w:rFonts w:ascii="Arial" w:hAnsi="Arial" w:cs="Arial"/>
          <w:i/>
          <w:sz w:val="18"/>
          <w:szCs w:val="18"/>
        </w:rPr>
      </w:pPr>
    </w:p>
    <w:p w14:paraId="208452C0" w14:textId="77777777" w:rsidR="0039064B" w:rsidRPr="00A119EC" w:rsidRDefault="0039064B" w:rsidP="0039064B">
      <w:pPr>
        <w:spacing w:after="40"/>
        <w:jc w:val="both"/>
        <w:rPr>
          <w:rFonts w:ascii="Arial" w:hAnsi="Arial" w:cs="Arial"/>
        </w:rPr>
      </w:pPr>
      <w:r w:rsidRPr="00A119EC">
        <w:rPr>
          <w:rFonts w:ascii="Arial" w:hAnsi="Arial" w:cs="Arial"/>
          <w:b/>
        </w:rPr>
        <w:t>1</w:t>
      </w:r>
      <w:r w:rsidRPr="00A119EC">
        <w:rPr>
          <w:rFonts w:ascii="Arial" w:hAnsi="Arial" w:cs="Arial"/>
          <w:b/>
          <w:vertAlign w:val="superscript"/>
        </w:rPr>
        <w:t>ère</w:t>
      </w:r>
      <w:r w:rsidRPr="00A119EC">
        <w:rPr>
          <w:rFonts w:ascii="Arial" w:hAnsi="Arial" w:cs="Arial"/>
          <w:b/>
        </w:rPr>
        <w:t xml:space="preserve"> hypothèse</w:t>
      </w:r>
      <w:r w:rsidRPr="00A119EC">
        <w:rPr>
          <w:rFonts w:ascii="Arial" w:hAnsi="Arial" w:cs="Arial"/>
        </w:rPr>
        <w:t xml:space="preserve"> </w:t>
      </w:r>
      <w:r w:rsidRPr="00A119EC">
        <w:rPr>
          <w:rFonts w:ascii="Arial" w:hAnsi="Arial" w:cs="Arial"/>
        </w:rPr>
        <w:fldChar w:fldCharType="begin">
          <w:ffData>
            <w:name w:val="CaseACocher113"/>
            <w:enabled/>
            <w:calcOnExit w:val="0"/>
            <w:checkBox>
              <w:size w:val="20"/>
              <w:default w:val="0"/>
            </w:checkBox>
          </w:ffData>
        </w:fldChar>
      </w:r>
      <w:bookmarkStart w:id="9" w:name="CaseACocher113"/>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bookmarkEnd w:id="9"/>
      <w:r w:rsidRPr="00A119EC">
        <w:rPr>
          <w:rFonts w:ascii="Arial" w:hAnsi="Arial" w:cs="Arial"/>
        </w:rPr>
        <w:t xml:space="preserve"> La présente déclaration de sous-traitance constitue un </w:t>
      </w:r>
      <w:r w:rsidRPr="00A119EC">
        <w:rPr>
          <w:rFonts w:ascii="Arial" w:hAnsi="Arial" w:cs="Arial"/>
          <w:b/>
        </w:rPr>
        <w:t>acte spécial</w:t>
      </w:r>
      <w:r w:rsidRPr="00A119EC">
        <w:rPr>
          <w:rFonts w:ascii="Arial" w:hAnsi="Arial" w:cs="Arial"/>
        </w:rPr>
        <w:t xml:space="preserve">. </w:t>
      </w:r>
    </w:p>
    <w:p w14:paraId="0F674926" w14:textId="188A5B96" w:rsidR="0039064B" w:rsidRPr="00A119EC" w:rsidRDefault="0039064B" w:rsidP="0039064B">
      <w:pPr>
        <w:spacing w:after="40"/>
        <w:ind w:left="567"/>
        <w:jc w:val="both"/>
        <w:rPr>
          <w:rFonts w:ascii="Arial" w:hAnsi="Arial" w:cs="Arial"/>
          <w:iCs/>
        </w:rPr>
      </w:pPr>
      <w:r w:rsidRPr="00A119EC">
        <w:rPr>
          <w:rFonts w:ascii="Arial" w:hAnsi="Arial" w:cs="Arial"/>
        </w:rPr>
        <w:t xml:space="preserve">Le titulaire établit </w:t>
      </w:r>
      <w:r w:rsidRPr="00A119EC">
        <w:rPr>
          <w:rFonts w:ascii="Arial" w:hAnsi="Arial" w:cs="Arial"/>
          <w:iCs/>
        </w:rPr>
        <w:t>qu'aucune cession ni aucun nantissement de créances résultant du marché public ne font obstacle au paiement direct du sous</w:t>
      </w:r>
      <w:r w:rsidRPr="00A119EC">
        <w:rPr>
          <w:rFonts w:ascii="Arial" w:hAnsi="Arial" w:cs="Arial"/>
          <w:iCs/>
        </w:rPr>
        <w:noBreakHyphen/>
        <w:t xml:space="preserve">traitant, dans les conditions prévues à l'article R. 2193-22 </w:t>
      </w:r>
      <w:del w:id="10" w:author="HABICHE Rachid ATTACHE ADMI" w:date="2025-04-18T14:06:00Z">
        <w:r w:rsidRPr="00A119EC" w:rsidDel="00AD241E">
          <w:rPr>
            <w:rFonts w:ascii="Arial" w:hAnsi="Arial" w:cs="Arial"/>
            <w:iCs/>
          </w:rPr>
          <w:delText xml:space="preserve">ou à l’article R. 2393-40 </w:delText>
        </w:r>
      </w:del>
      <w:r w:rsidRPr="00A119EC">
        <w:rPr>
          <w:rFonts w:ascii="Arial" w:hAnsi="Arial" w:cs="Arial"/>
          <w:iCs/>
        </w:rPr>
        <w:t>du code de la commande publique.</w:t>
      </w:r>
    </w:p>
    <w:p w14:paraId="086DEF87" w14:textId="77777777" w:rsidR="0039064B" w:rsidRPr="00A119EC" w:rsidRDefault="0039064B" w:rsidP="0039064B">
      <w:pPr>
        <w:spacing w:after="40"/>
        <w:ind w:left="567"/>
        <w:jc w:val="both"/>
        <w:rPr>
          <w:rFonts w:ascii="Arial" w:hAnsi="Arial" w:cs="Arial"/>
          <w:iCs/>
        </w:rPr>
      </w:pPr>
      <w:r w:rsidRPr="00A119EC">
        <w:rPr>
          <w:rFonts w:ascii="Arial" w:hAnsi="Arial" w:cs="Arial"/>
        </w:rPr>
        <w:t>En conséquence, le titulaire produit avec le DC4 :</w:t>
      </w:r>
    </w:p>
    <w:p w14:paraId="7C8AD4C6" w14:textId="77777777" w:rsidR="0039064B" w:rsidRPr="00A119EC" w:rsidRDefault="0039064B" w:rsidP="0039064B">
      <w:pPr>
        <w:spacing w:after="40"/>
        <w:ind w:left="1134"/>
        <w:jc w:val="both"/>
        <w:rPr>
          <w:rFonts w:ascii="Arial" w:hAnsi="Arial" w:cs="Arial"/>
          <w:iCs/>
        </w:rPr>
      </w:pP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r w:rsidRPr="00A119EC">
        <w:rPr>
          <w:rFonts w:ascii="Arial" w:hAnsi="Arial" w:cs="Arial"/>
        </w:rPr>
        <w:t xml:space="preserve"> </w:t>
      </w:r>
      <w:r w:rsidRPr="00A119EC">
        <w:rPr>
          <w:rFonts w:ascii="Arial" w:hAnsi="Arial" w:cs="Arial"/>
          <w:iCs/>
        </w:rPr>
        <w:t>l'exemplaire unique ou le certificat de cessibilité du marché public qui lui a été délivré,</w:t>
      </w:r>
    </w:p>
    <w:p w14:paraId="75119BC0" w14:textId="77777777" w:rsidR="0039064B" w:rsidRPr="00A119EC" w:rsidRDefault="0039064B" w:rsidP="0039064B">
      <w:pPr>
        <w:tabs>
          <w:tab w:val="left" w:pos="851"/>
        </w:tabs>
        <w:spacing w:after="40"/>
        <w:jc w:val="both"/>
        <w:rPr>
          <w:rFonts w:ascii="Arial" w:hAnsi="Arial" w:cs="Arial"/>
          <w:iCs/>
          <w:u w:val="single"/>
        </w:rPr>
      </w:pPr>
      <w:r w:rsidRPr="00A119EC">
        <w:rPr>
          <w:rFonts w:ascii="Arial" w:hAnsi="Arial" w:cs="Arial"/>
          <w:iCs/>
        </w:rPr>
        <w:tab/>
      </w:r>
      <w:r w:rsidRPr="00A119EC">
        <w:rPr>
          <w:rFonts w:ascii="Arial" w:hAnsi="Arial" w:cs="Arial"/>
          <w:iCs/>
          <w:u w:val="single"/>
        </w:rPr>
        <w:t>OU</w:t>
      </w:r>
    </w:p>
    <w:p w14:paraId="3F90FD46" w14:textId="77777777" w:rsidR="0039064B" w:rsidRPr="00A119EC" w:rsidRDefault="0039064B" w:rsidP="0039064B">
      <w:pPr>
        <w:spacing w:after="40"/>
        <w:ind w:left="1134"/>
        <w:jc w:val="both"/>
        <w:rPr>
          <w:rFonts w:ascii="Arial" w:hAnsi="Arial" w:cs="Arial"/>
          <w:iCs/>
        </w:rPr>
      </w:pP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r w:rsidRPr="00A119EC">
        <w:rPr>
          <w:rFonts w:ascii="Arial" w:hAnsi="Arial" w:cs="Arial"/>
        </w:rPr>
        <w:t xml:space="preserve"> </w:t>
      </w:r>
      <w:r w:rsidRPr="00A119EC">
        <w:rPr>
          <w:rFonts w:ascii="Arial" w:hAnsi="Arial" w:cs="Arial"/>
          <w:iCs/>
        </w:rPr>
        <w:t>une attestation ou une mainlevée du bénéficiaire de la cession ou du nantissement de créances.</w:t>
      </w:r>
    </w:p>
    <w:p w14:paraId="38514F41" w14:textId="77777777" w:rsidR="0039064B" w:rsidRPr="001C7D87" w:rsidRDefault="0039064B" w:rsidP="0039064B">
      <w:pPr>
        <w:spacing w:before="120"/>
        <w:jc w:val="both"/>
        <w:rPr>
          <w:rFonts w:ascii="Arial" w:hAnsi="Arial" w:cs="Arial"/>
        </w:rPr>
      </w:pPr>
      <w:r w:rsidRPr="002A2CCB">
        <w:rPr>
          <w:rFonts w:ascii="Arial" w:hAnsi="Arial" w:cs="Arial"/>
        </w:rPr>
        <w:fldChar w:fldCharType="begin">
          <w:ffData>
            <w:name w:val="CaseACocher113"/>
            <w:enabled/>
            <w:calcOnExit w:val="0"/>
            <w:checkBox>
              <w:sizeAuto/>
              <w:default w:val="0"/>
            </w:checkBox>
          </w:ffData>
        </w:fldChar>
      </w:r>
      <w:r w:rsidRPr="002A2CCB">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2A2CCB">
        <w:rPr>
          <w:rFonts w:ascii="Arial" w:hAnsi="Arial" w:cs="Arial"/>
        </w:rPr>
        <w:fldChar w:fldCharType="end"/>
      </w:r>
      <w:r w:rsidRPr="002A2CCB">
        <w:rPr>
          <w:rFonts w:ascii="Arial" w:hAnsi="Arial" w:cs="Arial"/>
        </w:rPr>
        <w:t xml:space="preserve"> La présente déclaration de sous-traitance constitue un acte spécial : le titulaire certifie qu'aucun exemplaire unique ni aucun certificat de cessibilité du marché public ne lui a été délivré.</w:t>
      </w:r>
    </w:p>
    <w:p w14:paraId="225A4EE0" w14:textId="77777777" w:rsidR="0039064B" w:rsidRPr="00A119EC" w:rsidRDefault="0039064B" w:rsidP="0039064B">
      <w:pPr>
        <w:spacing w:after="40"/>
        <w:jc w:val="both"/>
        <w:rPr>
          <w:rFonts w:ascii="Arial" w:hAnsi="Arial" w:cs="Arial"/>
        </w:rPr>
      </w:pPr>
    </w:p>
    <w:p w14:paraId="7D90AE2E" w14:textId="77777777" w:rsidR="0039064B" w:rsidRPr="00A119EC" w:rsidRDefault="0039064B" w:rsidP="0039064B">
      <w:pPr>
        <w:spacing w:after="40"/>
        <w:jc w:val="both"/>
        <w:rPr>
          <w:rFonts w:ascii="Arial" w:hAnsi="Arial" w:cs="Arial"/>
        </w:rPr>
      </w:pPr>
      <w:r w:rsidRPr="00A119EC">
        <w:rPr>
          <w:rFonts w:ascii="Arial" w:hAnsi="Arial" w:cs="Arial"/>
          <w:b/>
        </w:rPr>
        <w:t>2</w:t>
      </w:r>
      <w:r w:rsidRPr="00A119EC">
        <w:rPr>
          <w:rFonts w:ascii="Arial" w:hAnsi="Arial" w:cs="Arial"/>
          <w:b/>
          <w:vertAlign w:val="superscript"/>
        </w:rPr>
        <w:t>ème</w:t>
      </w:r>
      <w:r w:rsidRPr="00A119EC">
        <w:rPr>
          <w:rFonts w:ascii="Arial" w:hAnsi="Arial" w:cs="Arial"/>
          <w:b/>
        </w:rPr>
        <w:t xml:space="preserve"> hypothèse</w:t>
      </w:r>
      <w:r w:rsidRPr="00A119EC">
        <w:rPr>
          <w:rFonts w:ascii="Arial" w:hAnsi="Arial" w:cs="Arial"/>
        </w:rPr>
        <w:t xml:space="preserve"> </w:t>
      </w: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r w:rsidRPr="00A119EC">
        <w:rPr>
          <w:rFonts w:ascii="Arial" w:hAnsi="Arial" w:cs="Arial"/>
        </w:rPr>
        <w:t xml:space="preserve"> La présente déclaration de sous-traitance constitue un </w:t>
      </w:r>
      <w:r w:rsidRPr="00A119EC">
        <w:rPr>
          <w:rFonts w:ascii="Arial" w:hAnsi="Arial" w:cs="Arial"/>
          <w:b/>
        </w:rPr>
        <w:t>acte spécial</w:t>
      </w:r>
      <w:r w:rsidRPr="00A119EC">
        <w:rPr>
          <w:rFonts w:ascii="Arial" w:hAnsi="Arial" w:cs="Arial"/>
        </w:rPr>
        <w:t xml:space="preserve"> </w:t>
      </w:r>
      <w:r w:rsidRPr="00A119EC">
        <w:rPr>
          <w:rFonts w:ascii="Arial" w:hAnsi="Arial" w:cs="Arial"/>
          <w:b/>
        </w:rPr>
        <w:t>modificatif</w:t>
      </w:r>
      <w:r w:rsidRPr="00A119EC">
        <w:rPr>
          <w:rFonts w:ascii="Arial" w:hAnsi="Arial" w:cs="Arial"/>
        </w:rPr>
        <w:t> :</w:t>
      </w:r>
    </w:p>
    <w:p w14:paraId="32770D81" w14:textId="17C2D952" w:rsidR="0039064B" w:rsidRPr="00A119EC" w:rsidRDefault="0039064B" w:rsidP="0039064B">
      <w:pPr>
        <w:spacing w:after="40"/>
        <w:ind w:left="1134"/>
        <w:jc w:val="both"/>
        <w:rPr>
          <w:rFonts w:ascii="Arial" w:hAnsi="Arial" w:cs="Arial"/>
          <w:iCs/>
        </w:rPr>
      </w:pP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r w:rsidRPr="00A119EC">
        <w:rPr>
          <w:rFonts w:ascii="Arial" w:hAnsi="Arial" w:cs="Arial"/>
        </w:rPr>
        <w:t xml:space="preserve"> le titulaire demande la modification de l'exemplaire unique ou du certificat de cessibilité, prévus à </w:t>
      </w:r>
      <w:r w:rsidRPr="00A119EC">
        <w:rPr>
          <w:rFonts w:ascii="Arial" w:hAnsi="Arial" w:cs="Arial"/>
          <w:iCs/>
        </w:rPr>
        <w:t xml:space="preserve">l'article R. 2193-22 </w:t>
      </w:r>
      <w:del w:id="11" w:author="HABICHE Rachid ATTACHE ADMI" w:date="2025-04-18T14:05:00Z">
        <w:r w:rsidRPr="00A119EC" w:rsidDel="00AD241E">
          <w:rPr>
            <w:rFonts w:ascii="Arial" w:hAnsi="Arial" w:cs="Arial"/>
            <w:iCs/>
          </w:rPr>
          <w:delText xml:space="preserve">ou à l’article R. 2393-40 </w:delText>
        </w:r>
      </w:del>
      <w:r w:rsidRPr="00A119EC">
        <w:rPr>
          <w:rFonts w:ascii="Arial" w:hAnsi="Arial" w:cs="Arial"/>
          <w:iCs/>
        </w:rPr>
        <w:t>du code de la commande publique, qui est joint au présent DC4 ;</w:t>
      </w:r>
    </w:p>
    <w:p w14:paraId="1C4DCBD5" w14:textId="77777777" w:rsidR="0039064B" w:rsidRPr="00A119EC" w:rsidRDefault="0039064B" w:rsidP="0039064B">
      <w:pPr>
        <w:tabs>
          <w:tab w:val="left" w:pos="851"/>
        </w:tabs>
        <w:spacing w:after="40"/>
        <w:jc w:val="both"/>
        <w:rPr>
          <w:rFonts w:ascii="Arial" w:hAnsi="Arial" w:cs="Arial"/>
          <w:iCs/>
          <w:u w:val="single"/>
        </w:rPr>
      </w:pPr>
      <w:r w:rsidRPr="00A119EC">
        <w:rPr>
          <w:rFonts w:ascii="Arial" w:hAnsi="Arial" w:cs="Arial"/>
          <w:iCs/>
        </w:rPr>
        <w:tab/>
      </w:r>
      <w:r w:rsidRPr="00A119EC">
        <w:rPr>
          <w:rFonts w:ascii="Arial" w:hAnsi="Arial" w:cs="Arial"/>
          <w:iCs/>
          <w:u w:val="single"/>
        </w:rPr>
        <w:t>OU</w:t>
      </w:r>
    </w:p>
    <w:p w14:paraId="6F91662B" w14:textId="77777777" w:rsidR="0039064B" w:rsidRPr="00A119EC" w:rsidRDefault="0039064B" w:rsidP="0039064B">
      <w:pPr>
        <w:spacing w:after="40"/>
        <w:ind w:left="1134"/>
        <w:jc w:val="both"/>
        <w:rPr>
          <w:rFonts w:ascii="Arial" w:hAnsi="Arial" w:cs="Arial"/>
        </w:rPr>
      </w:pP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AE4D34">
        <w:rPr>
          <w:rFonts w:ascii="Arial" w:hAnsi="Arial" w:cs="Arial"/>
        </w:rPr>
      </w:r>
      <w:r w:rsidR="00AE4D34">
        <w:rPr>
          <w:rFonts w:ascii="Arial" w:hAnsi="Arial" w:cs="Arial"/>
        </w:rPr>
        <w:fldChar w:fldCharType="separate"/>
      </w:r>
      <w:r w:rsidRPr="00A119EC">
        <w:rPr>
          <w:rFonts w:ascii="Arial" w:hAnsi="Arial" w:cs="Arial"/>
        </w:rPr>
        <w:fldChar w:fldCharType="end"/>
      </w:r>
      <w:r w:rsidRPr="00A119EC">
        <w:rPr>
          <w:rFonts w:ascii="Arial" w:hAnsi="Arial" w:cs="Arial"/>
        </w:rPr>
        <w:t xml:space="preserve"> l’exemplaire unique ou le certificat de cessibilité ayant été remis en vue d'une cession ou d'un nantissement de créances et ne pouvant être restitué, le titulaire justifie :</w:t>
      </w:r>
    </w:p>
    <w:p w14:paraId="38097DE0" w14:textId="77777777" w:rsidR="0039064B" w:rsidRPr="00A119EC" w:rsidRDefault="0039064B" w:rsidP="0039064B">
      <w:pPr>
        <w:numPr>
          <w:ilvl w:val="0"/>
          <w:numId w:val="14"/>
        </w:numPr>
        <w:suppressAutoHyphens w:val="0"/>
        <w:spacing w:after="40"/>
        <w:jc w:val="both"/>
        <w:rPr>
          <w:rFonts w:ascii="Arial" w:hAnsi="Arial" w:cs="Arial"/>
        </w:rPr>
      </w:pPr>
      <w:r w:rsidRPr="00A119EC">
        <w:rPr>
          <w:rFonts w:ascii="Arial" w:hAnsi="Arial" w:cs="Arial"/>
        </w:rPr>
        <w:t xml:space="preserve">soit que la cession ou le nantissement de créances concernant le marché </w:t>
      </w:r>
      <w:r w:rsidRPr="00A119EC">
        <w:rPr>
          <w:rFonts w:ascii="Arial" w:hAnsi="Arial" w:cs="Arial"/>
          <w:iCs/>
        </w:rPr>
        <w:t xml:space="preserve">public </w:t>
      </w:r>
      <w:r w:rsidRPr="00A119EC">
        <w:rPr>
          <w:rFonts w:ascii="Arial" w:hAnsi="Arial" w:cs="Arial"/>
        </w:rPr>
        <w:t xml:space="preserve">ne fait pas obstacle au paiement direct de la partie sous-traitée, </w:t>
      </w:r>
    </w:p>
    <w:p w14:paraId="5F2ED6C3" w14:textId="77777777" w:rsidR="0039064B" w:rsidRPr="00A119EC" w:rsidRDefault="0039064B" w:rsidP="0039064B">
      <w:pPr>
        <w:numPr>
          <w:ilvl w:val="0"/>
          <w:numId w:val="14"/>
        </w:numPr>
        <w:suppressAutoHyphens w:val="0"/>
        <w:spacing w:after="40"/>
        <w:jc w:val="both"/>
        <w:rPr>
          <w:rFonts w:ascii="Arial" w:hAnsi="Arial" w:cs="Arial"/>
        </w:rPr>
      </w:pPr>
      <w:r w:rsidRPr="00A119EC">
        <w:rPr>
          <w:rFonts w:ascii="Arial" w:hAnsi="Arial" w:cs="Arial"/>
        </w:rPr>
        <w:t xml:space="preserve">soit que son montant a été réduit afin que ce paiement soit possible. </w:t>
      </w:r>
    </w:p>
    <w:p w14:paraId="22F1CF42" w14:textId="77777777" w:rsidR="0039064B" w:rsidRPr="00A119EC" w:rsidRDefault="0039064B" w:rsidP="0039064B">
      <w:pPr>
        <w:spacing w:after="40"/>
        <w:ind w:left="1418"/>
        <w:jc w:val="both"/>
        <w:rPr>
          <w:rFonts w:ascii="Arial" w:hAnsi="Arial" w:cs="Arial"/>
        </w:rPr>
      </w:pPr>
      <w:r w:rsidRPr="00A119EC">
        <w:rPr>
          <w:rFonts w:ascii="Arial" w:hAnsi="Arial" w:cs="Arial"/>
        </w:rPr>
        <w:lastRenderedPageBreak/>
        <w:t>Cette justification est donnée par une attestation ou une mainlevée du bénéficiaire de la cession ou du nantissement de créances résultant du marché qui est jointe au présent document.</w:t>
      </w:r>
    </w:p>
    <w:p w14:paraId="31A8D757" w14:textId="77777777" w:rsidR="0039064B" w:rsidRPr="00A119EC" w:rsidRDefault="0039064B" w:rsidP="0039064B">
      <w:pPr>
        <w:spacing w:after="4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58AE4B25" w14:textId="77777777" w:rsidTr="00EC3439">
        <w:tc>
          <w:tcPr>
            <w:tcW w:w="10277" w:type="dxa"/>
            <w:shd w:val="solid" w:color="66CCFF" w:fill="auto"/>
          </w:tcPr>
          <w:p w14:paraId="3559FF92" w14:textId="77777777" w:rsidR="0039064B" w:rsidRPr="00A119EC" w:rsidRDefault="0039064B" w:rsidP="00EC3439">
            <w:pPr>
              <w:spacing w:after="40"/>
              <w:rPr>
                <w:rFonts w:ascii="Arial" w:hAnsi="Arial" w:cs="Arial"/>
                <w:b/>
                <w:bCs/>
                <w:sz w:val="22"/>
                <w:szCs w:val="22"/>
              </w:rPr>
            </w:pPr>
            <w:r w:rsidRPr="00A119EC">
              <w:rPr>
                <w:rFonts w:ascii="Arial" w:hAnsi="Arial" w:cs="Arial"/>
              </w:rPr>
              <w:br w:type="page"/>
            </w:r>
            <w:r w:rsidRPr="00A119EC">
              <w:rPr>
                <w:rFonts w:ascii="Arial" w:hAnsi="Arial" w:cs="Arial"/>
              </w:rPr>
              <w:br w:type="page"/>
            </w:r>
            <w:r>
              <w:rPr>
                <w:rFonts w:ascii="Arial" w:hAnsi="Arial" w:cs="Arial"/>
                <w:b/>
                <w:bCs/>
                <w:sz w:val="22"/>
                <w:szCs w:val="22"/>
              </w:rPr>
              <w:t>M</w:t>
            </w:r>
            <w:r w:rsidRPr="00A119EC">
              <w:rPr>
                <w:rFonts w:ascii="Arial" w:hAnsi="Arial" w:cs="Arial"/>
                <w:b/>
                <w:bCs/>
                <w:sz w:val="22"/>
                <w:szCs w:val="22"/>
              </w:rPr>
              <w:t xml:space="preserve"> - Acceptation et agrément des conditions de paiement du sous-traitant.</w:t>
            </w:r>
          </w:p>
        </w:tc>
      </w:tr>
    </w:tbl>
    <w:p w14:paraId="3185B2BE" w14:textId="77777777" w:rsidR="0039064B" w:rsidRDefault="0039064B" w:rsidP="0039064B">
      <w:pPr>
        <w:spacing w:after="40"/>
        <w:jc w:val="both"/>
        <w:rPr>
          <w:rFonts w:ascii="Arial" w:hAnsi="Arial" w:cs="Arial"/>
          <w:i/>
        </w:rPr>
      </w:pPr>
      <w:r w:rsidRPr="00344C37">
        <w:rPr>
          <w:rFonts w:ascii="Arial" w:hAnsi="Arial" w:cs="Arial"/>
          <w:i/>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w:t>
      </w:r>
      <w:r w:rsidRPr="00344C37">
        <w:rPr>
          <w:rFonts w:ascii="Arial" w:hAnsi="Arial" w:cs="Arial"/>
          <w:i/>
          <w:u w:val="single"/>
        </w:rPr>
        <w:t>si le DC4 n’a pas été signé</w:t>
      </w:r>
      <w:r w:rsidRPr="00344C37">
        <w:rPr>
          <w:rFonts w:ascii="Arial" w:hAnsi="Arial" w:cs="Arial"/>
          <w:i/>
        </w:rPr>
        <w:t>,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126F6DE" w14:textId="77777777" w:rsidR="0039064B" w:rsidRPr="00344C37" w:rsidRDefault="0039064B" w:rsidP="0039064B">
      <w:pPr>
        <w:spacing w:after="40"/>
        <w:jc w:val="both"/>
        <w:rPr>
          <w:rFonts w:ascii="Arial" w:hAnsi="Arial" w:cs="Arial"/>
        </w:rPr>
      </w:pPr>
    </w:p>
    <w:p w14:paraId="7ED9864D" w14:textId="77777777" w:rsidR="0039064B" w:rsidRPr="00A119EC" w:rsidRDefault="0039064B" w:rsidP="0039064B">
      <w:pPr>
        <w:spacing w:after="40"/>
        <w:jc w:val="both"/>
        <w:rPr>
          <w:rFonts w:ascii="Arial" w:hAnsi="Arial" w:cs="Arial"/>
        </w:rPr>
      </w:pPr>
      <w:r w:rsidRPr="00A119EC">
        <w:rPr>
          <w:rFonts w:ascii="Arial" w:hAnsi="Arial" w:cs="Arial"/>
        </w:rPr>
        <w:t>A</w:t>
      </w:r>
      <w:r w:rsidRPr="00A119EC">
        <w:rPr>
          <w:rFonts w:ascii="Arial" w:hAnsi="Arial" w:cs="Arial"/>
        </w:rPr>
        <w:tab/>
      </w:r>
      <w:r w:rsidRPr="00A119EC">
        <w:rPr>
          <w:rFonts w:ascii="Arial" w:hAnsi="Arial" w:cs="Arial"/>
        </w:rPr>
        <w:tab/>
      </w:r>
      <w:r w:rsidRPr="00A119EC">
        <w:rPr>
          <w:rFonts w:ascii="Arial" w:hAnsi="Arial" w:cs="Arial"/>
        </w:rPr>
        <w:tab/>
        <w:t>, le</w:t>
      </w:r>
      <w:r w:rsidRPr="00A119EC">
        <w:rPr>
          <w:rFonts w:ascii="Arial" w:hAnsi="Arial" w:cs="Arial"/>
        </w:rPr>
        <w:tab/>
      </w:r>
      <w:r w:rsidRPr="00A119EC">
        <w:rPr>
          <w:rFonts w:ascii="Arial" w:hAnsi="Arial" w:cs="Arial"/>
        </w:rPr>
        <w:tab/>
      </w:r>
      <w:r w:rsidRPr="00A119EC">
        <w:rPr>
          <w:rFonts w:ascii="Arial" w:hAnsi="Arial" w:cs="Arial"/>
        </w:rPr>
        <w:tab/>
      </w:r>
      <w:r w:rsidRPr="00A119EC">
        <w:rPr>
          <w:rFonts w:ascii="Arial" w:hAnsi="Arial" w:cs="Arial"/>
        </w:rPr>
        <w:tab/>
      </w:r>
      <w:r w:rsidRPr="00A119EC">
        <w:rPr>
          <w:rFonts w:ascii="Arial" w:hAnsi="Arial" w:cs="Arial"/>
        </w:rPr>
        <w:tab/>
      </w:r>
      <w:r w:rsidRPr="00A119EC">
        <w:rPr>
          <w:rFonts w:ascii="Arial" w:hAnsi="Arial" w:cs="Arial"/>
        </w:rPr>
        <w:tab/>
      </w:r>
      <w:r>
        <w:rPr>
          <w:rFonts w:ascii="Arial" w:hAnsi="Arial" w:cs="Arial"/>
        </w:rPr>
        <w:t>A</w:t>
      </w:r>
      <w:r>
        <w:rPr>
          <w:rFonts w:ascii="Arial" w:hAnsi="Arial" w:cs="Arial"/>
        </w:rPr>
        <w:tab/>
      </w:r>
      <w:r>
        <w:rPr>
          <w:rFonts w:ascii="Arial" w:hAnsi="Arial" w:cs="Arial"/>
        </w:rPr>
        <w:tab/>
      </w:r>
      <w:r>
        <w:rPr>
          <w:rFonts w:ascii="Arial" w:hAnsi="Arial" w:cs="Arial"/>
        </w:rPr>
        <w:tab/>
        <w:t xml:space="preserve">, </w:t>
      </w:r>
      <w:r w:rsidRPr="00A119EC">
        <w:rPr>
          <w:rFonts w:ascii="Arial" w:hAnsi="Arial" w:cs="Arial"/>
        </w:rPr>
        <w:t>le</w:t>
      </w:r>
    </w:p>
    <w:p w14:paraId="7A022849" w14:textId="77777777" w:rsidR="0039064B" w:rsidRPr="00A119EC" w:rsidRDefault="0039064B" w:rsidP="0039064B">
      <w:pPr>
        <w:spacing w:after="40"/>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6"/>
        <w:gridCol w:w="5108"/>
      </w:tblGrid>
      <w:tr w:rsidR="0039064B" w:rsidRPr="00A119EC" w14:paraId="50E80E2B" w14:textId="77777777" w:rsidTr="00EC3439">
        <w:trPr>
          <w:trHeight w:val="301"/>
        </w:trPr>
        <w:tc>
          <w:tcPr>
            <w:tcW w:w="5172" w:type="dxa"/>
            <w:tcBorders>
              <w:top w:val="nil"/>
              <w:left w:val="nil"/>
              <w:bottom w:val="nil"/>
              <w:right w:val="nil"/>
            </w:tcBorders>
          </w:tcPr>
          <w:p w14:paraId="3FD08383" w14:textId="77777777" w:rsidR="0039064B" w:rsidRPr="00A119EC" w:rsidRDefault="0039064B" w:rsidP="00EC3439">
            <w:pPr>
              <w:spacing w:after="40"/>
              <w:jc w:val="both"/>
              <w:rPr>
                <w:rFonts w:ascii="Arial" w:hAnsi="Arial" w:cs="Arial"/>
              </w:rPr>
            </w:pPr>
            <w:r w:rsidRPr="00A119EC">
              <w:rPr>
                <w:rFonts w:ascii="Arial" w:hAnsi="Arial" w:cs="Arial"/>
              </w:rPr>
              <w:t>Le sous-traitant :</w:t>
            </w:r>
          </w:p>
          <w:p w14:paraId="3D521055" w14:textId="77777777" w:rsidR="0039064B" w:rsidRPr="00A119EC" w:rsidRDefault="0039064B" w:rsidP="00EC3439">
            <w:pPr>
              <w:spacing w:after="40"/>
              <w:jc w:val="both"/>
              <w:rPr>
                <w:rFonts w:ascii="Arial" w:hAnsi="Arial" w:cs="Arial"/>
                <w:i/>
                <w:sz w:val="18"/>
                <w:szCs w:val="18"/>
              </w:rPr>
            </w:pPr>
            <w:r w:rsidRPr="00A119EC">
              <w:rPr>
                <w:rFonts w:ascii="Arial" w:hAnsi="Arial" w:cs="Arial"/>
                <w:i/>
                <w:sz w:val="18"/>
                <w:szCs w:val="18"/>
              </w:rPr>
              <w:t>(personne identifiée rubrique E du DC4)</w:t>
            </w:r>
          </w:p>
          <w:p w14:paraId="10495B42" w14:textId="77777777" w:rsidR="0039064B" w:rsidRPr="00A119EC" w:rsidRDefault="0039064B" w:rsidP="00EC3439">
            <w:pPr>
              <w:spacing w:after="40"/>
              <w:jc w:val="both"/>
              <w:rPr>
                <w:rFonts w:ascii="Arial" w:hAnsi="Arial" w:cs="Arial"/>
                <w:i/>
                <w:sz w:val="18"/>
                <w:szCs w:val="18"/>
              </w:rPr>
            </w:pPr>
          </w:p>
        </w:tc>
        <w:tc>
          <w:tcPr>
            <w:tcW w:w="5173" w:type="dxa"/>
            <w:tcBorders>
              <w:top w:val="nil"/>
              <w:left w:val="nil"/>
              <w:bottom w:val="nil"/>
              <w:right w:val="nil"/>
            </w:tcBorders>
          </w:tcPr>
          <w:p w14:paraId="693EA64D" w14:textId="77777777" w:rsidR="0039064B" w:rsidRPr="00A119EC" w:rsidRDefault="0039064B" w:rsidP="00EC3439">
            <w:pPr>
              <w:spacing w:after="40"/>
              <w:jc w:val="both"/>
              <w:rPr>
                <w:rFonts w:ascii="Arial" w:hAnsi="Arial" w:cs="Arial"/>
              </w:rPr>
            </w:pPr>
            <w:r w:rsidRPr="00A119EC">
              <w:rPr>
                <w:rFonts w:ascii="Arial" w:hAnsi="Arial" w:cs="Arial"/>
              </w:rPr>
              <w:t>Le soumissionnaire ou le titulaire :</w:t>
            </w:r>
          </w:p>
          <w:p w14:paraId="237EC213" w14:textId="77777777" w:rsidR="0039064B" w:rsidRPr="00A119EC" w:rsidRDefault="0039064B" w:rsidP="00EC3439">
            <w:pPr>
              <w:spacing w:after="40"/>
              <w:jc w:val="both"/>
              <w:rPr>
                <w:rFonts w:ascii="Arial" w:hAnsi="Arial" w:cs="Arial"/>
                <w:i/>
                <w:sz w:val="18"/>
                <w:szCs w:val="18"/>
              </w:rPr>
            </w:pPr>
            <w:r w:rsidRPr="00A119EC">
              <w:rPr>
                <w:rFonts w:ascii="Arial" w:hAnsi="Arial" w:cs="Arial"/>
                <w:i/>
                <w:sz w:val="18"/>
                <w:szCs w:val="18"/>
              </w:rPr>
              <w:t>(personne identifiée rubrique C1 du DC2)</w:t>
            </w:r>
          </w:p>
        </w:tc>
      </w:tr>
    </w:tbl>
    <w:p w14:paraId="71747B75" w14:textId="77777777" w:rsidR="0039064B" w:rsidRPr="00A119EC" w:rsidRDefault="0039064B" w:rsidP="0039064B">
      <w:pPr>
        <w:spacing w:after="40"/>
        <w:jc w:val="both"/>
        <w:rPr>
          <w:rFonts w:ascii="Arial" w:hAnsi="Arial" w:cs="Arial"/>
        </w:rPr>
      </w:pPr>
    </w:p>
    <w:p w14:paraId="1CB130AA" w14:textId="77777777" w:rsidR="0039064B" w:rsidRPr="00A119EC" w:rsidRDefault="0039064B" w:rsidP="0039064B">
      <w:pPr>
        <w:spacing w:after="40"/>
        <w:jc w:val="both"/>
        <w:rPr>
          <w:rFonts w:ascii="Arial" w:hAnsi="Arial" w:cs="Arial"/>
        </w:rPr>
      </w:pPr>
    </w:p>
    <w:p w14:paraId="54A4B8A8" w14:textId="77777777" w:rsidR="0039064B" w:rsidRPr="00A119EC" w:rsidRDefault="0039064B" w:rsidP="0039064B">
      <w:pPr>
        <w:spacing w:after="40"/>
        <w:jc w:val="both"/>
        <w:rPr>
          <w:rFonts w:ascii="Arial" w:hAnsi="Arial" w:cs="Arial"/>
        </w:rPr>
      </w:pPr>
    </w:p>
    <w:p w14:paraId="4E4CE923" w14:textId="77777777" w:rsidR="0039064B" w:rsidRPr="00A119EC" w:rsidRDefault="0039064B" w:rsidP="0039064B">
      <w:pPr>
        <w:spacing w:after="40"/>
        <w:jc w:val="both"/>
        <w:rPr>
          <w:rFonts w:ascii="Arial" w:hAnsi="Arial" w:cs="Arial"/>
        </w:rPr>
      </w:pPr>
    </w:p>
    <w:p w14:paraId="7798B0F6" w14:textId="77777777" w:rsidR="0039064B" w:rsidRPr="00A119EC" w:rsidRDefault="0039064B" w:rsidP="0039064B">
      <w:pPr>
        <w:spacing w:after="40"/>
        <w:jc w:val="both"/>
        <w:rPr>
          <w:rFonts w:ascii="Arial" w:hAnsi="Arial" w:cs="Arial"/>
        </w:rPr>
      </w:pPr>
    </w:p>
    <w:p w14:paraId="37C9D7FC" w14:textId="77777777" w:rsidR="0039064B" w:rsidRPr="00A119EC" w:rsidRDefault="0039064B" w:rsidP="0039064B">
      <w:pPr>
        <w:spacing w:after="40"/>
        <w:jc w:val="both"/>
        <w:rPr>
          <w:rFonts w:ascii="Arial" w:hAnsi="Arial" w:cs="Arial"/>
        </w:rPr>
      </w:pPr>
    </w:p>
    <w:p w14:paraId="556FB9E2" w14:textId="77777777" w:rsidR="0039064B" w:rsidRPr="00A119EC" w:rsidRDefault="0039064B" w:rsidP="0039064B">
      <w:pPr>
        <w:spacing w:after="40"/>
        <w:jc w:val="both"/>
        <w:rPr>
          <w:rFonts w:ascii="Arial" w:hAnsi="Arial" w:cs="Arial"/>
        </w:rPr>
      </w:pPr>
    </w:p>
    <w:p w14:paraId="3A3AFD0D" w14:textId="77777777" w:rsidR="0039064B" w:rsidRPr="00A119EC" w:rsidRDefault="0039064B" w:rsidP="0039064B">
      <w:pPr>
        <w:spacing w:after="40"/>
        <w:jc w:val="both"/>
        <w:rPr>
          <w:rFonts w:ascii="Arial" w:hAnsi="Arial" w:cs="Arial"/>
        </w:rPr>
      </w:pPr>
    </w:p>
    <w:p w14:paraId="040AAF6C" w14:textId="77777777" w:rsidR="0039064B" w:rsidRPr="00A119EC" w:rsidRDefault="0039064B" w:rsidP="0039064B">
      <w:pPr>
        <w:spacing w:after="40"/>
        <w:jc w:val="both"/>
        <w:rPr>
          <w:rFonts w:ascii="Arial" w:hAnsi="Arial" w:cs="Arial"/>
        </w:rPr>
      </w:pPr>
      <w:r w:rsidRPr="00A119EC">
        <w:rPr>
          <w:rFonts w:ascii="Arial" w:hAnsi="Arial" w:cs="Arial"/>
        </w:rPr>
        <w:t>Le représentant de l’acheteur, compétent pour signer le marché pu</w:t>
      </w:r>
      <w:r>
        <w:rPr>
          <w:rFonts w:ascii="Arial" w:hAnsi="Arial" w:cs="Arial"/>
        </w:rPr>
        <w:t xml:space="preserve">blic, accepte le sous-traitant </w:t>
      </w:r>
      <w:r w:rsidRPr="00A119EC">
        <w:rPr>
          <w:rFonts w:ascii="Arial" w:hAnsi="Arial" w:cs="Arial"/>
        </w:rPr>
        <w:t>et agrée ses conditions de paiement.</w:t>
      </w:r>
    </w:p>
    <w:p w14:paraId="28F87197" w14:textId="77777777" w:rsidR="0039064B" w:rsidRPr="00A119EC" w:rsidRDefault="0039064B" w:rsidP="0039064B">
      <w:pPr>
        <w:spacing w:after="40"/>
        <w:jc w:val="both"/>
        <w:rPr>
          <w:rFonts w:ascii="Arial" w:hAnsi="Arial" w:cs="Arial"/>
        </w:rPr>
      </w:pPr>
    </w:p>
    <w:p w14:paraId="5E2A7FE7" w14:textId="77777777" w:rsidR="0039064B" w:rsidRPr="00A119EC" w:rsidRDefault="0039064B" w:rsidP="0039064B">
      <w:pPr>
        <w:spacing w:after="40"/>
        <w:jc w:val="both"/>
        <w:rPr>
          <w:rFonts w:ascii="Arial" w:hAnsi="Arial" w:cs="Arial"/>
        </w:rPr>
      </w:pPr>
      <w:r w:rsidRPr="00A119EC">
        <w:rPr>
          <w:rFonts w:ascii="Arial" w:hAnsi="Arial" w:cs="Arial"/>
        </w:rPr>
        <w:t>A</w:t>
      </w:r>
      <w:r w:rsidRPr="00A119EC">
        <w:rPr>
          <w:rFonts w:ascii="Arial" w:hAnsi="Arial" w:cs="Arial"/>
        </w:rPr>
        <w:tab/>
      </w:r>
      <w:r w:rsidRPr="00A119EC">
        <w:rPr>
          <w:rFonts w:ascii="Arial" w:hAnsi="Arial" w:cs="Arial"/>
        </w:rPr>
        <w:tab/>
      </w:r>
      <w:r w:rsidRPr="00A119EC">
        <w:rPr>
          <w:rFonts w:ascii="Arial" w:hAnsi="Arial" w:cs="Arial"/>
        </w:rPr>
        <w:tab/>
        <w:t>, le</w:t>
      </w:r>
    </w:p>
    <w:p w14:paraId="1F7996CA" w14:textId="77777777" w:rsidR="0039064B" w:rsidRPr="00A119EC" w:rsidRDefault="0039064B" w:rsidP="0039064B">
      <w:pPr>
        <w:spacing w:after="40"/>
        <w:jc w:val="both"/>
        <w:rPr>
          <w:rFonts w:ascii="Arial" w:hAnsi="Arial" w:cs="Arial"/>
        </w:rPr>
      </w:pPr>
    </w:p>
    <w:p w14:paraId="169A7D01" w14:textId="77777777" w:rsidR="0039064B" w:rsidRPr="00A119EC" w:rsidRDefault="0039064B" w:rsidP="0039064B">
      <w:pPr>
        <w:spacing w:after="40"/>
        <w:jc w:val="both"/>
        <w:rPr>
          <w:rFonts w:ascii="Arial" w:hAnsi="Arial" w:cs="Arial"/>
        </w:rPr>
      </w:pPr>
      <w:r w:rsidRPr="00A119EC">
        <w:rPr>
          <w:rFonts w:ascii="Arial" w:hAnsi="Arial" w:cs="Arial"/>
        </w:rPr>
        <w:t>Le représentant de l’acheteur :</w:t>
      </w:r>
    </w:p>
    <w:p w14:paraId="3FBA5CFD" w14:textId="77777777" w:rsidR="0039064B" w:rsidRPr="00A119EC" w:rsidRDefault="0039064B" w:rsidP="0039064B">
      <w:pPr>
        <w:spacing w:after="40"/>
        <w:jc w:val="both"/>
        <w:rPr>
          <w:rFonts w:ascii="Arial" w:hAnsi="Arial" w:cs="Arial"/>
        </w:rPr>
      </w:pPr>
    </w:p>
    <w:p w14:paraId="6B8E36A4" w14:textId="77777777" w:rsidR="0039064B" w:rsidRPr="00A119EC" w:rsidRDefault="0039064B" w:rsidP="0039064B">
      <w:pPr>
        <w:spacing w:after="40"/>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39064B" w:rsidRPr="00A119EC" w14:paraId="4346D8B7" w14:textId="77777777" w:rsidTr="00EC3439">
        <w:tc>
          <w:tcPr>
            <w:tcW w:w="10277" w:type="dxa"/>
            <w:shd w:val="solid" w:color="66CCFF" w:fill="auto"/>
            <w:hideMark/>
          </w:tcPr>
          <w:p w14:paraId="49D31E86" w14:textId="77777777" w:rsidR="0039064B" w:rsidRPr="00A119EC" w:rsidRDefault="0039064B" w:rsidP="00EC3439">
            <w:pPr>
              <w:spacing w:after="40"/>
              <w:rPr>
                <w:rFonts w:ascii="Arial" w:hAnsi="Arial" w:cs="Arial"/>
                <w:b/>
                <w:bCs/>
                <w:sz w:val="22"/>
                <w:szCs w:val="22"/>
              </w:rPr>
            </w:pPr>
            <w:r w:rsidRPr="00A119EC">
              <w:rPr>
                <w:rFonts w:ascii="Arial" w:hAnsi="Arial" w:cs="Arial"/>
              </w:rPr>
              <w:br w:type="page"/>
            </w:r>
            <w:r w:rsidRPr="00A119EC">
              <w:rPr>
                <w:rFonts w:ascii="Arial" w:hAnsi="Arial" w:cs="Arial"/>
              </w:rPr>
              <w:br w:type="page"/>
            </w:r>
            <w:r w:rsidRPr="00A119EC">
              <w:rPr>
                <w:rFonts w:ascii="Arial" w:hAnsi="Arial" w:cs="Arial"/>
                <w:b/>
                <w:bCs/>
                <w:sz w:val="22"/>
                <w:szCs w:val="22"/>
              </w:rPr>
              <w:t>M - Notification de l’acte spécial au titulaire.</w:t>
            </w:r>
          </w:p>
        </w:tc>
      </w:tr>
    </w:tbl>
    <w:p w14:paraId="0FF4BCC0" w14:textId="77777777" w:rsidR="0039064B" w:rsidRDefault="0039064B" w:rsidP="0039064B">
      <w:pPr>
        <w:spacing w:after="40"/>
        <w:jc w:val="both"/>
        <w:rPr>
          <w:rFonts w:ascii="Arial" w:hAnsi="Arial" w:cs="Arial"/>
          <w:i/>
          <w:sz w:val="18"/>
          <w:szCs w:val="18"/>
        </w:rPr>
      </w:pPr>
      <w:r w:rsidRPr="00A119EC">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p>
    <w:p w14:paraId="3AF9C42D" w14:textId="77777777" w:rsidR="0039064B" w:rsidRPr="00A119EC" w:rsidRDefault="0039064B" w:rsidP="0039064B">
      <w:pPr>
        <w:spacing w:after="40"/>
        <w:jc w:val="both"/>
        <w:rPr>
          <w:rFonts w:ascii="Arial" w:hAnsi="Arial" w:cs="Arial"/>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9064B" w:rsidRPr="00CC433D" w14:paraId="1C0CE1E3" w14:textId="77777777" w:rsidTr="00EC3439">
        <w:trPr>
          <w:trHeight w:val="5669"/>
        </w:trPr>
        <w:tc>
          <w:tcPr>
            <w:tcW w:w="10345" w:type="dxa"/>
            <w:shd w:val="clear" w:color="auto" w:fill="auto"/>
          </w:tcPr>
          <w:p w14:paraId="1AE7D58E" w14:textId="77777777" w:rsidR="0039064B" w:rsidRPr="00CC433D" w:rsidRDefault="0039064B" w:rsidP="00EC3439">
            <w:pPr>
              <w:jc w:val="both"/>
              <w:rPr>
                <w:rFonts w:ascii="Arial" w:hAnsi="Arial" w:cs="Arial"/>
              </w:rPr>
            </w:pPr>
            <w:r w:rsidRPr="00CC433D">
              <w:rPr>
                <w:rFonts w:ascii="Arial" w:hAnsi="Arial" w:cs="Arial"/>
              </w:rPr>
              <w:lastRenderedPageBreak/>
              <w:t xml:space="preserve">En cas d’envoi en lettre recommandée avec accusé de réception : </w:t>
            </w:r>
          </w:p>
          <w:p w14:paraId="4AF86EF1" w14:textId="77777777" w:rsidR="0039064B" w:rsidRPr="00CC433D" w:rsidRDefault="0039064B" w:rsidP="00EC3439">
            <w:pPr>
              <w:jc w:val="both"/>
              <w:rPr>
                <w:rFonts w:ascii="Arial" w:hAnsi="Arial" w:cs="Arial"/>
                <w:i/>
                <w:sz w:val="18"/>
                <w:szCs w:val="18"/>
              </w:rPr>
            </w:pPr>
            <w:r w:rsidRPr="00CC433D">
              <w:rPr>
                <w:rFonts w:ascii="Arial" w:hAnsi="Arial" w:cs="Arial"/>
                <w:i/>
                <w:sz w:val="18"/>
                <w:szCs w:val="18"/>
              </w:rPr>
              <w:t>(Coller dans ce cadre l'avis de réception postal, daté et signé par le titulaire.)</w:t>
            </w:r>
          </w:p>
          <w:p w14:paraId="37C502E5" w14:textId="77777777" w:rsidR="0039064B" w:rsidRPr="00CC433D" w:rsidRDefault="0039064B" w:rsidP="00EC3439">
            <w:pPr>
              <w:spacing w:after="40"/>
              <w:rPr>
                <w:rFonts w:ascii="Arial" w:hAnsi="Arial" w:cs="Arial"/>
              </w:rPr>
            </w:pPr>
          </w:p>
        </w:tc>
      </w:tr>
    </w:tbl>
    <w:p w14:paraId="35427B03" w14:textId="77777777" w:rsidR="0039064B" w:rsidRDefault="0039064B" w:rsidP="0039064B">
      <w:pPr>
        <w:spacing w:after="4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9064B" w:rsidRPr="00CC433D" w14:paraId="1D1A104B" w14:textId="77777777" w:rsidTr="00EC3439">
        <w:trPr>
          <w:trHeight w:val="3969"/>
        </w:trPr>
        <w:tc>
          <w:tcPr>
            <w:tcW w:w="10345" w:type="dxa"/>
            <w:shd w:val="clear" w:color="auto" w:fill="auto"/>
          </w:tcPr>
          <w:p w14:paraId="5275E8BF" w14:textId="77777777" w:rsidR="0039064B" w:rsidRPr="00CC433D" w:rsidRDefault="0039064B" w:rsidP="00EC3439">
            <w:pPr>
              <w:tabs>
                <w:tab w:val="left" w:pos="864"/>
                <w:tab w:val="left" w:pos="1584"/>
              </w:tabs>
              <w:spacing w:before="120"/>
              <w:jc w:val="both"/>
              <w:rPr>
                <w:rFonts w:ascii="Arial" w:hAnsi="Arial" w:cs="Arial"/>
              </w:rPr>
            </w:pPr>
            <w:r w:rsidRPr="00CC433D">
              <w:rPr>
                <w:rFonts w:ascii="Arial" w:hAnsi="Arial" w:cs="Arial"/>
              </w:rPr>
              <w:t>En cas de remise contre récépissé :</w:t>
            </w:r>
          </w:p>
          <w:p w14:paraId="106ECC3E" w14:textId="77777777" w:rsidR="0039064B" w:rsidRPr="00CC433D" w:rsidRDefault="0039064B" w:rsidP="00EC3439">
            <w:pPr>
              <w:jc w:val="both"/>
              <w:rPr>
                <w:rFonts w:ascii="Arial" w:hAnsi="Arial" w:cs="Arial"/>
              </w:rPr>
            </w:pPr>
          </w:p>
          <w:p w14:paraId="059E2CBC" w14:textId="36427C62" w:rsidR="0039064B" w:rsidRPr="00CC433D" w:rsidRDefault="0039064B" w:rsidP="00EC3439">
            <w:pPr>
              <w:jc w:val="both"/>
              <w:rPr>
                <w:rFonts w:ascii="Arial" w:hAnsi="Arial" w:cs="Arial"/>
              </w:rPr>
            </w:pPr>
            <w:r w:rsidRPr="00CC433D">
              <w:rPr>
                <w:rFonts w:ascii="Arial" w:hAnsi="Arial" w:cs="Arial"/>
              </w:rPr>
              <w:t>Le titulaire reçoit à titre de notification une copie du présent acte spécial :</w:t>
            </w:r>
          </w:p>
          <w:p w14:paraId="2026E358" w14:textId="77777777" w:rsidR="0039064B" w:rsidRPr="00CC433D" w:rsidRDefault="0039064B" w:rsidP="00EC3439">
            <w:pPr>
              <w:spacing w:after="40"/>
              <w:rPr>
                <w:rFonts w:ascii="Arial" w:hAnsi="Arial" w:cs="Arial"/>
              </w:rPr>
            </w:pPr>
          </w:p>
          <w:p w14:paraId="0EEC5F8B" w14:textId="77777777" w:rsidR="0039064B" w:rsidRPr="00CC433D" w:rsidRDefault="0039064B" w:rsidP="00EC3439">
            <w:pPr>
              <w:tabs>
                <w:tab w:val="left" w:pos="2910"/>
              </w:tabs>
              <w:spacing w:after="40"/>
              <w:rPr>
                <w:rFonts w:ascii="Arial" w:hAnsi="Arial" w:cs="Arial"/>
              </w:rPr>
            </w:pPr>
            <w:r w:rsidRPr="00CC433D">
              <w:rPr>
                <w:rFonts w:ascii="Arial" w:hAnsi="Arial" w:cs="Arial"/>
              </w:rPr>
              <w:t xml:space="preserve">A </w:t>
            </w:r>
            <w:r w:rsidRPr="00CC433D">
              <w:rPr>
                <w:rFonts w:ascii="Arial" w:hAnsi="Arial" w:cs="Arial"/>
              </w:rPr>
              <w:tab/>
              <w:t>Le</w:t>
            </w:r>
          </w:p>
        </w:tc>
      </w:tr>
    </w:tbl>
    <w:p w14:paraId="0BEFDAF3" w14:textId="77777777" w:rsidR="0039064B" w:rsidRDefault="0039064B" w:rsidP="0039064B">
      <w:pPr>
        <w:spacing w:before="120" w:after="120"/>
        <w:rPr>
          <w:rFonts w:ascii="Arial" w:hAnsi="Arial" w:cs="Arial"/>
          <w:sz w:val="16"/>
          <w:szCs w:val="16"/>
        </w:rPr>
      </w:pPr>
    </w:p>
    <w:p w14:paraId="0BAF5D9E" w14:textId="77777777" w:rsidR="008A6BFD" w:rsidRDefault="008A6BFD" w:rsidP="008A6BFD">
      <w:pPr>
        <w:tabs>
          <w:tab w:val="left" w:pos="851"/>
        </w:tabs>
        <w:rPr>
          <w:rFonts w:ascii="Arial" w:hAnsi="Arial" w:cs="Arial"/>
        </w:rPr>
      </w:pPr>
    </w:p>
    <w:p w14:paraId="61A738DC" w14:textId="77777777" w:rsidR="008A6BFD" w:rsidRDefault="008A6BFD" w:rsidP="008A6BFD">
      <w:pPr>
        <w:tabs>
          <w:tab w:val="left" w:pos="851"/>
        </w:tabs>
        <w:rPr>
          <w:rFonts w:ascii="Arial" w:hAnsi="Arial" w:cs="Arial"/>
        </w:rPr>
      </w:pPr>
    </w:p>
    <w:p w14:paraId="673D2E2E" w14:textId="77777777" w:rsidR="008A6BFD" w:rsidRDefault="008A6BFD" w:rsidP="008A6BFD">
      <w:pPr>
        <w:tabs>
          <w:tab w:val="left" w:pos="851"/>
        </w:tabs>
        <w:rPr>
          <w:rFonts w:ascii="Arial" w:hAnsi="Arial" w:cs="Arial"/>
        </w:rPr>
      </w:pPr>
    </w:p>
    <w:p w14:paraId="312187E2" w14:textId="77777777" w:rsidR="008A6BFD" w:rsidRDefault="008A6BFD" w:rsidP="008A6BFD">
      <w:pPr>
        <w:tabs>
          <w:tab w:val="left" w:pos="851"/>
        </w:tabs>
        <w:rPr>
          <w:rFonts w:ascii="Arial" w:hAnsi="Arial" w:cs="Arial"/>
        </w:rPr>
      </w:pPr>
    </w:p>
    <w:p w14:paraId="6E66B587" w14:textId="77777777" w:rsidR="008A6BFD" w:rsidRDefault="008A6BFD" w:rsidP="008A6BFD">
      <w:pPr>
        <w:tabs>
          <w:tab w:val="left" w:pos="851"/>
        </w:tabs>
        <w:rPr>
          <w:rFonts w:ascii="Arial" w:hAnsi="Arial" w:cs="Arial"/>
        </w:rPr>
      </w:pPr>
    </w:p>
    <w:p w14:paraId="754EE05E" w14:textId="77777777" w:rsidR="008A6BFD" w:rsidRDefault="008A6BFD" w:rsidP="008A6BFD">
      <w:pPr>
        <w:tabs>
          <w:tab w:val="left" w:pos="851"/>
        </w:tabs>
        <w:rPr>
          <w:rFonts w:ascii="Arial" w:hAnsi="Arial" w:cs="Arial"/>
        </w:rPr>
      </w:pPr>
    </w:p>
    <w:p w14:paraId="6E027EBD" w14:textId="77777777" w:rsidR="008A6BFD" w:rsidRDefault="008A6BFD" w:rsidP="008A6BFD">
      <w:pPr>
        <w:tabs>
          <w:tab w:val="left" w:pos="851"/>
        </w:tabs>
        <w:rPr>
          <w:rFonts w:ascii="Arial" w:hAnsi="Arial" w:cs="Arial"/>
        </w:rPr>
      </w:pPr>
    </w:p>
    <w:p w14:paraId="70C51DF4" w14:textId="77777777" w:rsidR="008A6BFD" w:rsidRDefault="008A6BFD" w:rsidP="008C2A9C">
      <w:pPr>
        <w:pStyle w:val="fcase2metab"/>
        <w:spacing w:after="120"/>
        <w:ind w:left="0" w:firstLine="0"/>
        <w:rPr>
          <w:rFonts w:ascii="Arial" w:hAnsi="Arial" w:cs="Arial"/>
        </w:rPr>
      </w:pPr>
    </w:p>
    <w:p w14:paraId="551B1F3D" w14:textId="77777777" w:rsidR="008A6BFD" w:rsidRDefault="008A6BFD" w:rsidP="008C2A9C">
      <w:pPr>
        <w:pStyle w:val="fcase2metab"/>
        <w:spacing w:after="120"/>
        <w:ind w:left="0" w:firstLine="0"/>
        <w:rPr>
          <w:rFonts w:ascii="Arial" w:hAnsi="Arial" w:cs="Arial"/>
        </w:rPr>
      </w:pPr>
    </w:p>
    <w:p w14:paraId="0C8A3BE8" w14:textId="77777777" w:rsidR="008A6BFD" w:rsidRDefault="008A6BFD" w:rsidP="008C2A9C">
      <w:pPr>
        <w:pStyle w:val="fcase2metab"/>
        <w:spacing w:after="120"/>
        <w:ind w:left="0" w:firstLine="0"/>
        <w:rPr>
          <w:rFonts w:ascii="Arial" w:hAnsi="Arial" w:cs="Arial"/>
        </w:rPr>
      </w:pPr>
    </w:p>
    <w:sectPr w:rsidR="008A6BFD" w:rsidSect="00581123">
      <w:headerReference w:type="even" r:id="rId22"/>
      <w:headerReference w:type="default" r:id="rId23"/>
      <w:footerReference w:type="even" r:id="rId24"/>
      <w:footerReference w:type="default" r:id="rId25"/>
      <w:headerReference w:type="first" r:id="rId26"/>
      <w:footerReference w:type="first" r:id="rId2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584CA" w14:textId="77777777" w:rsidR="000952A2" w:rsidRDefault="000952A2">
      <w:r>
        <w:separator/>
      </w:r>
    </w:p>
  </w:endnote>
  <w:endnote w:type="continuationSeparator" w:id="0">
    <w:p w14:paraId="5863FADE" w14:textId="77777777" w:rsidR="000952A2" w:rsidRDefault="0009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4D32D" w14:textId="77777777" w:rsidR="0018136D" w:rsidRDefault="0018136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7BFF7624" w14:textId="77777777" w:rsidTr="000D032C">
      <w:trPr>
        <w:tblHeader/>
      </w:trPr>
      <w:tc>
        <w:tcPr>
          <w:tcW w:w="2906" w:type="dxa"/>
          <w:shd w:val="clear" w:color="auto" w:fill="66CCFF"/>
        </w:tcPr>
        <w:p w14:paraId="73EC5C5D"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4DA056BE" w14:textId="031A7603" w:rsidR="00581123" w:rsidRDefault="00D14DE5" w:rsidP="0018136D">
          <w:pPr>
            <w:jc w:val="center"/>
            <w:rPr>
              <w:rFonts w:ascii="Arial" w:hAnsi="Arial" w:cs="Arial"/>
              <w:b/>
            </w:rPr>
          </w:pPr>
          <w:r>
            <w:rPr>
              <w:rFonts w:ascii="Arial" w:hAnsi="Arial" w:cs="Arial"/>
              <w:b/>
            </w:rPr>
            <w:t>DAF_202</w:t>
          </w:r>
          <w:r w:rsidR="0018136D">
            <w:rPr>
              <w:rFonts w:ascii="Arial" w:hAnsi="Arial" w:cs="Arial"/>
              <w:b/>
            </w:rPr>
            <w:t>5</w:t>
          </w:r>
          <w:r>
            <w:rPr>
              <w:rFonts w:ascii="Arial" w:hAnsi="Arial" w:cs="Arial"/>
              <w:b/>
            </w:rPr>
            <w:t>_00</w:t>
          </w:r>
          <w:r w:rsidR="004F3D0B">
            <w:rPr>
              <w:rFonts w:ascii="Arial" w:hAnsi="Arial" w:cs="Arial"/>
              <w:b/>
            </w:rPr>
            <w:t>0149</w:t>
          </w:r>
        </w:p>
      </w:tc>
      <w:tc>
        <w:tcPr>
          <w:tcW w:w="896" w:type="dxa"/>
          <w:shd w:val="clear" w:color="auto" w:fill="66CCFF"/>
        </w:tcPr>
        <w:p w14:paraId="1B2C93B6"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182B7B0C" w14:textId="28C8F865"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4D34">
            <w:rPr>
              <w:rStyle w:val="Numrodepage"/>
              <w:rFonts w:cs="Arial"/>
              <w:b/>
              <w:noProof/>
            </w:rPr>
            <w:t>5</w:t>
          </w:r>
          <w:r>
            <w:rPr>
              <w:rStyle w:val="Numrodepage"/>
              <w:rFonts w:cs="Arial"/>
              <w:b/>
            </w:rPr>
            <w:fldChar w:fldCharType="end"/>
          </w:r>
        </w:p>
      </w:tc>
      <w:tc>
        <w:tcPr>
          <w:tcW w:w="165" w:type="dxa"/>
          <w:shd w:val="clear" w:color="auto" w:fill="66CCFF"/>
        </w:tcPr>
        <w:p w14:paraId="571C2B3D" w14:textId="77777777" w:rsidR="00581123" w:rsidRDefault="00581123" w:rsidP="00581123">
          <w:pPr>
            <w:jc w:val="center"/>
          </w:pPr>
          <w:r>
            <w:rPr>
              <w:rFonts w:ascii="Arial" w:hAnsi="Arial" w:cs="Arial"/>
              <w:b/>
            </w:rPr>
            <w:t>/</w:t>
          </w:r>
        </w:p>
      </w:tc>
      <w:tc>
        <w:tcPr>
          <w:tcW w:w="544" w:type="dxa"/>
          <w:shd w:val="clear" w:color="auto" w:fill="66CCFF"/>
        </w:tcPr>
        <w:p w14:paraId="6EB39F9F" w14:textId="3E782156"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4D34">
            <w:rPr>
              <w:rStyle w:val="Numrodepage"/>
              <w:rFonts w:cs="Arial"/>
              <w:b/>
              <w:noProof/>
            </w:rPr>
            <w:t>7</w:t>
          </w:r>
          <w:r>
            <w:rPr>
              <w:rStyle w:val="Numrodepage"/>
              <w:rFonts w:cs="Arial"/>
              <w:b/>
            </w:rPr>
            <w:fldChar w:fldCharType="end"/>
          </w:r>
        </w:p>
      </w:tc>
    </w:tr>
  </w:tbl>
  <w:p w14:paraId="12644C20"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AA7AAF0" wp14:editId="7C593F26">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01078138" wp14:editId="488C40CD">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226B933" w14:textId="77777777" w:rsidTr="000D032C">
      <w:trPr>
        <w:tblHeader/>
      </w:trPr>
      <w:tc>
        <w:tcPr>
          <w:tcW w:w="2906" w:type="dxa"/>
          <w:shd w:val="clear" w:color="auto" w:fill="66CCFF"/>
        </w:tcPr>
        <w:p w14:paraId="6E4ACCFD"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46A6EF69" w14:textId="77777777" w:rsidR="00581123" w:rsidRDefault="00581123" w:rsidP="00581123">
          <w:pPr>
            <w:jc w:val="center"/>
            <w:rPr>
              <w:rFonts w:ascii="Arial" w:hAnsi="Arial" w:cs="Arial"/>
              <w:b/>
            </w:rPr>
          </w:pPr>
        </w:p>
      </w:tc>
      <w:tc>
        <w:tcPr>
          <w:tcW w:w="896" w:type="dxa"/>
          <w:shd w:val="clear" w:color="auto" w:fill="66CCFF"/>
        </w:tcPr>
        <w:p w14:paraId="0D3B5F65"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39C76DC6" w14:textId="52C017CE"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4D34">
            <w:rPr>
              <w:rStyle w:val="Numrodepage"/>
              <w:rFonts w:cs="Arial"/>
              <w:b/>
              <w:noProof/>
            </w:rPr>
            <w:t>1</w:t>
          </w:r>
          <w:r>
            <w:rPr>
              <w:rStyle w:val="Numrodepage"/>
              <w:rFonts w:cs="Arial"/>
              <w:b/>
            </w:rPr>
            <w:fldChar w:fldCharType="end"/>
          </w:r>
        </w:p>
      </w:tc>
      <w:tc>
        <w:tcPr>
          <w:tcW w:w="165" w:type="dxa"/>
          <w:shd w:val="clear" w:color="auto" w:fill="66CCFF"/>
        </w:tcPr>
        <w:p w14:paraId="32CB14BB" w14:textId="77777777" w:rsidR="00581123" w:rsidRDefault="00581123" w:rsidP="00581123">
          <w:pPr>
            <w:jc w:val="center"/>
          </w:pPr>
          <w:r>
            <w:rPr>
              <w:rFonts w:ascii="Arial" w:hAnsi="Arial" w:cs="Arial"/>
              <w:b/>
            </w:rPr>
            <w:t>/</w:t>
          </w:r>
        </w:p>
      </w:tc>
      <w:tc>
        <w:tcPr>
          <w:tcW w:w="544" w:type="dxa"/>
          <w:shd w:val="clear" w:color="auto" w:fill="66CCFF"/>
        </w:tcPr>
        <w:p w14:paraId="33E70E92" w14:textId="4DC3121B"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4D34">
            <w:rPr>
              <w:rStyle w:val="Numrodepage"/>
              <w:rFonts w:cs="Arial"/>
              <w:b/>
              <w:noProof/>
            </w:rPr>
            <w:t>7</w:t>
          </w:r>
          <w:r>
            <w:rPr>
              <w:rStyle w:val="Numrodepage"/>
              <w:rFonts w:cs="Arial"/>
              <w:b/>
            </w:rPr>
            <w:fldChar w:fldCharType="end"/>
          </w:r>
        </w:p>
      </w:tc>
    </w:tr>
  </w:tbl>
  <w:p w14:paraId="629BC246"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editId="2847B26D">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editId="18468C25">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8F517" w14:textId="77777777" w:rsidR="000952A2" w:rsidRDefault="000952A2">
      <w:r>
        <w:separator/>
      </w:r>
    </w:p>
  </w:footnote>
  <w:footnote w:type="continuationSeparator" w:id="0">
    <w:p w14:paraId="175F17EC" w14:textId="77777777" w:rsidR="000952A2" w:rsidRDefault="00095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C0AA3" w14:textId="77777777" w:rsidR="0018136D" w:rsidRDefault="001813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A754E" w14:textId="77777777" w:rsidR="00581123" w:rsidRPr="00865300" w:rsidRDefault="00581123" w:rsidP="00581123">
    <w:pPr>
      <w:pStyle w:val="En-tte"/>
      <w:rPr>
        <w:rFonts w:ascii="Marianne" w:hAnsi="Marianne"/>
      </w:rPr>
    </w:pPr>
  </w:p>
  <w:p w14:paraId="4A6332D0" w14:textId="77777777" w:rsidR="00581123" w:rsidRDefault="0058112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93760" w14:textId="77777777" w:rsidR="00581123" w:rsidRPr="00865300" w:rsidRDefault="00241440"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0" wp14:anchorId="29906FCA" wp14:editId="251D5946">
          <wp:simplePos x="0" y="0"/>
          <wp:positionH relativeFrom="column">
            <wp:posOffset>-588476</wp:posOffset>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4E7E2DD3" w14:textId="77777777"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003D7A"/>
    <w:multiLevelType w:val="hybridMultilevel"/>
    <w:tmpl w:val="7B2A86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0"/>
  </w:num>
  <w:num w:numId="6">
    <w:abstractNumId w:val="5"/>
  </w:num>
  <w:num w:numId="7">
    <w:abstractNumId w:val="4"/>
  </w:num>
  <w:num w:numId="8">
    <w:abstractNumId w:val="7"/>
  </w:num>
  <w:num w:numId="9">
    <w:abstractNumId w:val="10"/>
  </w:num>
  <w:num w:numId="10">
    <w:abstractNumId w:val="12"/>
  </w:num>
  <w:num w:numId="11">
    <w:abstractNumId w:val="3"/>
  </w:num>
  <w:num w:numId="12">
    <w:abstractNumId w:val="8"/>
  </w:num>
  <w:num w:numId="13">
    <w:abstractNumId w:val="9"/>
  </w:num>
  <w:num w:numId="1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BICHE Rachid ATTACHE ADMI">
    <w15:presenceInfo w15:providerId="None" w15:userId="HABICHE Rachid ATTACHE AD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952A2"/>
    <w:rsid w:val="000A2C4F"/>
    <w:rsid w:val="000A2E05"/>
    <w:rsid w:val="000A5C41"/>
    <w:rsid w:val="000B09FA"/>
    <w:rsid w:val="000B348E"/>
    <w:rsid w:val="000C1C6D"/>
    <w:rsid w:val="000C60BC"/>
    <w:rsid w:val="000D3CA3"/>
    <w:rsid w:val="000D54BE"/>
    <w:rsid w:val="000E0020"/>
    <w:rsid w:val="00104FE2"/>
    <w:rsid w:val="00107EDA"/>
    <w:rsid w:val="00110949"/>
    <w:rsid w:val="001202D3"/>
    <w:rsid w:val="00146FF6"/>
    <w:rsid w:val="00156C6E"/>
    <w:rsid w:val="00166B56"/>
    <w:rsid w:val="00175F6C"/>
    <w:rsid w:val="0018136D"/>
    <w:rsid w:val="00186AFD"/>
    <w:rsid w:val="00192FD7"/>
    <w:rsid w:val="00194DC3"/>
    <w:rsid w:val="001A1DAF"/>
    <w:rsid w:val="001B69D2"/>
    <w:rsid w:val="001C40C0"/>
    <w:rsid w:val="001C7118"/>
    <w:rsid w:val="001C733C"/>
    <w:rsid w:val="001D0008"/>
    <w:rsid w:val="001D102A"/>
    <w:rsid w:val="001D38BB"/>
    <w:rsid w:val="001F228E"/>
    <w:rsid w:val="001F577B"/>
    <w:rsid w:val="002001CB"/>
    <w:rsid w:val="002001FE"/>
    <w:rsid w:val="00200A5B"/>
    <w:rsid w:val="00201E93"/>
    <w:rsid w:val="00204268"/>
    <w:rsid w:val="002054BB"/>
    <w:rsid w:val="00207AD1"/>
    <w:rsid w:val="002111C3"/>
    <w:rsid w:val="0021527A"/>
    <w:rsid w:val="002154C0"/>
    <w:rsid w:val="002165B6"/>
    <w:rsid w:val="0021797C"/>
    <w:rsid w:val="00222884"/>
    <w:rsid w:val="00222C62"/>
    <w:rsid w:val="00225A1A"/>
    <w:rsid w:val="002268EE"/>
    <w:rsid w:val="00226C9B"/>
    <w:rsid w:val="00241440"/>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2F7E08"/>
    <w:rsid w:val="00300F37"/>
    <w:rsid w:val="00301794"/>
    <w:rsid w:val="003028A5"/>
    <w:rsid w:val="003100E9"/>
    <w:rsid w:val="00314558"/>
    <w:rsid w:val="003163C0"/>
    <w:rsid w:val="003163CC"/>
    <w:rsid w:val="00323A28"/>
    <w:rsid w:val="0033292D"/>
    <w:rsid w:val="00332B12"/>
    <w:rsid w:val="00335A7C"/>
    <w:rsid w:val="00337351"/>
    <w:rsid w:val="00354C04"/>
    <w:rsid w:val="00362A4B"/>
    <w:rsid w:val="00370150"/>
    <w:rsid w:val="003759D6"/>
    <w:rsid w:val="00375D63"/>
    <w:rsid w:val="00385E76"/>
    <w:rsid w:val="0039064B"/>
    <w:rsid w:val="003B3BFB"/>
    <w:rsid w:val="003B463C"/>
    <w:rsid w:val="003B4746"/>
    <w:rsid w:val="003C115F"/>
    <w:rsid w:val="003C73CA"/>
    <w:rsid w:val="003D0212"/>
    <w:rsid w:val="003D5681"/>
    <w:rsid w:val="003E18FC"/>
    <w:rsid w:val="003E6448"/>
    <w:rsid w:val="003E69DA"/>
    <w:rsid w:val="00401762"/>
    <w:rsid w:val="00405CD3"/>
    <w:rsid w:val="00413488"/>
    <w:rsid w:val="004223A6"/>
    <w:rsid w:val="0043418D"/>
    <w:rsid w:val="0043706E"/>
    <w:rsid w:val="00440650"/>
    <w:rsid w:val="004409F4"/>
    <w:rsid w:val="0044597F"/>
    <w:rsid w:val="004559B9"/>
    <w:rsid w:val="004627A5"/>
    <w:rsid w:val="004767BF"/>
    <w:rsid w:val="00481073"/>
    <w:rsid w:val="00495903"/>
    <w:rsid w:val="00497578"/>
    <w:rsid w:val="004A6437"/>
    <w:rsid w:val="004A7169"/>
    <w:rsid w:val="004C1439"/>
    <w:rsid w:val="004C59CF"/>
    <w:rsid w:val="004C68E5"/>
    <w:rsid w:val="004E75A6"/>
    <w:rsid w:val="004F2367"/>
    <w:rsid w:val="004F3D0B"/>
    <w:rsid w:val="00513BB1"/>
    <w:rsid w:val="00514DAF"/>
    <w:rsid w:val="00532EC7"/>
    <w:rsid w:val="005409EC"/>
    <w:rsid w:val="00541CA3"/>
    <w:rsid w:val="00546E9E"/>
    <w:rsid w:val="00553792"/>
    <w:rsid w:val="005546A9"/>
    <w:rsid w:val="00561CAA"/>
    <w:rsid w:val="00562D65"/>
    <w:rsid w:val="00580386"/>
    <w:rsid w:val="00581123"/>
    <w:rsid w:val="005846FB"/>
    <w:rsid w:val="0059768D"/>
    <w:rsid w:val="005A471A"/>
    <w:rsid w:val="005A4A3B"/>
    <w:rsid w:val="005A4BF3"/>
    <w:rsid w:val="005A4CB5"/>
    <w:rsid w:val="005B685C"/>
    <w:rsid w:val="005C3E72"/>
    <w:rsid w:val="005D1515"/>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9097D"/>
    <w:rsid w:val="00695EB3"/>
    <w:rsid w:val="006A3F3C"/>
    <w:rsid w:val="006A41A9"/>
    <w:rsid w:val="006B4399"/>
    <w:rsid w:val="006B7D07"/>
    <w:rsid w:val="006C1220"/>
    <w:rsid w:val="006C2960"/>
    <w:rsid w:val="006C4338"/>
    <w:rsid w:val="006F0F3B"/>
    <w:rsid w:val="006F1E55"/>
    <w:rsid w:val="006F3DF9"/>
    <w:rsid w:val="006F48F1"/>
    <w:rsid w:val="006F7EF6"/>
    <w:rsid w:val="007060E5"/>
    <w:rsid w:val="00710FD6"/>
    <w:rsid w:val="00711421"/>
    <w:rsid w:val="00716D7C"/>
    <w:rsid w:val="00722BBC"/>
    <w:rsid w:val="00731FAB"/>
    <w:rsid w:val="0073798A"/>
    <w:rsid w:val="007410CB"/>
    <w:rsid w:val="00747F48"/>
    <w:rsid w:val="00757151"/>
    <w:rsid w:val="0076477A"/>
    <w:rsid w:val="007666AC"/>
    <w:rsid w:val="007728D4"/>
    <w:rsid w:val="00781041"/>
    <w:rsid w:val="00786F36"/>
    <w:rsid w:val="007909E0"/>
    <w:rsid w:val="00791821"/>
    <w:rsid w:val="00791A55"/>
    <w:rsid w:val="00793DC9"/>
    <w:rsid w:val="0079493A"/>
    <w:rsid w:val="0079785C"/>
    <w:rsid w:val="007B250D"/>
    <w:rsid w:val="007D5DA5"/>
    <w:rsid w:val="007D7A65"/>
    <w:rsid w:val="007F2CB6"/>
    <w:rsid w:val="007F68A6"/>
    <w:rsid w:val="007F6F5E"/>
    <w:rsid w:val="00800575"/>
    <w:rsid w:val="00801FB7"/>
    <w:rsid w:val="00802F5A"/>
    <w:rsid w:val="00804EFB"/>
    <w:rsid w:val="00813F46"/>
    <w:rsid w:val="00830008"/>
    <w:rsid w:val="00830624"/>
    <w:rsid w:val="0083205E"/>
    <w:rsid w:val="008402A8"/>
    <w:rsid w:val="0084086C"/>
    <w:rsid w:val="00841BEE"/>
    <w:rsid w:val="00844DAA"/>
    <w:rsid w:val="00844FC3"/>
    <w:rsid w:val="0085598A"/>
    <w:rsid w:val="00857AB2"/>
    <w:rsid w:val="008773CA"/>
    <w:rsid w:val="00890C59"/>
    <w:rsid w:val="008A6BFD"/>
    <w:rsid w:val="008B0797"/>
    <w:rsid w:val="008C2A9C"/>
    <w:rsid w:val="008C6B5B"/>
    <w:rsid w:val="008D16A4"/>
    <w:rsid w:val="008D5020"/>
    <w:rsid w:val="008E2D4D"/>
    <w:rsid w:val="008F01E2"/>
    <w:rsid w:val="00902651"/>
    <w:rsid w:val="00915748"/>
    <w:rsid w:val="00924663"/>
    <w:rsid w:val="00932CF6"/>
    <w:rsid w:val="00934374"/>
    <w:rsid w:val="00934503"/>
    <w:rsid w:val="00954E23"/>
    <w:rsid w:val="00960AD2"/>
    <w:rsid w:val="009632F3"/>
    <w:rsid w:val="009758B9"/>
    <w:rsid w:val="00975EA0"/>
    <w:rsid w:val="00983FF3"/>
    <w:rsid w:val="009862E2"/>
    <w:rsid w:val="00987ACB"/>
    <w:rsid w:val="00991B00"/>
    <w:rsid w:val="009A3B33"/>
    <w:rsid w:val="009A4743"/>
    <w:rsid w:val="009A6460"/>
    <w:rsid w:val="009B13BB"/>
    <w:rsid w:val="009B1CD0"/>
    <w:rsid w:val="009B42F5"/>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241E"/>
    <w:rsid w:val="00AD4CE4"/>
    <w:rsid w:val="00AE4D34"/>
    <w:rsid w:val="00AE7831"/>
    <w:rsid w:val="00AF0E76"/>
    <w:rsid w:val="00AF2510"/>
    <w:rsid w:val="00AF3DB9"/>
    <w:rsid w:val="00AF66CD"/>
    <w:rsid w:val="00B054DA"/>
    <w:rsid w:val="00B22D5F"/>
    <w:rsid w:val="00B24756"/>
    <w:rsid w:val="00B30C7A"/>
    <w:rsid w:val="00B52711"/>
    <w:rsid w:val="00B67917"/>
    <w:rsid w:val="00B73228"/>
    <w:rsid w:val="00B87564"/>
    <w:rsid w:val="00B9437A"/>
    <w:rsid w:val="00BA2098"/>
    <w:rsid w:val="00BA44E5"/>
    <w:rsid w:val="00BA4CA4"/>
    <w:rsid w:val="00BC3D0D"/>
    <w:rsid w:val="00BC69AB"/>
    <w:rsid w:val="00BC7515"/>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17F5"/>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14DE5"/>
    <w:rsid w:val="00D22CA0"/>
    <w:rsid w:val="00D46BC7"/>
    <w:rsid w:val="00D61D84"/>
    <w:rsid w:val="00D734A9"/>
    <w:rsid w:val="00D85243"/>
    <w:rsid w:val="00D90C76"/>
    <w:rsid w:val="00DA268A"/>
    <w:rsid w:val="00DA36CE"/>
    <w:rsid w:val="00DA437C"/>
    <w:rsid w:val="00DA4BDC"/>
    <w:rsid w:val="00DA5010"/>
    <w:rsid w:val="00DF1E1D"/>
    <w:rsid w:val="00DF2609"/>
    <w:rsid w:val="00DF3F0B"/>
    <w:rsid w:val="00E10C07"/>
    <w:rsid w:val="00E14768"/>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228C492"/>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table" w:customStyle="1" w:styleId="Grilledutableau1">
    <w:name w:val="Grille du tableau1"/>
    <w:basedOn w:val="TableauNormal"/>
    <w:next w:val="Grilledutableau"/>
    <w:rsid w:val="00E147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9064B"/>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eur-lex.europa.eu/LexUriServ/LexUriServ.do?uri=OJ:L:2003:124:0036:0041:fr: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E25A8-530C-41CA-9F56-0E255DB50110}">
  <ds:schemaRefs>
    <ds:schemaRef ds:uri="77bc679a-492b-4ce5-842b-6d71a43db1a2"/>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810E156-E450-48A1-AED6-60879F9E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AE52D4-DCF0-42E3-9410-2402E6B127FB}">
  <ds:schemaRefs>
    <ds:schemaRef ds:uri="http://schemas.microsoft.com/sharepoint/v3/contenttype/forms"/>
  </ds:schemaRefs>
</ds:datastoreItem>
</file>

<file path=customXml/itemProps4.xml><?xml version="1.0" encoding="utf-8"?>
<ds:datastoreItem xmlns:ds="http://schemas.openxmlformats.org/officeDocument/2006/customXml" ds:itemID="{7126DC8C-5999-4F0D-A7CD-5A78E3E2A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2673</Words>
  <Characters>14703</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17342</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HABICHE Rachid ATTACHE ADMI</cp:lastModifiedBy>
  <cp:revision>2</cp:revision>
  <cp:lastPrinted>2021-06-01T13:24:00Z</cp:lastPrinted>
  <dcterms:created xsi:type="dcterms:W3CDTF">2025-04-18T12:11:00Z</dcterms:created>
  <dcterms:modified xsi:type="dcterms:W3CDTF">2025-04-18T12:11:00Z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