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6A8741" w14:textId="77777777" w:rsidR="00317B18" w:rsidRDefault="00317B18">
      <w:pPr>
        <w:pStyle w:val="Style2"/>
        <w:spacing w:line="276" w:lineRule="auto"/>
        <w:jc w:val="center"/>
        <w:rPr>
          <w:rFonts w:ascii="Times New Roman" w:hAnsi="Times New Roman"/>
          <w:bCs/>
          <w:sz w:val="22"/>
          <w:szCs w:val="22"/>
        </w:rPr>
      </w:pPr>
    </w:p>
    <w:p w14:paraId="6ED3763E" w14:textId="77777777" w:rsidR="00317B18" w:rsidRDefault="00317B18">
      <w:pPr>
        <w:pStyle w:val="Style2"/>
        <w:spacing w:line="276" w:lineRule="auto"/>
        <w:jc w:val="center"/>
        <w:rPr>
          <w:rFonts w:ascii="Times New Roman" w:hAnsi="Times New Roman"/>
          <w:bCs/>
          <w:sz w:val="22"/>
          <w:szCs w:val="22"/>
        </w:rPr>
      </w:pPr>
    </w:p>
    <w:p w14:paraId="416C1A1E" w14:textId="77777777" w:rsidR="00317B18" w:rsidRDefault="00317B18">
      <w:pPr>
        <w:pBdr>
          <w:top w:val="single" w:sz="2" w:space="1" w:color="000000"/>
          <w:left w:val="single" w:sz="2" w:space="1" w:color="000000"/>
          <w:bottom w:val="single" w:sz="2" w:space="1" w:color="000000"/>
          <w:right w:val="single" w:sz="2" w:space="1" w:color="000000"/>
        </w:pBdr>
        <w:shd w:val="clear" w:color="auto" w:fill="000000"/>
        <w:spacing w:line="276" w:lineRule="auto"/>
        <w:jc w:val="center"/>
        <w:rPr>
          <w:rFonts w:cs="Times New Roman"/>
          <w:b/>
          <w:bCs/>
          <w:caps/>
          <w:color w:val="FF0000"/>
          <w:sz w:val="22"/>
          <w:szCs w:val="22"/>
          <w:u w:val="single"/>
          <w:lang w:bidi="ar-SA"/>
        </w:rPr>
      </w:pPr>
    </w:p>
    <w:p w14:paraId="6B32BDFF" w14:textId="5B5C0BC1" w:rsidR="00F94C8D" w:rsidRPr="00F94C8D" w:rsidRDefault="004F2BEE" w:rsidP="00F94C8D">
      <w:pPr>
        <w:widowControl/>
        <w:pBdr>
          <w:top w:val="single" w:sz="1" w:space="1" w:color="000000"/>
          <w:left w:val="single" w:sz="1" w:space="1" w:color="000000"/>
          <w:bottom w:val="single" w:sz="1" w:space="1" w:color="000000"/>
          <w:right w:val="single" w:sz="1" w:space="1" w:color="000000"/>
        </w:pBdr>
        <w:shd w:val="clear" w:color="auto" w:fill="000000"/>
        <w:jc w:val="center"/>
        <w:textAlignment w:val="auto"/>
        <w:rPr>
          <w:rFonts w:ascii="Garamond" w:eastAsia="Times New Roman" w:hAnsi="Garamond" w:cs="Garamond"/>
          <w:kern w:val="0"/>
          <w:sz w:val="22"/>
          <w:szCs w:val="20"/>
        </w:rPr>
      </w:pPr>
      <w:r>
        <w:rPr>
          <w:rFonts w:eastAsia="Times New Roman" w:cs="Times New Roman"/>
          <w:b/>
          <w:bCs/>
          <w:caps/>
          <w:kern w:val="0"/>
          <w:sz w:val="28"/>
          <w:szCs w:val="28"/>
        </w:rPr>
        <w:t xml:space="preserve">Realisation </w:t>
      </w:r>
      <w:ins w:id="0" w:author="CRAPOULET Bénédicte" w:date="2025-06-05T13:17:00Z">
        <w:r w:rsidR="00175A92">
          <w:rPr>
            <w:rFonts w:eastAsia="Times New Roman" w:cs="Times New Roman"/>
            <w:b/>
            <w:bCs/>
            <w:caps/>
            <w:kern w:val="0"/>
            <w:sz w:val="28"/>
            <w:szCs w:val="28"/>
          </w:rPr>
          <w:t xml:space="preserve">D’UNE </w:t>
        </w:r>
      </w:ins>
      <w:r>
        <w:rPr>
          <w:rFonts w:eastAsia="Times New Roman" w:cs="Times New Roman"/>
          <w:b/>
          <w:bCs/>
          <w:caps/>
          <w:kern w:val="0"/>
          <w:sz w:val="28"/>
          <w:szCs w:val="28"/>
        </w:rPr>
        <w:t>etude de faisabilité pour la renovation et le reamenagement du musee national de ceramique de sevres</w:t>
      </w:r>
    </w:p>
    <w:p w14:paraId="14AFDC52" w14:textId="77777777" w:rsidR="00317B18" w:rsidRDefault="00317B18">
      <w:pPr>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pPr>
    </w:p>
    <w:p w14:paraId="39A3F2DB" w14:textId="77777777" w:rsidR="00317B18" w:rsidRDefault="004F2BEE">
      <w:pPr>
        <w:pBdr>
          <w:top w:val="single" w:sz="2" w:space="1" w:color="000000"/>
          <w:left w:val="single" w:sz="2" w:space="1" w:color="000000"/>
          <w:bottom w:val="single" w:sz="2" w:space="1" w:color="000000"/>
          <w:right w:val="single" w:sz="2" w:space="1" w:color="000000"/>
        </w:pBdr>
        <w:shd w:val="clear" w:color="auto" w:fill="000000"/>
        <w:tabs>
          <w:tab w:val="left" w:pos="426"/>
          <w:tab w:val="left" w:pos="851"/>
        </w:tabs>
        <w:jc w:val="center"/>
      </w:pPr>
      <w:r>
        <w:t>Numéro : 2025-MAPA-10</w:t>
      </w:r>
    </w:p>
    <w:p w14:paraId="61A896D2" w14:textId="77777777" w:rsidR="00317B18" w:rsidRDefault="00317B18">
      <w:pPr>
        <w:pBdr>
          <w:top w:val="single" w:sz="2" w:space="1" w:color="000000"/>
          <w:left w:val="single" w:sz="2" w:space="1" w:color="000000"/>
          <w:bottom w:val="single" w:sz="2" w:space="1" w:color="000000"/>
          <w:right w:val="single" w:sz="2" w:space="1" w:color="000000"/>
        </w:pBdr>
        <w:shd w:val="clear" w:color="auto" w:fill="000000"/>
        <w:spacing w:line="276" w:lineRule="auto"/>
        <w:jc w:val="center"/>
        <w:rPr>
          <w:sz w:val="22"/>
          <w:szCs w:val="22"/>
        </w:rPr>
      </w:pPr>
    </w:p>
    <w:p w14:paraId="1BAED946" w14:textId="77777777" w:rsidR="00317B18" w:rsidRDefault="00317B18">
      <w:pPr>
        <w:pStyle w:val="Style2"/>
        <w:spacing w:line="276" w:lineRule="auto"/>
        <w:jc w:val="left"/>
        <w:rPr>
          <w:rFonts w:ascii="Times New Roman" w:hAnsi="Times New Roman"/>
          <w:b w:val="0"/>
          <w:sz w:val="22"/>
          <w:szCs w:val="22"/>
        </w:rPr>
      </w:pPr>
    </w:p>
    <w:p w14:paraId="1DD203E3" w14:textId="77777777" w:rsidR="00F94C8D" w:rsidRDefault="00F94C8D" w:rsidP="00F94C8D">
      <w:pPr>
        <w:pStyle w:val="En-tte"/>
      </w:pPr>
    </w:p>
    <w:p w14:paraId="1CEBCA73" w14:textId="77777777" w:rsidR="00F94C8D" w:rsidRPr="00F94C8D" w:rsidRDefault="00F94C8D" w:rsidP="00F94C8D">
      <w:pPr>
        <w:widowControl/>
        <w:jc w:val="center"/>
        <w:textAlignment w:val="auto"/>
        <w:rPr>
          <w:rFonts w:ascii="Garamond" w:eastAsia="Times New Roman" w:hAnsi="Garamond" w:cs="Garamond"/>
          <w:kern w:val="0"/>
          <w:sz w:val="22"/>
          <w:szCs w:val="20"/>
        </w:rPr>
      </w:pPr>
      <w:r w:rsidRPr="00F94C8D">
        <w:rPr>
          <w:rFonts w:eastAsia="Times New Roman" w:cs="Times New Roman"/>
          <w:kern w:val="0"/>
          <w:sz w:val="22"/>
          <w:szCs w:val="22"/>
        </w:rPr>
        <w:t>* * *</w:t>
      </w:r>
    </w:p>
    <w:p w14:paraId="1CC24CFC" w14:textId="77777777" w:rsidR="00F94C8D" w:rsidRPr="00F94C8D" w:rsidRDefault="00F94C8D" w:rsidP="00F94C8D">
      <w:pPr>
        <w:widowControl/>
        <w:jc w:val="both"/>
        <w:textAlignment w:val="auto"/>
        <w:rPr>
          <w:rFonts w:eastAsia="Times New Roman" w:cs="Times New Roman"/>
          <w:kern w:val="0"/>
          <w:sz w:val="22"/>
          <w:szCs w:val="20"/>
        </w:rPr>
      </w:pPr>
    </w:p>
    <w:p w14:paraId="651023A8" w14:textId="77777777" w:rsidR="00F94C8D" w:rsidRDefault="00F94C8D" w:rsidP="00F94C8D">
      <w:pPr>
        <w:widowControl/>
        <w:jc w:val="center"/>
        <w:textAlignment w:val="auto"/>
        <w:rPr>
          <w:rFonts w:eastAsia="Times New Roman" w:cs="Times New Roman"/>
          <w:b/>
          <w:bCs/>
          <w:kern w:val="0"/>
          <w:sz w:val="28"/>
          <w:szCs w:val="28"/>
        </w:rPr>
      </w:pPr>
      <w:r>
        <w:rPr>
          <w:rFonts w:eastAsia="Times New Roman" w:cs="Times New Roman"/>
          <w:b/>
          <w:kern w:val="0"/>
          <w:sz w:val="28"/>
          <w:szCs w:val="28"/>
        </w:rPr>
        <w:t>Cadre de réponse technique</w:t>
      </w:r>
      <w:r w:rsidRPr="00F94C8D">
        <w:rPr>
          <w:rFonts w:eastAsia="Times New Roman" w:cs="Times New Roman"/>
          <w:b/>
          <w:bCs/>
          <w:kern w:val="0"/>
          <w:sz w:val="28"/>
          <w:szCs w:val="28"/>
        </w:rPr>
        <w:t xml:space="preserve"> (</w:t>
      </w:r>
      <w:r>
        <w:rPr>
          <w:rFonts w:eastAsia="Times New Roman" w:cs="Times New Roman"/>
          <w:b/>
          <w:bCs/>
          <w:kern w:val="0"/>
          <w:sz w:val="28"/>
          <w:szCs w:val="28"/>
        </w:rPr>
        <w:t>CRT)</w:t>
      </w:r>
    </w:p>
    <w:p w14:paraId="3734C224" w14:textId="77777777" w:rsidR="00F94C8D" w:rsidRPr="00F94C8D" w:rsidRDefault="00F94C8D" w:rsidP="00F94C8D">
      <w:pPr>
        <w:widowControl/>
        <w:jc w:val="center"/>
        <w:textAlignment w:val="auto"/>
        <w:rPr>
          <w:rFonts w:ascii="Garamond" w:eastAsia="Times New Roman" w:hAnsi="Garamond" w:cs="Garamond"/>
          <w:kern w:val="0"/>
          <w:sz w:val="22"/>
          <w:szCs w:val="20"/>
        </w:rPr>
      </w:pPr>
    </w:p>
    <w:p w14:paraId="7E08BE4F" w14:textId="77777777" w:rsidR="00F94C8D" w:rsidRPr="00F94C8D" w:rsidRDefault="00F94C8D" w:rsidP="00F94C8D">
      <w:pPr>
        <w:widowControl/>
        <w:jc w:val="center"/>
        <w:textAlignment w:val="auto"/>
        <w:rPr>
          <w:rFonts w:eastAsia="Times New Roman" w:cs="Times New Roman"/>
          <w:b/>
          <w:i/>
          <w:kern w:val="0"/>
          <w:sz w:val="22"/>
          <w:szCs w:val="20"/>
        </w:rPr>
      </w:pPr>
      <w:r w:rsidRPr="00F94C8D">
        <w:rPr>
          <w:rFonts w:eastAsia="Times New Roman" w:cs="Times New Roman"/>
          <w:b/>
          <w:i/>
          <w:kern w:val="0"/>
          <w:sz w:val="22"/>
          <w:szCs w:val="20"/>
        </w:rPr>
        <w:t>(</w:t>
      </w:r>
      <w:r>
        <w:rPr>
          <w:rFonts w:eastAsia="Times New Roman" w:cs="Times New Roman"/>
          <w:b/>
          <w:i/>
          <w:kern w:val="0"/>
          <w:sz w:val="22"/>
          <w:szCs w:val="20"/>
        </w:rPr>
        <w:t xml:space="preserve">DOCUMENT </w:t>
      </w:r>
      <w:r w:rsidRPr="00F94C8D">
        <w:rPr>
          <w:rFonts w:eastAsia="Times New Roman" w:cs="Times New Roman"/>
          <w:b/>
          <w:i/>
          <w:kern w:val="0"/>
          <w:sz w:val="22"/>
          <w:szCs w:val="20"/>
        </w:rPr>
        <w:t>A COMPLETER PAR LE CANDIDAT)</w:t>
      </w:r>
    </w:p>
    <w:p w14:paraId="3079D7BC" w14:textId="77777777" w:rsidR="00F94C8D" w:rsidRPr="00F94C8D" w:rsidRDefault="00F94C8D" w:rsidP="00F94C8D">
      <w:pPr>
        <w:widowControl/>
        <w:jc w:val="both"/>
        <w:textAlignment w:val="auto"/>
        <w:rPr>
          <w:rFonts w:eastAsia="Times New Roman" w:cs="Times New Roman"/>
          <w:kern w:val="0"/>
          <w:sz w:val="22"/>
          <w:szCs w:val="20"/>
        </w:rPr>
      </w:pPr>
    </w:p>
    <w:p w14:paraId="4D5604AA" w14:textId="77777777" w:rsidR="00F94C8D" w:rsidRPr="00F94C8D" w:rsidRDefault="00F94C8D" w:rsidP="00F94C8D">
      <w:pPr>
        <w:widowControl/>
        <w:jc w:val="center"/>
        <w:textAlignment w:val="auto"/>
        <w:rPr>
          <w:rFonts w:ascii="Garamond" w:eastAsia="Times New Roman" w:hAnsi="Garamond" w:cs="Garamond"/>
          <w:kern w:val="0"/>
          <w:sz w:val="22"/>
          <w:szCs w:val="20"/>
        </w:rPr>
      </w:pPr>
      <w:r w:rsidRPr="00F94C8D">
        <w:rPr>
          <w:rFonts w:eastAsia="Times New Roman" w:cs="Times New Roman"/>
          <w:kern w:val="0"/>
          <w:sz w:val="22"/>
          <w:szCs w:val="22"/>
        </w:rPr>
        <w:t>* * *</w:t>
      </w:r>
    </w:p>
    <w:p w14:paraId="77FDBE87" w14:textId="77777777" w:rsidR="00317B18" w:rsidRDefault="00317B18">
      <w:pPr>
        <w:pStyle w:val="Style2"/>
        <w:jc w:val="left"/>
        <w:rPr>
          <w:rFonts w:ascii="Times New Roman" w:hAnsi="Times New Roman"/>
          <w:b w:val="0"/>
          <w:sz w:val="22"/>
          <w:szCs w:val="22"/>
        </w:rPr>
      </w:pPr>
    </w:p>
    <w:p w14:paraId="5C8339E7" w14:textId="77777777" w:rsidR="00317B18" w:rsidRDefault="00F94C8D">
      <w:pPr>
        <w:pStyle w:val="Default"/>
        <w:jc w:val="both"/>
        <w:rPr>
          <w:rFonts w:ascii="Times New Roman" w:hAnsi="Times New Roman" w:cs="Times New Roman"/>
          <w:sz w:val="22"/>
          <w:szCs w:val="22"/>
        </w:rPr>
      </w:pPr>
      <w:r>
        <w:rPr>
          <w:rFonts w:ascii="Times New Roman" w:hAnsi="Times New Roman" w:cs="Times New Roman"/>
          <w:sz w:val="22"/>
          <w:szCs w:val="22"/>
        </w:rPr>
        <w:t>Le cadre de réponse technique sera rendu contractuel. À ce titre, les informations mentionnées dans ce document engagent contractuellement le titulaire quant au respect des modalités d’exécution et des moyens mis en œuvre pour l’exécution de ses prestations.</w:t>
      </w:r>
    </w:p>
    <w:p w14:paraId="31512C4F" w14:textId="77777777" w:rsidR="00317B18" w:rsidRDefault="00317B18">
      <w:pPr>
        <w:pStyle w:val="Default"/>
        <w:jc w:val="both"/>
        <w:rPr>
          <w:rFonts w:ascii="Times New Roman" w:hAnsi="Times New Roman" w:cs="Times New Roman"/>
          <w:sz w:val="22"/>
          <w:szCs w:val="22"/>
        </w:rPr>
      </w:pPr>
    </w:p>
    <w:p w14:paraId="121DA0ED" w14:textId="77777777" w:rsidR="00317B18" w:rsidRDefault="00F94C8D">
      <w:pPr>
        <w:pStyle w:val="Default"/>
        <w:jc w:val="both"/>
        <w:rPr>
          <w:rFonts w:ascii="Times New Roman" w:hAnsi="Times New Roman" w:cs="Times New Roman"/>
          <w:sz w:val="22"/>
          <w:szCs w:val="22"/>
        </w:rPr>
      </w:pPr>
      <w:r>
        <w:rPr>
          <w:rFonts w:ascii="Times New Roman" w:hAnsi="Times New Roman" w:cs="Times New Roman"/>
          <w:sz w:val="22"/>
          <w:szCs w:val="22"/>
        </w:rPr>
        <w:t>Les renseignements indiqués dans le cadre de réponse technique doivent être liés directement à l’objet du marché, en répondant précisément aux différents points demandés et ne doivent en conséquence ne pas être une simple énumération de l’organisation des moyens généraux de l’entreprise.</w:t>
      </w:r>
    </w:p>
    <w:p w14:paraId="15B36FDA" w14:textId="77777777" w:rsidR="00317B18" w:rsidRDefault="00317B18">
      <w:pPr>
        <w:pStyle w:val="Default"/>
        <w:jc w:val="both"/>
        <w:rPr>
          <w:rFonts w:ascii="Times New Roman" w:hAnsi="Times New Roman" w:cs="Times New Roman"/>
          <w:sz w:val="22"/>
          <w:szCs w:val="22"/>
        </w:rPr>
      </w:pPr>
    </w:p>
    <w:p w14:paraId="1FD6CA2D" w14:textId="77777777" w:rsidR="00F94C8D" w:rsidRDefault="00F94C8D">
      <w:pPr>
        <w:pStyle w:val="Default"/>
        <w:jc w:val="both"/>
        <w:rPr>
          <w:rFonts w:ascii="Times New Roman" w:hAnsi="Times New Roman" w:cs="Times New Roman"/>
          <w:sz w:val="22"/>
          <w:szCs w:val="22"/>
        </w:rPr>
      </w:pPr>
    </w:p>
    <w:p w14:paraId="0E16DADF" w14:textId="77777777" w:rsidR="00BA77FF" w:rsidRDefault="00BA77FF">
      <w:pPr>
        <w:widowControl/>
        <w:suppressAutoHyphens w:val="0"/>
        <w:rPr>
          <w:b/>
          <w:bCs/>
          <w:sz w:val="22"/>
          <w:szCs w:val="22"/>
          <w:highlight w:val="yellow"/>
        </w:rPr>
      </w:pPr>
      <w:r>
        <w:rPr>
          <w:b/>
          <w:bCs/>
          <w:sz w:val="22"/>
          <w:szCs w:val="22"/>
          <w:highlight w:val="yellow"/>
        </w:rPr>
        <w:br w:type="page"/>
      </w:r>
    </w:p>
    <w:p w14:paraId="1DD74B2C" w14:textId="0E3B2077" w:rsidR="00317B18" w:rsidRPr="00221FAF" w:rsidRDefault="00F94C8D">
      <w:pPr>
        <w:pStyle w:val="Corpsdetexte"/>
        <w:spacing w:after="0" w:line="240" w:lineRule="auto"/>
        <w:ind w:left="0"/>
        <w:jc w:val="both"/>
      </w:pPr>
      <w:r w:rsidRPr="00221FAF">
        <w:rPr>
          <w:b/>
          <w:bCs/>
          <w:sz w:val="22"/>
          <w:szCs w:val="22"/>
        </w:rPr>
        <w:lastRenderedPageBreak/>
        <w:t xml:space="preserve">1/ </w:t>
      </w:r>
      <w:r w:rsidR="00175A92" w:rsidRPr="00175A92">
        <w:rPr>
          <w:b/>
          <w:bCs/>
          <w:sz w:val="22"/>
          <w:szCs w:val="22"/>
        </w:rPr>
        <w:t>Méthodologie de l’entrepris</w:t>
      </w:r>
      <w:r w:rsidR="00175A92">
        <w:rPr>
          <w:b/>
          <w:bCs/>
          <w:sz w:val="22"/>
          <w:szCs w:val="22"/>
        </w:rPr>
        <w:t>e pour réaliser les prestations</w:t>
      </w:r>
    </w:p>
    <w:p w14:paraId="58578102" w14:textId="108B6B1A" w:rsidR="00175A92" w:rsidRDefault="000A2A80" w:rsidP="000A2A80">
      <w:pPr>
        <w:pStyle w:val="Corpsdetexte"/>
        <w:spacing w:after="0" w:line="240" w:lineRule="auto"/>
        <w:ind w:left="0"/>
        <w:jc w:val="both"/>
        <w:rPr>
          <w:rFonts w:eastAsia="Times New Roman" w:cs="Times New Roman"/>
          <w:color w:val="000000"/>
          <w:sz w:val="22"/>
        </w:rPr>
      </w:pPr>
      <w:r w:rsidRPr="000A2A80">
        <w:rPr>
          <w:rFonts w:eastAsia="Times New Roman" w:cs="Times New Roman"/>
          <w:color w:val="000000"/>
          <w:sz w:val="22"/>
        </w:rPr>
        <w:t>Le candidat présentera la démarche qu’il adoptera pour mener l’étude de faisabilité, en détaillant les principales étapes, outils et méthodes utilisés, ainsi que la prise en compte des spécificités liées au contexte muséal.</w:t>
      </w:r>
    </w:p>
    <w:p w14:paraId="4F98858F" w14:textId="77777777" w:rsidR="000A2A80" w:rsidRDefault="000A2A80" w:rsidP="000A2A80">
      <w:pPr>
        <w:pStyle w:val="Corpsdetexte"/>
        <w:spacing w:after="0" w:line="240" w:lineRule="auto"/>
        <w:ind w:left="0"/>
        <w:jc w:val="both"/>
        <w:rPr>
          <w:sz w:val="22"/>
          <w:szCs w:val="22"/>
          <w:lang w:eastAsia="en-US"/>
        </w:rPr>
      </w:pPr>
    </w:p>
    <w:tbl>
      <w:tblPr>
        <w:tblW w:w="8504" w:type="dxa"/>
        <w:tblCellMar>
          <w:top w:w="55" w:type="dxa"/>
          <w:left w:w="55" w:type="dxa"/>
          <w:bottom w:w="55" w:type="dxa"/>
          <w:right w:w="55" w:type="dxa"/>
        </w:tblCellMar>
        <w:tblLook w:val="0000" w:firstRow="0" w:lastRow="0" w:firstColumn="0" w:lastColumn="0" w:noHBand="0" w:noVBand="0"/>
      </w:tblPr>
      <w:tblGrid>
        <w:gridCol w:w="8504"/>
      </w:tblGrid>
      <w:tr w:rsidR="00317B18" w14:paraId="3F05F474" w14:textId="77777777">
        <w:tc>
          <w:tcPr>
            <w:tcW w:w="8504" w:type="dxa"/>
            <w:tcBorders>
              <w:top w:val="single" w:sz="2" w:space="0" w:color="000000"/>
              <w:left w:val="single" w:sz="2" w:space="0" w:color="000000"/>
              <w:bottom w:val="single" w:sz="2" w:space="0" w:color="000000"/>
              <w:right w:val="single" w:sz="2" w:space="0" w:color="000000"/>
            </w:tcBorders>
            <w:shd w:val="clear" w:color="auto" w:fill="auto"/>
          </w:tcPr>
          <w:p w14:paraId="516F297C" w14:textId="77777777" w:rsidR="00317B18" w:rsidRDefault="00F94C8D">
            <w:pPr>
              <w:pStyle w:val="Contenudetableau"/>
              <w:jc w:val="both"/>
              <w:rPr>
                <w:i/>
                <w:iCs/>
                <w:sz w:val="22"/>
                <w:szCs w:val="22"/>
              </w:rPr>
            </w:pPr>
            <w:r>
              <w:rPr>
                <w:i/>
                <w:iCs/>
                <w:sz w:val="22"/>
                <w:szCs w:val="22"/>
              </w:rPr>
              <w:t>Réponse du candidat :</w:t>
            </w:r>
          </w:p>
          <w:p w14:paraId="30976545" w14:textId="77777777" w:rsidR="00317B18" w:rsidRDefault="00317B18">
            <w:pPr>
              <w:pStyle w:val="Contenudetableau"/>
              <w:jc w:val="both"/>
              <w:rPr>
                <w:sz w:val="22"/>
                <w:szCs w:val="22"/>
              </w:rPr>
            </w:pPr>
          </w:p>
          <w:p w14:paraId="3B14DF22" w14:textId="77777777" w:rsidR="00317B18" w:rsidRDefault="00317B18">
            <w:pPr>
              <w:pStyle w:val="Contenudetableau"/>
              <w:jc w:val="both"/>
              <w:rPr>
                <w:sz w:val="22"/>
                <w:szCs w:val="22"/>
              </w:rPr>
            </w:pPr>
          </w:p>
          <w:p w14:paraId="2AC0F7BD" w14:textId="77777777" w:rsidR="00317B18" w:rsidRDefault="00317B18">
            <w:pPr>
              <w:pStyle w:val="Contenudetableau"/>
              <w:jc w:val="both"/>
              <w:rPr>
                <w:sz w:val="22"/>
                <w:szCs w:val="22"/>
              </w:rPr>
            </w:pPr>
          </w:p>
          <w:p w14:paraId="47ECE613" w14:textId="77777777" w:rsidR="00317B18" w:rsidRDefault="00317B18">
            <w:pPr>
              <w:pStyle w:val="Contenudetableau"/>
              <w:jc w:val="both"/>
              <w:rPr>
                <w:sz w:val="22"/>
                <w:szCs w:val="22"/>
              </w:rPr>
            </w:pPr>
          </w:p>
          <w:p w14:paraId="66434DA1" w14:textId="77777777" w:rsidR="00317B18" w:rsidRDefault="00317B18">
            <w:pPr>
              <w:pStyle w:val="Contenudetableau"/>
              <w:jc w:val="both"/>
              <w:rPr>
                <w:sz w:val="22"/>
                <w:szCs w:val="22"/>
              </w:rPr>
            </w:pPr>
          </w:p>
        </w:tc>
      </w:tr>
    </w:tbl>
    <w:p w14:paraId="03C73845" w14:textId="77777777" w:rsidR="00175A92" w:rsidRDefault="00175A92">
      <w:pPr>
        <w:jc w:val="both"/>
        <w:rPr>
          <w:ins w:id="1" w:author="CRAPOULET Bénédicte" w:date="2025-06-05T13:18:00Z"/>
        </w:rPr>
      </w:pPr>
    </w:p>
    <w:p w14:paraId="4563A2C5" w14:textId="77777777" w:rsidR="00175A92" w:rsidRDefault="00175A92">
      <w:pPr>
        <w:jc w:val="both"/>
        <w:rPr>
          <w:ins w:id="2" w:author="CRAPOULET Bénédicte" w:date="2025-06-05T13:19:00Z"/>
        </w:rPr>
      </w:pPr>
    </w:p>
    <w:p w14:paraId="0B2386D6" w14:textId="77777777" w:rsidR="00175A92" w:rsidRDefault="00175A92">
      <w:pPr>
        <w:jc w:val="both"/>
        <w:rPr>
          <w:ins w:id="3" w:author="CRAPOULET Bénédicte" w:date="2025-06-05T13:19:00Z"/>
        </w:rPr>
      </w:pPr>
    </w:p>
    <w:p w14:paraId="2DAA7B3E" w14:textId="77777777" w:rsidR="00175A92" w:rsidRDefault="00175A92">
      <w:pPr>
        <w:jc w:val="both"/>
        <w:rPr>
          <w:ins w:id="4" w:author="CRAPOULET Bénédicte" w:date="2025-06-05T13:19:00Z"/>
        </w:rPr>
      </w:pPr>
    </w:p>
    <w:p w14:paraId="627FCD3F" w14:textId="022B176E" w:rsidR="00317B18" w:rsidRPr="00175A92" w:rsidRDefault="00F94C8D">
      <w:pPr>
        <w:jc w:val="both"/>
        <w:rPr>
          <w:sz w:val="22"/>
        </w:rPr>
      </w:pPr>
      <w:r w:rsidRPr="00175A92">
        <w:rPr>
          <w:sz w:val="22"/>
        </w:rPr>
        <w:br w:type="page"/>
      </w:r>
    </w:p>
    <w:p w14:paraId="12FB3BB7" w14:textId="77777777" w:rsidR="00317B18" w:rsidRDefault="00317B18">
      <w:pPr>
        <w:jc w:val="both"/>
        <w:rPr>
          <w:rFonts w:eastAsia="Georgia" w:cs="Georgia"/>
          <w:b/>
          <w:bCs/>
          <w:sz w:val="22"/>
          <w:szCs w:val="22"/>
          <w:lang w:eastAsia="fr-FR"/>
        </w:rPr>
      </w:pPr>
    </w:p>
    <w:p w14:paraId="0B42BF3E" w14:textId="77777777" w:rsidR="00175A92" w:rsidRPr="00221FAF" w:rsidRDefault="00175A92" w:rsidP="00175A92">
      <w:pPr>
        <w:pStyle w:val="Corpsdetexte"/>
        <w:spacing w:after="0" w:line="240" w:lineRule="auto"/>
        <w:ind w:left="0"/>
        <w:jc w:val="both"/>
      </w:pPr>
      <w:r>
        <w:rPr>
          <w:b/>
          <w:bCs/>
          <w:sz w:val="22"/>
          <w:szCs w:val="22"/>
        </w:rPr>
        <w:t>2</w:t>
      </w:r>
      <w:r w:rsidRPr="00221FAF">
        <w:rPr>
          <w:b/>
          <w:bCs/>
          <w:sz w:val="22"/>
          <w:szCs w:val="22"/>
        </w:rPr>
        <w:t xml:space="preserve">/ </w:t>
      </w:r>
      <w:r>
        <w:rPr>
          <w:b/>
          <w:bCs/>
          <w:sz w:val="22"/>
          <w:szCs w:val="22"/>
        </w:rPr>
        <w:t>Modalités d’organisation de la prestation</w:t>
      </w:r>
    </w:p>
    <w:p w14:paraId="1AAF69C5" w14:textId="77777777" w:rsidR="00175A92" w:rsidRDefault="00175A92" w:rsidP="00175A92">
      <w:pPr>
        <w:jc w:val="both"/>
      </w:pPr>
    </w:p>
    <w:p w14:paraId="09531B16" w14:textId="0CA01058" w:rsidR="00175A92" w:rsidRDefault="000A2A80" w:rsidP="00175A92">
      <w:pPr>
        <w:jc w:val="both"/>
        <w:rPr>
          <w:sz w:val="22"/>
        </w:rPr>
      </w:pPr>
      <w:r w:rsidRPr="000A2A80">
        <w:rPr>
          <w:sz w:val="22"/>
        </w:rPr>
        <w:t>Le candidat présentera l’organisation prévue pour la réalisation de la mission, incluant le calendrier prévisionnel, la gestion des réunions et des livrables, ainsi que la coordination avec les parties prenantes.</w:t>
      </w:r>
    </w:p>
    <w:p w14:paraId="739FBB02" w14:textId="77777777" w:rsidR="000A2A80" w:rsidRDefault="000A2A80" w:rsidP="00175A92">
      <w:pPr>
        <w:jc w:val="both"/>
      </w:pPr>
    </w:p>
    <w:tbl>
      <w:tblPr>
        <w:tblW w:w="8504" w:type="dxa"/>
        <w:tblCellMar>
          <w:top w:w="55" w:type="dxa"/>
          <w:left w:w="55" w:type="dxa"/>
          <w:bottom w:w="55" w:type="dxa"/>
          <w:right w:w="55" w:type="dxa"/>
        </w:tblCellMar>
        <w:tblLook w:val="0000" w:firstRow="0" w:lastRow="0" w:firstColumn="0" w:lastColumn="0" w:noHBand="0" w:noVBand="0"/>
      </w:tblPr>
      <w:tblGrid>
        <w:gridCol w:w="8504"/>
      </w:tblGrid>
      <w:tr w:rsidR="00175A92" w14:paraId="25D0053F" w14:textId="77777777" w:rsidTr="000560EC">
        <w:tc>
          <w:tcPr>
            <w:tcW w:w="8504" w:type="dxa"/>
            <w:tcBorders>
              <w:top w:val="single" w:sz="2" w:space="0" w:color="000000"/>
              <w:left w:val="single" w:sz="2" w:space="0" w:color="000000"/>
              <w:bottom w:val="single" w:sz="2" w:space="0" w:color="000000"/>
              <w:right w:val="single" w:sz="2" w:space="0" w:color="000000"/>
            </w:tcBorders>
            <w:shd w:val="clear" w:color="auto" w:fill="auto"/>
          </w:tcPr>
          <w:p w14:paraId="5442C853" w14:textId="77777777" w:rsidR="00175A92" w:rsidRDefault="00175A92" w:rsidP="000560EC">
            <w:pPr>
              <w:pStyle w:val="Contenudetableau"/>
              <w:jc w:val="both"/>
              <w:rPr>
                <w:i/>
                <w:iCs/>
                <w:sz w:val="22"/>
                <w:szCs w:val="22"/>
              </w:rPr>
            </w:pPr>
            <w:r>
              <w:rPr>
                <w:i/>
                <w:iCs/>
                <w:sz w:val="22"/>
                <w:szCs w:val="22"/>
              </w:rPr>
              <w:t>Réponse du candidat :</w:t>
            </w:r>
          </w:p>
          <w:p w14:paraId="210BEDDF" w14:textId="77777777" w:rsidR="00175A92" w:rsidRDefault="00175A92" w:rsidP="000560EC">
            <w:pPr>
              <w:pStyle w:val="Contenudetableau"/>
              <w:jc w:val="both"/>
              <w:rPr>
                <w:sz w:val="22"/>
                <w:szCs w:val="22"/>
              </w:rPr>
            </w:pPr>
          </w:p>
          <w:p w14:paraId="61B1560E" w14:textId="77777777" w:rsidR="00175A92" w:rsidRDefault="00175A92" w:rsidP="000560EC">
            <w:pPr>
              <w:pStyle w:val="Contenudetableau"/>
              <w:jc w:val="both"/>
              <w:rPr>
                <w:sz w:val="22"/>
                <w:szCs w:val="22"/>
              </w:rPr>
            </w:pPr>
          </w:p>
          <w:p w14:paraId="6B3F5351" w14:textId="77777777" w:rsidR="00175A92" w:rsidRDefault="00175A92" w:rsidP="000560EC">
            <w:pPr>
              <w:pStyle w:val="Contenudetableau"/>
              <w:jc w:val="both"/>
              <w:rPr>
                <w:sz w:val="22"/>
                <w:szCs w:val="22"/>
              </w:rPr>
            </w:pPr>
          </w:p>
          <w:p w14:paraId="776C2A68" w14:textId="77777777" w:rsidR="00175A92" w:rsidRDefault="00175A92" w:rsidP="000560EC">
            <w:pPr>
              <w:pStyle w:val="Contenudetableau"/>
              <w:jc w:val="both"/>
              <w:rPr>
                <w:sz w:val="22"/>
                <w:szCs w:val="22"/>
              </w:rPr>
            </w:pPr>
          </w:p>
          <w:p w14:paraId="0BA3CBD9" w14:textId="77777777" w:rsidR="00175A92" w:rsidRDefault="00175A92" w:rsidP="000560EC">
            <w:pPr>
              <w:pStyle w:val="Contenudetableau"/>
              <w:jc w:val="both"/>
              <w:rPr>
                <w:sz w:val="22"/>
                <w:szCs w:val="22"/>
              </w:rPr>
            </w:pPr>
          </w:p>
        </w:tc>
      </w:tr>
    </w:tbl>
    <w:p w14:paraId="4B2E9ED7" w14:textId="77777777" w:rsidR="00317B18" w:rsidRDefault="00317B18">
      <w:pPr>
        <w:jc w:val="both"/>
        <w:rPr>
          <w:rFonts w:eastAsia="Georgia" w:cs="Georgia"/>
          <w:b/>
          <w:bCs/>
          <w:sz w:val="22"/>
          <w:szCs w:val="22"/>
          <w:lang w:eastAsia="fr-FR"/>
        </w:rPr>
      </w:pPr>
    </w:p>
    <w:p w14:paraId="56908342" w14:textId="77777777" w:rsidR="00317B18" w:rsidRDefault="00317B18">
      <w:pPr>
        <w:jc w:val="both"/>
        <w:rPr>
          <w:rFonts w:eastAsia="Georgia" w:cs="Georgia"/>
          <w:b/>
          <w:bCs/>
          <w:sz w:val="22"/>
          <w:szCs w:val="22"/>
          <w:lang w:eastAsia="fr-FR"/>
        </w:rPr>
      </w:pPr>
    </w:p>
    <w:p w14:paraId="01085D10" w14:textId="77777777" w:rsidR="00317B18" w:rsidRDefault="00317B18">
      <w:pPr>
        <w:jc w:val="both"/>
        <w:rPr>
          <w:rFonts w:eastAsia="Georgia" w:cs="Georgia"/>
          <w:b/>
          <w:bCs/>
          <w:sz w:val="22"/>
          <w:szCs w:val="22"/>
          <w:lang w:eastAsia="fr-FR"/>
        </w:rPr>
      </w:pPr>
    </w:p>
    <w:p w14:paraId="38E6D95F" w14:textId="3872E6BA" w:rsidR="00317B18" w:rsidRDefault="00317B18">
      <w:pPr>
        <w:jc w:val="both"/>
        <w:rPr>
          <w:rFonts w:eastAsia="Georgia" w:cs="Georgia"/>
          <w:b/>
          <w:bCs/>
          <w:sz w:val="22"/>
          <w:szCs w:val="22"/>
          <w:lang w:eastAsia="fr-FR"/>
        </w:rPr>
      </w:pPr>
    </w:p>
    <w:p w14:paraId="2B0A4922" w14:textId="795596B4" w:rsidR="00175A92" w:rsidRDefault="00175A92">
      <w:pPr>
        <w:jc w:val="both"/>
        <w:rPr>
          <w:rFonts w:eastAsia="Georgia" w:cs="Georgia"/>
          <w:b/>
          <w:bCs/>
          <w:sz w:val="22"/>
          <w:szCs w:val="22"/>
          <w:lang w:eastAsia="fr-FR"/>
        </w:rPr>
      </w:pPr>
    </w:p>
    <w:p w14:paraId="63836263" w14:textId="62295633" w:rsidR="00175A92" w:rsidRDefault="00175A92">
      <w:pPr>
        <w:jc w:val="both"/>
        <w:rPr>
          <w:rFonts w:eastAsia="Georgia" w:cs="Georgia"/>
          <w:b/>
          <w:bCs/>
          <w:sz w:val="22"/>
          <w:szCs w:val="22"/>
          <w:lang w:eastAsia="fr-FR"/>
        </w:rPr>
      </w:pPr>
    </w:p>
    <w:p w14:paraId="66DCCA73" w14:textId="43088270" w:rsidR="00175A92" w:rsidRDefault="00175A92">
      <w:pPr>
        <w:jc w:val="both"/>
        <w:rPr>
          <w:rFonts w:eastAsia="Georgia" w:cs="Georgia"/>
          <w:b/>
          <w:bCs/>
          <w:sz w:val="22"/>
          <w:szCs w:val="22"/>
          <w:lang w:eastAsia="fr-FR"/>
        </w:rPr>
      </w:pPr>
    </w:p>
    <w:p w14:paraId="3880EA77" w14:textId="13A9DE96" w:rsidR="00175A92" w:rsidRDefault="00175A92">
      <w:pPr>
        <w:jc w:val="both"/>
        <w:rPr>
          <w:rFonts w:eastAsia="Georgia" w:cs="Georgia"/>
          <w:b/>
          <w:bCs/>
          <w:sz w:val="22"/>
          <w:szCs w:val="22"/>
          <w:lang w:eastAsia="fr-FR"/>
        </w:rPr>
      </w:pPr>
    </w:p>
    <w:p w14:paraId="76CCDE28" w14:textId="4C227D48" w:rsidR="00175A92" w:rsidRDefault="00175A92">
      <w:pPr>
        <w:jc w:val="both"/>
        <w:rPr>
          <w:rFonts w:eastAsia="Georgia" w:cs="Georgia"/>
          <w:b/>
          <w:bCs/>
          <w:sz w:val="22"/>
          <w:szCs w:val="22"/>
          <w:lang w:eastAsia="fr-FR"/>
        </w:rPr>
      </w:pPr>
    </w:p>
    <w:p w14:paraId="622CFF35" w14:textId="4FB4942F" w:rsidR="00175A92" w:rsidRDefault="00175A92">
      <w:pPr>
        <w:jc w:val="both"/>
        <w:rPr>
          <w:rFonts w:eastAsia="Georgia" w:cs="Georgia"/>
          <w:b/>
          <w:bCs/>
          <w:sz w:val="22"/>
          <w:szCs w:val="22"/>
          <w:lang w:eastAsia="fr-FR"/>
        </w:rPr>
      </w:pPr>
    </w:p>
    <w:p w14:paraId="5DA5B0EE" w14:textId="338F24A1" w:rsidR="00175A92" w:rsidRDefault="00175A92">
      <w:pPr>
        <w:jc w:val="both"/>
        <w:rPr>
          <w:rFonts w:eastAsia="Georgia" w:cs="Georgia"/>
          <w:b/>
          <w:bCs/>
          <w:sz w:val="22"/>
          <w:szCs w:val="22"/>
          <w:lang w:eastAsia="fr-FR"/>
        </w:rPr>
      </w:pPr>
    </w:p>
    <w:p w14:paraId="157CF7A1" w14:textId="59DF684A" w:rsidR="00175A92" w:rsidRDefault="00175A92">
      <w:pPr>
        <w:jc w:val="both"/>
        <w:rPr>
          <w:rFonts w:eastAsia="Georgia" w:cs="Georgia"/>
          <w:b/>
          <w:bCs/>
          <w:sz w:val="22"/>
          <w:szCs w:val="22"/>
          <w:lang w:eastAsia="fr-FR"/>
        </w:rPr>
      </w:pPr>
    </w:p>
    <w:p w14:paraId="6AB0CC33" w14:textId="54CC7336" w:rsidR="00175A92" w:rsidRDefault="00175A92">
      <w:pPr>
        <w:jc w:val="both"/>
        <w:rPr>
          <w:rFonts w:eastAsia="Georgia" w:cs="Georgia"/>
          <w:b/>
          <w:bCs/>
          <w:sz w:val="22"/>
          <w:szCs w:val="22"/>
          <w:lang w:eastAsia="fr-FR"/>
        </w:rPr>
      </w:pPr>
    </w:p>
    <w:p w14:paraId="426CD4C7" w14:textId="4B8EBB06" w:rsidR="00175A92" w:rsidRDefault="00175A92">
      <w:pPr>
        <w:jc w:val="both"/>
        <w:rPr>
          <w:rFonts w:eastAsia="Georgia" w:cs="Georgia"/>
          <w:b/>
          <w:bCs/>
          <w:sz w:val="22"/>
          <w:szCs w:val="22"/>
          <w:lang w:eastAsia="fr-FR"/>
        </w:rPr>
      </w:pPr>
    </w:p>
    <w:p w14:paraId="3DA9A2F5" w14:textId="71DC86E0" w:rsidR="00175A92" w:rsidRDefault="00175A92">
      <w:pPr>
        <w:jc w:val="both"/>
        <w:rPr>
          <w:rFonts w:eastAsia="Georgia" w:cs="Georgia"/>
          <w:b/>
          <w:bCs/>
          <w:sz w:val="22"/>
          <w:szCs w:val="22"/>
          <w:lang w:eastAsia="fr-FR"/>
        </w:rPr>
      </w:pPr>
    </w:p>
    <w:p w14:paraId="342F2C79" w14:textId="3A41FB15" w:rsidR="00175A92" w:rsidRDefault="00175A92">
      <w:pPr>
        <w:jc w:val="both"/>
        <w:rPr>
          <w:rFonts w:eastAsia="Georgia" w:cs="Georgia"/>
          <w:b/>
          <w:bCs/>
          <w:sz w:val="22"/>
          <w:szCs w:val="22"/>
          <w:lang w:eastAsia="fr-FR"/>
        </w:rPr>
      </w:pPr>
    </w:p>
    <w:p w14:paraId="104A2734" w14:textId="4D42EFFA" w:rsidR="00175A92" w:rsidRDefault="00175A92">
      <w:pPr>
        <w:jc w:val="both"/>
        <w:rPr>
          <w:rFonts w:eastAsia="Georgia" w:cs="Georgia"/>
          <w:b/>
          <w:bCs/>
          <w:sz w:val="22"/>
          <w:szCs w:val="22"/>
          <w:lang w:eastAsia="fr-FR"/>
        </w:rPr>
      </w:pPr>
    </w:p>
    <w:p w14:paraId="1BFD1BDF" w14:textId="4C576599" w:rsidR="00175A92" w:rsidRDefault="00175A92">
      <w:pPr>
        <w:jc w:val="both"/>
        <w:rPr>
          <w:rFonts w:eastAsia="Georgia" w:cs="Georgia"/>
          <w:b/>
          <w:bCs/>
          <w:sz w:val="22"/>
          <w:szCs w:val="22"/>
          <w:lang w:eastAsia="fr-FR"/>
        </w:rPr>
      </w:pPr>
    </w:p>
    <w:p w14:paraId="4FE173DA" w14:textId="455F63D2" w:rsidR="00175A92" w:rsidRDefault="00175A92">
      <w:pPr>
        <w:jc w:val="both"/>
        <w:rPr>
          <w:rFonts w:eastAsia="Georgia" w:cs="Georgia"/>
          <w:b/>
          <w:bCs/>
          <w:sz w:val="22"/>
          <w:szCs w:val="22"/>
          <w:lang w:eastAsia="fr-FR"/>
        </w:rPr>
      </w:pPr>
    </w:p>
    <w:p w14:paraId="7785477A" w14:textId="43B5215E" w:rsidR="00175A92" w:rsidRDefault="00175A92">
      <w:pPr>
        <w:jc w:val="both"/>
        <w:rPr>
          <w:rFonts w:eastAsia="Georgia" w:cs="Georgia"/>
          <w:b/>
          <w:bCs/>
          <w:sz w:val="22"/>
          <w:szCs w:val="22"/>
          <w:lang w:eastAsia="fr-FR"/>
        </w:rPr>
      </w:pPr>
    </w:p>
    <w:p w14:paraId="16CDDA2F" w14:textId="0856754A" w:rsidR="00175A92" w:rsidRDefault="00175A92">
      <w:pPr>
        <w:jc w:val="both"/>
        <w:rPr>
          <w:rFonts w:eastAsia="Georgia" w:cs="Georgia"/>
          <w:b/>
          <w:bCs/>
          <w:sz w:val="22"/>
          <w:szCs w:val="22"/>
          <w:lang w:eastAsia="fr-FR"/>
        </w:rPr>
      </w:pPr>
    </w:p>
    <w:p w14:paraId="77DE406A" w14:textId="60B8EF5D" w:rsidR="00175A92" w:rsidRDefault="00175A92">
      <w:pPr>
        <w:jc w:val="both"/>
        <w:rPr>
          <w:rFonts w:eastAsia="Georgia" w:cs="Georgia"/>
          <w:b/>
          <w:bCs/>
          <w:sz w:val="22"/>
          <w:szCs w:val="22"/>
          <w:lang w:eastAsia="fr-FR"/>
        </w:rPr>
      </w:pPr>
    </w:p>
    <w:p w14:paraId="31C3B7AD" w14:textId="46E1BEEF" w:rsidR="00175A92" w:rsidRDefault="00175A92">
      <w:pPr>
        <w:jc w:val="both"/>
        <w:rPr>
          <w:rFonts w:eastAsia="Georgia" w:cs="Georgia"/>
          <w:b/>
          <w:bCs/>
          <w:sz w:val="22"/>
          <w:szCs w:val="22"/>
          <w:lang w:eastAsia="fr-FR"/>
        </w:rPr>
      </w:pPr>
    </w:p>
    <w:p w14:paraId="5D66BC0D" w14:textId="7F0C3C7E" w:rsidR="00175A92" w:rsidRDefault="00175A92">
      <w:pPr>
        <w:jc w:val="both"/>
        <w:rPr>
          <w:rFonts w:eastAsia="Georgia" w:cs="Georgia"/>
          <w:b/>
          <w:bCs/>
          <w:sz w:val="22"/>
          <w:szCs w:val="22"/>
          <w:lang w:eastAsia="fr-FR"/>
        </w:rPr>
      </w:pPr>
    </w:p>
    <w:p w14:paraId="137999AC" w14:textId="31023C86" w:rsidR="00175A92" w:rsidRDefault="00175A92">
      <w:pPr>
        <w:jc w:val="both"/>
        <w:rPr>
          <w:rFonts w:eastAsia="Georgia" w:cs="Georgia"/>
          <w:b/>
          <w:bCs/>
          <w:sz w:val="22"/>
          <w:szCs w:val="22"/>
          <w:lang w:eastAsia="fr-FR"/>
        </w:rPr>
      </w:pPr>
    </w:p>
    <w:p w14:paraId="3DD8AC46" w14:textId="2859352B" w:rsidR="00175A92" w:rsidRDefault="00175A92">
      <w:pPr>
        <w:jc w:val="both"/>
        <w:rPr>
          <w:rFonts w:eastAsia="Georgia" w:cs="Georgia"/>
          <w:b/>
          <w:bCs/>
          <w:sz w:val="22"/>
          <w:szCs w:val="22"/>
          <w:lang w:eastAsia="fr-FR"/>
        </w:rPr>
      </w:pPr>
    </w:p>
    <w:p w14:paraId="015978E8" w14:textId="50013C98" w:rsidR="00175A92" w:rsidRDefault="00175A92">
      <w:pPr>
        <w:jc w:val="both"/>
        <w:rPr>
          <w:rFonts w:eastAsia="Georgia" w:cs="Georgia"/>
          <w:b/>
          <w:bCs/>
          <w:sz w:val="22"/>
          <w:szCs w:val="22"/>
          <w:lang w:eastAsia="fr-FR"/>
        </w:rPr>
      </w:pPr>
    </w:p>
    <w:p w14:paraId="5A7E74B3" w14:textId="465EC223" w:rsidR="00175A92" w:rsidRDefault="00175A92">
      <w:pPr>
        <w:jc w:val="both"/>
        <w:rPr>
          <w:rFonts w:eastAsia="Georgia" w:cs="Georgia"/>
          <w:b/>
          <w:bCs/>
          <w:sz w:val="22"/>
          <w:szCs w:val="22"/>
          <w:lang w:eastAsia="fr-FR"/>
        </w:rPr>
      </w:pPr>
    </w:p>
    <w:p w14:paraId="3C4AA3F0" w14:textId="2BE4F50D" w:rsidR="00175A92" w:rsidRDefault="00175A92">
      <w:pPr>
        <w:jc w:val="both"/>
        <w:rPr>
          <w:rFonts w:eastAsia="Georgia" w:cs="Georgia"/>
          <w:b/>
          <w:bCs/>
          <w:sz w:val="22"/>
          <w:szCs w:val="22"/>
          <w:lang w:eastAsia="fr-FR"/>
        </w:rPr>
      </w:pPr>
    </w:p>
    <w:p w14:paraId="0999C8EB" w14:textId="075259C5" w:rsidR="00175A92" w:rsidRDefault="00175A92">
      <w:pPr>
        <w:jc w:val="both"/>
        <w:rPr>
          <w:rFonts w:eastAsia="Georgia" w:cs="Georgia"/>
          <w:b/>
          <w:bCs/>
          <w:sz w:val="22"/>
          <w:szCs w:val="22"/>
          <w:lang w:eastAsia="fr-FR"/>
        </w:rPr>
      </w:pPr>
    </w:p>
    <w:p w14:paraId="7D4A7F6D" w14:textId="2C3B736D" w:rsidR="00175A92" w:rsidRDefault="00175A92">
      <w:pPr>
        <w:jc w:val="both"/>
        <w:rPr>
          <w:rFonts w:eastAsia="Georgia" w:cs="Georgia"/>
          <w:b/>
          <w:bCs/>
          <w:sz w:val="22"/>
          <w:szCs w:val="22"/>
          <w:lang w:eastAsia="fr-FR"/>
        </w:rPr>
      </w:pPr>
    </w:p>
    <w:p w14:paraId="7FC7D4DE" w14:textId="3BF698E6" w:rsidR="00175A92" w:rsidRDefault="00175A92">
      <w:pPr>
        <w:jc w:val="both"/>
        <w:rPr>
          <w:rFonts w:eastAsia="Georgia" w:cs="Georgia"/>
          <w:b/>
          <w:bCs/>
          <w:sz w:val="22"/>
          <w:szCs w:val="22"/>
          <w:lang w:eastAsia="fr-FR"/>
        </w:rPr>
      </w:pPr>
    </w:p>
    <w:p w14:paraId="7E548A5D" w14:textId="09472AAF" w:rsidR="00175A92" w:rsidRDefault="00175A92">
      <w:pPr>
        <w:jc w:val="both"/>
        <w:rPr>
          <w:rFonts w:eastAsia="Georgia" w:cs="Georgia"/>
          <w:b/>
          <w:bCs/>
          <w:sz w:val="22"/>
          <w:szCs w:val="22"/>
          <w:lang w:eastAsia="fr-FR"/>
        </w:rPr>
      </w:pPr>
    </w:p>
    <w:p w14:paraId="0A3D2FF4" w14:textId="7A51010B" w:rsidR="00175A92" w:rsidRDefault="00175A92">
      <w:pPr>
        <w:jc w:val="both"/>
        <w:rPr>
          <w:rFonts w:eastAsia="Georgia" w:cs="Georgia"/>
          <w:b/>
          <w:bCs/>
          <w:sz w:val="22"/>
          <w:szCs w:val="22"/>
          <w:lang w:eastAsia="fr-FR"/>
        </w:rPr>
      </w:pPr>
    </w:p>
    <w:p w14:paraId="10A1F245" w14:textId="54685E25" w:rsidR="00175A92" w:rsidRDefault="00175A92">
      <w:pPr>
        <w:jc w:val="both"/>
        <w:rPr>
          <w:rFonts w:eastAsia="Georgia" w:cs="Georgia"/>
          <w:b/>
          <w:bCs/>
          <w:sz w:val="22"/>
          <w:szCs w:val="22"/>
          <w:lang w:eastAsia="fr-FR"/>
        </w:rPr>
      </w:pPr>
    </w:p>
    <w:p w14:paraId="215C9AFE" w14:textId="77777777" w:rsidR="00175A92" w:rsidRPr="00175A92" w:rsidRDefault="00175A92" w:rsidP="00175A92">
      <w:pPr>
        <w:jc w:val="both"/>
        <w:rPr>
          <w:b/>
          <w:sz w:val="22"/>
        </w:rPr>
      </w:pPr>
      <w:r w:rsidRPr="00175A92">
        <w:rPr>
          <w:b/>
          <w:sz w:val="22"/>
        </w:rPr>
        <w:t>3/ Equipe affectée à la réalisation des prestations</w:t>
      </w:r>
    </w:p>
    <w:p w14:paraId="78B2D597" w14:textId="77777777" w:rsidR="00175A92" w:rsidRPr="00175A92" w:rsidRDefault="00175A92" w:rsidP="00175A92">
      <w:pPr>
        <w:jc w:val="both"/>
        <w:rPr>
          <w:sz w:val="22"/>
        </w:rPr>
      </w:pPr>
    </w:p>
    <w:p w14:paraId="63867F6B" w14:textId="69786FCC" w:rsidR="00175A92" w:rsidRDefault="000A2A80" w:rsidP="00175A92">
      <w:pPr>
        <w:jc w:val="both"/>
        <w:rPr>
          <w:sz w:val="22"/>
        </w:rPr>
      </w:pPr>
      <w:r w:rsidRPr="000A2A80">
        <w:rPr>
          <w:sz w:val="22"/>
        </w:rPr>
        <w:t>Le candidat présentera la composition de l’équipe dédiée au projet, en précisant les compétences, les rôles de chacun et les références sur des missions similaires.</w:t>
      </w:r>
    </w:p>
    <w:p w14:paraId="4C65CDEF" w14:textId="77777777" w:rsidR="000A2A80" w:rsidRDefault="000A2A80" w:rsidP="00175A92">
      <w:pPr>
        <w:jc w:val="both"/>
        <w:rPr>
          <w:sz w:val="22"/>
        </w:rPr>
      </w:pPr>
      <w:bookmarkStart w:id="5" w:name="_GoBack"/>
      <w:bookmarkEnd w:id="5"/>
    </w:p>
    <w:tbl>
      <w:tblPr>
        <w:tblW w:w="8504" w:type="dxa"/>
        <w:tblCellMar>
          <w:top w:w="55" w:type="dxa"/>
          <w:left w:w="55" w:type="dxa"/>
          <w:bottom w:w="55" w:type="dxa"/>
          <w:right w:w="55" w:type="dxa"/>
        </w:tblCellMar>
        <w:tblLook w:val="0000" w:firstRow="0" w:lastRow="0" w:firstColumn="0" w:lastColumn="0" w:noHBand="0" w:noVBand="0"/>
      </w:tblPr>
      <w:tblGrid>
        <w:gridCol w:w="8504"/>
      </w:tblGrid>
      <w:tr w:rsidR="00175A92" w14:paraId="2EFC3989" w14:textId="77777777" w:rsidTr="000560EC">
        <w:tc>
          <w:tcPr>
            <w:tcW w:w="8504" w:type="dxa"/>
            <w:tcBorders>
              <w:top w:val="single" w:sz="2" w:space="0" w:color="000000"/>
              <w:left w:val="single" w:sz="2" w:space="0" w:color="000000"/>
              <w:bottom w:val="single" w:sz="2" w:space="0" w:color="000000"/>
              <w:right w:val="single" w:sz="2" w:space="0" w:color="000000"/>
            </w:tcBorders>
            <w:shd w:val="clear" w:color="auto" w:fill="auto"/>
          </w:tcPr>
          <w:p w14:paraId="169CCE79" w14:textId="77777777" w:rsidR="00175A92" w:rsidRDefault="00175A92" w:rsidP="000560EC">
            <w:pPr>
              <w:pStyle w:val="Contenudetableau"/>
              <w:jc w:val="both"/>
              <w:rPr>
                <w:i/>
                <w:iCs/>
                <w:sz w:val="22"/>
                <w:szCs w:val="22"/>
              </w:rPr>
            </w:pPr>
            <w:r>
              <w:rPr>
                <w:i/>
                <w:iCs/>
                <w:sz w:val="22"/>
                <w:szCs w:val="22"/>
              </w:rPr>
              <w:t>Réponse du candidat :</w:t>
            </w:r>
          </w:p>
          <w:p w14:paraId="18A9C61C" w14:textId="77777777" w:rsidR="00175A92" w:rsidRDefault="00175A92" w:rsidP="000560EC">
            <w:pPr>
              <w:pStyle w:val="Contenudetableau"/>
              <w:jc w:val="both"/>
              <w:rPr>
                <w:sz w:val="22"/>
                <w:szCs w:val="22"/>
              </w:rPr>
            </w:pPr>
          </w:p>
          <w:p w14:paraId="4421E4F5" w14:textId="77777777" w:rsidR="00175A92" w:rsidRDefault="00175A92" w:rsidP="000560EC">
            <w:pPr>
              <w:pStyle w:val="Contenudetableau"/>
              <w:jc w:val="both"/>
              <w:rPr>
                <w:sz w:val="22"/>
                <w:szCs w:val="22"/>
              </w:rPr>
            </w:pPr>
          </w:p>
          <w:p w14:paraId="63595B1A" w14:textId="77777777" w:rsidR="00175A92" w:rsidRDefault="00175A92" w:rsidP="000560EC">
            <w:pPr>
              <w:pStyle w:val="Contenudetableau"/>
              <w:jc w:val="both"/>
              <w:rPr>
                <w:sz w:val="22"/>
                <w:szCs w:val="22"/>
              </w:rPr>
            </w:pPr>
          </w:p>
          <w:p w14:paraId="7608D4F3" w14:textId="77777777" w:rsidR="00175A92" w:rsidRDefault="00175A92" w:rsidP="000560EC">
            <w:pPr>
              <w:pStyle w:val="Contenudetableau"/>
              <w:jc w:val="both"/>
              <w:rPr>
                <w:sz w:val="22"/>
                <w:szCs w:val="22"/>
              </w:rPr>
            </w:pPr>
          </w:p>
          <w:p w14:paraId="4BDE6CAE" w14:textId="77777777" w:rsidR="00175A92" w:rsidRDefault="00175A92" w:rsidP="000560EC">
            <w:pPr>
              <w:pStyle w:val="Contenudetableau"/>
              <w:jc w:val="both"/>
              <w:rPr>
                <w:sz w:val="22"/>
                <w:szCs w:val="22"/>
              </w:rPr>
            </w:pPr>
          </w:p>
        </w:tc>
      </w:tr>
    </w:tbl>
    <w:p w14:paraId="42F0818A" w14:textId="77777777" w:rsidR="00175A92" w:rsidRDefault="00175A92">
      <w:pPr>
        <w:jc w:val="both"/>
        <w:rPr>
          <w:rFonts w:eastAsia="Georgia" w:cs="Georgia"/>
          <w:b/>
          <w:bCs/>
          <w:sz w:val="22"/>
          <w:szCs w:val="22"/>
          <w:lang w:eastAsia="fr-FR"/>
        </w:rPr>
      </w:pPr>
    </w:p>
    <w:p w14:paraId="0B2DF1F3" w14:textId="77777777" w:rsidR="00317B18" w:rsidRDefault="00317B18">
      <w:pPr>
        <w:jc w:val="both"/>
        <w:rPr>
          <w:rFonts w:eastAsia="Georgia" w:cs="Georgia"/>
          <w:b/>
          <w:bCs/>
          <w:sz w:val="22"/>
          <w:szCs w:val="22"/>
          <w:lang w:eastAsia="fr-FR"/>
        </w:rPr>
      </w:pPr>
    </w:p>
    <w:p w14:paraId="7CA7AD72" w14:textId="77777777" w:rsidR="00317B18" w:rsidRDefault="00317B18">
      <w:pPr>
        <w:jc w:val="both"/>
        <w:rPr>
          <w:rFonts w:eastAsia="Georgia" w:cs="Georgia"/>
          <w:b/>
          <w:bCs/>
          <w:sz w:val="22"/>
          <w:szCs w:val="22"/>
          <w:lang w:eastAsia="fr-FR"/>
        </w:rPr>
      </w:pPr>
    </w:p>
    <w:p w14:paraId="47B5FB21" w14:textId="77777777" w:rsidR="00317B18" w:rsidRDefault="00317B18">
      <w:pPr>
        <w:jc w:val="both"/>
        <w:rPr>
          <w:rFonts w:eastAsia="Georgia" w:cs="Georgia"/>
          <w:b/>
          <w:bCs/>
          <w:sz w:val="22"/>
          <w:szCs w:val="22"/>
          <w:lang w:eastAsia="fr-FR"/>
        </w:rPr>
      </w:pPr>
    </w:p>
    <w:p w14:paraId="2B6FFFA0" w14:textId="77777777" w:rsidR="00317B18" w:rsidRDefault="00317B18">
      <w:pPr>
        <w:jc w:val="both"/>
        <w:rPr>
          <w:rFonts w:eastAsia="Georgia" w:cs="Georgia"/>
          <w:b/>
          <w:bCs/>
          <w:sz w:val="22"/>
          <w:szCs w:val="22"/>
          <w:lang w:eastAsia="fr-FR"/>
        </w:rPr>
      </w:pPr>
    </w:p>
    <w:p w14:paraId="02AE606A" w14:textId="77777777" w:rsidR="00317B18" w:rsidRDefault="00317B18">
      <w:pPr>
        <w:jc w:val="both"/>
        <w:rPr>
          <w:rFonts w:eastAsia="Georgia" w:cs="Georgia"/>
          <w:b/>
          <w:bCs/>
          <w:sz w:val="22"/>
          <w:szCs w:val="22"/>
          <w:lang w:eastAsia="fr-FR"/>
        </w:rPr>
      </w:pPr>
    </w:p>
    <w:p w14:paraId="76B57A54" w14:textId="77777777" w:rsidR="00317B18" w:rsidRDefault="00317B18">
      <w:pPr>
        <w:jc w:val="both"/>
        <w:rPr>
          <w:rFonts w:eastAsia="Georgia" w:cs="Georgia"/>
          <w:b/>
          <w:bCs/>
          <w:sz w:val="22"/>
          <w:szCs w:val="22"/>
          <w:lang w:eastAsia="fr-FR"/>
        </w:rPr>
      </w:pPr>
    </w:p>
    <w:p w14:paraId="2B22CEB9" w14:textId="77777777" w:rsidR="00317B18" w:rsidRDefault="00317B18">
      <w:pPr>
        <w:jc w:val="both"/>
        <w:rPr>
          <w:rFonts w:eastAsia="Georgia" w:cs="Georgia"/>
          <w:b/>
          <w:bCs/>
          <w:sz w:val="22"/>
          <w:szCs w:val="22"/>
          <w:lang w:eastAsia="fr-FR"/>
        </w:rPr>
      </w:pPr>
    </w:p>
    <w:p w14:paraId="71615078" w14:textId="77777777" w:rsidR="00317B18" w:rsidRDefault="00317B18">
      <w:pPr>
        <w:jc w:val="both"/>
        <w:rPr>
          <w:rFonts w:eastAsia="Georgia" w:cs="Georgia"/>
          <w:b/>
          <w:bCs/>
          <w:sz w:val="22"/>
          <w:szCs w:val="22"/>
          <w:lang w:eastAsia="fr-FR"/>
        </w:rPr>
      </w:pPr>
    </w:p>
    <w:p w14:paraId="3D58ED73" w14:textId="77777777" w:rsidR="00317B18" w:rsidRDefault="00317B18">
      <w:pPr>
        <w:jc w:val="both"/>
        <w:rPr>
          <w:rFonts w:eastAsia="Georgia" w:cs="Georgia"/>
          <w:b/>
          <w:bCs/>
          <w:sz w:val="22"/>
          <w:szCs w:val="22"/>
          <w:lang w:eastAsia="fr-FR"/>
        </w:rPr>
      </w:pPr>
    </w:p>
    <w:p w14:paraId="179A3750" w14:textId="77777777" w:rsidR="00317B18" w:rsidRDefault="00317B18">
      <w:pPr>
        <w:jc w:val="both"/>
        <w:rPr>
          <w:rFonts w:eastAsia="Georgia" w:cs="Georgia"/>
          <w:b/>
          <w:bCs/>
          <w:sz w:val="22"/>
          <w:szCs w:val="22"/>
          <w:lang w:eastAsia="fr-FR"/>
        </w:rPr>
      </w:pPr>
    </w:p>
    <w:p w14:paraId="1248A612" w14:textId="77777777" w:rsidR="00317B18" w:rsidRDefault="00317B18">
      <w:pPr>
        <w:jc w:val="both"/>
        <w:rPr>
          <w:rFonts w:eastAsia="Georgia" w:cs="Georgia"/>
          <w:b/>
          <w:bCs/>
          <w:sz w:val="22"/>
          <w:szCs w:val="22"/>
          <w:lang w:eastAsia="fr-FR"/>
        </w:rPr>
      </w:pPr>
    </w:p>
    <w:p w14:paraId="0817C840" w14:textId="77777777" w:rsidR="00317B18" w:rsidRDefault="00317B18">
      <w:pPr>
        <w:jc w:val="both"/>
        <w:rPr>
          <w:rFonts w:eastAsia="Georgia" w:cs="Georgia"/>
          <w:b/>
          <w:bCs/>
          <w:sz w:val="22"/>
          <w:szCs w:val="22"/>
          <w:lang w:eastAsia="fr-FR"/>
        </w:rPr>
      </w:pPr>
    </w:p>
    <w:p w14:paraId="1369EC36" w14:textId="77777777" w:rsidR="00317B18" w:rsidRDefault="00317B18">
      <w:pPr>
        <w:jc w:val="both"/>
        <w:rPr>
          <w:rFonts w:eastAsia="Georgia" w:cs="Georgia"/>
          <w:b/>
          <w:bCs/>
          <w:sz w:val="22"/>
          <w:szCs w:val="22"/>
          <w:lang w:eastAsia="fr-FR"/>
        </w:rPr>
      </w:pPr>
    </w:p>
    <w:p w14:paraId="6197867E" w14:textId="77777777" w:rsidR="00317B18" w:rsidRDefault="00317B18">
      <w:pPr>
        <w:jc w:val="both"/>
        <w:rPr>
          <w:rFonts w:eastAsia="Georgia" w:cs="Georgia"/>
          <w:b/>
          <w:bCs/>
          <w:sz w:val="22"/>
          <w:szCs w:val="22"/>
          <w:lang w:eastAsia="fr-FR"/>
        </w:rPr>
      </w:pPr>
    </w:p>
    <w:p w14:paraId="0D0F766E" w14:textId="77777777" w:rsidR="00317B18" w:rsidRDefault="00317B18">
      <w:pPr>
        <w:jc w:val="both"/>
        <w:rPr>
          <w:rFonts w:eastAsia="Georgia" w:cs="Georgia"/>
          <w:b/>
          <w:bCs/>
          <w:sz w:val="22"/>
          <w:szCs w:val="22"/>
          <w:lang w:eastAsia="fr-FR"/>
        </w:rPr>
      </w:pPr>
    </w:p>
    <w:p w14:paraId="253F0798" w14:textId="77777777" w:rsidR="00317B18" w:rsidRDefault="00317B18">
      <w:pPr>
        <w:jc w:val="both"/>
        <w:rPr>
          <w:rFonts w:eastAsia="Georgia" w:cs="Georgia"/>
          <w:b/>
          <w:bCs/>
          <w:sz w:val="22"/>
          <w:szCs w:val="22"/>
          <w:lang w:eastAsia="fr-FR"/>
        </w:rPr>
      </w:pPr>
    </w:p>
    <w:p w14:paraId="7E131D71" w14:textId="77777777" w:rsidR="00317B18" w:rsidRDefault="00317B18">
      <w:pPr>
        <w:jc w:val="both"/>
        <w:rPr>
          <w:rFonts w:eastAsia="Georgia" w:cs="Georgia"/>
          <w:b/>
          <w:bCs/>
          <w:sz w:val="22"/>
          <w:szCs w:val="22"/>
          <w:lang w:eastAsia="fr-FR"/>
        </w:rPr>
      </w:pPr>
    </w:p>
    <w:p w14:paraId="3E5D8657" w14:textId="77777777" w:rsidR="00317B18" w:rsidRDefault="00317B18">
      <w:pPr>
        <w:jc w:val="both"/>
        <w:rPr>
          <w:rFonts w:eastAsia="Georgia" w:cs="Georgia"/>
          <w:b/>
          <w:bCs/>
          <w:sz w:val="22"/>
          <w:szCs w:val="22"/>
          <w:lang w:eastAsia="fr-FR"/>
        </w:rPr>
      </w:pPr>
    </w:p>
    <w:p w14:paraId="24F78F0C" w14:textId="77777777" w:rsidR="00317B18" w:rsidRDefault="00317B18">
      <w:pPr>
        <w:jc w:val="both"/>
        <w:rPr>
          <w:rFonts w:eastAsia="Georgia" w:cs="Georgia"/>
          <w:b/>
          <w:bCs/>
          <w:sz w:val="22"/>
          <w:szCs w:val="22"/>
          <w:lang w:eastAsia="fr-FR"/>
        </w:rPr>
      </w:pPr>
    </w:p>
    <w:p w14:paraId="48379839" w14:textId="77777777" w:rsidR="00317B18" w:rsidRDefault="00317B18">
      <w:pPr>
        <w:jc w:val="both"/>
        <w:rPr>
          <w:rFonts w:eastAsia="Georgia" w:cs="Georgia"/>
          <w:b/>
          <w:bCs/>
          <w:sz w:val="22"/>
          <w:szCs w:val="22"/>
          <w:lang w:eastAsia="fr-FR"/>
        </w:rPr>
      </w:pPr>
    </w:p>
    <w:p w14:paraId="17D7ACE2" w14:textId="77777777" w:rsidR="00317B18" w:rsidRDefault="00317B18">
      <w:pPr>
        <w:jc w:val="both"/>
        <w:rPr>
          <w:rFonts w:eastAsia="Georgia" w:cs="Georgia"/>
          <w:b/>
          <w:bCs/>
          <w:sz w:val="22"/>
          <w:szCs w:val="22"/>
          <w:lang w:eastAsia="fr-FR"/>
        </w:rPr>
      </w:pPr>
    </w:p>
    <w:p w14:paraId="48101C57" w14:textId="77777777" w:rsidR="00317B18" w:rsidRDefault="00317B18">
      <w:pPr>
        <w:jc w:val="both"/>
        <w:rPr>
          <w:rFonts w:eastAsia="Georgia" w:cs="Georgia"/>
          <w:b/>
          <w:bCs/>
          <w:sz w:val="22"/>
          <w:szCs w:val="22"/>
          <w:lang w:eastAsia="fr-FR"/>
        </w:rPr>
      </w:pPr>
    </w:p>
    <w:p w14:paraId="2D1BFEF6" w14:textId="77777777" w:rsidR="00317B18" w:rsidRDefault="00317B18">
      <w:pPr>
        <w:jc w:val="both"/>
        <w:rPr>
          <w:rFonts w:eastAsia="Georgia" w:cs="Georgia"/>
          <w:b/>
          <w:bCs/>
          <w:sz w:val="22"/>
          <w:szCs w:val="22"/>
          <w:lang w:eastAsia="fr-FR"/>
        </w:rPr>
      </w:pPr>
    </w:p>
    <w:sectPr w:rsidR="00317B18">
      <w:headerReference w:type="default" r:id="rId7"/>
      <w:footerReference w:type="default" r:id="rId8"/>
      <w:type w:val="continuous"/>
      <w:pgSz w:w="11906" w:h="16838"/>
      <w:pgMar w:top="2608" w:right="1134" w:bottom="1758" w:left="2268" w:header="283" w:footer="1134" w:gutter="0"/>
      <w:cols w:space="720"/>
      <w:formProt w:val="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7FAA9A" w14:textId="77777777" w:rsidR="00C71A53" w:rsidRDefault="00F94C8D">
      <w:r>
        <w:separator/>
      </w:r>
    </w:p>
  </w:endnote>
  <w:endnote w:type="continuationSeparator" w:id="0">
    <w:p w14:paraId="29CE9E98" w14:textId="77777777" w:rsidR="00C71A53" w:rsidRDefault="00F94C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OpenSymbol">
    <w:panose1 w:val="05010000000000000000"/>
    <w:charset w:val="00"/>
    <w:family w:val="auto"/>
    <w:pitch w:val="variable"/>
    <w:sig w:usb0="800000AF" w:usb1="1001ECEA" w:usb2="00000000" w:usb3="00000000" w:csb0="80000001"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altName w:val="Liberation Mono"/>
    <w:panose1 w:val="00000400000000000000"/>
    <w:charset w:val="00"/>
    <w:family w:val="roman"/>
    <w:pitch w:val="variable"/>
    <w:sig w:usb0="00008003" w:usb1="00000000" w:usb2="00000000" w:usb3="00000000" w:csb0="00000001" w:csb1="00000000"/>
  </w:font>
  <w:font w:name="Liberation Serif">
    <w:panose1 w:val="02020603050405020304"/>
    <w:charset w:val="00"/>
    <w:family w:val="roman"/>
    <w:pitch w:val="variable"/>
    <w:sig w:usb0="E0000AFF" w:usb1="500078FF" w:usb2="00000021" w:usb3="00000000" w:csb0="000001BF" w:csb1="00000000"/>
  </w:font>
  <w:font w:name="Helvetica;Arial">
    <w:panose1 w:val="00000000000000000000"/>
    <w:charset w:val="00"/>
    <w:family w:val="roman"/>
    <w:notTrueType/>
    <w:pitch w:val="default"/>
  </w:font>
  <w:font w:name="ヒラギノ角ゴ Pro W3">
    <w:panose1 w:val="00000000000000000000"/>
    <w:charset w:val="80"/>
    <w:family w:val="roman"/>
    <w:notTrueType/>
    <w:pitch w:val="default"/>
  </w:font>
  <w:font w:name="Calibri">
    <w:panose1 w:val="020F0502020204030204"/>
    <w:charset w:val="00"/>
    <w:family w:val="swiss"/>
    <w:pitch w:val="variable"/>
    <w:sig w:usb0="E4002EFF" w:usb1="C000247B" w:usb2="00000009" w:usb3="00000000" w:csb0="000001FF" w:csb1="00000000"/>
  </w:font>
  <w:font w:name="Neo Sans Pro">
    <w:altName w:val="Cambria"/>
    <w:charset w:val="00"/>
    <w:family w:val="roman"/>
    <w:pitch w:val="variable"/>
  </w:font>
  <w:font w:name="SimSun;宋体">
    <w:panose1 w:val="00000000000000000000"/>
    <w:charset w:val="80"/>
    <w:family w:val="roman"/>
    <w:notTrueType/>
    <w:pitch w:val="default"/>
  </w:font>
  <w:font w:name="Garamond">
    <w:panose1 w:val="02020404030301010803"/>
    <w:charset w:val="00"/>
    <w:family w:val="roman"/>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B429F" w14:textId="42666B99" w:rsidR="00317B18" w:rsidRDefault="00F94C8D">
    <w:pPr>
      <w:pStyle w:val="Pieddepage"/>
      <w:jc w:val="right"/>
    </w:pPr>
    <w:r>
      <w:rPr>
        <w:sz w:val="18"/>
        <w:szCs w:val="18"/>
      </w:rPr>
      <w:t xml:space="preserve">Page </w:t>
    </w:r>
    <w:r>
      <w:rPr>
        <w:sz w:val="18"/>
        <w:szCs w:val="18"/>
      </w:rPr>
      <w:fldChar w:fldCharType="begin"/>
    </w:r>
    <w:r>
      <w:rPr>
        <w:sz w:val="18"/>
        <w:szCs w:val="18"/>
      </w:rPr>
      <w:instrText>PAGE</w:instrText>
    </w:r>
    <w:r>
      <w:rPr>
        <w:sz w:val="18"/>
        <w:szCs w:val="18"/>
      </w:rPr>
      <w:fldChar w:fldCharType="separate"/>
    </w:r>
    <w:r w:rsidR="000A2A80">
      <w:rPr>
        <w:noProof/>
        <w:sz w:val="18"/>
        <w:szCs w:val="18"/>
      </w:rPr>
      <w:t>4</w:t>
    </w:r>
    <w:r>
      <w:rPr>
        <w:sz w:val="18"/>
        <w:szCs w:val="18"/>
      </w:rPr>
      <w:fldChar w:fldCharType="end"/>
    </w:r>
    <w:r>
      <w:rPr>
        <w:sz w:val="18"/>
        <w:szCs w:val="18"/>
      </w:rPr>
      <w:t xml:space="preserve"> sur </w:t>
    </w:r>
    <w:r>
      <w:rPr>
        <w:sz w:val="18"/>
        <w:szCs w:val="18"/>
      </w:rPr>
      <w:fldChar w:fldCharType="begin"/>
    </w:r>
    <w:r>
      <w:rPr>
        <w:sz w:val="18"/>
        <w:szCs w:val="18"/>
      </w:rPr>
      <w:instrText>NUMPAGES</w:instrText>
    </w:r>
    <w:r>
      <w:rPr>
        <w:sz w:val="18"/>
        <w:szCs w:val="18"/>
      </w:rPr>
      <w:fldChar w:fldCharType="separate"/>
    </w:r>
    <w:r w:rsidR="000A2A80">
      <w:rPr>
        <w:noProof/>
        <w:sz w:val="18"/>
        <w:szCs w:val="18"/>
      </w:rPr>
      <w:t>4</w:t>
    </w:r>
    <w:r>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8904C0" w14:textId="77777777" w:rsidR="00C71A53" w:rsidRDefault="00F94C8D">
      <w:r>
        <w:separator/>
      </w:r>
    </w:p>
  </w:footnote>
  <w:footnote w:type="continuationSeparator" w:id="0">
    <w:p w14:paraId="1CC92083" w14:textId="77777777" w:rsidR="00C71A53" w:rsidRDefault="00F94C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EF8859" w14:textId="645BDD74" w:rsidR="00F94C8D" w:rsidRPr="00F94C8D" w:rsidRDefault="004F2BEE" w:rsidP="00F94C8D">
    <w:pPr>
      <w:widowControl/>
      <w:tabs>
        <w:tab w:val="left" w:pos="1720"/>
      </w:tabs>
      <w:textAlignment w:val="auto"/>
      <w:rPr>
        <w:rFonts w:ascii="Marianne" w:eastAsia="Times New Roman" w:hAnsi="Marianne" w:cs="Times New Roman"/>
        <w:kern w:val="0"/>
        <w:sz w:val="22"/>
        <w:szCs w:val="20"/>
      </w:rPr>
    </w:pPr>
    <w:r>
      <w:rPr>
        <w:rFonts w:ascii="Garamond" w:eastAsia="Times New Roman" w:hAnsi="Garamond" w:cs="Garamond"/>
        <w:noProof/>
        <w:kern w:val="0"/>
        <w:sz w:val="22"/>
        <w:szCs w:val="20"/>
        <w:lang w:eastAsia="fr-FR" w:bidi="ar-SA"/>
      </w:rPr>
      <mc:AlternateContent>
        <mc:Choice Requires="wpg">
          <w:drawing>
            <wp:inline distT="0" distB="0" distL="0" distR="0" wp14:anchorId="4F01364E" wp14:editId="073DAE7E">
              <wp:extent cx="1037590" cy="910590"/>
              <wp:effectExtent l="0" t="0" r="635" b="3810"/>
              <wp:docPr id="1"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37590" cy="910590"/>
                        <a:chOff x="0" y="0"/>
                        <a:chExt cx="1634" cy="1434"/>
                      </a:xfrm>
                    </wpg:grpSpPr>
                    <wps:wsp>
                      <wps:cNvPr id="3" name="Freeform 3"/>
                      <wps:cNvSpPr>
                        <a:spLocks/>
                      </wps:cNvSpPr>
                      <wps:spPr bwMode="auto">
                        <a:xfrm>
                          <a:off x="1522" y="379"/>
                          <a:ext cx="111" cy="190"/>
                        </a:xfrm>
                        <a:custGeom>
                          <a:avLst/>
                          <a:gdLst>
                            <a:gd name="T0" fmla="*/ 111 w 111"/>
                            <a:gd name="T1" fmla="*/ 379 h 190"/>
                            <a:gd name="T2" fmla="*/ 0 w 111"/>
                            <a:gd name="T3" fmla="*/ 379 h 190"/>
                            <a:gd name="T4" fmla="*/ 0 w 111"/>
                            <a:gd name="T5" fmla="*/ 411 h 190"/>
                            <a:gd name="T6" fmla="*/ 0 w 111"/>
                            <a:gd name="T7" fmla="*/ 455 h 190"/>
                            <a:gd name="T8" fmla="*/ 0 w 111"/>
                            <a:gd name="T9" fmla="*/ 489 h 190"/>
                            <a:gd name="T10" fmla="*/ 0 w 111"/>
                            <a:gd name="T11" fmla="*/ 535 h 190"/>
                            <a:gd name="T12" fmla="*/ 0 w 111"/>
                            <a:gd name="T13" fmla="*/ 569 h 190"/>
                            <a:gd name="T14" fmla="*/ 111 w 111"/>
                            <a:gd name="T15" fmla="*/ 569 h 190"/>
                            <a:gd name="T16" fmla="*/ 111 w 111"/>
                            <a:gd name="T17" fmla="*/ 535 h 190"/>
                            <a:gd name="T18" fmla="*/ 39 w 111"/>
                            <a:gd name="T19" fmla="*/ 535 h 190"/>
                            <a:gd name="T20" fmla="*/ 39 w 111"/>
                            <a:gd name="T21" fmla="*/ 489 h 190"/>
                            <a:gd name="T22" fmla="*/ 100 w 111"/>
                            <a:gd name="T23" fmla="*/ 489 h 190"/>
                            <a:gd name="T24" fmla="*/ 100 w 111"/>
                            <a:gd name="T25" fmla="*/ 455 h 190"/>
                            <a:gd name="T26" fmla="*/ 39 w 111"/>
                            <a:gd name="T27" fmla="*/ 455 h 190"/>
                            <a:gd name="T28" fmla="*/ 39 w 111"/>
                            <a:gd name="T29" fmla="*/ 411 h 190"/>
                            <a:gd name="T30" fmla="*/ 111 w 111"/>
                            <a:gd name="T31" fmla="*/ 411 h 190"/>
                            <a:gd name="T32" fmla="*/ 111 w 111"/>
                            <a:gd name="T33" fmla="*/ 379 h 190"/>
                            <a:gd name="T34" fmla="*/ 0 60000 65536"/>
                            <a:gd name="T35" fmla="*/ 0 60000 65536"/>
                            <a:gd name="T36" fmla="*/ 0 60000 65536"/>
                            <a:gd name="T37" fmla="*/ 0 60000 65536"/>
                            <a:gd name="T38" fmla="*/ 0 60000 65536"/>
                            <a:gd name="T39" fmla="*/ 0 60000 65536"/>
                            <a:gd name="T40" fmla="*/ 0 60000 65536"/>
                            <a:gd name="T41" fmla="*/ 0 60000 65536"/>
                            <a:gd name="T42" fmla="*/ 0 60000 65536"/>
                            <a:gd name="T43" fmla="*/ 0 60000 65536"/>
                            <a:gd name="T44" fmla="*/ 0 60000 65536"/>
                            <a:gd name="T45" fmla="*/ 0 60000 65536"/>
                            <a:gd name="T46" fmla="*/ 0 60000 65536"/>
                            <a:gd name="T47" fmla="*/ 0 60000 65536"/>
                            <a:gd name="T48" fmla="*/ 0 60000 65536"/>
                            <a:gd name="T49" fmla="*/ 0 60000 65536"/>
                            <a:gd name="T50" fmla="*/ 0 60000 65536"/>
                          </a:gdLst>
                          <a:ahLst/>
                          <a:cxnLst>
                            <a:cxn ang="T34">
                              <a:pos x="T0" y="T1"/>
                            </a:cxn>
                            <a:cxn ang="T35">
                              <a:pos x="T2" y="T3"/>
                            </a:cxn>
                            <a:cxn ang="T36">
                              <a:pos x="T4" y="T5"/>
                            </a:cxn>
                            <a:cxn ang="T37">
                              <a:pos x="T6" y="T7"/>
                            </a:cxn>
                            <a:cxn ang="T38">
                              <a:pos x="T8" y="T9"/>
                            </a:cxn>
                            <a:cxn ang="T39">
                              <a:pos x="T10" y="T11"/>
                            </a:cxn>
                            <a:cxn ang="T40">
                              <a:pos x="T12" y="T13"/>
                            </a:cxn>
                            <a:cxn ang="T41">
                              <a:pos x="T14" y="T15"/>
                            </a:cxn>
                            <a:cxn ang="T42">
                              <a:pos x="T16" y="T17"/>
                            </a:cxn>
                            <a:cxn ang="T43">
                              <a:pos x="T18" y="T19"/>
                            </a:cxn>
                            <a:cxn ang="T44">
                              <a:pos x="T20" y="T21"/>
                            </a:cxn>
                            <a:cxn ang="T45">
                              <a:pos x="T22" y="T23"/>
                            </a:cxn>
                            <a:cxn ang="T46">
                              <a:pos x="T24" y="T25"/>
                            </a:cxn>
                            <a:cxn ang="T47">
                              <a:pos x="T26" y="T27"/>
                            </a:cxn>
                            <a:cxn ang="T48">
                              <a:pos x="T28" y="T29"/>
                            </a:cxn>
                            <a:cxn ang="T49">
                              <a:pos x="T30" y="T31"/>
                            </a:cxn>
                            <a:cxn ang="T50">
                              <a:pos x="T32" y="T33"/>
                            </a:cxn>
                          </a:cxnLst>
                          <a:rect l="0" t="0" r="r" b="b"/>
                          <a:pathLst>
                            <a:path w="111" h="190">
                              <a:moveTo>
                                <a:pt x="111" y="0"/>
                              </a:moveTo>
                              <a:lnTo>
                                <a:pt x="0" y="0"/>
                              </a:lnTo>
                              <a:lnTo>
                                <a:pt x="0" y="32"/>
                              </a:lnTo>
                              <a:lnTo>
                                <a:pt x="0" y="76"/>
                              </a:lnTo>
                              <a:lnTo>
                                <a:pt x="0" y="110"/>
                              </a:lnTo>
                              <a:lnTo>
                                <a:pt x="0" y="156"/>
                              </a:lnTo>
                              <a:lnTo>
                                <a:pt x="0" y="190"/>
                              </a:lnTo>
                              <a:lnTo>
                                <a:pt x="111" y="190"/>
                              </a:lnTo>
                              <a:lnTo>
                                <a:pt x="111" y="156"/>
                              </a:lnTo>
                              <a:lnTo>
                                <a:pt x="39" y="156"/>
                              </a:lnTo>
                              <a:lnTo>
                                <a:pt x="39" y="110"/>
                              </a:lnTo>
                              <a:lnTo>
                                <a:pt x="100" y="110"/>
                              </a:lnTo>
                              <a:lnTo>
                                <a:pt x="100" y="76"/>
                              </a:lnTo>
                              <a:lnTo>
                                <a:pt x="39" y="76"/>
                              </a:lnTo>
                              <a:lnTo>
                                <a:pt x="39" y="32"/>
                              </a:lnTo>
                              <a:lnTo>
                                <a:pt x="111" y="32"/>
                              </a:lnTo>
                              <a:lnTo>
                                <a:pt x="11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4"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7" cy="1434"/>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inline>
          </w:drawing>
        </mc:Choice>
        <mc:Fallback>
          <w:pict>
            <v:group w14:anchorId="30A95001" id="Groupe 5" o:spid="_x0000_s1026" style="width:81.7pt;height:71.7pt;mso-position-horizontal-relative:char;mso-position-vertical-relative:line" coordsize="1634,143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">
              <v:shape id="Freeform 3" o:spid="_x0000_s1027" style="position:absolute;left:1522;top:379;width:111;height:190;visibility:visible;mso-wrap-style:square;v-text-anchor:top" coordsize="111,1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" path="m111,l,,,32,,76r,34l,156r,34l111,190r,-34l39,156r,-46l100,110r,-34l39,76r,-44l111,32,111,xe" fillcolor="black" stroked="f">
                <v:path arrowok="t" o:connecttype="custom" o:connectlocs="111,379;0,379;0,411;0,455;0,489;0,535;0,569;111,569;111,535;39,535;39,489;100,489;100,455;39,455;39,411;111,411;111,379" o:connectangles="0,0,0,0,0,0,0,0,0,0,0,0,0,0,0,0,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style="position:absolute;width:1517;height:143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">
                <v:imagedata r:id="rId2" o:title=""/>
              </v:shape>
              <w10:anchorlock/>
            </v:group>
          </w:pict>
        </mc:Fallback>
      </mc:AlternateContent>
    </w:r>
    <w:r w:rsidR="00F94C8D" w:rsidRPr="00F94C8D">
      <w:rPr>
        <w:rFonts w:ascii="Marianne" w:eastAsia="Times New Roman" w:hAnsi="Marianne" w:cs="Times New Roman"/>
        <w:kern w:val="0"/>
        <w:sz w:val="22"/>
        <w:szCs w:val="20"/>
      </w:rPr>
      <w:t xml:space="preserve">                                             </w:t>
    </w:r>
    <w:r w:rsidR="00F94C8D" w:rsidRPr="00F94C8D">
      <w:rPr>
        <w:rFonts w:ascii="Marianne" w:eastAsia="Trebuchet MS" w:hAnsi="Marianne" w:cs="Trebuchet MS"/>
        <w:noProof/>
        <w:kern w:val="0"/>
        <w:sz w:val="22"/>
        <w:szCs w:val="20"/>
        <w:lang w:eastAsia="fr-FR" w:bidi="ar-SA"/>
      </w:rPr>
      <w:drawing>
        <wp:inline distT="0" distB="0" distL="0" distR="0" wp14:anchorId="4D344490" wp14:editId="693731E2">
          <wp:extent cx="2105025" cy="981075"/>
          <wp:effectExtent l="0" t="0" r="0" b="0"/>
          <wp:docPr id="2" name="Image 2" descr="C:\Users\manon.leriche\AppData\Local\Microsoft\Windows\INetCache\Content.Word\MNS_MobilierNational_Logo_3L_4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manon.leriche\AppData\Local\Microsoft\Windows\INetCache\Content.Word\MNS_MobilierNational_Logo_3L_4C.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105025" cy="981075"/>
                  </a:xfrm>
                  <a:prstGeom prst="rect">
                    <a:avLst/>
                  </a:prstGeom>
                  <a:noFill/>
                  <a:ln>
                    <a:noFill/>
                  </a:ln>
                </pic:spPr>
              </pic:pic>
            </a:graphicData>
          </a:graphic>
        </wp:inline>
      </w:drawing>
    </w:r>
  </w:p>
  <w:p w14:paraId="0C4EB40C" w14:textId="77777777" w:rsidR="00317B18" w:rsidRDefault="00317B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C31F77"/>
    <w:multiLevelType w:val="multilevel"/>
    <w:tmpl w:val="A7E20BA6"/>
    <w:lvl w:ilvl="0">
      <w:start w:val="1"/>
      <w:numFmt w:val="decimal"/>
      <w:pStyle w:val="Titre1"/>
      <w:lvlText w:val="%1 -"/>
      <w:lvlJc w:val="left"/>
      <w:pPr>
        <w:ind w:left="432" w:hanging="432"/>
      </w:pPr>
    </w:lvl>
    <w:lvl w:ilvl="1">
      <w:start w:val="1"/>
      <w:numFmt w:val="decimal"/>
      <w:pStyle w:val="Titre2"/>
      <w:lvlText w:val="%1.%2 -"/>
      <w:lvlJc w:val="left"/>
      <w:pPr>
        <w:ind w:left="576" w:hanging="576"/>
      </w:pPr>
    </w:lvl>
    <w:lvl w:ilvl="2">
      <w:start w:val="1"/>
      <w:numFmt w:val="decimal"/>
      <w:pStyle w:val="Titre3"/>
      <w:lvlText w:val="%1.%2.%3 -"/>
      <w:lvlJc w:val="left"/>
      <w:pPr>
        <w:ind w:left="805" w:hanging="805"/>
      </w:pPr>
    </w:lvl>
    <w:lvl w:ilvl="3">
      <w:start w:val="1"/>
      <w:numFmt w:val="none"/>
      <w:pStyle w:val="Titre4"/>
      <w:suff w:val="nothing"/>
      <w:lvlText w:val=""/>
      <w:lvlJc w:val="left"/>
      <w:pPr>
        <w:ind w:left="0" w:firstLine="0"/>
      </w:pPr>
    </w:lvl>
    <w:lvl w:ilvl="4">
      <w:start w:val="1"/>
      <w:numFmt w:val="none"/>
      <w:pStyle w:val="Titre5"/>
      <w:suff w:val="nothing"/>
      <w:lvlText w:val=""/>
      <w:lvlJc w:val="left"/>
      <w:pPr>
        <w:ind w:left="0" w:firstLine="0"/>
      </w:pPr>
    </w:lvl>
    <w:lvl w:ilvl="5">
      <w:start w:val="1"/>
      <w:numFmt w:val="none"/>
      <w:pStyle w:val="Titre6"/>
      <w:suff w:val="nothing"/>
      <w:lvlText w:val=""/>
      <w:lvlJc w:val="left"/>
      <w:pPr>
        <w:ind w:left="0" w:firstLine="0"/>
      </w:pPr>
    </w:lvl>
    <w:lvl w:ilvl="6">
      <w:start w:val="1"/>
      <w:numFmt w:val="none"/>
      <w:pStyle w:val="Titre7"/>
      <w:suff w:val="nothing"/>
      <w:lvlText w:val=""/>
      <w:lvlJc w:val="left"/>
      <w:pPr>
        <w:ind w:left="0" w:firstLine="0"/>
      </w:pPr>
    </w:lvl>
    <w:lvl w:ilvl="7">
      <w:start w:val="1"/>
      <w:numFmt w:val="none"/>
      <w:pStyle w:val="Titre8"/>
      <w:suff w:val="nothing"/>
      <w:lvlText w:val=""/>
      <w:lvlJc w:val="left"/>
      <w:pPr>
        <w:ind w:left="0" w:firstLine="0"/>
      </w:pPr>
    </w:lvl>
    <w:lvl w:ilvl="8">
      <w:start w:val="1"/>
      <w:numFmt w:val="none"/>
      <w:pStyle w:val="Titre9"/>
      <w:suff w:val="nothing"/>
      <w:lvlText w:val=""/>
      <w:lvlJc w:val="left"/>
      <w:pPr>
        <w:ind w:left="0" w:firstLine="0"/>
      </w:pPr>
    </w:lvl>
  </w:abstractNum>
  <w:abstractNum w:abstractNumId="1" w15:restartNumberingAfterBreak="0">
    <w:nsid w:val="5B616B20"/>
    <w:multiLevelType w:val="hybridMultilevel"/>
    <w:tmpl w:val="97A07FEA"/>
    <w:lvl w:ilvl="0" w:tplc="7C00862A">
      <w:start w:val="6"/>
      <w:numFmt w:val="bullet"/>
      <w:lvlText w:val="-"/>
      <w:lvlJc w:val="left"/>
      <w:pPr>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RAPOULET Bénédicte">
    <w15:presenceInfo w15:providerId="AD" w15:userId="S-1-5-21-1594143644-2668287153-3300812935-3574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7B18"/>
    <w:rsid w:val="000A2A80"/>
    <w:rsid w:val="00175A92"/>
    <w:rsid w:val="00221FAF"/>
    <w:rsid w:val="00317B18"/>
    <w:rsid w:val="004F2BEE"/>
    <w:rsid w:val="00A471BA"/>
    <w:rsid w:val="00AF641E"/>
    <w:rsid w:val="00BA77FF"/>
    <w:rsid w:val="00C71A53"/>
    <w:rsid w:val="00F94C8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310588"/>
  <w15:docId w15:val="{2B638A31-BB4C-4771-847F-E2BE27E71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Lucida Sans"/>
        <w:kern w:val="2"/>
        <w:sz w:val="24"/>
        <w:szCs w:val="24"/>
        <w:lang w:val="fr-FR" w:eastAsia="zh-CN" w:bidi="hi-IN"/>
      </w:rPr>
    </w:rPrDefault>
    <w:pPrDefault>
      <w:pPr>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suppressAutoHyphens/>
    </w:pPr>
  </w:style>
  <w:style w:type="paragraph" w:styleId="Titre1">
    <w:name w:val="heading 1"/>
    <w:basedOn w:val="Titre"/>
    <w:next w:val="Corpsdetexte"/>
    <w:qFormat/>
    <w:pPr>
      <w:numPr>
        <w:numId w:val="1"/>
      </w:numPr>
      <w:outlineLvl w:val="0"/>
    </w:pPr>
    <w:rPr>
      <w:rFonts w:ascii="Segoe UI" w:eastAsia="Segoe UI" w:hAnsi="Segoe UI" w:cs="Segoe UI"/>
      <w:color w:val="003366"/>
    </w:rPr>
  </w:style>
  <w:style w:type="paragraph" w:styleId="Titre2">
    <w:name w:val="heading 2"/>
    <w:basedOn w:val="Titre"/>
    <w:next w:val="Corpsdetexte"/>
    <w:qFormat/>
    <w:pPr>
      <w:numPr>
        <w:ilvl w:val="1"/>
        <w:numId w:val="1"/>
      </w:numPr>
      <w:tabs>
        <w:tab w:val="left" w:pos="-594"/>
      </w:tabs>
      <w:spacing w:before="200"/>
      <w:outlineLvl w:val="1"/>
    </w:pPr>
    <w:rPr>
      <w:rFonts w:ascii="Segoe UI" w:eastAsia="Segoe UI" w:hAnsi="Segoe UI" w:cs="Segoe UI"/>
      <w:color w:val="003366"/>
    </w:rPr>
  </w:style>
  <w:style w:type="paragraph" w:styleId="Titre3">
    <w:name w:val="heading 3"/>
    <w:basedOn w:val="Titre"/>
    <w:next w:val="Corpsdetexte"/>
    <w:qFormat/>
    <w:pPr>
      <w:numPr>
        <w:ilvl w:val="2"/>
        <w:numId w:val="1"/>
      </w:numPr>
      <w:tabs>
        <w:tab w:val="left" w:pos="532"/>
        <w:tab w:val="left" w:pos="707"/>
      </w:tabs>
      <w:spacing w:before="227"/>
      <w:ind w:right="113" w:firstLine="0"/>
      <w:outlineLvl w:val="2"/>
    </w:pPr>
    <w:rPr>
      <w:rFonts w:ascii="Segoe UI" w:eastAsia="Segoe UI" w:hAnsi="Segoe UI" w:cs="Segoe UI"/>
      <w:color w:val="003366"/>
      <w:sz w:val="20"/>
      <w:szCs w:val="20"/>
    </w:rPr>
  </w:style>
  <w:style w:type="paragraph" w:styleId="Titre4">
    <w:name w:val="heading 4"/>
    <w:basedOn w:val="Titre"/>
    <w:next w:val="Corpsdetexte"/>
    <w:qFormat/>
    <w:pPr>
      <w:numPr>
        <w:ilvl w:val="3"/>
        <w:numId w:val="1"/>
      </w:numPr>
      <w:shd w:val="clear" w:color="auto" w:fill="FFFFFF"/>
      <w:tabs>
        <w:tab w:val="left" w:pos="3457"/>
        <w:tab w:val="left" w:pos="3632"/>
      </w:tabs>
      <w:spacing w:before="227" w:after="113"/>
      <w:ind w:left="1644"/>
      <w:outlineLvl w:val="3"/>
    </w:pPr>
    <w:rPr>
      <w:rFonts w:ascii="Segoe UI" w:eastAsia="Segoe UI" w:hAnsi="Segoe UI" w:cs="Segoe UI"/>
      <w:color w:val="003366"/>
      <w:sz w:val="20"/>
      <w:szCs w:val="20"/>
    </w:rPr>
  </w:style>
  <w:style w:type="paragraph" w:styleId="Titre5">
    <w:name w:val="heading 5"/>
    <w:basedOn w:val="Titre"/>
    <w:next w:val="Corpsdetexte"/>
    <w:qFormat/>
    <w:pPr>
      <w:numPr>
        <w:ilvl w:val="4"/>
        <w:numId w:val="1"/>
      </w:numPr>
      <w:spacing w:before="120" w:after="60"/>
      <w:outlineLvl w:val="4"/>
    </w:pPr>
  </w:style>
  <w:style w:type="paragraph" w:styleId="Titre6">
    <w:name w:val="heading 6"/>
    <w:basedOn w:val="Titre"/>
    <w:next w:val="Corpsdetexte"/>
    <w:qFormat/>
    <w:pPr>
      <w:numPr>
        <w:ilvl w:val="5"/>
        <w:numId w:val="1"/>
      </w:numPr>
      <w:spacing w:before="60" w:after="60"/>
      <w:outlineLvl w:val="5"/>
    </w:pPr>
    <w:rPr>
      <w:i/>
      <w:iCs/>
    </w:rPr>
  </w:style>
  <w:style w:type="paragraph" w:styleId="Titre7">
    <w:name w:val="heading 7"/>
    <w:basedOn w:val="Titre"/>
    <w:next w:val="Corpsdetexte"/>
    <w:qFormat/>
    <w:pPr>
      <w:numPr>
        <w:ilvl w:val="6"/>
        <w:numId w:val="1"/>
      </w:numPr>
      <w:spacing w:before="60" w:after="60"/>
      <w:outlineLvl w:val="6"/>
    </w:pPr>
  </w:style>
  <w:style w:type="paragraph" w:styleId="Titre8">
    <w:name w:val="heading 8"/>
    <w:basedOn w:val="Titre"/>
    <w:next w:val="Corpsdetexte"/>
    <w:qFormat/>
    <w:pPr>
      <w:numPr>
        <w:ilvl w:val="7"/>
        <w:numId w:val="1"/>
      </w:numPr>
      <w:spacing w:before="60" w:after="60"/>
      <w:outlineLvl w:val="7"/>
    </w:pPr>
    <w:rPr>
      <w:i/>
      <w:iCs/>
    </w:rPr>
  </w:style>
  <w:style w:type="paragraph" w:styleId="Titre9">
    <w:name w:val="heading 9"/>
    <w:basedOn w:val="Titre"/>
    <w:next w:val="Corpsdetexte"/>
    <w:qFormat/>
    <w:pPr>
      <w:numPr>
        <w:ilvl w:val="8"/>
        <w:numId w:val="1"/>
      </w:numPr>
      <w:spacing w:before="6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rPr>
      <w:color w:val="000080"/>
      <w:u w:val="single"/>
    </w:rPr>
  </w:style>
  <w:style w:type="character" w:customStyle="1" w:styleId="Sautdindex">
    <w:name w:val="Saut d'index"/>
    <w:qFormat/>
  </w:style>
  <w:style w:type="character" w:customStyle="1" w:styleId="Puces">
    <w:name w:val="Puces"/>
    <w:qFormat/>
    <w:rPr>
      <w:rFonts w:ascii="OpenSymbol" w:eastAsia="OpenSymbol" w:hAnsi="OpenSymbol" w:cs="OpenSymbol"/>
      <w:sz w:val="28"/>
      <w:szCs w:val="28"/>
    </w:rPr>
  </w:style>
  <w:style w:type="character" w:customStyle="1" w:styleId="Caractresdenotedebasdepage">
    <w:name w:val="Caractères de note de bas de page"/>
    <w:qFormat/>
  </w:style>
  <w:style w:type="character" w:customStyle="1" w:styleId="Ancredenotedebasdepage">
    <w:name w:val="Ancre de note de bas de page"/>
    <w:rPr>
      <w:position w:val="24"/>
      <w:sz w:val="16"/>
    </w:rPr>
  </w:style>
  <w:style w:type="character" w:customStyle="1" w:styleId="Caractresdenotedefin">
    <w:name w:val="Caractères de note de fin"/>
    <w:qFormat/>
  </w:style>
  <w:style w:type="character" w:customStyle="1" w:styleId="Ancredenotedefin">
    <w:name w:val="Ancre de note de fin"/>
    <w:rPr>
      <w:position w:val="24"/>
      <w:sz w:val="16"/>
    </w:rPr>
  </w:style>
  <w:style w:type="character" w:customStyle="1" w:styleId="Numrotationdelignes">
    <w:name w:val="Numérotation de lignes"/>
  </w:style>
  <w:style w:type="character" w:customStyle="1" w:styleId="Caractresdenumrotation">
    <w:name w:val="Caractères de numérotation"/>
    <w:qFormat/>
  </w:style>
  <w:style w:type="character" w:customStyle="1" w:styleId="Accentuationforte">
    <w:name w:val="Accentuation forte"/>
    <w:qFormat/>
    <w:rPr>
      <w:b/>
      <w:bCs/>
    </w:rPr>
  </w:style>
  <w:style w:type="character" w:customStyle="1" w:styleId="Appelnotedebasdep2">
    <w:name w:val="Appel note de bas de p.2"/>
    <w:qFormat/>
    <w:rPr>
      <w:position w:val="24"/>
      <w:sz w:val="16"/>
    </w:rPr>
  </w:style>
  <w:style w:type="character" w:customStyle="1" w:styleId="ListLabel1">
    <w:name w:val="ListLabel 1"/>
    <w:qFormat/>
    <w:rPr>
      <w:rFonts w:eastAsia="OpenSymbol"/>
    </w:rPr>
  </w:style>
  <w:style w:type="character" w:customStyle="1" w:styleId="Textesource">
    <w:name w:val="Texte source"/>
    <w:qFormat/>
    <w:rPr>
      <w:rFonts w:ascii="Courier New" w:eastAsia="NSimSun" w:hAnsi="Courier New" w:cs="Courier New"/>
    </w:rPr>
  </w:style>
  <w:style w:type="character" w:customStyle="1" w:styleId="WW8Num17z0">
    <w:name w:val="WW8Num17z0"/>
    <w:qFormat/>
    <w:rPr>
      <w:rFonts w:ascii="Symbol" w:eastAsia="Symbol" w:hAnsi="Symbol" w:cs="Symbol"/>
    </w:rPr>
  </w:style>
  <w:style w:type="character" w:customStyle="1" w:styleId="WW8Num9z0">
    <w:name w:val="WW8Num9z0"/>
    <w:qFormat/>
    <w:rPr>
      <w:rFonts w:ascii="Arial" w:eastAsia="Times New Roman" w:hAnsi="Arial" w:cs="Arial"/>
      <w:sz w:val="18"/>
      <w:szCs w:val="18"/>
      <w:lang w:val="fr-FR" w:eastAsia="en-US"/>
    </w:rPr>
  </w:style>
  <w:style w:type="character" w:customStyle="1" w:styleId="WW8Num9z1">
    <w:name w:val="WW8Num9z1"/>
    <w:qFormat/>
    <w:rPr>
      <w:rFonts w:ascii="Courier New" w:eastAsia="Courier New" w:hAnsi="Courier New" w:cs="Courier New"/>
    </w:rPr>
  </w:style>
  <w:style w:type="character" w:customStyle="1" w:styleId="WW8Num9z2">
    <w:name w:val="WW8Num9z2"/>
    <w:qFormat/>
    <w:rPr>
      <w:rFonts w:ascii="Wingdings" w:eastAsia="Wingdings" w:hAnsi="Wingdings" w:cs="Wingdings"/>
    </w:rPr>
  </w:style>
  <w:style w:type="character" w:customStyle="1" w:styleId="WW8Num9z3">
    <w:name w:val="WW8Num9z3"/>
    <w:qFormat/>
    <w:rPr>
      <w:rFonts w:ascii="Symbol" w:eastAsia="Symbol" w:hAnsi="Symbol" w:cs="Symbol"/>
    </w:rPr>
  </w:style>
  <w:style w:type="character" w:customStyle="1" w:styleId="WWCharLFO5LVL1">
    <w:name w:val="WW_CharLFO5LVL1"/>
    <w:qFormat/>
    <w:rPr>
      <w:rFonts w:ascii="Times New Roman" w:eastAsia="OpenSymbol" w:hAnsi="Times New Roman"/>
    </w:rPr>
  </w:style>
  <w:style w:type="character" w:customStyle="1" w:styleId="WWCharLFO5LVL2">
    <w:name w:val="WW_CharLFO5LVL2"/>
    <w:qFormat/>
    <w:rPr>
      <w:rFonts w:ascii="Times New Roman" w:eastAsia="OpenSymbol" w:hAnsi="Times New Roman"/>
    </w:rPr>
  </w:style>
  <w:style w:type="character" w:customStyle="1" w:styleId="WWCharLFO5LVL3">
    <w:name w:val="WW_CharLFO5LVL3"/>
    <w:qFormat/>
    <w:rPr>
      <w:rFonts w:ascii="Times New Roman" w:eastAsia="OpenSymbol" w:hAnsi="Times New Roman"/>
    </w:rPr>
  </w:style>
  <w:style w:type="character" w:customStyle="1" w:styleId="WWCharLFO5LVL4">
    <w:name w:val="WW_CharLFO5LVL4"/>
    <w:qFormat/>
    <w:rPr>
      <w:rFonts w:ascii="Times New Roman" w:eastAsia="OpenSymbol" w:hAnsi="Times New Roman"/>
    </w:rPr>
  </w:style>
  <w:style w:type="character" w:customStyle="1" w:styleId="WWCharLFO5LVL5">
    <w:name w:val="WW_CharLFO5LVL5"/>
    <w:qFormat/>
    <w:rPr>
      <w:rFonts w:ascii="Times New Roman" w:eastAsia="OpenSymbol" w:hAnsi="Times New Roman"/>
    </w:rPr>
  </w:style>
  <w:style w:type="character" w:customStyle="1" w:styleId="WWCharLFO5LVL6">
    <w:name w:val="WW_CharLFO5LVL6"/>
    <w:qFormat/>
    <w:rPr>
      <w:rFonts w:ascii="Times New Roman" w:eastAsia="OpenSymbol" w:hAnsi="Times New Roman"/>
    </w:rPr>
  </w:style>
  <w:style w:type="character" w:customStyle="1" w:styleId="WWCharLFO5LVL7">
    <w:name w:val="WW_CharLFO5LVL7"/>
    <w:qFormat/>
    <w:rPr>
      <w:rFonts w:ascii="Times New Roman" w:eastAsia="OpenSymbol" w:hAnsi="Times New Roman"/>
    </w:rPr>
  </w:style>
  <w:style w:type="character" w:customStyle="1" w:styleId="WWCharLFO5LVL8">
    <w:name w:val="WW_CharLFO5LVL8"/>
    <w:qFormat/>
    <w:rPr>
      <w:rFonts w:ascii="Times New Roman" w:eastAsia="OpenSymbol" w:hAnsi="Times New Roman"/>
    </w:rPr>
  </w:style>
  <w:style w:type="character" w:customStyle="1" w:styleId="WWCharLFO5LVL9">
    <w:name w:val="WW_CharLFO5LVL9"/>
    <w:qFormat/>
    <w:rPr>
      <w:rFonts w:ascii="Times New Roman" w:eastAsia="OpenSymbol" w:hAnsi="Times New Roman"/>
    </w:rPr>
  </w:style>
  <w:style w:type="character" w:customStyle="1" w:styleId="WWCharLFO6LVL1">
    <w:name w:val="WW_CharLFO6LVL1"/>
    <w:qFormat/>
    <w:rPr>
      <w:rFonts w:ascii="Symbol" w:hAnsi="Symbol"/>
    </w:rPr>
  </w:style>
  <w:style w:type="character" w:customStyle="1" w:styleId="WWCharLFO7LVL1">
    <w:name w:val="WW_CharLFO7LVL1"/>
    <w:qFormat/>
    <w:rPr>
      <w:rFonts w:ascii="Arial" w:eastAsia="Times New Roman" w:hAnsi="Arial" w:cs="Arial"/>
      <w:sz w:val="18"/>
      <w:szCs w:val="18"/>
      <w:lang w:val="fr-FR" w:eastAsia="en-US"/>
    </w:rPr>
  </w:style>
  <w:style w:type="character" w:customStyle="1" w:styleId="WWCharLFO7LVL2">
    <w:name w:val="WW_CharLFO7LVL2"/>
    <w:qFormat/>
    <w:rPr>
      <w:rFonts w:ascii="Courier New" w:hAnsi="Courier New" w:cs="Courier New"/>
    </w:rPr>
  </w:style>
  <w:style w:type="character" w:customStyle="1" w:styleId="WWCharLFO7LVL3">
    <w:name w:val="WW_CharLFO7LVL3"/>
    <w:qFormat/>
    <w:rPr>
      <w:rFonts w:ascii="Wingdings" w:hAnsi="Wingdings" w:cs="Wingdings"/>
    </w:rPr>
  </w:style>
  <w:style w:type="character" w:customStyle="1" w:styleId="WWCharLFO7LVL4">
    <w:name w:val="WW_CharLFO7LVL4"/>
    <w:qFormat/>
    <w:rPr>
      <w:rFonts w:ascii="Symbol" w:hAnsi="Symbol" w:cs="Symbol"/>
    </w:rPr>
  </w:style>
  <w:style w:type="character" w:customStyle="1" w:styleId="WWCharLFO7LVL5">
    <w:name w:val="WW_CharLFO7LVL5"/>
    <w:qFormat/>
    <w:rPr>
      <w:rFonts w:ascii="Courier New" w:hAnsi="Courier New" w:cs="Courier New"/>
    </w:rPr>
  </w:style>
  <w:style w:type="character" w:customStyle="1" w:styleId="WWCharLFO7LVL6">
    <w:name w:val="WW_CharLFO7LVL6"/>
    <w:qFormat/>
    <w:rPr>
      <w:rFonts w:ascii="Wingdings" w:hAnsi="Wingdings" w:cs="Wingdings"/>
    </w:rPr>
  </w:style>
  <w:style w:type="character" w:customStyle="1" w:styleId="WWCharLFO7LVL7">
    <w:name w:val="WW_CharLFO7LVL7"/>
    <w:qFormat/>
    <w:rPr>
      <w:rFonts w:ascii="Symbol" w:hAnsi="Symbol" w:cs="Symbol"/>
    </w:rPr>
  </w:style>
  <w:style w:type="character" w:customStyle="1" w:styleId="WWCharLFO7LVL8">
    <w:name w:val="WW_CharLFO7LVL8"/>
    <w:qFormat/>
    <w:rPr>
      <w:rFonts w:ascii="Courier New" w:hAnsi="Courier New" w:cs="Courier New"/>
    </w:rPr>
  </w:style>
  <w:style w:type="character" w:customStyle="1" w:styleId="WWCharLFO7LVL9">
    <w:name w:val="WW_CharLFO7LVL9"/>
    <w:qFormat/>
    <w:rPr>
      <w:rFonts w:ascii="Wingdings" w:hAnsi="Wingdings" w:cs="Wingdings"/>
    </w:rPr>
  </w:style>
  <w:style w:type="paragraph" w:styleId="Titre">
    <w:name w:val="Title"/>
    <w:basedOn w:val="Normal"/>
    <w:next w:val="Corpsdetexte"/>
    <w:qFormat/>
    <w:pPr>
      <w:jc w:val="center"/>
    </w:pPr>
    <w:rPr>
      <w:b/>
      <w:bCs/>
      <w:sz w:val="56"/>
      <w:szCs w:val="56"/>
    </w:rPr>
  </w:style>
  <w:style w:type="paragraph" w:styleId="Corpsdetexte">
    <w:name w:val="Body Text"/>
    <w:basedOn w:val="Normal"/>
    <w:pPr>
      <w:spacing w:after="227" w:line="288" w:lineRule="auto"/>
      <w:ind w:left="170"/>
    </w:pPr>
  </w:style>
  <w:style w:type="paragraph" w:customStyle="1" w:styleId="LO-Normal">
    <w:name w:val="LO-Normal"/>
    <w:qFormat/>
    <w:pPr>
      <w:widowControl w:val="0"/>
      <w:suppressAutoHyphens/>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qFormat/>
    <w:pPr>
      <w:suppressLineNumbers/>
    </w:pPr>
    <w:rPr>
      <w:rFonts w:cs="Mangal"/>
    </w:rPr>
  </w:style>
  <w:style w:type="paragraph" w:customStyle="1" w:styleId="Citations">
    <w:name w:val="Citations"/>
    <w:basedOn w:val="Normal"/>
    <w:qFormat/>
    <w:pPr>
      <w:spacing w:after="283"/>
      <w:ind w:left="567" w:right="567"/>
    </w:pPr>
  </w:style>
  <w:style w:type="paragraph" w:styleId="Sous-titre">
    <w:name w:val="Subtitle"/>
    <w:basedOn w:val="Titre"/>
    <w:next w:val="Corpsdetexte"/>
    <w:qFormat/>
    <w:pPr>
      <w:spacing w:before="60"/>
    </w:pPr>
    <w:rPr>
      <w:sz w:val="36"/>
      <w:szCs w:val="36"/>
    </w:rPr>
  </w:style>
  <w:style w:type="paragraph" w:styleId="TitreTR">
    <w:name w:val="toa heading"/>
    <w:basedOn w:val="Titre"/>
    <w:pPr>
      <w:suppressLineNumbers/>
    </w:pPr>
    <w:rPr>
      <w:sz w:val="32"/>
      <w:szCs w:val="32"/>
    </w:rPr>
  </w:style>
  <w:style w:type="paragraph" w:styleId="TM1">
    <w:name w:val="toc 1"/>
    <w:basedOn w:val="Index"/>
    <w:pPr>
      <w:tabs>
        <w:tab w:val="right" w:leader="dot" w:pos="9638"/>
      </w:tabs>
      <w:spacing w:before="170" w:after="113"/>
    </w:pPr>
    <w:rPr>
      <w:b/>
    </w:rPr>
  </w:style>
  <w:style w:type="paragraph" w:styleId="TM2">
    <w:name w:val="toc 2"/>
    <w:basedOn w:val="Index"/>
    <w:pPr>
      <w:tabs>
        <w:tab w:val="right" w:leader="dot" w:pos="9638"/>
      </w:tabs>
      <w:spacing w:after="57"/>
      <w:ind w:left="283"/>
    </w:pPr>
  </w:style>
  <w:style w:type="paragraph" w:styleId="TM3">
    <w:name w:val="toc 3"/>
    <w:basedOn w:val="Index"/>
    <w:pPr>
      <w:tabs>
        <w:tab w:val="right" w:leader="dot" w:pos="9638"/>
      </w:tabs>
      <w:spacing w:after="28"/>
      <w:ind w:left="566"/>
    </w:pPr>
    <w:rPr>
      <w:sz w:val="22"/>
    </w:rPr>
  </w:style>
  <w:style w:type="paragraph" w:customStyle="1" w:styleId="Contenudetableau">
    <w:name w:val="Contenu de tableau"/>
    <w:basedOn w:val="Normal"/>
    <w:qFormat/>
  </w:style>
  <w:style w:type="paragraph" w:customStyle="1" w:styleId="Titredetableau">
    <w:name w:val="Titre de tableau"/>
    <w:basedOn w:val="Contenudetableau"/>
    <w:qFormat/>
  </w:style>
  <w:style w:type="paragraph" w:customStyle="1" w:styleId="HeaderandFooter">
    <w:name w:val="Header and Footer"/>
    <w:basedOn w:val="Normal"/>
    <w:qFormat/>
    <w:pPr>
      <w:suppressLineNumbers/>
      <w:tabs>
        <w:tab w:val="center" w:pos="4819"/>
        <w:tab w:val="right" w:pos="9638"/>
      </w:tabs>
    </w:pPr>
  </w:style>
  <w:style w:type="paragraph" w:styleId="Pieddepage">
    <w:name w:val="footer"/>
    <w:basedOn w:val="Normal"/>
  </w:style>
  <w:style w:type="paragraph" w:styleId="Notedebasdepage">
    <w:name w:val="footnote text"/>
    <w:basedOn w:val="Normal"/>
  </w:style>
  <w:style w:type="paragraph" w:styleId="Notedefin">
    <w:name w:val="endnote text"/>
    <w:basedOn w:val="Normal"/>
  </w:style>
  <w:style w:type="paragraph" w:customStyle="1" w:styleId="Texteprformat">
    <w:name w:val="Texte préformaté"/>
    <w:basedOn w:val="Normal"/>
    <w:qFormat/>
    <w:rPr>
      <w:rFonts w:ascii="Courier New" w:eastAsia="Courier New" w:hAnsi="Courier New" w:cs="Courier New"/>
      <w:sz w:val="20"/>
      <w:szCs w:val="20"/>
    </w:rPr>
  </w:style>
  <w:style w:type="paragraph" w:styleId="En-tte">
    <w:name w:val="header"/>
    <w:basedOn w:val="Normal"/>
  </w:style>
  <w:style w:type="paragraph" w:customStyle="1" w:styleId="Par-Fz">
    <w:name w:val="Par-Fz"/>
    <w:basedOn w:val="Texteprformat"/>
    <w:qFormat/>
    <w:pPr>
      <w:spacing w:before="170"/>
      <w:ind w:left="567"/>
      <w:jc w:val="both"/>
    </w:pPr>
    <w:rPr>
      <w:rFonts w:ascii="Liberation Serif" w:eastAsia="Liberation Serif" w:hAnsi="Liberation Serif" w:cs="Liberation Serif"/>
      <w:color w:val="003366"/>
      <w:sz w:val="23"/>
    </w:rPr>
  </w:style>
  <w:style w:type="paragraph" w:styleId="TM4">
    <w:name w:val="toc 4"/>
    <w:basedOn w:val="Index"/>
    <w:pPr>
      <w:spacing w:after="57"/>
      <w:ind w:left="1077"/>
    </w:pPr>
    <w:rPr>
      <w:sz w:val="20"/>
    </w:rPr>
  </w:style>
  <w:style w:type="paragraph" w:customStyle="1" w:styleId="Titre10">
    <w:name w:val="Titre 10"/>
    <w:basedOn w:val="Titre"/>
    <w:next w:val="Corpsdetexte"/>
    <w:qFormat/>
    <w:pPr>
      <w:spacing w:before="60" w:after="60"/>
    </w:pPr>
  </w:style>
  <w:style w:type="paragraph" w:styleId="TM9">
    <w:name w:val="toc 9"/>
    <w:basedOn w:val="Index"/>
    <w:pPr>
      <w:tabs>
        <w:tab w:val="right" w:leader="dot" w:pos="9638"/>
      </w:tabs>
      <w:ind w:left="2264"/>
    </w:pPr>
  </w:style>
  <w:style w:type="paragraph" w:customStyle="1" w:styleId="Style2">
    <w:name w:val="Style2"/>
    <w:qFormat/>
    <w:pPr>
      <w:widowControl w:val="0"/>
      <w:suppressAutoHyphens/>
      <w:jc w:val="both"/>
    </w:pPr>
    <w:rPr>
      <w:rFonts w:ascii="Helvetica;Arial" w:eastAsia="ヒラギノ角ゴ Pro W3" w:hAnsi="Helvetica;Arial" w:cs="Helvetica;Arial"/>
      <w:b/>
      <w:color w:val="000000"/>
      <w:szCs w:val="20"/>
    </w:rPr>
  </w:style>
  <w:style w:type="paragraph" w:customStyle="1" w:styleId="5Articlenormal">
    <w:name w:val="5. Article normal"/>
    <w:basedOn w:val="Normal"/>
    <w:qFormat/>
    <w:pPr>
      <w:spacing w:after="200"/>
      <w:ind w:left="284" w:right="311"/>
    </w:pPr>
    <w:rPr>
      <w:rFonts w:eastAsia="Times New Roman" w:cs="Calibri"/>
    </w:rPr>
  </w:style>
  <w:style w:type="paragraph" w:customStyle="1" w:styleId="Default">
    <w:name w:val="Default"/>
    <w:qFormat/>
    <w:pPr>
      <w:widowControl w:val="0"/>
      <w:suppressAutoHyphens/>
    </w:pPr>
    <w:rPr>
      <w:rFonts w:ascii="Neo Sans Pro" w:eastAsia="SimSun;宋体" w:hAnsi="Neo Sans Pro" w:cs="Mangal"/>
      <w:color w:val="000000"/>
    </w:rPr>
  </w:style>
  <w:style w:type="paragraph" w:customStyle="1" w:styleId="Normal1">
    <w:name w:val="Normal1"/>
    <w:basedOn w:val="LO-Normal"/>
    <w:qFormat/>
    <w:pPr>
      <w:keepLines/>
      <w:widowControl/>
      <w:tabs>
        <w:tab w:val="left" w:pos="284"/>
        <w:tab w:val="left" w:pos="567"/>
        <w:tab w:val="left" w:pos="851"/>
      </w:tabs>
      <w:suppressAutoHyphens w:val="0"/>
      <w:spacing w:after="120" w:line="254" w:lineRule="auto"/>
      <w:ind w:firstLine="284"/>
      <w:jc w:val="both"/>
      <w:textAlignment w:val="auto"/>
    </w:pPr>
    <w:rPr>
      <w:rFonts w:ascii="Calibri" w:eastAsia="Calibri" w:hAnsi="Calibri" w:cs="Times New Roman"/>
      <w:kern w:val="0"/>
      <w:sz w:val="22"/>
      <w:szCs w:val="22"/>
      <w:lang w:eastAsia="en-US" w:bidi="ar-SA"/>
    </w:rPr>
  </w:style>
  <w:style w:type="paragraph" w:styleId="Sansinterligne">
    <w:name w:val="No Spacing"/>
    <w:qFormat/>
    <w:pPr>
      <w:suppressAutoHyphens/>
      <w:textAlignment w:val="auto"/>
    </w:pPr>
    <w:rPr>
      <w:rFonts w:eastAsia="Times New Roman" w:cs="Times New Roman"/>
      <w:kern w:val="0"/>
      <w:sz w:val="20"/>
      <w:szCs w:val="20"/>
    </w:rPr>
  </w:style>
  <w:style w:type="numbering" w:customStyle="1" w:styleId="WWOutlineListStyle1">
    <w:name w:val="WW_OutlineListStyle_1"/>
    <w:qFormat/>
  </w:style>
  <w:style w:type="numbering" w:customStyle="1" w:styleId="WWOutlineListStyle">
    <w:name w:val="WW_OutlineListStyle"/>
    <w:qFormat/>
  </w:style>
  <w:style w:type="numbering" w:customStyle="1" w:styleId="WW8Num17">
    <w:name w:val="WW8Num17"/>
    <w:qFormat/>
  </w:style>
  <w:style w:type="numbering" w:customStyle="1" w:styleId="WW8Num9">
    <w:name w:val="WW8Num9"/>
    <w:qFormat/>
  </w:style>
  <w:style w:type="paragraph" w:styleId="Textedebulles">
    <w:name w:val="Balloon Text"/>
    <w:basedOn w:val="Normal"/>
    <w:link w:val="TextedebullesCar"/>
    <w:uiPriority w:val="99"/>
    <w:semiHidden/>
    <w:unhideWhenUsed/>
    <w:rsid w:val="00BA77FF"/>
    <w:rPr>
      <w:rFonts w:ascii="Segoe UI" w:hAnsi="Segoe UI" w:cs="Mangal"/>
      <w:sz w:val="18"/>
      <w:szCs w:val="16"/>
    </w:rPr>
  </w:style>
  <w:style w:type="character" w:customStyle="1" w:styleId="TextedebullesCar">
    <w:name w:val="Texte de bulles Car"/>
    <w:basedOn w:val="Policepardfaut"/>
    <w:link w:val="Textedebulles"/>
    <w:uiPriority w:val="99"/>
    <w:semiHidden/>
    <w:rsid w:val="00BA77FF"/>
    <w:rPr>
      <w:rFonts w:ascii="Segoe UI" w:hAnsi="Segoe UI" w:cs="Mangal"/>
      <w:sz w:val="18"/>
      <w:szCs w:val="16"/>
    </w:rPr>
  </w:style>
  <w:style w:type="character" w:styleId="Marquedecommentaire">
    <w:name w:val="annotation reference"/>
    <w:basedOn w:val="Policepardfaut"/>
    <w:uiPriority w:val="99"/>
    <w:semiHidden/>
    <w:unhideWhenUsed/>
    <w:rsid w:val="004F2BEE"/>
    <w:rPr>
      <w:sz w:val="16"/>
      <w:szCs w:val="16"/>
    </w:rPr>
  </w:style>
  <w:style w:type="paragraph" w:styleId="Commentaire">
    <w:name w:val="annotation text"/>
    <w:basedOn w:val="Normal"/>
    <w:link w:val="CommentaireCar"/>
    <w:uiPriority w:val="99"/>
    <w:semiHidden/>
    <w:unhideWhenUsed/>
    <w:rsid w:val="004F2BEE"/>
    <w:rPr>
      <w:rFonts w:cs="Mangal"/>
      <w:sz w:val="20"/>
      <w:szCs w:val="18"/>
    </w:rPr>
  </w:style>
  <w:style w:type="character" w:customStyle="1" w:styleId="CommentaireCar">
    <w:name w:val="Commentaire Car"/>
    <w:basedOn w:val="Policepardfaut"/>
    <w:link w:val="Commentaire"/>
    <w:uiPriority w:val="99"/>
    <w:semiHidden/>
    <w:rsid w:val="004F2BEE"/>
    <w:rPr>
      <w:rFonts w:cs="Mangal"/>
      <w:sz w:val="20"/>
      <w:szCs w:val="18"/>
    </w:rPr>
  </w:style>
  <w:style w:type="paragraph" w:styleId="Objetducommentaire">
    <w:name w:val="annotation subject"/>
    <w:basedOn w:val="Commentaire"/>
    <w:next w:val="Commentaire"/>
    <w:link w:val="ObjetducommentaireCar"/>
    <w:uiPriority w:val="99"/>
    <w:semiHidden/>
    <w:unhideWhenUsed/>
    <w:rsid w:val="004F2BEE"/>
    <w:rPr>
      <w:b/>
      <w:bCs/>
    </w:rPr>
  </w:style>
  <w:style w:type="character" w:customStyle="1" w:styleId="ObjetducommentaireCar">
    <w:name w:val="Objet du commentaire Car"/>
    <w:basedOn w:val="CommentaireCar"/>
    <w:link w:val="Objetducommentaire"/>
    <w:uiPriority w:val="99"/>
    <w:semiHidden/>
    <w:rsid w:val="004F2BEE"/>
    <w:rPr>
      <w:rFonts w:cs="Mangal"/>
      <w:b/>
      <w:bCs/>
      <w:sz w:val="20"/>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262</Words>
  <Characters>1443</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Ministère de la Culture</Company>
  <LinksUpToDate>false</LinksUpToDate>
  <CharactersWithSpaces>1702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diane.ducheix</dc:creator>
  <dc:description/>
  <cp:lastModifiedBy>CRAPOULET Bénédicte</cp:lastModifiedBy>
  <cp:revision>3</cp:revision>
  <cp:lastPrinted>2025-04-18T06:47:00Z</cp:lastPrinted>
  <dcterms:created xsi:type="dcterms:W3CDTF">2025-06-03T14:37:00Z</dcterms:created>
  <dcterms:modified xsi:type="dcterms:W3CDTF">2025-06-05T11:31:00Z</dcterms:modified>
  <dc:language>fr-FR</dc:language>
</cp:coreProperties>
</file>