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3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4"/>
      </w:tblGrid>
      <w:tr w:rsidR="002A3E72" w:rsidRPr="00A775C8" w14:paraId="7C815368" w14:textId="77777777" w:rsidTr="002A3E72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26475" w14:textId="77777777" w:rsidR="002A3E72" w:rsidRPr="00A775C8" w:rsidRDefault="002A3E72" w:rsidP="00F45D73">
            <w:r w:rsidRPr="00A775C8">
              <w:rPr>
                <w:noProof/>
                <w:lang w:eastAsia="fr-FR"/>
              </w:rPr>
              <w:drawing>
                <wp:inline distT="0" distB="0" distL="0" distR="0" wp14:anchorId="59229918" wp14:editId="1F581007">
                  <wp:extent cx="2647315" cy="14287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5" cy="142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01690" w14:textId="77777777" w:rsidR="00857F2B" w:rsidRPr="00B82A88" w:rsidRDefault="00857F2B" w:rsidP="00E86AA8">
            <w:pPr>
              <w:jc w:val="left"/>
            </w:pPr>
            <w:r w:rsidRPr="00B82A88">
              <w:t>Direction de l’Immobilier et de l’Environnement</w:t>
            </w:r>
          </w:p>
          <w:p w14:paraId="7EB19927" w14:textId="77777777" w:rsidR="00575BEF" w:rsidRDefault="00575BEF" w:rsidP="00E86AA8">
            <w:pPr>
              <w:jc w:val="left"/>
            </w:pPr>
          </w:p>
          <w:p w14:paraId="72748E3B" w14:textId="721730A2" w:rsidR="00003E00" w:rsidRPr="00D545A8" w:rsidRDefault="00857F2B" w:rsidP="00E86AA8">
            <w:pPr>
              <w:jc w:val="left"/>
            </w:pPr>
            <w:r w:rsidRPr="00B82A88">
              <w:t>Bureau des Marchés Immobiliers</w:t>
            </w:r>
          </w:p>
        </w:tc>
      </w:tr>
    </w:tbl>
    <w:p w14:paraId="5FE29161" w14:textId="28C4D2D7" w:rsidR="002A3E72" w:rsidRPr="00A775C8" w:rsidRDefault="002A3E72" w:rsidP="002A3E72"/>
    <w:p w14:paraId="29FE96BF" w14:textId="77777777" w:rsidR="00857F2B" w:rsidRPr="00B82A88" w:rsidRDefault="006F3315" w:rsidP="00857F2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595243680"/>
          <w:placeholder>
            <w:docPart w:val="847CD1ED9B6B46E0B9A2C083E617BADE"/>
          </w:placeholder>
          <w:comboBox>
            <w:listItem w:value="Choisissez un élément."/>
            <w:listItem w:displayText="Marché " w:value="Marché "/>
            <w:listItem w:displayText="Accord-cadre" w:value="Accord-cadre"/>
          </w:comboBox>
        </w:sdtPr>
        <w:sdtEndPr/>
        <w:sdtContent>
          <w:r w:rsidR="00857F2B" w:rsidRPr="00FD5B62">
            <w:rPr>
              <w:b/>
              <w:bCs/>
              <w:sz w:val="24"/>
              <w:szCs w:val="24"/>
            </w:rPr>
            <w:t xml:space="preserve">Marché </w:t>
          </w:r>
        </w:sdtContent>
      </w:sdt>
      <w:r w:rsidR="00857F2B" w:rsidRPr="00FD5B62">
        <w:rPr>
          <w:b/>
          <w:bCs/>
          <w:sz w:val="24"/>
          <w:szCs w:val="24"/>
        </w:rPr>
        <w:t xml:space="preserve">de </w:t>
      </w:r>
      <w:sdt>
        <w:sdtPr>
          <w:rPr>
            <w:b/>
            <w:bCs/>
            <w:sz w:val="24"/>
            <w:szCs w:val="24"/>
          </w:rPr>
          <w:id w:val="-1310707360"/>
          <w:placeholder>
            <w:docPart w:val="847CD1ED9B6B46E0B9A2C083E617BADE"/>
          </w:placeholder>
          <w:comboBox>
            <w:listItem w:value="Choisissez un élément."/>
            <w:listItem w:displayText="Travaux " w:value="Travaux "/>
            <w:listItem w:displayText="Fournitures " w:value="Fournitures "/>
            <w:listItem w:displayText="Services " w:value="Services "/>
            <w:listItem w:displayText="Services - Prestation intellectuelle" w:value="Services - Prestation intellectuelle"/>
          </w:comboBox>
        </w:sdtPr>
        <w:sdtEndPr/>
        <w:sdtContent>
          <w:r w:rsidR="00857F2B" w:rsidRPr="00FD5B62">
            <w:rPr>
              <w:b/>
              <w:bCs/>
              <w:sz w:val="24"/>
              <w:szCs w:val="24"/>
            </w:rPr>
            <w:t xml:space="preserve">Travaux </w:t>
          </w:r>
        </w:sdtContent>
      </w:sdt>
    </w:p>
    <w:p w14:paraId="26E9F43B" w14:textId="64D734A5" w:rsidR="00857F2B" w:rsidRPr="00B82A88" w:rsidRDefault="005533B4" w:rsidP="00857F2B">
      <w:proofErr w:type="gramStart"/>
      <w:r>
        <w:t>e</w:t>
      </w:r>
      <w:proofErr w:type="gramEnd"/>
    </w:p>
    <w:p w14:paraId="784B42E9" w14:textId="77777777" w:rsidR="00857F2B" w:rsidRPr="00B82A88" w:rsidRDefault="00857F2B" w:rsidP="00857F2B"/>
    <w:p w14:paraId="7A52EFC8" w14:textId="77777777" w:rsidR="00857F2B" w:rsidRPr="00B82A88" w:rsidRDefault="00857F2B" w:rsidP="00857F2B"/>
    <w:p w14:paraId="5AC5D7B2" w14:textId="77777777" w:rsidR="00857F2B" w:rsidRPr="00B82A88" w:rsidRDefault="00857F2B" w:rsidP="00857F2B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857F2B" w:rsidRPr="00B82A88" w14:paraId="74E67DCF" w14:textId="77777777" w:rsidTr="00F45D73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6600"/>
            </w:tcBorders>
            <w:shd w:val="clear" w:color="auto" w:fill="FFFFFF"/>
          </w:tcPr>
          <w:p w14:paraId="72F0B43B" w14:textId="77777777" w:rsidR="00857F2B" w:rsidRPr="00B82A88" w:rsidRDefault="00857F2B" w:rsidP="00F4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FF6600"/>
              <w:bottom w:val="nil"/>
              <w:right w:val="nil"/>
            </w:tcBorders>
            <w:shd w:val="clear" w:color="auto" w:fill="FFFFFF"/>
          </w:tcPr>
          <w:p w14:paraId="173F4335" w14:textId="77777777" w:rsidR="00857F2B" w:rsidRPr="00B82A88" w:rsidRDefault="00857F2B" w:rsidP="00F45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sdt>
            <w:sdtPr>
              <w:rPr>
                <w:color w:val="404040"/>
                <w:sz w:val="44"/>
                <w:szCs w:val="44"/>
              </w:rPr>
              <w:id w:val="-1437678537"/>
              <w:placeholder>
                <w:docPart w:val="EDC3D3C0763044B988AD3FB346A1E44F"/>
              </w:placeholder>
            </w:sdtPr>
            <w:sdtEndPr/>
            <w:sdtContent>
              <w:sdt>
                <w:sdtPr>
                  <w:rPr>
                    <w:color w:val="404040"/>
                    <w:sz w:val="44"/>
                    <w:szCs w:val="44"/>
                  </w:rPr>
                  <w:id w:val="-1427176502"/>
                  <w:placeholder>
                    <w:docPart w:val="8A92DE2CB7AC4B3897D9D865FCECAB18"/>
                  </w:placeholder>
                </w:sdtPr>
                <w:sdtEndPr/>
                <w:sdtContent>
                  <w:sdt>
                    <w:sdtPr>
                      <w:rPr>
                        <w:color w:val="404040"/>
                        <w:sz w:val="44"/>
                        <w:szCs w:val="44"/>
                      </w:rPr>
                      <w:id w:val="475721716"/>
                      <w:placeholder>
                        <w:docPart w:val="58950A7E7AAF4A9A946E3107EB76EEA1"/>
                      </w:placeholder>
                    </w:sdtPr>
                    <w:sdtEndPr/>
                    <w:sdtContent>
                      <w:p w14:paraId="710200D2" w14:textId="06B59D35" w:rsidR="00857F2B" w:rsidRPr="00FD5B62" w:rsidRDefault="00CF3205" w:rsidP="00CF320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108" w:right="95"/>
                          <w:rPr>
                            <w:color w:val="404040"/>
                            <w:sz w:val="44"/>
                            <w:szCs w:val="44"/>
                          </w:rPr>
                        </w:pPr>
                        <w:r w:rsidRPr="00CF3205">
                          <w:rPr>
                            <w:color w:val="404040"/>
                            <w:sz w:val="44"/>
                            <w:szCs w:val="44"/>
                          </w:rPr>
                          <w:t>Restauration des fissures en façade – Caserne de Tournon</w:t>
                        </w:r>
                      </w:p>
                    </w:sdtContent>
                  </w:sdt>
                </w:sdtContent>
              </w:sdt>
            </w:sdtContent>
          </w:sdt>
        </w:tc>
      </w:tr>
    </w:tbl>
    <w:p w14:paraId="4975626A" w14:textId="77777777" w:rsidR="00857F2B" w:rsidRPr="00B82A88" w:rsidRDefault="00857F2B" w:rsidP="00857F2B"/>
    <w:p w14:paraId="0A97FDD2" w14:textId="77777777" w:rsidR="002A3E72" w:rsidRPr="00A775C8" w:rsidRDefault="002A3E72" w:rsidP="002A3E72"/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A3E72" w:rsidRPr="000038F8" w14:paraId="5199E1AD" w14:textId="77777777" w:rsidTr="00F45D7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0C7D8B8" w14:textId="77777777" w:rsidR="002A3E72" w:rsidRPr="004C261D" w:rsidRDefault="002A3E72" w:rsidP="00CF3205">
            <w:pPr>
              <w:jc w:val="center"/>
              <w:rPr>
                <w:b/>
                <w:sz w:val="32"/>
              </w:rPr>
            </w:pPr>
            <w:r w:rsidRPr="004C261D">
              <w:rPr>
                <w:b/>
                <w:sz w:val="32"/>
              </w:rPr>
              <w:t xml:space="preserve">Cadre de </w:t>
            </w:r>
            <w:r w:rsidR="00AB376A" w:rsidRPr="004C261D">
              <w:rPr>
                <w:b/>
                <w:sz w:val="32"/>
              </w:rPr>
              <w:t>Mémoire</w:t>
            </w:r>
            <w:r w:rsidR="001C7554" w:rsidRPr="004C261D">
              <w:rPr>
                <w:b/>
                <w:sz w:val="32"/>
              </w:rPr>
              <w:t xml:space="preserve"> T</w:t>
            </w:r>
            <w:r w:rsidRPr="004C261D">
              <w:rPr>
                <w:b/>
                <w:sz w:val="32"/>
              </w:rPr>
              <w:t>echnique (C</w:t>
            </w:r>
            <w:r w:rsidR="00AB376A" w:rsidRPr="004C261D">
              <w:rPr>
                <w:b/>
                <w:sz w:val="32"/>
              </w:rPr>
              <w:t>M</w:t>
            </w:r>
            <w:r w:rsidRPr="004C261D">
              <w:rPr>
                <w:b/>
                <w:sz w:val="32"/>
              </w:rPr>
              <w:t>T)</w:t>
            </w:r>
          </w:p>
          <w:p w14:paraId="03F10D5A" w14:textId="16D8A89C" w:rsidR="004C261D" w:rsidRPr="000038F8" w:rsidRDefault="004C261D" w:rsidP="00756D8A">
            <w:pPr>
              <w:jc w:val="center"/>
              <w:rPr>
                <w:sz w:val="32"/>
                <w:szCs w:val="24"/>
              </w:rPr>
            </w:pPr>
            <w:r w:rsidRPr="004C261D">
              <w:rPr>
                <w:sz w:val="32"/>
                <w:u w:val="single"/>
              </w:rPr>
              <w:t xml:space="preserve">Lot </w:t>
            </w:r>
            <w:r w:rsidR="00756D8A">
              <w:rPr>
                <w:sz w:val="32"/>
                <w:u w:val="single"/>
              </w:rPr>
              <w:t>2</w:t>
            </w:r>
            <w:r>
              <w:rPr>
                <w:rFonts w:ascii="Calibri" w:hAnsi="Calibri" w:cs="Calibri"/>
                <w:sz w:val="32"/>
              </w:rPr>
              <w:t> </w:t>
            </w:r>
            <w:r>
              <w:rPr>
                <w:sz w:val="32"/>
              </w:rPr>
              <w:t xml:space="preserve">: </w:t>
            </w:r>
            <w:r w:rsidR="00756D8A" w:rsidRPr="00756D8A">
              <w:rPr>
                <w:sz w:val="32"/>
              </w:rPr>
              <w:t>Menuiseries</w:t>
            </w:r>
          </w:p>
        </w:tc>
      </w:tr>
    </w:tbl>
    <w:p w14:paraId="17739B97" w14:textId="77777777" w:rsidR="002A3E72" w:rsidRPr="00A775C8" w:rsidRDefault="002A3E72" w:rsidP="002A3E72"/>
    <w:p w14:paraId="4924BF5B" w14:textId="77777777" w:rsidR="002A3E72" w:rsidRPr="00A775C8" w:rsidRDefault="002A3E72" w:rsidP="002A3E72"/>
    <w:p w14:paraId="21CDD52F" w14:textId="77777777" w:rsidR="002A3E72" w:rsidRPr="00A775C8" w:rsidRDefault="002A3E72" w:rsidP="002A3E72"/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2548"/>
        <w:gridCol w:w="3821"/>
      </w:tblGrid>
      <w:tr w:rsidR="002A3E72" w:rsidRPr="00A775C8" w14:paraId="5A6B1572" w14:textId="77777777" w:rsidTr="00F45D73"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783EB8" w14:textId="77777777" w:rsidR="002A3E72" w:rsidRPr="00A775C8" w:rsidRDefault="002A3E72" w:rsidP="00F45D73"/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0B0018" w14:textId="77777777" w:rsidR="002A3E72" w:rsidRPr="00A775C8" w:rsidRDefault="002A3E72" w:rsidP="00F45D73">
            <w:pPr>
              <w:rPr>
                <w:sz w:val="24"/>
                <w:szCs w:val="24"/>
              </w:rPr>
            </w:pPr>
            <w:r w:rsidRPr="00A775C8">
              <w:t xml:space="preserve">Consultation n° </w:t>
            </w:r>
          </w:p>
        </w:tc>
        <w:sdt>
          <w:sdtPr>
            <w:rPr>
              <w:sz w:val="24"/>
              <w:szCs w:val="24"/>
            </w:rPr>
            <w:id w:val="-1089991077"/>
            <w:placeholder>
              <w:docPart w:val="22918DE113E142DDB9058E6F1CD8E127"/>
            </w:placeholder>
          </w:sdtPr>
          <w:sdtEndPr>
            <w:rPr>
              <w:highlight w:val="yellow"/>
            </w:rPr>
          </w:sdtEndPr>
          <w:sdtContent>
            <w:tc>
              <w:tcPr>
                <w:tcW w:w="3821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D9D9D9"/>
                <w:vAlign w:val="center"/>
              </w:tcPr>
              <w:p w14:paraId="510F7E3F" w14:textId="3FC0D201" w:rsidR="002A3E72" w:rsidRPr="00A775C8" w:rsidRDefault="006F3315" w:rsidP="00686836">
                <w:pPr>
                  <w:rPr>
                    <w:sz w:val="24"/>
                    <w:szCs w:val="24"/>
                  </w:rPr>
                </w:pPr>
                <w:sdt>
                  <w:sdtPr>
                    <w:id w:val="45262491"/>
                    <w:placeholder>
                      <w:docPart w:val="2055F0E54E464A4A94D223DB6490C8C0"/>
                    </w:placeholder>
                  </w:sdtPr>
                  <w:sdtEndPr/>
                  <w:sdtContent>
                    <w:sdt>
                      <w:sdtPr>
                        <w:id w:val="-2146507888"/>
                        <w:placeholder>
                          <w:docPart w:val="84738681181C4005B4E1C36FD837B56B"/>
                        </w:placeholder>
                      </w:sdtPr>
                      <w:sdtEndPr/>
                      <w:sdtContent>
                        <w:sdt>
                          <w:sdtPr>
                            <w:id w:val="1596822214"/>
                            <w:placeholder>
                              <w:docPart w:val="8A121F25E567434ABFDCF1F6F73D1FD8"/>
                            </w:placeholder>
                          </w:sdtPr>
                          <w:sdtEndPr/>
                          <w:sdtContent>
                            <w:r w:rsidR="00CF3205" w:rsidRPr="00CF3205">
                              <w:rPr>
                                <w:sz w:val="24"/>
                                <w:szCs w:val="24"/>
                              </w:rPr>
                              <w:t>E2025BMI09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</w:sdtContent>
        </w:sdt>
      </w:tr>
    </w:tbl>
    <w:p w14:paraId="0C76C161" w14:textId="4BF65B00" w:rsidR="002A3E72" w:rsidRDefault="002A3E72">
      <w:pPr>
        <w:spacing w:before="0" w:after="160"/>
        <w:jc w:val="left"/>
      </w:pPr>
    </w:p>
    <w:p w14:paraId="0F199D03" w14:textId="343E1E3A" w:rsidR="00564C05" w:rsidRDefault="00564C05">
      <w:pPr>
        <w:spacing w:before="0" w:after="160"/>
        <w:jc w:val="left"/>
      </w:pPr>
      <w:r>
        <w:br w:type="page"/>
      </w:r>
    </w:p>
    <w:p w14:paraId="19E82603" w14:textId="61F8CFB7" w:rsidR="003E4469" w:rsidRPr="000D34CE" w:rsidRDefault="00A724AC" w:rsidP="005A783B">
      <w:pPr>
        <w:pStyle w:val="Titre1"/>
        <w:numPr>
          <w:ilvl w:val="0"/>
          <w:numId w:val="0"/>
        </w:numPr>
        <w:ind w:left="357" w:hanging="357"/>
      </w:pPr>
      <w:bookmarkStart w:id="0" w:name="_Toc91168488"/>
      <w:r w:rsidRPr="000D34CE">
        <w:lastRenderedPageBreak/>
        <w:t>Règles d’</w:t>
      </w:r>
      <w:r w:rsidR="003E4469" w:rsidRPr="000D34CE">
        <w:t xml:space="preserve">utilisation du cadre de </w:t>
      </w:r>
      <w:bookmarkEnd w:id="0"/>
      <w:r w:rsidR="000324C3">
        <w:t>mémoire</w:t>
      </w:r>
    </w:p>
    <w:p w14:paraId="37927088" w14:textId="3B7E426B" w:rsidR="00DD0368" w:rsidRPr="00A724AC" w:rsidRDefault="00A724AC" w:rsidP="00A724AC">
      <w:r w:rsidRPr="00A724AC">
        <w:t xml:space="preserve">Les soumissionnaires sont tenus de compléter et intégrer à leur offre ce cadre de </w:t>
      </w:r>
      <w:r w:rsidR="000324C3">
        <w:t>mémoire</w:t>
      </w:r>
      <w:r w:rsidRPr="00A724AC">
        <w:t xml:space="preserve"> technique. Pour remplir leur obligation, les candidats peuvent : </w:t>
      </w:r>
    </w:p>
    <w:p w14:paraId="7734B81B" w14:textId="26ECBAB8" w:rsidR="00A724AC" w:rsidRPr="00A724AC" w:rsidRDefault="00A724AC" w:rsidP="008600A2">
      <w:pPr>
        <w:pStyle w:val="Paragraphedeliste"/>
        <w:numPr>
          <w:ilvl w:val="0"/>
          <w:numId w:val="13"/>
        </w:numPr>
      </w:pPr>
      <w:r w:rsidRPr="00A724AC">
        <w:t xml:space="preserve">Intégrer leur offre au présent document et compléter par tout document jugé utile ; </w:t>
      </w:r>
    </w:p>
    <w:p w14:paraId="3C87CE6F" w14:textId="25B45A44" w:rsidR="00A724AC" w:rsidRPr="00A724AC" w:rsidRDefault="00A724AC" w:rsidP="008600A2">
      <w:pPr>
        <w:pStyle w:val="Paragraphedeliste"/>
        <w:numPr>
          <w:ilvl w:val="0"/>
          <w:numId w:val="13"/>
        </w:numPr>
      </w:pPr>
      <w:r w:rsidRPr="00A724AC">
        <w:t xml:space="preserve">Indiquer précisément, pour chaque article, la référence dans leur mémoire technique ou autre document (référence du document, paragraphe, n° de page) ; </w:t>
      </w:r>
    </w:p>
    <w:p w14:paraId="41073E15" w14:textId="2F987A03" w:rsidR="00B64261" w:rsidRPr="00A724AC" w:rsidRDefault="00A724AC" w:rsidP="008600A2">
      <w:pPr>
        <w:pStyle w:val="Paragraphedeliste"/>
        <w:numPr>
          <w:ilvl w:val="0"/>
          <w:numId w:val="13"/>
        </w:numPr>
      </w:pPr>
      <w:r w:rsidRPr="00A724AC">
        <w:t xml:space="preserve">Produire un mémoire technique indépendant reprenant tous les axes du présent cadre de réponse et son architecture. </w:t>
      </w:r>
    </w:p>
    <w:p w14:paraId="0083E743" w14:textId="2B80FA0F" w:rsidR="000D34CE" w:rsidRDefault="000D34CE"/>
    <w:p w14:paraId="5F4BB0D5" w14:textId="77777777" w:rsidR="000D34CE" w:rsidRDefault="000D34CE">
      <w:pPr>
        <w:spacing w:before="0" w:after="160"/>
        <w:jc w:val="left"/>
        <w:rPr>
          <w:rFonts w:eastAsiaTheme="majorEastAsia" w:cstheme="majorBidi"/>
          <w:i/>
          <w:color w:val="002060"/>
          <w:sz w:val="24"/>
        </w:rPr>
      </w:pPr>
      <w:r>
        <w:br w:type="page"/>
      </w:r>
    </w:p>
    <w:p w14:paraId="369C8EEC" w14:textId="17BE5A9F" w:rsidR="00564C05" w:rsidRDefault="00564C05" w:rsidP="00686836">
      <w:pPr>
        <w:pStyle w:val="Titre1"/>
        <w:numPr>
          <w:ilvl w:val="0"/>
          <w:numId w:val="0"/>
        </w:numPr>
        <w:ind w:left="357" w:hanging="357"/>
        <w:rPr>
          <w:color w:val="000000" w:themeColor="text1"/>
        </w:rPr>
      </w:pPr>
      <w:r w:rsidRPr="008600A2">
        <w:rPr>
          <w:color w:val="000000" w:themeColor="text1"/>
        </w:rPr>
        <w:lastRenderedPageBreak/>
        <w:t>Valeur technique (</w:t>
      </w:r>
      <w:r w:rsidR="00D17C6E">
        <w:rPr>
          <w:color w:val="000000" w:themeColor="text1"/>
        </w:rPr>
        <w:t>6</w:t>
      </w:r>
      <w:r w:rsidR="00003E00">
        <w:rPr>
          <w:color w:val="000000" w:themeColor="text1"/>
        </w:rPr>
        <w:t>0</w:t>
      </w:r>
      <w:r w:rsidRPr="008600A2">
        <w:rPr>
          <w:color w:val="000000" w:themeColor="text1"/>
        </w:rPr>
        <w:t>%)</w:t>
      </w:r>
    </w:p>
    <w:p w14:paraId="06169342" w14:textId="405A5437" w:rsidR="000648DC" w:rsidRDefault="001F38E9" w:rsidP="000648DC">
      <w:pPr>
        <w:pStyle w:val="Titre2"/>
        <w:numPr>
          <w:ilvl w:val="0"/>
          <w:numId w:val="0"/>
        </w:numPr>
        <w:ind w:left="426" w:hanging="426"/>
        <w:rPr>
          <w:color w:val="000000" w:themeColor="text1"/>
          <w:u w:val="single"/>
        </w:rPr>
      </w:pPr>
      <w:r>
        <w:rPr>
          <w:u w:val="single"/>
        </w:rPr>
        <w:t xml:space="preserve">2.1 </w:t>
      </w:r>
      <w:r w:rsidR="00732982">
        <w:rPr>
          <w:u w:val="single"/>
        </w:rPr>
        <w:t xml:space="preserve">Méthodologie </w:t>
      </w:r>
      <w:r w:rsidR="00CF3205">
        <w:rPr>
          <w:u w:val="single"/>
        </w:rPr>
        <w:t xml:space="preserve">pour la réalisation des ouvrages en site occupé </w:t>
      </w:r>
      <w:r w:rsidR="00CF3205">
        <w:rPr>
          <w:rFonts w:eastAsia="Times New Roman" w:cs="Times New Roman"/>
          <w:u w:val="single"/>
        </w:rPr>
        <w:t>(4</w:t>
      </w:r>
      <w:r w:rsidR="00732982">
        <w:rPr>
          <w:rFonts w:eastAsia="Times New Roman" w:cs="Times New Roman"/>
          <w:u w:val="single"/>
        </w:rPr>
        <w:t>0</w:t>
      </w:r>
      <w:r w:rsidR="000648DC" w:rsidRPr="007960A4">
        <w:rPr>
          <w:rFonts w:eastAsia="Times New Roman" w:cs="Times New Roman"/>
          <w:u w:val="single"/>
        </w:rPr>
        <w:t xml:space="preserve"> points)</w:t>
      </w:r>
      <w:r w:rsidR="000648DC" w:rsidRPr="007960A4">
        <w:rPr>
          <w:color w:val="000000" w:themeColor="text1"/>
          <w:u w:val="single"/>
        </w:rPr>
        <w:t xml:space="preserve"> </w:t>
      </w:r>
    </w:p>
    <w:p w14:paraId="698DB5E0" w14:textId="5A3EF0F1" w:rsidR="000648DC" w:rsidRDefault="00767957" w:rsidP="00C44FC8">
      <w:pPr>
        <w:spacing w:before="0" w:after="0"/>
      </w:pPr>
      <w:r>
        <w:t>Le candidat explique la méthodolo</w:t>
      </w:r>
      <w:r w:rsidR="001F38E9">
        <w:t xml:space="preserve">gie </w:t>
      </w:r>
      <w:r w:rsidR="00CF3205">
        <w:t xml:space="preserve">pour la réalisation des ouvrages en site occupé </w:t>
      </w:r>
      <w:r w:rsidR="001F38E9">
        <w:t>qu</w:t>
      </w:r>
      <w:r w:rsidR="00CF3205">
        <w:t>’il s’engage à mettre en œuvre, en explicitant notamment</w:t>
      </w:r>
      <w:r w:rsidR="00CF3205">
        <w:rPr>
          <w:rFonts w:ascii="Calibri" w:hAnsi="Calibri" w:cs="Calibri"/>
        </w:rPr>
        <w:t> </w:t>
      </w:r>
      <w:r w:rsidR="00CF3205">
        <w:t xml:space="preserve">: </w:t>
      </w:r>
    </w:p>
    <w:p w14:paraId="3BAE3D6B" w14:textId="516B8181" w:rsidR="00CF3205" w:rsidRDefault="00CF3205" w:rsidP="00C44FC8">
      <w:pPr>
        <w:spacing w:before="0" w:after="0"/>
      </w:pPr>
    </w:p>
    <w:p w14:paraId="24541B37" w14:textId="49AB9CCC" w:rsidR="00CF3205" w:rsidRDefault="00CF3205" w:rsidP="00CF3205">
      <w:pPr>
        <w:pStyle w:val="Paragraphedeliste"/>
        <w:numPr>
          <w:ilvl w:val="0"/>
          <w:numId w:val="32"/>
        </w:numPr>
        <w:spacing w:before="0" w:after="0" w:line="276" w:lineRule="auto"/>
      </w:pPr>
      <w:r>
        <w:t>La méthodologie d’intervention</w:t>
      </w:r>
      <w:r>
        <w:rPr>
          <w:rFonts w:ascii="Calibri" w:hAnsi="Calibri" w:cs="Calibri"/>
        </w:rPr>
        <w:t> </w:t>
      </w:r>
      <w:r>
        <w:t xml:space="preserve">;  </w:t>
      </w:r>
    </w:p>
    <w:p w14:paraId="0D013287" w14:textId="528B91B3" w:rsidR="00CF3205" w:rsidRDefault="00CF3205" w:rsidP="00CF3205">
      <w:pPr>
        <w:pStyle w:val="Paragraphedeliste"/>
        <w:numPr>
          <w:ilvl w:val="0"/>
          <w:numId w:val="32"/>
        </w:numPr>
        <w:spacing w:before="0" w:after="0" w:line="276" w:lineRule="auto"/>
      </w:pPr>
      <w:r>
        <w:t>La qualité de la méthodologie quant à l’enjeu de la présence du plomb</w:t>
      </w:r>
      <w:r>
        <w:rPr>
          <w:rFonts w:ascii="Calibri" w:hAnsi="Calibri" w:cs="Calibri"/>
        </w:rPr>
        <w:t xml:space="preserve">. </w:t>
      </w:r>
    </w:p>
    <w:p w14:paraId="62B12953" w14:textId="64DD231B" w:rsidR="00CF3205" w:rsidRDefault="00CF3205" w:rsidP="00C44FC8">
      <w:pPr>
        <w:spacing w:before="0" w:after="0"/>
      </w:pPr>
    </w:p>
    <w:p w14:paraId="64E82824" w14:textId="7448BF71" w:rsidR="00CF3205" w:rsidRPr="00CF3205" w:rsidRDefault="00CF3205" w:rsidP="00CF3205">
      <w:pPr>
        <w:pStyle w:val="Titre2"/>
        <w:numPr>
          <w:ilvl w:val="0"/>
          <w:numId w:val="0"/>
        </w:numPr>
        <w:ind w:left="426" w:hanging="426"/>
        <w:rPr>
          <w:sz w:val="22"/>
          <w:szCs w:val="22"/>
          <w:u w:val="single"/>
        </w:rPr>
      </w:pPr>
      <w:r w:rsidRPr="00CF3205">
        <w:rPr>
          <w:sz w:val="22"/>
          <w:szCs w:val="22"/>
          <w:u w:val="single"/>
        </w:rPr>
        <w:t>2.1.1. La méthodologie d’intervention</w:t>
      </w:r>
      <w:r w:rsidR="001F0A1D">
        <w:rPr>
          <w:sz w:val="22"/>
          <w:szCs w:val="22"/>
          <w:u w:val="single"/>
        </w:rPr>
        <w:t xml:space="preserve"> (20 points)</w:t>
      </w:r>
      <w:r w:rsidRPr="00CF3205">
        <w:rPr>
          <w:sz w:val="22"/>
          <w:szCs w:val="22"/>
          <w:u w:val="single"/>
        </w:rPr>
        <w:t xml:space="preserve"> </w:t>
      </w:r>
    </w:p>
    <w:p w14:paraId="36211A30" w14:textId="3A2C0605" w:rsidR="00CF3205" w:rsidRDefault="00CF3205" w:rsidP="00CF3205">
      <w:pPr>
        <w:spacing w:before="0" w:after="0"/>
      </w:pPr>
      <w:r>
        <w:t>Il met en avant les points suivants</w:t>
      </w:r>
      <w:r>
        <w:rPr>
          <w:rFonts w:ascii="Calibri" w:hAnsi="Calibri" w:cs="Calibri"/>
        </w:rPr>
        <w:t> </w:t>
      </w:r>
      <w:r>
        <w:t xml:space="preserve">: </w:t>
      </w:r>
    </w:p>
    <w:p w14:paraId="28350FDF" w14:textId="77777777" w:rsidR="00CF3205" w:rsidRPr="00CF3205" w:rsidRDefault="00CF3205" w:rsidP="00CF3205"/>
    <w:p w14:paraId="75279669" w14:textId="232F8E98" w:rsidR="00CF3205" w:rsidRPr="00362BCF" w:rsidRDefault="001F38E9" w:rsidP="00CF3205">
      <w:pPr>
        <w:pStyle w:val="Paragraphedeliste"/>
        <w:widowControl w:val="0"/>
        <w:numPr>
          <w:ilvl w:val="0"/>
          <w:numId w:val="22"/>
        </w:numPr>
        <w:autoSpaceDE w:val="0"/>
        <w:autoSpaceDN w:val="0"/>
        <w:spacing w:before="120" w:after="0" w:line="360" w:lineRule="auto"/>
        <w:ind w:right="105"/>
        <w:contextualSpacing w:val="0"/>
        <w:rPr>
          <w:b/>
        </w:rPr>
      </w:pPr>
      <w:r>
        <w:t>La mé</w:t>
      </w:r>
      <w:r w:rsidR="00CF3205">
        <w:t xml:space="preserve">thodologie générale d’intervention en précisant le cadencement, </w:t>
      </w:r>
      <w:r w:rsidR="00CF3205" w:rsidRPr="00D1265E">
        <w:t>la prise en compte des contraintes d’accès et l’interface entre le chantier et le site occupé</w:t>
      </w:r>
      <w:r w:rsidR="00CF3205" w:rsidRPr="00D1265E">
        <w:rPr>
          <w:rFonts w:ascii="Calibri" w:hAnsi="Calibri" w:cs="Calibri"/>
        </w:rPr>
        <w:t> </w:t>
      </w:r>
      <w:r w:rsidR="00CF3205" w:rsidRPr="00D1265E">
        <w:t xml:space="preserve">; </w:t>
      </w:r>
    </w:p>
    <w:p w14:paraId="727E2E97" w14:textId="5BA4F8D6" w:rsidR="00362BCF" w:rsidRDefault="00362BCF" w:rsidP="00362BCF">
      <w:pPr>
        <w:widowControl w:val="0"/>
        <w:autoSpaceDE w:val="0"/>
        <w:autoSpaceDN w:val="0"/>
        <w:spacing w:before="120" w:after="0" w:line="360" w:lineRule="auto"/>
        <w:ind w:right="105"/>
        <w:rPr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EB2346" wp14:editId="0D7634FD">
                <wp:simplePos x="0" y="0"/>
                <wp:positionH relativeFrom="column">
                  <wp:posOffset>0</wp:posOffset>
                </wp:positionH>
                <wp:positionV relativeFrom="paragraph">
                  <wp:posOffset>16428</wp:posOffset>
                </wp:positionV>
                <wp:extent cx="5685155" cy="675640"/>
                <wp:effectExtent l="0" t="0" r="10795" b="101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8A1C11" id="Rectangle 1" o:spid="_x0000_s1026" style="position:absolute;margin-left:0;margin-top:1.3pt;width:447.65pt;height:53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" filled="f" strokecolor="black [3200]">
                <v:stroke joinstyle="round"/>
              </v:rect>
            </w:pict>
          </mc:Fallback>
        </mc:AlternateContent>
      </w:r>
    </w:p>
    <w:p w14:paraId="3F84F149" w14:textId="254742DC" w:rsidR="00362BCF" w:rsidRDefault="00362BCF" w:rsidP="00362BCF">
      <w:pPr>
        <w:widowControl w:val="0"/>
        <w:autoSpaceDE w:val="0"/>
        <w:autoSpaceDN w:val="0"/>
        <w:spacing w:before="120" w:after="0" w:line="360" w:lineRule="auto"/>
        <w:ind w:right="105"/>
        <w:rPr>
          <w:b/>
        </w:rPr>
      </w:pPr>
    </w:p>
    <w:p w14:paraId="39DCC95D" w14:textId="77777777" w:rsidR="00362BCF" w:rsidRPr="00362BCF" w:rsidRDefault="00362BCF" w:rsidP="00362BCF">
      <w:pPr>
        <w:widowControl w:val="0"/>
        <w:autoSpaceDE w:val="0"/>
        <w:autoSpaceDN w:val="0"/>
        <w:spacing w:before="120" w:after="0" w:line="360" w:lineRule="auto"/>
        <w:ind w:right="105"/>
        <w:rPr>
          <w:b/>
        </w:rPr>
      </w:pPr>
    </w:p>
    <w:p w14:paraId="6446711D" w14:textId="5CC3ED98" w:rsidR="00CF3205" w:rsidRDefault="00CF3205" w:rsidP="00CF3205">
      <w:pPr>
        <w:pStyle w:val="Paragraphedeliste"/>
        <w:widowControl w:val="0"/>
        <w:numPr>
          <w:ilvl w:val="0"/>
          <w:numId w:val="22"/>
        </w:numPr>
        <w:autoSpaceDE w:val="0"/>
        <w:autoSpaceDN w:val="0"/>
        <w:spacing w:before="0" w:after="0" w:line="360" w:lineRule="auto"/>
        <w:ind w:right="79"/>
        <w:contextualSpacing w:val="0"/>
      </w:pPr>
      <w:r>
        <w:t xml:space="preserve">La méthodologie pour </w:t>
      </w:r>
      <w:r w:rsidRPr="00D1265E">
        <w:t>la dépose et pose des menuiseries, en respectant les contraintes sécuritaires</w:t>
      </w:r>
      <w:r w:rsidR="003931EE">
        <w:t xml:space="preserve"> du site</w:t>
      </w:r>
      <w:r w:rsidR="001F38E9">
        <w:t>;</w:t>
      </w:r>
    </w:p>
    <w:p w14:paraId="34CF1695" w14:textId="2B912E59" w:rsidR="00362BCF" w:rsidRDefault="00362BCF" w:rsidP="00362BCF">
      <w:pPr>
        <w:widowControl w:val="0"/>
        <w:autoSpaceDE w:val="0"/>
        <w:autoSpaceDN w:val="0"/>
        <w:spacing w:before="0" w:after="0" w:line="360" w:lineRule="auto"/>
        <w:ind w:right="7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ABCB0B" wp14:editId="0899667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85155" cy="675640"/>
                <wp:effectExtent l="0" t="0" r="10795" b="101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2C82FC" id="Rectangle 3" o:spid="_x0000_s1026" style="position:absolute;margin-left:0;margin-top:0;width:447.65pt;height:53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" filled="f" strokecolor="black [3200]">
                <v:stroke joinstyle="round"/>
              </v:rect>
            </w:pict>
          </mc:Fallback>
        </mc:AlternateContent>
      </w:r>
    </w:p>
    <w:p w14:paraId="6EBE5DA2" w14:textId="7008FF16" w:rsidR="00362BCF" w:rsidRDefault="00362BCF" w:rsidP="00362BCF">
      <w:pPr>
        <w:widowControl w:val="0"/>
        <w:autoSpaceDE w:val="0"/>
        <w:autoSpaceDN w:val="0"/>
        <w:spacing w:before="0" w:after="0" w:line="360" w:lineRule="auto"/>
        <w:ind w:right="79"/>
      </w:pPr>
    </w:p>
    <w:p w14:paraId="242ED499" w14:textId="12BA9262" w:rsidR="00362BCF" w:rsidRDefault="00362BCF" w:rsidP="00362BCF">
      <w:pPr>
        <w:widowControl w:val="0"/>
        <w:autoSpaceDE w:val="0"/>
        <w:autoSpaceDN w:val="0"/>
        <w:spacing w:before="0" w:after="0" w:line="360" w:lineRule="auto"/>
        <w:ind w:right="79"/>
      </w:pPr>
    </w:p>
    <w:p w14:paraId="1A8E649D" w14:textId="77777777" w:rsidR="00362BCF" w:rsidRDefault="00362BCF" w:rsidP="00362BCF">
      <w:pPr>
        <w:widowControl w:val="0"/>
        <w:autoSpaceDE w:val="0"/>
        <w:autoSpaceDN w:val="0"/>
        <w:spacing w:before="0" w:after="0" w:line="360" w:lineRule="auto"/>
        <w:ind w:right="79"/>
      </w:pPr>
    </w:p>
    <w:p w14:paraId="2697E746" w14:textId="7D26EA64" w:rsidR="00362BCF" w:rsidRDefault="00CF3205" w:rsidP="00BE2DC2">
      <w:pPr>
        <w:pStyle w:val="Paragraphedeliste"/>
        <w:widowControl w:val="0"/>
        <w:numPr>
          <w:ilvl w:val="0"/>
          <w:numId w:val="22"/>
        </w:numPr>
        <w:autoSpaceDE w:val="0"/>
        <w:autoSpaceDN w:val="0"/>
        <w:spacing w:before="0" w:after="0" w:line="360" w:lineRule="auto"/>
        <w:ind w:right="79"/>
      </w:pPr>
      <w:r w:rsidRPr="005533B4">
        <w:t>La méthodologie de mise en œuvre des</w:t>
      </w:r>
      <w:r w:rsidR="00993882">
        <w:t xml:space="preserve"> menuiseries respectant les contraintes</w:t>
      </w:r>
      <w:r w:rsidRPr="005533B4">
        <w:t xml:space="preserve"> </w:t>
      </w:r>
      <w:r w:rsidR="00993882">
        <w:t>t</w:t>
      </w:r>
      <w:r w:rsidR="00993882" w:rsidRPr="00D1265E">
        <w:t>hermiques et acoustiques</w:t>
      </w:r>
      <w:r w:rsidR="00993882">
        <w:t xml:space="preserve"> du marché</w:t>
      </w:r>
      <w:r w:rsidR="00993882" w:rsidRPr="00BE2DC2">
        <w:rPr>
          <w:rFonts w:ascii="Calibri" w:hAnsi="Calibri" w:cs="Calibri"/>
        </w:rPr>
        <w:t> </w:t>
      </w:r>
      <w:r w:rsidR="00993882">
        <w:t xml:space="preserve">; </w:t>
      </w:r>
    </w:p>
    <w:p w14:paraId="698DE461" w14:textId="3DFBBAC7" w:rsidR="00362BCF" w:rsidRDefault="009371C7" w:rsidP="00362BCF">
      <w:pPr>
        <w:widowControl w:val="0"/>
        <w:autoSpaceDE w:val="0"/>
        <w:autoSpaceDN w:val="0"/>
        <w:spacing w:before="0" w:after="0" w:line="360" w:lineRule="auto"/>
        <w:ind w:right="7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D394911" wp14:editId="14D0FF16">
                <wp:simplePos x="0" y="0"/>
                <wp:positionH relativeFrom="column">
                  <wp:posOffset>-1298</wp:posOffset>
                </wp:positionH>
                <wp:positionV relativeFrom="paragraph">
                  <wp:posOffset>-1492</wp:posOffset>
                </wp:positionV>
                <wp:extent cx="5685155" cy="612251"/>
                <wp:effectExtent l="0" t="0" r="10795" b="1651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12251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4BE311" id="Rectangle 9" o:spid="_x0000_s1026" style="position:absolute;margin-left:-.1pt;margin-top:-.1pt;width:447.65pt;height:48.2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" filled="f" strokecolor="windowText">
                <v:stroke joinstyle="round"/>
              </v:rect>
            </w:pict>
          </mc:Fallback>
        </mc:AlternateContent>
      </w:r>
    </w:p>
    <w:p w14:paraId="746439BD" w14:textId="62CF4D98" w:rsidR="00362BCF" w:rsidRDefault="00362BCF" w:rsidP="00362BCF">
      <w:pPr>
        <w:widowControl w:val="0"/>
        <w:autoSpaceDE w:val="0"/>
        <w:autoSpaceDN w:val="0"/>
        <w:spacing w:before="0" w:after="0" w:line="360" w:lineRule="auto"/>
        <w:ind w:right="79"/>
      </w:pPr>
    </w:p>
    <w:p w14:paraId="45E0B734" w14:textId="1D3B693B" w:rsidR="009371C7" w:rsidRDefault="009371C7" w:rsidP="00362BCF">
      <w:pPr>
        <w:widowControl w:val="0"/>
        <w:autoSpaceDE w:val="0"/>
        <w:autoSpaceDN w:val="0"/>
        <w:spacing w:before="0" w:after="0" w:line="360" w:lineRule="auto"/>
        <w:ind w:right="79"/>
      </w:pPr>
    </w:p>
    <w:p w14:paraId="0B40C019" w14:textId="77777777" w:rsidR="009371C7" w:rsidRDefault="009371C7" w:rsidP="00362BCF">
      <w:pPr>
        <w:widowControl w:val="0"/>
        <w:autoSpaceDE w:val="0"/>
        <w:autoSpaceDN w:val="0"/>
        <w:spacing w:before="0" w:after="0" w:line="360" w:lineRule="auto"/>
        <w:ind w:right="79"/>
      </w:pPr>
    </w:p>
    <w:p w14:paraId="7AD36ABA" w14:textId="2D6AA321" w:rsidR="00767957" w:rsidRPr="00362BCF" w:rsidRDefault="00CF3205" w:rsidP="00CF3205">
      <w:pPr>
        <w:pStyle w:val="Paragraphedeliste"/>
        <w:numPr>
          <w:ilvl w:val="0"/>
          <w:numId w:val="22"/>
        </w:numPr>
        <w:spacing w:before="0" w:after="0" w:line="360" w:lineRule="auto"/>
      </w:pPr>
      <w:r>
        <w:t xml:space="preserve">La méthodologie </w:t>
      </w:r>
      <w:r w:rsidRPr="00D1265E">
        <w:t>mise en œuvre pour la prise en compte des interfaces entre le lot 2 et le lot 1</w:t>
      </w:r>
      <w:r>
        <w:rPr>
          <w:rFonts w:ascii="Calibri" w:hAnsi="Calibri" w:cs="Calibri"/>
        </w:rPr>
        <w:t xml:space="preserve">. </w:t>
      </w:r>
    </w:p>
    <w:p w14:paraId="6F00FD94" w14:textId="3F5BBF3B" w:rsidR="00362BCF" w:rsidRDefault="00362BCF" w:rsidP="00362BCF">
      <w:pPr>
        <w:spacing w:before="0" w:after="0" w:line="36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C40AE8" wp14:editId="24E3434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685155" cy="675640"/>
                <wp:effectExtent l="0" t="0" r="10795" b="101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927F30" id="Rectangle 5" o:spid="_x0000_s1026" style="position:absolute;margin-left:0;margin-top:-.05pt;width:447.65pt;height:53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" filled="f" strokecolor="black [3200]">
                <v:stroke joinstyle="round"/>
              </v:rect>
            </w:pict>
          </mc:Fallback>
        </mc:AlternateContent>
      </w:r>
    </w:p>
    <w:p w14:paraId="19488991" w14:textId="1F6B52BD" w:rsidR="00362BCF" w:rsidRDefault="00362BCF" w:rsidP="00362BCF">
      <w:pPr>
        <w:spacing w:before="0" w:after="0" w:line="360" w:lineRule="auto"/>
      </w:pPr>
    </w:p>
    <w:p w14:paraId="7351E4AA" w14:textId="527554D7" w:rsidR="00362BCF" w:rsidRDefault="00362BCF" w:rsidP="00362BCF">
      <w:pPr>
        <w:spacing w:before="0" w:after="0" w:line="360" w:lineRule="auto"/>
      </w:pPr>
    </w:p>
    <w:p w14:paraId="7A4493EB" w14:textId="77777777" w:rsidR="00362BCF" w:rsidRDefault="00362BCF" w:rsidP="00362BCF">
      <w:pPr>
        <w:spacing w:before="0" w:after="0" w:line="360" w:lineRule="auto"/>
      </w:pPr>
    </w:p>
    <w:p w14:paraId="7C8737AD" w14:textId="77777777" w:rsidR="000648DC" w:rsidRDefault="000648DC" w:rsidP="000648DC">
      <w:pPr>
        <w:pStyle w:val="Corpsdetexte"/>
        <w:tabs>
          <w:tab w:val="clear" w:pos="567"/>
          <w:tab w:val="clear" w:pos="1710"/>
        </w:tabs>
        <w:spacing w:after="40"/>
        <w:ind w:left="720" w:right="-3" w:firstLine="0"/>
        <w:rPr>
          <w:rFonts w:ascii="Marianne" w:eastAsiaTheme="minorEastAsia" w:hAnsi="Marianne" w:cs="Arial"/>
          <w:color w:val="000000"/>
          <w:sz w:val="20"/>
          <w:szCs w:val="20"/>
        </w:rPr>
      </w:pPr>
    </w:p>
    <w:p w14:paraId="6A6FD7DD" w14:textId="74EF71AF" w:rsidR="000648DC" w:rsidRPr="00044928" w:rsidRDefault="000648DC" w:rsidP="000648DC">
      <w:pPr>
        <w:ind w:left="360"/>
      </w:pPr>
      <w:r>
        <w:tab/>
      </w:r>
    </w:p>
    <w:p w14:paraId="4C1B62C1" w14:textId="02FFAFE8" w:rsidR="00CF3205" w:rsidRDefault="000648DC" w:rsidP="00CF3205">
      <w:pPr>
        <w:keepNext/>
        <w:keepLines/>
        <w:spacing w:before="240" w:after="240"/>
        <w:outlineLvl w:val="2"/>
        <w:rPr>
          <w:i/>
          <w:color w:val="002060"/>
          <w:sz w:val="24"/>
          <w:u w:val="single"/>
        </w:rPr>
      </w:pPr>
      <w:r>
        <w:rPr>
          <w:i/>
          <w:color w:val="002060"/>
          <w:sz w:val="24"/>
          <w:u w:val="single"/>
        </w:rPr>
        <w:lastRenderedPageBreak/>
        <w:t xml:space="preserve"> </w:t>
      </w:r>
    </w:p>
    <w:p w14:paraId="4AA1B0FD" w14:textId="2A53C584" w:rsidR="00CF3205" w:rsidRPr="00CF3205" w:rsidRDefault="00CF3205" w:rsidP="00CF3205">
      <w:pPr>
        <w:pStyle w:val="Titre2"/>
        <w:numPr>
          <w:ilvl w:val="0"/>
          <w:numId w:val="0"/>
        </w:numPr>
        <w:ind w:left="426" w:hanging="426"/>
        <w:jc w:val="both"/>
        <w:rPr>
          <w:sz w:val="22"/>
          <w:szCs w:val="22"/>
          <w:u w:val="single"/>
        </w:rPr>
      </w:pPr>
      <w:r w:rsidRPr="00CF3205">
        <w:rPr>
          <w:sz w:val="22"/>
          <w:szCs w:val="22"/>
          <w:u w:val="single"/>
        </w:rPr>
        <w:t>2.1.2. Qualité de la méthodologie quant à l’enjeu de la présence du plomb. (20    points)</w:t>
      </w:r>
      <w:r w:rsidRPr="00CF3205">
        <w:rPr>
          <w:rFonts w:ascii="Calibri" w:hAnsi="Calibri" w:cs="Calibri"/>
          <w:sz w:val="22"/>
          <w:szCs w:val="22"/>
          <w:u w:val="single"/>
        </w:rPr>
        <w:t> </w:t>
      </w:r>
      <w:r w:rsidRPr="00CF3205">
        <w:rPr>
          <w:sz w:val="22"/>
          <w:szCs w:val="22"/>
          <w:u w:val="single"/>
        </w:rPr>
        <w:t xml:space="preserve">; </w:t>
      </w:r>
    </w:p>
    <w:p w14:paraId="788D7B7F" w14:textId="0246E4FD" w:rsidR="00CF3205" w:rsidRDefault="00CF3205" w:rsidP="00CF3205">
      <w:pPr>
        <w:spacing w:before="0" w:after="0"/>
      </w:pPr>
      <w:r>
        <w:t>Il met en avant les points suivants</w:t>
      </w:r>
      <w:r>
        <w:rPr>
          <w:rFonts w:ascii="Calibri" w:hAnsi="Calibri" w:cs="Calibri"/>
        </w:rPr>
        <w:t> </w:t>
      </w:r>
      <w:r>
        <w:t xml:space="preserve">: </w:t>
      </w:r>
    </w:p>
    <w:p w14:paraId="74CB7FD8" w14:textId="7AFD8815" w:rsidR="00CF3205" w:rsidRDefault="00CF3205" w:rsidP="00CF3205">
      <w:pPr>
        <w:spacing w:before="0" w:after="0"/>
      </w:pPr>
    </w:p>
    <w:p w14:paraId="6B5A9313" w14:textId="679307BE" w:rsidR="00CF3205" w:rsidRDefault="00CF3205" w:rsidP="00CF3205">
      <w:pPr>
        <w:pStyle w:val="Paragraphedeliste"/>
        <w:numPr>
          <w:ilvl w:val="0"/>
          <w:numId w:val="31"/>
        </w:numPr>
        <w:spacing w:before="0" w:after="0" w:line="360" w:lineRule="auto"/>
      </w:pPr>
      <w:r>
        <w:t>Une explication des interventions en présence du plomb</w:t>
      </w:r>
      <w:r>
        <w:rPr>
          <w:rFonts w:ascii="Calibri" w:hAnsi="Calibri" w:cs="Calibri"/>
        </w:rPr>
        <w:t> </w:t>
      </w:r>
      <w:r>
        <w:t xml:space="preserve">: </w:t>
      </w:r>
      <w:r w:rsidRPr="00D1265E">
        <w:t>personnel formé au plomb, surveillance du chantier et des postes de travail</w:t>
      </w:r>
      <w:r w:rsidRPr="00D1265E">
        <w:rPr>
          <w:rFonts w:ascii="Calibri" w:hAnsi="Calibri" w:cs="Calibri"/>
        </w:rPr>
        <w:t> </w:t>
      </w:r>
      <w:r w:rsidRPr="00D1265E">
        <w:t>;</w:t>
      </w:r>
    </w:p>
    <w:p w14:paraId="0E9CF53E" w14:textId="7500A042" w:rsidR="00362BCF" w:rsidRDefault="00362BCF" w:rsidP="00362BCF">
      <w:pPr>
        <w:spacing w:before="0" w:after="0" w:line="36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110574" wp14:editId="0C0B08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85155" cy="675640"/>
                <wp:effectExtent l="0" t="0" r="10795" b="101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B49C93" id="Rectangle 6" o:spid="_x0000_s1026" style="position:absolute;margin-left:0;margin-top:0;width:447.65pt;height:53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" filled="f" strokecolor="black [3200]">
                <v:stroke joinstyle="round"/>
              </v:rect>
            </w:pict>
          </mc:Fallback>
        </mc:AlternateContent>
      </w:r>
    </w:p>
    <w:p w14:paraId="52560DF8" w14:textId="762B04F4" w:rsidR="00362BCF" w:rsidRDefault="00362BCF" w:rsidP="00362BCF">
      <w:pPr>
        <w:spacing w:before="0" w:after="0" w:line="360" w:lineRule="auto"/>
      </w:pPr>
    </w:p>
    <w:p w14:paraId="6B69F3D5" w14:textId="07E66059" w:rsidR="00362BCF" w:rsidRDefault="00362BCF" w:rsidP="00362BCF">
      <w:pPr>
        <w:spacing w:before="0" w:after="0" w:line="360" w:lineRule="auto"/>
      </w:pPr>
    </w:p>
    <w:p w14:paraId="41E45F9F" w14:textId="360BB4AD" w:rsidR="00CF3205" w:rsidRDefault="00CF3205" w:rsidP="00CF3205">
      <w:pPr>
        <w:pStyle w:val="Paragraphedeliste"/>
        <w:numPr>
          <w:ilvl w:val="0"/>
          <w:numId w:val="31"/>
        </w:numPr>
        <w:spacing w:before="0" w:after="0" w:line="360" w:lineRule="auto"/>
      </w:pPr>
      <w:r>
        <w:t xml:space="preserve">Une démonstration de l’approche qualitative des travaux de nettoyage </w:t>
      </w:r>
      <w:r w:rsidRPr="00D1265E">
        <w:t>/ déplombage à toutes les phases dans l’établissement du protocole</w:t>
      </w:r>
      <w:r w:rsidRPr="00D1265E">
        <w:rPr>
          <w:rFonts w:ascii="Calibri" w:hAnsi="Calibri" w:cs="Calibri"/>
        </w:rPr>
        <w:t> </w:t>
      </w:r>
      <w:r w:rsidRPr="00D1265E">
        <w:t>;</w:t>
      </w:r>
    </w:p>
    <w:p w14:paraId="7A1F181A" w14:textId="1709799D" w:rsidR="00362BCF" w:rsidRDefault="00362BCF" w:rsidP="00362BCF">
      <w:pPr>
        <w:spacing w:before="0" w:after="0" w:line="36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8B3654" wp14:editId="6AF307A4">
                <wp:simplePos x="0" y="0"/>
                <wp:positionH relativeFrom="column">
                  <wp:posOffset>0</wp:posOffset>
                </wp:positionH>
                <wp:positionV relativeFrom="paragraph">
                  <wp:posOffset>8337</wp:posOffset>
                </wp:positionV>
                <wp:extent cx="5685155" cy="675640"/>
                <wp:effectExtent l="0" t="0" r="10795" b="101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2773DA" id="Rectangle 7" o:spid="_x0000_s1026" style="position:absolute;margin-left:0;margin-top:.65pt;width:447.65pt;height:53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" filled="f" strokecolor="black [3200]">
                <v:stroke joinstyle="round"/>
              </v:rect>
            </w:pict>
          </mc:Fallback>
        </mc:AlternateContent>
      </w:r>
    </w:p>
    <w:p w14:paraId="7BBA5F5E" w14:textId="2A6BE8E3" w:rsidR="00362BCF" w:rsidRDefault="00362BCF" w:rsidP="00362BCF">
      <w:pPr>
        <w:spacing w:before="0" w:after="0" w:line="360" w:lineRule="auto"/>
      </w:pPr>
    </w:p>
    <w:p w14:paraId="08D21F6A" w14:textId="77777777" w:rsidR="00362BCF" w:rsidRDefault="00362BCF" w:rsidP="00362BCF">
      <w:pPr>
        <w:spacing w:before="0" w:after="0" w:line="360" w:lineRule="auto"/>
      </w:pPr>
    </w:p>
    <w:p w14:paraId="37F042EE" w14:textId="37FE5010" w:rsidR="00CF3205" w:rsidRDefault="00CF3205" w:rsidP="00CF3205">
      <w:pPr>
        <w:pStyle w:val="Paragraphedeliste"/>
        <w:numPr>
          <w:ilvl w:val="0"/>
          <w:numId w:val="31"/>
        </w:numPr>
        <w:spacing w:before="0" w:after="0" w:line="360" w:lineRule="auto"/>
      </w:pPr>
      <w:r>
        <w:t>La méthodologie de mise en œuvre de gestion d’entretien des installations du plomb</w:t>
      </w:r>
      <w:r>
        <w:rPr>
          <w:rFonts w:ascii="Calibri" w:hAnsi="Calibri" w:cs="Calibri"/>
        </w:rPr>
        <w:t> </w:t>
      </w:r>
      <w:r>
        <w:t xml:space="preserve">; </w:t>
      </w:r>
    </w:p>
    <w:p w14:paraId="32523BCC" w14:textId="6E99B14D" w:rsidR="00362BCF" w:rsidRDefault="00362BCF" w:rsidP="00362BCF">
      <w:pPr>
        <w:spacing w:before="0" w:after="0" w:line="360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33DC1F" wp14:editId="053C5457">
                <wp:simplePos x="0" y="0"/>
                <wp:positionH relativeFrom="column">
                  <wp:posOffset>0</wp:posOffset>
                </wp:positionH>
                <wp:positionV relativeFrom="paragraph">
                  <wp:posOffset>17227</wp:posOffset>
                </wp:positionV>
                <wp:extent cx="5685155" cy="675640"/>
                <wp:effectExtent l="0" t="0" r="10795" b="101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1A3360" id="Rectangle 8" o:spid="_x0000_s1026" style="position:absolute;margin-left:0;margin-top:1.35pt;width:447.65pt;height:53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" filled="f" strokecolor="black [3200]">
                <v:stroke joinstyle="round"/>
              </v:rect>
            </w:pict>
          </mc:Fallback>
        </mc:AlternateContent>
      </w:r>
    </w:p>
    <w:p w14:paraId="15E69666" w14:textId="4158A1E3" w:rsidR="00362BCF" w:rsidRDefault="00362BCF" w:rsidP="00362BCF">
      <w:pPr>
        <w:spacing w:before="0" w:after="0" w:line="360" w:lineRule="auto"/>
      </w:pPr>
    </w:p>
    <w:p w14:paraId="004750AB" w14:textId="77777777" w:rsidR="00362BCF" w:rsidRDefault="00362BCF" w:rsidP="00362BCF">
      <w:pPr>
        <w:spacing w:before="0" w:after="0" w:line="360" w:lineRule="auto"/>
      </w:pPr>
    </w:p>
    <w:p w14:paraId="565D7225" w14:textId="5A735692" w:rsidR="00CF3205" w:rsidRDefault="00CF3205" w:rsidP="00CF3205">
      <w:pPr>
        <w:pStyle w:val="Paragraphedeliste"/>
        <w:numPr>
          <w:ilvl w:val="0"/>
          <w:numId w:val="31"/>
        </w:numPr>
        <w:spacing w:before="0" w:after="0" w:line="360" w:lineRule="auto"/>
      </w:pPr>
      <w:r>
        <w:t xml:space="preserve">La méthodologie pour le nettoyage et la gestion des déchets en respectant le protocole plomb. </w:t>
      </w:r>
    </w:p>
    <w:p w14:paraId="7742C7C9" w14:textId="07576976" w:rsidR="00CF3205" w:rsidRDefault="00CF3205" w:rsidP="00CF3205">
      <w:pPr>
        <w:spacing w:before="0" w:after="160" w:line="360" w:lineRule="auto"/>
        <w:jc w:val="left"/>
        <w:rPr>
          <w:i/>
          <w:color w:val="002060"/>
          <w:sz w:val="24"/>
          <w:u w:val="single"/>
        </w:rPr>
      </w:pPr>
      <w:r>
        <w:rPr>
          <w:i/>
          <w:color w:val="002060"/>
          <w:sz w:val="24"/>
          <w:u w:val="single"/>
        </w:rPr>
        <w:t xml:space="preserve"> </w:t>
      </w:r>
      <w:r w:rsidR="00362BC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758E3D" wp14:editId="1BDE80B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685155" cy="675640"/>
                <wp:effectExtent l="0" t="0" r="10795" b="1016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B556BD" id="Rectangle 10" o:spid="_x0000_s1026" style="position:absolute;margin-left:0;margin-top:-.05pt;width:447.65pt;height:53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" filled="f" strokecolor="black [3200]">
                <v:stroke joinstyle="round"/>
              </v:rect>
            </w:pict>
          </mc:Fallback>
        </mc:AlternateContent>
      </w:r>
    </w:p>
    <w:p w14:paraId="352D7996" w14:textId="09630E5F" w:rsidR="00362BCF" w:rsidRDefault="00362BCF" w:rsidP="00CF3205">
      <w:pPr>
        <w:spacing w:before="0" w:after="160" w:line="360" w:lineRule="auto"/>
        <w:jc w:val="left"/>
        <w:rPr>
          <w:i/>
          <w:color w:val="002060"/>
          <w:sz w:val="24"/>
          <w:u w:val="single"/>
        </w:rPr>
      </w:pPr>
    </w:p>
    <w:p w14:paraId="382B11D4" w14:textId="6FC777F8" w:rsidR="00362BCF" w:rsidRDefault="00362BCF" w:rsidP="00CF3205">
      <w:pPr>
        <w:spacing w:before="0" w:after="160" w:line="360" w:lineRule="auto"/>
        <w:jc w:val="left"/>
        <w:rPr>
          <w:i/>
          <w:color w:val="002060"/>
          <w:sz w:val="24"/>
          <w:u w:val="single"/>
        </w:rPr>
      </w:pPr>
    </w:p>
    <w:p w14:paraId="72D7624B" w14:textId="77777777" w:rsidR="00690F39" w:rsidRDefault="00690F39">
      <w:pPr>
        <w:spacing w:before="0" w:after="160"/>
        <w:jc w:val="left"/>
      </w:pPr>
    </w:p>
    <w:p w14:paraId="036ACB09" w14:textId="77777777" w:rsidR="00690F39" w:rsidRDefault="00690F39">
      <w:pPr>
        <w:spacing w:before="0" w:after="160"/>
        <w:jc w:val="left"/>
      </w:pPr>
    </w:p>
    <w:p w14:paraId="3AD15C7A" w14:textId="77777777" w:rsidR="00690F39" w:rsidRDefault="00690F39">
      <w:pPr>
        <w:spacing w:before="0" w:after="160"/>
        <w:jc w:val="left"/>
      </w:pPr>
    </w:p>
    <w:p w14:paraId="2FC4CF7E" w14:textId="77777777" w:rsidR="00690F39" w:rsidRDefault="00690F39">
      <w:pPr>
        <w:spacing w:before="0" w:after="160"/>
        <w:jc w:val="left"/>
      </w:pPr>
    </w:p>
    <w:p w14:paraId="42AFBE15" w14:textId="77777777" w:rsidR="00690F39" w:rsidRDefault="00690F39">
      <w:pPr>
        <w:spacing w:before="0" w:after="160"/>
        <w:jc w:val="left"/>
      </w:pPr>
    </w:p>
    <w:p w14:paraId="7192EC71" w14:textId="77777777" w:rsidR="00690F39" w:rsidRDefault="00690F39">
      <w:pPr>
        <w:spacing w:before="0" w:after="160"/>
        <w:jc w:val="left"/>
      </w:pPr>
    </w:p>
    <w:p w14:paraId="395049C0" w14:textId="77777777" w:rsidR="00690F39" w:rsidRDefault="00690F39">
      <w:pPr>
        <w:spacing w:before="0" w:after="160"/>
        <w:jc w:val="left"/>
      </w:pPr>
    </w:p>
    <w:p w14:paraId="1D0EAB6B" w14:textId="77777777" w:rsidR="00690F39" w:rsidRDefault="00690F39">
      <w:pPr>
        <w:spacing w:before="0" w:after="160"/>
        <w:jc w:val="left"/>
      </w:pPr>
    </w:p>
    <w:p w14:paraId="21415ADF" w14:textId="77777777" w:rsidR="00690F39" w:rsidRDefault="00690F39">
      <w:pPr>
        <w:spacing w:before="0" w:after="160"/>
        <w:jc w:val="left"/>
      </w:pPr>
    </w:p>
    <w:p w14:paraId="7F2FC605" w14:textId="20E85862" w:rsidR="001F38E9" w:rsidRDefault="001F38E9" w:rsidP="001F38E9">
      <w:pPr>
        <w:keepNext/>
        <w:keepLines/>
        <w:spacing w:before="240" w:after="240"/>
        <w:outlineLvl w:val="2"/>
        <w:rPr>
          <w:i/>
          <w:color w:val="002060"/>
          <w:sz w:val="24"/>
          <w:u w:val="single"/>
        </w:rPr>
      </w:pPr>
      <w:r>
        <w:rPr>
          <w:i/>
          <w:color w:val="002060"/>
          <w:sz w:val="24"/>
          <w:u w:val="single"/>
        </w:rPr>
        <w:lastRenderedPageBreak/>
        <w:t xml:space="preserve">2.2 </w:t>
      </w:r>
      <w:r w:rsidR="00CF3205">
        <w:rPr>
          <w:i/>
          <w:color w:val="002060"/>
          <w:sz w:val="24"/>
          <w:u w:val="single"/>
        </w:rPr>
        <w:t>Organisation du chantier (3</w:t>
      </w:r>
      <w:r w:rsidRPr="006E3D4A">
        <w:rPr>
          <w:i/>
          <w:color w:val="002060"/>
          <w:sz w:val="24"/>
          <w:u w:val="single"/>
        </w:rPr>
        <w:t>0 points)</w:t>
      </w:r>
    </w:p>
    <w:p w14:paraId="0C93796D" w14:textId="7E64C3B1" w:rsidR="00CF3205" w:rsidRDefault="00CF3205" w:rsidP="00CF3205">
      <w:pPr>
        <w:pStyle w:val="Corpsdetexte"/>
        <w:tabs>
          <w:tab w:val="clear" w:pos="567"/>
          <w:tab w:val="clear" w:pos="1710"/>
        </w:tabs>
        <w:ind w:left="0" w:right="-3" w:firstLine="0"/>
        <w:rPr>
          <w:rFonts w:ascii="Marianne" w:hAnsi="Marianne"/>
          <w:sz w:val="20"/>
          <w:szCs w:val="20"/>
        </w:rPr>
      </w:pPr>
      <w:r w:rsidRPr="00CF3205">
        <w:rPr>
          <w:rFonts w:ascii="Marianne" w:hAnsi="Marianne"/>
          <w:sz w:val="20"/>
          <w:szCs w:val="20"/>
        </w:rPr>
        <w:t>Le candidat présente sa méthodologie d’organisation du chantier, en explicitant notamment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Marianne" w:hAnsi="Marianne"/>
          <w:sz w:val="20"/>
          <w:szCs w:val="20"/>
        </w:rPr>
        <w:t xml:space="preserve">: </w:t>
      </w:r>
    </w:p>
    <w:p w14:paraId="7AB469B7" w14:textId="755BF7F6" w:rsidR="00CF3205" w:rsidRDefault="00CF3205" w:rsidP="00CF3205">
      <w:pPr>
        <w:pStyle w:val="Corpsdetexte"/>
        <w:tabs>
          <w:tab w:val="clear" w:pos="567"/>
          <w:tab w:val="clear" w:pos="1710"/>
        </w:tabs>
        <w:ind w:left="0" w:right="-3" w:firstLine="0"/>
        <w:rPr>
          <w:rFonts w:ascii="Marianne" w:hAnsi="Marianne"/>
          <w:sz w:val="20"/>
          <w:szCs w:val="20"/>
        </w:rPr>
      </w:pPr>
    </w:p>
    <w:p w14:paraId="6444951F" w14:textId="7F2D6054" w:rsidR="00CF3205" w:rsidRDefault="00CF3205" w:rsidP="00CF3205">
      <w:pPr>
        <w:pStyle w:val="Corpsdetexte"/>
        <w:numPr>
          <w:ilvl w:val="0"/>
          <w:numId w:val="31"/>
        </w:numPr>
        <w:tabs>
          <w:tab w:val="clear" w:pos="567"/>
          <w:tab w:val="clear" w:pos="1710"/>
        </w:tabs>
        <w:spacing w:line="276" w:lineRule="auto"/>
        <w:ind w:right="-3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Les moyens humains alloués à l’opération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Marianne" w:hAnsi="Marianne"/>
          <w:sz w:val="20"/>
          <w:szCs w:val="20"/>
        </w:rPr>
        <w:t xml:space="preserve">;  </w:t>
      </w:r>
    </w:p>
    <w:p w14:paraId="54E3ED14" w14:textId="4F36C3FE" w:rsidR="00CF3205" w:rsidRDefault="00CF3205" w:rsidP="00CF3205">
      <w:pPr>
        <w:pStyle w:val="Corpsdetexte"/>
        <w:numPr>
          <w:ilvl w:val="0"/>
          <w:numId w:val="31"/>
        </w:numPr>
        <w:tabs>
          <w:tab w:val="clear" w:pos="567"/>
          <w:tab w:val="clear" w:pos="1710"/>
        </w:tabs>
        <w:spacing w:line="276" w:lineRule="auto"/>
        <w:ind w:right="-3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La méthodologie logistique et installation du chantier. </w:t>
      </w:r>
    </w:p>
    <w:p w14:paraId="5B504989" w14:textId="77777777" w:rsidR="00342620" w:rsidRDefault="00342620" w:rsidP="00690F39">
      <w:pPr>
        <w:pStyle w:val="Corpsdetexte"/>
        <w:tabs>
          <w:tab w:val="clear" w:pos="567"/>
          <w:tab w:val="clear" w:pos="1710"/>
        </w:tabs>
        <w:spacing w:line="276" w:lineRule="auto"/>
        <w:ind w:left="0" w:right="-3" w:firstLine="0"/>
        <w:rPr>
          <w:rFonts w:ascii="Marianne" w:hAnsi="Marianne"/>
          <w:sz w:val="20"/>
          <w:szCs w:val="20"/>
        </w:rPr>
      </w:pPr>
    </w:p>
    <w:p w14:paraId="28FD1F42" w14:textId="4F394074" w:rsidR="00CF3205" w:rsidRPr="00CF3205" w:rsidRDefault="00CF3205" w:rsidP="00CF3205">
      <w:pPr>
        <w:pStyle w:val="Titre2"/>
        <w:numPr>
          <w:ilvl w:val="0"/>
          <w:numId w:val="0"/>
        </w:numPr>
        <w:ind w:left="426" w:hanging="426"/>
        <w:rPr>
          <w:sz w:val="22"/>
          <w:szCs w:val="22"/>
          <w:u w:val="single"/>
        </w:rPr>
      </w:pPr>
      <w:r w:rsidRPr="00CF3205">
        <w:rPr>
          <w:sz w:val="22"/>
          <w:szCs w:val="22"/>
          <w:u w:val="single"/>
        </w:rPr>
        <w:t xml:space="preserve">2.2.1. Moyens humains </w:t>
      </w:r>
      <w:r>
        <w:rPr>
          <w:sz w:val="22"/>
          <w:szCs w:val="22"/>
          <w:u w:val="single"/>
        </w:rPr>
        <w:t>(</w:t>
      </w:r>
      <w:r w:rsidR="00C6252B">
        <w:rPr>
          <w:sz w:val="22"/>
          <w:szCs w:val="22"/>
          <w:u w:val="single"/>
        </w:rPr>
        <w:t>15</w:t>
      </w:r>
      <w:r>
        <w:rPr>
          <w:sz w:val="22"/>
          <w:szCs w:val="22"/>
          <w:u w:val="single"/>
        </w:rPr>
        <w:t xml:space="preserve"> points)</w:t>
      </w:r>
    </w:p>
    <w:p w14:paraId="42D1119D" w14:textId="77FC5F7B" w:rsidR="00CF3205" w:rsidRDefault="00CF3205" w:rsidP="00C44FC8">
      <w:pPr>
        <w:pStyle w:val="Corpsdetexte"/>
        <w:tabs>
          <w:tab w:val="clear" w:pos="567"/>
          <w:tab w:val="clear" w:pos="1710"/>
        </w:tabs>
        <w:ind w:left="0" w:right="-3" w:firstLine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met en avant les points suivants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Marianne" w:hAnsi="Marianne"/>
          <w:sz w:val="20"/>
          <w:szCs w:val="20"/>
        </w:rPr>
        <w:t xml:space="preserve">: </w:t>
      </w:r>
    </w:p>
    <w:p w14:paraId="3955B1B2" w14:textId="262597D1" w:rsidR="00CF3205" w:rsidRDefault="00CF3205" w:rsidP="00CF3205">
      <w:pPr>
        <w:pStyle w:val="Corpsdetexte"/>
        <w:tabs>
          <w:tab w:val="clear" w:pos="567"/>
          <w:tab w:val="clear" w:pos="1710"/>
        </w:tabs>
        <w:spacing w:line="276" w:lineRule="auto"/>
        <w:ind w:left="0" w:right="-3" w:firstLine="0"/>
        <w:rPr>
          <w:rFonts w:ascii="Marianne" w:hAnsi="Marianne"/>
          <w:sz w:val="20"/>
          <w:szCs w:val="20"/>
        </w:rPr>
      </w:pPr>
    </w:p>
    <w:p w14:paraId="2C8642DD" w14:textId="3133C576" w:rsidR="00CF3205" w:rsidRDefault="00CF3205" w:rsidP="00CF3205">
      <w:pPr>
        <w:pStyle w:val="Corpsdetexte"/>
        <w:numPr>
          <w:ilvl w:val="0"/>
          <w:numId w:val="22"/>
        </w:numPr>
        <w:tabs>
          <w:tab w:val="clear" w:pos="567"/>
          <w:tab w:val="clear" w:pos="1710"/>
        </w:tabs>
        <w:spacing w:line="360" w:lineRule="auto"/>
        <w:ind w:right="-3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Présenter un organigramme sur l’encadrement dédié à l’opération</w:t>
      </w:r>
      <w:r w:rsidR="00342620">
        <w:rPr>
          <w:rFonts w:ascii="Calibri" w:hAnsi="Calibri" w:cs="Calibri"/>
          <w:sz w:val="20"/>
          <w:szCs w:val="20"/>
        </w:rPr>
        <w:t> </w:t>
      </w:r>
      <w:r w:rsidR="00342620">
        <w:rPr>
          <w:rFonts w:ascii="Marianne" w:hAnsi="Marianne"/>
          <w:sz w:val="20"/>
          <w:szCs w:val="20"/>
        </w:rPr>
        <w:t xml:space="preserve">; </w:t>
      </w:r>
    </w:p>
    <w:p w14:paraId="09AF7483" w14:textId="4D468A97" w:rsidR="00362BCF" w:rsidRDefault="00362BCF" w:rsidP="00362BCF">
      <w:pPr>
        <w:pStyle w:val="Corpsdetexte"/>
        <w:tabs>
          <w:tab w:val="clear" w:pos="567"/>
          <w:tab w:val="clear" w:pos="1710"/>
        </w:tabs>
        <w:spacing w:line="360" w:lineRule="auto"/>
        <w:ind w:right="-3"/>
        <w:rPr>
          <w:rFonts w:ascii="Marianne" w:hAnsi="Marianne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3F956E" wp14:editId="79D666E7">
                <wp:simplePos x="0" y="0"/>
                <wp:positionH relativeFrom="column">
                  <wp:posOffset>0</wp:posOffset>
                </wp:positionH>
                <wp:positionV relativeFrom="paragraph">
                  <wp:posOffset>17862</wp:posOffset>
                </wp:positionV>
                <wp:extent cx="5685155" cy="675640"/>
                <wp:effectExtent l="0" t="0" r="10795" b="1016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015B1D" id="Rectangle 11" o:spid="_x0000_s1026" style="position:absolute;margin-left:0;margin-top:1.4pt;width:447.65pt;height:53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" filled="f" strokecolor="black [3200]">
                <v:stroke joinstyle="round"/>
              </v:rect>
            </w:pict>
          </mc:Fallback>
        </mc:AlternateContent>
      </w:r>
    </w:p>
    <w:p w14:paraId="54543E70" w14:textId="16011FF4" w:rsidR="00362BCF" w:rsidRDefault="00362BCF" w:rsidP="00362BCF">
      <w:pPr>
        <w:pStyle w:val="Corpsdetexte"/>
        <w:tabs>
          <w:tab w:val="clear" w:pos="567"/>
          <w:tab w:val="clear" w:pos="1710"/>
        </w:tabs>
        <w:spacing w:line="360" w:lineRule="auto"/>
        <w:ind w:right="-3"/>
        <w:rPr>
          <w:rFonts w:ascii="Marianne" w:hAnsi="Marianne"/>
          <w:sz w:val="20"/>
          <w:szCs w:val="20"/>
        </w:rPr>
      </w:pPr>
    </w:p>
    <w:p w14:paraId="4433A1A4" w14:textId="77777777" w:rsidR="00362BCF" w:rsidRDefault="00362BCF" w:rsidP="00362BCF">
      <w:pPr>
        <w:pStyle w:val="Corpsdetexte"/>
        <w:tabs>
          <w:tab w:val="clear" w:pos="567"/>
          <w:tab w:val="clear" w:pos="1710"/>
        </w:tabs>
        <w:spacing w:line="360" w:lineRule="auto"/>
        <w:ind w:right="-3"/>
        <w:rPr>
          <w:rFonts w:ascii="Marianne" w:hAnsi="Marianne"/>
          <w:sz w:val="20"/>
          <w:szCs w:val="20"/>
        </w:rPr>
      </w:pPr>
    </w:p>
    <w:p w14:paraId="6189C863" w14:textId="77777777" w:rsidR="00362BCF" w:rsidRDefault="00362BCF" w:rsidP="00362BCF">
      <w:pPr>
        <w:pStyle w:val="Corpsdetexte"/>
        <w:tabs>
          <w:tab w:val="clear" w:pos="567"/>
          <w:tab w:val="clear" w:pos="1710"/>
        </w:tabs>
        <w:spacing w:line="360" w:lineRule="auto"/>
        <w:ind w:right="-3"/>
        <w:rPr>
          <w:rFonts w:ascii="Marianne" w:hAnsi="Marianne"/>
          <w:sz w:val="20"/>
          <w:szCs w:val="20"/>
        </w:rPr>
      </w:pPr>
    </w:p>
    <w:p w14:paraId="5D97C57B" w14:textId="4B8CEABB" w:rsidR="00CF3205" w:rsidRDefault="00CF3205" w:rsidP="00CF3205">
      <w:pPr>
        <w:pStyle w:val="Corpsdetexte"/>
        <w:numPr>
          <w:ilvl w:val="0"/>
          <w:numId w:val="22"/>
        </w:numPr>
        <w:tabs>
          <w:tab w:val="clear" w:pos="567"/>
          <w:tab w:val="clear" w:pos="1710"/>
        </w:tabs>
        <w:spacing w:line="360" w:lineRule="auto"/>
        <w:ind w:right="-3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Désigner l’interlocuteur unique/chargé d’opération, le conducteur de travaux, les chefs de chantier qui seront </w:t>
      </w:r>
      <w:r w:rsidRPr="00CF3205">
        <w:rPr>
          <w:rFonts w:ascii="Marianne" w:hAnsi="Marianne"/>
          <w:sz w:val="20"/>
          <w:szCs w:val="20"/>
        </w:rPr>
        <w:t>permane</w:t>
      </w:r>
      <w:r>
        <w:rPr>
          <w:rFonts w:ascii="Marianne" w:hAnsi="Marianne"/>
          <w:sz w:val="20"/>
          <w:szCs w:val="20"/>
        </w:rPr>
        <w:t>nce sur place et les suppléants.</w:t>
      </w:r>
      <w:r w:rsidRPr="00CF3205">
        <w:rPr>
          <w:rFonts w:ascii="Marianne" w:hAnsi="Marianne"/>
          <w:sz w:val="20"/>
          <w:szCs w:val="20"/>
        </w:rPr>
        <w:t xml:space="preserve"> Indiquer les qualifications de l’ensemble de l’équipe, leurs missions, leurs responsabilités et fournir les CV avec références sur les 5 dernières années ;</w:t>
      </w:r>
    </w:p>
    <w:p w14:paraId="7815F121" w14:textId="54573AEE" w:rsidR="00362BCF" w:rsidRDefault="00362BCF" w:rsidP="00362BCF">
      <w:pPr>
        <w:pStyle w:val="Corpsdetexte"/>
        <w:tabs>
          <w:tab w:val="clear" w:pos="567"/>
          <w:tab w:val="clear" w:pos="1710"/>
        </w:tabs>
        <w:spacing w:line="360" w:lineRule="auto"/>
        <w:ind w:right="-3"/>
        <w:rPr>
          <w:rFonts w:ascii="Marianne" w:hAnsi="Marianne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7C9E65" wp14:editId="7F8B129A">
                <wp:simplePos x="0" y="0"/>
                <wp:positionH relativeFrom="column">
                  <wp:posOffset>0</wp:posOffset>
                </wp:positionH>
                <wp:positionV relativeFrom="paragraph">
                  <wp:posOffset>13417</wp:posOffset>
                </wp:positionV>
                <wp:extent cx="5685155" cy="675640"/>
                <wp:effectExtent l="0" t="0" r="10795" b="1016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E94A4C" id="Rectangle 12" o:spid="_x0000_s1026" style="position:absolute;margin-left:0;margin-top:1.05pt;width:447.65pt;height:53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" filled="f" strokecolor="black [3200]">
                <v:stroke joinstyle="round"/>
              </v:rect>
            </w:pict>
          </mc:Fallback>
        </mc:AlternateContent>
      </w:r>
    </w:p>
    <w:p w14:paraId="77EC95E7" w14:textId="1DFD6B84" w:rsidR="00362BCF" w:rsidRDefault="00362BCF" w:rsidP="00362BCF">
      <w:pPr>
        <w:pStyle w:val="Corpsdetexte"/>
        <w:tabs>
          <w:tab w:val="clear" w:pos="567"/>
          <w:tab w:val="clear" w:pos="1710"/>
        </w:tabs>
        <w:spacing w:line="360" w:lineRule="auto"/>
        <w:ind w:right="-3"/>
        <w:rPr>
          <w:rFonts w:ascii="Marianne" w:hAnsi="Marianne"/>
          <w:sz w:val="20"/>
          <w:szCs w:val="20"/>
        </w:rPr>
      </w:pPr>
    </w:p>
    <w:p w14:paraId="1E126153" w14:textId="6F5D7B2A" w:rsidR="00362BCF" w:rsidRDefault="00362BCF" w:rsidP="00362BCF">
      <w:pPr>
        <w:pStyle w:val="Corpsdetexte"/>
        <w:tabs>
          <w:tab w:val="clear" w:pos="567"/>
          <w:tab w:val="clear" w:pos="1710"/>
        </w:tabs>
        <w:spacing w:line="360" w:lineRule="auto"/>
        <w:ind w:right="-3"/>
        <w:rPr>
          <w:rFonts w:ascii="Marianne" w:hAnsi="Marianne"/>
          <w:sz w:val="20"/>
          <w:szCs w:val="20"/>
        </w:rPr>
      </w:pPr>
    </w:p>
    <w:p w14:paraId="704AE40E" w14:textId="77777777" w:rsidR="00362BCF" w:rsidRDefault="00362BCF" w:rsidP="00362BCF">
      <w:pPr>
        <w:pStyle w:val="Corpsdetexte"/>
        <w:tabs>
          <w:tab w:val="clear" w:pos="567"/>
          <w:tab w:val="clear" w:pos="1710"/>
        </w:tabs>
        <w:spacing w:line="360" w:lineRule="auto"/>
        <w:ind w:right="-3"/>
        <w:rPr>
          <w:rFonts w:ascii="Marianne" w:hAnsi="Marianne"/>
          <w:sz w:val="20"/>
          <w:szCs w:val="20"/>
        </w:rPr>
      </w:pPr>
    </w:p>
    <w:p w14:paraId="6C97C6FA" w14:textId="7A7FE47C" w:rsidR="00CF3205" w:rsidRDefault="00CF3205" w:rsidP="00CF3205">
      <w:pPr>
        <w:pStyle w:val="Corpsdetexte"/>
        <w:numPr>
          <w:ilvl w:val="0"/>
          <w:numId w:val="22"/>
        </w:numPr>
        <w:tabs>
          <w:tab w:val="clear" w:pos="567"/>
          <w:tab w:val="clear" w:pos="1710"/>
        </w:tabs>
        <w:spacing w:line="360" w:lineRule="auto"/>
        <w:ind w:right="-3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Indiquer les effectifs prévisionnels par tâche (leur gestion selon les périodes </w:t>
      </w:r>
      <w:r w:rsidRPr="00CF3205">
        <w:rPr>
          <w:rFonts w:ascii="Marianne" w:hAnsi="Marianne"/>
          <w:sz w:val="20"/>
          <w:szCs w:val="20"/>
        </w:rPr>
        <w:t xml:space="preserve">de pointe telles que les OPR et la levée des réserves, les périodes de congés </w:t>
      </w:r>
      <w:proofErr w:type="spellStart"/>
      <w:r w:rsidRPr="00CF3205">
        <w:rPr>
          <w:rFonts w:ascii="Marianne" w:hAnsi="Marianne"/>
          <w:sz w:val="20"/>
          <w:szCs w:val="20"/>
        </w:rPr>
        <w:t>etc</w:t>
      </w:r>
      <w:proofErr w:type="spellEnd"/>
      <w:r w:rsidRPr="00CF3205">
        <w:rPr>
          <w:rFonts w:ascii="Marianne" w:hAnsi="Marianne"/>
          <w:sz w:val="20"/>
          <w:szCs w:val="20"/>
        </w:rPr>
        <w:t>)</w:t>
      </w:r>
      <w:r w:rsidR="00342620">
        <w:rPr>
          <w:rFonts w:ascii="Calibri" w:hAnsi="Calibri" w:cs="Calibri"/>
          <w:sz w:val="20"/>
          <w:szCs w:val="20"/>
        </w:rPr>
        <w:t> </w:t>
      </w:r>
      <w:r w:rsidR="00342620">
        <w:rPr>
          <w:rFonts w:ascii="Marianne" w:hAnsi="Marianne"/>
          <w:sz w:val="20"/>
          <w:szCs w:val="20"/>
        </w:rPr>
        <w:t xml:space="preserve">; </w:t>
      </w:r>
    </w:p>
    <w:p w14:paraId="665F747E" w14:textId="5E5039D5" w:rsidR="00362BCF" w:rsidRDefault="00362BCF" w:rsidP="00362BCF">
      <w:pPr>
        <w:pStyle w:val="Corpsdetexte"/>
        <w:tabs>
          <w:tab w:val="clear" w:pos="567"/>
          <w:tab w:val="clear" w:pos="1710"/>
        </w:tabs>
        <w:spacing w:line="360" w:lineRule="auto"/>
        <w:ind w:right="-3"/>
        <w:rPr>
          <w:rFonts w:ascii="Marianne" w:hAnsi="Marianne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C79378" wp14:editId="71713C6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685155" cy="675640"/>
                <wp:effectExtent l="0" t="0" r="10795" b="1016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A7DBEF" id="Rectangle 14" o:spid="_x0000_s1026" style="position:absolute;margin-left:0;margin-top:-.05pt;width:447.65pt;height:53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" filled="f" strokecolor="black [3200]">
                <v:stroke joinstyle="round"/>
              </v:rect>
            </w:pict>
          </mc:Fallback>
        </mc:AlternateContent>
      </w:r>
    </w:p>
    <w:p w14:paraId="476EDA6B" w14:textId="77777777" w:rsidR="00362BCF" w:rsidRDefault="00362BCF" w:rsidP="00362BCF">
      <w:pPr>
        <w:pStyle w:val="Corpsdetexte"/>
        <w:tabs>
          <w:tab w:val="clear" w:pos="567"/>
          <w:tab w:val="clear" w:pos="1710"/>
        </w:tabs>
        <w:spacing w:line="360" w:lineRule="auto"/>
        <w:ind w:right="-3"/>
        <w:rPr>
          <w:rFonts w:ascii="Marianne" w:hAnsi="Marianne"/>
          <w:sz w:val="20"/>
          <w:szCs w:val="20"/>
        </w:rPr>
      </w:pPr>
    </w:p>
    <w:p w14:paraId="5A2053CB" w14:textId="77777777" w:rsidR="00362BCF" w:rsidRDefault="00362BCF" w:rsidP="00362BCF">
      <w:pPr>
        <w:pStyle w:val="Corpsdetexte"/>
        <w:tabs>
          <w:tab w:val="clear" w:pos="567"/>
          <w:tab w:val="clear" w:pos="1710"/>
        </w:tabs>
        <w:spacing w:line="360" w:lineRule="auto"/>
        <w:ind w:right="-3"/>
        <w:rPr>
          <w:rFonts w:ascii="Marianne" w:hAnsi="Marianne"/>
          <w:sz w:val="20"/>
          <w:szCs w:val="20"/>
        </w:rPr>
      </w:pPr>
    </w:p>
    <w:p w14:paraId="2F53CD95" w14:textId="77777777" w:rsidR="00342620" w:rsidRDefault="00342620" w:rsidP="00342620">
      <w:pPr>
        <w:pStyle w:val="Corpsdetexte"/>
        <w:tabs>
          <w:tab w:val="clear" w:pos="567"/>
          <w:tab w:val="clear" w:pos="1710"/>
        </w:tabs>
        <w:spacing w:line="360" w:lineRule="auto"/>
        <w:ind w:left="360" w:right="-3" w:firstLine="0"/>
        <w:rPr>
          <w:rFonts w:ascii="Marianne" w:hAnsi="Marianne"/>
          <w:sz w:val="20"/>
          <w:szCs w:val="20"/>
        </w:rPr>
      </w:pPr>
    </w:p>
    <w:p w14:paraId="4FF5E419" w14:textId="1CD57472" w:rsidR="00CF3205" w:rsidRDefault="00CF3205" w:rsidP="00CF3205">
      <w:pPr>
        <w:pStyle w:val="Corpsdetexte"/>
        <w:numPr>
          <w:ilvl w:val="0"/>
          <w:numId w:val="22"/>
        </w:numPr>
        <w:tabs>
          <w:tab w:val="clear" w:pos="567"/>
          <w:tab w:val="clear" w:pos="1710"/>
        </w:tabs>
        <w:spacing w:line="360" w:lineRule="auto"/>
        <w:ind w:right="-3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Détailler les capacités de mobilisation (études et travaux) en cas de retard à rattraper, ou tout autre imprévu</w:t>
      </w:r>
      <w:r w:rsidR="00342620">
        <w:rPr>
          <w:rFonts w:ascii="Marianne" w:hAnsi="Marianne"/>
          <w:sz w:val="20"/>
          <w:szCs w:val="20"/>
        </w:rPr>
        <w:t xml:space="preserve">. </w:t>
      </w:r>
    </w:p>
    <w:p w14:paraId="43E0F5CF" w14:textId="614124B4" w:rsidR="00BE2DC2" w:rsidRPr="00CF3205" w:rsidRDefault="00BE2DC2" w:rsidP="00690F39">
      <w:pPr>
        <w:pStyle w:val="Corpsdetexte"/>
        <w:tabs>
          <w:tab w:val="clear" w:pos="567"/>
          <w:tab w:val="clear" w:pos="1710"/>
        </w:tabs>
        <w:spacing w:line="360" w:lineRule="auto"/>
        <w:ind w:left="0" w:right="-3" w:firstLine="0"/>
        <w:rPr>
          <w:rFonts w:ascii="Marianne" w:hAnsi="Marianne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B2A0547" wp14:editId="07EAECC5">
                <wp:simplePos x="0" y="0"/>
                <wp:positionH relativeFrom="column">
                  <wp:posOffset>-1298</wp:posOffset>
                </wp:positionH>
                <wp:positionV relativeFrom="paragraph">
                  <wp:posOffset>718</wp:posOffset>
                </wp:positionV>
                <wp:extent cx="5685155" cy="604299"/>
                <wp:effectExtent l="0" t="0" r="10795" b="247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04299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40CB14" id="Rectangle 13" o:spid="_x0000_s1026" style="position:absolute;margin-left:-.1pt;margin-top:.05pt;width:447.65pt;height:47.6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" filled="f" strokecolor="windowText">
                <v:stroke joinstyle="round"/>
              </v:rect>
            </w:pict>
          </mc:Fallback>
        </mc:AlternateContent>
      </w:r>
    </w:p>
    <w:p w14:paraId="7A608C85" w14:textId="77777777" w:rsidR="00BE2DC2" w:rsidRDefault="00BE2DC2" w:rsidP="00CF3205">
      <w:pPr>
        <w:pStyle w:val="Titre2"/>
        <w:numPr>
          <w:ilvl w:val="0"/>
          <w:numId w:val="0"/>
        </w:numPr>
        <w:ind w:left="426" w:hanging="426"/>
        <w:rPr>
          <w:sz w:val="22"/>
          <w:szCs w:val="22"/>
          <w:u w:val="single"/>
        </w:rPr>
      </w:pPr>
    </w:p>
    <w:p w14:paraId="0880DC6A" w14:textId="3A4B18D6" w:rsidR="00BE2DC2" w:rsidRDefault="00BE2DC2" w:rsidP="00CF3205">
      <w:pPr>
        <w:pStyle w:val="Titre2"/>
        <w:numPr>
          <w:ilvl w:val="0"/>
          <w:numId w:val="0"/>
        </w:numPr>
        <w:ind w:left="426" w:hanging="426"/>
        <w:rPr>
          <w:ins w:id="1" w:author="MICHEL Constance" w:date="2025-06-25T17:38:00Z"/>
          <w:sz w:val="22"/>
          <w:szCs w:val="22"/>
          <w:u w:val="single"/>
        </w:rPr>
      </w:pPr>
    </w:p>
    <w:p w14:paraId="6E04AD52" w14:textId="0C985A25" w:rsidR="00690F39" w:rsidRDefault="00690F39" w:rsidP="00690F39">
      <w:pPr>
        <w:rPr>
          <w:ins w:id="2" w:author="MICHEL Constance" w:date="2025-06-25T17:38:00Z"/>
        </w:rPr>
      </w:pPr>
    </w:p>
    <w:p w14:paraId="4BC6E634" w14:textId="77777777" w:rsidR="00690F39" w:rsidRPr="00690F39" w:rsidRDefault="00690F39" w:rsidP="00690F39"/>
    <w:p w14:paraId="1AE38681" w14:textId="59C57E08" w:rsidR="00CF3205" w:rsidRPr="00CF3205" w:rsidRDefault="00CF3205" w:rsidP="00CF3205">
      <w:pPr>
        <w:pStyle w:val="Titre2"/>
        <w:numPr>
          <w:ilvl w:val="0"/>
          <w:numId w:val="0"/>
        </w:numPr>
        <w:ind w:left="426" w:hanging="426"/>
        <w:rPr>
          <w:sz w:val="22"/>
          <w:szCs w:val="22"/>
          <w:u w:val="single"/>
        </w:rPr>
      </w:pPr>
      <w:r w:rsidRPr="00CF3205">
        <w:rPr>
          <w:sz w:val="22"/>
          <w:szCs w:val="22"/>
          <w:u w:val="single"/>
        </w:rPr>
        <w:lastRenderedPageBreak/>
        <w:t>2.2.2. Méthodologie logistique et installation du chantier (</w:t>
      </w:r>
      <w:r w:rsidR="00C6252B">
        <w:rPr>
          <w:sz w:val="22"/>
          <w:szCs w:val="22"/>
          <w:u w:val="single"/>
        </w:rPr>
        <w:t>15</w:t>
      </w:r>
      <w:r w:rsidRPr="00CF3205">
        <w:rPr>
          <w:sz w:val="22"/>
          <w:szCs w:val="22"/>
          <w:u w:val="single"/>
        </w:rPr>
        <w:t xml:space="preserve"> points) </w:t>
      </w:r>
    </w:p>
    <w:p w14:paraId="39BA7718" w14:textId="31A89D31" w:rsidR="00CF3205" w:rsidRDefault="00CF3205" w:rsidP="00CF3205">
      <w:pPr>
        <w:pStyle w:val="Corpsdetexte"/>
        <w:tabs>
          <w:tab w:val="clear" w:pos="567"/>
          <w:tab w:val="clear" w:pos="1710"/>
        </w:tabs>
        <w:ind w:left="0" w:right="-3" w:firstLine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met en avant les points suivants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Marianne" w:hAnsi="Marianne"/>
          <w:sz w:val="20"/>
          <w:szCs w:val="20"/>
        </w:rPr>
        <w:t xml:space="preserve">: </w:t>
      </w:r>
    </w:p>
    <w:p w14:paraId="1220AD85" w14:textId="3B7986B3" w:rsidR="00CF3205" w:rsidRDefault="00CF3205" w:rsidP="00CF3205">
      <w:pPr>
        <w:pStyle w:val="Corpsdetexte"/>
        <w:tabs>
          <w:tab w:val="clear" w:pos="567"/>
          <w:tab w:val="clear" w:pos="1710"/>
        </w:tabs>
        <w:ind w:left="0" w:right="-3" w:firstLine="0"/>
        <w:rPr>
          <w:rFonts w:ascii="Marianne" w:hAnsi="Marianne" w:cs="Calibri"/>
          <w:sz w:val="20"/>
          <w:szCs w:val="20"/>
        </w:rPr>
      </w:pPr>
    </w:p>
    <w:p w14:paraId="403141C4" w14:textId="17847A8F" w:rsidR="00A76D61" w:rsidRDefault="00A76D61" w:rsidP="00342620">
      <w:pPr>
        <w:pStyle w:val="Paragraphedeliste"/>
        <w:widowControl w:val="0"/>
        <w:numPr>
          <w:ilvl w:val="0"/>
          <w:numId w:val="22"/>
        </w:numPr>
        <w:autoSpaceDE w:val="0"/>
        <w:autoSpaceDN w:val="0"/>
        <w:spacing w:before="120" w:after="0" w:line="240" w:lineRule="auto"/>
        <w:ind w:right="105"/>
        <w:contextualSpacing w:val="0"/>
        <w:jc w:val="left"/>
      </w:pPr>
      <w:r>
        <w:t>Fournir une notice d’organisation sur l’installation de chantier s’inscrivant en coordination avec le PIC du lot n°1 ;</w:t>
      </w:r>
    </w:p>
    <w:p w14:paraId="505E6E1B" w14:textId="77777777" w:rsidR="00342620" w:rsidRDefault="00342620" w:rsidP="00342620">
      <w:pPr>
        <w:pStyle w:val="Paragraphedeliste"/>
        <w:widowControl w:val="0"/>
        <w:autoSpaceDE w:val="0"/>
        <w:autoSpaceDN w:val="0"/>
        <w:spacing w:before="120" w:after="0" w:line="240" w:lineRule="auto"/>
        <w:ind w:left="360" w:right="105"/>
        <w:contextualSpacing w:val="0"/>
        <w:jc w:val="left"/>
      </w:pPr>
    </w:p>
    <w:p w14:paraId="5E108A5C" w14:textId="614A52AA" w:rsidR="00362BCF" w:rsidRDefault="00362BCF" w:rsidP="00362BCF">
      <w:pPr>
        <w:widowControl w:val="0"/>
        <w:autoSpaceDE w:val="0"/>
        <w:autoSpaceDN w:val="0"/>
        <w:spacing w:before="120" w:after="0" w:line="240" w:lineRule="auto"/>
        <w:ind w:right="105"/>
        <w:jc w:val="lef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521EF1" wp14:editId="187A05E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85155" cy="675640"/>
                <wp:effectExtent l="0" t="0" r="10795" b="1016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E47ED2" id="Rectangle 15" o:spid="_x0000_s1026" style="position:absolute;margin-left:0;margin-top:0;width:447.65pt;height:53.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" filled="f" strokecolor="black [3200]">
                <v:stroke joinstyle="round"/>
              </v:rect>
            </w:pict>
          </mc:Fallback>
        </mc:AlternateContent>
      </w:r>
    </w:p>
    <w:p w14:paraId="536FD039" w14:textId="1A2C6FAD" w:rsidR="00362BCF" w:rsidRDefault="00362BCF" w:rsidP="00362BCF">
      <w:pPr>
        <w:widowControl w:val="0"/>
        <w:autoSpaceDE w:val="0"/>
        <w:autoSpaceDN w:val="0"/>
        <w:spacing w:before="120" w:after="0" w:line="240" w:lineRule="auto"/>
        <w:ind w:right="105"/>
        <w:jc w:val="left"/>
      </w:pPr>
    </w:p>
    <w:p w14:paraId="35C504C8" w14:textId="77777777" w:rsidR="00362BCF" w:rsidRPr="00A76D61" w:rsidRDefault="00362BCF" w:rsidP="00362BCF">
      <w:pPr>
        <w:widowControl w:val="0"/>
        <w:autoSpaceDE w:val="0"/>
        <w:autoSpaceDN w:val="0"/>
        <w:spacing w:before="120" w:after="0" w:line="240" w:lineRule="auto"/>
        <w:ind w:right="105"/>
        <w:jc w:val="left"/>
      </w:pPr>
    </w:p>
    <w:p w14:paraId="38203FDE" w14:textId="292A4197" w:rsidR="00CF3205" w:rsidRPr="00342620" w:rsidRDefault="00CF3205" w:rsidP="00CF3205">
      <w:pPr>
        <w:pStyle w:val="Paragraphedeliste"/>
        <w:widowControl w:val="0"/>
        <w:numPr>
          <w:ilvl w:val="0"/>
          <w:numId w:val="22"/>
        </w:numPr>
        <w:autoSpaceDE w:val="0"/>
        <w:autoSpaceDN w:val="0"/>
        <w:spacing w:before="120" w:after="0" w:line="240" w:lineRule="auto"/>
        <w:ind w:right="105"/>
        <w:contextualSpacing w:val="0"/>
        <w:jc w:val="left"/>
        <w:rPr>
          <w:b/>
        </w:rPr>
      </w:pPr>
      <w:r w:rsidRPr="00D1265E">
        <w:t>Présenter une notice d’organisation en respectant les aspects sécuritaires du site</w:t>
      </w:r>
      <w:r w:rsidR="00342620">
        <w:t xml:space="preserve"> </w:t>
      </w:r>
      <w:r w:rsidRPr="00D1265E">
        <w:t xml:space="preserve">; </w:t>
      </w:r>
    </w:p>
    <w:p w14:paraId="5522F394" w14:textId="77777777" w:rsidR="00342620" w:rsidRPr="00362BCF" w:rsidRDefault="00342620" w:rsidP="00342620">
      <w:pPr>
        <w:pStyle w:val="Paragraphedeliste"/>
        <w:widowControl w:val="0"/>
        <w:autoSpaceDE w:val="0"/>
        <w:autoSpaceDN w:val="0"/>
        <w:spacing w:before="120" w:after="0" w:line="240" w:lineRule="auto"/>
        <w:ind w:left="360" w:right="105"/>
        <w:contextualSpacing w:val="0"/>
        <w:jc w:val="left"/>
        <w:rPr>
          <w:b/>
        </w:rPr>
      </w:pPr>
    </w:p>
    <w:p w14:paraId="10F55F72" w14:textId="3D7DE765" w:rsidR="00362BCF" w:rsidRDefault="00362BCF" w:rsidP="00362BCF">
      <w:pPr>
        <w:widowControl w:val="0"/>
        <w:autoSpaceDE w:val="0"/>
        <w:autoSpaceDN w:val="0"/>
        <w:spacing w:before="120" w:after="0" w:line="240" w:lineRule="auto"/>
        <w:ind w:right="105"/>
        <w:jc w:val="left"/>
        <w:rPr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222E68F" wp14:editId="497DDCFA">
                <wp:simplePos x="0" y="0"/>
                <wp:positionH relativeFrom="column">
                  <wp:posOffset>0</wp:posOffset>
                </wp:positionH>
                <wp:positionV relativeFrom="paragraph">
                  <wp:posOffset>8972</wp:posOffset>
                </wp:positionV>
                <wp:extent cx="5685155" cy="675640"/>
                <wp:effectExtent l="0" t="0" r="10795" b="1016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EC926B" id="Rectangle 16" o:spid="_x0000_s1026" style="position:absolute;margin-left:0;margin-top:.7pt;width:447.65pt;height:53.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" filled="f" strokecolor="black [3200]">
                <v:stroke joinstyle="round"/>
              </v:rect>
            </w:pict>
          </mc:Fallback>
        </mc:AlternateContent>
      </w:r>
    </w:p>
    <w:p w14:paraId="5F2DFBAC" w14:textId="69286F54" w:rsidR="00362BCF" w:rsidRDefault="00362BCF" w:rsidP="00362BCF">
      <w:pPr>
        <w:widowControl w:val="0"/>
        <w:autoSpaceDE w:val="0"/>
        <w:autoSpaceDN w:val="0"/>
        <w:spacing w:before="120" w:after="0" w:line="240" w:lineRule="auto"/>
        <w:ind w:right="105"/>
        <w:jc w:val="left"/>
        <w:rPr>
          <w:b/>
        </w:rPr>
      </w:pPr>
    </w:p>
    <w:p w14:paraId="4F43EBAA" w14:textId="491CA543" w:rsidR="00362BCF" w:rsidRDefault="00362BCF" w:rsidP="00362BCF">
      <w:pPr>
        <w:widowControl w:val="0"/>
        <w:autoSpaceDE w:val="0"/>
        <w:autoSpaceDN w:val="0"/>
        <w:spacing w:before="120" w:after="0" w:line="240" w:lineRule="auto"/>
        <w:ind w:right="105"/>
        <w:jc w:val="left"/>
        <w:rPr>
          <w:b/>
        </w:rPr>
      </w:pPr>
    </w:p>
    <w:p w14:paraId="6AFCC4EB" w14:textId="77777777" w:rsidR="00362BCF" w:rsidRPr="00362BCF" w:rsidRDefault="00362BCF" w:rsidP="00362BCF">
      <w:pPr>
        <w:widowControl w:val="0"/>
        <w:autoSpaceDE w:val="0"/>
        <w:autoSpaceDN w:val="0"/>
        <w:spacing w:before="120" w:after="0" w:line="240" w:lineRule="auto"/>
        <w:ind w:right="105"/>
        <w:jc w:val="left"/>
        <w:rPr>
          <w:b/>
        </w:rPr>
      </w:pPr>
    </w:p>
    <w:p w14:paraId="28A2FEC7" w14:textId="0D22F001" w:rsidR="00CF3205" w:rsidRDefault="00CF3205" w:rsidP="00CF3205">
      <w:pPr>
        <w:pStyle w:val="Paragraphedeliste"/>
        <w:numPr>
          <w:ilvl w:val="0"/>
          <w:numId w:val="22"/>
        </w:numPr>
        <w:rPr>
          <w:rFonts w:eastAsia="Times New Roman" w:cs="Calibri"/>
          <w:lang w:eastAsia="fr-FR"/>
        </w:rPr>
      </w:pPr>
      <w:r w:rsidRPr="00CF3205">
        <w:rPr>
          <w:rFonts w:eastAsia="Times New Roman" w:cs="Calibri"/>
          <w:lang w:eastAsia="fr-FR"/>
        </w:rPr>
        <w:t xml:space="preserve">La notice d’organisation intégrera la prise en compte des nuisances sonores pouvant être émises vers les occupants ; </w:t>
      </w:r>
    </w:p>
    <w:p w14:paraId="105E1083" w14:textId="02598038" w:rsidR="00362BCF" w:rsidRDefault="00362BCF" w:rsidP="00362BCF">
      <w:pPr>
        <w:rPr>
          <w:rFonts w:eastAsia="Times New Roman" w:cs="Calibri"/>
          <w:lang w:eastAsia="fr-FR"/>
        </w:rPr>
      </w:pPr>
    </w:p>
    <w:p w14:paraId="3E988B62" w14:textId="450A26A3" w:rsidR="00362BCF" w:rsidRDefault="00362BCF" w:rsidP="00362BCF">
      <w:pPr>
        <w:rPr>
          <w:rFonts w:eastAsia="Times New Roman" w:cs="Calibri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790A91" wp14:editId="0B971DD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85155" cy="675640"/>
                <wp:effectExtent l="0" t="0" r="10795" b="1016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141D55" id="Rectangle 18" o:spid="_x0000_s1026" style="position:absolute;margin-left:0;margin-top:0;width:447.65pt;height:53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" filled="f" strokecolor="black [3200]">
                <v:stroke joinstyle="round"/>
              </v:rect>
            </w:pict>
          </mc:Fallback>
        </mc:AlternateContent>
      </w:r>
    </w:p>
    <w:p w14:paraId="7B19E464" w14:textId="77777777" w:rsidR="00362BCF" w:rsidRDefault="00362BCF" w:rsidP="00362BCF">
      <w:pPr>
        <w:rPr>
          <w:rFonts w:eastAsia="Times New Roman" w:cs="Calibri"/>
          <w:lang w:eastAsia="fr-FR"/>
        </w:rPr>
      </w:pPr>
    </w:p>
    <w:p w14:paraId="017220D7" w14:textId="77777777" w:rsidR="00362BCF" w:rsidRPr="00362BCF" w:rsidRDefault="00362BCF" w:rsidP="00362BCF">
      <w:pPr>
        <w:rPr>
          <w:rFonts w:eastAsia="Times New Roman" w:cs="Calibri"/>
          <w:lang w:eastAsia="fr-FR"/>
        </w:rPr>
      </w:pPr>
    </w:p>
    <w:p w14:paraId="20C6129D" w14:textId="77777777" w:rsidR="00342620" w:rsidRPr="00342620" w:rsidRDefault="00342620" w:rsidP="00342620">
      <w:pPr>
        <w:pStyle w:val="Paragraphedeliste"/>
        <w:widowControl w:val="0"/>
        <w:autoSpaceDE w:val="0"/>
        <w:autoSpaceDN w:val="0"/>
        <w:spacing w:before="120" w:after="0" w:line="240" w:lineRule="auto"/>
        <w:ind w:left="360" w:right="105"/>
        <w:contextualSpacing w:val="0"/>
        <w:jc w:val="left"/>
        <w:rPr>
          <w:b/>
        </w:rPr>
      </w:pPr>
    </w:p>
    <w:p w14:paraId="4807C0E6" w14:textId="364F719B" w:rsidR="00CF3205" w:rsidRPr="00D1265E" w:rsidRDefault="00CF3205" w:rsidP="00CF3205">
      <w:pPr>
        <w:pStyle w:val="Paragraphedeliste"/>
        <w:widowControl w:val="0"/>
        <w:numPr>
          <w:ilvl w:val="0"/>
          <w:numId w:val="22"/>
        </w:numPr>
        <w:autoSpaceDE w:val="0"/>
        <w:autoSpaceDN w:val="0"/>
        <w:spacing w:before="120" w:after="0" w:line="240" w:lineRule="auto"/>
        <w:ind w:right="105"/>
        <w:contextualSpacing w:val="0"/>
        <w:jc w:val="left"/>
        <w:rPr>
          <w:b/>
        </w:rPr>
      </w:pPr>
      <w:r w:rsidRPr="00D1265E">
        <w:t>Décrire une méthodologie de mis en œuvre pour assurer la gestion des flux sur le site pour les approvisionnements et les compagnons tout au long des différentes phases du chantier.</w:t>
      </w:r>
    </w:p>
    <w:p w14:paraId="6D161F86" w14:textId="77777777" w:rsidR="00CF3205" w:rsidRPr="00CF3205" w:rsidRDefault="00CF3205" w:rsidP="00CF3205">
      <w:pPr>
        <w:pStyle w:val="Corpsdetexte"/>
        <w:tabs>
          <w:tab w:val="clear" w:pos="567"/>
          <w:tab w:val="clear" w:pos="1710"/>
        </w:tabs>
        <w:ind w:left="720" w:right="-3" w:firstLine="0"/>
        <w:rPr>
          <w:rFonts w:ascii="Marianne" w:hAnsi="Marianne" w:cs="Calibri"/>
          <w:sz w:val="20"/>
          <w:szCs w:val="20"/>
        </w:rPr>
      </w:pPr>
    </w:p>
    <w:p w14:paraId="385B365A" w14:textId="169E13F0" w:rsidR="001F38E9" w:rsidRDefault="001F38E9" w:rsidP="00CF3205">
      <w:pPr>
        <w:pStyle w:val="Corpsdetexte"/>
        <w:tabs>
          <w:tab w:val="clear" w:pos="567"/>
          <w:tab w:val="clear" w:pos="1710"/>
        </w:tabs>
        <w:spacing w:after="40"/>
        <w:ind w:left="0" w:right="-3" w:firstLine="0"/>
        <w:rPr>
          <w:rFonts w:ascii="Marianne" w:eastAsiaTheme="minorEastAsia" w:hAnsi="Marianne" w:cs="Arial"/>
          <w:color w:val="000000"/>
          <w:sz w:val="20"/>
          <w:szCs w:val="20"/>
        </w:rPr>
      </w:pPr>
    </w:p>
    <w:p w14:paraId="3CC9E105" w14:textId="595B496A" w:rsidR="001F38E9" w:rsidRPr="00CF3205" w:rsidRDefault="00362BCF" w:rsidP="000648DC">
      <w:pPr>
        <w:keepNext/>
        <w:keepLines/>
        <w:spacing w:before="240" w:after="240"/>
        <w:outlineLvl w:val="2"/>
        <w:rPr>
          <w:color w:val="002060"/>
          <w:sz w:val="24"/>
          <w:u w:val="singl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E1C4B9D" wp14:editId="3E8D934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85155" cy="675640"/>
                <wp:effectExtent l="0" t="0" r="10795" b="1016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0155E3" id="Rectangle 19" o:spid="_x0000_s1026" style="position:absolute;margin-left:0;margin-top:0;width:447.65pt;height:53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" filled="f" strokecolor="black [3200]">
                <v:stroke joinstyle="round"/>
              </v:rect>
            </w:pict>
          </mc:Fallback>
        </mc:AlternateContent>
      </w:r>
    </w:p>
    <w:p w14:paraId="1BD6D8A2" w14:textId="77777777" w:rsidR="00B7667A" w:rsidRDefault="00B7667A">
      <w:pPr>
        <w:spacing w:before="0" w:after="160"/>
        <w:jc w:val="left"/>
        <w:rPr>
          <w:i/>
          <w:color w:val="002060"/>
          <w:sz w:val="24"/>
          <w:u w:val="single"/>
        </w:rPr>
      </w:pPr>
      <w:r>
        <w:rPr>
          <w:i/>
          <w:color w:val="002060"/>
          <w:sz w:val="24"/>
          <w:u w:val="single"/>
        </w:rPr>
        <w:br w:type="page"/>
      </w:r>
    </w:p>
    <w:p w14:paraId="1BA50A79" w14:textId="7DD6F563" w:rsidR="00044928" w:rsidRDefault="001F38E9" w:rsidP="000648DC">
      <w:pPr>
        <w:keepNext/>
        <w:keepLines/>
        <w:spacing w:before="240" w:after="240"/>
        <w:outlineLvl w:val="2"/>
        <w:rPr>
          <w:i/>
          <w:color w:val="002060"/>
          <w:sz w:val="24"/>
          <w:u w:val="single"/>
        </w:rPr>
      </w:pPr>
      <w:r>
        <w:rPr>
          <w:i/>
          <w:color w:val="002060"/>
          <w:sz w:val="24"/>
          <w:u w:val="single"/>
        </w:rPr>
        <w:lastRenderedPageBreak/>
        <w:t>2.3</w:t>
      </w:r>
      <w:r w:rsidR="00BA0908">
        <w:rPr>
          <w:i/>
          <w:color w:val="002060"/>
          <w:sz w:val="24"/>
          <w:u w:val="single"/>
        </w:rPr>
        <w:t xml:space="preserve"> </w:t>
      </w:r>
      <w:r w:rsidR="00CF3205">
        <w:rPr>
          <w:i/>
          <w:color w:val="002060"/>
          <w:sz w:val="24"/>
          <w:u w:val="single"/>
        </w:rPr>
        <w:t>Planning (20</w:t>
      </w:r>
      <w:r w:rsidR="00044928" w:rsidRPr="006E3D4A">
        <w:rPr>
          <w:i/>
          <w:color w:val="002060"/>
          <w:sz w:val="24"/>
          <w:u w:val="single"/>
        </w:rPr>
        <w:t xml:space="preserve"> points)</w:t>
      </w:r>
    </w:p>
    <w:p w14:paraId="3A90D020" w14:textId="029A0CA7" w:rsidR="00CF3205" w:rsidRDefault="00CF3205" w:rsidP="00CF3205">
      <w:pPr>
        <w:spacing w:before="0" w:after="0"/>
      </w:pPr>
      <w:r w:rsidRPr="00CF3205">
        <w:t xml:space="preserve">Le candidat fournit un planning général avec les différentes tâches d’intervention et sa notice méthodologique, </w:t>
      </w:r>
      <w:r>
        <w:t xml:space="preserve">et met en avant notamment </w:t>
      </w:r>
      <w:r w:rsidRPr="00CF3205">
        <w:t>les éléments suivants</w:t>
      </w:r>
      <w:r w:rsidRPr="00CF3205">
        <w:rPr>
          <w:rFonts w:ascii="Calibri" w:hAnsi="Calibri" w:cs="Calibri"/>
        </w:rPr>
        <w:t> </w:t>
      </w:r>
      <w:r w:rsidRPr="00CF3205">
        <w:t xml:space="preserve">: </w:t>
      </w:r>
    </w:p>
    <w:p w14:paraId="5DD70774" w14:textId="6B5C2F46" w:rsidR="00CF3205" w:rsidRDefault="00CF3205" w:rsidP="00CF3205">
      <w:pPr>
        <w:spacing w:before="0" w:after="0"/>
      </w:pPr>
    </w:p>
    <w:p w14:paraId="5E6D9F20" w14:textId="1A65EF76" w:rsidR="00CF3205" w:rsidRDefault="00CF3205" w:rsidP="00CF3205">
      <w:pPr>
        <w:pStyle w:val="format4"/>
        <w:numPr>
          <w:ilvl w:val="0"/>
          <w:numId w:val="22"/>
        </w:numPr>
        <w:tabs>
          <w:tab w:val="left" w:pos="284"/>
          <w:tab w:val="left" w:pos="851"/>
        </w:tabs>
        <w:spacing w:line="276" w:lineRule="auto"/>
        <w:ind w:right="278"/>
        <w:rPr>
          <w:rFonts w:ascii="Marianne" w:eastAsiaTheme="minorEastAsia" w:hAnsi="Marianne" w:cstheme="minorHAnsi"/>
          <w:color w:val="000000"/>
          <w:sz w:val="20"/>
          <w:lang w:eastAsia="en-US"/>
        </w:rPr>
      </w:pPr>
      <w:r w:rsidRPr="00193203">
        <w:rPr>
          <w:rFonts w:ascii="Marianne" w:eastAsiaTheme="minorEastAsia" w:hAnsi="Marianne" w:cstheme="minorHAnsi"/>
          <w:color w:val="000000"/>
          <w:sz w:val="20"/>
          <w:lang w:eastAsia="en-US"/>
        </w:rPr>
        <w:t>Présenter un planning général de l’opération</w:t>
      </w:r>
      <w:r>
        <w:rPr>
          <w:rFonts w:ascii="Calibri" w:eastAsiaTheme="minorEastAsia" w:hAnsi="Calibri" w:cs="Calibri"/>
          <w:color w:val="000000"/>
          <w:sz w:val="20"/>
          <w:lang w:eastAsia="en-US"/>
        </w:rPr>
        <w:t> </w:t>
      </w:r>
      <w:r>
        <w:rPr>
          <w:rFonts w:ascii="Marianne" w:eastAsiaTheme="minorEastAsia" w:hAnsi="Marianne" w:cstheme="minorHAnsi"/>
          <w:color w:val="000000"/>
          <w:sz w:val="20"/>
          <w:lang w:eastAsia="en-US"/>
        </w:rPr>
        <w:t>comprenant l’ordonnancement et le phasage d’intervention</w:t>
      </w:r>
      <w:r w:rsidRPr="009826A6">
        <w:rPr>
          <w:rFonts w:ascii="Marianne" w:eastAsiaTheme="minorEastAsia" w:hAnsi="Marianne" w:cstheme="minorHAnsi"/>
          <w:color w:val="000000"/>
          <w:sz w:val="20"/>
          <w:lang w:eastAsia="en-US"/>
        </w:rPr>
        <w:t xml:space="preserve"> </w:t>
      </w:r>
      <w:r>
        <w:rPr>
          <w:rFonts w:ascii="Marianne" w:eastAsiaTheme="minorEastAsia" w:hAnsi="Marianne" w:cstheme="minorHAnsi"/>
          <w:color w:val="000000"/>
          <w:sz w:val="20"/>
          <w:lang w:eastAsia="en-US"/>
        </w:rPr>
        <w:t>et indiquant</w:t>
      </w:r>
      <w:r w:rsidRPr="009826A6">
        <w:rPr>
          <w:rFonts w:ascii="Marianne" w:eastAsiaTheme="minorEastAsia" w:hAnsi="Marianne" w:cstheme="minorHAnsi"/>
          <w:color w:val="000000"/>
          <w:sz w:val="20"/>
          <w:lang w:eastAsia="en-US"/>
        </w:rPr>
        <w:t xml:space="preserve"> les travaux en extérieurs et en intérieurs. </w:t>
      </w:r>
    </w:p>
    <w:p w14:paraId="53A048E6" w14:textId="135F9AE2" w:rsidR="00362BCF" w:rsidRDefault="00362BCF" w:rsidP="00362BCF">
      <w:pPr>
        <w:pStyle w:val="format4"/>
        <w:tabs>
          <w:tab w:val="left" w:pos="284"/>
          <w:tab w:val="left" w:pos="851"/>
        </w:tabs>
        <w:spacing w:line="276" w:lineRule="auto"/>
        <w:ind w:right="278"/>
        <w:rPr>
          <w:rFonts w:ascii="Marianne" w:eastAsiaTheme="minorEastAsia" w:hAnsi="Marianne" w:cstheme="minorHAnsi"/>
          <w:color w:val="000000"/>
          <w:sz w:val="20"/>
          <w:lang w:eastAsia="en-US"/>
        </w:rPr>
      </w:pPr>
    </w:p>
    <w:p w14:paraId="55C591D0" w14:textId="6541E500" w:rsidR="00362BCF" w:rsidRDefault="00362BCF" w:rsidP="00362BCF">
      <w:pPr>
        <w:pStyle w:val="format4"/>
        <w:tabs>
          <w:tab w:val="left" w:pos="284"/>
          <w:tab w:val="left" w:pos="851"/>
        </w:tabs>
        <w:spacing w:line="276" w:lineRule="auto"/>
        <w:ind w:right="278"/>
        <w:rPr>
          <w:rFonts w:ascii="Marianne" w:eastAsiaTheme="minorEastAsia" w:hAnsi="Marianne" w:cstheme="minorHAnsi"/>
          <w:color w:val="000000"/>
          <w:sz w:val="20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FB1DA6" wp14:editId="7B97E1AE">
                <wp:simplePos x="0" y="0"/>
                <wp:positionH relativeFrom="column">
                  <wp:posOffset>0</wp:posOffset>
                </wp:positionH>
                <wp:positionV relativeFrom="paragraph">
                  <wp:posOffset>4527</wp:posOffset>
                </wp:positionV>
                <wp:extent cx="5685155" cy="675640"/>
                <wp:effectExtent l="0" t="0" r="10795" b="1016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07EF02" id="Rectangle 20" o:spid="_x0000_s1026" style="position:absolute;margin-left:0;margin-top:.35pt;width:447.65pt;height:53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" filled="f" strokecolor="black [3200]">
                <v:stroke joinstyle="round"/>
              </v:rect>
            </w:pict>
          </mc:Fallback>
        </mc:AlternateContent>
      </w:r>
    </w:p>
    <w:p w14:paraId="32775C99" w14:textId="5493CD31" w:rsidR="00362BCF" w:rsidRDefault="00362BCF" w:rsidP="00362BCF">
      <w:pPr>
        <w:pStyle w:val="format4"/>
        <w:tabs>
          <w:tab w:val="left" w:pos="284"/>
          <w:tab w:val="left" w:pos="851"/>
        </w:tabs>
        <w:spacing w:line="276" w:lineRule="auto"/>
        <w:ind w:right="278"/>
        <w:rPr>
          <w:rFonts w:ascii="Marianne" w:eastAsiaTheme="minorEastAsia" w:hAnsi="Marianne" w:cstheme="minorHAnsi"/>
          <w:color w:val="000000"/>
          <w:sz w:val="20"/>
          <w:lang w:eastAsia="en-US"/>
        </w:rPr>
      </w:pPr>
    </w:p>
    <w:p w14:paraId="4533A7A5" w14:textId="649376A3" w:rsidR="00362BCF" w:rsidRDefault="00362BCF" w:rsidP="00362BCF">
      <w:pPr>
        <w:pStyle w:val="format4"/>
        <w:tabs>
          <w:tab w:val="left" w:pos="284"/>
          <w:tab w:val="left" w:pos="851"/>
        </w:tabs>
        <w:spacing w:line="276" w:lineRule="auto"/>
        <w:ind w:right="278"/>
        <w:rPr>
          <w:rFonts w:ascii="Marianne" w:eastAsiaTheme="minorEastAsia" w:hAnsi="Marianne" w:cstheme="minorHAnsi"/>
          <w:color w:val="000000"/>
          <w:sz w:val="20"/>
          <w:lang w:eastAsia="en-US"/>
        </w:rPr>
      </w:pPr>
    </w:p>
    <w:p w14:paraId="083B39AA" w14:textId="77777777" w:rsidR="00362BCF" w:rsidRPr="00193203" w:rsidRDefault="00362BCF" w:rsidP="00362BCF">
      <w:pPr>
        <w:pStyle w:val="format4"/>
        <w:tabs>
          <w:tab w:val="left" w:pos="284"/>
          <w:tab w:val="left" w:pos="851"/>
        </w:tabs>
        <w:spacing w:line="276" w:lineRule="auto"/>
        <w:ind w:right="278"/>
        <w:rPr>
          <w:rFonts w:ascii="Marianne" w:eastAsiaTheme="minorEastAsia" w:hAnsi="Marianne" w:cstheme="minorHAnsi"/>
          <w:color w:val="000000"/>
          <w:sz w:val="20"/>
          <w:lang w:eastAsia="en-US"/>
        </w:rPr>
      </w:pPr>
    </w:p>
    <w:p w14:paraId="020D8BAC" w14:textId="5BE36FC8" w:rsidR="00CF3205" w:rsidRDefault="00CF3205" w:rsidP="00CF3205">
      <w:pPr>
        <w:pStyle w:val="format4"/>
        <w:numPr>
          <w:ilvl w:val="0"/>
          <w:numId w:val="22"/>
        </w:numPr>
        <w:tabs>
          <w:tab w:val="left" w:pos="284"/>
          <w:tab w:val="left" w:pos="851"/>
        </w:tabs>
        <w:spacing w:line="276" w:lineRule="auto"/>
        <w:ind w:right="278"/>
        <w:rPr>
          <w:rFonts w:ascii="Marianne" w:eastAsiaTheme="minorEastAsia" w:hAnsi="Marianne" w:cstheme="minorHAnsi"/>
          <w:color w:val="000000"/>
          <w:sz w:val="20"/>
          <w:lang w:eastAsia="en-US"/>
        </w:rPr>
      </w:pPr>
      <w:r w:rsidRPr="00193203">
        <w:rPr>
          <w:rFonts w:ascii="Marianne" w:eastAsiaTheme="minorEastAsia" w:hAnsi="Marianne" w:cstheme="minorHAnsi"/>
          <w:color w:val="000000"/>
          <w:sz w:val="20"/>
          <w:lang w:eastAsia="en-US"/>
        </w:rPr>
        <w:t>Présenter la décomposition des tâches d’intervention en incluant les études d’exécution et les délais de fabrication ainsi que la coordination pour les travaux du lot 1 et du lot 2</w:t>
      </w:r>
      <w:r>
        <w:rPr>
          <w:rFonts w:ascii="Calibri" w:eastAsiaTheme="minorEastAsia" w:hAnsi="Calibri" w:cs="Calibri"/>
          <w:color w:val="000000"/>
          <w:sz w:val="20"/>
          <w:lang w:eastAsia="en-US"/>
        </w:rPr>
        <w:t> </w:t>
      </w:r>
      <w:r>
        <w:rPr>
          <w:rFonts w:ascii="Marianne" w:eastAsiaTheme="minorEastAsia" w:hAnsi="Marianne" w:cstheme="minorHAnsi"/>
          <w:color w:val="000000"/>
          <w:sz w:val="20"/>
          <w:lang w:eastAsia="en-US"/>
        </w:rPr>
        <w:t xml:space="preserve">; </w:t>
      </w:r>
    </w:p>
    <w:p w14:paraId="3F443E26" w14:textId="009F9D72" w:rsidR="00362BCF" w:rsidRDefault="00362BCF" w:rsidP="00362BCF">
      <w:pPr>
        <w:pStyle w:val="format4"/>
        <w:tabs>
          <w:tab w:val="left" w:pos="284"/>
          <w:tab w:val="left" w:pos="851"/>
        </w:tabs>
        <w:spacing w:line="276" w:lineRule="auto"/>
        <w:ind w:right="278"/>
        <w:rPr>
          <w:rFonts w:ascii="Marianne" w:eastAsiaTheme="minorEastAsia" w:hAnsi="Marianne" w:cstheme="minorHAnsi"/>
          <w:color w:val="000000"/>
          <w:sz w:val="20"/>
          <w:lang w:eastAsia="en-US"/>
        </w:rPr>
      </w:pPr>
    </w:p>
    <w:p w14:paraId="0667DEA2" w14:textId="2EE0ED45" w:rsidR="00362BCF" w:rsidRDefault="00362BCF" w:rsidP="00362BCF">
      <w:pPr>
        <w:pStyle w:val="format4"/>
        <w:tabs>
          <w:tab w:val="left" w:pos="284"/>
          <w:tab w:val="left" w:pos="851"/>
        </w:tabs>
        <w:spacing w:line="276" w:lineRule="auto"/>
        <w:ind w:right="278"/>
        <w:rPr>
          <w:rFonts w:ascii="Marianne" w:eastAsiaTheme="minorEastAsia" w:hAnsi="Marianne" w:cstheme="minorHAnsi"/>
          <w:color w:val="000000"/>
          <w:sz w:val="20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FB39E0" wp14:editId="11E7F6A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85155" cy="675640"/>
                <wp:effectExtent l="0" t="0" r="10795" b="1016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15F42E" id="Rectangle 21" o:spid="_x0000_s1026" style="position:absolute;margin-left:0;margin-top:0;width:447.65pt;height:53.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" filled="f" strokecolor="black [3200]">
                <v:stroke joinstyle="round"/>
              </v:rect>
            </w:pict>
          </mc:Fallback>
        </mc:AlternateContent>
      </w:r>
    </w:p>
    <w:p w14:paraId="3C4DE324" w14:textId="2DFB970F" w:rsidR="00362BCF" w:rsidRDefault="00362BCF" w:rsidP="00362BCF">
      <w:pPr>
        <w:pStyle w:val="format4"/>
        <w:tabs>
          <w:tab w:val="left" w:pos="284"/>
          <w:tab w:val="left" w:pos="851"/>
        </w:tabs>
        <w:spacing w:line="276" w:lineRule="auto"/>
        <w:ind w:right="278"/>
        <w:rPr>
          <w:rFonts w:ascii="Marianne" w:eastAsiaTheme="minorEastAsia" w:hAnsi="Marianne" w:cstheme="minorHAnsi"/>
          <w:color w:val="000000"/>
          <w:sz w:val="20"/>
          <w:lang w:eastAsia="en-US"/>
        </w:rPr>
      </w:pPr>
    </w:p>
    <w:p w14:paraId="27DEE2AF" w14:textId="27505774" w:rsidR="00362BCF" w:rsidRDefault="00362BCF" w:rsidP="00362BCF">
      <w:pPr>
        <w:pStyle w:val="format4"/>
        <w:tabs>
          <w:tab w:val="left" w:pos="284"/>
          <w:tab w:val="left" w:pos="851"/>
        </w:tabs>
        <w:spacing w:line="276" w:lineRule="auto"/>
        <w:ind w:right="278"/>
        <w:rPr>
          <w:rFonts w:ascii="Marianne" w:eastAsiaTheme="minorEastAsia" w:hAnsi="Marianne" w:cstheme="minorHAnsi"/>
          <w:color w:val="000000"/>
          <w:sz w:val="20"/>
          <w:lang w:eastAsia="en-US"/>
        </w:rPr>
      </w:pPr>
    </w:p>
    <w:p w14:paraId="5037D5C8" w14:textId="77777777" w:rsidR="00362BCF" w:rsidRPr="00193203" w:rsidRDefault="00362BCF" w:rsidP="00362BCF">
      <w:pPr>
        <w:pStyle w:val="format4"/>
        <w:tabs>
          <w:tab w:val="left" w:pos="284"/>
          <w:tab w:val="left" w:pos="851"/>
        </w:tabs>
        <w:spacing w:line="276" w:lineRule="auto"/>
        <w:ind w:right="278"/>
        <w:rPr>
          <w:rFonts w:ascii="Marianne" w:eastAsiaTheme="minorEastAsia" w:hAnsi="Marianne" w:cstheme="minorHAnsi"/>
          <w:color w:val="000000"/>
          <w:sz w:val="20"/>
          <w:lang w:eastAsia="en-US"/>
        </w:rPr>
      </w:pPr>
    </w:p>
    <w:p w14:paraId="20E2D4E9" w14:textId="77777777" w:rsidR="00342620" w:rsidRDefault="00342620" w:rsidP="00690F39">
      <w:pPr>
        <w:pStyle w:val="format4"/>
        <w:tabs>
          <w:tab w:val="left" w:pos="284"/>
          <w:tab w:val="left" w:pos="851"/>
        </w:tabs>
        <w:spacing w:line="276" w:lineRule="auto"/>
        <w:ind w:left="360" w:right="278"/>
        <w:rPr>
          <w:rFonts w:ascii="Marianne" w:eastAsiaTheme="minorEastAsia" w:hAnsi="Marianne" w:cstheme="minorHAnsi"/>
          <w:color w:val="000000"/>
          <w:sz w:val="20"/>
          <w:lang w:eastAsia="en-US"/>
        </w:rPr>
      </w:pPr>
    </w:p>
    <w:p w14:paraId="3C5274B5" w14:textId="38940078" w:rsidR="00CF3205" w:rsidRDefault="00CF3205" w:rsidP="00CF3205">
      <w:pPr>
        <w:pStyle w:val="format4"/>
        <w:numPr>
          <w:ilvl w:val="0"/>
          <w:numId w:val="22"/>
        </w:numPr>
        <w:tabs>
          <w:tab w:val="left" w:pos="284"/>
          <w:tab w:val="left" w:pos="851"/>
        </w:tabs>
        <w:spacing w:line="276" w:lineRule="auto"/>
        <w:ind w:right="278"/>
        <w:rPr>
          <w:rFonts w:ascii="Marianne" w:eastAsiaTheme="minorEastAsia" w:hAnsi="Marianne" w:cstheme="minorHAnsi"/>
          <w:color w:val="000000"/>
          <w:sz w:val="20"/>
          <w:lang w:eastAsia="en-US"/>
        </w:rPr>
      </w:pPr>
      <w:r w:rsidRPr="00193203">
        <w:rPr>
          <w:rFonts w:ascii="Marianne" w:eastAsiaTheme="minorEastAsia" w:hAnsi="Marianne" w:cstheme="minorHAnsi"/>
          <w:color w:val="000000"/>
          <w:sz w:val="20"/>
          <w:lang w:eastAsia="en-US"/>
        </w:rPr>
        <w:t>Indiquer les dispositions prises pour respecter les délais</w:t>
      </w:r>
      <w:r>
        <w:rPr>
          <w:rFonts w:ascii="Calibri" w:eastAsiaTheme="minorEastAsia" w:hAnsi="Calibri" w:cs="Calibri"/>
          <w:color w:val="000000"/>
          <w:sz w:val="20"/>
          <w:lang w:eastAsia="en-US"/>
        </w:rPr>
        <w:t> </w:t>
      </w:r>
      <w:r>
        <w:rPr>
          <w:rFonts w:ascii="Marianne" w:eastAsiaTheme="minorEastAsia" w:hAnsi="Marianne" w:cstheme="minorHAnsi"/>
          <w:color w:val="000000"/>
          <w:sz w:val="20"/>
          <w:lang w:eastAsia="en-US"/>
        </w:rPr>
        <w:t xml:space="preserve">; </w:t>
      </w:r>
    </w:p>
    <w:p w14:paraId="4BC1FEA4" w14:textId="5069B781" w:rsidR="00362BCF" w:rsidRDefault="00362BCF" w:rsidP="00362BCF">
      <w:pPr>
        <w:pStyle w:val="format4"/>
        <w:tabs>
          <w:tab w:val="left" w:pos="284"/>
          <w:tab w:val="left" w:pos="851"/>
        </w:tabs>
        <w:spacing w:line="276" w:lineRule="auto"/>
        <w:ind w:right="278"/>
        <w:rPr>
          <w:rFonts w:ascii="Marianne" w:eastAsiaTheme="minorEastAsia" w:hAnsi="Marianne" w:cstheme="minorHAnsi"/>
          <w:color w:val="000000"/>
          <w:sz w:val="20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B1ACEE" wp14:editId="7543CA8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685155" cy="675640"/>
                <wp:effectExtent l="0" t="0" r="10795" b="1016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7896C1" id="Rectangle 23" o:spid="_x0000_s1026" style="position:absolute;margin-left:0;margin-top:-.05pt;width:447.65pt;height:53.2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" filled="f" strokecolor="black [3200]">
                <v:stroke joinstyle="round"/>
              </v:rect>
            </w:pict>
          </mc:Fallback>
        </mc:AlternateContent>
      </w:r>
    </w:p>
    <w:p w14:paraId="27BF4940" w14:textId="6EB0AA8C" w:rsidR="00362BCF" w:rsidRDefault="00362BCF" w:rsidP="00362BCF">
      <w:pPr>
        <w:pStyle w:val="format4"/>
        <w:tabs>
          <w:tab w:val="left" w:pos="284"/>
          <w:tab w:val="left" w:pos="851"/>
        </w:tabs>
        <w:spacing w:line="276" w:lineRule="auto"/>
        <w:ind w:right="278"/>
        <w:rPr>
          <w:rFonts w:ascii="Marianne" w:eastAsiaTheme="minorEastAsia" w:hAnsi="Marianne" w:cstheme="minorHAnsi"/>
          <w:color w:val="000000"/>
          <w:sz w:val="20"/>
          <w:lang w:eastAsia="en-US"/>
        </w:rPr>
      </w:pPr>
    </w:p>
    <w:p w14:paraId="0A8BB5DF" w14:textId="49EF7370" w:rsidR="00362BCF" w:rsidRDefault="00362BCF" w:rsidP="00362BCF">
      <w:pPr>
        <w:pStyle w:val="format4"/>
        <w:tabs>
          <w:tab w:val="left" w:pos="284"/>
          <w:tab w:val="left" w:pos="851"/>
        </w:tabs>
        <w:spacing w:line="276" w:lineRule="auto"/>
        <w:ind w:right="278"/>
        <w:rPr>
          <w:rFonts w:ascii="Marianne" w:eastAsiaTheme="minorEastAsia" w:hAnsi="Marianne" w:cstheme="minorHAnsi"/>
          <w:color w:val="000000"/>
          <w:sz w:val="20"/>
          <w:lang w:eastAsia="en-US"/>
        </w:rPr>
      </w:pPr>
    </w:p>
    <w:p w14:paraId="022C6961" w14:textId="77777777" w:rsidR="00362BCF" w:rsidRDefault="00362BCF" w:rsidP="00362BCF">
      <w:pPr>
        <w:pStyle w:val="format4"/>
        <w:tabs>
          <w:tab w:val="left" w:pos="284"/>
          <w:tab w:val="left" w:pos="851"/>
        </w:tabs>
        <w:spacing w:line="276" w:lineRule="auto"/>
        <w:ind w:right="278"/>
        <w:rPr>
          <w:rFonts w:ascii="Marianne" w:eastAsiaTheme="minorEastAsia" w:hAnsi="Marianne" w:cstheme="minorHAnsi"/>
          <w:color w:val="000000"/>
          <w:sz w:val="20"/>
          <w:lang w:eastAsia="en-US"/>
        </w:rPr>
      </w:pPr>
    </w:p>
    <w:p w14:paraId="461B79C4" w14:textId="77777777" w:rsidR="00342620" w:rsidRDefault="00342620" w:rsidP="00342620">
      <w:pPr>
        <w:pStyle w:val="Paragraphedeliste"/>
        <w:spacing w:before="0" w:after="0" w:line="276" w:lineRule="auto"/>
      </w:pPr>
    </w:p>
    <w:p w14:paraId="4A8E76EE" w14:textId="060698AB" w:rsidR="00CF3205" w:rsidRDefault="00CF3205" w:rsidP="00CF3205">
      <w:pPr>
        <w:pStyle w:val="Paragraphedeliste"/>
        <w:numPr>
          <w:ilvl w:val="0"/>
          <w:numId w:val="22"/>
        </w:numPr>
        <w:spacing w:before="0" w:after="0" w:line="276" w:lineRule="auto"/>
      </w:pPr>
      <w:r w:rsidRPr="00CF3205">
        <w:t>Indiquer la méthodologie des différentes phases pour la rénovation des façades.</w:t>
      </w:r>
    </w:p>
    <w:p w14:paraId="3DAAB410" w14:textId="3CE85186" w:rsidR="00362BCF" w:rsidRDefault="00362BCF" w:rsidP="00CF3205">
      <w:pPr>
        <w:spacing w:before="0" w:after="0" w:line="276" w:lineRule="auto"/>
      </w:pPr>
    </w:p>
    <w:p w14:paraId="378C596C" w14:textId="63B4FF35" w:rsidR="00362BCF" w:rsidRDefault="00362BCF" w:rsidP="00CF3205">
      <w:pPr>
        <w:spacing w:before="0" w:after="0" w:line="276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AF87CB" wp14:editId="35F9540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685155" cy="675640"/>
                <wp:effectExtent l="0" t="0" r="10795" b="1016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3AD56E" id="Rectangle 24" o:spid="_x0000_s1026" style="position:absolute;margin-left:0;margin-top:-.05pt;width:447.65pt;height:53.2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" filled="f" strokecolor="black [3200]">
                <v:stroke joinstyle="round"/>
              </v:rect>
            </w:pict>
          </mc:Fallback>
        </mc:AlternateContent>
      </w:r>
    </w:p>
    <w:p w14:paraId="3042C05C" w14:textId="5D00FE82" w:rsidR="00362BCF" w:rsidRDefault="00362BCF" w:rsidP="00CF3205">
      <w:pPr>
        <w:spacing w:before="0" w:after="0" w:line="276" w:lineRule="auto"/>
      </w:pPr>
    </w:p>
    <w:p w14:paraId="0A30AF26" w14:textId="42603DAF" w:rsidR="00362BCF" w:rsidRDefault="00362BCF" w:rsidP="00CF3205">
      <w:pPr>
        <w:spacing w:before="0" w:after="0" w:line="276" w:lineRule="auto"/>
      </w:pPr>
    </w:p>
    <w:p w14:paraId="012B3466" w14:textId="0580E45D" w:rsidR="00362BCF" w:rsidRDefault="00362BCF" w:rsidP="00CF3205">
      <w:pPr>
        <w:spacing w:before="0" w:after="0" w:line="276" w:lineRule="auto"/>
      </w:pPr>
    </w:p>
    <w:p w14:paraId="3CC5765D" w14:textId="77777777" w:rsidR="00362BCF" w:rsidRPr="00CF3205" w:rsidRDefault="00362BCF" w:rsidP="00CF3205">
      <w:pPr>
        <w:spacing w:before="0" w:after="0" w:line="276" w:lineRule="auto"/>
      </w:pPr>
    </w:p>
    <w:p w14:paraId="392F59FB" w14:textId="58959AC7" w:rsidR="003931A7" w:rsidRPr="00CF3205" w:rsidRDefault="00666869" w:rsidP="00CF3205">
      <w:pPr>
        <w:ind w:left="360"/>
      </w:pPr>
      <w:r>
        <w:tab/>
      </w:r>
    </w:p>
    <w:p w14:paraId="593B4A20" w14:textId="20F42E5F" w:rsidR="00F45D73" w:rsidRPr="00F45D73" w:rsidRDefault="00CF3205" w:rsidP="00F45D73">
      <w:pPr>
        <w:pStyle w:val="Titre2"/>
        <w:numPr>
          <w:ilvl w:val="0"/>
          <w:numId w:val="0"/>
        </w:numPr>
        <w:ind w:left="426" w:hanging="426"/>
        <w:rPr>
          <w:color w:val="000000" w:themeColor="text1"/>
          <w:u w:val="single"/>
        </w:rPr>
      </w:pPr>
      <w:r>
        <w:rPr>
          <w:u w:val="single"/>
        </w:rPr>
        <w:t>2.4</w:t>
      </w:r>
      <w:r w:rsidR="00C44FC8">
        <w:rPr>
          <w:u w:val="single"/>
        </w:rPr>
        <w:t xml:space="preserve"> </w:t>
      </w:r>
      <w:r w:rsidR="00B25656">
        <w:rPr>
          <w:u w:val="single"/>
        </w:rPr>
        <w:t>Impact environnemental</w:t>
      </w:r>
      <w:r w:rsidR="00003E00" w:rsidRPr="007960A4">
        <w:rPr>
          <w:rFonts w:ascii="Calibri" w:hAnsi="Calibri" w:cs="Calibri"/>
          <w:u w:val="single"/>
        </w:rPr>
        <w:t> </w:t>
      </w:r>
      <w:r w:rsidR="00B25656">
        <w:rPr>
          <w:rFonts w:eastAsia="Times New Roman" w:cs="Times New Roman"/>
          <w:u w:val="single"/>
        </w:rPr>
        <w:t>(1</w:t>
      </w:r>
      <w:r w:rsidR="00003E00" w:rsidRPr="007960A4">
        <w:rPr>
          <w:rFonts w:eastAsia="Times New Roman" w:cs="Times New Roman"/>
          <w:u w:val="single"/>
        </w:rPr>
        <w:t>0 points)</w:t>
      </w:r>
      <w:r w:rsidR="00564C05" w:rsidRPr="007960A4">
        <w:rPr>
          <w:color w:val="000000" w:themeColor="text1"/>
          <w:u w:val="single"/>
        </w:rPr>
        <w:t xml:space="preserve"> </w:t>
      </w:r>
    </w:p>
    <w:p w14:paraId="63E6BC88" w14:textId="6391256A" w:rsidR="00362BCF" w:rsidRPr="00342620" w:rsidRDefault="00CF3205" w:rsidP="00CF3205">
      <w:pPr>
        <w:spacing w:before="0" w:after="0"/>
        <w:rPr>
          <w:rFonts w:cs="Calibri"/>
        </w:rPr>
      </w:pPr>
      <w:r w:rsidRPr="00CF3205">
        <w:t>Le candidat fournit la démarche environnementale des fournisseurs choisis ainsi que les filières de provenance des matériaux proposés</w:t>
      </w:r>
      <w:r w:rsidRPr="00CF3205">
        <w:rPr>
          <w:rFonts w:cs="Calibri"/>
        </w:rPr>
        <w:t>, et met en avant notamment les éléments suivants</w:t>
      </w:r>
      <w:r>
        <w:rPr>
          <w:rFonts w:ascii="Calibri" w:hAnsi="Calibri" w:cs="Calibri"/>
        </w:rPr>
        <w:t> </w:t>
      </w:r>
      <w:r>
        <w:rPr>
          <w:rFonts w:cs="Calibri"/>
        </w:rPr>
        <w:t xml:space="preserve">: </w:t>
      </w:r>
    </w:p>
    <w:p w14:paraId="6D1FB598" w14:textId="77777777" w:rsidR="00CF3205" w:rsidRDefault="00CF3205" w:rsidP="00CF3205">
      <w:pPr>
        <w:spacing w:before="0" w:after="0"/>
      </w:pPr>
    </w:p>
    <w:p w14:paraId="25DE8773" w14:textId="7C39CD2A" w:rsidR="00C44FC8" w:rsidRDefault="00C44FC8" w:rsidP="00CF3205">
      <w:pPr>
        <w:pStyle w:val="Paragraphedeliste"/>
        <w:widowControl w:val="0"/>
        <w:numPr>
          <w:ilvl w:val="0"/>
          <w:numId w:val="21"/>
        </w:numPr>
        <w:autoSpaceDE w:val="0"/>
        <w:autoSpaceDN w:val="0"/>
        <w:spacing w:before="0" w:after="0" w:line="276" w:lineRule="auto"/>
        <w:ind w:right="79"/>
        <w:contextualSpacing w:val="0"/>
        <w:jc w:val="left"/>
      </w:pPr>
      <w:r w:rsidRPr="001A077A">
        <w:t>Le Schéma d’organisation et de suivi de l’élimination des déchets de chantier (SOSED) ;</w:t>
      </w:r>
    </w:p>
    <w:p w14:paraId="5080B77F" w14:textId="71D02258" w:rsidR="00362BCF" w:rsidRDefault="00362BCF" w:rsidP="00362BCF">
      <w:pPr>
        <w:widowControl w:val="0"/>
        <w:autoSpaceDE w:val="0"/>
        <w:autoSpaceDN w:val="0"/>
        <w:spacing w:before="0" w:after="0" w:line="276" w:lineRule="auto"/>
        <w:ind w:right="79"/>
        <w:jc w:val="left"/>
      </w:pPr>
    </w:p>
    <w:p w14:paraId="58C2896C" w14:textId="414060EE" w:rsidR="00362BCF" w:rsidRDefault="00362BCF" w:rsidP="00362BCF">
      <w:pPr>
        <w:widowControl w:val="0"/>
        <w:autoSpaceDE w:val="0"/>
        <w:autoSpaceDN w:val="0"/>
        <w:spacing w:before="0" w:after="0" w:line="276" w:lineRule="auto"/>
        <w:ind w:right="79"/>
        <w:jc w:val="lef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DD35EB0" wp14:editId="10E4755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85155" cy="675640"/>
                <wp:effectExtent l="0" t="0" r="10795" b="1016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A1D606" id="Rectangle 25" o:spid="_x0000_s1026" style="position:absolute;margin-left:0;margin-top:0;width:447.65pt;height:53.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" filled="f" strokecolor="black [3200]">
                <v:stroke joinstyle="round"/>
              </v:rect>
            </w:pict>
          </mc:Fallback>
        </mc:AlternateContent>
      </w:r>
    </w:p>
    <w:p w14:paraId="6139CCDB" w14:textId="02DC0F5E" w:rsidR="00362BCF" w:rsidRDefault="00362BCF" w:rsidP="00362BCF">
      <w:pPr>
        <w:widowControl w:val="0"/>
        <w:autoSpaceDE w:val="0"/>
        <w:autoSpaceDN w:val="0"/>
        <w:spacing w:before="0" w:after="0" w:line="276" w:lineRule="auto"/>
        <w:ind w:right="79"/>
        <w:jc w:val="left"/>
      </w:pPr>
    </w:p>
    <w:p w14:paraId="4F462AF1" w14:textId="1956F5C2" w:rsidR="00362BCF" w:rsidRDefault="00362BCF" w:rsidP="00362BCF">
      <w:pPr>
        <w:widowControl w:val="0"/>
        <w:autoSpaceDE w:val="0"/>
        <w:autoSpaceDN w:val="0"/>
        <w:spacing w:before="0" w:after="0" w:line="276" w:lineRule="auto"/>
        <w:ind w:right="79"/>
        <w:jc w:val="left"/>
      </w:pPr>
    </w:p>
    <w:p w14:paraId="381EE586" w14:textId="0D8853AC" w:rsidR="00362BCF" w:rsidRDefault="00362BCF" w:rsidP="00362BCF">
      <w:pPr>
        <w:widowControl w:val="0"/>
        <w:autoSpaceDE w:val="0"/>
        <w:autoSpaceDN w:val="0"/>
        <w:spacing w:before="0" w:after="0" w:line="276" w:lineRule="auto"/>
        <w:ind w:right="79"/>
        <w:jc w:val="left"/>
        <w:rPr>
          <w:ins w:id="3" w:author="MICHEL Constance" w:date="2025-06-25T17:39:00Z"/>
        </w:rPr>
      </w:pPr>
    </w:p>
    <w:p w14:paraId="41FEA861" w14:textId="77777777" w:rsidR="006F3315" w:rsidRDefault="006F3315" w:rsidP="00362BCF">
      <w:pPr>
        <w:widowControl w:val="0"/>
        <w:autoSpaceDE w:val="0"/>
        <w:autoSpaceDN w:val="0"/>
        <w:spacing w:before="0" w:after="0" w:line="276" w:lineRule="auto"/>
        <w:ind w:right="79"/>
        <w:jc w:val="left"/>
      </w:pPr>
      <w:bookmarkStart w:id="4" w:name="_GoBack"/>
      <w:bookmarkEnd w:id="4"/>
    </w:p>
    <w:p w14:paraId="3A5B2238" w14:textId="72232E4D" w:rsidR="00CF3205" w:rsidRDefault="00CF3205" w:rsidP="00CF3205">
      <w:pPr>
        <w:pStyle w:val="Paragraphedeliste"/>
        <w:numPr>
          <w:ilvl w:val="0"/>
          <w:numId w:val="21"/>
        </w:numPr>
        <w:spacing w:before="0" w:after="0" w:line="276" w:lineRule="auto"/>
      </w:pPr>
      <w:r w:rsidRPr="00D1265E">
        <w:lastRenderedPageBreak/>
        <w:t>Choisir des fournisseurs qui mettent en œuvre une démarche environnementale interne et qui choisissent des matériaux respectueux de l’environnement et dont le cycle de production impacte le moins possible</w:t>
      </w:r>
      <w:r w:rsidRPr="00CF3205">
        <w:rPr>
          <w:rFonts w:ascii="Calibri" w:hAnsi="Calibri" w:cs="Calibri"/>
        </w:rPr>
        <w:t> </w:t>
      </w:r>
      <w:r w:rsidRPr="00D1265E">
        <w:t xml:space="preserve">; </w:t>
      </w:r>
    </w:p>
    <w:p w14:paraId="4AB4317D" w14:textId="77777777" w:rsidR="00342620" w:rsidRDefault="00342620" w:rsidP="00342620">
      <w:pPr>
        <w:pStyle w:val="Paragraphedeliste"/>
        <w:spacing w:before="0" w:after="0" w:line="276" w:lineRule="auto"/>
      </w:pPr>
    </w:p>
    <w:p w14:paraId="5999048D" w14:textId="05086C49" w:rsidR="00362BCF" w:rsidRDefault="00362BCF" w:rsidP="00362BCF">
      <w:pPr>
        <w:spacing w:before="0" w:after="0" w:line="276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F2EED55" wp14:editId="3653B44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685155" cy="675640"/>
                <wp:effectExtent l="0" t="0" r="10795" b="1016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B7264C" id="Rectangle 27" o:spid="_x0000_s1026" style="position:absolute;margin-left:0;margin-top:-.05pt;width:447.65pt;height:53.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" filled="f" strokecolor="black [3200]">
                <v:stroke joinstyle="round"/>
              </v:rect>
            </w:pict>
          </mc:Fallback>
        </mc:AlternateContent>
      </w:r>
    </w:p>
    <w:p w14:paraId="2C36A9EE" w14:textId="6CAED842" w:rsidR="00362BCF" w:rsidRDefault="00362BCF" w:rsidP="00362BCF">
      <w:pPr>
        <w:spacing w:before="0" w:after="0" w:line="276" w:lineRule="auto"/>
      </w:pPr>
    </w:p>
    <w:p w14:paraId="0AAB4A46" w14:textId="6D27151B" w:rsidR="00362BCF" w:rsidRDefault="00362BCF" w:rsidP="00362BCF">
      <w:pPr>
        <w:spacing w:before="0" w:after="0" w:line="276" w:lineRule="auto"/>
      </w:pPr>
    </w:p>
    <w:p w14:paraId="0F61A6F2" w14:textId="77777777" w:rsidR="00362BCF" w:rsidRDefault="00362BCF" w:rsidP="00362BCF">
      <w:pPr>
        <w:spacing w:before="0" w:after="0" w:line="276" w:lineRule="auto"/>
      </w:pPr>
    </w:p>
    <w:p w14:paraId="61391A31" w14:textId="77777777" w:rsidR="00342620" w:rsidRDefault="00342620" w:rsidP="00342620">
      <w:pPr>
        <w:spacing w:before="0" w:after="0" w:line="276" w:lineRule="auto"/>
      </w:pPr>
    </w:p>
    <w:p w14:paraId="1F640320" w14:textId="5EDF522C" w:rsidR="00CF3205" w:rsidRDefault="00CF3205" w:rsidP="00CF3205">
      <w:pPr>
        <w:pStyle w:val="Paragraphedeliste"/>
        <w:numPr>
          <w:ilvl w:val="0"/>
          <w:numId w:val="21"/>
        </w:numPr>
        <w:spacing w:before="0" w:after="0" w:line="276" w:lineRule="auto"/>
      </w:pPr>
      <w:r w:rsidRPr="00D1265E">
        <w:t>Désigner un responsable chantier propre</w:t>
      </w:r>
      <w:r w:rsidRPr="00CF3205">
        <w:rPr>
          <w:rFonts w:ascii="Calibri" w:hAnsi="Calibri" w:cs="Calibri"/>
        </w:rPr>
        <w:t> </w:t>
      </w:r>
      <w:r w:rsidRPr="00D1265E">
        <w:t xml:space="preserve">; </w:t>
      </w:r>
    </w:p>
    <w:p w14:paraId="38604677" w14:textId="77777777" w:rsidR="00342620" w:rsidRDefault="00342620" w:rsidP="00342620">
      <w:pPr>
        <w:pStyle w:val="Paragraphedeliste"/>
        <w:spacing w:before="0" w:after="0" w:line="276" w:lineRule="auto"/>
      </w:pPr>
    </w:p>
    <w:p w14:paraId="4C7318B8" w14:textId="71A4C5CA" w:rsidR="00362BCF" w:rsidRDefault="00362BCF" w:rsidP="00362BCF">
      <w:pPr>
        <w:spacing w:before="0" w:after="0" w:line="276" w:lineRule="auto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944C773" wp14:editId="3EA4645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85155" cy="675640"/>
                <wp:effectExtent l="0" t="0" r="10795" b="1016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39865F" id="Rectangle 28" o:spid="_x0000_s1026" style="position:absolute;margin-left:0;margin-top:0;width:447.65pt;height:53.2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" filled="f" strokecolor="black [3200]">
                <v:stroke joinstyle="round"/>
              </v:rect>
            </w:pict>
          </mc:Fallback>
        </mc:AlternateContent>
      </w:r>
    </w:p>
    <w:p w14:paraId="7907E328" w14:textId="1A0F0BE6" w:rsidR="00362BCF" w:rsidRDefault="00362BCF" w:rsidP="00362BCF">
      <w:pPr>
        <w:spacing w:before="0" w:after="0" w:line="276" w:lineRule="auto"/>
      </w:pPr>
    </w:p>
    <w:p w14:paraId="4E4831D3" w14:textId="71D1379E" w:rsidR="00362BCF" w:rsidRDefault="00362BCF" w:rsidP="00362BCF">
      <w:pPr>
        <w:spacing w:before="0" w:after="0" w:line="276" w:lineRule="auto"/>
      </w:pPr>
    </w:p>
    <w:p w14:paraId="024FAC8A" w14:textId="337CBC2D" w:rsidR="00362BCF" w:rsidRDefault="00362BCF" w:rsidP="00362BCF">
      <w:pPr>
        <w:spacing w:before="0" w:after="0" w:line="276" w:lineRule="auto"/>
      </w:pPr>
    </w:p>
    <w:p w14:paraId="534BE23D" w14:textId="77777777" w:rsidR="00362BCF" w:rsidRPr="00CF3205" w:rsidRDefault="00362BCF" w:rsidP="00362BCF">
      <w:pPr>
        <w:spacing w:before="0" w:after="0" w:line="276" w:lineRule="auto"/>
      </w:pPr>
    </w:p>
    <w:p w14:paraId="1207691B" w14:textId="5C815C6B" w:rsidR="00CF3205" w:rsidRDefault="00C44FC8" w:rsidP="00CF3205">
      <w:pPr>
        <w:pStyle w:val="Paragraphedeliste"/>
        <w:numPr>
          <w:ilvl w:val="0"/>
          <w:numId w:val="21"/>
        </w:numPr>
        <w:spacing w:before="0" w:after="0" w:line="276" w:lineRule="auto"/>
      </w:pPr>
      <w:r w:rsidRPr="001A077A">
        <w:t xml:space="preserve">Les dispositions prises pour </w:t>
      </w:r>
      <w:r w:rsidR="00342620">
        <w:t>éviter</w:t>
      </w:r>
      <w:r w:rsidR="00B008D6" w:rsidRPr="001A077A">
        <w:t xml:space="preserve"> </w:t>
      </w:r>
      <w:r w:rsidRPr="001A077A">
        <w:t xml:space="preserve">la propagation de la poussière </w:t>
      </w:r>
      <w:r>
        <w:t xml:space="preserve">et </w:t>
      </w:r>
      <w:r w:rsidR="00B008D6">
        <w:t xml:space="preserve">limiter le </w:t>
      </w:r>
      <w:r>
        <w:t>bruit dans l’environnement</w:t>
      </w:r>
      <w:r w:rsidR="00735F06">
        <w:t>.</w:t>
      </w:r>
    </w:p>
    <w:p w14:paraId="7524CFBF" w14:textId="0A0C9D2D" w:rsidR="00666869" w:rsidRDefault="00666869" w:rsidP="00CF3205">
      <w:pPr>
        <w:rPr>
          <w:b/>
        </w:rPr>
      </w:pPr>
    </w:p>
    <w:p w14:paraId="20F67CA0" w14:textId="2B376346" w:rsidR="00362BCF" w:rsidRDefault="00362BCF" w:rsidP="00CF3205">
      <w:pPr>
        <w:rPr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6E82F1A" wp14:editId="1463B48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685155" cy="675640"/>
                <wp:effectExtent l="0" t="0" r="10795" b="1016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55" cy="67564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8D339F" id="Rectangle 30" o:spid="_x0000_s1026" style="position:absolute;margin-left:0;margin-top:-.05pt;width:447.65pt;height:53.2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" filled="f" strokecolor="black [3200]">
                <v:stroke joinstyle="round"/>
              </v:rect>
            </w:pict>
          </mc:Fallback>
        </mc:AlternateContent>
      </w:r>
    </w:p>
    <w:p w14:paraId="0FD08F70" w14:textId="3628818E" w:rsidR="00362BCF" w:rsidRDefault="00362BCF" w:rsidP="00CF3205">
      <w:pPr>
        <w:rPr>
          <w:b/>
        </w:rPr>
      </w:pPr>
    </w:p>
    <w:p w14:paraId="4AFEF98E" w14:textId="2227E248" w:rsidR="00362BCF" w:rsidRDefault="00362BCF" w:rsidP="00CF3205">
      <w:pPr>
        <w:rPr>
          <w:b/>
        </w:rPr>
      </w:pPr>
    </w:p>
    <w:p w14:paraId="6F20AD22" w14:textId="19007825" w:rsidR="00362BCF" w:rsidRDefault="00362BCF" w:rsidP="00CF3205">
      <w:pPr>
        <w:rPr>
          <w:b/>
        </w:rPr>
      </w:pPr>
    </w:p>
    <w:p w14:paraId="420DF0FE" w14:textId="77777777" w:rsidR="00362BCF" w:rsidRPr="00CF3205" w:rsidRDefault="00362BCF" w:rsidP="00CF3205">
      <w:pPr>
        <w:rPr>
          <w:b/>
        </w:rPr>
      </w:pPr>
    </w:p>
    <w:p w14:paraId="2042BEBC" w14:textId="747C15C7" w:rsidR="00666869" w:rsidRPr="00044928" w:rsidRDefault="00666869" w:rsidP="00666869">
      <w:pPr>
        <w:ind w:left="360"/>
      </w:pPr>
      <w:r>
        <w:tab/>
      </w:r>
    </w:p>
    <w:p w14:paraId="23F55CF1" w14:textId="2A2245D1" w:rsidR="006E3D4A" w:rsidRPr="008600A2" w:rsidRDefault="006E3D4A" w:rsidP="00564C05">
      <w:pPr>
        <w:rPr>
          <w:color w:val="000000" w:themeColor="text1"/>
        </w:rPr>
      </w:pPr>
    </w:p>
    <w:p w14:paraId="105A65DB" w14:textId="7D9528BC" w:rsidR="00F45D73" w:rsidRPr="00913BD5" w:rsidRDefault="00F45D73" w:rsidP="00913BD5">
      <w:pPr>
        <w:spacing w:before="0" w:after="160"/>
        <w:jc w:val="left"/>
        <w:rPr>
          <w:i/>
          <w:color w:val="002060"/>
          <w:sz w:val="24"/>
          <w:u w:val="single"/>
        </w:rPr>
      </w:pPr>
    </w:p>
    <w:sectPr w:rsidR="00F45D73" w:rsidRPr="00913BD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CD1EC" w14:textId="77777777" w:rsidR="00767957" w:rsidRDefault="00767957" w:rsidP="000D34CE">
      <w:pPr>
        <w:spacing w:before="0" w:after="0" w:line="240" w:lineRule="auto"/>
      </w:pPr>
      <w:r>
        <w:separator/>
      </w:r>
    </w:p>
  </w:endnote>
  <w:endnote w:type="continuationSeparator" w:id="0">
    <w:p w14:paraId="61B6FEA9" w14:textId="77777777" w:rsidR="00767957" w:rsidRDefault="00767957" w:rsidP="000D34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951581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E26C02" w14:textId="3BF1F6B7" w:rsidR="00767957" w:rsidRPr="008920D3" w:rsidRDefault="00767957" w:rsidP="008920D3">
            <w:pPr>
              <w:pStyle w:val="Pieddepage"/>
              <w:rPr>
                <w:sz w:val="24"/>
                <w:szCs w:val="24"/>
              </w:rPr>
            </w:pPr>
            <w:r w:rsidRPr="00D63C8B">
              <w:t>Consultation n</w:t>
            </w:r>
            <w:r w:rsidRPr="00CF3205">
              <w:t xml:space="preserve">° </w:t>
            </w:r>
            <w:sdt>
              <w:sdtPr>
                <w:id w:val="145017132"/>
                <w:placeholder>
                  <w:docPart w:val="E34E505FF52E46B78E642EE52307EF2D"/>
                </w:placeholder>
              </w:sdtPr>
              <w:sdtEndPr/>
              <w:sdtContent>
                <w:sdt>
                  <w:sdtPr>
                    <w:id w:val="-1472674057"/>
                    <w:placeholder>
                      <w:docPart w:val="4B1693765D3E417E9243D26E9E654461"/>
                    </w:placeholder>
                  </w:sdtPr>
                  <w:sdtEndPr/>
                  <w:sdtContent>
                    <w:r w:rsidR="00CF3205" w:rsidRPr="00CF3205">
                      <w:t>E2025BMI09</w:t>
                    </w:r>
                  </w:sdtContent>
                </w:sdt>
              </w:sdtContent>
            </w:sdt>
            <w:r>
              <w:tab/>
            </w:r>
            <w:r>
              <w:tab/>
            </w:r>
            <w:r w:rsidRPr="00D63C8B">
              <w:t xml:space="preserve">Page </w:t>
            </w:r>
            <w:r w:rsidRPr="00D63C8B">
              <w:rPr>
                <w:sz w:val="24"/>
                <w:szCs w:val="24"/>
              </w:rPr>
              <w:fldChar w:fldCharType="begin"/>
            </w:r>
            <w:r w:rsidRPr="00D63C8B">
              <w:instrText>PAGE</w:instrText>
            </w:r>
            <w:r w:rsidRPr="00D63C8B">
              <w:rPr>
                <w:sz w:val="24"/>
                <w:szCs w:val="24"/>
              </w:rPr>
              <w:fldChar w:fldCharType="separate"/>
            </w:r>
            <w:r w:rsidR="006F3315">
              <w:rPr>
                <w:noProof/>
              </w:rPr>
              <w:t>7</w:t>
            </w:r>
            <w:r w:rsidRPr="00D63C8B">
              <w:rPr>
                <w:sz w:val="24"/>
                <w:szCs w:val="24"/>
              </w:rPr>
              <w:fldChar w:fldCharType="end"/>
            </w:r>
            <w:r w:rsidRPr="00D63C8B">
              <w:t xml:space="preserve"> sur </w:t>
            </w:r>
            <w:r w:rsidRPr="00D63C8B">
              <w:rPr>
                <w:sz w:val="24"/>
                <w:szCs w:val="24"/>
              </w:rPr>
              <w:fldChar w:fldCharType="begin"/>
            </w:r>
            <w:r w:rsidRPr="00D63C8B">
              <w:instrText>NUMPAGES</w:instrText>
            </w:r>
            <w:r w:rsidRPr="00D63C8B">
              <w:rPr>
                <w:sz w:val="24"/>
                <w:szCs w:val="24"/>
              </w:rPr>
              <w:fldChar w:fldCharType="separate"/>
            </w:r>
            <w:r w:rsidR="006F3315">
              <w:rPr>
                <w:noProof/>
              </w:rPr>
              <w:t>8</w:t>
            </w:r>
            <w:r w:rsidRPr="00D63C8B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495655E7" w14:textId="77777777" w:rsidR="00767957" w:rsidRDefault="007679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D34C0" w14:textId="77777777" w:rsidR="00767957" w:rsidRDefault="00767957" w:rsidP="000D34CE">
      <w:pPr>
        <w:spacing w:before="0" w:after="0" w:line="240" w:lineRule="auto"/>
      </w:pPr>
      <w:r>
        <w:separator/>
      </w:r>
    </w:p>
  </w:footnote>
  <w:footnote w:type="continuationSeparator" w:id="0">
    <w:p w14:paraId="7F33C31D" w14:textId="77777777" w:rsidR="00767957" w:rsidRDefault="00767957" w:rsidP="000D34C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41C9"/>
    <w:multiLevelType w:val="hybridMultilevel"/>
    <w:tmpl w:val="529EE344"/>
    <w:lvl w:ilvl="0" w:tplc="357EB36C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09B9336F"/>
    <w:multiLevelType w:val="hybridMultilevel"/>
    <w:tmpl w:val="BA46AD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D2B7C"/>
    <w:multiLevelType w:val="hybridMultilevel"/>
    <w:tmpl w:val="E5CA2996"/>
    <w:lvl w:ilvl="0" w:tplc="BBC04304"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53AFB"/>
    <w:multiLevelType w:val="hybridMultilevel"/>
    <w:tmpl w:val="BFEEA1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6488F"/>
    <w:multiLevelType w:val="hybridMultilevel"/>
    <w:tmpl w:val="3578A84E"/>
    <w:lvl w:ilvl="0" w:tplc="453095CE">
      <w:start w:val="1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F4B95"/>
    <w:multiLevelType w:val="hybridMultilevel"/>
    <w:tmpl w:val="C51C7EFA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60250"/>
    <w:multiLevelType w:val="hybridMultilevel"/>
    <w:tmpl w:val="3CFCE090"/>
    <w:lvl w:ilvl="0" w:tplc="9A3A2CC8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55CC6"/>
    <w:multiLevelType w:val="hybridMultilevel"/>
    <w:tmpl w:val="79983E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1B201F"/>
    <w:multiLevelType w:val="hybridMultilevel"/>
    <w:tmpl w:val="F6CED2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93ECB"/>
    <w:multiLevelType w:val="hybridMultilevel"/>
    <w:tmpl w:val="EC484FB4"/>
    <w:lvl w:ilvl="0" w:tplc="D390CF9E">
      <w:start w:val="1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C2C74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12045"/>
    <w:multiLevelType w:val="hybridMultilevel"/>
    <w:tmpl w:val="83AA8808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26A3D"/>
    <w:multiLevelType w:val="hybridMultilevel"/>
    <w:tmpl w:val="F446A550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37898"/>
    <w:multiLevelType w:val="hybridMultilevel"/>
    <w:tmpl w:val="F2DED51A"/>
    <w:lvl w:ilvl="0" w:tplc="52249E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B0614"/>
    <w:multiLevelType w:val="hybridMultilevel"/>
    <w:tmpl w:val="AF8CFFDC"/>
    <w:lvl w:ilvl="0" w:tplc="255C8C52"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4246F"/>
    <w:multiLevelType w:val="hybridMultilevel"/>
    <w:tmpl w:val="85349F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C7AF2"/>
    <w:multiLevelType w:val="hybridMultilevel"/>
    <w:tmpl w:val="5EDC8E7A"/>
    <w:lvl w:ilvl="0" w:tplc="49CA618E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F0126AF6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16" w15:restartNumberingAfterBreak="0">
    <w:nsid w:val="327D33B8"/>
    <w:multiLevelType w:val="hybridMultilevel"/>
    <w:tmpl w:val="49E4283A"/>
    <w:lvl w:ilvl="0" w:tplc="FDFEAC66">
      <w:start w:val="2"/>
      <w:numFmt w:val="bullet"/>
      <w:lvlText w:val="-"/>
      <w:lvlJc w:val="left"/>
      <w:pPr>
        <w:ind w:left="36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C667FE"/>
    <w:multiLevelType w:val="hybridMultilevel"/>
    <w:tmpl w:val="8F88F24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F7684D"/>
    <w:multiLevelType w:val="hybridMultilevel"/>
    <w:tmpl w:val="FA566BCC"/>
    <w:lvl w:ilvl="0" w:tplc="8DC8DE90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9243CD"/>
    <w:multiLevelType w:val="hybridMultilevel"/>
    <w:tmpl w:val="C7187C20"/>
    <w:lvl w:ilvl="0" w:tplc="D23CC5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E46C00"/>
    <w:multiLevelType w:val="hybridMultilevel"/>
    <w:tmpl w:val="FB1850EA"/>
    <w:lvl w:ilvl="0" w:tplc="6EFE8C96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A6069D"/>
    <w:multiLevelType w:val="multilevel"/>
    <w:tmpl w:val="D0D4FE2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1992" w:hanging="432"/>
      </w:pPr>
    </w:lvl>
    <w:lvl w:ilvl="2">
      <w:start w:val="1"/>
      <w:numFmt w:val="decimal"/>
      <w:pStyle w:val="Titre3"/>
      <w:lvlText w:val="%1.%2.%3."/>
      <w:lvlJc w:val="left"/>
      <w:pPr>
        <w:ind w:left="178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B5368"/>
    <w:multiLevelType w:val="hybridMultilevel"/>
    <w:tmpl w:val="55E0CCE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A41A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851CAF"/>
    <w:multiLevelType w:val="hybridMultilevel"/>
    <w:tmpl w:val="6136DDD0"/>
    <w:lvl w:ilvl="0" w:tplc="1F2C587C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07C87"/>
    <w:multiLevelType w:val="hybridMultilevel"/>
    <w:tmpl w:val="51C6739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A74D09"/>
    <w:multiLevelType w:val="hybridMultilevel"/>
    <w:tmpl w:val="0AB2C8F4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AF0694"/>
    <w:multiLevelType w:val="hybridMultilevel"/>
    <w:tmpl w:val="0B261AA8"/>
    <w:lvl w:ilvl="0" w:tplc="49CCAF20">
      <w:start w:val="1"/>
      <w:numFmt w:val="bullet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316FC2"/>
    <w:multiLevelType w:val="hybridMultilevel"/>
    <w:tmpl w:val="FBC0C28A"/>
    <w:lvl w:ilvl="0" w:tplc="D23CC5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3907BA"/>
    <w:multiLevelType w:val="hybridMultilevel"/>
    <w:tmpl w:val="1F3CA3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7255FB"/>
    <w:multiLevelType w:val="hybridMultilevel"/>
    <w:tmpl w:val="A8568752"/>
    <w:lvl w:ilvl="0" w:tplc="255C8C52">
      <w:numFmt w:val="bullet"/>
      <w:lvlText w:val="-"/>
      <w:lvlJc w:val="left"/>
      <w:pPr>
        <w:ind w:left="1068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1C55AA2"/>
    <w:multiLevelType w:val="hybridMultilevel"/>
    <w:tmpl w:val="1826CF96"/>
    <w:lvl w:ilvl="0" w:tplc="5148C5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4E199C"/>
    <w:multiLevelType w:val="hybridMultilevel"/>
    <w:tmpl w:val="47808C4E"/>
    <w:lvl w:ilvl="0" w:tplc="255C8C52">
      <w:numFmt w:val="bullet"/>
      <w:lvlText w:val="-"/>
      <w:lvlJc w:val="left"/>
      <w:pPr>
        <w:ind w:left="142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3"/>
  </w:num>
  <w:num w:numId="3">
    <w:abstractNumId w:val="32"/>
  </w:num>
  <w:num w:numId="4">
    <w:abstractNumId w:val="24"/>
  </w:num>
  <w:num w:numId="5">
    <w:abstractNumId w:val="21"/>
  </w:num>
  <w:num w:numId="6">
    <w:abstractNumId w:val="23"/>
  </w:num>
  <w:num w:numId="7">
    <w:abstractNumId w:val="10"/>
  </w:num>
  <w:num w:numId="8">
    <w:abstractNumId w:val="26"/>
  </w:num>
  <w:num w:numId="9">
    <w:abstractNumId w:val="5"/>
  </w:num>
  <w:num w:numId="10">
    <w:abstractNumId w:val="18"/>
  </w:num>
  <w:num w:numId="11">
    <w:abstractNumId w:val="27"/>
  </w:num>
  <w:num w:numId="12">
    <w:abstractNumId w:val="9"/>
  </w:num>
  <w:num w:numId="13">
    <w:abstractNumId w:val="17"/>
  </w:num>
  <w:num w:numId="14">
    <w:abstractNumId w:val="20"/>
  </w:num>
  <w:num w:numId="15">
    <w:abstractNumId w:val="30"/>
  </w:num>
  <w:num w:numId="16">
    <w:abstractNumId w:val="4"/>
  </w:num>
  <w:num w:numId="17">
    <w:abstractNumId w:val="25"/>
  </w:num>
  <w:num w:numId="18">
    <w:abstractNumId w:val="11"/>
  </w:num>
  <w:num w:numId="19">
    <w:abstractNumId w:val="28"/>
  </w:num>
  <w:num w:numId="20">
    <w:abstractNumId w:val="2"/>
  </w:num>
  <w:num w:numId="21">
    <w:abstractNumId w:val="12"/>
  </w:num>
  <w:num w:numId="22">
    <w:abstractNumId w:val="16"/>
  </w:num>
  <w:num w:numId="23">
    <w:abstractNumId w:val="15"/>
  </w:num>
  <w:num w:numId="24">
    <w:abstractNumId w:val="0"/>
  </w:num>
  <w:num w:numId="25">
    <w:abstractNumId w:val="8"/>
  </w:num>
  <w:num w:numId="26">
    <w:abstractNumId w:val="1"/>
  </w:num>
  <w:num w:numId="27">
    <w:abstractNumId w:val="14"/>
  </w:num>
  <w:num w:numId="28">
    <w:abstractNumId w:val="31"/>
  </w:num>
  <w:num w:numId="29">
    <w:abstractNumId w:val="21"/>
  </w:num>
  <w:num w:numId="30">
    <w:abstractNumId w:val="21"/>
  </w:num>
  <w:num w:numId="31">
    <w:abstractNumId w:val="19"/>
  </w:num>
  <w:num w:numId="32">
    <w:abstractNumId w:val="6"/>
  </w:num>
  <w:num w:numId="33">
    <w:abstractNumId w:val="21"/>
  </w:num>
  <w:num w:numId="34">
    <w:abstractNumId w:val="21"/>
  </w:num>
  <w:num w:numId="35">
    <w:abstractNumId w:val="7"/>
  </w:num>
  <w:num w:numId="36">
    <w:abstractNumId w:val="3"/>
  </w:num>
  <w:num w:numId="37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CHEL Constance">
    <w15:presenceInfo w15:providerId="None" w15:userId="MICHEL Constan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4AC"/>
    <w:rsid w:val="00003E00"/>
    <w:rsid w:val="000324C3"/>
    <w:rsid w:val="00044928"/>
    <w:rsid w:val="000648DC"/>
    <w:rsid w:val="0008682E"/>
    <w:rsid w:val="000A5603"/>
    <w:rsid w:val="000D34CE"/>
    <w:rsid w:val="00112069"/>
    <w:rsid w:val="001172CD"/>
    <w:rsid w:val="001B7077"/>
    <w:rsid w:val="001C7554"/>
    <w:rsid w:val="001F0A1D"/>
    <w:rsid w:val="001F38E9"/>
    <w:rsid w:val="00217F36"/>
    <w:rsid w:val="002525CC"/>
    <w:rsid w:val="002A3E72"/>
    <w:rsid w:val="002A77DA"/>
    <w:rsid w:val="00301300"/>
    <w:rsid w:val="00342620"/>
    <w:rsid w:val="00362BCF"/>
    <w:rsid w:val="003931A7"/>
    <w:rsid w:val="003931EE"/>
    <w:rsid w:val="003E4469"/>
    <w:rsid w:val="004743F6"/>
    <w:rsid w:val="004C261D"/>
    <w:rsid w:val="004E18DE"/>
    <w:rsid w:val="004E2AAC"/>
    <w:rsid w:val="004F545E"/>
    <w:rsid w:val="00516981"/>
    <w:rsid w:val="005533B4"/>
    <w:rsid w:val="00553D76"/>
    <w:rsid w:val="00564C05"/>
    <w:rsid w:val="00575BEF"/>
    <w:rsid w:val="005A783B"/>
    <w:rsid w:val="00606811"/>
    <w:rsid w:val="00614A57"/>
    <w:rsid w:val="00636179"/>
    <w:rsid w:val="00666869"/>
    <w:rsid w:val="00686836"/>
    <w:rsid w:val="00690F39"/>
    <w:rsid w:val="006A6234"/>
    <w:rsid w:val="006D280E"/>
    <w:rsid w:val="006E3D4A"/>
    <w:rsid w:val="006F3315"/>
    <w:rsid w:val="00710C00"/>
    <w:rsid w:val="00732982"/>
    <w:rsid w:val="00735F06"/>
    <w:rsid w:val="00756D8A"/>
    <w:rsid w:val="00764EEE"/>
    <w:rsid w:val="00767957"/>
    <w:rsid w:val="007960A4"/>
    <w:rsid w:val="007A1E80"/>
    <w:rsid w:val="007A4A1B"/>
    <w:rsid w:val="007A7B54"/>
    <w:rsid w:val="007D6422"/>
    <w:rsid w:val="008120FB"/>
    <w:rsid w:val="00845F2C"/>
    <w:rsid w:val="00857F2B"/>
    <w:rsid w:val="008600A2"/>
    <w:rsid w:val="00863565"/>
    <w:rsid w:val="00867C50"/>
    <w:rsid w:val="00870BFE"/>
    <w:rsid w:val="0087791F"/>
    <w:rsid w:val="008920D3"/>
    <w:rsid w:val="008C6484"/>
    <w:rsid w:val="008F6618"/>
    <w:rsid w:val="00913BD5"/>
    <w:rsid w:val="009371C7"/>
    <w:rsid w:val="00962759"/>
    <w:rsid w:val="00964B6E"/>
    <w:rsid w:val="00971501"/>
    <w:rsid w:val="00993882"/>
    <w:rsid w:val="009E24A3"/>
    <w:rsid w:val="009F2985"/>
    <w:rsid w:val="00A23D6F"/>
    <w:rsid w:val="00A724AC"/>
    <w:rsid w:val="00A76D61"/>
    <w:rsid w:val="00A87159"/>
    <w:rsid w:val="00AB376A"/>
    <w:rsid w:val="00AC158A"/>
    <w:rsid w:val="00AC250B"/>
    <w:rsid w:val="00AD25A7"/>
    <w:rsid w:val="00B008D6"/>
    <w:rsid w:val="00B25656"/>
    <w:rsid w:val="00B64261"/>
    <w:rsid w:val="00B7667A"/>
    <w:rsid w:val="00BA0908"/>
    <w:rsid w:val="00BD16A2"/>
    <w:rsid w:val="00BE2DC2"/>
    <w:rsid w:val="00BF05C2"/>
    <w:rsid w:val="00C44FC8"/>
    <w:rsid w:val="00C6252B"/>
    <w:rsid w:val="00C8041F"/>
    <w:rsid w:val="00C80BDF"/>
    <w:rsid w:val="00CF1B5B"/>
    <w:rsid w:val="00CF3205"/>
    <w:rsid w:val="00D1483C"/>
    <w:rsid w:val="00D17C6E"/>
    <w:rsid w:val="00D37AAD"/>
    <w:rsid w:val="00D47103"/>
    <w:rsid w:val="00D64B12"/>
    <w:rsid w:val="00DA4794"/>
    <w:rsid w:val="00DD0368"/>
    <w:rsid w:val="00E16B78"/>
    <w:rsid w:val="00E20C86"/>
    <w:rsid w:val="00E34904"/>
    <w:rsid w:val="00E441A9"/>
    <w:rsid w:val="00E4552D"/>
    <w:rsid w:val="00E86AA8"/>
    <w:rsid w:val="00EC21BF"/>
    <w:rsid w:val="00EE2F84"/>
    <w:rsid w:val="00EF051E"/>
    <w:rsid w:val="00F319B1"/>
    <w:rsid w:val="00F31F32"/>
    <w:rsid w:val="00F4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F4F0B8"/>
  <w15:chartTrackingRefBased/>
  <w15:docId w15:val="{04818186-077D-4BD0-8C7B-5F2038015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904"/>
    <w:pPr>
      <w:spacing w:before="60" w:after="60"/>
      <w:jc w:val="both"/>
    </w:pPr>
    <w:rPr>
      <w:rFonts w:ascii="Marianne" w:hAnsi="Marianne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0D34CE"/>
    <w:pPr>
      <w:keepNext/>
      <w:keepLines/>
      <w:numPr>
        <w:numId w:val="5"/>
      </w:numPr>
      <w:spacing w:before="240" w:after="240"/>
      <w:ind w:left="357" w:hanging="357"/>
      <w:jc w:val="left"/>
      <w:outlineLvl w:val="0"/>
    </w:pPr>
    <w:rPr>
      <w:rFonts w:eastAsiaTheme="majorEastAsia" w:cstheme="majorBidi"/>
      <w:b/>
      <w:color w:val="002060"/>
      <w:sz w:val="24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D34CE"/>
    <w:pPr>
      <w:numPr>
        <w:ilvl w:val="1"/>
      </w:numPr>
      <w:outlineLvl w:val="1"/>
    </w:pPr>
    <w:rPr>
      <w:b w:val="0"/>
      <w:i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D34CE"/>
    <w:pPr>
      <w:keepNext/>
      <w:keepLines/>
      <w:numPr>
        <w:ilvl w:val="2"/>
        <w:numId w:val="5"/>
      </w:numPr>
      <w:spacing w:before="240" w:after="240"/>
      <w:outlineLvl w:val="2"/>
    </w:pPr>
    <w:rPr>
      <w:i/>
      <w:color w:val="002060"/>
      <w:sz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87159"/>
    <w:pPr>
      <w:outlineLvl w:val="3"/>
    </w:pPr>
    <w:rPr>
      <w:b/>
      <w:sz w:val="22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C158A"/>
    <w:pPr>
      <w:ind w:firstLine="708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C158A"/>
    <w:pPr>
      <w:ind w:left="708" w:firstLine="708"/>
      <w:outlineLvl w:val="5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34CE"/>
    <w:rPr>
      <w:rFonts w:ascii="Marianne" w:eastAsiaTheme="majorEastAsia" w:hAnsi="Marianne" w:cstheme="majorBidi"/>
      <w:b/>
      <w:color w:val="002060"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A87159"/>
    <w:rPr>
      <w:rFonts w:ascii="Marianne" w:hAnsi="Marianne"/>
      <w:b/>
      <w:szCs w:val="20"/>
      <w:u w:val="single"/>
    </w:rPr>
  </w:style>
  <w:style w:type="character" w:styleId="Textedelespacerserv">
    <w:name w:val="Placeholder Text"/>
    <w:basedOn w:val="Policepardfaut"/>
    <w:uiPriority w:val="99"/>
    <w:semiHidden/>
    <w:rsid w:val="00A724AC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0D34CE"/>
    <w:rPr>
      <w:rFonts w:ascii="Marianne" w:eastAsiaTheme="majorEastAsia" w:hAnsi="Marianne" w:cstheme="majorBidi"/>
      <w:i/>
      <w:color w:val="002060"/>
      <w:sz w:val="24"/>
      <w:szCs w:val="20"/>
    </w:rPr>
  </w:style>
  <w:style w:type="table" w:styleId="Grilledutableau">
    <w:name w:val="Table Grid"/>
    <w:basedOn w:val="TableauNormal"/>
    <w:uiPriority w:val="39"/>
    <w:rsid w:val="00A7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Para T3"/>
    <w:basedOn w:val="Normal"/>
    <w:link w:val="ParagraphedelisteCar"/>
    <w:uiPriority w:val="34"/>
    <w:qFormat/>
    <w:rsid w:val="003E446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0D34CE"/>
    <w:rPr>
      <w:rFonts w:ascii="Marianne" w:hAnsi="Marianne"/>
      <w:i/>
      <w:color w:val="002060"/>
      <w:sz w:val="24"/>
      <w:szCs w:val="20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D34CE"/>
    <w:pPr>
      <w:numPr>
        <w:numId w:val="0"/>
      </w:numPr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D34CE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D34CE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0D34C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0D34C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4C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4C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34CE"/>
    <w:rPr>
      <w:rFonts w:ascii="Marianne" w:hAnsi="Marianne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0D34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34CE"/>
    <w:rPr>
      <w:rFonts w:ascii="Marianne" w:hAnsi="Marianne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17F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17F3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217F36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17F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17F36"/>
    <w:rPr>
      <w:rFonts w:ascii="Marianne" w:hAnsi="Marianne"/>
      <w:b/>
      <w:bCs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AC158A"/>
    <w:rPr>
      <w:rFonts w:ascii="Marianne" w:hAnsi="Marianne"/>
      <w:b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AC158A"/>
    <w:rPr>
      <w:rFonts w:ascii="Marianne" w:hAnsi="Marianne"/>
      <w:sz w:val="20"/>
      <w:szCs w:val="20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564C05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64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yle1">
    <w:name w:val="Style1"/>
    <w:basedOn w:val="Policepardfaut"/>
    <w:uiPriority w:val="1"/>
    <w:qFormat/>
    <w:rsid w:val="00003E00"/>
    <w:rPr>
      <w:rFonts w:ascii="Marianne" w:hAnsi="Marianne"/>
      <w:color w:val="2F5496" w:themeColor="accent5" w:themeShade="BF"/>
      <w:sz w:val="20"/>
      <w:lang w:val="fr-FR"/>
    </w:rPr>
  </w:style>
  <w:style w:type="paragraph" w:customStyle="1" w:styleId="Corpsdetexte">
    <w:name w:val="Corps_de_texte"/>
    <w:basedOn w:val="Normal"/>
    <w:rsid w:val="00964B6E"/>
    <w:pPr>
      <w:tabs>
        <w:tab w:val="left" w:pos="567"/>
        <w:tab w:val="left" w:pos="1710"/>
      </w:tabs>
      <w:spacing w:before="0" w:after="0" w:line="240" w:lineRule="auto"/>
      <w:ind w:left="851" w:right="284" w:firstLine="85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ragraphedelisteCar">
    <w:name w:val="Paragraphe de liste Car"/>
    <w:aliases w:val="Para T3 Car"/>
    <w:basedOn w:val="Policepardfaut"/>
    <w:link w:val="Paragraphedeliste"/>
    <w:uiPriority w:val="34"/>
    <w:rsid w:val="007A1E80"/>
    <w:rPr>
      <w:rFonts w:ascii="Marianne" w:hAnsi="Marianne"/>
      <w:sz w:val="20"/>
      <w:szCs w:val="20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1F38E9"/>
    <w:pPr>
      <w:spacing w:after="100"/>
      <w:ind w:left="600"/>
    </w:pPr>
  </w:style>
  <w:style w:type="paragraph" w:styleId="Corpsdetexte0">
    <w:name w:val="Body Text"/>
    <w:basedOn w:val="Normal"/>
    <w:link w:val="CorpsdetexteCar"/>
    <w:uiPriority w:val="1"/>
    <w:qFormat/>
    <w:rsid w:val="00C44FC8"/>
    <w:pPr>
      <w:widowControl w:val="0"/>
      <w:autoSpaceDE w:val="0"/>
      <w:autoSpaceDN w:val="0"/>
      <w:spacing w:before="120" w:after="0" w:line="240" w:lineRule="auto"/>
    </w:pPr>
    <w:rPr>
      <w:rFonts w:ascii="Arial" w:eastAsiaTheme="minorEastAsia" w:hAnsi="Arial" w:cs="Arial"/>
      <w:color w:val="000000"/>
      <w:lang w:val="en-US"/>
    </w:rPr>
  </w:style>
  <w:style w:type="character" w:customStyle="1" w:styleId="CorpsdetexteCar">
    <w:name w:val="Corps de texte Car"/>
    <w:basedOn w:val="Policepardfaut"/>
    <w:link w:val="Corpsdetexte0"/>
    <w:uiPriority w:val="1"/>
    <w:rsid w:val="00C44FC8"/>
    <w:rPr>
      <w:rFonts w:ascii="Arial" w:eastAsiaTheme="minorEastAsia" w:hAnsi="Arial" w:cs="Arial"/>
      <w:color w:val="000000"/>
      <w:sz w:val="20"/>
      <w:szCs w:val="20"/>
      <w:lang w:val="en-US"/>
    </w:rPr>
  </w:style>
  <w:style w:type="paragraph" w:customStyle="1" w:styleId="format4">
    <w:name w:val="format4"/>
    <w:basedOn w:val="Normal"/>
    <w:rsid w:val="00CF3205"/>
    <w:pPr>
      <w:tabs>
        <w:tab w:val="left" w:pos="1134"/>
        <w:tab w:val="left" w:pos="8505"/>
      </w:tabs>
      <w:spacing w:before="0" w:after="0" w:line="240" w:lineRule="auto"/>
      <w:ind w:right="284"/>
    </w:pPr>
    <w:rPr>
      <w:rFonts w:ascii="Times New Roman" w:eastAsia="Times New Roman" w:hAnsi="Times New Roman" w:cs="Times New Roman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2918DE113E142DDB9058E6F1CD8E1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4AF61B-B4BE-4FA1-96C0-F74C7797D0AF}"/>
      </w:docPartPr>
      <w:docPartBody>
        <w:p w:rsidR="00947E91" w:rsidRDefault="000266E8" w:rsidP="000266E8">
          <w:pPr>
            <w:pStyle w:val="22918DE113E142DDB9058E6F1CD8E127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34E505FF52E46B78E642EE52307EF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766491-702A-41D2-A1FD-9CBB37F26659}"/>
      </w:docPartPr>
      <w:docPartBody>
        <w:p w:rsidR="008F696E" w:rsidRDefault="006761E4" w:rsidP="006761E4">
          <w:pPr>
            <w:pStyle w:val="E34E505FF52E46B78E642EE52307EF2D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2055F0E54E464A4A94D223DB6490C8C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ABE297-2866-4424-9FD7-210BDC974C26}"/>
      </w:docPartPr>
      <w:docPartBody>
        <w:p w:rsidR="0045512C" w:rsidRDefault="004C0CB8" w:rsidP="004C0CB8">
          <w:pPr>
            <w:pStyle w:val="2055F0E54E464A4A94D223DB6490C8C0"/>
          </w:pPr>
          <w:r w:rsidRPr="00896B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47CD1ED9B6B46E0B9A2C083E617BA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2148D64-DA3D-448D-98AF-2E94461FC984}"/>
      </w:docPartPr>
      <w:docPartBody>
        <w:p w:rsidR="00043D3B" w:rsidRDefault="00EF616B" w:rsidP="00EF616B">
          <w:pPr>
            <w:pStyle w:val="847CD1ED9B6B46E0B9A2C083E617BADE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EDC3D3C0763044B988AD3FB346A1E4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D79CA7-72B0-4819-9DEF-D525C66BA5F3}"/>
      </w:docPartPr>
      <w:docPartBody>
        <w:p w:rsidR="00043D3B" w:rsidRDefault="00EF616B" w:rsidP="00EF616B">
          <w:pPr>
            <w:pStyle w:val="EDC3D3C0763044B988AD3FB346A1E44F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A92DE2CB7AC4B3897D9D865FCECAB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474EF4-727D-4D00-883A-B5C1FE5293CC}"/>
      </w:docPartPr>
      <w:docPartBody>
        <w:p w:rsidR="00043D3B" w:rsidRDefault="00EF616B" w:rsidP="00EF616B">
          <w:pPr>
            <w:pStyle w:val="8A92DE2CB7AC4B3897D9D865FCECAB18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950A7E7AAF4A9A946E3107EB76EE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E66022-61D1-4931-8C25-3A21F0493CC0}"/>
      </w:docPartPr>
      <w:docPartBody>
        <w:p w:rsidR="00C059A7" w:rsidRDefault="002A7BD6" w:rsidP="002A7BD6">
          <w:pPr>
            <w:pStyle w:val="58950A7E7AAF4A9A946E3107EB76EEA1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4738681181C4005B4E1C36FD837B5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995738-AA6A-49F9-8E03-8770A0C1E84C}"/>
      </w:docPartPr>
      <w:docPartBody>
        <w:p w:rsidR="00513528" w:rsidRDefault="001B5162" w:rsidP="001B5162">
          <w:pPr>
            <w:pStyle w:val="84738681181C4005B4E1C36FD837B56B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8A121F25E567434ABFDCF1F6F73D1FD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AF2D0B-A8F9-4166-9240-DBDCCCF2E75C}"/>
      </w:docPartPr>
      <w:docPartBody>
        <w:p w:rsidR="00513528" w:rsidRDefault="001B5162" w:rsidP="001B5162">
          <w:pPr>
            <w:pStyle w:val="8A121F25E567434ABFDCF1F6F73D1FD8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B1693765D3E417E9243D26E9E65446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1FC6B7-F82B-41A2-92A7-A65EAA44C5CA}"/>
      </w:docPartPr>
      <w:docPartBody>
        <w:p w:rsidR="00513528" w:rsidRDefault="001B5162" w:rsidP="001B5162">
          <w:pPr>
            <w:pStyle w:val="4B1693765D3E417E9243D26E9E654461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F65"/>
    <w:rsid w:val="000266E8"/>
    <w:rsid w:val="00043D3B"/>
    <w:rsid w:val="001B5162"/>
    <w:rsid w:val="00296897"/>
    <w:rsid w:val="002A7BD6"/>
    <w:rsid w:val="003065D3"/>
    <w:rsid w:val="003D508D"/>
    <w:rsid w:val="00415A4C"/>
    <w:rsid w:val="00451259"/>
    <w:rsid w:val="0045512C"/>
    <w:rsid w:val="004C0CB8"/>
    <w:rsid w:val="00513528"/>
    <w:rsid w:val="00547A49"/>
    <w:rsid w:val="005D6308"/>
    <w:rsid w:val="00617F65"/>
    <w:rsid w:val="006761E4"/>
    <w:rsid w:val="006A558F"/>
    <w:rsid w:val="006D0A6D"/>
    <w:rsid w:val="007F7B91"/>
    <w:rsid w:val="008F696E"/>
    <w:rsid w:val="0091066A"/>
    <w:rsid w:val="00947E91"/>
    <w:rsid w:val="00BE307E"/>
    <w:rsid w:val="00C059A7"/>
    <w:rsid w:val="00D9745D"/>
    <w:rsid w:val="00DF11E8"/>
    <w:rsid w:val="00EF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B5162"/>
    <w:rPr>
      <w:color w:val="808080"/>
    </w:rPr>
  </w:style>
  <w:style w:type="paragraph" w:customStyle="1" w:styleId="7350C1543864457097CD9FDFDB76A613">
    <w:name w:val="7350C1543864457097CD9FDFDB76A613"/>
    <w:rsid w:val="00617F65"/>
  </w:style>
  <w:style w:type="paragraph" w:customStyle="1" w:styleId="8268E418C8544CBEB016AAFFFE0D0107">
    <w:name w:val="8268E418C8544CBEB016AAFFFE0D0107"/>
    <w:rsid w:val="00617F65"/>
  </w:style>
  <w:style w:type="paragraph" w:customStyle="1" w:styleId="BD87758DDD514903A22EF055EA295664">
    <w:name w:val="BD87758DDD514903A22EF055EA295664"/>
    <w:rsid w:val="00617F65"/>
  </w:style>
  <w:style w:type="paragraph" w:customStyle="1" w:styleId="22918DE113E142DDB9058E6F1CD8E127">
    <w:name w:val="22918DE113E142DDB9058E6F1CD8E127"/>
    <w:rsid w:val="000266E8"/>
  </w:style>
  <w:style w:type="paragraph" w:customStyle="1" w:styleId="221671F12E574AD5B6ED2400F988D08B">
    <w:name w:val="221671F12E574AD5B6ED2400F988D08B"/>
    <w:rsid w:val="00947E91"/>
  </w:style>
  <w:style w:type="paragraph" w:customStyle="1" w:styleId="5BB17E636D6641E183EC8147FD619D61">
    <w:name w:val="5BB17E636D6641E183EC8147FD619D61"/>
    <w:rsid w:val="00947E91"/>
  </w:style>
  <w:style w:type="paragraph" w:customStyle="1" w:styleId="B8F6EF48B7D1496CAD81BE25EDC9135D">
    <w:name w:val="B8F6EF48B7D1496CAD81BE25EDC9135D"/>
    <w:rsid w:val="00947E91"/>
  </w:style>
  <w:style w:type="paragraph" w:customStyle="1" w:styleId="25601B15034A4359A0FCC9AE1104DF07">
    <w:name w:val="25601B15034A4359A0FCC9AE1104DF07"/>
    <w:rsid w:val="00947E91"/>
  </w:style>
  <w:style w:type="paragraph" w:customStyle="1" w:styleId="6983739FBDC84A1A86046332CA9673A6">
    <w:name w:val="6983739FBDC84A1A86046332CA9673A6"/>
    <w:rsid w:val="00947E91"/>
  </w:style>
  <w:style w:type="paragraph" w:customStyle="1" w:styleId="ABB2BA15CEEC47AC94FC0533D8456C67">
    <w:name w:val="ABB2BA15CEEC47AC94FC0533D8456C67"/>
    <w:rsid w:val="00947E91"/>
  </w:style>
  <w:style w:type="paragraph" w:customStyle="1" w:styleId="ADBE6EE9F52143E19F96AF0E0E0D912A">
    <w:name w:val="ADBE6EE9F52143E19F96AF0E0E0D912A"/>
    <w:rsid w:val="00947E91"/>
  </w:style>
  <w:style w:type="paragraph" w:customStyle="1" w:styleId="D69BD9E6942944C8828FC1D427D609DD">
    <w:name w:val="D69BD9E6942944C8828FC1D427D609DD"/>
    <w:rsid w:val="00947E91"/>
  </w:style>
  <w:style w:type="paragraph" w:customStyle="1" w:styleId="DD3F12C9DB544931A4313F916A88AD44">
    <w:name w:val="DD3F12C9DB544931A4313F916A88AD44"/>
    <w:rsid w:val="00947E91"/>
  </w:style>
  <w:style w:type="paragraph" w:customStyle="1" w:styleId="D6CCF8EE09C142448D426DDB44DE85A1">
    <w:name w:val="D6CCF8EE09C142448D426DDB44DE85A1"/>
    <w:rsid w:val="00947E91"/>
  </w:style>
  <w:style w:type="paragraph" w:customStyle="1" w:styleId="7594CE2123604A27A320BDE03A096056">
    <w:name w:val="7594CE2123604A27A320BDE03A096056"/>
    <w:rsid w:val="005D6308"/>
  </w:style>
  <w:style w:type="paragraph" w:customStyle="1" w:styleId="01362787C37C441BB0AC9B4FA31D7F41">
    <w:name w:val="01362787C37C441BB0AC9B4FA31D7F41"/>
    <w:rsid w:val="005D6308"/>
  </w:style>
  <w:style w:type="paragraph" w:customStyle="1" w:styleId="57A6770CD93143F38FEC774F4C77FC59">
    <w:name w:val="57A6770CD93143F38FEC774F4C77FC59"/>
    <w:rsid w:val="005D6308"/>
  </w:style>
  <w:style w:type="paragraph" w:customStyle="1" w:styleId="3085F258750643BDBD4AEA33FB38AC24">
    <w:name w:val="3085F258750643BDBD4AEA33FB38AC24"/>
    <w:rsid w:val="005D6308"/>
  </w:style>
  <w:style w:type="paragraph" w:customStyle="1" w:styleId="99DEA0F489B84DD9BC1E3A04EDEBD8EE">
    <w:name w:val="99DEA0F489B84DD9BC1E3A04EDEBD8EE"/>
    <w:rsid w:val="005D6308"/>
  </w:style>
  <w:style w:type="paragraph" w:customStyle="1" w:styleId="6D2131AF216C49CD91BC31687A3C18EF">
    <w:name w:val="6D2131AF216C49CD91BC31687A3C18EF"/>
    <w:rsid w:val="005D6308"/>
  </w:style>
  <w:style w:type="paragraph" w:customStyle="1" w:styleId="208732A961D145EE919D233026EA1BF8">
    <w:name w:val="208732A961D145EE919D233026EA1BF8"/>
    <w:rsid w:val="00BE307E"/>
  </w:style>
  <w:style w:type="paragraph" w:customStyle="1" w:styleId="750EFD5E2BFB42EDB6CB35164CF4BCED">
    <w:name w:val="750EFD5E2BFB42EDB6CB35164CF4BCED"/>
    <w:rsid w:val="00DF11E8"/>
  </w:style>
  <w:style w:type="paragraph" w:customStyle="1" w:styleId="D75ACD59AF3544E399CD5DBF9E018D5E">
    <w:name w:val="D75ACD59AF3544E399CD5DBF9E018D5E"/>
    <w:rsid w:val="00DF11E8"/>
  </w:style>
  <w:style w:type="paragraph" w:customStyle="1" w:styleId="D2F22F0A495D49298521EA65B62ACEA1">
    <w:name w:val="D2F22F0A495D49298521EA65B62ACEA1"/>
    <w:rsid w:val="00DF11E8"/>
  </w:style>
  <w:style w:type="paragraph" w:customStyle="1" w:styleId="7DAF3457382B4C358BB36BBEC2AB997F">
    <w:name w:val="7DAF3457382B4C358BB36BBEC2AB997F"/>
    <w:rsid w:val="00DF11E8"/>
  </w:style>
  <w:style w:type="paragraph" w:customStyle="1" w:styleId="ABB87214892D4AE5BFC8BD82B8052461">
    <w:name w:val="ABB87214892D4AE5BFC8BD82B8052461"/>
    <w:rsid w:val="00DF11E8"/>
  </w:style>
  <w:style w:type="paragraph" w:customStyle="1" w:styleId="30BCDCE3CCE146C297507CF3EF6499C8">
    <w:name w:val="30BCDCE3CCE146C297507CF3EF6499C8"/>
    <w:rsid w:val="00DF11E8"/>
  </w:style>
  <w:style w:type="paragraph" w:customStyle="1" w:styleId="650EC59E7A8849A6BEF98F5968E07161">
    <w:name w:val="650EC59E7A8849A6BEF98F5968E07161"/>
    <w:rsid w:val="00DF11E8"/>
  </w:style>
  <w:style w:type="paragraph" w:customStyle="1" w:styleId="F7041D707A4240F5B5CEC746C7958C29">
    <w:name w:val="F7041D707A4240F5B5CEC746C7958C29"/>
    <w:rsid w:val="00DF11E8"/>
  </w:style>
  <w:style w:type="paragraph" w:customStyle="1" w:styleId="4B828EC7385743FB9E600FC18C179492">
    <w:name w:val="4B828EC7385743FB9E600FC18C179492"/>
    <w:rsid w:val="00DF11E8"/>
  </w:style>
  <w:style w:type="paragraph" w:customStyle="1" w:styleId="463EC9B426E346E599C099EADF1DA32A">
    <w:name w:val="463EC9B426E346E599C099EADF1DA32A"/>
    <w:rsid w:val="00DF11E8"/>
  </w:style>
  <w:style w:type="paragraph" w:customStyle="1" w:styleId="84520D6862BF4E9D8E813ABA76D0A2E8">
    <w:name w:val="84520D6862BF4E9D8E813ABA76D0A2E8"/>
    <w:rsid w:val="00DF11E8"/>
  </w:style>
  <w:style w:type="paragraph" w:customStyle="1" w:styleId="9358C76A705E4151BA3376E93F1000B3">
    <w:name w:val="9358C76A705E4151BA3376E93F1000B3"/>
    <w:rsid w:val="00DF11E8"/>
  </w:style>
  <w:style w:type="paragraph" w:customStyle="1" w:styleId="C5C90B84D8674DA2AAFCEF8F6B50BAB2">
    <w:name w:val="C5C90B84D8674DA2AAFCEF8F6B50BAB2"/>
    <w:rsid w:val="006761E4"/>
  </w:style>
  <w:style w:type="paragraph" w:customStyle="1" w:styleId="E34E505FF52E46B78E642EE52307EF2D">
    <w:name w:val="E34E505FF52E46B78E642EE52307EF2D"/>
    <w:rsid w:val="006761E4"/>
  </w:style>
  <w:style w:type="paragraph" w:customStyle="1" w:styleId="5BD7AC5C75F5443C8B2E891EC28D4B39">
    <w:name w:val="5BD7AC5C75F5443C8B2E891EC28D4B39"/>
    <w:rsid w:val="004C0CB8"/>
  </w:style>
  <w:style w:type="paragraph" w:customStyle="1" w:styleId="CDF2D5132BCE4706B56A1FBCCEA6FEB6">
    <w:name w:val="CDF2D5132BCE4706B56A1FBCCEA6FEB6"/>
    <w:rsid w:val="004C0CB8"/>
  </w:style>
  <w:style w:type="paragraph" w:customStyle="1" w:styleId="2E045A711674489FB0D95BA1ED5B9FBD">
    <w:name w:val="2E045A711674489FB0D95BA1ED5B9FBD"/>
    <w:rsid w:val="004C0CB8"/>
  </w:style>
  <w:style w:type="paragraph" w:customStyle="1" w:styleId="2055F0E54E464A4A94D223DB6490C8C0">
    <w:name w:val="2055F0E54E464A4A94D223DB6490C8C0"/>
    <w:rsid w:val="004C0CB8"/>
  </w:style>
  <w:style w:type="paragraph" w:customStyle="1" w:styleId="847CD1ED9B6B46E0B9A2C083E617BADE">
    <w:name w:val="847CD1ED9B6B46E0B9A2C083E617BADE"/>
    <w:rsid w:val="00EF616B"/>
  </w:style>
  <w:style w:type="paragraph" w:customStyle="1" w:styleId="EDC3D3C0763044B988AD3FB346A1E44F">
    <w:name w:val="EDC3D3C0763044B988AD3FB346A1E44F"/>
    <w:rsid w:val="00EF616B"/>
  </w:style>
  <w:style w:type="paragraph" w:customStyle="1" w:styleId="8A92DE2CB7AC4B3897D9D865FCECAB18">
    <w:name w:val="8A92DE2CB7AC4B3897D9D865FCECAB18"/>
    <w:rsid w:val="00EF616B"/>
  </w:style>
  <w:style w:type="paragraph" w:customStyle="1" w:styleId="6E375546B3FE43CAA7D2A15F8ADB3C48">
    <w:name w:val="6E375546B3FE43CAA7D2A15F8ADB3C48"/>
    <w:rsid w:val="00EF616B"/>
  </w:style>
  <w:style w:type="paragraph" w:customStyle="1" w:styleId="D117BE7AF0B640118F6B4DE9F32404F7">
    <w:name w:val="D117BE7AF0B640118F6B4DE9F32404F7"/>
    <w:rsid w:val="00EF616B"/>
  </w:style>
  <w:style w:type="paragraph" w:customStyle="1" w:styleId="38B55E2EEF7A490080E3468957D86928">
    <w:name w:val="38B55E2EEF7A490080E3468957D86928"/>
    <w:rsid w:val="00EF616B"/>
  </w:style>
  <w:style w:type="paragraph" w:customStyle="1" w:styleId="50449CC76EC54EB4AE604C39344D2017">
    <w:name w:val="50449CC76EC54EB4AE604C39344D2017"/>
    <w:rsid w:val="00EF616B"/>
  </w:style>
  <w:style w:type="paragraph" w:customStyle="1" w:styleId="80B97B81955E4F93B0C1665A7F47509D">
    <w:name w:val="80B97B81955E4F93B0C1665A7F47509D"/>
    <w:rsid w:val="00EF616B"/>
  </w:style>
  <w:style w:type="paragraph" w:customStyle="1" w:styleId="5484F157E3114D62AF4DB98CA1D600E6">
    <w:name w:val="5484F157E3114D62AF4DB98CA1D600E6"/>
    <w:rsid w:val="00EF616B"/>
  </w:style>
  <w:style w:type="paragraph" w:customStyle="1" w:styleId="3E2B145388DA4DF48BCEB01175C50891">
    <w:name w:val="3E2B145388DA4DF48BCEB01175C50891"/>
    <w:rsid w:val="00EF616B"/>
  </w:style>
  <w:style w:type="paragraph" w:customStyle="1" w:styleId="FCA23AED97F9420A9BF5EF1EA21A4F04">
    <w:name w:val="FCA23AED97F9420A9BF5EF1EA21A4F04"/>
    <w:rsid w:val="00EF616B"/>
  </w:style>
  <w:style w:type="paragraph" w:customStyle="1" w:styleId="1F3AD5C2D1304F208C4655A0CFC5339D">
    <w:name w:val="1F3AD5C2D1304F208C4655A0CFC5339D"/>
    <w:rsid w:val="00EF616B"/>
  </w:style>
  <w:style w:type="paragraph" w:customStyle="1" w:styleId="1AE749E222584B6EB8B02858DF0D8335">
    <w:name w:val="1AE749E222584B6EB8B02858DF0D8335"/>
    <w:rsid w:val="00EF616B"/>
  </w:style>
  <w:style w:type="paragraph" w:customStyle="1" w:styleId="65DF8A042C9642C297C73B98B3E99500">
    <w:name w:val="65DF8A042C9642C297C73B98B3E99500"/>
    <w:rsid w:val="00EF616B"/>
  </w:style>
  <w:style w:type="paragraph" w:customStyle="1" w:styleId="585F5308D28E4D038C56D45AD0CFF4C1">
    <w:name w:val="585F5308D28E4D038C56D45AD0CFF4C1"/>
    <w:rsid w:val="00EF616B"/>
  </w:style>
  <w:style w:type="paragraph" w:customStyle="1" w:styleId="43785B7423554F4CA5ACF17832B25B1F">
    <w:name w:val="43785B7423554F4CA5ACF17832B25B1F"/>
    <w:rsid w:val="00EF616B"/>
  </w:style>
  <w:style w:type="paragraph" w:customStyle="1" w:styleId="7BE1487A179A4D4D88A98224DDEFFF93">
    <w:name w:val="7BE1487A179A4D4D88A98224DDEFFF93"/>
    <w:rsid w:val="00043D3B"/>
  </w:style>
  <w:style w:type="paragraph" w:customStyle="1" w:styleId="61B786C1BDC94AE6AB56E0620B9E65AB">
    <w:name w:val="61B786C1BDC94AE6AB56E0620B9E65AB"/>
    <w:rsid w:val="00043D3B"/>
  </w:style>
  <w:style w:type="paragraph" w:customStyle="1" w:styleId="EB58F30734E44929AAC5F4BA32113616">
    <w:name w:val="EB58F30734E44929AAC5F4BA32113616"/>
    <w:rsid w:val="00043D3B"/>
  </w:style>
  <w:style w:type="paragraph" w:customStyle="1" w:styleId="82300F13B45A4689B9D0B1349D5E9EE2">
    <w:name w:val="82300F13B45A4689B9D0B1349D5E9EE2"/>
    <w:rsid w:val="00043D3B"/>
  </w:style>
  <w:style w:type="paragraph" w:customStyle="1" w:styleId="1BC5FA6523C441BD9CA2630E5F30DC33">
    <w:name w:val="1BC5FA6523C441BD9CA2630E5F30DC33"/>
    <w:rsid w:val="00043D3B"/>
  </w:style>
  <w:style w:type="paragraph" w:customStyle="1" w:styleId="DC4E0988C602436492ECF8A4DA16099D">
    <w:name w:val="DC4E0988C602436492ECF8A4DA16099D"/>
    <w:rsid w:val="00415A4C"/>
  </w:style>
  <w:style w:type="paragraph" w:customStyle="1" w:styleId="58950A7E7AAF4A9A946E3107EB76EEA1">
    <w:name w:val="58950A7E7AAF4A9A946E3107EB76EEA1"/>
    <w:rsid w:val="002A7BD6"/>
  </w:style>
  <w:style w:type="paragraph" w:customStyle="1" w:styleId="C2535F20CAC245E0B838A5692E4AEE14">
    <w:name w:val="C2535F20CAC245E0B838A5692E4AEE14"/>
    <w:rsid w:val="00451259"/>
  </w:style>
  <w:style w:type="paragraph" w:customStyle="1" w:styleId="AA93B48C0CD34D55BA3C38D7B0DF2E85">
    <w:name w:val="AA93B48C0CD34D55BA3C38D7B0DF2E85"/>
    <w:rsid w:val="001B5162"/>
  </w:style>
  <w:style w:type="paragraph" w:customStyle="1" w:styleId="455E404A6DC14A699AAB9157C41C0190">
    <w:name w:val="455E404A6DC14A699AAB9157C41C0190"/>
    <w:rsid w:val="001B5162"/>
  </w:style>
  <w:style w:type="paragraph" w:customStyle="1" w:styleId="84738681181C4005B4E1C36FD837B56B">
    <w:name w:val="84738681181C4005B4E1C36FD837B56B"/>
    <w:rsid w:val="001B5162"/>
  </w:style>
  <w:style w:type="paragraph" w:customStyle="1" w:styleId="8A121F25E567434ABFDCF1F6F73D1FD8">
    <w:name w:val="8A121F25E567434ABFDCF1F6F73D1FD8"/>
    <w:rsid w:val="001B5162"/>
  </w:style>
  <w:style w:type="paragraph" w:customStyle="1" w:styleId="5B3E9DCDAD2148E7AC9DEE506E80FF52">
    <w:name w:val="5B3E9DCDAD2148E7AC9DEE506E80FF52"/>
    <w:rsid w:val="001B5162"/>
  </w:style>
  <w:style w:type="paragraph" w:customStyle="1" w:styleId="81F7A64F4C0C437782C5385A44A33813">
    <w:name w:val="81F7A64F4C0C437782C5385A44A33813"/>
    <w:rsid w:val="001B5162"/>
  </w:style>
  <w:style w:type="paragraph" w:customStyle="1" w:styleId="4B1693765D3E417E9243D26E9E654461">
    <w:name w:val="4B1693765D3E417E9243D26E9E654461"/>
    <w:rsid w:val="001B5162"/>
  </w:style>
  <w:style w:type="paragraph" w:customStyle="1" w:styleId="651C3785C60B4502BE5D59372F29D8F9">
    <w:name w:val="651C3785C60B4502BE5D59372F29D8F9"/>
    <w:rsid w:val="001B5162"/>
  </w:style>
  <w:style w:type="paragraph" w:customStyle="1" w:styleId="A93CD47B27BF41D688248FE0E1FB573E">
    <w:name w:val="A93CD47B27BF41D688248FE0E1FB573E"/>
    <w:rsid w:val="001B5162"/>
  </w:style>
  <w:style w:type="paragraph" w:customStyle="1" w:styleId="4266DC63E87245B19B4646075A98C0AC">
    <w:name w:val="4266DC63E87245B19B4646075A98C0AC"/>
    <w:rsid w:val="001B5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04C57-7B7A-4AAB-969B-BB4CE5654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836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MICHEL Constance</cp:lastModifiedBy>
  <cp:revision>16</cp:revision>
  <cp:lastPrinted>2022-06-10T16:23:00Z</cp:lastPrinted>
  <dcterms:created xsi:type="dcterms:W3CDTF">2025-06-05T15:31:00Z</dcterms:created>
  <dcterms:modified xsi:type="dcterms:W3CDTF">2025-06-25T15:39:00Z</dcterms:modified>
</cp:coreProperties>
</file>