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B173852"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324BBD7" w14:textId="77777777">
        <w:trPr>
          <w:trHeight w:val="1132"/>
        </w:trPr>
        <w:tc>
          <w:tcPr>
            <w:tcW w:w="10434" w:type="dxa"/>
            <w:shd w:val="clear" w:color="auto" w:fill="auto"/>
          </w:tcPr>
          <w:p w14:paraId="54D88BD0" w14:textId="1E824BD8" w:rsidR="00541CA3" w:rsidRDefault="0091776E"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E25D235" wp14:editId="07A461C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278853B"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349BD3AB"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914198A"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34718D8"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EF27162" w14:textId="77777777">
        <w:tc>
          <w:tcPr>
            <w:tcW w:w="9002" w:type="dxa"/>
            <w:shd w:val="clear" w:color="auto" w:fill="66CCFF"/>
          </w:tcPr>
          <w:p w14:paraId="39910C7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C98A7BF"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76814CA" w14:textId="77777777" w:rsidR="009B1CD0" w:rsidRDefault="00E47798" w:rsidP="0083205E">
            <w:pPr>
              <w:pStyle w:val="Titre8"/>
              <w:tabs>
                <w:tab w:val="left" w:pos="851"/>
                <w:tab w:val="right" w:pos="9639"/>
              </w:tabs>
              <w:spacing w:before="120" w:after="120"/>
            </w:pPr>
            <w:r>
              <w:rPr>
                <w:caps/>
                <w:sz w:val="28"/>
                <w:szCs w:val="28"/>
              </w:rPr>
              <w:t>ATTRI1</w:t>
            </w:r>
          </w:p>
        </w:tc>
      </w:tr>
    </w:tbl>
    <w:p w14:paraId="45F49AF0" w14:textId="77777777" w:rsidR="009B1CD0" w:rsidRDefault="009B1CD0" w:rsidP="006C4338">
      <w:pPr>
        <w:tabs>
          <w:tab w:val="left" w:pos="851"/>
        </w:tabs>
      </w:pPr>
    </w:p>
    <w:p w14:paraId="53E8B6F6" w14:textId="5F3089ED" w:rsidR="009B45B9" w:rsidDel="001F3357" w:rsidRDefault="00CD46CC" w:rsidP="006C4338">
      <w:pPr>
        <w:pStyle w:val="Corpsdetexte31"/>
        <w:tabs>
          <w:tab w:val="left" w:pos="851"/>
        </w:tabs>
        <w:jc w:val="both"/>
        <w:rPr>
          <w:del w:id="3" w:author="Taurin Sophie" w:date="2025-05-16T14:49:00Z"/>
          <w:sz w:val="18"/>
          <w:szCs w:val="18"/>
        </w:rPr>
      </w:pPr>
      <w:del w:id="4" w:author="Taurin Sophie" w:date="2025-05-16T14:49:00Z">
        <w:r w:rsidDel="001F3357">
          <w:rPr>
            <w:sz w:val="18"/>
            <w:szCs w:val="18"/>
          </w:rPr>
          <w:delText>Alors qu’un acte d’engagement était autrefois requis de l’opérateur économique soumissionnaire lors du dépôt de son offre, sa signature n’est plus aujourd’hui requise qu’au st</w:delText>
        </w:r>
        <w:r w:rsidR="00FE48C9" w:rsidDel="001F3357">
          <w:rPr>
            <w:sz w:val="18"/>
            <w:szCs w:val="18"/>
          </w:rPr>
          <w:delText>ade de l’attribution du marché public.</w:delText>
        </w:r>
      </w:del>
    </w:p>
    <w:p w14:paraId="21BFEA0A" w14:textId="64284268" w:rsidR="00FE48C9" w:rsidDel="001F3357" w:rsidRDefault="00FE48C9" w:rsidP="006C4338">
      <w:pPr>
        <w:pStyle w:val="Corpsdetexte31"/>
        <w:tabs>
          <w:tab w:val="left" w:pos="851"/>
        </w:tabs>
        <w:jc w:val="both"/>
        <w:rPr>
          <w:del w:id="5" w:author="Taurin Sophie" w:date="2025-05-16T14:49:00Z"/>
          <w:sz w:val="18"/>
          <w:szCs w:val="18"/>
        </w:rPr>
      </w:pPr>
    </w:p>
    <w:p w14:paraId="5A823FF9" w14:textId="5DB1ADD3" w:rsidR="009B45B9" w:rsidDel="001F3357" w:rsidRDefault="009B1CD0" w:rsidP="006C4338">
      <w:pPr>
        <w:pStyle w:val="Corpsdetexte31"/>
        <w:tabs>
          <w:tab w:val="left" w:pos="851"/>
        </w:tabs>
        <w:jc w:val="both"/>
        <w:rPr>
          <w:del w:id="6" w:author="Taurin Sophie" w:date="2025-05-16T14:49:00Z"/>
          <w:sz w:val="18"/>
          <w:szCs w:val="18"/>
        </w:rPr>
      </w:pPr>
      <w:del w:id="7" w:author="Taurin Sophie" w:date="2025-05-16T14:49:00Z">
        <w:r w:rsidDel="001F3357">
          <w:rPr>
            <w:sz w:val="18"/>
            <w:szCs w:val="18"/>
          </w:rPr>
          <w:delText xml:space="preserve">Le formulaire </w:delText>
        </w:r>
        <w:r w:rsidR="00E47798" w:rsidDel="001F3357">
          <w:rPr>
            <w:sz w:val="18"/>
            <w:szCs w:val="18"/>
          </w:rPr>
          <w:delText xml:space="preserve">ATTRI1 </w:delText>
        </w:r>
        <w:r w:rsidDel="001F3357">
          <w:rPr>
            <w:sz w:val="18"/>
            <w:szCs w:val="18"/>
          </w:rPr>
          <w:delText xml:space="preserve">est un modèle d’acte d’engagement qui peut être utilisé par </w:delText>
        </w:r>
        <w:r w:rsidR="0021797C" w:rsidDel="001F3357">
          <w:rPr>
            <w:sz w:val="18"/>
            <w:szCs w:val="18"/>
          </w:rPr>
          <w:delText>l’acheteur</w:delText>
        </w:r>
        <w:r w:rsidR="0061068C" w:rsidDel="001F3357">
          <w:rPr>
            <w:sz w:val="18"/>
            <w:szCs w:val="18"/>
          </w:rPr>
          <w:delText>, s’il le souhaite,</w:delText>
        </w:r>
        <w:r w:rsidR="001C40C0" w:rsidDel="001F3357">
          <w:rPr>
            <w:sz w:val="18"/>
            <w:szCs w:val="18"/>
          </w:rPr>
          <w:delText xml:space="preserve"> </w:delText>
        </w:r>
        <w:r w:rsidR="00CD185D" w:rsidDel="001F3357">
          <w:rPr>
            <w:sz w:val="18"/>
            <w:szCs w:val="18"/>
          </w:rPr>
          <w:delText xml:space="preserve">pour conclure un marché </w:delText>
        </w:r>
        <w:r w:rsidR="002E56C1" w:rsidDel="001F3357">
          <w:rPr>
            <w:sz w:val="18"/>
            <w:szCs w:val="18"/>
          </w:rPr>
          <w:delText>public</w:delText>
        </w:r>
        <w:r w:rsidR="00CD185D" w:rsidDel="001F3357">
          <w:rPr>
            <w:sz w:val="18"/>
            <w:szCs w:val="18"/>
          </w:rPr>
          <w:delText xml:space="preserve"> avec le </w:delText>
        </w:r>
        <w:r w:rsidR="00F92811" w:rsidDel="001F3357">
          <w:rPr>
            <w:sz w:val="18"/>
            <w:szCs w:val="18"/>
          </w:rPr>
          <w:delText>titulaire pressenti.</w:delText>
        </w:r>
      </w:del>
    </w:p>
    <w:p w14:paraId="51DD1217" w14:textId="560D33EB" w:rsidR="00FE48C9" w:rsidDel="001F3357" w:rsidRDefault="00FE48C9" w:rsidP="006C4338">
      <w:pPr>
        <w:pStyle w:val="Corpsdetexte31"/>
        <w:tabs>
          <w:tab w:val="left" w:pos="851"/>
        </w:tabs>
        <w:jc w:val="both"/>
        <w:rPr>
          <w:del w:id="8" w:author="Taurin Sophie" w:date="2025-05-16T14:49:00Z"/>
          <w:sz w:val="18"/>
          <w:szCs w:val="18"/>
        </w:rPr>
      </w:pPr>
    </w:p>
    <w:p w14:paraId="290BE602" w14:textId="3E921AC7" w:rsidR="009B1CD0" w:rsidDel="001F3357" w:rsidRDefault="009B1CD0" w:rsidP="006C4338">
      <w:pPr>
        <w:pStyle w:val="Corpsdetexte31"/>
        <w:tabs>
          <w:tab w:val="left" w:pos="851"/>
        </w:tabs>
        <w:jc w:val="both"/>
        <w:rPr>
          <w:del w:id="9" w:author="Taurin Sophie" w:date="2025-05-16T14:49:00Z"/>
          <w:sz w:val="18"/>
          <w:szCs w:val="18"/>
        </w:rPr>
      </w:pPr>
      <w:del w:id="10" w:author="Taurin Sophie" w:date="2025-05-16T14:49:00Z">
        <w:r w:rsidDel="001F3357">
          <w:rPr>
            <w:sz w:val="18"/>
            <w:szCs w:val="18"/>
          </w:rPr>
          <w:delText xml:space="preserve">Il est conseillé aux acheteurs </w:delText>
        </w:r>
        <w:r w:rsidR="0021797C" w:rsidDel="001F3357">
          <w:rPr>
            <w:sz w:val="18"/>
            <w:szCs w:val="18"/>
          </w:rPr>
          <w:delText xml:space="preserve">de renseigner les différentes rubriques de ce formulaire </w:delText>
        </w:r>
        <w:r w:rsidDel="001F3357">
          <w:rPr>
            <w:sz w:val="18"/>
            <w:szCs w:val="18"/>
          </w:rPr>
          <w:delText xml:space="preserve">avant </w:delText>
        </w:r>
        <w:r w:rsidR="00CD185D" w:rsidDel="001F3357">
          <w:rPr>
            <w:sz w:val="18"/>
            <w:szCs w:val="18"/>
          </w:rPr>
          <w:delText>d</w:delText>
        </w:r>
        <w:r w:rsidR="0021797C" w:rsidDel="001F3357">
          <w:rPr>
            <w:sz w:val="18"/>
            <w:szCs w:val="18"/>
          </w:rPr>
          <w:delText>e l</w:delText>
        </w:r>
        <w:r w:rsidR="00CD185D" w:rsidDel="001F3357">
          <w:rPr>
            <w:sz w:val="18"/>
            <w:szCs w:val="18"/>
          </w:rPr>
          <w:delText>’adresser à l’attributaire</w:delText>
        </w:r>
        <w:r w:rsidDel="001F3357">
          <w:rPr>
            <w:sz w:val="18"/>
            <w:szCs w:val="18"/>
          </w:rPr>
          <w:delText>.</w:delText>
        </w:r>
        <w:r w:rsidR="00CD185D" w:rsidDel="001F3357">
          <w:rPr>
            <w:sz w:val="18"/>
            <w:szCs w:val="18"/>
          </w:rPr>
          <w:delText xml:space="preserve"> Ce dernier </w:delText>
        </w:r>
        <w:r w:rsidR="0021797C" w:rsidDel="001F3357">
          <w:rPr>
            <w:sz w:val="18"/>
            <w:szCs w:val="18"/>
          </w:rPr>
          <w:delText>retourne l’acte d’engagement signé, permettant à l’acheteur de le signer à son tour.</w:delText>
        </w:r>
      </w:del>
    </w:p>
    <w:p w14:paraId="4883928C" w14:textId="77777777" w:rsidR="00FE48C9" w:rsidRDefault="00FE48C9" w:rsidP="006C4338">
      <w:pPr>
        <w:pStyle w:val="Corpsdetexte31"/>
        <w:tabs>
          <w:tab w:val="left" w:pos="851"/>
        </w:tabs>
        <w:jc w:val="both"/>
        <w:rPr>
          <w:sz w:val="18"/>
          <w:szCs w:val="18"/>
        </w:rPr>
      </w:pPr>
    </w:p>
    <w:p w14:paraId="7A99EB0F" w14:textId="78F59757" w:rsidR="009B1CD0" w:rsidDel="001F3357" w:rsidRDefault="009B1CD0" w:rsidP="006F3DF9">
      <w:pPr>
        <w:pStyle w:val="Corpsdetexte31"/>
        <w:tabs>
          <w:tab w:val="left" w:pos="851"/>
        </w:tabs>
        <w:jc w:val="both"/>
        <w:rPr>
          <w:del w:id="11" w:author="Taurin Sophie" w:date="2025-05-16T14:50:00Z"/>
          <w:sz w:val="18"/>
          <w:szCs w:val="18"/>
        </w:rPr>
      </w:pPr>
      <w:del w:id="12" w:author="Taurin Sophie" w:date="2025-05-16T14:50:00Z">
        <w:r w:rsidDel="001F3357">
          <w:rPr>
            <w:sz w:val="18"/>
            <w:szCs w:val="18"/>
          </w:rPr>
          <w:delText xml:space="preserve">En cas d’allotissement, </w:delText>
        </w:r>
        <w:r w:rsidR="00CD185D" w:rsidDel="001F3357">
          <w:rPr>
            <w:sz w:val="18"/>
            <w:szCs w:val="18"/>
          </w:rPr>
          <w:delText xml:space="preserve">un formulaire </w:delText>
        </w:r>
        <w:r w:rsidR="00E47798" w:rsidDel="001F3357">
          <w:rPr>
            <w:sz w:val="18"/>
            <w:szCs w:val="18"/>
          </w:rPr>
          <w:delText xml:space="preserve">ATTRI1 </w:delText>
        </w:r>
        <w:r w:rsidR="00CD185D" w:rsidDel="001F3357">
          <w:rPr>
            <w:sz w:val="18"/>
            <w:szCs w:val="18"/>
          </w:rPr>
          <w:delText xml:space="preserve">peut être établi pour chaque </w:delText>
        </w:r>
        <w:r w:rsidDel="001F3357">
          <w:rPr>
            <w:sz w:val="18"/>
            <w:szCs w:val="18"/>
          </w:rPr>
          <w:delText>lot.</w:delText>
        </w:r>
        <w:r w:rsidR="00CD185D" w:rsidDel="001F3357">
          <w:rPr>
            <w:sz w:val="18"/>
            <w:szCs w:val="18"/>
          </w:rPr>
          <w:delText xml:space="preserve"> Lorsqu’un même opérateur économique se voit attribuer plusieurs lots, un seul </w:delText>
        </w:r>
        <w:r w:rsidR="00E47798" w:rsidDel="001F3357">
          <w:rPr>
            <w:sz w:val="18"/>
            <w:szCs w:val="18"/>
          </w:rPr>
          <w:delText xml:space="preserve">ATTRI1 </w:delText>
        </w:r>
        <w:r w:rsidR="00CD185D" w:rsidDel="001F3357">
          <w:rPr>
            <w:sz w:val="18"/>
            <w:szCs w:val="18"/>
          </w:rPr>
          <w:delText>peut être complété.</w:delText>
        </w:r>
        <w:r w:rsidR="0021797C" w:rsidDel="001F3357">
          <w:rPr>
            <w:sz w:val="18"/>
            <w:szCs w:val="18"/>
          </w:rPr>
          <w:delText xml:space="preserve"> Si l’attributaire est retenu sur la base d’une offre variable portant sur plusieurs lots, </w:delText>
        </w:r>
        <w:r w:rsidR="006F3DF9" w:rsidDel="001F3357">
          <w:rPr>
            <w:sz w:val="18"/>
            <w:szCs w:val="18"/>
          </w:rPr>
          <w:delText xml:space="preserve">soit </w:delText>
        </w:r>
        <w:r w:rsidR="0021797C" w:rsidDel="001F3357">
          <w:rPr>
            <w:sz w:val="18"/>
            <w:szCs w:val="18"/>
          </w:rPr>
          <w:delText xml:space="preserve">un acte d’engagement est </w:delText>
        </w:r>
        <w:r w:rsidR="006F3DF9" w:rsidDel="001F3357">
          <w:rPr>
            <w:sz w:val="18"/>
            <w:szCs w:val="18"/>
          </w:rPr>
          <w:delText>établi pour les seuls lots concernés, soit l’acte d’engagement unique mentionne expressément les lots retenus sur la base d’une offre variable</w:delText>
        </w:r>
        <w:r w:rsidR="0021797C" w:rsidDel="001F3357">
          <w:rPr>
            <w:sz w:val="18"/>
            <w:szCs w:val="18"/>
          </w:rPr>
          <w:delText>.</w:delText>
        </w:r>
      </w:del>
    </w:p>
    <w:p w14:paraId="7DDB955B" w14:textId="00BBE197" w:rsidR="00FE48C9" w:rsidDel="001F3357" w:rsidRDefault="00FE48C9" w:rsidP="006F3DF9">
      <w:pPr>
        <w:pStyle w:val="Corpsdetexte31"/>
        <w:tabs>
          <w:tab w:val="left" w:pos="851"/>
        </w:tabs>
        <w:jc w:val="both"/>
        <w:rPr>
          <w:del w:id="13" w:author="Taurin Sophie" w:date="2025-05-16T14:50:00Z"/>
          <w:sz w:val="18"/>
          <w:szCs w:val="18"/>
        </w:rPr>
      </w:pPr>
    </w:p>
    <w:p w14:paraId="6BFDCE73" w14:textId="59F0D8EF" w:rsidR="009B1CD0" w:rsidDel="001F3357" w:rsidRDefault="009B1CD0" w:rsidP="005846FB">
      <w:pPr>
        <w:pStyle w:val="Corpsdetexte31"/>
        <w:tabs>
          <w:tab w:val="left" w:pos="851"/>
        </w:tabs>
        <w:jc w:val="both"/>
        <w:rPr>
          <w:del w:id="14" w:author="Taurin Sophie" w:date="2025-05-16T14:50:00Z"/>
          <w:sz w:val="18"/>
          <w:szCs w:val="18"/>
        </w:rPr>
      </w:pPr>
      <w:del w:id="15" w:author="Taurin Sophie" w:date="2025-05-16T14:50:00Z">
        <w:r w:rsidDel="001F3357">
          <w:rPr>
            <w:sz w:val="18"/>
            <w:szCs w:val="18"/>
          </w:rPr>
          <w:delText xml:space="preserve">En cas de </w:delText>
        </w:r>
        <w:r w:rsidR="00F92811" w:rsidDel="001F3357">
          <w:rPr>
            <w:sz w:val="18"/>
            <w:szCs w:val="18"/>
          </w:rPr>
          <w:delText>groupement d’entreprises</w:delText>
        </w:r>
        <w:r w:rsidDel="001F3357">
          <w:rPr>
            <w:sz w:val="18"/>
            <w:szCs w:val="18"/>
          </w:rPr>
          <w:delText xml:space="preserve">, un </w:delText>
        </w:r>
        <w:r w:rsidR="00CD185D" w:rsidDel="001F3357">
          <w:rPr>
            <w:sz w:val="18"/>
            <w:szCs w:val="18"/>
          </w:rPr>
          <w:delText xml:space="preserve">acte d’engagement unique </w:delText>
        </w:r>
        <w:r w:rsidDel="001F3357">
          <w:rPr>
            <w:sz w:val="18"/>
            <w:szCs w:val="18"/>
          </w:rPr>
          <w:delText>est rempli pour le groupement d’entreprises.</w:delText>
        </w:r>
      </w:del>
    </w:p>
    <w:p w14:paraId="02E5FE81" w14:textId="77777777" w:rsidR="00FE48C9" w:rsidRDefault="00FE48C9" w:rsidP="005846FB">
      <w:pPr>
        <w:pStyle w:val="Corpsdetexte31"/>
        <w:tabs>
          <w:tab w:val="left" w:pos="851"/>
        </w:tabs>
        <w:jc w:val="both"/>
        <w:rPr>
          <w:sz w:val="18"/>
          <w:szCs w:val="18"/>
        </w:rPr>
      </w:pPr>
    </w:p>
    <w:p w14:paraId="4C613D8E"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49834E40" w14:textId="77777777" w:rsidR="004C5755" w:rsidRPr="001C7D87" w:rsidRDefault="004C5755" w:rsidP="004C5755">
      <w:pPr>
        <w:jc w:val="both"/>
        <w:rPr>
          <w:rFonts w:ascii="Arial" w:hAnsi="Arial" w:cs="Arial"/>
          <w:i/>
          <w:sz w:val="18"/>
          <w:szCs w:val="18"/>
        </w:rPr>
      </w:pPr>
    </w:p>
    <w:p w14:paraId="4D5DB9A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25ECE81" w14:textId="77777777">
        <w:tc>
          <w:tcPr>
            <w:tcW w:w="10277" w:type="dxa"/>
            <w:shd w:val="clear" w:color="auto" w:fill="66CCFF"/>
          </w:tcPr>
          <w:p w14:paraId="1FA9062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A2502C0" w14:textId="77777777" w:rsidR="009B1CD0" w:rsidRDefault="009B1CD0" w:rsidP="006C4338">
      <w:pPr>
        <w:tabs>
          <w:tab w:val="left" w:pos="426"/>
          <w:tab w:val="left" w:pos="851"/>
        </w:tabs>
        <w:jc w:val="both"/>
      </w:pPr>
    </w:p>
    <w:p w14:paraId="78E7826C"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C30BFD3" w14:textId="77777777" w:rsidR="0091776E" w:rsidRPr="0091776E" w:rsidRDefault="0091776E" w:rsidP="0091776E">
      <w:pPr>
        <w:pBdr>
          <w:top w:val="single" w:sz="4" w:space="1" w:color="auto"/>
          <w:left w:val="single" w:sz="4" w:space="4" w:color="auto"/>
          <w:bottom w:val="single" w:sz="4" w:space="1" w:color="auto"/>
          <w:right w:val="single" w:sz="4" w:space="4" w:color="auto"/>
        </w:pBdr>
        <w:shd w:val="clear" w:color="auto" w:fill="CCCCFF"/>
        <w:jc w:val="center"/>
        <w:rPr>
          <w:ins w:id="16" w:author="Taurin Sophie" w:date="2025-05-16T14:45:00Z"/>
          <w:rFonts w:cs="Aptos"/>
          <w:b/>
          <w:sz w:val="22"/>
          <w:szCs w:val="22"/>
          <w:rPrChange w:id="17" w:author="Taurin Sophie" w:date="2025-05-16T14:45:00Z">
            <w:rPr>
              <w:ins w:id="18" w:author="Taurin Sophie" w:date="2025-05-16T14:45:00Z"/>
              <w:rFonts w:cs="Aptos"/>
              <w:b/>
              <w:sz w:val="32"/>
              <w:szCs w:val="32"/>
            </w:rPr>
          </w:rPrChange>
        </w:rPr>
      </w:pPr>
      <w:bookmarkStart w:id="19" w:name="_Hlk197957726"/>
      <w:ins w:id="20" w:author="Taurin Sophie" w:date="2025-05-16T14:45:00Z">
        <w:r w:rsidRPr="0091776E">
          <w:rPr>
            <w:rFonts w:cs="Aptos"/>
            <w:b/>
            <w:sz w:val="22"/>
            <w:szCs w:val="22"/>
            <w:rPrChange w:id="21" w:author="Taurin Sophie" w:date="2025-05-16T14:45:00Z">
              <w:rPr>
                <w:rFonts w:cs="Aptos"/>
                <w:b/>
                <w:sz w:val="32"/>
                <w:szCs w:val="32"/>
              </w:rPr>
            </w:rPrChange>
          </w:rPr>
          <w:t>Fourniture MATERIEL MECANIQUE AUTO</w:t>
        </w:r>
      </w:ins>
    </w:p>
    <w:p w14:paraId="453BC1A4" w14:textId="77777777" w:rsidR="0091776E" w:rsidRPr="0091776E" w:rsidRDefault="0091776E" w:rsidP="0091776E">
      <w:pPr>
        <w:pBdr>
          <w:top w:val="single" w:sz="4" w:space="1" w:color="auto"/>
          <w:left w:val="single" w:sz="4" w:space="4" w:color="auto"/>
          <w:bottom w:val="single" w:sz="4" w:space="1" w:color="auto"/>
          <w:right w:val="single" w:sz="4" w:space="4" w:color="auto"/>
        </w:pBdr>
        <w:shd w:val="clear" w:color="auto" w:fill="CCCCFF"/>
        <w:jc w:val="center"/>
        <w:rPr>
          <w:ins w:id="22" w:author="Taurin Sophie" w:date="2025-05-16T14:45:00Z"/>
          <w:rFonts w:cs="Aptos"/>
          <w:b/>
          <w:color w:val="FF0000"/>
          <w:sz w:val="22"/>
          <w:szCs w:val="22"/>
          <w:rPrChange w:id="23" w:author="Taurin Sophie" w:date="2025-05-16T14:45:00Z">
            <w:rPr>
              <w:ins w:id="24" w:author="Taurin Sophie" w:date="2025-05-16T14:45:00Z"/>
              <w:rFonts w:cs="Aptos"/>
              <w:b/>
              <w:color w:val="FF0000"/>
              <w:sz w:val="32"/>
              <w:szCs w:val="32"/>
            </w:rPr>
          </w:rPrChange>
        </w:rPr>
      </w:pPr>
      <w:ins w:id="25" w:author="Taurin Sophie" w:date="2025-05-16T14:45:00Z">
        <w:r w:rsidRPr="0091776E">
          <w:rPr>
            <w:rFonts w:cs="Aptos"/>
            <w:b/>
            <w:color w:val="FF0000"/>
            <w:sz w:val="22"/>
            <w:szCs w:val="22"/>
            <w:rPrChange w:id="26" w:author="Taurin Sophie" w:date="2025-05-16T14:45:00Z">
              <w:rPr>
                <w:rFonts w:cs="Aptos"/>
                <w:b/>
                <w:color w:val="FF0000"/>
                <w:sz w:val="32"/>
                <w:szCs w:val="32"/>
              </w:rPr>
            </w:rPrChange>
          </w:rPr>
          <w:t>BOITES A PANNES / OUTILS DE DIAGNOSTIC</w:t>
        </w:r>
      </w:ins>
    </w:p>
    <w:bookmarkEnd w:id="19"/>
    <w:p w14:paraId="7EFD3485" w14:textId="56802CD5" w:rsidR="0091776E" w:rsidRDefault="0091776E" w:rsidP="0091776E">
      <w:pPr>
        <w:pBdr>
          <w:top w:val="single" w:sz="4" w:space="1" w:color="auto"/>
          <w:left w:val="single" w:sz="4" w:space="4" w:color="auto"/>
          <w:bottom w:val="single" w:sz="4" w:space="1" w:color="auto"/>
          <w:right w:val="single" w:sz="4" w:space="4" w:color="auto"/>
        </w:pBdr>
        <w:shd w:val="clear" w:color="auto" w:fill="CCCCFF"/>
        <w:jc w:val="center"/>
        <w:rPr>
          <w:ins w:id="27" w:author="Taurin Sophie" w:date="2025-05-16T14:45:00Z"/>
          <w:rFonts w:ascii="Arial Narrow" w:hAnsi="Arial Narrow"/>
          <w:b/>
          <w:sz w:val="16"/>
          <w:szCs w:val="16"/>
        </w:rPr>
      </w:pPr>
      <w:ins w:id="28" w:author="Taurin Sophie" w:date="2025-05-16T14:45:00Z">
        <w:r w:rsidRPr="0091776E">
          <w:rPr>
            <w:rFonts w:cs="Aptos"/>
            <w:b/>
            <w:color w:val="FF0000"/>
            <w:sz w:val="22"/>
            <w:szCs w:val="22"/>
            <w:rPrChange w:id="29" w:author="Taurin Sophie" w:date="2025-05-16T14:45:00Z">
              <w:rPr>
                <w:rFonts w:cs="Aptos"/>
                <w:b/>
                <w:color w:val="FF0000"/>
                <w:sz w:val="32"/>
                <w:szCs w:val="32"/>
              </w:rPr>
            </w:rPrChange>
          </w:rPr>
          <w:t>2025AtelierAuto-BoîtesDiag</w:t>
        </w:r>
      </w:ins>
    </w:p>
    <w:p w14:paraId="6483610B" w14:textId="30B789DD" w:rsidR="009B1CD0" w:rsidDel="0091776E" w:rsidRDefault="009B1CD0" w:rsidP="006F3DF9">
      <w:pPr>
        <w:pStyle w:val="fcase1ertab"/>
        <w:tabs>
          <w:tab w:val="clear" w:pos="426"/>
          <w:tab w:val="left" w:pos="0"/>
          <w:tab w:val="left" w:pos="851"/>
        </w:tabs>
        <w:ind w:left="0" w:firstLine="0"/>
        <w:rPr>
          <w:del w:id="30" w:author="Taurin Sophie" w:date="2025-05-16T14:45:00Z"/>
          <w:rFonts w:ascii="Arial" w:hAnsi="Arial" w:cs="Arial"/>
        </w:rPr>
      </w:pPr>
      <w:del w:id="31" w:author="Taurin Sophie" w:date="2025-05-16T14:45:00Z">
        <w:r w:rsidDel="0091776E">
          <w:rPr>
            <w:rFonts w:ascii="Arial" w:hAnsi="Arial" w:cs="Arial"/>
            <w:i/>
            <w:sz w:val="18"/>
            <w:szCs w:val="18"/>
          </w:rPr>
          <w:delText>(</w:delText>
        </w:r>
        <w:r w:rsidR="00876A73" w:rsidRPr="00876A73" w:rsidDel="0091776E">
          <w:rPr>
            <w:rFonts w:ascii="Arial" w:hAnsi="Arial" w:cs="Arial"/>
            <w:bCs/>
            <w:i/>
            <w:iCs/>
            <w:sz w:val="18"/>
            <w:szCs w:val="18"/>
          </w:rPr>
          <w:delTex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delText>
        </w:r>
        <w:r w:rsidR="00876A73" w:rsidDel="0091776E">
          <w:rPr>
            <w:rFonts w:ascii="Arial" w:hAnsi="Arial" w:cs="Arial"/>
            <w:bCs/>
            <w:i/>
            <w:iCs/>
            <w:sz w:val="18"/>
            <w:szCs w:val="18"/>
          </w:rPr>
          <w:delText>le présent acte d’engagement</w:delText>
        </w:r>
        <w:r w:rsidR="00876A73" w:rsidRPr="00876A73" w:rsidDel="0091776E">
          <w:rPr>
            <w:rFonts w:ascii="Arial" w:hAnsi="Arial" w:cs="Arial"/>
            <w:bCs/>
            <w:i/>
            <w:iCs/>
            <w:sz w:val="18"/>
            <w:szCs w:val="18"/>
          </w:rPr>
          <w:delText>.</w:delText>
        </w:r>
        <w:r w:rsidDel="0091776E">
          <w:rPr>
            <w:rFonts w:ascii="Arial" w:hAnsi="Arial" w:cs="Arial"/>
            <w:i/>
            <w:sz w:val="18"/>
            <w:szCs w:val="18"/>
          </w:rPr>
          <w:delText>)</w:delText>
        </w:r>
      </w:del>
    </w:p>
    <w:p w14:paraId="1F2ECDEC" w14:textId="77777777" w:rsidR="009B1CD0" w:rsidRDefault="009B1CD0" w:rsidP="005846FB">
      <w:pPr>
        <w:tabs>
          <w:tab w:val="left" w:pos="426"/>
          <w:tab w:val="left" w:pos="851"/>
        </w:tabs>
        <w:jc w:val="both"/>
        <w:rPr>
          <w:rFonts w:ascii="Arial" w:hAnsi="Arial" w:cs="Arial"/>
        </w:rPr>
      </w:pPr>
    </w:p>
    <w:p w14:paraId="3FACE580" w14:textId="77777777" w:rsidR="0091776E" w:rsidRDefault="0091776E" w:rsidP="0091776E">
      <w:pPr>
        <w:jc w:val="center"/>
        <w:rPr>
          <w:ins w:id="32" w:author="Taurin Sophie" w:date="2025-05-16T14:45:00Z"/>
          <w:rFonts w:ascii="Arial Narrow" w:hAnsi="Arial Narrow" w:cs="Arial"/>
          <w:bCs/>
          <w:sz w:val="24"/>
          <w:szCs w:val="24"/>
        </w:rPr>
        <w:pPrChange w:id="33" w:author="Taurin Sophie" w:date="2025-05-16T14:45:00Z">
          <w:pPr>
            <w:jc w:val="both"/>
          </w:pPr>
        </w:pPrChange>
      </w:pPr>
      <w:ins w:id="34" w:author="Taurin Sophie" w:date="2025-05-16T14:45:00Z">
        <w:r>
          <w:rPr>
            <w:rFonts w:ascii="Arial Narrow" w:hAnsi="Arial Narrow" w:cs="Arial"/>
            <w:bCs/>
            <w:sz w:val="24"/>
            <w:szCs w:val="24"/>
          </w:rPr>
          <w:t>Le présent marché est alloti en 2 lots :</w:t>
        </w:r>
      </w:ins>
    </w:p>
    <w:p w14:paraId="66ED36DD" w14:textId="77777777" w:rsidR="0091776E" w:rsidRPr="00ED4C81" w:rsidRDefault="0091776E" w:rsidP="0091776E">
      <w:pPr>
        <w:pStyle w:val="Paragraphedeliste"/>
        <w:numPr>
          <w:ilvl w:val="0"/>
          <w:numId w:val="7"/>
        </w:numPr>
        <w:spacing w:after="0" w:line="240" w:lineRule="auto"/>
        <w:jc w:val="center"/>
        <w:rPr>
          <w:ins w:id="35" w:author="Taurin Sophie" w:date="2025-05-16T14:45:00Z"/>
          <w:rFonts w:ascii="Arial Narrow" w:hAnsi="Arial Narrow" w:cs="Arial"/>
          <w:bCs/>
          <w:sz w:val="20"/>
          <w:szCs w:val="20"/>
        </w:rPr>
        <w:pPrChange w:id="36" w:author="Taurin Sophie" w:date="2025-05-16T14:45:00Z">
          <w:pPr>
            <w:pStyle w:val="Paragraphedeliste"/>
            <w:numPr>
              <w:numId w:val="7"/>
            </w:numPr>
            <w:spacing w:after="0" w:line="240" w:lineRule="auto"/>
            <w:ind w:hanging="360"/>
            <w:jc w:val="both"/>
          </w:pPr>
        </w:pPrChange>
      </w:pPr>
      <w:bookmarkStart w:id="37" w:name="_Hlk184195845"/>
      <w:ins w:id="38" w:author="Taurin Sophie" w:date="2025-05-16T14:45:00Z">
        <w:r w:rsidRPr="00E14B06">
          <w:rPr>
            <w:rFonts w:ascii="Arial Narrow" w:hAnsi="Arial Narrow" w:cs="Arial"/>
            <w:b/>
            <w:sz w:val="24"/>
            <w:szCs w:val="24"/>
            <w:u w:val="single"/>
          </w:rPr>
          <w:t>Lot 1</w:t>
        </w:r>
        <w:r>
          <w:rPr>
            <w:rFonts w:ascii="Arial Narrow" w:hAnsi="Arial Narrow" w:cs="Arial"/>
            <w:bCs/>
            <w:sz w:val="24"/>
            <w:szCs w:val="24"/>
          </w:rPr>
          <w:t> : Boîtes à pannes</w:t>
        </w:r>
      </w:ins>
    </w:p>
    <w:p w14:paraId="355EB48C" w14:textId="77777777" w:rsidR="0091776E" w:rsidRDefault="0091776E" w:rsidP="0091776E">
      <w:pPr>
        <w:pStyle w:val="Paragraphedeliste"/>
        <w:numPr>
          <w:ilvl w:val="0"/>
          <w:numId w:val="7"/>
        </w:numPr>
        <w:spacing w:after="0" w:line="240" w:lineRule="auto"/>
        <w:jc w:val="center"/>
        <w:rPr>
          <w:ins w:id="39" w:author="Taurin Sophie" w:date="2025-05-16T14:45:00Z"/>
          <w:rFonts w:ascii="Arial Narrow" w:hAnsi="Arial Narrow" w:cs="Arial"/>
          <w:bCs/>
          <w:sz w:val="24"/>
          <w:szCs w:val="24"/>
        </w:rPr>
        <w:pPrChange w:id="40" w:author="Taurin Sophie" w:date="2025-05-16T14:45:00Z">
          <w:pPr>
            <w:pStyle w:val="Paragraphedeliste"/>
            <w:numPr>
              <w:numId w:val="7"/>
            </w:numPr>
            <w:spacing w:after="0" w:line="240" w:lineRule="auto"/>
            <w:ind w:hanging="360"/>
            <w:jc w:val="both"/>
          </w:pPr>
        </w:pPrChange>
      </w:pPr>
      <w:ins w:id="41" w:author="Taurin Sophie" w:date="2025-05-16T14:45:00Z">
        <w:r w:rsidRPr="00F95FFA">
          <w:rPr>
            <w:rFonts w:ascii="Arial Narrow" w:hAnsi="Arial Narrow" w:cs="Arial"/>
            <w:b/>
            <w:sz w:val="24"/>
            <w:szCs w:val="24"/>
            <w:u w:val="single"/>
          </w:rPr>
          <w:t>Lot 2</w:t>
        </w:r>
        <w:r w:rsidRPr="00F95FFA">
          <w:rPr>
            <w:rFonts w:ascii="Arial Narrow" w:hAnsi="Arial Narrow" w:cs="Arial"/>
            <w:bCs/>
            <w:sz w:val="24"/>
            <w:szCs w:val="24"/>
          </w:rPr>
          <w:t> : Outils de diagnostic</w:t>
        </w:r>
        <w:bookmarkEnd w:id="37"/>
      </w:ins>
    </w:p>
    <w:p w14:paraId="619E91ED" w14:textId="6DF48A62" w:rsidR="00876A73" w:rsidDel="001F3357" w:rsidRDefault="00876A73" w:rsidP="005846FB">
      <w:pPr>
        <w:tabs>
          <w:tab w:val="left" w:pos="426"/>
          <w:tab w:val="left" w:pos="851"/>
        </w:tabs>
        <w:jc w:val="both"/>
        <w:rPr>
          <w:del w:id="42" w:author="Taurin Sophie" w:date="2025-05-16T14:49:00Z"/>
          <w:rFonts w:ascii="Arial" w:hAnsi="Arial" w:cs="Arial"/>
        </w:rPr>
      </w:pPr>
    </w:p>
    <w:p w14:paraId="1B511DF9" w14:textId="7455DC14" w:rsidR="00876A73" w:rsidDel="0091776E" w:rsidRDefault="00876A73" w:rsidP="005846FB">
      <w:pPr>
        <w:tabs>
          <w:tab w:val="left" w:pos="426"/>
          <w:tab w:val="left" w:pos="851"/>
        </w:tabs>
        <w:jc w:val="both"/>
        <w:rPr>
          <w:del w:id="43" w:author="Taurin Sophie" w:date="2025-05-16T14:46:00Z"/>
          <w:rFonts w:ascii="Arial" w:hAnsi="Arial" w:cs="Arial"/>
        </w:rPr>
      </w:pPr>
    </w:p>
    <w:p w14:paraId="11F78A04" w14:textId="0D9CA8A6" w:rsidR="00876A73" w:rsidDel="0091776E" w:rsidRDefault="00876A73" w:rsidP="005846FB">
      <w:pPr>
        <w:tabs>
          <w:tab w:val="left" w:pos="426"/>
          <w:tab w:val="left" w:pos="851"/>
        </w:tabs>
        <w:jc w:val="both"/>
        <w:rPr>
          <w:del w:id="44" w:author="Taurin Sophie" w:date="2025-05-16T14:46:00Z"/>
          <w:rFonts w:ascii="Arial" w:hAnsi="Arial" w:cs="Arial"/>
        </w:rPr>
      </w:pPr>
    </w:p>
    <w:p w14:paraId="6076638A" w14:textId="77777777" w:rsidR="009B1CD0" w:rsidRDefault="009B1CD0" w:rsidP="005846FB">
      <w:pPr>
        <w:tabs>
          <w:tab w:val="left" w:pos="426"/>
          <w:tab w:val="left" w:pos="851"/>
        </w:tabs>
        <w:jc w:val="both"/>
        <w:rPr>
          <w:rFonts w:ascii="Arial" w:hAnsi="Arial" w:cs="Arial"/>
        </w:rPr>
      </w:pPr>
    </w:p>
    <w:p w14:paraId="38D585CB" w14:textId="77777777" w:rsidR="009B1CD0" w:rsidRDefault="009B1CD0" w:rsidP="005846FB">
      <w:pPr>
        <w:tabs>
          <w:tab w:val="left" w:pos="426"/>
          <w:tab w:val="left" w:pos="851"/>
        </w:tabs>
        <w:jc w:val="both"/>
        <w:rPr>
          <w:rFonts w:ascii="Arial" w:hAnsi="Arial" w:cs="Arial"/>
        </w:rPr>
      </w:pPr>
    </w:p>
    <w:p w14:paraId="727A7C5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6001B76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CE6C0EA" w14:textId="77777777" w:rsidR="009B1CD0" w:rsidRDefault="009B1CD0" w:rsidP="00934503">
      <w:pPr>
        <w:tabs>
          <w:tab w:val="left" w:pos="426"/>
          <w:tab w:val="left" w:pos="851"/>
        </w:tabs>
        <w:jc w:val="both"/>
        <w:rPr>
          <w:rFonts w:ascii="Arial" w:hAnsi="Arial" w:cs="Arial"/>
        </w:rPr>
      </w:pPr>
    </w:p>
    <w:p w14:paraId="7B83B58F"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06D92604" w14:textId="77777777" w:rsidR="009B1CD0" w:rsidRDefault="009B1CD0" w:rsidP="009B45B9">
      <w:pPr>
        <w:tabs>
          <w:tab w:val="left" w:pos="426"/>
          <w:tab w:val="left" w:pos="851"/>
        </w:tabs>
        <w:jc w:val="both"/>
        <w:rPr>
          <w:rFonts w:ascii="Arial" w:hAnsi="Arial" w:cs="Arial"/>
        </w:rPr>
      </w:pPr>
    </w:p>
    <w:p w14:paraId="53940CB1"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71B7C6B4"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324ED084" w14:textId="625DE4B1" w:rsidR="009B1CD0" w:rsidDel="001F3357" w:rsidRDefault="009B1CD0" w:rsidP="006B5057">
      <w:pPr>
        <w:pStyle w:val="fcasegauche"/>
        <w:tabs>
          <w:tab w:val="left" w:pos="851"/>
        </w:tabs>
        <w:spacing w:before="120" w:after="0"/>
        <w:ind w:left="426" w:firstLine="0"/>
        <w:rPr>
          <w:del w:id="45" w:author="Taurin Sophie" w:date="2025-05-16T14:49:00Z"/>
          <w:rFonts w:ascii="Arial" w:hAnsi="Arial" w:cs="Arial"/>
        </w:rPr>
      </w:pPr>
    </w:p>
    <w:p w14:paraId="21D54DDF" w14:textId="77777777" w:rsidR="001F3357" w:rsidRDefault="001F3357" w:rsidP="009B45B9">
      <w:pPr>
        <w:pStyle w:val="fcasegauche"/>
        <w:tabs>
          <w:tab w:val="left" w:pos="851"/>
        </w:tabs>
        <w:spacing w:after="0"/>
        <w:rPr>
          <w:ins w:id="46" w:author="Taurin Sophie" w:date="2025-05-16T14:50:00Z"/>
          <w:rFonts w:ascii="Arial" w:hAnsi="Arial" w:cs="Arial"/>
        </w:rPr>
      </w:pPr>
    </w:p>
    <w:p w14:paraId="14A22BCD" w14:textId="61447456" w:rsidR="009B1CD0" w:rsidDel="001F3357" w:rsidRDefault="009B1CD0" w:rsidP="006C4338">
      <w:pPr>
        <w:pStyle w:val="fcasegauche"/>
        <w:tabs>
          <w:tab w:val="left" w:pos="851"/>
        </w:tabs>
        <w:spacing w:after="0"/>
        <w:ind w:left="0" w:firstLine="0"/>
        <w:rPr>
          <w:del w:id="47" w:author="Taurin Sophie" w:date="2025-05-16T14:49:00Z"/>
          <w:rFonts w:ascii="Arial" w:hAnsi="Arial" w:cs="Arial"/>
        </w:rPr>
      </w:pPr>
    </w:p>
    <w:p w14:paraId="2C7714C4" w14:textId="4F8A1E5F" w:rsidR="004C5755" w:rsidDel="001F3357" w:rsidRDefault="004C5755" w:rsidP="006C4338">
      <w:pPr>
        <w:pStyle w:val="fcasegauche"/>
        <w:tabs>
          <w:tab w:val="left" w:pos="851"/>
        </w:tabs>
        <w:spacing w:after="0"/>
        <w:ind w:left="0" w:firstLine="0"/>
        <w:rPr>
          <w:del w:id="48" w:author="Taurin Sophie" w:date="2025-05-16T14:49:00Z"/>
          <w:rFonts w:ascii="Arial" w:hAnsi="Arial" w:cs="Arial"/>
        </w:rPr>
      </w:pPr>
    </w:p>
    <w:p w14:paraId="6F646D01" w14:textId="6170E5EE" w:rsidR="004C5755" w:rsidDel="001F3357" w:rsidRDefault="004C5755" w:rsidP="006C4338">
      <w:pPr>
        <w:pStyle w:val="fcasegauche"/>
        <w:tabs>
          <w:tab w:val="left" w:pos="851"/>
        </w:tabs>
        <w:spacing w:after="0"/>
        <w:ind w:left="0" w:firstLine="0"/>
        <w:rPr>
          <w:del w:id="49" w:author="Taurin Sophie" w:date="2025-05-16T14:49:00Z"/>
          <w:rFonts w:ascii="Arial" w:hAnsi="Arial" w:cs="Arial"/>
        </w:rPr>
      </w:pPr>
    </w:p>
    <w:p w14:paraId="7AB6BC57" w14:textId="5C6E5C0C" w:rsidR="004C5755" w:rsidDel="001F3357" w:rsidRDefault="004C5755" w:rsidP="006C4338">
      <w:pPr>
        <w:pStyle w:val="fcasegauche"/>
        <w:tabs>
          <w:tab w:val="left" w:pos="851"/>
        </w:tabs>
        <w:spacing w:after="0"/>
        <w:ind w:left="0" w:firstLine="0"/>
        <w:rPr>
          <w:del w:id="50" w:author="Taurin Sophie" w:date="2025-05-16T14:49:00Z"/>
          <w:rFonts w:ascii="Arial" w:hAnsi="Arial" w:cs="Arial"/>
        </w:rPr>
      </w:pPr>
    </w:p>
    <w:p w14:paraId="4F6454E8" w14:textId="77777777" w:rsidR="009B1CD0" w:rsidRDefault="009B1CD0" w:rsidP="006B5057">
      <w:pPr>
        <w:pStyle w:val="fcasegauche"/>
        <w:tabs>
          <w:tab w:val="left" w:pos="851"/>
        </w:tabs>
        <w:spacing w:before="120" w:after="0"/>
        <w:ind w:left="426" w:firstLine="0"/>
        <w:rPr>
          <w:rFonts w:ascii="Arial" w:hAnsi="Arial" w:cs="Arial"/>
          <w:iCs/>
        </w:rPr>
      </w:pPr>
    </w:p>
    <w:p w14:paraId="571A397F"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241CA896" w14:textId="77777777" w:rsidR="009B1CD0" w:rsidRDefault="009B1CD0" w:rsidP="005846FB">
      <w:pPr>
        <w:pStyle w:val="fcasegauche"/>
        <w:tabs>
          <w:tab w:val="left" w:pos="851"/>
        </w:tabs>
        <w:spacing w:after="0"/>
        <w:rPr>
          <w:ins w:id="51" w:author="Taurin Sophie" w:date="2025-05-16T14:50:00Z"/>
          <w:rFonts w:ascii="Arial" w:hAnsi="Arial" w:cs="Arial"/>
        </w:rPr>
      </w:pPr>
    </w:p>
    <w:p w14:paraId="65ABBB96" w14:textId="77777777" w:rsidR="001F3357" w:rsidRDefault="001F3357" w:rsidP="005846FB">
      <w:pPr>
        <w:pStyle w:val="fcasegauche"/>
        <w:tabs>
          <w:tab w:val="left" w:pos="851"/>
        </w:tabs>
        <w:spacing w:after="0"/>
        <w:rPr>
          <w:rFonts w:ascii="Arial" w:hAnsi="Arial" w:cs="Arial"/>
        </w:rPr>
      </w:pPr>
    </w:p>
    <w:p w14:paraId="7A7C4819"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0CE6DD79" w14:textId="19597184" w:rsidR="006B5057" w:rsidDel="001F3357" w:rsidRDefault="006B5057" w:rsidP="005846FB">
      <w:pPr>
        <w:pStyle w:val="fcasegauche"/>
        <w:tabs>
          <w:tab w:val="left" w:pos="851"/>
        </w:tabs>
        <w:spacing w:after="0"/>
        <w:rPr>
          <w:del w:id="52" w:author="Taurin Sophie" w:date="2025-05-16T14:50:00Z"/>
          <w:rFonts w:ascii="Arial" w:hAnsi="Arial" w:cs="Arial"/>
        </w:rPr>
      </w:pPr>
    </w:p>
    <w:p w14:paraId="5E46286E" w14:textId="77777777" w:rsidR="001F3357" w:rsidRDefault="001F3357" w:rsidP="005846FB">
      <w:pPr>
        <w:pStyle w:val="fcasegauche"/>
        <w:tabs>
          <w:tab w:val="left" w:pos="851"/>
        </w:tabs>
        <w:spacing w:after="0"/>
        <w:rPr>
          <w:ins w:id="53" w:author="Taurin Sophie" w:date="2025-05-16T14:50:00Z"/>
          <w:rFonts w:ascii="Arial" w:hAnsi="Arial" w:cs="Arial"/>
        </w:rPr>
      </w:pPr>
    </w:p>
    <w:p w14:paraId="0FCB1E23" w14:textId="3FE9E183" w:rsidR="006B5057" w:rsidDel="001F3357" w:rsidRDefault="006B5057" w:rsidP="005846FB">
      <w:pPr>
        <w:pStyle w:val="fcasegauche"/>
        <w:tabs>
          <w:tab w:val="left" w:pos="851"/>
        </w:tabs>
        <w:spacing w:after="0"/>
        <w:rPr>
          <w:del w:id="54" w:author="Taurin Sophie" w:date="2025-05-16T14:50:00Z"/>
          <w:rFonts w:ascii="Arial" w:hAnsi="Arial" w:cs="Arial"/>
        </w:rPr>
      </w:pPr>
    </w:p>
    <w:p w14:paraId="7E4FDA83" w14:textId="4EE51BD0" w:rsidR="006B5057" w:rsidDel="001F3357" w:rsidRDefault="006B5057" w:rsidP="005846FB">
      <w:pPr>
        <w:pStyle w:val="fcasegauche"/>
        <w:tabs>
          <w:tab w:val="left" w:pos="851"/>
        </w:tabs>
        <w:spacing w:after="0"/>
        <w:rPr>
          <w:del w:id="55" w:author="Taurin Sophie" w:date="2025-05-16T14:50:00Z"/>
          <w:rFonts w:ascii="Arial" w:hAnsi="Arial" w:cs="Arial"/>
        </w:rPr>
      </w:pPr>
    </w:p>
    <w:p w14:paraId="587EBD76" w14:textId="77777777" w:rsidR="006B5057" w:rsidRDefault="006B5057" w:rsidP="005846FB">
      <w:pPr>
        <w:pStyle w:val="fcasegauche"/>
        <w:tabs>
          <w:tab w:val="left" w:pos="851"/>
        </w:tabs>
        <w:spacing w:after="0"/>
        <w:rPr>
          <w:rFonts w:ascii="Arial" w:hAnsi="Arial" w:cs="Arial"/>
        </w:rPr>
      </w:pPr>
    </w:p>
    <w:p w14:paraId="11374B09"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114652B7" w14:textId="77777777" w:rsidR="006B5057" w:rsidRDefault="006B5057" w:rsidP="005846FB">
      <w:pPr>
        <w:pStyle w:val="fcasegauche"/>
        <w:tabs>
          <w:tab w:val="left" w:pos="851"/>
        </w:tabs>
        <w:spacing w:after="0"/>
        <w:ind w:left="0" w:firstLine="0"/>
        <w:rPr>
          <w:rFonts w:ascii="Arial" w:hAnsi="Arial" w:cs="Arial"/>
        </w:rPr>
      </w:pPr>
    </w:p>
    <w:p w14:paraId="51E00408" w14:textId="77777777" w:rsidR="006B5057" w:rsidRDefault="006B5057" w:rsidP="005846FB">
      <w:pPr>
        <w:pStyle w:val="fcasegauche"/>
        <w:tabs>
          <w:tab w:val="left" w:pos="851"/>
        </w:tabs>
        <w:spacing w:after="0"/>
        <w:ind w:left="0" w:firstLine="0"/>
        <w:rPr>
          <w:rFonts w:ascii="Arial" w:hAnsi="Arial" w:cs="Arial"/>
        </w:rPr>
      </w:pPr>
    </w:p>
    <w:p w14:paraId="1A0780AC" w14:textId="77777777" w:rsidR="006B5057" w:rsidRDefault="006B5057" w:rsidP="005846FB">
      <w:pPr>
        <w:pStyle w:val="fcasegauche"/>
        <w:tabs>
          <w:tab w:val="left" w:pos="851"/>
        </w:tabs>
        <w:spacing w:after="0"/>
        <w:ind w:left="0" w:firstLine="0"/>
        <w:rPr>
          <w:rFonts w:ascii="Arial" w:hAnsi="Arial" w:cs="Arial"/>
        </w:rPr>
      </w:pPr>
    </w:p>
    <w:p w14:paraId="2CE01130" w14:textId="77777777" w:rsidR="006B5057" w:rsidRDefault="006B5057" w:rsidP="005846FB">
      <w:pPr>
        <w:pStyle w:val="fcasegauche"/>
        <w:tabs>
          <w:tab w:val="left" w:pos="851"/>
        </w:tabs>
        <w:spacing w:after="0"/>
        <w:ind w:left="0" w:firstLine="0"/>
        <w:rPr>
          <w:rFonts w:ascii="Arial" w:hAnsi="Arial" w:cs="Arial"/>
        </w:rPr>
      </w:pPr>
    </w:p>
    <w:p w14:paraId="2B003BF3" w14:textId="77777777" w:rsidR="006B5057" w:rsidRDefault="006B5057" w:rsidP="005846FB">
      <w:pPr>
        <w:pStyle w:val="fcasegauche"/>
        <w:tabs>
          <w:tab w:val="left" w:pos="851"/>
        </w:tabs>
        <w:spacing w:after="0"/>
        <w:ind w:left="0" w:firstLine="0"/>
        <w:rPr>
          <w:rFonts w:ascii="Arial" w:hAnsi="Arial" w:cs="Arial"/>
        </w:rPr>
      </w:pPr>
    </w:p>
    <w:p w14:paraId="4308A721"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14626EC" w14:textId="77777777">
        <w:tc>
          <w:tcPr>
            <w:tcW w:w="10277" w:type="dxa"/>
            <w:shd w:val="clear" w:color="auto" w:fill="66CCFF"/>
          </w:tcPr>
          <w:p w14:paraId="3E006C43"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B500ABE" w14:textId="77777777" w:rsidR="009B1CD0" w:rsidRDefault="009B1CD0" w:rsidP="006C4338">
      <w:pPr>
        <w:tabs>
          <w:tab w:val="left" w:pos="851"/>
        </w:tabs>
      </w:pPr>
    </w:p>
    <w:p w14:paraId="78B9012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C6DFED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2D5AD68" w14:textId="77777777" w:rsidR="009B1CD0" w:rsidRDefault="009B1CD0" w:rsidP="005846FB">
      <w:pPr>
        <w:tabs>
          <w:tab w:val="left" w:pos="851"/>
        </w:tabs>
        <w:rPr>
          <w:rFonts w:ascii="Arial" w:hAnsi="Arial" w:cs="Arial"/>
        </w:rPr>
      </w:pPr>
    </w:p>
    <w:p w14:paraId="6A6A5701"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C98B49B"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sidR="009B1CD0">
        <w:rPr>
          <w:rFonts w:ascii="Arial" w:hAnsi="Arial" w:cs="Arial"/>
          <w:lang w:val="en-GB"/>
        </w:rPr>
        <w:t xml:space="preserve"> CCAP n°………………………………………………………………………………………</w:t>
      </w:r>
      <w:proofErr w:type="gramStart"/>
      <w:r w:rsidR="009B1CD0">
        <w:rPr>
          <w:rFonts w:ascii="Arial" w:hAnsi="Arial" w:cs="Arial"/>
          <w:lang w:val="en-GB"/>
        </w:rPr>
        <w:t>…..</w:t>
      </w:r>
      <w:proofErr w:type="gramEnd"/>
    </w:p>
    <w:p w14:paraId="59555FB8"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3B4605A3" w14:textId="77777777"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sidR="009B1CD0">
        <w:rPr>
          <w:rFonts w:ascii="Arial" w:hAnsi="Arial" w:cs="Arial"/>
          <w:lang w:val="en-GB"/>
        </w:rPr>
        <w:t xml:space="preserve"> CCTP n°………………………………………………………………………………………</w:t>
      </w:r>
      <w:proofErr w:type="gramStart"/>
      <w:r w:rsidR="009B1CD0">
        <w:rPr>
          <w:rFonts w:ascii="Arial" w:hAnsi="Arial" w:cs="Arial"/>
          <w:lang w:val="en-GB"/>
        </w:rPr>
        <w:t>…..</w:t>
      </w:r>
      <w:proofErr w:type="gramEnd"/>
    </w:p>
    <w:p w14:paraId="0853185B"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76DA223D" w14:textId="77777777" w:rsidR="009B1CD0" w:rsidRDefault="009B1CD0" w:rsidP="00710FD6">
      <w:pPr>
        <w:tabs>
          <w:tab w:val="left" w:pos="851"/>
        </w:tabs>
        <w:jc w:val="both"/>
        <w:rPr>
          <w:rFonts w:ascii="Arial" w:hAnsi="Arial" w:cs="Arial"/>
        </w:rPr>
      </w:pPr>
    </w:p>
    <w:p w14:paraId="29606D6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352E4C2" w14:textId="77777777" w:rsidR="009B1CD0" w:rsidRDefault="009B1CD0" w:rsidP="0083205E">
      <w:pPr>
        <w:tabs>
          <w:tab w:val="left" w:pos="851"/>
        </w:tabs>
        <w:jc w:val="both"/>
        <w:rPr>
          <w:rFonts w:ascii="Arial" w:hAnsi="Arial" w:cs="Arial"/>
        </w:rPr>
      </w:pPr>
    </w:p>
    <w:p w14:paraId="4E1ED17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0F56F77C" w14:textId="77777777" w:rsidR="009B1CD0" w:rsidRDefault="009B1CD0" w:rsidP="0083205E">
      <w:pPr>
        <w:tabs>
          <w:tab w:val="left" w:pos="851"/>
        </w:tabs>
        <w:jc w:val="both"/>
        <w:rPr>
          <w:rFonts w:ascii="Arial" w:hAnsi="Arial" w:cs="Arial"/>
        </w:rPr>
      </w:pPr>
    </w:p>
    <w:p w14:paraId="16611270"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50D039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F508F53" w14:textId="77777777" w:rsidR="009B1CD0" w:rsidRDefault="009B1CD0" w:rsidP="00CD46CC">
      <w:pPr>
        <w:tabs>
          <w:tab w:val="left" w:pos="851"/>
        </w:tabs>
        <w:jc w:val="both"/>
        <w:rPr>
          <w:rFonts w:ascii="Arial" w:hAnsi="Arial" w:cs="Arial"/>
        </w:rPr>
      </w:pPr>
    </w:p>
    <w:p w14:paraId="50975591" w14:textId="77777777" w:rsidR="009B1CD0" w:rsidRDefault="009B1CD0" w:rsidP="009B45B9">
      <w:pPr>
        <w:tabs>
          <w:tab w:val="left" w:pos="851"/>
        </w:tabs>
        <w:jc w:val="both"/>
        <w:rPr>
          <w:rFonts w:ascii="Arial" w:hAnsi="Arial" w:cs="Arial"/>
        </w:rPr>
      </w:pPr>
    </w:p>
    <w:p w14:paraId="58BA839A" w14:textId="77777777" w:rsidR="009B1CD0" w:rsidRDefault="009B1CD0" w:rsidP="009B45B9">
      <w:pPr>
        <w:tabs>
          <w:tab w:val="left" w:pos="851"/>
        </w:tabs>
        <w:jc w:val="both"/>
        <w:rPr>
          <w:rFonts w:ascii="Arial" w:hAnsi="Arial" w:cs="Arial"/>
        </w:rPr>
      </w:pPr>
    </w:p>
    <w:p w14:paraId="06578251"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662F08F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5778D4D" w14:textId="77777777" w:rsidR="009B1CD0" w:rsidRDefault="009B1CD0" w:rsidP="009B45B9">
      <w:pPr>
        <w:tabs>
          <w:tab w:val="left" w:pos="851"/>
        </w:tabs>
        <w:jc w:val="both"/>
        <w:rPr>
          <w:rFonts w:ascii="Arial" w:hAnsi="Arial" w:cs="Arial"/>
        </w:rPr>
      </w:pPr>
    </w:p>
    <w:p w14:paraId="467484D6" w14:textId="77777777" w:rsidR="009B1CD0" w:rsidRDefault="009B1CD0" w:rsidP="009B45B9">
      <w:pPr>
        <w:tabs>
          <w:tab w:val="left" w:pos="851"/>
        </w:tabs>
        <w:jc w:val="both"/>
        <w:rPr>
          <w:rFonts w:ascii="Arial" w:hAnsi="Arial" w:cs="Arial"/>
        </w:rPr>
      </w:pPr>
    </w:p>
    <w:p w14:paraId="7F18D29D" w14:textId="77777777" w:rsidR="009B1CD0" w:rsidRDefault="009B1CD0" w:rsidP="009B45B9">
      <w:pPr>
        <w:tabs>
          <w:tab w:val="left" w:pos="851"/>
        </w:tabs>
        <w:jc w:val="both"/>
        <w:rPr>
          <w:rFonts w:ascii="Arial" w:hAnsi="Arial" w:cs="Arial"/>
        </w:rPr>
      </w:pPr>
    </w:p>
    <w:p w14:paraId="7654DF2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31028ADB" w14:textId="77777777"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w:t>
      </w:r>
      <w:proofErr w:type="gramStart"/>
      <w:r>
        <w:rPr>
          <w:rFonts w:ascii="Arial" w:hAnsi="Arial" w:cs="Arial"/>
          <w:i/>
          <w:sz w:val="18"/>
          <w:szCs w:val="18"/>
        </w:rPr>
        <w:t>et</w:t>
      </w:r>
      <w:proofErr w:type="gramEnd"/>
      <w:r>
        <w:rPr>
          <w:rFonts w:ascii="Arial" w:hAnsi="Arial" w:cs="Arial"/>
          <w:i/>
          <w:sz w:val="18"/>
          <w:szCs w:val="18"/>
        </w:rPr>
        <w:t xml:space="preserve">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995AE61" w14:textId="77777777" w:rsidR="009B1CD0" w:rsidRDefault="009B1CD0" w:rsidP="009B45B9">
      <w:pPr>
        <w:pStyle w:val="fcase1ertab"/>
        <w:tabs>
          <w:tab w:val="left" w:pos="851"/>
        </w:tabs>
        <w:ind w:left="0" w:firstLine="0"/>
        <w:rPr>
          <w:rFonts w:ascii="Arial" w:hAnsi="Arial" w:cs="Arial"/>
        </w:rPr>
      </w:pPr>
    </w:p>
    <w:p w14:paraId="0E4F8945" w14:textId="161ABE4E" w:rsidR="009B1CD0" w:rsidDel="001F3357" w:rsidRDefault="009B1CD0" w:rsidP="009B45B9">
      <w:pPr>
        <w:pStyle w:val="fcase1ertab"/>
        <w:tabs>
          <w:tab w:val="left" w:pos="851"/>
        </w:tabs>
        <w:ind w:left="0" w:firstLine="0"/>
        <w:rPr>
          <w:del w:id="56" w:author="Taurin Sophie" w:date="2025-05-16T14:50:00Z"/>
          <w:rFonts w:ascii="Arial" w:hAnsi="Arial" w:cs="Arial"/>
        </w:rPr>
      </w:pPr>
    </w:p>
    <w:p w14:paraId="1C51E13A" w14:textId="12DC4A28" w:rsidR="004C5755" w:rsidDel="001F3357" w:rsidRDefault="004C5755" w:rsidP="009B45B9">
      <w:pPr>
        <w:pStyle w:val="fcase1ertab"/>
        <w:tabs>
          <w:tab w:val="left" w:pos="851"/>
        </w:tabs>
        <w:ind w:left="0" w:firstLine="0"/>
        <w:rPr>
          <w:del w:id="57" w:author="Taurin Sophie" w:date="2025-05-16T14:50:00Z"/>
          <w:rFonts w:ascii="Arial" w:hAnsi="Arial" w:cs="Arial"/>
        </w:rPr>
      </w:pPr>
    </w:p>
    <w:p w14:paraId="0C3A3AA7" w14:textId="3FC3D1AE" w:rsidR="004C5755" w:rsidDel="001F3357" w:rsidRDefault="004C5755" w:rsidP="009B45B9">
      <w:pPr>
        <w:pStyle w:val="fcase1ertab"/>
        <w:tabs>
          <w:tab w:val="left" w:pos="851"/>
        </w:tabs>
        <w:ind w:left="0" w:firstLine="0"/>
        <w:rPr>
          <w:del w:id="58" w:author="Taurin Sophie" w:date="2025-05-16T14:50:00Z"/>
          <w:rFonts w:ascii="Arial" w:hAnsi="Arial" w:cs="Arial"/>
        </w:rPr>
      </w:pPr>
    </w:p>
    <w:p w14:paraId="30E8BE35" w14:textId="31DAAC05" w:rsidR="004C5755" w:rsidDel="001F3357" w:rsidRDefault="004C5755" w:rsidP="009B45B9">
      <w:pPr>
        <w:pStyle w:val="fcase1ertab"/>
        <w:tabs>
          <w:tab w:val="left" w:pos="851"/>
        </w:tabs>
        <w:ind w:left="0" w:firstLine="0"/>
        <w:rPr>
          <w:del w:id="59" w:author="Taurin Sophie" w:date="2025-05-16T14:50:00Z"/>
          <w:rFonts w:ascii="Arial" w:hAnsi="Arial" w:cs="Arial"/>
        </w:rPr>
      </w:pPr>
    </w:p>
    <w:p w14:paraId="6BD5D12A" w14:textId="088A2B81" w:rsidR="004C5755" w:rsidDel="001F3357" w:rsidRDefault="004C5755" w:rsidP="009B45B9">
      <w:pPr>
        <w:pStyle w:val="fcase1ertab"/>
        <w:tabs>
          <w:tab w:val="left" w:pos="851"/>
        </w:tabs>
        <w:ind w:left="0" w:firstLine="0"/>
        <w:rPr>
          <w:del w:id="60" w:author="Taurin Sophie" w:date="2025-05-16T14:50:00Z"/>
          <w:rFonts w:ascii="Arial" w:hAnsi="Arial" w:cs="Arial"/>
        </w:rPr>
      </w:pPr>
    </w:p>
    <w:p w14:paraId="04C63744" w14:textId="307C789E" w:rsidR="004C5755" w:rsidDel="001F3357" w:rsidRDefault="004C5755" w:rsidP="009B45B9">
      <w:pPr>
        <w:pStyle w:val="fcase1ertab"/>
        <w:tabs>
          <w:tab w:val="left" w:pos="851"/>
        </w:tabs>
        <w:ind w:left="0" w:firstLine="0"/>
        <w:rPr>
          <w:del w:id="61" w:author="Taurin Sophie" w:date="2025-05-16T14:50:00Z"/>
          <w:rFonts w:ascii="Arial" w:hAnsi="Arial" w:cs="Arial"/>
        </w:rPr>
      </w:pPr>
    </w:p>
    <w:p w14:paraId="4342DAAF" w14:textId="78648E9F" w:rsidR="004C5755" w:rsidDel="001F3357" w:rsidRDefault="004C5755" w:rsidP="009B45B9">
      <w:pPr>
        <w:pStyle w:val="fcase1ertab"/>
        <w:tabs>
          <w:tab w:val="left" w:pos="851"/>
        </w:tabs>
        <w:ind w:left="0" w:firstLine="0"/>
        <w:rPr>
          <w:del w:id="62" w:author="Taurin Sophie" w:date="2025-05-16T14:50:00Z"/>
          <w:rFonts w:ascii="Arial" w:hAnsi="Arial" w:cs="Arial"/>
        </w:rPr>
      </w:pPr>
    </w:p>
    <w:p w14:paraId="76CC4124" w14:textId="5C9BF6F4" w:rsidR="004C5755" w:rsidDel="001F3357" w:rsidRDefault="004C5755" w:rsidP="009B45B9">
      <w:pPr>
        <w:pStyle w:val="fcase1ertab"/>
        <w:tabs>
          <w:tab w:val="left" w:pos="851"/>
        </w:tabs>
        <w:ind w:left="0" w:firstLine="0"/>
        <w:rPr>
          <w:del w:id="63" w:author="Taurin Sophie" w:date="2025-05-16T14:50:00Z"/>
          <w:rFonts w:ascii="Arial" w:hAnsi="Arial" w:cs="Arial"/>
        </w:rPr>
      </w:pPr>
    </w:p>
    <w:p w14:paraId="14EBEC8E" w14:textId="1E0FA536" w:rsidR="004C5755" w:rsidDel="001F3357" w:rsidRDefault="004C5755" w:rsidP="009B45B9">
      <w:pPr>
        <w:pStyle w:val="fcase1ertab"/>
        <w:tabs>
          <w:tab w:val="left" w:pos="851"/>
        </w:tabs>
        <w:ind w:left="0" w:firstLine="0"/>
        <w:rPr>
          <w:del w:id="64" w:author="Taurin Sophie" w:date="2025-05-16T14:50:00Z"/>
          <w:rFonts w:ascii="Arial" w:hAnsi="Arial" w:cs="Arial"/>
        </w:rPr>
      </w:pPr>
    </w:p>
    <w:p w14:paraId="39DEBB69" w14:textId="4AF42923" w:rsidR="004C5755" w:rsidDel="001F3357" w:rsidRDefault="004C5755" w:rsidP="009B45B9">
      <w:pPr>
        <w:pStyle w:val="fcase1ertab"/>
        <w:tabs>
          <w:tab w:val="left" w:pos="851"/>
        </w:tabs>
        <w:ind w:left="0" w:firstLine="0"/>
        <w:rPr>
          <w:del w:id="65" w:author="Taurin Sophie" w:date="2025-05-16T14:50:00Z"/>
          <w:rFonts w:ascii="Arial" w:hAnsi="Arial" w:cs="Arial"/>
        </w:rPr>
      </w:pPr>
    </w:p>
    <w:p w14:paraId="30C86AFC" w14:textId="3AF8F486" w:rsidR="004C5755" w:rsidDel="001F3357" w:rsidRDefault="004C5755" w:rsidP="009B45B9">
      <w:pPr>
        <w:pStyle w:val="fcase1ertab"/>
        <w:tabs>
          <w:tab w:val="left" w:pos="851"/>
        </w:tabs>
        <w:ind w:left="0" w:firstLine="0"/>
        <w:rPr>
          <w:del w:id="66" w:author="Taurin Sophie" w:date="2025-05-16T14:50:00Z"/>
          <w:rFonts w:ascii="Arial" w:hAnsi="Arial" w:cs="Arial"/>
        </w:rPr>
      </w:pPr>
    </w:p>
    <w:p w14:paraId="13BD1619" w14:textId="0D025F37" w:rsidR="004C5755" w:rsidDel="001F3357" w:rsidRDefault="004C5755" w:rsidP="009B45B9">
      <w:pPr>
        <w:pStyle w:val="fcase1ertab"/>
        <w:tabs>
          <w:tab w:val="left" w:pos="851"/>
        </w:tabs>
        <w:ind w:left="0" w:firstLine="0"/>
        <w:rPr>
          <w:del w:id="67" w:author="Taurin Sophie" w:date="2025-05-16T14:50:00Z"/>
          <w:rFonts w:ascii="Arial" w:hAnsi="Arial" w:cs="Arial"/>
        </w:rPr>
      </w:pPr>
    </w:p>
    <w:p w14:paraId="58057AAC" w14:textId="283BD6AD" w:rsidR="004C5755" w:rsidDel="001F3357" w:rsidRDefault="004C5755" w:rsidP="009B45B9">
      <w:pPr>
        <w:pStyle w:val="fcase1ertab"/>
        <w:tabs>
          <w:tab w:val="left" w:pos="851"/>
        </w:tabs>
        <w:ind w:left="0" w:firstLine="0"/>
        <w:rPr>
          <w:del w:id="68" w:author="Taurin Sophie" w:date="2025-05-16T14:50:00Z"/>
          <w:rFonts w:ascii="Arial" w:hAnsi="Arial" w:cs="Arial"/>
        </w:rPr>
      </w:pPr>
    </w:p>
    <w:p w14:paraId="653FFE29" w14:textId="7444FB23" w:rsidR="006B5057" w:rsidDel="001F3357" w:rsidRDefault="006B5057" w:rsidP="009B45B9">
      <w:pPr>
        <w:pStyle w:val="fcase1ertab"/>
        <w:tabs>
          <w:tab w:val="left" w:pos="851"/>
        </w:tabs>
        <w:ind w:left="0" w:firstLine="0"/>
        <w:rPr>
          <w:del w:id="69" w:author="Taurin Sophie" w:date="2025-05-16T14:50:00Z"/>
          <w:rFonts w:ascii="Arial" w:hAnsi="Arial" w:cs="Arial"/>
        </w:rPr>
      </w:pPr>
    </w:p>
    <w:p w14:paraId="63065764" w14:textId="77777777" w:rsidR="006B5057" w:rsidRDefault="006B5057" w:rsidP="009B45B9">
      <w:pPr>
        <w:pStyle w:val="fcase1ertab"/>
        <w:tabs>
          <w:tab w:val="left" w:pos="851"/>
        </w:tabs>
        <w:ind w:left="0" w:firstLine="0"/>
        <w:rPr>
          <w:rFonts w:ascii="Arial" w:hAnsi="Arial" w:cs="Arial"/>
        </w:rPr>
      </w:pPr>
    </w:p>
    <w:p w14:paraId="055371C5"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6D404F42"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572D75C3"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Taux de la TVA : </w:t>
      </w:r>
    </w:p>
    <w:p w14:paraId="060B8B24"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03E59AA1"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1A69CEF5"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683556E2"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14:paraId="6152F9AF"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4741A9C2"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3D1A42A1"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337AFB72" w14:textId="110A04CC" w:rsidR="009B1CD0" w:rsidRDefault="007D7A65" w:rsidP="009B45B9">
      <w:pPr>
        <w:pStyle w:val="fcase1ertab"/>
        <w:tabs>
          <w:tab w:val="clear" w:pos="426"/>
          <w:tab w:val="left" w:pos="851"/>
        </w:tabs>
        <w:spacing w:before="120"/>
        <w:ind w:firstLine="142"/>
        <w:rPr>
          <w:rFonts w:ascii="Arial" w:hAnsi="Arial" w:cs="Arial"/>
        </w:rPr>
      </w:pPr>
      <w:del w:id="70" w:author="Taurin Sophie" w:date="2025-05-16T14:48:00Z">
        <w:r w:rsidRPr="001F3357" w:rsidDel="001F3357">
          <w:rPr>
            <w:highlight w:val="yellow"/>
            <w:rPrChange w:id="71" w:author="Taurin Sophie" w:date="2025-05-16T14:48:00Z">
              <w:rPr/>
            </w:rPrChange>
          </w:rPr>
          <w:fldChar w:fldCharType="begin">
            <w:ffData>
              <w:name w:val=""/>
              <w:enabled/>
              <w:calcOnExit w:val="0"/>
              <w:checkBox>
                <w:size w:val="20"/>
                <w:default w:val="0"/>
              </w:checkBox>
            </w:ffData>
          </w:fldChar>
        </w:r>
        <w:r w:rsidRPr="001F3357" w:rsidDel="001F3357">
          <w:rPr>
            <w:highlight w:val="yellow"/>
            <w:rPrChange w:id="72" w:author="Taurin Sophie" w:date="2025-05-16T14:48:00Z">
              <w:rPr/>
            </w:rPrChange>
          </w:rPr>
          <w:delInstrText xml:space="preserve"> FORMCHECKBOX </w:delInstrText>
        </w:r>
        <w:r w:rsidRPr="001F3357" w:rsidDel="001F3357">
          <w:rPr>
            <w:highlight w:val="yellow"/>
            <w:rPrChange w:id="73" w:author="Taurin Sophie" w:date="2025-05-16T14:48:00Z">
              <w:rPr/>
            </w:rPrChange>
          </w:rPr>
        </w:r>
        <w:r w:rsidRPr="001F3357" w:rsidDel="001F3357">
          <w:rPr>
            <w:highlight w:val="yellow"/>
            <w:rPrChange w:id="74" w:author="Taurin Sophie" w:date="2025-05-16T14:48:00Z">
              <w:rPr/>
            </w:rPrChange>
          </w:rPr>
          <w:fldChar w:fldCharType="end"/>
        </w:r>
        <w:r w:rsidR="009B1CD0" w:rsidRPr="001F3357" w:rsidDel="001F3357">
          <w:rPr>
            <w:rFonts w:ascii="Arial" w:hAnsi="Arial" w:cs="Arial"/>
            <w:highlight w:val="yellow"/>
            <w:rPrChange w:id="75" w:author="Taurin Sophie" w:date="2025-05-16T14:48:00Z">
              <w:rPr>
                <w:rFonts w:ascii="Arial" w:hAnsi="Arial" w:cs="Arial"/>
              </w:rPr>
            </w:rPrChange>
          </w:rPr>
          <w:delText xml:space="preserve"> </w:delText>
        </w:r>
      </w:del>
      <w:ins w:id="76" w:author="Taurin Sophie" w:date="2025-05-16T14:48:00Z">
        <w:r w:rsidR="001F3357" w:rsidRPr="001F3357">
          <w:rPr>
            <w:highlight w:val="yellow"/>
            <w:rPrChange w:id="77" w:author="Taurin Sophie" w:date="2025-05-16T14:48:00Z">
              <w:rPr/>
            </w:rPrChange>
          </w:rPr>
          <w:t>X</w:t>
        </w:r>
        <w:r w:rsidR="001F3357">
          <w:rPr>
            <w:rFonts w:ascii="Arial" w:hAnsi="Arial" w:cs="Arial"/>
          </w:rPr>
          <w:t xml:space="preserve"> </w:t>
        </w:r>
      </w:ins>
      <w:r w:rsidR="009B1CD0">
        <w:rPr>
          <w:rFonts w:ascii="Arial" w:hAnsi="Arial" w:cs="Arial"/>
        </w:rPr>
        <w:t xml:space="preserve">aux prix indiqués </w:t>
      </w:r>
      <w:r w:rsidR="009D661E">
        <w:rPr>
          <w:rFonts w:ascii="Arial" w:hAnsi="Arial" w:cs="Arial"/>
        </w:rPr>
        <w:t xml:space="preserve">ci-dessous ou </w:t>
      </w:r>
      <w:r w:rsidR="009B1CD0">
        <w:rPr>
          <w:rFonts w:ascii="Arial" w:hAnsi="Arial" w:cs="Arial"/>
        </w:rPr>
        <w:t>dans l’annexe financière jointe au présent document.</w:t>
      </w:r>
    </w:p>
    <w:p w14:paraId="100D1FE8" w14:textId="77777777" w:rsidR="009B1CD0" w:rsidRDefault="009B1CD0" w:rsidP="009B45B9">
      <w:pPr>
        <w:pStyle w:val="fcasegauche"/>
        <w:tabs>
          <w:tab w:val="left" w:pos="851"/>
        </w:tabs>
        <w:spacing w:after="0"/>
        <w:ind w:left="0" w:firstLine="0"/>
        <w:rPr>
          <w:rFonts w:ascii="Arial" w:hAnsi="Arial" w:cs="Arial"/>
        </w:rPr>
      </w:pPr>
    </w:p>
    <w:p w14:paraId="628DB270" w14:textId="77777777" w:rsidR="002C2CA3" w:rsidRDefault="002C2CA3" w:rsidP="009B45B9">
      <w:pPr>
        <w:pStyle w:val="fcasegauche"/>
        <w:tabs>
          <w:tab w:val="left" w:pos="851"/>
        </w:tabs>
        <w:spacing w:after="0"/>
        <w:ind w:left="0" w:firstLine="0"/>
        <w:rPr>
          <w:rFonts w:ascii="Arial" w:hAnsi="Arial" w:cs="Arial"/>
        </w:rPr>
      </w:pPr>
    </w:p>
    <w:p w14:paraId="71036480" w14:textId="77777777" w:rsidR="009B1CD0" w:rsidRDefault="009B1CD0" w:rsidP="009B45B9">
      <w:pPr>
        <w:pStyle w:val="fcasegauche"/>
        <w:pageBreakBefore/>
        <w:tabs>
          <w:tab w:val="left" w:pos="851"/>
        </w:tabs>
        <w:spacing w:after="0"/>
        <w:ind w:left="0" w:firstLine="0"/>
        <w:rPr>
          <w:rFonts w:ascii="Arial" w:hAnsi="Arial" w:cs="Arial"/>
        </w:rPr>
      </w:pPr>
    </w:p>
    <w:p w14:paraId="2A337F55"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4A8AB0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5B632DE" w14:textId="77777777" w:rsidR="00036500" w:rsidRDefault="00036500" w:rsidP="009B45B9">
      <w:pPr>
        <w:tabs>
          <w:tab w:val="left" w:pos="851"/>
          <w:tab w:val="left" w:pos="6237"/>
        </w:tabs>
        <w:rPr>
          <w:rFonts w:ascii="Arial" w:hAnsi="Arial" w:cs="Arial"/>
          <w:i/>
          <w:iCs/>
          <w:sz w:val="18"/>
          <w:szCs w:val="18"/>
        </w:rPr>
      </w:pPr>
    </w:p>
    <w:p w14:paraId="59CA23C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ACB347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0A81198"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6AB7CAA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813DA0C"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7E78CF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916CC91"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B2E0C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B65B66A"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0BFB80C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CA0DA8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1EC0A3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4FC687"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A8002E3"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27ADE84" w14:textId="77777777">
        <w:trPr>
          <w:trHeight w:val="1021"/>
        </w:trPr>
        <w:tc>
          <w:tcPr>
            <w:tcW w:w="4503" w:type="dxa"/>
            <w:tcBorders>
              <w:top w:val="single" w:sz="4" w:space="0" w:color="000000"/>
              <w:left w:val="single" w:sz="4" w:space="0" w:color="000000"/>
            </w:tcBorders>
            <w:shd w:val="clear" w:color="auto" w:fill="CCFFFF"/>
          </w:tcPr>
          <w:p w14:paraId="4A88229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3A4D672"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5C3C574" w14:textId="77777777" w:rsidR="009B1CD0" w:rsidRDefault="009B1CD0" w:rsidP="006F3DF9">
            <w:pPr>
              <w:tabs>
                <w:tab w:val="left" w:pos="851"/>
              </w:tabs>
              <w:snapToGrid w:val="0"/>
              <w:jc w:val="both"/>
              <w:rPr>
                <w:rFonts w:ascii="Arial" w:hAnsi="Arial" w:cs="Arial"/>
              </w:rPr>
            </w:pPr>
          </w:p>
        </w:tc>
      </w:tr>
      <w:tr w:rsidR="009B1CD0" w14:paraId="4665F942" w14:textId="77777777">
        <w:trPr>
          <w:trHeight w:val="1021"/>
        </w:trPr>
        <w:tc>
          <w:tcPr>
            <w:tcW w:w="4503" w:type="dxa"/>
            <w:tcBorders>
              <w:left w:val="single" w:sz="4" w:space="0" w:color="000000"/>
            </w:tcBorders>
            <w:shd w:val="clear" w:color="auto" w:fill="auto"/>
          </w:tcPr>
          <w:p w14:paraId="3EB72C9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436975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D59BAF5" w14:textId="77777777" w:rsidR="009B1CD0" w:rsidRDefault="009B1CD0" w:rsidP="006F3DF9">
            <w:pPr>
              <w:tabs>
                <w:tab w:val="left" w:pos="851"/>
              </w:tabs>
              <w:snapToGrid w:val="0"/>
              <w:jc w:val="both"/>
              <w:rPr>
                <w:rFonts w:ascii="Arial" w:hAnsi="Arial" w:cs="Arial"/>
              </w:rPr>
            </w:pPr>
          </w:p>
        </w:tc>
      </w:tr>
      <w:tr w:rsidR="009B1CD0" w14:paraId="5A08BF3F" w14:textId="77777777">
        <w:trPr>
          <w:trHeight w:val="1021"/>
        </w:trPr>
        <w:tc>
          <w:tcPr>
            <w:tcW w:w="4503" w:type="dxa"/>
            <w:tcBorders>
              <w:left w:val="single" w:sz="4" w:space="0" w:color="000000"/>
              <w:bottom w:val="single" w:sz="4" w:space="0" w:color="000000"/>
            </w:tcBorders>
            <w:shd w:val="clear" w:color="auto" w:fill="CCFFFF"/>
          </w:tcPr>
          <w:p w14:paraId="511831E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83FCF2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2FAC949" w14:textId="77777777" w:rsidR="009B1CD0" w:rsidRDefault="009B1CD0" w:rsidP="006F3DF9">
            <w:pPr>
              <w:tabs>
                <w:tab w:val="left" w:pos="851"/>
              </w:tabs>
              <w:snapToGrid w:val="0"/>
              <w:jc w:val="both"/>
              <w:rPr>
                <w:rFonts w:ascii="Arial" w:hAnsi="Arial" w:cs="Arial"/>
              </w:rPr>
            </w:pPr>
          </w:p>
        </w:tc>
      </w:tr>
    </w:tbl>
    <w:p w14:paraId="1C9DC9E7" w14:textId="77777777" w:rsidR="009B1CD0" w:rsidRDefault="009B1CD0" w:rsidP="006C4338">
      <w:pPr>
        <w:tabs>
          <w:tab w:val="left" w:pos="851"/>
          <w:tab w:val="left" w:pos="6237"/>
        </w:tabs>
      </w:pPr>
    </w:p>
    <w:p w14:paraId="6C57599D" w14:textId="77777777" w:rsidR="009B1CD0" w:rsidRDefault="009B1CD0" w:rsidP="006C4338">
      <w:pPr>
        <w:pStyle w:val="fcasegauche"/>
        <w:tabs>
          <w:tab w:val="left" w:pos="851"/>
        </w:tabs>
        <w:spacing w:after="0"/>
        <w:ind w:left="0" w:firstLine="0"/>
        <w:rPr>
          <w:rFonts w:ascii="Arial" w:hAnsi="Arial" w:cs="Arial"/>
          <w:bCs/>
          <w:iCs/>
        </w:rPr>
      </w:pPr>
    </w:p>
    <w:p w14:paraId="6E15CCC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55EBC8C"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E742C3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9D1F0C9"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60F1394"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B6EF652"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AEC94A8"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10FEE4F"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B36418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B7C1F4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3C799D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B66954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97A2834"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E651114" w14:textId="77777777" w:rsidR="009B1CD0" w:rsidRDefault="009B1CD0" w:rsidP="00934503">
      <w:pPr>
        <w:tabs>
          <w:tab w:val="left" w:pos="426"/>
          <w:tab w:val="left" w:pos="851"/>
        </w:tabs>
        <w:rPr>
          <w:rFonts w:ascii="Arial" w:hAnsi="Arial" w:cs="Arial"/>
          <w:b/>
        </w:rPr>
      </w:pPr>
    </w:p>
    <w:p w14:paraId="064D2355"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Oui</w:t>
      </w:r>
    </w:p>
    <w:p w14:paraId="5851191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A3D784E" w14:textId="77777777" w:rsidR="009B1CD0" w:rsidRDefault="009B1CD0" w:rsidP="009B45B9">
      <w:pPr>
        <w:tabs>
          <w:tab w:val="left" w:pos="426"/>
          <w:tab w:val="left" w:pos="851"/>
        </w:tabs>
        <w:jc w:val="both"/>
        <w:rPr>
          <w:rFonts w:ascii="Arial" w:hAnsi="Arial" w:cs="Arial"/>
          <w:b/>
        </w:rPr>
      </w:pPr>
    </w:p>
    <w:p w14:paraId="633D0B18" w14:textId="77777777" w:rsidR="009B1CD0" w:rsidRDefault="009B1CD0" w:rsidP="009B45B9">
      <w:pPr>
        <w:tabs>
          <w:tab w:val="left" w:pos="426"/>
          <w:tab w:val="left" w:pos="851"/>
        </w:tabs>
        <w:jc w:val="both"/>
        <w:rPr>
          <w:rFonts w:ascii="Arial" w:hAnsi="Arial" w:cs="Arial"/>
          <w:b/>
        </w:rPr>
      </w:pPr>
    </w:p>
    <w:p w14:paraId="37DF91D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16EB34E2" w14:textId="77777777" w:rsidR="009B1CD0" w:rsidRDefault="009B1CD0" w:rsidP="009B45B9">
      <w:pPr>
        <w:tabs>
          <w:tab w:val="left" w:pos="576"/>
          <w:tab w:val="left" w:pos="851"/>
        </w:tabs>
        <w:jc w:val="both"/>
        <w:rPr>
          <w:rFonts w:ascii="Arial" w:hAnsi="Arial" w:cs="Arial"/>
        </w:rPr>
      </w:pPr>
    </w:p>
    <w:p w14:paraId="58589007" w14:textId="7CBF335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del w:id="78" w:author="Taurin Sophie" w:date="2025-05-16T14:48:00Z">
        <w:r w:rsidDel="001F3357">
          <w:rPr>
            <w:rFonts w:ascii="Arial" w:hAnsi="Arial" w:cs="Arial"/>
          </w:rPr>
          <w:delText>.........................</w:delText>
        </w:r>
      </w:del>
      <w:ins w:id="79" w:author="Taurin Sophie" w:date="2025-05-16T14:48:00Z">
        <w:r w:rsidR="001F3357">
          <w:rPr>
            <w:rFonts w:ascii="Arial" w:hAnsi="Arial" w:cs="Arial"/>
          </w:rPr>
          <w:t xml:space="preserve">12 </w:t>
        </w:r>
      </w:ins>
      <w:r>
        <w:rPr>
          <w:rFonts w:ascii="Arial" w:hAnsi="Arial" w:cs="Arial"/>
        </w:rPr>
        <w:t xml:space="preserve">mois </w:t>
      </w:r>
      <w:del w:id="80" w:author="Taurin Sophie" w:date="2025-05-16T14:48:00Z">
        <w:r w:rsidDel="001F3357">
          <w:rPr>
            <w:rFonts w:ascii="Arial" w:hAnsi="Arial" w:cs="Arial"/>
          </w:rPr>
          <w:delText xml:space="preserve">ou ………………… jours </w:delText>
        </w:r>
      </w:del>
      <w:r>
        <w:rPr>
          <w:rFonts w:ascii="Arial" w:hAnsi="Arial" w:cs="Arial"/>
        </w:rPr>
        <w:t>à compter de :</w:t>
      </w:r>
    </w:p>
    <w:p w14:paraId="589A32C9" w14:textId="77777777" w:rsidR="009B1CD0" w:rsidRDefault="009B1CD0" w:rsidP="009B45B9">
      <w:pPr>
        <w:tabs>
          <w:tab w:val="left" w:pos="851"/>
        </w:tabs>
      </w:pPr>
      <w:r>
        <w:rPr>
          <w:rFonts w:ascii="Arial" w:hAnsi="Arial" w:cs="Arial"/>
          <w:i/>
          <w:sz w:val="18"/>
          <w:szCs w:val="18"/>
        </w:rPr>
        <w:t>(Cocher la case correspondante.)</w:t>
      </w:r>
    </w:p>
    <w:p w14:paraId="2E9B257C" w14:textId="58BB4C4B" w:rsidR="009B1CD0" w:rsidRDefault="00844DAA" w:rsidP="009B45B9">
      <w:pPr>
        <w:tabs>
          <w:tab w:val="left" w:pos="851"/>
        </w:tabs>
        <w:spacing w:before="120"/>
        <w:ind w:left="567"/>
        <w:jc w:val="both"/>
      </w:pPr>
      <w:r>
        <w:tab/>
      </w:r>
      <w:del w:id="81" w:author="Taurin Sophie" w:date="2025-05-16T14:48:00Z">
        <w:r w:rsidR="007D7A65" w:rsidRPr="001F3357" w:rsidDel="001F3357">
          <w:rPr>
            <w:highlight w:val="yellow"/>
            <w:rPrChange w:id="82" w:author="Taurin Sophie" w:date="2025-05-16T14:48:00Z">
              <w:rPr/>
            </w:rPrChange>
          </w:rPr>
          <w:fldChar w:fldCharType="begin">
            <w:ffData>
              <w:name w:val=""/>
              <w:enabled/>
              <w:calcOnExit w:val="0"/>
              <w:checkBox>
                <w:size w:val="20"/>
                <w:default w:val="0"/>
              </w:checkBox>
            </w:ffData>
          </w:fldChar>
        </w:r>
        <w:r w:rsidR="007D7A65" w:rsidRPr="001F3357" w:rsidDel="001F3357">
          <w:rPr>
            <w:highlight w:val="yellow"/>
            <w:rPrChange w:id="83" w:author="Taurin Sophie" w:date="2025-05-16T14:48:00Z">
              <w:rPr/>
            </w:rPrChange>
          </w:rPr>
          <w:delInstrText xml:space="preserve"> FORMCHECKBOX </w:delInstrText>
        </w:r>
        <w:r w:rsidR="007D7A65" w:rsidRPr="001F3357" w:rsidDel="001F3357">
          <w:rPr>
            <w:highlight w:val="yellow"/>
            <w:rPrChange w:id="84" w:author="Taurin Sophie" w:date="2025-05-16T14:48:00Z">
              <w:rPr/>
            </w:rPrChange>
          </w:rPr>
        </w:r>
        <w:r w:rsidR="007D7A65" w:rsidRPr="001F3357" w:rsidDel="001F3357">
          <w:rPr>
            <w:highlight w:val="yellow"/>
            <w:rPrChange w:id="85" w:author="Taurin Sophie" w:date="2025-05-16T14:48:00Z">
              <w:rPr/>
            </w:rPrChange>
          </w:rPr>
          <w:fldChar w:fldCharType="end"/>
        </w:r>
        <w:r w:rsidR="009B1CD0" w:rsidRPr="001F3357" w:rsidDel="001F3357">
          <w:rPr>
            <w:rFonts w:ascii="Arial" w:hAnsi="Arial" w:cs="Arial"/>
            <w:highlight w:val="yellow"/>
            <w:rPrChange w:id="86" w:author="Taurin Sophie" w:date="2025-05-16T14:48:00Z">
              <w:rPr>
                <w:rFonts w:ascii="Arial" w:hAnsi="Arial" w:cs="Arial"/>
              </w:rPr>
            </w:rPrChange>
          </w:rPr>
          <w:tab/>
        </w:r>
      </w:del>
      <w:ins w:id="87" w:author="Taurin Sophie" w:date="2025-05-16T14:48:00Z">
        <w:r w:rsidR="001F3357" w:rsidRPr="001F3357">
          <w:rPr>
            <w:highlight w:val="yellow"/>
            <w:rPrChange w:id="88" w:author="Taurin Sophie" w:date="2025-05-16T14:48:00Z">
              <w:rPr/>
            </w:rPrChange>
          </w:rPr>
          <w:t>X</w:t>
        </w:r>
        <w:r w:rsidR="001F3357">
          <w:t xml:space="preserve"> </w:t>
        </w:r>
      </w:ins>
      <w:r w:rsidR="009B1CD0">
        <w:rPr>
          <w:rFonts w:ascii="Arial" w:hAnsi="Arial" w:cs="Arial"/>
        </w:rPr>
        <w:t xml:space="preserve">la date de notification du marché </w:t>
      </w:r>
      <w:r w:rsidR="00FE48C9">
        <w:rPr>
          <w:rFonts w:ascii="Arial" w:hAnsi="Arial" w:cs="Arial"/>
        </w:rPr>
        <w:t>public</w:t>
      </w:r>
      <w:r w:rsidR="009B1CD0">
        <w:rPr>
          <w:rFonts w:ascii="Arial" w:hAnsi="Arial" w:cs="Arial"/>
        </w:rPr>
        <w:t> ;</w:t>
      </w:r>
    </w:p>
    <w:p w14:paraId="10F9BF12"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5823D1C8"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133C0FE" w14:textId="77777777" w:rsidR="009B1CD0" w:rsidRDefault="009B1CD0" w:rsidP="009B45B9">
      <w:pPr>
        <w:tabs>
          <w:tab w:val="left" w:pos="426"/>
          <w:tab w:val="left" w:pos="851"/>
        </w:tabs>
        <w:jc w:val="both"/>
        <w:rPr>
          <w:rFonts w:ascii="Arial" w:hAnsi="Arial" w:cs="Arial"/>
          <w:b/>
        </w:rPr>
      </w:pPr>
    </w:p>
    <w:p w14:paraId="697FBA38" w14:textId="293A5EB8"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del w:id="89" w:author="Taurin Sophie" w:date="2025-05-16T14:48:00Z">
        <w:r w:rsidR="007D7A65" w:rsidRPr="001F3357" w:rsidDel="001F3357">
          <w:rPr>
            <w:highlight w:val="yellow"/>
            <w:rPrChange w:id="90" w:author="Taurin Sophie" w:date="2025-05-16T14:49:00Z">
              <w:rPr/>
            </w:rPrChange>
          </w:rPr>
          <w:fldChar w:fldCharType="begin">
            <w:ffData>
              <w:name w:val=""/>
              <w:enabled/>
              <w:calcOnExit w:val="0"/>
              <w:checkBox>
                <w:size w:val="20"/>
                <w:default w:val="0"/>
              </w:checkBox>
            </w:ffData>
          </w:fldChar>
        </w:r>
        <w:r w:rsidR="007D7A65" w:rsidRPr="001F3357" w:rsidDel="001F3357">
          <w:rPr>
            <w:highlight w:val="yellow"/>
            <w:rPrChange w:id="91" w:author="Taurin Sophie" w:date="2025-05-16T14:49:00Z">
              <w:rPr/>
            </w:rPrChange>
          </w:rPr>
          <w:delInstrText xml:space="preserve"> FORMCHECKBOX </w:delInstrText>
        </w:r>
        <w:r w:rsidR="007D7A65" w:rsidRPr="001F3357" w:rsidDel="001F3357">
          <w:rPr>
            <w:highlight w:val="yellow"/>
            <w:rPrChange w:id="92" w:author="Taurin Sophie" w:date="2025-05-16T14:49:00Z">
              <w:rPr/>
            </w:rPrChange>
          </w:rPr>
        </w:r>
        <w:r w:rsidR="007D7A65" w:rsidRPr="001F3357" w:rsidDel="001F3357">
          <w:rPr>
            <w:highlight w:val="yellow"/>
            <w:rPrChange w:id="93" w:author="Taurin Sophie" w:date="2025-05-16T14:49:00Z">
              <w:rPr/>
            </w:rPrChange>
          </w:rPr>
          <w:fldChar w:fldCharType="end"/>
        </w:r>
      </w:del>
      <w:ins w:id="94" w:author="Taurin Sophie" w:date="2025-05-16T14:48:00Z">
        <w:r w:rsidR="001F3357" w:rsidRPr="001F3357">
          <w:rPr>
            <w:highlight w:val="yellow"/>
            <w:rPrChange w:id="95" w:author="Taurin Sophie" w:date="2025-05-16T14:49:00Z">
              <w:rPr/>
            </w:rPrChange>
          </w:rPr>
          <w:t>X</w:t>
        </w:r>
      </w:ins>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Oui</w:t>
      </w:r>
    </w:p>
    <w:p w14:paraId="6417F08D"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57434E2" w14:textId="771CF5F9" w:rsidR="009B1CD0" w:rsidDel="001F3357" w:rsidRDefault="009B1CD0" w:rsidP="009B45B9">
      <w:pPr>
        <w:tabs>
          <w:tab w:val="left" w:pos="426"/>
          <w:tab w:val="left" w:pos="851"/>
        </w:tabs>
        <w:jc w:val="both"/>
        <w:rPr>
          <w:del w:id="96" w:author="Taurin Sophie" w:date="2025-05-16T14:50:00Z"/>
          <w:rFonts w:ascii="Arial" w:hAnsi="Arial" w:cs="Arial"/>
        </w:rPr>
      </w:pPr>
    </w:p>
    <w:p w14:paraId="561D658B"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40CD5C1D"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21539D7A"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lastRenderedPageBreak/>
        <w:t>Durée des reconductions : ………………</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ABBCF90" w14:textId="77777777">
        <w:tc>
          <w:tcPr>
            <w:tcW w:w="10419" w:type="dxa"/>
            <w:shd w:val="clear" w:color="auto" w:fill="66CCFF"/>
          </w:tcPr>
          <w:p w14:paraId="1FCD1C1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3216910B" w14:textId="77777777" w:rsidR="009B1CD0" w:rsidRDefault="009B1CD0" w:rsidP="006C4338">
      <w:pPr>
        <w:tabs>
          <w:tab w:val="left" w:pos="851"/>
        </w:tabs>
        <w:jc w:val="both"/>
      </w:pPr>
    </w:p>
    <w:p w14:paraId="26C722A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088F101" w14:textId="77777777" w:rsidR="005824AE" w:rsidRDefault="005824AE" w:rsidP="006C4338">
      <w:pPr>
        <w:tabs>
          <w:tab w:val="left" w:pos="851"/>
        </w:tabs>
        <w:jc w:val="both"/>
      </w:pPr>
    </w:p>
    <w:p w14:paraId="60927DC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EEFB03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FC12C9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C47993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1CE13E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9DF141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2512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27A5EF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0D8D01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8B3A20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E5CA031" w14:textId="77777777" w:rsidR="00332B12" w:rsidRDefault="00332B12" w:rsidP="00B054DA">
            <w:pPr>
              <w:tabs>
                <w:tab w:val="left" w:pos="851"/>
              </w:tabs>
              <w:snapToGrid w:val="0"/>
              <w:jc w:val="both"/>
              <w:rPr>
                <w:rFonts w:ascii="Arial" w:hAnsi="Arial" w:cs="Arial"/>
                <w:b/>
                <w:bCs/>
              </w:rPr>
            </w:pPr>
          </w:p>
        </w:tc>
      </w:tr>
    </w:tbl>
    <w:p w14:paraId="3B9A7B3B"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0765B2E"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4794B7E5" w14:textId="77777777" w:rsidR="00332B12" w:rsidRDefault="00332B12" w:rsidP="006C4338">
      <w:pPr>
        <w:tabs>
          <w:tab w:val="left" w:pos="851"/>
        </w:tabs>
        <w:jc w:val="both"/>
      </w:pPr>
    </w:p>
    <w:p w14:paraId="2F5FB14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5207F2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ABBDCC1" w14:textId="77777777" w:rsidR="009B1CD0" w:rsidRDefault="009B1CD0" w:rsidP="005846FB">
      <w:pPr>
        <w:tabs>
          <w:tab w:val="left" w:pos="851"/>
        </w:tabs>
        <w:rPr>
          <w:rFonts w:ascii="Arial" w:hAnsi="Arial" w:cs="Arial"/>
        </w:rPr>
      </w:pPr>
    </w:p>
    <w:p w14:paraId="2410B82C" w14:textId="77777777" w:rsidR="00036500" w:rsidRDefault="00036500" w:rsidP="005846FB">
      <w:pPr>
        <w:tabs>
          <w:tab w:val="left" w:pos="851"/>
        </w:tabs>
        <w:rPr>
          <w:rFonts w:ascii="Arial" w:hAnsi="Arial" w:cs="Arial"/>
        </w:rPr>
      </w:pPr>
    </w:p>
    <w:p w14:paraId="3076449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431BE61"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3615632"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08349688" w14:textId="77777777" w:rsidR="009B1CD0" w:rsidRDefault="009B1CD0" w:rsidP="0083205E">
      <w:pPr>
        <w:tabs>
          <w:tab w:val="left" w:pos="851"/>
        </w:tabs>
        <w:rPr>
          <w:rFonts w:ascii="Arial" w:hAnsi="Arial" w:cs="Arial"/>
        </w:rPr>
      </w:pPr>
    </w:p>
    <w:p w14:paraId="647F9521" w14:textId="77777777" w:rsidR="001C733C" w:rsidRDefault="001C733C" w:rsidP="00CD46CC">
      <w:pPr>
        <w:tabs>
          <w:tab w:val="left" w:pos="851"/>
        </w:tabs>
        <w:rPr>
          <w:rFonts w:ascii="Arial" w:hAnsi="Arial" w:cs="Arial"/>
        </w:rPr>
      </w:pPr>
    </w:p>
    <w:p w14:paraId="0D88F5E6"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A4E230A"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2A3101A"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4AD644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AECBF6D"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7789BF3" w14:textId="77777777" w:rsidR="002904AF" w:rsidRDefault="002904AF" w:rsidP="001C733C">
      <w:pPr>
        <w:tabs>
          <w:tab w:val="left" w:pos="851"/>
        </w:tabs>
        <w:rPr>
          <w:rFonts w:ascii="Arial" w:hAnsi="Arial" w:cs="Arial"/>
        </w:rPr>
      </w:pPr>
    </w:p>
    <w:p w14:paraId="6903B3EF"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4E1ABF00"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31E4168" w14:textId="77777777" w:rsidR="002904AF" w:rsidRDefault="002904AF" w:rsidP="002904AF">
      <w:pPr>
        <w:tabs>
          <w:tab w:val="left" w:pos="851"/>
        </w:tabs>
        <w:rPr>
          <w:rFonts w:ascii="Arial" w:hAnsi="Arial" w:cs="Arial"/>
          <w:iCs/>
        </w:rPr>
      </w:pPr>
    </w:p>
    <w:p w14:paraId="6AC02DE3"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69AD4816"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7B3600A" w14:textId="77777777" w:rsidR="002904AF" w:rsidRDefault="002904AF" w:rsidP="002904AF">
      <w:pPr>
        <w:tabs>
          <w:tab w:val="left" w:pos="851"/>
        </w:tabs>
        <w:ind w:left="1134" w:hanging="850"/>
        <w:rPr>
          <w:rFonts w:ascii="Arial" w:hAnsi="Arial" w:cs="Arial"/>
          <w:i/>
          <w:sz w:val="18"/>
          <w:szCs w:val="18"/>
        </w:rPr>
      </w:pPr>
    </w:p>
    <w:p w14:paraId="7778369F" w14:textId="77777777" w:rsidR="001C733C" w:rsidRDefault="001C733C" w:rsidP="001C733C">
      <w:pPr>
        <w:tabs>
          <w:tab w:val="left" w:pos="851"/>
        </w:tabs>
        <w:rPr>
          <w:rFonts w:ascii="Arial" w:hAnsi="Arial" w:cs="Arial"/>
          <w:i/>
          <w:sz w:val="18"/>
          <w:szCs w:val="18"/>
        </w:rPr>
      </w:pPr>
    </w:p>
    <w:p w14:paraId="59D46D8B"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457B4A0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5D3FB43" w14:textId="77777777" w:rsidR="00036500" w:rsidRDefault="00036500" w:rsidP="005846FB">
      <w:pPr>
        <w:tabs>
          <w:tab w:val="left" w:pos="851"/>
        </w:tabs>
        <w:rPr>
          <w:rFonts w:ascii="Arial" w:hAnsi="Arial" w:cs="Arial"/>
        </w:rPr>
      </w:pPr>
    </w:p>
    <w:p w14:paraId="505AF17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BEE1794" w14:textId="77777777" w:rsidR="00AE7831" w:rsidRDefault="00AE7831" w:rsidP="009B45B9">
      <w:pPr>
        <w:tabs>
          <w:tab w:val="left" w:pos="851"/>
        </w:tabs>
        <w:ind w:left="1701" w:hanging="850"/>
        <w:jc w:val="both"/>
      </w:pPr>
    </w:p>
    <w:p w14:paraId="080B6F32"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9B59041" w14:textId="77777777" w:rsidR="00036500" w:rsidRDefault="00036500" w:rsidP="006C4338">
      <w:pPr>
        <w:tabs>
          <w:tab w:val="left" w:pos="851"/>
        </w:tabs>
        <w:rPr>
          <w:rFonts w:ascii="Arial" w:hAnsi="Arial" w:cs="Arial"/>
          <w:iCs/>
        </w:rPr>
      </w:pPr>
    </w:p>
    <w:p w14:paraId="056BE535"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1744E2B2"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8B9823B"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A60B23B"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FC5FAC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932B355"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916943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05DF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07A9B99" w14:textId="77777777" w:rsidTr="00B054DA">
        <w:trPr>
          <w:trHeight w:val="1021"/>
        </w:trPr>
        <w:tc>
          <w:tcPr>
            <w:tcW w:w="4644" w:type="dxa"/>
            <w:tcBorders>
              <w:top w:val="single" w:sz="4" w:space="0" w:color="000000"/>
              <w:left w:val="single" w:sz="4" w:space="0" w:color="000000"/>
            </w:tcBorders>
            <w:shd w:val="clear" w:color="auto" w:fill="CCFFFF"/>
          </w:tcPr>
          <w:p w14:paraId="0AA2467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E75420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373E73B" w14:textId="77777777" w:rsidR="00332B12" w:rsidRDefault="00332B12" w:rsidP="00B054DA">
            <w:pPr>
              <w:tabs>
                <w:tab w:val="left" w:pos="851"/>
              </w:tabs>
              <w:snapToGrid w:val="0"/>
              <w:jc w:val="both"/>
              <w:rPr>
                <w:rFonts w:ascii="Arial" w:hAnsi="Arial" w:cs="Arial"/>
                <w:b/>
                <w:bCs/>
              </w:rPr>
            </w:pPr>
          </w:p>
        </w:tc>
      </w:tr>
      <w:tr w:rsidR="00332B12" w14:paraId="29667B87" w14:textId="77777777" w:rsidTr="00B054DA">
        <w:trPr>
          <w:trHeight w:val="1021"/>
        </w:trPr>
        <w:tc>
          <w:tcPr>
            <w:tcW w:w="4644" w:type="dxa"/>
            <w:tcBorders>
              <w:left w:val="single" w:sz="4" w:space="0" w:color="000000"/>
            </w:tcBorders>
            <w:shd w:val="clear" w:color="auto" w:fill="auto"/>
          </w:tcPr>
          <w:p w14:paraId="0AB01C4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13934D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AAC2725" w14:textId="77777777" w:rsidR="00332B12" w:rsidRDefault="00332B12" w:rsidP="00B054DA">
            <w:pPr>
              <w:tabs>
                <w:tab w:val="left" w:pos="851"/>
              </w:tabs>
              <w:snapToGrid w:val="0"/>
              <w:jc w:val="both"/>
              <w:rPr>
                <w:rFonts w:ascii="Arial" w:hAnsi="Arial" w:cs="Arial"/>
                <w:b/>
                <w:bCs/>
              </w:rPr>
            </w:pPr>
          </w:p>
        </w:tc>
      </w:tr>
      <w:tr w:rsidR="00332B12" w14:paraId="72140844" w14:textId="77777777" w:rsidTr="00B054DA">
        <w:trPr>
          <w:trHeight w:val="1021"/>
        </w:trPr>
        <w:tc>
          <w:tcPr>
            <w:tcW w:w="4644" w:type="dxa"/>
            <w:tcBorders>
              <w:left w:val="single" w:sz="4" w:space="0" w:color="000000"/>
            </w:tcBorders>
            <w:shd w:val="clear" w:color="auto" w:fill="CCFFFF"/>
          </w:tcPr>
          <w:p w14:paraId="5B9DAFA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B6869B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FAB84D6" w14:textId="77777777" w:rsidR="00332B12" w:rsidRDefault="00332B12" w:rsidP="00B054DA">
            <w:pPr>
              <w:tabs>
                <w:tab w:val="left" w:pos="851"/>
              </w:tabs>
              <w:snapToGrid w:val="0"/>
              <w:jc w:val="both"/>
              <w:rPr>
                <w:rFonts w:ascii="Arial" w:hAnsi="Arial" w:cs="Arial"/>
                <w:b/>
                <w:bCs/>
              </w:rPr>
            </w:pPr>
          </w:p>
        </w:tc>
      </w:tr>
      <w:tr w:rsidR="00332B12" w14:paraId="7AAAA600" w14:textId="77777777" w:rsidTr="00B054DA">
        <w:trPr>
          <w:trHeight w:val="1021"/>
        </w:trPr>
        <w:tc>
          <w:tcPr>
            <w:tcW w:w="4644" w:type="dxa"/>
            <w:tcBorders>
              <w:left w:val="single" w:sz="4" w:space="0" w:color="000000"/>
            </w:tcBorders>
            <w:shd w:val="clear" w:color="auto" w:fill="auto"/>
          </w:tcPr>
          <w:p w14:paraId="058E02B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40B744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679D344" w14:textId="77777777" w:rsidR="00332B12" w:rsidRDefault="00332B12" w:rsidP="00B054DA">
            <w:pPr>
              <w:tabs>
                <w:tab w:val="left" w:pos="851"/>
              </w:tabs>
              <w:snapToGrid w:val="0"/>
              <w:jc w:val="both"/>
              <w:rPr>
                <w:rFonts w:ascii="Arial" w:hAnsi="Arial" w:cs="Arial"/>
                <w:b/>
                <w:bCs/>
              </w:rPr>
            </w:pPr>
          </w:p>
        </w:tc>
      </w:tr>
      <w:tr w:rsidR="00332B12" w14:paraId="753F7F39" w14:textId="77777777" w:rsidTr="00B054DA">
        <w:trPr>
          <w:trHeight w:val="1021"/>
        </w:trPr>
        <w:tc>
          <w:tcPr>
            <w:tcW w:w="4644" w:type="dxa"/>
            <w:tcBorders>
              <w:left w:val="single" w:sz="4" w:space="0" w:color="000000"/>
              <w:bottom w:val="single" w:sz="4" w:space="0" w:color="000000"/>
            </w:tcBorders>
            <w:shd w:val="clear" w:color="auto" w:fill="CCFFFF"/>
          </w:tcPr>
          <w:p w14:paraId="7FAF471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246DED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E00C29" w14:textId="77777777" w:rsidR="00332B12" w:rsidRDefault="00332B12" w:rsidP="00B054DA">
            <w:pPr>
              <w:tabs>
                <w:tab w:val="left" w:pos="851"/>
              </w:tabs>
              <w:snapToGrid w:val="0"/>
              <w:jc w:val="both"/>
              <w:rPr>
                <w:rFonts w:ascii="Arial" w:hAnsi="Arial" w:cs="Arial"/>
                <w:b/>
                <w:bCs/>
              </w:rPr>
            </w:pPr>
          </w:p>
        </w:tc>
      </w:tr>
    </w:tbl>
    <w:p w14:paraId="2000A81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43C5F7A"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E1FA33A" w14:textId="77777777">
        <w:tc>
          <w:tcPr>
            <w:tcW w:w="10277" w:type="dxa"/>
            <w:shd w:val="clear" w:color="auto" w:fill="66CCFF"/>
          </w:tcPr>
          <w:p w14:paraId="2B27BA37"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EC5BA58" w14:textId="77777777" w:rsidR="009B1CD0" w:rsidRDefault="009B1CD0" w:rsidP="006C4338">
      <w:pPr>
        <w:tabs>
          <w:tab w:val="left" w:pos="851"/>
        </w:tabs>
      </w:pPr>
    </w:p>
    <w:p w14:paraId="528A8661" w14:textId="77777777" w:rsidR="009B1CD0" w:rsidRDefault="009B1CD0" w:rsidP="006C4338">
      <w:pPr>
        <w:tabs>
          <w:tab w:val="left" w:pos="851"/>
        </w:tabs>
      </w:pPr>
    </w:p>
    <w:p w14:paraId="27520ADC"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117768AD" w14:textId="2A6DE329" w:rsidR="009B1CD0" w:rsidDel="001F3357" w:rsidRDefault="009B1CD0" w:rsidP="006B5057">
      <w:pPr>
        <w:pStyle w:val="Titre1"/>
        <w:tabs>
          <w:tab w:val="left" w:pos="851"/>
        </w:tabs>
        <w:ind w:left="0"/>
        <w:jc w:val="both"/>
        <w:rPr>
          <w:del w:id="97" w:author="Taurin Sophie" w:date="2025-05-16T14:51:00Z"/>
          <w:rFonts w:ascii="Arial" w:hAnsi="Arial" w:cs="Arial"/>
        </w:rPr>
      </w:pPr>
      <w:del w:id="98" w:author="Taurin Sophie" w:date="2025-05-16T14:51:00Z">
        <w:r w:rsidDel="001F3357">
          <w:rPr>
            <w:rFonts w:ascii="Arial" w:hAnsi="Arial" w:cs="Arial"/>
            <w:b w:val="0"/>
            <w:bCs/>
            <w:i/>
            <w:iCs/>
            <w:sz w:val="18"/>
            <w:szCs w:val="18"/>
          </w:rPr>
          <w:delText>(</w:delText>
        </w:r>
        <w:r w:rsidR="008B2A38" w:rsidRPr="008B2A38" w:rsidDel="001F3357">
          <w:rPr>
            <w:rFonts w:ascii="Arial" w:hAnsi="Arial" w:cs="Arial"/>
            <w:b w:val="0"/>
            <w:bCs/>
            <w:i/>
            <w:iCs/>
            <w:sz w:val="18"/>
            <w:szCs w:val="18"/>
          </w:rPr>
          <w:delTex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delText>
        </w:r>
        <w:r w:rsidDel="001F3357">
          <w:rPr>
            <w:rFonts w:ascii="Arial" w:hAnsi="Arial" w:cs="Arial"/>
            <w:b w:val="0"/>
            <w:bCs/>
            <w:i/>
            <w:iCs/>
            <w:sz w:val="18"/>
            <w:szCs w:val="18"/>
          </w:rPr>
          <w:delText>.)</w:delText>
        </w:r>
      </w:del>
    </w:p>
    <w:p w14:paraId="2CF764A7" w14:textId="77777777" w:rsidR="009B1CD0" w:rsidRDefault="009B1CD0" w:rsidP="001F3357">
      <w:pPr>
        <w:pStyle w:val="Titre1"/>
        <w:numPr>
          <w:ilvl w:val="0"/>
          <w:numId w:val="0"/>
        </w:numPr>
        <w:tabs>
          <w:tab w:val="left" w:pos="851"/>
        </w:tabs>
        <w:ind w:left="567"/>
        <w:jc w:val="both"/>
        <w:rPr>
          <w:ins w:id="99" w:author="Taurin Sophie" w:date="2025-05-16T14:51:00Z"/>
          <w:rFonts w:ascii="Arial" w:hAnsi="Arial" w:cs="Arial"/>
          <w:b w:val="0"/>
          <w:bCs/>
          <w:i/>
          <w:iCs/>
          <w:sz w:val="18"/>
          <w:szCs w:val="18"/>
        </w:rPr>
      </w:pPr>
    </w:p>
    <w:p w14:paraId="4166643F" w14:textId="77777777" w:rsidR="001F3357" w:rsidRPr="00311A69" w:rsidRDefault="001F3357" w:rsidP="001F3357">
      <w:pPr>
        <w:jc w:val="center"/>
        <w:rPr>
          <w:ins w:id="100" w:author="Taurin Sophie" w:date="2025-05-16T14:51:00Z"/>
          <w:rFonts w:ascii="Arial Narrow" w:hAnsi="Arial Narrow" w:cs="Arial"/>
          <w:bCs/>
          <w:sz w:val="24"/>
          <w:szCs w:val="24"/>
        </w:rPr>
      </w:pPr>
      <w:bookmarkStart w:id="101" w:name="_Hlk184200205"/>
      <w:ins w:id="102" w:author="Taurin Sophie" w:date="2025-05-16T14:51:00Z">
        <w:r w:rsidRPr="00311A69">
          <w:rPr>
            <w:rFonts w:ascii="Arial Narrow" w:hAnsi="Arial Narrow" w:cs="Arial"/>
            <w:b/>
            <w:sz w:val="24"/>
            <w:szCs w:val="24"/>
          </w:rPr>
          <w:t>IFPRA</w:t>
        </w:r>
        <w:r>
          <w:rPr>
            <w:rFonts w:ascii="Arial Narrow" w:hAnsi="Arial Narrow" w:cs="Arial"/>
            <w:b/>
            <w:sz w:val="24"/>
            <w:szCs w:val="24"/>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ins>
    </w:p>
    <w:p w14:paraId="1020A4E0" w14:textId="77777777" w:rsidR="001F3357" w:rsidRDefault="001F3357" w:rsidP="001F3357">
      <w:pPr>
        <w:jc w:val="center"/>
        <w:rPr>
          <w:ins w:id="103" w:author="Taurin Sophie" w:date="2025-05-16T14:51:00Z"/>
          <w:rFonts w:ascii="Arial Narrow" w:hAnsi="Arial Narrow" w:cs="Arial"/>
          <w:bCs/>
          <w:sz w:val="24"/>
          <w:szCs w:val="24"/>
        </w:rPr>
      </w:pPr>
      <w:ins w:id="104" w:author="Taurin Sophie" w:date="2025-05-16T14:51:00Z">
        <w:r w:rsidRPr="00311A69">
          <w:rPr>
            <w:rFonts w:ascii="Arial Narrow" w:hAnsi="Arial Narrow" w:cs="Arial"/>
            <w:bCs/>
            <w:sz w:val="24"/>
            <w:szCs w:val="24"/>
          </w:rPr>
          <w:t>2, rue du Professeur Fleury</w:t>
        </w:r>
      </w:ins>
    </w:p>
    <w:p w14:paraId="4F61CCA3" w14:textId="77777777" w:rsidR="001F3357" w:rsidRPr="00311A69" w:rsidRDefault="001F3357" w:rsidP="001F3357">
      <w:pPr>
        <w:jc w:val="center"/>
        <w:rPr>
          <w:ins w:id="105" w:author="Taurin Sophie" w:date="2025-05-16T14:51:00Z"/>
          <w:rFonts w:ascii="Arial Narrow" w:hAnsi="Arial Narrow" w:cs="Arial"/>
          <w:bCs/>
          <w:sz w:val="24"/>
          <w:szCs w:val="24"/>
        </w:rPr>
      </w:pPr>
      <w:ins w:id="106" w:author="Taurin Sophie" w:date="2025-05-16T14:51:00Z">
        <w:r w:rsidRPr="00311A69">
          <w:rPr>
            <w:rFonts w:ascii="Arial Narrow" w:hAnsi="Arial Narrow" w:cs="Arial"/>
            <w:bCs/>
            <w:sz w:val="24"/>
            <w:szCs w:val="24"/>
          </w:rPr>
          <w:t>CS 90102</w:t>
        </w:r>
      </w:ins>
    </w:p>
    <w:p w14:paraId="75F469F2" w14:textId="77777777" w:rsidR="001F3357" w:rsidRDefault="001F3357" w:rsidP="001F3357">
      <w:pPr>
        <w:jc w:val="center"/>
        <w:rPr>
          <w:ins w:id="107" w:author="Taurin Sophie" w:date="2025-05-16T14:51:00Z"/>
          <w:rFonts w:ascii="Arial Narrow" w:hAnsi="Arial Narrow" w:cs="Arial"/>
          <w:bCs/>
          <w:sz w:val="24"/>
          <w:szCs w:val="24"/>
        </w:rPr>
      </w:pPr>
      <w:ins w:id="108" w:author="Taurin Sophie" w:date="2025-05-16T14:51:00Z">
        <w:r w:rsidRPr="00311A69">
          <w:rPr>
            <w:rFonts w:ascii="Arial Narrow" w:hAnsi="Arial Narrow" w:cs="Arial"/>
            <w:bCs/>
            <w:sz w:val="24"/>
            <w:szCs w:val="24"/>
          </w:rPr>
          <w:t>76137 MONT SAINT AIGNAN Cedex</w:t>
        </w:r>
      </w:ins>
    </w:p>
    <w:bookmarkEnd w:id="101"/>
    <w:p w14:paraId="15D3766B" w14:textId="50EDC6C6" w:rsidR="001F3357" w:rsidRPr="001F3357" w:rsidDel="001F3357" w:rsidRDefault="001F3357" w:rsidP="001F3357">
      <w:pPr>
        <w:rPr>
          <w:del w:id="109" w:author="Taurin Sophie" w:date="2025-05-16T14:51:00Z"/>
          <w:rPrChange w:id="110" w:author="Taurin Sophie" w:date="2025-05-16T14:51:00Z">
            <w:rPr>
              <w:del w:id="111" w:author="Taurin Sophie" w:date="2025-05-16T14:51:00Z"/>
              <w:rFonts w:ascii="Arial" w:hAnsi="Arial" w:cs="Arial"/>
            </w:rPr>
          </w:rPrChange>
        </w:rPr>
        <w:pPrChange w:id="112" w:author="Taurin Sophie" w:date="2025-05-16T14:51:00Z">
          <w:pPr>
            <w:pStyle w:val="Titre1"/>
            <w:tabs>
              <w:tab w:val="left" w:pos="851"/>
            </w:tabs>
            <w:ind w:left="0"/>
            <w:jc w:val="both"/>
          </w:pPr>
        </w:pPrChange>
      </w:pPr>
    </w:p>
    <w:p w14:paraId="29DD302A" w14:textId="3E651BED" w:rsidR="009B1CD0" w:rsidDel="001F3357" w:rsidRDefault="009B1CD0" w:rsidP="006C4338">
      <w:pPr>
        <w:pStyle w:val="En-tte"/>
        <w:tabs>
          <w:tab w:val="clear" w:pos="4536"/>
          <w:tab w:val="clear" w:pos="9072"/>
          <w:tab w:val="left" w:pos="851"/>
        </w:tabs>
        <w:jc w:val="both"/>
        <w:rPr>
          <w:del w:id="113" w:author="Taurin Sophie" w:date="2025-05-16T14:51:00Z"/>
          <w:rFonts w:ascii="Arial" w:hAnsi="Arial" w:cs="Arial"/>
        </w:rPr>
      </w:pPr>
    </w:p>
    <w:p w14:paraId="258D7867" w14:textId="18EBD1CA" w:rsidR="009B1CD0" w:rsidDel="001F3357" w:rsidRDefault="009B1CD0" w:rsidP="006F3DF9">
      <w:pPr>
        <w:pStyle w:val="En-tte"/>
        <w:tabs>
          <w:tab w:val="clear" w:pos="4536"/>
          <w:tab w:val="clear" w:pos="9072"/>
          <w:tab w:val="left" w:pos="851"/>
        </w:tabs>
        <w:jc w:val="both"/>
        <w:rPr>
          <w:del w:id="114" w:author="Taurin Sophie" w:date="2025-05-16T14:51:00Z"/>
          <w:rFonts w:ascii="Arial" w:hAnsi="Arial" w:cs="Arial"/>
        </w:rPr>
      </w:pPr>
    </w:p>
    <w:p w14:paraId="3F50C349" w14:textId="544F8441" w:rsidR="009B1CD0" w:rsidDel="001F3357" w:rsidRDefault="009B1CD0" w:rsidP="005846FB">
      <w:pPr>
        <w:pStyle w:val="En-tte"/>
        <w:tabs>
          <w:tab w:val="clear" w:pos="4536"/>
          <w:tab w:val="clear" w:pos="9072"/>
          <w:tab w:val="left" w:pos="851"/>
        </w:tabs>
        <w:jc w:val="both"/>
        <w:rPr>
          <w:del w:id="115" w:author="Taurin Sophie" w:date="2025-05-16T14:51:00Z"/>
          <w:rFonts w:ascii="Arial" w:hAnsi="Arial" w:cs="Arial"/>
        </w:rPr>
      </w:pPr>
    </w:p>
    <w:p w14:paraId="1860A662" w14:textId="77777777" w:rsidR="009B1CD0" w:rsidRDefault="009B1CD0" w:rsidP="005846FB">
      <w:pPr>
        <w:pStyle w:val="En-tte"/>
        <w:tabs>
          <w:tab w:val="clear" w:pos="4536"/>
          <w:tab w:val="clear" w:pos="9072"/>
          <w:tab w:val="left" w:pos="851"/>
        </w:tabs>
        <w:jc w:val="both"/>
        <w:rPr>
          <w:rFonts w:ascii="Arial" w:hAnsi="Arial" w:cs="Arial"/>
        </w:rPr>
      </w:pPr>
    </w:p>
    <w:p w14:paraId="4EDBAF6E" w14:textId="77777777" w:rsidR="009B1CD0" w:rsidRDefault="009B1CD0" w:rsidP="005846FB">
      <w:pPr>
        <w:pStyle w:val="En-tte"/>
        <w:tabs>
          <w:tab w:val="clear" w:pos="4536"/>
          <w:tab w:val="clear" w:pos="9072"/>
          <w:tab w:val="left" w:pos="851"/>
        </w:tabs>
        <w:jc w:val="both"/>
        <w:rPr>
          <w:rFonts w:ascii="Arial" w:hAnsi="Arial" w:cs="Arial"/>
        </w:rPr>
      </w:pPr>
    </w:p>
    <w:p w14:paraId="5CE5E0C8"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79ED3FFB" w14:textId="16ABC81E" w:rsidR="009B1CD0" w:rsidDel="001F3357" w:rsidRDefault="009B1CD0" w:rsidP="00E47798">
      <w:pPr>
        <w:tabs>
          <w:tab w:val="left" w:pos="851"/>
        </w:tabs>
        <w:jc w:val="both"/>
        <w:rPr>
          <w:del w:id="116" w:author="Taurin Sophie" w:date="2025-05-16T14:51:00Z"/>
          <w:rFonts w:ascii="Arial" w:hAnsi="Arial" w:cs="Arial"/>
        </w:rPr>
      </w:pPr>
      <w:del w:id="117" w:author="Taurin Sophie" w:date="2025-05-16T14:51:00Z">
        <w:r w:rsidDel="001F3357">
          <w:rPr>
            <w:rFonts w:ascii="Arial" w:hAnsi="Arial" w:cs="Arial"/>
            <w:i/>
            <w:sz w:val="18"/>
            <w:szCs w:val="18"/>
          </w:rPr>
          <w:delText xml:space="preserve">(Le signataire doit avoir le pouvoir d’engager </w:delText>
        </w:r>
        <w:r w:rsidR="008B2A38" w:rsidDel="001F3357">
          <w:rPr>
            <w:rFonts w:ascii="Arial" w:hAnsi="Arial" w:cs="Arial"/>
            <w:i/>
            <w:sz w:val="18"/>
            <w:szCs w:val="18"/>
          </w:rPr>
          <w:delText>l’acheteur</w:delText>
        </w:r>
        <w:r w:rsidDel="001F3357">
          <w:rPr>
            <w:rFonts w:ascii="Arial" w:hAnsi="Arial" w:cs="Arial"/>
            <w:i/>
            <w:sz w:val="18"/>
            <w:szCs w:val="18"/>
          </w:rPr>
          <w:delText xml:space="preserve"> qu’il représente.)</w:delText>
        </w:r>
      </w:del>
    </w:p>
    <w:p w14:paraId="1DBC6C88" w14:textId="77777777" w:rsidR="009B1CD0" w:rsidRDefault="009B1CD0" w:rsidP="0083205E">
      <w:pPr>
        <w:tabs>
          <w:tab w:val="left" w:pos="851"/>
        </w:tabs>
        <w:jc w:val="both"/>
        <w:rPr>
          <w:rFonts w:ascii="Arial" w:hAnsi="Arial" w:cs="Arial"/>
        </w:rPr>
      </w:pPr>
    </w:p>
    <w:p w14:paraId="234A8B25" w14:textId="77777777" w:rsidR="001F3357" w:rsidRDefault="001F3357" w:rsidP="001F3357">
      <w:pPr>
        <w:pStyle w:val="Paragraphedeliste"/>
        <w:ind w:left="0"/>
        <w:jc w:val="center"/>
        <w:rPr>
          <w:ins w:id="118" w:author="Taurin Sophie" w:date="2025-05-16T14:51:00Z"/>
          <w:rFonts w:ascii="Arial Narrow" w:hAnsi="Arial Narrow" w:cs="Arial"/>
          <w:b/>
          <w:sz w:val="24"/>
          <w:szCs w:val="24"/>
        </w:rPr>
      </w:pPr>
    </w:p>
    <w:p w14:paraId="7DC8CCC0" w14:textId="77777777" w:rsidR="001F3357" w:rsidRDefault="001F3357" w:rsidP="001F3357">
      <w:pPr>
        <w:pStyle w:val="Paragraphedeliste"/>
        <w:ind w:left="0"/>
        <w:jc w:val="center"/>
        <w:rPr>
          <w:ins w:id="119" w:author="Taurin Sophie" w:date="2025-05-16T14:51:00Z"/>
          <w:rFonts w:ascii="Arial Narrow" w:hAnsi="Arial Narrow" w:cs="Arial"/>
          <w:b/>
          <w:sz w:val="24"/>
          <w:szCs w:val="24"/>
        </w:rPr>
      </w:pPr>
      <w:ins w:id="120" w:author="Taurin Sophie" w:date="2025-05-16T14:51:00Z">
        <w:r>
          <w:rPr>
            <w:rFonts w:ascii="Arial Narrow" w:hAnsi="Arial Narrow" w:cs="Arial"/>
            <w:b/>
            <w:sz w:val="24"/>
            <w:szCs w:val="24"/>
          </w:rPr>
          <w:t>Xavier FONTAINE</w:t>
        </w:r>
      </w:ins>
    </w:p>
    <w:p w14:paraId="1B63D870" w14:textId="77777777" w:rsidR="001F3357" w:rsidRPr="00A85270" w:rsidRDefault="001F3357" w:rsidP="001F3357">
      <w:pPr>
        <w:pStyle w:val="Paragraphedeliste"/>
        <w:ind w:left="0"/>
        <w:jc w:val="center"/>
        <w:rPr>
          <w:ins w:id="121" w:author="Taurin Sophie" w:date="2025-05-16T14:51:00Z"/>
          <w:rFonts w:ascii="Arial Narrow" w:hAnsi="Arial Narrow" w:cs="Arial"/>
          <w:b/>
          <w:sz w:val="24"/>
          <w:szCs w:val="24"/>
        </w:rPr>
      </w:pPr>
      <w:ins w:id="122" w:author="Taurin Sophie" w:date="2025-05-16T14:51:00Z">
        <w:r>
          <w:rPr>
            <w:rFonts w:ascii="Arial Narrow" w:hAnsi="Arial Narrow" w:cs="Arial"/>
            <w:b/>
            <w:sz w:val="24"/>
            <w:szCs w:val="24"/>
          </w:rPr>
          <w:t xml:space="preserve">DRAFPIC - </w:t>
        </w:r>
        <w:r w:rsidRPr="00A85270">
          <w:rPr>
            <w:rFonts w:ascii="Arial Narrow" w:hAnsi="Arial Narrow" w:cs="Arial"/>
            <w:b/>
            <w:sz w:val="24"/>
            <w:szCs w:val="24"/>
          </w:rPr>
          <w:t>Directeur de l’IFPRA</w:t>
        </w:r>
      </w:ins>
    </w:p>
    <w:p w14:paraId="609C6A0E" w14:textId="045AF479" w:rsidR="009B1CD0" w:rsidDel="001F3357" w:rsidRDefault="009B1CD0" w:rsidP="0083205E">
      <w:pPr>
        <w:tabs>
          <w:tab w:val="left" w:pos="851"/>
        </w:tabs>
        <w:jc w:val="both"/>
        <w:rPr>
          <w:del w:id="123" w:author="Taurin Sophie" w:date="2025-05-16T14:51:00Z"/>
          <w:rFonts w:ascii="Arial" w:hAnsi="Arial" w:cs="Arial"/>
        </w:rPr>
      </w:pPr>
    </w:p>
    <w:p w14:paraId="6B9D9451" w14:textId="43BC5794" w:rsidR="009B1CD0" w:rsidDel="001F3357" w:rsidRDefault="009B1CD0" w:rsidP="00934503">
      <w:pPr>
        <w:tabs>
          <w:tab w:val="left" w:pos="851"/>
        </w:tabs>
        <w:jc w:val="both"/>
        <w:rPr>
          <w:del w:id="124" w:author="Taurin Sophie" w:date="2025-05-16T14:51:00Z"/>
          <w:rFonts w:ascii="Arial" w:hAnsi="Arial" w:cs="Arial"/>
        </w:rPr>
      </w:pPr>
    </w:p>
    <w:p w14:paraId="174FE396" w14:textId="22351002" w:rsidR="009B1CD0" w:rsidDel="001F3357" w:rsidRDefault="009B1CD0" w:rsidP="00CD46CC">
      <w:pPr>
        <w:tabs>
          <w:tab w:val="left" w:pos="851"/>
        </w:tabs>
        <w:jc w:val="both"/>
        <w:rPr>
          <w:del w:id="125" w:author="Taurin Sophie" w:date="2025-05-16T14:51:00Z"/>
          <w:rFonts w:ascii="Arial" w:hAnsi="Arial" w:cs="Arial"/>
        </w:rPr>
      </w:pPr>
    </w:p>
    <w:p w14:paraId="6EDAA437" w14:textId="77777777" w:rsidR="009B1CD0" w:rsidRDefault="009B1CD0" w:rsidP="009B45B9">
      <w:pPr>
        <w:tabs>
          <w:tab w:val="left" w:pos="851"/>
        </w:tabs>
        <w:jc w:val="both"/>
        <w:rPr>
          <w:rFonts w:ascii="Arial" w:hAnsi="Arial" w:cs="Arial"/>
        </w:rPr>
      </w:pPr>
    </w:p>
    <w:p w14:paraId="54DAD10F" w14:textId="5D9DFFF1" w:rsidR="009B1CD0" w:rsidDel="001F3357" w:rsidRDefault="009B1CD0" w:rsidP="009B45B9">
      <w:pPr>
        <w:tabs>
          <w:tab w:val="left" w:pos="851"/>
        </w:tabs>
        <w:jc w:val="both"/>
        <w:rPr>
          <w:del w:id="126" w:author="Taurin Sophie" w:date="2025-05-16T14:52:00Z"/>
          <w:rFonts w:ascii="Arial" w:hAnsi="Arial" w:cs="Arial"/>
        </w:rPr>
      </w:pPr>
    </w:p>
    <w:p w14:paraId="699308AF" w14:textId="77195DBA" w:rsidR="009B1CD0" w:rsidDel="001F3357" w:rsidRDefault="009B1CD0" w:rsidP="009B45B9">
      <w:pPr>
        <w:tabs>
          <w:tab w:val="left" w:pos="851"/>
        </w:tabs>
        <w:jc w:val="both"/>
        <w:rPr>
          <w:del w:id="127" w:author="Taurin Sophie" w:date="2025-05-16T14:52:00Z"/>
          <w:rFonts w:ascii="Arial" w:hAnsi="Arial" w:cs="Arial"/>
          <w:i/>
          <w:sz w:val="18"/>
          <w:szCs w:val="18"/>
        </w:rPr>
      </w:pPr>
      <w:del w:id="128" w:author="Taurin Sophie" w:date="2025-05-16T14:52:00Z">
        <w:r w:rsidDel="001F3357">
          <w:rPr>
            <w:rFonts w:ascii="Wingdings" w:eastAsia="Wingdings" w:hAnsi="Wingdings" w:cs="Wingdings"/>
            <w:b/>
            <w:color w:val="66CCFF"/>
            <w:spacing w:val="-10"/>
          </w:rPr>
          <w:delText></w:delText>
        </w:r>
        <w:r w:rsidDel="001F3357">
          <w:rPr>
            <w:rFonts w:ascii="Arial" w:eastAsia="Arial" w:hAnsi="Arial" w:cs="Arial"/>
            <w:spacing w:val="-10"/>
          </w:rPr>
          <w:delText xml:space="preserve"> </w:delText>
        </w:r>
        <w:r w:rsidDel="001F3357">
          <w:rPr>
            <w:rFonts w:ascii="Arial" w:hAnsi="Arial" w:cs="Arial"/>
          </w:rPr>
          <w:delText xml:space="preserve">Personne habilitée à donner les renseignements </w:delText>
        </w:r>
        <w:r w:rsidR="009D661E" w:rsidRPr="001C7D87" w:rsidDel="001F3357">
          <w:rPr>
            <w:rFonts w:ascii="Arial" w:hAnsi="Arial" w:cs="Arial"/>
          </w:rPr>
          <w:delText>prévus à l’</w:delText>
        </w:r>
        <w:r w:rsidR="009D661E" w:rsidDel="001F3357">
          <w:rPr>
            <w:rFonts w:ascii="Arial" w:hAnsi="Arial" w:cs="Arial"/>
          </w:rPr>
          <w:fldChar w:fldCharType="begin"/>
        </w:r>
        <w:r w:rsidR="009D661E" w:rsidDel="001F3357">
          <w:rPr>
            <w:rFonts w:ascii="Arial" w:hAnsi="Arial" w:cs="Arial"/>
          </w:rPr>
          <w:delInstrText xml:space="preserve"> HYPERLINK "https://www.legifrance.gouv.fr/affichCode.do;jsessionid=D5F2C558D167BFA1A3D87F2A4EDA8784.tplgfr42s_2?idSectionTA=LEGISCTA000037729737&amp;cidTexte=LEGITEXT000037701019&amp;dateTexte=20190401" </w:delInstrText>
        </w:r>
        <w:r w:rsidR="009D661E" w:rsidDel="001F3357">
          <w:rPr>
            <w:rFonts w:ascii="Arial" w:hAnsi="Arial" w:cs="Arial"/>
          </w:rPr>
        </w:r>
        <w:r w:rsidR="009D661E" w:rsidDel="001F3357">
          <w:rPr>
            <w:rFonts w:ascii="Arial" w:hAnsi="Arial" w:cs="Arial"/>
          </w:rPr>
          <w:fldChar w:fldCharType="separate"/>
        </w:r>
        <w:r w:rsidR="009D661E" w:rsidRPr="00140738" w:rsidDel="001F3357">
          <w:rPr>
            <w:rStyle w:val="Lienhypertexte"/>
            <w:rFonts w:ascii="Arial" w:hAnsi="Arial" w:cs="Arial"/>
          </w:rPr>
          <w:delText>article R. 2191-59</w:delText>
        </w:r>
        <w:r w:rsidR="009D661E" w:rsidDel="001F3357">
          <w:rPr>
            <w:rFonts w:ascii="Arial" w:hAnsi="Arial" w:cs="Arial"/>
          </w:rPr>
          <w:fldChar w:fldCharType="end"/>
        </w:r>
        <w:r w:rsidR="009D661E" w:rsidDel="001F3357">
          <w:rPr>
            <w:rFonts w:ascii="Arial" w:hAnsi="Arial" w:cs="Arial"/>
          </w:rPr>
          <w:delText xml:space="preserve"> du code de la commande publique, auquel renvoie l’</w:delText>
        </w:r>
        <w:r w:rsidR="009D661E" w:rsidDel="001F3357">
          <w:rPr>
            <w:rFonts w:ascii="Arial" w:hAnsi="Arial" w:cs="Arial"/>
          </w:rPr>
          <w:fldChar w:fldCharType="begin"/>
        </w:r>
        <w:r w:rsidR="009D661E" w:rsidDel="001F3357">
          <w:rPr>
            <w:rFonts w:ascii="Arial" w:hAnsi="Arial" w:cs="Arial"/>
          </w:rPr>
          <w:delInstrText xml:space="preserve"> HYPERLINK "https://www.legifrance.gouv.fr/affichCode.do;jsessionid=D5F2C558D167BFA1A3D87F2A4EDA8784.tplgfr42s_2?idSectionTA=LEGISCTA000037728411&amp;cidTexte=LEGITEXT000037701019&amp;dateTexte=20190401" </w:delInstrText>
        </w:r>
        <w:r w:rsidR="009D661E" w:rsidDel="001F3357">
          <w:rPr>
            <w:rFonts w:ascii="Arial" w:hAnsi="Arial" w:cs="Arial"/>
          </w:rPr>
        </w:r>
        <w:r w:rsidR="009D661E" w:rsidDel="001F3357">
          <w:rPr>
            <w:rFonts w:ascii="Arial" w:hAnsi="Arial" w:cs="Arial"/>
          </w:rPr>
          <w:fldChar w:fldCharType="separate"/>
        </w:r>
        <w:r w:rsidR="009D661E" w:rsidRPr="003E1A58" w:rsidDel="001F3357">
          <w:rPr>
            <w:rStyle w:val="Lienhypertexte"/>
            <w:rFonts w:ascii="Arial" w:hAnsi="Arial" w:cs="Arial"/>
          </w:rPr>
          <w:delText>article R. 2391-28</w:delText>
        </w:r>
        <w:r w:rsidR="009D661E" w:rsidDel="001F3357">
          <w:rPr>
            <w:rFonts w:ascii="Arial" w:hAnsi="Arial" w:cs="Arial"/>
          </w:rPr>
          <w:fldChar w:fldCharType="end"/>
        </w:r>
        <w:r w:rsidR="009D661E" w:rsidDel="001F3357">
          <w:rPr>
            <w:rFonts w:ascii="Arial" w:hAnsi="Arial" w:cs="Arial"/>
          </w:rPr>
          <w:delText xml:space="preserve"> du même code</w:delText>
        </w:r>
        <w:r w:rsidR="003A7270" w:rsidRPr="009B45B9" w:rsidDel="001F3357">
          <w:rPr>
            <w:rFonts w:ascii="Arial" w:hAnsi="Arial" w:cs="Arial"/>
          </w:rPr>
          <w:delText xml:space="preserve"> </w:delText>
        </w:r>
        <w:r w:rsidDel="001F3357">
          <w:rPr>
            <w:rFonts w:ascii="Arial" w:hAnsi="Arial" w:cs="Arial"/>
          </w:rPr>
          <w:delText>(nantissements ou cessions de créances)</w:delText>
        </w:r>
      </w:del>
    </w:p>
    <w:p w14:paraId="48C1126A" w14:textId="2A15213A" w:rsidR="009B1CD0" w:rsidDel="001F3357" w:rsidRDefault="009B1CD0" w:rsidP="009B45B9">
      <w:pPr>
        <w:tabs>
          <w:tab w:val="left" w:pos="851"/>
        </w:tabs>
        <w:jc w:val="both"/>
        <w:rPr>
          <w:del w:id="129" w:author="Taurin Sophie" w:date="2025-05-16T14:52:00Z"/>
          <w:rFonts w:ascii="Arial" w:hAnsi="Arial" w:cs="Arial"/>
        </w:rPr>
      </w:pPr>
      <w:del w:id="130" w:author="Taurin Sophie" w:date="2025-05-16T14:52:00Z">
        <w:r w:rsidDel="001F3357">
          <w:rPr>
            <w:rFonts w:ascii="Arial" w:hAnsi="Arial" w:cs="Arial"/>
            <w:i/>
            <w:sz w:val="18"/>
            <w:szCs w:val="18"/>
          </w:rPr>
          <w:delText>(Indiquer l’identité de la personne, ses adresses postale et électronique, ses numéros de téléphone et de télécopie.)</w:delText>
        </w:r>
      </w:del>
    </w:p>
    <w:p w14:paraId="31EC5B7A" w14:textId="07A87841" w:rsidR="009B1CD0" w:rsidDel="001F3357" w:rsidRDefault="009B1CD0" w:rsidP="009B45B9">
      <w:pPr>
        <w:tabs>
          <w:tab w:val="left" w:pos="851"/>
        </w:tabs>
        <w:jc w:val="both"/>
        <w:rPr>
          <w:del w:id="131" w:author="Taurin Sophie" w:date="2025-05-16T14:52:00Z"/>
          <w:rFonts w:ascii="Arial" w:hAnsi="Arial" w:cs="Arial"/>
        </w:rPr>
      </w:pPr>
    </w:p>
    <w:p w14:paraId="537E3188" w14:textId="651A0258" w:rsidR="001C40C0" w:rsidDel="001F3357" w:rsidRDefault="001C40C0" w:rsidP="009B45B9">
      <w:pPr>
        <w:tabs>
          <w:tab w:val="left" w:pos="851"/>
        </w:tabs>
        <w:jc w:val="both"/>
        <w:rPr>
          <w:del w:id="132" w:author="Taurin Sophie" w:date="2025-05-16T14:52:00Z"/>
          <w:rFonts w:ascii="Arial" w:hAnsi="Arial" w:cs="Arial"/>
        </w:rPr>
      </w:pPr>
    </w:p>
    <w:p w14:paraId="2B3F22EC" w14:textId="31D8D4AB" w:rsidR="001C40C0" w:rsidDel="001F3357" w:rsidRDefault="001C40C0" w:rsidP="009B45B9">
      <w:pPr>
        <w:tabs>
          <w:tab w:val="left" w:pos="851"/>
        </w:tabs>
        <w:jc w:val="both"/>
        <w:rPr>
          <w:del w:id="133" w:author="Taurin Sophie" w:date="2025-05-16T14:52:00Z"/>
          <w:rFonts w:ascii="Arial" w:hAnsi="Arial" w:cs="Arial"/>
        </w:rPr>
      </w:pPr>
    </w:p>
    <w:p w14:paraId="302B7C85" w14:textId="666370C5" w:rsidR="009B1CD0" w:rsidDel="001F3357" w:rsidRDefault="009B1CD0" w:rsidP="009B45B9">
      <w:pPr>
        <w:tabs>
          <w:tab w:val="left" w:pos="851"/>
        </w:tabs>
        <w:jc w:val="both"/>
        <w:rPr>
          <w:del w:id="134" w:author="Taurin Sophie" w:date="2025-05-16T14:52:00Z"/>
          <w:rFonts w:ascii="Arial" w:hAnsi="Arial" w:cs="Arial"/>
        </w:rPr>
      </w:pPr>
    </w:p>
    <w:p w14:paraId="0F54CA6B" w14:textId="0FEA2ECE" w:rsidR="009B1CD0" w:rsidDel="001F3357" w:rsidRDefault="009B1CD0" w:rsidP="009B45B9">
      <w:pPr>
        <w:pStyle w:val="fcase2metab"/>
        <w:ind w:left="0" w:firstLine="0"/>
        <w:rPr>
          <w:del w:id="135" w:author="Taurin Sophie" w:date="2025-05-16T14:52:00Z"/>
          <w:rFonts w:ascii="Arial" w:hAnsi="Arial" w:cs="Arial"/>
        </w:rPr>
      </w:pPr>
    </w:p>
    <w:p w14:paraId="42E62504" w14:textId="5C6C1A3C" w:rsidR="009B1CD0" w:rsidDel="001F3357" w:rsidRDefault="009B1CD0" w:rsidP="009B45B9">
      <w:pPr>
        <w:tabs>
          <w:tab w:val="left" w:pos="720"/>
          <w:tab w:val="left" w:pos="851"/>
        </w:tabs>
        <w:jc w:val="both"/>
        <w:rPr>
          <w:del w:id="136" w:author="Taurin Sophie" w:date="2025-05-16T14:52:00Z"/>
          <w:rFonts w:ascii="Arial" w:hAnsi="Arial" w:cs="Arial"/>
          <w:i/>
          <w:iCs/>
          <w:sz w:val="18"/>
          <w:szCs w:val="18"/>
        </w:rPr>
      </w:pPr>
      <w:del w:id="137" w:author="Taurin Sophie" w:date="2025-05-16T14:52:00Z">
        <w:r w:rsidDel="001F3357">
          <w:rPr>
            <w:rFonts w:ascii="Wingdings" w:eastAsia="Wingdings" w:hAnsi="Wingdings" w:cs="Wingdings"/>
            <w:b/>
            <w:color w:val="66CCFF"/>
            <w:spacing w:val="-10"/>
          </w:rPr>
          <w:delText></w:delText>
        </w:r>
        <w:r w:rsidDel="001F3357">
          <w:rPr>
            <w:rFonts w:ascii="Arial" w:eastAsia="Arial" w:hAnsi="Arial" w:cs="Arial"/>
            <w:b/>
            <w:spacing w:val="-10"/>
          </w:rPr>
          <w:delText xml:space="preserve">  </w:delText>
        </w:r>
        <w:r w:rsidDel="001F3357">
          <w:rPr>
            <w:rFonts w:ascii="Arial" w:hAnsi="Arial" w:cs="Arial"/>
          </w:rPr>
          <w:delText>Désignation, adresse, numéro de téléphone du comptable assignataire</w:delText>
        </w:r>
      </w:del>
    </w:p>
    <w:p w14:paraId="1226E27F" w14:textId="7619637F" w:rsidR="009B1CD0" w:rsidDel="001F3357" w:rsidRDefault="009B1CD0" w:rsidP="009B45B9">
      <w:pPr>
        <w:tabs>
          <w:tab w:val="left" w:pos="720"/>
          <w:tab w:val="left" w:pos="851"/>
        </w:tabs>
        <w:jc w:val="both"/>
        <w:rPr>
          <w:del w:id="138" w:author="Taurin Sophie" w:date="2025-05-16T14:52:00Z"/>
          <w:rFonts w:ascii="Arial" w:hAnsi="Arial" w:cs="Arial"/>
        </w:rPr>
      </w:pPr>
      <w:del w:id="139" w:author="Taurin Sophie" w:date="2025-05-16T14:52:00Z">
        <w:r w:rsidDel="001F3357">
          <w:rPr>
            <w:rFonts w:ascii="Arial" w:hAnsi="Arial" w:cs="Arial"/>
            <w:i/>
            <w:iCs/>
            <w:sz w:val="18"/>
            <w:szCs w:val="18"/>
          </w:rPr>
          <w:delText>(Joindre une annexe récapitulative en cas de pluralité de comptables.)</w:delText>
        </w:r>
      </w:del>
    </w:p>
    <w:p w14:paraId="78CBE605" w14:textId="470AF287" w:rsidR="009B1CD0" w:rsidDel="001F3357" w:rsidRDefault="009B1CD0" w:rsidP="009B45B9">
      <w:pPr>
        <w:pStyle w:val="fcase2metab"/>
        <w:rPr>
          <w:del w:id="140" w:author="Taurin Sophie" w:date="2025-05-16T14:52:00Z"/>
          <w:rFonts w:ascii="Arial" w:hAnsi="Arial" w:cs="Arial"/>
        </w:rPr>
      </w:pPr>
    </w:p>
    <w:p w14:paraId="41443D63" w14:textId="0A06F465" w:rsidR="001C40C0" w:rsidDel="001F3357" w:rsidRDefault="001C40C0" w:rsidP="009B45B9">
      <w:pPr>
        <w:pStyle w:val="fcase2metab"/>
        <w:rPr>
          <w:del w:id="141" w:author="Taurin Sophie" w:date="2025-05-16T14:52:00Z"/>
          <w:rFonts w:ascii="Arial" w:hAnsi="Arial" w:cs="Arial"/>
        </w:rPr>
      </w:pPr>
    </w:p>
    <w:p w14:paraId="71F3C445" w14:textId="47DA87E1" w:rsidR="009B1CD0" w:rsidDel="001F3357" w:rsidRDefault="009B1CD0" w:rsidP="009B45B9">
      <w:pPr>
        <w:pStyle w:val="fcase2metab"/>
        <w:ind w:left="0" w:firstLine="0"/>
        <w:rPr>
          <w:del w:id="142" w:author="Taurin Sophie" w:date="2025-05-16T14:52:00Z"/>
          <w:rFonts w:ascii="Arial" w:hAnsi="Arial" w:cs="Arial"/>
        </w:rPr>
      </w:pPr>
    </w:p>
    <w:p w14:paraId="2FBD8BF2" w14:textId="259B9DA1" w:rsidR="009B1CD0" w:rsidDel="001F3357" w:rsidRDefault="009B1CD0" w:rsidP="009B45B9">
      <w:pPr>
        <w:pStyle w:val="fcase2metab"/>
        <w:ind w:left="0" w:firstLine="0"/>
        <w:rPr>
          <w:del w:id="143" w:author="Taurin Sophie" w:date="2025-05-16T14:52:00Z"/>
          <w:rFonts w:ascii="Arial" w:hAnsi="Arial" w:cs="Arial"/>
        </w:rPr>
      </w:pPr>
    </w:p>
    <w:p w14:paraId="15AE8694" w14:textId="50B34D54" w:rsidR="009B1CD0" w:rsidDel="001F3357" w:rsidRDefault="009B1CD0" w:rsidP="009B45B9">
      <w:pPr>
        <w:pStyle w:val="fcase2metab"/>
        <w:rPr>
          <w:del w:id="144" w:author="Taurin Sophie" w:date="2025-05-16T14:52:00Z"/>
          <w:rFonts w:ascii="Arial" w:hAnsi="Arial" w:cs="Arial"/>
        </w:rPr>
      </w:pPr>
      <w:del w:id="145" w:author="Taurin Sophie" w:date="2025-05-16T14:52:00Z">
        <w:r w:rsidDel="001F3357">
          <w:rPr>
            <w:rFonts w:ascii="Wingdings" w:eastAsia="Wingdings" w:hAnsi="Wingdings" w:cs="Wingdings"/>
            <w:b/>
            <w:color w:val="66CCFF"/>
            <w:spacing w:val="-10"/>
          </w:rPr>
          <w:delText></w:delText>
        </w:r>
        <w:r w:rsidDel="001F3357">
          <w:rPr>
            <w:rFonts w:ascii="Arial" w:eastAsia="Arial" w:hAnsi="Arial" w:cs="Arial"/>
            <w:b/>
          </w:rPr>
          <w:delText xml:space="preserve">  </w:delText>
        </w:r>
        <w:r w:rsidDel="001F3357">
          <w:rPr>
            <w:rFonts w:ascii="Arial" w:hAnsi="Arial" w:cs="Arial"/>
          </w:rPr>
          <w:delText>Imputation budgétaire</w:delText>
        </w:r>
      </w:del>
    </w:p>
    <w:p w14:paraId="636D9010" w14:textId="0CCBAD48" w:rsidR="0079785C" w:rsidDel="001F3357" w:rsidRDefault="0079785C" w:rsidP="009B45B9">
      <w:pPr>
        <w:pStyle w:val="fcase2metab"/>
        <w:rPr>
          <w:del w:id="146" w:author="Taurin Sophie" w:date="2025-05-16T14:52:00Z"/>
          <w:rFonts w:ascii="Arial" w:hAnsi="Arial" w:cs="Arial"/>
        </w:rPr>
      </w:pPr>
    </w:p>
    <w:p w14:paraId="7D3CADC5" w14:textId="77777777" w:rsidR="009B1CD0" w:rsidRDefault="009B1CD0" w:rsidP="009B45B9">
      <w:pPr>
        <w:tabs>
          <w:tab w:val="left" w:pos="851"/>
        </w:tabs>
        <w:rPr>
          <w:rFonts w:ascii="Arial" w:hAnsi="Arial" w:cs="Arial"/>
        </w:rPr>
      </w:pPr>
    </w:p>
    <w:p w14:paraId="1BE3575A"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B9AEA0A"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1117361" w14:textId="77777777" w:rsidR="009B1CD0" w:rsidRDefault="009B1CD0" w:rsidP="009B45B9">
      <w:pPr>
        <w:tabs>
          <w:tab w:val="left" w:pos="851"/>
        </w:tabs>
        <w:rPr>
          <w:rFonts w:ascii="Arial" w:hAnsi="Arial" w:cs="Arial"/>
        </w:rPr>
      </w:pPr>
    </w:p>
    <w:p w14:paraId="1583F987" w14:textId="77777777" w:rsidR="009B1CD0" w:rsidRDefault="009B1CD0" w:rsidP="009B45B9">
      <w:pPr>
        <w:tabs>
          <w:tab w:val="left" w:pos="851"/>
        </w:tabs>
        <w:rPr>
          <w:rFonts w:ascii="Arial" w:hAnsi="Arial" w:cs="Arial"/>
        </w:rPr>
      </w:pPr>
    </w:p>
    <w:p w14:paraId="030866BF" w14:textId="0D0AA2A0" w:rsidR="009B1CD0" w:rsidDel="001F3357" w:rsidRDefault="009B1CD0" w:rsidP="009B45B9">
      <w:pPr>
        <w:tabs>
          <w:tab w:val="left" w:pos="851"/>
        </w:tabs>
        <w:rPr>
          <w:del w:id="147" w:author="Taurin Sophie" w:date="2025-05-16T14:52:00Z"/>
          <w:rFonts w:ascii="Arial" w:hAnsi="Arial" w:cs="Arial"/>
        </w:rPr>
      </w:pPr>
    </w:p>
    <w:p w14:paraId="745A5CED" w14:textId="4BB03E0A" w:rsidR="001C40C0" w:rsidDel="001F3357" w:rsidRDefault="001C40C0" w:rsidP="009B45B9">
      <w:pPr>
        <w:tabs>
          <w:tab w:val="left" w:pos="851"/>
        </w:tabs>
        <w:rPr>
          <w:del w:id="148" w:author="Taurin Sophie" w:date="2025-05-16T14:52:00Z"/>
          <w:rFonts w:ascii="Arial" w:hAnsi="Arial" w:cs="Arial"/>
        </w:rPr>
      </w:pPr>
    </w:p>
    <w:p w14:paraId="49ABE6C0" w14:textId="7EA382D3" w:rsidR="009B1CD0" w:rsidDel="001F3357" w:rsidRDefault="009B1CD0" w:rsidP="009B45B9">
      <w:pPr>
        <w:tabs>
          <w:tab w:val="left" w:pos="851"/>
        </w:tabs>
        <w:rPr>
          <w:del w:id="149" w:author="Taurin Sophie" w:date="2025-05-16T14:52:00Z"/>
          <w:rFonts w:ascii="Arial" w:hAnsi="Arial" w:cs="Arial"/>
        </w:rPr>
      </w:pPr>
    </w:p>
    <w:p w14:paraId="62C0233F" w14:textId="77777777" w:rsidR="009B1CD0" w:rsidRDefault="009B1CD0" w:rsidP="009B45B9">
      <w:pPr>
        <w:tabs>
          <w:tab w:val="left" w:pos="851"/>
        </w:tabs>
        <w:rPr>
          <w:rFonts w:ascii="Arial" w:hAnsi="Arial" w:cs="Arial"/>
        </w:rPr>
      </w:pPr>
    </w:p>
    <w:p w14:paraId="00151D61"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514BE85" w14:textId="77777777" w:rsidR="009B1CD0" w:rsidRDefault="009B1CD0" w:rsidP="009B45B9">
      <w:pPr>
        <w:tabs>
          <w:tab w:val="left" w:pos="851"/>
        </w:tabs>
      </w:pPr>
    </w:p>
    <w:p w14:paraId="47DDDB92" w14:textId="77777777" w:rsidR="009B1CD0" w:rsidRDefault="009B1CD0" w:rsidP="009B45B9">
      <w:pPr>
        <w:tabs>
          <w:tab w:val="left" w:pos="851"/>
        </w:tabs>
      </w:pPr>
    </w:p>
    <w:p w14:paraId="253D3CB1" w14:textId="77777777" w:rsidR="009B1CD0" w:rsidRDefault="009B1CD0" w:rsidP="009B45B9">
      <w:pPr>
        <w:tabs>
          <w:tab w:val="left" w:pos="851"/>
        </w:tabs>
      </w:pPr>
    </w:p>
    <w:p w14:paraId="394E252C" w14:textId="77777777" w:rsidR="009B1CD0" w:rsidRDefault="009B1CD0" w:rsidP="009B45B9">
      <w:pPr>
        <w:tabs>
          <w:tab w:val="left" w:pos="851"/>
        </w:tabs>
      </w:pPr>
    </w:p>
    <w:p w14:paraId="05F4DEC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E13514F"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66231572" w14:textId="77777777" w:rsidR="009B1CD0" w:rsidRDefault="009B1CD0" w:rsidP="009B45B9">
      <w:pPr>
        <w:tabs>
          <w:tab w:val="left" w:pos="851"/>
        </w:tabs>
        <w:jc w:val="both"/>
      </w:pPr>
    </w:p>
    <w:p w14:paraId="6AFA96C5" w14:textId="77777777" w:rsidR="009B1CD0" w:rsidRDefault="009B1CD0" w:rsidP="009B45B9">
      <w:pPr>
        <w:tabs>
          <w:tab w:val="left" w:pos="851"/>
        </w:tabs>
        <w:jc w:val="both"/>
      </w:pPr>
    </w:p>
    <w:p w14:paraId="2A76F409" w14:textId="77777777" w:rsidR="009B1CD0" w:rsidRDefault="009B1CD0" w:rsidP="009B45B9">
      <w:pPr>
        <w:tabs>
          <w:tab w:val="left" w:pos="851"/>
        </w:tabs>
        <w:jc w:val="both"/>
      </w:pPr>
    </w:p>
    <w:p w14:paraId="307CC979" w14:textId="77777777" w:rsidR="002C2CA3" w:rsidRDefault="002C2CA3" w:rsidP="009B45B9">
      <w:pPr>
        <w:tabs>
          <w:tab w:val="left" w:pos="851"/>
        </w:tabs>
        <w:jc w:val="both"/>
      </w:pPr>
    </w:p>
    <w:p w14:paraId="3E49F662" w14:textId="77777777" w:rsidR="002C2CA3" w:rsidRDefault="002C2CA3" w:rsidP="009B45B9">
      <w:pPr>
        <w:tabs>
          <w:tab w:val="left" w:pos="851"/>
        </w:tabs>
        <w:jc w:val="both"/>
      </w:pPr>
    </w:p>
    <w:p w14:paraId="367DD5C2" w14:textId="77777777" w:rsidR="002C2CA3" w:rsidRDefault="002C2CA3" w:rsidP="009B45B9">
      <w:pPr>
        <w:tabs>
          <w:tab w:val="left" w:pos="851"/>
        </w:tabs>
        <w:jc w:val="both"/>
      </w:pPr>
    </w:p>
    <w:p w14:paraId="147E4A3F" w14:textId="77777777" w:rsidR="008B2A38" w:rsidRDefault="008B2A38" w:rsidP="009B45B9">
      <w:pPr>
        <w:tabs>
          <w:tab w:val="left" w:pos="851"/>
        </w:tabs>
        <w:jc w:val="both"/>
      </w:pPr>
    </w:p>
    <w:p w14:paraId="4BF31366" w14:textId="77777777" w:rsidR="001C40C0" w:rsidRDefault="001C40C0" w:rsidP="009B45B9">
      <w:pPr>
        <w:tabs>
          <w:tab w:val="left" w:pos="851"/>
        </w:tabs>
        <w:rPr>
          <w:rFonts w:ascii="Arial" w:hAnsi="Arial" w:cs="Arial"/>
        </w:rPr>
      </w:pPr>
    </w:p>
    <w:p w14:paraId="473C18F4" w14:textId="77777777" w:rsidR="008B2A38" w:rsidRDefault="008B2A38" w:rsidP="009B45B9">
      <w:pPr>
        <w:tabs>
          <w:tab w:val="left" w:pos="851"/>
        </w:tabs>
        <w:rPr>
          <w:rFonts w:ascii="Arial" w:hAnsi="Arial" w:cs="Arial"/>
        </w:rPr>
      </w:pPr>
    </w:p>
    <w:p w14:paraId="67962DDE" w14:textId="77777777" w:rsidR="003A7270" w:rsidRDefault="003A7270" w:rsidP="009B45B9">
      <w:pPr>
        <w:tabs>
          <w:tab w:val="left" w:pos="851"/>
        </w:tabs>
        <w:rPr>
          <w:rFonts w:ascii="Arial" w:hAnsi="Arial" w:cs="Arial"/>
        </w:rPr>
      </w:pPr>
    </w:p>
    <w:p w14:paraId="076A86B4" w14:textId="77777777" w:rsidR="003A7270" w:rsidRDefault="003A7270" w:rsidP="009B45B9">
      <w:pPr>
        <w:tabs>
          <w:tab w:val="left" w:pos="851"/>
        </w:tabs>
        <w:rPr>
          <w:rFonts w:ascii="Arial" w:hAnsi="Arial" w:cs="Arial"/>
        </w:rPr>
      </w:pPr>
    </w:p>
    <w:p w14:paraId="1CBE4DD5" w14:textId="77777777" w:rsidR="001C40C0" w:rsidRDefault="001C40C0" w:rsidP="009B45B9">
      <w:pPr>
        <w:tabs>
          <w:tab w:val="left" w:pos="851"/>
        </w:tabs>
        <w:rPr>
          <w:rFonts w:ascii="Arial" w:hAnsi="Arial" w:cs="Arial"/>
        </w:rPr>
      </w:pPr>
    </w:p>
    <w:p w14:paraId="4BBC9ED3" w14:textId="61B2467A" w:rsidR="009B1CD0" w:rsidRDefault="009B1CD0" w:rsidP="009B45B9">
      <w:pPr>
        <w:tabs>
          <w:tab w:val="left" w:pos="851"/>
          <w:tab w:val="left" w:pos="3402"/>
        </w:tabs>
        <w:spacing w:before="120" w:after="120"/>
        <w:jc w:val="both"/>
      </w:pPr>
      <w:del w:id="150" w:author="Taurin Sophie" w:date="2025-05-16T14:52:00Z">
        <w:r w:rsidDel="001F3357">
          <w:rPr>
            <w:rFonts w:ascii="Arial" w:hAnsi="Arial" w:cs="Arial"/>
            <w:sz w:val="16"/>
            <w:szCs w:val="16"/>
          </w:rPr>
          <w:delText xml:space="preserve">Date de la dernière mise à jour : </w:delText>
        </w:r>
        <w:r w:rsidR="00D337D7" w:rsidDel="001F3357">
          <w:rPr>
            <w:rFonts w:ascii="Arial" w:hAnsi="Arial" w:cs="Arial"/>
            <w:sz w:val="16"/>
            <w:szCs w:val="16"/>
          </w:rPr>
          <w:delText>01</w:delText>
        </w:r>
        <w:r w:rsidR="009C4738" w:rsidDel="001F3357">
          <w:rPr>
            <w:rFonts w:ascii="Arial" w:hAnsi="Arial" w:cs="Arial"/>
            <w:sz w:val="16"/>
            <w:szCs w:val="16"/>
          </w:rPr>
          <w:delText>/</w:delText>
        </w:r>
        <w:r w:rsidR="00D337D7" w:rsidDel="001F3357">
          <w:rPr>
            <w:rFonts w:ascii="Arial" w:hAnsi="Arial" w:cs="Arial"/>
            <w:sz w:val="16"/>
            <w:szCs w:val="16"/>
          </w:rPr>
          <w:delText>04</w:delText>
        </w:r>
        <w:r w:rsidR="009C4738" w:rsidDel="001F3357">
          <w:rPr>
            <w:rFonts w:ascii="Arial" w:hAnsi="Arial" w:cs="Arial"/>
            <w:sz w:val="16"/>
            <w:szCs w:val="16"/>
          </w:rPr>
          <w:delText>/2019</w:delText>
        </w:r>
        <w:r w:rsidR="005A4A3B" w:rsidRPr="00BB4CE8" w:rsidDel="001F3357">
          <w:rPr>
            <w:rFonts w:ascii="Arial" w:hAnsi="Arial" w:cs="Arial"/>
            <w:sz w:val="16"/>
            <w:szCs w:val="16"/>
          </w:rPr>
          <w:delText>.</w:delText>
        </w:r>
      </w:del>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9886D" w14:textId="77777777" w:rsidR="00662A86" w:rsidRDefault="00662A86">
      <w:r>
        <w:separator/>
      </w:r>
    </w:p>
  </w:endnote>
  <w:endnote w:type="continuationSeparator" w:id="0">
    <w:p w14:paraId="5418341F"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C2EE054" w14:textId="77777777" w:rsidTr="0083205E">
      <w:trPr>
        <w:tblHeader/>
      </w:trPr>
      <w:tc>
        <w:tcPr>
          <w:tcW w:w="2906" w:type="dxa"/>
          <w:shd w:val="clear" w:color="auto" w:fill="66CCFF"/>
        </w:tcPr>
        <w:p w14:paraId="3CDB34E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08936F8" w14:textId="355B16CA" w:rsidR="005824AE" w:rsidRDefault="005824AE" w:rsidP="00FE48C9">
          <w:pPr>
            <w:jc w:val="center"/>
            <w:rPr>
              <w:rFonts w:ascii="Arial" w:hAnsi="Arial" w:cs="Arial"/>
              <w:b/>
            </w:rPr>
          </w:pPr>
          <w:del w:id="0" w:author="Taurin Sophie" w:date="2025-05-16T14:46:00Z">
            <w:r w:rsidDel="0091776E">
              <w:rPr>
                <w:rFonts w:ascii="Arial" w:hAnsi="Arial" w:cs="Arial"/>
                <w:b/>
                <w:i/>
              </w:rPr>
              <w:delText>(indiquer ici la référence du marché public)</w:delText>
            </w:r>
          </w:del>
          <w:ins w:id="1" w:author="Taurin Sophie" w:date="2025-05-16T14:46:00Z">
            <w:r w:rsidR="0091776E">
              <w:rPr>
                <w:rFonts w:ascii="Arial" w:hAnsi="Arial" w:cs="Arial"/>
                <w:b/>
                <w:i/>
              </w:rPr>
              <w:t>2025AtelierAuto-BoîtesDiag</w:t>
            </w:r>
          </w:ins>
        </w:p>
      </w:tc>
      <w:tc>
        <w:tcPr>
          <w:tcW w:w="896" w:type="dxa"/>
          <w:shd w:val="clear" w:color="auto" w:fill="66CCFF"/>
        </w:tcPr>
        <w:p w14:paraId="6B0E92A5"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91CB9E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4E13C2FB" w14:textId="77777777" w:rsidR="005824AE" w:rsidRDefault="005824AE">
          <w:pPr>
            <w:jc w:val="center"/>
          </w:pPr>
          <w:r>
            <w:rPr>
              <w:rFonts w:ascii="Arial" w:hAnsi="Arial" w:cs="Arial"/>
              <w:b/>
            </w:rPr>
            <w:t>/</w:t>
          </w:r>
        </w:p>
      </w:tc>
      <w:tc>
        <w:tcPr>
          <w:tcW w:w="544" w:type="dxa"/>
          <w:shd w:val="clear" w:color="auto" w:fill="66CCFF"/>
        </w:tcPr>
        <w:p w14:paraId="672BF3A5"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4D60B2C2" w14:textId="7A8BBC03" w:rsidR="005824AE" w:rsidRPr="00840934" w:rsidRDefault="004C5755" w:rsidP="001F3357">
    <w:pPr>
      <w:jc w:val="center"/>
    </w:pPr>
    <w:del w:id="2" w:author="Taurin Sophie" w:date="2025-05-16T14:52:00Z">
      <w:r w:rsidRPr="00C83930" w:rsidDel="001F3357">
        <w:delText>Version code de la commande publique</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3A2CF" w14:textId="77777777" w:rsidR="00662A86" w:rsidRDefault="00662A86">
      <w:r>
        <w:separator/>
      </w:r>
    </w:p>
  </w:footnote>
  <w:footnote w:type="continuationSeparator" w:id="0">
    <w:p w14:paraId="6BF09AFF" w14:textId="77777777" w:rsidR="00662A86" w:rsidRDefault="00662A86">
      <w:r>
        <w:continuationSeparator/>
      </w:r>
    </w:p>
  </w:footnote>
  <w:footnote w:id="1">
    <w:p w14:paraId="6419A548"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6E6B73D"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C107136"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9087C71"/>
    <w:multiLevelType w:val="hybridMultilevel"/>
    <w:tmpl w:val="B34047B0"/>
    <w:lvl w:ilvl="0" w:tplc="C994A7E0">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98911578">
    <w:abstractNumId w:val="0"/>
  </w:num>
  <w:num w:numId="2" w16cid:durableId="1611428237">
    <w:abstractNumId w:val="1"/>
  </w:num>
  <w:num w:numId="3" w16cid:durableId="2138984497">
    <w:abstractNumId w:val="2"/>
  </w:num>
  <w:num w:numId="4" w16cid:durableId="609046382">
    <w:abstractNumId w:val="4"/>
  </w:num>
  <w:num w:numId="5" w16cid:durableId="1986156033">
    <w:abstractNumId w:val="3"/>
  </w:num>
  <w:num w:numId="6" w16cid:durableId="628319105">
    <w:abstractNumId w:val="5"/>
  </w:num>
  <w:num w:numId="7" w16cid:durableId="203549715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urin Sophie">
    <w15:presenceInfo w15:providerId="AD" w15:userId="S-1-5-21-4054703486-1826408765-3252679881-738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6B56"/>
    <w:rsid w:val="00174505"/>
    <w:rsid w:val="001C40C0"/>
    <w:rsid w:val="001C733C"/>
    <w:rsid w:val="001F3357"/>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1776E"/>
    <w:rsid w:val="00930A5C"/>
    <w:rsid w:val="00934503"/>
    <w:rsid w:val="00972598"/>
    <w:rsid w:val="00983FF3"/>
    <w:rsid w:val="009B1CD0"/>
    <w:rsid w:val="009B45B9"/>
    <w:rsid w:val="009C4738"/>
    <w:rsid w:val="009D661E"/>
    <w:rsid w:val="00A34D04"/>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191E9954"/>
  <w15:chartTrackingRefBased/>
  <w15:docId w15:val="{68BC19BE-F091-4278-9C19-A6B9587F0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91776E"/>
    <w:rPr>
      <w:rFonts w:ascii="Univers" w:hAnsi="Univers" w:cs="Univers"/>
      <w:lang w:eastAsia="zh-CN"/>
    </w:rPr>
  </w:style>
  <w:style w:type="paragraph" w:styleId="Paragraphedeliste">
    <w:name w:val="List Paragraph"/>
    <w:aliases w:val="normal cecile1"/>
    <w:basedOn w:val="Normal"/>
    <w:link w:val="ParagraphedelisteCar"/>
    <w:uiPriority w:val="34"/>
    <w:qFormat/>
    <w:rsid w:val="0091776E"/>
    <w:pPr>
      <w:suppressAutoHyphens w:val="0"/>
      <w:spacing w:after="200" w:line="276" w:lineRule="auto"/>
      <w:ind w:left="720"/>
      <w:contextualSpacing/>
    </w:pPr>
    <w:rPr>
      <w:rFonts w:ascii="Calibri" w:hAnsi="Calibri" w:cs="Times New Roman"/>
      <w:sz w:val="22"/>
      <w:szCs w:val="22"/>
      <w:lang w:eastAsia="fr-FR"/>
    </w:rPr>
  </w:style>
  <w:style w:type="character" w:customStyle="1" w:styleId="ParagraphedelisteCar">
    <w:name w:val="Paragraphe de liste Car"/>
    <w:aliases w:val="normal cecile1 Car"/>
    <w:link w:val="Paragraphedeliste"/>
    <w:uiPriority w:val="34"/>
    <w:rsid w:val="0091776E"/>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6</Pages>
  <Words>2305</Words>
  <Characters>12682</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14958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Taurin Sophie</cp:lastModifiedBy>
  <cp:revision>3</cp:revision>
  <cp:lastPrinted>2016-11-04T12:53:00Z</cp:lastPrinted>
  <dcterms:created xsi:type="dcterms:W3CDTF">2025-05-16T12:47:00Z</dcterms:created>
  <dcterms:modified xsi:type="dcterms:W3CDTF">2025-05-16T12:52:00Z</dcterms:modified>
</cp:coreProperties>
</file>