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2D3D00" w14:textId="77777777" w:rsidR="00976A05" w:rsidRDefault="00703D53">
      <w:pPr>
        <w:ind w:left="1440" w:right="1460"/>
        <w:rPr>
          <w:sz w:val="2"/>
        </w:rPr>
      </w:pPr>
      <w:r>
        <w:rPr>
          <w:noProof/>
        </w:rPr>
        <w:drawing>
          <wp:inline distT="0" distB="0" distL="0" distR="0" wp14:anchorId="5CF57A30" wp14:editId="75E8931E">
            <wp:extent cx="4295775" cy="981075"/>
            <wp:effectExtent l="0" t="0" r="9525" b="9525"/>
            <wp:docPr id="73793830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89F44E" w14:textId="77777777" w:rsidR="00976A05" w:rsidRDefault="00976A05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976A05" w14:paraId="3C5643E5" w14:textId="7777777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156E1CDF" w14:textId="77777777" w:rsidR="00976A05" w:rsidRDefault="001512E1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ACTE D'ENGAGEMENT</w:t>
            </w:r>
          </w:p>
        </w:tc>
      </w:tr>
    </w:tbl>
    <w:p w14:paraId="54777A76" w14:textId="77777777" w:rsidR="00976A05" w:rsidRDefault="001512E1">
      <w:pPr>
        <w:spacing w:line="240" w:lineRule="exact"/>
      </w:pPr>
      <w:r>
        <w:t xml:space="preserve"> </w:t>
      </w:r>
    </w:p>
    <w:p w14:paraId="06A1EBA5" w14:textId="77777777" w:rsidR="00976A05" w:rsidRDefault="00976A05">
      <w:pPr>
        <w:spacing w:after="220" w:line="240" w:lineRule="exact"/>
      </w:pPr>
    </w:p>
    <w:p w14:paraId="0CD9C634" w14:textId="77777777" w:rsidR="00976A05" w:rsidRDefault="00BC1E9F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</w:rPr>
      </w:pPr>
      <w:r>
        <w:rPr>
          <w:rFonts w:ascii="Trebuchet MS" w:eastAsia="Trebuchet MS" w:hAnsi="Trebuchet MS" w:cs="Trebuchet MS"/>
          <w:b/>
          <w:color w:val="000000"/>
          <w:sz w:val="28"/>
        </w:rPr>
        <w:t>MARCHE PUBLIC</w:t>
      </w:r>
      <w:r w:rsidR="001512E1">
        <w:rPr>
          <w:rFonts w:ascii="Trebuchet MS" w:eastAsia="Trebuchet MS" w:hAnsi="Trebuchet MS" w:cs="Trebuchet MS"/>
          <w:b/>
          <w:color w:val="000000"/>
          <w:sz w:val="28"/>
        </w:rPr>
        <w:t xml:space="preserve"> DE FOURNITURES COURANTES ET DE SERVICES</w:t>
      </w:r>
    </w:p>
    <w:p w14:paraId="19956148" w14:textId="77777777" w:rsidR="00976A05" w:rsidRDefault="00976A05">
      <w:pPr>
        <w:spacing w:line="240" w:lineRule="exact"/>
      </w:pPr>
    </w:p>
    <w:p w14:paraId="12C1B6F7" w14:textId="2F40CD50" w:rsidR="00976A05" w:rsidRPr="00900323" w:rsidRDefault="00900323" w:rsidP="00900323">
      <w:pPr>
        <w:spacing w:line="240" w:lineRule="exact"/>
        <w:jc w:val="center"/>
        <w:rPr>
          <w:rFonts w:ascii="Trebuchet MS" w:hAnsi="Trebuchet MS"/>
          <w:sz w:val="20"/>
          <w:szCs w:val="20"/>
        </w:rPr>
      </w:pPr>
      <w:r w:rsidRPr="00900323">
        <w:rPr>
          <w:rFonts w:ascii="Trebuchet MS" w:hAnsi="Trebuchet MS"/>
          <w:sz w:val="20"/>
          <w:szCs w:val="20"/>
        </w:rPr>
        <w:t>Etabli en application du Code de la commande publique</w:t>
      </w:r>
    </w:p>
    <w:p w14:paraId="2C94D0DD" w14:textId="77777777" w:rsidR="00976A05" w:rsidRDefault="00976A05">
      <w:pPr>
        <w:spacing w:line="240" w:lineRule="exact"/>
      </w:pPr>
    </w:p>
    <w:p w14:paraId="641D6B6D" w14:textId="77777777" w:rsidR="00976A05" w:rsidRDefault="00976A05">
      <w:pPr>
        <w:spacing w:line="240" w:lineRule="exact"/>
      </w:pPr>
    </w:p>
    <w:p w14:paraId="57AF16D4" w14:textId="04CB927B" w:rsidR="00976A05" w:rsidRDefault="004335CD" w:rsidP="004335CD">
      <w:pPr>
        <w:tabs>
          <w:tab w:val="left" w:pos="5676"/>
          <w:tab w:val="left" w:pos="8052"/>
        </w:tabs>
        <w:spacing w:line="240" w:lineRule="exact"/>
      </w:pPr>
      <w:r>
        <w:tab/>
      </w:r>
      <w:r>
        <w:tab/>
      </w:r>
    </w:p>
    <w:p w14:paraId="730BA1DF" w14:textId="77777777" w:rsidR="00976A05" w:rsidRPr="00900323" w:rsidRDefault="00976A05">
      <w:pPr>
        <w:spacing w:line="240" w:lineRule="exact"/>
        <w:rPr>
          <w:rFonts w:ascii="Trebuchet MS" w:hAnsi="Trebuchet MS"/>
          <w:sz w:val="20"/>
          <w:szCs w:val="20"/>
        </w:rPr>
      </w:pPr>
    </w:p>
    <w:p w14:paraId="204DE691" w14:textId="77777777" w:rsidR="00976A05" w:rsidRDefault="00976A05">
      <w:pPr>
        <w:spacing w:line="240" w:lineRule="exact"/>
      </w:pPr>
    </w:p>
    <w:p w14:paraId="67931A92" w14:textId="77777777" w:rsidR="00976A05" w:rsidRDefault="00976A05">
      <w:pPr>
        <w:spacing w:after="180" w:line="240" w:lineRule="exact"/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976A05" w14:paraId="742A421A" w14:textId="77777777" w:rsidTr="0BE0FEBF">
        <w:tc>
          <w:tcPr>
            <w:tcW w:w="71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116F4156" w14:textId="5659D47E" w:rsidR="009424A6" w:rsidRDefault="00DF5456" w:rsidP="0BE0FEBF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8"/>
                <w:szCs w:val="28"/>
                <w:highlight w:val="yellow"/>
              </w:rPr>
            </w:pPr>
            <w:r>
              <w:rPr>
                <w:rFonts w:ascii="Trebuchet MS" w:eastAsia="Trebuchet MS" w:hAnsi="Trebuchet MS" w:cs="Trebuchet MS"/>
                <w:b/>
                <w:bCs/>
                <w:color w:val="000000"/>
                <w:sz w:val="28"/>
                <w:szCs w:val="28"/>
              </w:rPr>
              <w:t xml:space="preserve">ACQUISITION D’UN MICROSCOPE ELECTRONIQUE A BALAYAGE (MEB) </w:t>
            </w:r>
            <w:r w:rsidR="00B46CF4">
              <w:rPr>
                <w:rFonts w:ascii="Trebuchet MS" w:eastAsia="Trebuchet MS" w:hAnsi="Trebuchet MS" w:cs="Trebuchet MS"/>
                <w:b/>
                <w:bCs/>
                <w:color w:val="000000"/>
                <w:sz w:val="28"/>
                <w:szCs w:val="28"/>
              </w:rPr>
              <w:t xml:space="preserve">EQUIPÉ </w:t>
            </w:r>
            <w:r>
              <w:rPr>
                <w:rFonts w:ascii="Trebuchet MS" w:eastAsia="Trebuchet MS" w:hAnsi="Trebuchet MS" w:cs="Trebuchet MS"/>
                <w:b/>
                <w:bCs/>
                <w:color w:val="000000"/>
                <w:sz w:val="28"/>
                <w:szCs w:val="28"/>
              </w:rPr>
              <w:t>D’UNE SONDE EDX</w:t>
            </w:r>
          </w:p>
        </w:tc>
      </w:tr>
    </w:tbl>
    <w:p w14:paraId="1436D2B0" w14:textId="77777777" w:rsidR="00976A05" w:rsidRDefault="001512E1">
      <w:pPr>
        <w:spacing w:line="240" w:lineRule="exact"/>
      </w:pPr>
      <w:r>
        <w:t xml:space="preserve"> </w:t>
      </w:r>
    </w:p>
    <w:p w14:paraId="163D6B81" w14:textId="77777777" w:rsidR="00976A05" w:rsidRDefault="00976A05">
      <w:pPr>
        <w:spacing w:line="240" w:lineRule="exact"/>
      </w:pPr>
    </w:p>
    <w:p w14:paraId="4D51E4DE" w14:textId="77777777" w:rsidR="00976A05" w:rsidRDefault="00976A05">
      <w:pPr>
        <w:spacing w:after="100" w:line="240" w:lineRule="exact"/>
      </w:pPr>
    </w:p>
    <w:p w14:paraId="59C5EA8B" w14:textId="77777777" w:rsidR="00976A05" w:rsidRDefault="001512E1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 xml:space="preserve">INSTITUT NATIONAL DES SCIENCES APPLIQUEES </w:t>
      </w:r>
    </w:p>
    <w:p w14:paraId="18C3C4CB" w14:textId="77777777" w:rsidR="00976A05" w:rsidRDefault="001512E1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24 BOULEVARD DE LA VICTOIRE</w:t>
      </w:r>
    </w:p>
    <w:p w14:paraId="2961619C" w14:textId="77777777" w:rsidR="00976A05" w:rsidRDefault="001512E1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67084 STRASBOURG CEDEX</w:t>
      </w:r>
    </w:p>
    <w:p w14:paraId="170664A3" w14:textId="041F27BD" w:rsidR="00154D99" w:rsidRDefault="001512E1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 xml:space="preserve">Tél : </w:t>
      </w:r>
      <w:r w:rsidR="00587EE6" w:rsidRPr="00587EE6">
        <w:rPr>
          <w:rFonts w:ascii="Trebuchet MS" w:eastAsia="Trebuchet MS" w:hAnsi="Trebuchet MS" w:cs="Trebuchet MS"/>
          <w:color w:val="000000"/>
        </w:rPr>
        <w:t>3 69 32 20 02</w:t>
      </w:r>
    </w:p>
    <w:p w14:paraId="6B4F8AA4" w14:textId="77777777" w:rsidR="00154D99" w:rsidRDefault="00154D99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</w:p>
    <w:p w14:paraId="6586B614" w14:textId="77777777" w:rsidR="00154D99" w:rsidRDefault="00154D99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</w:p>
    <w:p w14:paraId="7C040AE2" w14:textId="77777777" w:rsidR="00154D99" w:rsidRDefault="00154D99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</w:p>
    <w:p w14:paraId="42227657" w14:textId="546554EA" w:rsidR="00154D99" w:rsidRPr="00154D99" w:rsidRDefault="007E67F6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b/>
          <w:color w:val="000000"/>
        </w:rPr>
        <w:sectPr w:rsidR="00154D99" w:rsidRPr="00154D99">
          <w:pgSz w:w="11900" w:h="16840"/>
          <w:pgMar w:top="1134" w:right="1134" w:bottom="1134" w:left="1134" w:header="1134" w:footer="1134" w:gutter="0"/>
          <w:cols w:space="720"/>
        </w:sectPr>
      </w:pPr>
      <w:r w:rsidRPr="00C70945">
        <w:rPr>
          <w:rFonts w:ascii="Trebuchet MS" w:eastAsia="Trebuchet MS" w:hAnsi="Trebuchet MS" w:cs="Trebuchet MS"/>
          <w:b/>
          <w:color w:val="000000"/>
        </w:rPr>
        <w:t>MP 20</w:t>
      </w:r>
      <w:r w:rsidR="00DF1F1A" w:rsidRPr="00C70945">
        <w:rPr>
          <w:rFonts w:ascii="Trebuchet MS" w:eastAsia="Trebuchet MS" w:hAnsi="Trebuchet MS" w:cs="Trebuchet MS"/>
          <w:b/>
          <w:color w:val="000000"/>
        </w:rPr>
        <w:t>2</w:t>
      </w:r>
      <w:r w:rsidR="00407B78" w:rsidRPr="00C70945">
        <w:rPr>
          <w:rFonts w:ascii="Trebuchet MS" w:eastAsia="Trebuchet MS" w:hAnsi="Trebuchet MS" w:cs="Trebuchet MS"/>
          <w:b/>
          <w:color w:val="000000"/>
        </w:rPr>
        <w:t>5-12</w:t>
      </w:r>
    </w:p>
    <w:p w14:paraId="3F22B35C" w14:textId="77777777" w:rsidR="00976A05" w:rsidRDefault="00976A05">
      <w:pPr>
        <w:spacing w:line="20" w:lineRule="exact"/>
        <w:rPr>
          <w:sz w:val="2"/>
        </w:rPr>
      </w:pPr>
    </w:p>
    <w:p w14:paraId="31479C66" w14:textId="77777777" w:rsidR="00976A05" w:rsidRDefault="001512E1">
      <w:pPr>
        <w:spacing w:after="120"/>
        <w:ind w:left="20" w:right="20"/>
        <w:jc w:val="center"/>
        <w:rPr>
          <w:rFonts w:ascii="Trebuchet MS" w:eastAsia="Trebuchet MS" w:hAnsi="Trebuchet MS" w:cs="Trebuchet MS"/>
          <w:b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>SOMMAIRE</w:t>
      </w:r>
    </w:p>
    <w:p w14:paraId="2347D5F0" w14:textId="77777777" w:rsidR="00976A05" w:rsidRDefault="00976A05">
      <w:pPr>
        <w:spacing w:after="80" w:line="240" w:lineRule="exact"/>
      </w:pPr>
    </w:p>
    <w:p w14:paraId="09F5144B" w14:textId="23B73089" w:rsidR="00B473E1" w:rsidRDefault="001512E1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r>
        <w:rPr>
          <w:rFonts w:ascii="Trebuchet MS" w:eastAsia="Trebuchet MS" w:hAnsi="Trebuchet MS" w:cs="Trebuchet MS"/>
          <w:color w:val="000000"/>
          <w:sz w:val="22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</w:rPr>
        <w:instrText xml:space="preserve"> TOC </w:instrText>
      </w:r>
      <w:r>
        <w:rPr>
          <w:rFonts w:ascii="Trebuchet MS" w:eastAsia="Trebuchet MS" w:hAnsi="Trebuchet MS" w:cs="Trebuchet MS"/>
          <w:color w:val="000000"/>
          <w:sz w:val="22"/>
        </w:rPr>
        <w:fldChar w:fldCharType="separate"/>
      </w:r>
      <w:r w:rsidR="00B473E1" w:rsidRPr="00A0752F">
        <w:rPr>
          <w:rFonts w:ascii="Trebuchet MS" w:eastAsia="Trebuchet MS" w:hAnsi="Trebuchet MS" w:cs="Trebuchet MS"/>
          <w:noProof/>
          <w:color w:val="000000"/>
        </w:rPr>
        <w:t>1 - Identification de l'acheteur</w:t>
      </w:r>
      <w:r w:rsidR="00B473E1">
        <w:rPr>
          <w:noProof/>
        </w:rPr>
        <w:tab/>
      </w:r>
      <w:r w:rsidR="00B473E1">
        <w:rPr>
          <w:noProof/>
        </w:rPr>
        <w:fldChar w:fldCharType="begin"/>
      </w:r>
      <w:r w:rsidR="00B473E1">
        <w:rPr>
          <w:noProof/>
        </w:rPr>
        <w:instrText xml:space="preserve"> PAGEREF _Toc198037097 \h </w:instrText>
      </w:r>
      <w:r w:rsidR="00B473E1">
        <w:rPr>
          <w:noProof/>
        </w:rPr>
      </w:r>
      <w:r w:rsidR="00B473E1">
        <w:rPr>
          <w:noProof/>
        </w:rPr>
        <w:fldChar w:fldCharType="separate"/>
      </w:r>
      <w:r w:rsidR="00B473E1">
        <w:rPr>
          <w:noProof/>
        </w:rPr>
        <w:t>3</w:t>
      </w:r>
      <w:r w:rsidR="00B473E1">
        <w:rPr>
          <w:noProof/>
        </w:rPr>
        <w:fldChar w:fldCharType="end"/>
      </w:r>
    </w:p>
    <w:p w14:paraId="1A182EBB" w14:textId="64BAB1AC" w:rsidR="00B473E1" w:rsidRDefault="00B473E1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r w:rsidRPr="00A0752F">
        <w:rPr>
          <w:rFonts w:ascii="Trebuchet MS" w:eastAsia="Trebuchet MS" w:hAnsi="Trebuchet MS" w:cs="Trebuchet MS"/>
          <w:noProof/>
          <w:color w:val="000000"/>
        </w:rPr>
        <w:t>2 - Identification du co-contractant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_Toc198037098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2CC5793A" w14:textId="5FFF0ED0" w:rsidR="00B473E1" w:rsidRDefault="00B473E1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r w:rsidRPr="00A0752F">
        <w:rPr>
          <w:rFonts w:ascii="Trebuchet MS" w:eastAsia="Trebuchet MS" w:hAnsi="Trebuchet MS" w:cs="Trebuchet MS"/>
          <w:noProof/>
          <w:color w:val="000000"/>
        </w:rPr>
        <w:t>3 - Dispositions générales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_Toc198037099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2EC86FE0" w14:textId="7BFECDAE" w:rsidR="00B473E1" w:rsidRDefault="00B473E1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r w:rsidRPr="00A0752F">
        <w:rPr>
          <w:rFonts w:ascii="Trebuchet MS" w:eastAsia="Trebuchet MS" w:hAnsi="Trebuchet MS" w:cs="Trebuchet MS"/>
          <w:noProof/>
          <w:color w:val="000000"/>
        </w:rPr>
        <w:t>3.1 - Objet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_Toc198037100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5A78BAFE" w14:textId="065D2A9B" w:rsidR="00B473E1" w:rsidRDefault="00B473E1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r w:rsidRPr="00A0752F">
        <w:rPr>
          <w:rFonts w:ascii="Trebuchet MS" w:eastAsia="Trebuchet MS" w:hAnsi="Trebuchet MS" w:cs="Trebuchet MS"/>
          <w:noProof/>
          <w:color w:val="000000"/>
        </w:rPr>
        <w:t>3.2 - Mode de passation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_Toc198037101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64AA7B36" w14:textId="511CD04C" w:rsidR="00B473E1" w:rsidRDefault="00B473E1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r w:rsidRPr="00A0752F">
        <w:rPr>
          <w:rFonts w:ascii="Trebuchet MS" w:eastAsia="Trebuchet MS" w:hAnsi="Trebuchet MS" w:cs="Trebuchet MS"/>
          <w:noProof/>
          <w:color w:val="000000"/>
        </w:rPr>
        <w:t>3.3 - Forme de contrat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_Toc198037102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7B45B7C1" w14:textId="55E72E2C" w:rsidR="00B473E1" w:rsidRDefault="00B473E1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r w:rsidRPr="00A0752F">
        <w:rPr>
          <w:rFonts w:ascii="Trebuchet MS" w:eastAsia="Trebuchet MS" w:hAnsi="Trebuchet MS" w:cs="Trebuchet MS"/>
          <w:noProof/>
          <w:color w:val="000000"/>
        </w:rPr>
        <w:t>4 – Prix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_Toc198037103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3CA771F5" w14:textId="6899CA81" w:rsidR="00B473E1" w:rsidRDefault="00B473E1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r w:rsidRPr="00A0752F">
        <w:rPr>
          <w:rFonts w:ascii="Trebuchet MS" w:eastAsia="Trebuchet MS" w:hAnsi="Trebuchet MS" w:cs="Trebuchet MS"/>
          <w:noProof/>
          <w:color w:val="000000"/>
        </w:rPr>
        <w:t>– Prestations obligatoires (options)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_Toc198037104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7ECB8DCE" w14:textId="225B5AEF" w:rsidR="00B473E1" w:rsidRDefault="00B473E1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r w:rsidRPr="00A0752F">
        <w:rPr>
          <w:rFonts w:ascii="Trebuchet MS" w:eastAsia="Trebuchet MS" w:hAnsi="Trebuchet MS" w:cs="Trebuchet MS"/>
          <w:noProof/>
          <w:color w:val="000000"/>
        </w:rPr>
        <w:t>5 – Délai d’exécution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_Toc198037105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620C14D1" w14:textId="0E2EDAE4" w:rsidR="00B473E1" w:rsidRDefault="00B473E1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r w:rsidRPr="00A0752F">
        <w:rPr>
          <w:rFonts w:ascii="Trebuchet MS" w:eastAsia="Trebuchet MS" w:hAnsi="Trebuchet MS" w:cs="Trebuchet MS"/>
          <w:noProof/>
          <w:color w:val="000000"/>
        </w:rPr>
        <w:t>6 - Paiement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_Toc198037106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04876EDF" w14:textId="76145FCE" w:rsidR="00B473E1" w:rsidRDefault="00B473E1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r w:rsidRPr="00A0752F">
        <w:rPr>
          <w:rFonts w:ascii="Trebuchet MS" w:eastAsia="Trebuchet MS" w:hAnsi="Trebuchet MS" w:cs="Trebuchet MS"/>
          <w:noProof/>
          <w:color w:val="000000"/>
        </w:rPr>
        <w:t>7 - Nomenclatures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_Toc198037107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5AB5056D" w14:textId="0E14321C" w:rsidR="00B473E1" w:rsidRDefault="00B473E1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r w:rsidRPr="00A0752F">
        <w:rPr>
          <w:rFonts w:ascii="Trebuchet MS" w:eastAsia="Trebuchet MS" w:hAnsi="Trebuchet MS" w:cs="Trebuchet MS"/>
          <w:noProof/>
          <w:color w:val="000000"/>
        </w:rPr>
        <w:t>8 - Signature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_Toc198037108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30E5D5FD" w14:textId="77777777" w:rsidR="00976A05" w:rsidRDefault="001512E1">
      <w:pPr>
        <w:spacing w:after="140"/>
        <w:ind w:left="20" w:right="20"/>
        <w:rPr>
          <w:rFonts w:ascii="Trebuchet MS" w:eastAsia="Trebuchet MS" w:hAnsi="Trebuchet MS" w:cs="Trebuchet MS"/>
          <w:color w:val="000000"/>
          <w:sz w:val="22"/>
        </w:rPr>
        <w:sectPr w:rsidR="00976A05">
          <w:pgSz w:w="11900" w:h="16840"/>
          <w:pgMar w:top="1134" w:right="1134" w:bottom="1134" w:left="1134" w:header="1134" w:footer="1134" w:gutter="0"/>
          <w:cols w:space="720"/>
        </w:sectPr>
      </w:pPr>
      <w:r>
        <w:rPr>
          <w:rFonts w:ascii="Trebuchet MS" w:eastAsia="Trebuchet MS" w:hAnsi="Trebuchet MS" w:cs="Trebuchet MS"/>
          <w:color w:val="000000"/>
          <w:sz w:val="22"/>
        </w:rPr>
        <w:fldChar w:fldCharType="end"/>
      </w:r>
    </w:p>
    <w:p w14:paraId="7C4F104A" w14:textId="77777777" w:rsidR="00976A05" w:rsidRDefault="00976A05">
      <w:pPr>
        <w:spacing w:line="20" w:lineRule="exact"/>
        <w:rPr>
          <w:sz w:val="2"/>
        </w:rPr>
      </w:pPr>
    </w:p>
    <w:p w14:paraId="0030EEBB" w14:textId="77777777" w:rsidR="00976A05" w:rsidRDefault="001512E1">
      <w:pPr>
        <w:pStyle w:val="Titre1"/>
        <w:rPr>
          <w:rFonts w:ascii="Trebuchet MS" w:eastAsia="Trebuchet MS" w:hAnsi="Trebuchet MS" w:cs="Trebuchet MS"/>
          <w:color w:val="000000"/>
          <w:sz w:val="28"/>
        </w:rPr>
      </w:pPr>
      <w:bookmarkStart w:id="0" w:name="_Toc198037097"/>
      <w:r>
        <w:rPr>
          <w:rFonts w:ascii="Trebuchet MS" w:eastAsia="Trebuchet MS" w:hAnsi="Trebuchet MS" w:cs="Trebuchet MS"/>
          <w:color w:val="000000"/>
          <w:sz w:val="28"/>
        </w:rPr>
        <w:t>1 - Identification de l'acheteur</w:t>
      </w:r>
      <w:bookmarkEnd w:id="0"/>
    </w:p>
    <w:p w14:paraId="70433B8C" w14:textId="77777777" w:rsidR="00976A05" w:rsidRDefault="001512E1">
      <w:pPr>
        <w:spacing w:after="240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Nom de l'organisme : INSTITUT NATIONAL DES SCIENCES APPLIQUEES</w:t>
      </w:r>
    </w:p>
    <w:p w14:paraId="5E504BDE" w14:textId="77777777" w:rsidR="00976A05" w:rsidRDefault="001512E1">
      <w:pPr>
        <w:pStyle w:val="Titre1"/>
        <w:rPr>
          <w:rFonts w:ascii="Trebuchet MS" w:eastAsia="Trebuchet MS" w:hAnsi="Trebuchet MS" w:cs="Trebuchet MS"/>
          <w:color w:val="000000"/>
          <w:sz w:val="28"/>
        </w:rPr>
      </w:pPr>
      <w:bookmarkStart w:id="1" w:name="_Toc198037098"/>
      <w:r>
        <w:rPr>
          <w:rFonts w:ascii="Trebuchet MS" w:eastAsia="Trebuchet MS" w:hAnsi="Trebuchet MS" w:cs="Trebuchet MS"/>
          <w:color w:val="000000"/>
          <w:sz w:val="28"/>
        </w:rPr>
        <w:t>2 - Identification du co-contractant</w:t>
      </w:r>
      <w:bookmarkEnd w:id="1"/>
    </w:p>
    <w:p w14:paraId="497B5BFD" w14:textId="77777777" w:rsidR="00976A05" w:rsidRDefault="001512E1">
      <w:pPr>
        <w:spacing w:after="240"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Après avoir pris connaiss</w:t>
      </w:r>
      <w:r w:rsidR="00BC1E9F">
        <w:rPr>
          <w:rFonts w:ascii="Trebuchet MS" w:eastAsia="Trebuchet MS" w:hAnsi="Trebuchet MS" w:cs="Trebuchet MS"/>
          <w:color w:val="000000"/>
          <w:sz w:val="20"/>
        </w:rPr>
        <w:t>ance des pièces constitutives du marché public indiquées</w:t>
      </w:r>
      <w:r>
        <w:rPr>
          <w:rFonts w:ascii="Trebuchet MS" w:eastAsia="Trebuchet MS" w:hAnsi="Trebuchet MS" w:cs="Trebuchet MS"/>
          <w:color w:val="000000"/>
          <w:sz w:val="20"/>
        </w:rPr>
        <w:t xml:space="preserve">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76A05" w14:paraId="6238195E" w14:textId="77777777" w:rsidTr="0BE0FEBF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84D8AC" w14:textId="77777777" w:rsidR="00976A05" w:rsidRDefault="00703D5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8BC1F5F" wp14:editId="202EB7E3">
                  <wp:extent cx="152400" cy="152400"/>
                  <wp:effectExtent l="0" t="0" r="0" b="0"/>
                  <wp:docPr id="1932412775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8F735" w14:textId="77777777" w:rsidR="00976A05" w:rsidRDefault="00976A0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072FC" w14:textId="77777777" w:rsidR="00976A05" w:rsidRDefault="001512E1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Le signataire (Candidat individuel),</w:t>
            </w:r>
          </w:p>
        </w:tc>
      </w:tr>
    </w:tbl>
    <w:p w14:paraId="1D32139A" w14:textId="77777777" w:rsidR="00976A05" w:rsidRDefault="00976A05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</w:p>
    <w:p w14:paraId="2526B65E" w14:textId="77777777" w:rsidR="00976A05" w:rsidRDefault="001512E1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M ........................................................................................................</w:t>
      </w:r>
    </w:p>
    <w:p w14:paraId="592EE932" w14:textId="77777777" w:rsidR="00976A05" w:rsidRDefault="001512E1">
      <w:pPr>
        <w:spacing w:after="240"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Agissant en qualité de ...............................................................................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76A05" w14:paraId="1E0832E4" w14:textId="77777777" w:rsidTr="0BE0FEBF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B51414" w14:textId="77777777" w:rsidR="00976A05" w:rsidRDefault="00703D5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74E5490" wp14:editId="70B230BA">
                  <wp:extent cx="152400" cy="152400"/>
                  <wp:effectExtent l="0" t="0" r="0" b="0"/>
                  <wp:docPr id="210584170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D03933" w14:textId="77777777" w:rsidR="00976A05" w:rsidRDefault="00976A0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F5622" w14:textId="77777777" w:rsidR="00976A05" w:rsidRDefault="001512E1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m'engage sur la base de mon offre et pour mon propre compte ;</w:t>
            </w:r>
          </w:p>
        </w:tc>
      </w:tr>
    </w:tbl>
    <w:p w14:paraId="3B9514D1" w14:textId="77777777" w:rsidR="00976A05" w:rsidRDefault="00976A05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</w:p>
    <w:p w14:paraId="614C7469" w14:textId="77777777" w:rsidR="00976A05" w:rsidRDefault="001512E1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Nom commercial et dénomination sociale ........................................................</w:t>
      </w:r>
    </w:p>
    <w:p w14:paraId="4D1ABBDB" w14:textId="77777777" w:rsidR="00976A05" w:rsidRDefault="001512E1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...........................................................................................................</w:t>
      </w:r>
    </w:p>
    <w:p w14:paraId="15A5A6FD" w14:textId="77777777" w:rsidR="00976A05" w:rsidRDefault="001512E1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Adresse .................................................................................................</w:t>
      </w:r>
    </w:p>
    <w:p w14:paraId="0F03F701" w14:textId="77777777" w:rsidR="00976A05" w:rsidRDefault="001512E1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...........................................................................................................</w:t>
      </w:r>
    </w:p>
    <w:p w14:paraId="26279298" w14:textId="77777777" w:rsidR="00976A05" w:rsidRDefault="001512E1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 xml:space="preserve">Courriel </w:t>
      </w:r>
      <w:r>
        <w:rPr>
          <w:rFonts w:ascii="Trebuchet MS" w:eastAsia="Trebuchet MS" w:hAnsi="Trebuchet MS" w:cs="Trebuchet MS"/>
          <w:color w:val="000000"/>
          <w:sz w:val="16"/>
          <w:vertAlign w:val="superscript"/>
        </w:rPr>
        <w:t>1</w:t>
      </w:r>
      <w:r>
        <w:rPr>
          <w:rFonts w:ascii="Trebuchet MS" w:eastAsia="Trebuchet MS" w:hAnsi="Trebuchet MS" w:cs="Trebuchet MS"/>
          <w:color w:val="000000"/>
          <w:sz w:val="20"/>
        </w:rPr>
        <w:t xml:space="preserve"> ................................................................................</w:t>
      </w:r>
    </w:p>
    <w:p w14:paraId="572F91A8" w14:textId="77777777" w:rsidR="00976A05" w:rsidRDefault="001512E1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Numéro de téléphone .................</w:t>
      </w:r>
    </w:p>
    <w:p w14:paraId="56F3BBF6" w14:textId="77777777" w:rsidR="00976A05" w:rsidRDefault="001512E1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Numéro de SIRET ......................</w:t>
      </w:r>
    </w:p>
    <w:p w14:paraId="5F7EB5B7" w14:textId="77777777" w:rsidR="00976A05" w:rsidRDefault="001512E1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Code APE ...................................................</w:t>
      </w:r>
    </w:p>
    <w:p w14:paraId="1B0E1628" w14:textId="77777777" w:rsidR="00976A05" w:rsidRDefault="001512E1">
      <w:pPr>
        <w:spacing w:after="240"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76A05" w14:paraId="3F60D9B4" w14:textId="77777777" w:rsidTr="0BE0FEBF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74CCDC" w14:textId="77777777" w:rsidR="00976A05" w:rsidRDefault="00703D5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6C19F64" wp14:editId="4BAC4D29">
                  <wp:extent cx="152400" cy="152400"/>
                  <wp:effectExtent l="0" t="0" r="0" b="0"/>
                  <wp:docPr id="590991996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E3BC9C" w14:textId="77777777" w:rsidR="00976A05" w:rsidRDefault="00976A0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C7785A" w14:textId="77777777" w:rsidR="00976A05" w:rsidRDefault="001512E1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engage la société ..................................... sur la base de son offre ;</w:t>
            </w:r>
          </w:p>
        </w:tc>
      </w:tr>
    </w:tbl>
    <w:p w14:paraId="018CB366" w14:textId="77777777" w:rsidR="00976A05" w:rsidRDefault="00976A05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</w:p>
    <w:p w14:paraId="0DCAFDD7" w14:textId="77777777" w:rsidR="00976A05" w:rsidRDefault="001512E1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Nom commercial et dénomination sociale ........................................................</w:t>
      </w:r>
    </w:p>
    <w:p w14:paraId="3F78D3E9" w14:textId="77777777" w:rsidR="00976A05" w:rsidRDefault="001512E1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...........................................................................................................</w:t>
      </w:r>
    </w:p>
    <w:p w14:paraId="19665678" w14:textId="77777777" w:rsidR="00976A05" w:rsidRDefault="001512E1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Adresse .................................................................................................</w:t>
      </w:r>
    </w:p>
    <w:p w14:paraId="060FFA09" w14:textId="77777777" w:rsidR="00976A05" w:rsidRDefault="001512E1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...........................................................................................................</w:t>
      </w:r>
    </w:p>
    <w:p w14:paraId="2DF7E6D7" w14:textId="77777777" w:rsidR="00976A05" w:rsidRDefault="001512E1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 xml:space="preserve">Courriel </w:t>
      </w:r>
      <w:r>
        <w:rPr>
          <w:rFonts w:ascii="Trebuchet MS" w:eastAsia="Trebuchet MS" w:hAnsi="Trebuchet MS" w:cs="Trebuchet MS"/>
          <w:color w:val="000000"/>
          <w:sz w:val="16"/>
          <w:vertAlign w:val="superscript"/>
        </w:rPr>
        <w:t>2</w:t>
      </w:r>
      <w:r>
        <w:rPr>
          <w:rFonts w:ascii="Trebuchet MS" w:eastAsia="Trebuchet MS" w:hAnsi="Trebuchet MS" w:cs="Trebuchet MS"/>
          <w:color w:val="000000"/>
          <w:sz w:val="20"/>
        </w:rPr>
        <w:t xml:space="preserve"> ................................................................................</w:t>
      </w:r>
    </w:p>
    <w:p w14:paraId="1A5F8918" w14:textId="77777777" w:rsidR="00976A05" w:rsidRDefault="001512E1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Numéro de téléphone .................</w:t>
      </w:r>
    </w:p>
    <w:p w14:paraId="5E1B2007" w14:textId="77777777" w:rsidR="00976A05" w:rsidRDefault="001512E1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Numéro de SIRET ......................</w:t>
      </w:r>
    </w:p>
    <w:p w14:paraId="51A8A33B" w14:textId="77777777" w:rsidR="00976A05" w:rsidRDefault="001512E1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Code APE ...................................................</w:t>
      </w:r>
    </w:p>
    <w:p w14:paraId="4D8ADD7C" w14:textId="77777777" w:rsidR="00976A05" w:rsidRDefault="001512E1">
      <w:pPr>
        <w:spacing w:after="240"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76A05" w14:paraId="5376F4B6" w14:textId="77777777" w:rsidTr="0BE0FEBF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5FA9B9" w14:textId="77777777" w:rsidR="00976A05" w:rsidRDefault="00703D5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67402C5" wp14:editId="24019E8F">
                  <wp:extent cx="152400" cy="152400"/>
                  <wp:effectExtent l="0" t="0" r="0" b="0"/>
                  <wp:docPr id="403399588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FF0994" w14:textId="77777777" w:rsidR="00976A05" w:rsidRDefault="00976A0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1F57C5" w14:textId="77777777" w:rsidR="00976A05" w:rsidRDefault="001512E1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Le mandataire (Candidat groupé),</w:t>
            </w:r>
          </w:p>
        </w:tc>
      </w:tr>
    </w:tbl>
    <w:p w14:paraId="1596C349" w14:textId="77777777" w:rsidR="00976A05" w:rsidRDefault="00976A05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</w:p>
    <w:p w14:paraId="53CE80D7" w14:textId="77777777" w:rsidR="00976A05" w:rsidRDefault="001512E1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M ........................................................................................................</w:t>
      </w:r>
    </w:p>
    <w:p w14:paraId="34319039" w14:textId="77777777" w:rsidR="00976A05" w:rsidRDefault="001512E1">
      <w:pPr>
        <w:spacing w:after="240"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Agissant en qualité de ...............................................................................</w:t>
      </w:r>
    </w:p>
    <w:p w14:paraId="6C76A58F" w14:textId="77777777" w:rsidR="00976A05" w:rsidRDefault="001512E1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désigné mandataire :</w:t>
      </w:r>
    </w:p>
    <w:p w14:paraId="1EBA4A66" w14:textId="77777777" w:rsidR="00976A05" w:rsidRDefault="00976A05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76A05" w14:paraId="2DBA058D" w14:textId="77777777" w:rsidTr="0BE0FEBF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C4F0D0" w14:textId="77777777" w:rsidR="00976A05" w:rsidRDefault="00703D5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6617105" wp14:editId="4E48CBD4">
                  <wp:extent cx="152400" cy="152400"/>
                  <wp:effectExtent l="0" t="0" r="0" b="0"/>
                  <wp:docPr id="545958825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6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573985" w14:textId="77777777" w:rsidR="00976A05" w:rsidRDefault="00976A0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469B21" w14:textId="77777777" w:rsidR="00976A05" w:rsidRDefault="001512E1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du groupement solidaire</w:t>
            </w:r>
          </w:p>
        </w:tc>
      </w:tr>
    </w:tbl>
    <w:p w14:paraId="5473AD6A" w14:textId="77777777" w:rsidR="00976A05" w:rsidRDefault="001512E1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76A05" w14:paraId="1D0041D8" w14:textId="77777777" w:rsidTr="0BE0FEBF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D0A860" w14:textId="77777777" w:rsidR="00976A05" w:rsidRDefault="00703D5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0602A64" wp14:editId="2CCF28C9">
                  <wp:extent cx="152400" cy="152400"/>
                  <wp:effectExtent l="0" t="0" r="0" b="0"/>
                  <wp:docPr id="1348043951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7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D86829" w14:textId="77777777" w:rsidR="00976A05" w:rsidRDefault="00976A0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2094FC" w14:textId="77777777" w:rsidR="00976A05" w:rsidRDefault="001512E1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solidaire du groupement conjoint</w:t>
            </w:r>
          </w:p>
        </w:tc>
      </w:tr>
    </w:tbl>
    <w:p w14:paraId="2DEABB16" w14:textId="77777777" w:rsidR="00976A05" w:rsidRDefault="001512E1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76A05" w14:paraId="4258CA0C" w14:textId="77777777" w:rsidTr="0BE0FEBF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17F6A3" w14:textId="77777777" w:rsidR="00976A05" w:rsidRDefault="00703D5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7C7632B" wp14:editId="2B423BAD">
                  <wp:extent cx="152400" cy="152400"/>
                  <wp:effectExtent l="0" t="0" r="0" b="0"/>
                  <wp:docPr id="1663275925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8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5D952C" w14:textId="77777777" w:rsidR="00976A05" w:rsidRDefault="00976A0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30772D" w14:textId="77777777" w:rsidR="00976A05" w:rsidRDefault="001512E1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non solidaire du groupement conjoint</w:t>
            </w:r>
          </w:p>
        </w:tc>
      </w:tr>
    </w:tbl>
    <w:p w14:paraId="634BF9E3" w14:textId="77777777" w:rsidR="00976A05" w:rsidRDefault="00976A05">
      <w:pPr>
        <w:spacing w:line="20" w:lineRule="exact"/>
        <w:rPr>
          <w:sz w:val="2"/>
        </w:rPr>
      </w:pPr>
    </w:p>
    <w:p w14:paraId="74BE56E6" w14:textId="77777777" w:rsidR="00976A05" w:rsidRDefault="001512E1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Nom commercial et dénomination sociale ........................................................</w:t>
      </w:r>
    </w:p>
    <w:p w14:paraId="4518A2CD" w14:textId="77777777" w:rsidR="00976A05" w:rsidRDefault="001512E1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...........................................................................................................</w:t>
      </w:r>
    </w:p>
    <w:p w14:paraId="5D2A6604" w14:textId="77777777" w:rsidR="00976A05" w:rsidRDefault="001512E1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Adresse .................................................................................................</w:t>
      </w:r>
    </w:p>
    <w:p w14:paraId="3E989599" w14:textId="77777777" w:rsidR="00976A05" w:rsidRDefault="001512E1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...........................................................................................................</w:t>
      </w:r>
    </w:p>
    <w:p w14:paraId="7EAFE8DE" w14:textId="77777777" w:rsidR="00976A05" w:rsidRDefault="001512E1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 xml:space="preserve">Courriel </w:t>
      </w:r>
      <w:r>
        <w:rPr>
          <w:rFonts w:ascii="Trebuchet MS" w:eastAsia="Trebuchet MS" w:hAnsi="Trebuchet MS" w:cs="Trebuchet MS"/>
          <w:color w:val="000000"/>
          <w:sz w:val="16"/>
          <w:vertAlign w:val="superscript"/>
        </w:rPr>
        <w:t>1</w:t>
      </w:r>
      <w:r>
        <w:rPr>
          <w:rFonts w:ascii="Trebuchet MS" w:eastAsia="Trebuchet MS" w:hAnsi="Trebuchet MS" w:cs="Trebuchet MS"/>
          <w:color w:val="000000"/>
          <w:sz w:val="20"/>
        </w:rPr>
        <w:t xml:space="preserve"> ................................................................................</w:t>
      </w:r>
    </w:p>
    <w:p w14:paraId="3D858821" w14:textId="77777777" w:rsidR="00976A05" w:rsidRDefault="001512E1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Numéro de téléphone .................</w:t>
      </w:r>
    </w:p>
    <w:p w14:paraId="46C44104" w14:textId="77777777" w:rsidR="00976A05" w:rsidRDefault="001512E1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Numéro de SIRET ......................</w:t>
      </w:r>
    </w:p>
    <w:p w14:paraId="71FF06EC" w14:textId="77777777" w:rsidR="00976A05" w:rsidRDefault="001512E1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Code APE ...................................................</w:t>
      </w:r>
    </w:p>
    <w:p w14:paraId="5FB98F15" w14:textId="77777777" w:rsidR="00976A05" w:rsidRDefault="001512E1">
      <w:pPr>
        <w:spacing w:after="240"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lastRenderedPageBreak/>
        <w:t>Numéro de TVA intracommunautaire ..............................................................</w:t>
      </w:r>
    </w:p>
    <w:p w14:paraId="6CB30280" w14:textId="77777777" w:rsidR="00976A05" w:rsidRDefault="001512E1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 xml:space="preserve">S'engage, au nom des membres du groupement </w:t>
      </w:r>
      <w:r>
        <w:rPr>
          <w:rFonts w:ascii="Trebuchet MS" w:eastAsia="Trebuchet MS" w:hAnsi="Trebuchet MS" w:cs="Trebuchet MS"/>
          <w:color w:val="000000"/>
          <w:sz w:val="16"/>
          <w:vertAlign w:val="superscript"/>
        </w:rPr>
        <w:t>2</w:t>
      </w:r>
      <w:r>
        <w:rPr>
          <w:rFonts w:ascii="Trebuchet MS" w:eastAsia="Trebuchet MS" w:hAnsi="Trebuchet MS" w:cs="Trebuchet MS"/>
          <w:color w:val="000000"/>
          <w:sz w:val="20"/>
        </w:rPr>
        <w:t>, sur la base de l'offre du groupement,</w:t>
      </w:r>
    </w:p>
    <w:p w14:paraId="2A73DB97" w14:textId="77777777" w:rsidR="00976A05" w:rsidRDefault="00976A05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</w:p>
    <w:p w14:paraId="39BC09B2" w14:textId="77777777" w:rsidR="00976A05" w:rsidRDefault="001512E1">
      <w:pPr>
        <w:spacing w:after="240"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à exécuter les prestations demandées dans les conditions définies ci-après ;</w:t>
      </w:r>
    </w:p>
    <w:p w14:paraId="7DCCC355" w14:textId="6B4AC519" w:rsidR="00976A05" w:rsidRDefault="001512E1">
      <w:pPr>
        <w:spacing w:after="240"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 xml:space="preserve">L'offre ainsi présentée n'est valable toutefois que si la décision d'attribution intervient dans un délai de </w:t>
      </w:r>
      <w:r w:rsidR="00E3203D">
        <w:rPr>
          <w:rFonts w:ascii="Trebuchet MS" w:eastAsia="Trebuchet MS" w:hAnsi="Trebuchet MS" w:cs="Trebuchet MS"/>
          <w:color w:val="000000"/>
          <w:sz w:val="20"/>
        </w:rPr>
        <w:t>120</w:t>
      </w:r>
      <w:r>
        <w:rPr>
          <w:rFonts w:ascii="Trebuchet MS" w:eastAsia="Trebuchet MS" w:hAnsi="Trebuchet MS" w:cs="Trebuchet MS"/>
          <w:color w:val="000000"/>
          <w:sz w:val="20"/>
        </w:rPr>
        <w:t xml:space="preserve"> jours à compter de la date limite de réception des offres fixée par le règlement de la consultation.</w:t>
      </w:r>
    </w:p>
    <w:p w14:paraId="336E93A2" w14:textId="77777777" w:rsidR="00976A05" w:rsidRDefault="001512E1">
      <w:pPr>
        <w:pStyle w:val="Titre1"/>
        <w:rPr>
          <w:rFonts w:ascii="Trebuchet MS" w:eastAsia="Trebuchet MS" w:hAnsi="Trebuchet MS" w:cs="Trebuchet MS"/>
          <w:color w:val="000000"/>
          <w:sz w:val="28"/>
        </w:rPr>
      </w:pPr>
      <w:bookmarkStart w:id="2" w:name="_Toc198037099"/>
      <w:r>
        <w:rPr>
          <w:rFonts w:ascii="Trebuchet MS" w:eastAsia="Trebuchet MS" w:hAnsi="Trebuchet MS" w:cs="Trebuchet MS"/>
          <w:color w:val="000000"/>
          <w:sz w:val="28"/>
        </w:rPr>
        <w:t>3 - Dispositions générales</w:t>
      </w:r>
      <w:bookmarkEnd w:id="2"/>
    </w:p>
    <w:p w14:paraId="34227C27" w14:textId="77777777" w:rsidR="00976A05" w:rsidRDefault="001512E1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</w:rPr>
      </w:pPr>
      <w:bookmarkStart w:id="3" w:name="_Toc198037100"/>
      <w:r>
        <w:rPr>
          <w:rFonts w:ascii="Trebuchet MS" w:eastAsia="Trebuchet MS" w:hAnsi="Trebuchet MS" w:cs="Trebuchet MS"/>
          <w:i w:val="0"/>
          <w:color w:val="000000"/>
          <w:sz w:val="24"/>
        </w:rPr>
        <w:t>3.1 - Objet</w:t>
      </w:r>
      <w:bookmarkEnd w:id="3"/>
    </w:p>
    <w:p w14:paraId="407DCA3E" w14:textId="2EAAF68D" w:rsidR="0018242D" w:rsidRDefault="00465685" w:rsidP="0018242D">
      <w:pPr>
        <w:spacing w:line="232" w:lineRule="exact"/>
        <w:ind w:right="20"/>
        <w:jc w:val="both"/>
        <w:rPr>
          <w:rFonts w:ascii="Trebuchet MS" w:eastAsia="Trebuchet MS" w:hAnsi="Trebuchet MS" w:cs="Trebuchet MS"/>
          <w:color w:val="000000"/>
          <w:sz w:val="20"/>
          <w:szCs w:val="20"/>
        </w:rPr>
      </w:pPr>
      <w:bookmarkStart w:id="4" w:name="_Hlk195278491"/>
      <w:r w:rsidRPr="009C2389">
        <w:rPr>
          <w:rFonts w:ascii="Trebuchet MS" w:eastAsia="Trebuchet MS" w:hAnsi="Trebuchet MS" w:cs="Trebuchet MS"/>
          <w:color w:val="000000" w:themeColor="text1"/>
          <w:sz w:val="20"/>
          <w:szCs w:val="20"/>
        </w:rPr>
        <w:t xml:space="preserve">La présente consultation concerne </w:t>
      </w:r>
      <w:r>
        <w:rPr>
          <w:rFonts w:ascii="Trebuchet MS" w:eastAsia="Trebuchet MS" w:hAnsi="Trebuchet MS" w:cs="Trebuchet MS"/>
          <w:color w:val="000000" w:themeColor="text1"/>
          <w:sz w:val="20"/>
          <w:szCs w:val="20"/>
        </w:rPr>
        <w:t>la fourniture, la livraison, l’installation et la mise en service</w:t>
      </w:r>
      <w:r w:rsidRPr="009C2389">
        <w:rPr>
          <w:rFonts w:ascii="Trebuchet MS" w:eastAsia="Trebuchet MS" w:hAnsi="Trebuchet MS" w:cs="Trebuchet MS"/>
          <w:color w:val="000000" w:themeColor="text1"/>
          <w:sz w:val="20"/>
          <w:szCs w:val="20"/>
        </w:rPr>
        <w:t xml:space="preserve"> d’un microscope électronique à balayage pour le compte de la plateforme d’enseignement et de recherche des sciences des matériaux et d’ingénierie des surfaces (PF_SMIS)</w:t>
      </w:r>
      <w:bookmarkEnd w:id="4"/>
      <w:r w:rsidR="0018242D" w:rsidRPr="0018242D">
        <w:rPr>
          <w:rFonts w:ascii="Trebuchet MS" w:eastAsia="Trebuchet MS" w:hAnsi="Trebuchet MS" w:cs="Trebuchet MS"/>
          <w:color w:val="000000" w:themeColor="text1"/>
          <w:sz w:val="20"/>
          <w:szCs w:val="20"/>
        </w:rPr>
        <w:t xml:space="preserve"> </w:t>
      </w:r>
    </w:p>
    <w:p w14:paraId="1ED210B0" w14:textId="34C49580" w:rsidR="009424A6" w:rsidRDefault="009424A6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</w:p>
    <w:p w14:paraId="7BD6EAD4" w14:textId="77777777" w:rsidR="00976A05" w:rsidRDefault="001512E1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</w:rPr>
      </w:pPr>
      <w:bookmarkStart w:id="5" w:name="_Toc198037101"/>
      <w:r>
        <w:rPr>
          <w:rFonts w:ascii="Trebuchet MS" w:eastAsia="Trebuchet MS" w:hAnsi="Trebuchet MS" w:cs="Trebuchet MS"/>
          <w:i w:val="0"/>
          <w:color w:val="000000"/>
          <w:sz w:val="24"/>
        </w:rPr>
        <w:t>3.2 - Mode de passation</w:t>
      </w:r>
      <w:bookmarkEnd w:id="5"/>
    </w:p>
    <w:p w14:paraId="5FDCD92D" w14:textId="127BB680" w:rsidR="00895D62" w:rsidRDefault="00895D62" w:rsidP="00895D62">
      <w:pPr>
        <w:spacing w:after="240"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bookmarkStart w:id="6" w:name="_Hlk195278516"/>
      <w:r>
        <w:rPr>
          <w:rFonts w:ascii="Trebuchet MS" w:eastAsia="Trebuchet MS" w:hAnsi="Trebuchet MS" w:cs="Trebuchet MS"/>
          <w:color w:val="000000"/>
          <w:sz w:val="20"/>
        </w:rPr>
        <w:t xml:space="preserve">La procédure de passation utilisée </w:t>
      </w:r>
      <w:r w:rsidRPr="00C55594">
        <w:rPr>
          <w:rFonts w:ascii="Trebuchet MS" w:eastAsia="Trebuchet MS" w:hAnsi="Trebuchet MS" w:cs="Trebuchet MS"/>
          <w:color w:val="000000"/>
          <w:sz w:val="20"/>
        </w:rPr>
        <w:t>est</w:t>
      </w:r>
      <w:r>
        <w:rPr>
          <w:rFonts w:ascii="Trebuchet MS" w:eastAsia="Trebuchet MS" w:hAnsi="Trebuchet MS" w:cs="Trebuchet MS"/>
          <w:color w:val="000000"/>
          <w:sz w:val="20"/>
        </w:rPr>
        <w:t xml:space="preserve"> la procédure adaptée ouverte</w:t>
      </w:r>
      <w:r w:rsidRPr="00C55594">
        <w:rPr>
          <w:rFonts w:ascii="Trebuchet MS" w:eastAsia="Trebuchet MS" w:hAnsi="Trebuchet MS" w:cs="Trebuchet MS"/>
          <w:color w:val="000000"/>
          <w:sz w:val="20"/>
        </w:rPr>
        <w:t>.</w:t>
      </w:r>
      <w:r>
        <w:rPr>
          <w:rFonts w:ascii="Trebuchet MS" w:eastAsia="Trebuchet MS" w:hAnsi="Trebuchet MS" w:cs="Trebuchet MS"/>
          <w:color w:val="000000"/>
          <w:sz w:val="20"/>
        </w:rPr>
        <w:t xml:space="preserve"> Elle est soumise aux dispositions de l’article L.2123-1</w:t>
      </w:r>
      <w:r w:rsidR="00405553">
        <w:rPr>
          <w:rFonts w:ascii="Trebuchet MS" w:eastAsia="Trebuchet MS" w:hAnsi="Trebuchet MS" w:cs="Trebuchet MS"/>
          <w:color w:val="000000"/>
          <w:sz w:val="20"/>
        </w:rPr>
        <w:t xml:space="preserve"> </w:t>
      </w:r>
      <w:r>
        <w:rPr>
          <w:rFonts w:ascii="Trebuchet MS" w:eastAsia="Trebuchet MS" w:hAnsi="Trebuchet MS" w:cs="Trebuchet MS"/>
          <w:color w:val="000000"/>
          <w:sz w:val="20"/>
        </w:rPr>
        <w:t>du Code de la Commande publique.</w:t>
      </w:r>
    </w:p>
    <w:p w14:paraId="1AC3505B" w14:textId="77777777" w:rsidR="00976A05" w:rsidRDefault="001512E1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</w:rPr>
      </w:pPr>
      <w:bookmarkStart w:id="7" w:name="_Toc198037102"/>
      <w:bookmarkEnd w:id="6"/>
      <w:r>
        <w:rPr>
          <w:rFonts w:ascii="Trebuchet MS" w:eastAsia="Trebuchet MS" w:hAnsi="Trebuchet MS" w:cs="Trebuchet MS"/>
          <w:i w:val="0"/>
          <w:color w:val="000000"/>
          <w:sz w:val="24"/>
        </w:rPr>
        <w:t>3.3 - Forme de contrat</w:t>
      </w:r>
      <w:bookmarkEnd w:id="7"/>
    </w:p>
    <w:p w14:paraId="51EE60B0" w14:textId="77777777" w:rsidR="001612FF" w:rsidRDefault="007E67F6" w:rsidP="001612FF">
      <w:pPr>
        <w:spacing w:after="240"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Il s’agit d’un marché ordinaire. Il n’est pas prévu de décomposition en lots ni en tranches.</w:t>
      </w:r>
    </w:p>
    <w:p w14:paraId="41003187" w14:textId="77777777" w:rsidR="00976A05" w:rsidRDefault="001512E1">
      <w:pPr>
        <w:pStyle w:val="Titre1"/>
        <w:rPr>
          <w:rFonts w:ascii="Trebuchet MS" w:eastAsia="Trebuchet MS" w:hAnsi="Trebuchet MS" w:cs="Trebuchet MS"/>
          <w:color w:val="000000"/>
          <w:sz w:val="28"/>
        </w:rPr>
      </w:pPr>
      <w:bookmarkStart w:id="8" w:name="_Toc198037103"/>
      <w:r>
        <w:rPr>
          <w:rFonts w:ascii="Trebuchet MS" w:eastAsia="Trebuchet MS" w:hAnsi="Trebuchet MS" w:cs="Trebuchet MS"/>
          <w:color w:val="000000"/>
          <w:sz w:val="28"/>
        </w:rPr>
        <w:t>4 – Prix</w:t>
      </w:r>
      <w:bookmarkEnd w:id="8"/>
    </w:p>
    <w:p w14:paraId="3F78EFF8" w14:textId="77777777" w:rsidR="00DF7C4C" w:rsidRDefault="007E67F6" w:rsidP="00DF7C4C">
      <w:pPr>
        <w:spacing w:after="240"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Les prestations seront rémunérées par application du prix global forfaitaire suivant :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662"/>
        <w:gridCol w:w="3402"/>
        <w:gridCol w:w="3361"/>
      </w:tblGrid>
      <w:tr w:rsidR="007E67F6" w14:paraId="5044CF93" w14:textId="77777777" w:rsidTr="0BE0FEBF">
        <w:trPr>
          <w:jc w:val="center"/>
        </w:trPr>
        <w:tc>
          <w:tcPr>
            <w:tcW w:w="1559" w:type="dxa"/>
            <w:shd w:val="clear" w:color="auto" w:fill="BFBFBF" w:themeFill="background1" w:themeFillShade="BF"/>
          </w:tcPr>
          <w:p w14:paraId="1D9AD476" w14:textId="77777777" w:rsidR="007E67F6" w:rsidRDefault="007E67F6" w:rsidP="00352B37">
            <w:pPr>
              <w:spacing w:after="240"/>
              <w:ind w:right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Libellé</w:t>
            </w:r>
          </w:p>
        </w:tc>
        <w:tc>
          <w:tcPr>
            <w:tcW w:w="3402" w:type="dxa"/>
            <w:shd w:val="clear" w:color="auto" w:fill="BFBFBF" w:themeFill="background1" w:themeFillShade="BF"/>
          </w:tcPr>
          <w:p w14:paraId="57D584C3" w14:textId="77777777" w:rsidR="007E67F6" w:rsidRDefault="007E67F6" w:rsidP="00352B37">
            <w:pPr>
              <w:spacing w:after="240"/>
              <w:ind w:right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Montant en € HT</w:t>
            </w:r>
          </w:p>
        </w:tc>
        <w:tc>
          <w:tcPr>
            <w:tcW w:w="3361" w:type="dxa"/>
            <w:shd w:val="clear" w:color="auto" w:fill="BFBFBF" w:themeFill="background1" w:themeFillShade="BF"/>
          </w:tcPr>
          <w:p w14:paraId="35531B23" w14:textId="77777777" w:rsidR="007E67F6" w:rsidRDefault="007E67F6" w:rsidP="00352B37">
            <w:pPr>
              <w:spacing w:after="240"/>
              <w:ind w:right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Montant en € TTC</w:t>
            </w:r>
          </w:p>
        </w:tc>
      </w:tr>
      <w:tr w:rsidR="007E67F6" w14:paraId="0B198DC9" w14:textId="77777777" w:rsidTr="0BE0FEBF">
        <w:trPr>
          <w:trHeight w:val="837"/>
          <w:jc w:val="center"/>
        </w:trPr>
        <w:tc>
          <w:tcPr>
            <w:tcW w:w="1559" w:type="dxa"/>
            <w:vAlign w:val="center"/>
          </w:tcPr>
          <w:p w14:paraId="7ADC2DA4" w14:textId="52E6EE4E" w:rsidR="007E67F6" w:rsidRDefault="00407B78" w:rsidP="0BE0FEBF">
            <w:pPr>
              <w:spacing w:after="240"/>
              <w:ind w:right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 w:rsidRPr="00407B78">
              <w:rPr>
                <w:rFonts w:ascii="Trebuchet MS" w:eastAsia="Trebuchet MS" w:hAnsi="Trebuchet MS" w:cs="Trebuchet MS"/>
                <w:b/>
                <w:color w:val="000000" w:themeColor="text1"/>
                <w:sz w:val="20"/>
                <w:szCs w:val="20"/>
              </w:rPr>
              <w:t>MICROSCOPE ÉLECTRONIQUE À BALAYAGE</w:t>
            </w:r>
          </w:p>
        </w:tc>
        <w:tc>
          <w:tcPr>
            <w:tcW w:w="3402" w:type="dxa"/>
            <w:vAlign w:val="center"/>
          </w:tcPr>
          <w:p w14:paraId="6BCFD45A" w14:textId="77777777" w:rsidR="007E67F6" w:rsidRDefault="007E67F6" w:rsidP="00352B37">
            <w:pPr>
              <w:spacing w:after="240"/>
              <w:ind w:right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  <w:p w14:paraId="1F127091" w14:textId="77777777" w:rsidR="007E67F6" w:rsidRDefault="007E67F6" w:rsidP="00352B37">
            <w:pPr>
              <w:spacing w:after="240"/>
              <w:ind w:right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………………………………………</w:t>
            </w:r>
          </w:p>
        </w:tc>
        <w:tc>
          <w:tcPr>
            <w:tcW w:w="3361" w:type="dxa"/>
          </w:tcPr>
          <w:p w14:paraId="2175257F" w14:textId="77777777" w:rsidR="007E67F6" w:rsidRDefault="007E67F6" w:rsidP="00352B37">
            <w:pPr>
              <w:spacing w:after="240"/>
              <w:ind w:right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  <w:p w14:paraId="262C432B" w14:textId="77777777" w:rsidR="007E67F6" w:rsidRDefault="007E67F6" w:rsidP="00352B37">
            <w:pPr>
              <w:spacing w:after="240"/>
              <w:ind w:right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………………………………………</w:t>
            </w:r>
          </w:p>
        </w:tc>
      </w:tr>
    </w:tbl>
    <w:p w14:paraId="50AB3099" w14:textId="677B6ECB" w:rsidR="00284C07" w:rsidRDefault="00DF7C4C" w:rsidP="00A9470A">
      <w:pPr>
        <w:spacing w:after="240" w:line="232" w:lineRule="exact"/>
        <w:ind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 xml:space="preserve">Les prix sont </w:t>
      </w:r>
      <w:r w:rsidR="007E67F6">
        <w:rPr>
          <w:rFonts w:ascii="Trebuchet MS" w:eastAsia="Trebuchet MS" w:hAnsi="Trebuchet MS" w:cs="Trebuchet MS"/>
          <w:color w:val="000000"/>
          <w:sz w:val="20"/>
        </w:rPr>
        <w:t>fermes</w:t>
      </w:r>
      <w:r w:rsidR="00A9470A">
        <w:rPr>
          <w:rFonts w:ascii="Trebuchet MS" w:eastAsia="Trebuchet MS" w:hAnsi="Trebuchet MS" w:cs="Trebuchet MS"/>
          <w:color w:val="000000"/>
          <w:sz w:val="20"/>
        </w:rPr>
        <w:t>.</w:t>
      </w:r>
    </w:p>
    <w:p w14:paraId="7DB489AF" w14:textId="73F72A1F" w:rsidR="00A9470A" w:rsidRPr="00A9470A" w:rsidRDefault="00A9470A" w:rsidP="00A9470A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</w:rPr>
      </w:pPr>
      <w:bookmarkStart w:id="9" w:name="_Toc198037104"/>
      <w:r w:rsidRPr="00A9470A">
        <w:rPr>
          <w:rFonts w:ascii="Trebuchet MS" w:eastAsia="Trebuchet MS" w:hAnsi="Trebuchet MS" w:cs="Trebuchet MS"/>
          <w:i w:val="0"/>
          <w:color w:val="000000"/>
          <w:sz w:val="24"/>
        </w:rPr>
        <w:t xml:space="preserve">– </w:t>
      </w:r>
      <w:bookmarkStart w:id="10" w:name="_Hlk198044068"/>
      <w:r w:rsidRPr="00A9470A">
        <w:rPr>
          <w:rFonts w:ascii="Trebuchet MS" w:eastAsia="Trebuchet MS" w:hAnsi="Trebuchet MS" w:cs="Trebuchet MS"/>
          <w:i w:val="0"/>
          <w:color w:val="000000"/>
          <w:sz w:val="24"/>
        </w:rPr>
        <w:t xml:space="preserve">Prestations obligatoires </w:t>
      </w:r>
      <w:r w:rsidR="00942C96">
        <w:rPr>
          <w:rFonts w:ascii="Trebuchet MS" w:eastAsia="Trebuchet MS" w:hAnsi="Trebuchet MS" w:cs="Trebuchet MS"/>
          <w:i w:val="0"/>
          <w:color w:val="000000"/>
          <w:sz w:val="24"/>
        </w:rPr>
        <w:t>(</w:t>
      </w:r>
      <w:r w:rsidRPr="00A9470A">
        <w:rPr>
          <w:rFonts w:ascii="Trebuchet MS" w:eastAsia="Trebuchet MS" w:hAnsi="Trebuchet MS" w:cs="Trebuchet MS"/>
          <w:i w:val="0"/>
          <w:color w:val="000000"/>
          <w:sz w:val="24"/>
        </w:rPr>
        <w:t>options</w:t>
      </w:r>
      <w:r w:rsidR="00942C96">
        <w:rPr>
          <w:rFonts w:ascii="Trebuchet MS" w:eastAsia="Trebuchet MS" w:hAnsi="Trebuchet MS" w:cs="Trebuchet MS"/>
          <w:i w:val="0"/>
          <w:color w:val="000000"/>
          <w:sz w:val="24"/>
        </w:rPr>
        <w:t>)</w:t>
      </w:r>
      <w:bookmarkEnd w:id="9"/>
    </w:p>
    <w:p w14:paraId="02254387" w14:textId="3014424B" w:rsidR="00A9470A" w:rsidRPr="00A9470A" w:rsidRDefault="00A9470A" w:rsidP="00A9470A">
      <w:r w:rsidRPr="003645CA">
        <w:rPr>
          <w:rFonts w:ascii="Trebuchet MS" w:eastAsia="Trebuchet MS" w:hAnsi="Trebuchet MS" w:cs="Trebuchet MS"/>
          <w:color w:val="000000"/>
          <w:sz w:val="20"/>
        </w:rPr>
        <w:t>Les prestations ci-dessous, bien qu’initialement identifiées comme options, sont obligatoires et doivent être intégrées dans l’offre financière et technique du titulaire.</w:t>
      </w:r>
    </w:p>
    <w:tbl>
      <w:tblPr>
        <w:tblStyle w:val="Grilledutableau"/>
        <w:tblW w:w="9918" w:type="dxa"/>
        <w:tblLayout w:type="fixed"/>
        <w:tblLook w:val="04A0" w:firstRow="1" w:lastRow="0" w:firstColumn="1" w:lastColumn="0" w:noHBand="0" w:noVBand="1"/>
      </w:tblPr>
      <w:tblGrid>
        <w:gridCol w:w="450"/>
        <w:gridCol w:w="1246"/>
        <w:gridCol w:w="3686"/>
        <w:gridCol w:w="1559"/>
        <w:gridCol w:w="1276"/>
        <w:gridCol w:w="850"/>
        <w:gridCol w:w="851"/>
      </w:tblGrid>
      <w:tr w:rsidR="00B473E1" w:rsidRPr="003645CA" w14:paraId="1A27C6F6" w14:textId="258E1714" w:rsidTr="00B473E1">
        <w:tc>
          <w:tcPr>
            <w:tcW w:w="450" w:type="dxa"/>
          </w:tcPr>
          <w:p w14:paraId="4D5E7BFE" w14:textId="77777777" w:rsidR="005937E9" w:rsidRPr="003645CA" w:rsidRDefault="005937E9" w:rsidP="000F0384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3645CA">
              <w:rPr>
                <w:rFonts w:ascii="Trebuchet MS" w:eastAsia="Trebuchet MS" w:hAnsi="Trebuchet MS" w:cs="Trebuchet MS"/>
                <w:color w:val="000000"/>
                <w:sz w:val="20"/>
              </w:rPr>
              <w:t>N°</w:t>
            </w:r>
          </w:p>
        </w:tc>
        <w:tc>
          <w:tcPr>
            <w:tcW w:w="1246" w:type="dxa"/>
          </w:tcPr>
          <w:p w14:paraId="3CC79105" w14:textId="77777777" w:rsidR="005937E9" w:rsidRPr="00B473E1" w:rsidRDefault="005937E9" w:rsidP="005937E9">
            <w:pPr>
              <w:jc w:val="center"/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</w:pPr>
            <w:r w:rsidRPr="00B473E1"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>Désignation</w:t>
            </w:r>
          </w:p>
        </w:tc>
        <w:tc>
          <w:tcPr>
            <w:tcW w:w="3686" w:type="dxa"/>
          </w:tcPr>
          <w:p w14:paraId="4F134D2C" w14:textId="77777777" w:rsidR="005937E9" w:rsidRPr="00B473E1" w:rsidRDefault="005937E9" w:rsidP="005937E9">
            <w:pPr>
              <w:jc w:val="center"/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</w:pPr>
            <w:r w:rsidRPr="00B473E1"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>Description technique</w:t>
            </w:r>
          </w:p>
        </w:tc>
        <w:tc>
          <w:tcPr>
            <w:tcW w:w="1559" w:type="dxa"/>
          </w:tcPr>
          <w:p w14:paraId="20670B45" w14:textId="77777777" w:rsidR="005937E9" w:rsidRPr="00B473E1" w:rsidRDefault="005937E9" w:rsidP="005937E9">
            <w:pPr>
              <w:jc w:val="center"/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</w:pPr>
            <w:r w:rsidRPr="00B473E1"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>Délai d’exécution</w:t>
            </w:r>
          </w:p>
        </w:tc>
        <w:tc>
          <w:tcPr>
            <w:tcW w:w="1276" w:type="dxa"/>
          </w:tcPr>
          <w:p w14:paraId="2C281E86" w14:textId="77777777" w:rsidR="005937E9" w:rsidRPr="00B473E1" w:rsidRDefault="005937E9" w:rsidP="005937E9">
            <w:pPr>
              <w:jc w:val="center"/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</w:pPr>
            <w:r w:rsidRPr="00B473E1"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>Remarques</w:t>
            </w:r>
          </w:p>
        </w:tc>
        <w:tc>
          <w:tcPr>
            <w:tcW w:w="850" w:type="dxa"/>
          </w:tcPr>
          <w:p w14:paraId="6F4D1C59" w14:textId="620C21E6" w:rsidR="005937E9" w:rsidRPr="00B473E1" w:rsidRDefault="005937E9" w:rsidP="005937E9">
            <w:pPr>
              <w:jc w:val="center"/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</w:pPr>
            <w:r w:rsidRPr="00B473E1"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>Prix HT (€)</w:t>
            </w:r>
          </w:p>
        </w:tc>
        <w:tc>
          <w:tcPr>
            <w:tcW w:w="851" w:type="dxa"/>
          </w:tcPr>
          <w:p w14:paraId="57181575" w14:textId="537A4DAE" w:rsidR="005937E9" w:rsidRPr="00B473E1" w:rsidRDefault="005937E9" w:rsidP="005937E9">
            <w:pPr>
              <w:jc w:val="center"/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</w:pPr>
            <w:r w:rsidRPr="00B473E1"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>Prix TTC (€)</w:t>
            </w:r>
          </w:p>
        </w:tc>
      </w:tr>
      <w:tr w:rsidR="00B473E1" w:rsidRPr="003645CA" w14:paraId="3BB8927C" w14:textId="51FC1660" w:rsidTr="00B473E1">
        <w:tc>
          <w:tcPr>
            <w:tcW w:w="450" w:type="dxa"/>
          </w:tcPr>
          <w:p w14:paraId="03087B66" w14:textId="77777777" w:rsidR="005937E9" w:rsidRPr="003645CA" w:rsidRDefault="005937E9" w:rsidP="000F0384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3645CA">
              <w:rPr>
                <w:rFonts w:ascii="Trebuchet MS" w:eastAsia="Trebuchet MS" w:hAnsi="Trebuchet MS" w:cs="Trebuchet MS"/>
                <w:color w:val="000000"/>
                <w:sz w:val="20"/>
              </w:rPr>
              <w:t>1</w:t>
            </w:r>
          </w:p>
        </w:tc>
        <w:tc>
          <w:tcPr>
            <w:tcW w:w="1246" w:type="dxa"/>
          </w:tcPr>
          <w:p w14:paraId="7772BC16" w14:textId="77777777" w:rsidR="005937E9" w:rsidRPr="00B473E1" w:rsidRDefault="005937E9" w:rsidP="000F0384">
            <w:pP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</w:pPr>
            <w:r w:rsidRPr="00B473E1"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>Cellule de traction-compression</w:t>
            </w:r>
          </w:p>
        </w:tc>
        <w:tc>
          <w:tcPr>
            <w:tcW w:w="3686" w:type="dxa"/>
          </w:tcPr>
          <w:p w14:paraId="07A69581" w14:textId="77777777" w:rsidR="005937E9" w:rsidRPr="00B473E1" w:rsidRDefault="005937E9" w:rsidP="000F0384">
            <w:pP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</w:pPr>
            <w:r w:rsidRPr="00B473E1"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>Dispositif pour essais mécaniques in-situ sous MEB : traction/compression, capteur 5–10 kN, course &gt; 10 mm, logiciel de pilotage/acquisition. Fournir : vitesse de déplacement, précision/résolution capteurs, dimensions du système et des échantillons.</w:t>
            </w:r>
          </w:p>
        </w:tc>
        <w:tc>
          <w:tcPr>
            <w:tcW w:w="1559" w:type="dxa"/>
          </w:tcPr>
          <w:p w14:paraId="5ED88A5D" w14:textId="77777777" w:rsidR="005937E9" w:rsidRPr="00B473E1" w:rsidRDefault="005937E9" w:rsidP="000F0384">
            <w:pP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</w:pPr>
            <w:r w:rsidRPr="00B473E1"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>À la livraison du MEB</w:t>
            </w:r>
          </w:p>
        </w:tc>
        <w:tc>
          <w:tcPr>
            <w:tcW w:w="1276" w:type="dxa"/>
          </w:tcPr>
          <w:p w14:paraId="3440F9B6" w14:textId="77777777" w:rsidR="005937E9" w:rsidRPr="00B473E1" w:rsidRDefault="005937E9" w:rsidP="000F0384">
            <w:pP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</w:pPr>
            <w:r w:rsidRPr="00B473E1"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>Doit être compatible avec le MEB fourni</w:t>
            </w:r>
          </w:p>
        </w:tc>
        <w:tc>
          <w:tcPr>
            <w:tcW w:w="850" w:type="dxa"/>
          </w:tcPr>
          <w:p w14:paraId="0D975986" w14:textId="77777777" w:rsidR="005937E9" w:rsidRPr="003645CA" w:rsidRDefault="005937E9" w:rsidP="000F0384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  <w:tc>
          <w:tcPr>
            <w:tcW w:w="851" w:type="dxa"/>
          </w:tcPr>
          <w:p w14:paraId="4EF337CB" w14:textId="77777777" w:rsidR="005937E9" w:rsidRPr="003645CA" w:rsidRDefault="005937E9" w:rsidP="000F0384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</w:tr>
      <w:tr w:rsidR="00B473E1" w:rsidRPr="003645CA" w14:paraId="4086B60B" w14:textId="63B03532" w:rsidTr="00B473E1">
        <w:tc>
          <w:tcPr>
            <w:tcW w:w="450" w:type="dxa"/>
          </w:tcPr>
          <w:p w14:paraId="32D870F2" w14:textId="77777777" w:rsidR="005937E9" w:rsidRPr="003645CA" w:rsidRDefault="005937E9" w:rsidP="000F0384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3645CA">
              <w:rPr>
                <w:rFonts w:ascii="Trebuchet MS" w:eastAsia="Trebuchet MS" w:hAnsi="Trebuchet MS" w:cs="Trebuchet MS"/>
                <w:color w:val="000000"/>
                <w:sz w:val="20"/>
              </w:rPr>
              <w:t>2</w:t>
            </w:r>
          </w:p>
        </w:tc>
        <w:tc>
          <w:tcPr>
            <w:tcW w:w="1246" w:type="dxa"/>
          </w:tcPr>
          <w:p w14:paraId="3471BBD9" w14:textId="77777777" w:rsidR="005937E9" w:rsidRPr="00B473E1" w:rsidRDefault="005937E9" w:rsidP="000F0384">
            <w:pP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</w:pPr>
            <w:r w:rsidRPr="00B473E1"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>Logiciel de traitement avancé</w:t>
            </w:r>
          </w:p>
        </w:tc>
        <w:tc>
          <w:tcPr>
            <w:tcW w:w="3686" w:type="dxa"/>
          </w:tcPr>
          <w:p w14:paraId="0A4035B3" w14:textId="77777777" w:rsidR="005937E9" w:rsidRPr="00B473E1" w:rsidRDefault="005937E9" w:rsidP="000F0384">
            <w:pP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</w:pPr>
            <w:r w:rsidRPr="00B473E1"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>Logiciel de visualisation et post-traitement d’images, installation sur plusieurs postes, mises à jour incluses pendant 3 ans sans surcoût.</w:t>
            </w:r>
          </w:p>
        </w:tc>
        <w:tc>
          <w:tcPr>
            <w:tcW w:w="1559" w:type="dxa"/>
          </w:tcPr>
          <w:p w14:paraId="52F927E8" w14:textId="77777777" w:rsidR="005937E9" w:rsidRPr="00B473E1" w:rsidRDefault="005937E9" w:rsidP="000F0384">
            <w:pP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</w:pPr>
            <w:r w:rsidRPr="00B473E1"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>À l’installation du MEB</w:t>
            </w:r>
          </w:p>
        </w:tc>
        <w:tc>
          <w:tcPr>
            <w:tcW w:w="1276" w:type="dxa"/>
          </w:tcPr>
          <w:p w14:paraId="3B7CDF13" w14:textId="77777777" w:rsidR="005937E9" w:rsidRPr="00B473E1" w:rsidRDefault="005937E9" w:rsidP="000F0384">
            <w:pP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</w:pPr>
            <w:r w:rsidRPr="00B473E1"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>Inclure droits d’utilisation multisupport</w:t>
            </w:r>
          </w:p>
        </w:tc>
        <w:tc>
          <w:tcPr>
            <w:tcW w:w="850" w:type="dxa"/>
          </w:tcPr>
          <w:p w14:paraId="2260A2C6" w14:textId="77777777" w:rsidR="005937E9" w:rsidRPr="003645CA" w:rsidRDefault="005937E9" w:rsidP="000F0384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  <w:tc>
          <w:tcPr>
            <w:tcW w:w="851" w:type="dxa"/>
          </w:tcPr>
          <w:p w14:paraId="79F59FD1" w14:textId="77777777" w:rsidR="005937E9" w:rsidRPr="003645CA" w:rsidRDefault="005937E9" w:rsidP="000F0384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</w:tr>
      <w:tr w:rsidR="00B473E1" w:rsidRPr="003645CA" w14:paraId="305182B0" w14:textId="5F012144" w:rsidTr="00B473E1">
        <w:trPr>
          <w:trHeight w:val="1124"/>
        </w:trPr>
        <w:tc>
          <w:tcPr>
            <w:tcW w:w="450" w:type="dxa"/>
          </w:tcPr>
          <w:p w14:paraId="0B028B2E" w14:textId="77777777" w:rsidR="005937E9" w:rsidRPr="003645CA" w:rsidRDefault="005937E9" w:rsidP="000F0384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3645CA">
              <w:rPr>
                <w:rFonts w:ascii="Trebuchet MS" w:eastAsia="Trebuchet MS" w:hAnsi="Trebuchet MS" w:cs="Trebuchet MS"/>
                <w:color w:val="000000"/>
                <w:sz w:val="20"/>
              </w:rPr>
              <w:t>3</w:t>
            </w:r>
          </w:p>
        </w:tc>
        <w:tc>
          <w:tcPr>
            <w:tcW w:w="1246" w:type="dxa"/>
          </w:tcPr>
          <w:p w14:paraId="7BA22C9D" w14:textId="77777777" w:rsidR="005937E9" w:rsidRPr="00B473E1" w:rsidRDefault="005937E9" w:rsidP="000F0384">
            <w:pP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</w:pPr>
            <w:r w:rsidRPr="00B473E1"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>Contrat de maintenance post-garantie</w:t>
            </w:r>
          </w:p>
        </w:tc>
        <w:tc>
          <w:tcPr>
            <w:tcW w:w="3686" w:type="dxa"/>
          </w:tcPr>
          <w:p w14:paraId="17967920" w14:textId="77777777" w:rsidR="005937E9" w:rsidRPr="00B473E1" w:rsidRDefault="005937E9" w:rsidP="000F0384">
            <w:pP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</w:pPr>
            <w:r w:rsidRPr="00B473E1"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>Contrat de maintenance préventive et curative du MEB, à démarrer à l’issue de la période de garantie. Doit couvrir vérifications périodiques, interventions, pièces éventuelles.</w:t>
            </w:r>
          </w:p>
        </w:tc>
        <w:tc>
          <w:tcPr>
            <w:tcW w:w="1559" w:type="dxa"/>
          </w:tcPr>
          <w:p w14:paraId="6E46C987" w14:textId="77777777" w:rsidR="005937E9" w:rsidRPr="00B473E1" w:rsidRDefault="005937E9" w:rsidP="000F0384">
            <w:pP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</w:pPr>
            <w:r w:rsidRPr="00B473E1"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>Dès fin de garantie</w:t>
            </w:r>
          </w:p>
        </w:tc>
        <w:tc>
          <w:tcPr>
            <w:tcW w:w="1276" w:type="dxa"/>
          </w:tcPr>
          <w:p w14:paraId="2CAE286C" w14:textId="1DA8E677" w:rsidR="005937E9" w:rsidRPr="00B473E1" w:rsidRDefault="005937E9" w:rsidP="000F0384">
            <w:pP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</w:pPr>
            <w:r w:rsidRPr="00B473E1"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 xml:space="preserve">Durée à préciser </w:t>
            </w:r>
          </w:p>
        </w:tc>
        <w:tc>
          <w:tcPr>
            <w:tcW w:w="850" w:type="dxa"/>
          </w:tcPr>
          <w:p w14:paraId="7C77F560" w14:textId="77777777" w:rsidR="005937E9" w:rsidRPr="003645CA" w:rsidRDefault="005937E9" w:rsidP="000F0384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  <w:tc>
          <w:tcPr>
            <w:tcW w:w="851" w:type="dxa"/>
          </w:tcPr>
          <w:p w14:paraId="49660FC9" w14:textId="77777777" w:rsidR="005937E9" w:rsidRPr="003645CA" w:rsidRDefault="005937E9" w:rsidP="000F0384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</w:tr>
      <w:bookmarkEnd w:id="10"/>
    </w:tbl>
    <w:p w14:paraId="4089C5EA" w14:textId="77777777" w:rsidR="00A9470A" w:rsidRPr="00A9470A" w:rsidRDefault="00A9470A" w:rsidP="00A9470A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sz w:val="20"/>
        </w:rPr>
      </w:pPr>
    </w:p>
    <w:p w14:paraId="761227F9" w14:textId="5CE2FB62" w:rsidR="00976A05" w:rsidRDefault="001512E1">
      <w:pPr>
        <w:pStyle w:val="Titre1"/>
        <w:rPr>
          <w:rFonts w:ascii="Trebuchet MS" w:eastAsia="Trebuchet MS" w:hAnsi="Trebuchet MS" w:cs="Trebuchet MS"/>
          <w:color w:val="000000"/>
          <w:sz w:val="28"/>
        </w:rPr>
      </w:pPr>
      <w:bookmarkStart w:id="11" w:name="_Toc198037105"/>
      <w:r>
        <w:rPr>
          <w:rFonts w:ascii="Trebuchet MS" w:eastAsia="Trebuchet MS" w:hAnsi="Trebuchet MS" w:cs="Trebuchet MS"/>
          <w:color w:val="000000"/>
          <w:sz w:val="28"/>
        </w:rPr>
        <w:t xml:space="preserve">5 </w:t>
      </w:r>
      <w:r w:rsidR="007E67F6">
        <w:rPr>
          <w:rFonts w:ascii="Trebuchet MS" w:eastAsia="Trebuchet MS" w:hAnsi="Trebuchet MS" w:cs="Trebuchet MS"/>
          <w:color w:val="000000"/>
          <w:sz w:val="28"/>
        </w:rPr>
        <w:t>–</w:t>
      </w:r>
      <w:r>
        <w:rPr>
          <w:rFonts w:ascii="Trebuchet MS" w:eastAsia="Trebuchet MS" w:hAnsi="Trebuchet MS" w:cs="Trebuchet MS"/>
          <w:color w:val="000000"/>
          <w:sz w:val="28"/>
        </w:rPr>
        <w:t xml:space="preserve"> </w:t>
      </w:r>
      <w:r w:rsidR="007E67F6">
        <w:rPr>
          <w:rFonts w:ascii="Trebuchet MS" w:eastAsia="Trebuchet MS" w:hAnsi="Trebuchet MS" w:cs="Trebuchet MS"/>
          <w:color w:val="000000"/>
          <w:sz w:val="28"/>
        </w:rPr>
        <w:t>Délai d’exécution</w:t>
      </w:r>
      <w:bookmarkEnd w:id="11"/>
    </w:p>
    <w:p w14:paraId="41EFA389" w14:textId="36C41CED" w:rsidR="00BC1E9F" w:rsidRPr="00A572AB" w:rsidRDefault="00407B78" w:rsidP="0BE0FEBF">
      <w:pPr>
        <w:spacing w:after="240"/>
        <w:ind w:left="20" w:right="20"/>
        <w:jc w:val="both"/>
        <w:rPr>
          <w:rFonts w:ascii="Trebuchet MS" w:eastAsia="Trebuchet MS" w:hAnsi="Trebuchet MS" w:cs="Trebuchet MS"/>
          <w:b/>
          <w:bCs/>
          <w:sz w:val="20"/>
          <w:szCs w:val="20"/>
          <w:u w:val="single"/>
        </w:rPr>
      </w:pPr>
      <w:r>
        <w:rPr>
          <w:rFonts w:ascii="Trebuchet MS" w:eastAsia="Trebuchet MS" w:hAnsi="Trebuchet MS" w:cs="Trebuchet MS"/>
          <w:sz w:val="20"/>
          <w:szCs w:val="20"/>
        </w:rPr>
        <w:t>Le</w:t>
      </w:r>
      <w:r w:rsidRPr="00407B78">
        <w:rPr>
          <w:rFonts w:ascii="Trebuchet MS" w:eastAsia="Trebuchet MS" w:hAnsi="Trebuchet MS" w:cs="Trebuchet MS"/>
          <w:sz w:val="20"/>
          <w:szCs w:val="20"/>
        </w:rPr>
        <w:t xml:space="preserve"> microscope électronique à balayage</w:t>
      </w:r>
      <w:r w:rsidRPr="00A572AB"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="007E67F6" w:rsidRPr="00A572AB">
        <w:rPr>
          <w:rFonts w:ascii="Trebuchet MS" w:eastAsia="Trebuchet MS" w:hAnsi="Trebuchet MS" w:cs="Trebuchet MS"/>
          <w:sz w:val="20"/>
          <w:szCs w:val="20"/>
        </w:rPr>
        <w:t xml:space="preserve">devra être livré et installé à l’INSA Strasbourg </w:t>
      </w:r>
      <w:r w:rsidR="003F65FE">
        <w:rPr>
          <w:rFonts w:ascii="Trebuchet MS" w:eastAsia="Trebuchet MS" w:hAnsi="Trebuchet MS" w:cs="Trebuchet MS"/>
          <w:sz w:val="20"/>
          <w:szCs w:val="20"/>
        </w:rPr>
        <w:t>avant le</w:t>
      </w:r>
      <w:r w:rsidR="007E67F6" w:rsidRPr="00A572AB"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="00F7233A">
        <w:rPr>
          <w:rFonts w:ascii="Trebuchet MS" w:eastAsia="Trebuchet MS" w:hAnsi="Trebuchet MS" w:cs="Trebuchet MS"/>
          <w:b/>
          <w:bCs/>
          <w:sz w:val="20"/>
          <w:szCs w:val="20"/>
          <w:u w:val="single"/>
        </w:rPr>
        <w:t>01/09/2025</w:t>
      </w:r>
    </w:p>
    <w:p w14:paraId="21618C2C" w14:textId="77777777" w:rsidR="00976A05" w:rsidRDefault="001512E1">
      <w:pPr>
        <w:pStyle w:val="Titre1"/>
        <w:rPr>
          <w:rFonts w:ascii="Trebuchet MS" w:eastAsia="Trebuchet MS" w:hAnsi="Trebuchet MS" w:cs="Trebuchet MS"/>
          <w:color w:val="000000"/>
          <w:sz w:val="28"/>
        </w:rPr>
      </w:pPr>
      <w:bookmarkStart w:id="12" w:name="_Toc198037106"/>
      <w:r>
        <w:rPr>
          <w:rFonts w:ascii="Trebuchet MS" w:eastAsia="Trebuchet MS" w:hAnsi="Trebuchet MS" w:cs="Trebuchet MS"/>
          <w:color w:val="000000"/>
          <w:sz w:val="28"/>
        </w:rPr>
        <w:lastRenderedPageBreak/>
        <w:t>6 - Paiement</w:t>
      </w:r>
      <w:bookmarkEnd w:id="12"/>
    </w:p>
    <w:p w14:paraId="364B3FD0" w14:textId="77777777" w:rsidR="00976A05" w:rsidRDefault="001512E1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sz w:val="20"/>
        </w:rPr>
        <w:t>Le pouvoir adjudicateur se libèrera des sommes dues au titre de l'exécution des prestations en faisant porter le montant au crédit du ou des comptes suivants :</w:t>
      </w:r>
    </w:p>
    <w:p w14:paraId="7FDBE181" w14:textId="77777777" w:rsidR="00976A05" w:rsidRDefault="001512E1">
      <w:pPr>
        <w:numPr>
          <w:ilvl w:val="0"/>
          <w:numId w:val="1"/>
        </w:numPr>
        <w:spacing w:before="240"/>
        <w:ind w:hanging="184"/>
      </w:pPr>
      <w:r>
        <w:rPr>
          <w:rFonts w:ascii="Trebuchet MS" w:eastAsia="Trebuchet MS" w:hAnsi="Trebuchet MS" w:cs="Trebuchet MS"/>
          <w:sz w:val="20"/>
        </w:rPr>
        <w:t xml:space="preserve">Ouvert au nom de : </w:t>
      </w:r>
      <w:r>
        <w:rPr>
          <w:rFonts w:ascii="Trebuchet MS" w:eastAsia="Trebuchet MS" w:hAnsi="Trebuchet MS" w:cs="Trebuchet MS"/>
          <w:sz w:val="20"/>
        </w:rPr>
        <w:br/>
        <w:t>pour les prestations suivantes : ........................................................................</w:t>
      </w:r>
      <w:r>
        <w:rPr>
          <w:rFonts w:ascii="Trebuchet MS" w:eastAsia="Trebuchet MS" w:hAnsi="Trebuchet MS" w:cs="Trebuchet MS"/>
          <w:sz w:val="20"/>
        </w:rPr>
        <w:br/>
        <w:t>Domiciliation : ............................................................................................</w:t>
      </w:r>
      <w:r>
        <w:rPr>
          <w:rFonts w:ascii="Trebuchet MS" w:eastAsia="Trebuchet MS" w:hAnsi="Trebuchet MS" w:cs="Trebuchet MS"/>
          <w:sz w:val="20"/>
        </w:rPr>
        <w:br/>
        <w:t>Code banque : _____ Code guichet : _____ N° de compte : ___________ Clé RIB : __</w:t>
      </w:r>
      <w:r>
        <w:rPr>
          <w:rFonts w:ascii="Trebuchet MS" w:eastAsia="Trebuchet MS" w:hAnsi="Trebuchet MS" w:cs="Trebuchet MS"/>
          <w:sz w:val="20"/>
        </w:rPr>
        <w:br/>
        <w:t>IBAN : ____ ____ ____ ____ ____ ____ ___</w:t>
      </w:r>
      <w:r>
        <w:rPr>
          <w:rFonts w:ascii="Trebuchet MS" w:eastAsia="Trebuchet MS" w:hAnsi="Trebuchet MS" w:cs="Trebuchet MS"/>
          <w:sz w:val="20"/>
        </w:rPr>
        <w:br/>
        <w:t>BIC : ___________</w:t>
      </w:r>
    </w:p>
    <w:p w14:paraId="316714FD" w14:textId="77777777" w:rsidR="00976A05" w:rsidRDefault="00976A05">
      <w:pPr>
        <w:ind w:left="720"/>
      </w:pPr>
    </w:p>
    <w:p w14:paraId="5A9D02F4" w14:textId="77777777" w:rsidR="00976A05" w:rsidRDefault="001512E1">
      <w:pPr>
        <w:numPr>
          <w:ilvl w:val="0"/>
          <w:numId w:val="1"/>
        </w:numPr>
        <w:spacing w:after="240"/>
        <w:ind w:hanging="184"/>
      </w:pPr>
      <w:r>
        <w:t xml:space="preserve">Ouvert au nom de : </w:t>
      </w:r>
      <w:r>
        <w:br/>
        <w:t>pour les prestations suivantes : ........................................................................</w:t>
      </w:r>
      <w:r>
        <w:br/>
        <w:t>Domiciliation : ............................................................................................</w:t>
      </w:r>
      <w:r>
        <w:br/>
        <w:t>Code banque : _____ Code guichet : _____ N° de compte : ___________ Clé RIB : __</w:t>
      </w:r>
      <w:r>
        <w:br/>
        <w:t>IBAN : ____ ____ ____ ____ ____ ____ ___</w:t>
      </w:r>
      <w:r>
        <w:br/>
        <w:t>BIC : ___________</w:t>
      </w:r>
    </w:p>
    <w:p w14:paraId="54872AB3" w14:textId="77777777" w:rsidR="00976A05" w:rsidRDefault="001512E1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 xml:space="preserve">En cas de groupement, le paiement est effectué sur </w:t>
      </w:r>
      <w:r>
        <w:rPr>
          <w:rFonts w:ascii="Trebuchet MS" w:eastAsia="Trebuchet MS" w:hAnsi="Trebuchet MS" w:cs="Trebuchet MS"/>
          <w:color w:val="000000"/>
          <w:sz w:val="16"/>
          <w:vertAlign w:val="superscript"/>
        </w:rPr>
        <w:t>1</w:t>
      </w:r>
      <w:r>
        <w:rPr>
          <w:rFonts w:ascii="Trebuchet MS" w:eastAsia="Trebuchet MS" w:hAnsi="Trebuchet MS" w:cs="Trebuchet MS"/>
          <w:color w:val="000000"/>
          <w:sz w:val="20"/>
        </w:rPr>
        <w:t xml:space="preserve"> :</w:t>
      </w:r>
    </w:p>
    <w:p w14:paraId="607DE99F" w14:textId="77777777" w:rsidR="00976A05" w:rsidRDefault="00976A05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76A05" w14:paraId="5D04C042" w14:textId="77777777" w:rsidTr="0BE0FEBF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78555F" w14:textId="77777777" w:rsidR="00976A05" w:rsidRDefault="00703D5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634F098" wp14:editId="673733C5">
                  <wp:extent cx="152400" cy="152400"/>
                  <wp:effectExtent l="0" t="0" r="0" b="0"/>
                  <wp:docPr id="20011081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9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700AD4" w14:textId="77777777" w:rsidR="00976A05" w:rsidRDefault="00976A0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5C67BD" w14:textId="77777777" w:rsidR="00976A05" w:rsidRDefault="001512E1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un compte unique ouvert au nom du mandataire ;</w:t>
            </w:r>
          </w:p>
        </w:tc>
      </w:tr>
    </w:tbl>
    <w:p w14:paraId="1A5094E5" w14:textId="77777777" w:rsidR="00976A05" w:rsidRDefault="001512E1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76A05" w14:paraId="32CD3AFB" w14:textId="77777777" w:rsidTr="0BE0FEBF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6CE4C4" w14:textId="77777777" w:rsidR="00976A05" w:rsidRDefault="00703D5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AC5C339" wp14:editId="11D50C63">
                  <wp:extent cx="152400" cy="152400"/>
                  <wp:effectExtent l="0" t="0" r="0" b="0"/>
                  <wp:docPr id="2118382191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0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91094D" w14:textId="77777777" w:rsidR="00976A05" w:rsidRDefault="00976A0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1E7723" w14:textId="77777777" w:rsidR="00976A05" w:rsidRDefault="001512E1">
            <w:pPr>
              <w:spacing w:line="232" w:lineRule="exact"/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les comptes de chacun des membres du groupement suivant les répartitions indiquées en annexe du présent document.</w:t>
            </w:r>
          </w:p>
        </w:tc>
      </w:tr>
      <w:tr w:rsidR="00976A05" w14:paraId="413FB699" w14:textId="77777777" w:rsidTr="0BE0FEBF">
        <w:trPr>
          <w:trHeight w:val="1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5C6AAE" w14:textId="77777777" w:rsidR="00976A05" w:rsidRDefault="00976A0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75513B" w14:textId="77777777" w:rsidR="00976A05" w:rsidRDefault="00976A0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9BA0ADF" w14:textId="77777777" w:rsidR="00976A05" w:rsidRDefault="00976A05"/>
        </w:tc>
      </w:tr>
    </w:tbl>
    <w:p w14:paraId="444CDE27" w14:textId="77777777" w:rsidR="00976A05" w:rsidRDefault="00976A05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</w:p>
    <w:p w14:paraId="53F35E73" w14:textId="1BD33CF1" w:rsidR="00976A05" w:rsidRDefault="001512E1">
      <w:pPr>
        <w:spacing w:after="240"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b/>
          <w:color w:val="000000"/>
          <w:sz w:val="20"/>
        </w:rPr>
        <w:t>Nota :</w:t>
      </w:r>
      <w:ins w:id="13" w:author="Caroline Baumert" w:date="2025-05-06T09:18:00Z" w16du:dateUtc="2025-05-06T07:18:00Z">
        <w:r w:rsidR="006C48CA">
          <w:rPr>
            <w:rFonts w:ascii="Trebuchet MS" w:eastAsia="Trebuchet MS" w:hAnsi="Trebuchet MS" w:cs="Trebuchet MS"/>
            <w:b/>
            <w:color w:val="000000"/>
            <w:sz w:val="20"/>
          </w:rPr>
          <w:t xml:space="preserve"> </w:t>
        </w:r>
      </w:ins>
      <w:r>
        <w:rPr>
          <w:rFonts w:ascii="Trebuchet MS" w:eastAsia="Trebuchet MS" w:hAnsi="Trebuchet MS" w:cs="Trebuchet MS"/>
          <w:color w:val="000000"/>
          <w:sz w:val="20"/>
        </w:rPr>
        <w:t>Si aucune case n'est cochée, ou si les deux cases sont cochées, le pouvoir adjudicateur considérera que seules les dispositions du CCAP s'appliquent.</w:t>
      </w:r>
    </w:p>
    <w:p w14:paraId="01E6C56B" w14:textId="77777777" w:rsidR="00964EFF" w:rsidRDefault="00964EFF" w:rsidP="00964EFF">
      <w:pPr>
        <w:jc w:val="both"/>
        <w:rPr>
          <w:rFonts w:ascii="Trebuchet MS" w:hAnsi="Trebuchet MS"/>
          <w:b/>
          <w:sz w:val="20"/>
        </w:rPr>
      </w:pPr>
      <w:r>
        <w:rPr>
          <w:rFonts w:ascii="Trebuchet MS" w:hAnsi="Trebuchet MS"/>
          <w:b/>
          <w:sz w:val="20"/>
        </w:rPr>
        <w:t>Conformément au C.C.A.P. la ou les entreprises ci-après désignées</w:t>
      </w:r>
    </w:p>
    <w:p w14:paraId="0D303FCA" w14:textId="77777777" w:rsidR="00964EFF" w:rsidRDefault="00964EFF" w:rsidP="00964EFF">
      <w:pPr>
        <w:ind w:firstLine="284"/>
        <w:jc w:val="both"/>
        <w:rPr>
          <w:rFonts w:ascii="Trebuchet MS" w:hAnsi="Trebuchet MS"/>
          <w:b/>
          <w:sz w:val="20"/>
        </w:rPr>
      </w:pPr>
      <w:r>
        <w:rPr>
          <w:rFonts w:ascii="Trebuchet MS" w:hAnsi="Trebuchet MS"/>
          <w:b/>
          <w:sz w:val="20"/>
        </w:rPr>
        <w:tab/>
      </w:r>
      <w:r>
        <w:rPr>
          <w:rFonts w:ascii="Trebuchet MS" w:hAnsi="Trebuchet MS"/>
          <w:b/>
          <w:sz w:val="20"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bookmarkStart w:id="14" w:name="Texte1"/>
      <w:r>
        <w:rPr>
          <w:rFonts w:ascii="Trebuchet MS" w:hAnsi="Trebuchet MS"/>
          <w:b/>
          <w:sz w:val="20"/>
        </w:rPr>
        <w:instrText xml:space="preserve"> FORMCHECKBOX </w:instrText>
      </w:r>
      <w:r>
        <w:rPr>
          <w:rFonts w:ascii="Trebuchet MS" w:hAnsi="Trebuchet MS"/>
          <w:b/>
          <w:sz w:val="20"/>
        </w:rPr>
      </w:r>
      <w:r>
        <w:rPr>
          <w:rFonts w:ascii="Trebuchet MS" w:hAnsi="Trebuchet MS"/>
          <w:b/>
          <w:sz w:val="20"/>
        </w:rPr>
        <w:fldChar w:fldCharType="separate"/>
      </w:r>
      <w:r>
        <w:fldChar w:fldCharType="end"/>
      </w:r>
      <w:bookmarkEnd w:id="14"/>
      <w:r>
        <w:rPr>
          <w:rFonts w:ascii="Trebuchet MS" w:hAnsi="Trebuchet MS"/>
          <w:b/>
          <w:sz w:val="20"/>
        </w:rPr>
        <w:tab/>
        <w:t>refuse(nt) de percevoir l’avance</w:t>
      </w:r>
    </w:p>
    <w:p w14:paraId="72ADFA2E" w14:textId="77777777" w:rsidR="00964EFF" w:rsidRDefault="00964EFF">
      <w:pPr>
        <w:spacing w:after="240"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</w:p>
    <w:p w14:paraId="3A7B4B47" w14:textId="77777777" w:rsidR="00976A05" w:rsidRDefault="00563E14">
      <w:pPr>
        <w:pStyle w:val="Titre1"/>
        <w:rPr>
          <w:rFonts w:ascii="Trebuchet MS" w:eastAsia="Trebuchet MS" w:hAnsi="Trebuchet MS" w:cs="Trebuchet MS"/>
          <w:color w:val="000000"/>
          <w:sz w:val="28"/>
        </w:rPr>
      </w:pPr>
      <w:bookmarkStart w:id="15" w:name="_Toc198037107"/>
      <w:r>
        <w:rPr>
          <w:rFonts w:ascii="Trebuchet MS" w:eastAsia="Trebuchet MS" w:hAnsi="Trebuchet MS" w:cs="Trebuchet MS"/>
          <w:color w:val="000000"/>
          <w:sz w:val="28"/>
        </w:rPr>
        <w:t>7</w:t>
      </w:r>
      <w:r w:rsidR="001512E1">
        <w:rPr>
          <w:rFonts w:ascii="Trebuchet MS" w:eastAsia="Trebuchet MS" w:hAnsi="Trebuchet MS" w:cs="Trebuchet MS"/>
          <w:color w:val="000000"/>
          <w:sz w:val="28"/>
        </w:rPr>
        <w:t xml:space="preserve"> - Nomen</w:t>
      </w:r>
      <w:r w:rsidR="001A5A01">
        <w:rPr>
          <w:rFonts w:ascii="Trebuchet MS" w:eastAsia="Trebuchet MS" w:hAnsi="Trebuchet MS" w:cs="Trebuchet MS"/>
          <w:color w:val="000000"/>
          <w:sz w:val="28"/>
        </w:rPr>
        <w:t>clature</w:t>
      </w:r>
      <w:r w:rsidR="001512E1">
        <w:rPr>
          <w:rFonts w:ascii="Trebuchet MS" w:eastAsia="Trebuchet MS" w:hAnsi="Trebuchet MS" w:cs="Trebuchet MS"/>
          <w:color w:val="000000"/>
          <w:sz w:val="28"/>
        </w:rPr>
        <w:t>s</w:t>
      </w:r>
      <w:bookmarkEnd w:id="15"/>
    </w:p>
    <w:p w14:paraId="2703B30B" w14:textId="77777777" w:rsidR="00976A05" w:rsidRDefault="001512E1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La classification conforme au vocabulaire commun des marchés européens (CPV) est :</w:t>
      </w:r>
    </w:p>
    <w:p w14:paraId="53F87514" w14:textId="77777777" w:rsidR="00976A05" w:rsidRDefault="00976A05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400"/>
        <w:gridCol w:w="5306"/>
      </w:tblGrid>
      <w:tr w:rsidR="000D7D94" w14:paraId="401ACDB9" w14:textId="77777777" w:rsidTr="009424A6">
        <w:trPr>
          <w:trHeight w:val="468"/>
          <w:jc w:val="center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B05010" w14:textId="77777777" w:rsidR="000D7D94" w:rsidRDefault="000D7D94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Code principal</w:t>
            </w:r>
          </w:p>
        </w:tc>
        <w:tc>
          <w:tcPr>
            <w:tcW w:w="530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FC60CF" w14:textId="77777777" w:rsidR="000D7D94" w:rsidRDefault="000D7D94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Description</w:t>
            </w:r>
          </w:p>
        </w:tc>
      </w:tr>
      <w:tr w:rsidR="000D7D94" w:rsidRPr="00A15CA9" w14:paraId="5DE4986D" w14:textId="77777777" w:rsidTr="009424A6">
        <w:trPr>
          <w:trHeight w:val="360"/>
          <w:jc w:val="center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531B08" w14:textId="0346C51D" w:rsidR="000D7D94" w:rsidRPr="0093586A" w:rsidRDefault="00407B78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</w:rPr>
            </w:pPr>
            <w:r w:rsidRPr="00C70945">
              <w:rPr>
                <w:rFonts w:ascii="Trebuchet MS" w:eastAsia="Trebuchet MS" w:hAnsi="Trebuchet MS" w:cs="Trebuchet MS"/>
                <w:color w:val="000000"/>
                <w:sz w:val="20"/>
              </w:rPr>
              <w:t>38511100</w:t>
            </w:r>
          </w:p>
        </w:tc>
        <w:tc>
          <w:tcPr>
            <w:tcW w:w="5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40E02B" w14:textId="1A690E2D" w:rsidR="000D7D94" w:rsidRPr="0093586A" w:rsidRDefault="00407B78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</w:rPr>
            </w:pPr>
            <w:r w:rsidRPr="00407B78">
              <w:rPr>
                <w:rFonts w:ascii="Trebuchet MS" w:eastAsia="Trebuchet MS" w:hAnsi="Trebuchet MS" w:cs="Trebuchet MS"/>
                <w:color w:val="000000"/>
                <w:sz w:val="20"/>
              </w:rPr>
              <w:t>MICROSCOPE ÉLECTRONIQUE À BALAYAGE</w:t>
            </w:r>
          </w:p>
        </w:tc>
      </w:tr>
    </w:tbl>
    <w:p w14:paraId="25B88064" w14:textId="77777777" w:rsidR="00976A05" w:rsidRPr="00A15CA9" w:rsidRDefault="001512E1">
      <w:pPr>
        <w:spacing w:after="100" w:line="240" w:lineRule="exact"/>
      </w:pPr>
      <w:r w:rsidRPr="00A15CA9">
        <w:t xml:space="preserve"> </w:t>
      </w:r>
    </w:p>
    <w:p w14:paraId="32223A4C" w14:textId="77777777" w:rsidR="00976A05" w:rsidRPr="00A15CA9" w:rsidRDefault="001512E1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 w:rsidRPr="00A15CA9">
        <w:rPr>
          <w:rFonts w:ascii="Trebuchet MS" w:eastAsia="Trebuchet MS" w:hAnsi="Trebuchet MS" w:cs="Trebuchet MS"/>
          <w:color w:val="000000"/>
          <w:sz w:val="20"/>
        </w:rPr>
        <w:t>La nomenclature interne se décompose de la façon suivante :</w:t>
      </w:r>
    </w:p>
    <w:p w14:paraId="66233166" w14:textId="77777777" w:rsidR="00976A05" w:rsidRPr="00A15CA9" w:rsidRDefault="00976A05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BC1E9F" w:rsidRPr="00A15CA9" w14:paraId="202EFF8A" w14:textId="77777777">
        <w:trPr>
          <w:trHeight w:val="30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2B144E" w14:textId="77777777" w:rsidR="00976A05" w:rsidRPr="00A15CA9" w:rsidRDefault="001512E1">
            <w:pPr>
              <w:spacing w:before="80" w:after="20"/>
              <w:jc w:val="center"/>
              <w:rPr>
                <w:rFonts w:ascii="Trebuchet MS" w:eastAsia="Trebuchet MS" w:hAnsi="Trebuchet MS" w:cs="Trebuchet MS"/>
                <w:sz w:val="20"/>
              </w:rPr>
            </w:pPr>
            <w:r w:rsidRPr="00A15CA9">
              <w:rPr>
                <w:rFonts w:ascii="Trebuchet MS" w:eastAsia="Trebuchet MS" w:hAnsi="Trebuchet MS" w:cs="Trebuchet MS"/>
                <w:sz w:val="20"/>
              </w:rPr>
              <w:t>Nomenclature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B6F702" w14:textId="77777777" w:rsidR="00976A05" w:rsidRPr="00A15CA9" w:rsidRDefault="001512E1">
            <w:pPr>
              <w:spacing w:before="80" w:after="20"/>
              <w:jc w:val="center"/>
              <w:rPr>
                <w:rFonts w:ascii="Trebuchet MS" w:eastAsia="Trebuchet MS" w:hAnsi="Trebuchet MS" w:cs="Trebuchet MS"/>
                <w:sz w:val="20"/>
              </w:rPr>
            </w:pPr>
            <w:r w:rsidRPr="00A15CA9">
              <w:rPr>
                <w:rFonts w:ascii="Trebuchet MS" w:eastAsia="Trebuchet MS" w:hAnsi="Trebuchet MS" w:cs="Trebuchet MS"/>
                <w:sz w:val="20"/>
              </w:rPr>
              <w:t>Libellé</w:t>
            </w:r>
          </w:p>
        </w:tc>
      </w:tr>
      <w:tr w:rsidR="00976A05" w:rsidRPr="00BC1E9F" w14:paraId="75113C89" w14:textId="77777777">
        <w:trPr>
          <w:trHeight w:val="36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0E159E" w14:textId="0FF08A45" w:rsidR="00976A05" w:rsidRPr="0093586A" w:rsidRDefault="001462D8">
            <w:pPr>
              <w:spacing w:before="120" w:after="40"/>
              <w:jc w:val="center"/>
              <w:rPr>
                <w:rFonts w:ascii="Trebuchet MS" w:eastAsia="Trebuchet MS" w:hAnsi="Trebuchet MS" w:cs="Trebuchet MS"/>
                <w:sz w:val="20"/>
                <w:highlight w:val="yellow"/>
              </w:rPr>
            </w:pPr>
            <w:r w:rsidRPr="00C70945">
              <w:rPr>
                <w:rFonts w:ascii="Trebuchet MS" w:eastAsia="Trebuchet MS" w:hAnsi="Trebuchet MS" w:cs="Trebuchet MS"/>
                <w:sz w:val="20"/>
              </w:rPr>
              <w:t>MC.02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6028FD" w14:textId="194C1B33" w:rsidR="00976A05" w:rsidRPr="0093586A" w:rsidRDefault="001462D8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z w:val="20"/>
                <w:highlight w:val="yellow"/>
              </w:rPr>
            </w:pPr>
            <w:r w:rsidRPr="001462D8">
              <w:rPr>
                <w:rFonts w:ascii="Trebuchet MS" w:eastAsia="Trebuchet MS" w:hAnsi="Trebuchet MS" w:cs="Trebuchet MS"/>
                <w:sz w:val="20"/>
              </w:rPr>
              <w:t>MICROSCOPIE ELECTRONIQUE ET IONIQUE : SERVICES D'ANALYSE</w:t>
            </w:r>
          </w:p>
        </w:tc>
      </w:tr>
    </w:tbl>
    <w:p w14:paraId="314C50AD" w14:textId="77777777" w:rsidR="00340076" w:rsidRPr="00BC1E9F" w:rsidRDefault="00340076">
      <w:pPr>
        <w:spacing w:after="100" w:line="240" w:lineRule="exact"/>
      </w:pPr>
    </w:p>
    <w:p w14:paraId="57BFCEE5" w14:textId="77777777" w:rsidR="00340076" w:rsidRDefault="00340076">
      <w:pPr>
        <w:spacing w:after="100" w:line="240" w:lineRule="exact"/>
      </w:pPr>
    </w:p>
    <w:p w14:paraId="7470FD0E" w14:textId="77777777" w:rsidR="00340076" w:rsidRDefault="00340076">
      <w:pPr>
        <w:spacing w:after="100" w:line="240" w:lineRule="exact"/>
      </w:pPr>
    </w:p>
    <w:p w14:paraId="2DA9086F" w14:textId="77777777" w:rsidR="00976A05" w:rsidRDefault="001512E1">
      <w:pPr>
        <w:spacing w:after="100" w:line="240" w:lineRule="exact"/>
      </w:pPr>
      <w:r>
        <w:t xml:space="preserve"> </w:t>
      </w:r>
    </w:p>
    <w:p w14:paraId="48B55806" w14:textId="77777777" w:rsidR="00563E14" w:rsidRDefault="00563E14">
      <w:pPr>
        <w:spacing w:after="100" w:line="240" w:lineRule="exact"/>
      </w:pPr>
    </w:p>
    <w:p w14:paraId="6FFEC5E1" w14:textId="77777777" w:rsidR="00563E14" w:rsidRDefault="00563E14">
      <w:pPr>
        <w:spacing w:after="100" w:line="240" w:lineRule="exact"/>
      </w:pPr>
    </w:p>
    <w:p w14:paraId="1BFA3191" w14:textId="77777777" w:rsidR="00563E14" w:rsidRDefault="00563E14">
      <w:pPr>
        <w:spacing w:after="100" w:line="240" w:lineRule="exact"/>
      </w:pPr>
    </w:p>
    <w:p w14:paraId="684C3FA5" w14:textId="77777777" w:rsidR="00563E14" w:rsidRDefault="00563E14">
      <w:pPr>
        <w:spacing w:after="100" w:line="240" w:lineRule="exact"/>
      </w:pPr>
    </w:p>
    <w:p w14:paraId="50329114" w14:textId="77777777" w:rsidR="00563E14" w:rsidRDefault="00563E14">
      <w:pPr>
        <w:spacing w:after="100" w:line="240" w:lineRule="exact"/>
      </w:pPr>
    </w:p>
    <w:p w14:paraId="3EF49AEF" w14:textId="77777777" w:rsidR="005A314F" w:rsidRDefault="005A314F">
      <w:pPr>
        <w:spacing w:after="100" w:line="240" w:lineRule="exact"/>
      </w:pPr>
    </w:p>
    <w:p w14:paraId="48E8A787" w14:textId="77777777" w:rsidR="005A314F" w:rsidRDefault="005A314F">
      <w:pPr>
        <w:spacing w:after="100" w:line="240" w:lineRule="exact"/>
      </w:pPr>
    </w:p>
    <w:p w14:paraId="206FC4AE" w14:textId="77777777" w:rsidR="00976A05" w:rsidRDefault="00563E14">
      <w:pPr>
        <w:pStyle w:val="Titre1"/>
        <w:rPr>
          <w:rFonts w:ascii="Trebuchet MS" w:eastAsia="Trebuchet MS" w:hAnsi="Trebuchet MS" w:cs="Trebuchet MS"/>
          <w:color w:val="000000"/>
          <w:sz w:val="28"/>
        </w:rPr>
      </w:pPr>
      <w:bookmarkStart w:id="16" w:name="_Toc198037108"/>
      <w:r>
        <w:rPr>
          <w:rFonts w:ascii="Trebuchet MS" w:eastAsia="Trebuchet MS" w:hAnsi="Trebuchet MS" w:cs="Trebuchet MS"/>
          <w:color w:val="000000"/>
          <w:sz w:val="28"/>
        </w:rPr>
        <w:t>8</w:t>
      </w:r>
      <w:r w:rsidR="001512E1">
        <w:rPr>
          <w:rFonts w:ascii="Trebuchet MS" w:eastAsia="Trebuchet MS" w:hAnsi="Trebuchet MS" w:cs="Trebuchet MS"/>
          <w:color w:val="000000"/>
          <w:sz w:val="28"/>
        </w:rPr>
        <w:t xml:space="preserve"> - Signature</w:t>
      </w:r>
      <w:bookmarkEnd w:id="16"/>
    </w:p>
    <w:p w14:paraId="7AD90A7E" w14:textId="77777777" w:rsidR="00976A05" w:rsidRDefault="00976A05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</w:p>
    <w:p w14:paraId="73748852" w14:textId="77777777" w:rsidR="00976A05" w:rsidRDefault="001512E1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b/>
          <w:color w:val="000000"/>
          <w:sz w:val="20"/>
          <w:u w:val="single"/>
        </w:rPr>
        <w:t>ENGAGEMENT DU CANDIDAT</w:t>
      </w:r>
    </w:p>
    <w:p w14:paraId="589E9811" w14:textId="77777777" w:rsidR="00976A05" w:rsidRDefault="00976A05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</w:p>
    <w:p w14:paraId="573C9BC4" w14:textId="77777777" w:rsidR="00976A05" w:rsidRDefault="001512E1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 xml:space="preserve">J'affirme (nous affirmons) sous peine de résiliation de l'accord-cadre à mes (nos) torts exclusifs que la (les) société(s) pour laquelle (lesquelles) j'interviens (nous intervenons) ne tombe(nt) pas sous le coup des interdictions découlant des </w:t>
      </w:r>
      <w:r w:rsidR="00FD2D39" w:rsidRPr="00FD2D39">
        <w:rPr>
          <w:rFonts w:ascii="Trebuchet MS" w:eastAsia="Trebuchet MS" w:hAnsi="Trebuchet MS" w:cs="Trebuchet MS"/>
          <w:color w:val="000000"/>
          <w:sz w:val="20"/>
        </w:rPr>
        <w:t>articles L. 2141-1 à L. 2141-5 ou aux articles L. 2141-7 à L. 2141-10 du code de la commande publique</w:t>
      </w:r>
      <w:r w:rsidR="00FD2D39">
        <w:rPr>
          <w:rFonts w:ascii="Trebuchet MS" w:eastAsia="Trebuchet MS" w:hAnsi="Trebuchet MS" w:cs="Trebuchet MS"/>
          <w:color w:val="000000"/>
          <w:sz w:val="20"/>
        </w:rPr>
        <w:t>.</w:t>
      </w:r>
    </w:p>
    <w:p w14:paraId="4B309501" w14:textId="77777777" w:rsidR="00976A05" w:rsidRDefault="00976A05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</w:p>
    <w:p w14:paraId="21D1294C" w14:textId="77777777" w:rsidR="00976A05" w:rsidRDefault="00976A05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</w:p>
    <w:p w14:paraId="702A0B98" w14:textId="77777777" w:rsidR="00976A05" w:rsidRDefault="001512E1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Fait en un seul original</w:t>
      </w:r>
    </w:p>
    <w:p w14:paraId="180BAEE5" w14:textId="77777777" w:rsidR="00976A05" w:rsidRDefault="001512E1">
      <w:pPr>
        <w:spacing w:line="232" w:lineRule="exact"/>
        <w:ind w:left="20" w:right="40"/>
        <w:jc w:val="center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A .............................................</w:t>
      </w:r>
    </w:p>
    <w:p w14:paraId="13415798" w14:textId="77777777" w:rsidR="00976A05" w:rsidRDefault="001512E1">
      <w:pPr>
        <w:spacing w:line="232" w:lineRule="exact"/>
        <w:ind w:left="20" w:right="40"/>
        <w:jc w:val="center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Le .............................................</w:t>
      </w:r>
    </w:p>
    <w:p w14:paraId="4CCA11DF" w14:textId="77777777" w:rsidR="00976A05" w:rsidRDefault="00976A05">
      <w:pPr>
        <w:spacing w:line="232" w:lineRule="exact"/>
        <w:ind w:left="20" w:right="40"/>
        <w:jc w:val="center"/>
        <w:rPr>
          <w:rFonts w:ascii="Trebuchet MS" w:eastAsia="Trebuchet MS" w:hAnsi="Trebuchet MS" w:cs="Trebuchet MS"/>
          <w:color w:val="000000"/>
          <w:sz w:val="20"/>
        </w:rPr>
      </w:pPr>
    </w:p>
    <w:p w14:paraId="7F1C85EE" w14:textId="77777777" w:rsidR="00976A05" w:rsidRDefault="001512E1">
      <w:pPr>
        <w:spacing w:line="232" w:lineRule="exact"/>
        <w:ind w:left="20" w:right="40"/>
        <w:jc w:val="center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 xml:space="preserve">Signature du candidat, du mandataire ou des membres du groupement </w:t>
      </w:r>
      <w:r>
        <w:rPr>
          <w:rFonts w:ascii="Trebuchet MS" w:eastAsia="Trebuchet MS" w:hAnsi="Trebuchet MS" w:cs="Trebuchet MS"/>
          <w:color w:val="000000"/>
          <w:sz w:val="16"/>
          <w:vertAlign w:val="superscript"/>
        </w:rPr>
        <w:t>1</w:t>
      </w:r>
    </w:p>
    <w:p w14:paraId="044AE736" w14:textId="77777777" w:rsidR="00976A05" w:rsidRDefault="00976A05">
      <w:pPr>
        <w:spacing w:line="232" w:lineRule="exact"/>
        <w:ind w:left="20" w:right="40"/>
        <w:jc w:val="center"/>
        <w:rPr>
          <w:rFonts w:ascii="Trebuchet MS" w:eastAsia="Trebuchet MS" w:hAnsi="Trebuchet MS" w:cs="Trebuchet MS"/>
          <w:color w:val="000000"/>
          <w:sz w:val="20"/>
        </w:rPr>
      </w:pPr>
    </w:p>
    <w:p w14:paraId="4894BDE3" w14:textId="77777777" w:rsidR="00976A05" w:rsidRDefault="00976A05">
      <w:pPr>
        <w:spacing w:line="232" w:lineRule="exact"/>
        <w:ind w:left="20" w:right="40"/>
        <w:jc w:val="center"/>
        <w:rPr>
          <w:rFonts w:ascii="Trebuchet MS" w:eastAsia="Trebuchet MS" w:hAnsi="Trebuchet MS" w:cs="Trebuchet MS"/>
          <w:color w:val="000000"/>
          <w:sz w:val="20"/>
        </w:rPr>
      </w:pPr>
    </w:p>
    <w:p w14:paraId="0D457AF2" w14:textId="77777777" w:rsidR="001A5A01" w:rsidRDefault="001A5A01">
      <w:pPr>
        <w:spacing w:line="232" w:lineRule="exact"/>
        <w:ind w:left="20" w:right="40"/>
        <w:jc w:val="center"/>
        <w:rPr>
          <w:rFonts w:ascii="Trebuchet MS" w:eastAsia="Trebuchet MS" w:hAnsi="Trebuchet MS" w:cs="Trebuchet MS"/>
          <w:color w:val="000000"/>
          <w:sz w:val="20"/>
        </w:rPr>
      </w:pPr>
    </w:p>
    <w:p w14:paraId="3D8A4259" w14:textId="77777777" w:rsidR="00976A05" w:rsidRDefault="00976A05">
      <w:pPr>
        <w:spacing w:line="232" w:lineRule="exact"/>
        <w:ind w:left="20" w:right="40"/>
        <w:jc w:val="center"/>
        <w:rPr>
          <w:rFonts w:ascii="Trebuchet MS" w:eastAsia="Trebuchet MS" w:hAnsi="Trebuchet MS" w:cs="Trebuchet MS"/>
          <w:color w:val="000000"/>
          <w:sz w:val="20"/>
        </w:rPr>
      </w:pPr>
    </w:p>
    <w:p w14:paraId="7C201F27" w14:textId="77777777" w:rsidR="00976A05" w:rsidRDefault="00976A05">
      <w:pPr>
        <w:spacing w:line="232" w:lineRule="exact"/>
        <w:ind w:left="20" w:right="40"/>
        <w:jc w:val="center"/>
        <w:rPr>
          <w:rFonts w:ascii="Trebuchet MS" w:eastAsia="Trebuchet MS" w:hAnsi="Trebuchet MS" w:cs="Trebuchet MS"/>
          <w:color w:val="000000"/>
          <w:sz w:val="20"/>
        </w:rPr>
      </w:pPr>
    </w:p>
    <w:p w14:paraId="77581EAA" w14:textId="77777777" w:rsidR="008E1AB9" w:rsidRDefault="008E1AB9">
      <w:pPr>
        <w:spacing w:line="232" w:lineRule="exact"/>
        <w:ind w:left="20" w:right="40"/>
        <w:jc w:val="center"/>
        <w:rPr>
          <w:rFonts w:ascii="Trebuchet MS" w:eastAsia="Trebuchet MS" w:hAnsi="Trebuchet MS" w:cs="Trebuchet MS"/>
          <w:color w:val="000000"/>
          <w:sz w:val="20"/>
        </w:rPr>
      </w:pPr>
    </w:p>
    <w:p w14:paraId="0A9D5792" w14:textId="77777777" w:rsidR="00976A05" w:rsidRDefault="00976A05">
      <w:pPr>
        <w:spacing w:after="240" w:line="232" w:lineRule="exact"/>
        <w:ind w:left="20" w:right="40"/>
        <w:jc w:val="center"/>
        <w:rPr>
          <w:rFonts w:ascii="Trebuchet MS" w:eastAsia="Trebuchet MS" w:hAnsi="Trebuchet MS" w:cs="Trebuchet MS"/>
          <w:color w:val="000000"/>
          <w:sz w:val="20"/>
        </w:rPr>
      </w:pPr>
    </w:p>
    <w:p w14:paraId="51354099" w14:textId="77777777" w:rsidR="00976A05" w:rsidRDefault="001512E1">
      <w:pPr>
        <w:spacing w:after="240"/>
        <w:ind w:left="20" w:right="20"/>
        <w:jc w:val="both"/>
        <w:rPr>
          <w:rFonts w:ascii="Trebuchet MS" w:eastAsia="Trebuchet MS" w:hAnsi="Trebuchet MS" w:cs="Trebuchet MS"/>
          <w:b/>
          <w:color w:val="000000"/>
          <w:sz w:val="20"/>
          <w:u w:val="single"/>
        </w:rPr>
      </w:pPr>
      <w:r>
        <w:rPr>
          <w:rFonts w:ascii="Trebuchet MS" w:eastAsia="Trebuchet MS" w:hAnsi="Trebuchet MS" w:cs="Trebuchet MS"/>
          <w:b/>
          <w:color w:val="000000"/>
          <w:sz w:val="20"/>
          <w:u w:val="single"/>
        </w:rPr>
        <w:t>ACCEPTATION DE L'OFFRE PAR LE POUVOIR ADJUDICATEUR</w:t>
      </w:r>
    </w:p>
    <w:p w14:paraId="02FC0F25" w14:textId="77777777" w:rsidR="00E76F22" w:rsidRDefault="00E76F22" w:rsidP="00E76F22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Le montant global de l'offre acceptée par le pouvoir adjudicateur est porté à :</w:t>
      </w:r>
    </w:p>
    <w:p w14:paraId="1ADD9E97" w14:textId="77777777" w:rsidR="00E76F22" w:rsidRDefault="00E76F22" w:rsidP="00E76F22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E76F22" w14:paraId="0717F6A1" w14:textId="77777777" w:rsidTr="00352B37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19B769" w14:textId="77777777" w:rsidR="00E76F22" w:rsidRDefault="00E76F22" w:rsidP="00352B37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9E1C99" w14:textId="77777777" w:rsidR="00E76F22" w:rsidRDefault="00E76F22" w:rsidP="00352B37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BBF12C" w14:textId="77777777" w:rsidR="00E76F22" w:rsidRDefault="00E76F22" w:rsidP="00352B37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200BCA" w14:textId="77777777" w:rsidR="00E76F22" w:rsidRDefault="00E76F22" w:rsidP="00352B37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70FFF4" w14:textId="77777777" w:rsidR="00E76F22" w:rsidRDefault="00E76F22" w:rsidP="00352B37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Euros</w:t>
            </w:r>
          </w:p>
        </w:tc>
      </w:tr>
      <w:tr w:rsidR="00E76F22" w14:paraId="494E5A26" w14:textId="77777777" w:rsidTr="00352B37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5D40CD" w14:textId="77777777" w:rsidR="00E76F22" w:rsidRDefault="00E76F22" w:rsidP="00352B37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8BC8CC" w14:textId="77777777" w:rsidR="00E76F22" w:rsidRDefault="00E76F22" w:rsidP="00352B37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30929" w14:textId="77777777" w:rsidR="00E76F22" w:rsidRDefault="00E76F22" w:rsidP="00352B37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33593" w14:textId="77777777" w:rsidR="00E76F22" w:rsidRDefault="00E76F22" w:rsidP="00352B37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4B0D69" w14:textId="77777777" w:rsidR="00E76F22" w:rsidRDefault="00E76F22" w:rsidP="00352B37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Euros</w:t>
            </w:r>
          </w:p>
        </w:tc>
      </w:tr>
      <w:tr w:rsidR="00E76F22" w14:paraId="70A555DE" w14:textId="77777777" w:rsidTr="00352B37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E537F3" w14:textId="77777777" w:rsidR="00E76F22" w:rsidRDefault="00E76F22" w:rsidP="00352B37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A03E71" w14:textId="77777777" w:rsidR="00E76F22" w:rsidRDefault="00E76F22" w:rsidP="00352B37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8854BC" w14:textId="77777777" w:rsidR="00E76F22" w:rsidRDefault="00E76F22" w:rsidP="00352B37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78869" w14:textId="77777777" w:rsidR="00E76F22" w:rsidRDefault="00E76F22" w:rsidP="00352B37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A9155D" w14:textId="77777777" w:rsidR="00E76F22" w:rsidRDefault="00E76F22" w:rsidP="00352B37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Euros</w:t>
            </w:r>
          </w:p>
        </w:tc>
      </w:tr>
      <w:tr w:rsidR="00E76F22" w14:paraId="6633163F" w14:textId="77777777" w:rsidTr="00352B37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DC11A0" w14:textId="77777777" w:rsidR="00E76F22" w:rsidRDefault="00E76F22" w:rsidP="00352B37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9CD0DC" w14:textId="77777777" w:rsidR="00E76F22" w:rsidRDefault="00E76F22" w:rsidP="00352B37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05686F" w14:textId="77777777" w:rsidR="00E76F22" w:rsidRDefault="00E76F22" w:rsidP="00352B37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41C01" w14:textId="77777777" w:rsidR="00E76F22" w:rsidRDefault="00E76F22" w:rsidP="00352B37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</w:t>
            </w:r>
          </w:p>
        </w:tc>
      </w:tr>
    </w:tbl>
    <w:p w14:paraId="50E95E74" w14:textId="77777777" w:rsidR="00E76F22" w:rsidRDefault="00E76F22" w:rsidP="00E76F22">
      <w:pPr>
        <w:spacing w:before="80" w:after="260"/>
        <w:ind w:left="520" w:right="512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.....................................................................................................................</w:t>
      </w:r>
    </w:p>
    <w:p w14:paraId="23D973BD" w14:textId="77777777" w:rsidR="00E76F22" w:rsidRDefault="00E76F22" w:rsidP="00E76F22">
      <w:pPr>
        <w:spacing w:before="80" w:after="260"/>
        <w:ind w:left="520" w:right="512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.....................................................................................................................</w:t>
      </w:r>
    </w:p>
    <w:p w14:paraId="6839ED34" w14:textId="77777777" w:rsidR="00E76F22" w:rsidRDefault="00E76F22" w:rsidP="00E76F22">
      <w:pPr>
        <w:spacing w:line="20" w:lineRule="exact"/>
        <w:rPr>
          <w:sz w:val="2"/>
        </w:rPr>
      </w:pPr>
    </w:p>
    <w:p w14:paraId="114DD20A" w14:textId="442B9D29" w:rsidR="00E76F22" w:rsidRDefault="00942C96" w:rsidP="00E76F22">
      <w:pPr>
        <w:spacing w:before="80" w:after="20"/>
        <w:ind w:left="540" w:right="506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 xml:space="preserve">Options </w:t>
      </w:r>
      <w:r w:rsidR="00E76F22">
        <w:rPr>
          <w:rFonts w:ascii="Trebuchet MS" w:eastAsia="Trebuchet MS" w:hAnsi="Trebuchet MS" w:cs="Trebuchet MS"/>
          <w:color w:val="000000"/>
          <w:sz w:val="20"/>
        </w:rPr>
        <w:t>retenues :</w:t>
      </w: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900"/>
        <w:gridCol w:w="500"/>
        <w:gridCol w:w="4400"/>
        <w:gridCol w:w="1400"/>
        <w:gridCol w:w="1400"/>
      </w:tblGrid>
      <w:tr w:rsidR="00E76F22" w14:paraId="67B0E95D" w14:textId="77777777" w:rsidTr="0BE0FEBF">
        <w:trPr>
          <w:trHeight w:hRule="exact" w:val="330"/>
        </w:trPr>
        <w:tc>
          <w:tcPr>
            <w:tcW w:w="900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F7D8E" w14:textId="77777777" w:rsidR="00E76F22" w:rsidRDefault="00E76F22" w:rsidP="00352B3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Retenue</w:t>
            </w:r>
          </w:p>
        </w:tc>
        <w:tc>
          <w:tcPr>
            <w:tcW w:w="500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00AC11" w14:textId="77777777" w:rsidR="00E76F22" w:rsidRDefault="00E76F22" w:rsidP="00352B3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N°</w:t>
            </w:r>
          </w:p>
        </w:tc>
        <w:tc>
          <w:tcPr>
            <w:tcW w:w="4400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D5EF35" w14:textId="77777777" w:rsidR="00E76F22" w:rsidRDefault="00E76F22" w:rsidP="00352B3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Libelle</w:t>
            </w:r>
          </w:p>
        </w:tc>
        <w:tc>
          <w:tcPr>
            <w:tcW w:w="1400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466E5E" w14:textId="77777777" w:rsidR="00E76F22" w:rsidRDefault="00E76F22" w:rsidP="00352B3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Montant HT</w:t>
            </w:r>
          </w:p>
        </w:tc>
        <w:tc>
          <w:tcPr>
            <w:tcW w:w="1400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04C2C6" w14:textId="77777777" w:rsidR="00E76F22" w:rsidRDefault="00E76F22" w:rsidP="00352B3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Montant TTC</w:t>
            </w:r>
          </w:p>
        </w:tc>
      </w:tr>
      <w:tr w:rsidR="00B876A2" w14:paraId="3E93FB8F" w14:textId="77777777" w:rsidTr="00992A79">
        <w:trPr>
          <w:trHeight w:hRule="exact" w:val="498"/>
        </w:trPr>
        <w:tc>
          <w:tcPr>
            <w:tcW w:w="9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F580E9" w14:textId="77777777" w:rsidR="00B876A2" w:rsidRDefault="00B876A2" w:rsidP="00B876A2">
            <w:pPr>
              <w:spacing w:line="120" w:lineRule="exact"/>
              <w:rPr>
                <w:sz w:val="12"/>
              </w:rPr>
            </w:pPr>
            <w:bookmarkStart w:id="17" w:name="_Hlk198035788"/>
          </w:p>
          <w:p w14:paraId="4D5F223E" w14:textId="77777777" w:rsidR="00B876A2" w:rsidRDefault="00B876A2" w:rsidP="00B876A2">
            <w:pPr>
              <w:ind w:left="30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30D4F3F" wp14:editId="7A117159">
                  <wp:extent cx="123825" cy="123825"/>
                  <wp:effectExtent l="0" t="0" r="9525" b="9525"/>
                  <wp:docPr id="146703114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1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B175D2" w14:textId="77777777" w:rsidR="00B876A2" w:rsidRDefault="00B876A2" w:rsidP="00B876A2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1</w:t>
            </w:r>
          </w:p>
        </w:tc>
        <w:tc>
          <w:tcPr>
            <w:tcW w:w="44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01D634" w14:textId="7F9DBA03" w:rsidR="00B876A2" w:rsidRDefault="00B876A2" w:rsidP="00B876A2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FD57E6">
              <w:t>Cellule de traction-compression</w:t>
            </w:r>
          </w:p>
        </w:tc>
        <w:tc>
          <w:tcPr>
            <w:tcW w:w="14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83455C" w14:textId="77777777" w:rsidR="00B876A2" w:rsidRDefault="00B876A2" w:rsidP="00B876A2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</w:t>
            </w:r>
          </w:p>
        </w:tc>
        <w:tc>
          <w:tcPr>
            <w:tcW w:w="14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08A44D" w14:textId="77777777" w:rsidR="00B876A2" w:rsidRDefault="00B876A2" w:rsidP="00B876A2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</w:t>
            </w:r>
          </w:p>
        </w:tc>
      </w:tr>
      <w:bookmarkEnd w:id="17"/>
      <w:tr w:rsidR="00B876A2" w14:paraId="069EE3D3" w14:textId="77777777" w:rsidTr="00B473E1">
        <w:trPr>
          <w:trHeight w:hRule="exact" w:val="420"/>
        </w:trPr>
        <w:tc>
          <w:tcPr>
            <w:tcW w:w="9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A5A69" w14:textId="77777777" w:rsidR="00B876A2" w:rsidRDefault="00B876A2" w:rsidP="00B876A2">
            <w:pPr>
              <w:spacing w:line="120" w:lineRule="exact"/>
              <w:jc w:val="center"/>
              <w:rPr>
                <w:sz w:val="12"/>
              </w:rPr>
            </w:pPr>
          </w:p>
          <w:p w14:paraId="62FE65AE" w14:textId="7AC4B228" w:rsidR="00B876A2" w:rsidRDefault="00B876A2" w:rsidP="00B876A2">
            <w:pPr>
              <w:spacing w:line="120" w:lineRule="exact"/>
              <w:jc w:val="center"/>
              <w:rPr>
                <w:sz w:val="12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26558BBB" wp14:editId="7A9DDC91">
                  <wp:simplePos x="0" y="0"/>
                  <wp:positionH relativeFrom="column">
                    <wp:posOffset>217069</wp:posOffset>
                  </wp:positionH>
                  <wp:positionV relativeFrom="paragraph">
                    <wp:posOffset>-71179</wp:posOffset>
                  </wp:positionV>
                  <wp:extent cx="122400" cy="122400"/>
                  <wp:effectExtent l="0" t="0" r="0" b="0"/>
                  <wp:wrapSquare wrapText="bothSides"/>
                  <wp:docPr id="112059120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1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8FA29F" w14:textId="7D4EA179" w:rsidR="00B876A2" w:rsidRDefault="00B876A2" w:rsidP="00B876A2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1</w:t>
            </w:r>
          </w:p>
        </w:tc>
        <w:tc>
          <w:tcPr>
            <w:tcW w:w="44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5E8282" w14:textId="60F6048B" w:rsidR="00B876A2" w:rsidRDefault="00B876A2" w:rsidP="00B876A2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FD57E6">
              <w:t>Logiciel de traitement avancé</w:t>
            </w:r>
          </w:p>
        </w:tc>
        <w:tc>
          <w:tcPr>
            <w:tcW w:w="14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C1796A" w14:textId="4C959797" w:rsidR="00B876A2" w:rsidRDefault="00B876A2" w:rsidP="00B876A2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</w:t>
            </w:r>
          </w:p>
        </w:tc>
        <w:tc>
          <w:tcPr>
            <w:tcW w:w="14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5B9639" w14:textId="21E566C8" w:rsidR="00B876A2" w:rsidRDefault="00B876A2" w:rsidP="00B876A2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</w:t>
            </w:r>
          </w:p>
        </w:tc>
      </w:tr>
      <w:tr w:rsidR="00B876A2" w14:paraId="3C8BA5A7" w14:textId="77777777" w:rsidTr="00B473E1">
        <w:trPr>
          <w:trHeight w:hRule="exact" w:val="390"/>
        </w:trPr>
        <w:tc>
          <w:tcPr>
            <w:tcW w:w="9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296EB" w14:textId="77777777" w:rsidR="00B876A2" w:rsidRDefault="00B876A2" w:rsidP="00B876A2">
            <w:pPr>
              <w:spacing w:line="120" w:lineRule="exact"/>
              <w:jc w:val="center"/>
              <w:rPr>
                <w:sz w:val="12"/>
              </w:rPr>
            </w:pPr>
          </w:p>
          <w:p w14:paraId="4E54BDFB" w14:textId="7F992375" w:rsidR="00B876A2" w:rsidRDefault="00B876A2" w:rsidP="00B876A2">
            <w:pPr>
              <w:spacing w:line="120" w:lineRule="exact"/>
              <w:jc w:val="center"/>
              <w:rPr>
                <w:sz w:val="12"/>
              </w:rPr>
            </w:pPr>
            <w:r>
              <w:rPr>
                <w:noProof/>
              </w:rPr>
              <w:drawing>
                <wp:inline distT="0" distB="0" distL="0" distR="0" wp14:anchorId="51FEC388" wp14:editId="6283FF7A">
                  <wp:extent cx="123825" cy="123825"/>
                  <wp:effectExtent l="0" t="0" r="9525" b="9525"/>
                  <wp:docPr id="150027336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1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09146A" w14:textId="5C0DA859" w:rsidR="00B876A2" w:rsidRDefault="00B876A2" w:rsidP="00B876A2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1</w:t>
            </w:r>
          </w:p>
        </w:tc>
        <w:tc>
          <w:tcPr>
            <w:tcW w:w="44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60E2E7" w14:textId="59192149" w:rsidR="00B876A2" w:rsidRDefault="00B876A2" w:rsidP="00B876A2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FD57E6">
              <w:t>Contrat de maintenance post-garantie</w:t>
            </w:r>
          </w:p>
        </w:tc>
        <w:tc>
          <w:tcPr>
            <w:tcW w:w="14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ED7AD5" w14:textId="130034BA" w:rsidR="00B876A2" w:rsidRDefault="00B876A2" w:rsidP="00B876A2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</w:t>
            </w:r>
          </w:p>
        </w:tc>
        <w:tc>
          <w:tcPr>
            <w:tcW w:w="14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8DF8BA" w14:textId="09F3879C" w:rsidR="00B876A2" w:rsidRDefault="00B876A2" w:rsidP="00B876A2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</w:t>
            </w:r>
          </w:p>
        </w:tc>
      </w:tr>
    </w:tbl>
    <w:p w14:paraId="3BA60021" w14:textId="77777777" w:rsidR="00E76F22" w:rsidRDefault="00E76F22" w:rsidP="00E76F22">
      <w:pPr>
        <w:spacing w:after="140" w:line="240" w:lineRule="exact"/>
      </w:pPr>
      <w:r>
        <w:t xml:space="preserve"> </w:t>
      </w:r>
    </w:p>
    <w:p w14:paraId="6A5FC502" w14:textId="77777777" w:rsidR="00E76F22" w:rsidRDefault="00E76F22" w:rsidP="00E76F22">
      <w:pPr>
        <w:spacing w:line="232" w:lineRule="exact"/>
        <w:ind w:left="4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Variante(s) acceptée(s) :</w:t>
      </w:r>
    </w:p>
    <w:p w14:paraId="7715C174" w14:textId="77777777" w:rsidR="00E76F22" w:rsidRDefault="00E76F22" w:rsidP="00E76F22">
      <w:pPr>
        <w:spacing w:line="232" w:lineRule="exact"/>
        <w:ind w:left="4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......................................................................................................................................................................................</w:t>
      </w:r>
    </w:p>
    <w:p w14:paraId="18AB7648" w14:textId="77777777" w:rsidR="00E76F22" w:rsidRDefault="00E76F22" w:rsidP="00E76F22">
      <w:pPr>
        <w:spacing w:line="232" w:lineRule="exact"/>
        <w:ind w:left="4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......................................................................................................................................................................................</w:t>
      </w:r>
    </w:p>
    <w:p w14:paraId="04E55471" w14:textId="77777777" w:rsidR="00E76F22" w:rsidRDefault="00E76F22" w:rsidP="00E76F22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</w:p>
    <w:p w14:paraId="6CE533F0" w14:textId="77777777" w:rsidR="00E76F22" w:rsidRDefault="00E76F22" w:rsidP="00E76F22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La présente offre est acceptée</w:t>
      </w:r>
    </w:p>
    <w:p w14:paraId="30066391" w14:textId="77777777" w:rsidR="00E76F22" w:rsidRDefault="00E76F22" w:rsidP="00E76F22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</w:rPr>
      </w:pPr>
    </w:p>
    <w:p w14:paraId="00268261" w14:textId="77777777" w:rsidR="00E76F22" w:rsidRDefault="00E76F22" w:rsidP="00E76F22">
      <w:pPr>
        <w:spacing w:line="232" w:lineRule="exact"/>
        <w:ind w:left="20" w:right="40"/>
        <w:jc w:val="center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lastRenderedPageBreak/>
        <w:t>A .............................................</w:t>
      </w:r>
    </w:p>
    <w:p w14:paraId="60646867" w14:textId="77777777" w:rsidR="00E76F22" w:rsidRDefault="00E76F22" w:rsidP="00E76F22">
      <w:pPr>
        <w:spacing w:after="240" w:line="232" w:lineRule="exact"/>
        <w:ind w:left="20" w:right="40"/>
        <w:jc w:val="center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Le .............................................</w:t>
      </w:r>
    </w:p>
    <w:p w14:paraId="070614DC" w14:textId="77777777" w:rsidR="00E76F22" w:rsidRDefault="00E76F22" w:rsidP="00E76F22">
      <w:pPr>
        <w:spacing w:line="232" w:lineRule="exact"/>
        <w:ind w:left="20" w:right="40"/>
        <w:jc w:val="center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Signature du représentant du pouvoir adjudicateur, habilité par la décision en date du ....................</w:t>
      </w:r>
    </w:p>
    <w:p w14:paraId="0F5AEAD5" w14:textId="77777777" w:rsidR="00C7462E" w:rsidRDefault="00C7462E">
      <w:pPr>
        <w:spacing w:line="232" w:lineRule="exact"/>
        <w:ind w:left="20" w:right="40"/>
        <w:jc w:val="center"/>
        <w:rPr>
          <w:rFonts w:ascii="Trebuchet MS" w:eastAsia="Trebuchet MS" w:hAnsi="Trebuchet MS" w:cs="Trebuchet MS"/>
          <w:color w:val="000000"/>
          <w:sz w:val="20"/>
        </w:rPr>
      </w:pPr>
    </w:p>
    <w:p w14:paraId="2DEF959E" w14:textId="77777777" w:rsidR="00C7462E" w:rsidRDefault="00C7462E">
      <w:pPr>
        <w:spacing w:line="20" w:lineRule="exact"/>
        <w:rPr>
          <w:sz w:val="2"/>
        </w:rPr>
      </w:pPr>
    </w:p>
    <w:p w14:paraId="5B4B96A1" w14:textId="77777777" w:rsidR="00C7462E" w:rsidRDefault="00C7462E">
      <w:pPr>
        <w:spacing w:line="20" w:lineRule="exact"/>
        <w:rPr>
          <w:sz w:val="2"/>
        </w:rPr>
      </w:pPr>
    </w:p>
    <w:p w14:paraId="7DDE7C38" w14:textId="77777777" w:rsidR="00C7462E" w:rsidRDefault="00C7462E">
      <w:pPr>
        <w:spacing w:line="20" w:lineRule="exact"/>
        <w:rPr>
          <w:sz w:val="2"/>
        </w:rPr>
      </w:pPr>
    </w:p>
    <w:p w14:paraId="5B507976" w14:textId="77777777" w:rsidR="00C7462E" w:rsidRDefault="00C7462E">
      <w:pPr>
        <w:spacing w:line="20" w:lineRule="exact"/>
        <w:rPr>
          <w:sz w:val="2"/>
        </w:rPr>
      </w:pPr>
    </w:p>
    <w:p w14:paraId="39508D4B" w14:textId="77777777" w:rsidR="00340076" w:rsidRDefault="00340076">
      <w:pPr>
        <w:spacing w:line="20" w:lineRule="exact"/>
        <w:rPr>
          <w:sz w:val="2"/>
        </w:rPr>
      </w:pPr>
    </w:p>
    <w:p w14:paraId="62493F86" w14:textId="77777777" w:rsidR="00340076" w:rsidRDefault="00340076">
      <w:pPr>
        <w:spacing w:line="20" w:lineRule="exact"/>
        <w:rPr>
          <w:sz w:val="2"/>
        </w:rPr>
      </w:pPr>
    </w:p>
    <w:p w14:paraId="2F16EA3F" w14:textId="77777777" w:rsidR="00340076" w:rsidRDefault="00340076">
      <w:pPr>
        <w:spacing w:line="20" w:lineRule="exact"/>
        <w:rPr>
          <w:sz w:val="2"/>
        </w:rPr>
      </w:pPr>
    </w:p>
    <w:p w14:paraId="1D254250" w14:textId="77777777" w:rsidR="00340076" w:rsidRDefault="00340076">
      <w:pPr>
        <w:spacing w:line="20" w:lineRule="exact"/>
        <w:rPr>
          <w:sz w:val="2"/>
        </w:rPr>
      </w:pPr>
    </w:p>
    <w:p w14:paraId="396DBF38" w14:textId="77777777" w:rsidR="00340076" w:rsidRDefault="00340076">
      <w:pPr>
        <w:spacing w:line="20" w:lineRule="exact"/>
        <w:rPr>
          <w:sz w:val="2"/>
        </w:rPr>
      </w:pPr>
    </w:p>
    <w:p w14:paraId="424D9E1C" w14:textId="77777777" w:rsidR="00340076" w:rsidRDefault="00340076">
      <w:pPr>
        <w:spacing w:line="20" w:lineRule="exact"/>
        <w:rPr>
          <w:sz w:val="2"/>
        </w:rPr>
      </w:pPr>
    </w:p>
    <w:p w14:paraId="36B77F0D" w14:textId="77777777" w:rsidR="00340076" w:rsidRDefault="00340076">
      <w:pPr>
        <w:spacing w:line="20" w:lineRule="exact"/>
        <w:rPr>
          <w:sz w:val="2"/>
        </w:rPr>
      </w:pPr>
    </w:p>
    <w:p w14:paraId="3891D842" w14:textId="77777777" w:rsidR="00340076" w:rsidRDefault="00340076">
      <w:pPr>
        <w:spacing w:line="20" w:lineRule="exact"/>
        <w:rPr>
          <w:sz w:val="2"/>
        </w:rPr>
      </w:pPr>
    </w:p>
    <w:p w14:paraId="4E224134" w14:textId="77777777" w:rsidR="00340076" w:rsidRDefault="00340076">
      <w:pPr>
        <w:spacing w:line="20" w:lineRule="exact"/>
        <w:rPr>
          <w:sz w:val="2"/>
        </w:rPr>
      </w:pPr>
    </w:p>
    <w:p w14:paraId="132C50F1" w14:textId="77777777" w:rsidR="00340076" w:rsidRDefault="00340076">
      <w:pPr>
        <w:spacing w:line="20" w:lineRule="exact"/>
        <w:rPr>
          <w:sz w:val="2"/>
        </w:rPr>
      </w:pPr>
    </w:p>
    <w:p w14:paraId="2629FA5B" w14:textId="77777777" w:rsidR="00C7462E" w:rsidRDefault="00C7462E">
      <w:pPr>
        <w:spacing w:line="20" w:lineRule="exact"/>
        <w:rPr>
          <w:sz w:val="2"/>
        </w:rPr>
      </w:pPr>
    </w:p>
    <w:p w14:paraId="33762F81" w14:textId="77777777" w:rsidR="00C7462E" w:rsidRDefault="00C7462E">
      <w:pPr>
        <w:spacing w:line="20" w:lineRule="exact"/>
        <w:rPr>
          <w:sz w:val="2"/>
        </w:rPr>
      </w:pPr>
    </w:p>
    <w:p w14:paraId="5809356A" w14:textId="77777777" w:rsidR="00C7462E" w:rsidRDefault="00C7462E">
      <w:pPr>
        <w:spacing w:line="20" w:lineRule="exact"/>
        <w:rPr>
          <w:sz w:val="2"/>
        </w:rPr>
      </w:pPr>
    </w:p>
    <w:p w14:paraId="7452FD45" w14:textId="77777777" w:rsidR="00C7462E" w:rsidRDefault="00C7462E">
      <w:pPr>
        <w:spacing w:line="20" w:lineRule="exact"/>
        <w:rPr>
          <w:sz w:val="2"/>
        </w:rPr>
      </w:pPr>
    </w:p>
    <w:p w14:paraId="2ECB3122" w14:textId="77777777" w:rsidR="00C7462E" w:rsidRDefault="00C7462E">
      <w:pPr>
        <w:spacing w:line="20" w:lineRule="exact"/>
        <w:rPr>
          <w:sz w:val="2"/>
        </w:rPr>
      </w:pPr>
    </w:p>
    <w:p w14:paraId="4428C2F0" w14:textId="77777777" w:rsidR="00C7462E" w:rsidRDefault="00C7462E">
      <w:pPr>
        <w:spacing w:line="20" w:lineRule="exact"/>
        <w:rPr>
          <w:sz w:val="2"/>
        </w:rPr>
      </w:pPr>
    </w:p>
    <w:p w14:paraId="6ACB4601" w14:textId="77777777" w:rsidR="00C7462E" w:rsidRDefault="00C7462E">
      <w:pPr>
        <w:spacing w:line="20" w:lineRule="exact"/>
        <w:rPr>
          <w:sz w:val="2"/>
        </w:rPr>
      </w:pPr>
    </w:p>
    <w:p w14:paraId="134985E2" w14:textId="77777777" w:rsidR="00C7462E" w:rsidRDefault="00C7462E">
      <w:pPr>
        <w:spacing w:line="20" w:lineRule="exact"/>
        <w:rPr>
          <w:sz w:val="2"/>
        </w:rPr>
      </w:pPr>
    </w:p>
    <w:p w14:paraId="06A1E9C6" w14:textId="77777777" w:rsidR="00C7462E" w:rsidRDefault="00C7462E">
      <w:pPr>
        <w:spacing w:line="20" w:lineRule="exact"/>
        <w:rPr>
          <w:sz w:val="2"/>
        </w:rPr>
      </w:pPr>
    </w:p>
    <w:p w14:paraId="0C920D07" w14:textId="77777777" w:rsidR="00C7462E" w:rsidRDefault="00C7462E">
      <w:pPr>
        <w:spacing w:line="20" w:lineRule="exact"/>
        <w:rPr>
          <w:sz w:val="2"/>
        </w:rPr>
      </w:pPr>
    </w:p>
    <w:p w14:paraId="5A0A6C94" w14:textId="77777777" w:rsidR="00C7462E" w:rsidRDefault="00C7462E">
      <w:pPr>
        <w:spacing w:line="20" w:lineRule="exact"/>
        <w:rPr>
          <w:sz w:val="2"/>
        </w:rPr>
      </w:pPr>
    </w:p>
    <w:p w14:paraId="5CF45BF4" w14:textId="77777777" w:rsidR="00C7462E" w:rsidRDefault="00C7462E">
      <w:pPr>
        <w:spacing w:line="20" w:lineRule="exact"/>
        <w:rPr>
          <w:sz w:val="2"/>
        </w:rPr>
      </w:pPr>
    </w:p>
    <w:sectPr w:rsidR="00C7462E" w:rsidSect="005937E9">
      <w:footerReference w:type="default" r:id="rId10"/>
      <w:pgSz w:w="11900" w:h="16840"/>
      <w:pgMar w:top="1134" w:right="1134" w:bottom="851" w:left="1134" w:header="1134" w:footer="112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F98309" w14:textId="77777777" w:rsidR="00A2597C" w:rsidRDefault="00A2597C">
      <w:r>
        <w:separator/>
      </w:r>
    </w:p>
  </w:endnote>
  <w:endnote w:type="continuationSeparator" w:id="0">
    <w:p w14:paraId="5991F611" w14:textId="77777777" w:rsidR="00A2597C" w:rsidRDefault="00A25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9B3EF0" w14:textId="77777777" w:rsidR="00DF40E1" w:rsidRDefault="00DF40E1">
    <w:pPr>
      <w:spacing w:before="120" w:after="40"/>
      <w:ind w:left="20" w:right="20"/>
      <w:jc w:val="right"/>
      <w:rPr>
        <w:rFonts w:ascii="Trebuchet MS" w:eastAsia="Trebuchet MS" w:hAnsi="Trebuchet MS" w:cs="Trebuchet MS"/>
        <w:color w:val="000000"/>
        <w:sz w:val="20"/>
      </w:rPr>
    </w:pPr>
    <w:r>
      <w:rPr>
        <w:rFonts w:ascii="Trebuchet MS" w:eastAsia="Trebuchet MS" w:hAnsi="Trebuchet MS" w:cs="Trebuchet MS"/>
        <w:color w:val="000000"/>
        <w:sz w:val="20"/>
      </w:rPr>
      <w:t xml:space="preserve">Page </w:t>
    </w:r>
    <w:r>
      <w:rPr>
        <w:rFonts w:ascii="Trebuchet MS" w:eastAsia="Trebuchet MS" w:hAnsi="Trebuchet MS" w:cs="Trebuchet MS"/>
        <w:color w:val="000000"/>
        <w:sz w:val="20"/>
      </w:rPr>
      <w:fldChar w:fldCharType="begin"/>
    </w:r>
    <w:r>
      <w:rPr>
        <w:rFonts w:ascii="Trebuchet MS" w:eastAsia="Trebuchet MS" w:hAnsi="Trebuchet MS" w:cs="Trebuchet MS"/>
        <w:color w:val="000000"/>
        <w:sz w:val="20"/>
      </w:rPr>
      <w:instrText xml:space="preserve"> PAGE </w:instrText>
    </w:r>
    <w:r>
      <w:rPr>
        <w:rFonts w:ascii="Trebuchet MS" w:eastAsia="Trebuchet MS" w:hAnsi="Trebuchet MS" w:cs="Trebuchet MS"/>
        <w:color w:val="000000"/>
        <w:sz w:val="20"/>
      </w:rPr>
      <w:fldChar w:fldCharType="separate"/>
    </w:r>
    <w:r w:rsidR="00BC1E9F">
      <w:rPr>
        <w:rFonts w:ascii="Trebuchet MS" w:eastAsia="Trebuchet MS" w:hAnsi="Trebuchet MS" w:cs="Trebuchet MS"/>
        <w:noProof/>
        <w:color w:val="000000"/>
        <w:sz w:val="20"/>
      </w:rPr>
      <w:t>7</w:t>
    </w:r>
    <w:r>
      <w:rPr>
        <w:rFonts w:ascii="Trebuchet MS" w:eastAsia="Trebuchet MS" w:hAnsi="Trebuchet MS" w:cs="Trebuchet MS"/>
        <w:color w:val="000000"/>
        <w:sz w:val="20"/>
      </w:rPr>
      <w:fldChar w:fldCharType="end"/>
    </w:r>
    <w:r>
      <w:rPr>
        <w:rFonts w:ascii="Trebuchet MS" w:eastAsia="Trebuchet MS" w:hAnsi="Trebuchet MS" w:cs="Trebuchet MS"/>
        <w:color w:val="000000"/>
        <w:sz w:val="20"/>
      </w:rPr>
      <w:t xml:space="preserve"> sur </w:t>
    </w:r>
    <w:r>
      <w:rPr>
        <w:rFonts w:ascii="Trebuchet MS" w:eastAsia="Trebuchet MS" w:hAnsi="Trebuchet MS" w:cs="Trebuchet MS"/>
        <w:color w:val="000000"/>
        <w:sz w:val="20"/>
      </w:rPr>
      <w:fldChar w:fldCharType="begin"/>
    </w:r>
    <w:r>
      <w:rPr>
        <w:rFonts w:ascii="Trebuchet MS" w:eastAsia="Trebuchet MS" w:hAnsi="Trebuchet MS" w:cs="Trebuchet MS"/>
        <w:color w:val="000000"/>
        <w:sz w:val="20"/>
      </w:rPr>
      <w:instrText xml:space="preserve"> NUMPAGES </w:instrText>
    </w:r>
    <w:r>
      <w:rPr>
        <w:rFonts w:ascii="Trebuchet MS" w:eastAsia="Trebuchet MS" w:hAnsi="Trebuchet MS" w:cs="Trebuchet MS"/>
        <w:color w:val="000000"/>
        <w:sz w:val="20"/>
      </w:rPr>
      <w:fldChar w:fldCharType="separate"/>
    </w:r>
    <w:r w:rsidR="00BC1E9F">
      <w:rPr>
        <w:rFonts w:ascii="Trebuchet MS" w:eastAsia="Trebuchet MS" w:hAnsi="Trebuchet MS" w:cs="Trebuchet MS"/>
        <w:noProof/>
        <w:color w:val="000000"/>
        <w:sz w:val="20"/>
      </w:rPr>
      <w:t>7</w:t>
    </w:r>
    <w:r>
      <w:rPr>
        <w:rFonts w:ascii="Trebuchet MS" w:eastAsia="Trebuchet MS" w:hAnsi="Trebuchet MS" w:cs="Trebuchet MS"/>
        <w:color w:val="00000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C952F9" w14:textId="77777777" w:rsidR="00A2597C" w:rsidRDefault="00A2597C">
      <w:r>
        <w:separator/>
      </w:r>
    </w:p>
  </w:footnote>
  <w:footnote w:type="continuationSeparator" w:id="0">
    <w:p w14:paraId="2EB940DB" w14:textId="77777777" w:rsidR="00A2597C" w:rsidRDefault="00A259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47342C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E70B2B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246E16B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AB44F4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4CCEB0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B88448C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918E7B2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0A8610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A9686F5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77BA639B"/>
    <w:multiLevelType w:val="hybridMultilevel"/>
    <w:tmpl w:val="8BB64C08"/>
    <w:lvl w:ilvl="0" w:tplc="114014A6">
      <w:start w:val="4"/>
      <w:numFmt w:val="bullet"/>
      <w:lvlText w:val="-"/>
      <w:lvlJc w:val="left"/>
      <w:pPr>
        <w:ind w:left="720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8631454">
    <w:abstractNumId w:val="0"/>
  </w:num>
  <w:num w:numId="2" w16cid:durableId="75474034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Caroline Baumert">
    <w15:presenceInfo w15:providerId="AD" w15:userId="S::caroline.baumert@insa-strasbourg.fr::8d6e5d18-8632-4f18-9a53-fcb9b1c18d1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A05"/>
    <w:rsid w:val="0000621C"/>
    <w:rsid w:val="000275F8"/>
    <w:rsid w:val="00044144"/>
    <w:rsid w:val="0008034B"/>
    <w:rsid w:val="000B2BAE"/>
    <w:rsid w:val="000D7D94"/>
    <w:rsid w:val="000F4169"/>
    <w:rsid w:val="001462D8"/>
    <w:rsid w:val="001512E1"/>
    <w:rsid w:val="00154D99"/>
    <w:rsid w:val="001612FF"/>
    <w:rsid w:val="0018242D"/>
    <w:rsid w:val="001A5A01"/>
    <w:rsid w:val="00221BDA"/>
    <w:rsid w:val="00263ADE"/>
    <w:rsid w:val="00284C07"/>
    <w:rsid w:val="002B5770"/>
    <w:rsid w:val="002D5755"/>
    <w:rsid w:val="00300D90"/>
    <w:rsid w:val="00302E50"/>
    <w:rsid w:val="00315C0C"/>
    <w:rsid w:val="00320E46"/>
    <w:rsid w:val="00340076"/>
    <w:rsid w:val="003645CA"/>
    <w:rsid w:val="003F10DB"/>
    <w:rsid w:val="003F65FE"/>
    <w:rsid w:val="00405553"/>
    <w:rsid w:val="00407B78"/>
    <w:rsid w:val="004335CD"/>
    <w:rsid w:val="00465685"/>
    <w:rsid w:val="004812EF"/>
    <w:rsid w:val="004D0D45"/>
    <w:rsid w:val="004D3910"/>
    <w:rsid w:val="004E0B98"/>
    <w:rsid w:val="00563E14"/>
    <w:rsid w:val="00565773"/>
    <w:rsid w:val="00587EE6"/>
    <w:rsid w:val="005906B0"/>
    <w:rsid w:val="005937E9"/>
    <w:rsid w:val="005A314F"/>
    <w:rsid w:val="005E2002"/>
    <w:rsid w:val="0062695F"/>
    <w:rsid w:val="00671787"/>
    <w:rsid w:val="006C48CA"/>
    <w:rsid w:val="006E6275"/>
    <w:rsid w:val="007023BF"/>
    <w:rsid w:val="00703D53"/>
    <w:rsid w:val="0072486C"/>
    <w:rsid w:val="007461C8"/>
    <w:rsid w:val="00752612"/>
    <w:rsid w:val="00763879"/>
    <w:rsid w:val="00786140"/>
    <w:rsid w:val="007D4550"/>
    <w:rsid w:val="007E27E9"/>
    <w:rsid w:val="007E67F6"/>
    <w:rsid w:val="00813F0B"/>
    <w:rsid w:val="008418E8"/>
    <w:rsid w:val="00843C85"/>
    <w:rsid w:val="00880970"/>
    <w:rsid w:val="00895D62"/>
    <w:rsid w:val="008D6440"/>
    <w:rsid w:val="008E1AB9"/>
    <w:rsid w:val="00900323"/>
    <w:rsid w:val="0093586A"/>
    <w:rsid w:val="0094065D"/>
    <w:rsid w:val="009424A6"/>
    <w:rsid w:val="00942C96"/>
    <w:rsid w:val="00964EFF"/>
    <w:rsid w:val="00976A05"/>
    <w:rsid w:val="00981F27"/>
    <w:rsid w:val="00992A79"/>
    <w:rsid w:val="00A15CA9"/>
    <w:rsid w:val="00A2597C"/>
    <w:rsid w:val="00A53FA4"/>
    <w:rsid w:val="00A54CE2"/>
    <w:rsid w:val="00A572AB"/>
    <w:rsid w:val="00A64D0B"/>
    <w:rsid w:val="00A77F31"/>
    <w:rsid w:val="00A9470A"/>
    <w:rsid w:val="00AA5E06"/>
    <w:rsid w:val="00AB696F"/>
    <w:rsid w:val="00AD6367"/>
    <w:rsid w:val="00B17C5E"/>
    <w:rsid w:val="00B37F59"/>
    <w:rsid w:val="00B46CF4"/>
    <w:rsid w:val="00B473E1"/>
    <w:rsid w:val="00B876A2"/>
    <w:rsid w:val="00B94F50"/>
    <w:rsid w:val="00BAA47A"/>
    <w:rsid w:val="00BB0EFB"/>
    <w:rsid w:val="00BB7B1F"/>
    <w:rsid w:val="00BC1E9F"/>
    <w:rsid w:val="00C02EC9"/>
    <w:rsid w:val="00C075A9"/>
    <w:rsid w:val="00C2693C"/>
    <w:rsid w:val="00C63BBD"/>
    <w:rsid w:val="00C70945"/>
    <w:rsid w:val="00C73B33"/>
    <w:rsid w:val="00C7462E"/>
    <w:rsid w:val="00CF1E88"/>
    <w:rsid w:val="00CF6232"/>
    <w:rsid w:val="00D1442A"/>
    <w:rsid w:val="00D279C7"/>
    <w:rsid w:val="00DA3257"/>
    <w:rsid w:val="00DF1F1A"/>
    <w:rsid w:val="00DF40E1"/>
    <w:rsid w:val="00DF5456"/>
    <w:rsid w:val="00DF7C4C"/>
    <w:rsid w:val="00E07FC5"/>
    <w:rsid w:val="00E3203D"/>
    <w:rsid w:val="00E52175"/>
    <w:rsid w:val="00E76F22"/>
    <w:rsid w:val="00E93E60"/>
    <w:rsid w:val="00EB231A"/>
    <w:rsid w:val="00EC129A"/>
    <w:rsid w:val="00EF0634"/>
    <w:rsid w:val="00F03BF5"/>
    <w:rsid w:val="00F13C10"/>
    <w:rsid w:val="00F24A1D"/>
    <w:rsid w:val="00F65AFA"/>
    <w:rsid w:val="00F7233A"/>
    <w:rsid w:val="00F8425B"/>
    <w:rsid w:val="00F8476E"/>
    <w:rsid w:val="00FA4D22"/>
    <w:rsid w:val="00FD2D39"/>
    <w:rsid w:val="00FD4A2A"/>
    <w:rsid w:val="0BE0FEBF"/>
    <w:rsid w:val="160C954F"/>
    <w:rsid w:val="16A1B7B3"/>
    <w:rsid w:val="23A9829F"/>
    <w:rsid w:val="34573F28"/>
    <w:rsid w:val="34F59E35"/>
    <w:rsid w:val="3C88E88B"/>
    <w:rsid w:val="450E4E8D"/>
    <w:rsid w:val="50FB96A4"/>
    <w:rsid w:val="55DDD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541D18"/>
  <w15:docId w15:val="{7DC2A3E9-1EFE-4E66-8E9E-020838FA1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rsid w:val="00805BCE"/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Textedebulles">
    <w:name w:val="Balloon Text"/>
    <w:basedOn w:val="Normal"/>
    <w:link w:val="TextedebullesCar"/>
    <w:rsid w:val="00703D5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703D5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1512E1"/>
    <w:pPr>
      <w:ind w:left="720"/>
      <w:contextualSpacing/>
    </w:pPr>
  </w:style>
  <w:style w:type="paragraph" w:styleId="En-tte">
    <w:name w:val="header"/>
    <w:basedOn w:val="Normal"/>
    <w:link w:val="En-tteCar"/>
    <w:rsid w:val="001A5A0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A5A01"/>
    <w:rPr>
      <w:sz w:val="24"/>
      <w:szCs w:val="24"/>
    </w:rPr>
  </w:style>
  <w:style w:type="paragraph" w:styleId="Pieddepage">
    <w:name w:val="footer"/>
    <w:basedOn w:val="Normal"/>
    <w:link w:val="PieddepageCar"/>
    <w:rsid w:val="001A5A0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1A5A01"/>
    <w:rPr>
      <w:sz w:val="24"/>
      <w:szCs w:val="24"/>
    </w:rPr>
  </w:style>
  <w:style w:type="table" w:styleId="Grilledutableau">
    <w:name w:val="Table Grid"/>
    <w:basedOn w:val="TableauNormal"/>
    <w:uiPriority w:val="59"/>
    <w:rsid w:val="007E67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F24A1D"/>
    <w:rPr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F24A1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F24A1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F24A1D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F24A1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F24A1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93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5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8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E706D-15B7-48F5-BD64-E70281B3C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7</Pages>
  <Words>1096</Words>
  <Characters>9957</Characters>
  <Application>Microsoft Office Word</Application>
  <DocSecurity>0</DocSecurity>
  <Lines>82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BAUMERT Caroline</dc:creator>
  <cp:lastModifiedBy>Rosite Taunomal</cp:lastModifiedBy>
  <cp:revision>5</cp:revision>
  <cp:lastPrinted>2025-04-11T08:09:00Z</cp:lastPrinted>
  <dcterms:created xsi:type="dcterms:W3CDTF">2025-05-13T12:03:00Z</dcterms:created>
  <dcterms:modified xsi:type="dcterms:W3CDTF">2025-05-14T09:02:00Z</dcterms:modified>
</cp:coreProperties>
</file>