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85B8" w14:textId="77777777" w:rsidR="0025484E" w:rsidRDefault="0025484E"/>
    <w:p w14:paraId="4105E565" w14:textId="77777777" w:rsidR="005C7CCB" w:rsidRDefault="005C7CCB" w:rsidP="005C7CCB">
      <w:pPr>
        <w:jc w:val="center"/>
      </w:pPr>
      <w:r w:rsidRPr="00B0503C">
        <w:rPr>
          <w:noProof/>
          <w:lang w:eastAsia="fr-FR"/>
        </w:rPr>
        <w:drawing>
          <wp:inline distT="0" distB="0" distL="0" distR="0" wp14:anchorId="4B499C23" wp14:editId="61F7CFCB">
            <wp:extent cx="2165985" cy="721995"/>
            <wp:effectExtent l="0" t="0" r="5715" b="1905"/>
            <wp:docPr id="2" name="Image 2"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5985" cy="721995"/>
                    </a:xfrm>
                    <a:prstGeom prst="rect">
                      <a:avLst/>
                    </a:prstGeom>
                    <a:noFill/>
                    <a:ln>
                      <a:noFill/>
                    </a:ln>
                  </pic:spPr>
                </pic:pic>
              </a:graphicData>
            </a:graphic>
          </wp:inline>
        </w:drawing>
      </w:r>
    </w:p>
    <w:p w14:paraId="1A3E2FC8" w14:textId="77777777" w:rsidR="005C7CCB" w:rsidRDefault="005C7CCB"/>
    <w:p w14:paraId="5EBBC832" w14:textId="77777777" w:rsidR="005C7CCB" w:rsidRDefault="005C7CCB"/>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008505CF">
        <w:trPr>
          <w:trHeight w:val="854"/>
        </w:trPr>
        <w:tc>
          <w:tcPr>
            <w:tcW w:w="9923" w:type="dxa"/>
            <w:shd w:val="solid" w:color="333399" w:fill="333399"/>
          </w:tcPr>
          <w:p w14:paraId="64FC1D5F" w14:textId="77777777" w:rsidR="005C7CCB" w:rsidRPr="00A50EE7" w:rsidRDefault="005C7CCB" w:rsidP="008505CF">
            <w:pPr>
              <w:pStyle w:val="Titre8"/>
              <w:spacing w:before="120" w:after="120"/>
              <w:rPr>
                <w:rFonts w:ascii="Verdana" w:hAnsi="Verdana"/>
                <w:bCs w:val="0"/>
                <w:color w:val="FFFFFF"/>
                <w:sz w:val="20"/>
                <w:szCs w:val="20"/>
              </w:rPr>
            </w:pPr>
            <w:r w:rsidRPr="00A50EE7">
              <w:rPr>
                <w:rFonts w:ascii="Verdana" w:hAnsi="Verdana"/>
                <w:bCs w:val="0"/>
                <w:color w:val="FFFFFF"/>
                <w:sz w:val="20"/>
                <w:szCs w:val="20"/>
              </w:rPr>
              <w:t>CADRE DE REPONSE</w:t>
            </w:r>
          </w:p>
          <w:p w14:paraId="36FFC557" w14:textId="4525A75B" w:rsidR="005C7CCB" w:rsidRPr="00A50EE7" w:rsidRDefault="005C7CCB" w:rsidP="008505CF">
            <w:pPr>
              <w:jc w:val="center"/>
              <w:rPr>
                <w:rFonts w:ascii="Verdana" w:hAnsi="Verdana" w:cs="Arial"/>
                <w:b/>
                <w:color w:val="FFFFFF"/>
              </w:rPr>
            </w:pPr>
            <w:r w:rsidRPr="00A50EE7">
              <w:rPr>
                <w:rFonts w:ascii="Verdana" w:hAnsi="Verdana" w:cs="Arial"/>
                <w:b/>
                <w:color w:val="FFFFFF"/>
              </w:rPr>
              <w:t>MARCHE N</w:t>
            </w:r>
            <w:r w:rsidR="00E81498">
              <w:rPr>
                <w:rFonts w:ascii="Verdana" w:hAnsi="Verdana" w:cs="Arial"/>
                <w:b/>
                <w:color w:val="FFFFFF"/>
              </w:rPr>
              <w:t>°07</w:t>
            </w:r>
            <w:r w:rsidR="00407D2F">
              <w:rPr>
                <w:rFonts w:ascii="Verdana" w:hAnsi="Verdana" w:cs="Arial"/>
                <w:b/>
                <w:color w:val="FFFFFF"/>
              </w:rPr>
              <w:t>-</w:t>
            </w:r>
            <w:r w:rsidR="00E81498">
              <w:rPr>
                <w:rFonts w:ascii="Verdana" w:hAnsi="Verdana" w:cs="Arial"/>
                <w:b/>
                <w:color w:val="FFFFFF"/>
              </w:rPr>
              <w:t>2025</w:t>
            </w:r>
            <w:r w:rsidRPr="00A50EE7">
              <w:rPr>
                <w:rFonts w:ascii="Verdana" w:hAnsi="Verdana" w:cs="Arial"/>
                <w:b/>
                <w:color w:val="FFFFFF"/>
              </w:rPr>
              <w:t xml:space="preserve"> </w:t>
            </w:r>
            <w:r>
              <w:rPr>
                <w:rFonts w:ascii="Verdana" w:hAnsi="Verdana" w:cs="Arial"/>
                <w:b/>
                <w:color w:val="FFFFFF"/>
              </w:rPr>
              <w:t xml:space="preserve">SERVICES DE COLLECTE ET DE TRAITEMENT DES DECHETS </w:t>
            </w:r>
            <w:r w:rsidRPr="00A50EE7">
              <w:rPr>
                <w:rFonts w:ascii="Verdana" w:hAnsi="Verdana" w:cs="Arial"/>
                <w:b/>
                <w:color w:val="FFFFFF"/>
              </w:rPr>
              <w:t>DE FRANCE TRAVAIL</w:t>
            </w:r>
          </w:p>
          <w:p w14:paraId="0D426FCD" w14:textId="452EBF8F" w:rsidR="005C7CCB" w:rsidRPr="00A50EE7" w:rsidRDefault="005C7CCB" w:rsidP="008505CF">
            <w:pPr>
              <w:jc w:val="center"/>
              <w:rPr>
                <w:rFonts w:ascii="Verdana" w:hAnsi="Verdana" w:cs="Arial"/>
                <w:b/>
                <w:color w:val="FFFFFF"/>
              </w:rPr>
            </w:pPr>
            <w:r w:rsidRPr="00052EFA">
              <w:rPr>
                <w:rFonts w:ascii="Verdana" w:hAnsi="Verdana" w:cs="Arial"/>
                <w:b/>
                <w:color w:val="FFFFFF"/>
              </w:rPr>
              <w:t>LOT</w:t>
            </w:r>
            <w:r w:rsidR="00336745" w:rsidRPr="00052EFA">
              <w:rPr>
                <w:rFonts w:ascii="Verdana" w:hAnsi="Verdana" w:cs="Arial"/>
                <w:b/>
                <w:color w:val="FFFFFF"/>
              </w:rPr>
              <w:t xml:space="preserve"> 2 </w:t>
            </w:r>
            <w:r w:rsidRPr="00052EFA">
              <w:rPr>
                <w:rFonts w:ascii="Verdana" w:hAnsi="Verdana" w:cs="Arial"/>
                <w:b/>
                <w:color w:val="FFFFFF"/>
              </w:rPr>
              <w:t>:</w:t>
            </w:r>
            <w:r w:rsidR="00052EFA">
              <w:rPr>
                <w:rFonts w:ascii="Verdana" w:hAnsi="Verdana" w:cs="Arial"/>
                <w:b/>
                <w:color w:val="FFFFFF"/>
              </w:rPr>
              <w:t xml:space="preserve"> </w:t>
            </w:r>
            <w:r w:rsidR="00336745">
              <w:rPr>
                <w:rFonts w:ascii="Verdana" w:hAnsi="Verdana" w:cs="Arial"/>
                <w:b/>
                <w:color w:val="FFFFFF"/>
              </w:rPr>
              <w:t>BIODECHETS</w:t>
            </w:r>
          </w:p>
          <w:p w14:paraId="48C7D31B" w14:textId="77777777" w:rsidR="005C7CCB" w:rsidRPr="00A50EE7" w:rsidRDefault="005C7CCB" w:rsidP="008505CF">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CBB14E5" w14:textId="77777777" w:rsidR="005C7CCB" w:rsidRPr="00A50EE7" w:rsidRDefault="005C7CCB" w:rsidP="005C7CCB">
      <w:pPr>
        <w:jc w:val="both"/>
        <w:rPr>
          <w:rFonts w:ascii="Verdana" w:hAnsi="Verdana" w:cs="Arial"/>
          <w:b/>
        </w:rPr>
      </w:pPr>
      <w:r w:rsidRPr="00A50EE7">
        <w:rPr>
          <w:rFonts w:ascii="Verdana" w:hAnsi="Verdana" w:cs="Arial"/>
          <w:b/>
        </w:rPr>
        <w:t>Le présent Cadre de réponse complété par le candidat constitue sa proposition technique.</w:t>
      </w:r>
    </w:p>
    <w:p w14:paraId="001D4659" w14:textId="77777777" w:rsidR="005C7CCB" w:rsidRPr="00A50EE7" w:rsidRDefault="005C7CCB" w:rsidP="005C7CCB">
      <w:pPr>
        <w:jc w:val="both"/>
        <w:rPr>
          <w:rFonts w:ascii="Verdana" w:hAnsi="Verdana" w:cs="Arial"/>
          <w:b/>
        </w:rPr>
      </w:pPr>
    </w:p>
    <w:p w14:paraId="28074209" w14:textId="372CCDFE" w:rsidR="005C7CCB" w:rsidRPr="00A50EE7" w:rsidRDefault="005C7CCB" w:rsidP="005C7CCB">
      <w:pPr>
        <w:rPr>
          <w:rFonts w:ascii="Verdana" w:hAnsi="Verdana" w:cs="Arial"/>
          <w:b/>
        </w:rPr>
      </w:pPr>
      <w:r w:rsidRPr="00A50EE7">
        <w:rPr>
          <w:rFonts w:ascii="Verdana" w:hAnsi="Verdana" w:cs="Arial"/>
          <w:b/>
        </w:rPr>
        <w:t xml:space="preserve">Ce cadre est exhaustif : toutes les fiches ou rubriques doivent être renseignées par </w:t>
      </w:r>
      <w:r w:rsidR="006A24FB" w:rsidRPr="00A50EE7">
        <w:rPr>
          <w:rFonts w:ascii="Verdana" w:hAnsi="Verdana" w:cs="Arial"/>
          <w:b/>
        </w:rPr>
        <w:t>le candidat</w:t>
      </w:r>
      <w:r w:rsidRPr="00A50EE7">
        <w:rPr>
          <w:rFonts w:ascii="Verdana" w:hAnsi="Verdana" w:cs="Arial"/>
          <w:b/>
        </w:rPr>
        <w:t xml:space="preserve">, selon les </w:t>
      </w:r>
      <w:r>
        <w:rPr>
          <w:rFonts w:ascii="Verdana" w:hAnsi="Verdana" w:cs="Arial"/>
          <w:b/>
        </w:rPr>
        <w:t>indications données au présent c</w:t>
      </w:r>
      <w:r w:rsidRPr="00A50EE7">
        <w:rPr>
          <w:rFonts w:ascii="Verdana" w:hAnsi="Verdana" w:cs="Arial"/>
          <w:b/>
        </w:rPr>
        <w:t>adre de réponse ; le candidat n’a pas à produire d’autres informations ou documents que ceux étant expressém</w:t>
      </w:r>
      <w:r>
        <w:rPr>
          <w:rFonts w:ascii="Verdana" w:hAnsi="Verdana" w:cs="Arial"/>
          <w:b/>
        </w:rPr>
        <w:t>ent sollicités dans le présent c</w:t>
      </w:r>
      <w:r w:rsidRPr="00A50EE7">
        <w:rPr>
          <w:rFonts w:ascii="Verdana" w:hAnsi="Verdana" w:cs="Arial"/>
          <w:b/>
        </w:rPr>
        <w:t>adre de réponse.</w:t>
      </w:r>
    </w:p>
    <w:p w14:paraId="397D2039" w14:textId="77777777" w:rsidR="005C7CCB" w:rsidRPr="00A50EE7" w:rsidRDefault="005C7CCB" w:rsidP="005C7CCB">
      <w:pPr>
        <w:pStyle w:val="En-tte"/>
        <w:tabs>
          <w:tab w:val="clear" w:pos="4536"/>
          <w:tab w:val="clear" w:pos="9072"/>
        </w:tabs>
        <w:rPr>
          <w:rFonts w:ascii="Verdana" w:hAnsi="Verdana" w:cs="Arial"/>
          <w:b/>
        </w:rPr>
      </w:pPr>
      <w:r w:rsidRPr="000B3E3C">
        <w:rPr>
          <w:rFonts w:ascii="Verdana" w:hAnsi="Verdana" w:cs="Arial"/>
          <w:b/>
        </w:rPr>
        <w:t>Le candidat produit obligatoirement un cadre de réponse par lot auquel il candidate.</w:t>
      </w: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4A1BB317" w14:textId="77777777" w:rsidTr="008505CF">
        <w:trPr>
          <w:trHeight w:val="364"/>
        </w:trPr>
        <w:tc>
          <w:tcPr>
            <w:tcW w:w="9072" w:type="dxa"/>
            <w:shd w:val="solid" w:color="333399" w:fill="333399"/>
            <w:vAlign w:val="center"/>
          </w:tcPr>
          <w:p w14:paraId="7FFF7EA9"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rsidP="008505CF">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4B585705" w14:textId="2C860D64" w:rsidR="00336745" w:rsidRPr="00033B46" w:rsidRDefault="00336745" w:rsidP="00336745">
      <w:pPr>
        <w:pStyle w:val="En-tte"/>
        <w:tabs>
          <w:tab w:val="clear" w:pos="4536"/>
          <w:tab w:val="clear" w:pos="9072"/>
        </w:tabs>
        <w:jc w:val="both"/>
        <w:rPr>
          <w:rFonts w:ascii="Marianne" w:hAnsi="Marianne" w:cs="Arial"/>
          <w:color w:val="000000"/>
        </w:rPr>
      </w:pPr>
      <w:r w:rsidRPr="002B2C20">
        <w:rPr>
          <w:rFonts w:ascii="Marianne" w:hAnsi="Marianne" w:cs="Arial"/>
          <w:color w:val="000000"/>
        </w:rPr>
        <w:t>France Travail Corse, établissement public administratif, représenté par sa directrice régionale, Madame Catherine BEDENES, dûment habilitée à cet effet, domiciliée en cette qualité : Résidence Opéra, boulevard Louis Campi, CS 50221, 20700 AJACCIO CEDES 9),</w:t>
      </w:r>
    </w:p>
    <w:p w14:paraId="68255DCE" w14:textId="41D60A5D" w:rsidR="005C7CCB" w:rsidDel="00336745" w:rsidRDefault="005C7CCB" w:rsidP="005C7CCB">
      <w:pPr>
        <w:pStyle w:val="En-tte"/>
        <w:tabs>
          <w:tab w:val="clear" w:pos="4536"/>
          <w:tab w:val="clear" w:pos="9072"/>
        </w:tabs>
        <w:rPr>
          <w:del w:id="0" w:author="LECA Anna-Lisa" w:date="2025-04-08T16:28:00Z" w16du:dateUtc="2025-04-08T14:28:00Z"/>
          <w:rFonts w:ascii="Verdana" w:hAnsi="Verdana" w:cs="Arial"/>
        </w:rPr>
      </w:pPr>
    </w:p>
    <w:p w14:paraId="490BAD31" w14:textId="77777777" w:rsidR="006A24FB" w:rsidRDefault="006A24F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66B409E6" w14:textId="77777777" w:rsidTr="008505CF">
        <w:trPr>
          <w:trHeight w:val="364"/>
        </w:trPr>
        <w:tc>
          <w:tcPr>
            <w:tcW w:w="9072" w:type="dxa"/>
            <w:shd w:val="solid" w:color="333399" w:fill="333399"/>
            <w:vAlign w:val="center"/>
          </w:tcPr>
          <w:p w14:paraId="7C8C9993"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rsidP="008505CF">
            <w:pPr>
              <w:tabs>
                <w:tab w:val="left" w:pos="-142"/>
              </w:tabs>
              <w:jc w:val="right"/>
              <w:rPr>
                <w:rFonts w:ascii="Verdana" w:hAnsi="Verdana" w:cs="Arial"/>
                <w:b/>
                <w:bCs/>
                <w:color w:val="FFFFFF"/>
              </w:rPr>
            </w:pPr>
          </w:p>
        </w:tc>
      </w:tr>
    </w:tbl>
    <w:p w14:paraId="23ECBC89" w14:textId="77777777" w:rsidR="005C7CCB" w:rsidRPr="007F69BF" w:rsidRDefault="005C7CCB" w:rsidP="005C7CCB">
      <w:pPr>
        <w:rPr>
          <w:rFonts w:ascii="Verdana" w:hAnsi="Verdana" w:cs="Arial"/>
          <w:b/>
          <w:bCs/>
        </w:rPr>
      </w:pPr>
    </w:p>
    <w:p w14:paraId="25FABD86" w14:textId="4D7C5B1F" w:rsidR="005C7CCB" w:rsidRDefault="005C7CCB" w:rsidP="005C7CCB">
      <w:pPr>
        <w:jc w:val="both"/>
        <w:rPr>
          <w:rFonts w:ascii="Verdana" w:hAnsi="Verdana" w:cs="Arial"/>
          <w:spacing w:val="2"/>
        </w:rPr>
      </w:pPr>
      <w:r w:rsidRPr="007F69BF">
        <w:rPr>
          <w:rFonts w:ascii="Verdana" w:hAnsi="Verdana" w:cs="Arial"/>
          <w:bCs/>
        </w:rPr>
        <w:t xml:space="preserve">Le marché a pour </w:t>
      </w:r>
      <w:r w:rsidR="006A24FB" w:rsidRPr="007F69BF">
        <w:rPr>
          <w:rFonts w:ascii="Verdana" w:hAnsi="Verdana" w:cs="Arial"/>
          <w:bCs/>
        </w:rPr>
        <w:t>objet</w:t>
      </w:r>
      <w:r w:rsidR="006A24FB">
        <w:rPr>
          <w:rFonts w:ascii="Verdana" w:hAnsi="Verdana" w:cs="Arial"/>
          <w:bCs/>
        </w:rPr>
        <w:t xml:space="preserve"> :</w:t>
      </w:r>
      <w:r>
        <w:rPr>
          <w:rFonts w:ascii="Verdana" w:hAnsi="Verdana" w:cs="Arial"/>
          <w:bCs/>
        </w:rPr>
        <w:t xml:space="preserve"> </w:t>
      </w:r>
      <w:r w:rsidRPr="00B075F4">
        <w:rPr>
          <w:rStyle w:val="Rfrencelgre"/>
          <w:rFonts w:ascii="Verdana" w:hAnsi="Verdana"/>
          <w:b/>
          <w:color w:val="auto"/>
        </w:rPr>
        <w:t xml:space="preserve">services de collecte et de traitement des déchets de bureau recyclables </w:t>
      </w:r>
      <w:r w:rsidR="000025DF">
        <w:rPr>
          <w:rStyle w:val="Rfrencelgre"/>
          <w:rFonts w:ascii="Verdana" w:hAnsi="Verdana"/>
          <w:b/>
          <w:color w:val="auto"/>
        </w:rPr>
        <w:t xml:space="preserve">et biodéchets </w:t>
      </w:r>
      <w:r w:rsidRPr="00B075F4">
        <w:rPr>
          <w:rStyle w:val="Rfrencelgre"/>
          <w:rFonts w:ascii="Verdana" w:hAnsi="Verdana"/>
          <w:b/>
          <w:color w:val="auto"/>
        </w:rPr>
        <w:t>pour France Travail</w:t>
      </w:r>
    </w:p>
    <w:p w14:paraId="1F458AC9" w14:textId="2357FC2F" w:rsidR="005C7CCB" w:rsidRPr="00E274D1" w:rsidRDefault="00E274D1" w:rsidP="005C7CCB">
      <w:pPr>
        <w:jc w:val="both"/>
        <w:rPr>
          <w:rFonts w:ascii="Verdana" w:hAnsi="Verdana" w:cs="Arial"/>
          <w:b/>
          <w:color w:val="FFFFFF"/>
        </w:rPr>
      </w:pPr>
      <w:r w:rsidRPr="005C7CCB">
        <w:rPr>
          <w:rFonts w:ascii="Verdana" w:hAnsi="Verdana" w:cs="Arial"/>
          <w:b/>
          <w:color w:val="FFFFFF"/>
        </w:rPr>
        <w:t>) + Textile + DEEE</w:t>
      </w:r>
    </w:p>
    <w:p w14:paraId="49E9F0F9" w14:textId="77777777" w:rsidR="005C7CCB" w:rsidRPr="00A50EE7" w:rsidRDefault="005C7CCB" w:rsidP="005C7CCB">
      <w:pPr>
        <w:jc w:val="both"/>
        <w:rPr>
          <w:rFonts w:ascii="Verdana" w:hAnsi="Verdana" w:cs="Arial"/>
          <w:bCs/>
        </w:rPr>
      </w:pPr>
      <w:r w:rsidRPr="00A50EE7">
        <w:rPr>
          <w:rFonts w:ascii="Verdana" w:hAnsi="Verdana" w:cs="Arial"/>
          <w:bCs/>
        </w:rPr>
        <w:t xml:space="preserve">Les prestations sont décrites au Contrat et au Cahier des charges fonctionnel et technique (CCFT). </w:t>
      </w:r>
    </w:p>
    <w:p w14:paraId="483785CB" w14:textId="77777777" w:rsidR="00A14F56" w:rsidRDefault="00A14F56" w:rsidP="00A14F56">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A14F56" w:rsidRPr="00A50EE7" w14:paraId="0B496167" w14:textId="77777777" w:rsidTr="00D628DE">
        <w:trPr>
          <w:trHeight w:val="364"/>
        </w:trPr>
        <w:tc>
          <w:tcPr>
            <w:tcW w:w="9072" w:type="dxa"/>
            <w:shd w:val="solid" w:color="333399" w:fill="333399"/>
            <w:vAlign w:val="center"/>
          </w:tcPr>
          <w:p w14:paraId="15149A2F" w14:textId="77777777" w:rsidR="00A14F56" w:rsidRPr="00A50EE7" w:rsidRDefault="00A14F56" w:rsidP="00D628DE">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t xml:space="preserve">C - Identification </w:t>
            </w:r>
            <w:r>
              <w:rPr>
                <w:rFonts w:ascii="Verdana" w:hAnsi="Verdana" w:cs="Arial"/>
                <w:b/>
                <w:bCs/>
                <w:color w:val="FFFFFF"/>
              </w:rPr>
              <w:t>des lots</w:t>
            </w:r>
          </w:p>
        </w:tc>
        <w:tc>
          <w:tcPr>
            <w:tcW w:w="851" w:type="dxa"/>
            <w:shd w:val="solid" w:color="333399" w:fill="333399"/>
            <w:vAlign w:val="center"/>
          </w:tcPr>
          <w:p w14:paraId="526BC3F5" w14:textId="77777777" w:rsidR="00A14F56" w:rsidRPr="00A50EE7" w:rsidRDefault="00A14F56" w:rsidP="00D628DE">
            <w:pPr>
              <w:tabs>
                <w:tab w:val="left" w:pos="-142"/>
              </w:tabs>
              <w:jc w:val="right"/>
              <w:rPr>
                <w:rFonts w:ascii="Verdana" w:hAnsi="Verdana" w:cs="Arial"/>
                <w:b/>
                <w:bCs/>
                <w:color w:val="FFFFFF"/>
              </w:rPr>
            </w:pPr>
          </w:p>
        </w:tc>
      </w:tr>
    </w:tbl>
    <w:p w14:paraId="192A6644" w14:textId="77777777" w:rsidR="00A14F56" w:rsidRPr="00A50EE7" w:rsidRDefault="00A14F56" w:rsidP="00A14F56">
      <w:pPr>
        <w:autoSpaceDE w:val="0"/>
        <w:autoSpaceDN w:val="0"/>
        <w:adjustRightInd w:val="0"/>
        <w:jc w:val="both"/>
        <w:rPr>
          <w:rFonts w:ascii="Verdana" w:hAnsi="Verdana" w:cs="Arial"/>
        </w:rPr>
      </w:pPr>
    </w:p>
    <w:p w14:paraId="0AA1FAE0" w14:textId="77777777" w:rsidR="00A14F56" w:rsidRPr="00D628DE" w:rsidRDefault="00A14F56" w:rsidP="00A14F56">
      <w:pPr>
        <w:autoSpaceDE w:val="0"/>
        <w:autoSpaceDN w:val="0"/>
        <w:adjustRightInd w:val="0"/>
        <w:ind w:left="142"/>
        <w:rPr>
          <w:rFonts w:ascii="Verdana" w:hAnsi="Verdana" w:cs="Arial"/>
          <w:b/>
        </w:rPr>
      </w:pPr>
      <w:r w:rsidRPr="00D628DE">
        <w:rPr>
          <w:rFonts w:ascii="Verdana" w:hAnsi="Verdana" w:cs="Arial"/>
          <w:b/>
        </w:rPr>
        <w:t xml:space="preserve">Le présent cadre de réponse est établi dans le cadre du/des lot(s) suivant de la consultation :    </w:t>
      </w:r>
    </w:p>
    <w:p w14:paraId="53093E05" w14:textId="77777777" w:rsidR="00A14F56" w:rsidRPr="00D628DE" w:rsidRDefault="00A14F56" w:rsidP="00A14F56">
      <w:pPr>
        <w:ind w:left="142"/>
        <w:jc w:val="both"/>
        <w:rPr>
          <w:rFonts w:ascii="Verdana" w:hAnsi="Verdana" w:cs="Arial"/>
          <w:bCs/>
          <w:i/>
          <w:iCs/>
        </w:rPr>
      </w:pPr>
      <w:r w:rsidRPr="00D628DE">
        <w:rPr>
          <w:rFonts w:ascii="Verdana" w:hAnsi="Verdana" w:cs="Arial"/>
          <w:bCs/>
          <w:i/>
          <w:iCs/>
        </w:rPr>
        <w:t>Le candidat indique le ou les numéros des lots(s) au(x)quel(s) il candidate</w:t>
      </w:r>
    </w:p>
    <w:p w14:paraId="2ECE63E3" w14:textId="77777777" w:rsidR="005C7CCB" w:rsidRDefault="005C7CCB" w:rsidP="005C7CCB">
      <w:pPr>
        <w:jc w:val="both"/>
        <w:rPr>
          <w:rFonts w:ascii="Verdana" w:hAnsi="Verdana" w:cs="Arial"/>
          <w:bCs/>
        </w:rPr>
      </w:pPr>
    </w:p>
    <w:p w14:paraId="55DC89FF" w14:textId="77777777" w:rsidR="00A14F56" w:rsidRPr="00A50EE7" w:rsidRDefault="00A14F56" w:rsidP="005C7CCB">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rsidTr="008505CF">
        <w:trPr>
          <w:trHeight w:val="364"/>
        </w:trPr>
        <w:tc>
          <w:tcPr>
            <w:tcW w:w="9072" w:type="dxa"/>
            <w:shd w:val="solid" w:color="333399" w:fill="333399"/>
            <w:vAlign w:val="center"/>
          </w:tcPr>
          <w:p w14:paraId="3EDAD6BA" w14:textId="5E3F2638"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r>
            <w:r w:rsidR="00A14F56">
              <w:rPr>
                <w:rFonts w:ascii="Verdana" w:hAnsi="Verdana" w:cs="Arial"/>
                <w:b/>
                <w:bCs/>
                <w:color w:val="FFFFFF"/>
              </w:rPr>
              <w:t xml:space="preserve">D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rsidP="008505CF">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A50EE7" w:rsidRDefault="005C7CCB" w:rsidP="005C7CCB">
      <w:pPr>
        <w:autoSpaceDE w:val="0"/>
        <w:autoSpaceDN w:val="0"/>
        <w:adjustRightInd w:val="0"/>
        <w:jc w:val="both"/>
        <w:rPr>
          <w:rFonts w:ascii="Verdana" w:hAnsi="Verdana" w:cs="Arial"/>
        </w:rPr>
      </w:pPr>
      <w:r w:rsidRPr="00A50EE7">
        <w:rPr>
          <w:rFonts w:ascii="Verdana" w:hAnsi="Verdana" w:cs="Arial"/>
        </w:rPr>
        <w:t>Raison ou dénomination sociale et adresse du candidat (ou du mandataire en cas de groupement constitué en application des articles R2142-19 à R2142-27 du code de la commande publique) :</w:t>
      </w:r>
    </w:p>
    <w:p w14:paraId="6B33AD70" w14:textId="77777777" w:rsidR="005C7CCB" w:rsidRPr="00A50EE7" w:rsidRDefault="005C7CCB" w:rsidP="005C7CCB">
      <w:pPr>
        <w:autoSpaceDE w:val="0"/>
        <w:autoSpaceDN w:val="0"/>
        <w:adjustRightInd w:val="0"/>
        <w:jc w:val="both"/>
        <w:rPr>
          <w:rFonts w:ascii="Verdana" w:hAnsi="Verdana" w:cs="Arial"/>
        </w:rPr>
      </w:pPr>
    </w:p>
    <w:p w14:paraId="38917FCC" w14:textId="77777777" w:rsidR="005C7CCB" w:rsidRPr="00A50EE7" w:rsidRDefault="005C7CCB" w:rsidP="005C7CCB">
      <w:pPr>
        <w:autoSpaceDE w:val="0"/>
        <w:autoSpaceDN w:val="0"/>
        <w:adjustRightInd w:val="0"/>
        <w:jc w:val="both"/>
        <w:rPr>
          <w:rFonts w:ascii="Verdana" w:hAnsi="Verdana" w:cs="Arial"/>
        </w:rPr>
      </w:pPr>
    </w:p>
    <w:p w14:paraId="40E09458" w14:textId="77777777" w:rsidR="005C7CCB" w:rsidRPr="00A50EE7" w:rsidRDefault="005C7CCB" w:rsidP="005C7CCB">
      <w:pPr>
        <w:tabs>
          <w:tab w:val="left" w:pos="1980"/>
        </w:tabs>
        <w:jc w:val="center"/>
        <w:rPr>
          <w:rFonts w:ascii="Verdana" w:hAnsi="Verdana" w:cs="Arial"/>
          <w:b/>
          <w:bCs/>
        </w:rPr>
      </w:pPr>
      <w:r w:rsidRPr="00A50EE7">
        <w:rPr>
          <w:rFonts w:ascii="Verdana" w:hAnsi="Verdana" w:cs="Arial"/>
          <w:b/>
          <w:bCs/>
        </w:rPr>
        <w:t>A COMPLETER PAR LE CANDIDAT</w:t>
      </w:r>
    </w:p>
    <w:p w14:paraId="02A7C8A4" w14:textId="77777777" w:rsidR="005C7CCB" w:rsidRPr="00A50EE7" w:rsidRDefault="005C7CCB" w:rsidP="005C7CCB">
      <w:pPr>
        <w:tabs>
          <w:tab w:val="left" w:pos="1980"/>
        </w:tabs>
        <w:rPr>
          <w:rFonts w:ascii="Verdana" w:hAnsi="Verdana" w:cs="Arial"/>
        </w:rPr>
      </w:pPr>
    </w:p>
    <w:p w14:paraId="79C8F8CB"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Raison ou dénomination sociale : </w:t>
      </w:r>
    </w:p>
    <w:p w14:paraId="2DFD6CF3" w14:textId="77777777" w:rsidR="005C7CCB" w:rsidRPr="00A50EE7" w:rsidRDefault="005C7CCB" w:rsidP="005C7CCB">
      <w:pPr>
        <w:tabs>
          <w:tab w:val="left" w:pos="1980"/>
        </w:tabs>
        <w:rPr>
          <w:rFonts w:ascii="Verdana" w:hAnsi="Verdana" w:cs="Arial"/>
        </w:rPr>
      </w:pPr>
    </w:p>
    <w:p w14:paraId="6E4971BA"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Adresse : </w:t>
      </w:r>
    </w:p>
    <w:p w14:paraId="129CE967" w14:textId="77777777" w:rsidR="005C7CCB" w:rsidRPr="00A50EE7" w:rsidRDefault="005C7CCB" w:rsidP="005C7CCB">
      <w:pPr>
        <w:tabs>
          <w:tab w:val="left" w:pos="1980"/>
        </w:tabs>
        <w:rPr>
          <w:rFonts w:ascii="Verdana" w:hAnsi="Verdana" w:cs="Arial"/>
        </w:rPr>
      </w:pPr>
    </w:p>
    <w:p w14:paraId="28B2DF93"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Téléphone :  </w:t>
      </w:r>
    </w:p>
    <w:p w14:paraId="7137C4FE" w14:textId="77777777" w:rsidR="005C7CCB" w:rsidRPr="00A50EE7" w:rsidRDefault="005C7CCB" w:rsidP="005C7CCB">
      <w:pPr>
        <w:tabs>
          <w:tab w:val="left" w:pos="1980"/>
        </w:tabs>
        <w:rPr>
          <w:rFonts w:ascii="Verdana" w:hAnsi="Verdana" w:cs="Arial"/>
        </w:rPr>
      </w:pPr>
      <w:r w:rsidRPr="00A50EE7">
        <w:rPr>
          <w:rFonts w:ascii="Verdana" w:hAnsi="Verdana" w:cs="Arial"/>
        </w:rPr>
        <w:t xml:space="preserve"> </w:t>
      </w:r>
    </w:p>
    <w:p w14:paraId="038D4621"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Fax : </w:t>
      </w:r>
    </w:p>
    <w:p w14:paraId="5DC80B38" w14:textId="77777777" w:rsidR="005C7CCB" w:rsidRPr="00A50EE7" w:rsidRDefault="005C7CCB" w:rsidP="005C7CCB">
      <w:pPr>
        <w:tabs>
          <w:tab w:val="left" w:pos="1980"/>
        </w:tabs>
        <w:rPr>
          <w:rFonts w:ascii="Verdana" w:hAnsi="Verdana" w:cs="Arial"/>
        </w:rPr>
      </w:pPr>
    </w:p>
    <w:p w14:paraId="5E635C20"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Courriel : </w:t>
      </w:r>
    </w:p>
    <w:p w14:paraId="24D23056" w14:textId="77777777" w:rsidR="005C7CCB" w:rsidRPr="00A50EE7" w:rsidRDefault="005C7CCB" w:rsidP="005C7CCB">
      <w:pPr>
        <w:tabs>
          <w:tab w:val="left" w:pos="1980"/>
        </w:tabs>
        <w:rPr>
          <w:rFonts w:ascii="Verdana" w:hAnsi="Verdana" w:cs="Arial"/>
        </w:rPr>
      </w:pPr>
    </w:p>
    <w:p w14:paraId="2E951E9F"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Personne à contacter pour toutes questions sur l’offre du candidat : </w:t>
      </w:r>
    </w:p>
    <w:p w14:paraId="29C48943" w14:textId="77777777" w:rsidR="005C7CCB" w:rsidRPr="00A50EE7" w:rsidRDefault="005C7CCB" w:rsidP="005C7CCB">
      <w:pPr>
        <w:tabs>
          <w:tab w:val="left" w:pos="1980"/>
        </w:tabs>
        <w:ind w:left="720"/>
        <w:rPr>
          <w:rFonts w:ascii="Verdana" w:hAnsi="Verdana" w:cs="Arial"/>
        </w:rPr>
      </w:pPr>
    </w:p>
    <w:p w14:paraId="73D29E76" w14:textId="77777777" w:rsidR="005C7CCB" w:rsidRPr="00A50EE7" w:rsidRDefault="005C7CCB" w:rsidP="005C7CCB">
      <w:pPr>
        <w:pStyle w:val="Titre"/>
        <w:jc w:val="left"/>
        <w:rPr>
          <w:rFonts w:ascii="Verdana" w:hAnsi="Verdana" w:cs="Arial"/>
        </w:rPr>
      </w:pPr>
      <w:r w:rsidRPr="00A50EE7">
        <w:rPr>
          <w:rFonts w:ascii="Verdana" w:hAnsi="Verdana" w:cs="Arial"/>
        </w:rPr>
        <w:t>NB : L’ensemble des cadres ci-après est à redimensionner et/ou à dupliquer autant que de besoin</w:t>
      </w:r>
    </w:p>
    <w:p w14:paraId="72160DE0" w14:textId="77777777" w:rsidR="005C7CCB" w:rsidRDefault="005C7CCB" w:rsidP="005C7CCB">
      <w:pPr>
        <w:rPr>
          <w:rFonts w:ascii="Verdana" w:hAnsi="Verdana" w:cs="Arial"/>
          <w:b/>
          <w:bCs/>
          <w:color w:val="FFFFFF"/>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3892EB40" w14:textId="77777777" w:rsidR="00E274D1" w:rsidRPr="00A50EE7" w:rsidRDefault="00E274D1" w:rsidP="005C7CCB">
      <w:pPr>
        <w:rPr>
          <w:rFonts w:ascii="Verdana" w:hAnsi="Verdana" w:cs="Arial"/>
          <w:b/>
          <w:bCs/>
          <w:color w:val="FFFFFF"/>
        </w:rPr>
      </w:pPr>
    </w:p>
    <w:p w14:paraId="7757B736" w14:textId="339D4807" w:rsidR="005C7CCB" w:rsidRPr="00A50EE7" w:rsidRDefault="005C7CCB" w:rsidP="005C7CCB">
      <w:pPr>
        <w:shd w:val="clear" w:color="auto" w:fill="333399"/>
        <w:tabs>
          <w:tab w:val="left" w:pos="-142"/>
          <w:tab w:val="left" w:pos="4111"/>
        </w:tabs>
        <w:jc w:val="center"/>
        <w:rPr>
          <w:rFonts w:ascii="Verdana" w:hAnsi="Verdana" w:cs="Arial"/>
          <w:b/>
          <w:bCs/>
          <w:color w:val="FFFFFF"/>
        </w:rPr>
      </w:pPr>
      <w:r w:rsidRPr="00A50EE7">
        <w:rPr>
          <w:rFonts w:ascii="Verdana" w:hAnsi="Verdana" w:cs="Arial"/>
          <w:b/>
          <w:bCs/>
          <w:color w:val="FFFFFF"/>
        </w:rPr>
        <w:lastRenderedPageBreak/>
        <w:t xml:space="preserve"> 1.</w:t>
      </w:r>
      <w:r w:rsidRPr="00A50EE7">
        <w:rPr>
          <w:rFonts w:ascii="Verdana" w:hAnsi="Verdana"/>
        </w:rPr>
        <w:t xml:space="preserve"> </w:t>
      </w:r>
      <w:r w:rsidRPr="00A50EE7">
        <w:rPr>
          <w:rFonts w:ascii="Verdana" w:hAnsi="Verdana" w:cs="Arial"/>
          <w:b/>
          <w:bCs/>
          <w:color w:val="FFFFFF"/>
        </w:rPr>
        <w:t xml:space="preserve">COMPREHENSION </w:t>
      </w:r>
      <w:r w:rsidR="000025DF">
        <w:rPr>
          <w:rFonts w:ascii="Verdana" w:hAnsi="Verdana" w:cs="Arial"/>
          <w:b/>
          <w:bCs/>
          <w:color w:val="FFFFFF"/>
        </w:rPr>
        <w:t xml:space="preserve">DU </w:t>
      </w:r>
      <w:r w:rsidR="00AF1EB6">
        <w:rPr>
          <w:rFonts w:ascii="Verdana" w:hAnsi="Verdana" w:cs="Arial"/>
          <w:b/>
          <w:bCs/>
          <w:color w:val="FFFFFF"/>
        </w:rPr>
        <w:t>CONTEXTE ET</w:t>
      </w:r>
      <w:r w:rsidR="000025DF">
        <w:rPr>
          <w:rFonts w:ascii="Verdana" w:hAnsi="Verdana" w:cs="Arial"/>
          <w:b/>
          <w:bCs/>
          <w:color w:val="FFFFFF"/>
        </w:rPr>
        <w:t xml:space="preserve"> </w:t>
      </w:r>
      <w:r w:rsidRPr="00A50EE7">
        <w:rPr>
          <w:rFonts w:ascii="Verdana" w:hAnsi="Verdana" w:cs="Arial"/>
          <w:b/>
          <w:bCs/>
          <w:color w:val="FFFFFF"/>
        </w:rPr>
        <w:t xml:space="preserve">DES </w:t>
      </w:r>
      <w:r w:rsidR="008F2BCB">
        <w:rPr>
          <w:rFonts w:ascii="Verdana" w:hAnsi="Verdana" w:cs="Arial"/>
          <w:b/>
          <w:bCs/>
          <w:color w:val="FFFFFF"/>
        </w:rPr>
        <w:t>ENJEUX</w:t>
      </w:r>
      <w:r w:rsidR="00AF360E">
        <w:rPr>
          <w:rFonts w:ascii="Verdana" w:hAnsi="Verdana" w:cs="Arial"/>
          <w:b/>
          <w:bCs/>
          <w:color w:val="FFFFFF"/>
        </w:rPr>
        <w:t xml:space="preserve"> INDUITS PAR LE TRI ET LA COLLECTE DES DECHETS</w:t>
      </w:r>
      <w:r w:rsidR="00B075F4">
        <w:rPr>
          <w:rFonts w:ascii="Verdana" w:hAnsi="Verdana" w:cs="Arial"/>
          <w:b/>
          <w:bCs/>
          <w:color w:val="FFFFFF"/>
        </w:rPr>
        <w:t xml:space="preserve"> DE FRANCE TRAVAIL</w:t>
      </w:r>
    </w:p>
    <w:p w14:paraId="7B1C7EF6" w14:textId="77777777" w:rsidR="005C7CCB" w:rsidRPr="00A50EE7" w:rsidRDefault="005C7CCB" w:rsidP="005C7CCB">
      <w:pPr>
        <w:rPr>
          <w:rFonts w:ascii="Verdana" w:hAnsi="Verdana" w:cs="Arial"/>
          <w:b/>
          <w:bCs/>
          <w:color w:val="FFFFFF"/>
        </w:rPr>
      </w:pPr>
    </w:p>
    <w:p w14:paraId="0F3F9663" w14:textId="15D633D5" w:rsidR="005C7CCB" w:rsidRPr="00A50EE7" w:rsidRDefault="005C7CCB" w:rsidP="005C7C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1.1 Compréhension du contexte et des enjeux induits par </w:t>
      </w:r>
      <w:r w:rsidR="008F2BCB">
        <w:rPr>
          <w:rFonts w:ascii="Verdana" w:hAnsi="Verdana" w:cs="Arial"/>
          <w:b/>
          <w:bCs/>
          <w:i/>
          <w:color w:val="FFFFFF"/>
        </w:rPr>
        <w:t>le tri</w:t>
      </w:r>
      <w:r w:rsidR="007B0953">
        <w:rPr>
          <w:rFonts w:ascii="Verdana" w:hAnsi="Verdana" w:cs="Arial"/>
          <w:b/>
          <w:bCs/>
          <w:i/>
          <w:color w:val="FFFFFF"/>
        </w:rPr>
        <w:t>,</w:t>
      </w:r>
      <w:r w:rsidR="008F2BCB">
        <w:rPr>
          <w:rFonts w:ascii="Verdana" w:hAnsi="Verdana" w:cs="Arial"/>
          <w:b/>
          <w:bCs/>
          <w:i/>
          <w:color w:val="FFFFFF"/>
        </w:rPr>
        <w:t xml:space="preserve"> la collecte </w:t>
      </w:r>
      <w:r w:rsidR="007B0953">
        <w:rPr>
          <w:rFonts w:ascii="Verdana" w:hAnsi="Verdana" w:cs="Arial"/>
          <w:b/>
          <w:bCs/>
          <w:i/>
          <w:color w:val="FFFFFF"/>
        </w:rPr>
        <w:t xml:space="preserve">et le traitement </w:t>
      </w:r>
      <w:r w:rsidR="008F2BCB">
        <w:rPr>
          <w:rFonts w:ascii="Verdana" w:hAnsi="Verdana" w:cs="Arial"/>
          <w:b/>
          <w:bCs/>
          <w:i/>
          <w:color w:val="FFFFFF"/>
        </w:rPr>
        <w:t>des déchets</w:t>
      </w:r>
    </w:p>
    <w:p w14:paraId="1579008D" w14:textId="77777777" w:rsidR="005C7CCB" w:rsidRPr="00AF1EB6" w:rsidRDefault="005C7CCB" w:rsidP="005C7CCB">
      <w:pPr>
        <w:rPr>
          <w:rFonts w:ascii="Verdana" w:hAnsi="Verdana" w:cs="Arial"/>
          <w:i/>
        </w:rPr>
      </w:pPr>
    </w:p>
    <w:p w14:paraId="5E16D79E" w14:textId="30BA739B" w:rsidR="008F2BCB" w:rsidRPr="00AF1EB6" w:rsidRDefault="008F2BCB" w:rsidP="008F2BCB">
      <w:pPr>
        <w:rPr>
          <w:rFonts w:ascii="Verdana" w:hAnsi="Verdana" w:cs="Arial"/>
          <w:b/>
          <w:bCs/>
          <w:sz w:val="20"/>
          <w:szCs w:val="20"/>
          <w:u w:val="single"/>
        </w:rPr>
      </w:pPr>
      <w:r w:rsidRPr="00AF1EB6">
        <w:rPr>
          <w:rFonts w:ascii="Verdana" w:hAnsi="Verdana" w:cs="Arial"/>
          <w:b/>
          <w:bCs/>
          <w:sz w:val="20"/>
          <w:szCs w:val="20"/>
          <w:u w:val="single"/>
        </w:rPr>
        <w:t>1.1.1 – Compréhension du contexte et des enjeux induits par le tri</w:t>
      </w:r>
      <w:r w:rsidR="00745A24">
        <w:rPr>
          <w:rFonts w:ascii="Verdana" w:hAnsi="Verdana" w:cs="Arial"/>
          <w:b/>
          <w:bCs/>
          <w:sz w:val="20"/>
          <w:szCs w:val="20"/>
          <w:u w:val="single"/>
        </w:rPr>
        <w:t>,</w:t>
      </w:r>
      <w:r w:rsidRPr="00AF1EB6">
        <w:rPr>
          <w:rFonts w:ascii="Verdana" w:hAnsi="Verdana" w:cs="Arial"/>
          <w:b/>
          <w:bCs/>
          <w:sz w:val="20"/>
          <w:szCs w:val="20"/>
          <w:u w:val="single"/>
        </w:rPr>
        <w:t xml:space="preserve"> la collecte </w:t>
      </w:r>
      <w:r w:rsidR="00745A24">
        <w:rPr>
          <w:rFonts w:ascii="Verdana" w:hAnsi="Verdana" w:cs="Arial"/>
          <w:b/>
          <w:bCs/>
          <w:sz w:val="20"/>
          <w:szCs w:val="20"/>
          <w:u w:val="single"/>
        </w:rPr>
        <w:t xml:space="preserve">et le traitement </w:t>
      </w:r>
      <w:r w:rsidRPr="00AF1EB6">
        <w:rPr>
          <w:rFonts w:ascii="Verdana" w:hAnsi="Verdana" w:cs="Arial"/>
          <w:b/>
          <w:bCs/>
          <w:sz w:val="20"/>
          <w:szCs w:val="20"/>
          <w:u w:val="single"/>
        </w:rPr>
        <w:t>des déchets</w:t>
      </w:r>
      <w:r w:rsidR="00585C82" w:rsidRPr="00AF1EB6">
        <w:rPr>
          <w:rFonts w:ascii="Verdana" w:hAnsi="Verdana" w:cs="Arial"/>
          <w:b/>
          <w:bCs/>
          <w:sz w:val="20"/>
          <w:szCs w:val="20"/>
          <w:u w:val="single"/>
        </w:rPr>
        <w:t xml:space="preserve"> </w:t>
      </w:r>
    </w:p>
    <w:p w14:paraId="2D5AC3A8" w14:textId="25FD49E2" w:rsidR="008F2BCB" w:rsidRPr="00A50EE7" w:rsidRDefault="000E7F61" w:rsidP="008F2BCB">
      <w:pPr>
        <w:tabs>
          <w:tab w:val="left" w:pos="-142"/>
          <w:tab w:val="left" w:pos="1674"/>
        </w:tabs>
        <w:jc w:val="both"/>
        <w:rPr>
          <w:rFonts w:ascii="Verdana" w:hAnsi="Verdana" w:cs="Arial"/>
          <w:i/>
        </w:rPr>
      </w:pPr>
      <w:r>
        <w:rPr>
          <w:rFonts w:ascii="Verdana" w:hAnsi="Verdana" w:cs="Arial"/>
          <w:i/>
        </w:rPr>
        <w:t>Le</w:t>
      </w:r>
      <w:r w:rsidR="000025DF">
        <w:rPr>
          <w:rFonts w:ascii="Verdana" w:hAnsi="Verdana" w:cs="Arial"/>
          <w:i/>
        </w:rPr>
        <w:t xml:space="preserve"> </w:t>
      </w:r>
      <w:r w:rsidR="00585C82">
        <w:rPr>
          <w:rFonts w:ascii="Verdana" w:hAnsi="Verdana" w:cs="Arial"/>
          <w:i/>
        </w:rPr>
        <w:t>candidat</w:t>
      </w:r>
      <w:r w:rsidR="000025DF">
        <w:rPr>
          <w:rFonts w:ascii="Verdana" w:hAnsi="Verdana" w:cs="Arial"/>
          <w:i/>
        </w:rPr>
        <w:t xml:space="preserve"> complète le présent cadre avec sa</w:t>
      </w:r>
      <w:r w:rsidR="008F2BCB" w:rsidRPr="00A50EE7">
        <w:rPr>
          <w:rFonts w:ascii="Verdana" w:hAnsi="Verdana" w:cs="Arial"/>
          <w:i/>
        </w:rPr>
        <w:t xml:space="preserve"> compréhension du contexte et des enjeux induits par </w:t>
      </w:r>
      <w:r w:rsidR="008F2BCB">
        <w:rPr>
          <w:rFonts w:ascii="Verdana" w:hAnsi="Verdana" w:cs="Arial"/>
          <w:i/>
        </w:rPr>
        <w:t>le tri</w:t>
      </w:r>
      <w:r w:rsidR="007B0953">
        <w:rPr>
          <w:rFonts w:ascii="Verdana" w:hAnsi="Verdana" w:cs="Arial"/>
          <w:i/>
        </w:rPr>
        <w:t>,</w:t>
      </w:r>
      <w:r w:rsidR="008F2BCB">
        <w:rPr>
          <w:rFonts w:ascii="Verdana" w:hAnsi="Verdana" w:cs="Arial"/>
          <w:i/>
        </w:rPr>
        <w:t xml:space="preserve"> la collecte </w:t>
      </w:r>
      <w:r w:rsidR="007B0953">
        <w:rPr>
          <w:rFonts w:ascii="Verdana" w:hAnsi="Verdana" w:cs="Arial"/>
          <w:i/>
        </w:rPr>
        <w:t xml:space="preserve">et le traitement </w:t>
      </w:r>
      <w:r w:rsidR="008F2BCB">
        <w:rPr>
          <w:rFonts w:ascii="Verdana" w:hAnsi="Verdana" w:cs="Arial"/>
          <w:i/>
        </w:rPr>
        <w:t>des déchets</w:t>
      </w:r>
      <w:r w:rsidR="008F2BCB" w:rsidRPr="00A50EE7">
        <w:rPr>
          <w:rFonts w:ascii="Verdana" w:hAnsi="Verdana" w:cs="Arial"/>
          <w:i/>
        </w:rPr>
        <w:t xml:space="preserve"> </w:t>
      </w:r>
    </w:p>
    <w:p w14:paraId="0E10D628"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36F47301"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5AECC939"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48F08412"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F592F40" w14:textId="77777777" w:rsidR="00AF360E" w:rsidRPr="009B1B4E" w:rsidRDefault="00AF360E" w:rsidP="005C7CCB">
      <w:pPr>
        <w:rPr>
          <w:rFonts w:ascii="Verdana" w:hAnsi="Verdana" w:cs="Arial"/>
          <w:b/>
          <w:bCs/>
          <w:color w:val="FFFFFF" w:themeColor="background1"/>
        </w:rPr>
      </w:pPr>
    </w:p>
    <w:p w14:paraId="11563518" w14:textId="07F3C541" w:rsidR="005C7CCB" w:rsidRPr="006A24FB" w:rsidRDefault="005C7CCB" w:rsidP="006A24FB">
      <w:pPr>
        <w:shd w:val="clear" w:color="auto" w:fill="333399"/>
        <w:tabs>
          <w:tab w:val="left" w:pos="-142"/>
          <w:tab w:val="left" w:pos="4111"/>
        </w:tabs>
        <w:jc w:val="both"/>
        <w:rPr>
          <w:rFonts w:ascii="Verdana" w:hAnsi="Verdana" w:cs="Arial"/>
          <w:b/>
          <w:bCs/>
          <w:i/>
          <w:color w:val="FFFFFF"/>
        </w:rPr>
      </w:pPr>
      <w:r w:rsidRPr="009B1B4E">
        <w:rPr>
          <w:rFonts w:ascii="Verdana" w:hAnsi="Verdana" w:cs="Arial"/>
          <w:b/>
          <w:bCs/>
          <w:i/>
          <w:color w:val="FFFFFF" w:themeColor="background1"/>
        </w:rPr>
        <w:t xml:space="preserve">2. </w:t>
      </w:r>
      <w:r w:rsidR="005222CA" w:rsidRPr="009B1B4E">
        <w:rPr>
          <w:rFonts w:ascii="Verdana" w:hAnsi="Verdana" w:cs="Arial"/>
          <w:b/>
          <w:bCs/>
          <w:i/>
          <w:color w:val="FFFFFF" w:themeColor="background1"/>
        </w:rPr>
        <w:t>Organisation et moyens mis en œuvre pour les collectes ordinaires, les collectes exceptionnelles et le tri des biodéchets</w:t>
      </w:r>
    </w:p>
    <w:p w14:paraId="3CC3D264" w14:textId="77777777" w:rsidR="005222CA" w:rsidRPr="00A50EE7" w:rsidRDefault="005222CA" w:rsidP="005C7CCB">
      <w:pPr>
        <w:rPr>
          <w:rFonts w:ascii="Verdana" w:hAnsi="Verdana" w:cs="Arial"/>
        </w:rPr>
      </w:pPr>
    </w:p>
    <w:p w14:paraId="28FB9E9F" w14:textId="5B336E00" w:rsidR="004F4F56" w:rsidRPr="008F2BCB" w:rsidRDefault="005C7CCB" w:rsidP="008F2B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2.1 </w:t>
      </w:r>
      <w:r w:rsidR="0003486F">
        <w:rPr>
          <w:rFonts w:ascii="Verdana" w:hAnsi="Verdana" w:cs="Arial"/>
          <w:b/>
          <w:bCs/>
          <w:i/>
          <w:color w:val="FFFFFF"/>
        </w:rPr>
        <w:t>Moyens et o</w:t>
      </w:r>
      <w:r w:rsidR="008F2BCB" w:rsidRPr="008F2BCB">
        <w:rPr>
          <w:rFonts w:ascii="Verdana" w:hAnsi="Verdana" w:cs="Arial"/>
          <w:b/>
          <w:bCs/>
          <w:i/>
          <w:color w:val="FFFFFF"/>
        </w:rPr>
        <w:t>rganisation de</w:t>
      </w:r>
      <w:r w:rsidR="00E4346D">
        <w:rPr>
          <w:rFonts w:ascii="Verdana" w:hAnsi="Verdana" w:cs="Arial"/>
          <w:b/>
          <w:bCs/>
          <w:i/>
          <w:color w:val="FFFFFF"/>
        </w:rPr>
        <w:t>s</w:t>
      </w:r>
      <w:r w:rsidR="008F2BCB" w:rsidRPr="008F2BCB">
        <w:rPr>
          <w:rFonts w:ascii="Verdana" w:hAnsi="Verdana" w:cs="Arial"/>
          <w:b/>
          <w:bCs/>
          <w:i/>
          <w:color w:val="FFFFFF"/>
        </w:rPr>
        <w:t xml:space="preserve"> collecte</w:t>
      </w:r>
      <w:r w:rsidR="00E4346D">
        <w:rPr>
          <w:rFonts w:ascii="Verdana" w:hAnsi="Verdana" w:cs="Arial"/>
          <w:b/>
          <w:bCs/>
          <w:i/>
          <w:color w:val="FFFFFF"/>
        </w:rPr>
        <w:t>s</w:t>
      </w:r>
      <w:r w:rsidR="00522C5C">
        <w:rPr>
          <w:rFonts w:ascii="Verdana" w:hAnsi="Verdana" w:cs="Arial"/>
          <w:b/>
          <w:bCs/>
          <w:i/>
          <w:color w:val="FFFFFF"/>
        </w:rPr>
        <w:t xml:space="preserve"> ordinaire</w:t>
      </w:r>
      <w:r w:rsidR="00E4346D">
        <w:rPr>
          <w:rFonts w:ascii="Verdana" w:hAnsi="Verdana" w:cs="Arial"/>
          <w:b/>
          <w:bCs/>
          <w:i/>
          <w:color w:val="FFFFFF"/>
        </w:rPr>
        <w:t>s</w:t>
      </w:r>
      <w:r w:rsidR="00522C5C">
        <w:rPr>
          <w:rFonts w:ascii="Verdana" w:hAnsi="Verdana" w:cs="Arial"/>
          <w:b/>
          <w:bCs/>
          <w:i/>
          <w:color w:val="FFFFFF"/>
        </w:rPr>
        <w:t xml:space="preserve"> et des collectes </w:t>
      </w:r>
      <w:r w:rsidR="00E4346D">
        <w:rPr>
          <w:rFonts w:ascii="Verdana" w:hAnsi="Verdana" w:cs="Arial"/>
          <w:b/>
          <w:bCs/>
          <w:i/>
          <w:color w:val="FFFFFF"/>
        </w:rPr>
        <w:t>exceptionnelles</w:t>
      </w:r>
    </w:p>
    <w:p w14:paraId="62C54D9A" w14:textId="77777777" w:rsidR="00415F7F" w:rsidRDefault="00415F7F" w:rsidP="005C7CCB">
      <w:pPr>
        <w:rPr>
          <w:rFonts w:ascii="Verdana" w:hAnsi="Verdana" w:cs="Arial"/>
          <w:b/>
          <w:bCs/>
          <w:sz w:val="20"/>
          <w:szCs w:val="20"/>
          <w:u w:val="single"/>
        </w:rPr>
      </w:pPr>
    </w:p>
    <w:p w14:paraId="771A886F" w14:textId="358425A2" w:rsidR="005222CA" w:rsidRDefault="004F4F56" w:rsidP="005C7CCB">
      <w:pPr>
        <w:rPr>
          <w:rFonts w:ascii="Verdana" w:hAnsi="Verdana" w:cs="Arial"/>
          <w:b/>
          <w:bCs/>
          <w:sz w:val="20"/>
          <w:szCs w:val="20"/>
          <w:u w:val="single"/>
        </w:rPr>
      </w:pPr>
      <w:r w:rsidRPr="00AF1EB6">
        <w:rPr>
          <w:rFonts w:ascii="Verdana" w:hAnsi="Verdana" w:cs="Arial"/>
          <w:b/>
          <w:bCs/>
          <w:sz w:val="20"/>
          <w:szCs w:val="20"/>
          <w:u w:val="single"/>
        </w:rPr>
        <w:t xml:space="preserve">2.1.1 – </w:t>
      </w:r>
      <w:r w:rsidR="005222CA" w:rsidRPr="005222CA">
        <w:rPr>
          <w:rFonts w:ascii="Verdana" w:hAnsi="Verdana" w:cs="Arial"/>
          <w:b/>
          <w:bCs/>
          <w:sz w:val="20"/>
          <w:szCs w:val="20"/>
          <w:u w:val="single"/>
        </w:rPr>
        <w:t>Moyens matériels et mesures pour optimiser la collecte et le traitement des biodéchets dans le cadre des collectes</w:t>
      </w:r>
      <w:r w:rsidR="006B34FE">
        <w:rPr>
          <w:rFonts w:ascii="Verdana" w:hAnsi="Verdana" w:cs="Arial"/>
          <w:b/>
          <w:bCs/>
          <w:sz w:val="20"/>
          <w:szCs w:val="20"/>
          <w:u w:val="single"/>
        </w:rPr>
        <w:t xml:space="preserve"> ordinaires</w:t>
      </w:r>
    </w:p>
    <w:p w14:paraId="47140AA1" w14:textId="77777777" w:rsidR="00C76D87" w:rsidRDefault="00C76D87" w:rsidP="005C7CCB">
      <w:pPr>
        <w:rPr>
          <w:ins w:id="1" w:author="Maxime AGHORO-ALI" w:date="2025-01-17T09:55:00Z" w16du:dateUtc="2025-01-17T08:55:00Z"/>
          <w:rFonts w:ascii="Verdana" w:hAnsi="Verdana" w:cs="Arial"/>
          <w:b/>
          <w:bCs/>
          <w:sz w:val="20"/>
          <w:szCs w:val="20"/>
          <w:u w:val="single"/>
        </w:rPr>
      </w:pPr>
    </w:p>
    <w:p w14:paraId="38FB9799" w14:textId="335591F0" w:rsidR="006E61C1" w:rsidRDefault="006E61C1" w:rsidP="006E61C1">
      <w:pPr>
        <w:rPr>
          <w:rFonts w:ascii="Verdana" w:hAnsi="Verdana" w:cs="Arial"/>
          <w:i/>
        </w:rPr>
      </w:pPr>
      <w:bookmarkStart w:id="2" w:name="_Hlk173840155"/>
      <w:r w:rsidRPr="00A50EE7">
        <w:rPr>
          <w:rFonts w:ascii="Verdana" w:hAnsi="Verdana" w:cs="Arial"/>
          <w:i/>
        </w:rPr>
        <w:t xml:space="preserve">Le candidat détaille </w:t>
      </w:r>
      <w:r>
        <w:rPr>
          <w:rFonts w:ascii="Verdana" w:hAnsi="Verdana" w:cs="Arial"/>
          <w:i/>
        </w:rPr>
        <w:t>les moyens qu’il prévoit</w:t>
      </w:r>
      <w:r w:rsidR="00D04819">
        <w:rPr>
          <w:rFonts w:ascii="Verdana" w:hAnsi="Verdana" w:cs="Arial"/>
          <w:i/>
        </w:rPr>
        <w:t xml:space="preserve"> </w:t>
      </w:r>
      <w:r>
        <w:rPr>
          <w:rFonts w:ascii="Verdana" w:hAnsi="Verdana" w:cs="Arial"/>
          <w:i/>
        </w:rPr>
        <w:t xml:space="preserve">pour </w:t>
      </w:r>
      <w:r w:rsidR="000B0877">
        <w:rPr>
          <w:rFonts w:ascii="Verdana" w:hAnsi="Verdana" w:cs="Arial"/>
          <w:i/>
        </w:rPr>
        <w:t xml:space="preserve">optimiser </w:t>
      </w:r>
      <w:r>
        <w:rPr>
          <w:rFonts w:ascii="Verdana" w:hAnsi="Verdana" w:cs="Arial"/>
          <w:i/>
        </w:rPr>
        <w:t xml:space="preserve">la collecte et le tri des déchets ainsi que </w:t>
      </w:r>
      <w:r w:rsidR="000B0877">
        <w:rPr>
          <w:rFonts w:ascii="Verdana" w:hAnsi="Verdana" w:cs="Arial"/>
          <w:i/>
        </w:rPr>
        <w:t>les modalités de suivi de la prestation</w:t>
      </w:r>
    </w:p>
    <w:bookmarkEnd w:id="2"/>
    <w:p w14:paraId="6B93DBF0" w14:textId="77777777" w:rsidR="006E61C1" w:rsidRPr="00A50EE7" w:rsidRDefault="006E61C1" w:rsidP="006E61C1">
      <w:pPr>
        <w:rPr>
          <w:rFonts w:ascii="Verdana" w:hAnsi="Verdana" w:cs="Arial"/>
          <w:i/>
        </w:rPr>
      </w:pPr>
    </w:p>
    <w:p w14:paraId="2269808C"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475462A"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71F134E" w14:textId="77777777" w:rsidR="003D2342" w:rsidRDefault="006E61C1" w:rsidP="006E61C1">
      <w:pPr>
        <w:rPr>
          <w:rFonts w:ascii="Verdana" w:hAnsi="Verdana" w:cs="Arial"/>
          <w:b/>
          <w:bCs/>
          <w:sz w:val="20"/>
          <w:szCs w:val="20"/>
          <w:u w:val="single"/>
        </w:rPr>
      </w:pPr>
      <w:r w:rsidRPr="00C57E38">
        <w:rPr>
          <w:rFonts w:ascii="Verdana" w:hAnsi="Verdana" w:cs="Arial"/>
          <w:b/>
          <w:bCs/>
          <w:sz w:val="20"/>
          <w:szCs w:val="20"/>
          <w:u w:val="single"/>
        </w:rPr>
        <w:t xml:space="preserve">2.1.2. </w:t>
      </w:r>
      <w:r w:rsidR="005222CA" w:rsidRPr="005222CA">
        <w:rPr>
          <w:rFonts w:ascii="Verdana" w:hAnsi="Verdana" w:cs="Arial"/>
          <w:b/>
          <w:bCs/>
          <w:sz w:val="20"/>
          <w:szCs w:val="20"/>
          <w:u w:val="single"/>
        </w:rPr>
        <w:t>Moyens et optimisation pour la collecte et le traitement des biodéchets des collectes exceptionnelles</w:t>
      </w:r>
    </w:p>
    <w:p w14:paraId="54ACF5A1" w14:textId="6B632F6B" w:rsidR="006E61C1" w:rsidRDefault="006E61C1"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les moyens qu’il prévoit pour </w:t>
      </w:r>
      <w:r w:rsidR="00903302">
        <w:rPr>
          <w:rFonts w:ascii="Verdana" w:hAnsi="Verdana" w:cs="Arial"/>
          <w:i/>
        </w:rPr>
        <w:t xml:space="preserve">optimiser </w:t>
      </w:r>
      <w:r>
        <w:rPr>
          <w:rFonts w:ascii="Verdana" w:hAnsi="Verdana" w:cs="Arial"/>
          <w:i/>
        </w:rPr>
        <w:t xml:space="preserve">la collecte et le tri des déchets ainsi que </w:t>
      </w:r>
      <w:r w:rsidR="00903302">
        <w:rPr>
          <w:rFonts w:ascii="Verdana" w:hAnsi="Verdana" w:cs="Arial"/>
          <w:i/>
        </w:rPr>
        <w:t>les modalités de suivi de la prestation</w:t>
      </w:r>
    </w:p>
    <w:p w14:paraId="385009CF" w14:textId="77777777" w:rsidR="003264C3" w:rsidRDefault="003264C3" w:rsidP="006E61C1">
      <w:pPr>
        <w:rPr>
          <w:rFonts w:ascii="Verdana" w:hAnsi="Verdana" w:cs="Arial"/>
          <w:i/>
        </w:rPr>
      </w:pPr>
    </w:p>
    <w:p w14:paraId="1F1A2C9E" w14:textId="77777777" w:rsidR="003264C3" w:rsidRDefault="003264C3" w:rsidP="006E61C1">
      <w:pPr>
        <w:rPr>
          <w:rFonts w:ascii="Verdana" w:hAnsi="Verdana" w:cs="Arial"/>
          <w:i/>
        </w:rPr>
      </w:pPr>
    </w:p>
    <w:p w14:paraId="111C469E" w14:textId="77777777" w:rsidR="003264C3" w:rsidRDefault="003264C3" w:rsidP="006E61C1">
      <w:pPr>
        <w:rPr>
          <w:rFonts w:ascii="Verdana" w:hAnsi="Verdana" w:cs="Arial"/>
          <w:i/>
        </w:rPr>
      </w:pPr>
    </w:p>
    <w:p w14:paraId="0A57F3C3"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B2F443F"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A1EE0"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F1FC4"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2171BD7" w14:textId="77777777" w:rsidR="00415F7F" w:rsidRDefault="00415F7F" w:rsidP="005C7CCB">
      <w:pPr>
        <w:rPr>
          <w:rFonts w:ascii="Verdana" w:hAnsi="Verdana"/>
        </w:rPr>
      </w:pPr>
    </w:p>
    <w:p w14:paraId="4FEAAC40" w14:textId="7C5389CB" w:rsidR="004F4F56" w:rsidRPr="00C57E38" w:rsidDel="005222CA" w:rsidRDefault="004F4F56" w:rsidP="004F4F56">
      <w:pPr>
        <w:rPr>
          <w:del w:id="3" w:author="Maxime AGHORO-ALI" w:date="2025-01-17T09:56:00Z" w16du:dateUtc="2025-01-17T08:56:00Z"/>
          <w:rFonts w:ascii="Verdana" w:hAnsi="Verdana" w:cs="Arial"/>
          <w:b/>
          <w:bCs/>
          <w:sz w:val="20"/>
          <w:szCs w:val="20"/>
          <w:u w:val="single"/>
        </w:rPr>
      </w:pPr>
      <w:r w:rsidRPr="00C57E38">
        <w:rPr>
          <w:rFonts w:ascii="Verdana" w:hAnsi="Verdana" w:cs="Arial"/>
          <w:b/>
          <w:bCs/>
          <w:sz w:val="20"/>
          <w:szCs w:val="20"/>
          <w:u w:val="single"/>
        </w:rPr>
        <w:t xml:space="preserve">2.1.3. </w:t>
      </w:r>
      <w:r w:rsidR="005222CA" w:rsidRPr="005222CA">
        <w:rPr>
          <w:rFonts w:ascii="Verdana" w:hAnsi="Verdana" w:cs="Arial"/>
          <w:b/>
          <w:bCs/>
          <w:sz w:val="20"/>
          <w:szCs w:val="20"/>
          <w:u w:val="single"/>
        </w:rPr>
        <w:t>Proposition des contenants appropriés</w:t>
      </w:r>
      <w:r w:rsidR="00357EDA">
        <w:rPr>
          <w:rFonts w:ascii="Verdana" w:hAnsi="Verdana" w:cs="Arial"/>
          <w:b/>
          <w:bCs/>
          <w:sz w:val="20"/>
          <w:szCs w:val="20"/>
          <w:u w:val="single"/>
        </w:rPr>
        <w:t xml:space="preserve"> </w:t>
      </w:r>
    </w:p>
    <w:p w14:paraId="2B731FAD" w14:textId="4F0D34E4" w:rsidR="006E61C1" w:rsidRPr="00DB092B" w:rsidRDefault="006E61C1" w:rsidP="006E61C1">
      <w:pPr>
        <w:rPr>
          <w:rFonts w:ascii="Verdana" w:hAnsi="Verdana" w:cs="Arial"/>
          <w:i/>
        </w:rPr>
      </w:pPr>
    </w:p>
    <w:p w14:paraId="63C101CD" w14:textId="07B0FD0A" w:rsidR="007D79BA" w:rsidRPr="00DB092B" w:rsidRDefault="006E61C1" w:rsidP="005222CA">
      <w:pPr>
        <w:rPr>
          <w:rFonts w:ascii="Verdana" w:hAnsi="Verdana" w:cs="Arial"/>
          <w:i/>
        </w:rPr>
      </w:pPr>
      <w:r w:rsidRPr="00DB092B">
        <w:rPr>
          <w:rFonts w:ascii="Verdana" w:hAnsi="Verdana" w:cs="Arial"/>
          <w:iCs/>
        </w:rPr>
        <w:t xml:space="preserve">Le candidat </w:t>
      </w:r>
      <w:r w:rsidR="005222CA" w:rsidRPr="00DB092B">
        <w:rPr>
          <w:rFonts w:ascii="Verdana" w:hAnsi="Verdana" w:cs="Arial"/>
          <w:iCs/>
        </w:rPr>
        <w:t>présente le détail des contenants destinés à la collecte des biodéchets sur chaque site</w:t>
      </w:r>
      <w:r w:rsidR="00DB092B" w:rsidRPr="00DB092B">
        <w:rPr>
          <w:rFonts w:ascii="Verdana" w:hAnsi="Verdana" w:cs="Arial"/>
          <w:iCs/>
        </w:rPr>
        <w:t xml:space="preserve"> (sacs biodégradables)</w:t>
      </w:r>
      <w:r w:rsidR="005222CA" w:rsidRPr="00DB092B">
        <w:rPr>
          <w:rFonts w:ascii="Verdana" w:hAnsi="Verdana" w:cs="Arial"/>
          <w:iCs/>
        </w:rPr>
        <w:t xml:space="preserve"> ainsi que les modalités d’entretien et de remise en état des équipement</w:t>
      </w:r>
      <w:r w:rsidR="00DB092B" w:rsidRPr="00DB092B">
        <w:rPr>
          <w:rFonts w:ascii="Verdana" w:hAnsi="Verdana" w:cs="Arial"/>
          <w:iCs/>
        </w:rPr>
        <w:t>s</w:t>
      </w:r>
      <w:ins w:id="4" w:author="Maxime AGHORO-ALI" w:date="2025-01-17T09:58:00Z" w16du:dateUtc="2025-01-17T08:58:00Z">
        <w:r w:rsidR="005222CA" w:rsidRPr="00DB092B">
          <w:rPr>
            <w:rFonts w:ascii="Verdana" w:hAnsi="Verdana" w:cs="Arial"/>
            <w:iCs/>
          </w:rPr>
          <w:t xml:space="preserve"> </w:t>
        </w:r>
      </w:ins>
    </w:p>
    <w:p w14:paraId="5DE5EF13" w14:textId="77777777" w:rsidR="006E61C1" w:rsidRPr="00A50EE7" w:rsidRDefault="006E61C1" w:rsidP="004F4F56">
      <w:pPr>
        <w:rPr>
          <w:rFonts w:ascii="Verdana" w:hAnsi="Verdana" w:cs="Arial"/>
          <w:i/>
        </w:rPr>
      </w:pPr>
    </w:p>
    <w:p w14:paraId="4ADA3173"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A7F2BA"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9179D44" w14:textId="7777777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2254C7" w14:textId="6D93ABAC"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C1B110A" w14:textId="552DD4E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5696FB1" w14:textId="5A4D7FA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3CFCA08" w14:textId="77777777" w:rsidR="0054072A" w:rsidRPr="00A50EE7" w:rsidRDefault="0054072A" w:rsidP="0054072A">
      <w:pPr>
        <w:rPr>
          <w:rFonts w:ascii="Verdana" w:hAnsi="Verdana" w:cs="Arial"/>
          <w:b/>
          <w:bCs/>
          <w:color w:val="FFFFFF"/>
        </w:rPr>
      </w:pPr>
    </w:p>
    <w:p w14:paraId="65868572" w14:textId="76833E90" w:rsidR="0054072A" w:rsidRPr="006A24FB" w:rsidRDefault="0054072A" w:rsidP="0054072A">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Pr="006A24FB">
        <w:rPr>
          <w:rFonts w:ascii="Verdana" w:hAnsi="Verdana" w:cs="Arial"/>
          <w:b/>
          <w:bCs/>
          <w:i/>
          <w:color w:val="FFFFFF"/>
        </w:rPr>
        <w:t xml:space="preserve">. </w:t>
      </w:r>
      <w:r w:rsidR="00A14F4B">
        <w:rPr>
          <w:rFonts w:ascii="Verdana" w:hAnsi="Verdana" w:cs="Arial"/>
          <w:b/>
          <w:bCs/>
          <w:i/>
          <w:color w:val="FFFFFF"/>
        </w:rPr>
        <w:t>Rôle et responsabilité de l’interlocuteur dédié</w:t>
      </w:r>
      <w:r w:rsidR="007F1454">
        <w:rPr>
          <w:rFonts w:ascii="Verdana" w:hAnsi="Verdana" w:cs="Arial"/>
          <w:b/>
          <w:bCs/>
          <w:i/>
          <w:color w:val="FFFFFF"/>
        </w:rPr>
        <w:t xml:space="preserve"> et modalité de l’encadrement de l’équipe affecté à la réalisation des prestations</w:t>
      </w:r>
    </w:p>
    <w:p w14:paraId="23727DDB" w14:textId="77777777" w:rsidR="0054072A" w:rsidRPr="00A50EE7" w:rsidRDefault="0054072A" w:rsidP="005C7CCB">
      <w:pPr>
        <w:rPr>
          <w:rFonts w:ascii="Verdana" w:hAnsi="Verdana"/>
        </w:rPr>
      </w:pPr>
    </w:p>
    <w:p w14:paraId="2B9FB844" w14:textId="3BFED1C0" w:rsidR="005C7CCB" w:rsidRPr="00063C77" w:rsidRDefault="001D775C" w:rsidP="00063C77">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005C7CCB" w:rsidRPr="00A50EE7">
        <w:rPr>
          <w:rFonts w:ascii="Verdana" w:hAnsi="Verdana" w:cs="Arial"/>
          <w:b/>
          <w:bCs/>
          <w:i/>
          <w:color w:val="FFFFFF"/>
        </w:rPr>
        <w:t>.</w:t>
      </w:r>
      <w:r>
        <w:rPr>
          <w:rFonts w:ascii="Verdana" w:hAnsi="Verdana" w:cs="Arial"/>
          <w:b/>
          <w:bCs/>
          <w:i/>
          <w:color w:val="FFFFFF"/>
        </w:rPr>
        <w:t>1</w:t>
      </w:r>
      <w:r w:rsidR="005C7CCB" w:rsidRPr="00A50EE7">
        <w:rPr>
          <w:rFonts w:ascii="Verdana" w:hAnsi="Verdana" w:cs="Arial"/>
          <w:b/>
          <w:bCs/>
          <w:i/>
          <w:color w:val="FFFFFF"/>
        </w:rPr>
        <w:t xml:space="preserve"> </w:t>
      </w:r>
      <w:bookmarkStart w:id="5" w:name="_Hlk172199467"/>
      <w:r w:rsidR="00D95FC0">
        <w:rPr>
          <w:rFonts w:ascii="Verdana" w:hAnsi="Verdana" w:cs="Arial"/>
          <w:b/>
          <w:bCs/>
          <w:i/>
          <w:color w:val="FFFFFF"/>
        </w:rPr>
        <w:t>Rôle et Responsabilité de l’interlocuteur dédié</w:t>
      </w:r>
    </w:p>
    <w:bookmarkEnd w:id="5"/>
    <w:p w14:paraId="296CE611" w14:textId="77777777" w:rsidR="00063C77" w:rsidRDefault="00063C77" w:rsidP="005C7CCB">
      <w:pPr>
        <w:rPr>
          <w:rFonts w:ascii="Verdana" w:hAnsi="Verdana" w:cs="Arial"/>
          <w:i/>
        </w:rPr>
      </w:pPr>
    </w:p>
    <w:p w14:paraId="3B357BDF" w14:textId="1DD32F3B" w:rsidR="00063C77" w:rsidRDefault="001D775C" w:rsidP="005C7CCB">
      <w:pPr>
        <w:rPr>
          <w:rFonts w:ascii="Verdana" w:hAnsi="Verdana" w:cs="Arial"/>
          <w:i/>
        </w:rPr>
      </w:pPr>
      <w:r>
        <w:rPr>
          <w:rFonts w:ascii="Verdana" w:hAnsi="Verdana" w:cs="Arial"/>
          <w:b/>
          <w:bCs/>
          <w:sz w:val="20"/>
          <w:szCs w:val="20"/>
          <w:u w:val="single"/>
        </w:rPr>
        <w:t>3</w:t>
      </w:r>
      <w:r w:rsidR="00063C77" w:rsidRPr="00C57E38">
        <w:rPr>
          <w:rFonts w:ascii="Verdana" w:hAnsi="Verdana" w:cs="Arial"/>
          <w:b/>
          <w:bCs/>
          <w:sz w:val="20"/>
          <w:szCs w:val="20"/>
          <w:u w:val="single"/>
        </w:rPr>
        <w:t>.</w:t>
      </w:r>
      <w:r>
        <w:rPr>
          <w:rFonts w:ascii="Verdana" w:hAnsi="Verdana" w:cs="Arial"/>
          <w:b/>
          <w:bCs/>
          <w:sz w:val="20"/>
          <w:szCs w:val="20"/>
          <w:u w:val="single"/>
        </w:rPr>
        <w:t>1</w:t>
      </w:r>
      <w:r w:rsidR="00063C77" w:rsidRPr="00C57E38">
        <w:rPr>
          <w:rFonts w:ascii="Verdana" w:hAnsi="Verdana" w:cs="Arial"/>
          <w:b/>
          <w:bCs/>
          <w:sz w:val="20"/>
          <w:szCs w:val="20"/>
          <w:u w:val="single"/>
        </w:rPr>
        <w:t>.1. Rôle et responsabilité de l’interlocuteur dédié</w:t>
      </w:r>
    </w:p>
    <w:p w14:paraId="0DDDF9D9" w14:textId="77777777" w:rsidR="00063C77" w:rsidRDefault="005C7CCB" w:rsidP="00063C77">
      <w:pPr>
        <w:rPr>
          <w:rFonts w:ascii="Verdana" w:hAnsi="Verdana" w:cs="Arial"/>
          <w:i/>
        </w:rPr>
      </w:pPr>
      <w:r w:rsidRPr="00A50EE7">
        <w:rPr>
          <w:rFonts w:ascii="Verdana" w:hAnsi="Verdana" w:cs="Arial"/>
          <w:i/>
        </w:rPr>
        <w:t xml:space="preserve">Le candidat détaille </w:t>
      </w:r>
      <w:r w:rsidR="00063C77">
        <w:rPr>
          <w:rFonts w:ascii="Verdana" w:hAnsi="Verdana" w:cs="Arial"/>
          <w:i/>
        </w:rPr>
        <w:t>le r</w:t>
      </w:r>
      <w:r w:rsidR="00063C77" w:rsidRPr="00063C77">
        <w:rPr>
          <w:rFonts w:ascii="Verdana" w:hAnsi="Verdana" w:cs="Arial"/>
          <w:i/>
        </w:rPr>
        <w:t xml:space="preserve">ôle et </w:t>
      </w:r>
      <w:r w:rsidR="00063C77">
        <w:rPr>
          <w:rFonts w:ascii="Verdana" w:hAnsi="Verdana" w:cs="Arial"/>
          <w:i/>
        </w:rPr>
        <w:t xml:space="preserve">les </w:t>
      </w:r>
      <w:r w:rsidR="00063C77" w:rsidRPr="00063C77">
        <w:rPr>
          <w:rFonts w:ascii="Verdana" w:hAnsi="Verdana" w:cs="Arial"/>
          <w:i/>
        </w:rPr>
        <w:t>responsabilités de l'interlocuteur dédié pour le périmètre</w:t>
      </w:r>
      <w:r w:rsidR="00063C77">
        <w:rPr>
          <w:rFonts w:ascii="Verdana" w:hAnsi="Verdana" w:cs="Arial"/>
          <w:i/>
        </w:rPr>
        <w:t xml:space="preserve"> d</w:t>
      </w:r>
      <w:r w:rsidR="00063C77" w:rsidRPr="00063C77">
        <w:rPr>
          <w:rFonts w:ascii="Verdana" w:hAnsi="Verdana" w:cs="Arial"/>
          <w:i/>
        </w:rPr>
        <w:t>u marché chargé de la coordination et de la gestion technique et administrative du marché</w:t>
      </w:r>
    </w:p>
    <w:p w14:paraId="2B5CDC67" w14:textId="77777777" w:rsidR="00D95FC0" w:rsidRPr="00063C77" w:rsidRDefault="00D95FC0" w:rsidP="00063C77">
      <w:pPr>
        <w:rPr>
          <w:rFonts w:ascii="Verdana" w:hAnsi="Verdana" w:cs="Arial"/>
          <w:i/>
        </w:rPr>
      </w:pPr>
    </w:p>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8C413D2" w14:textId="77777777" w:rsidR="003A173D" w:rsidRPr="00A50EE7"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B3DBB97" w14:textId="77777777" w:rsidR="0003433C" w:rsidRPr="00A50EE7" w:rsidRDefault="0003433C" w:rsidP="0003433C">
      <w:pPr>
        <w:rPr>
          <w:rFonts w:ascii="Verdana" w:hAnsi="Verdana"/>
        </w:rPr>
      </w:pPr>
    </w:p>
    <w:p w14:paraId="2A5242CF" w14:textId="5E896E93" w:rsidR="0003433C" w:rsidRPr="00063C77" w:rsidRDefault="0003433C" w:rsidP="0003433C">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lastRenderedPageBreak/>
        <w:t>3</w:t>
      </w:r>
      <w:r w:rsidRPr="00A50EE7">
        <w:rPr>
          <w:rFonts w:ascii="Verdana" w:hAnsi="Verdana" w:cs="Arial"/>
          <w:b/>
          <w:bCs/>
          <w:i/>
          <w:color w:val="FFFFFF"/>
        </w:rPr>
        <w:t>.</w:t>
      </w:r>
      <w:r>
        <w:rPr>
          <w:rFonts w:ascii="Verdana" w:hAnsi="Verdana" w:cs="Arial"/>
          <w:b/>
          <w:bCs/>
          <w:i/>
          <w:color w:val="FFFFFF"/>
        </w:rPr>
        <w:t>2</w:t>
      </w:r>
      <w:r w:rsidRPr="00A50EE7">
        <w:rPr>
          <w:rFonts w:ascii="Verdana" w:hAnsi="Verdana" w:cs="Arial"/>
          <w:b/>
          <w:bCs/>
          <w:i/>
          <w:color w:val="FFFFFF"/>
        </w:rPr>
        <w:t xml:space="preserve"> </w:t>
      </w:r>
      <w:r w:rsidR="00D319B3">
        <w:rPr>
          <w:rFonts w:ascii="Verdana" w:hAnsi="Verdana" w:cs="Arial"/>
          <w:b/>
          <w:bCs/>
          <w:i/>
          <w:color w:val="FFFFFF"/>
        </w:rPr>
        <w:t xml:space="preserve">Modalités d’encadrement de l’équipe </w:t>
      </w:r>
      <w:r w:rsidR="001818D6">
        <w:rPr>
          <w:rFonts w:ascii="Verdana" w:hAnsi="Verdana" w:cs="Arial"/>
          <w:b/>
          <w:bCs/>
          <w:i/>
          <w:color w:val="FFFFFF"/>
        </w:rPr>
        <w:t>affectée à la réalisation des prestations</w:t>
      </w:r>
    </w:p>
    <w:p w14:paraId="474B7E36" w14:textId="77777777" w:rsidR="005C7CCB" w:rsidRDefault="005C7CCB" w:rsidP="005C7CCB">
      <w:pPr>
        <w:rPr>
          <w:rFonts w:ascii="Verdana" w:hAnsi="Verdana"/>
        </w:rPr>
      </w:pPr>
    </w:p>
    <w:p w14:paraId="08D37D2D" w14:textId="77777777" w:rsidR="0003433C" w:rsidRDefault="0003433C" w:rsidP="005C7CCB">
      <w:pPr>
        <w:rPr>
          <w:rFonts w:ascii="Verdana" w:hAnsi="Verdana"/>
        </w:rPr>
      </w:pPr>
    </w:p>
    <w:p w14:paraId="471C260B" w14:textId="0CBC45E5" w:rsidR="00084979" w:rsidRDefault="001818D6" w:rsidP="00084979">
      <w:pPr>
        <w:rPr>
          <w:rFonts w:ascii="Verdana" w:hAnsi="Verdana" w:cs="Arial"/>
          <w:i/>
        </w:rPr>
      </w:pPr>
      <w:r>
        <w:rPr>
          <w:rFonts w:ascii="Verdana" w:hAnsi="Verdana" w:cs="Arial"/>
          <w:b/>
          <w:bCs/>
          <w:sz w:val="20"/>
          <w:szCs w:val="20"/>
          <w:u w:val="single"/>
        </w:rPr>
        <w:t>3</w:t>
      </w:r>
      <w:r w:rsidR="00084979" w:rsidRPr="003A173D">
        <w:rPr>
          <w:rFonts w:ascii="Verdana" w:hAnsi="Verdana" w:cs="Arial"/>
          <w:b/>
          <w:bCs/>
          <w:sz w:val="20"/>
          <w:szCs w:val="20"/>
          <w:u w:val="single"/>
        </w:rPr>
        <w:t>.2.</w:t>
      </w:r>
      <w:r>
        <w:rPr>
          <w:rFonts w:ascii="Verdana" w:hAnsi="Verdana" w:cs="Arial"/>
          <w:b/>
          <w:bCs/>
          <w:sz w:val="20"/>
          <w:szCs w:val="20"/>
          <w:u w:val="single"/>
        </w:rPr>
        <w:t>1</w:t>
      </w:r>
      <w:r w:rsidR="00084979" w:rsidRPr="003A173D">
        <w:rPr>
          <w:rFonts w:ascii="Verdana" w:hAnsi="Verdana" w:cs="Arial"/>
          <w:b/>
          <w:bCs/>
          <w:sz w:val="20"/>
          <w:szCs w:val="20"/>
          <w:u w:val="single"/>
        </w:rPr>
        <w:t>. Modalité d’encadrement de l’équipe affectée à la réalisation des prestations</w:t>
      </w:r>
    </w:p>
    <w:p w14:paraId="1DEC5DF2" w14:textId="391B599B" w:rsidR="00084979" w:rsidRPr="00063C77" w:rsidRDefault="00084979" w:rsidP="00084979">
      <w:pPr>
        <w:rPr>
          <w:rFonts w:ascii="Verdana" w:hAnsi="Verdana" w:cs="Arial"/>
          <w:i/>
        </w:rPr>
      </w:pPr>
      <w:r w:rsidRPr="00A50EE7">
        <w:rPr>
          <w:rFonts w:ascii="Verdana" w:hAnsi="Verdana" w:cs="Arial"/>
          <w:i/>
        </w:rPr>
        <w:t>Le candidat</w:t>
      </w:r>
      <w:r w:rsidR="003A173D">
        <w:rPr>
          <w:rFonts w:ascii="Verdana" w:hAnsi="Verdana" w:cs="Arial"/>
          <w:i/>
        </w:rPr>
        <w:t xml:space="preserve"> présente son organisation pour l’encadrement des équipes</w:t>
      </w:r>
      <w:r w:rsidRPr="00A50EE7">
        <w:rPr>
          <w:rFonts w:ascii="Verdana" w:hAnsi="Verdana" w:cs="Arial"/>
          <w:i/>
        </w:rPr>
        <w:t xml:space="preserve"> </w:t>
      </w:r>
      <w:r>
        <w:rPr>
          <w:rFonts w:ascii="Verdana" w:hAnsi="Verdana" w:cs="Arial"/>
          <w:i/>
        </w:rPr>
        <w:t>affectées à la réalisation des prestations.</w:t>
      </w: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Pr="00A50EE7"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757E707" w14:textId="77777777" w:rsidR="005C7CCB" w:rsidRPr="00A50EE7" w:rsidRDefault="005C7CCB" w:rsidP="005C7CCB">
      <w:pPr>
        <w:rPr>
          <w:rFonts w:ascii="Verdana" w:hAnsi="Verdana" w:cs="Arial"/>
          <w:b/>
          <w:bCs/>
          <w:color w:val="FFFFFF"/>
        </w:rPr>
      </w:pPr>
    </w:p>
    <w:p w14:paraId="2246AEFE" w14:textId="4FA4DE5F" w:rsidR="005C7CCB" w:rsidRPr="003A173D" w:rsidRDefault="000E7998" w:rsidP="003A173D">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4</w:t>
      </w:r>
      <w:r w:rsidR="005C7CCB" w:rsidRPr="003A173D">
        <w:rPr>
          <w:rFonts w:ascii="Verdana" w:hAnsi="Verdana" w:cs="Arial"/>
          <w:b/>
          <w:bCs/>
          <w:i/>
          <w:color w:val="FFFFFF"/>
        </w:rPr>
        <w:t xml:space="preserve">. </w:t>
      </w:r>
      <w:r w:rsidR="00084979" w:rsidRPr="003A173D">
        <w:rPr>
          <w:rFonts w:ascii="Verdana" w:hAnsi="Verdana" w:cs="Arial"/>
          <w:b/>
          <w:bCs/>
          <w:i/>
          <w:color w:val="FFFFFF"/>
        </w:rPr>
        <w:t xml:space="preserve">Présentation de la filière de </w:t>
      </w:r>
      <w:r w:rsidR="005222CA">
        <w:rPr>
          <w:rFonts w:ascii="Verdana" w:hAnsi="Verdana" w:cs="Arial"/>
          <w:b/>
          <w:bCs/>
          <w:i/>
          <w:color w:val="FFFFFF"/>
        </w:rPr>
        <w:t>valorisation des bio</w:t>
      </w:r>
      <w:r w:rsidR="00084979" w:rsidRPr="003A173D">
        <w:rPr>
          <w:rFonts w:ascii="Verdana" w:hAnsi="Verdana" w:cs="Arial"/>
          <w:b/>
          <w:bCs/>
          <w:i/>
          <w:color w:val="FFFFFF"/>
        </w:rPr>
        <w:t>déchets</w:t>
      </w:r>
    </w:p>
    <w:p w14:paraId="0CB409A3" w14:textId="77777777" w:rsidR="005C7CCB" w:rsidRPr="00A50EE7" w:rsidRDefault="005C7CCB" w:rsidP="005C7CCB">
      <w:pPr>
        <w:rPr>
          <w:rFonts w:ascii="Verdana" w:hAnsi="Verdana" w:cs="Arial"/>
        </w:rPr>
      </w:pPr>
    </w:p>
    <w:p w14:paraId="17161572" w14:textId="7AFF310A" w:rsidR="00084979" w:rsidRDefault="000E7998" w:rsidP="003A173D">
      <w:pPr>
        <w:shd w:val="clear" w:color="auto" w:fill="333399"/>
        <w:tabs>
          <w:tab w:val="left" w:pos="-142"/>
          <w:tab w:val="left" w:pos="4111"/>
        </w:tabs>
        <w:jc w:val="both"/>
        <w:rPr>
          <w:rFonts w:ascii="Arial" w:hAnsi="Arial" w:cs="Arial"/>
          <w:b/>
          <w:bCs/>
          <w:sz w:val="20"/>
          <w:szCs w:val="20"/>
          <w:u w:val="single"/>
        </w:rPr>
      </w:pPr>
      <w:r>
        <w:rPr>
          <w:rFonts w:ascii="Verdana" w:hAnsi="Verdana" w:cs="Arial"/>
          <w:b/>
          <w:bCs/>
          <w:i/>
          <w:color w:val="FFFFFF"/>
        </w:rPr>
        <w:t>4</w:t>
      </w:r>
      <w:r w:rsidR="005C7CCB" w:rsidRPr="00A50EE7">
        <w:rPr>
          <w:rFonts w:ascii="Verdana" w:hAnsi="Verdana" w:cs="Arial"/>
          <w:b/>
          <w:bCs/>
          <w:i/>
          <w:color w:val="FFFFFF"/>
        </w:rPr>
        <w:t xml:space="preserve">.1 </w:t>
      </w:r>
      <w:r w:rsidR="00084979">
        <w:rPr>
          <w:rFonts w:ascii="Verdana" w:hAnsi="Verdana" w:cs="Arial"/>
          <w:b/>
          <w:bCs/>
          <w:i/>
          <w:color w:val="FFFFFF"/>
        </w:rPr>
        <w:t xml:space="preserve">Description des étapes de la filière de </w:t>
      </w:r>
      <w:r w:rsidR="006D3B9F">
        <w:rPr>
          <w:rFonts w:ascii="Verdana" w:hAnsi="Verdana" w:cs="Arial"/>
          <w:b/>
          <w:bCs/>
          <w:i/>
          <w:color w:val="FFFFFF"/>
        </w:rPr>
        <w:t>valorisation</w:t>
      </w:r>
    </w:p>
    <w:p w14:paraId="7DF4AE8B" w14:textId="2B094BA3" w:rsidR="005C7CCB" w:rsidRPr="00A50EE7" w:rsidRDefault="000E7998" w:rsidP="005C7CCB">
      <w:pPr>
        <w:rPr>
          <w:rFonts w:ascii="Verdana" w:hAnsi="Verdana" w:cs="Arial"/>
          <w:i/>
        </w:rPr>
      </w:pPr>
      <w:r>
        <w:rPr>
          <w:rFonts w:ascii="Verdana" w:hAnsi="Verdana" w:cs="Arial"/>
          <w:b/>
          <w:bCs/>
          <w:sz w:val="20"/>
          <w:szCs w:val="20"/>
          <w:u w:val="single"/>
        </w:rPr>
        <w:t>4</w:t>
      </w:r>
      <w:r w:rsidR="00084979" w:rsidRPr="003A173D">
        <w:rPr>
          <w:rFonts w:ascii="Verdana" w:hAnsi="Verdana" w:cs="Arial"/>
          <w:b/>
          <w:bCs/>
          <w:sz w:val="20"/>
          <w:szCs w:val="20"/>
          <w:u w:val="single"/>
        </w:rPr>
        <w:t xml:space="preserve">.1.1.  </w:t>
      </w:r>
      <w:r w:rsidR="006D3B9F" w:rsidRPr="006D3B9F">
        <w:rPr>
          <w:rFonts w:ascii="Verdana" w:hAnsi="Verdana" w:cs="Arial"/>
          <w:b/>
          <w:bCs/>
          <w:sz w:val="20"/>
          <w:szCs w:val="20"/>
          <w:u w:val="single"/>
        </w:rPr>
        <w:t>Connaissance de la filière de traitement des biodéchets</w:t>
      </w:r>
      <w:r w:rsidR="006D3B9F" w:rsidRPr="006D3B9F" w:rsidDel="006D3B9F">
        <w:rPr>
          <w:rFonts w:ascii="Verdana" w:hAnsi="Verdana" w:cs="Arial"/>
          <w:b/>
          <w:bCs/>
          <w:sz w:val="20"/>
          <w:szCs w:val="20"/>
          <w:u w:val="single"/>
        </w:rPr>
        <w:t xml:space="preserve"> </w:t>
      </w:r>
    </w:p>
    <w:p w14:paraId="2ED8FDD0" w14:textId="43755BC7" w:rsidR="005C7CCB" w:rsidRPr="00A50EE7" w:rsidRDefault="005C7CCB" w:rsidP="005C7CCB">
      <w:pPr>
        <w:rPr>
          <w:rFonts w:ascii="Verdana" w:hAnsi="Verdana" w:cs="Arial"/>
          <w:i/>
        </w:rPr>
      </w:pPr>
      <w:r w:rsidRPr="00A50EE7">
        <w:rPr>
          <w:rFonts w:ascii="Verdana" w:hAnsi="Verdana" w:cs="Arial"/>
          <w:i/>
        </w:rPr>
        <w:t>Le candidat détaille</w:t>
      </w:r>
      <w:r w:rsidR="00084979">
        <w:rPr>
          <w:rFonts w:ascii="Verdana" w:hAnsi="Verdana" w:cs="Arial"/>
          <w:i/>
        </w:rPr>
        <w:t xml:space="preserve"> </w:t>
      </w:r>
      <w:r w:rsidR="006D3B9F">
        <w:rPr>
          <w:rFonts w:ascii="Verdana" w:hAnsi="Verdana" w:cs="Arial"/>
          <w:i/>
        </w:rPr>
        <w:t>les</w:t>
      </w:r>
      <w:r w:rsidR="006D3B9F" w:rsidRPr="006D3B9F">
        <w:rPr>
          <w:rFonts w:ascii="Verdana" w:hAnsi="Verdana" w:cs="Arial"/>
          <w:i/>
        </w:rPr>
        <w:t xml:space="preserve"> filière</w:t>
      </w:r>
      <w:r w:rsidR="006D3B9F">
        <w:rPr>
          <w:rFonts w:ascii="Verdana" w:hAnsi="Verdana" w:cs="Arial"/>
          <w:i/>
        </w:rPr>
        <w:t>s</w:t>
      </w:r>
      <w:r w:rsidR="006D3B9F" w:rsidRPr="006D3B9F">
        <w:rPr>
          <w:rFonts w:ascii="Verdana" w:hAnsi="Verdana" w:cs="Arial"/>
          <w:i/>
        </w:rPr>
        <w:t xml:space="preserve"> des déchets alimentaires et fermentesibles ainsi que leurs traitements sur son territoir</w:t>
      </w:r>
      <w:r w:rsidR="00C638D2">
        <w:rPr>
          <w:rFonts w:ascii="Verdana" w:hAnsi="Verdana" w:cs="Arial"/>
          <w:i/>
        </w:rPr>
        <w:t>e</w:t>
      </w:r>
      <w:del w:id="6" w:author="Maxime AGHORO-ALI" w:date="2025-01-17T10:10:00Z" w16du:dateUtc="2025-01-17T09:10:00Z">
        <w:r w:rsidR="00C115E3" w:rsidDel="006D3B9F">
          <w:rPr>
            <w:rFonts w:ascii="Verdana" w:hAnsi="Verdana" w:cs="Arial"/>
            <w:i/>
          </w:rPr>
          <w:delText xml:space="preserve"> </w:delText>
        </w:r>
      </w:del>
    </w:p>
    <w:p w14:paraId="3E64D518"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0D0AA34" w14:textId="77777777" w:rsidR="003A173D" w:rsidRPr="00A50EE7"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4FD01D"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BC342E" w14:textId="77777777" w:rsidR="005C7CCB" w:rsidRDefault="005C7CCB" w:rsidP="005C7CCB">
      <w:pPr>
        <w:rPr>
          <w:rFonts w:ascii="Verdana" w:hAnsi="Verdana"/>
        </w:rPr>
      </w:pPr>
    </w:p>
    <w:p w14:paraId="3D17DC78" w14:textId="084EB06C" w:rsidR="00F906FD" w:rsidRPr="00A50EE7" w:rsidRDefault="000E7998" w:rsidP="00F906FD">
      <w:pPr>
        <w:rPr>
          <w:rFonts w:ascii="Verdana" w:hAnsi="Verdana" w:cs="Arial"/>
          <w:i/>
        </w:rPr>
      </w:pPr>
      <w:r>
        <w:rPr>
          <w:rFonts w:ascii="Verdana" w:hAnsi="Verdana" w:cs="Arial"/>
          <w:b/>
          <w:bCs/>
          <w:sz w:val="20"/>
          <w:szCs w:val="20"/>
          <w:u w:val="single"/>
        </w:rPr>
        <w:t>4</w:t>
      </w:r>
      <w:r w:rsidR="00F906FD" w:rsidRPr="003A173D">
        <w:rPr>
          <w:rFonts w:ascii="Verdana" w:hAnsi="Verdana" w:cs="Arial"/>
          <w:b/>
          <w:bCs/>
          <w:sz w:val="20"/>
          <w:szCs w:val="20"/>
          <w:u w:val="single"/>
        </w:rPr>
        <w:t>.1.2</w:t>
      </w:r>
      <w:r w:rsidR="00F906FD" w:rsidRPr="00661AE5">
        <w:rPr>
          <w:rFonts w:ascii="Verdana" w:hAnsi="Verdana" w:cs="Arial"/>
          <w:b/>
          <w:bCs/>
          <w:sz w:val="20"/>
          <w:szCs w:val="20"/>
          <w:u w:val="single"/>
        </w:rPr>
        <w:t xml:space="preserve">.  </w:t>
      </w:r>
      <w:r w:rsidR="006D3B9F" w:rsidRPr="00661AE5">
        <w:rPr>
          <w:rFonts w:ascii="Verdana" w:hAnsi="Verdana" w:cs="Arial"/>
          <w:b/>
          <w:bCs/>
          <w:sz w:val="20"/>
          <w:szCs w:val="20"/>
          <w:u w:val="single"/>
        </w:rPr>
        <w:t xml:space="preserve">Description du circuit de valorisation proposé </w:t>
      </w:r>
    </w:p>
    <w:p w14:paraId="0D0C3D05" w14:textId="42BCC0C4" w:rsidR="00E37C75" w:rsidRPr="00A50EE7" w:rsidDel="006D3B9F" w:rsidRDefault="00F906FD" w:rsidP="00C115E3">
      <w:pPr>
        <w:rPr>
          <w:del w:id="7" w:author="Maxime AGHORO-ALI" w:date="2025-01-17T10:12:00Z" w16du:dateUtc="2025-01-17T09:12:00Z"/>
          <w:rFonts w:ascii="Verdana" w:hAnsi="Verdana" w:cs="Arial"/>
          <w:i/>
        </w:rPr>
      </w:pPr>
      <w:r w:rsidRPr="00A50EE7">
        <w:rPr>
          <w:rFonts w:ascii="Verdana" w:hAnsi="Verdana" w:cs="Arial"/>
          <w:i/>
        </w:rPr>
        <w:t>Le candidat</w:t>
      </w:r>
      <w:r w:rsidR="006D3B9F">
        <w:rPr>
          <w:rFonts w:ascii="Verdana" w:hAnsi="Verdana" w:cs="Arial"/>
          <w:i/>
        </w:rPr>
        <w:t xml:space="preserve"> décrit </w:t>
      </w:r>
      <w:r w:rsidR="00C638D2">
        <w:rPr>
          <w:rFonts w:ascii="Verdana" w:hAnsi="Verdana" w:cs="Arial"/>
          <w:i/>
        </w:rPr>
        <w:t>l</w:t>
      </w:r>
      <w:r w:rsidR="006D3B9F" w:rsidRPr="006D3B9F">
        <w:rPr>
          <w:rFonts w:ascii="Verdana" w:hAnsi="Verdana" w:cs="Arial"/>
          <w:i/>
        </w:rPr>
        <w:t>a filière suivie et son traitement: Le candidat présente comment seront valorisés les déchets alimentaires et fermentéscibles</w:t>
      </w:r>
      <w:r w:rsidR="006D3B9F" w:rsidRPr="006D3B9F" w:rsidDel="006D3B9F">
        <w:rPr>
          <w:rFonts w:ascii="Verdana" w:hAnsi="Verdana" w:cs="Arial"/>
          <w:i/>
        </w:rPr>
        <w:t xml:space="preserve"> </w:t>
      </w:r>
    </w:p>
    <w:p w14:paraId="709CF572" w14:textId="58A2D4A6" w:rsidR="00F906FD" w:rsidRPr="00A50EE7" w:rsidDel="006D3B9F" w:rsidRDefault="00F906FD" w:rsidP="00F906FD">
      <w:pPr>
        <w:rPr>
          <w:del w:id="8" w:author="Maxime AGHORO-ALI" w:date="2025-01-17T10:12:00Z" w16du:dateUtc="2025-01-17T09:12:00Z"/>
          <w:rFonts w:ascii="Verdana" w:hAnsi="Verdana" w:cs="Arial"/>
          <w:i/>
        </w:rPr>
      </w:pPr>
    </w:p>
    <w:p w14:paraId="1AA2F4BD" w14:textId="79C4B8E5" w:rsidR="00F906FD" w:rsidDel="006D3B9F" w:rsidRDefault="00F906FD" w:rsidP="00F906FD">
      <w:pPr>
        <w:pBdr>
          <w:top w:val="single" w:sz="4" w:space="1" w:color="auto"/>
          <w:left w:val="single" w:sz="4" w:space="4" w:color="auto"/>
          <w:bottom w:val="single" w:sz="4" w:space="1" w:color="auto"/>
          <w:right w:val="single" w:sz="4" w:space="4" w:color="auto"/>
        </w:pBdr>
        <w:rPr>
          <w:del w:id="9" w:author="Maxime AGHORO-ALI" w:date="2025-01-17T10:12:00Z" w16du:dateUtc="2025-01-17T09:12:00Z"/>
          <w:rFonts w:ascii="Verdana" w:hAnsi="Verdana" w:cs="Arial"/>
          <w:b/>
          <w:bCs/>
          <w:color w:val="FFFFFF"/>
        </w:rPr>
      </w:pPr>
    </w:p>
    <w:p w14:paraId="591457BB" w14:textId="0AF62C2B" w:rsidR="00B22BCC" w:rsidDel="006D3B9F" w:rsidRDefault="00B22BCC" w:rsidP="00F906FD">
      <w:pPr>
        <w:pBdr>
          <w:top w:val="single" w:sz="4" w:space="1" w:color="auto"/>
          <w:left w:val="single" w:sz="4" w:space="4" w:color="auto"/>
          <w:bottom w:val="single" w:sz="4" w:space="1" w:color="auto"/>
          <w:right w:val="single" w:sz="4" w:space="4" w:color="auto"/>
        </w:pBdr>
        <w:rPr>
          <w:del w:id="10" w:author="Maxime AGHORO-ALI" w:date="2025-01-17T10:12:00Z" w16du:dateUtc="2025-01-17T09:12:00Z"/>
          <w:rFonts w:ascii="Verdana" w:hAnsi="Verdana" w:cs="Arial"/>
          <w:b/>
          <w:bCs/>
          <w:color w:val="FFFFFF"/>
        </w:rPr>
      </w:pPr>
    </w:p>
    <w:p w14:paraId="7893B66C" w14:textId="21093495" w:rsidR="00F906FD" w:rsidDel="006D3B9F" w:rsidRDefault="00F906FD" w:rsidP="00F906FD">
      <w:pPr>
        <w:pBdr>
          <w:top w:val="single" w:sz="4" w:space="1" w:color="auto"/>
          <w:left w:val="single" w:sz="4" w:space="4" w:color="auto"/>
          <w:bottom w:val="single" w:sz="4" w:space="1" w:color="auto"/>
          <w:right w:val="single" w:sz="4" w:space="4" w:color="auto"/>
        </w:pBdr>
        <w:rPr>
          <w:del w:id="11" w:author="Maxime AGHORO-ALI" w:date="2025-01-17T10:12:00Z" w16du:dateUtc="2025-01-17T09:12:00Z"/>
          <w:rFonts w:ascii="Verdana" w:hAnsi="Verdana" w:cs="Arial"/>
          <w:b/>
          <w:bCs/>
          <w:color w:val="FFFFFF"/>
        </w:rPr>
      </w:pPr>
    </w:p>
    <w:p w14:paraId="55CA3D2D" w14:textId="77777777" w:rsidR="00F906FD" w:rsidRPr="00A50EE7" w:rsidRDefault="00F906FD" w:rsidP="005C7CCB">
      <w:pPr>
        <w:rPr>
          <w:rFonts w:ascii="Verdana" w:hAnsi="Verdana"/>
        </w:rPr>
      </w:pPr>
    </w:p>
    <w:p w14:paraId="4A99CF93" w14:textId="62F90C27" w:rsidR="005C7CCB" w:rsidRPr="00B22BCC" w:rsidRDefault="000E7998" w:rsidP="00B22BCC">
      <w:pPr>
        <w:shd w:val="clear" w:color="auto" w:fill="333399"/>
        <w:tabs>
          <w:tab w:val="left" w:pos="-142"/>
          <w:tab w:val="left" w:pos="4111"/>
        </w:tabs>
        <w:jc w:val="both"/>
        <w:rPr>
          <w:rFonts w:ascii="Verdana" w:hAnsi="Verdana" w:cs="Arial"/>
          <w:b/>
          <w:bCs/>
          <w:i/>
          <w:color w:val="FFFFFF"/>
        </w:rPr>
      </w:pPr>
      <w:bookmarkStart w:id="12" w:name="_Hlk25704206"/>
      <w:r>
        <w:rPr>
          <w:rFonts w:ascii="Verdana" w:hAnsi="Verdana" w:cs="Arial"/>
          <w:b/>
          <w:bCs/>
          <w:i/>
          <w:color w:val="FFFFFF"/>
        </w:rPr>
        <w:t>5</w:t>
      </w:r>
      <w:r w:rsidR="005C7CCB" w:rsidRPr="00B22BCC">
        <w:rPr>
          <w:rFonts w:ascii="Verdana" w:hAnsi="Verdana" w:cs="Arial"/>
          <w:b/>
          <w:bCs/>
          <w:i/>
          <w:color w:val="FFFFFF"/>
        </w:rPr>
        <w:t xml:space="preserve">. </w:t>
      </w:r>
      <w:r w:rsidR="00C84C1F">
        <w:rPr>
          <w:rFonts w:ascii="Verdana" w:hAnsi="Verdana" w:cs="Arial"/>
          <w:b/>
          <w:bCs/>
          <w:i/>
          <w:color w:val="FFFFFF"/>
        </w:rPr>
        <w:t>Organisation des r</w:t>
      </w:r>
      <w:r w:rsidR="006E61C1" w:rsidRPr="00B22BCC">
        <w:rPr>
          <w:rFonts w:ascii="Verdana" w:hAnsi="Verdana" w:cs="Arial"/>
          <w:b/>
          <w:bCs/>
          <w:i/>
          <w:color w:val="FFFFFF"/>
        </w:rPr>
        <w:t>éunion</w:t>
      </w:r>
      <w:r w:rsidR="006E61C1">
        <w:rPr>
          <w:rFonts w:ascii="Verdana" w:hAnsi="Verdana" w:cs="Arial"/>
          <w:b/>
          <w:bCs/>
          <w:i/>
          <w:color w:val="FFFFFF"/>
        </w:rPr>
        <w:t>s</w:t>
      </w:r>
      <w:r w:rsidR="006E61C1" w:rsidRPr="00B22BCC">
        <w:rPr>
          <w:rFonts w:ascii="Verdana" w:hAnsi="Verdana" w:cs="Arial"/>
          <w:b/>
          <w:bCs/>
          <w:i/>
          <w:color w:val="FFFFFF"/>
        </w:rPr>
        <w:t xml:space="preserve"> de</w:t>
      </w:r>
      <w:r w:rsidR="003D6DCB">
        <w:rPr>
          <w:rFonts w:ascii="Verdana" w:hAnsi="Verdana" w:cs="Arial"/>
          <w:b/>
          <w:bCs/>
          <w:i/>
          <w:color w:val="FFFFFF"/>
        </w:rPr>
        <w:t xml:space="preserve"> sensibilisation et</w:t>
      </w:r>
      <w:r w:rsidR="00C84C1F">
        <w:rPr>
          <w:rFonts w:ascii="Verdana" w:hAnsi="Verdana" w:cs="Arial"/>
          <w:b/>
          <w:bCs/>
          <w:i/>
          <w:color w:val="FFFFFF"/>
        </w:rPr>
        <w:t xml:space="preserve"> le déploiement de la signalétique</w:t>
      </w:r>
    </w:p>
    <w:p w14:paraId="09BD0748" w14:textId="77777777" w:rsidR="005C7CCB" w:rsidRPr="00A50EE7" w:rsidRDefault="005C7CCB" w:rsidP="005C7CCB">
      <w:pPr>
        <w:jc w:val="both"/>
        <w:outlineLvl w:val="0"/>
        <w:rPr>
          <w:rFonts w:ascii="Verdana" w:hAnsi="Verdana" w:cs="Arial"/>
          <w:b/>
          <w:bCs/>
        </w:rPr>
      </w:pPr>
    </w:p>
    <w:p w14:paraId="33CD1692" w14:textId="1FB82A57" w:rsidR="005C7CCB" w:rsidRPr="006F3897" w:rsidRDefault="000E7998" w:rsidP="006F3897">
      <w:pPr>
        <w:shd w:val="clear" w:color="auto" w:fill="333399"/>
        <w:jc w:val="both"/>
        <w:outlineLvl w:val="0"/>
        <w:rPr>
          <w:rFonts w:ascii="Verdana" w:hAnsi="Verdana" w:cs="Arial"/>
          <w:b/>
          <w:bCs/>
          <w:i/>
          <w:color w:val="FFFFFF"/>
        </w:rPr>
      </w:pPr>
      <w:r>
        <w:rPr>
          <w:rFonts w:ascii="Verdana" w:hAnsi="Verdana" w:cs="Arial"/>
          <w:b/>
          <w:bCs/>
          <w:i/>
          <w:color w:val="FFFFFF"/>
        </w:rPr>
        <w:lastRenderedPageBreak/>
        <w:t>5</w:t>
      </w:r>
      <w:r w:rsidR="005C7CCB" w:rsidRPr="00A50EE7">
        <w:rPr>
          <w:rFonts w:ascii="Verdana" w:hAnsi="Verdana" w:cs="Arial"/>
          <w:b/>
          <w:bCs/>
          <w:i/>
          <w:color w:val="FFFFFF"/>
        </w:rPr>
        <w:t xml:space="preserve">.1 </w:t>
      </w:r>
      <w:r w:rsidR="007D79BA">
        <w:rPr>
          <w:rFonts w:ascii="Verdana" w:hAnsi="Verdana" w:cs="Arial"/>
          <w:b/>
          <w:bCs/>
          <w:i/>
          <w:color w:val="FFFFFF"/>
        </w:rPr>
        <w:t xml:space="preserve">Proposition </w:t>
      </w:r>
      <w:r w:rsidR="00796A03">
        <w:rPr>
          <w:rFonts w:ascii="Verdana" w:hAnsi="Verdana" w:cs="Arial"/>
          <w:b/>
          <w:bCs/>
          <w:i/>
          <w:color w:val="FFFFFF"/>
        </w:rPr>
        <w:t>de Planning</w:t>
      </w:r>
      <w:r w:rsidR="008B148B">
        <w:rPr>
          <w:rFonts w:ascii="Verdana" w:hAnsi="Verdana" w:cs="Arial"/>
          <w:b/>
          <w:bCs/>
          <w:i/>
          <w:color w:val="FFFFFF"/>
        </w:rPr>
        <w:t xml:space="preserve"> </w:t>
      </w:r>
      <w:r w:rsidR="00373FC7">
        <w:rPr>
          <w:rFonts w:ascii="Verdana" w:hAnsi="Verdana" w:cs="Arial"/>
          <w:b/>
          <w:bCs/>
          <w:i/>
          <w:color w:val="FFFFFF"/>
        </w:rPr>
        <w:t>des r</w:t>
      </w:r>
      <w:r w:rsidR="006F3897" w:rsidRPr="006F3897">
        <w:rPr>
          <w:rFonts w:ascii="Verdana" w:hAnsi="Verdana" w:cs="Arial"/>
          <w:b/>
          <w:bCs/>
          <w:i/>
          <w:color w:val="FFFFFF"/>
        </w:rPr>
        <w:t>éunions</w:t>
      </w:r>
      <w:r w:rsidR="00362CA4">
        <w:rPr>
          <w:rFonts w:ascii="Verdana" w:hAnsi="Verdana" w:cs="Arial"/>
          <w:b/>
          <w:bCs/>
          <w:i/>
          <w:color w:val="FFFFFF"/>
        </w:rPr>
        <w:t xml:space="preserve"> de sensibilisation</w:t>
      </w:r>
      <w:r w:rsidR="00D95FC0">
        <w:rPr>
          <w:rFonts w:ascii="Verdana" w:hAnsi="Verdana" w:cs="Arial"/>
          <w:b/>
          <w:bCs/>
          <w:i/>
          <w:color w:val="FFFFFF"/>
        </w:rPr>
        <w:t xml:space="preserve"> et</w:t>
      </w:r>
      <w:r w:rsidR="006F3897" w:rsidRPr="006F3897">
        <w:rPr>
          <w:rFonts w:ascii="Verdana" w:hAnsi="Verdana" w:cs="Arial"/>
          <w:b/>
          <w:bCs/>
          <w:i/>
          <w:color w:val="FFFFFF"/>
        </w:rPr>
        <w:t xml:space="preserve"> support</w:t>
      </w:r>
      <w:r w:rsidR="00362CA4">
        <w:rPr>
          <w:rFonts w:ascii="Verdana" w:hAnsi="Verdana" w:cs="Arial"/>
          <w:b/>
          <w:bCs/>
          <w:i/>
          <w:color w:val="FFFFFF"/>
        </w:rPr>
        <w:t xml:space="preserve"> de présentation</w:t>
      </w:r>
    </w:p>
    <w:p w14:paraId="1129E17B" w14:textId="7D66F0F4" w:rsidR="003D6DCB" w:rsidRDefault="000E7998" w:rsidP="005C7CCB">
      <w:pPr>
        <w:tabs>
          <w:tab w:val="left" w:pos="-142"/>
          <w:tab w:val="left" w:pos="4111"/>
        </w:tabs>
        <w:jc w:val="both"/>
        <w:rPr>
          <w:rFonts w:ascii="Verdana" w:hAnsi="Verdana" w:cs="Arial"/>
          <w:i/>
        </w:rPr>
      </w:pPr>
      <w:bookmarkStart w:id="13" w:name="_Hlk169778005"/>
      <w:bookmarkStart w:id="14" w:name="_Hlk172199858"/>
      <w:r>
        <w:rPr>
          <w:rFonts w:ascii="Verdana" w:hAnsi="Verdana" w:cs="Arial"/>
          <w:i/>
        </w:rPr>
        <w:t>5</w:t>
      </w:r>
      <w:r w:rsidR="003D6DCB">
        <w:rPr>
          <w:rFonts w:ascii="Verdana" w:hAnsi="Verdana" w:cs="Arial"/>
          <w:i/>
        </w:rPr>
        <w:t xml:space="preserve">.1.1. </w:t>
      </w:r>
      <w:r w:rsidR="007D79BA">
        <w:rPr>
          <w:rFonts w:ascii="Verdana" w:hAnsi="Verdana" w:cs="Arial"/>
          <w:i/>
        </w:rPr>
        <w:t xml:space="preserve">Proposition de planning </w:t>
      </w:r>
      <w:r w:rsidR="003D6DCB">
        <w:rPr>
          <w:rFonts w:ascii="Verdana" w:hAnsi="Verdana" w:cs="Arial"/>
          <w:i/>
        </w:rPr>
        <w:t>des réunions de sensibilisation et support de présentation</w:t>
      </w:r>
    </w:p>
    <w:bookmarkEnd w:id="13"/>
    <w:p w14:paraId="5DE7A878" w14:textId="7136CF27"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Le candidat fournit un</w:t>
      </w:r>
      <w:r w:rsidR="006F3897">
        <w:rPr>
          <w:rFonts w:ascii="Verdana" w:hAnsi="Verdana" w:cs="Arial"/>
          <w:i/>
        </w:rPr>
        <w:t>e</w:t>
      </w:r>
      <w:r w:rsidRPr="00A50EE7">
        <w:rPr>
          <w:rFonts w:ascii="Verdana" w:hAnsi="Verdana" w:cs="Arial"/>
          <w:i/>
        </w:rPr>
        <w:t xml:space="preserve"> </w:t>
      </w:r>
      <w:r w:rsidR="006F3897">
        <w:rPr>
          <w:rFonts w:ascii="Verdana" w:hAnsi="Verdana" w:cs="Arial"/>
          <w:i/>
        </w:rPr>
        <w:t>trame du support de</w:t>
      </w:r>
      <w:r w:rsidR="003D6DCB">
        <w:rPr>
          <w:rFonts w:ascii="Verdana" w:hAnsi="Verdana" w:cs="Arial"/>
          <w:i/>
        </w:rPr>
        <w:t>s</w:t>
      </w:r>
      <w:r w:rsidR="006F3897">
        <w:rPr>
          <w:rFonts w:ascii="Verdana" w:hAnsi="Verdana" w:cs="Arial"/>
          <w:i/>
        </w:rPr>
        <w:t xml:space="preserve"> réunion</w:t>
      </w:r>
      <w:r w:rsidR="001D4A22">
        <w:rPr>
          <w:rFonts w:ascii="Verdana" w:hAnsi="Verdana" w:cs="Arial"/>
          <w:i/>
        </w:rPr>
        <w:t>s</w:t>
      </w:r>
      <w:r w:rsidR="006F3897">
        <w:rPr>
          <w:rFonts w:ascii="Verdana" w:hAnsi="Verdana" w:cs="Arial"/>
          <w:i/>
        </w:rPr>
        <w:t xml:space="preserve"> et une proposition de </w:t>
      </w:r>
      <w:r w:rsidR="008B148B">
        <w:rPr>
          <w:rFonts w:ascii="Verdana" w:hAnsi="Verdana" w:cs="Arial"/>
          <w:i/>
        </w:rPr>
        <w:t xml:space="preserve">planning </w:t>
      </w:r>
      <w:r w:rsidR="006F3897">
        <w:rPr>
          <w:rFonts w:ascii="Verdana" w:hAnsi="Verdana" w:cs="Arial"/>
          <w:i/>
        </w:rPr>
        <w:t>des réunions</w:t>
      </w:r>
      <w:r w:rsidRPr="00A50EE7">
        <w:rPr>
          <w:rFonts w:ascii="Verdana" w:hAnsi="Verdana" w:cs="Arial"/>
          <w:i/>
        </w:rPr>
        <w:t>.</w:t>
      </w:r>
    </w:p>
    <w:bookmarkEnd w:id="14"/>
    <w:p w14:paraId="22E53C7B"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4F4E0397"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7EEC8793"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r w:rsidRPr="00A50EE7">
        <w:rPr>
          <w:rFonts w:ascii="Verdana" w:hAnsi="Verdana" w:cs="Arial"/>
          <w:i/>
        </w:rPr>
        <w:tab/>
      </w:r>
    </w:p>
    <w:bookmarkEnd w:id="12"/>
    <w:p w14:paraId="531A1CCB" w14:textId="77777777" w:rsidR="005C7CCB" w:rsidRPr="00A50EE7" w:rsidRDefault="005C7CCB" w:rsidP="005C7CCB">
      <w:pPr>
        <w:jc w:val="both"/>
        <w:outlineLvl w:val="0"/>
        <w:rPr>
          <w:rFonts w:ascii="Verdana" w:hAnsi="Verdana" w:cs="Arial"/>
          <w:b/>
          <w:bCs/>
        </w:rPr>
      </w:pPr>
    </w:p>
    <w:p w14:paraId="5319B893" w14:textId="437E60D1" w:rsidR="005C7CCB" w:rsidRPr="00A50EE7" w:rsidRDefault="000E7998" w:rsidP="00B22BCC">
      <w:pPr>
        <w:shd w:val="clear" w:color="auto" w:fill="333399"/>
        <w:jc w:val="both"/>
        <w:outlineLvl w:val="0"/>
        <w:rPr>
          <w:rFonts w:ascii="Verdana" w:hAnsi="Verdana" w:cs="Arial"/>
          <w:bCs/>
        </w:rPr>
      </w:pPr>
      <w:r>
        <w:rPr>
          <w:rFonts w:ascii="Verdana" w:hAnsi="Verdana" w:cs="Arial"/>
          <w:b/>
          <w:bCs/>
          <w:i/>
          <w:color w:val="FFFFFF"/>
        </w:rPr>
        <w:t>5</w:t>
      </w:r>
      <w:r w:rsidR="005C7CCB" w:rsidRPr="00A50EE7">
        <w:rPr>
          <w:rFonts w:ascii="Verdana" w:hAnsi="Verdana" w:cs="Arial"/>
          <w:b/>
          <w:bCs/>
          <w:i/>
          <w:color w:val="FFFFFF"/>
        </w:rPr>
        <w:t>.2</w:t>
      </w:r>
      <w:r w:rsidR="006A24FB">
        <w:rPr>
          <w:rFonts w:ascii="Verdana" w:hAnsi="Verdana" w:cs="Arial"/>
          <w:b/>
          <w:bCs/>
          <w:i/>
          <w:color w:val="FFFFFF"/>
        </w:rPr>
        <w:t>.</w:t>
      </w:r>
      <w:r w:rsidR="005C7CCB" w:rsidRPr="00A50EE7">
        <w:rPr>
          <w:rFonts w:ascii="Verdana" w:hAnsi="Verdana" w:cs="Arial"/>
          <w:b/>
          <w:bCs/>
          <w:i/>
          <w:color w:val="FFFFFF"/>
        </w:rPr>
        <w:t xml:space="preserve"> </w:t>
      </w:r>
      <w:r w:rsidR="00C84C1F">
        <w:rPr>
          <w:rFonts w:ascii="Verdana" w:hAnsi="Verdana" w:cs="Arial"/>
          <w:b/>
          <w:bCs/>
          <w:i/>
          <w:color w:val="FFFFFF"/>
        </w:rPr>
        <w:t>Les exemples de s</w:t>
      </w:r>
      <w:r w:rsidR="006F3897">
        <w:rPr>
          <w:rFonts w:ascii="Verdana" w:hAnsi="Verdana" w:cs="Arial"/>
          <w:b/>
          <w:bCs/>
          <w:i/>
          <w:color w:val="FFFFFF"/>
        </w:rPr>
        <w:t>ignalétique</w:t>
      </w:r>
    </w:p>
    <w:p w14:paraId="0B7CAF9B" w14:textId="6255070B" w:rsidR="003D6DCB" w:rsidRDefault="000E7998" w:rsidP="005C7CCB">
      <w:pPr>
        <w:tabs>
          <w:tab w:val="left" w:pos="-142"/>
          <w:tab w:val="left" w:pos="4111"/>
        </w:tabs>
        <w:jc w:val="both"/>
        <w:rPr>
          <w:rFonts w:ascii="Verdana" w:hAnsi="Verdana" w:cs="Arial"/>
          <w:i/>
        </w:rPr>
      </w:pPr>
      <w:r>
        <w:rPr>
          <w:rFonts w:ascii="Verdana" w:hAnsi="Verdana" w:cs="Arial"/>
          <w:i/>
        </w:rPr>
        <w:t>5</w:t>
      </w:r>
      <w:r w:rsidR="003D6DCB">
        <w:rPr>
          <w:rFonts w:ascii="Verdana" w:hAnsi="Verdana" w:cs="Arial"/>
          <w:i/>
        </w:rPr>
        <w:t xml:space="preserve">.2.1. </w:t>
      </w:r>
      <w:r w:rsidR="00C84C1F">
        <w:rPr>
          <w:rFonts w:ascii="Verdana" w:hAnsi="Verdana" w:cs="Arial"/>
          <w:i/>
        </w:rPr>
        <w:t>Les exemples de s</w:t>
      </w:r>
      <w:r w:rsidR="003D6DCB">
        <w:rPr>
          <w:rFonts w:ascii="Verdana" w:hAnsi="Verdana" w:cs="Arial"/>
          <w:i/>
        </w:rPr>
        <w:t>ignalétique</w:t>
      </w:r>
    </w:p>
    <w:p w14:paraId="1CCAB619" w14:textId="0887D476"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 xml:space="preserve">Le candidat fournit </w:t>
      </w:r>
      <w:r w:rsidR="00E60255">
        <w:rPr>
          <w:rFonts w:ascii="Verdana" w:hAnsi="Verdana" w:cs="Arial"/>
          <w:i/>
        </w:rPr>
        <w:t>trois</w:t>
      </w:r>
      <w:r w:rsidRPr="00A50EE7">
        <w:rPr>
          <w:rFonts w:ascii="Verdana" w:hAnsi="Verdana" w:cs="Arial"/>
          <w:i/>
        </w:rPr>
        <w:t xml:space="preserve"> exemples </w:t>
      </w:r>
      <w:r w:rsidR="002E40E3">
        <w:rPr>
          <w:rFonts w:ascii="Verdana" w:hAnsi="Verdana" w:cs="Arial"/>
          <w:i/>
        </w:rPr>
        <w:t>de visuels de signalétique</w:t>
      </w:r>
      <w:r w:rsidRPr="00A50EE7">
        <w:rPr>
          <w:rFonts w:ascii="Verdana" w:hAnsi="Verdana" w:cs="Arial"/>
          <w:i/>
        </w:rPr>
        <w:t>.</w:t>
      </w:r>
    </w:p>
    <w:p w14:paraId="6F776525"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08114ED5" w14:textId="77777777" w:rsidR="009D715B" w:rsidRDefault="009D715B" w:rsidP="005C7CCB">
      <w:pPr>
        <w:pBdr>
          <w:top w:val="single" w:sz="4" w:space="1" w:color="auto"/>
          <w:left w:val="single" w:sz="4" w:space="4" w:color="auto"/>
          <w:bottom w:val="single" w:sz="4" w:space="1" w:color="auto"/>
          <w:right w:val="single" w:sz="4" w:space="4" w:color="auto"/>
        </w:pBdr>
        <w:rPr>
          <w:rFonts w:ascii="Verdana" w:hAnsi="Verdana" w:cs="Arial"/>
          <w:i/>
        </w:rPr>
      </w:pPr>
    </w:p>
    <w:p w14:paraId="661AB201" w14:textId="77777777" w:rsidR="009D715B" w:rsidRDefault="009D715B" w:rsidP="005C7CCB">
      <w:pPr>
        <w:pBdr>
          <w:top w:val="single" w:sz="4" w:space="1" w:color="auto"/>
          <w:left w:val="single" w:sz="4" w:space="4" w:color="auto"/>
          <w:bottom w:val="single" w:sz="4" w:space="1" w:color="auto"/>
          <w:right w:val="single" w:sz="4" w:space="4" w:color="auto"/>
        </w:pBdr>
        <w:rPr>
          <w:rFonts w:ascii="Verdana" w:hAnsi="Verdana" w:cs="Arial"/>
          <w:i/>
        </w:rPr>
      </w:pPr>
    </w:p>
    <w:p w14:paraId="08C1C321" w14:textId="72FC1805" w:rsidR="005C7CCB" w:rsidRPr="003D6DCB" w:rsidRDefault="000E7998" w:rsidP="003D6DCB">
      <w:pPr>
        <w:shd w:val="clear" w:color="auto" w:fill="333399"/>
        <w:jc w:val="both"/>
        <w:outlineLvl w:val="0"/>
        <w:rPr>
          <w:rFonts w:ascii="Verdana" w:hAnsi="Verdana" w:cs="Arial"/>
          <w:b/>
          <w:bCs/>
          <w:color w:val="FFFFFF" w:themeColor="background1"/>
        </w:rPr>
      </w:pPr>
      <w:bookmarkStart w:id="15" w:name="_Hlk172200107"/>
      <w:r>
        <w:rPr>
          <w:rFonts w:ascii="Verdana" w:hAnsi="Verdana" w:cs="Arial"/>
          <w:b/>
          <w:bCs/>
          <w:color w:val="FFFFFF" w:themeColor="background1"/>
        </w:rPr>
        <w:t>6</w:t>
      </w:r>
      <w:r w:rsidR="003D6DCB" w:rsidRPr="003D6DCB">
        <w:rPr>
          <w:rFonts w:ascii="Verdana" w:hAnsi="Verdana" w:cs="Arial"/>
          <w:b/>
          <w:bCs/>
          <w:color w:val="FFFFFF" w:themeColor="background1"/>
        </w:rPr>
        <w:t>. Prise en compte des émissions de gaz à effet de serre dans l’accomplissement de la prestation.</w:t>
      </w:r>
    </w:p>
    <w:p w14:paraId="0C678FA7" w14:textId="77777777" w:rsidR="005C7CCB" w:rsidRPr="002E40E3" w:rsidRDefault="005C7CCB" w:rsidP="005C7CCB">
      <w:pPr>
        <w:tabs>
          <w:tab w:val="left" w:pos="-142"/>
          <w:tab w:val="left" w:pos="4111"/>
        </w:tabs>
        <w:jc w:val="both"/>
        <w:rPr>
          <w:rFonts w:ascii="Verdana" w:hAnsi="Verdana" w:cs="Arial"/>
          <w:i/>
        </w:rPr>
      </w:pPr>
      <w:r w:rsidRPr="00A50EE7">
        <w:rPr>
          <w:rFonts w:ascii="Verdana" w:hAnsi="Verdana" w:cs="Arial"/>
          <w:i/>
        </w:rPr>
        <w:t>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w:t>
      </w:r>
      <w:r w:rsidR="002E40E3">
        <w:rPr>
          <w:rFonts w:ascii="Verdana" w:hAnsi="Verdana" w:cs="Arial"/>
          <w:i/>
        </w:rPr>
        <w:t xml:space="preserve">ns l'atteinte de cet objectif. </w:t>
      </w:r>
    </w:p>
    <w:p w14:paraId="289949BD" w14:textId="4C326EA7" w:rsidR="005C7CCB" w:rsidRPr="00A50EE7" w:rsidRDefault="000E7998" w:rsidP="005C7CCB">
      <w:pPr>
        <w:rPr>
          <w:rFonts w:ascii="Verdana" w:hAnsi="Verdana" w:cs="Arial"/>
        </w:rPr>
      </w:pPr>
      <w:r>
        <w:rPr>
          <w:rFonts w:ascii="Verdana" w:hAnsi="Verdana" w:cs="Arial"/>
          <w:b/>
          <w:bCs/>
        </w:rPr>
        <w:t>6</w:t>
      </w:r>
      <w:r w:rsidR="005C7CCB" w:rsidRPr="00A50EE7">
        <w:rPr>
          <w:rFonts w:ascii="Verdana" w:hAnsi="Verdana" w:cs="Arial"/>
          <w:b/>
          <w:bCs/>
        </w:rPr>
        <w:t xml:space="preserve">.1 – </w:t>
      </w:r>
      <w:r w:rsidR="005C7CCB" w:rsidRPr="00A50EE7">
        <w:rPr>
          <w:rFonts w:ascii="Verdana" w:hAnsi="Verdana" w:cs="Arial"/>
          <w:b/>
          <w:bCs/>
          <w:i/>
        </w:rPr>
        <w:t>Les émissions associées à la prestation</w:t>
      </w:r>
    </w:p>
    <w:p w14:paraId="1BAE96D4" w14:textId="45CBD9CE" w:rsidR="005C7CCB" w:rsidRPr="00A50EE7" w:rsidRDefault="000E7998" w:rsidP="005C7CCB">
      <w:pPr>
        <w:rPr>
          <w:rFonts w:ascii="Verdana" w:hAnsi="Verdana" w:cs="Arial"/>
          <w:b/>
        </w:rPr>
      </w:pPr>
      <w:r>
        <w:rPr>
          <w:rFonts w:ascii="Verdana" w:hAnsi="Verdana" w:cs="Arial"/>
          <w:b/>
        </w:rPr>
        <w:t>6</w:t>
      </w:r>
      <w:r w:rsidR="005C7CCB" w:rsidRPr="00A50EE7">
        <w:rPr>
          <w:rFonts w:ascii="Verdana" w:hAnsi="Verdana" w:cs="Arial"/>
          <w:b/>
        </w:rPr>
        <w:t>.1.</w:t>
      </w:r>
      <w:r w:rsidR="006A24FB">
        <w:rPr>
          <w:rFonts w:ascii="Verdana" w:hAnsi="Verdana" w:cs="Arial"/>
          <w:b/>
        </w:rPr>
        <w:t>1.</w:t>
      </w:r>
      <w:r w:rsidR="005C7CCB" w:rsidRPr="00A50EE7">
        <w:rPr>
          <w:rFonts w:ascii="Verdana" w:hAnsi="Verdana" w:cs="Arial"/>
          <w:b/>
        </w:rPr>
        <w:t xml:space="preserve"> Quelle est la consommation moyenne (L/100km) de l'ensemble de la flotte de véhicules que vous allez mobiliser </w:t>
      </w:r>
      <w:r w:rsidR="000E7F61">
        <w:rPr>
          <w:rFonts w:ascii="Verdana" w:hAnsi="Verdana" w:cs="Arial"/>
          <w:b/>
        </w:rPr>
        <w:t xml:space="preserve">dans le cadre de la prestation (pour la collecte) hors véhicules personnels des salariés </w:t>
      </w:r>
    </w:p>
    <w:tbl>
      <w:tblPr>
        <w:tblW w:w="1017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437"/>
        <w:gridCol w:w="1127"/>
      </w:tblGrid>
      <w:tr w:rsidR="005C7CCB" w:rsidRPr="00A50EE7" w14:paraId="11A32AEB" w14:textId="77777777" w:rsidTr="008505CF">
        <w:trPr>
          <w:trHeight w:val="2487"/>
        </w:trPr>
        <w:tc>
          <w:tcPr>
            <w:tcW w:w="977" w:type="dxa"/>
            <w:shd w:val="clear" w:color="auto" w:fill="auto"/>
            <w:vAlign w:val="center"/>
            <w:hideMark/>
          </w:tcPr>
          <w:p w14:paraId="13DCFB37" w14:textId="77777777" w:rsidR="005C7CCB" w:rsidRPr="00A50EE7" w:rsidRDefault="005C7CCB" w:rsidP="008505CF">
            <w:pPr>
              <w:rPr>
                <w:rFonts w:ascii="Verdana" w:hAnsi="Verdana" w:cs="Arial"/>
                <w:i/>
              </w:rPr>
            </w:pPr>
            <w:r w:rsidRPr="00A50EE7">
              <w:rPr>
                <w:rFonts w:ascii="Verdana" w:hAnsi="Verdana" w:cs="Arial"/>
                <w:i/>
              </w:rPr>
              <w:t>Méthodologie</w:t>
            </w:r>
          </w:p>
        </w:tc>
        <w:tc>
          <w:tcPr>
            <w:tcW w:w="9195" w:type="dxa"/>
            <w:gridSpan w:val="2"/>
            <w:shd w:val="clear" w:color="auto" w:fill="auto"/>
            <w:vAlign w:val="center"/>
            <w:hideMark/>
          </w:tcPr>
          <w:p w14:paraId="1F9E294D" w14:textId="77777777" w:rsidR="005C7CCB" w:rsidRPr="00A50EE7" w:rsidRDefault="005C7CCB" w:rsidP="008505CF">
            <w:pPr>
              <w:rPr>
                <w:rFonts w:ascii="Verdana" w:hAnsi="Verdana" w:cs="Arial"/>
                <w:i/>
              </w:rPr>
            </w:pPr>
            <w:r w:rsidRPr="00A50EE7">
              <w:rPr>
                <w:rFonts w:ascii="Verdana" w:hAnsi="Verdana" w:cs="Arial"/>
                <w:i/>
              </w:rPr>
              <w:t xml:space="preserve">Prendre la consommation (L/100km) de chacun de vos véhicules, et faire une moyenne. </w:t>
            </w:r>
            <w:r w:rsidRPr="00A50EE7">
              <w:rPr>
                <w:rFonts w:ascii="Verdana" w:hAnsi="Verdana" w:cs="Arial"/>
                <w:i/>
              </w:rPr>
              <w:br/>
              <w:t xml:space="preserve">NB : pour un véhicule électrique, on considère que les émissions sont de 0L/100km. En effet, la fabrication du véhicule n'est pas comptabilisée ici, tout comme elle ne l'est pas pour les véhicules thermiques. </w:t>
            </w:r>
          </w:p>
        </w:tc>
      </w:tr>
      <w:tr w:rsidR="005C7CCB" w:rsidRPr="00A50EE7" w14:paraId="5EBF26C2" w14:textId="77777777" w:rsidTr="008505CF">
        <w:trPr>
          <w:trHeight w:val="2009"/>
        </w:trPr>
        <w:tc>
          <w:tcPr>
            <w:tcW w:w="977" w:type="dxa"/>
            <w:shd w:val="clear" w:color="auto" w:fill="auto"/>
            <w:vAlign w:val="center"/>
            <w:hideMark/>
          </w:tcPr>
          <w:p w14:paraId="3BB238D6" w14:textId="77777777" w:rsidR="005C7CCB" w:rsidRPr="00A50EE7" w:rsidRDefault="005C7CCB" w:rsidP="008505CF">
            <w:pPr>
              <w:rPr>
                <w:rFonts w:ascii="Verdana" w:hAnsi="Verdana" w:cs="Arial"/>
                <w:i/>
              </w:rPr>
            </w:pPr>
            <w:r w:rsidRPr="00A50EE7">
              <w:rPr>
                <w:rFonts w:ascii="Verdana" w:hAnsi="Verdana" w:cs="Arial"/>
                <w:i/>
              </w:rPr>
              <w:lastRenderedPageBreak/>
              <w:t>Exemple</w:t>
            </w:r>
          </w:p>
        </w:tc>
        <w:tc>
          <w:tcPr>
            <w:tcW w:w="9195" w:type="dxa"/>
            <w:gridSpan w:val="2"/>
            <w:shd w:val="clear" w:color="auto" w:fill="auto"/>
            <w:vAlign w:val="center"/>
            <w:hideMark/>
          </w:tcPr>
          <w:p w14:paraId="3F3B3DD0" w14:textId="77777777" w:rsidR="005C7CCB" w:rsidRPr="00A50EE7" w:rsidRDefault="005C7CCB" w:rsidP="008505CF">
            <w:pPr>
              <w:rPr>
                <w:rFonts w:ascii="Verdana" w:hAnsi="Verdana" w:cs="Arial"/>
                <w:i/>
              </w:rPr>
            </w:pPr>
            <w:r w:rsidRPr="00A50EE7">
              <w:rPr>
                <w:rFonts w:ascii="Verdana" w:hAnsi="Verdana" w:cs="Arial"/>
                <w:i/>
              </w:rPr>
              <w:t>Véhicule A, 3 exemplaires : consommation de 8L/100km</w:t>
            </w:r>
            <w:r w:rsidRPr="00A50EE7">
              <w:rPr>
                <w:rFonts w:ascii="Verdana" w:hAnsi="Verdana" w:cs="Arial"/>
                <w:i/>
              </w:rPr>
              <w:br/>
              <w:t>Véhicule B, 1 exemplaire : consommation de 4,9L/100km</w:t>
            </w:r>
            <w:r w:rsidRPr="00A50EE7">
              <w:rPr>
                <w:rFonts w:ascii="Verdana" w:hAnsi="Verdana" w:cs="Arial"/>
                <w:i/>
              </w:rPr>
              <w:br/>
              <w:t>Véhicule C, 1 exemplaire : consommation de 0L/100 km</w:t>
            </w:r>
            <w:r w:rsidRPr="00A50EE7">
              <w:rPr>
                <w:rFonts w:ascii="Verdana" w:hAnsi="Verdana" w:cs="Arial"/>
                <w:i/>
              </w:rPr>
              <w:br/>
            </w:r>
            <w:r w:rsidRPr="00A50EE7">
              <w:rPr>
                <w:rFonts w:ascii="Verdana" w:hAnsi="Verdana" w:cs="Arial"/>
                <w:i/>
              </w:rPr>
              <w:br/>
              <w:t>Consommation moyenne = (3*8+1*4,9+1*0)/(3+1+0) = 7,225</w:t>
            </w:r>
            <w:r w:rsidRPr="00A50EE7">
              <w:rPr>
                <w:rFonts w:ascii="Verdana" w:hAnsi="Verdana" w:cs="Arial"/>
                <w:i/>
              </w:rPr>
              <w:br/>
            </w:r>
            <w:r w:rsidRPr="00A50EE7">
              <w:rPr>
                <w:rFonts w:ascii="Verdana" w:hAnsi="Verdana" w:cs="Arial"/>
                <w:i/>
              </w:rPr>
              <w:br/>
              <w:t>=&gt; La consommation moyenne de la flotte de véhicules mobilisée dans le cadre de cette prestation est de 7,225L/100km</w:t>
            </w:r>
          </w:p>
        </w:tc>
      </w:tr>
      <w:tr w:rsidR="005C7CCB" w:rsidRPr="00A50EE7" w14:paraId="4EA6A6EE" w14:textId="77777777" w:rsidTr="008505CF">
        <w:trPr>
          <w:trHeight w:val="955"/>
        </w:trPr>
        <w:tc>
          <w:tcPr>
            <w:tcW w:w="9217" w:type="dxa"/>
            <w:gridSpan w:val="2"/>
            <w:shd w:val="clear" w:color="auto" w:fill="auto"/>
            <w:vAlign w:val="center"/>
            <w:hideMark/>
          </w:tcPr>
          <w:p w14:paraId="663EC447" w14:textId="77777777" w:rsidR="005C7CCB" w:rsidRPr="00A50EE7" w:rsidRDefault="005C7CCB" w:rsidP="008505CF">
            <w:pPr>
              <w:jc w:val="center"/>
              <w:rPr>
                <w:rFonts w:ascii="Verdana" w:hAnsi="Verdana" w:cs="Arial"/>
              </w:rPr>
            </w:pPr>
            <w:r w:rsidRPr="00A50EE7">
              <w:rPr>
                <w:rFonts w:ascii="Verdana" w:hAnsi="Verdana" w:cs="Arial"/>
              </w:rPr>
              <w:t>Cadre de réponse</w:t>
            </w:r>
          </w:p>
        </w:tc>
        <w:tc>
          <w:tcPr>
            <w:tcW w:w="956" w:type="dxa"/>
            <w:shd w:val="clear" w:color="auto" w:fill="auto"/>
            <w:vAlign w:val="center"/>
            <w:hideMark/>
          </w:tcPr>
          <w:p w14:paraId="10FCD5E7"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6770B08C" w14:textId="77777777" w:rsidTr="008505CF">
        <w:trPr>
          <w:trHeight w:val="3592"/>
        </w:trPr>
        <w:tc>
          <w:tcPr>
            <w:tcW w:w="9217" w:type="dxa"/>
            <w:gridSpan w:val="2"/>
            <w:shd w:val="clear" w:color="000000" w:fill="F2F2F2"/>
            <w:vAlign w:val="center"/>
            <w:hideMark/>
          </w:tcPr>
          <w:p w14:paraId="6A5ED226" w14:textId="77777777" w:rsidR="005C7CCB" w:rsidRPr="00A50EE7" w:rsidRDefault="005C7CCB" w:rsidP="008505CF">
            <w:pPr>
              <w:jc w:val="center"/>
              <w:rPr>
                <w:rFonts w:ascii="Verdana" w:hAnsi="Verdana" w:cs="Arial"/>
              </w:rPr>
            </w:pPr>
            <w:r w:rsidRPr="00A50EE7">
              <w:rPr>
                <w:rFonts w:ascii="Verdana" w:hAnsi="Verdana" w:cs="Arial"/>
              </w:rPr>
              <w:t> </w:t>
            </w:r>
          </w:p>
        </w:tc>
        <w:tc>
          <w:tcPr>
            <w:tcW w:w="956" w:type="dxa"/>
            <w:shd w:val="clear" w:color="auto" w:fill="auto"/>
            <w:vAlign w:val="center"/>
            <w:hideMark/>
          </w:tcPr>
          <w:p w14:paraId="52B0E5E7" w14:textId="77777777" w:rsidR="005C7CCB" w:rsidRPr="00A50EE7" w:rsidRDefault="005C7CCB" w:rsidP="008505CF">
            <w:pPr>
              <w:jc w:val="center"/>
              <w:rPr>
                <w:rFonts w:ascii="Verdana" w:hAnsi="Verdana" w:cs="Arial"/>
              </w:rPr>
            </w:pPr>
            <w:r w:rsidRPr="00A50EE7">
              <w:rPr>
                <w:rFonts w:ascii="Verdana" w:hAnsi="Verdana" w:cs="Arial"/>
              </w:rPr>
              <w:t>L/100km</w:t>
            </w:r>
          </w:p>
        </w:tc>
      </w:tr>
    </w:tbl>
    <w:p w14:paraId="6931DEB2" w14:textId="77777777" w:rsidR="005C7CCB" w:rsidRPr="00A50EE7" w:rsidRDefault="005C7CCB" w:rsidP="005C7CCB">
      <w:pPr>
        <w:tabs>
          <w:tab w:val="left" w:pos="-142"/>
          <w:tab w:val="left" w:pos="4111"/>
        </w:tabs>
        <w:jc w:val="both"/>
        <w:rPr>
          <w:rFonts w:ascii="Verdana" w:hAnsi="Verdana" w:cs="Arial"/>
          <w:b/>
          <w:bCs/>
        </w:rPr>
      </w:pPr>
    </w:p>
    <w:p w14:paraId="39394BD3" w14:textId="386F8535" w:rsidR="005C7CCB" w:rsidRPr="00A50EE7" w:rsidRDefault="000E7998" w:rsidP="005C7CCB">
      <w:pPr>
        <w:rPr>
          <w:rFonts w:ascii="Verdana" w:hAnsi="Verdana" w:cs="Arial"/>
          <w:b/>
        </w:rPr>
      </w:pPr>
      <w:r>
        <w:rPr>
          <w:rFonts w:ascii="Verdana" w:hAnsi="Verdana" w:cs="Arial"/>
          <w:b/>
        </w:rPr>
        <w:t>6</w:t>
      </w:r>
      <w:r w:rsidR="005C7CCB" w:rsidRPr="00A50EE7">
        <w:rPr>
          <w:rFonts w:ascii="Verdana" w:hAnsi="Verdana" w:cs="Arial"/>
          <w:b/>
        </w:rPr>
        <w:t>.1.</w:t>
      </w:r>
      <w:r w:rsidR="006A24FB">
        <w:rPr>
          <w:rFonts w:ascii="Verdana" w:hAnsi="Verdana" w:cs="Arial"/>
          <w:b/>
        </w:rPr>
        <w:t>2</w:t>
      </w:r>
      <w:r w:rsidR="005C7CCB" w:rsidRPr="00A50EE7">
        <w:rPr>
          <w:rFonts w:ascii="Verdana" w:hAnsi="Verdana" w:cs="Arial"/>
          <w:b/>
        </w:rPr>
        <w:t xml:space="preserve"> Parmi l'ensemble des ordinateurs que vous utiliserez pour réaliser la prestation</w:t>
      </w:r>
      <w:r w:rsidR="000E7F61">
        <w:rPr>
          <w:rFonts w:ascii="Verdana" w:hAnsi="Verdana" w:cs="Arial"/>
          <w:b/>
        </w:rPr>
        <w:t xml:space="preserve"> (collecte)</w:t>
      </w:r>
      <w:r w:rsidR="005C7CCB" w:rsidRPr="00A50EE7">
        <w:rPr>
          <w:rFonts w:ascii="Verdana" w:hAnsi="Verdana" w:cs="Arial"/>
          <w:b/>
        </w:rPr>
        <w:t>, quelle est la part (%) :</w:t>
      </w:r>
    </w:p>
    <w:p w14:paraId="661EAC7A" w14:textId="77777777" w:rsidR="005C7CCB" w:rsidRPr="00A50EE7" w:rsidRDefault="005C7CCB" w:rsidP="005C7CCB">
      <w:pPr>
        <w:rPr>
          <w:rFonts w:ascii="Verdana" w:hAnsi="Verdana" w:cs="Arial"/>
          <w:b/>
        </w:rPr>
      </w:pPr>
      <w:r w:rsidRPr="00A50EE7">
        <w:rPr>
          <w:rFonts w:ascii="Verdana" w:hAnsi="Verdana" w:cs="Arial"/>
          <w:b/>
        </w:rPr>
        <w:t>1) D'ordinateurs reconditionnés ;</w:t>
      </w:r>
    </w:p>
    <w:p w14:paraId="41CBA175" w14:textId="001693C5" w:rsidR="005C7CCB" w:rsidRPr="00A50EE7" w:rsidRDefault="005C7CCB" w:rsidP="005C7CCB">
      <w:pPr>
        <w:rPr>
          <w:rFonts w:ascii="Verdana" w:hAnsi="Verdana" w:cs="Arial"/>
          <w:b/>
        </w:rPr>
      </w:pPr>
      <w:r w:rsidRPr="00A50EE7">
        <w:rPr>
          <w:rFonts w:ascii="Verdana" w:hAnsi="Verdana" w:cs="Arial"/>
          <w:b/>
        </w:rPr>
        <w:t xml:space="preserve">2) D'ordinateurs neufs </w:t>
      </w:r>
      <w:r w:rsidR="006A24FB" w:rsidRPr="00A50EE7">
        <w:rPr>
          <w:rFonts w:ascii="Verdana" w:hAnsi="Verdana" w:cs="Arial"/>
          <w:b/>
        </w:rPr>
        <w:t>et labellisés</w:t>
      </w:r>
      <w:r w:rsidRPr="00A50EE7">
        <w:rPr>
          <w:rFonts w:ascii="Verdana" w:hAnsi="Verdana" w:cs="Arial"/>
          <w:b/>
        </w:rPr>
        <w:t xml:space="preserve"> (TCO, EPEAT, Ange Bleu, Cygne Nordique ou Ecolabel européen)</w:t>
      </w:r>
    </w:p>
    <w:p w14:paraId="3BFDD6E0" w14:textId="77777777" w:rsidR="005C7CCB" w:rsidRPr="00A50EE7" w:rsidRDefault="005C7CCB" w:rsidP="005C7CCB">
      <w:pPr>
        <w:rPr>
          <w:rFonts w:ascii="Verdana" w:hAnsi="Verdana" w:cs="Arial"/>
          <w:b/>
        </w:rPr>
      </w:pPr>
      <w:r w:rsidRPr="00A50EE7">
        <w:rPr>
          <w:rFonts w:ascii="Verdana" w:hAnsi="Verdana" w:cs="Arial"/>
          <w:b/>
        </w:rPr>
        <w:t>3) D'ordinateurs neufs et non labellisés</w:t>
      </w:r>
    </w:p>
    <w:p w14:paraId="14293342" w14:textId="77777777" w:rsidR="005C7CCB" w:rsidRPr="00A50EE7" w:rsidRDefault="005C7CCB" w:rsidP="005C7CCB">
      <w:pPr>
        <w:rPr>
          <w:rFonts w:ascii="Verdana" w:hAnsi="Verdana" w:cs="Arial"/>
          <w:b/>
          <w:u w:val="single"/>
        </w:rPr>
      </w:pPr>
      <w:r w:rsidRPr="00A50EE7">
        <w:rPr>
          <w:rFonts w:ascii="Verdana" w:hAnsi="Verdana" w:cs="Arial"/>
          <w:b/>
          <w:u w:val="single"/>
        </w:rPr>
        <w:t>Le total doit faire 100%</w:t>
      </w:r>
    </w:p>
    <w:p w14:paraId="0BA02353" w14:textId="77777777" w:rsidR="005C7CCB" w:rsidRPr="00A50EE7" w:rsidRDefault="005C7CCB" w:rsidP="005C7CCB">
      <w:pPr>
        <w:rPr>
          <w:rFonts w:ascii="Verdana" w:hAnsi="Verdana" w:cs="Arial"/>
          <w:b/>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397"/>
        <w:gridCol w:w="1124"/>
      </w:tblGrid>
      <w:tr w:rsidR="005C7CCB" w:rsidRPr="00A50EE7" w14:paraId="0814D10D" w14:textId="77777777" w:rsidTr="008505CF">
        <w:trPr>
          <w:trHeight w:val="844"/>
        </w:trPr>
        <w:tc>
          <w:tcPr>
            <w:tcW w:w="1168" w:type="dxa"/>
            <w:shd w:val="clear" w:color="auto" w:fill="auto"/>
            <w:vAlign w:val="center"/>
            <w:hideMark/>
          </w:tcPr>
          <w:p w14:paraId="1977F169" w14:textId="77777777" w:rsidR="005C7CCB" w:rsidRPr="00A50EE7" w:rsidRDefault="005C7CCB" w:rsidP="008505CF">
            <w:pPr>
              <w:rPr>
                <w:rFonts w:ascii="Verdana" w:hAnsi="Verdana" w:cs="Arial"/>
                <w:i/>
              </w:rPr>
            </w:pPr>
            <w:r w:rsidRPr="00A50EE7">
              <w:rPr>
                <w:rFonts w:ascii="Verdana" w:hAnsi="Verdana" w:cs="Arial"/>
                <w:i/>
              </w:rPr>
              <w:t>Méthodologie</w:t>
            </w:r>
          </w:p>
        </w:tc>
        <w:tc>
          <w:tcPr>
            <w:tcW w:w="8962" w:type="dxa"/>
            <w:gridSpan w:val="2"/>
            <w:shd w:val="clear" w:color="auto" w:fill="auto"/>
            <w:vAlign w:val="center"/>
            <w:hideMark/>
          </w:tcPr>
          <w:p w14:paraId="2974FCD9" w14:textId="77777777" w:rsidR="005C7CCB" w:rsidRPr="00A50EE7" w:rsidRDefault="005C7CCB" w:rsidP="008505CF">
            <w:pPr>
              <w:rPr>
                <w:rFonts w:ascii="Verdana" w:hAnsi="Verdana" w:cs="Arial"/>
                <w:i/>
              </w:rPr>
            </w:pPr>
            <w:r w:rsidRPr="00A50EE7">
              <w:rPr>
                <w:rFonts w:ascii="Verdana" w:hAnsi="Verdana" w:cs="Arial"/>
                <w:i/>
              </w:rPr>
              <w:t>/</w:t>
            </w:r>
          </w:p>
        </w:tc>
      </w:tr>
      <w:tr w:rsidR="005C7CCB" w:rsidRPr="00A50EE7" w14:paraId="69BD0B9C" w14:textId="77777777" w:rsidTr="008505CF">
        <w:trPr>
          <w:trHeight w:val="1578"/>
        </w:trPr>
        <w:tc>
          <w:tcPr>
            <w:tcW w:w="1168" w:type="dxa"/>
            <w:shd w:val="clear" w:color="auto" w:fill="auto"/>
            <w:vAlign w:val="center"/>
            <w:hideMark/>
          </w:tcPr>
          <w:p w14:paraId="21A48663" w14:textId="77777777" w:rsidR="005C7CCB" w:rsidRPr="00A50EE7" w:rsidRDefault="005C7CCB" w:rsidP="008505CF">
            <w:pPr>
              <w:rPr>
                <w:rFonts w:ascii="Verdana" w:hAnsi="Verdana" w:cs="Arial"/>
                <w:i/>
              </w:rPr>
            </w:pPr>
            <w:r w:rsidRPr="00A50EE7">
              <w:rPr>
                <w:rFonts w:ascii="Verdana" w:hAnsi="Verdana" w:cs="Arial"/>
                <w:i/>
              </w:rPr>
              <w:t>Exemple</w:t>
            </w:r>
          </w:p>
        </w:tc>
        <w:tc>
          <w:tcPr>
            <w:tcW w:w="8962" w:type="dxa"/>
            <w:gridSpan w:val="2"/>
            <w:shd w:val="clear" w:color="auto" w:fill="auto"/>
            <w:vAlign w:val="center"/>
            <w:hideMark/>
          </w:tcPr>
          <w:p w14:paraId="3FC45350" w14:textId="77777777" w:rsidR="005C7CCB" w:rsidRPr="00A50EE7" w:rsidRDefault="005C7CCB" w:rsidP="008505CF">
            <w:pPr>
              <w:rPr>
                <w:rFonts w:ascii="Verdana" w:hAnsi="Verdana" w:cs="Arial"/>
                <w:i/>
              </w:rPr>
            </w:pPr>
            <w:r w:rsidRPr="00A50EE7">
              <w:rPr>
                <w:rFonts w:ascii="Verdana" w:hAnsi="Verdana" w:cs="Arial"/>
                <w:i/>
              </w:rPr>
              <w:t>- 11 sur 50 ordinateurs sont reconditionnés =&gt; 22%</w:t>
            </w:r>
            <w:r w:rsidRPr="00A50EE7">
              <w:rPr>
                <w:rFonts w:ascii="Verdana" w:hAnsi="Verdana" w:cs="Arial"/>
                <w:i/>
              </w:rPr>
              <w:br/>
              <w:t>- 5 sur 50 ordinateurs sont neufs et labellisés =&gt; 10%</w:t>
            </w:r>
            <w:r w:rsidRPr="00A50EE7">
              <w:rPr>
                <w:rFonts w:ascii="Verdana" w:hAnsi="Verdana" w:cs="Arial"/>
                <w:i/>
              </w:rPr>
              <w:br/>
              <w:t>- 34 imprimantes sur 50 sont neufs et non labellisés =&gt; 68%</w:t>
            </w:r>
          </w:p>
        </w:tc>
      </w:tr>
      <w:tr w:rsidR="005C7CCB" w:rsidRPr="00A50EE7" w14:paraId="022CFE39" w14:textId="77777777" w:rsidTr="008505CF">
        <w:trPr>
          <w:trHeight w:val="1033"/>
        </w:trPr>
        <w:tc>
          <w:tcPr>
            <w:tcW w:w="9102" w:type="dxa"/>
            <w:gridSpan w:val="2"/>
            <w:shd w:val="clear" w:color="auto" w:fill="auto"/>
            <w:vAlign w:val="center"/>
            <w:hideMark/>
          </w:tcPr>
          <w:p w14:paraId="147360ED" w14:textId="77777777" w:rsidR="005C7CCB" w:rsidRPr="00A50EE7" w:rsidRDefault="005C7CCB" w:rsidP="008505CF">
            <w:pPr>
              <w:jc w:val="center"/>
              <w:rPr>
                <w:rFonts w:ascii="Verdana" w:hAnsi="Verdana" w:cs="Arial"/>
              </w:rPr>
            </w:pPr>
            <w:r w:rsidRPr="00A50EE7">
              <w:rPr>
                <w:rFonts w:ascii="Verdana" w:hAnsi="Verdana" w:cs="Arial"/>
              </w:rPr>
              <w:lastRenderedPageBreak/>
              <w:t>Cadre de réponse</w:t>
            </w:r>
          </w:p>
        </w:tc>
        <w:tc>
          <w:tcPr>
            <w:tcW w:w="1028" w:type="dxa"/>
            <w:shd w:val="clear" w:color="auto" w:fill="auto"/>
            <w:vAlign w:val="center"/>
            <w:hideMark/>
          </w:tcPr>
          <w:p w14:paraId="295A243D"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066BF714" w14:textId="77777777" w:rsidTr="008505CF">
        <w:trPr>
          <w:trHeight w:val="3890"/>
        </w:trPr>
        <w:tc>
          <w:tcPr>
            <w:tcW w:w="9102" w:type="dxa"/>
            <w:gridSpan w:val="2"/>
            <w:shd w:val="clear" w:color="000000" w:fill="F2F2F2"/>
            <w:vAlign w:val="center"/>
            <w:hideMark/>
          </w:tcPr>
          <w:p w14:paraId="13217DD1" w14:textId="77777777" w:rsidR="005C7CCB" w:rsidRPr="00A50EE7" w:rsidRDefault="005C7CCB" w:rsidP="008505CF">
            <w:pPr>
              <w:jc w:val="center"/>
              <w:rPr>
                <w:rFonts w:ascii="Verdana" w:hAnsi="Verdana" w:cs="Arial"/>
              </w:rPr>
            </w:pPr>
            <w:r w:rsidRPr="00A50EE7">
              <w:rPr>
                <w:rFonts w:ascii="Verdana" w:hAnsi="Verdana" w:cs="Arial"/>
              </w:rPr>
              <w:t> </w:t>
            </w:r>
          </w:p>
        </w:tc>
        <w:tc>
          <w:tcPr>
            <w:tcW w:w="1028" w:type="dxa"/>
            <w:shd w:val="clear" w:color="auto" w:fill="auto"/>
            <w:vAlign w:val="center"/>
            <w:hideMark/>
          </w:tcPr>
          <w:p w14:paraId="06E47BBF" w14:textId="77777777" w:rsidR="005C7CCB" w:rsidRPr="00A50EE7" w:rsidRDefault="005C7CCB" w:rsidP="008505CF">
            <w:pPr>
              <w:jc w:val="center"/>
              <w:rPr>
                <w:rFonts w:ascii="Verdana" w:hAnsi="Verdana" w:cs="Arial"/>
              </w:rPr>
            </w:pPr>
            <w:r w:rsidRPr="00A50EE7">
              <w:rPr>
                <w:rFonts w:ascii="Verdana" w:hAnsi="Verdana" w:cs="Arial"/>
              </w:rPr>
              <w:t>%</w:t>
            </w:r>
          </w:p>
        </w:tc>
      </w:tr>
      <w:bookmarkEnd w:id="15"/>
    </w:tbl>
    <w:p w14:paraId="76F25F94" w14:textId="77777777" w:rsidR="005C7CCB" w:rsidRDefault="005C7CCB"/>
    <w:sectPr w:rsidR="005C7C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CA Anna-Lisa">
    <w15:presenceInfo w15:providerId="AD" w15:userId="S::anna-lisa.leca@francetravail.fr::d7694750-268b-47a1-b14d-db4aedf2d481"/>
  </w15:person>
  <w15:person w15:author="Maxime AGHORO-ALI">
    <w15:presenceInfo w15:providerId="None" w15:userId="Maxime AGHORO-A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52EFA"/>
    <w:rsid w:val="00063C77"/>
    <w:rsid w:val="0007082E"/>
    <w:rsid w:val="00084979"/>
    <w:rsid w:val="000B0877"/>
    <w:rsid w:val="000B3E3C"/>
    <w:rsid w:val="000B692A"/>
    <w:rsid w:val="000E7998"/>
    <w:rsid w:val="000E7F61"/>
    <w:rsid w:val="001157DE"/>
    <w:rsid w:val="001818D6"/>
    <w:rsid w:val="0018223A"/>
    <w:rsid w:val="001D4A22"/>
    <w:rsid w:val="001D775C"/>
    <w:rsid w:val="00247A0C"/>
    <w:rsid w:val="0025484E"/>
    <w:rsid w:val="002579DD"/>
    <w:rsid w:val="00276003"/>
    <w:rsid w:val="00292317"/>
    <w:rsid w:val="0029243A"/>
    <w:rsid w:val="002B0189"/>
    <w:rsid w:val="002B2C20"/>
    <w:rsid w:val="002C3528"/>
    <w:rsid w:val="002E40E3"/>
    <w:rsid w:val="003264C3"/>
    <w:rsid w:val="00332D90"/>
    <w:rsid w:val="00336745"/>
    <w:rsid w:val="00346688"/>
    <w:rsid w:val="00357EDA"/>
    <w:rsid w:val="00362CA4"/>
    <w:rsid w:val="00373FC7"/>
    <w:rsid w:val="003918FF"/>
    <w:rsid w:val="003A173D"/>
    <w:rsid w:val="003D2342"/>
    <w:rsid w:val="003D57AD"/>
    <w:rsid w:val="003D6DCB"/>
    <w:rsid w:val="003D7D3B"/>
    <w:rsid w:val="00407D2F"/>
    <w:rsid w:val="00415F7F"/>
    <w:rsid w:val="00451DBC"/>
    <w:rsid w:val="00494BDE"/>
    <w:rsid w:val="004B1549"/>
    <w:rsid w:val="004B371B"/>
    <w:rsid w:val="004D14AA"/>
    <w:rsid w:val="004F3A45"/>
    <w:rsid w:val="004F4F56"/>
    <w:rsid w:val="00512EB8"/>
    <w:rsid w:val="00516FBF"/>
    <w:rsid w:val="005174D9"/>
    <w:rsid w:val="005222CA"/>
    <w:rsid w:val="00522C5C"/>
    <w:rsid w:val="00522D3F"/>
    <w:rsid w:val="00524470"/>
    <w:rsid w:val="00525D6A"/>
    <w:rsid w:val="0054072A"/>
    <w:rsid w:val="005438DF"/>
    <w:rsid w:val="00552B4D"/>
    <w:rsid w:val="00585C82"/>
    <w:rsid w:val="00591177"/>
    <w:rsid w:val="005A2074"/>
    <w:rsid w:val="005A4425"/>
    <w:rsid w:val="005B4F2B"/>
    <w:rsid w:val="005C7CCB"/>
    <w:rsid w:val="005D49BA"/>
    <w:rsid w:val="006215A8"/>
    <w:rsid w:val="006439B9"/>
    <w:rsid w:val="00643B84"/>
    <w:rsid w:val="006449F3"/>
    <w:rsid w:val="0066051A"/>
    <w:rsid w:val="00661AE5"/>
    <w:rsid w:val="00677BD2"/>
    <w:rsid w:val="006A24FB"/>
    <w:rsid w:val="006B1C16"/>
    <w:rsid w:val="006B34FE"/>
    <w:rsid w:val="006C1BE9"/>
    <w:rsid w:val="006C41BE"/>
    <w:rsid w:val="006C7B02"/>
    <w:rsid w:val="006D3B9F"/>
    <w:rsid w:val="006D3F9A"/>
    <w:rsid w:val="006E2F9B"/>
    <w:rsid w:val="006E61C1"/>
    <w:rsid w:val="006F0690"/>
    <w:rsid w:val="006F3897"/>
    <w:rsid w:val="0073662B"/>
    <w:rsid w:val="007404F1"/>
    <w:rsid w:val="0074074B"/>
    <w:rsid w:val="00745A24"/>
    <w:rsid w:val="00756E0A"/>
    <w:rsid w:val="00760826"/>
    <w:rsid w:val="00767B3C"/>
    <w:rsid w:val="00770181"/>
    <w:rsid w:val="007903C4"/>
    <w:rsid w:val="00796A03"/>
    <w:rsid w:val="007B0953"/>
    <w:rsid w:val="007B3476"/>
    <w:rsid w:val="007D79BA"/>
    <w:rsid w:val="007E39E1"/>
    <w:rsid w:val="007F1454"/>
    <w:rsid w:val="00806847"/>
    <w:rsid w:val="008313E0"/>
    <w:rsid w:val="008550C9"/>
    <w:rsid w:val="008A1FEA"/>
    <w:rsid w:val="008B148B"/>
    <w:rsid w:val="008B7183"/>
    <w:rsid w:val="008C2466"/>
    <w:rsid w:val="008D39EB"/>
    <w:rsid w:val="008E27D8"/>
    <w:rsid w:val="008F0E0F"/>
    <w:rsid w:val="008F2BCB"/>
    <w:rsid w:val="0090187F"/>
    <w:rsid w:val="00903302"/>
    <w:rsid w:val="00914F02"/>
    <w:rsid w:val="009356F5"/>
    <w:rsid w:val="00946EAA"/>
    <w:rsid w:val="00947E65"/>
    <w:rsid w:val="009715A9"/>
    <w:rsid w:val="0097174A"/>
    <w:rsid w:val="009930F6"/>
    <w:rsid w:val="009974D5"/>
    <w:rsid w:val="009B1B4E"/>
    <w:rsid w:val="009B57F2"/>
    <w:rsid w:val="009D715B"/>
    <w:rsid w:val="009D7C6E"/>
    <w:rsid w:val="00A04A57"/>
    <w:rsid w:val="00A10D79"/>
    <w:rsid w:val="00A14E22"/>
    <w:rsid w:val="00A14F4B"/>
    <w:rsid w:val="00A14F56"/>
    <w:rsid w:val="00A17AF7"/>
    <w:rsid w:val="00A30E56"/>
    <w:rsid w:val="00A4369D"/>
    <w:rsid w:val="00A56C6F"/>
    <w:rsid w:val="00A57B26"/>
    <w:rsid w:val="00A77DDD"/>
    <w:rsid w:val="00A82925"/>
    <w:rsid w:val="00A9340E"/>
    <w:rsid w:val="00AA50C0"/>
    <w:rsid w:val="00AF1EB6"/>
    <w:rsid w:val="00AF360E"/>
    <w:rsid w:val="00AF6EF1"/>
    <w:rsid w:val="00B075F4"/>
    <w:rsid w:val="00B15F3D"/>
    <w:rsid w:val="00B22BCC"/>
    <w:rsid w:val="00B42357"/>
    <w:rsid w:val="00B43DB1"/>
    <w:rsid w:val="00B507DF"/>
    <w:rsid w:val="00B51A45"/>
    <w:rsid w:val="00B6008A"/>
    <w:rsid w:val="00BB2DF2"/>
    <w:rsid w:val="00C01157"/>
    <w:rsid w:val="00C115E3"/>
    <w:rsid w:val="00C50D64"/>
    <w:rsid w:val="00C57E38"/>
    <w:rsid w:val="00C638D2"/>
    <w:rsid w:val="00C7534D"/>
    <w:rsid w:val="00C76D87"/>
    <w:rsid w:val="00C84C1F"/>
    <w:rsid w:val="00CD0713"/>
    <w:rsid w:val="00D04819"/>
    <w:rsid w:val="00D27FCF"/>
    <w:rsid w:val="00D319B3"/>
    <w:rsid w:val="00D45008"/>
    <w:rsid w:val="00D6291B"/>
    <w:rsid w:val="00D66F57"/>
    <w:rsid w:val="00D70582"/>
    <w:rsid w:val="00D729C9"/>
    <w:rsid w:val="00D82D53"/>
    <w:rsid w:val="00D854C0"/>
    <w:rsid w:val="00D95FC0"/>
    <w:rsid w:val="00DB092B"/>
    <w:rsid w:val="00DE07CB"/>
    <w:rsid w:val="00DF3405"/>
    <w:rsid w:val="00E051AB"/>
    <w:rsid w:val="00E274D1"/>
    <w:rsid w:val="00E37C75"/>
    <w:rsid w:val="00E4346D"/>
    <w:rsid w:val="00E47628"/>
    <w:rsid w:val="00E510CA"/>
    <w:rsid w:val="00E60255"/>
    <w:rsid w:val="00E81498"/>
    <w:rsid w:val="00EA2697"/>
    <w:rsid w:val="00EE4ACF"/>
    <w:rsid w:val="00F040D4"/>
    <w:rsid w:val="00F16090"/>
    <w:rsid w:val="00F167CC"/>
    <w:rsid w:val="00F906FD"/>
    <w:rsid w:val="00FE648C"/>
    <w:rsid w:val="00FF0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B6C93B3-5F4E-4932-8278-C1AB0012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DCB"/>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15</TotalTime>
  <Pages>8</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LUCCHINI Noel</cp:lastModifiedBy>
  <cp:revision>22</cp:revision>
  <dcterms:created xsi:type="dcterms:W3CDTF">2025-04-08T14:29:00Z</dcterms:created>
  <dcterms:modified xsi:type="dcterms:W3CDTF">2025-04-29T13:31:00Z</dcterms:modified>
</cp:coreProperties>
</file>