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22CECDF1">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5DC5169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6AE4FB4E"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p>
        </w:tc>
      </w:tr>
    </w:tbl>
    <w:p w14:paraId="0FD3BBC4" w14:textId="77777777" w:rsidR="001C7E92" w:rsidRDefault="001C7E92"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07D2A8B3" w14:textId="77777777" w:rsidR="00852B55" w:rsidRDefault="00852B55" w:rsidP="00852B55">
      <w:pPr>
        <w:ind w:right="55"/>
        <w:jc w:val="both"/>
        <w:rPr>
          <w:rFonts w:ascii="Arial" w:hAnsi="Arial" w:cs="Arial"/>
        </w:rPr>
      </w:pPr>
      <w:bookmarkStart w:id="0" w:name="_Hlk133245312"/>
    </w:p>
    <w:p w14:paraId="6498DB1B" w14:textId="02CCE5C0" w:rsidR="005A4C1E" w:rsidRDefault="00852B55" w:rsidP="005A4C1E">
      <w:pPr>
        <w:tabs>
          <w:tab w:val="left" w:pos="426"/>
          <w:tab w:val="left" w:pos="851"/>
        </w:tabs>
        <w:jc w:val="both"/>
        <w:rPr>
          <w:rFonts w:ascii="Arial" w:hAnsi="Arial" w:cs="Arial"/>
        </w:rPr>
      </w:pPr>
      <w:r w:rsidRPr="009E004F">
        <w:rPr>
          <w:rFonts w:ascii="Arial" w:hAnsi="Arial" w:cs="Arial"/>
        </w:rPr>
        <w:t xml:space="preserve">Le marché public a pour </w:t>
      </w:r>
      <w:bookmarkEnd w:id="0"/>
      <w:r w:rsidR="00685A5A" w:rsidRPr="00441F4E">
        <w:t xml:space="preserve">objet </w:t>
      </w:r>
      <w:r w:rsidR="005A4C1E">
        <w:t xml:space="preserve">la </w:t>
      </w:r>
      <w:r w:rsidR="005A4C1E">
        <w:rPr>
          <w:rFonts w:ascii="Arial" w:hAnsi="Arial" w:cs="Arial"/>
        </w:rPr>
        <w:t>location et l’entretien des vêtements de travail et autres articles textiles utilisés sur les sites de l’Établissement Français du Sang Occitanie.</w:t>
      </w:r>
    </w:p>
    <w:p w14:paraId="6A34C9BB" w14:textId="571A8BA6" w:rsidR="009B1CD0" w:rsidRDefault="009B1CD0" w:rsidP="00AD47C8">
      <w:pPr>
        <w:ind w:right="55"/>
        <w:jc w:val="both"/>
        <w:rPr>
          <w:rFonts w:ascii="Arial" w:hAnsi="Arial" w:cs="Arial"/>
        </w:rPr>
      </w:pPr>
    </w:p>
    <w:p w14:paraId="6A34C9BC" w14:textId="77777777" w:rsidR="009B1CD0" w:rsidRDefault="009B1CD0" w:rsidP="005846FB">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5A8F984B" w14:textId="77777777" w:rsidR="00852B55" w:rsidRPr="00852B55" w:rsidRDefault="00852B55" w:rsidP="00A9775B">
      <w:pPr>
        <w:tabs>
          <w:tab w:val="left" w:pos="426"/>
        </w:tabs>
        <w:suppressAutoHyphens w:val="0"/>
        <w:spacing w:before="60"/>
        <w:jc w:val="both"/>
        <w:rPr>
          <w:rFonts w:ascii="Arial" w:hAnsi="Arial" w:cs="Arial"/>
          <w:sz w:val="12"/>
          <w:szCs w:val="12"/>
          <w:lang w:eastAsia="fr-FR" w:bidi="ml"/>
        </w:rPr>
      </w:pPr>
    </w:p>
    <w:p w14:paraId="29847A3A" w14:textId="77777777" w:rsidR="005A4C1E" w:rsidRPr="00341929" w:rsidRDefault="005A4C1E" w:rsidP="005A4C1E">
      <w:pPr>
        <w:tabs>
          <w:tab w:val="left" w:pos="426"/>
        </w:tabs>
        <w:suppressAutoHyphens w:val="0"/>
        <w:spacing w:before="60"/>
        <w:jc w:val="both"/>
        <w:rPr>
          <w:rFonts w:ascii="Arial" w:hAnsi="Arial" w:cs="Arial"/>
          <w:lang w:eastAsia="fr-FR" w:bidi="ml"/>
        </w:rPr>
      </w:pPr>
      <w:r>
        <w:rPr>
          <w:rFonts w:ascii="Arial" w:hAnsi="Arial" w:cs="Arial"/>
          <w:lang w:eastAsia="fr-FR" w:bidi="ml"/>
        </w:rPr>
        <w:t>Les</w:t>
      </w:r>
      <w:r w:rsidRPr="00A9775B">
        <w:rPr>
          <w:rFonts w:ascii="Arial" w:hAnsi="Arial" w:cs="Arial"/>
          <w:lang w:eastAsia="fr-FR" w:bidi="ml"/>
        </w:rPr>
        <w:t xml:space="preserve"> </w:t>
      </w:r>
      <w:r>
        <w:rPr>
          <w:rFonts w:ascii="Arial" w:hAnsi="Arial" w:cs="Arial"/>
          <w:lang w:eastAsia="fr-FR" w:bidi="ml"/>
        </w:rPr>
        <w:t xml:space="preserve">codes </w:t>
      </w:r>
      <w:r w:rsidRPr="00A9775B">
        <w:rPr>
          <w:rFonts w:ascii="Arial" w:hAnsi="Arial" w:cs="Arial"/>
          <w:lang w:eastAsia="fr-FR" w:bidi="ml"/>
        </w:rPr>
        <w:t>CPV des</w:t>
      </w:r>
      <w:r>
        <w:rPr>
          <w:rFonts w:ascii="Arial" w:hAnsi="Arial" w:cs="Arial"/>
          <w:color w:val="0000FF"/>
          <w:lang w:eastAsia="fr-FR" w:bidi="ml"/>
        </w:rPr>
        <w:t xml:space="preserve"> </w:t>
      </w:r>
      <w:r w:rsidRPr="00341929">
        <w:rPr>
          <w:rFonts w:ascii="Arial" w:hAnsi="Arial" w:cs="Arial"/>
          <w:lang w:eastAsia="fr-FR" w:bidi="ml"/>
        </w:rPr>
        <w:t xml:space="preserve">fournitures/services </w:t>
      </w:r>
      <w:r w:rsidRPr="00A9775B">
        <w:rPr>
          <w:rFonts w:ascii="Arial" w:hAnsi="Arial" w:cs="Arial"/>
          <w:lang w:eastAsia="fr-FR" w:bidi="ml"/>
        </w:rPr>
        <w:t xml:space="preserve">du marché </w:t>
      </w:r>
      <w:r>
        <w:rPr>
          <w:rFonts w:ascii="Arial" w:hAnsi="Arial" w:cs="Arial"/>
          <w:lang w:eastAsia="fr-FR" w:bidi="ml"/>
        </w:rPr>
        <w:t xml:space="preserve">public </w:t>
      </w:r>
      <w:r w:rsidRPr="00341929">
        <w:rPr>
          <w:rFonts w:ascii="Arial" w:hAnsi="Arial" w:cs="Arial"/>
          <w:lang w:eastAsia="fr-FR" w:bidi="ml"/>
        </w:rPr>
        <w:t>sont le</w:t>
      </w:r>
      <w:r>
        <w:rPr>
          <w:rFonts w:ascii="Arial" w:hAnsi="Arial" w:cs="Arial"/>
          <w:lang w:eastAsia="fr-FR" w:bidi="ml"/>
        </w:rPr>
        <w:t>s</w:t>
      </w:r>
      <w:r w:rsidRPr="00341929">
        <w:rPr>
          <w:rFonts w:ascii="Arial" w:hAnsi="Arial" w:cs="Arial"/>
          <w:lang w:eastAsia="fr-FR" w:bidi="ml"/>
        </w:rPr>
        <w:t xml:space="preserve"> suivants :</w:t>
      </w:r>
    </w:p>
    <w:p w14:paraId="5A51D950" w14:textId="77777777" w:rsidR="005A4C1E" w:rsidRPr="00341929" w:rsidRDefault="005A4C1E" w:rsidP="005A4C1E">
      <w:pPr>
        <w:pStyle w:val="Paragraphedeliste"/>
        <w:numPr>
          <w:ilvl w:val="0"/>
          <w:numId w:val="11"/>
        </w:numPr>
        <w:suppressAutoHyphens w:val="0"/>
        <w:autoSpaceDE w:val="0"/>
        <w:autoSpaceDN w:val="0"/>
        <w:adjustRightInd w:val="0"/>
        <w:rPr>
          <w:rFonts w:ascii="Arial" w:hAnsi="Arial" w:cs="Arial"/>
          <w:szCs w:val="22"/>
          <w:lang w:eastAsia="fr-FR"/>
        </w:rPr>
      </w:pPr>
      <w:r w:rsidRPr="00341929">
        <w:rPr>
          <w:rFonts w:ascii="Arial" w:hAnsi="Arial" w:cs="Arial"/>
          <w:szCs w:val="22"/>
          <w:lang w:eastAsia="fr-FR"/>
        </w:rPr>
        <w:t>18100000 Vêtements professionnels – vêtements de travail spéciaux et accessoires</w:t>
      </w:r>
    </w:p>
    <w:p w14:paraId="110AAE87" w14:textId="77777777" w:rsidR="005A4C1E" w:rsidRPr="00341929" w:rsidRDefault="005A4C1E" w:rsidP="005A4C1E">
      <w:pPr>
        <w:pStyle w:val="Paragraphedeliste"/>
        <w:numPr>
          <w:ilvl w:val="0"/>
          <w:numId w:val="11"/>
        </w:numPr>
        <w:tabs>
          <w:tab w:val="left" w:pos="426"/>
          <w:tab w:val="left" w:pos="851"/>
        </w:tabs>
        <w:suppressAutoHyphens w:val="0"/>
        <w:jc w:val="both"/>
        <w:rPr>
          <w:rFonts w:ascii="Arial" w:hAnsi="Arial" w:cs="Arial"/>
          <w:sz w:val="18"/>
          <w:lang w:eastAsia="fr-FR" w:bidi="ml"/>
        </w:rPr>
      </w:pPr>
      <w:r w:rsidRPr="00341929">
        <w:rPr>
          <w:rFonts w:ascii="Arial" w:hAnsi="Arial" w:cs="Arial"/>
          <w:szCs w:val="22"/>
          <w:lang w:eastAsia="fr-FR"/>
        </w:rPr>
        <w:t>98310000-9 Services de blanchisserie et de nettoyage à sec</w:t>
      </w:r>
    </w:p>
    <w:p w14:paraId="358EE571" w14:textId="77777777" w:rsidR="001C7E92" w:rsidRPr="00A9775B" w:rsidRDefault="001C7E92"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32E6FEA0" w:rsidR="00A9775B"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852B55">
        <w:rPr>
          <w:rFonts w:ascii="Arial" w:hAnsi="Arial" w:cs="Arial"/>
          <w:lang w:eastAsia="fr-FR" w:bidi="ml"/>
        </w:rPr>
        <w:t xml:space="preserve">Accord-cadre </w:t>
      </w:r>
      <w:r w:rsidR="003E63B0" w:rsidRPr="00852B55">
        <w:rPr>
          <w:rFonts w:ascii="Arial" w:hAnsi="Arial" w:cs="Arial"/>
          <w:lang w:eastAsia="fr-FR" w:bidi="ml"/>
        </w:rPr>
        <w:t>avec exécution à</w:t>
      </w:r>
      <w:r w:rsidR="007C0BF5" w:rsidRPr="00852B55">
        <w:rPr>
          <w:rFonts w:ascii="Arial" w:hAnsi="Arial" w:cs="Arial"/>
          <w:lang w:eastAsia="fr-FR" w:bidi="ml"/>
        </w:rPr>
        <w:t xml:space="preserve"> bons de commande </w:t>
      </w:r>
      <w:r w:rsidRPr="00852B55">
        <w:rPr>
          <w:rFonts w:ascii="Arial" w:hAnsi="Arial" w:cs="Arial"/>
          <w:lang w:eastAsia="fr-FR" w:bidi="ml"/>
        </w:rPr>
        <w:t>(</w:t>
      </w:r>
      <w:r w:rsidR="00A57DD1" w:rsidRPr="00852B55">
        <w:rPr>
          <w:rFonts w:ascii="Arial" w:hAnsi="Arial" w:cs="Arial"/>
          <w:lang w:eastAsia="fr-FR" w:bidi="ml"/>
        </w:rPr>
        <w:t>de l’article R</w:t>
      </w:r>
      <w:r w:rsidR="00931D42" w:rsidRPr="00852B55">
        <w:rPr>
          <w:rFonts w:ascii="Arial" w:hAnsi="Arial" w:cs="Arial"/>
          <w:lang w:eastAsia="fr-FR" w:bidi="ml"/>
        </w:rPr>
        <w:t>2162-1</w:t>
      </w:r>
      <w:r w:rsidR="00A8760E" w:rsidRPr="00852B55">
        <w:rPr>
          <w:rFonts w:ascii="Arial" w:hAnsi="Arial" w:cs="Arial"/>
          <w:lang w:eastAsia="fr-FR" w:bidi="ml"/>
        </w:rPr>
        <w:t>,</w:t>
      </w:r>
      <w:r w:rsidR="00931D42" w:rsidRPr="00852B55">
        <w:rPr>
          <w:rFonts w:ascii="Arial" w:hAnsi="Arial" w:cs="Arial"/>
          <w:lang w:eastAsia="fr-FR" w:bidi="ml"/>
        </w:rPr>
        <w:t xml:space="preserve"> R2162-</w:t>
      </w:r>
      <w:r w:rsidR="007C0BF5" w:rsidRPr="00852B55">
        <w:rPr>
          <w:rFonts w:ascii="Arial" w:hAnsi="Arial" w:cs="Arial"/>
          <w:lang w:eastAsia="fr-FR" w:bidi="ml"/>
        </w:rPr>
        <w:t>2 .</w:t>
      </w:r>
      <w:r w:rsidR="00F759AA" w:rsidRPr="00852B55">
        <w:rPr>
          <w:rFonts w:ascii="Arial" w:hAnsi="Arial" w:cs="Arial"/>
          <w:lang w:eastAsia="fr-FR" w:bidi="ml"/>
        </w:rPr>
        <w:t>2</w:t>
      </w:r>
      <w:r w:rsidR="00AA05C7" w:rsidRPr="00852B55">
        <w:rPr>
          <w:rFonts w:ascii="Arial" w:hAnsi="Arial" w:cs="Arial"/>
          <w:vertAlign w:val="superscript"/>
          <w:lang w:eastAsia="fr-FR" w:bidi="ml"/>
        </w:rPr>
        <w:t>ème</w:t>
      </w:r>
      <w:r w:rsidR="005923D2" w:rsidRPr="00852B55">
        <w:rPr>
          <w:rFonts w:ascii="Arial" w:hAnsi="Arial" w:cs="Arial"/>
          <w:vertAlign w:val="superscript"/>
          <w:lang w:eastAsia="fr-FR" w:bidi="ml"/>
        </w:rPr>
        <w:t xml:space="preserve"> </w:t>
      </w:r>
      <w:r w:rsidR="005923D2" w:rsidRPr="00852B55">
        <w:rPr>
          <w:rFonts w:ascii="Arial" w:hAnsi="Arial" w:cs="Arial"/>
          <w:lang w:eastAsia="fr-FR" w:bidi="ml"/>
        </w:rPr>
        <w:t>alinéa</w:t>
      </w:r>
      <w:r w:rsidR="00F759AA" w:rsidRPr="00852B55">
        <w:rPr>
          <w:rFonts w:ascii="Arial" w:hAnsi="Arial" w:cs="Arial"/>
          <w:lang w:eastAsia="fr-FR" w:bidi="ml"/>
        </w:rPr>
        <w:t>,</w:t>
      </w:r>
      <w:r w:rsidR="003E63B0" w:rsidRPr="00852B55">
        <w:rPr>
          <w:rFonts w:ascii="Arial" w:hAnsi="Arial" w:cs="Arial"/>
          <w:lang w:eastAsia="fr-FR" w:bidi="ml"/>
        </w:rPr>
        <w:t xml:space="preserve"> </w:t>
      </w:r>
      <w:r w:rsidR="00A8760E" w:rsidRPr="00852B55">
        <w:rPr>
          <w:rFonts w:ascii="Arial" w:hAnsi="Arial" w:cs="Arial"/>
          <w:lang w:eastAsia="fr-FR" w:bidi="ml"/>
        </w:rPr>
        <w:t xml:space="preserve">R2162-4 à 6, </w:t>
      </w:r>
      <w:r w:rsidR="00A57DD1" w:rsidRPr="00852B55">
        <w:rPr>
          <w:rFonts w:ascii="Arial" w:hAnsi="Arial" w:cs="Arial"/>
          <w:lang w:eastAsia="fr-FR" w:bidi="ml"/>
        </w:rPr>
        <w:t>R</w:t>
      </w:r>
      <w:r w:rsidR="003E63B0" w:rsidRPr="00852B55">
        <w:rPr>
          <w:rFonts w:ascii="Arial" w:hAnsi="Arial" w:cs="Arial"/>
          <w:lang w:eastAsia="fr-FR" w:bidi="ml"/>
        </w:rPr>
        <w:t>2162-13 et</w:t>
      </w:r>
      <w:r w:rsidR="00A57DD1" w:rsidRPr="00852B55">
        <w:rPr>
          <w:rFonts w:ascii="Arial" w:hAnsi="Arial" w:cs="Arial"/>
          <w:lang w:eastAsia="fr-FR" w:bidi="ml"/>
        </w:rPr>
        <w:t xml:space="preserve"> R</w:t>
      </w:r>
      <w:r w:rsidR="00A8760E" w:rsidRPr="00852B55">
        <w:rPr>
          <w:rFonts w:ascii="Arial" w:hAnsi="Arial" w:cs="Arial"/>
          <w:lang w:eastAsia="fr-FR" w:bidi="ml"/>
        </w:rPr>
        <w:t>2162-</w:t>
      </w:r>
      <w:r w:rsidR="007C0BF5" w:rsidRPr="00852B55">
        <w:rPr>
          <w:rFonts w:ascii="Arial" w:hAnsi="Arial" w:cs="Arial"/>
          <w:lang w:eastAsia="fr-FR" w:bidi="ml"/>
        </w:rPr>
        <w:t>14</w:t>
      </w:r>
      <w:r w:rsidR="009A6717" w:rsidRPr="00852B55">
        <w:rPr>
          <w:rFonts w:ascii="Arial" w:hAnsi="Arial" w:cs="Arial"/>
          <w:lang w:eastAsia="fr-FR" w:bidi="ml"/>
        </w:rPr>
        <w:t xml:space="preserve"> du </w:t>
      </w:r>
      <w:r w:rsidR="0055669E">
        <w:rPr>
          <w:rFonts w:ascii="Arial" w:hAnsi="Arial" w:cs="Arial"/>
          <w:lang w:eastAsia="fr-FR" w:bidi="ml"/>
        </w:rPr>
        <w:t>Code</w:t>
      </w:r>
      <w:r w:rsidR="005A5FCD" w:rsidRPr="00852B55">
        <w:rPr>
          <w:rFonts w:ascii="Arial" w:hAnsi="Arial" w:cs="Arial"/>
          <w:lang w:eastAsia="fr-FR" w:bidi="ml"/>
        </w:rPr>
        <w:t xml:space="preserve"> de la commande publique</w:t>
      </w:r>
      <w:r w:rsidRPr="00852B55">
        <w:rPr>
          <w:rFonts w:ascii="Arial" w:hAnsi="Arial" w:cs="Arial"/>
          <w:lang w:eastAsia="fr-FR" w:bidi="ml"/>
        </w:rPr>
        <w:t>)</w:t>
      </w:r>
      <w:r w:rsidR="00852B55">
        <w:rPr>
          <w:rFonts w:ascii="Arial" w:hAnsi="Arial" w:cs="Arial"/>
          <w:lang w:eastAsia="fr-FR" w:bidi="ml"/>
        </w:rPr>
        <w:t>.</w:t>
      </w:r>
    </w:p>
    <w:p w14:paraId="62C321FB" w14:textId="1301CE71" w:rsidR="00AD47C8" w:rsidRPr="00AD47C8" w:rsidRDefault="00AD47C8" w:rsidP="00AD47C8">
      <w:pPr>
        <w:numPr>
          <w:ilvl w:val="0"/>
          <w:numId w:val="7"/>
        </w:numPr>
        <w:tabs>
          <w:tab w:val="left" w:pos="426"/>
          <w:tab w:val="left" w:pos="851"/>
        </w:tabs>
        <w:suppressAutoHyphens w:val="0"/>
        <w:contextualSpacing/>
        <w:jc w:val="both"/>
        <w:rPr>
          <w:rFonts w:ascii="Arial" w:hAnsi="Arial" w:cs="Arial"/>
          <w:lang w:eastAsia="fr-FR" w:bidi="ml"/>
        </w:rPr>
      </w:pPr>
      <w:r w:rsidRPr="00BA3AB1">
        <w:rPr>
          <w:rFonts w:ascii="Arial" w:hAnsi="Arial" w:cs="Arial"/>
          <w:lang w:eastAsia="fr-FR" w:bidi="ml"/>
        </w:rPr>
        <w:t xml:space="preserve">Marché public à prix </w:t>
      </w:r>
      <w:r w:rsidRPr="00154049">
        <w:rPr>
          <w:rFonts w:ascii="Arial" w:hAnsi="Arial" w:cs="Arial"/>
        </w:rPr>
        <w:t>mixtes</w:t>
      </w:r>
      <w:r w:rsidRPr="00BA3AB1">
        <w:rPr>
          <w:rFonts w:ascii="Arial" w:hAnsi="Arial" w:cs="Arial"/>
          <w:lang w:eastAsia="fr-FR" w:bidi="ml"/>
        </w:rPr>
        <w:t xml:space="preserve"> </w:t>
      </w:r>
      <w:r w:rsidRPr="00E67EC2">
        <w:rPr>
          <w:rFonts w:ascii="Arial" w:hAnsi="Arial" w:cs="Arial"/>
          <w:lang w:eastAsia="fr-FR" w:bidi="ml"/>
        </w:rPr>
        <w:t>(article R2112-6 .2</w:t>
      </w:r>
      <w:r w:rsidRPr="00E67EC2">
        <w:rPr>
          <w:rFonts w:ascii="Arial" w:hAnsi="Arial" w:cs="Arial"/>
          <w:vertAlign w:val="superscript"/>
          <w:lang w:eastAsia="fr-FR" w:bidi="ml"/>
        </w:rPr>
        <w:t>°</w:t>
      </w:r>
      <w:r w:rsidRPr="00E67EC2">
        <w:rPr>
          <w:rFonts w:ascii="Arial" w:hAnsi="Arial" w:cs="Arial"/>
          <w:lang w:eastAsia="fr-FR" w:bidi="ml"/>
        </w:rPr>
        <w:t xml:space="preserve"> du code de la commande publique)</w:t>
      </w:r>
    </w:p>
    <w:p w14:paraId="6E67F470" w14:textId="77777777" w:rsidR="007C0BF5" w:rsidRPr="00852B55" w:rsidRDefault="007C0BF5" w:rsidP="007C0BF5">
      <w:pPr>
        <w:tabs>
          <w:tab w:val="left" w:pos="426"/>
          <w:tab w:val="left" w:pos="851"/>
        </w:tabs>
        <w:suppressAutoHyphens w:val="0"/>
        <w:contextualSpacing/>
        <w:jc w:val="both"/>
        <w:rPr>
          <w:rFonts w:ascii="Arial" w:hAnsi="Arial" w:cs="Arial"/>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Pr="00852B55" w:rsidRDefault="009B1CD0" w:rsidP="0083205E">
      <w:pPr>
        <w:tabs>
          <w:tab w:val="left" w:pos="851"/>
        </w:tabs>
        <w:rPr>
          <w:rFonts w:ascii="Arial" w:hAnsi="Arial" w:cs="Arial"/>
          <w:color w:val="FF0000"/>
        </w:rPr>
      </w:pPr>
      <w:r w:rsidRPr="00852B55">
        <w:rPr>
          <w:rFonts w:ascii="Arial" w:hAnsi="Arial" w:cs="Arial"/>
          <w:i/>
          <w:color w:val="FF0000"/>
          <w:sz w:val="18"/>
          <w:szCs w:val="18"/>
        </w:rPr>
        <w:t>(</w:t>
      </w:r>
      <w:r w:rsidR="00400B22" w:rsidRPr="00852B55">
        <w:rPr>
          <w:rFonts w:ascii="Arial" w:hAnsi="Arial" w:cs="Arial"/>
          <w:i/>
          <w:color w:val="FF0000"/>
          <w:sz w:val="18"/>
          <w:szCs w:val="18"/>
        </w:rPr>
        <w:t xml:space="preserve">Le </w:t>
      </w:r>
      <w:r w:rsidR="00661A97" w:rsidRPr="00852B55">
        <w:rPr>
          <w:rFonts w:ascii="Arial" w:hAnsi="Arial" w:cs="Arial"/>
          <w:i/>
          <w:color w:val="FF0000"/>
          <w:sz w:val="18"/>
          <w:szCs w:val="18"/>
        </w:rPr>
        <w:t>soumissionnaire</w:t>
      </w:r>
      <w:r w:rsidR="00400B22" w:rsidRPr="00852B55">
        <w:rPr>
          <w:rFonts w:ascii="Arial" w:hAnsi="Arial" w:cs="Arial"/>
          <w:i/>
          <w:color w:val="FF0000"/>
          <w:sz w:val="18"/>
          <w:szCs w:val="18"/>
        </w:rPr>
        <w:t xml:space="preserve"> c</w:t>
      </w:r>
      <w:r w:rsidRPr="00852B55">
        <w:rPr>
          <w:rFonts w:ascii="Arial" w:hAnsi="Arial" w:cs="Arial"/>
          <w:i/>
          <w:color w:val="FF0000"/>
          <w:sz w:val="18"/>
          <w:szCs w:val="18"/>
        </w:rPr>
        <w:t>oche les cases correspondantes.)</w:t>
      </w:r>
    </w:p>
    <w:p w14:paraId="0C9BAD83" w14:textId="77777777" w:rsidR="001C7E92" w:rsidRDefault="001C7E92" w:rsidP="001C7E92">
      <w:pPr>
        <w:numPr>
          <w:ilvl w:val="0"/>
          <w:numId w:val="4"/>
        </w:numPr>
        <w:tabs>
          <w:tab w:val="left" w:pos="426"/>
          <w:tab w:val="left" w:pos="851"/>
        </w:tabs>
        <w:spacing w:before="120"/>
        <w:ind w:left="782" w:hanging="357"/>
        <w:jc w:val="both"/>
        <w:rPr>
          <w:rFonts w:ascii="Arial" w:hAnsi="Arial" w:cs="Arial"/>
        </w:rPr>
      </w:pPr>
    </w:p>
    <w:p w14:paraId="4B5C21B4" w14:textId="2B3134AE" w:rsidR="001C7E92" w:rsidRPr="00B9272F" w:rsidRDefault="005A4C1E" w:rsidP="001C7E92">
      <w:pPr>
        <w:tabs>
          <w:tab w:val="left" w:pos="426"/>
          <w:tab w:val="left" w:pos="851"/>
        </w:tabs>
        <w:ind w:left="85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Pr>
          <w:rFonts w:ascii="Arial" w:hAnsi="Arial" w:cs="Arial"/>
        </w:rPr>
        <w:fldChar w:fldCharType="end"/>
      </w:r>
      <w:r w:rsidR="001C7E92" w:rsidRPr="00B9272F">
        <w:rPr>
          <w:rFonts w:ascii="Arial" w:hAnsi="Arial" w:cs="Arial"/>
        </w:rPr>
        <w:tab/>
        <w:t xml:space="preserve"> à l’ensemble du marché public </w:t>
      </w:r>
      <w:r w:rsidR="001C7E92" w:rsidRPr="00B9272F">
        <w:rPr>
          <w:rFonts w:ascii="Arial" w:hAnsi="Arial" w:cs="Arial"/>
          <w:i/>
          <w:iCs/>
        </w:rPr>
        <w:t>(en cas de non allotissement).</w:t>
      </w:r>
    </w:p>
    <w:p w14:paraId="2885C930" w14:textId="77777777" w:rsidR="001C7E92" w:rsidRPr="00B9272F" w:rsidRDefault="001C7E92" w:rsidP="001C7E92">
      <w:pPr>
        <w:tabs>
          <w:tab w:val="left" w:pos="426"/>
          <w:tab w:val="left" w:pos="851"/>
        </w:tabs>
        <w:jc w:val="both"/>
        <w:rPr>
          <w:rFonts w:ascii="Arial" w:hAnsi="Arial" w:cs="Arial"/>
        </w:rPr>
      </w:pPr>
    </w:p>
    <w:p w14:paraId="2F840543" w14:textId="78510A32" w:rsidR="001C7E92" w:rsidRPr="00B9272F" w:rsidRDefault="001C7E92" w:rsidP="001C7E92">
      <w:pPr>
        <w:pStyle w:val="fcasegauche"/>
        <w:tabs>
          <w:tab w:val="left" w:pos="851"/>
        </w:tabs>
        <w:spacing w:after="0"/>
        <w:ind w:left="851" w:firstLine="0"/>
        <w:rPr>
          <w:rFonts w:ascii="Arial" w:hAnsi="Arial" w:cs="Arial"/>
        </w:rPr>
      </w:pPr>
      <w:r w:rsidRPr="00B9272F">
        <w:rPr>
          <w:rFonts w:ascii="Arial" w:hAnsi="Arial" w:cs="Arial"/>
        </w:rPr>
        <w:fldChar w:fldCharType="begin">
          <w:ffData>
            <w:name w:val=""/>
            <w:enabled/>
            <w:calcOnExit w:val="0"/>
            <w:checkBox>
              <w:size w:val="20"/>
              <w:default w:val="0"/>
            </w:checkBox>
          </w:ffData>
        </w:fldChar>
      </w:r>
      <w:r w:rsidRPr="00B9272F">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sidRPr="00B9272F">
        <w:rPr>
          <w:rFonts w:ascii="Arial" w:hAnsi="Arial" w:cs="Arial"/>
        </w:rPr>
        <w:fldChar w:fldCharType="end"/>
      </w:r>
      <w:r w:rsidRPr="00B9272F">
        <w:rPr>
          <w:rFonts w:ascii="Arial" w:hAnsi="Arial" w:cs="Arial"/>
        </w:rPr>
        <w:tab/>
        <w:t xml:space="preserve"> au lot n°……...…………..…. ou aux lots n°………………….…… du marché public </w:t>
      </w:r>
      <w:r w:rsidRPr="00B9272F">
        <w:rPr>
          <w:rFonts w:ascii="Arial" w:hAnsi="Arial" w:cs="Arial"/>
          <w:i/>
          <w:iCs/>
        </w:rPr>
        <w:t>(en cas d’allotissement)</w:t>
      </w:r>
      <w:r w:rsidRPr="00B9272F">
        <w:rPr>
          <w:rFonts w:ascii="Arial" w:hAnsi="Arial" w:cs="Arial"/>
        </w:rPr>
        <w:t>.</w:t>
      </w:r>
    </w:p>
    <w:p w14:paraId="76CAB879" w14:textId="232E5D34" w:rsidR="001C7E92" w:rsidRPr="00B9272F" w:rsidRDefault="001C7E92" w:rsidP="001C7E92">
      <w:pPr>
        <w:pStyle w:val="fcasegauche"/>
        <w:tabs>
          <w:tab w:val="left" w:pos="851"/>
        </w:tabs>
        <w:spacing w:after="0"/>
        <w:ind w:left="851" w:firstLine="0"/>
        <w:rPr>
          <w:rFonts w:ascii="Arial" w:hAnsi="Arial" w:cs="Arial"/>
        </w:rPr>
      </w:pPr>
      <w:r w:rsidRPr="00B9272F">
        <w:rPr>
          <w:rFonts w:ascii="Arial" w:hAnsi="Arial" w:cs="Arial"/>
          <w:i/>
          <w:iCs/>
        </w:rPr>
        <w:t xml:space="preserve">     (Indiquer l’intitulé du ou des lots tel qu’il figure dans le Règlement de la consultation ou le CCAP)</w:t>
      </w:r>
    </w:p>
    <w:p w14:paraId="5A13F1B1" w14:textId="77777777" w:rsidR="001C7E92" w:rsidRPr="00B9272F" w:rsidRDefault="001C7E92" w:rsidP="001C7E92">
      <w:pPr>
        <w:pStyle w:val="fcasegauche"/>
        <w:tabs>
          <w:tab w:val="left" w:pos="851"/>
        </w:tabs>
        <w:spacing w:after="0"/>
        <w:rPr>
          <w:rFonts w:ascii="Arial" w:hAnsi="Arial" w:cs="Arial"/>
        </w:rPr>
      </w:pPr>
    </w:p>
    <w:p w14:paraId="4A2BF754" w14:textId="2DC18335" w:rsidR="001C7E92" w:rsidRPr="00B9272F" w:rsidRDefault="001C7E92" w:rsidP="001C7E92">
      <w:pPr>
        <w:pStyle w:val="fcasegauche"/>
        <w:tabs>
          <w:tab w:val="left" w:pos="851"/>
        </w:tabs>
        <w:spacing w:after="0"/>
        <w:ind w:left="851" w:firstLine="0"/>
        <w:rPr>
          <w:rFonts w:ascii="Arial" w:hAnsi="Arial" w:cs="Arial"/>
        </w:rPr>
      </w:pPr>
      <w:r w:rsidRPr="00B9272F">
        <w:rPr>
          <w:rFonts w:ascii="Arial" w:hAnsi="Arial" w:cs="Arial"/>
        </w:rPr>
        <w:fldChar w:fldCharType="begin">
          <w:ffData>
            <w:name w:val=""/>
            <w:enabled/>
            <w:calcOnExit w:val="0"/>
            <w:checkBox>
              <w:size w:val="20"/>
              <w:default w:val="0"/>
            </w:checkBox>
          </w:ffData>
        </w:fldChar>
      </w:r>
      <w:r w:rsidRPr="00B9272F">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sidRPr="00B9272F">
        <w:rPr>
          <w:rFonts w:ascii="Arial" w:hAnsi="Arial" w:cs="Arial"/>
        </w:rPr>
        <w:fldChar w:fldCharType="end"/>
      </w:r>
      <w:r w:rsidRPr="00B9272F">
        <w:rPr>
          <w:rFonts w:ascii="Arial" w:hAnsi="Arial" w:cs="Arial"/>
        </w:rPr>
        <w:tab/>
        <w:t xml:space="preserve"> à la totalité des lots </w:t>
      </w:r>
      <w:r w:rsidRPr="00B9272F">
        <w:rPr>
          <w:rFonts w:ascii="Arial" w:hAnsi="Arial" w:cs="Arial"/>
          <w:i/>
          <w:iCs/>
        </w:rPr>
        <w:t>(en cas d’allotissement)</w:t>
      </w:r>
      <w:r w:rsidRPr="00B9272F">
        <w:rPr>
          <w:rFonts w:ascii="Arial" w:hAnsi="Arial" w:cs="Arial"/>
        </w:rPr>
        <w:t>.</w:t>
      </w:r>
    </w:p>
    <w:p w14:paraId="768CCF45" w14:textId="77777777" w:rsidR="001C7E92" w:rsidRPr="001C7E92" w:rsidRDefault="001C7E92" w:rsidP="00890B6D">
      <w:pPr>
        <w:pStyle w:val="fcasegauche"/>
        <w:tabs>
          <w:tab w:val="left" w:pos="851"/>
        </w:tabs>
        <w:spacing w:before="120" w:after="0"/>
        <w:ind w:left="0" w:firstLine="0"/>
        <w:rPr>
          <w:rFonts w:ascii="Arial" w:hAnsi="Arial" w:cs="Arial"/>
          <w:iCs/>
        </w:rPr>
      </w:pPr>
    </w:p>
    <w:p w14:paraId="2255E4AA" w14:textId="20F8B779" w:rsidR="001C7E92" w:rsidRPr="001C7E92" w:rsidRDefault="001C7E92" w:rsidP="00890B6D">
      <w:pPr>
        <w:pStyle w:val="fcasegauche"/>
        <w:tabs>
          <w:tab w:val="left" w:pos="851"/>
        </w:tabs>
        <w:spacing w:after="0"/>
        <w:ind w:left="851" w:firstLine="0"/>
        <w:rPr>
          <w:rFonts w:ascii="Arial" w:hAnsi="Arial" w:cs="Arial"/>
          <w:i/>
          <w:sz w:val="18"/>
          <w:szCs w:val="18"/>
        </w:rPr>
      </w:pPr>
    </w:p>
    <w:p w14:paraId="543216AA" w14:textId="77777777" w:rsidR="001C7E92" w:rsidRDefault="001C7E92" w:rsidP="001C7E92">
      <w:pPr>
        <w:pStyle w:val="fcasegauche"/>
        <w:tabs>
          <w:tab w:val="left" w:pos="851"/>
        </w:tabs>
        <w:spacing w:after="0"/>
        <w:ind w:left="851" w:firstLine="0"/>
        <w:rPr>
          <w:rFonts w:ascii="Arial" w:hAnsi="Arial" w:cs="Arial"/>
          <w:i/>
          <w:color w:val="0000FF"/>
          <w:sz w:val="18"/>
          <w:szCs w:val="18"/>
        </w:rPr>
      </w:pPr>
    </w:p>
    <w:p w14:paraId="1AD7889B" w14:textId="59A07088" w:rsidR="00852B55" w:rsidRDefault="00852B55" w:rsidP="00BD479D">
      <w:pPr>
        <w:pStyle w:val="fcasegauche"/>
        <w:tabs>
          <w:tab w:val="left" w:pos="851"/>
        </w:tabs>
        <w:spacing w:after="0"/>
        <w:ind w:left="851" w:firstLine="0"/>
      </w:pPr>
    </w:p>
    <w:p w14:paraId="7B0A0385" w14:textId="3DED4DB9" w:rsidR="00852B55" w:rsidRDefault="00852B55" w:rsidP="00BD479D">
      <w:pPr>
        <w:pStyle w:val="fcasegauche"/>
        <w:tabs>
          <w:tab w:val="left" w:pos="851"/>
        </w:tabs>
        <w:spacing w:after="0"/>
        <w:ind w:left="851" w:firstLine="0"/>
      </w:pPr>
    </w:p>
    <w:p w14:paraId="53CB7DBC" w14:textId="40A37E32" w:rsidR="00A75C80" w:rsidRDefault="00A75C80" w:rsidP="00BD479D">
      <w:pPr>
        <w:pStyle w:val="fcasegauche"/>
        <w:tabs>
          <w:tab w:val="left" w:pos="851"/>
        </w:tabs>
        <w:spacing w:after="0"/>
        <w:ind w:left="851" w:firstLine="0"/>
      </w:pPr>
    </w:p>
    <w:p w14:paraId="5B2D2964" w14:textId="6E651C8C" w:rsidR="00A75C80" w:rsidRDefault="00A75C80" w:rsidP="00BD479D">
      <w:pPr>
        <w:pStyle w:val="fcasegauche"/>
        <w:tabs>
          <w:tab w:val="left" w:pos="851"/>
        </w:tabs>
        <w:spacing w:after="0"/>
        <w:ind w:left="851" w:firstLine="0"/>
      </w:pPr>
    </w:p>
    <w:p w14:paraId="38052783" w14:textId="38C9A1C9" w:rsidR="003A40C4" w:rsidRDefault="003A40C4" w:rsidP="00BD479D">
      <w:pPr>
        <w:pStyle w:val="fcasegauche"/>
        <w:tabs>
          <w:tab w:val="left" w:pos="851"/>
        </w:tabs>
        <w:spacing w:after="0"/>
        <w:ind w:left="851" w:firstLine="0"/>
      </w:pPr>
    </w:p>
    <w:p w14:paraId="2A5063A7" w14:textId="690BCA05" w:rsidR="003A40C4" w:rsidRDefault="003A40C4" w:rsidP="00BD479D">
      <w:pPr>
        <w:pStyle w:val="fcasegauche"/>
        <w:tabs>
          <w:tab w:val="left" w:pos="851"/>
        </w:tabs>
        <w:spacing w:after="0"/>
        <w:ind w:left="851" w:firstLine="0"/>
      </w:pPr>
    </w:p>
    <w:p w14:paraId="0451FF2E" w14:textId="77777777" w:rsidR="003A40C4" w:rsidRDefault="003A40C4" w:rsidP="00BD479D">
      <w:pPr>
        <w:pStyle w:val="fcasegauche"/>
        <w:tabs>
          <w:tab w:val="left" w:pos="851"/>
        </w:tabs>
        <w:spacing w:after="0"/>
        <w:ind w:left="851" w:firstLine="0"/>
      </w:pPr>
    </w:p>
    <w:p w14:paraId="1CF5B80B" w14:textId="77777777" w:rsidR="00A75C80" w:rsidRDefault="00A75C80" w:rsidP="00BD479D">
      <w:pPr>
        <w:pStyle w:val="fcasegauche"/>
        <w:tabs>
          <w:tab w:val="left" w:pos="851"/>
        </w:tabs>
        <w:spacing w:after="0"/>
        <w:ind w:left="851" w:firstLine="0"/>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740444">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Pr="00852B55" w:rsidRDefault="009B1CD0" w:rsidP="006F3DF9">
      <w:pPr>
        <w:pStyle w:val="fcase1ertab"/>
        <w:tabs>
          <w:tab w:val="left" w:pos="851"/>
        </w:tabs>
        <w:rPr>
          <w:rFonts w:ascii="Arial" w:hAnsi="Arial" w:cs="Arial"/>
          <w:color w:val="FF0000"/>
        </w:rPr>
      </w:pPr>
      <w:r w:rsidRPr="00852B55">
        <w:rPr>
          <w:rFonts w:ascii="Arial" w:hAnsi="Arial" w:cs="Arial"/>
          <w:i/>
          <w:iCs/>
          <w:color w:val="FF0000"/>
          <w:sz w:val="18"/>
          <w:szCs w:val="18"/>
        </w:rPr>
        <w:t>(</w:t>
      </w:r>
      <w:r w:rsidR="00400B22" w:rsidRPr="00852B55">
        <w:rPr>
          <w:rFonts w:ascii="Arial" w:hAnsi="Arial" w:cs="Arial"/>
          <w:i/>
          <w:color w:val="FF0000"/>
          <w:sz w:val="18"/>
          <w:szCs w:val="18"/>
        </w:rPr>
        <w:t xml:space="preserve">Le </w:t>
      </w:r>
      <w:r w:rsidR="00B05C4B" w:rsidRPr="00852B55">
        <w:rPr>
          <w:rFonts w:ascii="Arial" w:hAnsi="Arial" w:cs="Arial"/>
          <w:i/>
          <w:color w:val="FF0000"/>
          <w:sz w:val="18"/>
          <w:szCs w:val="18"/>
        </w:rPr>
        <w:t xml:space="preserve">soumissionnaire </w:t>
      </w:r>
      <w:r w:rsidR="00400B22" w:rsidRPr="00852B55">
        <w:rPr>
          <w:rFonts w:ascii="Arial" w:hAnsi="Arial" w:cs="Arial"/>
          <w:i/>
          <w:color w:val="FF0000"/>
          <w:sz w:val="18"/>
          <w:szCs w:val="18"/>
        </w:rPr>
        <w:t>c</w:t>
      </w:r>
      <w:r w:rsidRPr="00852B55">
        <w:rPr>
          <w:rFonts w:ascii="Arial" w:hAnsi="Arial" w:cs="Arial"/>
          <w:i/>
          <w:iCs/>
          <w:color w:val="FF0000"/>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44BA0077" w:rsidR="009B1CD0" w:rsidRPr="00E67E3B" w:rsidRDefault="00852B55"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7202F">
        <w:fldChar w:fldCharType="separate"/>
      </w:r>
      <w:r>
        <w:fldChar w:fldCharType="end"/>
      </w:r>
      <w:r w:rsidR="00EC4A56" w:rsidRPr="00E67E3B">
        <w:rPr>
          <w:rFonts w:ascii="Arial" w:hAnsi="Arial" w:cs="Arial"/>
        </w:rPr>
        <w:t xml:space="preserve"> CC</w:t>
      </w:r>
      <w:r w:rsidR="00EC4A56" w:rsidRPr="00852B55">
        <w:rPr>
          <w:rFonts w:ascii="Arial" w:hAnsi="Arial" w:cs="Arial"/>
        </w:rPr>
        <w:t>A</w:t>
      </w:r>
      <w:r w:rsidR="00EC4A56" w:rsidRPr="00E67E3B">
        <w:rPr>
          <w:rFonts w:ascii="Arial" w:hAnsi="Arial" w:cs="Arial"/>
        </w:rPr>
        <w:t>P</w:t>
      </w:r>
      <w:r w:rsidR="006941F7">
        <w:rPr>
          <w:rFonts w:ascii="Arial" w:hAnsi="Arial" w:cs="Arial"/>
        </w:rPr>
        <w:t xml:space="preserve"> </w:t>
      </w:r>
    </w:p>
    <w:p w14:paraId="6A34C9EA" w14:textId="29140170" w:rsidR="009B1CD0" w:rsidRPr="00E67E3B" w:rsidRDefault="00852B55"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7202F">
        <w:fldChar w:fldCharType="separate"/>
      </w:r>
      <w:r>
        <w:fldChar w:fldCharType="end"/>
      </w:r>
      <w:r w:rsidR="009B1CD0" w:rsidRPr="00E67E3B">
        <w:rPr>
          <w:rFonts w:ascii="Arial" w:hAnsi="Arial" w:cs="Arial"/>
        </w:rPr>
        <w:t xml:space="preserve"> CCAG :…………………………………………………………………………………………</w:t>
      </w:r>
    </w:p>
    <w:p w14:paraId="6A34C9EB" w14:textId="435D4810" w:rsidR="009B1CD0" w:rsidRPr="00E67E3B" w:rsidRDefault="00852B55"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7202F">
        <w:fldChar w:fldCharType="separate"/>
      </w:r>
      <w:r>
        <w:fldChar w:fldCharType="end"/>
      </w:r>
      <w:r w:rsidR="009B1CD0" w:rsidRPr="00E67E3B">
        <w:rPr>
          <w:rFonts w:ascii="Arial" w:hAnsi="Arial" w:cs="Arial"/>
        </w:rPr>
        <w:t xml:space="preserve"> </w:t>
      </w:r>
      <w:r w:rsidR="009B1CD0" w:rsidRPr="00852B55">
        <w:rPr>
          <w:rFonts w:ascii="Arial" w:hAnsi="Arial" w:cs="Arial"/>
        </w:rPr>
        <w:t xml:space="preserve">CCTP </w:t>
      </w:r>
      <w:r>
        <w:rPr>
          <w:rFonts w:ascii="Arial" w:hAnsi="Arial" w:cs="Arial"/>
        </w:rPr>
        <w:t xml:space="preserve">et </w:t>
      </w:r>
      <w:r w:rsidRPr="005407A2">
        <w:rPr>
          <w:rFonts w:ascii="Arial" w:hAnsi="Arial" w:cs="Arial"/>
        </w:rPr>
        <w:t>ses annexes</w:t>
      </w:r>
    </w:p>
    <w:p w14:paraId="6A34C9EC" w14:textId="2933636C" w:rsidR="009B1CD0" w:rsidRDefault="00A508FD" w:rsidP="00710FD6">
      <w:pPr>
        <w:tabs>
          <w:tab w:val="left" w:pos="851"/>
        </w:tabs>
        <w:spacing w:before="120"/>
        <w:ind w:left="1135" w:hanging="284"/>
        <w:jc w:val="both"/>
        <w:rPr>
          <w:rFonts w:ascii="Arial" w:hAnsi="Arial" w:cs="Arial"/>
        </w:rPr>
      </w:pPr>
      <w:r w:rsidRPr="00020045">
        <w:fldChar w:fldCharType="begin">
          <w:ffData>
            <w:name w:val=""/>
            <w:enabled/>
            <w:calcOnExit w:val="0"/>
            <w:checkBox>
              <w:size w:val="20"/>
              <w:default w:val="1"/>
            </w:checkBox>
          </w:ffData>
        </w:fldChar>
      </w:r>
      <w:r w:rsidRPr="00020045">
        <w:instrText xml:space="preserve"> FORMCHECKBOX </w:instrText>
      </w:r>
      <w:r w:rsidR="0007202F">
        <w:fldChar w:fldCharType="separate"/>
      </w:r>
      <w:r w:rsidRPr="00020045">
        <w:fldChar w:fldCharType="end"/>
      </w:r>
      <w:r w:rsidR="009B1CD0" w:rsidRPr="00020045">
        <w:rPr>
          <w:rFonts w:ascii="Arial" w:hAnsi="Arial" w:cs="Arial"/>
        </w:rPr>
        <w:t xml:space="preserve"> Autres</w:t>
      </w:r>
      <w:r w:rsidRPr="00020045">
        <w:rPr>
          <w:rFonts w:ascii="Arial" w:hAnsi="Arial" w:cs="Arial"/>
        </w:rPr>
        <w:t xml:space="preserve"> : </w:t>
      </w:r>
      <w:r w:rsidR="006349C8" w:rsidRPr="00020045">
        <w:rPr>
          <w:rFonts w:ascii="Arial" w:hAnsi="Arial" w:cs="Arial"/>
        </w:rPr>
        <w:t xml:space="preserve">éléments mentionnés </w:t>
      </w:r>
      <w:r w:rsidR="00020045" w:rsidRPr="00020045">
        <w:rPr>
          <w:rFonts w:ascii="Arial" w:hAnsi="Arial" w:cs="Arial"/>
        </w:rPr>
        <w:t>au</w:t>
      </w:r>
      <w:r w:rsidRPr="00020045">
        <w:rPr>
          <w:rFonts w:ascii="Arial" w:hAnsi="Arial" w:cs="Arial"/>
        </w:rPr>
        <w:t xml:space="preserve"> </w:t>
      </w:r>
      <w:r w:rsidR="006349C8" w:rsidRPr="00020045">
        <w:rPr>
          <w:rFonts w:ascii="Arial" w:hAnsi="Arial" w:cs="Arial"/>
        </w:rPr>
        <w:t>CCAP.</w:t>
      </w:r>
    </w:p>
    <w:p w14:paraId="6A34C9ED" w14:textId="77777777" w:rsidR="009B1CD0" w:rsidRDefault="009B1CD0" w:rsidP="00710FD6">
      <w:pPr>
        <w:tabs>
          <w:tab w:val="left" w:pos="851"/>
        </w:tabs>
        <w:jc w:val="both"/>
        <w:rPr>
          <w:rFonts w:ascii="Arial" w:hAnsi="Arial" w:cs="Arial"/>
        </w:rPr>
      </w:pPr>
    </w:p>
    <w:p w14:paraId="6A34C9EE" w14:textId="5CFDA65D" w:rsidR="009B1CD0" w:rsidRDefault="00E71619" w:rsidP="00E47798">
      <w:pPr>
        <w:tabs>
          <w:tab w:val="left" w:pos="851"/>
        </w:tabs>
        <w:jc w:val="both"/>
        <w:rPr>
          <w:rFonts w:ascii="Arial" w:hAnsi="Arial" w:cs="Arial"/>
        </w:rPr>
      </w:pPr>
      <w:r>
        <w:rPr>
          <w:rFonts w:ascii="Arial" w:hAnsi="Arial" w:cs="Arial"/>
        </w:rPr>
        <w:t>E</w:t>
      </w:r>
      <w:r w:rsidR="009B1CD0">
        <w:rPr>
          <w:rFonts w:ascii="Arial" w:hAnsi="Arial" w:cs="Arial"/>
        </w:rPr>
        <w:t>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3C5B9341"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rsidR="009B1CD0">
        <w:rPr>
          <w:rFonts w:ascii="Arial" w:hAnsi="Arial" w:cs="Arial"/>
        </w:rPr>
        <w:t xml:space="preserve"> </w:t>
      </w:r>
      <w:r w:rsidR="00E71619">
        <w:rPr>
          <w:rFonts w:ascii="Arial" w:hAnsi="Arial" w:cs="Arial"/>
        </w:rPr>
        <w:t>S</w:t>
      </w:r>
      <w:r w:rsidR="009B1CD0">
        <w:rPr>
          <w:rFonts w:ascii="Arial" w:hAnsi="Arial" w:cs="Arial"/>
        </w:rPr>
        <w:t>’engage,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45ABC539"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07202F">
        <w:fldChar w:fldCharType="separate"/>
      </w:r>
      <w:r w:rsidRPr="00B05C4B">
        <w:fldChar w:fldCharType="end"/>
      </w:r>
      <w:r w:rsidR="009B1CD0" w:rsidRPr="00B05C4B">
        <w:rPr>
          <w:rFonts w:ascii="Arial" w:hAnsi="Arial" w:cs="Arial"/>
        </w:rPr>
        <w:t xml:space="preserve"> </w:t>
      </w:r>
      <w:r w:rsidR="00E71619">
        <w:rPr>
          <w:rFonts w:ascii="Arial" w:hAnsi="Arial" w:cs="Arial"/>
        </w:rPr>
        <w:t>E</w:t>
      </w:r>
      <w:r w:rsidR="009B1CD0" w:rsidRPr="00B05C4B">
        <w:rPr>
          <w:rFonts w:ascii="Arial" w:hAnsi="Arial" w:cs="Arial"/>
        </w:rPr>
        <w:t>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B" w14:textId="12BA1172" w:rsidR="009B1CD0" w:rsidRDefault="009B1CD0" w:rsidP="009B45B9">
      <w:pPr>
        <w:tabs>
          <w:tab w:val="left" w:pos="851"/>
        </w:tabs>
        <w:jc w:val="both"/>
        <w:rPr>
          <w:rFonts w:ascii="Arial" w:hAnsi="Arial" w:cs="Arial"/>
        </w:rPr>
      </w:pPr>
    </w:p>
    <w:p w14:paraId="073C08ED" w14:textId="77777777" w:rsidR="00B9272F" w:rsidRPr="00B05C4B" w:rsidRDefault="00B9272F"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07202F">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14C4547F" w14:textId="3E04137E" w:rsidR="00D77465" w:rsidRDefault="00D77465" w:rsidP="00BD479D">
      <w:pPr>
        <w:tabs>
          <w:tab w:val="left" w:pos="851"/>
        </w:tabs>
        <w:jc w:val="both"/>
        <w:rPr>
          <w:rFonts w:ascii="Arial" w:hAnsi="Arial" w:cs="Arial"/>
          <w:i/>
          <w:iCs/>
          <w:sz w:val="18"/>
          <w:szCs w:val="18"/>
        </w:rPr>
      </w:pPr>
    </w:p>
    <w:p w14:paraId="2A924452" w14:textId="7BFEC4D3" w:rsidR="00852B55" w:rsidRDefault="00852B55" w:rsidP="00BD479D">
      <w:pPr>
        <w:tabs>
          <w:tab w:val="left" w:pos="851"/>
        </w:tabs>
        <w:jc w:val="both"/>
        <w:rPr>
          <w:rFonts w:ascii="Arial" w:hAnsi="Arial" w:cs="Arial"/>
          <w:i/>
          <w:iCs/>
          <w:sz w:val="18"/>
          <w:szCs w:val="18"/>
        </w:rPr>
      </w:pPr>
    </w:p>
    <w:p w14:paraId="54E3F130" w14:textId="77777777" w:rsidR="007D5C71" w:rsidRDefault="007D5C71"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37C86D74" w:rsidR="00A9775B" w:rsidRPr="00852B55" w:rsidRDefault="00852B55" w:rsidP="00A9775B">
      <w:pPr>
        <w:tabs>
          <w:tab w:val="left" w:pos="851"/>
        </w:tabs>
        <w:suppressAutoHyphens w:val="0"/>
        <w:spacing w:before="120"/>
        <w:ind w:left="709" w:firstLine="142"/>
        <w:jc w:val="both"/>
        <w:rPr>
          <w:rFonts w:ascii="Arial" w:hAnsi="Arial" w:cs="Arial"/>
          <w:lang w:eastAsia="fr-FR" w:bidi="ml"/>
        </w:rPr>
      </w:pPr>
      <w:r w:rsidRPr="00852B55">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852B55">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852B55">
        <w:rPr>
          <w:rFonts w:ascii="Arial" w:hAnsi="Arial" w:cs="Arial"/>
          <w:lang w:eastAsia="fr-FR" w:bidi="ml"/>
        </w:rPr>
        <w:fldChar w:fldCharType="end"/>
      </w:r>
      <w:bookmarkEnd w:id="1"/>
      <w:r w:rsidR="00B05C4B" w:rsidRPr="00852B55">
        <w:rPr>
          <w:rFonts w:ascii="Arial" w:hAnsi="Arial" w:cs="Arial"/>
          <w:lang w:eastAsia="fr-FR" w:bidi="ml"/>
        </w:rPr>
        <w:t xml:space="preserve"> </w:t>
      </w:r>
      <w:r w:rsidR="00E71619">
        <w:rPr>
          <w:rFonts w:ascii="Arial" w:hAnsi="Arial" w:cs="Arial"/>
          <w:lang w:eastAsia="fr-FR" w:bidi="ml"/>
        </w:rPr>
        <w:t>L</w:t>
      </w:r>
      <w:r w:rsidR="00B05C4B" w:rsidRPr="00852B55">
        <w:rPr>
          <w:rFonts w:ascii="Arial" w:hAnsi="Arial" w:cs="Arial"/>
          <w:lang w:eastAsia="fr-FR" w:bidi="ml"/>
        </w:rPr>
        <w:t>es</w:t>
      </w:r>
      <w:r w:rsidR="00A9775B" w:rsidRPr="00852B55">
        <w:rPr>
          <w:rFonts w:ascii="Arial" w:hAnsi="Arial" w:cs="Arial"/>
          <w:lang w:eastAsia="fr-FR" w:bidi="ml"/>
        </w:rPr>
        <w:t xml:space="preserve"> prix indiqués dans l’annexe financière jointe au présent document, et/ou</w:t>
      </w:r>
    </w:p>
    <w:p w14:paraId="6A34CA0C" w14:textId="0D38EFC8" w:rsidR="00A9775B" w:rsidRPr="00852B55" w:rsidRDefault="00A9775B" w:rsidP="00A9775B">
      <w:pPr>
        <w:tabs>
          <w:tab w:val="left" w:pos="851"/>
        </w:tabs>
        <w:suppressAutoHyphens w:val="0"/>
        <w:spacing w:before="120"/>
        <w:ind w:left="709" w:firstLine="142"/>
        <w:jc w:val="both"/>
        <w:rPr>
          <w:rFonts w:ascii="Arial" w:hAnsi="Arial" w:cs="Arial"/>
          <w:lang w:eastAsia="fr-FR" w:bidi="ml"/>
        </w:rPr>
      </w:pPr>
      <w:r w:rsidRPr="00852B55">
        <w:rPr>
          <w:rFonts w:ascii="Arial" w:hAnsi="Arial" w:cs="Arial"/>
          <w:lang w:eastAsia="fr-FR" w:bidi="ml"/>
        </w:rPr>
        <w:fldChar w:fldCharType="begin">
          <w:ffData>
            <w:name w:val="CaseACocher108"/>
            <w:enabled/>
            <w:calcOnExit w:val="0"/>
            <w:checkBox>
              <w:sizeAuto/>
              <w:default w:val="0"/>
            </w:checkBox>
          </w:ffData>
        </w:fldChar>
      </w:r>
      <w:r w:rsidRPr="00852B55">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852B55">
        <w:rPr>
          <w:rFonts w:ascii="Arial" w:hAnsi="Arial" w:cs="Arial"/>
          <w:lang w:eastAsia="fr-FR" w:bidi="ml"/>
        </w:rPr>
        <w:fldChar w:fldCharType="end"/>
      </w:r>
      <w:r w:rsidRPr="00852B55">
        <w:rPr>
          <w:rFonts w:ascii="Arial" w:hAnsi="Arial" w:cs="Arial"/>
          <w:lang w:eastAsia="fr-FR" w:bidi="ml"/>
        </w:rPr>
        <w:t xml:space="preserve"> </w:t>
      </w:r>
      <w:r w:rsidR="00E71619">
        <w:rPr>
          <w:rFonts w:ascii="Arial" w:hAnsi="Arial" w:cs="Arial"/>
          <w:lang w:eastAsia="fr-FR" w:bidi="ml"/>
        </w:rPr>
        <w:t>Le</w:t>
      </w:r>
      <w:r w:rsidR="00B05C4B" w:rsidRPr="00852B55">
        <w:rPr>
          <w:rFonts w:ascii="Arial" w:hAnsi="Arial" w:cs="Arial"/>
          <w:lang w:eastAsia="fr-FR" w:bidi="ml"/>
        </w:rPr>
        <w:t>s</w:t>
      </w:r>
      <w:r w:rsidRPr="00852B55">
        <w:rPr>
          <w:rFonts w:ascii="Arial" w:hAnsi="Arial" w:cs="Arial"/>
          <w:lang w:eastAsia="fr-FR" w:bidi="ml"/>
        </w:rPr>
        <w:t xml:space="preserve"> prix indiqués ci-dessous.</w:t>
      </w:r>
    </w:p>
    <w:p w14:paraId="6A34CA0D" w14:textId="7316BC8E" w:rsidR="00A9775B" w:rsidDel="003A40C4" w:rsidRDefault="00A9775B" w:rsidP="00A9775B">
      <w:pPr>
        <w:suppressAutoHyphens w:val="0"/>
        <w:jc w:val="both"/>
        <w:rPr>
          <w:del w:id="2" w:author="ABDOU Chadia" w:date="2024-10-21T16:12:00Z"/>
          <w:rFonts w:ascii="Arial" w:hAnsi="Arial" w:cs="Arial"/>
          <w:lang w:eastAsia="fr-FR" w:bidi="ml"/>
        </w:rPr>
      </w:pPr>
    </w:p>
    <w:p w14:paraId="4A4C7990" w14:textId="72E06B64" w:rsidR="00B9272F" w:rsidDel="003A40C4" w:rsidRDefault="00B9272F" w:rsidP="00A9775B">
      <w:pPr>
        <w:suppressAutoHyphens w:val="0"/>
        <w:jc w:val="both"/>
        <w:rPr>
          <w:del w:id="3" w:author="ABDOU Chadia" w:date="2024-10-21T16:12:00Z"/>
          <w:rFonts w:ascii="Arial" w:hAnsi="Arial" w:cs="Arial"/>
          <w:lang w:eastAsia="fr-FR" w:bidi="ml"/>
        </w:rPr>
      </w:pPr>
    </w:p>
    <w:p w14:paraId="2684D29E" w14:textId="5090B178" w:rsidR="00B9272F" w:rsidRDefault="00B9272F" w:rsidP="00A9775B">
      <w:pPr>
        <w:suppressAutoHyphens w:val="0"/>
        <w:jc w:val="both"/>
        <w:rPr>
          <w:rFonts w:ascii="Arial" w:hAnsi="Arial" w:cs="Arial"/>
          <w:lang w:eastAsia="fr-FR" w:bidi="ml"/>
        </w:rPr>
      </w:pPr>
    </w:p>
    <w:p w14:paraId="59F519AA" w14:textId="77777777" w:rsidR="00B9272F" w:rsidRPr="00A9775B" w:rsidRDefault="00B9272F" w:rsidP="00A9775B">
      <w:pPr>
        <w:suppressAutoHyphens w:val="0"/>
        <w:jc w:val="both"/>
        <w:rPr>
          <w:rFonts w:ascii="Arial" w:hAnsi="Arial" w:cs="Arial"/>
          <w:lang w:eastAsia="fr-FR" w:bidi="ml"/>
        </w:rPr>
      </w:pPr>
    </w:p>
    <w:p w14:paraId="6A34CA0E" w14:textId="77777777" w:rsidR="00A9775B" w:rsidRPr="00A9775B" w:rsidRDefault="00A9775B" w:rsidP="00A9775B">
      <w:pPr>
        <w:suppressAutoHyphens w:val="0"/>
        <w:jc w:val="both"/>
        <w:rPr>
          <w:rFonts w:ascii="Arial" w:hAnsi="Arial" w:cs="Arial"/>
          <w:lang w:eastAsia="fr-FR" w:bidi="m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rPr>
          <w:rFonts w:ascii="Arial" w:hAnsi="Arial" w:cs="Arial"/>
          <w:iCs/>
        </w:rPr>
        <w:t xml:space="preserve"> </w:t>
      </w:r>
      <w:r>
        <w:rPr>
          <w:rFonts w:ascii="Arial" w:hAnsi="Arial" w:cs="Arial"/>
        </w:rPr>
        <w:t>solidaire</w:t>
      </w:r>
    </w:p>
    <w:p w14:paraId="4B6EBE6C" w14:textId="728C0C13" w:rsidR="007D5C71" w:rsidRPr="007D5C71" w:rsidRDefault="009B1CD0" w:rsidP="006C4338">
      <w:pPr>
        <w:tabs>
          <w:tab w:val="left" w:pos="851"/>
        </w:tabs>
        <w:spacing w:before="120"/>
        <w:jc w:val="both"/>
        <w:rPr>
          <w:rFonts w:ascii="Arial" w:hAnsi="Arial" w:cs="Arial"/>
          <w:i/>
          <w:iCs/>
          <w:sz w:val="18"/>
          <w:szCs w:val="18"/>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7D5C71" w:rsidRDefault="00F96720" w:rsidP="00F96720">
      <w:pPr>
        <w:tabs>
          <w:tab w:val="left" w:pos="426"/>
        </w:tabs>
        <w:suppressAutoHyphens w:val="0"/>
        <w:jc w:val="both"/>
        <w:rPr>
          <w:rFonts w:ascii="Arial" w:hAnsi="Arial" w:cs="Arial"/>
          <w:b/>
          <w:i/>
          <w:sz w:val="18"/>
          <w:szCs w:val="18"/>
          <w:lang w:eastAsia="fr-FR" w:bidi="ml"/>
        </w:rPr>
      </w:pPr>
      <w:r w:rsidRPr="007D5C71">
        <w:rPr>
          <w:rFonts w:ascii="Arial" w:hAnsi="Arial" w:cs="Arial"/>
          <w:b/>
          <w:i/>
          <w:sz w:val="18"/>
          <w:szCs w:val="18"/>
          <w:lang w:eastAsia="fr-FR" w:bidi="ml"/>
        </w:rPr>
        <w:t xml:space="preserve">Le </w:t>
      </w:r>
      <w:r w:rsidR="00EC4741" w:rsidRPr="007D5C71">
        <w:rPr>
          <w:rFonts w:ascii="Arial" w:hAnsi="Arial" w:cs="Arial"/>
          <w:b/>
          <w:i/>
          <w:sz w:val="18"/>
          <w:szCs w:val="18"/>
          <w:lang w:eastAsia="fr-FR" w:bidi="ml"/>
        </w:rPr>
        <w:t xml:space="preserve">soumissionnaire </w:t>
      </w:r>
      <w:r w:rsidR="00A14E5B" w:rsidRPr="007D5C71">
        <w:rPr>
          <w:rFonts w:ascii="Arial" w:hAnsi="Arial" w:cs="Arial"/>
          <w:b/>
          <w:i/>
          <w:sz w:val="18"/>
          <w:szCs w:val="18"/>
          <w:lang w:eastAsia="fr-FR" w:bidi="ml"/>
        </w:rPr>
        <w:t xml:space="preserve">remplit ci-dessous le nom de l’établissement bancaire et le numéro de compte complet, il </w:t>
      </w:r>
      <w:r w:rsidRPr="007D5C71">
        <w:rPr>
          <w:rFonts w:ascii="Arial" w:hAnsi="Arial" w:cs="Arial"/>
          <w:b/>
          <w:i/>
          <w:sz w:val="18"/>
          <w:szCs w:val="18"/>
          <w:lang w:eastAsia="fr-FR" w:bidi="ml"/>
        </w:rPr>
        <w:t>a</w:t>
      </w:r>
      <w:r w:rsidR="00926CF0" w:rsidRPr="007D5C71">
        <w:rPr>
          <w:rFonts w:ascii="Arial" w:hAnsi="Arial" w:cs="Arial"/>
          <w:b/>
          <w:i/>
          <w:sz w:val="18"/>
          <w:szCs w:val="18"/>
          <w:lang w:eastAsia="fr-FR" w:bidi="ml"/>
        </w:rPr>
        <w:t xml:space="preserve">grafe ci-après un ou des relevé(s) d’identité bancaire ou postal ; </w:t>
      </w:r>
      <w:r w:rsidR="00A14E5B" w:rsidRPr="007D5C71">
        <w:rPr>
          <w:rFonts w:ascii="Arial" w:hAnsi="Arial" w:cs="Arial"/>
          <w:b/>
          <w:i/>
          <w:sz w:val="18"/>
          <w:szCs w:val="18"/>
          <w:lang w:eastAsia="fr-FR" w:bidi="ml"/>
        </w:rPr>
        <w:t>il</w:t>
      </w:r>
      <w:r w:rsidR="00926CF0" w:rsidRPr="007D5C71">
        <w:rPr>
          <w:rFonts w:ascii="Arial" w:hAnsi="Arial" w:cs="Arial"/>
          <w:b/>
          <w:i/>
          <w:sz w:val="18"/>
          <w:szCs w:val="18"/>
          <w:lang w:eastAsia="fr-FR" w:bidi="ml"/>
        </w:rPr>
        <w:t xml:space="preserve"> vérifie que l’IBAN est clairement mentionné sur le document transmis.</w:t>
      </w:r>
    </w:p>
    <w:p w14:paraId="7E472A19" w14:textId="134DB5AB" w:rsidR="00EC4741" w:rsidRPr="007D5C71" w:rsidRDefault="002C04E1" w:rsidP="00F96720">
      <w:pPr>
        <w:tabs>
          <w:tab w:val="left" w:pos="426"/>
        </w:tabs>
        <w:suppressAutoHyphens w:val="0"/>
        <w:jc w:val="both"/>
        <w:rPr>
          <w:rFonts w:ascii="Arial" w:hAnsi="Arial" w:cs="Arial"/>
          <w:b/>
          <w:i/>
          <w:sz w:val="18"/>
          <w:szCs w:val="18"/>
          <w:lang w:eastAsia="fr-FR" w:bidi="ml"/>
        </w:rPr>
      </w:pPr>
      <w:r w:rsidRPr="007D5C71">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7D5C71" w:rsidRDefault="002C04E1" w:rsidP="00F96720">
      <w:pPr>
        <w:tabs>
          <w:tab w:val="left" w:pos="426"/>
        </w:tabs>
        <w:suppressAutoHyphens w:val="0"/>
        <w:jc w:val="both"/>
        <w:rPr>
          <w:rFonts w:ascii="Arial" w:hAnsi="Arial" w:cs="Arial"/>
          <w:i/>
          <w:sz w:val="18"/>
          <w:szCs w:val="18"/>
          <w:lang w:eastAsia="fr-FR" w:bidi="ml"/>
        </w:rPr>
      </w:pPr>
    </w:p>
    <w:p w14:paraId="6A34CACC" w14:textId="37B1CBF1" w:rsidR="00926CF0" w:rsidRPr="007D5C71" w:rsidRDefault="00926CF0" w:rsidP="00F96720">
      <w:pPr>
        <w:tabs>
          <w:tab w:val="left" w:pos="426"/>
        </w:tabs>
        <w:suppressAutoHyphens w:val="0"/>
        <w:jc w:val="both"/>
        <w:rPr>
          <w:rFonts w:ascii="Arial" w:hAnsi="Arial" w:cs="Arial"/>
          <w:i/>
          <w:sz w:val="18"/>
          <w:szCs w:val="18"/>
          <w:lang w:eastAsia="fr-FR" w:bidi="ml"/>
        </w:rPr>
      </w:pPr>
      <w:r w:rsidRPr="007D5C71">
        <w:rPr>
          <w:rFonts w:ascii="Arial" w:hAnsi="Arial" w:cs="Arial"/>
          <w:i/>
          <w:sz w:val="18"/>
          <w:szCs w:val="18"/>
          <w:lang w:eastAsia="fr-FR" w:bidi="ml"/>
        </w:rPr>
        <w:t>(En cas de groupement conjoint, joindre un</w:t>
      </w:r>
      <w:r w:rsidR="00BB403E">
        <w:rPr>
          <w:rFonts w:ascii="Arial" w:hAnsi="Arial" w:cs="Arial"/>
          <w:i/>
          <w:sz w:val="18"/>
          <w:szCs w:val="18"/>
          <w:lang w:eastAsia="fr-FR" w:bidi="ml"/>
        </w:rPr>
        <w:t xml:space="preserve"> relevé</w:t>
      </w:r>
      <w:r w:rsidRPr="007D5C71">
        <w:rPr>
          <w:rFonts w:ascii="Arial" w:hAnsi="Arial" w:cs="Arial"/>
          <w:i/>
          <w:sz w:val="18"/>
          <w:szCs w:val="18"/>
          <w:lang w:eastAsia="fr-FR" w:bidi="ml"/>
        </w:rPr>
        <w:t xml:space="preserve"> d’identité bancaire ou postal pour chacun des membres du groupement)</w:t>
      </w:r>
    </w:p>
    <w:p w14:paraId="6A34CACD" w14:textId="77777777" w:rsidR="009B1CD0" w:rsidRPr="007D5C71" w:rsidRDefault="009B1CD0" w:rsidP="005846FB">
      <w:pPr>
        <w:pStyle w:val="fcasegauche"/>
        <w:tabs>
          <w:tab w:val="left" w:pos="426"/>
          <w:tab w:val="left" w:pos="851"/>
        </w:tabs>
        <w:spacing w:after="0"/>
        <w:ind w:left="0" w:firstLine="0"/>
        <w:jc w:val="left"/>
        <w:rPr>
          <w:rFonts w:ascii="Arial" w:hAnsi="Arial" w:cs="Arial"/>
          <w:b/>
        </w:rPr>
      </w:pPr>
    </w:p>
    <w:p w14:paraId="6A34CACE" w14:textId="7EF18AB6" w:rsidR="009B1CD0" w:rsidRPr="007D5C71" w:rsidRDefault="009B1CD0" w:rsidP="005846FB">
      <w:pPr>
        <w:pStyle w:val="fcasegauche"/>
        <w:tabs>
          <w:tab w:val="left" w:pos="426"/>
          <w:tab w:val="left" w:pos="851"/>
        </w:tabs>
        <w:spacing w:after="0"/>
        <w:ind w:left="0" w:firstLine="0"/>
        <w:jc w:val="left"/>
        <w:rPr>
          <w:rFonts w:ascii="Arial" w:hAnsi="Arial" w:cs="Arial"/>
        </w:rPr>
      </w:pPr>
      <w:r w:rsidRPr="007D5C71">
        <w:rPr>
          <w:rFonts w:ascii="Arial" w:eastAsia="Wingdings" w:hAnsi="Arial" w:cs="Arial"/>
          <w:b/>
          <w:spacing w:val="-10"/>
        </w:rPr>
        <w:t></w:t>
      </w:r>
      <w:r w:rsidRPr="007D5C71">
        <w:rPr>
          <w:rFonts w:ascii="Arial" w:eastAsia="Arial" w:hAnsi="Arial" w:cs="Arial"/>
          <w:spacing w:val="-10"/>
        </w:rPr>
        <w:t xml:space="preserve"> </w:t>
      </w:r>
      <w:r w:rsidRPr="007D5C71">
        <w:rPr>
          <w:rFonts w:ascii="Arial" w:hAnsi="Arial" w:cs="Arial"/>
        </w:rPr>
        <w:t>Nom de l’établissement bancaire :</w:t>
      </w:r>
    </w:p>
    <w:p w14:paraId="6A34CACF" w14:textId="77777777" w:rsidR="009B1CD0" w:rsidRPr="007D5C71"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Pr="007D5C71"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Pr="007D5C71" w:rsidRDefault="009B1CD0" w:rsidP="00710FD6">
      <w:pPr>
        <w:pStyle w:val="fcasegauche"/>
        <w:tabs>
          <w:tab w:val="left" w:pos="426"/>
          <w:tab w:val="left" w:pos="851"/>
        </w:tabs>
        <w:spacing w:after="0"/>
        <w:ind w:left="0" w:firstLine="0"/>
        <w:jc w:val="left"/>
        <w:rPr>
          <w:rFonts w:ascii="Arial" w:hAnsi="Arial" w:cs="Arial"/>
        </w:rPr>
      </w:pPr>
    </w:p>
    <w:p w14:paraId="6A34CAD2" w14:textId="7214596C" w:rsidR="009B1CD0" w:rsidRPr="007D5C71" w:rsidRDefault="009B1CD0" w:rsidP="00710FD6">
      <w:pPr>
        <w:pStyle w:val="fcasegauche"/>
        <w:tabs>
          <w:tab w:val="left" w:pos="426"/>
          <w:tab w:val="left" w:pos="851"/>
        </w:tabs>
        <w:spacing w:after="0"/>
        <w:ind w:left="0" w:firstLine="0"/>
        <w:jc w:val="left"/>
        <w:rPr>
          <w:rFonts w:ascii="Arial" w:hAnsi="Arial" w:cs="Arial"/>
          <w:b/>
        </w:rPr>
      </w:pPr>
      <w:r w:rsidRPr="007D5C71">
        <w:rPr>
          <w:rFonts w:ascii="Arial" w:eastAsia="Wingdings" w:hAnsi="Arial" w:cs="Arial"/>
          <w:b/>
          <w:spacing w:val="-10"/>
        </w:rPr>
        <w:t></w:t>
      </w:r>
      <w:r w:rsidRPr="007D5C71">
        <w:rPr>
          <w:rFonts w:ascii="Arial" w:eastAsia="Arial" w:hAnsi="Arial" w:cs="Arial"/>
          <w:spacing w:val="-10"/>
        </w:rPr>
        <w:t xml:space="preserve"> </w:t>
      </w:r>
      <w:r w:rsidRPr="007D5C71">
        <w:rPr>
          <w:rFonts w:ascii="Arial" w:hAnsi="Arial" w:cs="Arial"/>
        </w:rPr>
        <w:t>Numéro de compte :</w:t>
      </w:r>
    </w:p>
    <w:p w14:paraId="6A34CAD3" w14:textId="77777777" w:rsidR="009B1CD0" w:rsidRPr="007D5C71"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47A8A17E" w:rsidR="00A14E5B" w:rsidRDefault="00A14E5B" w:rsidP="00E47798">
      <w:pPr>
        <w:pStyle w:val="fcasegauche"/>
        <w:tabs>
          <w:tab w:val="left" w:pos="426"/>
          <w:tab w:val="left" w:pos="851"/>
        </w:tabs>
        <w:spacing w:after="0"/>
        <w:ind w:left="0" w:firstLine="0"/>
        <w:jc w:val="left"/>
        <w:rPr>
          <w:rFonts w:ascii="Arial" w:hAnsi="Arial" w:cs="Arial"/>
          <w:b/>
        </w:rPr>
      </w:pPr>
    </w:p>
    <w:p w14:paraId="2B483D8F" w14:textId="77777777" w:rsidR="007D5C71" w:rsidRDefault="007D5C71"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9092C" w:rsidRDefault="003261C6" w:rsidP="003261C6">
      <w:pPr>
        <w:tabs>
          <w:tab w:val="left" w:pos="426"/>
        </w:tabs>
        <w:suppressAutoHyphens w:val="0"/>
        <w:rPr>
          <w:rFonts w:ascii="Arial" w:hAnsi="Arial" w:cs="Arial"/>
          <w:i/>
          <w:color w:val="FF0000"/>
          <w:sz w:val="18"/>
          <w:szCs w:val="18"/>
          <w:lang w:eastAsia="fr-FR" w:bidi="ml"/>
        </w:rPr>
      </w:pPr>
      <w:r w:rsidRPr="00E9092C">
        <w:rPr>
          <w:rFonts w:ascii="Arial" w:hAnsi="Arial" w:cs="Arial"/>
          <w:i/>
          <w:color w:val="FF0000"/>
          <w:sz w:val="18"/>
          <w:szCs w:val="18"/>
          <w:lang w:eastAsia="fr-FR" w:bidi="ml"/>
        </w:rPr>
        <w:t xml:space="preserve">(Le </w:t>
      </w:r>
      <w:r w:rsidR="00EC4741" w:rsidRPr="00E9092C">
        <w:rPr>
          <w:rFonts w:ascii="Arial" w:hAnsi="Arial" w:cs="Arial"/>
          <w:i/>
          <w:color w:val="FF0000"/>
          <w:sz w:val="18"/>
          <w:szCs w:val="18"/>
          <w:lang w:eastAsia="fr-FR" w:bidi="ml"/>
        </w:rPr>
        <w:t xml:space="preserve">soumissionnaire </w:t>
      </w:r>
      <w:r w:rsidRPr="00E9092C">
        <w:rPr>
          <w:rFonts w:ascii="Arial" w:hAnsi="Arial" w:cs="Arial"/>
          <w:i/>
          <w:color w:val="FF0000"/>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7D5C71" w:rsidRDefault="003261C6" w:rsidP="003261C6">
      <w:pPr>
        <w:tabs>
          <w:tab w:val="left" w:pos="426"/>
        </w:tabs>
        <w:suppressAutoHyphens w:val="0"/>
        <w:spacing w:after="240"/>
        <w:jc w:val="both"/>
        <w:rPr>
          <w:rFonts w:ascii="Arial" w:hAnsi="Arial" w:cs="Arial"/>
          <w:lang w:eastAsia="fr-FR" w:bidi="ml"/>
        </w:rPr>
      </w:pPr>
      <w:r w:rsidRPr="007D5C71">
        <w:rPr>
          <w:rFonts w:ascii="Arial" w:hAnsi="Arial" w:cs="Arial"/>
          <w:lang w:eastAsia="fr-FR" w:bidi="ml"/>
        </w:rPr>
        <w:t xml:space="preserve">Le </w:t>
      </w:r>
      <w:r w:rsidR="00EC4741" w:rsidRPr="007D5C71">
        <w:rPr>
          <w:rFonts w:ascii="Arial" w:hAnsi="Arial" w:cs="Arial"/>
          <w:lang w:eastAsia="fr-FR" w:bidi="ml"/>
        </w:rPr>
        <w:t>soumissionnaire</w:t>
      </w:r>
      <w:r w:rsidRPr="007D5C71">
        <w:rPr>
          <w:rFonts w:ascii="Arial" w:hAnsi="Arial" w:cs="Arial"/>
          <w:lang w:eastAsia="fr-FR" w:bidi="ml"/>
        </w:rPr>
        <w:t xml:space="preserve"> a opté pour le régime des débits : </w:t>
      </w:r>
      <w:r w:rsidRPr="007D5C71">
        <w:rPr>
          <w:rFonts w:ascii="Arial" w:hAnsi="Arial" w:cs="Arial"/>
          <w:lang w:eastAsia="fr-FR" w:bidi="ml"/>
        </w:rPr>
        <w:fldChar w:fldCharType="begin">
          <w:ffData>
            <w:name w:val="CaseACocher111"/>
            <w:enabled/>
            <w:calcOnExit w:val="0"/>
            <w:checkBox>
              <w:sizeAuto/>
              <w:default w:val="0"/>
            </w:checkBox>
          </w:ffData>
        </w:fldChar>
      </w:r>
      <w:r w:rsidRPr="007D5C71">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7D5C71">
        <w:rPr>
          <w:rFonts w:ascii="Arial" w:hAnsi="Arial" w:cs="Arial"/>
          <w:lang w:eastAsia="fr-FR" w:bidi="ml"/>
        </w:rPr>
        <w:fldChar w:fldCharType="end"/>
      </w:r>
      <w:r w:rsidRPr="007D5C71">
        <w:rPr>
          <w:rFonts w:ascii="Arial" w:hAnsi="Arial" w:cs="Arial"/>
          <w:lang w:eastAsia="fr-FR" w:bidi="ml"/>
        </w:rPr>
        <w:tab/>
        <w:t xml:space="preserve">oui   </w:t>
      </w:r>
      <w:r w:rsidRPr="007D5C71">
        <w:rPr>
          <w:rFonts w:ascii="Arial" w:hAnsi="Arial" w:cs="Arial"/>
          <w:lang w:eastAsia="fr-FR" w:bidi="ml"/>
        </w:rPr>
        <w:fldChar w:fldCharType="begin">
          <w:ffData>
            <w:name w:val="CaseACocher111"/>
            <w:enabled/>
            <w:calcOnExit w:val="0"/>
            <w:checkBox>
              <w:sizeAuto/>
              <w:default w:val="0"/>
            </w:checkBox>
          </w:ffData>
        </w:fldChar>
      </w:r>
      <w:r w:rsidRPr="007D5C71">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7D5C71">
        <w:rPr>
          <w:rFonts w:ascii="Arial" w:hAnsi="Arial" w:cs="Arial"/>
          <w:lang w:eastAsia="fr-FR" w:bidi="ml"/>
        </w:rPr>
        <w:fldChar w:fldCharType="end"/>
      </w:r>
      <w:r w:rsidRPr="007D5C71">
        <w:rPr>
          <w:rFonts w:ascii="Arial" w:hAnsi="Arial" w:cs="Arial"/>
          <w:lang w:eastAsia="fr-FR" w:bidi="ml"/>
        </w:rPr>
        <w:t xml:space="preserve"> non </w:t>
      </w:r>
    </w:p>
    <w:p w14:paraId="6A34CADB" w14:textId="6351AEC5" w:rsidR="003261C6" w:rsidRPr="007D5C71" w:rsidRDefault="003261C6" w:rsidP="003261C6">
      <w:pPr>
        <w:tabs>
          <w:tab w:val="left" w:pos="426"/>
        </w:tabs>
        <w:suppressAutoHyphens w:val="0"/>
        <w:spacing w:after="240"/>
        <w:jc w:val="both"/>
        <w:rPr>
          <w:rFonts w:ascii="Arial" w:hAnsi="Arial" w:cs="Arial"/>
          <w:lang w:eastAsia="fr-FR" w:bidi="ml"/>
        </w:rPr>
      </w:pPr>
      <w:r w:rsidRPr="007D5C71">
        <w:rPr>
          <w:rFonts w:ascii="Arial" w:hAnsi="Arial" w:cs="Arial"/>
          <w:lang w:eastAsia="fr-FR" w:bidi="ml"/>
        </w:rPr>
        <w:t xml:space="preserve">Le </w:t>
      </w:r>
      <w:r w:rsidR="00EC4741" w:rsidRPr="007D5C71">
        <w:rPr>
          <w:rFonts w:ascii="Arial" w:hAnsi="Arial" w:cs="Arial"/>
          <w:lang w:eastAsia="fr-FR" w:bidi="ml"/>
        </w:rPr>
        <w:t>soumissionnaire</w:t>
      </w:r>
      <w:r w:rsidRPr="007D5C71">
        <w:rPr>
          <w:rFonts w:ascii="Arial" w:hAnsi="Arial" w:cs="Arial"/>
          <w:lang w:eastAsia="fr-FR" w:bidi="ml"/>
        </w:rPr>
        <w:t xml:space="preserve"> indique le taux de TVA applicable aux </w:t>
      </w:r>
      <w:r w:rsidR="00EC4741" w:rsidRPr="007D5C71">
        <w:rPr>
          <w:rFonts w:ascii="Arial" w:hAnsi="Arial" w:cs="Arial"/>
          <w:lang w:eastAsia="fr-FR" w:bidi="ml"/>
        </w:rPr>
        <w:t>services o</w:t>
      </w:r>
      <w:r w:rsidRPr="007D5C71">
        <w:rPr>
          <w:rFonts w:ascii="Arial" w:hAnsi="Arial" w:cs="Arial"/>
          <w:lang w:eastAsia="fr-FR" w:bidi="ml"/>
        </w:rPr>
        <w:t>bjets du marché</w:t>
      </w:r>
      <w:r w:rsidR="00EC4741" w:rsidRPr="007D5C71">
        <w:rPr>
          <w:rFonts w:ascii="Arial" w:hAnsi="Arial" w:cs="Arial"/>
          <w:lang w:eastAsia="fr-FR" w:bidi="ml"/>
        </w:rPr>
        <w:t xml:space="preserve"> publics</w:t>
      </w:r>
      <w:r w:rsidRPr="007D5C71">
        <w:rPr>
          <w:rFonts w:ascii="Arial" w:hAnsi="Arial" w:cs="Arial"/>
          <w:lang w:eastAsia="fr-FR" w:bidi="ml"/>
        </w:rPr>
        <w:t xml:space="preserve"> : …………………………</w:t>
      </w:r>
    </w:p>
    <w:p w14:paraId="6A34CADC" w14:textId="4D5BB5A2" w:rsidR="003261C6" w:rsidRPr="007D5C71" w:rsidRDefault="003261C6" w:rsidP="003261C6">
      <w:pPr>
        <w:tabs>
          <w:tab w:val="left" w:pos="426"/>
        </w:tabs>
        <w:suppressAutoHyphens w:val="0"/>
        <w:rPr>
          <w:rFonts w:ascii="Arial" w:hAnsi="Arial" w:cs="Arial"/>
          <w:lang w:eastAsia="fr-FR" w:bidi="ml"/>
        </w:rPr>
      </w:pPr>
      <w:r w:rsidRPr="007D5C71">
        <w:rPr>
          <w:rFonts w:ascii="Arial" w:hAnsi="Arial" w:cs="Arial"/>
          <w:lang w:eastAsia="fr-FR" w:bidi="ml"/>
        </w:rPr>
        <w:t xml:space="preserve">Le </w:t>
      </w:r>
      <w:r w:rsidR="00EC4741" w:rsidRPr="007D5C71">
        <w:rPr>
          <w:rFonts w:ascii="Arial" w:hAnsi="Arial" w:cs="Arial"/>
          <w:lang w:eastAsia="fr-FR" w:bidi="ml"/>
        </w:rPr>
        <w:t>soumissionnaire</w:t>
      </w:r>
      <w:r w:rsidRPr="007D5C71">
        <w:rPr>
          <w:rFonts w:ascii="Arial" w:hAnsi="Arial" w:cs="Arial"/>
          <w:lang w:eastAsia="fr-FR" w:bidi="ml"/>
        </w:rPr>
        <w:t xml:space="preserve"> indique</w:t>
      </w:r>
      <w:r w:rsidR="00EC4741" w:rsidRPr="007D5C71">
        <w:rPr>
          <w:rFonts w:ascii="Arial" w:hAnsi="Arial" w:cs="Arial"/>
          <w:lang w:eastAsia="fr-FR" w:bidi="ml"/>
        </w:rPr>
        <w:t>,</w:t>
      </w:r>
      <w:r w:rsidRPr="007D5C71">
        <w:rPr>
          <w:rFonts w:ascii="Arial" w:hAnsi="Arial" w:cs="Arial"/>
          <w:lang w:eastAsia="fr-FR" w:bidi="ml"/>
        </w:rPr>
        <w:t xml:space="preserve"> le cas échéant</w:t>
      </w:r>
      <w:r w:rsidR="00EC4741" w:rsidRPr="007D5C71">
        <w:rPr>
          <w:rFonts w:ascii="Arial" w:hAnsi="Arial" w:cs="Arial"/>
          <w:lang w:eastAsia="fr-FR" w:bidi="ml"/>
        </w:rPr>
        <w:t>,</w:t>
      </w:r>
      <w:r w:rsidRPr="007D5C71">
        <w:rPr>
          <w:rFonts w:ascii="Arial" w:hAnsi="Arial" w:cs="Arial"/>
          <w:lang w:eastAsia="fr-FR" w:bidi="ml"/>
        </w:rPr>
        <w:t xml:space="preserve"> son numéro d’agrément de formation continue : …………………………</w:t>
      </w:r>
    </w:p>
    <w:p w14:paraId="6A34CADD" w14:textId="77777777" w:rsidR="003261C6" w:rsidRPr="007D5C71"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7D5C71" w:rsidRDefault="003261C6" w:rsidP="003261C6">
      <w:pPr>
        <w:tabs>
          <w:tab w:val="left" w:pos="426"/>
        </w:tabs>
        <w:suppressAutoHyphens w:val="0"/>
        <w:spacing w:before="60" w:after="60"/>
        <w:jc w:val="both"/>
        <w:rPr>
          <w:rFonts w:ascii="Arial" w:hAnsi="Arial" w:cs="Arial"/>
          <w:lang w:eastAsia="fr-FR" w:bidi="ml"/>
        </w:rPr>
      </w:pPr>
      <w:r w:rsidRPr="007D5C71">
        <w:rPr>
          <w:rFonts w:ascii="Arial" w:hAnsi="Arial" w:cs="Arial"/>
          <w:lang w:eastAsia="fr-FR" w:bidi="ml"/>
        </w:rPr>
        <w:t xml:space="preserve">Le </w:t>
      </w:r>
      <w:r w:rsidR="00EC4741" w:rsidRPr="007D5C71">
        <w:rPr>
          <w:rFonts w:ascii="Arial" w:hAnsi="Arial" w:cs="Arial"/>
          <w:lang w:eastAsia="fr-FR" w:bidi="ml"/>
        </w:rPr>
        <w:t>cotraitant</w:t>
      </w:r>
      <w:r w:rsidRPr="007D5C71">
        <w:rPr>
          <w:rFonts w:ascii="Arial" w:hAnsi="Arial" w:cs="Arial"/>
          <w:lang w:eastAsia="fr-FR" w:bidi="ml"/>
        </w:rPr>
        <w:t xml:space="preserve"> ……………. a opté pour le régime des débits : </w:t>
      </w:r>
      <w:r w:rsidRPr="007D5C71">
        <w:rPr>
          <w:rFonts w:ascii="Arial" w:hAnsi="Arial" w:cs="Arial"/>
          <w:lang w:eastAsia="fr-FR" w:bidi="ml"/>
        </w:rPr>
        <w:fldChar w:fldCharType="begin">
          <w:ffData>
            <w:name w:val="CaseACocher111"/>
            <w:enabled/>
            <w:calcOnExit w:val="0"/>
            <w:checkBox>
              <w:sizeAuto/>
              <w:default w:val="0"/>
            </w:checkBox>
          </w:ffData>
        </w:fldChar>
      </w:r>
      <w:r w:rsidRPr="007D5C71">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7D5C71">
        <w:rPr>
          <w:rFonts w:ascii="Arial" w:hAnsi="Arial" w:cs="Arial"/>
          <w:lang w:eastAsia="fr-FR" w:bidi="ml"/>
        </w:rPr>
        <w:fldChar w:fldCharType="end"/>
      </w:r>
      <w:r w:rsidRPr="007D5C71">
        <w:rPr>
          <w:rFonts w:ascii="Arial" w:hAnsi="Arial" w:cs="Arial"/>
          <w:lang w:eastAsia="fr-FR" w:bidi="ml"/>
        </w:rPr>
        <w:tab/>
        <w:t xml:space="preserve">oui   </w:t>
      </w:r>
      <w:r w:rsidRPr="007D5C71">
        <w:rPr>
          <w:rFonts w:ascii="Arial" w:hAnsi="Arial" w:cs="Arial"/>
          <w:lang w:eastAsia="fr-FR" w:bidi="ml"/>
        </w:rPr>
        <w:fldChar w:fldCharType="begin">
          <w:ffData>
            <w:name w:val="CaseACocher111"/>
            <w:enabled/>
            <w:calcOnExit w:val="0"/>
            <w:checkBox>
              <w:sizeAuto/>
              <w:default w:val="0"/>
            </w:checkBox>
          </w:ffData>
        </w:fldChar>
      </w:r>
      <w:r w:rsidRPr="007D5C71">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7D5C71">
        <w:rPr>
          <w:rFonts w:ascii="Arial" w:hAnsi="Arial" w:cs="Arial"/>
          <w:lang w:eastAsia="fr-FR" w:bidi="ml"/>
        </w:rPr>
        <w:fldChar w:fldCharType="end"/>
      </w:r>
      <w:r w:rsidRPr="007D5C71">
        <w:rPr>
          <w:rFonts w:ascii="Arial" w:hAnsi="Arial" w:cs="Arial"/>
          <w:lang w:eastAsia="fr-FR" w:bidi="ml"/>
        </w:rPr>
        <w:t xml:space="preserve"> non </w:t>
      </w:r>
    </w:p>
    <w:p w14:paraId="6A34CADF" w14:textId="5FE50480" w:rsidR="003261C6" w:rsidRPr="007D5C71" w:rsidRDefault="003261C6" w:rsidP="003261C6">
      <w:pPr>
        <w:tabs>
          <w:tab w:val="left" w:pos="426"/>
        </w:tabs>
        <w:suppressAutoHyphens w:val="0"/>
        <w:spacing w:before="60" w:after="60"/>
        <w:jc w:val="both"/>
        <w:rPr>
          <w:rFonts w:ascii="Arial" w:hAnsi="Arial" w:cs="Arial"/>
          <w:lang w:eastAsia="fr-FR" w:bidi="ml"/>
        </w:rPr>
      </w:pPr>
      <w:r w:rsidRPr="007D5C71">
        <w:rPr>
          <w:rFonts w:ascii="Arial" w:hAnsi="Arial" w:cs="Arial"/>
          <w:lang w:eastAsia="fr-FR" w:bidi="ml"/>
        </w:rPr>
        <w:t xml:space="preserve">Le </w:t>
      </w:r>
      <w:r w:rsidR="00EC4741" w:rsidRPr="007D5C71">
        <w:rPr>
          <w:rFonts w:ascii="Arial" w:hAnsi="Arial" w:cs="Arial"/>
          <w:lang w:eastAsia="fr-FR" w:bidi="ml"/>
        </w:rPr>
        <w:t>cotraitant</w:t>
      </w:r>
      <w:r w:rsidRPr="007D5C71">
        <w:rPr>
          <w:rFonts w:ascii="Arial" w:hAnsi="Arial" w:cs="Arial"/>
          <w:lang w:eastAsia="fr-FR" w:bidi="ml"/>
        </w:rPr>
        <w:t xml:space="preserve"> ………… indique le taux de TVA applicable aux produits objets du marché : ………………………………</w:t>
      </w:r>
    </w:p>
    <w:p w14:paraId="6A34CAE4" w14:textId="67E550C5" w:rsidR="00EC46B8" w:rsidRPr="007D5C71" w:rsidRDefault="003261C6" w:rsidP="00EC4741">
      <w:pPr>
        <w:tabs>
          <w:tab w:val="left" w:pos="426"/>
        </w:tabs>
        <w:suppressAutoHyphens w:val="0"/>
        <w:spacing w:before="60" w:after="60"/>
        <w:jc w:val="both"/>
        <w:rPr>
          <w:rFonts w:ascii="Arial" w:hAnsi="Arial" w:cs="Arial"/>
          <w:lang w:eastAsia="fr-FR" w:bidi="ml"/>
        </w:rPr>
      </w:pPr>
      <w:r w:rsidRPr="007D5C71">
        <w:rPr>
          <w:rFonts w:ascii="Arial" w:hAnsi="Arial" w:cs="Arial"/>
          <w:lang w:eastAsia="fr-FR" w:bidi="ml"/>
        </w:rPr>
        <w:t xml:space="preserve">Le </w:t>
      </w:r>
      <w:r w:rsidR="00EC4741" w:rsidRPr="007D5C71">
        <w:rPr>
          <w:rFonts w:ascii="Arial" w:hAnsi="Arial" w:cs="Arial"/>
          <w:lang w:eastAsia="fr-FR" w:bidi="ml"/>
        </w:rPr>
        <w:t>cotraitant</w:t>
      </w:r>
      <w:r w:rsidR="00E71619">
        <w:rPr>
          <w:rFonts w:ascii="Arial" w:hAnsi="Arial" w:cs="Arial"/>
          <w:lang w:eastAsia="fr-FR" w:bidi="ml"/>
        </w:rPr>
        <w:t xml:space="preserve"> ………….</w:t>
      </w:r>
      <w:r w:rsidRPr="007D5C71">
        <w:rPr>
          <w:rFonts w:ascii="Arial" w:hAnsi="Arial" w:cs="Arial"/>
          <w:lang w:eastAsia="fr-FR" w:bidi="ml"/>
        </w:rPr>
        <w:t>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7D5C71" w:rsidRDefault="009B1CD0" w:rsidP="00CD46CC">
      <w:pPr>
        <w:pStyle w:val="fcasegauche"/>
        <w:tabs>
          <w:tab w:val="left" w:pos="426"/>
          <w:tab w:val="left" w:pos="851"/>
        </w:tabs>
        <w:spacing w:after="0"/>
        <w:ind w:left="0" w:firstLine="0"/>
        <w:jc w:val="left"/>
        <w:rPr>
          <w:rFonts w:ascii="Arial" w:hAnsi="Arial" w:cs="Arial"/>
          <w:i/>
          <w:sz w:val="18"/>
          <w:szCs w:val="18"/>
        </w:rPr>
      </w:pPr>
      <w:r w:rsidRPr="007D5C71">
        <w:rPr>
          <w:rFonts w:ascii="Arial" w:hAnsi="Arial" w:cs="Arial"/>
        </w:rPr>
        <w:t>Je renonce au bénéfice de l'avance :</w:t>
      </w:r>
      <w:r w:rsidRPr="007D5C71">
        <w:rPr>
          <w:rFonts w:ascii="Arial" w:hAnsi="Arial" w:cs="Arial"/>
        </w:rPr>
        <w:tab/>
      </w:r>
      <w:r w:rsidRPr="007D5C71">
        <w:rPr>
          <w:rFonts w:ascii="Arial" w:hAnsi="Arial" w:cs="Arial"/>
        </w:rPr>
        <w:tab/>
      </w:r>
      <w:r w:rsidRPr="007D5C71">
        <w:rPr>
          <w:rFonts w:ascii="Arial" w:hAnsi="Arial" w:cs="Arial"/>
        </w:rPr>
        <w:tab/>
      </w:r>
      <w:r w:rsidRPr="007D5C71">
        <w:rPr>
          <w:rFonts w:ascii="Arial" w:hAnsi="Arial" w:cs="Arial"/>
        </w:rPr>
        <w:tab/>
      </w:r>
      <w:r w:rsidRPr="007D5C71">
        <w:rPr>
          <w:rFonts w:ascii="Arial" w:hAnsi="Arial" w:cs="Arial"/>
        </w:rPr>
        <w:tab/>
      </w:r>
      <w:r w:rsidR="007D7A65" w:rsidRPr="007D5C71">
        <w:rPr>
          <w:rFonts w:ascii="Arial" w:hAnsi="Arial" w:cs="Arial"/>
        </w:rPr>
        <w:fldChar w:fldCharType="begin">
          <w:ffData>
            <w:name w:val=""/>
            <w:enabled/>
            <w:calcOnExit w:val="0"/>
            <w:checkBox>
              <w:size w:val="20"/>
              <w:default w:val="0"/>
            </w:checkBox>
          </w:ffData>
        </w:fldChar>
      </w:r>
      <w:r w:rsidR="007D7A65" w:rsidRPr="007D5C71">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sidR="007D7A65" w:rsidRPr="007D5C71">
        <w:rPr>
          <w:rFonts w:ascii="Arial" w:hAnsi="Arial" w:cs="Arial"/>
        </w:rPr>
        <w:fldChar w:fldCharType="end"/>
      </w:r>
      <w:r w:rsidRPr="007D5C71">
        <w:rPr>
          <w:rFonts w:ascii="Arial" w:hAnsi="Arial" w:cs="Arial"/>
        </w:rPr>
        <w:tab/>
        <w:t>NON</w:t>
      </w:r>
      <w:r w:rsidRPr="007D5C71">
        <w:rPr>
          <w:rFonts w:ascii="Arial" w:hAnsi="Arial" w:cs="Arial"/>
        </w:rPr>
        <w:tab/>
      </w:r>
      <w:r w:rsidRPr="007D5C71">
        <w:rPr>
          <w:rFonts w:ascii="Arial" w:hAnsi="Arial" w:cs="Arial"/>
        </w:rPr>
        <w:tab/>
      </w:r>
      <w:r w:rsidRPr="007D5C71">
        <w:rPr>
          <w:rFonts w:ascii="Arial" w:hAnsi="Arial" w:cs="Arial"/>
        </w:rPr>
        <w:tab/>
      </w:r>
      <w:r w:rsidR="007D7A65" w:rsidRPr="007D5C71">
        <w:rPr>
          <w:rFonts w:ascii="Arial" w:hAnsi="Arial" w:cs="Arial"/>
        </w:rPr>
        <w:fldChar w:fldCharType="begin">
          <w:ffData>
            <w:name w:val=""/>
            <w:enabled/>
            <w:calcOnExit w:val="0"/>
            <w:checkBox>
              <w:size w:val="20"/>
              <w:default w:val="0"/>
            </w:checkBox>
          </w:ffData>
        </w:fldChar>
      </w:r>
      <w:r w:rsidR="007D7A65" w:rsidRPr="007D5C71">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sidR="007D7A65" w:rsidRPr="007D5C71">
        <w:rPr>
          <w:rFonts w:ascii="Arial" w:hAnsi="Arial" w:cs="Arial"/>
        </w:rPr>
        <w:fldChar w:fldCharType="end"/>
      </w:r>
      <w:r w:rsidRPr="007D5C71">
        <w:rPr>
          <w:rFonts w:ascii="Arial" w:hAnsi="Arial" w:cs="Arial"/>
        </w:rPr>
        <w:tab/>
        <w:t>OUI</w:t>
      </w:r>
    </w:p>
    <w:p w14:paraId="6A34CAE9" w14:textId="6F36D92C" w:rsidR="009B1CD0" w:rsidRPr="00E9092C" w:rsidRDefault="009B1CD0" w:rsidP="009B45B9">
      <w:pPr>
        <w:tabs>
          <w:tab w:val="left" w:pos="851"/>
        </w:tabs>
        <w:rPr>
          <w:rFonts w:ascii="Arial" w:hAnsi="Arial" w:cs="Arial"/>
          <w:b/>
          <w:color w:val="FF0000"/>
        </w:rPr>
      </w:pPr>
      <w:r w:rsidRPr="00E9092C">
        <w:rPr>
          <w:rFonts w:ascii="Arial" w:hAnsi="Arial" w:cs="Arial"/>
          <w:i/>
          <w:color w:val="FF0000"/>
          <w:sz w:val="18"/>
          <w:szCs w:val="18"/>
        </w:rPr>
        <w:t>(</w:t>
      </w:r>
      <w:r w:rsidR="00D904A2" w:rsidRPr="00E9092C">
        <w:rPr>
          <w:rFonts w:ascii="Arial" w:hAnsi="Arial" w:cs="Arial"/>
          <w:i/>
          <w:color w:val="FF0000"/>
          <w:sz w:val="18"/>
          <w:szCs w:val="18"/>
        </w:rPr>
        <w:t xml:space="preserve">Le </w:t>
      </w:r>
      <w:r w:rsidR="00EC4741" w:rsidRPr="00E9092C">
        <w:rPr>
          <w:rFonts w:ascii="Arial" w:hAnsi="Arial" w:cs="Arial"/>
          <w:i/>
          <w:color w:val="FF0000"/>
          <w:sz w:val="18"/>
          <w:szCs w:val="18"/>
        </w:rPr>
        <w:t xml:space="preserve">soumissionnaire </w:t>
      </w:r>
      <w:r w:rsidR="00D904A2" w:rsidRPr="00E9092C">
        <w:rPr>
          <w:rFonts w:ascii="Arial" w:hAnsi="Arial" w:cs="Arial"/>
          <w:i/>
          <w:color w:val="FF0000"/>
          <w:sz w:val="18"/>
          <w:szCs w:val="18"/>
        </w:rPr>
        <w:t>c</w:t>
      </w:r>
      <w:r w:rsidRPr="00E9092C">
        <w:rPr>
          <w:rFonts w:ascii="Arial" w:hAnsi="Arial" w:cs="Arial"/>
          <w:i/>
          <w:color w:val="FF0000"/>
          <w:sz w:val="18"/>
          <w:szCs w:val="18"/>
        </w:rPr>
        <w:t>oche la case correspondante.)</w:t>
      </w:r>
    </w:p>
    <w:p w14:paraId="28252EA9" w14:textId="77777777" w:rsidR="00DE4C39" w:rsidRPr="00DE4C39" w:rsidRDefault="00DE4C39" w:rsidP="009B45B9">
      <w:pPr>
        <w:pStyle w:val="Titre4"/>
        <w:tabs>
          <w:tab w:val="clear" w:pos="4111"/>
          <w:tab w:val="left" w:pos="426"/>
          <w:tab w:val="left" w:pos="851"/>
        </w:tabs>
      </w:pPr>
    </w:p>
    <w:p w14:paraId="6B1739FF" w14:textId="77777777" w:rsidR="00DE4C39" w:rsidRPr="00DE4C39" w:rsidRDefault="00DE4C39" w:rsidP="009B45B9">
      <w:pPr>
        <w:pStyle w:val="Titre4"/>
        <w:tabs>
          <w:tab w:val="clear" w:pos="4111"/>
          <w:tab w:val="left" w:pos="426"/>
          <w:tab w:val="left" w:pos="851"/>
        </w:tabs>
      </w:pPr>
    </w:p>
    <w:p w14:paraId="6A34CAED" w14:textId="357BD7EC" w:rsidR="009B1CD0" w:rsidRPr="00740444" w:rsidRDefault="009B1CD0" w:rsidP="009B45B9">
      <w:pPr>
        <w:pStyle w:val="Titre4"/>
        <w:tabs>
          <w:tab w:val="clear" w:pos="4111"/>
          <w:tab w:val="left" w:pos="426"/>
          <w:tab w:val="left" w:pos="851"/>
        </w:tabs>
      </w:pPr>
      <w:r w:rsidRPr="00740444">
        <w:rPr>
          <w:sz w:val="22"/>
          <w:szCs w:val="22"/>
        </w:rPr>
        <w:t>B</w:t>
      </w:r>
      <w:r w:rsidR="003261C6" w:rsidRPr="00740444">
        <w:rPr>
          <w:sz w:val="22"/>
          <w:szCs w:val="22"/>
        </w:rPr>
        <w:t>8</w:t>
      </w:r>
      <w:r w:rsidRPr="00740444">
        <w:rPr>
          <w:sz w:val="22"/>
          <w:szCs w:val="22"/>
        </w:rPr>
        <w:t xml:space="preserve"> -</w:t>
      </w:r>
      <w:r w:rsidRPr="00740444">
        <w:rPr>
          <w:b w:val="0"/>
          <w:sz w:val="22"/>
          <w:szCs w:val="22"/>
        </w:rPr>
        <w:t xml:space="preserve"> </w:t>
      </w:r>
      <w:r w:rsidRPr="00740444">
        <w:rPr>
          <w:sz w:val="22"/>
          <w:szCs w:val="22"/>
        </w:rPr>
        <w:t>Durée du marché</w:t>
      </w:r>
      <w:r w:rsidR="00EC4741" w:rsidRPr="00740444">
        <w:rPr>
          <w:sz w:val="22"/>
          <w:szCs w:val="22"/>
        </w:rPr>
        <w:t xml:space="preserve"> public </w:t>
      </w:r>
      <w:r w:rsidRPr="00740444">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6A72DEFF" w:rsidR="009B1CD0" w:rsidRPr="007D5C71" w:rsidRDefault="009B1CD0" w:rsidP="009B45B9">
      <w:pPr>
        <w:tabs>
          <w:tab w:val="left" w:pos="576"/>
          <w:tab w:val="left" w:pos="851"/>
        </w:tabs>
        <w:jc w:val="both"/>
        <w:rPr>
          <w:rFonts w:ascii="Arial" w:hAnsi="Arial" w:cs="Arial"/>
          <w:i/>
          <w:sz w:val="18"/>
          <w:szCs w:val="18"/>
        </w:rPr>
      </w:pPr>
      <w:r w:rsidRPr="007D5C71">
        <w:rPr>
          <w:rFonts w:ascii="Arial" w:hAnsi="Arial" w:cs="Arial"/>
        </w:rPr>
        <w:t xml:space="preserve">La durée du marché </w:t>
      </w:r>
      <w:r w:rsidR="00EC4741" w:rsidRPr="007D5C71">
        <w:rPr>
          <w:rFonts w:ascii="Arial" w:hAnsi="Arial" w:cs="Arial"/>
        </w:rPr>
        <w:t>public</w:t>
      </w:r>
      <w:r w:rsidRPr="007D5C71">
        <w:rPr>
          <w:rFonts w:ascii="Arial" w:hAnsi="Arial" w:cs="Arial"/>
        </w:rPr>
        <w:t xml:space="preserve"> est de </w:t>
      </w:r>
      <w:r w:rsidR="005A4C1E">
        <w:rPr>
          <w:rFonts w:ascii="Arial" w:hAnsi="Arial" w:cs="Arial"/>
        </w:rPr>
        <w:t>36</w:t>
      </w:r>
      <w:r w:rsidR="007D5C71" w:rsidRPr="007D5C71">
        <w:rPr>
          <w:rFonts w:ascii="Arial" w:hAnsi="Arial" w:cs="Arial"/>
        </w:rPr>
        <w:t xml:space="preserve"> </w:t>
      </w:r>
      <w:r w:rsidRPr="007D5C71">
        <w:rPr>
          <w:rFonts w:ascii="Arial" w:hAnsi="Arial" w:cs="Arial"/>
        </w:rPr>
        <w:t>mois à compter de :</w:t>
      </w:r>
    </w:p>
    <w:p w14:paraId="6A34CAF1" w14:textId="3114E98B" w:rsidR="009B1CD0" w:rsidRPr="007D5C71" w:rsidRDefault="00EC4741" w:rsidP="009B45B9">
      <w:pPr>
        <w:tabs>
          <w:tab w:val="left" w:pos="851"/>
        </w:tabs>
        <w:spacing w:before="120"/>
        <w:ind w:left="567"/>
        <w:jc w:val="both"/>
        <w:rPr>
          <w:rFonts w:ascii="Arial" w:hAnsi="Arial" w:cs="Arial"/>
        </w:rPr>
      </w:pPr>
      <w:r w:rsidRPr="007D5C71">
        <w:rPr>
          <w:rFonts w:ascii="Arial" w:hAnsi="Arial" w:cs="Arial"/>
        </w:rPr>
        <w:lastRenderedPageBreak/>
        <w:tab/>
      </w:r>
      <w:r w:rsidR="00844DAA" w:rsidRPr="007D5C71">
        <w:rPr>
          <w:rFonts w:ascii="Arial" w:hAnsi="Arial" w:cs="Arial"/>
        </w:rPr>
        <w:tab/>
      </w:r>
      <w:r w:rsidR="007D7A65" w:rsidRPr="007D5C71">
        <w:rPr>
          <w:rFonts w:ascii="Arial" w:hAnsi="Arial" w:cs="Arial"/>
        </w:rPr>
        <w:fldChar w:fldCharType="begin">
          <w:ffData>
            <w:name w:val=""/>
            <w:enabled/>
            <w:calcOnExit w:val="0"/>
            <w:checkBox>
              <w:size w:val="20"/>
              <w:default w:val="0"/>
            </w:checkBox>
          </w:ffData>
        </w:fldChar>
      </w:r>
      <w:r w:rsidR="007D7A65" w:rsidRPr="007D5C71">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sidR="007D7A65" w:rsidRPr="007D5C71">
        <w:rPr>
          <w:rFonts w:ascii="Arial" w:hAnsi="Arial" w:cs="Arial"/>
        </w:rPr>
        <w:fldChar w:fldCharType="end"/>
      </w:r>
      <w:r w:rsidR="00E71619">
        <w:rPr>
          <w:rFonts w:ascii="Arial" w:hAnsi="Arial" w:cs="Arial"/>
        </w:rPr>
        <w:tab/>
        <w:t>L</w:t>
      </w:r>
      <w:r w:rsidR="009B1CD0" w:rsidRPr="007D5C71">
        <w:rPr>
          <w:rFonts w:ascii="Arial" w:hAnsi="Arial" w:cs="Arial"/>
        </w:rPr>
        <w:t xml:space="preserve">a date de notification </w:t>
      </w:r>
      <w:r w:rsidR="009B1CD0" w:rsidRPr="007D5C71">
        <w:rPr>
          <w:rFonts w:ascii="Arial" w:hAnsi="Arial" w:cs="Arial"/>
          <w:lang w:eastAsia="fr-FR" w:bidi="ml"/>
        </w:rPr>
        <w:t xml:space="preserve">du marché </w:t>
      </w:r>
      <w:r w:rsidRPr="007D5C71">
        <w:rPr>
          <w:rFonts w:ascii="Arial" w:hAnsi="Arial" w:cs="Arial"/>
          <w:lang w:eastAsia="fr-FR" w:bidi="ml"/>
        </w:rPr>
        <w:t>public</w:t>
      </w:r>
      <w:r w:rsidRPr="007D5C71">
        <w:rPr>
          <w:rFonts w:ascii="Arial" w:hAnsi="Arial" w:cs="Arial"/>
        </w:rPr>
        <w:t>.</w:t>
      </w:r>
    </w:p>
    <w:p w14:paraId="4863016A" w14:textId="38011D67" w:rsidR="00EC4741" w:rsidRPr="00421D9A" w:rsidRDefault="00EC4741" w:rsidP="00EC4741">
      <w:pPr>
        <w:tabs>
          <w:tab w:val="left" w:pos="851"/>
        </w:tabs>
        <w:spacing w:before="120"/>
        <w:ind w:left="567"/>
        <w:jc w:val="both"/>
        <w:rPr>
          <w:rFonts w:ascii="Arial" w:hAnsi="Arial" w:cs="Arial"/>
          <w:highlight w:val="yellow"/>
        </w:rPr>
      </w:pPr>
      <w:r w:rsidRPr="005407A2">
        <w:rPr>
          <w:rFonts w:ascii="Arial" w:hAnsi="Arial" w:cs="Arial"/>
        </w:rPr>
        <w:tab/>
      </w:r>
      <w:r w:rsidRPr="005407A2">
        <w:rPr>
          <w:rFonts w:ascii="Arial" w:hAnsi="Arial" w:cs="Arial"/>
        </w:rPr>
        <w:tab/>
      </w:r>
      <w:r w:rsidR="007D5C71" w:rsidRPr="005407A2">
        <w:rPr>
          <w:rFonts w:ascii="Arial" w:hAnsi="Arial" w:cs="Arial"/>
        </w:rPr>
        <w:fldChar w:fldCharType="begin">
          <w:ffData>
            <w:name w:val=""/>
            <w:enabled/>
            <w:calcOnExit w:val="0"/>
            <w:checkBox>
              <w:size w:val="20"/>
              <w:default w:val="1"/>
            </w:checkBox>
          </w:ffData>
        </w:fldChar>
      </w:r>
      <w:r w:rsidR="007D5C71" w:rsidRPr="005407A2">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sidR="007D5C71" w:rsidRPr="005407A2">
        <w:rPr>
          <w:rFonts w:ascii="Arial" w:hAnsi="Arial" w:cs="Arial"/>
        </w:rPr>
        <w:fldChar w:fldCharType="end"/>
      </w:r>
      <w:r w:rsidRPr="005407A2">
        <w:rPr>
          <w:rFonts w:ascii="Arial" w:hAnsi="Arial" w:cs="Arial"/>
        </w:rPr>
        <w:tab/>
      </w:r>
      <w:r w:rsidR="00E71619" w:rsidRPr="005407A2">
        <w:rPr>
          <w:rFonts w:ascii="Arial" w:hAnsi="Arial" w:cs="Arial"/>
        </w:rPr>
        <w:t>L</w:t>
      </w:r>
      <w:r w:rsidRPr="005407A2">
        <w:rPr>
          <w:rFonts w:ascii="Arial" w:hAnsi="Arial" w:cs="Arial"/>
        </w:rPr>
        <w:t>a date de début d’exécution indiquée dans les pièces particulières du marché public, lorsqu’elle est postérieure à la date de notification du marché public.</w:t>
      </w:r>
    </w:p>
    <w:p w14:paraId="6A34CAF2" w14:textId="1EB2E555" w:rsidR="009B1CD0" w:rsidRPr="007D5C71" w:rsidRDefault="00844DAA" w:rsidP="00EC4741">
      <w:pPr>
        <w:tabs>
          <w:tab w:val="left" w:pos="851"/>
        </w:tabs>
        <w:spacing w:before="120"/>
        <w:ind w:left="851"/>
        <w:jc w:val="both"/>
        <w:rPr>
          <w:rFonts w:ascii="Arial" w:hAnsi="Arial" w:cs="Arial"/>
          <w:color w:val="0000FF"/>
          <w:lang w:eastAsia="fr-FR" w:bidi="ml"/>
        </w:rPr>
      </w:pPr>
      <w:r w:rsidRPr="007D5C71">
        <w:rPr>
          <w:rFonts w:ascii="Arial" w:hAnsi="Arial" w:cs="Arial"/>
        </w:rPr>
        <w:tab/>
      </w:r>
      <w:r w:rsidR="007D7A65" w:rsidRPr="007D5C71">
        <w:rPr>
          <w:rFonts w:ascii="Arial" w:hAnsi="Arial" w:cs="Arial"/>
        </w:rPr>
        <w:fldChar w:fldCharType="begin">
          <w:ffData>
            <w:name w:val=""/>
            <w:enabled/>
            <w:calcOnExit w:val="0"/>
            <w:checkBox>
              <w:size w:val="20"/>
              <w:default w:val="0"/>
            </w:checkBox>
          </w:ffData>
        </w:fldChar>
      </w:r>
      <w:r w:rsidR="007D7A65" w:rsidRPr="007D5C71">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sidR="007D7A65" w:rsidRPr="007D5C71">
        <w:rPr>
          <w:rFonts w:ascii="Arial" w:hAnsi="Arial" w:cs="Arial"/>
        </w:rPr>
        <w:fldChar w:fldCharType="end"/>
      </w:r>
      <w:r w:rsidR="00EC4741" w:rsidRPr="007D5C71">
        <w:rPr>
          <w:rFonts w:ascii="Arial" w:hAnsi="Arial" w:cs="Arial"/>
        </w:rPr>
        <w:tab/>
      </w:r>
      <w:r w:rsidR="00E71619">
        <w:rPr>
          <w:rFonts w:ascii="Arial" w:hAnsi="Arial" w:cs="Arial"/>
        </w:rPr>
        <w:t>L</w:t>
      </w:r>
      <w:r w:rsidR="009737B4" w:rsidRPr="007D5C71">
        <w:rPr>
          <w:rFonts w:ascii="Arial" w:hAnsi="Arial" w:cs="Arial"/>
        </w:rPr>
        <w:t xml:space="preserve">a date de notification </w:t>
      </w:r>
      <w:r w:rsidR="009737B4" w:rsidRPr="007D5C71">
        <w:rPr>
          <w:rFonts w:ascii="Arial" w:hAnsi="Arial" w:cs="Arial"/>
          <w:lang w:eastAsia="fr-FR" w:bidi="ml"/>
        </w:rPr>
        <w:t xml:space="preserve">du premier </w:t>
      </w:r>
      <w:r w:rsidR="009B1CD0" w:rsidRPr="007D5C71">
        <w:rPr>
          <w:rFonts w:ascii="Arial" w:hAnsi="Arial" w:cs="Arial"/>
          <w:lang w:eastAsia="fr-FR" w:bidi="ml"/>
        </w:rPr>
        <w:t>ordre de service </w:t>
      </w:r>
      <w:r w:rsidR="009737B4" w:rsidRPr="007D5C71">
        <w:rPr>
          <w:rFonts w:ascii="Arial" w:hAnsi="Arial" w:cs="Arial"/>
          <w:lang w:eastAsia="fr-FR" w:bidi="ml"/>
        </w:rPr>
        <w:t>/ du premier bon de commande / du premier marché subséquent</w:t>
      </w:r>
      <w:r w:rsidR="00EC4741" w:rsidRPr="007D5C71">
        <w:rPr>
          <w:rFonts w:ascii="Arial" w:hAnsi="Arial" w:cs="Arial"/>
          <w:lang w:eastAsia="fr-FR" w:bidi="ml"/>
        </w:rPr>
        <w:t>.</w:t>
      </w:r>
    </w:p>
    <w:p w14:paraId="6A34CAF4" w14:textId="3D9563B6" w:rsidR="009B1CD0" w:rsidRPr="007D5C71" w:rsidRDefault="00844DAA" w:rsidP="007D5C71">
      <w:pPr>
        <w:tabs>
          <w:tab w:val="left" w:pos="851"/>
        </w:tabs>
        <w:spacing w:before="120"/>
        <w:ind w:left="1134" w:hanging="567"/>
        <w:jc w:val="both"/>
        <w:rPr>
          <w:rFonts w:ascii="Arial" w:hAnsi="Arial" w:cs="Arial"/>
          <w:b/>
        </w:rPr>
      </w:pPr>
      <w:r w:rsidRPr="007D5C71">
        <w:rPr>
          <w:rFonts w:ascii="Arial" w:hAnsi="Arial" w:cs="Arial"/>
        </w:rPr>
        <w:tab/>
      </w:r>
      <w:r w:rsidR="00EC4741" w:rsidRPr="007D5C71">
        <w:rPr>
          <w:rFonts w:ascii="Arial" w:hAnsi="Arial" w:cs="Arial"/>
        </w:rPr>
        <w:tab/>
      </w:r>
    </w:p>
    <w:p w14:paraId="6A34CAF5" w14:textId="45DA5EB7" w:rsidR="009B1CD0" w:rsidRPr="007D5C71" w:rsidRDefault="009B1CD0" w:rsidP="009B45B9">
      <w:pPr>
        <w:pStyle w:val="fcasegauche"/>
        <w:tabs>
          <w:tab w:val="left" w:pos="426"/>
          <w:tab w:val="left" w:pos="851"/>
        </w:tabs>
        <w:spacing w:after="0"/>
        <w:ind w:left="0" w:firstLine="0"/>
        <w:jc w:val="left"/>
        <w:rPr>
          <w:rFonts w:ascii="Arial" w:hAnsi="Arial" w:cs="Arial"/>
          <w:i/>
          <w:sz w:val="18"/>
          <w:szCs w:val="18"/>
        </w:rPr>
      </w:pPr>
      <w:r w:rsidRPr="007D5C71">
        <w:rPr>
          <w:rFonts w:ascii="Arial" w:hAnsi="Arial" w:cs="Arial"/>
        </w:rPr>
        <w:t xml:space="preserve">Le marché </w:t>
      </w:r>
      <w:r w:rsidR="00EC4741" w:rsidRPr="007D5C71">
        <w:rPr>
          <w:rFonts w:ascii="Arial" w:hAnsi="Arial" w:cs="Arial"/>
        </w:rPr>
        <w:t>public</w:t>
      </w:r>
      <w:r w:rsidRPr="007D5C71">
        <w:rPr>
          <w:rFonts w:ascii="Arial" w:hAnsi="Arial" w:cs="Arial"/>
        </w:rPr>
        <w:t xml:space="preserve"> est reconductible :</w:t>
      </w:r>
      <w:r w:rsidRPr="007D5C71">
        <w:rPr>
          <w:rFonts w:ascii="Arial" w:hAnsi="Arial" w:cs="Arial"/>
        </w:rPr>
        <w:tab/>
      </w:r>
      <w:r w:rsidRPr="007D5C71">
        <w:rPr>
          <w:rFonts w:ascii="Arial" w:hAnsi="Arial" w:cs="Arial"/>
        </w:rPr>
        <w:tab/>
      </w:r>
      <w:r w:rsidR="007D5C71" w:rsidRPr="007D5C71">
        <w:rPr>
          <w:rFonts w:ascii="Arial" w:hAnsi="Arial" w:cs="Arial"/>
        </w:rPr>
        <w:fldChar w:fldCharType="begin">
          <w:ffData>
            <w:name w:val=""/>
            <w:enabled/>
            <w:calcOnExit w:val="0"/>
            <w:checkBox>
              <w:size w:val="20"/>
              <w:default w:val="1"/>
            </w:checkBox>
          </w:ffData>
        </w:fldChar>
      </w:r>
      <w:r w:rsidR="007D5C71" w:rsidRPr="007D5C71">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sidR="007D5C71" w:rsidRPr="007D5C71">
        <w:rPr>
          <w:rFonts w:ascii="Arial" w:hAnsi="Arial" w:cs="Arial"/>
        </w:rPr>
        <w:fldChar w:fldCharType="end"/>
      </w:r>
      <w:r w:rsidR="00EC4741" w:rsidRPr="007D5C71">
        <w:rPr>
          <w:rFonts w:ascii="Arial" w:hAnsi="Arial" w:cs="Arial"/>
        </w:rPr>
        <w:tab/>
        <w:t>OUI</w:t>
      </w:r>
      <w:r w:rsidRPr="007D5C71">
        <w:rPr>
          <w:rFonts w:ascii="Arial" w:hAnsi="Arial" w:cs="Arial"/>
        </w:rPr>
        <w:tab/>
      </w:r>
      <w:r w:rsidRPr="007D5C71">
        <w:rPr>
          <w:rFonts w:ascii="Arial" w:hAnsi="Arial" w:cs="Arial"/>
        </w:rPr>
        <w:tab/>
      </w:r>
      <w:r w:rsidRPr="007D5C71">
        <w:rPr>
          <w:rFonts w:ascii="Arial" w:hAnsi="Arial" w:cs="Arial"/>
        </w:rPr>
        <w:tab/>
      </w:r>
      <w:r w:rsidR="007D7A65" w:rsidRPr="007D5C71">
        <w:rPr>
          <w:rFonts w:ascii="Arial" w:hAnsi="Arial" w:cs="Arial"/>
        </w:rPr>
        <w:fldChar w:fldCharType="begin">
          <w:ffData>
            <w:name w:val=""/>
            <w:enabled/>
            <w:calcOnExit w:val="0"/>
            <w:checkBox>
              <w:size w:val="20"/>
              <w:default w:val="0"/>
            </w:checkBox>
          </w:ffData>
        </w:fldChar>
      </w:r>
      <w:r w:rsidR="007D7A65" w:rsidRPr="007D5C71">
        <w:rPr>
          <w:rFonts w:ascii="Arial" w:hAnsi="Arial" w:cs="Arial"/>
        </w:rPr>
        <w:instrText xml:space="preserve"> FORMCHECKBOX </w:instrText>
      </w:r>
      <w:r w:rsidR="0007202F">
        <w:rPr>
          <w:rFonts w:ascii="Arial" w:hAnsi="Arial" w:cs="Arial"/>
        </w:rPr>
      </w:r>
      <w:r w:rsidR="0007202F">
        <w:rPr>
          <w:rFonts w:ascii="Arial" w:hAnsi="Arial" w:cs="Arial"/>
        </w:rPr>
        <w:fldChar w:fldCharType="separate"/>
      </w:r>
      <w:r w:rsidR="007D7A65" w:rsidRPr="007D5C71">
        <w:rPr>
          <w:rFonts w:ascii="Arial" w:hAnsi="Arial" w:cs="Arial"/>
        </w:rPr>
        <w:fldChar w:fldCharType="end"/>
      </w:r>
      <w:r w:rsidR="00EC4741" w:rsidRPr="007D5C71">
        <w:rPr>
          <w:rFonts w:ascii="Arial" w:hAnsi="Arial" w:cs="Arial"/>
        </w:rPr>
        <w:tab/>
        <w:t>NON</w:t>
      </w:r>
    </w:p>
    <w:p w14:paraId="6A34CAF9" w14:textId="173E9FAF" w:rsidR="009B1CD0" w:rsidRPr="007D5C71" w:rsidRDefault="009B1CD0" w:rsidP="009B45B9">
      <w:pPr>
        <w:numPr>
          <w:ilvl w:val="0"/>
          <w:numId w:val="3"/>
        </w:numPr>
        <w:tabs>
          <w:tab w:val="left" w:pos="426"/>
          <w:tab w:val="left" w:pos="851"/>
        </w:tabs>
        <w:spacing w:before="120"/>
        <w:ind w:left="924" w:hanging="357"/>
        <w:jc w:val="both"/>
        <w:rPr>
          <w:rFonts w:ascii="Arial" w:hAnsi="Arial" w:cs="Arial"/>
        </w:rPr>
      </w:pPr>
      <w:r w:rsidRPr="007D5C71">
        <w:rPr>
          <w:rFonts w:ascii="Arial" w:hAnsi="Arial" w:cs="Arial"/>
        </w:rPr>
        <w:t xml:space="preserve">Nombre de reconductions : </w:t>
      </w:r>
      <w:r w:rsidR="005A4C1E">
        <w:rPr>
          <w:rFonts w:ascii="Arial" w:hAnsi="Arial" w:cs="Arial"/>
        </w:rPr>
        <w:t>1</w:t>
      </w:r>
    </w:p>
    <w:p w14:paraId="6A34CAFA" w14:textId="5880A81B" w:rsidR="009B1CD0" w:rsidRPr="007D5C71" w:rsidRDefault="009B1CD0" w:rsidP="009B45B9">
      <w:pPr>
        <w:numPr>
          <w:ilvl w:val="0"/>
          <w:numId w:val="3"/>
        </w:numPr>
        <w:tabs>
          <w:tab w:val="left" w:pos="426"/>
          <w:tab w:val="left" w:pos="851"/>
        </w:tabs>
        <w:spacing w:before="120"/>
        <w:ind w:left="924" w:hanging="357"/>
        <w:jc w:val="both"/>
        <w:rPr>
          <w:rFonts w:ascii="Arial" w:hAnsi="Arial" w:cs="Arial"/>
          <w:b/>
        </w:rPr>
      </w:pPr>
      <w:r w:rsidRPr="007D5C71">
        <w:rPr>
          <w:rFonts w:ascii="Arial" w:hAnsi="Arial" w:cs="Arial"/>
        </w:rPr>
        <w:t xml:space="preserve">Durée </w:t>
      </w:r>
      <w:r w:rsidR="00B86CA7" w:rsidRPr="007D5C71">
        <w:rPr>
          <w:rFonts w:ascii="Arial" w:hAnsi="Arial" w:cs="Arial"/>
        </w:rPr>
        <w:t>de</w:t>
      </w:r>
      <w:r w:rsidR="00EC4741" w:rsidRPr="007D5C71">
        <w:rPr>
          <w:rFonts w:ascii="Arial" w:hAnsi="Arial" w:cs="Arial"/>
        </w:rPr>
        <w:t xml:space="preserve">s périodes de </w:t>
      </w:r>
      <w:r w:rsidRPr="007D5C71">
        <w:rPr>
          <w:rFonts w:ascii="Arial" w:hAnsi="Arial" w:cs="Arial"/>
        </w:rPr>
        <w:t xml:space="preserve">reconduction : </w:t>
      </w:r>
      <w:r w:rsidR="00740444">
        <w:rPr>
          <w:rFonts w:ascii="Arial" w:hAnsi="Arial" w:cs="Arial"/>
        </w:rPr>
        <w:t>12</w:t>
      </w:r>
      <w:r w:rsidR="007D5C71" w:rsidRPr="007D5C71">
        <w:rPr>
          <w:rFonts w:ascii="Arial" w:hAnsi="Arial" w:cs="Arial"/>
        </w:rPr>
        <w:t xml:space="preserve"> mois</w:t>
      </w:r>
    </w:p>
    <w:p w14:paraId="6A34CAFC" w14:textId="2E79F80C" w:rsidR="009B1CD0" w:rsidRDefault="009B1CD0" w:rsidP="009B45B9">
      <w:pPr>
        <w:tabs>
          <w:tab w:val="left" w:pos="426"/>
          <w:tab w:val="left" w:pos="851"/>
        </w:tabs>
        <w:jc w:val="both"/>
        <w:rPr>
          <w:rFonts w:ascii="Arial" w:hAnsi="Arial" w:cs="Arial"/>
          <w:b/>
        </w:rPr>
      </w:pPr>
    </w:p>
    <w:p w14:paraId="182DA626" w14:textId="77777777" w:rsidR="00B9272F" w:rsidRDefault="00B9272F" w:rsidP="009B45B9">
      <w:pPr>
        <w:tabs>
          <w:tab w:val="left" w:pos="426"/>
          <w:tab w:val="left" w:pos="851"/>
        </w:tabs>
        <w:jc w:val="both"/>
        <w:rPr>
          <w:rFonts w:ascii="Arial" w:hAnsi="Arial" w:cs="Arial"/>
          <w:b/>
        </w:rPr>
      </w:pPr>
    </w:p>
    <w:p w14:paraId="675B23D1" w14:textId="77777777" w:rsidR="00B9272F" w:rsidRDefault="00B9272F"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518CD7D" w:rsidR="00AE1C9C" w:rsidRDefault="00AE1C9C" w:rsidP="00AE1C9C">
      <w:pPr>
        <w:tabs>
          <w:tab w:val="left" w:pos="426"/>
        </w:tabs>
        <w:suppressAutoHyphens w:val="0"/>
        <w:jc w:val="both"/>
        <w:rPr>
          <w:rFonts w:ascii="Arial" w:hAnsi="Arial" w:cs="Arial"/>
          <w:lang w:eastAsia="fr-FR" w:bidi="ml"/>
        </w:rPr>
      </w:pPr>
      <w:r w:rsidRPr="007D5C71">
        <w:rPr>
          <w:rFonts w:ascii="Arial" w:hAnsi="Arial" w:cs="Arial"/>
          <w:lang w:eastAsia="fr-FR" w:bidi="ml"/>
        </w:rPr>
        <w:t xml:space="preserve">Le présent engagement me lie pour le délai de validité des offres indiqué dans le </w:t>
      </w:r>
      <w:r w:rsidR="007D5C71" w:rsidRPr="007D5C71">
        <w:rPr>
          <w:rFonts w:ascii="Arial" w:hAnsi="Arial" w:cs="Arial"/>
          <w:lang w:eastAsia="fr-FR" w:bidi="ml"/>
        </w:rPr>
        <w:t>R</w:t>
      </w:r>
      <w:r w:rsidRPr="007D5C71">
        <w:rPr>
          <w:rFonts w:ascii="Arial" w:hAnsi="Arial" w:cs="Arial"/>
          <w:lang w:eastAsia="fr-FR" w:bidi="ml"/>
        </w:rPr>
        <w:t>èglement de la consultation.</w:t>
      </w:r>
    </w:p>
    <w:p w14:paraId="53903D4E" w14:textId="77777777" w:rsidR="00DE4C39" w:rsidRPr="007D5C71" w:rsidRDefault="00DE4C39" w:rsidP="00AE1C9C">
      <w:pPr>
        <w:tabs>
          <w:tab w:val="left" w:pos="426"/>
        </w:tabs>
        <w:suppressAutoHyphens w:val="0"/>
        <w:jc w:val="both"/>
        <w:rPr>
          <w:rFonts w:ascii="Arial" w:hAnsi="Arial" w:cs="Arial"/>
          <w:b/>
          <w:bCs/>
          <w:lang w:eastAsia="fr-FR" w:bidi="ml"/>
        </w:rPr>
      </w:pP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2" w14:textId="462B5E86" w:rsidR="00AE1C9C" w:rsidRPr="005407A2" w:rsidRDefault="00EF46B9" w:rsidP="00AE1C9C">
      <w:pPr>
        <w:tabs>
          <w:tab w:val="left" w:pos="426"/>
        </w:tabs>
        <w:suppressAutoHyphens w:val="0"/>
        <w:jc w:val="both"/>
        <w:rPr>
          <w:rFonts w:ascii="Arial" w:hAnsi="Arial" w:cs="Arial"/>
          <w:b/>
          <w:bCs/>
          <w:sz w:val="22"/>
          <w:szCs w:val="22"/>
          <w:lang w:eastAsia="fr-FR" w:bidi="ml"/>
        </w:rPr>
      </w:pPr>
      <w:r w:rsidRPr="005407A2">
        <w:rPr>
          <w:rFonts w:ascii="Arial" w:hAnsi="Arial" w:cs="Arial"/>
          <w:b/>
          <w:bCs/>
          <w:sz w:val="22"/>
          <w:szCs w:val="22"/>
          <w:lang w:eastAsia="fr-FR" w:bidi="ml"/>
        </w:rPr>
        <w:t xml:space="preserve">B10 </w:t>
      </w:r>
      <w:r w:rsidR="00D341BD" w:rsidRPr="005407A2">
        <w:rPr>
          <w:rFonts w:ascii="Arial" w:hAnsi="Arial" w:cs="Arial"/>
          <w:b/>
          <w:bCs/>
          <w:sz w:val="22"/>
          <w:szCs w:val="22"/>
          <w:lang w:eastAsia="fr-FR" w:bidi="ml"/>
        </w:rPr>
        <w:t>– Clause sociale de promotion de l’emploi :</w:t>
      </w:r>
    </w:p>
    <w:p w14:paraId="6A34CB03" w14:textId="77777777" w:rsidR="009B1CD0" w:rsidRPr="005407A2" w:rsidRDefault="009B1CD0" w:rsidP="00B141CA">
      <w:pPr>
        <w:suppressAutoHyphens w:val="0"/>
        <w:jc w:val="both"/>
        <w:rPr>
          <w:rFonts w:ascii="Arial" w:hAnsi="Arial" w:cs="Arial"/>
          <w:b/>
        </w:rPr>
      </w:pPr>
    </w:p>
    <w:p w14:paraId="7848A0A3" w14:textId="23651D55" w:rsidR="0090296E" w:rsidRPr="002D272D" w:rsidRDefault="0090296E" w:rsidP="0090296E">
      <w:pPr>
        <w:pStyle w:val="Normal1"/>
        <w:tabs>
          <w:tab w:val="clear" w:pos="851"/>
          <w:tab w:val="left" w:pos="993"/>
        </w:tabs>
        <w:spacing w:after="120"/>
        <w:ind w:firstLine="0"/>
        <w:rPr>
          <w:b/>
          <w:i/>
          <w:noProof/>
        </w:rPr>
      </w:pPr>
      <w:r w:rsidRPr="00F463D1">
        <w:t xml:space="preserve">Le titulaire déclare avoir pris connaissance du CCAP </w:t>
      </w:r>
      <w:r w:rsidR="0007202F">
        <w:t xml:space="preserve">et ses </w:t>
      </w:r>
      <w:r w:rsidRPr="00F463D1">
        <w:t>modalités de participation</w:t>
      </w:r>
      <w:r w:rsidRPr="00F463D1">
        <w:rPr>
          <w:b/>
          <w:i/>
          <w:noProof/>
        </w:rPr>
        <w:t xml:space="preserve"> </w:t>
      </w:r>
      <w:r w:rsidRPr="00F463D1">
        <w:t>des entreprises à l’action d’insertion</w:t>
      </w:r>
      <w:r w:rsidRPr="00F463D1">
        <w:rPr>
          <w:b/>
          <w:i/>
          <w:noProof/>
        </w:rPr>
        <w:t xml:space="preserve"> afin de promouvoir l’emploi de </w:t>
      </w:r>
      <w:r w:rsidRPr="002D272D">
        <w:rPr>
          <w:b/>
          <w:i/>
          <w:noProof/>
        </w:rPr>
        <w:t>personnes rencontrant des difficultés particulières d’insertion.</w:t>
      </w:r>
    </w:p>
    <w:p w14:paraId="15477598" w14:textId="7FE2414D" w:rsidR="0090296E" w:rsidRPr="00F463D1" w:rsidRDefault="0090296E" w:rsidP="0090296E">
      <w:pPr>
        <w:spacing w:after="120"/>
      </w:pPr>
      <w:r w:rsidRPr="002D272D">
        <w:t xml:space="preserve">Le titulaire s’engage à offrir des emplois à du personnel en insertion visées à l’article </w:t>
      </w:r>
      <w:r w:rsidR="0007202F">
        <w:t>5.2.</w:t>
      </w:r>
      <w:r w:rsidRPr="002D272D">
        <w:t>2 du CCAP à hauteur de :</w:t>
      </w:r>
      <w:r w:rsidRPr="00F463D1">
        <w:t xml:space="preserve"> </w:t>
      </w:r>
    </w:p>
    <w:tbl>
      <w:tblPr>
        <w:tblW w:w="3595" w:type="pct"/>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701"/>
        <w:gridCol w:w="3628"/>
      </w:tblGrid>
      <w:tr w:rsidR="0090296E" w:rsidRPr="00234AE0" w14:paraId="0FBA601B" w14:textId="77777777" w:rsidTr="00551A9C">
        <w:trPr>
          <w:tblHeader/>
          <w:jc w:val="center"/>
        </w:trPr>
        <w:tc>
          <w:tcPr>
            <w:tcW w:w="2525" w:type="pct"/>
            <w:tcBorders>
              <w:top w:val="single" w:sz="4" w:space="0" w:color="auto"/>
              <w:left w:val="single" w:sz="4" w:space="0" w:color="auto"/>
              <w:bottom w:val="single" w:sz="4" w:space="0" w:color="auto"/>
              <w:right w:val="single" w:sz="6" w:space="0" w:color="auto"/>
            </w:tcBorders>
            <w:shd w:val="clear" w:color="auto" w:fill="FFFFFF" w:themeFill="background1"/>
            <w:vAlign w:val="center"/>
            <w:hideMark/>
          </w:tcPr>
          <w:p w14:paraId="7176FCBE" w14:textId="77777777" w:rsidR="0090296E" w:rsidRPr="00C812DC" w:rsidRDefault="0090296E" w:rsidP="00551A9C">
            <w:pPr>
              <w:keepNext/>
              <w:keepLines/>
              <w:tabs>
                <w:tab w:val="left" w:pos="708"/>
                <w:tab w:val="left" w:pos="851"/>
                <w:tab w:val="left" w:pos="1134"/>
              </w:tabs>
              <w:spacing w:line="276" w:lineRule="auto"/>
              <w:jc w:val="center"/>
              <w:rPr>
                <w:b/>
                <w:bCs/>
                <w:iCs/>
              </w:rPr>
            </w:pPr>
            <w:r w:rsidRPr="00C812DC">
              <w:rPr>
                <w:b/>
                <w:bCs/>
                <w:iCs/>
              </w:rPr>
              <w:t>Désignation</w:t>
            </w:r>
          </w:p>
        </w:tc>
        <w:tc>
          <w:tcPr>
            <w:tcW w:w="2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CAEB86" w14:textId="77777777" w:rsidR="0090296E" w:rsidRPr="00C812DC" w:rsidRDefault="0090296E" w:rsidP="00551A9C">
            <w:pPr>
              <w:keepNext/>
              <w:keepLines/>
              <w:tabs>
                <w:tab w:val="left" w:pos="708"/>
                <w:tab w:val="left" w:pos="851"/>
                <w:tab w:val="left" w:pos="1134"/>
              </w:tabs>
              <w:spacing w:line="276" w:lineRule="auto"/>
              <w:jc w:val="center"/>
              <w:rPr>
                <w:b/>
                <w:bCs/>
                <w:i/>
                <w:color w:val="0000FF"/>
              </w:rPr>
            </w:pPr>
            <w:r w:rsidRPr="00C812DC">
              <w:rPr>
                <w:b/>
                <w:bCs/>
                <w:iCs/>
              </w:rPr>
              <w:t>Nombre d'heures d'insertion minimales</w:t>
            </w:r>
          </w:p>
        </w:tc>
      </w:tr>
      <w:tr w:rsidR="0090296E" w:rsidRPr="00234AE0" w14:paraId="7233C386" w14:textId="77777777" w:rsidTr="00551A9C">
        <w:trPr>
          <w:jc w:val="center"/>
        </w:trPr>
        <w:tc>
          <w:tcPr>
            <w:tcW w:w="2525" w:type="pct"/>
            <w:tcBorders>
              <w:top w:val="single" w:sz="4" w:space="0" w:color="000000" w:themeColor="text1"/>
              <w:left w:val="single" w:sz="4" w:space="0" w:color="auto"/>
              <w:bottom w:val="single" w:sz="4" w:space="0" w:color="000000" w:themeColor="text1"/>
              <w:right w:val="single" w:sz="6" w:space="0" w:color="000000" w:themeColor="text1"/>
            </w:tcBorders>
            <w:shd w:val="clear" w:color="auto" w:fill="auto"/>
          </w:tcPr>
          <w:p w14:paraId="7C0598FD" w14:textId="77777777" w:rsidR="0090296E" w:rsidRPr="00234AE0" w:rsidRDefault="0090296E" w:rsidP="00551A9C">
            <w:pPr>
              <w:keepNext/>
              <w:keepLines/>
              <w:tabs>
                <w:tab w:val="left" w:pos="567"/>
                <w:tab w:val="left" w:pos="851"/>
                <w:tab w:val="left" w:pos="1134"/>
              </w:tabs>
              <w:spacing w:line="276" w:lineRule="auto"/>
              <w:jc w:val="center"/>
            </w:pPr>
            <w:r w:rsidRPr="1C83C057">
              <w:t>LOT</w:t>
            </w:r>
            <w:r>
              <w:t xml:space="preserve"> UNIQUE</w:t>
            </w:r>
          </w:p>
        </w:tc>
        <w:tc>
          <w:tcPr>
            <w:tcW w:w="2475" w:type="pct"/>
            <w:tcBorders>
              <w:top w:val="single" w:sz="4" w:space="0" w:color="auto"/>
              <w:left w:val="single" w:sz="4" w:space="0" w:color="auto"/>
              <w:bottom w:val="single" w:sz="4" w:space="0" w:color="auto"/>
              <w:right w:val="single" w:sz="4" w:space="0" w:color="auto"/>
            </w:tcBorders>
            <w:shd w:val="clear" w:color="auto" w:fill="auto"/>
            <w:vAlign w:val="center"/>
          </w:tcPr>
          <w:p w14:paraId="7DCB100D" w14:textId="77777777" w:rsidR="0090296E" w:rsidRPr="00234AE0" w:rsidRDefault="0090296E" w:rsidP="00551A9C">
            <w:pPr>
              <w:keepNext/>
              <w:keepLines/>
              <w:tabs>
                <w:tab w:val="left" w:pos="708"/>
                <w:tab w:val="left" w:pos="851"/>
                <w:tab w:val="left" w:pos="1134"/>
              </w:tabs>
              <w:spacing w:line="276" w:lineRule="auto"/>
              <w:jc w:val="center"/>
              <w:rPr>
                <w:b/>
                <w:bCs/>
              </w:rPr>
            </w:pPr>
            <w:r>
              <w:rPr>
                <w:b/>
                <w:bCs/>
              </w:rPr>
              <w:t>150 heures / an</w:t>
            </w:r>
          </w:p>
        </w:tc>
      </w:tr>
    </w:tbl>
    <w:p w14:paraId="46E0CECF" w14:textId="77777777" w:rsidR="0090296E" w:rsidRDefault="0090296E" w:rsidP="0090296E">
      <w:pPr>
        <w:pStyle w:val="Normal2"/>
      </w:pPr>
    </w:p>
    <w:p w14:paraId="396AC107" w14:textId="77777777" w:rsidR="0090296E" w:rsidRDefault="0090296E" w:rsidP="0090296E">
      <w:pPr>
        <w:pStyle w:val="Normal2"/>
        <w:ind w:left="0" w:firstLine="0"/>
        <w:rPr>
          <w:iCs/>
        </w:rPr>
      </w:pPr>
      <w:r>
        <w:rPr>
          <w:iCs/>
        </w:rPr>
        <w:tab/>
      </w:r>
      <w:r w:rsidRPr="00F463D1">
        <w:rPr>
          <w:iCs/>
        </w:rPr>
        <w:t xml:space="preserve">Dans le délai de 2 semaines maximum suivant la notification du marché, l’entreprise doit contacter </w:t>
      </w:r>
      <w:r>
        <w:rPr>
          <w:iCs/>
        </w:rPr>
        <w:t xml:space="preserve">la Cellule clauses d’insertion </w:t>
      </w:r>
      <w:r w:rsidRPr="00F463D1">
        <w:rPr>
          <w:iCs/>
        </w:rPr>
        <w:t>pour présenter son projet d’insertion et fixer le calendrier prévisionnel de réalisation.</w:t>
      </w:r>
    </w:p>
    <w:p w14:paraId="4F7BFD9D" w14:textId="77777777" w:rsidR="0090296E" w:rsidRPr="0066739A" w:rsidRDefault="0090296E" w:rsidP="0090296E">
      <w:pPr>
        <w:pStyle w:val="Normal2"/>
        <w:spacing w:after="120"/>
        <w:ind w:left="0" w:firstLine="0"/>
        <w:rPr>
          <w:iCs/>
        </w:rPr>
      </w:pPr>
      <w:r>
        <w:rPr>
          <w:iCs/>
        </w:rPr>
        <w:t>En cas de groupement d’entreprises, la répartition des heures entre les cotraitants devra alors être déterminée.</w:t>
      </w:r>
    </w:p>
    <w:p w14:paraId="62BD423B" w14:textId="77777777" w:rsidR="0090296E" w:rsidRPr="00F463D1" w:rsidRDefault="0090296E" w:rsidP="0090296E">
      <w:pPr>
        <w:spacing w:after="480"/>
      </w:pPr>
      <w:r>
        <w:t>Dans le cadre de ce dispositif, l’entreprise désigne un correspondant pour la Cellule clauses sociales d'insertion :</w:t>
      </w:r>
    </w:p>
    <w:p w14:paraId="11A2B53E" w14:textId="77777777" w:rsidR="0090296E" w:rsidRPr="00F463D1" w:rsidRDefault="0090296E" w:rsidP="0090296E">
      <w:pPr>
        <w:spacing w:after="240"/>
        <w:ind w:left="357"/>
      </w:pPr>
      <w:r w:rsidRPr="00F463D1">
        <w:t>Nom : …………………</w:t>
      </w:r>
      <w:r>
        <w:t>…………...</w:t>
      </w:r>
      <w:r w:rsidRPr="00F463D1">
        <w:t>…………</w:t>
      </w:r>
    </w:p>
    <w:p w14:paraId="2A0FBCE7" w14:textId="77777777" w:rsidR="0090296E" w:rsidRPr="00F463D1" w:rsidRDefault="0090296E" w:rsidP="0090296E">
      <w:pPr>
        <w:spacing w:after="240"/>
        <w:ind w:left="357"/>
      </w:pPr>
      <w:r w:rsidRPr="00F463D1">
        <w:t>Prénom : ………</w:t>
      </w:r>
      <w:r>
        <w:t>…………</w:t>
      </w:r>
      <w:r w:rsidRPr="00F463D1">
        <w:t>…</w:t>
      </w:r>
      <w:r>
        <w:t>.</w:t>
      </w:r>
      <w:r w:rsidRPr="00F463D1">
        <w:t>………………</w:t>
      </w:r>
      <w:r>
        <w:t>.</w:t>
      </w:r>
    </w:p>
    <w:p w14:paraId="38CEB84B" w14:textId="77777777" w:rsidR="0090296E" w:rsidRPr="000C275D" w:rsidRDefault="0090296E" w:rsidP="0090296E">
      <w:pPr>
        <w:ind w:left="360"/>
      </w:pPr>
      <w:r w:rsidRPr="00F463D1">
        <w:t>Fonction : ………</w:t>
      </w:r>
      <w:r>
        <w:t>…………</w:t>
      </w:r>
      <w:r w:rsidRPr="00F463D1">
        <w:t>…</w:t>
      </w:r>
      <w:r>
        <w:t>.</w:t>
      </w:r>
      <w:r w:rsidRPr="00F463D1">
        <w:t>……………..</w:t>
      </w:r>
      <w:r>
        <w:t xml:space="preserve"> </w:t>
      </w:r>
    </w:p>
    <w:p w14:paraId="6A34CB04" w14:textId="77777777" w:rsidR="00B141CA" w:rsidRDefault="00B141CA">
      <w:pPr>
        <w:suppressAutoHyphens w:val="0"/>
        <w:rPr>
          <w:rFonts w:ascii="Arial" w:hAnsi="Arial" w:cs="Arial"/>
        </w:rPr>
      </w:pPr>
      <w:r>
        <w:rPr>
          <w:rFonts w:ascii="Arial" w:hAnsi="Arial" w:cs="Arial"/>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7D5C71">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7D5C71">
        <w:trPr>
          <w:trHeight w:val="720"/>
        </w:trPr>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Pr="007D5C71" w:rsidRDefault="002904AF" w:rsidP="002904AF">
      <w:pPr>
        <w:tabs>
          <w:tab w:val="left" w:pos="851"/>
        </w:tabs>
        <w:jc w:val="both"/>
        <w:rPr>
          <w:rFonts w:ascii="Arial" w:hAnsi="Arial" w:cs="Arial"/>
          <w:color w:val="FF0000"/>
        </w:rPr>
      </w:pPr>
      <w:r w:rsidRPr="007D5C71">
        <w:rPr>
          <w:rFonts w:ascii="Arial" w:hAnsi="Arial" w:cs="Arial"/>
          <w:color w:val="FF0000"/>
          <w:sz w:val="18"/>
          <w:szCs w:val="18"/>
        </w:rPr>
        <w:t>(*) Le signataire doit avoir le pouvoir d’engager la personne qu’il représente.</w:t>
      </w:r>
    </w:p>
    <w:p w14:paraId="6A34CB16" w14:textId="4D9027EB" w:rsidR="00332B12" w:rsidRDefault="00332B12" w:rsidP="00332B12">
      <w:pPr>
        <w:pStyle w:val="fcase1ertab"/>
        <w:tabs>
          <w:tab w:val="left" w:pos="851"/>
        </w:tabs>
        <w:ind w:left="0" w:firstLine="0"/>
        <w:rPr>
          <w:rFonts w:ascii="Arial" w:hAnsi="Arial" w:cs="Arial"/>
          <w:b/>
          <w:sz w:val="22"/>
          <w:szCs w:val="22"/>
        </w:rPr>
      </w:pPr>
    </w:p>
    <w:p w14:paraId="2E582FA0" w14:textId="77777777" w:rsidR="007D5C71" w:rsidRDefault="007D5C71"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C8FC7E5"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rPr>
          <w:rFonts w:ascii="Arial" w:hAnsi="Arial" w:cs="Arial"/>
          <w:iCs/>
        </w:rPr>
        <w:t xml:space="preserve"> </w:t>
      </w:r>
      <w:r>
        <w:rPr>
          <w:rFonts w:ascii="Arial" w:hAnsi="Arial" w:cs="Arial"/>
        </w:rPr>
        <w:t>solidaire</w:t>
      </w:r>
    </w:p>
    <w:p w14:paraId="6A34CB22" w14:textId="63C9A514" w:rsidR="009B1CD0" w:rsidRDefault="009B1CD0" w:rsidP="0083205E">
      <w:pPr>
        <w:tabs>
          <w:tab w:val="left" w:pos="851"/>
        </w:tabs>
        <w:rPr>
          <w:rFonts w:ascii="Arial" w:hAnsi="Arial" w:cs="Arial"/>
        </w:rPr>
      </w:pPr>
    </w:p>
    <w:p w14:paraId="49CEDB6A" w14:textId="77777777" w:rsidR="00FE4A95" w:rsidRDefault="00FE4A95"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65267689"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00E71619">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8" w14:textId="57828277" w:rsidR="002904AF" w:rsidRDefault="001C733C" w:rsidP="00E7161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tab/>
      </w:r>
      <w:r w:rsidR="00E71619">
        <w:t>P</w:t>
      </w:r>
      <w:r w:rsidR="002904AF">
        <w:rPr>
          <w:rFonts w:ascii="Arial" w:hAnsi="Arial" w:cs="Arial"/>
        </w:rPr>
        <w:t>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r w:rsidR="002904AF">
        <w:rPr>
          <w:rFonts w:ascii="Arial" w:hAnsi="Arial" w:cs="Arial"/>
          <w:i/>
          <w:sz w:val="18"/>
          <w:szCs w:val="18"/>
        </w:rPr>
        <w:t>(joindre les pouvoirs en annexe du présent document.)</w:t>
      </w:r>
    </w:p>
    <w:p w14:paraId="6A34CB29" w14:textId="77777777" w:rsidR="002904AF" w:rsidRDefault="002904AF" w:rsidP="001C733C">
      <w:pPr>
        <w:tabs>
          <w:tab w:val="left" w:pos="851"/>
        </w:tabs>
        <w:rPr>
          <w:rFonts w:ascii="Arial" w:hAnsi="Arial" w:cs="Arial"/>
        </w:rPr>
      </w:pPr>
    </w:p>
    <w:p w14:paraId="6A34CB2B" w14:textId="1AF99AE0" w:rsidR="00BE6078" w:rsidRPr="00E71619" w:rsidRDefault="002904AF" w:rsidP="00E7161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tab/>
      </w:r>
      <w:r w:rsidR="00E71619">
        <w:t>P</w:t>
      </w:r>
      <w:r>
        <w:rPr>
          <w:rFonts w:ascii="Arial" w:hAnsi="Arial" w:cs="Arial"/>
        </w:rPr>
        <w:t>our signer, en leur nom et pour leur compte, les modifications ultérieures du mar</w:t>
      </w:r>
      <w:r w:rsidR="00B86CA7">
        <w:rPr>
          <w:rFonts w:ascii="Arial" w:hAnsi="Arial" w:cs="Arial"/>
        </w:rPr>
        <w:t xml:space="preserve">ché public </w:t>
      </w:r>
      <w:r>
        <w:rPr>
          <w:rFonts w:ascii="Arial" w:hAnsi="Arial" w:cs="Arial"/>
        </w:rPr>
        <w:t>;</w:t>
      </w:r>
      <w:r w:rsidR="00BE6078">
        <w:rPr>
          <w:rFonts w:ascii="Arial" w:hAnsi="Arial" w:cs="Arial"/>
          <w:i/>
          <w:sz w:val="18"/>
          <w:szCs w:val="18"/>
        </w:rPr>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242D7BE7" w:rsidR="002904AF" w:rsidRDefault="002904AF" w:rsidP="00E71619">
      <w:pPr>
        <w:tabs>
          <w:tab w:val="left" w:pos="851"/>
        </w:tabs>
        <w:ind w:left="1694" w:hanging="141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rPr>
          <w:rFonts w:ascii="Arial" w:hAnsi="Arial" w:cs="Arial"/>
          <w:i/>
          <w:iCs/>
        </w:rPr>
        <w:t xml:space="preserve"> </w:t>
      </w:r>
      <w:r>
        <w:rPr>
          <w:rFonts w:ascii="Arial" w:hAnsi="Arial" w:cs="Arial"/>
        </w:rPr>
        <w:tab/>
      </w:r>
      <w:r w:rsidR="00E71619">
        <w:rPr>
          <w:rFonts w:ascii="Arial" w:hAnsi="Arial" w:cs="Arial"/>
        </w:rPr>
        <w:t>O</w:t>
      </w:r>
      <w:r>
        <w:rPr>
          <w:rFonts w:ascii="Arial" w:hAnsi="Arial" w:cs="Arial"/>
        </w:rPr>
        <w:t>nt donné mandat au mandataire dans les conditions définies par les pouvoirs joints en annexe.</w:t>
      </w:r>
    </w:p>
    <w:p w14:paraId="6A34CB2E" w14:textId="0827CB05" w:rsidR="002904AF" w:rsidRDefault="002904AF" w:rsidP="002904AF">
      <w:pPr>
        <w:tabs>
          <w:tab w:val="left" w:pos="851"/>
        </w:tabs>
        <w:ind w:left="1134" w:hanging="850"/>
        <w:rPr>
          <w:rFonts w:ascii="Arial" w:hAnsi="Arial" w:cs="Arial"/>
          <w:i/>
          <w:sz w:val="18"/>
          <w:szCs w:val="18"/>
        </w:rPr>
      </w:pPr>
    </w:p>
    <w:p w14:paraId="79A433A3" w14:textId="77777777" w:rsidR="007D5C71" w:rsidRDefault="007D5C71"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297C3D38"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tab/>
      </w:r>
      <w:r w:rsidR="00E71619">
        <w:t>D</w:t>
      </w:r>
      <w:r>
        <w:rPr>
          <w:rFonts w:ascii="Arial" w:hAnsi="Arial" w:cs="Arial"/>
        </w:rPr>
        <w:t xml:space="preserve">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3DF18CED"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7202F">
        <w:fldChar w:fldCharType="separate"/>
      </w:r>
      <w:r>
        <w:fldChar w:fldCharType="end"/>
      </w:r>
      <w:r>
        <w:rPr>
          <w:rFonts w:ascii="Arial" w:hAnsi="Arial" w:cs="Arial"/>
        </w:rPr>
        <w:tab/>
      </w:r>
      <w:r w:rsidR="00E71619">
        <w:rPr>
          <w:rFonts w:ascii="Arial" w:hAnsi="Arial" w:cs="Arial"/>
        </w:rPr>
        <w:t>D</w:t>
      </w:r>
      <w:r>
        <w:rPr>
          <w:rFonts w:ascii="Arial" w:hAnsi="Arial" w:cs="Arial"/>
        </w:rPr>
        <w:t xml:space="preserve">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024237ED"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7202F">
        <w:fldChar w:fldCharType="separate"/>
      </w:r>
      <w:r w:rsidR="00036500">
        <w:fldChar w:fldCharType="end"/>
      </w:r>
      <w:r w:rsidR="00036500">
        <w:rPr>
          <w:rFonts w:ascii="Arial" w:hAnsi="Arial" w:cs="Arial"/>
          <w:i/>
          <w:iCs/>
        </w:rPr>
        <w:t xml:space="preserve"> </w:t>
      </w:r>
      <w:r w:rsidR="00036500">
        <w:rPr>
          <w:rFonts w:ascii="Arial" w:hAnsi="Arial" w:cs="Arial"/>
        </w:rPr>
        <w:tab/>
      </w:r>
      <w:r w:rsidR="00E71619">
        <w:rPr>
          <w:rFonts w:ascii="Arial" w:hAnsi="Arial" w:cs="Arial"/>
        </w:rPr>
        <w:t>D</w:t>
      </w:r>
      <w:r w:rsidR="00036500">
        <w:rPr>
          <w:rFonts w:ascii="Arial" w:hAnsi="Arial" w:cs="Arial"/>
        </w:rPr>
        <w:t>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7D5C71">
        <w:trPr>
          <w:trHeight w:val="547"/>
        </w:trPr>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7D5C71">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7D5C71">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7D5C71">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7D5C71">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7D5C71">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Pr="007D5C71" w:rsidRDefault="00332B12" w:rsidP="00332B12">
      <w:pPr>
        <w:tabs>
          <w:tab w:val="left" w:pos="851"/>
        </w:tabs>
        <w:jc w:val="both"/>
        <w:rPr>
          <w:rFonts w:ascii="Arial" w:hAnsi="Arial" w:cs="Arial"/>
          <w:color w:val="FF0000"/>
        </w:rPr>
      </w:pPr>
      <w:r w:rsidRPr="007D5C71">
        <w:rPr>
          <w:rFonts w:ascii="Arial" w:hAnsi="Arial" w:cs="Arial"/>
          <w:color w:val="FF0000"/>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39238AAD"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00006756"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7D5C71" w:rsidRPr="00CE389B">
          <w:rPr>
            <w:rStyle w:val="Lienhypertexte"/>
            <w:rFonts w:ascii="Arial" w:hAnsi="Arial" w:cs="Arial"/>
            <w:b/>
            <w:bCs/>
          </w:rPr>
          <w:t>ocpm-achats-marches@efs.sante.fr</w:t>
        </w:r>
      </w:hyperlink>
      <w:r w:rsidR="007D5C71">
        <w:rPr>
          <w:rFonts w:ascii="Arial" w:hAnsi="Arial" w:cs="Arial"/>
          <w:b/>
          <w:bCs/>
          <w:color w:val="FF0000"/>
        </w:rPr>
        <w:t xml:space="preserve"> .</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70" w14:textId="77777777" w:rsidR="009B1CD0" w:rsidRDefault="009B1CD0" w:rsidP="006C4338">
      <w:pPr>
        <w:tabs>
          <w:tab w:val="left" w:pos="851"/>
        </w:tabs>
      </w:pPr>
    </w:p>
    <w:p w14:paraId="6A34CB71" w14:textId="70DD96BA"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sidR="00E71619">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2C80D346" w14:textId="77777777" w:rsidR="007D5C71" w:rsidRPr="007D5C71" w:rsidRDefault="007D5C71" w:rsidP="007D5C71">
      <w:pPr>
        <w:jc w:val="center"/>
        <w:rPr>
          <w:rFonts w:ascii="Arial" w:hAnsi="Arial" w:cs="Arial"/>
        </w:rPr>
      </w:pPr>
      <w:r w:rsidRPr="007D5C71">
        <w:rPr>
          <w:rFonts w:ascii="Arial" w:hAnsi="Arial" w:cs="Arial"/>
        </w:rPr>
        <w:t>L’Etablissement Français du Sang Occitanie Pyrénées Méditerranée (EFS-OCPM)</w:t>
      </w:r>
    </w:p>
    <w:p w14:paraId="1D60AB7F" w14:textId="77777777" w:rsidR="003B64F6" w:rsidRDefault="007D5C71" w:rsidP="007D5C71">
      <w:pPr>
        <w:jc w:val="center"/>
        <w:rPr>
          <w:rFonts w:ascii="Arial" w:hAnsi="Arial" w:cs="Arial"/>
        </w:rPr>
      </w:pPr>
      <w:r w:rsidRPr="007D5C71">
        <w:rPr>
          <w:rFonts w:ascii="Arial" w:hAnsi="Arial" w:cs="Arial"/>
        </w:rPr>
        <w:t>Avenue de Grande Bretagne – BP3210</w:t>
      </w:r>
    </w:p>
    <w:p w14:paraId="6535FE31" w14:textId="17EDEB18" w:rsidR="007D5C71" w:rsidRPr="007D5C71" w:rsidRDefault="007D5C71" w:rsidP="007D5C71">
      <w:pPr>
        <w:jc w:val="center"/>
        <w:rPr>
          <w:rFonts w:ascii="Arial" w:hAnsi="Arial" w:cs="Arial"/>
        </w:rPr>
      </w:pPr>
      <w:r w:rsidRPr="007D5C71">
        <w:rPr>
          <w:rFonts w:ascii="Arial" w:hAnsi="Arial" w:cs="Arial"/>
        </w:rPr>
        <w:t>31027 Toulouse Cedex 3</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72917D95"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E71619">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9" w14:textId="77777777" w:rsidR="009B1CD0" w:rsidRDefault="009B1CD0" w:rsidP="0083205E">
      <w:pPr>
        <w:tabs>
          <w:tab w:val="left" w:pos="851"/>
        </w:tabs>
        <w:jc w:val="both"/>
        <w:rPr>
          <w:rFonts w:ascii="Arial" w:hAnsi="Arial" w:cs="Arial"/>
        </w:rPr>
      </w:pPr>
    </w:p>
    <w:p w14:paraId="376FDD70" w14:textId="77777777" w:rsidR="007D5C71" w:rsidRPr="00457557" w:rsidRDefault="007D5C71" w:rsidP="007D5C71">
      <w:pPr>
        <w:suppressAutoHyphens w:val="0"/>
        <w:jc w:val="center"/>
        <w:rPr>
          <w:rFonts w:ascii="Arial" w:hAnsi="Arial" w:cs="Arial"/>
          <w:lang w:eastAsia="fr-FR" w:bidi="ml"/>
        </w:rPr>
      </w:pPr>
      <w:r w:rsidRPr="00457557">
        <w:rPr>
          <w:rFonts w:ascii="Arial" w:hAnsi="Arial" w:cs="Arial"/>
          <w:lang w:eastAsia="fr-FR" w:bidi="ml"/>
        </w:rPr>
        <w:t xml:space="preserve">Monsieur le Directeur de </w:t>
      </w:r>
      <w:r>
        <w:rPr>
          <w:rFonts w:ascii="Arial" w:hAnsi="Arial" w:cs="Arial"/>
          <w:lang w:eastAsia="fr-FR" w:bidi="ml"/>
        </w:rPr>
        <w:t>l’</w:t>
      </w:r>
      <w:r w:rsidRPr="00457557">
        <w:rPr>
          <w:rFonts w:ascii="Arial" w:hAnsi="Arial" w:cs="Arial"/>
          <w:lang w:bidi="ml"/>
        </w:rPr>
        <w:t xml:space="preserve">Établissement Français du Sang </w:t>
      </w:r>
      <w:r>
        <w:rPr>
          <w:rFonts w:ascii="Arial" w:hAnsi="Arial" w:cs="Arial"/>
          <w:lang w:bidi="ml"/>
        </w:rPr>
        <w:t>Occitanie Pyrénées Méditerranée</w:t>
      </w:r>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0394263C" w14:textId="77777777" w:rsidR="003B64F6" w:rsidRPr="00457557" w:rsidRDefault="003B64F6" w:rsidP="003B64F6">
      <w:pPr>
        <w:suppressAutoHyphens w:val="0"/>
        <w:jc w:val="center"/>
        <w:rPr>
          <w:rFonts w:ascii="Arial" w:hAnsi="Arial" w:cs="Arial"/>
          <w:lang w:eastAsia="fr-FR" w:bidi="ml"/>
        </w:rPr>
      </w:pPr>
      <w:r w:rsidRPr="00457557">
        <w:rPr>
          <w:rFonts w:ascii="Arial" w:hAnsi="Arial" w:cs="Arial"/>
          <w:lang w:eastAsia="fr-FR" w:bidi="ml"/>
        </w:rPr>
        <w:t xml:space="preserve">Monsieur le Directeur de </w:t>
      </w:r>
      <w:r>
        <w:rPr>
          <w:rFonts w:ascii="Arial" w:hAnsi="Arial" w:cs="Arial"/>
          <w:lang w:eastAsia="fr-FR" w:bidi="ml"/>
        </w:rPr>
        <w:t>l’</w:t>
      </w:r>
      <w:r w:rsidRPr="00457557">
        <w:rPr>
          <w:rFonts w:ascii="Arial" w:hAnsi="Arial" w:cs="Arial"/>
          <w:lang w:bidi="ml"/>
        </w:rPr>
        <w:t xml:space="preserve">Établissement Français du Sang </w:t>
      </w:r>
      <w:r>
        <w:rPr>
          <w:rFonts w:ascii="Arial" w:hAnsi="Arial" w:cs="Arial"/>
          <w:lang w:bidi="ml"/>
        </w:rPr>
        <w:t>Occitanie Pyrénées Méditerranée</w:t>
      </w:r>
    </w:p>
    <w:p w14:paraId="6A34CB97" w14:textId="209FEE52" w:rsidR="001C40C0" w:rsidRDefault="001C40C0" w:rsidP="00EA4CE6">
      <w:pPr>
        <w:tabs>
          <w:tab w:val="left" w:pos="2679"/>
        </w:tabs>
        <w:jc w:val="both"/>
        <w:rPr>
          <w:rFonts w:ascii="Arial" w:hAnsi="Arial" w:cs="Arial"/>
        </w:rPr>
      </w:pPr>
    </w:p>
    <w:p w14:paraId="328688B2" w14:textId="77777777" w:rsidR="003B64F6" w:rsidRDefault="003B64F6"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0B54590D" w14:textId="77777777" w:rsidR="003B64F6" w:rsidRPr="002D03BB" w:rsidRDefault="003B64F6" w:rsidP="003B64F6">
      <w:pPr>
        <w:suppressAutoHyphens w:val="0"/>
        <w:jc w:val="center"/>
        <w:rPr>
          <w:rFonts w:ascii="Arial" w:hAnsi="Arial" w:cs="Arial"/>
          <w:color w:val="0000FF"/>
          <w:lang w:eastAsia="fr-FR" w:bidi="ml"/>
        </w:rPr>
      </w:pPr>
      <w:r w:rsidRPr="00457557">
        <w:rPr>
          <w:rFonts w:ascii="Arial" w:hAnsi="Arial" w:cs="Arial"/>
          <w:lang w:eastAsia="fr-FR" w:bidi="ml"/>
        </w:rPr>
        <w:t xml:space="preserve">Monsieur le Directeur de </w:t>
      </w:r>
      <w:r>
        <w:rPr>
          <w:rFonts w:ascii="Arial" w:hAnsi="Arial" w:cs="Arial"/>
          <w:lang w:eastAsia="fr-FR" w:bidi="ml"/>
        </w:rPr>
        <w:t>l’</w:t>
      </w:r>
      <w:r w:rsidRPr="00457557">
        <w:rPr>
          <w:rFonts w:ascii="Arial" w:hAnsi="Arial" w:cs="Arial"/>
          <w:lang w:bidi="ml"/>
        </w:rPr>
        <w:t xml:space="preserve">Établissement Français du Sang </w:t>
      </w:r>
      <w:r>
        <w:rPr>
          <w:rFonts w:ascii="Arial" w:hAnsi="Arial" w:cs="Arial"/>
          <w:lang w:bidi="ml"/>
        </w:rPr>
        <w:t>Occitanie Pyrénées Méditerranée :</w:t>
      </w:r>
    </w:p>
    <w:p w14:paraId="3DE90FA7" w14:textId="77777777" w:rsidR="003B64F6" w:rsidRPr="003B64F6" w:rsidRDefault="003B64F6" w:rsidP="003B64F6">
      <w:pPr>
        <w:tabs>
          <w:tab w:val="left" w:pos="426"/>
          <w:tab w:val="left" w:pos="851"/>
        </w:tabs>
        <w:suppressAutoHyphens w:val="0"/>
        <w:jc w:val="center"/>
        <w:rPr>
          <w:rFonts w:ascii="Arial" w:hAnsi="Arial" w:cs="Arial"/>
          <w:b/>
          <w:color w:val="FFFFFF" w:themeColor="background1"/>
          <w:lang w:eastAsia="fr-FR" w:bidi="ml"/>
        </w:rPr>
      </w:pPr>
    </w:p>
    <w:tbl>
      <w:tblPr>
        <w:tblStyle w:val="TableauGrille5Fonc-Accentuation1"/>
        <w:tblW w:w="10492" w:type="dxa"/>
        <w:tblLook w:val="0420" w:firstRow="1" w:lastRow="0" w:firstColumn="0" w:lastColumn="0" w:noHBand="0" w:noVBand="1"/>
      </w:tblPr>
      <w:tblGrid>
        <w:gridCol w:w="2639"/>
        <w:gridCol w:w="4200"/>
        <w:gridCol w:w="1794"/>
        <w:gridCol w:w="1859"/>
      </w:tblGrid>
      <w:tr w:rsidR="003B64F6" w:rsidRPr="003B64F6" w14:paraId="2B40308D" w14:textId="77777777" w:rsidTr="003B64F6">
        <w:trPr>
          <w:cnfStyle w:val="100000000000" w:firstRow="1" w:lastRow="0" w:firstColumn="0" w:lastColumn="0" w:oddVBand="0" w:evenVBand="0" w:oddHBand="0" w:evenHBand="0" w:firstRowFirstColumn="0" w:firstRowLastColumn="0" w:lastRowFirstColumn="0" w:lastRowLastColumn="0"/>
          <w:trHeight w:val="417"/>
        </w:trPr>
        <w:tc>
          <w:tcPr>
            <w:tcW w:w="2639" w:type="dxa"/>
            <w:vAlign w:val="center"/>
            <w:hideMark/>
          </w:tcPr>
          <w:p w14:paraId="310A61E5" w14:textId="77777777" w:rsidR="003B64F6" w:rsidRPr="003B64F6" w:rsidRDefault="003B64F6" w:rsidP="00421D9A">
            <w:pPr>
              <w:suppressAutoHyphens w:val="0"/>
              <w:jc w:val="center"/>
              <w:rPr>
                <w:rFonts w:ascii="Arial" w:hAnsi="Arial" w:cs="Arial"/>
                <w:lang w:eastAsia="fr-FR"/>
              </w:rPr>
            </w:pPr>
            <w:r w:rsidRPr="003B64F6">
              <w:rPr>
                <w:rFonts w:ascii="Arial" w:hAnsi="Arial" w:cs="Arial"/>
                <w:kern w:val="24"/>
                <w:lang w:eastAsia="fr-FR"/>
              </w:rPr>
              <w:t>Établissement</w:t>
            </w:r>
          </w:p>
        </w:tc>
        <w:tc>
          <w:tcPr>
            <w:tcW w:w="4200" w:type="dxa"/>
            <w:vAlign w:val="center"/>
            <w:hideMark/>
          </w:tcPr>
          <w:p w14:paraId="765A5B11" w14:textId="77777777" w:rsidR="003B64F6" w:rsidRPr="003B64F6" w:rsidRDefault="003B64F6" w:rsidP="00421D9A">
            <w:pPr>
              <w:suppressAutoHyphens w:val="0"/>
              <w:jc w:val="center"/>
              <w:rPr>
                <w:rFonts w:ascii="Arial" w:hAnsi="Arial" w:cs="Arial"/>
                <w:lang w:eastAsia="fr-FR"/>
              </w:rPr>
            </w:pPr>
            <w:r w:rsidRPr="003B64F6">
              <w:rPr>
                <w:rFonts w:ascii="Arial" w:hAnsi="Arial" w:cs="Arial"/>
                <w:kern w:val="24"/>
                <w:lang w:eastAsia="fr-FR"/>
              </w:rPr>
              <w:t>Adresse postale</w:t>
            </w:r>
          </w:p>
        </w:tc>
        <w:tc>
          <w:tcPr>
            <w:tcW w:w="1794" w:type="dxa"/>
            <w:vAlign w:val="center"/>
          </w:tcPr>
          <w:p w14:paraId="036482F5" w14:textId="77777777" w:rsidR="003B64F6" w:rsidRPr="003B64F6" w:rsidRDefault="003B64F6" w:rsidP="00421D9A">
            <w:pPr>
              <w:suppressAutoHyphens w:val="0"/>
              <w:jc w:val="center"/>
              <w:rPr>
                <w:rFonts w:ascii="Arial" w:hAnsi="Arial" w:cs="Arial"/>
                <w:b w:val="0"/>
                <w:bCs w:val="0"/>
                <w:kern w:val="24"/>
                <w:lang w:eastAsia="fr-FR"/>
              </w:rPr>
            </w:pPr>
            <w:r w:rsidRPr="003B64F6">
              <w:rPr>
                <w:rFonts w:ascii="Arial" w:hAnsi="Arial" w:cs="Arial"/>
                <w:kern w:val="24"/>
                <w:lang w:eastAsia="fr-FR"/>
              </w:rPr>
              <w:t>N° SIRET</w:t>
            </w:r>
          </w:p>
        </w:tc>
        <w:tc>
          <w:tcPr>
            <w:tcW w:w="1859" w:type="dxa"/>
            <w:vAlign w:val="center"/>
            <w:hideMark/>
          </w:tcPr>
          <w:p w14:paraId="42009425" w14:textId="77777777" w:rsidR="003B64F6" w:rsidRPr="003B64F6" w:rsidRDefault="003B64F6" w:rsidP="00421D9A">
            <w:pPr>
              <w:suppressAutoHyphens w:val="0"/>
              <w:jc w:val="center"/>
              <w:rPr>
                <w:rFonts w:ascii="Arial" w:hAnsi="Arial" w:cs="Arial"/>
                <w:lang w:eastAsia="fr-FR"/>
              </w:rPr>
            </w:pPr>
            <w:r w:rsidRPr="003B64F6">
              <w:rPr>
                <w:rFonts w:ascii="Arial" w:hAnsi="Arial" w:cs="Arial"/>
                <w:kern w:val="24"/>
                <w:lang w:eastAsia="fr-FR"/>
              </w:rPr>
              <w:t>Téléphone</w:t>
            </w:r>
          </w:p>
        </w:tc>
      </w:tr>
      <w:tr w:rsidR="003B64F6" w:rsidRPr="003B64F6" w14:paraId="4BC26696" w14:textId="77777777" w:rsidTr="003B64F6">
        <w:trPr>
          <w:cnfStyle w:val="000000100000" w:firstRow="0" w:lastRow="0" w:firstColumn="0" w:lastColumn="0" w:oddVBand="0" w:evenVBand="0" w:oddHBand="1" w:evenHBand="0" w:firstRowFirstColumn="0" w:firstRowLastColumn="0" w:lastRowFirstColumn="0" w:lastRowLastColumn="0"/>
          <w:trHeight w:val="584"/>
        </w:trPr>
        <w:tc>
          <w:tcPr>
            <w:tcW w:w="2639" w:type="dxa"/>
            <w:vAlign w:val="center"/>
            <w:hideMark/>
          </w:tcPr>
          <w:p w14:paraId="58935448" w14:textId="77777777" w:rsidR="003B64F6" w:rsidRPr="003B64F6" w:rsidRDefault="003B64F6" w:rsidP="00421D9A">
            <w:pPr>
              <w:suppressAutoHyphens w:val="0"/>
              <w:ind w:left="130"/>
              <w:jc w:val="center"/>
              <w:textAlignment w:val="center"/>
              <w:rPr>
                <w:rFonts w:ascii="Arial" w:hAnsi="Arial" w:cs="Arial"/>
                <w:lang w:eastAsia="fr-FR"/>
              </w:rPr>
            </w:pPr>
            <w:r w:rsidRPr="003B64F6">
              <w:rPr>
                <w:rFonts w:ascii="Arial" w:eastAsiaTheme="minorEastAsia" w:hAnsi="Arial" w:cs="Arial"/>
                <w:kern w:val="24"/>
                <w:lang w:eastAsia="fr-FR"/>
              </w:rPr>
              <w:t>Occitanie</w:t>
            </w:r>
          </w:p>
        </w:tc>
        <w:tc>
          <w:tcPr>
            <w:tcW w:w="4200" w:type="dxa"/>
            <w:vAlign w:val="center"/>
            <w:hideMark/>
          </w:tcPr>
          <w:p w14:paraId="27153DCD" w14:textId="77777777" w:rsidR="003B64F6" w:rsidRPr="003B64F6" w:rsidRDefault="003B64F6" w:rsidP="00421D9A">
            <w:pPr>
              <w:suppressAutoHyphens w:val="0"/>
              <w:jc w:val="center"/>
              <w:rPr>
                <w:rFonts w:ascii="Arial" w:hAnsi="Arial" w:cs="Arial"/>
                <w:lang w:eastAsia="fr-FR"/>
              </w:rPr>
            </w:pPr>
            <w:r w:rsidRPr="003B64F6">
              <w:rPr>
                <w:rFonts w:ascii="Arial" w:hAnsi="Arial" w:cs="Arial"/>
                <w:kern w:val="24"/>
                <w:lang w:eastAsia="fr-FR"/>
              </w:rPr>
              <w:t>Avenue de Grande Bretagne - BP 3210</w:t>
            </w:r>
            <w:r w:rsidRPr="003B64F6">
              <w:rPr>
                <w:rFonts w:ascii="Arial" w:hAnsi="Arial" w:cs="Arial"/>
                <w:kern w:val="24"/>
                <w:lang w:eastAsia="fr-FR"/>
              </w:rPr>
              <w:br/>
              <w:t>31027 Toulouse Cedex 3</w:t>
            </w:r>
          </w:p>
        </w:tc>
        <w:tc>
          <w:tcPr>
            <w:tcW w:w="1794" w:type="dxa"/>
            <w:vAlign w:val="center"/>
          </w:tcPr>
          <w:p w14:paraId="74F0ADAC" w14:textId="77777777" w:rsidR="003B64F6" w:rsidRPr="003B64F6" w:rsidRDefault="003B64F6" w:rsidP="00421D9A">
            <w:pPr>
              <w:suppressAutoHyphens w:val="0"/>
              <w:jc w:val="center"/>
              <w:rPr>
                <w:rFonts w:ascii="Arial" w:hAnsi="Arial" w:cs="Arial"/>
                <w:kern w:val="24"/>
                <w:lang w:eastAsia="fr-FR"/>
              </w:rPr>
            </w:pPr>
            <w:r w:rsidRPr="003B64F6">
              <w:rPr>
                <w:rFonts w:ascii="Arial" w:hAnsi="Arial" w:cs="Arial"/>
                <w:kern w:val="24"/>
                <w:lang w:eastAsia="fr-FR"/>
              </w:rPr>
              <w:t>42882285200151</w:t>
            </w:r>
          </w:p>
        </w:tc>
        <w:tc>
          <w:tcPr>
            <w:tcW w:w="1859" w:type="dxa"/>
            <w:vAlign w:val="center"/>
            <w:hideMark/>
          </w:tcPr>
          <w:p w14:paraId="50439545" w14:textId="77777777" w:rsidR="003B64F6" w:rsidRPr="003B64F6" w:rsidRDefault="003B64F6" w:rsidP="00421D9A">
            <w:pPr>
              <w:suppressAutoHyphens w:val="0"/>
              <w:jc w:val="center"/>
              <w:rPr>
                <w:rFonts w:ascii="Arial" w:hAnsi="Arial" w:cs="Arial"/>
                <w:lang w:eastAsia="fr-FR"/>
              </w:rPr>
            </w:pPr>
            <w:r w:rsidRPr="003B64F6">
              <w:rPr>
                <w:rFonts w:ascii="Arial" w:hAnsi="Arial" w:cs="Arial"/>
                <w:kern w:val="24"/>
                <w:lang w:eastAsia="fr-FR"/>
              </w:rPr>
              <w:t>05 61 31 20 20</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38DBE7D4"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sidR="00E71619">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F6A8643" w14:textId="77777777" w:rsidR="003B64F6" w:rsidRPr="003B64F6" w:rsidRDefault="003B64F6" w:rsidP="003B64F6">
      <w:pPr>
        <w:tabs>
          <w:tab w:val="left" w:pos="426"/>
          <w:tab w:val="left" w:pos="851"/>
        </w:tabs>
        <w:suppressAutoHyphens w:val="0"/>
        <w:jc w:val="center"/>
        <w:rPr>
          <w:rFonts w:ascii="Arial" w:hAnsi="Arial" w:cs="Arial"/>
          <w:lang w:eastAsia="fr-FR" w:bidi="ml"/>
        </w:rPr>
      </w:pPr>
      <w:r w:rsidRPr="003B64F6">
        <w:rPr>
          <w:rFonts w:ascii="Arial" w:hAnsi="Arial" w:cs="Arial"/>
        </w:rPr>
        <w:t>Madame l’Agent comptable secondaire de l’Établissement Français du Sang désigné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746E669F"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sidR="00E71619">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680BA2" w:rsidRDefault="001D63A1" w:rsidP="001D63A1">
      <w:pPr>
        <w:pStyle w:val="Titre4"/>
        <w:tabs>
          <w:tab w:val="left" w:pos="851"/>
        </w:tabs>
        <w:rPr>
          <w:sz w:val="22"/>
          <w:szCs w:val="22"/>
        </w:rPr>
      </w:pPr>
      <w:r w:rsidRPr="00680BA2">
        <w:rPr>
          <w:sz w:val="22"/>
          <w:szCs w:val="22"/>
        </w:rPr>
        <w:t>E – Décision du (des) pouvoir(s) adjudicateur(s).</w:t>
      </w: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7DA8B09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791F91">
        <w:rPr>
          <w:rFonts w:ascii="Arial" w:hAnsi="Arial" w:cs="Arial"/>
          <w:lang w:eastAsia="fr-FR" w:bidi="ml"/>
        </w:rPr>
        <w:fldChar w:fldCharType="end"/>
      </w:r>
      <w:r w:rsidR="00FE4A95">
        <w:rPr>
          <w:rFonts w:ascii="Arial" w:hAnsi="Arial" w:cs="Arial"/>
          <w:lang w:eastAsia="fr-FR" w:bidi="ml"/>
        </w:rPr>
        <w:t xml:space="preserve">    </w:t>
      </w:r>
      <w:r w:rsidR="00E71619">
        <w:rPr>
          <w:rFonts w:ascii="Arial" w:hAnsi="Arial" w:cs="Arial"/>
          <w:lang w:eastAsia="fr-FR" w:bidi="ml"/>
        </w:rPr>
        <w:t>E</w:t>
      </w:r>
      <w:r w:rsidRPr="00791F91">
        <w:rPr>
          <w:rFonts w:ascii="Arial" w:hAnsi="Arial" w:cs="Arial"/>
          <w:lang w:eastAsia="fr-FR" w:bidi="ml"/>
        </w:rPr>
        <w:t xml:space="preserv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19014FB4"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791F91">
        <w:rPr>
          <w:rFonts w:ascii="Arial" w:hAnsi="Arial" w:cs="Arial"/>
          <w:lang w:eastAsia="fr-FR" w:bidi="ml"/>
        </w:rPr>
        <w:fldChar w:fldCharType="end"/>
      </w:r>
      <w:r w:rsidR="00FE4A95">
        <w:rPr>
          <w:rFonts w:ascii="Arial" w:hAnsi="Arial" w:cs="Arial"/>
          <w:lang w:eastAsia="fr-FR" w:bidi="ml"/>
        </w:rPr>
        <w:t xml:space="preserve">    </w:t>
      </w:r>
      <w:r w:rsidR="00E71619">
        <w:rPr>
          <w:rFonts w:ascii="Arial" w:hAnsi="Arial" w:cs="Arial"/>
          <w:lang w:eastAsia="fr-FR" w:bidi="ml"/>
        </w:rPr>
        <w:t>E</w:t>
      </w:r>
      <w:r w:rsidRPr="00791F91">
        <w:rPr>
          <w:rFonts w:ascii="Arial" w:hAnsi="Arial" w:cs="Arial"/>
          <w:lang w:eastAsia="fr-FR" w:bidi="ml"/>
        </w:rPr>
        <w:t>n ce qui concerne les lots ci-après seulement : ……………………………………………</w:t>
      </w:r>
      <w:r w:rsidR="008665E3">
        <w:rPr>
          <w:rFonts w:ascii="Arial" w:hAnsi="Arial" w:cs="Arial"/>
          <w:lang w:eastAsia="fr-FR" w:bidi="ml"/>
        </w:rPr>
        <w:t>………………...</w:t>
      </w:r>
    </w:p>
    <w:p w14:paraId="6A34CC28" w14:textId="473FB292" w:rsid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239CFE7" w14:textId="685113F9" w:rsidR="00DE4C39" w:rsidRDefault="00DE4C39" w:rsidP="00FE4A95">
      <w:pPr>
        <w:tabs>
          <w:tab w:val="left" w:pos="993"/>
          <w:tab w:val="left" w:pos="3600"/>
        </w:tabs>
        <w:suppressAutoHyphens w:val="0"/>
        <w:spacing w:before="120" w:line="360" w:lineRule="auto"/>
        <w:ind w:left="567"/>
        <w:jc w:val="both"/>
        <w:rPr>
          <w:rFonts w:ascii="Arial" w:hAnsi="Arial" w:cs="Kartika"/>
          <w:lang w:eastAsia="fr-FR" w:bidi="ml"/>
        </w:rPr>
      </w:pPr>
      <w:r w:rsidRPr="00FE4A95">
        <w:rPr>
          <w:rFonts w:ascii="Arial" w:hAnsi="Arial" w:cs="Kartika"/>
          <w:lang w:eastAsia="fr-FR" w:bidi="ml"/>
        </w:rPr>
        <w:fldChar w:fldCharType="begin">
          <w:ffData>
            <w:name w:val="CaseACocher113"/>
            <w:enabled/>
            <w:calcOnExit w:val="0"/>
            <w:checkBox>
              <w:sizeAuto/>
              <w:default w:val="0"/>
            </w:checkBox>
          </w:ffData>
        </w:fldChar>
      </w:r>
      <w:r w:rsidRPr="00FE4A95">
        <w:rPr>
          <w:rFonts w:ascii="Arial" w:hAnsi="Arial" w:cs="Kartika"/>
          <w:lang w:eastAsia="fr-FR" w:bidi="ml"/>
        </w:rPr>
        <w:instrText xml:space="preserve"> FORMCHECKBOX </w:instrText>
      </w:r>
      <w:r w:rsidR="0007202F">
        <w:rPr>
          <w:rFonts w:ascii="Arial" w:hAnsi="Arial" w:cs="Kartika"/>
          <w:lang w:eastAsia="fr-FR" w:bidi="ml"/>
        </w:rPr>
      </w:r>
      <w:r w:rsidR="0007202F">
        <w:rPr>
          <w:rFonts w:ascii="Arial" w:hAnsi="Arial" w:cs="Kartika"/>
          <w:lang w:eastAsia="fr-FR" w:bidi="ml"/>
        </w:rPr>
        <w:fldChar w:fldCharType="separate"/>
      </w:r>
      <w:r w:rsidRPr="00FE4A95">
        <w:rPr>
          <w:rFonts w:ascii="Arial" w:hAnsi="Arial" w:cs="Kartika"/>
          <w:lang w:eastAsia="fr-FR" w:bidi="ml"/>
        </w:rPr>
        <w:fldChar w:fldCharType="end"/>
      </w:r>
      <w:r w:rsidRPr="00FE4A95">
        <w:rPr>
          <w:rFonts w:ascii="Arial" w:hAnsi="Arial" w:cs="Kartika"/>
          <w:lang w:eastAsia="fr-FR" w:bidi="ml"/>
        </w:rPr>
        <w:t xml:space="preserve">     </w:t>
      </w:r>
      <w:r w:rsidR="00FE4A95" w:rsidRPr="00FE4A95">
        <w:rPr>
          <w:rFonts w:ascii="Arial" w:hAnsi="Arial" w:cs="Kartika"/>
          <w:lang w:eastAsia="fr-FR" w:bidi="ml"/>
        </w:rPr>
        <w:t>E</w:t>
      </w:r>
      <w:r w:rsidRPr="00FE4A95">
        <w:rPr>
          <w:rFonts w:ascii="Arial" w:hAnsi="Arial" w:cs="Kartika"/>
          <w:lang w:eastAsia="fr-FR" w:bidi="ml"/>
        </w:rPr>
        <w:t xml:space="preserve">n ce qui concerne la ou les variantes suivantes </w:t>
      </w:r>
      <w:r w:rsidRPr="00FE4A95">
        <w:rPr>
          <w:rFonts w:ascii="Arial" w:hAnsi="Arial" w:cs="Kartika"/>
          <w:i/>
          <w:lang w:eastAsia="fr-FR" w:bidi="ml"/>
        </w:rPr>
        <w:t>(indiquer les variantes retenues)</w:t>
      </w:r>
      <w:r w:rsidRPr="00FE4A95">
        <w:rPr>
          <w:rFonts w:ascii="Arial" w:hAnsi="Arial" w:cs="Kartika"/>
          <w:lang w:eastAsia="fr-FR" w:bidi="ml"/>
        </w:rPr>
        <w:t> : …………………………</w:t>
      </w:r>
    </w:p>
    <w:p w14:paraId="47333EB8" w14:textId="68B14BEA" w:rsidR="00DE4C39" w:rsidRPr="00DE4C39" w:rsidRDefault="00DE4C39" w:rsidP="00DE4C39">
      <w:pPr>
        <w:tabs>
          <w:tab w:val="left" w:pos="3600"/>
        </w:tabs>
        <w:suppressAutoHyphens w:val="0"/>
        <w:spacing w:line="360" w:lineRule="auto"/>
        <w:ind w:left="567"/>
        <w:jc w:val="both"/>
        <w:rPr>
          <w:rFonts w:ascii="Arial" w:hAnsi="Arial" w:cs="Kartika"/>
          <w:lang w:eastAsia="fr-FR" w:bidi="ml"/>
        </w:rPr>
      </w:pPr>
      <w:r w:rsidRPr="00DE4C39">
        <w:rPr>
          <w:rFonts w:ascii="Arial" w:hAnsi="Arial" w:cs="Kartika"/>
          <w:lang w:eastAsia="fr-FR" w:bidi="ml"/>
        </w:rPr>
        <w:t>………………………………………………………………………………………………………………………………</w:t>
      </w:r>
    </w:p>
    <w:p w14:paraId="556B491D" w14:textId="77777777" w:rsidR="00DE4C39" w:rsidRPr="00DE4C39" w:rsidRDefault="00DE4C39" w:rsidP="00DE4C39">
      <w:pPr>
        <w:tabs>
          <w:tab w:val="left" w:pos="3600"/>
        </w:tabs>
        <w:suppressAutoHyphens w:val="0"/>
        <w:spacing w:line="360" w:lineRule="auto"/>
        <w:ind w:left="567"/>
        <w:jc w:val="both"/>
        <w:rPr>
          <w:rFonts w:ascii="Arial" w:hAnsi="Arial" w:cs="Kartika"/>
          <w:lang w:eastAsia="fr-FR" w:bidi="ml"/>
        </w:rPr>
      </w:pPr>
      <w:r w:rsidRPr="00DE4C39">
        <w:rPr>
          <w:rFonts w:ascii="Arial" w:hAnsi="Arial" w:cs="Kartika"/>
          <w:lang w:eastAsia="fr-FR" w:bidi="ml"/>
        </w:rPr>
        <w:t>………………………………………………………………………………………………………………………………</w:t>
      </w:r>
    </w:p>
    <w:p w14:paraId="42E8C3B3" w14:textId="77777777" w:rsidR="00FA5439" w:rsidRDefault="00FA5439" w:rsidP="00791F91">
      <w:pPr>
        <w:suppressAutoHyphens w:val="0"/>
        <w:rPr>
          <w:rFonts w:ascii="Arial" w:hAnsi="Arial" w:cs="Arial"/>
          <w:lang w:eastAsia="fr-FR" w:bidi="ml"/>
        </w:rPr>
      </w:pPr>
    </w:p>
    <w:p w14:paraId="6A34CC2A" w14:textId="52C3F708"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6A8830A"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07202F">
        <w:rPr>
          <w:rFonts w:ascii="Arial" w:hAnsi="Arial" w:cs="Arial"/>
          <w:lang w:eastAsia="fr-FR" w:bidi="ml"/>
        </w:rPr>
      </w:r>
      <w:r w:rsidR="0007202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51A6F74" w14:textId="77777777" w:rsidR="00FA5439" w:rsidRDefault="00FA5439" w:rsidP="00791F91">
      <w:pPr>
        <w:tabs>
          <w:tab w:val="left" w:pos="5245"/>
          <w:tab w:val="left" w:pos="7371"/>
          <w:tab w:val="left" w:pos="7655"/>
        </w:tabs>
        <w:suppressAutoHyphens w:val="0"/>
        <w:jc w:val="both"/>
        <w:rPr>
          <w:rFonts w:ascii="Arial" w:hAnsi="Arial" w:cs="Arial"/>
          <w:lang w:eastAsia="fr-FR" w:bidi="ml"/>
        </w:rPr>
      </w:pPr>
    </w:p>
    <w:p w14:paraId="2D1371C6" w14:textId="77777777" w:rsidR="00FA5439" w:rsidRDefault="00FA5439" w:rsidP="00791F91">
      <w:pPr>
        <w:tabs>
          <w:tab w:val="left" w:pos="5245"/>
          <w:tab w:val="left" w:pos="7371"/>
          <w:tab w:val="left" w:pos="7655"/>
        </w:tabs>
        <w:suppressAutoHyphens w:val="0"/>
        <w:jc w:val="both"/>
        <w:rPr>
          <w:rFonts w:ascii="Arial" w:hAnsi="Arial" w:cs="Arial"/>
          <w:lang w:eastAsia="fr-FR" w:bidi="ml"/>
        </w:rPr>
      </w:pPr>
    </w:p>
    <w:p w14:paraId="6A34CC3F" w14:textId="035EC1D6" w:rsidR="00791F91" w:rsidRPr="00791F91" w:rsidRDefault="00FA5439" w:rsidP="00791F91">
      <w:pPr>
        <w:tabs>
          <w:tab w:val="left" w:pos="5245"/>
          <w:tab w:val="left" w:pos="7371"/>
          <w:tab w:val="left" w:pos="7655"/>
        </w:tabs>
        <w:suppressAutoHyphens w:val="0"/>
        <w:jc w:val="both"/>
        <w:rPr>
          <w:rFonts w:ascii="Arial" w:hAnsi="Arial" w:cs="Arial"/>
          <w:lang w:eastAsia="fr-FR" w:bidi="ml"/>
        </w:rPr>
      </w:pPr>
      <w:r>
        <w:rPr>
          <w:rFonts w:ascii="Arial" w:hAnsi="Arial" w:cs="Arial"/>
          <w:lang w:eastAsia="fr-FR" w:bidi="ml"/>
        </w:rPr>
        <w:tab/>
        <w:t xml:space="preserve">        </w:t>
      </w:r>
      <w:r w:rsidR="00791F91" w:rsidRPr="00791F91">
        <w:rPr>
          <w:rFonts w:ascii="Arial" w:hAnsi="Arial" w:cs="Arial"/>
          <w:lang w:eastAsia="fr-FR" w:bidi="ml"/>
        </w:rPr>
        <w:t>A </w:t>
      </w:r>
      <w:r>
        <w:rPr>
          <w:rFonts w:ascii="Arial" w:hAnsi="Arial" w:cs="Arial"/>
          <w:lang w:eastAsia="fr-FR" w:bidi="ml"/>
        </w:rPr>
        <w:t>Toulouse</w:t>
      </w:r>
      <w:r w:rsidR="00791F91" w:rsidRPr="00791F91">
        <w:rPr>
          <w:rFonts w:ascii="Arial" w:hAnsi="Arial" w:cs="Arial"/>
          <w:lang w:eastAsia="fr-FR" w:bidi="ml"/>
        </w:rPr>
        <w:t>, le …………………</w:t>
      </w:r>
    </w:p>
    <w:p w14:paraId="6A34CC43" w14:textId="5E0081C2" w:rsidR="00791F91" w:rsidRDefault="00791F91" w:rsidP="00791F91">
      <w:pPr>
        <w:suppressAutoHyphens w:val="0"/>
        <w:rPr>
          <w:lang w:eastAsia="fr-FR" w:bidi="ml"/>
        </w:rPr>
      </w:pPr>
    </w:p>
    <w:p w14:paraId="547EDE98" w14:textId="77777777" w:rsidR="00FA5439" w:rsidRPr="00791F91" w:rsidRDefault="00FA5439"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03492039" w14:textId="77777777" w:rsidR="00740444" w:rsidRDefault="00791F91" w:rsidP="00E71619">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 xml:space="preserve">(Représentant du pouvoir adjudicateur </w:t>
      </w:r>
    </w:p>
    <w:p w14:paraId="6A34CC45" w14:textId="6A2407B8" w:rsidR="00791F91" w:rsidRPr="002D03BB" w:rsidRDefault="00791F91" w:rsidP="00E71619">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FA5439">
        <w:tc>
          <w:tcPr>
            <w:tcW w:w="10277" w:type="dxa"/>
            <w:tcBorders>
              <w:top w:val="nil"/>
              <w:left w:val="nil"/>
              <w:bottom w:val="nil"/>
              <w:right w:val="nil"/>
            </w:tcBorders>
            <w:shd w:val="solid" w:color="66CCFF" w:fill="auto"/>
          </w:tcPr>
          <w:p w14:paraId="6A34CC4E" w14:textId="36BE8C9D"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55669E">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421D9A" w:rsidRPr="005D051E" w:rsidRDefault="00421D9A"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9BA1943" w:rsidR="00421D9A" w:rsidRPr="005D051E" w:rsidRDefault="00421D9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sidR="0055669E">
                              <w:rPr>
                                <w:rFonts w:ascii="Arial" w:hAnsi="Arial" w:cs="Arial"/>
                                <w:lang w:bidi="ml"/>
                              </w:rPr>
                              <w:t>Titulaire</w:t>
                            </w:r>
                            <w:r w:rsidRPr="005D051E">
                              <w:rPr>
                                <w:rFonts w:ascii="Arial" w:hAnsi="Arial" w:cs="Arial"/>
                                <w:lang w:bidi="ml"/>
                              </w:rPr>
                              <w:t xml:space="preserve"> signera la formule ci-dessous : </w:t>
                            </w:r>
                          </w:p>
                          <w:p w14:paraId="6A34CC9B" w14:textId="5C2AAA91" w:rsidR="00421D9A" w:rsidRPr="005D051E" w:rsidRDefault="00421D9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21D9A" w:rsidRPr="005D051E" w:rsidRDefault="00421D9A" w:rsidP="00791F91">
                            <w:pPr>
                              <w:tabs>
                                <w:tab w:val="left" w:pos="3402"/>
                                <w:tab w:val="left" w:pos="6237"/>
                                <w:tab w:val="left" w:pos="9072"/>
                              </w:tabs>
                              <w:spacing w:after="120"/>
                              <w:jc w:val="both"/>
                              <w:rPr>
                                <w:rFonts w:ascii="Arial" w:hAnsi="Arial" w:cs="Arial"/>
                                <w:lang w:bidi="ml"/>
                              </w:rPr>
                            </w:pPr>
                          </w:p>
                          <w:p w14:paraId="6A34CC9D" w14:textId="0D6BB7E2" w:rsidR="00421D9A" w:rsidRPr="005D051E" w:rsidRDefault="00421D9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r>
                              <w:rPr>
                                <w:rFonts w:ascii="Arial" w:hAnsi="Arial" w:cs="Arial"/>
                                <w:lang w:bidi="ml"/>
                              </w:rPr>
                              <w:t>.</w:t>
                            </w:r>
                            <w:r w:rsidRPr="005D051E">
                              <w:rPr>
                                <w:rFonts w:ascii="Arial" w:hAnsi="Arial" w:cs="Arial"/>
                                <w:lang w:bidi="ml"/>
                              </w:rPr>
                              <w:t>…….……, le ………………………..</w:t>
                            </w:r>
                            <w:r w:rsidRPr="005D051E">
                              <w:rPr>
                                <w:rFonts w:ascii="Arial" w:hAnsi="Arial" w:cs="Arial"/>
                                <w:lang w:bidi="ml"/>
                              </w:rPr>
                              <w:tab/>
                            </w:r>
                          </w:p>
                          <w:p w14:paraId="6A34CC9E" w14:textId="7989AC1A" w:rsidR="00421D9A" w:rsidRPr="005D051E" w:rsidRDefault="00421D9A"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sidR="0055669E">
                              <w:rPr>
                                <w:rFonts w:ascii="Arial" w:hAnsi="Arial" w:cs="Arial"/>
                                <w:lang w:bidi="ml"/>
                              </w:rPr>
                              <w:t>Titulaire</w:t>
                            </w:r>
                          </w:p>
                          <w:p w14:paraId="6A34CC9F" w14:textId="77777777" w:rsidR="00421D9A" w:rsidRPr="00D8507C" w:rsidRDefault="00421D9A"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421D9A" w:rsidRPr="005D051E" w:rsidRDefault="00421D9A"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9BA1943" w:rsidR="00421D9A" w:rsidRPr="005D051E" w:rsidRDefault="00421D9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sidR="0055669E">
                        <w:rPr>
                          <w:rFonts w:ascii="Arial" w:hAnsi="Arial" w:cs="Arial"/>
                          <w:lang w:bidi="ml"/>
                        </w:rPr>
                        <w:t>Titulaire</w:t>
                      </w:r>
                      <w:r w:rsidRPr="005D051E">
                        <w:rPr>
                          <w:rFonts w:ascii="Arial" w:hAnsi="Arial" w:cs="Arial"/>
                          <w:lang w:bidi="ml"/>
                        </w:rPr>
                        <w:t xml:space="preserve"> signera la formule ci-dessous : </w:t>
                      </w:r>
                    </w:p>
                    <w:p w14:paraId="6A34CC9B" w14:textId="5C2AAA91" w:rsidR="00421D9A" w:rsidRPr="005D051E" w:rsidRDefault="00421D9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21D9A" w:rsidRPr="005D051E" w:rsidRDefault="00421D9A" w:rsidP="00791F91">
                      <w:pPr>
                        <w:tabs>
                          <w:tab w:val="left" w:pos="3402"/>
                          <w:tab w:val="left" w:pos="6237"/>
                          <w:tab w:val="left" w:pos="9072"/>
                        </w:tabs>
                        <w:spacing w:after="120"/>
                        <w:jc w:val="both"/>
                        <w:rPr>
                          <w:rFonts w:ascii="Arial" w:hAnsi="Arial" w:cs="Arial"/>
                          <w:lang w:bidi="ml"/>
                        </w:rPr>
                      </w:pPr>
                    </w:p>
                    <w:p w14:paraId="6A34CC9D" w14:textId="0D6BB7E2" w:rsidR="00421D9A" w:rsidRPr="005D051E" w:rsidRDefault="00421D9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r>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7989AC1A" w:rsidR="00421D9A" w:rsidRPr="005D051E" w:rsidRDefault="00421D9A"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sidR="0055669E">
                        <w:rPr>
                          <w:rFonts w:ascii="Arial" w:hAnsi="Arial" w:cs="Arial"/>
                          <w:lang w:bidi="ml"/>
                        </w:rPr>
                        <w:t>Titulaire</w:t>
                      </w:r>
                    </w:p>
                    <w:p w14:paraId="6A34CC9F" w14:textId="77777777" w:rsidR="00421D9A" w:rsidRPr="00D8507C" w:rsidRDefault="00421D9A"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421D9A" w:rsidRPr="00983BB6" w:rsidRDefault="00421D9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21D9A" w:rsidRDefault="00421D9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21D9A" w:rsidRPr="005D051E" w:rsidRDefault="00421D9A"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421D9A" w:rsidRPr="00983BB6" w:rsidRDefault="00421D9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21D9A" w:rsidRDefault="00421D9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21D9A" w:rsidRPr="005D051E" w:rsidRDefault="00421D9A"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rsidSect="00852B55">
      <w:type w:val="continuous"/>
      <w:pgSz w:w="11906" w:h="16838"/>
      <w:pgMar w:top="709"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F7C4D" w14:textId="77777777" w:rsidR="00A74FD3" w:rsidRDefault="00A74FD3">
      <w:r>
        <w:separator/>
      </w:r>
    </w:p>
  </w:endnote>
  <w:endnote w:type="continuationSeparator" w:id="0">
    <w:p w14:paraId="3DD65283" w14:textId="77777777" w:rsidR="00A74FD3" w:rsidRDefault="00A74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421D9A" w14:paraId="6A34CC92" w14:textId="77777777" w:rsidTr="00E9092C">
      <w:trPr>
        <w:trHeight w:val="561"/>
        <w:tblHeader/>
      </w:trPr>
      <w:tc>
        <w:tcPr>
          <w:tcW w:w="3048" w:type="dxa"/>
          <w:shd w:val="clear" w:color="auto" w:fill="66CCFF"/>
          <w:vAlign w:val="center"/>
        </w:tcPr>
        <w:p w14:paraId="6A34CC8C" w14:textId="6159D42F" w:rsidR="00421D9A" w:rsidRPr="005A5FCD" w:rsidRDefault="00421D9A" w:rsidP="005A5FCD">
          <w:pPr>
            <w:ind w:right="-638"/>
            <w:rPr>
              <w:rFonts w:ascii="Arial" w:hAnsi="Arial" w:cs="Arial"/>
              <w:b/>
            </w:rPr>
          </w:pPr>
          <w:r>
            <w:rPr>
              <w:rFonts w:ascii="Arial" w:hAnsi="Arial" w:cs="Arial"/>
              <w:b/>
            </w:rPr>
            <w:t>ATTRI1 – Acte d’engagement</w:t>
          </w:r>
        </w:p>
      </w:tc>
      <w:tc>
        <w:tcPr>
          <w:tcW w:w="5386" w:type="dxa"/>
          <w:shd w:val="clear" w:color="auto" w:fill="66CCFF"/>
          <w:vAlign w:val="center"/>
        </w:tcPr>
        <w:p w14:paraId="26C458E5" w14:textId="4B427867" w:rsidR="00421D9A" w:rsidRDefault="00421D9A" w:rsidP="00B05C4B">
          <w:pPr>
            <w:jc w:val="center"/>
            <w:rPr>
              <w:rFonts w:ascii="Arial" w:hAnsi="Arial" w:cs="Arial"/>
              <w:b/>
            </w:rPr>
          </w:pPr>
          <w:r w:rsidRPr="00852B55">
            <w:rPr>
              <w:rFonts w:ascii="Arial" w:hAnsi="Arial" w:cs="Arial"/>
              <w:b/>
            </w:rPr>
            <w:t>Consultation EFSOCPM</w:t>
          </w:r>
          <w:r w:rsidR="005A4C1E">
            <w:rPr>
              <w:rFonts w:ascii="Arial" w:hAnsi="Arial" w:cs="Arial"/>
              <w:b/>
            </w:rPr>
            <w:t>270</w:t>
          </w:r>
        </w:p>
        <w:p w14:paraId="6A34CC8D" w14:textId="60E1F6D1" w:rsidR="00421D9A" w:rsidRPr="00852B55" w:rsidRDefault="00421D9A" w:rsidP="00B05C4B">
          <w:pPr>
            <w:jc w:val="center"/>
            <w:rPr>
              <w:rFonts w:ascii="Arial" w:hAnsi="Arial" w:cs="Arial"/>
              <w:b/>
            </w:rPr>
          </w:pPr>
        </w:p>
      </w:tc>
      <w:tc>
        <w:tcPr>
          <w:tcW w:w="896" w:type="dxa"/>
          <w:shd w:val="clear" w:color="auto" w:fill="66CCFF"/>
          <w:vAlign w:val="center"/>
        </w:tcPr>
        <w:p w14:paraId="6A34CC8E" w14:textId="77777777" w:rsidR="00421D9A" w:rsidRDefault="00421D9A">
          <w:pPr>
            <w:tabs>
              <w:tab w:val="center" w:pos="1366"/>
              <w:tab w:val="right" w:pos="2733"/>
            </w:tabs>
          </w:pPr>
          <w:r>
            <w:rPr>
              <w:rFonts w:ascii="Arial" w:hAnsi="Arial" w:cs="Arial"/>
              <w:b/>
            </w:rPr>
            <w:t xml:space="preserve">Page : </w:t>
          </w:r>
        </w:p>
      </w:tc>
      <w:tc>
        <w:tcPr>
          <w:tcW w:w="567" w:type="dxa"/>
          <w:shd w:val="clear" w:color="auto" w:fill="66CCFF"/>
          <w:vAlign w:val="center"/>
        </w:tcPr>
        <w:p w14:paraId="6A34CC8F" w14:textId="0BE4EB7F" w:rsidR="00421D9A" w:rsidRDefault="00421D9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9</w:t>
          </w:r>
          <w:r>
            <w:rPr>
              <w:rStyle w:val="Numrodepage"/>
              <w:rFonts w:cs="Arial"/>
              <w:b/>
            </w:rPr>
            <w:fldChar w:fldCharType="end"/>
          </w:r>
        </w:p>
      </w:tc>
      <w:tc>
        <w:tcPr>
          <w:tcW w:w="165" w:type="dxa"/>
          <w:shd w:val="clear" w:color="auto" w:fill="66CCFF"/>
          <w:vAlign w:val="center"/>
        </w:tcPr>
        <w:p w14:paraId="6A34CC90" w14:textId="77777777" w:rsidR="00421D9A" w:rsidRDefault="00421D9A">
          <w:pPr>
            <w:jc w:val="center"/>
          </w:pPr>
          <w:r>
            <w:rPr>
              <w:rFonts w:ascii="Arial" w:hAnsi="Arial" w:cs="Arial"/>
              <w:b/>
            </w:rPr>
            <w:t>/</w:t>
          </w:r>
        </w:p>
      </w:tc>
      <w:tc>
        <w:tcPr>
          <w:tcW w:w="544" w:type="dxa"/>
          <w:shd w:val="clear" w:color="auto" w:fill="66CCFF"/>
          <w:vAlign w:val="center"/>
        </w:tcPr>
        <w:p w14:paraId="6A34CC91" w14:textId="75857265" w:rsidR="00421D9A" w:rsidRDefault="00421D9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9</w:t>
          </w:r>
          <w:r>
            <w:rPr>
              <w:rStyle w:val="Numrodepage"/>
              <w:rFonts w:cs="Arial"/>
              <w:b/>
            </w:rPr>
            <w:fldChar w:fldCharType="end"/>
          </w:r>
        </w:p>
      </w:tc>
    </w:tr>
  </w:tbl>
  <w:p w14:paraId="6A34CC93" w14:textId="77777777" w:rsidR="00421D9A" w:rsidRDefault="00421D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40590" w14:textId="77777777" w:rsidR="00A74FD3" w:rsidRDefault="00A74FD3">
      <w:r>
        <w:separator/>
      </w:r>
    </w:p>
  </w:footnote>
  <w:footnote w:type="continuationSeparator" w:id="0">
    <w:p w14:paraId="7B6701DC" w14:textId="77777777" w:rsidR="00A74FD3" w:rsidRDefault="00A74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7124F0"/>
    <w:multiLevelType w:val="hybridMultilevel"/>
    <w:tmpl w:val="791CADBA"/>
    <w:lvl w:ilvl="0" w:tplc="36EA36A6">
      <w:start w:val="1"/>
      <w:numFmt w:val="bullet"/>
      <w:lvlText w:val=""/>
      <w:lvlJc w:val="left"/>
      <w:pPr>
        <w:ind w:left="720" w:hanging="360"/>
      </w:pPr>
      <w:rPr>
        <w:rFonts w:ascii="Symbol" w:hAnsi="Symbol" w:hint="default"/>
      </w:rPr>
    </w:lvl>
    <w:lvl w:ilvl="1" w:tplc="011C0296">
      <w:start w:val="1"/>
      <w:numFmt w:val="bullet"/>
      <w:lvlText w:val="o"/>
      <w:lvlJc w:val="left"/>
      <w:pPr>
        <w:ind w:left="1440" w:hanging="360"/>
      </w:pPr>
      <w:rPr>
        <w:rFonts w:ascii="Courier New" w:hAnsi="Courier New" w:hint="default"/>
      </w:rPr>
    </w:lvl>
    <w:lvl w:ilvl="2" w:tplc="9D58A772">
      <w:start w:val="1"/>
      <w:numFmt w:val="bullet"/>
      <w:lvlText w:val=""/>
      <w:lvlJc w:val="left"/>
      <w:pPr>
        <w:ind w:left="2160" w:hanging="360"/>
      </w:pPr>
      <w:rPr>
        <w:rFonts w:ascii="Wingdings" w:hAnsi="Wingdings" w:hint="default"/>
      </w:rPr>
    </w:lvl>
    <w:lvl w:ilvl="3" w:tplc="5C160C48">
      <w:start w:val="1"/>
      <w:numFmt w:val="bullet"/>
      <w:lvlText w:val=""/>
      <w:lvlJc w:val="left"/>
      <w:pPr>
        <w:ind w:left="2880" w:hanging="360"/>
      </w:pPr>
      <w:rPr>
        <w:rFonts w:ascii="Symbol" w:hAnsi="Symbol" w:hint="default"/>
      </w:rPr>
    </w:lvl>
    <w:lvl w:ilvl="4" w:tplc="A0CEADC0">
      <w:start w:val="1"/>
      <w:numFmt w:val="bullet"/>
      <w:lvlText w:val="o"/>
      <w:lvlJc w:val="left"/>
      <w:pPr>
        <w:ind w:left="3600" w:hanging="360"/>
      </w:pPr>
      <w:rPr>
        <w:rFonts w:ascii="Courier New" w:hAnsi="Courier New" w:hint="default"/>
      </w:rPr>
    </w:lvl>
    <w:lvl w:ilvl="5" w:tplc="3F4490F2">
      <w:start w:val="1"/>
      <w:numFmt w:val="bullet"/>
      <w:lvlText w:val=""/>
      <w:lvlJc w:val="left"/>
      <w:pPr>
        <w:ind w:left="4320" w:hanging="360"/>
      </w:pPr>
      <w:rPr>
        <w:rFonts w:ascii="Wingdings" w:hAnsi="Wingdings" w:hint="default"/>
      </w:rPr>
    </w:lvl>
    <w:lvl w:ilvl="6" w:tplc="31FCF57C">
      <w:start w:val="1"/>
      <w:numFmt w:val="bullet"/>
      <w:lvlText w:val=""/>
      <w:lvlJc w:val="left"/>
      <w:pPr>
        <w:ind w:left="5040" w:hanging="360"/>
      </w:pPr>
      <w:rPr>
        <w:rFonts w:ascii="Symbol" w:hAnsi="Symbol" w:hint="default"/>
      </w:rPr>
    </w:lvl>
    <w:lvl w:ilvl="7" w:tplc="5D0632E8">
      <w:start w:val="1"/>
      <w:numFmt w:val="bullet"/>
      <w:lvlText w:val="o"/>
      <w:lvlJc w:val="left"/>
      <w:pPr>
        <w:ind w:left="5760" w:hanging="360"/>
      </w:pPr>
      <w:rPr>
        <w:rFonts w:ascii="Courier New" w:hAnsi="Courier New" w:hint="default"/>
      </w:rPr>
    </w:lvl>
    <w:lvl w:ilvl="8" w:tplc="551A2502">
      <w:start w:val="1"/>
      <w:numFmt w:val="bullet"/>
      <w:lvlText w:val=""/>
      <w:lvlJc w:val="left"/>
      <w:pPr>
        <w:ind w:left="6480" w:hanging="360"/>
      </w:pPr>
      <w:rPr>
        <w:rFonts w:ascii="Wingdings" w:hAnsi="Wingdings" w:hint="default"/>
      </w:rPr>
    </w:lvl>
  </w:abstractNum>
  <w:abstractNum w:abstractNumId="5" w15:restartNumberingAfterBreak="0">
    <w:nsid w:val="206C078B"/>
    <w:multiLevelType w:val="hybridMultilevel"/>
    <w:tmpl w:val="447A5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OU Chadia">
    <w15:presenceInfo w15:providerId="AD" w15:userId="S-1-5-21-195350-1185403338-317421302-86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0045"/>
    <w:rsid w:val="00025982"/>
    <w:rsid w:val="00034EED"/>
    <w:rsid w:val="00036500"/>
    <w:rsid w:val="0004003F"/>
    <w:rsid w:val="0007202F"/>
    <w:rsid w:val="000A2E05"/>
    <w:rsid w:val="000A4C09"/>
    <w:rsid w:val="000E0020"/>
    <w:rsid w:val="000F348D"/>
    <w:rsid w:val="00140694"/>
    <w:rsid w:val="00166B56"/>
    <w:rsid w:val="00173ECA"/>
    <w:rsid w:val="001A3AC9"/>
    <w:rsid w:val="001A5CEB"/>
    <w:rsid w:val="001A6626"/>
    <w:rsid w:val="001B0613"/>
    <w:rsid w:val="001B45B6"/>
    <w:rsid w:val="001C40C0"/>
    <w:rsid w:val="001C733C"/>
    <w:rsid w:val="001C7796"/>
    <w:rsid w:val="001C7E92"/>
    <w:rsid w:val="001D63A1"/>
    <w:rsid w:val="001F1700"/>
    <w:rsid w:val="0021527A"/>
    <w:rsid w:val="0021797C"/>
    <w:rsid w:val="00225A1A"/>
    <w:rsid w:val="00230826"/>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45754"/>
    <w:rsid w:val="00354C04"/>
    <w:rsid w:val="00385E76"/>
    <w:rsid w:val="003A40C4"/>
    <w:rsid w:val="003A4999"/>
    <w:rsid w:val="003B64F6"/>
    <w:rsid w:val="003B7089"/>
    <w:rsid w:val="003D5BA9"/>
    <w:rsid w:val="003E2ABC"/>
    <w:rsid w:val="003E63B0"/>
    <w:rsid w:val="00400B22"/>
    <w:rsid w:val="004055D2"/>
    <w:rsid w:val="00411730"/>
    <w:rsid w:val="004176BF"/>
    <w:rsid w:val="00421D9A"/>
    <w:rsid w:val="0042741A"/>
    <w:rsid w:val="0043706E"/>
    <w:rsid w:val="0044597F"/>
    <w:rsid w:val="00445A50"/>
    <w:rsid w:val="00464161"/>
    <w:rsid w:val="00470BF3"/>
    <w:rsid w:val="00475977"/>
    <w:rsid w:val="004A7169"/>
    <w:rsid w:val="004D4DC6"/>
    <w:rsid w:val="004E75A6"/>
    <w:rsid w:val="00514DAF"/>
    <w:rsid w:val="005204F5"/>
    <w:rsid w:val="00532EC7"/>
    <w:rsid w:val="005407A2"/>
    <w:rsid w:val="00541CA3"/>
    <w:rsid w:val="005546A9"/>
    <w:rsid w:val="005561EA"/>
    <w:rsid w:val="0055669E"/>
    <w:rsid w:val="00581DB7"/>
    <w:rsid w:val="005846FB"/>
    <w:rsid w:val="005923D2"/>
    <w:rsid w:val="005A4A3B"/>
    <w:rsid w:val="005A4C1E"/>
    <w:rsid w:val="005A4CB5"/>
    <w:rsid w:val="005A5FCD"/>
    <w:rsid w:val="005B6C8F"/>
    <w:rsid w:val="005C5907"/>
    <w:rsid w:val="006072F9"/>
    <w:rsid w:val="0061068C"/>
    <w:rsid w:val="00612806"/>
    <w:rsid w:val="006349C8"/>
    <w:rsid w:val="0064560F"/>
    <w:rsid w:val="00660727"/>
    <w:rsid w:val="00661A97"/>
    <w:rsid w:val="00674478"/>
    <w:rsid w:val="00680BA2"/>
    <w:rsid w:val="00685A5A"/>
    <w:rsid w:val="00692FEC"/>
    <w:rsid w:val="006941F7"/>
    <w:rsid w:val="006C4338"/>
    <w:rsid w:val="006F3DF9"/>
    <w:rsid w:val="00702B8F"/>
    <w:rsid w:val="00705159"/>
    <w:rsid w:val="007060E5"/>
    <w:rsid w:val="00710FD6"/>
    <w:rsid w:val="00740444"/>
    <w:rsid w:val="00740905"/>
    <w:rsid w:val="007479D1"/>
    <w:rsid w:val="00757151"/>
    <w:rsid w:val="007909E0"/>
    <w:rsid w:val="00791F91"/>
    <w:rsid w:val="0079785C"/>
    <w:rsid w:val="007A2989"/>
    <w:rsid w:val="007C0BF5"/>
    <w:rsid w:val="007C22F5"/>
    <w:rsid w:val="007D5C71"/>
    <w:rsid w:val="007D7A65"/>
    <w:rsid w:val="007F68A6"/>
    <w:rsid w:val="0081250A"/>
    <w:rsid w:val="0083205E"/>
    <w:rsid w:val="00844DAA"/>
    <w:rsid w:val="00852B55"/>
    <w:rsid w:val="008665E3"/>
    <w:rsid w:val="00890B6D"/>
    <w:rsid w:val="008A7D6D"/>
    <w:rsid w:val="008C04ED"/>
    <w:rsid w:val="008C1E42"/>
    <w:rsid w:val="008D2C3C"/>
    <w:rsid w:val="008D3A70"/>
    <w:rsid w:val="0090296E"/>
    <w:rsid w:val="00926CF0"/>
    <w:rsid w:val="00927397"/>
    <w:rsid w:val="00931D42"/>
    <w:rsid w:val="00934503"/>
    <w:rsid w:val="009737B4"/>
    <w:rsid w:val="00983BB6"/>
    <w:rsid w:val="00983FF3"/>
    <w:rsid w:val="009A6717"/>
    <w:rsid w:val="009A70DA"/>
    <w:rsid w:val="009B1CD0"/>
    <w:rsid w:val="009B45B9"/>
    <w:rsid w:val="009C4D62"/>
    <w:rsid w:val="009E004F"/>
    <w:rsid w:val="00A109CB"/>
    <w:rsid w:val="00A14E5B"/>
    <w:rsid w:val="00A508FD"/>
    <w:rsid w:val="00A53DA8"/>
    <w:rsid w:val="00A57DD1"/>
    <w:rsid w:val="00A60584"/>
    <w:rsid w:val="00A74FD3"/>
    <w:rsid w:val="00A75C80"/>
    <w:rsid w:val="00A8760E"/>
    <w:rsid w:val="00A9775B"/>
    <w:rsid w:val="00AA05C7"/>
    <w:rsid w:val="00AD47C8"/>
    <w:rsid w:val="00AE1C9C"/>
    <w:rsid w:val="00AE683A"/>
    <w:rsid w:val="00AE7831"/>
    <w:rsid w:val="00B054DA"/>
    <w:rsid w:val="00B05C4B"/>
    <w:rsid w:val="00B141CA"/>
    <w:rsid w:val="00B32E74"/>
    <w:rsid w:val="00B347AE"/>
    <w:rsid w:val="00B3719A"/>
    <w:rsid w:val="00B4145F"/>
    <w:rsid w:val="00B86CA7"/>
    <w:rsid w:val="00B87564"/>
    <w:rsid w:val="00B9272F"/>
    <w:rsid w:val="00BA44E5"/>
    <w:rsid w:val="00BB403E"/>
    <w:rsid w:val="00BD479D"/>
    <w:rsid w:val="00BE5AA2"/>
    <w:rsid w:val="00BE6078"/>
    <w:rsid w:val="00BE6484"/>
    <w:rsid w:val="00C07B12"/>
    <w:rsid w:val="00C12070"/>
    <w:rsid w:val="00C3106D"/>
    <w:rsid w:val="00C62520"/>
    <w:rsid w:val="00C64FC4"/>
    <w:rsid w:val="00C70697"/>
    <w:rsid w:val="00C91060"/>
    <w:rsid w:val="00C911FE"/>
    <w:rsid w:val="00C9625C"/>
    <w:rsid w:val="00CB092A"/>
    <w:rsid w:val="00CB1C4C"/>
    <w:rsid w:val="00CD185D"/>
    <w:rsid w:val="00CD46CC"/>
    <w:rsid w:val="00CE0D69"/>
    <w:rsid w:val="00CE7CB8"/>
    <w:rsid w:val="00D0068B"/>
    <w:rsid w:val="00D12764"/>
    <w:rsid w:val="00D341BD"/>
    <w:rsid w:val="00D46BC7"/>
    <w:rsid w:val="00D54CA5"/>
    <w:rsid w:val="00D75A57"/>
    <w:rsid w:val="00D77465"/>
    <w:rsid w:val="00D81BEF"/>
    <w:rsid w:val="00D904A2"/>
    <w:rsid w:val="00DA4F40"/>
    <w:rsid w:val="00DB7F85"/>
    <w:rsid w:val="00DC1F0C"/>
    <w:rsid w:val="00DE4C39"/>
    <w:rsid w:val="00E32A79"/>
    <w:rsid w:val="00E40967"/>
    <w:rsid w:val="00E47798"/>
    <w:rsid w:val="00E64C37"/>
    <w:rsid w:val="00E67E3B"/>
    <w:rsid w:val="00E71619"/>
    <w:rsid w:val="00E76284"/>
    <w:rsid w:val="00E77BC3"/>
    <w:rsid w:val="00E9092C"/>
    <w:rsid w:val="00EA4CE6"/>
    <w:rsid w:val="00EC46B8"/>
    <w:rsid w:val="00EC4741"/>
    <w:rsid w:val="00EC4A56"/>
    <w:rsid w:val="00ED3851"/>
    <w:rsid w:val="00ED5D21"/>
    <w:rsid w:val="00EF46B9"/>
    <w:rsid w:val="00F070E7"/>
    <w:rsid w:val="00F102F2"/>
    <w:rsid w:val="00F17207"/>
    <w:rsid w:val="00F60B40"/>
    <w:rsid w:val="00F759AA"/>
    <w:rsid w:val="00F96720"/>
    <w:rsid w:val="00FA5439"/>
    <w:rsid w:val="00FD3722"/>
    <w:rsid w:val="00FE4A95"/>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Mentionnonrsolue1">
    <w:name w:val="Mention non résolue1"/>
    <w:basedOn w:val="Policepardfaut"/>
    <w:uiPriority w:val="99"/>
    <w:semiHidden/>
    <w:unhideWhenUsed/>
    <w:rsid w:val="007D5C71"/>
    <w:rPr>
      <w:color w:val="605E5C"/>
      <w:shd w:val="clear" w:color="auto" w:fill="E1DFDD"/>
    </w:rPr>
  </w:style>
  <w:style w:type="table" w:styleId="Grilledutableau">
    <w:name w:val="Table Grid"/>
    <w:basedOn w:val="TableauNormal"/>
    <w:uiPriority w:val="59"/>
    <w:rsid w:val="003B64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1">
    <w:name w:val="Grid Table 5 Dark Accent 1"/>
    <w:basedOn w:val="TableauNormal"/>
    <w:uiPriority w:val="50"/>
    <w:rsid w:val="003B64F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Normal1">
    <w:name w:val="Normal1"/>
    <w:basedOn w:val="Normal"/>
    <w:rsid w:val="00D341BD"/>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character" w:customStyle="1" w:styleId="Normal2Car">
    <w:name w:val="Normal2 Car"/>
    <w:link w:val="Normal2"/>
    <w:locked/>
    <w:rsid w:val="00D341BD"/>
  </w:style>
  <w:style w:type="paragraph" w:customStyle="1" w:styleId="Normal2">
    <w:name w:val="Normal2"/>
    <w:basedOn w:val="Normal"/>
    <w:link w:val="Normal2Car"/>
    <w:rsid w:val="00D341BD"/>
    <w:pPr>
      <w:keepLines/>
      <w:tabs>
        <w:tab w:val="left" w:pos="567"/>
        <w:tab w:val="left" w:pos="851"/>
        <w:tab w:val="left" w:pos="1134"/>
      </w:tabs>
      <w:suppressAutoHyphens w:val="0"/>
      <w:ind w:left="284" w:firstLine="284"/>
      <w:jc w:val="both"/>
    </w:pPr>
    <w:rPr>
      <w:rFonts w:ascii="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7663424">
      <w:bodyDiv w:val="1"/>
      <w:marLeft w:val="0"/>
      <w:marRight w:val="0"/>
      <w:marTop w:val="0"/>
      <w:marBottom w:val="0"/>
      <w:divBdr>
        <w:top w:val="none" w:sz="0" w:space="0" w:color="auto"/>
        <w:left w:val="none" w:sz="0" w:space="0" w:color="auto"/>
        <w:bottom w:val="none" w:sz="0" w:space="0" w:color="auto"/>
        <w:right w:val="none" w:sz="0" w:space="0" w:color="auto"/>
      </w:divBdr>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84736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cpm-achats-marche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004F73B-3768-4FB1-907F-7224F5517CE0}">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DC1TYP_F.DOT</Template>
  <TotalTime>71</TotalTime>
  <Pages>9</Pages>
  <Words>1994</Words>
  <Characters>10967</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COURNUT Anthony</cp:lastModifiedBy>
  <cp:revision>12</cp:revision>
  <cp:lastPrinted>2023-06-27T09:22:00Z</cp:lastPrinted>
  <dcterms:created xsi:type="dcterms:W3CDTF">2024-10-21T14:14:00Z</dcterms:created>
  <dcterms:modified xsi:type="dcterms:W3CDTF">2025-06-19T13:00:00Z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