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9CC9" w14:textId="65970E8B"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269D7948" w14:textId="201ED3BD" w:rsidR="002811E0" w:rsidRDefault="005A4426" w:rsidP="00A93988">
      <w:pPr>
        <w:jc w:val="both"/>
        <w:rPr>
          <w:rFonts w:asciiTheme="minorHAnsi" w:hAnsiTheme="minorHAnsi"/>
          <w:noProof/>
          <w:sz w:val="22"/>
          <w:szCs w:val="22"/>
          <w:lang w:val="fr-FR"/>
        </w:rPr>
      </w:pPr>
      <w:r w:rsidRPr="00A93988">
        <w:rPr>
          <w:rFonts w:asciiTheme="minorHAnsi" w:hAnsiTheme="minorHAnsi"/>
          <w:b/>
          <w:bCs/>
          <w:iCs/>
          <w:sz w:val="22"/>
          <w:szCs w:val="22"/>
          <w:lang w:val="fr-FR"/>
        </w:rPr>
        <w:t xml:space="preserve">Objet et référence du </w:t>
      </w:r>
      <w:r w:rsidR="00A93988" w:rsidRPr="00A93988">
        <w:rPr>
          <w:rFonts w:asciiTheme="minorHAnsi" w:hAnsiTheme="minorHAnsi"/>
          <w:b/>
          <w:bCs/>
          <w:iCs/>
          <w:sz w:val="22"/>
          <w:szCs w:val="22"/>
          <w:lang w:val="fr-FR"/>
        </w:rPr>
        <w:t>m</w:t>
      </w:r>
      <w:r w:rsidRPr="00A93988">
        <w:rPr>
          <w:rFonts w:asciiTheme="minorHAnsi" w:hAnsiTheme="minorHAnsi"/>
          <w:b/>
          <w:bCs/>
          <w:iCs/>
          <w:sz w:val="22"/>
          <w:szCs w:val="22"/>
          <w:lang w:val="fr-FR"/>
        </w:rPr>
        <w:t>arché concern</w:t>
      </w:r>
      <w:r w:rsidR="00A93988" w:rsidRPr="00A93988">
        <w:rPr>
          <w:rFonts w:asciiTheme="minorHAnsi" w:hAnsiTheme="minorHAnsi"/>
          <w:b/>
          <w:bCs/>
          <w:iCs/>
          <w:sz w:val="22"/>
          <w:szCs w:val="22"/>
          <w:lang w:val="fr-FR"/>
        </w:rPr>
        <w:t>é</w:t>
      </w:r>
      <w:r w:rsidR="00A93988">
        <w:rPr>
          <w:rFonts w:asciiTheme="minorHAnsi" w:hAnsiTheme="minorHAnsi"/>
          <w:i/>
          <w:sz w:val="22"/>
          <w:szCs w:val="22"/>
          <w:lang w:val="fr-FR"/>
        </w:rPr>
        <w:t xml:space="preserve"> : </w:t>
      </w:r>
      <w:r w:rsidR="002811E0" w:rsidRPr="002811E0">
        <w:rPr>
          <w:rFonts w:asciiTheme="minorHAnsi" w:hAnsiTheme="minorHAnsi"/>
          <w:bCs/>
          <w:noProof/>
          <w:sz w:val="22"/>
          <w:szCs w:val="22"/>
          <w:lang w:val="fr-FR"/>
        </w:rPr>
        <w:t>Désignation d’un commissaire aux comptes</w:t>
      </w:r>
      <w:r w:rsidR="00A93988" w:rsidRPr="00A93988">
        <w:rPr>
          <w:rFonts w:asciiTheme="minorHAnsi" w:hAnsiTheme="minorHAnsi"/>
          <w:bCs/>
          <w:noProof/>
          <w:sz w:val="22"/>
          <w:szCs w:val="22"/>
          <w:lang w:val="fr-FR"/>
        </w:rPr>
        <w:t xml:space="preserve"> p</w:t>
      </w:r>
      <w:r w:rsidR="002811E0" w:rsidRPr="002811E0">
        <w:rPr>
          <w:rFonts w:asciiTheme="minorHAnsi" w:hAnsiTheme="minorHAnsi"/>
          <w:bCs/>
          <w:noProof/>
          <w:sz w:val="22"/>
          <w:szCs w:val="22"/>
          <w:lang w:val="fr-FR"/>
        </w:rPr>
        <w:t>our le compte de IA Intelligence Apprentie</w:t>
      </w:r>
      <w:r w:rsidR="00A93988" w:rsidRPr="00A93988">
        <w:rPr>
          <w:rFonts w:asciiTheme="minorHAnsi" w:hAnsiTheme="minorHAnsi"/>
          <w:bCs/>
          <w:noProof/>
          <w:sz w:val="22"/>
          <w:szCs w:val="22"/>
          <w:lang w:val="fr-FR"/>
        </w:rPr>
        <w:t xml:space="preserve">, </w:t>
      </w:r>
      <w:r w:rsidR="00A93988" w:rsidRPr="00A93988">
        <w:rPr>
          <w:rFonts w:asciiTheme="minorHAnsi" w:eastAsia="Arial Unicode MS" w:hAnsiTheme="minorHAnsi" w:cstheme="minorHAnsi"/>
          <w:bCs/>
          <w:color w:val="000000"/>
        </w:rPr>
        <w:t xml:space="preserve">n° </w:t>
      </w:r>
      <w:proofErr w:type="spellStart"/>
      <w:r w:rsidR="00A93988" w:rsidRPr="00A93988">
        <w:rPr>
          <w:rFonts w:asciiTheme="minorHAnsi" w:eastAsia="Arial Unicode MS" w:hAnsiTheme="minorHAnsi" w:cstheme="minorHAnsi"/>
          <w:bCs/>
          <w:color w:val="000000"/>
        </w:rPr>
        <w:t>marché</w:t>
      </w:r>
      <w:proofErr w:type="spellEnd"/>
      <w:r w:rsidR="00A93988" w:rsidRPr="00A93988">
        <w:rPr>
          <w:rFonts w:asciiTheme="minorHAnsi" w:eastAsia="Arial Unicode MS" w:hAnsiTheme="minorHAnsi" w:cstheme="minorHAnsi"/>
          <w:bCs/>
          <w:color w:val="000000"/>
        </w:rPr>
        <w:t xml:space="preserve"> : </w:t>
      </w:r>
      <w:r w:rsidR="00A93988" w:rsidRPr="00A93988">
        <w:rPr>
          <w:rFonts w:asciiTheme="minorHAnsi" w:eastAsia="Arial Unicode MS" w:hAnsiTheme="minorHAnsi" w:cstheme="minorHAnsi"/>
          <w:bCs/>
        </w:rPr>
        <w:t>2025 RTPN 4036</w:t>
      </w:r>
    </w:p>
    <w:p w14:paraId="3C0D3EF6" w14:textId="77777777" w:rsidR="005A4426" w:rsidRDefault="005A4426" w:rsidP="005A4426">
      <w:pPr>
        <w:rPr>
          <w:rFonts w:asciiTheme="minorHAnsi" w:hAnsiTheme="minorHAnsi"/>
          <w:noProof/>
          <w:sz w:val="22"/>
          <w:szCs w:val="22"/>
          <w:lang w:val="fr-FR"/>
        </w:rPr>
      </w:pPr>
    </w:p>
    <w:p w14:paraId="76A42BB6" w14:textId="77777777" w:rsidR="00A93988" w:rsidRPr="00497D0A" w:rsidRDefault="00A93988"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387B8220"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r w:rsidR="009C305E">
        <w:rPr>
          <w:rFonts w:asciiTheme="minorHAnsi" w:hAnsiTheme="minorHAnsi"/>
          <w:sz w:val="22"/>
          <w:szCs w:val="22"/>
          <w:lang w:val="fr-FR"/>
        </w:rPr>
        <w:t xml:space="preserve"> </w:t>
      </w:r>
      <w:r w:rsidRPr="00BC6B7E">
        <w:rPr>
          <w:rFonts w:asciiTheme="minorHAnsi" w:hAnsiTheme="minorHAnsi"/>
          <w:sz w:val="22"/>
          <w:szCs w:val="22"/>
          <w:lang w:val="fr-FR"/>
        </w:rPr>
        <w:t>;</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rsidSect="0029574D">
      <w:head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5864A7C2" w:rsidR="005A4426" w:rsidRDefault="00ED65D3">
    <w:pPr>
      <w:pStyle w:val="En-tte"/>
      <w:rPr>
        <w:noProof/>
        <w:lang w:eastAsia="fr-FR"/>
      </w:rPr>
    </w:pPr>
    <w:ins w:id="0" w:author="RETAIL Stephane" w:date="2025-03-31T14:12:00Z">
      <w:r w:rsidRPr="0034629B">
        <w:rPr>
          <w:noProof/>
          <w:color w:val="FFFFFF" w:themeColor="background1"/>
        </w:rPr>
        <w:drawing>
          <wp:anchor distT="0" distB="0" distL="114300" distR="114300" simplePos="0" relativeHeight="251660289" behindDoc="1" locked="0" layoutInCell="1" allowOverlap="1" wp14:anchorId="2884AC26" wp14:editId="04CCEC26">
            <wp:simplePos x="0" y="0"/>
            <wp:positionH relativeFrom="margin">
              <wp:posOffset>0</wp:posOffset>
            </wp:positionH>
            <wp:positionV relativeFrom="paragraph">
              <wp:posOffset>-635</wp:posOffset>
            </wp:positionV>
            <wp:extent cx="2495550" cy="781050"/>
            <wp:effectExtent l="0" t="0" r="0" b="0"/>
            <wp:wrapNone/>
            <wp:docPr id="645635606" name="Image 1" descr="Une image contenant Police, texte, logo,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635606" name="Image 1" descr="Une image contenant Police, texte, logo, conception&#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495550" cy="781050"/>
                    </a:xfrm>
                    <a:prstGeom prst="rect">
                      <a:avLst/>
                    </a:prstGeom>
                  </pic:spPr>
                </pic:pic>
              </a:graphicData>
            </a:graphic>
          </wp:anchor>
        </w:drawing>
      </w:r>
    </w:ins>
  </w:p>
  <w:p w14:paraId="73BE68CB" w14:textId="77777777" w:rsidR="0029574D" w:rsidRDefault="0029574D">
    <w:pPr>
      <w:pStyle w:val="En-tte"/>
      <w:rPr>
        <w:noProof/>
        <w:lang w:eastAsia="fr-FR"/>
      </w:rPr>
    </w:pPr>
  </w:p>
  <w:p w14:paraId="590DE3B2" w14:textId="77777777" w:rsidR="0029574D" w:rsidRDefault="0029574D">
    <w:pPr>
      <w:pStyle w:val="En-tte"/>
      <w:rPr>
        <w:noProof/>
        <w:lang w:eastAsia="fr-FR"/>
      </w:rPr>
    </w:pPr>
  </w:p>
  <w:p w14:paraId="6053F5B2" w14:textId="77777777" w:rsidR="0029574D" w:rsidRDefault="0029574D">
    <w:pPr>
      <w:pStyle w:val="En-tte"/>
      <w:rPr>
        <w:noProof/>
        <w:lang w:eastAsia="fr-FR"/>
      </w:rPr>
    </w:pPr>
  </w:p>
  <w:p w14:paraId="415418B4" w14:textId="77777777" w:rsidR="0029574D" w:rsidRDefault="0029574D">
    <w:pPr>
      <w:pStyle w:val="En-tte"/>
      <w:rPr>
        <w:noProof/>
        <w:lang w:eastAsia="fr-FR"/>
      </w:rPr>
    </w:pPr>
  </w:p>
  <w:p w14:paraId="2CB4D00D" w14:textId="77777777" w:rsidR="0029574D" w:rsidRDefault="002957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TAIL Stephane">
    <w15:presenceInfo w15:providerId="AD" w15:userId="S::Stephane.RETAIL@44.cci.fr::1c3068ea-0712-463b-bd28-9d0949def2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2811E0"/>
    <w:rsid w:val="0029574D"/>
    <w:rsid w:val="00342EBF"/>
    <w:rsid w:val="00410961"/>
    <w:rsid w:val="004912EC"/>
    <w:rsid w:val="005A4426"/>
    <w:rsid w:val="00876474"/>
    <w:rsid w:val="009C305E"/>
    <w:rsid w:val="009E0B6C"/>
    <w:rsid w:val="00A93988"/>
    <w:rsid w:val="00D81747"/>
    <w:rsid w:val="00ED65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https://ccipdll.sharepoint.com/sites/CCI44-DIP/Achats/_layouts/15/wrkstat.aspx?List=c397f12b-0e49-407c-ac66-8ce7992bc47e&amp;WorkflowInstanceName=f00d706e-6db4-4594-9338-2bdb3e9a7890</Url>
      <Description>Phase 1</Description>
    </RecopieNomMarche>
    <StatutApprobation xmlns="c397f12b-0e49-407c-ac66-8ce7992bc4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3.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275</Words>
  <Characters>1513</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11</cp:revision>
  <dcterms:created xsi:type="dcterms:W3CDTF">2024-07-15T07:29:00Z</dcterms:created>
  <dcterms:modified xsi:type="dcterms:W3CDTF">2025-04-18T13:57:00Z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