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AF257" w14:textId="77777777" w:rsidR="005D2171" w:rsidRPr="005D2171" w:rsidRDefault="005D2171" w:rsidP="005D2171">
      <w:pPr>
        <w:rPr>
          <w:lang w:eastAsia="fr-FR"/>
        </w:rPr>
      </w:pPr>
    </w:p>
    <w:p w14:paraId="7C8FCAF8" w14:textId="77777777" w:rsidR="0076210B" w:rsidRPr="00287297" w:rsidRDefault="008D647D"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rPr>
      </w:pPr>
      <w:r w:rsidRPr="00287297">
        <w:rPr>
          <w:rFonts w:ascii="Arial" w:hAnsi="Arial" w:cs="Arial"/>
          <w:color w:val="auto"/>
          <w:sz w:val="24"/>
          <w:szCs w:val="24"/>
        </w:rPr>
        <w:t>C</w:t>
      </w:r>
      <w:r w:rsidR="005D2171" w:rsidRPr="00287297">
        <w:rPr>
          <w:rFonts w:ascii="Arial" w:hAnsi="Arial" w:cs="Arial"/>
          <w:color w:val="auto"/>
          <w:sz w:val="24"/>
          <w:szCs w:val="24"/>
        </w:rPr>
        <w:t>ahi</w:t>
      </w:r>
      <w:r w:rsidR="0076210B" w:rsidRPr="00287297">
        <w:rPr>
          <w:rFonts w:ascii="Arial" w:hAnsi="Arial" w:cs="Arial"/>
          <w:color w:val="auto"/>
          <w:sz w:val="24"/>
          <w:szCs w:val="24"/>
        </w:rPr>
        <w:t>er des Clauses Administratives Particulières</w:t>
      </w:r>
    </w:p>
    <w:p w14:paraId="336A845B" w14:textId="77777777" w:rsidR="00D0340E" w:rsidRPr="00287297" w:rsidRDefault="0076210B"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u w:val="single"/>
        </w:rPr>
      </w:pPr>
      <w:r w:rsidRPr="00287297">
        <w:rPr>
          <w:rFonts w:ascii="Arial" w:hAnsi="Arial" w:cs="Arial"/>
          <w:color w:val="auto"/>
          <w:sz w:val="24"/>
          <w:szCs w:val="24"/>
        </w:rPr>
        <w:t>ANNEXE </w:t>
      </w:r>
      <w:r w:rsidR="00D0340E" w:rsidRPr="00287297">
        <w:rPr>
          <w:rFonts w:ascii="Arial" w:hAnsi="Arial" w:cs="Arial"/>
          <w:color w:val="auto"/>
          <w:sz w:val="24"/>
          <w:szCs w:val="24"/>
        </w:rPr>
        <w:t xml:space="preserve">SUR LE TRAITEMENT DES </w:t>
      </w:r>
      <w:r w:rsidR="00C70DDF" w:rsidRPr="00287297">
        <w:rPr>
          <w:rFonts w:ascii="Arial" w:hAnsi="Arial" w:cs="Arial"/>
          <w:color w:val="auto"/>
          <w:sz w:val="24"/>
          <w:szCs w:val="24"/>
        </w:rPr>
        <w:t>DONNÉES</w:t>
      </w:r>
      <w:r w:rsidR="00D0340E" w:rsidRPr="00287297">
        <w:rPr>
          <w:rFonts w:ascii="Arial" w:hAnsi="Arial" w:cs="Arial"/>
          <w:color w:val="auto"/>
          <w:sz w:val="24"/>
          <w:szCs w:val="24"/>
        </w:rPr>
        <w:t xml:space="preserve"> À CARACTÈRE PERSONNEL</w:t>
      </w:r>
      <w:r w:rsidR="00BF3EBD" w:rsidRPr="00287297">
        <w:rPr>
          <w:rFonts w:ascii="Arial" w:hAnsi="Arial" w:cs="Arial"/>
          <w:color w:val="auto"/>
          <w:sz w:val="24"/>
          <w:szCs w:val="24"/>
        </w:rPr>
        <w:t xml:space="preserve"> (conformément à l’article 28 du RGPD).</w:t>
      </w:r>
    </w:p>
    <w:p w14:paraId="18645F11" w14:textId="77777777" w:rsidR="0076210B" w:rsidRPr="00287297" w:rsidRDefault="0076210B" w:rsidP="00177A38">
      <w:pPr>
        <w:spacing w:after="0" w:line="240" w:lineRule="auto"/>
        <w:ind w:right="284"/>
        <w:jc w:val="both"/>
        <w:rPr>
          <w:rFonts w:ascii="Arial" w:hAnsi="Arial" w:cs="Arial"/>
          <w:b/>
          <w:spacing w:val="10"/>
          <w:lang w:val="nl-NL"/>
        </w:rPr>
      </w:pPr>
    </w:p>
    <w:p w14:paraId="5D9FD801" w14:textId="77777777" w:rsidR="00287297" w:rsidRPr="00287297" w:rsidRDefault="00287297" w:rsidP="00177A38">
      <w:pPr>
        <w:spacing w:after="0" w:line="240" w:lineRule="auto"/>
        <w:ind w:right="284"/>
        <w:jc w:val="both"/>
        <w:rPr>
          <w:rFonts w:ascii="Arial" w:hAnsi="Arial" w:cs="Arial"/>
          <w:b/>
          <w:spacing w:val="10"/>
          <w:sz w:val="20"/>
          <w:szCs w:val="20"/>
          <w:lang w:val="nl-NL"/>
        </w:rPr>
      </w:pPr>
    </w:p>
    <w:p w14:paraId="582E8D7B" w14:textId="77777777" w:rsidR="00287297" w:rsidRPr="00287297" w:rsidRDefault="00287297" w:rsidP="00177A38">
      <w:pPr>
        <w:spacing w:after="0" w:line="240" w:lineRule="auto"/>
        <w:ind w:right="284"/>
        <w:jc w:val="both"/>
        <w:rPr>
          <w:rFonts w:ascii="Arial" w:hAnsi="Arial" w:cs="Arial"/>
          <w:b/>
          <w:spacing w:val="10"/>
          <w:sz w:val="20"/>
          <w:szCs w:val="20"/>
          <w:lang w:val="nl-NL"/>
        </w:rPr>
      </w:pPr>
    </w:p>
    <w:p w14:paraId="0CF68FD6" w14:textId="77777777" w:rsidR="0076210B" w:rsidRPr="00287297" w:rsidRDefault="00C900FB" w:rsidP="00177A38">
      <w:pPr>
        <w:spacing w:after="0" w:line="240" w:lineRule="auto"/>
        <w:ind w:right="284"/>
        <w:jc w:val="both"/>
        <w:rPr>
          <w:rFonts w:ascii="Arial" w:hAnsi="Arial" w:cs="Arial"/>
          <w:b/>
          <w:spacing w:val="10"/>
          <w:sz w:val="20"/>
          <w:szCs w:val="20"/>
          <w:lang w:val="nl-NL"/>
        </w:rPr>
      </w:pPr>
      <w:r w:rsidRPr="00287297">
        <w:rPr>
          <w:rFonts w:ascii="Arial" w:hAnsi="Arial" w:cs="Arial"/>
          <w:b/>
          <w:spacing w:val="10"/>
          <w:sz w:val="20"/>
          <w:szCs w:val="20"/>
          <w:lang w:val="nl-NL"/>
        </w:rPr>
        <w:t>Procédure n°</w:t>
      </w:r>
      <w:r w:rsidR="00287297" w:rsidRPr="00287297">
        <w:rPr>
          <w:rFonts w:ascii="Arial" w:hAnsi="Arial" w:cs="Arial"/>
          <w:b/>
          <w:spacing w:val="10"/>
          <w:sz w:val="20"/>
          <w:szCs w:val="20"/>
          <w:lang w:val="nl-NL"/>
        </w:rPr>
        <w:t>MEN-SG-AOO-25023</w:t>
      </w:r>
      <w:r w:rsidR="002868C5" w:rsidRPr="00287297">
        <w:rPr>
          <w:rFonts w:ascii="Arial" w:hAnsi="Arial" w:cs="Arial"/>
          <w:b/>
          <w:spacing w:val="10"/>
          <w:sz w:val="20"/>
          <w:szCs w:val="20"/>
          <w:lang w:val="nl-NL"/>
        </w:rPr>
        <w:t>-</w:t>
      </w:r>
      <w:r w:rsidR="00287297" w:rsidRPr="00287297">
        <w:rPr>
          <w:rFonts w:ascii="Arial" w:hAnsi="Arial" w:cs="Arial"/>
          <w:b/>
          <w:spacing w:val="10"/>
          <w:sz w:val="20"/>
          <w:szCs w:val="20"/>
          <w:lang w:val="nl-NL"/>
        </w:rPr>
        <w:t xml:space="preserve"> TMA RNIE BNIE</w:t>
      </w:r>
    </w:p>
    <w:p w14:paraId="69F8CAA6" w14:textId="77777777" w:rsidR="00287297" w:rsidRPr="00287297" w:rsidRDefault="00287297" w:rsidP="00177A38">
      <w:pPr>
        <w:spacing w:after="0" w:line="240" w:lineRule="auto"/>
        <w:ind w:right="284"/>
        <w:jc w:val="both"/>
        <w:rPr>
          <w:rFonts w:ascii="Arial" w:hAnsi="Arial" w:cs="Arial"/>
          <w:b/>
          <w:spacing w:val="10"/>
          <w:sz w:val="20"/>
          <w:szCs w:val="20"/>
          <w:lang w:val="nl-NL"/>
        </w:rPr>
      </w:pPr>
    </w:p>
    <w:p w14:paraId="08832E35" w14:textId="77777777" w:rsidR="00AB57E2" w:rsidRPr="00287297" w:rsidRDefault="0076210B" w:rsidP="00287297">
      <w:pPr>
        <w:spacing w:after="0" w:line="240" w:lineRule="auto"/>
        <w:ind w:right="-1"/>
        <w:jc w:val="both"/>
        <w:rPr>
          <w:rFonts w:ascii="Arial" w:hAnsi="Arial" w:cs="Arial"/>
          <w:sz w:val="20"/>
          <w:szCs w:val="20"/>
        </w:rPr>
      </w:pPr>
      <w:r w:rsidRPr="00287297">
        <w:rPr>
          <w:rFonts w:ascii="Arial" w:hAnsi="Arial" w:cs="Arial"/>
          <w:b/>
          <w:smallCaps/>
          <w:sz w:val="20"/>
          <w:szCs w:val="20"/>
        </w:rPr>
        <w:t>Objet </w:t>
      </w:r>
      <w:r w:rsidRPr="00287297">
        <w:rPr>
          <w:rFonts w:ascii="Arial" w:hAnsi="Arial" w:cs="Arial"/>
          <w:smallCaps/>
          <w:sz w:val="20"/>
          <w:szCs w:val="20"/>
        </w:rPr>
        <w:t>:</w:t>
      </w:r>
      <w:r w:rsidRPr="00287297">
        <w:rPr>
          <w:rFonts w:ascii="Arial" w:hAnsi="Arial" w:cs="Arial"/>
          <w:sz w:val="20"/>
          <w:szCs w:val="20"/>
        </w:rPr>
        <w:t xml:space="preserve"> </w:t>
      </w:r>
      <w:r w:rsidR="00287297" w:rsidRPr="00287297">
        <w:rPr>
          <w:rFonts w:ascii="Arial" w:hAnsi="Arial" w:cs="Arial"/>
          <w:sz w:val="20"/>
          <w:szCs w:val="20"/>
        </w:rPr>
        <w:t>Réalisation des prestations de tierce maintenance applicative des applications "Répertoire national des identifiants élèves, étudiants et apprentis" (RNIE) et « Base nationale des identifiants élèves » (BNIE) pour le compte du ministère chargé de l’éducation nationale, de l’enseignement supérieur et de la recherche.</w:t>
      </w:r>
    </w:p>
    <w:p w14:paraId="2B9049F3" w14:textId="77777777" w:rsidR="00287297" w:rsidRPr="00287297" w:rsidRDefault="00287297" w:rsidP="00287297">
      <w:pPr>
        <w:spacing w:after="0" w:line="240" w:lineRule="auto"/>
        <w:ind w:right="-1"/>
        <w:jc w:val="both"/>
        <w:rPr>
          <w:rFonts w:ascii="Arial" w:hAnsi="Arial" w:cs="Arial"/>
          <w:sz w:val="20"/>
          <w:szCs w:val="20"/>
        </w:rPr>
      </w:pPr>
    </w:p>
    <w:p w14:paraId="5971A693" w14:textId="77777777" w:rsidR="00D0340E" w:rsidRPr="00287297" w:rsidRDefault="000C427B" w:rsidP="00177A38">
      <w:pPr>
        <w:spacing w:after="0" w:line="240" w:lineRule="auto"/>
        <w:jc w:val="both"/>
        <w:rPr>
          <w:rFonts w:ascii="Arial" w:hAnsi="Arial" w:cs="Arial"/>
          <w:sz w:val="20"/>
          <w:szCs w:val="20"/>
        </w:rPr>
      </w:pPr>
      <w:r w:rsidRPr="00287297">
        <w:rPr>
          <w:rFonts w:ascii="Arial" w:hAnsi="Arial" w:cs="Arial"/>
          <w:sz w:val="20"/>
          <w:szCs w:val="20"/>
        </w:rPr>
        <w:t xml:space="preserve">La présente Annexe a pour objet de décrire les obligations respectives des Parties en </w:t>
      </w:r>
      <w:r w:rsidR="00D0340E" w:rsidRPr="00287297">
        <w:rPr>
          <w:rFonts w:ascii="Arial" w:hAnsi="Arial" w:cs="Arial"/>
          <w:sz w:val="20"/>
          <w:szCs w:val="20"/>
        </w:rPr>
        <w:t xml:space="preserve">matière de </w:t>
      </w:r>
      <w:r w:rsidR="009E77B2" w:rsidRPr="00287297">
        <w:rPr>
          <w:rFonts w:ascii="Arial" w:hAnsi="Arial" w:cs="Arial"/>
          <w:sz w:val="20"/>
          <w:szCs w:val="20"/>
        </w:rPr>
        <w:t>Données</w:t>
      </w:r>
      <w:r w:rsidR="00892B22" w:rsidRPr="00287297">
        <w:rPr>
          <w:rFonts w:ascii="Arial" w:hAnsi="Arial" w:cs="Arial"/>
          <w:sz w:val="20"/>
          <w:szCs w:val="20"/>
        </w:rPr>
        <w:t xml:space="preserve"> personnelles</w:t>
      </w:r>
      <w:r w:rsidR="00D0340E" w:rsidRPr="00287297">
        <w:rPr>
          <w:rFonts w:ascii="Arial" w:hAnsi="Arial" w:cs="Arial"/>
          <w:sz w:val="20"/>
          <w:szCs w:val="20"/>
        </w:rPr>
        <w:t xml:space="preserve"> et fait partie intégrante du </w:t>
      </w:r>
      <w:r w:rsidR="002868C5" w:rsidRPr="00287297">
        <w:rPr>
          <w:rFonts w:ascii="Arial" w:hAnsi="Arial" w:cs="Arial"/>
          <w:sz w:val="20"/>
          <w:szCs w:val="20"/>
        </w:rPr>
        <w:t>Cahier des clauses administratives particulières (</w:t>
      </w:r>
      <w:r w:rsidR="00D0340E" w:rsidRPr="00287297">
        <w:rPr>
          <w:rFonts w:ascii="Arial" w:hAnsi="Arial" w:cs="Arial"/>
          <w:sz w:val="20"/>
          <w:szCs w:val="20"/>
        </w:rPr>
        <w:t>CCAP</w:t>
      </w:r>
      <w:r w:rsidR="002868C5" w:rsidRPr="00287297">
        <w:rPr>
          <w:rFonts w:ascii="Arial" w:hAnsi="Arial" w:cs="Arial"/>
          <w:sz w:val="20"/>
          <w:szCs w:val="20"/>
        </w:rPr>
        <w:t>)</w:t>
      </w:r>
      <w:r w:rsidR="00D0340E" w:rsidRPr="00287297">
        <w:rPr>
          <w:rFonts w:ascii="Arial" w:hAnsi="Arial" w:cs="Arial"/>
          <w:sz w:val="20"/>
          <w:szCs w:val="20"/>
        </w:rPr>
        <w:t>.</w:t>
      </w:r>
      <w:r w:rsidRPr="00287297">
        <w:rPr>
          <w:rFonts w:ascii="Arial" w:hAnsi="Arial" w:cs="Arial"/>
          <w:sz w:val="20"/>
          <w:szCs w:val="20"/>
        </w:rPr>
        <w:t xml:space="preserve"> </w:t>
      </w:r>
    </w:p>
    <w:p w14:paraId="78103130" w14:textId="77777777" w:rsidR="00CF5AFF" w:rsidRPr="00CF5AFF" w:rsidRDefault="00CF5AFF" w:rsidP="00177A38">
      <w:pPr>
        <w:spacing w:after="0" w:line="240" w:lineRule="auto"/>
        <w:jc w:val="both"/>
        <w:rPr>
          <w:rFonts w:ascii="Arial" w:hAnsi="Arial" w:cs="Arial"/>
          <w:sz w:val="20"/>
          <w:szCs w:val="20"/>
          <w:highlight w:val="yellow"/>
        </w:rPr>
      </w:pPr>
    </w:p>
    <w:p w14:paraId="203BEBD6" w14:textId="77777777" w:rsidR="00AB57E2" w:rsidRDefault="00AB57E2" w:rsidP="00177A38">
      <w:pPr>
        <w:spacing w:after="0" w:line="240" w:lineRule="auto"/>
        <w:rPr>
          <w:rFonts w:ascii="Arial" w:hAnsi="Arial" w:cs="Arial"/>
          <w:b/>
          <w:bCs/>
          <w:sz w:val="20"/>
        </w:rPr>
      </w:pPr>
    </w:p>
    <w:p w14:paraId="35D32BB6" w14:textId="77777777" w:rsidR="000C427B" w:rsidRPr="00B956AB" w:rsidRDefault="00AB2C98" w:rsidP="00177A38">
      <w:pPr>
        <w:spacing w:after="0" w:line="240"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0140BD16" w14:textId="77777777" w:rsidR="00AB57E2" w:rsidRPr="00AB57E2" w:rsidRDefault="00AB57E2" w:rsidP="00177A38">
      <w:pPr>
        <w:pStyle w:val="AODefHead"/>
        <w:spacing w:before="0" w:line="240" w:lineRule="auto"/>
        <w:ind w:left="0"/>
        <w:rPr>
          <w:rFonts w:ascii="Arial" w:hAnsi="Arial" w:cs="Arial"/>
          <w:sz w:val="20"/>
          <w:szCs w:val="20"/>
        </w:rPr>
      </w:pPr>
    </w:p>
    <w:p w14:paraId="2BA2B1E9" w14:textId="77777777" w:rsidR="00CF5AFF" w:rsidRPr="00CF5AFF" w:rsidRDefault="00CF5AFF" w:rsidP="00177A38">
      <w:pPr>
        <w:pStyle w:val="AODefHead"/>
        <w:spacing w:before="0" w:line="240" w:lineRule="auto"/>
        <w:ind w:left="0"/>
        <w:rPr>
          <w:rFonts w:ascii="Arial" w:hAnsi="Arial" w:cs="Arial"/>
          <w:sz w:val="20"/>
          <w:szCs w:val="20"/>
        </w:rPr>
      </w:pPr>
    </w:p>
    <w:p w14:paraId="1B9004F9" w14:textId="77777777" w:rsidR="000C427B"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7F1B94D0" w14:textId="77777777" w:rsidR="00AB57E2" w:rsidRPr="00AB57E2" w:rsidRDefault="00AB57E2" w:rsidP="00177A38">
      <w:pPr>
        <w:pStyle w:val="AODefHead"/>
        <w:spacing w:before="0" w:line="240" w:lineRule="auto"/>
        <w:ind w:left="0"/>
        <w:rPr>
          <w:rFonts w:ascii="Arial" w:hAnsi="Arial" w:cs="Arial"/>
          <w:sz w:val="20"/>
          <w:szCs w:val="20"/>
        </w:rPr>
      </w:pPr>
    </w:p>
    <w:p w14:paraId="6028FBA4" w14:textId="77777777" w:rsidR="008644D6"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1F4A9F6B" w14:textId="77777777" w:rsidR="00AB57E2" w:rsidRPr="00AB57E2" w:rsidRDefault="00AB57E2" w:rsidP="00177A38">
      <w:pPr>
        <w:pStyle w:val="AODefHead"/>
        <w:spacing w:before="0" w:line="240" w:lineRule="auto"/>
        <w:ind w:left="0"/>
        <w:rPr>
          <w:sz w:val="21"/>
          <w:szCs w:val="21"/>
        </w:rPr>
      </w:pPr>
    </w:p>
    <w:p w14:paraId="0CD28160" w14:textId="77777777" w:rsidR="000C427B" w:rsidRPr="00B956AB" w:rsidRDefault="000C427B" w:rsidP="00177A38">
      <w:pPr>
        <w:pStyle w:val="AODefHead"/>
        <w:spacing w:before="0" w:line="240" w:lineRule="auto"/>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tout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02B9E784" w14:textId="77777777" w:rsidR="00AB57E2" w:rsidRPr="00AB57E2" w:rsidRDefault="00AB57E2" w:rsidP="00177A38">
      <w:pPr>
        <w:pStyle w:val="AODefHead"/>
        <w:spacing w:before="0" w:line="240" w:lineRule="auto"/>
        <w:ind w:left="0"/>
        <w:rPr>
          <w:rFonts w:ascii="Arial" w:hAnsi="Arial" w:cs="Arial"/>
          <w:sz w:val="20"/>
          <w:szCs w:val="20"/>
        </w:rPr>
      </w:pPr>
    </w:p>
    <w:p w14:paraId="30F369CD" w14:textId="77777777" w:rsidR="000C427B" w:rsidRPr="00B956AB" w:rsidRDefault="000C427B"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de la part du </w:t>
      </w:r>
      <w:r w:rsidR="00602A5D">
        <w:rPr>
          <w:rFonts w:ascii="Arial" w:hAnsi="Arial" w:cs="Arial"/>
          <w:sz w:val="20"/>
          <w:szCs w:val="20"/>
        </w:rPr>
        <w:t>Ministère</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t>avenants conclus entre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et le </w:t>
      </w:r>
      <w:r w:rsidR="00602A5D">
        <w:rPr>
          <w:rFonts w:ascii="Arial" w:hAnsi="Arial" w:cs="Arial"/>
          <w:sz w:val="20"/>
          <w:szCs w:val="20"/>
        </w:rPr>
        <w:t>Ministère</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052EB5D2"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6C01E352" w14:textId="77777777" w:rsidR="000C427B" w:rsidRPr="00B956AB" w:rsidRDefault="000C427B" w:rsidP="00177A38">
      <w:pPr>
        <w:pStyle w:val="AODefHead"/>
        <w:numPr>
          <w:ilvl w:val="0"/>
          <w:numId w:val="0"/>
        </w:numPr>
        <w:spacing w:before="0" w:line="240" w:lineRule="auto"/>
        <w:rPr>
          <w:sz w:val="21"/>
          <w:szCs w:val="21"/>
        </w:rPr>
      </w:pPr>
      <w:r w:rsidRPr="00B956AB">
        <w:rPr>
          <w:rFonts w:ascii="Arial" w:hAnsi="Arial" w:cs="Arial"/>
          <w:b/>
          <w:bCs/>
          <w:sz w:val="20"/>
          <w:szCs w:val="20"/>
        </w:rPr>
        <w:t>Responsable de Traitement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602A5D">
        <w:rPr>
          <w:rFonts w:ascii="Arial" w:hAnsi="Arial" w:cs="Arial"/>
          <w:sz w:val="20"/>
          <w:szCs w:val="20"/>
        </w:rPr>
        <w:t>Ministère</w:t>
      </w:r>
      <w:r w:rsidRPr="00B956AB">
        <w:rPr>
          <w:rFonts w:ascii="Arial" w:hAnsi="Arial" w:cs="Arial"/>
          <w:sz w:val="20"/>
          <w:szCs w:val="20"/>
        </w:rPr>
        <w:t>.</w:t>
      </w:r>
      <w:r w:rsidRPr="00B956AB">
        <w:rPr>
          <w:sz w:val="21"/>
          <w:szCs w:val="21"/>
        </w:rPr>
        <w:t xml:space="preserve"> </w:t>
      </w:r>
    </w:p>
    <w:p w14:paraId="1F7ABD2C"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42B8088B" w14:textId="77777777" w:rsidR="000C427B" w:rsidRPr="00B956AB" w:rsidRDefault="000C427B" w:rsidP="00177A38">
      <w:pPr>
        <w:pStyle w:val="AODefHead"/>
        <w:numPr>
          <w:ilvl w:val="0"/>
          <w:numId w:val="0"/>
        </w:numPr>
        <w:spacing w:before="0" w:line="240" w:lineRule="auto"/>
        <w:rPr>
          <w:rFonts w:ascii="Arial" w:hAnsi="Arial" w:cs="Arial"/>
          <w:sz w:val="20"/>
          <w:szCs w:val="20"/>
        </w:rPr>
      </w:pPr>
      <w:r w:rsidRPr="00B956AB">
        <w:rPr>
          <w:rFonts w:ascii="Arial" w:hAnsi="Arial" w:cs="Arial"/>
          <w:b/>
          <w:bCs/>
          <w:sz w:val="20"/>
          <w:szCs w:val="20"/>
        </w:rPr>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le cadre du </w:t>
      </w:r>
      <w:r w:rsidR="00E64E59" w:rsidRPr="00B956AB">
        <w:rPr>
          <w:rFonts w:ascii="Arial" w:hAnsi="Arial" w:cs="Arial"/>
          <w:sz w:val="20"/>
          <w:szCs w:val="20"/>
        </w:rPr>
        <w:t>présent marché</w:t>
      </w:r>
      <w:r w:rsidR="00233042">
        <w:rPr>
          <w:rFonts w:ascii="Arial" w:hAnsi="Arial" w:cs="Arial"/>
          <w:sz w:val="20"/>
          <w:szCs w:val="20"/>
        </w:rPr>
        <w:t>, le titulaire</w:t>
      </w:r>
      <w:r w:rsidRPr="00B956AB">
        <w:rPr>
          <w:rFonts w:ascii="Arial" w:hAnsi="Arial" w:cs="Arial"/>
          <w:sz w:val="20"/>
          <w:szCs w:val="20"/>
        </w:rPr>
        <w:t xml:space="preserve"> est le </w:t>
      </w:r>
      <w:r w:rsidR="00233042">
        <w:rPr>
          <w:rFonts w:ascii="Arial" w:hAnsi="Arial" w:cs="Arial"/>
          <w:sz w:val="20"/>
          <w:szCs w:val="20"/>
        </w:rPr>
        <w:t>sous-traitant</w:t>
      </w:r>
      <w:r w:rsidRPr="00B956AB">
        <w:rPr>
          <w:rFonts w:ascii="Arial" w:hAnsi="Arial" w:cs="Arial"/>
          <w:sz w:val="20"/>
          <w:szCs w:val="20"/>
        </w:rPr>
        <w:t xml:space="preserv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292C81E2" w14:textId="77777777" w:rsidR="000C427B" w:rsidRPr="00B956AB" w:rsidRDefault="000C427B" w:rsidP="00177A38">
      <w:pPr>
        <w:spacing w:after="0" w:line="240" w:lineRule="auto"/>
        <w:rPr>
          <w:sz w:val="21"/>
          <w:szCs w:val="21"/>
        </w:rPr>
      </w:pPr>
    </w:p>
    <w:p w14:paraId="2B7F7639" w14:textId="77777777" w:rsidR="000C427B"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53E7283F" w14:textId="77777777" w:rsidR="001011C0" w:rsidRPr="00B956AB" w:rsidRDefault="001011C0" w:rsidP="00177A38">
      <w:pPr>
        <w:pStyle w:val="Paragraphedeliste"/>
        <w:spacing w:after="0"/>
        <w:ind w:left="360"/>
        <w:rPr>
          <w:rFonts w:ascii="Arial" w:hAnsi="Arial" w:cs="Arial"/>
          <w:b/>
          <w:sz w:val="20"/>
          <w:lang w:val="fr-FR"/>
        </w:rPr>
      </w:pPr>
    </w:p>
    <w:p w14:paraId="65FFD3EC"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2271F92D"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0970F12B" w14:textId="77777777" w:rsidR="001011C0" w:rsidRPr="00B956AB" w:rsidRDefault="001011C0" w:rsidP="00177A38">
      <w:pPr>
        <w:pStyle w:val="Paragraphedeliste"/>
        <w:numPr>
          <w:ilvl w:val="0"/>
          <w:numId w:val="11"/>
        </w:numPr>
        <w:spacing w:after="0"/>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4CE0AC7A" w14:textId="77777777" w:rsidR="001011C0" w:rsidRPr="00B956AB" w:rsidRDefault="001011C0" w:rsidP="00177A38">
      <w:pPr>
        <w:pStyle w:val="Paragraphedeliste"/>
        <w:spacing w:after="0"/>
        <w:ind w:left="360"/>
        <w:rPr>
          <w:rFonts w:ascii="Arial" w:eastAsiaTheme="minorHAnsi" w:hAnsi="Arial" w:cs="Arial"/>
          <w:sz w:val="20"/>
          <w:lang w:val="fr-FR"/>
        </w:rPr>
      </w:pPr>
    </w:p>
    <w:p w14:paraId="6245A474"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24C2D1B4"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60F3BEE1" w14:textId="77777777" w:rsidR="00AB2C98"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01EEAB70" w14:textId="77777777" w:rsidR="000C427B" w:rsidRPr="00B956AB" w:rsidRDefault="000C427B" w:rsidP="00177A38">
      <w:pPr>
        <w:pStyle w:val="Paragraphedeliste"/>
        <w:spacing w:after="0"/>
        <w:ind w:left="792" w:hanging="432"/>
        <w:rPr>
          <w:noProof/>
          <w:sz w:val="21"/>
          <w:szCs w:val="21"/>
          <w:lang w:val="fr-FR"/>
        </w:rPr>
      </w:pPr>
    </w:p>
    <w:p w14:paraId="3C33982B" w14:textId="77777777" w:rsidR="00AB2C98" w:rsidRPr="00B956AB" w:rsidRDefault="00F94C49" w:rsidP="00177A38">
      <w:pPr>
        <w:pStyle w:val="Paragraphedeliste"/>
        <w:spacing w:after="0"/>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2261711B" w14:textId="77777777" w:rsidR="00AB2C98" w:rsidRPr="00B956AB" w:rsidRDefault="00AB2C98" w:rsidP="00177A38">
      <w:pPr>
        <w:pStyle w:val="Paragraphedeliste"/>
        <w:spacing w:after="0"/>
        <w:ind w:left="792" w:hanging="432"/>
        <w:rPr>
          <w:rFonts w:ascii="Arial" w:hAnsi="Arial" w:cs="Arial"/>
          <w:noProof/>
          <w:sz w:val="20"/>
          <w:highlight w:val="yellow"/>
          <w:lang w:val="fr-FR"/>
        </w:rPr>
      </w:pPr>
    </w:p>
    <w:p w14:paraId="0F3CEE3B" w14:textId="77777777" w:rsidR="000C427B" w:rsidRDefault="000C427B"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le </w:t>
      </w:r>
      <w:r w:rsidR="00602A5D">
        <w:rPr>
          <w:rFonts w:ascii="Arial" w:hAnsi="Arial" w:cs="Arial"/>
          <w:sz w:val="20"/>
          <w:szCs w:val="20"/>
        </w:rPr>
        <w:t>Ministère</w:t>
      </w:r>
      <w:r w:rsidRPr="00B956AB">
        <w:rPr>
          <w:rFonts w:ascii="Arial" w:hAnsi="Arial" w:cs="Arial"/>
          <w:sz w:val="20"/>
          <w:szCs w:val="20"/>
        </w:rPr>
        <w:t xml:space="preserve"> et le </w:t>
      </w:r>
      <w:r w:rsidR="00233042">
        <w:rPr>
          <w:rFonts w:ascii="Arial" w:hAnsi="Arial" w:cs="Arial"/>
          <w:sz w:val="20"/>
          <w:szCs w:val="20"/>
        </w:rPr>
        <w:t>sous-traitant</w:t>
      </w:r>
      <w:r w:rsidRPr="00B956AB">
        <w:rPr>
          <w:rFonts w:ascii="Arial" w:hAnsi="Arial" w:cs="Arial"/>
          <w:sz w:val="20"/>
          <w:szCs w:val="20"/>
        </w:rPr>
        <w:t xml:space="preserve"> s'engagent à respecter leurs obligations, respectivement en leur qualité de Responsable de Traitement et de Sous-traitant telles que prévues :</w:t>
      </w:r>
    </w:p>
    <w:p w14:paraId="2F8C039C" w14:textId="77777777" w:rsidR="00AB57E2" w:rsidRPr="00B956AB" w:rsidRDefault="00AB57E2" w:rsidP="00177A38">
      <w:pPr>
        <w:spacing w:after="0" w:line="240" w:lineRule="auto"/>
        <w:jc w:val="both"/>
        <w:rPr>
          <w:rFonts w:ascii="Arial" w:hAnsi="Arial" w:cs="Arial"/>
          <w:sz w:val="20"/>
          <w:szCs w:val="20"/>
        </w:rPr>
      </w:pPr>
    </w:p>
    <w:p w14:paraId="297337AA"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par la loi n°78-17 du 6 janvier 1978 relative à l’informatique</w:t>
      </w:r>
      <w:r w:rsidR="00186642" w:rsidRPr="00B956AB">
        <w:rPr>
          <w:rFonts w:ascii="Arial" w:eastAsiaTheme="minorHAnsi" w:hAnsi="Arial" w:cs="Arial"/>
          <w:sz w:val="20"/>
          <w:szCs w:val="20"/>
          <w:lang w:val="fr-FR"/>
        </w:rPr>
        <w:t>, aux fichiers et aux libertés</w:t>
      </w:r>
      <w:r w:rsidRPr="00B956AB">
        <w:rPr>
          <w:rFonts w:ascii="Arial" w:eastAsiaTheme="minorHAnsi" w:hAnsi="Arial" w:cs="Arial"/>
          <w:sz w:val="20"/>
          <w:szCs w:val="20"/>
          <w:lang w:val="fr-FR"/>
        </w:rPr>
        <w:t xml:space="preserve">, le cas échéant mise à jour, ainsi que le règlement (UE) 2016/679 du Parlement européen et du Conseil du 27 avril 2016 relatif à la protection des personnes physiques à l'égard du traitement des </w:t>
      </w:r>
      <w:r w:rsidR="00393DA5" w:rsidRPr="00B956AB">
        <w:rPr>
          <w:rFonts w:ascii="Arial" w:eastAsiaTheme="minorHAnsi" w:hAnsi="Arial" w:cs="Arial"/>
          <w:sz w:val="20"/>
          <w:szCs w:val="20"/>
          <w:lang w:val="fr-FR"/>
        </w:rPr>
        <w:t xml:space="preserve">données </w:t>
      </w:r>
      <w:r w:rsidR="00892B22" w:rsidRPr="00B956AB">
        <w:rPr>
          <w:rFonts w:ascii="Arial" w:eastAsiaTheme="minorHAnsi" w:hAnsi="Arial" w:cs="Arial"/>
          <w:sz w:val="20"/>
          <w:szCs w:val="20"/>
          <w:lang w:val="fr-FR"/>
        </w:rPr>
        <w:t xml:space="preserve"> </w:t>
      </w:r>
      <w:r w:rsidRPr="00B956AB">
        <w:rPr>
          <w:rFonts w:ascii="Arial" w:eastAsiaTheme="minorHAnsi" w:hAnsi="Arial" w:cs="Arial"/>
          <w:sz w:val="20"/>
          <w:szCs w:val="20"/>
          <w:lang w:val="fr-FR"/>
        </w:rPr>
        <w:t xml:space="preserve"> à caractère personnel et à la libre circulation de ces </w:t>
      </w:r>
      <w:r w:rsidR="00885A69" w:rsidRPr="00B956AB">
        <w:rPr>
          <w:rFonts w:ascii="Arial" w:eastAsiaTheme="minorHAnsi" w:hAnsi="Arial" w:cs="Arial"/>
          <w:sz w:val="20"/>
          <w:szCs w:val="20"/>
          <w:lang w:val="fr-FR"/>
        </w:rPr>
        <w:t>données</w:t>
      </w:r>
      <w:r w:rsidRPr="00B956AB">
        <w:rPr>
          <w:rFonts w:ascii="Arial" w:eastAsiaTheme="minorHAnsi" w:hAnsi="Arial" w:cs="Arial"/>
          <w:sz w:val="20"/>
          <w:szCs w:val="20"/>
          <w:lang w:val="fr-FR"/>
        </w:rPr>
        <w:t xml:space="preserve"> abrogeant la directive 95/46/CE ;</w:t>
      </w:r>
    </w:p>
    <w:p w14:paraId="442B2CE1" w14:textId="77777777" w:rsidR="00AB57E2" w:rsidRPr="00AB57E2" w:rsidRDefault="00AB57E2" w:rsidP="00AB57E2">
      <w:pPr>
        <w:pStyle w:val="AODocTxtL2"/>
        <w:spacing w:before="0" w:line="240" w:lineRule="auto"/>
        <w:rPr>
          <w:lang w:val="fr-FR"/>
        </w:rPr>
      </w:pPr>
    </w:p>
    <w:p w14:paraId="47658F73"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les textes et décisions émanant d’autorités administratives indépendantes et notamment ceux de la Commission Nationale de l’Informatique et des Libertés (CNIL) ;</w:t>
      </w:r>
    </w:p>
    <w:p w14:paraId="1E3D1535" w14:textId="77777777" w:rsidR="00AB57E2" w:rsidRPr="00AB57E2" w:rsidRDefault="00AB57E2" w:rsidP="00AB57E2">
      <w:pPr>
        <w:pStyle w:val="AODocTxtL2"/>
        <w:spacing w:before="0" w:line="240" w:lineRule="auto"/>
        <w:rPr>
          <w:lang w:val="fr-FR"/>
        </w:rPr>
      </w:pPr>
    </w:p>
    <w:p w14:paraId="28635158" w14:textId="77777777" w:rsidR="00892B22" w:rsidRPr="00B956AB" w:rsidRDefault="000C427B" w:rsidP="00AB57E2">
      <w:pPr>
        <w:pStyle w:val="AOHead3"/>
        <w:numPr>
          <w:ilvl w:val="0"/>
          <w:numId w:val="0"/>
        </w:numPr>
        <w:spacing w:before="0"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Pr="00B956AB">
        <w:rPr>
          <w:rFonts w:ascii="Arial" w:eastAsiaTheme="minorHAnsi" w:hAnsi="Arial" w:cs="Arial"/>
          <w:sz w:val="20"/>
          <w:szCs w:val="20"/>
          <w:lang w:val="fr-FR"/>
        </w:rPr>
        <w:t xml:space="preserve">la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05347490" w14:textId="77777777" w:rsidR="00D7561D" w:rsidRPr="00B956AB" w:rsidRDefault="00D7561D" w:rsidP="00177A38">
      <w:pPr>
        <w:pStyle w:val="AODocTxtL2"/>
        <w:spacing w:before="0" w:line="240" w:lineRule="auto"/>
        <w:rPr>
          <w:highlight w:val="yellow"/>
          <w:lang w:val="fr-FR"/>
        </w:rPr>
      </w:pPr>
    </w:p>
    <w:p w14:paraId="486878C0" w14:textId="77777777" w:rsidR="00C63E03" w:rsidRDefault="000C427B" w:rsidP="00177A38">
      <w:pPr>
        <w:spacing w:after="0" w:line="240" w:lineRule="auto"/>
        <w:jc w:val="both"/>
        <w:rPr>
          <w:noProof/>
          <w:sz w:val="21"/>
          <w:szCs w:val="21"/>
        </w:rPr>
      </w:pPr>
      <w:r w:rsidRPr="00B956AB">
        <w:rPr>
          <w:rFonts w:ascii="Arial" w:hAnsi="Arial" w:cs="Arial"/>
          <w:sz w:val="20"/>
          <w:szCs w:val="20"/>
        </w:rPr>
        <w:t xml:space="preserve">(ci-après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6AED3FAE" w14:textId="77777777" w:rsidR="00AB57E2" w:rsidRPr="00B956AB" w:rsidRDefault="00AB57E2" w:rsidP="00177A38">
      <w:pPr>
        <w:spacing w:after="0" w:line="240" w:lineRule="auto"/>
        <w:jc w:val="both"/>
        <w:rPr>
          <w:noProof/>
          <w:sz w:val="21"/>
          <w:szCs w:val="21"/>
        </w:rPr>
      </w:pPr>
    </w:p>
    <w:p w14:paraId="2AB0DF90" w14:textId="77777777" w:rsidR="001C5F45" w:rsidRPr="00B956AB" w:rsidRDefault="001C5F45" w:rsidP="00177A38">
      <w:pPr>
        <w:pStyle w:val="AOHead3"/>
        <w:numPr>
          <w:ilvl w:val="0"/>
          <w:numId w:val="0"/>
        </w:numPr>
        <w:tabs>
          <w:tab w:val="num" w:pos="284"/>
        </w:tabs>
        <w:spacing w:before="0" w:line="240" w:lineRule="auto"/>
        <w:ind w:left="709" w:hanging="425"/>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5E7D59C6" w14:textId="77777777" w:rsidR="00C63E03" w:rsidRPr="00B956AB" w:rsidRDefault="00C63E03" w:rsidP="00177A38">
      <w:pPr>
        <w:pStyle w:val="AODocTxtL2"/>
        <w:spacing w:before="0" w:line="240" w:lineRule="auto"/>
        <w:rPr>
          <w:highlight w:val="yellow"/>
          <w:lang w:val="fr-FR"/>
        </w:rPr>
      </w:pPr>
    </w:p>
    <w:p w14:paraId="09E9DF31" w14:textId="77777777" w:rsidR="00BC17A2" w:rsidRPr="00B956AB" w:rsidRDefault="001C5F45"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 xml:space="preserve">les parties s’engagent à collaborer activement pour qu’elles soient en mesure de répondre à leurs obligations réglementaires et contractuelles. </w:t>
      </w:r>
    </w:p>
    <w:p w14:paraId="6C24219B" w14:textId="77777777" w:rsidR="004E1E34" w:rsidRDefault="004E1E34" w:rsidP="00177A38">
      <w:pPr>
        <w:spacing w:after="0" w:line="240" w:lineRule="auto"/>
        <w:jc w:val="both"/>
        <w:rPr>
          <w:rFonts w:ascii="Arial" w:hAnsi="Arial" w:cs="Arial"/>
          <w:sz w:val="20"/>
          <w:szCs w:val="20"/>
        </w:rPr>
      </w:pPr>
    </w:p>
    <w:p w14:paraId="412A2A19" w14:textId="77777777" w:rsidR="001C5F45" w:rsidRDefault="00BC17A2" w:rsidP="00177A38">
      <w:pPr>
        <w:spacing w:after="0" w:line="240" w:lineRule="auto"/>
        <w:jc w:val="both"/>
        <w:rPr>
          <w:rFonts w:ascii="Arial" w:hAnsi="Arial" w:cs="Arial"/>
          <w:sz w:val="20"/>
          <w:szCs w:val="20"/>
        </w:rPr>
      </w:pPr>
      <w:r w:rsidRPr="00B956AB">
        <w:rPr>
          <w:rFonts w:ascii="Arial" w:hAnsi="Arial" w:cs="Arial"/>
          <w:sz w:val="20"/>
          <w:szCs w:val="20"/>
        </w:rPr>
        <w:t xml:space="preserve">Dans ce cadre, </w:t>
      </w:r>
      <w:r w:rsidR="001C5F45" w:rsidRPr="00B956AB">
        <w:rPr>
          <w:rFonts w:ascii="Arial" w:hAnsi="Arial" w:cs="Arial"/>
          <w:sz w:val="20"/>
          <w:szCs w:val="20"/>
        </w:rPr>
        <w:t xml:space="preserve">le </w:t>
      </w:r>
      <w:r w:rsidR="00602A5D">
        <w:rPr>
          <w:rFonts w:ascii="Arial" w:hAnsi="Arial" w:cs="Arial"/>
          <w:sz w:val="20"/>
          <w:szCs w:val="20"/>
        </w:rPr>
        <w:t>Ministère</w:t>
      </w:r>
      <w:r w:rsidR="001C5F45" w:rsidRPr="00B956AB">
        <w:rPr>
          <w:rFonts w:ascii="Arial" w:hAnsi="Arial" w:cs="Arial"/>
          <w:sz w:val="20"/>
          <w:szCs w:val="20"/>
        </w:rPr>
        <w:t xml:space="preserve"> confie au </w:t>
      </w:r>
      <w:r w:rsidR="00233042">
        <w:rPr>
          <w:rFonts w:ascii="Arial" w:hAnsi="Arial" w:cs="Arial"/>
          <w:sz w:val="20"/>
          <w:szCs w:val="20"/>
        </w:rPr>
        <w:t>sous-traitant</w:t>
      </w:r>
      <w:r w:rsidR="001C5F45" w:rsidRPr="00B956AB">
        <w:rPr>
          <w:rFonts w:ascii="Arial" w:hAnsi="Arial" w:cs="Arial"/>
          <w:sz w:val="20"/>
          <w:szCs w:val="20"/>
        </w:rPr>
        <w:t xml:space="preserve"> le(s) traitement(s) ayant les caractéristiques suivantes :</w:t>
      </w:r>
    </w:p>
    <w:p w14:paraId="099DE56A" w14:textId="77777777" w:rsidR="004E1E34" w:rsidRPr="00B956AB" w:rsidRDefault="004E1E34" w:rsidP="00177A38">
      <w:pPr>
        <w:spacing w:after="0" w:line="240" w:lineRule="auto"/>
        <w:jc w:val="both"/>
        <w:rPr>
          <w:rFonts w:ascii="Arial" w:hAnsi="Arial" w:cs="Arial"/>
          <w:sz w:val="20"/>
          <w:szCs w:val="20"/>
        </w:rPr>
      </w:pPr>
    </w:p>
    <w:tbl>
      <w:tblPr>
        <w:tblW w:w="9640" w:type="dxa"/>
        <w:tblInd w:w="-176" w:type="dxa"/>
        <w:tblLayout w:type="fixed"/>
        <w:tblCellMar>
          <w:left w:w="0" w:type="dxa"/>
          <w:right w:w="0" w:type="dxa"/>
        </w:tblCellMar>
        <w:tblLook w:val="04A0" w:firstRow="1" w:lastRow="0" w:firstColumn="1" w:lastColumn="0" w:noHBand="0" w:noVBand="1"/>
      </w:tblPr>
      <w:tblGrid>
        <w:gridCol w:w="1277"/>
        <w:gridCol w:w="1559"/>
        <w:gridCol w:w="1276"/>
        <w:gridCol w:w="1134"/>
        <w:gridCol w:w="1842"/>
        <w:gridCol w:w="1276"/>
        <w:gridCol w:w="1276"/>
      </w:tblGrid>
      <w:tr w:rsidR="00496C79" w:rsidRPr="00021A2F" w14:paraId="15903246"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976CF4E" w14:textId="77777777" w:rsidR="00496C79" w:rsidRPr="00021A2F" w:rsidRDefault="00496C79" w:rsidP="004C7B3C">
            <w:pPr>
              <w:pStyle w:val="Paragraphedeliste"/>
              <w:ind w:left="0"/>
              <w:jc w:val="center"/>
              <w:rPr>
                <w:rFonts w:ascii="Arial" w:hAnsi="Arial" w:cs="Arial"/>
                <w:sz w:val="18"/>
                <w:szCs w:val="18"/>
              </w:rPr>
            </w:pPr>
            <w:r w:rsidRPr="00021A2F">
              <w:rPr>
                <w:rFonts w:ascii="Arial" w:hAnsi="Arial" w:cs="Arial"/>
                <w:b/>
                <w:bCs/>
                <w:sz w:val="18"/>
                <w:szCs w:val="18"/>
              </w:rPr>
              <w:t>Traitement</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DFB94DD" w14:textId="77777777" w:rsidR="00496C79" w:rsidRPr="00021A2F" w:rsidRDefault="00496C79" w:rsidP="004C7B3C">
            <w:pPr>
              <w:pStyle w:val="Paragraphedeliste"/>
              <w:ind w:left="0"/>
              <w:jc w:val="center"/>
              <w:rPr>
                <w:rFonts w:ascii="Arial" w:eastAsiaTheme="minorHAnsi" w:hAnsi="Arial" w:cs="Arial"/>
                <w:b/>
                <w:bCs/>
                <w:sz w:val="18"/>
                <w:szCs w:val="18"/>
              </w:rPr>
            </w:pPr>
            <w:r w:rsidRPr="00021A2F">
              <w:rPr>
                <w:rFonts w:ascii="Arial" w:hAnsi="Arial" w:cs="Arial"/>
                <w:b/>
                <w:bCs/>
                <w:sz w:val="18"/>
                <w:szCs w:val="18"/>
              </w:rPr>
              <w:t>Objet</w:t>
            </w:r>
          </w:p>
          <w:p w14:paraId="278ABE99" w14:textId="77777777" w:rsidR="00496C79" w:rsidRPr="00021A2F" w:rsidRDefault="00496C79" w:rsidP="004C7B3C">
            <w:pPr>
              <w:pStyle w:val="Paragraphedeliste"/>
              <w:ind w:left="0"/>
              <w:jc w:val="center"/>
              <w:rPr>
                <w:rFonts w:ascii="Arial" w:hAnsi="Arial" w:cs="Arial"/>
                <w:b/>
                <w:bCs/>
                <w:sz w:val="18"/>
                <w:szCs w:val="18"/>
              </w:rPr>
            </w:pPr>
          </w:p>
          <w:p w14:paraId="10BEC508" w14:textId="77777777" w:rsidR="00496C79" w:rsidRPr="00021A2F" w:rsidRDefault="00496C79" w:rsidP="004C7B3C">
            <w:pPr>
              <w:pStyle w:val="Paragraphedeliste"/>
              <w:ind w:left="0"/>
              <w:jc w:val="center"/>
              <w:rPr>
                <w:rFonts w:ascii="Arial" w:hAnsi="Arial" w:cs="Arial"/>
                <w:bCs/>
                <w:sz w:val="18"/>
                <w:szCs w:val="18"/>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998865" w14:textId="77777777" w:rsidR="00496C79" w:rsidRPr="00021A2F" w:rsidRDefault="00496C79" w:rsidP="004C7B3C">
            <w:pPr>
              <w:pStyle w:val="Paragraphedeliste"/>
              <w:ind w:left="0"/>
              <w:jc w:val="center"/>
              <w:rPr>
                <w:rFonts w:ascii="Arial" w:eastAsiaTheme="minorHAnsi" w:hAnsi="Arial" w:cs="Arial"/>
                <w:b/>
                <w:bCs/>
                <w:sz w:val="18"/>
                <w:szCs w:val="18"/>
                <w:lang w:val="fr-FR"/>
              </w:rPr>
            </w:pPr>
            <w:r w:rsidRPr="00021A2F">
              <w:rPr>
                <w:rFonts w:ascii="Arial" w:hAnsi="Arial" w:cs="Arial"/>
                <w:b/>
                <w:bCs/>
                <w:sz w:val="18"/>
                <w:szCs w:val="18"/>
                <w:lang w:val="fr-FR"/>
              </w:rPr>
              <w:t>Finalité</w:t>
            </w:r>
          </w:p>
          <w:p w14:paraId="7A123EEA" w14:textId="77777777" w:rsidR="00496C79" w:rsidRPr="00021A2F" w:rsidRDefault="00496C79" w:rsidP="004C7B3C">
            <w:pPr>
              <w:pStyle w:val="Paragraphedeliste"/>
              <w:ind w:left="0"/>
              <w:jc w:val="center"/>
              <w:rPr>
                <w:rFonts w:ascii="Arial" w:hAnsi="Arial" w:cs="Arial"/>
                <w:b/>
                <w:bCs/>
                <w:sz w:val="18"/>
                <w:szCs w:val="18"/>
                <w:lang w:val="fr-FR"/>
              </w:rPr>
            </w:pPr>
          </w:p>
          <w:p w14:paraId="29048801" w14:textId="77777777" w:rsidR="00496C79" w:rsidRPr="00021A2F" w:rsidRDefault="00496C79" w:rsidP="004C7B3C">
            <w:pPr>
              <w:pStyle w:val="Paragraphedeliste"/>
              <w:ind w:left="0"/>
              <w:jc w:val="center"/>
              <w:rPr>
                <w:rFonts w:ascii="Arial" w:hAnsi="Arial" w:cs="Arial"/>
                <w:b/>
                <w:bCs/>
                <w:sz w:val="18"/>
                <w:szCs w:val="18"/>
                <w:lang w:val="fr-FR"/>
              </w:rPr>
            </w:pP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DE24A15" w14:textId="77777777" w:rsidR="00496C79" w:rsidRPr="00021A2F" w:rsidRDefault="00496C79" w:rsidP="004C7B3C">
            <w:pPr>
              <w:pStyle w:val="Paragraphedeliste"/>
              <w:ind w:left="0"/>
              <w:jc w:val="center"/>
              <w:rPr>
                <w:rFonts w:ascii="Arial" w:eastAsiaTheme="minorHAnsi" w:hAnsi="Arial" w:cs="Arial"/>
                <w:b/>
                <w:bCs/>
                <w:sz w:val="18"/>
                <w:szCs w:val="18"/>
                <w:lang w:val="fr-FR"/>
              </w:rPr>
            </w:pPr>
            <w:r w:rsidRPr="00021A2F">
              <w:rPr>
                <w:rFonts w:ascii="Arial" w:hAnsi="Arial" w:cs="Arial"/>
                <w:b/>
                <w:bCs/>
                <w:sz w:val="18"/>
                <w:szCs w:val="18"/>
                <w:lang w:val="fr-FR"/>
              </w:rPr>
              <w:t>Durée</w:t>
            </w:r>
          </w:p>
          <w:p w14:paraId="5D40D88D" w14:textId="77777777" w:rsidR="00496C79" w:rsidRPr="00021A2F" w:rsidRDefault="00496C79" w:rsidP="004C7B3C">
            <w:pPr>
              <w:pStyle w:val="Paragraphedeliste"/>
              <w:ind w:left="0"/>
              <w:jc w:val="center"/>
              <w:rPr>
                <w:rFonts w:ascii="Arial" w:hAnsi="Arial" w:cs="Arial"/>
                <w:b/>
                <w:bCs/>
                <w:sz w:val="18"/>
                <w:szCs w:val="18"/>
                <w:lang w:val="fr-FR"/>
              </w:rPr>
            </w:pPr>
          </w:p>
          <w:p w14:paraId="1BC079A8" w14:textId="77777777" w:rsidR="00496C79" w:rsidRPr="00021A2F" w:rsidRDefault="00496C79" w:rsidP="004C7B3C">
            <w:pPr>
              <w:pStyle w:val="Paragraphedeliste"/>
              <w:ind w:left="0"/>
              <w:jc w:val="center"/>
              <w:rPr>
                <w:rFonts w:ascii="Arial" w:hAnsi="Arial" w:cs="Arial"/>
                <w:b/>
                <w:bCs/>
                <w:sz w:val="18"/>
                <w:szCs w:val="18"/>
                <w:lang w:val="fr-FR"/>
              </w:rPr>
            </w:pP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207F31B" w14:textId="77777777" w:rsidR="00496C79" w:rsidRPr="00021A2F" w:rsidRDefault="00496C79" w:rsidP="004C7B3C">
            <w:pPr>
              <w:pStyle w:val="Paragraphedeliste"/>
              <w:ind w:left="0"/>
              <w:jc w:val="center"/>
              <w:rPr>
                <w:rFonts w:ascii="Arial" w:eastAsiaTheme="minorHAnsi" w:hAnsi="Arial" w:cs="Arial"/>
                <w:b/>
                <w:bCs/>
                <w:sz w:val="18"/>
                <w:szCs w:val="18"/>
                <w:lang w:val="fr-FR"/>
              </w:rPr>
            </w:pPr>
            <w:r w:rsidRPr="00021A2F">
              <w:rPr>
                <w:rFonts w:ascii="Arial" w:hAnsi="Arial" w:cs="Arial"/>
                <w:b/>
                <w:bCs/>
                <w:sz w:val="18"/>
                <w:szCs w:val="18"/>
                <w:lang w:val="fr-FR"/>
              </w:rPr>
              <w:t>Type de données   à caractère personnel</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6061AD1" w14:textId="77777777" w:rsidR="00496C79" w:rsidRPr="00021A2F" w:rsidRDefault="00496C79" w:rsidP="004C7B3C">
            <w:pPr>
              <w:pStyle w:val="Paragraphedeliste"/>
              <w:ind w:left="0"/>
              <w:jc w:val="center"/>
              <w:rPr>
                <w:rFonts w:ascii="Arial" w:hAnsi="Arial" w:cs="Arial"/>
                <w:b/>
                <w:bCs/>
                <w:sz w:val="18"/>
                <w:szCs w:val="18"/>
                <w:lang w:val="fr-FR"/>
              </w:rPr>
            </w:pPr>
            <w:r w:rsidRPr="00021A2F">
              <w:rPr>
                <w:rFonts w:ascii="Arial" w:hAnsi="Arial" w:cs="Arial"/>
                <w:b/>
                <w:bCs/>
                <w:sz w:val="18"/>
                <w:szCs w:val="18"/>
                <w:lang w:val="fr-FR"/>
              </w:rPr>
              <w:t>Catégories de personnes concernées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33F8CC1" w14:textId="77777777" w:rsidR="00496C79" w:rsidRPr="00021A2F" w:rsidRDefault="00496C79" w:rsidP="004C7B3C">
            <w:pPr>
              <w:pStyle w:val="Paragraphedeliste"/>
              <w:ind w:left="0"/>
              <w:jc w:val="center"/>
              <w:rPr>
                <w:rFonts w:ascii="Arial" w:eastAsiaTheme="minorHAnsi" w:hAnsi="Arial" w:cs="Arial"/>
                <w:b/>
                <w:bCs/>
                <w:sz w:val="18"/>
                <w:szCs w:val="18"/>
                <w:lang w:val="fr-FR"/>
              </w:rPr>
            </w:pPr>
            <w:r w:rsidRPr="00021A2F">
              <w:rPr>
                <w:rFonts w:ascii="Arial" w:hAnsi="Arial" w:cs="Arial"/>
                <w:b/>
                <w:bCs/>
                <w:sz w:val="18"/>
                <w:szCs w:val="18"/>
                <w:lang w:val="fr-FR"/>
              </w:rPr>
              <w:t>Rôle du titulaire</w:t>
            </w:r>
          </w:p>
          <w:p w14:paraId="6807B73B" w14:textId="77777777" w:rsidR="00496C79" w:rsidRPr="00021A2F" w:rsidRDefault="00496C79" w:rsidP="004C7B3C">
            <w:pPr>
              <w:pStyle w:val="Paragraphedeliste"/>
              <w:ind w:left="0"/>
              <w:jc w:val="center"/>
              <w:rPr>
                <w:rFonts w:ascii="Arial" w:hAnsi="Arial" w:cs="Arial"/>
                <w:b/>
                <w:bCs/>
                <w:sz w:val="18"/>
                <w:szCs w:val="18"/>
                <w:lang w:val="fr-FR"/>
              </w:rPr>
            </w:pPr>
          </w:p>
          <w:p w14:paraId="0B0D3AAA" w14:textId="77777777" w:rsidR="00496C79" w:rsidRPr="00021A2F" w:rsidRDefault="00496C79" w:rsidP="004C7B3C">
            <w:pPr>
              <w:pStyle w:val="Paragraphedeliste"/>
              <w:ind w:left="0"/>
              <w:jc w:val="center"/>
              <w:rPr>
                <w:rFonts w:ascii="Arial" w:hAnsi="Arial" w:cs="Arial"/>
                <w:b/>
                <w:bCs/>
                <w:sz w:val="18"/>
                <w:szCs w:val="18"/>
                <w:lang w:val="fr-FR"/>
              </w:rPr>
            </w:pPr>
          </w:p>
        </w:tc>
      </w:tr>
      <w:tr w:rsidR="00496C79" w:rsidRPr="00021A2F" w14:paraId="4204DF36"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7E568D7"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 1</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F3EFE7" w14:textId="77777777" w:rsidR="00496C79" w:rsidRPr="00021A2F" w:rsidRDefault="00496C79" w:rsidP="004C7B3C">
            <w:pPr>
              <w:pStyle w:val="AODefHead"/>
              <w:numPr>
                <w:ilvl w:val="0"/>
                <w:numId w:val="0"/>
              </w:numPr>
              <w:jc w:val="left"/>
              <w:rPr>
                <w:rFonts w:ascii="Arial" w:hAnsi="Arial" w:cs="Arial"/>
                <w:b/>
                <w:bCs/>
                <w:color w:val="FF0000"/>
                <w:sz w:val="18"/>
                <w:szCs w:val="18"/>
              </w:rPr>
            </w:pPr>
            <w:r w:rsidRPr="00021A2F">
              <w:rPr>
                <w:rFonts w:ascii="Arial" w:hAnsi="Arial" w:cs="Arial"/>
                <w:sz w:val="18"/>
                <w:szCs w:val="18"/>
              </w:rPr>
              <w:t xml:space="preserve">Attribution d’un identifiant national unique (INE)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74724B2" w14:textId="77777777" w:rsidR="00496C79" w:rsidRPr="00021A2F" w:rsidRDefault="00496C79" w:rsidP="004C7B3C">
            <w:pPr>
              <w:pStyle w:val="Paragraphedeliste"/>
              <w:ind w:left="0"/>
              <w:jc w:val="left"/>
              <w:rPr>
                <w:rFonts w:ascii="Arial" w:hAnsi="Arial" w:cs="Arial"/>
                <w:b/>
                <w:bCs/>
                <w:color w:val="FF0000"/>
                <w:sz w:val="18"/>
                <w:szCs w:val="18"/>
                <w:lang w:val="fr-FR"/>
              </w:rPr>
            </w:pPr>
            <w:r w:rsidRPr="00021A2F">
              <w:rPr>
                <w:rFonts w:ascii="Arial" w:hAnsi="Arial" w:cs="Arial"/>
                <w:sz w:val="18"/>
                <w:szCs w:val="18"/>
                <w:lang w:val="fr-FR"/>
              </w:rPr>
              <w:t xml:space="preserve">Attribuer à chaque élève, étudiant ou apprenti un identifiant </w:t>
            </w:r>
            <w:r w:rsidRPr="00021A2F">
              <w:rPr>
                <w:rFonts w:ascii="Arial" w:hAnsi="Arial" w:cs="Arial"/>
                <w:sz w:val="18"/>
                <w:szCs w:val="18"/>
                <w:lang w:val="fr-FR"/>
              </w:rPr>
              <w:lastRenderedPageBreak/>
              <w:t>national et unique, interne au système éducatif</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F5787D8" w14:textId="77777777" w:rsidR="00496C79" w:rsidRPr="00021A2F" w:rsidRDefault="00496C79" w:rsidP="004C7B3C">
            <w:pPr>
              <w:pStyle w:val="Paragraphedeliste"/>
              <w:ind w:left="0"/>
              <w:jc w:val="left"/>
              <w:rPr>
                <w:rFonts w:ascii="Arial" w:hAnsi="Arial" w:cs="Arial"/>
                <w:b/>
                <w:bCs/>
                <w:color w:val="FF0000"/>
                <w:sz w:val="18"/>
                <w:szCs w:val="18"/>
                <w:lang w:val="fr-FR"/>
              </w:rPr>
            </w:pPr>
            <w:r w:rsidRPr="00021A2F">
              <w:rPr>
                <w:rFonts w:ascii="Arial" w:hAnsi="Arial" w:cs="Arial"/>
                <w:sz w:val="18"/>
                <w:szCs w:val="18"/>
                <w:lang w:val="fr-FR"/>
              </w:rPr>
              <w:lastRenderedPageBreak/>
              <w:t xml:space="preserve">Permanent </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C0358BE"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Nom de famille </w:t>
            </w:r>
          </w:p>
          <w:p w14:paraId="77701A75"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Nom d’usage</w:t>
            </w:r>
          </w:p>
          <w:p w14:paraId="22B3E58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Prénom(s)</w:t>
            </w:r>
          </w:p>
          <w:p w14:paraId="6A784806"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Sexe</w:t>
            </w:r>
          </w:p>
          <w:p w14:paraId="236FF6EE"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Date de naissance</w:t>
            </w:r>
          </w:p>
          <w:p w14:paraId="1960DFC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Lieu de naissance</w:t>
            </w:r>
          </w:p>
          <w:p w14:paraId="3474BA0B" w14:textId="77777777" w:rsidR="00496C79" w:rsidRPr="00021A2F" w:rsidRDefault="00496C79" w:rsidP="004C7B3C">
            <w:pPr>
              <w:pStyle w:val="Paragraphedeliste"/>
              <w:ind w:left="0"/>
              <w:jc w:val="left"/>
              <w:rPr>
                <w:rFonts w:ascii="Arial" w:hAnsi="Arial" w:cs="Arial"/>
                <w:b/>
                <w:bCs/>
                <w:color w:val="FF0000"/>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D12040B" w14:textId="77777777" w:rsidR="00496C79" w:rsidRPr="00021A2F" w:rsidRDefault="00496C79" w:rsidP="004C7B3C">
            <w:pPr>
              <w:pStyle w:val="Paragraphedeliste"/>
              <w:ind w:left="0"/>
              <w:jc w:val="left"/>
              <w:rPr>
                <w:rFonts w:ascii="Arial" w:hAnsi="Arial" w:cs="Arial"/>
                <w:b/>
                <w:bCs/>
                <w:color w:val="FF0000"/>
                <w:sz w:val="18"/>
                <w:szCs w:val="18"/>
                <w:lang w:val="fr-FR"/>
              </w:rPr>
            </w:pPr>
            <w:r w:rsidRPr="00021A2F">
              <w:rPr>
                <w:rFonts w:ascii="Arial" w:hAnsi="Arial" w:cs="Arial"/>
                <w:sz w:val="18"/>
                <w:szCs w:val="18"/>
                <w:lang w:val="fr-FR"/>
              </w:rPr>
              <w:lastRenderedPageBreak/>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7322836"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1A3D702B" w14:textId="77777777" w:rsidR="00496C79" w:rsidRPr="00021A2F" w:rsidRDefault="00496C79" w:rsidP="004C7B3C">
            <w:pPr>
              <w:pStyle w:val="Paragraphedeliste"/>
              <w:ind w:left="0"/>
              <w:jc w:val="left"/>
              <w:rPr>
                <w:rFonts w:ascii="Arial" w:hAnsi="Arial" w:cs="Arial"/>
                <w:b/>
                <w:bCs/>
                <w:color w:val="FF0000"/>
                <w:sz w:val="18"/>
                <w:szCs w:val="18"/>
                <w:lang w:val="fr-FR"/>
              </w:rPr>
            </w:pPr>
          </w:p>
        </w:tc>
      </w:tr>
      <w:tr w:rsidR="00496C79" w:rsidRPr="00021A2F" w14:paraId="4D9BE659"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FF4004B"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 2</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EBC29BE" w14:textId="77777777" w:rsidR="00496C79" w:rsidRPr="00021A2F" w:rsidRDefault="00496C79" w:rsidP="004C7B3C">
            <w:pPr>
              <w:pStyle w:val="AODefHead"/>
              <w:numPr>
                <w:ilvl w:val="0"/>
                <w:numId w:val="0"/>
              </w:numPr>
              <w:jc w:val="left"/>
              <w:rPr>
                <w:rFonts w:ascii="Arial" w:hAnsi="Arial" w:cs="Arial"/>
                <w:sz w:val="18"/>
                <w:szCs w:val="18"/>
              </w:rPr>
            </w:pPr>
            <w:r w:rsidRPr="00021A2F">
              <w:rPr>
                <w:rFonts w:ascii="Arial" w:hAnsi="Arial" w:cs="Arial"/>
                <w:sz w:val="18"/>
                <w:szCs w:val="18"/>
              </w:rPr>
              <w:t>Vérification d’un identifiant national unique (INE)</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39A3876" w14:textId="77777777" w:rsidR="00496C79" w:rsidRPr="00021A2F" w:rsidRDefault="00496C79" w:rsidP="004C7B3C">
            <w:pPr>
              <w:pStyle w:val="Paragraphedeliste"/>
              <w:ind w:left="0"/>
              <w:jc w:val="left"/>
              <w:rPr>
                <w:rFonts w:ascii="Arial" w:hAnsi="Arial" w:cs="Arial"/>
                <w:b/>
                <w:color w:val="FF0000"/>
                <w:sz w:val="18"/>
                <w:szCs w:val="18"/>
                <w:lang w:val="fr-FR"/>
              </w:rPr>
            </w:pPr>
            <w:r w:rsidRPr="00021A2F">
              <w:rPr>
                <w:rFonts w:ascii="Arial" w:hAnsi="Arial" w:cs="Arial"/>
                <w:sz w:val="18"/>
                <w:szCs w:val="18"/>
                <w:lang w:val="fr-FR"/>
              </w:rPr>
              <w:t xml:space="preserve">Attribuer à chaque élève, étudiant ou apprenti un identifiant national et unique, interne au système éducatif </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E74E9EB" w14:textId="77777777" w:rsidR="00496C79" w:rsidRPr="00021A2F" w:rsidRDefault="00496C79" w:rsidP="004C7B3C">
            <w:pPr>
              <w:pStyle w:val="Paragraphedeliste"/>
              <w:ind w:left="0"/>
              <w:rPr>
                <w:rFonts w:ascii="Arial" w:hAnsi="Arial" w:cs="Arial"/>
                <w:sz w:val="18"/>
                <w:szCs w:val="18"/>
                <w:lang w:val="fr-FR"/>
              </w:rPr>
            </w:pPr>
            <w:r w:rsidRPr="00021A2F">
              <w:rPr>
                <w:rFonts w:ascii="Arial" w:hAnsi="Arial" w:cs="Arial"/>
                <w:sz w:val="18"/>
                <w:szCs w:val="18"/>
                <w:lang w:val="fr-FR"/>
              </w:rPr>
              <w:t>Permanent</w:t>
            </w:r>
          </w:p>
          <w:p w14:paraId="663EE1AB" w14:textId="77777777" w:rsidR="00496C79" w:rsidRPr="00021A2F" w:rsidRDefault="00496C79" w:rsidP="004C7B3C">
            <w:pPr>
              <w:pStyle w:val="Paragraphedeliste"/>
              <w:ind w:left="0"/>
              <w:rPr>
                <w:rFonts w:ascii="Arial" w:hAnsi="Arial" w:cs="Arial"/>
                <w:sz w:val="18"/>
                <w:szCs w:val="18"/>
                <w:lang w:val="fr-FR"/>
              </w:rPr>
            </w:pPr>
          </w:p>
          <w:p w14:paraId="15643C5C" w14:textId="77777777" w:rsidR="00496C79" w:rsidRPr="00021A2F" w:rsidRDefault="00496C79" w:rsidP="004C7B3C">
            <w:pPr>
              <w:pStyle w:val="Paragraphedeliste"/>
              <w:ind w:left="0"/>
              <w:rPr>
                <w:rFonts w:ascii="Arial" w:hAnsi="Arial" w:cs="Arial"/>
                <w:sz w:val="18"/>
                <w:szCs w:val="18"/>
                <w:lang w:val="fr-FR"/>
              </w:rPr>
            </w:pP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16C43BA"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INE</w:t>
            </w:r>
          </w:p>
          <w:p w14:paraId="716F1A26"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Nom de famille </w:t>
            </w:r>
          </w:p>
          <w:p w14:paraId="4E4B0D0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Nom d’usage</w:t>
            </w:r>
          </w:p>
          <w:p w14:paraId="303EBA1A"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Prénom(s)</w:t>
            </w:r>
          </w:p>
          <w:p w14:paraId="7176500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Sexe</w:t>
            </w:r>
          </w:p>
          <w:p w14:paraId="62E85163"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Date de naissance</w:t>
            </w:r>
          </w:p>
          <w:p w14:paraId="05873C2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Lieu de naissance</w:t>
            </w:r>
          </w:p>
          <w:p w14:paraId="301A6673" w14:textId="77777777" w:rsidR="00496C79" w:rsidRPr="00021A2F" w:rsidRDefault="00496C79" w:rsidP="004C7B3C">
            <w:pPr>
              <w:pStyle w:val="Paragraphedeliste"/>
              <w:ind w:left="0"/>
              <w:jc w:val="left"/>
              <w:rPr>
                <w:rFonts w:ascii="Arial" w:hAnsi="Arial" w:cs="Arial"/>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FD926E9" w14:textId="77777777" w:rsidR="00496C79" w:rsidRPr="00021A2F" w:rsidRDefault="00496C79" w:rsidP="004C7B3C">
            <w:pPr>
              <w:pStyle w:val="Paragraphedeliste"/>
              <w:ind w:left="0"/>
              <w:jc w:val="left"/>
              <w:rPr>
                <w:rFonts w:ascii="Arial" w:hAnsi="Arial" w:cs="Arial"/>
                <w:b/>
                <w:bCs/>
                <w:color w:val="FF0000"/>
                <w:sz w:val="18"/>
                <w:szCs w:val="18"/>
                <w:lang w:val="fr-FR"/>
              </w:rPr>
            </w:pPr>
            <w:r w:rsidRPr="00021A2F">
              <w:rPr>
                <w:rFonts w:ascii="Arial" w:hAnsi="Arial" w:cs="Arial"/>
                <w:sz w:val="18"/>
                <w:szCs w:val="18"/>
                <w:lang w:val="fr-FR"/>
              </w:rPr>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B6B06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23995D45" w14:textId="77777777" w:rsidR="00496C79" w:rsidRPr="00021A2F" w:rsidRDefault="00496C79" w:rsidP="004C7B3C">
            <w:pPr>
              <w:pStyle w:val="Paragraphedeliste"/>
              <w:ind w:left="0"/>
              <w:jc w:val="center"/>
              <w:rPr>
                <w:rFonts w:ascii="Arial" w:hAnsi="Arial" w:cs="Arial"/>
                <w:b/>
                <w:bCs/>
                <w:color w:val="FF0000"/>
                <w:sz w:val="18"/>
                <w:szCs w:val="18"/>
                <w:lang w:val="fr-FR"/>
              </w:rPr>
            </w:pPr>
          </w:p>
        </w:tc>
      </w:tr>
      <w:tr w:rsidR="00496C79" w:rsidRPr="00021A2F" w14:paraId="74F570BE"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0E0CCB4"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 3</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B1A1690" w14:textId="77777777" w:rsidR="00496C79" w:rsidRPr="00021A2F" w:rsidRDefault="00496C79" w:rsidP="004C7B3C">
            <w:pPr>
              <w:pStyle w:val="AODefHead"/>
              <w:numPr>
                <w:ilvl w:val="0"/>
                <w:numId w:val="0"/>
              </w:numPr>
              <w:jc w:val="left"/>
              <w:rPr>
                <w:rFonts w:ascii="Arial" w:hAnsi="Arial" w:cs="Arial"/>
                <w:sz w:val="18"/>
                <w:szCs w:val="18"/>
              </w:rPr>
            </w:pPr>
            <w:r w:rsidRPr="00021A2F">
              <w:rPr>
                <w:rFonts w:ascii="Arial" w:hAnsi="Arial" w:cs="Arial"/>
                <w:sz w:val="18"/>
                <w:szCs w:val="18"/>
              </w:rPr>
              <w:t xml:space="preserve">Mise à jour de l’état civil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2E09836" w14:textId="77777777" w:rsidR="00496C79" w:rsidRPr="00021A2F" w:rsidRDefault="00496C79" w:rsidP="004C7B3C">
            <w:pPr>
              <w:pStyle w:val="Paragraphedeliste"/>
              <w:ind w:left="0"/>
              <w:jc w:val="left"/>
              <w:rPr>
                <w:rFonts w:ascii="Arial" w:hAnsi="Arial" w:cs="Arial"/>
                <w:b/>
                <w:color w:val="FF0000"/>
                <w:sz w:val="18"/>
                <w:szCs w:val="18"/>
                <w:lang w:val="fr-FR"/>
              </w:rPr>
            </w:pPr>
            <w:r w:rsidRPr="00021A2F">
              <w:rPr>
                <w:rFonts w:ascii="Arial" w:hAnsi="Arial" w:cs="Arial"/>
                <w:sz w:val="18"/>
                <w:szCs w:val="18"/>
                <w:lang w:val="fr-FR"/>
              </w:rPr>
              <w:t xml:space="preserve">Attribuer à chaque élève, étudiant ou apprenti un identifiant national et unique, interne au système éducatif </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D3C19DE" w14:textId="77777777" w:rsidR="00496C79" w:rsidRPr="00021A2F" w:rsidRDefault="00496C79" w:rsidP="004C7B3C">
            <w:pPr>
              <w:pStyle w:val="Paragraphedeliste"/>
              <w:ind w:left="0"/>
              <w:rPr>
                <w:rFonts w:ascii="Arial" w:hAnsi="Arial" w:cs="Arial"/>
                <w:sz w:val="18"/>
                <w:szCs w:val="18"/>
                <w:lang w:val="fr-FR"/>
              </w:rPr>
            </w:pPr>
            <w:r w:rsidRPr="00021A2F">
              <w:rPr>
                <w:rFonts w:ascii="Arial" w:hAnsi="Arial" w:cs="Arial"/>
                <w:sz w:val="18"/>
                <w:szCs w:val="18"/>
                <w:lang w:val="fr-FR"/>
              </w:rPr>
              <w:t xml:space="preserve">Permanent </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5B95A14"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INE </w:t>
            </w:r>
          </w:p>
          <w:p w14:paraId="22C171A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Nom de famille </w:t>
            </w:r>
          </w:p>
          <w:p w14:paraId="72310873"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Nom d’usage</w:t>
            </w:r>
          </w:p>
          <w:p w14:paraId="5E1E113F"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Prénom(s)</w:t>
            </w:r>
          </w:p>
          <w:p w14:paraId="42888643"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Sexe</w:t>
            </w:r>
          </w:p>
          <w:p w14:paraId="0A939328"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Date de naissance</w:t>
            </w:r>
          </w:p>
          <w:p w14:paraId="5A811EB3"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Lieu de naissance</w:t>
            </w:r>
          </w:p>
          <w:p w14:paraId="2683A992" w14:textId="77777777" w:rsidR="00496C79" w:rsidRPr="00021A2F" w:rsidRDefault="00496C79" w:rsidP="004C7B3C">
            <w:pPr>
              <w:pStyle w:val="Paragraphedeliste"/>
              <w:ind w:left="0"/>
              <w:jc w:val="left"/>
              <w:rPr>
                <w:rFonts w:ascii="Arial" w:hAnsi="Arial" w:cs="Arial"/>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40D1923" w14:textId="77777777" w:rsidR="00496C79" w:rsidRPr="00021A2F" w:rsidRDefault="00496C79" w:rsidP="004C7B3C">
            <w:pPr>
              <w:pStyle w:val="Paragraphedeliste"/>
              <w:ind w:left="0"/>
              <w:jc w:val="left"/>
              <w:rPr>
                <w:rFonts w:ascii="Arial" w:hAnsi="Arial" w:cs="Arial"/>
                <w:b/>
                <w:bCs/>
                <w:color w:val="FF0000"/>
                <w:sz w:val="18"/>
                <w:szCs w:val="18"/>
                <w:lang w:val="fr-FR"/>
              </w:rPr>
            </w:pPr>
            <w:r w:rsidRPr="00021A2F">
              <w:rPr>
                <w:rFonts w:ascii="Arial" w:hAnsi="Arial" w:cs="Arial"/>
                <w:sz w:val="18"/>
                <w:szCs w:val="18"/>
                <w:lang w:val="fr-FR"/>
              </w:rPr>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58A180D"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3DC97760" w14:textId="77777777" w:rsidR="00496C79" w:rsidRPr="00021A2F" w:rsidRDefault="00496C79" w:rsidP="004C7B3C">
            <w:pPr>
              <w:pStyle w:val="Paragraphedeliste"/>
              <w:ind w:left="0"/>
              <w:jc w:val="center"/>
              <w:rPr>
                <w:rFonts w:ascii="Arial" w:hAnsi="Arial" w:cs="Arial"/>
                <w:b/>
                <w:bCs/>
                <w:color w:val="FF0000"/>
                <w:sz w:val="18"/>
                <w:szCs w:val="18"/>
                <w:lang w:val="fr-FR"/>
              </w:rPr>
            </w:pPr>
          </w:p>
        </w:tc>
      </w:tr>
      <w:tr w:rsidR="00496C79" w:rsidRPr="00021A2F" w14:paraId="6DCDBF04"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6F3252F"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 4</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8E62ECD" w14:textId="77777777" w:rsidR="00496C79" w:rsidRPr="00021A2F" w:rsidRDefault="00496C79" w:rsidP="004C7B3C">
            <w:pPr>
              <w:pStyle w:val="AODefHead"/>
              <w:numPr>
                <w:ilvl w:val="0"/>
                <w:numId w:val="0"/>
              </w:numPr>
              <w:jc w:val="left"/>
              <w:rPr>
                <w:rFonts w:ascii="Arial" w:hAnsi="Arial" w:cs="Arial"/>
                <w:sz w:val="18"/>
                <w:szCs w:val="18"/>
              </w:rPr>
            </w:pPr>
            <w:r w:rsidRPr="00021A2F">
              <w:rPr>
                <w:rFonts w:ascii="Arial" w:hAnsi="Arial" w:cs="Arial"/>
                <w:sz w:val="18"/>
                <w:szCs w:val="18"/>
              </w:rPr>
              <w:t xml:space="preserve">Admission dans un établissement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19E472F"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Attribuer à chaque élève, étudiant ou apprenti un identifiant national et unique, interne au système éducatif </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01DD8AC" w14:textId="77777777" w:rsidR="00496C79" w:rsidRPr="00021A2F" w:rsidRDefault="00496C79" w:rsidP="004C7B3C">
            <w:pPr>
              <w:pStyle w:val="Paragraphedeliste"/>
              <w:ind w:left="0"/>
              <w:rPr>
                <w:rFonts w:ascii="Arial" w:hAnsi="Arial" w:cs="Arial"/>
                <w:sz w:val="18"/>
                <w:szCs w:val="18"/>
                <w:lang w:val="fr-FR"/>
              </w:rPr>
            </w:pPr>
            <w:r w:rsidRPr="00021A2F">
              <w:rPr>
                <w:rFonts w:ascii="Arial" w:hAnsi="Arial" w:cs="Arial"/>
                <w:sz w:val="18"/>
                <w:szCs w:val="18"/>
                <w:lang w:val="fr-FR"/>
              </w:rPr>
              <w:t xml:space="preserve">Permanent </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40E2F66"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INE </w:t>
            </w:r>
          </w:p>
          <w:p w14:paraId="5F3D51FE"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Nom de famille </w:t>
            </w:r>
          </w:p>
          <w:p w14:paraId="4E7F5384"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Nom d’usage</w:t>
            </w:r>
          </w:p>
          <w:p w14:paraId="05B3CB6B"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Prénom(s)</w:t>
            </w:r>
          </w:p>
          <w:p w14:paraId="5D8F80E4"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Sexe</w:t>
            </w:r>
          </w:p>
          <w:p w14:paraId="65508D6F"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Date de naissance</w:t>
            </w:r>
          </w:p>
          <w:p w14:paraId="5E4EB6A9"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Lieu de naissance</w:t>
            </w:r>
          </w:p>
          <w:p w14:paraId="0CC25B59" w14:textId="77777777" w:rsidR="00496C79" w:rsidRPr="00021A2F" w:rsidRDefault="00496C79" w:rsidP="004C7B3C">
            <w:pPr>
              <w:pStyle w:val="Paragraphedeliste"/>
              <w:ind w:left="0"/>
              <w:jc w:val="left"/>
              <w:rPr>
                <w:rFonts w:ascii="Arial" w:hAnsi="Arial" w:cs="Arial"/>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73712AB"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6D3D97A"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784AEF5D" w14:textId="77777777" w:rsidR="00496C79" w:rsidRPr="00021A2F" w:rsidRDefault="00496C79" w:rsidP="004C7B3C">
            <w:pPr>
              <w:pStyle w:val="Paragraphedeliste"/>
              <w:ind w:left="0"/>
              <w:jc w:val="left"/>
              <w:rPr>
                <w:rFonts w:ascii="Arial" w:hAnsi="Arial" w:cs="Arial"/>
                <w:sz w:val="18"/>
                <w:szCs w:val="18"/>
                <w:lang w:val="fr-FR"/>
              </w:rPr>
            </w:pPr>
          </w:p>
        </w:tc>
      </w:tr>
      <w:tr w:rsidR="00496C79" w:rsidRPr="00021A2F" w14:paraId="1E94D92A"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925DC97"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 5</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C8C4222" w14:textId="77777777" w:rsidR="00496C79" w:rsidRPr="00021A2F" w:rsidRDefault="00496C79" w:rsidP="004C7B3C">
            <w:pPr>
              <w:pStyle w:val="AODefHead"/>
              <w:numPr>
                <w:ilvl w:val="0"/>
                <w:numId w:val="0"/>
              </w:numPr>
              <w:jc w:val="left"/>
              <w:rPr>
                <w:rFonts w:ascii="Arial" w:hAnsi="Arial" w:cs="Arial"/>
                <w:sz w:val="18"/>
                <w:szCs w:val="18"/>
              </w:rPr>
            </w:pPr>
            <w:r w:rsidRPr="00021A2F">
              <w:rPr>
                <w:rFonts w:ascii="Arial" w:hAnsi="Arial" w:cs="Arial"/>
                <w:sz w:val="18"/>
                <w:szCs w:val="18"/>
              </w:rPr>
              <w:t xml:space="preserve">Radiation dans un établissement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BD1CB7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Attribuer à chaque élève, étudiant ou apprenti un identifiant national et unique, interne au système éducatif </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A76BDFD" w14:textId="77777777" w:rsidR="00496C79" w:rsidRPr="00021A2F" w:rsidRDefault="00496C79" w:rsidP="004C7B3C">
            <w:pPr>
              <w:pStyle w:val="Paragraphedeliste"/>
              <w:ind w:left="0"/>
              <w:rPr>
                <w:rFonts w:ascii="Arial" w:hAnsi="Arial" w:cs="Arial"/>
                <w:sz w:val="18"/>
                <w:szCs w:val="18"/>
                <w:lang w:val="fr-FR"/>
              </w:rPr>
            </w:pPr>
            <w:r w:rsidRPr="00021A2F">
              <w:rPr>
                <w:rFonts w:ascii="Arial" w:hAnsi="Arial" w:cs="Arial"/>
                <w:sz w:val="18"/>
                <w:szCs w:val="18"/>
                <w:lang w:val="fr-FR"/>
              </w:rPr>
              <w:t xml:space="preserve">Permanent </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8636A33"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INE </w:t>
            </w:r>
          </w:p>
          <w:p w14:paraId="18EE17D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Nom de famille </w:t>
            </w:r>
          </w:p>
          <w:p w14:paraId="01149F58"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Nom d’usage</w:t>
            </w:r>
          </w:p>
          <w:p w14:paraId="0F31B476"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Prénom(s)</w:t>
            </w:r>
          </w:p>
          <w:p w14:paraId="00E4BCE8"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Sexe</w:t>
            </w:r>
          </w:p>
          <w:p w14:paraId="622FCB6F"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Date de naissance</w:t>
            </w:r>
          </w:p>
          <w:p w14:paraId="5E9C5DE4"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Lieu de naissance</w:t>
            </w:r>
          </w:p>
          <w:p w14:paraId="2FCAEB7D" w14:textId="77777777" w:rsidR="00496C79" w:rsidRPr="00021A2F" w:rsidRDefault="00496C79" w:rsidP="004C7B3C">
            <w:pPr>
              <w:pStyle w:val="Paragraphedeliste"/>
              <w:ind w:left="0"/>
              <w:jc w:val="left"/>
              <w:rPr>
                <w:rFonts w:ascii="Arial" w:hAnsi="Arial" w:cs="Arial"/>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B8F753"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0F4E79E"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5E6688A4" w14:textId="77777777" w:rsidR="00496C79" w:rsidRPr="00021A2F" w:rsidRDefault="00496C79" w:rsidP="004C7B3C">
            <w:pPr>
              <w:pStyle w:val="Paragraphedeliste"/>
              <w:ind w:left="0"/>
              <w:jc w:val="left"/>
              <w:rPr>
                <w:rFonts w:ascii="Arial" w:hAnsi="Arial" w:cs="Arial"/>
                <w:sz w:val="18"/>
                <w:szCs w:val="18"/>
                <w:lang w:val="fr-FR"/>
              </w:rPr>
            </w:pPr>
          </w:p>
        </w:tc>
      </w:tr>
      <w:tr w:rsidR="00496C79" w:rsidRPr="00021A2F" w14:paraId="5E7EB505"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F5BF513"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 6</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5D5CB6C" w14:textId="77777777" w:rsidR="00496C79" w:rsidRPr="00021A2F" w:rsidRDefault="00496C79" w:rsidP="004C7B3C">
            <w:pPr>
              <w:pStyle w:val="AODefHead"/>
              <w:numPr>
                <w:ilvl w:val="0"/>
                <w:numId w:val="0"/>
              </w:numPr>
              <w:jc w:val="left"/>
              <w:rPr>
                <w:rFonts w:ascii="Arial" w:hAnsi="Arial" w:cs="Arial"/>
                <w:sz w:val="18"/>
                <w:szCs w:val="18"/>
              </w:rPr>
            </w:pPr>
            <w:r w:rsidRPr="00021A2F">
              <w:rPr>
                <w:rFonts w:ascii="Arial" w:hAnsi="Arial" w:cs="Arial"/>
                <w:sz w:val="18"/>
                <w:szCs w:val="18"/>
              </w:rPr>
              <w:t xml:space="preserve">Réimmatriculation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5E9A8D4"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Attribuer à chaque élève, étudiant ou apprenti un identifiant national et unique, interne au système éducatif </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FEA881" w14:textId="77777777" w:rsidR="00496C79" w:rsidRPr="00021A2F" w:rsidRDefault="00496C79" w:rsidP="004C7B3C">
            <w:pPr>
              <w:pStyle w:val="Paragraphedeliste"/>
              <w:ind w:left="0"/>
              <w:rPr>
                <w:rFonts w:ascii="Arial" w:hAnsi="Arial" w:cs="Arial"/>
                <w:sz w:val="18"/>
                <w:szCs w:val="18"/>
                <w:lang w:val="fr-FR"/>
              </w:rPr>
            </w:pPr>
            <w:r w:rsidRPr="00021A2F">
              <w:rPr>
                <w:rFonts w:ascii="Arial" w:hAnsi="Arial" w:cs="Arial"/>
                <w:sz w:val="18"/>
                <w:szCs w:val="18"/>
                <w:lang w:val="fr-FR"/>
              </w:rPr>
              <w:t xml:space="preserve">Permanent </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7932E6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INE </w:t>
            </w:r>
          </w:p>
          <w:p w14:paraId="4467576B"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Nom de famille </w:t>
            </w:r>
          </w:p>
          <w:p w14:paraId="4B917A57"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Nom d’usage</w:t>
            </w:r>
          </w:p>
          <w:p w14:paraId="270F269C"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Prénom(s)</w:t>
            </w:r>
          </w:p>
          <w:p w14:paraId="0B4901B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Sexe</w:t>
            </w:r>
          </w:p>
          <w:p w14:paraId="0AD2C709"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Date de naissance</w:t>
            </w:r>
          </w:p>
          <w:p w14:paraId="532A4EAE"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Lieu de naissance</w:t>
            </w:r>
          </w:p>
          <w:p w14:paraId="19193BB6" w14:textId="77777777" w:rsidR="00496C79" w:rsidRPr="00021A2F" w:rsidRDefault="00496C79" w:rsidP="004C7B3C">
            <w:pPr>
              <w:pStyle w:val="Paragraphedeliste"/>
              <w:ind w:left="0"/>
              <w:jc w:val="left"/>
              <w:rPr>
                <w:rFonts w:ascii="Arial" w:hAnsi="Arial" w:cs="Arial"/>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814681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1E941CC"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2C8DFF0F" w14:textId="77777777" w:rsidR="00496C79" w:rsidRPr="00021A2F" w:rsidRDefault="00496C79" w:rsidP="004C7B3C">
            <w:pPr>
              <w:pStyle w:val="Paragraphedeliste"/>
              <w:ind w:left="0"/>
              <w:jc w:val="left"/>
              <w:rPr>
                <w:rFonts w:ascii="Arial" w:hAnsi="Arial" w:cs="Arial"/>
                <w:sz w:val="18"/>
                <w:szCs w:val="18"/>
                <w:lang w:val="fr-FR"/>
              </w:rPr>
            </w:pPr>
          </w:p>
        </w:tc>
      </w:tr>
      <w:tr w:rsidR="00496C79" w:rsidRPr="00021A2F" w14:paraId="5B6A9E42"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DF3611A"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 7</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CE0E595" w14:textId="77777777" w:rsidR="00496C79" w:rsidRPr="00021A2F" w:rsidRDefault="00496C79" w:rsidP="004C7B3C">
            <w:pPr>
              <w:pStyle w:val="AODefHead"/>
              <w:numPr>
                <w:ilvl w:val="0"/>
                <w:numId w:val="0"/>
              </w:numPr>
              <w:jc w:val="left"/>
              <w:rPr>
                <w:rFonts w:ascii="Arial" w:hAnsi="Arial" w:cs="Arial"/>
                <w:sz w:val="18"/>
                <w:szCs w:val="18"/>
              </w:rPr>
            </w:pPr>
            <w:r w:rsidRPr="00021A2F">
              <w:rPr>
                <w:rFonts w:ascii="Arial" w:hAnsi="Arial" w:cs="Arial"/>
                <w:sz w:val="18"/>
                <w:szCs w:val="18"/>
              </w:rPr>
              <w:t xml:space="preserve">Suppression de demande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AD4556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Attribuer à chaque élève, étudiant ou apprenti un identifiant </w:t>
            </w:r>
            <w:r w:rsidRPr="00021A2F">
              <w:rPr>
                <w:rFonts w:ascii="Arial" w:hAnsi="Arial" w:cs="Arial"/>
                <w:sz w:val="18"/>
                <w:szCs w:val="18"/>
                <w:lang w:val="fr-FR"/>
              </w:rPr>
              <w:lastRenderedPageBreak/>
              <w:t xml:space="preserve">national et unique, interne au système éducatif </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EDC3251" w14:textId="77777777" w:rsidR="00496C79" w:rsidRPr="00021A2F" w:rsidRDefault="00496C79" w:rsidP="004C7B3C">
            <w:pPr>
              <w:pStyle w:val="Paragraphedeliste"/>
              <w:ind w:left="0"/>
              <w:rPr>
                <w:rFonts w:ascii="Arial" w:hAnsi="Arial" w:cs="Arial"/>
                <w:sz w:val="18"/>
                <w:szCs w:val="18"/>
                <w:lang w:val="fr-FR"/>
              </w:rPr>
            </w:pPr>
            <w:r w:rsidRPr="00021A2F">
              <w:rPr>
                <w:rFonts w:ascii="Arial" w:hAnsi="Arial" w:cs="Arial"/>
                <w:sz w:val="18"/>
                <w:szCs w:val="18"/>
                <w:lang w:val="fr-FR"/>
              </w:rPr>
              <w:lastRenderedPageBreak/>
              <w:t xml:space="preserve">Permanent </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0834397"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INE </w:t>
            </w:r>
          </w:p>
          <w:p w14:paraId="06C4BC7E"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Nom de famille </w:t>
            </w:r>
          </w:p>
          <w:p w14:paraId="447FEFEF"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Nom d’usage</w:t>
            </w:r>
          </w:p>
          <w:p w14:paraId="7B248C9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Prénom(s)</w:t>
            </w:r>
          </w:p>
          <w:p w14:paraId="4431BAB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Sexe</w:t>
            </w:r>
          </w:p>
          <w:p w14:paraId="42D409AB"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Date de naissance</w:t>
            </w:r>
          </w:p>
          <w:p w14:paraId="5B83B824"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lastRenderedPageBreak/>
              <w:t>- Lieu de naissance</w:t>
            </w:r>
          </w:p>
          <w:p w14:paraId="673C20CE" w14:textId="77777777" w:rsidR="00496C79" w:rsidRPr="00021A2F" w:rsidRDefault="00496C79" w:rsidP="004C7B3C">
            <w:pPr>
              <w:pStyle w:val="Paragraphedeliste"/>
              <w:ind w:left="0"/>
              <w:jc w:val="left"/>
              <w:rPr>
                <w:rFonts w:ascii="Arial" w:hAnsi="Arial" w:cs="Arial"/>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8C375FA"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lastRenderedPageBreak/>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D91A3F4"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674BA0F4" w14:textId="77777777" w:rsidR="00496C79" w:rsidRPr="00021A2F" w:rsidRDefault="00496C79" w:rsidP="004C7B3C">
            <w:pPr>
              <w:pStyle w:val="Paragraphedeliste"/>
              <w:ind w:left="0"/>
              <w:jc w:val="left"/>
              <w:rPr>
                <w:rFonts w:ascii="Arial" w:hAnsi="Arial" w:cs="Arial"/>
                <w:sz w:val="18"/>
                <w:szCs w:val="18"/>
                <w:lang w:val="fr-FR"/>
              </w:rPr>
            </w:pPr>
          </w:p>
        </w:tc>
      </w:tr>
      <w:tr w:rsidR="00496C79" w:rsidRPr="00021A2F" w14:paraId="1BBF7415"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4464037"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 8</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61A4996" w14:textId="77777777" w:rsidR="00496C79" w:rsidRPr="00021A2F" w:rsidRDefault="00496C79" w:rsidP="004C7B3C">
            <w:pPr>
              <w:pStyle w:val="AODefHead"/>
              <w:numPr>
                <w:ilvl w:val="0"/>
                <w:numId w:val="0"/>
              </w:numPr>
              <w:jc w:val="left"/>
              <w:rPr>
                <w:rFonts w:ascii="Arial" w:hAnsi="Arial" w:cs="Arial"/>
                <w:sz w:val="18"/>
                <w:szCs w:val="18"/>
              </w:rPr>
            </w:pPr>
            <w:r w:rsidRPr="00021A2F">
              <w:rPr>
                <w:rFonts w:ascii="Arial" w:hAnsi="Arial" w:cs="Arial"/>
                <w:sz w:val="18"/>
                <w:szCs w:val="18"/>
              </w:rPr>
              <w:t xml:space="preserve">Fermeture de demande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85BD89"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Attribuer à chaque élève, étudiant ou apprenti un identifiant national et unique, interne au système éducatif </w:t>
            </w:r>
          </w:p>
          <w:p w14:paraId="0AC4F389" w14:textId="77777777" w:rsidR="00496C79" w:rsidRPr="00021A2F" w:rsidRDefault="00496C79" w:rsidP="004C7B3C">
            <w:pPr>
              <w:pStyle w:val="Paragraphedeliste"/>
              <w:ind w:left="0"/>
              <w:rPr>
                <w:rFonts w:ascii="Arial" w:hAnsi="Arial" w:cs="Arial"/>
                <w:sz w:val="18"/>
                <w:szCs w:val="18"/>
                <w:lang w:val="fr-FR"/>
              </w:rPr>
            </w:pP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0BF7C2D" w14:textId="77777777" w:rsidR="00496C79" w:rsidRPr="00021A2F" w:rsidRDefault="00496C79" w:rsidP="004C7B3C">
            <w:pPr>
              <w:pStyle w:val="Paragraphedeliste"/>
              <w:ind w:left="0"/>
              <w:rPr>
                <w:rFonts w:ascii="Arial" w:hAnsi="Arial" w:cs="Arial"/>
                <w:sz w:val="18"/>
                <w:szCs w:val="18"/>
                <w:lang w:val="fr-FR"/>
              </w:rPr>
            </w:pPr>
            <w:r w:rsidRPr="00021A2F">
              <w:rPr>
                <w:rFonts w:ascii="Arial" w:hAnsi="Arial" w:cs="Arial"/>
                <w:sz w:val="18"/>
                <w:szCs w:val="18"/>
                <w:lang w:val="fr-FR"/>
              </w:rPr>
              <w:t xml:space="preserve">Permanent </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D0BA70A"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INE </w:t>
            </w:r>
          </w:p>
          <w:p w14:paraId="1313D233"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Nom de famille </w:t>
            </w:r>
          </w:p>
          <w:p w14:paraId="7A739E67"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Nom d’usage</w:t>
            </w:r>
          </w:p>
          <w:p w14:paraId="4090D83E"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Prénom(s)</w:t>
            </w:r>
          </w:p>
          <w:p w14:paraId="0FC4A20F"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Sexe</w:t>
            </w:r>
          </w:p>
          <w:p w14:paraId="0589E3A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Date de naissance</w:t>
            </w:r>
          </w:p>
          <w:p w14:paraId="15EE6A96"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Lieu de naissance</w:t>
            </w:r>
          </w:p>
          <w:p w14:paraId="767BC0D3" w14:textId="77777777" w:rsidR="00496C79" w:rsidRPr="00021A2F" w:rsidRDefault="00496C79" w:rsidP="004C7B3C">
            <w:pPr>
              <w:pStyle w:val="Paragraphedeliste"/>
              <w:ind w:left="0"/>
              <w:jc w:val="left"/>
              <w:rPr>
                <w:rFonts w:ascii="Arial" w:hAnsi="Arial" w:cs="Arial"/>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4A151AC"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C6E01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578EC8F0" w14:textId="77777777" w:rsidR="00496C79" w:rsidRPr="00021A2F" w:rsidRDefault="00496C79" w:rsidP="004C7B3C">
            <w:pPr>
              <w:pStyle w:val="Paragraphedeliste"/>
              <w:ind w:left="0"/>
              <w:jc w:val="left"/>
              <w:rPr>
                <w:rFonts w:ascii="Arial" w:hAnsi="Arial" w:cs="Arial"/>
                <w:sz w:val="18"/>
                <w:szCs w:val="18"/>
                <w:lang w:val="fr-FR"/>
              </w:rPr>
            </w:pPr>
          </w:p>
        </w:tc>
      </w:tr>
      <w:tr w:rsidR="00496C79" w:rsidRPr="00021A2F" w14:paraId="7727C8B7"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AD51BC1"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N°9</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C967195" w14:textId="77777777" w:rsidR="00496C79" w:rsidRPr="00021A2F" w:rsidRDefault="00496C79" w:rsidP="004C7B3C">
            <w:pPr>
              <w:pStyle w:val="AODefHead"/>
              <w:numPr>
                <w:ilvl w:val="0"/>
                <w:numId w:val="0"/>
              </w:numPr>
              <w:jc w:val="left"/>
              <w:rPr>
                <w:rFonts w:ascii="Arial" w:hAnsi="Arial" w:cs="Arial"/>
                <w:sz w:val="18"/>
                <w:szCs w:val="18"/>
              </w:rPr>
            </w:pPr>
            <w:r w:rsidRPr="00021A2F">
              <w:rPr>
                <w:rFonts w:ascii="Arial" w:hAnsi="Arial" w:cs="Arial"/>
                <w:sz w:val="18"/>
                <w:szCs w:val="18"/>
              </w:rPr>
              <w:t>Recherche de doublons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290635B"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Attribuer à chaque élève, étudiant ou apprenti un identifiant national et unique, interne au système éducatif </w:t>
            </w:r>
          </w:p>
          <w:p w14:paraId="68406835" w14:textId="77777777" w:rsidR="00496C79" w:rsidRPr="00021A2F" w:rsidRDefault="00496C79" w:rsidP="004C7B3C">
            <w:pPr>
              <w:pStyle w:val="Paragraphedeliste"/>
              <w:ind w:left="0"/>
              <w:jc w:val="left"/>
              <w:rPr>
                <w:rFonts w:ascii="Arial" w:hAnsi="Arial" w:cs="Arial"/>
                <w:sz w:val="18"/>
                <w:szCs w:val="18"/>
                <w:lang w:val="fr-FR"/>
              </w:rPr>
            </w:pP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9EAA468" w14:textId="77777777" w:rsidR="00496C79" w:rsidRPr="00021A2F" w:rsidRDefault="00496C79" w:rsidP="004C7B3C">
            <w:pPr>
              <w:pStyle w:val="Paragraphedeliste"/>
              <w:ind w:left="0"/>
              <w:rPr>
                <w:rFonts w:ascii="Arial" w:hAnsi="Arial" w:cs="Arial"/>
                <w:sz w:val="18"/>
                <w:szCs w:val="18"/>
                <w:lang w:val="fr-FR"/>
              </w:rPr>
            </w:pPr>
            <w:r w:rsidRPr="00021A2F">
              <w:rPr>
                <w:rFonts w:ascii="Arial" w:hAnsi="Arial" w:cs="Arial"/>
                <w:sz w:val="18"/>
                <w:szCs w:val="18"/>
                <w:lang w:val="fr-FR"/>
              </w:rPr>
              <w:t>Permanent</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9B1D385"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INE </w:t>
            </w:r>
          </w:p>
          <w:p w14:paraId="060C4F77"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 Nom de famille </w:t>
            </w:r>
          </w:p>
          <w:p w14:paraId="215139E9"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Nom d’usage</w:t>
            </w:r>
          </w:p>
          <w:p w14:paraId="44276388"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Prénom(s)</w:t>
            </w:r>
          </w:p>
          <w:p w14:paraId="3622219D"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Sexe</w:t>
            </w:r>
          </w:p>
          <w:p w14:paraId="56704945"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Date de naissance</w:t>
            </w:r>
          </w:p>
          <w:p w14:paraId="2CB7AF9D"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Lieu de naissance</w:t>
            </w:r>
          </w:p>
          <w:p w14:paraId="1DD8E1D2" w14:textId="77777777" w:rsidR="00496C79" w:rsidRPr="00021A2F" w:rsidRDefault="00496C79" w:rsidP="004C7B3C">
            <w:pPr>
              <w:pStyle w:val="Paragraphedeliste"/>
              <w:ind w:left="0"/>
              <w:jc w:val="left"/>
              <w:rPr>
                <w:rFonts w:ascii="Arial" w:hAnsi="Arial" w:cs="Arial"/>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45BE937"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50EB819"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50B97E1C" w14:textId="77777777" w:rsidR="00496C79" w:rsidRPr="00021A2F" w:rsidRDefault="00496C79" w:rsidP="004C7B3C">
            <w:pPr>
              <w:pStyle w:val="Paragraphedeliste"/>
              <w:ind w:left="0"/>
              <w:jc w:val="left"/>
              <w:rPr>
                <w:rFonts w:ascii="Arial" w:hAnsi="Arial" w:cs="Arial"/>
                <w:sz w:val="18"/>
                <w:szCs w:val="18"/>
                <w:lang w:val="fr-FR"/>
              </w:rPr>
            </w:pPr>
          </w:p>
        </w:tc>
      </w:tr>
      <w:tr w:rsidR="00496C79" w:rsidRPr="00021A2F" w14:paraId="12F3F5E8" w14:textId="77777777" w:rsidTr="004C7B3C">
        <w:trPr>
          <w:trHeight w:val="1123"/>
        </w:trPr>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4C1ECC" w14:textId="77777777" w:rsidR="00496C79" w:rsidRPr="00021A2F" w:rsidRDefault="00496C79" w:rsidP="004C7B3C">
            <w:pPr>
              <w:pStyle w:val="Paragraphedeliste"/>
              <w:ind w:left="0"/>
              <w:jc w:val="center"/>
              <w:rPr>
                <w:rFonts w:ascii="Arial" w:hAnsi="Arial" w:cs="Arial"/>
                <w:bCs/>
                <w:sz w:val="18"/>
                <w:szCs w:val="18"/>
              </w:rPr>
            </w:pPr>
            <w:r w:rsidRPr="00021A2F">
              <w:rPr>
                <w:rFonts w:ascii="Arial" w:hAnsi="Arial" w:cs="Arial"/>
                <w:bCs/>
                <w:sz w:val="18"/>
                <w:szCs w:val="18"/>
              </w:rPr>
              <w:t>N°10</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F465DF0" w14:textId="77777777" w:rsidR="00496C79" w:rsidRPr="00021A2F" w:rsidRDefault="00496C79" w:rsidP="004C7B3C">
            <w:pPr>
              <w:pStyle w:val="AODefHead"/>
              <w:numPr>
                <w:ilvl w:val="0"/>
                <w:numId w:val="0"/>
              </w:numPr>
              <w:jc w:val="left"/>
              <w:rPr>
                <w:rFonts w:ascii="Arial" w:hAnsi="Arial" w:cs="Arial"/>
                <w:sz w:val="18"/>
                <w:szCs w:val="18"/>
              </w:rPr>
            </w:pPr>
            <w:r w:rsidRPr="00021A2F">
              <w:rPr>
                <w:rFonts w:ascii="Arial" w:hAnsi="Arial" w:cs="Arial"/>
                <w:sz w:val="18"/>
                <w:szCs w:val="18"/>
              </w:rPr>
              <w:t>Création d’une table de correspondance ancien INE / nouvel INE</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98E944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 xml:space="preserve">Attribuer à chaque élève, étudiant ou apprenti un identifiant national et unique, interne au système éducatif </w:t>
            </w:r>
          </w:p>
          <w:p w14:paraId="1DDA7A2D" w14:textId="77777777" w:rsidR="00496C79" w:rsidRPr="00021A2F" w:rsidRDefault="00496C79" w:rsidP="004C7B3C">
            <w:pPr>
              <w:pStyle w:val="Paragraphedeliste"/>
              <w:ind w:left="0"/>
              <w:jc w:val="left"/>
              <w:rPr>
                <w:rFonts w:ascii="Arial" w:hAnsi="Arial" w:cs="Arial"/>
                <w:sz w:val="18"/>
                <w:szCs w:val="18"/>
                <w:lang w:val="fr-FR"/>
              </w:rPr>
            </w:pP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18DCDCA" w14:textId="77777777" w:rsidR="00496C79" w:rsidRPr="00021A2F" w:rsidRDefault="00496C79" w:rsidP="004C7B3C">
            <w:pPr>
              <w:pStyle w:val="Paragraphedeliste"/>
              <w:ind w:left="0"/>
              <w:rPr>
                <w:rFonts w:ascii="Arial" w:hAnsi="Arial" w:cs="Arial"/>
                <w:sz w:val="18"/>
                <w:szCs w:val="18"/>
                <w:lang w:val="fr-FR"/>
              </w:rPr>
            </w:pPr>
            <w:r w:rsidRPr="00021A2F">
              <w:rPr>
                <w:rFonts w:ascii="Arial" w:hAnsi="Arial" w:cs="Arial"/>
                <w:sz w:val="18"/>
                <w:szCs w:val="18"/>
                <w:lang w:val="fr-FR"/>
              </w:rPr>
              <w:t>Permanent</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81C9620"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INE</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BB81801"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Elèves, apprentis, étudiants.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7D91B2" w14:textId="77777777" w:rsidR="00496C79" w:rsidRPr="00021A2F" w:rsidRDefault="00496C79" w:rsidP="004C7B3C">
            <w:pPr>
              <w:pStyle w:val="Paragraphedeliste"/>
              <w:ind w:left="0"/>
              <w:jc w:val="left"/>
              <w:rPr>
                <w:rFonts w:ascii="Arial" w:hAnsi="Arial" w:cs="Arial"/>
                <w:sz w:val="18"/>
                <w:szCs w:val="18"/>
                <w:lang w:val="fr-FR"/>
              </w:rPr>
            </w:pPr>
            <w:r w:rsidRPr="00021A2F">
              <w:rPr>
                <w:rFonts w:ascii="Arial" w:hAnsi="Arial" w:cs="Arial"/>
                <w:sz w:val="18"/>
                <w:szCs w:val="18"/>
                <w:lang w:val="fr-FR"/>
              </w:rPr>
              <w:t>Maintenance corrective, adaptative, évolutive</w:t>
            </w:r>
          </w:p>
          <w:p w14:paraId="6C4AF709" w14:textId="77777777" w:rsidR="00496C79" w:rsidRPr="00021A2F" w:rsidRDefault="00496C79" w:rsidP="004C7B3C">
            <w:pPr>
              <w:pStyle w:val="Paragraphedeliste"/>
              <w:ind w:left="0"/>
              <w:jc w:val="left"/>
              <w:rPr>
                <w:rFonts w:ascii="Arial" w:hAnsi="Arial" w:cs="Arial"/>
                <w:sz w:val="18"/>
                <w:szCs w:val="18"/>
                <w:lang w:val="fr-FR"/>
              </w:rPr>
            </w:pPr>
          </w:p>
        </w:tc>
      </w:tr>
    </w:tbl>
    <w:p w14:paraId="342D7802" w14:textId="77777777" w:rsidR="001C5F45" w:rsidRPr="00021A2F" w:rsidRDefault="001C5F45" w:rsidP="00845DD6">
      <w:pPr>
        <w:jc w:val="both"/>
        <w:rPr>
          <w:rFonts w:ascii="Arial" w:hAnsi="Arial" w:cs="Arial"/>
          <w:noProof/>
          <w:sz w:val="18"/>
          <w:szCs w:val="18"/>
          <w:highlight w:val="yellow"/>
        </w:rPr>
      </w:pPr>
    </w:p>
    <w:p w14:paraId="6053055C" w14:textId="77777777" w:rsidR="00013101" w:rsidRPr="00585392" w:rsidRDefault="00013101" w:rsidP="00FB7518">
      <w:pPr>
        <w:spacing w:after="0" w:line="240" w:lineRule="auto"/>
        <w:jc w:val="both"/>
        <w:rPr>
          <w:rFonts w:ascii="Arial" w:hAnsi="Arial" w:cs="Arial"/>
          <w:sz w:val="18"/>
          <w:szCs w:val="18"/>
        </w:rPr>
      </w:pPr>
      <w:r w:rsidRPr="00021A2F">
        <w:rPr>
          <w:rFonts w:ascii="Arial" w:hAnsi="Arial" w:cs="Arial"/>
          <w:sz w:val="18"/>
          <w:szCs w:val="18"/>
        </w:rPr>
        <w:t xml:space="preserve">Cette liste des </w:t>
      </w:r>
      <w:r w:rsidRPr="00585392">
        <w:rPr>
          <w:rFonts w:ascii="Arial" w:hAnsi="Arial" w:cs="Arial"/>
          <w:sz w:val="18"/>
          <w:szCs w:val="18"/>
        </w:rPr>
        <w:t>applications et des traitements concernés ainsi que leurs caractéristiques n’est pas exhaustive.</w:t>
      </w:r>
    </w:p>
    <w:p w14:paraId="6C01898A" w14:textId="77777777" w:rsidR="00013101" w:rsidRPr="00021A2F" w:rsidRDefault="00013101" w:rsidP="00FB7518">
      <w:pPr>
        <w:spacing w:after="0" w:line="240" w:lineRule="auto"/>
        <w:jc w:val="both"/>
        <w:rPr>
          <w:rFonts w:ascii="Arial" w:hAnsi="Arial" w:cs="Arial"/>
          <w:sz w:val="18"/>
          <w:szCs w:val="18"/>
        </w:rPr>
      </w:pPr>
      <w:r w:rsidRPr="00585392">
        <w:rPr>
          <w:rFonts w:ascii="Arial" w:hAnsi="Arial" w:cs="Arial"/>
          <w:sz w:val="18"/>
          <w:szCs w:val="18"/>
        </w:rPr>
        <w:t xml:space="preserve">Comme indiqué à l’article </w:t>
      </w:r>
      <w:r w:rsidR="00496C79" w:rsidRPr="00585392">
        <w:rPr>
          <w:rFonts w:ascii="Arial" w:hAnsi="Arial" w:cs="Arial"/>
          <w:b/>
          <w:sz w:val="18"/>
          <w:szCs w:val="18"/>
        </w:rPr>
        <w:t>2.3.2</w:t>
      </w:r>
      <w:r w:rsidRPr="00585392">
        <w:rPr>
          <w:rFonts w:ascii="Arial" w:hAnsi="Arial" w:cs="Arial"/>
          <w:sz w:val="18"/>
          <w:szCs w:val="18"/>
        </w:rPr>
        <w:t xml:space="preserve"> </w:t>
      </w:r>
      <w:r w:rsidRPr="00021A2F">
        <w:rPr>
          <w:rFonts w:ascii="Arial" w:hAnsi="Arial" w:cs="Arial"/>
          <w:sz w:val="18"/>
          <w:szCs w:val="18"/>
        </w:rPr>
        <w:t>du CCTP, des applications peuvent être ajoutées ou supprimées du périmètre confié au titulaire.</w:t>
      </w:r>
    </w:p>
    <w:p w14:paraId="12065B49" w14:textId="77777777" w:rsidR="00013101" w:rsidRPr="00013101" w:rsidRDefault="00013101" w:rsidP="00FB7518">
      <w:pPr>
        <w:jc w:val="both"/>
        <w:rPr>
          <w:rFonts w:ascii="Arial" w:hAnsi="Arial" w:cs="Arial"/>
          <w:sz w:val="20"/>
          <w:szCs w:val="20"/>
        </w:rPr>
      </w:pPr>
      <w:r w:rsidRPr="00013101">
        <w:rPr>
          <w:rFonts w:ascii="Arial" w:hAnsi="Arial" w:cs="Arial"/>
          <w:sz w:val="20"/>
          <w:szCs w:val="20"/>
        </w:rPr>
        <w:t>Le titulaire s’engage à effectuer pour le compte du responsable de traitement les opérations de traitement de données à caractère personnel définies dans la présente annexe pour chaque application ajoutée au périmètre du marché et comportant des données à caractère personnel. </w:t>
      </w:r>
    </w:p>
    <w:p w14:paraId="18E8C595" w14:textId="77777777" w:rsidR="009E77B2" w:rsidRDefault="00F94C49" w:rsidP="00AB57E2">
      <w:pPr>
        <w:pStyle w:val="AOHead3"/>
        <w:numPr>
          <w:ilvl w:val="0"/>
          <w:numId w:val="0"/>
        </w:numPr>
        <w:tabs>
          <w:tab w:val="num" w:pos="284"/>
        </w:tabs>
        <w:ind w:left="709" w:hanging="425"/>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34F0923D" w14:textId="77777777" w:rsidR="00AB57E2" w:rsidRPr="00AB57E2" w:rsidRDefault="00AB57E2" w:rsidP="00AB57E2">
      <w:pPr>
        <w:pStyle w:val="AODocTxtL2"/>
        <w:spacing w:before="0" w:line="240" w:lineRule="auto"/>
        <w:rPr>
          <w:rFonts w:ascii="Arial" w:hAnsi="Arial" w:cs="Arial"/>
          <w:sz w:val="20"/>
          <w:szCs w:val="20"/>
          <w:lang w:val="fr-FR"/>
        </w:rPr>
      </w:pPr>
    </w:p>
    <w:p w14:paraId="0C26EEFA" w14:textId="77777777" w:rsidR="000C427B" w:rsidRDefault="00F94C49" w:rsidP="00AB57E2">
      <w:pPr>
        <w:spacing w:after="0" w:line="240" w:lineRule="auto"/>
        <w:jc w:val="both"/>
        <w:rPr>
          <w:rFonts w:ascii="Arial" w:hAnsi="Arial" w:cs="Arial"/>
          <w:sz w:val="20"/>
          <w:szCs w:val="20"/>
        </w:rPr>
      </w:pPr>
      <w:r w:rsidRPr="00B956AB">
        <w:rPr>
          <w:rFonts w:ascii="Arial" w:hAnsi="Arial" w:cs="Arial"/>
          <w:sz w:val="20"/>
          <w:szCs w:val="20"/>
        </w:rPr>
        <w:t>L</w:t>
      </w:r>
      <w:r w:rsidR="000C427B" w:rsidRPr="00B956AB">
        <w:rPr>
          <w:rFonts w:ascii="Arial" w:hAnsi="Arial" w:cs="Arial"/>
          <w:sz w:val="20"/>
          <w:szCs w:val="20"/>
        </w:rPr>
        <w:t xml:space="preserve">e </w:t>
      </w:r>
      <w:r w:rsidR="00233042">
        <w:rPr>
          <w:rFonts w:ascii="Arial" w:hAnsi="Arial" w:cs="Arial"/>
          <w:sz w:val="20"/>
          <w:szCs w:val="20"/>
        </w:rPr>
        <w:t>sous-traitant</w:t>
      </w:r>
      <w:r w:rsidR="000C427B" w:rsidRPr="00B956AB">
        <w:rPr>
          <w:rFonts w:ascii="Arial" w:hAnsi="Arial" w:cs="Arial"/>
          <w:sz w:val="20"/>
          <w:szCs w:val="20"/>
        </w:rPr>
        <w:t xml:space="preserve"> s’engage à communiquer au </w:t>
      </w:r>
      <w:r w:rsidR="00602A5D">
        <w:rPr>
          <w:rFonts w:ascii="Arial" w:hAnsi="Arial" w:cs="Arial"/>
          <w:sz w:val="20"/>
          <w:szCs w:val="20"/>
        </w:rPr>
        <w:t>Ministère</w:t>
      </w:r>
      <w:r w:rsidR="00892B22" w:rsidRPr="00B956AB">
        <w:rPr>
          <w:rFonts w:ascii="Arial" w:hAnsi="Arial" w:cs="Arial"/>
          <w:sz w:val="20"/>
          <w:szCs w:val="20"/>
        </w:rPr>
        <w:t>,</w:t>
      </w:r>
      <w:r w:rsidR="000C427B" w:rsidRPr="00B956AB">
        <w:rPr>
          <w:rFonts w:ascii="Arial" w:hAnsi="Arial" w:cs="Arial"/>
          <w:sz w:val="20"/>
          <w:szCs w:val="20"/>
        </w:rPr>
        <w:t xml:space="preserve"> à première demande de ce dernier</w:t>
      </w:r>
      <w:r w:rsidR="00892B22" w:rsidRPr="00B956AB">
        <w:rPr>
          <w:rFonts w:ascii="Arial" w:hAnsi="Arial" w:cs="Arial"/>
          <w:sz w:val="20"/>
          <w:szCs w:val="20"/>
        </w:rPr>
        <w:t>,</w:t>
      </w:r>
      <w:r w:rsidR="00B63149" w:rsidRPr="00CF5AFF">
        <w:rPr>
          <w:rFonts w:ascii="Arial" w:hAnsi="Arial" w:cs="Arial"/>
          <w:sz w:val="20"/>
          <w:szCs w:val="20"/>
        </w:rPr>
        <w:t xml:space="preserve"> l</w:t>
      </w:r>
      <w:r w:rsidR="000C427B" w:rsidRPr="00CF5AFF">
        <w:rPr>
          <w:rFonts w:ascii="Arial" w:hAnsi="Arial" w:cs="Arial"/>
          <w:sz w:val="20"/>
          <w:szCs w:val="20"/>
        </w:rPr>
        <w:t xml:space="preserve">es </w:t>
      </w:r>
      <w:r w:rsidR="000C427B" w:rsidRPr="00B956AB">
        <w:rPr>
          <w:rFonts w:ascii="Arial" w:hAnsi="Arial" w:cs="Arial"/>
          <w:sz w:val="20"/>
          <w:szCs w:val="20"/>
        </w:rPr>
        <w:t>documents relatifs à la politique informatique et libertés en vigueur au sein de sa société pour ce qui relève des informations n’ayant pas vocation à rester confidentielles.</w:t>
      </w:r>
    </w:p>
    <w:p w14:paraId="4CAAA4DE" w14:textId="77777777" w:rsidR="00B64B99" w:rsidRPr="00B956AB" w:rsidRDefault="00B64B99" w:rsidP="00AB57E2">
      <w:pPr>
        <w:spacing w:after="0" w:line="240" w:lineRule="auto"/>
        <w:jc w:val="both"/>
        <w:rPr>
          <w:rFonts w:ascii="Arial" w:hAnsi="Arial" w:cs="Arial"/>
          <w:sz w:val="20"/>
          <w:szCs w:val="20"/>
        </w:rPr>
      </w:pPr>
    </w:p>
    <w:p w14:paraId="4983AD64" w14:textId="77777777" w:rsidR="000C427B" w:rsidRPr="00B956AB" w:rsidRDefault="000C427B" w:rsidP="00F94C49">
      <w:pPr>
        <w:jc w:val="both"/>
        <w:rPr>
          <w:rFonts w:ascii="Arial" w:hAnsi="Arial" w:cs="Arial"/>
          <w:sz w:val="20"/>
          <w:szCs w:val="20"/>
        </w:rPr>
      </w:pPr>
      <w:r w:rsidRPr="00B956AB">
        <w:rPr>
          <w:rFonts w:ascii="Arial" w:hAnsi="Arial" w:cs="Arial"/>
          <w:sz w:val="20"/>
          <w:szCs w:val="20"/>
        </w:rPr>
        <w:t xml:space="preserve">Dans le cas où le </w:t>
      </w:r>
      <w:r w:rsidR="00233042">
        <w:rPr>
          <w:rFonts w:ascii="Arial" w:hAnsi="Arial" w:cs="Arial"/>
          <w:sz w:val="20"/>
          <w:szCs w:val="20"/>
        </w:rPr>
        <w:t>sous-traitant</w:t>
      </w:r>
      <w:r w:rsidRPr="00B956AB">
        <w:rPr>
          <w:rFonts w:ascii="Arial" w:hAnsi="Arial" w:cs="Arial"/>
          <w:sz w:val="20"/>
          <w:szCs w:val="20"/>
        </w:rPr>
        <w:t xml:space="preserve"> ne disposerait pas d’une politique informatique et libertés, il s’engage à en établir une et à la communiquer au </w:t>
      </w:r>
      <w:r w:rsidR="00602A5D">
        <w:rPr>
          <w:rFonts w:ascii="Arial" w:hAnsi="Arial" w:cs="Arial"/>
          <w:sz w:val="20"/>
          <w:szCs w:val="20"/>
        </w:rPr>
        <w:t>Ministère</w:t>
      </w:r>
      <w:r w:rsidRPr="00B956AB">
        <w:rPr>
          <w:rFonts w:ascii="Arial" w:hAnsi="Arial" w:cs="Arial"/>
          <w:sz w:val="20"/>
          <w:szCs w:val="20"/>
        </w:rPr>
        <w:t xml:space="preserve"> au plus tard dans les </w:t>
      </w:r>
      <w:r w:rsidR="005C0139" w:rsidRPr="00B956AB">
        <w:rPr>
          <w:rFonts w:ascii="Arial" w:hAnsi="Arial" w:cs="Arial"/>
          <w:sz w:val="20"/>
          <w:szCs w:val="20"/>
        </w:rPr>
        <w:t>quinze</w:t>
      </w:r>
      <w:r w:rsidRPr="00B956AB">
        <w:rPr>
          <w:rFonts w:ascii="Arial" w:hAnsi="Arial" w:cs="Arial"/>
          <w:sz w:val="20"/>
          <w:szCs w:val="20"/>
        </w:rPr>
        <w:t xml:space="preserve"> (</w:t>
      </w:r>
      <w:r w:rsidR="001B0C57" w:rsidRPr="00B956AB">
        <w:rPr>
          <w:rFonts w:ascii="Arial" w:hAnsi="Arial" w:cs="Arial"/>
          <w:sz w:val="20"/>
          <w:szCs w:val="20"/>
        </w:rPr>
        <w:t>15</w:t>
      </w:r>
      <w:r w:rsidRPr="00B956AB">
        <w:rPr>
          <w:rFonts w:ascii="Arial" w:hAnsi="Arial" w:cs="Arial"/>
          <w:sz w:val="20"/>
          <w:szCs w:val="20"/>
        </w:rPr>
        <w:t xml:space="preserve">) jours suivant la </w:t>
      </w:r>
      <w:r w:rsidR="00290207" w:rsidRPr="00B956AB">
        <w:rPr>
          <w:rFonts w:ascii="Arial" w:hAnsi="Arial" w:cs="Arial"/>
          <w:sz w:val="20"/>
          <w:szCs w:val="20"/>
        </w:rPr>
        <w:t xml:space="preserve">notification </w:t>
      </w:r>
      <w:r w:rsidRPr="00B956AB">
        <w:rPr>
          <w:rFonts w:ascii="Arial" w:hAnsi="Arial" w:cs="Arial"/>
          <w:sz w:val="20"/>
          <w:szCs w:val="20"/>
        </w:rPr>
        <w:t xml:space="preserve">du </w:t>
      </w:r>
      <w:r w:rsidR="002C255D" w:rsidRPr="00B956AB">
        <w:rPr>
          <w:rFonts w:ascii="Arial" w:hAnsi="Arial" w:cs="Arial"/>
          <w:sz w:val="20"/>
          <w:szCs w:val="20"/>
        </w:rPr>
        <w:t>m</w:t>
      </w:r>
      <w:r w:rsidRPr="00B956AB">
        <w:rPr>
          <w:rFonts w:ascii="Arial" w:hAnsi="Arial" w:cs="Arial"/>
          <w:sz w:val="20"/>
          <w:szCs w:val="20"/>
        </w:rPr>
        <w:t>arché.</w:t>
      </w:r>
    </w:p>
    <w:p w14:paraId="5B9FBFE0" w14:textId="77777777" w:rsidR="008A362A" w:rsidRPr="00B956AB" w:rsidRDefault="000C427B" w:rsidP="00845DD6">
      <w:pPr>
        <w:jc w:val="both"/>
        <w:rPr>
          <w:rFonts w:ascii="Arial" w:hAnsi="Arial" w:cs="Arial"/>
          <w:sz w:val="20"/>
          <w:szCs w:val="20"/>
        </w:rPr>
      </w:pPr>
      <w:r w:rsidRPr="00B956AB">
        <w:rPr>
          <w:rFonts w:ascii="Arial" w:hAnsi="Arial" w:cs="Arial"/>
          <w:sz w:val="20"/>
          <w:szCs w:val="20"/>
        </w:rPr>
        <w:t xml:space="preserve">Parallèlement, </w:t>
      </w:r>
      <w:r w:rsidR="008A362A" w:rsidRPr="00B956AB">
        <w:rPr>
          <w:rFonts w:ascii="Arial" w:hAnsi="Arial" w:cs="Arial"/>
          <w:sz w:val="20"/>
          <w:szCs w:val="20"/>
        </w:rPr>
        <w:t>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s’engage à mettre en œuvre les programmes de formation et de sensibilisation relatifs à la protection de la vie privée et des </w:t>
      </w:r>
      <w:r w:rsidR="005F3C37" w:rsidRPr="00B956AB">
        <w:rPr>
          <w:rFonts w:ascii="Arial" w:hAnsi="Arial" w:cs="Arial"/>
          <w:sz w:val="20"/>
          <w:szCs w:val="20"/>
        </w:rPr>
        <w:t>d</w:t>
      </w:r>
      <w:r w:rsidR="00393DA5" w:rsidRPr="00B956AB">
        <w:rPr>
          <w:rFonts w:ascii="Arial" w:hAnsi="Arial" w:cs="Arial"/>
          <w:sz w:val="20"/>
          <w:szCs w:val="20"/>
        </w:rPr>
        <w:t xml:space="preserve">onnées </w:t>
      </w:r>
      <w:r w:rsidR="00892B22" w:rsidRPr="00B956AB">
        <w:rPr>
          <w:rFonts w:ascii="Arial" w:hAnsi="Arial" w:cs="Arial"/>
          <w:sz w:val="20"/>
          <w:szCs w:val="20"/>
        </w:rPr>
        <w:t>personnelles</w:t>
      </w:r>
      <w:r w:rsidRPr="00B956AB">
        <w:rPr>
          <w:rFonts w:ascii="Arial" w:hAnsi="Arial" w:cs="Arial"/>
          <w:sz w:val="20"/>
          <w:szCs w:val="20"/>
        </w:rPr>
        <w:t xml:space="preserve"> à destination de ses </w:t>
      </w:r>
      <w:r w:rsidRPr="00B956AB">
        <w:rPr>
          <w:rFonts w:ascii="Arial" w:hAnsi="Arial" w:cs="Arial"/>
          <w:sz w:val="20"/>
          <w:szCs w:val="20"/>
        </w:rPr>
        <w:lastRenderedPageBreak/>
        <w:t xml:space="preserve">salariés et sous-traitants au sens de la Loi Informatique et Libertés ayant accès en permanence ou régulièrement aux </w:t>
      </w:r>
      <w:r w:rsidR="005F3C37" w:rsidRPr="00B956AB">
        <w:rPr>
          <w:rFonts w:ascii="Arial" w:hAnsi="Arial" w:cs="Arial"/>
          <w:sz w:val="20"/>
          <w:szCs w:val="20"/>
        </w:rPr>
        <w:t>d</w:t>
      </w:r>
      <w:r w:rsidR="00393DA5" w:rsidRPr="00B956AB">
        <w:rPr>
          <w:rFonts w:ascii="Arial" w:hAnsi="Arial" w:cs="Arial"/>
          <w:sz w:val="20"/>
          <w:szCs w:val="20"/>
        </w:rPr>
        <w:t>onnées</w:t>
      </w:r>
      <w:r w:rsidR="00892B22" w:rsidRPr="00B956AB">
        <w:rPr>
          <w:rFonts w:ascii="Arial" w:hAnsi="Arial" w:cs="Arial"/>
          <w:sz w:val="20"/>
          <w:szCs w:val="20"/>
        </w:rPr>
        <w:t xml:space="preserve"> personnelles</w:t>
      </w:r>
      <w:r w:rsidRPr="00B956AB">
        <w:rPr>
          <w:rFonts w:ascii="Arial" w:hAnsi="Arial" w:cs="Arial"/>
          <w:sz w:val="20"/>
          <w:szCs w:val="20"/>
        </w:rPr>
        <w:t xml:space="preserve">. </w:t>
      </w:r>
    </w:p>
    <w:p w14:paraId="1A90D975" w14:textId="77777777" w:rsidR="000C427B" w:rsidRPr="00B956AB" w:rsidRDefault="00F94C49"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Par ailleurs, 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233042">
        <w:rPr>
          <w:rFonts w:ascii="Arial" w:eastAsiaTheme="minorHAnsi" w:hAnsi="Arial" w:cs="Arial"/>
          <w:sz w:val="20"/>
          <w:szCs w:val="20"/>
          <w:lang w:val="fr-FR"/>
        </w:rPr>
        <w:t>e sous-traitant</w:t>
      </w:r>
      <w:r w:rsidR="000C427B" w:rsidRPr="00B956AB">
        <w:rPr>
          <w:rFonts w:ascii="Arial" w:eastAsiaTheme="minorHAnsi" w:hAnsi="Arial" w:cs="Arial"/>
          <w:sz w:val="20"/>
          <w:szCs w:val="20"/>
          <w:lang w:val="fr-FR"/>
        </w:rPr>
        <w:t xml:space="preserv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agit en qualité de Sous-traitant.</w:t>
      </w:r>
    </w:p>
    <w:p w14:paraId="41F31241" w14:textId="77777777" w:rsidR="000C427B" w:rsidRPr="00B956A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du </w:t>
      </w:r>
      <w:r w:rsidR="00602A5D">
        <w:rPr>
          <w:rFonts w:ascii="Arial" w:eastAsiaTheme="minorHAnsi" w:hAnsi="Arial" w:cs="Arial"/>
          <w:sz w:val="20"/>
          <w:szCs w:val="20"/>
          <w:lang w:val="fr-FR"/>
        </w:rPr>
        <w:t>Ministère</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s'engage à :</w:t>
      </w:r>
    </w:p>
    <w:p w14:paraId="25101CA9" w14:textId="77777777" w:rsidR="000C427B" w:rsidRPr="00B956AB" w:rsidRDefault="00C63E03"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t xml:space="preserve">traiter </w:t>
      </w:r>
      <w:r w:rsidR="000C427B" w:rsidRPr="00B956AB">
        <w:rPr>
          <w:rFonts w:ascii="Arial" w:hAnsi="Arial" w:cs="Arial"/>
          <w:sz w:val="20"/>
          <w:szCs w:val="20"/>
          <w:lang w:val="fr-FR"/>
        </w:rPr>
        <w:t xml:space="preserve">lesdites </w:t>
      </w:r>
      <w:r w:rsidR="005F3C37"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B64B99">
        <w:rPr>
          <w:rFonts w:ascii="Arial" w:hAnsi="Arial" w:cs="Arial"/>
          <w:sz w:val="20"/>
          <w:szCs w:val="20"/>
          <w:lang w:val="fr-FR"/>
        </w:rPr>
        <w:t xml:space="preserve"> uniquement sur la base d'i</w:t>
      </w:r>
      <w:r w:rsidR="000C427B" w:rsidRPr="00B956AB">
        <w:rPr>
          <w:rFonts w:ascii="Arial" w:hAnsi="Arial" w:cs="Arial"/>
          <w:sz w:val="20"/>
          <w:szCs w:val="20"/>
          <w:lang w:val="fr-FR"/>
        </w:rPr>
        <w:t xml:space="preserve">nstructions du </w:t>
      </w:r>
      <w:r w:rsidR="00602A5D" w:rsidRPr="00CF5AFF">
        <w:rPr>
          <w:rFonts w:ascii="Arial" w:hAnsi="Arial" w:cs="Arial"/>
          <w:sz w:val="20"/>
          <w:szCs w:val="20"/>
          <w:lang w:val="fr-FR"/>
        </w:rPr>
        <w:t>Ministère</w:t>
      </w:r>
      <w:r w:rsidR="00B63149" w:rsidRPr="00CF5AFF">
        <w:rPr>
          <w:rFonts w:ascii="Arial" w:hAnsi="Arial" w:cs="Arial"/>
          <w:sz w:val="20"/>
          <w:szCs w:val="20"/>
          <w:lang w:val="fr-FR"/>
        </w:rPr>
        <w:t xml:space="preserve">. Sauf indication contraire, les instructions émanant du </w:t>
      </w:r>
      <w:r w:rsidR="00602A5D" w:rsidRPr="00CF5AFF">
        <w:rPr>
          <w:rFonts w:ascii="Arial" w:hAnsi="Arial" w:cs="Arial"/>
          <w:sz w:val="20"/>
          <w:szCs w:val="20"/>
          <w:lang w:val="fr-FR"/>
        </w:rPr>
        <w:t>Ministère</w:t>
      </w:r>
      <w:r w:rsidR="00B64B99" w:rsidRPr="00CF5AFF">
        <w:rPr>
          <w:rFonts w:ascii="Arial" w:hAnsi="Arial" w:cs="Arial"/>
          <w:sz w:val="20"/>
          <w:szCs w:val="20"/>
          <w:lang w:val="fr-FR"/>
        </w:rPr>
        <w:t xml:space="preserve"> sont d’application</w:t>
      </w:r>
      <w:r w:rsidR="00B63149" w:rsidRPr="00CF5AFF">
        <w:rPr>
          <w:rFonts w:ascii="Arial" w:hAnsi="Arial" w:cs="Arial"/>
          <w:sz w:val="20"/>
          <w:szCs w:val="20"/>
          <w:lang w:val="fr-FR"/>
        </w:rPr>
        <w:t xml:space="preserve"> immédiate.</w:t>
      </w:r>
    </w:p>
    <w:p w14:paraId="76283916" w14:textId="77777777" w:rsidR="000C427B" w:rsidRPr="00B956AB" w:rsidRDefault="000C427B"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t xml:space="preserve">ne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Pr="00B956AB">
        <w:rPr>
          <w:rFonts w:ascii="Arial" w:hAnsi="Arial" w:cs="Arial"/>
          <w:sz w:val="20"/>
          <w:szCs w:val="20"/>
          <w:lang w:val="fr-FR"/>
        </w:rPr>
        <w:t xml:space="preserve">arché ou sous réserve du consentement écrit du </w:t>
      </w:r>
      <w:r w:rsidR="00602A5D">
        <w:rPr>
          <w:rFonts w:ascii="Arial" w:hAnsi="Arial" w:cs="Arial"/>
          <w:sz w:val="20"/>
          <w:szCs w:val="20"/>
          <w:lang w:val="fr-FR"/>
        </w:rPr>
        <w:t>Ministère</w:t>
      </w:r>
      <w:r w:rsidR="00C63E03" w:rsidRPr="00B956AB">
        <w:rPr>
          <w:rFonts w:ascii="Arial" w:hAnsi="Arial" w:cs="Arial"/>
          <w:sz w:val="20"/>
          <w:szCs w:val="20"/>
          <w:lang w:val="fr-FR"/>
        </w:rPr>
        <w:t xml:space="preserve"> ;</w:t>
      </w:r>
    </w:p>
    <w:p w14:paraId="0022FBF4"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ne pas vendre, céder, louer ou exploiter commercialement ces</w:t>
      </w:r>
      <w:r w:rsidR="00F82101" w:rsidRPr="00B956AB">
        <w:rPr>
          <w:rFonts w:ascii="Arial" w:hAnsi="Arial" w:cs="Arial"/>
          <w:sz w:val="20"/>
          <w:szCs w:val="20"/>
          <w:lang w:val="fr-FR"/>
        </w:rPr>
        <w:t xml:space="preserve"> d</w:t>
      </w:r>
      <w:r w:rsidR="00AB57E2">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 </w:t>
      </w:r>
    </w:p>
    <w:p w14:paraId="592875F6"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en place les mesures organisationnelles et techniques indiquées par le </w:t>
      </w:r>
      <w:r w:rsidR="00602A5D">
        <w:rPr>
          <w:rFonts w:ascii="Arial" w:hAnsi="Arial" w:cs="Arial"/>
          <w:sz w:val="20"/>
          <w:szCs w:val="20"/>
          <w:lang w:val="fr-FR"/>
        </w:rPr>
        <w:t>Ministère</w:t>
      </w:r>
      <w:r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Pr="00B956AB">
        <w:rPr>
          <w:rFonts w:ascii="Arial" w:hAnsi="Arial" w:cs="Arial"/>
          <w:sz w:val="20"/>
          <w:szCs w:val="20"/>
          <w:lang w:val="fr-FR"/>
        </w:rPr>
        <w:t xml:space="preserve"> </w:t>
      </w:r>
      <w:r w:rsidR="00AB243C" w:rsidRPr="00B956AB">
        <w:rPr>
          <w:rFonts w:ascii="Arial" w:hAnsi="Arial" w:cs="Arial"/>
          <w:sz w:val="20"/>
          <w:szCs w:val="20"/>
          <w:lang w:val="fr-FR"/>
        </w:rPr>
        <w:t>3.4</w:t>
      </w:r>
      <w:r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B64B99">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contre toute destruction accidentelle ou illicite, toute perte fortuite, altération, accès ou divulgation non autorisée ainsi que contre toute forme de traitement illicite ; </w:t>
      </w:r>
      <w:r w:rsidR="00F82101" w:rsidRPr="00B956AB">
        <w:rPr>
          <w:rFonts w:ascii="Arial" w:hAnsi="Arial" w:cs="Arial"/>
          <w:sz w:val="20"/>
          <w:szCs w:val="20"/>
          <w:lang w:val="fr-FR"/>
        </w:rPr>
        <w:t>é</w:t>
      </w:r>
      <w:r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233042">
        <w:rPr>
          <w:rFonts w:ascii="Arial" w:hAnsi="Arial" w:cs="Arial"/>
          <w:sz w:val="20"/>
          <w:szCs w:val="20"/>
          <w:lang w:val="fr-FR"/>
        </w:rPr>
        <w:t>sous-traitant</w:t>
      </w:r>
      <w:r w:rsidRPr="00B956AB">
        <w:rPr>
          <w:rFonts w:ascii="Arial" w:hAnsi="Arial" w:cs="Arial"/>
          <w:sz w:val="20"/>
          <w:szCs w:val="20"/>
          <w:lang w:val="fr-FR"/>
        </w:rPr>
        <w:t xml:space="preserve">, ces derniers seront pris en charge par le </w:t>
      </w:r>
      <w:r w:rsidR="00602A5D">
        <w:rPr>
          <w:rFonts w:ascii="Arial" w:hAnsi="Arial" w:cs="Arial"/>
          <w:sz w:val="20"/>
          <w:szCs w:val="20"/>
          <w:lang w:val="fr-FR"/>
        </w:rPr>
        <w:t>Ministère</w:t>
      </w:r>
      <w:r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B64B99">
        <w:rPr>
          <w:rFonts w:ascii="Arial" w:hAnsi="Arial" w:cs="Arial"/>
          <w:sz w:val="20"/>
          <w:szCs w:val="20"/>
          <w:lang w:val="fr-FR"/>
        </w:rPr>
        <w:t>titulaire</w:t>
      </w:r>
      <w:r w:rsidRPr="00B956AB">
        <w:rPr>
          <w:rFonts w:ascii="Arial" w:hAnsi="Arial" w:cs="Arial"/>
          <w:sz w:val="20"/>
          <w:szCs w:val="20"/>
          <w:lang w:val="fr-FR"/>
        </w:rPr>
        <w:t xml:space="preserve"> en tant que sous-traitant</w:t>
      </w:r>
      <w:r w:rsidR="00F82101" w:rsidRPr="00B956AB">
        <w:rPr>
          <w:rFonts w:ascii="Arial" w:hAnsi="Arial" w:cs="Arial"/>
          <w:sz w:val="20"/>
          <w:szCs w:val="20"/>
          <w:lang w:val="fr-FR"/>
        </w:rPr>
        <w:t>,</w:t>
      </w:r>
      <w:r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004252A9"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supprimer ou modifier à première demande du </w:t>
      </w:r>
      <w:r w:rsidR="00602A5D">
        <w:rPr>
          <w:rFonts w:ascii="Arial" w:hAnsi="Arial" w:cs="Arial"/>
          <w:sz w:val="20"/>
          <w:szCs w:val="20"/>
          <w:lang w:val="fr-FR"/>
        </w:rPr>
        <w:t>Ministère</w:t>
      </w:r>
      <w:r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Pr="00B956AB">
        <w:rPr>
          <w:rFonts w:ascii="Arial" w:hAnsi="Arial" w:cs="Arial"/>
          <w:sz w:val="20"/>
          <w:szCs w:val="20"/>
          <w:lang w:val="fr-FR"/>
        </w:rPr>
        <w:t xml:space="preserve"> jours maximum, les </w:t>
      </w:r>
      <w:r w:rsidR="00B64B99">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identifiées par le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w:t>
      </w:r>
    </w:p>
    <w:p w14:paraId="0B69DBAA"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602A5D">
        <w:rPr>
          <w:rFonts w:ascii="Arial" w:hAnsi="Arial" w:cs="Arial"/>
          <w:sz w:val="20"/>
          <w:szCs w:val="20"/>
          <w:lang w:val="fr-FR"/>
        </w:rPr>
        <w:t>Ministère</w:t>
      </w:r>
      <w:r w:rsidR="00C259D3" w:rsidRPr="00B956AB">
        <w:rPr>
          <w:rFonts w:ascii="Arial" w:hAnsi="Arial" w:cs="Arial"/>
          <w:sz w:val="20"/>
          <w:szCs w:val="20"/>
          <w:lang w:val="fr-FR"/>
        </w:rPr>
        <w:t xml:space="preserve"> pour chaque type d’étude ;</w:t>
      </w:r>
    </w:p>
    <w:p w14:paraId="771CBA0F"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fournir à première demande un certificat de suppression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au </w:t>
      </w:r>
      <w:r w:rsidR="00602A5D">
        <w:rPr>
          <w:rFonts w:ascii="Arial" w:hAnsi="Arial" w:cs="Arial"/>
          <w:sz w:val="20"/>
          <w:szCs w:val="20"/>
          <w:lang w:val="fr-FR"/>
        </w:rPr>
        <w:t>Ministère</w:t>
      </w:r>
      <w:r w:rsidR="00C259D3" w:rsidRPr="00B956AB">
        <w:rPr>
          <w:rFonts w:ascii="Arial" w:hAnsi="Arial" w:cs="Arial"/>
          <w:sz w:val="20"/>
          <w:szCs w:val="20"/>
          <w:lang w:val="fr-FR"/>
        </w:rPr>
        <w:t xml:space="preserve"> </w:t>
      </w:r>
      <w:r w:rsidRPr="00B956AB">
        <w:rPr>
          <w:rFonts w:ascii="Arial" w:hAnsi="Arial" w:cs="Arial"/>
          <w:sz w:val="20"/>
          <w:szCs w:val="20"/>
          <w:lang w:val="fr-FR"/>
        </w:rPr>
        <w:t xml:space="preserve">; </w:t>
      </w:r>
    </w:p>
    <w:p w14:paraId="241ACD99"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notifier immédiatement toute modification ou changement pouvant impacter le traitement des </w:t>
      </w:r>
      <w:r w:rsidR="00393DA5" w:rsidRPr="00B956AB">
        <w:rPr>
          <w:rFonts w:ascii="Arial" w:hAnsi="Arial" w:cs="Arial"/>
          <w:sz w:val="20"/>
          <w:szCs w:val="20"/>
          <w:lang w:val="fr-FR"/>
        </w:rPr>
        <w:t xml:space="preserve">données </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w:t>
      </w:r>
    </w:p>
    <w:p w14:paraId="334E3063" w14:textId="77777777" w:rsidR="000C427B" w:rsidRPr="00B956AB" w:rsidRDefault="00C267DE" w:rsidP="000C427B">
      <w:pPr>
        <w:pStyle w:val="AOHead3"/>
        <w:rPr>
          <w:rFonts w:ascii="Arial" w:hAnsi="Arial" w:cs="Arial"/>
          <w:sz w:val="20"/>
          <w:szCs w:val="20"/>
          <w:lang w:val="fr-FR"/>
        </w:rPr>
      </w:pPr>
      <w:r>
        <w:rPr>
          <w:rFonts w:ascii="Arial" w:hAnsi="Arial" w:cs="Arial"/>
          <w:sz w:val="20"/>
          <w:szCs w:val="20"/>
          <w:lang w:val="fr-FR"/>
        </w:rPr>
        <w:t>r</w:t>
      </w:r>
      <w:r w:rsidRPr="00B956AB">
        <w:rPr>
          <w:rFonts w:ascii="Arial" w:hAnsi="Arial" w:cs="Arial"/>
          <w:sz w:val="20"/>
          <w:szCs w:val="20"/>
          <w:lang w:val="fr-FR"/>
        </w:rPr>
        <w:t>especter</w:t>
      </w:r>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602A5D">
        <w:rPr>
          <w:rFonts w:ascii="Arial" w:hAnsi="Arial" w:cs="Arial"/>
          <w:sz w:val="20"/>
          <w:szCs w:val="20"/>
          <w:lang w:val="fr-FR"/>
        </w:rPr>
        <w:t>Ministère</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59A31C95"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coopérer avec le </w:t>
      </w:r>
      <w:r w:rsidR="00602A5D">
        <w:rPr>
          <w:rFonts w:ascii="Arial" w:hAnsi="Arial" w:cs="Arial"/>
          <w:sz w:val="20"/>
          <w:szCs w:val="20"/>
          <w:lang w:val="fr-FR"/>
        </w:rPr>
        <w:t>Ministère</w:t>
      </w:r>
      <w:r w:rsidRPr="00B956AB">
        <w:rPr>
          <w:rFonts w:ascii="Arial" w:hAnsi="Arial" w:cs="Arial"/>
          <w:sz w:val="20"/>
          <w:szCs w:val="20"/>
          <w:lang w:val="fr-FR"/>
        </w:rPr>
        <w:t xml:space="preserve"> pour envisager les hypothèses dans lesquelles la pseudonymisation</w:t>
      </w:r>
      <w:r w:rsidR="00BB4E8A" w:rsidRPr="00B956AB">
        <w:rPr>
          <w:rFonts w:ascii="Arial" w:hAnsi="Arial" w:cs="Arial"/>
          <w:sz w:val="20"/>
          <w:szCs w:val="20"/>
          <w:lang w:val="fr-FR"/>
        </w:rPr>
        <w:t xml:space="preserve"> et le chiffrement</w:t>
      </w:r>
      <w:r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Pr="00B956AB">
        <w:rPr>
          <w:rFonts w:ascii="Arial" w:hAnsi="Arial" w:cs="Arial"/>
          <w:sz w:val="20"/>
          <w:szCs w:val="20"/>
          <w:lang w:val="fr-FR"/>
        </w:rPr>
        <w:t xml:space="preserve">; </w:t>
      </w:r>
    </w:p>
    <w:p w14:paraId="618C5911"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à disposition du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Pr="00B956AB">
        <w:rPr>
          <w:rFonts w:ascii="Arial" w:hAnsi="Arial" w:cs="Arial"/>
          <w:sz w:val="20"/>
          <w:szCs w:val="20"/>
          <w:lang w:val="fr-FR"/>
        </w:rPr>
        <w:t xml:space="preserve"> et pour permettre la réalisation </w:t>
      </w:r>
      <w:r w:rsidRPr="00B956AB">
        <w:rPr>
          <w:rFonts w:ascii="Arial" w:hAnsi="Arial" w:cs="Arial"/>
          <w:sz w:val="20"/>
          <w:szCs w:val="20"/>
          <w:lang w:val="fr-FR"/>
        </w:rPr>
        <w:lastRenderedPageBreak/>
        <w:t xml:space="preserve">d'audits, y compris des inspections, par le </w:t>
      </w:r>
      <w:r w:rsidR="00602A5D">
        <w:rPr>
          <w:rFonts w:ascii="Arial" w:hAnsi="Arial" w:cs="Arial"/>
          <w:sz w:val="20"/>
          <w:szCs w:val="20"/>
          <w:lang w:val="fr-FR"/>
        </w:rPr>
        <w:t>Ministère</w:t>
      </w:r>
      <w:r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Pr="00B956AB">
        <w:rPr>
          <w:rFonts w:ascii="Arial" w:hAnsi="Arial" w:cs="Arial"/>
          <w:sz w:val="20"/>
          <w:szCs w:val="20"/>
          <w:lang w:val="fr-FR"/>
        </w:rPr>
        <w:t>;</w:t>
      </w:r>
    </w:p>
    <w:p w14:paraId="6041D251" w14:textId="77777777" w:rsidR="00EA7964" w:rsidRPr="00B956AB" w:rsidRDefault="000C427B" w:rsidP="00EA7964">
      <w:pPr>
        <w:pStyle w:val="AOHead3"/>
        <w:rPr>
          <w:rFonts w:ascii="Arial" w:hAnsi="Arial" w:cs="Arial"/>
          <w:sz w:val="20"/>
          <w:szCs w:val="20"/>
          <w:lang w:val="fr-FR"/>
        </w:rPr>
      </w:pPr>
      <w:r w:rsidRPr="00B956AB">
        <w:rPr>
          <w:rFonts w:ascii="Arial" w:hAnsi="Arial" w:cs="Arial"/>
          <w:sz w:val="20"/>
          <w:szCs w:val="20"/>
          <w:lang w:val="fr-FR"/>
        </w:rPr>
        <w:t>à renvoyer ou à supprimer, dans un délai de 15 jours à compter de la</w:t>
      </w:r>
      <w:r w:rsidR="00410C57">
        <w:rPr>
          <w:rFonts w:ascii="Arial" w:hAnsi="Arial" w:cs="Arial"/>
          <w:sz w:val="20"/>
          <w:szCs w:val="20"/>
          <w:lang w:val="fr-FR"/>
        </w:rPr>
        <w:t xml:space="preserve"> date de</w:t>
      </w:r>
      <w:r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Pr="00B956AB">
        <w:rPr>
          <w:rFonts w:ascii="Arial" w:hAnsi="Arial" w:cs="Arial"/>
          <w:sz w:val="20"/>
          <w:szCs w:val="20"/>
          <w:lang w:val="fr-FR"/>
        </w:rPr>
        <w:t xml:space="preserve">arché, et selon la préférence du </w:t>
      </w:r>
      <w:r w:rsidR="00602A5D">
        <w:rPr>
          <w:rFonts w:ascii="Arial" w:hAnsi="Arial" w:cs="Arial"/>
          <w:sz w:val="20"/>
          <w:szCs w:val="20"/>
          <w:lang w:val="fr-FR"/>
        </w:rPr>
        <w:t>Ministère</w:t>
      </w:r>
      <w:r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qui lui a été confiée par le </w:t>
      </w:r>
      <w:r w:rsidR="00602A5D">
        <w:rPr>
          <w:rFonts w:ascii="Arial" w:hAnsi="Arial" w:cs="Arial"/>
          <w:sz w:val="20"/>
          <w:szCs w:val="20"/>
          <w:lang w:val="fr-FR"/>
        </w:rPr>
        <w:t>Ministère</w:t>
      </w:r>
      <w:r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Pr="00B956AB">
        <w:rPr>
          <w:rFonts w:ascii="Arial" w:hAnsi="Arial" w:cs="Arial"/>
          <w:sz w:val="20"/>
          <w:szCs w:val="20"/>
          <w:lang w:val="fr-FR"/>
        </w:rPr>
        <w:t>arché prend fin</w:t>
      </w:r>
      <w:r w:rsidR="001E50BD" w:rsidRPr="00B956AB">
        <w:rPr>
          <w:rFonts w:ascii="Arial" w:hAnsi="Arial" w:cs="Arial"/>
          <w:sz w:val="20"/>
          <w:szCs w:val="20"/>
          <w:lang w:val="fr-FR"/>
        </w:rPr>
        <w:t>. 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233042">
        <w:rPr>
          <w:rFonts w:ascii="Arial" w:hAnsi="Arial" w:cs="Arial"/>
          <w:sz w:val="20"/>
          <w:szCs w:val="20"/>
          <w:lang w:val="fr-FR"/>
        </w:rPr>
        <w:t>sous-traitant</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582E51E7" w14:textId="77777777" w:rsidR="000C427B" w:rsidRPr="00143F4C" w:rsidRDefault="000C427B" w:rsidP="000C427B">
      <w:pPr>
        <w:pStyle w:val="AOHead3"/>
        <w:rPr>
          <w:rFonts w:ascii="Arial" w:hAnsi="Arial" w:cs="Arial"/>
          <w:sz w:val="20"/>
          <w:szCs w:val="20"/>
          <w:lang w:val="fr-FR"/>
        </w:rPr>
      </w:pPr>
      <w:r w:rsidRPr="00143F4C">
        <w:rPr>
          <w:rFonts w:ascii="Arial" w:hAnsi="Arial" w:cs="Arial"/>
          <w:sz w:val="20"/>
          <w:szCs w:val="20"/>
          <w:lang w:val="fr-FR"/>
        </w:rPr>
        <w:t>à respecter les droits d’accès, de rectification, d’opposition</w:t>
      </w:r>
      <w:r w:rsidR="004A54A9" w:rsidRPr="00143F4C">
        <w:rPr>
          <w:rFonts w:ascii="Arial" w:hAnsi="Arial" w:cs="Arial"/>
          <w:sz w:val="20"/>
          <w:szCs w:val="20"/>
          <w:lang w:val="fr-FR"/>
        </w:rPr>
        <w:t>, de portabilité</w:t>
      </w:r>
      <w:r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Pr="00143F4C">
        <w:rPr>
          <w:rFonts w:ascii="Arial" w:hAnsi="Arial" w:cs="Arial"/>
          <w:sz w:val="20"/>
          <w:szCs w:val="20"/>
          <w:lang w:val="fr-FR"/>
        </w:rPr>
        <w:t xml:space="preserve">e </w:t>
      </w:r>
      <w:r w:rsidR="00233042">
        <w:rPr>
          <w:rFonts w:ascii="Arial" w:hAnsi="Arial" w:cs="Arial"/>
          <w:sz w:val="20"/>
          <w:szCs w:val="20"/>
          <w:lang w:val="fr-FR"/>
        </w:rPr>
        <w:t>sous-traitant</w:t>
      </w:r>
      <w:r w:rsidRPr="00143F4C">
        <w:rPr>
          <w:rFonts w:ascii="Arial" w:hAnsi="Arial" w:cs="Arial"/>
          <w:sz w:val="20"/>
          <w:szCs w:val="20"/>
          <w:lang w:val="fr-FR"/>
        </w:rPr>
        <w:t xml:space="preserv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Pr="00143F4C">
        <w:rPr>
          <w:rFonts w:ascii="Arial" w:hAnsi="Arial" w:cs="Arial"/>
          <w:sz w:val="20"/>
          <w:szCs w:val="20"/>
          <w:lang w:val="fr-FR"/>
        </w:rPr>
        <w:t xml:space="preserve">de suppression et/ou d’opposition, ce dernier communiquera au </w:t>
      </w:r>
      <w:r w:rsidR="00602A5D">
        <w:rPr>
          <w:rFonts w:ascii="Arial" w:hAnsi="Arial" w:cs="Arial"/>
          <w:sz w:val="20"/>
          <w:szCs w:val="20"/>
          <w:lang w:val="fr-FR"/>
        </w:rPr>
        <w:t>Ministère</w:t>
      </w:r>
      <w:r w:rsidR="00290207" w:rsidRPr="00143F4C">
        <w:rPr>
          <w:rFonts w:ascii="Arial" w:hAnsi="Arial" w:cs="Arial"/>
          <w:sz w:val="20"/>
          <w:szCs w:val="20"/>
          <w:lang w:val="fr-FR"/>
        </w:rPr>
        <w:t xml:space="preserve"> dans un délai de trois (3) jours ouvrés,</w:t>
      </w:r>
      <w:r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Pr="00143F4C">
        <w:rPr>
          <w:rFonts w:ascii="Arial" w:hAnsi="Arial" w:cs="Arial"/>
          <w:sz w:val="20"/>
          <w:szCs w:val="20"/>
          <w:lang w:val="fr-FR"/>
        </w:rPr>
        <w:t xml:space="preserve"> les demandes d’exercice de ces droits qui lui seront parvenues et coopère avec le </w:t>
      </w:r>
      <w:r w:rsidR="00602A5D">
        <w:rPr>
          <w:rFonts w:ascii="Arial" w:hAnsi="Arial" w:cs="Arial"/>
          <w:sz w:val="20"/>
          <w:szCs w:val="20"/>
          <w:lang w:val="fr-FR"/>
        </w:rPr>
        <w:t>Ministère</w:t>
      </w:r>
      <w:r w:rsidRPr="00143F4C">
        <w:rPr>
          <w:rFonts w:ascii="Arial" w:hAnsi="Arial" w:cs="Arial"/>
          <w:sz w:val="20"/>
          <w:szCs w:val="20"/>
          <w:lang w:val="fr-FR"/>
        </w:rPr>
        <w:t xml:space="preserve">. Le </w:t>
      </w:r>
      <w:r w:rsidR="00233042">
        <w:rPr>
          <w:rFonts w:ascii="Arial" w:hAnsi="Arial" w:cs="Arial"/>
          <w:sz w:val="20"/>
          <w:szCs w:val="20"/>
          <w:lang w:val="fr-FR"/>
        </w:rPr>
        <w:t>sous-traitant</w:t>
      </w:r>
      <w:r w:rsidRPr="00143F4C">
        <w:rPr>
          <w:rFonts w:ascii="Arial" w:hAnsi="Arial" w:cs="Arial"/>
          <w:sz w:val="20"/>
          <w:szCs w:val="20"/>
          <w:lang w:val="fr-FR"/>
        </w:rPr>
        <w:t xml:space="preserve"> ne fera droit à ces demandes que sur instruction écrite du </w:t>
      </w:r>
      <w:r w:rsidR="00C267DE">
        <w:rPr>
          <w:rFonts w:ascii="Arial" w:hAnsi="Arial" w:cs="Arial"/>
          <w:sz w:val="20"/>
          <w:szCs w:val="20"/>
          <w:lang w:val="fr-FR"/>
        </w:rPr>
        <w:t>Ministère</w:t>
      </w:r>
      <w:r w:rsidR="00C267DE" w:rsidRPr="00143F4C">
        <w:rPr>
          <w:rFonts w:ascii="Arial" w:hAnsi="Arial" w:cs="Arial"/>
          <w:sz w:val="20"/>
          <w:szCs w:val="20"/>
          <w:lang w:val="fr-FR"/>
        </w:rPr>
        <w:t xml:space="preserve"> à</w:t>
      </w:r>
      <w:r w:rsidRPr="00143F4C">
        <w:rPr>
          <w:rFonts w:ascii="Arial" w:hAnsi="Arial" w:cs="Arial"/>
          <w:sz w:val="20"/>
          <w:szCs w:val="20"/>
          <w:lang w:val="fr-FR"/>
        </w:rPr>
        <w:t xml:space="preserve"> cette fin ;</w:t>
      </w:r>
    </w:p>
    <w:p w14:paraId="0408FB04"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 xml:space="preserve">Le </w:t>
      </w:r>
      <w:r w:rsidR="00233042">
        <w:rPr>
          <w:rFonts w:ascii="Arial" w:hAnsi="Arial" w:cs="Arial"/>
          <w:sz w:val="20"/>
          <w:szCs w:val="20"/>
          <w:lang w:val="fr-FR"/>
        </w:rPr>
        <w:t>sous-traitant</w:t>
      </w:r>
      <w:r w:rsidRPr="00143F4C">
        <w:rPr>
          <w:rFonts w:ascii="Arial" w:hAnsi="Arial" w:cs="Arial"/>
          <w:sz w:val="20"/>
          <w:szCs w:val="20"/>
          <w:lang w:val="fr-FR"/>
        </w:rPr>
        <w:t xml:space="preserve"> s’interdit par ailleurs :</w:t>
      </w:r>
    </w:p>
    <w:p w14:paraId="679271BD"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78223CB8"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54804F9C" w14:textId="77777777" w:rsidR="000C427B"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602A5D">
        <w:rPr>
          <w:rFonts w:ascii="Arial" w:hAnsi="Arial" w:cs="Arial"/>
          <w:noProof/>
          <w:sz w:val="20"/>
          <w:szCs w:val="20"/>
          <w:lang w:val="fr-FR"/>
        </w:rPr>
        <w:t>Ministère</w:t>
      </w:r>
      <w:r w:rsidR="00892B22" w:rsidRPr="00143F4C">
        <w:rPr>
          <w:rFonts w:ascii="Arial" w:hAnsi="Arial" w:cs="Arial"/>
          <w:noProof/>
          <w:sz w:val="20"/>
          <w:szCs w:val="20"/>
          <w:lang w:val="fr-FR"/>
        </w:rPr>
        <w:t xml:space="preserve"> </w:t>
      </w:r>
      <w:r w:rsidRPr="00143F4C">
        <w:rPr>
          <w:rFonts w:ascii="Arial" w:hAnsi="Arial" w:cs="Arial"/>
          <w:noProof/>
          <w:sz w:val="20"/>
          <w:szCs w:val="20"/>
          <w:lang w:val="fr-FR"/>
        </w:rPr>
        <w:t>.</w:t>
      </w:r>
    </w:p>
    <w:p w14:paraId="597AFBBF" w14:textId="77777777" w:rsidR="0028677F" w:rsidRDefault="0028677F" w:rsidP="0028677F">
      <w:pPr>
        <w:pStyle w:val="AODocTxt"/>
        <w:numPr>
          <w:ilvl w:val="0"/>
          <w:numId w:val="0"/>
        </w:numPr>
      </w:pPr>
    </w:p>
    <w:p w14:paraId="5E18B3B0"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74B256F4" w14:textId="77777777" w:rsidR="00AB57E2" w:rsidRDefault="00E463BB" w:rsidP="00D35F14">
      <w:pPr>
        <w:pStyle w:val="AODocTxtL2"/>
        <w:numPr>
          <w:ilvl w:val="0"/>
          <w:numId w:val="0"/>
        </w:numPr>
        <w:ind w:left="1488"/>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communique au </w:t>
      </w:r>
      <w:r w:rsidR="00602A5D" w:rsidRPr="00CF5AFF">
        <w:rPr>
          <w:rFonts w:ascii="Arial" w:hAnsi="Arial" w:cs="Arial"/>
          <w:sz w:val="20"/>
          <w:szCs w:val="20"/>
          <w:lang w:val="fr-FR"/>
        </w:rPr>
        <w:t>Ministère</w:t>
      </w:r>
      <w:r w:rsidR="00C259D3" w:rsidRPr="00CF5AFF">
        <w:rPr>
          <w:rFonts w:ascii="Arial" w:hAnsi="Arial" w:cs="Arial"/>
          <w:sz w:val="20"/>
          <w:szCs w:val="20"/>
          <w:lang w:val="fr-FR"/>
        </w:rPr>
        <w:t>,</w:t>
      </w:r>
      <w:r w:rsidR="00823014" w:rsidRPr="00CF5AFF">
        <w:rPr>
          <w:rFonts w:ascii="Arial" w:hAnsi="Arial" w:cs="Arial"/>
          <w:sz w:val="20"/>
          <w:szCs w:val="20"/>
          <w:lang w:val="fr-FR"/>
        </w:rPr>
        <w:t xml:space="preserve"> </w:t>
      </w:r>
      <w:r w:rsidR="0036232F">
        <w:rPr>
          <w:rFonts w:ascii="Arial" w:hAnsi="Arial" w:cs="Arial"/>
          <w:sz w:val="20"/>
          <w:szCs w:val="20"/>
          <w:lang w:val="fr-FR"/>
        </w:rPr>
        <w:t>dans les 15 jours suivant la notification du marché,</w:t>
      </w:r>
      <w:r w:rsidRPr="00CF5AFF">
        <w:rPr>
          <w:rFonts w:ascii="Arial" w:hAnsi="Arial" w:cs="Arial"/>
          <w:color w:val="FF0000"/>
          <w:sz w:val="20"/>
          <w:szCs w:val="20"/>
          <w:lang w:val="fr-FR"/>
        </w:rPr>
        <w:t xml:space="preserve"> </w:t>
      </w:r>
      <w:r w:rsidRPr="00CF5AFF">
        <w:rPr>
          <w:rFonts w:ascii="Arial" w:hAnsi="Arial" w:cs="Arial"/>
          <w:sz w:val="20"/>
          <w:szCs w:val="20"/>
          <w:lang w:val="fr-FR"/>
        </w:rPr>
        <w:t>le nom et les coor</w:t>
      </w:r>
      <w:r w:rsidR="00393DA5" w:rsidRPr="00CF5AFF">
        <w:rPr>
          <w:rFonts w:ascii="Arial" w:hAnsi="Arial" w:cs="Arial"/>
          <w:sz w:val="20"/>
          <w:szCs w:val="20"/>
          <w:lang w:val="fr-FR"/>
        </w:rPr>
        <w:t>données</w:t>
      </w:r>
      <w:r w:rsidR="00892B22" w:rsidRPr="00CF5AFF">
        <w:rPr>
          <w:rFonts w:ascii="Arial" w:hAnsi="Arial" w:cs="Arial"/>
          <w:sz w:val="20"/>
          <w:szCs w:val="20"/>
          <w:lang w:val="fr-FR"/>
        </w:rPr>
        <w:t xml:space="preserve"> </w:t>
      </w:r>
      <w:r w:rsidR="00C1518D" w:rsidRPr="00CF5AFF">
        <w:rPr>
          <w:rFonts w:ascii="Arial" w:hAnsi="Arial" w:cs="Arial"/>
          <w:sz w:val="20"/>
          <w:szCs w:val="20"/>
          <w:lang w:val="fr-FR"/>
        </w:rPr>
        <w:t>de son DPD</w:t>
      </w:r>
      <w:r w:rsidRPr="00CF5AFF">
        <w:rPr>
          <w:rFonts w:ascii="Arial" w:hAnsi="Arial" w:cs="Arial"/>
          <w:sz w:val="20"/>
          <w:szCs w:val="20"/>
          <w:lang w:val="fr-FR"/>
        </w:rPr>
        <w:t>, s’il en a désigné un conformément à l’article 37 du RGPD.</w:t>
      </w:r>
    </w:p>
    <w:p w14:paraId="78BEBDAE" w14:textId="77777777" w:rsidR="0028677F" w:rsidRDefault="0028677F" w:rsidP="00D35F14">
      <w:pPr>
        <w:pStyle w:val="AODocTxtL2"/>
        <w:numPr>
          <w:ilvl w:val="0"/>
          <w:numId w:val="0"/>
        </w:numPr>
        <w:ind w:left="1488"/>
        <w:rPr>
          <w:rFonts w:ascii="Arial" w:hAnsi="Arial" w:cs="Arial"/>
          <w:sz w:val="20"/>
          <w:szCs w:val="20"/>
          <w:lang w:val="fr-FR"/>
        </w:rPr>
      </w:pPr>
    </w:p>
    <w:p w14:paraId="487FC3E8" w14:textId="77777777" w:rsidR="0028677F" w:rsidRPr="0028677F" w:rsidRDefault="0028677F" w:rsidP="0028677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r>
      <w:r w:rsidRPr="0028677F">
        <w:rPr>
          <w:rFonts w:ascii="Arial" w:hAnsi="Arial" w:cs="Arial"/>
          <w:sz w:val="20"/>
          <w:szCs w:val="20"/>
        </w:rPr>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688B7352" w14:textId="77777777" w:rsidR="0028677F" w:rsidRPr="00143F4C" w:rsidRDefault="0028677F" w:rsidP="0028677F">
      <w:pPr>
        <w:ind w:left="1406" w:firstLine="10"/>
        <w:jc w:val="both"/>
        <w:rPr>
          <w:rFonts w:ascii="Arial" w:hAnsi="Arial" w:cs="Arial"/>
          <w:sz w:val="20"/>
          <w:szCs w:val="20"/>
        </w:rPr>
      </w:pPr>
      <w:r w:rsidRPr="0028677F">
        <w:rPr>
          <w:rFonts w:ascii="Arial" w:hAnsi="Arial" w:cs="Arial"/>
          <w:sz w:val="20"/>
          <w:szCs w:val="20"/>
        </w:rPr>
        <w:lastRenderedPageBreak/>
        <w:t xml:space="preserve">Toute implémentation, modification des données à caractère personnel ou tout transfert de données vers un nouveau pays tiers, ne pourra avoir lieu qu’après accord écrit du Ministère à destination du sous-traitant. </w:t>
      </w:r>
    </w:p>
    <w:p w14:paraId="48D3FB0A"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075277D7" w14:textId="77777777" w:rsidR="000C427B" w:rsidRPr="00143F4C" w:rsidRDefault="000C427B" w:rsidP="00C259D3">
      <w:pPr>
        <w:spacing w:after="0"/>
        <w:jc w:val="both"/>
        <w:rPr>
          <w:rFonts w:ascii="Arial" w:hAnsi="Arial" w:cs="Arial"/>
          <w:sz w:val="20"/>
          <w:szCs w:val="20"/>
        </w:rPr>
      </w:pPr>
    </w:p>
    <w:p w14:paraId="01CC3858"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w:t>
      </w:r>
    </w:p>
    <w:p w14:paraId="129A3527" w14:textId="77777777" w:rsidR="000C427B" w:rsidRPr="00B956AB" w:rsidRDefault="000C427B" w:rsidP="00393DA5">
      <w:pPr>
        <w:spacing w:after="0"/>
        <w:jc w:val="both"/>
        <w:rPr>
          <w:rFonts w:ascii="Arial" w:hAnsi="Arial" w:cs="Arial"/>
          <w:sz w:val="20"/>
          <w:szCs w:val="20"/>
          <w:highlight w:val="yellow"/>
        </w:rPr>
      </w:pPr>
    </w:p>
    <w:p w14:paraId="40F5E0F4" w14:textId="77777777" w:rsidR="000C427B" w:rsidRPr="00143F4C" w:rsidRDefault="00FF432F" w:rsidP="00177A38">
      <w:pPr>
        <w:spacing w:after="0"/>
        <w:ind w:left="284"/>
        <w:jc w:val="both"/>
        <w:rPr>
          <w:rFonts w:ascii="Arial" w:hAnsi="Arial" w:cs="Arial"/>
          <w:sz w:val="20"/>
          <w:szCs w:val="20"/>
        </w:rPr>
      </w:pPr>
      <w:r w:rsidRPr="00143F4C">
        <w:rPr>
          <w:rFonts w:ascii="Arial" w:hAnsi="Arial" w:cs="Arial"/>
          <w:sz w:val="20"/>
          <w:szCs w:val="20"/>
        </w:rPr>
        <w:t xml:space="preserve">A ce titre, le </w:t>
      </w:r>
      <w:r w:rsidR="00233042">
        <w:rPr>
          <w:rFonts w:ascii="Arial" w:hAnsi="Arial" w:cs="Arial"/>
          <w:sz w:val="20"/>
          <w:szCs w:val="20"/>
        </w:rPr>
        <w:t>sous-traitant</w:t>
      </w:r>
      <w:r w:rsidR="00AB57E2">
        <w:rPr>
          <w:rFonts w:ascii="Arial" w:hAnsi="Arial" w:cs="Arial"/>
          <w:sz w:val="20"/>
          <w:szCs w:val="20"/>
        </w:rPr>
        <w:t xml:space="preserve"> s’engage à mettre en place</w:t>
      </w:r>
      <w:r w:rsidR="000C427B" w:rsidRPr="00143F4C">
        <w:rPr>
          <w:rFonts w:ascii="Arial" w:hAnsi="Arial" w:cs="Arial"/>
          <w:sz w:val="20"/>
          <w:szCs w:val="20"/>
        </w:rPr>
        <w:t xml:space="preserv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illicite, endommagement, perte, divulgation ou accès à des tiers non autorisés, telles que décrites dans les sous-paragraphes (a) et (b) ci-dessous.</w:t>
      </w:r>
    </w:p>
    <w:p w14:paraId="33C3BB92" w14:textId="77777777" w:rsidR="000C427B" w:rsidRPr="00B956AB" w:rsidRDefault="000C427B" w:rsidP="00393DA5">
      <w:pPr>
        <w:spacing w:after="0"/>
        <w:ind w:left="284"/>
        <w:jc w:val="both"/>
        <w:rPr>
          <w:rFonts w:ascii="Arial" w:hAnsi="Arial" w:cs="Arial"/>
          <w:sz w:val="20"/>
          <w:szCs w:val="20"/>
          <w:highlight w:val="yellow"/>
        </w:rPr>
      </w:pPr>
    </w:p>
    <w:p w14:paraId="76FF9C17"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602A5D">
        <w:rPr>
          <w:rFonts w:ascii="Arial" w:hAnsi="Arial" w:cs="Arial"/>
          <w:sz w:val="20"/>
          <w:szCs w:val="20"/>
        </w:rPr>
        <w:t>Ministère</w:t>
      </w:r>
      <w:r w:rsidRPr="00143F4C">
        <w:rPr>
          <w:rFonts w:ascii="Arial" w:hAnsi="Arial" w:cs="Arial"/>
          <w:sz w:val="20"/>
          <w:szCs w:val="20"/>
        </w:rPr>
        <w:t>.</w:t>
      </w:r>
    </w:p>
    <w:p w14:paraId="47140635" w14:textId="77777777" w:rsidR="000C427B" w:rsidRPr="00B956AB" w:rsidRDefault="000C427B" w:rsidP="00393DA5">
      <w:pPr>
        <w:spacing w:after="0"/>
        <w:ind w:left="284"/>
        <w:jc w:val="both"/>
        <w:rPr>
          <w:rFonts w:ascii="Arial" w:hAnsi="Arial" w:cs="Arial"/>
          <w:sz w:val="20"/>
          <w:szCs w:val="20"/>
          <w:highlight w:val="yellow"/>
        </w:rPr>
      </w:pPr>
    </w:p>
    <w:p w14:paraId="663EEFCD" w14:textId="77777777" w:rsidR="0025435B" w:rsidRPr="00D35F14" w:rsidRDefault="000C427B" w:rsidP="00D35F14">
      <w:pPr>
        <w:spacing w:after="0"/>
        <w:ind w:left="284"/>
        <w:jc w:val="both"/>
        <w:rPr>
          <w:rFonts w:ascii="Arial" w:hAnsi="Arial" w:cs="Arial"/>
          <w:sz w:val="20"/>
          <w:szCs w:val="20"/>
        </w:rPr>
      </w:pPr>
      <w:r w:rsidRPr="00143F4C">
        <w:rPr>
          <w:rFonts w:ascii="Arial" w:hAnsi="Arial" w:cs="Arial"/>
          <w:sz w:val="20"/>
          <w:szCs w:val="20"/>
        </w:rPr>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17826F6E" w14:textId="77777777" w:rsidR="000C427B" w:rsidRPr="00143F4C" w:rsidRDefault="000C427B" w:rsidP="000C427B">
      <w:pPr>
        <w:pStyle w:val="AOHead3"/>
        <w:numPr>
          <w:ilvl w:val="2"/>
          <w:numId w:val="13"/>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01F98E48" w14:textId="77777777" w:rsidR="000C427B" w:rsidRPr="00143F4C" w:rsidRDefault="000C427B" w:rsidP="000C427B">
      <w:pPr>
        <w:spacing w:after="0"/>
        <w:rPr>
          <w:rFonts w:ascii="Arial" w:hAnsi="Arial" w:cs="Arial"/>
          <w:sz w:val="20"/>
          <w:szCs w:val="20"/>
        </w:rPr>
      </w:pPr>
    </w:p>
    <w:p w14:paraId="5DD3FFED"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290E018A" w14:textId="77777777" w:rsidR="000C427B" w:rsidRPr="00143F4C" w:rsidRDefault="000C427B" w:rsidP="000C427B">
      <w:pPr>
        <w:spacing w:after="0"/>
        <w:ind w:left="1130"/>
        <w:rPr>
          <w:rFonts w:ascii="Arial" w:hAnsi="Arial" w:cs="Arial"/>
          <w:sz w:val="20"/>
          <w:szCs w:val="20"/>
        </w:rPr>
      </w:pPr>
    </w:p>
    <w:p w14:paraId="195DDED5"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présence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aux seules personnes qui ont à en connaitre ; </w:t>
      </w:r>
    </w:p>
    <w:p w14:paraId="413A40BC"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72D23E57"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Pr="00143F4C">
        <w:rPr>
          <w:rFonts w:ascii="Arial" w:hAnsi="Arial" w:cs="Arial"/>
          <w:sz w:val="20"/>
          <w:lang w:val="fr-FR"/>
        </w:rPr>
        <w:t>de travail de la personne concernée;</w:t>
      </w:r>
    </w:p>
    <w:p w14:paraId="06AE8BD7"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713770DF"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élaboration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auxquelles elles sont habilitées à accéder conformément à leurs droits d'accès et que, dans le cadre du traitement et de l'utilisation après stockage, les </w:t>
      </w:r>
      <w:r w:rsidR="00C267DE" w:rsidRPr="00143F4C">
        <w:rPr>
          <w:rFonts w:ascii="Arial" w:hAnsi="Arial" w:cs="Arial"/>
          <w:sz w:val="20"/>
          <w:lang w:val="fr-FR"/>
        </w:rPr>
        <w:t>données personnelles</w:t>
      </w:r>
      <w:r w:rsidRPr="00143F4C">
        <w:rPr>
          <w:rFonts w:ascii="Arial" w:hAnsi="Arial" w:cs="Arial"/>
          <w:sz w:val="20"/>
          <w:lang w:val="fr-FR"/>
        </w:rPr>
        <w:t xml:space="preserve"> ne puissent être lues, copiées, modifiées ou supprimées sans autorisation ;</w:t>
      </w:r>
    </w:p>
    <w:p w14:paraId="76F21CEF" w14:textId="77777777" w:rsidR="000C427B" w:rsidRPr="00143F4C" w:rsidRDefault="000C427B" w:rsidP="000C427B">
      <w:pPr>
        <w:pStyle w:val="Paragraphedeliste"/>
        <w:spacing w:after="0"/>
        <w:ind w:left="1850"/>
        <w:rPr>
          <w:rFonts w:ascii="Arial" w:hAnsi="Arial" w:cs="Arial"/>
          <w:sz w:val="20"/>
          <w:lang w:val="fr-FR"/>
        </w:rPr>
      </w:pPr>
    </w:p>
    <w:p w14:paraId="414CFBD4"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à toute personne/entité non autorisée ;</w:t>
      </w:r>
    </w:p>
    <w:p w14:paraId="4165C95C"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78EAA3FD" w14:textId="77777777" w:rsidR="00143F4C" w:rsidRPr="00AB57E2" w:rsidRDefault="000C427B" w:rsidP="00AB57E2">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campagnes de sensibilisation des utilisateurs des applications à la sécurité et à la confidentialité des </w:t>
      </w:r>
      <w:r w:rsidR="00C259D3" w:rsidRPr="00143F4C">
        <w:rPr>
          <w:rFonts w:ascii="Arial" w:hAnsi="Arial" w:cs="Arial"/>
          <w:sz w:val="20"/>
          <w:lang w:val="fr-FR"/>
        </w:rPr>
        <w:t>données</w:t>
      </w:r>
      <w:r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5CA20B62"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4F9B8CC9" w14:textId="77777777" w:rsidR="000C427B" w:rsidRPr="00143F4C" w:rsidRDefault="000C427B" w:rsidP="000C427B">
      <w:pPr>
        <w:spacing w:after="0"/>
        <w:rPr>
          <w:rFonts w:ascii="Arial" w:hAnsi="Arial" w:cs="Arial"/>
          <w:sz w:val="20"/>
          <w:szCs w:val="20"/>
        </w:rPr>
      </w:pPr>
    </w:p>
    <w:p w14:paraId="1D74E139"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lastRenderedPageBreak/>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utilisera exclusivement </w:t>
      </w:r>
      <w:r w:rsidRPr="00CF5AFF">
        <w:rPr>
          <w:rFonts w:ascii="Arial" w:hAnsi="Arial" w:cs="Arial"/>
          <w:sz w:val="20"/>
          <w:szCs w:val="20"/>
        </w:rPr>
        <w:t>les</w:t>
      </w:r>
      <w:r w:rsidR="00A97244" w:rsidRPr="00CF5AFF">
        <w:rPr>
          <w:rFonts w:ascii="Arial" w:hAnsi="Arial" w:cs="Arial"/>
          <w:sz w:val="20"/>
          <w:szCs w:val="20"/>
        </w:rPr>
        <w:t xml:space="preserve"> </w:t>
      </w:r>
      <w:r w:rsidR="00B63149" w:rsidRPr="00CF5AFF">
        <w:rPr>
          <w:rFonts w:ascii="Arial" w:hAnsi="Arial" w:cs="Arial"/>
          <w:sz w:val="20"/>
          <w:szCs w:val="20"/>
        </w:rPr>
        <w:t xml:space="preserve">moyens mis à sa disposition par le </w:t>
      </w:r>
      <w:r w:rsidR="00602A5D" w:rsidRPr="00CF5AFF">
        <w:rPr>
          <w:rFonts w:ascii="Arial" w:hAnsi="Arial" w:cs="Arial"/>
          <w:sz w:val="20"/>
          <w:szCs w:val="20"/>
        </w:rPr>
        <w:t>Ministère</w:t>
      </w:r>
      <w:r w:rsidR="00B63149" w:rsidRPr="00CF5AFF">
        <w:rPr>
          <w:rFonts w:ascii="Arial" w:hAnsi="Arial" w:cs="Arial"/>
          <w:sz w:val="20"/>
          <w:szCs w:val="20"/>
        </w:rPr>
        <w:t xml:space="preserve"> </w:t>
      </w:r>
      <w:r w:rsidRPr="00143F4C">
        <w:rPr>
          <w:rFonts w:ascii="Arial" w:hAnsi="Arial" w:cs="Arial"/>
          <w:sz w:val="20"/>
          <w:szCs w:val="20"/>
        </w:rPr>
        <w:t xml:space="preserve">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27F11842" w14:textId="77777777" w:rsidR="000C427B" w:rsidRPr="00B956AB" w:rsidRDefault="000C427B" w:rsidP="00C259D3">
      <w:pPr>
        <w:spacing w:after="0"/>
        <w:jc w:val="both"/>
        <w:rPr>
          <w:i/>
          <w:sz w:val="21"/>
          <w:szCs w:val="21"/>
          <w:highlight w:val="yellow"/>
        </w:rPr>
      </w:pPr>
    </w:p>
    <w:p w14:paraId="673C5991"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ce que les mesures de sécurité techniques mises en place répondent </w:t>
      </w:r>
      <w:r w:rsidR="00C267DE" w:rsidRPr="00143F4C">
        <w:rPr>
          <w:rFonts w:ascii="Arial" w:hAnsi="Arial" w:cs="Arial"/>
          <w:i/>
          <w:sz w:val="20"/>
          <w:szCs w:val="20"/>
        </w:rPr>
        <w:t>à</w:t>
      </w:r>
      <w:r w:rsidRPr="00143F4C">
        <w:rPr>
          <w:rFonts w:ascii="Arial" w:hAnsi="Arial" w:cs="Arial"/>
          <w:i/>
          <w:sz w:val="20"/>
          <w:szCs w:val="20"/>
        </w:rPr>
        <w:t xml:space="preserve"> minima</w:t>
      </w:r>
      <w:r w:rsidRPr="00143F4C">
        <w:rPr>
          <w:rFonts w:ascii="Arial" w:hAnsi="Arial" w:cs="Arial"/>
          <w:sz w:val="20"/>
          <w:szCs w:val="20"/>
        </w:rPr>
        <w:t xml:space="preserve"> aux exigences suivantes :</w:t>
      </w:r>
    </w:p>
    <w:p w14:paraId="1144F55B"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1D856A32"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Pr="00143F4C">
        <w:rPr>
          <w:rFonts w:ascii="Arial" w:eastAsiaTheme="minorHAnsi" w:hAnsi="Arial" w:cs="Arial"/>
          <w:sz w:val="20"/>
          <w:lang w:val="fr-FR"/>
        </w:rPr>
        <w:t xml:space="preserve"> via les installations servant au transfert de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 xml:space="preserve">peuvent être identifiées et vérifiées ; </w:t>
      </w:r>
    </w:p>
    <w:p w14:paraId="2247B43E"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33DA6B37"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w:t>
      </w:r>
      <w:r w:rsidRPr="00CF5AFF">
        <w:rPr>
          <w:rFonts w:ascii="Arial" w:eastAsiaTheme="minorHAnsi" w:hAnsi="Arial" w:cs="Arial"/>
          <w:sz w:val="20"/>
          <w:lang w:val="fr-FR"/>
        </w:rPr>
        <w:t xml:space="preserve">contrôles </w:t>
      </w:r>
      <w:r w:rsidR="00B63149" w:rsidRPr="00CF5AFF">
        <w:rPr>
          <w:rFonts w:ascii="Arial" w:eastAsiaTheme="minorHAnsi" w:hAnsi="Arial" w:cs="Arial"/>
          <w:sz w:val="20"/>
          <w:lang w:val="fr-FR"/>
        </w:rPr>
        <w:t xml:space="preserve">réguliers </w:t>
      </w:r>
      <w:r w:rsidRPr="00CF5AFF">
        <w:rPr>
          <w:rFonts w:ascii="Arial" w:eastAsiaTheme="minorHAnsi" w:hAnsi="Arial" w:cs="Arial"/>
          <w:sz w:val="20"/>
          <w:lang w:val="fr-FR"/>
        </w:rPr>
        <w:t xml:space="preserve">permettant de s’assurer que les </w:t>
      </w:r>
      <w:r w:rsidR="0054077A" w:rsidRPr="00CF5AFF">
        <w:rPr>
          <w:rFonts w:ascii="Arial" w:eastAsiaTheme="minorHAnsi" w:hAnsi="Arial" w:cs="Arial"/>
          <w:sz w:val="20"/>
          <w:lang w:val="fr-FR"/>
        </w:rPr>
        <w:t>d</w:t>
      </w:r>
      <w:r w:rsidR="00393DA5" w:rsidRPr="00CF5AFF">
        <w:rPr>
          <w:rFonts w:ascii="Arial" w:eastAsiaTheme="minorHAnsi" w:hAnsi="Arial" w:cs="Arial"/>
          <w:sz w:val="20"/>
          <w:lang w:val="fr-FR"/>
        </w:rPr>
        <w:t xml:space="preserve">onnées </w:t>
      </w:r>
      <w:r w:rsidR="00892B22" w:rsidRPr="00CF5AFF">
        <w:rPr>
          <w:rFonts w:ascii="Arial" w:eastAsiaTheme="minorHAnsi" w:hAnsi="Arial" w:cs="Arial"/>
          <w:sz w:val="20"/>
          <w:lang w:val="fr-FR"/>
        </w:rPr>
        <w:t xml:space="preserve">  personnelles</w:t>
      </w:r>
      <w:r w:rsidRPr="00CF5AFF">
        <w:rPr>
          <w:rFonts w:ascii="Arial" w:eastAsiaTheme="minorHAnsi" w:hAnsi="Arial" w:cs="Arial"/>
          <w:sz w:val="20"/>
          <w:lang w:val="fr-FR"/>
        </w:rPr>
        <w:t xml:space="preserve"> sont protégées </w:t>
      </w:r>
      <w:r w:rsidR="00B63149" w:rsidRPr="00CF5AFF">
        <w:rPr>
          <w:rFonts w:ascii="Arial" w:eastAsiaTheme="minorHAnsi" w:hAnsi="Arial" w:cs="Arial"/>
          <w:sz w:val="20"/>
          <w:lang w:val="fr-FR"/>
        </w:rPr>
        <w:t xml:space="preserve">de manière appropriée </w:t>
      </w:r>
      <w:r w:rsidRPr="00CF5AFF">
        <w:rPr>
          <w:rFonts w:ascii="Arial" w:eastAsiaTheme="minorHAnsi" w:hAnsi="Arial" w:cs="Arial"/>
          <w:sz w:val="20"/>
          <w:lang w:val="fr-FR"/>
        </w:rPr>
        <w:t>contre les destructions ou les pertes accidentelles ;</w:t>
      </w:r>
    </w:p>
    <w:p w14:paraId="5D4FFBC3"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607A5F6C"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fournies par le </w:t>
      </w:r>
      <w:r w:rsidR="00C267DE">
        <w:rPr>
          <w:rFonts w:ascii="Arial" w:eastAsiaTheme="minorHAnsi" w:hAnsi="Arial" w:cs="Arial"/>
          <w:sz w:val="20"/>
          <w:lang w:val="fr-FR"/>
        </w:rPr>
        <w:t>Ministère</w:t>
      </w:r>
      <w:r w:rsidR="00C267DE" w:rsidRPr="00143F4C">
        <w:rPr>
          <w:rFonts w:ascii="Arial" w:eastAsiaTheme="minorHAnsi" w:hAnsi="Arial" w:cs="Arial"/>
          <w:sz w:val="20"/>
          <w:lang w:val="fr-FR"/>
        </w:rPr>
        <w:t xml:space="preserve"> puissent</w:t>
      </w:r>
      <w:r w:rsidRPr="00143F4C">
        <w:rPr>
          <w:rFonts w:ascii="Arial" w:eastAsiaTheme="minorHAnsi" w:hAnsi="Arial" w:cs="Arial"/>
          <w:sz w:val="20"/>
          <w:lang w:val="fr-FR"/>
        </w:rPr>
        <w:t xml:space="preserve"> être traitées distinctement des </w:t>
      </w:r>
      <w:r w:rsidR="00393DA5" w:rsidRPr="00143F4C">
        <w:rPr>
          <w:rFonts w:ascii="Arial" w:eastAsiaTheme="minorHAnsi" w:hAnsi="Arial" w:cs="Arial"/>
          <w:sz w:val="20"/>
          <w:lang w:val="fr-FR"/>
        </w:rPr>
        <w:t>données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Pr="00143F4C">
        <w:rPr>
          <w:rFonts w:ascii="Arial" w:eastAsiaTheme="minorHAnsi" w:hAnsi="Arial" w:cs="Arial"/>
          <w:sz w:val="20"/>
          <w:lang w:val="fr-FR"/>
        </w:rPr>
        <w:t xml:space="preserve"> en utilisant des séparations logiques ;</w:t>
      </w:r>
    </w:p>
    <w:p w14:paraId="51ABAE8A"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4253CB16"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sécurisées d’authentification pour l’accès à ses équipements</w:t>
      </w:r>
      <w:r w:rsidR="00216305" w:rsidRPr="00143F4C">
        <w:rPr>
          <w:rFonts w:ascii="Arial" w:eastAsiaTheme="minorHAnsi" w:hAnsi="Arial" w:cs="Arial"/>
          <w:sz w:val="20"/>
          <w:lang w:val="fr-FR"/>
        </w:rPr>
        <w:t> ;</w:t>
      </w:r>
    </w:p>
    <w:p w14:paraId="23A2D480"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8BEED3F"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de sécurisation physique des locaux, du réseau interne, des matériels, d</w:t>
      </w:r>
      <w:r w:rsidR="00216305" w:rsidRPr="00143F4C">
        <w:rPr>
          <w:rFonts w:ascii="Arial" w:eastAsiaTheme="minorHAnsi" w:hAnsi="Arial" w:cs="Arial"/>
          <w:sz w:val="20"/>
          <w:lang w:val="fr-FR"/>
        </w:rPr>
        <w:t>es serveurs et des applications ;</w:t>
      </w:r>
    </w:p>
    <w:p w14:paraId="0FA04CF3" w14:textId="77777777" w:rsidR="00145DAA" w:rsidRPr="00143F4C" w:rsidRDefault="00145DAA" w:rsidP="00145DAA">
      <w:pPr>
        <w:pStyle w:val="Paragraphedeliste"/>
        <w:rPr>
          <w:rFonts w:ascii="Arial" w:eastAsiaTheme="minorHAnsi" w:hAnsi="Arial" w:cs="Arial"/>
          <w:sz w:val="20"/>
          <w:lang w:val="fr-FR"/>
        </w:rPr>
      </w:pPr>
    </w:p>
    <w:p w14:paraId="13B4CF8F" w14:textId="77777777" w:rsidR="00145DAA" w:rsidRPr="00143F4C" w:rsidRDefault="00145DAA"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Pr="00143F4C">
        <w:rPr>
          <w:rFonts w:ascii="Arial" w:eastAsiaTheme="minorHAnsi" w:hAnsi="Arial" w:cs="Arial"/>
          <w:sz w:val="20"/>
          <w:lang w:val="fr-FR"/>
        </w:rPr>
        <w:t>;</w:t>
      </w:r>
    </w:p>
    <w:p w14:paraId="1A8B6D27"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1E74097" w14:textId="77777777" w:rsidR="0054077A" w:rsidRPr="00AB57E2" w:rsidRDefault="00145DAA" w:rsidP="00216305">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engager une procédure visant à tester, à </w:t>
      </w:r>
      <w:r w:rsidR="00BE7493" w:rsidRPr="00143F4C">
        <w:rPr>
          <w:rFonts w:ascii="Arial" w:eastAsiaTheme="minorHAnsi" w:hAnsi="Arial" w:cs="Arial"/>
          <w:sz w:val="20"/>
          <w:lang w:val="fr-FR"/>
        </w:rPr>
        <w:t xml:space="preserve">analyser et </w:t>
      </w:r>
      <w:r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6BF2512A" w14:textId="19FAC79D" w:rsidR="00401B14" w:rsidRPr="000C5A05" w:rsidRDefault="00196A8B" w:rsidP="00401B14">
      <w:pPr>
        <w:pStyle w:val="AODocTxt"/>
        <w:ind w:left="284"/>
        <w:rPr>
          <w:rFonts w:ascii="Arial" w:hAnsi="Arial" w:cs="Arial"/>
          <w:sz w:val="20"/>
          <w:szCs w:val="20"/>
          <w:u w:val="single"/>
          <w:lang w:val="fr-FR"/>
        </w:rPr>
      </w:pPr>
      <w:r w:rsidRPr="000C5A05">
        <w:rPr>
          <w:rFonts w:ascii="Arial" w:hAnsi="Arial" w:cs="Arial"/>
          <w:sz w:val="20"/>
          <w:szCs w:val="20"/>
          <w:u w:val="single"/>
          <w:lang w:val="fr-FR"/>
        </w:rPr>
        <w:t>3.</w:t>
      </w:r>
      <w:r w:rsidR="00411589">
        <w:rPr>
          <w:rFonts w:ascii="Arial" w:hAnsi="Arial" w:cs="Arial"/>
          <w:sz w:val="20"/>
          <w:szCs w:val="20"/>
          <w:u w:val="single"/>
          <w:lang w:val="fr-FR"/>
        </w:rPr>
        <w:t>5</w:t>
      </w:r>
      <w:r w:rsidRPr="000C5A05">
        <w:rPr>
          <w:rFonts w:ascii="Arial" w:hAnsi="Arial" w:cs="Arial"/>
          <w:sz w:val="20"/>
          <w:szCs w:val="20"/>
          <w:u w:val="single"/>
          <w:lang w:val="fr-FR"/>
        </w:rPr>
        <w:t xml:space="preserve"> </w:t>
      </w:r>
      <w:r w:rsidR="00602A5D" w:rsidRPr="000C5A05">
        <w:rPr>
          <w:rFonts w:ascii="Arial" w:hAnsi="Arial" w:cs="Arial"/>
          <w:sz w:val="20"/>
          <w:szCs w:val="20"/>
          <w:u w:val="single"/>
          <w:lang w:val="fr-FR"/>
        </w:rPr>
        <w:t xml:space="preserve"> </w:t>
      </w:r>
      <w:r w:rsidRPr="000C5A05">
        <w:rPr>
          <w:rFonts w:ascii="Arial" w:hAnsi="Arial" w:cs="Arial"/>
          <w:sz w:val="20"/>
          <w:szCs w:val="20"/>
          <w:u w:val="single"/>
          <w:lang w:val="fr-FR"/>
        </w:rPr>
        <w:t>Législations et pratiques locales</w:t>
      </w:r>
      <w:r w:rsidRPr="000C5A05">
        <w:rPr>
          <w:u w:val="single"/>
          <w:shd w:val="clear" w:color="auto" w:fill="FFFFFF"/>
          <w:lang w:val="fr-FR"/>
        </w:rPr>
        <w:t xml:space="preserve"> </w:t>
      </w:r>
    </w:p>
    <w:p w14:paraId="4A209B17" w14:textId="77777777" w:rsidR="00925EAF" w:rsidRPr="000C5A05" w:rsidRDefault="00401B14" w:rsidP="00C267DE">
      <w:pPr>
        <w:pStyle w:val="AODocTxtL3"/>
        <w:ind w:left="1560" w:hanging="709"/>
        <w:rPr>
          <w:rFonts w:ascii="Arial" w:hAnsi="Arial" w:cs="Arial"/>
          <w:sz w:val="20"/>
          <w:szCs w:val="20"/>
          <w:lang w:val="fr-FR"/>
        </w:rPr>
      </w:pPr>
      <w:r w:rsidRPr="000C5A05">
        <w:rPr>
          <w:rFonts w:ascii="Arial" w:hAnsi="Arial" w:cs="Arial"/>
          <w:sz w:val="20"/>
          <w:szCs w:val="20"/>
          <w:shd w:val="clear" w:color="auto" w:fill="FFFFFF"/>
          <w:lang w:val="fr-FR"/>
        </w:rPr>
        <w:t>(a)</w:t>
      </w:r>
      <w:r w:rsidRPr="000C5A05">
        <w:rPr>
          <w:shd w:val="clear" w:color="auto" w:fill="FFFFFF"/>
          <w:lang w:val="fr-FR"/>
        </w:rPr>
        <w:t xml:space="preserve"> </w:t>
      </w:r>
      <w:r w:rsidRPr="000C5A05">
        <w:rPr>
          <w:rFonts w:ascii="Arial" w:hAnsi="Arial" w:cs="Arial"/>
          <w:sz w:val="20"/>
          <w:szCs w:val="20"/>
          <w:shd w:val="clear" w:color="auto" w:fill="FFFFFF"/>
          <w:lang w:val="fr-FR"/>
        </w:rPr>
        <w:tab/>
      </w:r>
      <w:r w:rsidR="000901AB" w:rsidRPr="000C5A05">
        <w:rPr>
          <w:rFonts w:ascii="Arial" w:hAnsi="Arial" w:cs="Arial"/>
          <w:sz w:val="20"/>
          <w:szCs w:val="20"/>
          <w:shd w:val="clear" w:color="auto" w:fill="FFFFFF"/>
          <w:lang w:val="fr-FR"/>
        </w:rPr>
        <w:t>Le sous-traitant garantit</w:t>
      </w:r>
      <w:r w:rsidR="00D450BA" w:rsidRPr="000C5A05">
        <w:rPr>
          <w:rFonts w:ascii="Arial" w:hAnsi="Arial" w:cs="Arial"/>
          <w:sz w:val="20"/>
          <w:szCs w:val="20"/>
          <w:shd w:val="clear" w:color="auto" w:fill="FFFFFF"/>
          <w:lang w:val="fr-FR"/>
        </w:rPr>
        <w:t xml:space="preserve"> qu’il n’a</w:t>
      </w:r>
      <w:r w:rsidR="00196A8B" w:rsidRPr="000C5A05">
        <w:rPr>
          <w:rFonts w:ascii="Arial" w:hAnsi="Arial" w:cs="Arial"/>
          <w:sz w:val="20"/>
          <w:szCs w:val="20"/>
          <w:shd w:val="clear" w:color="auto" w:fill="FFFFFF"/>
          <w:lang w:val="fr-FR"/>
        </w:rPr>
        <w:t xml:space="preserve"> aucune raison de croire que la législation et les pratiques du pays tiers de destination applicables au traitement des données à carac</w:t>
      </w:r>
      <w:r w:rsidR="00D450BA" w:rsidRPr="000C5A05">
        <w:rPr>
          <w:rFonts w:ascii="Arial" w:hAnsi="Arial" w:cs="Arial"/>
          <w:sz w:val="20"/>
          <w:szCs w:val="20"/>
          <w:shd w:val="clear" w:color="auto" w:fill="FFFFFF"/>
          <w:lang w:val="fr-FR"/>
        </w:rPr>
        <w:t>tère personnel</w:t>
      </w:r>
      <w:r w:rsidR="00196A8B" w:rsidRPr="000C5A05">
        <w:rPr>
          <w:rFonts w:ascii="Arial" w:hAnsi="Arial" w:cs="Arial"/>
          <w:sz w:val="20"/>
          <w:szCs w:val="20"/>
          <w:shd w:val="clear" w:color="auto" w:fill="FFFFFF"/>
          <w:lang w:val="fr-FR"/>
        </w:rPr>
        <w:t xml:space="preserve">, notamment les exigences en matière de divulgation de données à caractère personnel ou les mesures autorisant l’accès des autorités publiques à ces données, </w:t>
      </w:r>
      <w:r w:rsidR="00D450BA" w:rsidRPr="000C5A05">
        <w:rPr>
          <w:rFonts w:ascii="Arial" w:hAnsi="Arial" w:cs="Arial"/>
          <w:sz w:val="20"/>
          <w:szCs w:val="20"/>
          <w:shd w:val="clear" w:color="auto" w:fill="FFFFFF"/>
          <w:lang w:val="fr-FR"/>
        </w:rPr>
        <w:t>l’empêche</w:t>
      </w:r>
      <w:r w:rsidR="00196A8B" w:rsidRPr="000C5A05">
        <w:rPr>
          <w:rFonts w:ascii="Arial" w:hAnsi="Arial" w:cs="Arial"/>
          <w:sz w:val="20"/>
          <w:szCs w:val="20"/>
          <w:shd w:val="clear" w:color="auto" w:fill="FFFFFF"/>
          <w:lang w:val="fr-FR"/>
        </w:rPr>
        <w:t xml:space="preserve"> de s’acquitter des obligations qui lui incombent en vertu des présentes clause</w:t>
      </w:r>
      <w:r w:rsidR="00D450BA" w:rsidRPr="000C5A05">
        <w:rPr>
          <w:rFonts w:ascii="Arial" w:hAnsi="Arial" w:cs="Arial"/>
          <w:sz w:val="20"/>
          <w:szCs w:val="20"/>
          <w:shd w:val="clear" w:color="auto" w:fill="FFFFFF"/>
          <w:lang w:val="fr-FR"/>
        </w:rPr>
        <w:t xml:space="preserve">s. </w:t>
      </w:r>
    </w:p>
    <w:p w14:paraId="5FEA8B4F" w14:textId="77777777" w:rsidR="00C267DE" w:rsidRPr="00C267DE" w:rsidRDefault="00C267DE" w:rsidP="00C267DE">
      <w:pPr>
        <w:pStyle w:val="AODocTxtL3"/>
        <w:spacing w:before="0" w:line="240" w:lineRule="auto"/>
        <w:ind w:left="1560" w:hanging="709"/>
        <w:rPr>
          <w:rFonts w:ascii="Arial" w:hAnsi="Arial" w:cs="Arial"/>
          <w:sz w:val="20"/>
          <w:szCs w:val="20"/>
          <w:lang w:val="fr-FR"/>
        </w:rPr>
      </w:pPr>
    </w:p>
    <w:p w14:paraId="43EF3A41" w14:textId="27CF5102" w:rsidR="00925EAF" w:rsidRDefault="00925EAF" w:rsidP="00C267DE">
      <w:pPr>
        <w:spacing w:after="0" w:line="240" w:lineRule="auto"/>
        <w:ind w:left="1559"/>
        <w:jc w:val="both"/>
        <w:rPr>
          <w:rFonts w:ascii="Arial" w:hAnsi="Arial" w:cs="Arial"/>
          <w:sz w:val="20"/>
          <w:szCs w:val="20"/>
        </w:rPr>
      </w:pPr>
      <w:r w:rsidRPr="00CF5AFF">
        <w:rPr>
          <w:rFonts w:ascii="Arial" w:hAnsi="Arial" w:cs="Arial"/>
          <w:sz w:val="20"/>
          <w:szCs w:val="20"/>
        </w:rPr>
        <w:t>S’agissant du pays destinataire du transfert des données à caractère personnel, le sous-traitant déclare</w:t>
      </w:r>
      <w:r w:rsidR="00411589">
        <w:rPr>
          <w:rFonts w:ascii="Arial" w:hAnsi="Arial" w:cs="Arial"/>
          <w:sz w:val="20"/>
          <w:szCs w:val="20"/>
        </w:rPr>
        <w:t xml:space="preserve"> que celui-ci se trouve en UE et </w:t>
      </w:r>
      <w:r w:rsidRPr="00CF5AFF">
        <w:rPr>
          <w:rFonts w:ascii="Arial" w:hAnsi="Arial" w:cs="Arial"/>
          <w:sz w:val="20"/>
          <w:szCs w:val="20"/>
        </w:rPr>
        <w:t xml:space="preserve"> avoir effectué l’évaluation suivante :</w:t>
      </w:r>
    </w:p>
    <w:p w14:paraId="4B9AA050" w14:textId="77777777" w:rsidR="00C267DE" w:rsidRPr="00CF5AFF" w:rsidRDefault="00C267DE" w:rsidP="00C267DE">
      <w:pPr>
        <w:spacing w:after="0" w:line="240" w:lineRule="auto"/>
        <w:ind w:left="1559"/>
        <w:jc w:val="both"/>
        <w:rPr>
          <w:rFonts w:ascii="Arial" w:hAnsi="Arial" w:cs="Arial"/>
          <w:sz w:val="20"/>
          <w:szCs w:val="20"/>
        </w:rPr>
      </w:pPr>
    </w:p>
    <w:p w14:paraId="0604E898" w14:textId="77777777" w:rsidR="00925EAF" w:rsidRPr="00024CC8" w:rsidRDefault="00CF5AFF" w:rsidP="00925EAF">
      <w:pPr>
        <w:pStyle w:val="Paragraphedeliste"/>
        <w:numPr>
          <w:ilvl w:val="0"/>
          <w:numId w:val="49"/>
        </w:numPr>
        <w:spacing w:after="160" w:line="252" w:lineRule="auto"/>
        <w:rPr>
          <w:rFonts w:ascii="Arial" w:hAnsi="Arial" w:cs="Arial"/>
          <w:b/>
          <w:i/>
          <w:color w:val="FF0000"/>
          <w:sz w:val="20"/>
        </w:rPr>
      </w:pPr>
      <w:commentRangeStart w:id="0"/>
      <w:commentRangeStart w:id="1"/>
      <w:r w:rsidRPr="00024CC8">
        <w:rPr>
          <w:rFonts w:ascii="Arial" w:hAnsi="Arial" w:cs="Arial"/>
          <w:b/>
          <w:i/>
          <w:color w:val="FF0000"/>
          <w:sz w:val="20"/>
        </w:rPr>
        <w:t>(A completer</w:t>
      </w:r>
      <w:r w:rsidR="00940047">
        <w:rPr>
          <w:rFonts w:ascii="Arial" w:hAnsi="Arial" w:cs="Arial"/>
          <w:b/>
          <w:i/>
          <w:color w:val="FF0000"/>
          <w:sz w:val="20"/>
        </w:rPr>
        <w:t>, le cas échéant, par l’attributaire avant la notification du marché</w:t>
      </w:r>
      <w:r w:rsidR="00D120FF" w:rsidRPr="00024CC8">
        <w:rPr>
          <w:rFonts w:ascii="Arial" w:hAnsi="Arial" w:cs="Arial"/>
          <w:b/>
          <w:i/>
          <w:color w:val="FF0000"/>
          <w:sz w:val="20"/>
        </w:rPr>
        <w:t xml:space="preserve"> ou le titulaire</w:t>
      </w:r>
      <w:r w:rsidR="00BC44D3" w:rsidRPr="00024CC8">
        <w:rPr>
          <w:rFonts w:ascii="Arial" w:hAnsi="Arial" w:cs="Arial"/>
          <w:b/>
          <w:i/>
          <w:color w:val="FF0000"/>
          <w:sz w:val="20"/>
        </w:rPr>
        <w:t xml:space="preserve"> </w:t>
      </w:r>
      <w:r w:rsidR="00024CC8" w:rsidRPr="00024CC8">
        <w:rPr>
          <w:rFonts w:ascii="Arial" w:hAnsi="Arial" w:cs="Arial"/>
          <w:b/>
          <w:i/>
          <w:color w:val="FF0000"/>
          <w:sz w:val="20"/>
        </w:rPr>
        <w:t>en</w:t>
      </w:r>
      <w:r w:rsidR="00940047">
        <w:rPr>
          <w:rFonts w:ascii="Arial" w:hAnsi="Arial" w:cs="Arial"/>
          <w:b/>
          <w:i/>
          <w:color w:val="FF0000"/>
          <w:sz w:val="20"/>
        </w:rPr>
        <w:t xml:space="preserve"> cours d’exécution en</w:t>
      </w:r>
      <w:r w:rsidR="00024CC8" w:rsidRPr="00024CC8">
        <w:rPr>
          <w:rFonts w:ascii="Arial" w:hAnsi="Arial" w:cs="Arial"/>
          <w:b/>
          <w:i/>
          <w:color w:val="FF0000"/>
          <w:sz w:val="20"/>
        </w:rPr>
        <w:t xml:space="preserve"> indiquant</w:t>
      </w:r>
      <w:r w:rsidR="00BC44D3" w:rsidRPr="00024CC8">
        <w:rPr>
          <w:rFonts w:ascii="Arial" w:hAnsi="Arial" w:cs="Arial"/>
          <w:b/>
          <w:i/>
          <w:color w:val="FF0000"/>
          <w:sz w:val="20"/>
        </w:rPr>
        <w:t xml:space="preserve"> les items d’évaluation pour le pays concerné</w:t>
      </w:r>
      <w:r w:rsidRPr="00024CC8">
        <w:rPr>
          <w:rFonts w:ascii="Arial" w:hAnsi="Arial" w:cs="Arial"/>
          <w:b/>
          <w:i/>
          <w:color w:val="FF0000"/>
          <w:sz w:val="20"/>
        </w:rPr>
        <w:t>)</w:t>
      </w:r>
      <w:commentRangeEnd w:id="0"/>
      <w:r w:rsidR="00C16DB8">
        <w:rPr>
          <w:rStyle w:val="Marquedecommentaire"/>
          <w:rFonts w:asciiTheme="minorHAnsi" w:eastAsiaTheme="minorHAnsi" w:hAnsiTheme="minorHAnsi" w:cstheme="minorBidi"/>
          <w:lang w:val="fr-FR"/>
        </w:rPr>
        <w:commentReference w:id="0"/>
      </w:r>
      <w:commentRangeEnd w:id="1"/>
      <w:r w:rsidR="00C16DB8">
        <w:rPr>
          <w:rStyle w:val="Marquedecommentaire"/>
          <w:rFonts w:asciiTheme="minorHAnsi" w:eastAsiaTheme="minorHAnsi" w:hAnsiTheme="minorHAnsi" w:cstheme="minorBidi"/>
          <w:lang w:val="fr-FR"/>
        </w:rPr>
        <w:commentReference w:id="1"/>
      </w:r>
    </w:p>
    <w:p w14:paraId="055BC64C" w14:textId="77777777" w:rsidR="00024CC8" w:rsidRPr="00D120FF" w:rsidRDefault="00024CC8" w:rsidP="00940047">
      <w:pPr>
        <w:pStyle w:val="Paragraphedeliste"/>
        <w:spacing w:after="160" w:line="252" w:lineRule="auto"/>
        <w:ind w:left="1919"/>
        <w:rPr>
          <w:rFonts w:ascii="Arial" w:hAnsi="Arial" w:cs="Arial"/>
          <w:b/>
          <w:color w:val="FF0000"/>
          <w:sz w:val="20"/>
        </w:rPr>
      </w:pPr>
    </w:p>
    <w:p w14:paraId="2CD2F221" w14:textId="77777777" w:rsidR="00925EAF" w:rsidRDefault="00925EAF" w:rsidP="00925EAF">
      <w:pPr>
        <w:ind w:left="1559"/>
        <w:jc w:val="both"/>
        <w:rPr>
          <w:rFonts w:ascii="Arial" w:hAnsi="Arial" w:cs="Arial"/>
          <w:sz w:val="20"/>
          <w:szCs w:val="20"/>
        </w:rPr>
      </w:pPr>
      <w:r w:rsidRPr="00CF5AFF">
        <w:rPr>
          <w:rFonts w:ascii="Arial" w:hAnsi="Arial" w:cs="Arial"/>
          <w:sz w:val="20"/>
          <w:szCs w:val="20"/>
        </w:rPr>
        <w:lastRenderedPageBreak/>
        <w:t>Sur la base de l’évaluation sus</w:t>
      </w:r>
      <w:r w:rsidR="000901AB">
        <w:rPr>
          <w:rFonts w:ascii="Arial" w:hAnsi="Arial" w:cs="Arial"/>
          <w:sz w:val="20"/>
          <w:szCs w:val="20"/>
        </w:rPr>
        <w:t>visée, le sous-traitant garantit</w:t>
      </w:r>
      <w:r w:rsidRPr="00CF5AFF">
        <w:rPr>
          <w:rFonts w:ascii="Arial" w:hAnsi="Arial" w:cs="Arial"/>
          <w:sz w:val="20"/>
          <w:szCs w:val="20"/>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ne l’empêche pas de s’acquitter des obligations qui lui incombent en vertu des présentes clauses.</w:t>
      </w:r>
    </w:p>
    <w:p w14:paraId="339FAF62" w14:textId="77777777" w:rsidR="00D450BA" w:rsidRPr="000C5A05" w:rsidRDefault="00CA26D1" w:rsidP="00AB57E2">
      <w:pPr>
        <w:pStyle w:val="AODocTxtL3"/>
        <w:ind w:left="1560" w:hanging="709"/>
        <w:rPr>
          <w:rFonts w:ascii="Arial" w:hAnsi="Arial" w:cs="Arial"/>
          <w:sz w:val="20"/>
          <w:szCs w:val="20"/>
          <w:lang w:val="fr-FR"/>
        </w:rPr>
      </w:pPr>
      <w:r w:rsidRPr="00CF5AFF">
        <w:rPr>
          <w:rFonts w:ascii="Arial" w:hAnsi="Arial" w:cs="Arial"/>
          <w:sz w:val="20"/>
          <w:szCs w:val="20"/>
          <w:lang w:val="fr-FR"/>
        </w:rPr>
        <w:t>(b)</w:t>
      </w:r>
      <w:r w:rsidRPr="00CF5AFF">
        <w:rPr>
          <w:rFonts w:ascii="Arial" w:hAnsi="Arial" w:cs="Arial"/>
          <w:sz w:val="20"/>
          <w:szCs w:val="20"/>
          <w:lang w:val="fr-FR"/>
        </w:rPr>
        <w:tab/>
      </w:r>
      <w:r w:rsidRPr="000C5A05">
        <w:rPr>
          <w:rFonts w:ascii="Arial" w:hAnsi="Arial" w:cs="Arial"/>
          <w:sz w:val="20"/>
          <w:szCs w:val="20"/>
          <w:shd w:val="clear" w:color="auto" w:fill="FFFFFF"/>
          <w:lang w:val="fr-FR"/>
        </w:rPr>
        <w:t>Le sous-traitant déclare qu’en fournissant la garantie mentionnée au paragraphe a), il a dûment tenu compte, en particulier, des éléments suivants:</w:t>
      </w:r>
    </w:p>
    <w:p w14:paraId="101822D0" w14:textId="77777777" w:rsidR="00CA26D1" w:rsidRPr="000C5A05" w:rsidRDefault="00CA26D1" w:rsidP="008B4305">
      <w:pPr>
        <w:pStyle w:val="AOHead4"/>
        <w:ind w:hanging="600"/>
        <w:rPr>
          <w:rFonts w:ascii="Arial" w:hAnsi="Arial" w:cs="Arial"/>
          <w:sz w:val="20"/>
          <w:szCs w:val="20"/>
          <w:lang w:val="fr-FR"/>
        </w:rPr>
      </w:pPr>
      <w:r w:rsidRPr="000C5A05">
        <w:rPr>
          <w:rFonts w:ascii="Arial" w:hAnsi="Arial" w:cs="Arial"/>
          <w:sz w:val="20"/>
          <w:szCs w:val="20"/>
          <w:lang w:val="fr-FR"/>
        </w:rPr>
        <w:t>des circonstances particulières du transfert, parmi lesquelles la longueur de la chaîne de traitement, le nombre d’acteurs concernés et les canaux de transmission utilisés; les transferts ultérieurs prévus; le type de destinataire</w:t>
      </w:r>
      <w:r w:rsidR="006824B8" w:rsidRPr="000C5A05">
        <w:rPr>
          <w:rFonts w:ascii="Arial" w:hAnsi="Arial" w:cs="Arial"/>
          <w:sz w:val="20"/>
          <w:szCs w:val="20"/>
          <w:lang w:val="fr-FR"/>
        </w:rPr>
        <w:t xml:space="preserve"> </w:t>
      </w:r>
      <w:r w:rsidRPr="000C5A05">
        <w:rPr>
          <w:rFonts w:ascii="Arial" w:hAnsi="Arial" w:cs="Arial"/>
          <w:sz w:val="20"/>
          <w:szCs w:val="20"/>
          <w:lang w:val="fr-FR"/>
        </w:rPr>
        <w:t>; la finalité du traitement; les catégories et le format des données à caractère personnel transférées; le secteur économique dans lequel le transfert a lieu et le lieu de stockage des données transférées ;</w:t>
      </w:r>
    </w:p>
    <w:p w14:paraId="08FC41BC" w14:textId="77777777" w:rsidR="00CA26D1" w:rsidRPr="00CF5AFF" w:rsidRDefault="00CA26D1" w:rsidP="002804C4">
      <w:pPr>
        <w:spacing w:after="0" w:line="312" w:lineRule="atLeast"/>
        <w:ind w:left="1560" w:firstLine="68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br/>
        <w:t xml:space="preserve">(ii) </w:t>
      </w:r>
      <w:r w:rsidRPr="00CF5AFF">
        <w:rPr>
          <w:rFonts w:ascii="Arial" w:eastAsia="Times New Roman" w:hAnsi="Arial" w:cs="Arial"/>
          <w:sz w:val="20"/>
          <w:szCs w:val="20"/>
          <w:lang w:eastAsia="fr-FR"/>
        </w:rPr>
        <w:tab/>
        <w:t xml:space="preserve">des législations et des pratiques du pays tiers de destination – notamment celles </w:t>
      </w:r>
    </w:p>
    <w:p w14:paraId="5072774D" w14:textId="77777777" w:rsidR="00CA26D1" w:rsidRPr="00CF5AFF" w:rsidRDefault="00CA26D1" w:rsidP="00CA26D1">
      <w:pPr>
        <w:spacing w:after="0" w:line="312" w:lineRule="atLeast"/>
        <w:ind w:left="212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t>qui exigent la divulgation de données aux autorités publiques ou qui autorisent l’accès de ces dernières aux données – pertinentes au regard des circonstances particulières du transfert, ainsi que des limitations et des garanties applicables</w:t>
      </w:r>
    </w:p>
    <w:p w14:paraId="5257B30B" w14:textId="77777777" w:rsidR="006824B8" w:rsidRPr="000C5A05" w:rsidRDefault="008B4305" w:rsidP="006824B8">
      <w:pPr>
        <w:pStyle w:val="AOHead4"/>
        <w:ind w:hanging="600"/>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097C8052" w14:textId="77777777" w:rsidR="006824B8" w:rsidRPr="000C5A05" w:rsidRDefault="006824B8" w:rsidP="006824B8">
      <w:pPr>
        <w:pStyle w:val="AODocTxtL3"/>
        <w:spacing w:before="0" w:line="240" w:lineRule="auto"/>
        <w:rPr>
          <w:lang w:val="fr-FR"/>
        </w:rPr>
      </w:pPr>
    </w:p>
    <w:p w14:paraId="08537CAB" w14:textId="77777777" w:rsidR="00177A38" w:rsidRPr="000C5A05" w:rsidRDefault="00177A38" w:rsidP="006824B8">
      <w:pPr>
        <w:spacing w:after="0" w:line="240" w:lineRule="auto"/>
        <w:ind w:left="2127" w:hanging="1276"/>
        <w:jc w:val="both"/>
        <w:rPr>
          <w:rFonts w:ascii="Arial" w:eastAsia="Times New Roman" w:hAnsi="Arial" w:cs="Arial"/>
          <w:sz w:val="20"/>
          <w:szCs w:val="20"/>
          <w:lang w:eastAsia="fr-FR"/>
        </w:rPr>
      </w:pPr>
      <w:r w:rsidRPr="000C5A05">
        <w:rPr>
          <w:rFonts w:ascii="Arial" w:eastAsia="Times New Roman" w:hAnsi="Arial" w:cs="Arial"/>
          <w:sz w:val="20"/>
          <w:szCs w:val="20"/>
          <w:lang w:eastAsia="fr-FR"/>
        </w:rPr>
        <w:t xml:space="preserve">(c) </w:t>
      </w:r>
      <w:r w:rsidRPr="000C5A05">
        <w:rPr>
          <w:rFonts w:ascii="Arial" w:eastAsia="Times New Roman" w:hAnsi="Arial" w:cs="Arial"/>
          <w:sz w:val="20"/>
          <w:szCs w:val="20"/>
          <w:lang w:eastAsia="fr-FR"/>
        </w:rPr>
        <w:tab/>
      </w:r>
      <w:r w:rsidR="009B1242" w:rsidRPr="000C5A05">
        <w:rPr>
          <w:rFonts w:ascii="Arial" w:eastAsia="Times New Roman" w:hAnsi="Arial" w:cs="Arial"/>
          <w:sz w:val="20"/>
          <w:szCs w:val="20"/>
          <w:lang w:eastAsia="fr-FR"/>
        </w:rPr>
        <w:t>le Sous-traitant</w:t>
      </w:r>
      <w:r w:rsidRPr="000C5A05">
        <w:rPr>
          <w:rFonts w:ascii="Arial" w:eastAsia="Times New Roman" w:hAnsi="Arial" w:cs="Arial"/>
          <w:sz w:val="20"/>
          <w:szCs w:val="20"/>
          <w:lang w:eastAsia="fr-FR"/>
        </w:rPr>
        <w:t xml:space="preserve"> </w:t>
      </w:r>
      <w:r w:rsidR="000901AB" w:rsidRPr="000C5A05">
        <w:rPr>
          <w:rFonts w:ascii="Arial" w:eastAsia="Times New Roman" w:hAnsi="Arial" w:cs="Arial"/>
          <w:sz w:val="20"/>
          <w:szCs w:val="20"/>
          <w:lang w:eastAsia="fr-FR"/>
        </w:rPr>
        <w:t>garantit</w:t>
      </w:r>
      <w:r w:rsidRPr="000C5A05">
        <w:rPr>
          <w:rFonts w:ascii="Arial" w:eastAsia="Times New Roman" w:hAnsi="Arial" w:cs="Arial"/>
          <w:sz w:val="20"/>
          <w:szCs w:val="20"/>
          <w:lang w:eastAsia="fr-FR"/>
        </w:rPr>
        <w:t xml:space="preserve"> que, lors de l’évaluation au titre du paragraphe b), il a déployé tous les efforts possibles pour fournir des informations pertinentes</w:t>
      </w:r>
      <w:r w:rsidR="009B1242" w:rsidRPr="000C5A05">
        <w:rPr>
          <w:rFonts w:ascii="Arial" w:eastAsia="Times New Roman" w:hAnsi="Arial" w:cs="Arial"/>
          <w:sz w:val="20"/>
          <w:szCs w:val="20"/>
          <w:lang w:eastAsia="fr-FR"/>
        </w:rPr>
        <w:t xml:space="preserve"> au Ministère</w:t>
      </w:r>
      <w:r w:rsidRPr="000C5A05">
        <w:rPr>
          <w:rFonts w:ascii="Arial" w:eastAsia="Times New Roman" w:hAnsi="Arial" w:cs="Arial"/>
          <w:sz w:val="20"/>
          <w:szCs w:val="20"/>
          <w:lang w:eastAsia="fr-FR"/>
        </w:rPr>
        <w:t xml:space="preserve"> et convient qu’il continuera à coopérer avec ce dernier pour garantir le respect des présentes clauses.</w:t>
      </w:r>
    </w:p>
    <w:p w14:paraId="05E26C6A" w14:textId="77777777" w:rsidR="008F43ED" w:rsidRPr="008F43ED" w:rsidRDefault="002804C4"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Le sous-traitant s’engage à conserver une trace documentaire de l’évaluation</w:t>
      </w:r>
      <w:r w:rsidR="009B1242" w:rsidRPr="000C5A05">
        <w:rPr>
          <w:rFonts w:ascii="Arial" w:hAnsi="Arial" w:cs="Arial"/>
          <w:sz w:val="20"/>
          <w:szCs w:val="20"/>
          <w:shd w:val="clear" w:color="auto" w:fill="FFFFFF"/>
          <w:lang w:val="fr-FR"/>
        </w:rPr>
        <w:t xml:space="preserve"> au titre du paragraphe b) et à</w:t>
      </w:r>
      <w:r w:rsidRPr="000C5A05">
        <w:rPr>
          <w:rFonts w:ascii="Arial" w:hAnsi="Arial" w:cs="Arial"/>
          <w:sz w:val="20"/>
          <w:szCs w:val="20"/>
          <w:shd w:val="clear" w:color="auto" w:fill="FFFFFF"/>
          <w:lang w:val="fr-FR"/>
        </w:rPr>
        <w:t xml:space="preserve"> mettre cette évaluation à la disposition de l’autorité de contrôle compétente si celle-ci en fait la demande.</w:t>
      </w:r>
    </w:p>
    <w:p w14:paraId="5A65CC23" w14:textId="77777777" w:rsidR="004E1E34" w:rsidRPr="000C5A05" w:rsidRDefault="008F43ED"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 xml:space="preserve"> </w:t>
      </w:r>
      <w:r w:rsidR="002804C4" w:rsidRPr="000C5A05">
        <w:rPr>
          <w:rFonts w:ascii="Arial" w:hAnsi="Arial" w:cs="Arial"/>
          <w:sz w:val="20"/>
          <w:szCs w:val="20"/>
          <w:shd w:val="clear" w:color="auto" w:fill="FFFFFF"/>
          <w:lang w:val="fr-FR"/>
        </w:rPr>
        <w:t xml:space="preserve">Le sous-traitant accepte d’informer sans délai le </w:t>
      </w:r>
      <w:r w:rsidR="00602A5D" w:rsidRPr="000C5A05">
        <w:rPr>
          <w:rFonts w:ascii="Arial" w:hAnsi="Arial" w:cs="Arial"/>
          <w:sz w:val="20"/>
          <w:szCs w:val="20"/>
          <w:shd w:val="clear" w:color="auto" w:fill="FFFFFF"/>
          <w:lang w:val="fr-FR"/>
        </w:rPr>
        <w:t>Ministère</w:t>
      </w:r>
      <w:r w:rsidR="002804C4" w:rsidRPr="000C5A05">
        <w:rPr>
          <w:rFonts w:ascii="Arial" w:hAnsi="Arial" w:cs="Arial"/>
          <w:sz w:val="20"/>
          <w:szCs w:val="20"/>
          <w:shd w:val="clear" w:color="auto" w:fill="FFFFFF"/>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0E554C4F" w14:textId="77777777" w:rsidR="00D35F14" w:rsidRPr="000C5A05" w:rsidRDefault="00D35F14" w:rsidP="00D35F14">
      <w:pPr>
        <w:pStyle w:val="AODocTxtL2"/>
        <w:spacing w:before="0" w:line="240" w:lineRule="auto"/>
        <w:ind w:left="1560" w:hanging="709"/>
        <w:rPr>
          <w:rFonts w:ascii="Arial" w:hAnsi="Arial" w:cs="Arial"/>
          <w:sz w:val="20"/>
          <w:szCs w:val="20"/>
          <w:lang w:val="fr-FR"/>
        </w:rPr>
      </w:pPr>
    </w:p>
    <w:p w14:paraId="795D3442" w14:textId="77777777" w:rsidR="00177A38" w:rsidRPr="000C5A05" w:rsidRDefault="00D14A57" w:rsidP="00D35F14">
      <w:pPr>
        <w:pStyle w:val="AOHead3"/>
        <w:spacing w:before="0" w:line="240" w:lineRule="auto"/>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À la suite d’une notifi</w:t>
      </w:r>
      <w:r w:rsidR="00602A5D" w:rsidRPr="000C5A05">
        <w:rPr>
          <w:rFonts w:ascii="Arial" w:hAnsi="Arial" w:cs="Arial"/>
          <w:sz w:val="20"/>
          <w:szCs w:val="20"/>
          <w:shd w:val="clear" w:color="auto" w:fill="FFFFFF"/>
          <w:lang w:val="fr-FR"/>
        </w:rPr>
        <w:t>cation</w:t>
      </w:r>
      <w:r w:rsidRPr="000C5A05">
        <w:rPr>
          <w:rFonts w:ascii="Arial" w:hAnsi="Arial" w:cs="Arial"/>
          <w:sz w:val="20"/>
          <w:szCs w:val="20"/>
          <w:shd w:val="clear" w:color="auto" w:fill="FFFFFF"/>
          <w:lang w:val="fr-FR"/>
        </w:rPr>
        <w:t xml:space="preserve"> </w:t>
      </w:r>
      <w:r w:rsidR="004E1E34" w:rsidRPr="000C5A05">
        <w:rPr>
          <w:rFonts w:ascii="Arial" w:hAnsi="Arial" w:cs="Arial"/>
          <w:sz w:val="20"/>
          <w:szCs w:val="20"/>
          <w:shd w:val="clear" w:color="auto" w:fill="FFFFFF"/>
          <w:lang w:val="fr-FR"/>
        </w:rPr>
        <w:t xml:space="preserve">du sous-traitant </w:t>
      </w:r>
      <w:r w:rsidRPr="000C5A05">
        <w:rPr>
          <w:rFonts w:ascii="Arial" w:hAnsi="Arial" w:cs="Arial"/>
          <w:sz w:val="20"/>
          <w:szCs w:val="20"/>
          <w:shd w:val="clear" w:color="auto" w:fill="FFFFFF"/>
          <w:lang w:val="fr-FR"/>
        </w:rPr>
        <w:t xml:space="preserve">ou si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a d’autres raisons de croire que le sous-traitant ne peut plus s’acquitter des obligations qui lui incombent en vertu des présentes clauses,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07AAC5B6" w14:textId="77777777" w:rsidR="00AB57E2" w:rsidRPr="00CF5AFF" w:rsidRDefault="00AB57E2" w:rsidP="00AB57E2">
      <w:pPr>
        <w:pStyle w:val="AODocTxtL2"/>
        <w:spacing w:before="0" w:line="240" w:lineRule="auto"/>
      </w:pPr>
    </w:p>
    <w:p w14:paraId="3D6F82CD" w14:textId="77777777" w:rsidR="00CA26D1" w:rsidRDefault="00D14A57" w:rsidP="009B1242">
      <w:pPr>
        <w:pStyle w:val="oj-normal"/>
        <w:spacing w:before="0" w:beforeAutospacing="0" w:after="0" w:afterAutospacing="0"/>
        <w:ind w:left="1559"/>
        <w:jc w:val="both"/>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Pr="00CF5AFF">
        <w:rPr>
          <w:rFonts w:ascii="Arial" w:hAnsi="Arial" w:cs="Arial"/>
          <w:sz w:val="20"/>
          <w:szCs w:val="20"/>
        </w:rPr>
        <w:t xml:space="preserve"> </w:t>
      </w:r>
      <w:r w:rsidR="009B1242" w:rsidRPr="00CF5AFF">
        <w:rPr>
          <w:rFonts w:ascii="Arial" w:hAnsi="Arial" w:cs="Arial"/>
          <w:sz w:val="20"/>
          <w:szCs w:val="20"/>
        </w:rPr>
        <w:t xml:space="preserve">peut </w:t>
      </w:r>
      <w:r w:rsidRPr="00CF5AFF">
        <w:rPr>
          <w:rFonts w:ascii="Arial" w:hAnsi="Arial" w:cs="Arial"/>
          <w:sz w:val="20"/>
          <w:szCs w:val="20"/>
        </w:rPr>
        <w:t>suspend</w:t>
      </w:r>
      <w:r w:rsidR="009B1242" w:rsidRPr="00CF5AFF">
        <w:rPr>
          <w:rFonts w:ascii="Arial" w:hAnsi="Arial" w:cs="Arial"/>
          <w:sz w:val="20"/>
          <w:szCs w:val="20"/>
        </w:rPr>
        <w:t>re</w:t>
      </w:r>
      <w:r w:rsidRPr="00CF5AFF">
        <w:rPr>
          <w:rFonts w:ascii="Arial" w:hAnsi="Arial" w:cs="Arial"/>
          <w:sz w:val="20"/>
          <w:szCs w:val="20"/>
        </w:rPr>
        <w:t xml:space="preserve"> le transfert de données s’il estime qu’aucune garantie appropriée ne peut être </w:t>
      </w:r>
      <w:r w:rsidR="00602A5D" w:rsidRPr="00CF5AFF">
        <w:rPr>
          <w:rFonts w:ascii="Arial" w:hAnsi="Arial" w:cs="Arial"/>
          <w:sz w:val="20"/>
          <w:szCs w:val="20"/>
        </w:rPr>
        <w:t>fournie pour ce transfert ou si</w:t>
      </w:r>
      <w:r w:rsidRPr="00CF5AFF">
        <w:rPr>
          <w:rFonts w:ascii="Arial" w:hAnsi="Arial" w:cs="Arial"/>
          <w:sz w:val="20"/>
          <w:szCs w:val="20"/>
        </w:rPr>
        <w:t xml:space="preserve"> l’autorité de contrôle compétente lui en donne l’instruction. Dans ce cas, le </w:t>
      </w:r>
      <w:r w:rsidR="00602A5D" w:rsidRPr="00CF5AFF">
        <w:rPr>
          <w:rFonts w:ascii="Arial" w:hAnsi="Arial" w:cs="Arial"/>
          <w:sz w:val="20"/>
          <w:szCs w:val="20"/>
        </w:rPr>
        <w:t>Ministère</w:t>
      </w:r>
      <w:r w:rsidRPr="00CF5AFF">
        <w:rPr>
          <w:rFonts w:ascii="Arial" w:hAnsi="Arial" w:cs="Arial"/>
          <w:sz w:val="20"/>
          <w:szCs w:val="20"/>
        </w:rPr>
        <w:t xml:space="preserve"> a le droit de résilier le contrat, dans </w:t>
      </w:r>
      <w:r w:rsidRPr="00CF5AFF">
        <w:rPr>
          <w:rFonts w:ascii="Arial" w:hAnsi="Arial" w:cs="Arial"/>
          <w:sz w:val="20"/>
          <w:szCs w:val="20"/>
        </w:rPr>
        <w:lastRenderedPageBreak/>
        <w:t>la mesure où il concerne le traitement de données à caractère personnel au titre des présentes clauses. Si le contrat concerne plus de deux parties, l</w:t>
      </w:r>
      <w:r w:rsidR="00602A5D" w:rsidRPr="00CF5AFF">
        <w:rPr>
          <w:rFonts w:ascii="Arial" w:hAnsi="Arial" w:cs="Arial"/>
          <w:sz w:val="20"/>
          <w:szCs w:val="20"/>
        </w:rPr>
        <w:t xml:space="preserve">e Ministère </w:t>
      </w:r>
      <w:r w:rsidRPr="00CF5AFF">
        <w:rPr>
          <w:rFonts w:ascii="Arial" w:hAnsi="Arial" w:cs="Arial"/>
          <w:sz w:val="20"/>
          <w:szCs w:val="20"/>
        </w:rPr>
        <w:t>ne peut exercer ce droit de résiliation qu’à l’égard de la partie concernée, à moins que les parties n’en soient convenues autrement</w:t>
      </w:r>
      <w:r w:rsidR="009B1242" w:rsidRPr="00CF5AFF">
        <w:rPr>
          <w:rFonts w:ascii="Arial" w:hAnsi="Arial" w:cs="Arial"/>
          <w:sz w:val="20"/>
          <w:szCs w:val="20"/>
        </w:rPr>
        <w:t>.</w:t>
      </w:r>
    </w:p>
    <w:p w14:paraId="79F9C856" w14:textId="77777777" w:rsidR="00C16DB8" w:rsidRDefault="00C16DB8" w:rsidP="009B1242">
      <w:pPr>
        <w:pStyle w:val="oj-normal"/>
        <w:spacing w:before="0" w:beforeAutospacing="0" w:after="0" w:afterAutospacing="0"/>
        <w:ind w:left="1559"/>
        <w:jc w:val="both"/>
        <w:rPr>
          <w:rFonts w:ascii="Arial" w:hAnsi="Arial" w:cs="Arial"/>
          <w:sz w:val="20"/>
          <w:szCs w:val="20"/>
        </w:rPr>
      </w:pPr>
    </w:p>
    <w:p w14:paraId="7E879196" w14:textId="77777777" w:rsidR="00C16DB8" w:rsidRDefault="00C16DB8" w:rsidP="009B1242">
      <w:pPr>
        <w:pStyle w:val="oj-normal"/>
        <w:spacing w:before="0" w:beforeAutospacing="0" w:after="0" w:afterAutospacing="0"/>
        <w:ind w:left="1559"/>
        <w:jc w:val="both"/>
        <w:rPr>
          <w:rFonts w:ascii="Arial" w:hAnsi="Arial" w:cs="Arial"/>
          <w:sz w:val="20"/>
          <w:szCs w:val="20"/>
        </w:rPr>
      </w:pPr>
    </w:p>
    <w:p w14:paraId="31E91B8F" w14:textId="77777777" w:rsidR="00C16DB8" w:rsidRPr="00CF5AFF" w:rsidRDefault="00C16DB8" w:rsidP="009B1242">
      <w:pPr>
        <w:pStyle w:val="oj-normal"/>
        <w:spacing w:before="0" w:beforeAutospacing="0" w:after="0" w:afterAutospacing="0"/>
        <w:ind w:left="1559"/>
        <w:jc w:val="both"/>
        <w:rPr>
          <w:rFonts w:ascii="Arial" w:hAnsi="Arial" w:cs="Arial"/>
          <w:sz w:val="20"/>
          <w:szCs w:val="20"/>
        </w:rPr>
      </w:pPr>
    </w:p>
    <w:p w14:paraId="56D2FE5C" w14:textId="6DAB009C" w:rsidR="000B4EEA" w:rsidRPr="00CF5AFF" w:rsidRDefault="00326840" w:rsidP="00326840">
      <w:pPr>
        <w:pStyle w:val="AODefHead"/>
        <w:numPr>
          <w:ilvl w:val="0"/>
          <w:numId w:val="0"/>
        </w:numPr>
        <w:ind w:left="284"/>
        <w:rPr>
          <w:rFonts w:ascii="Arial" w:hAnsi="Arial" w:cs="Arial"/>
          <w:sz w:val="20"/>
          <w:szCs w:val="20"/>
          <w:u w:val="single"/>
        </w:rPr>
      </w:pPr>
      <w:r w:rsidRPr="00CF5AFF">
        <w:rPr>
          <w:rFonts w:ascii="Arial" w:hAnsi="Arial" w:cs="Arial"/>
          <w:sz w:val="20"/>
          <w:szCs w:val="20"/>
          <w:u w:val="single"/>
        </w:rPr>
        <w:t>3</w:t>
      </w:r>
      <w:r w:rsidR="00AB57E2" w:rsidRPr="00CF5AFF">
        <w:rPr>
          <w:rFonts w:ascii="Arial" w:hAnsi="Arial" w:cs="Arial"/>
          <w:sz w:val="20"/>
          <w:szCs w:val="20"/>
          <w:u w:val="single"/>
        </w:rPr>
        <w:t>.</w:t>
      </w:r>
      <w:del w:id="2" w:author="FRANSLISE LECOQ" w:date="2025-01-29T11:23:00Z">
        <w:r w:rsidR="00AB57E2" w:rsidRPr="00CF5AFF" w:rsidDel="00411589">
          <w:rPr>
            <w:rFonts w:ascii="Arial" w:hAnsi="Arial" w:cs="Arial"/>
            <w:sz w:val="20"/>
            <w:szCs w:val="20"/>
            <w:u w:val="single"/>
          </w:rPr>
          <w:delText>7</w:delText>
        </w:r>
      </w:del>
      <w:ins w:id="3" w:author="FRANSLISE LECOQ" w:date="2025-01-29T11:23:00Z">
        <w:r w:rsidR="00411589">
          <w:rPr>
            <w:rFonts w:ascii="Arial" w:hAnsi="Arial" w:cs="Arial"/>
            <w:sz w:val="20"/>
            <w:szCs w:val="20"/>
            <w:u w:val="single"/>
          </w:rPr>
          <w:t>6</w:t>
        </w:r>
      </w:ins>
      <w:r w:rsidRPr="00CF5AFF">
        <w:rPr>
          <w:rFonts w:ascii="Arial" w:hAnsi="Arial" w:cs="Arial"/>
          <w:sz w:val="20"/>
          <w:szCs w:val="20"/>
          <w:u w:val="single"/>
        </w:rPr>
        <w:t xml:space="preserve"> </w:t>
      </w:r>
      <w:r w:rsidR="000B4EEA" w:rsidRPr="00CF5AFF">
        <w:rPr>
          <w:rFonts w:ascii="Arial" w:hAnsi="Arial" w:cs="Arial"/>
          <w:sz w:val="20"/>
          <w:szCs w:val="20"/>
          <w:u w:val="single"/>
        </w:rPr>
        <w:t>Sous-traitance ultérieur</w:t>
      </w:r>
      <w:r w:rsidR="0036232F">
        <w:rPr>
          <w:rFonts w:ascii="Arial" w:hAnsi="Arial" w:cs="Arial"/>
          <w:sz w:val="20"/>
          <w:szCs w:val="20"/>
          <w:u w:val="single"/>
        </w:rPr>
        <w:t>e</w:t>
      </w:r>
    </w:p>
    <w:p w14:paraId="7774FF36" w14:textId="77777777" w:rsidR="00604F34" w:rsidRPr="00CF5AFF" w:rsidRDefault="00604F34" w:rsidP="00604F34">
      <w:pPr>
        <w:spacing w:after="0"/>
        <w:rPr>
          <w:rFonts w:ascii="Arial" w:hAnsi="Arial" w:cs="Arial"/>
          <w:sz w:val="20"/>
          <w:szCs w:val="20"/>
        </w:rPr>
      </w:pPr>
    </w:p>
    <w:p w14:paraId="5E6FBB1E" w14:textId="77777777" w:rsidR="00604F34" w:rsidRPr="00CF5AFF" w:rsidRDefault="00604F34" w:rsidP="00604F34">
      <w:pPr>
        <w:spacing w:after="0"/>
        <w:ind w:left="770"/>
        <w:rPr>
          <w:rFonts w:ascii="Arial" w:hAnsi="Arial" w:cs="Arial"/>
          <w:sz w:val="20"/>
          <w:szCs w:val="20"/>
        </w:rPr>
      </w:pPr>
      <w:r w:rsidRPr="00CF5AFF">
        <w:rPr>
          <w:rFonts w:ascii="Arial" w:eastAsia="SimSun" w:hAnsi="Arial" w:cs="Arial"/>
          <w:noProof/>
          <w:sz w:val="20"/>
          <w:szCs w:val="20"/>
        </w:rPr>
        <w:t xml:space="preserve">Dans le cas où le </w:t>
      </w:r>
      <w:r w:rsidR="00602A5D" w:rsidRPr="00CF5AFF">
        <w:rPr>
          <w:rFonts w:ascii="Arial" w:eastAsia="SimSun" w:hAnsi="Arial" w:cs="Arial"/>
          <w:noProof/>
          <w:sz w:val="20"/>
          <w:szCs w:val="20"/>
        </w:rPr>
        <w:t>Ministère</w:t>
      </w:r>
      <w:r w:rsidRPr="00CF5AFF">
        <w:rPr>
          <w:rFonts w:ascii="Arial" w:eastAsia="SimSun" w:hAnsi="Arial" w:cs="Arial"/>
          <w:noProof/>
          <w:sz w:val="20"/>
          <w:szCs w:val="20"/>
        </w:rPr>
        <w:t xml:space="preserve"> autoriserait ultérieurement</w:t>
      </w:r>
      <w:r w:rsidRPr="00CF5AFF">
        <w:t>,</w:t>
      </w:r>
      <w:r w:rsidRPr="00CF5AFF">
        <w:rPr>
          <w:rFonts w:ascii="Arial" w:hAnsi="Arial" w:cs="Arial"/>
          <w:sz w:val="20"/>
          <w:szCs w:val="20"/>
        </w:rPr>
        <w:t xml:space="preserve"> expressément et préalablement, le </w:t>
      </w:r>
      <w:r w:rsidR="00233042" w:rsidRPr="00CF5AFF">
        <w:rPr>
          <w:rFonts w:ascii="Arial" w:hAnsi="Arial" w:cs="Arial"/>
          <w:sz w:val="20"/>
          <w:szCs w:val="20"/>
        </w:rPr>
        <w:t>sous-traitant</w:t>
      </w:r>
      <w:r w:rsidRPr="00CF5AFF">
        <w:rPr>
          <w:rFonts w:ascii="Arial" w:hAnsi="Arial" w:cs="Arial"/>
          <w:sz w:val="20"/>
          <w:szCs w:val="20"/>
        </w:rPr>
        <w:t xml:space="preserve"> à sous-traiter les prestations objets du présent marché, le </w:t>
      </w:r>
      <w:r w:rsidR="00233042" w:rsidRPr="00CF5AFF">
        <w:rPr>
          <w:rFonts w:ascii="Arial" w:hAnsi="Arial" w:cs="Arial"/>
          <w:sz w:val="20"/>
          <w:szCs w:val="20"/>
        </w:rPr>
        <w:t>sous-traitant</w:t>
      </w:r>
      <w:r w:rsidRPr="00CF5AFF">
        <w:rPr>
          <w:rFonts w:ascii="Arial" w:hAnsi="Arial" w:cs="Arial"/>
          <w:sz w:val="20"/>
          <w:szCs w:val="20"/>
        </w:rPr>
        <w:t xml:space="preserve"> s’oblige à : </w:t>
      </w:r>
    </w:p>
    <w:p w14:paraId="7F6A5B84"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Soumettre </w:t>
      </w:r>
      <w:r w:rsidRPr="008F43ED">
        <w:rPr>
          <w:rFonts w:ascii="Arial" w:hAnsi="Arial" w:cs="Arial"/>
          <w:sz w:val="20"/>
          <w:szCs w:val="20"/>
        </w:rPr>
        <w:t xml:space="preserve">la demande d’autorisation spécifique au moins </w:t>
      </w:r>
      <w:r w:rsidR="0036232F" w:rsidRPr="008F43ED">
        <w:rPr>
          <w:rFonts w:ascii="Arial" w:hAnsi="Arial" w:cs="Arial"/>
          <w:sz w:val="20"/>
          <w:szCs w:val="20"/>
        </w:rPr>
        <w:t>2 mois</w:t>
      </w:r>
      <w:r w:rsidRPr="008F43ED">
        <w:rPr>
          <w:rFonts w:ascii="Arial" w:hAnsi="Arial" w:cs="Arial"/>
          <w:sz w:val="20"/>
          <w:szCs w:val="20"/>
        </w:rPr>
        <w:t xml:space="preserve"> avant le recrutement du sous-traitant ultérieur</w:t>
      </w:r>
      <w:r w:rsidRPr="008F43ED">
        <w:rPr>
          <w:rFonts w:ascii="Arial" w:hAnsi="Arial" w:cs="Arial"/>
          <w:noProof/>
          <w:sz w:val="20"/>
          <w:szCs w:val="20"/>
        </w:rPr>
        <w:t xml:space="preserve"> </w:t>
      </w:r>
      <w:r w:rsidRPr="008F43ED">
        <w:rPr>
          <w:rFonts w:ascii="Arial" w:hAnsi="Arial" w:cs="Arial"/>
          <w:sz w:val="20"/>
          <w:szCs w:val="20"/>
        </w:rPr>
        <w:t xml:space="preserve">avec les informations nécessaires pour permettre au </w:t>
      </w:r>
      <w:r w:rsidR="00602A5D" w:rsidRPr="008F43ED">
        <w:rPr>
          <w:rFonts w:ascii="Arial" w:hAnsi="Arial" w:cs="Arial"/>
          <w:sz w:val="20"/>
          <w:szCs w:val="20"/>
        </w:rPr>
        <w:t>Ministère</w:t>
      </w:r>
      <w:r w:rsidRPr="008F43ED">
        <w:rPr>
          <w:rFonts w:ascii="Arial" w:hAnsi="Arial" w:cs="Arial"/>
          <w:sz w:val="20"/>
          <w:szCs w:val="20"/>
        </w:rPr>
        <w:t xml:space="preserve"> de se prononcer sur l’autorisation </w:t>
      </w:r>
      <w:r w:rsidRPr="008F43ED">
        <w:rPr>
          <w:rFonts w:ascii="Arial" w:hAnsi="Arial" w:cs="Arial"/>
          <w:noProof/>
          <w:sz w:val="20"/>
          <w:szCs w:val="20"/>
        </w:rPr>
        <w:t>;</w:t>
      </w:r>
    </w:p>
    <w:p w14:paraId="2E45CD31"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Signer un contrat écrit avec son sous-traitant, lequel fera expressément référence aux présentes et mettra à la charge du sous-traitant des obligations identiques à celles contenues à la présente annexe et qui lui incombent ; le </w:t>
      </w:r>
      <w:r w:rsidR="00233042" w:rsidRPr="008F43ED">
        <w:rPr>
          <w:rFonts w:ascii="Arial" w:hAnsi="Arial" w:cs="Arial"/>
          <w:noProof/>
          <w:sz w:val="20"/>
          <w:szCs w:val="20"/>
        </w:rPr>
        <w:t>sous-traitant</w:t>
      </w:r>
      <w:r w:rsidRPr="008F43ED">
        <w:rPr>
          <w:rFonts w:ascii="Arial" w:hAnsi="Arial" w:cs="Arial"/>
          <w:noProof/>
          <w:sz w:val="20"/>
          <w:szCs w:val="20"/>
        </w:rPr>
        <w:t xml:space="preserve"> s’engage à communiquer à ses sociétés affiliées l’ensemble de leurs obligations résultant de la présente annexe ; </w:t>
      </w:r>
      <w:r w:rsidRPr="008F43ED">
        <w:rPr>
          <w:rFonts w:ascii="Arial" w:hAnsi="Arial" w:cs="Arial"/>
          <w:sz w:val="20"/>
          <w:szCs w:val="20"/>
        </w:rPr>
        <w:t xml:space="preserve">Le sous-traitant fournit au </w:t>
      </w:r>
      <w:r w:rsidR="00602A5D" w:rsidRPr="008F43ED">
        <w:rPr>
          <w:rFonts w:ascii="Arial" w:hAnsi="Arial" w:cs="Arial"/>
          <w:sz w:val="20"/>
          <w:szCs w:val="20"/>
        </w:rPr>
        <w:t>Ministère</w:t>
      </w:r>
      <w:r w:rsidRPr="008F43ED">
        <w:rPr>
          <w:rFonts w:ascii="Arial" w:hAnsi="Arial" w:cs="Arial"/>
          <w:sz w:val="20"/>
          <w:szCs w:val="20"/>
        </w:rPr>
        <w:t>, à la demande de celui-ci, une copie du contrat avec le sous- traitant ultérieur et de ses éventuelles modifications ultérieures ;</w:t>
      </w:r>
    </w:p>
    <w:p w14:paraId="46DD9C8E"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3ECBBF90" w14:textId="77777777" w:rsidR="00604F34" w:rsidRPr="008F43ED" w:rsidRDefault="0036232F"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l</w:t>
      </w:r>
      <w:r w:rsidR="00604F34" w:rsidRPr="008F43ED">
        <w:rPr>
          <w:rFonts w:ascii="Arial" w:hAnsi="Arial" w:cs="Arial"/>
          <w:noProof/>
          <w:sz w:val="20"/>
          <w:szCs w:val="20"/>
        </w:rPr>
        <w:t xml:space="preserve">e cas échéant, communiquer au </w:t>
      </w:r>
      <w:r w:rsidR="00602A5D" w:rsidRPr="008F43ED">
        <w:rPr>
          <w:rFonts w:ascii="Arial" w:hAnsi="Arial" w:cs="Arial"/>
          <w:noProof/>
          <w:sz w:val="20"/>
          <w:szCs w:val="20"/>
        </w:rPr>
        <w:t>Ministère</w:t>
      </w:r>
      <w:r w:rsidR="00604F34" w:rsidRPr="008F43ED">
        <w:rPr>
          <w:rFonts w:ascii="Arial" w:hAnsi="Arial" w:cs="Arial"/>
          <w:noProof/>
          <w:sz w:val="20"/>
          <w:szCs w:val="20"/>
        </w:rPr>
        <w:t xml:space="preserve"> une copie du contrat de sous-traitance ainsi signé ou, à défaut,  une description des obligations relatives à la protection des données personnelles mises à la charge du sous-traitant, étant entendu que le </w:t>
      </w:r>
      <w:r w:rsidR="00233042" w:rsidRPr="008F43ED">
        <w:rPr>
          <w:rFonts w:ascii="Arial" w:hAnsi="Arial" w:cs="Arial"/>
          <w:noProof/>
          <w:sz w:val="20"/>
          <w:szCs w:val="20"/>
        </w:rPr>
        <w:t>sous-traitant</w:t>
      </w:r>
      <w:r w:rsidR="00604F34" w:rsidRPr="008F43ED">
        <w:rPr>
          <w:rFonts w:ascii="Arial" w:hAnsi="Arial" w:cs="Arial"/>
          <w:noProof/>
          <w:sz w:val="20"/>
          <w:szCs w:val="20"/>
        </w:rPr>
        <w:t xml:space="preserve"> est autorisé à retirer du contrat toute information confidentielle n’étant pas en rapport avec les données personnelles  ; </w:t>
      </w:r>
    </w:p>
    <w:p w14:paraId="2980D832" w14:textId="77777777" w:rsidR="0036232F"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informer le Ministère de tout projet de modification des dispositions du contrat signé et/ou des obligations relatives à la protection des données personnelles mises à la charge du sous-traitant ;</w:t>
      </w:r>
    </w:p>
    <w:p w14:paraId="4EF2CAAF"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est et demeure pleinement responsable devant le Ministère de l'exécution par ses sous-traitants de leurs obligations en matière de protection des données personnelles ;</w:t>
      </w:r>
    </w:p>
    <w:p w14:paraId="53567137"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 xml:space="preserve">En cas de sous-traitance ultérieure, le Ministère se réserve le droit de procéder à toutes vérifications qui lui paraitraient utiles pour constater le respect par le sous-traitant des obligations précitées, et notamment au moyen d’audits. Le sous-traitant s’engage à répondre aux demandes d’audit du Ministère, effectué par lui-même ou par un tiers de confiance qu’il aura sélectionné et missionné à cette fin. Les audits doivent permettre une analyse du respect par le sous-traitant et/ou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w:t>
      </w:r>
      <w:r w:rsidRPr="008F43ED">
        <w:rPr>
          <w:rFonts w:ascii="Arial" w:hAnsi="Arial" w:cs="Arial"/>
          <w:sz w:val="20"/>
          <w:szCs w:val="20"/>
        </w:rPr>
        <w:lastRenderedPageBreak/>
        <w:t>ne soit détecté et que, dans une telle hypothèse ou dans toute autre hypothèse de survenance d’une faille de sécurité, une procédure de notification et de traitement est mise en œuvre par le prestataire pour y remédier sans délai ;</w:t>
      </w:r>
    </w:p>
    <w:p w14:paraId="36423C6C"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tient à jour une liste des sous-traitants auquel il fait appel dans le cadre du marché qu’il maintient à disposition du Ministère et lui communique à première demande de ce dernier ;</w:t>
      </w:r>
    </w:p>
    <w:p w14:paraId="2614D53A"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0844CB52" w14:textId="77777777" w:rsidR="008F43ED" w:rsidRPr="008F43ED" w:rsidRDefault="008F43ED" w:rsidP="008F43ED">
      <w:pPr>
        <w:pStyle w:val="Paragraphedeliste"/>
        <w:numPr>
          <w:ilvl w:val="0"/>
          <w:numId w:val="50"/>
        </w:numPr>
        <w:spacing w:after="0" w:line="312" w:lineRule="atLeast"/>
        <w:ind w:left="1418" w:hanging="567"/>
        <w:contextualSpacing w:val="0"/>
        <w:rPr>
          <w:rFonts w:ascii="Arial" w:eastAsiaTheme="minorHAnsi" w:hAnsi="Arial" w:cs="Arial"/>
          <w:sz w:val="20"/>
          <w:lang w:val="fr-FR"/>
        </w:rPr>
      </w:pPr>
      <w:r w:rsidRPr="008F43ED">
        <w:rPr>
          <w:rFonts w:ascii="Arial" w:eastAsiaTheme="minorHAnsi" w:hAnsi="Arial" w:cs="Arial"/>
          <w:sz w:val="20"/>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5238B393"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644DDD60"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1A3296F3" w14:textId="09A4574B" w:rsidR="00C37692" w:rsidRPr="00CF5AFF" w:rsidRDefault="00AB57E2" w:rsidP="00326840">
      <w:pPr>
        <w:pStyle w:val="AODefPara"/>
        <w:numPr>
          <w:ilvl w:val="0"/>
          <w:numId w:val="0"/>
        </w:numPr>
        <w:autoSpaceDE w:val="0"/>
        <w:autoSpaceDN w:val="0"/>
        <w:adjustRightInd w:val="0"/>
        <w:spacing w:line="240" w:lineRule="auto"/>
        <w:ind w:left="284"/>
        <w:rPr>
          <w:rFonts w:ascii="EUAlbertina" w:hAnsi="EUAlbertina" w:cs="EUAlbertina"/>
          <w:sz w:val="19"/>
          <w:szCs w:val="19"/>
          <w:u w:val="single"/>
        </w:rPr>
      </w:pPr>
      <w:r w:rsidRPr="00CF5AFF">
        <w:rPr>
          <w:rFonts w:ascii="Arial" w:hAnsi="Arial" w:cs="Arial"/>
          <w:sz w:val="20"/>
          <w:szCs w:val="20"/>
          <w:u w:val="single"/>
        </w:rPr>
        <w:t>3.</w:t>
      </w:r>
      <w:del w:id="4" w:author="FRANSLISE LECOQ" w:date="2025-01-29T11:23:00Z">
        <w:r w:rsidRPr="00CF5AFF" w:rsidDel="00411589">
          <w:rPr>
            <w:rFonts w:ascii="Arial" w:hAnsi="Arial" w:cs="Arial"/>
            <w:sz w:val="20"/>
            <w:szCs w:val="20"/>
            <w:u w:val="single"/>
          </w:rPr>
          <w:delText>8</w:delText>
        </w:r>
      </w:del>
      <w:ins w:id="5" w:author="FRANSLISE LECOQ" w:date="2025-01-29T11:23:00Z">
        <w:r w:rsidR="00411589">
          <w:rPr>
            <w:rFonts w:ascii="Arial" w:hAnsi="Arial" w:cs="Arial"/>
            <w:sz w:val="20"/>
            <w:szCs w:val="20"/>
            <w:u w:val="single"/>
          </w:rPr>
          <w:t>7</w:t>
        </w:r>
      </w:ins>
      <w:r w:rsidR="00326840" w:rsidRPr="00CF5AFF">
        <w:rPr>
          <w:rFonts w:ascii="Arial" w:hAnsi="Arial" w:cs="Arial"/>
          <w:sz w:val="20"/>
          <w:szCs w:val="20"/>
          <w:u w:val="single"/>
        </w:rPr>
        <w:t xml:space="preserve"> </w:t>
      </w:r>
      <w:r w:rsidR="00DA4672" w:rsidRPr="00CF5AFF">
        <w:rPr>
          <w:rFonts w:ascii="Arial" w:hAnsi="Arial" w:cs="Arial"/>
          <w:sz w:val="20"/>
          <w:szCs w:val="20"/>
          <w:u w:val="single"/>
        </w:rPr>
        <w:t>Non-respect des clauses et sous-traitance</w:t>
      </w:r>
    </w:p>
    <w:p w14:paraId="21D5B169" w14:textId="77777777" w:rsidR="00C37692" w:rsidRPr="00CF5AFF" w:rsidRDefault="004913BD"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Le sous-traitant</w:t>
      </w:r>
      <w:r w:rsidR="00DA4672" w:rsidRPr="00CF5AFF">
        <w:rPr>
          <w:rFonts w:ascii="Arial" w:hAnsi="Arial" w:cs="Arial"/>
          <w:sz w:val="20"/>
          <w:szCs w:val="20"/>
        </w:rPr>
        <w:t xml:space="preserve"> informe sans délai l</w:t>
      </w:r>
      <w:r w:rsidRPr="00CF5AFF">
        <w:rPr>
          <w:rFonts w:ascii="Arial" w:hAnsi="Arial" w:cs="Arial"/>
          <w:sz w:val="20"/>
          <w:szCs w:val="20"/>
        </w:rPr>
        <w:t xml:space="preserve">e </w:t>
      </w:r>
      <w:r w:rsidR="00602A5D" w:rsidRPr="00CF5AFF">
        <w:rPr>
          <w:rFonts w:ascii="Arial" w:hAnsi="Arial" w:cs="Arial"/>
          <w:sz w:val="20"/>
          <w:szCs w:val="20"/>
        </w:rPr>
        <w:t>Ministère</w:t>
      </w:r>
      <w:r w:rsidRPr="00CF5AFF">
        <w:rPr>
          <w:rFonts w:ascii="Arial" w:hAnsi="Arial" w:cs="Arial"/>
          <w:sz w:val="20"/>
          <w:szCs w:val="20"/>
        </w:rPr>
        <w:t xml:space="preserve"> </w:t>
      </w:r>
      <w:r w:rsidR="00DA4672" w:rsidRPr="00CF5AFF">
        <w:rPr>
          <w:rFonts w:ascii="Arial" w:hAnsi="Arial" w:cs="Arial"/>
          <w:sz w:val="20"/>
          <w:szCs w:val="20"/>
        </w:rPr>
        <w:t>s’il n’est pas en mesure de respecter les présentes clauses, quelle qu’en soit la raison.</w:t>
      </w:r>
    </w:p>
    <w:p w14:paraId="1E03C76A" w14:textId="77777777" w:rsidR="00575050" w:rsidRPr="00CF5AFF" w:rsidRDefault="00DA4672"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Dans le cas où</w:t>
      </w:r>
      <w:r w:rsidR="004913BD" w:rsidRPr="00CF5AFF">
        <w:rPr>
          <w:rFonts w:ascii="Arial" w:hAnsi="Arial" w:cs="Arial"/>
          <w:sz w:val="20"/>
          <w:szCs w:val="20"/>
        </w:rPr>
        <w:t xml:space="preserve"> le sous-traitant</w:t>
      </w:r>
      <w:r w:rsidRPr="00CF5AFF">
        <w:rPr>
          <w:rFonts w:ascii="Arial" w:hAnsi="Arial" w:cs="Arial"/>
          <w:sz w:val="20"/>
          <w:szCs w:val="20"/>
        </w:rPr>
        <w:t xml:space="preserve"> enfreint les présentes clauses ou n’est pas en mesure de les respecter,</w:t>
      </w:r>
      <w:r w:rsidR="00700D90" w:rsidRPr="00CF5AFF">
        <w:rPr>
          <w:rFonts w:ascii="Arial" w:hAnsi="Arial" w:cs="Arial"/>
          <w:sz w:val="20"/>
          <w:szCs w:val="20"/>
        </w:rPr>
        <w:t xml:space="preserve"> le </w:t>
      </w:r>
      <w:r w:rsidR="00602A5D" w:rsidRPr="00CF5AFF">
        <w:rPr>
          <w:rFonts w:ascii="Arial" w:hAnsi="Arial" w:cs="Arial"/>
          <w:sz w:val="20"/>
          <w:szCs w:val="20"/>
        </w:rPr>
        <w:t>Ministère</w:t>
      </w:r>
      <w:r w:rsidRPr="00CF5AFF">
        <w:rPr>
          <w:rFonts w:ascii="Arial" w:hAnsi="Arial" w:cs="Arial"/>
          <w:sz w:val="20"/>
          <w:szCs w:val="20"/>
        </w:rPr>
        <w:t xml:space="preserve"> suspend le transfert de données à caractère personnel </w:t>
      </w:r>
      <w:r w:rsidR="004913BD" w:rsidRPr="00CF5AFF">
        <w:rPr>
          <w:rFonts w:ascii="Arial" w:hAnsi="Arial" w:cs="Arial"/>
          <w:sz w:val="20"/>
          <w:szCs w:val="20"/>
        </w:rPr>
        <w:t xml:space="preserve">au sous-traitant </w:t>
      </w:r>
      <w:r w:rsidRPr="00CF5AFF">
        <w:rPr>
          <w:rFonts w:ascii="Arial" w:hAnsi="Arial" w:cs="Arial"/>
          <w:sz w:val="20"/>
          <w:szCs w:val="20"/>
        </w:rPr>
        <w:t xml:space="preserve">jusqu’à ce que le respect des présentes clauses soit à nouveau garanti </w:t>
      </w:r>
      <w:r w:rsidR="00575050" w:rsidRPr="00CF5AFF">
        <w:rPr>
          <w:rFonts w:ascii="Arial" w:hAnsi="Arial" w:cs="Arial"/>
          <w:sz w:val="20"/>
          <w:szCs w:val="20"/>
        </w:rPr>
        <w:t>ou que le contrat soit résilié.</w:t>
      </w:r>
    </w:p>
    <w:p w14:paraId="1205DED0" w14:textId="77777777" w:rsidR="00575050" w:rsidRPr="00CF5AFF" w:rsidRDefault="00700D90"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le droit de résilier le contrat, dans la mesure où il concerne le traitement de données à caractère personnel au titre des présentes clauses, lorsque</w:t>
      </w:r>
      <w:r w:rsidR="008F43ED">
        <w:rPr>
          <w:rFonts w:ascii="Arial" w:hAnsi="Arial" w:cs="Arial"/>
          <w:sz w:val="20"/>
          <w:szCs w:val="20"/>
        </w:rPr>
        <w:t> </w:t>
      </w:r>
      <w:r w:rsidR="00575050" w:rsidRPr="00CF5AFF">
        <w:rPr>
          <w:rFonts w:ascii="Arial" w:hAnsi="Arial" w:cs="Arial"/>
          <w:sz w:val="20"/>
          <w:szCs w:val="20"/>
        </w:rPr>
        <w:t>:</w:t>
      </w:r>
    </w:p>
    <w:p w14:paraId="064198F9" w14:textId="77777777" w:rsidR="00575050" w:rsidRPr="00CF5AFF" w:rsidRDefault="00700D90" w:rsidP="00632725">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CF5AFF">
        <w:rPr>
          <w:rFonts w:ascii="Arial" w:hAnsi="Arial" w:cs="Arial"/>
          <w:sz w:val="20"/>
          <w:szCs w:val="20"/>
        </w:rPr>
        <w:t xml:space="preserve"> </w:t>
      </w:r>
      <w:r w:rsidR="00575050" w:rsidRPr="00CF5AFF">
        <w:rPr>
          <w:rFonts w:ascii="Arial" w:hAnsi="Arial" w:cs="Arial"/>
          <w:sz w:val="20"/>
          <w:szCs w:val="20"/>
        </w:rPr>
        <w:t>;</w:t>
      </w:r>
    </w:p>
    <w:p w14:paraId="1D963FE8" w14:textId="77777777" w:rsidR="00575050" w:rsidRPr="00CF5AFF" w:rsidRDefault="00575050" w:rsidP="00575050">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enfreint gravement ou de manière persistante les présentes clauses; ou</w:t>
      </w:r>
    </w:p>
    <w:p w14:paraId="281E6AA5" w14:textId="77777777" w:rsidR="00C12F4E" w:rsidRPr="00CF5AFF" w:rsidRDefault="00575050" w:rsidP="00C12F4E">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31EDFABC" w14:textId="77777777" w:rsidR="00C12F4E" w:rsidRPr="00CF5AFF" w:rsidRDefault="00C12F4E" w:rsidP="00C12F4E">
      <w:pPr>
        <w:pStyle w:val="AODefPara"/>
        <w:numPr>
          <w:ilvl w:val="0"/>
          <w:numId w:val="0"/>
        </w:numPr>
        <w:autoSpaceDE w:val="0"/>
        <w:autoSpaceDN w:val="0"/>
        <w:adjustRightInd w:val="0"/>
        <w:spacing w:line="240" w:lineRule="auto"/>
        <w:ind w:left="2520"/>
        <w:rPr>
          <w:rFonts w:ascii="Arial" w:hAnsi="Arial" w:cs="Arial"/>
          <w:sz w:val="20"/>
          <w:szCs w:val="20"/>
        </w:rPr>
      </w:pPr>
    </w:p>
    <w:p w14:paraId="11B8BA05" w14:textId="77777777" w:rsidR="00C12F4E" w:rsidRPr="000C5A05" w:rsidRDefault="00C12F4E" w:rsidP="00632725">
      <w:pPr>
        <w:pStyle w:val="Paragraphedeliste"/>
        <w:numPr>
          <w:ilvl w:val="0"/>
          <w:numId w:val="44"/>
        </w:numPr>
        <w:autoSpaceDE w:val="0"/>
        <w:autoSpaceDN w:val="0"/>
        <w:adjustRightInd w:val="0"/>
        <w:spacing w:after="0"/>
        <w:ind w:hanging="949"/>
        <w:rPr>
          <w:rFonts w:ascii="Arial" w:hAnsi="Arial" w:cs="Arial"/>
          <w:sz w:val="20"/>
          <w:lang w:val="fr-FR"/>
        </w:rPr>
      </w:pPr>
      <w:r w:rsidRPr="000C5A05">
        <w:rPr>
          <w:rFonts w:ascii="Arial" w:hAnsi="Arial" w:cs="Arial"/>
          <w:sz w:val="20"/>
          <w:lang w:val="fr-FR"/>
        </w:rPr>
        <w:t>Les données à caractère personnel qui ont été transférées avant la résiliation du contrat so</w:t>
      </w:r>
      <w:r w:rsidR="0021582B" w:rsidRPr="000C5A05">
        <w:rPr>
          <w:rFonts w:ascii="Arial" w:hAnsi="Arial" w:cs="Arial"/>
          <w:sz w:val="20"/>
          <w:lang w:val="fr-FR"/>
        </w:rPr>
        <w:t xml:space="preserve">nt immédiatement restituées au </w:t>
      </w:r>
      <w:r w:rsidR="00602A5D" w:rsidRPr="000C5A05">
        <w:rPr>
          <w:rFonts w:ascii="Arial" w:hAnsi="Arial" w:cs="Arial"/>
          <w:sz w:val="20"/>
          <w:lang w:val="fr-FR"/>
        </w:rPr>
        <w:t>Ministère</w:t>
      </w:r>
      <w:r w:rsidRPr="000C5A05">
        <w:rPr>
          <w:rFonts w:ascii="Arial" w:hAnsi="Arial" w:cs="Arial"/>
          <w:sz w:val="20"/>
          <w:lang w:val="fr-FR"/>
        </w:rPr>
        <w:t xml:space="preserve"> ou effacées dans leur intégralité, à la convenance de celui-ci. Il en va de même pour toute copie des données. </w:t>
      </w:r>
    </w:p>
    <w:p w14:paraId="76C4FC5F"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p>
    <w:p w14:paraId="7E12CF4E"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r w:rsidRPr="000C5A05">
        <w:rPr>
          <w:rFonts w:ascii="Arial" w:hAnsi="Arial" w:cs="Arial"/>
          <w:sz w:val="20"/>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0C5A05">
        <w:rPr>
          <w:rFonts w:ascii="Arial" w:hAnsi="Arial" w:cs="Arial"/>
          <w:sz w:val="20"/>
          <w:lang w:val="fr-FR"/>
        </w:rPr>
        <w:t>.</w:t>
      </w:r>
      <w:r w:rsidRPr="000C5A05">
        <w:rPr>
          <w:rFonts w:ascii="Arial" w:hAnsi="Arial" w:cs="Arial"/>
          <w:sz w:val="20"/>
          <w:lang w:val="fr-FR"/>
        </w:rPr>
        <w:t xml:space="preserve"> </w:t>
      </w:r>
    </w:p>
    <w:p w14:paraId="32A7DAD9" w14:textId="77777777" w:rsidR="00C12F4E" w:rsidRPr="00CF5AFF" w:rsidRDefault="00C12F4E" w:rsidP="00C12F4E">
      <w:pPr>
        <w:pStyle w:val="Paragraphedeliste"/>
        <w:autoSpaceDE w:val="0"/>
        <w:autoSpaceDN w:val="0"/>
        <w:adjustRightInd w:val="0"/>
        <w:spacing w:after="0"/>
        <w:ind w:left="1800"/>
        <w:rPr>
          <w:rFonts w:ascii="EUAlbertina" w:hAnsi="EUAlbertina" w:cs="EUAlbertina"/>
          <w:sz w:val="19"/>
          <w:szCs w:val="19"/>
        </w:rPr>
      </w:pPr>
    </w:p>
    <w:p w14:paraId="6C8385E1" w14:textId="77777777" w:rsidR="000C427B" w:rsidRPr="008F43ED" w:rsidRDefault="000C427B" w:rsidP="009B1242">
      <w:pPr>
        <w:pStyle w:val="Paragraphedeliste"/>
        <w:numPr>
          <w:ilvl w:val="0"/>
          <w:numId w:val="36"/>
        </w:numPr>
        <w:spacing w:after="0" w:line="259" w:lineRule="auto"/>
        <w:rPr>
          <w:rFonts w:ascii="Arial" w:hAnsi="Arial" w:cs="Arial"/>
          <w:b/>
          <w:sz w:val="20"/>
          <w:lang w:val="fr-FR"/>
        </w:rPr>
      </w:pPr>
      <w:r w:rsidRPr="008F43ED">
        <w:rPr>
          <w:rFonts w:ascii="Arial" w:hAnsi="Arial" w:cs="Arial"/>
          <w:b/>
          <w:sz w:val="20"/>
          <w:lang w:val="fr-FR"/>
        </w:rPr>
        <w:t>Notification d’incidents</w:t>
      </w:r>
      <w:r w:rsidR="00D63FE3" w:rsidRPr="008F43ED">
        <w:rPr>
          <w:rFonts w:ascii="Arial" w:hAnsi="Arial" w:cs="Arial"/>
          <w:b/>
          <w:sz w:val="20"/>
          <w:lang w:val="fr-FR"/>
        </w:rPr>
        <w:t>/faille</w:t>
      </w:r>
      <w:r w:rsidRPr="008F43ED">
        <w:rPr>
          <w:rFonts w:ascii="Arial" w:hAnsi="Arial" w:cs="Arial"/>
          <w:b/>
          <w:sz w:val="20"/>
          <w:lang w:val="fr-FR"/>
        </w:rPr>
        <w:t xml:space="preserve"> de sécurité</w:t>
      </w:r>
    </w:p>
    <w:p w14:paraId="0CB3FAC8" w14:textId="77777777" w:rsidR="000C427B" w:rsidRPr="00CF5AFF" w:rsidRDefault="000C427B" w:rsidP="00632725">
      <w:pPr>
        <w:pStyle w:val="AOHead3"/>
        <w:numPr>
          <w:ilvl w:val="2"/>
          <w:numId w:val="10"/>
        </w:numPr>
        <w:tabs>
          <w:tab w:val="clear" w:pos="1571"/>
          <w:tab w:val="left" w:pos="567"/>
          <w:tab w:val="left" w:pos="709"/>
          <w:tab w:val="num" w:pos="1418"/>
        </w:tabs>
        <w:ind w:left="1418" w:hanging="709"/>
        <w:rPr>
          <w:rFonts w:ascii="Arial" w:hAnsi="Arial" w:cs="Arial"/>
          <w:noProof/>
          <w:sz w:val="20"/>
          <w:szCs w:val="20"/>
          <w:lang w:val="fr-FR"/>
        </w:rPr>
      </w:pPr>
      <w:r w:rsidRPr="00CF5AFF">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transmises, conservées ou traitées d'une autre manière, ou l'accès non autorisé à de telles </w:t>
      </w:r>
      <w:r w:rsidR="00E9387E" w:rsidRPr="00CF5AFF">
        <w:rPr>
          <w:rFonts w:ascii="Arial" w:hAnsi="Arial" w:cs="Arial"/>
          <w:noProof/>
          <w:sz w:val="20"/>
          <w:szCs w:val="20"/>
          <w:lang w:val="fr-FR"/>
        </w:rPr>
        <w:t>données</w:t>
      </w:r>
      <w:r w:rsidRPr="00CF5AFF">
        <w:rPr>
          <w:rFonts w:ascii="Arial" w:hAnsi="Arial" w:cs="Arial"/>
          <w:noProof/>
          <w:sz w:val="20"/>
          <w:szCs w:val="20"/>
          <w:lang w:val="fr-FR"/>
        </w:rPr>
        <w:t>.</w:t>
      </w:r>
    </w:p>
    <w:p w14:paraId="6FA88FD0" w14:textId="35FB1E85"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Le </w:t>
      </w:r>
      <w:r w:rsidR="00233042" w:rsidRPr="00CF5AFF">
        <w:rPr>
          <w:rFonts w:ascii="Arial" w:hAnsi="Arial" w:cs="Arial"/>
          <w:noProof/>
          <w:sz w:val="20"/>
          <w:szCs w:val="20"/>
          <w:lang w:val="fr-FR"/>
        </w:rPr>
        <w:t>sous-traitant</w:t>
      </w:r>
      <w:r w:rsidRPr="00CF5AFF">
        <w:rPr>
          <w:rFonts w:ascii="Arial" w:hAnsi="Arial" w:cs="Arial"/>
          <w:noProof/>
          <w:sz w:val="20"/>
          <w:szCs w:val="20"/>
          <w:lang w:val="fr-FR"/>
        </w:rPr>
        <w:t xml:space="preserve"> s’engage à notifier dès qu’il en a connaissance,</w:t>
      </w:r>
      <w:r w:rsidR="00D63FE3" w:rsidRPr="00CF5AFF">
        <w:rPr>
          <w:rFonts w:ascii="Arial" w:hAnsi="Arial" w:cs="Arial"/>
          <w:noProof/>
          <w:sz w:val="20"/>
          <w:szCs w:val="20"/>
          <w:lang w:val="fr-FR"/>
        </w:rPr>
        <w:t xml:space="preserve"> et dans un délai maximum de 24h</w:t>
      </w:r>
      <w:r w:rsidRPr="00CF5AFF">
        <w:rPr>
          <w:rFonts w:ascii="Arial" w:hAnsi="Arial" w:cs="Arial"/>
          <w:noProof/>
          <w:sz w:val="20"/>
          <w:szCs w:val="20"/>
          <w:lang w:val="fr-FR"/>
        </w:rPr>
        <w:t xml:space="preserve"> au </w:t>
      </w:r>
      <w:r w:rsidR="00602A5D" w:rsidRPr="00CF5AFF">
        <w:rPr>
          <w:rFonts w:ascii="Arial" w:hAnsi="Arial" w:cs="Arial"/>
          <w:noProof/>
          <w:sz w:val="20"/>
          <w:szCs w:val="20"/>
          <w:lang w:val="fr-FR"/>
        </w:rPr>
        <w:t>Ministère</w:t>
      </w:r>
      <w:r w:rsidRPr="00CF5AFF">
        <w:rPr>
          <w:rFonts w:ascii="Arial" w:hAnsi="Arial" w:cs="Arial"/>
          <w:noProof/>
          <w:sz w:val="20"/>
          <w:szCs w:val="20"/>
          <w:lang w:val="fr-FR"/>
        </w:rPr>
        <w:t>, et en particulier à</w:t>
      </w:r>
      <w:r w:rsidR="002868C5" w:rsidRPr="00CF5AFF">
        <w:rPr>
          <w:rFonts w:ascii="Arial" w:hAnsi="Arial" w:cs="Arial"/>
          <w:noProof/>
          <w:sz w:val="20"/>
          <w:szCs w:val="20"/>
          <w:lang w:val="fr-FR"/>
        </w:rPr>
        <w:t xml:space="preserve"> </w:t>
      </w:r>
      <w:r w:rsidR="006E363B" w:rsidRPr="007C71BD">
        <w:rPr>
          <w:rFonts w:ascii="Arial" w:hAnsi="Arial" w:cs="Arial"/>
          <w:b/>
          <w:bCs/>
          <w:sz w:val="20"/>
          <w:szCs w:val="20"/>
        </w:rPr>
        <w:t xml:space="preserve">DEPP A4 et </w:t>
      </w:r>
      <w:r w:rsidR="006E363B">
        <w:rPr>
          <w:rFonts w:ascii="Arial" w:hAnsi="Arial" w:cs="Arial"/>
          <w:b/>
          <w:bCs/>
          <w:sz w:val="20"/>
          <w:szCs w:val="20"/>
        </w:rPr>
        <w:t xml:space="preserve">au </w:t>
      </w:r>
      <w:r w:rsidR="006E363B" w:rsidRPr="007C71BD">
        <w:rPr>
          <w:rFonts w:ascii="Arial" w:hAnsi="Arial" w:cs="Arial"/>
          <w:b/>
          <w:bCs/>
          <w:sz w:val="20"/>
          <w:szCs w:val="20"/>
        </w:rPr>
        <w:t>CISAD (rnie@education.gouv.fr</w:t>
      </w:r>
      <w:r w:rsidR="006E363B">
        <w:rPr>
          <w:rFonts w:ascii="Arial" w:hAnsi="Arial" w:cs="Arial"/>
          <w:b/>
          <w:bCs/>
          <w:sz w:val="20"/>
          <w:szCs w:val="20"/>
        </w:rPr>
        <w:t>)</w:t>
      </w:r>
      <w:r w:rsidR="006E363B">
        <w:rPr>
          <w:b/>
          <w:bCs/>
          <w:sz w:val="20"/>
          <w:szCs w:val="20"/>
        </w:rPr>
        <w:t xml:space="preserve"> </w:t>
      </w:r>
      <w:bookmarkStart w:id="6" w:name="_GoBack"/>
      <w:bookmarkEnd w:id="6"/>
      <w:r w:rsidR="00290207" w:rsidRPr="00CF5AFF">
        <w:rPr>
          <w:rFonts w:ascii="Arial" w:hAnsi="Arial" w:cs="Arial"/>
          <w:noProof/>
          <w:sz w:val="20"/>
          <w:szCs w:val="20"/>
          <w:lang w:val="fr-FR"/>
        </w:rPr>
        <w:t xml:space="preserve">comme point de contact (les coordonnées seront communiquées au </w:t>
      </w:r>
      <w:r w:rsidR="00233042" w:rsidRPr="00CF5AFF">
        <w:rPr>
          <w:rFonts w:ascii="Arial" w:hAnsi="Arial" w:cs="Arial"/>
          <w:noProof/>
          <w:sz w:val="20"/>
          <w:szCs w:val="20"/>
          <w:lang w:val="fr-FR"/>
        </w:rPr>
        <w:t>sous-traitant</w:t>
      </w:r>
      <w:r w:rsidR="00290207" w:rsidRPr="00CF5AFF">
        <w:rPr>
          <w:rFonts w:ascii="Arial" w:hAnsi="Arial" w:cs="Arial"/>
          <w:noProof/>
          <w:sz w:val="20"/>
          <w:szCs w:val="20"/>
          <w:lang w:val="fr-FR"/>
        </w:rPr>
        <w:t xml:space="preserve"> dans les meilleurs délais après la notification du marché)</w:t>
      </w:r>
      <w:r w:rsidR="004D77FB" w:rsidRPr="00CF5AFF">
        <w:rPr>
          <w:rFonts w:ascii="Arial" w:hAnsi="Arial" w:cs="Arial"/>
          <w:noProof/>
          <w:sz w:val="20"/>
          <w:szCs w:val="20"/>
          <w:lang w:val="fr-FR"/>
        </w:rPr>
        <w:t>, tout i</w:t>
      </w:r>
      <w:r w:rsidRPr="00CF5AFF">
        <w:rPr>
          <w:rFonts w:ascii="Arial" w:hAnsi="Arial" w:cs="Arial"/>
          <w:noProof/>
          <w:sz w:val="20"/>
          <w:szCs w:val="20"/>
          <w:lang w:val="fr-FR"/>
        </w:rPr>
        <w:t xml:space="preserve">ncident entraînant accidentellement ou de manière illicite la perte, l’altération, la divulgation ou l’accès non autorisé à des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faisant l’objet du traitement.</w:t>
      </w:r>
    </w:p>
    <w:p w14:paraId="30A21181" w14:textId="77777777"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Cette notification doit préciser : </w:t>
      </w:r>
    </w:p>
    <w:p w14:paraId="54864DEA"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la nature et, si elles sont connues, les conséquences</w:t>
      </w:r>
      <w:r w:rsidR="0076223E" w:rsidRPr="00CF5AFF">
        <w:rPr>
          <w:rFonts w:ascii="Arial" w:eastAsia="SimSun" w:hAnsi="Arial" w:cs="Arial"/>
          <w:noProof/>
          <w:sz w:val="20"/>
          <w:lang w:val="fr-FR"/>
        </w:rPr>
        <w:t xml:space="preserve"> probables</w:t>
      </w:r>
      <w:r w:rsidRPr="00CF5AFF">
        <w:rPr>
          <w:rFonts w:ascii="Arial" w:eastAsia="SimSun" w:hAnsi="Arial" w:cs="Arial"/>
          <w:noProof/>
          <w:sz w:val="20"/>
          <w:lang w:val="fr-FR"/>
        </w:rPr>
        <w:t xml:space="preserve"> de l’</w:t>
      </w:r>
      <w:r w:rsidR="0076223E" w:rsidRPr="00CF5AFF">
        <w:rPr>
          <w:rFonts w:ascii="Arial" w:eastAsia="SimSun" w:hAnsi="Arial" w:cs="Arial"/>
          <w:noProof/>
          <w:sz w:val="20"/>
          <w:lang w:val="fr-FR"/>
        </w:rPr>
        <w:t>i</w:t>
      </w:r>
      <w:r w:rsidRPr="00CF5AFF">
        <w:rPr>
          <w:rFonts w:ascii="Arial" w:eastAsia="SimSun" w:hAnsi="Arial" w:cs="Arial"/>
          <w:noProof/>
          <w:sz w:val="20"/>
          <w:lang w:val="fr-FR"/>
        </w:rPr>
        <w:t>ncident,</w:t>
      </w:r>
    </w:p>
    <w:p w14:paraId="3F67F1DC"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 xml:space="preserve">les mesures déjà prises par </w:t>
      </w:r>
      <w:r w:rsidR="00233042" w:rsidRPr="00CF5AFF">
        <w:rPr>
          <w:rFonts w:ascii="Arial" w:eastAsia="SimSun" w:hAnsi="Arial" w:cs="Arial"/>
          <w:noProof/>
          <w:sz w:val="20"/>
          <w:lang w:val="fr-FR"/>
        </w:rPr>
        <w:t>sous-traitant</w:t>
      </w:r>
      <w:r w:rsidRPr="00CF5AFF">
        <w:rPr>
          <w:rFonts w:ascii="Arial" w:eastAsia="SimSun" w:hAnsi="Arial" w:cs="Arial"/>
          <w:noProof/>
          <w:sz w:val="20"/>
          <w:lang w:val="fr-FR"/>
        </w:rPr>
        <w:t xml:space="preserve"> ou celles qui sont proposées pour y remédier dans la mesure où elles relèvent de </w:t>
      </w:r>
      <w:r w:rsidR="00D63FE3" w:rsidRPr="00CF5AFF">
        <w:rPr>
          <w:rFonts w:ascii="Arial" w:eastAsia="SimSun" w:hAnsi="Arial" w:cs="Arial"/>
          <w:noProof/>
          <w:sz w:val="20"/>
          <w:lang w:val="fr-FR"/>
        </w:rPr>
        <w:t>s</w:t>
      </w:r>
      <w:r w:rsidR="00E9387E" w:rsidRPr="00CF5AFF">
        <w:rPr>
          <w:rFonts w:ascii="Arial" w:eastAsia="SimSun" w:hAnsi="Arial" w:cs="Arial"/>
          <w:noProof/>
          <w:sz w:val="20"/>
          <w:lang w:val="fr-FR"/>
        </w:rPr>
        <w:t>a responsabilité ;</w:t>
      </w:r>
    </w:p>
    <w:p w14:paraId="11B65553" w14:textId="77777777" w:rsidR="000C427B" w:rsidRPr="00CF5AFF" w:rsidRDefault="000C427B" w:rsidP="000C427B">
      <w:pPr>
        <w:pStyle w:val="Paragraphedeliste"/>
        <w:numPr>
          <w:ilvl w:val="2"/>
          <w:numId w:val="8"/>
        </w:numPr>
        <w:spacing w:after="0"/>
        <w:rPr>
          <w:rFonts w:ascii="Arial" w:hAnsi="Arial" w:cs="Arial"/>
          <w:sz w:val="20"/>
          <w:lang w:val="fr-FR"/>
        </w:rPr>
      </w:pPr>
      <w:r w:rsidRPr="00CF5AFF">
        <w:rPr>
          <w:rFonts w:ascii="Arial" w:hAnsi="Arial" w:cs="Arial"/>
          <w:sz w:val="20"/>
          <w:lang w:val="fr-FR"/>
        </w:rPr>
        <w:t>les personnes auprès desquelles des informations supplémentai</w:t>
      </w:r>
      <w:r w:rsidR="0076223E" w:rsidRPr="00CF5AFF">
        <w:rPr>
          <w:rFonts w:ascii="Arial" w:hAnsi="Arial" w:cs="Arial"/>
          <w:sz w:val="20"/>
          <w:lang w:val="fr-FR"/>
        </w:rPr>
        <w:t>res peuvent être obtenues</w:t>
      </w:r>
      <w:r w:rsidR="00E9387E" w:rsidRPr="00CF5AFF">
        <w:rPr>
          <w:rFonts w:ascii="Arial" w:hAnsi="Arial" w:cs="Arial"/>
          <w:sz w:val="20"/>
          <w:lang w:val="fr-FR"/>
        </w:rPr>
        <w:t xml:space="preserve"> </w:t>
      </w:r>
      <w:r w:rsidR="0076223E" w:rsidRPr="00CF5AFF">
        <w:rPr>
          <w:rFonts w:ascii="Arial" w:hAnsi="Arial" w:cs="Arial"/>
          <w:sz w:val="20"/>
          <w:lang w:val="fr-FR"/>
        </w:rPr>
        <w:t xml:space="preserve">; </w:t>
      </w:r>
    </w:p>
    <w:p w14:paraId="1AF400CF" w14:textId="77777777" w:rsidR="000C427B" w:rsidRPr="00CF5AFF" w:rsidRDefault="000C427B" w:rsidP="000C427B">
      <w:pPr>
        <w:pStyle w:val="Paragraphedeliste"/>
        <w:numPr>
          <w:ilvl w:val="2"/>
          <w:numId w:val="8"/>
        </w:numPr>
        <w:spacing w:after="0"/>
        <w:rPr>
          <w:rFonts w:ascii="Arial" w:hAnsi="Arial" w:cs="Arial"/>
          <w:sz w:val="20"/>
          <w:lang w:val="fr-FR"/>
        </w:rPr>
      </w:pPr>
      <w:r w:rsidRPr="00CF5AFF">
        <w:rPr>
          <w:rFonts w:ascii="Arial" w:hAnsi="Arial" w:cs="Arial"/>
          <w:sz w:val="20"/>
          <w:lang w:val="fr-FR"/>
        </w:rPr>
        <w:t>lorsque cela est possible, une estimation du nombre de personnes susceptibles d’être impactées par l’Incident.</w:t>
      </w:r>
    </w:p>
    <w:p w14:paraId="1DCFCCC2"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Dès qu’</w:t>
      </w:r>
      <w:r w:rsidR="0076223E" w:rsidRPr="00CF5AFF">
        <w:rPr>
          <w:rFonts w:ascii="Arial" w:hAnsi="Arial" w:cs="Arial"/>
          <w:sz w:val="20"/>
          <w:szCs w:val="20"/>
          <w:lang w:val="fr-FR"/>
        </w:rPr>
        <w:t>il</w:t>
      </w:r>
      <w:r w:rsidRPr="00CF5AFF">
        <w:rPr>
          <w:rFonts w:ascii="Arial" w:hAnsi="Arial" w:cs="Arial"/>
          <w:sz w:val="20"/>
          <w:szCs w:val="20"/>
          <w:lang w:val="fr-FR"/>
        </w:rPr>
        <w:t xml:space="preserve"> est informé d’un </w:t>
      </w:r>
      <w:r w:rsidR="00722856" w:rsidRPr="00CF5AFF">
        <w:rPr>
          <w:rFonts w:ascii="Arial" w:hAnsi="Arial" w:cs="Arial"/>
          <w:sz w:val="20"/>
          <w:szCs w:val="20"/>
          <w:lang w:val="fr-FR"/>
        </w:rPr>
        <w:t>i</w:t>
      </w:r>
      <w:r w:rsidRPr="00CF5AFF">
        <w:rPr>
          <w:rFonts w:ascii="Arial" w:hAnsi="Arial" w:cs="Arial"/>
          <w:sz w:val="20"/>
          <w:szCs w:val="20"/>
          <w:lang w:val="fr-FR"/>
        </w:rPr>
        <w:t xml:space="preserve">ncident, </w:t>
      </w:r>
      <w:r w:rsidR="0076223E" w:rsidRPr="00CF5AFF">
        <w:rPr>
          <w:rFonts w:ascii="Arial" w:hAnsi="Arial" w:cs="Arial"/>
          <w:sz w:val="20"/>
          <w:szCs w:val="20"/>
          <w:lang w:val="fr-FR"/>
        </w:rPr>
        <w:t>l</w:t>
      </w:r>
      <w:r w:rsidRPr="00CF5AFF">
        <w:rPr>
          <w:rFonts w:ascii="Arial" w:hAnsi="Arial" w:cs="Arial"/>
          <w:sz w:val="20"/>
          <w:szCs w:val="20"/>
          <w:lang w:val="fr-FR"/>
        </w:rPr>
        <w:t xml:space="preserve">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47EEF3DC"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s’engage à informer le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de ses investigations et ce de manière régulière.</w:t>
      </w:r>
    </w:p>
    <w:p w14:paraId="350E2068" w14:textId="77777777" w:rsidR="000A13A2"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Il revient au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en tant que </w:t>
      </w:r>
      <w:r w:rsidR="009E6AB2" w:rsidRPr="00CF5AFF">
        <w:rPr>
          <w:rFonts w:ascii="Arial" w:hAnsi="Arial" w:cs="Arial"/>
          <w:sz w:val="20"/>
          <w:szCs w:val="20"/>
          <w:lang w:val="fr-FR"/>
        </w:rPr>
        <w:t>r</w:t>
      </w:r>
      <w:r w:rsidRPr="00CF5AFF">
        <w:rPr>
          <w:rFonts w:ascii="Arial" w:hAnsi="Arial" w:cs="Arial"/>
          <w:sz w:val="20"/>
          <w:szCs w:val="20"/>
          <w:lang w:val="fr-FR"/>
        </w:rPr>
        <w:t xml:space="preserve">esponsable du </w:t>
      </w:r>
      <w:r w:rsidR="009E6AB2" w:rsidRPr="00CF5AFF">
        <w:rPr>
          <w:rFonts w:ascii="Arial" w:hAnsi="Arial" w:cs="Arial"/>
          <w:sz w:val="20"/>
          <w:szCs w:val="20"/>
          <w:lang w:val="fr-FR"/>
        </w:rPr>
        <w:t>t</w:t>
      </w:r>
      <w:r w:rsidRPr="00CF5AFF">
        <w:rPr>
          <w:rFonts w:ascii="Arial" w:hAnsi="Arial" w:cs="Arial"/>
          <w:sz w:val="20"/>
          <w:szCs w:val="20"/>
          <w:lang w:val="fr-FR"/>
        </w:rPr>
        <w:t xml:space="preserve">raitement, de notifier cette violation de </w:t>
      </w:r>
      <w:r w:rsidR="009E6AB2" w:rsidRPr="00CF5AFF">
        <w:rPr>
          <w:rFonts w:ascii="Arial" w:hAnsi="Arial" w:cs="Arial"/>
          <w:sz w:val="20"/>
          <w:szCs w:val="20"/>
          <w:lang w:val="fr-FR"/>
        </w:rPr>
        <w:t>d</w:t>
      </w:r>
      <w:r w:rsidR="00393DA5" w:rsidRPr="00CF5AFF">
        <w:rPr>
          <w:rFonts w:ascii="Arial" w:hAnsi="Arial" w:cs="Arial"/>
          <w:sz w:val="20"/>
          <w:szCs w:val="20"/>
          <w:lang w:val="fr-FR"/>
        </w:rPr>
        <w:t>onnées</w:t>
      </w:r>
      <w:r w:rsidR="00892B22" w:rsidRPr="00CF5AFF">
        <w:rPr>
          <w:rFonts w:ascii="Arial" w:hAnsi="Arial" w:cs="Arial"/>
          <w:sz w:val="20"/>
          <w:szCs w:val="20"/>
          <w:lang w:val="fr-FR"/>
        </w:rPr>
        <w:t xml:space="preserve"> personnelles</w:t>
      </w:r>
      <w:r w:rsidRPr="00CF5AFF">
        <w:rPr>
          <w:rFonts w:ascii="Arial" w:hAnsi="Arial" w:cs="Arial"/>
          <w:sz w:val="20"/>
          <w:szCs w:val="20"/>
          <w:lang w:val="fr-FR"/>
        </w:rPr>
        <w:t xml:space="preserve"> à l’autorité de contrôle compétente ainsi que, le cas échéant, à la personne concernée</w:t>
      </w:r>
      <w:r w:rsidR="0076223E" w:rsidRPr="00CF5AFF">
        <w:rPr>
          <w:rFonts w:ascii="Arial" w:hAnsi="Arial" w:cs="Arial"/>
          <w:sz w:val="20"/>
          <w:szCs w:val="20"/>
          <w:lang w:val="fr-FR"/>
        </w:rPr>
        <w:t xml:space="preserve"> </w:t>
      </w:r>
      <w:r w:rsidR="00017D6E" w:rsidRPr="00CF5AFF">
        <w:rPr>
          <w:rFonts w:ascii="Arial" w:hAnsi="Arial" w:cs="Arial"/>
          <w:sz w:val="20"/>
          <w:szCs w:val="20"/>
          <w:lang w:val="fr-FR"/>
        </w:rPr>
        <w:t>dans un délai approprié</w:t>
      </w:r>
      <w:r w:rsidR="009E10DA" w:rsidRPr="00CF5AFF">
        <w:rPr>
          <w:rFonts w:ascii="Arial" w:hAnsi="Arial" w:cs="Arial"/>
          <w:sz w:val="20"/>
          <w:szCs w:val="20"/>
          <w:lang w:val="fr-FR"/>
        </w:rPr>
        <w:t xml:space="preserve"> et</w:t>
      </w:r>
      <w:r w:rsidR="00017D6E" w:rsidRPr="00CF5AFF">
        <w:rPr>
          <w:rFonts w:ascii="Arial" w:hAnsi="Arial" w:cs="Arial"/>
          <w:sz w:val="20"/>
          <w:szCs w:val="20"/>
          <w:lang w:val="fr-FR"/>
        </w:rPr>
        <w:t xml:space="preserve"> </w:t>
      </w:r>
      <w:r w:rsidR="0076223E" w:rsidRPr="00CF5AFF">
        <w:rPr>
          <w:rFonts w:ascii="Arial" w:hAnsi="Arial" w:cs="Arial"/>
          <w:sz w:val="20"/>
          <w:szCs w:val="20"/>
          <w:lang w:val="fr-FR"/>
        </w:rPr>
        <w:t>après en avoir pris connaissance.</w:t>
      </w:r>
    </w:p>
    <w:p w14:paraId="79FDF551" w14:textId="77777777" w:rsidR="008F15BD" w:rsidRDefault="008F15BD" w:rsidP="00D35F14">
      <w:pPr>
        <w:pStyle w:val="AODocTxt"/>
        <w:numPr>
          <w:ilvl w:val="0"/>
          <w:numId w:val="0"/>
        </w:numPr>
      </w:pPr>
    </w:p>
    <w:p w14:paraId="1EB925D4" w14:textId="77777777" w:rsidR="00F71058" w:rsidRPr="00CF5AFF" w:rsidRDefault="000C427B" w:rsidP="00326840">
      <w:pPr>
        <w:pStyle w:val="Paragraphedeliste"/>
        <w:numPr>
          <w:ilvl w:val="0"/>
          <w:numId w:val="36"/>
        </w:numPr>
        <w:spacing w:after="0" w:line="259" w:lineRule="auto"/>
        <w:rPr>
          <w:rFonts w:ascii="Arial" w:hAnsi="Arial" w:cs="Arial"/>
          <w:b/>
          <w:sz w:val="20"/>
          <w:lang w:val="fr-FR"/>
        </w:rPr>
      </w:pPr>
      <w:r w:rsidRPr="00CF5AFF">
        <w:rPr>
          <w:rFonts w:ascii="Arial" w:hAnsi="Arial" w:cs="Arial"/>
          <w:b/>
          <w:sz w:val="20"/>
          <w:lang w:val="fr-FR"/>
        </w:rPr>
        <w:t>Coopération avec les autorités de contrôle</w:t>
      </w:r>
    </w:p>
    <w:p w14:paraId="3FED042B" w14:textId="77777777" w:rsidR="00F71058" w:rsidRPr="000C5A05" w:rsidRDefault="00F71058" w:rsidP="00F71058">
      <w:pPr>
        <w:pStyle w:val="AOHead3"/>
        <w:numPr>
          <w:ilvl w:val="0"/>
          <w:numId w:val="0"/>
        </w:numPr>
        <w:rPr>
          <w:rFonts w:ascii="Arial" w:hAnsi="Arial" w:cs="Arial"/>
          <w:sz w:val="20"/>
          <w:szCs w:val="20"/>
          <w:lang w:val="fr-FR"/>
        </w:rPr>
      </w:pPr>
      <w:r w:rsidRPr="000C5A05">
        <w:rPr>
          <w:rFonts w:ascii="Arial" w:hAnsi="Arial" w:cs="Arial"/>
          <w:sz w:val="20"/>
          <w:szCs w:val="20"/>
          <w:lang w:val="fr-FR"/>
        </w:rPr>
        <w:t>Le</w:t>
      </w:r>
      <w:r w:rsidR="0021582B" w:rsidRPr="000C5A05">
        <w:rPr>
          <w:rFonts w:ascii="Arial" w:hAnsi="Arial" w:cs="Arial"/>
          <w:sz w:val="20"/>
          <w:szCs w:val="20"/>
          <w:lang w:val="fr-FR"/>
        </w:rPr>
        <w:t xml:space="preserve"> sous-traitant coopère</w:t>
      </w:r>
      <w:r w:rsidR="00EB2EA6" w:rsidRPr="000C5A05">
        <w:rPr>
          <w:rFonts w:ascii="Arial" w:hAnsi="Arial" w:cs="Arial"/>
          <w:sz w:val="20"/>
          <w:szCs w:val="20"/>
          <w:lang w:val="fr-FR"/>
        </w:rPr>
        <w:t>, sans coût supplémentaire,</w:t>
      </w:r>
      <w:r w:rsidR="0021582B" w:rsidRPr="000C5A05">
        <w:rPr>
          <w:rFonts w:ascii="Arial" w:hAnsi="Arial" w:cs="Arial"/>
          <w:sz w:val="20"/>
          <w:szCs w:val="20"/>
          <w:lang w:val="fr-FR"/>
        </w:rPr>
        <w:t xml:space="preserve"> avec le </w:t>
      </w:r>
      <w:r w:rsidR="00602A5D" w:rsidRPr="000C5A05">
        <w:rPr>
          <w:rFonts w:ascii="Arial" w:hAnsi="Arial" w:cs="Arial"/>
          <w:sz w:val="20"/>
          <w:szCs w:val="20"/>
          <w:lang w:val="fr-FR"/>
        </w:rPr>
        <w:t>Ministère</w:t>
      </w:r>
      <w:r w:rsidRPr="000C5A05">
        <w:rPr>
          <w:rFonts w:ascii="Arial" w:hAnsi="Arial" w:cs="Arial"/>
          <w:sz w:val="20"/>
          <w:szCs w:val="20"/>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02C5AA69" w14:textId="77777777" w:rsidR="00F71058" w:rsidRDefault="00F71058" w:rsidP="009E6AB2">
      <w:pPr>
        <w:spacing w:after="0"/>
        <w:jc w:val="both"/>
        <w:rPr>
          <w:rFonts w:ascii="Arial" w:hAnsi="Arial" w:cs="Arial"/>
          <w:sz w:val="20"/>
          <w:szCs w:val="20"/>
        </w:rPr>
      </w:pPr>
    </w:p>
    <w:p w14:paraId="742727E0"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1D31C340" w14:textId="77777777" w:rsidR="000C427B" w:rsidRPr="00B956AB" w:rsidRDefault="000C427B" w:rsidP="009E6AB2">
      <w:pPr>
        <w:spacing w:after="0"/>
        <w:jc w:val="both"/>
        <w:rPr>
          <w:rFonts w:ascii="Arial" w:hAnsi="Arial" w:cs="Arial"/>
          <w:sz w:val="20"/>
          <w:szCs w:val="20"/>
          <w:highlight w:val="yellow"/>
        </w:rPr>
      </w:pPr>
    </w:p>
    <w:p w14:paraId="191C3702" w14:textId="77777777" w:rsidR="000C427B" w:rsidRPr="008F43ED" w:rsidRDefault="000C427B" w:rsidP="009E6AB2">
      <w:pPr>
        <w:spacing w:after="0"/>
        <w:jc w:val="both"/>
        <w:rPr>
          <w:rFonts w:ascii="Arial" w:hAnsi="Arial" w:cs="Arial"/>
          <w:b/>
          <w:sz w:val="20"/>
          <w:szCs w:val="20"/>
        </w:rPr>
      </w:pPr>
      <w:r w:rsidRPr="00143F4C">
        <w:rPr>
          <w:rFonts w:ascii="Arial" w:hAnsi="Arial" w:cs="Arial"/>
          <w:sz w:val="20"/>
          <w:szCs w:val="20"/>
        </w:rPr>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602A5D">
        <w:rPr>
          <w:rFonts w:ascii="Arial" w:hAnsi="Arial" w:cs="Arial"/>
          <w:sz w:val="20"/>
          <w:szCs w:val="20"/>
        </w:rPr>
        <w:t>Ministère</w:t>
      </w:r>
      <w:r w:rsidRPr="00143F4C">
        <w:rPr>
          <w:rFonts w:ascii="Arial" w:hAnsi="Arial" w:cs="Arial"/>
          <w:sz w:val="20"/>
          <w:szCs w:val="20"/>
        </w:rPr>
        <w:t>.</w:t>
      </w:r>
      <w:r w:rsidR="00722856" w:rsidRPr="00143F4C">
        <w:rPr>
          <w:rFonts w:ascii="Arial" w:hAnsi="Arial" w:cs="Arial"/>
          <w:sz w:val="20"/>
          <w:szCs w:val="20"/>
        </w:rPr>
        <w:t xml:space="preserve"> </w:t>
      </w:r>
    </w:p>
    <w:p w14:paraId="6A770983" w14:textId="77777777" w:rsidR="000C427B" w:rsidRPr="00143F4C" w:rsidRDefault="000C427B" w:rsidP="009E6AB2">
      <w:pPr>
        <w:spacing w:after="0"/>
        <w:jc w:val="both"/>
        <w:rPr>
          <w:rFonts w:ascii="Arial" w:hAnsi="Arial" w:cs="Arial"/>
          <w:sz w:val="20"/>
          <w:szCs w:val="20"/>
        </w:rPr>
      </w:pPr>
    </w:p>
    <w:p w14:paraId="73B4D2DC"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concerne les traitements mis en œuvre au nom et pour le compte du </w:t>
      </w:r>
      <w:r w:rsidR="00602A5D">
        <w:rPr>
          <w:rFonts w:ascii="Arial" w:hAnsi="Arial" w:cs="Arial"/>
          <w:sz w:val="20"/>
          <w:szCs w:val="20"/>
        </w:rPr>
        <w:t>Ministère</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en informer immédiatement ce dernier, dans la mesure permise par la loi, et à ne prendre aucun engagement pour lui.</w:t>
      </w:r>
    </w:p>
    <w:p w14:paraId="7B0A2DD1" w14:textId="77777777" w:rsidR="006B485D" w:rsidRDefault="006B485D" w:rsidP="009E6AB2">
      <w:pPr>
        <w:spacing w:after="0"/>
        <w:jc w:val="both"/>
        <w:rPr>
          <w:rFonts w:ascii="Arial" w:hAnsi="Arial" w:cs="Arial"/>
          <w:sz w:val="20"/>
          <w:szCs w:val="20"/>
        </w:rPr>
      </w:pPr>
    </w:p>
    <w:p w14:paraId="508C9A58" w14:textId="77777777" w:rsidR="000C427B" w:rsidRPr="00D35F14" w:rsidRDefault="000C427B" w:rsidP="00D35F14">
      <w:pPr>
        <w:spacing w:after="0"/>
        <w:jc w:val="both"/>
        <w:rPr>
          <w:rFonts w:ascii="Arial" w:hAnsi="Arial" w:cs="Arial"/>
          <w:sz w:val="20"/>
          <w:szCs w:val="20"/>
        </w:rPr>
      </w:pPr>
      <w:r w:rsidRPr="00143F4C">
        <w:rPr>
          <w:rFonts w:ascii="Arial" w:hAnsi="Arial" w:cs="Arial"/>
          <w:sz w:val="20"/>
          <w:szCs w:val="20"/>
        </w:rPr>
        <w:t xml:space="preserve">En cas de contrôle d’une autorité compétente </w:t>
      </w:r>
      <w:r w:rsidR="009E6AB2" w:rsidRPr="00143F4C">
        <w:rPr>
          <w:rFonts w:ascii="Arial" w:hAnsi="Arial" w:cs="Arial"/>
          <w:sz w:val="20"/>
          <w:szCs w:val="20"/>
        </w:rPr>
        <w:t xml:space="preserve">au </w:t>
      </w:r>
      <w:r w:rsidR="00602A5D">
        <w:rPr>
          <w:rFonts w:ascii="Arial" w:hAnsi="Arial" w:cs="Arial"/>
          <w:sz w:val="20"/>
          <w:szCs w:val="20"/>
        </w:rPr>
        <w:t>Ministère</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0C5A05">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ce dernier s’engage à coopérer avec le </w:t>
      </w:r>
      <w:r w:rsidR="00602A5D">
        <w:rPr>
          <w:rFonts w:ascii="Arial" w:hAnsi="Arial" w:cs="Arial"/>
          <w:sz w:val="20"/>
          <w:szCs w:val="20"/>
        </w:rPr>
        <w:t>Ministère</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3D09FFB4" w14:textId="77777777" w:rsidR="00390E3D" w:rsidRPr="00B956AB" w:rsidRDefault="00390E3D" w:rsidP="000C427B">
      <w:pPr>
        <w:spacing w:after="0"/>
        <w:rPr>
          <w:rFonts w:ascii="Arial" w:hAnsi="Arial" w:cs="Arial"/>
          <w:sz w:val="20"/>
          <w:szCs w:val="20"/>
          <w:highlight w:val="yellow"/>
        </w:rPr>
      </w:pPr>
    </w:p>
    <w:p w14:paraId="43A37F25" w14:textId="77777777" w:rsidR="000C427B" w:rsidRPr="00143F4C" w:rsidRDefault="00C557A7" w:rsidP="00326840">
      <w:pPr>
        <w:pStyle w:val="Paragraphedeliste"/>
        <w:numPr>
          <w:ilvl w:val="0"/>
          <w:numId w:val="36"/>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725197B7"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3F362930"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revenir vers le </w:t>
      </w:r>
      <w:r w:rsidR="00602A5D">
        <w:rPr>
          <w:rFonts w:ascii="Arial" w:hAnsi="Arial" w:cs="Arial"/>
          <w:sz w:val="20"/>
          <w:szCs w:val="20"/>
        </w:rPr>
        <w:t>Ministère</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1BD6EAE2"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1EFDAEC7" w14:textId="77777777" w:rsidR="000C427B" w:rsidRPr="00143F4C" w:rsidRDefault="000C427B" w:rsidP="000C427B">
      <w:pPr>
        <w:pStyle w:val="Paragraphedeliste"/>
        <w:numPr>
          <w:ilvl w:val="0"/>
          <w:numId w:val="8"/>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0526D77F" w14:textId="77777777" w:rsidR="000C427B" w:rsidRPr="00143F4C" w:rsidRDefault="000C427B" w:rsidP="000C427B">
      <w:pPr>
        <w:spacing w:after="0"/>
        <w:rPr>
          <w:rFonts w:ascii="Arial" w:hAnsi="Arial" w:cs="Arial"/>
          <w:sz w:val="20"/>
          <w:szCs w:val="20"/>
        </w:rPr>
      </w:pPr>
    </w:p>
    <w:p w14:paraId="3E25D663" w14:textId="77777777" w:rsidR="00C557A7" w:rsidRDefault="000C427B" w:rsidP="00C557A7">
      <w:pPr>
        <w:spacing w:after="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602A5D">
        <w:rPr>
          <w:rFonts w:ascii="Arial" w:hAnsi="Arial" w:cs="Arial"/>
          <w:sz w:val="20"/>
          <w:szCs w:val="20"/>
        </w:rPr>
        <w:t>Ministère</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4C9E7718" w14:textId="77777777" w:rsidR="00451BF2" w:rsidRPr="00143F4C" w:rsidRDefault="00451BF2" w:rsidP="00C557A7">
      <w:pPr>
        <w:spacing w:after="0"/>
        <w:jc w:val="both"/>
        <w:rPr>
          <w:rFonts w:ascii="Arial" w:hAnsi="Arial" w:cs="Arial"/>
          <w:sz w:val="20"/>
          <w:szCs w:val="20"/>
        </w:rPr>
      </w:pPr>
    </w:p>
    <w:p w14:paraId="764BB978"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le nom et les coor</w:t>
      </w:r>
      <w:r w:rsidR="00E9387E" w:rsidRPr="00143F4C">
        <w:rPr>
          <w:rFonts w:ascii="Arial" w:hAnsi="Arial" w:cs="Arial"/>
          <w:sz w:val="20"/>
          <w:szCs w:val="20"/>
        </w:rPr>
        <w:t>données</w:t>
      </w:r>
      <w:r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Pr="00143F4C">
        <w:rPr>
          <w:rFonts w:ascii="Arial" w:hAnsi="Arial" w:cs="Arial"/>
          <w:sz w:val="20"/>
          <w:szCs w:val="20"/>
        </w:rPr>
        <w:t>;</w:t>
      </w:r>
    </w:p>
    <w:p w14:paraId="5217240F"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les catégories de traitements effectués pour le compte du responsable du traitement</w:t>
      </w:r>
      <w:r w:rsidR="00E9387E" w:rsidRPr="00143F4C">
        <w:rPr>
          <w:rFonts w:ascii="Arial" w:hAnsi="Arial" w:cs="Arial"/>
          <w:sz w:val="20"/>
          <w:szCs w:val="20"/>
        </w:rPr>
        <w:t xml:space="preserve"> </w:t>
      </w:r>
      <w:r w:rsidRPr="00143F4C">
        <w:rPr>
          <w:rFonts w:ascii="Arial" w:hAnsi="Arial" w:cs="Arial"/>
          <w:sz w:val="20"/>
          <w:szCs w:val="20"/>
        </w:rPr>
        <w:t>;</w:t>
      </w:r>
    </w:p>
    <w:p w14:paraId="5CCF29D7"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le cas échéant, les transferts de </w:t>
      </w:r>
      <w:r w:rsidR="00393DA5" w:rsidRPr="00143F4C">
        <w:rPr>
          <w:rFonts w:ascii="Arial" w:hAnsi="Arial" w:cs="Arial"/>
          <w:sz w:val="20"/>
          <w:szCs w:val="20"/>
        </w:rPr>
        <w:t xml:space="preserve">données </w:t>
      </w:r>
      <w:r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Pr="00143F4C">
        <w:rPr>
          <w:rFonts w:ascii="Arial" w:hAnsi="Arial" w:cs="Arial"/>
          <w:sz w:val="20"/>
          <w:szCs w:val="20"/>
        </w:rPr>
        <w:t>;</w:t>
      </w:r>
    </w:p>
    <w:p w14:paraId="12850782"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dans la mesure du possible, une description générale des mesures de sécurité techniques et organisationnelles, y compris entre autres, selon les besoins : </w:t>
      </w:r>
      <w:r w:rsidR="000A13A2">
        <w:rPr>
          <w:rFonts w:ascii="Arial" w:hAnsi="Arial" w:cs="Arial"/>
          <w:sz w:val="20"/>
          <w:szCs w:val="20"/>
        </w:rPr>
        <w:t xml:space="preserve"> </w:t>
      </w:r>
    </w:p>
    <w:p w14:paraId="147DB702"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la pseudonymisation et le chiffrement des </w:t>
      </w:r>
      <w:r w:rsidR="00393DA5" w:rsidRPr="00143F4C">
        <w:rPr>
          <w:rFonts w:ascii="Arial" w:hAnsi="Arial" w:cs="Arial"/>
          <w:sz w:val="20"/>
          <w:szCs w:val="20"/>
        </w:rPr>
        <w:t xml:space="preserve">données </w:t>
      </w:r>
      <w:r w:rsidRPr="00143F4C">
        <w:rPr>
          <w:rFonts w:ascii="Arial" w:hAnsi="Arial" w:cs="Arial"/>
          <w:sz w:val="20"/>
          <w:szCs w:val="20"/>
        </w:rPr>
        <w:t>à caractère personnel</w:t>
      </w:r>
      <w:r w:rsidR="00C63E03" w:rsidRPr="00143F4C">
        <w:rPr>
          <w:rFonts w:ascii="Arial" w:hAnsi="Arial" w:cs="Arial"/>
          <w:sz w:val="20"/>
          <w:szCs w:val="20"/>
        </w:rPr>
        <w:t xml:space="preserve"> </w:t>
      </w:r>
      <w:r w:rsidRPr="00143F4C">
        <w:rPr>
          <w:rFonts w:ascii="Arial" w:hAnsi="Arial" w:cs="Arial"/>
          <w:sz w:val="20"/>
          <w:szCs w:val="20"/>
        </w:rPr>
        <w:t>;</w:t>
      </w:r>
    </w:p>
    <w:p w14:paraId="35E284B8"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des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Pr="00143F4C">
        <w:rPr>
          <w:rFonts w:ascii="Arial" w:hAnsi="Arial" w:cs="Arial"/>
          <w:sz w:val="20"/>
          <w:szCs w:val="20"/>
        </w:rPr>
        <w:t>;</w:t>
      </w:r>
    </w:p>
    <w:p w14:paraId="4E0A5B23"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des moyens permettant de rétablir la disponibilité des </w:t>
      </w:r>
      <w:r w:rsidR="00973DA8" w:rsidRPr="00143F4C">
        <w:rPr>
          <w:rFonts w:ascii="Arial" w:hAnsi="Arial" w:cs="Arial"/>
          <w:sz w:val="20"/>
          <w:szCs w:val="20"/>
        </w:rPr>
        <w:t>données</w:t>
      </w:r>
      <w:r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Pr="00143F4C">
        <w:rPr>
          <w:rFonts w:ascii="Arial" w:hAnsi="Arial" w:cs="Arial"/>
          <w:sz w:val="20"/>
          <w:szCs w:val="20"/>
        </w:rPr>
        <w:t>;</w:t>
      </w:r>
    </w:p>
    <w:p w14:paraId="7E5734D0" w14:textId="77777777" w:rsidR="00C557A7" w:rsidRPr="00400C09"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une procédure visant à tester, à analyser et à évaluer régulièrement l'efficacité des mesures techniques et organisationnelles pour assurer la sécurité du traitement.</w:t>
      </w:r>
    </w:p>
    <w:p w14:paraId="72920D5D"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6817A816" w14:textId="77777777" w:rsidR="000C427B" w:rsidRPr="00400C09" w:rsidRDefault="000C427B" w:rsidP="000C427B">
      <w:pPr>
        <w:spacing w:after="0"/>
        <w:rPr>
          <w:rFonts w:ascii="Arial" w:hAnsi="Arial" w:cs="Arial"/>
          <w:sz w:val="20"/>
          <w:szCs w:val="20"/>
        </w:rPr>
      </w:pPr>
    </w:p>
    <w:p w14:paraId="6E984535" w14:textId="77777777" w:rsidR="003D51D8"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w:t>
      </w:r>
      <w:r w:rsidR="00233042">
        <w:rPr>
          <w:rFonts w:ascii="Arial" w:hAnsi="Arial" w:cs="Arial"/>
          <w:sz w:val="20"/>
          <w:szCs w:val="20"/>
        </w:rPr>
        <w:t>sous-traitant</w:t>
      </w:r>
      <w:r w:rsidR="000C427B" w:rsidRPr="00400C09">
        <w:rPr>
          <w:rFonts w:ascii="Arial" w:hAnsi="Arial" w:cs="Arial"/>
          <w:sz w:val="20"/>
          <w:szCs w:val="20"/>
        </w:rPr>
        <w:t xml:space="preserve"> s’engage à collaborer avec le </w:t>
      </w:r>
      <w:r w:rsidR="00602A5D">
        <w:rPr>
          <w:rFonts w:ascii="Arial" w:hAnsi="Arial" w:cs="Arial"/>
          <w:sz w:val="20"/>
          <w:szCs w:val="20"/>
        </w:rPr>
        <w:t>Ministère</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assiste le </w:t>
      </w:r>
      <w:r w:rsidR="00602A5D">
        <w:rPr>
          <w:rFonts w:ascii="Arial" w:hAnsi="Arial" w:cs="Arial"/>
          <w:sz w:val="20"/>
          <w:szCs w:val="20"/>
        </w:rPr>
        <w:t>Ministère</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62A3EDB3" w14:textId="77777777" w:rsidR="00451BF2" w:rsidRPr="00400C09" w:rsidRDefault="00451BF2" w:rsidP="00C67E79">
      <w:pPr>
        <w:spacing w:after="0"/>
        <w:jc w:val="both"/>
        <w:rPr>
          <w:rFonts w:ascii="Arial" w:hAnsi="Arial" w:cs="Arial"/>
          <w:sz w:val="20"/>
          <w:szCs w:val="20"/>
        </w:rPr>
      </w:pPr>
    </w:p>
    <w:p w14:paraId="45E2D826"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lastRenderedPageBreak/>
        <w:t>une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Pr="00400C09">
        <w:rPr>
          <w:rFonts w:ascii="Arial" w:hAnsi="Arial" w:cs="Arial"/>
          <w:sz w:val="20"/>
          <w:szCs w:val="20"/>
        </w:rPr>
        <w:t>;</w:t>
      </w:r>
    </w:p>
    <w:p w14:paraId="2A8B07C4"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 la nécessité et de la proportionnalité des opérations de traitement au regard des finalités</w:t>
      </w:r>
      <w:r w:rsidR="00973DA8" w:rsidRPr="00400C09">
        <w:rPr>
          <w:rFonts w:ascii="Arial" w:hAnsi="Arial" w:cs="Arial"/>
          <w:sz w:val="20"/>
          <w:szCs w:val="20"/>
        </w:rPr>
        <w:t xml:space="preserve"> </w:t>
      </w:r>
      <w:r w:rsidRPr="00400C09">
        <w:rPr>
          <w:rFonts w:ascii="Arial" w:hAnsi="Arial" w:cs="Arial"/>
          <w:sz w:val="20"/>
          <w:szCs w:val="20"/>
        </w:rPr>
        <w:t>;</w:t>
      </w:r>
    </w:p>
    <w:p w14:paraId="32B5BB80"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des risques sur les droits et libertés des personnes concernées et ;</w:t>
      </w:r>
    </w:p>
    <w:p w14:paraId="00E6FA6A" w14:textId="77777777" w:rsidR="000C427B"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 xml:space="preserve">les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Pr="00400C09">
        <w:rPr>
          <w:rFonts w:ascii="Arial" w:hAnsi="Arial" w:cs="Arial"/>
          <w:sz w:val="20"/>
          <w:szCs w:val="20"/>
        </w:rPr>
        <w:t xml:space="preserve"> à caractère personnel et à apporter la preuve du respect du règlement.</w:t>
      </w:r>
    </w:p>
    <w:p w14:paraId="382170FA"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 xml:space="preserve">Code de conduite / Certification: </w:t>
      </w:r>
    </w:p>
    <w:p w14:paraId="75F7F0B3" w14:textId="77777777" w:rsidR="000C427B" w:rsidRPr="00B956AB" w:rsidRDefault="000C427B" w:rsidP="00973DA8">
      <w:pPr>
        <w:spacing w:after="0"/>
        <w:jc w:val="both"/>
        <w:rPr>
          <w:rFonts w:ascii="Arial" w:hAnsi="Arial" w:cs="Arial"/>
          <w:sz w:val="20"/>
          <w:szCs w:val="20"/>
          <w:highlight w:val="yellow"/>
        </w:rPr>
      </w:pPr>
    </w:p>
    <w:p w14:paraId="43D9EC14"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1A428838" w14:textId="77777777" w:rsidR="00D63FE3" w:rsidRDefault="00D63FE3" w:rsidP="000C427B">
      <w:pPr>
        <w:spacing w:after="0"/>
        <w:rPr>
          <w:rFonts w:ascii="Arial" w:hAnsi="Arial" w:cs="Arial"/>
          <w:sz w:val="20"/>
          <w:szCs w:val="20"/>
        </w:rPr>
      </w:pPr>
    </w:p>
    <w:p w14:paraId="057094BA" w14:textId="77777777" w:rsidR="00D63FE3" w:rsidRDefault="00D63FE3" w:rsidP="000C427B">
      <w:pPr>
        <w:spacing w:after="0"/>
        <w:rPr>
          <w:rFonts w:ascii="Arial" w:hAnsi="Arial" w:cs="Arial"/>
          <w:sz w:val="20"/>
          <w:szCs w:val="20"/>
        </w:rPr>
      </w:pPr>
    </w:p>
    <w:p w14:paraId="4B0668E1" w14:textId="77777777" w:rsidR="00D63FE3" w:rsidRDefault="00D63FE3" w:rsidP="000C427B">
      <w:pPr>
        <w:spacing w:after="0"/>
        <w:rPr>
          <w:rFonts w:ascii="Arial" w:hAnsi="Arial" w:cs="Arial"/>
          <w:sz w:val="20"/>
          <w:szCs w:val="20"/>
        </w:rPr>
      </w:pPr>
    </w:p>
    <w:p w14:paraId="4FF25A40" w14:textId="77777777" w:rsidR="00D63FE3" w:rsidRDefault="00D63FE3" w:rsidP="000C427B">
      <w:pPr>
        <w:spacing w:after="0"/>
        <w:rPr>
          <w:rFonts w:ascii="Arial" w:hAnsi="Arial" w:cs="Arial"/>
          <w:sz w:val="20"/>
          <w:szCs w:val="20"/>
        </w:rPr>
      </w:pPr>
    </w:p>
    <w:p w14:paraId="1E8F6D51" w14:textId="5484E0E3" w:rsidR="00D63FE3" w:rsidRDefault="00D63FE3" w:rsidP="00AB57E2">
      <w:pPr>
        <w:spacing w:after="0" w:line="240" w:lineRule="auto"/>
        <w:jc w:val="both"/>
        <w:rPr>
          <w:rFonts w:ascii="Arial" w:hAnsi="Arial" w:cs="Arial"/>
          <w:sz w:val="20"/>
          <w:szCs w:val="20"/>
        </w:rPr>
      </w:pPr>
    </w:p>
    <w:sectPr w:rsidR="00D63FE3" w:rsidSect="00616EC0">
      <w:footerReference w:type="default" r:id="rId10"/>
      <w:headerReference w:type="first" r:id="rId11"/>
      <w:pgSz w:w="11906" w:h="16838"/>
      <w:pgMar w:top="1417" w:right="1417" w:bottom="1417" w:left="1276"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FRANSLISE LECOQ" w:date="2025-01-27T11:41:00Z" w:initials="FL">
    <w:p w14:paraId="2ACA3B0E" w14:textId="77777777" w:rsidR="00C16DB8" w:rsidRDefault="00C16DB8">
      <w:pPr>
        <w:pStyle w:val="Commentaire"/>
      </w:pPr>
      <w:r>
        <w:rPr>
          <w:rStyle w:val="Marquedecommentaire"/>
        </w:rPr>
        <w:annotationRef/>
      </w:r>
    </w:p>
  </w:comment>
  <w:comment w:id="1" w:author="FRANSLISE LECOQ" w:date="2025-01-27T11:41:00Z" w:initials="FL">
    <w:p w14:paraId="2B48484D" w14:textId="77777777" w:rsidR="00C16DB8" w:rsidRDefault="00C16DB8">
      <w:pPr>
        <w:pStyle w:val="Commentaire"/>
      </w:pPr>
      <w:r>
        <w:rPr>
          <w:rStyle w:val="Marquedecommentair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CA3B0E" w15:done="0"/>
  <w15:commentEx w15:paraId="2B48484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75525" w14:textId="77777777" w:rsidR="00247037" w:rsidRDefault="00247037" w:rsidP="00845DD6">
      <w:pPr>
        <w:spacing w:after="0" w:line="240" w:lineRule="auto"/>
      </w:pPr>
      <w:r>
        <w:separator/>
      </w:r>
    </w:p>
  </w:endnote>
  <w:endnote w:type="continuationSeparator" w:id="0">
    <w:p w14:paraId="4EE6B2CF" w14:textId="77777777" w:rsidR="00247037" w:rsidRDefault="00247037"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Albertina">
    <w:altName w:val="DejaVu Sans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661159"/>
      <w:docPartObj>
        <w:docPartGallery w:val="Page Numbers (Bottom of Page)"/>
        <w:docPartUnique/>
      </w:docPartObj>
    </w:sdtPr>
    <w:sdtEndPr/>
    <w:sdtContent>
      <w:p w14:paraId="0EE09F1A" w14:textId="5C07A4D8" w:rsidR="00892B22" w:rsidRDefault="00892B22">
        <w:pPr>
          <w:pStyle w:val="Pieddepage"/>
          <w:jc w:val="right"/>
        </w:pPr>
        <w:r>
          <w:fldChar w:fldCharType="begin"/>
        </w:r>
        <w:r>
          <w:instrText>PAGE   \* MERGEFORMAT</w:instrText>
        </w:r>
        <w:r>
          <w:fldChar w:fldCharType="separate"/>
        </w:r>
        <w:r w:rsidR="00585392">
          <w:rPr>
            <w:noProof/>
          </w:rPr>
          <w:t>14</w:t>
        </w:r>
        <w:r>
          <w:fldChar w:fldCharType="end"/>
        </w:r>
      </w:p>
    </w:sdtContent>
  </w:sdt>
  <w:p w14:paraId="5A446729" w14:textId="77777777" w:rsidR="00892B22" w:rsidRDefault="00892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C27E3" w14:textId="77777777" w:rsidR="00247037" w:rsidRDefault="00247037" w:rsidP="00845DD6">
      <w:pPr>
        <w:spacing w:after="0" w:line="240" w:lineRule="auto"/>
      </w:pPr>
      <w:r>
        <w:separator/>
      </w:r>
    </w:p>
  </w:footnote>
  <w:footnote w:type="continuationSeparator" w:id="0">
    <w:p w14:paraId="1AC1476A" w14:textId="77777777" w:rsidR="00247037" w:rsidRDefault="00247037"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400C4" w14:textId="77777777" w:rsidR="00C01F56" w:rsidRDefault="008E2A0C">
    <w:pPr>
      <w:pStyle w:val="En-tte"/>
    </w:pPr>
    <w:r>
      <w:rPr>
        <w:noProof/>
        <w:lang w:eastAsia="fr-FR"/>
      </w:rPr>
      <w:drawing>
        <wp:anchor distT="0" distB="0" distL="114300" distR="114300" simplePos="0" relativeHeight="251661312" behindDoc="0" locked="0" layoutInCell="1" allowOverlap="1" wp14:anchorId="6E9A8C79" wp14:editId="3A0BFB03">
          <wp:simplePos x="0" y="0"/>
          <wp:positionH relativeFrom="column">
            <wp:posOffset>-210820</wp:posOffset>
          </wp:positionH>
          <wp:positionV relativeFrom="paragraph">
            <wp:posOffset>-217170</wp:posOffset>
          </wp:positionV>
          <wp:extent cx="1637665" cy="2025650"/>
          <wp:effectExtent l="0" t="0" r="635"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r w:rsidR="00C01F56">
      <w:rPr>
        <w:noProof/>
        <w:lang w:eastAsia="fr-FR"/>
      </w:rPr>
      <w:drawing>
        <wp:anchor distT="0" distB="0" distL="114300" distR="114300" simplePos="0" relativeHeight="251659264" behindDoc="0" locked="0" layoutInCell="1" allowOverlap="1" wp14:anchorId="78A98212" wp14:editId="19EFE088">
          <wp:simplePos x="0" y="0"/>
          <wp:positionH relativeFrom="column">
            <wp:posOffset>-73660</wp:posOffset>
          </wp:positionH>
          <wp:positionV relativeFrom="paragraph">
            <wp:posOffset>19050</wp:posOffset>
          </wp:positionV>
          <wp:extent cx="1637665" cy="2025650"/>
          <wp:effectExtent l="0" t="0" r="635"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8E65A0" w14:textId="77777777" w:rsidR="004A2CE7" w:rsidRDefault="004A2CE7" w:rsidP="00605101">
    <w:pPr>
      <w:pStyle w:val="ServiceInfoHeader"/>
      <w:rPr>
        <w:lang w:val="fr-FR"/>
      </w:rPr>
    </w:pPr>
  </w:p>
  <w:p w14:paraId="48DD7FDE" w14:textId="77777777" w:rsidR="00605101" w:rsidRPr="00936E45" w:rsidRDefault="00605101" w:rsidP="00605101">
    <w:pPr>
      <w:pStyle w:val="ServiceInfoHeader"/>
      <w:rPr>
        <w:lang w:val="fr-FR"/>
      </w:rPr>
    </w:pPr>
    <w:r>
      <w:rPr>
        <w:lang w:val="fr-FR"/>
      </w:rPr>
      <w:t>Service de l’action administrative</w:t>
    </w:r>
    <w:r>
      <w:rPr>
        <w:lang w:val="fr-FR"/>
      </w:rPr>
      <w:br/>
      <w:t>et des moyens</w:t>
    </w:r>
  </w:p>
  <w:p w14:paraId="747F5232" w14:textId="77777777" w:rsidR="00C01F56" w:rsidRDefault="00C01F56">
    <w:pPr>
      <w:pStyle w:val="En-tte"/>
    </w:pPr>
  </w:p>
  <w:p w14:paraId="53812D3E" w14:textId="77777777" w:rsidR="00C01F56" w:rsidRDefault="00C01F56">
    <w:pPr>
      <w:pStyle w:val="En-tte"/>
    </w:pPr>
  </w:p>
  <w:p w14:paraId="1DB17EB7" w14:textId="77777777" w:rsidR="00C01F56" w:rsidRDefault="00C01F56">
    <w:pPr>
      <w:pStyle w:val="En-tte"/>
    </w:pPr>
  </w:p>
  <w:p w14:paraId="3D56E821" w14:textId="77777777" w:rsidR="00C01F56" w:rsidRDefault="00C01F56">
    <w:pPr>
      <w:pStyle w:val="En-tte"/>
    </w:pPr>
  </w:p>
  <w:p w14:paraId="4A1415ED" w14:textId="77777777" w:rsidR="00C01F56" w:rsidRDefault="00C01F56">
    <w:pPr>
      <w:pStyle w:val="En-tte"/>
    </w:pPr>
  </w:p>
  <w:p w14:paraId="7F99FA10" w14:textId="77777777" w:rsidR="00C01F56" w:rsidRDefault="00C01F56">
    <w:pPr>
      <w:pStyle w:val="En-tte"/>
    </w:pPr>
  </w:p>
  <w:p w14:paraId="511B3744" w14:textId="77777777" w:rsidR="00C01F56" w:rsidRDefault="00C01F56">
    <w:pPr>
      <w:pStyle w:val="En-tte"/>
    </w:pPr>
  </w:p>
  <w:p w14:paraId="1C24047F" w14:textId="77777777" w:rsidR="00C01F56" w:rsidRDefault="00C01F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5DBEBC"/>
    <w:multiLevelType w:val="hybridMultilevel"/>
    <w:tmpl w:val="FA28603E"/>
    <w:lvl w:ilvl="0" w:tplc="8F6456E6">
      <w:start w:val="1"/>
      <w:numFmt w:val="lowerLetter"/>
      <w:lvlText w:val="(%1)"/>
      <w:lvlJc w:val="left"/>
      <w:rPr>
        <w:rFonts w:ascii="EUAlbertina" w:eastAsiaTheme="minorHAnsi"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8C01C0"/>
    <w:multiLevelType w:val="hybridMultilevel"/>
    <w:tmpl w:val="8B5D1E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29BFC5D"/>
    <w:multiLevelType w:val="hybridMultilevel"/>
    <w:tmpl w:val="9EB2D5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05D30EF"/>
    <w:multiLevelType w:val="hybridMultilevel"/>
    <w:tmpl w:val="3D20CA5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5" w15:restartNumberingAfterBreak="0">
    <w:nsid w:val="0BFD0882"/>
    <w:multiLevelType w:val="multilevel"/>
    <w:tmpl w:val="C756A420"/>
    <w:lvl w:ilvl="0">
      <w:start w:val="4"/>
      <w:numFmt w:val="decimal"/>
      <w:lvlText w:val="%1."/>
      <w:lvlJc w:val="left"/>
      <w:pPr>
        <w:ind w:left="540" w:hanging="540"/>
      </w:pPr>
      <w:rPr>
        <w:rFonts w:hint="default"/>
        <w:u w:val="singl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6" w15:restartNumberingAfterBreak="0">
    <w:nsid w:val="0E267083"/>
    <w:multiLevelType w:val="multilevel"/>
    <w:tmpl w:val="F5DA6736"/>
    <w:lvl w:ilvl="0">
      <w:start w:val="3"/>
      <w:numFmt w:val="decimal"/>
      <w:lvlText w:val="%1"/>
      <w:lvlJc w:val="left"/>
      <w:pPr>
        <w:ind w:left="360" w:hanging="360"/>
      </w:pPr>
      <w:rPr>
        <w:rFonts w:hint="default"/>
        <w:u w:val="single"/>
      </w:rPr>
    </w:lvl>
    <w:lvl w:ilvl="1">
      <w:start w:val="5"/>
      <w:numFmt w:val="decimal"/>
      <w:lvlText w:val="%1.%2"/>
      <w:lvlJc w:val="left"/>
      <w:pPr>
        <w:ind w:left="862" w:hanging="360"/>
      </w:pPr>
      <w:rPr>
        <w:rFonts w:hint="default"/>
        <w:u w:val="single"/>
      </w:rPr>
    </w:lvl>
    <w:lvl w:ilvl="2">
      <w:start w:val="1"/>
      <w:numFmt w:val="decimal"/>
      <w:lvlText w:val="%1.%2.%3"/>
      <w:lvlJc w:val="left"/>
      <w:pPr>
        <w:ind w:left="1570" w:hanging="720"/>
      </w:pPr>
      <w:rPr>
        <w:rFonts w:ascii="Arial" w:hAnsi="Arial" w:cs="Arial" w:hint="default"/>
        <w:color w:val="auto"/>
        <w:sz w:val="16"/>
        <w:szCs w:val="16"/>
        <w:u w:val="single"/>
      </w:rPr>
    </w:lvl>
    <w:lvl w:ilvl="3">
      <w:start w:val="1"/>
      <w:numFmt w:val="decimal"/>
      <w:lvlText w:val="%1.%2.%3.%4"/>
      <w:lvlJc w:val="left"/>
      <w:pPr>
        <w:ind w:left="2226" w:hanging="720"/>
      </w:pPr>
      <w:rPr>
        <w:rFonts w:hint="default"/>
        <w:u w:val="single"/>
      </w:rPr>
    </w:lvl>
    <w:lvl w:ilvl="4">
      <w:start w:val="1"/>
      <w:numFmt w:val="decimal"/>
      <w:lvlText w:val="%1.%2.%3.%4.%5"/>
      <w:lvlJc w:val="left"/>
      <w:pPr>
        <w:ind w:left="3088" w:hanging="1080"/>
      </w:pPr>
      <w:rPr>
        <w:rFonts w:hint="default"/>
        <w:u w:val="single"/>
      </w:rPr>
    </w:lvl>
    <w:lvl w:ilvl="5">
      <w:start w:val="1"/>
      <w:numFmt w:val="decimal"/>
      <w:lvlText w:val="%1.%2.%3.%4.%5.%6"/>
      <w:lvlJc w:val="left"/>
      <w:pPr>
        <w:ind w:left="3590" w:hanging="1080"/>
      </w:pPr>
      <w:rPr>
        <w:rFonts w:hint="default"/>
        <w:u w:val="single"/>
      </w:rPr>
    </w:lvl>
    <w:lvl w:ilvl="6">
      <w:start w:val="1"/>
      <w:numFmt w:val="decimal"/>
      <w:lvlText w:val="%1.%2.%3.%4.%5.%6.%7"/>
      <w:lvlJc w:val="left"/>
      <w:pPr>
        <w:ind w:left="4452" w:hanging="1440"/>
      </w:pPr>
      <w:rPr>
        <w:rFonts w:hint="default"/>
        <w:u w:val="single"/>
      </w:rPr>
    </w:lvl>
    <w:lvl w:ilvl="7">
      <w:start w:val="1"/>
      <w:numFmt w:val="decimal"/>
      <w:lvlText w:val="%1.%2.%3.%4.%5.%6.%7.%8"/>
      <w:lvlJc w:val="left"/>
      <w:pPr>
        <w:ind w:left="4954" w:hanging="1440"/>
      </w:pPr>
      <w:rPr>
        <w:rFonts w:hint="default"/>
        <w:u w:val="single"/>
      </w:rPr>
    </w:lvl>
    <w:lvl w:ilvl="8">
      <w:start w:val="1"/>
      <w:numFmt w:val="decimal"/>
      <w:lvlText w:val="%1.%2.%3.%4.%5.%6.%7.%8.%9"/>
      <w:lvlJc w:val="left"/>
      <w:pPr>
        <w:ind w:left="5456" w:hanging="1440"/>
      </w:pPr>
      <w:rPr>
        <w:rFonts w:hint="default"/>
        <w:u w:val="single"/>
      </w:rPr>
    </w:lvl>
  </w:abstractNum>
  <w:abstractNum w:abstractNumId="7" w15:restartNumberingAfterBreak="0">
    <w:nsid w:val="10124536"/>
    <w:multiLevelType w:val="hybridMultilevel"/>
    <w:tmpl w:val="BA9C923A"/>
    <w:lvl w:ilvl="0" w:tplc="4DAC1F90">
      <w:start w:val="1"/>
      <w:numFmt w:val="lowerRoman"/>
      <w:lvlText w:val="%1)"/>
      <w:lvlJc w:val="left"/>
      <w:pPr>
        <w:ind w:left="2520" w:hanging="720"/>
      </w:pPr>
      <w:rPr>
        <w:rFonts w:ascii="Arial" w:eastAsiaTheme="minorHAnsi" w:hAnsi="Arial" w:cs="Arial"/>
        <w:sz w:val="20"/>
        <w:szCs w:val="2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8" w15:restartNumberingAfterBreak="0">
    <w:nsid w:val="105F40AF"/>
    <w:multiLevelType w:val="multilevel"/>
    <w:tmpl w:val="96666C82"/>
    <w:lvl w:ilvl="0">
      <w:start w:val="3"/>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9C27EA"/>
    <w:multiLevelType w:val="hybridMultilevel"/>
    <w:tmpl w:val="91108A8C"/>
    <w:lvl w:ilvl="0" w:tplc="8AA0B3F4">
      <w:start w:val="1"/>
      <w:numFmt w:val="lowerLetter"/>
      <w:lvlText w:val="(%1)"/>
      <w:lvlJc w:val="left"/>
      <w:rPr>
        <w:rFonts w:ascii="EUAlbertina" w:eastAsia="Times New Roman"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704F1F"/>
    <w:multiLevelType w:val="hybridMultilevel"/>
    <w:tmpl w:val="480172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007E82"/>
    <w:multiLevelType w:val="hybridMultilevel"/>
    <w:tmpl w:val="FF90D526"/>
    <w:lvl w:ilvl="0" w:tplc="AF9A196E">
      <w:start w:val="1"/>
      <w:numFmt w:val="lowerLetter"/>
      <w:lvlText w:val="(%1)"/>
      <w:lvlJc w:val="left"/>
      <w:pPr>
        <w:ind w:left="1800"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3"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E16E0E"/>
    <w:multiLevelType w:val="multilevel"/>
    <w:tmpl w:val="A6EA0920"/>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7F33483"/>
    <w:multiLevelType w:val="hybridMultilevel"/>
    <w:tmpl w:val="891A4DEC"/>
    <w:lvl w:ilvl="0" w:tplc="AF9A196E">
      <w:start w:val="1"/>
      <w:numFmt w:val="lowerLetter"/>
      <w:lvlText w:val="(%1)"/>
      <w:lvlJc w:val="left"/>
      <w:pPr>
        <w:ind w:left="2280" w:hanging="360"/>
      </w:pPr>
      <w:rPr>
        <w:rFonts w:hint="default"/>
        <w:color w:val="auto"/>
      </w:rPr>
    </w:lvl>
    <w:lvl w:ilvl="1" w:tplc="040C0019" w:tentative="1">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16"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8"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B4E3E"/>
    <w:multiLevelType w:val="multilevel"/>
    <w:tmpl w:val="2C9E128E"/>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571"/>
        </w:tabs>
        <w:ind w:left="1571" w:hanging="720"/>
      </w:pPr>
      <w:rPr>
        <w:rFonts w:hint="default"/>
        <w:b w:val="0"/>
        <w:i w:val="0"/>
        <w:color w:val="auto"/>
      </w:rPr>
    </w:lvl>
    <w:lvl w:ilvl="3">
      <w:start w:val="1"/>
      <w:numFmt w:val="lowerRoman"/>
      <w:pStyle w:val="AOHead4"/>
      <w:lvlText w:val="(%4)"/>
      <w:lvlJc w:val="left"/>
      <w:pPr>
        <w:tabs>
          <w:tab w:val="num" w:pos="2160"/>
        </w:tabs>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8E6297E"/>
    <w:multiLevelType w:val="hybridMultilevel"/>
    <w:tmpl w:val="B44C5898"/>
    <w:lvl w:ilvl="0" w:tplc="CC880178">
      <w:numFmt w:val="bullet"/>
      <w:lvlText w:val="-"/>
      <w:lvlJc w:val="left"/>
      <w:pPr>
        <w:ind w:left="1919" w:hanging="360"/>
      </w:pPr>
      <w:rPr>
        <w:rFonts w:ascii="Calibri" w:eastAsia="Calibri" w:hAnsi="Calibri" w:cs="Calibri" w:hint="default"/>
      </w:rPr>
    </w:lvl>
    <w:lvl w:ilvl="1" w:tplc="040C0003">
      <w:start w:val="1"/>
      <w:numFmt w:val="bullet"/>
      <w:lvlText w:val="o"/>
      <w:lvlJc w:val="left"/>
      <w:pPr>
        <w:ind w:left="2639" w:hanging="360"/>
      </w:pPr>
      <w:rPr>
        <w:rFonts w:ascii="Courier New" w:hAnsi="Courier New" w:cs="Courier New" w:hint="default"/>
      </w:rPr>
    </w:lvl>
    <w:lvl w:ilvl="2" w:tplc="040C0005">
      <w:start w:val="1"/>
      <w:numFmt w:val="bullet"/>
      <w:lvlText w:val=""/>
      <w:lvlJc w:val="left"/>
      <w:pPr>
        <w:ind w:left="3359" w:hanging="360"/>
      </w:pPr>
      <w:rPr>
        <w:rFonts w:ascii="Wingdings" w:hAnsi="Wingdings" w:hint="default"/>
      </w:rPr>
    </w:lvl>
    <w:lvl w:ilvl="3" w:tplc="040C0001">
      <w:start w:val="1"/>
      <w:numFmt w:val="bullet"/>
      <w:lvlText w:val=""/>
      <w:lvlJc w:val="left"/>
      <w:pPr>
        <w:ind w:left="4079" w:hanging="360"/>
      </w:pPr>
      <w:rPr>
        <w:rFonts w:ascii="Symbol" w:hAnsi="Symbol" w:hint="default"/>
      </w:rPr>
    </w:lvl>
    <w:lvl w:ilvl="4" w:tplc="040C0003">
      <w:start w:val="1"/>
      <w:numFmt w:val="bullet"/>
      <w:lvlText w:val="o"/>
      <w:lvlJc w:val="left"/>
      <w:pPr>
        <w:ind w:left="4799" w:hanging="360"/>
      </w:pPr>
      <w:rPr>
        <w:rFonts w:ascii="Courier New" w:hAnsi="Courier New" w:cs="Courier New" w:hint="default"/>
      </w:rPr>
    </w:lvl>
    <w:lvl w:ilvl="5" w:tplc="040C0005">
      <w:start w:val="1"/>
      <w:numFmt w:val="bullet"/>
      <w:lvlText w:val=""/>
      <w:lvlJc w:val="left"/>
      <w:pPr>
        <w:ind w:left="5519" w:hanging="360"/>
      </w:pPr>
      <w:rPr>
        <w:rFonts w:ascii="Wingdings" w:hAnsi="Wingdings" w:hint="default"/>
      </w:rPr>
    </w:lvl>
    <w:lvl w:ilvl="6" w:tplc="040C0001">
      <w:start w:val="1"/>
      <w:numFmt w:val="bullet"/>
      <w:lvlText w:val=""/>
      <w:lvlJc w:val="left"/>
      <w:pPr>
        <w:ind w:left="6239" w:hanging="360"/>
      </w:pPr>
      <w:rPr>
        <w:rFonts w:ascii="Symbol" w:hAnsi="Symbol" w:hint="default"/>
      </w:rPr>
    </w:lvl>
    <w:lvl w:ilvl="7" w:tplc="040C0003">
      <w:start w:val="1"/>
      <w:numFmt w:val="bullet"/>
      <w:lvlText w:val="o"/>
      <w:lvlJc w:val="left"/>
      <w:pPr>
        <w:ind w:left="6959" w:hanging="360"/>
      </w:pPr>
      <w:rPr>
        <w:rFonts w:ascii="Courier New" w:hAnsi="Courier New" w:cs="Courier New" w:hint="default"/>
      </w:rPr>
    </w:lvl>
    <w:lvl w:ilvl="8" w:tplc="040C0005">
      <w:start w:val="1"/>
      <w:numFmt w:val="bullet"/>
      <w:lvlText w:val=""/>
      <w:lvlJc w:val="left"/>
      <w:pPr>
        <w:ind w:left="7679" w:hanging="360"/>
      </w:pPr>
      <w:rPr>
        <w:rFonts w:ascii="Wingdings" w:hAnsi="Wingdings" w:hint="default"/>
      </w:rPr>
    </w:lvl>
  </w:abstractNum>
  <w:abstractNum w:abstractNumId="23"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24"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6"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44864E"/>
    <w:multiLevelType w:val="hybridMultilevel"/>
    <w:tmpl w:val="D84325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95034A5"/>
    <w:multiLevelType w:val="multilevel"/>
    <w:tmpl w:val="C734A22C"/>
    <w:lvl w:ilvl="0">
      <w:start w:val="3"/>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24"/>
  </w:num>
  <w:num w:numId="4">
    <w:abstractNumId w:val="17"/>
  </w:num>
  <w:num w:numId="5">
    <w:abstractNumId w:val="20"/>
  </w:num>
  <w:num w:numId="6">
    <w:abstractNumId w:val="4"/>
  </w:num>
  <w:num w:numId="7">
    <w:abstractNumId w:val="16"/>
  </w:num>
  <w:num w:numId="8">
    <w:abstractNumId w:val="19"/>
  </w:num>
  <w:num w:numId="9">
    <w:abstractNumId w:val="25"/>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0"/>
  </w:num>
  <w:num w:numId="27">
    <w:abstractNumId w:val="23"/>
  </w:num>
  <w:num w:numId="28">
    <w:abstractNumId w:val="13"/>
  </w:num>
  <w:num w:numId="29">
    <w:abstractNumId w:val="20"/>
  </w:num>
  <w:num w:numId="30">
    <w:abstractNumId w:val="20"/>
  </w:num>
  <w:num w:numId="31">
    <w:abstractNumId w:val="20"/>
  </w:num>
  <w:num w:numId="32">
    <w:abstractNumId w:val="30"/>
  </w:num>
  <w:num w:numId="33">
    <w:abstractNumId w:val="6"/>
  </w:num>
  <w:num w:numId="34">
    <w:abstractNumId w:val="2"/>
  </w:num>
  <w:num w:numId="35">
    <w:abstractNumId w:val="3"/>
  </w:num>
  <w:num w:numId="36">
    <w:abstractNumId w:val="5"/>
  </w:num>
  <w:num w:numId="37">
    <w:abstractNumId w:val="28"/>
  </w:num>
  <w:num w:numId="38">
    <w:abstractNumId w:val="29"/>
  </w:num>
  <w:num w:numId="39">
    <w:abstractNumId w:val="1"/>
  </w:num>
  <w:num w:numId="40">
    <w:abstractNumId w:val="11"/>
  </w:num>
  <w:num w:numId="41">
    <w:abstractNumId w:val="14"/>
  </w:num>
  <w:num w:numId="42">
    <w:abstractNumId w:val="0"/>
  </w:num>
  <w:num w:numId="43">
    <w:abstractNumId w:val="9"/>
  </w:num>
  <w:num w:numId="44">
    <w:abstractNumId w:val="12"/>
  </w:num>
  <w:num w:numId="45">
    <w:abstractNumId w:val="7"/>
  </w:num>
  <w:num w:numId="46">
    <w:abstractNumId w:val="8"/>
  </w:num>
  <w:num w:numId="47">
    <w:abstractNumId w:val="20"/>
  </w:num>
  <w:num w:numId="48">
    <w:abstractNumId w:val="20"/>
  </w:num>
  <w:num w:numId="49">
    <w:abstractNumId w:val="22"/>
  </w:num>
  <w:num w:numId="5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SLISE LECOQ">
    <w15:presenceInfo w15:providerId="AD" w15:userId="S-1-5-21-1616320312-2655828719-4280963109-82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037"/>
    <w:rsid w:val="00000C39"/>
    <w:rsid w:val="000108B0"/>
    <w:rsid w:val="00013101"/>
    <w:rsid w:val="00017D6E"/>
    <w:rsid w:val="00021A2F"/>
    <w:rsid w:val="00024CC8"/>
    <w:rsid w:val="00040E3E"/>
    <w:rsid w:val="000441A1"/>
    <w:rsid w:val="000535F4"/>
    <w:rsid w:val="00056D96"/>
    <w:rsid w:val="000901AB"/>
    <w:rsid w:val="00090869"/>
    <w:rsid w:val="000A13A2"/>
    <w:rsid w:val="000B4EEA"/>
    <w:rsid w:val="000C427B"/>
    <w:rsid w:val="000C5A05"/>
    <w:rsid w:val="000C6BAC"/>
    <w:rsid w:val="000F3E08"/>
    <w:rsid w:val="001011C0"/>
    <w:rsid w:val="00143F4C"/>
    <w:rsid w:val="00145DAA"/>
    <w:rsid w:val="0016227F"/>
    <w:rsid w:val="00175C8F"/>
    <w:rsid w:val="00177A38"/>
    <w:rsid w:val="00186642"/>
    <w:rsid w:val="00196A8B"/>
    <w:rsid w:val="001A2B89"/>
    <w:rsid w:val="001B0C57"/>
    <w:rsid w:val="001B729D"/>
    <w:rsid w:val="001B7323"/>
    <w:rsid w:val="001C5F45"/>
    <w:rsid w:val="001D261D"/>
    <w:rsid w:val="001D51ED"/>
    <w:rsid w:val="001E36CF"/>
    <w:rsid w:val="001E50BD"/>
    <w:rsid w:val="001F02B0"/>
    <w:rsid w:val="002073C1"/>
    <w:rsid w:val="002146BF"/>
    <w:rsid w:val="0021582B"/>
    <w:rsid w:val="00216305"/>
    <w:rsid w:val="00227FC7"/>
    <w:rsid w:val="00233042"/>
    <w:rsid w:val="00244D86"/>
    <w:rsid w:val="002461BC"/>
    <w:rsid w:val="00247037"/>
    <w:rsid w:val="002477D4"/>
    <w:rsid w:val="0025435B"/>
    <w:rsid w:val="00256A9E"/>
    <w:rsid w:val="002804C4"/>
    <w:rsid w:val="0028677F"/>
    <w:rsid w:val="002868C5"/>
    <w:rsid w:val="00287297"/>
    <w:rsid w:val="002900EC"/>
    <w:rsid w:val="00290207"/>
    <w:rsid w:val="002A7428"/>
    <w:rsid w:val="002A7824"/>
    <w:rsid w:val="002B7E45"/>
    <w:rsid w:val="002C255D"/>
    <w:rsid w:val="002E4DA7"/>
    <w:rsid w:val="002E5858"/>
    <w:rsid w:val="002F0B76"/>
    <w:rsid w:val="002F24E2"/>
    <w:rsid w:val="002F4E2E"/>
    <w:rsid w:val="002F6BD2"/>
    <w:rsid w:val="003015DD"/>
    <w:rsid w:val="00304539"/>
    <w:rsid w:val="00307C51"/>
    <w:rsid w:val="003127D9"/>
    <w:rsid w:val="00313ADD"/>
    <w:rsid w:val="00326840"/>
    <w:rsid w:val="0036232F"/>
    <w:rsid w:val="00362DF8"/>
    <w:rsid w:val="00367336"/>
    <w:rsid w:val="00372DBD"/>
    <w:rsid w:val="003748F2"/>
    <w:rsid w:val="00390E3D"/>
    <w:rsid w:val="00393DA5"/>
    <w:rsid w:val="00396795"/>
    <w:rsid w:val="003D51D8"/>
    <w:rsid w:val="00400C09"/>
    <w:rsid w:val="00401B14"/>
    <w:rsid w:val="0040639A"/>
    <w:rsid w:val="00410C57"/>
    <w:rsid w:val="00411589"/>
    <w:rsid w:val="00416A14"/>
    <w:rsid w:val="00421710"/>
    <w:rsid w:val="00425893"/>
    <w:rsid w:val="00451BF2"/>
    <w:rsid w:val="004913BD"/>
    <w:rsid w:val="00496C79"/>
    <w:rsid w:val="004A2CE7"/>
    <w:rsid w:val="004A54A9"/>
    <w:rsid w:val="004B434F"/>
    <w:rsid w:val="004B4E8A"/>
    <w:rsid w:val="004C352F"/>
    <w:rsid w:val="004D29E5"/>
    <w:rsid w:val="004D77FB"/>
    <w:rsid w:val="004D7E23"/>
    <w:rsid w:val="004E1E34"/>
    <w:rsid w:val="005026B1"/>
    <w:rsid w:val="0052031C"/>
    <w:rsid w:val="005323A4"/>
    <w:rsid w:val="00534E18"/>
    <w:rsid w:val="0054077A"/>
    <w:rsid w:val="0054352A"/>
    <w:rsid w:val="005563EF"/>
    <w:rsid w:val="00575050"/>
    <w:rsid w:val="00582D70"/>
    <w:rsid w:val="00585392"/>
    <w:rsid w:val="005B6B80"/>
    <w:rsid w:val="005C0139"/>
    <w:rsid w:val="005D2171"/>
    <w:rsid w:val="005D21E9"/>
    <w:rsid w:val="005F3C37"/>
    <w:rsid w:val="00602A5D"/>
    <w:rsid w:val="00604B8D"/>
    <w:rsid w:val="00604F34"/>
    <w:rsid w:val="00605101"/>
    <w:rsid w:val="006124E0"/>
    <w:rsid w:val="00616EC0"/>
    <w:rsid w:val="00632725"/>
    <w:rsid w:val="00651DC3"/>
    <w:rsid w:val="00663649"/>
    <w:rsid w:val="006707F7"/>
    <w:rsid w:val="006824B8"/>
    <w:rsid w:val="006B485D"/>
    <w:rsid w:val="006B4A5E"/>
    <w:rsid w:val="006C4F87"/>
    <w:rsid w:val="006E363B"/>
    <w:rsid w:val="00700D90"/>
    <w:rsid w:val="007167B8"/>
    <w:rsid w:val="00717724"/>
    <w:rsid w:val="00722856"/>
    <w:rsid w:val="00737A87"/>
    <w:rsid w:val="00760FF9"/>
    <w:rsid w:val="0076210B"/>
    <w:rsid w:val="0076223E"/>
    <w:rsid w:val="007860E5"/>
    <w:rsid w:val="007A1C93"/>
    <w:rsid w:val="007A5778"/>
    <w:rsid w:val="007B028E"/>
    <w:rsid w:val="007C71BD"/>
    <w:rsid w:val="007E52F6"/>
    <w:rsid w:val="00802095"/>
    <w:rsid w:val="00812EDE"/>
    <w:rsid w:val="00813502"/>
    <w:rsid w:val="00823014"/>
    <w:rsid w:val="0083328C"/>
    <w:rsid w:val="008351E5"/>
    <w:rsid w:val="00835A82"/>
    <w:rsid w:val="00841365"/>
    <w:rsid w:val="008423B2"/>
    <w:rsid w:val="008430A7"/>
    <w:rsid w:val="00845DD6"/>
    <w:rsid w:val="008631D0"/>
    <w:rsid w:val="008644D6"/>
    <w:rsid w:val="00865505"/>
    <w:rsid w:val="00872364"/>
    <w:rsid w:val="008846B2"/>
    <w:rsid w:val="00885A69"/>
    <w:rsid w:val="00892B22"/>
    <w:rsid w:val="00894A38"/>
    <w:rsid w:val="008A2BBE"/>
    <w:rsid w:val="008A362A"/>
    <w:rsid w:val="008A7DC1"/>
    <w:rsid w:val="008B4305"/>
    <w:rsid w:val="008C24AC"/>
    <w:rsid w:val="008D647D"/>
    <w:rsid w:val="008E2A0C"/>
    <w:rsid w:val="008E68D0"/>
    <w:rsid w:val="008F15BD"/>
    <w:rsid w:val="008F3ABB"/>
    <w:rsid w:val="008F43ED"/>
    <w:rsid w:val="008F4D37"/>
    <w:rsid w:val="009066E4"/>
    <w:rsid w:val="00914DFA"/>
    <w:rsid w:val="00925EAF"/>
    <w:rsid w:val="00935ADF"/>
    <w:rsid w:val="00940047"/>
    <w:rsid w:val="00942DFC"/>
    <w:rsid w:val="0094301D"/>
    <w:rsid w:val="00957E71"/>
    <w:rsid w:val="00965A9B"/>
    <w:rsid w:val="00973DA8"/>
    <w:rsid w:val="00983F98"/>
    <w:rsid w:val="00994F26"/>
    <w:rsid w:val="009B1242"/>
    <w:rsid w:val="009C1BD5"/>
    <w:rsid w:val="009C204F"/>
    <w:rsid w:val="009E10DA"/>
    <w:rsid w:val="009E6AB2"/>
    <w:rsid w:val="009E77B2"/>
    <w:rsid w:val="009F191D"/>
    <w:rsid w:val="009F75B3"/>
    <w:rsid w:val="00A054A5"/>
    <w:rsid w:val="00A17569"/>
    <w:rsid w:val="00A400B1"/>
    <w:rsid w:val="00A56A88"/>
    <w:rsid w:val="00A61FC3"/>
    <w:rsid w:val="00A74963"/>
    <w:rsid w:val="00A77577"/>
    <w:rsid w:val="00A815E6"/>
    <w:rsid w:val="00A90147"/>
    <w:rsid w:val="00A97244"/>
    <w:rsid w:val="00AB243C"/>
    <w:rsid w:val="00AB2C98"/>
    <w:rsid w:val="00AB57E2"/>
    <w:rsid w:val="00AB6D60"/>
    <w:rsid w:val="00AE1A57"/>
    <w:rsid w:val="00B178AB"/>
    <w:rsid w:val="00B22A57"/>
    <w:rsid w:val="00B35DF3"/>
    <w:rsid w:val="00B409DA"/>
    <w:rsid w:val="00B41F9E"/>
    <w:rsid w:val="00B51D1F"/>
    <w:rsid w:val="00B51E12"/>
    <w:rsid w:val="00B63149"/>
    <w:rsid w:val="00B64B99"/>
    <w:rsid w:val="00B956AB"/>
    <w:rsid w:val="00BB0883"/>
    <w:rsid w:val="00BB4E8A"/>
    <w:rsid w:val="00BC17A2"/>
    <w:rsid w:val="00BC44D3"/>
    <w:rsid w:val="00BC67E8"/>
    <w:rsid w:val="00BE7493"/>
    <w:rsid w:val="00BF2011"/>
    <w:rsid w:val="00BF3EBD"/>
    <w:rsid w:val="00C00332"/>
    <w:rsid w:val="00C01F56"/>
    <w:rsid w:val="00C03420"/>
    <w:rsid w:val="00C12F4E"/>
    <w:rsid w:val="00C1518D"/>
    <w:rsid w:val="00C16DB8"/>
    <w:rsid w:val="00C259D3"/>
    <w:rsid w:val="00C267DE"/>
    <w:rsid w:val="00C37692"/>
    <w:rsid w:val="00C51343"/>
    <w:rsid w:val="00C557A7"/>
    <w:rsid w:val="00C63E03"/>
    <w:rsid w:val="00C67E79"/>
    <w:rsid w:val="00C70DDF"/>
    <w:rsid w:val="00C76971"/>
    <w:rsid w:val="00C865AD"/>
    <w:rsid w:val="00C900FB"/>
    <w:rsid w:val="00C92C4F"/>
    <w:rsid w:val="00CA0C3E"/>
    <w:rsid w:val="00CA26D1"/>
    <w:rsid w:val="00CA43ED"/>
    <w:rsid w:val="00CD3705"/>
    <w:rsid w:val="00CF16D6"/>
    <w:rsid w:val="00CF5AFF"/>
    <w:rsid w:val="00D0340E"/>
    <w:rsid w:val="00D1072E"/>
    <w:rsid w:val="00D120FF"/>
    <w:rsid w:val="00D14A57"/>
    <w:rsid w:val="00D3101D"/>
    <w:rsid w:val="00D35F14"/>
    <w:rsid w:val="00D450BA"/>
    <w:rsid w:val="00D5197D"/>
    <w:rsid w:val="00D537A6"/>
    <w:rsid w:val="00D619F3"/>
    <w:rsid w:val="00D62FE0"/>
    <w:rsid w:val="00D63FE3"/>
    <w:rsid w:val="00D66EB5"/>
    <w:rsid w:val="00D7561D"/>
    <w:rsid w:val="00D77A1E"/>
    <w:rsid w:val="00D833A1"/>
    <w:rsid w:val="00D85C8F"/>
    <w:rsid w:val="00D91126"/>
    <w:rsid w:val="00DA4672"/>
    <w:rsid w:val="00DF4885"/>
    <w:rsid w:val="00DF4C7F"/>
    <w:rsid w:val="00DF4FF8"/>
    <w:rsid w:val="00E1134B"/>
    <w:rsid w:val="00E1756C"/>
    <w:rsid w:val="00E20055"/>
    <w:rsid w:val="00E25DE7"/>
    <w:rsid w:val="00E26A33"/>
    <w:rsid w:val="00E412EE"/>
    <w:rsid w:val="00E43D61"/>
    <w:rsid w:val="00E463BB"/>
    <w:rsid w:val="00E62227"/>
    <w:rsid w:val="00E64E59"/>
    <w:rsid w:val="00E657E9"/>
    <w:rsid w:val="00E9387E"/>
    <w:rsid w:val="00EA7964"/>
    <w:rsid w:val="00EB2EA6"/>
    <w:rsid w:val="00EB785C"/>
    <w:rsid w:val="00EB7997"/>
    <w:rsid w:val="00EE44FB"/>
    <w:rsid w:val="00F078CC"/>
    <w:rsid w:val="00F201A1"/>
    <w:rsid w:val="00F45CEC"/>
    <w:rsid w:val="00F56B73"/>
    <w:rsid w:val="00F619B5"/>
    <w:rsid w:val="00F71058"/>
    <w:rsid w:val="00F82101"/>
    <w:rsid w:val="00F94C49"/>
    <w:rsid w:val="00FB7518"/>
    <w:rsid w:val="00FD70D3"/>
    <w:rsid w:val="00FE1436"/>
    <w:rsid w:val="00FE5BC1"/>
    <w:rsid w:val="00FF0617"/>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5FEF07"/>
  <w15:docId w15:val="{2432BE12-239D-48B8-B3EC-51472F214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4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4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4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4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4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48"/>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aliases w:val="Texte tableau,Paragraphe 3,lp1,P1 Pharos,ParagrapheLEXSI,Defautt"/>
    <w:basedOn w:val="Normal"/>
    <w:link w:val="ParagraphedelisteCar"/>
    <w:uiPriority w:val="99"/>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aliases w:val="Texte tableau Car,Paragraphe 3 Car,lp1 Car,P1 Pharos Car,ParagrapheLEXSI Car,Defautt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C16D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BA9B4-DF87-4F51-9517-D25A253C0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5712</Words>
  <Characters>32448</Characters>
  <Application>Microsoft Office Word</Application>
  <DocSecurity>0</DocSecurity>
  <Lines>754</Lines>
  <Paragraphs>625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Administration centrale</dc:creator>
  <cp:lastModifiedBy>FRANSLISE LECOQ</cp:lastModifiedBy>
  <cp:revision>3</cp:revision>
  <cp:lastPrinted>2022-05-25T13:47:00Z</cp:lastPrinted>
  <dcterms:created xsi:type="dcterms:W3CDTF">2025-03-13T11:24:00Z</dcterms:created>
  <dcterms:modified xsi:type="dcterms:W3CDTF">2025-04-08T12:34:00Z</dcterms:modified>
</cp:coreProperties>
</file>