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F6A4A" w14:textId="77777777" w:rsidR="005B3552" w:rsidRDefault="005B3552">
      <w:pPr>
        <w:sectPr w:rsidR="005B3552">
          <w:headerReference w:type="default" r:id="rId10"/>
          <w:footerReference w:type="default" r:id="rId11"/>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60E3948D" w14:textId="77777777" w:rsidTr="00720CF6">
        <w:tc>
          <w:tcPr>
            <w:tcW w:w="9143" w:type="dxa"/>
            <w:shd w:val="solid" w:color="66CCFF" w:fill="auto"/>
          </w:tcPr>
          <w:p w14:paraId="2C3D57AD"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48594391" w14:textId="77777777" w:rsidR="00A76E1C" w:rsidRDefault="00C8136E" w:rsidP="00BA20FC">
            <w:pPr>
              <w:spacing w:before="120" w:after="120"/>
              <w:jc w:val="center"/>
              <w:rPr>
                <w:rFonts w:ascii="Arial" w:hAnsi="Arial" w:cs="Arial"/>
                <w:b/>
                <w:caps/>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r w:rsidR="00935DA2">
              <w:rPr>
                <w:rFonts w:ascii="Arial" w:hAnsi="Arial" w:cs="Arial"/>
                <w:b/>
                <w:caps/>
                <w:sz w:val="28"/>
                <w:szCs w:val="28"/>
              </w:rPr>
              <w:t xml:space="preserve"> n°</w:t>
            </w:r>
            <w:r w:rsidR="007052B5">
              <w:rPr>
                <w:rFonts w:ascii="Arial" w:hAnsi="Arial" w:cs="Arial"/>
                <w:b/>
                <w:caps/>
                <w:sz w:val="28"/>
                <w:szCs w:val="28"/>
              </w:rPr>
              <w:t>………….</w:t>
            </w:r>
          </w:p>
          <w:p w14:paraId="2A77B287" w14:textId="3B0127FB" w:rsidR="007052B5" w:rsidRPr="00E6787D" w:rsidRDefault="007052B5" w:rsidP="00427BFC">
            <w:pPr>
              <w:spacing w:before="120" w:after="120"/>
              <w:jc w:val="center"/>
              <w:rPr>
                <w:rFonts w:ascii="Arial" w:hAnsi="Arial" w:cs="Arial"/>
                <w:b/>
                <w:sz w:val="18"/>
                <w:szCs w:val="18"/>
              </w:rPr>
            </w:pPr>
          </w:p>
        </w:tc>
        <w:tc>
          <w:tcPr>
            <w:tcW w:w="1134" w:type="dxa"/>
            <w:shd w:val="solid" w:color="66CCFF" w:fill="auto"/>
          </w:tcPr>
          <w:p w14:paraId="4D08AD0C"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15C6D458"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5CFCD962"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2E4A78F" w14:textId="77777777" w:rsidTr="00720CF6">
        <w:tc>
          <w:tcPr>
            <w:tcW w:w="10277" w:type="dxa"/>
            <w:shd w:val="solid" w:color="66CCFF" w:fill="auto"/>
          </w:tcPr>
          <w:p w14:paraId="6B2C707F"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8FCD052" w14:textId="77777777" w:rsidR="00A76E1C" w:rsidRPr="001C7D87" w:rsidRDefault="00A76E1C" w:rsidP="001C7D87">
      <w:pPr>
        <w:jc w:val="both"/>
        <w:rPr>
          <w:rFonts w:ascii="Arial" w:hAnsi="Arial" w:cs="Arial"/>
        </w:rPr>
      </w:pPr>
    </w:p>
    <w:p w14:paraId="55D0BC8B"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3829AC46" w14:textId="77777777" w:rsidR="00A6564D" w:rsidRPr="001C7D87" w:rsidRDefault="00A6564D" w:rsidP="001C7D87">
      <w:pPr>
        <w:jc w:val="both"/>
        <w:rPr>
          <w:rFonts w:ascii="Arial" w:hAnsi="Arial" w:cs="Arial"/>
          <w:iCs/>
        </w:rPr>
      </w:pPr>
    </w:p>
    <w:p w14:paraId="31C2CDE0" w14:textId="77777777" w:rsidR="00C8136E" w:rsidRPr="004B5502" w:rsidRDefault="00C02B02" w:rsidP="00E6787D">
      <w:pPr>
        <w:jc w:val="center"/>
        <w:rPr>
          <w:rFonts w:ascii="Arial" w:hAnsi="Arial" w:cs="Arial"/>
          <w:b/>
        </w:rPr>
      </w:pPr>
      <w:r w:rsidRPr="004B5502">
        <w:rPr>
          <w:rFonts w:ascii="Arial" w:hAnsi="Arial" w:cs="Arial"/>
          <w:b/>
        </w:rPr>
        <w:t>Ministère des armées – Secrétariat général pour l’administration</w:t>
      </w:r>
    </w:p>
    <w:p w14:paraId="1960D90D" w14:textId="77777777" w:rsidR="00C02B02" w:rsidRPr="004B5502" w:rsidRDefault="00C02B02" w:rsidP="00E6787D">
      <w:pPr>
        <w:jc w:val="center"/>
        <w:rPr>
          <w:rFonts w:ascii="Arial" w:hAnsi="Arial" w:cs="Arial"/>
          <w:b/>
        </w:rPr>
      </w:pPr>
      <w:r w:rsidRPr="004B5502">
        <w:rPr>
          <w:rFonts w:ascii="Arial" w:hAnsi="Arial" w:cs="Arial"/>
          <w:b/>
        </w:rPr>
        <w:t>Direction centrale du Service Infrastructure de la Défense</w:t>
      </w:r>
    </w:p>
    <w:p w14:paraId="337396EC" w14:textId="73151E21" w:rsidR="00C02B02" w:rsidRPr="004B5502" w:rsidRDefault="00044B74" w:rsidP="00E6787D">
      <w:pPr>
        <w:jc w:val="center"/>
        <w:rPr>
          <w:rFonts w:ascii="Arial" w:hAnsi="Arial" w:cs="Arial"/>
          <w:b/>
        </w:rPr>
      </w:pPr>
      <w:r>
        <w:rPr>
          <w:rFonts w:ascii="Arial" w:hAnsi="Arial" w:cs="Arial"/>
          <w:b/>
        </w:rPr>
        <w:t>S</w:t>
      </w:r>
      <w:r w:rsidR="00C02B02" w:rsidRPr="004B5502">
        <w:rPr>
          <w:rFonts w:ascii="Arial" w:hAnsi="Arial" w:cs="Arial"/>
          <w:b/>
        </w:rPr>
        <w:t xml:space="preserve">ervice d’infrastructure de la défense </w:t>
      </w:r>
      <w:r>
        <w:rPr>
          <w:rFonts w:ascii="Arial" w:hAnsi="Arial" w:cs="Arial"/>
          <w:b/>
        </w:rPr>
        <w:t>Sud-Est</w:t>
      </w:r>
    </w:p>
    <w:p w14:paraId="7471B559" w14:textId="77777777" w:rsidR="00C02B02" w:rsidRPr="004B5502" w:rsidRDefault="00C02B02" w:rsidP="00E6787D">
      <w:pPr>
        <w:jc w:val="center"/>
        <w:rPr>
          <w:rFonts w:ascii="Arial" w:hAnsi="Arial" w:cs="Arial"/>
          <w:b/>
        </w:rPr>
      </w:pPr>
      <w:r w:rsidRPr="004B5502">
        <w:rPr>
          <w:rFonts w:ascii="Arial" w:hAnsi="Arial" w:cs="Arial"/>
          <w:b/>
        </w:rPr>
        <w:t>26 avenue Leclerc – BP 97 423 – 69347 Lyon Cedex 07</w:t>
      </w:r>
    </w:p>
    <w:p w14:paraId="4946FA76" w14:textId="77777777" w:rsidR="00A6564D" w:rsidRPr="004B5502" w:rsidRDefault="00A6564D" w:rsidP="001C7D87">
      <w:pPr>
        <w:jc w:val="both"/>
        <w:rPr>
          <w:rFonts w:ascii="Arial" w:hAnsi="Arial" w:cs="Arial"/>
        </w:rPr>
      </w:pPr>
    </w:p>
    <w:p w14:paraId="430366B2"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2"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3"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74878EBB"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0F7B947F" w14:textId="03DB09C9" w:rsidR="00F75408" w:rsidRDefault="00044B74" w:rsidP="00427BFC">
      <w:pPr>
        <w:jc w:val="center"/>
        <w:rPr>
          <w:rFonts w:ascii="Arial" w:hAnsi="Arial" w:cs="Arial"/>
          <w:b/>
        </w:rPr>
      </w:pPr>
      <w:r>
        <w:rPr>
          <w:rFonts w:ascii="Arial" w:hAnsi="Arial" w:cs="Arial"/>
          <w:b/>
        </w:rPr>
        <w:br/>
        <w:t>Monsieur le directeur du Service d’infrastructure de la défense Sud-Est</w:t>
      </w:r>
    </w:p>
    <w:p w14:paraId="12FC89A8" w14:textId="77777777" w:rsidR="00F75408" w:rsidRDefault="00F75408" w:rsidP="00F75408">
      <w:pPr>
        <w:rPr>
          <w:rFonts w:ascii="Arial" w:hAnsi="Arial" w:cs="Arial"/>
        </w:rPr>
      </w:pPr>
      <w:r w:rsidRPr="001C7D87">
        <w:rPr>
          <w:rFonts w:ascii="Arial" w:hAnsi="Arial" w:cs="Arial"/>
          <w:color w:val="66CCFF"/>
          <w:spacing w:val="-10"/>
          <w:position w:val="-2"/>
        </w:rPr>
        <w:sym w:font="Wingdings" w:char="F06E"/>
      </w:r>
      <w:r w:rsidR="00427BFC">
        <w:rPr>
          <w:rFonts w:ascii="Arial" w:hAnsi="Arial" w:cs="Arial"/>
        </w:rPr>
        <w:t xml:space="preserve">Comptable assignataire </w:t>
      </w:r>
    </w:p>
    <w:p w14:paraId="7D39AA60" w14:textId="77777777" w:rsidR="00427BFC" w:rsidRPr="00D84476" w:rsidRDefault="00427BFC" w:rsidP="00F75408">
      <w:pPr>
        <w:jc w:val="center"/>
        <w:rPr>
          <w:rFonts w:ascii="Arial" w:hAnsi="Arial" w:cs="Arial"/>
          <w:b/>
        </w:rPr>
      </w:pPr>
      <w:r w:rsidRPr="00D84476">
        <w:rPr>
          <w:rFonts w:ascii="Arial" w:hAnsi="Arial" w:cs="Arial"/>
          <w:b/>
        </w:rPr>
        <w:t>Direction départementale des finances publiques des Landes</w:t>
      </w:r>
    </w:p>
    <w:p w14:paraId="284A157E" w14:textId="77777777" w:rsidR="00427BFC" w:rsidRPr="00D84476" w:rsidRDefault="00427BFC" w:rsidP="00F75408">
      <w:pPr>
        <w:jc w:val="center"/>
        <w:rPr>
          <w:rFonts w:ascii="Arial" w:hAnsi="Arial" w:cs="Arial"/>
          <w:b/>
        </w:rPr>
      </w:pPr>
      <w:r w:rsidRPr="00D84476">
        <w:rPr>
          <w:rFonts w:ascii="Arial" w:hAnsi="Arial" w:cs="Arial"/>
          <w:b/>
        </w:rPr>
        <w:t>23 rue André Dulamon</w:t>
      </w:r>
      <w:r>
        <w:rPr>
          <w:rFonts w:ascii="Arial" w:hAnsi="Arial" w:cs="Arial"/>
          <w:b/>
        </w:rPr>
        <w:t xml:space="preserve"> - </w:t>
      </w:r>
      <w:r w:rsidRPr="00D84476">
        <w:rPr>
          <w:rFonts w:ascii="Arial" w:hAnsi="Arial" w:cs="Arial"/>
          <w:b/>
        </w:rPr>
        <w:t>40011 MONT de MARSAN Cedex</w:t>
      </w:r>
    </w:p>
    <w:p w14:paraId="3D275CEA"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C58D4B5" w14:textId="77777777" w:rsidTr="00A6564D">
        <w:tc>
          <w:tcPr>
            <w:tcW w:w="10277" w:type="dxa"/>
            <w:shd w:val="solid" w:color="66CCFF" w:fill="auto"/>
          </w:tcPr>
          <w:p w14:paraId="2A244431"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7E1794F1" w14:textId="77777777" w:rsidR="00163956" w:rsidRDefault="00163956" w:rsidP="001C7D87">
      <w:pPr>
        <w:jc w:val="both"/>
        <w:rPr>
          <w:rFonts w:ascii="Arial" w:hAnsi="Arial" w:cs="Arial"/>
          <w:b/>
        </w:rPr>
      </w:pPr>
    </w:p>
    <w:p w14:paraId="185D735A" w14:textId="081DE645" w:rsidR="00F75408" w:rsidRPr="00F75408" w:rsidRDefault="00F75408" w:rsidP="001C7D87">
      <w:pPr>
        <w:jc w:val="both"/>
        <w:rPr>
          <w:rFonts w:ascii="Arial" w:hAnsi="Arial" w:cs="Arial"/>
          <w:b/>
        </w:rPr>
      </w:pPr>
      <w:r w:rsidRPr="00F75408">
        <w:rPr>
          <w:rFonts w:ascii="Arial" w:hAnsi="Arial" w:cs="Arial"/>
          <w:b/>
        </w:rPr>
        <w:t>Intitulé</w:t>
      </w:r>
      <w:r w:rsidR="00427BFC" w:rsidRPr="00F75408">
        <w:rPr>
          <w:rFonts w:ascii="Arial" w:hAnsi="Arial" w:cs="Arial"/>
          <w:b/>
        </w:rPr>
        <w:t xml:space="preserve"> du marché</w:t>
      </w:r>
      <w:r w:rsidRPr="00F75408">
        <w:rPr>
          <w:rFonts w:ascii="Arial" w:hAnsi="Arial" w:cs="Arial"/>
          <w:b/>
        </w:rPr>
        <w:t xml:space="preserve"> : </w:t>
      </w:r>
    </w:p>
    <w:p w14:paraId="164DFF62" w14:textId="77777777" w:rsidR="00163956" w:rsidRDefault="00163956" w:rsidP="00163956">
      <w:pPr>
        <w:jc w:val="center"/>
        <w:rPr>
          <w:rFonts w:ascii="Arial" w:hAnsi="Arial" w:cs="Arial"/>
          <w:b/>
          <w:bCs/>
        </w:rPr>
      </w:pPr>
      <w:r>
        <w:rPr>
          <w:rFonts w:ascii="Arial" w:hAnsi="Arial" w:cs="Arial"/>
          <w:b/>
          <w:bCs/>
        </w:rPr>
        <w:t>DAF_2025_000263     ESID 25 141</w:t>
      </w:r>
    </w:p>
    <w:p w14:paraId="494B1729" w14:textId="77777777" w:rsidR="00163956" w:rsidRDefault="00163956" w:rsidP="00163956">
      <w:pPr>
        <w:jc w:val="center"/>
        <w:rPr>
          <w:rFonts w:ascii="Arial" w:hAnsi="Arial" w:cs="Arial"/>
          <w:b/>
          <w:bCs/>
        </w:rPr>
      </w:pPr>
      <w:r>
        <w:rPr>
          <w:rFonts w:ascii="Arial" w:hAnsi="Arial" w:cs="Arial"/>
          <w:b/>
          <w:bCs/>
        </w:rPr>
        <w:t>VENTISERI (2B) – BA126 – Réalisation de la Purge profonde</w:t>
      </w:r>
    </w:p>
    <w:p w14:paraId="60C46173" w14:textId="77777777" w:rsidR="00163956" w:rsidRDefault="00163956" w:rsidP="00163956">
      <w:pPr>
        <w:jc w:val="center"/>
        <w:rPr>
          <w:rFonts w:ascii="Arial" w:hAnsi="Arial" w:cs="Arial"/>
          <w:b/>
          <w:bCs/>
        </w:rPr>
      </w:pPr>
      <w:r>
        <w:rPr>
          <w:rFonts w:ascii="Arial" w:hAnsi="Arial" w:cs="Arial"/>
          <w:b/>
          <w:bCs/>
        </w:rPr>
        <w:t>de la Butte du Stand de Tir à 25m</w:t>
      </w:r>
    </w:p>
    <w:p w14:paraId="23C6DB2C" w14:textId="77777777" w:rsidR="00163956" w:rsidRPr="001C7D87" w:rsidRDefault="00163956" w:rsidP="001C7D87">
      <w:pPr>
        <w:jc w:val="both"/>
        <w:rPr>
          <w:rFonts w:ascii="Arial" w:hAnsi="Arial" w:cs="Arial"/>
        </w:rPr>
      </w:pPr>
    </w:p>
    <w:p w14:paraId="237DECFB" w14:textId="77777777" w:rsidR="00C8136E" w:rsidRPr="00F75408" w:rsidRDefault="00ED5EEE" w:rsidP="001C7D87">
      <w:pPr>
        <w:jc w:val="both"/>
        <w:rPr>
          <w:rFonts w:ascii="Arial" w:hAnsi="Arial" w:cs="Arial"/>
          <w:b/>
        </w:rPr>
      </w:pPr>
      <w:r w:rsidRPr="00F75408">
        <w:rPr>
          <w:rFonts w:ascii="Arial" w:hAnsi="Arial" w:cs="Arial"/>
          <w:b/>
        </w:rPr>
        <w:t>Marché n° :</w:t>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Pr="00F75408">
        <w:rPr>
          <w:rFonts w:ascii="Arial" w:hAnsi="Arial" w:cs="Arial"/>
          <w:b/>
        </w:rPr>
        <w:t xml:space="preserve"> N° EJ : </w:t>
      </w:r>
    </w:p>
    <w:p w14:paraId="30F9125B" w14:textId="77777777" w:rsidR="0015584A" w:rsidRDefault="0015584A" w:rsidP="001C7D87">
      <w:pPr>
        <w:jc w:val="both"/>
        <w:rPr>
          <w:rFonts w:ascii="Arial" w:hAnsi="Arial" w:cs="Arial"/>
        </w:rPr>
      </w:pPr>
    </w:p>
    <w:p w14:paraId="5E41F73C" w14:textId="77777777" w:rsidR="0015584A" w:rsidRDefault="0015584A" w:rsidP="00F75408">
      <w:pPr>
        <w:jc w:val="both"/>
        <w:rPr>
          <w:rFonts w:ascii="Arial" w:hAnsi="Arial" w:cs="Arial"/>
        </w:rPr>
      </w:pPr>
      <w:r w:rsidRPr="00F75408">
        <w:rPr>
          <w:rFonts w:ascii="Arial" w:hAnsi="Arial" w:cs="Arial"/>
          <w:b/>
        </w:rPr>
        <w:t>Bon de commande :</w:t>
      </w:r>
      <w:r>
        <w:rPr>
          <w:rFonts w:ascii="Arial" w:hAnsi="Arial" w:cs="Arial"/>
          <w:b/>
        </w:rPr>
        <w:t xml:space="preserve"> </w:t>
      </w:r>
      <w:r>
        <w:fldChar w:fldCharType="begin">
          <w:ffData>
            <w:name w:val=""/>
            <w:enabled/>
            <w:calcOnExit w:val="0"/>
            <w:checkBox>
              <w:size w:val="20"/>
              <w:default w:val="0"/>
            </w:checkBox>
          </w:ffData>
        </w:fldChar>
      </w:r>
      <w:r>
        <w:instrText xml:space="preserve"> FORMCHECKBOX </w:instrText>
      </w:r>
      <w:r w:rsidR="008D4A3D">
        <w:fldChar w:fldCharType="separate"/>
      </w:r>
      <w:r>
        <w:fldChar w:fldCharType="end"/>
      </w:r>
      <w:r>
        <w:rPr>
          <w:rFonts w:ascii="Arial" w:hAnsi="Arial" w:cs="Arial"/>
          <w:bCs/>
        </w:rPr>
        <w:t>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8D4A3D">
        <w:fldChar w:fldCharType="separate"/>
      </w:r>
      <w:r>
        <w:fldChar w:fldCharType="end"/>
      </w:r>
      <w:r>
        <w:rPr>
          <w:rFonts w:ascii="Arial" w:hAnsi="Arial" w:cs="Arial"/>
          <w:bCs/>
        </w:rPr>
        <w:t> </w:t>
      </w:r>
      <w:r>
        <w:rPr>
          <w:rFonts w:ascii="Arial" w:hAnsi="Arial" w:cs="Arial"/>
        </w:rPr>
        <w:t>Non</w:t>
      </w:r>
      <w:r>
        <w:rPr>
          <w:rFonts w:ascii="Arial" w:hAnsi="Arial" w:cs="Arial"/>
        </w:rPr>
        <w:tab/>
      </w:r>
    </w:p>
    <w:p w14:paraId="23B6B242" w14:textId="77777777" w:rsidR="0015584A" w:rsidRDefault="0015584A" w:rsidP="0015584A">
      <w:pPr>
        <w:jc w:val="both"/>
        <w:rPr>
          <w:rFonts w:ascii="Arial" w:hAnsi="Arial" w:cs="Arial"/>
          <w:i/>
          <w:sz w:val="18"/>
          <w:szCs w:val="18"/>
        </w:rPr>
      </w:pPr>
      <w:r w:rsidRPr="00BA20FC">
        <w:rPr>
          <w:rFonts w:ascii="Arial" w:hAnsi="Arial" w:cs="Arial"/>
          <w:i/>
          <w:sz w:val="18"/>
          <w:szCs w:val="18"/>
        </w:rPr>
        <w:t>(Cocher la case correspondante.)</w:t>
      </w:r>
    </w:p>
    <w:p w14:paraId="32E15250" w14:textId="77777777" w:rsidR="009A32FA" w:rsidRPr="001C7D87" w:rsidRDefault="009A32FA" w:rsidP="00F75408">
      <w:pPr>
        <w:ind w:left="1701" w:firstLine="567"/>
        <w:jc w:val="both"/>
        <w:rPr>
          <w:rFonts w:ascii="Arial" w:hAnsi="Arial" w:cs="Arial"/>
        </w:rPr>
      </w:pPr>
      <w:r w:rsidRPr="000926B9">
        <w:rPr>
          <w:rFonts w:ascii="Arial" w:hAnsi="Arial" w:cs="Arial"/>
          <w:b/>
        </w:rPr>
        <w:t>N° BdC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926B9">
        <w:rPr>
          <w:rFonts w:ascii="Arial" w:hAnsi="Arial" w:cs="Arial"/>
          <w:b/>
        </w:rPr>
        <w:t>N° EJ BdC :</w:t>
      </w:r>
    </w:p>
    <w:p w14:paraId="091F93B8" w14:textId="77777777" w:rsidR="00567896" w:rsidRDefault="00567896" w:rsidP="001C7D87">
      <w:pPr>
        <w:jc w:val="both"/>
        <w:rPr>
          <w:rFonts w:ascii="Arial" w:hAnsi="Arial" w:cs="Arial"/>
        </w:rPr>
      </w:pPr>
    </w:p>
    <w:p w14:paraId="1B72A65B"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676DB46C" w14:textId="77777777" w:rsidTr="009D1EA5">
        <w:tc>
          <w:tcPr>
            <w:tcW w:w="10277" w:type="dxa"/>
            <w:shd w:val="solid" w:color="66CCFF" w:fill="auto"/>
          </w:tcPr>
          <w:p w14:paraId="1864A07E"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76AF8B57" w14:textId="77777777" w:rsidR="00A6564D" w:rsidRPr="001C7D87" w:rsidRDefault="00A6564D" w:rsidP="001C7D87">
      <w:pPr>
        <w:jc w:val="both"/>
        <w:rPr>
          <w:rFonts w:ascii="Arial" w:hAnsi="Arial" w:cs="Arial"/>
        </w:rPr>
      </w:pPr>
    </w:p>
    <w:p w14:paraId="47818F54"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506453C5"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33EE86A2"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D4A3D">
        <w:rPr>
          <w:rFonts w:ascii="Arial" w:hAnsi="Arial" w:cs="Arial"/>
        </w:rPr>
      </w:r>
      <w:r w:rsidR="008D4A3D">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14:paraId="60AFB510" w14:textId="77777777" w:rsidR="007D1C60" w:rsidRDefault="007D1C60" w:rsidP="004E24D6">
      <w:pPr>
        <w:spacing w:before="120"/>
        <w:ind w:left="567"/>
        <w:jc w:val="both"/>
        <w:rPr>
          <w:rFonts w:ascii="Arial" w:hAnsi="Arial" w:cs="Arial"/>
        </w:rPr>
      </w:pPr>
    </w:p>
    <w:p w14:paraId="4FC21A34"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D4A3D">
        <w:rPr>
          <w:rFonts w:ascii="Arial" w:hAnsi="Arial" w:cs="Arial"/>
        </w:rPr>
      </w:r>
      <w:r w:rsidR="008D4A3D">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64740C3D" w14:textId="77777777" w:rsidR="007D1C60" w:rsidRDefault="007D1C60" w:rsidP="004E24D6">
      <w:pPr>
        <w:spacing w:before="120"/>
        <w:ind w:left="567"/>
        <w:jc w:val="both"/>
        <w:rPr>
          <w:rFonts w:ascii="Arial" w:hAnsi="Arial" w:cs="Arial"/>
        </w:rPr>
      </w:pPr>
    </w:p>
    <w:p w14:paraId="530667B6"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D4A3D">
        <w:rPr>
          <w:rFonts w:ascii="Arial" w:hAnsi="Arial" w:cs="Arial"/>
        </w:rPr>
      </w:r>
      <w:r w:rsidR="008D4A3D">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14:paraId="37C58C02"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52A52B4" w14:textId="77777777" w:rsidTr="003A18B3">
        <w:tc>
          <w:tcPr>
            <w:tcW w:w="10277" w:type="dxa"/>
            <w:shd w:val="solid" w:color="66CCFF" w:fill="auto"/>
          </w:tcPr>
          <w:p w14:paraId="3098E8DE" w14:textId="77777777" w:rsidR="00720CF6" w:rsidRPr="001C7D87" w:rsidRDefault="00720CF6" w:rsidP="00C6740B">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73B3BD39"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14"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516F1B08" w14:textId="77777777" w:rsidR="000E2FF3" w:rsidRDefault="000E2FF3" w:rsidP="000E2FF3">
      <w:pPr>
        <w:jc w:val="both"/>
        <w:rPr>
          <w:rFonts w:ascii="Arial" w:hAnsi="Arial" w:cs="Arial"/>
          <w:b/>
          <w:bCs/>
        </w:rPr>
      </w:pPr>
    </w:p>
    <w:p w14:paraId="2E6CEE5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23FFDFFD" w14:textId="77777777" w:rsidR="00935938" w:rsidRPr="00200B38" w:rsidRDefault="00935938" w:rsidP="00200B38"/>
    <w:p w14:paraId="2A40ADB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E55709F" w14:textId="77777777" w:rsidR="00935938" w:rsidRPr="00200B38" w:rsidRDefault="00935938" w:rsidP="00200B38"/>
    <w:p w14:paraId="7ECE322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476679A0" w14:textId="77777777" w:rsidR="00935938" w:rsidRPr="00200B38" w:rsidRDefault="00935938" w:rsidP="00200B38"/>
    <w:p w14:paraId="4154D45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E6369BE" w14:textId="77777777" w:rsidR="00935938" w:rsidRDefault="00935938" w:rsidP="00200B38"/>
    <w:p w14:paraId="76DC912F"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15"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BABF53" w14:textId="77777777" w:rsidR="00935938" w:rsidRDefault="00935938" w:rsidP="00200B38"/>
    <w:p w14:paraId="454A8162" w14:textId="77777777" w:rsidR="00935938" w:rsidRPr="00200B38" w:rsidRDefault="00935938" w:rsidP="00200B38"/>
    <w:p w14:paraId="56526936" w14:textId="77777777" w:rsidR="000E2FF3" w:rsidRDefault="000E2FF3" w:rsidP="000E2FF3">
      <w:pPr>
        <w:jc w:val="both"/>
        <w:rPr>
          <w:rFonts w:ascii="Arial" w:hAnsi="Arial" w:cs="Arial"/>
          <w:b/>
          <w:bCs/>
        </w:rPr>
      </w:pPr>
    </w:p>
    <w:p w14:paraId="329B29F0"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05A4B68E" w14:textId="77777777" w:rsidR="00A1782D" w:rsidRDefault="00A1782D" w:rsidP="000E2FF3">
      <w:pPr>
        <w:jc w:val="both"/>
        <w:rPr>
          <w:rFonts w:ascii="Arial" w:hAnsi="Arial" w:cs="Arial"/>
          <w:b/>
          <w:bCs/>
        </w:rPr>
      </w:pPr>
    </w:p>
    <w:p w14:paraId="1AFC1B50" w14:textId="77777777" w:rsidR="00346D5A" w:rsidRDefault="00346D5A" w:rsidP="000E2FF3">
      <w:pPr>
        <w:jc w:val="both"/>
        <w:rPr>
          <w:rFonts w:ascii="Arial" w:eastAsia="Calibri" w:hAnsi="Arial" w:cs="Arial"/>
          <w:b/>
          <w:bCs/>
          <w:szCs w:val="22"/>
          <w:lang w:eastAsia="en-US"/>
        </w:rPr>
      </w:pPr>
    </w:p>
    <w:p w14:paraId="54B0889B" w14:textId="77777777" w:rsidR="00346D5A" w:rsidRDefault="00346D5A" w:rsidP="000E2FF3">
      <w:pPr>
        <w:jc w:val="both"/>
        <w:rPr>
          <w:rFonts w:ascii="Arial" w:hAnsi="Arial" w:cs="Arial"/>
          <w:b/>
          <w:bCs/>
        </w:rPr>
      </w:pPr>
    </w:p>
    <w:p w14:paraId="13757329"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1BCF9F00" w14:textId="77777777" w:rsidR="00A1782D" w:rsidRDefault="00F75408" w:rsidP="00360AF2">
      <w:pPr>
        <w:pStyle w:val="Sansinterligne"/>
        <w:jc w:val="both"/>
      </w:pPr>
      <w:r>
        <w:t>(si différent du cotraitant qui sous-traite les prestations)</w:t>
      </w:r>
    </w:p>
    <w:p w14:paraId="071371D6" w14:textId="77777777" w:rsidR="00A1782D" w:rsidRDefault="00A1782D" w:rsidP="00360AF2">
      <w:pPr>
        <w:pStyle w:val="Sansinterligne"/>
        <w:jc w:val="both"/>
      </w:pPr>
    </w:p>
    <w:p w14:paraId="1002C003" w14:textId="77777777" w:rsidR="00A1782D" w:rsidRDefault="00A1782D" w:rsidP="00360AF2">
      <w:pPr>
        <w:pStyle w:val="Sansinterligne"/>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40306F69" w14:textId="77777777" w:rsidTr="009D1EA5">
        <w:tc>
          <w:tcPr>
            <w:tcW w:w="10277" w:type="dxa"/>
            <w:shd w:val="solid" w:color="66CCFF" w:fill="auto"/>
          </w:tcPr>
          <w:p w14:paraId="548CFF71"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1D2EF56D" w14:textId="77777777" w:rsidR="00542D32" w:rsidRPr="001C7D87" w:rsidRDefault="00542D32" w:rsidP="001C7D87">
      <w:pPr>
        <w:rPr>
          <w:rFonts w:ascii="Arial" w:hAnsi="Arial" w:cs="Arial"/>
        </w:rPr>
      </w:pPr>
    </w:p>
    <w:p w14:paraId="2D8A07C1"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16"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23583096" w14:textId="77777777" w:rsidR="00C6536A" w:rsidRDefault="00C6536A" w:rsidP="00C6536A">
      <w:pPr>
        <w:jc w:val="both"/>
        <w:rPr>
          <w:rFonts w:ascii="Arial" w:hAnsi="Arial" w:cs="Arial"/>
          <w:b/>
          <w:bCs/>
        </w:rPr>
      </w:pPr>
    </w:p>
    <w:p w14:paraId="094CAA2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D298FAF" w14:textId="77777777" w:rsidR="00935938" w:rsidRPr="005432CA" w:rsidRDefault="00935938" w:rsidP="00935938"/>
    <w:p w14:paraId="1E7A18C6"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4D15227F" w14:textId="77777777" w:rsidR="00935938" w:rsidRPr="005432CA" w:rsidRDefault="00935938" w:rsidP="00935938"/>
    <w:p w14:paraId="3ED92F5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2CF8ED5A" w14:textId="77777777" w:rsidR="00935938" w:rsidRPr="005432CA" w:rsidRDefault="00935938" w:rsidP="00935938"/>
    <w:p w14:paraId="64B64EA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40F3C537" w14:textId="77777777" w:rsidR="00935938" w:rsidRDefault="00935938" w:rsidP="00935938"/>
    <w:p w14:paraId="62E1AE70"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17"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EDE844" w14:textId="77777777" w:rsidR="00935938" w:rsidRDefault="00935938" w:rsidP="00935938"/>
    <w:p w14:paraId="6FF4298E" w14:textId="77777777" w:rsidR="00935938" w:rsidRPr="005432CA" w:rsidRDefault="00935938" w:rsidP="00935938"/>
    <w:p w14:paraId="04EB16EA" w14:textId="77777777" w:rsidR="00C6536A" w:rsidRDefault="00DD00D7" w:rsidP="00C6536A">
      <w:pPr>
        <w:jc w:val="both"/>
        <w:rPr>
          <w:rFonts w:ascii="Arial" w:hAnsi="Arial" w:cs="Arial"/>
        </w:rPr>
      </w:pPr>
      <w:r>
        <w:rPr>
          <w:rFonts w:ascii="Wingdings" w:hAnsi="Wingdings"/>
          <w:b/>
          <w:color w:val="66CCFF"/>
          <w:spacing w:val="-10"/>
          <w:position w:val="-1"/>
        </w:rPr>
        <w:lastRenderedPageBreak/>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49DAB8E4" w14:textId="77777777" w:rsidR="00C6536A" w:rsidRDefault="00C6536A" w:rsidP="00C6536A">
      <w:pPr>
        <w:jc w:val="both"/>
        <w:rPr>
          <w:rFonts w:ascii="Arial" w:hAnsi="Arial" w:cs="Arial"/>
          <w:b/>
          <w:bCs/>
        </w:rPr>
      </w:pPr>
    </w:p>
    <w:p w14:paraId="66F3F145" w14:textId="77777777" w:rsidR="00C6536A" w:rsidRDefault="00C6536A" w:rsidP="00C6536A">
      <w:pPr>
        <w:jc w:val="both"/>
        <w:rPr>
          <w:rFonts w:ascii="Arial" w:hAnsi="Arial" w:cs="Arial"/>
          <w:b/>
          <w:bCs/>
        </w:rPr>
      </w:pPr>
    </w:p>
    <w:p w14:paraId="377BDA3B" w14:textId="77777777" w:rsidR="00C6536A" w:rsidRDefault="00C6536A" w:rsidP="00C6536A">
      <w:pPr>
        <w:jc w:val="both"/>
        <w:rPr>
          <w:rFonts w:ascii="Arial" w:hAnsi="Arial" w:cs="Arial"/>
          <w:b/>
          <w:bCs/>
        </w:rPr>
      </w:pPr>
    </w:p>
    <w:p w14:paraId="256FCE12"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4D414AB3"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5CDB9DC7" w14:textId="77777777" w:rsidR="00D555D4" w:rsidRDefault="00D555D4" w:rsidP="00BA20FC">
      <w:pPr>
        <w:jc w:val="both"/>
        <w:rPr>
          <w:rFonts w:ascii="Arial" w:hAnsi="Arial" w:cs="Arial"/>
          <w:i/>
          <w:sz w:val="18"/>
          <w:szCs w:val="18"/>
        </w:rPr>
      </w:pPr>
    </w:p>
    <w:p w14:paraId="7040B295" w14:textId="77777777" w:rsidR="00175F1E" w:rsidRDefault="00175F1E" w:rsidP="00BA20FC">
      <w:pPr>
        <w:jc w:val="both"/>
        <w:rPr>
          <w:rFonts w:ascii="Arial" w:hAnsi="Arial" w:cs="Arial"/>
          <w:i/>
          <w:sz w:val="18"/>
          <w:szCs w:val="18"/>
        </w:rPr>
      </w:pPr>
    </w:p>
    <w:p w14:paraId="7D0FEF6B" w14:textId="77777777" w:rsidR="004E24D6" w:rsidRDefault="004E24D6" w:rsidP="00BA20FC">
      <w:pPr>
        <w:jc w:val="both"/>
        <w:rPr>
          <w:rFonts w:ascii="Arial" w:hAnsi="Arial" w:cs="Arial"/>
          <w:i/>
          <w:sz w:val="18"/>
          <w:szCs w:val="18"/>
        </w:rPr>
      </w:pPr>
    </w:p>
    <w:p w14:paraId="6760CE49" w14:textId="77777777" w:rsidR="004E24D6" w:rsidRDefault="004E24D6" w:rsidP="00BA20FC">
      <w:pPr>
        <w:jc w:val="both"/>
        <w:rPr>
          <w:rFonts w:ascii="Arial" w:hAnsi="Arial" w:cs="Arial"/>
          <w:i/>
          <w:sz w:val="18"/>
          <w:szCs w:val="18"/>
        </w:rPr>
      </w:pPr>
    </w:p>
    <w:p w14:paraId="07D6AE73"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18"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19"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0"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1"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51EF22C8" w14:textId="77777777" w:rsidR="00175F1E" w:rsidRDefault="00175F1E" w:rsidP="00175F1E">
      <w:pPr>
        <w:jc w:val="both"/>
        <w:rPr>
          <w:rFonts w:ascii="Arial" w:hAnsi="Arial" w:cs="Arial"/>
        </w:rPr>
      </w:pPr>
    </w:p>
    <w:p w14:paraId="5E16248D"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D4A3D">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8D4A3D">
        <w:fldChar w:fldCharType="separate"/>
      </w:r>
      <w:r>
        <w:fldChar w:fldCharType="end"/>
      </w:r>
      <w:r>
        <w:rPr>
          <w:rFonts w:ascii="Arial" w:hAnsi="Arial" w:cs="Arial"/>
          <w:bCs/>
        </w:rPr>
        <w:t> </w:t>
      </w:r>
      <w:r w:rsidR="00175F1E">
        <w:rPr>
          <w:rFonts w:ascii="Arial" w:hAnsi="Arial" w:cs="Arial"/>
        </w:rPr>
        <w:t>Non</w:t>
      </w:r>
    </w:p>
    <w:p w14:paraId="12852385" w14:textId="77777777" w:rsidR="00D555D4" w:rsidRDefault="00D555D4" w:rsidP="00BA20FC">
      <w:pPr>
        <w:jc w:val="both"/>
        <w:rPr>
          <w:rFonts w:ascii="Arial" w:hAnsi="Arial" w:cs="Arial"/>
          <w:i/>
          <w:sz w:val="18"/>
          <w:szCs w:val="18"/>
        </w:rPr>
      </w:pPr>
    </w:p>
    <w:p w14:paraId="18B0672E"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22"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42731C96" w14:textId="77777777" w:rsidR="00D555D4" w:rsidRDefault="00D555D4" w:rsidP="00D555D4">
      <w:pPr>
        <w:ind w:left="567"/>
        <w:jc w:val="both"/>
        <w:rPr>
          <w:rFonts w:ascii="Arial" w:hAnsi="Arial" w:cs="Arial"/>
        </w:rPr>
      </w:pPr>
    </w:p>
    <w:p w14:paraId="551C8E44"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D4A3D">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8D4A3D">
        <w:fldChar w:fldCharType="separate"/>
      </w:r>
      <w:r>
        <w:fldChar w:fldCharType="end"/>
      </w:r>
      <w:r>
        <w:rPr>
          <w:rFonts w:ascii="Arial" w:hAnsi="Arial" w:cs="Arial"/>
          <w:bCs/>
        </w:rPr>
        <w:t> </w:t>
      </w:r>
      <w:r w:rsidR="003B07BB">
        <w:rPr>
          <w:rFonts w:ascii="Arial" w:hAnsi="Arial" w:cs="Arial"/>
        </w:rPr>
        <w:t>Non</w:t>
      </w:r>
    </w:p>
    <w:p w14:paraId="438AB67F" w14:textId="77777777" w:rsidR="00B55890" w:rsidRDefault="00B55890" w:rsidP="00BA20FC">
      <w:pPr>
        <w:jc w:val="both"/>
        <w:rPr>
          <w:rFonts w:ascii="Arial" w:hAnsi="Arial" w:cs="Arial"/>
        </w:rPr>
      </w:pPr>
    </w:p>
    <w:p w14:paraId="3B880047" w14:textId="77777777" w:rsidR="00B55890" w:rsidRDefault="00B55890" w:rsidP="00BA20FC">
      <w:pPr>
        <w:jc w:val="both"/>
        <w:rPr>
          <w:rFonts w:ascii="Arial" w:hAnsi="Arial" w:cs="Arial"/>
        </w:rPr>
      </w:pPr>
    </w:p>
    <w:p w14:paraId="6B7F6AF9"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000FCC60" w14:textId="77777777" w:rsidTr="009D1EA5">
        <w:tc>
          <w:tcPr>
            <w:tcW w:w="10277" w:type="dxa"/>
            <w:shd w:val="solid" w:color="66CCFF" w:fill="auto"/>
          </w:tcPr>
          <w:p w14:paraId="1237C1BB"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79201D25"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600AFCF7" w14:textId="77777777" w:rsidR="00F50693" w:rsidRDefault="00F50693" w:rsidP="00BA20FC">
      <w:pPr>
        <w:jc w:val="both"/>
        <w:rPr>
          <w:rFonts w:ascii="Arial" w:hAnsi="Arial" w:cs="Arial"/>
        </w:rPr>
      </w:pPr>
    </w:p>
    <w:p w14:paraId="20978632" w14:textId="77777777" w:rsidR="004B5502" w:rsidRPr="001C7D87" w:rsidRDefault="004B5502" w:rsidP="00BA20FC">
      <w:pPr>
        <w:jc w:val="both"/>
        <w:rPr>
          <w:rFonts w:ascii="Arial" w:hAnsi="Arial" w:cs="Arial"/>
        </w:rPr>
      </w:pPr>
    </w:p>
    <w:p w14:paraId="7003E64E"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60A73CBD" w14:textId="77777777" w:rsidR="008423AC" w:rsidRDefault="008423AC" w:rsidP="008423AC">
      <w:pPr>
        <w:jc w:val="both"/>
        <w:rPr>
          <w:rFonts w:ascii="Arial" w:hAnsi="Arial" w:cs="Arial"/>
        </w:rPr>
      </w:pPr>
    </w:p>
    <w:p w14:paraId="0AD208FD" w14:textId="77777777" w:rsidR="008423AC" w:rsidRDefault="008423AC" w:rsidP="008423AC">
      <w:pPr>
        <w:jc w:val="both"/>
        <w:rPr>
          <w:rFonts w:ascii="Arial" w:hAnsi="Arial" w:cs="Arial"/>
        </w:rPr>
      </w:pPr>
      <w:r>
        <w:rPr>
          <w:rFonts w:ascii="Arial" w:hAnsi="Arial" w:cs="Arial"/>
        </w:rPr>
        <w:t xml:space="preserve">Objet des prestations réalisées le sous-traitant : </w:t>
      </w:r>
    </w:p>
    <w:p w14:paraId="36AF7BB9" w14:textId="77777777" w:rsidR="008423AC" w:rsidRDefault="008423AC" w:rsidP="008423AC">
      <w:pPr>
        <w:numPr>
          <w:ilvl w:val="0"/>
          <w:numId w:val="20"/>
        </w:numPr>
        <w:jc w:val="both"/>
        <w:rPr>
          <w:rFonts w:ascii="Arial" w:hAnsi="Arial" w:cs="Arial"/>
        </w:rPr>
      </w:pPr>
    </w:p>
    <w:p w14:paraId="052A2953" w14:textId="77777777" w:rsidR="008423AC" w:rsidRDefault="008423AC" w:rsidP="008423AC">
      <w:pPr>
        <w:numPr>
          <w:ilvl w:val="0"/>
          <w:numId w:val="20"/>
        </w:numPr>
        <w:jc w:val="both"/>
        <w:rPr>
          <w:rFonts w:ascii="Arial" w:hAnsi="Arial" w:cs="Arial"/>
        </w:rPr>
      </w:pPr>
    </w:p>
    <w:p w14:paraId="3D8002B6" w14:textId="77777777" w:rsidR="008423AC" w:rsidRDefault="008423AC" w:rsidP="008423AC">
      <w:pPr>
        <w:numPr>
          <w:ilvl w:val="0"/>
          <w:numId w:val="20"/>
        </w:numPr>
        <w:jc w:val="both"/>
        <w:rPr>
          <w:rFonts w:ascii="Arial" w:hAnsi="Arial" w:cs="Arial"/>
        </w:rPr>
      </w:pPr>
      <w:r>
        <w:rPr>
          <w:rFonts w:ascii="Arial" w:hAnsi="Arial" w:cs="Arial"/>
        </w:rPr>
        <w:t>….</w:t>
      </w:r>
    </w:p>
    <w:p w14:paraId="72F4C460" w14:textId="77777777" w:rsidR="008423AC" w:rsidRDefault="008423AC" w:rsidP="008423AC">
      <w:pPr>
        <w:ind w:left="720"/>
        <w:jc w:val="both"/>
        <w:rPr>
          <w:rFonts w:ascii="Arial" w:hAnsi="Arial" w:cs="Arial"/>
        </w:rPr>
      </w:pPr>
    </w:p>
    <w:p w14:paraId="331E82EC" w14:textId="77777777" w:rsidR="008423AC" w:rsidRDefault="008423AC" w:rsidP="008423AC">
      <w:pPr>
        <w:jc w:val="both"/>
        <w:rPr>
          <w:rFonts w:ascii="Arial" w:hAnsi="Arial" w:cs="Arial"/>
        </w:rPr>
      </w:pPr>
      <w:r>
        <w:rPr>
          <w:rFonts w:ascii="Arial" w:hAnsi="Arial" w:cs="Arial"/>
        </w:rPr>
        <w:t xml:space="preserve">En cas de marché fractionné, préciser la tranche concernée </w:t>
      </w:r>
    </w:p>
    <w:p w14:paraId="34916EE1" w14:textId="77777777" w:rsidR="008423AC" w:rsidRDefault="008423AC" w:rsidP="008423AC">
      <w:pPr>
        <w:ind w:left="1134" w:hanging="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8D4A3D">
        <w:rPr>
          <w:rFonts w:ascii="Arial" w:hAnsi="Arial" w:cs="Arial"/>
        </w:rPr>
      </w:r>
      <w:r w:rsidR="008D4A3D">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 xml:space="preserve">TF </w:t>
      </w:r>
      <w:r>
        <w:rPr>
          <w:rFonts w:ascii="Arial" w:hAnsi="Arial" w:cs="Arial"/>
        </w:rPr>
        <w:tab/>
      </w: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8D4A3D">
        <w:rPr>
          <w:rFonts w:ascii="Arial" w:hAnsi="Arial" w:cs="Arial"/>
        </w:rPr>
      </w:r>
      <w:r w:rsidR="008D4A3D">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TOxxx</w:t>
      </w:r>
      <w:r>
        <w:rPr>
          <w:rFonts w:ascii="Arial" w:hAnsi="Arial" w:cs="Arial"/>
        </w:rPr>
        <w:tab/>
      </w:r>
    </w:p>
    <w:p w14:paraId="4A576ABB" w14:textId="77777777" w:rsidR="008423AC" w:rsidRDefault="008423AC" w:rsidP="008423AC">
      <w:pPr>
        <w:jc w:val="both"/>
        <w:rPr>
          <w:rFonts w:ascii="Arial" w:hAnsi="Arial" w:cs="Arial"/>
        </w:rPr>
      </w:pPr>
    </w:p>
    <w:p w14:paraId="16A65C3B" w14:textId="77777777" w:rsidR="008423AC" w:rsidRDefault="008423AC" w:rsidP="008423AC">
      <w:pPr>
        <w:jc w:val="both"/>
        <w:rPr>
          <w:rFonts w:ascii="Arial" w:hAnsi="Arial" w:cs="Arial"/>
        </w:rPr>
      </w:pPr>
      <w:r>
        <w:rPr>
          <w:rFonts w:ascii="Arial" w:hAnsi="Arial" w:cs="Arial"/>
        </w:rPr>
        <w:t xml:space="preserve">En cas de marché reconductible, préciser la période d’exécution concernée par la sous traitance </w:t>
      </w:r>
    </w:p>
    <w:p w14:paraId="072D042D" w14:textId="77777777" w:rsidR="008423AC" w:rsidRPr="00122645" w:rsidRDefault="008423AC" w:rsidP="008423AC">
      <w:pPr>
        <w:jc w:val="both"/>
        <w:rPr>
          <w:rFonts w:ascii="Arial" w:hAnsi="Arial" w:cs="Arial"/>
        </w:rPr>
      </w:pPr>
      <w:r w:rsidRPr="00122645">
        <w:rPr>
          <w:rFonts w:ascii="Arial" w:hAnsi="Arial" w:cs="Arial"/>
        </w:rPr>
        <w:fldChar w:fldCharType="begin">
          <w:ffData>
            <w:name w:val=""/>
            <w:enabled/>
            <w:calcOnExit w:val="0"/>
            <w:checkBox>
              <w:sizeAuto/>
              <w:default w:val="0"/>
            </w:checkBox>
          </w:ffData>
        </w:fldChar>
      </w:r>
      <w:r w:rsidRPr="00122645">
        <w:rPr>
          <w:rFonts w:ascii="Arial" w:hAnsi="Arial" w:cs="Arial"/>
        </w:rPr>
        <w:instrText xml:space="preserve"> FORMCHECKBOX </w:instrText>
      </w:r>
      <w:r w:rsidR="008D4A3D">
        <w:rPr>
          <w:rFonts w:ascii="Arial" w:hAnsi="Arial" w:cs="Arial"/>
        </w:rPr>
      </w:r>
      <w:r w:rsidR="008D4A3D">
        <w:rPr>
          <w:rFonts w:ascii="Arial" w:hAnsi="Arial" w:cs="Arial"/>
        </w:rPr>
        <w:fldChar w:fldCharType="separate"/>
      </w:r>
      <w:r w:rsidRPr="00122645">
        <w:rPr>
          <w:rFonts w:ascii="Arial" w:hAnsi="Arial" w:cs="Arial"/>
        </w:rPr>
        <w:fldChar w:fldCharType="end"/>
      </w:r>
      <w:r w:rsidRPr="00122645">
        <w:rPr>
          <w:rFonts w:ascii="Arial" w:hAnsi="Arial" w:cs="Arial"/>
        </w:rPr>
        <w:t xml:space="preserve"> PERIODE du ………………..au …………………………… </w:t>
      </w:r>
    </w:p>
    <w:p w14:paraId="6505E36C" w14:textId="77777777" w:rsidR="00935938" w:rsidRDefault="00935938" w:rsidP="00BA20FC">
      <w:pPr>
        <w:jc w:val="both"/>
        <w:rPr>
          <w:rFonts w:ascii="Arial" w:hAnsi="Arial" w:cs="Arial"/>
        </w:rPr>
      </w:pPr>
    </w:p>
    <w:p w14:paraId="2DF2A577" w14:textId="77777777" w:rsidR="00791DE5" w:rsidRDefault="00791DE5" w:rsidP="00BA20FC">
      <w:pPr>
        <w:jc w:val="both"/>
        <w:rPr>
          <w:rFonts w:ascii="Arial" w:hAnsi="Arial" w:cs="Arial"/>
        </w:rPr>
      </w:pPr>
    </w:p>
    <w:p w14:paraId="50C28A0A" w14:textId="77777777" w:rsidR="00791DE5" w:rsidRDefault="00791DE5" w:rsidP="00BA20FC">
      <w:pPr>
        <w:jc w:val="both"/>
        <w:rPr>
          <w:rFonts w:ascii="Arial" w:hAnsi="Arial" w:cs="Arial"/>
        </w:rPr>
      </w:pPr>
    </w:p>
    <w:p w14:paraId="52368A3B" w14:textId="77777777" w:rsidR="004B5502" w:rsidRDefault="004B5502" w:rsidP="00BA20FC">
      <w:pPr>
        <w:jc w:val="both"/>
        <w:rPr>
          <w:rFonts w:ascii="Arial" w:hAnsi="Arial" w:cs="Arial"/>
        </w:rPr>
      </w:pPr>
    </w:p>
    <w:p w14:paraId="1161E928" w14:textId="77777777" w:rsidR="004B5502" w:rsidRDefault="004B5502" w:rsidP="00BA20FC">
      <w:pPr>
        <w:jc w:val="both"/>
        <w:rPr>
          <w:rFonts w:ascii="Arial" w:hAnsi="Arial" w:cs="Arial"/>
        </w:rPr>
      </w:pPr>
    </w:p>
    <w:p w14:paraId="743A5056" w14:textId="77777777" w:rsidR="004B5502" w:rsidRDefault="004B5502" w:rsidP="00BA20FC">
      <w:pPr>
        <w:jc w:val="both"/>
        <w:rPr>
          <w:rFonts w:ascii="Arial" w:hAnsi="Arial" w:cs="Arial"/>
        </w:rPr>
      </w:pPr>
    </w:p>
    <w:p w14:paraId="7C28E4E8" w14:textId="77777777" w:rsidR="00044DCF" w:rsidRDefault="00044DCF" w:rsidP="00BA20FC">
      <w:pPr>
        <w:jc w:val="both"/>
        <w:rPr>
          <w:rFonts w:ascii="Arial" w:hAnsi="Arial" w:cs="Arial"/>
        </w:rPr>
      </w:pPr>
    </w:p>
    <w:p w14:paraId="47E28740"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586B7C8A" w14:textId="77777777" w:rsidR="00935938" w:rsidRPr="00C847AF" w:rsidRDefault="00935938" w:rsidP="00935938">
      <w:pPr>
        <w:pStyle w:val="En-tte"/>
        <w:tabs>
          <w:tab w:val="left" w:pos="864"/>
        </w:tabs>
        <w:jc w:val="both"/>
        <w:rPr>
          <w:rFonts w:ascii="Arial" w:hAnsi="Arial" w:cs="Arial"/>
        </w:rPr>
      </w:pPr>
    </w:p>
    <w:p w14:paraId="2E958F4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3AA57147" w14:textId="77777777" w:rsidR="00935938" w:rsidRPr="00C847AF" w:rsidRDefault="00935938" w:rsidP="00935938">
      <w:pPr>
        <w:pStyle w:val="En-tte"/>
        <w:tabs>
          <w:tab w:val="left" w:pos="864"/>
        </w:tabs>
        <w:jc w:val="both"/>
        <w:rPr>
          <w:rFonts w:ascii="Arial" w:hAnsi="Arial" w:cs="Arial"/>
        </w:rPr>
      </w:pPr>
    </w:p>
    <w:p w14:paraId="77F7814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6D26EAB0" w14:textId="77777777" w:rsidR="00935938" w:rsidRPr="00C847AF" w:rsidRDefault="00935938" w:rsidP="00935938">
      <w:pPr>
        <w:pStyle w:val="En-tte"/>
        <w:tabs>
          <w:tab w:val="left" w:pos="864"/>
        </w:tabs>
        <w:jc w:val="both"/>
        <w:rPr>
          <w:rFonts w:ascii="Arial" w:hAnsi="Arial" w:cs="Arial"/>
        </w:rPr>
      </w:pPr>
    </w:p>
    <w:p w14:paraId="09064BD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5197375D" w14:textId="77777777" w:rsidR="00935938" w:rsidRPr="00C847AF" w:rsidRDefault="00935938" w:rsidP="00935938">
      <w:pPr>
        <w:pStyle w:val="En-tte"/>
        <w:tabs>
          <w:tab w:val="left" w:pos="864"/>
        </w:tabs>
        <w:jc w:val="both"/>
        <w:rPr>
          <w:rFonts w:ascii="Arial" w:hAnsi="Arial" w:cs="Arial"/>
        </w:rPr>
      </w:pPr>
    </w:p>
    <w:p w14:paraId="3133CB98"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2B1653C5" w14:textId="77777777" w:rsidR="00935938" w:rsidRPr="00C847AF" w:rsidRDefault="00935938" w:rsidP="00935938">
      <w:pPr>
        <w:pStyle w:val="En-tte"/>
        <w:tabs>
          <w:tab w:val="left" w:pos="864"/>
        </w:tabs>
        <w:jc w:val="both"/>
        <w:rPr>
          <w:rFonts w:ascii="Arial" w:hAnsi="Arial" w:cs="Arial"/>
        </w:rPr>
      </w:pPr>
    </w:p>
    <w:p w14:paraId="12988655"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00663596" w14:textId="77777777" w:rsidR="00935938" w:rsidRPr="00C847AF" w:rsidRDefault="00935938" w:rsidP="00935938">
      <w:pPr>
        <w:pStyle w:val="En-tte"/>
        <w:tabs>
          <w:tab w:val="left" w:pos="864"/>
        </w:tabs>
        <w:jc w:val="both"/>
        <w:rPr>
          <w:rFonts w:ascii="Arial" w:hAnsi="Arial" w:cs="Arial"/>
        </w:rPr>
      </w:pPr>
    </w:p>
    <w:p w14:paraId="6C2272A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lastRenderedPageBreak/>
        <w:t>Les catégories de personnes concernées sont :</w:t>
      </w:r>
      <w:r>
        <w:rPr>
          <w:rFonts w:ascii="Arial" w:hAnsi="Arial" w:cs="Arial"/>
        </w:rPr>
        <w:t xml:space="preserve"> ………………….</w:t>
      </w:r>
    </w:p>
    <w:p w14:paraId="0094CB6F" w14:textId="77777777" w:rsidR="00935938" w:rsidRDefault="00935938" w:rsidP="00935938">
      <w:pPr>
        <w:jc w:val="both"/>
        <w:rPr>
          <w:rFonts w:ascii="Arial" w:hAnsi="Arial" w:cs="Arial"/>
        </w:rPr>
      </w:pPr>
    </w:p>
    <w:p w14:paraId="674D18B2"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13B9476C" w14:textId="77777777" w:rsidR="00935938" w:rsidRPr="00AE0741" w:rsidRDefault="00935938" w:rsidP="00935938">
      <w:pPr>
        <w:pStyle w:val="En-tte"/>
        <w:tabs>
          <w:tab w:val="left" w:pos="864"/>
        </w:tabs>
        <w:jc w:val="both"/>
        <w:rPr>
          <w:rFonts w:ascii="Arial" w:hAnsi="Arial" w:cs="Arial"/>
        </w:rPr>
      </w:pPr>
    </w:p>
    <w:p w14:paraId="45F5C89C"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8D4A3D">
        <w:rPr>
          <w:rFonts w:ascii="Arial" w:hAnsi="Arial" w:cs="Arial"/>
        </w:rPr>
      </w:r>
      <w:r w:rsidR="008D4A3D">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011DE25D" w14:textId="77777777" w:rsidR="00935938" w:rsidRPr="00AE0741" w:rsidRDefault="00935938" w:rsidP="00935938">
      <w:pPr>
        <w:ind w:left="567"/>
        <w:jc w:val="both"/>
        <w:rPr>
          <w:rFonts w:ascii="Arial" w:hAnsi="Arial" w:cs="Arial"/>
        </w:rPr>
      </w:pPr>
    </w:p>
    <w:p w14:paraId="7281CD84"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8D4A3D">
        <w:rPr>
          <w:rFonts w:ascii="Arial" w:hAnsi="Arial" w:cs="Arial"/>
        </w:rPr>
      </w:r>
      <w:r w:rsidR="008D4A3D">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3"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78B648F2" w14:textId="77777777" w:rsidR="007B23D6" w:rsidRDefault="007B23D6" w:rsidP="00BA20FC">
      <w:pPr>
        <w:jc w:val="both"/>
        <w:rPr>
          <w:rFonts w:ascii="Arial" w:hAnsi="Arial" w:cs="Arial"/>
        </w:rPr>
      </w:pPr>
    </w:p>
    <w:p w14:paraId="04196B5F" w14:textId="77777777"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14:paraId="5E38CDF0" w14:textId="77777777" w:rsidR="002A673A" w:rsidRDefault="002A673A" w:rsidP="00BA20FC">
      <w:pPr>
        <w:jc w:val="both"/>
        <w:rPr>
          <w:rFonts w:ascii="Arial" w:hAnsi="Arial" w:cs="Arial"/>
        </w:rPr>
      </w:pPr>
    </w:p>
    <w:p w14:paraId="44415365"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57598BB4" w14:textId="77777777" w:rsidTr="00D9013B">
        <w:tc>
          <w:tcPr>
            <w:tcW w:w="10277" w:type="dxa"/>
            <w:shd w:val="solid" w:color="66CCFF" w:fill="auto"/>
          </w:tcPr>
          <w:p w14:paraId="1929100D"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21514F16" w14:textId="77777777" w:rsidR="002A673A" w:rsidRDefault="002A673A" w:rsidP="002A673A">
      <w:pPr>
        <w:jc w:val="both"/>
        <w:rPr>
          <w:rFonts w:ascii="Arial" w:hAnsi="Arial" w:cs="Arial"/>
          <w:bCs/>
        </w:rPr>
      </w:pPr>
    </w:p>
    <w:p w14:paraId="4753B889"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71DB4CCA" w14:textId="77777777" w:rsidR="006C7576" w:rsidRDefault="006C7576" w:rsidP="00BA20FC">
      <w:pPr>
        <w:jc w:val="both"/>
        <w:rPr>
          <w:rFonts w:ascii="Arial" w:hAnsi="Arial" w:cs="Arial"/>
          <w:bCs/>
          <w:spacing w:val="-10"/>
          <w:position w:val="-2"/>
        </w:rPr>
      </w:pPr>
    </w:p>
    <w:p w14:paraId="051DC63D"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624AD884" w14:textId="77777777" w:rsidR="006C7576" w:rsidRDefault="006C7576" w:rsidP="00BA20FC">
      <w:pPr>
        <w:jc w:val="both"/>
        <w:rPr>
          <w:rFonts w:ascii="Arial" w:hAnsi="Arial" w:cs="Arial"/>
          <w:bCs/>
          <w:color w:val="66CCFF"/>
          <w:spacing w:val="-10"/>
          <w:position w:val="-2"/>
        </w:rPr>
      </w:pPr>
    </w:p>
    <w:p w14:paraId="6C612F4B"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67604D4D"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r w:rsidR="00052C0B">
        <w:rPr>
          <w:rFonts w:ascii="Arial" w:hAnsi="Arial" w:cs="Arial"/>
        </w:rPr>
        <w:t xml:space="preserve"> .</w:t>
      </w:r>
    </w:p>
    <w:p w14:paraId="748262F4"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r w:rsidR="00052C0B">
        <w:rPr>
          <w:rFonts w:ascii="Arial" w:hAnsi="Arial" w:cs="Arial"/>
        </w:rPr>
        <w:t xml:space="preserve"> .</w:t>
      </w:r>
    </w:p>
    <w:p w14:paraId="491B1EA1"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r w:rsidR="00052C0B">
        <w:rPr>
          <w:rFonts w:ascii="Arial" w:hAnsi="Arial" w:cs="Arial"/>
        </w:rPr>
        <w:t xml:space="preserve"> .</w:t>
      </w:r>
    </w:p>
    <w:p w14:paraId="3072E739" w14:textId="77777777" w:rsidR="000E69DC" w:rsidRPr="001C7D87" w:rsidRDefault="000E69DC" w:rsidP="00BF593E">
      <w:pPr>
        <w:spacing w:before="120"/>
        <w:jc w:val="both"/>
        <w:rPr>
          <w:rFonts w:ascii="Arial" w:hAnsi="Arial" w:cs="Arial"/>
        </w:rPr>
      </w:pPr>
    </w:p>
    <w:p w14:paraId="431D3C4A"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4"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AA01BD">
        <w:rPr>
          <w:rFonts w:ascii="Arial" w:hAnsi="Arial" w:cs="Arial"/>
          <w:bCs/>
        </w:rPr>
        <w:t>(</w:t>
      </w:r>
      <w:r w:rsidR="00AA01BD" w:rsidRPr="00E6787D">
        <w:rPr>
          <w:rFonts w:ascii="Arial" w:hAnsi="Arial" w:cs="Arial"/>
          <w:bCs/>
          <w:sz w:val="16"/>
          <w:szCs w:val="16"/>
        </w:rPr>
        <w:t>travaux de construction, y compris ceux de réparation, de nettoyage, d’entretien, de transformation et de démolition effectués en relation avec un bien immobilier)</w:t>
      </w:r>
      <w:r w:rsidR="00AA01BD">
        <w:rPr>
          <w:rFonts w:ascii="Arial" w:hAnsi="Arial" w:cs="Arial"/>
          <w:bCs/>
        </w:rPr>
        <w:t xml:space="preserve"> </w:t>
      </w:r>
      <w:r w:rsidR="00B61BB2" w:rsidRPr="00E94E1D">
        <w:rPr>
          <w:rFonts w:ascii="Arial" w:hAnsi="Arial" w:cs="Arial"/>
          <w:bCs/>
          <w:spacing w:val="-10"/>
          <w:position w:val="-2"/>
        </w:rPr>
        <w:t>:</w:t>
      </w:r>
    </w:p>
    <w:p w14:paraId="539EC0C4" w14:textId="77777777" w:rsidR="00B61BB2"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r w:rsidR="00984AC1">
        <w:rPr>
          <w:rFonts w:ascii="Arial" w:hAnsi="Arial" w:cs="Arial"/>
          <w:bCs/>
          <w:spacing w:val="-10"/>
          <w:position w:val="-2"/>
        </w:rPr>
        <w:t>…</w:t>
      </w:r>
      <w:r w:rsidR="00052C0B">
        <w:rPr>
          <w:rFonts w:ascii="Arial" w:hAnsi="Arial" w:cs="Arial"/>
          <w:bCs/>
          <w:spacing w:val="-10"/>
          <w:position w:val="-2"/>
        </w:rPr>
        <w:t>…. .</w:t>
      </w:r>
    </w:p>
    <w:p w14:paraId="0C560FE6" w14:textId="77777777" w:rsidR="00AA01BD" w:rsidRPr="00E94E1D" w:rsidRDefault="00AA01BD" w:rsidP="00B61BB2">
      <w:pPr>
        <w:pStyle w:val="Paragraphedeliste"/>
        <w:numPr>
          <w:ilvl w:val="0"/>
          <w:numId w:val="14"/>
        </w:numPr>
        <w:spacing w:before="120"/>
        <w:ind w:left="924" w:hanging="357"/>
        <w:contextualSpacing w:val="0"/>
        <w:jc w:val="both"/>
        <w:rPr>
          <w:rFonts w:ascii="Arial" w:hAnsi="Arial" w:cs="Arial"/>
          <w:bCs/>
          <w:spacing w:val="-10"/>
          <w:position w:val="-2"/>
        </w:rPr>
      </w:pPr>
    </w:p>
    <w:p w14:paraId="5CACA539"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r w:rsidR="00052C0B">
        <w:rPr>
          <w:rFonts w:ascii="Arial" w:hAnsi="Arial" w:cs="Arial"/>
          <w:bCs/>
          <w:spacing w:val="-10"/>
          <w:position w:val="-2"/>
        </w:rPr>
        <w:t xml:space="preserve"> .</w:t>
      </w:r>
    </w:p>
    <w:p w14:paraId="664B5E29" w14:textId="77777777" w:rsidR="00AA01BD" w:rsidRDefault="00AA01BD" w:rsidP="00E94E1D">
      <w:pPr>
        <w:pStyle w:val="Paragraphedeliste"/>
        <w:spacing w:before="120"/>
        <w:ind w:left="0"/>
        <w:contextualSpacing w:val="0"/>
        <w:rPr>
          <w:rFonts w:ascii="Arial" w:hAnsi="Arial" w:cs="Arial"/>
          <w:bCs/>
          <w:spacing w:val="-10"/>
          <w:position w:val="-2"/>
        </w:rPr>
      </w:pPr>
    </w:p>
    <w:p w14:paraId="74683EA8" w14:textId="77777777" w:rsidR="00AA01BD" w:rsidRPr="00B61BB2" w:rsidRDefault="00AA01BD" w:rsidP="00E94E1D">
      <w:pPr>
        <w:pStyle w:val="Paragraphedeliste"/>
        <w:spacing w:before="120"/>
        <w:ind w:left="0"/>
        <w:contextualSpacing w:val="0"/>
        <w:rPr>
          <w:rFonts w:ascii="Arial" w:hAnsi="Arial" w:cs="Arial"/>
          <w:bCs/>
          <w:spacing w:val="-10"/>
          <w:position w:val="-2"/>
        </w:rPr>
      </w:pPr>
    </w:p>
    <w:p w14:paraId="5E38A538"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3E274EA7"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0501396F" w14:textId="77777777" w:rsidR="00B447D9" w:rsidRDefault="00B447D9" w:rsidP="00BA20FC">
      <w:pPr>
        <w:jc w:val="both"/>
        <w:rPr>
          <w:rFonts w:ascii="Arial" w:hAnsi="Arial" w:cs="Arial"/>
          <w:bCs/>
        </w:rPr>
      </w:pPr>
    </w:p>
    <w:p w14:paraId="1B0505DB" w14:textId="77777777" w:rsidR="00A978E4" w:rsidRDefault="00A978E4" w:rsidP="00A978E4">
      <w:pPr>
        <w:jc w:val="both"/>
        <w:rPr>
          <w:rFonts w:ascii="Arial" w:hAnsi="Arial" w:cs="Arial"/>
        </w:rPr>
      </w:pP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8D4A3D">
        <w:rPr>
          <w:rFonts w:ascii="Arial" w:hAnsi="Arial" w:cs="Arial"/>
        </w:rPr>
      </w:r>
      <w:r w:rsidR="008D4A3D">
        <w:rPr>
          <w:rFonts w:ascii="Arial" w:hAnsi="Arial" w:cs="Arial"/>
        </w:rPr>
        <w:fldChar w:fldCharType="separate"/>
      </w:r>
      <w:r>
        <w:rPr>
          <w:rFonts w:ascii="Arial" w:hAnsi="Arial" w:cs="Arial"/>
        </w:rPr>
        <w:fldChar w:fldCharType="end"/>
      </w:r>
      <w:r>
        <w:rPr>
          <w:rFonts w:ascii="Arial" w:hAnsi="Arial" w:cs="Arial"/>
        </w:rPr>
        <w:t> Sans objet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D4A3D">
        <w:rPr>
          <w:rFonts w:ascii="Arial" w:hAnsi="Arial" w:cs="Arial"/>
        </w:rPr>
      </w:r>
      <w:r w:rsidR="008D4A3D">
        <w:rPr>
          <w:rFonts w:ascii="Arial" w:hAnsi="Arial" w:cs="Arial"/>
        </w:rPr>
        <w:fldChar w:fldCharType="separate"/>
      </w:r>
      <w:r>
        <w:rPr>
          <w:rFonts w:ascii="Arial" w:hAnsi="Arial" w:cs="Arial"/>
        </w:rPr>
        <w:fldChar w:fldCharType="end"/>
      </w:r>
      <w:r>
        <w:rPr>
          <w:rFonts w:ascii="Arial" w:hAnsi="Arial" w:cs="Arial"/>
        </w:rPr>
        <w:t> Ferme actualisables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8D4A3D">
        <w:rPr>
          <w:rFonts w:ascii="Arial" w:hAnsi="Arial" w:cs="Arial"/>
        </w:rPr>
      </w:r>
      <w:r w:rsidR="008D4A3D">
        <w:rPr>
          <w:rFonts w:ascii="Arial" w:hAnsi="Arial" w:cs="Arial"/>
        </w:rPr>
        <w:fldChar w:fldCharType="separate"/>
      </w:r>
      <w:r>
        <w:rPr>
          <w:rFonts w:ascii="Arial" w:hAnsi="Arial" w:cs="Arial"/>
        </w:rPr>
        <w:fldChar w:fldCharType="end"/>
      </w:r>
      <w:r>
        <w:rPr>
          <w:rFonts w:ascii="Arial" w:hAnsi="Arial" w:cs="Arial"/>
        </w:rPr>
        <w:t> Révisables</w:t>
      </w:r>
    </w:p>
    <w:p w14:paraId="2ABE74AE" w14:textId="77777777" w:rsidR="00B447D9" w:rsidRDefault="00B447D9" w:rsidP="00BA20FC">
      <w:pPr>
        <w:jc w:val="both"/>
        <w:rPr>
          <w:rFonts w:ascii="Arial" w:hAnsi="Arial" w:cs="Arial"/>
          <w:bCs/>
        </w:rPr>
      </w:pPr>
    </w:p>
    <w:p w14:paraId="678F140C" w14:textId="77777777" w:rsidR="00C6055C" w:rsidRDefault="00C6055C" w:rsidP="00BA20FC">
      <w:pPr>
        <w:jc w:val="both"/>
        <w:rPr>
          <w:rFonts w:ascii="Arial" w:hAnsi="Arial" w:cs="Arial"/>
          <w:bCs/>
        </w:rPr>
      </w:pPr>
    </w:p>
    <w:p w14:paraId="7700EC38"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w:t>
      </w:r>
      <w:r w:rsidRPr="00476719">
        <w:rPr>
          <w:rFonts w:ascii="Arial" w:hAnsi="Arial" w:cs="Arial"/>
          <w:b/>
          <w:u w:val="single"/>
        </w:rPr>
        <w:t>droit au paiement</w:t>
      </w:r>
      <w:r w:rsidRPr="00D46AB0">
        <w:rPr>
          <w:rFonts w:ascii="Arial" w:hAnsi="Arial" w:cs="Arial"/>
          <w:b/>
        </w:rPr>
        <w:t xml:space="preserve"> direct </w:t>
      </w:r>
      <w:r w:rsidRPr="00BA20FC">
        <w:rPr>
          <w:rFonts w:ascii="Arial" w:hAnsi="Arial" w:cs="Arial"/>
          <w:i/>
          <w:sz w:val="18"/>
          <w:szCs w:val="18"/>
        </w:rPr>
        <w:t>(</w:t>
      </w:r>
      <w:hyperlink r:id="rId25"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26"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797314B4"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4EEE410A" w14:textId="77777777" w:rsidR="00984AC1" w:rsidRDefault="00984AC1" w:rsidP="00B447D9">
      <w:pPr>
        <w:jc w:val="both"/>
        <w:rPr>
          <w:rFonts w:ascii="Arial" w:hAnsi="Arial" w:cs="Arial"/>
        </w:rPr>
      </w:pPr>
    </w:p>
    <w:p w14:paraId="2541FC05"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8D4A3D">
        <w:rPr>
          <w:rFonts w:ascii="Arial" w:hAnsi="Arial" w:cs="Arial"/>
        </w:rPr>
      </w:r>
      <w:r w:rsidR="008D4A3D">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AA01BD">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8D4A3D">
        <w:rPr>
          <w:rFonts w:ascii="Arial" w:hAnsi="Arial" w:cs="Arial"/>
        </w:rPr>
      </w:r>
      <w:r w:rsidR="008D4A3D">
        <w:rPr>
          <w:rFonts w:ascii="Arial" w:hAnsi="Arial" w:cs="Arial"/>
        </w:rPr>
        <w:fldChar w:fldCharType="separate"/>
      </w:r>
      <w:r w:rsidR="00984AC1">
        <w:rPr>
          <w:rFonts w:ascii="Arial" w:hAnsi="Arial" w:cs="Arial"/>
        </w:rPr>
        <w:fldChar w:fldCharType="end"/>
      </w:r>
      <w:r w:rsidR="00984AC1">
        <w:rPr>
          <w:rFonts w:ascii="Arial" w:hAnsi="Arial" w:cs="Arial"/>
        </w:rPr>
        <w:t> Non</w:t>
      </w:r>
    </w:p>
    <w:p w14:paraId="6F6E080E" w14:textId="77777777" w:rsidR="00C6055C" w:rsidRDefault="00C6055C" w:rsidP="00B447D9">
      <w:pPr>
        <w:jc w:val="both"/>
        <w:rPr>
          <w:rFonts w:ascii="Arial" w:hAnsi="Arial" w:cs="Arial"/>
        </w:rPr>
      </w:pPr>
    </w:p>
    <w:p w14:paraId="6B3802C9" w14:textId="77777777" w:rsidR="00E60075" w:rsidRPr="00476719" w:rsidRDefault="00E60075" w:rsidP="00B447D9">
      <w:pPr>
        <w:jc w:val="both"/>
        <w:rPr>
          <w:rFonts w:ascii="Arial" w:hAnsi="Arial" w:cs="Arial"/>
          <w:color w:val="FF0000"/>
          <w:u w:val="single"/>
        </w:rPr>
      </w:pPr>
      <w:r w:rsidRPr="00476719">
        <w:rPr>
          <w:rFonts w:ascii="Arial" w:hAnsi="Arial" w:cs="Arial"/>
          <w:b/>
          <w:color w:val="FF0000"/>
          <w:u w:val="single"/>
        </w:rPr>
        <w:t>Rappel </w:t>
      </w:r>
      <w:r w:rsidRPr="00476719">
        <w:rPr>
          <w:rFonts w:ascii="Arial" w:hAnsi="Arial" w:cs="Arial"/>
          <w:color w:val="FF0000"/>
          <w:u w:val="single"/>
        </w:rPr>
        <w:t xml:space="preserve">: </w:t>
      </w:r>
    </w:p>
    <w:p w14:paraId="5ECFC30B" w14:textId="77777777" w:rsidR="00E60075" w:rsidRDefault="00E60075" w:rsidP="00B447D9">
      <w:pPr>
        <w:jc w:val="both"/>
        <w:rPr>
          <w:rFonts w:ascii="Arial" w:hAnsi="Arial" w:cs="Arial"/>
          <w:b/>
        </w:rPr>
      </w:pPr>
      <w:r w:rsidRPr="00E6787D">
        <w:rPr>
          <w:rFonts w:ascii="Arial" w:hAnsi="Arial" w:cs="Arial"/>
          <w:b/>
        </w:rPr>
        <w:t xml:space="preserve">Paiement direct : </w:t>
      </w:r>
    </w:p>
    <w:p w14:paraId="637A57BB" w14:textId="77777777" w:rsidR="00E60075" w:rsidRPr="00E6787D" w:rsidRDefault="00E60075" w:rsidP="00B447D9">
      <w:pPr>
        <w:jc w:val="both"/>
        <w:rPr>
          <w:rFonts w:ascii="Arial" w:hAnsi="Arial" w:cs="Arial"/>
          <w:b/>
        </w:rPr>
      </w:pPr>
      <w:r w:rsidRPr="0079281A">
        <w:rPr>
          <w:rFonts w:ascii="Arial" w:hAnsi="Arial" w:cs="Arial"/>
        </w:rPr>
        <w:t>Montant des prestations sous-traitées</w:t>
      </w:r>
      <w:r w:rsidRPr="00E6787D">
        <w:rPr>
          <w:rFonts w:ascii="Arial" w:hAnsi="Arial" w:cs="Arial"/>
          <w:b/>
        </w:rPr>
        <w:t xml:space="preserve"> supérieur à 10 % du montant total du marché en HT</w:t>
      </w:r>
      <w:r w:rsidR="002B48BD" w:rsidRPr="0079281A">
        <w:rPr>
          <w:rFonts w:ascii="Arial" w:hAnsi="Arial" w:cs="Arial"/>
          <w:b/>
        </w:rPr>
        <w:t>.</w:t>
      </w:r>
    </w:p>
    <w:p w14:paraId="67849FDC" w14:textId="77777777" w:rsidR="00E60075" w:rsidRDefault="002B48BD" w:rsidP="00B447D9">
      <w:pPr>
        <w:jc w:val="both"/>
        <w:rPr>
          <w:rFonts w:ascii="Arial" w:hAnsi="Arial" w:cs="Arial"/>
        </w:rPr>
      </w:pPr>
      <w:r>
        <w:rPr>
          <w:rFonts w:ascii="Arial" w:hAnsi="Arial" w:cs="Arial"/>
        </w:rPr>
        <w:t>Cadre H à compléter et fournir un RIB.</w:t>
      </w:r>
    </w:p>
    <w:p w14:paraId="65F5AF95" w14:textId="77777777" w:rsidR="00476719" w:rsidRPr="00476719" w:rsidRDefault="00476719" w:rsidP="00B447D9">
      <w:pPr>
        <w:jc w:val="both"/>
        <w:rPr>
          <w:rFonts w:ascii="Arial" w:hAnsi="Arial" w:cs="Arial"/>
          <w:b/>
          <w:color w:val="FF0000"/>
          <w:u w:val="single"/>
        </w:rPr>
      </w:pPr>
      <w:r w:rsidRPr="00476719">
        <w:rPr>
          <w:rFonts w:ascii="Arial" w:hAnsi="Arial" w:cs="Arial"/>
          <w:b/>
          <w:color w:val="FF0000"/>
          <w:u w:val="single"/>
        </w:rPr>
        <w:t>Ou</w:t>
      </w:r>
    </w:p>
    <w:p w14:paraId="1D5DE037" w14:textId="77777777" w:rsidR="00476719" w:rsidRDefault="00476719" w:rsidP="00476719">
      <w:pPr>
        <w:jc w:val="both"/>
        <w:rPr>
          <w:rFonts w:ascii="Arial" w:hAnsi="Arial" w:cs="Arial"/>
        </w:rPr>
      </w:pPr>
      <w:r>
        <w:rPr>
          <w:rFonts w:ascii="Arial" w:hAnsi="Arial" w:cs="Arial"/>
        </w:rPr>
        <w:t>la délégation de paiement selon le cadre fourni  par l’acheteur et accepté par lui.</w:t>
      </w:r>
    </w:p>
    <w:p w14:paraId="356F65D6" w14:textId="77777777" w:rsidR="002B48BD" w:rsidRDefault="002B48BD" w:rsidP="00B447D9">
      <w:pPr>
        <w:jc w:val="both"/>
        <w:rPr>
          <w:rFonts w:ascii="Arial" w:hAnsi="Arial" w:cs="Arial"/>
        </w:rPr>
      </w:pPr>
    </w:p>
    <w:p w14:paraId="0DA2A401" w14:textId="77777777" w:rsidR="00E60075" w:rsidRDefault="00E60075" w:rsidP="00E60075">
      <w:pPr>
        <w:jc w:val="both"/>
        <w:rPr>
          <w:rFonts w:ascii="Arial" w:hAnsi="Arial" w:cs="Arial"/>
        </w:rPr>
      </w:pPr>
      <w:r w:rsidRPr="00E6787D">
        <w:rPr>
          <w:rFonts w:ascii="Arial" w:hAnsi="Arial" w:cs="Arial"/>
          <w:b/>
        </w:rPr>
        <w:t>Paiement par le titulaire</w:t>
      </w:r>
      <w:r>
        <w:rPr>
          <w:rFonts w:ascii="Arial" w:hAnsi="Arial" w:cs="Arial"/>
        </w:rPr>
        <w:t xml:space="preserve"> : </w:t>
      </w:r>
    </w:p>
    <w:p w14:paraId="337A6500" w14:textId="77777777" w:rsidR="00E60075" w:rsidRPr="0079281A" w:rsidRDefault="00E60075" w:rsidP="00E60075">
      <w:pPr>
        <w:jc w:val="both"/>
        <w:rPr>
          <w:rFonts w:ascii="Arial" w:hAnsi="Arial" w:cs="Arial"/>
          <w:u w:val="single"/>
        </w:rPr>
      </w:pPr>
      <w:r w:rsidRPr="0098144E">
        <w:rPr>
          <w:rFonts w:ascii="Arial" w:hAnsi="Arial" w:cs="Arial"/>
        </w:rPr>
        <w:t>Montant des prestations sous-traitées</w:t>
      </w:r>
      <w:r w:rsidRPr="0098144E">
        <w:rPr>
          <w:rFonts w:ascii="Arial" w:hAnsi="Arial" w:cs="Arial"/>
          <w:b/>
        </w:rPr>
        <w:t xml:space="preserve"> </w:t>
      </w:r>
      <w:r>
        <w:rPr>
          <w:rFonts w:ascii="Arial" w:hAnsi="Arial" w:cs="Arial"/>
          <w:b/>
        </w:rPr>
        <w:t>inférieur</w:t>
      </w:r>
      <w:r w:rsidRPr="0098144E">
        <w:rPr>
          <w:rFonts w:ascii="Arial" w:hAnsi="Arial" w:cs="Arial"/>
          <w:b/>
        </w:rPr>
        <w:t xml:space="preserve"> à 10 </w:t>
      </w:r>
      <w:r w:rsidRPr="0079281A">
        <w:rPr>
          <w:rFonts w:ascii="Arial" w:hAnsi="Arial" w:cs="Arial"/>
          <w:b/>
        </w:rPr>
        <w:t>% du montant total du marché en HT</w:t>
      </w:r>
      <w:r w:rsidRPr="00E6787D">
        <w:rPr>
          <w:rFonts w:ascii="Arial" w:hAnsi="Arial" w:cs="Arial"/>
          <w:b/>
        </w:rPr>
        <w:t>.</w:t>
      </w:r>
    </w:p>
    <w:p w14:paraId="79817209" w14:textId="77777777" w:rsidR="00E60075" w:rsidRDefault="002B48BD" w:rsidP="00E60075">
      <w:pPr>
        <w:jc w:val="both"/>
        <w:rPr>
          <w:rFonts w:ascii="Arial" w:hAnsi="Arial" w:cs="Arial"/>
        </w:rPr>
      </w:pPr>
      <w:r>
        <w:rPr>
          <w:rFonts w:ascii="Arial" w:hAnsi="Arial" w:cs="Arial"/>
        </w:rPr>
        <w:t xml:space="preserve">Fournir obligatoirement une caution personnelle et solidaire </w:t>
      </w:r>
    </w:p>
    <w:p w14:paraId="7600B695"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29B916A2" w14:textId="77777777" w:rsidTr="00542D32">
        <w:tc>
          <w:tcPr>
            <w:tcW w:w="10208" w:type="dxa"/>
            <w:shd w:val="solid" w:color="66CCFF" w:fill="auto"/>
          </w:tcPr>
          <w:p w14:paraId="146960F3" w14:textId="77777777" w:rsidR="00312B98" w:rsidRPr="00BA20FC" w:rsidRDefault="002A673A" w:rsidP="001C7D87">
            <w:pPr>
              <w:rPr>
                <w:rFonts w:ascii="Arial" w:hAnsi="Arial" w:cs="Arial"/>
                <w:b/>
                <w:bCs/>
                <w:sz w:val="22"/>
                <w:szCs w:val="22"/>
              </w:rPr>
            </w:pPr>
            <w:r>
              <w:rPr>
                <w:rFonts w:ascii="Arial" w:hAnsi="Arial" w:cs="Arial"/>
                <w:b/>
                <w:bCs/>
                <w:sz w:val="22"/>
                <w:szCs w:val="22"/>
              </w:rPr>
              <w:lastRenderedPageBreak/>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3CA5FBD9" w14:textId="77777777" w:rsidR="007B2303" w:rsidRDefault="007B2303" w:rsidP="00BA20FC">
      <w:pPr>
        <w:jc w:val="both"/>
        <w:rPr>
          <w:rFonts w:ascii="Arial" w:hAnsi="Arial" w:cs="Arial"/>
        </w:rPr>
      </w:pPr>
    </w:p>
    <w:p w14:paraId="46BB9A1C"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613FBB1"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67AB6EC5" w14:textId="77777777" w:rsidR="00C6055C" w:rsidRDefault="00C6055C" w:rsidP="00BA20FC">
      <w:pPr>
        <w:jc w:val="both"/>
        <w:rPr>
          <w:rFonts w:ascii="Arial" w:hAnsi="Arial" w:cs="Arial"/>
          <w:i/>
          <w:sz w:val="18"/>
          <w:szCs w:val="18"/>
        </w:rPr>
      </w:pPr>
    </w:p>
    <w:p w14:paraId="36C5619F" w14:textId="77777777" w:rsidR="00C6055C" w:rsidRPr="00BA20FC" w:rsidRDefault="00C6055C" w:rsidP="00BA20FC">
      <w:pPr>
        <w:jc w:val="both"/>
        <w:rPr>
          <w:rFonts w:ascii="Arial" w:hAnsi="Arial" w:cs="Arial"/>
          <w:i/>
          <w:sz w:val="18"/>
          <w:szCs w:val="18"/>
        </w:rPr>
      </w:pPr>
    </w:p>
    <w:p w14:paraId="4D3ED35F" w14:textId="77777777" w:rsidR="007B2303" w:rsidRPr="001C7D87" w:rsidRDefault="007B2303" w:rsidP="00BA20FC">
      <w:pPr>
        <w:jc w:val="both"/>
        <w:rPr>
          <w:rFonts w:ascii="Arial" w:hAnsi="Arial" w:cs="Arial"/>
        </w:rPr>
      </w:pPr>
    </w:p>
    <w:p w14:paraId="7E3FCFB4"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711037AE" w14:textId="77777777" w:rsidR="007B2303" w:rsidRDefault="007B2303" w:rsidP="00BA20FC">
      <w:pPr>
        <w:jc w:val="both"/>
        <w:rPr>
          <w:rFonts w:ascii="Arial" w:hAnsi="Arial" w:cs="Arial"/>
        </w:rPr>
      </w:pPr>
    </w:p>
    <w:p w14:paraId="163501D4" w14:textId="77777777" w:rsidR="00C6055C" w:rsidRDefault="00C6055C" w:rsidP="00BA20FC">
      <w:pPr>
        <w:jc w:val="both"/>
        <w:rPr>
          <w:rFonts w:ascii="Arial" w:hAnsi="Arial" w:cs="Arial"/>
        </w:rPr>
      </w:pPr>
    </w:p>
    <w:p w14:paraId="0A93DFFC" w14:textId="77777777" w:rsidR="00C6055C" w:rsidRPr="001C7D87" w:rsidRDefault="00C6055C" w:rsidP="00BA20FC">
      <w:pPr>
        <w:jc w:val="both"/>
        <w:rPr>
          <w:rFonts w:ascii="Arial" w:hAnsi="Arial" w:cs="Arial"/>
        </w:rPr>
      </w:pPr>
    </w:p>
    <w:p w14:paraId="66048256" w14:textId="77777777" w:rsidR="007B2303" w:rsidRPr="001C7D87" w:rsidRDefault="007B2303" w:rsidP="00BA20FC">
      <w:pPr>
        <w:jc w:val="both"/>
        <w:rPr>
          <w:rFonts w:ascii="Arial" w:hAnsi="Arial" w:cs="Arial"/>
        </w:rPr>
      </w:pPr>
      <w:r w:rsidRPr="001C7D87">
        <w:rPr>
          <w:rFonts w:ascii="Arial" w:hAnsi="Arial" w:cs="Arial"/>
        </w:rPr>
        <w:t>Numéro de compte :</w:t>
      </w:r>
    </w:p>
    <w:p w14:paraId="56091B7F" w14:textId="77777777" w:rsidR="00A76E1C" w:rsidRDefault="00A76E1C" w:rsidP="00BA20FC">
      <w:pPr>
        <w:jc w:val="both"/>
        <w:rPr>
          <w:rFonts w:ascii="Arial" w:hAnsi="Arial" w:cs="Arial"/>
          <w:bCs/>
        </w:rPr>
      </w:pPr>
    </w:p>
    <w:p w14:paraId="3670B373" w14:textId="77777777" w:rsidR="00C6055C" w:rsidRDefault="00C6055C" w:rsidP="00BA20FC">
      <w:pPr>
        <w:jc w:val="both"/>
        <w:rPr>
          <w:rFonts w:ascii="Arial" w:hAnsi="Arial" w:cs="Arial"/>
          <w:bCs/>
        </w:rPr>
      </w:pPr>
    </w:p>
    <w:p w14:paraId="1CA1143A" w14:textId="77777777" w:rsidR="00C6055C" w:rsidRDefault="00C6055C" w:rsidP="00BA20FC">
      <w:pPr>
        <w:jc w:val="both"/>
        <w:rPr>
          <w:rFonts w:ascii="Arial" w:hAnsi="Arial" w:cs="Arial"/>
          <w:bCs/>
        </w:rPr>
      </w:pPr>
    </w:p>
    <w:p w14:paraId="6A91B98D"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7388572C"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508523FA" w14:textId="77777777" w:rsidR="00F45555" w:rsidRDefault="00F45555" w:rsidP="00BA20FC">
      <w:pPr>
        <w:jc w:val="both"/>
        <w:rPr>
          <w:rFonts w:ascii="Arial" w:hAnsi="Arial" w:cs="Arial"/>
          <w:i/>
          <w:sz w:val="18"/>
          <w:szCs w:val="18"/>
        </w:rPr>
      </w:pPr>
    </w:p>
    <w:p w14:paraId="1EC2045D"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D4A3D">
        <w:rPr>
          <w:rFonts w:ascii="Arial" w:hAnsi="Arial" w:cs="Arial"/>
        </w:rPr>
      </w:r>
      <w:r w:rsidR="008D4A3D">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D4A3D">
        <w:rPr>
          <w:rFonts w:ascii="Arial" w:hAnsi="Arial" w:cs="Arial"/>
        </w:rPr>
      </w:r>
      <w:r w:rsidR="008D4A3D">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142E35C2" w14:textId="77777777" w:rsidR="002A673A" w:rsidRDefault="002A673A"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A5E06" w:rsidRPr="001C7D87" w14:paraId="3120A0FB" w14:textId="77777777" w:rsidTr="00447FE9">
        <w:tc>
          <w:tcPr>
            <w:tcW w:w="10277" w:type="dxa"/>
            <w:shd w:val="solid" w:color="66CCFF" w:fill="auto"/>
          </w:tcPr>
          <w:p w14:paraId="4BD12260" w14:textId="77777777" w:rsidR="009A5E06" w:rsidRPr="00BA20FC" w:rsidRDefault="009A5E06" w:rsidP="009A5E06">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 </w:t>
            </w:r>
            <w:r w:rsidRPr="009A5E06">
              <w:rPr>
                <w:rFonts w:ascii="Arial" w:hAnsi="Arial" w:cs="Arial"/>
                <w:b/>
                <w:bCs/>
                <w:sz w:val="22"/>
                <w:szCs w:val="22"/>
              </w:rPr>
              <w:t xml:space="preserve">Durée du contrat de sous-traitance en nombre de mois </w:t>
            </w:r>
          </w:p>
        </w:tc>
      </w:tr>
    </w:tbl>
    <w:p w14:paraId="4BCC8A6F" w14:textId="77777777" w:rsidR="009A5E06" w:rsidRPr="009A5E06" w:rsidRDefault="009A5E06" w:rsidP="009A5E06">
      <w:pPr>
        <w:rPr>
          <w:rFonts w:ascii="Arial" w:hAnsi="Arial" w:cs="Arial"/>
          <w:i/>
          <w:sz w:val="18"/>
          <w:szCs w:val="18"/>
        </w:rPr>
      </w:pPr>
    </w:p>
    <w:p w14:paraId="00E7A895" w14:textId="77777777" w:rsidR="009A5E06" w:rsidRPr="009A5E06" w:rsidRDefault="009A5E06" w:rsidP="009A5E06">
      <w:pPr>
        <w:jc w:val="both"/>
        <w:rPr>
          <w:rFonts w:ascii="Arial" w:hAnsi="Arial" w:cs="Arial"/>
          <w:i/>
          <w:sz w:val="18"/>
          <w:szCs w:val="18"/>
        </w:rPr>
      </w:pPr>
      <w:r w:rsidRPr="009A5E06">
        <w:rPr>
          <w:rFonts w:ascii="Arial" w:hAnsi="Arial" w:cs="Arial"/>
          <w:i/>
          <w:sz w:val="18"/>
          <w:szCs w:val="18"/>
        </w:rPr>
        <w:t>(Nota : Si la durée indiquée dans le contrat de sous-traitance ne correspond pas à un nombre entier, arrondir au nombre entier supérieur. Ex : 20 jours = 1 mois, 1 mois et 2 semaines = 2 mois, etc.)</w:t>
      </w:r>
    </w:p>
    <w:p w14:paraId="523B10F4" w14:textId="77777777" w:rsidR="009A5E06" w:rsidRPr="009A5E06" w:rsidRDefault="009A5E06" w:rsidP="009A5E06">
      <w:pPr>
        <w:jc w:val="both"/>
        <w:rPr>
          <w:rFonts w:ascii="Arial" w:hAnsi="Arial" w:cs="Arial"/>
          <w:i/>
          <w:sz w:val="18"/>
          <w:szCs w:val="18"/>
        </w:rPr>
      </w:pPr>
    </w:p>
    <w:p w14:paraId="3F063CA7" w14:textId="77777777" w:rsidR="009A5E06" w:rsidRPr="009A5E06" w:rsidRDefault="009A5E06" w:rsidP="009A5E06">
      <w:pPr>
        <w:jc w:val="both"/>
        <w:rPr>
          <w:rFonts w:ascii="Arial" w:hAnsi="Arial" w:cs="Arial"/>
        </w:rPr>
      </w:pPr>
      <w:r w:rsidRPr="009A5E06">
        <w:rPr>
          <w:rFonts w:ascii="Arial" w:hAnsi="Arial" w:cs="Arial"/>
        </w:rPr>
        <w:t xml:space="preserve">La durée du contrat de sous-traitance en nombre de mois est de : </w:t>
      </w:r>
    </w:p>
    <w:p w14:paraId="6D51BA11" w14:textId="77777777" w:rsidR="009A5E06" w:rsidRPr="009A5E06" w:rsidRDefault="009A5E06" w:rsidP="00BA20FC">
      <w:pPr>
        <w:jc w:val="both"/>
        <w:rPr>
          <w:rFonts w:ascii="Arial" w:hAnsi="Arial" w:cs="Arial"/>
        </w:rPr>
      </w:pPr>
    </w:p>
    <w:p w14:paraId="735C117D"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3A8BEC9" w14:textId="77777777" w:rsidTr="007B2303">
        <w:tc>
          <w:tcPr>
            <w:tcW w:w="10277" w:type="dxa"/>
            <w:shd w:val="solid" w:color="66CCFF" w:fill="auto"/>
          </w:tcPr>
          <w:p w14:paraId="2E17D73B" w14:textId="77777777" w:rsidR="00720CF6" w:rsidRPr="00BA20FC" w:rsidRDefault="009A5E06" w:rsidP="001C7D87">
            <w:pPr>
              <w:rPr>
                <w:rFonts w:ascii="Arial" w:hAnsi="Arial" w:cs="Arial"/>
                <w:b/>
                <w:bCs/>
                <w:sz w:val="22"/>
                <w:szCs w:val="22"/>
              </w:rPr>
            </w:pPr>
            <w:r>
              <w:rPr>
                <w:rFonts w:ascii="Arial" w:hAnsi="Arial" w:cs="Arial"/>
                <w:b/>
                <w:bCs/>
                <w:sz w:val="22"/>
                <w:szCs w:val="22"/>
              </w:rPr>
              <w:t>J</w:t>
            </w:r>
            <w:r w:rsidR="002A673A"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5BAC0261" w14:textId="77777777" w:rsidR="00A76E1C" w:rsidRDefault="00A76E1C" w:rsidP="00BA20FC">
      <w:pPr>
        <w:jc w:val="both"/>
        <w:rPr>
          <w:rFonts w:ascii="Arial" w:hAnsi="Arial" w:cs="Arial"/>
        </w:rPr>
      </w:pPr>
    </w:p>
    <w:p w14:paraId="70E42983"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7C198477" w14:textId="77777777" w:rsidR="00C27375" w:rsidRPr="001C7D87" w:rsidRDefault="00C27375" w:rsidP="00BA20FC">
      <w:pPr>
        <w:jc w:val="both"/>
        <w:rPr>
          <w:rFonts w:ascii="Arial" w:hAnsi="Arial" w:cs="Arial"/>
        </w:rPr>
      </w:pPr>
    </w:p>
    <w:p w14:paraId="79FBCF6D" w14:textId="77777777" w:rsidR="001E0CE0" w:rsidRPr="001C7D87" w:rsidRDefault="009A5E06" w:rsidP="00BA20FC">
      <w:pPr>
        <w:jc w:val="both"/>
        <w:rPr>
          <w:rFonts w:ascii="Arial" w:hAnsi="Arial" w:cs="Arial"/>
          <w:spacing w:val="-10"/>
          <w:position w:val="-1"/>
        </w:rPr>
      </w:pPr>
      <w:r>
        <w:rPr>
          <w:rFonts w:ascii="Arial" w:hAnsi="Arial" w:cs="Arial"/>
          <w:b/>
          <w:bCs/>
          <w:sz w:val="22"/>
          <w:szCs w:val="22"/>
        </w:rPr>
        <w:t>J</w:t>
      </w:r>
      <w:r w:rsidR="002A673A">
        <w:rPr>
          <w:rFonts w:ascii="Arial" w:hAnsi="Arial" w:cs="Arial"/>
          <w:b/>
          <w:bCs/>
          <w:sz w:val="22"/>
          <w:szCs w:val="22"/>
        </w:rPr>
        <w:t xml:space="preserve">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4C516EB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B119F3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1E163CC1"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56257315"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75BCC497"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65CEDE7F" w14:textId="77777777" w:rsidR="004037BA" w:rsidRPr="00956CA9" w:rsidRDefault="009A5E06"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27"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4C3AA1E7" w14:textId="77777777" w:rsidR="004037BA" w:rsidRDefault="004037BA" w:rsidP="004037BA">
      <w:pPr>
        <w:jc w:val="both"/>
        <w:rPr>
          <w:rFonts w:ascii="Arial" w:hAnsi="Arial" w:cs="Arial"/>
          <w:i/>
          <w:sz w:val="16"/>
        </w:rPr>
      </w:pPr>
    </w:p>
    <w:p w14:paraId="0061E6C0" w14:textId="77777777" w:rsidR="007B23D6" w:rsidRPr="00AF2C81" w:rsidRDefault="007B23D6" w:rsidP="00AF2C81">
      <w:pPr>
        <w:pStyle w:val="En-tte"/>
        <w:tabs>
          <w:tab w:val="left" w:pos="864"/>
        </w:tabs>
        <w:ind w:left="567"/>
        <w:rPr>
          <w:rFonts w:ascii="Arial" w:hAnsi="Arial" w:cs="Arial"/>
        </w:rPr>
      </w:pPr>
    </w:p>
    <w:p w14:paraId="46DE0055"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4DBF99A4" w14:textId="77777777" w:rsidR="004037BA" w:rsidRPr="00AF2C81" w:rsidRDefault="004037BA" w:rsidP="00AF2C81">
      <w:pPr>
        <w:pStyle w:val="En-tte"/>
        <w:tabs>
          <w:tab w:val="left" w:pos="864"/>
        </w:tabs>
        <w:ind w:left="567"/>
        <w:rPr>
          <w:rFonts w:ascii="Arial" w:hAnsi="Arial" w:cs="Arial"/>
        </w:rPr>
      </w:pPr>
    </w:p>
    <w:p w14:paraId="4A760BDC" w14:textId="77777777" w:rsidR="004037BA" w:rsidRDefault="004037BA" w:rsidP="00AF2C81">
      <w:pPr>
        <w:pStyle w:val="En-tte"/>
        <w:tabs>
          <w:tab w:val="left" w:pos="864"/>
        </w:tabs>
        <w:ind w:left="567"/>
        <w:rPr>
          <w:rFonts w:ascii="Arial" w:hAnsi="Arial" w:cs="Arial"/>
        </w:rPr>
      </w:pPr>
    </w:p>
    <w:p w14:paraId="2DB1C440" w14:textId="77777777" w:rsidR="00B55890" w:rsidRPr="00AF2C81" w:rsidRDefault="00B55890" w:rsidP="00AF2C81">
      <w:pPr>
        <w:pStyle w:val="En-tte"/>
        <w:tabs>
          <w:tab w:val="left" w:pos="864"/>
        </w:tabs>
        <w:ind w:left="567"/>
        <w:rPr>
          <w:rFonts w:ascii="Arial" w:hAnsi="Arial" w:cs="Arial"/>
        </w:rPr>
      </w:pPr>
    </w:p>
    <w:p w14:paraId="17C2901D"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1E1F593E" w14:textId="77777777" w:rsidR="004037BA" w:rsidRPr="00AF2C81" w:rsidRDefault="004037BA" w:rsidP="00AF2C81">
      <w:pPr>
        <w:pStyle w:val="En-tte"/>
        <w:tabs>
          <w:tab w:val="left" w:pos="864"/>
        </w:tabs>
        <w:ind w:left="567"/>
        <w:rPr>
          <w:rFonts w:ascii="Arial" w:hAnsi="Arial" w:cs="Arial"/>
        </w:rPr>
      </w:pPr>
    </w:p>
    <w:p w14:paraId="33AF558C" w14:textId="77777777" w:rsidR="004037BA" w:rsidRDefault="004037BA" w:rsidP="00AF2C81">
      <w:pPr>
        <w:pStyle w:val="En-tte"/>
        <w:tabs>
          <w:tab w:val="left" w:pos="864"/>
        </w:tabs>
        <w:ind w:left="567"/>
        <w:rPr>
          <w:rFonts w:ascii="Arial" w:hAnsi="Arial" w:cs="Arial"/>
        </w:rPr>
      </w:pPr>
    </w:p>
    <w:p w14:paraId="6871B446" w14:textId="77777777" w:rsidR="00B55890" w:rsidRPr="00AF2C81" w:rsidRDefault="00B55890" w:rsidP="00AF2C81">
      <w:pPr>
        <w:pStyle w:val="En-tte"/>
        <w:tabs>
          <w:tab w:val="left" w:pos="864"/>
        </w:tabs>
        <w:ind w:left="567"/>
        <w:rPr>
          <w:rFonts w:ascii="Arial" w:hAnsi="Arial" w:cs="Arial"/>
        </w:rPr>
      </w:pPr>
    </w:p>
    <w:p w14:paraId="6D1DC827"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1E38AC65" w14:textId="77777777" w:rsidTr="009D1EA5">
        <w:tc>
          <w:tcPr>
            <w:tcW w:w="10277" w:type="dxa"/>
            <w:shd w:val="solid" w:color="66CCFF" w:fill="auto"/>
          </w:tcPr>
          <w:p w14:paraId="2A94817F" w14:textId="77777777" w:rsidR="001E0CE0" w:rsidRPr="00BA20FC" w:rsidRDefault="009A5E06" w:rsidP="00852DCC">
            <w:pPr>
              <w:rPr>
                <w:rFonts w:ascii="Arial" w:hAnsi="Arial" w:cs="Arial"/>
                <w:b/>
                <w:bCs/>
                <w:sz w:val="22"/>
                <w:szCs w:val="22"/>
              </w:rPr>
            </w:pPr>
            <w:r>
              <w:rPr>
                <w:rFonts w:ascii="Arial" w:hAnsi="Arial" w:cs="Arial"/>
                <w:b/>
                <w:bCs/>
                <w:sz w:val="22"/>
                <w:szCs w:val="22"/>
              </w:rPr>
              <w:t>K</w:t>
            </w:r>
            <w:r w:rsidR="002A673A"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7F3A6E90" w14:textId="77777777" w:rsidR="001E0CE0" w:rsidRDefault="001E0CE0" w:rsidP="00BA20FC">
      <w:pPr>
        <w:jc w:val="both"/>
        <w:rPr>
          <w:rFonts w:ascii="Arial" w:hAnsi="Arial" w:cs="Arial"/>
        </w:rPr>
      </w:pPr>
    </w:p>
    <w:p w14:paraId="7FB07C46" w14:textId="77777777" w:rsidR="00346541" w:rsidRPr="00EE4A77" w:rsidRDefault="009A5E06" w:rsidP="00346541">
      <w:pPr>
        <w:tabs>
          <w:tab w:val="left" w:pos="576"/>
        </w:tabs>
        <w:jc w:val="both"/>
        <w:rPr>
          <w:rFonts w:ascii="Arial" w:hAnsi="Arial" w:cs="Arial"/>
          <w:b/>
          <w:bCs/>
          <w:sz w:val="22"/>
          <w:szCs w:val="22"/>
        </w:rPr>
      </w:pPr>
      <w:r>
        <w:rPr>
          <w:rFonts w:ascii="Arial" w:hAnsi="Arial" w:cs="Arial"/>
          <w:b/>
          <w:bCs/>
          <w:sz w:val="22"/>
          <w:szCs w:val="22"/>
        </w:rPr>
        <w:t>K</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309C9446"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28"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29"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01F10B3D"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lastRenderedPageBreak/>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30"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31"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1748D36B" w14:textId="77777777" w:rsidR="008505F1" w:rsidRDefault="008505F1" w:rsidP="008505F1">
      <w:pPr>
        <w:tabs>
          <w:tab w:val="left" w:pos="576"/>
        </w:tabs>
        <w:spacing w:before="80"/>
        <w:ind w:left="360"/>
        <w:jc w:val="both"/>
        <w:rPr>
          <w:rFonts w:ascii="Arial" w:hAnsi="Arial" w:cs="Arial"/>
        </w:rPr>
      </w:pPr>
    </w:p>
    <w:p w14:paraId="5FE36273"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8D4A3D">
        <w:fldChar w:fldCharType="separate"/>
      </w:r>
      <w:r>
        <w:fldChar w:fldCharType="end"/>
      </w:r>
    </w:p>
    <w:p w14:paraId="3144B78F" w14:textId="77777777" w:rsidR="00EE4A77" w:rsidRDefault="00EE4A77" w:rsidP="00EE4A77">
      <w:pPr>
        <w:jc w:val="both"/>
        <w:rPr>
          <w:rFonts w:ascii="Arial" w:hAnsi="Arial" w:cs="Arial"/>
        </w:rPr>
      </w:pPr>
    </w:p>
    <w:p w14:paraId="3442C45D"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3"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4"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0073EE58" w14:textId="77777777" w:rsidR="001972A9" w:rsidRDefault="001972A9" w:rsidP="00C660B6">
      <w:pPr>
        <w:jc w:val="both"/>
        <w:rPr>
          <w:rFonts w:ascii="Arial" w:hAnsi="Arial" w:cs="Arial"/>
          <w:sz w:val="18"/>
          <w:szCs w:val="18"/>
        </w:rPr>
      </w:pPr>
    </w:p>
    <w:p w14:paraId="7A8B4F2D"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D696DCE" w14:textId="77777777" w:rsidR="00C6055C" w:rsidRDefault="00C6055C" w:rsidP="00EE4A77">
      <w:pPr>
        <w:jc w:val="both"/>
        <w:rPr>
          <w:rFonts w:ascii="Arial" w:hAnsi="Arial" w:cs="Arial"/>
          <w:sz w:val="18"/>
          <w:szCs w:val="18"/>
        </w:rPr>
      </w:pPr>
    </w:p>
    <w:p w14:paraId="60A651F9" w14:textId="77777777" w:rsidR="00EE4A77" w:rsidRDefault="009A5E06"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35"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67A3AB00" w14:textId="77777777" w:rsidR="00EE4A77" w:rsidRDefault="00EE4A77" w:rsidP="00EE4A77">
      <w:pPr>
        <w:pStyle w:val="En-tte"/>
        <w:tabs>
          <w:tab w:val="clear" w:pos="4536"/>
          <w:tab w:val="clear" w:pos="9072"/>
          <w:tab w:val="left" w:pos="864"/>
        </w:tabs>
        <w:rPr>
          <w:rFonts w:ascii="Arial" w:hAnsi="Arial" w:cs="Arial"/>
        </w:rPr>
      </w:pPr>
    </w:p>
    <w:p w14:paraId="0CE40E46"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4043CCB"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19CF569" w14:textId="77777777" w:rsidR="00EE4A77" w:rsidRPr="00411396" w:rsidRDefault="00EE4A77" w:rsidP="00EE4A77">
      <w:pPr>
        <w:pStyle w:val="En-tte"/>
        <w:tabs>
          <w:tab w:val="left" w:pos="864"/>
        </w:tabs>
        <w:rPr>
          <w:rFonts w:ascii="Arial" w:hAnsi="Arial" w:cs="Arial"/>
        </w:rPr>
      </w:pPr>
    </w:p>
    <w:p w14:paraId="0D7FA9CB"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75A192C1" w14:textId="77777777" w:rsidR="00EE4A77" w:rsidRPr="00411396" w:rsidRDefault="00EE4A77" w:rsidP="008505F1">
      <w:pPr>
        <w:pStyle w:val="En-tte"/>
        <w:tabs>
          <w:tab w:val="left" w:pos="864"/>
        </w:tabs>
        <w:ind w:left="567"/>
        <w:rPr>
          <w:rFonts w:ascii="Arial" w:hAnsi="Arial" w:cs="Arial"/>
        </w:rPr>
      </w:pPr>
    </w:p>
    <w:p w14:paraId="5287F74A" w14:textId="77777777" w:rsidR="00EE4A77" w:rsidRDefault="00EE4A77" w:rsidP="008505F1">
      <w:pPr>
        <w:pStyle w:val="En-tte"/>
        <w:tabs>
          <w:tab w:val="left" w:pos="864"/>
        </w:tabs>
        <w:ind w:left="567"/>
        <w:rPr>
          <w:rFonts w:ascii="Arial" w:hAnsi="Arial" w:cs="Arial"/>
        </w:rPr>
      </w:pPr>
    </w:p>
    <w:p w14:paraId="4526B16B" w14:textId="77777777" w:rsidR="00B55890" w:rsidRPr="00411396" w:rsidRDefault="00B55890" w:rsidP="008505F1">
      <w:pPr>
        <w:pStyle w:val="En-tte"/>
        <w:tabs>
          <w:tab w:val="left" w:pos="864"/>
        </w:tabs>
        <w:ind w:left="567"/>
        <w:rPr>
          <w:rFonts w:ascii="Arial" w:hAnsi="Arial" w:cs="Arial"/>
        </w:rPr>
      </w:pPr>
    </w:p>
    <w:p w14:paraId="7871200C"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6E765D2" w14:textId="77777777" w:rsidR="00EE4A77" w:rsidRDefault="00EE4A77" w:rsidP="00EE4A77">
      <w:pPr>
        <w:pStyle w:val="En-tte"/>
        <w:tabs>
          <w:tab w:val="left" w:pos="864"/>
        </w:tabs>
        <w:rPr>
          <w:rFonts w:ascii="Arial" w:hAnsi="Arial" w:cs="Arial"/>
        </w:rPr>
      </w:pPr>
    </w:p>
    <w:p w14:paraId="1639EDB4" w14:textId="77777777" w:rsidR="00B55890" w:rsidRDefault="00B55890" w:rsidP="00EE4A77">
      <w:pPr>
        <w:pStyle w:val="En-tte"/>
        <w:tabs>
          <w:tab w:val="left" w:pos="864"/>
        </w:tabs>
        <w:rPr>
          <w:rFonts w:ascii="Arial" w:hAnsi="Arial" w:cs="Arial"/>
        </w:rPr>
      </w:pPr>
    </w:p>
    <w:p w14:paraId="4760BFA6" w14:textId="2BC75DD5" w:rsidR="00B55890" w:rsidRDefault="00B55890" w:rsidP="00EE4A77">
      <w:pPr>
        <w:pStyle w:val="En-tte"/>
        <w:tabs>
          <w:tab w:val="left" w:pos="864"/>
        </w:tabs>
        <w:rPr>
          <w:rFonts w:ascii="Arial" w:hAnsi="Arial" w:cs="Arial"/>
        </w:rPr>
      </w:pPr>
    </w:p>
    <w:p w14:paraId="1A6774D2" w14:textId="77777777" w:rsidR="008F50A2" w:rsidRDefault="008F50A2" w:rsidP="00EE4A77">
      <w:pPr>
        <w:pStyle w:val="En-tte"/>
        <w:tabs>
          <w:tab w:val="left" w:pos="864"/>
        </w:tabs>
        <w:rPr>
          <w:rFonts w:ascii="Arial" w:hAnsi="Arial" w:cs="Arial"/>
        </w:rPr>
      </w:pPr>
    </w:p>
    <w:p w14:paraId="65A5120D" w14:textId="77777777" w:rsidR="007B23D6" w:rsidRDefault="007B23D6" w:rsidP="00EE4A77">
      <w:pPr>
        <w:pStyle w:val="En-tte"/>
        <w:tabs>
          <w:tab w:val="left" w:pos="864"/>
        </w:tabs>
        <w:rPr>
          <w:rFonts w:ascii="Arial" w:hAnsi="Arial" w:cs="Arial"/>
        </w:rPr>
      </w:pPr>
    </w:p>
    <w:p w14:paraId="08B27942"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A8C5751" w14:textId="77777777" w:rsidTr="009D4073">
        <w:tc>
          <w:tcPr>
            <w:tcW w:w="10277" w:type="dxa"/>
            <w:shd w:val="solid" w:color="66CCFF" w:fill="auto"/>
          </w:tcPr>
          <w:p w14:paraId="41E2881B"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9A5E06">
              <w:rPr>
                <w:rFonts w:ascii="Arial" w:hAnsi="Arial" w:cs="Arial"/>
                <w:b/>
                <w:bCs/>
                <w:sz w:val="22"/>
                <w:szCs w:val="22"/>
              </w:rPr>
              <w:t>L</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4FE7A4B"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11A66E1C"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8D4A3D">
        <w:rPr>
          <w:rFonts w:ascii="Arial" w:hAnsi="Arial" w:cs="Arial"/>
        </w:rPr>
      </w:r>
      <w:r w:rsidR="008D4A3D">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38DADA00"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36"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37"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3EEA03D2"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32A1769E"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D4A3D">
        <w:rPr>
          <w:rFonts w:ascii="Arial" w:hAnsi="Arial" w:cs="Arial"/>
        </w:rPr>
      </w:r>
      <w:r w:rsidR="008D4A3D">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7505161"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5F4EE91A"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D4A3D">
        <w:rPr>
          <w:rFonts w:ascii="Arial" w:hAnsi="Arial" w:cs="Arial"/>
        </w:rPr>
      </w:r>
      <w:r w:rsidR="008D4A3D">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715175D1"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8D4A3D">
        <w:rPr>
          <w:rFonts w:ascii="Arial" w:hAnsi="Arial" w:cs="Arial"/>
        </w:rPr>
      </w:r>
      <w:r w:rsidR="008D4A3D">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5D21B7ED"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D4A3D">
        <w:rPr>
          <w:rFonts w:ascii="Arial" w:hAnsi="Arial" w:cs="Arial"/>
        </w:rPr>
      </w:r>
      <w:r w:rsidR="008D4A3D">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38" w:history="1">
        <w:r w:rsidRPr="004E24D6">
          <w:rPr>
            <w:rStyle w:val="Lienhypertexte"/>
            <w:rFonts w:ascii="Arial" w:hAnsi="Arial" w:cs="Arial"/>
            <w:iCs/>
          </w:rPr>
          <w:t>article R. 2193-22</w:t>
        </w:r>
      </w:hyperlink>
      <w:r>
        <w:rPr>
          <w:rFonts w:ascii="Arial" w:hAnsi="Arial" w:cs="Arial"/>
          <w:iCs/>
        </w:rPr>
        <w:t xml:space="preserve"> ou à l’</w:t>
      </w:r>
      <w:hyperlink r:id="rId39"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7199F99A"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3B098879"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D4A3D">
        <w:rPr>
          <w:rFonts w:ascii="Arial" w:hAnsi="Arial" w:cs="Arial"/>
        </w:rPr>
      </w:r>
      <w:r w:rsidR="008D4A3D">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77C569CA"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6B78506F"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01B29B74"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C025E9F" w14:textId="77777777" w:rsidR="009F5446" w:rsidRPr="001C7D87" w:rsidRDefault="009F5446" w:rsidP="00200B38">
      <w:pPr>
        <w:spacing w:before="120"/>
        <w:jc w:val="both"/>
        <w:rPr>
          <w:rFonts w:ascii="Arial" w:hAnsi="Arial" w:cs="Arial"/>
        </w:rPr>
      </w:pPr>
    </w:p>
    <w:p w14:paraId="41F4DD6B"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2A80AC3" w14:textId="77777777" w:rsidTr="003414A8">
        <w:tc>
          <w:tcPr>
            <w:tcW w:w="10277" w:type="dxa"/>
            <w:shd w:val="solid" w:color="66CCFF" w:fill="auto"/>
          </w:tcPr>
          <w:p w14:paraId="69DF32AD" w14:textId="77777777" w:rsidR="00720CF6" w:rsidRPr="00BA20FC" w:rsidRDefault="00720CF6" w:rsidP="009A5E06">
            <w:pPr>
              <w:rPr>
                <w:rFonts w:ascii="Arial" w:hAnsi="Arial" w:cs="Arial"/>
                <w:b/>
                <w:bCs/>
                <w:sz w:val="22"/>
                <w:szCs w:val="22"/>
              </w:rPr>
            </w:pPr>
            <w:r w:rsidRPr="001C7D87">
              <w:rPr>
                <w:rFonts w:ascii="Arial" w:hAnsi="Arial" w:cs="Arial"/>
              </w:rPr>
              <w:lastRenderedPageBreak/>
              <w:br w:type="page"/>
            </w:r>
            <w:r w:rsidRPr="001C7D87">
              <w:rPr>
                <w:rFonts w:ascii="Arial" w:hAnsi="Arial" w:cs="Arial"/>
              </w:rPr>
              <w:br w:type="page"/>
            </w:r>
            <w:r w:rsidR="009A5E06" w:rsidRPr="009A5E06">
              <w:rPr>
                <w:rFonts w:ascii="Arial" w:hAnsi="Arial" w:cs="Arial"/>
                <w:b/>
                <w:sz w:val="22"/>
                <w:szCs w:val="22"/>
              </w:rPr>
              <w:t>M</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73B1B49A"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036A6904" w14:textId="77777777" w:rsidR="00A76E1C" w:rsidRDefault="00A76E1C" w:rsidP="00BA20FC">
      <w:pPr>
        <w:jc w:val="both"/>
        <w:rPr>
          <w:rFonts w:ascii="Arial" w:hAnsi="Arial" w:cs="Arial"/>
        </w:rPr>
      </w:pPr>
    </w:p>
    <w:p w14:paraId="244B75AD" w14:textId="77777777" w:rsidR="00026805" w:rsidRPr="001C7D87" w:rsidRDefault="00026805" w:rsidP="00BA20FC">
      <w:pPr>
        <w:jc w:val="both"/>
        <w:rPr>
          <w:rFonts w:ascii="Arial" w:hAnsi="Arial" w:cs="Arial"/>
        </w:rPr>
      </w:pPr>
    </w:p>
    <w:p w14:paraId="7DEE42AA"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38806546"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502DC9CB" w14:textId="77777777" w:rsidTr="00F50693">
        <w:trPr>
          <w:trHeight w:val="301"/>
        </w:trPr>
        <w:tc>
          <w:tcPr>
            <w:tcW w:w="5172" w:type="dxa"/>
            <w:tcBorders>
              <w:top w:val="nil"/>
              <w:left w:val="nil"/>
              <w:bottom w:val="nil"/>
              <w:right w:val="nil"/>
            </w:tcBorders>
          </w:tcPr>
          <w:p w14:paraId="30BA0F77" w14:textId="77777777" w:rsidR="00F50693" w:rsidRDefault="00D230B7" w:rsidP="00C6055C">
            <w:pPr>
              <w:ind w:left="709"/>
              <w:jc w:val="both"/>
              <w:rPr>
                <w:rFonts w:ascii="Arial" w:hAnsi="Arial" w:cs="Arial"/>
              </w:rPr>
            </w:pPr>
            <w:r w:rsidRPr="001C7D87">
              <w:rPr>
                <w:rFonts w:ascii="Arial" w:hAnsi="Arial" w:cs="Arial"/>
              </w:rPr>
              <w:t>Le sous-traitant :</w:t>
            </w:r>
          </w:p>
          <w:p w14:paraId="6CF00452"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4EE2B18D"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69C2607C"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60FC7553"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07A34605" w14:textId="77777777" w:rsidR="006142D9" w:rsidRDefault="006142D9" w:rsidP="00BA20FC">
      <w:pPr>
        <w:jc w:val="both"/>
        <w:rPr>
          <w:rFonts w:ascii="Arial" w:hAnsi="Arial" w:cs="Arial"/>
        </w:rPr>
      </w:pPr>
    </w:p>
    <w:p w14:paraId="1DC1D60E" w14:textId="77777777" w:rsidR="006142D9" w:rsidRDefault="006142D9" w:rsidP="00BA20FC">
      <w:pPr>
        <w:jc w:val="both"/>
        <w:rPr>
          <w:rFonts w:ascii="Arial" w:hAnsi="Arial" w:cs="Arial"/>
        </w:rPr>
      </w:pPr>
    </w:p>
    <w:p w14:paraId="303D9F51" w14:textId="77777777" w:rsidR="00D230B7" w:rsidRDefault="00026805" w:rsidP="00BA20FC">
      <w:pPr>
        <w:jc w:val="both"/>
        <w:rPr>
          <w:rFonts w:ascii="Arial" w:hAnsi="Arial" w:cs="Arial"/>
        </w:rPr>
      </w:pPr>
      <w:r>
        <w:rPr>
          <w:rFonts w:ascii="Arial" w:hAnsi="Arial" w:cs="Arial"/>
        </w:rPr>
        <w:t>En cas de groupement d’entreprises :</w:t>
      </w:r>
    </w:p>
    <w:p w14:paraId="4715C429" w14:textId="77777777" w:rsidR="00026805" w:rsidRDefault="00026805" w:rsidP="00BA20FC">
      <w:pPr>
        <w:jc w:val="both"/>
        <w:rPr>
          <w:rFonts w:ascii="Arial" w:hAnsi="Arial" w:cs="Arial"/>
        </w:rPr>
      </w:pPr>
    </w:p>
    <w:p w14:paraId="29133BA7" w14:textId="77777777" w:rsidR="00026805" w:rsidRDefault="00026805" w:rsidP="00BA20FC">
      <w:pPr>
        <w:jc w:val="both"/>
        <w:rPr>
          <w:rFonts w:ascii="Arial" w:hAnsi="Arial" w:cs="Arial"/>
        </w:rPr>
      </w:pPr>
    </w:p>
    <w:p w14:paraId="61E43894" w14:textId="77777777" w:rsidR="00026805" w:rsidRPr="001C7D87" w:rsidRDefault="00026805" w:rsidP="00026805">
      <w:pPr>
        <w:ind w:left="709"/>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r w:rsidRPr="001C7D8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xml:space="preserve">, </w:t>
      </w:r>
      <w:r>
        <w:rPr>
          <w:rFonts w:ascii="Arial" w:hAnsi="Arial" w:cs="Arial"/>
        </w:rPr>
        <w:tab/>
      </w:r>
      <w:r w:rsidRPr="001C7D87">
        <w:rPr>
          <w:rFonts w:ascii="Arial" w:hAnsi="Arial" w:cs="Arial"/>
        </w:rPr>
        <w:t>le</w:t>
      </w:r>
    </w:p>
    <w:p w14:paraId="0B5B677A" w14:textId="77777777" w:rsidR="00026805" w:rsidRDefault="00026805" w:rsidP="00BA20FC">
      <w:pPr>
        <w:jc w:val="both"/>
        <w:rPr>
          <w:rFonts w:ascii="Arial" w:hAnsi="Arial" w:cs="Arial"/>
        </w:rPr>
      </w:pPr>
    </w:p>
    <w:p w14:paraId="4C9D6167" w14:textId="77777777" w:rsidR="00026805" w:rsidRDefault="00026805" w:rsidP="00BA20FC">
      <w:pPr>
        <w:jc w:val="both"/>
        <w:rPr>
          <w:rFonts w:ascii="Arial" w:hAnsi="Arial" w:cs="Arial"/>
        </w:rPr>
      </w:pPr>
      <w:r>
        <w:rPr>
          <w:rFonts w:ascii="Arial" w:hAnsi="Arial" w:cs="Arial"/>
        </w:rPr>
        <w:t>Le mandataire du groupement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Le co-traitant présentant le sous-traitant</w:t>
      </w:r>
    </w:p>
    <w:p w14:paraId="4CAE7B18" w14:textId="77777777" w:rsidR="00026805" w:rsidRDefault="00026805" w:rsidP="00BA20FC">
      <w:pPr>
        <w:jc w:val="both"/>
        <w:rPr>
          <w:rFonts w:ascii="Arial" w:hAnsi="Arial" w:cs="Arial"/>
        </w:rPr>
      </w:pPr>
    </w:p>
    <w:p w14:paraId="5CB516EB" w14:textId="77777777" w:rsidR="00384D62" w:rsidRPr="001C7D87" w:rsidRDefault="00384D62" w:rsidP="00BA20FC">
      <w:pPr>
        <w:jc w:val="both"/>
        <w:rPr>
          <w:rFonts w:ascii="Arial" w:hAnsi="Arial" w:cs="Arial"/>
        </w:rPr>
      </w:pPr>
    </w:p>
    <w:p w14:paraId="2A3D0EFD"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0374BCAE" w14:textId="77777777" w:rsidR="00A76E1C" w:rsidRPr="001C7D87" w:rsidRDefault="00A76E1C" w:rsidP="00BA20FC">
      <w:pPr>
        <w:jc w:val="both"/>
        <w:rPr>
          <w:rFonts w:ascii="Arial" w:hAnsi="Arial" w:cs="Arial"/>
        </w:rPr>
      </w:pPr>
    </w:p>
    <w:p w14:paraId="30771E9A"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64DDC70B" w14:textId="77777777" w:rsidR="003414A8" w:rsidRPr="001C7D87" w:rsidRDefault="003414A8" w:rsidP="00C6055C">
      <w:pPr>
        <w:ind w:left="709"/>
        <w:jc w:val="both"/>
        <w:rPr>
          <w:rFonts w:ascii="Arial" w:hAnsi="Arial" w:cs="Arial"/>
        </w:rPr>
      </w:pPr>
    </w:p>
    <w:p w14:paraId="2B29EDAE"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028FE948" w14:textId="77777777" w:rsidR="003414A8" w:rsidRDefault="003414A8" w:rsidP="00C6055C">
      <w:pPr>
        <w:ind w:left="709"/>
        <w:jc w:val="both"/>
        <w:rPr>
          <w:rFonts w:ascii="Arial" w:hAnsi="Arial" w:cs="Arial"/>
        </w:rPr>
      </w:pPr>
    </w:p>
    <w:p w14:paraId="65F5240E" w14:textId="77777777" w:rsidR="00B55890" w:rsidRDefault="00B55890" w:rsidP="00BA20FC">
      <w:pPr>
        <w:jc w:val="both"/>
        <w:rPr>
          <w:rFonts w:ascii="Arial" w:hAnsi="Arial" w:cs="Arial"/>
        </w:rPr>
      </w:pPr>
    </w:p>
    <w:p w14:paraId="08751013" w14:textId="4C2FFE45" w:rsidR="008F50A2" w:rsidRDefault="008F50A2">
      <w:pPr>
        <w:rPr>
          <w:rFonts w:ascii="Arial" w:hAnsi="Arial" w:cs="Arial"/>
        </w:rPr>
      </w:pPr>
      <w:r>
        <w:rPr>
          <w:rFonts w:ascii="Arial" w:hAnsi="Arial" w:cs="Arial"/>
        </w:rPr>
        <w:br w:type="page"/>
      </w:r>
    </w:p>
    <w:tbl>
      <w:tblPr>
        <w:tblW w:w="10277" w:type="dxa"/>
        <w:tblLayout w:type="fixed"/>
        <w:tblCellMar>
          <w:left w:w="71" w:type="dxa"/>
          <w:right w:w="71" w:type="dxa"/>
        </w:tblCellMar>
        <w:tblLook w:val="04A0" w:firstRow="1" w:lastRow="0" w:firstColumn="1" w:lastColumn="0" w:noHBand="0" w:noVBand="1"/>
      </w:tblPr>
      <w:tblGrid>
        <w:gridCol w:w="10277"/>
      </w:tblGrid>
      <w:tr w:rsidR="00A00BBA" w14:paraId="57D31DFD" w14:textId="77777777" w:rsidTr="008F50A2">
        <w:tc>
          <w:tcPr>
            <w:tcW w:w="10277" w:type="dxa"/>
            <w:shd w:val="solid" w:color="66CCFF" w:fill="auto"/>
            <w:hideMark/>
          </w:tcPr>
          <w:p w14:paraId="7A6D8D50" w14:textId="77777777" w:rsidR="00A00BBA" w:rsidRDefault="00A00BBA" w:rsidP="002A673A">
            <w:pPr>
              <w:rPr>
                <w:rFonts w:ascii="Arial" w:hAnsi="Arial" w:cs="Arial"/>
                <w:b/>
                <w:bCs/>
                <w:sz w:val="22"/>
                <w:szCs w:val="22"/>
              </w:rPr>
            </w:pPr>
            <w:bookmarkStart w:id="1" w:name="_GoBack"/>
            <w:bookmarkEnd w:id="1"/>
            <w:r>
              <w:rPr>
                <w:rFonts w:ascii="Arial" w:hAnsi="Arial" w:cs="Arial"/>
              </w:rPr>
              <w:lastRenderedPageBreak/>
              <w:br w:type="page"/>
            </w:r>
            <w:r>
              <w:rPr>
                <w:rFonts w:ascii="Arial" w:hAnsi="Arial" w:cs="Arial"/>
              </w:rPr>
              <w:br w:type="page"/>
            </w:r>
            <w:r w:rsidR="009A5E06">
              <w:rPr>
                <w:rFonts w:ascii="Arial" w:hAnsi="Arial" w:cs="Arial"/>
                <w:b/>
                <w:bCs/>
                <w:sz w:val="22"/>
                <w:szCs w:val="22"/>
              </w:rPr>
              <w:t>N</w:t>
            </w:r>
            <w:r w:rsidR="002A673A">
              <w:rPr>
                <w:rFonts w:ascii="Arial" w:hAnsi="Arial" w:cs="Arial"/>
                <w:b/>
                <w:bCs/>
                <w:sz w:val="22"/>
                <w:szCs w:val="22"/>
              </w:rPr>
              <w:t xml:space="preserve"> </w:t>
            </w:r>
            <w:r>
              <w:rPr>
                <w:rFonts w:ascii="Arial" w:hAnsi="Arial" w:cs="Arial"/>
                <w:b/>
                <w:bCs/>
                <w:sz w:val="22"/>
                <w:szCs w:val="22"/>
              </w:rPr>
              <w:t>- Notification de l’acte spécial au titulaire.</w:t>
            </w:r>
          </w:p>
        </w:tc>
      </w:tr>
    </w:tbl>
    <w:p w14:paraId="59324A5A"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795B378F" w14:textId="36727457" w:rsidR="00A00BBA" w:rsidRDefault="003470F5"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53B54141" wp14:editId="023E98A4">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53B54141"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v:textbox>
              </v:rect>
            </w:pict>
          </mc:Fallback>
        </mc:AlternateContent>
      </w:r>
    </w:p>
    <w:p w14:paraId="3B6F5320" w14:textId="77777777" w:rsidR="00A00BBA" w:rsidRDefault="00A00BBA" w:rsidP="00A00BBA">
      <w:pPr>
        <w:rPr>
          <w:rFonts w:ascii="Arial" w:hAnsi="Arial" w:cs="Arial"/>
        </w:rPr>
      </w:pPr>
    </w:p>
    <w:p w14:paraId="38D4B4F0" w14:textId="77777777" w:rsidR="00A00BBA" w:rsidRDefault="00A00BBA" w:rsidP="00A00BBA">
      <w:pPr>
        <w:rPr>
          <w:rFonts w:ascii="Arial" w:hAnsi="Arial" w:cs="Arial"/>
        </w:rPr>
      </w:pPr>
    </w:p>
    <w:p w14:paraId="532E2B83" w14:textId="77777777" w:rsidR="00A00BBA" w:rsidRDefault="00A00BBA" w:rsidP="00A00BBA">
      <w:pPr>
        <w:rPr>
          <w:rFonts w:ascii="Arial" w:hAnsi="Arial" w:cs="Arial"/>
        </w:rPr>
      </w:pPr>
    </w:p>
    <w:p w14:paraId="2D480FA4" w14:textId="77777777" w:rsidR="00A00BBA" w:rsidRDefault="00A00BBA" w:rsidP="00A00BBA">
      <w:pPr>
        <w:rPr>
          <w:rFonts w:ascii="Arial" w:hAnsi="Arial" w:cs="Arial"/>
        </w:rPr>
      </w:pPr>
    </w:p>
    <w:p w14:paraId="408CD242" w14:textId="77777777" w:rsidR="00A00BBA" w:rsidRDefault="00A00BBA" w:rsidP="00A00BBA">
      <w:pPr>
        <w:rPr>
          <w:rFonts w:ascii="Arial" w:hAnsi="Arial" w:cs="Arial"/>
        </w:rPr>
      </w:pPr>
    </w:p>
    <w:p w14:paraId="756AF2FC" w14:textId="77777777" w:rsidR="00A00BBA" w:rsidRDefault="00A00BBA" w:rsidP="00A00BBA">
      <w:pPr>
        <w:rPr>
          <w:rFonts w:ascii="Arial" w:hAnsi="Arial" w:cs="Arial"/>
        </w:rPr>
      </w:pPr>
    </w:p>
    <w:p w14:paraId="22F8928D" w14:textId="77777777" w:rsidR="00A00BBA" w:rsidRDefault="00A00BBA" w:rsidP="00A00BBA">
      <w:pPr>
        <w:rPr>
          <w:rFonts w:ascii="Arial" w:hAnsi="Arial" w:cs="Arial"/>
        </w:rPr>
      </w:pPr>
    </w:p>
    <w:p w14:paraId="351AFF5E" w14:textId="77777777" w:rsidR="00A00BBA" w:rsidRDefault="00A00BBA" w:rsidP="00A00BBA">
      <w:pPr>
        <w:rPr>
          <w:rFonts w:ascii="Arial" w:hAnsi="Arial" w:cs="Arial"/>
        </w:rPr>
      </w:pPr>
    </w:p>
    <w:p w14:paraId="67C39250" w14:textId="77777777" w:rsidR="00A00BBA" w:rsidRDefault="00A00BBA" w:rsidP="00A00BBA">
      <w:pPr>
        <w:rPr>
          <w:rFonts w:ascii="Arial" w:hAnsi="Arial" w:cs="Arial"/>
        </w:rPr>
      </w:pPr>
    </w:p>
    <w:p w14:paraId="54D0E6BF" w14:textId="77777777" w:rsidR="00A00BBA" w:rsidRDefault="00A00BBA" w:rsidP="00A00BBA">
      <w:pPr>
        <w:rPr>
          <w:rFonts w:ascii="Arial" w:hAnsi="Arial" w:cs="Arial"/>
        </w:rPr>
      </w:pPr>
    </w:p>
    <w:p w14:paraId="6D310580" w14:textId="77777777" w:rsidR="00A00BBA" w:rsidRDefault="00A00BBA" w:rsidP="00A00BBA">
      <w:pPr>
        <w:rPr>
          <w:rFonts w:ascii="Arial" w:hAnsi="Arial" w:cs="Arial"/>
        </w:rPr>
      </w:pPr>
      <w:r>
        <w:rPr>
          <w:rFonts w:ascii="Arial" w:hAnsi="Arial" w:cs="Arial"/>
        </w:rPr>
        <w:t xml:space="preserve">Date de la dernière mise à jour : </w:t>
      </w:r>
    </w:p>
    <w:p w14:paraId="0CACF0B8" w14:textId="7A225C98" w:rsidR="00A00BBA" w:rsidRDefault="003470F5"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6B954323" wp14:editId="439D0700">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6B954323"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v:textbox>
              </v:rect>
            </w:pict>
          </mc:Fallback>
        </mc:AlternateContent>
      </w:r>
    </w:p>
    <w:p w14:paraId="619B8800" w14:textId="77777777" w:rsidR="00A00BBA" w:rsidRDefault="00A00BBA" w:rsidP="00A00BBA">
      <w:pPr>
        <w:rPr>
          <w:rFonts w:ascii="Arial" w:hAnsi="Arial" w:cs="Arial"/>
        </w:rPr>
      </w:pPr>
    </w:p>
    <w:p w14:paraId="26BD5AF1" w14:textId="77777777" w:rsidR="00A00BBA" w:rsidRDefault="00A00BBA" w:rsidP="00A00BBA">
      <w:pPr>
        <w:rPr>
          <w:rFonts w:ascii="Arial" w:hAnsi="Arial" w:cs="Arial"/>
        </w:rPr>
      </w:pPr>
    </w:p>
    <w:p w14:paraId="49569B74" w14:textId="77777777" w:rsidR="000E436D" w:rsidRPr="001C7D87" w:rsidRDefault="000E436D" w:rsidP="00BA20FC">
      <w:pPr>
        <w:jc w:val="both"/>
        <w:rPr>
          <w:rFonts w:ascii="Arial" w:hAnsi="Arial" w:cs="Arial"/>
        </w:rPr>
      </w:pPr>
    </w:p>
    <w:p w14:paraId="1A968B0F" w14:textId="77777777" w:rsidR="00921016" w:rsidRPr="001C7D87" w:rsidRDefault="00921016" w:rsidP="00BA20FC">
      <w:pPr>
        <w:jc w:val="both"/>
        <w:rPr>
          <w:rFonts w:ascii="Arial" w:hAnsi="Arial" w:cs="Arial"/>
        </w:rPr>
      </w:pPr>
    </w:p>
    <w:p w14:paraId="1C6170BB" w14:textId="77777777" w:rsidR="000E436D" w:rsidRDefault="000E436D" w:rsidP="001C7D87">
      <w:pPr>
        <w:rPr>
          <w:rFonts w:ascii="Arial" w:hAnsi="Arial" w:cs="Arial"/>
        </w:rPr>
      </w:pPr>
    </w:p>
    <w:p w14:paraId="612E64D6" w14:textId="77777777" w:rsidR="003F161D" w:rsidRDefault="003F161D" w:rsidP="001C7D87">
      <w:pPr>
        <w:rPr>
          <w:rFonts w:ascii="Arial" w:hAnsi="Arial" w:cs="Arial"/>
        </w:rPr>
      </w:pPr>
    </w:p>
    <w:p w14:paraId="4BDF5AB4" w14:textId="77777777" w:rsidR="006142D9" w:rsidRDefault="006142D9" w:rsidP="001C7D87">
      <w:pPr>
        <w:rPr>
          <w:rFonts w:ascii="Arial" w:hAnsi="Arial" w:cs="Arial"/>
        </w:rPr>
      </w:pPr>
    </w:p>
    <w:p w14:paraId="52A799FC" w14:textId="77777777" w:rsidR="00445B69" w:rsidRDefault="00445B69" w:rsidP="001C7D87">
      <w:pPr>
        <w:rPr>
          <w:rFonts w:ascii="Arial" w:hAnsi="Arial" w:cs="Arial"/>
        </w:rPr>
      </w:pPr>
    </w:p>
    <w:p w14:paraId="02CB3649"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14:paraId="48EE4AE9" w14:textId="77777777" w:rsidR="00250CBC" w:rsidRDefault="00250CBC" w:rsidP="00BA20FC">
      <w:pPr>
        <w:spacing w:before="120" w:after="120"/>
        <w:rPr>
          <w:rFonts w:ascii="Arial" w:hAnsi="Arial" w:cs="Arial"/>
          <w:sz w:val="16"/>
          <w:szCs w:val="16"/>
        </w:rPr>
      </w:pPr>
    </w:p>
    <w:p w14:paraId="78BCB5EB" w14:textId="77777777" w:rsidR="00250CBC" w:rsidRDefault="00250CBC" w:rsidP="00BA20FC">
      <w:pPr>
        <w:spacing w:before="120" w:after="120"/>
        <w:rPr>
          <w:rFonts w:ascii="Arial" w:hAnsi="Arial" w:cs="Arial"/>
          <w:sz w:val="16"/>
          <w:szCs w:val="16"/>
        </w:rPr>
      </w:pPr>
    </w:p>
    <w:p w14:paraId="7A9BF114" w14:textId="77777777" w:rsidR="00250CBC" w:rsidRDefault="00250CBC" w:rsidP="00BA20FC">
      <w:pPr>
        <w:spacing w:before="120" w:after="120"/>
        <w:rPr>
          <w:rFonts w:ascii="Arial" w:hAnsi="Arial" w:cs="Arial"/>
          <w:sz w:val="16"/>
          <w:szCs w:val="16"/>
        </w:rPr>
      </w:pPr>
    </w:p>
    <w:p w14:paraId="4B7C7E15" w14:textId="77777777" w:rsidR="00250CBC" w:rsidRDefault="00250CBC" w:rsidP="00BA20FC">
      <w:pPr>
        <w:spacing w:before="120" w:after="120"/>
        <w:rPr>
          <w:rFonts w:ascii="Arial" w:hAnsi="Arial" w:cs="Arial"/>
          <w:sz w:val="16"/>
          <w:szCs w:val="16"/>
        </w:rPr>
      </w:pPr>
    </w:p>
    <w:p w14:paraId="01FDC22D" w14:textId="77777777" w:rsidR="00250CBC" w:rsidRDefault="00250CBC" w:rsidP="00BA20FC">
      <w:pPr>
        <w:spacing w:before="120" w:after="120"/>
        <w:rPr>
          <w:rFonts w:ascii="Arial" w:hAnsi="Arial" w:cs="Arial"/>
          <w:sz w:val="16"/>
          <w:szCs w:val="16"/>
        </w:rPr>
      </w:pPr>
    </w:p>
    <w:p w14:paraId="7F0EE3F4" w14:textId="77777777" w:rsidR="00250CBC" w:rsidRDefault="00250CBC" w:rsidP="00BA20FC">
      <w:pPr>
        <w:spacing w:before="120" w:after="120"/>
        <w:rPr>
          <w:rFonts w:ascii="Arial" w:hAnsi="Arial" w:cs="Arial"/>
          <w:sz w:val="16"/>
          <w:szCs w:val="16"/>
        </w:rPr>
      </w:pPr>
    </w:p>
    <w:p w14:paraId="794BFCE7" w14:textId="77777777" w:rsidR="00250CBC" w:rsidRDefault="00250CBC" w:rsidP="00BA20FC">
      <w:pPr>
        <w:spacing w:before="120" w:after="120"/>
        <w:rPr>
          <w:rFonts w:ascii="Arial" w:hAnsi="Arial" w:cs="Arial"/>
          <w:sz w:val="16"/>
          <w:szCs w:val="16"/>
        </w:rPr>
      </w:pPr>
    </w:p>
    <w:p w14:paraId="73322506" w14:textId="77777777" w:rsidR="00250CBC" w:rsidRDefault="00250CBC" w:rsidP="00BA20FC">
      <w:pPr>
        <w:spacing w:before="120" w:after="120"/>
        <w:rPr>
          <w:rFonts w:ascii="Arial" w:hAnsi="Arial" w:cs="Arial"/>
          <w:sz w:val="16"/>
          <w:szCs w:val="16"/>
        </w:rPr>
      </w:pPr>
    </w:p>
    <w:p w14:paraId="65C341CD" w14:textId="77777777" w:rsidR="00250CBC" w:rsidRDefault="00250CBC" w:rsidP="00BA20FC">
      <w:pPr>
        <w:spacing w:before="120" w:after="120"/>
        <w:rPr>
          <w:rFonts w:ascii="Arial" w:hAnsi="Arial" w:cs="Arial"/>
          <w:sz w:val="16"/>
          <w:szCs w:val="16"/>
        </w:rPr>
      </w:pPr>
    </w:p>
    <w:p w14:paraId="0EC04199" w14:textId="77777777" w:rsidR="00250CBC" w:rsidRDefault="00250CBC" w:rsidP="00BA20FC">
      <w:pPr>
        <w:spacing w:before="120" w:after="120"/>
        <w:rPr>
          <w:rFonts w:ascii="Arial" w:hAnsi="Arial" w:cs="Arial"/>
          <w:sz w:val="16"/>
          <w:szCs w:val="16"/>
        </w:rPr>
      </w:pPr>
    </w:p>
    <w:p w14:paraId="00A1422F" w14:textId="77777777" w:rsidR="00250CBC" w:rsidRDefault="00250CBC" w:rsidP="00BA20FC">
      <w:pPr>
        <w:spacing w:before="120" w:after="120"/>
        <w:rPr>
          <w:rFonts w:ascii="Arial" w:hAnsi="Arial" w:cs="Arial"/>
          <w:sz w:val="16"/>
          <w:szCs w:val="16"/>
        </w:rPr>
      </w:pPr>
    </w:p>
    <w:p w14:paraId="4574B002" w14:textId="77777777" w:rsidR="00250CBC" w:rsidRDefault="00250CBC" w:rsidP="00BA20FC">
      <w:pPr>
        <w:spacing w:before="120" w:after="120"/>
        <w:rPr>
          <w:rFonts w:ascii="Arial" w:hAnsi="Arial" w:cs="Arial"/>
          <w:sz w:val="16"/>
          <w:szCs w:val="16"/>
        </w:rPr>
      </w:pPr>
    </w:p>
    <w:p w14:paraId="289119A4" w14:textId="77777777" w:rsidR="00250CBC" w:rsidRDefault="00250CBC" w:rsidP="00BA20FC">
      <w:pPr>
        <w:spacing w:before="120" w:after="120"/>
        <w:rPr>
          <w:rFonts w:ascii="Arial" w:hAnsi="Arial" w:cs="Arial"/>
          <w:sz w:val="16"/>
          <w:szCs w:val="16"/>
        </w:rPr>
      </w:pPr>
    </w:p>
    <w:p w14:paraId="61917082" w14:textId="77777777" w:rsidR="00B55890" w:rsidRDefault="00B55890" w:rsidP="00BA20FC">
      <w:pPr>
        <w:spacing w:before="120" w:after="120"/>
        <w:rPr>
          <w:rFonts w:ascii="Arial" w:hAnsi="Arial" w:cs="Arial"/>
          <w:sz w:val="16"/>
          <w:szCs w:val="16"/>
        </w:rPr>
      </w:pPr>
    </w:p>
    <w:p w14:paraId="23961374" w14:textId="77777777" w:rsidR="00B55890" w:rsidRDefault="00B55890" w:rsidP="00BA20FC">
      <w:pPr>
        <w:spacing w:before="120" w:after="120"/>
        <w:rPr>
          <w:rFonts w:ascii="Arial" w:hAnsi="Arial" w:cs="Arial"/>
          <w:sz w:val="16"/>
          <w:szCs w:val="16"/>
        </w:rPr>
      </w:pPr>
    </w:p>
    <w:p w14:paraId="4F751604" w14:textId="77777777" w:rsidR="00B55890" w:rsidRDefault="00B55890" w:rsidP="00BA20FC">
      <w:pPr>
        <w:spacing w:before="120" w:after="120"/>
        <w:rPr>
          <w:rFonts w:ascii="Arial" w:hAnsi="Arial" w:cs="Arial"/>
          <w:sz w:val="16"/>
          <w:szCs w:val="16"/>
        </w:rPr>
      </w:pPr>
    </w:p>
    <w:p w14:paraId="59DA7F3A" w14:textId="77777777" w:rsidR="00B55890" w:rsidRDefault="00B55890" w:rsidP="00BA20FC">
      <w:pPr>
        <w:spacing w:before="120" w:after="120"/>
        <w:rPr>
          <w:rFonts w:ascii="Arial" w:hAnsi="Arial" w:cs="Arial"/>
          <w:sz w:val="16"/>
          <w:szCs w:val="16"/>
        </w:rPr>
      </w:pPr>
    </w:p>
    <w:p w14:paraId="2E4FC3DD" w14:textId="77777777" w:rsidR="00B55890" w:rsidRDefault="00B55890" w:rsidP="00BA20FC">
      <w:pPr>
        <w:spacing w:before="120" w:after="120"/>
        <w:rPr>
          <w:rFonts w:ascii="Arial" w:hAnsi="Arial" w:cs="Arial"/>
          <w:sz w:val="16"/>
          <w:szCs w:val="16"/>
        </w:rPr>
      </w:pPr>
    </w:p>
    <w:p w14:paraId="4519CF6D" w14:textId="77777777" w:rsidR="00B55890" w:rsidRDefault="00B55890" w:rsidP="00BA20FC">
      <w:pPr>
        <w:spacing w:before="120" w:after="120"/>
        <w:rPr>
          <w:rFonts w:ascii="Arial" w:hAnsi="Arial" w:cs="Arial"/>
          <w:sz w:val="16"/>
          <w:szCs w:val="16"/>
        </w:rPr>
      </w:pPr>
    </w:p>
    <w:p w14:paraId="0A374FC8" w14:textId="77777777" w:rsidR="00B55890" w:rsidRDefault="00B55890" w:rsidP="00BA20FC">
      <w:pPr>
        <w:spacing w:before="120" w:after="120"/>
        <w:rPr>
          <w:rFonts w:ascii="Arial" w:hAnsi="Arial" w:cs="Arial"/>
          <w:sz w:val="16"/>
          <w:szCs w:val="16"/>
        </w:rPr>
      </w:pPr>
    </w:p>
    <w:p w14:paraId="06FC7491" w14:textId="77777777" w:rsidR="00B55890" w:rsidRDefault="00B55890" w:rsidP="00BA20FC">
      <w:pPr>
        <w:spacing w:before="120" w:after="120"/>
        <w:rPr>
          <w:rFonts w:ascii="Arial" w:hAnsi="Arial" w:cs="Arial"/>
          <w:sz w:val="16"/>
          <w:szCs w:val="16"/>
        </w:rPr>
      </w:pPr>
    </w:p>
    <w:p w14:paraId="1E10880A" w14:textId="77777777" w:rsidR="00B55890" w:rsidRDefault="00B55890" w:rsidP="00BA20FC">
      <w:pPr>
        <w:spacing w:before="120" w:after="120"/>
        <w:rPr>
          <w:rFonts w:ascii="Arial" w:hAnsi="Arial" w:cs="Arial"/>
          <w:sz w:val="16"/>
          <w:szCs w:val="16"/>
        </w:rPr>
      </w:pPr>
    </w:p>
    <w:p w14:paraId="7B3FA54C" w14:textId="77777777"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F75408">
        <w:rPr>
          <w:rFonts w:ascii="Arial" w:hAnsi="Arial" w:cs="Arial"/>
          <w:sz w:val="16"/>
          <w:szCs w:val="16"/>
        </w:rPr>
        <w:t>05/2023</w:t>
      </w:r>
      <w:r w:rsidR="00FD7A84">
        <w:rPr>
          <w:rFonts w:ascii="Arial" w:hAnsi="Arial" w:cs="Arial"/>
          <w:sz w:val="16"/>
          <w:szCs w:val="16"/>
        </w:rPr>
        <w:t>.</w:t>
      </w:r>
    </w:p>
    <w:sectPr w:rsidR="000030C1" w:rsidRPr="00BA20FC">
      <w:headerReference w:type="default" r:id="rId40"/>
      <w:type w:val="continuous"/>
      <w:pgSz w:w="11907" w:h="16840" w:code="9"/>
      <w:pgMar w:top="567" w:right="851" w:bottom="567" w:left="851" w:header="454" w:footer="68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2972AC" w16cid:durableId="295BAEB4"/>
  <w16cid:commentId w16cid:paraId="18BE8E77" w16cid:durableId="295BAEE8"/>
  <w16cid:commentId w16cid:paraId="616C3495" w16cid:durableId="295BAF45"/>
  <w16cid:commentId w16cid:paraId="0F2A31AA" w16cid:durableId="295BAF51"/>
  <w16cid:commentId w16cid:paraId="60C0120F" w16cid:durableId="295BAF6B"/>
  <w16cid:commentId w16cid:paraId="4381B858" w16cid:durableId="295BAF77"/>
  <w16cid:commentId w16cid:paraId="6289DB36" w16cid:durableId="295BAFA5"/>
  <w16cid:commentId w16cid:paraId="4ED5E939" w16cid:durableId="295BAFD6"/>
  <w16cid:commentId w16cid:paraId="7F6105DF" w16cid:durableId="295BB020"/>
  <w16cid:commentId w16cid:paraId="482B37DE" w16cid:durableId="295BB039"/>
  <w16cid:commentId w16cid:paraId="3D0B233B" w16cid:durableId="295BB068"/>
  <w16cid:commentId w16cid:paraId="0464F9D0" w16cid:durableId="295A4D8E"/>
  <w16cid:commentId w16cid:paraId="30D05EE7" w16cid:durableId="295BB085"/>
  <w16cid:commentId w16cid:paraId="44D5A28D" w16cid:durableId="295BB0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45B10C" w14:textId="77777777" w:rsidR="008D4A3D" w:rsidRDefault="008D4A3D">
      <w:r>
        <w:separator/>
      </w:r>
    </w:p>
  </w:endnote>
  <w:endnote w:type="continuationSeparator" w:id="0">
    <w:p w14:paraId="026E8CC8" w14:textId="77777777" w:rsidR="008D4A3D" w:rsidRDefault="008D4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0DBCB1C9" w14:textId="77777777" w:rsidTr="009800F3">
      <w:trPr>
        <w:trHeight w:val="142"/>
        <w:tblHeader/>
      </w:trPr>
      <w:tc>
        <w:tcPr>
          <w:tcW w:w="4040" w:type="dxa"/>
          <w:shd w:val="clear" w:color="auto" w:fill="66CCFF"/>
        </w:tcPr>
        <w:p w14:paraId="320CB003"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2BC92627" w14:textId="77777777" w:rsidR="009800F3" w:rsidRDefault="001C407B" w:rsidP="009800F3">
          <w:pPr>
            <w:ind w:left="1347"/>
            <w:rPr>
              <w:rFonts w:ascii="Arial" w:hAnsi="Arial" w:cs="Arial"/>
              <w:b/>
              <w:bCs/>
            </w:rPr>
          </w:pPr>
          <w:ins w:id="0" w:author="MARTIN Patrice SECR ADMI CLAS EXC" w:date="2022-02-17T13:43:00Z">
            <w:r>
              <w:rPr>
                <w:rFonts w:ascii="Arial" w:hAnsi="Arial" w:cs="Arial"/>
                <w:b/>
                <w:bCs/>
              </w:rPr>
              <w:t>Marché n°</w:t>
            </w:r>
          </w:ins>
        </w:p>
      </w:tc>
      <w:tc>
        <w:tcPr>
          <w:tcW w:w="851" w:type="dxa"/>
          <w:shd w:val="clear" w:color="auto" w:fill="66CCFF"/>
        </w:tcPr>
        <w:p w14:paraId="5EC96F72"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70C55AFA" w14:textId="54A848F2"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F50A2">
            <w:rPr>
              <w:rFonts w:cs="Arial"/>
              <w:b/>
              <w:noProof/>
            </w:rPr>
            <w:t>8</w:t>
          </w:r>
          <w:r>
            <w:rPr>
              <w:rFonts w:cs="Arial"/>
              <w:b/>
            </w:rPr>
            <w:fldChar w:fldCharType="end"/>
          </w:r>
          <w:r>
            <w:rPr>
              <w:rFonts w:ascii="Arial" w:eastAsia="Arial" w:hAnsi="Arial" w:cs="Arial"/>
              <w:b/>
            </w:rPr>
            <w:t xml:space="preserve"> </w:t>
          </w:r>
        </w:p>
      </w:tc>
      <w:tc>
        <w:tcPr>
          <w:tcW w:w="322" w:type="dxa"/>
          <w:shd w:val="clear" w:color="auto" w:fill="66CCFF"/>
        </w:tcPr>
        <w:p w14:paraId="5E401E9B" w14:textId="77777777" w:rsidR="009800F3" w:rsidRDefault="009800F3" w:rsidP="00ED6722">
          <w:pPr>
            <w:jc w:val="center"/>
          </w:pPr>
          <w:r>
            <w:rPr>
              <w:rFonts w:ascii="Arial" w:hAnsi="Arial" w:cs="Arial"/>
              <w:b/>
              <w:bCs/>
            </w:rPr>
            <w:t>/</w:t>
          </w:r>
        </w:p>
      </w:tc>
      <w:tc>
        <w:tcPr>
          <w:tcW w:w="567" w:type="dxa"/>
          <w:shd w:val="clear" w:color="auto" w:fill="66CCFF"/>
        </w:tcPr>
        <w:p w14:paraId="5CE30ED4" w14:textId="41FF11D4"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F50A2">
            <w:rPr>
              <w:rStyle w:val="Numrodepage"/>
              <w:rFonts w:cs="Arial"/>
              <w:b/>
              <w:noProof/>
            </w:rPr>
            <w:t>8</w:t>
          </w:r>
          <w:r>
            <w:rPr>
              <w:rStyle w:val="Numrodepage"/>
              <w:rFonts w:cs="Arial"/>
              <w:b/>
            </w:rPr>
            <w:fldChar w:fldCharType="end"/>
          </w:r>
        </w:p>
      </w:tc>
    </w:tr>
  </w:tbl>
  <w:p w14:paraId="1AFD2C89"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F6382A" w14:textId="77777777" w:rsidR="008D4A3D" w:rsidRDefault="008D4A3D">
      <w:r>
        <w:separator/>
      </w:r>
    </w:p>
  </w:footnote>
  <w:footnote w:type="continuationSeparator" w:id="0">
    <w:p w14:paraId="21D69220" w14:textId="77777777" w:rsidR="008D4A3D" w:rsidRDefault="008D4A3D">
      <w:r>
        <w:continuationSeparator/>
      </w:r>
    </w:p>
  </w:footnote>
  <w:footnote w:id="1">
    <w:p w14:paraId="07ED4532"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665CE" w14:textId="16481E7A"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3470F5" w:rsidRPr="00327A13">
      <w:rPr>
        <w:rFonts w:ascii="Arial" w:hAnsi="Arial" w:cs="Arial"/>
        <w:noProof/>
      </w:rPr>
      <w:drawing>
        <wp:inline distT="0" distB="0" distL="0" distR="0" wp14:anchorId="5E7D8B1F" wp14:editId="373C103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277C3AB2" w14:textId="77777777" w:rsidR="00AE6410" w:rsidRDefault="00AE6410" w:rsidP="005B3552">
    <w:pPr>
      <w:pStyle w:val="Pieddepage"/>
      <w:tabs>
        <w:tab w:val="clear" w:pos="4536"/>
        <w:tab w:val="clear" w:pos="9072"/>
      </w:tabs>
      <w:jc w:val="center"/>
      <w:rPr>
        <w:rFonts w:ascii="Arial" w:hAnsi="Arial" w:cs="Arial"/>
      </w:rPr>
    </w:pPr>
  </w:p>
  <w:p w14:paraId="63E4949B"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325FC43"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00390"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62A4909"/>
    <w:multiLevelType w:val="hybridMultilevel"/>
    <w:tmpl w:val="05AE6622"/>
    <w:lvl w:ilvl="0" w:tplc="EEA4AE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9"/>
  </w:num>
  <w:num w:numId="3">
    <w:abstractNumId w:val="11"/>
  </w:num>
  <w:num w:numId="4">
    <w:abstractNumId w:val="6"/>
  </w:num>
  <w:num w:numId="5">
    <w:abstractNumId w:val="13"/>
  </w:num>
  <w:num w:numId="6">
    <w:abstractNumId w:val="7"/>
  </w:num>
  <w:num w:numId="7">
    <w:abstractNumId w:val="10"/>
  </w:num>
  <w:num w:numId="8">
    <w:abstractNumId w:val="1"/>
  </w:num>
  <w:num w:numId="9">
    <w:abstractNumId w:val="3"/>
  </w:num>
  <w:num w:numId="10">
    <w:abstractNumId w:val="15"/>
  </w:num>
  <w:num w:numId="11">
    <w:abstractNumId w:val="14"/>
  </w:num>
  <w:num w:numId="12">
    <w:abstractNumId w:val="16"/>
  </w:num>
  <w:num w:numId="13">
    <w:abstractNumId w:val="17"/>
  </w:num>
  <w:num w:numId="14">
    <w:abstractNumId w:val="8"/>
  </w:num>
  <w:num w:numId="15">
    <w:abstractNumId w:val="0"/>
  </w:num>
  <w:num w:numId="16">
    <w:abstractNumId w:val="18"/>
  </w:num>
  <w:num w:numId="17">
    <w:abstractNumId w:val="4"/>
  </w:num>
  <w:num w:numId="18">
    <w:abstractNumId w:val="2"/>
  </w:num>
  <w:num w:numId="19">
    <w:abstractNumId w:val="9"/>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450"/>
    <w:rsid w:val="000152C1"/>
    <w:rsid w:val="00026805"/>
    <w:rsid w:val="000328A6"/>
    <w:rsid w:val="000416C6"/>
    <w:rsid w:val="00044B74"/>
    <w:rsid w:val="00044DCF"/>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5584A"/>
    <w:rsid w:val="00163956"/>
    <w:rsid w:val="00170632"/>
    <w:rsid w:val="00175F1E"/>
    <w:rsid w:val="00180407"/>
    <w:rsid w:val="00183DEA"/>
    <w:rsid w:val="001845D2"/>
    <w:rsid w:val="00186015"/>
    <w:rsid w:val="0019650C"/>
    <w:rsid w:val="001972A9"/>
    <w:rsid w:val="001C1A6E"/>
    <w:rsid w:val="001C407B"/>
    <w:rsid w:val="001C7D87"/>
    <w:rsid w:val="001D1B4A"/>
    <w:rsid w:val="001D6173"/>
    <w:rsid w:val="001E0CE0"/>
    <w:rsid w:val="001E213B"/>
    <w:rsid w:val="001E21C1"/>
    <w:rsid w:val="001F607A"/>
    <w:rsid w:val="00200B38"/>
    <w:rsid w:val="0021213E"/>
    <w:rsid w:val="00215900"/>
    <w:rsid w:val="002170EA"/>
    <w:rsid w:val="00217C95"/>
    <w:rsid w:val="00233F2C"/>
    <w:rsid w:val="002347A4"/>
    <w:rsid w:val="00235071"/>
    <w:rsid w:val="00237BE5"/>
    <w:rsid w:val="00250CBC"/>
    <w:rsid w:val="00250E5B"/>
    <w:rsid w:val="00255431"/>
    <w:rsid w:val="00257425"/>
    <w:rsid w:val="0026786F"/>
    <w:rsid w:val="002701E5"/>
    <w:rsid w:val="00270EA6"/>
    <w:rsid w:val="002727A5"/>
    <w:rsid w:val="00275F95"/>
    <w:rsid w:val="0028043C"/>
    <w:rsid w:val="002932AA"/>
    <w:rsid w:val="00294F6A"/>
    <w:rsid w:val="002A63A9"/>
    <w:rsid w:val="002A673A"/>
    <w:rsid w:val="002A757F"/>
    <w:rsid w:val="002B3EFA"/>
    <w:rsid w:val="002B48BD"/>
    <w:rsid w:val="002C4FB9"/>
    <w:rsid w:val="002D4FCC"/>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470F5"/>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311F"/>
    <w:rsid w:val="003C5A1D"/>
    <w:rsid w:val="003D0285"/>
    <w:rsid w:val="003E1A58"/>
    <w:rsid w:val="003F161D"/>
    <w:rsid w:val="003F24FE"/>
    <w:rsid w:val="003F30C0"/>
    <w:rsid w:val="003F59B0"/>
    <w:rsid w:val="003F60BA"/>
    <w:rsid w:val="00401F25"/>
    <w:rsid w:val="004037BA"/>
    <w:rsid w:val="00423D5E"/>
    <w:rsid w:val="00427BFC"/>
    <w:rsid w:val="004338AE"/>
    <w:rsid w:val="00443094"/>
    <w:rsid w:val="00445B69"/>
    <w:rsid w:val="00447FE9"/>
    <w:rsid w:val="00455835"/>
    <w:rsid w:val="00457659"/>
    <w:rsid w:val="004638B2"/>
    <w:rsid w:val="00465954"/>
    <w:rsid w:val="00470689"/>
    <w:rsid w:val="00472DBD"/>
    <w:rsid w:val="00475F9E"/>
    <w:rsid w:val="00476719"/>
    <w:rsid w:val="00483763"/>
    <w:rsid w:val="00484D0F"/>
    <w:rsid w:val="0049076E"/>
    <w:rsid w:val="004A1975"/>
    <w:rsid w:val="004A35EC"/>
    <w:rsid w:val="004A5547"/>
    <w:rsid w:val="004B1A22"/>
    <w:rsid w:val="004B5502"/>
    <w:rsid w:val="004D5187"/>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7369"/>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318"/>
    <w:rsid w:val="00700F82"/>
    <w:rsid w:val="007052B5"/>
    <w:rsid w:val="00706973"/>
    <w:rsid w:val="007077F4"/>
    <w:rsid w:val="00715056"/>
    <w:rsid w:val="00717554"/>
    <w:rsid w:val="00720BAF"/>
    <w:rsid w:val="00720CF6"/>
    <w:rsid w:val="0072304F"/>
    <w:rsid w:val="0072494E"/>
    <w:rsid w:val="007252D4"/>
    <w:rsid w:val="00726F8A"/>
    <w:rsid w:val="00750C6C"/>
    <w:rsid w:val="00752891"/>
    <w:rsid w:val="00757087"/>
    <w:rsid w:val="007641ED"/>
    <w:rsid w:val="0077154C"/>
    <w:rsid w:val="0077417C"/>
    <w:rsid w:val="00780F98"/>
    <w:rsid w:val="007829D7"/>
    <w:rsid w:val="007840A7"/>
    <w:rsid w:val="00791DE5"/>
    <w:rsid w:val="0079281A"/>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23AC"/>
    <w:rsid w:val="008469E6"/>
    <w:rsid w:val="00846D5F"/>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D4A3D"/>
    <w:rsid w:val="008F0F00"/>
    <w:rsid w:val="008F27B7"/>
    <w:rsid w:val="008F448C"/>
    <w:rsid w:val="008F50A2"/>
    <w:rsid w:val="008F74A2"/>
    <w:rsid w:val="00921016"/>
    <w:rsid w:val="00934F0C"/>
    <w:rsid w:val="009354EC"/>
    <w:rsid w:val="00935938"/>
    <w:rsid w:val="00935DA2"/>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953D7"/>
    <w:rsid w:val="009A32FA"/>
    <w:rsid w:val="009A5E06"/>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978E4"/>
    <w:rsid w:val="00AA01BD"/>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10FC"/>
    <w:rsid w:val="00B94826"/>
    <w:rsid w:val="00BA20FC"/>
    <w:rsid w:val="00BA32A3"/>
    <w:rsid w:val="00BA5568"/>
    <w:rsid w:val="00BA5DDC"/>
    <w:rsid w:val="00BB13DD"/>
    <w:rsid w:val="00BB6642"/>
    <w:rsid w:val="00BB6C92"/>
    <w:rsid w:val="00BC187A"/>
    <w:rsid w:val="00BC5DD1"/>
    <w:rsid w:val="00BD1595"/>
    <w:rsid w:val="00BD2DE1"/>
    <w:rsid w:val="00BD49DE"/>
    <w:rsid w:val="00BE0052"/>
    <w:rsid w:val="00BE0D91"/>
    <w:rsid w:val="00BE20FA"/>
    <w:rsid w:val="00BF593E"/>
    <w:rsid w:val="00BF7A09"/>
    <w:rsid w:val="00C02B02"/>
    <w:rsid w:val="00C05631"/>
    <w:rsid w:val="00C05A6F"/>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8278E"/>
    <w:rsid w:val="00D848EB"/>
    <w:rsid w:val="00D9013B"/>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02FF"/>
    <w:rsid w:val="00E514B0"/>
    <w:rsid w:val="00E60075"/>
    <w:rsid w:val="00E61E2D"/>
    <w:rsid w:val="00E62611"/>
    <w:rsid w:val="00E6787D"/>
    <w:rsid w:val="00E679D7"/>
    <w:rsid w:val="00E80102"/>
    <w:rsid w:val="00E86DA8"/>
    <w:rsid w:val="00E905F9"/>
    <w:rsid w:val="00E91377"/>
    <w:rsid w:val="00E9242B"/>
    <w:rsid w:val="00E94767"/>
    <w:rsid w:val="00E94E1D"/>
    <w:rsid w:val="00E94F3E"/>
    <w:rsid w:val="00EB62A0"/>
    <w:rsid w:val="00ED2A47"/>
    <w:rsid w:val="00ED43E8"/>
    <w:rsid w:val="00ED5EEE"/>
    <w:rsid w:val="00ED6722"/>
    <w:rsid w:val="00EE22C6"/>
    <w:rsid w:val="00EE4A77"/>
    <w:rsid w:val="00EF0DF5"/>
    <w:rsid w:val="00EF6F48"/>
    <w:rsid w:val="00EF77B4"/>
    <w:rsid w:val="00F01E9F"/>
    <w:rsid w:val="00F10CCE"/>
    <w:rsid w:val="00F12901"/>
    <w:rsid w:val="00F1472C"/>
    <w:rsid w:val="00F223F9"/>
    <w:rsid w:val="00F31F03"/>
    <w:rsid w:val="00F341C1"/>
    <w:rsid w:val="00F41783"/>
    <w:rsid w:val="00F42AC4"/>
    <w:rsid w:val="00F446B2"/>
    <w:rsid w:val="00F446B5"/>
    <w:rsid w:val="00F45555"/>
    <w:rsid w:val="00F50693"/>
    <w:rsid w:val="00F730CC"/>
    <w:rsid w:val="00F75408"/>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020B6F"/>
  <w14:defaultImageDpi w14:val="96"/>
  <w15:chartTrackingRefBased/>
  <w15:docId w15:val="{DD62BB2D-B344-43C8-B03F-5D8077F7D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E06"/>
    <w:rPr>
      <w:lang w:eastAsia="fr-FR"/>
    </w:rPr>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rPr>
      <w:lang w:eastAsia="fr-FR"/>
    </w:rPr>
  </w:style>
  <w:style w:type="paragraph" w:customStyle="1" w:styleId="Default">
    <w:name w:val="Default"/>
    <w:rsid w:val="005B7369"/>
    <w:pPr>
      <w:autoSpaceDE w:val="0"/>
      <w:autoSpaceDN w:val="0"/>
      <w:adjustRightInd w:val="0"/>
    </w:pPr>
    <w:rPr>
      <w:rFonts w:ascii="Marianne" w:hAnsi="Marianne" w:cs="Marianne"/>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hyperlink" Target="http://eur-lex.europa.eu/LexUriServ/LexUriServ.do?uri=OJ:L:2003:124:0036:0041:fr:PDF" TargetMode="External"/><Relationship Id="rId26"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2" Type="http://schemas.openxmlformats.org/officeDocument/2006/relationships/theme" Target="theme/theme1.xml"/><Relationship Id="rId55"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0"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cnil.fr/fr/reglement-europeen-protection-donnees/chapitre4"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09ED1-3E84-4E9C-A1EA-E282AAFF4435}">
  <ds:schemaRefs>
    <ds:schemaRef ds:uri="http://schemas.microsoft.com/sharepoint/v3/contenttype/forms"/>
  </ds:schemaRefs>
</ds:datastoreItem>
</file>

<file path=customXml/itemProps2.xml><?xml version="1.0" encoding="utf-8"?>
<ds:datastoreItem xmlns:ds="http://schemas.openxmlformats.org/officeDocument/2006/customXml" ds:itemID="{A4DDC9EA-C1F8-4CD0-952A-4B4D77C62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0E25BB-CC97-4F58-8DC0-7E6E34A95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13</TotalTime>
  <Pages>8</Pages>
  <Words>3325</Words>
  <Characters>18293</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21575</CharactersWithSpaces>
  <SharedDoc>false</SharedDoc>
  <HLinks>
    <vt:vector size="228" baseType="variant">
      <vt:variant>
        <vt:i4>2752595</vt:i4>
      </vt:variant>
      <vt:variant>
        <vt:i4>165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151</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148</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106</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103</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91</vt:i4>
      </vt:variant>
      <vt:variant>
        <vt:i4>0</vt:i4>
      </vt:variant>
      <vt:variant>
        <vt:i4>5</vt:i4>
      </vt:variant>
      <vt:variant>
        <vt:lpwstr>https://www.cnil.fr/fr/reglement-europeen-protection-donnees/chapitre4</vt:lpwstr>
      </vt:variant>
      <vt:variant>
        <vt:lpwstr>Article28</vt:lpwstr>
      </vt:variant>
      <vt:variant>
        <vt:i4>59</vt:i4>
      </vt:variant>
      <vt:variant>
        <vt:i4>74</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61</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58</vt:i4>
      </vt:variant>
      <vt:variant>
        <vt:i4>0</vt:i4>
      </vt:variant>
      <vt:variant>
        <vt:i4>5</vt:i4>
      </vt:variant>
      <vt:variant>
        <vt:lpwstr>http://eur-lex.europa.eu/LexUriServ/LexUriServ.do?uri=OJ:L:2003:124:0036:0041:fr:PDF</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MARTINET Alain TECSUP PPAL DEVDU</cp:lastModifiedBy>
  <cp:revision>5</cp:revision>
  <cp:lastPrinted>2019-03-13T16:36:00Z</cp:lastPrinted>
  <dcterms:created xsi:type="dcterms:W3CDTF">2025-01-08T09:11:00Z</dcterms:created>
  <dcterms:modified xsi:type="dcterms:W3CDTF">2025-02-24T07:39:00Z</dcterms:modified>
</cp:coreProperties>
</file>