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28F35" w14:textId="77777777" w:rsidR="00421E03" w:rsidRPr="00E31508" w:rsidRDefault="00421E03" w:rsidP="00421E03">
      <w:pPr>
        <w:ind w:left="-142" w:right="-425"/>
        <w:rPr>
          <w:rFonts w:ascii="Arial" w:hAnsi="Arial" w:cs="Arial"/>
        </w:rPr>
      </w:pPr>
      <w:bookmarkStart w:id="0" w:name="_Toc468259273"/>
      <w:bookmarkStart w:id="1" w:name="_Toc468260646"/>
      <w:bookmarkStart w:id="2" w:name="_GoBack"/>
      <w:bookmarkEnd w:id="2"/>
      <w:permStart w:id="1931746121" w:edGrp="everyone"/>
      <w:permEnd w:id="1931746121"/>
    </w:p>
    <w:p w14:paraId="786CBB64" w14:textId="77777777" w:rsidR="00421E03" w:rsidRPr="00E31508" w:rsidRDefault="00421E03" w:rsidP="00421E03">
      <w:pPr>
        <w:ind w:left="-142" w:right="-425"/>
        <w:rPr>
          <w:rFonts w:ascii="Arial" w:hAnsi="Arial" w:cs="Arial"/>
        </w:rPr>
      </w:pPr>
      <w:r>
        <w:rPr>
          <w:noProof/>
        </w:rPr>
        <w:drawing>
          <wp:inline distT="0" distB="0" distL="0" distR="0" wp14:anchorId="511ED5B0" wp14:editId="26F8AC29">
            <wp:extent cx="2441575" cy="707390"/>
            <wp:effectExtent l="0" t="0" r="0" b="0"/>
            <wp:docPr id="2" name="Image 2" descr="UGECAM_NormandieRVB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NormandieRVB 8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p w14:paraId="7E5DF50B" w14:textId="77777777" w:rsidR="00421E03" w:rsidRPr="00E31508" w:rsidRDefault="00421E03" w:rsidP="00421E03">
      <w:pPr>
        <w:ind w:left="-142" w:right="-425"/>
        <w:rPr>
          <w:rFonts w:ascii="Arial" w:hAnsi="Arial" w:cs="Arial"/>
        </w:rPr>
      </w:pPr>
    </w:p>
    <w:p w14:paraId="758EA1CD" w14:textId="77777777" w:rsidR="00421E03" w:rsidRPr="00E31508" w:rsidRDefault="00421E03" w:rsidP="00421E03">
      <w:pPr>
        <w:ind w:left="-142" w:right="-425"/>
        <w:rPr>
          <w:rFonts w:ascii="Arial" w:hAnsi="Arial" w:cs="Arial"/>
        </w:rPr>
      </w:pPr>
    </w:p>
    <w:p w14:paraId="7BE22A95" w14:textId="77777777" w:rsidR="00421E03" w:rsidRPr="00E31508" w:rsidRDefault="00421E03" w:rsidP="00421E03">
      <w:pPr>
        <w:ind w:left="-142" w:right="-425"/>
        <w:rPr>
          <w:rFonts w:ascii="Arial" w:hAnsi="Arial" w:cs="Arial"/>
        </w:rPr>
      </w:pPr>
    </w:p>
    <w:p w14:paraId="2E8892BC" w14:textId="77777777" w:rsidR="00421E03" w:rsidRPr="009B38DF" w:rsidRDefault="00421E03" w:rsidP="00421E03">
      <w:pPr>
        <w:jc w:val="center"/>
        <w:rPr>
          <w:b/>
          <w:sz w:val="28"/>
        </w:rPr>
      </w:pPr>
      <w:r w:rsidRPr="00E31508">
        <w:rPr>
          <w:rFonts w:ascii="Arial" w:hAnsi="Arial" w:cs="Arial"/>
        </w:rPr>
        <w:tab/>
      </w:r>
      <w:r w:rsidRPr="009B38DF">
        <w:rPr>
          <w:b/>
          <w:sz w:val="28"/>
        </w:rPr>
        <w:t xml:space="preserve">MARCHES PUBLICS DE </w:t>
      </w:r>
      <w:r>
        <w:rPr>
          <w:b/>
          <w:sz w:val="28"/>
        </w:rPr>
        <w:t>FOURNITURES</w:t>
      </w:r>
    </w:p>
    <w:p w14:paraId="487212D5" w14:textId="77777777" w:rsidR="00421E03" w:rsidRPr="009B38DF" w:rsidRDefault="00421E03" w:rsidP="00421E03">
      <w:pPr>
        <w:rPr>
          <w:sz w:val="22"/>
        </w:rPr>
      </w:pPr>
    </w:p>
    <w:p w14:paraId="5B495BBB" w14:textId="77777777" w:rsidR="00421E03" w:rsidRPr="009B38DF" w:rsidRDefault="00421E03" w:rsidP="00421E03">
      <w:pPr>
        <w:rPr>
          <w:sz w:val="22"/>
        </w:rPr>
      </w:pPr>
    </w:p>
    <w:p w14:paraId="2850F36C" w14:textId="77777777" w:rsidR="00421E03" w:rsidRPr="009B38DF" w:rsidRDefault="00421E03" w:rsidP="00421E03">
      <w:pPr>
        <w:jc w:val="center"/>
        <w:rPr>
          <w:b/>
          <w:sz w:val="22"/>
        </w:rPr>
      </w:pPr>
      <w:r w:rsidRPr="009B38DF">
        <w:rPr>
          <w:b/>
          <w:sz w:val="22"/>
        </w:rPr>
        <w:t>UGECAM de NORMANDIE</w:t>
      </w:r>
    </w:p>
    <w:p w14:paraId="44972B95" w14:textId="77777777" w:rsidR="00421E03" w:rsidRPr="009B38DF" w:rsidRDefault="00421E03" w:rsidP="00421E03">
      <w:pPr>
        <w:jc w:val="center"/>
        <w:rPr>
          <w:b/>
          <w:sz w:val="22"/>
        </w:rPr>
      </w:pPr>
      <w:r w:rsidRPr="009B38DF">
        <w:rPr>
          <w:b/>
          <w:sz w:val="22"/>
        </w:rPr>
        <w:t xml:space="preserve">Actipôle des Chartreux </w:t>
      </w:r>
    </w:p>
    <w:p w14:paraId="766FD98E" w14:textId="77777777" w:rsidR="00421E03" w:rsidRPr="009B38DF" w:rsidRDefault="00421E03" w:rsidP="00421E03">
      <w:pPr>
        <w:jc w:val="center"/>
        <w:rPr>
          <w:b/>
          <w:sz w:val="22"/>
        </w:rPr>
      </w:pPr>
      <w:r w:rsidRPr="009B38DF">
        <w:rPr>
          <w:b/>
          <w:sz w:val="22"/>
        </w:rPr>
        <w:t xml:space="preserve">67 Boulevard  Charles de Gaulle </w:t>
      </w:r>
    </w:p>
    <w:p w14:paraId="3BFA020A" w14:textId="77777777" w:rsidR="00421E03" w:rsidRPr="009B38DF" w:rsidRDefault="00421E03" w:rsidP="00421E03">
      <w:pPr>
        <w:jc w:val="center"/>
        <w:rPr>
          <w:b/>
          <w:sz w:val="22"/>
        </w:rPr>
      </w:pPr>
      <w:r w:rsidRPr="009B38DF">
        <w:rPr>
          <w:b/>
          <w:sz w:val="22"/>
        </w:rPr>
        <w:t>B.P 153</w:t>
      </w:r>
    </w:p>
    <w:p w14:paraId="012D1161" w14:textId="77777777" w:rsidR="00421E03" w:rsidRPr="009B38DF" w:rsidRDefault="00421E03" w:rsidP="00421E03">
      <w:pPr>
        <w:jc w:val="center"/>
        <w:rPr>
          <w:b/>
          <w:sz w:val="22"/>
        </w:rPr>
      </w:pPr>
      <w:r w:rsidRPr="009B38DF">
        <w:rPr>
          <w:b/>
          <w:sz w:val="22"/>
        </w:rPr>
        <w:t>76143 Le Petit-Quevilly Cedex</w:t>
      </w:r>
    </w:p>
    <w:p w14:paraId="39005E40" w14:textId="77777777" w:rsidR="00421E03" w:rsidRPr="009B38DF" w:rsidRDefault="00421E03" w:rsidP="00421E03">
      <w:pPr>
        <w:rPr>
          <w:sz w:val="22"/>
        </w:rPr>
      </w:pPr>
    </w:p>
    <w:p w14:paraId="5E2C96F0" w14:textId="77777777" w:rsidR="00421E03" w:rsidRPr="009B38DF" w:rsidRDefault="00421E03" w:rsidP="00421E03">
      <w:pPr>
        <w:rPr>
          <w:sz w:val="22"/>
        </w:rPr>
      </w:pPr>
    </w:p>
    <w:p w14:paraId="6FA76ABF" w14:textId="77777777" w:rsidR="00421E03" w:rsidRPr="009B38DF" w:rsidRDefault="00421E03" w:rsidP="00421E03">
      <w:pPr>
        <w:framePr w:hSpace="142" w:wrap="notBeside" w:vAnchor="text" w:hAnchor="page" w:xAlign="center" w:y="1"/>
        <w:jc w:val="center"/>
        <w:rPr>
          <w:sz w:val="22"/>
        </w:rPr>
      </w:pPr>
    </w:p>
    <w:p w14:paraId="04B7215E" w14:textId="77777777" w:rsidR="00421E03" w:rsidRPr="009B38DF" w:rsidRDefault="00421E03" w:rsidP="00421E03">
      <w:pPr>
        <w:rPr>
          <w:sz w:val="22"/>
        </w:rPr>
      </w:pPr>
    </w:p>
    <w:p w14:paraId="0087CFEB" w14:textId="77777777" w:rsidR="00421E03" w:rsidRPr="009B38DF" w:rsidRDefault="00421E03" w:rsidP="00421E03">
      <w:pPr>
        <w:pBdr>
          <w:top w:val="double" w:sz="12" w:space="1" w:color="auto" w:shadow="1"/>
          <w:left w:val="double" w:sz="12" w:space="1" w:color="auto" w:shadow="1"/>
          <w:bottom w:val="double" w:sz="12" w:space="1" w:color="auto" w:shadow="1"/>
          <w:right w:val="double" w:sz="12" w:space="1" w:color="auto" w:shadow="1"/>
        </w:pBdr>
        <w:jc w:val="center"/>
        <w:rPr>
          <w:rFonts w:ascii="Arial" w:hAnsi="Arial"/>
          <w:caps/>
          <w:sz w:val="40"/>
        </w:rPr>
      </w:pPr>
      <w:r>
        <w:rPr>
          <w:b/>
          <w:caps/>
          <w:sz w:val="32"/>
        </w:rPr>
        <w:t xml:space="preserve">Achat de véhicules neufs ou d’occasion POUR les etablissements de L’UGECAM DE NORMANDIE </w:t>
      </w:r>
    </w:p>
    <w:p w14:paraId="754029C2" w14:textId="77777777" w:rsidR="00421E03" w:rsidRPr="009B38DF" w:rsidRDefault="00421E03" w:rsidP="00421E03">
      <w:pPr>
        <w:rPr>
          <w:sz w:val="22"/>
        </w:rPr>
      </w:pPr>
    </w:p>
    <w:p w14:paraId="398EEAF1" w14:textId="77777777" w:rsidR="00421E03" w:rsidRPr="009B38DF" w:rsidRDefault="00421E03" w:rsidP="00421E03">
      <w:pPr>
        <w:rPr>
          <w:sz w:val="22"/>
        </w:rPr>
      </w:pPr>
    </w:p>
    <w:p w14:paraId="3AD8017C" w14:textId="77777777" w:rsidR="00421E03" w:rsidRPr="009B38DF" w:rsidRDefault="00421E03" w:rsidP="00421E03">
      <w:pPr>
        <w:rPr>
          <w:sz w:val="22"/>
        </w:rPr>
      </w:pPr>
    </w:p>
    <w:p w14:paraId="0BBDB509" w14:textId="77777777" w:rsidR="00421E03" w:rsidRPr="009B38DF" w:rsidRDefault="00421E03" w:rsidP="00421E03">
      <w:pPr>
        <w:rPr>
          <w:sz w:val="22"/>
        </w:rPr>
      </w:pPr>
      <w:permStart w:id="1717722564" w:edGrp="everyone"/>
      <w:permEnd w:id="1717722564"/>
    </w:p>
    <w:p w14:paraId="07D6DC96" w14:textId="77777777" w:rsidR="00421E03" w:rsidRPr="009B38DF" w:rsidRDefault="00421E03" w:rsidP="00421E03">
      <w:pPr>
        <w:rPr>
          <w:sz w:val="22"/>
        </w:rPr>
      </w:pPr>
    </w:p>
    <w:p w14:paraId="58D91073" w14:textId="77777777" w:rsidR="00421E03" w:rsidRPr="009B38DF" w:rsidRDefault="00421E03" w:rsidP="00421E03">
      <w:pPr>
        <w:rPr>
          <w:sz w:val="22"/>
        </w:rPr>
      </w:pPr>
    </w:p>
    <w:p w14:paraId="1A590131" w14:textId="77777777" w:rsidR="00421E03" w:rsidRPr="009B38DF" w:rsidRDefault="00421E03" w:rsidP="00421E03">
      <w:pPr>
        <w:jc w:val="center"/>
        <w:rPr>
          <w:b/>
          <w:sz w:val="32"/>
        </w:rPr>
      </w:pPr>
      <w:r w:rsidRPr="009B38DF">
        <w:rPr>
          <w:b/>
          <w:sz w:val="32"/>
        </w:rPr>
        <w:t>UGECAM de NORMANDIE</w:t>
      </w:r>
    </w:p>
    <w:p w14:paraId="638F807A" w14:textId="77777777" w:rsidR="00421E03" w:rsidRPr="009B38DF" w:rsidRDefault="00421E03" w:rsidP="00421E03">
      <w:pPr>
        <w:rPr>
          <w:sz w:val="22"/>
        </w:rPr>
      </w:pPr>
    </w:p>
    <w:p w14:paraId="1340B3B2" w14:textId="77777777" w:rsidR="00421E03" w:rsidRPr="009B38DF" w:rsidRDefault="00421E03" w:rsidP="00421E03">
      <w:pPr>
        <w:rPr>
          <w:sz w:val="22"/>
        </w:rPr>
      </w:pPr>
    </w:p>
    <w:p w14:paraId="343A724E" w14:textId="77777777" w:rsidR="00421E03" w:rsidRDefault="00421E03" w:rsidP="00421E03">
      <w:pPr>
        <w:jc w:val="center"/>
        <w:rPr>
          <w:b/>
          <w:sz w:val="40"/>
          <w:u w:val="single"/>
        </w:rPr>
      </w:pPr>
      <w:r w:rsidRPr="009B38DF">
        <w:rPr>
          <w:b/>
          <w:sz w:val="40"/>
          <w:u w:val="single"/>
        </w:rPr>
        <w:t>Cahier des Clauses Particulières</w:t>
      </w:r>
    </w:p>
    <w:p w14:paraId="413FEE7B" w14:textId="77777777" w:rsidR="00421E03" w:rsidRDefault="00421E03" w:rsidP="00421E03">
      <w:pPr>
        <w:jc w:val="center"/>
        <w:rPr>
          <w:b/>
          <w:sz w:val="40"/>
          <w:u w:val="single"/>
        </w:rPr>
      </w:pPr>
    </w:p>
    <w:p w14:paraId="4CACBDD9" w14:textId="77777777" w:rsidR="00421E03" w:rsidRDefault="00421E03" w:rsidP="00421E03">
      <w:pPr>
        <w:jc w:val="center"/>
        <w:rPr>
          <w:sz w:val="24"/>
          <w:szCs w:val="24"/>
        </w:rPr>
      </w:pPr>
      <w:r w:rsidRPr="00025F8C">
        <w:rPr>
          <w:sz w:val="24"/>
          <w:szCs w:val="24"/>
        </w:rPr>
        <w:t>En vue d’un accord-cadre prévu</w:t>
      </w:r>
      <w:r>
        <w:rPr>
          <w:sz w:val="24"/>
          <w:szCs w:val="24"/>
        </w:rPr>
        <w:t xml:space="preserve"> au code de la commande publique en ses articles :</w:t>
      </w:r>
    </w:p>
    <w:p w14:paraId="19FC0D85" w14:textId="77777777" w:rsidR="00421E03" w:rsidRPr="00025F8C" w:rsidRDefault="00421E03" w:rsidP="00421E03">
      <w:pPr>
        <w:jc w:val="center"/>
        <w:rPr>
          <w:sz w:val="24"/>
          <w:szCs w:val="24"/>
        </w:rPr>
      </w:pPr>
      <w:r w:rsidRPr="00025F8C">
        <w:rPr>
          <w:sz w:val="24"/>
          <w:szCs w:val="24"/>
        </w:rPr>
        <w:t>1°de l’article L.2125-1</w:t>
      </w:r>
      <w:r>
        <w:rPr>
          <w:sz w:val="24"/>
          <w:szCs w:val="24"/>
        </w:rPr>
        <w:t> ; R 2162-2 ; R2162-4, R2162-10 et R2162-12</w:t>
      </w:r>
    </w:p>
    <w:p w14:paraId="759F5911" w14:textId="77777777" w:rsidR="00421E03" w:rsidRPr="009B38DF" w:rsidRDefault="00421E03" w:rsidP="00421E03">
      <w:pPr>
        <w:jc w:val="center"/>
        <w:rPr>
          <w:b/>
          <w:sz w:val="22"/>
        </w:rPr>
      </w:pPr>
    </w:p>
    <w:p w14:paraId="79ECCE2E" w14:textId="65F678DB" w:rsidR="00421E03" w:rsidRDefault="00421E03" w:rsidP="0054491D">
      <w:pPr>
        <w:jc w:val="center"/>
        <w:rPr>
          <w:b/>
          <w:sz w:val="18"/>
          <w:szCs w:val="18"/>
        </w:rPr>
      </w:pPr>
      <w:r w:rsidRPr="009B38DF">
        <w:rPr>
          <w:b/>
          <w:sz w:val="26"/>
          <w:szCs w:val="26"/>
        </w:rPr>
        <w:t>Nº du CC</w:t>
      </w:r>
      <w:r>
        <w:rPr>
          <w:b/>
          <w:sz w:val="26"/>
          <w:szCs w:val="26"/>
        </w:rPr>
        <w:t>P : 2025</w:t>
      </w:r>
      <w:r w:rsidRPr="009B38DF">
        <w:rPr>
          <w:b/>
          <w:sz w:val="26"/>
          <w:szCs w:val="26"/>
        </w:rPr>
        <w:t>-</w:t>
      </w:r>
      <w:ins w:id="3" w:author="Utilisateur invité" w:date="2025-04-04T08:44:00Z">
        <w:r w:rsidR="09938CE2" w:rsidRPr="09938CE2">
          <w:rPr>
            <w:b/>
            <w:bCs/>
            <w:sz w:val="26"/>
            <w:szCs w:val="26"/>
          </w:rPr>
          <w:t>01</w:t>
        </w:r>
      </w:ins>
      <w:del w:id="4" w:author="Utilisateur invité" w:date="2025-04-04T08:44:00Z">
        <w:r w:rsidRPr="00421E03">
          <w:rPr>
            <w:b/>
            <w:sz w:val="26"/>
            <w:szCs w:val="26"/>
            <w:highlight w:val="yellow"/>
          </w:rPr>
          <w:delText>XX</w:delText>
        </w:r>
      </w:del>
    </w:p>
    <w:p w14:paraId="0CAEBA18" w14:textId="77777777" w:rsidR="00421E03" w:rsidRPr="009B38DF" w:rsidRDefault="00421E03" w:rsidP="00421E03">
      <w:pPr>
        <w:ind w:left="-142" w:right="-425"/>
        <w:jc w:val="right"/>
        <w:rPr>
          <w:rFonts w:ascii="Arial" w:hAnsi="Arial" w:cs="Arial"/>
        </w:rPr>
      </w:pPr>
      <w:r w:rsidRPr="009B38DF">
        <w:rPr>
          <w:b/>
        </w:rPr>
        <w:br w:type="page"/>
      </w:r>
    </w:p>
    <w:p w14:paraId="2625D61B" w14:textId="77777777" w:rsidR="00421E03" w:rsidRPr="00E31508" w:rsidRDefault="00421E03" w:rsidP="00421E03">
      <w:pPr>
        <w:jc w:val="both"/>
        <w:rPr>
          <w:rFonts w:ascii="Arial" w:hAnsi="Arial" w:cs="Arial"/>
          <w:sz w:val="22"/>
        </w:rPr>
      </w:pPr>
    </w:p>
    <w:p w14:paraId="149383CE" w14:textId="77777777" w:rsidR="00421E03" w:rsidRPr="00E31508" w:rsidRDefault="00421E03" w:rsidP="00421E03">
      <w:pPr>
        <w:pStyle w:val="Titre2"/>
        <w:rPr>
          <w:rFonts w:cs="Arial"/>
          <w:sz w:val="22"/>
        </w:rPr>
      </w:pPr>
      <w:r w:rsidRPr="00E31508">
        <w:rPr>
          <w:rFonts w:cs="Arial"/>
          <w:sz w:val="22"/>
        </w:rPr>
        <w:t>ARTICLE 1 : OBJET DU MARCHE - DISPOSITIONS GENERALES</w:t>
      </w:r>
      <w:bookmarkEnd w:id="0"/>
      <w:bookmarkEnd w:id="1"/>
    </w:p>
    <w:p w14:paraId="7A343FF0" w14:textId="77777777" w:rsidR="00421E03" w:rsidRPr="00E31508" w:rsidRDefault="00421E03" w:rsidP="00421E03">
      <w:pPr>
        <w:jc w:val="both"/>
        <w:rPr>
          <w:rFonts w:ascii="Arial" w:hAnsi="Arial" w:cs="Arial"/>
          <w:sz w:val="16"/>
        </w:rPr>
      </w:pPr>
    </w:p>
    <w:p w14:paraId="4185CCAE" w14:textId="77777777" w:rsidR="00421E03" w:rsidRDefault="00421E03" w:rsidP="00421E03">
      <w:pPr>
        <w:pStyle w:val="Retraitcorpsdetexte"/>
        <w:ind w:left="0"/>
        <w:jc w:val="both"/>
        <w:rPr>
          <w:rFonts w:cs="Arial"/>
          <w:sz w:val="22"/>
        </w:rPr>
      </w:pPr>
    </w:p>
    <w:p w14:paraId="4509F7AB" w14:textId="77777777" w:rsidR="00421E03" w:rsidRPr="00DC2451" w:rsidRDefault="00421E03" w:rsidP="00421E03">
      <w:pPr>
        <w:jc w:val="both"/>
        <w:rPr>
          <w:rFonts w:ascii="Arial" w:hAnsi="Arial" w:cs="Arial"/>
          <w:b/>
          <w:sz w:val="22"/>
        </w:rPr>
      </w:pPr>
      <w:r>
        <w:rPr>
          <w:rFonts w:ascii="Arial" w:hAnsi="Arial" w:cs="Arial"/>
          <w:b/>
          <w:sz w:val="22"/>
        </w:rPr>
        <w:t>1.1 – P</w:t>
      </w:r>
      <w:r w:rsidRPr="00DC2451">
        <w:rPr>
          <w:rFonts w:ascii="Arial" w:hAnsi="Arial" w:cs="Arial"/>
          <w:b/>
          <w:sz w:val="22"/>
        </w:rPr>
        <w:t xml:space="preserve">ouvoir adjudicateur </w:t>
      </w:r>
    </w:p>
    <w:p w14:paraId="2A6F2766" w14:textId="77777777" w:rsidR="00421E03" w:rsidRPr="00DC2451" w:rsidRDefault="00421E03" w:rsidP="00421E03">
      <w:pPr>
        <w:jc w:val="both"/>
        <w:rPr>
          <w:rFonts w:ascii="Arial" w:hAnsi="Arial" w:cs="Arial"/>
          <w:sz w:val="16"/>
        </w:rPr>
      </w:pPr>
    </w:p>
    <w:p w14:paraId="05474A73" w14:textId="77777777" w:rsidR="00421E03" w:rsidRPr="00DC2451" w:rsidRDefault="00421E03" w:rsidP="00421E03">
      <w:pPr>
        <w:jc w:val="both"/>
        <w:rPr>
          <w:rFonts w:ascii="Arial" w:hAnsi="Arial" w:cs="Arial"/>
          <w:sz w:val="22"/>
        </w:rPr>
      </w:pPr>
      <w:r w:rsidRPr="00DC2451">
        <w:rPr>
          <w:rFonts w:ascii="Arial" w:hAnsi="Arial" w:cs="Arial"/>
          <w:sz w:val="22"/>
        </w:rPr>
        <w:t>L’Union pour la Gestion des Etablissements des Caisses d’Assurance Maladie (UGECAM) de Normandie est un organisme du régime général d’assurance maladie</w:t>
      </w:r>
      <w:r>
        <w:rPr>
          <w:rFonts w:ascii="Arial" w:hAnsi="Arial" w:cs="Arial"/>
          <w:sz w:val="22"/>
        </w:rPr>
        <w:t xml:space="preserve"> ayant son siège au Petit-Quevilly</w:t>
      </w:r>
      <w:r w:rsidRPr="00DC2451">
        <w:rPr>
          <w:rFonts w:ascii="Arial" w:hAnsi="Arial" w:cs="Arial"/>
          <w:sz w:val="22"/>
        </w:rPr>
        <w:t>. Elle gère 9 établissements sanitaires et médico-sociaux situés dans 3 départements : la Seine Maritime, l’Eure et l’Orne.</w:t>
      </w:r>
    </w:p>
    <w:p w14:paraId="1AFFE1D1" w14:textId="77777777" w:rsidR="00421E03" w:rsidRPr="00DC2451" w:rsidRDefault="00421E03" w:rsidP="00421E03">
      <w:pPr>
        <w:jc w:val="both"/>
        <w:rPr>
          <w:rFonts w:ascii="Arial" w:hAnsi="Arial" w:cs="Arial"/>
          <w:sz w:val="16"/>
          <w:szCs w:val="16"/>
        </w:rPr>
      </w:pPr>
    </w:p>
    <w:p w14:paraId="6586BFB4" w14:textId="77777777" w:rsidR="00421E03" w:rsidRDefault="00421E03" w:rsidP="00421E03">
      <w:pPr>
        <w:numPr>
          <w:ilvl w:val="0"/>
          <w:numId w:val="2"/>
        </w:numPr>
        <w:jc w:val="both"/>
        <w:rPr>
          <w:rFonts w:ascii="Arial" w:hAnsi="Arial" w:cs="Arial"/>
          <w:sz w:val="22"/>
        </w:rPr>
      </w:pPr>
      <w:r w:rsidRPr="004C2E42">
        <w:rPr>
          <w:rFonts w:ascii="Arial" w:hAnsi="Arial" w:cs="Arial"/>
          <w:sz w:val="22"/>
        </w:rPr>
        <w:t>CRMPR Les Herbiers</w:t>
      </w:r>
    </w:p>
    <w:p w14:paraId="7D753FBE" w14:textId="77777777" w:rsidR="00421E03" w:rsidRDefault="00421E03" w:rsidP="00421E03">
      <w:pPr>
        <w:jc w:val="both"/>
        <w:rPr>
          <w:rFonts w:ascii="Arial" w:hAnsi="Arial" w:cs="Arial"/>
          <w:sz w:val="22"/>
        </w:rPr>
      </w:pPr>
    </w:p>
    <w:p w14:paraId="161B56AF" w14:textId="77777777" w:rsidR="00421E03" w:rsidRDefault="00421E03" w:rsidP="00421E03">
      <w:pPr>
        <w:jc w:val="both"/>
        <w:rPr>
          <w:rFonts w:ascii="Arial" w:hAnsi="Arial" w:cs="Arial"/>
          <w:sz w:val="22"/>
        </w:rPr>
      </w:pPr>
      <w:r w:rsidRPr="00326D40">
        <w:rPr>
          <w:rFonts w:ascii="Arial" w:hAnsi="Arial" w:cs="Arial"/>
          <w:sz w:val="22"/>
        </w:rPr>
        <w:t>Situé à Bois Guillaume</w:t>
      </w:r>
      <w:r w:rsidR="008E7E60">
        <w:rPr>
          <w:rFonts w:ascii="Arial" w:hAnsi="Arial" w:cs="Arial"/>
          <w:sz w:val="22"/>
        </w:rPr>
        <w:t xml:space="preserve"> (76)</w:t>
      </w:r>
      <w:r w:rsidRPr="00326D40">
        <w:rPr>
          <w:rFonts w:ascii="Arial" w:hAnsi="Arial" w:cs="Arial"/>
          <w:sz w:val="22"/>
        </w:rPr>
        <w:t>, le Centre Régional de Médecine Physique et de Réadaptation "Les Herbiers" accueille tout patient adulte nécessitant une prise en charge de rééducation et/ou de réadaptation</w:t>
      </w:r>
    </w:p>
    <w:p w14:paraId="31D93863" w14:textId="77777777" w:rsidR="00421E03" w:rsidRDefault="00421E03" w:rsidP="00421E03">
      <w:pPr>
        <w:jc w:val="both"/>
        <w:rPr>
          <w:rFonts w:ascii="Arial" w:hAnsi="Arial" w:cs="Arial"/>
          <w:sz w:val="22"/>
        </w:rPr>
      </w:pPr>
    </w:p>
    <w:p w14:paraId="75550C5F" w14:textId="77777777" w:rsidR="00421E03" w:rsidRDefault="00421E03" w:rsidP="00421E03">
      <w:pPr>
        <w:numPr>
          <w:ilvl w:val="0"/>
          <w:numId w:val="2"/>
        </w:numPr>
        <w:jc w:val="both"/>
        <w:rPr>
          <w:rFonts w:ascii="Arial" w:hAnsi="Arial" w:cs="Arial"/>
          <w:sz w:val="22"/>
        </w:rPr>
      </w:pPr>
      <w:r w:rsidRPr="00326D40">
        <w:rPr>
          <w:rFonts w:ascii="Arial" w:hAnsi="Arial" w:cs="Arial"/>
          <w:sz w:val="22"/>
        </w:rPr>
        <w:t>CSSR L'Hostréa</w:t>
      </w:r>
    </w:p>
    <w:p w14:paraId="5AC8939E" w14:textId="77777777" w:rsidR="00421E03" w:rsidRDefault="00421E03" w:rsidP="00421E03">
      <w:pPr>
        <w:jc w:val="both"/>
        <w:rPr>
          <w:rFonts w:ascii="Arial" w:hAnsi="Arial" w:cs="Arial"/>
          <w:sz w:val="22"/>
        </w:rPr>
      </w:pPr>
    </w:p>
    <w:p w14:paraId="5BD3FF05" w14:textId="77777777" w:rsidR="00421E03" w:rsidRDefault="00421E03" w:rsidP="00421E03">
      <w:pPr>
        <w:jc w:val="both"/>
        <w:rPr>
          <w:rFonts w:ascii="Arial" w:hAnsi="Arial" w:cs="Arial"/>
          <w:sz w:val="22"/>
        </w:rPr>
      </w:pPr>
      <w:r w:rsidRPr="00A47B5D">
        <w:rPr>
          <w:rFonts w:ascii="Arial" w:hAnsi="Arial" w:cs="Arial"/>
          <w:sz w:val="22"/>
        </w:rPr>
        <w:t>Situé à Noyers</w:t>
      </w:r>
      <w:r w:rsidR="008E7E60">
        <w:rPr>
          <w:rFonts w:ascii="Arial" w:hAnsi="Arial" w:cs="Arial"/>
          <w:sz w:val="22"/>
        </w:rPr>
        <w:t xml:space="preserve"> (27)</w:t>
      </w:r>
      <w:r w:rsidRPr="00A47B5D">
        <w:rPr>
          <w:rFonts w:ascii="Arial" w:hAnsi="Arial" w:cs="Arial"/>
          <w:sz w:val="22"/>
        </w:rPr>
        <w:t>, village du Vexin Normand sur l’axe Vernon-Gisors, à proximité des départements de l’Oise et du Val d’Oise, le SSR l'Hostréa prend en charge des patients adultes/personnages âgées en hospitalisation complète pour des soins de suite et de réadaptation.</w:t>
      </w:r>
    </w:p>
    <w:p w14:paraId="6EEB4EDC" w14:textId="77777777" w:rsidR="00421E03" w:rsidRDefault="00421E03" w:rsidP="00421E03">
      <w:pPr>
        <w:jc w:val="both"/>
        <w:rPr>
          <w:rFonts w:ascii="Arial" w:hAnsi="Arial" w:cs="Arial"/>
          <w:sz w:val="22"/>
        </w:rPr>
      </w:pPr>
    </w:p>
    <w:p w14:paraId="543D4B47" w14:textId="77777777" w:rsidR="00421E03" w:rsidRDefault="00421E03" w:rsidP="00421E03">
      <w:pPr>
        <w:numPr>
          <w:ilvl w:val="0"/>
          <w:numId w:val="2"/>
        </w:numPr>
        <w:jc w:val="both"/>
        <w:rPr>
          <w:rFonts w:ascii="Arial" w:hAnsi="Arial" w:cs="Arial"/>
          <w:sz w:val="22"/>
        </w:rPr>
      </w:pPr>
      <w:r>
        <w:rPr>
          <w:rFonts w:ascii="Arial" w:hAnsi="Arial" w:cs="Arial"/>
          <w:sz w:val="22"/>
        </w:rPr>
        <w:t>C</w:t>
      </w:r>
      <w:r w:rsidRPr="00A47B5D">
        <w:rPr>
          <w:rFonts w:ascii="Arial" w:hAnsi="Arial" w:cs="Arial"/>
          <w:sz w:val="22"/>
        </w:rPr>
        <w:t>SSR Le Parc</w:t>
      </w:r>
    </w:p>
    <w:p w14:paraId="4E7DB849" w14:textId="77777777" w:rsidR="00421E03" w:rsidRDefault="00421E03" w:rsidP="00421E03">
      <w:pPr>
        <w:jc w:val="both"/>
        <w:rPr>
          <w:rFonts w:ascii="Arial" w:hAnsi="Arial" w:cs="Arial"/>
          <w:sz w:val="22"/>
        </w:rPr>
      </w:pPr>
    </w:p>
    <w:p w14:paraId="4813AC06" w14:textId="77777777" w:rsidR="00421E03" w:rsidRDefault="00421E03" w:rsidP="00421E03">
      <w:pPr>
        <w:jc w:val="both"/>
        <w:rPr>
          <w:rFonts w:ascii="Arial" w:hAnsi="Arial" w:cs="Arial"/>
          <w:sz w:val="22"/>
        </w:rPr>
      </w:pPr>
      <w:r w:rsidRPr="00A47B5D">
        <w:rPr>
          <w:rFonts w:ascii="Arial" w:hAnsi="Arial" w:cs="Arial"/>
          <w:sz w:val="22"/>
        </w:rPr>
        <w:t>Situé à Bagnoles de l'Orne</w:t>
      </w:r>
      <w:r w:rsidR="008E7E60">
        <w:rPr>
          <w:rFonts w:ascii="Arial" w:hAnsi="Arial" w:cs="Arial"/>
          <w:sz w:val="22"/>
        </w:rPr>
        <w:t xml:space="preserve"> (61)</w:t>
      </w:r>
      <w:r w:rsidRPr="00A47B5D">
        <w:rPr>
          <w:rFonts w:ascii="Arial" w:hAnsi="Arial" w:cs="Arial"/>
          <w:sz w:val="22"/>
        </w:rPr>
        <w:t>, le Centre de Soins de Suite "Le Parc" a pour vocation de pratiquer l'activité de soins de suite et de réadaptation</w:t>
      </w:r>
      <w:r>
        <w:rPr>
          <w:rFonts w:ascii="Arial" w:hAnsi="Arial" w:cs="Arial"/>
          <w:sz w:val="22"/>
        </w:rPr>
        <w:t>.</w:t>
      </w:r>
    </w:p>
    <w:p w14:paraId="35BB4469" w14:textId="77777777" w:rsidR="00421E03" w:rsidRDefault="00421E03" w:rsidP="00421E03">
      <w:pPr>
        <w:jc w:val="both"/>
        <w:rPr>
          <w:rFonts w:ascii="Arial" w:hAnsi="Arial" w:cs="Arial"/>
          <w:sz w:val="22"/>
        </w:rPr>
      </w:pPr>
    </w:p>
    <w:p w14:paraId="6C3C4F00" w14:textId="77777777" w:rsidR="00421E03" w:rsidRDefault="00421E03" w:rsidP="00421E03">
      <w:pPr>
        <w:numPr>
          <w:ilvl w:val="0"/>
          <w:numId w:val="2"/>
        </w:numPr>
        <w:jc w:val="both"/>
        <w:rPr>
          <w:rFonts w:ascii="Arial" w:hAnsi="Arial" w:cs="Arial"/>
          <w:sz w:val="22"/>
        </w:rPr>
      </w:pPr>
      <w:r w:rsidRPr="00A47B5D">
        <w:rPr>
          <w:rFonts w:ascii="Arial" w:hAnsi="Arial" w:cs="Arial"/>
          <w:sz w:val="22"/>
        </w:rPr>
        <w:t>IME La Garenne</w:t>
      </w:r>
    </w:p>
    <w:p w14:paraId="60AFB18D" w14:textId="77777777" w:rsidR="00421E03" w:rsidRDefault="00421E03" w:rsidP="00421E03">
      <w:pPr>
        <w:jc w:val="both"/>
        <w:rPr>
          <w:rFonts w:ascii="Arial" w:hAnsi="Arial" w:cs="Arial"/>
          <w:sz w:val="22"/>
        </w:rPr>
      </w:pPr>
    </w:p>
    <w:p w14:paraId="4F3B667B" w14:textId="77777777" w:rsidR="00421E03" w:rsidRDefault="00421E03" w:rsidP="00421E03">
      <w:pPr>
        <w:jc w:val="both"/>
        <w:rPr>
          <w:rFonts w:ascii="Arial" w:hAnsi="Arial" w:cs="Arial"/>
          <w:sz w:val="22"/>
        </w:rPr>
      </w:pPr>
      <w:r>
        <w:rPr>
          <w:rFonts w:ascii="Arial" w:hAnsi="Arial" w:cs="Arial"/>
          <w:sz w:val="22"/>
        </w:rPr>
        <w:t>Situé à Alençon</w:t>
      </w:r>
      <w:r w:rsidR="00A63AA4">
        <w:rPr>
          <w:rFonts w:ascii="Arial" w:hAnsi="Arial" w:cs="Arial"/>
          <w:sz w:val="22"/>
        </w:rPr>
        <w:t xml:space="preserve"> (61)</w:t>
      </w:r>
      <w:r>
        <w:rPr>
          <w:rFonts w:ascii="Arial" w:hAnsi="Arial" w:cs="Arial"/>
          <w:sz w:val="22"/>
        </w:rPr>
        <w:t>, l</w:t>
      </w:r>
      <w:r w:rsidRPr="00A47B5D">
        <w:rPr>
          <w:rFonts w:ascii="Arial" w:hAnsi="Arial" w:cs="Arial"/>
          <w:sz w:val="22"/>
        </w:rPr>
        <w:t>’IME « La Garenne » reçoit des enfants et adolescents présentant un retard de développement intellectuel léger ou moyen auquel sont associés des troubles et des carences d’ordre psychique, cognitif, affectif ou socio-éducatif.</w:t>
      </w:r>
    </w:p>
    <w:p w14:paraId="34D76AFB" w14:textId="77777777" w:rsidR="00421E03" w:rsidRDefault="00421E03" w:rsidP="00421E03">
      <w:pPr>
        <w:jc w:val="both"/>
        <w:rPr>
          <w:rFonts w:ascii="Arial" w:hAnsi="Arial" w:cs="Arial"/>
          <w:sz w:val="22"/>
        </w:rPr>
      </w:pPr>
    </w:p>
    <w:p w14:paraId="472FE10C" w14:textId="77777777" w:rsidR="00421E03" w:rsidRDefault="00421E03" w:rsidP="00421E03">
      <w:pPr>
        <w:numPr>
          <w:ilvl w:val="0"/>
          <w:numId w:val="2"/>
        </w:numPr>
        <w:jc w:val="both"/>
        <w:rPr>
          <w:rFonts w:ascii="Arial" w:hAnsi="Arial" w:cs="Arial"/>
          <w:sz w:val="22"/>
        </w:rPr>
      </w:pPr>
      <w:r w:rsidRPr="00A47B5D">
        <w:rPr>
          <w:rFonts w:ascii="Arial" w:hAnsi="Arial" w:cs="Arial"/>
          <w:sz w:val="22"/>
        </w:rPr>
        <w:t>IMPRO La Traverse</w:t>
      </w:r>
    </w:p>
    <w:p w14:paraId="12D9563D" w14:textId="77777777" w:rsidR="00421E03" w:rsidRDefault="00421E03" w:rsidP="00421E03">
      <w:pPr>
        <w:jc w:val="both"/>
        <w:rPr>
          <w:rFonts w:ascii="Arial" w:hAnsi="Arial" w:cs="Arial"/>
          <w:sz w:val="22"/>
        </w:rPr>
      </w:pPr>
    </w:p>
    <w:p w14:paraId="36CE2393" w14:textId="77777777" w:rsidR="00421E03" w:rsidRDefault="00421E03" w:rsidP="00421E03">
      <w:pPr>
        <w:jc w:val="both"/>
        <w:rPr>
          <w:rFonts w:ascii="Arial" w:hAnsi="Arial" w:cs="Arial"/>
          <w:sz w:val="22"/>
        </w:rPr>
      </w:pPr>
      <w:r w:rsidRPr="00A47B5D">
        <w:rPr>
          <w:rFonts w:ascii="Arial" w:hAnsi="Arial" w:cs="Arial"/>
          <w:sz w:val="22"/>
        </w:rPr>
        <w:t>Situé à Omonville</w:t>
      </w:r>
      <w:r w:rsidR="00A63AA4">
        <w:rPr>
          <w:rFonts w:ascii="Arial" w:hAnsi="Arial" w:cs="Arial"/>
          <w:sz w:val="22"/>
        </w:rPr>
        <w:t xml:space="preserve"> (76)</w:t>
      </w:r>
      <w:r w:rsidRPr="00A47B5D">
        <w:rPr>
          <w:rFonts w:ascii="Arial" w:hAnsi="Arial" w:cs="Arial"/>
          <w:sz w:val="22"/>
        </w:rPr>
        <w:t>, l'Impro "La Traverse" accueille des jeunes présentant un retard intellectuel léger ou moyen auquel sont associés ou non des troubles et des carences d'ordre psychique, cognitif, affectif ou socio-éducatif.</w:t>
      </w:r>
    </w:p>
    <w:p w14:paraId="1D3787D6" w14:textId="77777777" w:rsidR="00421E03" w:rsidRDefault="00421E03" w:rsidP="00421E03">
      <w:pPr>
        <w:jc w:val="both"/>
        <w:rPr>
          <w:rFonts w:ascii="Arial" w:hAnsi="Arial" w:cs="Arial"/>
          <w:sz w:val="22"/>
        </w:rPr>
      </w:pPr>
    </w:p>
    <w:p w14:paraId="7662D084" w14:textId="77777777" w:rsidR="00421E03" w:rsidRDefault="00421E03" w:rsidP="00421E03">
      <w:pPr>
        <w:numPr>
          <w:ilvl w:val="0"/>
          <w:numId w:val="2"/>
        </w:numPr>
        <w:jc w:val="both"/>
        <w:rPr>
          <w:rFonts w:ascii="Arial" w:hAnsi="Arial" w:cs="Arial"/>
          <w:sz w:val="22"/>
        </w:rPr>
      </w:pPr>
      <w:r w:rsidRPr="00A47B5D">
        <w:rPr>
          <w:rFonts w:ascii="Arial" w:hAnsi="Arial" w:cs="Arial"/>
          <w:sz w:val="22"/>
        </w:rPr>
        <w:t>ITEP La Rosace</w:t>
      </w:r>
    </w:p>
    <w:p w14:paraId="47E64580" w14:textId="77777777" w:rsidR="00421E03" w:rsidRDefault="00421E03" w:rsidP="00421E03">
      <w:pPr>
        <w:jc w:val="both"/>
        <w:rPr>
          <w:rFonts w:ascii="Arial" w:hAnsi="Arial" w:cs="Arial"/>
          <w:sz w:val="22"/>
        </w:rPr>
      </w:pPr>
    </w:p>
    <w:p w14:paraId="6805088E" w14:textId="77777777" w:rsidR="00421E03" w:rsidRDefault="00421E03" w:rsidP="00421E03">
      <w:pPr>
        <w:jc w:val="both"/>
        <w:rPr>
          <w:rFonts w:ascii="Arial" w:hAnsi="Arial" w:cs="Arial"/>
          <w:sz w:val="22"/>
        </w:rPr>
      </w:pPr>
      <w:r w:rsidRPr="00A47B5D">
        <w:rPr>
          <w:rFonts w:ascii="Arial" w:hAnsi="Arial" w:cs="Arial"/>
          <w:sz w:val="22"/>
        </w:rPr>
        <w:t>Situé à Sées</w:t>
      </w:r>
      <w:r w:rsidR="00A63AA4">
        <w:rPr>
          <w:rFonts w:ascii="Arial" w:hAnsi="Arial" w:cs="Arial"/>
          <w:sz w:val="22"/>
        </w:rPr>
        <w:t xml:space="preserve"> (61)</w:t>
      </w:r>
      <w:r w:rsidRPr="00A47B5D">
        <w:rPr>
          <w:rFonts w:ascii="Arial" w:hAnsi="Arial" w:cs="Arial"/>
          <w:sz w:val="22"/>
        </w:rPr>
        <w:t>, l'ITEP La Rosace accueille des enfants et adolescents présentant des troubles de la conduite et du comportement.</w:t>
      </w:r>
    </w:p>
    <w:p w14:paraId="24260D40" w14:textId="77777777" w:rsidR="00421E03" w:rsidRDefault="00421E03" w:rsidP="00421E03">
      <w:pPr>
        <w:jc w:val="both"/>
        <w:rPr>
          <w:rFonts w:ascii="Arial" w:hAnsi="Arial" w:cs="Arial"/>
          <w:sz w:val="22"/>
        </w:rPr>
      </w:pPr>
    </w:p>
    <w:p w14:paraId="62D705AC" w14:textId="77777777" w:rsidR="00421E03" w:rsidRDefault="00421E03" w:rsidP="00421E03">
      <w:pPr>
        <w:numPr>
          <w:ilvl w:val="0"/>
          <w:numId w:val="2"/>
        </w:numPr>
        <w:jc w:val="both"/>
        <w:rPr>
          <w:rFonts w:ascii="Arial" w:hAnsi="Arial" w:cs="Arial"/>
          <w:sz w:val="22"/>
        </w:rPr>
      </w:pPr>
      <w:r w:rsidRPr="00A47B5D">
        <w:rPr>
          <w:rFonts w:ascii="Arial" w:hAnsi="Arial" w:cs="Arial"/>
          <w:sz w:val="22"/>
        </w:rPr>
        <w:t>ITEP Les Hogues</w:t>
      </w:r>
    </w:p>
    <w:p w14:paraId="6E0184E1" w14:textId="77777777" w:rsidR="00421E03" w:rsidRDefault="00421E03" w:rsidP="00421E03">
      <w:pPr>
        <w:jc w:val="both"/>
        <w:rPr>
          <w:rFonts w:ascii="Arial" w:hAnsi="Arial" w:cs="Arial"/>
          <w:sz w:val="22"/>
        </w:rPr>
      </w:pPr>
    </w:p>
    <w:p w14:paraId="4B538D12" w14:textId="77777777" w:rsidR="00421E03" w:rsidRDefault="00421E03" w:rsidP="00421E03">
      <w:pPr>
        <w:jc w:val="both"/>
        <w:rPr>
          <w:rFonts w:ascii="Arial" w:hAnsi="Arial" w:cs="Arial"/>
          <w:sz w:val="22"/>
        </w:rPr>
      </w:pPr>
      <w:r w:rsidRPr="00A47B5D">
        <w:rPr>
          <w:rFonts w:ascii="Arial" w:hAnsi="Arial" w:cs="Arial"/>
          <w:sz w:val="22"/>
        </w:rPr>
        <w:t>Situé à Saint Léonard</w:t>
      </w:r>
      <w:r w:rsidR="00A63AA4">
        <w:rPr>
          <w:rFonts w:ascii="Arial" w:hAnsi="Arial" w:cs="Arial"/>
          <w:sz w:val="22"/>
        </w:rPr>
        <w:t xml:space="preserve"> (76)</w:t>
      </w:r>
      <w:r w:rsidRPr="00A47B5D">
        <w:rPr>
          <w:rFonts w:ascii="Arial" w:hAnsi="Arial" w:cs="Arial"/>
          <w:sz w:val="22"/>
        </w:rPr>
        <w:t>, l’ITEP accueille des garçons de 6 à 18 ans, présentant des troubles du comportement avec ou sans troubles organiques associés, sur notification de la Commission des Droits et de l’Autonomie des Personnes Handicapées (C.D.A.P.H.) de Seine-Maritime. C’est un établissement médico-social avec un fonctionnement spécifique qui permet par des moyens médico-éducatifs appropriés, une scolarisation personnalisée et adaptée.</w:t>
      </w:r>
    </w:p>
    <w:p w14:paraId="5F57C394" w14:textId="77777777" w:rsidR="00421E03" w:rsidRDefault="00421E03" w:rsidP="00421E03">
      <w:pPr>
        <w:jc w:val="both"/>
        <w:rPr>
          <w:rFonts w:ascii="Arial" w:hAnsi="Arial" w:cs="Arial"/>
          <w:sz w:val="22"/>
        </w:rPr>
      </w:pPr>
    </w:p>
    <w:p w14:paraId="44F6EF04" w14:textId="77777777" w:rsidR="00421E03" w:rsidRDefault="00421E03" w:rsidP="00421E03">
      <w:pPr>
        <w:numPr>
          <w:ilvl w:val="0"/>
          <w:numId w:val="2"/>
        </w:numPr>
        <w:jc w:val="both"/>
        <w:rPr>
          <w:rFonts w:ascii="Arial" w:hAnsi="Arial" w:cs="Arial"/>
          <w:sz w:val="22"/>
        </w:rPr>
      </w:pPr>
      <w:r w:rsidRPr="00A47B5D">
        <w:rPr>
          <w:rFonts w:ascii="Arial" w:hAnsi="Arial" w:cs="Arial"/>
          <w:sz w:val="22"/>
        </w:rPr>
        <w:t>SESSAD Les Hogues</w:t>
      </w:r>
    </w:p>
    <w:p w14:paraId="503C35A8" w14:textId="77777777" w:rsidR="00421E03" w:rsidRDefault="00421E03" w:rsidP="00421E03">
      <w:pPr>
        <w:jc w:val="both"/>
        <w:rPr>
          <w:rFonts w:ascii="Arial" w:hAnsi="Arial" w:cs="Arial"/>
          <w:sz w:val="22"/>
        </w:rPr>
      </w:pPr>
    </w:p>
    <w:p w14:paraId="30E359A1" w14:textId="77777777" w:rsidR="00421E03" w:rsidRDefault="00421E03" w:rsidP="00421E03">
      <w:pPr>
        <w:jc w:val="both"/>
        <w:rPr>
          <w:rFonts w:ascii="Arial" w:hAnsi="Arial" w:cs="Arial"/>
          <w:sz w:val="22"/>
        </w:rPr>
      </w:pPr>
      <w:r w:rsidRPr="00A47B5D">
        <w:rPr>
          <w:rFonts w:ascii="Arial" w:hAnsi="Arial" w:cs="Arial"/>
          <w:sz w:val="22"/>
        </w:rPr>
        <w:t>Situé à Saint Léonard</w:t>
      </w:r>
      <w:r w:rsidR="00A63AA4">
        <w:rPr>
          <w:rFonts w:ascii="Arial" w:hAnsi="Arial" w:cs="Arial"/>
          <w:sz w:val="22"/>
        </w:rPr>
        <w:t xml:space="preserve"> (76)</w:t>
      </w:r>
      <w:r w:rsidRPr="00A47B5D">
        <w:rPr>
          <w:rFonts w:ascii="Arial" w:hAnsi="Arial" w:cs="Arial"/>
          <w:sz w:val="22"/>
        </w:rPr>
        <w:t xml:space="preserve">, le SESSAD « Les Hogues » accompagne des jeunes de 3 à 20 ans, mixte, qui présentent des difficultés psychologiques dont l'expression, notamment </w:t>
      </w:r>
      <w:r w:rsidRPr="00A47B5D">
        <w:rPr>
          <w:rFonts w:ascii="Arial" w:hAnsi="Arial" w:cs="Arial"/>
          <w:sz w:val="22"/>
        </w:rPr>
        <w:lastRenderedPageBreak/>
        <w:t>l'intensité des troubles du comportement, perturbent gravement leur socialisation et l’accès aux apprentissages. Le service élabore pour chaque jeune un projet personnalisé d’accompagnement.</w:t>
      </w:r>
    </w:p>
    <w:p w14:paraId="1CF24909" w14:textId="77777777" w:rsidR="00421E03" w:rsidRDefault="00421E03" w:rsidP="00421E03">
      <w:pPr>
        <w:jc w:val="both"/>
        <w:rPr>
          <w:rFonts w:ascii="Arial" w:hAnsi="Arial" w:cs="Arial"/>
          <w:sz w:val="22"/>
        </w:rPr>
      </w:pPr>
    </w:p>
    <w:p w14:paraId="15E8A60E" w14:textId="77777777" w:rsidR="00421E03" w:rsidRDefault="00421E03" w:rsidP="00421E03">
      <w:pPr>
        <w:numPr>
          <w:ilvl w:val="0"/>
          <w:numId w:val="2"/>
        </w:numPr>
        <w:jc w:val="both"/>
        <w:rPr>
          <w:rFonts w:ascii="Arial" w:hAnsi="Arial" w:cs="Arial"/>
          <w:sz w:val="22"/>
        </w:rPr>
      </w:pPr>
      <w:r w:rsidRPr="00A47B5D">
        <w:rPr>
          <w:rFonts w:ascii="Arial" w:hAnsi="Arial" w:cs="Arial"/>
          <w:sz w:val="22"/>
        </w:rPr>
        <w:t>SESSAD Ornais</w:t>
      </w:r>
    </w:p>
    <w:p w14:paraId="19371B04" w14:textId="77777777" w:rsidR="00421E03" w:rsidRDefault="00421E03" w:rsidP="00421E03">
      <w:pPr>
        <w:jc w:val="both"/>
        <w:rPr>
          <w:rFonts w:ascii="Arial" w:hAnsi="Arial" w:cs="Arial"/>
          <w:sz w:val="22"/>
        </w:rPr>
      </w:pPr>
    </w:p>
    <w:p w14:paraId="72141735" w14:textId="77777777" w:rsidR="00421E03" w:rsidRDefault="00421E03" w:rsidP="00421E03">
      <w:pPr>
        <w:jc w:val="both"/>
        <w:rPr>
          <w:rFonts w:ascii="Arial" w:hAnsi="Arial" w:cs="Arial"/>
          <w:sz w:val="22"/>
        </w:rPr>
      </w:pPr>
      <w:r w:rsidRPr="00A47B5D">
        <w:rPr>
          <w:rFonts w:ascii="Arial" w:hAnsi="Arial" w:cs="Arial"/>
          <w:sz w:val="22"/>
        </w:rPr>
        <w:t>Situé à Alençon</w:t>
      </w:r>
      <w:r w:rsidR="00A63AA4">
        <w:rPr>
          <w:rFonts w:ascii="Arial" w:hAnsi="Arial" w:cs="Arial"/>
          <w:sz w:val="22"/>
        </w:rPr>
        <w:t xml:space="preserve"> (61)</w:t>
      </w:r>
      <w:r w:rsidRPr="00A47B5D">
        <w:rPr>
          <w:rFonts w:ascii="Arial" w:hAnsi="Arial" w:cs="Arial"/>
          <w:sz w:val="22"/>
        </w:rPr>
        <w:t>, le SESSAD de l'Orne accompagne des jeunes qui rencontrent des difficultés dans leur vie quotidienne, les apprentissages scolaires et/ou professionnels du fait de Troubles de la Conduite et du Comportement ou d'une Déficience Intellectuelle.</w:t>
      </w:r>
    </w:p>
    <w:p w14:paraId="07CB3349" w14:textId="77777777" w:rsidR="00421E03" w:rsidRDefault="00421E03" w:rsidP="00421E03">
      <w:pPr>
        <w:jc w:val="both"/>
        <w:rPr>
          <w:rFonts w:ascii="Arial" w:hAnsi="Arial" w:cs="Arial"/>
          <w:sz w:val="22"/>
        </w:rPr>
      </w:pPr>
    </w:p>
    <w:p w14:paraId="197B21B5" w14:textId="77777777" w:rsidR="00421E03" w:rsidRPr="00DC2451" w:rsidRDefault="00421E03" w:rsidP="00421E03">
      <w:pPr>
        <w:jc w:val="both"/>
        <w:rPr>
          <w:rFonts w:ascii="Arial" w:hAnsi="Arial" w:cs="Arial"/>
          <w:sz w:val="22"/>
        </w:rPr>
      </w:pPr>
    </w:p>
    <w:p w14:paraId="23C8DA59" w14:textId="77777777" w:rsidR="00421E03" w:rsidRPr="00025CFF" w:rsidRDefault="00421E03" w:rsidP="00421E03">
      <w:pPr>
        <w:jc w:val="both"/>
        <w:rPr>
          <w:rFonts w:ascii="Arial" w:hAnsi="Arial" w:cs="Arial"/>
          <w:sz w:val="22"/>
        </w:rPr>
      </w:pPr>
      <w:r w:rsidRPr="00025CFF">
        <w:rPr>
          <w:rFonts w:ascii="Arial" w:hAnsi="Arial" w:cs="Arial"/>
          <w:sz w:val="22"/>
        </w:rPr>
        <w:t>Le Directeur Général de l’UGECAM de Normandie représente le pouvoir adjudicateur.</w:t>
      </w:r>
    </w:p>
    <w:p w14:paraId="6B6D47A5" w14:textId="77777777" w:rsidR="00421E03" w:rsidRPr="00025CFF" w:rsidRDefault="00421E03" w:rsidP="00421E03">
      <w:pPr>
        <w:jc w:val="both"/>
        <w:rPr>
          <w:rFonts w:ascii="Arial" w:hAnsi="Arial" w:cs="Arial"/>
          <w:sz w:val="22"/>
        </w:rPr>
      </w:pPr>
    </w:p>
    <w:p w14:paraId="5A627170" w14:textId="77777777" w:rsidR="00421E03" w:rsidRPr="00025CFF" w:rsidRDefault="00421E03" w:rsidP="00421E03">
      <w:pPr>
        <w:pStyle w:val="Titre3"/>
        <w:rPr>
          <w:rFonts w:cs="Arial"/>
          <w:i w:val="0"/>
          <w:sz w:val="22"/>
          <w:u w:val="none"/>
        </w:rPr>
      </w:pPr>
      <w:r w:rsidRPr="00025CFF">
        <w:rPr>
          <w:rFonts w:cs="Arial"/>
          <w:i w:val="0"/>
          <w:sz w:val="22"/>
          <w:u w:val="none"/>
        </w:rPr>
        <w:t xml:space="preserve">1.1 - Objet </w:t>
      </w:r>
      <w:r w:rsidR="00535900">
        <w:rPr>
          <w:rFonts w:cs="Arial"/>
          <w:i w:val="0"/>
          <w:sz w:val="22"/>
          <w:u w:val="none"/>
        </w:rPr>
        <w:t>du marché</w:t>
      </w:r>
      <w:r w:rsidRPr="00025CFF">
        <w:rPr>
          <w:rFonts w:cs="Arial"/>
          <w:i w:val="0"/>
          <w:sz w:val="22"/>
          <w:u w:val="none"/>
        </w:rPr>
        <w:t xml:space="preserve"> </w:t>
      </w:r>
    </w:p>
    <w:p w14:paraId="0DA6B021" w14:textId="77777777" w:rsidR="00421E03" w:rsidRPr="00025CFF" w:rsidRDefault="00421E03" w:rsidP="00421E03">
      <w:pPr>
        <w:jc w:val="both"/>
        <w:rPr>
          <w:rFonts w:ascii="Arial" w:hAnsi="Arial" w:cs="Arial"/>
          <w:sz w:val="22"/>
        </w:rPr>
      </w:pPr>
    </w:p>
    <w:p w14:paraId="4EBF9EAE" w14:textId="77777777" w:rsidR="00421E03" w:rsidRPr="00025CFF" w:rsidRDefault="00421E03" w:rsidP="00421E03">
      <w:pPr>
        <w:jc w:val="both"/>
        <w:rPr>
          <w:rFonts w:ascii="Arial" w:hAnsi="Arial" w:cs="Arial"/>
          <w:sz w:val="22"/>
        </w:rPr>
      </w:pPr>
      <w:r w:rsidRPr="00025CFF">
        <w:rPr>
          <w:rFonts w:ascii="Arial" w:hAnsi="Arial" w:cs="Arial"/>
          <w:sz w:val="22"/>
        </w:rPr>
        <w:t xml:space="preserve">Les stipulations du présent Cahier des Clauses </w:t>
      </w:r>
      <w:r>
        <w:rPr>
          <w:rFonts w:ascii="Arial" w:hAnsi="Arial" w:cs="Arial"/>
          <w:sz w:val="22"/>
        </w:rPr>
        <w:t xml:space="preserve">Particulières </w:t>
      </w:r>
      <w:r w:rsidRPr="00025CFF">
        <w:rPr>
          <w:rFonts w:ascii="Arial" w:hAnsi="Arial" w:cs="Arial"/>
          <w:sz w:val="22"/>
        </w:rPr>
        <w:t xml:space="preserve">(CCP) porte sur </w:t>
      </w:r>
      <w:r w:rsidR="00535900">
        <w:rPr>
          <w:rFonts w:ascii="Arial" w:hAnsi="Arial" w:cs="Arial"/>
          <w:sz w:val="22"/>
        </w:rPr>
        <w:t xml:space="preserve">un appel d’offre </w:t>
      </w:r>
      <w:r w:rsidRPr="00025CFF">
        <w:rPr>
          <w:rFonts w:ascii="Arial" w:hAnsi="Arial" w:cs="Arial"/>
          <w:sz w:val="22"/>
        </w:rPr>
        <w:t xml:space="preserve">ayant pour objet l’Achat de véhicules </w:t>
      </w:r>
      <w:r w:rsidR="00535900">
        <w:rPr>
          <w:rFonts w:ascii="Arial" w:hAnsi="Arial" w:cs="Arial"/>
          <w:sz w:val="22"/>
        </w:rPr>
        <w:t xml:space="preserve">neuf ou </w:t>
      </w:r>
      <w:r w:rsidRPr="00025CFF">
        <w:rPr>
          <w:rFonts w:ascii="Arial" w:hAnsi="Arial" w:cs="Arial"/>
          <w:sz w:val="22"/>
        </w:rPr>
        <w:t>d’occasion</w:t>
      </w:r>
      <w:r w:rsidR="00A63AA4">
        <w:rPr>
          <w:rFonts w:ascii="Arial" w:hAnsi="Arial" w:cs="Arial"/>
          <w:sz w:val="22"/>
        </w:rPr>
        <w:t>, la reprise de véhicules 9 places,</w:t>
      </w:r>
      <w:r w:rsidRPr="00025CFF">
        <w:rPr>
          <w:rFonts w:ascii="Arial" w:hAnsi="Arial" w:cs="Arial"/>
          <w:sz w:val="22"/>
        </w:rPr>
        <w:t xml:space="preserve"> pour les établissements de l’UGECAM de Normandie.</w:t>
      </w:r>
    </w:p>
    <w:p w14:paraId="283757FF" w14:textId="77777777" w:rsidR="00421E03" w:rsidRPr="00025CFF" w:rsidRDefault="00421E03" w:rsidP="00421E03">
      <w:pPr>
        <w:jc w:val="both"/>
        <w:rPr>
          <w:rFonts w:ascii="Arial" w:hAnsi="Arial" w:cs="Arial"/>
          <w:sz w:val="22"/>
        </w:rPr>
      </w:pPr>
    </w:p>
    <w:p w14:paraId="6E37A2DB" w14:textId="77777777" w:rsidR="00421E03" w:rsidRPr="00025CFF" w:rsidRDefault="00535900" w:rsidP="00421E03">
      <w:pPr>
        <w:jc w:val="both"/>
        <w:rPr>
          <w:rFonts w:ascii="Arial" w:hAnsi="Arial" w:cs="Arial"/>
          <w:sz w:val="22"/>
        </w:rPr>
      </w:pPr>
      <w:r>
        <w:rPr>
          <w:rFonts w:ascii="Arial" w:hAnsi="Arial" w:cs="Arial"/>
          <w:sz w:val="22"/>
        </w:rPr>
        <w:t>Le marché</w:t>
      </w:r>
      <w:r w:rsidR="00421E03" w:rsidRPr="00025CFF">
        <w:rPr>
          <w:rFonts w:ascii="Arial" w:hAnsi="Arial" w:cs="Arial"/>
          <w:sz w:val="22"/>
        </w:rPr>
        <w:t xml:space="preserve"> consiste en :</w:t>
      </w:r>
    </w:p>
    <w:p w14:paraId="676FA7DD" w14:textId="77777777" w:rsidR="00421E03" w:rsidRPr="00025CFF" w:rsidRDefault="00535900" w:rsidP="00421E03">
      <w:pPr>
        <w:numPr>
          <w:ilvl w:val="0"/>
          <w:numId w:val="5"/>
        </w:numPr>
        <w:jc w:val="both"/>
        <w:rPr>
          <w:rFonts w:ascii="Arial" w:hAnsi="Arial" w:cs="Arial"/>
          <w:sz w:val="22"/>
        </w:rPr>
      </w:pPr>
      <w:r>
        <w:rPr>
          <w:rFonts w:ascii="Arial" w:hAnsi="Arial" w:cs="Arial"/>
          <w:sz w:val="22"/>
        </w:rPr>
        <w:t>L’acquisition de véhicules</w:t>
      </w:r>
    </w:p>
    <w:p w14:paraId="4187B050" w14:textId="77777777" w:rsidR="00421E03" w:rsidRDefault="00421E03" w:rsidP="00421E03">
      <w:pPr>
        <w:numPr>
          <w:ilvl w:val="0"/>
          <w:numId w:val="5"/>
        </w:numPr>
        <w:jc w:val="both"/>
        <w:rPr>
          <w:rFonts w:ascii="Arial" w:hAnsi="Arial" w:cs="Arial"/>
          <w:sz w:val="22"/>
        </w:rPr>
      </w:pPr>
      <w:r w:rsidRPr="00025CFF">
        <w:rPr>
          <w:rFonts w:ascii="Arial" w:hAnsi="Arial" w:cs="Arial"/>
          <w:sz w:val="22"/>
        </w:rPr>
        <w:t>L’établissement des diverses démarches administratives (carte grise, frais annexes.)</w:t>
      </w:r>
    </w:p>
    <w:p w14:paraId="0D83BD8A" w14:textId="77777777" w:rsidR="00A63AA4" w:rsidRPr="00025CFF" w:rsidRDefault="00A63AA4" w:rsidP="00421E03">
      <w:pPr>
        <w:numPr>
          <w:ilvl w:val="0"/>
          <w:numId w:val="5"/>
        </w:numPr>
        <w:jc w:val="both"/>
        <w:rPr>
          <w:rFonts w:ascii="Arial" w:hAnsi="Arial" w:cs="Arial"/>
          <w:sz w:val="22"/>
        </w:rPr>
      </w:pPr>
      <w:r>
        <w:rPr>
          <w:rFonts w:ascii="Arial" w:hAnsi="Arial" w:cs="Arial"/>
          <w:sz w:val="22"/>
        </w:rPr>
        <w:t>La reprise de véhicules existants</w:t>
      </w:r>
    </w:p>
    <w:p w14:paraId="120B0DC2" w14:textId="77777777" w:rsidR="00421E03" w:rsidRPr="00025CFF" w:rsidRDefault="00421E03" w:rsidP="00421E03">
      <w:pPr>
        <w:jc w:val="both"/>
        <w:rPr>
          <w:rFonts w:ascii="Arial" w:hAnsi="Arial" w:cs="Arial"/>
          <w:sz w:val="22"/>
        </w:rPr>
      </w:pPr>
    </w:p>
    <w:p w14:paraId="4D1B8EE9" w14:textId="77777777" w:rsidR="00421E03" w:rsidRPr="00025CFF" w:rsidRDefault="00421E03" w:rsidP="00421E03">
      <w:pPr>
        <w:pStyle w:val="Titre3"/>
        <w:rPr>
          <w:rFonts w:cs="Arial"/>
          <w:i w:val="0"/>
          <w:sz w:val="22"/>
          <w:u w:val="none"/>
        </w:rPr>
      </w:pPr>
      <w:r w:rsidRPr="00025CFF">
        <w:rPr>
          <w:rFonts w:cs="Arial"/>
          <w:i w:val="0"/>
          <w:sz w:val="22"/>
          <w:u w:val="none"/>
        </w:rPr>
        <w:t>1.2 – Code CPV (vocabulaire commun pour le marché</w:t>
      </w:r>
      <w:r>
        <w:rPr>
          <w:rFonts w:cs="Arial"/>
          <w:i w:val="0"/>
          <w:sz w:val="22"/>
          <w:u w:val="none"/>
        </w:rPr>
        <w:t>)</w:t>
      </w:r>
      <w:r w:rsidRPr="00025CFF">
        <w:rPr>
          <w:rFonts w:cs="Arial"/>
          <w:i w:val="0"/>
          <w:sz w:val="22"/>
          <w:u w:val="none"/>
        </w:rPr>
        <w:t xml:space="preserve"> : </w:t>
      </w:r>
    </w:p>
    <w:p w14:paraId="35466CC4" w14:textId="77777777" w:rsidR="00421E03" w:rsidRPr="00025CFF" w:rsidRDefault="00421E03" w:rsidP="00421E03">
      <w:pPr>
        <w:rPr>
          <w:rFonts w:ascii="Arial" w:hAnsi="Arial" w:cs="Arial"/>
          <w:b/>
          <w:sz w:val="22"/>
        </w:rPr>
      </w:pPr>
    </w:p>
    <w:p w14:paraId="69C77929" w14:textId="6CDBF6DA" w:rsidR="00421E03" w:rsidRPr="00025CFF" w:rsidRDefault="00421E03" w:rsidP="00421E03">
      <w:pPr>
        <w:rPr>
          <w:rFonts w:ascii="Arial" w:hAnsi="Arial" w:cs="Arial"/>
          <w:sz w:val="22"/>
        </w:rPr>
      </w:pPr>
      <w:r w:rsidRPr="00025CFF">
        <w:rPr>
          <w:rFonts w:ascii="Arial" w:hAnsi="Arial" w:cs="Arial"/>
          <w:sz w:val="22"/>
        </w:rPr>
        <w:t>3410000</w:t>
      </w:r>
      <w:r w:rsidR="007A5F7D">
        <w:rPr>
          <w:rFonts w:ascii="Arial" w:hAnsi="Arial" w:cs="Arial"/>
          <w:sz w:val="22"/>
        </w:rPr>
        <w:t>0-</w:t>
      </w:r>
      <w:r w:rsidR="008A6425">
        <w:rPr>
          <w:rFonts w:ascii="Arial" w:hAnsi="Arial" w:cs="Arial"/>
          <w:sz w:val="22"/>
        </w:rPr>
        <w:t>8</w:t>
      </w:r>
      <w:r w:rsidR="008A6425" w:rsidRPr="00025CFF">
        <w:rPr>
          <w:rFonts w:ascii="Arial" w:hAnsi="Arial" w:cs="Arial"/>
          <w:sz w:val="22"/>
        </w:rPr>
        <w:t xml:space="preserve"> Véhicules</w:t>
      </w:r>
      <w:r w:rsidRPr="00025CFF">
        <w:rPr>
          <w:rFonts w:ascii="Arial" w:hAnsi="Arial" w:cs="Arial"/>
          <w:sz w:val="22"/>
        </w:rPr>
        <w:t xml:space="preserve"> à moteur</w:t>
      </w:r>
    </w:p>
    <w:p w14:paraId="2480118F" w14:textId="77777777" w:rsidR="00421E03" w:rsidRPr="00025CFF" w:rsidRDefault="00421E03" w:rsidP="00421E03"/>
    <w:p w14:paraId="602E517F" w14:textId="77777777" w:rsidR="00421E03" w:rsidRPr="00025CFF" w:rsidRDefault="00421E03" w:rsidP="00421E03"/>
    <w:p w14:paraId="6BF957F7" w14:textId="77777777" w:rsidR="00421E03" w:rsidRPr="00025CFF" w:rsidRDefault="00421E03" w:rsidP="00421E03">
      <w:pPr>
        <w:pStyle w:val="Titre3"/>
        <w:rPr>
          <w:rFonts w:cs="Arial"/>
          <w:i w:val="0"/>
          <w:sz w:val="22"/>
          <w:u w:val="none"/>
        </w:rPr>
      </w:pPr>
      <w:r w:rsidRPr="00025CFF">
        <w:rPr>
          <w:rFonts w:cs="Arial"/>
          <w:i w:val="0"/>
          <w:sz w:val="22"/>
          <w:u w:val="none"/>
        </w:rPr>
        <w:t>1.3 – Catégorie du marché</w:t>
      </w:r>
    </w:p>
    <w:p w14:paraId="57B08EF9" w14:textId="77777777" w:rsidR="00421E03" w:rsidRPr="00025CFF" w:rsidRDefault="00421E03" w:rsidP="00421E03">
      <w:pPr>
        <w:jc w:val="both"/>
        <w:rPr>
          <w:rFonts w:ascii="Arial" w:hAnsi="Arial" w:cs="Arial"/>
          <w:b/>
          <w:sz w:val="22"/>
        </w:rPr>
      </w:pPr>
    </w:p>
    <w:p w14:paraId="2B69C432" w14:textId="77777777" w:rsidR="00421E03" w:rsidRPr="00025CFF" w:rsidRDefault="00421E03" w:rsidP="00421E03">
      <w:pPr>
        <w:jc w:val="both"/>
        <w:rPr>
          <w:rFonts w:ascii="Arial" w:hAnsi="Arial" w:cs="Arial"/>
          <w:sz w:val="22"/>
        </w:rPr>
      </w:pPr>
      <w:r w:rsidRPr="00025CFF">
        <w:rPr>
          <w:rFonts w:ascii="Arial" w:hAnsi="Arial" w:cs="Arial"/>
          <w:sz w:val="22"/>
        </w:rPr>
        <w:t xml:space="preserve">Le marché est un </w:t>
      </w:r>
      <w:r w:rsidR="007A5F7D">
        <w:rPr>
          <w:rFonts w:ascii="Arial" w:hAnsi="Arial" w:cs="Arial"/>
          <w:sz w:val="22"/>
        </w:rPr>
        <w:t>appel d’offre</w:t>
      </w:r>
      <w:r w:rsidRPr="00025CFF">
        <w:rPr>
          <w:rFonts w:ascii="Arial" w:hAnsi="Arial" w:cs="Arial"/>
          <w:sz w:val="22"/>
        </w:rPr>
        <w:t xml:space="preserve"> entrant dans la catégorie des marchés de fournitures.</w:t>
      </w:r>
    </w:p>
    <w:p w14:paraId="13986E8F" w14:textId="77777777" w:rsidR="00421E03" w:rsidRPr="00025CFF" w:rsidRDefault="00421E03" w:rsidP="00421E03">
      <w:pPr>
        <w:jc w:val="both"/>
        <w:rPr>
          <w:rFonts w:ascii="Arial" w:hAnsi="Arial" w:cs="Arial"/>
          <w:sz w:val="22"/>
        </w:rPr>
      </w:pPr>
    </w:p>
    <w:p w14:paraId="59D626DC" w14:textId="77777777" w:rsidR="00421E03" w:rsidRPr="00025CFF" w:rsidRDefault="00421E03" w:rsidP="00421E03">
      <w:pPr>
        <w:pStyle w:val="Titre3"/>
        <w:rPr>
          <w:rFonts w:cs="Arial"/>
          <w:i w:val="0"/>
          <w:sz w:val="22"/>
          <w:u w:val="none"/>
        </w:rPr>
      </w:pPr>
      <w:r w:rsidRPr="00025CFF">
        <w:rPr>
          <w:rFonts w:cs="Arial"/>
          <w:i w:val="0"/>
          <w:sz w:val="22"/>
          <w:u w:val="none"/>
        </w:rPr>
        <w:t xml:space="preserve">1.4 – Type de Procédure </w:t>
      </w:r>
    </w:p>
    <w:p w14:paraId="079DA7A2" w14:textId="77777777" w:rsidR="00421E03" w:rsidRPr="00025CFF" w:rsidRDefault="00421E03" w:rsidP="00421E03"/>
    <w:p w14:paraId="46349FEF" w14:textId="77777777" w:rsidR="00421E03" w:rsidRPr="00025CFF" w:rsidRDefault="00421E03" w:rsidP="00421E03">
      <w:pPr>
        <w:jc w:val="both"/>
        <w:rPr>
          <w:rFonts w:ascii="Arial" w:hAnsi="Arial" w:cs="Arial"/>
          <w:sz w:val="22"/>
        </w:rPr>
      </w:pPr>
      <w:r w:rsidRPr="00025CFF">
        <w:rPr>
          <w:rFonts w:ascii="Arial" w:hAnsi="Arial" w:cs="Arial"/>
          <w:sz w:val="22"/>
        </w:rPr>
        <w:t>La consultation est passée selon une procédure d’appel d’offres ouvert en application des articles R2124-2, R2161</w:t>
      </w:r>
      <w:r w:rsidR="007A5F7D">
        <w:rPr>
          <w:rFonts w:ascii="Arial" w:hAnsi="Arial" w:cs="Arial"/>
          <w:sz w:val="22"/>
        </w:rPr>
        <w:t>-1</w:t>
      </w:r>
      <w:r w:rsidRPr="00025CFF">
        <w:rPr>
          <w:rFonts w:ascii="Arial" w:hAnsi="Arial" w:cs="Arial"/>
          <w:sz w:val="22"/>
        </w:rPr>
        <w:t xml:space="preserve">, </w:t>
      </w:r>
      <w:r w:rsidR="007A5F7D">
        <w:rPr>
          <w:rFonts w:ascii="Arial" w:hAnsi="Arial" w:cs="Arial"/>
          <w:sz w:val="22"/>
        </w:rPr>
        <w:t>R2161-2</w:t>
      </w:r>
      <w:r w:rsidRPr="00025CFF">
        <w:rPr>
          <w:rFonts w:ascii="Arial" w:hAnsi="Arial" w:cs="Arial"/>
          <w:sz w:val="22"/>
        </w:rPr>
        <w:t>, R2161-3 et R2161-4 du code de la commande publique.</w:t>
      </w:r>
    </w:p>
    <w:p w14:paraId="6BE8627F" w14:textId="77777777" w:rsidR="00421E03" w:rsidRPr="00025CFF" w:rsidRDefault="00421E03" w:rsidP="00421E03">
      <w:pPr>
        <w:jc w:val="both"/>
        <w:rPr>
          <w:rFonts w:ascii="Arial" w:hAnsi="Arial" w:cs="Arial"/>
          <w:sz w:val="22"/>
        </w:rPr>
      </w:pPr>
    </w:p>
    <w:p w14:paraId="4D1797B3" w14:textId="77777777" w:rsidR="00421E03" w:rsidRPr="00025CFF" w:rsidRDefault="00421E03" w:rsidP="00421E03"/>
    <w:p w14:paraId="1D2387B8" w14:textId="77777777" w:rsidR="00421E03" w:rsidRPr="00025CFF" w:rsidRDefault="00421E03" w:rsidP="00421E03">
      <w:pPr>
        <w:pStyle w:val="Titre3"/>
        <w:rPr>
          <w:rFonts w:cs="Arial"/>
          <w:i w:val="0"/>
          <w:sz w:val="22"/>
          <w:u w:val="none"/>
        </w:rPr>
      </w:pPr>
      <w:r w:rsidRPr="00025CFF">
        <w:rPr>
          <w:rFonts w:cs="Arial"/>
          <w:i w:val="0"/>
          <w:sz w:val="22"/>
          <w:u w:val="none"/>
        </w:rPr>
        <w:t>1.5 – Forme du marché et modalités de consultations de l’accord-cadre</w:t>
      </w:r>
    </w:p>
    <w:p w14:paraId="771A6193" w14:textId="77777777" w:rsidR="00421E03" w:rsidRPr="00025CFF" w:rsidRDefault="00421E03" w:rsidP="00421E03">
      <w:pPr>
        <w:jc w:val="both"/>
        <w:rPr>
          <w:rFonts w:ascii="Arial" w:hAnsi="Arial" w:cs="Arial"/>
          <w:sz w:val="22"/>
        </w:rPr>
      </w:pPr>
    </w:p>
    <w:p w14:paraId="4A1E4C66" w14:textId="77777777" w:rsidR="00421E03" w:rsidRPr="00025CFF" w:rsidRDefault="00421E03" w:rsidP="00421E03">
      <w:pPr>
        <w:jc w:val="both"/>
        <w:rPr>
          <w:rFonts w:ascii="Arial" w:hAnsi="Arial" w:cs="Arial"/>
          <w:sz w:val="22"/>
        </w:rPr>
      </w:pPr>
      <w:r w:rsidRPr="00025CFF">
        <w:rPr>
          <w:rFonts w:ascii="Arial" w:hAnsi="Arial" w:cs="Arial"/>
          <w:sz w:val="22"/>
        </w:rPr>
        <w:t xml:space="preserve">Le contrat est conclu sous la forme d’un </w:t>
      </w:r>
      <w:r w:rsidR="0028608C">
        <w:rPr>
          <w:rFonts w:ascii="Arial" w:hAnsi="Arial" w:cs="Arial"/>
          <w:sz w:val="22"/>
        </w:rPr>
        <w:t>appel d’offre ouvert</w:t>
      </w:r>
      <w:r w:rsidRPr="00025CFF">
        <w:rPr>
          <w:rFonts w:ascii="Arial" w:hAnsi="Arial" w:cs="Arial"/>
          <w:sz w:val="22"/>
        </w:rPr>
        <w:t>.</w:t>
      </w:r>
    </w:p>
    <w:p w14:paraId="0765B29C" w14:textId="77777777" w:rsidR="00421E03" w:rsidRPr="00025CFF" w:rsidRDefault="00421E03" w:rsidP="00421E03">
      <w:pPr>
        <w:jc w:val="both"/>
        <w:rPr>
          <w:rFonts w:ascii="Arial" w:hAnsi="Arial" w:cs="Arial"/>
          <w:sz w:val="22"/>
        </w:rPr>
      </w:pPr>
    </w:p>
    <w:p w14:paraId="6381BE12" w14:textId="77777777" w:rsidR="00421E03" w:rsidRDefault="00421E03" w:rsidP="00421E03">
      <w:pPr>
        <w:jc w:val="both"/>
        <w:rPr>
          <w:rFonts w:ascii="Arial" w:hAnsi="Arial" w:cs="Arial"/>
          <w:sz w:val="22"/>
        </w:rPr>
      </w:pPr>
      <w:r w:rsidRPr="00025CFF">
        <w:rPr>
          <w:rFonts w:ascii="Arial" w:hAnsi="Arial" w:cs="Arial"/>
          <w:sz w:val="22"/>
        </w:rPr>
        <w:t>L’A</w:t>
      </w:r>
      <w:r w:rsidR="0028608C">
        <w:rPr>
          <w:rFonts w:ascii="Arial" w:hAnsi="Arial" w:cs="Arial"/>
          <w:sz w:val="22"/>
        </w:rPr>
        <w:t xml:space="preserve">ppel d’offre </w:t>
      </w:r>
      <w:r w:rsidRPr="00025CFF">
        <w:rPr>
          <w:rFonts w:ascii="Arial" w:hAnsi="Arial" w:cs="Arial"/>
          <w:sz w:val="22"/>
        </w:rPr>
        <w:t>est conclu sans montant minim</w:t>
      </w:r>
      <w:r w:rsidR="0028608C">
        <w:rPr>
          <w:rFonts w:ascii="Arial" w:hAnsi="Arial" w:cs="Arial"/>
          <w:sz w:val="22"/>
        </w:rPr>
        <w:t>um ni maximum.</w:t>
      </w:r>
    </w:p>
    <w:p w14:paraId="0365A99C" w14:textId="77777777" w:rsidR="0028608C" w:rsidRPr="00025CFF" w:rsidRDefault="0028608C" w:rsidP="00421E03">
      <w:pPr>
        <w:jc w:val="both"/>
        <w:rPr>
          <w:rFonts w:ascii="Arial" w:hAnsi="Arial" w:cs="Arial"/>
          <w:sz w:val="22"/>
        </w:rPr>
      </w:pPr>
    </w:p>
    <w:p w14:paraId="6E287CD1" w14:textId="77777777" w:rsidR="00421E03" w:rsidRPr="00FD7460" w:rsidRDefault="00421E03" w:rsidP="00421E03">
      <w:pPr>
        <w:jc w:val="both"/>
        <w:rPr>
          <w:rFonts w:ascii="Arial" w:hAnsi="Arial" w:cs="Arial"/>
          <w:sz w:val="22"/>
        </w:rPr>
      </w:pPr>
    </w:p>
    <w:p w14:paraId="22495224" w14:textId="77777777" w:rsidR="00421E03" w:rsidRDefault="00421E03" w:rsidP="00421E03">
      <w:pPr>
        <w:pStyle w:val="Titre3"/>
        <w:rPr>
          <w:rFonts w:cs="Arial"/>
          <w:sz w:val="22"/>
        </w:rPr>
      </w:pPr>
      <w:bookmarkStart w:id="5" w:name="_Toc468259274"/>
      <w:bookmarkStart w:id="6" w:name="_Toc468260647"/>
      <w:r w:rsidRPr="00E31508">
        <w:rPr>
          <w:rFonts w:cs="Arial"/>
          <w:sz w:val="22"/>
        </w:rPr>
        <w:t>ARTICLE</w:t>
      </w:r>
      <w:r>
        <w:rPr>
          <w:rFonts w:cs="Arial"/>
          <w:sz w:val="22"/>
        </w:rPr>
        <w:t xml:space="preserve"> 2 ALLOTISSEMENT ET VARIANTES</w:t>
      </w:r>
    </w:p>
    <w:p w14:paraId="71E0FE6D" w14:textId="77777777" w:rsidR="00421E03" w:rsidRDefault="00421E03" w:rsidP="00421E03">
      <w:pPr>
        <w:jc w:val="both"/>
        <w:rPr>
          <w:rFonts w:ascii="Arial" w:hAnsi="Arial" w:cs="Arial"/>
          <w:sz w:val="22"/>
        </w:rPr>
      </w:pPr>
    </w:p>
    <w:p w14:paraId="5F8D8326" w14:textId="77777777" w:rsidR="00421E03" w:rsidRPr="00A201E0" w:rsidRDefault="00421E03" w:rsidP="00421E03">
      <w:pPr>
        <w:jc w:val="both"/>
        <w:rPr>
          <w:rFonts w:ascii="Arial" w:hAnsi="Arial" w:cs="Arial"/>
          <w:sz w:val="22"/>
        </w:rPr>
      </w:pPr>
    </w:p>
    <w:p w14:paraId="52ED23D7" w14:textId="77777777" w:rsidR="00421E03" w:rsidRDefault="00421E03" w:rsidP="00421E03">
      <w:pPr>
        <w:jc w:val="both"/>
        <w:rPr>
          <w:rFonts w:ascii="Arial" w:hAnsi="Arial" w:cs="Arial"/>
          <w:sz w:val="22"/>
        </w:rPr>
      </w:pPr>
      <w:r>
        <w:rPr>
          <w:rFonts w:ascii="Arial" w:hAnsi="Arial" w:cs="Arial"/>
          <w:sz w:val="22"/>
        </w:rPr>
        <w:t>2.1 : Les prestations, objet de l’a</w:t>
      </w:r>
      <w:r w:rsidR="00A63AA4">
        <w:rPr>
          <w:rFonts w:ascii="Arial" w:hAnsi="Arial" w:cs="Arial"/>
          <w:sz w:val="22"/>
        </w:rPr>
        <w:t>ppel d’offre</w:t>
      </w:r>
      <w:r>
        <w:rPr>
          <w:rFonts w:ascii="Arial" w:hAnsi="Arial" w:cs="Arial"/>
          <w:sz w:val="22"/>
        </w:rPr>
        <w:t xml:space="preserve">, </w:t>
      </w:r>
      <w:r w:rsidR="0028608C">
        <w:rPr>
          <w:rFonts w:ascii="Arial" w:hAnsi="Arial" w:cs="Arial"/>
          <w:sz w:val="22"/>
        </w:rPr>
        <w:t>sont alloties géographiquement</w:t>
      </w:r>
    </w:p>
    <w:p w14:paraId="6E84E38B" w14:textId="77777777" w:rsidR="0028608C" w:rsidRDefault="0028608C" w:rsidP="00421E03">
      <w:pPr>
        <w:jc w:val="both"/>
        <w:rPr>
          <w:rFonts w:ascii="Arial" w:hAnsi="Arial" w:cs="Arial"/>
          <w:sz w:val="22"/>
        </w:rPr>
      </w:pPr>
    </w:p>
    <w:p w14:paraId="7B1A2FAC" w14:textId="77777777" w:rsidR="0028608C" w:rsidRDefault="0028608C" w:rsidP="00421E03">
      <w:pPr>
        <w:jc w:val="both"/>
        <w:rPr>
          <w:rFonts w:ascii="Arial" w:hAnsi="Arial" w:cs="Arial"/>
          <w:sz w:val="22"/>
        </w:rPr>
      </w:pPr>
      <w:r>
        <w:rPr>
          <w:rFonts w:ascii="Arial" w:hAnsi="Arial" w:cs="Arial"/>
          <w:sz w:val="22"/>
        </w:rPr>
        <w:t>Lot n°1</w:t>
      </w:r>
      <w:r w:rsidR="00A63AA4">
        <w:rPr>
          <w:rFonts w:ascii="Arial" w:hAnsi="Arial" w:cs="Arial"/>
          <w:sz w:val="22"/>
        </w:rPr>
        <w:t> :</w:t>
      </w:r>
      <w:r>
        <w:rPr>
          <w:rFonts w:ascii="Arial" w:hAnsi="Arial" w:cs="Arial"/>
          <w:sz w:val="22"/>
        </w:rPr>
        <w:t xml:space="preserve"> </w:t>
      </w:r>
      <w:r w:rsidR="004F141B">
        <w:rPr>
          <w:rFonts w:ascii="Arial" w:hAnsi="Arial" w:cs="Arial"/>
          <w:sz w:val="22"/>
        </w:rPr>
        <w:t>Acquisition et reprise de véhicules dans le d</w:t>
      </w:r>
      <w:r>
        <w:rPr>
          <w:rFonts w:ascii="Arial" w:hAnsi="Arial" w:cs="Arial"/>
          <w:sz w:val="22"/>
        </w:rPr>
        <w:t>épartement de la Seine maritime</w:t>
      </w:r>
    </w:p>
    <w:p w14:paraId="36A3D425" w14:textId="77777777" w:rsidR="0028608C" w:rsidRDefault="0028608C" w:rsidP="00421E03">
      <w:pPr>
        <w:jc w:val="both"/>
        <w:rPr>
          <w:rFonts w:ascii="Arial" w:hAnsi="Arial" w:cs="Arial"/>
          <w:sz w:val="22"/>
        </w:rPr>
      </w:pPr>
      <w:r>
        <w:rPr>
          <w:rFonts w:ascii="Arial" w:hAnsi="Arial" w:cs="Arial"/>
          <w:sz w:val="22"/>
        </w:rPr>
        <w:t>Lot n° 2</w:t>
      </w:r>
      <w:r w:rsidR="00A63AA4">
        <w:rPr>
          <w:rFonts w:ascii="Arial" w:hAnsi="Arial" w:cs="Arial"/>
          <w:sz w:val="22"/>
        </w:rPr>
        <w:t xml:space="preserve"> : </w:t>
      </w:r>
      <w:r w:rsidR="004F141B">
        <w:rPr>
          <w:rFonts w:ascii="Arial" w:hAnsi="Arial" w:cs="Arial"/>
          <w:sz w:val="22"/>
        </w:rPr>
        <w:t xml:space="preserve">Acquisition et reprise de véhicules dans le </w:t>
      </w:r>
      <w:r>
        <w:rPr>
          <w:rFonts w:ascii="Arial" w:hAnsi="Arial" w:cs="Arial"/>
          <w:sz w:val="22"/>
        </w:rPr>
        <w:t>département de l’Orne</w:t>
      </w:r>
    </w:p>
    <w:p w14:paraId="460E5041" w14:textId="77777777" w:rsidR="0028608C" w:rsidRPr="00A201E0" w:rsidRDefault="0028608C" w:rsidP="00421E03">
      <w:pPr>
        <w:jc w:val="both"/>
        <w:rPr>
          <w:rFonts w:ascii="Arial" w:hAnsi="Arial" w:cs="Arial"/>
          <w:sz w:val="22"/>
        </w:rPr>
      </w:pPr>
      <w:r>
        <w:rPr>
          <w:rFonts w:ascii="Arial" w:hAnsi="Arial" w:cs="Arial"/>
          <w:sz w:val="22"/>
        </w:rPr>
        <w:t>Chaque candidat peut choisir de répondre à un lot ou à la totalité des lots.</w:t>
      </w:r>
    </w:p>
    <w:p w14:paraId="2E29AC06" w14:textId="77777777" w:rsidR="00421E03" w:rsidRPr="003B4EC4" w:rsidRDefault="00421E03" w:rsidP="00421E03">
      <w:pPr>
        <w:jc w:val="both"/>
        <w:rPr>
          <w:rFonts w:ascii="Arial" w:hAnsi="Arial" w:cs="Arial"/>
          <w:sz w:val="22"/>
        </w:rPr>
      </w:pPr>
    </w:p>
    <w:p w14:paraId="0FB936ED" w14:textId="77777777" w:rsidR="00421E03" w:rsidRPr="003B4EC4" w:rsidRDefault="00421E03" w:rsidP="00421E03">
      <w:pPr>
        <w:jc w:val="both"/>
        <w:rPr>
          <w:rFonts w:ascii="Arial" w:hAnsi="Arial" w:cs="Arial"/>
          <w:sz w:val="22"/>
        </w:rPr>
      </w:pPr>
      <w:r w:rsidRPr="003B4EC4">
        <w:rPr>
          <w:rFonts w:ascii="Arial" w:hAnsi="Arial" w:cs="Arial"/>
          <w:sz w:val="22"/>
        </w:rPr>
        <w:t>2.2 : Aucune variante n’est autorisée.</w:t>
      </w:r>
    </w:p>
    <w:p w14:paraId="4F7CE648" w14:textId="77777777" w:rsidR="00421E03" w:rsidRPr="00A201E0" w:rsidRDefault="00421E03" w:rsidP="00421E03">
      <w:pPr>
        <w:jc w:val="both"/>
        <w:rPr>
          <w:rFonts w:ascii="Arial" w:hAnsi="Arial" w:cs="Arial"/>
          <w:sz w:val="22"/>
        </w:rPr>
      </w:pPr>
    </w:p>
    <w:p w14:paraId="059B3D3D" w14:textId="77777777" w:rsidR="00421E03" w:rsidRDefault="00421E03" w:rsidP="00421E03">
      <w:pPr>
        <w:pStyle w:val="Titre3"/>
        <w:rPr>
          <w:rFonts w:cs="Arial"/>
          <w:sz w:val="22"/>
        </w:rPr>
      </w:pPr>
      <w:r w:rsidRPr="00A201E0">
        <w:rPr>
          <w:rFonts w:cs="Arial"/>
          <w:sz w:val="22"/>
        </w:rPr>
        <w:lastRenderedPageBreak/>
        <w:t>ARTICLE 3 LIEUX D’EXECUTION DES PRESTATIONS</w:t>
      </w:r>
    </w:p>
    <w:p w14:paraId="2F8901E9" w14:textId="77777777" w:rsidR="00421E03" w:rsidRPr="00A201E0" w:rsidRDefault="00421E03" w:rsidP="00421E03">
      <w:pPr>
        <w:jc w:val="both"/>
        <w:rPr>
          <w:rFonts w:ascii="Arial" w:hAnsi="Arial" w:cs="Arial"/>
          <w:sz w:val="22"/>
        </w:rPr>
      </w:pPr>
    </w:p>
    <w:p w14:paraId="361B1CB0" w14:textId="77777777" w:rsidR="00421E03" w:rsidRDefault="00421E03" w:rsidP="00421E03">
      <w:pPr>
        <w:jc w:val="both"/>
        <w:rPr>
          <w:rFonts w:ascii="Arial" w:hAnsi="Arial" w:cs="Arial"/>
          <w:sz w:val="22"/>
        </w:rPr>
      </w:pPr>
      <w:r>
        <w:rPr>
          <w:rFonts w:ascii="Arial" w:hAnsi="Arial" w:cs="Arial"/>
          <w:sz w:val="22"/>
        </w:rPr>
        <w:t xml:space="preserve">Région Normandie </w:t>
      </w:r>
    </w:p>
    <w:p w14:paraId="49286BFF" w14:textId="77777777" w:rsidR="00421E03" w:rsidRDefault="00421E03" w:rsidP="00421E03">
      <w:pPr>
        <w:jc w:val="both"/>
        <w:rPr>
          <w:rFonts w:ascii="Arial" w:hAnsi="Arial" w:cs="Arial"/>
          <w:sz w:val="22"/>
        </w:rPr>
      </w:pPr>
    </w:p>
    <w:p w14:paraId="2EC3EA3B" w14:textId="77777777" w:rsidR="00421E03" w:rsidRDefault="00421E03" w:rsidP="00421E03">
      <w:pPr>
        <w:jc w:val="both"/>
        <w:rPr>
          <w:rFonts w:ascii="Arial" w:hAnsi="Arial" w:cs="Arial"/>
          <w:sz w:val="22"/>
        </w:rPr>
      </w:pPr>
      <w:r w:rsidRPr="00D97DF5">
        <w:rPr>
          <w:noProof/>
        </w:rPr>
        <w:drawing>
          <wp:inline distT="0" distB="0" distL="0" distR="0" wp14:anchorId="2CF177F6" wp14:editId="4693F4C1">
            <wp:extent cx="2599055" cy="1871345"/>
            <wp:effectExtent l="0" t="0" r="0" b="0"/>
            <wp:docPr id="3" name="Image 3" descr="Carte de la région présentant les différentes implant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rte de la région présentant les différentes implanta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9055" cy="1871345"/>
                    </a:xfrm>
                    <a:prstGeom prst="rect">
                      <a:avLst/>
                    </a:prstGeom>
                    <a:noFill/>
                    <a:ln>
                      <a:noFill/>
                    </a:ln>
                  </pic:spPr>
                </pic:pic>
              </a:graphicData>
            </a:graphic>
          </wp:inline>
        </w:drawing>
      </w:r>
    </w:p>
    <w:p w14:paraId="2CFDB60C" w14:textId="77777777" w:rsidR="00421E03" w:rsidRPr="00A201E0" w:rsidRDefault="00421E03" w:rsidP="00421E03">
      <w:pPr>
        <w:jc w:val="both"/>
        <w:rPr>
          <w:rFonts w:ascii="Arial" w:hAnsi="Arial" w:cs="Arial"/>
          <w:sz w:val="22"/>
        </w:rPr>
      </w:pPr>
    </w:p>
    <w:p w14:paraId="1C3DB152" w14:textId="77777777" w:rsidR="00421E03" w:rsidRPr="00E31508" w:rsidRDefault="00421E03" w:rsidP="00421E03">
      <w:pPr>
        <w:pStyle w:val="Titre3"/>
        <w:rPr>
          <w:rFonts w:cs="Arial"/>
          <w:sz w:val="22"/>
        </w:rPr>
      </w:pPr>
      <w:r w:rsidRPr="00E31508">
        <w:rPr>
          <w:rFonts w:cs="Arial"/>
          <w:sz w:val="22"/>
        </w:rPr>
        <w:t xml:space="preserve">ARTICLE </w:t>
      </w:r>
      <w:r>
        <w:rPr>
          <w:rFonts w:cs="Arial"/>
          <w:sz w:val="22"/>
        </w:rPr>
        <w:t>4</w:t>
      </w:r>
      <w:r w:rsidRPr="00E31508">
        <w:rPr>
          <w:rFonts w:cs="Arial"/>
          <w:sz w:val="22"/>
        </w:rPr>
        <w:t xml:space="preserve"> : PIECES CONSTITUTIVES DU MARCHE</w:t>
      </w:r>
      <w:bookmarkEnd w:id="5"/>
      <w:bookmarkEnd w:id="6"/>
    </w:p>
    <w:p w14:paraId="05C84ACB" w14:textId="77777777" w:rsidR="00421E03" w:rsidRPr="00E31508" w:rsidRDefault="00421E03" w:rsidP="00421E03">
      <w:pPr>
        <w:jc w:val="both"/>
        <w:rPr>
          <w:rFonts w:ascii="Arial" w:hAnsi="Arial" w:cs="Arial"/>
          <w:sz w:val="16"/>
        </w:rPr>
      </w:pPr>
    </w:p>
    <w:p w14:paraId="6FEA0378" w14:textId="77777777" w:rsidR="00421E03" w:rsidRPr="00E31508" w:rsidRDefault="00421E03" w:rsidP="00421E03">
      <w:pPr>
        <w:jc w:val="both"/>
        <w:rPr>
          <w:rFonts w:ascii="Arial" w:hAnsi="Arial" w:cs="Arial"/>
          <w:sz w:val="22"/>
        </w:rPr>
      </w:pPr>
      <w:r w:rsidRPr="00E31508">
        <w:rPr>
          <w:rFonts w:ascii="Arial" w:hAnsi="Arial" w:cs="Arial"/>
          <w:sz w:val="22"/>
        </w:rPr>
        <w:t>Les pièces constitutives des marchés sont les suivantes, elles prévalent les unes par rapport aux autres en fonction de leur ordre et ce, en cas de contradiction entre elles :</w:t>
      </w:r>
    </w:p>
    <w:p w14:paraId="7F93F57F" w14:textId="77777777" w:rsidR="00421E03" w:rsidRPr="00E31508" w:rsidRDefault="00421E03" w:rsidP="00421E03">
      <w:pPr>
        <w:jc w:val="both"/>
        <w:rPr>
          <w:rFonts w:ascii="Arial" w:hAnsi="Arial" w:cs="Arial"/>
          <w:sz w:val="16"/>
        </w:rPr>
      </w:pPr>
    </w:p>
    <w:p w14:paraId="6A3E0058" w14:textId="77777777" w:rsidR="00421E03" w:rsidRPr="00E31508" w:rsidRDefault="00421E03" w:rsidP="00421E03">
      <w:pPr>
        <w:ind w:firstLine="567"/>
        <w:jc w:val="both"/>
        <w:rPr>
          <w:rFonts w:ascii="Arial" w:hAnsi="Arial" w:cs="Arial"/>
          <w:sz w:val="22"/>
        </w:rPr>
      </w:pPr>
      <w:r w:rsidRPr="00E31508">
        <w:rPr>
          <w:rFonts w:ascii="Arial" w:hAnsi="Arial" w:cs="Arial"/>
          <w:sz w:val="22"/>
        </w:rPr>
        <w:t>- l’Acte d’Engagement accepté par l’organisme,</w:t>
      </w:r>
    </w:p>
    <w:p w14:paraId="67A02FDF" w14:textId="77777777" w:rsidR="00421E03" w:rsidRPr="00E31508" w:rsidRDefault="00421E03" w:rsidP="00421E03">
      <w:pPr>
        <w:ind w:firstLine="567"/>
        <w:jc w:val="both"/>
        <w:rPr>
          <w:rFonts w:ascii="Arial" w:hAnsi="Arial" w:cs="Arial"/>
          <w:sz w:val="22"/>
        </w:rPr>
      </w:pPr>
      <w:r w:rsidRPr="00E31508">
        <w:rPr>
          <w:rFonts w:ascii="Arial" w:hAnsi="Arial" w:cs="Arial"/>
          <w:sz w:val="22"/>
        </w:rPr>
        <w:t>- le présent Cahier des Clauses Particulières,</w:t>
      </w:r>
    </w:p>
    <w:p w14:paraId="07595A2D" w14:textId="77777777" w:rsidR="00421E03" w:rsidRDefault="00421E03" w:rsidP="00421E03">
      <w:pPr>
        <w:ind w:firstLine="567"/>
        <w:jc w:val="both"/>
        <w:rPr>
          <w:rFonts w:ascii="Arial" w:hAnsi="Arial" w:cs="Arial"/>
          <w:sz w:val="22"/>
        </w:rPr>
      </w:pPr>
      <w:r w:rsidRPr="00E31508">
        <w:rPr>
          <w:rFonts w:ascii="Arial" w:hAnsi="Arial" w:cs="Arial"/>
          <w:sz w:val="22"/>
        </w:rPr>
        <w:t xml:space="preserve">- le </w:t>
      </w:r>
      <w:r>
        <w:rPr>
          <w:rFonts w:ascii="Arial" w:hAnsi="Arial" w:cs="Arial"/>
          <w:sz w:val="22"/>
        </w:rPr>
        <w:t>Règlement de consultation</w:t>
      </w:r>
    </w:p>
    <w:p w14:paraId="09E533DD" w14:textId="77777777" w:rsidR="00421E03" w:rsidRDefault="00421E03" w:rsidP="00421E03">
      <w:pPr>
        <w:ind w:firstLine="567"/>
        <w:jc w:val="both"/>
        <w:rPr>
          <w:rFonts w:ascii="Arial" w:hAnsi="Arial" w:cs="Arial"/>
          <w:sz w:val="22"/>
        </w:rPr>
      </w:pPr>
      <w:r>
        <w:rPr>
          <w:rFonts w:ascii="Arial" w:hAnsi="Arial" w:cs="Arial"/>
          <w:sz w:val="22"/>
        </w:rPr>
        <w:t>-le CCAG FCS (non joint à l’accord-cadre, le Titulaire est réputé parfaitement le connaitre)</w:t>
      </w:r>
    </w:p>
    <w:p w14:paraId="39034BA6" w14:textId="77777777" w:rsidR="00421E03" w:rsidRPr="00E31508" w:rsidRDefault="00421E03" w:rsidP="00421E03">
      <w:pPr>
        <w:ind w:firstLine="567"/>
        <w:jc w:val="both"/>
        <w:rPr>
          <w:rFonts w:ascii="Arial" w:hAnsi="Arial" w:cs="Arial"/>
          <w:sz w:val="22"/>
        </w:rPr>
      </w:pPr>
      <w:r>
        <w:rPr>
          <w:rFonts w:ascii="Arial" w:hAnsi="Arial" w:cs="Arial"/>
          <w:sz w:val="22"/>
        </w:rPr>
        <w:t>-l</w:t>
      </w:r>
      <w:r w:rsidR="0028608C">
        <w:rPr>
          <w:rFonts w:ascii="Arial" w:hAnsi="Arial" w:cs="Arial"/>
          <w:sz w:val="22"/>
        </w:rPr>
        <w:t xml:space="preserve">e mémoire technique </w:t>
      </w:r>
      <w:r>
        <w:rPr>
          <w:rFonts w:ascii="Arial" w:hAnsi="Arial" w:cs="Arial"/>
          <w:sz w:val="22"/>
        </w:rPr>
        <w:t>du Titulaire</w:t>
      </w:r>
    </w:p>
    <w:p w14:paraId="4E79F925" w14:textId="77777777" w:rsidR="00421E03" w:rsidRPr="00E31508" w:rsidRDefault="00421E03" w:rsidP="00421E03">
      <w:pPr>
        <w:jc w:val="both"/>
        <w:rPr>
          <w:rFonts w:ascii="Arial" w:hAnsi="Arial" w:cs="Arial"/>
          <w:sz w:val="16"/>
          <w:szCs w:val="16"/>
        </w:rPr>
      </w:pPr>
    </w:p>
    <w:p w14:paraId="3857D21D" w14:textId="77777777" w:rsidR="00421E03" w:rsidRDefault="00421E03" w:rsidP="00421E03">
      <w:pPr>
        <w:jc w:val="both"/>
        <w:rPr>
          <w:rFonts w:ascii="Arial" w:hAnsi="Arial" w:cs="Arial"/>
          <w:sz w:val="22"/>
          <w:u w:val="single"/>
        </w:rPr>
      </w:pPr>
      <w:r w:rsidRPr="00E31508">
        <w:rPr>
          <w:rFonts w:ascii="Arial" w:hAnsi="Arial" w:cs="Arial"/>
          <w:sz w:val="22"/>
          <w:u w:val="single"/>
        </w:rPr>
        <w:t>Textes applicables :</w:t>
      </w:r>
    </w:p>
    <w:p w14:paraId="1C247BED" w14:textId="77777777" w:rsidR="00421E03" w:rsidRPr="00E31508" w:rsidRDefault="00421E03" w:rsidP="00421E03">
      <w:pPr>
        <w:jc w:val="both"/>
        <w:rPr>
          <w:rFonts w:ascii="Arial" w:hAnsi="Arial" w:cs="Arial"/>
          <w:sz w:val="22"/>
          <w:u w:val="single"/>
        </w:rPr>
      </w:pPr>
    </w:p>
    <w:p w14:paraId="3EB30153" w14:textId="77777777" w:rsidR="00421E03" w:rsidRPr="003F5738" w:rsidRDefault="00421E03" w:rsidP="00421E03">
      <w:pPr>
        <w:pStyle w:val="Retraitcorpsdetexte22"/>
        <w:numPr>
          <w:ilvl w:val="0"/>
          <w:numId w:val="3"/>
        </w:numPr>
        <w:rPr>
          <w:rFonts w:ascii="Arial" w:hAnsi="Arial" w:cs="Arial"/>
          <w:sz w:val="22"/>
          <w:szCs w:val="22"/>
        </w:rPr>
      </w:pPr>
      <w:r w:rsidRPr="003F5738">
        <w:rPr>
          <w:rFonts w:ascii="Arial" w:hAnsi="Arial" w:cs="Arial"/>
          <w:sz w:val="22"/>
          <w:szCs w:val="22"/>
        </w:rPr>
        <w:t>L</w:t>
      </w:r>
      <w:r>
        <w:rPr>
          <w:rFonts w:ascii="Arial" w:hAnsi="Arial" w:cs="Arial"/>
          <w:sz w:val="22"/>
          <w:szCs w:val="22"/>
        </w:rPr>
        <w:t>’</w:t>
      </w:r>
      <w:r w:rsidRPr="003F5738">
        <w:rPr>
          <w:rFonts w:ascii="Arial" w:hAnsi="Arial" w:cs="Arial"/>
          <w:sz w:val="22"/>
          <w:szCs w:val="22"/>
        </w:rPr>
        <w:t xml:space="preserve">Arrêté du </w:t>
      </w:r>
      <w:r>
        <w:rPr>
          <w:rFonts w:ascii="Arial" w:hAnsi="Arial" w:cs="Arial"/>
          <w:sz w:val="22"/>
          <w:szCs w:val="22"/>
        </w:rPr>
        <w:t>19 juillet 2018</w:t>
      </w:r>
      <w:r w:rsidRPr="003F5738">
        <w:rPr>
          <w:rFonts w:ascii="Arial" w:hAnsi="Arial" w:cs="Arial"/>
          <w:sz w:val="22"/>
          <w:szCs w:val="22"/>
        </w:rPr>
        <w:t xml:space="preserve"> portant réglementation sur les marchés des Organismes de Sécurité Sociale du Régime Général,</w:t>
      </w:r>
    </w:p>
    <w:p w14:paraId="744698E7" w14:textId="77777777" w:rsidR="00421E03" w:rsidRPr="003F5738" w:rsidRDefault="00421E03" w:rsidP="00421E03">
      <w:pPr>
        <w:pStyle w:val="Retraitcorpsdetexte22"/>
        <w:rPr>
          <w:rFonts w:ascii="Arial" w:hAnsi="Arial" w:cs="Arial"/>
          <w:sz w:val="22"/>
          <w:szCs w:val="22"/>
        </w:rPr>
      </w:pPr>
    </w:p>
    <w:p w14:paraId="5364C842" w14:textId="77777777" w:rsidR="00421E03" w:rsidRDefault="00421E03" w:rsidP="00421E03">
      <w:pPr>
        <w:pStyle w:val="Retraitcorpsdetexte22"/>
        <w:numPr>
          <w:ilvl w:val="0"/>
          <w:numId w:val="3"/>
        </w:numPr>
        <w:tabs>
          <w:tab w:val="clear" w:pos="1418"/>
        </w:tabs>
        <w:rPr>
          <w:rFonts w:ascii="Arial" w:hAnsi="Arial" w:cs="Arial"/>
          <w:sz w:val="22"/>
        </w:rPr>
      </w:pPr>
      <w:r>
        <w:rPr>
          <w:rFonts w:ascii="Arial" w:hAnsi="Arial" w:cs="Arial"/>
          <w:sz w:val="22"/>
          <w:szCs w:val="22"/>
        </w:rPr>
        <w:t>Le code de la commande publique </w:t>
      </w:r>
      <w:r w:rsidR="0028608C">
        <w:rPr>
          <w:rFonts w:ascii="Arial" w:hAnsi="Arial" w:cs="Arial"/>
          <w:sz w:val="22"/>
          <w:szCs w:val="22"/>
        </w:rPr>
        <w:t>dont les articles ont été cités précédemment.</w:t>
      </w:r>
    </w:p>
    <w:p w14:paraId="5C636D02" w14:textId="77777777" w:rsidR="00421E03" w:rsidRDefault="00421E03" w:rsidP="00421E03">
      <w:pPr>
        <w:pStyle w:val="Retraitcorpsdetexte22"/>
        <w:tabs>
          <w:tab w:val="clear" w:pos="1418"/>
        </w:tabs>
        <w:rPr>
          <w:rFonts w:ascii="Arial" w:hAnsi="Arial" w:cs="Arial"/>
          <w:sz w:val="22"/>
        </w:rPr>
      </w:pPr>
    </w:p>
    <w:p w14:paraId="6D59C82E" w14:textId="77777777" w:rsidR="00421E03" w:rsidRPr="00333B7F" w:rsidRDefault="00421E03" w:rsidP="00421E03">
      <w:pPr>
        <w:pStyle w:val="Retraitcorpsdetexte22"/>
        <w:numPr>
          <w:ilvl w:val="0"/>
          <w:numId w:val="3"/>
        </w:numPr>
        <w:tabs>
          <w:tab w:val="clear" w:pos="1418"/>
        </w:tabs>
        <w:rPr>
          <w:rFonts w:ascii="Arial" w:hAnsi="Arial" w:cs="Arial"/>
          <w:sz w:val="22"/>
          <w:szCs w:val="22"/>
        </w:rPr>
      </w:pPr>
      <w:r>
        <w:rPr>
          <w:rFonts w:ascii="Arial" w:hAnsi="Arial" w:cs="Arial"/>
          <w:sz w:val="22"/>
        </w:rPr>
        <w:t xml:space="preserve">CCAG Fournitures et services </w:t>
      </w:r>
    </w:p>
    <w:p w14:paraId="2861807A" w14:textId="77777777" w:rsidR="00421E03" w:rsidRDefault="00421E03" w:rsidP="00421E03">
      <w:pPr>
        <w:ind w:left="567"/>
        <w:jc w:val="both"/>
        <w:rPr>
          <w:rFonts w:ascii="Arial" w:hAnsi="Arial" w:cs="Arial"/>
          <w:sz w:val="22"/>
        </w:rPr>
      </w:pPr>
    </w:p>
    <w:p w14:paraId="3F8A9439" w14:textId="77777777" w:rsidR="00421E03" w:rsidRPr="00E31508" w:rsidRDefault="00421E03" w:rsidP="00421E03">
      <w:pPr>
        <w:pStyle w:val="Titre3"/>
        <w:rPr>
          <w:rFonts w:cs="Arial"/>
          <w:sz w:val="22"/>
        </w:rPr>
      </w:pPr>
      <w:bookmarkStart w:id="7" w:name="_Toc468259275"/>
      <w:bookmarkStart w:id="8" w:name="_Toc468260648"/>
      <w:r w:rsidRPr="00E31508">
        <w:rPr>
          <w:rFonts w:cs="Arial"/>
          <w:sz w:val="22"/>
        </w:rPr>
        <w:t xml:space="preserve">ARTICLE </w:t>
      </w:r>
      <w:r>
        <w:rPr>
          <w:rFonts w:cs="Arial"/>
          <w:sz w:val="22"/>
        </w:rPr>
        <w:t>5</w:t>
      </w:r>
      <w:r w:rsidRPr="00E31508">
        <w:rPr>
          <w:rFonts w:cs="Arial"/>
          <w:sz w:val="22"/>
        </w:rPr>
        <w:t xml:space="preserve"> : </w:t>
      </w:r>
      <w:bookmarkEnd w:id="7"/>
      <w:bookmarkEnd w:id="8"/>
      <w:r>
        <w:rPr>
          <w:rFonts w:cs="Arial"/>
          <w:sz w:val="22"/>
        </w:rPr>
        <w:t xml:space="preserve">DISPOSITIONS DE </w:t>
      </w:r>
      <w:r w:rsidR="0028608C">
        <w:rPr>
          <w:rFonts w:cs="Arial"/>
          <w:sz w:val="22"/>
        </w:rPr>
        <w:t>L’APPEL D’OFFRES OUVERT</w:t>
      </w:r>
    </w:p>
    <w:p w14:paraId="4265289F" w14:textId="77777777" w:rsidR="00421E03" w:rsidRPr="00E31508" w:rsidRDefault="00421E03" w:rsidP="00421E03">
      <w:pPr>
        <w:jc w:val="both"/>
        <w:rPr>
          <w:rFonts w:ascii="Arial" w:hAnsi="Arial" w:cs="Arial"/>
          <w:sz w:val="16"/>
        </w:rPr>
      </w:pPr>
    </w:p>
    <w:p w14:paraId="3DD43467" w14:textId="77777777" w:rsidR="00421E03" w:rsidRPr="00E31508" w:rsidRDefault="00421E03" w:rsidP="00421E03">
      <w:pPr>
        <w:jc w:val="both"/>
        <w:rPr>
          <w:rFonts w:ascii="Arial" w:hAnsi="Arial" w:cs="Arial"/>
          <w:b/>
          <w:sz w:val="22"/>
        </w:rPr>
      </w:pPr>
      <w:r>
        <w:rPr>
          <w:rFonts w:ascii="Arial" w:hAnsi="Arial" w:cs="Arial"/>
          <w:b/>
          <w:sz w:val="22"/>
        </w:rPr>
        <w:t>5.1</w:t>
      </w:r>
      <w:r w:rsidRPr="00E31508">
        <w:rPr>
          <w:rFonts w:ascii="Arial" w:hAnsi="Arial" w:cs="Arial"/>
          <w:b/>
          <w:sz w:val="22"/>
        </w:rPr>
        <w:t xml:space="preserve"> - Durée</w:t>
      </w:r>
    </w:p>
    <w:p w14:paraId="10EB28B1" w14:textId="77777777" w:rsidR="00421E03" w:rsidRPr="00E31508" w:rsidRDefault="00421E03" w:rsidP="00421E03">
      <w:pPr>
        <w:jc w:val="both"/>
        <w:rPr>
          <w:rFonts w:ascii="Arial" w:hAnsi="Arial" w:cs="Arial"/>
          <w:b/>
          <w:sz w:val="16"/>
        </w:rPr>
      </w:pPr>
    </w:p>
    <w:p w14:paraId="2884B68A" w14:textId="77777777" w:rsidR="00421E03" w:rsidRPr="00025CFF" w:rsidRDefault="0028608C" w:rsidP="00421E03">
      <w:pPr>
        <w:jc w:val="both"/>
        <w:rPr>
          <w:rFonts w:ascii="Arial" w:hAnsi="Arial" w:cs="Arial"/>
          <w:sz w:val="22"/>
        </w:rPr>
      </w:pPr>
      <w:r>
        <w:rPr>
          <w:rFonts w:ascii="Arial" w:hAnsi="Arial" w:cs="Arial"/>
          <w:sz w:val="22"/>
        </w:rPr>
        <w:t>L’AOO</w:t>
      </w:r>
      <w:r w:rsidR="00421E03" w:rsidRPr="00025CFF">
        <w:rPr>
          <w:rFonts w:ascii="Arial" w:hAnsi="Arial" w:cs="Arial"/>
          <w:sz w:val="22"/>
        </w:rPr>
        <w:t xml:space="preserve"> est conclu pour une période </w:t>
      </w:r>
      <w:r w:rsidR="006524AF">
        <w:rPr>
          <w:rFonts w:ascii="Arial" w:hAnsi="Arial" w:cs="Arial"/>
          <w:sz w:val="22"/>
        </w:rPr>
        <w:t xml:space="preserve">minimal </w:t>
      </w:r>
      <w:r w:rsidR="00421E03" w:rsidRPr="00025CFF">
        <w:rPr>
          <w:rFonts w:ascii="Arial" w:hAnsi="Arial" w:cs="Arial"/>
          <w:sz w:val="22"/>
        </w:rPr>
        <w:t xml:space="preserve">d’un (1) an à compter de sa date de sa notification. Il </w:t>
      </w:r>
      <w:r>
        <w:rPr>
          <w:rFonts w:ascii="Arial" w:hAnsi="Arial" w:cs="Arial"/>
          <w:sz w:val="22"/>
        </w:rPr>
        <w:t>n’</w:t>
      </w:r>
      <w:r w:rsidR="00421E03" w:rsidRPr="00025CFF">
        <w:rPr>
          <w:rFonts w:ascii="Arial" w:hAnsi="Arial" w:cs="Arial"/>
          <w:sz w:val="22"/>
        </w:rPr>
        <w:t xml:space="preserve">est </w:t>
      </w:r>
      <w:r>
        <w:rPr>
          <w:rFonts w:ascii="Arial" w:hAnsi="Arial" w:cs="Arial"/>
          <w:sz w:val="22"/>
        </w:rPr>
        <w:t xml:space="preserve">pas </w:t>
      </w:r>
      <w:r w:rsidR="00421E03" w:rsidRPr="00025CFF">
        <w:rPr>
          <w:rFonts w:ascii="Arial" w:hAnsi="Arial" w:cs="Arial"/>
          <w:sz w:val="22"/>
        </w:rPr>
        <w:t>reconductible</w:t>
      </w:r>
    </w:p>
    <w:p w14:paraId="065B945E" w14:textId="77777777" w:rsidR="00421E03" w:rsidRPr="00025CFF" w:rsidRDefault="00421E03" w:rsidP="00421E03">
      <w:pPr>
        <w:jc w:val="both"/>
        <w:rPr>
          <w:rFonts w:ascii="Arial" w:hAnsi="Arial" w:cs="Arial"/>
          <w:sz w:val="22"/>
        </w:rPr>
      </w:pPr>
    </w:p>
    <w:p w14:paraId="02579186" w14:textId="77777777" w:rsidR="00421E03" w:rsidRPr="007F6CE8" w:rsidRDefault="00421E03" w:rsidP="00421E03">
      <w:pPr>
        <w:jc w:val="both"/>
        <w:rPr>
          <w:rFonts w:ascii="Arial" w:hAnsi="Arial" w:cs="Arial"/>
          <w:b/>
          <w:sz w:val="22"/>
        </w:rPr>
      </w:pPr>
      <w:r>
        <w:rPr>
          <w:rFonts w:ascii="Arial" w:hAnsi="Arial" w:cs="Arial"/>
          <w:b/>
          <w:sz w:val="22"/>
        </w:rPr>
        <w:t>5.2</w:t>
      </w:r>
      <w:r w:rsidRPr="007F6CE8">
        <w:rPr>
          <w:rFonts w:ascii="Arial" w:hAnsi="Arial" w:cs="Arial"/>
          <w:b/>
          <w:sz w:val="22"/>
        </w:rPr>
        <w:t xml:space="preserve"> – Délai d’exécution</w:t>
      </w:r>
    </w:p>
    <w:p w14:paraId="74767E12" w14:textId="77777777" w:rsidR="00421E03" w:rsidRPr="007F6CE8" w:rsidRDefault="00421E03" w:rsidP="00421E03">
      <w:pPr>
        <w:jc w:val="both"/>
        <w:rPr>
          <w:rFonts w:ascii="Arial" w:hAnsi="Arial" w:cs="Arial"/>
          <w:sz w:val="22"/>
        </w:rPr>
      </w:pPr>
    </w:p>
    <w:p w14:paraId="00CF61D2" w14:textId="77777777" w:rsidR="00421E03" w:rsidRDefault="00421E03" w:rsidP="00421E03">
      <w:pPr>
        <w:jc w:val="both"/>
        <w:rPr>
          <w:rFonts w:ascii="Arial" w:hAnsi="Arial" w:cs="Arial"/>
          <w:sz w:val="22"/>
        </w:rPr>
      </w:pPr>
      <w:r w:rsidRPr="00A201E0">
        <w:rPr>
          <w:rFonts w:ascii="Arial" w:hAnsi="Arial" w:cs="Arial"/>
          <w:sz w:val="22"/>
        </w:rPr>
        <w:t>L’</w:t>
      </w:r>
      <w:r w:rsidR="0028608C">
        <w:rPr>
          <w:rFonts w:ascii="Arial" w:hAnsi="Arial" w:cs="Arial"/>
          <w:sz w:val="22"/>
        </w:rPr>
        <w:t xml:space="preserve">AOO </w:t>
      </w:r>
      <w:r>
        <w:rPr>
          <w:rFonts w:ascii="Arial" w:hAnsi="Arial" w:cs="Arial"/>
          <w:sz w:val="22"/>
        </w:rPr>
        <w:t>prendra effet à compter</w:t>
      </w:r>
      <w:r w:rsidR="0028608C">
        <w:rPr>
          <w:rFonts w:ascii="Arial" w:hAnsi="Arial" w:cs="Arial"/>
          <w:sz w:val="22"/>
        </w:rPr>
        <w:t xml:space="preserve"> de la notification et se terminera à la </w:t>
      </w:r>
      <w:r w:rsidR="006524AF">
        <w:rPr>
          <w:rFonts w:ascii="Arial" w:hAnsi="Arial" w:cs="Arial"/>
          <w:sz w:val="22"/>
        </w:rPr>
        <w:t>fin de la période contractuelle de la garantie proposée par le candidat.</w:t>
      </w:r>
    </w:p>
    <w:p w14:paraId="2EE86146" w14:textId="77777777" w:rsidR="00421E03" w:rsidRDefault="00421E03" w:rsidP="00421E03">
      <w:pPr>
        <w:jc w:val="both"/>
        <w:rPr>
          <w:rFonts w:ascii="Arial" w:hAnsi="Arial" w:cs="Arial"/>
          <w:b/>
          <w:sz w:val="22"/>
        </w:rPr>
      </w:pPr>
    </w:p>
    <w:p w14:paraId="23E885D0" w14:textId="77777777" w:rsidR="00421E03" w:rsidRPr="0005183F" w:rsidRDefault="00421E03" w:rsidP="00421E03">
      <w:pPr>
        <w:jc w:val="both"/>
        <w:rPr>
          <w:rFonts w:ascii="Arial" w:hAnsi="Arial" w:cs="Arial"/>
          <w:b/>
          <w:sz w:val="22"/>
        </w:rPr>
      </w:pPr>
      <w:r>
        <w:rPr>
          <w:rFonts w:ascii="Arial" w:hAnsi="Arial" w:cs="Arial"/>
          <w:b/>
          <w:sz w:val="22"/>
        </w:rPr>
        <w:t>5.</w:t>
      </w:r>
      <w:r w:rsidR="0028608C">
        <w:rPr>
          <w:rFonts w:ascii="Arial" w:hAnsi="Arial" w:cs="Arial"/>
          <w:b/>
          <w:sz w:val="22"/>
        </w:rPr>
        <w:t>3</w:t>
      </w:r>
      <w:r>
        <w:rPr>
          <w:rFonts w:ascii="Arial" w:hAnsi="Arial" w:cs="Arial"/>
          <w:b/>
          <w:sz w:val="22"/>
        </w:rPr>
        <w:t xml:space="preserve"> – Modalité de transmission de l’accord-cadre</w:t>
      </w:r>
    </w:p>
    <w:p w14:paraId="2A623134" w14:textId="77777777" w:rsidR="00421E03" w:rsidRPr="00025CFF" w:rsidRDefault="00421E03" w:rsidP="00421E03">
      <w:pPr>
        <w:jc w:val="both"/>
        <w:rPr>
          <w:rFonts w:ascii="Arial" w:hAnsi="Arial" w:cs="Arial"/>
          <w:sz w:val="22"/>
        </w:rPr>
      </w:pPr>
    </w:p>
    <w:p w14:paraId="14064F4E" w14:textId="77777777" w:rsidR="00421E03" w:rsidRPr="00025CFF" w:rsidRDefault="00421E03" w:rsidP="00421E03">
      <w:pPr>
        <w:jc w:val="both"/>
        <w:rPr>
          <w:rFonts w:ascii="Arial" w:hAnsi="Arial" w:cs="Arial"/>
          <w:sz w:val="22"/>
        </w:rPr>
      </w:pPr>
      <w:r w:rsidRPr="00025CFF">
        <w:rPr>
          <w:rFonts w:ascii="Arial" w:hAnsi="Arial" w:cs="Arial"/>
          <w:sz w:val="22"/>
        </w:rPr>
        <w:t>La consultation du Titulaire s’effectue par voie dématérialisée, à travers la plateforme : PLACE</w:t>
      </w:r>
    </w:p>
    <w:p w14:paraId="511D1008" w14:textId="77777777" w:rsidR="00421E03" w:rsidRPr="00025CFF" w:rsidRDefault="00421E03" w:rsidP="00421E03">
      <w:pPr>
        <w:jc w:val="both"/>
        <w:rPr>
          <w:rFonts w:ascii="Arial" w:hAnsi="Arial" w:cs="Arial"/>
          <w:sz w:val="22"/>
        </w:rPr>
      </w:pPr>
    </w:p>
    <w:p w14:paraId="62FCD6F0" w14:textId="77777777" w:rsidR="00421E03" w:rsidRPr="00025CFF" w:rsidRDefault="00421E03" w:rsidP="00421E03">
      <w:pPr>
        <w:jc w:val="both"/>
        <w:rPr>
          <w:rFonts w:ascii="Arial" w:hAnsi="Arial" w:cs="Arial"/>
          <w:sz w:val="22"/>
        </w:rPr>
      </w:pPr>
    </w:p>
    <w:p w14:paraId="18CE970C" w14:textId="77777777" w:rsidR="00421E03" w:rsidRPr="00025CFF" w:rsidRDefault="00421E03" w:rsidP="00421E03">
      <w:pPr>
        <w:jc w:val="both"/>
        <w:rPr>
          <w:del w:id="9" w:author="Utilisateur invité" w:date="2025-04-04T08:44:00Z"/>
          <w:rFonts w:ascii="Arial" w:hAnsi="Arial" w:cs="Arial"/>
          <w:sz w:val="22"/>
        </w:rPr>
      </w:pPr>
    </w:p>
    <w:p w14:paraId="48856360" w14:textId="77777777" w:rsidR="00421E03" w:rsidRPr="00025CFF" w:rsidRDefault="00421E03" w:rsidP="00421E03">
      <w:pPr>
        <w:jc w:val="both"/>
        <w:rPr>
          <w:rFonts w:ascii="Calibri,Bold" w:hAnsi="Calibri,Bold" w:cs="Calibri,Bold"/>
          <w:b/>
          <w:bCs/>
          <w:sz w:val="21"/>
          <w:szCs w:val="21"/>
        </w:rPr>
      </w:pPr>
      <w:r w:rsidRPr="00025CFF">
        <w:rPr>
          <w:rFonts w:ascii="Calibri,Bold" w:hAnsi="Calibri,Bold" w:cs="Calibri,Bold"/>
          <w:b/>
          <w:bCs/>
          <w:sz w:val="21"/>
          <w:szCs w:val="21"/>
        </w:rPr>
        <w:t xml:space="preserve">5.5 - Pièces </w:t>
      </w:r>
      <w:r w:rsidR="0028608C">
        <w:rPr>
          <w:rFonts w:ascii="Calibri,Bold" w:hAnsi="Calibri,Bold" w:cs="Calibri,Bold"/>
          <w:b/>
          <w:bCs/>
          <w:sz w:val="21"/>
          <w:szCs w:val="21"/>
        </w:rPr>
        <w:t xml:space="preserve">complémentaires aux pièces </w:t>
      </w:r>
      <w:r w:rsidRPr="00025CFF">
        <w:rPr>
          <w:rFonts w:ascii="Calibri,Bold" w:hAnsi="Calibri,Bold" w:cs="Calibri,Bold"/>
          <w:b/>
          <w:bCs/>
          <w:sz w:val="21"/>
          <w:szCs w:val="21"/>
        </w:rPr>
        <w:t xml:space="preserve">constitutives </w:t>
      </w:r>
      <w:r w:rsidR="0028608C">
        <w:rPr>
          <w:rFonts w:ascii="Calibri,Bold" w:hAnsi="Calibri,Bold" w:cs="Calibri,Bold"/>
          <w:b/>
          <w:bCs/>
          <w:sz w:val="21"/>
          <w:szCs w:val="21"/>
        </w:rPr>
        <w:t>du marché</w:t>
      </w:r>
    </w:p>
    <w:p w14:paraId="404246AC" w14:textId="77777777" w:rsidR="00421E03" w:rsidRPr="00025CFF" w:rsidRDefault="00421E03" w:rsidP="00421E03">
      <w:pPr>
        <w:jc w:val="both"/>
        <w:rPr>
          <w:rFonts w:ascii="Calibri,Bold" w:hAnsi="Calibri,Bold" w:cs="Calibri,Bold"/>
          <w:b/>
          <w:bCs/>
          <w:sz w:val="21"/>
          <w:szCs w:val="21"/>
        </w:rPr>
      </w:pPr>
    </w:p>
    <w:p w14:paraId="499E046F" w14:textId="77777777" w:rsidR="00421E03" w:rsidRPr="00025CFF" w:rsidRDefault="00421E03" w:rsidP="00421E03">
      <w:pPr>
        <w:jc w:val="both"/>
        <w:rPr>
          <w:rFonts w:ascii="Calibri,Bold" w:hAnsi="Calibri,Bold" w:cs="Calibri,Bold"/>
          <w:b/>
          <w:bCs/>
          <w:sz w:val="21"/>
          <w:szCs w:val="21"/>
        </w:rPr>
      </w:pPr>
    </w:p>
    <w:p w14:paraId="4E1CE8E5" w14:textId="77777777" w:rsidR="00421E03" w:rsidRPr="0052291D" w:rsidRDefault="00421E03" w:rsidP="00421E03">
      <w:pPr>
        <w:jc w:val="both"/>
        <w:rPr>
          <w:rFonts w:ascii="Arial" w:hAnsi="Arial" w:cs="Arial"/>
          <w:sz w:val="22"/>
        </w:rPr>
      </w:pPr>
      <w:r w:rsidRPr="0052291D">
        <w:rPr>
          <w:rFonts w:ascii="Arial" w:hAnsi="Arial" w:cs="Arial"/>
          <w:sz w:val="22"/>
        </w:rPr>
        <w:lastRenderedPageBreak/>
        <w:t>Les conditions générales de vente du Titulaire contraires à la philosophie du présent cahier des charges sont inapplicables.</w:t>
      </w:r>
    </w:p>
    <w:p w14:paraId="461F7979" w14:textId="77777777" w:rsidR="00421E03" w:rsidRPr="00025CFF" w:rsidRDefault="00421E03" w:rsidP="00421E03">
      <w:pPr>
        <w:jc w:val="both"/>
        <w:rPr>
          <w:rFonts w:ascii="Arial" w:hAnsi="Arial" w:cs="Arial"/>
          <w:sz w:val="22"/>
        </w:rPr>
      </w:pPr>
    </w:p>
    <w:p w14:paraId="40840075" w14:textId="77777777" w:rsidR="00421E03" w:rsidRPr="0052291D" w:rsidRDefault="00421E03" w:rsidP="00421E03">
      <w:pPr>
        <w:jc w:val="both"/>
        <w:rPr>
          <w:rFonts w:ascii="Arial" w:hAnsi="Arial" w:cs="Arial"/>
          <w:b/>
          <w:i/>
          <w:sz w:val="22"/>
          <w:u w:val="single"/>
        </w:rPr>
      </w:pPr>
      <w:r w:rsidRPr="0052291D">
        <w:rPr>
          <w:rFonts w:ascii="Arial" w:hAnsi="Arial" w:cs="Arial"/>
          <w:b/>
          <w:i/>
          <w:sz w:val="22"/>
          <w:u w:val="single"/>
        </w:rPr>
        <w:t>ARTICLES 6 : DETAILS DES PRESTATIONS ET LIVRAISONS</w:t>
      </w:r>
    </w:p>
    <w:p w14:paraId="231258C1" w14:textId="77777777" w:rsidR="00421E03" w:rsidRDefault="00421E03" w:rsidP="00421E03">
      <w:pPr>
        <w:jc w:val="both"/>
        <w:rPr>
          <w:rFonts w:ascii="Arial" w:hAnsi="Arial" w:cs="Arial"/>
          <w:color w:val="44546A" w:themeColor="text2"/>
          <w:sz w:val="22"/>
        </w:rPr>
      </w:pPr>
    </w:p>
    <w:p w14:paraId="11E3AC33" w14:textId="77777777" w:rsidR="00421E03" w:rsidRPr="00025CFF" w:rsidRDefault="00421E03" w:rsidP="00421E03">
      <w:pPr>
        <w:jc w:val="both"/>
        <w:rPr>
          <w:rFonts w:ascii="Arial" w:hAnsi="Arial" w:cs="Arial"/>
          <w:sz w:val="22"/>
        </w:rPr>
      </w:pPr>
      <w:r w:rsidRPr="00025CFF">
        <w:rPr>
          <w:rFonts w:ascii="Arial" w:hAnsi="Arial" w:cs="Arial"/>
          <w:sz w:val="22"/>
        </w:rPr>
        <w:t>6-1 - PRESTATIONS</w:t>
      </w:r>
    </w:p>
    <w:p w14:paraId="6651C9F6" w14:textId="77777777" w:rsidR="00421E03" w:rsidRPr="00025CFF" w:rsidRDefault="00421E03" w:rsidP="00421E03">
      <w:pPr>
        <w:jc w:val="both"/>
        <w:rPr>
          <w:rFonts w:ascii="Arial" w:hAnsi="Arial" w:cs="Arial"/>
          <w:sz w:val="22"/>
        </w:rPr>
      </w:pPr>
    </w:p>
    <w:p w14:paraId="6ABDCD5D" w14:textId="77777777" w:rsidR="00421E03" w:rsidRPr="00025CFF" w:rsidRDefault="00421E03" w:rsidP="00421E03">
      <w:pPr>
        <w:jc w:val="both"/>
        <w:rPr>
          <w:rFonts w:ascii="Arial" w:hAnsi="Arial" w:cs="Arial"/>
          <w:sz w:val="22"/>
        </w:rPr>
      </w:pPr>
      <w:r w:rsidRPr="00025CFF">
        <w:rPr>
          <w:rFonts w:ascii="Arial" w:hAnsi="Arial" w:cs="Arial"/>
          <w:sz w:val="22"/>
        </w:rPr>
        <w:t>Le titulaire doit assurer l'acquisition</w:t>
      </w:r>
      <w:r w:rsidR="008E7E60">
        <w:rPr>
          <w:rFonts w:ascii="Arial" w:hAnsi="Arial" w:cs="Arial"/>
          <w:sz w:val="22"/>
        </w:rPr>
        <w:t xml:space="preserve"> et la fourniture</w:t>
      </w:r>
      <w:r w:rsidRPr="00025CFF">
        <w:rPr>
          <w:rFonts w:ascii="Arial" w:hAnsi="Arial" w:cs="Arial"/>
          <w:sz w:val="22"/>
        </w:rPr>
        <w:t xml:space="preserve"> de tous les véhicules recensés par chaque bon de commande émis durant la validité du marché. </w:t>
      </w:r>
    </w:p>
    <w:p w14:paraId="0E7C5150" w14:textId="77777777" w:rsidR="00421E03" w:rsidRPr="00025CFF" w:rsidRDefault="00421E03" w:rsidP="00421E03">
      <w:pPr>
        <w:jc w:val="both"/>
        <w:rPr>
          <w:rFonts w:ascii="Arial" w:hAnsi="Arial" w:cs="Arial"/>
          <w:sz w:val="22"/>
        </w:rPr>
      </w:pPr>
    </w:p>
    <w:p w14:paraId="52482C73" w14:textId="77777777" w:rsidR="00421E03" w:rsidRPr="00025CFF" w:rsidRDefault="00421E03" w:rsidP="00421E03">
      <w:pPr>
        <w:jc w:val="both"/>
        <w:rPr>
          <w:rFonts w:ascii="Arial" w:hAnsi="Arial" w:cs="Arial"/>
          <w:sz w:val="22"/>
        </w:rPr>
      </w:pPr>
      <w:r w:rsidRPr="00025CFF">
        <w:rPr>
          <w:rFonts w:ascii="Arial" w:hAnsi="Arial" w:cs="Arial"/>
          <w:sz w:val="22"/>
        </w:rPr>
        <w:t>Les véhicules livrés doivent respecter les exigences du présent CCP, ainsi que les caractéristiques techniques sur lesquelles il s’est engagé.</w:t>
      </w:r>
    </w:p>
    <w:p w14:paraId="35DE0F12" w14:textId="77777777" w:rsidR="00421E03" w:rsidRPr="00025CFF" w:rsidRDefault="00421E03" w:rsidP="00421E03">
      <w:pPr>
        <w:jc w:val="both"/>
        <w:rPr>
          <w:rFonts w:ascii="Arial" w:hAnsi="Arial" w:cs="Arial"/>
          <w:sz w:val="22"/>
        </w:rPr>
      </w:pPr>
    </w:p>
    <w:p w14:paraId="22F4F078" w14:textId="77777777" w:rsidR="00421E03" w:rsidRDefault="00421E03" w:rsidP="00421E03">
      <w:pPr>
        <w:jc w:val="both"/>
        <w:rPr>
          <w:rFonts w:ascii="Arial" w:hAnsi="Arial" w:cs="Arial"/>
          <w:sz w:val="22"/>
        </w:rPr>
      </w:pPr>
      <w:r w:rsidRPr="00025CFF">
        <w:rPr>
          <w:rFonts w:ascii="Arial" w:hAnsi="Arial" w:cs="Arial"/>
          <w:sz w:val="22"/>
        </w:rPr>
        <w:t>La vidange et la révision de chaque véhicule devront être effectuées par le titulaire du marché avant l'achat.</w:t>
      </w:r>
    </w:p>
    <w:p w14:paraId="29B9F7A6" w14:textId="77777777" w:rsidR="008E7E60" w:rsidRDefault="008E7E60" w:rsidP="00421E03">
      <w:pPr>
        <w:jc w:val="both"/>
        <w:rPr>
          <w:rFonts w:ascii="Arial" w:hAnsi="Arial" w:cs="Arial"/>
          <w:sz w:val="22"/>
        </w:rPr>
      </w:pPr>
    </w:p>
    <w:p w14:paraId="5E5E5CCA" w14:textId="77777777" w:rsidR="008E7E60" w:rsidRPr="00025CFF" w:rsidRDefault="008E7E60" w:rsidP="00421E03">
      <w:pPr>
        <w:jc w:val="both"/>
        <w:rPr>
          <w:rFonts w:ascii="Arial" w:hAnsi="Arial" w:cs="Arial"/>
          <w:sz w:val="22"/>
        </w:rPr>
      </w:pPr>
      <w:r>
        <w:rPr>
          <w:rFonts w:ascii="Arial" w:hAnsi="Arial" w:cs="Arial"/>
          <w:sz w:val="22"/>
        </w:rPr>
        <w:t>La reprise des véhicules se fera sur dossier, le titulaire peut, s’il le souhaite se déplacer dans les établissements sur rendez-vous, pour effectuer une visite des véhicules cédés.</w:t>
      </w:r>
    </w:p>
    <w:p w14:paraId="651AA824" w14:textId="77777777" w:rsidR="00421E03" w:rsidRPr="00025CFF" w:rsidRDefault="00421E03" w:rsidP="00421E03">
      <w:pPr>
        <w:jc w:val="both"/>
        <w:rPr>
          <w:rFonts w:ascii="Arial" w:hAnsi="Arial" w:cs="Arial"/>
          <w:sz w:val="22"/>
        </w:rPr>
      </w:pPr>
    </w:p>
    <w:p w14:paraId="4AB16975" w14:textId="77777777" w:rsidR="00421E03" w:rsidRPr="00025CFF" w:rsidRDefault="00421E03" w:rsidP="00421E03">
      <w:pPr>
        <w:jc w:val="both"/>
        <w:rPr>
          <w:rFonts w:ascii="Arial" w:hAnsi="Arial" w:cs="Arial"/>
          <w:sz w:val="22"/>
        </w:rPr>
      </w:pPr>
      <w:r w:rsidRPr="00025CFF">
        <w:rPr>
          <w:rFonts w:ascii="Arial" w:hAnsi="Arial" w:cs="Arial"/>
          <w:sz w:val="22"/>
        </w:rPr>
        <w:t>6-2 – LIVRAISON</w:t>
      </w:r>
    </w:p>
    <w:p w14:paraId="13279B6D" w14:textId="77777777" w:rsidR="00421E03" w:rsidRPr="00025CFF" w:rsidRDefault="00421E03" w:rsidP="00421E03">
      <w:pPr>
        <w:jc w:val="both"/>
        <w:rPr>
          <w:rFonts w:ascii="Arial" w:hAnsi="Arial" w:cs="Arial"/>
          <w:sz w:val="22"/>
        </w:rPr>
      </w:pPr>
    </w:p>
    <w:p w14:paraId="718269FB" w14:textId="77777777" w:rsidR="00421E03" w:rsidRPr="00025CFF" w:rsidRDefault="00421E03" w:rsidP="00421E03">
      <w:pPr>
        <w:jc w:val="both"/>
        <w:rPr>
          <w:rFonts w:ascii="Arial" w:hAnsi="Arial" w:cs="Arial"/>
          <w:sz w:val="22"/>
        </w:rPr>
      </w:pPr>
      <w:r w:rsidRPr="00025CFF">
        <w:rPr>
          <w:rFonts w:ascii="Arial" w:hAnsi="Arial" w:cs="Arial"/>
          <w:sz w:val="22"/>
        </w:rPr>
        <w:t>Les véhicules sont livrés principalement à l’adresse indiquée ou à proximité de l’établissement preneur et dans les délais que le titulaire s’est engagé.</w:t>
      </w:r>
    </w:p>
    <w:p w14:paraId="3328A3AB" w14:textId="77777777" w:rsidR="00421E03" w:rsidRPr="00025CFF" w:rsidRDefault="00421E03" w:rsidP="00421E03">
      <w:pPr>
        <w:jc w:val="both"/>
        <w:rPr>
          <w:rFonts w:ascii="Arial" w:hAnsi="Arial" w:cs="Arial"/>
          <w:sz w:val="22"/>
        </w:rPr>
      </w:pPr>
    </w:p>
    <w:p w14:paraId="391B96BC" w14:textId="77777777" w:rsidR="00421E03" w:rsidRDefault="00421E03" w:rsidP="00421E03">
      <w:pPr>
        <w:jc w:val="both"/>
        <w:rPr>
          <w:rFonts w:ascii="Arial" w:hAnsi="Arial" w:cs="Arial"/>
          <w:sz w:val="22"/>
        </w:rPr>
      </w:pPr>
      <w:r w:rsidRPr="00025CFF">
        <w:rPr>
          <w:rFonts w:ascii="Arial" w:hAnsi="Arial" w:cs="Arial"/>
          <w:sz w:val="22"/>
        </w:rPr>
        <w:t>La date et l'horaire de la livraison seront à convenir avec l’établissement afin de permettre à celui-ci de s'organiser.</w:t>
      </w:r>
    </w:p>
    <w:p w14:paraId="72728C4D" w14:textId="77777777" w:rsidR="00A63AA4" w:rsidRDefault="00A63AA4" w:rsidP="00421E03">
      <w:pPr>
        <w:jc w:val="both"/>
        <w:rPr>
          <w:rFonts w:ascii="Arial" w:hAnsi="Arial" w:cs="Arial"/>
          <w:sz w:val="22"/>
        </w:rPr>
      </w:pPr>
    </w:p>
    <w:p w14:paraId="2F7D564B" w14:textId="77777777" w:rsidR="00A63AA4" w:rsidRPr="00025CFF" w:rsidRDefault="00A63AA4" w:rsidP="00421E03">
      <w:pPr>
        <w:jc w:val="both"/>
        <w:rPr>
          <w:rFonts w:ascii="Arial" w:hAnsi="Arial" w:cs="Arial"/>
          <w:sz w:val="22"/>
        </w:rPr>
      </w:pPr>
      <w:r>
        <w:rPr>
          <w:rFonts w:ascii="Arial" w:hAnsi="Arial" w:cs="Arial"/>
          <w:sz w:val="22"/>
        </w:rPr>
        <w:t>La reprise des véhicules se fera en même temps que la livraison au fur et à mesure de la disponibilité des véhicules acquis.</w:t>
      </w:r>
    </w:p>
    <w:p w14:paraId="76643982" w14:textId="77777777" w:rsidR="00421E03" w:rsidRDefault="00421E03" w:rsidP="00421E03">
      <w:pPr>
        <w:jc w:val="both"/>
        <w:rPr>
          <w:rFonts w:ascii="Arial" w:hAnsi="Arial" w:cs="Arial"/>
          <w:color w:val="1F497D"/>
          <w:sz w:val="22"/>
        </w:rPr>
      </w:pPr>
    </w:p>
    <w:p w14:paraId="7DFF2E41" w14:textId="77777777" w:rsidR="00421E03" w:rsidRPr="00025CFF" w:rsidRDefault="00421E03" w:rsidP="00421E03">
      <w:pPr>
        <w:jc w:val="both"/>
        <w:rPr>
          <w:rFonts w:ascii="Arial" w:hAnsi="Arial" w:cs="Arial"/>
          <w:sz w:val="22"/>
        </w:rPr>
      </w:pPr>
      <w:r w:rsidRPr="00025CFF">
        <w:rPr>
          <w:rFonts w:ascii="Arial" w:hAnsi="Arial" w:cs="Arial"/>
          <w:sz w:val="22"/>
        </w:rPr>
        <w:t>6-3.1 - Documentation</w:t>
      </w:r>
    </w:p>
    <w:p w14:paraId="419E6189" w14:textId="77777777" w:rsidR="00421E03" w:rsidRPr="00025CFF" w:rsidRDefault="00421E03" w:rsidP="00421E03">
      <w:pPr>
        <w:jc w:val="both"/>
        <w:rPr>
          <w:rFonts w:ascii="Arial" w:hAnsi="Arial" w:cs="Arial"/>
          <w:sz w:val="22"/>
        </w:rPr>
      </w:pPr>
    </w:p>
    <w:p w14:paraId="74108A3A" w14:textId="77777777" w:rsidR="00421E03" w:rsidRPr="00025CFF" w:rsidRDefault="00421E03" w:rsidP="00421E03">
      <w:pPr>
        <w:jc w:val="both"/>
        <w:rPr>
          <w:rFonts w:ascii="Arial" w:hAnsi="Arial" w:cs="Arial"/>
          <w:sz w:val="22"/>
        </w:rPr>
      </w:pPr>
      <w:r w:rsidRPr="00025CFF">
        <w:rPr>
          <w:rFonts w:ascii="Arial" w:hAnsi="Arial" w:cs="Arial"/>
          <w:sz w:val="22"/>
        </w:rPr>
        <w:t>Chaque véhicule livré doit être accompagné des documents listés ci-après</w:t>
      </w:r>
    </w:p>
    <w:p w14:paraId="3993BB85" w14:textId="77777777" w:rsidR="00421E03" w:rsidRPr="00025CFF" w:rsidRDefault="00421E03" w:rsidP="00421E03">
      <w:pPr>
        <w:jc w:val="both"/>
        <w:rPr>
          <w:rFonts w:ascii="Arial" w:hAnsi="Arial" w:cs="Arial"/>
          <w:sz w:val="22"/>
        </w:rPr>
      </w:pPr>
    </w:p>
    <w:p w14:paraId="738DBF3F" w14:textId="77777777" w:rsidR="00421E03" w:rsidRPr="00025CFF" w:rsidRDefault="00421E03" w:rsidP="00421E03">
      <w:pPr>
        <w:jc w:val="both"/>
        <w:rPr>
          <w:rFonts w:ascii="Arial" w:hAnsi="Arial" w:cs="Arial"/>
          <w:sz w:val="22"/>
        </w:rPr>
      </w:pPr>
    </w:p>
    <w:tbl>
      <w:tblPr>
        <w:tblStyle w:val="Grilledutableau"/>
        <w:tblW w:w="0" w:type="auto"/>
        <w:tblLook w:val="04A0" w:firstRow="1" w:lastRow="0" w:firstColumn="1" w:lastColumn="0" w:noHBand="0" w:noVBand="1"/>
      </w:tblPr>
      <w:tblGrid>
        <w:gridCol w:w="4527"/>
        <w:gridCol w:w="4534"/>
      </w:tblGrid>
      <w:tr w:rsidR="00421E03" w:rsidRPr="00025CFF" w14:paraId="0938A506" w14:textId="77777777" w:rsidTr="008E7E60">
        <w:tc>
          <w:tcPr>
            <w:tcW w:w="4605" w:type="dxa"/>
          </w:tcPr>
          <w:p w14:paraId="1FEEBD3D" w14:textId="77777777" w:rsidR="00421E03" w:rsidRPr="00025CFF" w:rsidRDefault="00421E03" w:rsidP="008E7E60">
            <w:pPr>
              <w:jc w:val="center"/>
              <w:rPr>
                <w:rFonts w:ascii="Arial" w:hAnsi="Arial" w:cs="Arial"/>
                <w:b/>
                <w:sz w:val="22"/>
              </w:rPr>
            </w:pPr>
            <w:r w:rsidRPr="00025CFF">
              <w:rPr>
                <w:rFonts w:ascii="Arial" w:hAnsi="Arial" w:cs="Arial"/>
                <w:b/>
                <w:sz w:val="22"/>
              </w:rPr>
              <w:t>Document à fournir</w:t>
            </w:r>
          </w:p>
        </w:tc>
        <w:tc>
          <w:tcPr>
            <w:tcW w:w="4606" w:type="dxa"/>
          </w:tcPr>
          <w:p w14:paraId="24DE8FA0" w14:textId="77777777" w:rsidR="00421E03" w:rsidRPr="00025CFF" w:rsidRDefault="00421E03" w:rsidP="008E7E60">
            <w:pPr>
              <w:jc w:val="center"/>
              <w:rPr>
                <w:rFonts w:ascii="Arial" w:hAnsi="Arial" w:cs="Arial"/>
                <w:b/>
                <w:sz w:val="22"/>
              </w:rPr>
            </w:pPr>
            <w:r w:rsidRPr="00025CFF">
              <w:rPr>
                <w:rFonts w:ascii="Arial" w:hAnsi="Arial" w:cs="Arial"/>
                <w:b/>
                <w:sz w:val="22"/>
              </w:rPr>
              <w:t>Détail du document</w:t>
            </w:r>
          </w:p>
        </w:tc>
      </w:tr>
      <w:tr w:rsidR="00421E03" w:rsidRPr="00025CFF" w14:paraId="1B452A93" w14:textId="77777777" w:rsidTr="008E7E60">
        <w:tc>
          <w:tcPr>
            <w:tcW w:w="4605" w:type="dxa"/>
          </w:tcPr>
          <w:p w14:paraId="5D1F9DFC" w14:textId="77777777" w:rsidR="00421E03" w:rsidRPr="00025CFF" w:rsidRDefault="00421E03" w:rsidP="008E7E60">
            <w:pPr>
              <w:jc w:val="both"/>
              <w:rPr>
                <w:rFonts w:ascii="Arial" w:hAnsi="Arial" w:cs="Arial"/>
                <w:sz w:val="22"/>
              </w:rPr>
            </w:pPr>
            <w:r w:rsidRPr="00025CFF">
              <w:rPr>
                <w:rFonts w:ascii="Arial" w:hAnsi="Arial" w:cs="Arial"/>
                <w:sz w:val="22"/>
              </w:rPr>
              <w:t>Carte grise</w:t>
            </w:r>
          </w:p>
        </w:tc>
        <w:tc>
          <w:tcPr>
            <w:tcW w:w="4606" w:type="dxa"/>
          </w:tcPr>
          <w:p w14:paraId="20FCBF57" w14:textId="77777777" w:rsidR="00421E03" w:rsidRPr="00025CFF" w:rsidRDefault="00421E03" w:rsidP="008E7E60">
            <w:pPr>
              <w:jc w:val="both"/>
              <w:rPr>
                <w:rFonts w:ascii="Arial" w:hAnsi="Arial" w:cs="Arial"/>
                <w:sz w:val="22"/>
              </w:rPr>
            </w:pPr>
            <w:r w:rsidRPr="00025CFF">
              <w:rPr>
                <w:rFonts w:ascii="Arial" w:hAnsi="Arial" w:cs="Arial"/>
                <w:sz w:val="22"/>
              </w:rPr>
              <w:t>Format papier</w:t>
            </w:r>
          </w:p>
        </w:tc>
      </w:tr>
      <w:tr w:rsidR="00421E03" w:rsidRPr="00025CFF" w14:paraId="58C1BA80" w14:textId="77777777" w:rsidTr="008E7E60">
        <w:tc>
          <w:tcPr>
            <w:tcW w:w="4605" w:type="dxa"/>
          </w:tcPr>
          <w:p w14:paraId="477F0532" w14:textId="77777777" w:rsidR="006524AF" w:rsidRDefault="006524AF" w:rsidP="008E7E60">
            <w:pPr>
              <w:jc w:val="both"/>
              <w:rPr>
                <w:rFonts w:ascii="Arial" w:hAnsi="Arial" w:cs="Arial"/>
                <w:sz w:val="22"/>
              </w:rPr>
            </w:pPr>
            <w:r>
              <w:rPr>
                <w:rFonts w:ascii="Arial" w:hAnsi="Arial" w:cs="Arial"/>
                <w:sz w:val="22"/>
              </w:rPr>
              <w:t>Véhicule d’occasion :</w:t>
            </w:r>
          </w:p>
          <w:p w14:paraId="6EF7270D" w14:textId="77777777" w:rsidR="00421E03" w:rsidRPr="003B4EC4" w:rsidRDefault="00421E03" w:rsidP="008E7E60">
            <w:pPr>
              <w:jc w:val="both"/>
              <w:rPr>
                <w:rFonts w:ascii="Arial" w:hAnsi="Arial" w:cs="Arial"/>
                <w:sz w:val="22"/>
              </w:rPr>
            </w:pPr>
            <w:r w:rsidRPr="003B4EC4">
              <w:rPr>
                <w:rFonts w:ascii="Arial" w:hAnsi="Arial" w:cs="Arial"/>
                <w:sz w:val="22"/>
              </w:rPr>
              <w:t>Historique complet des réparations</w:t>
            </w:r>
            <w:r w:rsidR="006524AF">
              <w:rPr>
                <w:rFonts w:ascii="Arial" w:hAnsi="Arial" w:cs="Arial"/>
                <w:sz w:val="22"/>
              </w:rPr>
              <w:t xml:space="preserve"> </w:t>
            </w:r>
            <w:r w:rsidRPr="003B4EC4">
              <w:rPr>
                <w:rFonts w:ascii="Arial" w:hAnsi="Arial" w:cs="Arial"/>
                <w:sz w:val="22"/>
              </w:rPr>
              <w:t>( le cas échéant la durée de la garantie ainsi que la liste des éléments couverts)</w:t>
            </w:r>
          </w:p>
        </w:tc>
        <w:tc>
          <w:tcPr>
            <w:tcW w:w="4606" w:type="dxa"/>
          </w:tcPr>
          <w:p w14:paraId="1AA22066" w14:textId="77777777" w:rsidR="00421E03" w:rsidRPr="003B4EC4" w:rsidRDefault="00421E03" w:rsidP="008E7E60">
            <w:pPr>
              <w:jc w:val="both"/>
              <w:rPr>
                <w:rFonts w:ascii="Arial" w:hAnsi="Arial" w:cs="Arial"/>
                <w:sz w:val="22"/>
              </w:rPr>
            </w:pPr>
            <w:r w:rsidRPr="003B4EC4">
              <w:rPr>
                <w:rFonts w:ascii="Arial" w:hAnsi="Arial" w:cs="Arial"/>
                <w:sz w:val="22"/>
              </w:rPr>
              <w:t>Format papier</w:t>
            </w:r>
          </w:p>
        </w:tc>
      </w:tr>
      <w:tr w:rsidR="00421E03" w:rsidRPr="00025CFF" w14:paraId="5F94DB5D" w14:textId="77777777" w:rsidTr="008E7E60">
        <w:tc>
          <w:tcPr>
            <w:tcW w:w="4605" w:type="dxa"/>
          </w:tcPr>
          <w:p w14:paraId="1B1CAB5A" w14:textId="77777777" w:rsidR="00421E03" w:rsidRPr="003B4EC4" w:rsidRDefault="00421E03" w:rsidP="008E7E60">
            <w:pPr>
              <w:jc w:val="both"/>
              <w:rPr>
                <w:rFonts w:ascii="Arial" w:hAnsi="Arial" w:cs="Arial"/>
                <w:sz w:val="22"/>
              </w:rPr>
            </w:pPr>
            <w:r w:rsidRPr="003B4EC4">
              <w:rPr>
                <w:rFonts w:ascii="Arial" w:hAnsi="Arial" w:cs="Arial"/>
                <w:sz w:val="22"/>
              </w:rPr>
              <w:t xml:space="preserve">Historique complet des révisions </w:t>
            </w:r>
          </w:p>
        </w:tc>
        <w:tc>
          <w:tcPr>
            <w:tcW w:w="4606" w:type="dxa"/>
          </w:tcPr>
          <w:p w14:paraId="35E64FEC" w14:textId="77777777" w:rsidR="00421E03" w:rsidRPr="003B4EC4" w:rsidRDefault="00421E03" w:rsidP="008E7E60">
            <w:pPr>
              <w:jc w:val="both"/>
              <w:rPr>
                <w:rFonts w:ascii="Arial" w:hAnsi="Arial" w:cs="Arial"/>
                <w:sz w:val="22"/>
              </w:rPr>
            </w:pPr>
            <w:r w:rsidRPr="003B4EC4">
              <w:rPr>
                <w:rFonts w:ascii="Arial" w:hAnsi="Arial" w:cs="Arial"/>
                <w:sz w:val="22"/>
              </w:rPr>
              <w:t>Format papier</w:t>
            </w:r>
          </w:p>
        </w:tc>
      </w:tr>
      <w:tr w:rsidR="00421E03" w:rsidRPr="00025CFF" w14:paraId="28FE0F76" w14:textId="77777777" w:rsidTr="008E7E60">
        <w:tc>
          <w:tcPr>
            <w:tcW w:w="4605" w:type="dxa"/>
          </w:tcPr>
          <w:p w14:paraId="6CB05553" w14:textId="77777777" w:rsidR="00421E03" w:rsidRPr="003B4EC4" w:rsidRDefault="00421E03" w:rsidP="008E7E60">
            <w:pPr>
              <w:jc w:val="both"/>
              <w:rPr>
                <w:rFonts w:ascii="Arial" w:hAnsi="Arial" w:cs="Arial"/>
                <w:sz w:val="22"/>
              </w:rPr>
            </w:pPr>
            <w:r w:rsidRPr="003B4EC4">
              <w:rPr>
                <w:rFonts w:ascii="Arial" w:hAnsi="Arial" w:cs="Arial"/>
                <w:sz w:val="22"/>
              </w:rPr>
              <w:t xml:space="preserve">Date de début de la garantie contractuelle </w:t>
            </w:r>
          </w:p>
        </w:tc>
        <w:tc>
          <w:tcPr>
            <w:tcW w:w="4606" w:type="dxa"/>
          </w:tcPr>
          <w:p w14:paraId="43C6497D" w14:textId="77777777" w:rsidR="00421E03" w:rsidRPr="003B4EC4" w:rsidRDefault="00421E03" w:rsidP="008E7E60">
            <w:pPr>
              <w:jc w:val="both"/>
              <w:rPr>
                <w:rFonts w:ascii="Arial" w:hAnsi="Arial" w:cs="Arial"/>
                <w:sz w:val="22"/>
              </w:rPr>
            </w:pPr>
            <w:r w:rsidRPr="003B4EC4">
              <w:rPr>
                <w:rFonts w:ascii="Arial" w:hAnsi="Arial" w:cs="Arial"/>
                <w:sz w:val="22"/>
              </w:rPr>
              <w:t>Format papier et/ou numérique</w:t>
            </w:r>
          </w:p>
        </w:tc>
      </w:tr>
      <w:tr w:rsidR="00421E03" w:rsidRPr="00025CFF" w14:paraId="6F78A1A6" w14:textId="77777777" w:rsidTr="008E7E60">
        <w:tc>
          <w:tcPr>
            <w:tcW w:w="4605" w:type="dxa"/>
          </w:tcPr>
          <w:p w14:paraId="35A3ED8C" w14:textId="77777777" w:rsidR="00421E03" w:rsidRPr="003B4EC4" w:rsidRDefault="00421E03" w:rsidP="008E7E60">
            <w:pPr>
              <w:jc w:val="both"/>
              <w:rPr>
                <w:rFonts w:ascii="Arial" w:hAnsi="Arial" w:cs="Arial"/>
                <w:sz w:val="22"/>
              </w:rPr>
            </w:pPr>
            <w:r w:rsidRPr="003B4EC4">
              <w:rPr>
                <w:rFonts w:ascii="Arial" w:hAnsi="Arial" w:cs="Arial"/>
                <w:sz w:val="22"/>
              </w:rPr>
              <w:t xml:space="preserve">Notice d’utilisation en français </w:t>
            </w:r>
          </w:p>
        </w:tc>
        <w:tc>
          <w:tcPr>
            <w:tcW w:w="4606" w:type="dxa"/>
          </w:tcPr>
          <w:p w14:paraId="6CDCD8DE" w14:textId="77777777" w:rsidR="00421E03" w:rsidRPr="003B4EC4" w:rsidRDefault="00421E03" w:rsidP="008E7E60">
            <w:pPr>
              <w:jc w:val="both"/>
              <w:rPr>
                <w:rFonts w:ascii="Arial" w:hAnsi="Arial" w:cs="Arial"/>
                <w:sz w:val="22"/>
              </w:rPr>
            </w:pPr>
            <w:r w:rsidRPr="003B4EC4">
              <w:rPr>
                <w:rFonts w:ascii="Arial" w:hAnsi="Arial" w:cs="Arial"/>
                <w:sz w:val="22"/>
              </w:rPr>
              <w:t>Format papier</w:t>
            </w:r>
          </w:p>
        </w:tc>
      </w:tr>
      <w:tr w:rsidR="00421E03" w:rsidRPr="00025CFF" w14:paraId="13387911" w14:textId="77777777" w:rsidTr="008E7E60">
        <w:tc>
          <w:tcPr>
            <w:tcW w:w="4605" w:type="dxa"/>
          </w:tcPr>
          <w:p w14:paraId="01DE57D1" w14:textId="77777777" w:rsidR="00421E03" w:rsidRPr="00025CFF" w:rsidRDefault="00421E03" w:rsidP="008E7E60">
            <w:pPr>
              <w:rPr>
                <w:rFonts w:ascii="Arial" w:hAnsi="Arial" w:cs="Arial"/>
                <w:sz w:val="22"/>
              </w:rPr>
            </w:pPr>
          </w:p>
          <w:p w14:paraId="49DB9FCD" w14:textId="77777777" w:rsidR="00421E03" w:rsidRPr="00025CFF" w:rsidRDefault="00421E03" w:rsidP="008E7E60">
            <w:pPr>
              <w:rPr>
                <w:rFonts w:ascii="Arial" w:hAnsi="Arial" w:cs="Arial"/>
                <w:sz w:val="22"/>
              </w:rPr>
            </w:pPr>
          </w:p>
          <w:p w14:paraId="098E6221" w14:textId="77777777" w:rsidR="00421E03" w:rsidRPr="00025CFF" w:rsidRDefault="00421E03" w:rsidP="008E7E60">
            <w:pPr>
              <w:rPr>
                <w:rFonts w:ascii="Arial" w:hAnsi="Arial" w:cs="Arial"/>
                <w:sz w:val="22"/>
              </w:rPr>
            </w:pPr>
          </w:p>
          <w:p w14:paraId="365750A0" w14:textId="77777777" w:rsidR="00421E03" w:rsidRPr="00025CFF" w:rsidRDefault="00421E03" w:rsidP="008E7E60">
            <w:pPr>
              <w:rPr>
                <w:rFonts w:ascii="Arial" w:hAnsi="Arial" w:cs="Arial"/>
                <w:sz w:val="22"/>
              </w:rPr>
            </w:pPr>
            <w:r w:rsidRPr="00025CFF">
              <w:rPr>
                <w:rFonts w:ascii="Arial" w:hAnsi="Arial" w:cs="Arial"/>
                <w:sz w:val="22"/>
              </w:rPr>
              <w:t>Bon de livraison</w:t>
            </w:r>
          </w:p>
          <w:p w14:paraId="4EBCCC49" w14:textId="77777777" w:rsidR="00421E03" w:rsidRPr="00025CFF" w:rsidRDefault="00421E03" w:rsidP="008E7E60">
            <w:pPr>
              <w:rPr>
                <w:rFonts w:ascii="Arial" w:hAnsi="Arial" w:cs="Arial"/>
                <w:sz w:val="22"/>
              </w:rPr>
            </w:pPr>
          </w:p>
          <w:p w14:paraId="3BF5F545" w14:textId="77777777" w:rsidR="00421E03" w:rsidRPr="00025CFF" w:rsidRDefault="00421E03" w:rsidP="008E7E60">
            <w:pPr>
              <w:rPr>
                <w:rFonts w:ascii="Arial" w:hAnsi="Arial" w:cs="Arial"/>
                <w:sz w:val="22"/>
              </w:rPr>
            </w:pPr>
          </w:p>
          <w:p w14:paraId="65CF2F5B" w14:textId="77777777" w:rsidR="00421E03" w:rsidRPr="00025CFF" w:rsidRDefault="00421E03" w:rsidP="008E7E60">
            <w:pPr>
              <w:rPr>
                <w:rFonts w:ascii="Arial" w:hAnsi="Arial" w:cs="Arial"/>
                <w:sz w:val="22"/>
              </w:rPr>
            </w:pPr>
          </w:p>
          <w:p w14:paraId="5858A759" w14:textId="77777777" w:rsidR="00421E03" w:rsidRPr="00025CFF" w:rsidRDefault="00421E03" w:rsidP="008E7E60">
            <w:pPr>
              <w:rPr>
                <w:rFonts w:ascii="Arial" w:hAnsi="Arial" w:cs="Arial"/>
                <w:sz w:val="22"/>
              </w:rPr>
            </w:pPr>
          </w:p>
        </w:tc>
        <w:tc>
          <w:tcPr>
            <w:tcW w:w="4606" w:type="dxa"/>
          </w:tcPr>
          <w:p w14:paraId="5C18F3BF" w14:textId="77777777" w:rsidR="00421E03" w:rsidRPr="00025CFF" w:rsidRDefault="00421E03" w:rsidP="008E7E60">
            <w:pPr>
              <w:jc w:val="both"/>
              <w:rPr>
                <w:rFonts w:ascii="Arial" w:hAnsi="Arial" w:cs="Arial"/>
                <w:sz w:val="22"/>
              </w:rPr>
            </w:pPr>
            <w:r w:rsidRPr="00025CFF">
              <w:rPr>
                <w:rFonts w:ascii="Arial" w:hAnsi="Arial" w:cs="Arial"/>
                <w:sz w:val="22"/>
              </w:rPr>
              <w:t>- identification du titulaire du marché ;</w:t>
            </w:r>
          </w:p>
          <w:p w14:paraId="444BCE3D" w14:textId="77777777" w:rsidR="00421E03" w:rsidRPr="00025CFF" w:rsidRDefault="00421E03" w:rsidP="008E7E60">
            <w:pPr>
              <w:jc w:val="both"/>
              <w:rPr>
                <w:rFonts w:ascii="Arial" w:hAnsi="Arial" w:cs="Arial"/>
                <w:sz w:val="22"/>
              </w:rPr>
            </w:pPr>
            <w:r w:rsidRPr="00025CFF">
              <w:rPr>
                <w:rFonts w:ascii="Arial" w:hAnsi="Arial" w:cs="Arial"/>
                <w:sz w:val="22"/>
              </w:rPr>
              <w:t>- numéro du marché ;</w:t>
            </w:r>
          </w:p>
          <w:p w14:paraId="2B33CA8F" w14:textId="77777777" w:rsidR="00421E03" w:rsidRPr="00025CFF" w:rsidRDefault="00421E03" w:rsidP="008E7E60">
            <w:pPr>
              <w:jc w:val="both"/>
              <w:rPr>
                <w:rFonts w:ascii="Arial" w:hAnsi="Arial" w:cs="Arial"/>
                <w:sz w:val="22"/>
              </w:rPr>
            </w:pPr>
            <w:r w:rsidRPr="00025CFF">
              <w:rPr>
                <w:rFonts w:ascii="Arial" w:hAnsi="Arial" w:cs="Arial"/>
                <w:sz w:val="22"/>
              </w:rPr>
              <w:t>- numéro du bon de commande ;</w:t>
            </w:r>
          </w:p>
          <w:p w14:paraId="7CEEA5F7" w14:textId="77777777" w:rsidR="00421E03" w:rsidRPr="00025CFF" w:rsidRDefault="00421E03" w:rsidP="008E7E60">
            <w:pPr>
              <w:jc w:val="both"/>
              <w:rPr>
                <w:rFonts w:ascii="Arial" w:hAnsi="Arial" w:cs="Arial"/>
                <w:sz w:val="22"/>
              </w:rPr>
            </w:pPr>
            <w:r w:rsidRPr="00025CFF">
              <w:rPr>
                <w:rFonts w:ascii="Arial" w:hAnsi="Arial" w:cs="Arial"/>
                <w:sz w:val="22"/>
              </w:rPr>
              <w:t>- date de livraison ;</w:t>
            </w:r>
          </w:p>
          <w:p w14:paraId="6A61E2A6" w14:textId="77777777" w:rsidR="00421E03" w:rsidRPr="00025CFF" w:rsidRDefault="00421E03" w:rsidP="008E7E60">
            <w:pPr>
              <w:jc w:val="both"/>
              <w:rPr>
                <w:rFonts w:ascii="Arial" w:hAnsi="Arial" w:cs="Arial"/>
                <w:sz w:val="22"/>
              </w:rPr>
            </w:pPr>
            <w:r w:rsidRPr="00025CFF">
              <w:rPr>
                <w:rFonts w:ascii="Arial" w:hAnsi="Arial" w:cs="Arial"/>
                <w:sz w:val="22"/>
              </w:rPr>
              <w:t>- désignation du véhicule livré ;</w:t>
            </w:r>
          </w:p>
          <w:p w14:paraId="4840E620" w14:textId="77777777" w:rsidR="00421E03" w:rsidRPr="00025CFF" w:rsidRDefault="00421E03" w:rsidP="008E7E60">
            <w:pPr>
              <w:jc w:val="both"/>
              <w:rPr>
                <w:rFonts w:ascii="Arial" w:hAnsi="Arial" w:cs="Arial"/>
                <w:sz w:val="22"/>
              </w:rPr>
            </w:pPr>
            <w:r w:rsidRPr="00025CFF">
              <w:rPr>
                <w:rFonts w:ascii="Arial" w:hAnsi="Arial" w:cs="Arial"/>
                <w:sz w:val="22"/>
              </w:rPr>
              <w:t>- immatriculation du véhicule ;</w:t>
            </w:r>
          </w:p>
          <w:p w14:paraId="7CC94212" w14:textId="77777777" w:rsidR="00421E03" w:rsidRPr="00025CFF" w:rsidRDefault="00421E03" w:rsidP="008E7E60">
            <w:pPr>
              <w:jc w:val="both"/>
              <w:rPr>
                <w:rFonts w:ascii="Arial" w:hAnsi="Arial" w:cs="Arial"/>
                <w:sz w:val="22"/>
              </w:rPr>
            </w:pPr>
            <w:r w:rsidRPr="00025CFF">
              <w:rPr>
                <w:rFonts w:ascii="Arial" w:hAnsi="Arial" w:cs="Arial"/>
                <w:sz w:val="22"/>
              </w:rPr>
              <w:t>- nom lisible et le visa ou la signature de la personne chargée de la livraison et du</w:t>
            </w:r>
          </w:p>
          <w:p w14:paraId="4FF8B4AF" w14:textId="77777777" w:rsidR="00421E03" w:rsidRPr="00025CFF" w:rsidRDefault="00421E03" w:rsidP="008E7E60">
            <w:pPr>
              <w:jc w:val="both"/>
              <w:rPr>
                <w:rFonts w:ascii="Arial" w:hAnsi="Arial" w:cs="Arial"/>
                <w:sz w:val="22"/>
              </w:rPr>
            </w:pPr>
            <w:r w:rsidRPr="00025CFF">
              <w:rPr>
                <w:rFonts w:ascii="Arial" w:hAnsi="Arial" w:cs="Arial"/>
                <w:sz w:val="22"/>
              </w:rPr>
              <w:t>bénéficiaire qui réceptionne le véhicule.</w:t>
            </w:r>
          </w:p>
        </w:tc>
      </w:tr>
    </w:tbl>
    <w:p w14:paraId="78892C55" w14:textId="77777777" w:rsidR="00421E03" w:rsidRPr="00025CFF" w:rsidRDefault="00421E03" w:rsidP="00421E03">
      <w:pPr>
        <w:jc w:val="both"/>
        <w:rPr>
          <w:rFonts w:ascii="Arial" w:hAnsi="Arial" w:cs="Arial"/>
          <w:sz w:val="22"/>
        </w:rPr>
      </w:pPr>
    </w:p>
    <w:p w14:paraId="4176AAB2" w14:textId="77777777" w:rsidR="00421E03" w:rsidRPr="00025CFF" w:rsidRDefault="00421E03" w:rsidP="00421E03">
      <w:pPr>
        <w:jc w:val="both"/>
        <w:rPr>
          <w:rFonts w:ascii="Arial" w:hAnsi="Arial" w:cs="Arial"/>
          <w:sz w:val="22"/>
        </w:rPr>
      </w:pPr>
      <w:r w:rsidRPr="00025CFF">
        <w:rPr>
          <w:rFonts w:ascii="Arial" w:hAnsi="Arial" w:cs="Arial"/>
          <w:sz w:val="22"/>
        </w:rPr>
        <w:t>6-3.2 Catalogue « photographique »</w:t>
      </w:r>
    </w:p>
    <w:p w14:paraId="007F4536" w14:textId="77777777" w:rsidR="00421E03" w:rsidRPr="00025CFF" w:rsidRDefault="00421E03" w:rsidP="00421E03">
      <w:pPr>
        <w:jc w:val="both"/>
        <w:rPr>
          <w:rFonts w:ascii="Arial" w:hAnsi="Arial" w:cs="Arial"/>
          <w:sz w:val="22"/>
        </w:rPr>
      </w:pPr>
    </w:p>
    <w:p w14:paraId="2D8ED43A" w14:textId="77777777" w:rsidR="00421E03" w:rsidRPr="00025CFF" w:rsidRDefault="00421E03" w:rsidP="00421E03">
      <w:pPr>
        <w:jc w:val="both"/>
        <w:rPr>
          <w:rFonts w:ascii="Arial" w:hAnsi="Arial" w:cs="Arial"/>
          <w:sz w:val="22"/>
        </w:rPr>
      </w:pPr>
      <w:r w:rsidRPr="00025CFF">
        <w:rPr>
          <w:rFonts w:ascii="Arial" w:hAnsi="Arial" w:cs="Arial"/>
          <w:sz w:val="22"/>
        </w:rPr>
        <w:lastRenderedPageBreak/>
        <w:t>Le titulaire fournit un catalogue « photographique » sous format Pdf contenant les photos des véhicules proposés précisant l'immatriculation et le tarif (HT, TTC et montant de la</w:t>
      </w:r>
    </w:p>
    <w:p w14:paraId="5B7083F8" w14:textId="77777777" w:rsidR="00421E03" w:rsidRPr="00025CFF" w:rsidRDefault="00421E03" w:rsidP="00421E03">
      <w:pPr>
        <w:jc w:val="both"/>
        <w:rPr>
          <w:rFonts w:ascii="Arial" w:hAnsi="Arial" w:cs="Arial"/>
          <w:sz w:val="22"/>
        </w:rPr>
      </w:pPr>
      <w:r w:rsidRPr="00025CFF">
        <w:rPr>
          <w:rFonts w:ascii="Arial" w:hAnsi="Arial" w:cs="Arial"/>
          <w:sz w:val="22"/>
        </w:rPr>
        <w:t>TVA) de chaque véhicule.</w:t>
      </w:r>
    </w:p>
    <w:p w14:paraId="0683B0B4" w14:textId="77777777" w:rsidR="00421E03" w:rsidRDefault="00421E03" w:rsidP="00421E03">
      <w:pPr>
        <w:jc w:val="both"/>
        <w:rPr>
          <w:rFonts w:ascii="Arial" w:hAnsi="Arial" w:cs="Arial"/>
          <w:sz w:val="22"/>
          <w:u w:val="single"/>
        </w:rPr>
      </w:pPr>
    </w:p>
    <w:p w14:paraId="051E9EE5" w14:textId="77777777" w:rsidR="00421E03" w:rsidRPr="003B4EC4" w:rsidRDefault="00421E03" w:rsidP="00421E03">
      <w:pPr>
        <w:jc w:val="both"/>
        <w:rPr>
          <w:rFonts w:ascii="Arial" w:hAnsi="Arial" w:cs="Arial"/>
          <w:sz w:val="22"/>
        </w:rPr>
      </w:pPr>
      <w:r w:rsidRPr="003B4EC4">
        <w:rPr>
          <w:rFonts w:ascii="Arial" w:hAnsi="Arial" w:cs="Arial"/>
          <w:sz w:val="22"/>
        </w:rPr>
        <w:t xml:space="preserve">6-3.3 Autres documents ; Pièces et renseignements </w:t>
      </w:r>
    </w:p>
    <w:p w14:paraId="02C25ED5" w14:textId="77777777" w:rsidR="00421E03" w:rsidRPr="003B4EC4" w:rsidRDefault="00421E03" w:rsidP="00421E03">
      <w:pPr>
        <w:jc w:val="both"/>
        <w:rPr>
          <w:rFonts w:ascii="Arial" w:hAnsi="Arial" w:cs="Arial"/>
          <w:sz w:val="22"/>
        </w:rPr>
      </w:pPr>
    </w:p>
    <w:tbl>
      <w:tblPr>
        <w:tblStyle w:val="Grilledutableau"/>
        <w:tblW w:w="0" w:type="auto"/>
        <w:tblLook w:val="04A0" w:firstRow="1" w:lastRow="0" w:firstColumn="1" w:lastColumn="0" w:noHBand="0" w:noVBand="1"/>
      </w:tblPr>
      <w:tblGrid>
        <w:gridCol w:w="4841"/>
        <w:gridCol w:w="4220"/>
      </w:tblGrid>
      <w:tr w:rsidR="00421E03" w:rsidRPr="003B4EC4" w14:paraId="2D267FE8" w14:textId="77777777" w:rsidTr="008E7E60">
        <w:tc>
          <w:tcPr>
            <w:tcW w:w="4928" w:type="dxa"/>
          </w:tcPr>
          <w:p w14:paraId="75BCC839" w14:textId="77777777" w:rsidR="00421E03" w:rsidRPr="003B4EC4" w:rsidRDefault="00421E03" w:rsidP="008E7E60">
            <w:pPr>
              <w:jc w:val="both"/>
              <w:rPr>
                <w:rFonts w:ascii="Arial" w:hAnsi="Arial" w:cs="Arial"/>
                <w:sz w:val="22"/>
              </w:rPr>
            </w:pPr>
            <w:r w:rsidRPr="003B4EC4">
              <w:rPr>
                <w:rFonts w:ascii="Arial" w:hAnsi="Arial" w:cs="Arial"/>
                <w:sz w:val="22"/>
              </w:rPr>
              <w:t>Jeu de clés (2 minimum)/</w:t>
            </w:r>
            <w:r w:rsidRPr="003B4EC4">
              <w:t xml:space="preserve"> </w:t>
            </w:r>
            <w:r w:rsidRPr="003B4EC4">
              <w:rPr>
                <w:rFonts w:ascii="Arial" w:hAnsi="Arial" w:cs="Arial"/>
                <w:sz w:val="22"/>
              </w:rPr>
              <w:t>la carte code de la clé</w:t>
            </w:r>
          </w:p>
        </w:tc>
        <w:tc>
          <w:tcPr>
            <w:tcW w:w="4283" w:type="dxa"/>
          </w:tcPr>
          <w:p w14:paraId="665A3169" w14:textId="77777777" w:rsidR="00421E03" w:rsidRPr="003B4EC4" w:rsidRDefault="00421E03" w:rsidP="008E7E60">
            <w:pPr>
              <w:jc w:val="both"/>
              <w:rPr>
                <w:rFonts w:ascii="Arial" w:hAnsi="Arial" w:cs="Arial"/>
                <w:sz w:val="22"/>
              </w:rPr>
            </w:pPr>
            <w:r w:rsidRPr="003B4EC4">
              <w:rPr>
                <w:rFonts w:ascii="Arial" w:hAnsi="Arial" w:cs="Arial"/>
                <w:sz w:val="22"/>
              </w:rPr>
              <w:t>la provenance du véhicule (loueur, société, particulier…)</w:t>
            </w:r>
          </w:p>
        </w:tc>
      </w:tr>
      <w:tr w:rsidR="00421E03" w:rsidRPr="003B4EC4" w14:paraId="1406F8CB" w14:textId="77777777" w:rsidTr="008E7E60">
        <w:tc>
          <w:tcPr>
            <w:tcW w:w="4928" w:type="dxa"/>
          </w:tcPr>
          <w:p w14:paraId="3905BD4D" w14:textId="77777777" w:rsidR="00421E03" w:rsidRPr="003B4EC4" w:rsidRDefault="00421E03" w:rsidP="008E7E60">
            <w:pPr>
              <w:jc w:val="both"/>
              <w:rPr>
                <w:rFonts w:ascii="Arial" w:hAnsi="Arial" w:cs="Arial"/>
                <w:sz w:val="22"/>
              </w:rPr>
            </w:pPr>
          </w:p>
        </w:tc>
        <w:tc>
          <w:tcPr>
            <w:tcW w:w="4283" w:type="dxa"/>
          </w:tcPr>
          <w:p w14:paraId="2C3BFA88" w14:textId="77777777" w:rsidR="00A63AA4" w:rsidRPr="003B4EC4" w:rsidRDefault="00421E03" w:rsidP="008E7E60">
            <w:pPr>
              <w:jc w:val="both"/>
              <w:rPr>
                <w:rFonts w:ascii="Arial" w:hAnsi="Arial" w:cs="Arial"/>
                <w:sz w:val="22"/>
              </w:rPr>
            </w:pPr>
            <w:r w:rsidRPr="003B4EC4">
              <w:rPr>
                <w:rFonts w:ascii="Arial" w:hAnsi="Arial" w:cs="Arial"/>
                <w:sz w:val="22"/>
              </w:rPr>
              <w:t>1 boîte de lampe correspondant au véhicule</w:t>
            </w:r>
            <w:r w:rsidR="006524AF">
              <w:rPr>
                <w:rFonts w:ascii="Arial" w:hAnsi="Arial" w:cs="Arial"/>
                <w:sz w:val="22"/>
              </w:rPr>
              <w:t>, 2 Gilets et un triangle.</w:t>
            </w:r>
          </w:p>
        </w:tc>
      </w:tr>
    </w:tbl>
    <w:p w14:paraId="6A833EDD" w14:textId="77777777" w:rsidR="00421E03" w:rsidRPr="003B4EC4" w:rsidRDefault="00421E03" w:rsidP="00421E03">
      <w:pPr>
        <w:jc w:val="both"/>
        <w:rPr>
          <w:rFonts w:ascii="Arial" w:hAnsi="Arial" w:cs="Arial"/>
          <w:sz w:val="22"/>
        </w:rPr>
      </w:pPr>
    </w:p>
    <w:p w14:paraId="480F8A30" w14:textId="77777777" w:rsidR="00421E03" w:rsidRPr="003B4EC4" w:rsidRDefault="00421E03" w:rsidP="00421E03">
      <w:pPr>
        <w:jc w:val="both"/>
        <w:rPr>
          <w:rFonts w:ascii="Arial" w:hAnsi="Arial" w:cs="Arial"/>
          <w:sz w:val="22"/>
          <w:u w:val="single"/>
        </w:rPr>
      </w:pPr>
    </w:p>
    <w:p w14:paraId="17352E7A" w14:textId="77777777" w:rsidR="00421E03" w:rsidRPr="0052291D" w:rsidRDefault="00421E03" w:rsidP="00421E03">
      <w:pPr>
        <w:jc w:val="both"/>
        <w:rPr>
          <w:rFonts w:ascii="Arial" w:hAnsi="Arial" w:cs="Arial"/>
          <w:sz w:val="22"/>
          <w:u w:val="single"/>
        </w:rPr>
      </w:pPr>
    </w:p>
    <w:p w14:paraId="6E44CC65" w14:textId="77777777" w:rsidR="00421E03" w:rsidRPr="0052291D" w:rsidRDefault="00421E03" w:rsidP="00421E03">
      <w:pPr>
        <w:pStyle w:val="Titre3"/>
        <w:rPr>
          <w:rFonts w:cs="Arial"/>
          <w:sz w:val="22"/>
          <w:u w:val="none"/>
        </w:rPr>
      </w:pPr>
      <w:r w:rsidRPr="0052291D">
        <w:rPr>
          <w:rFonts w:cs="Arial"/>
          <w:sz w:val="22"/>
        </w:rPr>
        <w:t>ARTICLES 7 :</w:t>
      </w:r>
      <w:r w:rsidRPr="0052291D">
        <w:rPr>
          <w:rFonts w:ascii="ArialMT" w:hAnsi="ArialMT" w:cs="ArialMT"/>
          <w:b w:val="0"/>
          <w:i w:val="0"/>
          <w:sz w:val="22"/>
          <w:szCs w:val="22"/>
        </w:rPr>
        <w:t xml:space="preserve"> </w:t>
      </w:r>
      <w:r w:rsidRPr="0052291D">
        <w:rPr>
          <w:rFonts w:cs="Arial"/>
          <w:sz w:val="22"/>
        </w:rPr>
        <w:t>FORMALITES ADMINISTRATIVES</w:t>
      </w:r>
    </w:p>
    <w:p w14:paraId="606222DE" w14:textId="77777777" w:rsidR="00421E03" w:rsidRPr="00025CFF" w:rsidRDefault="00421E03" w:rsidP="00421E03"/>
    <w:p w14:paraId="2FE0994F" w14:textId="59062457" w:rsidR="00421E03" w:rsidRPr="00025CFF" w:rsidRDefault="00421E03" w:rsidP="00421E03">
      <w:pPr>
        <w:jc w:val="both"/>
        <w:rPr>
          <w:rFonts w:ascii="Arial" w:hAnsi="Arial" w:cs="Arial"/>
          <w:sz w:val="22"/>
        </w:rPr>
      </w:pPr>
      <w:r w:rsidRPr="00025CFF">
        <w:rPr>
          <w:rFonts w:ascii="Arial" w:hAnsi="Arial" w:cs="Arial"/>
          <w:sz w:val="22"/>
        </w:rPr>
        <w:t xml:space="preserve">Le titulaire s'engage à faire toutes les formalités administratives en règle et prendre en charge l'ensemble des frais pour la mise en circulation des véhicules (carte grise, frais </w:t>
      </w:r>
      <w:r w:rsidR="008A6425" w:rsidRPr="00025CFF">
        <w:rPr>
          <w:rFonts w:ascii="Arial" w:hAnsi="Arial" w:cs="Arial"/>
          <w:sz w:val="22"/>
        </w:rPr>
        <w:t>d’immatriculation,</w:t>
      </w:r>
      <w:r w:rsidRPr="00025CFF">
        <w:rPr>
          <w:rFonts w:ascii="Arial" w:hAnsi="Arial" w:cs="Arial"/>
          <w:sz w:val="22"/>
        </w:rPr>
        <w:t>) afférentes au(x) véhicule(s) proposé(s</w:t>
      </w:r>
      <w:r w:rsidR="008A6425" w:rsidRPr="00025CFF">
        <w:rPr>
          <w:rFonts w:ascii="Arial" w:hAnsi="Arial" w:cs="Arial"/>
          <w:sz w:val="22"/>
        </w:rPr>
        <w:t>).</w:t>
      </w:r>
    </w:p>
    <w:p w14:paraId="56662C70" w14:textId="77777777" w:rsidR="00421E03" w:rsidRPr="00025CFF" w:rsidRDefault="00421E03" w:rsidP="00421E03"/>
    <w:p w14:paraId="28C39C21" w14:textId="77777777" w:rsidR="00421E03" w:rsidRPr="00025CFF" w:rsidRDefault="00421E03" w:rsidP="00421E03">
      <w:pPr>
        <w:pStyle w:val="Titre3"/>
        <w:rPr>
          <w:rFonts w:cs="Arial"/>
          <w:sz w:val="22"/>
        </w:rPr>
      </w:pPr>
      <w:r w:rsidRPr="00025CFF">
        <w:rPr>
          <w:rFonts w:cs="Arial"/>
          <w:sz w:val="22"/>
        </w:rPr>
        <w:t xml:space="preserve">ARTICLE 8 : </w:t>
      </w:r>
      <w:r>
        <w:rPr>
          <w:rFonts w:cs="Arial"/>
          <w:bCs/>
          <w:sz w:val="22"/>
        </w:rPr>
        <w:t>OBLIGATIONS DU TITULAIRE</w:t>
      </w:r>
      <w:r w:rsidRPr="00025CFF">
        <w:rPr>
          <w:rFonts w:cs="Arial"/>
          <w:bCs/>
          <w:sz w:val="22"/>
        </w:rPr>
        <w:t xml:space="preserve"> </w:t>
      </w:r>
    </w:p>
    <w:p w14:paraId="734976DA" w14:textId="77777777" w:rsidR="00421E03" w:rsidRPr="00025CFF" w:rsidRDefault="00421E03" w:rsidP="00421E03">
      <w:pPr>
        <w:pStyle w:val="Retraitcorpsdetexte2"/>
        <w:ind w:left="0"/>
        <w:rPr>
          <w:rFonts w:cs="Arial"/>
          <w:sz w:val="22"/>
        </w:rPr>
      </w:pPr>
    </w:p>
    <w:p w14:paraId="6461735E" w14:textId="77777777" w:rsidR="00421E03" w:rsidRPr="00025CFF" w:rsidRDefault="00421E03" w:rsidP="00421E03">
      <w:pPr>
        <w:pStyle w:val="Retraitcorpsdetexte2"/>
        <w:ind w:left="0"/>
        <w:rPr>
          <w:rFonts w:cs="Arial"/>
          <w:sz w:val="22"/>
        </w:rPr>
      </w:pPr>
      <w:r w:rsidRPr="00025CFF">
        <w:rPr>
          <w:rFonts w:cs="Arial"/>
          <w:sz w:val="22"/>
        </w:rPr>
        <w:t xml:space="preserve">Les Titulaires ont l’obligation de </w:t>
      </w:r>
      <w:r w:rsidR="006524AF">
        <w:rPr>
          <w:rFonts w:cs="Arial"/>
          <w:sz w:val="22"/>
        </w:rPr>
        <w:t>livrer dans les délais annoncés les véhicules proposés.</w:t>
      </w:r>
    </w:p>
    <w:p w14:paraId="0993C5D4" w14:textId="77777777" w:rsidR="00421E03" w:rsidRPr="00025CFF" w:rsidRDefault="00421E03" w:rsidP="00421E03"/>
    <w:p w14:paraId="0518FFFB" w14:textId="77777777" w:rsidR="00421E03" w:rsidRPr="00025CFF" w:rsidRDefault="00421E03" w:rsidP="00421E03"/>
    <w:p w14:paraId="2B20E8DF" w14:textId="77777777" w:rsidR="00421E03" w:rsidRPr="00025CFF" w:rsidRDefault="00421E03" w:rsidP="00421E03">
      <w:pPr>
        <w:pStyle w:val="Titre3"/>
        <w:rPr>
          <w:rFonts w:cs="Arial"/>
          <w:sz w:val="22"/>
        </w:rPr>
      </w:pPr>
      <w:r w:rsidRPr="00025CFF">
        <w:rPr>
          <w:rFonts w:cs="Arial"/>
          <w:sz w:val="22"/>
        </w:rPr>
        <w:t>ARTICLES 9 : GENERALITE SUR LES SPECIFICATIONS TECHNIQUES DES BESOINS</w:t>
      </w:r>
    </w:p>
    <w:p w14:paraId="28927EB1" w14:textId="77777777" w:rsidR="00421E03" w:rsidRPr="00025CFF" w:rsidRDefault="00421E03" w:rsidP="00421E03"/>
    <w:p w14:paraId="17131150" w14:textId="77777777" w:rsidR="00421E03" w:rsidRPr="00025CFF" w:rsidRDefault="00421E03" w:rsidP="00421E03">
      <w:pPr>
        <w:jc w:val="both"/>
        <w:rPr>
          <w:rFonts w:ascii="Arial" w:hAnsi="Arial" w:cs="Arial"/>
          <w:sz w:val="22"/>
        </w:rPr>
      </w:pPr>
    </w:p>
    <w:p w14:paraId="50BDD563" w14:textId="02E39D32" w:rsidR="00C57FD8" w:rsidRDefault="002520CF" w:rsidP="00421E03">
      <w:pPr>
        <w:jc w:val="both"/>
        <w:rPr>
          <w:rFonts w:ascii="Arial" w:hAnsi="Arial" w:cs="Arial"/>
          <w:sz w:val="22"/>
        </w:rPr>
      </w:pPr>
      <w:r>
        <w:rPr>
          <w:rFonts w:ascii="Arial" w:hAnsi="Arial" w:cs="Arial"/>
          <w:sz w:val="22"/>
        </w:rPr>
        <w:t>Le candidat proposera pour chaque catégorie</w:t>
      </w:r>
      <w:r w:rsidR="00C57FD8">
        <w:rPr>
          <w:rFonts w:ascii="Arial" w:hAnsi="Arial" w:cs="Arial"/>
          <w:sz w:val="22"/>
        </w:rPr>
        <w:t xml:space="preserve"> (5, 7 et 9 places) et pour chaque établissement de chaque lot de ce marché :</w:t>
      </w:r>
    </w:p>
    <w:p w14:paraId="0C22583E" w14:textId="26B50B36" w:rsidR="00C57FD8" w:rsidRDefault="00C57FD8" w:rsidP="00C57FD8">
      <w:pPr>
        <w:ind w:firstLine="708"/>
        <w:jc w:val="both"/>
        <w:rPr>
          <w:rFonts w:ascii="Arial" w:hAnsi="Arial" w:cs="Arial"/>
          <w:sz w:val="22"/>
        </w:rPr>
      </w:pPr>
      <w:r>
        <w:rPr>
          <w:rFonts w:ascii="Arial" w:hAnsi="Arial" w:cs="Arial"/>
          <w:sz w:val="22"/>
        </w:rPr>
        <w:t>=&gt;</w:t>
      </w:r>
      <w:r w:rsidR="002520CF">
        <w:rPr>
          <w:rFonts w:ascii="Arial" w:hAnsi="Arial" w:cs="Arial"/>
          <w:sz w:val="22"/>
        </w:rPr>
        <w:t>un</w:t>
      </w:r>
      <w:r w:rsidR="001E74A5">
        <w:rPr>
          <w:rFonts w:ascii="Arial" w:hAnsi="Arial" w:cs="Arial"/>
          <w:sz w:val="22"/>
        </w:rPr>
        <w:t xml:space="preserve"> ou </w:t>
      </w:r>
      <w:r>
        <w:rPr>
          <w:rFonts w:ascii="Arial" w:hAnsi="Arial" w:cs="Arial"/>
          <w:sz w:val="22"/>
        </w:rPr>
        <w:t>deux</w:t>
      </w:r>
      <w:r w:rsidR="002520CF">
        <w:rPr>
          <w:rFonts w:ascii="Arial" w:hAnsi="Arial" w:cs="Arial"/>
          <w:sz w:val="22"/>
        </w:rPr>
        <w:t xml:space="preserve"> véhicule</w:t>
      </w:r>
      <w:r w:rsidR="001E74A5">
        <w:rPr>
          <w:rFonts w:ascii="Arial" w:hAnsi="Arial" w:cs="Arial"/>
          <w:sz w:val="22"/>
        </w:rPr>
        <w:t>s</w:t>
      </w:r>
      <w:r w:rsidR="002520CF">
        <w:rPr>
          <w:rFonts w:ascii="Arial" w:hAnsi="Arial" w:cs="Arial"/>
          <w:sz w:val="22"/>
        </w:rPr>
        <w:t xml:space="preserve"> d’occasion</w:t>
      </w:r>
      <w:r>
        <w:rPr>
          <w:rFonts w:ascii="Arial" w:hAnsi="Arial" w:cs="Arial"/>
          <w:sz w:val="22"/>
        </w:rPr>
        <w:t xml:space="preserve"> par catégorie,</w:t>
      </w:r>
    </w:p>
    <w:p w14:paraId="7AB8C91B" w14:textId="62FBAB42" w:rsidR="00C57FD8" w:rsidRDefault="00C57FD8" w:rsidP="00C57FD8">
      <w:pPr>
        <w:ind w:firstLine="708"/>
        <w:jc w:val="both"/>
        <w:rPr>
          <w:rFonts w:ascii="Arial" w:hAnsi="Arial" w:cs="Arial"/>
          <w:sz w:val="22"/>
        </w:rPr>
      </w:pPr>
      <w:r>
        <w:rPr>
          <w:rFonts w:ascii="Arial" w:hAnsi="Arial" w:cs="Arial"/>
          <w:sz w:val="22"/>
        </w:rPr>
        <w:t>=&gt; un véhicule neuf du même type par catégorie.</w:t>
      </w:r>
    </w:p>
    <w:p w14:paraId="6BE5ED86" w14:textId="366A9919" w:rsidR="00C57FD8" w:rsidRDefault="00C57FD8" w:rsidP="00C57FD8">
      <w:pPr>
        <w:ind w:firstLine="708"/>
        <w:jc w:val="both"/>
        <w:rPr>
          <w:rFonts w:ascii="Arial" w:hAnsi="Arial" w:cs="Arial"/>
          <w:sz w:val="22"/>
        </w:rPr>
      </w:pPr>
    </w:p>
    <w:p w14:paraId="7F6B1588" w14:textId="7F7B418D" w:rsidR="002520CF" w:rsidRDefault="002520CF" w:rsidP="00421E03">
      <w:pPr>
        <w:jc w:val="both"/>
        <w:rPr>
          <w:rFonts w:ascii="Arial" w:hAnsi="Arial" w:cs="Arial"/>
          <w:sz w:val="22"/>
        </w:rPr>
      </w:pPr>
      <w:r>
        <w:rPr>
          <w:rFonts w:ascii="Arial" w:hAnsi="Arial" w:cs="Arial"/>
          <w:sz w:val="22"/>
        </w:rPr>
        <w:t xml:space="preserve">Pour </w:t>
      </w:r>
      <w:r w:rsidR="00C57FD8">
        <w:rPr>
          <w:rFonts w:ascii="Arial" w:hAnsi="Arial" w:cs="Arial"/>
          <w:sz w:val="22"/>
        </w:rPr>
        <w:t>le neuf</w:t>
      </w:r>
      <w:r>
        <w:rPr>
          <w:rFonts w:ascii="Arial" w:hAnsi="Arial" w:cs="Arial"/>
          <w:sz w:val="22"/>
        </w:rPr>
        <w:t xml:space="preserve"> il devra impérativement être exempt de tout malus écologique et disposer d’une autonomie supérieure à 500km.</w:t>
      </w:r>
    </w:p>
    <w:p w14:paraId="4E63B51E" w14:textId="77777777" w:rsidR="00C57FD8" w:rsidRDefault="00C57FD8" w:rsidP="00421E03">
      <w:pPr>
        <w:jc w:val="both"/>
        <w:rPr>
          <w:rFonts w:ascii="Arial" w:hAnsi="Arial" w:cs="Arial"/>
          <w:sz w:val="22"/>
        </w:rPr>
      </w:pPr>
    </w:p>
    <w:p w14:paraId="4A2601EF" w14:textId="77777777" w:rsidR="00421E03" w:rsidRPr="00025CFF" w:rsidRDefault="002520CF" w:rsidP="00421E03">
      <w:pPr>
        <w:jc w:val="both"/>
        <w:rPr>
          <w:rFonts w:ascii="Arial" w:hAnsi="Arial" w:cs="Arial"/>
          <w:sz w:val="22"/>
        </w:rPr>
      </w:pPr>
      <w:r>
        <w:rPr>
          <w:rFonts w:ascii="Arial" w:hAnsi="Arial" w:cs="Arial"/>
          <w:sz w:val="22"/>
        </w:rPr>
        <w:t>Les</w:t>
      </w:r>
      <w:r w:rsidR="00421E03" w:rsidRPr="00025CFF">
        <w:rPr>
          <w:rFonts w:ascii="Arial" w:hAnsi="Arial" w:cs="Arial"/>
          <w:sz w:val="22"/>
        </w:rPr>
        <w:t xml:space="preserve"> véhicules </w:t>
      </w:r>
      <w:r>
        <w:rPr>
          <w:rFonts w:ascii="Arial" w:hAnsi="Arial" w:cs="Arial"/>
          <w:sz w:val="22"/>
        </w:rPr>
        <w:t xml:space="preserve">d’occasion </w:t>
      </w:r>
      <w:r w:rsidR="00421E03" w:rsidRPr="00025CFF">
        <w:rPr>
          <w:rFonts w:ascii="Arial" w:hAnsi="Arial" w:cs="Arial"/>
          <w:sz w:val="22"/>
        </w:rPr>
        <w:t>proposés doivent être proches du neuf (aspects intérieurs et aspects extérieurs) avec une date de mise en circulation de moins de 3 ans et totali</w:t>
      </w:r>
      <w:r>
        <w:rPr>
          <w:rFonts w:ascii="Arial" w:hAnsi="Arial" w:cs="Arial"/>
          <w:sz w:val="22"/>
        </w:rPr>
        <w:t xml:space="preserve">sant un kilométrage maximal de 50 000 km </w:t>
      </w:r>
      <w:r w:rsidR="00421E03" w:rsidRPr="00025CFF">
        <w:rPr>
          <w:rFonts w:ascii="Arial" w:hAnsi="Arial" w:cs="Arial"/>
          <w:sz w:val="22"/>
        </w:rPr>
        <w:t>au compteur.</w:t>
      </w:r>
    </w:p>
    <w:p w14:paraId="2F250DA9" w14:textId="77777777" w:rsidR="00421E03" w:rsidRPr="00025CFF" w:rsidRDefault="00421E03" w:rsidP="00421E03">
      <w:pPr>
        <w:jc w:val="both"/>
        <w:rPr>
          <w:rFonts w:ascii="Arial" w:hAnsi="Arial" w:cs="Arial"/>
          <w:sz w:val="22"/>
        </w:rPr>
      </w:pPr>
    </w:p>
    <w:p w14:paraId="3B89CC16" w14:textId="70E785F5" w:rsidR="00421E03" w:rsidRPr="00025CFF" w:rsidRDefault="00421E03" w:rsidP="00421E03">
      <w:pPr>
        <w:jc w:val="both"/>
        <w:rPr>
          <w:rFonts w:ascii="Arial" w:hAnsi="Arial" w:cs="Arial"/>
          <w:sz w:val="22"/>
        </w:rPr>
      </w:pPr>
      <w:r w:rsidRPr="00025CFF">
        <w:rPr>
          <w:rFonts w:ascii="Arial" w:hAnsi="Arial" w:cs="Arial"/>
          <w:sz w:val="22"/>
        </w:rPr>
        <w:t>L’entretien, les révisions et les contrôles réglementaires le cas échéant doivent être à jour. Le Titulaire fournit l’historique des travaux réalisés sur le véhicule ainsi que la(les) facture(s) d’entretien.</w:t>
      </w:r>
    </w:p>
    <w:p w14:paraId="30672A9B" w14:textId="77777777" w:rsidR="00421E03" w:rsidRPr="00025CFF" w:rsidRDefault="00421E03" w:rsidP="00421E03">
      <w:pPr>
        <w:jc w:val="both"/>
        <w:rPr>
          <w:rFonts w:ascii="Arial" w:hAnsi="Arial" w:cs="Arial"/>
          <w:sz w:val="22"/>
        </w:rPr>
      </w:pPr>
    </w:p>
    <w:p w14:paraId="00DA4225" w14:textId="77777777" w:rsidR="00421E03" w:rsidRPr="00025CFF" w:rsidRDefault="00421E03" w:rsidP="00421E03">
      <w:pPr>
        <w:jc w:val="both"/>
        <w:rPr>
          <w:rFonts w:ascii="Arial" w:hAnsi="Arial" w:cs="Arial"/>
          <w:sz w:val="22"/>
        </w:rPr>
      </w:pPr>
      <w:r w:rsidRPr="00025CFF">
        <w:rPr>
          <w:rFonts w:ascii="Arial" w:hAnsi="Arial" w:cs="Arial"/>
          <w:sz w:val="22"/>
        </w:rPr>
        <w:t>Les véhicules proposés doivent être conformes aux normes européennes et aux normes étrangères équivalentes.</w:t>
      </w:r>
    </w:p>
    <w:p w14:paraId="50284402" w14:textId="77777777" w:rsidR="00421E03" w:rsidRPr="00025CFF" w:rsidRDefault="00421E03" w:rsidP="00421E03">
      <w:pPr>
        <w:jc w:val="both"/>
        <w:rPr>
          <w:rFonts w:ascii="Arial" w:hAnsi="Arial" w:cs="Arial"/>
          <w:sz w:val="22"/>
        </w:rPr>
      </w:pPr>
    </w:p>
    <w:p w14:paraId="33C5CDE8" w14:textId="77777777" w:rsidR="00421E03" w:rsidRPr="00025CFF" w:rsidRDefault="00421E03" w:rsidP="00421E03">
      <w:pPr>
        <w:jc w:val="both"/>
        <w:rPr>
          <w:rFonts w:ascii="Arial" w:hAnsi="Arial" w:cs="Arial"/>
          <w:sz w:val="22"/>
        </w:rPr>
      </w:pPr>
      <w:r w:rsidRPr="00025CFF">
        <w:rPr>
          <w:rFonts w:ascii="Arial" w:hAnsi="Arial" w:cs="Arial"/>
          <w:sz w:val="22"/>
        </w:rPr>
        <w:t xml:space="preserve">Les candidats fourniront obligatoirement à l’appui de leur offre le dossier technique complet (composition, caractéristiques </w:t>
      </w:r>
      <w:r w:rsidR="002520CF">
        <w:rPr>
          <w:rFonts w:ascii="Arial" w:hAnsi="Arial" w:cs="Arial"/>
          <w:sz w:val="22"/>
        </w:rPr>
        <w:t>des équipements</w:t>
      </w:r>
      <w:r w:rsidRPr="00025CFF">
        <w:rPr>
          <w:rFonts w:ascii="Arial" w:hAnsi="Arial" w:cs="Arial"/>
          <w:sz w:val="22"/>
        </w:rPr>
        <w:t xml:space="preserve">, </w:t>
      </w:r>
      <w:r w:rsidR="002520CF">
        <w:rPr>
          <w:rFonts w:ascii="Arial" w:hAnsi="Arial" w:cs="Arial"/>
          <w:sz w:val="22"/>
        </w:rPr>
        <w:t>spécificités</w:t>
      </w:r>
      <w:r w:rsidRPr="00025CFF">
        <w:rPr>
          <w:rFonts w:ascii="Arial" w:hAnsi="Arial" w:cs="Arial"/>
          <w:sz w:val="22"/>
        </w:rPr>
        <w:t>...).</w:t>
      </w:r>
    </w:p>
    <w:p w14:paraId="4678FFAB" w14:textId="77777777" w:rsidR="00421E03" w:rsidRPr="00025CFF" w:rsidRDefault="00421E03" w:rsidP="00421E03">
      <w:pPr>
        <w:jc w:val="both"/>
        <w:rPr>
          <w:rFonts w:ascii="Arial" w:hAnsi="Arial" w:cs="Arial"/>
          <w:sz w:val="22"/>
        </w:rPr>
      </w:pPr>
    </w:p>
    <w:p w14:paraId="2AF51A6A" w14:textId="77777777" w:rsidR="00421E03" w:rsidRDefault="00421E03" w:rsidP="00421E03">
      <w:pPr>
        <w:jc w:val="both"/>
        <w:rPr>
          <w:rFonts w:ascii="Arial" w:hAnsi="Arial" w:cs="Arial"/>
          <w:sz w:val="22"/>
        </w:rPr>
      </w:pPr>
      <w:r w:rsidRPr="00025CFF">
        <w:rPr>
          <w:rFonts w:ascii="Arial" w:hAnsi="Arial" w:cs="Arial"/>
          <w:sz w:val="22"/>
        </w:rPr>
        <w:t>Les matériels, équipements, accessoires et leur installation, devront être conformes aux normes françaises en vigueur concernant les spécifications de construction et de sécurité ainsi qu’à tous les règlements en vig</w:t>
      </w:r>
      <w:r w:rsidR="002520CF">
        <w:rPr>
          <w:rFonts w:ascii="Arial" w:hAnsi="Arial" w:cs="Arial"/>
          <w:sz w:val="22"/>
        </w:rPr>
        <w:t>ueur au moment de la soumission.</w:t>
      </w:r>
    </w:p>
    <w:p w14:paraId="18031F70" w14:textId="77777777" w:rsidR="002520CF" w:rsidRPr="00025CFF" w:rsidRDefault="002520CF" w:rsidP="00421E03">
      <w:pPr>
        <w:jc w:val="both"/>
        <w:rPr>
          <w:rFonts w:ascii="Arial" w:hAnsi="Arial" w:cs="Arial"/>
          <w:sz w:val="22"/>
        </w:rPr>
      </w:pPr>
    </w:p>
    <w:p w14:paraId="4AD9D7BD" w14:textId="77777777" w:rsidR="00421E03" w:rsidRPr="00025CFF" w:rsidRDefault="00421E03" w:rsidP="00421E03">
      <w:pPr>
        <w:jc w:val="both"/>
        <w:rPr>
          <w:rFonts w:ascii="Arial" w:hAnsi="Arial" w:cs="Arial"/>
          <w:sz w:val="22"/>
        </w:rPr>
      </w:pPr>
      <w:r w:rsidRPr="00025CFF">
        <w:rPr>
          <w:rFonts w:ascii="Arial" w:hAnsi="Arial" w:cs="Arial"/>
          <w:sz w:val="22"/>
        </w:rPr>
        <w:t>Ils devront notamment bénéficier du certificat et du marquage CE (les plaques d’identifications et d’homologation qui doivent être fixées sur les matériels devront être rédigées en français et accessibles), et être agréés NF.</w:t>
      </w:r>
    </w:p>
    <w:p w14:paraId="22365583" w14:textId="77777777" w:rsidR="00421E03" w:rsidRPr="00025CFF" w:rsidRDefault="00421E03" w:rsidP="00421E03">
      <w:pPr>
        <w:jc w:val="both"/>
        <w:rPr>
          <w:rFonts w:ascii="Arial" w:hAnsi="Arial" w:cs="Arial"/>
          <w:sz w:val="22"/>
        </w:rPr>
      </w:pPr>
    </w:p>
    <w:p w14:paraId="197B52FE" w14:textId="77777777" w:rsidR="00421E03" w:rsidRPr="00025CFF" w:rsidRDefault="00421E03" w:rsidP="00421E03">
      <w:pPr>
        <w:pStyle w:val="Titre3"/>
        <w:rPr>
          <w:rFonts w:cs="Arial"/>
          <w:sz w:val="22"/>
        </w:rPr>
      </w:pPr>
      <w:r w:rsidRPr="00025CFF">
        <w:rPr>
          <w:rFonts w:cs="Arial"/>
          <w:sz w:val="22"/>
        </w:rPr>
        <w:lastRenderedPageBreak/>
        <w:t>ARTICLE 10 –OPERATIONS DE VERIFICATION</w:t>
      </w:r>
      <w:r w:rsidR="002520CF">
        <w:rPr>
          <w:rFonts w:cs="Arial"/>
          <w:sz w:val="22"/>
        </w:rPr>
        <w:t xml:space="preserve"> A LA RECEPTION</w:t>
      </w:r>
    </w:p>
    <w:p w14:paraId="2B2B89EE" w14:textId="77777777" w:rsidR="00421E03" w:rsidRPr="00025CFF" w:rsidRDefault="00421E03" w:rsidP="00421E03">
      <w:pPr>
        <w:jc w:val="both"/>
        <w:rPr>
          <w:rFonts w:cs="Arial"/>
          <w:sz w:val="22"/>
        </w:rPr>
      </w:pPr>
    </w:p>
    <w:p w14:paraId="40573705" w14:textId="77777777" w:rsidR="00421E03" w:rsidRPr="00025CFF" w:rsidRDefault="00421E03" w:rsidP="00421E03">
      <w:pPr>
        <w:jc w:val="both"/>
        <w:rPr>
          <w:rFonts w:ascii="Arial" w:hAnsi="Arial" w:cs="Arial"/>
          <w:sz w:val="22"/>
        </w:rPr>
      </w:pPr>
      <w:r w:rsidRPr="00025CFF">
        <w:rPr>
          <w:rFonts w:ascii="Arial" w:hAnsi="Arial" w:cs="Arial"/>
          <w:sz w:val="22"/>
        </w:rPr>
        <w:t>Les opérations de vérifications sont réalisées par le représentant de l’établissement qui procède à un examen et aux essais des véhicules pour s’assurer qu’ils répondent aux spécifications techniques décrites dans le marché subséquent.</w:t>
      </w:r>
    </w:p>
    <w:p w14:paraId="6CE68033" w14:textId="77777777" w:rsidR="00421E03" w:rsidRPr="00025CFF" w:rsidRDefault="00421E03" w:rsidP="00421E03">
      <w:pPr>
        <w:jc w:val="both"/>
        <w:rPr>
          <w:rFonts w:ascii="Arial" w:hAnsi="Arial" w:cs="Arial"/>
          <w:sz w:val="22"/>
        </w:rPr>
      </w:pPr>
    </w:p>
    <w:p w14:paraId="61D10602" w14:textId="77777777" w:rsidR="00421E03" w:rsidRDefault="00421E03" w:rsidP="00421E03">
      <w:pPr>
        <w:jc w:val="both"/>
        <w:rPr>
          <w:rFonts w:ascii="Arial" w:hAnsi="Arial" w:cs="Arial"/>
          <w:sz w:val="22"/>
        </w:rPr>
      </w:pPr>
      <w:r w:rsidRPr="00025CFF">
        <w:rPr>
          <w:rFonts w:ascii="Arial" w:hAnsi="Arial" w:cs="Arial"/>
          <w:sz w:val="22"/>
        </w:rPr>
        <w:t>Un exemplaire du bordereau de livraison est remis à la personne qui réception le(s) véhicules(s).</w:t>
      </w:r>
    </w:p>
    <w:p w14:paraId="2AE060B5" w14:textId="77777777" w:rsidR="00421E03" w:rsidRPr="003B4EC4" w:rsidRDefault="00421E03" w:rsidP="00421E03">
      <w:pPr>
        <w:jc w:val="both"/>
        <w:rPr>
          <w:rFonts w:ascii="Arial" w:hAnsi="Arial" w:cs="Arial"/>
          <w:sz w:val="22"/>
        </w:rPr>
      </w:pPr>
    </w:p>
    <w:p w14:paraId="7CEABB65" w14:textId="09A2C67D" w:rsidR="00421E03" w:rsidRPr="003B4EC4" w:rsidRDefault="00421E03" w:rsidP="00421E03">
      <w:pPr>
        <w:jc w:val="both"/>
        <w:rPr>
          <w:rFonts w:ascii="Arial" w:hAnsi="Arial" w:cs="Arial"/>
          <w:sz w:val="22"/>
        </w:rPr>
      </w:pPr>
      <w:r w:rsidRPr="003B4EC4">
        <w:rPr>
          <w:rFonts w:ascii="Arial" w:hAnsi="Arial" w:cs="Arial"/>
          <w:sz w:val="22"/>
        </w:rPr>
        <w:t xml:space="preserve">En cas de dysfonctionnement ou de non-conformité du </w:t>
      </w:r>
      <w:r w:rsidR="006A09E9">
        <w:rPr>
          <w:rFonts w:ascii="Arial" w:hAnsi="Arial" w:cs="Arial"/>
          <w:sz w:val="22"/>
        </w:rPr>
        <w:t xml:space="preserve">véhicule vis-à-vis des pièces contractuelles du marché, lors de </w:t>
      </w:r>
      <w:r w:rsidRPr="003B4EC4">
        <w:rPr>
          <w:rFonts w:ascii="Arial" w:hAnsi="Arial" w:cs="Arial"/>
          <w:sz w:val="22"/>
        </w:rPr>
        <w:t xml:space="preserve">la livraison, le Titulaire reprendra le </w:t>
      </w:r>
      <w:r w:rsidR="006A09E9">
        <w:rPr>
          <w:rFonts w:ascii="Arial" w:hAnsi="Arial" w:cs="Arial"/>
          <w:sz w:val="22"/>
        </w:rPr>
        <w:t>véhicule</w:t>
      </w:r>
      <w:r w:rsidRPr="003B4EC4">
        <w:rPr>
          <w:rFonts w:ascii="Arial" w:hAnsi="Arial" w:cs="Arial"/>
          <w:sz w:val="22"/>
        </w:rPr>
        <w:t xml:space="preserve"> et devra procéder à une nouvelle livraison </w:t>
      </w:r>
      <w:r w:rsidR="006A09E9">
        <w:rPr>
          <w:rFonts w:ascii="Arial" w:hAnsi="Arial" w:cs="Arial"/>
          <w:sz w:val="22"/>
        </w:rPr>
        <w:t>d’un autre véhicule en tout point conforme et fonctionnel</w:t>
      </w:r>
      <w:r w:rsidRPr="003B4EC4">
        <w:rPr>
          <w:rFonts w:ascii="Arial" w:hAnsi="Arial" w:cs="Arial"/>
          <w:sz w:val="22"/>
        </w:rPr>
        <w:t xml:space="preserve"> à ses frais, dans un délai maximal d’1 mois.</w:t>
      </w:r>
    </w:p>
    <w:p w14:paraId="54240202" w14:textId="77777777" w:rsidR="00421E03" w:rsidRPr="003B4EC4" w:rsidRDefault="00421E03" w:rsidP="00421E03">
      <w:pPr>
        <w:jc w:val="both"/>
        <w:rPr>
          <w:rFonts w:ascii="Arial" w:hAnsi="Arial" w:cs="Arial"/>
          <w:sz w:val="22"/>
        </w:rPr>
      </w:pPr>
    </w:p>
    <w:p w14:paraId="046DEB5C" w14:textId="77777777" w:rsidR="00421E03" w:rsidRPr="003B4EC4" w:rsidRDefault="00421E03" w:rsidP="00421E03">
      <w:pPr>
        <w:jc w:val="both"/>
        <w:rPr>
          <w:rFonts w:ascii="Arial" w:hAnsi="Arial" w:cs="Arial"/>
          <w:sz w:val="22"/>
        </w:rPr>
      </w:pPr>
      <w:r w:rsidRPr="003B4EC4">
        <w:rPr>
          <w:rFonts w:ascii="Arial" w:hAnsi="Arial" w:cs="Arial"/>
          <w:sz w:val="22"/>
        </w:rPr>
        <w:t>Il sera alors appliqué les pénalités prévues au présent CCP.</w:t>
      </w:r>
    </w:p>
    <w:p w14:paraId="07EAD9BA" w14:textId="77777777" w:rsidR="00421E03" w:rsidRPr="003B4EC4" w:rsidRDefault="00421E03" w:rsidP="00421E03">
      <w:pPr>
        <w:jc w:val="both"/>
        <w:rPr>
          <w:rFonts w:ascii="Arial" w:hAnsi="Arial" w:cs="Arial"/>
          <w:sz w:val="22"/>
        </w:rPr>
      </w:pPr>
    </w:p>
    <w:p w14:paraId="57AF7BFA" w14:textId="77777777" w:rsidR="00421E03" w:rsidRPr="003B4EC4" w:rsidRDefault="00421E03" w:rsidP="00421E03">
      <w:pPr>
        <w:jc w:val="both"/>
        <w:rPr>
          <w:rFonts w:ascii="Arial" w:hAnsi="Arial" w:cs="Arial"/>
          <w:sz w:val="22"/>
        </w:rPr>
      </w:pPr>
      <w:r w:rsidRPr="003B4EC4">
        <w:rPr>
          <w:rFonts w:ascii="Arial" w:hAnsi="Arial" w:cs="Arial"/>
          <w:sz w:val="22"/>
        </w:rPr>
        <w:t>Si, au bout d’un mois, la livraison n’est toujours pas conforme au marché, le Pouvoir Adjudicateur se réserve le droit de résilier le marché</w:t>
      </w:r>
      <w:r w:rsidR="006524AF">
        <w:rPr>
          <w:rFonts w:ascii="Arial" w:hAnsi="Arial" w:cs="Arial"/>
          <w:sz w:val="22"/>
        </w:rPr>
        <w:t xml:space="preserve"> et demander le remboursement des frais déjà réglés</w:t>
      </w:r>
      <w:r w:rsidRPr="003B4EC4">
        <w:rPr>
          <w:rFonts w:ascii="Arial" w:hAnsi="Arial" w:cs="Arial"/>
          <w:sz w:val="22"/>
        </w:rPr>
        <w:t>.</w:t>
      </w:r>
    </w:p>
    <w:p w14:paraId="023403A2" w14:textId="77777777" w:rsidR="00421E03" w:rsidRPr="003B4EC4" w:rsidRDefault="00421E03" w:rsidP="00421E03">
      <w:pPr>
        <w:jc w:val="both"/>
        <w:rPr>
          <w:rFonts w:ascii="Arial" w:hAnsi="Arial" w:cs="Arial"/>
          <w:sz w:val="22"/>
        </w:rPr>
      </w:pPr>
    </w:p>
    <w:p w14:paraId="207C2137" w14:textId="77777777" w:rsidR="00421E03" w:rsidRPr="003B4EC4" w:rsidRDefault="00421E03" w:rsidP="00421E03">
      <w:pPr>
        <w:jc w:val="both"/>
        <w:rPr>
          <w:rFonts w:ascii="Arial" w:hAnsi="Arial" w:cs="Arial"/>
          <w:sz w:val="22"/>
        </w:rPr>
      </w:pPr>
    </w:p>
    <w:p w14:paraId="5512F9C6" w14:textId="77777777" w:rsidR="00421E03" w:rsidRPr="00025CFF" w:rsidRDefault="00421E03" w:rsidP="00421E03">
      <w:pPr>
        <w:pStyle w:val="Titre3"/>
        <w:rPr>
          <w:rFonts w:cs="Arial"/>
          <w:sz w:val="22"/>
        </w:rPr>
      </w:pPr>
      <w:r w:rsidRPr="00025CFF">
        <w:rPr>
          <w:rFonts w:cs="Arial"/>
          <w:sz w:val="22"/>
        </w:rPr>
        <w:t>ARTICLE 11 – GARANTIE DU MATERIEL</w:t>
      </w:r>
    </w:p>
    <w:p w14:paraId="5404F3A6" w14:textId="77777777" w:rsidR="00421E03" w:rsidRPr="00025CFF" w:rsidRDefault="00421E03" w:rsidP="00421E03">
      <w:pPr>
        <w:jc w:val="both"/>
        <w:rPr>
          <w:rFonts w:ascii="Arial" w:hAnsi="Arial" w:cs="Arial"/>
          <w:sz w:val="16"/>
          <w:szCs w:val="16"/>
        </w:rPr>
      </w:pPr>
    </w:p>
    <w:p w14:paraId="5D041586" w14:textId="77777777" w:rsidR="00421E03" w:rsidRPr="00025CFF" w:rsidRDefault="00421E03" w:rsidP="00421E03">
      <w:pPr>
        <w:jc w:val="both"/>
        <w:rPr>
          <w:rFonts w:ascii="Arial" w:hAnsi="Arial" w:cs="Arial"/>
          <w:sz w:val="22"/>
        </w:rPr>
      </w:pPr>
      <w:r w:rsidRPr="00025CFF">
        <w:rPr>
          <w:rFonts w:ascii="Arial" w:hAnsi="Arial" w:cs="Arial"/>
          <w:sz w:val="22"/>
        </w:rPr>
        <w:t>Le véhicule proposé bénéficie de la garantie légale de conformité prévue aux articles L.217-7 à L.217-14 du code de la consommation.</w:t>
      </w:r>
    </w:p>
    <w:p w14:paraId="00BA96F1" w14:textId="77777777" w:rsidR="00421E03" w:rsidRPr="00025CFF" w:rsidRDefault="00421E03" w:rsidP="00421E03">
      <w:pPr>
        <w:jc w:val="both"/>
        <w:rPr>
          <w:rFonts w:ascii="Arial" w:hAnsi="Arial" w:cs="Arial"/>
          <w:sz w:val="22"/>
        </w:rPr>
      </w:pPr>
    </w:p>
    <w:p w14:paraId="113D4630" w14:textId="68D1E031" w:rsidR="00421E03" w:rsidRPr="00025CFF" w:rsidRDefault="00421E03" w:rsidP="00421E03">
      <w:pPr>
        <w:jc w:val="both"/>
        <w:rPr>
          <w:rFonts w:ascii="Arial" w:hAnsi="Arial" w:cs="Arial"/>
          <w:sz w:val="22"/>
        </w:rPr>
      </w:pPr>
      <w:r w:rsidRPr="00025CFF">
        <w:rPr>
          <w:rFonts w:ascii="Arial" w:hAnsi="Arial" w:cs="Arial"/>
          <w:sz w:val="22"/>
        </w:rPr>
        <w:t>Le véhicule est couvert par la garantie contre des vices cachés</w:t>
      </w:r>
      <w:ins w:id="10" w:author="Utilisateur invité" w:date="2025-04-04T08:44:00Z">
        <w:r w:rsidR="09938CE2" w:rsidRPr="09938CE2">
          <w:rPr>
            <w:rFonts w:ascii="Arial" w:hAnsi="Arial" w:cs="Arial"/>
            <w:sz w:val="22"/>
            <w:szCs w:val="22"/>
          </w:rPr>
          <w:t>.</w:t>
        </w:r>
      </w:ins>
      <w:del w:id="11" w:author="Utilisateur invité" w:date="2025-04-04T08:44:00Z">
        <w:r w:rsidRPr="00025CFF">
          <w:rPr>
            <w:rFonts w:ascii="Arial" w:hAnsi="Arial" w:cs="Arial"/>
            <w:sz w:val="22"/>
          </w:rPr>
          <w:delText xml:space="preserve"> </w:delText>
        </w:r>
      </w:del>
    </w:p>
    <w:p w14:paraId="76BA6079" w14:textId="77777777" w:rsidR="00421E03" w:rsidRPr="00025CFF" w:rsidRDefault="00421E03" w:rsidP="00421E03">
      <w:pPr>
        <w:jc w:val="both"/>
        <w:rPr>
          <w:rFonts w:ascii="Arial" w:hAnsi="Arial" w:cs="Arial"/>
          <w:sz w:val="22"/>
        </w:rPr>
      </w:pPr>
    </w:p>
    <w:p w14:paraId="671400C5" w14:textId="202428B0" w:rsidR="00421E03" w:rsidRPr="00025CFF" w:rsidRDefault="00421E03" w:rsidP="00421E03">
      <w:pPr>
        <w:jc w:val="both"/>
        <w:rPr>
          <w:rFonts w:ascii="Arial" w:hAnsi="Arial" w:cs="Arial"/>
          <w:sz w:val="22"/>
        </w:rPr>
      </w:pPr>
      <w:r w:rsidRPr="00025CFF">
        <w:rPr>
          <w:rFonts w:ascii="Arial" w:hAnsi="Arial" w:cs="Arial"/>
          <w:sz w:val="22"/>
        </w:rPr>
        <w:t>Le véhicule bénéficie à compter de sa date de livraison, d’une garantie contractue</w:t>
      </w:r>
      <w:r w:rsidR="006A09E9">
        <w:rPr>
          <w:rFonts w:ascii="Arial" w:hAnsi="Arial" w:cs="Arial"/>
          <w:sz w:val="22"/>
        </w:rPr>
        <w:t>lle de douze mois (12) minimum sur la totalité des composants du véhicule hors pièces d’usures.</w:t>
      </w:r>
    </w:p>
    <w:p w14:paraId="056E8313" w14:textId="77777777" w:rsidR="00421E03" w:rsidRPr="00025CFF" w:rsidRDefault="00421E03" w:rsidP="00421E03">
      <w:pPr>
        <w:jc w:val="both"/>
        <w:rPr>
          <w:rFonts w:ascii="Arial" w:hAnsi="Arial" w:cs="Arial"/>
          <w:sz w:val="22"/>
        </w:rPr>
      </w:pPr>
    </w:p>
    <w:p w14:paraId="7BA72CE4" w14:textId="77777777" w:rsidR="00421E03" w:rsidRPr="00025CFF" w:rsidRDefault="00421E03" w:rsidP="00421E03">
      <w:pPr>
        <w:jc w:val="both"/>
        <w:rPr>
          <w:rFonts w:ascii="Arial" w:hAnsi="Arial" w:cs="Arial"/>
          <w:sz w:val="22"/>
        </w:rPr>
      </w:pPr>
      <w:r w:rsidRPr="00025CFF">
        <w:rPr>
          <w:rFonts w:ascii="Arial" w:hAnsi="Arial" w:cs="Arial"/>
          <w:sz w:val="22"/>
        </w:rPr>
        <w:t>Concernant le service après-vente (SAV) pendant la période de garantie, le titulaire assure la prise en compte en panne directement au sein de l’établissement propriétaire du véhicule ou assure le relai avec le garage de son réseau, dans un délai de 48 heures (2 jours ouvrés) après l’appel du bénéficiaire.</w:t>
      </w:r>
    </w:p>
    <w:p w14:paraId="5772217C" w14:textId="77777777" w:rsidR="00421E03" w:rsidRPr="00025CFF" w:rsidRDefault="00421E03" w:rsidP="00421E03">
      <w:pPr>
        <w:jc w:val="both"/>
        <w:rPr>
          <w:rFonts w:ascii="Arial" w:hAnsi="Arial" w:cs="Arial"/>
          <w:sz w:val="22"/>
        </w:rPr>
      </w:pPr>
    </w:p>
    <w:p w14:paraId="507B7939" w14:textId="56929A08" w:rsidR="00421E03" w:rsidRPr="00025CFF" w:rsidRDefault="00421E03" w:rsidP="00421E03">
      <w:pPr>
        <w:jc w:val="both"/>
        <w:rPr>
          <w:rFonts w:ascii="Arial" w:hAnsi="Arial" w:cs="Arial"/>
          <w:sz w:val="22"/>
        </w:rPr>
      </w:pPr>
      <w:r w:rsidRPr="00025CFF">
        <w:rPr>
          <w:rFonts w:ascii="Arial" w:hAnsi="Arial" w:cs="Arial"/>
          <w:sz w:val="22"/>
        </w:rPr>
        <w:t xml:space="preserve">Le titulaire ou le garagiste </w:t>
      </w:r>
      <w:ins w:id="12" w:author="Utilisateur invité" w:date="2025-04-04T08:44:00Z">
        <w:r w:rsidR="09938CE2" w:rsidRPr="09938CE2">
          <w:rPr>
            <w:rFonts w:ascii="Arial" w:hAnsi="Arial" w:cs="Arial"/>
            <w:sz w:val="22"/>
            <w:szCs w:val="22"/>
          </w:rPr>
          <w:t>agréé</w:t>
        </w:r>
      </w:ins>
      <w:del w:id="13" w:author="Utilisateur invité" w:date="2025-04-04T08:44:00Z">
        <w:r w:rsidRPr="00025CFF">
          <w:rPr>
            <w:rFonts w:ascii="Arial" w:hAnsi="Arial" w:cs="Arial"/>
            <w:sz w:val="22"/>
          </w:rPr>
          <w:delText>agrée</w:delText>
        </w:r>
      </w:del>
      <w:r w:rsidRPr="00025CFF">
        <w:rPr>
          <w:rFonts w:ascii="Arial" w:hAnsi="Arial" w:cs="Arial"/>
          <w:sz w:val="22"/>
        </w:rPr>
        <w:t xml:space="preserve"> par le titulaire établit le diagnostic de panne et répare le matériel ou procède à son remplacement auprès des bénéficiaires si la réparation n’est pas possible.</w:t>
      </w:r>
    </w:p>
    <w:p w14:paraId="2BE65E1E" w14:textId="77777777" w:rsidR="00421E03" w:rsidRPr="00025CFF" w:rsidRDefault="00421E03" w:rsidP="00421E03">
      <w:pPr>
        <w:jc w:val="both"/>
        <w:rPr>
          <w:rFonts w:ascii="Arial" w:hAnsi="Arial" w:cs="Arial"/>
          <w:sz w:val="22"/>
        </w:rPr>
      </w:pPr>
    </w:p>
    <w:p w14:paraId="3FB579A5" w14:textId="77777777" w:rsidR="00421E03" w:rsidRPr="00025CFF" w:rsidRDefault="00421E03" w:rsidP="00421E03">
      <w:pPr>
        <w:jc w:val="both"/>
        <w:rPr>
          <w:rFonts w:ascii="Arial" w:hAnsi="Arial" w:cs="Arial"/>
          <w:sz w:val="22"/>
        </w:rPr>
      </w:pPr>
      <w:r w:rsidRPr="00025CFF">
        <w:rPr>
          <w:rFonts w:ascii="Arial" w:hAnsi="Arial" w:cs="Arial"/>
          <w:sz w:val="22"/>
        </w:rPr>
        <w:t>Le candidat devra obligatoirement préciser les conditions de garantie du véhicule.</w:t>
      </w:r>
    </w:p>
    <w:p w14:paraId="30087321" w14:textId="77777777" w:rsidR="00421E03" w:rsidRPr="00025CFF" w:rsidRDefault="00421E03" w:rsidP="00421E03">
      <w:pPr>
        <w:jc w:val="both"/>
        <w:rPr>
          <w:rFonts w:ascii="Arial" w:hAnsi="Arial" w:cs="Arial"/>
          <w:sz w:val="22"/>
        </w:rPr>
      </w:pPr>
    </w:p>
    <w:p w14:paraId="4F3577B4" w14:textId="77777777" w:rsidR="00421E03" w:rsidRPr="00025CFF" w:rsidRDefault="00421E03" w:rsidP="00421E03">
      <w:pPr>
        <w:jc w:val="both"/>
        <w:rPr>
          <w:rFonts w:ascii="Arial" w:hAnsi="Arial" w:cs="Arial"/>
          <w:sz w:val="22"/>
        </w:rPr>
      </w:pPr>
      <w:r w:rsidRPr="00025CFF">
        <w:rPr>
          <w:rFonts w:ascii="Arial" w:hAnsi="Arial" w:cs="Arial"/>
          <w:sz w:val="22"/>
        </w:rPr>
        <w:t>Dans le cas où le soumissionnaire est en mesure de proposer une période de garantie plus importante, il devra en préciser la durée dans l’Acte d’Engagement. Cette durée devient alors la durée de garantie contractuelle.</w:t>
      </w:r>
    </w:p>
    <w:p w14:paraId="513E0F81" w14:textId="77777777" w:rsidR="00421E03" w:rsidRPr="00025CFF" w:rsidRDefault="00421E03" w:rsidP="00421E03">
      <w:pPr>
        <w:jc w:val="both"/>
        <w:rPr>
          <w:rFonts w:ascii="Arial" w:hAnsi="Arial" w:cs="Arial"/>
          <w:sz w:val="22"/>
        </w:rPr>
      </w:pPr>
    </w:p>
    <w:p w14:paraId="54E59CE8" w14:textId="77777777" w:rsidR="00421E03" w:rsidRPr="00025CFF" w:rsidRDefault="00421E03" w:rsidP="00421E03">
      <w:pPr>
        <w:jc w:val="both"/>
        <w:rPr>
          <w:rFonts w:ascii="Arial" w:hAnsi="Arial" w:cs="Arial"/>
          <w:sz w:val="22"/>
        </w:rPr>
      </w:pPr>
      <w:r w:rsidRPr="00025CFF">
        <w:rPr>
          <w:rFonts w:ascii="Arial" w:hAnsi="Arial" w:cs="Arial"/>
          <w:sz w:val="22"/>
        </w:rPr>
        <w:t>Le titulaire s’engage pendant cette période à remplacer toute pièce défectueuse ou à effectuer toute intervention nécessaire, les frais occasionnés par ces opérations étant à sa charge.</w:t>
      </w:r>
    </w:p>
    <w:p w14:paraId="07C15058" w14:textId="77777777" w:rsidR="00421E03" w:rsidRPr="00025CFF" w:rsidRDefault="00421E03" w:rsidP="00421E03">
      <w:pPr>
        <w:jc w:val="both"/>
        <w:rPr>
          <w:rFonts w:ascii="Arial" w:hAnsi="Arial" w:cs="Arial"/>
          <w:sz w:val="16"/>
          <w:szCs w:val="16"/>
        </w:rPr>
      </w:pPr>
    </w:p>
    <w:p w14:paraId="1E33EE34" w14:textId="77777777" w:rsidR="00421E03" w:rsidRPr="00025CFF" w:rsidRDefault="00421E03" w:rsidP="00421E03">
      <w:pPr>
        <w:pStyle w:val="Titre3"/>
        <w:rPr>
          <w:rFonts w:cs="Arial"/>
          <w:sz w:val="22"/>
        </w:rPr>
      </w:pPr>
      <w:bookmarkStart w:id="14" w:name="_Toc468259276"/>
      <w:bookmarkStart w:id="15" w:name="_Toc468260649"/>
      <w:r w:rsidRPr="00025CFF">
        <w:rPr>
          <w:rFonts w:cs="Arial"/>
          <w:sz w:val="22"/>
        </w:rPr>
        <w:t>ARTICLE 12 : PRIX</w:t>
      </w:r>
      <w:bookmarkEnd w:id="14"/>
      <w:bookmarkEnd w:id="15"/>
    </w:p>
    <w:p w14:paraId="4945F723" w14:textId="77777777" w:rsidR="00421E03" w:rsidRPr="00025CFF" w:rsidRDefault="00421E03" w:rsidP="00421E03">
      <w:pPr>
        <w:jc w:val="both"/>
        <w:rPr>
          <w:rFonts w:ascii="Arial" w:hAnsi="Arial" w:cs="Arial"/>
          <w:sz w:val="16"/>
        </w:rPr>
      </w:pPr>
    </w:p>
    <w:p w14:paraId="1C26E70A" w14:textId="77777777" w:rsidR="00421E03" w:rsidRPr="00025CFF" w:rsidRDefault="00421E03" w:rsidP="00421E03">
      <w:pPr>
        <w:pStyle w:val="Retraitcorpsdetexte2"/>
        <w:ind w:left="0"/>
        <w:rPr>
          <w:rFonts w:cs="Arial"/>
          <w:sz w:val="22"/>
        </w:rPr>
      </w:pPr>
    </w:p>
    <w:p w14:paraId="7F3FE390" w14:textId="77777777" w:rsidR="00421E03" w:rsidRPr="00E31508" w:rsidRDefault="00421E03" w:rsidP="00421E03">
      <w:pPr>
        <w:pStyle w:val="Retraitcorpsdetexte2"/>
        <w:ind w:left="0"/>
        <w:rPr>
          <w:rFonts w:cs="Arial"/>
          <w:sz w:val="22"/>
        </w:rPr>
      </w:pPr>
    </w:p>
    <w:p w14:paraId="510A0B24" w14:textId="457315C8" w:rsidR="00421E03" w:rsidRDefault="00214415" w:rsidP="00421E03">
      <w:pPr>
        <w:pStyle w:val="Retraitcorpsdetexte2"/>
        <w:ind w:left="0"/>
        <w:rPr>
          <w:rFonts w:cs="Arial"/>
          <w:sz w:val="22"/>
          <w:lang w:val="en-US"/>
        </w:rPr>
      </w:pPr>
      <w:r w:rsidRPr="00214415">
        <w:rPr>
          <w:rFonts w:cs="Arial"/>
          <w:sz w:val="22"/>
          <w:lang w:val="en-US"/>
        </w:rPr>
        <w:t xml:space="preserve">Le marché est conclu à **prix global et forfaitaire**. Le prix comprend l’ensemble des </w:t>
      </w:r>
      <w:r>
        <w:rPr>
          <w:rFonts w:cs="Arial"/>
          <w:sz w:val="22"/>
          <w:lang w:val="en-US"/>
        </w:rPr>
        <w:t>prestations décrites dans le CC</w:t>
      </w:r>
      <w:r w:rsidRPr="00214415">
        <w:rPr>
          <w:rFonts w:cs="Arial"/>
          <w:sz w:val="22"/>
          <w:lang w:val="en-US"/>
        </w:rPr>
        <w:t>P</w:t>
      </w:r>
      <w:r w:rsidR="005802B5">
        <w:rPr>
          <w:rFonts w:cs="Arial"/>
          <w:sz w:val="22"/>
          <w:lang w:val="en-US"/>
        </w:rPr>
        <w:t xml:space="preserve"> et précisées dans le BPU dans l’offre de base</w:t>
      </w:r>
      <w:r>
        <w:rPr>
          <w:rFonts w:cs="Arial"/>
          <w:sz w:val="22"/>
          <w:lang w:val="en-US"/>
        </w:rPr>
        <w:t>, notamment:</w:t>
      </w:r>
    </w:p>
    <w:p w14:paraId="0D42FBCB" w14:textId="47FBBBCE" w:rsidR="00214415" w:rsidRDefault="00214415" w:rsidP="00421E03">
      <w:pPr>
        <w:pStyle w:val="Retraitcorpsdetexte2"/>
        <w:ind w:left="0"/>
        <w:rPr>
          <w:rFonts w:cs="Arial"/>
          <w:sz w:val="22"/>
          <w:lang w:val="en-US"/>
        </w:rPr>
      </w:pPr>
    </w:p>
    <w:p w14:paraId="1F60B910" w14:textId="573328C0" w:rsidR="00214415" w:rsidRDefault="00214415" w:rsidP="00214415">
      <w:pPr>
        <w:pStyle w:val="Retraitcorpsdetexte2"/>
        <w:numPr>
          <w:ilvl w:val="0"/>
          <w:numId w:val="10"/>
        </w:numPr>
        <w:rPr>
          <w:rFonts w:cs="Arial"/>
          <w:sz w:val="22"/>
          <w:lang w:val="en-US"/>
        </w:rPr>
      </w:pPr>
      <w:r>
        <w:rPr>
          <w:rFonts w:cs="Arial"/>
          <w:sz w:val="22"/>
          <w:lang w:val="en-US"/>
        </w:rPr>
        <w:t>L’achat des véhicules neufs ou d’occasion</w:t>
      </w:r>
    </w:p>
    <w:p w14:paraId="60AF329A" w14:textId="7AF85C8C" w:rsidR="00214415" w:rsidRDefault="00214415" w:rsidP="00214415">
      <w:pPr>
        <w:pStyle w:val="Retraitcorpsdetexte2"/>
        <w:numPr>
          <w:ilvl w:val="0"/>
          <w:numId w:val="10"/>
        </w:numPr>
        <w:rPr>
          <w:rFonts w:cs="Arial"/>
          <w:sz w:val="22"/>
          <w:lang w:val="en-US"/>
        </w:rPr>
      </w:pPr>
      <w:r>
        <w:rPr>
          <w:rFonts w:cs="Arial"/>
          <w:sz w:val="22"/>
          <w:lang w:val="en-US"/>
        </w:rPr>
        <w:lastRenderedPageBreak/>
        <w:t xml:space="preserve">Les services associés (livraison, </w:t>
      </w:r>
      <w:r w:rsidR="005802B5">
        <w:rPr>
          <w:rFonts w:cs="Arial"/>
          <w:sz w:val="22"/>
          <w:lang w:val="en-US"/>
        </w:rPr>
        <w:t xml:space="preserve">frais administratifs, </w:t>
      </w:r>
      <w:r>
        <w:rPr>
          <w:rFonts w:cs="Arial"/>
          <w:sz w:val="22"/>
          <w:lang w:val="en-US"/>
        </w:rPr>
        <w:t>garanties, entretien, carburant, assistance...)</w:t>
      </w:r>
    </w:p>
    <w:p w14:paraId="64B4455F" w14:textId="6903ED7E" w:rsidR="00214415" w:rsidRDefault="009404D2" w:rsidP="00214415">
      <w:pPr>
        <w:pStyle w:val="Retraitcorpsdetexte2"/>
        <w:numPr>
          <w:ilvl w:val="0"/>
          <w:numId w:val="10"/>
        </w:numPr>
        <w:rPr>
          <w:rFonts w:cs="Arial"/>
          <w:sz w:val="22"/>
          <w:lang w:val="en-US"/>
        </w:rPr>
      </w:pPr>
      <w:r>
        <w:rPr>
          <w:rFonts w:cs="Arial"/>
          <w:sz w:val="22"/>
          <w:lang w:val="en-US"/>
        </w:rPr>
        <w:t xml:space="preserve">La reprise des anciens véhicules de services </w:t>
      </w:r>
    </w:p>
    <w:p w14:paraId="05DEB93D" w14:textId="77777777" w:rsidR="00214415" w:rsidRDefault="00214415" w:rsidP="00214415">
      <w:pPr>
        <w:pStyle w:val="Retraitcorpsdetexte2"/>
        <w:numPr>
          <w:ilvl w:val="0"/>
          <w:numId w:val="10"/>
        </w:numPr>
        <w:rPr>
          <w:rFonts w:cs="Arial"/>
          <w:sz w:val="22"/>
          <w:lang w:val="en-US"/>
        </w:rPr>
      </w:pPr>
    </w:p>
    <w:p w14:paraId="07818440" w14:textId="77777777" w:rsidR="00214415" w:rsidRDefault="00214415" w:rsidP="00421E03">
      <w:pPr>
        <w:pStyle w:val="Retraitcorpsdetexte2"/>
        <w:ind w:left="0"/>
        <w:rPr>
          <w:rFonts w:cs="Arial"/>
          <w:sz w:val="22"/>
        </w:rPr>
      </w:pPr>
    </w:p>
    <w:p w14:paraId="11E5E72E" w14:textId="77777777" w:rsidR="005802B5" w:rsidRDefault="005802B5" w:rsidP="005802B5">
      <w:pPr>
        <w:pStyle w:val="Retraitcorpsdetexte2"/>
        <w:ind w:left="0"/>
        <w:rPr>
          <w:rFonts w:cs="Arial"/>
          <w:sz w:val="22"/>
        </w:rPr>
      </w:pPr>
      <w:r>
        <w:rPr>
          <w:rFonts w:cs="Arial"/>
          <w:sz w:val="22"/>
        </w:rPr>
        <w:t>Le marché est traité à prix ferme.</w:t>
      </w:r>
    </w:p>
    <w:p w14:paraId="3BE28FC6" w14:textId="77777777" w:rsidR="005802B5" w:rsidRDefault="005802B5" w:rsidP="005802B5">
      <w:pPr>
        <w:pStyle w:val="Retraitcorpsdetexte2"/>
        <w:ind w:left="0"/>
        <w:rPr>
          <w:rFonts w:cs="Arial"/>
          <w:sz w:val="22"/>
        </w:rPr>
      </w:pPr>
    </w:p>
    <w:p w14:paraId="7DB28461" w14:textId="77777777" w:rsidR="005802B5" w:rsidRPr="00E31508" w:rsidRDefault="005802B5" w:rsidP="005802B5">
      <w:pPr>
        <w:pStyle w:val="Retraitcorpsdetexte2"/>
        <w:ind w:left="0"/>
        <w:rPr>
          <w:rFonts w:cs="Arial"/>
          <w:sz w:val="22"/>
        </w:rPr>
      </w:pPr>
      <w:r w:rsidRPr="00E31508">
        <w:rPr>
          <w:rFonts w:cs="Arial"/>
          <w:sz w:val="22"/>
        </w:rPr>
        <w:t>Les prix sont réputés comprendre toutes charges fiscales, parafiscales ou autres frappant obligatoirement la prestation.</w:t>
      </w:r>
    </w:p>
    <w:p w14:paraId="095A396D" w14:textId="6419017F" w:rsidR="00421E03" w:rsidRDefault="00421E03" w:rsidP="00421E03">
      <w:pPr>
        <w:pStyle w:val="Retraitcorpsdetexte2"/>
        <w:ind w:left="0"/>
        <w:rPr>
          <w:rFonts w:cs="Arial"/>
          <w:sz w:val="22"/>
        </w:rPr>
      </w:pPr>
    </w:p>
    <w:p w14:paraId="317228CB" w14:textId="77777777" w:rsidR="005802B5" w:rsidRPr="00C91604" w:rsidRDefault="005802B5" w:rsidP="00421E03">
      <w:pPr>
        <w:pStyle w:val="Retraitcorpsdetexte2"/>
        <w:ind w:left="0"/>
        <w:rPr>
          <w:rFonts w:cs="Arial"/>
          <w:sz w:val="22"/>
        </w:rPr>
      </w:pPr>
    </w:p>
    <w:p w14:paraId="78463F4B" w14:textId="77777777" w:rsidR="00421E03" w:rsidRDefault="00421E03" w:rsidP="00421E03">
      <w:pPr>
        <w:pStyle w:val="Retraitcorpsdetexte2"/>
        <w:ind w:left="0"/>
        <w:rPr>
          <w:rFonts w:cs="Arial"/>
          <w:sz w:val="22"/>
        </w:rPr>
      </w:pPr>
      <w:r w:rsidRPr="00C91604">
        <w:rPr>
          <w:rFonts w:cs="Arial"/>
          <w:b/>
          <w:sz w:val="22"/>
          <w:u w:val="single"/>
        </w:rPr>
        <w:t>Remarque :</w:t>
      </w:r>
      <w:r w:rsidRPr="00C91604">
        <w:rPr>
          <w:rFonts w:cs="Arial"/>
          <w:sz w:val="22"/>
        </w:rPr>
        <w:t xml:space="preserve"> Toute soumission portant des réserves ou des conditions particulières sera considérée comme nulle</w:t>
      </w:r>
    </w:p>
    <w:p w14:paraId="39F72159" w14:textId="77777777" w:rsidR="00486883" w:rsidRDefault="00486883" w:rsidP="00421E03">
      <w:pPr>
        <w:pStyle w:val="Retraitcorpsdetexte2"/>
        <w:ind w:left="0"/>
        <w:rPr>
          <w:rFonts w:cs="Arial"/>
          <w:sz w:val="22"/>
        </w:rPr>
      </w:pPr>
    </w:p>
    <w:p w14:paraId="58C72BF9" w14:textId="77777777" w:rsidR="00421E03" w:rsidRPr="00025CFF" w:rsidRDefault="00421E03" w:rsidP="00421E03">
      <w:pPr>
        <w:pStyle w:val="Retraitcorpsdetexte2"/>
        <w:ind w:left="0"/>
        <w:rPr>
          <w:rFonts w:cs="Arial"/>
          <w:sz w:val="22"/>
        </w:rPr>
      </w:pPr>
    </w:p>
    <w:p w14:paraId="6BEEC4B9" w14:textId="77777777" w:rsidR="00421E03" w:rsidRPr="00025CFF" w:rsidRDefault="00421E03" w:rsidP="00421E03">
      <w:pPr>
        <w:pStyle w:val="Titre3"/>
        <w:rPr>
          <w:rFonts w:cs="Arial"/>
          <w:sz w:val="22"/>
        </w:rPr>
      </w:pPr>
      <w:r w:rsidRPr="00025CFF">
        <w:rPr>
          <w:rFonts w:cs="Arial"/>
          <w:sz w:val="22"/>
        </w:rPr>
        <w:t>ARTICLE 13 : FACTURATION ET DELAI DE PAIEMENT</w:t>
      </w:r>
    </w:p>
    <w:p w14:paraId="41FDE22C" w14:textId="77777777" w:rsidR="00421E03" w:rsidRPr="00025CFF" w:rsidRDefault="00421E03" w:rsidP="00421E03">
      <w:pPr>
        <w:pStyle w:val="Retraitcorpsdetexte2"/>
        <w:ind w:left="0"/>
        <w:rPr>
          <w:rFonts w:cs="Arial"/>
          <w:sz w:val="22"/>
        </w:rPr>
      </w:pPr>
    </w:p>
    <w:p w14:paraId="43DA7A4A" w14:textId="77777777" w:rsidR="00421E03" w:rsidRPr="00025CFF" w:rsidRDefault="00421E03" w:rsidP="00421E03">
      <w:pPr>
        <w:jc w:val="both"/>
        <w:rPr>
          <w:rFonts w:ascii="Arial" w:hAnsi="Arial" w:cs="Arial"/>
          <w:sz w:val="22"/>
        </w:rPr>
      </w:pPr>
      <w:r w:rsidRPr="00025CFF">
        <w:rPr>
          <w:rFonts w:ascii="Arial" w:hAnsi="Arial" w:cs="Arial"/>
          <w:sz w:val="22"/>
        </w:rPr>
        <w:t xml:space="preserve">13-1 : FACTURATION </w:t>
      </w:r>
    </w:p>
    <w:p w14:paraId="2F924D96" w14:textId="77777777" w:rsidR="00421E03" w:rsidRPr="00025CFF" w:rsidRDefault="00421E03" w:rsidP="00421E03">
      <w:pPr>
        <w:jc w:val="both"/>
        <w:rPr>
          <w:rFonts w:ascii="Arial" w:hAnsi="Arial" w:cs="Arial"/>
          <w:sz w:val="22"/>
        </w:rPr>
      </w:pPr>
    </w:p>
    <w:p w14:paraId="1AB75221" w14:textId="77777777" w:rsidR="00421E03" w:rsidRPr="00025CFF" w:rsidRDefault="00421E03" w:rsidP="00421E03">
      <w:pPr>
        <w:autoSpaceDE w:val="0"/>
        <w:autoSpaceDN w:val="0"/>
        <w:adjustRightInd w:val="0"/>
        <w:jc w:val="both"/>
        <w:rPr>
          <w:rFonts w:ascii="Arial" w:hAnsi="Arial" w:cs="Arial"/>
          <w:sz w:val="22"/>
          <w:szCs w:val="22"/>
        </w:rPr>
      </w:pPr>
      <w:r w:rsidRPr="00025CFF">
        <w:rPr>
          <w:rFonts w:ascii="Arial" w:hAnsi="Arial" w:cs="Arial"/>
          <w:sz w:val="22"/>
          <w:szCs w:val="22"/>
        </w:rPr>
        <w:t>Conformément à l’art 3 de l’ordonnance du n°2014-697 du 26 juin 2014, les factures doivent être remises sous forme dématérialisées/ électroniques via la plateforme « Chorus Pro » et établies en-tête du titulaire et comporter, outre les mentions sociales d’usage, les informations suivantes :</w:t>
      </w:r>
    </w:p>
    <w:p w14:paraId="05D67F47" w14:textId="77777777" w:rsidR="00421E03" w:rsidRPr="00025CFF" w:rsidRDefault="00421E03" w:rsidP="00421E03">
      <w:pPr>
        <w:autoSpaceDE w:val="0"/>
        <w:autoSpaceDN w:val="0"/>
        <w:adjustRightInd w:val="0"/>
        <w:jc w:val="both"/>
        <w:rPr>
          <w:rFonts w:ascii="Arial" w:hAnsi="Arial" w:cs="Arial"/>
          <w:sz w:val="22"/>
          <w:szCs w:val="22"/>
        </w:rPr>
      </w:pPr>
    </w:p>
    <w:p w14:paraId="10DD7E9E" w14:textId="77777777" w:rsidR="00421E03" w:rsidRPr="00025CFF" w:rsidRDefault="00421E03" w:rsidP="00421E03">
      <w:pPr>
        <w:autoSpaceDE w:val="0"/>
        <w:autoSpaceDN w:val="0"/>
        <w:adjustRightInd w:val="0"/>
        <w:ind w:left="705" w:hanging="705"/>
        <w:jc w:val="both"/>
        <w:rPr>
          <w:rFonts w:ascii="Arial" w:hAnsi="Arial" w:cs="Arial"/>
          <w:sz w:val="22"/>
          <w:szCs w:val="22"/>
        </w:rPr>
      </w:pPr>
      <w:r w:rsidRPr="00025CFF">
        <w:rPr>
          <w:rFonts w:ascii="Arial" w:hAnsi="Arial" w:cs="Arial"/>
          <w:sz w:val="22"/>
          <w:szCs w:val="22"/>
        </w:rPr>
        <w:t>•</w:t>
      </w:r>
      <w:r w:rsidRPr="00025CFF">
        <w:rPr>
          <w:rFonts w:ascii="Arial" w:hAnsi="Arial" w:cs="Arial"/>
          <w:sz w:val="22"/>
          <w:szCs w:val="22"/>
        </w:rPr>
        <w:tab/>
        <w:t xml:space="preserve">Le numéro de SIRET, qui identifiera l’établissement UGECAM de Normandie : </w:t>
      </w:r>
    </w:p>
    <w:p w14:paraId="1C4F333D" w14:textId="77777777" w:rsidR="00421E03" w:rsidRPr="00025CFF" w:rsidRDefault="00421E03" w:rsidP="00421E03">
      <w:pPr>
        <w:autoSpaceDE w:val="0"/>
        <w:autoSpaceDN w:val="0"/>
        <w:adjustRightInd w:val="0"/>
        <w:ind w:left="705"/>
        <w:jc w:val="both"/>
        <w:rPr>
          <w:rFonts w:ascii="Arial" w:hAnsi="Arial" w:cs="Arial"/>
          <w:sz w:val="22"/>
          <w:szCs w:val="22"/>
        </w:rPr>
      </w:pPr>
      <w:r w:rsidRPr="00025CFF">
        <w:rPr>
          <w:rFonts w:ascii="Arial" w:hAnsi="Arial" w:cs="Arial"/>
          <w:b/>
          <w:sz w:val="22"/>
          <w:szCs w:val="22"/>
        </w:rPr>
        <w:t xml:space="preserve">Siret  424 037 919 00158 </w:t>
      </w:r>
    </w:p>
    <w:p w14:paraId="256D7BB6" w14:textId="77777777" w:rsidR="00421E03" w:rsidRPr="00025CFF" w:rsidRDefault="00421E03" w:rsidP="00421E03">
      <w:pPr>
        <w:autoSpaceDE w:val="0"/>
        <w:autoSpaceDN w:val="0"/>
        <w:adjustRightInd w:val="0"/>
        <w:jc w:val="both"/>
        <w:rPr>
          <w:rFonts w:ascii="Arial" w:hAnsi="Arial" w:cs="Arial"/>
          <w:sz w:val="22"/>
          <w:szCs w:val="22"/>
        </w:rPr>
      </w:pPr>
      <w:r w:rsidRPr="00025CFF">
        <w:rPr>
          <w:rFonts w:ascii="Arial" w:hAnsi="Arial" w:cs="Arial"/>
          <w:sz w:val="22"/>
          <w:szCs w:val="22"/>
        </w:rPr>
        <w:t>•</w:t>
      </w:r>
      <w:r w:rsidRPr="00025CFF">
        <w:rPr>
          <w:rFonts w:ascii="Arial" w:hAnsi="Arial" w:cs="Arial"/>
          <w:sz w:val="22"/>
          <w:szCs w:val="22"/>
        </w:rPr>
        <w:tab/>
        <w:t>Les références de l’accord-cadre et du marché subséquent</w:t>
      </w:r>
    </w:p>
    <w:p w14:paraId="742FB2B5" w14:textId="77777777" w:rsidR="00421E03" w:rsidRPr="00025CFF" w:rsidRDefault="00421E03" w:rsidP="00421E03">
      <w:pPr>
        <w:autoSpaceDE w:val="0"/>
        <w:autoSpaceDN w:val="0"/>
        <w:adjustRightInd w:val="0"/>
        <w:jc w:val="both"/>
        <w:rPr>
          <w:rFonts w:ascii="Arial" w:hAnsi="Arial" w:cs="Arial"/>
          <w:sz w:val="22"/>
          <w:szCs w:val="22"/>
        </w:rPr>
      </w:pPr>
      <w:r w:rsidRPr="00025CFF">
        <w:rPr>
          <w:rFonts w:ascii="Arial" w:hAnsi="Arial" w:cs="Arial"/>
          <w:sz w:val="22"/>
          <w:szCs w:val="22"/>
        </w:rPr>
        <w:t>•</w:t>
      </w:r>
      <w:r w:rsidRPr="00025CFF">
        <w:rPr>
          <w:rFonts w:ascii="Arial" w:hAnsi="Arial" w:cs="Arial"/>
          <w:sz w:val="22"/>
          <w:szCs w:val="22"/>
        </w:rPr>
        <w:tab/>
        <w:t>Le numéro de commande</w:t>
      </w:r>
    </w:p>
    <w:p w14:paraId="64E7AF6E" w14:textId="77777777" w:rsidR="00421E03" w:rsidRPr="00025CFF" w:rsidRDefault="00421E03" w:rsidP="00421E03">
      <w:pPr>
        <w:autoSpaceDE w:val="0"/>
        <w:autoSpaceDN w:val="0"/>
        <w:adjustRightInd w:val="0"/>
        <w:jc w:val="both"/>
        <w:rPr>
          <w:rFonts w:ascii="Arial" w:hAnsi="Arial" w:cs="Arial"/>
          <w:sz w:val="22"/>
          <w:szCs w:val="22"/>
        </w:rPr>
      </w:pPr>
      <w:r w:rsidRPr="00025CFF">
        <w:rPr>
          <w:rFonts w:ascii="Arial" w:hAnsi="Arial" w:cs="Arial"/>
          <w:sz w:val="22"/>
          <w:szCs w:val="22"/>
        </w:rPr>
        <w:t>•</w:t>
      </w:r>
      <w:r w:rsidRPr="00025CFF">
        <w:rPr>
          <w:rFonts w:ascii="Arial" w:hAnsi="Arial" w:cs="Arial"/>
          <w:sz w:val="22"/>
          <w:szCs w:val="22"/>
        </w:rPr>
        <w:tab/>
        <w:t>Le numéro et la date de la facture</w:t>
      </w:r>
    </w:p>
    <w:p w14:paraId="2741FB89" w14:textId="77777777" w:rsidR="00421E03" w:rsidRPr="00025CFF" w:rsidRDefault="00421E03" w:rsidP="00421E03">
      <w:pPr>
        <w:autoSpaceDE w:val="0"/>
        <w:autoSpaceDN w:val="0"/>
        <w:adjustRightInd w:val="0"/>
        <w:jc w:val="both"/>
        <w:rPr>
          <w:rFonts w:ascii="Arial" w:hAnsi="Arial" w:cs="Arial"/>
          <w:sz w:val="22"/>
          <w:szCs w:val="22"/>
        </w:rPr>
      </w:pPr>
      <w:r w:rsidRPr="00025CFF">
        <w:rPr>
          <w:rFonts w:ascii="Arial" w:hAnsi="Arial" w:cs="Arial"/>
          <w:sz w:val="22"/>
          <w:szCs w:val="22"/>
        </w:rPr>
        <w:t>•</w:t>
      </w:r>
      <w:r w:rsidRPr="00025CFF">
        <w:rPr>
          <w:rFonts w:ascii="Arial" w:hAnsi="Arial" w:cs="Arial"/>
          <w:sz w:val="22"/>
          <w:szCs w:val="22"/>
        </w:rPr>
        <w:tab/>
        <w:t>La référence, désignation et quantité du (des) véhicule(s) livré(s)</w:t>
      </w:r>
    </w:p>
    <w:p w14:paraId="295B71D1" w14:textId="77777777" w:rsidR="00421E03" w:rsidRPr="00025CFF" w:rsidRDefault="00421E03" w:rsidP="00421E03">
      <w:pPr>
        <w:autoSpaceDE w:val="0"/>
        <w:autoSpaceDN w:val="0"/>
        <w:adjustRightInd w:val="0"/>
        <w:jc w:val="both"/>
        <w:rPr>
          <w:rFonts w:ascii="Arial" w:hAnsi="Arial" w:cs="Arial"/>
          <w:sz w:val="22"/>
          <w:szCs w:val="22"/>
        </w:rPr>
      </w:pPr>
      <w:r w:rsidRPr="00025CFF">
        <w:rPr>
          <w:rFonts w:ascii="Arial" w:hAnsi="Arial" w:cs="Arial"/>
          <w:sz w:val="22"/>
          <w:szCs w:val="22"/>
        </w:rPr>
        <w:t>•</w:t>
      </w:r>
      <w:r w:rsidRPr="00025CFF">
        <w:rPr>
          <w:rFonts w:ascii="Arial" w:hAnsi="Arial" w:cs="Arial"/>
          <w:sz w:val="22"/>
          <w:szCs w:val="22"/>
        </w:rPr>
        <w:tab/>
        <w:t>L</w:t>
      </w:r>
      <w:r w:rsidRPr="00025CFF">
        <w:rPr>
          <w:rFonts w:ascii="ArialMT" w:hAnsi="ArialMT" w:cs="ArialMT"/>
          <w:sz w:val="22"/>
          <w:szCs w:val="22"/>
        </w:rPr>
        <w:t>e prix unitaire HT, le montant de la TVA et le montant TTC</w:t>
      </w:r>
    </w:p>
    <w:p w14:paraId="342A177F" w14:textId="77777777" w:rsidR="00421E03" w:rsidRPr="00025CFF" w:rsidRDefault="00421E03" w:rsidP="00421E03">
      <w:pPr>
        <w:autoSpaceDE w:val="0"/>
        <w:autoSpaceDN w:val="0"/>
        <w:adjustRightInd w:val="0"/>
        <w:jc w:val="both"/>
        <w:rPr>
          <w:rFonts w:ascii="Arial" w:hAnsi="Arial" w:cs="Arial"/>
          <w:sz w:val="22"/>
          <w:szCs w:val="22"/>
        </w:rPr>
      </w:pPr>
      <w:r w:rsidRPr="00025CFF">
        <w:rPr>
          <w:rFonts w:ascii="Arial" w:hAnsi="Arial" w:cs="Arial"/>
          <w:sz w:val="22"/>
          <w:szCs w:val="22"/>
        </w:rPr>
        <w:t>•</w:t>
      </w:r>
      <w:r w:rsidRPr="00025CFF">
        <w:rPr>
          <w:rFonts w:ascii="Arial" w:hAnsi="Arial" w:cs="Arial"/>
          <w:sz w:val="22"/>
          <w:szCs w:val="22"/>
        </w:rPr>
        <w:tab/>
        <w:t>La désignation de l’émetteur et du destinataire de la facture</w:t>
      </w:r>
    </w:p>
    <w:p w14:paraId="4DD4424C" w14:textId="77777777" w:rsidR="00421E03" w:rsidRPr="000B604D" w:rsidRDefault="00421E03" w:rsidP="00421E03">
      <w:pPr>
        <w:autoSpaceDE w:val="0"/>
        <w:autoSpaceDN w:val="0"/>
        <w:adjustRightInd w:val="0"/>
        <w:jc w:val="both"/>
        <w:rPr>
          <w:rFonts w:ascii="Arial" w:hAnsi="Arial" w:cs="Arial"/>
          <w:sz w:val="22"/>
          <w:szCs w:val="22"/>
        </w:rPr>
      </w:pPr>
      <w:r w:rsidRPr="00025CFF">
        <w:rPr>
          <w:rFonts w:ascii="Arial" w:hAnsi="Arial" w:cs="Arial"/>
          <w:sz w:val="22"/>
          <w:szCs w:val="22"/>
        </w:rPr>
        <w:t>•</w:t>
      </w:r>
      <w:r w:rsidRPr="00025CFF">
        <w:rPr>
          <w:rFonts w:ascii="Arial" w:hAnsi="Arial" w:cs="Arial"/>
          <w:sz w:val="22"/>
          <w:szCs w:val="22"/>
        </w:rPr>
        <w:tab/>
        <w:t xml:space="preserve">Le numéro de compte </w:t>
      </w:r>
      <w:r w:rsidRPr="000B604D">
        <w:rPr>
          <w:rFonts w:ascii="Arial" w:hAnsi="Arial" w:cs="Arial"/>
          <w:sz w:val="22"/>
          <w:szCs w:val="22"/>
        </w:rPr>
        <w:t>bancaire ou postal à créditer,</w:t>
      </w:r>
    </w:p>
    <w:p w14:paraId="63002B4F" w14:textId="77777777" w:rsidR="00421E03" w:rsidRPr="000B604D" w:rsidRDefault="00421E03" w:rsidP="00421E03">
      <w:pPr>
        <w:autoSpaceDE w:val="0"/>
        <w:autoSpaceDN w:val="0"/>
        <w:adjustRightInd w:val="0"/>
        <w:jc w:val="both"/>
        <w:rPr>
          <w:rFonts w:ascii="Arial" w:hAnsi="Arial" w:cs="Arial"/>
          <w:sz w:val="22"/>
          <w:szCs w:val="22"/>
        </w:rPr>
      </w:pPr>
      <w:r w:rsidRPr="000B604D">
        <w:rPr>
          <w:rFonts w:ascii="Arial" w:hAnsi="Arial" w:cs="Arial"/>
          <w:sz w:val="22"/>
          <w:szCs w:val="22"/>
        </w:rPr>
        <w:t>•</w:t>
      </w:r>
      <w:r w:rsidRPr="000B604D">
        <w:rPr>
          <w:rFonts w:ascii="Arial" w:hAnsi="Arial" w:cs="Arial"/>
          <w:sz w:val="22"/>
          <w:szCs w:val="22"/>
        </w:rPr>
        <w:tab/>
        <w:t>La date d’émission de la facture.</w:t>
      </w:r>
    </w:p>
    <w:p w14:paraId="188A5D67" w14:textId="77777777" w:rsidR="00421E03" w:rsidRPr="000B604D" w:rsidRDefault="00421E03" w:rsidP="00421E03">
      <w:pPr>
        <w:autoSpaceDE w:val="0"/>
        <w:autoSpaceDN w:val="0"/>
        <w:adjustRightInd w:val="0"/>
        <w:jc w:val="both"/>
        <w:rPr>
          <w:rFonts w:ascii="Arial" w:hAnsi="Arial" w:cs="Arial"/>
          <w:sz w:val="22"/>
          <w:szCs w:val="22"/>
        </w:rPr>
      </w:pPr>
    </w:p>
    <w:p w14:paraId="0F2DFAE2" w14:textId="77777777" w:rsidR="00421E03" w:rsidRPr="00A006CD" w:rsidRDefault="00421E03" w:rsidP="00421E03">
      <w:pPr>
        <w:autoSpaceDE w:val="0"/>
        <w:autoSpaceDN w:val="0"/>
        <w:adjustRightInd w:val="0"/>
        <w:jc w:val="both"/>
        <w:rPr>
          <w:rFonts w:ascii="Arial" w:hAnsi="Arial" w:cs="Arial"/>
          <w:sz w:val="22"/>
          <w:szCs w:val="22"/>
        </w:rPr>
      </w:pPr>
      <w:r w:rsidRPr="000B604D">
        <w:rPr>
          <w:rFonts w:ascii="Arial" w:hAnsi="Arial" w:cs="Arial"/>
          <w:sz w:val="22"/>
          <w:szCs w:val="22"/>
        </w:rPr>
        <w:t>La</w:t>
      </w:r>
      <w:r>
        <w:rPr>
          <w:rFonts w:ascii="Arial" w:hAnsi="Arial" w:cs="Arial"/>
          <w:sz w:val="22"/>
          <w:szCs w:val="22"/>
        </w:rPr>
        <w:t xml:space="preserve"> facturation devra être établie pour chaque véhicule.</w:t>
      </w:r>
    </w:p>
    <w:p w14:paraId="71FE67FF" w14:textId="77777777" w:rsidR="00421E03" w:rsidRPr="00EE272B" w:rsidRDefault="00421E03" w:rsidP="00421E03">
      <w:pPr>
        <w:autoSpaceDE w:val="0"/>
        <w:autoSpaceDN w:val="0"/>
        <w:adjustRightInd w:val="0"/>
        <w:jc w:val="both"/>
        <w:rPr>
          <w:rFonts w:ascii="Arial" w:hAnsi="Arial" w:cs="Arial"/>
          <w:color w:val="44546A" w:themeColor="text2"/>
          <w:sz w:val="22"/>
          <w:szCs w:val="22"/>
          <w:u w:val="single"/>
        </w:rPr>
      </w:pPr>
    </w:p>
    <w:p w14:paraId="47E88ECF" w14:textId="77777777" w:rsidR="00421E03" w:rsidRPr="000B604D" w:rsidRDefault="00421E03" w:rsidP="00421E03">
      <w:pPr>
        <w:autoSpaceDE w:val="0"/>
        <w:autoSpaceDN w:val="0"/>
        <w:adjustRightInd w:val="0"/>
        <w:jc w:val="both"/>
        <w:rPr>
          <w:rFonts w:ascii="Arial" w:eastAsia="Calibri" w:hAnsi="Arial" w:cs="Arial"/>
          <w:color w:val="000000"/>
          <w:sz w:val="24"/>
          <w:szCs w:val="24"/>
          <w:lang w:eastAsia="en-US"/>
        </w:rPr>
      </w:pPr>
      <w:r w:rsidRPr="000B604D">
        <w:rPr>
          <w:rFonts w:ascii="Arial" w:eastAsia="Calibri" w:hAnsi="Arial" w:cs="Arial"/>
          <w:color w:val="000000"/>
          <w:sz w:val="22"/>
          <w:szCs w:val="22"/>
          <w:lang w:eastAsia="en-US"/>
        </w:rPr>
        <w:t>Conformément</w:t>
      </w:r>
      <w:r w:rsidRPr="000B604D">
        <w:rPr>
          <w:rFonts w:ascii="Arial" w:eastAsia="Calibri" w:hAnsi="Arial" w:cs="Arial"/>
          <w:sz w:val="21"/>
          <w:szCs w:val="21"/>
          <w:lang w:eastAsia="en-US"/>
        </w:rPr>
        <w:t xml:space="preserve"> </w:t>
      </w:r>
      <w:r w:rsidRPr="000B604D">
        <w:rPr>
          <w:rFonts w:ascii="Arial" w:eastAsia="Calibri" w:hAnsi="Arial" w:cs="Arial"/>
          <w:color w:val="000000"/>
          <w:sz w:val="22"/>
          <w:szCs w:val="22"/>
          <w:lang w:eastAsia="en-US"/>
        </w:rPr>
        <w:t>à l’article 4, § 3 de la directive 2011/7/UE et à article L.2192-10 du code de la commande publique, le directeur de l’UGECAM de Normandie procédera au paiement des sommes dues dans un délai qui ne peut dépasser 30 jours</w:t>
      </w:r>
      <w:r w:rsidRPr="000B604D">
        <w:rPr>
          <w:rFonts w:ascii="Arial" w:eastAsia="Calibri" w:hAnsi="Arial" w:cs="Arial"/>
          <w:color w:val="000000"/>
          <w:sz w:val="24"/>
          <w:szCs w:val="24"/>
          <w:lang w:eastAsia="en-US"/>
        </w:rPr>
        <w:t>.</w:t>
      </w:r>
    </w:p>
    <w:p w14:paraId="3FBB67B4" w14:textId="77777777" w:rsidR="00421E03" w:rsidRPr="000B604D" w:rsidRDefault="00421E03" w:rsidP="00421E03">
      <w:pPr>
        <w:autoSpaceDE w:val="0"/>
        <w:autoSpaceDN w:val="0"/>
        <w:adjustRightInd w:val="0"/>
        <w:jc w:val="both"/>
        <w:rPr>
          <w:rFonts w:ascii="Arial" w:eastAsia="Calibri" w:hAnsi="Arial" w:cs="Arial"/>
          <w:color w:val="000000"/>
          <w:sz w:val="24"/>
          <w:szCs w:val="24"/>
          <w:lang w:eastAsia="en-US"/>
        </w:rPr>
      </w:pPr>
    </w:p>
    <w:p w14:paraId="13862954" w14:textId="77777777" w:rsidR="00421E03" w:rsidRPr="000B604D" w:rsidRDefault="00421E03" w:rsidP="00421E03">
      <w:pPr>
        <w:autoSpaceDE w:val="0"/>
        <w:autoSpaceDN w:val="0"/>
        <w:adjustRightInd w:val="0"/>
        <w:jc w:val="both"/>
        <w:rPr>
          <w:rFonts w:ascii="Arial" w:eastAsia="Calibri" w:hAnsi="Arial" w:cs="Arial"/>
          <w:color w:val="000000"/>
          <w:sz w:val="22"/>
          <w:szCs w:val="22"/>
          <w:lang w:eastAsia="en-US"/>
        </w:rPr>
      </w:pPr>
      <w:r w:rsidRPr="000B604D">
        <w:rPr>
          <w:rFonts w:ascii="Arial" w:eastAsia="Calibri" w:hAnsi="Arial" w:cs="Arial"/>
          <w:color w:val="000000"/>
          <w:sz w:val="22"/>
          <w:szCs w:val="22"/>
          <w:lang w:eastAsia="en-US"/>
        </w:rPr>
        <w:t>En cas de paiement tardif, le titulaire a droit à des intérêts moratoires.</w:t>
      </w:r>
    </w:p>
    <w:p w14:paraId="1CEC3331" w14:textId="77777777" w:rsidR="00421E03" w:rsidRPr="00025CFF" w:rsidRDefault="00421E03" w:rsidP="00421E03">
      <w:pPr>
        <w:autoSpaceDE w:val="0"/>
        <w:autoSpaceDN w:val="0"/>
        <w:adjustRightInd w:val="0"/>
        <w:jc w:val="both"/>
        <w:rPr>
          <w:rFonts w:ascii="Arial" w:eastAsia="Calibri" w:hAnsi="Arial" w:cs="Arial"/>
          <w:sz w:val="22"/>
          <w:szCs w:val="22"/>
          <w:lang w:eastAsia="en-US"/>
        </w:rPr>
      </w:pPr>
      <w:r w:rsidRPr="000B604D">
        <w:rPr>
          <w:rFonts w:ascii="Arial" w:eastAsia="Calibri" w:hAnsi="Arial" w:cs="Arial"/>
          <w:color w:val="000000"/>
          <w:sz w:val="22"/>
          <w:szCs w:val="22"/>
          <w:lang w:eastAsia="en-US"/>
        </w:rPr>
        <w:t xml:space="preserve">Le montant des intérêts moratoires équivaut au taux de l’intérêt légal applicable majoré de </w:t>
      </w:r>
      <w:r w:rsidRPr="00025CFF">
        <w:rPr>
          <w:rFonts w:ascii="Arial" w:eastAsia="Calibri" w:hAnsi="Arial" w:cs="Arial"/>
          <w:sz w:val="22"/>
          <w:szCs w:val="22"/>
          <w:lang w:eastAsia="en-US"/>
        </w:rPr>
        <w:t>deux points.</w:t>
      </w:r>
    </w:p>
    <w:p w14:paraId="2C7490B4" w14:textId="77777777" w:rsidR="00421E03" w:rsidRPr="00025CFF" w:rsidRDefault="00421E03" w:rsidP="00421E03">
      <w:pPr>
        <w:jc w:val="both"/>
        <w:rPr>
          <w:rFonts w:ascii="Arial" w:hAnsi="Arial" w:cs="Arial"/>
          <w:b/>
          <w:sz w:val="22"/>
        </w:rPr>
      </w:pPr>
    </w:p>
    <w:p w14:paraId="0EE0222F" w14:textId="77777777" w:rsidR="00421E03" w:rsidRPr="00025CFF" w:rsidRDefault="00421E03" w:rsidP="00421E03">
      <w:pPr>
        <w:jc w:val="both"/>
        <w:rPr>
          <w:rFonts w:ascii="Arial" w:hAnsi="Arial" w:cs="Arial"/>
          <w:sz w:val="22"/>
        </w:rPr>
      </w:pPr>
      <w:r w:rsidRPr="00025CFF">
        <w:rPr>
          <w:rFonts w:ascii="Arial" w:hAnsi="Arial" w:cs="Arial"/>
          <w:sz w:val="22"/>
        </w:rPr>
        <w:t>13-1 : DELAI DE PAIEMENT</w:t>
      </w:r>
    </w:p>
    <w:p w14:paraId="478C21EA" w14:textId="77777777" w:rsidR="00421E03" w:rsidRPr="00594824" w:rsidRDefault="00421E03" w:rsidP="00421E03">
      <w:pPr>
        <w:jc w:val="both"/>
        <w:rPr>
          <w:rFonts w:ascii="Arial" w:hAnsi="Arial" w:cs="Arial"/>
          <w:color w:val="44546A" w:themeColor="text2"/>
          <w:sz w:val="22"/>
        </w:rPr>
      </w:pPr>
    </w:p>
    <w:p w14:paraId="65FDFABA" w14:textId="77777777" w:rsidR="00421E03" w:rsidRPr="000B604D" w:rsidRDefault="00421E03" w:rsidP="00421E03">
      <w:pPr>
        <w:autoSpaceDE w:val="0"/>
        <w:autoSpaceDN w:val="0"/>
        <w:adjustRightInd w:val="0"/>
        <w:jc w:val="both"/>
        <w:rPr>
          <w:rFonts w:ascii="Arial" w:eastAsia="Calibri" w:hAnsi="Arial" w:cs="Arial"/>
          <w:color w:val="000000"/>
          <w:sz w:val="24"/>
          <w:szCs w:val="24"/>
          <w:lang w:eastAsia="en-US"/>
        </w:rPr>
      </w:pPr>
      <w:r w:rsidRPr="000B604D">
        <w:rPr>
          <w:rFonts w:ascii="Arial" w:eastAsia="Calibri" w:hAnsi="Arial" w:cs="Arial"/>
          <w:color w:val="000000"/>
          <w:sz w:val="22"/>
          <w:szCs w:val="22"/>
          <w:lang w:eastAsia="en-US"/>
        </w:rPr>
        <w:t>Conformément</w:t>
      </w:r>
      <w:r w:rsidRPr="000B604D">
        <w:rPr>
          <w:rFonts w:ascii="Arial" w:eastAsia="Calibri" w:hAnsi="Arial" w:cs="Arial"/>
          <w:sz w:val="21"/>
          <w:szCs w:val="21"/>
          <w:lang w:eastAsia="en-US"/>
        </w:rPr>
        <w:t xml:space="preserve"> </w:t>
      </w:r>
      <w:r w:rsidRPr="000B604D">
        <w:rPr>
          <w:rFonts w:ascii="Arial" w:eastAsia="Calibri" w:hAnsi="Arial" w:cs="Arial"/>
          <w:color w:val="000000"/>
          <w:sz w:val="22"/>
          <w:szCs w:val="22"/>
          <w:lang w:eastAsia="en-US"/>
        </w:rPr>
        <w:t>à l’article 4, § 3 de la directive 2011/7/UE et à article L.2192-10 du code de la commande publique, le directeur de l’UGECAM de Normandie procédera au paiement des sommes dues dans un délai qui ne peut dépasser 30 jours</w:t>
      </w:r>
      <w:r w:rsidRPr="000B604D">
        <w:rPr>
          <w:rFonts w:ascii="Arial" w:eastAsia="Calibri" w:hAnsi="Arial" w:cs="Arial"/>
          <w:color w:val="000000"/>
          <w:sz w:val="24"/>
          <w:szCs w:val="24"/>
          <w:lang w:eastAsia="en-US"/>
        </w:rPr>
        <w:t>.</w:t>
      </w:r>
    </w:p>
    <w:p w14:paraId="5B88A0EA" w14:textId="77777777" w:rsidR="00421E03" w:rsidRPr="000B604D" w:rsidRDefault="00421E03" w:rsidP="00421E03">
      <w:pPr>
        <w:autoSpaceDE w:val="0"/>
        <w:autoSpaceDN w:val="0"/>
        <w:adjustRightInd w:val="0"/>
        <w:jc w:val="both"/>
        <w:rPr>
          <w:rFonts w:ascii="Arial" w:eastAsia="Calibri" w:hAnsi="Arial" w:cs="Arial"/>
          <w:color w:val="000000"/>
          <w:sz w:val="24"/>
          <w:szCs w:val="24"/>
          <w:lang w:eastAsia="en-US"/>
        </w:rPr>
      </w:pPr>
    </w:p>
    <w:p w14:paraId="239207B4" w14:textId="77777777" w:rsidR="00421E03" w:rsidRPr="000B604D" w:rsidRDefault="00421E03" w:rsidP="00421E03">
      <w:pPr>
        <w:autoSpaceDE w:val="0"/>
        <w:autoSpaceDN w:val="0"/>
        <w:adjustRightInd w:val="0"/>
        <w:jc w:val="both"/>
        <w:rPr>
          <w:rFonts w:ascii="Arial" w:eastAsia="Calibri" w:hAnsi="Arial" w:cs="Arial"/>
          <w:color w:val="000000"/>
          <w:sz w:val="22"/>
          <w:szCs w:val="22"/>
          <w:lang w:eastAsia="en-US"/>
        </w:rPr>
      </w:pPr>
      <w:r w:rsidRPr="000B604D">
        <w:rPr>
          <w:rFonts w:ascii="Arial" w:eastAsia="Calibri" w:hAnsi="Arial" w:cs="Arial"/>
          <w:color w:val="000000"/>
          <w:sz w:val="22"/>
          <w:szCs w:val="22"/>
          <w:lang w:eastAsia="en-US"/>
        </w:rPr>
        <w:t>En cas de paiement tardif, le titulaire a droit à des intérêts moratoires.</w:t>
      </w:r>
    </w:p>
    <w:p w14:paraId="343E3DF0" w14:textId="77777777" w:rsidR="00421E03" w:rsidRPr="000B604D" w:rsidRDefault="00421E03" w:rsidP="00421E03">
      <w:pPr>
        <w:autoSpaceDE w:val="0"/>
        <w:autoSpaceDN w:val="0"/>
        <w:adjustRightInd w:val="0"/>
        <w:jc w:val="both"/>
        <w:rPr>
          <w:rFonts w:ascii="Arial" w:eastAsia="Calibri" w:hAnsi="Arial" w:cs="Arial"/>
          <w:color w:val="000000"/>
          <w:sz w:val="22"/>
          <w:szCs w:val="22"/>
          <w:lang w:eastAsia="en-US"/>
        </w:rPr>
      </w:pPr>
      <w:r w:rsidRPr="000B604D">
        <w:rPr>
          <w:rFonts w:ascii="Arial" w:eastAsia="Calibri" w:hAnsi="Arial" w:cs="Arial"/>
          <w:color w:val="000000"/>
          <w:sz w:val="22"/>
          <w:szCs w:val="22"/>
          <w:lang w:eastAsia="en-US"/>
        </w:rPr>
        <w:t>Le montant des intérêts moratoires équivaut au taux de l’intérêt légal applicable majoré de deux points.</w:t>
      </w:r>
    </w:p>
    <w:p w14:paraId="52DAE6D8" w14:textId="77777777" w:rsidR="00421E03" w:rsidRDefault="00421E03" w:rsidP="00421E03">
      <w:pPr>
        <w:jc w:val="both"/>
        <w:rPr>
          <w:rFonts w:ascii="Arial" w:hAnsi="Arial" w:cs="Arial"/>
          <w:b/>
          <w:sz w:val="22"/>
        </w:rPr>
      </w:pPr>
    </w:p>
    <w:p w14:paraId="32D6D153" w14:textId="77777777" w:rsidR="00421E03" w:rsidRDefault="00421E03" w:rsidP="00421E03">
      <w:pPr>
        <w:jc w:val="both"/>
        <w:rPr>
          <w:rFonts w:ascii="Arial" w:hAnsi="Arial" w:cs="Arial"/>
          <w:b/>
          <w:sz w:val="22"/>
        </w:rPr>
      </w:pPr>
    </w:p>
    <w:p w14:paraId="7629235B" w14:textId="77777777" w:rsidR="00421E03" w:rsidRPr="00C4761E" w:rsidRDefault="00421E03" w:rsidP="00421E03">
      <w:pPr>
        <w:pStyle w:val="Titre3"/>
        <w:rPr>
          <w:rFonts w:cs="Arial"/>
          <w:sz w:val="22"/>
        </w:rPr>
      </w:pPr>
      <w:r w:rsidRPr="00C4761E">
        <w:rPr>
          <w:rFonts w:cs="Arial"/>
          <w:sz w:val="22"/>
        </w:rPr>
        <w:lastRenderedPageBreak/>
        <w:t>ARTICLE 15</w:t>
      </w:r>
      <w:r>
        <w:rPr>
          <w:rFonts w:cs="Arial"/>
          <w:sz w:val="22"/>
        </w:rPr>
        <w:t xml:space="preserve"> – PRESENTATION DE L’OFFRE</w:t>
      </w:r>
    </w:p>
    <w:p w14:paraId="233E61D5" w14:textId="77777777" w:rsidR="00421E03" w:rsidRPr="003F5738" w:rsidRDefault="00421E03" w:rsidP="00421E03">
      <w:pPr>
        <w:pStyle w:val="Corpsdetexte22"/>
        <w:jc w:val="both"/>
        <w:rPr>
          <w:rFonts w:ascii="Arial" w:hAnsi="Arial" w:cs="Arial"/>
          <w:sz w:val="22"/>
          <w:szCs w:val="22"/>
        </w:rPr>
      </w:pPr>
      <w:r w:rsidRPr="003F5738">
        <w:rPr>
          <w:rFonts w:ascii="Arial" w:hAnsi="Arial" w:cs="Arial"/>
          <w:sz w:val="22"/>
          <w:szCs w:val="22"/>
        </w:rPr>
        <w:t>L’offre doit être rédigée obligatoirement en français (loi n°94-665 du 4 août 1994 relative à l’emploi de la langue française et circulaire d’application du 19 mars 1996).</w:t>
      </w:r>
    </w:p>
    <w:p w14:paraId="2B3BE0F4" w14:textId="77777777" w:rsidR="00421E03" w:rsidRPr="00E31508" w:rsidRDefault="00421E03" w:rsidP="00421E03">
      <w:pPr>
        <w:ind w:left="567"/>
        <w:jc w:val="both"/>
        <w:rPr>
          <w:rFonts w:ascii="Arial" w:hAnsi="Arial" w:cs="Arial"/>
          <w:sz w:val="16"/>
          <w:szCs w:val="16"/>
        </w:rPr>
      </w:pPr>
    </w:p>
    <w:p w14:paraId="3331A970" w14:textId="77777777" w:rsidR="00421E03" w:rsidRPr="00E31508" w:rsidRDefault="00421E03" w:rsidP="00421E03">
      <w:pPr>
        <w:ind w:left="567"/>
        <w:jc w:val="both"/>
        <w:rPr>
          <w:rFonts w:ascii="Arial" w:hAnsi="Arial" w:cs="Arial"/>
          <w:sz w:val="16"/>
          <w:szCs w:val="16"/>
        </w:rPr>
      </w:pPr>
    </w:p>
    <w:p w14:paraId="133DFB64" w14:textId="77777777" w:rsidR="00421E03" w:rsidRPr="00E31508" w:rsidRDefault="00421E03" w:rsidP="00421E03">
      <w:pPr>
        <w:pStyle w:val="Titre3"/>
        <w:rPr>
          <w:rFonts w:cs="Arial"/>
          <w:sz w:val="22"/>
        </w:rPr>
      </w:pPr>
      <w:bookmarkStart w:id="16" w:name="_Toc468259277"/>
      <w:bookmarkStart w:id="17" w:name="_Toc468260650"/>
      <w:r w:rsidRPr="00E31508">
        <w:rPr>
          <w:rFonts w:cs="Arial"/>
          <w:sz w:val="22"/>
        </w:rPr>
        <w:t xml:space="preserve">ARTICLE </w:t>
      </w:r>
      <w:r>
        <w:rPr>
          <w:rFonts w:cs="Arial"/>
          <w:sz w:val="22"/>
        </w:rPr>
        <w:t>16</w:t>
      </w:r>
      <w:r w:rsidRPr="00E31508">
        <w:rPr>
          <w:rFonts w:cs="Arial"/>
          <w:sz w:val="22"/>
        </w:rPr>
        <w:t xml:space="preserve"> - CLAUSES DE SAUVEGARDE</w:t>
      </w:r>
      <w:bookmarkEnd w:id="16"/>
      <w:bookmarkEnd w:id="17"/>
    </w:p>
    <w:p w14:paraId="4BE1ECAA" w14:textId="77777777" w:rsidR="00421E03" w:rsidRPr="00E31508" w:rsidRDefault="00421E03" w:rsidP="00421E03">
      <w:pPr>
        <w:jc w:val="both"/>
        <w:rPr>
          <w:rFonts w:ascii="Arial" w:hAnsi="Arial" w:cs="Arial"/>
          <w:b/>
          <w:sz w:val="16"/>
        </w:rPr>
      </w:pPr>
    </w:p>
    <w:p w14:paraId="35411E95" w14:textId="77777777" w:rsidR="00421E03" w:rsidRPr="00E31508" w:rsidRDefault="00421E03" w:rsidP="00421E03">
      <w:pPr>
        <w:jc w:val="both"/>
        <w:rPr>
          <w:rFonts w:ascii="Arial" w:hAnsi="Arial" w:cs="Arial"/>
          <w:sz w:val="22"/>
        </w:rPr>
      </w:pPr>
      <w:r>
        <w:rPr>
          <w:rFonts w:ascii="Arial" w:hAnsi="Arial" w:cs="Arial"/>
          <w:b/>
          <w:sz w:val="22"/>
        </w:rPr>
        <w:t>16</w:t>
      </w:r>
      <w:r w:rsidRPr="00E31508">
        <w:rPr>
          <w:rFonts w:ascii="Arial" w:hAnsi="Arial" w:cs="Arial"/>
          <w:b/>
          <w:sz w:val="22"/>
        </w:rPr>
        <w:t>.1 -</w:t>
      </w:r>
      <w:r w:rsidRPr="00E31508">
        <w:rPr>
          <w:rFonts w:ascii="Arial" w:hAnsi="Arial" w:cs="Arial"/>
          <w:sz w:val="22"/>
        </w:rPr>
        <w:t xml:space="preserve"> Dans l’hypothèse où le titulaire envisagerait pour des raisons exceptionnelles une hausse supérieure à celle qui est pratiquée par la profession, celui-ci s’engage à informer l’organisme par lettre recommandée des nouveaux prix désirés et des raisons qui motivent cette décision.</w:t>
      </w:r>
    </w:p>
    <w:p w14:paraId="1E3F1864" w14:textId="77777777" w:rsidR="00421E03" w:rsidRPr="00E31508" w:rsidRDefault="00421E03" w:rsidP="00421E03">
      <w:pPr>
        <w:jc w:val="both"/>
        <w:rPr>
          <w:rFonts w:ascii="Arial" w:hAnsi="Arial" w:cs="Arial"/>
          <w:sz w:val="16"/>
          <w:szCs w:val="16"/>
        </w:rPr>
      </w:pPr>
    </w:p>
    <w:p w14:paraId="75977B22" w14:textId="77777777" w:rsidR="00421E03" w:rsidRPr="00E31508" w:rsidRDefault="00421E03" w:rsidP="00421E03">
      <w:pPr>
        <w:jc w:val="both"/>
        <w:rPr>
          <w:rFonts w:ascii="Arial" w:hAnsi="Arial" w:cs="Arial"/>
          <w:sz w:val="22"/>
        </w:rPr>
      </w:pPr>
      <w:r w:rsidRPr="00E31508">
        <w:rPr>
          <w:rFonts w:ascii="Arial" w:hAnsi="Arial" w:cs="Arial"/>
          <w:sz w:val="22"/>
        </w:rPr>
        <w:t xml:space="preserve">Pendant un délai de </w:t>
      </w:r>
      <w:r w:rsidRPr="00E31508">
        <w:rPr>
          <w:rFonts w:ascii="Arial" w:hAnsi="Arial" w:cs="Arial"/>
          <w:b/>
          <w:sz w:val="22"/>
        </w:rPr>
        <w:t>15 jours à compter de la date de réception du pli recommandé</w:t>
      </w:r>
      <w:r w:rsidRPr="00E31508">
        <w:rPr>
          <w:rFonts w:ascii="Arial" w:hAnsi="Arial" w:cs="Arial"/>
          <w:sz w:val="22"/>
        </w:rPr>
        <w:t>, l’organisme se réserve le droit de s’informer des conditions de prix pratiquées par l’ensemble de la profession et si ces conditions sont plus favorables, de demander au titulaire de s’aligner sur elles.</w:t>
      </w:r>
    </w:p>
    <w:p w14:paraId="4F5BBA24" w14:textId="77777777" w:rsidR="00421E03" w:rsidRPr="00E31508" w:rsidRDefault="00421E03" w:rsidP="00421E03">
      <w:pPr>
        <w:jc w:val="both"/>
        <w:rPr>
          <w:rFonts w:ascii="Arial" w:hAnsi="Arial" w:cs="Arial"/>
          <w:sz w:val="16"/>
        </w:rPr>
      </w:pPr>
    </w:p>
    <w:p w14:paraId="0D00DB69" w14:textId="77777777" w:rsidR="00421E03" w:rsidRPr="00E31508" w:rsidRDefault="00421E03" w:rsidP="00421E03">
      <w:pPr>
        <w:tabs>
          <w:tab w:val="left" w:pos="2977"/>
        </w:tabs>
        <w:jc w:val="both"/>
        <w:rPr>
          <w:rFonts w:ascii="Arial" w:hAnsi="Arial" w:cs="Arial"/>
          <w:sz w:val="22"/>
        </w:rPr>
      </w:pPr>
      <w:r w:rsidRPr="00E31508">
        <w:rPr>
          <w:rFonts w:ascii="Arial" w:hAnsi="Arial" w:cs="Arial"/>
          <w:sz w:val="22"/>
        </w:rPr>
        <w:t>Si un tel alignement ne peut être obtenu, l’UGECAM de Normandie aura la possibilité de résilier sans indemnité, la partie non exécutée du marché.</w:t>
      </w:r>
    </w:p>
    <w:p w14:paraId="74EE06EF" w14:textId="77777777" w:rsidR="00421E03" w:rsidRPr="00E31508" w:rsidRDefault="00421E03" w:rsidP="00421E03">
      <w:pPr>
        <w:tabs>
          <w:tab w:val="left" w:pos="2977"/>
        </w:tabs>
        <w:jc w:val="both"/>
        <w:rPr>
          <w:rFonts w:ascii="Arial" w:hAnsi="Arial" w:cs="Arial"/>
          <w:sz w:val="22"/>
        </w:rPr>
      </w:pPr>
    </w:p>
    <w:p w14:paraId="6A8CFD13" w14:textId="77777777" w:rsidR="00421E03" w:rsidRPr="00E31508" w:rsidRDefault="00421E03" w:rsidP="00421E03">
      <w:pPr>
        <w:jc w:val="both"/>
        <w:rPr>
          <w:rFonts w:ascii="Arial" w:hAnsi="Arial" w:cs="Arial"/>
          <w:sz w:val="22"/>
        </w:rPr>
      </w:pPr>
      <w:r>
        <w:rPr>
          <w:rFonts w:ascii="Arial" w:hAnsi="Arial" w:cs="Arial"/>
          <w:b/>
          <w:sz w:val="22"/>
        </w:rPr>
        <w:t>16</w:t>
      </w:r>
      <w:r w:rsidRPr="00E31508">
        <w:rPr>
          <w:rFonts w:ascii="Arial" w:hAnsi="Arial" w:cs="Arial"/>
          <w:b/>
          <w:sz w:val="22"/>
        </w:rPr>
        <w:t>.2 -</w:t>
      </w:r>
      <w:r w:rsidRPr="00E31508">
        <w:rPr>
          <w:rFonts w:ascii="Arial" w:hAnsi="Arial" w:cs="Arial"/>
          <w:sz w:val="22"/>
        </w:rPr>
        <w:t xml:space="preserve"> Les titulaires étrangers s’engagent à fournir à l’organisme, à chaque révision de prix, la copie certifiée conforme des documents officiels justifiant la valeur des indices traduits en français par un service officiel.</w:t>
      </w:r>
    </w:p>
    <w:p w14:paraId="3DD5C4A7" w14:textId="77777777" w:rsidR="00421E03" w:rsidRPr="00E31508" w:rsidRDefault="00421E03" w:rsidP="00421E03">
      <w:pPr>
        <w:jc w:val="both"/>
        <w:rPr>
          <w:rFonts w:ascii="Arial" w:hAnsi="Arial" w:cs="Arial"/>
          <w:sz w:val="16"/>
        </w:rPr>
      </w:pPr>
    </w:p>
    <w:p w14:paraId="4CE61315" w14:textId="77777777" w:rsidR="00421E03" w:rsidRPr="00E31508" w:rsidRDefault="00421E03" w:rsidP="00421E03">
      <w:pPr>
        <w:jc w:val="both"/>
        <w:rPr>
          <w:rFonts w:ascii="Arial" w:hAnsi="Arial" w:cs="Arial"/>
          <w:sz w:val="22"/>
        </w:rPr>
      </w:pPr>
      <w:r>
        <w:rPr>
          <w:rFonts w:ascii="Arial" w:hAnsi="Arial" w:cs="Arial"/>
          <w:b/>
          <w:sz w:val="22"/>
        </w:rPr>
        <w:t>16</w:t>
      </w:r>
      <w:r w:rsidRPr="00E31508">
        <w:rPr>
          <w:rFonts w:ascii="Arial" w:hAnsi="Arial" w:cs="Arial"/>
          <w:b/>
          <w:sz w:val="22"/>
        </w:rPr>
        <w:t>.3 -</w:t>
      </w:r>
      <w:r w:rsidRPr="00E31508">
        <w:rPr>
          <w:rFonts w:ascii="Arial" w:hAnsi="Arial" w:cs="Arial"/>
          <w:sz w:val="22"/>
        </w:rPr>
        <w:t xml:space="preserve"> La clause de sauvegarde est fixée à</w:t>
      </w:r>
      <w:r w:rsidRPr="003B4EC4">
        <w:rPr>
          <w:rFonts w:ascii="Arial" w:hAnsi="Arial" w:cs="Arial"/>
          <w:sz w:val="22"/>
        </w:rPr>
        <w:t xml:space="preserve"> </w:t>
      </w:r>
      <w:r w:rsidRPr="003B4EC4">
        <w:rPr>
          <w:rFonts w:ascii="Arial" w:hAnsi="Arial" w:cs="Arial"/>
          <w:b/>
          <w:sz w:val="22"/>
          <w:szCs w:val="22"/>
        </w:rPr>
        <w:t xml:space="preserve">3 </w:t>
      </w:r>
      <w:r w:rsidRPr="00E31508">
        <w:rPr>
          <w:rFonts w:ascii="Arial" w:hAnsi="Arial" w:cs="Arial"/>
          <w:b/>
          <w:sz w:val="22"/>
          <w:szCs w:val="22"/>
        </w:rPr>
        <w:t>%</w:t>
      </w:r>
      <w:r w:rsidRPr="00E31508">
        <w:rPr>
          <w:rFonts w:ascii="Arial" w:hAnsi="Arial" w:cs="Arial"/>
          <w:sz w:val="22"/>
        </w:rPr>
        <w:t xml:space="preserve"> par rapport au dernier prix accepté et appliqué.</w:t>
      </w:r>
    </w:p>
    <w:p w14:paraId="3176F35B" w14:textId="77777777" w:rsidR="00421E03" w:rsidRPr="00025CFF" w:rsidRDefault="00421E03" w:rsidP="00421E03">
      <w:pPr>
        <w:jc w:val="both"/>
        <w:rPr>
          <w:rFonts w:ascii="Arial" w:hAnsi="Arial" w:cs="Arial"/>
          <w:sz w:val="16"/>
          <w:szCs w:val="16"/>
        </w:rPr>
      </w:pPr>
    </w:p>
    <w:p w14:paraId="3B62C506" w14:textId="77777777" w:rsidR="00421E03" w:rsidRPr="00025CFF" w:rsidRDefault="00421E03" w:rsidP="00421E03">
      <w:pPr>
        <w:jc w:val="both"/>
        <w:rPr>
          <w:rFonts w:ascii="Arial" w:hAnsi="Arial" w:cs="Arial"/>
          <w:sz w:val="16"/>
          <w:szCs w:val="16"/>
        </w:rPr>
      </w:pPr>
    </w:p>
    <w:p w14:paraId="572D3E49" w14:textId="77777777" w:rsidR="00421E03" w:rsidRPr="00025CFF" w:rsidRDefault="00421E03" w:rsidP="00421E03">
      <w:pPr>
        <w:jc w:val="both"/>
        <w:rPr>
          <w:rFonts w:ascii="Arial" w:hAnsi="Arial" w:cs="Arial"/>
          <w:sz w:val="16"/>
          <w:szCs w:val="16"/>
        </w:rPr>
      </w:pPr>
    </w:p>
    <w:p w14:paraId="7DBB5ED1" w14:textId="77777777" w:rsidR="00421E03" w:rsidRPr="00C71287" w:rsidRDefault="00421E03" w:rsidP="00421E03">
      <w:pPr>
        <w:pStyle w:val="Titre3"/>
        <w:rPr>
          <w:rFonts w:cs="Arial"/>
          <w:sz w:val="22"/>
        </w:rPr>
      </w:pPr>
      <w:r w:rsidRPr="00C71287">
        <w:rPr>
          <w:rFonts w:cs="Arial"/>
          <w:sz w:val="22"/>
        </w:rPr>
        <w:t>ARTICLE 18 - CONDITIONS D’EXECUTION</w:t>
      </w:r>
    </w:p>
    <w:p w14:paraId="18317223" w14:textId="77777777" w:rsidR="00421E03" w:rsidRPr="00C71287" w:rsidRDefault="00421E03" w:rsidP="00421E03">
      <w:pPr>
        <w:pStyle w:val="Titre3"/>
        <w:rPr>
          <w:rFonts w:cs="Arial"/>
          <w:sz w:val="22"/>
        </w:rPr>
      </w:pPr>
      <w:r w:rsidRPr="00C71287">
        <w:rPr>
          <w:rFonts w:cs="Arial"/>
          <w:sz w:val="22"/>
        </w:rPr>
        <w:t xml:space="preserve">18.1 - Bons de commande </w:t>
      </w:r>
    </w:p>
    <w:p w14:paraId="3BF46615" w14:textId="77777777" w:rsidR="00421E03" w:rsidRPr="00025CFF" w:rsidRDefault="00421E03" w:rsidP="00421E03">
      <w:pPr>
        <w:ind w:left="426"/>
        <w:jc w:val="both"/>
        <w:rPr>
          <w:rFonts w:ascii="Arial" w:hAnsi="Arial" w:cs="Arial"/>
          <w:sz w:val="16"/>
          <w:szCs w:val="16"/>
        </w:rPr>
      </w:pPr>
    </w:p>
    <w:p w14:paraId="29FD0467" w14:textId="77777777" w:rsidR="00421E03" w:rsidRPr="00025CFF" w:rsidRDefault="00421E03" w:rsidP="00421E03">
      <w:pPr>
        <w:ind w:left="426"/>
        <w:jc w:val="both"/>
        <w:rPr>
          <w:rFonts w:ascii="Arial" w:hAnsi="Arial" w:cs="Arial"/>
          <w:sz w:val="16"/>
          <w:szCs w:val="16"/>
        </w:rPr>
      </w:pPr>
    </w:p>
    <w:p w14:paraId="6A9EB5E9" w14:textId="77777777" w:rsidR="00421E03" w:rsidRPr="00C71287" w:rsidRDefault="00421E03" w:rsidP="00421E03">
      <w:pPr>
        <w:pStyle w:val="Titre3"/>
        <w:rPr>
          <w:rFonts w:cs="Arial"/>
          <w:sz w:val="22"/>
        </w:rPr>
      </w:pPr>
      <w:r w:rsidRPr="00C71287">
        <w:rPr>
          <w:rFonts w:cs="Arial"/>
          <w:sz w:val="22"/>
        </w:rPr>
        <w:t>18.2 - Délais</w:t>
      </w:r>
    </w:p>
    <w:p w14:paraId="65B5AB52" w14:textId="77777777" w:rsidR="00421E03" w:rsidRPr="00025CFF" w:rsidRDefault="00421E03" w:rsidP="00421E03">
      <w:pPr>
        <w:jc w:val="both"/>
        <w:rPr>
          <w:rFonts w:ascii="Arial" w:hAnsi="Arial" w:cs="Arial"/>
          <w:sz w:val="16"/>
        </w:rPr>
      </w:pPr>
    </w:p>
    <w:p w14:paraId="057A566A" w14:textId="68BD96EE" w:rsidR="00421E03" w:rsidRPr="006F1C0F" w:rsidRDefault="00421E03" w:rsidP="00421E03">
      <w:pPr>
        <w:jc w:val="both"/>
        <w:rPr>
          <w:rFonts w:ascii="Arial" w:hAnsi="Arial" w:cs="Arial"/>
          <w:sz w:val="22"/>
        </w:rPr>
      </w:pPr>
      <w:r w:rsidRPr="00025CFF">
        <w:rPr>
          <w:rFonts w:ascii="Arial" w:hAnsi="Arial" w:cs="Arial"/>
          <w:sz w:val="22"/>
        </w:rPr>
        <w:t>Le titulaire s’engage à livrer les véhicules commandés à la date indiquée sur le bon de commande, conformément aux</w:t>
      </w:r>
      <w:r w:rsidR="006F1C0F">
        <w:rPr>
          <w:rFonts w:ascii="Arial" w:hAnsi="Arial" w:cs="Arial"/>
          <w:sz w:val="22"/>
        </w:rPr>
        <w:t xml:space="preserve"> délais de livraison indiqués à</w:t>
      </w:r>
      <w:r w:rsidRPr="006F1C0F">
        <w:rPr>
          <w:rFonts w:ascii="Arial" w:hAnsi="Arial" w:cs="Arial"/>
          <w:sz w:val="22"/>
        </w:rPr>
        <w:t xml:space="preserve"> de l’Acte d’Engagement.</w:t>
      </w:r>
    </w:p>
    <w:p w14:paraId="4151CA05" w14:textId="77777777" w:rsidR="00421E03" w:rsidRPr="00025CFF" w:rsidRDefault="00421E03" w:rsidP="00421E03">
      <w:pPr>
        <w:jc w:val="both"/>
        <w:rPr>
          <w:rFonts w:ascii="Arial" w:hAnsi="Arial" w:cs="Arial"/>
          <w:sz w:val="16"/>
          <w:szCs w:val="16"/>
        </w:rPr>
      </w:pPr>
    </w:p>
    <w:p w14:paraId="79BFED6A" w14:textId="77777777" w:rsidR="00421E03" w:rsidRPr="00025CFF" w:rsidRDefault="00421E03" w:rsidP="00421E03">
      <w:pPr>
        <w:jc w:val="both"/>
        <w:rPr>
          <w:rFonts w:ascii="Arial" w:hAnsi="Arial" w:cs="Arial"/>
          <w:sz w:val="16"/>
          <w:szCs w:val="16"/>
        </w:rPr>
      </w:pPr>
    </w:p>
    <w:p w14:paraId="53040646" w14:textId="77777777" w:rsidR="00421E03" w:rsidRPr="00C71287" w:rsidRDefault="00421E03" w:rsidP="00421E03">
      <w:pPr>
        <w:pStyle w:val="Titre3"/>
        <w:rPr>
          <w:rFonts w:cs="Arial"/>
          <w:sz w:val="22"/>
        </w:rPr>
      </w:pPr>
      <w:r w:rsidRPr="00C71287">
        <w:rPr>
          <w:rFonts w:cs="Arial"/>
          <w:sz w:val="22"/>
        </w:rPr>
        <w:t>18.3- Livraisons</w:t>
      </w:r>
    </w:p>
    <w:p w14:paraId="5C71948D" w14:textId="77777777" w:rsidR="00421E03" w:rsidRPr="00025CFF" w:rsidRDefault="00421E03" w:rsidP="00421E03">
      <w:pPr>
        <w:ind w:left="426"/>
        <w:jc w:val="both"/>
        <w:rPr>
          <w:rFonts w:ascii="Arial" w:hAnsi="Arial" w:cs="Arial"/>
          <w:b/>
          <w:sz w:val="16"/>
        </w:rPr>
      </w:pPr>
    </w:p>
    <w:p w14:paraId="0C5CDF5C" w14:textId="77777777" w:rsidR="00421E03" w:rsidRPr="00025CFF" w:rsidRDefault="00421E03" w:rsidP="00421E03">
      <w:pPr>
        <w:jc w:val="both"/>
        <w:rPr>
          <w:rFonts w:ascii="Arial" w:hAnsi="Arial" w:cs="Arial"/>
          <w:sz w:val="22"/>
        </w:rPr>
      </w:pPr>
      <w:r w:rsidRPr="00025CFF">
        <w:rPr>
          <w:rFonts w:ascii="Arial" w:hAnsi="Arial" w:cs="Arial"/>
          <w:sz w:val="22"/>
        </w:rPr>
        <w:t>Les livraisons seront effectuées, le cas échéant, à l’établissement et durant les plages horaires indiquées par l’établissement.</w:t>
      </w:r>
    </w:p>
    <w:p w14:paraId="61F182BE" w14:textId="77777777" w:rsidR="00421E03" w:rsidRPr="00025CFF" w:rsidRDefault="00421E03" w:rsidP="00421E03">
      <w:pPr>
        <w:jc w:val="both"/>
        <w:rPr>
          <w:rFonts w:ascii="Arial" w:hAnsi="Arial" w:cs="Arial"/>
          <w:sz w:val="22"/>
        </w:rPr>
      </w:pPr>
    </w:p>
    <w:p w14:paraId="0931A751" w14:textId="77777777" w:rsidR="00421E03" w:rsidRPr="00025CFF" w:rsidRDefault="00421E03" w:rsidP="00421E03">
      <w:pPr>
        <w:jc w:val="both"/>
        <w:rPr>
          <w:rFonts w:ascii="Arial" w:hAnsi="Arial" w:cs="Arial"/>
          <w:sz w:val="22"/>
        </w:rPr>
      </w:pPr>
      <w:r w:rsidRPr="00025CFF">
        <w:rPr>
          <w:rFonts w:ascii="Arial" w:hAnsi="Arial" w:cs="Arial"/>
          <w:sz w:val="22"/>
        </w:rPr>
        <w:t>La livraison doit-être conforme aux cahiers des charges.</w:t>
      </w:r>
    </w:p>
    <w:p w14:paraId="50EC7E4E" w14:textId="77777777" w:rsidR="00421E03" w:rsidRPr="00025CFF" w:rsidRDefault="00421E03" w:rsidP="00421E03">
      <w:pPr>
        <w:jc w:val="both"/>
        <w:rPr>
          <w:rFonts w:ascii="Arial" w:hAnsi="Arial" w:cs="Arial"/>
          <w:sz w:val="22"/>
          <w:highlight w:val="yellow"/>
        </w:rPr>
      </w:pPr>
    </w:p>
    <w:p w14:paraId="1BB652CD" w14:textId="77777777" w:rsidR="00421E03" w:rsidRPr="00C71287" w:rsidRDefault="00421E03" w:rsidP="00421E03">
      <w:pPr>
        <w:pStyle w:val="Titre3"/>
        <w:rPr>
          <w:rFonts w:cs="Arial"/>
          <w:sz w:val="22"/>
        </w:rPr>
      </w:pPr>
      <w:r w:rsidRPr="00C71287">
        <w:rPr>
          <w:rFonts w:cs="Arial"/>
          <w:sz w:val="22"/>
        </w:rPr>
        <w:t>18.4 - Pénalités</w:t>
      </w:r>
    </w:p>
    <w:p w14:paraId="3C933B7E" w14:textId="77777777" w:rsidR="00421E03" w:rsidRPr="00025CFF" w:rsidRDefault="00421E03" w:rsidP="00421E03">
      <w:pPr>
        <w:jc w:val="both"/>
        <w:rPr>
          <w:rFonts w:ascii="Arial" w:hAnsi="Arial" w:cs="Arial"/>
          <w:b/>
          <w:sz w:val="22"/>
        </w:rPr>
      </w:pPr>
    </w:p>
    <w:p w14:paraId="775E3360" w14:textId="77777777" w:rsidR="00421E03" w:rsidRPr="00025CFF" w:rsidRDefault="00421E03" w:rsidP="00421E03">
      <w:pPr>
        <w:jc w:val="both"/>
        <w:rPr>
          <w:rFonts w:ascii="Arial" w:hAnsi="Arial" w:cs="Arial"/>
          <w:sz w:val="22"/>
          <w:u w:val="single"/>
        </w:rPr>
      </w:pPr>
      <w:bookmarkStart w:id="18" w:name="_Toc468259278"/>
      <w:bookmarkStart w:id="19" w:name="_Toc468260651"/>
      <w:r w:rsidRPr="00025CFF">
        <w:rPr>
          <w:rFonts w:ascii="Arial" w:hAnsi="Arial" w:cs="Arial"/>
          <w:sz w:val="22"/>
          <w:u w:val="single"/>
        </w:rPr>
        <w:t>Non-respect des modalités logistiques :</w:t>
      </w:r>
    </w:p>
    <w:p w14:paraId="73E5EB93" w14:textId="77777777" w:rsidR="00421E03" w:rsidRPr="00025CFF" w:rsidRDefault="00421E03" w:rsidP="00421E03">
      <w:pPr>
        <w:jc w:val="both"/>
        <w:rPr>
          <w:rFonts w:ascii="Arial" w:hAnsi="Arial" w:cs="Arial"/>
          <w:sz w:val="22"/>
        </w:rPr>
      </w:pPr>
    </w:p>
    <w:p w14:paraId="568B506D" w14:textId="71BF9C89" w:rsidR="00421E03" w:rsidRPr="00025CFF" w:rsidRDefault="00421E03" w:rsidP="00421E03">
      <w:pPr>
        <w:jc w:val="both"/>
        <w:rPr>
          <w:rFonts w:ascii="Arial" w:hAnsi="Arial" w:cs="Arial"/>
          <w:sz w:val="22"/>
        </w:rPr>
      </w:pPr>
      <w:r w:rsidRPr="00025CFF">
        <w:rPr>
          <w:rFonts w:ascii="Arial" w:hAnsi="Arial" w:cs="Arial"/>
          <w:sz w:val="22"/>
        </w:rPr>
        <w:t xml:space="preserve">Une pénalité de </w:t>
      </w:r>
      <w:r w:rsidR="006A09E9" w:rsidRPr="006A09E9">
        <w:rPr>
          <w:rFonts w:ascii="Arial" w:hAnsi="Arial"/>
          <w:sz w:val="22"/>
        </w:rPr>
        <w:t>15</w:t>
      </w:r>
      <w:r w:rsidRPr="006A09E9">
        <w:rPr>
          <w:rFonts w:ascii="Arial" w:hAnsi="Arial"/>
          <w:sz w:val="22"/>
          <w:rPrChange w:id="20" w:author="Utilisateur invité" w:date="2025-04-04T08:44:00Z">
            <w:rPr>
              <w:rFonts w:ascii="Arial" w:hAnsi="Arial" w:cs="Arial"/>
              <w:sz w:val="22"/>
              <w:highlight w:val="yellow"/>
            </w:rPr>
          </w:rPrChange>
        </w:rPr>
        <w:t>0</w:t>
      </w:r>
      <w:r w:rsidRPr="09938CE2">
        <w:rPr>
          <w:rFonts w:ascii="Arial" w:hAnsi="Arial"/>
          <w:sz w:val="22"/>
          <w:rPrChange w:id="21" w:author="Utilisateur invité" w:date="2025-04-04T08:44:00Z">
            <w:rPr>
              <w:rFonts w:ascii="Arial" w:hAnsi="Arial" w:cs="Arial"/>
              <w:sz w:val="22"/>
              <w:highlight w:val="yellow"/>
            </w:rPr>
          </w:rPrChange>
        </w:rPr>
        <w:t xml:space="preserve"> euros</w:t>
      </w:r>
      <w:r w:rsidRPr="00025CFF">
        <w:rPr>
          <w:rFonts w:ascii="Arial" w:hAnsi="Arial" w:cs="Arial"/>
          <w:sz w:val="22"/>
        </w:rPr>
        <w:t xml:space="preserve"> sera appliquée pour chaque jour de livraison non respecté ou modifié sans raison</w:t>
      </w:r>
      <w:r w:rsidR="00486883">
        <w:rPr>
          <w:rFonts w:ascii="Arial" w:hAnsi="Arial" w:cs="Arial"/>
          <w:sz w:val="22"/>
        </w:rPr>
        <w:t>s</w:t>
      </w:r>
      <w:r w:rsidRPr="00025CFF">
        <w:rPr>
          <w:rFonts w:ascii="Arial" w:hAnsi="Arial" w:cs="Arial"/>
          <w:sz w:val="22"/>
        </w:rPr>
        <w:t>.</w:t>
      </w:r>
    </w:p>
    <w:p w14:paraId="39994056" w14:textId="77777777" w:rsidR="00421E03" w:rsidRPr="00025CFF" w:rsidRDefault="00421E03" w:rsidP="00421E03">
      <w:pPr>
        <w:jc w:val="both"/>
        <w:rPr>
          <w:rFonts w:ascii="Arial" w:hAnsi="Arial" w:cs="Arial"/>
          <w:sz w:val="22"/>
        </w:rPr>
      </w:pPr>
    </w:p>
    <w:p w14:paraId="4745FBCF" w14:textId="77777777" w:rsidR="00421E03" w:rsidRPr="00025CFF" w:rsidRDefault="00421E03" w:rsidP="00421E03">
      <w:pPr>
        <w:jc w:val="both"/>
        <w:rPr>
          <w:rFonts w:ascii="Arial" w:hAnsi="Arial" w:cs="Arial"/>
          <w:sz w:val="22"/>
        </w:rPr>
      </w:pPr>
      <w:r w:rsidRPr="00025CFF">
        <w:rPr>
          <w:rFonts w:ascii="Arial" w:hAnsi="Arial" w:cs="Arial"/>
          <w:sz w:val="22"/>
          <w:u w:val="single"/>
        </w:rPr>
        <w:t>Pénalités d’indisponibilité pour les prestations de services après-vente</w:t>
      </w:r>
      <w:r w:rsidRPr="00025CFF">
        <w:rPr>
          <w:rFonts w:ascii="Arial" w:hAnsi="Arial" w:cs="Arial"/>
          <w:sz w:val="22"/>
        </w:rPr>
        <w:t> :</w:t>
      </w:r>
    </w:p>
    <w:p w14:paraId="62DA027F" w14:textId="77777777" w:rsidR="00421E03" w:rsidRPr="00025CFF" w:rsidRDefault="00421E03" w:rsidP="00421E03">
      <w:pPr>
        <w:jc w:val="both"/>
        <w:rPr>
          <w:rFonts w:ascii="Arial" w:hAnsi="Arial" w:cs="Arial"/>
          <w:sz w:val="22"/>
          <w:u w:val="single"/>
        </w:rPr>
      </w:pPr>
    </w:p>
    <w:p w14:paraId="609EBB38" w14:textId="77777777" w:rsidR="00421E03" w:rsidRPr="00025CFF" w:rsidRDefault="00421E03" w:rsidP="00421E03">
      <w:pPr>
        <w:jc w:val="both"/>
        <w:rPr>
          <w:rFonts w:ascii="Arial" w:hAnsi="Arial" w:cs="Arial"/>
          <w:sz w:val="22"/>
        </w:rPr>
      </w:pPr>
      <w:r w:rsidRPr="00025CFF">
        <w:rPr>
          <w:rFonts w:ascii="Arial" w:hAnsi="Arial" w:cs="Arial"/>
          <w:sz w:val="22"/>
        </w:rPr>
        <w:t>Dans le cas d’une indisponibilité du véhicule due au défaut d’intervention de la maintenance, de la garantie ou du service après-vente, une pénalité journalière équivalente aux frais de location d’un véhicule de remplacement sera appliquée.</w:t>
      </w:r>
    </w:p>
    <w:p w14:paraId="44814190" w14:textId="77777777" w:rsidR="00421E03" w:rsidRPr="00025CFF" w:rsidRDefault="00421E03">
      <w:pPr>
        <w:pStyle w:val="Paragraphedeliste"/>
        <w:rPr>
          <w:rFonts w:ascii="Arial" w:hAnsi="Arial"/>
          <w:sz w:val="22"/>
          <w:highlight w:val="yellow"/>
          <w:rPrChange w:id="22" w:author="Utilisateur invité" w:date="2025-04-04T08:44:00Z">
            <w:rPr>
              <w:rFonts w:ascii="Arial" w:hAnsi="Arial" w:cs="Arial"/>
              <w:sz w:val="22"/>
            </w:rPr>
          </w:rPrChange>
        </w:rPr>
        <w:pPrChange w:id="23" w:author="Utilisateur invité" w:date="2025-04-04T08:44:00Z">
          <w:pPr>
            <w:jc w:val="both"/>
          </w:pPr>
        </w:pPrChange>
      </w:pPr>
    </w:p>
    <w:p w14:paraId="2DBD1292" w14:textId="77777777" w:rsidR="00421E03" w:rsidRPr="00025CFF" w:rsidRDefault="00421E03" w:rsidP="00421E03">
      <w:pPr>
        <w:pStyle w:val="Paragraphedeliste"/>
        <w:rPr>
          <w:del w:id="24" w:author="Utilisateur invité" w:date="2025-04-04T08:44:00Z"/>
          <w:rFonts w:ascii="Arial" w:hAnsi="Arial" w:cs="Arial"/>
          <w:sz w:val="22"/>
          <w:highlight w:val="yellow"/>
        </w:rPr>
      </w:pPr>
    </w:p>
    <w:p w14:paraId="497E3C09" w14:textId="77777777" w:rsidR="00421E03" w:rsidRPr="00025CFF" w:rsidRDefault="00421E03" w:rsidP="00421E03">
      <w:pPr>
        <w:jc w:val="both"/>
        <w:rPr>
          <w:rFonts w:ascii="Arial" w:hAnsi="Arial" w:cs="Arial"/>
          <w:b/>
          <w:sz w:val="22"/>
        </w:rPr>
      </w:pPr>
      <w:r w:rsidRPr="00025CFF">
        <w:rPr>
          <w:rFonts w:ascii="Arial" w:hAnsi="Arial" w:cs="Arial"/>
          <w:b/>
          <w:sz w:val="22"/>
        </w:rPr>
        <w:t>18.5- Responsabilités du Titulaire :</w:t>
      </w:r>
    </w:p>
    <w:p w14:paraId="0AD20CAD" w14:textId="77777777" w:rsidR="00421E03" w:rsidRPr="000B6DF1" w:rsidRDefault="00421E03" w:rsidP="00421E03">
      <w:pPr>
        <w:jc w:val="both"/>
        <w:rPr>
          <w:rFonts w:ascii="Arial" w:hAnsi="Arial" w:cs="Arial"/>
          <w:b/>
          <w:color w:val="44546A" w:themeColor="text2"/>
          <w:sz w:val="22"/>
        </w:rPr>
      </w:pPr>
    </w:p>
    <w:p w14:paraId="373CEF70" w14:textId="77777777" w:rsidR="00421E03" w:rsidRPr="00F54CED" w:rsidRDefault="00421E03" w:rsidP="00421E03">
      <w:pPr>
        <w:jc w:val="both"/>
        <w:rPr>
          <w:rFonts w:ascii="Arial" w:hAnsi="Arial" w:cs="Arial"/>
          <w:sz w:val="22"/>
        </w:rPr>
      </w:pPr>
      <w:r w:rsidRPr="00F54CED">
        <w:rPr>
          <w:rFonts w:ascii="Arial" w:hAnsi="Arial" w:cs="Arial"/>
          <w:sz w:val="22"/>
        </w:rPr>
        <w:t>La Responsabilité s’étend :</w:t>
      </w:r>
    </w:p>
    <w:p w14:paraId="37BA6412" w14:textId="77777777" w:rsidR="00421E03" w:rsidRPr="00F54CED" w:rsidRDefault="00421E03" w:rsidP="00421E03">
      <w:pPr>
        <w:numPr>
          <w:ilvl w:val="0"/>
          <w:numId w:val="1"/>
        </w:numPr>
        <w:jc w:val="both"/>
        <w:rPr>
          <w:rFonts w:ascii="Arial" w:hAnsi="Arial" w:cs="Arial"/>
          <w:sz w:val="22"/>
        </w:rPr>
      </w:pPr>
      <w:r w:rsidRPr="00F54CED">
        <w:rPr>
          <w:rFonts w:ascii="Arial" w:hAnsi="Arial" w:cs="Arial"/>
          <w:sz w:val="22"/>
        </w:rPr>
        <w:lastRenderedPageBreak/>
        <w:t>Aux dommages causés par les véhicules de livraison, équipement, matériaux, substances ou produits utilisés par le Titulaire, qu’ils soient propriété de l’établissement ou du Titulaire.</w:t>
      </w:r>
    </w:p>
    <w:p w14:paraId="049DCBDA" w14:textId="77777777" w:rsidR="00421E03" w:rsidRPr="00F54CED" w:rsidRDefault="00421E03" w:rsidP="00421E03">
      <w:pPr>
        <w:numPr>
          <w:ilvl w:val="0"/>
          <w:numId w:val="1"/>
        </w:numPr>
        <w:jc w:val="both"/>
        <w:rPr>
          <w:rFonts w:ascii="Arial" w:hAnsi="Arial" w:cs="Arial"/>
          <w:sz w:val="22"/>
        </w:rPr>
      </w:pPr>
      <w:r w:rsidRPr="00F54CED">
        <w:rPr>
          <w:rFonts w:ascii="Arial" w:hAnsi="Arial" w:cs="Arial"/>
          <w:sz w:val="22"/>
        </w:rPr>
        <w:t>Le Titulaire est tenu de couvrir sa responsabilité civile par une police d’assurance appropriée couvrant la totalité de ses responsabilités.</w:t>
      </w:r>
    </w:p>
    <w:p w14:paraId="34A21E59" w14:textId="77777777" w:rsidR="00421E03" w:rsidRPr="00F54CED" w:rsidRDefault="00421E03" w:rsidP="00421E03">
      <w:pPr>
        <w:jc w:val="both"/>
        <w:rPr>
          <w:rFonts w:ascii="Arial" w:hAnsi="Arial" w:cs="Arial"/>
          <w:sz w:val="22"/>
        </w:rPr>
      </w:pPr>
    </w:p>
    <w:p w14:paraId="4A72FFFE" w14:textId="77777777" w:rsidR="00421E03" w:rsidRPr="00F54CED" w:rsidRDefault="00421E03" w:rsidP="00421E03">
      <w:pPr>
        <w:pStyle w:val="Default"/>
        <w:jc w:val="both"/>
        <w:rPr>
          <w:rFonts w:ascii="Arial" w:hAnsi="Arial" w:cs="Arial"/>
          <w:color w:val="auto"/>
          <w:sz w:val="22"/>
          <w:szCs w:val="20"/>
        </w:rPr>
      </w:pPr>
      <w:r>
        <w:rPr>
          <w:rFonts w:ascii="Arial" w:hAnsi="Arial" w:cs="Arial"/>
          <w:color w:val="auto"/>
          <w:sz w:val="22"/>
          <w:szCs w:val="20"/>
        </w:rPr>
        <w:t xml:space="preserve">Dans </w:t>
      </w:r>
      <w:r w:rsidRPr="00F54CED">
        <w:rPr>
          <w:rFonts w:ascii="Arial" w:hAnsi="Arial" w:cs="Arial"/>
          <w:color w:val="auto"/>
          <w:sz w:val="22"/>
          <w:szCs w:val="20"/>
        </w:rPr>
        <w:t xml:space="preserve">les quinze jours qui suivent la notification du marché, et avant tout commencement d’exécution, le Titulaire transmet un exemplaire de ces attestations d’assurance. </w:t>
      </w:r>
    </w:p>
    <w:p w14:paraId="38D38DF0" w14:textId="77777777" w:rsidR="00421E03" w:rsidRPr="00F54CED" w:rsidRDefault="00421E03" w:rsidP="00421E03">
      <w:pPr>
        <w:pStyle w:val="Default"/>
        <w:jc w:val="both"/>
        <w:rPr>
          <w:rFonts w:ascii="Arial" w:hAnsi="Arial" w:cs="Arial"/>
          <w:color w:val="auto"/>
          <w:sz w:val="22"/>
          <w:szCs w:val="20"/>
        </w:rPr>
      </w:pPr>
    </w:p>
    <w:p w14:paraId="26F901C9" w14:textId="77777777" w:rsidR="00421E03" w:rsidRDefault="00421E03" w:rsidP="00421E03">
      <w:pPr>
        <w:pStyle w:val="Default"/>
        <w:jc w:val="both"/>
        <w:rPr>
          <w:rFonts w:ascii="Arial" w:hAnsi="Arial" w:cs="Arial"/>
          <w:color w:val="auto"/>
          <w:sz w:val="22"/>
          <w:szCs w:val="20"/>
        </w:rPr>
      </w:pPr>
      <w:r w:rsidRPr="00F54CED">
        <w:rPr>
          <w:rFonts w:ascii="Arial" w:hAnsi="Arial" w:cs="Arial"/>
          <w:color w:val="auto"/>
          <w:sz w:val="22"/>
          <w:szCs w:val="20"/>
        </w:rPr>
        <w:t>Au cours de l’exécution du marché, le Titulaire s’engage</w:t>
      </w:r>
      <w:r>
        <w:rPr>
          <w:rFonts w:ascii="Arial" w:hAnsi="Arial" w:cs="Arial"/>
          <w:color w:val="auto"/>
          <w:sz w:val="22"/>
          <w:szCs w:val="20"/>
        </w:rPr>
        <w:t xml:space="preserve"> à communiquer au pouvoir adjudicateur</w:t>
      </w:r>
      <w:r w:rsidRPr="00F54CED">
        <w:rPr>
          <w:rFonts w:ascii="Arial" w:hAnsi="Arial" w:cs="Arial"/>
          <w:color w:val="auto"/>
          <w:sz w:val="22"/>
          <w:szCs w:val="20"/>
        </w:rPr>
        <w:t xml:space="preserve">, sous un délai de 15 jours et par écrit, toute modification survenue dans ses polices d’assurance : résiliation, changement de compagnie d’assurance, etc. </w:t>
      </w:r>
    </w:p>
    <w:p w14:paraId="39C64E71" w14:textId="77777777" w:rsidR="00421E03" w:rsidRPr="00F54CED" w:rsidRDefault="00421E03" w:rsidP="00421E03">
      <w:pPr>
        <w:pStyle w:val="Default"/>
        <w:jc w:val="both"/>
        <w:rPr>
          <w:rFonts w:ascii="Arial" w:hAnsi="Arial" w:cs="Arial"/>
          <w:color w:val="auto"/>
          <w:sz w:val="22"/>
          <w:szCs w:val="20"/>
        </w:rPr>
      </w:pPr>
    </w:p>
    <w:p w14:paraId="07BC1767" w14:textId="77777777" w:rsidR="00421E03" w:rsidRDefault="00421E03" w:rsidP="00421E03">
      <w:pPr>
        <w:pStyle w:val="Default"/>
        <w:jc w:val="both"/>
        <w:rPr>
          <w:rFonts w:ascii="Arial" w:hAnsi="Arial" w:cs="Arial"/>
          <w:color w:val="auto"/>
          <w:sz w:val="22"/>
          <w:szCs w:val="20"/>
        </w:rPr>
      </w:pPr>
      <w:r w:rsidRPr="00F54CED">
        <w:rPr>
          <w:rFonts w:ascii="Arial" w:hAnsi="Arial" w:cs="Arial"/>
          <w:color w:val="auto"/>
          <w:sz w:val="22"/>
          <w:szCs w:val="20"/>
        </w:rPr>
        <w:t xml:space="preserve">Le Titulaire présente chaque année, les attestations d’assurances correspondant aux polices qu’il a souscrites. Ces attestations font apparaître notamment la tenue à jour par le Titulaire des primes dues pour la période de garantie considérée. </w:t>
      </w:r>
    </w:p>
    <w:p w14:paraId="55DA6F6E" w14:textId="77777777" w:rsidR="00421E03" w:rsidRPr="00F54CED" w:rsidRDefault="00421E03" w:rsidP="00421E03">
      <w:pPr>
        <w:pStyle w:val="Default"/>
        <w:jc w:val="both"/>
        <w:rPr>
          <w:rFonts w:ascii="Arial" w:hAnsi="Arial" w:cs="Arial"/>
          <w:color w:val="auto"/>
          <w:sz w:val="22"/>
          <w:szCs w:val="20"/>
        </w:rPr>
      </w:pPr>
    </w:p>
    <w:p w14:paraId="37F1C4D3" w14:textId="77777777" w:rsidR="00421E03" w:rsidRPr="00F54CED" w:rsidRDefault="00421E03" w:rsidP="00421E03">
      <w:pPr>
        <w:jc w:val="both"/>
        <w:rPr>
          <w:rFonts w:ascii="Arial" w:hAnsi="Arial" w:cs="Arial"/>
          <w:sz w:val="22"/>
        </w:rPr>
      </w:pPr>
      <w:r w:rsidRPr="00F54CED">
        <w:rPr>
          <w:rFonts w:ascii="Arial" w:hAnsi="Arial" w:cs="Arial"/>
          <w:sz w:val="22"/>
        </w:rPr>
        <w:t>A défaut de présentation de ces attestations d’assurance, le Titulaire s’expose à des pénalités.</w:t>
      </w:r>
    </w:p>
    <w:p w14:paraId="5118A1C7" w14:textId="77777777" w:rsidR="00421E03" w:rsidRDefault="00421E03" w:rsidP="00421E03">
      <w:pPr>
        <w:jc w:val="both"/>
        <w:rPr>
          <w:rFonts w:ascii="Arial" w:hAnsi="Arial" w:cs="Arial"/>
          <w:sz w:val="22"/>
        </w:rPr>
      </w:pPr>
    </w:p>
    <w:p w14:paraId="390321F1" w14:textId="77777777" w:rsidR="00421E03" w:rsidRPr="00025CFF" w:rsidRDefault="00421E03" w:rsidP="00421E03">
      <w:pPr>
        <w:pStyle w:val="Titre3"/>
        <w:rPr>
          <w:rFonts w:cs="Arial"/>
          <w:sz w:val="22"/>
        </w:rPr>
      </w:pPr>
      <w:r w:rsidRPr="00025CFF">
        <w:rPr>
          <w:rFonts w:cs="Arial"/>
          <w:sz w:val="22"/>
        </w:rPr>
        <w:t xml:space="preserve">ARTICLE 20: </w:t>
      </w:r>
      <w:r w:rsidRPr="00025CFF">
        <w:rPr>
          <w:rFonts w:cs="Arial"/>
          <w:bCs/>
          <w:sz w:val="22"/>
        </w:rPr>
        <w:t>ASSURANCES</w:t>
      </w:r>
    </w:p>
    <w:p w14:paraId="4839DB70" w14:textId="77777777" w:rsidR="00421E03" w:rsidRPr="00025CFF" w:rsidRDefault="00421E03" w:rsidP="00421E03">
      <w:pPr>
        <w:jc w:val="both"/>
        <w:rPr>
          <w:rFonts w:ascii="Arial" w:hAnsi="Arial" w:cs="Arial"/>
          <w:sz w:val="22"/>
        </w:rPr>
      </w:pPr>
    </w:p>
    <w:p w14:paraId="6EA43D10" w14:textId="77777777" w:rsidR="00421E03" w:rsidRPr="00025CFF" w:rsidRDefault="00421E03" w:rsidP="00421E03">
      <w:pPr>
        <w:jc w:val="both"/>
        <w:rPr>
          <w:rFonts w:ascii="Arial" w:hAnsi="Arial" w:cs="Arial"/>
          <w:sz w:val="22"/>
        </w:rPr>
      </w:pPr>
      <w:r w:rsidRPr="00025CFF">
        <w:rPr>
          <w:rFonts w:ascii="Arial" w:hAnsi="Arial" w:cs="Arial"/>
          <w:sz w:val="22"/>
        </w:rPr>
        <w:t>Conformément à l’article 9 du CCAG/FCS, le titulaire doit contracter les assurances permettant de garantir sa responsabilité civile professionnelle à l’égard de l’UGECAM de Normandie et des tiers, victimes d’accidents ou de dommages causés par l’exécution des prestations ainsi que pour les dégradations occasionnées au matériel, hors faute d’un bénéficiaire.</w:t>
      </w:r>
    </w:p>
    <w:p w14:paraId="2DC785CD" w14:textId="77777777" w:rsidR="00421E03" w:rsidRPr="00025CFF" w:rsidRDefault="00421E03" w:rsidP="00421E03">
      <w:pPr>
        <w:jc w:val="both"/>
        <w:rPr>
          <w:rFonts w:ascii="Arial" w:hAnsi="Arial" w:cs="Arial"/>
          <w:sz w:val="22"/>
        </w:rPr>
      </w:pPr>
    </w:p>
    <w:p w14:paraId="5A64CE08" w14:textId="77777777" w:rsidR="00421E03" w:rsidRPr="00025CFF" w:rsidRDefault="00421E03" w:rsidP="00421E03">
      <w:pPr>
        <w:jc w:val="both"/>
        <w:rPr>
          <w:rFonts w:ascii="Arial" w:hAnsi="Arial" w:cs="Arial"/>
          <w:sz w:val="22"/>
        </w:rPr>
      </w:pPr>
      <w:r w:rsidRPr="00025CFF">
        <w:rPr>
          <w:rFonts w:ascii="Arial" w:hAnsi="Arial" w:cs="Arial"/>
          <w:sz w:val="22"/>
        </w:rPr>
        <w:t>A tout moment, le pouvoir adjudicateur peut demander au titulaire de fournir une justification qu’il est titulaire de ces contrats d’assurance, au moyen d’une attestation établissant l’étendue de la responsabilité garantie et ce, dans un délai de quinze jours à compter de la réception de la demande.</w:t>
      </w:r>
    </w:p>
    <w:p w14:paraId="6840EA76" w14:textId="77777777" w:rsidR="00421E03" w:rsidRPr="00025CFF" w:rsidRDefault="00421E03" w:rsidP="00421E03">
      <w:pPr>
        <w:jc w:val="both"/>
        <w:rPr>
          <w:rFonts w:ascii="Arial" w:hAnsi="Arial" w:cs="Arial"/>
          <w:sz w:val="22"/>
        </w:rPr>
      </w:pPr>
    </w:p>
    <w:p w14:paraId="1D6F9DBE" w14:textId="77777777" w:rsidR="00421E03" w:rsidRPr="00025CFF" w:rsidRDefault="00421E03" w:rsidP="00421E03">
      <w:pPr>
        <w:pStyle w:val="Titre3"/>
        <w:rPr>
          <w:rFonts w:cs="Arial"/>
          <w:sz w:val="22"/>
        </w:rPr>
      </w:pPr>
      <w:r w:rsidRPr="00025CFF">
        <w:rPr>
          <w:rFonts w:cs="Arial"/>
          <w:sz w:val="22"/>
        </w:rPr>
        <w:t xml:space="preserve">ARTICLE 20: DEVELOPPEMENT DURABLE </w:t>
      </w:r>
    </w:p>
    <w:p w14:paraId="5E033293" w14:textId="77777777" w:rsidR="00421E03" w:rsidRPr="00025CFF" w:rsidRDefault="00421E03" w:rsidP="00421E03">
      <w:pPr>
        <w:jc w:val="both"/>
        <w:rPr>
          <w:rFonts w:ascii="Arial" w:hAnsi="Arial" w:cs="Arial"/>
          <w:b/>
          <w:i/>
          <w:sz w:val="16"/>
          <w:u w:val="single"/>
        </w:rPr>
      </w:pPr>
    </w:p>
    <w:p w14:paraId="3BB82637" w14:textId="77777777" w:rsidR="00421E03" w:rsidRPr="00025CFF" w:rsidRDefault="00421E03" w:rsidP="00421E03">
      <w:pPr>
        <w:jc w:val="both"/>
        <w:rPr>
          <w:rFonts w:ascii="Arial" w:hAnsi="Arial" w:cs="Arial"/>
          <w:b/>
          <w:i/>
          <w:sz w:val="16"/>
          <w:u w:val="single"/>
        </w:rPr>
      </w:pPr>
    </w:p>
    <w:p w14:paraId="229EECA4" w14:textId="77777777" w:rsidR="00421E03" w:rsidRPr="00025CFF" w:rsidRDefault="00421E03" w:rsidP="00421E03">
      <w:pPr>
        <w:jc w:val="both"/>
        <w:rPr>
          <w:rFonts w:ascii="Arial" w:hAnsi="Arial" w:cs="Arial"/>
          <w:sz w:val="22"/>
        </w:rPr>
      </w:pPr>
      <w:r w:rsidRPr="00025CFF">
        <w:rPr>
          <w:rFonts w:ascii="Arial" w:hAnsi="Arial" w:cs="Arial"/>
          <w:sz w:val="22"/>
        </w:rPr>
        <w:t>Le titulaire veille à limiter l'impact environnemental des livraisons et du transport des produits proposés. La planification du transport de ces marchandises doit permettre, lorsque cela est compatible avec les besoins de l'acheteur, d'éviter la circulation pendant les heures de pointe.</w:t>
      </w:r>
    </w:p>
    <w:p w14:paraId="45E90F31" w14:textId="77777777" w:rsidR="00421E03" w:rsidRPr="00025CFF" w:rsidRDefault="00421E03" w:rsidP="00421E03">
      <w:pPr>
        <w:jc w:val="both"/>
        <w:rPr>
          <w:rFonts w:ascii="Arial" w:hAnsi="Arial" w:cs="Arial"/>
          <w:sz w:val="22"/>
        </w:rPr>
      </w:pPr>
    </w:p>
    <w:p w14:paraId="18F8ACCF" w14:textId="77777777" w:rsidR="00421E03" w:rsidRDefault="00421E03" w:rsidP="00421E03">
      <w:pPr>
        <w:jc w:val="both"/>
        <w:rPr>
          <w:rFonts w:ascii="Arial" w:hAnsi="Arial"/>
        </w:rPr>
      </w:pPr>
      <w:r w:rsidRPr="00025CFF">
        <w:rPr>
          <w:rFonts w:ascii="Arial" w:hAnsi="Arial" w:cs="Arial"/>
          <w:sz w:val="22"/>
        </w:rPr>
        <w:t>Le titulaire privilégie le transport groupé des marchandises objets du marché afin de réduire les déplacements des véhicules de livraison. Il favorise les modes de transports les plus respectueux de l'environnement, notamment les véhicules à faibles émissions, les modes de transports doux ou alternatifs à la route</w:t>
      </w:r>
      <w:r w:rsidRPr="00025CFF">
        <w:rPr>
          <w:rFonts w:ascii="Arial" w:hAnsi="Arial"/>
        </w:rPr>
        <w:t>.</w:t>
      </w:r>
    </w:p>
    <w:p w14:paraId="170A4B28" w14:textId="77777777" w:rsidR="00421E03" w:rsidRPr="003B4EC4" w:rsidRDefault="00421E03" w:rsidP="00421E03">
      <w:pPr>
        <w:jc w:val="both"/>
        <w:rPr>
          <w:rFonts w:ascii="Arial" w:hAnsi="Arial" w:cs="Arial"/>
          <w:sz w:val="22"/>
        </w:rPr>
      </w:pPr>
    </w:p>
    <w:p w14:paraId="00F1FBBA" w14:textId="77777777" w:rsidR="00421E03" w:rsidRPr="003B4EC4" w:rsidRDefault="00421E03" w:rsidP="00421E03">
      <w:pPr>
        <w:jc w:val="both"/>
        <w:rPr>
          <w:rFonts w:ascii="Arial" w:hAnsi="Arial" w:cs="Arial"/>
          <w:sz w:val="22"/>
        </w:rPr>
      </w:pPr>
      <w:r w:rsidRPr="003B4EC4">
        <w:rPr>
          <w:rFonts w:ascii="Arial" w:hAnsi="Arial" w:cs="Arial"/>
          <w:sz w:val="22"/>
        </w:rPr>
        <w:t>Le candidat devra toujours proposer des véhicules à faible émission de carbone selon les prescriptions techniques de chaque marché subséquent.</w:t>
      </w:r>
    </w:p>
    <w:p w14:paraId="5E52B8E7" w14:textId="77777777" w:rsidR="00421E03" w:rsidRPr="003B4EC4" w:rsidRDefault="00421E03" w:rsidP="00421E03">
      <w:pPr>
        <w:jc w:val="both"/>
        <w:rPr>
          <w:rFonts w:ascii="Arial" w:hAnsi="Arial" w:cs="Arial"/>
          <w:sz w:val="22"/>
        </w:rPr>
      </w:pPr>
    </w:p>
    <w:p w14:paraId="268C67D0" w14:textId="77777777" w:rsidR="00421E03" w:rsidRPr="00E31508" w:rsidRDefault="00421E03" w:rsidP="00421E03">
      <w:pPr>
        <w:jc w:val="both"/>
        <w:rPr>
          <w:rFonts w:ascii="Arial" w:hAnsi="Arial"/>
          <w:sz w:val="16"/>
          <w:rPrChange w:id="25" w:author="Utilisateur invité" w:date="2025-04-04T08:44:00Z">
            <w:rPr>
              <w:rFonts w:ascii="Arial" w:hAnsi="Arial" w:cs="Arial"/>
              <w:sz w:val="22"/>
            </w:rPr>
          </w:rPrChange>
        </w:rPr>
      </w:pPr>
    </w:p>
    <w:bookmarkEnd w:id="18"/>
    <w:bookmarkEnd w:id="19"/>
    <w:p w14:paraId="73775919" w14:textId="77777777" w:rsidR="00421E03" w:rsidRPr="00E31508" w:rsidRDefault="00421E03" w:rsidP="00421E03">
      <w:pPr>
        <w:jc w:val="both"/>
        <w:rPr>
          <w:del w:id="26" w:author="Utilisateur invité" w:date="2025-04-04T08:44:00Z"/>
          <w:rFonts w:ascii="Arial" w:hAnsi="Arial" w:cs="Arial"/>
          <w:sz w:val="16"/>
          <w:szCs w:val="16"/>
        </w:rPr>
      </w:pPr>
    </w:p>
    <w:p w14:paraId="44A1F94F" w14:textId="77777777" w:rsidR="00421E03" w:rsidRPr="00E31508" w:rsidRDefault="00421E03" w:rsidP="00421E03">
      <w:pPr>
        <w:pStyle w:val="Titre3"/>
        <w:rPr>
          <w:rFonts w:cs="Arial"/>
          <w:sz w:val="22"/>
        </w:rPr>
      </w:pPr>
      <w:r w:rsidRPr="00E31508">
        <w:rPr>
          <w:rFonts w:cs="Arial"/>
          <w:sz w:val="22"/>
        </w:rPr>
        <w:t xml:space="preserve">ARTICLE </w:t>
      </w:r>
      <w:r>
        <w:rPr>
          <w:rFonts w:cs="Arial"/>
          <w:sz w:val="22"/>
        </w:rPr>
        <w:t>21</w:t>
      </w:r>
      <w:r w:rsidRPr="00E31508">
        <w:rPr>
          <w:rFonts w:cs="Arial"/>
          <w:sz w:val="22"/>
        </w:rPr>
        <w:t xml:space="preserve"> – SOUS-TRAITANTS</w:t>
      </w:r>
    </w:p>
    <w:p w14:paraId="14E634D4" w14:textId="77777777" w:rsidR="00421E03" w:rsidRPr="00E31508" w:rsidRDefault="00421E03" w:rsidP="00421E03">
      <w:pPr>
        <w:jc w:val="both"/>
        <w:rPr>
          <w:rFonts w:ascii="Arial" w:hAnsi="Arial" w:cs="Arial"/>
          <w:sz w:val="16"/>
        </w:rPr>
      </w:pPr>
    </w:p>
    <w:p w14:paraId="5E85566C" w14:textId="77777777" w:rsidR="00421E03" w:rsidRPr="00E31508" w:rsidRDefault="00421E03" w:rsidP="00421E03">
      <w:pPr>
        <w:tabs>
          <w:tab w:val="left" w:pos="8506"/>
        </w:tabs>
        <w:jc w:val="both"/>
        <w:rPr>
          <w:rFonts w:ascii="Arial" w:hAnsi="Arial" w:cs="Arial"/>
          <w:sz w:val="22"/>
        </w:rPr>
      </w:pPr>
      <w:r w:rsidRPr="00E31508">
        <w:rPr>
          <w:rFonts w:ascii="Arial" w:hAnsi="Arial" w:cs="Arial"/>
          <w:sz w:val="22"/>
        </w:rPr>
        <w:t>Le titulaire peut sous-traiter l'exécution de certaines parties de son marché à condition d'avoir obtenu du Pouvoir Adjudicateur, l'acceptation expresse de chaque sous-traitant et l'agrément des conditions de paiement de chaque contrat de sous-traitance.</w:t>
      </w:r>
    </w:p>
    <w:p w14:paraId="3C5149EC" w14:textId="77777777" w:rsidR="00421E03" w:rsidRPr="00E31508" w:rsidRDefault="00421E03" w:rsidP="00421E03">
      <w:pPr>
        <w:tabs>
          <w:tab w:val="left" w:pos="8506"/>
        </w:tabs>
        <w:jc w:val="both"/>
        <w:rPr>
          <w:rFonts w:ascii="Arial" w:hAnsi="Arial" w:cs="Arial"/>
          <w:sz w:val="16"/>
        </w:rPr>
      </w:pPr>
    </w:p>
    <w:p w14:paraId="158DB0AA" w14:textId="77777777" w:rsidR="00421E03" w:rsidRPr="00E31508" w:rsidRDefault="00421E03" w:rsidP="00421E03">
      <w:pPr>
        <w:tabs>
          <w:tab w:val="left" w:pos="8506"/>
        </w:tabs>
        <w:jc w:val="both"/>
        <w:rPr>
          <w:rFonts w:ascii="Arial" w:hAnsi="Arial" w:cs="Arial"/>
          <w:sz w:val="22"/>
        </w:rPr>
      </w:pPr>
      <w:r w:rsidRPr="00E31508">
        <w:rPr>
          <w:rFonts w:ascii="Arial" w:hAnsi="Arial" w:cs="Arial"/>
          <w:sz w:val="22"/>
        </w:rPr>
        <w:t>En vue d'obtenir cette acceptation et cet agrément, il remet contre récépissé à la personne responsable du marché, ou lui adresse par lettre recommandée avec accusé de réception, une déclaration mentionnant :</w:t>
      </w:r>
    </w:p>
    <w:p w14:paraId="77BF19A2" w14:textId="77777777" w:rsidR="00421E03" w:rsidRPr="00E31508" w:rsidRDefault="00421E03" w:rsidP="00421E03">
      <w:pPr>
        <w:jc w:val="both"/>
        <w:rPr>
          <w:rFonts w:ascii="Arial" w:hAnsi="Arial" w:cs="Arial"/>
          <w:sz w:val="16"/>
        </w:rPr>
      </w:pPr>
    </w:p>
    <w:p w14:paraId="79475EAC" w14:textId="77777777" w:rsidR="00421E03" w:rsidRPr="00E31508" w:rsidRDefault="00421E03" w:rsidP="00421E03">
      <w:pPr>
        <w:ind w:left="1"/>
        <w:jc w:val="both"/>
        <w:rPr>
          <w:rFonts w:ascii="Arial" w:hAnsi="Arial" w:cs="Arial"/>
          <w:sz w:val="22"/>
        </w:rPr>
      </w:pPr>
      <w:r w:rsidRPr="00E31508">
        <w:rPr>
          <w:rFonts w:ascii="Arial" w:hAnsi="Arial" w:cs="Arial"/>
          <w:sz w:val="22"/>
        </w:rPr>
        <w:tab/>
        <w:t>- la nature des prestations dont la sous-traitance est prévue,</w:t>
      </w:r>
    </w:p>
    <w:p w14:paraId="4207F262" w14:textId="77777777" w:rsidR="00421E03" w:rsidRPr="00E31508" w:rsidRDefault="00421E03" w:rsidP="00421E03">
      <w:pPr>
        <w:ind w:left="1"/>
        <w:jc w:val="both"/>
        <w:rPr>
          <w:rFonts w:ascii="Arial" w:hAnsi="Arial" w:cs="Arial"/>
          <w:sz w:val="16"/>
          <w:szCs w:val="16"/>
        </w:rPr>
      </w:pPr>
    </w:p>
    <w:p w14:paraId="45EA63DB" w14:textId="77777777" w:rsidR="00421E03" w:rsidRPr="00E31508" w:rsidRDefault="00421E03" w:rsidP="00421E03">
      <w:pPr>
        <w:ind w:left="1"/>
        <w:jc w:val="both"/>
        <w:rPr>
          <w:rFonts w:ascii="Arial" w:hAnsi="Arial" w:cs="Arial"/>
          <w:sz w:val="22"/>
        </w:rPr>
      </w:pPr>
      <w:r w:rsidRPr="00E31508">
        <w:rPr>
          <w:rFonts w:ascii="Arial" w:hAnsi="Arial" w:cs="Arial"/>
          <w:sz w:val="22"/>
        </w:rPr>
        <w:tab/>
        <w:t>- le nom, la raison ou la dénomination sociale et l'adresse du sous-traitant proposé,</w:t>
      </w:r>
    </w:p>
    <w:p w14:paraId="4C05A29F" w14:textId="77777777" w:rsidR="00421E03" w:rsidRPr="00E31508" w:rsidRDefault="00421E03" w:rsidP="00421E03">
      <w:pPr>
        <w:ind w:left="1"/>
        <w:jc w:val="both"/>
        <w:rPr>
          <w:rFonts w:ascii="Arial" w:hAnsi="Arial" w:cs="Arial"/>
          <w:sz w:val="16"/>
          <w:szCs w:val="16"/>
        </w:rPr>
      </w:pPr>
    </w:p>
    <w:p w14:paraId="0F3C9458" w14:textId="77777777" w:rsidR="00421E03" w:rsidRPr="00E31508" w:rsidRDefault="00421E03" w:rsidP="00421E03">
      <w:pPr>
        <w:ind w:left="1"/>
        <w:jc w:val="both"/>
        <w:rPr>
          <w:rFonts w:ascii="Arial" w:hAnsi="Arial" w:cs="Arial"/>
          <w:sz w:val="22"/>
        </w:rPr>
      </w:pPr>
      <w:r w:rsidRPr="00E31508">
        <w:rPr>
          <w:rFonts w:ascii="Arial" w:hAnsi="Arial" w:cs="Arial"/>
          <w:sz w:val="22"/>
        </w:rPr>
        <w:tab/>
        <w:t>- les conditions de paiement prévues par le projet de contrat de sous-traitance et le montant envisagé de chaque partie sous-traitée, sont précisées notamment la date d'établissement des prix, le régime des avances, des acomptes, des réfactions, des primes, des pénalités.</w:t>
      </w:r>
    </w:p>
    <w:p w14:paraId="22139AA2" w14:textId="77777777" w:rsidR="00421E03" w:rsidRPr="00E31508" w:rsidRDefault="00421E03" w:rsidP="00421E03">
      <w:pPr>
        <w:jc w:val="both"/>
        <w:rPr>
          <w:rFonts w:ascii="Arial" w:hAnsi="Arial" w:cs="Arial"/>
          <w:sz w:val="16"/>
        </w:rPr>
      </w:pPr>
    </w:p>
    <w:p w14:paraId="65200833" w14:textId="77777777" w:rsidR="00421E03" w:rsidRPr="00E31508" w:rsidRDefault="00421E03" w:rsidP="00421E03">
      <w:pPr>
        <w:pStyle w:val="Corpsdetexte31"/>
        <w:rPr>
          <w:rFonts w:ascii="Arial" w:hAnsi="Arial" w:cs="Arial"/>
          <w:sz w:val="22"/>
        </w:rPr>
      </w:pPr>
      <w:r w:rsidRPr="00E31508">
        <w:rPr>
          <w:rFonts w:ascii="Arial" w:hAnsi="Arial" w:cs="Arial"/>
          <w:sz w:val="22"/>
        </w:rPr>
        <w:t>Lorsque le sous-traitant a droit au paiement direct, le montant prévisionnel des sommes à payer au sous-traitant ainsi que les modalités de règlement de ces sommes.</w:t>
      </w:r>
    </w:p>
    <w:p w14:paraId="18E77415" w14:textId="77777777" w:rsidR="00421E03" w:rsidRPr="00E31508" w:rsidRDefault="00421E03" w:rsidP="00421E03">
      <w:pPr>
        <w:jc w:val="both"/>
        <w:rPr>
          <w:rFonts w:ascii="Arial" w:hAnsi="Arial" w:cs="Arial"/>
          <w:sz w:val="16"/>
        </w:rPr>
      </w:pPr>
    </w:p>
    <w:p w14:paraId="025CFE28" w14:textId="77777777" w:rsidR="00421E03" w:rsidRPr="00E31508" w:rsidRDefault="00421E03" w:rsidP="00421E03">
      <w:pPr>
        <w:jc w:val="both"/>
        <w:rPr>
          <w:rFonts w:ascii="Arial" w:hAnsi="Arial" w:cs="Arial"/>
          <w:sz w:val="22"/>
        </w:rPr>
      </w:pPr>
      <w:r w:rsidRPr="00E31508">
        <w:rPr>
          <w:rFonts w:ascii="Arial" w:hAnsi="Arial" w:cs="Arial"/>
          <w:sz w:val="22"/>
        </w:rPr>
        <w:t>Le silence du Pouvoir Adjudicateur, gardé pendant vingt et un (21) jours à compter de la réception des documents susmentionnés, vaut acceptation et agrément des conditions de paiement.</w:t>
      </w:r>
    </w:p>
    <w:p w14:paraId="448F04AB" w14:textId="77777777" w:rsidR="00421E03" w:rsidRPr="00E31508" w:rsidRDefault="00421E03" w:rsidP="00421E03">
      <w:pPr>
        <w:jc w:val="both"/>
        <w:rPr>
          <w:rFonts w:ascii="Arial" w:hAnsi="Arial" w:cs="Arial"/>
          <w:sz w:val="16"/>
        </w:rPr>
      </w:pPr>
    </w:p>
    <w:p w14:paraId="3DB3008C" w14:textId="77777777" w:rsidR="00421E03" w:rsidRPr="00E31508" w:rsidRDefault="00421E03" w:rsidP="00421E03">
      <w:pPr>
        <w:jc w:val="both"/>
        <w:rPr>
          <w:rFonts w:ascii="Arial" w:hAnsi="Arial" w:cs="Arial"/>
          <w:sz w:val="22"/>
        </w:rPr>
      </w:pPr>
      <w:r w:rsidRPr="00E31508">
        <w:rPr>
          <w:rFonts w:ascii="Arial" w:hAnsi="Arial" w:cs="Arial"/>
          <w:sz w:val="22"/>
        </w:rPr>
        <w:t>Lorsqu'un sous-traitant doit être payé directement, le titulaire est tenu, lors de la demande d'acceptation, d'établir que le nantissement dont le marché a pu faire l'objet ne fait pas obstacle au paiement direct du sous-traitant.</w:t>
      </w:r>
    </w:p>
    <w:p w14:paraId="1728BEF9" w14:textId="77777777" w:rsidR="00421E03" w:rsidRPr="00E31508" w:rsidRDefault="00421E03" w:rsidP="00421E03">
      <w:pPr>
        <w:rPr>
          <w:rFonts w:ascii="Arial" w:hAnsi="Arial" w:cs="Arial"/>
          <w:sz w:val="16"/>
          <w:szCs w:val="16"/>
        </w:rPr>
      </w:pPr>
    </w:p>
    <w:p w14:paraId="11330E35" w14:textId="77777777" w:rsidR="00421E03" w:rsidRPr="00025CFF" w:rsidRDefault="00421E03" w:rsidP="00421E03">
      <w:pPr>
        <w:rPr>
          <w:rFonts w:ascii="Arial" w:hAnsi="Arial" w:cs="Arial"/>
          <w:sz w:val="16"/>
          <w:szCs w:val="16"/>
        </w:rPr>
      </w:pPr>
    </w:p>
    <w:p w14:paraId="6EB4C01F" w14:textId="77777777" w:rsidR="00421E03" w:rsidRPr="00025CFF" w:rsidRDefault="00421E03" w:rsidP="00421E03">
      <w:pPr>
        <w:pStyle w:val="Titre3"/>
        <w:rPr>
          <w:rFonts w:cs="Arial"/>
          <w:sz w:val="22"/>
        </w:rPr>
      </w:pPr>
      <w:bookmarkStart w:id="27" w:name="_Toc468259281"/>
      <w:bookmarkStart w:id="28" w:name="_Toc468260654"/>
      <w:r w:rsidRPr="00025CFF">
        <w:rPr>
          <w:rFonts w:cs="Arial"/>
          <w:sz w:val="22"/>
        </w:rPr>
        <w:t>ARTICLE 22 - RESILIATION - LITIGES</w:t>
      </w:r>
      <w:bookmarkEnd w:id="27"/>
      <w:bookmarkEnd w:id="28"/>
    </w:p>
    <w:p w14:paraId="273B604C" w14:textId="77777777" w:rsidR="00421E03" w:rsidRPr="00025CFF" w:rsidRDefault="00421E03" w:rsidP="00421E03">
      <w:pPr>
        <w:rPr>
          <w:rFonts w:ascii="Arial" w:hAnsi="Arial" w:cs="Arial"/>
          <w:sz w:val="16"/>
        </w:rPr>
      </w:pPr>
    </w:p>
    <w:p w14:paraId="2BEA00FA" w14:textId="77777777" w:rsidR="00421E03" w:rsidRPr="00C71287" w:rsidRDefault="00421E03" w:rsidP="00421E03">
      <w:pPr>
        <w:pStyle w:val="Titre3"/>
        <w:rPr>
          <w:rFonts w:cs="Arial"/>
          <w:sz w:val="22"/>
        </w:rPr>
      </w:pPr>
      <w:r w:rsidRPr="00C71287">
        <w:rPr>
          <w:rFonts w:cs="Arial"/>
          <w:sz w:val="22"/>
        </w:rPr>
        <w:t xml:space="preserve">22.1 -  Résiliation               </w:t>
      </w:r>
    </w:p>
    <w:p w14:paraId="4B344798" w14:textId="77777777" w:rsidR="00421E03" w:rsidRPr="00025CFF" w:rsidRDefault="00421E03" w:rsidP="00421E03">
      <w:pPr>
        <w:jc w:val="both"/>
        <w:rPr>
          <w:rFonts w:ascii="Arial" w:hAnsi="Arial" w:cs="Arial"/>
          <w:sz w:val="22"/>
        </w:rPr>
      </w:pPr>
      <w:r w:rsidRPr="00025CFF">
        <w:rPr>
          <w:rFonts w:ascii="Arial" w:hAnsi="Arial" w:cs="Arial"/>
          <w:sz w:val="22"/>
        </w:rPr>
        <w:t>Les clauses de résiliation prévues au chapitre 7 du C.C.A.G.-F.C.S aux articles 38 à 45 sont applicables au présent marché.</w:t>
      </w:r>
    </w:p>
    <w:p w14:paraId="2FAB64B7" w14:textId="77777777" w:rsidR="00421E03" w:rsidRPr="00025CFF" w:rsidRDefault="00421E03" w:rsidP="00421E03">
      <w:pPr>
        <w:jc w:val="both"/>
        <w:rPr>
          <w:rFonts w:ascii="Arial" w:hAnsi="Arial" w:cs="Arial"/>
          <w:sz w:val="22"/>
        </w:rPr>
      </w:pPr>
    </w:p>
    <w:p w14:paraId="5D4399CB" w14:textId="77777777" w:rsidR="00421E03" w:rsidRPr="00025CFF" w:rsidRDefault="00421E03" w:rsidP="00421E03">
      <w:pPr>
        <w:jc w:val="both"/>
        <w:rPr>
          <w:rFonts w:ascii="Arial" w:hAnsi="Arial" w:cs="Arial"/>
          <w:sz w:val="22"/>
        </w:rPr>
      </w:pPr>
      <w:r w:rsidRPr="00025CFF">
        <w:rPr>
          <w:rFonts w:ascii="Arial" w:hAnsi="Arial" w:cs="Arial"/>
          <w:sz w:val="22"/>
        </w:rPr>
        <w:t>Outre les cas prévus au chapitre 7 du C.C.A.G-F.C.S, sont notamment constitutifs d’une faute, la non réponse à une consultation pour la conclusion d’un marché subséquent.</w:t>
      </w:r>
    </w:p>
    <w:p w14:paraId="056FEE5F" w14:textId="77777777" w:rsidR="00421E03" w:rsidRPr="00025CFF" w:rsidRDefault="00421E03" w:rsidP="00421E03">
      <w:pPr>
        <w:jc w:val="both"/>
        <w:rPr>
          <w:rFonts w:ascii="Arial" w:hAnsi="Arial" w:cs="Arial"/>
          <w:sz w:val="22"/>
        </w:rPr>
      </w:pPr>
    </w:p>
    <w:p w14:paraId="32185C06" w14:textId="77777777" w:rsidR="00421E03" w:rsidRPr="00C71287" w:rsidRDefault="00421E03" w:rsidP="00421E03">
      <w:pPr>
        <w:pStyle w:val="Titre3"/>
        <w:rPr>
          <w:rFonts w:cs="Arial"/>
          <w:sz w:val="22"/>
        </w:rPr>
      </w:pPr>
      <w:r w:rsidRPr="00C71287">
        <w:rPr>
          <w:rFonts w:cs="Arial"/>
          <w:sz w:val="22"/>
        </w:rPr>
        <w:t>22.2 -  Attribution de juridiction</w:t>
      </w:r>
    </w:p>
    <w:p w14:paraId="6B8F1DC8" w14:textId="77777777" w:rsidR="00421E03" w:rsidRPr="00025CFF" w:rsidRDefault="00421E03" w:rsidP="00421E03">
      <w:pPr>
        <w:rPr>
          <w:rFonts w:ascii="Arial" w:hAnsi="Arial" w:cs="Arial"/>
          <w:sz w:val="16"/>
        </w:rPr>
      </w:pPr>
    </w:p>
    <w:p w14:paraId="6C76660F" w14:textId="77777777" w:rsidR="00421E03" w:rsidRPr="00025CFF" w:rsidRDefault="00421E03" w:rsidP="00421E03">
      <w:pPr>
        <w:pStyle w:val="Retraitcorpsdetexte"/>
        <w:ind w:left="0"/>
        <w:jc w:val="both"/>
        <w:rPr>
          <w:rFonts w:cs="Arial"/>
          <w:sz w:val="22"/>
        </w:rPr>
      </w:pPr>
      <w:r w:rsidRPr="00025CFF">
        <w:rPr>
          <w:rFonts w:cs="Arial"/>
          <w:sz w:val="22"/>
        </w:rPr>
        <w:t>En cas de différend concernant l'exécution des marchés, les acheteurs et les titulaires privilégie le recours aux comités consultatifs de règlement amiable des différends relatifs aux marchés.</w:t>
      </w:r>
    </w:p>
    <w:p w14:paraId="15363694" w14:textId="77777777" w:rsidR="00421E03" w:rsidRPr="00025CFF" w:rsidRDefault="00421E03" w:rsidP="00421E03">
      <w:pPr>
        <w:overflowPunct w:val="0"/>
        <w:autoSpaceDE w:val="0"/>
        <w:autoSpaceDN w:val="0"/>
        <w:adjustRightInd w:val="0"/>
        <w:jc w:val="both"/>
        <w:textAlignment w:val="baseline"/>
        <w:rPr>
          <w:rFonts w:ascii="Arial" w:hAnsi="Arial" w:cs="Arial"/>
          <w:sz w:val="22"/>
        </w:rPr>
      </w:pPr>
    </w:p>
    <w:p w14:paraId="5BD8793F" w14:textId="77777777" w:rsidR="00421E03" w:rsidRPr="00025CFF" w:rsidRDefault="00421E03" w:rsidP="00421E03">
      <w:pPr>
        <w:overflowPunct w:val="0"/>
        <w:autoSpaceDE w:val="0"/>
        <w:autoSpaceDN w:val="0"/>
        <w:adjustRightInd w:val="0"/>
        <w:jc w:val="both"/>
        <w:textAlignment w:val="baseline"/>
        <w:rPr>
          <w:rFonts w:ascii="Arial" w:hAnsi="Arial" w:cs="Arial"/>
          <w:sz w:val="22"/>
          <w:szCs w:val="22"/>
        </w:rPr>
      </w:pPr>
      <w:r w:rsidRPr="00025CFF">
        <w:rPr>
          <w:rFonts w:ascii="Arial" w:hAnsi="Arial" w:cs="Arial"/>
          <w:sz w:val="22"/>
        </w:rPr>
        <w:t>En cas de litige résultant de l’application des clauses du présent CCAP, le tribunal compétent est le tribunal administratif dont relève le pouvoir adjudicateur</w:t>
      </w:r>
      <w:r w:rsidRPr="00025CFF">
        <w:rPr>
          <w:rFonts w:ascii="Arial" w:hAnsi="Arial" w:cs="Arial"/>
          <w:sz w:val="22"/>
          <w:szCs w:val="22"/>
        </w:rPr>
        <w:t>.</w:t>
      </w:r>
    </w:p>
    <w:p w14:paraId="1AB0498B" w14:textId="77777777" w:rsidR="00421E03" w:rsidRPr="00025CFF" w:rsidRDefault="00421E03" w:rsidP="00421E03">
      <w:pPr>
        <w:pStyle w:val="Retraitcorpsdetexte"/>
        <w:ind w:left="0"/>
        <w:jc w:val="both"/>
        <w:rPr>
          <w:rFonts w:cs="Arial"/>
          <w:sz w:val="22"/>
        </w:rPr>
      </w:pPr>
    </w:p>
    <w:p w14:paraId="7802234C" w14:textId="77777777" w:rsidR="00421E03" w:rsidRPr="00025CFF" w:rsidRDefault="00421E03" w:rsidP="00421E03">
      <w:pPr>
        <w:pStyle w:val="Retraitcorpsdetexte"/>
        <w:ind w:left="0"/>
        <w:jc w:val="both"/>
        <w:rPr>
          <w:rFonts w:cs="Arial"/>
          <w:sz w:val="22"/>
        </w:rPr>
      </w:pPr>
    </w:p>
    <w:p w14:paraId="05111798" w14:textId="6005B3B9" w:rsidR="00421E03" w:rsidRPr="00025CFF" w:rsidRDefault="00421E03" w:rsidP="00421E03">
      <w:pPr>
        <w:keepNext/>
        <w:tabs>
          <w:tab w:val="left" w:pos="4962"/>
        </w:tabs>
        <w:overflowPunct w:val="0"/>
        <w:autoSpaceDE w:val="0"/>
        <w:autoSpaceDN w:val="0"/>
        <w:adjustRightInd w:val="0"/>
        <w:jc w:val="both"/>
        <w:textAlignment w:val="baseline"/>
        <w:outlineLvl w:val="2"/>
        <w:rPr>
          <w:rFonts w:ascii="Arial" w:hAnsi="Arial" w:cs="Arial"/>
          <w:b/>
          <w:bCs/>
          <w:sz w:val="22"/>
          <w:szCs w:val="22"/>
          <w:u w:val="single"/>
        </w:rPr>
      </w:pPr>
      <w:r w:rsidRPr="00025CFF">
        <w:rPr>
          <w:rFonts w:ascii="Arial" w:hAnsi="Arial" w:cs="Arial"/>
          <w:b/>
          <w:bCs/>
          <w:sz w:val="22"/>
          <w:szCs w:val="22"/>
          <w:u w:val="single"/>
        </w:rPr>
        <w:t xml:space="preserve">ARTICLE 23 - SECRET PROFESSIONNEL ET PROTECTION DES DONNEES A CARACTERES </w:t>
      </w:r>
      <w:r w:rsidR="008A6425" w:rsidRPr="00025CFF">
        <w:rPr>
          <w:rFonts w:ascii="Arial" w:hAnsi="Arial" w:cs="Arial"/>
          <w:b/>
          <w:bCs/>
          <w:sz w:val="22"/>
          <w:szCs w:val="22"/>
          <w:u w:val="single"/>
        </w:rPr>
        <w:t>PERSONNEL (</w:t>
      </w:r>
      <w:r w:rsidRPr="00025CFF">
        <w:rPr>
          <w:rFonts w:ascii="Arial" w:hAnsi="Arial" w:cs="Arial"/>
          <w:b/>
          <w:bCs/>
          <w:sz w:val="22"/>
          <w:szCs w:val="22"/>
          <w:u w:val="single"/>
        </w:rPr>
        <w:t>R.G.P.D)</w:t>
      </w:r>
    </w:p>
    <w:p w14:paraId="7BC2D4CB" w14:textId="77777777" w:rsidR="00421E03" w:rsidRPr="00025CFF" w:rsidRDefault="00421E03" w:rsidP="00421E03">
      <w:pPr>
        <w:overflowPunct w:val="0"/>
        <w:autoSpaceDE w:val="0"/>
        <w:autoSpaceDN w:val="0"/>
        <w:adjustRightInd w:val="0"/>
        <w:jc w:val="both"/>
        <w:textAlignment w:val="baseline"/>
        <w:rPr>
          <w:rFonts w:ascii="Arial" w:hAnsi="Arial" w:cs="Arial"/>
          <w:sz w:val="16"/>
          <w:szCs w:val="16"/>
        </w:rPr>
      </w:pPr>
    </w:p>
    <w:p w14:paraId="7C6A60E2"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r w:rsidRPr="00025CFF">
        <w:rPr>
          <w:rFonts w:ascii="Arial" w:hAnsi="Arial" w:cs="Arial"/>
          <w:sz w:val="22"/>
          <w:szCs w:val="22"/>
        </w:rPr>
        <w:t>Les dispositions des articles 5.1 et 5.2 du CCAG FCS s’appliquent.</w:t>
      </w:r>
    </w:p>
    <w:p w14:paraId="1813C919"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p>
    <w:p w14:paraId="4A167576"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r w:rsidRPr="00025CFF">
        <w:rPr>
          <w:rFonts w:ascii="Arial" w:hAnsi="Arial" w:cs="Arial"/>
          <w:sz w:val="22"/>
          <w:szCs w:val="22"/>
        </w:rPr>
        <w:t>Le personnel du Titulaire est tenu au secret professionnel, qu’il s’agisse de renseignements administratifs, ou issus de l’organisation ou des moyens matériels développés dans le cadre du présent marché.</w:t>
      </w:r>
    </w:p>
    <w:p w14:paraId="5AA4FE3E"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p>
    <w:p w14:paraId="06BA6A37"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r w:rsidRPr="00025CFF">
        <w:rPr>
          <w:rFonts w:ascii="Arial" w:hAnsi="Arial" w:cs="Arial"/>
          <w:sz w:val="22"/>
          <w:szCs w:val="22"/>
        </w:rPr>
        <w:t>Chaque partie au contrat est tenue au respect des règles relatives à la protection des données à caractère personnel auxquelles elle a accès pour les besoins de l'exécution du contrat.</w:t>
      </w:r>
    </w:p>
    <w:p w14:paraId="388983B7"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p>
    <w:p w14:paraId="0E8EE51E"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r w:rsidRPr="00025CFF">
        <w:rPr>
          <w:rFonts w:ascii="Arial" w:hAnsi="Arial" w:cs="Arial"/>
          <w:sz w:val="22"/>
          <w:szCs w:val="22"/>
        </w:rPr>
        <w:t>Chaque partie au présent contrat est tenue au respect des règles, européennes et françaises, applicables au traitement des données à caractère personnel éventuellement mis en œuvre aux fins de l'exécution du marché. A ce titre, toute transmission de données à des tiers, y compris au bénéfice d'entités établies hors de l'Union européenne, qui ne serait pas strictement conforme à la réglementation en vigueur est formellement prohibée.</w:t>
      </w:r>
    </w:p>
    <w:p w14:paraId="1AF85703"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p>
    <w:p w14:paraId="442EE0E3"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r w:rsidRPr="00025CFF">
        <w:rPr>
          <w:rFonts w:ascii="Arial" w:hAnsi="Arial" w:cs="Arial"/>
          <w:sz w:val="22"/>
          <w:szCs w:val="22"/>
        </w:rPr>
        <w:t>Les dispositions du cahier des charges relatives au règlement (UE) 2016/679 du Parlement européen et du Conseil, du 27 avril 2016, dénommé « Règlement Européen sur la Protection des Données » ou « RGPD » complété de la loi n°78-17 du 6 janvier 1978 dite "loi informatique et libertés" modifiée, doivent être respectées.</w:t>
      </w:r>
    </w:p>
    <w:p w14:paraId="5576334A"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p>
    <w:p w14:paraId="329A7B05" w14:textId="77777777" w:rsidR="00421E03" w:rsidRPr="00025CFF" w:rsidRDefault="00421E03" w:rsidP="00421E03">
      <w:pPr>
        <w:tabs>
          <w:tab w:val="left" w:pos="0"/>
          <w:tab w:val="right" w:leader="dot" w:pos="8505"/>
          <w:tab w:val="right" w:leader="dot" w:pos="9639"/>
        </w:tabs>
        <w:overflowPunct w:val="0"/>
        <w:autoSpaceDE w:val="0"/>
        <w:autoSpaceDN w:val="0"/>
        <w:adjustRightInd w:val="0"/>
        <w:jc w:val="both"/>
        <w:textAlignment w:val="baseline"/>
        <w:rPr>
          <w:rFonts w:ascii="Arial" w:hAnsi="Arial" w:cs="Arial"/>
          <w:sz w:val="22"/>
          <w:szCs w:val="22"/>
        </w:rPr>
      </w:pPr>
      <w:r w:rsidRPr="00025CFF">
        <w:rPr>
          <w:rFonts w:ascii="Arial" w:hAnsi="Arial" w:cs="Arial"/>
          <w:sz w:val="22"/>
          <w:szCs w:val="22"/>
        </w:rPr>
        <w:t>En cas de manquement par le titulaire ou son sous-traitant à ses obligations légales et contractuelles relatives à la protection des données personnelles, le marché peut être résilié pour faute en application de l'article 41 du CCAG FS.</w:t>
      </w:r>
    </w:p>
    <w:p w14:paraId="6B6E4030" w14:textId="77777777" w:rsidR="00421E03" w:rsidRDefault="00421E03" w:rsidP="00421E03">
      <w:pPr>
        <w:pStyle w:val="Retraitcorpsdetexte"/>
        <w:ind w:left="0"/>
        <w:jc w:val="both"/>
        <w:rPr>
          <w:rFonts w:cs="Arial"/>
          <w:sz w:val="22"/>
        </w:rPr>
      </w:pPr>
    </w:p>
    <w:p w14:paraId="7FA15550" w14:textId="77777777" w:rsidR="00421E03" w:rsidRPr="00E31508" w:rsidRDefault="00421E03" w:rsidP="00421E03">
      <w:pPr>
        <w:rPr>
          <w:rFonts w:ascii="Arial" w:hAnsi="Arial" w:cs="Arial"/>
          <w:sz w:val="16"/>
          <w:szCs w:val="16"/>
        </w:rPr>
      </w:pPr>
    </w:p>
    <w:p w14:paraId="6B52E335" w14:textId="77777777" w:rsidR="00421E03" w:rsidRDefault="00421E03" w:rsidP="00421E03">
      <w:pPr>
        <w:pStyle w:val="Titre3"/>
        <w:rPr>
          <w:rFonts w:cs="Arial"/>
          <w:sz w:val="22"/>
        </w:rPr>
      </w:pPr>
      <w:r>
        <w:rPr>
          <w:rFonts w:cs="Arial"/>
          <w:sz w:val="22"/>
        </w:rPr>
        <w:t>ARTICLE 24 :</w:t>
      </w:r>
      <w:r w:rsidR="00486883">
        <w:rPr>
          <w:rFonts w:cs="Arial"/>
          <w:sz w:val="22"/>
        </w:rPr>
        <w:t xml:space="preserve"> </w:t>
      </w:r>
      <w:r>
        <w:rPr>
          <w:rFonts w:cs="Arial"/>
          <w:sz w:val="22"/>
        </w:rPr>
        <w:t xml:space="preserve">LISTES </w:t>
      </w:r>
      <w:r w:rsidR="00486883">
        <w:rPr>
          <w:rFonts w:cs="Arial"/>
          <w:sz w:val="22"/>
        </w:rPr>
        <w:t>DES</w:t>
      </w:r>
      <w:r>
        <w:rPr>
          <w:rFonts w:cs="Arial"/>
          <w:sz w:val="22"/>
        </w:rPr>
        <w:t xml:space="preserve"> VEHICULES </w:t>
      </w:r>
    </w:p>
    <w:p w14:paraId="65E35FEA" w14:textId="77777777" w:rsidR="00421E03" w:rsidRDefault="00421E03" w:rsidP="00421E03">
      <w:pPr>
        <w:pStyle w:val="Retraitcorpsdetexte"/>
        <w:ind w:left="0"/>
        <w:jc w:val="both"/>
        <w:rPr>
          <w:rFonts w:cs="Arial"/>
          <w:sz w:val="22"/>
        </w:rPr>
      </w:pPr>
    </w:p>
    <w:p w14:paraId="5EE370FE" w14:textId="77777777" w:rsidR="00B82674" w:rsidRDefault="00B82674" w:rsidP="00421E03">
      <w:pPr>
        <w:pStyle w:val="Retraitcorpsdetexte"/>
        <w:ind w:left="0"/>
        <w:jc w:val="both"/>
        <w:rPr>
          <w:ins w:id="29" w:author="CARDINEAU DENIS (UGECAM NORMANDIE)" w:date="2025-04-04T08:44:00Z"/>
          <w:rFonts w:cs="Arial"/>
          <w:sz w:val="22"/>
        </w:rPr>
      </w:pPr>
    </w:p>
    <w:p w14:paraId="5672AA12" w14:textId="77777777" w:rsidR="00B82674" w:rsidRDefault="00B82674" w:rsidP="00421E03">
      <w:pPr>
        <w:pStyle w:val="Retraitcorpsdetexte"/>
        <w:ind w:left="0"/>
        <w:jc w:val="both"/>
        <w:rPr>
          <w:ins w:id="30" w:author="CARDINEAU DENIS (UGECAM NORMANDIE)" w:date="2025-04-04T08:44:00Z"/>
          <w:rFonts w:cs="Arial"/>
          <w:sz w:val="22"/>
        </w:rPr>
      </w:pPr>
      <w:ins w:id="31" w:author="CARDINEAU DENIS (UGECAM NORMANDIE)" w:date="2025-04-04T08:44:00Z">
        <w:r>
          <w:rPr>
            <w:rFonts w:cs="Arial"/>
            <w:sz w:val="22"/>
          </w:rPr>
          <w:t>24.1</w:t>
        </w:r>
        <w:r w:rsidRPr="00C71287">
          <w:rPr>
            <w:rFonts w:cs="Arial"/>
            <w:sz w:val="22"/>
          </w:rPr>
          <w:t xml:space="preserve"> -  </w:t>
        </w:r>
        <w:r>
          <w:rPr>
            <w:rFonts w:cs="Arial"/>
            <w:sz w:val="22"/>
          </w:rPr>
          <w:t>Descriptif des véhicules à fournir :</w:t>
        </w:r>
      </w:ins>
    </w:p>
    <w:p w14:paraId="07F360AA" w14:textId="77777777" w:rsidR="00B82674" w:rsidRDefault="00B82674" w:rsidP="00421E03">
      <w:pPr>
        <w:pStyle w:val="Retraitcorpsdetexte"/>
        <w:ind w:left="0"/>
        <w:jc w:val="both"/>
        <w:rPr>
          <w:ins w:id="32" w:author="CARDINEAU DENIS (UGECAM NORMANDIE)" w:date="2025-04-04T08:44:00Z"/>
          <w:rFonts w:cs="Arial"/>
          <w:sz w:val="22"/>
        </w:rPr>
      </w:pPr>
    </w:p>
    <w:p w14:paraId="1ED0115B" w14:textId="77777777" w:rsidR="00421E03" w:rsidRDefault="00421E03" w:rsidP="00421E03">
      <w:pPr>
        <w:pStyle w:val="Retraitcorpsdetexte"/>
        <w:ind w:left="0"/>
        <w:jc w:val="both"/>
        <w:rPr>
          <w:rFonts w:cs="Arial"/>
          <w:sz w:val="22"/>
        </w:rPr>
      </w:pPr>
      <w:r>
        <w:rPr>
          <w:rFonts w:cs="Arial"/>
          <w:sz w:val="22"/>
        </w:rPr>
        <w:t xml:space="preserve">Dans le cadre de son </w:t>
      </w:r>
      <w:r w:rsidR="001769DA">
        <w:rPr>
          <w:rFonts w:cs="Arial"/>
          <w:sz w:val="22"/>
        </w:rPr>
        <w:t>appel d’offre</w:t>
      </w:r>
      <w:r>
        <w:rPr>
          <w:rFonts w:cs="Arial"/>
          <w:sz w:val="22"/>
        </w:rPr>
        <w:t>, l’UGECAM de Normandie sollici</w:t>
      </w:r>
      <w:r w:rsidR="00B82674">
        <w:rPr>
          <w:rFonts w:cs="Arial"/>
          <w:sz w:val="22"/>
        </w:rPr>
        <w:t>te principalement des besoins</w:t>
      </w:r>
      <w:ins w:id="33" w:author="CARDINEAU DENIS (UGECAM NORMANDIE)" w:date="2025-04-04T08:44:00Z">
        <w:r w:rsidR="00B82674">
          <w:rPr>
            <w:rFonts w:cs="Arial"/>
            <w:sz w:val="22"/>
          </w:rPr>
          <w:t xml:space="preserve"> d’achat</w:t>
        </w:r>
      </w:ins>
      <w:r w:rsidR="00B82674">
        <w:rPr>
          <w:rFonts w:cs="Arial"/>
          <w:sz w:val="22"/>
        </w:rPr>
        <w:t xml:space="preserve"> de</w:t>
      </w:r>
      <w:r>
        <w:rPr>
          <w:rFonts w:cs="Arial"/>
          <w:sz w:val="22"/>
        </w:rPr>
        <w:t xml:space="preserve"> véhicules de type : </w:t>
      </w:r>
    </w:p>
    <w:p w14:paraId="2F36A15B" w14:textId="77777777" w:rsidR="00421E03" w:rsidRDefault="00421E03" w:rsidP="00421E03">
      <w:pPr>
        <w:pStyle w:val="Retraitcorpsdetexte"/>
        <w:ind w:left="0"/>
        <w:jc w:val="both"/>
        <w:rPr>
          <w:rFonts w:cs="Arial"/>
          <w:sz w:val="22"/>
        </w:rPr>
      </w:pPr>
    </w:p>
    <w:p w14:paraId="5DD8FCF8" w14:textId="77777777" w:rsidR="00421E03" w:rsidRDefault="00421E03" w:rsidP="00421E03">
      <w:pPr>
        <w:pStyle w:val="Retraitcorpsdetexte"/>
        <w:ind w:left="0"/>
        <w:rPr>
          <w:rFonts w:cs="Arial"/>
          <w:sz w:val="22"/>
        </w:rPr>
      </w:pPr>
    </w:p>
    <w:p w14:paraId="686D98EC" w14:textId="77777777" w:rsidR="004F141B" w:rsidRDefault="004F141B" w:rsidP="004F141B">
      <w:pPr>
        <w:pStyle w:val="Retraitcorpsdetexte"/>
        <w:ind w:left="0"/>
        <w:rPr>
          <w:rFonts w:cs="Arial"/>
          <w:sz w:val="22"/>
        </w:rPr>
      </w:pPr>
      <w:r>
        <w:rPr>
          <w:rFonts w:cs="Arial"/>
          <w:sz w:val="22"/>
        </w:rPr>
        <w:t>Lot N°1 :</w:t>
      </w:r>
    </w:p>
    <w:p w14:paraId="4F9085FA" w14:textId="65CB5F5B" w:rsidR="004F141B" w:rsidRDefault="004F141B" w:rsidP="004F141B">
      <w:pPr>
        <w:pStyle w:val="Retraitcorpsdetexte"/>
        <w:ind w:left="0"/>
        <w:rPr>
          <w:rFonts w:cs="Arial"/>
          <w:sz w:val="22"/>
        </w:rPr>
      </w:pPr>
      <w:r>
        <w:rPr>
          <w:rFonts w:cs="Arial"/>
          <w:sz w:val="22"/>
        </w:rPr>
        <w:t>- 1 Véhicule de type Ludospace</w:t>
      </w:r>
      <w:r w:rsidR="001E74A5">
        <w:rPr>
          <w:rFonts w:cs="Arial"/>
          <w:sz w:val="22"/>
        </w:rPr>
        <w:t xml:space="preserve"> (Kangoo, berlingo ou équivalent)</w:t>
      </w:r>
      <w:r>
        <w:rPr>
          <w:rFonts w:cs="Arial"/>
          <w:sz w:val="22"/>
        </w:rPr>
        <w:t xml:space="preserve"> de 5 places pour l’établissement des Herbiers.</w:t>
      </w:r>
    </w:p>
    <w:p w14:paraId="7670A567" w14:textId="7CBF8AF8" w:rsidR="004F141B" w:rsidRDefault="004F141B" w:rsidP="00421E03">
      <w:pPr>
        <w:pStyle w:val="Retraitcorpsdetexte"/>
        <w:ind w:left="0"/>
        <w:rPr>
          <w:rFonts w:cs="Arial"/>
          <w:sz w:val="22"/>
        </w:rPr>
      </w:pPr>
      <w:r>
        <w:rPr>
          <w:rFonts w:cs="Arial"/>
          <w:sz w:val="22"/>
        </w:rPr>
        <w:t xml:space="preserve">- Véhicules de 9 places </w:t>
      </w:r>
      <w:r w:rsidR="001E74A5">
        <w:rPr>
          <w:rFonts w:cs="Arial"/>
          <w:sz w:val="22"/>
        </w:rPr>
        <w:t xml:space="preserve">(de type Renault trafic, Peugeot expert ou équivalent) </w:t>
      </w:r>
      <w:r>
        <w:rPr>
          <w:rFonts w:cs="Arial"/>
          <w:sz w:val="22"/>
        </w:rPr>
        <w:t>avec porte coulissante latérale destinés aux transports de jeunes</w:t>
      </w:r>
    </w:p>
    <w:p w14:paraId="5A865B99" w14:textId="77777777" w:rsidR="004F141B" w:rsidRDefault="004F141B" w:rsidP="004F141B">
      <w:pPr>
        <w:pStyle w:val="Retraitcorpsdetexte"/>
        <w:numPr>
          <w:ilvl w:val="0"/>
          <w:numId w:val="8"/>
        </w:numPr>
        <w:rPr>
          <w:rFonts w:cs="Arial"/>
          <w:sz w:val="22"/>
        </w:rPr>
      </w:pPr>
      <w:r>
        <w:rPr>
          <w:rFonts w:cs="Arial"/>
          <w:sz w:val="22"/>
        </w:rPr>
        <w:t>2 pour le DITEP Les Hogues</w:t>
      </w:r>
    </w:p>
    <w:p w14:paraId="6F74EE19" w14:textId="7CEE483A" w:rsidR="004F141B" w:rsidRDefault="00E0632F" w:rsidP="004F141B">
      <w:pPr>
        <w:pStyle w:val="Retraitcorpsdetexte"/>
        <w:numPr>
          <w:ilvl w:val="0"/>
          <w:numId w:val="8"/>
        </w:numPr>
        <w:rPr>
          <w:rFonts w:cs="Arial"/>
          <w:sz w:val="22"/>
        </w:rPr>
      </w:pPr>
      <w:r>
        <w:rPr>
          <w:rFonts w:cs="Arial"/>
          <w:sz w:val="22"/>
        </w:rPr>
        <w:t>1</w:t>
      </w:r>
      <w:r w:rsidR="004F141B">
        <w:rPr>
          <w:rFonts w:cs="Arial"/>
          <w:sz w:val="22"/>
        </w:rPr>
        <w:t xml:space="preserve"> pour l’IMPRO La Traverse</w:t>
      </w:r>
    </w:p>
    <w:p w14:paraId="73DF1609" w14:textId="77777777" w:rsidR="004F141B" w:rsidRDefault="004F141B" w:rsidP="00421E03">
      <w:pPr>
        <w:pStyle w:val="Retraitcorpsdetexte"/>
        <w:ind w:left="0"/>
        <w:rPr>
          <w:rFonts w:cs="Arial"/>
          <w:sz w:val="22"/>
        </w:rPr>
      </w:pPr>
    </w:p>
    <w:p w14:paraId="505D5945" w14:textId="77777777" w:rsidR="004F141B" w:rsidRDefault="004F141B" w:rsidP="00421E03">
      <w:pPr>
        <w:pStyle w:val="Retraitcorpsdetexte"/>
        <w:ind w:left="0"/>
        <w:rPr>
          <w:rFonts w:cs="Arial"/>
          <w:sz w:val="22"/>
        </w:rPr>
      </w:pPr>
      <w:r>
        <w:rPr>
          <w:rFonts w:cs="Arial"/>
          <w:sz w:val="22"/>
        </w:rPr>
        <w:t>Lot N°2</w:t>
      </w:r>
      <w:ins w:id="34" w:author="CARDINEAU DENIS (UGECAM NORMANDIE)" w:date="2025-04-04T08:44:00Z">
        <w:r w:rsidR="00B82674">
          <w:rPr>
            <w:rFonts w:cs="Arial"/>
            <w:sz w:val="22"/>
          </w:rPr>
          <w:t> :</w:t>
        </w:r>
      </w:ins>
    </w:p>
    <w:p w14:paraId="28368B9A" w14:textId="126AEF76" w:rsidR="004F141B" w:rsidRDefault="004F141B" w:rsidP="004F141B">
      <w:pPr>
        <w:pStyle w:val="Retraitcorpsdetexte"/>
        <w:ind w:left="0"/>
        <w:rPr>
          <w:rFonts w:cs="Arial"/>
          <w:sz w:val="22"/>
        </w:rPr>
      </w:pPr>
      <w:r>
        <w:rPr>
          <w:rFonts w:cs="Arial"/>
          <w:sz w:val="22"/>
        </w:rPr>
        <w:t>- 1 Véhicule de type citadine</w:t>
      </w:r>
      <w:r w:rsidR="001E74A5">
        <w:rPr>
          <w:rFonts w:cs="Arial"/>
          <w:sz w:val="22"/>
        </w:rPr>
        <w:t xml:space="preserve"> (Ford Kuga ou équivalent)</w:t>
      </w:r>
      <w:r>
        <w:rPr>
          <w:rFonts w:cs="Arial"/>
          <w:sz w:val="22"/>
        </w:rPr>
        <w:t xml:space="preserve"> de 5 places pour l’établissement La Rosace.</w:t>
      </w:r>
    </w:p>
    <w:p w14:paraId="4F965D20" w14:textId="2932DA46" w:rsidR="004F141B" w:rsidRDefault="004F141B" w:rsidP="004F141B">
      <w:pPr>
        <w:pStyle w:val="Retraitcorpsdetexte"/>
        <w:ind w:left="0"/>
        <w:rPr>
          <w:rFonts w:cs="Arial"/>
          <w:sz w:val="22"/>
        </w:rPr>
      </w:pPr>
      <w:r>
        <w:rPr>
          <w:rFonts w:cs="Arial"/>
          <w:sz w:val="22"/>
        </w:rPr>
        <w:t>- 1 Véhicule de type Ludospace</w:t>
      </w:r>
      <w:r w:rsidR="001E74A5">
        <w:rPr>
          <w:rFonts w:cs="Arial"/>
          <w:sz w:val="22"/>
        </w:rPr>
        <w:t xml:space="preserve"> (Kangoo, berlingo ou équivalent)</w:t>
      </w:r>
      <w:r>
        <w:rPr>
          <w:rFonts w:cs="Arial"/>
          <w:sz w:val="22"/>
        </w:rPr>
        <w:t xml:space="preserve"> de 7 places pour l’établissement La Garenne</w:t>
      </w:r>
    </w:p>
    <w:p w14:paraId="567F67B8" w14:textId="4E987E7B" w:rsidR="004F141B" w:rsidRDefault="004F141B" w:rsidP="004F141B">
      <w:pPr>
        <w:pStyle w:val="Retraitcorpsdetexte"/>
        <w:ind w:left="0"/>
        <w:rPr>
          <w:rFonts w:cs="Arial"/>
          <w:sz w:val="22"/>
        </w:rPr>
      </w:pPr>
      <w:r>
        <w:rPr>
          <w:rFonts w:cs="Arial"/>
          <w:sz w:val="22"/>
        </w:rPr>
        <w:t xml:space="preserve">- Véhicules de 9 places </w:t>
      </w:r>
      <w:r w:rsidR="001E74A5">
        <w:rPr>
          <w:rFonts w:cs="Arial"/>
          <w:sz w:val="22"/>
        </w:rPr>
        <w:t xml:space="preserve">(de type trafic ou équivalent) </w:t>
      </w:r>
      <w:r>
        <w:rPr>
          <w:rFonts w:cs="Arial"/>
          <w:sz w:val="22"/>
        </w:rPr>
        <w:t xml:space="preserve">avec porte coulissante latérale destinés aux transports de personnes </w:t>
      </w:r>
    </w:p>
    <w:p w14:paraId="70BAE88A" w14:textId="32962C14" w:rsidR="004F141B" w:rsidRDefault="00E0632F" w:rsidP="004F141B">
      <w:pPr>
        <w:pStyle w:val="Retraitcorpsdetexte"/>
        <w:numPr>
          <w:ilvl w:val="0"/>
          <w:numId w:val="7"/>
        </w:numPr>
        <w:rPr>
          <w:rFonts w:cs="Arial"/>
          <w:sz w:val="22"/>
        </w:rPr>
      </w:pPr>
      <w:r>
        <w:rPr>
          <w:rFonts w:cs="Arial"/>
          <w:sz w:val="22"/>
        </w:rPr>
        <w:t>2</w:t>
      </w:r>
      <w:r w:rsidR="004F141B">
        <w:rPr>
          <w:rFonts w:cs="Arial"/>
          <w:sz w:val="22"/>
        </w:rPr>
        <w:t xml:space="preserve"> pour l’IME La Garenne</w:t>
      </w:r>
    </w:p>
    <w:p w14:paraId="4D77E926" w14:textId="77777777" w:rsidR="004F141B" w:rsidRDefault="004F141B" w:rsidP="004F141B">
      <w:pPr>
        <w:pStyle w:val="Retraitcorpsdetexte"/>
        <w:numPr>
          <w:ilvl w:val="0"/>
          <w:numId w:val="7"/>
        </w:numPr>
        <w:rPr>
          <w:rFonts w:cs="Arial"/>
          <w:sz w:val="22"/>
        </w:rPr>
      </w:pPr>
      <w:r>
        <w:rPr>
          <w:rFonts w:cs="Arial"/>
          <w:sz w:val="22"/>
        </w:rPr>
        <w:t>2 pour le DITEP La Rosace</w:t>
      </w:r>
    </w:p>
    <w:p w14:paraId="0C3829C1" w14:textId="77777777" w:rsidR="004F141B" w:rsidRDefault="004F141B" w:rsidP="00421E03">
      <w:pPr>
        <w:pStyle w:val="Retraitcorpsdetexte"/>
        <w:ind w:left="0"/>
        <w:rPr>
          <w:rFonts w:cs="Arial"/>
          <w:sz w:val="22"/>
        </w:rPr>
      </w:pPr>
    </w:p>
    <w:p w14:paraId="61A68782" w14:textId="77777777" w:rsidR="00421E03" w:rsidRDefault="00421E03" w:rsidP="00421E03">
      <w:pPr>
        <w:pStyle w:val="Retraitcorpsdetexte"/>
        <w:ind w:left="0"/>
        <w:rPr>
          <w:rFonts w:cs="Arial"/>
          <w:sz w:val="22"/>
        </w:rPr>
      </w:pPr>
      <w:r>
        <w:rPr>
          <w:rFonts w:cs="Arial"/>
          <w:sz w:val="22"/>
        </w:rPr>
        <w:t>Les véhicules proposés devront couvrir l’ensemble des caractéristiques techniques détaillés</w:t>
      </w:r>
      <w:r w:rsidR="00ED4E96">
        <w:rPr>
          <w:rFonts w:cs="Arial"/>
          <w:sz w:val="22"/>
        </w:rPr>
        <w:t xml:space="preserve"> </w:t>
      </w:r>
    </w:p>
    <w:p w14:paraId="4CA9817C" w14:textId="77777777" w:rsidR="00421E03" w:rsidRDefault="00421E03" w:rsidP="00421E03">
      <w:pPr>
        <w:pStyle w:val="Retraitcorpsdetexte"/>
        <w:ind w:left="0"/>
        <w:rPr>
          <w:rFonts w:cs="Arial"/>
          <w:sz w:val="22"/>
        </w:rPr>
      </w:pPr>
    </w:p>
    <w:p w14:paraId="1DD9442C" w14:textId="77777777" w:rsidR="00421E03" w:rsidRDefault="00421E03" w:rsidP="00421E03">
      <w:pPr>
        <w:pStyle w:val="Retraitcorpsdetexte"/>
        <w:ind w:left="0"/>
        <w:rPr>
          <w:rFonts w:cs="Arial"/>
          <w:sz w:val="22"/>
        </w:rPr>
      </w:pPr>
      <w:r>
        <w:rPr>
          <w:rFonts w:cs="Arial"/>
          <w:sz w:val="22"/>
        </w:rPr>
        <w:t>L’UGECAM de Normandie se doit, par son activité, de proposer une flotte de véhicule de qualité et en adéquation avec ses besoins spécifiques.</w:t>
      </w:r>
    </w:p>
    <w:p w14:paraId="33190275" w14:textId="64B983A5" w:rsidR="00B5275A" w:rsidRDefault="00421E03" w:rsidP="00421E03">
      <w:pPr>
        <w:pStyle w:val="Retraitcorpsdetexte"/>
        <w:ind w:left="0"/>
        <w:rPr>
          <w:rFonts w:cs="Arial"/>
          <w:sz w:val="22"/>
        </w:rPr>
      </w:pPr>
      <w:r>
        <w:rPr>
          <w:rFonts w:cs="Arial"/>
          <w:sz w:val="22"/>
        </w:rPr>
        <w:t>La démarché RSO de l’UGECAM de Normandie implique de recourir aux véhicules à faible émission de CO2 et en lien avec la transition écologique et environnementale.</w:t>
      </w:r>
    </w:p>
    <w:p w14:paraId="3BFC4980" w14:textId="1DCD57ED" w:rsidR="00E0632F" w:rsidRDefault="00E0632F" w:rsidP="00421E03">
      <w:pPr>
        <w:pStyle w:val="Retraitcorpsdetexte"/>
        <w:ind w:left="0"/>
        <w:rPr>
          <w:rFonts w:cs="Arial"/>
          <w:sz w:val="22"/>
        </w:rPr>
      </w:pPr>
    </w:p>
    <w:p w14:paraId="54507635" w14:textId="231476F3" w:rsidR="00E0632F" w:rsidRDefault="00E0632F" w:rsidP="00421E03">
      <w:pPr>
        <w:pStyle w:val="Retraitcorpsdetexte"/>
        <w:ind w:left="0"/>
        <w:rPr>
          <w:rFonts w:cs="Arial"/>
          <w:sz w:val="22"/>
        </w:rPr>
      </w:pPr>
    </w:p>
    <w:p w14:paraId="61801E5D" w14:textId="77777777" w:rsidR="00D978A2" w:rsidRDefault="00D978A2" w:rsidP="00421E03">
      <w:pPr>
        <w:pStyle w:val="Retraitcorpsdetexte"/>
        <w:ind w:left="0"/>
        <w:rPr>
          <w:rFonts w:cs="Arial"/>
          <w:sz w:val="22"/>
        </w:rPr>
      </w:pPr>
    </w:p>
    <w:p w14:paraId="0B19CA27" w14:textId="77777777" w:rsidR="00D978A2" w:rsidRDefault="00D978A2" w:rsidP="00421E03">
      <w:pPr>
        <w:pStyle w:val="Retraitcorpsdetexte"/>
        <w:ind w:left="0"/>
        <w:rPr>
          <w:ins w:id="35" w:author="CARDINEAU DENIS (UGECAM NORMANDIE)" w:date="2025-04-04T08:44:00Z"/>
          <w:rFonts w:cs="Arial"/>
          <w:sz w:val="22"/>
        </w:rPr>
      </w:pPr>
      <w:ins w:id="36" w:author="CARDINEAU DENIS (UGECAM NORMANDIE)" w:date="2025-04-04T08:44:00Z">
        <w:r>
          <w:rPr>
            <w:rFonts w:cs="Arial"/>
            <w:sz w:val="22"/>
          </w:rPr>
          <w:t>Liste des précisions minimum à fournir par véhicule proposé :</w:t>
        </w:r>
      </w:ins>
    </w:p>
    <w:p w14:paraId="776CF103" w14:textId="77777777" w:rsidR="00D978A2" w:rsidRDefault="00D978A2" w:rsidP="00421E03">
      <w:pPr>
        <w:pStyle w:val="Retraitcorpsdetexte"/>
        <w:ind w:left="0"/>
        <w:rPr>
          <w:ins w:id="37" w:author="CARDINEAU DENIS (UGECAM NORMANDIE)" w:date="2025-04-04T08:44:00Z"/>
          <w:rFonts w:cs="Arial"/>
          <w:sz w:val="22"/>
        </w:rPr>
      </w:pPr>
    </w:p>
    <w:p w14:paraId="2966FECC" w14:textId="77777777" w:rsidR="00D978A2" w:rsidRDefault="00D978A2" w:rsidP="00D978A2">
      <w:pPr>
        <w:numPr>
          <w:ilvl w:val="0"/>
          <w:numId w:val="9"/>
        </w:numPr>
        <w:spacing w:after="5" w:line="269" w:lineRule="auto"/>
        <w:ind w:hanging="360"/>
        <w:jc w:val="both"/>
        <w:rPr>
          <w:ins w:id="38" w:author="CARDINEAU DENIS (UGECAM NORMANDIE)" w:date="2025-04-04T08:44:00Z"/>
        </w:rPr>
      </w:pPr>
      <w:ins w:id="39" w:author="CARDINEAU DENIS (UGECAM NORMANDIE)" w:date="2025-04-04T08:44:00Z">
        <w:r>
          <w:t xml:space="preserve">Consommations carburant ; </w:t>
        </w:r>
      </w:ins>
    </w:p>
    <w:p w14:paraId="6F499194" w14:textId="77777777" w:rsidR="00D978A2" w:rsidRDefault="00D978A2" w:rsidP="00D978A2">
      <w:pPr>
        <w:numPr>
          <w:ilvl w:val="0"/>
          <w:numId w:val="9"/>
        </w:numPr>
        <w:spacing w:after="5" w:line="269" w:lineRule="auto"/>
        <w:ind w:hanging="360"/>
        <w:jc w:val="both"/>
        <w:rPr>
          <w:ins w:id="40" w:author="CARDINEAU DENIS (UGECAM NORMANDIE)" w:date="2025-04-04T08:44:00Z"/>
        </w:rPr>
      </w:pPr>
      <w:ins w:id="41" w:author="CARDINEAU DENIS (UGECAM NORMANDIE)" w:date="2025-04-04T08:44:00Z">
        <w:r>
          <w:t xml:space="preserve">Emissions de CO2 (g/Km) ; </w:t>
        </w:r>
      </w:ins>
    </w:p>
    <w:p w14:paraId="7462C0D1" w14:textId="77777777" w:rsidR="00D978A2" w:rsidRDefault="00D978A2" w:rsidP="00D978A2">
      <w:pPr>
        <w:numPr>
          <w:ilvl w:val="0"/>
          <w:numId w:val="9"/>
        </w:numPr>
        <w:spacing w:after="5" w:line="269" w:lineRule="auto"/>
        <w:ind w:hanging="360"/>
        <w:jc w:val="both"/>
        <w:rPr>
          <w:ins w:id="42" w:author="CARDINEAU DENIS (UGECAM NORMANDIE)" w:date="2025-04-04T08:44:00Z"/>
        </w:rPr>
      </w:pPr>
      <w:ins w:id="43" w:author="CARDINEAU DENIS (UGECAM NORMANDIE)" w:date="2025-04-04T08:44:00Z">
        <w:r>
          <w:t>Classement Crit’air</w:t>
        </w:r>
      </w:ins>
    </w:p>
    <w:p w14:paraId="0B8BFB0E" w14:textId="66737EA1" w:rsidR="00D978A2" w:rsidRDefault="004D15B5" w:rsidP="00D978A2">
      <w:pPr>
        <w:numPr>
          <w:ilvl w:val="0"/>
          <w:numId w:val="9"/>
        </w:numPr>
        <w:spacing w:after="5" w:line="269" w:lineRule="auto"/>
        <w:ind w:hanging="360"/>
        <w:jc w:val="both"/>
        <w:rPr>
          <w:ins w:id="44" w:author="CARDINEAU DENIS (UGECAM NORMANDIE)" w:date="2025-04-04T08:44:00Z"/>
        </w:rPr>
      </w:pPr>
      <w:r>
        <w:t>L’intégralité des équipements inclus pour les véhicules d’occasion.</w:t>
      </w:r>
    </w:p>
    <w:p w14:paraId="142AF592" w14:textId="77777777" w:rsidR="00D978A2" w:rsidRDefault="00D978A2" w:rsidP="00421E03">
      <w:pPr>
        <w:pStyle w:val="Retraitcorpsdetexte"/>
        <w:ind w:left="0"/>
        <w:rPr>
          <w:ins w:id="45" w:author="CARDINEAU DENIS (UGECAM NORMANDIE)" w:date="2025-04-04T08:44:00Z"/>
          <w:rFonts w:cs="Arial"/>
          <w:sz w:val="22"/>
        </w:rPr>
      </w:pPr>
    </w:p>
    <w:p w14:paraId="4F1B9F54" w14:textId="77777777" w:rsidR="00B82674" w:rsidRDefault="00B82674" w:rsidP="00421E03">
      <w:pPr>
        <w:pStyle w:val="Retraitcorpsdetexte"/>
        <w:ind w:left="0"/>
        <w:rPr>
          <w:ins w:id="46" w:author="CARDINEAU DENIS (UGECAM NORMANDIE)" w:date="2025-04-04T08:44:00Z"/>
          <w:rFonts w:cs="Arial"/>
          <w:sz w:val="22"/>
        </w:rPr>
      </w:pPr>
    </w:p>
    <w:p w14:paraId="71BC49AE" w14:textId="1144444C" w:rsidR="00B82674" w:rsidRDefault="001E74A5" w:rsidP="00421E03">
      <w:pPr>
        <w:pStyle w:val="Retraitcorpsdetexte"/>
        <w:ind w:left="0"/>
        <w:rPr>
          <w:ins w:id="47" w:author="CARDINEAU DENIS (UGECAM NORMANDIE)" w:date="2025-04-04T08:44:00Z"/>
          <w:rFonts w:cs="Arial"/>
          <w:sz w:val="22"/>
        </w:rPr>
      </w:pPr>
      <w:r>
        <w:rPr>
          <w:rFonts w:cs="Arial"/>
          <w:sz w:val="22"/>
        </w:rPr>
        <w:t>Caractéristiques et l</w:t>
      </w:r>
      <w:ins w:id="48" w:author="CARDINEAU DENIS (UGECAM NORMANDIE)" w:date="2025-04-04T08:44:00Z">
        <w:r w:rsidR="00B82674">
          <w:rPr>
            <w:rFonts w:cs="Arial"/>
            <w:sz w:val="22"/>
          </w:rPr>
          <w:t>iste des équipements minimums </w:t>
        </w:r>
      </w:ins>
      <w:r w:rsidR="004D15B5">
        <w:rPr>
          <w:rFonts w:cs="Arial"/>
          <w:sz w:val="22"/>
        </w:rPr>
        <w:t>inclus dans l’offre du candidat.</w:t>
      </w:r>
    </w:p>
    <w:p w14:paraId="5F639531" w14:textId="77777777" w:rsidR="00B82674" w:rsidRDefault="00B82674" w:rsidP="00421E03">
      <w:pPr>
        <w:pStyle w:val="Retraitcorpsdetexte"/>
        <w:ind w:left="0"/>
        <w:rPr>
          <w:ins w:id="49" w:author="CARDINEAU DENIS (UGECAM NORMANDIE)" w:date="2025-04-04T08:44:00Z"/>
          <w:rFonts w:cs="Arial"/>
          <w:sz w:val="22"/>
        </w:rPr>
      </w:pPr>
    </w:p>
    <w:p w14:paraId="0A5F51BF" w14:textId="0BE685D1" w:rsidR="00B82674" w:rsidRPr="001E74A5" w:rsidRDefault="00273DB7" w:rsidP="00421E03">
      <w:pPr>
        <w:pStyle w:val="Retraitcorpsdetexte"/>
        <w:ind w:left="0"/>
        <w:rPr>
          <w:rFonts w:cs="Arial"/>
          <w:sz w:val="22"/>
          <w:u w:val="single"/>
        </w:rPr>
      </w:pPr>
      <w:ins w:id="50" w:author="CARDINEAU DENIS (UGECAM NORMANDIE)" w:date="2025-04-04T08:44:00Z">
        <w:r w:rsidRPr="001E74A5">
          <w:rPr>
            <w:rFonts w:cs="Arial"/>
            <w:sz w:val="22"/>
            <w:u w:val="single"/>
          </w:rPr>
          <w:t>Véhicules 5 et 7 places :</w:t>
        </w:r>
      </w:ins>
    </w:p>
    <w:p w14:paraId="2462C559" w14:textId="77777777" w:rsidR="001E74A5" w:rsidRDefault="001E74A5" w:rsidP="00421E03">
      <w:pPr>
        <w:pStyle w:val="Retraitcorpsdetexte"/>
        <w:ind w:left="0"/>
        <w:rPr>
          <w:rFonts w:cs="Arial"/>
          <w:sz w:val="22"/>
        </w:rPr>
      </w:pPr>
    </w:p>
    <w:p w14:paraId="25A851E8" w14:textId="7C69B80B" w:rsidR="001E74A5" w:rsidRDefault="001E74A5" w:rsidP="00421E03">
      <w:pPr>
        <w:pStyle w:val="Retraitcorpsdetexte"/>
        <w:ind w:left="0"/>
        <w:rPr>
          <w:rFonts w:cs="Arial"/>
          <w:sz w:val="22"/>
        </w:rPr>
      </w:pPr>
      <w:r>
        <w:rPr>
          <w:rFonts w:cs="Arial"/>
          <w:sz w:val="22"/>
        </w:rPr>
        <w:t>Véhicules neufs ou occasion</w:t>
      </w:r>
    </w:p>
    <w:p w14:paraId="41CDC390" w14:textId="4AD925EF" w:rsidR="001E74A5" w:rsidRPr="001E74A5" w:rsidRDefault="001E74A5" w:rsidP="00421E03">
      <w:pPr>
        <w:pStyle w:val="Retraitcorpsdetexte"/>
        <w:ind w:left="0"/>
        <w:rPr>
          <w:rFonts w:ascii="Times New Roman" w:hAnsi="Times New Roman"/>
        </w:rPr>
      </w:pPr>
      <w:r w:rsidRPr="001E74A5">
        <w:rPr>
          <w:rFonts w:ascii="Times New Roman" w:hAnsi="Times New Roman"/>
        </w:rPr>
        <w:t xml:space="preserve">Motorisation &gt; </w:t>
      </w:r>
      <w:r w:rsidR="009E6039">
        <w:rPr>
          <w:rFonts w:ascii="Times New Roman" w:hAnsi="Times New Roman"/>
        </w:rPr>
        <w:t>70kW</w:t>
      </w:r>
    </w:p>
    <w:p w14:paraId="25D9412E" w14:textId="3081B24F" w:rsidR="001E74A5" w:rsidRPr="001E74A5" w:rsidRDefault="001E74A5" w:rsidP="00421E03">
      <w:pPr>
        <w:pStyle w:val="Retraitcorpsdetexte"/>
        <w:ind w:left="0"/>
        <w:rPr>
          <w:rFonts w:ascii="Times New Roman" w:hAnsi="Times New Roman"/>
        </w:rPr>
      </w:pPr>
      <w:r w:rsidRPr="001E74A5">
        <w:rPr>
          <w:rFonts w:ascii="Times New Roman" w:hAnsi="Times New Roman"/>
        </w:rPr>
        <w:t>Energie</w:t>
      </w:r>
      <w:r>
        <w:rPr>
          <w:rFonts w:ascii="Times New Roman" w:hAnsi="Times New Roman"/>
        </w:rPr>
        <w:t> :</w:t>
      </w:r>
      <w:r w:rsidRPr="001E74A5">
        <w:rPr>
          <w:rFonts w:ascii="Times New Roman" w:hAnsi="Times New Roman"/>
        </w:rPr>
        <w:t xml:space="preserve"> bioethanol, hybride rechargeable ou non</w:t>
      </w:r>
    </w:p>
    <w:p w14:paraId="0C870B94" w14:textId="77777777" w:rsidR="001E74A5" w:rsidRDefault="001E74A5" w:rsidP="00421E03">
      <w:pPr>
        <w:pStyle w:val="Retraitcorpsdetexte"/>
        <w:ind w:left="0"/>
        <w:rPr>
          <w:ins w:id="51" w:author="CARDINEAU DENIS (UGECAM NORMANDIE)" w:date="2025-04-04T08:44:00Z"/>
          <w:rFonts w:cs="Arial"/>
          <w:sz w:val="22"/>
        </w:rPr>
      </w:pPr>
    </w:p>
    <w:p w14:paraId="05CFB0CE" w14:textId="77777777" w:rsidR="00E84D85" w:rsidRDefault="00E84D85" w:rsidP="00E84D85">
      <w:pPr>
        <w:numPr>
          <w:ilvl w:val="0"/>
          <w:numId w:val="9"/>
        </w:numPr>
        <w:spacing w:after="25" w:line="269" w:lineRule="auto"/>
        <w:ind w:hanging="360"/>
        <w:jc w:val="both"/>
        <w:rPr>
          <w:ins w:id="52" w:author="CARDINEAU DENIS (UGECAM NORMANDIE)" w:date="2025-04-04T08:44:00Z"/>
        </w:rPr>
      </w:pPr>
      <w:ins w:id="53" w:author="CARDINEAU DENIS (UGECAM NORMANDIE)" w:date="2025-04-04T08:44:00Z">
        <w:r>
          <w:t xml:space="preserve">Direction assistée ; </w:t>
        </w:r>
      </w:ins>
    </w:p>
    <w:p w14:paraId="0BBE8CF4" w14:textId="77777777" w:rsidR="00E84D85" w:rsidRDefault="00E84D85" w:rsidP="00E84D85">
      <w:pPr>
        <w:numPr>
          <w:ilvl w:val="0"/>
          <w:numId w:val="9"/>
        </w:numPr>
        <w:spacing w:after="5" w:line="269" w:lineRule="auto"/>
        <w:ind w:hanging="360"/>
        <w:jc w:val="both"/>
        <w:rPr>
          <w:ins w:id="54" w:author="CARDINEAU DENIS (UGECAM NORMANDIE)" w:date="2025-04-04T08:44:00Z"/>
        </w:rPr>
      </w:pPr>
      <w:ins w:id="55" w:author="CARDINEAU DENIS (UGECAM NORMANDIE)" w:date="2025-04-04T08:44:00Z">
        <w:r>
          <w:t>Vitres électriques</w:t>
        </w:r>
        <w:r w:rsidR="00D978A2">
          <w:t xml:space="preserve"> avant</w:t>
        </w:r>
        <w:r>
          <w:t xml:space="preserve"> ; </w:t>
        </w:r>
      </w:ins>
    </w:p>
    <w:p w14:paraId="2832365F" w14:textId="77777777" w:rsidR="00E84D85" w:rsidRDefault="00E84D85" w:rsidP="00E84D85">
      <w:pPr>
        <w:numPr>
          <w:ilvl w:val="0"/>
          <w:numId w:val="9"/>
        </w:numPr>
        <w:spacing w:after="5" w:line="269" w:lineRule="auto"/>
        <w:ind w:hanging="360"/>
        <w:jc w:val="both"/>
        <w:rPr>
          <w:ins w:id="56" w:author="CARDINEAU DENIS (UGECAM NORMANDIE)" w:date="2025-04-04T08:44:00Z"/>
        </w:rPr>
      </w:pPr>
      <w:ins w:id="57" w:author="CARDINEAU DENIS (UGECAM NORMANDIE)" w:date="2025-04-04T08:44:00Z">
        <w:r>
          <w:t xml:space="preserve">Condamnation centralisée des portes ; </w:t>
        </w:r>
      </w:ins>
    </w:p>
    <w:p w14:paraId="295CAA2A" w14:textId="77777777" w:rsidR="00E84D85" w:rsidRDefault="00E84D85" w:rsidP="00E84D85">
      <w:pPr>
        <w:numPr>
          <w:ilvl w:val="0"/>
          <w:numId w:val="9"/>
        </w:numPr>
        <w:spacing w:after="5" w:line="269" w:lineRule="auto"/>
        <w:ind w:hanging="360"/>
        <w:jc w:val="both"/>
        <w:rPr>
          <w:ins w:id="58" w:author="CARDINEAU DENIS (UGECAM NORMANDIE)" w:date="2025-04-04T08:44:00Z"/>
        </w:rPr>
      </w:pPr>
      <w:ins w:id="59" w:author="CARDINEAU DENIS (UGECAM NORMANDIE)" w:date="2025-04-04T08:44:00Z">
        <w:r>
          <w:t>Autoradio, GPS, Bluetooth compatible Apple ou Android.</w:t>
        </w:r>
      </w:ins>
    </w:p>
    <w:p w14:paraId="62F8C3F4" w14:textId="77777777" w:rsidR="00E84D85" w:rsidRDefault="00E84D85" w:rsidP="00E84D85">
      <w:pPr>
        <w:numPr>
          <w:ilvl w:val="0"/>
          <w:numId w:val="9"/>
        </w:numPr>
        <w:spacing w:after="5" w:line="269" w:lineRule="auto"/>
        <w:ind w:hanging="360"/>
        <w:jc w:val="both"/>
        <w:rPr>
          <w:ins w:id="60" w:author="CARDINEAU DENIS (UGECAM NORMANDIE)" w:date="2025-04-04T08:44:00Z"/>
        </w:rPr>
      </w:pPr>
      <w:ins w:id="61" w:author="CARDINEAU DENIS (UGECAM NORMANDIE)" w:date="2025-04-04T08:44:00Z">
        <w:r>
          <w:t xml:space="preserve">ABS avec assistance au freinage ; </w:t>
        </w:r>
      </w:ins>
    </w:p>
    <w:p w14:paraId="7C825868" w14:textId="77777777" w:rsidR="00E84D85" w:rsidRDefault="00E84D85" w:rsidP="00E84D85">
      <w:pPr>
        <w:numPr>
          <w:ilvl w:val="0"/>
          <w:numId w:val="9"/>
        </w:numPr>
        <w:spacing w:after="5" w:line="269" w:lineRule="auto"/>
        <w:ind w:hanging="360"/>
        <w:jc w:val="both"/>
        <w:rPr>
          <w:ins w:id="62" w:author="CARDINEAU DENIS (UGECAM NORMANDIE)" w:date="2025-04-04T08:44:00Z"/>
        </w:rPr>
      </w:pPr>
      <w:ins w:id="63" w:author="CARDINEAU DENIS (UGECAM NORMANDIE)" w:date="2025-04-04T08:44:00Z">
        <w:r>
          <w:t xml:space="preserve">Airbag frontaux conducteur et passager ; </w:t>
        </w:r>
      </w:ins>
    </w:p>
    <w:p w14:paraId="2F8675C8" w14:textId="28100C9B" w:rsidR="00E84D85" w:rsidRDefault="00E84D85" w:rsidP="00E84D85">
      <w:pPr>
        <w:numPr>
          <w:ilvl w:val="0"/>
          <w:numId w:val="9"/>
        </w:numPr>
        <w:spacing w:after="5" w:line="269" w:lineRule="auto"/>
        <w:ind w:hanging="360"/>
        <w:jc w:val="both"/>
      </w:pPr>
      <w:ins w:id="64" w:author="CARDINEAU DENIS (UGECAM NORMANDIE)" w:date="2025-04-04T08:44:00Z">
        <w:r>
          <w:t xml:space="preserve">Climatisation manuelle ; </w:t>
        </w:r>
      </w:ins>
    </w:p>
    <w:p w14:paraId="0AC061B1" w14:textId="5B766E5D" w:rsidR="008A11DF" w:rsidRDefault="008A11DF" w:rsidP="00E84D85">
      <w:pPr>
        <w:numPr>
          <w:ilvl w:val="0"/>
          <w:numId w:val="9"/>
        </w:numPr>
        <w:spacing w:after="5" w:line="269" w:lineRule="auto"/>
        <w:ind w:hanging="360"/>
        <w:jc w:val="both"/>
        <w:rPr>
          <w:ins w:id="65" w:author="CARDINEAU DENIS (UGECAM NORMANDIE)" w:date="2025-04-04T08:44:00Z"/>
        </w:rPr>
      </w:pPr>
      <w:r>
        <w:t>Radars de recul arrière</w:t>
      </w:r>
    </w:p>
    <w:p w14:paraId="1D7C30C0" w14:textId="77777777" w:rsidR="008A11DF" w:rsidRDefault="008A11DF" w:rsidP="008A11DF">
      <w:pPr>
        <w:spacing w:after="5" w:line="269" w:lineRule="auto"/>
        <w:ind w:left="360"/>
        <w:jc w:val="both"/>
      </w:pPr>
    </w:p>
    <w:p w14:paraId="44063586" w14:textId="755E7C43" w:rsidR="008A11DF" w:rsidRDefault="008A11DF" w:rsidP="00E84D85">
      <w:pPr>
        <w:numPr>
          <w:ilvl w:val="0"/>
          <w:numId w:val="9"/>
        </w:numPr>
        <w:spacing w:after="5" w:line="269" w:lineRule="auto"/>
        <w:ind w:hanging="360"/>
        <w:jc w:val="both"/>
      </w:pPr>
      <w:r>
        <w:t>Petits équipements :</w:t>
      </w:r>
    </w:p>
    <w:p w14:paraId="3579790D" w14:textId="20AA658A" w:rsidR="00E84D85" w:rsidRDefault="00E84D85" w:rsidP="008A11DF">
      <w:pPr>
        <w:spacing w:after="5" w:line="269" w:lineRule="auto"/>
        <w:ind w:left="360"/>
        <w:jc w:val="both"/>
        <w:rPr>
          <w:ins w:id="66" w:author="CARDINEAU DENIS (UGECAM NORMANDIE)" w:date="2025-04-04T08:44:00Z"/>
        </w:rPr>
      </w:pPr>
      <w:ins w:id="67" w:author="CARDINEAU DENIS (UGECAM NORMANDIE)" w:date="2025-04-04T08:44:00Z">
        <w:r>
          <w:t xml:space="preserve">Kit gilet, triangle, éthylotest (x2), trousse de secours ; </w:t>
        </w:r>
      </w:ins>
    </w:p>
    <w:p w14:paraId="1025B008" w14:textId="24100D9E" w:rsidR="00E84D85" w:rsidRDefault="00E84D85" w:rsidP="008A11DF">
      <w:pPr>
        <w:spacing w:after="5" w:line="269" w:lineRule="auto"/>
        <w:ind w:left="360"/>
        <w:jc w:val="both"/>
      </w:pPr>
      <w:ins w:id="68" w:author="CARDINEAU DENIS (UGECAM NORMANDIE)" w:date="2025-04-04T08:44:00Z">
        <w:r>
          <w:t xml:space="preserve">2 jeux de clés, pochette plastique pour carte grise et assurance ; </w:t>
        </w:r>
      </w:ins>
    </w:p>
    <w:p w14:paraId="16E72B09" w14:textId="77777777" w:rsidR="008A11DF" w:rsidRDefault="008A11DF" w:rsidP="008A11DF">
      <w:pPr>
        <w:spacing w:after="5" w:line="269" w:lineRule="auto"/>
        <w:ind w:left="360"/>
        <w:jc w:val="both"/>
        <w:rPr>
          <w:ins w:id="69" w:author="CARDINEAU DENIS (UGECAM NORMANDIE)" w:date="2025-04-04T08:44:00Z"/>
        </w:rPr>
      </w:pPr>
    </w:p>
    <w:p w14:paraId="10DEE140" w14:textId="77777777" w:rsidR="00E84D85" w:rsidRDefault="00E84D85" w:rsidP="00E84D85">
      <w:pPr>
        <w:numPr>
          <w:ilvl w:val="0"/>
          <w:numId w:val="9"/>
        </w:numPr>
        <w:spacing w:after="5" w:line="269" w:lineRule="auto"/>
        <w:ind w:hanging="360"/>
        <w:jc w:val="both"/>
        <w:rPr>
          <w:ins w:id="70" w:author="CARDINEAU DENIS (UGECAM NORMANDIE)" w:date="2025-04-04T08:44:00Z"/>
        </w:rPr>
      </w:pPr>
      <w:ins w:id="71" w:author="CARDINEAU DENIS (UGECAM NORMANDIE)" w:date="2025-04-04T08:44:00Z">
        <w:r>
          <w:t xml:space="preserve">Plein de carburant à la livraison. </w:t>
        </w:r>
      </w:ins>
    </w:p>
    <w:p w14:paraId="51740C85" w14:textId="77777777" w:rsidR="00E84D85" w:rsidRDefault="00E84D85" w:rsidP="00E84D85">
      <w:pPr>
        <w:spacing w:after="5" w:line="269" w:lineRule="auto"/>
        <w:ind w:left="360"/>
        <w:jc w:val="both"/>
        <w:rPr>
          <w:ins w:id="72" w:author="CARDINEAU DENIS (UGECAM NORMANDIE)" w:date="2025-04-04T08:44:00Z"/>
        </w:rPr>
      </w:pPr>
    </w:p>
    <w:p w14:paraId="6C1133F7" w14:textId="77777777" w:rsidR="00E84D85" w:rsidRDefault="00E84D85" w:rsidP="00E84D85">
      <w:pPr>
        <w:spacing w:after="5" w:line="269" w:lineRule="auto"/>
        <w:ind w:left="360"/>
        <w:jc w:val="both"/>
        <w:rPr>
          <w:ins w:id="73" w:author="CARDINEAU DENIS (UGECAM NORMANDIE)" w:date="2025-04-04T08:44:00Z"/>
        </w:rPr>
      </w:pPr>
      <w:ins w:id="74" w:author="CARDINEAU DENIS (UGECAM NORMANDIE)" w:date="2025-04-04T08:44:00Z">
        <w:r>
          <w:t xml:space="preserve"> </w:t>
        </w:r>
      </w:ins>
    </w:p>
    <w:p w14:paraId="6B0368EA" w14:textId="77777777" w:rsidR="00E84D85" w:rsidRDefault="00E84D85" w:rsidP="00E84D85">
      <w:pPr>
        <w:spacing w:after="5" w:line="269" w:lineRule="auto"/>
        <w:ind w:left="360"/>
        <w:jc w:val="both"/>
        <w:rPr>
          <w:ins w:id="75" w:author="CARDINEAU DENIS (UGECAM NORMANDIE)" w:date="2025-04-04T08:44:00Z"/>
        </w:rPr>
      </w:pPr>
    </w:p>
    <w:p w14:paraId="7CDCBF48" w14:textId="77777777" w:rsidR="00273DB7" w:rsidRDefault="00E84D85" w:rsidP="00421E03">
      <w:pPr>
        <w:pStyle w:val="Retraitcorpsdetexte"/>
        <w:ind w:left="0"/>
        <w:rPr>
          <w:ins w:id="76" w:author="CARDINEAU DENIS (UGECAM NORMANDIE)" w:date="2025-04-04T08:44:00Z"/>
          <w:rFonts w:cs="Arial"/>
          <w:sz w:val="22"/>
        </w:rPr>
      </w:pPr>
      <w:ins w:id="77" w:author="CARDINEAU DENIS (UGECAM NORMANDIE)" w:date="2025-04-04T08:44:00Z">
        <w:r>
          <w:rPr>
            <w:rFonts w:cs="Arial"/>
            <w:sz w:val="22"/>
          </w:rPr>
          <w:t>Options :</w:t>
        </w:r>
      </w:ins>
    </w:p>
    <w:p w14:paraId="3BA32B1C" w14:textId="77777777" w:rsidR="00E84D85" w:rsidRDefault="00E84D85" w:rsidP="00E84D85">
      <w:pPr>
        <w:numPr>
          <w:ilvl w:val="0"/>
          <w:numId w:val="9"/>
        </w:numPr>
        <w:spacing w:after="5" w:line="269" w:lineRule="auto"/>
        <w:ind w:hanging="360"/>
        <w:jc w:val="both"/>
        <w:rPr>
          <w:ins w:id="78" w:author="CARDINEAU DENIS (UGECAM NORMANDIE)" w:date="2025-04-04T08:44:00Z"/>
        </w:rPr>
      </w:pPr>
      <w:ins w:id="79" w:author="CARDINEAU DENIS (UGECAM NORMANDIE)" w:date="2025-04-04T08:44:00Z">
        <w:r>
          <w:t xml:space="preserve">Garantie constructeur de 2 ans minimum (60 000 km au moins) ; </w:t>
        </w:r>
      </w:ins>
    </w:p>
    <w:p w14:paraId="7DB9B80C" w14:textId="77777777" w:rsidR="00E84D85" w:rsidRDefault="00E84D85" w:rsidP="00E84D85">
      <w:pPr>
        <w:numPr>
          <w:ilvl w:val="0"/>
          <w:numId w:val="9"/>
        </w:numPr>
        <w:spacing w:after="5" w:line="269" w:lineRule="auto"/>
        <w:ind w:hanging="360"/>
        <w:jc w:val="both"/>
        <w:rPr>
          <w:ins w:id="80" w:author="CARDINEAU DENIS (UGECAM NORMANDIE)" w:date="2025-04-04T08:44:00Z"/>
        </w:rPr>
      </w:pPr>
      <w:ins w:id="81" w:author="CARDINEAU DENIS (UGECAM NORMANDIE)" w:date="2025-04-04T08:44:00Z">
        <w:r>
          <w:t>Peinture métallisée (véhicule neuf)</w:t>
        </w:r>
      </w:ins>
    </w:p>
    <w:p w14:paraId="58D68D42" w14:textId="77777777" w:rsidR="00E84D85" w:rsidRDefault="00E84D85" w:rsidP="00E84D85">
      <w:pPr>
        <w:numPr>
          <w:ilvl w:val="0"/>
          <w:numId w:val="9"/>
        </w:numPr>
        <w:spacing w:after="5" w:line="269" w:lineRule="auto"/>
        <w:ind w:hanging="360"/>
        <w:jc w:val="both"/>
        <w:rPr>
          <w:ins w:id="82" w:author="CARDINEAU DENIS (UGECAM NORMANDIE)" w:date="2025-04-04T08:44:00Z"/>
        </w:rPr>
      </w:pPr>
      <w:ins w:id="83" w:author="CARDINEAU DENIS (UGECAM NORMANDIE)" w:date="2025-04-04T08:44:00Z">
        <w:r>
          <w:t xml:space="preserve">Feux antibrouillard avant ; </w:t>
        </w:r>
      </w:ins>
    </w:p>
    <w:p w14:paraId="39F60235" w14:textId="77777777" w:rsidR="00E84D85" w:rsidRDefault="00E84D85" w:rsidP="00E84D85">
      <w:pPr>
        <w:numPr>
          <w:ilvl w:val="0"/>
          <w:numId w:val="9"/>
        </w:numPr>
        <w:spacing w:after="5" w:line="269" w:lineRule="auto"/>
        <w:ind w:hanging="360"/>
        <w:jc w:val="both"/>
        <w:rPr>
          <w:ins w:id="84" w:author="CARDINEAU DENIS (UGECAM NORMANDIE)" w:date="2025-04-04T08:44:00Z"/>
        </w:rPr>
      </w:pPr>
      <w:ins w:id="85" w:author="CARDINEAU DENIS (UGECAM NORMANDIE)" w:date="2025-04-04T08:44:00Z">
        <w:r>
          <w:t xml:space="preserve">Tapis de sol en caoutchouc ; </w:t>
        </w:r>
      </w:ins>
    </w:p>
    <w:p w14:paraId="2DBF6DF1" w14:textId="77777777" w:rsidR="00E84D85" w:rsidRDefault="00E84D85" w:rsidP="00E84D85">
      <w:pPr>
        <w:numPr>
          <w:ilvl w:val="0"/>
          <w:numId w:val="9"/>
        </w:numPr>
        <w:spacing w:after="5" w:line="269" w:lineRule="auto"/>
        <w:ind w:hanging="360"/>
        <w:jc w:val="both"/>
        <w:rPr>
          <w:ins w:id="86" w:author="CARDINEAU DENIS (UGECAM NORMANDIE)" w:date="2025-04-04T08:44:00Z"/>
        </w:rPr>
      </w:pPr>
      <w:ins w:id="87" w:author="CARDINEAU DENIS (UGECAM NORMANDIE)" w:date="2025-04-04T08:44:00Z">
        <w:r>
          <w:t xml:space="preserve">Kit roue de secours ; </w:t>
        </w:r>
      </w:ins>
    </w:p>
    <w:p w14:paraId="23E9835B" w14:textId="77777777" w:rsidR="00E84D85" w:rsidRDefault="00E84D85" w:rsidP="00E84D85">
      <w:pPr>
        <w:numPr>
          <w:ilvl w:val="0"/>
          <w:numId w:val="9"/>
        </w:numPr>
        <w:spacing w:after="5" w:line="269" w:lineRule="auto"/>
        <w:ind w:hanging="360"/>
        <w:jc w:val="both"/>
        <w:rPr>
          <w:ins w:id="88" w:author="CARDINEAU DENIS (UGECAM NORMANDIE)" w:date="2025-04-04T08:44:00Z"/>
        </w:rPr>
      </w:pPr>
      <w:ins w:id="89" w:author="CARDINEAU DENIS (UGECAM NORMANDIE)" w:date="2025-04-04T08:44:00Z">
        <w:r>
          <w:t xml:space="preserve">Allumage automatique des feux ; </w:t>
        </w:r>
      </w:ins>
    </w:p>
    <w:p w14:paraId="5060F481" w14:textId="77777777" w:rsidR="00E84D85" w:rsidRDefault="00E84D85" w:rsidP="00E84D85">
      <w:pPr>
        <w:numPr>
          <w:ilvl w:val="0"/>
          <w:numId w:val="9"/>
        </w:numPr>
        <w:spacing w:after="5" w:line="269" w:lineRule="auto"/>
        <w:ind w:hanging="360"/>
        <w:jc w:val="both"/>
        <w:rPr>
          <w:ins w:id="90" w:author="CARDINEAU DENIS (UGECAM NORMANDIE)" w:date="2025-04-04T08:44:00Z"/>
        </w:rPr>
      </w:pPr>
      <w:ins w:id="91" w:author="CARDINEAU DENIS (UGECAM NORMANDIE)" w:date="2025-04-04T08:44:00Z">
        <w:r>
          <w:t xml:space="preserve">Feux antibrouillard avant ; </w:t>
        </w:r>
      </w:ins>
    </w:p>
    <w:p w14:paraId="3290C66A" w14:textId="77777777" w:rsidR="00E84D85" w:rsidRDefault="00E84D85" w:rsidP="00E84D85">
      <w:pPr>
        <w:numPr>
          <w:ilvl w:val="0"/>
          <w:numId w:val="9"/>
        </w:numPr>
        <w:spacing w:after="5" w:line="269" w:lineRule="auto"/>
        <w:ind w:hanging="360"/>
        <w:jc w:val="both"/>
        <w:rPr>
          <w:ins w:id="92" w:author="CARDINEAU DENIS (UGECAM NORMANDIE)" w:date="2025-04-04T08:44:00Z"/>
        </w:rPr>
      </w:pPr>
      <w:ins w:id="93" w:author="CARDINEAU DENIS (UGECAM NORMANDIE)" w:date="2025-04-04T08:44:00Z">
        <w:r>
          <w:t>Climatisation automatique ;</w:t>
        </w:r>
      </w:ins>
    </w:p>
    <w:p w14:paraId="7718AA45" w14:textId="60779E3A" w:rsidR="00E84D85" w:rsidRDefault="00E84D85" w:rsidP="00E84D85">
      <w:pPr>
        <w:numPr>
          <w:ilvl w:val="0"/>
          <w:numId w:val="9"/>
        </w:numPr>
        <w:spacing w:after="5" w:line="269" w:lineRule="auto"/>
        <w:ind w:hanging="360"/>
        <w:jc w:val="both"/>
      </w:pPr>
      <w:ins w:id="94" w:author="CARDINEAU DENIS (UGECAM NORMANDIE)" w:date="2025-04-04T08:44:00Z">
        <w:r>
          <w:t>Caméra de recul ;</w:t>
        </w:r>
      </w:ins>
    </w:p>
    <w:p w14:paraId="67FDF913" w14:textId="215DC6AF" w:rsidR="008A11DF" w:rsidRDefault="008A11DF" w:rsidP="00E84D85">
      <w:pPr>
        <w:numPr>
          <w:ilvl w:val="0"/>
          <w:numId w:val="9"/>
        </w:numPr>
        <w:spacing w:after="5" w:line="269" w:lineRule="auto"/>
        <w:ind w:hanging="360"/>
        <w:jc w:val="both"/>
      </w:pPr>
      <w:r>
        <w:t>Radar de stationnement avant</w:t>
      </w:r>
    </w:p>
    <w:p w14:paraId="259BF26E" w14:textId="4C1B83EC" w:rsidR="008A11DF" w:rsidRDefault="008A11DF" w:rsidP="00E84D85">
      <w:pPr>
        <w:numPr>
          <w:ilvl w:val="0"/>
          <w:numId w:val="9"/>
        </w:numPr>
        <w:spacing w:after="5" w:line="269" w:lineRule="auto"/>
        <w:ind w:hanging="360"/>
        <w:jc w:val="both"/>
      </w:pPr>
      <w:r>
        <w:t>Vitres électrique arrières</w:t>
      </w:r>
    </w:p>
    <w:p w14:paraId="23F84DDB" w14:textId="19807AC3" w:rsidR="008A11DF" w:rsidRDefault="008A11DF" w:rsidP="00E84D85">
      <w:pPr>
        <w:numPr>
          <w:ilvl w:val="0"/>
          <w:numId w:val="9"/>
        </w:numPr>
        <w:spacing w:after="5" w:line="269" w:lineRule="auto"/>
        <w:ind w:hanging="360"/>
        <w:jc w:val="both"/>
        <w:rPr>
          <w:ins w:id="95" w:author="CARDINEAU DENIS (UGECAM NORMANDIE)" w:date="2025-04-04T08:44:00Z"/>
        </w:rPr>
      </w:pPr>
      <w:r>
        <w:t>Sécurité enfant au poste de conduite</w:t>
      </w:r>
    </w:p>
    <w:p w14:paraId="08490A23" w14:textId="77777777" w:rsidR="00E84D85" w:rsidRDefault="00E84D85" w:rsidP="00E84D85">
      <w:pPr>
        <w:numPr>
          <w:ilvl w:val="0"/>
          <w:numId w:val="9"/>
        </w:numPr>
        <w:spacing w:after="5" w:line="269" w:lineRule="auto"/>
        <w:ind w:hanging="360"/>
        <w:jc w:val="both"/>
        <w:rPr>
          <w:ins w:id="96" w:author="CARDINEAU DENIS (UGECAM NORMANDIE)" w:date="2025-04-04T08:44:00Z"/>
        </w:rPr>
      </w:pPr>
      <w:ins w:id="97" w:author="CARDINEAU DENIS (UGECAM NORMANDIE)" w:date="2025-04-04T08:44:00Z">
        <w:r>
          <w:t>Système Start and stop</w:t>
        </w:r>
      </w:ins>
    </w:p>
    <w:p w14:paraId="751697EF" w14:textId="77777777" w:rsidR="00E84D85" w:rsidRDefault="00E84D85" w:rsidP="00E84D85">
      <w:pPr>
        <w:numPr>
          <w:ilvl w:val="0"/>
          <w:numId w:val="9"/>
        </w:numPr>
        <w:spacing w:after="43" w:line="269" w:lineRule="auto"/>
        <w:ind w:hanging="360"/>
        <w:jc w:val="both"/>
        <w:rPr>
          <w:ins w:id="98" w:author="CARDINEAU DENIS (UGECAM NORMANDIE)" w:date="2025-04-04T08:44:00Z"/>
        </w:rPr>
      </w:pPr>
      <w:ins w:id="99" w:author="CARDINEAU DENIS (UGECAM NORMANDIE)" w:date="2025-04-04T08:44:00Z">
        <w:r>
          <w:t>1</w:t>
        </w:r>
        <w:r>
          <w:rPr>
            <w:vertAlign w:val="superscript"/>
          </w:rPr>
          <w:t>ère</w:t>
        </w:r>
        <w:r>
          <w:t xml:space="preserve"> révision (vidange + filtres + niveaux….) ; </w:t>
        </w:r>
      </w:ins>
    </w:p>
    <w:p w14:paraId="7ECFA701" w14:textId="77777777" w:rsidR="00E84D85" w:rsidRDefault="00E84D85" w:rsidP="00E84D85">
      <w:pPr>
        <w:spacing w:after="5" w:line="269" w:lineRule="auto"/>
        <w:ind w:left="360"/>
        <w:jc w:val="both"/>
        <w:rPr>
          <w:ins w:id="100" w:author="CARDINEAU DENIS (UGECAM NORMANDIE)" w:date="2025-04-04T08:44:00Z"/>
        </w:rPr>
      </w:pPr>
    </w:p>
    <w:p w14:paraId="7F46C2E0" w14:textId="14318DB9" w:rsidR="00B82674" w:rsidRDefault="008A11DF" w:rsidP="00421E03">
      <w:pPr>
        <w:pStyle w:val="Retraitcorpsdetexte"/>
        <w:ind w:left="0"/>
        <w:rPr>
          <w:rFonts w:cs="Arial"/>
          <w:sz w:val="22"/>
          <w:u w:val="single"/>
        </w:rPr>
      </w:pPr>
      <w:r w:rsidRPr="001E74A5">
        <w:rPr>
          <w:rFonts w:cs="Arial"/>
          <w:sz w:val="22"/>
          <w:u w:val="single"/>
        </w:rPr>
        <w:t>Véhicules 9 places :</w:t>
      </w:r>
    </w:p>
    <w:p w14:paraId="4C16AD53" w14:textId="1C3BFF7E" w:rsidR="001E74A5" w:rsidRDefault="001E74A5" w:rsidP="00421E03">
      <w:pPr>
        <w:pStyle w:val="Retraitcorpsdetexte"/>
        <w:ind w:left="0"/>
        <w:rPr>
          <w:rFonts w:cs="Arial"/>
          <w:sz w:val="22"/>
          <w:u w:val="single"/>
        </w:rPr>
      </w:pPr>
    </w:p>
    <w:p w14:paraId="1E7BC01F" w14:textId="1D9219BC" w:rsidR="00EC4EB9" w:rsidRDefault="00EC4EB9" w:rsidP="00421E03">
      <w:pPr>
        <w:pStyle w:val="Retraitcorpsdetexte"/>
        <w:ind w:left="0"/>
        <w:rPr>
          <w:rFonts w:ascii="Times New Roman" w:hAnsi="Times New Roman"/>
        </w:rPr>
      </w:pPr>
      <w:r>
        <w:rPr>
          <w:rFonts w:ascii="Times New Roman" w:hAnsi="Times New Roman"/>
        </w:rPr>
        <w:t>Carroserie Taille M ou L1 H1</w:t>
      </w:r>
    </w:p>
    <w:p w14:paraId="2904CEC4" w14:textId="2FC7C921" w:rsidR="00C57FD8" w:rsidRDefault="00C57FD8" w:rsidP="00421E03">
      <w:pPr>
        <w:pStyle w:val="Retraitcorpsdetexte"/>
        <w:ind w:left="0"/>
        <w:rPr>
          <w:rFonts w:ascii="Times New Roman" w:hAnsi="Times New Roman"/>
        </w:rPr>
      </w:pPr>
      <w:r>
        <w:rPr>
          <w:rFonts w:ascii="Times New Roman" w:hAnsi="Times New Roman"/>
        </w:rPr>
        <w:t>Motorisation&gt;</w:t>
      </w:r>
      <w:r w:rsidR="009E6039">
        <w:rPr>
          <w:rFonts w:ascii="Times New Roman" w:hAnsi="Times New Roman"/>
        </w:rPr>
        <w:t xml:space="preserve"> 84kW</w:t>
      </w:r>
    </w:p>
    <w:p w14:paraId="44C53B2C" w14:textId="62DD47EE" w:rsidR="001E74A5" w:rsidRPr="001E74A5" w:rsidRDefault="00C57FD8" w:rsidP="00421E03">
      <w:pPr>
        <w:pStyle w:val="Retraitcorpsdetexte"/>
        <w:ind w:left="0"/>
        <w:rPr>
          <w:rFonts w:ascii="Times New Roman" w:hAnsi="Times New Roman"/>
        </w:rPr>
      </w:pPr>
      <w:r>
        <w:rPr>
          <w:rFonts w:ascii="Times New Roman" w:hAnsi="Times New Roman"/>
        </w:rPr>
        <w:t xml:space="preserve">Energie véhicule </w:t>
      </w:r>
      <w:r w:rsidR="001E74A5" w:rsidRPr="001E74A5">
        <w:rPr>
          <w:rFonts w:ascii="Times New Roman" w:hAnsi="Times New Roman"/>
        </w:rPr>
        <w:t>Neuf : Hybrides rechargeable ou non, bioéthanol</w:t>
      </w:r>
    </w:p>
    <w:p w14:paraId="2C03771C" w14:textId="6764D10E" w:rsidR="001E74A5" w:rsidRPr="001E74A5" w:rsidRDefault="00C57FD8" w:rsidP="00421E03">
      <w:pPr>
        <w:pStyle w:val="Retraitcorpsdetexte"/>
        <w:ind w:left="0"/>
        <w:rPr>
          <w:rFonts w:ascii="Times New Roman" w:hAnsi="Times New Roman"/>
        </w:rPr>
      </w:pPr>
      <w:r>
        <w:rPr>
          <w:rFonts w:ascii="Times New Roman" w:hAnsi="Times New Roman"/>
        </w:rPr>
        <w:t xml:space="preserve">Energie véhicule </w:t>
      </w:r>
      <w:r w:rsidR="001E74A5" w:rsidRPr="001E74A5">
        <w:rPr>
          <w:rFonts w:ascii="Times New Roman" w:hAnsi="Times New Roman"/>
        </w:rPr>
        <w:t>Occasion : Diesel, Hybrides rechargeable ou non, bioéthanol</w:t>
      </w:r>
    </w:p>
    <w:p w14:paraId="40FE1D95" w14:textId="77777777" w:rsidR="001E74A5" w:rsidRPr="001E74A5" w:rsidRDefault="001E74A5" w:rsidP="00421E03">
      <w:pPr>
        <w:pStyle w:val="Retraitcorpsdetexte"/>
        <w:ind w:left="0"/>
        <w:rPr>
          <w:ins w:id="101" w:author="CARDINEAU DENIS (UGECAM NORMANDIE)" w:date="2025-04-04T08:44:00Z"/>
          <w:rFonts w:cs="Arial"/>
          <w:sz w:val="22"/>
          <w:u w:val="single"/>
        </w:rPr>
      </w:pPr>
    </w:p>
    <w:p w14:paraId="6C58F6B7" w14:textId="77777777" w:rsidR="008A11DF" w:rsidRDefault="008A11DF" w:rsidP="008A11DF">
      <w:pPr>
        <w:numPr>
          <w:ilvl w:val="0"/>
          <w:numId w:val="9"/>
        </w:numPr>
        <w:spacing w:after="25" w:line="269" w:lineRule="auto"/>
        <w:ind w:hanging="360"/>
        <w:jc w:val="both"/>
        <w:rPr>
          <w:ins w:id="102" w:author="CARDINEAU DENIS (UGECAM NORMANDIE)" w:date="2025-04-04T08:44:00Z"/>
        </w:rPr>
      </w:pPr>
      <w:ins w:id="103" w:author="CARDINEAU DENIS (UGECAM NORMANDIE)" w:date="2025-04-04T08:44:00Z">
        <w:r>
          <w:t xml:space="preserve">Direction assistée ; </w:t>
        </w:r>
      </w:ins>
    </w:p>
    <w:p w14:paraId="2BFDCD02" w14:textId="77777777" w:rsidR="008A11DF" w:rsidRDefault="008A11DF" w:rsidP="008A11DF">
      <w:pPr>
        <w:numPr>
          <w:ilvl w:val="0"/>
          <w:numId w:val="9"/>
        </w:numPr>
        <w:spacing w:after="5" w:line="269" w:lineRule="auto"/>
        <w:ind w:hanging="360"/>
        <w:jc w:val="both"/>
        <w:rPr>
          <w:ins w:id="104" w:author="CARDINEAU DENIS (UGECAM NORMANDIE)" w:date="2025-04-04T08:44:00Z"/>
        </w:rPr>
      </w:pPr>
      <w:ins w:id="105" w:author="CARDINEAU DENIS (UGECAM NORMANDIE)" w:date="2025-04-04T08:44:00Z">
        <w:r>
          <w:t xml:space="preserve">Vitres électriques avant ; </w:t>
        </w:r>
      </w:ins>
    </w:p>
    <w:p w14:paraId="42AE8963" w14:textId="77777777" w:rsidR="008A11DF" w:rsidRDefault="008A11DF" w:rsidP="008A11DF">
      <w:pPr>
        <w:numPr>
          <w:ilvl w:val="0"/>
          <w:numId w:val="9"/>
        </w:numPr>
        <w:spacing w:after="5" w:line="269" w:lineRule="auto"/>
        <w:ind w:hanging="360"/>
        <w:jc w:val="both"/>
        <w:rPr>
          <w:ins w:id="106" w:author="CARDINEAU DENIS (UGECAM NORMANDIE)" w:date="2025-04-04T08:44:00Z"/>
        </w:rPr>
      </w:pPr>
      <w:ins w:id="107" w:author="CARDINEAU DENIS (UGECAM NORMANDIE)" w:date="2025-04-04T08:44:00Z">
        <w:r>
          <w:t xml:space="preserve">Condamnation centralisée des portes ; </w:t>
        </w:r>
      </w:ins>
    </w:p>
    <w:p w14:paraId="3CD975A1" w14:textId="77777777" w:rsidR="008A11DF" w:rsidRDefault="008A11DF" w:rsidP="008A11DF">
      <w:pPr>
        <w:numPr>
          <w:ilvl w:val="0"/>
          <w:numId w:val="9"/>
        </w:numPr>
        <w:spacing w:after="5" w:line="269" w:lineRule="auto"/>
        <w:ind w:hanging="360"/>
        <w:jc w:val="both"/>
        <w:rPr>
          <w:ins w:id="108" w:author="CARDINEAU DENIS (UGECAM NORMANDIE)" w:date="2025-04-04T08:44:00Z"/>
        </w:rPr>
      </w:pPr>
      <w:ins w:id="109" w:author="CARDINEAU DENIS (UGECAM NORMANDIE)" w:date="2025-04-04T08:44:00Z">
        <w:r>
          <w:t>Autoradio, GPS, Bluetooth compatible Apple ou Android.</w:t>
        </w:r>
      </w:ins>
    </w:p>
    <w:p w14:paraId="7D827315" w14:textId="77777777" w:rsidR="008A11DF" w:rsidRDefault="008A11DF" w:rsidP="008A11DF">
      <w:pPr>
        <w:numPr>
          <w:ilvl w:val="0"/>
          <w:numId w:val="9"/>
        </w:numPr>
        <w:spacing w:after="5" w:line="269" w:lineRule="auto"/>
        <w:ind w:hanging="360"/>
        <w:jc w:val="both"/>
        <w:rPr>
          <w:ins w:id="110" w:author="CARDINEAU DENIS (UGECAM NORMANDIE)" w:date="2025-04-04T08:44:00Z"/>
        </w:rPr>
      </w:pPr>
      <w:ins w:id="111" w:author="CARDINEAU DENIS (UGECAM NORMANDIE)" w:date="2025-04-04T08:44:00Z">
        <w:r>
          <w:t xml:space="preserve">ABS avec assistance au freinage ; </w:t>
        </w:r>
      </w:ins>
    </w:p>
    <w:p w14:paraId="1085E56B" w14:textId="77777777" w:rsidR="008A11DF" w:rsidRDefault="008A11DF" w:rsidP="008A11DF">
      <w:pPr>
        <w:numPr>
          <w:ilvl w:val="0"/>
          <w:numId w:val="9"/>
        </w:numPr>
        <w:spacing w:after="5" w:line="269" w:lineRule="auto"/>
        <w:ind w:hanging="360"/>
        <w:jc w:val="both"/>
        <w:rPr>
          <w:ins w:id="112" w:author="CARDINEAU DENIS (UGECAM NORMANDIE)" w:date="2025-04-04T08:44:00Z"/>
        </w:rPr>
      </w:pPr>
      <w:ins w:id="113" w:author="CARDINEAU DENIS (UGECAM NORMANDIE)" w:date="2025-04-04T08:44:00Z">
        <w:r>
          <w:t xml:space="preserve">Airbag frontaux conducteur et passager ; </w:t>
        </w:r>
      </w:ins>
    </w:p>
    <w:p w14:paraId="7BBEE5DA" w14:textId="77777777" w:rsidR="008A11DF" w:rsidRDefault="008A11DF" w:rsidP="008A11DF">
      <w:pPr>
        <w:numPr>
          <w:ilvl w:val="0"/>
          <w:numId w:val="9"/>
        </w:numPr>
        <w:spacing w:after="5" w:line="269" w:lineRule="auto"/>
        <w:ind w:hanging="360"/>
        <w:jc w:val="both"/>
      </w:pPr>
      <w:ins w:id="114" w:author="CARDINEAU DENIS (UGECAM NORMANDIE)" w:date="2025-04-04T08:44:00Z">
        <w:r>
          <w:t xml:space="preserve">Climatisation manuelle ; </w:t>
        </w:r>
      </w:ins>
    </w:p>
    <w:p w14:paraId="6A39D7AF" w14:textId="77777777" w:rsidR="008A11DF" w:rsidRDefault="008A11DF" w:rsidP="008A11DF">
      <w:pPr>
        <w:spacing w:after="5" w:line="269" w:lineRule="auto"/>
        <w:ind w:left="360"/>
        <w:jc w:val="both"/>
      </w:pPr>
    </w:p>
    <w:p w14:paraId="6CE6D1CD" w14:textId="0600DD63" w:rsidR="008A11DF" w:rsidRDefault="008A11DF" w:rsidP="008A11DF">
      <w:pPr>
        <w:numPr>
          <w:ilvl w:val="0"/>
          <w:numId w:val="9"/>
        </w:numPr>
        <w:spacing w:after="5" w:line="269" w:lineRule="auto"/>
        <w:ind w:hanging="360"/>
        <w:jc w:val="both"/>
      </w:pPr>
      <w:r>
        <w:t>Petits équipements :</w:t>
      </w:r>
    </w:p>
    <w:p w14:paraId="6E0B963D" w14:textId="77777777" w:rsidR="008A11DF" w:rsidRDefault="008A11DF" w:rsidP="008A11DF">
      <w:pPr>
        <w:spacing w:after="5" w:line="269" w:lineRule="auto"/>
        <w:ind w:left="360"/>
        <w:jc w:val="both"/>
        <w:rPr>
          <w:ins w:id="115" w:author="CARDINEAU DENIS (UGECAM NORMANDIE)" w:date="2025-04-04T08:44:00Z"/>
        </w:rPr>
      </w:pPr>
      <w:ins w:id="116" w:author="CARDINEAU DENIS (UGECAM NORMANDIE)" w:date="2025-04-04T08:44:00Z">
        <w:r>
          <w:t xml:space="preserve">Kit gilet, triangle, éthylotest (x2), trousse de secours ; </w:t>
        </w:r>
      </w:ins>
    </w:p>
    <w:p w14:paraId="4D8F8A3C" w14:textId="7196FF63" w:rsidR="008A11DF" w:rsidRDefault="008A11DF" w:rsidP="008A11DF">
      <w:pPr>
        <w:spacing w:after="5" w:line="269" w:lineRule="auto"/>
        <w:ind w:left="360"/>
        <w:jc w:val="both"/>
      </w:pPr>
      <w:ins w:id="117" w:author="CARDINEAU DENIS (UGECAM NORMANDIE)" w:date="2025-04-04T08:44:00Z">
        <w:r>
          <w:t xml:space="preserve">2 jeux de clés, pochette plastique pour carte grise et assurance ; </w:t>
        </w:r>
      </w:ins>
    </w:p>
    <w:p w14:paraId="48D0792B" w14:textId="2F6D0431" w:rsidR="00E0632F" w:rsidRDefault="00E0632F" w:rsidP="008A11DF">
      <w:pPr>
        <w:spacing w:after="5" w:line="269" w:lineRule="auto"/>
        <w:ind w:left="360"/>
        <w:jc w:val="both"/>
      </w:pPr>
      <w:r>
        <w:lastRenderedPageBreak/>
        <w:t>Extincteur</w:t>
      </w:r>
    </w:p>
    <w:p w14:paraId="16B7052D" w14:textId="77777777" w:rsidR="008A11DF" w:rsidRDefault="008A11DF" w:rsidP="008A11DF">
      <w:pPr>
        <w:spacing w:after="5" w:line="269" w:lineRule="auto"/>
        <w:ind w:left="360"/>
        <w:jc w:val="both"/>
        <w:rPr>
          <w:ins w:id="118" w:author="CARDINEAU DENIS (UGECAM NORMANDIE)" w:date="2025-04-04T08:44:00Z"/>
        </w:rPr>
      </w:pPr>
    </w:p>
    <w:p w14:paraId="064E5FF9" w14:textId="77777777" w:rsidR="008A11DF" w:rsidRDefault="008A11DF" w:rsidP="008A11DF">
      <w:pPr>
        <w:numPr>
          <w:ilvl w:val="0"/>
          <w:numId w:val="9"/>
        </w:numPr>
        <w:spacing w:after="5" w:line="269" w:lineRule="auto"/>
        <w:ind w:hanging="360"/>
        <w:jc w:val="both"/>
        <w:rPr>
          <w:ins w:id="119" w:author="CARDINEAU DENIS (UGECAM NORMANDIE)" w:date="2025-04-04T08:44:00Z"/>
        </w:rPr>
      </w:pPr>
      <w:ins w:id="120" w:author="CARDINEAU DENIS (UGECAM NORMANDIE)" w:date="2025-04-04T08:44:00Z">
        <w:r>
          <w:t xml:space="preserve">Plein de carburant à la livraison. </w:t>
        </w:r>
      </w:ins>
    </w:p>
    <w:p w14:paraId="07C49805" w14:textId="77777777" w:rsidR="008A11DF" w:rsidRDefault="008A11DF" w:rsidP="008A11DF">
      <w:pPr>
        <w:spacing w:after="5" w:line="269" w:lineRule="auto"/>
        <w:ind w:left="360"/>
        <w:jc w:val="both"/>
        <w:rPr>
          <w:ins w:id="121" w:author="CARDINEAU DENIS (UGECAM NORMANDIE)" w:date="2025-04-04T08:44:00Z"/>
        </w:rPr>
      </w:pPr>
    </w:p>
    <w:p w14:paraId="1C08B303" w14:textId="78CE8283" w:rsidR="008A11DF" w:rsidRDefault="008A11DF" w:rsidP="008A11DF">
      <w:pPr>
        <w:spacing w:after="5" w:line="269" w:lineRule="auto"/>
        <w:ind w:left="360"/>
        <w:jc w:val="both"/>
        <w:rPr>
          <w:ins w:id="122" w:author="CARDINEAU DENIS (UGECAM NORMANDIE)" w:date="2025-04-04T08:44:00Z"/>
        </w:rPr>
      </w:pPr>
    </w:p>
    <w:p w14:paraId="14C8409A" w14:textId="77777777" w:rsidR="008A11DF" w:rsidRDefault="008A11DF" w:rsidP="008A11DF">
      <w:pPr>
        <w:spacing w:after="5" w:line="269" w:lineRule="auto"/>
        <w:ind w:left="360"/>
        <w:jc w:val="both"/>
        <w:rPr>
          <w:ins w:id="123" w:author="CARDINEAU DENIS (UGECAM NORMANDIE)" w:date="2025-04-04T08:44:00Z"/>
        </w:rPr>
      </w:pPr>
    </w:p>
    <w:p w14:paraId="6163047F" w14:textId="77777777" w:rsidR="008A11DF" w:rsidRDefault="008A11DF" w:rsidP="008A11DF">
      <w:pPr>
        <w:pStyle w:val="Retraitcorpsdetexte"/>
        <w:ind w:left="0"/>
        <w:rPr>
          <w:ins w:id="124" w:author="CARDINEAU DENIS (UGECAM NORMANDIE)" w:date="2025-04-04T08:44:00Z"/>
          <w:rFonts w:cs="Arial"/>
          <w:sz w:val="22"/>
        </w:rPr>
      </w:pPr>
      <w:ins w:id="125" w:author="CARDINEAU DENIS (UGECAM NORMANDIE)" w:date="2025-04-04T08:44:00Z">
        <w:r>
          <w:rPr>
            <w:rFonts w:cs="Arial"/>
            <w:sz w:val="22"/>
          </w:rPr>
          <w:t>Options :</w:t>
        </w:r>
      </w:ins>
    </w:p>
    <w:p w14:paraId="2EB070F4" w14:textId="77777777" w:rsidR="008A11DF" w:rsidRDefault="008A11DF" w:rsidP="008A11DF">
      <w:pPr>
        <w:numPr>
          <w:ilvl w:val="0"/>
          <w:numId w:val="9"/>
        </w:numPr>
        <w:spacing w:after="5" w:line="269" w:lineRule="auto"/>
        <w:ind w:hanging="360"/>
        <w:jc w:val="both"/>
        <w:rPr>
          <w:ins w:id="126" w:author="CARDINEAU DENIS (UGECAM NORMANDIE)" w:date="2025-04-04T08:44:00Z"/>
        </w:rPr>
      </w:pPr>
      <w:ins w:id="127" w:author="CARDINEAU DENIS (UGECAM NORMANDIE)" w:date="2025-04-04T08:44:00Z">
        <w:r>
          <w:t xml:space="preserve">Garantie constructeur de 2 ans minimum (60 000 km au moins) ; </w:t>
        </w:r>
      </w:ins>
    </w:p>
    <w:p w14:paraId="41E9FAEF" w14:textId="77777777" w:rsidR="008A11DF" w:rsidRDefault="008A11DF" w:rsidP="008A11DF">
      <w:pPr>
        <w:numPr>
          <w:ilvl w:val="0"/>
          <w:numId w:val="9"/>
        </w:numPr>
        <w:spacing w:after="5" w:line="269" w:lineRule="auto"/>
        <w:ind w:hanging="360"/>
        <w:jc w:val="both"/>
        <w:rPr>
          <w:ins w:id="128" w:author="CARDINEAU DENIS (UGECAM NORMANDIE)" w:date="2025-04-04T08:44:00Z"/>
        </w:rPr>
      </w:pPr>
      <w:ins w:id="129" w:author="CARDINEAU DENIS (UGECAM NORMANDIE)" w:date="2025-04-04T08:44:00Z">
        <w:r>
          <w:t>Peinture métallisée (véhicule neuf)</w:t>
        </w:r>
      </w:ins>
    </w:p>
    <w:p w14:paraId="484C88CD" w14:textId="77777777" w:rsidR="008A11DF" w:rsidRDefault="008A11DF" w:rsidP="008A11DF">
      <w:pPr>
        <w:numPr>
          <w:ilvl w:val="0"/>
          <w:numId w:val="9"/>
        </w:numPr>
        <w:spacing w:after="5" w:line="269" w:lineRule="auto"/>
        <w:ind w:hanging="360"/>
        <w:jc w:val="both"/>
        <w:rPr>
          <w:ins w:id="130" w:author="CARDINEAU DENIS (UGECAM NORMANDIE)" w:date="2025-04-04T08:44:00Z"/>
        </w:rPr>
      </w:pPr>
      <w:ins w:id="131" w:author="CARDINEAU DENIS (UGECAM NORMANDIE)" w:date="2025-04-04T08:44:00Z">
        <w:r>
          <w:t xml:space="preserve">Feux antibrouillard avant ; </w:t>
        </w:r>
      </w:ins>
    </w:p>
    <w:p w14:paraId="3B29027B" w14:textId="77777777" w:rsidR="008A11DF" w:rsidRDefault="008A11DF" w:rsidP="008A11DF">
      <w:pPr>
        <w:numPr>
          <w:ilvl w:val="0"/>
          <w:numId w:val="9"/>
        </w:numPr>
        <w:spacing w:after="5" w:line="269" w:lineRule="auto"/>
        <w:ind w:hanging="360"/>
        <w:jc w:val="both"/>
        <w:rPr>
          <w:ins w:id="132" w:author="CARDINEAU DENIS (UGECAM NORMANDIE)" w:date="2025-04-04T08:44:00Z"/>
        </w:rPr>
      </w:pPr>
      <w:ins w:id="133" w:author="CARDINEAU DENIS (UGECAM NORMANDIE)" w:date="2025-04-04T08:44:00Z">
        <w:r>
          <w:t xml:space="preserve">Tapis de sol en caoutchouc ; </w:t>
        </w:r>
      </w:ins>
    </w:p>
    <w:p w14:paraId="2F50F2A4" w14:textId="77777777" w:rsidR="008A11DF" w:rsidRDefault="008A11DF" w:rsidP="008A11DF">
      <w:pPr>
        <w:numPr>
          <w:ilvl w:val="0"/>
          <w:numId w:val="9"/>
        </w:numPr>
        <w:spacing w:after="5" w:line="269" w:lineRule="auto"/>
        <w:ind w:hanging="360"/>
        <w:jc w:val="both"/>
        <w:rPr>
          <w:ins w:id="134" w:author="CARDINEAU DENIS (UGECAM NORMANDIE)" w:date="2025-04-04T08:44:00Z"/>
        </w:rPr>
      </w:pPr>
      <w:ins w:id="135" w:author="CARDINEAU DENIS (UGECAM NORMANDIE)" w:date="2025-04-04T08:44:00Z">
        <w:r>
          <w:t xml:space="preserve">Kit roue de secours ; </w:t>
        </w:r>
      </w:ins>
    </w:p>
    <w:p w14:paraId="4F793BC5" w14:textId="77777777" w:rsidR="008A11DF" w:rsidRDefault="008A11DF" w:rsidP="008A11DF">
      <w:pPr>
        <w:numPr>
          <w:ilvl w:val="0"/>
          <w:numId w:val="9"/>
        </w:numPr>
        <w:spacing w:after="5" w:line="269" w:lineRule="auto"/>
        <w:ind w:hanging="360"/>
        <w:jc w:val="both"/>
        <w:rPr>
          <w:ins w:id="136" w:author="CARDINEAU DENIS (UGECAM NORMANDIE)" w:date="2025-04-04T08:44:00Z"/>
        </w:rPr>
      </w:pPr>
      <w:ins w:id="137" w:author="CARDINEAU DENIS (UGECAM NORMANDIE)" w:date="2025-04-04T08:44:00Z">
        <w:r>
          <w:t xml:space="preserve">Allumage automatique des feux ; </w:t>
        </w:r>
      </w:ins>
    </w:p>
    <w:p w14:paraId="78F6C543" w14:textId="77777777" w:rsidR="008A11DF" w:rsidRDefault="008A11DF" w:rsidP="008A11DF">
      <w:pPr>
        <w:numPr>
          <w:ilvl w:val="0"/>
          <w:numId w:val="9"/>
        </w:numPr>
        <w:spacing w:after="5" w:line="269" w:lineRule="auto"/>
        <w:ind w:hanging="360"/>
        <w:jc w:val="both"/>
        <w:rPr>
          <w:ins w:id="138" w:author="CARDINEAU DENIS (UGECAM NORMANDIE)" w:date="2025-04-04T08:44:00Z"/>
        </w:rPr>
      </w:pPr>
      <w:ins w:id="139" w:author="CARDINEAU DENIS (UGECAM NORMANDIE)" w:date="2025-04-04T08:44:00Z">
        <w:r>
          <w:t xml:space="preserve">Feux antibrouillard avant ; </w:t>
        </w:r>
      </w:ins>
    </w:p>
    <w:p w14:paraId="2DFA8D3B" w14:textId="77777777" w:rsidR="008A11DF" w:rsidRDefault="008A11DF" w:rsidP="008A11DF">
      <w:pPr>
        <w:numPr>
          <w:ilvl w:val="0"/>
          <w:numId w:val="9"/>
        </w:numPr>
        <w:spacing w:after="5" w:line="269" w:lineRule="auto"/>
        <w:ind w:hanging="360"/>
        <w:jc w:val="both"/>
        <w:rPr>
          <w:ins w:id="140" w:author="CARDINEAU DENIS (UGECAM NORMANDIE)" w:date="2025-04-04T08:44:00Z"/>
        </w:rPr>
      </w:pPr>
      <w:ins w:id="141" w:author="CARDINEAU DENIS (UGECAM NORMANDIE)" w:date="2025-04-04T08:44:00Z">
        <w:r>
          <w:t>Climatisation automatique ;</w:t>
        </w:r>
      </w:ins>
    </w:p>
    <w:p w14:paraId="0008EDE0" w14:textId="77777777" w:rsidR="008A11DF" w:rsidRDefault="008A11DF" w:rsidP="008A11DF">
      <w:pPr>
        <w:numPr>
          <w:ilvl w:val="0"/>
          <w:numId w:val="9"/>
        </w:numPr>
        <w:spacing w:after="5" w:line="269" w:lineRule="auto"/>
        <w:ind w:hanging="360"/>
        <w:jc w:val="both"/>
      </w:pPr>
      <w:ins w:id="142" w:author="CARDINEAU DENIS (UGECAM NORMANDIE)" w:date="2025-04-04T08:44:00Z">
        <w:r>
          <w:t>Caméra de recul ;</w:t>
        </w:r>
      </w:ins>
    </w:p>
    <w:p w14:paraId="719A4AE4" w14:textId="0A3914BD" w:rsidR="008A11DF" w:rsidRDefault="008A11DF" w:rsidP="008A11DF">
      <w:pPr>
        <w:numPr>
          <w:ilvl w:val="0"/>
          <w:numId w:val="9"/>
        </w:numPr>
        <w:spacing w:after="5" w:line="269" w:lineRule="auto"/>
        <w:ind w:hanging="360"/>
        <w:jc w:val="both"/>
      </w:pPr>
      <w:r>
        <w:t>Radar de stationnement avant</w:t>
      </w:r>
    </w:p>
    <w:p w14:paraId="4ADD5D8B" w14:textId="39A6CF29" w:rsidR="008A11DF" w:rsidRDefault="008A11DF" w:rsidP="008A11DF">
      <w:pPr>
        <w:numPr>
          <w:ilvl w:val="0"/>
          <w:numId w:val="9"/>
        </w:numPr>
        <w:spacing w:after="5" w:line="269" w:lineRule="auto"/>
        <w:ind w:hanging="360"/>
        <w:jc w:val="both"/>
        <w:rPr>
          <w:ins w:id="143" w:author="CARDINEAU DENIS (UGECAM NORMANDIE)" w:date="2025-04-04T08:44:00Z"/>
        </w:rPr>
      </w:pPr>
      <w:r>
        <w:t>Radar de recul arrières</w:t>
      </w:r>
    </w:p>
    <w:p w14:paraId="4B619669" w14:textId="3E5C15D6" w:rsidR="008A11DF" w:rsidRDefault="008A11DF" w:rsidP="008A11DF">
      <w:pPr>
        <w:numPr>
          <w:ilvl w:val="0"/>
          <w:numId w:val="9"/>
        </w:numPr>
        <w:spacing w:after="43" w:line="269" w:lineRule="auto"/>
        <w:ind w:hanging="360"/>
        <w:jc w:val="both"/>
      </w:pPr>
      <w:ins w:id="144" w:author="CARDINEAU DENIS (UGECAM NORMANDIE)" w:date="2025-04-04T08:44:00Z">
        <w:r>
          <w:t>1</w:t>
        </w:r>
        <w:r>
          <w:rPr>
            <w:vertAlign w:val="superscript"/>
          </w:rPr>
          <w:t>ère</w:t>
        </w:r>
        <w:r>
          <w:t xml:space="preserve"> révision (vidange + filtres + niveaux….) ; </w:t>
        </w:r>
      </w:ins>
    </w:p>
    <w:p w14:paraId="6DBE8DC7" w14:textId="13CB07AC" w:rsidR="008A11DF" w:rsidRDefault="008A11DF" w:rsidP="008A11DF">
      <w:pPr>
        <w:numPr>
          <w:ilvl w:val="0"/>
          <w:numId w:val="9"/>
        </w:numPr>
        <w:spacing w:after="43" w:line="269" w:lineRule="auto"/>
        <w:ind w:hanging="360"/>
        <w:jc w:val="both"/>
      </w:pPr>
      <w:r>
        <w:t xml:space="preserve">Barres de toits </w:t>
      </w:r>
    </w:p>
    <w:p w14:paraId="6EF21A9D" w14:textId="29AFFADD" w:rsidR="008A11DF" w:rsidRDefault="008A11DF" w:rsidP="008A11DF">
      <w:pPr>
        <w:numPr>
          <w:ilvl w:val="0"/>
          <w:numId w:val="9"/>
        </w:numPr>
        <w:spacing w:after="43" w:line="269" w:lineRule="auto"/>
        <w:ind w:hanging="360"/>
        <w:jc w:val="both"/>
        <w:rPr>
          <w:ins w:id="145" w:author="CARDINEAU DENIS (UGECAM NORMANDIE)" w:date="2025-04-04T08:44:00Z"/>
        </w:rPr>
      </w:pPr>
      <w:r>
        <w:t>Crochet d’attelage amovible avec outils.</w:t>
      </w:r>
    </w:p>
    <w:p w14:paraId="58AF12C5" w14:textId="77777777" w:rsidR="00B82674" w:rsidRDefault="00B82674" w:rsidP="00421E03">
      <w:pPr>
        <w:pStyle w:val="Retraitcorpsdetexte"/>
        <w:ind w:left="0"/>
        <w:rPr>
          <w:ins w:id="146" w:author="CARDINEAU DENIS (UGECAM NORMANDIE)" w:date="2025-04-04T08:44:00Z"/>
          <w:rFonts w:cs="Arial"/>
          <w:sz w:val="22"/>
        </w:rPr>
      </w:pPr>
    </w:p>
    <w:p w14:paraId="4F6FF219" w14:textId="77777777" w:rsidR="00B5275A" w:rsidRDefault="00B5275A" w:rsidP="00421E03">
      <w:pPr>
        <w:pStyle w:val="Retraitcorpsdetexte"/>
        <w:ind w:left="0"/>
        <w:rPr>
          <w:ins w:id="147" w:author="CARDINEAU DENIS (UGECAM NORMANDIE)" w:date="2025-04-04T08:44:00Z"/>
          <w:rFonts w:cs="Arial"/>
          <w:sz w:val="22"/>
        </w:rPr>
      </w:pPr>
    </w:p>
    <w:p w14:paraId="14A77D74" w14:textId="512C03C4" w:rsidR="00421E03" w:rsidRDefault="00421E03" w:rsidP="00421E03">
      <w:pPr>
        <w:pStyle w:val="Retraitcorpsdetexte"/>
        <w:ind w:left="0"/>
        <w:rPr>
          <w:rFonts w:cs="Arial"/>
          <w:sz w:val="22"/>
        </w:rPr>
      </w:pPr>
      <w:r>
        <w:rPr>
          <w:rFonts w:cs="Arial"/>
          <w:sz w:val="22"/>
        </w:rPr>
        <w:t xml:space="preserve"> </w:t>
      </w:r>
      <w:r w:rsidR="00B5275A">
        <w:rPr>
          <w:rFonts w:cs="Arial"/>
          <w:sz w:val="22"/>
        </w:rPr>
        <w:t>24</w:t>
      </w:r>
      <w:r w:rsidR="00B82674">
        <w:rPr>
          <w:rFonts w:cs="Arial"/>
          <w:sz w:val="22"/>
        </w:rPr>
        <w:t>.</w:t>
      </w:r>
      <w:del w:id="148" w:author="CARDINEAU DENIS (UGECAM NORMANDIE)" w:date="2025-04-04T08:44:00Z">
        <w:r w:rsidR="00B5275A" w:rsidRPr="00C71287">
          <w:rPr>
            <w:rFonts w:cs="Arial"/>
            <w:sz w:val="22"/>
          </w:rPr>
          <w:delText>1</w:delText>
        </w:r>
      </w:del>
      <w:ins w:id="149" w:author="CARDINEAU DENIS (UGECAM NORMANDIE)" w:date="2025-04-04T08:44:00Z">
        <w:r w:rsidR="00B82674">
          <w:rPr>
            <w:rFonts w:cs="Arial"/>
            <w:sz w:val="22"/>
          </w:rPr>
          <w:t>2</w:t>
        </w:r>
      </w:ins>
      <w:r w:rsidR="00B5275A" w:rsidRPr="00C71287">
        <w:rPr>
          <w:rFonts w:cs="Arial"/>
          <w:sz w:val="22"/>
        </w:rPr>
        <w:t xml:space="preserve"> -  </w:t>
      </w:r>
      <w:r w:rsidR="00B5275A">
        <w:rPr>
          <w:rFonts w:cs="Arial"/>
          <w:sz w:val="22"/>
        </w:rPr>
        <w:t xml:space="preserve">Descriptif </w:t>
      </w:r>
      <w:r w:rsidR="009D1495">
        <w:rPr>
          <w:rFonts w:cs="Arial"/>
          <w:sz w:val="22"/>
        </w:rPr>
        <w:t>des véhicules à reprendre</w:t>
      </w:r>
      <w:r w:rsidR="00B5275A">
        <w:rPr>
          <w:rFonts w:cs="Arial"/>
          <w:sz w:val="22"/>
        </w:rPr>
        <w:t> :</w:t>
      </w:r>
    </w:p>
    <w:p w14:paraId="788492D8" w14:textId="77777777" w:rsidR="00B5275A" w:rsidRDefault="00B5275A" w:rsidP="00421E03">
      <w:pPr>
        <w:pStyle w:val="Retraitcorpsdetexte"/>
        <w:ind w:left="0"/>
        <w:rPr>
          <w:rFonts w:cs="Arial"/>
          <w:sz w:val="22"/>
        </w:rPr>
      </w:pPr>
    </w:p>
    <w:p w14:paraId="11026228" w14:textId="77777777" w:rsidR="009D1495" w:rsidRDefault="009D1495" w:rsidP="00421E03">
      <w:pPr>
        <w:pStyle w:val="Retraitcorpsdetexte"/>
        <w:ind w:left="0"/>
        <w:rPr>
          <w:rFonts w:cs="Arial"/>
          <w:sz w:val="22"/>
        </w:rPr>
      </w:pPr>
      <w:r>
        <w:rPr>
          <w:rFonts w:cs="Arial"/>
          <w:sz w:val="22"/>
        </w:rPr>
        <w:t>DITEP Les Hogues (76)</w:t>
      </w:r>
    </w:p>
    <w:p w14:paraId="237C4B69" w14:textId="77777777" w:rsidR="009D1495" w:rsidRDefault="009D1495" w:rsidP="00421E03">
      <w:pPr>
        <w:pStyle w:val="Retraitcorpsdetexte"/>
        <w:ind w:left="0"/>
        <w:rPr>
          <w:rFonts w:cs="Arial"/>
          <w:sz w:val="22"/>
        </w:rPr>
      </w:pPr>
      <w:r>
        <w:rPr>
          <w:rFonts w:cs="Arial"/>
          <w:sz w:val="22"/>
        </w:rPr>
        <w:t>- Renault Trafic : EZ-828-KR</w:t>
      </w:r>
    </w:p>
    <w:p w14:paraId="7265BB6E" w14:textId="77777777" w:rsidR="009D1495" w:rsidRDefault="009D1495" w:rsidP="00421E03">
      <w:pPr>
        <w:pStyle w:val="Retraitcorpsdetexte"/>
        <w:ind w:left="0"/>
        <w:rPr>
          <w:rFonts w:cs="Arial"/>
          <w:sz w:val="22"/>
        </w:rPr>
      </w:pPr>
    </w:p>
    <w:p w14:paraId="43D46552" w14:textId="77777777" w:rsidR="009D1495" w:rsidRDefault="009D1495" w:rsidP="00421E03">
      <w:pPr>
        <w:pStyle w:val="Retraitcorpsdetexte"/>
        <w:ind w:left="0"/>
        <w:rPr>
          <w:rFonts w:cs="Arial"/>
          <w:sz w:val="22"/>
        </w:rPr>
      </w:pPr>
      <w:r>
        <w:rPr>
          <w:rFonts w:cs="Arial"/>
          <w:sz w:val="22"/>
        </w:rPr>
        <w:t>IME La Garenne : (61)</w:t>
      </w:r>
    </w:p>
    <w:p w14:paraId="463FC618" w14:textId="77777777" w:rsidR="009D1495" w:rsidRDefault="009D1495" w:rsidP="00421E03">
      <w:pPr>
        <w:pStyle w:val="Retraitcorpsdetexte"/>
        <w:ind w:left="0"/>
        <w:rPr>
          <w:rFonts w:cs="Arial"/>
          <w:sz w:val="22"/>
        </w:rPr>
      </w:pPr>
      <w:r>
        <w:rPr>
          <w:rFonts w:cs="Arial"/>
          <w:sz w:val="22"/>
        </w:rPr>
        <w:t>- Renault Trafic : 1384 VJ 61</w:t>
      </w:r>
    </w:p>
    <w:p w14:paraId="179F4F41" w14:textId="77777777" w:rsidR="009D1495" w:rsidRDefault="009D1495" w:rsidP="00421E03">
      <w:pPr>
        <w:pStyle w:val="Retraitcorpsdetexte"/>
        <w:ind w:left="0"/>
        <w:rPr>
          <w:rFonts w:cs="Arial"/>
          <w:sz w:val="22"/>
        </w:rPr>
      </w:pPr>
      <w:r>
        <w:rPr>
          <w:rFonts w:cs="Arial"/>
          <w:sz w:val="22"/>
        </w:rPr>
        <w:t>- Renault Trafic : CG-092-LC</w:t>
      </w:r>
    </w:p>
    <w:p w14:paraId="55B01D7F" w14:textId="77777777" w:rsidR="009D1495" w:rsidRDefault="009D1495" w:rsidP="00421E03">
      <w:pPr>
        <w:pStyle w:val="Retraitcorpsdetexte"/>
        <w:ind w:left="0"/>
        <w:rPr>
          <w:rFonts w:cs="Arial"/>
          <w:sz w:val="22"/>
        </w:rPr>
      </w:pPr>
    </w:p>
    <w:p w14:paraId="60686368" w14:textId="77777777" w:rsidR="009D1495" w:rsidRDefault="009D1495" w:rsidP="00421E03">
      <w:pPr>
        <w:pStyle w:val="Retraitcorpsdetexte"/>
        <w:ind w:left="0"/>
        <w:rPr>
          <w:rFonts w:cs="Arial"/>
          <w:sz w:val="22"/>
        </w:rPr>
      </w:pPr>
      <w:r>
        <w:rPr>
          <w:rFonts w:cs="Arial"/>
          <w:sz w:val="22"/>
        </w:rPr>
        <w:t>DITEP La Rosace : (61)</w:t>
      </w:r>
    </w:p>
    <w:p w14:paraId="1FBA778E" w14:textId="77777777" w:rsidR="009D1495" w:rsidRDefault="009D1495" w:rsidP="00421E03">
      <w:pPr>
        <w:pStyle w:val="Retraitcorpsdetexte"/>
        <w:ind w:left="0"/>
        <w:rPr>
          <w:rFonts w:cs="Arial"/>
          <w:sz w:val="22"/>
        </w:rPr>
      </w:pPr>
      <w:r>
        <w:rPr>
          <w:rFonts w:cs="Arial"/>
          <w:sz w:val="22"/>
        </w:rPr>
        <w:t>- Renault Trafic : CG-393-LB</w:t>
      </w:r>
    </w:p>
    <w:p w14:paraId="4F895635" w14:textId="77777777" w:rsidR="009D1495" w:rsidRDefault="009D1495" w:rsidP="00421E03">
      <w:pPr>
        <w:pStyle w:val="Retraitcorpsdetexte"/>
        <w:ind w:left="0"/>
        <w:rPr>
          <w:rFonts w:cs="Arial"/>
          <w:sz w:val="22"/>
        </w:rPr>
      </w:pPr>
      <w:r>
        <w:rPr>
          <w:rFonts w:cs="Arial"/>
          <w:sz w:val="22"/>
        </w:rPr>
        <w:t>- Renault Master : DL-713-EM</w:t>
      </w:r>
    </w:p>
    <w:p w14:paraId="62BCFE00" w14:textId="77777777" w:rsidR="009D1495" w:rsidRDefault="009D1495" w:rsidP="00421E03">
      <w:pPr>
        <w:pStyle w:val="Retraitcorpsdetexte"/>
        <w:ind w:left="0"/>
        <w:rPr>
          <w:rFonts w:cs="Arial"/>
          <w:sz w:val="22"/>
        </w:rPr>
      </w:pPr>
      <w:r>
        <w:rPr>
          <w:rFonts w:cs="Arial"/>
          <w:sz w:val="22"/>
        </w:rPr>
        <w:t>- Renault Clio : BA-624-KD</w:t>
      </w:r>
    </w:p>
    <w:p w14:paraId="07694289" w14:textId="77777777" w:rsidR="009D1495" w:rsidRDefault="009D1495" w:rsidP="00421E03">
      <w:pPr>
        <w:pStyle w:val="Retraitcorpsdetexte"/>
        <w:ind w:left="0"/>
        <w:rPr>
          <w:rFonts w:cs="Arial"/>
          <w:sz w:val="22"/>
        </w:rPr>
      </w:pPr>
    </w:p>
    <w:p w14:paraId="6C2A30E6" w14:textId="34614A84" w:rsidR="00ED4E96" w:rsidRDefault="001769DA" w:rsidP="00421E03">
      <w:pPr>
        <w:pStyle w:val="Retraitcorpsdetexte"/>
        <w:ind w:left="0"/>
        <w:rPr>
          <w:sz w:val="22"/>
          <w:rPrChange w:id="150" w:author="Utilisateur invité" w:date="2025-04-04T08:44:00Z">
            <w:rPr>
              <w:rFonts w:cs="Arial"/>
              <w:b/>
              <w:sz w:val="22"/>
            </w:rPr>
          </w:rPrChange>
        </w:rPr>
      </w:pPr>
      <w:del w:id="151" w:author="CARDINEAU DENIS (UGECAM NORMANDIE)" w:date="2025-04-04T08:44:00Z">
        <w:r>
          <w:rPr>
            <w:rFonts w:cs="Arial"/>
            <w:sz w:val="22"/>
          </w:rPr>
          <w:delText xml:space="preserve">Voir </w:delText>
        </w:r>
        <w:r w:rsidR="009D1495">
          <w:rPr>
            <w:rFonts w:cs="Arial"/>
            <w:sz w:val="22"/>
          </w:rPr>
          <w:delText>le</w:delText>
        </w:r>
      </w:del>
      <w:ins w:id="152" w:author="CARDINEAU DENIS (UGECAM NORMANDIE)" w:date="2025-04-04T08:44:00Z">
        <w:r w:rsidR="00B82674" w:rsidRPr="00B82674">
          <w:rPr>
            <w:rFonts w:cs="Arial"/>
            <w:b/>
            <w:sz w:val="22"/>
          </w:rPr>
          <w:t>Le</w:t>
        </w:r>
      </w:ins>
      <w:r w:rsidR="009D1495">
        <w:rPr>
          <w:sz w:val="22"/>
          <w:rPrChange w:id="153" w:author="Utilisateur invité" w:date="2025-04-04T08:44:00Z">
            <w:rPr>
              <w:rFonts w:cs="Arial"/>
              <w:b/>
              <w:sz w:val="22"/>
            </w:rPr>
          </w:rPrChange>
        </w:rPr>
        <w:t xml:space="preserve"> détail </w:t>
      </w:r>
      <w:del w:id="154" w:author="CARDINEAU DENIS (UGECAM NORMANDIE)" w:date="2025-04-04T08:44:00Z">
        <w:r w:rsidR="009D1495">
          <w:rPr>
            <w:rFonts w:cs="Arial"/>
            <w:sz w:val="22"/>
          </w:rPr>
          <w:delText>sur</w:delText>
        </w:r>
      </w:del>
      <w:ins w:id="155" w:author="CARDINEAU DENIS (UGECAM NORMANDIE)" w:date="2025-04-04T08:44:00Z">
        <w:r w:rsidR="00B82674" w:rsidRPr="00B82674">
          <w:rPr>
            <w:rFonts w:cs="Arial"/>
            <w:b/>
            <w:sz w:val="22"/>
          </w:rPr>
          <w:t>des véhicules</w:t>
        </w:r>
        <w:r w:rsidR="00B82674">
          <w:rPr>
            <w:rFonts w:cs="Arial"/>
            <w:b/>
            <w:sz w:val="22"/>
          </w:rPr>
          <w:t xml:space="preserve"> </w:t>
        </w:r>
        <w:r w:rsidR="00B82674" w:rsidRPr="00B82674">
          <w:rPr>
            <w:rFonts w:cs="Arial"/>
            <w:sz w:val="22"/>
          </w:rPr>
          <w:t>(Descriptif + Photos) est présenté dans</w:t>
        </w:r>
      </w:ins>
      <w:r w:rsidR="00B82674" w:rsidRPr="00B82674">
        <w:rPr>
          <w:rFonts w:cs="Arial"/>
          <w:sz w:val="22"/>
        </w:rPr>
        <w:t xml:space="preserve"> l</w:t>
      </w:r>
      <w:r w:rsidR="009D1495" w:rsidRPr="00B82674">
        <w:rPr>
          <w:rFonts w:cs="Arial"/>
          <w:sz w:val="22"/>
        </w:rPr>
        <w:t>es f</w:t>
      </w:r>
      <w:r w:rsidRPr="00B82674">
        <w:rPr>
          <w:rFonts w:cs="Arial"/>
          <w:sz w:val="22"/>
        </w:rPr>
        <w:t>iches en</w:t>
      </w:r>
      <w:r>
        <w:rPr>
          <w:sz w:val="22"/>
          <w:rPrChange w:id="156" w:author="Utilisateur invité" w:date="2025-04-04T08:44:00Z">
            <w:rPr>
              <w:rFonts w:cs="Arial"/>
              <w:b/>
              <w:sz w:val="22"/>
            </w:rPr>
          </w:rPrChange>
        </w:rPr>
        <w:t xml:space="preserve"> </w:t>
      </w:r>
      <w:r>
        <w:rPr>
          <w:sz w:val="22"/>
          <w:rPrChange w:id="157" w:author="Utilisateur invité" w:date="2025-04-04T08:44:00Z">
            <w:rPr>
              <w:rFonts w:cs="Arial"/>
              <w:b/>
              <w:sz w:val="22"/>
              <w:u w:val="single"/>
            </w:rPr>
          </w:rPrChange>
        </w:rPr>
        <w:t>annexes</w:t>
      </w:r>
      <w:ins w:id="158" w:author="CARDINEAU DENIS (UGECAM NORMANDIE)" w:date="2025-04-04T08:44:00Z">
        <w:r w:rsidR="00B82674" w:rsidRPr="00B82674">
          <w:rPr>
            <w:rFonts w:cs="Arial"/>
            <w:b/>
            <w:sz w:val="22"/>
            <w:u w:val="single"/>
          </w:rPr>
          <w:t>.</w:t>
        </w:r>
      </w:ins>
    </w:p>
    <w:p w14:paraId="29A2CB10" w14:textId="77777777" w:rsidR="00421E03" w:rsidRDefault="00421E03" w:rsidP="00421E03">
      <w:pPr>
        <w:pStyle w:val="Retraitcorpsdetexte"/>
        <w:ind w:left="360"/>
        <w:rPr>
          <w:rFonts w:cs="Arial"/>
          <w:sz w:val="22"/>
        </w:rPr>
      </w:pPr>
    </w:p>
    <w:p w14:paraId="6554E0AE" w14:textId="77777777" w:rsidR="00421E03" w:rsidRDefault="00421E03" w:rsidP="00421E03">
      <w:pPr>
        <w:pStyle w:val="Retraitcorpsdetexte"/>
        <w:ind w:left="0"/>
        <w:jc w:val="both"/>
        <w:rPr>
          <w:rFonts w:cs="Arial"/>
          <w:sz w:val="22"/>
        </w:rPr>
      </w:pPr>
    </w:p>
    <w:p w14:paraId="043C5213" w14:textId="77777777" w:rsidR="00421E03" w:rsidRDefault="00421E03" w:rsidP="00421E03">
      <w:pPr>
        <w:pStyle w:val="Retraitcorpsdetexte"/>
        <w:ind w:left="0"/>
        <w:jc w:val="both"/>
        <w:rPr>
          <w:rFonts w:cs="Arial"/>
          <w:sz w:val="22"/>
        </w:rPr>
      </w:pPr>
    </w:p>
    <w:p w14:paraId="192554BB" w14:textId="77777777" w:rsidR="00421E03" w:rsidRDefault="00421E03" w:rsidP="00421E03">
      <w:pPr>
        <w:pStyle w:val="Titre3"/>
        <w:rPr>
          <w:rFonts w:cs="Arial"/>
          <w:sz w:val="22"/>
        </w:rPr>
      </w:pPr>
      <w:r>
        <w:rPr>
          <w:rFonts w:cs="Arial"/>
          <w:sz w:val="22"/>
        </w:rPr>
        <w:t>ARTICLE 25</w:t>
      </w:r>
      <w:r w:rsidRPr="00E31508">
        <w:rPr>
          <w:rFonts w:cs="Arial"/>
          <w:sz w:val="22"/>
        </w:rPr>
        <w:t xml:space="preserve"> - DEROGATIONS AU C.C.A.G.F.C.S.</w:t>
      </w:r>
    </w:p>
    <w:p w14:paraId="48305BC1" w14:textId="77777777" w:rsidR="00421E03" w:rsidRDefault="00421E03" w:rsidP="00421E03"/>
    <w:p w14:paraId="023CE272" w14:textId="77777777" w:rsidR="00421E03" w:rsidRPr="00995BFF" w:rsidRDefault="00421E03" w:rsidP="00421E03"/>
    <w:p w14:paraId="74C7CF08" w14:textId="77777777" w:rsidR="00421E03" w:rsidRPr="00E31508" w:rsidRDefault="00421E03" w:rsidP="00421E03">
      <w:pPr>
        <w:tabs>
          <w:tab w:val="left" w:pos="1418"/>
          <w:tab w:val="left" w:pos="1702"/>
          <w:tab w:val="left" w:pos="2835"/>
          <w:tab w:val="left" w:pos="7939"/>
        </w:tabs>
        <w:jc w:val="both"/>
        <w:rPr>
          <w:rFonts w:ascii="Arial" w:hAnsi="Arial" w:cs="Arial"/>
          <w:sz w:val="16"/>
          <w:szCs w:val="16"/>
        </w:rPr>
      </w:pPr>
    </w:p>
    <w:tbl>
      <w:tblPr>
        <w:tblW w:w="0" w:type="auto"/>
        <w:tblInd w:w="1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2"/>
        <w:gridCol w:w="2410"/>
      </w:tblGrid>
      <w:tr w:rsidR="00421E03" w:rsidRPr="00E31508" w14:paraId="12B63C9F" w14:textId="77777777" w:rsidTr="008E7E60">
        <w:tc>
          <w:tcPr>
            <w:tcW w:w="2552" w:type="dxa"/>
          </w:tcPr>
          <w:p w14:paraId="305E58C6" w14:textId="77777777" w:rsidR="00421E03" w:rsidRPr="00E31508" w:rsidRDefault="00421E03" w:rsidP="008E7E60">
            <w:pPr>
              <w:spacing w:before="120" w:after="120"/>
              <w:jc w:val="center"/>
              <w:rPr>
                <w:rFonts w:ascii="Arial" w:hAnsi="Arial" w:cs="Arial"/>
                <w:b/>
                <w:lang w:val="en-GB"/>
              </w:rPr>
            </w:pPr>
            <w:r w:rsidRPr="00E31508">
              <w:rPr>
                <w:rFonts w:ascii="Arial" w:hAnsi="Arial" w:cs="Arial"/>
                <w:b/>
                <w:lang w:val="en-GB"/>
              </w:rPr>
              <w:t>C.C.A.</w:t>
            </w:r>
            <w:r>
              <w:rPr>
                <w:rFonts w:ascii="Arial" w:hAnsi="Arial" w:cs="Arial"/>
                <w:b/>
                <w:lang w:val="en-GB"/>
              </w:rPr>
              <w:t>T.</w:t>
            </w:r>
            <w:r w:rsidRPr="00E31508">
              <w:rPr>
                <w:rFonts w:ascii="Arial" w:hAnsi="Arial" w:cs="Arial"/>
                <w:b/>
                <w:lang w:val="en-GB"/>
              </w:rPr>
              <w:t>P.</w:t>
            </w:r>
          </w:p>
        </w:tc>
        <w:tc>
          <w:tcPr>
            <w:tcW w:w="2410" w:type="dxa"/>
          </w:tcPr>
          <w:p w14:paraId="2E807FDE" w14:textId="77777777" w:rsidR="00421E03" w:rsidRPr="00E31508" w:rsidRDefault="00421E03" w:rsidP="008E7E60">
            <w:pPr>
              <w:spacing w:before="120" w:after="120"/>
              <w:jc w:val="center"/>
              <w:rPr>
                <w:rFonts w:ascii="Arial" w:hAnsi="Arial" w:cs="Arial"/>
                <w:b/>
                <w:lang w:val="en-GB"/>
              </w:rPr>
            </w:pPr>
            <w:r w:rsidRPr="00E31508">
              <w:rPr>
                <w:rFonts w:ascii="Arial" w:hAnsi="Arial" w:cs="Arial"/>
                <w:b/>
                <w:lang w:val="en-GB"/>
              </w:rPr>
              <w:t>C.C.A.G-F.C.S.</w:t>
            </w:r>
          </w:p>
        </w:tc>
      </w:tr>
      <w:tr w:rsidR="00421E03" w:rsidRPr="00995BFF" w14:paraId="168CCDDD" w14:textId="77777777" w:rsidTr="008E7E60">
        <w:tc>
          <w:tcPr>
            <w:tcW w:w="2552" w:type="dxa"/>
          </w:tcPr>
          <w:p w14:paraId="7440527C" w14:textId="77777777" w:rsidR="00421E03" w:rsidRPr="00995BFF" w:rsidRDefault="00421E03" w:rsidP="008E7E60">
            <w:pPr>
              <w:spacing w:before="120" w:after="120"/>
              <w:jc w:val="center"/>
              <w:rPr>
                <w:rFonts w:ascii="Arial" w:hAnsi="Arial" w:cs="Arial"/>
                <w:sz w:val="22"/>
              </w:rPr>
            </w:pPr>
            <w:r>
              <w:rPr>
                <w:rFonts w:ascii="Arial" w:hAnsi="Arial" w:cs="Arial"/>
                <w:sz w:val="22"/>
              </w:rPr>
              <w:t>18.4</w:t>
            </w:r>
          </w:p>
        </w:tc>
        <w:tc>
          <w:tcPr>
            <w:tcW w:w="2410" w:type="dxa"/>
          </w:tcPr>
          <w:p w14:paraId="62A95E20" w14:textId="77777777" w:rsidR="00421E03" w:rsidRPr="00995BFF" w:rsidRDefault="00421E03" w:rsidP="008E7E60">
            <w:pPr>
              <w:spacing w:before="120" w:after="120"/>
              <w:jc w:val="center"/>
              <w:rPr>
                <w:rFonts w:ascii="Arial" w:hAnsi="Arial" w:cs="Arial"/>
                <w:sz w:val="22"/>
              </w:rPr>
            </w:pPr>
            <w:r>
              <w:rPr>
                <w:rFonts w:ascii="Arial" w:hAnsi="Arial" w:cs="Arial"/>
                <w:sz w:val="22"/>
              </w:rPr>
              <w:t>14</w:t>
            </w:r>
          </w:p>
        </w:tc>
      </w:tr>
    </w:tbl>
    <w:p w14:paraId="32C261C4" w14:textId="77777777" w:rsidR="00421E03" w:rsidRPr="00995BFF" w:rsidRDefault="00421E03" w:rsidP="00421E03">
      <w:pPr>
        <w:rPr>
          <w:rFonts w:ascii="Arial" w:hAnsi="Arial" w:cs="Arial"/>
        </w:rPr>
      </w:pPr>
    </w:p>
    <w:p w14:paraId="662D64CE" w14:textId="77777777" w:rsidR="00421E03" w:rsidRDefault="00421E03" w:rsidP="00421E03">
      <w:pPr>
        <w:rPr>
          <w:rFonts w:ascii="Arial" w:hAnsi="Arial" w:cs="Arial"/>
        </w:rPr>
      </w:pPr>
    </w:p>
    <w:p w14:paraId="76813369" w14:textId="77777777" w:rsidR="00421E03" w:rsidRDefault="00421E03" w:rsidP="00421E03">
      <w:pPr>
        <w:rPr>
          <w:rFonts w:ascii="Arial" w:hAnsi="Arial" w:cs="Arial"/>
        </w:rPr>
      </w:pPr>
    </w:p>
    <w:p w14:paraId="559E37A8" w14:textId="77777777" w:rsidR="00421E03" w:rsidRDefault="00421E03" w:rsidP="00421E03">
      <w:pPr>
        <w:rPr>
          <w:rFonts w:ascii="Arial" w:hAnsi="Arial" w:cs="Arial"/>
        </w:rPr>
      </w:pPr>
    </w:p>
    <w:p w14:paraId="31CA1341" w14:textId="77777777" w:rsidR="00421E03" w:rsidRPr="00995BFF" w:rsidRDefault="00421E03" w:rsidP="00421E03">
      <w:pPr>
        <w:rPr>
          <w:rFonts w:ascii="Arial" w:hAnsi="Arial" w:cs="Arial"/>
        </w:rPr>
      </w:pPr>
      <w:r>
        <w:rPr>
          <w:rFonts w:ascii="Arial" w:hAnsi="Arial" w:cs="Arial"/>
        </w:rPr>
        <w:t>Le Titulaire</w:t>
      </w:r>
    </w:p>
    <w:p w14:paraId="30517BAE" w14:textId="77777777" w:rsidR="005F050C" w:rsidRDefault="005F050C"/>
    <w:p w14:paraId="41029E99" w14:textId="77777777" w:rsidR="008E7E60" w:rsidRDefault="008E7E60"/>
    <w:p w14:paraId="1C8B2C00" w14:textId="77777777" w:rsidR="008E7E60" w:rsidRDefault="008E7E60"/>
    <w:p w14:paraId="2223BC5E" w14:textId="77777777" w:rsidR="008E7E60" w:rsidRDefault="008E7E60"/>
    <w:p w14:paraId="4FFE16BF" w14:textId="77777777" w:rsidR="008E7E60" w:rsidRDefault="008E7E60"/>
    <w:p w14:paraId="61BB8ADB" w14:textId="77777777" w:rsidR="008E7E60" w:rsidRDefault="008E7E60"/>
    <w:p w14:paraId="72CADBDB" w14:textId="77777777" w:rsidR="008E7E60" w:rsidRDefault="008E7E60"/>
    <w:p w14:paraId="6B615AC4" w14:textId="77777777" w:rsidR="008E7E60" w:rsidRDefault="008E7E60"/>
    <w:p w14:paraId="10E3F4F0" w14:textId="77777777" w:rsidR="008E7E60" w:rsidRDefault="008E7E60"/>
    <w:p w14:paraId="143845AD" w14:textId="77777777" w:rsidR="008E7E60" w:rsidRDefault="008E7E60"/>
    <w:p w14:paraId="4DD5B0F3" w14:textId="77777777" w:rsidR="008E7E60" w:rsidRDefault="008E7E60"/>
    <w:p w14:paraId="19F22F79" w14:textId="77777777" w:rsidR="008E7E60" w:rsidRDefault="008E7E60"/>
    <w:p w14:paraId="3E353DBF" w14:textId="77777777" w:rsidR="00D93C79" w:rsidRDefault="00D93C79"/>
    <w:p w14:paraId="1B8E975D" w14:textId="77777777" w:rsidR="00D93C79" w:rsidRDefault="00D93C79"/>
    <w:p w14:paraId="48518F7F" w14:textId="77777777" w:rsidR="008E7E60" w:rsidRDefault="008E7E60"/>
    <w:sectPr w:rsidR="008E7E60" w:rsidSect="008E7E60">
      <w:headerReference w:type="default" r:id="rId9"/>
      <w:footerReference w:type="even" r:id="rId10"/>
      <w:footerReference w:type="default" r:id="rId11"/>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72CCF" w14:textId="77777777" w:rsidR="008A6425" w:rsidRDefault="008A6425" w:rsidP="00421E03">
      <w:r>
        <w:separator/>
      </w:r>
    </w:p>
  </w:endnote>
  <w:endnote w:type="continuationSeparator" w:id="0">
    <w:p w14:paraId="468EF603" w14:textId="77777777" w:rsidR="008A6425" w:rsidRDefault="008A6425" w:rsidP="00421E03">
      <w:r>
        <w:continuationSeparator/>
      </w:r>
    </w:p>
  </w:endnote>
  <w:endnote w:type="continuationNotice" w:id="1">
    <w:p w14:paraId="19A4B0E5" w14:textId="77777777" w:rsidR="008A6425" w:rsidRDefault="008A6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71278" w14:textId="77777777" w:rsidR="008A6425" w:rsidRDefault="008A642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0F4C5CD0" w14:textId="77777777" w:rsidR="008A6425" w:rsidRDefault="008A642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0F3DB" w14:textId="77777777" w:rsidR="008A6425" w:rsidRPr="00E31508" w:rsidRDefault="008A6425" w:rsidP="008E7E60">
    <w:pPr>
      <w:pStyle w:val="Pieddepage"/>
      <w:pBdr>
        <w:top w:val="single" w:sz="4" w:space="1" w:color="auto"/>
      </w:pBdr>
      <w:jc w:val="right"/>
      <w:rPr>
        <w:rFonts w:ascii="Arial" w:hAnsi="Arial" w:cs="Arial"/>
      </w:rPr>
    </w:pPr>
  </w:p>
  <w:p w14:paraId="3647D9D2" w14:textId="64B14C11" w:rsidR="008A6425" w:rsidRDefault="008A6425" w:rsidP="008E7E60">
    <w:pPr>
      <w:pStyle w:val="Pieddepage"/>
      <w:pBdr>
        <w:top w:val="single" w:sz="4" w:space="1" w:color="auto"/>
      </w:pBdr>
      <w:jc w:val="right"/>
      <w:rPr>
        <w:rFonts w:ascii="Arial" w:hAnsi="Arial" w:cs="Arial"/>
      </w:rPr>
    </w:pPr>
    <w:r w:rsidRPr="00E31508">
      <w:rPr>
        <w:rFonts w:ascii="Arial" w:hAnsi="Arial" w:cs="Arial"/>
        <w:i/>
        <w:sz w:val="18"/>
        <w:szCs w:val="18"/>
      </w:rPr>
      <w:t xml:space="preserve">CCP / </w:t>
    </w:r>
    <w:r>
      <w:rPr>
        <w:rFonts w:ascii="Arial" w:hAnsi="Arial" w:cs="Arial"/>
        <w:i/>
        <w:sz w:val="18"/>
        <w:szCs w:val="18"/>
      </w:rPr>
      <w:t xml:space="preserve">ACHAT DE VEHICULES  POUR L’UGECAM DE NORMANDIE </w:t>
    </w:r>
    <w:r>
      <w:rPr>
        <w:rFonts w:ascii="Arial" w:hAnsi="Arial" w:cs="Arial"/>
        <w:i/>
        <w:sz w:val="18"/>
        <w:szCs w:val="18"/>
      </w:rPr>
      <w:tab/>
    </w:r>
    <w:r w:rsidRPr="00E31508">
      <w:rPr>
        <w:rFonts w:ascii="Arial" w:hAnsi="Arial" w:cs="Arial"/>
      </w:rPr>
      <w:t xml:space="preserve">Page </w:t>
    </w:r>
    <w:r w:rsidRPr="00E31508">
      <w:rPr>
        <w:rFonts w:ascii="Arial" w:hAnsi="Arial" w:cs="Arial"/>
        <w:b/>
        <w:bCs/>
        <w:sz w:val="24"/>
        <w:szCs w:val="24"/>
      </w:rPr>
      <w:fldChar w:fldCharType="begin"/>
    </w:r>
    <w:r w:rsidRPr="00E31508">
      <w:rPr>
        <w:rFonts w:ascii="Arial" w:hAnsi="Arial" w:cs="Arial"/>
        <w:b/>
        <w:bCs/>
      </w:rPr>
      <w:instrText>PAGE</w:instrText>
    </w:r>
    <w:r w:rsidRPr="00E31508">
      <w:rPr>
        <w:rFonts w:ascii="Arial" w:hAnsi="Arial" w:cs="Arial"/>
        <w:b/>
        <w:bCs/>
        <w:sz w:val="24"/>
        <w:szCs w:val="24"/>
      </w:rPr>
      <w:fldChar w:fldCharType="separate"/>
    </w:r>
    <w:r w:rsidR="002973C6">
      <w:rPr>
        <w:rFonts w:ascii="Arial" w:hAnsi="Arial" w:cs="Arial"/>
        <w:b/>
        <w:bCs/>
        <w:noProof/>
      </w:rPr>
      <w:t>1</w:t>
    </w:r>
    <w:r w:rsidRPr="00E31508">
      <w:rPr>
        <w:rFonts w:ascii="Arial" w:hAnsi="Arial" w:cs="Arial"/>
        <w:b/>
        <w:bCs/>
        <w:sz w:val="24"/>
        <w:szCs w:val="24"/>
      </w:rPr>
      <w:fldChar w:fldCharType="end"/>
    </w:r>
    <w:r w:rsidRPr="00E31508">
      <w:rPr>
        <w:rFonts w:ascii="Arial" w:hAnsi="Arial" w:cs="Arial"/>
      </w:rPr>
      <w:t xml:space="preserve"> sur </w:t>
    </w:r>
    <w:r w:rsidRPr="00E31508">
      <w:rPr>
        <w:rFonts w:ascii="Arial" w:hAnsi="Arial" w:cs="Arial"/>
        <w:b/>
        <w:bCs/>
        <w:sz w:val="24"/>
        <w:szCs w:val="24"/>
      </w:rPr>
      <w:fldChar w:fldCharType="begin"/>
    </w:r>
    <w:r w:rsidRPr="00E31508">
      <w:rPr>
        <w:rFonts w:ascii="Arial" w:hAnsi="Arial" w:cs="Arial"/>
        <w:b/>
        <w:bCs/>
      </w:rPr>
      <w:instrText>NUMPAGES</w:instrText>
    </w:r>
    <w:r w:rsidRPr="00E31508">
      <w:rPr>
        <w:rFonts w:ascii="Arial" w:hAnsi="Arial" w:cs="Arial"/>
        <w:b/>
        <w:bCs/>
        <w:sz w:val="24"/>
        <w:szCs w:val="24"/>
      </w:rPr>
      <w:fldChar w:fldCharType="separate"/>
    </w:r>
    <w:r w:rsidR="002973C6">
      <w:rPr>
        <w:rFonts w:ascii="Arial" w:hAnsi="Arial" w:cs="Arial"/>
        <w:b/>
        <w:bCs/>
        <w:noProof/>
      </w:rPr>
      <w:t>15</w:t>
    </w:r>
    <w:r w:rsidRPr="00E31508">
      <w:rPr>
        <w:rFonts w:ascii="Arial" w:hAnsi="Arial" w:cs="Arial"/>
        <w:b/>
        <w:bCs/>
        <w:sz w:val="24"/>
        <w:szCs w:val="24"/>
      </w:rPr>
      <w:fldChar w:fldCharType="end"/>
    </w:r>
  </w:p>
  <w:p w14:paraId="7D7C2F24" w14:textId="77777777" w:rsidR="008A6425" w:rsidRPr="00E31508" w:rsidRDefault="008A6425" w:rsidP="008E7E60">
    <w:pPr>
      <w:pStyle w:val="Pieddepage"/>
      <w:rPr>
        <w:rFonts w:ascii="Arial" w:hAnsi="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980D3" w14:textId="77777777" w:rsidR="008A6425" w:rsidRDefault="008A6425" w:rsidP="00421E03">
      <w:r>
        <w:separator/>
      </w:r>
    </w:p>
  </w:footnote>
  <w:footnote w:type="continuationSeparator" w:id="0">
    <w:p w14:paraId="733FE528" w14:textId="77777777" w:rsidR="008A6425" w:rsidRDefault="008A6425" w:rsidP="00421E03">
      <w:r>
        <w:continuationSeparator/>
      </w:r>
    </w:p>
  </w:footnote>
  <w:footnote w:type="continuationNotice" w:id="1">
    <w:p w14:paraId="74367F5A" w14:textId="77777777" w:rsidR="008A6425" w:rsidRDefault="008A64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748FC" w14:textId="77777777" w:rsidR="008A6425" w:rsidRDefault="008A64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4633DC4"/>
    <w:multiLevelType w:val="hybridMultilevel"/>
    <w:tmpl w:val="8DD812E4"/>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19DA68E4"/>
    <w:multiLevelType w:val="singleLevel"/>
    <w:tmpl w:val="5EF4525A"/>
    <w:lvl w:ilvl="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A654E7D"/>
    <w:multiLevelType w:val="hybridMultilevel"/>
    <w:tmpl w:val="BC84AECC"/>
    <w:lvl w:ilvl="0" w:tplc="5CD255D6">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D04A1B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14C25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5AAEB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D619B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920BFE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EBA2BC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B218E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E6475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5D9222E"/>
    <w:multiLevelType w:val="hybridMultilevel"/>
    <w:tmpl w:val="0C86CB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132080"/>
    <w:multiLevelType w:val="hybridMultilevel"/>
    <w:tmpl w:val="1FDC895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633E0753"/>
    <w:multiLevelType w:val="hybridMultilevel"/>
    <w:tmpl w:val="74D474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7F44FA7"/>
    <w:multiLevelType w:val="hybridMultilevel"/>
    <w:tmpl w:val="4FD86634"/>
    <w:lvl w:ilvl="0" w:tplc="B2143A0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857B0D"/>
    <w:multiLevelType w:val="hybridMultilevel"/>
    <w:tmpl w:val="DA3239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A94251"/>
    <w:multiLevelType w:val="hybridMultilevel"/>
    <w:tmpl w:val="EE387D88"/>
    <w:lvl w:ilvl="0" w:tplc="5EF4525A">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24"/>
        </w:rPr>
      </w:lvl>
    </w:lvlOverride>
  </w:num>
  <w:num w:numId="5">
    <w:abstractNumId w:val="7"/>
  </w:num>
  <w:num w:numId="6">
    <w:abstractNumId w:val="4"/>
  </w:num>
  <w:num w:numId="7">
    <w:abstractNumId w:val="5"/>
  </w:num>
  <w:num w:numId="8">
    <w:abstractNumId w:val="1"/>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formatting="1" w:enforcement="1" w:cryptProviderType="rsaAES" w:cryptAlgorithmClass="hash" w:cryptAlgorithmType="typeAny" w:cryptAlgorithmSid="14" w:cryptSpinCount="100000" w:hash="dgg1cjhOY3bUiCeMgvdrkR2L6zXltde+sPq8Fxolzutg6xkMhYDrlXZojknsP39HrYaeoPhX00ohPsS29W1vPA==" w:salt="wGK3CJNYgsoAAb/+8WNtu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03"/>
    <w:rsid w:val="001621A7"/>
    <w:rsid w:val="001769DA"/>
    <w:rsid w:val="001E74A5"/>
    <w:rsid w:val="00214415"/>
    <w:rsid w:val="00243FA3"/>
    <w:rsid w:val="002520CF"/>
    <w:rsid w:val="00273DB7"/>
    <w:rsid w:val="0028608C"/>
    <w:rsid w:val="002973C6"/>
    <w:rsid w:val="002A697A"/>
    <w:rsid w:val="00421E03"/>
    <w:rsid w:val="00486883"/>
    <w:rsid w:val="004D15B5"/>
    <w:rsid w:val="004F141B"/>
    <w:rsid w:val="00535900"/>
    <w:rsid w:val="00540932"/>
    <w:rsid w:val="0054491D"/>
    <w:rsid w:val="005802B5"/>
    <w:rsid w:val="005F050C"/>
    <w:rsid w:val="006524AF"/>
    <w:rsid w:val="006A09E9"/>
    <w:rsid w:val="006F1C0F"/>
    <w:rsid w:val="00705ADA"/>
    <w:rsid w:val="007A2B4B"/>
    <w:rsid w:val="007A5F7D"/>
    <w:rsid w:val="007F6531"/>
    <w:rsid w:val="007F7F0F"/>
    <w:rsid w:val="008754AB"/>
    <w:rsid w:val="008A11DF"/>
    <w:rsid w:val="008A6425"/>
    <w:rsid w:val="008E1B3F"/>
    <w:rsid w:val="008E7E60"/>
    <w:rsid w:val="008F0F31"/>
    <w:rsid w:val="009404D2"/>
    <w:rsid w:val="009677BF"/>
    <w:rsid w:val="009D1495"/>
    <w:rsid w:val="009E6039"/>
    <w:rsid w:val="00A63AA4"/>
    <w:rsid w:val="00B5275A"/>
    <w:rsid w:val="00B82674"/>
    <w:rsid w:val="00BC27BA"/>
    <w:rsid w:val="00C27CA8"/>
    <w:rsid w:val="00C57FD8"/>
    <w:rsid w:val="00D70BF7"/>
    <w:rsid w:val="00D93C79"/>
    <w:rsid w:val="00D978A2"/>
    <w:rsid w:val="00DE3A44"/>
    <w:rsid w:val="00E0632F"/>
    <w:rsid w:val="00E3256D"/>
    <w:rsid w:val="00E84D85"/>
    <w:rsid w:val="00EC4EB9"/>
    <w:rsid w:val="00ED4E96"/>
    <w:rsid w:val="09938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C3BF4"/>
  <w15:chartTrackingRefBased/>
  <w15:docId w15:val="{1D562894-0FD2-4E07-B283-64D53C2BF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E03"/>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qFormat/>
    <w:rsid w:val="00421E03"/>
    <w:pPr>
      <w:keepNext/>
      <w:jc w:val="both"/>
      <w:outlineLvl w:val="1"/>
    </w:pPr>
    <w:rPr>
      <w:rFonts w:ascii="Arial" w:hAnsi="Arial"/>
      <w:b/>
      <w:i/>
      <w:sz w:val="21"/>
      <w:u w:val="single"/>
    </w:rPr>
  </w:style>
  <w:style w:type="paragraph" w:styleId="Titre3">
    <w:name w:val="heading 3"/>
    <w:basedOn w:val="Normal"/>
    <w:next w:val="Normal"/>
    <w:link w:val="Titre3Car"/>
    <w:qFormat/>
    <w:rsid w:val="00421E03"/>
    <w:pPr>
      <w:keepNext/>
      <w:jc w:val="both"/>
      <w:outlineLvl w:val="2"/>
    </w:pPr>
    <w:rPr>
      <w:rFonts w:ascii="Arial" w:hAnsi="Arial"/>
      <w:b/>
      <w:i/>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421E03"/>
    <w:rPr>
      <w:rFonts w:ascii="Arial" w:eastAsia="Times New Roman" w:hAnsi="Arial" w:cs="Times New Roman"/>
      <w:b/>
      <w:i/>
      <w:sz w:val="21"/>
      <w:szCs w:val="20"/>
      <w:u w:val="single"/>
      <w:lang w:eastAsia="fr-FR"/>
    </w:rPr>
  </w:style>
  <w:style w:type="character" w:customStyle="1" w:styleId="Titre3Car">
    <w:name w:val="Titre 3 Car"/>
    <w:basedOn w:val="Policepardfaut"/>
    <w:link w:val="Titre3"/>
    <w:rsid w:val="00421E03"/>
    <w:rPr>
      <w:rFonts w:ascii="Arial" w:eastAsia="Times New Roman" w:hAnsi="Arial" w:cs="Times New Roman"/>
      <w:b/>
      <w:i/>
      <w:sz w:val="20"/>
      <w:szCs w:val="20"/>
      <w:u w:val="single"/>
      <w:lang w:eastAsia="fr-FR"/>
    </w:rPr>
  </w:style>
  <w:style w:type="paragraph" w:styleId="Pieddepage">
    <w:name w:val="footer"/>
    <w:basedOn w:val="Normal"/>
    <w:link w:val="PieddepageCar"/>
    <w:uiPriority w:val="99"/>
    <w:rsid w:val="00421E03"/>
    <w:pPr>
      <w:tabs>
        <w:tab w:val="center" w:pos="4536"/>
        <w:tab w:val="right" w:pos="9072"/>
      </w:tabs>
    </w:pPr>
  </w:style>
  <w:style w:type="character" w:customStyle="1" w:styleId="PieddepageCar">
    <w:name w:val="Pied de page Car"/>
    <w:basedOn w:val="Policepardfaut"/>
    <w:link w:val="Pieddepage"/>
    <w:uiPriority w:val="99"/>
    <w:rsid w:val="00421E03"/>
    <w:rPr>
      <w:rFonts w:ascii="Times New Roman" w:eastAsia="Times New Roman" w:hAnsi="Times New Roman" w:cs="Times New Roman"/>
      <w:sz w:val="20"/>
      <w:szCs w:val="20"/>
      <w:lang w:eastAsia="fr-FR"/>
    </w:rPr>
  </w:style>
  <w:style w:type="character" w:styleId="Numrodepage">
    <w:name w:val="page number"/>
    <w:basedOn w:val="Policepardfaut"/>
    <w:rsid w:val="00421E03"/>
  </w:style>
  <w:style w:type="paragraph" w:styleId="Retraitcorpsdetexte">
    <w:name w:val="Body Text Indent"/>
    <w:basedOn w:val="Normal"/>
    <w:link w:val="RetraitcorpsdetexteCar"/>
    <w:rsid w:val="00421E03"/>
    <w:pPr>
      <w:ind w:left="426"/>
    </w:pPr>
    <w:rPr>
      <w:rFonts w:ascii="Arial" w:hAnsi="Arial"/>
    </w:rPr>
  </w:style>
  <w:style w:type="character" w:customStyle="1" w:styleId="RetraitcorpsdetexteCar">
    <w:name w:val="Retrait corps de texte Car"/>
    <w:basedOn w:val="Policepardfaut"/>
    <w:link w:val="Retraitcorpsdetexte"/>
    <w:rsid w:val="00421E03"/>
    <w:rPr>
      <w:rFonts w:ascii="Arial" w:eastAsia="Times New Roman" w:hAnsi="Arial" w:cs="Times New Roman"/>
      <w:sz w:val="20"/>
      <w:szCs w:val="20"/>
      <w:lang w:eastAsia="fr-FR"/>
    </w:rPr>
  </w:style>
  <w:style w:type="paragraph" w:styleId="Retraitcorpsdetexte2">
    <w:name w:val="Body Text Indent 2"/>
    <w:basedOn w:val="Normal"/>
    <w:link w:val="Retraitcorpsdetexte2Car"/>
    <w:rsid w:val="00421E03"/>
    <w:pPr>
      <w:ind w:left="426"/>
      <w:jc w:val="both"/>
    </w:pPr>
    <w:rPr>
      <w:rFonts w:ascii="Arial" w:hAnsi="Arial"/>
    </w:rPr>
  </w:style>
  <w:style w:type="character" w:customStyle="1" w:styleId="Retraitcorpsdetexte2Car">
    <w:name w:val="Retrait corps de texte 2 Car"/>
    <w:basedOn w:val="Policepardfaut"/>
    <w:link w:val="Retraitcorpsdetexte2"/>
    <w:rsid w:val="00421E03"/>
    <w:rPr>
      <w:rFonts w:ascii="Arial" w:eastAsia="Times New Roman" w:hAnsi="Arial" w:cs="Times New Roman"/>
      <w:sz w:val="20"/>
      <w:szCs w:val="20"/>
      <w:lang w:eastAsia="fr-FR"/>
    </w:rPr>
  </w:style>
  <w:style w:type="paragraph" w:customStyle="1" w:styleId="Corpsdetexte31">
    <w:name w:val="Corps de texte 31"/>
    <w:basedOn w:val="Normal"/>
    <w:rsid w:val="00421E03"/>
    <w:pPr>
      <w:overflowPunct w:val="0"/>
      <w:autoSpaceDE w:val="0"/>
      <w:autoSpaceDN w:val="0"/>
      <w:adjustRightInd w:val="0"/>
      <w:jc w:val="both"/>
      <w:textAlignment w:val="baseline"/>
    </w:pPr>
    <w:rPr>
      <w:sz w:val="24"/>
    </w:rPr>
  </w:style>
  <w:style w:type="paragraph" w:styleId="Paragraphedeliste">
    <w:name w:val="List Paragraph"/>
    <w:basedOn w:val="Normal"/>
    <w:uiPriority w:val="34"/>
    <w:qFormat/>
    <w:rsid w:val="00421E03"/>
    <w:pPr>
      <w:ind w:left="708"/>
    </w:pPr>
  </w:style>
  <w:style w:type="paragraph" w:customStyle="1" w:styleId="Retraitcorpsdetexte22">
    <w:name w:val="Retrait corps de texte 22"/>
    <w:basedOn w:val="Normal"/>
    <w:rsid w:val="00421E03"/>
    <w:pPr>
      <w:tabs>
        <w:tab w:val="left" w:pos="1134"/>
        <w:tab w:val="left" w:pos="1418"/>
        <w:tab w:val="left" w:pos="1702"/>
      </w:tabs>
      <w:overflowPunct w:val="0"/>
      <w:autoSpaceDE w:val="0"/>
      <w:autoSpaceDN w:val="0"/>
      <w:adjustRightInd w:val="0"/>
      <w:ind w:left="567"/>
      <w:jc w:val="both"/>
      <w:textAlignment w:val="baseline"/>
    </w:pPr>
    <w:rPr>
      <w:rFonts w:ascii="Helv" w:hAnsi="Helv"/>
    </w:rPr>
  </w:style>
  <w:style w:type="paragraph" w:customStyle="1" w:styleId="Corpsdetexte22">
    <w:name w:val="Corps de texte 22"/>
    <w:basedOn w:val="Normal"/>
    <w:rsid w:val="00421E03"/>
    <w:pPr>
      <w:overflowPunct w:val="0"/>
      <w:autoSpaceDE w:val="0"/>
      <w:autoSpaceDN w:val="0"/>
      <w:adjustRightInd w:val="0"/>
      <w:textAlignment w:val="baseline"/>
    </w:pPr>
    <w:rPr>
      <w:sz w:val="24"/>
    </w:rPr>
  </w:style>
  <w:style w:type="paragraph" w:customStyle="1" w:styleId="Default">
    <w:name w:val="Default"/>
    <w:rsid w:val="00421E03"/>
    <w:pPr>
      <w:autoSpaceDE w:val="0"/>
      <w:autoSpaceDN w:val="0"/>
      <w:adjustRightInd w:val="0"/>
      <w:spacing w:after="0" w:line="240" w:lineRule="auto"/>
    </w:pPr>
    <w:rPr>
      <w:rFonts w:ascii="Calibri" w:eastAsia="Times New Roman" w:hAnsi="Calibri" w:cs="Calibri"/>
      <w:color w:val="000000"/>
      <w:sz w:val="24"/>
      <w:szCs w:val="24"/>
      <w:lang w:eastAsia="fr-FR"/>
    </w:rPr>
  </w:style>
  <w:style w:type="table" w:styleId="Grilledutableau">
    <w:name w:val="Table Grid"/>
    <w:basedOn w:val="TableauNormal"/>
    <w:uiPriority w:val="59"/>
    <w:rsid w:val="00421E0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21E03"/>
    <w:pPr>
      <w:tabs>
        <w:tab w:val="center" w:pos="4536"/>
        <w:tab w:val="right" w:pos="9072"/>
      </w:tabs>
    </w:pPr>
  </w:style>
  <w:style w:type="character" w:customStyle="1" w:styleId="En-tteCar">
    <w:name w:val="En-tête Car"/>
    <w:basedOn w:val="Policepardfaut"/>
    <w:link w:val="En-tte"/>
    <w:uiPriority w:val="99"/>
    <w:rsid w:val="00421E0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5449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54491D"/>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768</TotalTime>
  <Pages>15</Pages>
  <Words>4398</Words>
  <Characters>24192</Characters>
  <Application>Microsoft Office Word</Application>
  <DocSecurity>8</DocSecurity>
  <Lines>201</Lines>
  <Paragraphs>57</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28533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CARDINEAU DENIS (UGECAM NORMANDIE)</dc:creator>
  <cp:keywords/>
  <dc:description/>
  <cp:lastModifiedBy>COULEBETOUBA ALFRED VAUVERT (UGECAM NORMANDIE)</cp:lastModifiedBy>
  <cp:revision>29</cp:revision>
  <dcterms:created xsi:type="dcterms:W3CDTF">2025-04-01T13:47:00Z</dcterms:created>
  <dcterms:modified xsi:type="dcterms:W3CDTF">2025-04-10T10:25:00Z</dcterms:modified>
</cp:coreProperties>
</file>