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5FB1" w14:textId="161EC18C" w:rsidR="006E1CFB" w:rsidRPr="00AF43B4" w:rsidRDefault="00284EED" w:rsidP="00AF43B4">
      <w:pPr>
        <w:rPr>
          <w:rFonts w:cs="Open Sans"/>
          <w:sz w:val="18"/>
          <w:szCs w:val="18"/>
        </w:rPr>
      </w:pPr>
      <w:r>
        <w:rPr>
          <w:noProof/>
        </w:rPr>
        <w:drawing>
          <wp:anchor distT="0" distB="0" distL="114300" distR="114300" simplePos="0" relativeHeight="251661312" behindDoc="0" locked="0" layoutInCell="1" allowOverlap="1" wp14:anchorId="34F3DD18" wp14:editId="3B26B83C">
            <wp:simplePos x="0" y="0"/>
            <wp:positionH relativeFrom="margin">
              <wp:posOffset>0</wp:posOffset>
            </wp:positionH>
            <wp:positionV relativeFrom="paragraph">
              <wp:posOffset>-198755</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AB4" w:rsidRPr="00AF43B4">
        <w:rPr>
          <w:rFonts w:cs="Open Sans"/>
          <w:noProof/>
        </w:rPr>
        <w:drawing>
          <wp:anchor distT="0" distB="0" distL="114300" distR="114300" simplePos="0" relativeHeight="251657216" behindDoc="0" locked="0" layoutInCell="1" allowOverlap="1" wp14:anchorId="03CEBFD5" wp14:editId="67248477">
            <wp:simplePos x="0" y="0"/>
            <wp:positionH relativeFrom="column">
              <wp:posOffset>1889760</wp:posOffset>
            </wp:positionH>
            <wp:positionV relativeFrom="paragraph">
              <wp:posOffset>-374015</wp:posOffset>
            </wp:positionV>
            <wp:extent cx="4191000" cy="8001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BC611" w14:textId="40953B75" w:rsidR="006E1CFB" w:rsidRPr="00AF43B4" w:rsidRDefault="006E1CFB" w:rsidP="00AF43B4">
      <w:pPr>
        <w:rPr>
          <w:rFonts w:cs="Open Sans"/>
          <w:sz w:val="18"/>
          <w:szCs w:val="18"/>
        </w:rPr>
      </w:pPr>
    </w:p>
    <w:p w14:paraId="2C1A5FEE" w14:textId="77777777" w:rsidR="006E1CFB" w:rsidRPr="00AF43B4" w:rsidRDefault="006E1CFB" w:rsidP="00AF43B4">
      <w:pPr>
        <w:rPr>
          <w:rFonts w:cs="Open Sans"/>
          <w:sz w:val="18"/>
          <w:szCs w:val="18"/>
        </w:rPr>
      </w:pPr>
    </w:p>
    <w:p w14:paraId="0ADEFAB7" w14:textId="77777777" w:rsidR="006E1CFB" w:rsidRPr="00AF43B4" w:rsidRDefault="006E1CFB" w:rsidP="00AF43B4">
      <w:pPr>
        <w:rPr>
          <w:rFonts w:cs="Open Sans"/>
          <w:sz w:val="18"/>
          <w:szCs w:val="18"/>
        </w:rPr>
      </w:pPr>
    </w:p>
    <w:p w14:paraId="2744FC60" w14:textId="77777777" w:rsidR="006E1CFB" w:rsidRPr="00AF43B4" w:rsidRDefault="006E1CFB" w:rsidP="00AF43B4">
      <w:pPr>
        <w:rPr>
          <w:rFonts w:cs="Open Sans"/>
          <w:sz w:val="18"/>
          <w:szCs w:val="18"/>
        </w:rPr>
      </w:pPr>
    </w:p>
    <w:p w14:paraId="1C92A3B4" w14:textId="77777777" w:rsidR="006E1CFB" w:rsidRPr="00AF43B4" w:rsidRDefault="006E1CFB" w:rsidP="00AF43B4">
      <w:pPr>
        <w:rPr>
          <w:rFonts w:cs="Open Sans"/>
          <w:sz w:val="18"/>
          <w:szCs w:val="18"/>
        </w:rPr>
      </w:pPr>
    </w:p>
    <w:p w14:paraId="409EE60A" w14:textId="77777777" w:rsidR="006E1CFB" w:rsidRPr="00AF43B4" w:rsidRDefault="006E1CFB" w:rsidP="00AF43B4">
      <w:pPr>
        <w:rPr>
          <w:rFonts w:cs="Open Sans"/>
          <w:sz w:val="18"/>
          <w:szCs w:val="18"/>
        </w:rPr>
      </w:pPr>
    </w:p>
    <w:p w14:paraId="2AEBE992" w14:textId="71587E51" w:rsidR="006E1CFB" w:rsidRPr="00AF43B4" w:rsidRDefault="009D6AB4"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cs="Open Sans"/>
          <w:b/>
          <w:sz w:val="40"/>
          <w:szCs w:val="40"/>
        </w:rPr>
      </w:pPr>
      <w:r w:rsidRPr="00AF43B4">
        <w:rPr>
          <w:rFonts w:cs="Open Sans"/>
          <w:noProof/>
        </w:rPr>
        <mc:AlternateContent>
          <mc:Choice Requires="wps">
            <w:drawing>
              <wp:anchor distT="0" distB="0" distL="114300" distR="114300" simplePos="0" relativeHeight="251659264" behindDoc="0" locked="0" layoutInCell="1" allowOverlap="1" wp14:anchorId="38B87C8E" wp14:editId="2A45C28E">
                <wp:simplePos x="0" y="0"/>
                <wp:positionH relativeFrom="column">
                  <wp:posOffset>-127635</wp:posOffset>
                </wp:positionH>
                <wp:positionV relativeFrom="paragraph">
                  <wp:posOffset>132715</wp:posOffset>
                </wp:positionV>
                <wp:extent cx="2132965" cy="1405890"/>
                <wp:effectExtent l="0" t="0" r="635" b="381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64B47" w14:textId="77777777" w:rsidR="00284EED" w:rsidRPr="00284EED" w:rsidRDefault="00284EED" w:rsidP="00284EED">
                            <w:pPr>
                              <w:rPr>
                                <w:rFonts w:cs="Open Sans"/>
                                <w:sz w:val="18"/>
                                <w:szCs w:val="18"/>
                              </w:rPr>
                            </w:pPr>
                            <w:r w:rsidRPr="00284EED">
                              <w:rPr>
                                <w:rFonts w:cs="Open Sans"/>
                                <w:sz w:val="18"/>
                                <w:szCs w:val="18"/>
                              </w:rPr>
                              <w:t>AGENCE GENERALE DES EQUIPEMENTS ET PRODUITS DE SANTE</w:t>
                            </w:r>
                          </w:p>
                          <w:p w14:paraId="1642A4EB" w14:textId="77777777" w:rsidR="00284EED" w:rsidRPr="00284EED" w:rsidRDefault="00284EED" w:rsidP="00284EED">
                            <w:pPr>
                              <w:rPr>
                                <w:rFonts w:cs="Open Sans"/>
                                <w:sz w:val="18"/>
                                <w:szCs w:val="18"/>
                              </w:rPr>
                            </w:pPr>
                            <w:r w:rsidRPr="00284EED">
                              <w:rPr>
                                <w:rFonts w:cs="Open Sans"/>
                                <w:sz w:val="18"/>
                                <w:szCs w:val="18"/>
                              </w:rPr>
                              <w:t>7, rue du Fer à Moulin</w:t>
                            </w:r>
                          </w:p>
                          <w:p w14:paraId="15BD8674" w14:textId="77777777" w:rsidR="00284EED" w:rsidRPr="00284EED" w:rsidRDefault="00284EED" w:rsidP="00284EED">
                            <w:pPr>
                              <w:rPr>
                                <w:rFonts w:cs="Open Sans"/>
                                <w:sz w:val="18"/>
                                <w:szCs w:val="18"/>
                              </w:rPr>
                            </w:pPr>
                            <w:r w:rsidRPr="00284EED">
                              <w:rPr>
                                <w:rFonts w:cs="Open Sans"/>
                                <w:sz w:val="18"/>
                                <w:szCs w:val="18"/>
                              </w:rPr>
                              <w:t>75221 - PARIS CEDEX 05</w:t>
                            </w:r>
                          </w:p>
                          <w:p w14:paraId="7EE469CF" w14:textId="2969B13C" w:rsidR="000F68EA" w:rsidRPr="00AE22F5" w:rsidRDefault="00284EED" w:rsidP="00533469">
                            <w:pPr>
                              <w:rPr>
                                <w:rFonts w:cs="Open Sans"/>
                                <w:sz w:val="18"/>
                                <w:szCs w:val="18"/>
                              </w:rPr>
                            </w:pPr>
                            <w:r w:rsidRPr="00284EED">
                              <w:rPr>
                                <w:rFonts w:cs="Open Sans"/>
                                <w:sz w:val="18"/>
                                <w:szCs w:val="18"/>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B87C8E" id="_x0000_t202" coordsize="21600,21600" o:spt="202" path="m,l,21600r21600,l21600,xe">
                <v:stroke joinstyle="miter"/>
                <v:path gradientshapeok="t" o:connecttype="rect"/>
              </v:shapetype>
              <v:shape id="Zone de texte 2" o:spid="_x0000_s1026" type="#_x0000_t202" style="position:absolute;left:0;text-align:left;margin-left:-10.05pt;margin-top:10.45pt;width:167.95pt;height:110.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" stroked="f">
                <v:textbox style="mso-fit-shape-to-text:t">
                  <w:txbxContent>
                    <w:p w14:paraId="14C64B47" w14:textId="77777777" w:rsidR="00284EED" w:rsidRPr="00284EED" w:rsidRDefault="00284EED" w:rsidP="00284EED">
                      <w:pPr>
                        <w:rPr>
                          <w:rFonts w:cs="Open Sans"/>
                          <w:sz w:val="18"/>
                          <w:szCs w:val="18"/>
                        </w:rPr>
                      </w:pPr>
                      <w:r w:rsidRPr="00284EED">
                        <w:rPr>
                          <w:rFonts w:cs="Open Sans"/>
                          <w:sz w:val="18"/>
                          <w:szCs w:val="18"/>
                        </w:rPr>
                        <w:t>AGENCE GENERALE DES EQUIPEMENTS ET PRODUITS DE SANTE</w:t>
                      </w:r>
                    </w:p>
                    <w:p w14:paraId="1642A4EB" w14:textId="77777777" w:rsidR="00284EED" w:rsidRPr="00284EED" w:rsidRDefault="00284EED" w:rsidP="00284EED">
                      <w:pPr>
                        <w:rPr>
                          <w:rFonts w:cs="Open Sans"/>
                          <w:sz w:val="18"/>
                          <w:szCs w:val="18"/>
                        </w:rPr>
                      </w:pPr>
                      <w:r w:rsidRPr="00284EED">
                        <w:rPr>
                          <w:rFonts w:cs="Open Sans"/>
                          <w:sz w:val="18"/>
                          <w:szCs w:val="18"/>
                        </w:rPr>
                        <w:t>7, rue du Fer à Moulin</w:t>
                      </w:r>
                    </w:p>
                    <w:p w14:paraId="15BD8674" w14:textId="77777777" w:rsidR="00284EED" w:rsidRPr="00284EED" w:rsidRDefault="00284EED" w:rsidP="00284EED">
                      <w:pPr>
                        <w:rPr>
                          <w:rFonts w:cs="Open Sans"/>
                          <w:sz w:val="18"/>
                          <w:szCs w:val="18"/>
                        </w:rPr>
                      </w:pPr>
                      <w:r w:rsidRPr="00284EED">
                        <w:rPr>
                          <w:rFonts w:cs="Open Sans"/>
                          <w:sz w:val="18"/>
                          <w:szCs w:val="18"/>
                        </w:rPr>
                        <w:t>75221 - PARIS CEDEX 05</w:t>
                      </w:r>
                    </w:p>
                    <w:p w14:paraId="7EE469CF" w14:textId="2969B13C" w:rsidR="000F68EA" w:rsidRPr="00AE22F5" w:rsidRDefault="00284EED" w:rsidP="00533469">
                      <w:pPr>
                        <w:rPr>
                          <w:rFonts w:cs="Open Sans"/>
                          <w:sz w:val="18"/>
                          <w:szCs w:val="18"/>
                        </w:rPr>
                      </w:pPr>
                      <w:r w:rsidRPr="00284EED">
                        <w:rPr>
                          <w:rFonts w:cs="Open Sans"/>
                          <w:sz w:val="18"/>
                          <w:szCs w:val="18"/>
                        </w:rPr>
                        <w:t>Tél. : 01 43 37 95 96</w:t>
                      </w:r>
                    </w:p>
                  </w:txbxContent>
                </v:textbox>
              </v:shape>
            </w:pict>
          </mc:Fallback>
        </mc:AlternateContent>
      </w:r>
      <w:r w:rsidR="006E1CFB" w:rsidRPr="00AF43B4">
        <w:rPr>
          <w:rFonts w:cs="Open Sans"/>
          <w:b/>
          <w:sz w:val="40"/>
          <w:szCs w:val="40"/>
        </w:rPr>
        <w:t>CAHIER DES CLAUSES PARTICULIERES</w:t>
      </w:r>
    </w:p>
    <w:p w14:paraId="376C5B02" w14:textId="77777777" w:rsidR="006E1CFB" w:rsidRPr="00AF43B4"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cs="Open Sans"/>
          <w:b/>
          <w:sz w:val="18"/>
          <w:szCs w:val="18"/>
        </w:rPr>
      </w:pPr>
    </w:p>
    <w:p w14:paraId="52EC34D1" w14:textId="4AC9D156" w:rsidR="006E1CFB" w:rsidRPr="00AF43B4" w:rsidRDefault="00A707DD"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cs="Open Sans"/>
          <w:b/>
          <w:sz w:val="32"/>
          <w:szCs w:val="32"/>
        </w:rPr>
      </w:pPr>
      <w:r>
        <w:rPr>
          <w:rFonts w:cs="Open Sans"/>
          <w:b/>
          <w:sz w:val="32"/>
          <w:szCs w:val="32"/>
        </w:rPr>
        <w:t xml:space="preserve">Consultation N° </w:t>
      </w:r>
      <w:r w:rsidR="000663DF">
        <w:rPr>
          <w:rFonts w:cs="Open Sans"/>
          <w:b/>
          <w:sz w:val="32"/>
          <w:szCs w:val="32"/>
        </w:rPr>
        <w:t>24</w:t>
      </w:r>
      <w:r w:rsidR="00284EED">
        <w:rPr>
          <w:rFonts w:cs="Open Sans"/>
          <w:b/>
          <w:sz w:val="32"/>
          <w:szCs w:val="32"/>
        </w:rPr>
        <w:t>-</w:t>
      </w:r>
      <w:r w:rsidR="000663DF">
        <w:rPr>
          <w:rFonts w:cs="Open Sans"/>
          <w:b/>
          <w:sz w:val="32"/>
          <w:szCs w:val="32"/>
        </w:rPr>
        <w:t>53</w:t>
      </w:r>
      <w:r w:rsidR="00284EED">
        <w:rPr>
          <w:rFonts w:cs="Open Sans"/>
          <w:b/>
          <w:sz w:val="32"/>
          <w:szCs w:val="32"/>
        </w:rPr>
        <w:t xml:space="preserve"> </w:t>
      </w:r>
      <w:r w:rsidR="000663DF">
        <w:rPr>
          <w:rFonts w:cs="Open Sans"/>
          <w:b/>
          <w:sz w:val="32"/>
          <w:szCs w:val="32"/>
        </w:rPr>
        <w:t>IT</w:t>
      </w:r>
    </w:p>
    <w:p w14:paraId="4AB30EA4" w14:textId="77777777" w:rsidR="006E1CFB" w:rsidRPr="00AF43B4" w:rsidRDefault="006E1CFB" w:rsidP="00AF43B4">
      <w:pPr>
        <w:pStyle w:val="Retraitcorpsdetexte"/>
        <w:jc w:val="left"/>
        <w:rPr>
          <w:rFonts w:cs="Open Sans"/>
          <w:sz w:val="18"/>
          <w:szCs w:val="18"/>
        </w:rPr>
      </w:pPr>
    </w:p>
    <w:p w14:paraId="524585D0" w14:textId="77777777" w:rsidR="00283B11" w:rsidRPr="00AF43B4" w:rsidRDefault="00283B11" w:rsidP="00AF43B4">
      <w:pPr>
        <w:pStyle w:val="Retraitcorpsdetexte"/>
        <w:jc w:val="left"/>
        <w:rPr>
          <w:rFonts w:cs="Open Sans"/>
          <w:sz w:val="18"/>
          <w:szCs w:val="18"/>
        </w:rPr>
      </w:pPr>
    </w:p>
    <w:p w14:paraId="502B6D67" w14:textId="77777777" w:rsidR="006E1CFB" w:rsidRPr="00AF43B4" w:rsidRDefault="006E1CFB" w:rsidP="00AF43B4">
      <w:pPr>
        <w:rPr>
          <w:rFonts w:cs="Open Sans"/>
          <w:sz w:val="18"/>
          <w:szCs w:val="18"/>
        </w:rPr>
      </w:pPr>
    </w:p>
    <w:p w14:paraId="2D10F763" w14:textId="77777777" w:rsidR="006E1CFB" w:rsidRPr="00AF43B4" w:rsidRDefault="006E1CFB" w:rsidP="00AF43B4">
      <w:pPr>
        <w:rPr>
          <w:rFonts w:cs="Open Sans"/>
          <w:sz w:val="18"/>
          <w:szCs w:val="18"/>
        </w:rPr>
      </w:pPr>
    </w:p>
    <w:p w14:paraId="7EEF6B2D" w14:textId="77777777" w:rsidR="006E1CFB" w:rsidRPr="00AF43B4" w:rsidRDefault="006E1CFB" w:rsidP="00AF43B4">
      <w:pPr>
        <w:rPr>
          <w:rFonts w:cs="Open Sans"/>
          <w:sz w:val="18"/>
          <w:szCs w:val="18"/>
        </w:rPr>
      </w:pPr>
    </w:p>
    <w:p w14:paraId="5E24768F" w14:textId="77777777" w:rsidR="006E1CFB" w:rsidRPr="00BC6630" w:rsidRDefault="006E1CFB" w:rsidP="00AF43B4">
      <w:pPr>
        <w:rPr>
          <w:rFonts w:cs="Open Sans"/>
        </w:rPr>
      </w:pPr>
    </w:p>
    <w:p w14:paraId="1B66B2E7" w14:textId="70A839E3" w:rsidR="006E793F" w:rsidRDefault="006E793F" w:rsidP="006E793F">
      <w:pPr>
        <w:ind w:left="1414" w:hanging="1365"/>
        <w:rPr>
          <w:rFonts w:cs="Open Sans"/>
        </w:rPr>
      </w:pPr>
      <w:r w:rsidRPr="00BC6630">
        <w:rPr>
          <w:rFonts w:cs="Open Sans"/>
        </w:rPr>
        <w:t xml:space="preserve">Objet </w:t>
      </w:r>
      <w:r w:rsidR="006E1CFB" w:rsidRPr="00BC6630">
        <w:rPr>
          <w:rFonts w:cs="Open Sans"/>
        </w:rPr>
        <w:t>:</w:t>
      </w:r>
      <w:r w:rsidR="00A707DD" w:rsidRPr="00BC6630">
        <w:rPr>
          <w:rFonts w:cs="Open Sans"/>
        </w:rPr>
        <w:t xml:space="preserve"> </w:t>
      </w:r>
      <w:r w:rsidRPr="00BC6630">
        <w:rPr>
          <w:rFonts w:cs="Open Sans"/>
        </w:rPr>
        <w:tab/>
      </w:r>
      <w:r w:rsidRPr="00BC6630">
        <w:rPr>
          <w:rFonts w:cs="Open Sans"/>
        </w:rPr>
        <w:tab/>
        <w:t>Maintenance</w:t>
      </w:r>
      <w:r w:rsidR="0017586E" w:rsidRPr="00BC6630">
        <w:rPr>
          <w:rFonts w:cs="Open Sans"/>
        </w:rPr>
        <w:t xml:space="preserve"> du logiciel </w:t>
      </w:r>
      <w:r w:rsidR="00506E40" w:rsidRPr="00BC6630">
        <w:rPr>
          <w:rFonts w:cs="Open Sans"/>
        </w:rPr>
        <w:t xml:space="preserve">Progesa II </w:t>
      </w:r>
      <w:r w:rsidR="00B255FE">
        <w:t xml:space="preserve">version 9.8.1.2 </w:t>
      </w:r>
      <w:r w:rsidR="0017586E" w:rsidRPr="00BC6630">
        <w:rPr>
          <w:rFonts w:cs="Open Sans"/>
        </w:rPr>
        <w:t>et des évolutions complémentaires</w:t>
      </w:r>
      <w:r w:rsidRPr="00BC6630">
        <w:rPr>
          <w:rFonts w:cs="Open Sans"/>
        </w:rPr>
        <w:t xml:space="preserve">, acquisition de licences </w:t>
      </w:r>
      <w:r w:rsidR="00ED3027" w:rsidRPr="00BC6630">
        <w:rPr>
          <w:rFonts w:cs="Open Sans"/>
        </w:rPr>
        <w:t xml:space="preserve">complémentaires </w:t>
      </w:r>
      <w:r w:rsidRPr="00BC6630">
        <w:rPr>
          <w:rFonts w:cs="Open Sans"/>
        </w:rPr>
        <w:t>et réalisation de prestations associées</w:t>
      </w:r>
    </w:p>
    <w:p w14:paraId="18DF3FBA" w14:textId="479C8F4C" w:rsidR="00284EED" w:rsidRDefault="00284EED" w:rsidP="006E793F">
      <w:pPr>
        <w:ind w:left="1414" w:hanging="1365"/>
        <w:rPr>
          <w:rFonts w:cs="Open Sans"/>
        </w:rPr>
      </w:pPr>
    </w:p>
    <w:p w14:paraId="0C797D74" w14:textId="77777777" w:rsidR="00284EED" w:rsidRPr="00AF43B4" w:rsidRDefault="00284EED" w:rsidP="00284EED">
      <w:pPr>
        <w:tabs>
          <w:tab w:val="left" w:pos="7395"/>
        </w:tabs>
        <w:rPr>
          <w:rFonts w:cs="Open Sans"/>
          <w:sz w:val="18"/>
          <w:szCs w:val="18"/>
        </w:rPr>
      </w:pPr>
      <w:r w:rsidRPr="00AF43B4">
        <w:rPr>
          <w:rFonts w:cs="Open Sans"/>
          <w:sz w:val="18"/>
          <w:szCs w:val="18"/>
        </w:rPr>
        <w:tab/>
      </w:r>
    </w:p>
    <w:p w14:paraId="5C323072" w14:textId="33A7B6C9" w:rsidR="00284EED" w:rsidRPr="00BC6630" w:rsidRDefault="00284EED" w:rsidP="00284EED">
      <w:pPr>
        <w:ind w:left="1410" w:hanging="1410"/>
        <w:rPr>
          <w:rFonts w:cs="Open Sans"/>
        </w:rPr>
      </w:pPr>
      <w:r w:rsidRPr="00BC6630">
        <w:rPr>
          <w:rFonts w:cs="Open Sans"/>
        </w:rPr>
        <w:t xml:space="preserve">Procédure : </w:t>
      </w:r>
      <w:r w:rsidRPr="00BC6630">
        <w:rPr>
          <w:rFonts w:cs="Open Sans"/>
        </w:rPr>
        <w:tab/>
      </w:r>
      <w:r w:rsidRPr="00BC6630">
        <w:rPr>
          <w:rFonts w:cs="Open Sans"/>
        </w:rPr>
        <w:tab/>
        <w:t xml:space="preserve">Marché Négocié Sans Publicité ni mise en Concurrence </w:t>
      </w:r>
      <w:r w:rsidRPr="00BC6630">
        <w:rPr>
          <w:rFonts w:cs="Open Sans"/>
          <w:strike/>
        </w:rPr>
        <w:t>(</w:t>
      </w:r>
      <w:r w:rsidRPr="00BC6630">
        <w:rPr>
          <w:rFonts w:cs="Open Sans"/>
        </w:rPr>
        <w:t>Article R.2122-3.3° du code de la Commande Publique)</w:t>
      </w:r>
    </w:p>
    <w:p w14:paraId="10AB631E" w14:textId="798C6E0C" w:rsidR="00DC3789" w:rsidRPr="00BC6630" w:rsidRDefault="00DC3789" w:rsidP="006E793F">
      <w:pPr>
        <w:ind w:left="1410" w:hanging="1410"/>
        <w:rPr>
          <w:rFonts w:cs="Open Sans"/>
        </w:rPr>
      </w:pPr>
    </w:p>
    <w:p w14:paraId="47D5E8AE" w14:textId="15FE5004" w:rsidR="00C20E24" w:rsidRPr="00BC6630" w:rsidRDefault="008851C4" w:rsidP="00284EED">
      <w:pPr>
        <w:ind w:left="1410" w:hanging="1410"/>
        <w:rPr>
          <w:rFonts w:cs="Open Sans"/>
        </w:rPr>
      </w:pPr>
      <w:r w:rsidRPr="00BC6630">
        <w:rPr>
          <w:rFonts w:cs="Open Sans"/>
        </w:rPr>
        <w:t>Durée</w:t>
      </w:r>
      <w:r w:rsidR="006E793F" w:rsidRPr="00BC6630">
        <w:rPr>
          <w:rFonts w:cs="Open Sans"/>
        </w:rPr>
        <w:t xml:space="preserve"> </w:t>
      </w:r>
      <w:r w:rsidRPr="00BC6630">
        <w:rPr>
          <w:rFonts w:cs="Open Sans"/>
        </w:rPr>
        <w:t xml:space="preserve">: </w:t>
      </w:r>
      <w:r w:rsidR="006E793F" w:rsidRPr="00BC6630">
        <w:rPr>
          <w:rFonts w:cs="Open Sans"/>
        </w:rPr>
        <w:tab/>
      </w:r>
      <w:r w:rsidR="00284EED">
        <w:rPr>
          <w:rFonts w:cs="Open Sans"/>
        </w:rPr>
        <w:t>P</w:t>
      </w:r>
      <w:r w:rsidR="00284EED" w:rsidRPr="00284EED">
        <w:rPr>
          <w:rFonts w:cs="Open Sans"/>
        </w:rPr>
        <w:t>ériode d’un (1) an (12 mois), reconductible tacitement trois (3) fois 1 an, à compter de la date de notification du marché.</w:t>
      </w:r>
    </w:p>
    <w:p w14:paraId="167A4347" w14:textId="77777777" w:rsidR="008F6C15" w:rsidRPr="00CA5F6A" w:rsidRDefault="008F6C15" w:rsidP="00D34D76">
      <w:pPr>
        <w:pStyle w:val="Style1"/>
      </w:pPr>
    </w:p>
    <w:p w14:paraId="6B73C3C5" w14:textId="6D6FB184" w:rsidR="00A724D6" w:rsidRDefault="00A724D6">
      <w:pPr>
        <w:jc w:val="left"/>
        <w:rPr>
          <w:rFonts w:cs="Arial"/>
          <w:sz w:val="22"/>
          <w:szCs w:val="22"/>
        </w:rPr>
      </w:pPr>
      <w:r>
        <w:rPr>
          <w:rFonts w:cs="Arial"/>
          <w:sz w:val="22"/>
          <w:szCs w:val="22"/>
        </w:rPr>
        <w:br w:type="page"/>
      </w:r>
    </w:p>
    <w:p w14:paraId="1B536677" w14:textId="77777777" w:rsidR="00A724D6" w:rsidRPr="00D34D76" w:rsidRDefault="00A724D6" w:rsidP="00D34D76">
      <w:pPr>
        <w:pStyle w:val="Style1"/>
      </w:pPr>
      <w:r w:rsidRPr="00D34D76">
        <w:lastRenderedPageBreak/>
        <w:t>SOMMAIRE</w:t>
      </w:r>
    </w:p>
    <w:p w14:paraId="698EB114" w14:textId="77777777" w:rsidR="00A724D6" w:rsidRPr="00770DDA" w:rsidRDefault="00A724D6" w:rsidP="00D34D76">
      <w:pPr>
        <w:pStyle w:val="Style1"/>
      </w:pPr>
    </w:p>
    <w:p w14:paraId="5564B253" w14:textId="17D21FFD" w:rsidR="00097B4B" w:rsidRDefault="00A724D6">
      <w:pPr>
        <w:pStyle w:val="TM2"/>
        <w:rPr>
          <w:ins w:id="0" w:author="FOUBERT Christelle" w:date="2025-03-28T15:12:00Z"/>
          <w:rFonts w:asciiTheme="minorHAnsi" w:eastAsiaTheme="minorEastAsia" w:hAnsiTheme="minorHAnsi" w:cstheme="minorBidi"/>
          <w:noProof/>
          <w:color w:val="auto"/>
          <w:sz w:val="22"/>
          <w:szCs w:val="22"/>
        </w:rPr>
      </w:pPr>
      <w:r w:rsidRPr="00770DDA">
        <w:rPr>
          <w:rFonts w:cs="Open Sans"/>
        </w:rPr>
        <w:fldChar w:fldCharType="begin"/>
      </w:r>
      <w:r w:rsidRPr="00770DDA">
        <w:rPr>
          <w:rFonts w:cs="Open Sans"/>
        </w:rPr>
        <w:instrText xml:space="preserve"> TOC \o "1-3" </w:instrText>
      </w:r>
      <w:r w:rsidRPr="00770DDA">
        <w:rPr>
          <w:rFonts w:cs="Open Sans"/>
        </w:rPr>
        <w:fldChar w:fldCharType="separate"/>
      </w:r>
      <w:ins w:id="1" w:author="FOUBERT Christelle" w:date="2025-03-28T15:12:00Z">
        <w:r w:rsidR="00097B4B">
          <w:rPr>
            <w:noProof/>
          </w:rPr>
          <w:t>1.</w:t>
        </w:r>
        <w:r w:rsidR="00097B4B">
          <w:rPr>
            <w:rFonts w:asciiTheme="minorHAnsi" w:eastAsiaTheme="minorEastAsia" w:hAnsiTheme="minorHAnsi" w:cstheme="minorBidi"/>
            <w:noProof/>
            <w:color w:val="auto"/>
            <w:sz w:val="22"/>
            <w:szCs w:val="22"/>
          </w:rPr>
          <w:tab/>
        </w:r>
        <w:r w:rsidR="00097B4B">
          <w:rPr>
            <w:noProof/>
          </w:rPr>
          <w:t>PRESENTATION DE L’AP-HP</w:t>
        </w:r>
        <w:r w:rsidR="00097B4B">
          <w:rPr>
            <w:noProof/>
          </w:rPr>
          <w:tab/>
        </w:r>
        <w:r w:rsidR="00097B4B">
          <w:rPr>
            <w:noProof/>
          </w:rPr>
          <w:fldChar w:fldCharType="begin"/>
        </w:r>
        <w:r w:rsidR="00097B4B">
          <w:rPr>
            <w:noProof/>
          </w:rPr>
          <w:instrText xml:space="preserve"> PAGEREF _Toc194067142 \h </w:instrText>
        </w:r>
        <w:r w:rsidR="00097B4B">
          <w:rPr>
            <w:noProof/>
          </w:rPr>
        </w:r>
      </w:ins>
      <w:r w:rsidR="00097B4B">
        <w:rPr>
          <w:noProof/>
        </w:rPr>
        <w:fldChar w:fldCharType="separate"/>
      </w:r>
      <w:ins w:id="2" w:author="FOUBERT Christelle" w:date="2025-03-28T15:12:00Z">
        <w:r w:rsidR="00097B4B">
          <w:rPr>
            <w:noProof/>
          </w:rPr>
          <w:t>4</w:t>
        </w:r>
        <w:r w:rsidR="00097B4B">
          <w:rPr>
            <w:noProof/>
          </w:rPr>
          <w:fldChar w:fldCharType="end"/>
        </w:r>
      </w:ins>
    </w:p>
    <w:p w14:paraId="131A03A8" w14:textId="2EBF6B61" w:rsidR="00097B4B" w:rsidRDefault="00097B4B">
      <w:pPr>
        <w:pStyle w:val="TM2"/>
        <w:rPr>
          <w:ins w:id="3" w:author="FOUBERT Christelle" w:date="2025-03-28T15:12:00Z"/>
          <w:rFonts w:asciiTheme="minorHAnsi" w:eastAsiaTheme="minorEastAsia" w:hAnsiTheme="minorHAnsi" w:cstheme="minorBidi"/>
          <w:noProof/>
          <w:color w:val="auto"/>
          <w:sz w:val="22"/>
          <w:szCs w:val="22"/>
        </w:rPr>
      </w:pPr>
      <w:ins w:id="4" w:author="FOUBERT Christelle" w:date="2025-03-28T15:12:00Z">
        <w:r>
          <w:rPr>
            <w:noProof/>
          </w:rPr>
          <w:t>2.</w:t>
        </w:r>
        <w:r>
          <w:rPr>
            <w:rFonts w:asciiTheme="minorHAnsi" w:eastAsiaTheme="minorEastAsia" w:hAnsiTheme="minorHAnsi" w:cstheme="minorBidi"/>
            <w:noProof/>
            <w:color w:val="auto"/>
            <w:sz w:val="22"/>
            <w:szCs w:val="22"/>
          </w:rPr>
          <w:tab/>
        </w:r>
        <w:r>
          <w:rPr>
            <w:noProof/>
          </w:rPr>
          <w:t>OBJET ET CARACTERISTIQUES DU MARCHE</w:t>
        </w:r>
        <w:r>
          <w:rPr>
            <w:noProof/>
          </w:rPr>
          <w:tab/>
        </w:r>
        <w:r>
          <w:rPr>
            <w:noProof/>
          </w:rPr>
          <w:fldChar w:fldCharType="begin"/>
        </w:r>
        <w:r>
          <w:rPr>
            <w:noProof/>
          </w:rPr>
          <w:instrText xml:space="preserve"> PAGEREF _Toc194067143 \h </w:instrText>
        </w:r>
        <w:r>
          <w:rPr>
            <w:noProof/>
          </w:rPr>
        </w:r>
      </w:ins>
      <w:r>
        <w:rPr>
          <w:noProof/>
        </w:rPr>
        <w:fldChar w:fldCharType="separate"/>
      </w:r>
      <w:ins w:id="5" w:author="FOUBERT Christelle" w:date="2025-03-28T15:12:00Z">
        <w:r>
          <w:rPr>
            <w:noProof/>
          </w:rPr>
          <w:t>5</w:t>
        </w:r>
        <w:r>
          <w:rPr>
            <w:noProof/>
          </w:rPr>
          <w:fldChar w:fldCharType="end"/>
        </w:r>
      </w:ins>
    </w:p>
    <w:p w14:paraId="680AEDEA" w14:textId="0C836F31" w:rsidR="00097B4B" w:rsidRDefault="00097B4B">
      <w:pPr>
        <w:pStyle w:val="TM3"/>
        <w:rPr>
          <w:ins w:id="6" w:author="FOUBERT Christelle" w:date="2025-03-28T15:12:00Z"/>
          <w:rFonts w:asciiTheme="minorHAnsi" w:eastAsiaTheme="minorEastAsia" w:hAnsiTheme="minorHAnsi" w:cstheme="minorBidi"/>
          <w:sz w:val="22"/>
          <w:szCs w:val="22"/>
        </w:rPr>
      </w:pPr>
      <w:ins w:id="7" w:author="FOUBERT Christelle" w:date="2025-03-28T15:12:00Z">
        <w:r>
          <w:t>2.1- Présentation du logiciel Progesa II</w:t>
        </w:r>
        <w:r>
          <w:tab/>
        </w:r>
        <w:r>
          <w:fldChar w:fldCharType="begin"/>
        </w:r>
        <w:r>
          <w:instrText xml:space="preserve"> PAGEREF _Toc194067144 \h </w:instrText>
        </w:r>
      </w:ins>
      <w:r>
        <w:fldChar w:fldCharType="separate"/>
      </w:r>
      <w:ins w:id="8" w:author="FOUBERT Christelle" w:date="2025-03-28T15:12:00Z">
        <w:r>
          <w:t>5</w:t>
        </w:r>
        <w:r>
          <w:fldChar w:fldCharType="end"/>
        </w:r>
      </w:ins>
    </w:p>
    <w:p w14:paraId="06561875" w14:textId="31CD78F7" w:rsidR="00097B4B" w:rsidRDefault="00097B4B">
      <w:pPr>
        <w:pStyle w:val="TM3"/>
        <w:rPr>
          <w:ins w:id="9" w:author="FOUBERT Christelle" w:date="2025-03-28T15:12:00Z"/>
          <w:rFonts w:asciiTheme="minorHAnsi" w:eastAsiaTheme="minorEastAsia" w:hAnsiTheme="minorHAnsi" w:cstheme="minorBidi"/>
          <w:sz w:val="22"/>
          <w:szCs w:val="22"/>
        </w:rPr>
      </w:pPr>
      <w:ins w:id="10" w:author="FOUBERT Christelle" w:date="2025-03-28T15:12:00Z">
        <w:r>
          <w:t>2.2- Objet du marché</w:t>
        </w:r>
        <w:r>
          <w:tab/>
        </w:r>
        <w:r>
          <w:fldChar w:fldCharType="begin"/>
        </w:r>
        <w:r>
          <w:instrText xml:space="preserve"> PAGEREF _Toc194067145 \h </w:instrText>
        </w:r>
      </w:ins>
      <w:r>
        <w:fldChar w:fldCharType="separate"/>
      </w:r>
      <w:ins w:id="11" w:author="FOUBERT Christelle" w:date="2025-03-28T15:12:00Z">
        <w:r>
          <w:t>5</w:t>
        </w:r>
        <w:r>
          <w:fldChar w:fldCharType="end"/>
        </w:r>
      </w:ins>
    </w:p>
    <w:p w14:paraId="2FF4E9F1" w14:textId="38DFF22D" w:rsidR="00097B4B" w:rsidRDefault="00097B4B">
      <w:pPr>
        <w:pStyle w:val="TM3"/>
        <w:rPr>
          <w:ins w:id="12" w:author="FOUBERT Christelle" w:date="2025-03-28T15:12:00Z"/>
          <w:rFonts w:asciiTheme="minorHAnsi" w:eastAsiaTheme="minorEastAsia" w:hAnsiTheme="minorHAnsi" w:cstheme="minorBidi"/>
          <w:sz w:val="22"/>
          <w:szCs w:val="22"/>
        </w:rPr>
      </w:pPr>
      <w:ins w:id="13" w:author="FOUBERT Christelle" w:date="2025-03-28T15:12:00Z">
        <w:r>
          <w:t>2.3- Forme du marché</w:t>
        </w:r>
        <w:r>
          <w:tab/>
        </w:r>
        <w:r>
          <w:fldChar w:fldCharType="begin"/>
        </w:r>
        <w:r>
          <w:instrText xml:space="preserve"> PAGEREF _Toc194067146 \h </w:instrText>
        </w:r>
      </w:ins>
      <w:r>
        <w:fldChar w:fldCharType="separate"/>
      </w:r>
      <w:ins w:id="14" w:author="FOUBERT Christelle" w:date="2025-03-28T15:12:00Z">
        <w:r>
          <w:t>5</w:t>
        </w:r>
        <w:r>
          <w:fldChar w:fldCharType="end"/>
        </w:r>
      </w:ins>
    </w:p>
    <w:p w14:paraId="61BF872F" w14:textId="211B59DE" w:rsidR="00097B4B" w:rsidRDefault="00097B4B">
      <w:pPr>
        <w:pStyle w:val="TM3"/>
        <w:rPr>
          <w:ins w:id="15" w:author="FOUBERT Christelle" w:date="2025-03-28T15:12:00Z"/>
          <w:rFonts w:asciiTheme="minorHAnsi" w:eastAsiaTheme="minorEastAsia" w:hAnsiTheme="minorHAnsi" w:cstheme="minorBidi"/>
          <w:sz w:val="22"/>
          <w:szCs w:val="22"/>
        </w:rPr>
      </w:pPr>
      <w:ins w:id="16" w:author="FOUBERT Christelle" w:date="2025-03-28T15:12:00Z">
        <w:r>
          <w:t>2.4- Durée</w:t>
        </w:r>
        <w:r>
          <w:tab/>
        </w:r>
        <w:r>
          <w:fldChar w:fldCharType="begin"/>
        </w:r>
        <w:r>
          <w:instrText xml:space="preserve"> PAGEREF _Toc194067147 \h </w:instrText>
        </w:r>
      </w:ins>
      <w:r>
        <w:fldChar w:fldCharType="separate"/>
      </w:r>
      <w:ins w:id="17" w:author="FOUBERT Christelle" w:date="2025-03-28T15:12:00Z">
        <w:r>
          <w:t>5</w:t>
        </w:r>
        <w:r>
          <w:fldChar w:fldCharType="end"/>
        </w:r>
      </w:ins>
    </w:p>
    <w:p w14:paraId="0BB1FE9A" w14:textId="22C4ACF4" w:rsidR="00097B4B" w:rsidRDefault="00097B4B">
      <w:pPr>
        <w:pStyle w:val="TM3"/>
        <w:rPr>
          <w:ins w:id="18" w:author="FOUBERT Christelle" w:date="2025-03-28T15:12:00Z"/>
          <w:rFonts w:asciiTheme="minorHAnsi" w:eastAsiaTheme="minorEastAsia" w:hAnsiTheme="minorHAnsi" w:cstheme="minorBidi"/>
          <w:sz w:val="22"/>
          <w:szCs w:val="22"/>
        </w:rPr>
      </w:pPr>
      <w:ins w:id="19" w:author="FOUBERT Christelle" w:date="2025-03-28T15:12:00Z">
        <w:r>
          <w:t>2.5- Lieu d’exécution des prestations</w:t>
        </w:r>
        <w:r>
          <w:tab/>
        </w:r>
        <w:r>
          <w:fldChar w:fldCharType="begin"/>
        </w:r>
        <w:r>
          <w:instrText xml:space="preserve"> PAGEREF _Toc194067148 \h </w:instrText>
        </w:r>
      </w:ins>
      <w:r>
        <w:fldChar w:fldCharType="separate"/>
      </w:r>
      <w:ins w:id="20" w:author="FOUBERT Christelle" w:date="2025-03-28T15:12:00Z">
        <w:r>
          <w:t>6</w:t>
        </w:r>
        <w:r>
          <w:fldChar w:fldCharType="end"/>
        </w:r>
      </w:ins>
    </w:p>
    <w:p w14:paraId="46811C55" w14:textId="2AE0CF26" w:rsidR="00097B4B" w:rsidRDefault="00097B4B">
      <w:pPr>
        <w:pStyle w:val="TM3"/>
        <w:rPr>
          <w:ins w:id="21" w:author="FOUBERT Christelle" w:date="2025-03-28T15:12:00Z"/>
          <w:rFonts w:asciiTheme="minorHAnsi" w:eastAsiaTheme="minorEastAsia" w:hAnsiTheme="minorHAnsi" w:cstheme="minorBidi"/>
          <w:sz w:val="22"/>
          <w:szCs w:val="22"/>
        </w:rPr>
      </w:pPr>
      <w:ins w:id="22" w:author="FOUBERT Christelle" w:date="2025-03-28T15:12:00Z">
        <w:r>
          <w:t>2.6- Langue du marché</w:t>
        </w:r>
        <w:r>
          <w:tab/>
        </w:r>
        <w:r>
          <w:fldChar w:fldCharType="begin"/>
        </w:r>
        <w:r>
          <w:instrText xml:space="preserve"> PAGEREF _Toc194067149 \h </w:instrText>
        </w:r>
      </w:ins>
      <w:r>
        <w:fldChar w:fldCharType="separate"/>
      </w:r>
      <w:ins w:id="23" w:author="FOUBERT Christelle" w:date="2025-03-28T15:12:00Z">
        <w:r>
          <w:t>6</w:t>
        </w:r>
        <w:r>
          <w:fldChar w:fldCharType="end"/>
        </w:r>
      </w:ins>
    </w:p>
    <w:p w14:paraId="6228C02B" w14:textId="0E35F766" w:rsidR="00097B4B" w:rsidRDefault="00097B4B">
      <w:pPr>
        <w:pStyle w:val="TM2"/>
        <w:rPr>
          <w:ins w:id="24" w:author="FOUBERT Christelle" w:date="2025-03-28T15:12:00Z"/>
          <w:rFonts w:asciiTheme="minorHAnsi" w:eastAsiaTheme="minorEastAsia" w:hAnsiTheme="minorHAnsi" w:cstheme="minorBidi"/>
          <w:noProof/>
          <w:color w:val="auto"/>
          <w:sz w:val="22"/>
          <w:szCs w:val="22"/>
        </w:rPr>
      </w:pPr>
      <w:ins w:id="25" w:author="FOUBERT Christelle" w:date="2025-03-28T15:12:00Z">
        <w:r>
          <w:rPr>
            <w:noProof/>
          </w:rPr>
          <w:t>3.</w:t>
        </w:r>
        <w:r>
          <w:rPr>
            <w:rFonts w:asciiTheme="minorHAnsi" w:eastAsiaTheme="minorEastAsia" w:hAnsiTheme="minorHAnsi" w:cstheme="minorBidi"/>
            <w:noProof/>
            <w:color w:val="auto"/>
            <w:sz w:val="22"/>
            <w:szCs w:val="22"/>
          </w:rPr>
          <w:tab/>
        </w:r>
        <w:r>
          <w:rPr>
            <w:noProof/>
          </w:rPr>
          <w:t>DOCUMENTS CONTRACTUELS</w:t>
        </w:r>
        <w:r>
          <w:rPr>
            <w:noProof/>
          </w:rPr>
          <w:tab/>
        </w:r>
        <w:r>
          <w:rPr>
            <w:noProof/>
          </w:rPr>
          <w:fldChar w:fldCharType="begin"/>
        </w:r>
        <w:r>
          <w:rPr>
            <w:noProof/>
          </w:rPr>
          <w:instrText xml:space="preserve"> PAGEREF _Toc194067150 \h </w:instrText>
        </w:r>
        <w:r>
          <w:rPr>
            <w:noProof/>
          </w:rPr>
        </w:r>
      </w:ins>
      <w:r>
        <w:rPr>
          <w:noProof/>
        </w:rPr>
        <w:fldChar w:fldCharType="separate"/>
      </w:r>
      <w:ins w:id="26" w:author="FOUBERT Christelle" w:date="2025-03-28T15:12:00Z">
        <w:r>
          <w:rPr>
            <w:noProof/>
          </w:rPr>
          <w:t>6</w:t>
        </w:r>
        <w:r>
          <w:rPr>
            <w:noProof/>
          </w:rPr>
          <w:fldChar w:fldCharType="end"/>
        </w:r>
      </w:ins>
    </w:p>
    <w:p w14:paraId="506122E9" w14:textId="32F2A38A" w:rsidR="00097B4B" w:rsidRDefault="00097B4B">
      <w:pPr>
        <w:pStyle w:val="TM2"/>
        <w:rPr>
          <w:ins w:id="27" w:author="FOUBERT Christelle" w:date="2025-03-28T15:12:00Z"/>
          <w:rFonts w:asciiTheme="minorHAnsi" w:eastAsiaTheme="minorEastAsia" w:hAnsiTheme="minorHAnsi" w:cstheme="minorBidi"/>
          <w:noProof/>
          <w:color w:val="auto"/>
          <w:sz w:val="22"/>
          <w:szCs w:val="22"/>
        </w:rPr>
      </w:pPr>
      <w:ins w:id="28" w:author="FOUBERT Christelle" w:date="2025-03-28T15:12:00Z">
        <w:r>
          <w:rPr>
            <w:noProof/>
          </w:rPr>
          <w:t>4.</w:t>
        </w:r>
        <w:r>
          <w:rPr>
            <w:rFonts w:asciiTheme="minorHAnsi" w:eastAsiaTheme="minorEastAsia" w:hAnsiTheme="minorHAnsi" w:cstheme="minorBidi"/>
            <w:noProof/>
            <w:color w:val="auto"/>
            <w:sz w:val="22"/>
            <w:szCs w:val="22"/>
          </w:rPr>
          <w:tab/>
        </w:r>
        <w:r>
          <w:rPr>
            <w:noProof/>
          </w:rPr>
          <w:t>DISPOSITIONS FINANCIERES</w:t>
        </w:r>
        <w:r>
          <w:rPr>
            <w:noProof/>
          </w:rPr>
          <w:tab/>
        </w:r>
        <w:r>
          <w:rPr>
            <w:noProof/>
          </w:rPr>
          <w:fldChar w:fldCharType="begin"/>
        </w:r>
        <w:r>
          <w:rPr>
            <w:noProof/>
          </w:rPr>
          <w:instrText xml:space="preserve"> PAGEREF _Toc194067151 \h </w:instrText>
        </w:r>
        <w:r>
          <w:rPr>
            <w:noProof/>
          </w:rPr>
        </w:r>
      </w:ins>
      <w:r>
        <w:rPr>
          <w:noProof/>
        </w:rPr>
        <w:fldChar w:fldCharType="separate"/>
      </w:r>
      <w:ins w:id="29" w:author="FOUBERT Christelle" w:date="2025-03-28T15:12:00Z">
        <w:r>
          <w:rPr>
            <w:noProof/>
          </w:rPr>
          <w:t>6</w:t>
        </w:r>
        <w:r>
          <w:rPr>
            <w:noProof/>
          </w:rPr>
          <w:fldChar w:fldCharType="end"/>
        </w:r>
      </w:ins>
    </w:p>
    <w:p w14:paraId="39853710" w14:textId="622E8EB5" w:rsidR="00097B4B" w:rsidRDefault="00097B4B">
      <w:pPr>
        <w:pStyle w:val="TM3"/>
        <w:rPr>
          <w:ins w:id="30" w:author="FOUBERT Christelle" w:date="2025-03-28T15:12:00Z"/>
          <w:rFonts w:asciiTheme="minorHAnsi" w:eastAsiaTheme="minorEastAsia" w:hAnsiTheme="minorHAnsi" w:cstheme="minorBidi"/>
          <w:sz w:val="22"/>
          <w:szCs w:val="22"/>
        </w:rPr>
      </w:pPr>
      <w:ins w:id="31" w:author="FOUBERT Christelle" w:date="2025-03-28T15:12:00Z">
        <w:r>
          <w:t>4.1- Forme des prix</w:t>
        </w:r>
        <w:r>
          <w:tab/>
        </w:r>
        <w:r>
          <w:fldChar w:fldCharType="begin"/>
        </w:r>
        <w:r>
          <w:instrText xml:space="preserve"> PAGEREF _Toc194067152 \h </w:instrText>
        </w:r>
      </w:ins>
      <w:r>
        <w:fldChar w:fldCharType="separate"/>
      </w:r>
      <w:ins w:id="32" w:author="FOUBERT Christelle" w:date="2025-03-28T15:12:00Z">
        <w:r>
          <w:t>6</w:t>
        </w:r>
        <w:r>
          <w:fldChar w:fldCharType="end"/>
        </w:r>
      </w:ins>
    </w:p>
    <w:p w14:paraId="469E224D" w14:textId="4CFF8ED1" w:rsidR="00097B4B" w:rsidRDefault="00097B4B">
      <w:pPr>
        <w:pStyle w:val="TM3"/>
        <w:rPr>
          <w:ins w:id="33" w:author="FOUBERT Christelle" w:date="2025-03-28T15:12:00Z"/>
          <w:rFonts w:asciiTheme="minorHAnsi" w:eastAsiaTheme="minorEastAsia" w:hAnsiTheme="minorHAnsi" w:cstheme="minorBidi"/>
          <w:sz w:val="22"/>
          <w:szCs w:val="22"/>
        </w:rPr>
      </w:pPr>
      <w:ins w:id="34" w:author="FOUBERT Christelle" w:date="2025-03-28T15:12:00Z">
        <w:r>
          <w:t>4.2- Contenu des prix</w:t>
        </w:r>
        <w:r>
          <w:tab/>
        </w:r>
        <w:r>
          <w:fldChar w:fldCharType="begin"/>
        </w:r>
        <w:r>
          <w:instrText xml:space="preserve"> PAGEREF _Toc194067153 \h </w:instrText>
        </w:r>
      </w:ins>
      <w:r>
        <w:fldChar w:fldCharType="separate"/>
      </w:r>
      <w:ins w:id="35" w:author="FOUBERT Christelle" w:date="2025-03-28T15:12:00Z">
        <w:r>
          <w:t>6</w:t>
        </w:r>
        <w:r>
          <w:fldChar w:fldCharType="end"/>
        </w:r>
      </w:ins>
    </w:p>
    <w:p w14:paraId="3B96B45F" w14:textId="35D0B8B1" w:rsidR="00097B4B" w:rsidRDefault="00097B4B">
      <w:pPr>
        <w:pStyle w:val="TM2"/>
        <w:rPr>
          <w:ins w:id="36" w:author="FOUBERT Christelle" w:date="2025-03-28T15:12:00Z"/>
          <w:rFonts w:asciiTheme="minorHAnsi" w:eastAsiaTheme="minorEastAsia" w:hAnsiTheme="minorHAnsi" w:cstheme="minorBidi"/>
          <w:noProof/>
          <w:color w:val="auto"/>
          <w:sz w:val="22"/>
          <w:szCs w:val="22"/>
        </w:rPr>
      </w:pPr>
      <w:ins w:id="37" w:author="FOUBERT Christelle" w:date="2025-03-28T15:12:00Z">
        <w:r>
          <w:rPr>
            <w:noProof/>
          </w:rPr>
          <w:t>5.</w:t>
        </w:r>
        <w:r>
          <w:rPr>
            <w:rFonts w:asciiTheme="minorHAnsi" w:eastAsiaTheme="minorEastAsia" w:hAnsiTheme="minorHAnsi" w:cstheme="minorBidi"/>
            <w:noProof/>
            <w:color w:val="auto"/>
            <w:sz w:val="22"/>
            <w:szCs w:val="22"/>
          </w:rPr>
          <w:tab/>
        </w:r>
        <w:r>
          <w:rPr>
            <w:noProof/>
          </w:rPr>
          <w:t>COMMANDE - LIVRAISON - RECEPTION</w:t>
        </w:r>
        <w:r>
          <w:rPr>
            <w:noProof/>
          </w:rPr>
          <w:tab/>
        </w:r>
        <w:r>
          <w:rPr>
            <w:noProof/>
          </w:rPr>
          <w:fldChar w:fldCharType="begin"/>
        </w:r>
        <w:r>
          <w:rPr>
            <w:noProof/>
          </w:rPr>
          <w:instrText xml:space="preserve"> PAGEREF _Toc194067154 \h </w:instrText>
        </w:r>
        <w:r>
          <w:rPr>
            <w:noProof/>
          </w:rPr>
        </w:r>
      </w:ins>
      <w:r>
        <w:rPr>
          <w:noProof/>
        </w:rPr>
        <w:fldChar w:fldCharType="separate"/>
      </w:r>
      <w:ins w:id="38" w:author="FOUBERT Christelle" w:date="2025-03-28T15:12:00Z">
        <w:r>
          <w:rPr>
            <w:noProof/>
          </w:rPr>
          <w:t>7</w:t>
        </w:r>
        <w:r>
          <w:rPr>
            <w:noProof/>
          </w:rPr>
          <w:fldChar w:fldCharType="end"/>
        </w:r>
      </w:ins>
    </w:p>
    <w:p w14:paraId="1F927688" w14:textId="1E89F521" w:rsidR="00097B4B" w:rsidRDefault="00097B4B">
      <w:pPr>
        <w:pStyle w:val="TM3"/>
        <w:rPr>
          <w:ins w:id="39" w:author="FOUBERT Christelle" w:date="2025-03-28T15:12:00Z"/>
          <w:rFonts w:asciiTheme="minorHAnsi" w:eastAsiaTheme="minorEastAsia" w:hAnsiTheme="minorHAnsi" w:cstheme="minorBidi"/>
          <w:sz w:val="22"/>
          <w:szCs w:val="22"/>
        </w:rPr>
      </w:pPr>
      <w:ins w:id="40" w:author="FOUBERT Christelle" w:date="2025-03-28T15:12:00Z">
        <w:r>
          <w:t>5.1- Proposition chiffrée préalable</w:t>
        </w:r>
        <w:r>
          <w:tab/>
        </w:r>
        <w:r>
          <w:fldChar w:fldCharType="begin"/>
        </w:r>
        <w:r>
          <w:instrText xml:space="preserve"> PAGEREF _Toc194067155 \h </w:instrText>
        </w:r>
      </w:ins>
      <w:r>
        <w:fldChar w:fldCharType="separate"/>
      </w:r>
      <w:ins w:id="41" w:author="FOUBERT Christelle" w:date="2025-03-28T15:12:00Z">
        <w:r>
          <w:t>7</w:t>
        </w:r>
        <w:r>
          <w:fldChar w:fldCharType="end"/>
        </w:r>
      </w:ins>
    </w:p>
    <w:p w14:paraId="50DA06F6" w14:textId="64BCBE2F" w:rsidR="00097B4B" w:rsidRDefault="00097B4B">
      <w:pPr>
        <w:pStyle w:val="TM3"/>
        <w:rPr>
          <w:ins w:id="42" w:author="FOUBERT Christelle" w:date="2025-03-28T15:12:00Z"/>
          <w:rFonts w:asciiTheme="minorHAnsi" w:eastAsiaTheme="minorEastAsia" w:hAnsiTheme="minorHAnsi" w:cstheme="minorBidi"/>
          <w:sz w:val="22"/>
          <w:szCs w:val="22"/>
        </w:rPr>
      </w:pPr>
      <w:ins w:id="43" w:author="FOUBERT Christelle" w:date="2025-03-28T15:12:00Z">
        <w:r>
          <w:t>5.2- Commandes</w:t>
        </w:r>
        <w:r>
          <w:tab/>
        </w:r>
        <w:r>
          <w:fldChar w:fldCharType="begin"/>
        </w:r>
        <w:r>
          <w:instrText xml:space="preserve"> PAGEREF _Toc194067156 \h </w:instrText>
        </w:r>
      </w:ins>
      <w:r>
        <w:fldChar w:fldCharType="separate"/>
      </w:r>
      <w:ins w:id="44" w:author="FOUBERT Christelle" w:date="2025-03-28T15:12:00Z">
        <w:r>
          <w:t>8</w:t>
        </w:r>
        <w:r>
          <w:fldChar w:fldCharType="end"/>
        </w:r>
      </w:ins>
    </w:p>
    <w:p w14:paraId="5749F71D" w14:textId="5B8FD1F2" w:rsidR="00097B4B" w:rsidRDefault="00097B4B">
      <w:pPr>
        <w:pStyle w:val="TM3"/>
        <w:rPr>
          <w:ins w:id="45" w:author="FOUBERT Christelle" w:date="2025-03-28T15:12:00Z"/>
          <w:rFonts w:asciiTheme="minorHAnsi" w:eastAsiaTheme="minorEastAsia" w:hAnsiTheme="minorHAnsi" w:cstheme="minorBidi"/>
          <w:sz w:val="22"/>
          <w:szCs w:val="22"/>
        </w:rPr>
      </w:pPr>
      <w:ins w:id="46" w:author="FOUBERT Christelle" w:date="2025-03-28T15:12:00Z">
        <w:r>
          <w:t>5.3- Livraisons</w:t>
        </w:r>
        <w:r>
          <w:tab/>
        </w:r>
        <w:r>
          <w:fldChar w:fldCharType="begin"/>
        </w:r>
        <w:r>
          <w:instrText xml:space="preserve"> PAGEREF _Toc194067157 \h </w:instrText>
        </w:r>
      </w:ins>
      <w:r>
        <w:fldChar w:fldCharType="separate"/>
      </w:r>
      <w:ins w:id="47" w:author="FOUBERT Christelle" w:date="2025-03-28T15:12:00Z">
        <w:r>
          <w:t>11</w:t>
        </w:r>
        <w:r>
          <w:fldChar w:fldCharType="end"/>
        </w:r>
      </w:ins>
    </w:p>
    <w:p w14:paraId="4B99F504" w14:textId="4C7F9501" w:rsidR="00097B4B" w:rsidRDefault="00097B4B">
      <w:pPr>
        <w:pStyle w:val="TM2"/>
        <w:rPr>
          <w:ins w:id="48" w:author="FOUBERT Christelle" w:date="2025-03-28T15:12:00Z"/>
          <w:rFonts w:asciiTheme="minorHAnsi" w:eastAsiaTheme="minorEastAsia" w:hAnsiTheme="minorHAnsi" w:cstheme="minorBidi"/>
          <w:noProof/>
          <w:color w:val="auto"/>
          <w:sz w:val="22"/>
          <w:szCs w:val="22"/>
        </w:rPr>
      </w:pPr>
      <w:ins w:id="49" w:author="FOUBERT Christelle" w:date="2025-03-28T15:12:00Z">
        <w:r>
          <w:rPr>
            <w:noProof/>
          </w:rPr>
          <w:t>6.</w:t>
        </w:r>
        <w:r>
          <w:rPr>
            <w:rFonts w:asciiTheme="minorHAnsi" w:eastAsiaTheme="minorEastAsia" w:hAnsiTheme="minorHAnsi" w:cstheme="minorBidi"/>
            <w:noProof/>
            <w:color w:val="auto"/>
            <w:sz w:val="22"/>
            <w:szCs w:val="22"/>
          </w:rPr>
          <w:tab/>
        </w:r>
        <w:r>
          <w:rPr>
            <w:noProof/>
          </w:rPr>
          <w:t>DESCRIPTION DES PRESTATIONS ET FOURNITURES DU MARCHE</w:t>
        </w:r>
        <w:r>
          <w:rPr>
            <w:noProof/>
          </w:rPr>
          <w:tab/>
        </w:r>
        <w:r>
          <w:rPr>
            <w:noProof/>
          </w:rPr>
          <w:fldChar w:fldCharType="begin"/>
        </w:r>
        <w:r>
          <w:rPr>
            <w:noProof/>
          </w:rPr>
          <w:instrText xml:space="preserve"> PAGEREF _Toc194067158 \h </w:instrText>
        </w:r>
        <w:r>
          <w:rPr>
            <w:noProof/>
          </w:rPr>
        </w:r>
      </w:ins>
      <w:r>
        <w:rPr>
          <w:noProof/>
        </w:rPr>
        <w:fldChar w:fldCharType="separate"/>
      </w:r>
      <w:ins w:id="50" w:author="FOUBERT Christelle" w:date="2025-03-28T15:12:00Z">
        <w:r>
          <w:rPr>
            <w:noProof/>
          </w:rPr>
          <w:t>11</w:t>
        </w:r>
        <w:r>
          <w:rPr>
            <w:noProof/>
          </w:rPr>
          <w:fldChar w:fldCharType="end"/>
        </w:r>
      </w:ins>
    </w:p>
    <w:p w14:paraId="6C59805A" w14:textId="6E81659F" w:rsidR="00097B4B" w:rsidRDefault="00097B4B">
      <w:pPr>
        <w:pStyle w:val="TM3"/>
        <w:rPr>
          <w:ins w:id="51" w:author="FOUBERT Christelle" w:date="2025-03-28T15:12:00Z"/>
          <w:rFonts w:asciiTheme="minorHAnsi" w:eastAsiaTheme="minorEastAsia" w:hAnsiTheme="minorHAnsi" w:cstheme="minorBidi"/>
          <w:sz w:val="22"/>
          <w:szCs w:val="22"/>
        </w:rPr>
      </w:pPr>
      <w:ins w:id="52" w:author="FOUBERT Christelle" w:date="2025-03-28T15:12:00Z">
        <w:r>
          <w:t>6.1- Modalités d’exécution de la maintenance corrective et évolutive</w:t>
        </w:r>
        <w:r>
          <w:tab/>
        </w:r>
        <w:r>
          <w:fldChar w:fldCharType="begin"/>
        </w:r>
        <w:r>
          <w:instrText xml:space="preserve"> PAGEREF _Toc194067159 \h </w:instrText>
        </w:r>
      </w:ins>
      <w:r>
        <w:fldChar w:fldCharType="separate"/>
      </w:r>
      <w:ins w:id="53" w:author="FOUBERT Christelle" w:date="2025-03-28T15:12:00Z">
        <w:r>
          <w:t>12</w:t>
        </w:r>
        <w:r>
          <w:fldChar w:fldCharType="end"/>
        </w:r>
      </w:ins>
    </w:p>
    <w:p w14:paraId="409DFE19" w14:textId="1C71FF4E" w:rsidR="00097B4B" w:rsidRDefault="00097B4B">
      <w:pPr>
        <w:pStyle w:val="TM3"/>
        <w:rPr>
          <w:ins w:id="54" w:author="FOUBERT Christelle" w:date="2025-03-28T15:12:00Z"/>
          <w:rFonts w:asciiTheme="minorHAnsi" w:eastAsiaTheme="minorEastAsia" w:hAnsiTheme="minorHAnsi" w:cstheme="minorBidi"/>
          <w:sz w:val="22"/>
          <w:szCs w:val="22"/>
        </w:rPr>
      </w:pPr>
      <w:ins w:id="55" w:author="FOUBERT Christelle" w:date="2025-03-28T15:12:00Z">
        <w:r>
          <w:t>6.2- Modalités d’exécution de la maintenance évolutive éditeur</w:t>
        </w:r>
        <w:r>
          <w:tab/>
        </w:r>
        <w:r>
          <w:fldChar w:fldCharType="begin"/>
        </w:r>
        <w:r>
          <w:instrText xml:space="preserve"> PAGEREF _Toc194067160 \h </w:instrText>
        </w:r>
      </w:ins>
      <w:r>
        <w:fldChar w:fldCharType="separate"/>
      </w:r>
      <w:ins w:id="56" w:author="FOUBERT Christelle" w:date="2025-03-28T15:12:00Z">
        <w:r>
          <w:t>18</w:t>
        </w:r>
        <w:r>
          <w:fldChar w:fldCharType="end"/>
        </w:r>
      </w:ins>
    </w:p>
    <w:p w14:paraId="0829D33C" w14:textId="4AD448CC" w:rsidR="00097B4B" w:rsidRDefault="00097B4B">
      <w:pPr>
        <w:pStyle w:val="TM3"/>
        <w:rPr>
          <w:ins w:id="57" w:author="FOUBERT Christelle" w:date="2025-03-28T15:12:00Z"/>
          <w:rFonts w:asciiTheme="minorHAnsi" w:eastAsiaTheme="minorEastAsia" w:hAnsiTheme="minorHAnsi" w:cstheme="minorBidi"/>
          <w:sz w:val="22"/>
          <w:szCs w:val="22"/>
        </w:rPr>
      </w:pPr>
      <w:ins w:id="58" w:author="FOUBERT Christelle" w:date="2025-03-28T15:12:00Z">
        <w:r>
          <w:t>6.3- Modalités de fourniture de licence complémentaire des logiciels</w:t>
        </w:r>
        <w:r>
          <w:tab/>
        </w:r>
        <w:r>
          <w:fldChar w:fldCharType="begin"/>
        </w:r>
        <w:r>
          <w:instrText xml:space="preserve"> PAGEREF _Toc194067161 \h </w:instrText>
        </w:r>
      </w:ins>
      <w:r>
        <w:fldChar w:fldCharType="separate"/>
      </w:r>
      <w:ins w:id="59" w:author="FOUBERT Christelle" w:date="2025-03-28T15:12:00Z">
        <w:r>
          <w:t>18</w:t>
        </w:r>
        <w:r>
          <w:fldChar w:fldCharType="end"/>
        </w:r>
      </w:ins>
    </w:p>
    <w:p w14:paraId="47996995" w14:textId="29511DAB" w:rsidR="00097B4B" w:rsidRDefault="00097B4B">
      <w:pPr>
        <w:pStyle w:val="TM3"/>
        <w:rPr>
          <w:ins w:id="60" w:author="FOUBERT Christelle" w:date="2025-03-28T15:12:00Z"/>
          <w:rFonts w:asciiTheme="minorHAnsi" w:eastAsiaTheme="minorEastAsia" w:hAnsiTheme="minorHAnsi" w:cstheme="minorBidi"/>
          <w:sz w:val="22"/>
          <w:szCs w:val="22"/>
        </w:rPr>
      </w:pPr>
      <w:ins w:id="61" w:author="FOUBERT Christelle" w:date="2025-03-28T15:12:00Z">
        <w:r>
          <w:t>6.4- Modalités d’exécution des prestations associées à bon de commande</w:t>
        </w:r>
        <w:r>
          <w:tab/>
        </w:r>
        <w:r>
          <w:fldChar w:fldCharType="begin"/>
        </w:r>
        <w:r>
          <w:instrText xml:space="preserve"> PAGEREF _Toc194067162 \h </w:instrText>
        </w:r>
      </w:ins>
      <w:r>
        <w:fldChar w:fldCharType="separate"/>
      </w:r>
      <w:ins w:id="62" w:author="FOUBERT Christelle" w:date="2025-03-28T15:12:00Z">
        <w:r>
          <w:t>19</w:t>
        </w:r>
        <w:r>
          <w:fldChar w:fldCharType="end"/>
        </w:r>
      </w:ins>
    </w:p>
    <w:p w14:paraId="6374493A" w14:textId="2B3A60F9" w:rsidR="00097B4B" w:rsidRDefault="00097B4B">
      <w:pPr>
        <w:pStyle w:val="TM2"/>
        <w:rPr>
          <w:ins w:id="63" w:author="FOUBERT Christelle" w:date="2025-03-28T15:12:00Z"/>
          <w:rFonts w:asciiTheme="minorHAnsi" w:eastAsiaTheme="minorEastAsia" w:hAnsiTheme="minorHAnsi" w:cstheme="minorBidi"/>
          <w:noProof/>
          <w:color w:val="auto"/>
          <w:sz w:val="22"/>
          <w:szCs w:val="22"/>
        </w:rPr>
      </w:pPr>
      <w:ins w:id="64" w:author="FOUBERT Christelle" w:date="2025-03-28T15:12:00Z">
        <w:r>
          <w:rPr>
            <w:noProof/>
          </w:rPr>
          <w:t>7.</w:t>
        </w:r>
        <w:r>
          <w:rPr>
            <w:rFonts w:asciiTheme="minorHAnsi" w:eastAsiaTheme="minorEastAsia" w:hAnsiTheme="minorHAnsi" w:cstheme="minorBidi"/>
            <w:noProof/>
            <w:color w:val="auto"/>
            <w:sz w:val="22"/>
            <w:szCs w:val="22"/>
          </w:rPr>
          <w:tab/>
        </w:r>
        <w:r>
          <w:rPr>
            <w:noProof/>
          </w:rPr>
          <w:t>COORDINATION ET SUIVI DE MARCHE</w:t>
        </w:r>
        <w:r>
          <w:rPr>
            <w:noProof/>
          </w:rPr>
          <w:tab/>
        </w:r>
        <w:r>
          <w:rPr>
            <w:noProof/>
          </w:rPr>
          <w:fldChar w:fldCharType="begin"/>
        </w:r>
        <w:r>
          <w:rPr>
            <w:noProof/>
          </w:rPr>
          <w:instrText xml:space="preserve"> PAGEREF _Toc194067163 \h </w:instrText>
        </w:r>
        <w:r>
          <w:rPr>
            <w:noProof/>
          </w:rPr>
        </w:r>
      </w:ins>
      <w:r>
        <w:rPr>
          <w:noProof/>
        </w:rPr>
        <w:fldChar w:fldCharType="separate"/>
      </w:r>
      <w:ins w:id="65" w:author="FOUBERT Christelle" w:date="2025-03-28T15:12:00Z">
        <w:r>
          <w:rPr>
            <w:noProof/>
          </w:rPr>
          <w:t>21</w:t>
        </w:r>
        <w:r>
          <w:rPr>
            <w:noProof/>
          </w:rPr>
          <w:fldChar w:fldCharType="end"/>
        </w:r>
      </w:ins>
    </w:p>
    <w:p w14:paraId="7F2A1693" w14:textId="4850D840" w:rsidR="00097B4B" w:rsidRDefault="00097B4B">
      <w:pPr>
        <w:pStyle w:val="TM3"/>
        <w:rPr>
          <w:ins w:id="66" w:author="FOUBERT Christelle" w:date="2025-03-28T15:12:00Z"/>
          <w:rFonts w:asciiTheme="minorHAnsi" w:eastAsiaTheme="minorEastAsia" w:hAnsiTheme="minorHAnsi" w:cstheme="minorBidi"/>
          <w:sz w:val="22"/>
          <w:szCs w:val="22"/>
        </w:rPr>
      </w:pPr>
      <w:ins w:id="67" w:author="FOUBERT Christelle" w:date="2025-03-28T15:12:00Z">
        <w:r w:rsidRPr="006913E9">
          <w:rPr>
            <w:lang w:val="fr-CA"/>
          </w:rPr>
          <w:t>7.1- Chef de projet du Titulaire</w:t>
        </w:r>
        <w:r>
          <w:tab/>
        </w:r>
        <w:r>
          <w:fldChar w:fldCharType="begin"/>
        </w:r>
        <w:r>
          <w:instrText xml:space="preserve"> PAGEREF _Toc194067164 \h </w:instrText>
        </w:r>
      </w:ins>
      <w:r>
        <w:fldChar w:fldCharType="separate"/>
      </w:r>
      <w:ins w:id="68" w:author="FOUBERT Christelle" w:date="2025-03-28T15:12:00Z">
        <w:r>
          <w:t>21</w:t>
        </w:r>
        <w:r>
          <w:fldChar w:fldCharType="end"/>
        </w:r>
      </w:ins>
    </w:p>
    <w:p w14:paraId="0CB103CF" w14:textId="3D3F0E79" w:rsidR="00097B4B" w:rsidRDefault="00097B4B">
      <w:pPr>
        <w:pStyle w:val="TM3"/>
        <w:rPr>
          <w:ins w:id="69" w:author="FOUBERT Christelle" w:date="2025-03-28T15:12:00Z"/>
          <w:rFonts w:asciiTheme="minorHAnsi" w:eastAsiaTheme="minorEastAsia" w:hAnsiTheme="minorHAnsi" w:cstheme="minorBidi"/>
          <w:sz w:val="22"/>
          <w:szCs w:val="22"/>
        </w:rPr>
      </w:pPr>
      <w:ins w:id="70" w:author="FOUBERT Christelle" w:date="2025-03-28T15:12:00Z">
        <w:r w:rsidRPr="006913E9">
          <w:rPr>
            <w:lang w:val="fr-CA"/>
          </w:rPr>
          <w:t>7.2- Chef de projet de l’AP-HP</w:t>
        </w:r>
        <w:r>
          <w:tab/>
        </w:r>
        <w:r>
          <w:fldChar w:fldCharType="begin"/>
        </w:r>
        <w:r>
          <w:instrText xml:space="preserve"> PAGEREF _Toc194067165 \h </w:instrText>
        </w:r>
      </w:ins>
      <w:r>
        <w:fldChar w:fldCharType="separate"/>
      </w:r>
      <w:ins w:id="71" w:author="FOUBERT Christelle" w:date="2025-03-28T15:12:00Z">
        <w:r>
          <w:t>21</w:t>
        </w:r>
        <w:r>
          <w:fldChar w:fldCharType="end"/>
        </w:r>
      </w:ins>
    </w:p>
    <w:p w14:paraId="7DEBE028" w14:textId="618526BA" w:rsidR="00097B4B" w:rsidRDefault="00097B4B">
      <w:pPr>
        <w:pStyle w:val="TM3"/>
        <w:rPr>
          <w:ins w:id="72" w:author="FOUBERT Christelle" w:date="2025-03-28T15:12:00Z"/>
          <w:rFonts w:asciiTheme="minorHAnsi" w:eastAsiaTheme="minorEastAsia" w:hAnsiTheme="minorHAnsi" w:cstheme="minorBidi"/>
          <w:sz w:val="22"/>
          <w:szCs w:val="22"/>
        </w:rPr>
      </w:pPr>
      <w:ins w:id="73" w:author="FOUBERT Christelle" w:date="2025-03-28T15:12:00Z">
        <w:r w:rsidRPr="006913E9">
          <w:rPr>
            <w:lang w:val="fr-CA"/>
          </w:rPr>
          <w:t>7.3- Réunions</w:t>
        </w:r>
        <w:r>
          <w:tab/>
        </w:r>
        <w:r>
          <w:fldChar w:fldCharType="begin"/>
        </w:r>
        <w:r>
          <w:instrText xml:space="preserve"> PAGEREF _Toc194067166 \h </w:instrText>
        </w:r>
      </w:ins>
      <w:r>
        <w:fldChar w:fldCharType="separate"/>
      </w:r>
      <w:ins w:id="74" w:author="FOUBERT Christelle" w:date="2025-03-28T15:12:00Z">
        <w:r>
          <w:t>21</w:t>
        </w:r>
        <w:r>
          <w:fldChar w:fldCharType="end"/>
        </w:r>
      </w:ins>
    </w:p>
    <w:p w14:paraId="5D035511" w14:textId="58CEEDB7" w:rsidR="00097B4B" w:rsidRDefault="00097B4B">
      <w:pPr>
        <w:pStyle w:val="TM2"/>
        <w:rPr>
          <w:ins w:id="75" w:author="FOUBERT Christelle" w:date="2025-03-28T15:12:00Z"/>
          <w:rFonts w:asciiTheme="minorHAnsi" w:eastAsiaTheme="minorEastAsia" w:hAnsiTheme="minorHAnsi" w:cstheme="minorBidi"/>
          <w:noProof/>
          <w:color w:val="auto"/>
          <w:sz w:val="22"/>
          <w:szCs w:val="22"/>
        </w:rPr>
      </w:pPr>
      <w:ins w:id="76" w:author="FOUBERT Christelle" w:date="2025-03-28T15:12:00Z">
        <w:r>
          <w:rPr>
            <w:noProof/>
          </w:rPr>
          <w:t>8.</w:t>
        </w:r>
        <w:r>
          <w:rPr>
            <w:rFonts w:asciiTheme="minorHAnsi" w:eastAsiaTheme="minorEastAsia" w:hAnsiTheme="minorHAnsi" w:cstheme="minorBidi"/>
            <w:noProof/>
            <w:color w:val="auto"/>
            <w:sz w:val="22"/>
            <w:szCs w:val="22"/>
          </w:rPr>
          <w:tab/>
        </w:r>
        <w:r>
          <w:rPr>
            <w:noProof/>
          </w:rPr>
          <w:t>OPERATIONS DE VERIFICATION</w:t>
        </w:r>
        <w:r>
          <w:rPr>
            <w:noProof/>
          </w:rPr>
          <w:tab/>
        </w:r>
        <w:r>
          <w:rPr>
            <w:noProof/>
          </w:rPr>
          <w:fldChar w:fldCharType="begin"/>
        </w:r>
        <w:r>
          <w:rPr>
            <w:noProof/>
          </w:rPr>
          <w:instrText xml:space="preserve"> PAGEREF _Toc194067167 \h </w:instrText>
        </w:r>
        <w:r>
          <w:rPr>
            <w:noProof/>
          </w:rPr>
        </w:r>
      </w:ins>
      <w:r>
        <w:rPr>
          <w:noProof/>
        </w:rPr>
        <w:fldChar w:fldCharType="separate"/>
      </w:r>
      <w:ins w:id="77" w:author="FOUBERT Christelle" w:date="2025-03-28T15:12:00Z">
        <w:r>
          <w:rPr>
            <w:noProof/>
          </w:rPr>
          <w:t>22</w:t>
        </w:r>
        <w:r>
          <w:rPr>
            <w:noProof/>
          </w:rPr>
          <w:fldChar w:fldCharType="end"/>
        </w:r>
      </w:ins>
    </w:p>
    <w:p w14:paraId="63E354CD" w14:textId="46E8F52C" w:rsidR="00097B4B" w:rsidRDefault="00097B4B">
      <w:pPr>
        <w:pStyle w:val="TM3"/>
        <w:rPr>
          <w:ins w:id="78" w:author="FOUBERT Christelle" w:date="2025-03-28T15:12:00Z"/>
          <w:rFonts w:asciiTheme="minorHAnsi" w:eastAsiaTheme="minorEastAsia" w:hAnsiTheme="minorHAnsi" w:cstheme="minorBidi"/>
          <w:sz w:val="22"/>
          <w:szCs w:val="22"/>
        </w:rPr>
      </w:pPr>
      <w:ins w:id="79" w:author="FOUBERT Christelle" w:date="2025-03-28T15:12:00Z">
        <w:r>
          <w:t>8.1- Procédure de validation des livrables logiciels</w:t>
        </w:r>
        <w:r>
          <w:tab/>
        </w:r>
        <w:r>
          <w:fldChar w:fldCharType="begin"/>
        </w:r>
        <w:r>
          <w:instrText xml:space="preserve"> PAGEREF _Toc194067168 \h </w:instrText>
        </w:r>
      </w:ins>
      <w:r>
        <w:fldChar w:fldCharType="separate"/>
      </w:r>
      <w:ins w:id="80" w:author="FOUBERT Christelle" w:date="2025-03-28T15:12:00Z">
        <w:r>
          <w:t>23</w:t>
        </w:r>
        <w:r>
          <w:fldChar w:fldCharType="end"/>
        </w:r>
      </w:ins>
    </w:p>
    <w:p w14:paraId="23391E55" w14:textId="5B0BF11B" w:rsidR="00097B4B" w:rsidRDefault="00097B4B">
      <w:pPr>
        <w:pStyle w:val="TM3"/>
        <w:rPr>
          <w:ins w:id="81" w:author="FOUBERT Christelle" w:date="2025-03-28T15:12:00Z"/>
          <w:rFonts w:asciiTheme="minorHAnsi" w:eastAsiaTheme="minorEastAsia" w:hAnsiTheme="minorHAnsi" w:cstheme="minorBidi"/>
          <w:sz w:val="22"/>
          <w:szCs w:val="22"/>
        </w:rPr>
      </w:pPr>
      <w:ins w:id="82" w:author="FOUBERT Christelle" w:date="2025-03-28T15:12:00Z">
        <w:r>
          <w:t>8.2- Procédure de validation des livrables non logiciels et des fournitures</w:t>
        </w:r>
        <w:r>
          <w:tab/>
        </w:r>
        <w:r>
          <w:fldChar w:fldCharType="begin"/>
        </w:r>
        <w:r>
          <w:instrText xml:space="preserve"> PAGEREF _Toc194067169 \h </w:instrText>
        </w:r>
      </w:ins>
      <w:r>
        <w:fldChar w:fldCharType="separate"/>
      </w:r>
      <w:ins w:id="83" w:author="FOUBERT Christelle" w:date="2025-03-28T15:12:00Z">
        <w:r>
          <w:t>25</w:t>
        </w:r>
        <w:r>
          <w:fldChar w:fldCharType="end"/>
        </w:r>
      </w:ins>
    </w:p>
    <w:p w14:paraId="614D5EE5" w14:textId="5ACAFD7E" w:rsidR="00097B4B" w:rsidRDefault="00097B4B">
      <w:pPr>
        <w:pStyle w:val="TM3"/>
        <w:rPr>
          <w:ins w:id="84" w:author="FOUBERT Christelle" w:date="2025-03-28T15:12:00Z"/>
          <w:rFonts w:asciiTheme="minorHAnsi" w:eastAsiaTheme="minorEastAsia" w:hAnsiTheme="minorHAnsi" w:cstheme="minorBidi"/>
          <w:sz w:val="22"/>
          <w:szCs w:val="22"/>
        </w:rPr>
      </w:pPr>
      <w:ins w:id="85" w:author="FOUBERT Christelle" w:date="2025-03-28T15:12:00Z">
        <w:r>
          <w:t>8.3- Prononcé du constat de service fait</w:t>
        </w:r>
        <w:r>
          <w:tab/>
        </w:r>
        <w:r>
          <w:fldChar w:fldCharType="begin"/>
        </w:r>
        <w:r>
          <w:instrText xml:space="preserve"> PAGEREF _Toc194067170 \h </w:instrText>
        </w:r>
      </w:ins>
      <w:r>
        <w:fldChar w:fldCharType="separate"/>
      </w:r>
      <w:ins w:id="86" w:author="FOUBERT Christelle" w:date="2025-03-28T15:12:00Z">
        <w:r>
          <w:t>26</w:t>
        </w:r>
        <w:r>
          <w:fldChar w:fldCharType="end"/>
        </w:r>
      </w:ins>
    </w:p>
    <w:p w14:paraId="703E63FC" w14:textId="120E9EF5" w:rsidR="00097B4B" w:rsidRDefault="00097B4B">
      <w:pPr>
        <w:pStyle w:val="TM2"/>
        <w:rPr>
          <w:ins w:id="87" w:author="FOUBERT Christelle" w:date="2025-03-28T15:12:00Z"/>
          <w:rFonts w:asciiTheme="minorHAnsi" w:eastAsiaTheme="minorEastAsia" w:hAnsiTheme="minorHAnsi" w:cstheme="minorBidi"/>
          <w:noProof/>
          <w:color w:val="auto"/>
          <w:sz w:val="22"/>
          <w:szCs w:val="22"/>
        </w:rPr>
      </w:pPr>
      <w:ins w:id="88" w:author="FOUBERT Christelle" w:date="2025-03-28T15:12:00Z">
        <w:r>
          <w:rPr>
            <w:noProof/>
          </w:rPr>
          <w:t>9.</w:t>
        </w:r>
        <w:r>
          <w:rPr>
            <w:rFonts w:asciiTheme="minorHAnsi" w:eastAsiaTheme="minorEastAsia" w:hAnsiTheme="minorHAnsi" w:cstheme="minorBidi"/>
            <w:noProof/>
            <w:color w:val="auto"/>
            <w:sz w:val="22"/>
            <w:szCs w:val="22"/>
          </w:rPr>
          <w:tab/>
        </w:r>
        <w:r>
          <w:rPr>
            <w:noProof/>
          </w:rPr>
          <w:t>QUALITE DE SERVICE</w:t>
        </w:r>
        <w:r>
          <w:rPr>
            <w:noProof/>
          </w:rPr>
          <w:tab/>
        </w:r>
        <w:r>
          <w:rPr>
            <w:noProof/>
          </w:rPr>
          <w:fldChar w:fldCharType="begin"/>
        </w:r>
        <w:r>
          <w:rPr>
            <w:noProof/>
          </w:rPr>
          <w:instrText xml:space="preserve"> PAGEREF _Toc194067171 \h </w:instrText>
        </w:r>
        <w:r>
          <w:rPr>
            <w:noProof/>
          </w:rPr>
        </w:r>
      </w:ins>
      <w:r>
        <w:rPr>
          <w:noProof/>
        </w:rPr>
        <w:fldChar w:fldCharType="separate"/>
      </w:r>
      <w:ins w:id="89" w:author="FOUBERT Christelle" w:date="2025-03-28T15:12:00Z">
        <w:r>
          <w:rPr>
            <w:noProof/>
          </w:rPr>
          <w:t>26</w:t>
        </w:r>
        <w:r>
          <w:rPr>
            <w:noProof/>
          </w:rPr>
          <w:fldChar w:fldCharType="end"/>
        </w:r>
      </w:ins>
    </w:p>
    <w:p w14:paraId="248EB0DC" w14:textId="01D52863" w:rsidR="00097B4B" w:rsidRDefault="00097B4B">
      <w:pPr>
        <w:pStyle w:val="TM3"/>
        <w:rPr>
          <w:ins w:id="90" w:author="FOUBERT Christelle" w:date="2025-03-28T15:12:00Z"/>
          <w:rFonts w:asciiTheme="minorHAnsi" w:eastAsiaTheme="minorEastAsia" w:hAnsiTheme="minorHAnsi" w:cstheme="minorBidi"/>
          <w:sz w:val="22"/>
          <w:szCs w:val="22"/>
        </w:rPr>
      </w:pPr>
      <w:ins w:id="91" w:author="FOUBERT Christelle" w:date="2025-03-28T15:12:00Z">
        <w:r>
          <w:t>9.1- Définition de la qualité</w:t>
        </w:r>
        <w:r>
          <w:tab/>
        </w:r>
        <w:r>
          <w:fldChar w:fldCharType="begin"/>
        </w:r>
        <w:r>
          <w:instrText xml:space="preserve"> PAGEREF _Toc194067172 \h </w:instrText>
        </w:r>
      </w:ins>
      <w:r>
        <w:fldChar w:fldCharType="separate"/>
      </w:r>
      <w:ins w:id="92" w:author="FOUBERT Christelle" w:date="2025-03-28T15:12:00Z">
        <w:r>
          <w:t>26</w:t>
        </w:r>
        <w:r>
          <w:fldChar w:fldCharType="end"/>
        </w:r>
      </w:ins>
    </w:p>
    <w:p w14:paraId="1123BA92" w14:textId="7A53F93E" w:rsidR="00097B4B" w:rsidRDefault="00097B4B">
      <w:pPr>
        <w:pStyle w:val="TM3"/>
        <w:rPr>
          <w:ins w:id="93" w:author="FOUBERT Christelle" w:date="2025-03-28T15:12:00Z"/>
          <w:rFonts w:asciiTheme="minorHAnsi" w:eastAsiaTheme="minorEastAsia" w:hAnsiTheme="minorHAnsi" w:cstheme="minorBidi"/>
          <w:sz w:val="22"/>
          <w:szCs w:val="22"/>
        </w:rPr>
      </w:pPr>
      <w:ins w:id="94" w:author="FOUBERT Christelle" w:date="2025-03-28T15:12:00Z">
        <w:r>
          <w:t>9.2- Objectif de la qualité de service</w:t>
        </w:r>
        <w:r>
          <w:tab/>
        </w:r>
        <w:r>
          <w:fldChar w:fldCharType="begin"/>
        </w:r>
        <w:r>
          <w:instrText xml:space="preserve"> PAGEREF _Toc194067173 \h </w:instrText>
        </w:r>
      </w:ins>
      <w:r>
        <w:fldChar w:fldCharType="separate"/>
      </w:r>
      <w:ins w:id="95" w:author="FOUBERT Christelle" w:date="2025-03-28T15:12:00Z">
        <w:r>
          <w:t>26</w:t>
        </w:r>
        <w:r>
          <w:fldChar w:fldCharType="end"/>
        </w:r>
      </w:ins>
    </w:p>
    <w:p w14:paraId="22B933EE" w14:textId="7420874F" w:rsidR="00097B4B" w:rsidRDefault="00097B4B">
      <w:pPr>
        <w:pStyle w:val="TM3"/>
        <w:rPr>
          <w:ins w:id="96" w:author="FOUBERT Christelle" w:date="2025-03-28T15:12:00Z"/>
          <w:rFonts w:asciiTheme="minorHAnsi" w:eastAsiaTheme="minorEastAsia" w:hAnsiTheme="minorHAnsi" w:cstheme="minorBidi"/>
          <w:sz w:val="22"/>
          <w:szCs w:val="22"/>
        </w:rPr>
      </w:pPr>
      <w:ins w:id="97" w:author="FOUBERT Christelle" w:date="2025-03-28T15:12:00Z">
        <w:r>
          <w:t>9.3- Contrôles de la qualité du service</w:t>
        </w:r>
        <w:r>
          <w:tab/>
        </w:r>
        <w:r>
          <w:fldChar w:fldCharType="begin"/>
        </w:r>
        <w:r>
          <w:instrText xml:space="preserve"> PAGEREF _Toc194067174 \h </w:instrText>
        </w:r>
      </w:ins>
      <w:r>
        <w:fldChar w:fldCharType="separate"/>
      </w:r>
      <w:ins w:id="98" w:author="FOUBERT Christelle" w:date="2025-03-28T15:12:00Z">
        <w:r>
          <w:t>26</w:t>
        </w:r>
        <w:r>
          <w:fldChar w:fldCharType="end"/>
        </w:r>
      </w:ins>
    </w:p>
    <w:p w14:paraId="3609F07A" w14:textId="0AFF6290" w:rsidR="00097B4B" w:rsidRDefault="00097B4B">
      <w:pPr>
        <w:pStyle w:val="TM2"/>
        <w:rPr>
          <w:ins w:id="99" w:author="FOUBERT Christelle" w:date="2025-03-28T15:12:00Z"/>
          <w:rFonts w:asciiTheme="minorHAnsi" w:eastAsiaTheme="minorEastAsia" w:hAnsiTheme="minorHAnsi" w:cstheme="minorBidi"/>
          <w:noProof/>
          <w:color w:val="auto"/>
          <w:sz w:val="22"/>
          <w:szCs w:val="22"/>
        </w:rPr>
      </w:pPr>
      <w:ins w:id="100" w:author="FOUBERT Christelle" w:date="2025-03-28T15:12:00Z">
        <w:r>
          <w:rPr>
            <w:noProof/>
          </w:rPr>
          <w:t>10.</w:t>
        </w:r>
        <w:r>
          <w:rPr>
            <w:rFonts w:asciiTheme="minorHAnsi" w:eastAsiaTheme="minorEastAsia" w:hAnsiTheme="minorHAnsi" w:cstheme="minorBidi"/>
            <w:noProof/>
            <w:color w:val="auto"/>
            <w:sz w:val="22"/>
            <w:szCs w:val="22"/>
          </w:rPr>
          <w:tab/>
        </w:r>
        <w:r>
          <w:rPr>
            <w:noProof/>
          </w:rPr>
          <w:t>CONTROLE - SUIVI DU MARCHE</w:t>
        </w:r>
        <w:r>
          <w:rPr>
            <w:noProof/>
          </w:rPr>
          <w:tab/>
        </w:r>
        <w:r>
          <w:rPr>
            <w:noProof/>
          </w:rPr>
          <w:fldChar w:fldCharType="begin"/>
        </w:r>
        <w:r>
          <w:rPr>
            <w:noProof/>
          </w:rPr>
          <w:instrText xml:space="preserve"> PAGEREF _Toc194067175 \h </w:instrText>
        </w:r>
        <w:r>
          <w:rPr>
            <w:noProof/>
          </w:rPr>
        </w:r>
      </w:ins>
      <w:r>
        <w:rPr>
          <w:noProof/>
        </w:rPr>
        <w:fldChar w:fldCharType="separate"/>
      </w:r>
      <w:ins w:id="101" w:author="FOUBERT Christelle" w:date="2025-03-28T15:12:00Z">
        <w:r>
          <w:rPr>
            <w:noProof/>
          </w:rPr>
          <w:t>27</w:t>
        </w:r>
        <w:r>
          <w:rPr>
            <w:noProof/>
          </w:rPr>
          <w:fldChar w:fldCharType="end"/>
        </w:r>
      </w:ins>
    </w:p>
    <w:p w14:paraId="365B48F2" w14:textId="5E749711" w:rsidR="00097B4B" w:rsidRDefault="00097B4B">
      <w:pPr>
        <w:pStyle w:val="TM3"/>
        <w:rPr>
          <w:ins w:id="102" w:author="FOUBERT Christelle" w:date="2025-03-28T15:12:00Z"/>
          <w:rFonts w:asciiTheme="minorHAnsi" w:eastAsiaTheme="minorEastAsia" w:hAnsiTheme="minorHAnsi" w:cstheme="minorBidi"/>
          <w:sz w:val="22"/>
          <w:szCs w:val="22"/>
        </w:rPr>
      </w:pPr>
      <w:ins w:id="103" w:author="FOUBERT Christelle" w:date="2025-03-28T15:12:00Z">
        <w:r>
          <w:t>10.1- Contrôle</w:t>
        </w:r>
        <w:r>
          <w:tab/>
        </w:r>
        <w:r>
          <w:fldChar w:fldCharType="begin"/>
        </w:r>
        <w:r>
          <w:instrText xml:space="preserve"> PAGEREF _Toc194067176 \h </w:instrText>
        </w:r>
      </w:ins>
      <w:r>
        <w:fldChar w:fldCharType="separate"/>
      </w:r>
      <w:ins w:id="104" w:author="FOUBERT Christelle" w:date="2025-03-28T15:12:00Z">
        <w:r>
          <w:t>27</w:t>
        </w:r>
        <w:r>
          <w:fldChar w:fldCharType="end"/>
        </w:r>
      </w:ins>
    </w:p>
    <w:p w14:paraId="670A3079" w14:textId="18575761" w:rsidR="00097B4B" w:rsidRDefault="00097B4B">
      <w:pPr>
        <w:pStyle w:val="TM3"/>
        <w:rPr>
          <w:ins w:id="105" w:author="FOUBERT Christelle" w:date="2025-03-28T15:12:00Z"/>
          <w:rFonts w:asciiTheme="minorHAnsi" w:eastAsiaTheme="minorEastAsia" w:hAnsiTheme="minorHAnsi" w:cstheme="minorBidi"/>
          <w:sz w:val="22"/>
          <w:szCs w:val="22"/>
        </w:rPr>
      </w:pPr>
      <w:ins w:id="106" w:author="FOUBERT Christelle" w:date="2025-03-28T15:12:00Z">
        <w:r>
          <w:t>10.2- Comité de Pilotage annuel</w:t>
        </w:r>
        <w:r>
          <w:tab/>
        </w:r>
        <w:r>
          <w:fldChar w:fldCharType="begin"/>
        </w:r>
        <w:r>
          <w:instrText xml:space="preserve"> PAGEREF _Toc194067177 \h </w:instrText>
        </w:r>
      </w:ins>
      <w:r>
        <w:fldChar w:fldCharType="separate"/>
      </w:r>
      <w:ins w:id="107" w:author="FOUBERT Christelle" w:date="2025-03-28T15:12:00Z">
        <w:r>
          <w:t>27</w:t>
        </w:r>
        <w:r>
          <w:fldChar w:fldCharType="end"/>
        </w:r>
      </w:ins>
    </w:p>
    <w:p w14:paraId="0CF27384" w14:textId="60ADBD3B" w:rsidR="00097B4B" w:rsidRDefault="00097B4B">
      <w:pPr>
        <w:pStyle w:val="TM3"/>
        <w:rPr>
          <w:ins w:id="108" w:author="FOUBERT Christelle" w:date="2025-03-28T15:12:00Z"/>
          <w:rFonts w:asciiTheme="minorHAnsi" w:eastAsiaTheme="minorEastAsia" w:hAnsiTheme="minorHAnsi" w:cstheme="minorBidi"/>
          <w:sz w:val="22"/>
          <w:szCs w:val="22"/>
        </w:rPr>
      </w:pPr>
      <w:ins w:id="109" w:author="FOUBERT Christelle" w:date="2025-03-28T15:12:00Z">
        <w:r>
          <w:t>10.2- Suivi du marché</w:t>
        </w:r>
        <w:r>
          <w:tab/>
        </w:r>
        <w:r>
          <w:fldChar w:fldCharType="begin"/>
        </w:r>
        <w:r>
          <w:instrText xml:space="preserve"> PAGEREF _Toc194067178 \h </w:instrText>
        </w:r>
      </w:ins>
      <w:r>
        <w:fldChar w:fldCharType="separate"/>
      </w:r>
      <w:ins w:id="110" w:author="FOUBERT Christelle" w:date="2025-03-28T15:12:00Z">
        <w:r>
          <w:t>27</w:t>
        </w:r>
        <w:r>
          <w:fldChar w:fldCharType="end"/>
        </w:r>
      </w:ins>
    </w:p>
    <w:p w14:paraId="4C465576" w14:textId="303E5C5E" w:rsidR="00097B4B" w:rsidRDefault="00097B4B">
      <w:pPr>
        <w:pStyle w:val="TM3"/>
        <w:rPr>
          <w:ins w:id="111" w:author="FOUBERT Christelle" w:date="2025-03-28T15:12:00Z"/>
          <w:rFonts w:asciiTheme="minorHAnsi" w:eastAsiaTheme="minorEastAsia" w:hAnsiTheme="minorHAnsi" w:cstheme="minorBidi"/>
          <w:sz w:val="22"/>
          <w:szCs w:val="22"/>
        </w:rPr>
      </w:pPr>
      <w:ins w:id="112" w:author="FOUBERT Christelle" w:date="2025-03-28T15:12:00Z">
        <w:r>
          <w:t>10.3- Garanties</w:t>
        </w:r>
        <w:r>
          <w:tab/>
        </w:r>
        <w:r>
          <w:fldChar w:fldCharType="begin"/>
        </w:r>
        <w:r>
          <w:instrText xml:space="preserve"> PAGEREF _Toc194067179 \h </w:instrText>
        </w:r>
      </w:ins>
      <w:r>
        <w:fldChar w:fldCharType="separate"/>
      </w:r>
      <w:ins w:id="113" w:author="FOUBERT Christelle" w:date="2025-03-28T15:12:00Z">
        <w:r>
          <w:t>28</w:t>
        </w:r>
        <w:r>
          <w:fldChar w:fldCharType="end"/>
        </w:r>
      </w:ins>
    </w:p>
    <w:p w14:paraId="414966C9" w14:textId="4BC3B26D" w:rsidR="00097B4B" w:rsidRDefault="00097B4B">
      <w:pPr>
        <w:pStyle w:val="TM2"/>
        <w:rPr>
          <w:ins w:id="114" w:author="FOUBERT Christelle" w:date="2025-03-28T15:12:00Z"/>
          <w:rFonts w:asciiTheme="minorHAnsi" w:eastAsiaTheme="minorEastAsia" w:hAnsiTheme="minorHAnsi" w:cstheme="minorBidi"/>
          <w:noProof/>
          <w:color w:val="auto"/>
          <w:sz w:val="22"/>
          <w:szCs w:val="22"/>
        </w:rPr>
      </w:pPr>
      <w:ins w:id="115" w:author="FOUBERT Christelle" w:date="2025-03-28T15:12:00Z">
        <w:r>
          <w:rPr>
            <w:noProof/>
          </w:rPr>
          <w:t>11.</w:t>
        </w:r>
        <w:r>
          <w:rPr>
            <w:rFonts w:asciiTheme="minorHAnsi" w:eastAsiaTheme="minorEastAsia" w:hAnsiTheme="minorHAnsi" w:cstheme="minorBidi"/>
            <w:noProof/>
            <w:color w:val="auto"/>
            <w:sz w:val="22"/>
            <w:szCs w:val="22"/>
          </w:rPr>
          <w:tab/>
        </w:r>
        <w:r>
          <w:rPr>
            <w:noProof/>
          </w:rPr>
          <w:t>PENALITES - RESILIATION</w:t>
        </w:r>
        <w:r>
          <w:rPr>
            <w:noProof/>
          </w:rPr>
          <w:tab/>
        </w:r>
        <w:r>
          <w:rPr>
            <w:noProof/>
          </w:rPr>
          <w:fldChar w:fldCharType="begin"/>
        </w:r>
        <w:r>
          <w:rPr>
            <w:noProof/>
          </w:rPr>
          <w:instrText xml:space="preserve"> PAGEREF _Toc194067180 \h </w:instrText>
        </w:r>
        <w:r>
          <w:rPr>
            <w:noProof/>
          </w:rPr>
        </w:r>
      </w:ins>
      <w:r>
        <w:rPr>
          <w:noProof/>
        </w:rPr>
        <w:fldChar w:fldCharType="separate"/>
      </w:r>
      <w:ins w:id="116" w:author="FOUBERT Christelle" w:date="2025-03-28T15:12:00Z">
        <w:r>
          <w:rPr>
            <w:noProof/>
          </w:rPr>
          <w:t>30</w:t>
        </w:r>
        <w:r>
          <w:rPr>
            <w:noProof/>
          </w:rPr>
          <w:fldChar w:fldCharType="end"/>
        </w:r>
      </w:ins>
    </w:p>
    <w:p w14:paraId="37F8FB78" w14:textId="1CC7FF97" w:rsidR="00097B4B" w:rsidRDefault="00097B4B">
      <w:pPr>
        <w:pStyle w:val="TM3"/>
        <w:rPr>
          <w:ins w:id="117" w:author="FOUBERT Christelle" w:date="2025-03-28T15:12:00Z"/>
          <w:rFonts w:asciiTheme="minorHAnsi" w:eastAsiaTheme="minorEastAsia" w:hAnsiTheme="minorHAnsi" w:cstheme="minorBidi"/>
          <w:sz w:val="22"/>
          <w:szCs w:val="22"/>
        </w:rPr>
      </w:pPr>
      <w:ins w:id="118" w:author="FOUBERT Christelle" w:date="2025-03-28T15:12:00Z">
        <w:r>
          <w:t>11.1- Généralités</w:t>
        </w:r>
        <w:r>
          <w:tab/>
        </w:r>
        <w:r>
          <w:fldChar w:fldCharType="begin"/>
        </w:r>
        <w:r>
          <w:instrText xml:space="preserve"> PAGEREF _Toc194067181 \h </w:instrText>
        </w:r>
      </w:ins>
      <w:r>
        <w:fldChar w:fldCharType="separate"/>
      </w:r>
      <w:ins w:id="119" w:author="FOUBERT Christelle" w:date="2025-03-28T15:12:00Z">
        <w:r>
          <w:t>30</w:t>
        </w:r>
        <w:r>
          <w:fldChar w:fldCharType="end"/>
        </w:r>
      </w:ins>
    </w:p>
    <w:p w14:paraId="65D40B40" w14:textId="360456CC" w:rsidR="00097B4B" w:rsidRDefault="00097B4B">
      <w:pPr>
        <w:pStyle w:val="TM3"/>
        <w:rPr>
          <w:ins w:id="120" w:author="FOUBERT Christelle" w:date="2025-03-28T15:12:00Z"/>
          <w:rFonts w:asciiTheme="minorHAnsi" w:eastAsiaTheme="minorEastAsia" w:hAnsiTheme="minorHAnsi" w:cstheme="minorBidi"/>
          <w:sz w:val="22"/>
          <w:szCs w:val="22"/>
        </w:rPr>
      </w:pPr>
      <w:ins w:id="121" w:author="FOUBERT Christelle" w:date="2025-03-28T15:12:00Z">
        <w:r>
          <w:t>11.2- Pénalités pour retard dans la livraison de la solution logicielle ou dans l’exécution d’une commande</w:t>
        </w:r>
        <w:r>
          <w:tab/>
        </w:r>
        <w:r>
          <w:fldChar w:fldCharType="begin"/>
        </w:r>
        <w:r>
          <w:instrText xml:space="preserve"> PAGEREF _Toc194067182 \h </w:instrText>
        </w:r>
      </w:ins>
      <w:r>
        <w:fldChar w:fldCharType="separate"/>
      </w:r>
      <w:ins w:id="122" w:author="FOUBERT Christelle" w:date="2025-03-28T15:12:00Z">
        <w:r>
          <w:t>30</w:t>
        </w:r>
        <w:r>
          <w:fldChar w:fldCharType="end"/>
        </w:r>
      </w:ins>
    </w:p>
    <w:p w14:paraId="12C07C3B" w14:textId="054C227D" w:rsidR="00097B4B" w:rsidRDefault="00097B4B">
      <w:pPr>
        <w:pStyle w:val="TM3"/>
        <w:rPr>
          <w:ins w:id="123" w:author="FOUBERT Christelle" w:date="2025-03-28T15:12:00Z"/>
          <w:rFonts w:asciiTheme="minorHAnsi" w:eastAsiaTheme="minorEastAsia" w:hAnsiTheme="minorHAnsi" w:cstheme="minorBidi"/>
          <w:sz w:val="22"/>
          <w:szCs w:val="22"/>
        </w:rPr>
      </w:pPr>
      <w:ins w:id="124" w:author="FOUBERT Christelle" w:date="2025-03-28T15:12:00Z">
        <w:r>
          <w:t>11.3- Pénalités pour indisponibilité</w:t>
        </w:r>
        <w:r>
          <w:tab/>
        </w:r>
        <w:r>
          <w:fldChar w:fldCharType="begin"/>
        </w:r>
        <w:r>
          <w:instrText xml:space="preserve"> PAGEREF _Toc194067183 \h </w:instrText>
        </w:r>
      </w:ins>
      <w:r>
        <w:fldChar w:fldCharType="separate"/>
      </w:r>
      <w:ins w:id="125" w:author="FOUBERT Christelle" w:date="2025-03-28T15:12:00Z">
        <w:r>
          <w:t>31</w:t>
        </w:r>
        <w:r>
          <w:fldChar w:fldCharType="end"/>
        </w:r>
      </w:ins>
    </w:p>
    <w:p w14:paraId="7D6A9F13" w14:textId="35D9B31D" w:rsidR="00097B4B" w:rsidRDefault="00097B4B">
      <w:pPr>
        <w:pStyle w:val="TM3"/>
        <w:rPr>
          <w:ins w:id="126" w:author="FOUBERT Christelle" w:date="2025-03-28T15:12:00Z"/>
          <w:rFonts w:asciiTheme="minorHAnsi" w:eastAsiaTheme="minorEastAsia" w:hAnsiTheme="minorHAnsi" w:cstheme="minorBidi"/>
          <w:sz w:val="22"/>
          <w:szCs w:val="22"/>
        </w:rPr>
      </w:pPr>
      <w:ins w:id="127" w:author="FOUBERT Christelle" w:date="2025-03-28T15:12:00Z">
        <w:r>
          <w:t>11.4- Pénalités applicables au titre des prestations de maintenance corrective</w:t>
        </w:r>
        <w:r>
          <w:tab/>
        </w:r>
        <w:r>
          <w:fldChar w:fldCharType="begin"/>
        </w:r>
        <w:r>
          <w:instrText xml:space="preserve"> PAGEREF _Toc194067184 \h </w:instrText>
        </w:r>
      </w:ins>
      <w:r>
        <w:fldChar w:fldCharType="separate"/>
      </w:r>
      <w:ins w:id="128" w:author="FOUBERT Christelle" w:date="2025-03-28T15:12:00Z">
        <w:r>
          <w:t>31</w:t>
        </w:r>
        <w:r>
          <w:fldChar w:fldCharType="end"/>
        </w:r>
      </w:ins>
    </w:p>
    <w:p w14:paraId="7E658C37" w14:textId="3F931544" w:rsidR="00097B4B" w:rsidRDefault="00097B4B">
      <w:pPr>
        <w:pStyle w:val="TM3"/>
        <w:rPr>
          <w:ins w:id="129" w:author="FOUBERT Christelle" w:date="2025-03-28T15:12:00Z"/>
          <w:rFonts w:asciiTheme="minorHAnsi" w:eastAsiaTheme="minorEastAsia" w:hAnsiTheme="minorHAnsi" w:cstheme="minorBidi"/>
          <w:sz w:val="22"/>
          <w:szCs w:val="22"/>
        </w:rPr>
      </w:pPr>
      <w:ins w:id="130" w:author="FOUBERT Christelle" w:date="2025-03-28T15:12:00Z">
        <w:r>
          <w:t>11.5- Résiliation</w:t>
        </w:r>
        <w:r>
          <w:tab/>
        </w:r>
        <w:r>
          <w:fldChar w:fldCharType="begin"/>
        </w:r>
        <w:r>
          <w:instrText xml:space="preserve"> PAGEREF _Toc194067185 \h </w:instrText>
        </w:r>
      </w:ins>
      <w:r>
        <w:fldChar w:fldCharType="separate"/>
      </w:r>
      <w:ins w:id="131" w:author="FOUBERT Christelle" w:date="2025-03-28T15:12:00Z">
        <w:r>
          <w:t>32</w:t>
        </w:r>
        <w:r>
          <w:fldChar w:fldCharType="end"/>
        </w:r>
      </w:ins>
    </w:p>
    <w:p w14:paraId="18C124FA" w14:textId="4B04EB1F" w:rsidR="00097B4B" w:rsidRDefault="00097B4B">
      <w:pPr>
        <w:pStyle w:val="TM2"/>
        <w:rPr>
          <w:ins w:id="132" w:author="FOUBERT Christelle" w:date="2025-03-28T15:12:00Z"/>
          <w:rFonts w:asciiTheme="minorHAnsi" w:eastAsiaTheme="minorEastAsia" w:hAnsiTheme="minorHAnsi" w:cstheme="minorBidi"/>
          <w:noProof/>
          <w:color w:val="auto"/>
          <w:sz w:val="22"/>
          <w:szCs w:val="22"/>
        </w:rPr>
      </w:pPr>
      <w:ins w:id="133" w:author="FOUBERT Christelle" w:date="2025-03-28T15:12:00Z">
        <w:r>
          <w:rPr>
            <w:noProof/>
          </w:rPr>
          <w:t>12.</w:t>
        </w:r>
        <w:r>
          <w:rPr>
            <w:rFonts w:asciiTheme="minorHAnsi" w:eastAsiaTheme="minorEastAsia" w:hAnsiTheme="minorHAnsi" w:cstheme="minorBidi"/>
            <w:noProof/>
            <w:color w:val="auto"/>
            <w:sz w:val="22"/>
            <w:szCs w:val="22"/>
          </w:rPr>
          <w:tab/>
        </w:r>
        <w:r>
          <w:rPr>
            <w:noProof/>
          </w:rPr>
          <w:t>MODIFICATION DU MARCHE PUBLIC</w:t>
        </w:r>
        <w:r>
          <w:rPr>
            <w:noProof/>
          </w:rPr>
          <w:tab/>
        </w:r>
        <w:r>
          <w:rPr>
            <w:noProof/>
          </w:rPr>
          <w:fldChar w:fldCharType="begin"/>
        </w:r>
        <w:r>
          <w:rPr>
            <w:noProof/>
          </w:rPr>
          <w:instrText xml:space="preserve"> PAGEREF _Toc194067186 \h </w:instrText>
        </w:r>
        <w:r>
          <w:rPr>
            <w:noProof/>
          </w:rPr>
        </w:r>
      </w:ins>
      <w:r>
        <w:rPr>
          <w:noProof/>
        </w:rPr>
        <w:fldChar w:fldCharType="separate"/>
      </w:r>
      <w:ins w:id="134" w:author="FOUBERT Christelle" w:date="2025-03-28T15:12:00Z">
        <w:r>
          <w:rPr>
            <w:noProof/>
          </w:rPr>
          <w:t>33</w:t>
        </w:r>
        <w:r>
          <w:rPr>
            <w:noProof/>
          </w:rPr>
          <w:fldChar w:fldCharType="end"/>
        </w:r>
      </w:ins>
    </w:p>
    <w:p w14:paraId="44B43C33" w14:textId="43804FCB" w:rsidR="00097B4B" w:rsidRDefault="00097B4B">
      <w:pPr>
        <w:pStyle w:val="TM3"/>
        <w:rPr>
          <w:ins w:id="135" w:author="FOUBERT Christelle" w:date="2025-03-28T15:12:00Z"/>
          <w:rFonts w:asciiTheme="minorHAnsi" w:eastAsiaTheme="minorEastAsia" w:hAnsiTheme="minorHAnsi" w:cstheme="minorBidi"/>
          <w:sz w:val="22"/>
          <w:szCs w:val="22"/>
        </w:rPr>
      </w:pPr>
      <w:ins w:id="136" w:author="FOUBERT Christelle" w:date="2025-03-28T15:12:00Z">
        <w:r>
          <w:t>12.1- Clause de réexamen</w:t>
        </w:r>
        <w:r>
          <w:tab/>
        </w:r>
        <w:r>
          <w:fldChar w:fldCharType="begin"/>
        </w:r>
        <w:r>
          <w:instrText xml:space="preserve"> PAGEREF _Toc194067187 \h </w:instrText>
        </w:r>
      </w:ins>
      <w:r>
        <w:fldChar w:fldCharType="separate"/>
      </w:r>
      <w:ins w:id="137" w:author="FOUBERT Christelle" w:date="2025-03-28T15:12:00Z">
        <w:r>
          <w:t>33</w:t>
        </w:r>
        <w:r>
          <w:fldChar w:fldCharType="end"/>
        </w:r>
      </w:ins>
    </w:p>
    <w:p w14:paraId="51763EE7" w14:textId="6CE67C1A" w:rsidR="00097B4B" w:rsidRDefault="00097B4B">
      <w:pPr>
        <w:pStyle w:val="TM3"/>
        <w:rPr>
          <w:ins w:id="138" w:author="FOUBERT Christelle" w:date="2025-03-28T15:12:00Z"/>
          <w:rFonts w:asciiTheme="minorHAnsi" w:eastAsiaTheme="minorEastAsia" w:hAnsiTheme="minorHAnsi" w:cstheme="minorBidi"/>
          <w:sz w:val="22"/>
          <w:szCs w:val="22"/>
        </w:rPr>
      </w:pPr>
      <w:ins w:id="139" w:author="FOUBERT Christelle" w:date="2025-03-28T15:12:00Z">
        <w:r>
          <w:t>12.3- Changement de dénomination sociale du Titulaire</w:t>
        </w:r>
        <w:r>
          <w:tab/>
        </w:r>
        <w:r>
          <w:fldChar w:fldCharType="begin"/>
        </w:r>
        <w:r>
          <w:instrText xml:space="preserve"> PAGEREF _Toc194067188 \h </w:instrText>
        </w:r>
      </w:ins>
      <w:r>
        <w:fldChar w:fldCharType="separate"/>
      </w:r>
      <w:ins w:id="140" w:author="FOUBERT Christelle" w:date="2025-03-28T15:12:00Z">
        <w:r>
          <w:t>33</w:t>
        </w:r>
        <w:r>
          <w:fldChar w:fldCharType="end"/>
        </w:r>
      </w:ins>
    </w:p>
    <w:p w14:paraId="4057FD9C" w14:textId="2D54E24D" w:rsidR="00097B4B" w:rsidRDefault="00097B4B">
      <w:pPr>
        <w:pStyle w:val="TM3"/>
        <w:rPr>
          <w:ins w:id="141" w:author="FOUBERT Christelle" w:date="2025-03-28T15:12:00Z"/>
          <w:rFonts w:asciiTheme="minorHAnsi" w:eastAsiaTheme="minorEastAsia" w:hAnsiTheme="minorHAnsi" w:cstheme="minorBidi"/>
          <w:sz w:val="22"/>
          <w:szCs w:val="22"/>
        </w:rPr>
      </w:pPr>
      <w:ins w:id="142" w:author="FOUBERT Christelle" w:date="2025-03-28T15:12:00Z">
        <w:r>
          <w:t>12.4- Changement de personnalité morale du Titulaire en cours d’exécution</w:t>
        </w:r>
        <w:r>
          <w:tab/>
        </w:r>
        <w:r>
          <w:fldChar w:fldCharType="begin"/>
        </w:r>
        <w:r>
          <w:instrText xml:space="preserve"> PAGEREF _Toc194067189 \h </w:instrText>
        </w:r>
      </w:ins>
      <w:r>
        <w:fldChar w:fldCharType="separate"/>
      </w:r>
      <w:ins w:id="143" w:author="FOUBERT Christelle" w:date="2025-03-28T15:12:00Z">
        <w:r>
          <w:t>34</w:t>
        </w:r>
        <w:r>
          <w:fldChar w:fldCharType="end"/>
        </w:r>
      </w:ins>
    </w:p>
    <w:p w14:paraId="0AA90D69" w14:textId="5A90E53D" w:rsidR="00097B4B" w:rsidRDefault="00097B4B">
      <w:pPr>
        <w:pStyle w:val="TM2"/>
        <w:rPr>
          <w:ins w:id="144" w:author="FOUBERT Christelle" w:date="2025-03-28T15:12:00Z"/>
          <w:rFonts w:asciiTheme="minorHAnsi" w:eastAsiaTheme="minorEastAsia" w:hAnsiTheme="minorHAnsi" w:cstheme="minorBidi"/>
          <w:noProof/>
          <w:color w:val="auto"/>
          <w:sz w:val="22"/>
          <w:szCs w:val="22"/>
        </w:rPr>
      </w:pPr>
      <w:ins w:id="145" w:author="FOUBERT Christelle" w:date="2025-03-28T15:12:00Z">
        <w:r>
          <w:rPr>
            <w:noProof/>
          </w:rPr>
          <w:t>13.</w:t>
        </w:r>
        <w:r>
          <w:rPr>
            <w:rFonts w:asciiTheme="minorHAnsi" w:eastAsiaTheme="minorEastAsia" w:hAnsiTheme="minorHAnsi" w:cstheme="minorBidi"/>
            <w:noProof/>
            <w:color w:val="auto"/>
            <w:sz w:val="22"/>
            <w:szCs w:val="22"/>
          </w:rPr>
          <w:tab/>
        </w:r>
        <w:r>
          <w:rPr>
            <w:noProof/>
          </w:rPr>
          <w:t>OBLIGATIONS DU TITULAIRE</w:t>
        </w:r>
        <w:r>
          <w:rPr>
            <w:noProof/>
          </w:rPr>
          <w:tab/>
        </w:r>
        <w:r>
          <w:rPr>
            <w:noProof/>
          </w:rPr>
          <w:fldChar w:fldCharType="begin"/>
        </w:r>
        <w:r>
          <w:rPr>
            <w:noProof/>
          </w:rPr>
          <w:instrText xml:space="preserve"> PAGEREF _Toc194067190 \h </w:instrText>
        </w:r>
        <w:r>
          <w:rPr>
            <w:noProof/>
          </w:rPr>
        </w:r>
      </w:ins>
      <w:r>
        <w:rPr>
          <w:noProof/>
        </w:rPr>
        <w:fldChar w:fldCharType="separate"/>
      </w:r>
      <w:ins w:id="146" w:author="FOUBERT Christelle" w:date="2025-03-28T15:12:00Z">
        <w:r>
          <w:rPr>
            <w:noProof/>
          </w:rPr>
          <w:t>34</w:t>
        </w:r>
        <w:r>
          <w:rPr>
            <w:noProof/>
          </w:rPr>
          <w:fldChar w:fldCharType="end"/>
        </w:r>
      </w:ins>
    </w:p>
    <w:p w14:paraId="1274306A" w14:textId="08EC190B" w:rsidR="00097B4B" w:rsidRDefault="00097B4B">
      <w:pPr>
        <w:pStyle w:val="TM3"/>
        <w:rPr>
          <w:ins w:id="147" w:author="FOUBERT Christelle" w:date="2025-03-28T15:12:00Z"/>
          <w:rFonts w:asciiTheme="minorHAnsi" w:eastAsiaTheme="minorEastAsia" w:hAnsiTheme="minorHAnsi" w:cstheme="minorBidi"/>
          <w:sz w:val="22"/>
          <w:szCs w:val="22"/>
        </w:rPr>
      </w:pPr>
      <w:ins w:id="148" w:author="FOUBERT Christelle" w:date="2025-03-28T15:12:00Z">
        <w:r>
          <w:t>13.1- Certificats</w:t>
        </w:r>
        <w:r>
          <w:tab/>
        </w:r>
        <w:r>
          <w:fldChar w:fldCharType="begin"/>
        </w:r>
        <w:r>
          <w:instrText xml:space="preserve"> PAGEREF _Toc194067191 \h </w:instrText>
        </w:r>
      </w:ins>
      <w:r>
        <w:fldChar w:fldCharType="separate"/>
      </w:r>
      <w:ins w:id="149" w:author="FOUBERT Christelle" w:date="2025-03-28T15:12:00Z">
        <w:r>
          <w:t>34</w:t>
        </w:r>
        <w:r>
          <w:fldChar w:fldCharType="end"/>
        </w:r>
      </w:ins>
    </w:p>
    <w:p w14:paraId="0E721FFD" w14:textId="071C2BA0" w:rsidR="00097B4B" w:rsidRDefault="00097B4B">
      <w:pPr>
        <w:pStyle w:val="TM3"/>
        <w:rPr>
          <w:ins w:id="150" w:author="FOUBERT Christelle" w:date="2025-03-28T15:12:00Z"/>
          <w:rFonts w:asciiTheme="minorHAnsi" w:eastAsiaTheme="minorEastAsia" w:hAnsiTheme="minorHAnsi" w:cstheme="minorBidi"/>
          <w:sz w:val="22"/>
          <w:szCs w:val="22"/>
        </w:rPr>
      </w:pPr>
      <w:ins w:id="151" w:author="FOUBERT Christelle" w:date="2025-03-28T15:12:00Z">
        <w:r>
          <w:t>13.2- Confidentialité</w:t>
        </w:r>
        <w:r>
          <w:tab/>
        </w:r>
        <w:r>
          <w:fldChar w:fldCharType="begin"/>
        </w:r>
        <w:r>
          <w:instrText xml:space="preserve"> PAGEREF _Toc194067192 \h </w:instrText>
        </w:r>
      </w:ins>
      <w:r>
        <w:fldChar w:fldCharType="separate"/>
      </w:r>
      <w:ins w:id="152" w:author="FOUBERT Christelle" w:date="2025-03-28T15:12:00Z">
        <w:r>
          <w:t>34</w:t>
        </w:r>
        <w:r>
          <w:fldChar w:fldCharType="end"/>
        </w:r>
      </w:ins>
    </w:p>
    <w:p w14:paraId="4B41D958" w14:textId="013C766B" w:rsidR="00097B4B" w:rsidRDefault="00097B4B">
      <w:pPr>
        <w:pStyle w:val="TM3"/>
        <w:rPr>
          <w:ins w:id="153" w:author="FOUBERT Christelle" w:date="2025-03-28T15:12:00Z"/>
          <w:rFonts w:asciiTheme="minorHAnsi" w:eastAsiaTheme="minorEastAsia" w:hAnsiTheme="minorHAnsi" w:cstheme="minorBidi"/>
          <w:sz w:val="22"/>
          <w:szCs w:val="22"/>
        </w:rPr>
      </w:pPr>
      <w:ins w:id="154" w:author="FOUBERT Christelle" w:date="2025-03-28T15:12:00Z">
        <w:r>
          <w:t>13.3- Accès aux établissements – Identification</w:t>
        </w:r>
        <w:r>
          <w:tab/>
        </w:r>
        <w:r>
          <w:fldChar w:fldCharType="begin"/>
        </w:r>
        <w:r>
          <w:instrText xml:space="preserve"> PAGEREF _Toc194067193 \h </w:instrText>
        </w:r>
      </w:ins>
      <w:r>
        <w:fldChar w:fldCharType="separate"/>
      </w:r>
      <w:ins w:id="155" w:author="FOUBERT Christelle" w:date="2025-03-28T15:12:00Z">
        <w:r>
          <w:t>35</w:t>
        </w:r>
        <w:r>
          <w:fldChar w:fldCharType="end"/>
        </w:r>
      </w:ins>
    </w:p>
    <w:p w14:paraId="383BD3CB" w14:textId="2893BD53" w:rsidR="00097B4B" w:rsidRDefault="00097B4B">
      <w:pPr>
        <w:pStyle w:val="TM3"/>
        <w:rPr>
          <w:ins w:id="156" w:author="FOUBERT Christelle" w:date="2025-03-28T15:12:00Z"/>
          <w:rFonts w:asciiTheme="minorHAnsi" w:eastAsiaTheme="minorEastAsia" w:hAnsiTheme="minorHAnsi" w:cstheme="minorBidi"/>
          <w:sz w:val="22"/>
          <w:szCs w:val="22"/>
        </w:rPr>
      </w:pPr>
      <w:ins w:id="157" w:author="FOUBERT Christelle" w:date="2025-03-28T15:12:00Z">
        <w:r>
          <w:t>13.4- Grèves</w:t>
        </w:r>
        <w:r>
          <w:tab/>
        </w:r>
        <w:r>
          <w:fldChar w:fldCharType="begin"/>
        </w:r>
        <w:r>
          <w:instrText xml:space="preserve"> PAGEREF _Toc194067194 \h </w:instrText>
        </w:r>
      </w:ins>
      <w:r>
        <w:fldChar w:fldCharType="separate"/>
      </w:r>
      <w:ins w:id="158" w:author="FOUBERT Christelle" w:date="2025-03-28T15:12:00Z">
        <w:r>
          <w:t>35</w:t>
        </w:r>
        <w:r>
          <w:fldChar w:fldCharType="end"/>
        </w:r>
      </w:ins>
    </w:p>
    <w:p w14:paraId="6A38EFE1" w14:textId="78D2384E" w:rsidR="00097B4B" w:rsidRDefault="00097B4B">
      <w:pPr>
        <w:pStyle w:val="TM2"/>
        <w:rPr>
          <w:ins w:id="159" w:author="FOUBERT Christelle" w:date="2025-03-28T15:12:00Z"/>
          <w:rFonts w:asciiTheme="minorHAnsi" w:eastAsiaTheme="minorEastAsia" w:hAnsiTheme="minorHAnsi" w:cstheme="minorBidi"/>
          <w:noProof/>
          <w:color w:val="auto"/>
          <w:sz w:val="22"/>
          <w:szCs w:val="22"/>
        </w:rPr>
      </w:pPr>
      <w:ins w:id="160" w:author="FOUBERT Christelle" w:date="2025-03-28T15:12:00Z">
        <w:r>
          <w:rPr>
            <w:noProof/>
          </w:rPr>
          <w:t>14.</w:t>
        </w:r>
        <w:r>
          <w:rPr>
            <w:rFonts w:asciiTheme="minorHAnsi" w:eastAsiaTheme="minorEastAsia" w:hAnsiTheme="minorHAnsi" w:cstheme="minorBidi"/>
            <w:noProof/>
            <w:color w:val="auto"/>
            <w:sz w:val="22"/>
            <w:szCs w:val="22"/>
          </w:rPr>
          <w:tab/>
        </w:r>
        <w:r>
          <w:rPr>
            <w:noProof/>
          </w:rPr>
          <w:t>FACTURATION – PAIEMENT</w:t>
        </w:r>
        <w:r>
          <w:rPr>
            <w:noProof/>
          </w:rPr>
          <w:tab/>
        </w:r>
        <w:r>
          <w:rPr>
            <w:noProof/>
          </w:rPr>
          <w:fldChar w:fldCharType="begin"/>
        </w:r>
        <w:r>
          <w:rPr>
            <w:noProof/>
          </w:rPr>
          <w:instrText xml:space="preserve"> PAGEREF _Toc194067195 \h </w:instrText>
        </w:r>
        <w:r>
          <w:rPr>
            <w:noProof/>
          </w:rPr>
        </w:r>
      </w:ins>
      <w:r>
        <w:rPr>
          <w:noProof/>
        </w:rPr>
        <w:fldChar w:fldCharType="separate"/>
      </w:r>
      <w:ins w:id="161" w:author="FOUBERT Christelle" w:date="2025-03-28T15:12:00Z">
        <w:r>
          <w:rPr>
            <w:noProof/>
          </w:rPr>
          <w:t>35</w:t>
        </w:r>
        <w:r>
          <w:rPr>
            <w:noProof/>
          </w:rPr>
          <w:fldChar w:fldCharType="end"/>
        </w:r>
      </w:ins>
    </w:p>
    <w:p w14:paraId="2557827A" w14:textId="0B850A20" w:rsidR="00097B4B" w:rsidRDefault="00097B4B">
      <w:pPr>
        <w:pStyle w:val="TM3"/>
        <w:rPr>
          <w:ins w:id="162" w:author="FOUBERT Christelle" w:date="2025-03-28T15:12:00Z"/>
          <w:rFonts w:asciiTheme="minorHAnsi" w:eastAsiaTheme="minorEastAsia" w:hAnsiTheme="minorHAnsi" w:cstheme="minorBidi"/>
          <w:sz w:val="22"/>
          <w:szCs w:val="22"/>
        </w:rPr>
      </w:pPr>
      <w:ins w:id="163" w:author="FOUBERT Christelle" w:date="2025-03-28T15:12:00Z">
        <w:r>
          <w:t>14.1- Facturation</w:t>
        </w:r>
        <w:r>
          <w:tab/>
        </w:r>
        <w:r>
          <w:fldChar w:fldCharType="begin"/>
        </w:r>
        <w:r>
          <w:instrText xml:space="preserve"> PAGEREF _Toc194067196 \h </w:instrText>
        </w:r>
      </w:ins>
      <w:r>
        <w:fldChar w:fldCharType="separate"/>
      </w:r>
      <w:ins w:id="164" w:author="FOUBERT Christelle" w:date="2025-03-28T15:12:00Z">
        <w:r>
          <w:t>35</w:t>
        </w:r>
        <w:r>
          <w:fldChar w:fldCharType="end"/>
        </w:r>
      </w:ins>
    </w:p>
    <w:p w14:paraId="29353FD7" w14:textId="1FCF926A" w:rsidR="00097B4B" w:rsidRDefault="00097B4B">
      <w:pPr>
        <w:pStyle w:val="TM3"/>
        <w:rPr>
          <w:ins w:id="165" w:author="FOUBERT Christelle" w:date="2025-03-28T15:12:00Z"/>
          <w:rFonts w:asciiTheme="minorHAnsi" w:eastAsiaTheme="minorEastAsia" w:hAnsiTheme="minorHAnsi" w:cstheme="minorBidi"/>
          <w:sz w:val="22"/>
          <w:szCs w:val="22"/>
        </w:rPr>
      </w:pPr>
      <w:ins w:id="166" w:author="FOUBERT Christelle" w:date="2025-03-28T15:12:00Z">
        <w:r>
          <w:t>14.2- Paiement</w:t>
        </w:r>
        <w:r>
          <w:tab/>
        </w:r>
        <w:r>
          <w:fldChar w:fldCharType="begin"/>
        </w:r>
        <w:r>
          <w:instrText xml:space="preserve"> PAGEREF _Toc194067197 \h </w:instrText>
        </w:r>
      </w:ins>
      <w:r>
        <w:fldChar w:fldCharType="separate"/>
      </w:r>
      <w:ins w:id="167" w:author="FOUBERT Christelle" w:date="2025-03-28T15:12:00Z">
        <w:r>
          <w:t>36</w:t>
        </w:r>
        <w:r>
          <w:fldChar w:fldCharType="end"/>
        </w:r>
      </w:ins>
    </w:p>
    <w:p w14:paraId="7ADED373" w14:textId="57510F63" w:rsidR="00097B4B" w:rsidRDefault="00097B4B">
      <w:pPr>
        <w:pStyle w:val="TM3"/>
        <w:rPr>
          <w:ins w:id="168" w:author="FOUBERT Christelle" w:date="2025-03-28T15:12:00Z"/>
          <w:rFonts w:asciiTheme="minorHAnsi" w:eastAsiaTheme="minorEastAsia" w:hAnsiTheme="minorHAnsi" w:cstheme="minorBidi"/>
          <w:sz w:val="22"/>
          <w:szCs w:val="22"/>
        </w:rPr>
      </w:pPr>
      <w:ins w:id="169" w:author="FOUBERT Christelle" w:date="2025-03-28T15:12:00Z">
        <w:r>
          <w:t>14.3- Avances</w:t>
        </w:r>
        <w:r>
          <w:tab/>
        </w:r>
        <w:r>
          <w:fldChar w:fldCharType="begin"/>
        </w:r>
        <w:r>
          <w:instrText xml:space="preserve"> PAGEREF _Toc194067198 \h </w:instrText>
        </w:r>
      </w:ins>
      <w:r>
        <w:fldChar w:fldCharType="separate"/>
      </w:r>
      <w:ins w:id="170" w:author="FOUBERT Christelle" w:date="2025-03-28T15:12:00Z">
        <w:r>
          <w:t>37</w:t>
        </w:r>
        <w:r>
          <w:fldChar w:fldCharType="end"/>
        </w:r>
      </w:ins>
    </w:p>
    <w:p w14:paraId="5162D365" w14:textId="4833914D" w:rsidR="00097B4B" w:rsidRDefault="00097B4B">
      <w:pPr>
        <w:pStyle w:val="TM2"/>
        <w:rPr>
          <w:ins w:id="171" w:author="FOUBERT Christelle" w:date="2025-03-28T15:12:00Z"/>
          <w:rFonts w:asciiTheme="minorHAnsi" w:eastAsiaTheme="minorEastAsia" w:hAnsiTheme="minorHAnsi" w:cstheme="minorBidi"/>
          <w:noProof/>
          <w:color w:val="auto"/>
          <w:sz w:val="22"/>
          <w:szCs w:val="22"/>
        </w:rPr>
      </w:pPr>
      <w:ins w:id="172" w:author="FOUBERT Christelle" w:date="2025-03-28T15:12:00Z">
        <w:r>
          <w:rPr>
            <w:noProof/>
          </w:rPr>
          <w:t>15.</w:t>
        </w:r>
        <w:r>
          <w:rPr>
            <w:rFonts w:asciiTheme="minorHAnsi" w:eastAsiaTheme="minorEastAsia" w:hAnsiTheme="minorHAnsi" w:cstheme="minorBidi"/>
            <w:noProof/>
            <w:color w:val="auto"/>
            <w:sz w:val="22"/>
            <w:szCs w:val="22"/>
          </w:rPr>
          <w:tab/>
        </w:r>
        <w:r>
          <w:rPr>
            <w:noProof/>
          </w:rPr>
          <w:t>ASSURANCES</w:t>
        </w:r>
        <w:r>
          <w:rPr>
            <w:noProof/>
          </w:rPr>
          <w:tab/>
        </w:r>
        <w:r>
          <w:rPr>
            <w:noProof/>
          </w:rPr>
          <w:fldChar w:fldCharType="begin"/>
        </w:r>
        <w:r>
          <w:rPr>
            <w:noProof/>
          </w:rPr>
          <w:instrText xml:space="preserve"> PAGEREF _Toc194067199 \h </w:instrText>
        </w:r>
        <w:r>
          <w:rPr>
            <w:noProof/>
          </w:rPr>
        </w:r>
      </w:ins>
      <w:r>
        <w:rPr>
          <w:noProof/>
        </w:rPr>
        <w:fldChar w:fldCharType="separate"/>
      </w:r>
      <w:ins w:id="173" w:author="FOUBERT Christelle" w:date="2025-03-28T15:12:00Z">
        <w:r>
          <w:rPr>
            <w:noProof/>
          </w:rPr>
          <w:t>37</w:t>
        </w:r>
        <w:r>
          <w:rPr>
            <w:noProof/>
          </w:rPr>
          <w:fldChar w:fldCharType="end"/>
        </w:r>
      </w:ins>
    </w:p>
    <w:p w14:paraId="5754A3D4" w14:textId="1E3DE0A6" w:rsidR="00097B4B" w:rsidRDefault="00097B4B">
      <w:pPr>
        <w:pStyle w:val="TM2"/>
        <w:rPr>
          <w:ins w:id="174" w:author="FOUBERT Christelle" w:date="2025-03-28T15:12:00Z"/>
          <w:rFonts w:asciiTheme="minorHAnsi" w:eastAsiaTheme="minorEastAsia" w:hAnsiTheme="minorHAnsi" w:cstheme="minorBidi"/>
          <w:noProof/>
          <w:color w:val="auto"/>
          <w:sz w:val="22"/>
          <w:szCs w:val="22"/>
        </w:rPr>
      </w:pPr>
      <w:ins w:id="175" w:author="FOUBERT Christelle" w:date="2025-03-28T15:12:00Z">
        <w:r>
          <w:rPr>
            <w:noProof/>
          </w:rPr>
          <w:t>16.</w:t>
        </w:r>
        <w:r>
          <w:rPr>
            <w:rFonts w:asciiTheme="minorHAnsi" w:eastAsiaTheme="minorEastAsia" w:hAnsiTheme="minorHAnsi" w:cstheme="minorBidi"/>
            <w:noProof/>
            <w:color w:val="auto"/>
            <w:sz w:val="22"/>
            <w:szCs w:val="22"/>
          </w:rPr>
          <w:tab/>
        </w:r>
        <w:r>
          <w:rPr>
            <w:noProof/>
          </w:rPr>
          <w:t>NANTISSEMENT</w:t>
        </w:r>
        <w:r>
          <w:rPr>
            <w:noProof/>
          </w:rPr>
          <w:tab/>
        </w:r>
        <w:r>
          <w:rPr>
            <w:noProof/>
          </w:rPr>
          <w:fldChar w:fldCharType="begin"/>
        </w:r>
        <w:r>
          <w:rPr>
            <w:noProof/>
          </w:rPr>
          <w:instrText xml:space="preserve"> PAGEREF _Toc194067200 \h </w:instrText>
        </w:r>
        <w:r>
          <w:rPr>
            <w:noProof/>
          </w:rPr>
        </w:r>
      </w:ins>
      <w:r>
        <w:rPr>
          <w:noProof/>
        </w:rPr>
        <w:fldChar w:fldCharType="separate"/>
      </w:r>
      <w:ins w:id="176" w:author="FOUBERT Christelle" w:date="2025-03-28T15:12:00Z">
        <w:r>
          <w:rPr>
            <w:noProof/>
          </w:rPr>
          <w:t>37</w:t>
        </w:r>
        <w:r>
          <w:rPr>
            <w:noProof/>
          </w:rPr>
          <w:fldChar w:fldCharType="end"/>
        </w:r>
      </w:ins>
    </w:p>
    <w:p w14:paraId="651DE98F" w14:textId="57258161" w:rsidR="00097B4B" w:rsidRDefault="00097B4B">
      <w:pPr>
        <w:pStyle w:val="TM2"/>
        <w:rPr>
          <w:ins w:id="177" w:author="FOUBERT Christelle" w:date="2025-03-28T15:12:00Z"/>
          <w:rFonts w:asciiTheme="minorHAnsi" w:eastAsiaTheme="minorEastAsia" w:hAnsiTheme="minorHAnsi" w:cstheme="minorBidi"/>
          <w:noProof/>
          <w:color w:val="auto"/>
          <w:sz w:val="22"/>
          <w:szCs w:val="22"/>
        </w:rPr>
      </w:pPr>
      <w:ins w:id="178" w:author="FOUBERT Christelle" w:date="2025-03-28T15:12:00Z">
        <w:r>
          <w:rPr>
            <w:noProof/>
          </w:rPr>
          <w:t>17.</w:t>
        </w:r>
        <w:r>
          <w:rPr>
            <w:rFonts w:asciiTheme="minorHAnsi" w:eastAsiaTheme="minorEastAsia" w:hAnsiTheme="minorHAnsi" w:cstheme="minorBidi"/>
            <w:noProof/>
            <w:color w:val="auto"/>
            <w:sz w:val="22"/>
            <w:szCs w:val="22"/>
          </w:rPr>
          <w:tab/>
        </w:r>
        <w:r>
          <w:rPr>
            <w:noProof/>
          </w:rPr>
          <w:t>RETENUE DE GARANTIE</w:t>
        </w:r>
        <w:r>
          <w:rPr>
            <w:noProof/>
          </w:rPr>
          <w:tab/>
        </w:r>
        <w:r>
          <w:rPr>
            <w:noProof/>
          </w:rPr>
          <w:fldChar w:fldCharType="begin"/>
        </w:r>
        <w:r>
          <w:rPr>
            <w:noProof/>
          </w:rPr>
          <w:instrText xml:space="preserve"> PAGEREF _Toc194067201 \h </w:instrText>
        </w:r>
        <w:r>
          <w:rPr>
            <w:noProof/>
          </w:rPr>
        </w:r>
      </w:ins>
      <w:r>
        <w:rPr>
          <w:noProof/>
        </w:rPr>
        <w:fldChar w:fldCharType="separate"/>
      </w:r>
      <w:ins w:id="179" w:author="FOUBERT Christelle" w:date="2025-03-28T15:12:00Z">
        <w:r>
          <w:rPr>
            <w:noProof/>
          </w:rPr>
          <w:t>37</w:t>
        </w:r>
        <w:r>
          <w:rPr>
            <w:noProof/>
          </w:rPr>
          <w:fldChar w:fldCharType="end"/>
        </w:r>
      </w:ins>
    </w:p>
    <w:p w14:paraId="47960238" w14:textId="77A66530" w:rsidR="00097B4B" w:rsidRDefault="00097B4B">
      <w:pPr>
        <w:pStyle w:val="TM2"/>
        <w:rPr>
          <w:ins w:id="180" w:author="FOUBERT Christelle" w:date="2025-03-28T15:12:00Z"/>
          <w:rFonts w:asciiTheme="minorHAnsi" w:eastAsiaTheme="minorEastAsia" w:hAnsiTheme="minorHAnsi" w:cstheme="minorBidi"/>
          <w:noProof/>
          <w:color w:val="auto"/>
          <w:sz w:val="22"/>
          <w:szCs w:val="22"/>
        </w:rPr>
      </w:pPr>
      <w:ins w:id="181" w:author="FOUBERT Christelle" w:date="2025-03-28T15:12:00Z">
        <w:r>
          <w:rPr>
            <w:noProof/>
          </w:rPr>
          <w:t>18.</w:t>
        </w:r>
        <w:r>
          <w:rPr>
            <w:rFonts w:asciiTheme="minorHAnsi" w:eastAsiaTheme="minorEastAsia" w:hAnsiTheme="minorHAnsi" w:cstheme="minorBidi"/>
            <w:noProof/>
            <w:color w:val="auto"/>
            <w:sz w:val="22"/>
            <w:szCs w:val="22"/>
          </w:rPr>
          <w:tab/>
        </w:r>
        <w:r>
          <w:rPr>
            <w:noProof/>
          </w:rPr>
          <w:t>UTILISATION ET PROPRIETE INTELLECTUELLE</w:t>
        </w:r>
        <w:r>
          <w:rPr>
            <w:noProof/>
          </w:rPr>
          <w:tab/>
        </w:r>
        <w:r>
          <w:rPr>
            <w:noProof/>
          </w:rPr>
          <w:fldChar w:fldCharType="begin"/>
        </w:r>
        <w:r>
          <w:rPr>
            <w:noProof/>
          </w:rPr>
          <w:instrText xml:space="preserve"> PAGEREF _Toc194067202 \h </w:instrText>
        </w:r>
        <w:r>
          <w:rPr>
            <w:noProof/>
          </w:rPr>
        </w:r>
      </w:ins>
      <w:r>
        <w:rPr>
          <w:noProof/>
        </w:rPr>
        <w:fldChar w:fldCharType="separate"/>
      </w:r>
      <w:ins w:id="182" w:author="FOUBERT Christelle" w:date="2025-03-28T15:12:00Z">
        <w:r>
          <w:rPr>
            <w:noProof/>
          </w:rPr>
          <w:t>37</w:t>
        </w:r>
        <w:r>
          <w:rPr>
            <w:noProof/>
          </w:rPr>
          <w:fldChar w:fldCharType="end"/>
        </w:r>
      </w:ins>
    </w:p>
    <w:p w14:paraId="60DFEE11" w14:textId="76116583" w:rsidR="00097B4B" w:rsidRDefault="00097B4B">
      <w:pPr>
        <w:pStyle w:val="TM2"/>
        <w:rPr>
          <w:ins w:id="183" w:author="FOUBERT Christelle" w:date="2025-03-28T15:12:00Z"/>
          <w:rFonts w:asciiTheme="minorHAnsi" w:eastAsiaTheme="minorEastAsia" w:hAnsiTheme="minorHAnsi" w:cstheme="minorBidi"/>
          <w:noProof/>
          <w:color w:val="auto"/>
          <w:sz w:val="22"/>
          <w:szCs w:val="22"/>
        </w:rPr>
      </w:pPr>
      <w:ins w:id="184" w:author="FOUBERT Christelle" w:date="2025-03-28T15:12:00Z">
        <w:r>
          <w:rPr>
            <w:noProof/>
          </w:rPr>
          <w:t>19.</w:t>
        </w:r>
        <w:r>
          <w:rPr>
            <w:rFonts w:asciiTheme="minorHAnsi" w:eastAsiaTheme="minorEastAsia" w:hAnsiTheme="minorHAnsi" w:cstheme="minorBidi"/>
            <w:noProof/>
            <w:color w:val="auto"/>
            <w:sz w:val="22"/>
            <w:szCs w:val="22"/>
          </w:rPr>
          <w:tab/>
        </w:r>
        <w:r>
          <w:rPr>
            <w:noProof/>
          </w:rPr>
          <w:t>LITIGES</w:t>
        </w:r>
        <w:r>
          <w:rPr>
            <w:noProof/>
          </w:rPr>
          <w:tab/>
        </w:r>
        <w:r>
          <w:rPr>
            <w:noProof/>
          </w:rPr>
          <w:fldChar w:fldCharType="begin"/>
        </w:r>
        <w:r>
          <w:rPr>
            <w:noProof/>
          </w:rPr>
          <w:instrText xml:space="preserve"> PAGEREF _Toc194067203 \h </w:instrText>
        </w:r>
        <w:r>
          <w:rPr>
            <w:noProof/>
          </w:rPr>
        </w:r>
      </w:ins>
      <w:r>
        <w:rPr>
          <w:noProof/>
        </w:rPr>
        <w:fldChar w:fldCharType="separate"/>
      </w:r>
      <w:ins w:id="185" w:author="FOUBERT Christelle" w:date="2025-03-28T15:12:00Z">
        <w:r>
          <w:rPr>
            <w:noProof/>
          </w:rPr>
          <w:t>38</w:t>
        </w:r>
        <w:r>
          <w:rPr>
            <w:noProof/>
          </w:rPr>
          <w:fldChar w:fldCharType="end"/>
        </w:r>
      </w:ins>
    </w:p>
    <w:p w14:paraId="09BCE635" w14:textId="390F6219" w:rsidR="00097B4B" w:rsidRDefault="00097B4B">
      <w:pPr>
        <w:pStyle w:val="TM2"/>
        <w:rPr>
          <w:ins w:id="186" w:author="FOUBERT Christelle" w:date="2025-03-28T15:12:00Z"/>
          <w:rFonts w:asciiTheme="minorHAnsi" w:eastAsiaTheme="minorEastAsia" w:hAnsiTheme="minorHAnsi" w:cstheme="minorBidi"/>
          <w:noProof/>
          <w:color w:val="auto"/>
          <w:sz w:val="22"/>
          <w:szCs w:val="22"/>
        </w:rPr>
      </w:pPr>
      <w:ins w:id="187" w:author="FOUBERT Christelle" w:date="2025-03-28T15:12:00Z">
        <w:r>
          <w:rPr>
            <w:noProof/>
          </w:rPr>
          <w:t>20.</w:t>
        </w:r>
        <w:r>
          <w:rPr>
            <w:rFonts w:asciiTheme="minorHAnsi" w:eastAsiaTheme="minorEastAsia" w:hAnsiTheme="minorHAnsi" w:cstheme="minorBidi"/>
            <w:noProof/>
            <w:color w:val="auto"/>
            <w:sz w:val="22"/>
            <w:szCs w:val="22"/>
          </w:rPr>
          <w:tab/>
        </w:r>
        <w:r>
          <w:rPr>
            <w:noProof/>
          </w:rPr>
          <w:t>DEROGATIONS</w:t>
        </w:r>
        <w:r>
          <w:rPr>
            <w:noProof/>
          </w:rPr>
          <w:tab/>
        </w:r>
        <w:r>
          <w:rPr>
            <w:noProof/>
          </w:rPr>
          <w:fldChar w:fldCharType="begin"/>
        </w:r>
        <w:r>
          <w:rPr>
            <w:noProof/>
          </w:rPr>
          <w:instrText xml:space="preserve"> PAGEREF _Toc194067204 \h </w:instrText>
        </w:r>
        <w:r>
          <w:rPr>
            <w:noProof/>
          </w:rPr>
        </w:r>
      </w:ins>
      <w:r>
        <w:rPr>
          <w:noProof/>
        </w:rPr>
        <w:fldChar w:fldCharType="separate"/>
      </w:r>
      <w:ins w:id="188" w:author="FOUBERT Christelle" w:date="2025-03-28T15:12:00Z">
        <w:r>
          <w:rPr>
            <w:noProof/>
          </w:rPr>
          <w:t>38</w:t>
        </w:r>
        <w:r>
          <w:rPr>
            <w:noProof/>
          </w:rPr>
          <w:fldChar w:fldCharType="end"/>
        </w:r>
      </w:ins>
    </w:p>
    <w:p w14:paraId="2ED8458A" w14:textId="6CFF17FA" w:rsidR="00097B4B" w:rsidRDefault="00097B4B">
      <w:pPr>
        <w:pStyle w:val="TM2"/>
        <w:rPr>
          <w:ins w:id="189" w:author="FOUBERT Christelle" w:date="2025-03-28T15:12:00Z"/>
          <w:rFonts w:asciiTheme="minorHAnsi" w:eastAsiaTheme="minorEastAsia" w:hAnsiTheme="minorHAnsi" w:cstheme="minorBidi"/>
          <w:noProof/>
          <w:color w:val="auto"/>
          <w:sz w:val="22"/>
          <w:szCs w:val="22"/>
        </w:rPr>
      </w:pPr>
      <w:ins w:id="190" w:author="FOUBERT Christelle" w:date="2025-03-28T15:12:00Z">
        <w:r>
          <w:rPr>
            <w:noProof/>
          </w:rPr>
          <w:t>21.</w:t>
        </w:r>
        <w:r>
          <w:rPr>
            <w:rFonts w:asciiTheme="minorHAnsi" w:eastAsiaTheme="minorEastAsia" w:hAnsiTheme="minorHAnsi" w:cstheme="minorBidi"/>
            <w:noProof/>
            <w:color w:val="auto"/>
            <w:sz w:val="22"/>
            <w:szCs w:val="22"/>
          </w:rPr>
          <w:tab/>
        </w:r>
        <w:r>
          <w:rPr>
            <w:noProof/>
          </w:rPr>
          <w:t>LISTE DES ANNEXES</w:t>
        </w:r>
        <w:r>
          <w:rPr>
            <w:noProof/>
          </w:rPr>
          <w:tab/>
        </w:r>
        <w:r>
          <w:rPr>
            <w:noProof/>
          </w:rPr>
          <w:fldChar w:fldCharType="begin"/>
        </w:r>
        <w:r>
          <w:rPr>
            <w:noProof/>
          </w:rPr>
          <w:instrText xml:space="preserve"> PAGEREF _Toc194067205 \h </w:instrText>
        </w:r>
        <w:r>
          <w:rPr>
            <w:noProof/>
          </w:rPr>
        </w:r>
      </w:ins>
      <w:r>
        <w:rPr>
          <w:noProof/>
        </w:rPr>
        <w:fldChar w:fldCharType="separate"/>
      </w:r>
      <w:ins w:id="191" w:author="FOUBERT Christelle" w:date="2025-03-28T15:12:00Z">
        <w:r>
          <w:rPr>
            <w:noProof/>
          </w:rPr>
          <w:t>39</w:t>
        </w:r>
        <w:r>
          <w:rPr>
            <w:noProof/>
          </w:rPr>
          <w:fldChar w:fldCharType="end"/>
        </w:r>
      </w:ins>
    </w:p>
    <w:p w14:paraId="7DAC3824" w14:textId="39F08125" w:rsidR="005E2FFB" w:rsidDel="00097B4B" w:rsidRDefault="005E2FFB">
      <w:pPr>
        <w:pStyle w:val="TM2"/>
        <w:rPr>
          <w:del w:id="192" w:author="FOUBERT Christelle" w:date="2025-03-28T15:12:00Z"/>
          <w:rFonts w:asciiTheme="minorHAnsi" w:eastAsiaTheme="minorEastAsia" w:hAnsiTheme="minorHAnsi" w:cstheme="minorBidi"/>
          <w:noProof/>
          <w:color w:val="auto"/>
          <w:sz w:val="22"/>
          <w:szCs w:val="22"/>
        </w:rPr>
      </w:pPr>
      <w:del w:id="193" w:author="FOUBERT Christelle" w:date="2025-03-28T15:12:00Z">
        <w:r w:rsidDel="00097B4B">
          <w:rPr>
            <w:noProof/>
          </w:rPr>
          <w:delText>1.</w:delText>
        </w:r>
        <w:r w:rsidDel="00097B4B">
          <w:rPr>
            <w:rFonts w:asciiTheme="minorHAnsi" w:eastAsiaTheme="minorEastAsia" w:hAnsiTheme="minorHAnsi" w:cstheme="minorBidi"/>
            <w:noProof/>
            <w:color w:val="auto"/>
            <w:sz w:val="22"/>
            <w:szCs w:val="22"/>
          </w:rPr>
          <w:tab/>
        </w:r>
        <w:r w:rsidDel="00097B4B">
          <w:rPr>
            <w:noProof/>
          </w:rPr>
          <w:delText>PRESENTATION DE L’AP-HP</w:delText>
        </w:r>
        <w:r w:rsidDel="00097B4B">
          <w:rPr>
            <w:noProof/>
          </w:rPr>
          <w:tab/>
          <w:delText>4</w:delText>
        </w:r>
      </w:del>
    </w:p>
    <w:p w14:paraId="52F2B543" w14:textId="4191B53E" w:rsidR="005E2FFB" w:rsidDel="00097B4B" w:rsidRDefault="005E2FFB">
      <w:pPr>
        <w:pStyle w:val="TM2"/>
        <w:rPr>
          <w:del w:id="194" w:author="FOUBERT Christelle" w:date="2025-03-28T15:12:00Z"/>
          <w:rFonts w:asciiTheme="minorHAnsi" w:eastAsiaTheme="minorEastAsia" w:hAnsiTheme="minorHAnsi" w:cstheme="minorBidi"/>
          <w:noProof/>
          <w:color w:val="auto"/>
          <w:sz w:val="22"/>
          <w:szCs w:val="22"/>
        </w:rPr>
      </w:pPr>
      <w:del w:id="195" w:author="FOUBERT Christelle" w:date="2025-03-28T15:12:00Z">
        <w:r w:rsidDel="00097B4B">
          <w:rPr>
            <w:noProof/>
          </w:rPr>
          <w:delText>2.</w:delText>
        </w:r>
        <w:r w:rsidDel="00097B4B">
          <w:rPr>
            <w:rFonts w:asciiTheme="minorHAnsi" w:eastAsiaTheme="minorEastAsia" w:hAnsiTheme="minorHAnsi" w:cstheme="minorBidi"/>
            <w:noProof/>
            <w:color w:val="auto"/>
            <w:sz w:val="22"/>
            <w:szCs w:val="22"/>
          </w:rPr>
          <w:tab/>
        </w:r>
        <w:r w:rsidDel="00097B4B">
          <w:rPr>
            <w:noProof/>
          </w:rPr>
          <w:delText>OBJET ET CARACTERISTIQUES DU MARCHE</w:delText>
        </w:r>
        <w:r w:rsidDel="00097B4B">
          <w:rPr>
            <w:noProof/>
          </w:rPr>
          <w:tab/>
          <w:delText>5</w:delText>
        </w:r>
      </w:del>
    </w:p>
    <w:p w14:paraId="4420B2AB" w14:textId="6E8EF3A7" w:rsidR="005E2FFB" w:rsidDel="00097B4B" w:rsidRDefault="005E2FFB">
      <w:pPr>
        <w:pStyle w:val="TM3"/>
        <w:rPr>
          <w:del w:id="196" w:author="FOUBERT Christelle" w:date="2025-03-28T15:12:00Z"/>
          <w:rFonts w:asciiTheme="minorHAnsi" w:eastAsiaTheme="minorEastAsia" w:hAnsiTheme="minorHAnsi" w:cstheme="minorBidi"/>
          <w:sz w:val="22"/>
          <w:szCs w:val="22"/>
        </w:rPr>
      </w:pPr>
      <w:del w:id="197" w:author="FOUBERT Christelle" w:date="2025-03-28T15:12:00Z">
        <w:r w:rsidDel="00097B4B">
          <w:delText>2.1- Présentation du logiciel Progesa II</w:delText>
        </w:r>
        <w:r w:rsidDel="00097B4B">
          <w:tab/>
          <w:delText>5</w:delText>
        </w:r>
      </w:del>
    </w:p>
    <w:p w14:paraId="3573101B" w14:textId="6438B60A" w:rsidR="005E2FFB" w:rsidDel="00097B4B" w:rsidRDefault="005E2FFB">
      <w:pPr>
        <w:pStyle w:val="TM3"/>
        <w:rPr>
          <w:del w:id="198" w:author="FOUBERT Christelle" w:date="2025-03-28T15:12:00Z"/>
          <w:rFonts w:asciiTheme="minorHAnsi" w:eastAsiaTheme="minorEastAsia" w:hAnsiTheme="minorHAnsi" w:cstheme="minorBidi"/>
          <w:sz w:val="22"/>
          <w:szCs w:val="22"/>
        </w:rPr>
      </w:pPr>
      <w:del w:id="199" w:author="FOUBERT Christelle" w:date="2025-03-28T15:12:00Z">
        <w:r w:rsidDel="00097B4B">
          <w:delText>2.2- Objet du marché</w:delText>
        </w:r>
        <w:r w:rsidDel="00097B4B">
          <w:tab/>
          <w:delText>5</w:delText>
        </w:r>
      </w:del>
    </w:p>
    <w:p w14:paraId="1A3DA850" w14:textId="14C54097" w:rsidR="005E2FFB" w:rsidDel="00097B4B" w:rsidRDefault="005E2FFB">
      <w:pPr>
        <w:pStyle w:val="TM3"/>
        <w:rPr>
          <w:del w:id="200" w:author="FOUBERT Christelle" w:date="2025-03-28T15:12:00Z"/>
          <w:rFonts w:asciiTheme="minorHAnsi" w:eastAsiaTheme="minorEastAsia" w:hAnsiTheme="minorHAnsi" w:cstheme="minorBidi"/>
          <w:sz w:val="22"/>
          <w:szCs w:val="22"/>
        </w:rPr>
      </w:pPr>
      <w:del w:id="201" w:author="FOUBERT Christelle" w:date="2025-03-28T15:12:00Z">
        <w:r w:rsidDel="00097B4B">
          <w:delText>2.3- Forme du marché</w:delText>
        </w:r>
        <w:r w:rsidDel="00097B4B">
          <w:tab/>
          <w:delText>5</w:delText>
        </w:r>
      </w:del>
    </w:p>
    <w:p w14:paraId="4A6EC9FF" w14:textId="11B37425" w:rsidR="005E2FFB" w:rsidDel="00097B4B" w:rsidRDefault="005E2FFB">
      <w:pPr>
        <w:pStyle w:val="TM3"/>
        <w:rPr>
          <w:del w:id="202" w:author="FOUBERT Christelle" w:date="2025-03-28T15:12:00Z"/>
          <w:rFonts w:asciiTheme="minorHAnsi" w:eastAsiaTheme="minorEastAsia" w:hAnsiTheme="minorHAnsi" w:cstheme="minorBidi"/>
          <w:sz w:val="22"/>
          <w:szCs w:val="22"/>
        </w:rPr>
      </w:pPr>
      <w:del w:id="203" w:author="FOUBERT Christelle" w:date="2025-03-28T15:12:00Z">
        <w:r w:rsidDel="00097B4B">
          <w:delText>2.4- Durée</w:delText>
        </w:r>
        <w:r w:rsidDel="00097B4B">
          <w:tab/>
          <w:delText>5</w:delText>
        </w:r>
      </w:del>
    </w:p>
    <w:p w14:paraId="174819AD" w14:textId="6FCC43A2" w:rsidR="005E2FFB" w:rsidDel="00097B4B" w:rsidRDefault="005E2FFB">
      <w:pPr>
        <w:pStyle w:val="TM3"/>
        <w:rPr>
          <w:del w:id="204" w:author="FOUBERT Christelle" w:date="2025-03-28T15:12:00Z"/>
          <w:rFonts w:asciiTheme="minorHAnsi" w:eastAsiaTheme="minorEastAsia" w:hAnsiTheme="minorHAnsi" w:cstheme="minorBidi"/>
          <w:sz w:val="22"/>
          <w:szCs w:val="22"/>
        </w:rPr>
      </w:pPr>
      <w:del w:id="205" w:author="FOUBERT Christelle" w:date="2025-03-28T15:12:00Z">
        <w:r w:rsidDel="00097B4B">
          <w:delText>2.5- Lieu d’exécution des prestations</w:delText>
        </w:r>
        <w:r w:rsidDel="00097B4B">
          <w:tab/>
          <w:delText>6</w:delText>
        </w:r>
      </w:del>
    </w:p>
    <w:p w14:paraId="440DB3C0" w14:textId="29ECFC36" w:rsidR="005E2FFB" w:rsidDel="00097B4B" w:rsidRDefault="005E2FFB">
      <w:pPr>
        <w:pStyle w:val="TM3"/>
        <w:rPr>
          <w:del w:id="206" w:author="FOUBERT Christelle" w:date="2025-03-28T15:12:00Z"/>
          <w:rFonts w:asciiTheme="minorHAnsi" w:eastAsiaTheme="minorEastAsia" w:hAnsiTheme="minorHAnsi" w:cstheme="minorBidi"/>
          <w:sz w:val="22"/>
          <w:szCs w:val="22"/>
        </w:rPr>
      </w:pPr>
      <w:del w:id="207" w:author="FOUBERT Christelle" w:date="2025-03-28T15:12:00Z">
        <w:r w:rsidDel="00097B4B">
          <w:delText>2.6- Langue du marché</w:delText>
        </w:r>
        <w:r w:rsidDel="00097B4B">
          <w:tab/>
          <w:delText>6</w:delText>
        </w:r>
      </w:del>
    </w:p>
    <w:p w14:paraId="5CB5A58A" w14:textId="7B20FBC9" w:rsidR="005E2FFB" w:rsidDel="00097B4B" w:rsidRDefault="005E2FFB">
      <w:pPr>
        <w:pStyle w:val="TM2"/>
        <w:rPr>
          <w:del w:id="208" w:author="FOUBERT Christelle" w:date="2025-03-28T15:12:00Z"/>
          <w:rFonts w:asciiTheme="minorHAnsi" w:eastAsiaTheme="minorEastAsia" w:hAnsiTheme="minorHAnsi" w:cstheme="minorBidi"/>
          <w:noProof/>
          <w:color w:val="auto"/>
          <w:sz w:val="22"/>
          <w:szCs w:val="22"/>
        </w:rPr>
      </w:pPr>
      <w:del w:id="209" w:author="FOUBERT Christelle" w:date="2025-03-28T15:12:00Z">
        <w:r w:rsidDel="00097B4B">
          <w:rPr>
            <w:noProof/>
          </w:rPr>
          <w:delText>3.</w:delText>
        </w:r>
        <w:r w:rsidDel="00097B4B">
          <w:rPr>
            <w:rFonts w:asciiTheme="minorHAnsi" w:eastAsiaTheme="minorEastAsia" w:hAnsiTheme="minorHAnsi" w:cstheme="minorBidi"/>
            <w:noProof/>
            <w:color w:val="auto"/>
            <w:sz w:val="22"/>
            <w:szCs w:val="22"/>
          </w:rPr>
          <w:tab/>
        </w:r>
        <w:r w:rsidDel="00097B4B">
          <w:rPr>
            <w:noProof/>
          </w:rPr>
          <w:delText>DOCUMENTS CONTRACTUELS</w:delText>
        </w:r>
        <w:r w:rsidDel="00097B4B">
          <w:rPr>
            <w:noProof/>
          </w:rPr>
          <w:tab/>
          <w:delText>6</w:delText>
        </w:r>
      </w:del>
    </w:p>
    <w:p w14:paraId="3F9C8257" w14:textId="3507AB38" w:rsidR="005E2FFB" w:rsidDel="00097B4B" w:rsidRDefault="005E2FFB">
      <w:pPr>
        <w:pStyle w:val="TM2"/>
        <w:rPr>
          <w:del w:id="210" w:author="FOUBERT Christelle" w:date="2025-03-28T15:12:00Z"/>
          <w:rFonts w:asciiTheme="minorHAnsi" w:eastAsiaTheme="minorEastAsia" w:hAnsiTheme="minorHAnsi" w:cstheme="minorBidi"/>
          <w:noProof/>
          <w:color w:val="auto"/>
          <w:sz w:val="22"/>
          <w:szCs w:val="22"/>
        </w:rPr>
      </w:pPr>
      <w:del w:id="211" w:author="FOUBERT Christelle" w:date="2025-03-28T15:12:00Z">
        <w:r w:rsidDel="00097B4B">
          <w:rPr>
            <w:noProof/>
          </w:rPr>
          <w:delText>4.</w:delText>
        </w:r>
        <w:r w:rsidDel="00097B4B">
          <w:rPr>
            <w:rFonts w:asciiTheme="minorHAnsi" w:eastAsiaTheme="minorEastAsia" w:hAnsiTheme="minorHAnsi" w:cstheme="minorBidi"/>
            <w:noProof/>
            <w:color w:val="auto"/>
            <w:sz w:val="22"/>
            <w:szCs w:val="22"/>
          </w:rPr>
          <w:tab/>
        </w:r>
        <w:r w:rsidDel="00097B4B">
          <w:rPr>
            <w:noProof/>
          </w:rPr>
          <w:delText>DISPOSITIONS FINANCIERES</w:delText>
        </w:r>
        <w:r w:rsidDel="00097B4B">
          <w:rPr>
            <w:noProof/>
          </w:rPr>
          <w:tab/>
          <w:delText>6</w:delText>
        </w:r>
      </w:del>
    </w:p>
    <w:p w14:paraId="724109F6" w14:textId="364AAABF" w:rsidR="005E2FFB" w:rsidDel="00097B4B" w:rsidRDefault="005E2FFB">
      <w:pPr>
        <w:pStyle w:val="TM3"/>
        <w:rPr>
          <w:del w:id="212" w:author="FOUBERT Christelle" w:date="2025-03-28T15:12:00Z"/>
          <w:rFonts w:asciiTheme="minorHAnsi" w:eastAsiaTheme="minorEastAsia" w:hAnsiTheme="minorHAnsi" w:cstheme="minorBidi"/>
          <w:sz w:val="22"/>
          <w:szCs w:val="22"/>
        </w:rPr>
      </w:pPr>
      <w:del w:id="213" w:author="FOUBERT Christelle" w:date="2025-03-28T15:12:00Z">
        <w:r w:rsidDel="00097B4B">
          <w:delText>4.1- Forme des prix</w:delText>
        </w:r>
        <w:r w:rsidDel="00097B4B">
          <w:tab/>
          <w:delText>6</w:delText>
        </w:r>
      </w:del>
    </w:p>
    <w:p w14:paraId="442811B6" w14:textId="5CAE7D00" w:rsidR="005E2FFB" w:rsidDel="00097B4B" w:rsidRDefault="005E2FFB">
      <w:pPr>
        <w:pStyle w:val="TM3"/>
        <w:rPr>
          <w:del w:id="214" w:author="FOUBERT Christelle" w:date="2025-03-28T15:12:00Z"/>
          <w:rFonts w:asciiTheme="minorHAnsi" w:eastAsiaTheme="minorEastAsia" w:hAnsiTheme="minorHAnsi" w:cstheme="minorBidi"/>
          <w:sz w:val="22"/>
          <w:szCs w:val="22"/>
        </w:rPr>
      </w:pPr>
      <w:del w:id="215" w:author="FOUBERT Christelle" w:date="2025-03-28T15:12:00Z">
        <w:r w:rsidDel="00097B4B">
          <w:delText>4.2- Contenu des prix</w:delText>
        </w:r>
        <w:r w:rsidDel="00097B4B">
          <w:tab/>
          <w:delText>6</w:delText>
        </w:r>
      </w:del>
    </w:p>
    <w:p w14:paraId="503C49F5" w14:textId="31655665" w:rsidR="005E2FFB" w:rsidDel="00097B4B" w:rsidRDefault="005E2FFB">
      <w:pPr>
        <w:pStyle w:val="TM2"/>
        <w:rPr>
          <w:del w:id="216" w:author="FOUBERT Christelle" w:date="2025-03-28T15:12:00Z"/>
          <w:rFonts w:asciiTheme="minorHAnsi" w:eastAsiaTheme="minorEastAsia" w:hAnsiTheme="minorHAnsi" w:cstheme="minorBidi"/>
          <w:noProof/>
          <w:color w:val="auto"/>
          <w:sz w:val="22"/>
          <w:szCs w:val="22"/>
        </w:rPr>
      </w:pPr>
      <w:del w:id="217" w:author="FOUBERT Christelle" w:date="2025-03-28T15:12:00Z">
        <w:r w:rsidDel="00097B4B">
          <w:rPr>
            <w:noProof/>
          </w:rPr>
          <w:delText>5.</w:delText>
        </w:r>
        <w:r w:rsidDel="00097B4B">
          <w:rPr>
            <w:rFonts w:asciiTheme="minorHAnsi" w:eastAsiaTheme="minorEastAsia" w:hAnsiTheme="minorHAnsi" w:cstheme="minorBidi"/>
            <w:noProof/>
            <w:color w:val="auto"/>
            <w:sz w:val="22"/>
            <w:szCs w:val="22"/>
          </w:rPr>
          <w:tab/>
        </w:r>
        <w:r w:rsidDel="00097B4B">
          <w:rPr>
            <w:noProof/>
          </w:rPr>
          <w:delText>COMMANDE - LIVRAISON - RECEPTION</w:delText>
        </w:r>
        <w:r w:rsidDel="00097B4B">
          <w:rPr>
            <w:noProof/>
          </w:rPr>
          <w:tab/>
          <w:delText>7</w:delText>
        </w:r>
      </w:del>
    </w:p>
    <w:p w14:paraId="33EE29DA" w14:textId="79B96623" w:rsidR="005E2FFB" w:rsidDel="00097B4B" w:rsidRDefault="005E2FFB">
      <w:pPr>
        <w:pStyle w:val="TM3"/>
        <w:rPr>
          <w:del w:id="218" w:author="FOUBERT Christelle" w:date="2025-03-28T15:12:00Z"/>
          <w:rFonts w:asciiTheme="minorHAnsi" w:eastAsiaTheme="minorEastAsia" w:hAnsiTheme="minorHAnsi" w:cstheme="minorBidi"/>
          <w:sz w:val="22"/>
          <w:szCs w:val="22"/>
        </w:rPr>
      </w:pPr>
      <w:del w:id="219" w:author="FOUBERT Christelle" w:date="2025-03-28T15:12:00Z">
        <w:r w:rsidDel="00097B4B">
          <w:delText>5.1- Proposition chiffrée préalable</w:delText>
        </w:r>
        <w:r w:rsidDel="00097B4B">
          <w:tab/>
          <w:delText>7</w:delText>
        </w:r>
      </w:del>
    </w:p>
    <w:p w14:paraId="52C84E9C" w14:textId="74EB894C" w:rsidR="005E2FFB" w:rsidDel="00097B4B" w:rsidRDefault="005E2FFB">
      <w:pPr>
        <w:pStyle w:val="TM3"/>
        <w:rPr>
          <w:del w:id="220" w:author="FOUBERT Christelle" w:date="2025-03-28T15:12:00Z"/>
          <w:rFonts w:asciiTheme="minorHAnsi" w:eastAsiaTheme="minorEastAsia" w:hAnsiTheme="minorHAnsi" w:cstheme="minorBidi"/>
          <w:sz w:val="22"/>
          <w:szCs w:val="22"/>
        </w:rPr>
      </w:pPr>
      <w:del w:id="221" w:author="FOUBERT Christelle" w:date="2025-03-28T15:12:00Z">
        <w:r w:rsidDel="00097B4B">
          <w:delText>5.2- Commandes</w:delText>
        </w:r>
        <w:r w:rsidDel="00097B4B">
          <w:tab/>
          <w:delText>8</w:delText>
        </w:r>
      </w:del>
    </w:p>
    <w:p w14:paraId="697C9C46" w14:textId="5A3193DF" w:rsidR="005E2FFB" w:rsidDel="00097B4B" w:rsidRDefault="005E2FFB">
      <w:pPr>
        <w:pStyle w:val="TM3"/>
        <w:rPr>
          <w:del w:id="222" w:author="FOUBERT Christelle" w:date="2025-03-28T15:12:00Z"/>
          <w:rFonts w:asciiTheme="minorHAnsi" w:eastAsiaTheme="minorEastAsia" w:hAnsiTheme="minorHAnsi" w:cstheme="minorBidi"/>
          <w:sz w:val="22"/>
          <w:szCs w:val="22"/>
        </w:rPr>
      </w:pPr>
      <w:del w:id="223" w:author="FOUBERT Christelle" w:date="2025-03-28T15:12:00Z">
        <w:r w:rsidDel="00097B4B">
          <w:delText>5.3- Livraisons</w:delText>
        </w:r>
        <w:r w:rsidDel="00097B4B">
          <w:tab/>
          <w:delText>11</w:delText>
        </w:r>
      </w:del>
    </w:p>
    <w:p w14:paraId="6C840EF5" w14:textId="7F5136D5" w:rsidR="005E2FFB" w:rsidDel="00097B4B" w:rsidRDefault="005E2FFB">
      <w:pPr>
        <w:pStyle w:val="TM2"/>
        <w:rPr>
          <w:del w:id="224" w:author="FOUBERT Christelle" w:date="2025-03-28T15:12:00Z"/>
          <w:rFonts w:asciiTheme="minorHAnsi" w:eastAsiaTheme="minorEastAsia" w:hAnsiTheme="minorHAnsi" w:cstheme="minorBidi"/>
          <w:noProof/>
          <w:color w:val="auto"/>
          <w:sz w:val="22"/>
          <w:szCs w:val="22"/>
        </w:rPr>
      </w:pPr>
      <w:del w:id="225" w:author="FOUBERT Christelle" w:date="2025-03-28T15:12:00Z">
        <w:r w:rsidDel="00097B4B">
          <w:rPr>
            <w:noProof/>
          </w:rPr>
          <w:delText>6.</w:delText>
        </w:r>
        <w:r w:rsidDel="00097B4B">
          <w:rPr>
            <w:rFonts w:asciiTheme="minorHAnsi" w:eastAsiaTheme="minorEastAsia" w:hAnsiTheme="minorHAnsi" w:cstheme="minorBidi"/>
            <w:noProof/>
            <w:color w:val="auto"/>
            <w:sz w:val="22"/>
            <w:szCs w:val="22"/>
          </w:rPr>
          <w:tab/>
        </w:r>
        <w:r w:rsidDel="00097B4B">
          <w:rPr>
            <w:noProof/>
          </w:rPr>
          <w:delText>DESCRIPTION DES PRESTATIONS ET FOURNITURES DU MARCHE</w:delText>
        </w:r>
        <w:r w:rsidDel="00097B4B">
          <w:rPr>
            <w:noProof/>
          </w:rPr>
          <w:tab/>
          <w:delText>11</w:delText>
        </w:r>
      </w:del>
    </w:p>
    <w:p w14:paraId="213EAB91" w14:textId="70B4C11F" w:rsidR="005E2FFB" w:rsidDel="00097B4B" w:rsidRDefault="005E2FFB">
      <w:pPr>
        <w:pStyle w:val="TM3"/>
        <w:rPr>
          <w:del w:id="226" w:author="FOUBERT Christelle" w:date="2025-03-28T15:12:00Z"/>
          <w:rFonts w:asciiTheme="minorHAnsi" w:eastAsiaTheme="minorEastAsia" w:hAnsiTheme="minorHAnsi" w:cstheme="minorBidi"/>
          <w:sz w:val="22"/>
          <w:szCs w:val="22"/>
        </w:rPr>
      </w:pPr>
      <w:del w:id="227" w:author="FOUBERT Christelle" w:date="2025-03-28T15:12:00Z">
        <w:r w:rsidDel="00097B4B">
          <w:delText>6.1- Modalités d’exécution de la maintenance corrective et évolutive</w:delText>
        </w:r>
        <w:r w:rsidDel="00097B4B">
          <w:tab/>
          <w:delText>12</w:delText>
        </w:r>
      </w:del>
    </w:p>
    <w:p w14:paraId="7C489624" w14:textId="774F1E74" w:rsidR="005E2FFB" w:rsidDel="00097B4B" w:rsidRDefault="005E2FFB">
      <w:pPr>
        <w:pStyle w:val="TM3"/>
        <w:rPr>
          <w:del w:id="228" w:author="FOUBERT Christelle" w:date="2025-03-28T15:12:00Z"/>
          <w:rFonts w:asciiTheme="minorHAnsi" w:eastAsiaTheme="minorEastAsia" w:hAnsiTheme="minorHAnsi" w:cstheme="minorBidi"/>
          <w:sz w:val="22"/>
          <w:szCs w:val="22"/>
        </w:rPr>
      </w:pPr>
      <w:del w:id="229" w:author="FOUBERT Christelle" w:date="2025-03-28T15:12:00Z">
        <w:r w:rsidDel="00097B4B">
          <w:delText>6.2- Modalités d’exécution de la maintenance évolutive éditeur</w:delText>
        </w:r>
        <w:r w:rsidDel="00097B4B">
          <w:tab/>
          <w:delText>18</w:delText>
        </w:r>
      </w:del>
    </w:p>
    <w:p w14:paraId="07B4D353" w14:textId="7070E706" w:rsidR="005E2FFB" w:rsidDel="00097B4B" w:rsidRDefault="005E2FFB">
      <w:pPr>
        <w:pStyle w:val="TM3"/>
        <w:rPr>
          <w:del w:id="230" w:author="FOUBERT Christelle" w:date="2025-03-28T15:12:00Z"/>
          <w:rFonts w:asciiTheme="minorHAnsi" w:eastAsiaTheme="minorEastAsia" w:hAnsiTheme="minorHAnsi" w:cstheme="minorBidi"/>
          <w:sz w:val="22"/>
          <w:szCs w:val="22"/>
        </w:rPr>
      </w:pPr>
      <w:del w:id="231" w:author="FOUBERT Christelle" w:date="2025-03-28T15:12:00Z">
        <w:r w:rsidDel="00097B4B">
          <w:delText>6.3- Modalités de fourniture de licence complémentaire des logiciels</w:delText>
        </w:r>
        <w:r w:rsidDel="00097B4B">
          <w:tab/>
          <w:delText>18</w:delText>
        </w:r>
      </w:del>
    </w:p>
    <w:p w14:paraId="3F1BCE86" w14:textId="0395A737" w:rsidR="005E2FFB" w:rsidDel="00097B4B" w:rsidRDefault="005E2FFB">
      <w:pPr>
        <w:pStyle w:val="TM3"/>
        <w:rPr>
          <w:del w:id="232" w:author="FOUBERT Christelle" w:date="2025-03-28T15:12:00Z"/>
          <w:rFonts w:asciiTheme="minorHAnsi" w:eastAsiaTheme="minorEastAsia" w:hAnsiTheme="minorHAnsi" w:cstheme="minorBidi"/>
          <w:sz w:val="22"/>
          <w:szCs w:val="22"/>
        </w:rPr>
      </w:pPr>
      <w:del w:id="233" w:author="FOUBERT Christelle" w:date="2025-03-28T15:12:00Z">
        <w:r w:rsidDel="00097B4B">
          <w:delText>6.4- Modalités d’exécution des prestations associées à bon de commande</w:delText>
        </w:r>
        <w:r w:rsidDel="00097B4B">
          <w:tab/>
          <w:delText>19</w:delText>
        </w:r>
      </w:del>
    </w:p>
    <w:p w14:paraId="28CECD70" w14:textId="3CC905ED" w:rsidR="005E2FFB" w:rsidDel="00097B4B" w:rsidRDefault="005E2FFB">
      <w:pPr>
        <w:pStyle w:val="TM2"/>
        <w:rPr>
          <w:del w:id="234" w:author="FOUBERT Christelle" w:date="2025-03-28T15:12:00Z"/>
          <w:rFonts w:asciiTheme="minorHAnsi" w:eastAsiaTheme="minorEastAsia" w:hAnsiTheme="minorHAnsi" w:cstheme="minorBidi"/>
          <w:noProof/>
          <w:color w:val="auto"/>
          <w:sz w:val="22"/>
          <w:szCs w:val="22"/>
        </w:rPr>
      </w:pPr>
      <w:del w:id="235" w:author="FOUBERT Christelle" w:date="2025-03-28T15:12:00Z">
        <w:r w:rsidDel="00097B4B">
          <w:rPr>
            <w:noProof/>
          </w:rPr>
          <w:delText>7.</w:delText>
        </w:r>
        <w:r w:rsidDel="00097B4B">
          <w:rPr>
            <w:rFonts w:asciiTheme="minorHAnsi" w:eastAsiaTheme="minorEastAsia" w:hAnsiTheme="minorHAnsi" w:cstheme="minorBidi"/>
            <w:noProof/>
            <w:color w:val="auto"/>
            <w:sz w:val="22"/>
            <w:szCs w:val="22"/>
          </w:rPr>
          <w:tab/>
        </w:r>
        <w:r w:rsidDel="00097B4B">
          <w:rPr>
            <w:noProof/>
          </w:rPr>
          <w:delText>COORDINATION ET SUIVI DE MARCHE</w:delText>
        </w:r>
        <w:r w:rsidDel="00097B4B">
          <w:rPr>
            <w:noProof/>
          </w:rPr>
          <w:tab/>
          <w:delText>21</w:delText>
        </w:r>
      </w:del>
    </w:p>
    <w:p w14:paraId="20AC049A" w14:textId="49A256B5" w:rsidR="005E2FFB" w:rsidDel="00097B4B" w:rsidRDefault="005E2FFB">
      <w:pPr>
        <w:pStyle w:val="TM3"/>
        <w:rPr>
          <w:del w:id="236" w:author="FOUBERT Christelle" w:date="2025-03-28T15:12:00Z"/>
          <w:rFonts w:asciiTheme="minorHAnsi" w:eastAsiaTheme="minorEastAsia" w:hAnsiTheme="minorHAnsi" w:cstheme="minorBidi"/>
          <w:sz w:val="22"/>
          <w:szCs w:val="22"/>
        </w:rPr>
      </w:pPr>
      <w:del w:id="237" w:author="FOUBERT Christelle" w:date="2025-03-28T15:12:00Z">
        <w:r w:rsidRPr="00010A67" w:rsidDel="00097B4B">
          <w:rPr>
            <w:lang w:val="fr-CA"/>
          </w:rPr>
          <w:delText>7.1- Chef de projet du Titulaire</w:delText>
        </w:r>
        <w:r w:rsidDel="00097B4B">
          <w:tab/>
          <w:delText>21</w:delText>
        </w:r>
      </w:del>
    </w:p>
    <w:p w14:paraId="0239434B" w14:textId="133D1626" w:rsidR="005E2FFB" w:rsidDel="00097B4B" w:rsidRDefault="005E2FFB">
      <w:pPr>
        <w:pStyle w:val="TM3"/>
        <w:rPr>
          <w:del w:id="238" w:author="FOUBERT Christelle" w:date="2025-03-28T15:12:00Z"/>
          <w:rFonts w:asciiTheme="minorHAnsi" w:eastAsiaTheme="minorEastAsia" w:hAnsiTheme="minorHAnsi" w:cstheme="minorBidi"/>
          <w:sz w:val="22"/>
          <w:szCs w:val="22"/>
        </w:rPr>
      </w:pPr>
      <w:del w:id="239" w:author="FOUBERT Christelle" w:date="2025-03-28T15:12:00Z">
        <w:r w:rsidRPr="00010A67" w:rsidDel="00097B4B">
          <w:rPr>
            <w:lang w:val="fr-CA"/>
          </w:rPr>
          <w:delText>7.2- Chef de projet de l’AP-HP</w:delText>
        </w:r>
        <w:r w:rsidDel="00097B4B">
          <w:tab/>
          <w:delText>21</w:delText>
        </w:r>
      </w:del>
    </w:p>
    <w:p w14:paraId="69D74253" w14:textId="61929058" w:rsidR="005E2FFB" w:rsidDel="00097B4B" w:rsidRDefault="005E2FFB">
      <w:pPr>
        <w:pStyle w:val="TM3"/>
        <w:rPr>
          <w:del w:id="240" w:author="FOUBERT Christelle" w:date="2025-03-28T15:12:00Z"/>
          <w:rFonts w:asciiTheme="minorHAnsi" w:eastAsiaTheme="minorEastAsia" w:hAnsiTheme="minorHAnsi" w:cstheme="minorBidi"/>
          <w:sz w:val="22"/>
          <w:szCs w:val="22"/>
        </w:rPr>
      </w:pPr>
      <w:del w:id="241" w:author="FOUBERT Christelle" w:date="2025-03-28T15:12:00Z">
        <w:r w:rsidRPr="00010A67" w:rsidDel="00097B4B">
          <w:rPr>
            <w:lang w:val="fr-CA"/>
          </w:rPr>
          <w:delText>7.3- Réunions</w:delText>
        </w:r>
        <w:r w:rsidDel="00097B4B">
          <w:tab/>
          <w:delText>21</w:delText>
        </w:r>
      </w:del>
    </w:p>
    <w:p w14:paraId="02185F32" w14:textId="1FCDBFE7" w:rsidR="005E2FFB" w:rsidDel="00097B4B" w:rsidRDefault="005E2FFB">
      <w:pPr>
        <w:pStyle w:val="TM2"/>
        <w:rPr>
          <w:del w:id="242" w:author="FOUBERT Christelle" w:date="2025-03-28T15:12:00Z"/>
          <w:rFonts w:asciiTheme="minorHAnsi" w:eastAsiaTheme="minorEastAsia" w:hAnsiTheme="minorHAnsi" w:cstheme="minorBidi"/>
          <w:noProof/>
          <w:color w:val="auto"/>
          <w:sz w:val="22"/>
          <w:szCs w:val="22"/>
        </w:rPr>
      </w:pPr>
      <w:del w:id="243" w:author="FOUBERT Christelle" w:date="2025-03-28T15:12:00Z">
        <w:r w:rsidDel="00097B4B">
          <w:rPr>
            <w:noProof/>
          </w:rPr>
          <w:delText>8.</w:delText>
        </w:r>
        <w:r w:rsidDel="00097B4B">
          <w:rPr>
            <w:rFonts w:asciiTheme="minorHAnsi" w:eastAsiaTheme="minorEastAsia" w:hAnsiTheme="minorHAnsi" w:cstheme="minorBidi"/>
            <w:noProof/>
            <w:color w:val="auto"/>
            <w:sz w:val="22"/>
            <w:szCs w:val="22"/>
          </w:rPr>
          <w:tab/>
        </w:r>
        <w:r w:rsidDel="00097B4B">
          <w:rPr>
            <w:noProof/>
          </w:rPr>
          <w:delText>OPERATIONS DE VERIFICATION</w:delText>
        </w:r>
        <w:r w:rsidDel="00097B4B">
          <w:rPr>
            <w:noProof/>
          </w:rPr>
          <w:tab/>
          <w:delText>22</w:delText>
        </w:r>
      </w:del>
    </w:p>
    <w:p w14:paraId="7C08C100" w14:textId="36D18F0F" w:rsidR="005E2FFB" w:rsidDel="00097B4B" w:rsidRDefault="005E2FFB">
      <w:pPr>
        <w:pStyle w:val="TM3"/>
        <w:rPr>
          <w:del w:id="244" w:author="FOUBERT Christelle" w:date="2025-03-28T15:12:00Z"/>
          <w:rFonts w:asciiTheme="minorHAnsi" w:eastAsiaTheme="minorEastAsia" w:hAnsiTheme="minorHAnsi" w:cstheme="minorBidi"/>
          <w:sz w:val="22"/>
          <w:szCs w:val="22"/>
        </w:rPr>
      </w:pPr>
      <w:del w:id="245" w:author="FOUBERT Christelle" w:date="2025-03-28T15:12:00Z">
        <w:r w:rsidDel="00097B4B">
          <w:delText>8.1- Procédure de validation des livrables logiciels</w:delText>
        </w:r>
        <w:r w:rsidDel="00097B4B">
          <w:tab/>
          <w:delText>23</w:delText>
        </w:r>
      </w:del>
    </w:p>
    <w:p w14:paraId="76E113E9" w14:textId="58DECC81" w:rsidR="005E2FFB" w:rsidDel="00097B4B" w:rsidRDefault="005E2FFB">
      <w:pPr>
        <w:pStyle w:val="TM3"/>
        <w:rPr>
          <w:del w:id="246" w:author="FOUBERT Christelle" w:date="2025-03-28T15:12:00Z"/>
          <w:rFonts w:asciiTheme="minorHAnsi" w:eastAsiaTheme="minorEastAsia" w:hAnsiTheme="minorHAnsi" w:cstheme="minorBidi"/>
          <w:sz w:val="22"/>
          <w:szCs w:val="22"/>
        </w:rPr>
      </w:pPr>
      <w:del w:id="247" w:author="FOUBERT Christelle" w:date="2025-03-28T15:12:00Z">
        <w:r w:rsidDel="00097B4B">
          <w:delText>8.2- Procédure de validation des livrables non logiciels et des fournitures</w:delText>
        </w:r>
        <w:r w:rsidDel="00097B4B">
          <w:tab/>
          <w:delText>25</w:delText>
        </w:r>
      </w:del>
    </w:p>
    <w:p w14:paraId="33C5CC9A" w14:textId="5E5958D6" w:rsidR="005E2FFB" w:rsidDel="00097B4B" w:rsidRDefault="005E2FFB">
      <w:pPr>
        <w:pStyle w:val="TM3"/>
        <w:rPr>
          <w:del w:id="248" w:author="FOUBERT Christelle" w:date="2025-03-28T15:12:00Z"/>
          <w:rFonts w:asciiTheme="minorHAnsi" w:eastAsiaTheme="minorEastAsia" w:hAnsiTheme="minorHAnsi" w:cstheme="minorBidi"/>
          <w:sz w:val="22"/>
          <w:szCs w:val="22"/>
        </w:rPr>
      </w:pPr>
      <w:del w:id="249" w:author="FOUBERT Christelle" w:date="2025-03-28T15:12:00Z">
        <w:r w:rsidDel="00097B4B">
          <w:delText>8.3- Prononcé du constat de service fait</w:delText>
        </w:r>
        <w:r w:rsidDel="00097B4B">
          <w:tab/>
          <w:delText>26</w:delText>
        </w:r>
      </w:del>
    </w:p>
    <w:p w14:paraId="46470CA2" w14:textId="290D760F" w:rsidR="005E2FFB" w:rsidDel="00097B4B" w:rsidRDefault="005E2FFB">
      <w:pPr>
        <w:pStyle w:val="TM2"/>
        <w:rPr>
          <w:del w:id="250" w:author="FOUBERT Christelle" w:date="2025-03-28T15:12:00Z"/>
          <w:rFonts w:asciiTheme="minorHAnsi" w:eastAsiaTheme="minorEastAsia" w:hAnsiTheme="minorHAnsi" w:cstheme="minorBidi"/>
          <w:noProof/>
          <w:color w:val="auto"/>
          <w:sz w:val="22"/>
          <w:szCs w:val="22"/>
        </w:rPr>
      </w:pPr>
      <w:del w:id="251" w:author="FOUBERT Christelle" w:date="2025-03-28T15:12:00Z">
        <w:r w:rsidDel="00097B4B">
          <w:rPr>
            <w:noProof/>
          </w:rPr>
          <w:delText>9.</w:delText>
        </w:r>
        <w:r w:rsidDel="00097B4B">
          <w:rPr>
            <w:rFonts w:asciiTheme="minorHAnsi" w:eastAsiaTheme="minorEastAsia" w:hAnsiTheme="minorHAnsi" w:cstheme="minorBidi"/>
            <w:noProof/>
            <w:color w:val="auto"/>
            <w:sz w:val="22"/>
            <w:szCs w:val="22"/>
          </w:rPr>
          <w:tab/>
        </w:r>
        <w:r w:rsidDel="00097B4B">
          <w:rPr>
            <w:noProof/>
          </w:rPr>
          <w:delText>QUALITE DE SERVICE</w:delText>
        </w:r>
        <w:r w:rsidDel="00097B4B">
          <w:rPr>
            <w:noProof/>
          </w:rPr>
          <w:tab/>
          <w:delText>26</w:delText>
        </w:r>
      </w:del>
    </w:p>
    <w:p w14:paraId="2EBC70C7" w14:textId="08B28785" w:rsidR="005E2FFB" w:rsidDel="00097B4B" w:rsidRDefault="005E2FFB">
      <w:pPr>
        <w:pStyle w:val="TM3"/>
        <w:rPr>
          <w:del w:id="252" w:author="FOUBERT Christelle" w:date="2025-03-28T15:12:00Z"/>
          <w:rFonts w:asciiTheme="minorHAnsi" w:eastAsiaTheme="minorEastAsia" w:hAnsiTheme="minorHAnsi" w:cstheme="minorBidi"/>
          <w:sz w:val="22"/>
          <w:szCs w:val="22"/>
        </w:rPr>
      </w:pPr>
      <w:del w:id="253" w:author="FOUBERT Christelle" w:date="2025-03-28T15:12:00Z">
        <w:r w:rsidDel="00097B4B">
          <w:delText>9.1- Définition de la qualité</w:delText>
        </w:r>
        <w:r w:rsidDel="00097B4B">
          <w:tab/>
          <w:delText>26</w:delText>
        </w:r>
      </w:del>
    </w:p>
    <w:p w14:paraId="0E3F588A" w14:textId="5D05AC1C" w:rsidR="005E2FFB" w:rsidDel="00097B4B" w:rsidRDefault="005E2FFB">
      <w:pPr>
        <w:pStyle w:val="TM3"/>
        <w:rPr>
          <w:del w:id="254" w:author="FOUBERT Christelle" w:date="2025-03-28T15:12:00Z"/>
          <w:rFonts w:asciiTheme="minorHAnsi" w:eastAsiaTheme="minorEastAsia" w:hAnsiTheme="minorHAnsi" w:cstheme="minorBidi"/>
          <w:sz w:val="22"/>
          <w:szCs w:val="22"/>
        </w:rPr>
      </w:pPr>
      <w:del w:id="255" w:author="FOUBERT Christelle" w:date="2025-03-28T15:12:00Z">
        <w:r w:rsidDel="00097B4B">
          <w:delText>9.2- Objectif de la qualité de service</w:delText>
        </w:r>
        <w:r w:rsidDel="00097B4B">
          <w:tab/>
          <w:delText>26</w:delText>
        </w:r>
      </w:del>
    </w:p>
    <w:p w14:paraId="2F345C3B" w14:textId="3360DEF7" w:rsidR="005E2FFB" w:rsidDel="00097B4B" w:rsidRDefault="005E2FFB">
      <w:pPr>
        <w:pStyle w:val="TM3"/>
        <w:rPr>
          <w:del w:id="256" w:author="FOUBERT Christelle" w:date="2025-03-28T15:12:00Z"/>
          <w:rFonts w:asciiTheme="minorHAnsi" w:eastAsiaTheme="minorEastAsia" w:hAnsiTheme="minorHAnsi" w:cstheme="minorBidi"/>
          <w:sz w:val="22"/>
          <w:szCs w:val="22"/>
        </w:rPr>
      </w:pPr>
      <w:del w:id="257" w:author="FOUBERT Christelle" w:date="2025-03-28T15:12:00Z">
        <w:r w:rsidDel="00097B4B">
          <w:delText>9.3- Contrôles de la qualité du service</w:delText>
        </w:r>
        <w:r w:rsidDel="00097B4B">
          <w:tab/>
          <w:delText>26</w:delText>
        </w:r>
      </w:del>
    </w:p>
    <w:p w14:paraId="06C322D2" w14:textId="7B9E2C34" w:rsidR="005E2FFB" w:rsidDel="00097B4B" w:rsidRDefault="005E2FFB">
      <w:pPr>
        <w:pStyle w:val="TM2"/>
        <w:rPr>
          <w:del w:id="258" w:author="FOUBERT Christelle" w:date="2025-03-28T15:12:00Z"/>
          <w:rFonts w:asciiTheme="minorHAnsi" w:eastAsiaTheme="minorEastAsia" w:hAnsiTheme="minorHAnsi" w:cstheme="minorBidi"/>
          <w:noProof/>
          <w:color w:val="auto"/>
          <w:sz w:val="22"/>
          <w:szCs w:val="22"/>
        </w:rPr>
      </w:pPr>
      <w:del w:id="259" w:author="FOUBERT Christelle" w:date="2025-03-28T15:12:00Z">
        <w:r w:rsidDel="00097B4B">
          <w:rPr>
            <w:noProof/>
          </w:rPr>
          <w:delText>10.</w:delText>
        </w:r>
        <w:r w:rsidDel="00097B4B">
          <w:rPr>
            <w:rFonts w:asciiTheme="minorHAnsi" w:eastAsiaTheme="minorEastAsia" w:hAnsiTheme="minorHAnsi" w:cstheme="minorBidi"/>
            <w:noProof/>
            <w:color w:val="auto"/>
            <w:sz w:val="22"/>
            <w:szCs w:val="22"/>
          </w:rPr>
          <w:tab/>
        </w:r>
        <w:r w:rsidDel="00097B4B">
          <w:rPr>
            <w:noProof/>
          </w:rPr>
          <w:delText>CONTROLE - SUIVI DU MARCHE</w:delText>
        </w:r>
        <w:r w:rsidDel="00097B4B">
          <w:rPr>
            <w:noProof/>
          </w:rPr>
          <w:tab/>
          <w:delText>27</w:delText>
        </w:r>
      </w:del>
    </w:p>
    <w:p w14:paraId="071B8E89" w14:textId="3C5DEAAA" w:rsidR="005E2FFB" w:rsidDel="00097B4B" w:rsidRDefault="005E2FFB">
      <w:pPr>
        <w:pStyle w:val="TM3"/>
        <w:rPr>
          <w:del w:id="260" w:author="FOUBERT Christelle" w:date="2025-03-28T15:12:00Z"/>
          <w:rFonts w:asciiTheme="minorHAnsi" w:eastAsiaTheme="minorEastAsia" w:hAnsiTheme="minorHAnsi" w:cstheme="minorBidi"/>
          <w:sz w:val="22"/>
          <w:szCs w:val="22"/>
        </w:rPr>
      </w:pPr>
      <w:del w:id="261" w:author="FOUBERT Christelle" w:date="2025-03-28T15:12:00Z">
        <w:r w:rsidDel="00097B4B">
          <w:delText>10.1- Contrôle</w:delText>
        </w:r>
        <w:r w:rsidDel="00097B4B">
          <w:tab/>
          <w:delText>27</w:delText>
        </w:r>
      </w:del>
    </w:p>
    <w:p w14:paraId="4737D2BE" w14:textId="2E74D9A7" w:rsidR="005E2FFB" w:rsidDel="00097B4B" w:rsidRDefault="005E2FFB">
      <w:pPr>
        <w:pStyle w:val="TM3"/>
        <w:rPr>
          <w:del w:id="262" w:author="FOUBERT Christelle" w:date="2025-03-28T15:12:00Z"/>
          <w:rFonts w:asciiTheme="minorHAnsi" w:eastAsiaTheme="minorEastAsia" w:hAnsiTheme="minorHAnsi" w:cstheme="minorBidi"/>
          <w:sz w:val="22"/>
          <w:szCs w:val="22"/>
        </w:rPr>
      </w:pPr>
      <w:del w:id="263" w:author="FOUBERT Christelle" w:date="2025-03-28T15:12:00Z">
        <w:r w:rsidDel="00097B4B">
          <w:delText>10.2- Comité de Pilotage annuel</w:delText>
        </w:r>
        <w:r w:rsidDel="00097B4B">
          <w:tab/>
          <w:delText>27</w:delText>
        </w:r>
      </w:del>
    </w:p>
    <w:p w14:paraId="439CACF9" w14:textId="4DC13531" w:rsidR="005E2FFB" w:rsidDel="00097B4B" w:rsidRDefault="005E2FFB">
      <w:pPr>
        <w:pStyle w:val="TM3"/>
        <w:rPr>
          <w:del w:id="264" w:author="FOUBERT Christelle" w:date="2025-03-28T15:12:00Z"/>
          <w:rFonts w:asciiTheme="minorHAnsi" w:eastAsiaTheme="minorEastAsia" w:hAnsiTheme="minorHAnsi" w:cstheme="minorBidi"/>
          <w:sz w:val="22"/>
          <w:szCs w:val="22"/>
        </w:rPr>
      </w:pPr>
      <w:del w:id="265" w:author="FOUBERT Christelle" w:date="2025-03-28T15:12:00Z">
        <w:r w:rsidDel="00097B4B">
          <w:delText>10.2- Suivi du marché</w:delText>
        </w:r>
        <w:r w:rsidDel="00097B4B">
          <w:tab/>
          <w:delText>27</w:delText>
        </w:r>
      </w:del>
    </w:p>
    <w:p w14:paraId="6CA4A026" w14:textId="734E3811" w:rsidR="005E2FFB" w:rsidDel="00097B4B" w:rsidRDefault="005E2FFB">
      <w:pPr>
        <w:pStyle w:val="TM3"/>
        <w:rPr>
          <w:del w:id="266" w:author="FOUBERT Christelle" w:date="2025-03-28T15:12:00Z"/>
          <w:rFonts w:asciiTheme="minorHAnsi" w:eastAsiaTheme="minorEastAsia" w:hAnsiTheme="minorHAnsi" w:cstheme="minorBidi"/>
          <w:sz w:val="22"/>
          <w:szCs w:val="22"/>
        </w:rPr>
      </w:pPr>
      <w:del w:id="267" w:author="FOUBERT Christelle" w:date="2025-03-28T15:12:00Z">
        <w:r w:rsidDel="00097B4B">
          <w:delText>10.3- Garanties</w:delText>
        </w:r>
        <w:r w:rsidDel="00097B4B">
          <w:tab/>
          <w:delText>28</w:delText>
        </w:r>
      </w:del>
    </w:p>
    <w:p w14:paraId="02A0CDE4" w14:textId="0B04230E" w:rsidR="005E2FFB" w:rsidDel="00097B4B" w:rsidRDefault="005E2FFB">
      <w:pPr>
        <w:pStyle w:val="TM2"/>
        <w:rPr>
          <w:del w:id="268" w:author="FOUBERT Christelle" w:date="2025-03-28T15:12:00Z"/>
          <w:rFonts w:asciiTheme="minorHAnsi" w:eastAsiaTheme="minorEastAsia" w:hAnsiTheme="minorHAnsi" w:cstheme="minorBidi"/>
          <w:noProof/>
          <w:color w:val="auto"/>
          <w:sz w:val="22"/>
          <w:szCs w:val="22"/>
        </w:rPr>
      </w:pPr>
      <w:del w:id="269" w:author="FOUBERT Christelle" w:date="2025-03-28T15:12:00Z">
        <w:r w:rsidDel="00097B4B">
          <w:rPr>
            <w:noProof/>
          </w:rPr>
          <w:delText>11.</w:delText>
        </w:r>
        <w:r w:rsidDel="00097B4B">
          <w:rPr>
            <w:rFonts w:asciiTheme="minorHAnsi" w:eastAsiaTheme="minorEastAsia" w:hAnsiTheme="minorHAnsi" w:cstheme="minorBidi"/>
            <w:noProof/>
            <w:color w:val="auto"/>
            <w:sz w:val="22"/>
            <w:szCs w:val="22"/>
          </w:rPr>
          <w:tab/>
        </w:r>
        <w:r w:rsidDel="00097B4B">
          <w:rPr>
            <w:noProof/>
          </w:rPr>
          <w:delText>PENALITES - RESILIATION</w:delText>
        </w:r>
        <w:r w:rsidDel="00097B4B">
          <w:rPr>
            <w:noProof/>
          </w:rPr>
          <w:tab/>
          <w:delText>30</w:delText>
        </w:r>
      </w:del>
    </w:p>
    <w:p w14:paraId="6E074F82" w14:textId="208F1D69" w:rsidR="005E2FFB" w:rsidDel="00097B4B" w:rsidRDefault="005E2FFB">
      <w:pPr>
        <w:pStyle w:val="TM3"/>
        <w:rPr>
          <w:del w:id="270" w:author="FOUBERT Christelle" w:date="2025-03-28T15:12:00Z"/>
          <w:rFonts w:asciiTheme="minorHAnsi" w:eastAsiaTheme="minorEastAsia" w:hAnsiTheme="minorHAnsi" w:cstheme="minorBidi"/>
          <w:sz w:val="22"/>
          <w:szCs w:val="22"/>
        </w:rPr>
      </w:pPr>
      <w:del w:id="271" w:author="FOUBERT Christelle" w:date="2025-03-28T15:12:00Z">
        <w:r w:rsidDel="00097B4B">
          <w:delText>11.1- Généralités</w:delText>
        </w:r>
        <w:r w:rsidDel="00097B4B">
          <w:tab/>
          <w:delText>30</w:delText>
        </w:r>
      </w:del>
    </w:p>
    <w:p w14:paraId="29822A76" w14:textId="68D71116" w:rsidR="005E2FFB" w:rsidDel="00097B4B" w:rsidRDefault="005E2FFB">
      <w:pPr>
        <w:pStyle w:val="TM3"/>
        <w:rPr>
          <w:del w:id="272" w:author="FOUBERT Christelle" w:date="2025-03-28T15:12:00Z"/>
          <w:rFonts w:asciiTheme="minorHAnsi" w:eastAsiaTheme="minorEastAsia" w:hAnsiTheme="minorHAnsi" w:cstheme="minorBidi"/>
          <w:sz w:val="22"/>
          <w:szCs w:val="22"/>
        </w:rPr>
      </w:pPr>
      <w:del w:id="273" w:author="FOUBERT Christelle" w:date="2025-03-28T15:12:00Z">
        <w:r w:rsidDel="00097B4B">
          <w:delText>11.2- Pénalités pour retard dans la livraison de la solution logicielle ou dans l’exécution d’une commande</w:delText>
        </w:r>
        <w:r w:rsidDel="00097B4B">
          <w:tab/>
          <w:delText>30</w:delText>
        </w:r>
      </w:del>
    </w:p>
    <w:p w14:paraId="01A3C192" w14:textId="270CDAD5" w:rsidR="005E2FFB" w:rsidDel="00097B4B" w:rsidRDefault="005E2FFB">
      <w:pPr>
        <w:pStyle w:val="TM3"/>
        <w:rPr>
          <w:del w:id="274" w:author="FOUBERT Christelle" w:date="2025-03-28T15:12:00Z"/>
          <w:rFonts w:asciiTheme="minorHAnsi" w:eastAsiaTheme="minorEastAsia" w:hAnsiTheme="minorHAnsi" w:cstheme="minorBidi"/>
          <w:sz w:val="22"/>
          <w:szCs w:val="22"/>
        </w:rPr>
      </w:pPr>
      <w:del w:id="275" w:author="FOUBERT Christelle" w:date="2025-03-28T15:12:00Z">
        <w:r w:rsidDel="00097B4B">
          <w:delText>11.3- Pénalités pour indisponibilité</w:delText>
        </w:r>
        <w:r w:rsidDel="00097B4B">
          <w:tab/>
          <w:delText>31</w:delText>
        </w:r>
      </w:del>
    </w:p>
    <w:p w14:paraId="0245A335" w14:textId="6E7AE184" w:rsidR="005E2FFB" w:rsidDel="00097B4B" w:rsidRDefault="005E2FFB">
      <w:pPr>
        <w:pStyle w:val="TM3"/>
        <w:rPr>
          <w:del w:id="276" w:author="FOUBERT Christelle" w:date="2025-03-28T15:12:00Z"/>
          <w:rFonts w:asciiTheme="minorHAnsi" w:eastAsiaTheme="minorEastAsia" w:hAnsiTheme="minorHAnsi" w:cstheme="minorBidi"/>
          <w:sz w:val="22"/>
          <w:szCs w:val="22"/>
        </w:rPr>
      </w:pPr>
      <w:del w:id="277" w:author="FOUBERT Christelle" w:date="2025-03-28T15:12:00Z">
        <w:r w:rsidDel="00097B4B">
          <w:delText>11.4- Pénalités applicables au titre des prestations de maintenance corrective</w:delText>
        </w:r>
        <w:r w:rsidDel="00097B4B">
          <w:tab/>
          <w:delText>31</w:delText>
        </w:r>
      </w:del>
    </w:p>
    <w:p w14:paraId="4492DF54" w14:textId="5812E897" w:rsidR="005E2FFB" w:rsidDel="00097B4B" w:rsidRDefault="005E2FFB">
      <w:pPr>
        <w:pStyle w:val="TM3"/>
        <w:rPr>
          <w:del w:id="278" w:author="FOUBERT Christelle" w:date="2025-03-28T15:12:00Z"/>
          <w:rFonts w:asciiTheme="minorHAnsi" w:eastAsiaTheme="minorEastAsia" w:hAnsiTheme="minorHAnsi" w:cstheme="minorBidi"/>
          <w:sz w:val="22"/>
          <w:szCs w:val="22"/>
        </w:rPr>
      </w:pPr>
      <w:del w:id="279" w:author="FOUBERT Christelle" w:date="2025-03-28T15:12:00Z">
        <w:r w:rsidDel="00097B4B">
          <w:delText>11.5- Résiliation</w:delText>
        </w:r>
        <w:r w:rsidDel="00097B4B">
          <w:tab/>
          <w:delText>32</w:delText>
        </w:r>
      </w:del>
    </w:p>
    <w:p w14:paraId="518E6BE5" w14:textId="1E46784B" w:rsidR="005E2FFB" w:rsidDel="00097B4B" w:rsidRDefault="005E2FFB">
      <w:pPr>
        <w:pStyle w:val="TM2"/>
        <w:rPr>
          <w:del w:id="280" w:author="FOUBERT Christelle" w:date="2025-03-28T15:12:00Z"/>
          <w:rFonts w:asciiTheme="minorHAnsi" w:eastAsiaTheme="minorEastAsia" w:hAnsiTheme="minorHAnsi" w:cstheme="minorBidi"/>
          <w:noProof/>
          <w:color w:val="auto"/>
          <w:sz w:val="22"/>
          <w:szCs w:val="22"/>
        </w:rPr>
      </w:pPr>
      <w:del w:id="281" w:author="FOUBERT Christelle" w:date="2025-03-28T15:12:00Z">
        <w:r w:rsidDel="00097B4B">
          <w:rPr>
            <w:noProof/>
          </w:rPr>
          <w:delText>12.</w:delText>
        </w:r>
        <w:r w:rsidDel="00097B4B">
          <w:rPr>
            <w:rFonts w:asciiTheme="minorHAnsi" w:eastAsiaTheme="minorEastAsia" w:hAnsiTheme="minorHAnsi" w:cstheme="minorBidi"/>
            <w:noProof/>
            <w:color w:val="auto"/>
            <w:sz w:val="22"/>
            <w:szCs w:val="22"/>
          </w:rPr>
          <w:tab/>
        </w:r>
        <w:r w:rsidDel="00097B4B">
          <w:rPr>
            <w:noProof/>
          </w:rPr>
          <w:delText>MODIFICATION DU MARCHE PUBLIC</w:delText>
        </w:r>
        <w:r w:rsidDel="00097B4B">
          <w:rPr>
            <w:noProof/>
          </w:rPr>
          <w:tab/>
          <w:delText>33</w:delText>
        </w:r>
      </w:del>
    </w:p>
    <w:p w14:paraId="5FCE21A2" w14:textId="7D1255B7" w:rsidR="005E2FFB" w:rsidDel="00097B4B" w:rsidRDefault="005E2FFB">
      <w:pPr>
        <w:pStyle w:val="TM3"/>
        <w:rPr>
          <w:del w:id="282" w:author="FOUBERT Christelle" w:date="2025-03-28T15:12:00Z"/>
          <w:rFonts w:asciiTheme="minorHAnsi" w:eastAsiaTheme="minorEastAsia" w:hAnsiTheme="minorHAnsi" w:cstheme="minorBidi"/>
          <w:sz w:val="22"/>
          <w:szCs w:val="22"/>
        </w:rPr>
      </w:pPr>
      <w:del w:id="283" w:author="FOUBERT Christelle" w:date="2025-03-28T15:12:00Z">
        <w:r w:rsidDel="00097B4B">
          <w:delText>12.1- Clause de réexamen</w:delText>
        </w:r>
        <w:r w:rsidDel="00097B4B">
          <w:tab/>
          <w:delText>33</w:delText>
        </w:r>
      </w:del>
    </w:p>
    <w:p w14:paraId="01ED1DD8" w14:textId="4F4B0E18" w:rsidR="005E2FFB" w:rsidDel="00097B4B" w:rsidRDefault="005E2FFB">
      <w:pPr>
        <w:pStyle w:val="TM3"/>
        <w:rPr>
          <w:del w:id="284" w:author="FOUBERT Christelle" w:date="2025-03-28T15:12:00Z"/>
          <w:rFonts w:asciiTheme="minorHAnsi" w:eastAsiaTheme="minorEastAsia" w:hAnsiTheme="minorHAnsi" w:cstheme="minorBidi"/>
          <w:sz w:val="22"/>
          <w:szCs w:val="22"/>
        </w:rPr>
      </w:pPr>
      <w:del w:id="285" w:author="FOUBERT Christelle" w:date="2025-03-28T15:12:00Z">
        <w:r w:rsidDel="00097B4B">
          <w:delText>12.3- Changement de dénomination sociale du Titulaire</w:delText>
        </w:r>
        <w:r w:rsidDel="00097B4B">
          <w:tab/>
          <w:delText>33</w:delText>
        </w:r>
      </w:del>
    </w:p>
    <w:p w14:paraId="009EA0B8" w14:textId="6B623CD8" w:rsidR="005E2FFB" w:rsidDel="00097B4B" w:rsidRDefault="005E2FFB">
      <w:pPr>
        <w:pStyle w:val="TM3"/>
        <w:rPr>
          <w:del w:id="286" w:author="FOUBERT Christelle" w:date="2025-03-28T15:12:00Z"/>
          <w:rFonts w:asciiTheme="minorHAnsi" w:eastAsiaTheme="minorEastAsia" w:hAnsiTheme="minorHAnsi" w:cstheme="minorBidi"/>
          <w:sz w:val="22"/>
          <w:szCs w:val="22"/>
        </w:rPr>
      </w:pPr>
      <w:del w:id="287" w:author="FOUBERT Christelle" w:date="2025-03-28T15:12:00Z">
        <w:r w:rsidDel="00097B4B">
          <w:lastRenderedPageBreak/>
          <w:delText>12.4- Changement de personnalité morale du Titulaire en cours d’exécution</w:delText>
        </w:r>
        <w:r w:rsidDel="00097B4B">
          <w:tab/>
          <w:delText>33</w:delText>
        </w:r>
      </w:del>
    </w:p>
    <w:p w14:paraId="60885DA1" w14:textId="6D42D39D" w:rsidR="005E2FFB" w:rsidDel="00097B4B" w:rsidRDefault="005E2FFB">
      <w:pPr>
        <w:pStyle w:val="TM2"/>
        <w:rPr>
          <w:del w:id="288" w:author="FOUBERT Christelle" w:date="2025-03-28T15:12:00Z"/>
          <w:rFonts w:asciiTheme="minorHAnsi" w:eastAsiaTheme="minorEastAsia" w:hAnsiTheme="minorHAnsi" w:cstheme="minorBidi"/>
          <w:noProof/>
          <w:color w:val="auto"/>
          <w:sz w:val="22"/>
          <w:szCs w:val="22"/>
        </w:rPr>
      </w:pPr>
      <w:del w:id="289" w:author="FOUBERT Christelle" w:date="2025-03-28T15:12:00Z">
        <w:r w:rsidDel="00097B4B">
          <w:rPr>
            <w:noProof/>
          </w:rPr>
          <w:delText>13.</w:delText>
        </w:r>
        <w:r w:rsidDel="00097B4B">
          <w:rPr>
            <w:rFonts w:asciiTheme="minorHAnsi" w:eastAsiaTheme="minorEastAsia" w:hAnsiTheme="minorHAnsi" w:cstheme="minorBidi"/>
            <w:noProof/>
            <w:color w:val="auto"/>
            <w:sz w:val="22"/>
            <w:szCs w:val="22"/>
          </w:rPr>
          <w:tab/>
        </w:r>
        <w:r w:rsidDel="00097B4B">
          <w:rPr>
            <w:noProof/>
          </w:rPr>
          <w:delText>OBLIGATIONS DU TITULAIRE</w:delText>
        </w:r>
        <w:r w:rsidDel="00097B4B">
          <w:rPr>
            <w:noProof/>
          </w:rPr>
          <w:tab/>
          <w:delText>34</w:delText>
        </w:r>
      </w:del>
    </w:p>
    <w:p w14:paraId="6A7CCF75" w14:textId="4686D059" w:rsidR="005E2FFB" w:rsidDel="00097B4B" w:rsidRDefault="005E2FFB">
      <w:pPr>
        <w:pStyle w:val="TM3"/>
        <w:rPr>
          <w:del w:id="290" w:author="FOUBERT Christelle" w:date="2025-03-28T15:12:00Z"/>
          <w:rFonts w:asciiTheme="minorHAnsi" w:eastAsiaTheme="minorEastAsia" w:hAnsiTheme="minorHAnsi" w:cstheme="minorBidi"/>
          <w:sz w:val="22"/>
          <w:szCs w:val="22"/>
        </w:rPr>
      </w:pPr>
      <w:del w:id="291" w:author="FOUBERT Christelle" w:date="2025-03-28T15:12:00Z">
        <w:r w:rsidDel="00097B4B">
          <w:delText>13.1- Certificats</w:delText>
        </w:r>
        <w:r w:rsidDel="00097B4B">
          <w:tab/>
          <w:delText>34</w:delText>
        </w:r>
      </w:del>
    </w:p>
    <w:p w14:paraId="512FB0C4" w14:textId="72148A37" w:rsidR="005E2FFB" w:rsidDel="00097B4B" w:rsidRDefault="005E2FFB">
      <w:pPr>
        <w:pStyle w:val="TM3"/>
        <w:rPr>
          <w:del w:id="292" w:author="FOUBERT Christelle" w:date="2025-03-28T15:12:00Z"/>
          <w:rFonts w:asciiTheme="minorHAnsi" w:eastAsiaTheme="minorEastAsia" w:hAnsiTheme="minorHAnsi" w:cstheme="minorBidi"/>
          <w:sz w:val="22"/>
          <w:szCs w:val="22"/>
        </w:rPr>
      </w:pPr>
      <w:del w:id="293" w:author="FOUBERT Christelle" w:date="2025-03-28T15:12:00Z">
        <w:r w:rsidDel="00097B4B">
          <w:delText>13.2- Confidentialité</w:delText>
        </w:r>
        <w:r w:rsidDel="00097B4B">
          <w:tab/>
          <w:delText>34</w:delText>
        </w:r>
      </w:del>
    </w:p>
    <w:p w14:paraId="2D9D334F" w14:textId="3BD909E6" w:rsidR="005E2FFB" w:rsidDel="00097B4B" w:rsidRDefault="005E2FFB">
      <w:pPr>
        <w:pStyle w:val="TM3"/>
        <w:rPr>
          <w:del w:id="294" w:author="FOUBERT Christelle" w:date="2025-03-28T15:12:00Z"/>
          <w:rFonts w:asciiTheme="minorHAnsi" w:eastAsiaTheme="minorEastAsia" w:hAnsiTheme="minorHAnsi" w:cstheme="minorBidi"/>
          <w:sz w:val="22"/>
          <w:szCs w:val="22"/>
        </w:rPr>
      </w:pPr>
      <w:del w:id="295" w:author="FOUBERT Christelle" w:date="2025-03-28T15:12:00Z">
        <w:r w:rsidDel="00097B4B">
          <w:delText>13.3- Accès aux établissements – Identification</w:delText>
        </w:r>
        <w:r w:rsidDel="00097B4B">
          <w:tab/>
          <w:delText>35</w:delText>
        </w:r>
      </w:del>
    </w:p>
    <w:p w14:paraId="02C62AF4" w14:textId="7CC31684" w:rsidR="005E2FFB" w:rsidDel="00097B4B" w:rsidRDefault="005E2FFB">
      <w:pPr>
        <w:pStyle w:val="TM3"/>
        <w:rPr>
          <w:del w:id="296" w:author="FOUBERT Christelle" w:date="2025-03-28T15:12:00Z"/>
          <w:rFonts w:asciiTheme="minorHAnsi" w:eastAsiaTheme="minorEastAsia" w:hAnsiTheme="minorHAnsi" w:cstheme="minorBidi"/>
          <w:sz w:val="22"/>
          <w:szCs w:val="22"/>
        </w:rPr>
      </w:pPr>
      <w:del w:id="297" w:author="FOUBERT Christelle" w:date="2025-03-28T15:12:00Z">
        <w:r w:rsidDel="00097B4B">
          <w:delText>13.4- Grèves</w:delText>
        </w:r>
        <w:r w:rsidDel="00097B4B">
          <w:tab/>
          <w:delText>35</w:delText>
        </w:r>
      </w:del>
    </w:p>
    <w:p w14:paraId="076A9089" w14:textId="44B99317" w:rsidR="005E2FFB" w:rsidDel="00097B4B" w:rsidRDefault="005E2FFB">
      <w:pPr>
        <w:pStyle w:val="TM2"/>
        <w:rPr>
          <w:del w:id="298" w:author="FOUBERT Christelle" w:date="2025-03-28T15:12:00Z"/>
          <w:rFonts w:asciiTheme="minorHAnsi" w:eastAsiaTheme="minorEastAsia" w:hAnsiTheme="minorHAnsi" w:cstheme="minorBidi"/>
          <w:noProof/>
          <w:color w:val="auto"/>
          <w:sz w:val="22"/>
          <w:szCs w:val="22"/>
        </w:rPr>
      </w:pPr>
      <w:del w:id="299" w:author="FOUBERT Christelle" w:date="2025-03-28T15:12:00Z">
        <w:r w:rsidDel="00097B4B">
          <w:rPr>
            <w:noProof/>
          </w:rPr>
          <w:delText>14.</w:delText>
        </w:r>
        <w:r w:rsidDel="00097B4B">
          <w:rPr>
            <w:rFonts w:asciiTheme="minorHAnsi" w:eastAsiaTheme="minorEastAsia" w:hAnsiTheme="minorHAnsi" w:cstheme="minorBidi"/>
            <w:noProof/>
            <w:color w:val="auto"/>
            <w:sz w:val="22"/>
            <w:szCs w:val="22"/>
          </w:rPr>
          <w:tab/>
        </w:r>
        <w:r w:rsidDel="00097B4B">
          <w:rPr>
            <w:noProof/>
          </w:rPr>
          <w:delText>FACTURATION – PAIEMENT</w:delText>
        </w:r>
        <w:r w:rsidDel="00097B4B">
          <w:rPr>
            <w:noProof/>
          </w:rPr>
          <w:tab/>
          <w:delText>35</w:delText>
        </w:r>
      </w:del>
    </w:p>
    <w:p w14:paraId="1E378C99" w14:textId="5B90E86D" w:rsidR="005E2FFB" w:rsidDel="00097B4B" w:rsidRDefault="005E2FFB">
      <w:pPr>
        <w:pStyle w:val="TM3"/>
        <w:rPr>
          <w:del w:id="300" w:author="FOUBERT Christelle" w:date="2025-03-28T15:12:00Z"/>
          <w:rFonts w:asciiTheme="minorHAnsi" w:eastAsiaTheme="minorEastAsia" w:hAnsiTheme="minorHAnsi" w:cstheme="minorBidi"/>
          <w:sz w:val="22"/>
          <w:szCs w:val="22"/>
        </w:rPr>
      </w:pPr>
      <w:del w:id="301" w:author="FOUBERT Christelle" w:date="2025-03-28T15:12:00Z">
        <w:r w:rsidDel="00097B4B">
          <w:delText>14.1- Facturation</w:delText>
        </w:r>
        <w:r w:rsidDel="00097B4B">
          <w:tab/>
          <w:delText>35</w:delText>
        </w:r>
      </w:del>
    </w:p>
    <w:p w14:paraId="54199639" w14:textId="451357A0" w:rsidR="005E2FFB" w:rsidDel="00097B4B" w:rsidRDefault="005E2FFB">
      <w:pPr>
        <w:pStyle w:val="TM3"/>
        <w:rPr>
          <w:del w:id="302" w:author="FOUBERT Christelle" w:date="2025-03-28T15:12:00Z"/>
          <w:rFonts w:asciiTheme="minorHAnsi" w:eastAsiaTheme="minorEastAsia" w:hAnsiTheme="minorHAnsi" w:cstheme="minorBidi"/>
          <w:sz w:val="22"/>
          <w:szCs w:val="22"/>
        </w:rPr>
      </w:pPr>
      <w:del w:id="303" w:author="FOUBERT Christelle" w:date="2025-03-28T15:12:00Z">
        <w:r w:rsidDel="00097B4B">
          <w:delText>14.2- Paiement</w:delText>
        </w:r>
        <w:r w:rsidDel="00097B4B">
          <w:tab/>
          <w:delText>36</w:delText>
        </w:r>
      </w:del>
    </w:p>
    <w:p w14:paraId="74A4F2B1" w14:textId="7DFB4F17" w:rsidR="005E2FFB" w:rsidDel="00097B4B" w:rsidRDefault="005E2FFB">
      <w:pPr>
        <w:pStyle w:val="TM3"/>
        <w:rPr>
          <w:del w:id="304" w:author="FOUBERT Christelle" w:date="2025-03-28T15:12:00Z"/>
          <w:rFonts w:asciiTheme="minorHAnsi" w:eastAsiaTheme="minorEastAsia" w:hAnsiTheme="minorHAnsi" w:cstheme="minorBidi"/>
          <w:sz w:val="22"/>
          <w:szCs w:val="22"/>
        </w:rPr>
      </w:pPr>
      <w:del w:id="305" w:author="FOUBERT Christelle" w:date="2025-03-28T15:12:00Z">
        <w:r w:rsidDel="00097B4B">
          <w:delText>14.3- Avances</w:delText>
        </w:r>
        <w:r w:rsidDel="00097B4B">
          <w:tab/>
          <w:delText>37</w:delText>
        </w:r>
      </w:del>
    </w:p>
    <w:p w14:paraId="76FF5AB2" w14:textId="2EB7C994" w:rsidR="005E2FFB" w:rsidDel="00097B4B" w:rsidRDefault="005E2FFB">
      <w:pPr>
        <w:pStyle w:val="TM2"/>
        <w:rPr>
          <w:del w:id="306" w:author="FOUBERT Christelle" w:date="2025-03-28T15:12:00Z"/>
          <w:rFonts w:asciiTheme="minorHAnsi" w:eastAsiaTheme="minorEastAsia" w:hAnsiTheme="minorHAnsi" w:cstheme="minorBidi"/>
          <w:noProof/>
          <w:color w:val="auto"/>
          <w:sz w:val="22"/>
          <w:szCs w:val="22"/>
        </w:rPr>
      </w:pPr>
      <w:del w:id="307" w:author="FOUBERT Christelle" w:date="2025-03-28T15:12:00Z">
        <w:r w:rsidDel="00097B4B">
          <w:rPr>
            <w:noProof/>
          </w:rPr>
          <w:delText>15.</w:delText>
        </w:r>
        <w:r w:rsidDel="00097B4B">
          <w:rPr>
            <w:rFonts w:asciiTheme="minorHAnsi" w:eastAsiaTheme="minorEastAsia" w:hAnsiTheme="minorHAnsi" w:cstheme="minorBidi"/>
            <w:noProof/>
            <w:color w:val="auto"/>
            <w:sz w:val="22"/>
            <w:szCs w:val="22"/>
          </w:rPr>
          <w:tab/>
        </w:r>
        <w:r w:rsidDel="00097B4B">
          <w:rPr>
            <w:noProof/>
          </w:rPr>
          <w:delText>ASSURANCES</w:delText>
        </w:r>
        <w:r w:rsidDel="00097B4B">
          <w:rPr>
            <w:noProof/>
          </w:rPr>
          <w:tab/>
          <w:delText>37</w:delText>
        </w:r>
      </w:del>
    </w:p>
    <w:p w14:paraId="3D475C2B" w14:textId="1C88E344" w:rsidR="005E2FFB" w:rsidDel="00097B4B" w:rsidRDefault="005E2FFB">
      <w:pPr>
        <w:pStyle w:val="TM2"/>
        <w:rPr>
          <w:del w:id="308" w:author="FOUBERT Christelle" w:date="2025-03-28T15:12:00Z"/>
          <w:rFonts w:asciiTheme="minorHAnsi" w:eastAsiaTheme="minorEastAsia" w:hAnsiTheme="minorHAnsi" w:cstheme="minorBidi"/>
          <w:noProof/>
          <w:color w:val="auto"/>
          <w:sz w:val="22"/>
          <w:szCs w:val="22"/>
        </w:rPr>
      </w:pPr>
      <w:del w:id="309" w:author="FOUBERT Christelle" w:date="2025-03-28T15:12:00Z">
        <w:r w:rsidDel="00097B4B">
          <w:rPr>
            <w:noProof/>
          </w:rPr>
          <w:delText>16.</w:delText>
        </w:r>
        <w:r w:rsidDel="00097B4B">
          <w:rPr>
            <w:rFonts w:asciiTheme="minorHAnsi" w:eastAsiaTheme="minorEastAsia" w:hAnsiTheme="minorHAnsi" w:cstheme="minorBidi"/>
            <w:noProof/>
            <w:color w:val="auto"/>
            <w:sz w:val="22"/>
            <w:szCs w:val="22"/>
          </w:rPr>
          <w:tab/>
        </w:r>
        <w:r w:rsidDel="00097B4B">
          <w:rPr>
            <w:noProof/>
          </w:rPr>
          <w:delText>NANTISSEMENT</w:delText>
        </w:r>
        <w:r w:rsidDel="00097B4B">
          <w:rPr>
            <w:noProof/>
          </w:rPr>
          <w:tab/>
          <w:delText>37</w:delText>
        </w:r>
      </w:del>
    </w:p>
    <w:p w14:paraId="75A7C10C" w14:textId="25D08DAF" w:rsidR="005E2FFB" w:rsidDel="00097B4B" w:rsidRDefault="005E2FFB">
      <w:pPr>
        <w:pStyle w:val="TM2"/>
        <w:rPr>
          <w:del w:id="310" w:author="FOUBERT Christelle" w:date="2025-03-28T15:12:00Z"/>
          <w:rFonts w:asciiTheme="minorHAnsi" w:eastAsiaTheme="minorEastAsia" w:hAnsiTheme="minorHAnsi" w:cstheme="minorBidi"/>
          <w:noProof/>
          <w:color w:val="auto"/>
          <w:sz w:val="22"/>
          <w:szCs w:val="22"/>
        </w:rPr>
      </w:pPr>
      <w:del w:id="311" w:author="FOUBERT Christelle" w:date="2025-03-28T15:12:00Z">
        <w:r w:rsidDel="00097B4B">
          <w:rPr>
            <w:noProof/>
          </w:rPr>
          <w:delText>17.</w:delText>
        </w:r>
        <w:r w:rsidDel="00097B4B">
          <w:rPr>
            <w:rFonts w:asciiTheme="minorHAnsi" w:eastAsiaTheme="minorEastAsia" w:hAnsiTheme="minorHAnsi" w:cstheme="minorBidi"/>
            <w:noProof/>
            <w:color w:val="auto"/>
            <w:sz w:val="22"/>
            <w:szCs w:val="22"/>
          </w:rPr>
          <w:tab/>
        </w:r>
        <w:r w:rsidDel="00097B4B">
          <w:rPr>
            <w:noProof/>
          </w:rPr>
          <w:delText>RETENUE DE GARANTIE</w:delText>
        </w:r>
        <w:r w:rsidDel="00097B4B">
          <w:rPr>
            <w:noProof/>
          </w:rPr>
          <w:tab/>
          <w:delText>37</w:delText>
        </w:r>
      </w:del>
    </w:p>
    <w:p w14:paraId="3FA5EAFC" w14:textId="3F8C96FE" w:rsidR="005E2FFB" w:rsidDel="00097B4B" w:rsidRDefault="005E2FFB">
      <w:pPr>
        <w:pStyle w:val="TM2"/>
        <w:rPr>
          <w:del w:id="312" w:author="FOUBERT Christelle" w:date="2025-03-28T15:12:00Z"/>
          <w:rFonts w:asciiTheme="minorHAnsi" w:eastAsiaTheme="minorEastAsia" w:hAnsiTheme="minorHAnsi" w:cstheme="minorBidi"/>
          <w:noProof/>
          <w:color w:val="auto"/>
          <w:sz w:val="22"/>
          <w:szCs w:val="22"/>
        </w:rPr>
      </w:pPr>
      <w:del w:id="313" w:author="FOUBERT Christelle" w:date="2025-03-28T15:12:00Z">
        <w:r w:rsidDel="00097B4B">
          <w:rPr>
            <w:noProof/>
          </w:rPr>
          <w:delText>18.</w:delText>
        </w:r>
        <w:r w:rsidDel="00097B4B">
          <w:rPr>
            <w:rFonts w:asciiTheme="minorHAnsi" w:eastAsiaTheme="minorEastAsia" w:hAnsiTheme="minorHAnsi" w:cstheme="minorBidi"/>
            <w:noProof/>
            <w:color w:val="auto"/>
            <w:sz w:val="22"/>
            <w:szCs w:val="22"/>
          </w:rPr>
          <w:tab/>
        </w:r>
        <w:r w:rsidDel="00097B4B">
          <w:rPr>
            <w:noProof/>
          </w:rPr>
          <w:delText>UTILISATION ET PROPRIETE INTELLECTUELLE</w:delText>
        </w:r>
        <w:r w:rsidDel="00097B4B">
          <w:rPr>
            <w:noProof/>
          </w:rPr>
          <w:tab/>
          <w:delText>37</w:delText>
        </w:r>
      </w:del>
    </w:p>
    <w:p w14:paraId="5B34A8AD" w14:textId="00BFE246" w:rsidR="005E2FFB" w:rsidDel="00097B4B" w:rsidRDefault="005E2FFB">
      <w:pPr>
        <w:pStyle w:val="TM2"/>
        <w:rPr>
          <w:del w:id="314" w:author="FOUBERT Christelle" w:date="2025-03-28T15:12:00Z"/>
          <w:rFonts w:asciiTheme="minorHAnsi" w:eastAsiaTheme="minorEastAsia" w:hAnsiTheme="minorHAnsi" w:cstheme="minorBidi"/>
          <w:noProof/>
          <w:color w:val="auto"/>
          <w:sz w:val="22"/>
          <w:szCs w:val="22"/>
        </w:rPr>
      </w:pPr>
      <w:del w:id="315" w:author="FOUBERT Christelle" w:date="2025-03-28T15:12:00Z">
        <w:r w:rsidDel="00097B4B">
          <w:rPr>
            <w:noProof/>
          </w:rPr>
          <w:delText>19.</w:delText>
        </w:r>
        <w:r w:rsidDel="00097B4B">
          <w:rPr>
            <w:rFonts w:asciiTheme="minorHAnsi" w:eastAsiaTheme="minorEastAsia" w:hAnsiTheme="minorHAnsi" w:cstheme="minorBidi"/>
            <w:noProof/>
            <w:color w:val="auto"/>
            <w:sz w:val="22"/>
            <w:szCs w:val="22"/>
          </w:rPr>
          <w:tab/>
        </w:r>
        <w:r w:rsidDel="00097B4B">
          <w:rPr>
            <w:noProof/>
          </w:rPr>
          <w:delText>LITIGES</w:delText>
        </w:r>
        <w:r w:rsidDel="00097B4B">
          <w:rPr>
            <w:noProof/>
          </w:rPr>
          <w:tab/>
          <w:delText>38</w:delText>
        </w:r>
      </w:del>
    </w:p>
    <w:p w14:paraId="0E37DA9B" w14:textId="5228807B" w:rsidR="005E2FFB" w:rsidDel="00097B4B" w:rsidRDefault="005E2FFB">
      <w:pPr>
        <w:pStyle w:val="TM2"/>
        <w:rPr>
          <w:del w:id="316" w:author="FOUBERT Christelle" w:date="2025-03-28T15:12:00Z"/>
          <w:rFonts w:asciiTheme="minorHAnsi" w:eastAsiaTheme="minorEastAsia" w:hAnsiTheme="minorHAnsi" w:cstheme="minorBidi"/>
          <w:noProof/>
          <w:color w:val="auto"/>
          <w:sz w:val="22"/>
          <w:szCs w:val="22"/>
        </w:rPr>
      </w:pPr>
      <w:del w:id="317" w:author="FOUBERT Christelle" w:date="2025-03-28T15:12:00Z">
        <w:r w:rsidDel="00097B4B">
          <w:rPr>
            <w:noProof/>
          </w:rPr>
          <w:delText>20.</w:delText>
        </w:r>
        <w:r w:rsidDel="00097B4B">
          <w:rPr>
            <w:rFonts w:asciiTheme="minorHAnsi" w:eastAsiaTheme="minorEastAsia" w:hAnsiTheme="minorHAnsi" w:cstheme="minorBidi"/>
            <w:noProof/>
            <w:color w:val="auto"/>
            <w:sz w:val="22"/>
            <w:szCs w:val="22"/>
          </w:rPr>
          <w:tab/>
        </w:r>
        <w:r w:rsidDel="00097B4B">
          <w:rPr>
            <w:noProof/>
          </w:rPr>
          <w:delText>DEROGATIONS</w:delText>
        </w:r>
        <w:r w:rsidDel="00097B4B">
          <w:rPr>
            <w:noProof/>
          </w:rPr>
          <w:tab/>
          <w:delText>38</w:delText>
        </w:r>
      </w:del>
    </w:p>
    <w:p w14:paraId="0FCA130D" w14:textId="62FF0842" w:rsidR="005E2FFB" w:rsidDel="00097B4B" w:rsidRDefault="005E2FFB">
      <w:pPr>
        <w:pStyle w:val="TM2"/>
        <w:rPr>
          <w:del w:id="318" w:author="FOUBERT Christelle" w:date="2025-03-28T15:12:00Z"/>
          <w:rFonts w:asciiTheme="minorHAnsi" w:eastAsiaTheme="minorEastAsia" w:hAnsiTheme="minorHAnsi" w:cstheme="minorBidi"/>
          <w:noProof/>
          <w:color w:val="auto"/>
          <w:sz w:val="22"/>
          <w:szCs w:val="22"/>
        </w:rPr>
      </w:pPr>
      <w:del w:id="319" w:author="FOUBERT Christelle" w:date="2025-03-28T15:12:00Z">
        <w:r w:rsidDel="00097B4B">
          <w:rPr>
            <w:noProof/>
          </w:rPr>
          <w:delText>21.</w:delText>
        </w:r>
        <w:r w:rsidDel="00097B4B">
          <w:rPr>
            <w:rFonts w:asciiTheme="minorHAnsi" w:eastAsiaTheme="minorEastAsia" w:hAnsiTheme="minorHAnsi" w:cstheme="minorBidi"/>
            <w:noProof/>
            <w:color w:val="auto"/>
            <w:sz w:val="22"/>
            <w:szCs w:val="22"/>
          </w:rPr>
          <w:tab/>
        </w:r>
        <w:r w:rsidDel="00097B4B">
          <w:rPr>
            <w:noProof/>
          </w:rPr>
          <w:delText>LISTE DES ANNEXES</w:delText>
        </w:r>
        <w:r w:rsidDel="00097B4B">
          <w:rPr>
            <w:noProof/>
          </w:rPr>
          <w:tab/>
          <w:delText>38</w:delText>
        </w:r>
      </w:del>
    </w:p>
    <w:p w14:paraId="03DEF6DB" w14:textId="779C12DE" w:rsidR="00A724D6" w:rsidRDefault="00A724D6" w:rsidP="00A724D6">
      <w:pPr>
        <w:tabs>
          <w:tab w:val="right" w:leader="dot" w:pos="9639"/>
        </w:tabs>
        <w:rPr>
          <w:rFonts w:cs="Arial"/>
          <w:sz w:val="18"/>
          <w:szCs w:val="18"/>
        </w:rPr>
      </w:pPr>
      <w:r w:rsidRPr="00770DDA">
        <w:rPr>
          <w:rFonts w:cs="Open Sans"/>
        </w:rPr>
        <w:fldChar w:fldCharType="end"/>
      </w:r>
    </w:p>
    <w:p w14:paraId="1BB0EC8E" w14:textId="77777777" w:rsidR="00A724D6" w:rsidRDefault="00A724D6" w:rsidP="00A724D6">
      <w:pPr>
        <w:jc w:val="left"/>
        <w:rPr>
          <w:rFonts w:cs="Arial"/>
          <w:sz w:val="18"/>
          <w:szCs w:val="18"/>
        </w:rPr>
      </w:pPr>
      <w:r>
        <w:rPr>
          <w:rFonts w:cs="Arial"/>
          <w:sz w:val="18"/>
          <w:szCs w:val="18"/>
        </w:rPr>
        <w:br w:type="page"/>
      </w:r>
    </w:p>
    <w:p w14:paraId="6A7249F7" w14:textId="5D992D75" w:rsidR="004E51A7" w:rsidRPr="00217279" w:rsidRDefault="004E51A7" w:rsidP="00A4467D">
      <w:pPr>
        <w:pStyle w:val="Titre2"/>
      </w:pPr>
      <w:bookmarkStart w:id="320" w:name="_Toc53131400"/>
      <w:bookmarkStart w:id="321" w:name="_Toc194067142"/>
      <w:r w:rsidRPr="00217279">
        <w:lastRenderedPageBreak/>
        <w:t>P</w:t>
      </w:r>
      <w:r w:rsidR="003515BD" w:rsidRPr="00217279">
        <w:t>RESENTATION DE L’AP-HP</w:t>
      </w:r>
      <w:bookmarkEnd w:id="320"/>
      <w:bookmarkEnd w:id="321"/>
    </w:p>
    <w:p w14:paraId="3D8C69C3" w14:textId="77777777" w:rsidR="004E51A7" w:rsidRPr="004E51A7" w:rsidRDefault="004E51A7" w:rsidP="003A29F8">
      <w:pPr>
        <w:pStyle w:val="TM1"/>
      </w:pPr>
    </w:p>
    <w:p w14:paraId="0D297104" w14:textId="4D6A6BAC" w:rsidR="004E51A7" w:rsidRPr="00770DDA" w:rsidRDefault="004E51A7" w:rsidP="003A29F8">
      <w:pPr>
        <w:rPr>
          <w:rFonts w:cs="Open Sans"/>
        </w:rPr>
      </w:pPr>
      <w:r w:rsidRPr="00770DDA">
        <w:rPr>
          <w:rFonts w:cs="Open Sans"/>
        </w:rPr>
        <w:t>(Source https://www.aphp.fr)</w:t>
      </w:r>
    </w:p>
    <w:p w14:paraId="38F03314" w14:textId="77777777" w:rsidR="00284EED" w:rsidRDefault="00284EED" w:rsidP="003A29F8">
      <w:pPr>
        <w:rPr>
          <w:rFonts w:cs="Open Sans"/>
        </w:rPr>
      </w:pPr>
    </w:p>
    <w:p w14:paraId="232A4952" w14:textId="32105DEE" w:rsidR="004E51A7" w:rsidRPr="00770DDA" w:rsidRDefault="004E51A7" w:rsidP="003A29F8">
      <w:pPr>
        <w:rPr>
          <w:rFonts w:cs="Open Sans"/>
          <w:u w:val="single"/>
        </w:rPr>
      </w:pPr>
      <w:r w:rsidRPr="00770DDA">
        <w:rPr>
          <w:rFonts w:cs="Open Sans"/>
        </w:rPr>
        <w:t>L'Assistance Publique - Hôpitaux de Paris (AP-HP) est un centre hospitalier universitaire à dimension internationale.</w:t>
      </w:r>
    </w:p>
    <w:p w14:paraId="284B8530" w14:textId="3DD53BB8" w:rsidR="004E51A7" w:rsidRDefault="004E51A7" w:rsidP="003A29F8">
      <w:pPr>
        <w:rPr>
          <w:rFonts w:cs="Open Sans"/>
          <w:sz w:val="18"/>
          <w:szCs w:val="18"/>
        </w:rPr>
      </w:pPr>
    </w:p>
    <w:p w14:paraId="3860E067" w14:textId="7B5F32FE" w:rsidR="00284EED" w:rsidRDefault="00284EED" w:rsidP="003A29F8">
      <w:pPr>
        <w:rPr>
          <w:rFonts w:cs="Open Sans"/>
          <w:u w:val="single"/>
          <w:lang w:val="fr-CA"/>
        </w:rPr>
      </w:pPr>
      <w:r w:rsidRPr="00B87C1A">
        <w:rPr>
          <w:rFonts w:cs="Open Sans"/>
          <w:u w:val="single"/>
          <w:lang w:val="fr-CA"/>
        </w:rPr>
        <w:t xml:space="preserve">Quelques chiffres (année </w:t>
      </w:r>
      <w:r>
        <w:rPr>
          <w:rFonts w:cs="Open Sans"/>
          <w:u w:val="single"/>
          <w:lang w:val="fr-CA"/>
        </w:rPr>
        <w:t>2023</w:t>
      </w:r>
      <w:r w:rsidRPr="00B87C1A">
        <w:rPr>
          <w:rFonts w:cs="Open Sans"/>
          <w:u w:val="single"/>
          <w:lang w:val="fr-CA"/>
        </w:rPr>
        <w:t>) pour information :</w:t>
      </w:r>
    </w:p>
    <w:p w14:paraId="0E343CA7" w14:textId="77777777" w:rsidR="00284EED" w:rsidRPr="004E51A7" w:rsidRDefault="00284EED" w:rsidP="003A29F8">
      <w:pPr>
        <w:rPr>
          <w:rFonts w:cs="Open Sans"/>
          <w:sz w:val="18"/>
          <w:szCs w:val="18"/>
        </w:rPr>
      </w:pPr>
    </w:p>
    <w:p w14:paraId="74415754" w14:textId="24DD9C80" w:rsidR="004E51A7" w:rsidRPr="004E51A7" w:rsidRDefault="00284EED" w:rsidP="003A29F8">
      <w:pPr>
        <w:rPr>
          <w:rFonts w:cs="Open Sans"/>
          <w:sz w:val="18"/>
          <w:szCs w:val="18"/>
        </w:rPr>
      </w:pPr>
      <w:r>
        <w:rPr>
          <w:rFonts w:cs="Open Sans"/>
          <w:noProof/>
          <w:sz w:val="18"/>
          <w:szCs w:val="18"/>
        </w:rPr>
        <w:drawing>
          <wp:inline distT="0" distB="0" distL="0" distR="0" wp14:anchorId="2FA0255D" wp14:editId="76EBF661">
            <wp:extent cx="6120765" cy="43160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4316095"/>
                    </a:xfrm>
                    <a:prstGeom prst="rect">
                      <a:avLst/>
                    </a:prstGeom>
                    <a:noFill/>
                  </pic:spPr>
                </pic:pic>
              </a:graphicData>
            </a:graphic>
          </wp:inline>
        </w:drawing>
      </w:r>
    </w:p>
    <w:p w14:paraId="09C02A01" w14:textId="77777777" w:rsidR="004E51A7" w:rsidRPr="004E51A7" w:rsidRDefault="004E51A7" w:rsidP="003A29F8">
      <w:pPr>
        <w:rPr>
          <w:rFonts w:cs="Open Sans"/>
          <w:sz w:val="18"/>
          <w:szCs w:val="18"/>
        </w:rPr>
      </w:pPr>
    </w:p>
    <w:p w14:paraId="455CEA0F" w14:textId="77777777" w:rsidR="00284EED" w:rsidRPr="00B87C1A" w:rsidRDefault="00284EED" w:rsidP="00284EED">
      <w:pPr>
        <w:numPr>
          <w:ilvl w:val="0"/>
          <w:numId w:val="54"/>
        </w:numPr>
        <w:rPr>
          <w:rFonts w:cs="Open Sans"/>
          <w:lang w:val="fr-CA"/>
        </w:rPr>
      </w:pPr>
      <w:r>
        <w:rPr>
          <w:rFonts w:cs="Open Sans"/>
          <w:lang w:val="fr-CA"/>
        </w:rPr>
        <w:t>38</w:t>
      </w:r>
      <w:r w:rsidRPr="00B87C1A">
        <w:rPr>
          <w:rFonts w:cs="Open Sans"/>
          <w:lang w:val="fr-CA"/>
        </w:rPr>
        <w:t xml:space="preserve"> hôpitaux</w:t>
      </w:r>
    </w:p>
    <w:p w14:paraId="188C0CC1" w14:textId="77777777" w:rsidR="00284EED" w:rsidRPr="00B87C1A" w:rsidRDefault="00284EED" w:rsidP="00284EED">
      <w:pPr>
        <w:numPr>
          <w:ilvl w:val="0"/>
          <w:numId w:val="54"/>
        </w:numPr>
        <w:rPr>
          <w:rFonts w:cs="Open Sans"/>
          <w:lang w:val="fr-CA"/>
        </w:rPr>
      </w:pPr>
      <w:r>
        <w:rPr>
          <w:rFonts w:cs="Open Sans"/>
          <w:lang w:val="fr-CA"/>
        </w:rPr>
        <w:t>8</w:t>
      </w:r>
      <w:r w:rsidRPr="00B87C1A">
        <w:rPr>
          <w:rFonts w:cs="Open Sans"/>
          <w:lang w:val="fr-CA"/>
        </w:rPr>
        <w:t xml:space="preserve"> millions de patients</w:t>
      </w:r>
    </w:p>
    <w:p w14:paraId="4FD210A5" w14:textId="77777777" w:rsidR="00284EED" w:rsidRPr="00B87C1A" w:rsidRDefault="00284EED" w:rsidP="00284EED">
      <w:pPr>
        <w:numPr>
          <w:ilvl w:val="0"/>
          <w:numId w:val="54"/>
        </w:numPr>
        <w:rPr>
          <w:rFonts w:cs="Open Sans"/>
          <w:lang w:val="fr-CA"/>
        </w:rPr>
      </w:pPr>
      <w:r w:rsidRPr="00B87C1A">
        <w:rPr>
          <w:rFonts w:cs="Open Sans"/>
          <w:lang w:val="fr-CA"/>
        </w:rPr>
        <w:t xml:space="preserve">100 000 professionnels </w:t>
      </w:r>
      <w:r>
        <w:rPr>
          <w:rFonts w:cs="Open Sans"/>
          <w:lang w:val="fr-CA"/>
        </w:rPr>
        <w:t xml:space="preserve">dont 11 825 médecins, 4 600 internes, 700 sage-femmes, 53 000 personnels paramédicaux et sociaux-éducatifs et 13000 personnels administratifs, techniques et ouvriers </w:t>
      </w:r>
    </w:p>
    <w:p w14:paraId="48D55D30" w14:textId="77777777" w:rsidR="00284EED" w:rsidRPr="00B87C1A" w:rsidRDefault="00284EED" w:rsidP="00284EED">
      <w:pPr>
        <w:numPr>
          <w:ilvl w:val="0"/>
          <w:numId w:val="54"/>
        </w:numPr>
        <w:rPr>
          <w:rFonts w:cs="Open Sans"/>
          <w:lang w:val="fr-CA"/>
        </w:rPr>
      </w:pPr>
      <w:r>
        <w:rPr>
          <w:rFonts w:cs="Open Sans"/>
          <w:lang w:val="fr-CA"/>
        </w:rPr>
        <w:t>Plus de 2 000</w:t>
      </w:r>
      <w:r w:rsidRPr="00B87C1A">
        <w:rPr>
          <w:rFonts w:cs="Open Sans"/>
          <w:lang w:val="fr-CA"/>
        </w:rPr>
        <w:t xml:space="preserve"> bénévoles auprès des patients et familles et plus de 600 volontaires en service civique</w:t>
      </w:r>
    </w:p>
    <w:p w14:paraId="3C64CCB6" w14:textId="77777777" w:rsidR="00284EED" w:rsidRPr="00B87C1A" w:rsidRDefault="00284EED" w:rsidP="00284EED">
      <w:pPr>
        <w:numPr>
          <w:ilvl w:val="0"/>
          <w:numId w:val="54"/>
        </w:numPr>
        <w:rPr>
          <w:rFonts w:cs="Open Sans"/>
          <w:lang w:val="fr-CA"/>
        </w:rPr>
      </w:pPr>
      <w:r>
        <w:rPr>
          <w:rFonts w:cs="Open Sans"/>
          <w:lang w:val="fr-CA"/>
        </w:rPr>
        <w:t>4 420</w:t>
      </w:r>
      <w:r w:rsidRPr="00B87C1A">
        <w:rPr>
          <w:rFonts w:cs="Open Sans"/>
          <w:lang w:val="fr-CA"/>
        </w:rPr>
        <w:t xml:space="preserve"> projets de recherche tous promoteurs confondus, </w:t>
      </w:r>
      <w:r>
        <w:rPr>
          <w:rFonts w:cs="Open Sans"/>
          <w:lang w:val="fr-CA"/>
        </w:rPr>
        <w:t>810</w:t>
      </w:r>
      <w:r w:rsidRPr="00B87C1A">
        <w:rPr>
          <w:rFonts w:cs="Open Sans"/>
          <w:lang w:val="fr-CA"/>
        </w:rPr>
        <w:t xml:space="preserve"> portefeuilles internationaux de brevets actifs</w:t>
      </w:r>
    </w:p>
    <w:p w14:paraId="020E2688" w14:textId="77777777" w:rsidR="00284EED" w:rsidRPr="00B87C1A" w:rsidRDefault="00284EED" w:rsidP="00284EED">
      <w:pPr>
        <w:numPr>
          <w:ilvl w:val="0"/>
          <w:numId w:val="54"/>
        </w:numPr>
        <w:rPr>
          <w:rFonts w:cs="Open Sans"/>
          <w:lang w:val="fr-CA"/>
        </w:rPr>
      </w:pPr>
      <w:r w:rsidRPr="00B87C1A">
        <w:rPr>
          <w:rFonts w:cs="Open Sans"/>
          <w:lang w:val="fr-CA"/>
        </w:rPr>
        <w:t>un médecin sur cinq formé chez nous en lien avec 7 facultés de médecine</w:t>
      </w:r>
    </w:p>
    <w:p w14:paraId="73E8DCA9" w14:textId="77777777" w:rsidR="00284EED" w:rsidRPr="00B87C1A" w:rsidRDefault="00284EED" w:rsidP="00284EED">
      <w:pPr>
        <w:numPr>
          <w:ilvl w:val="0"/>
          <w:numId w:val="54"/>
        </w:numPr>
        <w:rPr>
          <w:rFonts w:cs="Open Sans"/>
          <w:lang w:val="fr-CA"/>
        </w:rPr>
      </w:pPr>
      <w:r>
        <w:rPr>
          <w:rFonts w:cs="Open Sans"/>
          <w:lang w:val="fr-CA"/>
        </w:rPr>
        <w:t>34</w:t>
      </w:r>
      <w:r w:rsidRPr="00B87C1A">
        <w:rPr>
          <w:rFonts w:cs="Open Sans"/>
          <w:lang w:val="fr-CA"/>
        </w:rPr>
        <w:t xml:space="preserve"> écoles, dont </w:t>
      </w:r>
      <w:r>
        <w:rPr>
          <w:rFonts w:cs="Open Sans"/>
          <w:lang w:val="fr-CA"/>
        </w:rPr>
        <w:t>15</w:t>
      </w:r>
      <w:r w:rsidRPr="00B87C1A">
        <w:rPr>
          <w:rFonts w:cs="Open Sans"/>
          <w:lang w:val="fr-CA"/>
        </w:rPr>
        <w:t xml:space="preserve"> instituts de formation en soins infirmiers – IFSI</w:t>
      </w:r>
    </w:p>
    <w:p w14:paraId="47663482" w14:textId="77777777" w:rsidR="00284EED" w:rsidRDefault="00284EED" w:rsidP="00284EED">
      <w:pPr>
        <w:numPr>
          <w:ilvl w:val="0"/>
          <w:numId w:val="54"/>
        </w:numPr>
        <w:rPr>
          <w:rFonts w:cs="Open Sans"/>
          <w:lang w:val="fr-CA"/>
        </w:rPr>
      </w:pPr>
      <w:r w:rsidRPr="00B87C1A">
        <w:rPr>
          <w:rFonts w:cs="Open Sans"/>
          <w:lang w:val="fr-CA"/>
        </w:rPr>
        <w:t xml:space="preserve">un budget de près de </w:t>
      </w:r>
      <w:r>
        <w:rPr>
          <w:rFonts w:cs="Open Sans"/>
          <w:lang w:val="fr-CA"/>
        </w:rPr>
        <w:t>9,6</w:t>
      </w:r>
      <w:r w:rsidRPr="00B87C1A">
        <w:rPr>
          <w:rFonts w:cs="Open Sans"/>
          <w:lang w:val="fr-CA"/>
        </w:rPr>
        <w:t xml:space="preserve"> milliards d’euros</w:t>
      </w:r>
    </w:p>
    <w:p w14:paraId="36F94C66" w14:textId="77777777" w:rsidR="00284EED" w:rsidRPr="004B716C" w:rsidRDefault="00284EED" w:rsidP="00284EED">
      <w:pPr>
        <w:numPr>
          <w:ilvl w:val="0"/>
          <w:numId w:val="54"/>
        </w:numPr>
        <w:rPr>
          <w:rFonts w:cs="Open Sans"/>
          <w:lang w:val="fr-CA"/>
        </w:rPr>
      </w:pPr>
      <w:r>
        <w:t>421 200 passages aux urgences et 2 341 000 appels reçus aux 4 centres 15 de l’AP-H</w:t>
      </w:r>
    </w:p>
    <w:p w14:paraId="14F4B17C" w14:textId="77777777" w:rsidR="00284EED" w:rsidRPr="00B87C1A" w:rsidRDefault="00284EED" w:rsidP="00284EED">
      <w:pPr>
        <w:numPr>
          <w:ilvl w:val="0"/>
          <w:numId w:val="54"/>
        </w:numPr>
        <w:rPr>
          <w:rFonts w:cs="Open Sans"/>
          <w:lang w:val="fr-CA"/>
        </w:rPr>
      </w:pPr>
      <w:r>
        <w:rPr>
          <w:rFonts w:cs="Open Sans"/>
          <w:lang w:val="fr-CA"/>
        </w:rPr>
        <w:t>36 400</w:t>
      </w:r>
      <w:r w:rsidRPr="00B87C1A">
        <w:rPr>
          <w:rFonts w:cs="Open Sans"/>
          <w:lang w:val="fr-CA"/>
        </w:rPr>
        <w:t xml:space="preserve"> naissances</w:t>
      </w:r>
    </w:p>
    <w:p w14:paraId="0A49A004" w14:textId="77777777" w:rsidR="00284EED" w:rsidRPr="004B716C" w:rsidRDefault="00284EED" w:rsidP="00284EED">
      <w:pPr>
        <w:numPr>
          <w:ilvl w:val="0"/>
          <w:numId w:val="54"/>
        </w:numPr>
        <w:rPr>
          <w:rFonts w:cs="Open Sans"/>
          <w:lang w:val="fr-CA"/>
        </w:rPr>
      </w:pPr>
      <w:r>
        <w:t>312 070 actes chirurgicaux, dont 100 800 actes en chirurgie ambulatoire</w:t>
      </w:r>
    </w:p>
    <w:p w14:paraId="458C753F" w14:textId="77777777" w:rsidR="00284EED" w:rsidRDefault="00284EED" w:rsidP="00284EED">
      <w:pPr>
        <w:numPr>
          <w:ilvl w:val="0"/>
          <w:numId w:val="54"/>
        </w:numPr>
        <w:rPr>
          <w:rFonts w:cs="Open Sans"/>
          <w:lang w:val="fr-CA"/>
        </w:rPr>
      </w:pPr>
      <w:r>
        <w:rPr>
          <w:rFonts w:cs="Open Sans"/>
          <w:lang w:val="fr-CA"/>
        </w:rPr>
        <w:t>2 083</w:t>
      </w:r>
      <w:r w:rsidRPr="00B87C1A">
        <w:rPr>
          <w:rFonts w:cs="Open Sans"/>
          <w:lang w:val="fr-CA"/>
        </w:rPr>
        <w:t xml:space="preserve"> greffes</w:t>
      </w:r>
    </w:p>
    <w:p w14:paraId="60737EAB" w14:textId="49578ED6" w:rsidR="004E51A7" w:rsidRPr="00282C37" w:rsidRDefault="00284EED" w:rsidP="00284EED">
      <w:pPr>
        <w:numPr>
          <w:ilvl w:val="0"/>
          <w:numId w:val="54"/>
        </w:numPr>
      </w:pPr>
      <w:r>
        <w:t>Scanner : 511 000 actes</w:t>
      </w:r>
    </w:p>
    <w:p w14:paraId="40FF4A02" w14:textId="76365419" w:rsidR="006E1CFB" w:rsidRPr="00217279" w:rsidRDefault="003515BD" w:rsidP="00A4467D">
      <w:pPr>
        <w:pStyle w:val="Titre2"/>
      </w:pPr>
      <w:bookmarkStart w:id="322" w:name="_Toc53131401"/>
      <w:bookmarkStart w:id="323" w:name="a1"/>
      <w:bookmarkStart w:id="324" w:name="_Toc194067143"/>
      <w:r w:rsidRPr="00217279">
        <w:lastRenderedPageBreak/>
        <w:t>OBJET ET CARACTERISTIQUES DU MARCHE</w:t>
      </w:r>
      <w:bookmarkEnd w:id="322"/>
      <w:bookmarkEnd w:id="324"/>
    </w:p>
    <w:bookmarkEnd w:id="323"/>
    <w:p w14:paraId="531AF340" w14:textId="2EC39F5F" w:rsidR="004C33AF" w:rsidRDefault="004C33AF" w:rsidP="003A29F8">
      <w:pPr>
        <w:rPr>
          <w:rFonts w:cs="Open Sans"/>
          <w:sz w:val="18"/>
          <w:szCs w:val="18"/>
        </w:rPr>
      </w:pPr>
    </w:p>
    <w:p w14:paraId="76662F9E" w14:textId="0C8BA83E" w:rsidR="003515BD" w:rsidRPr="00C9455C" w:rsidRDefault="003515BD" w:rsidP="005E2FFB">
      <w:pPr>
        <w:pStyle w:val="Titre3"/>
      </w:pPr>
      <w:bookmarkStart w:id="325" w:name="_Toc53131402"/>
      <w:bookmarkStart w:id="326" w:name="_Toc194067144"/>
      <w:r w:rsidRPr="00C9455C">
        <w:t xml:space="preserve">2.1- Présentation du logiciel </w:t>
      </w:r>
      <w:r w:rsidR="00506E40">
        <w:t>Progesa II</w:t>
      </w:r>
      <w:bookmarkEnd w:id="325"/>
      <w:bookmarkEnd w:id="326"/>
    </w:p>
    <w:p w14:paraId="493DB297" w14:textId="77777777" w:rsidR="003515BD" w:rsidRDefault="003515BD" w:rsidP="003A29F8">
      <w:pPr>
        <w:rPr>
          <w:rFonts w:cs="Open Sans"/>
          <w:sz w:val="18"/>
          <w:highlight w:val="yellow"/>
        </w:rPr>
      </w:pPr>
    </w:p>
    <w:p w14:paraId="1BD2BCAB" w14:textId="04CC46C2" w:rsidR="00ED3027" w:rsidRPr="00071BA2" w:rsidRDefault="00ED3027" w:rsidP="00ED3027">
      <w:pPr>
        <w:rPr>
          <w:rFonts w:cs="Open Sans"/>
        </w:rPr>
      </w:pPr>
      <w:r w:rsidRPr="00071BA2">
        <w:rPr>
          <w:rFonts w:cs="Open Sans"/>
        </w:rPr>
        <w:t xml:space="preserve">Le logiciel </w:t>
      </w:r>
      <w:r w:rsidR="00506E40" w:rsidRPr="00071BA2">
        <w:rPr>
          <w:rFonts w:cs="Open Sans"/>
        </w:rPr>
        <w:t xml:space="preserve">Progesa II </w:t>
      </w:r>
      <w:r w:rsidRPr="00071BA2">
        <w:rPr>
          <w:rFonts w:cs="Open Sans"/>
        </w:rPr>
        <w:t xml:space="preserve">est destiné aux dépôts de sang et laboratoires receveurs. </w:t>
      </w:r>
      <w:r w:rsidR="00506E40" w:rsidRPr="00071BA2">
        <w:rPr>
          <w:rFonts w:cs="Open Sans"/>
        </w:rPr>
        <w:t xml:space="preserve">Progesa II </w:t>
      </w:r>
      <w:r w:rsidRPr="00071BA2">
        <w:rPr>
          <w:rFonts w:cs="Open Sans"/>
        </w:rPr>
        <w:t>a été développé pour la gestion de l’ensemble des activités relatives aux produits sanguins depuis la collecte jusqu'à la transfusion au lit du patient.</w:t>
      </w:r>
    </w:p>
    <w:p w14:paraId="3D3B8E8D" w14:textId="2A51B7CA" w:rsidR="00ED3027" w:rsidRPr="00071BA2" w:rsidRDefault="00ED3027" w:rsidP="00ED3027">
      <w:pPr>
        <w:pStyle w:val="Corpsdetexte23"/>
        <w:overflowPunct/>
        <w:autoSpaceDE/>
        <w:adjustRightInd/>
        <w:spacing w:before="120" w:after="100" w:afterAutospacing="1" w:line="240" w:lineRule="auto"/>
        <w:rPr>
          <w:rFonts w:ascii="Open Sans" w:hAnsi="Open Sans" w:cs="Open Sans"/>
          <w:sz w:val="20"/>
          <w:lang w:val="fr-FR"/>
        </w:rPr>
      </w:pPr>
      <w:r w:rsidRPr="00071BA2">
        <w:rPr>
          <w:rFonts w:ascii="Open Sans" w:hAnsi="Open Sans" w:cs="Open Sans"/>
          <w:sz w:val="20"/>
          <w:lang w:val="fr-FR"/>
        </w:rPr>
        <w:t>Cette application permet de gérer notamment :</w:t>
      </w:r>
    </w:p>
    <w:p w14:paraId="30D89436" w14:textId="77777777" w:rsidR="00ED3027" w:rsidRPr="00071BA2" w:rsidRDefault="00ED3027" w:rsidP="00386747">
      <w:pPr>
        <w:pStyle w:val="Corpsdetexte23"/>
        <w:numPr>
          <w:ilvl w:val="0"/>
          <w:numId w:val="49"/>
        </w:numPr>
        <w:overflowPunct/>
        <w:autoSpaceDE/>
        <w:adjustRightInd/>
        <w:spacing w:line="240" w:lineRule="auto"/>
        <w:ind w:left="1060" w:hanging="703"/>
        <w:rPr>
          <w:rFonts w:ascii="Open Sans" w:hAnsi="Open Sans" w:cs="Open Sans"/>
          <w:sz w:val="20"/>
          <w:lang w:val="fr-FR"/>
        </w:rPr>
      </w:pPr>
      <w:r w:rsidRPr="00071BA2">
        <w:rPr>
          <w:rFonts w:ascii="Open Sans" w:hAnsi="Open Sans" w:cs="Open Sans"/>
          <w:sz w:val="20"/>
          <w:lang w:val="fr-FR"/>
        </w:rPr>
        <w:t xml:space="preserve">Le dépôt de sang </w:t>
      </w:r>
    </w:p>
    <w:p w14:paraId="7FBA9F0D" w14:textId="77777777" w:rsidR="00ED3027" w:rsidRPr="00071BA2" w:rsidRDefault="00ED3027" w:rsidP="00386747">
      <w:pPr>
        <w:pStyle w:val="Corpsdetexte23"/>
        <w:numPr>
          <w:ilvl w:val="0"/>
          <w:numId w:val="49"/>
        </w:numPr>
        <w:overflowPunct/>
        <w:autoSpaceDE/>
        <w:adjustRightInd/>
        <w:spacing w:line="240" w:lineRule="auto"/>
        <w:ind w:left="1060" w:hanging="703"/>
        <w:rPr>
          <w:rFonts w:ascii="Open Sans" w:hAnsi="Open Sans" w:cs="Open Sans"/>
          <w:sz w:val="20"/>
          <w:lang w:val="fr-FR"/>
        </w:rPr>
      </w:pPr>
      <w:r w:rsidRPr="00071BA2">
        <w:rPr>
          <w:rFonts w:ascii="Open Sans" w:hAnsi="Open Sans" w:cs="Open Sans"/>
          <w:sz w:val="20"/>
          <w:lang w:val="fr-FR"/>
        </w:rPr>
        <w:t>Le dossier transfusionnel patient</w:t>
      </w:r>
    </w:p>
    <w:p w14:paraId="3574A1D8" w14:textId="77777777" w:rsidR="00ED3027" w:rsidRPr="00071BA2" w:rsidRDefault="00ED3027" w:rsidP="00386747">
      <w:pPr>
        <w:pStyle w:val="Corpsdetexte23"/>
        <w:numPr>
          <w:ilvl w:val="0"/>
          <w:numId w:val="49"/>
        </w:numPr>
        <w:overflowPunct/>
        <w:autoSpaceDE/>
        <w:adjustRightInd/>
        <w:spacing w:line="240" w:lineRule="auto"/>
        <w:ind w:left="1060" w:hanging="703"/>
        <w:rPr>
          <w:rFonts w:ascii="Open Sans" w:hAnsi="Open Sans" w:cs="Open Sans"/>
          <w:sz w:val="20"/>
          <w:lang w:val="fr-FR"/>
        </w:rPr>
      </w:pPr>
      <w:r w:rsidRPr="00071BA2">
        <w:rPr>
          <w:rFonts w:ascii="Open Sans" w:hAnsi="Open Sans" w:cs="Open Sans"/>
          <w:sz w:val="20"/>
          <w:lang w:val="fr-FR"/>
        </w:rPr>
        <w:t xml:space="preserve">Les analyses receveurs </w:t>
      </w:r>
    </w:p>
    <w:p w14:paraId="5671B981" w14:textId="77777777" w:rsidR="00ED3027" w:rsidRPr="00071BA2" w:rsidRDefault="00ED3027" w:rsidP="00386747">
      <w:pPr>
        <w:pStyle w:val="Corpsdetexte23"/>
        <w:numPr>
          <w:ilvl w:val="0"/>
          <w:numId w:val="49"/>
        </w:numPr>
        <w:overflowPunct/>
        <w:autoSpaceDE/>
        <w:adjustRightInd/>
        <w:spacing w:line="240" w:lineRule="auto"/>
        <w:ind w:left="1060" w:hanging="703"/>
        <w:rPr>
          <w:rFonts w:ascii="Open Sans" w:hAnsi="Open Sans" w:cs="Open Sans"/>
          <w:sz w:val="20"/>
          <w:lang w:val="fr-FR"/>
        </w:rPr>
      </w:pPr>
      <w:r w:rsidRPr="00071BA2">
        <w:rPr>
          <w:rFonts w:ascii="Open Sans" w:hAnsi="Open Sans" w:cs="Open Sans"/>
          <w:sz w:val="20"/>
          <w:lang w:val="fr-FR"/>
        </w:rPr>
        <w:t xml:space="preserve">Les activités de cross match </w:t>
      </w:r>
    </w:p>
    <w:p w14:paraId="63E66220" w14:textId="77777777" w:rsidR="00ED3027" w:rsidRPr="00071BA2" w:rsidRDefault="00ED3027" w:rsidP="00386747">
      <w:pPr>
        <w:pStyle w:val="Corpsdetexte23"/>
        <w:numPr>
          <w:ilvl w:val="0"/>
          <w:numId w:val="49"/>
        </w:numPr>
        <w:overflowPunct/>
        <w:autoSpaceDE/>
        <w:adjustRightInd/>
        <w:spacing w:after="120" w:line="240" w:lineRule="auto"/>
        <w:ind w:left="1060" w:hanging="703"/>
        <w:rPr>
          <w:rFonts w:ascii="Open Sans" w:hAnsi="Open Sans" w:cs="Open Sans"/>
          <w:sz w:val="20"/>
          <w:lang w:val="fr-FR"/>
        </w:rPr>
      </w:pPr>
      <w:r w:rsidRPr="00071BA2">
        <w:rPr>
          <w:rFonts w:ascii="Open Sans" w:hAnsi="Open Sans" w:cs="Open Sans"/>
          <w:sz w:val="20"/>
          <w:lang w:val="fr-FR"/>
        </w:rPr>
        <w:t xml:space="preserve">La facturation </w:t>
      </w:r>
    </w:p>
    <w:p w14:paraId="184F64C8" w14:textId="77777777" w:rsidR="00ED3027" w:rsidRDefault="00ED3027" w:rsidP="00ED3027">
      <w:pPr>
        <w:rPr>
          <w:rFonts w:ascii="Arial" w:hAnsi="Arial" w:cs="Arial"/>
          <w:sz w:val="22"/>
          <w:szCs w:val="22"/>
        </w:rPr>
      </w:pPr>
    </w:p>
    <w:p w14:paraId="49C834EA" w14:textId="718CC82A" w:rsidR="008851C4" w:rsidRPr="00D82212" w:rsidRDefault="003515BD" w:rsidP="005E2FFB">
      <w:pPr>
        <w:pStyle w:val="Titre3"/>
      </w:pPr>
      <w:bookmarkStart w:id="327" w:name="_Toc53131403"/>
      <w:bookmarkStart w:id="328" w:name="_Toc194067145"/>
      <w:r w:rsidRPr="00D82212">
        <w:t>2</w:t>
      </w:r>
      <w:r w:rsidR="008851C4" w:rsidRPr="00D82212">
        <w:t>.</w:t>
      </w:r>
      <w:r w:rsidRPr="00D82212">
        <w:t>2</w:t>
      </w:r>
      <w:r w:rsidR="008851C4" w:rsidRPr="00D82212">
        <w:t>- Objet du marché</w:t>
      </w:r>
      <w:bookmarkEnd w:id="327"/>
      <w:bookmarkEnd w:id="328"/>
    </w:p>
    <w:p w14:paraId="20A2D4D8" w14:textId="77777777" w:rsidR="008851C4" w:rsidRPr="00D82212" w:rsidRDefault="008851C4" w:rsidP="003A29F8"/>
    <w:p w14:paraId="49619502" w14:textId="6A304114" w:rsidR="008851C4" w:rsidRPr="00D82212" w:rsidRDefault="008851C4" w:rsidP="003A29F8">
      <w:pPr>
        <w:rPr>
          <w:rFonts w:cs="Open Sans"/>
        </w:rPr>
      </w:pPr>
      <w:r w:rsidRPr="00D82212">
        <w:rPr>
          <w:rFonts w:cs="Open Sans"/>
        </w:rPr>
        <w:t xml:space="preserve">Le présent marché a pour objet l’exécution de prestations de maintenance du logiciel </w:t>
      </w:r>
      <w:r w:rsidR="00506E40">
        <w:rPr>
          <w:rFonts w:cs="Open Sans"/>
        </w:rPr>
        <w:t>PROGESA II</w:t>
      </w:r>
      <w:r w:rsidR="00C4264D">
        <w:rPr>
          <w:rFonts w:cs="Open Sans"/>
        </w:rPr>
        <w:t xml:space="preserve"> </w:t>
      </w:r>
      <w:r w:rsidR="0017586E">
        <w:rPr>
          <w:rFonts w:cs="Open Sans"/>
        </w:rPr>
        <w:t>et des évolutions</w:t>
      </w:r>
      <w:r w:rsidR="00ED3027">
        <w:rPr>
          <w:rFonts w:cs="Open Sans"/>
        </w:rPr>
        <w:t xml:space="preserve"> complémentaires</w:t>
      </w:r>
      <w:r w:rsidR="00C80AF5">
        <w:rPr>
          <w:rFonts w:cs="Open Sans"/>
        </w:rPr>
        <w:t xml:space="preserve">, </w:t>
      </w:r>
      <w:r w:rsidRPr="00D82212">
        <w:rPr>
          <w:rFonts w:cs="Open Sans"/>
        </w:rPr>
        <w:t xml:space="preserve">l’acquisition de licences complémentaires et la réalisation de </w:t>
      </w:r>
      <w:r w:rsidRPr="005F4048">
        <w:rPr>
          <w:rFonts w:cs="Open Sans"/>
        </w:rPr>
        <w:t>prestations associées pour l’ensemble des hôpitaux de l’Assistanc</w:t>
      </w:r>
      <w:r w:rsidR="00A741FC" w:rsidRPr="005F4048">
        <w:rPr>
          <w:rFonts w:cs="Open Sans"/>
        </w:rPr>
        <w:t>e Publique - Hôpitaux de Paris.</w:t>
      </w:r>
    </w:p>
    <w:p w14:paraId="61133FEE" w14:textId="77777777" w:rsidR="008851C4" w:rsidRPr="00D82212" w:rsidRDefault="008851C4" w:rsidP="003A29F8"/>
    <w:p w14:paraId="21CC2229" w14:textId="61B1122D" w:rsidR="008851C4" w:rsidRPr="00D82212" w:rsidRDefault="008851C4" w:rsidP="003A29F8">
      <w:r w:rsidRPr="00D82212">
        <w:t>Les prestations qui composent le marché sont décrites à l’article 6 du présent CCP.</w:t>
      </w:r>
    </w:p>
    <w:p w14:paraId="14D537D1" w14:textId="20EC5B33" w:rsidR="00217279" w:rsidRPr="00D82212" w:rsidRDefault="00217279">
      <w:pPr>
        <w:jc w:val="left"/>
        <w:rPr>
          <w:rFonts w:cs="Arial"/>
          <w:b/>
          <w:sz w:val="24"/>
          <w:szCs w:val="24"/>
          <w:u w:val="single"/>
        </w:rPr>
      </w:pPr>
    </w:p>
    <w:p w14:paraId="4BCA37D7" w14:textId="1D565A5C" w:rsidR="003515BD" w:rsidRPr="00D82212" w:rsidRDefault="003515BD" w:rsidP="005E2FFB">
      <w:pPr>
        <w:pStyle w:val="Titre3"/>
      </w:pPr>
      <w:bookmarkStart w:id="329" w:name="_Toc53131404"/>
      <w:bookmarkStart w:id="330" w:name="_Toc194067146"/>
      <w:r w:rsidRPr="00D82212">
        <w:t>2.3- Forme du marché</w:t>
      </w:r>
      <w:bookmarkEnd w:id="329"/>
      <w:bookmarkEnd w:id="330"/>
    </w:p>
    <w:p w14:paraId="022B5DEF" w14:textId="77777777" w:rsidR="003515BD" w:rsidRPr="00D82212" w:rsidRDefault="003515BD" w:rsidP="003A29F8">
      <w:pPr>
        <w:autoSpaceDE w:val="0"/>
        <w:autoSpaceDN w:val="0"/>
        <w:adjustRightInd w:val="0"/>
        <w:rPr>
          <w:rFonts w:eastAsiaTheme="minorHAnsi" w:cs="Arial"/>
          <w:b/>
          <w:iCs/>
          <w:color w:val="auto"/>
          <w:sz w:val="22"/>
          <w:szCs w:val="22"/>
          <w:lang w:eastAsia="en-US"/>
        </w:rPr>
      </w:pPr>
    </w:p>
    <w:p w14:paraId="54BF4043" w14:textId="77777777" w:rsidR="003515BD" w:rsidRPr="00D82212" w:rsidRDefault="003515BD" w:rsidP="003A29F8">
      <w:pPr>
        <w:autoSpaceDE w:val="0"/>
        <w:autoSpaceDN w:val="0"/>
        <w:adjustRightInd w:val="0"/>
        <w:rPr>
          <w:rFonts w:eastAsiaTheme="minorHAnsi" w:cs="Arial"/>
          <w:iCs/>
          <w:color w:val="auto"/>
          <w:lang w:eastAsia="en-US"/>
        </w:rPr>
      </w:pPr>
      <w:r w:rsidRPr="00D82212">
        <w:rPr>
          <w:rFonts w:eastAsiaTheme="minorHAnsi" w:cs="Arial"/>
          <w:iCs/>
          <w:color w:val="auto"/>
          <w:lang w:eastAsia="en-US"/>
        </w:rPr>
        <w:t>Le présent marché est conclu sous la forme d’un accord-cadre mono-attributaire à bons de commande au sens de l’article R. 2162-2 alinéa 2 du Code de la commande publique.</w:t>
      </w:r>
    </w:p>
    <w:p w14:paraId="4F4AEDE0" w14:textId="77777777" w:rsidR="00407207" w:rsidRDefault="00407207" w:rsidP="003A29F8">
      <w:pPr>
        <w:rPr>
          <w:rFonts w:cs="Open Sans"/>
          <w:sz w:val="18"/>
          <w:szCs w:val="18"/>
        </w:rPr>
      </w:pPr>
    </w:p>
    <w:p w14:paraId="0A58DB20" w14:textId="65F095AB" w:rsidR="003515BD" w:rsidRPr="00D82212" w:rsidRDefault="003515BD" w:rsidP="003A29F8">
      <w:pPr>
        <w:rPr>
          <w:rFonts w:cs="Arial"/>
        </w:rPr>
      </w:pPr>
      <w:r w:rsidRPr="00D82212">
        <w:rPr>
          <w:rFonts w:cs="Arial"/>
        </w:rPr>
        <w:t>Conformément à l’article R. 2162-4 du Code de la commande publ</w:t>
      </w:r>
      <w:r w:rsidR="000B2E03">
        <w:rPr>
          <w:rFonts w:cs="Arial"/>
        </w:rPr>
        <w:t xml:space="preserve">ique, l’accord cadre est conclu </w:t>
      </w:r>
      <w:r w:rsidRPr="00D82212">
        <w:rPr>
          <w:rFonts w:cs="Arial"/>
        </w:rPr>
        <w:t xml:space="preserve">sans montant minimum et avec un montant maximum représenté par </w:t>
      </w:r>
      <w:r w:rsidR="000663DF">
        <w:rPr>
          <w:rFonts w:cs="Arial"/>
        </w:rPr>
        <w:t>150</w:t>
      </w:r>
      <w:r w:rsidRPr="00D135D3">
        <w:rPr>
          <w:rFonts w:cs="Arial"/>
        </w:rPr>
        <w:t>% du montant de l’offre</w:t>
      </w:r>
      <w:r w:rsidRPr="00D82212">
        <w:rPr>
          <w:rFonts w:cs="Arial"/>
        </w:rPr>
        <w:t xml:space="preserve"> sur la durée totale du marché.</w:t>
      </w:r>
    </w:p>
    <w:p w14:paraId="34D0163F" w14:textId="7E5F2E63" w:rsidR="003515BD" w:rsidRPr="00D82212" w:rsidRDefault="003515BD" w:rsidP="003A29F8">
      <w:pPr>
        <w:jc w:val="left"/>
        <w:rPr>
          <w:rFonts w:cs="Open Sans"/>
        </w:rPr>
      </w:pPr>
    </w:p>
    <w:p w14:paraId="38F4D6E4" w14:textId="1073A016" w:rsidR="00F83AE8" w:rsidRPr="00D82212" w:rsidRDefault="003515BD" w:rsidP="005E2FFB">
      <w:pPr>
        <w:pStyle w:val="Titre3"/>
      </w:pPr>
      <w:bookmarkStart w:id="331" w:name="_Toc53131405"/>
      <w:bookmarkStart w:id="332" w:name="_Toc194067147"/>
      <w:r w:rsidRPr="00D82212">
        <w:t>2</w:t>
      </w:r>
      <w:r w:rsidR="00AC0DDA" w:rsidRPr="00D82212">
        <w:t>.</w:t>
      </w:r>
      <w:r w:rsidRPr="00D82212">
        <w:t>4</w:t>
      </w:r>
      <w:r w:rsidR="00AC0DDA" w:rsidRPr="00D82212">
        <w:t xml:space="preserve">- </w:t>
      </w:r>
      <w:r w:rsidR="00F83AE8" w:rsidRPr="00D82212">
        <w:t>Durée</w:t>
      </w:r>
      <w:bookmarkEnd w:id="331"/>
      <w:bookmarkEnd w:id="332"/>
    </w:p>
    <w:p w14:paraId="23E4BB67" w14:textId="77777777" w:rsidR="00F83AE8" w:rsidRPr="00D82212" w:rsidRDefault="00F83AE8" w:rsidP="001E6F2D">
      <w:pPr>
        <w:rPr>
          <w:rFonts w:cs="Open Sans"/>
        </w:rPr>
      </w:pPr>
    </w:p>
    <w:p w14:paraId="5E867270" w14:textId="77777777" w:rsidR="00284EED" w:rsidRDefault="00284EED" w:rsidP="00284EED">
      <w:pPr>
        <w:rPr>
          <w:rFonts w:cs="Open Sans"/>
        </w:rPr>
      </w:pPr>
      <w:r w:rsidRPr="00B73823">
        <w:rPr>
          <w:rFonts w:cs="Open Sans"/>
        </w:rPr>
        <w:t xml:space="preserve">Le marché est conclu pour </w:t>
      </w:r>
      <w:r w:rsidRPr="00AA50BB">
        <w:rPr>
          <w:rFonts w:cs="Open Sans"/>
        </w:rPr>
        <w:t>une durée d’un (1) an, renouvelable tacitement trois (3) fois 1 an</w:t>
      </w:r>
      <w:r>
        <w:rPr>
          <w:rFonts w:cs="Open Sans"/>
        </w:rPr>
        <w:t>, à compter de la date de notification.</w:t>
      </w:r>
    </w:p>
    <w:p w14:paraId="66E117B0" w14:textId="77777777" w:rsidR="00284EED" w:rsidRDefault="00284EED" w:rsidP="00284EED">
      <w:pPr>
        <w:rPr>
          <w:rFonts w:cs="Open Sans"/>
        </w:rPr>
      </w:pPr>
    </w:p>
    <w:p w14:paraId="6456B572" w14:textId="77777777" w:rsidR="00284EED" w:rsidRDefault="00284EED" w:rsidP="00284EED">
      <w:pPr>
        <w:rPr>
          <w:rFonts w:cs="Open Sans"/>
        </w:rPr>
      </w:pPr>
      <w:r>
        <w:rPr>
          <w:rFonts w:cs="Open Sans"/>
        </w:rPr>
        <w:t xml:space="preserve">La décision de non-reconduction de l’AP-HP sera notifiée par lettre recommandée avec accusé de réception dans un délai de 3 (trois) mois avant la date anniversaire de la notification du marché. </w:t>
      </w:r>
    </w:p>
    <w:p w14:paraId="6D7BAF94" w14:textId="77777777" w:rsidR="00284EED" w:rsidRDefault="00284EED" w:rsidP="00284EED">
      <w:pPr>
        <w:rPr>
          <w:rFonts w:cs="Open Sans"/>
        </w:rPr>
      </w:pPr>
    </w:p>
    <w:p w14:paraId="3D0BA073" w14:textId="77777777" w:rsidR="00284EED" w:rsidRDefault="00284EED" w:rsidP="00284EED">
      <w:pPr>
        <w:rPr>
          <w:rFonts w:cs="Open Sans"/>
        </w:rPr>
      </w:pPr>
      <w:r>
        <w:rPr>
          <w:rFonts w:cs="Open Sans"/>
        </w:rPr>
        <w:t xml:space="preserve">Le Titulaire ne peut s’opposer à la non-reconduction. </w:t>
      </w:r>
    </w:p>
    <w:p w14:paraId="021733F9" w14:textId="77777777" w:rsidR="00284EED" w:rsidRDefault="00284EED" w:rsidP="00284EED">
      <w:pPr>
        <w:rPr>
          <w:rFonts w:cs="Open Sans"/>
        </w:rPr>
      </w:pPr>
    </w:p>
    <w:p w14:paraId="4F3182EA" w14:textId="77777777" w:rsidR="00284EED" w:rsidRDefault="00284EED" w:rsidP="00284EED">
      <w:pPr>
        <w:rPr>
          <w:rFonts w:cs="Open Sans"/>
        </w:rPr>
      </w:pPr>
      <w:r>
        <w:rPr>
          <w:rFonts w:cs="Open Sans"/>
        </w:rPr>
        <w:t xml:space="preserve">La décision de non-reconduction de l’AP-HP n’ouvre droit à aucune indemnisation. </w:t>
      </w:r>
    </w:p>
    <w:p w14:paraId="39783256" w14:textId="77777777" w:rsidR="00284EED" w:rsidRPr="00832DAF" w:rsidRDefault="00284EED" w:rsidP="00284EED">
      <w:pPr>
        <w:rPr>
          <w:sz w:val="16"/>
          <w:szCs w:val="16"/>
        </w:rPr>
      </w:pPr>
    </w:p>
    <w:p w14:paraId="532FEA3A" w14:textId="77777777" w:rsidR="00284EED" w:rsidRDefault="00284EED" w:rsidP="00284EED">
      <w:pPr>
        <w:rPr>
          <w:rFonts w:cs="Open Sans"/>
        </w:rPr>
      </w:pPr>
      <w:r>
        <w:rPr>
          <w:rFonts w:cs="Open Sans"/>
        </w:rPr>
        <w:t xml:space="preserve">Le délai d’exécution des bons de commande est de douze (12) mois à compter de la date d’émission du bon de commande, sous réserve de l’indication d’un délai d’exécution plus court dans le bon de commande ou dans un planning établi par écrit dans le cadre de l’exécution du présent marché et approuvé de l’AP-HP et du Titulaire. </w:t>
      </w:r>
    </w:p>
    <w:p w14:paraId="70399CDE" w14:textId="77777777" w:rsidR="00284EED" w:rsidRDefault="00284EED" w:rsidP="00284EED">
      <w:pPr>
        <w:rPr>
          <w:rFonts w:cs="Open Sans"/>
        </w:rPr>
      </w:pPr>
    </w:p>
    <w:p w14:paraId="6D43DCC4" w14:textId="253E4BA3" w:rsidR="00284EED" w:rsidRDefault="00284EED" w:rsidP="00284EED">
      <w:pPr>
        <w:rPr>
          <w:rFonts w:cs="Open Sans"/>
        </w:rPr>
      </w:pPr>
      <w:r>
        <w:rPr>
          <w:rFonts w:cs="Open Sans"/>
        </w:rPr>
        <w:lastRenderedPageBreak/>
        <w:t>Aucun bon de commande ne peut être notifié au Titulaire par l’AP-HP postérieurement à l’expiration du marché. L’exécution des bons de commande émis avant la date d’échéance du présent marché peut néanmoins être poursuivie au-delà de cette date d’échéance. Toutefois, aucun bon de commande ne pourra voir son exécution poursuivie au-delà de six (6) mois après cette date.</w:t>
      </w:r>
    </w:p>
    <w:p w14:paraId="5F794F9A" w14:textId="77777777" w:rsidR="00284EED" w:rsidRDefault="00284EED" w:rsidP="00284EED">
      <w:pPr>
        <w:rPr>
          <w:rFonts w:cs="Open Sans"/>
        </w:rPr>
      </w:pPr>
    </w:p>
    <w:p w14:paraId="4BEF9F49" w14:textId="61E87FAF" w:rsidR="00284EED" w:rsidRPr="00B73823" w:rsidRDefault="00284EED" w:rsidP="00284EED">
      <w:pPr>
        <w:rPr>
          <w:rFonts w:cs="Open Sans"/>
        </w:rPr>
      </w:pPr>
      <w:r>
        <w:rPr>
          <w:rFonts w:cs="Open Sans"/>
        </w:rPr>
        <w:t>Sauf mention contraire, tous les délais journaliers s’entendent en jours calendaires</w:t>
      </w:r>
      <w:r w:rsidR="009B107F">
        <w:rPr>
          <w:rFonts w:cs="Open Sans"/>
        </w:rPr>
        <w:t>.</w:t>
      </w:r>
    </w:p>
    <w:p w14:paraId="61174652" w14:textId="77777777" w:rsidR="000F68EA" w:rsidRPr="00D82212" w:rsidRDefault="000F68EA" w:rsidP="003A29F8"/>
    <w:p w14:paraId="5E937128" w14:textId="4D1BD256" w:rsidR="00387FF7" w:rsidRPr="00D82212" w:rsidRDefault="003515BD" w:rsidP="005E2FFB">
      <w:pPr>
        <w:pStyle w:val="Titre3"/>
      </w:pPr>
      <w:bookmarkStart w:id="333" w:name="_Toc53131406"/>
      <w:bookmarkStart w:id="334" w:name="_Toc194067148"/>
      <w:r w:rsidRPr="00D82212">
        <w:t>2</w:t>
      </w:r>
      <w:r w:rsidR="00AC0DDA" w:rsidRPr="00D82212">
        <w:t>.</w:t>
      </w:r>
      <w:r w:rsidRPr="00D82212">
        <w:t>5</w:t>
      </w:r>
      <w:r w:rsidR="00AC0DDA" w:rsidRPr="00D82212">
        <w:t xml:space="preserve">- </w:t>
      </w:r>
      <w:r w:rsidR="00C20E24" w:rsidRPr="00D82212">
        <w:t>Lieu d’exé</w:t>
      </w:r>
      <w:r w:rsidR="00387FF7" w:rsidRPr="00D82212">
        <w:t>cution des prestations</w:t>
      </w:r>
      <w:bookmarkEnd w:id="333"/>
      <w:bookmarkEnd w:id="334"/>
    </w:p>
    <w:p w14:paraId="5968E332" w14:textId="77777777" w:rsidR="00387FF7" w:rsidRPr="00D82212" w:rsidRDefault="00387FF7" w:rsidP="003A29F8">
      <w:pPr>
        <w:tabs>
          <w:tab w:val="center" w:pos="4536"/>
          <w:tab w:val="right" w:pos="9072"/>
        </w:tabs>
        <w:rPr>
          <w:rFonts w:cs="Open Sans"/>
        </w:rPr>
      </w:pPr>
    </w:p>
    <w:p w14:paraId="27E0E2F0" w14:textId="05C3BDBE" w:rsidR="00387FF7" w:rsidRPr="00D82212" w:rsidRDefault="00387FF7" w:rsidP="003A29F8">
      <w:r w:rsidRPr="00D82212">
        <w:t>Les prestations objet du marché sont exécutées par le</w:t>
      </w:r>
      <w:r w:rsidR="00C20E24" w:rsidRPr="00D82212">
        <w:t xml:space="preserve"> </w:t>
      </w:r>
      <w:r w:rsidR="00880F34">
        <w:t>Titulaire</w:t>
      </w:r>
      <w:r w:rsidRPr="00D82212">
        <w:t xml:space="preserve"> dans</w:t>
      </w:r>
      <w:r w:rsidR="00D5007E" w:rsidRPr="00D82212">
        <w:t xml:space="preserve"> ses locaux</w:t>
      </w:r>
      <w:r w:rsidRPr="00D82212">
        <w:t xml:space="preserve"> </w:t>
      </w:r>
      <w:r w:rsidR="00D5007E" w:rsidRPr="00D82212">
        <w:t xml:space="preserve">ou, si besoin, dans </w:t>
      </w:r>
      <w:r w:rsidR="00965190" w:rsidRPr="00D82212">
        <w:t xml:space="preserve">les </w:t>
      </w:r>
      <w:r w:rsidR="000F68EA">
        <w:t>locaux</w:t>
      </w:r>
      <w:r w:rsidR="00E60BFB" w:rsidRPr="00D82212">
        <w:t xml:space="preserve"> de l’Assistance publique - Hôpitaux de Paris.</w:t>
      </w:r>
    </w:p>
    <w:p w14:paraId="397F9AC0" w14:textId="77777777" w:rsidR="00284EED" w:rsidRDefault="00284EED" w:rsidP="003A29F8"/>
    <w:p w14:paraId="2F17F873" w14:textId="0D812BD7" w:rsidR="00A4467D" w:rsidRDefault="00284EED" w:rsidP="003A29F8">
      <w:r w:rsidRPr="00D82212">
        <w:t>Le détail des prestations, objet du marché, est précisé dans le présent cahier des clauses particulières (CCP).</w:t>
      </w:r>
    </w:p>
    <w:p w14:paraId="0EE1A0C8" w14:textId="78B9EEAF" w:rsidR="00284EED" w:rsidRDefault="00284EED" w:rsidP="005E2FFB"/>
    <w:p w14:paraId="1006AA89" w14:textId="17B135D5" w:rsidR="00284EED" w:rsidRDefault="00284EED" w:rsidP="005E2FFB">
      <w:pPr>
        <w:pStyle w:val="Titre3"/>
      </w:pPr>
      <w:bookmarkStart w:id="335" w:name="_Toc194067149"/>
      <w:r>
        <w:t>2.6- Langue du marché</w:t>
      </w:r>
      <w:bookmarkEnd w:id="335"/>
      <w:r>
        <w:t xml:space="preserve"> </w:t>
      </w:r>
    </w:p>
    <w:p w14:paraId="1FBE80E0" w14:textId="77777777" w:rsidR="00284EED" w:rsidRDefault="00284EED" w:rsidP="00284EED">
      <w:pPr>
        <w:rPr>
          <w:rFonts w:cs="Open Sans"/>
        </w:rPr>
      </w:pPr>
    </w:p>
    <w:p w14:paraId="2E0C7A3E" w14:textId="7D4373CD" w:rsidR="00284EED" w:rsidRPr="00B73823" w:rsidRDefault="00284EED" w:rsidP="00284EED">
      <w:pPr>
        <w:rPr>
          <w:rFonts w:cs="Open Sans"/>
        </w:rPr>
      </w:pPr>
      <w:r w:rsidRPr="00B73823">
        <w:rPr>
          <w:rFonts w:cs="Open Sans"/>
        </w:rPr>
        <w:t xml:space="preserve">La langue du marché est le français. </w:t>
      </w:r>
    </w:p>
    <w:p w14:paraId="2FBA728B" w14:textId="77777777" w:rsidR="00284EED" w:rsidRPr="00B73823" w:rsidRDefault="00284EED" w:rsidP="00284EED">
      <w:pPr>
        <w:rPr>
          <w:rFonts w:cs="Open Sans"/>
        </w:rPr>
      </w:pPr>
    </w:p>
    <w:p w14:paraId="6342CD0B" w14:textId="6A62DF86" w:rsidR="00284EED" w:rsidRPr="00284EED" w:rsidRDefault="00284EED" w:rsidP="00284EED">
      <w:pPr>
        <w:rPr>
          <w:rFonts w:cs="Open Sans"/>
        </w:rPr>
      </w:pPr>
      <w:r w:rsidRPr="00B73823">
        <w:rPr>
          <w:rFonts w:cs="Open Sans"/>
        </w:rPr>
        <w:t xml:space="preserve">L’ensemble des documents du marché sont rédigés en français. </w:t>
      </w:r>
    </w:p>
    <w:p w14:paraId="359F1A48" w14:textId="77777777" w:rsidR="003515BD" w:rsidRPr="00D82212" w:rsidRDefault="003515BD" w:rsidP="00A4467D">
      <w:pPr>
        <w:pStyle w:val="Titre2"/>
      </w:pPr>
      <w:bookmarkStart w:id="336" w:name="_Ref17295896"/>
      <w:bookmarkStart w:id="337" w:name="_Toc53131407"/>
      <w:bookmarkStart w:id="338" w:name="a2"/>
      <w:bookmarkStart w:id="339" w:name="_Toc194067150"/>
      <w:r w:rsidRPr="00D82212">
        <w:t>DOCUMENTS CONTRACTUELS</w:t>
      </w:r>
      <w:bookmarkEnd w:id="336"/>
      <w:bookmarkEnd w:id="337"/>
      <w:bookmarkEnd w:id="339"/>
    </w:p>
    <w:bookmarkEnd w:id="338"/>
    <w:p w14:paraId="33C01C5E" w14:textId="77777777" w:rsidR="003515BD" w:rsidRPr="00D82212" w:rsidRDefault="003515BD" w:rsidP="003A29F8">
      <w:pPr>
        <w:rPr>
          <w:rFonts w:cs="Open Sans"/>
          <w:sz w:val="18"/>
          <w:szCs w:val="18"/>
        </w:rPr>
      </w:pPr>
    </w:p>
    <w:p w14:paraId="49853DCB" w14:textId="77777777" w:rsidR="003515BD" w:rsidRPr="00D82212" w:rsidRDefault="003515BD" w:rsidP="003A29F8">
      <w:pPr>
        <w:rPr>
          <w:rFonts w:cs="Arial"/>
        </w:rPr>
      </w:pPr>
      <w:r w:rsidRPr="00D82212">
        <w:rPr>
          <w:rFonts w:cs="Arial"/>
        </w:rPr>
        <w:t>Par dérogation à l’article 4 du CCAG-TIC, le marché est régi par les documents mentionnés ci-après, qui, en cas de dispositions contradictoires, prévalent dans l’ordre décroissant suivant :</w:t>
      </w:r>
    </w:p>
    <w:p w14:paraId="17A082F8" w14:textId="77777777" w:rsidR="003515BD" w:rsidRPr="00D82212" w:rsidRDefault="003515BD" w:rsidP="003A29F8">
      <w:pPr>
        <w:pStyle w:val="En-tte"/>
        <w:tabs>
          <w:tab w:val="clear" w:pos="4536"/>
          <w:tab w:val="clear" w:pos="9072"/>
        </w:tabs>
        <w:rPr>
          <w:rFonts w:cs="Arial"/>
        </w:rPr>
      </w:pPr>
    </w:p>
    <w:p w14:paraId="03CD1EFE" w14:textId="77777777" w:rsidR="003515BD" w:rsidRPr="00D82212" w:rsidRDefault="003515BD" w:rsidP="003A29F8">
      <w:pPr>
        <w:numPr>
          <w:ilvl w:val="0"/>
          <w:numId w:val="3"/>
        </w:numPr>
        <w:rPr>
          <w:rFonts w:cs="Arial"/>
        </w:rPr>
      </w:pPr>
      <w:r w:rsidRPr="00D82212">
        <w:rPr>
          <w:rFonts w:cs="Arial"/>
        </w:rPr>
        <w:t xml:space="preserve">L’acte </w:t>
      </w:r>
      <w:r w:rsidRPr="00D82212">
        <w:rPr>
          <w:rFonts w:cs="Arial"/>
          <w:color w:val="auto"/>
        </w:rPr>
        <w:t>d’engagement (AE)</w:t>
      </w:r>
      <w:r w:rsidRPr="00D82212">
        <w:rPr>
          <w:rFonts w:cs="Arial"/>
        </w:rPr>
        <w:t>;</w:t>
      </w:r>
    </w:p>
    <w:p w14:paraId="6F2AA0E8" w14:textId="10EDB1AE" w:rsidR="003515BD" w:rsidRPr="00D82212" w:rsidRDefault="003515BD" w:rsidP="003A29F8">
      <w:pPr>
        <w:numPr>
          <w:ilvl w:val="0"/>
          <w:numId w:val="3"/>
        </w:numPr>
        <w:rPr>
          <w:rFonts w:cs="Arial"/>
        </w:rPr>
      </w:pPr>
      <w:r w:rsidRPr="00D82212">
        <w:rPr>
          <w:rFonts w:cs="Arial"/>
        </w:rPr>
        <w:t xml:space="preserve">Le présent cahier des clauses particulières (CCP) et ses </w:t>
      </w:r>
      <w:r w:rsidR="00A56910">
        <w:rPr>
          <w:rFonts w:cs="Arial"/>
        </w:rPr>
        <w:t>trois</w:t>
      </w:r>
      <w:r w:rsidRPr="00D82212">
        <w:rPr>
          <w:rFonts w:cs="Arial"/>
        </w:rPr>
        <w:t xml:space="preserve"> annexes ;</w:t>
      </w:r>
    </w:p>
    <w:p w14:paraId="516BCBAE" w14:textId="6E04D1E4" w:rsidR="003515BD" w:rsidRPr="00D82212" w:rsidRDefault="003515BD" w:rsidP="003A29F8">
      <w:pPr>
        <w:numPr>
          <w:ilvl w:val="0"/>
          <w:numId w:val="3"/>
        </w:numPr>
        <w:rPr>
          <w:rFonts w:cs="Arial"/>
        </w:rPr>
      </w:pPr>
      <w:r w:rsidRPr="00D82212">
        <w:rPr>
          <w:rFonts w:cs="Arial"/>
        </w:rPr>
        <w:t>Le cahier des clauses administratives générales applicables aux marchés publics de techniques de l'information et de la communication (CCAG-TIC), en vigueur à la date de la publication de l’avis de mise en concurrence ;</w:t>
      </w:r>
    </w:p>
    <w:p w14:paraId="6352D3B4" w14:textId="77777777" w:rsidR="003515BD" w:rsidRPr="00D82212" w:rsidRDefault="003515BD" w:rsidP="003A29F8">
      <w:pPr>
        <w:pStyle w:val="Listenumros"/>
        <w:numPr>
          <w:ilvl w:val="0"/>
          <w:numId w:val="3"/>
        </w:numPr>
        <w:tabs>
          <w:tab w:val="clear" w:pos="851"/>
        </w:tabs>
        <w:spacing w:before="0" w:after="0" w:line="240" w:lineRule="atLeast"/>
        <w:rPr>
          <w:rFonts w:cs="Arial"/>
          <w:i w:val="0"/>
          <w:sz w:val="20"/>
        </w:rPr>
      </w:pPr>
      <w:r w:rsidRPr="00D82212">
        <w:rPr>
          <w:rFonts w:cs="Arial"/>
          <w:i w:val="0"/>
          <w:sz w:val="20"/>
        </w:rPr>
        <w:t>Le Cadre de Réponse Financier (CdRF).</w:t>
      </w:r>
    </w:p>
    <w:p w14:paraId="2F71C587" w14:textId="77777777" w:rsidR="003515BD" w:rsidRPr="00D82212" w:rsidRDefault="003515BD" w:rsidP="003A29F8">
      <w:pPr>
        <w:pStyle w:val="Listenumros"/>
        <w:numPr>
          <w:ilvl w:val="0"/>
          <w:numId w:val="3"/>
        </w:numPr>
        <w:tabs>
          <w:tab w:val="clear" w:pos="851"/>
        </w:tabs>
        <w:spacing w:before="0" w:after="0" w:line="240" w:lineRule="atLeast"/>
        <w:rPr>
          <w:rFonts w:cs="Arial"/>
          <w:i w:val="0"/>
          <w:sz w:val="20"/>
        </w:rPr>
      </w:pPr>
      <w:r w:rsidRPr="00D82212">
        <w:rPr>
          <w:rFonts w:cs="Arial"/>
          <w:i w:val="0"/>
          <w:sz w:val="20"/>
        </w:rPr>
        <w:t>Les bons de commande émis par l’AP-HP en application du présent marché ;</w:t>
      </w:r>
    </w:p>
    <w:p w14:paraId="1651DEE9" w14:textId="4A7A4164" w:rsidR="003515BD" w:rsidRPr="00D82212" w:rsidRDefault="003515BD" w:rsidP="003A29F8">
      <w:pPr>
        <w:pStyle w:val="Listenumros"/>
        <w:tabs>
          <w:tab w:val="clear" w:pos="360"/>
          <w:tab w:val="clear" w:pos="851"/>
        </w:tabs>
        <w:spacing w:before="0" w:after="0" w:line="240" w:lineRule="atLeast"/>
        <w:ind w:left="505" w:firstLine="0"/>
        <w:rPr>
          <w:rFonts w:cs="Arial"/>
          <w:i w:val="0"/>
          <w:sz w:val="20"/>
        </w:rPr>
      </w:pPr>
    </w:p>
    <w:p w14:paraId="663E9D26" w14:textId="087101A5" w:rsidR="00F83AE8" w:rsidRPr="00D82212" w:rsidRDefault="00387FF7" w:rsidP="00A4467D">
      <w:pPr>
        <w:pStyle w:val="Titre2"/>
      </w:pPr>
      <w:bookmarkStart w:id="340" w:name="_Toc53131408"/>
      <w:bookmarkStart w:id="341" w:name="_Toc194067151"/>
      <w:r w:rsidRPr="00D82212">
        <w:t>DISPOSITIONS FINANCIERES</w:t>
      </w:r>
      <w:bookmarkEnd w:id="340"/>
      <w:bookmarkEnd w:id="341"/>
      <w:r w:rsidRPr="00D82212">
        <w:t xml:space="preserve"> </w:t>
      </w:r>
    </w:p>
    <w:p w14:paraId="6A563B18" w14:textId="77777777" w:rsidR="002412C9" w:rsidRPr="00D82212" w:rsidRDefault="002412C9" w:rsidP="003A29F8">
      <w:pPr>
        <w:rPr>
          <w:rFonts w:cs="Open Sans"/>
          <w:i/>
          <w:vanish/>
        </w:rPr>
      </w:pPr>
    </w:p>
    <w:p w14:paraId="2E945093" w14:textId="3BFAFB79" w:rsidR="00AC0DDA" w:rsidRDefault="0010256D" w:rsidP="005E2FFB">
      <w:pPr>
        <w:pStyle w:val="Titre3"/>
      </w:pPr>
      <w:bookmarkStart w:id="342" w:name="_Toc53131409"/>
      <w:bookmarkStart w:id="343" w:name="_Toc194067152"/>
      <w:r>
        <w:t>4</w:t>
      </w:r>
      <w:r w:rsidR="00AC0DDA" w:rsidRPr="00D82212">
        <w:t>.1- Forme des prix</w:t>
      </w:r>
      <w:bookmarkEnd w:id="342"/>
      <w:bookmarkEnd w:id="343"/>
    </w:p>
    <w:p w14:paraId="7CF4420D" w14:textId="77777777" w:rsidR="00284EED" w:rsidRDefault="00284EED" w:rsidP="00284EED">
      <w:pPr>
        <w:autoSpaceDE w:val="0"/>
        <w:autoSpaceDN w:val="0"/>
        <w:adjustRightInd w:val="0"/>
        <w:jc w:val="left"/>
        <w:rPr>
          <w:rFonts w:ascii="CenturyGothic" w:hAnsi="CenturyGothic" w:cs="CenturyGothic"/>
          <w:color w:val="auto"/>
        </w:rPr>
      </w:pPr>
    </w:p>
    <w:p w14:paraId="4196ED3A" w14:textId="77777777" w:rsidR="00284EED" w:rsidRDefault="00284EED" w:rsidP="00284EED">
      <w:pPr>
        <w:autoSpaceDE w:val="0"/>
        <w:autoSpaceDN w:val="0"/>
        <w:adjustRightInd w:val="0"/>
        <w:jc w:val="left"/>
        <w:rPr>
          <w:rFonts w:cs="Arial"/>
          <w:bCs/>
        </w:rPr>
      </w:pPr>
      <w:r w:rsidRPr="00F574BF">
        <w:rPr>
          <w:rFonts w:cs="Arial"/>
          <w:bCs/>
        </w:rPr>
        <w:t xml:space="preserve">Le marché est </w:t>
      </w:r>
      <w:r w:rsidRPr="00AA50BB">
        <w:rPr>
          <w:rFonts w:cs="Arial"/>
          <w:bCs/>
        </w:rPr>
        <w:t>à prix fermes pour toute la durée du marché.</w:t>
      </w:r>
      <w:r w:rsidRPr="00F574BF">
        <w:rPr>
          <w:rFonts w:cs="Arial"/>
          <w:bCs/>
        </w:rPr>
        <w:t xml:space="preserve"> </w:t>
      </w:r>
    </w:p>
    <w:p w14:paraId="56179153" w14:textId="77777777" w:rsidR="00284EED" w:rsidRPr="00F574BF" w:rsidRDefault="00284EED" w:rsidP="00284EED">
      <w:pPr>
        <w:autoSpaceDE w:val="0"/>
        <w:autoSpaceDN w:val="0"/>
        <w:adjustRightInd w:val="0"/>
        <w:jc w:val="left"/>
        <w:rPr>
          <w:rFonts w:cs="Arial"/>
          <w:bCs/>
        </w:rPr>
      </w:pPr>
    </w:p>
    <w:p w14:paraId="0783E72E" w14:textId="369D0E6A" w:rsidR="00284EED" w:rsidRPr="00E5573C" w:rsidRDefault="00284EED" w:rsidP="003F09F5">
      <w:pPr>
        <w:rPr>
          <w:rFonts w:cs="Arial"/>
        </w:rPr>
      </w:pPr>
      <w:r w:rsidRPr="00AB5982">
        <w:rPr>
          <w:rFonts w:cs="Arial"/>
        </w:rPr>
        <w:t>L’</w:t>
      </w:r>
      <w:r>
        <w:rPr>
          <w:rFonts w:cs="Arial"/>
        </w:rPr>
        <w:t>e</w:t>
      </w:r>
      <w:r w:rsidRPr="00AB5982">
        <w:rPr>
          <w:rFonts w:cs="Arial"/>
        </w:rPr>
        <w:t>uro est la monnaie de compte du marché.</w:t>
      </w:r>
    </w:p>
    <w:p w14:paraId="37C7915B" w14:textId="77777777" w:rsidR="00AC0DDA" w:rsidRPr="00D82212" w:rsidRDefault="00AC0DDA" w:rsidP="003A29F8">
      <w:pPr>
        <w:rPr>
          <w:rFonts w:cs="Open Sans"/>
          <w:b/>
          <w:sz w:val="18"/>
        </w:rPr>
      </w:pPr>
    </w:p>
    <w:p w14:paraId="031A0457" w14:textId="2A2A0807" w:rsidR="00212730" w:rsidRPr="00D82212" w:rsidRDefault="00212730" w:rsidP="003A29F8"/>
    <w:p w14:paraId="1BB18857" w14:textId="6D9615F7" w:rsidR="00282A69" w:rsidRPr="00D82212" w:rsidRDefault="0010256D" w:rsidP="005E2FFB">
      <w:pPr>
        <w:pStyle w:val="Titre3"/>
      </w:pPr>
      <w:bookmarkStart w:id="344" w:name="_Toc382491934"/>
      <w:bookmarkStart w:id="345" w:name="_Toc53131410"/>
      <w:bookmarkStart w:id="346" w:name="_Toc194067153"/>
      <w:r>
        <w:t>4</w:t>
      </w:r>
      <w:r w:rsidR="00282A69" w:rsidRPr="00D82212">
        <w:t>.2- Contenu des prix</w:t>
      </w:r>
      <w:bookmarkEnd w:id="344"/>
      <w:bookmarkEnd w:id="345"/>
      <w:bookmarkEnd w:id="346"/>
    </w:p>
    <w:p w14:paraId="533D89A6" w14:textId="0DDBD884" w:rsidR="00282A69" w:rsidRPr="00D82212" w:rsidRDefault="00282A69" w:rsidP="003A29F8">
      <w:bookmarkStart w:id="347" w:name="_Toc382491935"/>
    </w:p>
    <w:bookmarkEnd w:id="347"/>
    <w:p w14:paraId="1237509A" w14:textId="72D228A7" w:rsidR="00EF39B1" w:rsidRPr="00506E40" w:rsidRDefault="00EF39B1" w:rsidP="00EF39B1">
      <w:r w:rsidRPr="00506E40">
        <w:t xml:space="preserve">D’une manière générale, les prix sont réputés comprendre tous les frais et dépenses nécessaires à l’initialisation du marché, à son exécution et à son suivi, à la maîtrise d'œuvre d'ensemble, et au respect des obligations de résultat prises par le </w:t>
      </w:r>
      <w:r w:rsidR="00880F34" w:rsidRPr="00506E40">
        <w:t>Titulaire</w:t>
      </w:r>
      <w:r w:rsidRPr="00506E40">
        <w:t xml:space="preserve"> au titre du présent marché. Les prix du présent marché sont réputés comprendre toutes charges fiscales, parafiscales ou autres frappant obligatoirement la prestation ou fourniture, ainsi que tous les frais, notamment de déplacement et d’hébergement du </w:t>
      </w:r>
      <w:r w:rsidRPr="00506E40">
        <w:lastRenderedPageBreak/>
        <w:t xml:space="preserve">personnel </w:t>
      </w:r>
      <w:r w:rsidR="00880F34" w:rsidRPr="00506E40">
        <w:t>Titulaire</w:t>
      </w:r>
      <w:r w:rsidRPr="00506E40">
        <w:t xml:space="preserve"> en Île-de-France ou hors Île-de-France, mais aussi les frais éventuels de transport ou livraison (franco de port et d'em</w:t>
      </w:r>
      <w:r w:rsidR="00506E40">
        <w:t>ballage).</w:t>
      </w:r>
    </w:p>
    <w:p w14:paraId="6F1BEAFA" w14:textId="77777777" w:rsidR="00EF39B1" w:rsidRPr="00506E40" w:rsidRDefault="00EF39B1" w:rsidP="00EF39B1"/>
    <w:p w14:paraId="1D125A28" w14:textId="72489DE1" w:rsidR="00EF39B1" w:rsidRPr="00506E40" w:rsidRDefault="00880F34" w:rsidP="00EF39B1">
      <w:r w:rsidRPr="00506E40">
        <w:t>Le Titulaire</w:t>
      </w:r>
      <w:r w:rsidR="00EF39B1" w:rsidRPr="00506E40">
        <w:t xml:space="preserve"> prend également à sa charge :</w:t>
      </w:r>
    </w:p>
    <w:p w14:paraId="64196235" w14:textId="55A42849" w:rsidR="00EF39B1" w:rsidRPr="00506E40" w:rsidRDefault="00EF39B1" w:rsidP="00386747">
      <w:pPr>
        <w:pStyle w:val="Paragraphedeliste"/>
        <w:numPr>
          <w:ilvl w:val="1"/>
          <w:numId w:val="41"/>
        </w:numPr>
        <w:ind w:left="567" w:hanging="367"/>
      </w:pPr>
      <w:r w:rsidRPr="00506E40">
        <w:t>la formation initiale d</w:t>
      </w:r>
      <w:r w:rsidR="00880F34" w:rsidRPr="00506E40">
        <w:t>e son</w:t>
      </w:r>
      <w:r w:rsidRPr="00506E40">
        <w:t xml:space="preserve"> personnel ou le transfert de compétence, le cas échéant sa formation personnalisée pour un ensemble de services qui seraient personnalisés pour un site,</w:t>
      </w:r>
    </w:p>
    <w:p w14:paraId="3CD97581" w14:textId="77777777" w:rsidR="00EF39B1" w:rsidRPr="00506E40" w:rsidRDefault="00EF39B1" w:rsidP="00386747">
      <w:pPr>
        <w:pStyle w:val="Paragraphedeliste"/>
        <w:numPr>
          <w:ilvl w:val="1"/>
          <w:numId w:val="41"/>
        </w:numPr>
        <w:ind w:left="567" w:hanging="367"/>
      </w:pPr>
      <w:r w:rsidRPr="00506E40">
        <w:t>la mise à disposition de la documentation afférente,</w:t>
      </w:r>
    </w:p>
    <w:p w14:paraId="7D7D9F11" w14:textId="77777777" w:rsidR="00EF39B1" w:rsidRPr="00506E40" w:rsidRDefault="00EF39B1" w:rsidP="00386747">
      <w:pPr>
        <w:pStyle w:val="Paragraphedeliste"/>
        <w:numPr>
          <w:ilvl w:val="1"/>
          <w:numId w:val="41"/>
        </w:numPr>
        <w:ind w:left="567" w:hanging="367"/>
      </w:pPr>
      <w:r w:rsidRPr="00506E40">
        <w:t>la remise en état de toutes les détériorations causées dans les locaux de l’AP-HP,</w:t>
      </w:r>
    </w:p>
    <w:p w14:paraId="574C3AC6" w14:textId="77777777" w:rsidR="00EF39B1" w:rsidRPr="00506E40" w:rsidRDefault="00EF39B1" w:rsidP="00386747">
      <w:pPr>
        <w:pStyle w:val="Paragraphedeliste"/>
        <w:numPr>
          <w:ilvl w:val="1"/>
          <w:numId w:val="41"/>
        </w:numPr>
        <w:ind w:left="567" w:hanging="367"/>
      </w:pPr>
      <w:r w:rsidRPr="00506E40">
        <w:t>la main d’œuvre.</w:t>
      </w:r>
    </w:p>
    <w:p w14:paraId="2277917A" w14:textId="77777777" w:rsidR="00EF39B1" w:rsidRPr="00D82212" w:rsidRDefault="00EF39B1" w:rsidP="00EF39B1"/>
    <w:p w14:paraId="6014BD1A" w14:textId="77777777" w:rsidR="00EF39B1" w:rsidRPr="00D82212" w:rsidRDefault="00EF39B1" w:rsidP="00EF39B1">
      <w:r w:rsidRPr="00D82212">
        <w:t>Les prix figurent dans le Cadre de Réponse Financier (CdRF) du présent marché.</w:t>
      </w:r>
    </w:p>
    <w:p w14:paraId="2AD5FD2E" w14:textId="77777777" w:rsidR="00506E40" w:rsidRPr="00D82212" w:rsidRDefault="00506E40" w:rsidP="00506E40"/>
    <w:p w14:paraId="6E5EA766" w14:textId="77777777" w:rsidR="00506E40" w:rsidRPr="005F50CC" w:rsidRDefault="00506E40" w:rsidP="005F4048">
      <w:pPr>
        <w:pStyle w:val="Titre5"/>
      </w:pPr>
      <w:r w:rsidRPr="005F50CC">
        <w:t>4.</w:t>
      </w:r>
      <w:r>
        <w:t>3</w:t>
      </w:r>
      <w:r w:rsidRPr="005F50CC">
        <w:t>.7 Taxe applicable</w:t>
      </w:r>
    </w:p>
    <w:p w14:paraId="4048DE27" w14:textId="77777777" w:rsidR="00506E40" w:rsidRPr="00D82212" w:rsidRDefault="00506E40" w:rsidP="00506E40">
      <w:pPr>
        <w:jc w:val="left"/>
        <w:rPr>
          <w:rFonts w:cs="Open Sans"/>
          <w:sz w:val="18"/>
          <w:szCs w:val="18"/>
        </w:rPr>
      </w:pPr>
    </w:p>
    <w:p w14:paraId="467F5FCD" w14:textId="77777777" w:rsidR="00506E40" w:rsidRPr="00D82212" w:rsidRDefault="00506E40" w:rsidP="00506E40">
      <w:pPr>
        <w:rPr>
          <w:rFonts w:cs="Arial"/>
        </w:rPr>
      </w:pPr>
      <w:r w:rsidRPr="00D82212">
        <w:rPr>
          <w:rFonts w:cs="Arial"/>
        </w:rPr>
        <w:t>Le Titulaire déclare qu’il acquitte la TVA sur les débits. Le Titulaire s’engage à communiquer à l’AP-HP toute modification de son régime fiscal.</w:t>
      </w:r>
    </w:p>
    <w:p w14:paraId="1F8B08F3" w14:textId="77777777" w:rsidR="00506E40" w:rsidRPr="00D82212" w:rsidRDefault="00506E40" w:rsidP="00506E40">
      <w:pPr>
        <w:rPr>
          <w:rFonts w:cs="Arial"/>
        </w:rPr>
      </w:pPr>
    </w:p>
    <w:p w14:paraId="2C1218BA" w14:textId="0B23F0A0" w:rsidR="00506E40" w:rsidRDefault="00506E40" w:rsidP="00506E40">
      <w:pPr>
        <w:rPr>
          <w:rFonts w:cs="Arial"/>
        </w:rPr>
      </w:pPr>
      <w:r w:rsidRPr="00D82212">
        <w:rPr>
          <w:rFonts w:cs="Arial"/>
        </w:rPr>
        <w:t>La taxe sur la valeur ajoutée est facturée au taux en vigueur au jour de la notification. En cas de modification de la législation fiscale, il sera fait application du taux en vigueur à la date du fait générateur.</w:t>
      </w:r>
    </w:p>
    <w:p w14:paraId="7CD2E624" w14:textId="77777777" w:rsidR="00D34D76" w:rsidRPr="00D82212" w:rsidRDefault="00D34D76" w:rsidP="00506E40">
      <w:pPr>
        <w:rPr>
          <w:rFonts w:cs="Arial"/>
        </w:rPr>
      </w:pPr>
    </w:p>
    <w:p w14:paraId="5050126D" w14:textId="55BF68B5" w:rsidR="006E1CFB" w:rsidRPr="00D82212" w:rsidRDefault="006E1CFB" w:rsidP="00A4467D">
      <w:pPr>
        <w:pStyle w:val="Titre2"/>
      </w:pPr>
      <w:bookmarkStart w:id="348" w:name="a4"/>
      <w:bookmarkStart w:id="349" w:name="_Toc53131412"/>
      <w:bookmarkStart w:id="350" w:name="_Toc194067154"/>
      <w:r w:rsidRPr="00D82212">
        <w:t>COMMANDE - LIVRAISON - RECEPTION</w:t>
      </w:r>
      <w:bookmarkEnd w:id="348"/>
      <w:bookmarkEnd w:id="349"/>
      <w:bookmarkEnd w:id="350"/>
    </w:p>
    <w:p w14:paraId="7061596A" w14:textId="77777777" w:rsidR="00A22A20" w:rsidRPr="00D82212" w:rsidRDefault="00A22A20" w:rsidP="003A29F8">
      <w:pPr>
        <w:rPr>
          <w:rFonts w:cs="Open Sans"/>
          <w:sz w:val="18"/>
          <w:szCs w:val="18"/>
        </w:rPr>
      </w:pPr>
    </w:p>
    <w:p w14:paraId="4CA152D4" w14:textId="1F2CF9E9" w:rsidR="009E3534" w:rsidRPr="00D82212" w:rsidRDefault="005D77BE" w:rsidP="005E2FFB">
      <w:pPr>
        <w:pStyle w:val="Titre3"/>
      </w:pPr>
      <w:bookmarkStart w:id="351" w:name="_Toc53131413"/>
      <w:bookmarkStart w:id="352" w:name="_Toc194067155"/>
      <w:r w:rsidRPr="00D82212">
        <w:t>5.1- Proposition chiffrée préalable</w:t>
      </w:r>
      <w:bookmarkEnd w:id="351"/>
      <w:bookmarkEnd w:id="352"/>
    </w:p>
    <w:p w14:paraId="2FB2B2A0" w14:textId="77777777" w:rsidR="009E3534" w:rsidRPr="00D82212" w:rsidRDefault="009E3534" w:rsidP="003A29F8">
      <w:pPr>
        <w:rPr>
          <w:rFonts w:cs="Open Sans"/>
          <w:sz w:val="18"/>
          <w:szCs w:val="18"/>
        </w:rPr>
      </w:pPr>
    </w:p>
    <w:p w14:paraId="757B6070" w14:textId="2194CEBF" w:rsidR="009E3534" w:rsidRPr="00D82212" w:rsidRDefault="0090320A" w:rsidP="003A29F8">
      <w:r w:rsidRPr="00D82212">
        <w:t>A</w:t>
      </w:r>
      <w:r w:rsidR="009E3534" w:rsidRPr="00D82212">
        <w:t xml:space="preserve"> chaque commande de prestations</w:t>
      </w:r>
      <w:r w:rsidR="007A722B" w:rsidRPr="00D82212">
        <w:t xml:space="preserve"> associées valorisées sur la base d’unités d’œuvre</w:t>
      </w:r>
      <w:r w:rsidR="009E3534" w:rsidRPr="00D82212">
        <w:t xml:space="preserve">, le représentant du pouvoir adjudicateur demande au </w:t>
      </w:r>
      <w:r w:rsidR="00880F34">
        <w:t>Titulaire</w:t>
      </w:r>
      <w:r w:rsidR="009E3534" w:rsidRPr="00D82212">
        <w:t xml:space="preserve"> la communicat</w:t>
      </w:r>
      <w:r w:rsidR="00900517" w:rsidRPr="00D82212">
        <w:t>ion d’une proposition chiffrée.</w:t>
      </w:r>
    </w:p>
    <w:p w14:paraId="192FB15C" w14:textId="77777777" w:rsidR="009E3534" w:rsidRPr="00D82212" w:rsidRDefault="009E3534" w:rsidP="003A29F8"/>
    <w:p w14:paraId="55B3D5E3" w14:textId="24A810A1" w:rsidR="009E3534" w:rsidRPr="00D82212" w:rsidRDefault="007A722B" w:rsidP="003A29F8">
      <w:r w:rsidRPr="00D82212">
        <w:t>L</w:t>
      </w:r>
      <w:r w:rsidR="009E3534" w:rsidRPr="00D82212">
        <w:t xml:space="preserve">’AP-HP envoie au </w:t>
      </w:r>
      <w:r w:rsidR="00880F34">
        <w:t>Titulaire</w:t>
      </w:r>
      <w:r w:rsidR="009E3534" w:rsidRPr="00D82212">
        <w:t xml:space="preserve"> un cahier des charges</w:t>
      </w:r>
      <w:r w:rsidR="008706C2">
        <w:t xml:space="preserve"> (expression d</w:t>
      </w:r>
      <w:r w:rsidR="009B107F">
        <w:t>e</w:t>
      </w:r>
      <w:r w:rsidR="008706C2">
        <w:t xml:space="preserve"> besoin</w:t>
      </w:r>
      <w:r w:rsidR="009B107F">
        <w:t>s</w:t>
      </w:r>
      <w:r w:rsidR="008706C2">
        <w:t>)</w:t>
      </w:r>
      <w:r w:rsidR="009E3534" w:rsidRPr="00D82212">
        <w:t xml:space="preserve"> mentionnant les prestations qu’elle prévoit de commander qui devra s’accompagner</w:t>
      </w:r>
      <w:r w:rsidR="0079494E" w:rsidRPr="00D82212">
        <w:t>, le cas échéant,</w:t>
      </w:r>
      <w:r w:rsidR="009E3534" w:rsidRPr="00D82212">
        <w:t xml:space="preserve"> d’une valorisation en UO. A la réception de ce cahier des charges, et sur la base des conditions financières définies dans le présent marché, le </w:t>
      </w:r>
      <w:r w:rsidR="00880F34">
        <w:t>Titulaire</w:t>
      </w:r>
      <w:r w:rsidR="009E3534" w:rsidRPr="00D82212">
        <w:t xml:space="preserve"> établit la proposition chiffrée préalable correspondante, dans un délai maximal de 15 jours à compter de la date de réception du cahier des charges de l’AP-HP. Le non-respect de ce délai pourra donner lieu à l’application de pénalité</w:t>
      </w:r>
      <w:r w:rsidR="0032612D" w:rsidRPr="00D82212">
        <w:t>s prévues au présent CC</w:t>
      </w:r>
      <w:r w:rsidR="001E6F2D">
        <w:t>P.</w:t>
      </w:r>
    </w:p>
    <w:p w14:paraId="6F213988" w14:textId="77777777" w:rsidR="009E3534" w:rsidRPr="00D82212" w:rsidRDefault="009E3534" w:rsidP="003A29F8"/>
    <w:p w14:paraId="68A90EF7" w14:textId="26DA4901" w:rsidR="009E3534" w:rsidRPr="00D82212" w:rsidRDefault="009E3534" w:rsidP="003A29F8">
      <w:r w:rsidRPr="00D82212">
        <w:t xml:space="preserve">En outre, le </w:t>
      </w:r>
      <w:r w:rsidR="00880F34">
        <w:t>Titulaire</w:t>
      </w:r>
      <w:r w:rsidRPr="00D82212">
        <w:t xml:space="preserve"> peut, dans le cadre de son devoir de conseil, pendant le délai de 15 jours précité, signaler à l’AP-HP toute erreur formelle dans la commande qui serait préjudiciable à la bonne exécution des prestations objet du présent marché. En l’absence de réserves formulées par le </w:t>
      </w:r>
      <w:r w:rsidR="00880F34">
        <w:t>Titulaire</w:t>
      </w:r>
      <w:r w:rsidRPr="00D82212">
        <w:t xml:space="preserve"> dans le délai ci-dessus, le bon de commande devient définitif, et le </w:t>
      </w:r>
      <w:r w:rsidR="00880F34">
        <w:t>Titulaire</w:t>
      </w:r>
      <w:r w:rsidRPr="00D82212">
        <w:t xml:space="preserve"> ne peut dégager sa responsabilité en arguant d’une erreur dans la commande.</w:t>
      </w:r>
    </w:p>
    <w:p w14:paraId="38AFFD9C" w14:textId="77777777" w:rsidR="009E3534" w:rsidRPr="00D82212" w:rsidRDefault="009E3534" w:rsidP="003A29F8"/>
    <w:p w14:paraId="52A12861" w14:textId="79477967" w:rsidR="009E3534" w:rsidRPr="00D82212" w:rsidRDefault="009E3534" w:rsidP="003A29F8">
      <w:r w:rsidRPr="00D82212">
        <w:t xml:space="preserve">La proposition chiffrée préalable du </w:t>
      </w:r>
      <w:r w:rsidR="00880F34">
        <w:t>Titulaire</w:t>
      </w:r>
      <w:r w:rsidRPr="00D82212">
        <w:t xml:space="preserve"> mentionne clairement les informations qui sont reprises dans le bon de commande telles que stipulées au présent CCP à savoir :</w:t>
      </w:r>
    </w:p>
    <w:p w14:paraId="0B9701DC" w14:textId="77777777" w:rsidR="009E3534" w:rsidRPr="00D82212" w:rsidRDefault="009E3534" w:rsidP="003A29F8"/>
    <w:p w14:paraId="3B2F089F" w14:textId="446BE3B7" w:rsidR="009E3534" w:rsidRPr="00D82212" w:rsidRDefault="00011768" w:rsidP="00386747">
      <w:pPr>
        <w:pStyle w:val="Paragraphedeliste"/>
        <w:numPr>
          <w:ilvl w:val="0"/>
          <w:numId w:val="24"/>
        </w:numPr>
        <w:tabs>
          <w:tab w:val="clear" w:pos="1287"/>
        </w:tabs>
        <w:ind w:left="567"/>
      </w:pPr>
      <w:r w:rsidRPr="00D82212">
        <w:t>L</w:t>
      </w:r>
      <w:r w:rsidR="009E3534" w:rsidRPr="00D82212">
        <w:t>a nature et la description des prestations</w:t>
      </w:r>
      <w:r w:rsidR="0090320A" w:rsidRPr="00D82212">
        <w:t> ;</w:t>
      </w:r>
    </w:p>
    <w:p w14:paraId="166AA257" w14:textId="31EBC79F" w:rsidR="009E3534" w:rsidRPr="00D82212" w:rsidRDefault="00011768" w:rsidP="00386747">
      <w:pPr>
        <w:pStyle w:val="Paragraphedeliste"/>
        <w:numPr>
          <w:ilvl w:val="0"/>
          <w:numId w:val="24"/>
        </w:numPr>
        <w:tabs>
          <w:tab w:val="clear" w:pos="1287"/>
        </w:tabs>
        <w:ind w:left="567"/>
      </w:pPr>
      <w:r w:rsidRPr="00D82212">
        <w:t>L</w:t>
      </w:r>
      <w:r w:rsidR="009E3534" w:rsidRPr="00D82212">
        <w:t>es tâches à réaliser et les productions à fournir, organisées par phase et par étape</w:t>
      </w:r>
      <w:r w:rsidR="0090320A" w:rsidRPr="00D82212">
        <w:t> ;</w:t>
      </w:r>
    </w:p>
    <w:p w14:paraId="13E2B0A3" w14:textId="2662BB4B" w:rsidR="009E3534" w:rsidRPr="00D82212" w:rsidRDefault="00011768" w:rsidP="00386747">
      <w:pPr>
        <w:pStyle w:val="Paragraphedeliste"/>
        <w:numPr>
          <w:ilvl w:val="0"/>
          <w:numId w:val="24"/>
        </w:numPr>
        <w:tabs>
          <w:tab w:val="clear" w:pos="1287"/>
        </w:tabs>
        <w:ind w:left="567"/>
      </w:pPr>
      <w:r w:rsidRPr="00D82212">
        <w:t>L</w:t>
      </w:r>
      <w:r w:rsidR="009E3534" w:rsidRPr="00D82212">
        <w:t xml:space="preserve">e </w:t>
      </w:r>
      <w:r w:rsidR="0060093F" w:rsidRPr="00D82212">
        <w:t xml:space="preserve">cas échéant, le </w:t>
      </w:r>
      <w:r w:rsidR="009E3534" w:rsidRPr="00D82212">
        <w:t>code des UO nécessaires à l’exécution des prestations et leur quantité</w:t>
      </w:r>
      <w:r w:rsidR="0090320A" w:rsidRPr="00D82212">
        <w:t> ;</w:t>
      </w:r>
    </w:p>
    <w:p w14:paraId="7A9F0633" w14:textId="0D5F0A43" w:rsidR="009E3534" w:rsidRPr="00D82212" w:rsidRDefault="00011768" w:rsidP="00386747">
      <w:pPr>
        <w:pStyle w:val="Paragraphedeliste"/>
        <w:numPr>
          <w:ilvl w:val="0"/>
          <w:numId w:val="24"/>
        </w:numPr>
        <w:tabs>
          <w:tab w:val="clear" w:pos="1287"/>
        </w:tabs>
        <w:ind w:left="567"/>
      </w:pPr>
      <w:r w:rsidRPr="00D82212">
        <w:t>L</w:t>
      </w:r>
      <w:r w:rsidR="009E3534" w:rsidRPr="00D82212">
        <w:t>a référence du tarif appliqué notamment sa date d’entrée en vigueur</w:t>
      </w:r>
      <w:r w:rsidR="0090320A" w:rsidRPr="00D82212">
        <w:t> ;</w:t>
      </w:r>
    </w:p>
    <w:p w14:paraId="41BDBA14" w14:textId="7260E7E3" w:rsidR="009E3534" w:rsidRPr="00D82212" w:rsidRDefault="00011768" w:rsidP="00386747">
      <w:pPr>
        <w:pStyle w:val="Paragraphedeliste"/>
        <w:numPr>
          <w:ilvl w:val="0"/>
          <w:numId w:val="24"/>
        </w:numPr>
        <w:tabs>
          <w:tab w:val="clear" w:pos="1287"/>
        </w:tabs>
        <w:ind w:left="567"/>
      </w:pPr>
      <w:r w:rsidRPr="00D82212">
        <w:t>L</w:t>
      </w:r>
      <w:r w:rsidR="009E3534" w:rsidRPr="00D82212">
        <w:t>e montant total dans le cadre d’une étape et d’une phase</w:t>
      </w:r>
      <w:r w:rsidR="0090320A" w:rsidRPr="00D82212">
        <w:t> ;</w:t>
      </w:r>
    </w:p>
    <w:p w14:paraId="26986C28" w14:textId="27CF40BB" w:rsidR="009E3534" w:rsidRPr="00D82212" w:rsidRDefault="00011768" w:rsidP="00386747">
      <w:pPr>
        <w:pStyle w:val="Paragraphedeliste"/>
        <w:numPr>
          <w:ilvl w:val="0"/>
          <w:numId w:val="24"/>
        </w:numPr>
        <w:tabs>
          <w:tab w:val="clear" w:pos="1287"/>
        </w:tabs>
        <w:ind w:left="567"/>
      </w:pPr>
      <w:r w:rsidRPr="00D82212">
        <w:t>L</w:t>
      </w:r>
      <w:r w:rsidR="009E3534" w:rsidRPr="00D82212">
        <w:t>e montant total de l’étape</w:t>
      </w:r>
      <w:r w:rsidR="0090320A" w:rsidRPr="00D82212">
        <w:t> ;</w:t>
      </w:r>
    </w:p>
    <w:p w14:paraId="2F1026D0" w14:textId="0C8CF253" w:rsidR="0090320A" w:rsidRPr="00D82212" w:rsidRDefault="00011768" w:rsidP="00386747">
      <w:pPr>
        <w:pStyle w:val="Paragraphedeliste"/>
        <w:numPr>
          <w:ilvl w:val="0"/>
          <w:numId w:val="24"/>
        </w:numPr>
        <w:tabs>
          <w:tab w:val="clear" w:pos="1287"/>
        </w:tabs>
        <w:ind w:left="567"/>
      </w:pPr>
      <w:r w:rsidRPr="00D82212">
        <w:t>L</w:t>
      </w:r>
      <w:r w:rsidR="009E3534" w:rsidRPr="00D82212">
        <w:t>e montant total de la phase</w:t>
      </w:r>
      <w:r w:rsidR="0090320A" w:rsidRPr="00D82212">
        <w:t> ;</w:t>
      </w:r>
    </w:p>
    <w:p w14:paraId="22925E8B" w14:textId="241A9EB1" w:rsidR="009E3534" w:rsidRPr="00D82212" w:rsidRDefault="00011768" w:rsidP="00386747">
      <w:pPr>
        <w:pStyle w:val="Paragraphedeliste"/>
        <w:numPr>
          <w:ilvl w:val="0"/>
          <w:numId w:val="24"/>
        </w:numPr>
        <w:tabs>
          <w:tab w:val="clear" w:pos="1287"/>
        </w:tabs>
        <w:ind w:left="567"/>
      </w:pPr>
      <w:r w:rsidRPr="00D82212">
        <w:t>L</w:t>
      </w:r>
      <w:r w:rsidR="009E3534" w:rsidRPr="00D82212">
        <w:t>e montant total de la proposition chiffrée</w:t>
      </w:r>
      <w:r w:rsidR="0090320A" w:rsidRPr="00D82212">
        <w:t> ;</w:t>
      </w:r>
    </w:p>
    <w:p w14:paraId="6441CDF7" w14:textId="2D9FF921" w:rsidR="009E3534" w:rsidRPr="00D82212" w:rsidRDefault="00011768" w:rsidP="00386747">
      <w:pPr>
        <w:pStyle w:val="Paragraphedeliste"/>
        <w:numPr>
          <w:ilvl w:val="0"/>
          <w:numId w:val="24"/>
        </w:numPr>
        <w:tabs>
          <w:tab w:val="clear" w:pos="1287"/>
        </w:tabs>
        <w:ind w:left="567"/>
      </w:pPr>
      <w:r w:rsidRPr="00D82212">
        <w:lastRenderedPageBreak/>
        <w:t>L</w:t>
      </w:r>
      <w:r w:rsidR="009E3534" w:rsidRPr="00D82212">
        <w:t>a ou les date(s) de commencement d’exécution</w:t>
      </w:r>
      <w:r w:rsidR="0090320A" w:rsidRPr="00D82212">
        <w:t> ;</w:t>
      </w:r>
    </w:p>
    <w:p w14:paraId="4B8763E8" w14:textId="464C582F" w:rsidR="009E3534" w:rsidRPr="00D82212" w:rsidRDefault="00011768" w:rsidP="00386747">
      <w:pPr>
        <w:pStyle w:val="Paragraphedeliste"/>
        <w:numPr>
          <w:ilvl w:val="0"/>
          <w:numId w:val="24"/>
        </w:numPr>
        <w:tabs>
          <w:tab w:val="clear" w:pos="1287"/>
        </w:tabs>
        <w:ind w:left="567"/>
      </w:pPr>
      <w:r w:rsidRPr="00D82212">
        <w:t>L</w:t>
      </w:r>
      <w:r w:rsidR="009E3534" w:rsidRPr="00D82212">
        <w:t>es délais d’exécution</w:t>
      </w:r>
      <w:r w:rsidR="0090320A" w:rsidRPr="00D82212">
        <w:t> ;</w:t>
      </w:r>
    </w:p>
    <w:p w14:paraId="241099B1" w14:textId="1B16DB19" w:rsidR="009E3534" w:rsidRPr="00D82212" w:rsidRDefault="00011768" w:rsidP="00386747">
      <w:pPr>
        <w:pStyle w:val="Paragraphedeliste"/>
        <w:numPr>
          <w:ilvl w:val="0"/>
          <w:numId w:val="24"/>
        </w:numPr>
        <w:tabs>
          <w:tab w:val="clear" w:pos="1287"/>
        </w:tabs>
        <w:ind w:left="567"/>
      </w:pPr>
      <w:r w:rsidRPr="00D82212">
        <w:t>L</w:t>
      </w:r>
      <w:r w:rsidR="009E3534" w:rsidRPr="00D82212">
        <w:t>es prix hors taxes et les prix TTC, en conformité avec les prix stipulés au présent marché</w:t>
      </w:r>
      <w:r w:rsidR="0090320A" w:rsidRPr="00D82212">
        <w:t> ;</w:t>
      </w:r>
    </w:p>
    <w:p w14:paraId="2BE4F00C" w14:textId="6C690872" w:rsidR="009E3534" w:rsidRPr="00D82212" w:rsidRDefault="00011768" w:rsidP="00386747">
      <w:pPr>
        <w:pStyle w:val="Paragraphedeliste"/>
        <w:numPr>
          <w:ilvl w:val="0"/>
          <w:numId w:val="24"/>
        </w:numPr>
        <w:tabs>
          <w:tab w:val="clear" w:pos="1287"/>
        </w:tabs>
        <w:ind w:left="567"/>
      </w:pPr>
      <w:r w:rsidRPr="00D82212">
        <w:t>L</w:t>
      </w:r>
      <w:r w:rsidR="009E3534" w:rsidRPr="00D82212">
        <w:t>es CV des intervenants répondant aux exigences du présent CCP et de ses éventuelles annexes.</w:t>
      </w:r>
    </w:p>
    <w:p w14:paraId="08D9C08C" w14:textId="77777777" w:rsidR="009E3534" w:rsidRPr="00D82212" w:rsidRDefault="009E3534" w:rsidP="003A29F8"/>
    <w:p w14:paraId="24BC7994" w14:textId="6DF94106" w:rsidR="009E3534" w:rsidRPr="00D82212" w:rsidRDefault="009E3534" w:rsidP="003A29F8">
      <w:r w:rsidRPr="00D82212">
        <w:t xml:space="preserve">Le </w:t>
      </w:r>
      <w:r w:rsidR="00880F34">
        <w:t>Titulaire</w:t>
      </w:r>
      <w:r w:rsidRPr="00D82212">
        <w:t xml:space="preserve"> peut demander à l’AP-HP des précisions supplémentaires, s'il le désire, avant toute transmission de la proposition, et faire part de ses observations ou de son désaccord quant au contenu du cahier des charges ou de la demande de prestations communiqué par l’AP-HP. Les montants de la proposition chiffrée sont conformes au Cadre de Réponse Financier </w:t>
      </w:r>
      <w:r w:rsidR="007A722B" w:rsidRPr="00D82212">
        <w:t xml:space="preserve">du présent marché, CdRF </w:t>
      </w:r>
      <w:r w:rsidRPr="00D82212">
        <w:t xml:space="preserve">en vigueur à la date de transmission du récapitulatif préalable détaillé. Dans les 10 jours ouvrés suivants la date de réception de la proposition chiffrée préalable, l’AP-HP émet le bon de commande correspondant si elle souhaite passer commande. L’AP-HP peut demander des explications complémentaires écrites ou orales, voire la tenue d'une réunion. </w:t>
      </w:r>
    </w:p>
    <w:p w14:paraId="6D90D783" w14:textId="77777777" w:rsidR="009E3534" w:rsidRPr="00D82212" w:rsidRDefault="009E3534" w:rsidP="003A29F8"/>
    <w:p w14:paraId="68A8B7FF" w14:textId="77777777" w:rsidR="009E3534" w:rsidRPr="00D82212" w:rsidRDefault="009E3534" w:rsidP="003A29F8">
      <w:r w:rsidRPr="00D82212">
        <w:t xml:space="preserve">En cas de demande : </w:t>
      </w:r>
    </w:p>
    <w:p w14:paraId="2BA791C5" w14:textId="77777777" w:rsidR="009E3534" w:rsidRPr="00D82212" w:rsidRDefault="009E3534" w:rsidP="003A29F8"/>
    <w:p w14:paraId="56900E21" w14:textId="5CA6B0CB" w:rsidR="009E3534" w:rsidRPr="00D82212" w:rsidRDefault="008A6CF2" w:rsidP="00386747">
      <w:pPr>
        <w:pStyle w:val="Paragraphedeliste"/>
        <w:numPr>
          <w:ilvl w:val="0"/>
          <w:numId w:val="24"/>
        </w:numPr>
        <w:tabs>
          <w:tab w:val="clear" w:pos="1287"/>
        </w:tabs>
        <w:ind w:left="567"/>
      </w:pPr>
      <w:r w:rsidRPr="00D82212">
        <w:t>D</w:t>
      </w:r>
      <w:r w:rsidR="009E3534" w:rsidRPr="00D82212">
        <w:t xml:space="preserve">'explications complémentaires par l’AP-HP, le </w:t>
      </w:r>
      <w:r w:rsidR="00880F34">
        <w:t>Titulaire</w:t>
      </w:r>
      <w:r w:rsidR="009E3534" w:rsidRPr="00D82212">
        <w:t xml:space="preserve"> fournit les explications complémentaires demandées dans les 2 jours ouvrés maximum de leur demande par l’AP-HP ;</w:t>
      </w:r>
    </w:p>
    <w:p w14:paraId="6F7AE07A" w14:textId="0105885F" w:rsidR="009E3534" w:rsidRPr="00D82212" w:rsidRDefault="008A6CF2" w:rsidP="00386747">
      <w:pPr>
        <w:pStyle w:val="Paragraphedeliste"/>
        <w:numPr>
          <w:ilvl w:val="0"/>
          <w:numId w:val="24"/>
        </w:numPr>
        <w:tabs>
          <w:tab w:val="clear" w:pos="1287"/>
        </w:tabs>
        <w:ind w:left="567"/>
      </w:pPr>
      <w:r w:rsidRPr="00D82212">
        <w:t>D</w:t>
      </w:r>
      <w:r w:rsidR="009E3534" w:rsidRPr="00D82212">
        <w:t>e réunion par l’AP-HP,</w:t>
      </w:r>
      <w:r w:rsidR="00133912" w:rsidRPr="00D82212">
        <w:t xml:space="preserve"> sauf demande contraire de l’AP-HP, </w:t>
      </w:r>
      <w:r w:rsidR="009E3534" w:rsidRPr="00D82212">
        <w:t xml:space="preserve">la réunion se déroule dans les 5 jours ouvrés de la demande, à défaut, le dernier jour du délai à compter de la date de demande </w:t>
      </w:r>
      <w:r w:rsidR="003A3269" w:rsidRPr="00D82212">
        <w:br/>
      </w:r>
      <w:r w:rsidR="009E3534" w:rsidRPr="00D82212">
        <w:t>de l’AP-HP. Le non-respect de ces délais pourra donner lieu à l’application des pénalités prévues au présent CCP.</w:t>
      </w:r>
      <w:r w:rsidR="00AA233F" w:rsidRPr="00D82212">
        <w:t xml:space="preserve"> En cas d’accord de l’AP-HP, cette réunion peut avoir lieu sous la forme d’une conférence téléphonique.</w:t>
      </w:r>
    </w:p>
    <w:p w14:paraId="58029604" w14:textId="77777777" w:rsidR="009E3534" w:rsidRPr="00D82212" w:rsidRDefault="009E3534" w:rsidP="003A29F8"/>
    <w:p w14:paraId="7641EE4B" w14:textId="5B00BFF1" w:rsidR="009E3534" w:rsidRPr="00D82212" w:rsidRDefault="009E3534" w:rsidP="003A29F8">
      <w:r w:rsidRPr="00D82212">
        <w:t xml:space="preserve">En cas de désaccord du </w:t>
      </w:r>
      <w:r w:rsidR="00880F34">
        <w:t>Titulaire</w:t>
      </w:r>
      <w:r w:rsidRPr="00D82212">
        <w:t xml:space="preserve"> sur le contenu du cahier des charges ou de la demande de prestations, les parties se rapprochent afin d’aboutir à un contenu validé d’un commun accord, sur la base duquel le </w:t>
      </w:r>
      <w:r w:rsidR="00880F34">
        <w:t>Titulaire</w:t>
      </w:r>
      <w:r w:rsidRPr="00D82212">
        <w:t xml:space="preserve"> établit sa proposition chiffrée.</w:t>
      </w:r>
    </w:p>
    <w:p w14:paraId="5A5FA117" w14:textId="77777777" w:rsidR="009E3534" w:rsidRPr="00D82212" w:rsidRDefault="009E3534" w:rsidP="003A29F8"/>
    <w:p w14:paraId="21B3D423" w14:textId="4435185C" w:rsidR="009E3534" w:rsidRPr="00D82212" w:rsidRDefault="009E3534" w:rsidP="003A29F8">
      <w:r w:rsidRPr="00D82212">
        <w:t xml:space="preserve">En cas de désaccord persistant, la volonté de l’AP-HP prévaut, sous réserve qu’elle soit conforme au présent marché. Dans ce cas, le </w:t>
      </w:r>
      <w:r w:rsidR="00880F34">
        <w:t>Titulaire</w:t>
      </w:r>
      <w:r w:rsidRPr="00D82212">
        <w:t xml:space="preserve"> consigne ses observations ou réserves et les annexe à la proposition chiffrée qu’il communique à l’AP-HP.</w:t>
      </w:r>
    </w:p>
    <w:p w14:paraId="27460472" w14:textId="310F02FA" w:rsidR="009E3534" w:rsidRPr="00D82212" w:rsidRDefault="009E3534" w:rsidP="003A29F8">
      <w:pPr>
        <w:rPr>
          <w:rFonts w:cs="Open Sans"/>
          <w:sz w:val="18"/>
          <w:szCs w:val="18"/>
        </w:rPr>
      </w:pPr>
    </w:p>
    <w:p w14:paraId="677765B7" w14:textId="44344886" w:rsidR="006E1CFB" w:rsidRPr="00D82212" w:rsidRDefault="00372C55" w:rsidP="005E2FFB">
      <w:pPr>
        <w:pStyle w:val="Titre3"/>
      </w:pPr>
      <w:bookmarkStart w:id="353" w:name="_Toc53131414"/>
      <w:bookmarkStart w:id="354" w:name="_Toc194067156"/>
      <w:r w:rsidRPr="00D82212">
        <w:t xml:space="preserve">5.2- </w:t>
      </w:r>
      <w:r w:rsidR="00FF2B82" w:rsidRPr="00D82212">
        <w:t>Commandes</w:t>
      </w:r>
      <w:bookmarkEnd w:id="353"/>
      <w:bookmarkEnd w:id="354"/>
    </w:p>
    <w:p w14:paraId="6A86069A" w14:textId="77777777" w:rsidR="006E1CFB" w:rsidRPr="00D82212" w:rsidRDefault="006E1CFB" w:rsidP="003A29F8">
      <w:pPr>
        <w:rPr>
          <w:rFonts w:cs="Open Sans"/>
          <w:sz w:val="18"/>
          <w:szCs w:val="18"/>
        </w:rPr>
      </w:pPr>
    </w:p>
    <w:p w14:paraId="65690990" w14:textId="3DE20749" w:rsidR="006E1CFB" w:rsidRPr="00D82212" w:rsidRDefault="006E1CFB" w:rsidP="003A29F8">
      <w:r w:rsidRPr="00D82212">
        <w:t xml:space="preserve">Elles </w:t>
      </w:r>
      <w:r w:rsidR="000F68EA">
        <w:t xml:space="preserve">sont émises par </w:t>
      </w:r>
      <w:r w:rsidR="00F40A64" w:rsidRPr="00090509">
        <w:t xml:space="preserve">la </w:t>
      </w:r>
      <w:r w:rsidR="008706C2">
        <w:t xml:space="preserve">DSN </w:t>
      </w:r>
      <w:r w:rsidR="00F40A64" w:rsidRPr="00090509">
        <w:t xml:space="preserve">de l’AP-HP </w:t>
      </w:r>
      <w:r w:rsidR="000F68EA">
        <w:t>ou par les hôpitaux. Elles sont</w:t>
      </w:r>
      <w:r w:rsidRPr="00090509">
        <w:t xml:space="preserve"> transmises au </w:t>
      </w:r>
      <w:r w:rsidR="00880F34">
        <w:t>Titulaire</w:t>
      </w:r>
      <w:r w:rsidR="00D116F4" w:rsidRPr="00090509">
        <w:t>,</w:t>
      </w:r>
      <w:r w:rsidR="00D116F4" w:rsidRPr="00D82212">
        <w:t xml:space="preserve"> soit</w:t>
      </w:r>
      <w:r w:rsidRPr="00D82212">
        <w:t xml:space="preserve"> par courrie</w:t>
      </w:r>
      <w:r w:rsidR="00D116F4" w:rsidRPr="00D82212">
        <w:t>r, soit par voie électronique</w:t>
      </w:r>
      <w:r w:rsidR="00514C2B" w:rsidRPr="00D82212">
        <w:t xml:space="preserve">. </w:t>
      </w:r>
      <w:r w:rsidRPr="00D82212">
        <w:t xml:space="preserve">Elles seront échelonnées et émises au fur et à mesure des </w:t>
      </w:r>
      <w:r w:rsidR="001A5AC4" w:rsidRPr="00D82212">
        <w:t>besoins.</w:t>
      </w:r>
    </w:p>
    <w:p w14:paraId="55FDEEC3" w14:textId="77777777" w:rsidR="006E1CFB" w:rsidRPr="00D82212" w:rsidRDefault="006E1CFB" w:rsidP="003A29F8"/>
    <w:p w14:paraId="09BD9186" w14:textId="1183B0C6" w:rsidR="006E1CFB" w:rsidRPr="00D82212" w:rsidRDefault="00514C2B" w:rsidP="003A29F8">
      <w:r w:rsidRPr="00D82212">
        <w:t>L</w:t>
      </w:r>
      <w:r w:rsidR="006E1CFB" w:rsidRPr="00D82212">
        <w:t xml:space="preserve">a durée de validité des bons de commandes ne pourra </w:t>
      </w:r>
      <w:r w:rsidR="008F7C22" w:rsidRPr="00D82212">
        <w:t xml:space="preserve">excéder </w:t>
      </w:r>
      <w:r w:rsidR="009E3534" w:rsidRPr="00D82212">
        <w:t>6</w:t>
      </w:r>
      <w:r w:rsidR="006E1CFB" w:rsidRPr="00D82212">
        <w:t xml:space="preserve"> mois après la fin du </w:t>
      </w:r>
      <w:r w:rsidR="009E3534" w:rsidRPr="00D82212">
        <w:t>marché.</w:t>
      </w:r>
    </w:p>
    <w:p w14:paraId="48847D9F" w14:textId="129ACD86" w:rsidR="006E1CFB" w:rsidRPr="00D82212" w:rsidRDefault="006E1CFB" w:rsidP="003A29F8">
      <w:r w:rsidRPr="00D82212">
        <w:t>Les émissions de bons de commande pourront intervenir dès le premier jour d’exécution du marché</w:t>
      </w:r>
      <w:r w:rsidR="00EE6B6A" w:rsidRPr="00D82212">
        <w:t>.</w:t>
      </w:r>
    </w:p>
    <w:p w14:paraId="57CB39E3" w14:textId="77777777" w:rsidR="003A3269" w:rsidRPr="00D82212" w:rsidRDefault="003A3269" w:rsidP="003A29F8"/>
    <w:p w14:paraId="7D8856FF" w14:textId="0942CD8D" w:rsidR="000F2BC0" w:rsidRPr="00D82212" w:rsidRDefault="00900517" w:rsidP="005F4048">
      <w:pPr>
        <w:pStyle w:val="Titre5"/>
      </w:pPr>
      <w:r w:rsidRPr="00D82212">
        <w:t xml:space="preserve">5.2.1. </w:t>
      </w:r>
      <w:r w:rsidR="000F2BC0" w:rsidRPr="00D82212">
        <w:t>Contenu des bons de commandes</w:t>
      </w:r>
    </w:p>
    <w:p w14:paraId="727E5E22" w14:textId="77777777" w:rsidR="000F2BC0" w:rsidRPr="00D82212" w:rsidRDefault="000F2BC0" w:rsidP="003A29F8">
      <w:pPr>
        <w:rPr>
          <w:rFonts w:cs="Open Sans"/>
          <w:color w:val="auto"/>
          <w:sz w:val="18"/>
          <w:szCs w:val="18"/>
        </w:rPr>
      </w:pPr>
    </w:p>
    <w:p w14:paraId="74EE4080" w14:textId="77777777" w:rsidR="000F2BC0" w:rsidRPr="00D82212" w:rsidRDefault="000F2BC0" w:rsidP="003A29F8">
      <w:r w:rsidRPr="00D82212">
        <w:t>Chaque bon de commande mentionne :</w:t>
      </w:r>
    </w:p>
    <w:p w14:paraId="657793C0" w14:textId="131E492B" w:rsidR="00DD1E16" w:rsidRPr="00D82212" w:rsidRDefault="00466759" w:rsidP="00386747">
      <w:pPr>
        <w:pStyle w:val="Paragraphedeliste"/>
        <w:numPr>
          <w:ilvl w:val="1"/>
          <w:numId w:val="41"/>
        </w:numPr>
        <w:ind w:left="567" w:hanging="367"/>
      </w:pPr>
      <w:r w:rsidRPr="00D82212">
        <w:t>U</w:t>
      </w:r>
      <w:r w:rsidR="00DD1E16" w:rsidRPr="00D82212">
        <w:t>n numéro de bon de commande ;</w:t>
      </w:r>
    </w:p>
    <w:p w14:paraId="345B1FFA" w14:textId="4BB30553" w:rsidR="000F2BC0" w:rsidRPr="00D82212" w:rsidRDefault="000F2BC0" w:rsidP="00386747">
      <w:pPr>
        <w:pStyle w:val="Paragraphedeliste"/>
        <w:numPr>
          <w:ilvl w:val="1"/>
          <w:numId w:val="41"/>
        </w:numPr>
        <w:ind w:left="567" w:hanging="367"/>
      </w:pPr>
      <w:r w:rsidRPr="00D82212">
        <w:t>Un code service à rappeler sur le bon</w:t>
      </w:r>
      <w:r w:rsidR="00DD1E16" w:rsidRPr="00D82212">
        <w:t xml:space="preserve"> de livraison et sur la facture ;</w:t>
      </w:r>
    </w:p>
    <w:p w14:paraId="2E2E2178" w14:textId="069979B1" w:rsidR="000F2BC0" w:rsidRPr="00D82212" w:rsidRDefault="00466759" w:rsidP="00386747">
      <w:pPr>
        <w:pStyle w:val="Paragraphedeliste"/>
        <w:numPr>
          <w:ilvl w:val="1"/>
          <w:numId w:val="41"/>
        </w:numPr>
        <w:ind w:left="567" w:hanging="367"/>
      </w:pPr>
      <w:r w:rsidRPr="00D82212">
        <w:t>L</w:t>
      </w:r>
      <w:r w:rsidR="00DD1E16" w:rsidRPr="00D82212">
        <w:t>e numéro du présent marché ;</w:t>
      </w:r>
    </w:p>
    <w:p w14:paraId="3AC6D37B" w14:textId="22EC21B7" w:rsidR="000F2BC0" w:rsidRPr="00D82212" w:rsidRDefault="00466759" w:rsidP="00386747">
      <w:pPr>
        <w:pStyle w:val="Paragraphedeliste"/>
        <w:numPr>
          <w:ilvl w:val="1"/>
          <w:numId w:val="41"/>
        </w:numPr>
        <w:ind w:left="567" w:hanging="367"/>
      </w:pPr>
      <w:r w:rsidRPr="00D82212">
        <w:t>L</w:t>
      </w:r>
      <w:r w:rsidR="000F2BC0" w:rsidRPr="00D82212">
        <w:t>es références de l’éventuelle proposition chiffrée préalable sur l</w:t>
      </w:r>
      <w:r w:rsidR="00DD1E16" w:rsidRPr="00D82212">
        <w:t>a base de laquelle il est émis ;</w:t>
      </w:r>
    </w:p>
    <w:p w14:paraId="78ABFC2F" w14:textId="0960327E" w:rsidR="000F2BC0" w:rsidRPr="00D82212" w:rsidRDefault="00466759" w:rsidP="00386747">
      <w:pPr>
        <w:pStyle w:val="Paragraphedeliste"/>
        <w:numPr>
          <w:ilvl w:val="1"/>
          <w:numId w:val="41"/>
        </w:numPr>
        <w:ind w:left="567" w:hanging="367"/>
      </w:pPr>
      <w:r w:rsidRPr="00D82212">
        <w:t>L</w:t>
      </w:r>
      <w:r w:rsidR="000F2BC0" w:rsidRPr="00D82212">
        <w:t>a nature de la prestation ou de la fourniture commandée avec l’indi</w:t>
      </w:r>
      <w:r w:rsidR="00DD1E16" w:rsidRPr="00D82212">
        <w:t>cation des quantités commandées ;</w:t>
      </w:r>
    </w:p>
    <w:p w14:paraId="78F6837E" w14:textId="334F4916" w:rsidR="000F2BC0" w:rsidRPr="00D82212" w:rsidRDefault="00466759" w:rsidP="00386747">
      <w:pPr>
        <w:pStyle w:val="Paragraphedeliste"/>
        <w:numPr>
          <w:ilvl w:val="1"/>
          <w:numId w:val="41"/>
        </w:numPr>
        <w:ind w:left="567" w:hanging="367"/>
      </w:pPr>
      <w:r w:rsidRPr="00D82212">
        <w:t>L</w:t>
      </w:r>
      <w:r w:rsidR="000F2BC0" w:rsidRPr="00D82212">
        <w:t>es prix HT et TTC avec les remises éventuelles ainsi que le taux de TVA applicable de la prestation o</w:t>
      </w:r>
      <w:r w:rsidR="00DD1E16" w:rsidRPr="00D82212">
        <w:t>u fourniture commandée ;</w:t>
      </w:r>
    </w:p>
    <w:p w14:paraId="241F72AF" w14:textId="673F975F" w:rsidR="000F2BC0" w:rsidRPr="00D82212" w:rsidRDefault="00466759" w:rsidP="00386747">
      <w:pPr>
        <w:pStyle w:val="Paragraphedeliste"/>
        <w:numPr>
          <w:ilvl w:val="1"/>
          <w:numId w:val="41"/>
        </w:numPr>
        <w:ind w:left="567" w:hanging="367"/>
      </w:pPr>
      <w:r w:rsidRPr="00D82212">
        <w:lastRenderedPageBreak/>
        <w:t>L</w:t>
      </w:r>
      <w:r w:rsidR="000F2BC0" w:rsidRPr="00D82212">
        <w:t>a période d’exécution de la prestation, les délais d’exécution de la prestation ou de livraison de la fourniture ou le planning prévisionn</w:t>
      </w:r>
      <w:r w:rsidR="00DD1E16" w:rsidRPr="00D82212">
        <w:t>el d’exécution de la prestation ;</w:t>
      </w:r>
    </w:p>
    <w:p w14:paraId="657F6B6E" w14:textId="57869E18" w:rsidR="000F2BC0" w:rsidRPr="00D82212" w:rsidRDefault="00466759" w:rsidP="00386747">
      <w:pPr>
        <w:pStyle w:val="Paragraphedeliste"/>
        <w:numPr>
          <w:ilvl w:val="1"/>
          <w:numId w:val="41"/>
        </w:numPr>
        <w:ind w:left="567" w:hanging="367"/>
      </w:pPr>
      <w:r w:rsidRPr="00D82212">
        <w:t>L</w:t>
      </w:r>
      <w:r w:rsidR="000F2BC0" w:rsidRPr="00D82212">
        <w:t xml:space="preserve">es montants totaux HT et TTC de la commande ainsi que </w:t>
      </w:r>
      <w:r w:rsidR="00DD1E16" w:rsidRPr="00D82212">
        <w:t>le taux de TVA ;</w:t>
      </w:r>
    </w:p>
    <w:p w14:paraId="64493C37" w14:textId="34D2A3E5" w:rsidR="000F2BC0" w:rsidRPr="00D82212" w:rsidRDefault="00466759" w:rsidP="00386747">
      <w:pPr>
        <w:pStyle w:val="Paragraphedeliste"/>
        <w:numPr>
          <w:ilvl w:val="1"/>
          <w:numId w:val="41"/>
        </w:numPr>
        <w:ind w:left="567" w:hanging="367"/>
      </w:pPr>
      <w:r w:rsidRPr="00D82212">
        <w:t>L</w:t>
      </w:r>
      <w:r w:rsidR="000F2BC0" w:rsidRPr="00D82212">
        <w:t>e lieu d'exécution de la prestation ou</w:t>
      </w:r>
      <w:r w:rsidR="00DD1E16" w:rsidRPr="00D82212">
        <w:t xml:space="preserve"> de livraison de la fourniture ;</w:t>
      </w:r>
    </w:p>
    <w:p w14:paraId="68980157" w14:textId="4B8117D6" w:rsidR="000F2BC0" w:rsidRPr="00D82212" w:rsidRDefault="00466759" w:rsidP="00386747">
      <w:pPr>
        <w:pStyle w:val="Paragraphedeliste"/>
        <w:numPr>
          <w:ilvl w:val="1"/>
          <w:numId w:val="41"/>
        </w:numPr>
        <w:ind w:left="567" w:hanging="367"/>
      </w:pPr>
      <w:r w:rsidRPr="00D82212">
        <w:t>L</w:t>
      </w:r>
      <w:r w:rsidR="00DD1E16" w:rsidRPr="00D82212">
        <w:t>a date de la commande.</w:t>
      </w:r>
    </w:p>
    <w:p w14:paraId="2A784E02" w14:textId="77777777" w:rsidR="000F2BC0" w:rsidRPr="00D82212" w:rsidRDefault="000F2BC0" w:rsidP="003A29F8"/>
    <w:p w14:paraId="64556FAD" w14:textId="5C2F5A53" w:rsidR="000F2BC0" w:rsidRPr="00D82212" w:rsidRDefault="000F2BC0" w:rsidP="003A29F8">
      <w:r w:rsidRPr="00D82212">
        <w:t xml:space="preserve">Le cas échéant, le </w:t>
      </w:r>
      <w:r w:rsidR="00880F34">
        <w:t>Titulaire</w:t>
      </w:r>
      <w:r w:rsidRPr="00D82212">
        <w:t xml:space="preserve"> mentionnera tout désaccord par rapport au contenu du bon de commande lorsque celui-ci n’est pas conforme à la proposition chiffrée préalable ou au présent marché.</w:t>
      </w:r>
    </w:p>
    <w:p w14:paraId="3CAA2E98" w14:textId="77777777" w:rsidR="000F2BC0" w:rsidRPr="00D82212" w:rsidRDefault="000F2BC0" w:rsidP="005F4048">
      <w:pPr>
        <w:pStyle w:val="Titre5"/>
      </w:pPr>
    </w:p>
    <w:p w14:paraId="67CA4286" w14:textId="3FE89B90" w:rsidR="000F2BC0" w:rsidRPr="00D82212" w:rsidRDefault="00900517" w:rsidP="005F4048">
      <w:pPr>
        <w:pStyle w:val="Titre5"/>
      </w:pPr>
      <w:r w:rsidRPr="00D82212">
        <w:t xml:space="preserve">5.2.2. </w:t>
      </w:r>
      <w:r w:rsidR="000F2BC0" w:rsidRPr="00D82212">
        <w:t>Exécution d'une commande</w:t>
      </w:r>
    </w:p>
    <w:p w14:paraId="55670F8E" w14:textId="77777777" w:rsidR="000F2BC0" w:rsidRPr="00D82212" w:rsidRDefault="000F2BC0" w:rsidP="003A29F8">
      <w:pPr>
        <w:rPr>
          <w:rFonts w:cs="Open Sans"/>
          <w:color w:val="auto"/>
          <w:sz w:val="18"/>
          <w:szCs w:val="18"/>
        </w:rPr>
      </w:pPr>
    </w:p>
    <w:p w14:paraId="6DCCA49B" w14:textId="300EDA00" w:rsidR="000F2BC0" w:rsidRPr="00D82212" w:rsidRDefault="000F2BC0" w:rsidP="003A29F8">
      <w:r w:rsidRPr="00D82212">
        <w:t xml:space="preserve">Sauf conditions particulières convenues par écrit entre l’AP-HP et le </w:t>
      </w:r>
      <w:r w:rsidR="00880F34">
        <w:t>Titulaire</w:t>
      </w:r>
      <w:r w:rsidRPr="00D82212">
        <w:t xml:space="preserve"> lors de réunions, d’échanges de courriers ou par tout autre moyen, la livraison ou l’exécution d'une commande sera faite selon les indications portées sur le bon de commande conforme à l’éventuelle proposition chiffrée préalable ou, à défaut, selon les stipulations du présent marché</w:t>
      </w:r>
      <w:r w:rsidR="00220905" w:rsidRPr="00D82212">
        <w:t xml:space="preserve">. Les commandes sont exécutées sur le territoire </w:t>
      </w:r>
      <w:r w:rsidR="00EE6B6A" w:rsidRPr="00D82212">
        <w:t>de la république française</w:t>
      </w:r>
      <w:r w:rsidRPr="00D82212">
        <w:t>.</w:t>
      </w:r>
    </w:p>
    <w:p w14:paraId="3BDF8CA7" w14:textId="77777777" w:rsidR="00EB0EED" w:rsidRPr="00D82212" w:rsidRDefault="00EB0EED" w:rsidP="003A29F8">
      <w:pPr>
        <w:rPr>
          <w:rFonts w:cs="Arial"/>
          <w:color w:val="auto"/>
          <w:sz w:val="22"/>
          <w:szCs w:val="22"/>
        </w:rPr>
      </w:pPr>
    </w:p>
    <w:p w14:paraId="7EC5E7FC" w14:textId="0808A2EF" w:rsidR="000F2BC0" w:rsidRPr="00D82212" w:rsidRDefault="00900517" w:rsidP="005F4048">
      <w:pPr>
        <w:pStyle w:val="Titre5"/>
      </w:pPr>
      <w:r w:rsidRPr="00D82212">
        <w:t xml:space="preserve">5.2.3. </w:t>
      </w:r>
      <w:r w:rsidR="000F2BC0" w:rsidRPr="00D82212">
        <w:t>Annulation d’une commande</w:t>
      </w:r>
    </w:p>
    <w:p w14:paraId="0961B546" w14:textId="77777777" w:rsidR="000F2BC0" w:rsidRPr="00D82212" w:rsidRDefault="000F2BC0" w:rsidP="003A29F8">
      <w:pPr>
        <w:rPr>
          <w:rFonts w:cs="Open Sans"/>
          <w:color w:val="auto"/>
          <w:sz w:val="18"/>
          <w:szCs w:val="18"/>
        </w:rPr>
      </w:pPr>
    </w:p>
    <w:p w14:paraId="0473E253" w14:textId="3F46F2A0" w:rsidR="000F2BC0" w:rsidRPr="00D82212" w:rsidRDefault="000F2BC0" w:rsidP="003A29F8">
      <w:r w:rsidRPr="00D82212">
        <w:t xml:space="preserve">Après émission du bon de commande, l’AP-HP conserve la faculté d’annuler celui-ci. A cette occasion, l’AP-HP prendra à sa charge les frais de prestations que le </w:t>
      </w:r>
      <w:r w:rsidR="00880F34">
        <w:t>Titulaire</w:t>
      </w:r>
      <w:r w:rsidRPr="00D82212">
        <w:t xml:space="preserve"> aura pu engager du fait du commencement d’exécution du bon de commande, si et dans la mesure où le </w:t>
      </w:r>
      <w:r w:rsidR="00880F34">
        <w:t>Titulaire</w:t>
      </w:r>
      <w:r w:rsidRPr="00D82212">
        <w:t xml:space="preserve"> produit les justificatifs afférents adéquats. A titre de justificatifs, le </w:t>
      </w:r>
      <w:r w:rsidR="00880F34">
        <w:t>Titulaire</w:t>
      </w:r>
      <w:r w:rsidRPr="00D82212">
        <w:t xml:space="preserve"> peut produire notamment les livrables d’ores et déjà produits au moment de l’annulation.</w:t>
      </w:r>
    </w:p>
    <w:p w14:paraId="6CBE3DDA" w14:textId="194D3C9E" w:rsidR="000F2BC0" w:rsidRPr="00D82212" w:rsidRDefault="000F2BC0" w:rsidP="003A29F8">
      <w:pPr>
        <w:rPr>
          <w:rFonts w:cs="Open Sans"/>
          <w:sz w:val="18"/>
          <w:szCs w:val="18"/>
        </w:rPr>
      </w:pPr>
    </w:p>
    <w:p w14:paraId="5957BAC5" w14:textId="4E5F54C9" w:rsidR="000F2BC0" w:rsidRPr="00D82212" w:rsidRDefault="00900517" w:rsidP="005F4048">
      <w:pPr>
        <w:pStyle w:val="Titre5"/>
      </w:pPr>
      <w:r w:rsidRPr="00D82212">
        <w:t xml:space="preserve">5.2.4. </w:t>
      </w:r>
      <w:r w:rsidR="000F2BC0" w:rsidRPr="00D82212">
        <w:t>Modification d’une commande</w:t>
      </w:r>
    </w:p>
    <w:p w14:paraId="15A50B09" w14:textId="77777777" w:rsidR="000F2BC0" w:rsidRPr="00D82212" w:rsidRDefault="000F2BC0" w:rsidP="003A29F8">
      <w:pPr>
        <w:rPr>
          <w:rFonts w:cs="Open Sans"/>
          <w:color w:val="auto"/>
          <w:sz w:val="18"/>
          <w:szCs w:val="18"/>
        </w:rPr>
      </w:pPr>
    </w:p>
    <w:p w14:paraId="77A50838" w14:textId="13E17CDB" w:rsidR="000F2BC0" w:rsidRPr="00D82212" w:rsidRDefault="000F2BC0" w:rsidP="003A29F8">
      <w:r w:rsidRPr="00D82212">
        <w:t xml:space="preserve">Lorsque l’AP-HP désire faire effectuer des modifications du contenu d’une commande, soit à la demande du </w:t>
      </w:r>
      <w:r w:rsidR="00880F34">
        <w:t>Titulaire</w:t>
      </w:r>
      <w:r w:rsidRPr="00D82212">
        <w:t xml:space="preserve">, soit de sa propre initiative, elle demande, avant toute modification, une proposition chiffrée du </w:t>
      </w:r>
      <w:r w:rsidR="00880F34">
        <w:t>Titulaire</w:t>
      </w:r>
      <w:r w:rsidRPr="00D82212">
        <w:t>.</w:t>
      </w:r>
    </w:p>
    <w:p w14:paraId="11395624" w14:textId="77777777" w:rsidR="000F2BC0" w:rsidRPr="00D82212" w:rsidRDefault="000F2BC0" w:rsidP="003A29F8"/>
    <w:p w14:paraId="5FAA580D" w14:textId="56C90279" w:rsidR="000F2BC0" w:rsidRPr="00D82212" w:rsidRDefault="000F2BC0" w:rsidP="003A29F8">
      <w:r w:rsidRPr="00D82212">
        <w:t xml:space="preserve">Dès que la demande de modification de l’AP-HP accompagnée d’un cahier des charges de modification a été reçue par le </w:t>
      </w:r>
      <w:r w:rsidR="00880F34">
        <w:t>Titulaire</w:t>
      </w:r>
      <w:r w:rsidRPr="00D82212">
        <w:t>, ce dernier, dans un délai maximal de dix (10) jours ouvrés :</w:t>
      </w:r>
    </w:p>
    <w:p w14:paraId="349F1C4B" w14:textId="77777777" w:rsidR="00831FEF" w:rsidRPr="00D82212" w:rsidRDefault="00831FEF" w:rsidP="003A29F8"/>
    <w:p w14:paraId="2500D4AC" w14:textId="4B61164D" w:rsidR="000F2BC0" w:rsidRPr="00D82212" w:rsidRDefault="000F2BC0" w:rsidP="003A29F8">
      <w:pPr>
        <w:ind w:left="567" w:hanging="426"/>
      </w:pPr>
      <w:r w:rsidRPr="00D82212">
        <w:t>-</w:t>
      </w:r>
      <w:r w:rsidRPr="00D82212">
        <w:tab/>
        <w:t>soit ne fournit pas de proposition chiffrée car la modification de la commande est minime et ne nécessite pas de modification de son mo</w:t>
      </w:r>
      <w:r w:rsidR="00DD1E16" w:rsidRPr="00D82212">
        <w:t>ntant ;</w:t>
      </w:r>
    </w:p>
    <w:p w14:paraId="2BEB9E2E" w14:textId="77777777" w:rsidR="000F2BC0" w:rsidRPr="00D82212" w:rsidRDefault="000F2BC0" w:rsidP="003A29F8">
      <w:pPr>
        <w:ind w:left="567" w:hanging="426"/>
      </w:pPr>
      <w:r w:rsidRPr="00D82212">
        <w:t>-</w:t>
      </w:r>
      <w:r w:rsidRPr="00D82212">
        <w:tab/>
        <w:t>soit fournit une proposition chiffrée car la modification de la commande entraîne une modification de son montant en moins ou en plus, en conformité avec les prix stipulés au présent marché.</w:t>
      </w:r>
    </w:p>
    <w:p w14:paraId="3088EE02" w14:textId="77777777" w:rsidR="000F2BC0" w:rsidRPr="00D82212" w:rsidRDefault="000F2BC0" w:rsidP="003A29F8">
      <w:r w:rsidRPr="00D82212">
        <w:t>Tout bon de commande reprend les éléments détaillés à l’article « 5.2.1 - Contenu des bons de commandes » ci-dessus.</w:t>
      </w:r>
    </w:p>
    <w:p w14:paraId="101F9899" w14:textId="77777777" w:rsidR="000F2BC0" w:rsidRPr="00D82212" w:rsidRDefault="000F2BC0" w:rsidP="003A29F8"/>
    <w:p w14:paraId="272DDF34" w14:textId="77777777" w:rsidR="000F2BC0" w:rsidRPr="00D82212" w:rsidRDefault="000F2BC0" w:rsidP="003A29F8">
      <w:r w:rsidRPr="00D82212">
        <w:t>•</w:t>
      </w:r>
      <w:r w:rsidRPr="00D82212">
        <w:tab/>
        <w:t>Modification d’une commande sans modification de montant</w:t>
      </w:r>
    </w:p>
    <w:p w14:paraId="25D89B85" w14:textId="77777777" w:rsidR="000F2BC0" w:rsidRPr="00D82212" w:rsidRDefault="000F2BC0" w:rsidP="003A29F8"/>
    <w:p w14:paraId="01D2F7B1" w14:textId="17E11A70" w:rsidR="000F2BC0" w:rsidRPr="00D82212" w:rsidRDefault="000F2BC0" w:rsidP="003A29F8">
      <w:r w:rsidRPr="00D82212">
        <w:t xml:space="preserve">La modification de la prestation est effectuée dans le cadre d’une ou plusieurs réunions, laquelle (lesquelles) aboutissent à la finalisation du cahier des charges de modification et d’un planning modificatif soumis à l’accord de l’AP-HP et du </w:t>
      </w:r>
      <w:r w:rsidR="00880F34">
        <w:t>Titulaire</w:t>
      </w:r>
      <w:r w:rsidRPr="00D82212">
        <w:t xml:space="preserve"> et qui seront annexés</w:t>
      </w:r>
      <w:r w:rsidR="00A933FB" w:rsidRPr="00D82212">
        <w:t xml:space="preserve"> </w:t>
      </w:r>
      <w:r w:rsidRPr="00D82212">
        <w:t>au cahier des charges de la commande concernée après signature des deux parties.</w:t>
      </w:r>
    </w:p>
    <w:p w14:paraId="3FFC8934" w14:textId="77777777" w:rsidR="000F2BC0" w:rsidRPr="00D82212" w:rsidRDefault="000F2BC0" w:rsidP="003A29F8">
      <w:r w:rsidRPr="00D82212">
        <w:t>•</w:t>
      </w:r>
      <w:r w:rsidRPr="00D82212">
        <w:tab/>
        <w:t>Modification d’une commande avec modification de montant</w:t>
      </w:r>
    </w:p>
    <w:p w14:paraId="56287139" w14:textId="77777777" w:rsidR="000F2BC0" w:rsidRPr="000F68EA" w:rsidRDefault="000F2BC0" w:rsidP="003A29F8">
      <w:pPr>
        <w:rPr>
          <w:sz w:val="16"/>
          <w:szCs w:val="16"/>
        </w:rPr>
      </w:pPr>
    </w:p>
    <w:p w14:paraId="688C6FAC" w14:textId="77777777" w:rsidR="000F2BC0" w:rsidRPr="00D82212" w:rsidRDefault="000F2BC0" w:rsidP="003A29F8">
      <w:r w:rsidRPr="00D82212">
        <w:t>Toute modification de commande entraînant une modification de prix fait l’objet :</w:t>
      </w:r>
    </w:p>
    <w:p w14:paraId="6EA4FCC3" w14:textId="778F96ED" w:rsidR="000F2BC0" w:rsidRPr="00D82212" w:rsidRDefault="000F2BC0" w:rsidP="003A29F8">
      <w:pPr>
        <w:ind w:left="567" w:hanging="426"/>
      </w:pPr>
      <w:r w:rsidRPr="00D82212">
        <w:t>-</w:t>
      </w:r>
      <w:r w:rsidRPr="00D82212">
        <w:tab/>
        <w:t>en cas d’augmentation de prix</w:t>
      </w:r>
      <w:r w:rsidR="00DD1E16" w:rsidRPr="00D82212">
        <w:t>, d’une commande complémentaire ;</w:t>
      </w:r>
    </w:p>
    <w:p w14:paraId="4A81B887" w14:textId="266B9BC9" w:rsidR="000F2BC0" w:rsidRPr="00D82212" w:rsidRDefault="000F2BC0" w:rsidP="003A29F8">
      <w:pPr>
        <w:ind w:left="567" w:hanging="426"/>
      </w:pPr>
      <w:r w:rsidRPr="00D82212">
        <w:lastRenderedPageBreak/>
        <w:t>-</w:t>
      </w:r>
      <w:r w:rsidRPr="00D82212">
        <w:tab/>
        <w:t xml:space="preserve">en cas de diminution de prix, de l’envoi d’une lettre d’accord par le service concerné, au </w:t>
      </w:r>
      <w:r w:rsidR="00880F34">
        <w:t>Titulaire</w:t>
      </w:r>
      <w:r w:rsidRPr="00D82212">
        <w:t xml:space="preserve">, faisant référence à la proposition chiffrée du </w:t>
      </w:r>
      <w:r w:rsidR="00880F34">
        <w:t>Titulaire</w:t>
      </w:r>
      <w:r w:rsidRPr="00D82212">
        <w:t xml:space="preserve"> de minoration.</w:t>
      </w:r>
    </w:p>
    <w:p w14:paraId="6D90FE43" w14:textId="77777777" w:rsidR="000F2BC0" w:rsidRPr="000F68EA" w:rsidRDefault="000F2BC0" w:rsidP="003A29F8">
      <w:pPr>
        <w:rPr>
          <w:sz w:val="16"/>
          <w:szCs w:val="16"/>
        </w:rPr>
      </w:pPr>
    </w:p>
    <w:p w14:paraId="6E774DC4" w14:textId="262A2119" w:rsidR="000F2BC0" w:rsidRPr="00D82212" w:rsidRDefault="000F2BC0" w:rsidP="003A29F8">
      <w:r w:rsidRPr="00D82212">
        <w:t>Toute modification de commande entraînant une modification de montant est constatée par un cahier des charges et un planning modificatif qui seront annexés au bon de commande modificatif après signature des deux parties.</w:t>
      </w:r>
    </w:p>
    <w:p w14:paraId="71EF5B1A" w14:textId="77777777" w:rsidR="000F2BC0" w:rsidRPr="000F68EA" w:rsidRDefault="000F2BC0" w:rsidP="003A29F8">
      <w:pPr>
        <w:rPr>
          <w:sz w:val="16"/>
          <w:szCs w:val="16"/>
        </w:rPr>
      </w:pPr>
    </w:p>
    <w:p w14:paraId="0686DAE0" w14:textId="1AFB9ACE" w:rsidR="000F2BC0" w:rsidRPr="00D82212" w:rsidRDefault="000F2BC0" w:rsidP="003A29F8">
      <w:r w:rsidRPr="00D82212">
        <w:t xml:space="preserve">L’exécution des prestations du </w:t>
      </w:r>
      <w:r w:rsidR="00880F34">
        <w:t>Titulaire</w:t>
      </w:r>
      <w:r w:rsidRPr="00D82212">
        <w:t xml:space="preserve"> est conditionnée par l’émission d’un bon de commande modificatif par l’AP-HP.</w:t>
      </w:r>
    </w:p>
    <w:p w14:paraId="6379DC14" w14:textId="54FCCFF8" w:rsidR="008A6CF2" w:rsidRPr="00D82212" w:rsidRDefault="008A6CF2" w:rsidP="003A29F8"/>
    <w:p w14:paraId="2FA7C6B2" w14:textId="3A447212" w:rsidR="000F2BC0" w:rsidRPr="00D82212" w:rsidRDefault="00900517" w:rsidP="005F4048">
      <w:pPr>
        <w:pStyle w:val="Titre5"/>
      </w:pPr>
      <w:r w:rsidRPr="00D82212">
        <w:t xml:space="preserve">5.2.5. </w:t>
      </w:r>
      <w:r w:rsidR="000F2BC0" w:rsidRPr="00D82212">
        <w:t>Suspension d’une commande</w:t>
      </w:r>
    </w:p>
    <w:p w14:paraId="527E5721" w14:textId="77777777" w:rsidR="000F2BC0" w:rsidRPr="00D82212" w:rsidRDefault="000F2BC0" w:rsidP="003A29F8">
      <w:pPr>
        <w:rPr>
          <w:rFonts w:cs="Open Sans"/>
          <w:color w:val="auto"/>
          <w:sz w:val="18"/>
          <w:szCs w:val="18"/>
        </w:rPr>
      </w:pPr>
    </w:p>
    <w:p w14:paraId="53E17D3B" w14:textId="36B3802B" w:rsidR="000F2BC0" w:rsidRPr="00D82212" w:rsidRDefault="000F2BC0" w:rsidP="003A29F8">
      <w:r w:rsidRPr="00D82212">
        <w:t xml:space="preserve">Après émission du bon de commande, l’AP-HP se réserve la faculté de suspendre l’exécution de celui-ci pour une durée maximale de trois (3) mois. A cette occasion, l’AP-HP prendra à sa charge les frais de fournitures et de prestations que le </w:t>
      </w:r>
      <w:r w:rsidR="00880F34">
        <w:t>Titulaire</w:t>
      </w:r>
      <w:r w:rsidRPr="00D82212">
        <w:t xml:space="preserve"> aura pu engager du fait du commencement d’exécution du bon de commande, si et dans la mesure où le </w:t>
      </w:r>
      <w:r w:rsidR="00880F34">
        <w:t>Titulaire</w:t>
      </w:r>
      <w:r w:rsidRPr="00D82212">
        <w:t xml:space="preserve"> produit les justificatifs afférents adéquats et où la suspension est supérieure à une durée de quinze (15) jours.</w:t>
      </w:r>
    </w:p>
    <w:p w14:paraId="0C8E1E06" w14:textId="77777777" w:rsidR="000F2BC0" w:rsidRPr="000F68EA" w:rsidRDefault="000F2BC0" w:rsidP="003A29F8">
      <w:pPr>
        <w:rPr>
          <w:sz w:val="16"/>
          <w:szCs w:val="16"/>
        </w:rPr>
      </w:pPr>
    </w:p>
    <w:p w14:paraId="43227AA3" w14:textId="45CC49E3" w:rsidR="000F2BC0" w:rsidRPr="00D82212" w:rsidRDefault="000F2BC0" w:rsidP="003A29F8">
      <w:r w:rsidRPr="00D82212">
        <w:t xml:space="preserve">Avant la reprise de l’exécution du bon de commande, l’AP-HP et le </w:t>
      </w:r>
      <w:r w:rsidR="00880F34">
        <w:t>Titulaire</w:t>
      </w:r>
      <w:r w:rsidRPr="00D82212">
        <w:t xml:space="preserve"> se réuniront afin, notamment, de déterminer un planning modificatif. La reprise est conditionnée par l’émission d’un écrit de l’AP-HP.</w:t>
      </w:r>
    </w:p>
    <w:p w14:paraId="1CC78A5F" w14:textId="77777777" w:rsidR="000F2BC0" w:rsidRPr="00D82212" w:rsidRDefault="000F2BC0" w:rsidP="003A29F8">
      <w:pPr>
        <w:rPr>
          <w:rFonts w:cs="Open Sans"/>
          <w:b/>
          <w:color w:val="auto"/>
        </w:rPr>
      </w:pPr>
    </w:p>
    <w:p w14:paraId="2E14191B" w14:textId="6ED8E837" w:rsidR="000F2BC0" w:rsidRPr="00D82212" w:rsidRDefault="00900517" w:rsidP="005F4048">
      <w:pPr>
        <w:pStyle w:val="Titre5"/>
      </w:pPr>
      <w:r w:rsidRPr="00D82212">
        <w:t xml:space="preserve">5.2.6. </w:t>
      </w:r>
      <w:r w:rsidR="000F2BC0" w:rsidRPr="00D82212">
        <w:t>Suivi des commandes</w:t>
      </w:r>
    </w:p>
    <w:p w14:paraId="5413FC4C" w14:textId="77777777" w:rsidR="000F2BC0" w:rsidRPr="00D82212" w:rsidRDefault="000F2BC0" w:rsidP="003A29F8">
      <w:pPr>
        <w:rPr>
          <w:rFonts w:cs="Open Sans"/>
          <w:color w:val="auto"/>
          <w:sz w:val="18"/>
          <w:szCs w:val="18"/>
        </w:rPr>
      </w:pPr>
    </w:p>
    <w:p w14:paraId="1DC2C122" w14:textId="03F654B0" w:rsidR="000F2BC0" w:rsidRPr="00D82212" w:rsidRDefault="000F2BC0" w:rsidP="003A29F8">
      <w:r w:rsidRPr="00D82212">
        <w:t xml:space="preserve">Le </w:t>
      </w:r>
      <w:r w:rsidR="00880F34">
        <w:t>Titulaire</w:t>
      </w:r>
      <w:r w:rsidRPr="00D82212">
        <w:t xml:space="preserve"> établit et adresse à ACHAT ou au chef du projet AP-HP un état </w:t>
      </w:r>
      <w:r w:rsidR="00EB0EED" w:rsidRPr="00D82212">
        <w:t xml:space="preserve">semestriel </w:t>
      </w:r>
      <w:r w:rsidRPr="00D82212">
        <w:t>de suivi des commandes émises sur le marché. Cet état comporte pour chaque commande :</w:t>
      </w:r>
    </w:p>
    <w:p w14:paraId="6F9445A1" w14:textId="0F0CBAD5" w:rsidR="00514C2B" w:rsidRPr="00D82212" w:rsidRDefault="00B476F5" w:rsidP="00386747">
      <w:pPr>
        <w:pStyle w:val="Paragraphedeliste"/>
        <w:numPr>
          <w:ilvl w:val="1"/>
          <w:numId w:val="41"/>
        </w:numPr>
        <w:ind w:left="567" w:hanging="367"/>
      </w:pPr>
      <w:r w:rsidRPr="00D82212">
        <w:t>L</w:t>
      </w:r>
      <w:r w:rsidR="000F2BC0" w:rsidRPr="00D82212">
        <w:t>e numéro du</w:t>
      </w:r>
      <w:r w:rsidR="00DD1E16" w:rsidRPr="00D82212">
        <w:t xml:space="preserve"> bon de commande correspondant ;</w:t>
      </w:r>
    </w:p>
    <w:p w14:paraId="3DC3B54E" w14:textId="03260143" w:rsidR="000F2BC0" w:rsidRPr="00D82212" w:rsidRDefault="00480842" w:rsidP="00386747">
      <w:pPr>
        <w:pStyle w:val="Paragraphedeliste"/>
        <w:numPr>
          <w:ilvl w:val="1"/>
          <w:numId w:val="41"/>
        </w:numPr>
        <w:ind w:left="567" w:hanging="367"/>
      </w:pPr>
      <w:r w:rsidRPr="00D82212">
        <w:t>L</w:t>
      </w:r>
      <w:r w:rsidR="000F2BC0" w:rsidRPr="00D82212">
        <w:t>a date</w:t>
      </w:r>
      <w:r w:rsidR="00DD1E16" w:rsidRPr="00D82212">
        <w:t xml:space="preserve"> d’émission du bon de commande ;</w:t>
      </w:r>
    </w:p>
    <w:p w14:paraId="180F3C58" w14:textId="6C1FC734" w:rsidR="000F2BC0" w:rsidRPr="00D82212" w:rsidRDefault="00480842" w:rsidP="00386747">
      <w:pPr>
        <w:pStyle w:val="Paragraphedeliste"/>
        <w:numPr>
          <w:ilvl w:val="1"/>
          <w:numId w:val="41"/>
        </w:numPr>
        <w:ind w:left="567" w:hanging="367"/>
      </w:pPr>
      <w:r w:rsidRPr="00D82212">
        <w:t>L</w:t>
      </w:r>
      <w:r w:rsidR="000F2BC0" w:rsidRPr="00D82212">
        <w:t xml:space="preserve">e numéro du </w:t>
      </w:r>
      <w:r w:rsidR="00DD1E16" w:rsidRPr="00D82212">
        <w:t>présent marché ;</w:t>
      </w:r>
    </w:p>
    <w:p w14:paraId="1B8AA8A1" w14:textId="696A10BB" w:rsidR="000F2BC0" w:rsidRPr="00D82212" w:rsidRDefault="00480842" w:rsidP="00386747">
      <w:pPr>
        <w:pStyle w:val="Paragraphedeliste"/>
        <w:numPr>
          <w:ilvl w:val="1"/>
          <w:numId w:val="41"/>
        </w:numPr>
        <w:ind w:left="567" w:hanging="367"/>
      </w:pPr>
      <w:r w:rsidRPr="00D82212">
        <w:t>L</w:t>
      </w:r>
      <w:r w:rsidR="000F2BC0" w:rsidRPr="00D82212">
        <w:t>a dénomination soc</w:t>
      </w:r>
      <w:r w:rsidR="00DD1E16" w:rsidRPr="00D82212">
        <w:t xml:space="preserve">iale et l’adresse du </w:t>
      </w:r>
      <w:r w:rsidR="00880F34">
        <w:t>Titulaire</w:t>
      </w:r>
      <w:r w:rsidR="00DD1E16" w:rsidRPr="00D82212">
        <w:t> ;</w:t>
      </w:r>
    </w:p>
    <w:p w14:paraId="3173E5DB" w14:textId="302F741C" w:rsidR="000F2BC0" w:rsidRPr="00D82212" w:rsidRDefault="00480842" w:rsidP="00386747">
      <w:pPr>
        <w:pStyle w:val="Paragraphedeliste"/>
        <w:numPr>
          <w:ilvl w:val="1"/>
          <w:numId w:val="41"/>
        </w:numPr>
        <w:ind w:left="567" w:hanging="367"/>
      </w:pPr>
      <w:r w:rsidRPr="00D82212">
        <w:t>L</w:t>
      </w:r>
      <w:r w:rsidR="000F2BC0" w:rsidRPr="00D82212">
        <w:t xml:space="preserve">e libellé de la prestation </w:t>
      </w:r>
      <w:r w:rsidR="00DD1E16" w:rsidRPr="00D82212">
        <w:t>et, le cas échéant, son numéro ;</w:t>
      </w:r>
    </w:p>
    <w:p w14:paraId="4645D355" w14:textId="2AEBB8DD" w:rsidR="000F2BC0" w:rsidRPr="00D82212" w:rsidRDefault="00480842" w:rsidP="00386747">
      <w:pPr>
        <w:pStyle w:val="Paragraphedeliste"/>
        <w:numPr>
          <w:ilvl w:val="1"/>
          <w:numId w:val="41"/>
        </w:numPr>
        <w:ind w:left="567" w:hanging="367"/>
      </w:pPr>
      <w:r w:rsidRPr="00D82212">
        <w:t>L</w:t>
      </w:r>
      <w:r w:rsidR="0003510B" w:rsidRPr="00D82212">
        <w:t>’entité bénéficiaire de la prestation</w:t>
      </w:r>
      <w:r w:rsidR="009B4601" w:rsidRPr="00D82212">
        <w:t> ;</w:t>
      </w:r>
    </w:p>
    <w:p w14:paraId="7FC9365F" w14:textId="478534B6" w:rsidR="000F2BC0" w:rsidRPr="00D82212" w:rsidRDefault="00480842" w:rsidP="00386747">
      <w:pPr>
        <w:pStyle w:val="Paragraphedeliste"/>
        <w:numPr>
          <w:ilvl w:val="1"/>
          <w:numId w:val="41"/>
        </w:numPr>
        <w:ind w:left="567" w:hanging="367"/>
      </w:pPr>
      <w:r w:rsidRPr="00D82212">
        <w:t>L</w:t>
      </w:r>
      <w:r w:rsidR="000F2BC0" w:rsidRPr="00D82212">
        <w:t>a période d’exécution de la prestation pour les commandes de prestations de su</w:t>
      </w:r>
      <w:r w:rsidR="00DD1E16" w:rsidRPr="00D82212">
        <w:t>ivi ;</w:t>
      </w:r>
    </w:p>
    <w:p w14:paraId="6537DA30" w14:textId="4EAED331" w:rsidR="000F2BC0" w:rsidRPr="00D82212" w:rsidRDefault="00480842" w:rsidP="00386747">
      <w:pPr>
        <w:pStyle w:val="Paragraphedeliste"/>
        <w:numPr>
          <w:ilvl w:val="1"/>
          <w:numId w:val="41"/>
        </w:numPr>
        <w:ind w:left="567" w:hanging="367"/>
      </w:pPr>
      <w:r w:rsidRPr="00D82212">
        <w:t>L</w:t>
      </w:r>
      <w:r w:rsidR="000F2BC0" w:rsidRPr="00D82212">
        <w:t>a date de début des prestations et la date de remise des livrables finaux par prestation pour les commandes de prestatio</w:t>
      </w:r>
      <w:r w:rsidR="00DD1E16" w:rsidRPr="00D82212">
        <w:t>ns exécutées en unités d’œuvre ;</w:t>
      </w:r>
    </w:p>
    <w:p w14:paraId="2ABA510F" w14:textId="788CE697" w:rsidR="000F2BC0" w:rsidRPr="00D82212" w:rsidRDefault="00480842" w:rsidP="00386747">
      <w:pPr>
        <w:pStyle w:val="Paragraphedeliste"/>
        <w:numPr>
          <w:ilvl w:val="1"/>
          <w:numId w:val="41"/>
        </w:numPr>
        <w:ind w:left="567" w:hanging="367"/>
      </w:pPr>
      <w:r w:rsidRPr="00D82212">
        <w:t>L</w:t>
      </w:r>
      <w:r w:rsidR="000F2BC0" w:rsidRPr="00D82212">
        <w:t>e code, le nombre, le libellé et le niveau de complexité des unités d’œuvre commandées pour les commandes de prestation</w:t>
      </w:r>
      <w:r w:rsidR="00DD1E16" w:rsidRPr="00D82212">
        <w:t>s exécutées en unités d’œuvre ;</w:t>
      </w:r>
    </w:p>
    <w:p w14:paraId="48C47C53" w14:textId="0DCC3E3E" w:rsidR="000F2BC0" w:rsidRPr="00D82212" w:rsidRDefault="00480842" w:rsidP="00386747">
      <w:pPr>
        <w:pStyle w:val="Paragraphedeliste"/>
        <w:numPr>
          <w:ilvl w:val="1"/>
          <w:numId w:val="41"/>
        </w:numPr>
        <w:ind w:left="567" w:hanging="367"/>
      </w:pPr>
      <w:r w:rsidRPr="00D82212">
        <w:t>L</w:t>
      </w:r>
      <w:r w:rsidR="000F2BC0" w:rsidRPr="00D82212">
        <w:t xml:space="preserve">e cas échéant, les références et dates de la proposition chiffrée du </w:t>
      </w:r>
      <w:r w:rsidR="00880F34">
        <w:t>Titulaire</w:t>
      </w:r>
      <w:r w:rsidR="000F2BC0" w:rsidRPr="00D82212">
        <w:t xml:space="preserve"> et du cahier des charges de l’AP-HP ainsi que tout élément modificatif intervenu en application de l’article « 5.2.4 - Modification d</w:t>
      </w:r>
      <w:r w:rsidR="00DD1E16" w:rsidRPr="00D82212">
        <w:t>’une commande » du présent CCP ;</w:t>
      </w:r>
    </w:p>
    <w:p w14:paraId="34E247C2" w14:textId="1EBBF377" w:rsidR="000F2BC0" w:rsidRPr="00D82212" w:rsidRDefault="00480842" w:rsidP="00386747">
      <w:pPr>
        <w:pStyle w:val="Paragraphedeliste"/>
        <w:numPr>
          <w:ilvl w:val="1"/>
          <w:numId w:val="41"/>
        </w:numPr>
        <w:ind w:left="567" w:hanging="367"/>
      </w:pPr>
      <w:r w:rsidRPr="00D82212">
        <w:t>L</w:t>
      </w:r>
      <w:r w:rsidR="000F2BC0" w:rsidRPr="00D82212">
        <w:t>es montants HT des prestations ainsi que les</w:t>
      </w:r>
      <w:r w:rsidR="00DD1E16" w:rsidRPr="00D82212">
        <w:t xml:space="preserve"> montants totaux de TVA et TTC ;</w:t>
      </w:r>
    </w:p>
    <w:p w14:paraId="67E79B84" w14:textId="04702D3E" w:rsidR="000F2BC0" w:rsidRPr="00D82212" w:rsidRDefault="00480842" w:rsidP="00386747">
      <w:pPr>
        <w:pStyle w:val="Paragraphedeliste"/>
        <w:numPr>
          <w:ilvl w:val="1"/>
          <w:numId w:val="41"/>
        </w:numPr>
        <w:ind w:left="567" w:hanging="367"/>
      </w:pPr>
      <w:r w:rsidRPr="00D82212">
        <w:t>L</w:t>
      </w:r>
      <w:r w:rsidR="000F2BC0" w:rsidRPr="00D82212">
        <w:t>es numéros des bons de livraison, leur date de présentation et leur date de signature pa</w:t>
      </w:r>
      <w:r w:rsidR="00DD1E16" w:rsidRPr="00D82212">
        <w:t>r le Chef de projet de l’AP-HP ;</w:t>
      </w:r>
    </w:p>
    <w:p w14:paraId="3B460014" w14:textId="749ABA5D" w:rsidR="000F2BC0" w:rsidRPr="00D82212" w:rsidRDefault="00480842" w:rsidP="00386747">
      <w:pPr>
        <w:pStyle w:val="Paragraphedeliste"/>
        <w:numPr>
          <w:ilvl w:val="1"/>
          <w:numId w:val="41"/>
        </w:numPr>
        <w:ind w:left="567" w:hanging="367"/>
      </w:pPr>
      <w:r w:rsidRPr="00D82212">
        <w:t>L</w:t>
      </w:r>
      <w:r w:rsidR="000F2BC0" w:rsidRPr="00D82212">
        <w:t>es numéros ou références des procès-verbaux de réception (VA, VSR, Validation, Constat de service fait associé), ainsi que leur date d’établisse</w:t>
      </w:r>
      <w:r w:rsidR="00DD1E16" w:rsidRPr="00D82212">
        <w:t>ment et leur date de signature ;</w:t>
      </w:r>
    </w:p>
    <w:p w14:paraId="077DD30A" w14:textId="146AC090" w:rsidR="000F2BC0" w:rsidRPr="00D82212" w:rsidRDefault="00480842" w:rsidP="00386747">
      <w:pPr>
        <w:pStyle w:val="Paragraphedeliste"/>
        <w:numPr>
          <w:ilvl w:val="1"/>
          <w:numId w:val="41"/>
        </w:numPr>
        <w:ind w:left="567" w:hanging="367"/>
      </w:pPr>
      <w:r w:rsidRPr="00D82212">
        <w:t>L</w:t>
      </w:r>
      <w:r w:rsidR="000F2BC0" w:rsidRPr="00D82212">
        <w:t>es numéros de la ou des factures afférentes à la commande, leurs montants HT, TVA et TTC, ainsi</w:t>
      </w:r>
      <w:r w:rsidR="00DD1E16" w:rsidRPr="00D82212">
        <w:t xml:space="preserve"> que leur date de présentation ;</w:t>
      </w:r>
    </w:p>
    <w:p w14:paraId="0115DCF6" w14:textId="08579956" w:rsidR="000F2BC0" w:rsidRPr="00D82212" w:rsidRDefault="00480842" w:rsidP="00386747">
      <w:pPr>
        <w:pStyle w:val="Paragraphedeliste"/>
        <w:numPr>
          <w:ilvl w:val="1"/>
          <w:numId w:val="41"/>
        </w:numPr>
        <w:ind w:left="567" w:hanging="367"/>
      </w:pPr>
      <w:r w:rsidRPr="00D82212">
        <w:t>L</w:t>
      </w:r>
      <w:r w:rsidR="000F2BC0" w:rsidRPr="00D82212">
        <w:t>a date du paiement des factures.</w:t>
      </w:r>
    </w:p>
    <w:p w14:paraId="3ECA70EE" w14:textId="77777777" w:rsidR="000F2BC0" w:rsidRPr="00D82212" w:rsidRDefault="000F2BC0" w:rsidP="003A29F8"/>
    <w:p w14:paraId="16B5AE91" w14:textId="1559D743" w:rsidR="00EE6B6A" w:rsidRPr="00D82212" w:rsidRDefault="000F2BC0" w:rsidP="003A29F8">
      <w:r w:rsidRPr="00D82212">
        <w:t xml:space="preserve">Le </w:t>
      </w:r>
      <w:r w:rsidR="00880F34">
        <w:t>Titulaire</w:t>
      </w:r>
      <w:r w:rsidRPr="00D82212">
        <w:t xml:space="preserve"> est tenu d’alerter ACHAT ou le chef de projet AP-HP, par lettre recommandée avec accusé de réception, dès que le montant total des commandes passées atteint 75 % du montant maximum du marché.</w:t>
      </w:r>
    </w:p>
    <w:p w14:paraId="45AF9274" w14:textId="77777777" w:rsidR="007A722B" w:rsidRPr="00D82212" w:rsidRDefault="007A722B" w:rsidP="003A29F8"/>
    <w:p w14:paraId="045C3357" w14:textId="36626067" w:rsidR="006E1CFB" w:rsidRPr="00D82212" w:rsidRDefault="00A96B8C" w:rsidP="005E2FFB">
      <w:pPr>
        <w:pStyle w:val="Titre3"/>
        <w:rPr>
          <w:sz w:val="18"/>
          <w:szCs w:val="18"/>
        </w:rPr>
      </w:pPr>
      <w:bookmarkStart w:id="355" w:name="_Toc53131415"/>
      <w:bookmarkStart w:id="356" w:name="_Toc194067157"/>
      <w:r w:rsidRPr="00D82212">
        <w:lastRenderedPageBreak/>
        <w:t xml:space="preserve">5.3- </w:t>
      </w:r>
      <w:r w:rsidR="006E1CFB" w:rsidRPr="00D82212">
        <w:t>Livraisons</w:t>
      </w:r>
      <w:bookmarkEnd w:id="355"/>
      <w:bookmarkEnd w:id="356"/>
    </w:p>
    <w:p w14:paraId="4E2CC633" w14:textId="77777777" w:rsidR="00621C17" w:rsidRPr="00D82212" w:rsidRDefault="00621C17" w:rsidP="003A29F8">
      <w:pPr>
        <w:pStyle w:val="En-tte"/>
        <w:tabs>
          <w:tab w:val="clear" w:pos="4536"/>
          <w:tab w:val="clear" w:pos="9072"/>
        </w:tabs>
        <w:rPr>
          <w:rFonts w:cs="Open Sans"/>
          <w:sz w:val="18"/>
          <w:szCs w:val="18"/>
        </w:rPr>
      </w:pPr>
    </w:p>
    <w:p w14:paraId="7338889B" w14:textId="61079875" w:rsidR="008706C2" w:rsidRPr="00CA1A6C" w:rsidRDefault="008706C2" w:rsidP="008706C2">
      <w:pPr>
        <w:rPr>
          <w:i/>
        </w:rPr>
      </w:pPr>
      <w:r w:rsidRPr="00CA1A6C">
        <w:t xml:space="preserve">La première livraison pourra avoir lieu dès le début de marché, c’est </w:t>
      </w:r>
      <w:r w:rsidR="00B255FE">
        <w:t xml:space="preserve">à </w:t>
      </w:r>
      <w:r w:rsidRPr="00CA1A6C">
        <w:t>dire dès la notification de celui-ci.</w:t>
      </w:r>
    </w:p>
    <w:p w14:paraId="36AC0BE8" w14:textId="77777777" w:rsidR="006E1CFB" w:rsidRPr="00D82212" w:rsidRDefault="006E1CFB" w:rsidP="003A29F8">
      <w:pPr>
        <w:pStyle w:val="Normal2"/>
        <w:ind w:left="0"/>
        <w:rPr>
          <w:rFonts w:cs="Arial"/>
          <w:i w:val="0"/>
          <w:iCs/>
        </w:rPr>
      </w:pPr>
    </w:p>
    <w:p w14:paraId="01519E2C" w14:textId="0C0B2C6E" w:rsidR="006E1CFB" w:rsidRPr="00D82212" w:rsidRDefault="00D20447" w:rsidP="003A29F8">
      <w:pPr>
        <w:pStyle w:val="Normal2"/>
        <w:ind w:left="0"/>
        <w:rPr>
          <w:rFonts w:cs="Arial"/>
          <w:i w:val="0"/>
          <w:iCs/>
        </w:rPr>
      </w:pPr>
      <w:r w:rsidRPr="00D82212">
        <w:rPr>
          <w:rFonts w:cs="Arial"/>
          <w:i w:val="0"/>
          <w:iCs/>
        </w:rPr>
        <w:t xml:space="preserve">Les livraisons des nouvelles versions correctives, évolutives </w:t>
      </w:r>
      <w:r w:rsidR="006E1CFB" w:rsidRPr="00D82212">
        <w:rPr>
          <w:rFonts w:cs="Arial"/>
          <w:i w:val="0"/>
          <w:iCs/>
        </w:rPr>
        <w:t>sont conformes aux bons de commande</w:t>
      </w:r>
      <w:r w:rsidR="00860A48" w:rsidRPr="00D82212">
        <w:rPr>
          <w:rFonts w:cs="Arial"/>
          <w:i w:val="0"/>
          <w:iCs/>
        </w:rPr>
        <w:t>s</w:t>
      </w:r>
      <w:r w:rsidR="00680CB8" w:rsidRPr="00D82212">
        <w:rPr>
          <w:rFonts w:cs="Arial"/>
          <w:i w:val="0"/>
          <w:iCs/>
        </w:rPr>
        <w:t xml:space="preserve">, </w:t>
      </w:r>
      <w:r w:rsidR="009B4601" w:rsidRPr="00D82212">
        <w:rPr>
          <w:rFonts w:cs="Arial"/>
          <w:i w:val="0"/>
          <w:iCs/>
        </w:rPr>
        <w:t xml:space="preserve">aux </w:t>
      </w:r>
      <w:r w:rsidR="00680CB8" w:rsidRPr="00D82212">
        <w:rPr>
          <w:rFonts w:cs="Arial"/>
          <w:i w:val="0"/>
          <w:iCs/>
        </w:rPr>
        <w:t>cahiers des charges et</w:t>
      </w:r>
      <w:r w:rsidR="00617107" w:rsidRPr="00D82212">
        <w:rPr>
          <w:rFonts w:cs="Arial"/>
          <w:i w:val="0"/>
          <w:iCs/>
        </w:rPr>
        <w:t xml:space="preserve"> spécifications validés</w:t>
      </w:r>
      <w:r w:rsidR="006E1CFB" w:rsidRPr="00D82212">
        <w:rPr>
          <w:rFonts w:cs="Arial"/>
          <w:i w:val="0"/>
          <w:iCs/>
        </w:rPr>
        <w:t xml:space="preserve"> </w:t>
      </w:r>
      <w:r w:rsidR="00680CB8" w:rsidRPr="00D82212">
        <w:rPr>
          <w:rFonts w:cs="Arial"/>
          <w:i w:val="0"/>
          <w:iCs/>
        </w:rPr>
        <w:t>ainsi</w:t>
      </w:r>
      <w:r w:rsidR="009B4601" w:rsidRPr="00D82212">
        <w:rPr>
          <w:rFonts w:cs="Arial"/>
          <w:i w:val="0"/>
          <w:iCs/>
        </w:rPr>
        <w:t xml:space="preserve"> </w:t>
      </w:r>
      <w:r w:rsidR="00680CB8" w:rsidRPr="00D82212">
        <w:rPr>
          <w:rFonts w:cs="Arial"/>
          <w:i w:val="0"/>
          <w:iCs/>
        </w:rPr>
        <w:t>qu’</w:t>
      </w:r>
      <w:r w:rsidR="00617107" w:rsidRPr="00D82212">
        <w:rPr>
          <w:rFonts w:cs="Arial"/>
          <w:i w:val="0"/>
          <w:iCs/>
        </w:rPr>
        <w:t xml:space="preserve">aux </w:t>
      </w:r>
      <w:r w:rsidR="006E1CFB" w:rsidRPr="00D82212">
        <w:rPr>
          <w:rFonts w:cs="Arial"/>
          <w:i w:val="0"/>
          <w:iCs/>
        </w:rPr>
        <w:t xml:space="preserve">délais </w:t>
      </w:r>
      <w:r w:rsidR="00617107" w:rsidRPr="00D82212">
        <w:rPr>
          <w:rFonts w:cs="Arial"/>
          <w:i w:val="0"/>
          <w:iCs/>
        </w:rPr>
        <w:t>convenus</w:t>
      </w:r>
      <w:r w:rsidR="006E1CFB" w:rsidRPr="00D82212">
        <w:rPr>
          <w:rFonts w:cs="Arial"/>
          <w:i w:val="0"/>
          <w:iCs/>
        </w:rPr>
        <w:t>.</w:t>
      </w:r>
    </w:p>
    <w:p w14:paraId="332DBE20" w14:textId="77777777" w:rsidR="006E1CFB" w:rsidRPr="00D82212" w:rsidRDefault="006E1CFB" w:rsidP="003A29F8">
      <w:pPr>
        <w:pStyle w:val="Normal2"/>
        <w:ind w:left="0"/>
        <w:rPr>
          <w:rFonts w:cs="Arial"/>
          <w:i w:val="0"/>
          <w:iCs/>
        </w:rPr>
      </w:pPr>
    </w:p>
    <w:p w14:paraId="45399C18" w14:textId="5F2E795E" w:rsidR="00582F69" w:rsidRPr="00D82212" w:rsidRDefault="009B107F" w:rsidP="003A29F8">
      <w:pPr>
        <w:pStyle w:val="Normal2"/>
        <w:ind w:left="0"/>
        <w:rPr>
          <w:rFonts w:cs="Arial"/>
          <w:i w:val="0"/>
          <w:iCs/>
        </w:rPr>
      </w:pPr>
      <w:r>
        <w:rPr>
          <w:rFonts w:cs="Arial"/>
          <w:i w:val="0"/>
          <w:iCs/>
        </w:rPr>
        <w:t>L</w:t>
      </w:r>
      <w:r w:rsidR="00582F69" w:rsidRPr="00D82212">
        <w:rPr>
          <w:rFonts w:cs="Arial"/>
          <w:i w:val="0"/>
          <w:iCs/>
        </w:rPr>
        <w:t xml:space="preserve">e </w:t>
      </w:r>
      <w:r w:rsidR="00880F34">
        <w:rPr>
          <w:rFonts w:cs="Arial"/>
          <w:i w:val="0"/>
          <w:iCs/>
        </w:rPr>
        <w:t>Titulaire</w:t>
      </w:r>
      <w:r w:rsidR="00582F69" w:rsidRPr="00D82212">
        <w:rPr>
          <w:rFonts w:cs="Arial"/>
          <w:i w:val="0"/>
          <w:iCs/>
        </w:rPr>
        <w:t xml:space="preserve"> livre les nouvelles versions correctives</w:t>
      </w:r>
      <w:r w:rsidR="00A6437B" w:rsidRPr="00D82212">
        <w:rPr>
          <w:rFonts w:cs="Arial"/>
          <w:i w:val="0"/>
          <w:iCs/>
        </w:rPr>
        <w:t xml:space="preserve"> et</w:t>
      </w:r>
      <w:r w:rsidR="00582F69" w:rsidRPr="00D82212">
        <w:rPr>
          <w:rFonts w:cs="Arial"/>
          <w:i w:val="0"/>
          <w:iCs/>
        </w:rPr>
        <w:t xml:space="preserve"> évolutives</w:t>
      </w:r>
      <w:r w:rsidR="005F02AC" w:rsidRPr="00D82212">
        <w:rPr>
          <w:rFonts w:cs="Arial"/>
          <w:i w:val="0"/>
          <w:iCs/>
        </w:rPr>
        <w:t xml:space="preserve"> accompagnée d’une procédure</w:t>
      </w:r>
      <w:r w:rsidR="00582F69" w:rsidRPr="00D82212">
        <w:rPr>
          <w:rFonts w:cs="Arial"/>
          <w:i w:val="0"/>
          <w:iCs/>
        </w:rPr>
        <w:t>,</w:t>
      </w:r>
      <w:r w:rsidR="00A6437B" w:rsidRPr="00D82212">
        <w:rPr>
          <w:rFonts w:cs="Arial"/>
          <w:i w:val="0"/>
          <w:iCs/>
        </w:rPr>
        <w:t xml:space="preserve"> </w:t>
      </w:r>
      <w:r w:rsidR="00582F69" w:rsidRPr="00D82212">
        <w:rPr>
          <w:rFonts w:cs="Arial"/>
          <w:i w:val="0"/>
          <w:iCs/>
        </w:rPr>
        <w:t>sur une plate-forme dédiée de la DS</w:t>
      </w:r>
      <w:r w:rsidR="000663DF">
        <w:rPr>
          <w:rFonts w:cs="Arial"/>
          <w:i w:val="0"/>
          <w:iCs/>
        </w:rPr>
        <w:t>N</w:t>
      </w:r>
      <w:r w:rsidR="00582F69" w:rsidRPr="00D82212">
        <w:rPr>
          <w:rFonts w:cs="Arial"/>
          <w:i w:val="0"/>
          <w:iCs/>
        </w:rPr>
        <w:t xml:space="preserve"> de l’AP-HP, qui se charge</w:t>
      </w:r>
      <w:r w:rsidR="009D37A3" w:rsidRPr="00D82212">
        <w:rPr>
          <w:rFonts w:cs="Arial"/>
          <w:i w:val="0"/>
          <w:iCs/>
        </w:rPr>
        <w:t>ra</w:t>
      </w:r>
      <w:r w:rsidR="00582F69" w:rsidRPr="00D82212">
        <w:rPr>
          <w:rFonts w:cs="Arial"/>
          <w:i w:val="0"/>
          <w:iCs/>
        </w:rPr>
        <w:t xml:space="preserve"> elle-même du déploiement de cette version </w:t>
      </w:r>
      <w:r w:rsidR="00D11DA5" w:rsidRPr="00D82212">
        <w:rPr>
          <w:rFonts w:cs="Arial"/>
          <w:i w:val="0"/>
          <w:iCs/>
        </w:rPr>
        <w:t xml:space="preserve">sur les environnements utilisés par la </w:t>
      </w:r>
      <w:r w:rsidR="000663DF" w:rsidRPr="00D82212">
        <w:rPr>
          <w:rFonts w:cs="Arial"/>
          <w:i w:val="0"/>
          <w:iCs/>
        </w:rPr>
        <w:t>DS</w:t>
      </w:r>
      <w:r w:rsidR="000663DF">
        <w:rPr>
          <w:rFonts w:cs="Arial"/>
          <w:i w:val="0"/>
          <w:iCs/>
        </w:rPr>
        <w:t>N</w:t>
      </w:r>
      <w:r w:rsidR="000663DF" w:rsidRPr="00D82212">
        <w:rPr>
          <w:rFonts w:cs="Arial"/>
          <w:i w:val="0"/>
          <w:iCs/>
        </w:rPr>
        <w:t xml:space="preserve"> </w:t>
      </w:r>
      <w:r w:rsidR="00D11DA5" w:rsidRPr="00D82212">
        <w:rPr>
          <w:rFonts w:cs="Arial"/>
          <w:i w:val="0"/>
          <w:iCs/>
        </w:rPr>
        <w:t xml:space="preserve">pour tester </w:t>
      </w:r>
      <w:r w:rsidR="005F02AC" w:rsidRPr="00D82212">
        <w:rPr>
          <w:rFonts w:cs="Arial"/>
          <w:i w:val="0"/>
          <w:iCs/>
        </w:rPr>
        <w:t>le package</w:t>
      </w:r>
      <w:r w:rsidR="00D11DA5" w:rsidRPr="00D82212">
        <w:rPr>
          <w:rFonts w:cs="Arial"/>
          <w:i w:val="0"/>
          <w:iCs/>
        </w:rPr>
        <w:t xml:space="preserve"> (qualification,)</w:t>
      </w:r>
      <w:r w:rsidR="005F02AC" w:rsidRPr="00D82212">
        <w:rPr>
          <w:rFonts w:cs="Arial"/>
          <w:i w:val="0"/>
          <w:iCs/>
        </w:rPr>
        <w:t>, puis le mettre en production</w:t>
      </w:r>
      <w:r w:rsidR="00582F69" w:rsidRPr="00D82212">
        <w:rPr>
          <w:rFonts w:cs="Arial"/>
          <w:i w:val="0"/>
          <w:iCs/>
        </w:rPr>
        <w:t>.</w:t>
      </w:r>
    </w:p>
    <w:p w14:paraId="4E26265A" w14:textId="4A523584" w:rsidR="00582F69" w:rsidRPr="00D82212" w:rsidRDefault="00582F69" w:rsidP="003A29F8">
      <w:pPr>
        <w:pStyle w:val="Normal2"/>
        <w:ind w:left="0"/>
        <w:rPr>
          <w:rFonts w:cs="Arial"/>
          <w:i w:val="0"/>
          <w:iCs/>
        </w:rPr>
      </w:pPr>
      <w:r w:rsidRPr="00D82212">
        <w:rPr>
          <w:rFonts w:cs="Arial"/>
          <w:i w:val="0"/>
          <w:iCs/>
        </w:rPr>
        <w:t xml:space="preserve">Avant toute livraison d’une nouvelle version à la </w:t>
      </w:r>
      <w:r w:rsidR="008706C2">
        <w:rPr>
          <w:rFonts w:cs="Arial"/>
          <w:i w:val="0"/>
          <w:iCs/>
        </w:rPr>
        <w:t xml:space="preserve">DSN </w:t>
      </w:r>
      <w:r w:rsidRPr="00D82212">
        <w:rPr>
          <w:rFonts w:cs="Arial"/>
          <w:i w:val="0"/>
          <w:iCs/>
        </w:rPr>
        <w:t xml:space="preserve">de l’AP-HP, le </w:t>
      </w:r>
      <w:r w:rsidR="00880F34">
        <w:rPr>
          <w:rFonts w:cs="Arial"/>
          <w:i w:val="0"/>
          <w:iCs/>
        </w:rPr>
        <w:t>Titulaire</w:t>
      </w:r>
      <w:r w:rsidRPr="00D82212">
        <w:rPr>
          <w:rFonts w:cs="Arial"/>
          <w:i w:val="0"/>
          <w:iCs/>
        </w:rPr>
        <w:t xml:space="preserve"> indique les prérequis à la charge de la Personne Publique. </w:t>
      </w:r>
    </w:p>
    <w:p w14:paraId="415D3EAB" w14:textId="77777777" w:rsidR="007A722B" w:rsidRPr="00D82212" w:rsidRDefault="007A722B" w:rsidP="003A29F8">
      <w:pPr>
        <w:pStyle w:val="Normal2"/>
        <w:ind w:left="0"/>
        <w:rPr>
          <w:rFonts w:cs="Arial"/>
          <w:i w:val="0"/>
          <w:iCs/>
        </w:rPr>
      </w:pPr>
    </w:p>
    <w:p w14:paraId="289A182C" w14:textId="52A0ED8F" w:rsidR="00582F69" w:rsidRPr="00D82212" w:rsidRDefault="00582F69" w:rsidP="003A29F8">
      <w:pPr>
        <w:pStyle w:val="Normal2"/>
        <w:ind w:left="0"/>
        <w:rPr>
          <w:rFonts w:cs="Arial"/>
          <w:i w:val="0"/>
          <w:iCs/>
        </w:rPr>
      </w:pPr>
      <w:r w:rsidRPr="00D82212">
        <w:rPr>
          <w:rFonts w:cs="Arial"/>
          <w:i w:val="0"/>
          <w:iCs/>
        </w:rPr>
        <w:t xml:space="preserve">Le délai de livraison d’une nouvelle version est déterminé entre le </w:t>
      </w:r>
      <w:r w:rsidR="00880F34">
        <w:rPr>
          <w:rFonts w:cs="Arial"/>
          <w:i w:val="0"/>
          <w:iCs/>
        </w:rPr>
        <w:t>Titulaire</w:t>
      </w:r>
      <w:r w:rsidRPr="00D82212">
        <w:rPr>
          <w:rFonts w:cs="Arial"/>
          <w:i w:val="0"/>
          <w:iCs/>
        </w:rPr>
        <w:t xml:space="preserve"> et la Personne Publique. </w:t>
      </w:r>
    </w:p>
    <w:p w14:paraId="666A7D17" w14:textId="77777777" w:rsidR="007A722B" w:rsidRPr="00D82212" w:rsidRDefault="007A722B" w:rsidP="003A29F8">
      <w:pPr>
        <w:pStyle w:val="Normal2"/>
        <w:ind w:left="0"/>
        <w:rPr>
          <w:rFonts w:cs="Arial"/>
          <w:i w:val="0"/>
          <w:iCs/>
        </w:rPr>
      </w:pPr>
    </w:p>
    <w:p w14:paraId="3A9E22C8" w14:textId="0F64F818" w:rsidR="00582F69" w:rsidRPr="00D82212" w:rsidRDefault="00582F69" w:rsidP="003A29F8">
      <w:pPr>
        <w:pStyle w:val="Normal2"/>
        <w:ind w:left="0"/>
        <w:rPr>
          <w:rFonts w:cs="Arial"/>
          <w:i w:val="0"/>
          <w:iCs/>
        </w:rPr>
      </w:pPr>
      <w:r w:rsidRPr="00D82212">
        <w:rPr>
          <w:rFonts w:cs="Arial"/>
          <w:i w:val="0"/>
          <w:iCs/>
        </w:rPr>
        <w:t xml:space="preserve">Le </w:t>
      </w:r>
      <w:r w:rsidR="00880F34">
        <w:rPr>
          <w:rFonts w:cs="Arial"/>
          <w:i w:val="0"/>
          <w:iCs/>
        </w:rPr>
        <w:t>Titulaire</w:t>
      </w:r>
      <w:r w:rsidRPr="00D82212">
        <w:rPr>
          <w:rFonts w:cs="Arial"/>
          <w:i w:val="0"/>
          <w:iCs/>
        </w:rPr>
        <w:t xml:space="preserve"> prévient impérativement la Personne Publique des dates et plages horaires de livraison et d’installation. Les plages horaires du lundi au vendredi inclus (jours fériés exclus) sont :</w:t>
      </w:r>
    </w:p>
    <w:p w14:paraId="1F1EB77D" w14:textId="77777777" w:rsidR="007A722B" w:rsidRPr="00240721" w:rsidRDefault="007A722B" w:rsidP="003A29F8">
      <w:pPr>
        <w:pStyle w:val="Normal2"/>
        <w:ind w:left="0"/>
        <w:rPr>
          <w:rFonts w:cs="Arial"/>
          <w:i w:val="0"/>
          <w:iCs/>
          <w:sz w:val="16"/>
          <w:szCs w:val="16"/>
        </w:rPr>
      </w:pPr>
    </w:p>
    <w:p w14:paraId="5FA9217B" w14:textId="7475698F" w:rsidR="00582F69" w:rsidRPr="00D82212" w:rsidRDefault="00011768" w:rsidP="00386747">
      <w:pPr>
        <w:pStyle w:val="Paragraphedeliste"/>
        <w:numPr>
          <w:ilvl w:val="1"/>
          <w:numId w:val="41"/>
        </w:numPr>
        <w:ind w:left="567" w:hanging="367"/>
      </w:pPr>
      <w:r w:rsidRPr="00D82212">
        <w:t>L</w:t>
      </w:r>
      <w:r w:rsidR="00582F69" w:rsidRPr="00D82212">
        <w:t>e matin de 9 heures à 12 heures,</w:t>
      </w:r>
    </w:p>
    <w:p w14:paraId="767648D1" w14:textId="0669AA44" w:rsidR="00582F69" w:rsidRPr="00D82212" w:rsidRDefault="00011768" w:rsidP="00386747">
      <w:pPr>
        <w:pStyle w:val="Paragraphedeliste"/>
        <w:numPr>
          <w:ilvl w:val="1"/>
          <w:numId w:val="41"/>
        </w:numPr>
        <w:ind w:left="567" w:hanging="367"/>
      </w:pPr>
      <w:r w:rsidRPr="00D82212">
        <w:t>L</w:t>
      </w:r>
      <w:r w:rsidR="00582F69" w:rsidRPr="00D82212">
        <w:t>’après-midi de 14 heures à 18 heures.</w:t>
      </w:r>
    </w:p>
    <w:p w14:paraId="475EFEA0" w14:textId="77777777" w:rsidR="007A722B" w:rsidRPr="00D82212" w:rsidRDefault="007A722B" w:rsidP="003A29F8">
      <w:pPr>
        <w:pStyle w:val="Normal2"/>
        <w:ind w:left="0"/>
        <w:rPr>
          <w:rFonts w:cs="Arial"/>
          <w:i w:val="0"/>
          <w:iCs/>
        </w:rPr>
      </w:pPr>
    </w:p>
    <w:p w14:paraId="3EE6C33C" w14:textId="03C684EE" w:rsidR="00E90991" w:rsidRPr="00D82212" w:rsidRDefault="00582F69" w:rsidP="003A29F8">
      <w:pPr>
        <w:pStyle w:val="Normal2"/>
        <w:ind w:left="0"/>
        <w:rPr>
          <w:rFonts w:cs="Arial"/>
          <w:i w:val="0"/>
          <w:iCs/>
        </w:rPr>
      </w:pPr>
      <w:r w:rsidRPr="00D82212">
        <w:rPr>
          <w:rFonts w:cs="Arial"/>
          <w:i w:val="0"/>
          <w:iCs/>
        </w:rPr>
        <w:t xml:space="preserve">Le </w:t>
      </w:r>
      <w:r w:rsidR="00880F34">
        <w:rPr>
          <w:rFonts w:cs="Arial"/>
          <w:i w:val="0"/>
          <w:iCs/>
        </w:rPr>
        <w:t>Titulaire</w:t>
      </w:r>
      <w:r w:rsidRPr="00D82212">
        <w:rPr>
          <w:rFonts w:cs="Arial"/>
          <w:i w:val="0"/>
          <w:iCs/>
        </w:rPr>
        <w:t xml:space="preserve"> remet à la Personne Publique en même temps que chaque livraison de Logiciel, la documentation en langue française y afférente selon les conditions prévues au présent CCP, à savoir</w:t>
      </w:r>
      <w:r w:rsidR="00E90991" w:rsidRPr="00D82212">
        <w:rPr>
          <w:rFonts w:cs="Arial"/>
          <w:i w:val="0"/>
          <w:iCs/>
        </w:rPr>
        <w:t> :</w:t>
      </w:r>
    </w:p>
    <w:p w14:paraId="6E6F5A92" w14:textId="77777777" w:rsidR="007A722B" w:rsidRPr="00240721" w:rsidRDefault="007A722B" w:rsidP="003A29F8">
      <w:pPr>
        <w:pStyle w:val="Normal2"/>
        <w:ind w:left="0"/>
        <w:rPr>
          <w:rFonts w:cs="Arial"/>
          <w:i w:val="0"/>
          <w:iCs/>
          <w:sz w:val="16"/>
          <w:szCs w:val="16"/>
        </w:rPr>
      </w:pPr>
    </w:p>
    <w:p w14:paraId="663CD113" w14:textId="3AFF9583" w:rsidR="00E90991" w:rsidRPr="00D82212" w:rsidRDefault="00011768" w:rsidP="00386747">
      <w:pPr>
        <w:pStyle w:val="Paragraphedeliste"/>
        <w:numPr>
          <w:ilvl w:val="1"/>
          <w:numId w:val="41"/>
        </w:numPr>
        <w:ind w:left="567" w:hanging="367"/>
      </w:pPr>
      <w:r w:rsidRPr="00D82212">
        <w:t>L</w:t>
      </w:r>
      <w:r w:rsidR="00E90991" w:rsidRPr="00D82212">
        <w:t>a documentation d’installation</w:t>
      </w:r>
    </w:p>
    <w:p w14:paraId="1B19446D" w14:textId="74BF71D0" w:rsidR="00582F69" w:rsidRPr="00D82212" w:rsidRDefault="00011768" w:rsidP="00386747">
      <w:pPr>
        <w:pStyle w:val="Paragraphedeliste"/>
        <w:numPr>
          <w:ilvl w:val="1"/>
          <w:numId w:val="41"/>
        </w:numPr>
        <w:ind w:left="567" w:hanging="367"/>
      </w:pPr>
      <w:r w:rsidRPr="00D82212">
        <w:t>T</w:t>
      </w:r>
      <w:r w:rsidR="00582F69" w:rsidRPr="00D82212">
        <w:t>ous les documents concourant à la bonne prise en main technique et fonctionnelle de la livraison.</w:t>
      </w:r>
    </w:p>
    <w:p w14:paraId="6391BCF0" w14:textId="58C783C7" w:rsidR="00E90991" w:rsidRPr="00D82212" w:rsidRDefault="00011768" w:rsidP="00386747">
      <w:pPr>
        <w:pStyle w:val="Paragraphedeliste"/>
        <w:numPr>
          <w:ilvl w:val="1"/>
          <w:numId w:val="41"/>
        </w:numPr>
        <w:ind w:left="567" w:hanging="367"/>
      </w:pPr>
      <w:r w:rsidRPr="00D82212">
        <w:t>L</w:t>
      </w:r>
      <w:r w:rsidR="00E90991" w:rsidRPr="00D82212">
        <w:t xml:space="preserve">es sources afférentes à la version (voir chapitre </w:t>
      </w:r>
      <w:r w:rsidR="009B4601" w:rsidRPr="00D82212">
        <w:t>10.3.4. Garanties</w:t>
      </w:r>
      <w:r w:rsidR="00053E0A" w:rsidRPr="00D82212">
        <w:t>)</w:t>
      </w:r>
    </w:p>
    <w:p w14:paraId="0972CD8B" w14:textId="77777777" w:rsidR="00240721" w:rsidRDefault="00240721" w:rsidP="003A29F8"/>
    <w:p w14:paraId="3362CFE2" w14:textId="642F6642" w:rsidR="00582F69" w:rsidRPr="00D82212" w:rsidRDefault="00582F69" w:rsidP="003A29F8">
      <w:r w:rsidRPr="00D82212">
        <w:t>De manière générale, les livraisons de versions respectent les points suivants :</w:t>
      </w:r>
    </w:p>
    <w:p w14:paraId="27359CA0" w14:textId="77777777" w:rsidR="00831FEF" w:rsidRPr="00240721" w:rsidRDefault="00831FEF" w:rsidP="003A29F8">
      <w:pPr>
        <w:rPr>
          <w:sz w:val="16"/>
          <w:szCs w:val="16"/>
        </w:rPr>
      </w:pPr>
    </w:p>
    <w:p w14:paraId="70CDD31C" w14:textId="77777777" w:rsidR="00582F69" w:rsidRPr="00D82212" w:rsidRDefault="00582F69" w:rsidP="00386747">
      <w:pPr>
        <w:pStyle w:val="Paragraphedeliste"/>
        <w:numPr>
          <w:ilvl w:val="1"/>
          <w:numId w:val="41"/>
        </w:numPr>
        <w:ind w:left="567" w:hanging="367"/>
      </w:pPr>
      <w:r w:rsidRPr="00D82212">
        <w:t xml:space="preserve">Les corrections d’anomalies constatées dans les versions antérieures sont reportées dans les nouvelles versions ; </w:t>
      </w:r>
    </w:p>
    <w:p w14:paraId="2328DA5A" w14:textId="77777777" w:rsidR="00582F69" w:rsidRPr="00D82212" w:rsidRDefault="00582F69" w:rsidP="00386747">
      <w:pPr>
        <w:pStyle w:val="Paragraphedeliste"/>
        <w:numPr>
          <w:ilvl w:val="1"/>
          <w:numId w:val="41"/>
        </w:numPr>
        <w:ind w:left="567" w:hanging="367"/>
      </w:pPr>
      <w:r w:rsidRPr="00D82212">
        <w:t xml:space="preserve">Les nouvelles versions ne présentent pas de pertes de fonctionnalités par rapport à la version antérieure ; </w:t>
      </w:r>
    </w:p>
    <w:p w14:paraId="714D67DD" w14:textId="77777777" w:rsidR="00582F69" w:rsidRPr="00D82212" w:rsidRDefault="00582F69" w:rsidP="00386747">
      <w:pPr>
        <w:pStyle w:val="Paragraphedeliste"/>
        <w:numPr>
          <w:ilvl w:val="1"/>
          <w:numId w:val="41"/>
        </w:numPr>
        <w:ind w:left="567" w:hanging="367"/>
      </w:pPr>
      <w:r w:rsidRPr="00D82212">
        <w:t xml:space="preserve">Les nouvelles versions sont livrées d’une part avec des scripts de passage de l’ancienne version à la nouvelle version permettant notamment la récupération des paramètres de fonctionnement et, d’autre part, avec une procédure d’installation en mode « initial » (from scratch) ; </w:t>
      </w:r>
    </w:p>
    <w:p w14:paraId="419679D4" w14:textId="77777777" w:rsidR="00582F69" w:rsidRPr="00D82212" w:rsidRDefault="00582F69" w:rsidP="00386747">
      <w:pPr>
        <w:pStyle w:val="Paragraphedeliste"/>
        <w:numPr>
          <w:ilvl w:val="1"/>
          <w:numId w:val="41"/>
        </w:numPr>
        <w:ind w:left="567" w:hanging="367"/>
      </w:pPr>
      <w:r w:rsidRPr="00D82212">
        <w:t xml:space="preserve">Le système permet de visualiser par tout moyen le résultat de l’installation ; </w:t>
      </w:r>
    </w:p>
    <w:p w14:paraId="44CC8D43" w14:textId="68582524" w:rsidR="00582F69" w:rsidRPr="00D82212" w:rsidRDefault="00582F69" w:rsidP="00386747">
      <w:pPr>
        <w:pStyle w:val="Paragraphedeliste"/>
        <w:numPr>
          <w:ilvl w:val="1"/>
          <w:numId w:val="41"/>
        </w:numPr>
        <w:ind w:left="567" w:hanging="367"/>
      </w:pPr>
      <w:r w:rsidRPr="00D82212">
        <w:t xml:space="preserve">Le numéro de version </w:t>
      </w:r>
      <w:r w:rsidR="00506E40">
        <w:t>P</w:t>
      </w:r>
      <w:r w:rsidR="001E6F2D">
        <w:t>rogesa</w:t>
      </w:r>
      <w:r w:rsidR="00506E40">
        <w:t xml:space="preserve"> II</w:t>
      </w:r>
      <w:r w:rsidR="001E6F2D">
        <w:t xml:space="preserve"> </w:t>
      </w:r>
      <w:r w:rsidRPr="00D82212">
        <w:t xml:space="preserve">est </w:t>
      </w:r>
      <w:r w:rsidR="00680CB8" w:rsidRPr="00D82212">
        <w:t xml:space="preserve">obligatoirement incrémenté à chaque nouvelle livraison, et il est </w:t>
      </w:r>
      <w:r w:rsidRPr="00D82212">
        <w:t>visible à partir des postes clients et du serveur</w:t>
      </w:r>
      <w:r w:rsidR="001252BD" w:rsidRPr="00D82212">
        <w:t xml:space="preserve"> </w:t>
      </w:r>
      <w:r w:rsidRPr="00D82212">
        <w:t xml:space="preserve">; </w:t>
      </w:r>
    </w:p>
    <w:p w14:paraId="0155CB03" w14:textId="3D466175" w:rsidR="00D11DA5" w:rsidRPr="00D82212" w:rsidRDefault="00582F69" w:rsidP="00386747">
      <w:pPr>
        <w:pStyle w:val="Paragraphedeliste"/>
        <w:numPr>
          <w:ilvl w:val="1"/>
          <w:numId w:val="41"/>
        </w:numPr>
        <w:ind w:left="567" w:hanging="367"/>
      </w:pPr>
      <w:r w:rsidRPr="00D82212">
        <w:t>Toute la documentation est livrée dans l’un des formats suivants : DOC, PDF, RTF, HTML, PPT, XLS.</w:t>
      </w:r>
    </w:p>
    <w:p w14:paraId="6509D739" w14:textId="1E0B0912" w:rsidR="00834A19" w:rsidRPr="00D82212" w:rsidRDefault="00834A19" w:rsidP="003A29F8">
      <w:pPr>
        <w:jc w:val="left"/>
        <w:rPr>
          <w:rFonts w:eastAsia="Times" w:cs="Arial"/>
          <w:color w:val="auto"/>
        </w:rPr>
      </w:pPr>
    </w:p>
    <w:p w14:paraId="5278A104" w14:textId="6CC2811D" w:rsidR="004E51A7" w:rsidRPr="00D82212" w:rsidRDefault="002A46D8" w:rsidP="00A4467D">
      <w:pPr>
        <w:pStyle w:val="Titre2"/>
      </w:pPr>
      <w:bookmarkStart w:id="357" w:name="_Toc25591034"/>
      <w:bookmarkStart w:id="358" w:name="_Toc53131416"/>
      <w:bookmarkStart w:id="359" w:name="_Toc194067158"/>
      <w:bookmarkEnd w:id="357"/>
      <w:r w:rsidRPr="00D82212">
        <w:t>DESCRIPTION DES PRESTATIONS ET FOURNITURES DU MARCHE</w:t>
      </w:r>
      <w:bookmarkEnd w:id="358"/>
      <w:bookmarkEnd w:id="359"/>
    </w:p>
    <w:p w14:paraId="007E44DA" w14:textId="77777777" w:rsidR="002A46D8" w:rsidRPr="00D82212" w:rsidRDefault="002A46D8" w:rsidP="003A29F8">
      <w:pPr>
        <w:rPr>
          <w:iCs/>
        </w:rPr>
      </w:pPr>
    </w:p>
    <w:p w14:paraId="7513E3DA" w14:textId="53A454AA" w:rsidR="002412C9" w:rsidRPr="00D82212" w:rsidRDefault="002412C9" w:rsidP="003A29F8">
      <w:pPr>
        <w:rPr>
          <w:rFonts w:cs="Arial"/>
          <w:iCs/>
        </w:rPr>
      </w:pPr>
      <w:r w:rsidRPr="00D82212">
        <w:rPr>
          <w:rFonts w:cs="Arial"/>
          <w:iCs/>
        </w:rPr>
        <w:t>Le marché inclut :</w:t>
      </w:r>
    </w:p>
    <w:p w14:paraId="3C640E38" w14:textId="77777777" w:rsidR="004C33AF" w:rsidRPr="00C92B72" w:rsidRDefault="004C33AF" w:rsidP="003A29F8">
      <w:pPr>
        <w:rPr>
          <w:rFonts w:cs="Arial"/>
          <w:sz w:val="16"/>
          <w:szCs w:val="16"/>
        </w:rPr>
      </w:pPr>
    </w:p>
    <w:p w14:paraId="382FE8BA" w14:textId="046EFA62" w:rsidR="000663DF" w:rsidRPr="00E5573C" w:rsidRDefault="002412C9" w:rsidP="00E5573C">
      <w:pPr>
        <w:pStyle w:val="Paragraphedeliste"/>
        <w:numPr>
          <w:ilvl w:val="0"/>
          <w:numId w:val="56"/>
        </w:numPr>
        <w:rPr>
          <w:rFonts w:ascii="Calibri" w:hAnsi="Calibri"/>
          <w:color w:val="auto"/>
        </w:rPr>
      </w:pPr>
      <w:r w:rsidRPr="00E5573C">
        <w:rPr>
          <w:color w:val="auto"/>
        </w:rPr>
        <w:t>La maintenance du logiciel</w:t>
      </w:r>
      <w:r w:rsidR="007D4303" w:rsidRPr="00E5573C">
        <w:rPr>
          <w:color w:val="auto"/>
        </w:rPr>
        <w:t xml:space="preserve"> P</w:t>
      </w:r>
      <w:r w:rsidR="001E6F2D" w:rsidRPr="00E5573C">
        <w:rPr>
          <w:color w:val="auto"/>
        </w:rPr>
        <w:t>rogesa</w:t>
      </w:r>
      <w:r w:rsidR="00604C36" w:rsidRPr="00E5573C">
        <w:rPr>
          <w:color w:val="auto"/>
        </w:rPr>
        <w:t xml:space="preserve"> II</w:t>
      </w:r>
      <w:r w:rsidR="000663DF" w:rsidRPr="00E5573C">
        <w:rPr>
          <w:color w:val="auto"/>
        </w:rPr>
        <w:t xml:space="preserve"> version 9.8.1.2</w:t>
      </w:r>
      <w:r w:rsidR="00EA257F" w:rsidRPr="00E5573C">
        <w:rPr>
          <w:color w:val="auto"/>
        </w:rPr>
        <w:t xml:space="preserve">, </w:t>
      </w:r>
      <w:r w:rsidR="007D4303" w:rsidRPr="00E5573C">
        <w:rPr>
          <w:color w:val="auto"/>
        </w:rPr>
        <w:t xml:space="preserve">ou </w:t>
      </w:r>
      <w:r w:rsidR="006876E8" w:rsidRPr="00E5573C">
        <w:rPr>
          <w:color w:val="auto"/>
        </w:rPr>
        <w:t xml:space="preserve">toute autre version </w:t>
      </w:r>
      <w:r w:rsidR="007D4303" w:rsidRPr="00E5573C">
        <w:rPr>
          <w:color w:val="auto"/>
        </w:rPr>
        <w:t>acquise pendant la durée du marché à l’AP-HP</w:t>
      </w:r>
      <w:r w:rsidR="00EA257F" w:rsidRPr="00E5573C">
        <w:rPr>
          <w:color w:val="auto"/>
        </w:rPr>
        <w:t>, des évolutions</w:t>
      </w:r>
      <w:r w:rsidR="007D4303" w:rsidRPr="00E5573C">
        <w:rPr>
          <w:color w:val="auto"/>
        </w:rPr>
        <w:t>, des adaptations spécifiques et des interfaces. Cette maintenance</w:t>
      </w:r>
      <w:r w:rsidR="00EA257F" w:rsidRPr="00E5573C">
        <w:rPr>
          <w:color w:val="auto"/>
        </w:rPr>
        <w:t xml:space="preserve"> </w:t>
      </w:r>
      <w:r w:rsidR="00DD3150" w:rsidRPr="00E5573C">
        <w:rPr>
          <w:color w:val="auto"/>
        </w:rPr>
        <w:t>compren</w:t>
      </w:r>
      <w:r w:rsidR="007D4303" w:rsidRPr="00E5573C">
        <w:rPr>
          <w:color w:val="auto"/>
        </w:rPr>
        <w:t>d</w:t>
      </w:r>
      <w:r w:rsidR="00DD3150" w:rsidRPr="00E5573C">
        <w:rPr>
          <w:color w:val="auto"/>
        </w:rPr>
        <w:t xml:space="preserve"> </w:t>
      </w:r>
      <w:r w:rsidR="00B927CA" w:rsidRPr="00E5573C">
        <w:rPr>
          <w:color w:val="auto"/>
        </w:rPr>
        <w:t xml:space="preserve">le support de niveau 2 et 3, </w:t>
      </w:r>
      <w:r w:rsidR="00DD3150" w:rsidRPr="00E5573C">
        <w:rPr>
          <w:color w:val="auto"/>
        </w:rPr>
        <w:t>la maintenance corrective</w:t>
      </w:r>
      <w:r w:rsidR="00EA257F" w:rsidRPr="00E5573C">
        <w:rPr>
          <w:color w:val="auto"/>
        </w:rPr>
        <w:t>,</w:t>
      </w:r>
      <w:r w:rsidR="00DD3150" w:rsidRPr="00E5573C">
        <w:rPr>
          <w:color w:val="auto"/>
        </w:rPr>
        <w:t xml:space="preserve"> évolutive</w:t>
      </w:r>
      <w:r w:rsidR="00EA257F" w:rsidRPr="00E5573C">
        <w:rPr>
          <w:color w:val="auto"/>
        </w:rPr>
        <w:t xml:space="preserve"> et adaptative</w:t>
      </w:r>
      <w:r w:rsidR="000663DF" w:rsidRPr="00E5573C">
        <w:rPr>
          <w:color w:val="auto"/>
        </w:rPr>
        <w:t xml:space="preserve">. </w:t>
      </w:r>
      <w:r w:rsidR="006876E8" w:rsidRPr="00E5573C">
        <w:rPr>
          <w:color w:val="auto"/>
        </w:rPr>
        <w:t>L</w:t>
      </w:r>
      <w:r w:rsidR="000663DF" w:rsidRPr="00E5573C">
        <w:rPr>
          <w:color w:val="auto"/>
        </w:rPr>
        <w:t xml:space="preserve">e Titulaire garantit la réalisation d’évolutions adaptatives et/ou évolutions réglementaires si elles nécessitent uniquement du paramétrage. Dans le cas de développement </w:t>
      </w:r>
      <w:r w:rsidR="000663DF" w:rsidRPr="00E5573C">
        <w:rPr>
          <w:color w:val="auto"/>
        </w:rPr>
        <w:lastRenderedPageBreak/>
        <w:t>au niveau du code, les évolutions adaptatives et /ou réglementaires ne sont pas garanties par le Titulaire. Les demandes seront étudiées conjointement entre l’AP-HP et le Titulaire.</w:t>
      </w:r>
    </w:p>
    <w:p w14:paraId="5DF6DDB6" w14:textId="20FFFB91" w:rsidR="00DD3150" w:rsidRPr="00506E40" w:rsidRDefault="00DD3150" w:rsidP="003F09F5"/>
    <w:p w14:paraId="658245A5" w14:textId="01A45BEE" w:rsidR="004C33AF" w:rsidRPr="00D82212" w:rsidRDefault="004C33AF" w:rsidP="00386747">
      <w:pPr>
        <w:pStyle w:val="Paragraphedeliste"/>
        <w:numPr>
          <w:ilvl w:val="1"/>
          <w:numId w:val="41"/>
        </w:numPr>
        <w:ind w:left="567" w:hanging="367"/>
      </w:pPr>
      <w:r w:rsidRPr="00506E40">
        <w:t>L’acquisition de licences complémentaires</w:t>
      </w:r>
      <w:r w:rsidR="001262DA">
        <w:t xml:space="preserve"> (postes utilisateurs, interfaces),</w:t>
      </w:r>
      <w:r w:rsidRPr="00D82212">
        <w:t> </w:t>
      </w:r>
    </w:p>
    <w:p w14:paraId="3AB83748" w14:textId="51D1AEB2" w:rsidR="00960CEB" w:rsidRPr="00506E40" w:rsidRDefault="0089532E" w:rsidP="00386747">
      <w:pPr>
        <w:pStyle w:val="Paragraphedeliste"/>
        <w:numPr>
          <w:ilvl w:val="1"/>
          <w:numId w:val="41"/>
        </w:numPr>
        <w:ind w:left="567" w:hanging="367"/>
      </w:pPr>
      <w:r w:rsidRPr="006B5E27">
        <w:t>Des prestations associées</w:t>
      </w:r>
      <w:r w:rsidR="00A36000">
        <w:t xml:space="preserve"> </w:t>
      </w:r>
      <w:r w:rsidR="007A722B" w:rsidRPr="006B5E27">
        <w:t xml:space="preserve">sur base d’unités d’œuvre </w:t>
      </w:r>
      <w:r w:rsidRPr="006B5E27">
        <w:t>:</w:t>
      </w:r>
      <w:r w:rsidR="00DD3150" w:rsidRPr="006B5E27">
        <w:t xml:space="preserve"> </w:t>
      </w:r>
      <w:r w:rsidR="001F4312" w:rsidRPr="00506E40">
        <w:t>spécifications</w:t>
      </w:r>
      <w:r w:rsidR="006B5E27" w:rsidRPr="00506E40">
        <w:t xml:space="preserve">, </w:t>
      </w:r>
      <w:r w:rsidR="001F4312" w:rsidRPr="00506E40">
        <w:t>développements, paramétrage</w:t>
      </w:r>
      <w:r w:rsidR="003D2C0E" w:rsidRPr="00506E40">
        <w:t>s</w:t>
      </w:r>
      <w:r w:rsidR="001F4312" w:rsidRPr="00506E40">
        <w:t xml:space="preserve">, reprise des données, </w:t>
      </w:r>
      <w:r w:rsidR="006B5E27" w:rsidRPr="00506E40">
        <w:t>formation, étude et audit technique</w:t>
      </w:r>
      <w:r w:rsidR="001F4312" w:rsidRPr="00506E40">
        <w:t xml:space="preserve">, support et assistance technique </w:t>
      </w:r>
      <w:r w:rsidR="00DD3150" w:rsidRPr="00506E40">
        <w:t xml:space="preserve">décrites en annexe </w:t>
      </w:r>
      <w:r w:rsidR="00E5573C">
        <w:t>5</w:t>
      </w:r>
      <w:r w:rsidR="00E5573C" w:rsidRPr="00506E40">
        <w:t xml:space="preserve"> </w:t>
      </w:r>
      <w:r w:rsidR="008A6CF2" w:rsidRPr="00506E40">
        <w:t>« </w:t>
      </w:r>
      <w:r w:rsidR="003A29F8" w:rsidRPr="00506E40">
        <w:t>Activités et</w:t>
      </w:r>
      <w:r w:rsidR="008A6CF2" w:rsidRPr="00506E40">
        <w:t xml:space="preserve"> Unités d’œuvre » </w:t>
      </w:r>
      <w:r w:rsidR="00DD3150" w:rsidRPr="00506E40">
        <w:t>du présent CCP</w:t>
      </w:r>
      <w:r w:rsidR="00960CEB" w:rsidRPr="00506E40">
        <w:t>.</w:t>
      </w:r>
    </w:p>
    <w:p w14:paraId="716CF9C4" w14:textId="2DE34EF5" w:rsidR="005F50CC" w:rsidRDefault="005F50CC">
      <w:pPr>
        <w:jc w:val="left"/>
        <w:rPr>
          <w:rFonts w:cs="Arial"/>
          <w:b/>
          <w:sz w:val="24"/>
          <w:szCs w:val="24"/>
          <w:u w:val="single"/>
        </w:rPr>
      </w:pPr>
      <w:bookmarkStart w:id="360" w:name="_Toc435452399"/>
    </w:p>
    <w:p w14:paraId="6D157B6F" w14:textId="5DF3BD38" w:rsidR="00B5384A" w:rsidRPr="00D82212" w:rsidRDefault="00372C55" w:rsidP="005E2FFB">
      <w:pPr>
        <w:pStyle w:val="Titre3"/>
      </w:pPr>
      <w:bookmarkStart w:id="361" w:name="_Toc53131417"/>
      <w:bookmarkStart w:id="362" w:name="_Toc194067159"/>
      <w:r w:rsidRPr="00D82212">
        <w:t xml:space="preserve">6.1- </w:t>
      </w:r>
      <w:r w:rsidR="00731C33" w:rsidRPr="00D82212">
        <w:t>Modalités d’exécution de la maintenance corrective</w:t>
      </w:r>
      <w:bookmarkEnd w:id="360"/>
      <w:bookmarkEnd w:id="361"/>
      <w:r w:rsidR="00DE51E1">
        <w:t xml:space="preserve"> et évolutive</w:t>
      </w:r>
      <w:bookmarkEnd w:id="362"/>
    </w:p>
    <w:p w14:paraId="271F1CFF" w14:textId="77777777" w:rsidR="00353C66" w:rsidRPr="00D82212" w:rsidRDefault="00353C66" w:rsidP="003A29F8">
      <w:pPr>
        <w:rPr>
          <w:rFonts w:cs="Open Sans"/>
          <w:iCs/>
        </w:rPr>
      </w:pPr>
    </w:p>
    <w:p w14:paraId="682FC740" w14:textId="36DBF0D9" w:rsidR="008A6CF2" w:rsidRPr="00A42EF7" w:rsidRDefault="00506E40" w:rsidP="00071BA2">
      <w:pPr>
        <w:spacing w:after="120"/>
      </w:pPr>
      <w:r>
        <w:t xml:space="preserve">Progesa II </w:t>
      </w:r>
      <w:r w:rsidR="008A6CF2" w:rsidRPr="00A42EF7">
        <w:t>fonctionne 24 heures sur 24, 7 jours sur 7.</w:t>
      </w:r>
    </w:p>
    <w:p w14:paraId="44918812" w14:textId="30883394" w:rsidR="00DE51E1" w:rsidRDefault="00B5384A" w:rsidP="00DE51E1">
      <w:pPr>
        <w:rPr>
          <w:rFonts w:cs="Open Sans"/>
        </w:rPr>
      </w:pPr>
      <w:r w:rsidRPr="00DE51E1">
        <w:rPr>
          <w:rFonts w:cs="Open Sans"/>
        </w:rPr>
        <w:t>La maintenance</w:t>
      </w:r>
      <w:r w:rsidR="00CF4FAF" w:rsidRPr="00DE51E1">
        <w:rPr>
          <w:rFonts w:cs="Open Sans"/>
        </w:rPr>
        <w:t xml:space="preserve"> </w:t>
      </w:r>
      <w:r w:rsidR="00DE51E1">
        <w:rPr>
          <w:rFonts w:cs="Open Sans"/>
        </w:rPr>
        <w:t xml:space="preserve">annuelle </w:t>
      </w:r>
      <w:r w:rsidRPr="00DE51E1">
        <w:rPr>
          <w:rFonts w:cs="Open Sans"/>
        </w:rPr>
        <w:t xml:space="preserve">de </w:t>
      </w:r>
      <w:r w:rsidR="00506E40" w:rsidRPr="00DE51E1">
        <w:rPr>
          <w:rFonts w:cs="Open Sans"/>
        </w:rPr>
        <w:t xml:space="preserve">Progesa II </w:t>
      </w:r>
      <w:r w:rsidRPr="00DE51E1">
        <w:rPr>
          <w:rFonts w:cs="Open Sans"/>
        </w:rPr>
        <w:t xml:space="preserve">est commandée par </w:t>
      </w:r>
      <w:r w:rsidR="00EB0EED" w:rsidRPr="00DE51E1">
        <w:rPr>
          <w:rFonts w:cs="Open Sans"/>
        </w:rPr>
        <w:t xml:space="preserve">la </w:t>
      </w:r>
      <w:r w:rsidR="008706C2">
        <w:rPr>
          <w:rFonts w:cs="Open Sans"/>
        </w:rPr>
        <w:t>DSN</w:t>
      </w:r>
      <w:r w:rsidR="008706C2" w:rsidRPr="00DE51E1">
        <w:rPr>
          <w:rFonts w:cs="Open Sans"/>
        </w:rPr>
        <w:t xml:space="preserve"> </w:t>
      </w:r>
      <w:r w:rsidR="00DE51E1" w:rsidRPr="00DE51E1">
        <w:rPr>
          <w:rFonts w:cs="Open Sans"/>
        </w:rPr>
        <w:t>de l’AP-HP</w:t>
      </w:r>
      <w:r w:rsidR="00DE51E1">
        <w:rPr>
          <w:rFonts w:cs="Open Sans"/>
        </w:rPr>
        <w:t>.</w:t>
      </w:r>
    </w:p>
    <w:p w14:paraId="469688EE" w14:textId="77777777" w:rsidR="00DE51E1" w:rsidRDefault="00DE51E1" w:rsidP="00DE51E1">
      <w:pPr>
        <w:rPr>
          <w:rFonts w:cs="Open Sans"/>
        </w:rPr>
      </w:pPr>
    </w:p>
    <w:p w14:paraId="7B9D427F" w14:textId="3CB2CF41" w:rsidR="00063CB5" w:rsidRDefault="00063CB5" w:rsidP="00DE51E1">
      <w:pPr>
        <w:rPr>
          <w:rFonts w:cs="Open Sans"/>
        </w:rPr>
      </w:pPr>
      <w:r w:rsidRPr="00DE51E1">
        <w:rPr>
          <w:rFonts w:cs="Open Sans"/>
        </w:rPr>
        <w:t xml:space="preserve">La maintenance est facturée trimestriellement à terme échu, </w:t>
      </w:r>
      <w:r w:rsidR="003A29F8" w:rsidRPr="00DE51E1">
        <w:rPr>
          <w:rFonts w:cs="Open Sans"/>
        </w:rPr>
        <w:t>le prorata-temporis pouv</w:t>
      </w:r>
      <w:r w:rsidR="00DE51E1">
        <w:rPr>
          <w:rFonts w:cs="Open Sans"/>
        </w:rPr>
        <w:t>ant être pratiqué si nécessaire.</w:t>
      </w:r>
    </w:p>
    <w:p w14:paraId="2489AB18" w14:textId="77777777" w:rsidR="00DE51E1" w:rsidRPr="00DE51E1" w:rsidRDefault="00DE51E1" w:rsidP="00DE51E1">
      <w:pPr>
        <w:rPr>
          <w:rFonts w:cs="Open Sans"/>
        </w:rPr>
      </w:pPr>
    </w:p>
    <w:p w14:paraId="04E905EE" w14:textId="37CFE262" w:rsidR="00011768" w:rsidRPr="00DE51E1" w:rsidRDefault="00DB555B" w:rsidP="00DE51E1">
      <w:pPr>
        <w:rPr>
          <w:rFonts w:cs="Open Sans"/>
        </w:rPr>
      </w:pPr>
      <w:r w:rsidRPr="00DE51E1">
        <w:rPr>
          <w:rFonts w:cs="Open Sans"/>
        </w:rPr>
        <w:t>L</w:t>
      </w:r>
      <w:r w:rsidR="00E60E73" w:rsidRPr="00DE51E1">
        <w:rPr>
          <w:rFonts w:cs="Open Sans"/>
        </w:rPr>
        <w:t xml:space="preserve">a maintenance </w:t>
      </w:r>
      <w:r w:rsidRPr="00DE51E1">
        <w:rPr>
          <w:rFonts w:cs="Open Sans"/>
        </w:rPr>
        <w:t>logiciel</w:t>
      </w:r>
      <w:r w:rsidR="00E60E73" w:rsidRPr="00DE51E1">
        <w:rPr>
          <w:rFonts w:cs="Open Sans"/>
        </w:rPr>
        <w:t>le</w:t>
      </w:r>
      <w:r w:rsidRPr="00DE51E1">
        <w:rPr>
          <w:rFonts w:cs="Open Sans"/>
        </w:rPr>
        <w:t xml:space="preserve"> </w:t>
      </w:r>
      <w:r w:rsidR="007E17F4" w:rsidRPr="00DE51E1">
        <w:rPr>
          <w:rFonts w:cs="Open Sans"/>
        </w:rPr>
        <w:t>recouvre</w:t>
      </w:r>
      <w:r w:rsidRPr="00DE51E1">
        <w:rPr>
          <w:rFonts w:cs="Open Sans"/>
        </w:rPr>
        <w:t xml:space="preserve"> la maintenance corrective</w:t>
      </w:r>
      <w:r w:rsidR="00CF4FAF" w:rsidRPr="00DE51E1">
        <w:rPr>
          <w:rFonts w:cs="Open Sans"/>
        </w:rPr>
        <w:t xml:space="preserve"> et évolutive </w:t>
      </w:r>
      <w:r w:rsidRPr="00DE51E1">
        <w:rPr>
          <w:rFonts w:cs="Open Sans"/>
        </w:rPr>
        <w:t xml:space="preserve">de </w:t>
      </w:r>
      <w:r w:rsidR="00506E40" w:rsidRPr="00DE51E1">
        <w:rPr>
          <w:rFonts w:cs="Open Sans"/>
        </w:rPr>
        <w:t xml:space="preserve">Progesa II </w:t>
      </w:r>
      <w:r w:rsidR="000663DF">
        <w:rPr>
          <w:rFonts w:cs="Open Sans"/>
        </w:rPr>
        <w:t>version 9.8.1.2</w:t>
      </w:r>
      <w:r w:rsidR="006876E8">
        <w:rPr>
          <w:rFonts w:cs="Open Sans"/>
        </w:rPr>
        <w:t xml:space="preserve"> et autres versions éventuellement livrées pendant la durée du marché</w:t>
      </w:r>
      <w:r w:rsidR="00CF4FAF" w:rsidRPr="00DE51E1">
        <w:rPr>
          <w:rFonts w:cs="Open Sans"/>
        </w:rPr>
        <w:t>.</w:t>
      </w:r>
      <w:r w:rsidR="007E17F4" w:rsidRPr="00DE51E1">
        <w:rPr>
          <w:rFonts w:cs="Open Sans"/>
        </w:rPr>
        <w:t xml:space="preserve"> Cette maintenance inclut tout exemplaire de la solution logicielle, des interfaces associées, des interfaces complémentaires et </w:t>
      </w:r>
      <w:r w:rsidR="00E5573C">
        <w:rPr>
          <w:rFonts w:cs="Open Sans"/>
        </w:rPr>
        <w:t xml:space="preserve">des </w:t>
      </w:r>
      <w:r w:rsidR="007E17F4" w:rsidRPr="00DE51E1">
        <w:rPr>
          <w:rFonts w:cs="Open Sans"/>
        </w:rPr>
        <w:t xml:space="preserve">modules complémentaires dont le </w:t>
      </w:r>
      <w:r w:rsidR="00880F34" w:rsidRPr="00DE51E1">
        <w:rPr>
          <w:rFonts w:cs="Open Sans"/>
        </w:rPr>
        <w:t>Titulaire</w:t>
      </w:r>
      <w:r w:rsidR="007E17F4" w:rsidRPr="00DE51E1">
        <w:rPr>
          <w:rFonts w:cs="Open Sans"/>
        </w:rPr>
        <w:t xml:space="preserve"> assure le suivi au titre du présent marché.</w:t>
      </w:r>
    </w:p>
    <w:p w14:paraId="6D4C7451" w14:textId="77777777" w:rsidR="00DE51E1" w:rsidRDefault="00DE51E1" w:rsidP="00DE51E1">
      <w:pPr>
        <w:rPr>
          <w:rFonts w:cs="Open Sans"/>
        </w:rPr>
      </w:pPr>
    </w:p>
    <w:p w14:paraId="70F75CE9" w14:textId="32CFE9E3" w:rsidR="00DB555B" w:rsidRPr="00DE51E1" w:rsidRDefault="00DB555B" w:rsidP="00DE51E1">
      <w:pPr>
        <w:rPr>
          <w:rFonts w:cs="Open Sans"/>
        </w:rPr>
      </w:pPr>
      <w:r w:rsidRPr="00DE51E1">
        <w:rPr>
          <w:rFonts w:cs="Open Sans"/>
        </w:rPr>
        <w:t>Les nouvelles versions correctives</w:t>
      </w:r>
      <w:r w:rsidR="00CF4FAF" w:rsidRPr="00DE51E1">
        <w:rPr>
          <w:rFonts w:cs="Open Sans"/>
        </w:rPr>
        <w:t xml:space="preserve"> et évolutives</w:t>
      </w:r>
      <w:r w:rsidR="007E17F4" w:rsidRPr="00DE51E1">
        <w:rPr>
          <w:rFonts w:cs="Open Sans"/>
        </w:rPr>
        <w:t xml:space="preserve"> </w:t>
      </w:r>
      <w:r w:rsidRPr="00DE51E1">
        <w:rPr>
          <w:rFonts w:cs="Open Sans"/>
        </w:rPr>
        <w:t>prennent en compte les aspects fonctionnels</w:t>
      </w:r>
      <w:r w:rsidR="007E17F4" w:rsidRPr="00DE51E1">
        <w:rPr>
          <w:rFonts w:cs="Open Sans"/>
        </w:rPr>
        <w:t xml:space="preserve">, </w:t>
      </w:r>
      <w:r w:rsidRPr="00DE51E1">
        <w:rPr>
          <w:rFonts w:cs="Open Sans"/>
        </w:rPr>
        <w:t>techniques</w:t>
      </w:r>
      <w:r w:rsidR="007E17F4" w:rsidRPr="00DE51E1">
        <w:rPr>
          <w:rFonts w:cs="Open Sans"/>
        </w:rPr>
        <w:t xml:space="preserve"> et réglementaires ainsi que leurs évolutions</w:t>
      </w:r>
      <w:r w:rsidR="00A44CF2" w:rsidRPr="00DE51E1">
        <w:rPr>
          <w:rFonts w:cs="Open Sans"/>
        </w:rPr>
        <w:t>.</w:t>
      </w:r>
    </w:p>
    <w:p w14:paraId="0B91AA4F" w14:textId="257C32BF" w:rsidR="00DB555B" w:rsidRPr="00DE51E1" w:rsidDel="001262DA" w:rsidRDefault="00DB555B" w:rsidP="00DE51E1">
      <w:pPr>
        <w:rPr>
          <w:del w:id="363" w:author="FOUBERT Christelle" w:date="2025-03-27T14:44:00Z"/>
          <w:rFonts w:cs="Open Sans"/>
        </w:rPr>
      </w:pPr>
      <w:r w:rsidRPr="00DE51E1">
        <w:rPr>
          <w:rFonts w:cs="Open Sans"/>
        </w:rPr>
        <w:t xml:space="preserve">Dans le cadre de cette prestation, le </w:t>
      </w:r>
      <w:r w:rsidR="00880F34" w:rsidRPr="00DE51E1">
        <w:rPr>
          <w:rFonts w:cs="Open Sans"/>
        </w:rPr>
        <w:t>Titulaire</w:t>
      </w:r>
      <w:r w:rsidRPr="00DE51E1">
        <w:rPr>
          <w:rFonts w:cs="Open Sans"/>
        </w:rPr>
        <w:t xml:space="preserve"> s’engage à conseiller et assister la Personne Publique en cas d’anomalie constatée par un site.</w:t>
      </w:r>
    </w:p>
    <w:p w14:paraId="1AA3188C" w14:textId="77777777" w:rsidR="00DE51E1" w:rsidDel="00E5573C" w:rsidRDefault="00DE51E1" w:rsidP="00DE51E1">
      <w:pPr>
        <w:rPr>
          <w:del w:id="364" w:author="RAMEYE Hubert" w:date="2025-03-27T11:17:00Z"/>
          <w:rFonts w:cs="Open Sans"/>
        </w:rPr>
      </w:pPr>
    </w:p>
    <w:p w14:paraId="390F2903" w14:textId="77777777" w:rsidR="00DE51E1" w:rsidRDefault="00DE51E1" w:rsidP="00353C66">
      <w:pPr>
        <w:rPr>
          <w:rFonts w:cs="Open Sans"/>
        </w:rPr>
      </w:pPr>
    </w:p>
    <w:p w14:paraId="3CA13D75" w14:textId="03C1B37B" w:rsidR="00353C66" w:rsidRPr="00BC6630" w:rsidRDefault="00353C66" w:rsidP="00353C66">
      <w:pPr>
        <w:rPr>
          <w:rFonts w:cs="Open Sans"/>
        </w:rPr>
      </w:pPr>
      <w:r w:rsidRPr="00BC6630">
        <w:rPr>
          <w:rFonts w:cs="Open Sans"/>
        </w:rPr>
        <w:t xml:space="preserve">Les opérations de maintenance corrective ont pour finalité générale de maintenir le niveau de fiabilité et de performances du </w:t>
      </w:r>
      <w:r w:rsidR="00D048E0" w:rsidRPr="00BC6630">
        <w:rPr>
          <w:rFonts w:cs="Open Sans"/>
        </w:rPr>
        <w:t>logiciel</w:t>
      </w:r>
      <w:r w:rsidRPr="00BC6630">
        <w:rPr>
          <w:rFonts w:cs="Open Sans"/>
        </w:rPr>
        <w:t xml:space="preserve"> et des interfaces, leur conformité aux spécifications définies dans les pièces constitutives du marché, et d’en minimiser les indisponibilités. Les prestations de maintenance sont exécutées selon les dispositions de l’ensemble des pièces constitutives du marché.</w:t>
      </w:r>
    </w:p>
    <w:p w14:paraId="10BF72E9" w14:textId="77777777" w:rsidR="00353C66" w:rsidRPr="00BC6630" w:rsidRDefault="00353C66" w:rsidP="00353C66">
      <w:pPr>
        <w:rPr>
          <w:rFonts w:cs="Open Sans"/>
        </w:rPr>
      </w:pPr>
    </w:p>
    <w:p w14:paraId="1BA80ECB" w14:textId="054284E0" w:rsidR="00353C66" w:rsidRDefault="00353C66" w:rsidP="00353C66">
      <w:pPr>
        <w:rPr>
          <w:rFonts w:cs="Open Sans"/>
        </w:rPr>
      </w:pPr>
      <w:r w:rsidRPr="00BC6630">
        <w:rPr>
          <w:rFonts w:cs="Open Sans"/>
        </w:rPr>
        <w:t xml:space="preserve">Dans le cadre du présent marché, la maintenance effectuée par le Titulaire, en fonction des besoins de la Personne publique, concerne les </w:t>
      </w:r>
      <w:r w:rsidR="00D048E0" w:rsidRPr="00BC6630">
        <w:rPr>
          <w:rFonts w:cs="Open Sans"/>
        </w:rPr>
        <w:t>logiciel</w:t>
      </w:r>
      <w:r w:rsidRPr="00BC6630">
        <w:rPr>
          <w:rFonts w:cs="Open Sans"/>
        </w:rPr>
        <w:t>s :</w:t>
      </w:r>
    </w:p>
    <w:p w14:paraId="63F04357" w14:textId="77777777" w:rsidR="00BC27E7" w:rsidRPr="00BC6630" w:rsidRDefault="00BC27E7" w:rsidP="00353C66">
      <w:pPr>
        <w:rPr>
          <w:rFonts w:cs="Open Sans"/>
        </w:rPr>
      </w:pPr>
    </w:p>
    <w:p w14:paraId="194C336D" w14:textId="77777777" w:rsidR="00353C66" w:rsidRPr="00BC6630" w:rsidRDefault="00353C66" w:rsidP="00353C66">
      <w:pPr>
        <w:numPr>
          <w:ilvl w:val="0"/>
          <w:numId w:val="10"/>
        </w:numPr>
        <w:rPr>
          <w:rFonts w:cs="Open Sans"/>
        </w:rPr>
      </w:pPr>
      <w:r w:rsidRPr="00BC6630">
        <w:rPr>
          <w:rFonts w:cs="Open Sans"/>
        </w:rPr>
        <w:t>dont les droits d’usage ont été acquis antérieurement au présent marché ;</w:t>
      </w:r>
    </w:p>
    <w:p w14:paraId="1B5DA07C" w14:textId="77777777" w:rsidR="00353C66" w:rsidRPr="00BC6630" w:rsidRDefault="00353C66" w:rsidP="00353C66">
      <w:pPr>
        <w:numPr>
          <w:ilvl w:val="0"/>
          <w:numId w:val="10"/>
        </w:numPr>
        <w:tabs>
          <w:tab w:val="clear" w:pos="360"/>
          <w:tab w:val="num" w:pos="0"/>
        </w:tabs>
        <w:rPr>
          <w:rFonts w:cs="Open Sans"/>
        </w:rPr>
      </w:pPr>
      <w:r w:rsidRPr="00BC6630">
        <w:rPr>
          <w:rFonts w:cs="Open Sans"/>
        </w:rPr>
        <w:t>dont les versions ont été livrées en environnement de recette ou de production.</w:t>
      </w:r>
    </w:p>
    <w:p w14:paraId="22D608FE" w14:textId="77777777" w:rsidR="00BC27E7" w:rsidRDefault="00BC27E7" w:rsidP="00CB2D2E">
      <w:pPr>
        <w:widowControl w:val="0"/>
        <w:rPr>
          <w:rFonts w:cs="Open Sans"/>
        </w:rPr>
      </w:pPr>
    </w:p>
    <w:p w14:paraId="232DD9EB" w14:textId="11772513" w:rsidR="00CB2D2E" w:rsidRPr="00BC6630" w:rsidRDefault="00CB2D2E" w:rsidP="00CB2D2E">
      <w:pPr>
        <w:widowControl w:val="0"/>
        <w:rPr>
          <w:rFonts w:cs="Open Sans"/>
        </w:rPr>
      </w:pPr>
      <w:r w:rsidRPr="00BC6630">
        <w:rPr>
          <w:rFonts w:cs="Open Sans"/>
        </w:rPr>
        <w:t xml:space="preserve">Les prestations de maintenance corrective et évolutive concernent les corrections, les mises à jour fonctionnelles mineures livrées en standard relatives au </w:t>
      </w:r>
      <w:r w:rsidR="00D048E0" w:rsidRPr="00BC6630">
        <w:rPr>
          <w:rFonts w:cs="Open Sans"/>
        </w:rPr>
        <w:t>logiciel</w:t>
      </w:r>
      <w:r w:rsidRPr="00BC6630">
        <w:rPr>
          <w:rFonts w:cs="Open Sans"/>
        </w:rPr>
        <w:t xml:space="preserve"> P</w:t>
      </w:r>
      <w:r w:rsidR="00BC6630">
        <w:rPr>
          <w:rFonts w:cs="Open Sans"/>
        </w:rPr>
        <w:t>rogesa II</w:t>
      </w:r>
      <w:r w:rsidRPr="00BC6630">
        <w:rPr>
          <w:rFonts w:cs="Open Sans"/>
        </w:rPr>
        <w:t xml:space="preserve">, aux évolutions, adaptations spécifiques majeures ou interfaces complémentaires, ou interfaces avec un automate de laboratoire, interfaces avec les plateaux techniques – laboratoire (GLIMS), interface avec l’EFS XPS 97-530/531/532, ainsi que les évolutions réglementaires fonctionnelles </w:t>
      </w:r>
      <w:r w:rsidRPr="00BC6630">
        <w:rPr>
          <w:rFonts w:cs="Open Sans"/>
          <w:iCs/>
        </w:rPr>
        <w:t xml:space="preserve">nouvelles et hors interfaces, à compter de la date de notification de ce marché et </w:t>
      </w:r>
      <w:r w:rsidRPr="00BC6630">
        <w:rPr>
          <w:rFonts w:cs="Open Sans"/>
        </w:rPr>
        <w:t xml:space="preserve">entrant dans le champ d’une même technologie et </w:t>
      </w:r>
      <w:r w:rsidRPr="00BC6630">
        <w:rPr>
          <w:rFonts w:cs="Open Sans"/>
          <w:iCs/>
        </w:rPr>
        <w:t>sous réserve que la Personne publique</w:t>
      </w:r>
      <w:r w:rsidRPr="00BC6630">
        <w:rPr>
          <w:rFonts w:cs="Open Sans"/>
          <w:i/>
          <w:iCs/>
        </w:rPr>
        <w:t xml:space="preserve"> </w:t>
      </w:r>
      <w:r w:rsidRPr="00BC6630">
        <w:rPr>
          <w:rFonts w:cs="Open Sans"/>
          <w:iCs/>
        </w:rPr>
        <w:t>utilise la dernière version du logiciel</w:t>
      </w:r>
      <w:r w:rsidRPr="00BC6630">
        <w:rPr>
          <w:rFonts w:cs="Open Sans"/>
        </w:rPr>
        <w:t>.</w:t>
      </w:r>
    </w:p>
    <w:p w14:paraId="24F4AB07" w14:textId="53923167" w:rsidR="00CB2D2E" w:rsidRDefault="00CB2D2E" w:rsidP="00CB2D2E">
      <w:pPr>
        <w:pStyle w:val="Enum1"/>
        <w:numPr>
          <w:ilvl w:val="0"/>
          <w:numId w:val="0"/>
        </w:numPr>
        <w:rPr>
          <w:rFonts w:cs="Open Sans"/>
          <w:b w:val="0"/>
          <w:sz w:val="20"/>
          <w:szCs w:val="20"/>
        </w:rPr>
      </w:pPr>
      <w:r w:rsidRPr="00BC6630">
        <w:rPr>
          <w:rFonts w:cs="Open Sans"/>
          <w:b w:val="0"/>
          <w:sz w:val="20"/>
          <w:szCs w:val="20"/>
        </w:rPr>
        <w:t xml:space="preserve">Le présent marché concerne </w:t>
      </w:r>
      <w:r w:rsidRPr="00082984">
        <w:rPr>
          <w:rFonts w:cs="Open Sans"/>
          <w:b w:val="0"/>
          <w:sz w:val="20"/>
          <w:szCs w:val="20"/>
        </w:rPr>
        <w:t xml:space="preserve">les versions dérivées de la </w:t>
      </w:r>
      <w:commentRangeStart w:id="365"/>
      <w:commentRangeStart w:id="366"/>
      <w:r w:rsidRPr="00082984">
        <w:rPr>
          <w:rFonts w:cs="Open Sans"/>
          <w:b w:val="0"/>
          <w:sz w:val="20"/>
          <w:szCs w:val="20"/>
        </w:rPr>
        <w:t>version 9.0.0.</w:t>
      </w:r>
      <w:r w:rsidR="00082984" w:rsidRPr="00082984">
        <w:rPr>
          <w:rFonts w:cs="Open Sans"/>
          <w:b w:val="0"/>
          <w:sz w:val="20"/>
          <w:szCs w:val="20"/>
        </w:rPr>
        <w:t xml:space="preserve"> </w:t>
      </w:r>
      <w:r w:rsidR="00BC6630" w:rsidRPr="00082984">
        <w:rPr>
          <w:rFonts w:cs="Open Sans"/>
          <w:b w:val="0"/>
          <w:sz w:val="20"/>
          <w:szCs w:val="20"/>
        </w:rPr>
        <w:t>Progesa II</w:t>
      </w:r>
      <w:r w:rsidR="00082984" w:rsidRPr="00082984">
        <w:rPr>
          <w:rFonts w:cs="Open Sans"/>
          <w:b w:val="0"/>
          <w:sz w:val="20"/>
          <w:szCs w:val="20"/>
        </w:rPr>
        <w:t xml:space="preserve"> </w:t>
      </w:r>
      <w:commentRangeEnd w:id="365"/>
      <w:r w:rsidR="00374EF5">
        <w:rPr>
          <w:rStyle w:val="Marquedecommentaire"/>
          <w:rFonts w:eastAsia="Times New Roman" w:cs="Times New Roman"/>
          <w:b w:val="0"/>
          <w:color w:val="000000"/>
        </w:rPr>
        <w:commentReference w:id="365"/>
      </w:r>
      <w:commentRangeEnd w:id="366"/>
      <w:r w:rsidR="001262DA">
        <w:rPr>
          <w:rStyle w:val="Marquedecommentaire"/>
          <w:rFonts w:eastAsia="Times New Roman" w:cs="Times New Roman"/>
          <w:b w:val="0"/>
          <w:color w:val="000000"/>
        </w:rPr>
        <w:commentReference w:id="366"/>
      </w:r>
      <w:r w:rsidRPr="00BC6630">
        <w:rPr>
          <w:rFonts w:cs="Open Sans"/>
          <w:b w:val="0"/>
          <w:sz w:val="20"/>
          <w:szCs w:val="20"/>
        </w:rPr>
        <w:t xml:space="preserve">complétées par : </w:t>
      </w:r>
    </w:p>
    <w:p w14:paraId="2A7E2C36" w14:textId="77777777" w:rsidR="00BC27E7" w:rsidRPr="00BC27E7" w:rsidRDefault="00BC27E7" w:rsidP="00BC27E7"/>
    <w:p w14:paraId="5951E5E9" w14:textId="77777777" w:rsidR="00CB2D2E" w:rsidRPr="00BC6630" w:rsidRDefault="00CB2D2E" w:rsidP="00386747">
      <w:pPr>
        <w:pStyle w:val="Enum1"/>
        <w:numPr>
          <w:ilvl w:val="0"/>
          <w:numId w:val="48"/>
        </w:numPr>
        <w:tabs>
          <w:tab w:val="clear" w:pos="180"/>
          <w:tab w:val="clear" w:pos="900"/>
          <w:tab w:val="left" w:pos="709"/>
        </w:tabs>
        <w:spacing w:before="0"/>
        <w:ind w:right="6"/>
        <w:rPr>
          <w:rFonts w:cs="Open Sans"/>
          <w:b w:val="0"/>
          <w:sz w:val="20"/>
          <w:szCs w:val="20"/>
        </w:rPr>
      </w:pPr>
      <w:r w:rsidRPr="00BC6630">
        <w:rPr>
          <w:rFonts w:cs="Open Sans"/>
          <w:b w:val="0"/>
          <w:sz w:val="20"/>
          <w:szCs w:val="20"/>
        </w:rPr>
        <w:t>les corrections d’anomalies logicielles,</w:t>
      </w:r>
    </w:p>
    <w:p w14:paraId="4F2F8712" w14:textId="4FD6C5F5" w:rsidR="00CB2D2E" w:rsidRDefault="00CB2D2E" w:rsidP="005F50CC">
      <w:pPr>
        <w:spacing w:after="120"/>
      </w:pPr>
      <w:r w:rsidRPr="00BC6630">
        <w:rPr>
          <w:rFonts w:cs="Open Sans"/>
        </w:rPr>
        <w:t xml:space="preserve">la mise à disposition des évolutions réglementaires fonctionnelles nouvelles et hors interfaces, à compter de la date de notification de ce marché et entrant dans le champ d’une même technologie, et sous réserve que </w:t>
      </w:r>
      <w:r w:rsidRPr="00BC6630">
        <w:rPr>
          <w:rFonts w:cs="Open Sans"/>
          <w:iCs/>
        </w:rPr>
        <w:t xml:space="preserve">la Personne publique </w:t>
      </w:r>
      <w:r w:rsidRPr="00BC6630">
        <w:rPr>
          <w:rFonts w:cs="Open Sans"/>
        </w:rPr>
        <w:t>utilise la dernière version du logiciel,</w:t>
      </w:r>
    </w:p>
    <w:p w14:paraId="5134E9FF" w14:textId="3653FDCB" w:rsidR="00A42EF7" w:rsidRPr="00071BA2" w:rsidRDefault="00A42EF7" w:rsidP="00A42EF7">
      <w:pPr>
        <w:rPr>
          <w:rFonts w:cs="Open Sans"/>
          <w:vertAlign w:val="superscript"/>
        </w:rPr>
      </w:pPr>
      <w:r w:rsidRPr="003B5E81">
        <w:rPr>
          <w:rFonts w:cs="Open Sans"/>
        </w:rPr>
        <w:lastRenderedPageBreak/>
        <w:t xml:space="preserve">Le support fonctionnel et technique assuré par le </w:t>
      </w:r>
      <w:r w:rsidR="00880F34">
        <w:rPr>
          <w:rFonts w:cs="Open Sans"/>
        </w:rPr>
        <w:t>Titulaire</w:t>
      </w:r>
      <w:r w:rsidRPr="003B5E81">
        <w:rPr>
          <w:rFonts w:cs="Open Sans"/>
        </w:rPr>
        <w:t xml:space="preserve"> est un support de 2</w:t>
      </w:r>
      <w:r w:rsidRPr="003B5E81">
        <w:rPr>
          <w:rFonts w:cs="Open Sans"/>
          <w:vertAlign w:val="superscript"/>
        </w:rPr>
        <w:t>ème</w:t>
      </w:r>
      <w:r w:rsidRPr="003B5E81">
        <w:rPr>
          <w:rFonts w:cs="Open Sans"/>
        </w:rPr>
        <w:t xml:space="preserve"> niveau (expertise)</w:t>
      </w:r>
      <w:r w:rsidR="00071BA2">
        <w:rPr>
          <w:rFonts w:cs="Open Sans"/>
        </w:rPr>
        <w:t xml:space="preserve"> et de 3</w:t>
      </w:r>
      <w:r w:rsidR="00071BA2" w:rsidRPr="003B5E81">
        <w:rPr>
          <w:rFonts w:cs="Open Sans"/>
          <w:vertAlign w:val="superscript"/>
        </w:rPr>
        <w:t>ème</w:t>
      </w:r>
      <w:r w:rsidR="00071BA2" w:rsidRPr="00071BA2">
        <w:rPr>
          <w:rFonts w:cs="Open Sans"/>
        </w:rPr>
        <w:t xml:space="preserve"> </w:t>
      </w:r>
      <w:r w:rsidR="00071BA2" w:rsidRPr="003B5E81">
        <w:rPr>
          <w:rFonts w:cs="Open Sans"/>
        </w:rPr>
        <w:t>niveau</w:t>
      </w:r>
      <w:r w:rsidRPr="003B5E81">
        <w:rPr>
          <w:rFonts w:cs="Open Sans"/>
        </w:rPr>
        <w:t xml:space="preserve">. Cette prestation est assurée dans le cadre des prestations forfaitaires de maintenance </w:t>
      </w:r>
      <w:r w:rsidR="00202D0E">
        <w:rPr>
          <w:rFonts w:cs="Open Sans"/>
        </w:rPr>
        <w:t>commandées</w:t>
      </w:r>
      <w:r w:rsidRPr="003B5E81">
        <w:rPr>
          <w:rFonts w:cs="Open Sans"/>
        </w:rPr>
        <w:t xml:space="preserve"> par l’AP-HP au titre du présent marché ou dans le cadre de la garantie.</w:t>
      </w:r>
    </w:p>
    <w:p w14:paraId="0FF206E1" w14:textId="77777777" w:rsidR="00D048E0" w:rsidRPr="003B5E81" w:rsidRDefault="00D048E0" w:rsidP="00A42EF7">
      <w:pPr>
        <w:pStyle w:val="NormalNum1"/>
        <w:numPr>
          <w:ilvl w:val="2"/>
          <w:numId w:val="0"/>
        </w:numPr>
        <w:tabs>
          <w:tab w:val="clear" w:pos="397"/>
          <w:tab w:val="left" w:pos="0"/>
        </w:tabs>
        <w:jc w:val="both"/>
        <w:rPr>
          <w:rFonts w:ascii="Open Sans" w:hAnsi="Open Sans" w:cs="Open Sans"/>
          <w:color w:val="0070C0"/>
          <w:lang w:val="fr-CA"/>
        </w:rPr>
      </w:pPr>
    </w:p>
    <w:p w14:paraId="3BA72EF7" w14:textId="33734FC6" w:rsidR="00A42EF7" w:rsidRPr="003B5E81" w:rsidRDefault="00A42EF7" w:rsidP="00A42EF7">
      <w:pPr>
        <w:tabs>
          <w:tab w:val="left" w:pos="3544"/>
        </w:tabs>
        <w:spacing w:after="60"/>
        <w:rPr>
          <w:rFonts w:cs="Open Sans"/>
        </w:rPr>
      </w:pPr>
      <w:r w:rsidRPr="003B5E81">
        <w:rPr>
          <w:rFonts w:cs="Open Sans"/>
        </w:rPr>
        <w:t xml:space="preserve">Le </w:t>
      </w:r>
      <w:r w:rsidR="00880F34">
        <w:rPr>
          <w:rFonts w:cs="Open Sans"/>
        </w:rPr>
        <w:t>Titulaire</w:t>
      </w:r>
      <w:r w:rsidRPr="003B5E81">
        <w:rPr>
          <w:rFonts w:cs="Open Sans"/>
        </w:rPr>
        <w:t xml:space="preserve"> assure le support de niveau 2 dont les obligations sont notamment décrites ci-dessous dans l’ordre suivant :</w:t>
      </w:r>
    </w:p>
    <w:p w14:paraId="17C19393" w14:textId="62ED650D" w:rsidR="00A42EF7" w:rsidRPr="00BC27E7" w:rsidRDefault="00A42EF7" w:rsidP="00BC27E7">
      <w:pPr>
        <w:pStyle w:val="Paragraphedeliste"/>
        <w:numPr>
          <w:ilvl w:val="1"/>
          <w:numId w:val="41"/>
        </w:numPr>
        <w:spacing w:after="40"/>
        <w:ind w:left="567" w:hanging="369"/>
        <w:contextualSpacing w:val="0"/>
      </w:pPr>
      <w:r w:rsidRPr="00BC27E7">
        <w:t xml:space="preserve">Prise en charge des incidents escaladés par le </w:t>
      </w:r>
      <w:r w:rsidR="00202D0E" w:rsidRPr="00BC27E7">
        <w:t>niveau 1 (niveau 1 réalisé par l’AP-HP),</w:t>
      </w:r>
    </w:p>
    <w:p w14:paraId="784719B5" w14:textId="3CFDDFDE" w:rsidR="00A42EF7" w:rsidRPr="00BC27E7" w:rsidRDefault="00A42EF7" w:rsidP="00BC27E7">
      <w:pPr>
        <w:pStyle w:val="Paragraphedeliste"/>
        <w:numPr>
          <w:ilvl w:val="1"/>
          <w:numId w:val="41"/>
        </w:numPr>
        <w:spacing w:after="40"/>
        <w:ind w:left="567" w:hanging="369"/>
        <w:contextualSpacing w:val="0"/>
      </w:pPr>
      <w:r w:rsidRPr="00BC27E7">
        <w:t xml:space="preserve">Communication à l’AP-HP du N° d’incident propre au </w:t>
      </w:r>
      <w:r w:rsidR="00880F34" w:rsidRPr="00BC27E7">
        <w:t>Titulaire</w:t>
      </w:r>
      <w:r w:rsidRPr="00BC27E7">
        <w:t>,</w:t>
      </w:r>
    </w:p>
    <w:p w14:paraId="5AB23481" w14:textId="77777777" w:rsidR="00A42EF7" w:rsidRPr="00BC27E7" w:rsidRDefault="00A42EF7" w:rsidP="00BC27E7">
      <w:pPr>
        <w:pStyle w:val="Paragraphedeliste"/>
        <w:numPr>
          <w:ilvl w:val="1"/>
          <w:numId w:val="41"/>
        </w:numPr>
        <w:spacing w:after="40"/>
        <w:ind w:left="567" w:hanging="369"/>
        <w:contextualSpacing w:val="0"/>
      </w:pPr>
      <w:r w:rsidRPr="00BC27E7">
        <w:t>Prise en compte de la priorité,</w:t>
      </w:r>
    </w:p>
    <w:p w14:paraId="1FBECF1C" w14:textId="04842B64" w:rsidR="00071BA2" w:rsidRPr="00BC27E7" w:rsidRDefault="00071BA2" w:rsidP="00BC27E7">
      <w:pPr>
        <w:pStyle w:val="Paragraphedeliste"/>
        <w:numPr>
          <w:ilvl w:val="1"/>
          <w:numId w:val="41"/>
        </w:numPr>
        <w:spacing w:after="40"/>
        <w:ind w:left="567" w:hanging="369"/>
        <w:contextualSpacing w:val="0"/>
      </w:pPr>
      <w:r w:rsidRPr="00BC27E7">
        <w:t>Qualification de l’incident (définition du niveau de priorité en fonction des besoins AP-HP),</w:t>
      </w:r>
    </w:p>
    <w:p w14:paraId="7EFB3BF4" w14:textId="52617E88" w:rsidR="00071BA2" w:rsidRPr="00BC27E7" w:rsidRDefault="00071BA2" w:rsidP="00BC27E7">
      <w:pPr>
        <w:pStyle w:val="Paragraphedeliste"/>
        <w:numPr>
          <w:ilvl w:val="1"/>
          <w:numId w:val="41"/>
        </w:numPr>
        <w:spacing w:after="40"/>
        <w:ind w:left="567" w:hanging="369"/>
        <w:contextualSpacing w:val="0"/>
      </w:pPr>
      <w:r w:rsidRPr="00BC27E7">
        <w:t>Recueil des renseignements et des éléments clés,</w:t>
      </w:r>
    </w:p>
    <w:p w14:paraId="01952D88" w14:textId="77777777" w:rsidR="00A42EF7" w:rsidRPr="00BC27E7" w:rsidRDefault="00A42EF7" w:rsidP="00BC27E7">
      <w:pPr>
        <w:pStyle w:val="Paragraphedeliste"/>
        <w:numPr>
          <w:ilvl w:val="1"/>
          <w:numId w:val="41"/>
        </w:numPr>
        <w:spacing w:after="40"/>
        <w:ind w:left="567" w:hanging="369"/>
        <w:contextualSpacing w:val="0"/>
      </w:pPr>
      <w:r w:rsidRPr="00BC27E7">
        <w:t>Analyse de l’incident,</w:t>
      </w:r>
    </w:p>
    <w:p w14:paraId="530066C3" w14:textId="77777777" w:rsidR="00A42EF7" w:rsidRPr="00BC27E7" w:rsidRDefault="00A42EF7" w:rsidP="00BC27E7">
      <w:pPr>
        <w:pStyle w:val="Paragraphedeliste"/>
        <w:numPr>
          <w:ilvl w:val="1"/>
          <w:numId w:val="41"/>
        </w:numPr>
        <w:spacing w:after="40"/>
        <w:ind w:left="567" w:hanging="369"/>
        <w:contextualSpacing w:val="0"/>
      </w:pPr>
      <w:r w:rsidRPr="00BC27E7">
        <w:t>Résolution des incidents ou des problèmes et clôture (y compris contournement),</w:t>
      </w:r>
    </w:p>
    <w:p w14:paraId="5173350F" w14:textId="77777777" w:rsidR="00A42EF7" w:rsidRPr="00BC27E7" w:rsidRDefault="00A42EF7" w:rsidP="00BC27E7">
      <w:pPr>
        <w:pStyle w:val="Paragraphedeliste"/>
        <w:numPr>
          <w:ilvl w:val="1"/>
          <w:numId w:val="41"/>
        </w:numPr>
        <w:spacing w:after="40"/>
        <w:ind w:left="567" w:hanging="369"/>
        <w:contextualSpacing w:val="0"/>
      </w:pPr>
      <w:r w:rsidRPr="00BC27E7">
        <w:t>Renseignement dans la base de connaissances (procédure de qualification et résolution),</w:t>
      </w:r>
    </w:p>
    <w:p w14:paraId="5C7D39A3" w14:textId="157CAD0A" w:rsidR="00A56910" w:rsidRPr="00BC27E7" w:rsidRDefault="00202D0E" w:rsidP="00BC27E7">
      <w:pPr>
        <w:pStyle w:val="Paragraphedeliste"/>
        <w:numPr>
          <w:ilvl w:val="1"/>
          <w:numId w:val="41"/>
        </w:numPr>
        <w:spacing w:after="40"/>
        <w:ind w:left="567" w:hanging="369"/>
        <w:contextualSpacing w:val="0"/>
      </w:pPr>
      <w:r w:rsidRPr="00BC27E7">
        <w:t xml:space="preserve">Information du niveau </w:t>
      </w:r>
      <w:r w:rsidR="00A56910" w:rsidRPr="00BC27E7">
        <w:t>1,</w:t>
      </w:r>
    </w:p>
    <w:p w14:paraId="6F16A4B3" w14:textId="2E2FEECE" w:rsidR="00A56910" w:rsidRPr="00BC27E7" w:rsidRDefault="00A56910" w:rsidP="00BC27E7">
      <w:pPr>
        <w:pStyle w:val="Paragraphedeliste"/>
        <w:numPr>
          <w:ilvl w:val="1"/>
          <w:numId w:val="41"/>
        </w:numPr>
        <w:spacing w:after="40"/>
        <w:ind w:left="567" w:hanging="369"/>
        <w:contextualSpacing w:val="0"/>
      </w:pPr>
      <w:r w:rsidRPr="00BC27E7">
        <w:t>Escalade au niveau 3 le cas échéant.</w:t>
      </w:r>
    </w:p>
    <w:p w14:paraId="6C31B818" w14:textId="2739F35A" w:rsidR="00946F78" w:rsidRPr="00BC27E7" w:rsidRDefault="00946F78" w:rsidP="00BC27E7">
      <w:pPr>
        <w:pStyle w:val="Paragraphedeliste"/>
        <w:numPr>
          <w:ilvl w:val="1"/>
          <w:numId w:val="41"/>
        </w:numPr>
        <w:spacing w:after="40"/>
        <w:ind w:left="567" w:hanging="369"/>
        <w:contextualSpacing w:val="0"/>
      </w:pPr>
      <w:r w:rsidRPr="00BC27E7">
        <w:t xml:space="preserve">Assistance, support et conseil aux acteurs exécutant le support de niveau 1 de l’AP-HP, </w:t>
      </w:r>
    </w:p>
    <w:p w14:paraId="1B8D7EAF" w14:textId="52A7F3C0" w:rsidR="00946F78" w:rsidRPr="00BC27E7" w:rsidRDefault="00946F78" w:rsidP="00BC27E7">
      <w:pPr>
        <w:pStyle w:val="Paragraphedeliste"/>
        <w:numPr>
          <w:ilvl w:val="1"/>
          <w:numId w:val="41"/>
        </w:numPr>
        <w:spacing w:after="40"/>
        <w:ind w:left="567" w:hanging="369"/>
        <w:contextualSpacing w:val="0"/>
      </w:pPr>
      <w:r w:rsidRPr="00BC27E7">
        <w:t xml:space="preserve">Assistance, support et conseil aux équipes techniques de l’AP-HP pour toute opération technique (changement de serveur, </w:t>
      </w:r>
      <w:r w:rsidR="006876E8">
        <w:t>nouvelle version évolutive de Progesa II</w:t>
      </w:r>
      <w:r w:rsidRPr="00BC27E7">
        <w:t>) et pour le diagnostic et la résolution de tout incident même s’il s’avère que celui-ci relève d’un problème autre que Progesa II.</w:t>
      </w:r>
    </w:p>
    <w:p w14:paraId="2A09E2DA" w14:textId="77777777" w:rsidR="00BC27E7" w:rsidRDefault="00BC27E7" w:rsidP="00BC27E7">
      <w:pPr>
        <w:tabs>
          <w:tab w:val="left" w:pos="3544"/>
        </w:tabs>
        <w:rPr>
          <w:rFonts w:cs="Open Sans"/>
        </w:rPr>
      </w:pPr>
    </w:p>
    <w:p w14:paraId="4F083D61" w14:textId="4BB52E31" w:rsidR="00B5384A" w:rsidRPr="00A42EF7" w:rsidRDefault="00B5384A" w:rsidP="003A29F8">
      <w:pPr>
        <w:rPr>
          <w:rFonts w:cs="Arial"/>
        </w:rPr>
      </w:pPr>
      <w:r w:rsidRPr="00A42EF7">
        <w:rPr>
          <w:rFonts w:cs="Arial"/>
        </w:rPr>
        <w:t xml:space="preserve">La prestation de maintenance comprend : </w:t>
      </w:r>
    </w:p>
    <w:p w14:paraId="63B53F55" w14:textId="77777777" w:rsidR="00DB763F" w:rsidRPr="00A42EF7" w:rsidRDefault="00DB763F" w:rsidP="00BC27E7">
      <w:pPr>
        <w:pStyle w:val="Paragraphedeliste"/>
        <w:numPr>
          <w:ilvl w:val="1"/>
          <w:numId w:val="41"/>
        </w:numPr>
        <w:spacing w:after="40"/>
        <w:ind w:left="567" w:hanging="369"/>
        <w:contextualSpacing w:val="0"/>
      </w:pPr>
      <w:r w:rsidRPr="00A42EF7">
        <w:t>La fourniture des clés d’accès et mots de passe,</w:t>
      </w:r>
    </w:p>
    <w:p w14:paraId="7454BC37" w14:textId="5DA3C3E8" w:rsidR="005E304A" w:rsidRPr="00A42EF7" w:rsidRDefault="00011768" w:rsidP="00BC27E7">
      <w:pPr>
        <w:pStyle w:val="Paragraphedeliste"/>
        <w:numPr>
          <w:ilvl w:val="1"/>
          <w:numId w:val="41"/>
        </w:numPr>
        <w:spacing w:after="40"/>
        <w:ind w:left="567" w:hanging="369"/>
        <w:contextualSpacing w:val="0"/>
      </w:pPr>
      <w:r w:rsidRPr="00A42EF7">
        <w:t>L</w:t>
      </w:r>
      <w:r w:rsidR="00B5384A" w:rsidRPr="00A42EF7">
        <w:t xml:space="preserve">'assistance téléphonique </w:t>
      </w:r>
      <w:r w:rsidR="00DB555B" w:rsidRPr="00A42EF7">
        <w:t xml:space="preserve">de </w:t>
      </w:r>
      <w:r w:rsidR="00A44CF2">
        <w:t xml:space="preserve">niveau </w:t>
      </w:r>
      <w:r w:rsidR="00DB555B" w:rsidRPr="00A42EF7">
        <w:t>2</w:t>
      </w:r>
      <w:r w:rsidR="00E04201" w:rsidRPr="00A42EF7">
        <w:t xml:space="preserve"> et 3</w:t>
      </w:r>
      <w:r w:rsidR="00E60E73" w:rsidRPr="00A42EF7">
        <w:t>,</w:t>
      </w:r>
    </w:p>
    <w:p w14:paraId="5A209F06" w14:textId="652C3936" w:rsidR="00DB763F" w:rsidRPr="00A42EF7" w:rsidRDefault="00DB763F" w:rsidP="00BC27E7">
      <w:pPr>
        <w:pStyle w:val="Paragraphedeliste"/>
        <w:numPr>
          <w:ilvl w:val="1"/>
          <w:numId w:val="41"/>
        </w:numPr>
        <w:spacing w:after="40"/>
        <w:ind w:left="567" w:hanging="369"/>
        <w:contextualSpacing w:val="0"/>
      </w:pPr>
      <w:r w:rsidRPr="00A42EF7">
        <w:t>Le suivi des appels au support et notamment des anomalies avec leur statut, la fourniture trimestrielle d’un tableau de suivi,</w:t>
      </w:r>
    </w:p>
    <w:p w14:paraId="67D88F23" w14:textId="3E71AE14" w:rsidR="00B5384A" w:rsidRPr="00A42EF7" w:rsidRDefault="00011768" w:rsidP="00BC27E7">
      <w:pPr>
        <w:pStyle w:val="Paragraphedeliste"/>
        <w:numPr>
          <w:ilvl w:val="1"/>
          <w:numId w:val="41"/>
        </w:numPr>
        <w:spacing w:after="40"/>
        <w:ind w:left="567" w:hanging="369"/>
        <w:contextualSpacing w:val="0"/>
      </w:pPr>
      <w:r w:rsidRPr="00A42EF7">
        <w:t>L</w:t>
      </w:r>
      <w:r w:rsidR="005E304A" w:rsidRPr="00A42EF7">
        <w:t>es déplacements sur site en dernier recours en cas d’impossibilité de solutionner l’incident par assistance téléphonique</w:t>
      </w:r>
      <w:r w:rsidR="008A6CF2" w:rsidRPr="00A42EF7">
        <w:t>,</w:t>
      </w:r>
    </w:p>
    <w:p w14:paraId="4A1A7B64" w14:textId="2E0E3D3B" w:rsidR="005F3AE4" w:rsidRPr="00A42EF7" w:rsidRDefault="005E304A" w:rsidP="00BC27E7">
      <w:pPr>
        <w:pStyle w:val="Paragraphedeliste"/>
        <w:numPr>
          <w:ilvl w:val="1"/>
          <w:numId w:val="41"/>
        </w:numPr>
        <w:spacing w:after="40"/>
        <w:ind w:left="567" w:hanging="369"/>
        <w:contextualSpacing w:val="0"/>
      </w:pPr>
      <w:r w:rsidRPr="00A42EF7">
        <w:t>La livraison et l’installation des corrections et la remise en état du sy</w:t>
      </w:r>
      <w:r w:rsidR="00A56910">
        <w:t>stème sans perte d’informations (niveau 3),</w:t>
      </w:r>
    </w:p>
    <w:p w14:paraId="25C44BAE" w14:textId="3D35FA4E" w:rsidR="005F3AE4" w:rsidRPr="00A42EF7" w:rsidRDefault="005F3AE4" w:rsidP="00BC27E7">
      <w:pPr>
        <w:pStyle w:val="Paragraphedeliste"/>
        <w:numPr>
          <w:ilvl w:val="1"/>
          <w:numId w:val="41"/>
        </w:numPr>
        <w:spacing w:after="40"/>
        <w:ind w:left="567" w:hanging="369"/>
        <w:contextualSpacing w:val="0"/>
      </w:pPr>
      <w:r w:rsidRPr="00BC27E7">
        <w:t>les mis</w:t>
      </w:r>
      <w:r w:rsidR="00A42EF7" w:rsidRPr="00BC27E7">
        <w:t xml:space="preserve">es à jour du logiciel standard </w:t>
      </w:r>
      <w:r w:rsidR="00BC6630" w:rsidRPr="00BC27E7">
        <w:t>P</w:t>
      </w:r>
      <w:r w:rsidR="001E6F2D" w:rsidRPr="00BC27E7">
        <w:t>rogesa</w:t>
      </w:r>
      <w:r w:rsidR="00506E40" w:rsidRPr="00BC27E7">
        <w:t xml:space="preserve"> II</w:t>
      </w:r>
      <w:r w:rsidR="00BB5D56" w:rsidRPr="00BC27E7">
        <w:t xml:space="preserve"> </w:t>
      </w:r>
      <w:r w:rsidRPr="00BC27E7">
        <w:t>incluant toute nouvelle version du logiciel et de ses interfaces</w:t>
      </w:r>
      <w:r w:rsidR="00A56910" w:rsidRPr="00BC27E7">
        <w:t xml:space="preserve"> (niveau 3),</w:t>
      </w:r>
    </w:p>
    <w:p w14:paraId="40ED9E10" w14:textId="59C31D9C" w:rsidR="00B5384A" w:rsidRDefault="00011768" w:rsidP="00BC27E7">
      <w:pPr>
        <w:pStyle w:val="Paragraphedeliste"/>
        <w:numPr>
          <w:ilvl w:val="1"/>
          <w:numId w:val="41"/>
        </w:numPr>
        <w:spacing w:after="40"/>
        <w:ind w:left="567" w:hanging="369"/>
        <w:contextualSpacing w:val="0"/>
      </w:pPr>
      <w:r w:rsidRPr="00A42EF7">
        <w:t>L</w:t>
      </w:r>
      <w:r w:rsidR="00B5384A" w:rsidRPr="00A42EF7">
        <w:t xml:space="preserve">es tests et contrôles effectués par le </w:t>
      </w:r>
      <w:r w:rsidR="00880F34">
        <w:t>Titulaire</w:t>
      </w:r>
      <w:r w:rsidR="00A56910">
        <w:t xml:space="preserve"> (niveaux 2 et 3),</w:t>
      </w:r>
    </w:p>
    <w:p w14:paraId="0A441478" w14:textId="41D1266D" w:rsidR="00BB5D56" w:rsidRPr="00202D0E" w:rsidRDefault="00BB5D56" w:rsidP="00BC27E7">
      <w:pPr>
        <w:pStyle w:val="Paragraphedeliste"/>
        <w:numPr>
          <w:ilvl w:val="1"/>
          <w:numId w:val="41"/>
        </w:numPr>
        <w:spacing w:after="40"/>
        <w:ind w:left="567" w:hanging="369"/>
        <w:contextualSpacing w:val="0"/>
      </w:pPr>
      <w:r w:rsidRPr="00202D0E">
        <w:t>Le compte-rendu de chaque intervention,</w:t>
      </w:r>
    </w:p>
    <w:p w14:paraId="70D1F5D7" w14:textId="36EFC96B" w:rsidR="00BB5D56" w:rsidRPr="00202D0E" w:rsidRDefault="00BB5D56" w:rsidP="00BC27E7">
      <w:pPr>
        <w:pStyle w:val="Paragraphedeliste"/>
        <w:numPr>
          <w:ilvl w:val="1"/>
          <w:numId w:val="41"/>
        </w:numPr>
        <w:spacing w:after="40"/>
        <w:ind w:left="567" w:hanging="369"/>
        <w:contextualSpacing w:val="0"/>
      </w:pPr>
      <w:r w:rsidRPr="00202D0E">
        <w:t>Le support aux vérifications menées par l’AP-HP,</w:t>
      </w:r>
    </w:p>
    <w:p w14:paraId="76D59829" w14:textId="79DE1D30" w:rsidR="00B5384A" w:rsidRPr="00A42EF7" w:rsidRDefault="00011768" w:rsidP="00BC27E7">
      <w:pPr>
        <w:pStyle w:val="Paragraphedeliste"/>
        <w:numPr>
          <w:ilvl w:val="1"/>
          <w:numId w:val="41"/>
        </w:numPr>
        <w:spacing w:after="40"/>
        <w:ind w:left="567" w:hanging="369"/>
        <w:contextualSpacing w:val="0"/>
      </w:pPr>
      <w:r w:rsidRPr="00A42EF7">
        <w:t>L</w:t>
      </w:r>
      <w:r w:rsidR="00B5384A" w:rsidRPr="00A42EF7">
        <w:t xml:space="preserve">es déplacements sur site en cas d'anomalie bloquante non reproduite par le fournisseur mais reproduite par la Personne Publique, la fourniture, </w:t>
      </w:r>
      <w:r w:rsidR="00DB555B" w:rsidRPr="00A42EF7">
        <w:t>d</w:t>
      </w:r>
      <w:r w:rsidR="00B5384A" w:rsidRPr="00A42EF7">
        <w:t>es corrections, la fourniture de toutes les documentations utilisateurs et administrateurs relatives aux anomalies corrigées</w:t>
      </w:r>
      <w:r w:rsidR="00DB763F" w:rsidRPr="00A42EF7">
        <w:t xml:space="preserve"> ou aux nouvelles fonctionnalités</w:t>
      </w:r>
      <w:r w:rsidR="00B5384A" w:rsidRPr="00A42EF7">
        <w:t>,</w:t>
      </w:r>
    </w:p>
    <w:p w14:paraId="6BF03783" w14:textId="62CC47F8" w:rsidR="00DB763F" w:rsidRPr="00BC27E7" w:rsidRDefault="00BB5D56" w:rsidP="00BC27E7">
      <w:pPr>
        <w:pStyle w:val="Paragraphedeliste"/>
        <w:numPr>
          <w:ilvl w:val="1"/>
          <w:numId w:val="41"/>
        </w:numPr>
        <w:spacing w:after="40"/>
        <w:ind w:left="567" w:hanging="369"/>
        <w:contextualSpacing w:val="0"/>
      </w:pPr>
      <w:r w:rsidRPr="00BC27E7">
        <w:t>L</w:t>
      </w:r>
      <w:r w:rsidR="00DB763F" w:rsidRPr="00BC27E7">
        <w:t xml:space="preserve">a concession de droit d'utilisation des corrections, mises à jour apportées au logiciel </w:t>
      </w:r>
      <w:r w:rsidR="00BC6630" w:rsidRPr="00BC27E7">
        <w:t>Progesa</w:t>
      </w:r>
      <w:r w:rsidRPr="00BC27E7">
        <w:t xml:space="preserve"> II et aux évolutions ou interfaces complémentaires </w:t>
      </w:r>
      <w:r w:rsidR="00DB763F" w:rsidRPr="00BC27E7">
        <w:t xml:space="preserve">pour une durée au moins égale à la durée légale de protection des droits d’auteur et droits voisins, </w:t>
      </w:r>
    </w:p>
    <w:p w14:paraId="798E8A82" w14:textId="4C570189" w:rsidR="00DB763F" w:rsidRPr="00BC27E7" w:rsidRDefault="00BB5D56" w:rsidP="00BC27E7">
      <w:pPr>
        <w:pStyle w:val="Paragraphedeliste"/>
        <w:numPr>
          <w:ilvl w:val="1"/>
          <w:numId w:val="41"/>
        </w:numPr>
        <w:spacing w:after="40"/>
        <w:ind w:left="567" w:hanging="369"/>
        <w:contextualSpacing w:val="0"/>
      </w:pPr>
      <w:r w:rsidRPr="00BC27E7">
        <w:t>L</w:t>
      </w:r>
      <w:r w:rsidR="00DB763F" w:rsidRPr="00BC27E7">
        <w:t xml:space="preserve">'autorisation de dupliquer un exemplaire de copie de sauvegarde </w:t>
      </w:r>
      <w:r w:rsidRPr="00BC27E7">
        <w:t xml:space="preserve">et d’archivage </w:t>
      </w:r>
      <w:r w:rsidR="00DB763F" w:rsidRPr="00BC27E7">
        <w:t>par site</w:t>
      </w:r>
      <w:r w:rsidRPr="00BC27E7">
        <w:t xml:space="preserve"> ainsi que sur différents serveurs de test (qualification, intégration),</w:t>
      </w:r>
    </w:p>
    <w:p w14:paraId="152FE314" w14:textId="59D11DBE" w:rsidR="00BB5D56" w:rsidRPr="00BC27E7" w:rsidRDefault="00BB5D56" w:rsidP="00BC27E7">
      <w:pPr>
        <w:pStyle w:val="Paragraphedeliste"/>
        <w:numPr>
          <w:ilvl w:val="1"/>
          <w:numId w:val="41"/>
        </w:numPr>
        <w:spacing w:after="40"/>
        <w:ind w:left="567" w:hanging="369"/>
        <w:contextualSpacing w:val="0"/>
      </w:pPr>
      <w:r w:rsidRPr="00BC27E7">
        <w:t>La mise à disposition des évolutions réglementaires</w:t>
      </w:r>
      <w:r w:rsidR="00202D0E" w:rsidRPr="00BC27E7">
        <w:t>, ou d’évolutions</w:t>
      </w:r>
      <w:r w:rsidRPr="00BC27E7">
        <w:t xml:space="preserve"> entrant dans le champ d’une même technologie</w:t>
      </w:r>
      <w:r w:rsidR="00637A7F">
        <w:t>.</w:t>
      </w:r>
    </w:p>
    <w:p w14:paraId="502BBD54" w14:textId="1DCC5EEC" w:rsidR="00BB5D56" w:rsidRPr="00BC27E7" w:rsidRDefault="00BB5D56" w:rsidP="00BC27E7">
      <w:pPr>
        <w:pStyle w:val="Paragraphedeliste"/>
        <w:numPr>
          <w:ilvl w:val="1"/>
          <w:numId w:val="41"/>
        </w:numPr>
        <w:spacing w:after="40"/>
        <w:ind w:left="567" w:hanging="369"/>
        <w:contextualSpacing w:val="0"/>
      </w:pPr>
      <w:r w:rsidRPr="00BC27E7">
        <w:lastRenderedPageBreak/>
        <w:t>La remise en état de toutes les détériorations causées lors des visites, des livraisons et de la mise en place des exemplaires logiciels,</w:t>
      </w:r>
    </w:p>
    <w:p w14:paraId="3E87B5D3" w14:textId="78737A81" w:rsidR="00E60E73" w:rsidRPr="00A42EF7" w:rsidRDefault="00011768" w:rsidP="00BC27E7">
      <w:pPr>
        <w:pStyle w:val="Paragraphedeliste"/>
        <w:numPr>
          <w:ilvl w:val="1"/>
          <w:numId w:val="41"/>
        </w:numPr>
        <w:spacing w:after="40"/>
        <w:ind w:left="567" w:hanging="369"/>
        <w:contextualSpacing w:val="0"/>
      </w:pPr>
      <w:r w:rsidRPr="00A42EF7">
        <w:t>L</w:t>
      </w:r>
      <w:r w:rsidR="00B5384A" w:rsidRPr="00A42EF7">
        <w:t>a main d’œuvre,</w:t>
      </w:r>
    </w:p>
    <w:p w14:paraId="1CC08B71" w14:textId="58CE80C8" w:rsidR="00B5384A" w:rsidRPr="00A42EF7" w:rsidRDefault="00B5384A" w:rsidP="00BC27E7">
      <w:pPr>
        <w:pStyle w:val="Paragraphedeliste"/>
        <w:numPr>
          <w:ilvl w:val="1"/>
          <w:numId w:val="41"/>
        </w:numPr>
        <w:spacing w:after="40"/>
        <w:ind w:left="567" w:hanging="369"/>
        <w:contextualSpacing w:val="0"/>
      </w:pPr>
      <w:r w:rsidRPr="00A42EF7">
        <w:t xml:space="preserve">La participation aux réunions de </w:t>
      </w:r>
      <w:r w:rsidR="00E04201" w:rsidRPr="00A42EF7">
        <w:t xml:space="preserve">suivi opérationnel (par téléphone, en tant que de besoin) et de </w:t>
      </w:r>
      <w:r w:rsidRPr="00A42EF7">
        <w:t>pilotage du projet (</w:t>
      </w:r>
      <w:r w:rsidR="00E04201" w:rsidRPr="00A42EF7">
        <w:t>en tant que de besoin par</w:t>
      </w:r>
      <w:r w:rsidRPr="00A42EF7">
        <w:t xml:space="preserve"> téléphone, et</w:t>
      </w:r>
      <w:r w:rsidR="00E04201" w:rsidRPr="00A42EF7">
        <w:t>, en cas de demande de la Personne publique</w:t>
      </w:r>
      <w:r w:rsidRPr="00A42EF7">
        <w:t xml:space="preserve"> </w:t>
      </w:r>
      <w:r w:rsidR="00420DA7" w:rsidRPr="00A42EF7">
        <w:t>en tant que de besoin</w:t>
      </w:r>
      <w:r w:rsidRPr="00A42EF7">
        <w:t xml:space="preserve"> dans les locaux AP-HP).</w:t>
      </w:r>
    </w:p>
    <w:p w14:paraId="38E60F19" w14:textId="1F6FDEE5" w:rsidR="00D61777" w:rsidRPr="00B60D67" w:rsidRDefault="00D61777" w:rsidP="003A29F8">
      <w:pPr>
        <w:rPr>
          <w:rFonts w:cs="Open Sans"/>
          <w:highlight w:val="yellow"/>
        </w:rPr>
      </w:pPr>
    </w:p>
    <w:p w14:paraId="75BFE024" w14:textId="5DE1669A" w:rsidR="004E51A7" w:rsidRPr="000D114B" w:rsidRDefault="002A46D8" w:rsidP="005F4048">
      <w:pPr>
        <w:pStyle w:val="Titre5"/>
      </w:pPr>
      <w:bookmarkStart w:id="367" w:name="_Toc14869771"/>
      <w:r w:rsidRPr="000D114B">
        <w:t>6.1.</w:t>
      </w:r>
      <w:r w:rsidR="00731C33" w:rsidRPr="000D114B">
        <w:t>1</w:t>
      </w:r>
      <w:r w:rsidRPr="000D114B">
        <w:t xml:space="preserve">. </w:t>
      </w:r>
      <w:r w:rsidR="004E51A7" w:rsidRPr="000D114B">
        <w:t>Plages horaires et jours d’appel</w:t>
      </w:r>
      <w:bookmarkEnd w:id="367"/>
    </w:p>
    <w:p w14:paraId="22BE1A96" w14:textId="77777777" w:rsidR="002412C9" w:rsidRPr="000D114B" w:rsidRDefault="002412C9" w:rsidP="003A29F8"/>
    <w:p w14:paraId="5D06AA88" w14:textId="3CBBDC06" w:rsidR="004E51A7" w:rsidRPr="000D114B" w:rsidRDefault="004E51A7" w:rsidP="003A29F8">
      <w:pPr>
        <w:rPr>
          <w:rFonts w:cs="Arial"/>
        </w:rPr>
      </w:pPr>
      <w:r w:rsidRPr="000D114B">
        <w:rPr>
          <w:rFonts w:cs="Arial"/>
        </w:rPr>
        <w:t xml:space="preserve">La période d'intervention </w:t>
      </w:r>
      <w:r w:rsidR="00DB763F" w:rsidRPr="000D114B">
        <w:rPr>
          <w:rFonts w:cs="Arial"/>
        </w:rPr>
        <w:t xml:space="preserve">est </w:t>
      </w:r>
      <w:r w:rsidRPr="000D114B">
        <w:rPr>
          <w:rFonts w:cs="Arial"/>
        </w:rPr>
        <w:t xml:space="preserve">de </w:t>
      </w:r>
      <w:r w:rsidR="00A42EF7" w:rsidRPr="000D114B">
        <w:rPr>
          <w:rFonts w:cs="Arial"/>
        </w:rPr>
        <w:t>8</w:t>
      </w:r>
      <w:r w:rsidRPr="000D114B">
        <w:rPr>
          <w:rFonts w:cs="Arial"/>
        </w:rPr>
        <w:t xml:space="preserve"> H à 18H du lundi au vendredi, à l'exception des jours fériés. Les échanges sont oblig</w:t>
      </w:r>
      <w:r w:rsidR="00D82B09" w:rsidRPr="000D114B">
        <w:rPr>
          <w:rFonts w:cs="Arial"/>
        </w:rPr>
        <w:t>atoirement en langue française.</w:t>
      </w:r>
    </w:p>
    <w:p w14:paraId="2E212A76" w14:textId="77777777" w:rsidR="00DB763F" w:rsidRPr="000D114B" w:rsidRDefault="00DB763F" w:rsidP="003A29F8">
      <w:bookmarkStart w:id="368" w:name="_Toc14869772"/>
    </w:p>
    <w:p w14:paraId="3057AF2E" w14:textId="6DFF2D5B" w:rsidR="004E51A7" w:rsidRPr="000D114B" w:rsidRDefault="002A46D8" w:rsidP="005F4048">
      <w:pPr>
        <w:pStyle w:val="Titre5"/>
      </w:pPr>
      <w:r w:rsidRPr="000D114B">
        <w:t>6.1.</w:t>
      </w:r>
      <w:r w:rsidR="00731C33" w:rsidRPr="000D114B">
        <w:t>2</w:t>
      </w:r>
      <w:r w:rsidRPr="000D114B">
        <w:t xml:space="preserve">. </w:t>
      </w:r>
      <w:r w:rsidR="004E51A7" w:rsidRPr="000D114B">
        <w:t>Versions concernées par le suivi logiciel</w:t>
      </w:r>
      <w:bookmarkEnd w:id="368"/>
    </w:p>
    <w:p w14:paraId="720EBED6" w14:textId="77777777" w:rsidR="002412C9" w:rsidRPr="000D114B" w:rsidRDefault="002412C9" w:rsidP="003A29F8">
      <w:pPr>
        <w:rPr>
          <w:sz w:val="16"/>
          <w:szCs w:val="16"/>
        </w:rPr>
      </w:pPr>
    </w:p>
    <w:p w14:paraId="44FC446D" w14:textId="4B4EA682" w:rsidR="00272D2F" w:rsidRPr="000D114B" w:rsidRDefault="00272D2F" w:rsidP="00DB763F">
      <w:pPr>
        <w:rPr>
          <w:rFonts w:cs="Arial"/>
        </w:rPr>
      </w:pPr>
      <w:r w:rsidRPr="000D114B">
        <w:rPr>
          <w:rFonts w:cs="Arial"/>
        </w:rPr>
        <w:t xml:space="preserve">Toutes les corrections ou mises à jour sont effectuées sur la version en </w:t>
      </w:r>
      <w:r w:rsidR="00420DA7" w:rsidRPr="000D114B">
        <w:rPr>
          <w:rFonts w:cs="Arial"/>
        </w:rPr>
        <w:t>production et la version</w:t>
      </w:r>
      <w:r w:rsidR="00893B13" w:rsidRPr="000D114B">
        <w:rPr>
          <w:rFonts w:cs="Arial"/>
        </w:rPr>
        <w:t>, ou les versions,</w:t>
      </w:r>
      <w:r w:rsidR="00420DA7" w:rsidRPr="000D114B">
        <w:rPr>
          <w:rFonts w:cs="Arial"/>
        </w:rPr>
        <w:t xml:space="preserve"> en cours de qualification.</w:t>
      </w:r>
    </w:p>
    <w:p w14:paraId="245CDDC3" w14:textId="77777777" w:rsidR="00DB763F" w:rsidRPr="000D114B" w:rsidRDefault="00DB763F" w:rsidP="00DB763F">
      <w:pPr>
        <w:rPr>
          <w:rFonts w:cs="Arial"/>
          <w:sz w:val="16"/>
          <w:szCs w:val="16"/>
        </w:rPr>
      </w:pPr>
    </w:p>
    <w:p w14:paraId="1CD9DDAB" w14:textId="1A1CEA91" w:rsidR="00272D2F" w:rsidRPr="000D114B" w:rsidRDefault="00272D2F" w:rsidP="00DB763F">
      <w:pPr>
        <w:rPr>
          <w:rFonts w:cs="Arial"/>
        </w:rPr>
      </w:pPr>
      <w:r w:rsidRPr="000D114B">
        <w:rPr>
          <w:rFonts w:cs="Arial"/>
        </w:rPr>
        <w:t xml:space="preserve">En tout état de cause, le </w:t>
      </w:r>
      <w:r w:rsidR="00880F34">
        <w:rPr>
          <w:rFonts w:cs="Arial"/>
        </w:rPr>
        <w:t>Titulaire</w:t>
      </w:r>
      <w:r w:rsidRPr="000D114B">
        <w:rPr>
          <w:rFonts w:cs="Arial"/>
        </w:rPr>
        <w:t xml:space="preserve"> s’engage à assurer la maintenance des logiciels dans les versions suivantes :</w:t>
      </w:r>
    </w:p>
    <w:p w14:paraId="57D5A916" w14:textId="77777777" w:rsidR="00DB763F" w:rsidRPr="000D114B" w:rsidRDefault="00DB763F" w:rsidP="00DB763F">
      <w:pPr>
        <w:rPr>
          <w:rFonts w:cs="Arial"/>
          <w:sz w:val="16"/>
          <w:szCs w:val="16"/>
        </w:rPr>
      </w:pPr>
    </w:p>
    <w:p w14:paraId="6D19BB51" w14:textId="2FC07647" w:rsidR="00272D2F" w:rsidRPr="000D114B" w:rsidRDefault="00272D2F" w:rsidP="006876E8">
      <w:pPr>
        <w:pStyle w:val="Paragraphedeliste"/>
        <w:numPr>
          <w:ilvl w:val="1"/>
          <w:numId w:val="41"/>
        </w:numPr>
        <w:ind w:left="567" w:hanging="367"/>
      </w:pPr>
      <w:r w:rsidRPr="000D114B">
        <w:t>La version en production dans les hôpitaux de l’AP-HP (en général, une (1) version unique est en production sur les sites, au maximum deux (2) versions peuvent être en production simultanément, durant la période de migration d’une version vers une autre),</w:t>
      </w:r>
    </w:p>
    <w:p w14:paraId="030B5A80" w14:textId="77777777" w:rsidR="003866F7" w:rsidRPr="00637A7F" w:rsidRDefault="003866F7" w:rsidP="003F09F5">
      <w:pPr>
        <w:pStyle w:val="Paragraphedeliste"/>
        <w:numPr>
          <w:ilvl w:val="1"/>
          <w:numId w:val="41"/>
        </w:numPr>
        <w:ind w:left="200" w:hanging="367"/>
        <w:rPr>
          <w:sz w:val="12"/>
          <w:szCs w:val="12"/>
        </w:rPr>
      </w:pPr>
    </w:p>
    <w:p w14:paraId="0F33F63C" w14:textId="6CAC4F24" w:rsidR="00272D2F" w:rsidRPr="000D114B" w:rsidRDefault="00272D2F" w:rsidP="00386747">
      <w:pPr>
        <w:pStyle w:val="Paragraphedeliste"/>
        <w:numPr>
          <w:ilvl w:val="1"/>
          <w:numId w:val="41"/>
        </w:numPr>
        <w:ind w:left="567" w:hanging="367"/>
      </w:pPr>
      <w:r w:rsidRPr="000D114B">
        <w:t>La version en cours de qualification</w:t>
      </w:r>
      <w:r w:rsidR="00212730" w:rsidRPr="000D114B">
        <w:t>.</w:t>
      </w:r>
    </w:p>
    <w:p w14:paraId="2965015B" w14:textId="77777777" w:rsidR="003A3269" w:rsidRPr="000D114B" w:rsidRDefault="003A3269" w:rsidP="003A3269"/>
    <w:p w14:paraId="6B17D9CC" w14:textId="68C01FA1" w:rsidR="004E51A7" w:rsidRPr="001E6F2D" w:rsidRDefault="00BD5FCE" w:rsidP="005F4048">
      <w:pPr>
        <w:pStyle w:val="Titre5"/>
      </w:pPr>
      <w:bookmarkStart w:id="369" w:name="_Toc14869773"/>
      <w:r w:rsidRPr="001E6F2D">
        <w:t>6.1.</w:t>
      </w:r>
      <w:r w:rsidR="00731C33" w:rsidRPr="001E6F2D">
        <w:t>3</w:t>
      </w:r>
      <w:r w:rsidR="002A46D8" w:rsidRPr="001E6F2D">
        <w:t xml:space="preserve">. </w:t>
      </w:r>
      <w:r w:rsidR="004E51A7" w:rsidRPr="001E6F2D">
        <w:t>Niveaux de gravité d’anomalies</w:t>
      </w:r>
      <w:bookmarkEnd w:id="369"/>
    </w:p>
    <w:p w14:paraId="3ABC097C" w14:textId="77777777" w:rsidR="002412C9" w:rsidRPr="001E6F2D" w:rsidRDefault="002412C9" w:rsidP="003A29F8">
      <w:pPr>
        <w:rPr>
          <w:rFonts w:cs="Open Sans"/>
        </w:rPr>
      </w:pPr>
    </w:p>
    <w:p w14:paraId="12236D62" w14:textId="77777777" w:rsidR="00353C66" w:rsidRPr="001E6F2D" w:rsidRDefault="00353C66" w:rsidP="00353C66">
      <w:pPr>
        <w:rPr>
          <w:rFonts w:cs="Open Sans"/>
        </w:rPr>
      </w:pPr>
      <w:r w:rsidRPr="001E6F2D">
        <w:rPr>
          <w:rFonts w:cs="Open Sans"/>
        </w:rPr>
        <w:t>Quatre niveaux de gravité d'anomalie sont définis dans le cadre du présent marché et donnent lieu à correction par le Titulaire :</w:t>
      </w:r>
    </w:p>
    <w:p w14:paraId="74281699" w14:textId="77777777" w:rsidR="00353C66" w:rsidRPr="001E6F2D" w:rsidRDefault="00353C66" w:rsidP="00353C66">
      <w:pPr>
        <w:pStyle w:val="Standard1"/>
        <w:rPr>
          <w:rFonts w:ascii="Open Sans" w:hAnsi="Open Sans" w:cs="Open Sans"/>
          <w:sz w:val="20"/>
        </w:rPr>
      </w:pPr>
    </w:p>
    <w:p w14:paraId="40F7EF28" w14:textId="77777777" w:rsidR="00353C66" w:rsidRPr="001E6F2D" w:rsidRDefault="00353C66" w:rsidP="00386747">
      <w:pPr>
        <w:numPr>
          <w:ilvl w:val="0"/>
          <w:numId w:val="50"/>
        </w:numPr>
        <w:spacing w:after="100" w:afterAutospacing="1"/>
        <w:ind w:right="-5"/>
        <w:jc w:val="left"/>
        <w:rPr>
          <w:rFonts w:cs="Open Sans"/>
          <w:u w:val="single"/>
        </w:rPr>
      </w:pPr>
      <w:r w:rsidRPr="001E6F2D">
        <w:rPr>
          <w:rFonts w:cs="Open Sans"/>
          <w:u w:val="single"/>
        </w:rPr>
        <w:t xml:space="preserve">Anomalies ou incident critiques : </w:t>
      </w:r>
    </w:p>
    <w:p w14:paraId="029EA9E0" w14:textId="5C126A92" w:rsidR="00353C66" w:rsidRDefault="00353C66" w:rsidP="00353C66">
      <w:pPr>
        <w:spacing w:after="100" w:afterAutospacing="1"/>
        <w:ind w:right="-5"/>
        <w:rPr>
          <w:rFonts w:cs="Open Sans"/>
        </w:rPr>
      </w:pPr>
      <w:r w:rsidRPr="001E6F2D">
        <w:rPr>
          <w:rFonts w:cs="Open Sans"/>
        </w:rPr>
        <w:t>Un incident (ou une anomalie) est dit(e) « critique » s</w:t>
      </w:r>
      <w:r w:rsidR="00BC27E7">
        <w:rPr>
          <w:rFonts w:cs="Open Sans"/>
        </w:rPr>
        <w:t>’</w:t>
      </w:r>
      <w:r w:rsidRPr="001E6F2D">
        <w:rPr>
          <w:rFonts w:cs="Open Sans"/>
        </w:rPr>
        <w:t xml:space="preserve">il (elle) entraîne un risque potentiel ou avéré dans la prise en charge médicale ou soignante du malade. </w:t>
      </w:r>
      <w:r w:rsidRPr="001E6F2D">
        <w:rPr>
          <w:rFonts w:cs="Open Sans"/>
          <w:lang w:val="fr-CA"/>
        </w:rPr>
        <w:t>Ce type d’incident ou d’anomalie peut donner lieu à une déclaration ANSM (</w:t>
      </w:r>
      <w:r w:rsidRPr="001E6F2D">
        <w:rPr>
          <w:rStyle w:val="st1"/>
          <w:rFonts w:cs="Open Sans"/>
        </w:rPr>
        <w:t>Agence nationale de sécurité du médicament et des produits de santé).</w:t>
      </w:r>
      <w:r w:rsidRPr="001E6F2D">
        <w:rPr>
          <w:rFonts w:cs="Open Sans"/>
        </w:rPr>
        <w:t xml:space="preserve"> La Personne publique transmettra une copie de la soumission faite à l’ANSM dès l’envoi à cette dernière.</w:t>
      </w:r>
    </w:p>
    <w:p w14:paraId="1BE7AFC6" w14:textId="77777777" w:rsidR="00353C66" w:rsidRPr="001E6F2D" w:rsidRDefault="00353C66" w:rsidP="00386747">
      <w:pPr>
        <w:numPr>
          <w:ilvl w:val="0"/>
          <w:numId w:val="50"/>
        </w:numPr>
        <w:shd w:val="clear" w:color="auto" w:fill="FFFFFF"/>
        <w:spacing w:before="120" w:after="120" w:line="274" w:lineRule="exact"/>
        <w:ind w:right="45"/>
        <w:rPr>
          <w:rFonts w:cs="Open Sans"/>
          <w:u w:val="single"/>
        </w:rPr>
      </w:pPr>
      <w:r w:rsidRPr="001E6F2D">
        <w:rPr>
          <w:rFonts w:cs="Open Sans"/>
          <w:spacing w:val="-5"/>
          <w:u w:val="single"/>
        </w:rPr>
        <w:t xml:space="preserve">Anomalies ou incidents bloquant(e)s : </w:t>
      </w:r>
      <w:r w:rsidRPr="001E6F2D">
        <w:rPr>
          <w:rFonts w:cs="Open Sans"/>
          <w:u w:val="single"/>
        </w:rPr>
        <w:t xml:space="preserve">   </w:t>
      </w:r>
    </w:p>
    <w:p w14:paraId="224EF7A8" w14:textId="28D45FEF" w:rsidR="00353C66" w:rsidRPr="001E6F2D" w:rsidRDefault="00353C66" w:rsidP="00353C66">
      <w:pPr>
        <w:keepLines/>
        <w:spacing w:after="240"/>
        <w:ind w:right="-5"/>
        <w:rPr>
          <w:rFonts w:cs="Open Sans"/>
          <w:lang w:val="fr-CA"/>
        </w:rPr>
      </w:pPr>
      <w:r w:rsidRPr="001E6F2D">
        <w:rPr>
          <w:rFonts w:cs="Open Sans"/>
          <w:lang w:val="fr-CA"/>
        </w:rPr>
        <w:t>Un incident (ou une anomalie) est dit « bloquant(e) » s</w:t>
      </w:r>
      <w:r w:rsidR="00BC27E7">
        <w:rPr>
          <w:rFonts w:cs="Open Sans"/>
          <w:lang w:val="fr-CA"/>
        </w:rPr>
        <w:t>’</w:t>
      </w:r>
      <w:r w:rsidRPr="001E6F2D">
        <w:rPr>
          <w:rFonts w:cs="Open Sans"/>
          <w:lang w:val="fr-CA"/>
        </w:rPr>
        <w:t xml:space="preserve">il (ou elle) entraîne l’interruption d’une fonction majeure de l’application, soit des résultats anormaux sur un traitement considéré comme bloquant par les utilisateurs en l’absence de procédure de contournement acceptable (validé par l’AP-HP) et sécurisée ;  </w:t>
      </w:r>
    </w:p>
    <w:p w14:paraId="4A7F9F67" w14:textId="2B2817F3" w:rsidR="00353C66" w:rsidRPr="001E6F2D" w:rsidRDefault="00353C66" w:rsidP="00386747">
      <w:pPr>
        <w:numPr>
          <w:ilvl w:val="0"/>
          <w:numId w:val="50"/>
        </w:numPr>
        <w:spacing w:after="100" w:afterAutospacing="1"/>
        <w:ind w:right="-5"/>
        <w:rPr>
          <w:rFonts w:cs="Open Sans"/>
          <w:spacing w:val="-1"/>
          <w:u w:val="single"/>
        </w:rPr>
      </w:pPr>
      <w:r w:rsidRPr="001E6F2D">
        <w:rPr>
          <w:rFonts w:cs="Open Sans"/>
          <w:spacing w:val="-5"/>
          <w:u w:val="single"/>
        </w:rPr>
        <w:t xml:space="preserve">Anomalies ou incidents </w:t>
      </w:r>
      <w:r w:rsidR="00D954F8" w:rsidRPr="001E6F2D">
        <w:rPr>
          <w:rFonts w:cs="Open Sans"/>
          <w:spacing w:val="-1"/>
          <w:u w:val="single"/>
        </w:rPr>
        <w:t>majeur</w:t>
      </w:r>
      <w:r w:rsidRPr="001E6F2D">
        <w:rPr>
          <w:rFonts w:cs="Open Sans"/>
          <w:spacing w:val="-1"/>
          <w:u w:val="single"/>
        </w:rPr>
        <w:t xml:space="preserve">(e)s : </w:t>
      </w:r>
    </w:p>
    <w:p w14:paraId="1D13152D" w14:textId="27FA92FA" w:rsidR="00353C66" w:rsidRPr="001E6F2D" w:rsidRDefault="00353C66" w:rsidP="00353C66">
      <w:pPr>
        <w:spacing w:after="100" w:afterAutospacing="1"/>
        <w:ind w:right="-5"/>
        <w:rPr>
          <w:rFonts w:cs="Open Sans"/>
        </w:rPr>
      </w:pPr>
      <w:r w:rsidRPr="001E6F2D">
        <w:rPr>
          <w:rFonts w:cs="Open Sans"/>
          <w:lang w:val="fr-CA"/>
        </w:rPr>
        <w:t>Un incident (ou une anomalie) non bloquant(e), est dit « gênant(e) » en cas</w:t>
      </w:r>
      <w:r w:rsidRPr="001E6F2D">
        <w:rPr>
          <w:rFonts w:cs="Open Sans"/>
        </w:rPr>
        <w:t xml:space="preserve"> d’indisponibilité d’une fonction non critique de l’application ou à une altération significative de la qualité / de la continuité de service. Il (elle) induit u</w:t>
      </w:r>
      <w:r w:rsidR="00506E40" w:rsidRPr="001E6F2D">
        <w:rPr>
          <w:rFonts w:cs="Open Sans"/>
        </w:rPr>
        <w:t>n dysfonctionnement majeur des l</w:t>
      </w:r>
      <w:r w:rsidRPr="001E6F2D">
        <w:rPr>
          <w:rFonts w:cs="Open Sans"/>
        </w:rPr>
        <w:t>aboratoires</w:t>
      </w:r>
      <w:r w:rsidR="00B927CA" w:rsidRPr="001E6F2D">
        <w:rPr>
          <w:rFonts w:cs="Open Sans"/>
        </w:rPr>
        <w:t xml:space="preserve"> ou des dépôts de sang</w:t>
      </w:r>
      <w:r w:rsidRPr="001E6F2D">
        <w:rPr>
          <w:rFonts w:cs="Open Sans"/>
        </w:rPr>
        <w:t xml:space="preserve"> dans leur organisation métier par une solution de contournement lourde. </w:t>
      </w:r>
    </w:p>
    <w:p w14:paraId="00202243" w14:textId="77777777" w:rsidR="00353C66" w:rsidRPr="001E6F2D" w:rsidRDefault="00353C66" w:rsidP="00353C66">
      <w:pPr>
        <w:spacing w:after="100" w:afterAutospacing="1"/>
        <w:ind w:right="-5"/>
        <w:rPr>
          <w:rFonts w:cs="Open Sans"/>
        </w:rPr>
      </w:pPr>
      <w:r w:rsidRPr="001E6F2D">
        <w:rPr>
          <w:rFonts w:cs="Open Sans"/>
        </w:rPr>
        <w:lastRenderedPageBreak/>
        <w:t>En particulier, toutes les anomalies empêchant l’AP-HP de se soumettre aux différentes réglementations qui la concernent (publique, hospitalière, etc) sont considérées comme des anomalies gênantes.</w:t>
      </w:r>
    </w:p>
    <w:p w14:paraId="6BCF1FAE" w14:textId="77777777" w:rsidR="00353C66" w:rsidRPr="001E6F2D" w:rsidRDefault="00353C66" w:rsidP="00386747">
      <w:pPr>
        <w:numPr>
          <w:ilvl w:val="0"/>
          <w:numId w:val="50"/>
        </w:numPr>
        <w:spacing w:after="100" w:afterAutospacing="1"/>
        <w:ind w:right="-5"/>
        <w:rPr>
          <w:rFonts w:cs="Open Sans"/>
          <w:spacing w:val="-4"/>
          <w:u w:val="single"/>
        </w:rPr>
      </w:pPr>
      <w:r w:rsidRPr="001E6F2D">
        <w:rPr>
          <w:rFonts w:cs="Open Sans"/>
          <w:spacing w:val="-5"/>
          <w:u w:val="single"/>
        </w:rPr>
        <w:t xml:space="preserve">Anomalies </w:t>
      </w:r>
      <w:r w:rsidRPr="001E6F2D">
        <w:rPr>
          <w:rFonts w:cs="Open Sans"/>
          <w:spacing w:val="-4"/>
          <w:u w:val="single"/>
        </w:rPr>
        <w:t xml:space="preserve">mineur(e)s : </w:t>
      </w:r>
    </w:p>
    <w:p w14:paraId="1AA9CD84" w14:textId="677C483C" w:rsidR="0088138C" w:rsidRPr="001E6F2D" w:rsidRDefault="00353C66" w:rsidP="00506E40">
      <w:pPr>
        <w:spacing w:after="100" w:afterAutospacing="1"/>
        <w:ind w:right="-5"/>
        <w:rPr>
          <w:rFonts w:cs="Open Sans"/>
        </w:rPr>
      </w:pPr>
      <w:r w:rsidRPr="001E6F2D">
        <w:rPr>
          <w:rFonts w:cs="Open Sans"/>
        </w:rPr>
        <w:t>Un incident (ou une anomalie) non bloquant (e), est dit(e) « mineur(e) » s</w:t>
      </w:r>
      <w:r w:rsidR="00BC27E7">
        <w:rPr>
          <w:rFonts w:cs="Open Sans"/>
        </w:rPr>
        <w:t>’</w:t>
      </w:r>
      <w:r w:rsidRPr="001E6F2D">
        <w:rPr>
          <w:rFonts w:cs="Open Sans"/>
        </w:rPr>
        <w:t>il (elle) ne perturbe pas l’activité et n’entraine qu’une gêne min</w:t>
      </w:r>
      <w:r w:rsidR="00506E40" w:rsidRPr="001E6F2D">
        <w:rPr>
          <w:rFonts w:cs="Open Sans"/>
        </w:rPr>
        <w:t>eure pour les utilisateurs des l</w:t>
      </w:r>
      <w:r w:rsidRPr="001E6F2D">
        <w:rPr>
          <w:rFonts w:cs="Open Sans"/>
        </w:rPr>
        <w:t xml:space="preserve">aboratoires </w:t>
      </w:r>
      <w:r w:rsidR="00B927CA" w:rsidRPr="001E6F2D">
        <w:rPr>
          <w:rFonts w:cs="Open Sans"/>
        </w:rPr>
        <w:t xml:space="preserve">ou des dépôts de sang </w:t>
      </w:r>
      <w:r w:rsidRPr="001E6F2D">
        <w:rPr>
          <w:rFonts w:cs="Open Sans"/>
        </w:rPr>
        <w:t>ou si il (elle) dispose d’une solution de contournement acceptable.</w:t>
      </w:r>
    </w:p>
    <w:p w14:paraId="5F51804C" w14:textId="56EBC5DD" w:rsidR="00156E85" w:rsidRPr="000D114B" w:rsidRDefault="00952C0B" w:rsidP="005F4048">
      <w:pPr>
        <w:pStyle w:val="Titre5"/>
      </w:pPr>
      <w:r w:rsidRPr="000D114B">
        <w:t>6.1.</w:t>
      </w:r>
      <w:r w:rsidR="004B5198" w:rsidRPr="000D114B">
        <w:t>4</w:t>
      </w:r>
      <w:r w:rsidRPr="000D114B">
        <w:t xml:space="preserve">- </w:t>
      </w:r>
      <w:r w:rsidR="004E51A7" w:rsidRPr="000D114B">
        <w:t>Apparition d’une anomalie</w:t>
      </w:r>
    </w:p>
    <w:p w14:paraId="12E7235E" w14:textId="77777777" w:rsidR="00156E85" w:rsidRPr="000D114B" w:rsidRDefault="00156E85" w:rsidP="003A29F8"/>
    <w:p w14:paraId="78608C25" w14:textId="1E36F086" w:rsidR="004E51A7" w:rsidRPr="00D048E0" w:rsidRDefault="004E51A7" w:rsidP="003A29F8">
      <w:r w:rsidRPr="00D048E0">
        <w:t>Lorsqu'une anomalie apparaît, l’AP-HP isole, si possible, tout d'abord l'origine et la nature du problème en utilisant les moyens dont elle dispose.</w:t>
      </w:r>
    </w:p>
    <w:p w14:paraId="3CB600EC" w14:textId="77777777" w:rsidR="008851C4" w:rsidRPr="00D048E0" w:rsidRDefault="008851C4" w:rsidP="003A29F8"/>
    <w:p w14:paraId="2AED585C" w14:textId="58FD56D3" w:rsidR="004E51A7" w:rsidRPr="000D114B" w:rsidRDefault="004E51A7" w:rsidP="003A29F8">
      <w:r w:rsidRPr="00D048E0">
        <w:t xml:space="preserve">Si l'investigation semble indiquer que la cause du problème concerne un élément du </w:t>
      </w:r>
      <w:r w:rsidR="00577883" w:rsidRPr="00D048E0">
        <w:t>l</w:t>
      </w:r>
      <w:r w:rsidRPr="00D048E0">
        <w:t>ogiciel, l’AP-HP rassemble toutes les informations possibles concernant le problème, dont les messages d'erreur, les traces si elles existent, l'indication des changements récents dans l'environnement d'exploitation, la version du logiciel, les informations sur la configuration, etc. ceci afin d'aider à accélérer la correction des problèmes.</w:t>
      </w:r>
    </w:p>
    <w:p w14:paraId="2DC243A5" w14:textId="643F547B" w:rsidR="003A3269" w:rsidRDefault="003A3269">
      <w:pPr>
        <w:jc w:val="left"/>
        <w:rPr>
          <w:rFonts w:eastAsia="Times" w:cs="Arial"/>
          <w:b/>
          <w:i/>
          <w:sz w:val="22"/>
          <w:szCs w:val="22"/>
          <w:u w:val="single"/>
        </w:rPr>
      </w:pPr>
    </w:p>
    <w:p w14:paraId="7CC13C99" w14:textId="05AF3649" w:rsidR="004E51A7" w:rsidRPr="000D114B" w:rsidRDefault="00C96D82" w:rsidP="005F4048">
      <w:pPr>
        <w:pStyle w:val="Titre5"/>
      </w:pPr>
      <w:r w:rsidRPr="000D114B">
        <w:t>6.1.</w:t>
      </w:r>
      <w:r w:rsidR="004B5198" w:rsidRPr="000D114B">
        <w:t>5</w:t>
      </w:r>
      <w:r w:rsidRPr="000D114B">
        <w:t xml:space="preserve">- </w:t>
      </w:r>
      <w:r w:rsidR="004E51A7" w:rsidRPr="000D114B">
        <w:t>Déclenchement du suivi logiciel</w:t>
      </w:r>
    </w:p>
    <w:p w14:paraId="484495FB" w14:textId="77777777" w:rsidR="00156E85" w:rsidRPr="000D114B" w:rsidRDefault="00156E85" w:rsidP="003A29F8"/>
    <w:p w14:paraId="1C3EAA80" w14:textId="064703AF" w:rsidR="004E51A7" w:rsidRPr="00D048E0" w:rsidRDefault="004E51A7" w:rsidP="003A29F8">
      <w:pPr>
        <w:pStyle w:val="Normalcentr"/>
        <w:shd w:val="clear" w:color="auto" w:fill="auto"/>
        <w:ind w:left="0"/>
        <w:rPr>
          <w:rFonts w:ascii="Open Sans" w:hAnsi="Open Sans" w:cs="Open Sans"/>
          <w:color w:val="auto"/>
          <w:spacing w:val="0"/>
          <w:sz w:val="20"/>
          <w:szCs w:val="20"/>
        </w:rPr>
      </w:pPr>
      <w:r w:rsidRPr="00D048E0">
        <w:rPr>
          <w:rFonts w:ascii="Open Sans" w:hAnsi="Open Sans" w:cs="Open Sans"/>
          <w:color w:val="auto"/>
          <w:spacing w:val="0"/>
          <w:sz w:val="20"/>
          <w:szCs w:val="20"/>
        </w:rPr>
        <w:t xml:space="preserve">En cas de problème entravant l’utilisation normale du système, l’AP-HP prévient le </w:t>
      </w:r>
      <w:r w:rsidR="00880F34" w:rsidRPr="00D048E0">
        <w:rPr>
          <w:rFonts w:ascii="Open Sans" w:hAnsi="Open Sans" w:cs="Open Sans"/>
          <w:color w:val="auto"/>
          <w:spacing w:val="0"/>
          <w:sz w:val="20"/>
          <w:szCs w:val="20"/>
        </w:rPr>
        <w:t>Titulaire</w:t>
      </w:r>
      <w:r w:rsidRPr="00D048E0">
        <w:rPr>
          <w:rFonts w:ascii="Open Sans" w:hAnsi="Open Sans" w:cs="Open Sans"/>
          <w:color w:val="auto"/>
          <w:spacing w:val="0"/>
          <w:sz w:val="20"/>
          <w:szCs w:val="20"/>
        </w:rPr>
        <w:t xml:space="preserve"> </w:t>
      </w:r>
      <w:commentRangeStart w:id="370"/>
      <w:commentRangeStart w:id="371"/>
      <w:r w:rsidRPr="00D048E0">
        <w:rPr>
          <w:rFonts w:ascii="Open Sans" w:hAnsi="Open Sans" w:cs="Open Sans"/>
          <w:color w:val="auto"/>
          <w:spacing w:val="0"/>
          <w:sz w:val="20"/>
          <w:szCs w:val="20"/>
        </w:rPr>
        <w:t xml:space="preserve">par appel téléphonique, </w:t>
      </w:r>
      <w:commentRangeEnd w:id="370"/>
      <w:r w:rsidR="00374EF5">
        <w:rPr>
          <w:rStyle w:val="Marquedecommentaire"/>
          <w:rFonts w:ascii="Open Sans" w:hAnsi="Open Sans"/>
          <w:spacing w:val="0"/>
        </w:rPr>
        <w:commentReference w:id="370"/>
      </w:r>
      <w:commentRangeEnd w:id="371"/>
      <w:r w:rsidR="001262DA">
        <w:rPr>
          <w:rStyle w:val="Marquedecommentaire"/>
          <w:rFonts w:ascii="Open Sans" w:hAnsi="Open Sans"/>
          <w:spacing w:val="0"/>
        </w:rPr>
        <w:commentReference w:id="371"/>
      </w:r>
      <w:r w:rsidRPr="00D048E0">
        <w:rPr>
          <w:rFonts w:ascii="Open Sans" w:hAnsi="Open Sans" w:cs="Open Sans"/>
          <w:color w:val="auto"/>
          <w:spacing w:val="0"/>
          <w:sz w:val="20"/>
          <w:szCs w:val="20"/>
        </w:rPr>
        <w:t xml:space="preserve">ou par un outil de suivi des anomalies. Le </w:t>
      </w:r>
      <w:r w:rsidR="00880F34" w:rsidRPr="00D048E0">
        <w:rPr>
          <w:rFonts w:ascii="Open Sans" w:hAnsi="Open Sans" w:cs="Open Sans"/>
          <w:color w:val="auto"/>
          <w:spacing w:val="0"/>
          <w:sz w:val="20"/>
          <w:szCs w:val="20"/>
        </w:rPr>
        <w:t>Titulaire</w:t>
      </w:r>
      <w:r w:rsidRPr="00D048E0">
        <w:rPr>
          <w:rFonts w:ascii="Open Sans" w:hAnsi="Open Sans" w:cs="Open Sans"/>
          <w:color w:val="auto"/>
          <w:spacing w:val="0"/>
          <w:sz w:val="20"/>
          <w:szCs w:val="20"/>
        </w:rPr>
        <w:t xml:space="preserve"> met en place tous les moyens nécessaires à la prise en compte de ces appels, mail, informations saisies dans l’outil de suivi.</w:t>
      </w:r>
    </w:p>
    <w:p w14:paraId="2B1FC026" w14:textId="55764E1F" w:rsidR="004E51A7" w:rsidRPr="00D048E0" w:rsidRDefault="004E51A7" w:rsidP="003A29F8">
      <w:pPr>
        <w:pStyle w:val="Normalcentr"/>
        <w:shd w:val="clear" w:color="auto" w:fill="auto"/>
        <w:ind w:left="0"/>
        <w:rPr>
          <w:rFonts w:ascii="Open Sans" w:hAnsi="Open Sans" w:cs="Open Sans"/>
          <w:color w:val="auto"/>
          <w:spacing w:val="0"/>
          <w:sz w:val="20"/>
          <w:szCs w:val="20"/>
        </w:rPr>
      </w:pPr>
      <w:r w:rsidRPr="00D048E0">
        <w:rPr>
          <w:rFonts w:ascii="Open Sans" w:hAnsi="Open Sans" w:cs="Open Sans"/>
          <w:color w:val="auto"/>
          <w:spacing w:val="0"/>
          <w:sz w:val="20"/>
          <w:szCs w:val="20"/>
        </w:rPr>
        <w:t xml:space="preserve">Toute erreur ou anomalie qualifiée selon le niveau de gravité est constatée sur une fiche d'erreur et d'anomalie, communiquée au </w:t>
      </w:r>
      <w:r w:rsidR="00880F34" w:rsidRPr="00D048E0">
        <w:rPr>
          <w:rFonts w:ascii="Open Sans" w:hAnsi="Open Sans" w:cs="Open Sans"/>
          <w:color w:val="auto"/>
          <w:spacing w:val="0"/>
          <w:sz w:val="20"/>
          <w:szCs w:val="20"/>
        </w:rPr>
        <w:t>Titulaire</w:t>
      </w:r>
      <w:r w:rsidRPr="00D048E0">
        <w:rPr>
          <w:rFonts w:ascii="Open Sans" w:hAnsi="Open Sans" w:cs="Open Sans"/>
          <w:color w:val="auto"/>
          <w:spacing w:val="0"/>
          <w:sz w:val="20"/>
          <w:szCs w:val="20"/>
        </w:rPr>
        <w:t xml:space="preserve"> qui précise au moins :</w:t>
      </w:r>
    </w:p>
    <w:p w14:paraId="77C476A4" w14:textId="77777777" w:rsidR="003866F7" w:rsidRPr="00D048E0" w:rsidRDefault="003866F7" w:rsidP="003A29F8">
      <w:pPr>
        <w:pStyle w:val="Normalcentr"/>
        <w:shd w:val="clear" w:color="auto" w:fill="auto"/>
        <w:ind w:left="0"/>
        <w:rPr>
          <w:rFonts w:ascii="Open Sans" w:hAnsi="Open Sans" w:cs="Open Sans"/>
          <w:color w:val="auto"/>
          <w:spacing w:val="0"/>
          <w:sz w:val="20"/>
          <w:szCs w:val="20"/>
        </w:rPr>
      </w:pPr>
    </w:p>
    <w:p w14:paraId="7C1B4EDD" w14:textId="13AC04C7" w:rsidR="004E51A7" w:rsidRPr="00D048E0" w:rsidRDefault="003959DE" w:rsidP="00386747">
      <w:pPr>
        <w:pStyle w:val="Paragraphedeliste"/>
        <w:numPr>
          <w:ilvl w:val="1"/>
          <w:numId w:val="41"/>
        </w:numPr>
        <w:ind w:left="567" w:hanging="367"/>
      </w:pPr>
      <w:r w:rsidRPr="00D048E0">
        <w:t>L</w:t>
      </w:r>
      <w:r w:rsidR="004E51A7" w:rsidRPr="00D048E0">
        <w:t>'auteur, clair</w:t>
      </w:r>
      <w:r w:rsidR="00DD1E16" w:rsidRPr="00D048E0">
        <w:t>ement orthographié, de la fiche ;</w:t>
      </w:r>
    </w:p>
    <w:p w14:paraId="3EAD650D" w14:textId="382C976B" w:rsidR="004E51A7" w:rsidRPr="00D048E0" w:rsidRDefault="003959DE" w:rsidP="00386747">
      <w:pPr>
        <w:pStyle w:val="Paragraphedeliste"/>
        <w:numPr>
          <w:ilvl w:val="1"/>
          <w:numId w:val="41"/>
        </w:numPr>
        <w:ind w:left="567" w:hanging="367"/>
      </w:pPr>
      <w:r w:rsidRPr="00D048E0">
        <w:t>L</w:t>
      </w:r>
      <w:r w:rsidR="004E51A7" w:rsidRPr="00D048E0">
        <w:t>a date et l</w:t>
      </w:r>
      <w:r w:rsidR="00DD1E16" w:rsidRPr="00D048E0">
        <w:t>'heure de rédaction de la fiche ;</w:t>
      </w:r>
    </w:p>
    <w:p w14:paraId="1D0A8BCD" w14:textId="6BEC7517" w:rsidR="004E51A7" w:rsidRPr="00D048E0" w:rsidRDefault="003959DE" w:rsidP="00386747">
      <w:pPr>
        <w:pStyle w:val="Paragraphedeliste"/>
        <w:numPr>
          <w:ilvl w:val="1"/>
          <w:numId w:val="41"/>
        </w:numPr>
        <w:ind w:left="567" w:hanging="367"/>
      </w:pPr>
      <w:r w:rsidRPr="00D048E0">
        <w:t>L</w:t>
      </w:r>
      <w:r w:rsidR="00DD1E16" w:rsidRPr="00D048E0">
        <w:t>es symptômes constatés ;</w:t>
      </w:r>
    </w:p>
    <w:p w14:paraId="38A1F66A" w14:textId="7A38F051" w:rsidR="004E51A7" w:rsidRPr="00D048E0" w:rsidRDefault="003959DE" w:rsidP="00386747">
      <w:pPr>
        <w:pStyle w:val="Paragraphedeliste"/>
        <w:numPr>
          <w:ilvl w:val="1"/>
          <w:numId w:val="41"/>
        </w:numPr>
        <w:ind w:left="567" w:hanging="367"/>
      </w:pPr>
      <w:r w:rsidRPr="00D048E0">
        <w:t>L</w:t>
      </w:r>
      <w:r w:rsidR="004E51A7" w:rsidRPr="00D048E0">
        <w:t>a descriptio</w:t>
      </w:r>
      <w:r w:rsidR="00DD1E16" w:rsidRPr="00D048E0">
        <w:t>n de l’erreur ou d'une anomalie ;</w:t>
      </w:r>
    </w:p>
    <w:p w14:paraId="38770A2A" w14:textId="3E9F3656" w:rsidR="004E51A7" w:rsidRPr="00D048E0" w:rsidRDefault="003959DE" w:rsidP="00386747">
      <w:pPr>
        <w:pStyle w:val="Paragraphedeliste"/>
        <w:numPr>
          <w:ilvl w:val="1"/>
          <w:numId w:val="41"/>
        </w:numPr>
        <w:ind w:left="567" w:hanging="367"/>
      </w:pPr>
      <w:r w:rsidRPr="00D048E0">
        <w:t>L</w:t>
      </w:r>
      <w:r w:rsidR="004E51A7" w:rsidRPr="00D048E0">
        <w:t>a version d</w:t>
      </w:r>
      <w:r w:rsidR="00DD1E16" w:rsidRPr="00D048E0">
        <w:t>u ou des module(s) concerné(s) ;</w:t>
      </w:r>
    </w:p>
    <w:p w14:paraId="73C9995E" w14:textId="44AA8E0F" w:rsidR="004E51A7" w:rsidRPr="00D048E0" w:rsidRDefault="003959DE" w:rsidP="00386747">
      <w:pPr>
        <w:pStyle w:val="Paragraphedeliste"/>
        <w:numPr>
          <w:ilvl w:val="1"/>
          <w:numId w:val="41"/>
        </w:numPr>
        <w:ind w:left="567" w:hanging="367"/>
      </w:pPr>
      <w:r w:rsidRPr="00D048E0">
        <w:t>L</w:t>
      </w:r>
      <w:r w:rsidR="004E51A7" w:rsidRPr="00D048E0">
        <w:t>a gravité de l'erreur ou de l'anomalie selon son point de vue.</w:t>
      </w:r>
    </w:p>
    <w:p w14:paraId="4CCE3E97" w14:textId="77777777" w:rsidR="00C057FE" w:rsidRPr="000D114B" w:rsidRDefault="00C057FE" w:rsidP="003A29F8">
      <w:pPr>
        <w:ind w:left="709"/>
        <w:rPr>
          <w:rFonts w:cs="Arial"/>
          <w:sz w:val="22"/>
          <w:szCs w:val="22"/>
        </w:rPr>
      </w:pPr>
    </w:p>
    <w:p w14:paraId="0F7192E8" w14:textId="326560E9" w:rsidR="00E60E73" w:rsidRPr="000D114B" w:rsidRDefault="00C96D82" w:rsidP="005F4048">
      <w:pPr>
        <w:pStyle w:val="Titre5"/>
      </w:pPr>
      <w:r w:rsidRPr="000D114B">
        <w:t>6.1.</w:t>
      </w:r>
      <w:r w:rsidR="004B5198" w:rsidRPr="000D114B">
        <w:t>6</w:t>
      </w:r>
      <w:r w:rsidRPr="000D114B">
        <w:t xml:space="preserve">- </w:t>
      </w:r>
      <w:r w:rsidR="004E51A7" w:rsidRPr="000D114B">
        <w:t>Assistance et diagnostic</w:t>
      </w:r>
    </w:p>
    <w:p w14:paraId="180D9B8B" w14:textId="47152108" w:rsidR="004E51A7" w:rsidRPr="000D114B" w:rsidRDefault="004E51A7" w:rsidP="003A29F8">
      <w:pPr>
        <w:ind w:left="709"/>
        <w:rPr>
          <w:rFonts w:cs="Arial"/>
          <w:sz w:val="22"/>
          <w:szCs w:val="22"/>
        </w:rPr>
      </w:pPr>
    </w:p>
    <w:p w14:paraId="5D14E8A7" w14:textId="2CF89588" w:rsidR="004E51A7" w:rsidRPr="000D114B" w:rsidRDefault="004E51A7" w:rsidP="003A29F8">
      <w:pPr>
        <w:pStyle w:val="Normalcentr"/>
        <w:shd w:val="clear" w:color="auto" w:fill="auto"/>
        <w:ind w:left="0"/>
        <w:rPr>
          <w:rFonts w:ascii="Open Sans" w:hAnsi="Open Sans" w:cs="Open Sans"/>
          <w:color w:val="auto"/>
          <w:spacing w:val="0"/>
          <w:sz w:val="20"/>
          <w:szCs w:val="20"/>
        </w:rPr>
      </w:pPr>
      <w:r w:rsidRPr="000D114B">
        <w:rPr>
          <w:rFonts w:ascii="Open Sans" w:hAnsi="Open Sans" w:cs="Open Sans"/>
          <w:color w:val="auto"/>
          <w:spacing w:val="0"/>
          <w:sz w:val="20"/>
          <w:szCs w:val="20"/>
        </w:rPr>
        <w:t xml:space="preserve">En cas de difficulté à analyser ou à reproduire une anomalie, le correspondant du </w:t>
      </w:r>
      <w:r w:rsidR="00880F34">
        <w:rPr>
          <w:rFonts w:ascii="Open Sans" w:hAnsi="Open Sans" w:cs="Open Sans"/>
          <w:color w:val="auto"/>
          <w:spacing w:val="0"/>
          <w:sz w:val="20"/>
          <w:szCs w:val="20"/>
        </w:rPr>
        <w:t>Titulaire</w:t>
      </w:r>
      <w:r w:rsidRPr="000D114B">
        <w:rPr>
          <w:rFonts w:ascii="Open Sans" w:hAnsi="Open Sans" w:cs="Open Sans"/>
          <w:color w:val="auto"/>
          <w:spacing w:val="0"/>
          <w:sz w:val="20"/>
          <w:szCs w:val="20"/>
        </w:rPr>
        <w:t xml:space="preserve"> peut effectuer avec le(s) interlocuteur(s) désigné(s) de l’AP-HP une assistance et un diagnostic téléphonique.</w:t>
      </w:r>
    </w:p>
    <w:p w14:paraId="3797C993" w14:textId="642CF929" w:rsidR="004E51A7" w:rsidRPr="000D114B" w:rsidRDefault="00BF5FFC" w:rsidP="003A29F8">
      <w:pPr>
        <w:pStyle w:val="Normalcentr"/>
        <w:shd w:val="clear" w:color="auto" w:fill="auto"/>
        <w:ind w:left="0"/>
        <w:rPr>
          <w:rFonts w:ascii="Open Sans" w:hAnsi="Open Sans" w:cs="Open Sans"/>
          <w:color w:val="auto"/>
          <w:spacing w:val="0"/>
          <w:sz w:val="20"/>
          <w:szCs w:val="20"/>
        </w:rPr>
      </w:pPr>
      <w:r w:rsidRPr="000D114B">
        <w:rPr>
          <w:rFonts w:ascii="Open Sans" w:hAnsi="Open Sans" w:cs="Open Sans"/>
          <w:color w:val="auto"/>
          <w:spacing w:val="0"/>
          <w:sz w:val="20"/>
          <w:szCs w:val="20"/>
        </w:rPr>
        <w:t>Pour les anomalies transmises</w:t>
      </w:r>
      <w:r w:rsidR="00580C8E" w:rsidRPr="000D114B">
        <w:rPr>
          <w:rFonts w:ascii="Open Sans" w:hAnsi="Open Sans" w:cs="Open Sans"/>
          <w:color w:val="auto"/>
          <w:spacing w:val="0"/>
          <w:sz w:val="20"/>
          <w:szCs w:val="20"/>
        </w:rPr>
        <w:t xml:space="preserve"> (par téléphone</w:t>
      </w:r>
      <w:r w:rsidR="0048346E" w:rsidRPr="000D114B">
        <w:rPr>
          <w:rFonts w:ascii="Open Sans" w:hAnsi="Open Sans" w:cs="Open Sans"/>
          <w:color w:val="auto"/>
          <w:spacing w:val="0"/>
          <w:sz w:val="20"/>
          <w:szCs w:val="20"/>
        </w:rPr>
        <w:t xml:space="preserve">, par le menu d’accès à la hotline, </w:t>
      </w:r>
      <w:r w:rsidR="00580C8E" w:rsidRPr="000D114B">
        <w:rPr>
          <w:rFonts w:ascii="Open Sans" w:hAnsi="Open Sans" w:cs="Open Sans"/>
          <w:color w:val="auto"/>
          <w:spacing w:val="0"/>
          <w:sz w:val="20"/>
          <w:szCs w:val="20"/>
        </w:rPr>
        <w:t>par courriel)</w:t>
      </w:r>
      <w:r w:rsidRPr="000D114B">
        <w:rPr>
          <w:rFonts w:ascii="Open Sans" w:hAnsi="Open Sans" w:cs="Open Sans"/>
          <w:color w:val="auto"/>
          <w:spacing w:val="0"/>
          <w:sz w:val="20"/>
          <w:szCs w:val="20"/>
        </w:rPr>
        <w:t xml:space="preserve">, le </w:t>
      </w:r>
      <w:r w:rsidR="00880F34">
        <w:rPr>
          <w:rFonts w:ascii="Open Sans" w:hAnsi="Open Sans" w:cs="Open Sans"/>
          <w:color w:val="auto"/>
          <w:spacing w:val="0"/>
          <w:sz w:val="20"/>
          <w:szCs w:val="20"/>
        </w:rPr>
        <w:t>Titulaire</w:t>
      </w:r>
      <w:r w:rsidRPr="000D114B">
        <w:rPr>
          <w:rFonts w:ascii="Open Sans" w:hAnsi="Open Sans" w:cs="Open Sans"/>
          <w:color w:val="auto"/>
          <w:spacing w:val="0"/>
          <w:sz w:val="20"/>
          <w:szCs w:val="20"/>
        </w:rPr>
        <w:t xml:space="preserve"> enregistre</w:t>
      </w:r>
      <w:r w:rsidR="00E60E73" w:rsidRPr="000D114B">
        <w:rPr>
          <w:rFonts w:ascii="Open Sans" w:hAnsi="Open Sans" w:cs="Open Sans"/>
          <w:color w:val="auto"/>
          <w:spacing w:val="0"/>
          <w:sz w:val="20"/>
          <w:szCs w:val="20"/>
        </w:rPr>
        <w:t> :</w:t>
      </w:r>
    </w:p>
    <w:p w14:paraId="3823A7CE" w14:textId="77777777" w:rsidR="003866F7" w:rsidRPr="000D114B" w:rsidRDefault="003866F7" w:rsidP="003A29F8">
      <w:pPr>
        <w:pStyle w:val="Normalcentr"/>
        <w:shd w:val="clear" w:color="auto" w:fill="auto"/>
        <w:ind w:left="0"/>
        <w:rPr>
          <w:rFonts w:ascii="Open Sans" w:hAnsi="Open Sans" w:cs="Open Sans"/>
          <w:color w:val="auto"/>
          <w:spacing w:val="0"/>
          <w:sz w:val="20"/>
          <w:szCs w:val="20"/>
        </w:rPr>
      </w:pPr>
    </w:p>
    <w:p w14:paraId="551CE651" w14:textId="50FD8972" w:rsidR="004E51A7" w:rsidRPr="000D114B" w:rsidRDefault="003959DE" w:rsidP="00386747">
      <w:pPr>
        <w:pStyle w:val="Paragraphedeliste"/>
        <w:numPr>
          <w:ilvl w:val="1"/>
          <w:numId w:val="41"/>
        </w:numPr>
        <w:ind w:left="567" w:hanging="367"/>
      </w:pPr>
      <w:r w:rsidRPr="000D114B">
        <w:t>L</w:t>
      </w:r>
      <w:r w:rsidR="00DD1E16" w:rsidRPr="000D114B">
        <w:t xml:space="preserve">'heure de </w:t>
      </w:r>
      <w:r w:rsidR="00BF5FFC" w:rsidRPr="000D114B">
        <w:t>transmission </w:t>
      </w:r>
      <w:r w:rsidR="00DD1E16" w:rsidRPr="000D114B">
        <w:t>;</w:t>
      </w:r>
    </w:p>
    <w:p w14:paraId="50BC8A11" w14:textId="4A5EA58A" w:rsidR="004E51A7" w:rsidRPr="000D114B" w:rsidRDefault="003959DE" w:rsidP="00386747">
      <w:pPr>
        <w:pStyle w:val="Paragraphedeliste"/>
        <w:numPr>
          <w:ilvl w:val="1"/>
          <w:numId w:val="41"/>
        </w:numPr>
        <w:ind w:left="567" w:hanging="367"/>
      </w:pPr>
      <w:r w:rsidRPr="000D114B">
        <w:t>L</w:t>
      </w:r>
      <w:r w:rsidR="00DD1E16" w:rsidRPr="000D114B">
        <w:t xml:space="preserve">e jour de </w:t>
      </w:r>
      <w:r w:rsidR="00BF5FFC" w:rsidRPr="000D114B">
        <w:t>transmission </w:t>
      </w:r>
      <w:r w:rsidR="00DD1E16" w:rsidRPr="000D114B">
        <w:t>;</w:t>
      </w:r>
    </w:p>
    <w:p w14:paraId="6C098371" w14:textId="768D5E95" w:rsidR="004E51A7" w:rsidRPr="000D114B" w:rsidRDefault="003959DE" w:rsidP="00386747">
      <w:pPr>
        <w:pStyle w:val="Paragraphedeliste"/>
        <w:numPr>
          <w:ilvl w:val="1"/>
          <w:numId w:val="41"/>
        </w:numPr>
        <w:ind w:left="567" w:hanging="367"/>
      </w:pPr>
      <w:r w:rsidRPr="000D114B">
        <w:t>L</w:t>
      </w:r>
      <w:r w:rsidR="00DD1E16" w:rsidRPr="000D114B">
        <w:t>e motif</w:t>
      </w:r>
      <w:r w:rsidR="00E60E73" w:rsidRPr="000D114B">
        <w:t> ;</w:t>
      </w:r>
    </w:p>
    <w:p w14:paraId="72C59D5E" w14:textId="149A8E05" w:rsidR="00E60E73" w:rsidRPr="000D114B" w:rsidRDefault="000B3D31" w:rsidP="00386747">
      <w:pPr>
        <w:pStyle w:val="Paragraphedeliste"/>
        <w:numPr>
          <w:ilvl w:val="1"/>
          <w:numId w:val="41"/>
        </w:numPr>
        <w:ind w:left="567" w:hanging="367"/>
      </w:pPr>
      <w:r w:rsidRPr="000D114B">
        <w:t>La nature de l’anomalie (bloquante, majeure, mineure)</w:t>
      </w:r>
      <w:r w:rsidR="00E60E73" w:rsidRPr="000D114B">
        <w:t> ;</w:t>
      </w:r>
    </w:p>
    <w:p w14:paraId="44047B04" w14:textId="08471596" w:rsidR="004E51A7" w:rsidRPr="000D114B" w:rsidRDefault="00E60E73" w:rsidP="00386747">
      <w:pPr>
        <w:pStyle w:val="Paragraphedeliste"/>
        <w:numPr>
          <w:ilvl w:val="1"/>
          <w:numId w:val="41"/>
        </w:numPr>
        <w:ind w:left="567" w:hanging="367"/>
      </w:pPr>
      <w:r w:rsidRPr="000D114B">
        <w:t>La description de l’origine du problème et la description de la solution mise en œuvre ;</w:t>
      </w:r>
    </w:p>
    <w:p w14:paraId="0CB4D257" w14:textId="11F50649" w:rsidR="000B3D31" w:rsidRPr="000D114B" w:rsidRDefault="000B3D31" w:rsidP="00386747">
      <w:pPr>
        <w:pStyle w:val="Paragraphedeliste"/>
        <w:numPr>
          <w:ilvl w:val="1"/>
          <w:numId w:val="41"/>
        </w:numPr>
        <w:ind w:left="567" w:hanging="367"/>
      </w:pPr>
      <w:r w:rsidRPr="000D114B">
        <w:t>Le statut de l’</w:t>
      </w:r>
      <w:r w:rsidR="00BF5FFC" w:rsidRPr="000D114B">
        <w:t>anomalie (ouverte, en cours, clô</w:t>
      </w:r>
      <w:r w:rsidRPr="000D114B">
        <w:t>turée)</w:t>
      </w:r>
      <w:r w:rsidR="00E60E73" w:rsidRPr="000D114B">
        <w:t>.</w:t>
      </w:r>
    </w:p>
    <w:p w14:paraId="1F43FE26" w14:textId="77777777" w:rsidR="00C057FE" w:rsidRPr="000D114B" w:rsidRDefault="00C057FE" w:rsidP="003A29F8">
      <w:pPr>
        <w:pStyle w:val="Normalcentr"/>
        <w:shd w:val="clear" w:color="auto" w:fill="auto"/>
        <w:ind w:left="0"/>
        <w:rPr>
          <w:rFonts w:ascii="Open Sans" w:hAnsi="Open Sans" w:cs="Open Sans"/>
          <w:color w:val="auto"/>
          <w:spacing w:val="0"/>
          <w:sz w:val="20"/>
          <w:szCs w:val="20"/>
        </w:rPr>
      </w:pPr>
    </w:p>
    <w:p w14:paraId="66BFC72E" w14:textId="69D0B103" w:rsidR="004E51A7" w:rsidRPr="000D114B" w:rsidRDefault="004E51A7" w:rsidP="003A29F8">
      <w:pPr>
        <w:pStyle w:val="Normalcentr"/>
        <w:shd w:val="clear" w:color="auto" w:fill="auto"/>
        <w:ind w:left="0"/>
        <w:rPr>
          <w:rFonts w:ascii="Open Sans" w:hAnsi="Open Sans" w:cs="Open Sans"/>
          <w:color w:val="auto"/>
          <w:spacing w:val="0"/>
          <w:sz w:val="20"/>
          <w:szCs w:val="20"/>
        </w:rPr>
      </w:pPr>
      <w:r w:rsidRPr="000D114B">
        <w:rPr>
          <w:rFonts w:ascii="Open Sans" w:hAnsi="Open Sans" w:cs="Open Sans"/>
          <w:color w:val="auto"/>
          <w:spacing w:val="0"/>
          <w:sz w:val="20"/>
          <w:szCs w:val="20"/>
        </w:rPr>
        <w:lastRenderedPageBreak/>
        <w:t>Au cours de l'assistance et du diagnostic, les tâches suivantes sont réalisées :</w:t>
      </w:r>
    </w:p>
    <w:p w14:paraId="0623A060" w14:textId="77777777" w:rsidR="003866F7" w:rsidRPr="000D114B" w:rsidRDefault="003866F7" w:rsidP="003A29F8">
      <w:pPr>
        <w:pStyle w:val="Normalcentr"/>
        <w:shd w:val="clear" w:color="auto" w:fill="auto"/>
        <w:ind w:left="0"/>
        <w:rPr>
          <w:rFonts w:ascii="Open Sans" w:hAnsi="Open Sans" w:cs="Open Sans"/>
          <w:color w:val="auto"/>
          <w:spacing w:val="0"/>
          <w:sz w:val="20"/>
          <w:szCs w:val="20"/>
        </w:rPr>
      </w:pPr>
    </w:p>
    <w:p w14:paraId="66490E58" w14:textId="697C9034" w:rsidR="004E51A7" w:rsidRPr="000D114B" w:rsidRDefault="003959DE" w:rsidP="00386747">
      <w:pPr>
        <w:pStyle w:val="Paragraphedeliste"/>
        <w:numPr>
          <w:ilvl w:val="1"/>
          <w:numId w:val="41"/>
        </w:numPr>
        <w:ind w:left="567" w:hanging="367"/>
      </w:pPr>
      <w:r w:rsidRPr="000D114B">
        <w:t>L</w:t>
      </w:r>
      <w:r w:rsidR="004E51A7" w:rsidRPr="000D114B">
        <w:t xml:space="preserve">'interlocuteur de l’AP-HP fournit au correspondant du </w:t>
      </w:r>
      <w:r w:rsidR="00880F34">
        <w:t>Titulaire</w:t>
      </w:r>
      <w:r w:rsidR="004E51A7" w:rsidRPr="000D114B">
        <w:t xml:space="preserve"> les informations recueillies sur l</w:t>
      </w:r>
      <w:r w:rsidR="00DD1E16" w:rsidRPr="000D114B">
        <w:t>'erreur ou l'anomalie constatée ;</w:t>
      </w:r>
    </w:p>
    <w:p w14:paraId="108A165D" w14:textId="77777777" w:rsidR="003866F7" w:rsidRPr="000D114B" w:rsidRDefault="003866F7" w:rsidP="003A29F8">
      <w:pPr>
        <w:pStyle w:val="Paragraphedeliste"/>
        <w:ind w:left="567"/>
      </w:pPr>
    </w:p>
    <w:p w14:paraId="1BB82F9F" w14:textId="3C093100" w:rsidR="004E51A7" w:rsidRPr="000D114B" w:rsidRDefault="003959DE" w:rsidP="00386747">
      <w:pPr>
        <w:pStyle w:val="Paragraphedeliste"/>
        <w:numPr>
          <w:ilvl w:val="1"/>
          <w:numId w:val="41"/>
        </w:numPr>
        <w:ind w:left="567" w:hanging="367"/>
      </w:pPr>
      <w:r w:rsidRPr="000D114B">
        <w:t>L</w:t>
      </w:r>
      <w:r w:rsidR="004E51A7" w:rsidRPr="000D114B">
        <w:t xml:space="preserve">e correspondant du </w:t>
      </w:r>
      <w:r w:rsidR="00880F34">
        <w:t>Titulaire</w:t>
      </w:r>
      <w:r w:rsidR="004E51A7" w:rsidRPr="000D114B">
        <w:t xml:space="preserve"> diagnostique l'erreur ou l'anomalie en interrogeant l'interlocuteur de l’AP-HP et en lui demandant d'effectuer sur le système toute intervention utile au diagnostic de l’erreur ou de l’anomalie. Il veille à ce titre à ne pas conduire son interlocuteur à </w:t>
      </w:r>
      <w:r w:rsidR="00DD1E16" w:rsidRPr="000D114B">
        <w:t>c</w:t>
      </w:r>
      <w:r w:rsidR="003866F7" w:rsidRPr="000D114B">
        <w:t>ommettre une mauvaise manœuvre ;</w:t>
      </w:r>
    </w:p>
    <w:p w14:paraId="491CFC01" w14:textId="77777777" w:rsidR="003866F7" w:rsidRPr="000D114B" w:rsidRDefault="003866F7" w:rsidP="003A29F8">
      <w:pPr>
        <w:pStyle w:val="Paragraphedeliste"/>
      </w:pPr>
    </w:p>
    <w:p w14:paraId="735FECD5" w14:textId="0D774875" w:rsidR="009E319B" w:rsidRPr="000D114B" w:rsidRDefault="003959DE" w:rsidP="00386747">
      <w:pPr>
        <w:pStyle w:val="Paragraphedeliste"/>
        <w:numPr>
          <w:ilvl w:val="1"/>
          <w:numId w:val="41"/>
        </w:numPr>
        <w:ind w:left="567" w:hanging="367"/>
      </w:pPr>
      <w:r w:rsidRPr="000D114B">
        <w:t>L</w:t>
      </w:r>
      <w:r w:rsidR="004E51A7" w:rsidRPr="000D114B">
        <w:t xml:space="preserve">e </w:t>
      </w:r>
      <w:r w:rsidR="00880F34">
        <w:t>Titulaire</w:t>
      </w:r>
      <w:r w:rsidR="004E51A7" w:rsidRPr="000D114B">
        <w:t xml:space="preserve"> et l'interlocuteur de l’AP-HP définissent en commun les informations complémentaires qui devront </w:t>
      </w:r>
      <w:r w:rsidR="00DD1E16" w:rsidRPr="000D114B">
        <w:t>accompagner la fiche d'anomalie ;</w:t>
      </w:r>
      <w:r w:rsidR="003866F7" w:rsidRPr="000D114B">
        <w:t xml:space="preserve"> </w:t>
      </w:r>
      <w:r w:rsidR="004E51A7" w:rsidRPr="000D114B">
        <w:rPr>
          <w:rFonts w:cs="Open Sans"/>
        </w:rPr>
        <w:t xml:space="preserve">l’AP-HP détermine avec le </w:t>
      </w:r>
      <w:r w:rsidR="00880F34">
        <w:rPr>
          <w:rFonts w:cs="Open Sans"/>
        </w:rPr>
        <w:t>Titulaire</w:t>
      </w:r>
      <w:r w:rsidR="003866F7" w:rsidRPr="000D114B">
        <w:rPr>
          <w:rFonts w:cs="Open Sans"/>
        </w:rPr>
        <w:t> :</w:t>
      </w:r>
    </w:p>
    <w:p w14:paraId="5D22AD6D" w14:textId="6564FAD0" w:rsidR="004E51A7" w:rsidRPr="000D114B" w:rsidRDefault="004E51A7" w:rsidP="00386747">
      <w:pPr>
        <w:numPr>
          <w:ilvl w:val="1"/>
          <w:numId w:val="12"/>
        </w:numPr>
        <w:tabs>
          <w:tab w:val="clear" w:pos="1440"/>
          <w:tab w:val="num" w:pos="5039"/>
        </w:tabs>
        <w:ind w:left="993"/>
        <w:rPr>
          <w:rFonts w:cs="Open Sans"/>
        </w:rPr>
      </w:pPr>
      <w:r w:rsidRPr="000D114B">
        <w:rPr>
          <w:rFonts w:cs="Open Sans"/>
        </w:rPr>
        <w:t xml:space="preserve">si l'erreur ou l'anomalie est inhérente au(x) </w:t>
      </w:r>
      <w:r w:rsidR="00DD1E16" w:rsidRPr="000D114B">
        <w:rPr>
          <w:rFonts w:cs="Open Sans"/>
        </w:rPr>
        <w:t>logiciel(s) du présent contrat ;</w:t>
      </w:r>
    </w:p>
    <w:p w14:paraId="1664128E" w14:textId="4DD35971" w:rsidR="004E51A7" w:rsidRPr="000D114B" w:rsidRDefault="004E51A7" w:rsidP="00386747">
      <w:pPr>
        <w:numPr>
          <w:ilvl w:val="1"/>
          <w:numId w:val="18"/>
        </w:numPr>
        <w:tabs>
          <w:tab w:val="clear" w:pos="1440"/>
        </w:tabs>
        <w:ind w:left="993"/>
        <w:rPr>
          <w:rFonts w:cs="Open Sans"/>
        </w:rPr>
      </w:pPr>
      <w:r w:rsidRPr="000D114B">
        <w:rPr>
          <w:rFonts w:cs="Open Sans"/>
        </w:rPr>
        <w:t xml:space="preserve">si l'erreur ou l'anomalie est inhérente aux logiciels concernés par le présent contrat, l’AP-HP détermine la gravité de l'erreur ou de l'anomalie avec l'accord du </w:t>
      </w:r>
      <w:r w:rsidR="00880F34">
        <w:rPr>
          <w:rFonts w:cs="Open Sans"/>
        </w:rPr>
        <w:t>Titulaire</w:t>
      </w:r>
      <w:r w:rsidRPr="000D114B">
        <w:rPr>
          <w:rFonts w:cs="Open Sans"/>
        </w:rPr>
        <w:t>, ou en l’absence d’observations de sa part sur ce point, l</w:t>
      </w:r>
      <w:r w:rsidR="00DD1E16" w:rsidRPr="000D114B">
        <w:rPr>
          <w:rFonts w:cs="Open Sans"/>
        </w:rPr>
        <w:t xml:space="preserve">e niveau de gravité est </w:t>
      </w:r>
      <w:r w:rsidR="00DD1E16" w:rsidRPr="00CB3CEC">
        <w:rPr>
          <w:rFonts w:cs="Open Sans"/>
        </w:rPr>
        <w:t>arrêté.</w:t>
      </w:r>
    </w:p>
    <w:p w14:paraId="2A81C566" w14:textId="0E6FCB61" w:rsidR="00353C66" w:rsidRPr="00506E40" w:rsidRDefault="00353C66" w:rsidP="00386747">
      <w:pPr>
        <w:pStyle w:val="Paragraphedeliste"/>
        <w:numPr>
          <w:ilvl w:val="1"/>
          <w:numId w:val="18"/>
        </w:numPr>
        <w:tabs>
          <w:tab w:val="clear" w:pos="1440"/>
          <w:tab w:val="num" w:pos="709"/>
        </w:tabs>
        <w:ind w:left="993" w:hanging="284"/>
        <w:rPr>
          <w:rFonts w:cs="Open Sans"/>
        </w:rPr>
      </w:pPr>
      <w:r w:rsidRPr="00506E40">
        <w:rPr>
          <w:rFonts w:cs="Open Sans"/>
          <w:color w:val="auto"/>
        </w:rPr>
        <w:t>même s’il s’avère que le diagnostic met en évidence une anomalie non pas liée au logiciel, mais liée à la Personne publique (base de données….), le Titulaire contribue à l’établissement du diagnostic, sans surcoût, en cas de survenance de l’une de ces anomalies, Toutefois, dans le cas où cette situation se présente plusieurs fois au cours d’une même année, le Titulaire se réserve le droit, dès la 2</w:t>
      </w:r>
      <w:r w:rsidRPr="00506E40">
        <w:rPr>
          <w:rFonts w:cs="Open Sans"/>
          <w:color w:val="auto"/>
          <w:vertAlign w:val="superscript"/>
        </w:rPr>
        <w:t>ème</w:t>
      </w:r>
      <w:r w:rsidRPr="00506E40">
        <w:rPr>
          <w:rFonts w:cs="Open Sans"/>
          <w:color w:val="auto"/>
        </w:rPr>
        <w:t xml:space="preserve"> fois, de facturer le temps passé à établir le diagnostic sous forme d’unité d’œuvre de support et assistance.</w:t>
      </w:r>
    </w:p>
    <w:p w14:paraId="44D704CE" w14:textId="466EF21E" w:rsidR="00D34D76" w:rsidRDefault="00D34D76">
      <w:pPr>
        <w:jc w:val="left"/>
        <w:rPr>
          <w:rFonts w:eastAsia="Times" w:cs="Arial"/>
          <w:b/>
          <w:i/>
          <w:sz w:val="22"/>
          <w:szCs w:val="22"/>
          <w:u w:val="single"/>
        </w:rPr>
      </w:pPr>
      <w:bookmarkStart w:id="372" w:name="_Toc14869775"/>
    </w:p>
    <w:p w14:paraId="674BB40C" w14:textId="6CEFC149" w:rsidR="004E51A7" w:rsidRPr="000D114B" w:rsidRDefault="002A46D8" w:rsidP="005F4048">
      <w:pPr>
        <w:pStyle w:val="Titre5"/>
      </w:pPr>
      <w:r w:rsidRPr="000D114B">
        <w:t>6.1.</w:t>
      </w:r>
      <w:r w:rsidR="004B5198" w:rsidRPr="000D114B">
        <w:t>7</w:t>
      </w:r>
      <w:r w:rsidRPr="000D114B">
        <w:t xml:space="preserve">. </w:t>
      </w:r>
      <w:r w:rsidR="004E51A7" w:rsidRPr="000D114B">
        <w:t>Délais d’intervention</w:t>
      </w:r>
      <w:r w:rsidR="003A29F8" w:rsidRPr="000D114B">
        <w:t>, de résolution</w:t>
      </w:r>
      <w:r w:rsidR="004E51A7" w:rsidRPr="000D114B">
        <w:t xml:space="preserve"> et plage de couverture</w:t>
      </w:r>
      <w:bookmarkEnd w:id="372"/>
    </w:p>
    <w:p w14:paraId="6F221940" w14:textId="77777777" w:rsidR="002A46D8" w:rsidRPr="000D114B" w:rsidRDefault="002A46D8" w:rsidP="003A29F8">
      <w:pPr>
        <w:autoSpaceDE w:val="0"/>
        <w:autoSpaceDN w:val="0"/>
        <w:adjustRightInd w:val="0"/>
        <w:rPr>
          <w:rFonts w:cs="Open Sans"/>
        </w:rPr>
      </w:pPr>
    </w:p>
    <w:p w14:paraId="5E473129" w14:textId="69795AF7" w:rsidR="004E51A7" w:rsidRPr="000D114B" w:rsidRDefault="004E51A7" w:rsidP="003A29F8">
      <w:pPr>
        <w:autoSpaceDE w:val="0"/>
        <w:autoSpaceDN w:val="0"/>
        <w:adjustRightInd w:val="0"/>
        <w:rPr>
          <w:rFonts w:cs="Open Sans"/>
        </w:rPr>
      </w:pPr>
      <w:r w:rsidRPr="000D114B">
        <w:rPr>
          <w:rFonts w:cs="Open Sans"/>
        </w:rPr>
        <w:t xml:space="preserve">En fonction du niveau de gravité de l'anomalie, le </w:t>
      </w:r>
      <w:r w:rsidR="00880F34">
        <w:rPr>
          <w:rFonts w:cs="Open Sans"/>
        </w:rPr>
        <w:t>Titulaire</w:t>
      </w:r>
      <w:r w:rsidRPr="000D114B">
        <w:rPr>
          <w:rFonts w:cs="Open Sans"/>
        </w:rPr>
        <w:t xml:space="preserve"> fournit une correction ou une solution selon les dispositions suivantes :</w:t>
      </w:r>
    </w:p>
    <w:p w14:paraId="55D8E54A" w14:textId="77777777" w:rsidR="00DD1E16" w:rsidRPr="000D114B" w:rsidRDefault="00DD1E16" w:rsidP="003A29F8">
      <w:pPr>
        <w:autoSpaceDE w:val="0"/>
        <w:autoSpaceDN w:val="0"/>
        <w:adjustRightInd w:val="0"/>
        <w:rPr>
          <w:rFonts w:cs="Open Sans"/>
        </w:rPr>
      </w:pPr>
    </w:p>
    <w:p w14:paraId="0D9FA830" w14:textId="6F1CCD99" w:rsidR="00C057FE" w:rsidRPr="000D114B" w:rsidRDefault="004E51A7" w:rsidP="00386747">
      <w:pPr>
        <w:numPr>
          <w:ilvl w:val="0"/>
          <w:numId w:val="13"/>
        </w:numPr>
        <w:rPr>
          <w:rFonts w:cs="Open Sans"/>
        </w:rPr>
      </w:pPr>
      <w:r w:rsidRPr="000D114B">
        <w:rPr>
          <w:rFonts w:cs="Open Sans"/>
          <w:u w:val="single"/>
        </w:rPr>
        <w:t xml:space="preserve">Anomalie </w:t>
      </w:r>
      <w:r w:rsidR="00D954F8">
        <w:rPr>
          <w:rFonts w:cs="Open Sans"/>
          <w:u w:val="single"/>
        </w:rPr>
        <w:t xml:space="preserve">critique ou </w:t>
      </w:r>
      <w:r w:rsidRPr="000D114B">
        <w:rPr>
          <w:rFonts w:cs="Open Sans"/>
          <w:u w:val="single"/>
        </w:rPr>
        <w:t>bloquante</w:t>
      </w:r>
      <w:r w:rsidR="004E3695" w:rsidRPr="000D114B">
        <w:rPr>
          <w:rFonts w:cs="Open Sans"/>
          <w:u w:val="single"/>
        </w:rPr>
        <w:t> </w:t>
      </w:r>
      <w:r w:rsidR="004E3695" w:rsidRPr="000D114B">
        <w:rPr>
          <w:rFonts w:cs="Open Sans"/>
        </w:rPr>
        <w:t>:</w:t>
      </w:r>
    </w:p>
    <w:p w14:paraId="4F7DB93D" w14:textId="77777777" w:rsidR="00C057FE" w:rsidRPr="000D114B" w:rsidRDefault="00C057FE" w:rsidP="003A29F8">
      <w:pPr>
        <w:ind w:left="720"/>
        <w:rPr>
          <w:rFonts w:cs="Open Sans"/>
        </w:rPr>
      </w:pPr>
    </w:p>
    <w:p w14:paraId="3D65D9E5" w14:textId="7721E045" w:rsidR="00B8340C" w:rsidRPr="000D114B" w:rsidRDefault="004E51A7" w:rsidP="003A29F8">
      <w:pPr>
        <w:ind w:left="720"/>
        <w:rPr>
          <w:rFonts w:cs="Open Sans"/>
        </w:rPr>
      </w:pPr>
      <w:r w:rsidRPr="000D114B">
        <w:rPr>
          <w:rFonts w:cs="Open Sans"/>
        </w:rPr>
        <w:t xml:space="preserve">Le </w:t>
      </w:r>
      <w:r w:rsidR="00880F34">
        <w:rPr>
          <w:rFonts w:cs="Open Sans"/>
        </w:rPr>
        <w:t>Titulaire</w:t>
      </w:r>
      <w:r w:rsidRPr="000D114B">
        <w:rPr>
          <w:rFonts w:cs="Open Sans"/>
        </w:rPr>
        <w:t xml:space="preserve"> dispose d'un délai de </w:t>
      </w:r>
      <w:r w:rsidR="00D954F8" w:rsidRPr="00506E40">
        <w:rPr>
          <w:rFonts w:cs="Open Sans"/>
        </w:rPr>
        <w:t>huit (8) heures</w:t>
      </w:r>
      <w:r w:rsidRPr="000D114B">
        <w:rPr>
          <w:rFonts w:cs="Open Sans"/>
        </w:rPr>
        <w:t xml:space="preserve"> à compter de la notification d'anomalie pour </w:t>
      </w:r>
      <w:r w:rsidR="0055089F" w:rsidRPr="000D114B">
        <w:rPr>
          <w:rFonts w:cs="Open Sans"/>
        </w:rPr>
        <w:t xml:space="preserve">transmettre son analyse du problème, </w:t>
      </w:r>
      <w:r w:rsidR="00B8340C" w:rsidRPr="000D114B">
        <w:rPr>
          <w:rFonts w:cs="Open Sans"/>
        </w:rPr>
        <w:t xml:space="preserve">et </w:t>
      </w:r>
      <w:r w:rsidR="008320BC" w:rsidRPr="000D114B">
        <w:rPr>
          <w:rFonts w:cs="Open Sans"/>
        </w:rPr>
        <w:t>la stratégie</w:t>
      </w:r>
      <w:r w:rsidR="00B8340C" w:rsidRPr="000D114B">
        <w:rPr>
          <w:rFonts w:cs="Open Sans"/>
        </w:rPr>
        <w:t xml:space="preserve"> </w:t>
      </w:r>
      <w:r w:rsidR="00022903" w:rsidRPr="000D114B">
        <w:rPr>
          <w:rFonts w:cs="Open Sans"/>
        </w:rPr>
        <w:t>de</w:t>
      </w:r>
      <w:r w:rsidR="00B8340C" w:rsidRPr="000D114B">
        <w:rPr>
          <w:rFonts w:cs="Open Sans"/>
        </w:rPr>
        <w:t xml:space="preserve"> corrections</w:t>
      </w:r>
      <w:r w:rsidR="0055089F" w:rsidRPr="000D114B">
        <w:rPr>
          <w:rFonts w:cs="Open Sans"/>
        </w:rPr>
        <w:t xml:space="preserve">, et proposer </w:t>
      </w:r>
      <w:r w:rsidR="008D7E72" w:rsidRPr="000D114B">
        <w:rPr>
          <w:rFonts w:cs="Open Sans"/>
        </w:rPr>
        <w:t xml:space="preserve">soit une solution définitive, soit </w:t>
      </w:r>
      <w:r w:rsidR="0055089F" w:rsidRPr="000D114B">
        <w:rPr>
          <w:rFonts w:cs="Open Sans"/>
        </w:rPr>
        <w:t>une solution de contournement si elle existe</w:t>
      </w:r>
      <w:r w:rsidR="00B8340C" w:rsidRPr="000D114B">
        <w:rPr>
          <w:rFonts w:cs="Open Sans"/>
        </w:rPr>
        <w:t>.</w:t>
      </w:r>
    </w:p>
    <w:p w14:paraId="2EAC8216" w14:textId="77777777" w:rsidR="0055089F" w:rsidRPr="000D114B" w:rsidRDefault="0055089F" w:rsidP="003A29F8">
      <w:pPr>
        <w:ind w:left="720"/>
        <w:rPr>
          <w:rFonts w:cs="Open Sans"/>
        </w:rPr>
      </w:pPr>
    </w:p>
    <w:p w14:paraId="43C5D3FD" w14:textId="05BD70E1" w:rsidR="00975A36" w:rsidRPr="000D114B" w:rsidRDefault="008D7E72" w:rsidP="003A29F8">
      <w:pPr>
        <w:rPr>
          <w:rFonts w:cs="Open Sans"/>
        </w:rPr>
      </w:pPr>
      <w:r w:rsidRPr="000D114B">
        <w:rPr>
          <w:rFonts w:cs="Open Sans"/>
        </w:rPr>
        <w:t>En cas de solution</w:t>
      </w:r>
      <w:r w:rsidR="00975A36" w:rsidRPr="000D114B">
        <w:rPr>
          <w:rFonts w:cs="Open Sans"/>
        </w:rPr>
        <w:t xml:space="preserve"> de </w:t>
      </w:r>
      <w:r w:rsidRPr="000D114B">
        <w:rPr>
          <w:rFonts w:cs="Open Sans"/>
        </w:rPr>
        <w:t>contournement</w:t>
      </w:r>
      <w:r w:rsidR="004773E0" w:rsidRPr="000D114B">
        <w:rPr>
          <w:rFonts w:cs="Open Sans"/>
        </w:rPr>
        <w:t>,</w:t>
      </w:r>
      <w:r w:rsidRPr="000D114B">
        <w:rPr>
          <w:rFonts w:cs="Open Sans"/>
        </w:rPr>
        <w:t> la solution définitive</w:t>
      </w:r>
      <w:r w:rsidR="00975A36" w:rsidRPr="000D114B">
        <w:rPr>
          <w:rFonts w:cs="Open Sans"/>
        </w:rPr>
        <w:t xml:space="preserve"> devra être livré</w:t>
      </w:r>
      <w:r w:rsidRPr="000D114B">
        <w:rPr>
          <w:rFonts w:cs="Open Sans"/>
        </w:rPr>
        <w:t>e</w:t>
      </w:r>
      <w:r w:rsidR="00975A36" w:rsidRPr="000D114B">
        <w:rPr>
          <w:rFonts w:cs="Open Sans"/>
        </w:rPr>
        <w:t xml:space="preserve"> sur la plateforme dédiée dans un délai de </w:t>
      </w:r>
      <w:r w:rsidR="004E3695" w:rsidRPr="000D114B">
        <w:rPr>
          <w:rFonts w:cs="Open Sans"/>
        </w:rPr>
        <w:t>quinze (</w:t>
      </w:r>
      <w:r w:rsidR="00975A36" w:rsidRPr="000D114B">
        <w:rPr>
          <w:rFonts w:cs="Open Sans"/>
        </w:rPr>
        <w:t>15</w:t>
      </w:r>
      <w:r w:rsidR="004E3695" w:rsidRPr="000D114B">
        <w:rPr>
          <w:rFonts w:cs="Open Sans"/>
        </w:rPr>
        <w:t>)</w:t>
      </w:r>
      <w:r w:rsidR="00975A36" w:rsidRPr="000D114B">
        <w:rPr>
          <w:rFonts w:cs="Open Sans"/>
        </w:rPr>
        <w:t xml:space="preserve"> jours </w:t>
      </w:r>
      <w:r w:rsidR="002F06A4" w:rsidRPr="000D114B">
        <w:rPr>
          <w:rFonts w:cs="Open Sans"/>
        </w:rPr>
        <w:t>calendaires</w:t>
      </w:r>
      <w:r w:rsidR="00975A36" w:rsidRPr="000D114B">
        <w:rPr>
          <w:rFonts w:cs="Open Sans"/>
        </w:rPr>
        <w:t xml:space="preserve"> à compter de la </w:t>
      </w:r>
      <w:r w:rsidRPr="000D114B">
        <w:rPr>
          <w:rFonts w:cs="Open Sans"/>
        </w:rPr>
        <w:t>transmission de l’anomalie</w:t>
      </w:r>
      <w:r w:rsidR="004773E0" w:rsidRPr="000D114B">
        <w:rPr>
          <w:rFonts w:cs="Open Sans"/>
        </w:rPr>
        <w:t>.</w:t>
      </w:r>
    </w:p>
    <w:p w14:paraId="1BDF6FD7" w14:textId="6546DE70" w:rsidR="00DB763F" w:rsidRPr="000D114B" w:rsidRDefault="00DB763F">
      <w:pPr>
        <w:jc w:val="left"/>
        <w:rPr>
          <w:rFonts w:cs="Open Sans"/>
        </w:rPr>
      </w:pPr>
    </w:p>
    <w:p w14:paraId="4D402EB7" w14:textId="77777777" w:rsidR="00C057FE" w:rsidRPr="000D114B" w:rsidRDefault="004E51A7" w:rsidP="00386747">
      <w:pPr>
        <w:numPr>
          <w:ilvl w:val="0"/>
          <w:numId w:val="13"/>
        </w:numPr>
        <w:tabs>
          <w:tab w:val="left" w:pos="720"/>
        </w:tabs>
        <w:autoSpaceDE w:val="0"/>
        <w:autoSpaceDN w:val="0"/>
        <w:adjustRightInd w:val="0"/>
        <w:rPr>
          <w:rFonts w:cs="Open Sans"/>
        </w:rPr>
      </w:pPr>
      <w:r w:rsidRPr="000D114B">
        <w:rPr>
          <w:rFonts w:cs="Open Sans"/>
          <w:u w:val="single"/>
        </w:rPr>
        <w:t>Anomalie majeure :</w:t>
      </w:r>
      <w:r w:rsidRPr="000D114B">
        <w:rPr>
          <w:rFonts w:cs="Open Sans"/>
        </w:rPr>
        <w:t xml:space="preserve"> </w:t>
      </w:r>
    </w:p>
    <w:p w14:paraId="253837F2" w14:textId="77777777" w:rsidR="00C057FE" w:rsidRPr="000D114B" w:rsidRDefault="00C057FE" w:rsidP="003A29F8">
      <w:pPr>
        <w:tabs>
          <w:tab w:val="left" w:pos="720"/>
        </w:tabs>
        <w:autoSpaceDE w:val="0"/>
        <w:autoSpaceDN w:val="0"/>
        <w:adjustRightInd w:val="0"/>
        <w:ind w:left="720"/>
        <w:rPr>
          <w:rFonts w:cs="Open Sans"/>
        </w:rPr>
      </w:pPr>
    </w:p>
    <w:p w14:paraId="2E48D111" w14:textId="63186E6E" w:rsidR="008D7E72" w:rsidRPr="000D114B" w:rsidRDefault="008D7E72" w:rsidP="003A29F8">
      <w:pPr>
        <w:ind w:left="720"/>
        <w:rPr>
          <w:rFonts w:cs="Open Sans"/>
        </w:rPr>
      </w:pPr>
      <w:r w:rsidRPr="000D114B">
        <w:rPr>
          <w:rFonts w:cs="Open Sans"/>
        </w:rPr>
        <w:t xml:space="preserve">Le </w:t>
      </w:r>
      <w:r w:rsidR="00880F34">
        <w:rPr>
          <w:rFonts w:cs="Open Sans"/>
        </w:rPr>
        <w:t>Titulaire</w:t>
      </w:r>
      <w:r w:rsidRPr="000D114B">
        <w:rPr>
          <w:rFonts w:cs="Open Sans"/>
        </w:rPr>
        <w:t xml:space="preserve"> dispose d'un délai de </w:t>
      </w:r>
      <w:r w:rsidR="00CC2854" w:rsidRPr="000D114B">
        <w:rPr>
          <w:rFonts w:cs="Open Sans"/>
          <w:u w:val="single"/>
        </w:rPr>
        <w:t>trois</w:t>
      </w:r>
      <w:r w:rsidR="004E3695" w:rsidRPr="000D114B">
        <w:rPr>
          <w:rFonts w:cs="Open Sans"/>
          <w:u w:val="single"/>
        </w:rPr>
        <w:t xml:space="preserve"> (</w:t>
      </w:r>
      <w:r w:rsidR="00CC2854" w:rsidRPr="000D114B">
        <w:rPr>
          <w:rFonts w:cs="Open Sans"/>
          <w:u w:val="single"/>
        </w:rPr>
        <w:t>3</w:t>
      </w:r>
      <w:r w:rsidR="004E3695" w:rsidRPr="000D114B">
        <w:rPr>
          <w:rFonts w:cs="Open Sans"/>
          <w:u w:val="single"/>
        </w:rPr>
        <w:t>)</w:t>
      </w:r>
      <w:r w:rsidRPr="000D114B">
        <w:rPr>
          <w:rFonts w:cs="Open Sans"/>
          <w:u w:val="single"/>
        </w:rPr>
        <w:t xml:space="preserve"> jours</w:t>
      </w:r>
      <w:r w:rsidRPr="000D114B">
        <w:rPr>
          <w:rFonts w:cs="Open Sans"/>
        </w:rPr>
        <w:t xml:space="preserve"> ouvrés, à compter de la notification d'anomalie pour transmettre son analyse du problème, et la stratégie de corrections, et proposer soit une solution définitive, soit une solution de contournement si elle existe.</w:t>
      </w:r>
    </w:p>
    <w:p w14:paraId="3A8944DB" w14:textId="77777777" w:rsidR="008D7E72" w:rsidRPr="000D114B" w:rsidRDefault="008D7E72" w:rsidP="003A29F8">
      <w:pPr>
        <w:ind w:left="720"/>
        <w:rPr>
          <w:rFonts w:cs="Open Sans"/>
        </w:rPr>
      </w:pPr>
    </w:p>
    <w:p w14:paraId="3F234A91" w14:textId="476D4E8B" w:rsidR="008D7E72" w:rsidRPr="000D114B" w:rsidRDefault="008D7E72" w:rsidP="003A29F8">
      <w:pPr>
        <w:rPr>
          <w:rFonts w:cs="Open Sans"/>
        </w:rPr>
      </w:pPr>
      <w:r w:rsidRPr="000D114B">
        <w:rPr>
          <w:rFonts w:cs="Open Sans"/>
        </w:rPr>
        <w:t xml:space="preserve">En cas de solution de contournement la solution définitive devra être livrée sur la plateforme dédiée dans un délai de </w:t>
      </w:r>
      <w:r w:rsidR="004E3695" w:rsidRPr="000D114B">
        <w:rPr>
          <w:rFonts w:cs="Open Sans"/>
        </w:rPr>
        <w:t>trente (</w:t>
      </w:r>
      <w:r w:rsidR="002F06A4" w:rsidRPr="000D114B">
        <w:rPr>
          <w:rFonts w:cs="Open Sans"/>
        </w:rPr>
        <w:t>30</w:t>
      </w:r>
      <w:r w:rsidR="004E3695" w:rsidRPr="000D114B">
        <w:rPr>
          <w:rFonts w:cs="Open Sans"/>
        </w:rPr>
        <w:t>)</w:t>
      </w:r>
      <w:r w:rsidRPr="000D114B">
        <w:rPr>
          <w:rFonts w:cs="Open Sans"/>
        </w:rPr>
        <w:t xml:space="preserve"> jours </w:t>
      </w:r>
      <w:r w:rsidR="00AD62B5" w:rsidRPr="000D114B">
        <w:rPr>
          <w:rFonts w:cs="Open Sans"/>
        </w:rPr>
        <w:t>calendaires</w:t>
      </w:r>
      <w:r w:rsidRPr="000D114B">
        <w:rPr>
          <w:rFonts w:cs="Open Sans"/>
        </w:rPr>
        <w:t xml:space="preserve"> à compter de la transmission de l’anomalie</w:t>
      </w:r>
      <w:r w:rsidR="008D6056" w:rsidRPr="000D114B">
        <w:rPr>
          <w:rFonts w:cs="Open Sans"/>
        </w:rPr>
        <w:t>.</w:t>
      </w:r>
    </w:p>
    <w:p w14:paraId="189C5E47" w14:textId="41D97D1E" w:rsidR="008D6056" w:rsidRPr="000D114B" w:rsidRDefault="008D6056" w:rsidP="003A29F8">
      <w:pPr>
        <w:rPr>
          <w:rFonts w:cs="Open Sans"/>
        </w:rPr>
      </w:pPr>
    </w:p>
    <w:p w14:paraId="503ED307" w14:textId="77777777" w:rsidR="00C057FE" w:rsidRPr="000D114B" w:rsidRDefault="004E51A7" w:rsidP="00386747">
      <w:pPr>
        <w:numPr>
          <w:ilvl w:val="0"/>
          <w:numId w:val="13"/>
        </w:numPr>
        <w:tabs>
          <w:tab w:val="left" w:pos="720"/>
        </w:tabs>
        <w:autoSpaceDE w:val="0"/>
        <w:autoSpaceDN w:val="0"/>
        <w:adjustRightInd w:val="0"/>
        <w:rPr>
          <w:rFonts w:cs="Arial"/>
        </w:rPr>
      </w:pPr>
      <w:r w:rsidRPr="000D114B">
        <w:rPr>
          <w:rFonts w:cs="Arial"/>
          <w:u w:val="single"/>
        </w:rPr>
        <w:t>Anomalie mineure :</w:t>
      </w:r>
      <w:r w:rsidRPr="000D114B">
        <w:rPr>
          <w:rFonts w:cs="Arial"/>
        </w:rPr>
        <w:t xml:space="preserve"> </w:t>
      </w:r>
    </w:p>
    <w:p w14:paraId="78C71022" w14:textId="77777777" w:rsidR="00C057FE" w:rsidRPr="000D114B" w:rsidRDefault="00C057FE" w:rsidP="003A29F8">
      <w:pPr>
        <w:tabs>
          <w:tab w:val="left" w:pos="720"/>
        </w:tabs>
        <w:autoSpaceDE w:val="0"/>
        <w:autoSpaceDN w:val="0"/>
        <w:adjustRightInd w:val="0"/>
        <w:ind w:left="720"/>
        <w:rPr>
          <w:rFonts w:cs="Arial"/>
        </w:rPr>
      </w:pPr>
    </w:p>
    <w:p w14:paraId="63374CBC" w14:textId="77777777" w:rsidR="00506E40" w:rsidRPr="00506E40" w:rsidRDefault="00506E40" w:rsidP="00506E40">
      <w:pPr>
        <w:autoSpaceDE w:val="0"/>
        <w:autoSpaceDN w:val="0"/>
      </w:pPr>
      <w:r w:rsidRPr="00506E40">
        <w:t>Le diagnostic est fourni dans un délai de 5 jours ouvrés. Les corrections sont fournies dans un délai de quinze (15) jours calendaires suivant la notification de l’anomalie. Cependant, en cas d’accord de l’AP-HP (au cas par cas), elles peuvent être fournies ultérieurement, avec la livraison de la version suivante si une nouvelle version est prévue.</w:t>
      </w:r>
    </w:p>
    <w:p w14:paraId="4C067F15" w14:textId="5307E348" w:rsidR="004E51A7" w:rsidRPr="000D114B" w:rsidRDefault="004E51A7" w:rsidP="003A29F8">
      <w:pPr>
        <w:tabs>
          <w:tab w:val="left" w:pos="720"/>
        </w:tabs>
        <w:autoSpaceDE w:val="0"/>
        <w:autoSpaceDN w:val="0"/>
        <w:adjustRightInd w:val="0"/>
        <w:rPr>
          <w:rFonts w:cs="Arial"/>
        </w:rPr>
      </w:pPr>
    </w:p>
    <w:p w14:paraId="7EDA528D" w14:textId="3917E62C" w:rsidR="008D7E72" w:rsidRPr="000D114B" w:rsidRDefault="008D7E72" w:rsidP="003A29F8">
      <w:pPr>
        <w:spacing w:before="120" w:after="100" w:afterAutospacing="1"/>
      </w:pPr>
      <w:r w:rsidRPr="000D114B">
        <w:t xml:space="preserve">Le </w:t>
      </w:r>
      <w:r w:rsidR="00880F34">
        <w:t>Titulaire</w:t>
      </w:r>
      <w:r w:rsidRPr="000D114B">
        <w:t xml:space="preserve"> s’engage à mettre en œuvre tous les moyens nécessaires permettant d’identifier et de corriger les dysfonctionnements constatés dans les meilleurs délais.</w:t>
      </w:r>
    </w:p>
    <w:p w14:paraId="189DF684" w14:textId="21AE08A0" w:rsidR="008D7E72" w:rsidRPr="000D114B" w:rsidRDefault="008D7E72" w:rsidP="003A29F8">
      <w:pPr>
        <w:spacing w:before="120" w:after="100" w:afterAutospacing="1"/>
      </w:pPr>
      <w:r w:rsidRPr="000D114B">
        <w:t xml:space="preserve">En cas de difficultés dans l’exécution des prestations de nature à compromettre la remise en état de marche de </w:t>
      </w:r>
      <w:r w:rsidR="00BC6630">
        <w:t>PROGESA</w:t>
      </w:r>
      <w:r w:rsidR="00506E40">
        <w:t xml:space="preserve"> II</w:t>
      </w:r>
      <w:r w:rsidR="00202D0E">
        <w:t xml:space="preserve"> </w:t>
      </w:r>
      <w:r w:rsidRPr="000D114B">
        <w:t xml:space="preserve">dans les délais prescrits, le </w:t>
      </w:r>
      <w:r w:rsidR="00880F34">
        <w:t>Titulaire</w:t>
      </w:r>
      <w:r w:rsidRPr="000D114B">
        <w:t xml:space="preserve"> informe la Personne Publique de ces difficultés et de leur origine à compter du moment où elles sont apparues. Dans ce cas, le </w:t>
      </w:r>
      <w:r w:rsidR="00880F34">
        <w:t>Titulaire</w:t>
      </w:r>
      <w:r w:rsidRPr="000D114B">
        <w:t xml:space="preserve"> trouve une solution de substitution provisoire jusqu’à ce que le système de </w:t>
      </w:r>
      <w:r w:rsidR="004773E0" w:rsidRPr="000D114B">
        <w:t>management de la qualité</w:t>
      </w:r>
      <w:r w:rsidRPr="000D114B">
        <w:t xml:space="preserve"> soit apte à fonctionner de nouveau selon les conditions des spécifications </w:t>
      </w:r>
      <w:r w:rsidR="002C61FA" w:rsidRPr="000D114B">
        <w:t>des versions et du présent CCP.</w:t>
      </w:r>
    </w:p>
    <w:p w14:paraId="27274047" w14:textId="35473A2A" w:rsidR="004E51A7" w:rsidRPr="000D114B" w:rsidRDefault="002A46D8" w:rsidP="005F4048">
      <w:pPr>
        <w:pStyle w:val="Titre5"/>
      </w:pPr>
      <w:bookmarkStart w:id="373" w:name="_Toc14869776"/>
      <w:r w:rsidRPr="000D114B">
        <w:t>6.1.</w:t>
      </w:r>
      <w:r w:rsidR="004B5198" w:rsidRPr="000D114B">
        <w:t>8</w:t>
      </w:r>
      <w:r w:rsidRPr="000D114B">
        <w:t xml:space="preserve">. </w:t>
      </w:r>
      <w:r w:rsidR="004E51A7" w:rsidRPr="000D114B">
        <w:t>Mise en place d’une solution de</w:t>
      </w:r>
      <w:r w:rsidR="00BE7D18" w:rsidRPr="000D114B">
        <w:t xml:space="preserve"> contournement, remplacement, </w:t>
      </w:r>
      <w:r w:rsidR="004E51A7" w:rsidRPr="000D114B">
        <w:t>substitution</w:t>
      </w:r>
      <w:bookmarkEnd w:id="373"/>
      <w:r w:rsidR="00BE7D18" w:rsidRPr="000D114B">
        <w:t xml:space="preserve"> ou définitive</w:t>
      </w:r>
    </w:p>
    <w:p w14:paraId="5F7AB305" w14:textId="77777777" w:rsidR="002A46D8" w:rsidRPr="000D114B" w:rsidRDefault="002A46D8" w:rsidP="003A29F8">
      <w:pPr>
        <w:autoSpaceDE w:val="0"/>
        <w:autoSpaceDN w:val="0"/>
        <w:adjustRightInd w:val="0"/>
        <w:rPr>
          <w:rFonts w:cs="Open Sans"/>
          <w:sz w:val="18"/>
          <w:szCs w:val="18"/>
        </w:rPr>
      </w:pPr>
    </w:p>
    <w:p w14:paraId="65195ADF" w14:textId="47EB1153" w:rsidR="004E51A7" w:rsidRPr="000D114B" w:rsidRDefault="004E51A7" w:rsidP="003A29F8">
      <w:pPr>
        <w:autoSpaceDE w:val="0"/>
        <w:autoSpaceDN w:val="0"/>
        <w:adjustRightInd w:val="0"/>
        <w:spacing w:before="120" w:after="120"/>
        <w:rPr>
          <w:rFonts w:cs="Arial"/>
        </w:rPr>
      </w:pPr>
      <w:r w:rsidRPr="000D114B">
        <w:rPr>
          <w:rFonts w:cs="Arial"/>
        </w:rPr>
        <w:t xml:space="preserve">Toute solution de contournement, remplacement ou substitution préconisée par le </w:t>
      </w:r>
      <w:r w:rsidR="00880F34">
        <w:rPr>
          <w:rFonts w:cs="Arial"/>
        </w:rPr>
        <w:t>Titulaire</w:t>
      </w:r>
      <w:r w:rsidR="00E0667A" w:rsidRPr="000D114B">
        <w:rPr>
          <w:rFonts w:cs="Arial"/>
        </w:rPr>
        <w:t xml:space="preserve"> ne doit pas diminuer </w:t>
      </w:r>
      <w:r w:rsidRPr="000D114B">
        <w:rPr>
          <w:rFonts w:cs="Arial"/>
        </w:rPr>
        <w:t xml:space="preserve">les performances et les fonctionnalités des exemplaires installés tels que prévus pour la ou le(s) version(s) en cours. Cette solution reste en place tant que la correction </w:t>
      </w:r>
      <w:r w:rsidR="00E0667A" w:rsidRPr="000D114B">
        <w:rPr>
          <w:rFonts w:cs="Arial"/>
        </w:rPr>
        <w:t xml:space="preserve">définitive </w:t>
      </w:r>
      <w:r w:rsidR="00F9332E">
        <w:rPr>
          <w:rFonts w:cs="Arial"/>
        </w:rPr>
        <w:t>n’a pas été effectuée.</w:t>
      </w:r>
    </w:p>
    <w:p w14:paraId="17AD1806" w14:textId="77777777" w:rsidR="004E51A7" w:rsidRPr="000D114B" w:rsidRDefault="004E51A7" w:rsidP="003A29F8">
      <w:pPr>
        <w:autoSpaceDE w:val="0"/>
        <w:autoSpaceDN w:val="0"/>
        <w:adjustRightInd w:val="0"/>
        <w:rPr>
          <w:rFonts w:cs="Arial"/>
        </w:rPr>
      </w:pPr>
    </w:p>
    <w:p w14:paraId="667F69A1" w14:textId="3C2B98AC" w:rsidR="004E51A7" w:rsidRPr="000D114B" w:rsidRDefault="004E51A7" w:rsidP="003A29F8">
      <w:pPr>
        <w:autoSpaceDE w:val="0"/>
        <w:autoSpaceDN w:val="0"/>
        <w:adjustRightInd w:val="0"/>
        <w:rPr>
          <w:rFonts w:cs="Arial"/>
        </w:rPr>
      </w:pPr>
      <w:r w:rsidRPr="000D114B">
        <w:rPr>
          <w:rFonts w:cs="Arial"/>
        </w:rPr>
        <w:t xml:space="preserve">En cas d’anomalie </w:t>
      </w:r>
      <w:r w:rsidR="00D954F8" w:rsidRPr="00506E40">
        <w:rPr>
          <w:rFonts w:cs="Arial"/>
        </w:rPr>
        <w:t>critique</w:t>
      </w:r>
      <w:r w:rsidR="00D954F8">
        <w:rPr>
          <w:rFonts w:cs="Arial"/>
        </w:rPr>
        <w:t xml:space="preserve"> ou </w:t>
      </w:r>
      <w:r w:rsidRPr="000D114B">
        <w:rPr>
          <w:rFonts w:cs="Arial"/>
        </w:rPr>
        <w:t xml:space="preserve">bloquante pour laquelle il n’existe pas de correction lors de la demande d’intervention de l’AP-HP, le </w:t>
      </w:r>
      <w:r w:rsidR="00880F34">
        <w:rPr>
          <w:rFonts w:cs="Arial"/>
        </w:rPr>
        <w:t>Titulaire</w:t>
      </w:r>
      <w:r w:rsidRPr="000D114B">
        <w:rPr>
          <w:rFonts w:cs="Arial"/>
        </w:rPr>
        <w:t xml:space="preserve"> dispose d’un délai maximum de </w:t>
      </w:r>
      <w:r w:rsidR="00AD62B5" w:rsidRPr="000D114B">
        <w:rPr>
          <w:rFonts w:cs="Arial"/>
        </w:rPr>
        <w:t xml:space="preserve">quinze </w:t>
      </w:r>
      <w:r w:rsidRPr="000D114B">
        <w:rPr>
          <w:rFonts w:cs="Arial"/>
        </w:rPr>
        <w:t>(</w:t>
      </w:r>
      <w:r w:rsidR="00AD62B5" w:rsidRPr="000D114B">
        <w:rPr>
          <w:rFonts w:cs="Arial"/>
        </w:rPr>
        <w:t>15</w:t>
      </w:r>
      <w:r w:rsidRPr="000D114B">
        <w:rPr>
          <w:rFonts w:cs="Arial"/>
        </w:rPr>
        <w:t>) jours calendaires pour fournir et installer une correction définitive.</w:t>
      </w:r>
    </w:p>
    <w:p w14:paraId="10C1C0C5" w14:textId="77777777" w:rsidR="00AD62B5" w:rsidRPr="000D114B" w:rsidRDefault="00AD62B5" w:rsidP="003A29F8">
      <w:pPr>
        <w:autoSpaceDE w:val="0"/>
        <w:autoSpaceDN w:val="0"/>
        <w:adjustRightInd w:val="0"/>
        <w:rPr>
          <w:rFonts w:cs="Arial"/>
        </w:rPr>
      </w:pPr>
    </w:p>
    <w:p w14:paraId="6AF67444" w14:textId="08F68030" w:rsidR="00AD62B5" w:rsidRPr="000D114B" w:rsidRDefault="00AD62B5" w:rsidP="003A29F8">
      <w:pPr>
        <w:autoSpaceDE w:val="0"/>
        <w:autoSpaceDN w:val="0"/>
        <w:adjustRightInd w:val="0"/>
        <w:rPr>
          <w:rFonts w:cs="Arial"/>
        </w:rPr>
      </w:pPr>
      <w:r w:rsidRPr="000D114B">
        <w:rPr>
          <w:rFonts w:cs="Arial"/>
        </w:rPr>
        <w:t xml:space="preserve">En cas d’anomalie majeure pour laquelle il n’existe pas de correction lors de la demande d’intervention de l’AP-HP, le </w:t>
      </w:r>
      <w:r w:rsidR="00880F34">
        <w:rPr>
          <w:rFonts w:cs="Arial"/>
        </w:rPr>
        <w:t>Titulaire</w:t>
      </w:r>
      <w:r w:rsidRPr="000D114B">
        <w:rPr>
          <w:rFonts w:cs="Arial"/>
        </w:rPr>
        <w:t xml:space="preserve"> dispose d’un délai maximum de trente (30) jours calendaires pour fournir et installer une correction définitive.</w:t>
      </w:r>
    </w:p>
    <w:p w14:paraId="41044252" w14:textId="2850528D" w:rsidR="004E51A7" w:rsidRPr="000D114B" w:rsidRDefault="004D240C" w:rsidP="003A29F8">
      <w:pPr>
        <w:autoSpaceDE w:val="0"/>
        <w:autoSpaceDN w:val="0"/>
        <w:adjustRightInd w:val="0"/>
        <w:rPr>
          <w:rFonts w:cs="Arial"/>
        </w:rPr>
      </w:pPr>
      <w:r w:rsidRPr="000D114B">
        <w:rPr>
          <w:rFonts w:cs="Arial"/>
        </w:rPr>
        <w:t xml:space="preserve"> </w:t>
      </w:r>
    </w:p>
    <w:p w14:paraId="5B710ECA" w14:textId="1761334C" w:rsidR="004E51A7" w:rsidRPr="000D114B" w:rsidRDefault="004E51A7" w:rsidP="003A29F8">
      <w:pPr>
        <w:autoSpaceDE w:val="0"/>
        <w:autoSpaceDN w:val="0"/>
        <w:adjustRightInd w:val="0"/>
        <w:rPr>
          <w:rFonts w:cs="Arial"/>
        </w:rPr>
      </w:pPr>
      <w:r w:rsidRPr="000D114B">
        <w:rPr>
          <w:rFonts w:cs="Arial"/>
        </w:rPr>
        <w:t xml:space="preserve">En cas d’anomalie mineure, une correction définitive est fournie </w:t>
      </w:r>
      <w:r w:rsidR="00786309" w:rsidRPr="000D114B">
        <w:rPr>
          <w:rFonts w:cs="Arial"/>
        </w:rPr>
        <w:t>dans le délai d’</w:t>
      </w:r>
      <w:r w:rsidR="008D6056" w:rsidRPr="000D114B">
        <w:rPr>
          <w:rFonts w:cs="Arial"/>
        </w:rPr>
        <w:t>un (</w:t>
      </w:r>
      <w:r w:rsidR="00786309" w:rsidRPr="000D114B">
        <w:rPr>
          <w:rFonts w:cs="Arial"/>
        </w:rPr>
        <w:t>1</w:t>
      </w:r>
      <w:r w:rsidR="008D6056" w:rsidRPr="000D114B">
        <w:rPr>
          <w:rFonts w:cs="Arial"/>
        </w:rPr>
        <w:t>)</w:t>
      </w:r>
      <w:r w:rsidR="00786309" w:rsidRPr="000D114B">
        <w:rPr>
          <w:rFonts w:cs="Arial"/>
        </w:rPr>
        <w:t xml:space="preserve"> mois calendaire, et</w:t>
      </w:r>
      <w:r w:rsidR="00747FE4" w:rsidRPr="000D114B">
        <w:rPr>
          <w:rFonts w:cs="Arial"/>
        </w:rPr>
        <w:t>, sur demande ou accord de l’AP-HP,</w:t>
      </w:r>
      <w:r w:rsidR="00786309" w:rsidRPr="000D114B">
        <w:rPr>
          <w:rFonts w:cs="Arial"/>
        </w:rPr>
        <w:t xml:space="preserve"> packagée avec d’autres versions correctives </w:t>
      </w:r>
      <w:r w:rsidR="00747FE4" w:rsidRPr="000D114B">
        <w:rPr>
          <w:rFonts w:cs="Arial"/>
        </w:rPr>
        <w:t xml:space="preserve">ou évolutives </w:t>
      </w:r>
      <w:r w:rsidR="00786309" w:rsidRPr="000D114B">
        <w:rPr>
          <w:rFonts w:cs="Arial"/>
        </w:rPr>
        <w:t xml:space="preserve">éventuellement en </w:t>
      </w:r>
      <w:r w:rsidR="00747FE4" w:rsidRPr="000D114B">
        <w:rPr>
          <w:rFonts w:cs="Arial"/>
        </w:rPr>
        <w:t>cours d’élaboration, s’il en existe</w:t>
      </w:r>
      <w:r w:rsidR="000D114B" w:rsidRPr="000D114B">
        <w:rPr>
          <w:rFonts w:cs="Arial"/>
        </w:rPr>
        <w:t>.</w:t>
      </w:r>
    </w:p>
    <w:p w14:paraId="63FD4348" w14:textId="77777777" w:rsidR="003A3269" w:rsidRPr="000D114B" w:rsidRDefault="003A3269" w:rsidP="003A29F8">
      <w:pPr>
        <w:autoSpaceDE w:val="0"/>
        <w:autoSpaceDN w:val="0"/>
        <w:adjustRightInd w:val="0"/>
        <w:rPr>
          <w:rFonts w:cs="Arial"/>
        </w:rPr>
      </w:pPr>
    </w:p>
    <w:p w14:paraId="211DB0FC" w14:textId="757BB734" w:rsidR="002412C9" w:rsidRPr="000D114B" w:rsidRDefault="002A46D8" w:rsidP="005F4048">
      <w:pPr>
        <w:pStyle w:val="Titre5"/>
      </w:pPr>
      <w:bookmarkStart w:id="374" w:name="_Toc14869777"/>
      <w:r w:rsidRPr="000D114B">
        <w:t>6.1.</w:t>
      </w:r>
      <w:r w:rsidR="004B5198" w:rsidRPr="000D114B">
        <w:t>9</w:t>
      </w:r>
      <w:r w:rsidRPr="000D114B">
        <w:t xml:space="preserve">. </w:t>
      </w:r>
      <w:r w:rsidR="004E51A7" w:rsidRPr="000D114B">
        <w:t>Modalités d’installation et des tests de conformité de version logicielle corrective</w:t>
      </w:r>
      <w:bookmarkEnd w:id="374"/>
      <w:r w:rsidR="004E51A7" w:rsidRPr="000D114B">
        <w:t xml:space="preserve"> </w:t>
      </w:r>
    </w:p>
    <w:p w14:paraId="18CF8DC0" w14:textId="77777777" w:rsidR="00731C33" w:rsidRPr="000D114B" w:rsidRDefault="00731C33" w:rsidP="003A29F8"/>
    <w:p w14:paraId="69358F98" w14:textId="6AB6BD67" w:rsidR="004E51A7" w:rsidRPr="000D114B" w:rsidRDefault="00BF725E" w:rsidP="003A29F8">
      <w:pPr>
        <w:autoSpaceDE w:val="0"/>
        <w:autoSpaceDN w:val="0"/>
        <w:adjustRightInd w:val="0"/>
        <w:rPr>
          <w:rFonts w:cs="Arial"/>
        </w:rPr>
      </w:pPr>
      <w:r w:rsidRPr="000D114B">
        <w:rPr>
          <w:rFonts w:cs="Arial"/>
        </w:rPr>
        <w:t>L</w:t>
      </w:r>
      <w:r w:rsidR="004E51A7" w:rsidRPr="000D114B">
        <w:rPr>
          <w:rFonts w:cs="Arial"/>
        </w:rPr>
        <w:t xml:space="preserve">e </w:t>
      </w:r>
      <w:r w:rsidR="00880F34">
        <w:rPr>
          <w:rFonts w:cs="Arial"/>
        </w:rPr>
        <w:t>Titulaire</w:t>
      </w:r>
      <w:r w:rsidR="004E51A7" w:rsidRPr="000D114B">
        <w:rPr>
          <w:rFonts w:cs="Arial"/>
        </w:rPr>
        <w:t xml:space="preserve"> livre le patch correctif et la procédure d’installation de ce patch (version logicielle corrective) à l’</w:t>
      </w:r>
      <w:r w:rsidR="004E51A7" w:rsidRPr="000D114B">
        <w:rPr>
          <w:rFonts w:cs="Arial"/>
          <w:caps/>
        </w:rPr>
        <w:t>AP-HP</w:t>
      </w:r>
      <w:r w:rsidR="004E51A7" w:rsidRPr="000D114B">
        <w:rPr>
          <w:rFonts w:cs="Arial"/>
        </w:rPr>
        <w:t xml:space="preserve"> qui effectue l’installation et qui procède à des tests de conformité.</w:t>
      </w:r>
      <w:r w:rsidR="004773E0" w:rsidRPr="000D114B">
        <w:rPr>
          <w:rFonts w:cs="Arial"/>
        </w:rPr>
        <w:t xml:space="preserve"> </w:t>
      </w:r>
    </w:p>
    <w:p w14:paraId="46D2B314" w14:textId="77777777" w:rsidR="004E51A7" w:rsidRPr="000D114B" w:rsidRDefault="004E51A7" w:rsidP="003A29F8">
      <w:pPr>
        <w:autoSpaceDE w:val="0"/>
        <w:autoSpaceDN w:val="0"/>
        <w:adjustRightInd w:val="0"/>
        <w:spacing w:before="120" w:after="120"/>
        <w:rPr>
          <w:rFonts w:cs="Arial"/>
        </w:rPr>
      </w:pPr>
      <w:r w:rsidRPr="000D114B">
        <w:rPr>
          <w:rFonts w:cs="Arial"/>
        </w:rPr>
        <w:t>Les tests de conformité du patch correctif ont pour objet de constater que le patch, une fois installé sur la plate-forme de tests de l’AP-HP, corrige bien les anomalies recensées.</w:t>
      </w:r>
    </w:p>
    <w:p w14:paraId="1C2CDF95" w14:textId="77777777" w:rsidR="004E51A7" w:rsidRPr="000D114B" w:rsidRDefault="004E51A7" w:rsidP="003A29F8">
      <w:pPr>
        <w:autoSpaceDE w:val="0"/>
        <w:autoSpaceDN w:val="0"/>
        <w:adjustRightInd w:val="0"/>
        <w:rPr>
          <w:rFonts w:cs="Arial"/>
        </w:rPr>
      </w:pPr>
      <w:r w:rsidRPr="000D114B">
        <w:rPr>
          <w:rFonts w:cs="Arial"/>
        </w:rPr>
        <w:t>L’AP-HP procède donc à une campagne de qualification pour vérifier :</w:t>
      </w:r>
    </w:p>
    <w:p w14:paraId="008A1E64" w14:textId="7E315787" w:rsidR="004E51A7" w:rsidRPr="000D114B" w:rsidRDefault="003959DE" w:rsidP="00386747">
      <w:pPr>
        <w:pStyle w:val="Paragraphedeliste"/>
        <w:numPr>
          <w:ilvl w:val="1"/>
          <w:numId w:val="41"/>
        </w:numPr>
        <w:ind w:left="567" w:hanging="367"/>
      </w:pPr>
      <w:r w:rsidRPr="000D114B">
        <w:t>L</w:t>
      </w:r>
      <w:r w:rsidR="004E51A7" w:rsidRPr="000D114B">
        <w:t>a présence et le bon fonctionnement de l'ensemble des fonctionnalités de la précédente version</w:t>
      </w:r>
      <w:r w:rsidR="004E3695" w:rsidRPr="000D114B">
        <w:t> ;</w:t>
      </w:r>
    </w:p>
    <w:p w14:paraId="4DBC8BD7" w14:textId="4DE357A7" w:rsidR="004E51A7" w:rsidRPr="000D114B" w:rsidRDefault="003959DE" w:rsidP="00386747">
      <w:pPr>
        <w:pStyle w:val="Paragraphedeliste"/>
        <w:numPr>
          <w:ilvl w:val="1"/>
          <w:numId w:val="41"/>
        </w:numPr>
        <w:ind w:left="567" w:hanging="367"/>
      </w:pPr>
      <w:r w:rsidRPr="000D114B">
        <w:t>L</w:t>
      </w:r>
      <w:r w:rsidR="004E51A7" w:rsidRPr="000D114B">
        <w:t>a présence et le bon fonctionnement de l'ensemble des nouvelles corrections,</w:t>
      </w:r>
    </w:p>
    <w:p w14:paraId="554D82B5" w14:textId="008948A2" w:rsidR="004E51A7" w:rsidRPr="000D114B" w:rsidRDefault="003959DE" w:rsidP="00386747">
      <w:pPr>
        <w:pStyle w:val="Paragraphedeliste"/>
        <w:numPr>
          <w:ilvl w:val="1"/>
          <w:numId w:val="41"/>
        </w:numPr>
        <w:ind w:left="567" w:hanging="367"/>
      </w:pPr>
      <w:r w:rsidRPr="000D114B">
        <w:t>L</w:t>
      </w:r>
      <w:r w:rsidR="004E51A7" w:rsidRPr="000D114B">
        <w:t>es tests de performance</w:t>
      </w:r>
      <w:r w:rsidR="004773E0" w:rsidRPr="000D114B">
        <w:t xml:space="preserve"> si nécessaire</w:t>
      </w:r>
      <w:r w:rsidR="004E3695" w:rsidRPr="000D114B">
        <w:t> ;</w:t>
      </w:r>
    </w:p>
    <w:p w14:paraId="199C49A0" w14:textId="727BE35A" w:rsidR="004E51A7" w:rsidRPr="000D114B" w:rsidRDefault="003959DE" w:rsidP="00386747">
      <w:pPr>
        <w:pStyle w:val="Paragraphedeliste"/>
        <w:numPr>
          <w:ilvl w:val="1"/>
          <w:numId w:val="41"/>
        </w:numPr>
        <w:ind w:left="567" w:hanging="367"/>
      </w:pPr>
      <w:r w:rsidRPr="000D114B">
        <w:t>L</w:t>
      </w:r>
      <w:r w:rsidR="004E51A7" w:rsidRPr="000D114B">
        <w:t>es procédures et la bonne exécution de l’installation</w:t>
      </w:r>
      <w:r w:rsidR="004E3695" w:rsidRPr="000D114B">
        <w:t> ;</w:t>
      </w:r>
    </w:p>
    <w:p w14:paraId="1BC139DF" w14:textId="14C9F19B" w:rsidR="004E51A7" w:rsidRPr="000D114B" w:rsidRDefault="003959DE" w:rsidP="00386747">
      <w:pPr>
        <w:pStyle w:val="Paragraphedeliste"/>
        <w:numPr>
          <w:ilvl w:val="1"/>
          <w:numId w:val="41"/>
        </w:numPr>
        <w:ind w:left="567" w:hanging="367"/>
      </w:pPr>
      <w:r w:rsidRPr="000D114B">
        <w:t>L</w:t>
      </w:r>
      <w:r w:rsidR="004E51A7" w:rsidRPr="000D114B">
        <w:t>a conformité des documents livrés</w:t>
      </w:r>
      <w:r w:rsidR="004E3695" w:rsidRPr="000D114B">
        <w:t> ;</w:t>
      </w:r>
    </w:p>
    <w:p w14:paraId="5ED5E312" w14:textId="15ED5E62" w:rsidR="004E51A7" w:rsidRPr="000D114B" w:rsidRDefault="004E51A7" w:rsidP="00386747">
      <w:pPr>
        <w:pStyle w:val="Paragraphedeliste"/>
        <w:numPr>
          <w:ilvl w:val="1"/>
          <w:numId w:val="41"/>
        </w:numPr>
        <w:ind w:left="567" w:hanging="367"/>
      </w:pPr>
      <w:r w:rsidRPr="000D114B">
        <w:t xml:space="preserve">La durée de cette qualification sera de </w:t>
      </w:r>
      <w:r w:rsidR="00B927CA">
        <w:t>3</w:t>
      </w:r>
      <w:r w:rsidR="004D240C" w:rsidRPr="000D114B">
        <w:t xml:space="preserve"> mois</w:t>
      </w:r>
      <w:r w:rsidRPr="000D114B">
        <w:t xml:space="preserve"> maximum.</w:t>
      </w:r>
    </w:p>
    <w:p w14:paraId="4E75192F" w14:textId="6CCA837E" w:rsidR="004E51A7" w:rsidRPr="000D114B" w:rsidRDefault="004E51A7" w:rsidP="003A29F8">
      <w:pPr>
        <w:autoSpaceDE w:val="0"/>
        <w:autoSpaceDN w:val="0"/>
        <w:adjustRightInd w:val="0"/>
        <w:spacing w:before="120" w:after="120"/>
        <w:rPr>
          <w:rFonts w:cs="Arial"/>
        </w:rPr>
      </w:pPr>
      <w:r w:rsidRPr="000D114B">
        <w:rPr>
          <w:rFonts w:cs="Arial"/>
        </w:rPr>
        <w:t xml:space="preserve">Si ces tests sont positifs, l’AP-HP prononce la vérification positive d’aptitude ; ce patch correctif peut donc être installé </w:t>
      </w:r>
      <w:r w:rsidR="00F700C0" w:rsidRPr="000D114B">
        <w:rPr>
          <w:rFonts w:cs="Arial"/>
        </w:rPr>
        <w:t xml:space="preserve">par </w:t>
      </w:r>
      <w:r w:rsidRPr="000D114B">
        <w:rPr>
          <w:rFonts w:cs="Arial"/>
        </w:rPr>
        <w:t>l’AP-HP sur l</w:t>
      </w:r>
      <w:r w:rsidR="00F700C0" w:rsidRPr="000D114B">
        <w:rPr>
          <w:rFonts w:cs="Arial"/>
        </w:rPr>
        <w:t>a</w:t>
      </w:r>
      <w:r w:rsidRPr="000D114B">
        <w:rPr>
          <w:rFonts w:cs="Arial"/>
        </w:rPr>
        <w:t xml:space="preserve"> plate-forme de production conformément aux procédures de mise en exploitation en vigueur à l’AP-HP. </w:t>
      </w:r>
    </w:p>
    <w:p w14:paraId="7D53EC46" w14:textId="6089795E" w:rsidR="004E51A7" w:rsidRPr="000D114B" w:rsidRDefault="004E51A7" w:rsidP="003A29F8">
      <w:pPr>
        <w:autoSpaceDE w:val="0"/>
        <w:autoSpaceDN w:val="0"/>
        <w:adjustRightInd w:val="0"/>
        <w:spacing w:before="120" w:after="120"/>
        <w:rPr>
          <w:rFonts w:cs="Arial"/>
        </w:rPr>
      </w:pPr>
      <w:r w:rsidRPr="000D114B">
        <w:rPr>
          <w:rFonts w:cs="Arial"/>
        </w:rPr>
        <w:t xml:space="preserve">En cas de tests négatifs, le </w:t>
      </w:r>
      <w:r w:rsidR="00880F34">
        <w:rPr>
          <w:rFonts w:cs="Arial"/>
        </w:rPr>
        <w:t>Titulaire</w:t>
      </w:r>
      <w:r w:rsidRPr="000D114B">
        <w:rPr>
          <w:rFonts w:cs="Arial"/>
        </w:rPr>
        <w:t xml:space="preserve"> dispose d'un délai maximum de </w:t>
      </w:r>
      <w:r w:rsidR="004E3695" w:rsidRPr="000D114B">
        <w:rPr>
          <w:rFonts w:cs="Arial"/>
        </w:rPr>
        <w:t>quinze (</w:t>
      </w:r>
      <w:r w:rsidRPr="000D114B">
        <w:rPr>
          <w:rFonts w:cs="Arial"/>
        </w:rPr>
        <w:t>15</w:t>
      </w:r>
      <w:r w:rsidR="004E3695" w:rsidRPr="000D114B">
        <w:rPr>
          <w:rFonts w:cs="Arial"/>
        </w:rPr>
        <w:t>)</w:t>
      </w:r>
      <w:r w:rsidRPr="000D114B">
        <w:rPr>
          <w:rFonts w:cs="Arial"/>
        </w:rPr>
        <w:t xml:space="preserve"> jours ouvrés pour effectuer une nouvelle livraison.</w:t>
      </w:r>
    </w:p>
    <w:p w14:paraId="179C2F38" w14:textId="20424A5B" w:rsidR="004E51A7" w:rsidRPr="000D114B" w:rsidRDefault="004E51A7" w:rsidP="003A29F8">
      <w:pPr>
        <w:autoSpaceDE w:val="0"/>
        <w:autoSpaceDN w:val="0"/>
        <w:adjustRightInd w:val="0"/>
        <w:rPr>
          <w:rFonts w:cs="Arial"/>
        </w:rPr>
      </w:pPr>
      <w:r w:rsidRPr="000D114B">
        <w:rPr>
          <w:rFonts w:cs="Arial"/>
        </w:rPr>
        <w:lastRenderedPageBreak/>
        <w:t xml:space="preserve">L’AP-HP procède à de nouveaux tests de la nouvelle installation en fonction des observations qu’elle aura précédemment formulées, et dispose d'un délai de </w:t>
      </w:r>
      <w:r w:rsidR="00B927CA">
        <w:rPr>
          <w:rFonts w:cs="Arial"/>
        </w:rPr>
        <w:t>3</w:t>
      </w:r>
      <w:r w:rsidR="004D240C" w:rsidRPr="000D114B">
        <w:rPr>
          <w:rFonts w:cs="Arial"/>
        </w:rPr>
        <w:t xml:space="preserve"> mois</w:t>
      </w:r>
      <w:r w:rsidRPr="000D114B">
        <w:rPr>
          <w:rFonts w:cs="Arial"/>
        </w:rPr>
        <w:t xml:space="preserve"> maximum pour prononcer :</w:t>
      </w:r>
    </w:p>
    <w:p w14:paraId="5DCC3F80" w14:textId="17635FD1" w:rsidR="004E51A7" w:rsidRPr="000D114B" w:rsidRDefault="003959DE" w:rsidP="00386747">
      <w:pPr>
        <w:pStyle w:val="Paragraphedeliste"/>
        <w:numPr>
          <w:ilvl w:val="1"/>
          <w:numId w:val="41"/>
        </w:numPr>
        <w:ind w:left="567" w:hanging="367"/>
      </w:pPr>
      <w:r w:rsidRPr="000D114B">
        <w:t>S</w:t>
      </w:r>
      <w:r w:rsidR="004E51A7" w:rsidRPr="000D114B">
        <w:t>oit la vérification d'aptitude positive de la nouvelle installation</w:t>
      </w:r>
      <w:r w:rsidR="004E3695" w:rsidRPr="000D114B">
        <w:t> ;</w:t>
      </w:r>
    </w:p>
    <w:p w14:paraId="7FACE843" w14:textId="1CC75730" w:rsidR="004E51A7" w:rsidRPr="000D114B" w:rsidRDefault="003959DE" w:rsidP="00386747">
      <w:pPr>
        <w:pStyle w:val="Paragraphedeliste"/>
        <w:numPr>
          <w:ilvl w:val="1"/>
          <w:numId w:val="41"/>
        </w:numPr>
        <w:ind w:left="567" w:hanging="367"/>
      </w:pPr>
      <w:r w:rsidRPr="000D114B">
        <w:t>S</w:t>
      </w:r>
      <w:r w:rsidR="004E51A7" w:rsidRPr="000D114B">
        <w:t>oit son rejet.</w:t>
      </w:r>
    </w:p>
    <w:p w14:paraId="5DFA99BD" w14:textId="3CC4390C" w:rsidR="003B5E81" w:rsidRDefault="003B5E81">
      <w:pPr>
        <w:jc w:val="left"/>
        <w:rPr>
          <w:rFonts w:cs="Arial"/>
          <w:sz w:val="22"/>
          <w:szCs w:val="22"/>
        </w:rPr>
      </w:pPr>
    </w:p>
    <w:p w14:paraId="71E8D3DB" w14:textId="4E364D74" w:rsidR="004E51A7" w:rsidRPr="000D114B" w:rsidRDefault="00372C55" w:rsidP="005E2FFB">
      <w:pPr>
        <w:pStyle w:val="Titre3"/>
      </w:pPr>
      <w:bookmarkStart w:id="375" w:name="_Toc53131418"/>
      <w:bookmarkStart w:id="376" w:name="_Toc14869778"/>
      <w:bookmarkStart w:id="377" w:name="_Toc194067160"/>
      <w:r w:rsidRPr="000D114B">
        <w:t xml:space="preserve">6.2- </w:t>
      </w:r>
      <w:r w:rsidR="004E51A7" w:rsidRPr="000D114B">
        <w:t>Modalités d’exécution de la ma</w:t>
      </w:r>
      <w:r w:rsidR="00C93FD0" w:rsidRPr="000D114B">
        <w:t>intenance évolutive éditeur</w:t>
      </w:r>
      <w:bookmarkEnd w:id="375"/>
      <w:bookmarkEnd w:id="377"/>
      <w:r w:rsidR="004E3695" w:rsidRPr="000D114B">
        <w:t xml:space="preserve"> </w:t>
      </w:r>
      <w:bookmarkEnd w:id="376"/>
    </w:p>
    <w:p w14:paraId="0C145D7E" w14:textId="05DA02A7" w:rsidR="004E51A7" w:rsidRPr="000D114B" w:rsidRDefault="004E51A7" w:rsidP="003A29F8">
      <w:pPr>
        <w:autoSpaceDE w:val="0"/>
        <w:autoSpaceDN w:val="0"/>
        <w:adjustRightInd w:val="0"/>
        <w:spacing w:before="120" w:after="120"/>
        <w:rPr>
          <w:rFonts w:cs="Arial"/>
        </w:rPr>
      </w:pPr>
      <w:r w:rsidRPr="000D114B">
        <w:rPr>
          <w:rFonts w:cs="Arial"/>
        </w:rPr>
        <w:t xml:space="preserve">La maintenance évolutive et/ou réglementaire inclut la fourniture, selon un calendrier défini en accord avec le </w:t>
      </w:r>
      <w:r w:rsidR="00880F34">
        <w:rPr>
          <w:rFonts w:cs="Arial"/>
        </w:rPr>
        <w:t>Titulaire</w:t>
      </w:r>
      <w:r w:rsidRPr="000D114B">
        <w:rPr>
          <w:rFonts w:cs="Arial"/>
        </w:rPr>
        <w:t>, des mises à jour et nouvelles versions, sur la plate-forme dédiée de l’AP-HP.</w:t>
      </w:r>
    </w:p>
    <w:p w14:paraId="045351AA" w14:textId="24C8B41F" w:rsidR="004E51A7" w:rsidRPr="000D114B" w:rsidRDefault="004E51A7" w:rsidP="003A29F8">
      <w:pPr>
        <w:autoSpaceDE w:val="0"/>
        <w:autoSpaceDN w:val="0"/>
        <w:adjustRightInd w:val="0"/>
        <w:spacing w:before="120" w:after="120"/>
        <w:rPr>
          <w:rFonts w:cs="Arial"/>
        </w:rPr>
      </w:pPr>
      <w:r w:rsidRPr="000D114B">
        <w:rPr>
          <w:rFonts w:cs="Arial"/>
        </w:rPr>
        <w:t xml:space="preserve">Les mises à jour et les nouvelles versions </w:t>
      </w:r>
      <w:r w:rsidR="002A46D8" w:rsidRPr="000D114B">
        <w:rPr>
          <w:rFonts w:cs="Arial"/>
        </w:rPr>
        <w:t>du logiciel</w:t>
      </w:r>
      <w:r w:rsidRPr="000D114B">
        <w:rPr>
          <w:rFonts w:cs="Arial"/>
        </w:rPr>
        <w:t xml:space="preserve"> prennent en compte les aspects :</w:t>
      </w:r>
    </w:p>
    <w:p w14:paraId="0B70A4A7" w14:textId="64159F21" w:rsidR="004E51A7" w:rsidRPr="000D114B" w:rsidRDefault="003959DE" w:rsidP="00386747">
      <w:pPr>
        <w:pStyle w:val="Paragraphedeliste"/>
        <w:numPr>
          <w:ilvl w:val="1"/>
          <w:numId w:val="41"/>
        </w:numPr>
        <w:ind w:left="567" w:hanging="367"/>
      </w:pPr>
      <w:r w:rsidRPr="000D114B">
        <w:t>F</w:t>
      </w:r>
      <w:r w:rsidR="00E0667A" w:rsidRPr="000D114B">
        <w:t>onctionnels et techniques ;</w:t>
      </w:r>
    </w:p>
    <w:p w14:paraId="260A0EC0" w14:textId="46243302" w:rsidR="004E3695" w:rsidRPr="000D114B" w:rsidRDefault="003959DE" w:rsidP="00386747">
      <w:pPr>
        <w:pStyle w:val="Paragraphedeliste"/>
        <w:numPr>
          <w:ilvl w:val="1"/>
          <w:numId w:val="41"/>
        </w:numPr>
        <w:ind w:left="567" w:hanging="367"/>
      </w:pPr>
      <w:r w:rsidRPr="000D114B">
        <w:t>L</w:t>
      </w:r>
      <w:r w:rsidR="004E3695" w:rsidRPr="000D114B">
        <w:t>égaux et réglementaires pour le périmètre du cahier des charges</w:t>
      </w:r>
    </w:p>
    <w:p w14:paraId="121B70CA" w14:textId="77777777" w:rsidR="004E51A7" w:rsidRPr="000D114B" w:rsidRDefault="004E51A7" w:rsidP="003A29F8">
      <w:pPr>
        <w:autoSpaceDE w:val="0"/>
        <w:autoSpaceDN w:val="0"/>
        <w:adjustRightInd w:val="0"/>
        <w:spacing w:before="120" w:after="120"/>
        <w:rPr>
          <w:rFonts w:cs="Arial"/>
        </w:rPr>
      </w:pPr>
      <w:r w:rsidRPr="000D114B">
        <w:rPr>
          <w:rFonts w:cs="Arial"/>
        </w:rPr>
        <w:t>Aucune nouvelle version n'est installée sans l’agrément de l’</w:t>
      </w:r>
      <w:r w:rsidRPr="000D114B">
        <w:rPr>
          <w:rFonts w:cs="Arial"/>
          <w:caps/>
        </w:rPr>
        <w:t>AP-HP</w:t>
      </w:r>
      <w:r w:rsidRPr="000D114B">
        <w:rPr>
          <w:rFonts w:cs="Arial"/>
        </w:rPr>
        <w:t>. Chaque nouvelle version dispose impérativement des fonctionnalités équivalentes à la version précédente.</w:t>
      </w:r>
    </w:p>
    <w:p w14:paraId="64254DF9" w14:textId="77777777" w:rsidR="004E51A7" w:rsidRPr="000D114B" w:rsidRDefault="004E51A7" w:rsidP="003A29F8">
      <w:pPr>
        <w:rPr>
          <w:rFonts w:cs="Arial"/>
          <w:b/>
        </w:rPr>
      </w:pPr>
      <w:r w:rsidRPr="000D114B">
        <w:rPr>
          <w:rFonts w:cs="Arial"/>
        </w:rPr>
        <w:t>Chaque livraison, en fonction de son contenu doit contenir tout ou partie des livrables suivants :</w:t>
      </w:r>
    </w:p>
    <w:p w14:paraId="062D228D" w14:textId="04929ED0" w:rsidR="004E51A7" w:rsidRPr="000D114B" w:rsidRDefault="004E51A7" w:rsidP="00386747">
      <w:pPr>
        <w:pStyle w:val="Paragraphedeliste"/>
        <w:numPr>
          <w:ilvl w:val="1"/>
          <w:numId w:val="41"/>
        </w:numPr>
        <w:ind w:left="567" w:hanging="367"/>
      </w:pPr>
      <w:r w:rsidRPr="000D114B">
        <w:t xml:space="preserve">les </w:t>
      </w:r>
      <w:r w:rsidR="00E0667A" w:rsidRPr="000D114B">
        <w:t>composants logiciels mis à jour ;</w:t>
      </w:r>
    </w:p>
    <w:p w14:paraId="0C932D94" w14:textId="3507805E" w:rsidR="004E51A7" w:rsidRPr="000D114B" w:rsidRDefault="004E51A7" w:rsidP="00386747">
      <w:pPr>
        <w:pStyle w:val="Paragraphedeliste"/>
        <w:numPr>
          <w:ilvl w:val="1"/>
          <w:numId w:val="41"/>
        </w:numPr>
        <w:ind w:left="567" w:hanging="367"/>
      </w:pPr>
      <w:r w:rsidRPr="000D114B">
        <w:t>la procédure d’installation</w:t>
      </w:r>
      <w:r w:rsidR="00E0667A" w:rsidRPr="000D114B">
        <w:t> ;</w:t>
      </w:r>
    </w:p>
    <w:p w14:paraId="05483CA5" w14:textId="464302BB" w:rsidR="004E51A7" w:rsidRPr="000D114B" w:rsidRDefault="004E51A7" w:rsidP="00386747">
      <w:pPr>
        <w:pStyle w:val="Paragraphedeliste"/>
        <w:numPr>
          <w:ilvl w:val="1"/>
          <w:numId w:val="41"/>
        </w:numPr>
        <w:ind w:left="567" w:hanging="367"/>
      </w:pPr>
      <w:r w:rsidRPr="000D114B">
        <w:t>les mises à jour éventuelle</w:t>
      </w:r>
      <w:r w:rsidR="00E0667A" w:rsidRPr="000D114B">
        <w:t>s des procédures d’exploitation ;</w:t>
      </w:r>
    </w:p>
    <w:p w14:paraId="3F4B2A0F" w14:textId="5AE2D900" w:rsidR="004E51A7" w:rsidRPr="000D114B" w:rsidRDefault="004E51A7" w:rsidP="00386747">
      <w:pPr>
        <w:pStyle w:val="Paragraphedeliste"/>
        <w:numPr>
          <w:ilvl w:val="1"/>
          <w:numId w:val="41"/>
        </w:numPr>
        <w:ind w:left="567" w:hanging="367"/>
      </w:pPr>
      <w:r w:rsidRPr="000D114B">
        <w:t>l</w:t>
      </w:r>
      <w:r w:rsidR="00E0667A" w:rsidRPr="000D114B">
        <w:t>a liste des anomalies corrigées ;</w:t>
      </w:r>
    </w:p>
    <w:p w14:paraId="41994A0E" w14:textId="104C0C09" w:rsidR="004E51A7" w:rsidRPr="000D114B" w:rsidRDefault="004E51A7" w:rsidP="00386747">
      <w:pPr>
        <w:pStyle w:val="Paragraphedeliste"/>
        <w:numPr>
          <w:ilvl w:val="1"/>
          <w:numId w:val="41"/>
        </w:numPr>
        <w:ind w:left="567" w:hanging="367"/>
      </w:pPr>
      <w:r w:rsidRPr="000D114B">
        <w:t>la liste des nouvelles fonctionnalité</w:t>
      </w:r>
      <w:r w:rsidR="00E0667A" w:rsidRPr="000D114B">
        <w:t>s ;</w:t>
      </w:r>
    </w:p>
    <w:p w14:paraId="30BAD54D" w14:textId="67E84CB7" w:rsidR="004E51A7" w:rsidRPr="000D114B" w:rsidRDefault="004E51A7" w:rsidP="00386747">
      <w:pPr>
        <w:pStyle w:val="Paragraphedeliste"/>
        <w:numPr>
          <w:ilvl w:val="1"/>
          <w:numId w:val="41"/>
        </w:numPr>
        <w:ind w:left="567" w:hanging="367"/>
      </w:pPr>
      <w:r w:rsidRPr="000D114B">
        <w:t>les impacts techniques</w:t>
      </w:r>
      <w:r w:rsidR="00E0667A" w:rsidRPr="000D114B">
        <w:t> ;</w:t>
      </w:r>
    </w:p>
    <w:p w14:paraId="5683D443" w14:textId="2944E05B" w:rsidR="004E3695" w:rsidRPr="000D114B" w:rsidRDefault="004E51A7" w:rsidP="00386747">
      <w:pPr>
        <w:pStyle w:val="Paragraphedeliste"/>
        <w:numPr>
          <w:ilvl w:val="1"/>
          <w:numId w:val="41"/>
        </w:numPr>
        <w:ind w:left="567" w:hanging="367"/>
      </w:pPr>
      <w:r w:rsidRPr="000D114B">
        <w:t>les manuels utilisateurs, administrateurs mis à jour</w:t>
      </w:r>
      <w:r w:rsidR="00E0667A" w:rsidRPr="000D114B">
        <w:t>.</w:t>
      </w:r>
      <w:bookmarkStart w:id="378" w:name="_Toc14869779"/>
      <w:r w:rsidR="00914E16" w:rsidRPr="000D114B">
        <w:t xml:space="preserve"> </w:t>
      </w:r>
    </w:p>
    <w:p w14:paraId="5E14AA95" w14:textId="77777777" w:rsidR="00914E16" w:rsidRPr="000D114B" w:rsidRDefault="00914E16" w:rsidP="003A29F8">
      <w:pPr>
        <w:ind w:left="502"/>
      </w:pPr>
    </w:p>
    <w:p w14:paraId="6C011D3E" w14:textId="294B388D" w:rsidR="004E51A7" w:rsidRPr="000D114B" w:rsidRDefault="002A46D8" w:rsidP="005F4048">
      <w:pPr>
        <w:pStyle w:val="Titre5"/>
      </w:pPr>
      <w:r w:rsidRPr="000D114B">
        <w:t>6.2.</w:t>
      </w:r>
      <w:r w:rsidR="005F50CC" w:rsidRPr="000D114B">
        <w:t>1</w:t>
      </w:r>
      <w:r w:rsidRPr="000D114B">
        <w:t xml:space="preserve">. </w:t>
      </w:r>
      <w:bookmarkEnd w:id="378"/>
      <w:r w:rsidR="00637A7F">
        <w:t>Arrêt de maintenance de Progesa II</w:t>
      </w:r>
    </w:p>
    <w:p w14:paraId="01CBB409" w14:textId="22C3E657" w:rsidR="004E51A7" w:rsidRPr="000D114B" w:rsidRDefault="004E51A7" w:rsidP="003A29F8">
      <w:pPr>
        <w:autoSpaceDE w:val="0"/>
        <w:autoSpaceDN w:val="0"/>
        <w:adjustRightInd w:val="0"/>
        <w:spacing w:before="120" w:after="120"/>
        <w:rPr>
          <w:rFonts w:cs="Arial"/>
        </w:rPr>
      </w:pPr>
      <w:r w:rsidRPr="000D114B">
        <w:rPr>
          <w:rFonts w:cs="Arial"/>
        </w:rPr>
        <w:t xml:space="preserve">Le </w:t>
      </w:r>
      <w:r w:rsidR="00880F34">
        <w:rPr>
          <w:rFonts w:cs="Arial"/>
        </w:rPr>
        <w:t>Titulaire</w:t>
      </w:r>
      <w:r w:rsidRPr="000D114B">
        <w:rPr>
          <w:rFonts w:cs="Arial"/>
        </w:rPr>
        <w:t xml:space="preserve"> signale à l’AP-HP </w:t>
      </w:r>
      <w:r w:rsidR="00637A7F">
        <w:rPr>
          <w:rFonts w:cs="Arial"/>
        </w:rPr>
        <w:t>qu’il arrête</w:t>
      </w:r>
      <w:r w:rsidR="00A876D3">
        <w:rPr>
          <w:rFonts w:cs="Arial"/>
        </w:rPr>
        <w:t>ra</w:t>
      </w:r>
      <w:r w:rsidR="00637A7F">
        <w:rPr>
          <w:rFonts w:cs="Arial"/>
        </w:rPr>
        <w:t xml:space="preserve"> définitivement toute maintenance de Progesa II version 9.8.1.2 à l’issue du présent marché, cette version n’étant plus commercialisée. Il assure</w:t>
      </w:r>
      <w:r w:rsidR="00A876D3">
        <w:rPr>
          <w:rFonts w:cs="Arial"/>
        </w:rPr>
        <w:t>ra</w:t>
      </w:r>
      <w:r w:rsidR="00637A7F">
        <w:rPr>
          <w:rFonts w:cs="Arial"/>
        </w:rPr>
        <w:t xml:space="preserve"> uniquement la maintenance </w:t>
      </w:r>
      <w:r w:rsidRPr="000D114B">
        <w:rPr>
          <w:rFonts w:cs="Arial"/>
        </w:rPr>
        <w:t>du logiciel</w:t>
      </w:r>
      <w:r w:rsidR="00637A7F">
        <w:rPr>
          <w:rFonts w:cs="Arial"/>
        </w:rPr>
        <w:t xml:space="preserve">, Progesa </w:t>
      </w:r>
      <w:r w:rsidR="001262DA">
        <w:rPr>
          <w:rFonts w:cs="Arial"/>
        </w:rPr>
        <w:t xml:space="preserve">version </w:t>
      </w:r>
      <w:r w:rsidR="00637A7F">
        <w:rPr>
          <w:rFonts w:cs="Arial"/>
        </w:rPr>
        <w:t>Web</w:t>
      </w:r>
      <w:r w:rsidR="006876E8">
        <w:rPr>
          <w:rFonts w:cs="Arial"/>
        </w:rPr>
        <w:t xml:space="preserve"> à la fin du présent marché</w:t>
      </w:r>
      <w:r w:rsidRPr="000D114B">
        <w:rPr>
          <w:rFonts w:cs="Arial"/>
        </w:rPr>
        <w:t>.</w:t>
      </w:r>
    </w:p>
    <w:p w14:paraId="7C782D83" w14:textId="77777777" w:rsidR="00BB1A95" w:rsidRPr="00D82212" w:rsidRDefault="00BB1A95" w:rsidP="003A29F8">
      <w:pPr>
        <w:ind w:left="502"/>
      </w:pPr>
    </w:p>
    <w:p w14:paraId="7F9E34B5" w14:textId="4617E305" w:rsidR="004E51A7" w:rsidRPr="00D82212" w:rsidRDefault="002A46D8" w:rsidP="005F4048">
      <w:pPr>
        <w:pStyle w:val="Titre5"/>
      </w:pPr>
      <w:bookmarkStart w:id="379" w:name="_Toc14869780"/>
      <w:r w:rsidRPr="00D82212">
        <w:t>6.2.</w:t>
      </w:r>
      <w:r w:rsidR="005F50CC">
        <w:t>2</w:t>
      </w:r>
      <w:r w:rsidRPr="00D82212">
        <w:t xml:space="preserve">. </w:t>
      </w:r>
      <w:r w:rsidR="004E51A7" w:rsidRPr="00D82212">
        <w:t>L</w:t>
      </w:r>
      <w:bookmarkEnd w:id="379"/>
      <w:r w:rsidR="00CA717C" w:rsidRPr="00D82212">
        <w:t>a réception</w:t>
      </w:r>
    </w:p>
    <w:p w14:paraId="735910FE" w14:textId="4CE1906A" w:rsidR="004E51A7" w:rsidRPr="00D82212" w:rsidRDefault="004E51A7" w:rsidP="003A29F8">
      <w:pPr>
        <w:autoSpaceDE w:val="0"/>
        <w:autoSpaceDN w:val="0"/>
        <w:adjustRightInd w:val="0"/>
        <w:spacing w:before="120" w:after="120"/>
        <w:rPr>
          <w:rFonts w:cs="Arial"/>
        </w:rPr>
      </w:pPr>
      <w:r w:rsidRPr="00D82212">
        <w:rPr>
          <w:rFonts w:cs="Arial"/>
        </w:rPr>
        <w:t>L</w:t>
      </w:r>
      <w:r w:rsidR="00CA717C" w:rsidRPr="00D82212">
        <w:rPr>
          <w:rFonts w:cs="Arial"/>
        </w:rPr>
        <w:t>a réception</w:t>
      </w:r>
      <w:r w:rsidRPr="00D82212">
        <w:rPr>
          <w:rFonts w:cs="Arial"/>
        </w:rPr>
        <w:t xml:space="preserve"> de chaque nouvelle version est faite dans les conditio</w:t>
      </w:r>
      <w:r w:rsidR="0032612D" w:rsidRPr="00D82212">
        <w:rPr>
          <w:rFonts w:cs="Arial"/>
        </w:rPr>
        <w:t>ns indiquées dans le présent CC</w:t>
      </w:r>
      <w:r w:rsidRPr="00D82212">
        <w:rPr>
          <w:rFonts w:cs="Arial"/>
        </w:rPr>
        <w:t xml:space="preserve">P, dans un délai maximum de </w:t>
      </w:r>
      <w:r w:rsidR="00506E40">
        <w:rPr>
          <w:rFonts w:cs="Arial"/>
        </w:rPr>
        <w:t>trois</w:t>
      </w:r>
      <w:r w:rsidR="008001E3" w:rsidRPr="00D82212">
        <w:rPr>
          <w:rFonts w:cs="Arial"/>
        </w:rPr>
        <w:t xml:space="preserve"> (</w:t>
      </w:r>
      <w:r w:rsidR="00506E40">
        <w:rPr>
          <w:rFonts w:cs="Arial"/>
        </w:rPr>
        <w:t>3</w:t>
      </w:r>
      <w:r w:rsidR="008001E3" w:rsidRPr="00D82212">
        <w:rPr>
          <w:rFonts w:cs="Arial"/>
        </w:rPr>
        <w:t xml:space="preserve">) mois </w:t>
      </w:r>
      <w:r w:rsidRPr="00D82212">
        <w:rPr>
          <w:rFonts w:cs="Arial"/>
        </w:rPr>
        <w:t>à compter du lendemain de la date de livraison.</w:t>
      </w:r>
    </w:p>
    <w:p w14:paraId="3AEDC940" w14:textId="77777777" w:rsidR="004E51A7" w:rsidRPr="00D82212" w:rsidRDefault="004E51A7" w:rsidP="003A29F8">
      <w:pPr>
        <w:autoSpaceDE w:val="0"/>
        <w:autoSpaceDN w:val="0"/>
        <w:adjustRightInd w:val="0"/>
        <w:spacing w:before="120" w:after="120"/>
        <w:rPr>
          <w:rFonts w:cs="Arial"/>
        </w:rPr>
      </w:pPr>
      <w:r w:rsidRPr="00D82212">
        <w:rPr>
          <w:rFonts w:cs="Arial"/>
        </w:rPr>
        <w:t>L’admission est réputée effective lorsque :</w:t>
      </w:r>
    </w:p>
    <w:p w14:paraId="4F4E6228" w14:textId="7CB48208" w:rsidR="004E51A7" w:rsidRPr="00D82212" w:rsidRDefault="004E51A7" w:rsidP="00386747">
      <w:pPr>
        <w:pStyle w:val="Paragraphedeliste"/>
        <w:numPr>
          <w:ilvl w:val="1"/>
          <w:numId w:val="41"/>
        </w:numPr>
        <w:ind w:left="567" w:hanging="367"/>
      </w:pPr>
      <w:r w:rsidRPr="00D82212">
        <w:t>l'ensemble des fournitures à</w:t>
      </w:r>
      <w:r w:rsidR="006D43C2" w:rsidRPr="00D82212">
        <w:t xml:space="preserve"> installer est déclaré complet</w:t>
      </w:r>
      <w:r w:rsidR="00E0667A" w:rsidRPr="00D82212">
        <w:t> ;</w:t>
      </w:r>
    </w:p>
    <w:p w14:paraId="0D18846E" w14:textId="326AA9B9" w:rsidR="004E51A7" w:rsidRPr="00D82212" w:rsidRDefault="00E0667A" w:rsidP="00386747">
      <w:pPr>
        <w:pStyle w:val="Paragraphedeliste"/>
        <w:numPr>
          <w:ilvl w:val="1"/>
          <w:numId w:val="41"/>
        </w:numPr>
        <w:ind w:left="567" w:hanging="367"/>
      </w:pPr>
      <w:r w:rsidRPr="00D82212">
        <w:t>le système est opérationnel ;</w:t>
      </w:r>
    </w:p>
    <w:p w14:paraId="009D3905" w14:textId="5D2EE1DF" w:rsidR="004E51A7" w:rsidRPr="00D82212" w:rsidRDefault="004E51A7" w:rsidP="00386747">
      <w:pPr>
        <w:pStyle w:val="Paragraphedeliste"/>
        <w:numPr>
          <w:ilvl w:val="1"/>
          <w:numId w:val="41"/>
        </w:numPr>
        <w:ind w:left="567" w:hanging="367"/>
        <w:rPr>
          <w:rFonts w:cs="Arial"/>
        </w:rPr>
      </w:pPr>
      <w:r w:rsidRPr="00D82212">
        <w:t xml:space="preserve">l’interlocuteur de l’AP-HP et le représentant du </w:t>
      </w:r>
      <w:r w:rsidR="00880F34">
        <w:t>Titulaire</w:t>
      </w:r>
      <w:r w:rsidRPr="00D82212">
        <w:t xml:space="preserve"> conviennent que les opérations de</w:t>
      </w:r>
      <w:r w:rsidRPr="00D82212">
        <w:rPr>
          <w:rFonts w:cs="Arial"/>
        </w:rPr>
        <w:t xml:space="preserve"> </w:t>
      </w:r>
      <w:r w:rsidR="00E0667A" w:rsidRPr="00D82212">
        <w:rPr>
          <w:rFonts w:cs="Arial"/>
        </w:rPr>
        <w:t>vérification peuvent commencer.</w:t>
      </w:r>
    </w:p>
    <w:p w14:paraId="2AA12C1D" w14:textId="77777777" w:rsidR="004E51A7" w:rsidRPr="00D82212" w:rsidRDefault="004E51A7" w:rsidP="003A29F8">
      <w:pPr>
        <w:rPr>
          <w:rFonts w:cs="Arial"/>
          <w:sz w:val="12"/>
          <w:szCs w:val="12"/>
        </w:rPr>
      </w:pPr>
    </w:p>
    <w:p w14:paraId="04263054" w14:textId="77777777" w:rsidR="004E51A7" w:rsidRPr="00D82212" w:rsidRDefault="004E51A7" w:rsidP="003A29F8">
      <w:pPr>
        <w:rPr>
          <w:rFonts w:cs="Arial"/>
        </w:rPr>
      </w:pPr>
      <w:r w:rsidRPr="00D82212">
        <w:rPr>
          <w:rFonts w:cs="Arial"/>
        </w:rPr>
        <w:t>L’installation du logiciel et de toute nouvelle version doit répondre –à minima- aux exigences techniques suivantes :</w:t>
      </w:r>
    </w:p>
    <w:p w14:paraId="4818B2B0" w14:textId="12DAA869" w:rsidR="004E51A7" w:rsidRPr="00D82212" w:rsidRDefault="004E51A7" w:rsidP="00386747">
      <w:pPr>
        <w:pStyle w:val="Paragraphedeliste"/>
        <w:numPr>
          <w:ilvl w:val="1"/>
          <w:numId w:val="41"/>
        </w:numPr>
        <w:ind w:left="567" w:hanging="367"/>
      </w:pPr>
      <w:r w:rsidRPr="00D82212">
        <w:t>les imp</w:t>
      </w:r>
      <w:r w:rsidR="00E0667A" w:rsidRPr="00D82212">
        <w:t>acts techniques sont documentés ;</w:t>
      </w:r>
    </w:p>
    <w:p w14:paraId="768BD38D" w14:textId="2A79B63E" w:rsidR="004E51A7" w:rsidRPr="00D82212" w:rsidRDefault="004E51A7" w:rsidP="00386747">
      <w:pPr>
        <w:pStyle w:val="Paragraphedeliste"/>
        <w:numPr>
          <w:ilvl w:val="1"/>
          <w:numId w:val="41"/>
        </w:numPr>
        <w:ind w:left="567" w:hanging="367"/>
      </w:pPr>
      <w:r w:rsidRPr="00D82212">
        <w:t>la procédur</w:t>
      </w:r>
      <w:r w:rsidR="00E0667A" w:rsidRPr="00D82212">
        <w:t>e d’installation est documentée ;</w:t>
      </w:r>
    </w:p>
    <w:p w14:paraId="6D3FC700" w14:textId="253830B9" w:rsidR="004E51A7" w:rsidRPr="00D82212" w:rsidRDefault="004E51A7" w:rsidP="00386747">
      <w:pPr>
        <w:pStyle w:val="Paragraphedeliste"/>
        <w:numPr>
          <w:ilvl w:val="1"/>
          <w:numId w:val="41"/>
        </w:numPr>
        <w:ind w:left="567" w:hanging="367"/>
      </w:pPr>
      <w:r w:rsidRPr="00D82212">
        <w:t>la procédure d</w:t>
      </w:r>
      <w:r w:rsidR="00E0667A" w:rsidRPr="00D82212">
        <w:t>e retour arrière est documenté</w:t>
      </w:r>
      <w:r w:rsidR="00E86805" w:rsidRPr="00D82212">
        <w:t>e.</w:t>
      </w:r>
    </w:p>
    <w:p w14:paraId="244096AC" w14:textId="77777777" w:rsidR="00DF2654" w:rsidRPr="00D82212" w:rsidRDefault="00DF2654" w:rsidP="003A29F8">
      <w:pPr>
        <w:autoSpaceDE w:val="0"/>
        <w:autoSpaceDN w:val="0"/>
        <w:adjustRightInd w:val="0"/>
        <w:rPr>
          <w:rFonts w:cs="Arial"/>
          <w:sz w:val="12"/>
          <w:szCs w:val="12"/>
        </w:rPr>
      </w:pPr>
    </w:p>
    <w:p w14:paraId="42C231BA" w14:textId="77777777" w:rsidR="004E51A7" w:rsidRPr="00D82212" w:rsidRDefault="004E51A7" w:rsidP="003A29F8">
      <w:pPr>
        <w:autoSpaceDE w:val="0"/>
        <w:autoSpaceDN w:val="0"/>
        <w:adjustRightInd w:val="0"/>
        <w:rPr>
          <w:rFonts w:cs="Arial"/>
        </w:rPr>
      </w:pPr>
      <w:r w:rsidRPr="00D82212">
        <w:rPr>
          <w:rFonts w:cs="Arial"/>
        </w:rPr>
        <w:t>Il sera prononcé une admission par nouvelle installation.</w:t>
      </w:r>
    </w:p>
    <w:p w14:paraId="2FED2CC2" w14:textId="77777777" w:rsidR="008001E3" w:rsidRPr="00D82212" w:rsidRDefault="008001E3" w:rsidP="003A29F8">
      <w:bookmarkStart w:id="380" w:name="_Toc162692752"/>
    </w:p>
    <w:p w14:paraId="7A7D1007" w14:textId="16880406" w:rsidR="00A96D6E" w:rsidRPr="00D82212" w:rsidRDefault="00372C55" w:rsidP="005E2FFB">
      <w:pPr>
        <w:pStyle w:val="Titre3"/>
      </w:pPr>
      <w:bookmarkStart w:id="381" w:name="_Toc53131419"/>
      <w:bookmarkStart w:id="382" w:name="_Toc194067161"/>
      <w:r w:rsidRPr="00D82212">
        <w:t>6.</w:t>
      </w:r>
      <w:r w:rsidR="005F50CC">
        <w:t>3</w:t>
      </w:r>
      <w:r w:rsidRPr="00D82212">
        <w:t>-</w:t>
      </w:r>
      <w:r w:rsidR="00A96D6E" w:rsidRPr="00D82212">
        <w:t xml:space="preserve"> Modalités </w:t>
      </w:r>
      <w:r w:rsidR="00DB763F" w:rsidRPr="00D82212">
        <w:t>de fourniture</w:t>
      </w:r>
      <w:r w:rsidR="00A96D6E" w:rsidRPr="00D82212">
        <w:t xml:space="preserve"> de licence </w:t>
      </w:r>
      <w:r w:rsidR="00831FEF" w:rsidRPr="00D82212">
        <w:t xml:space="preserve">complémentaire des </w:t>
      </w:r>
      <w:r w:rsidR="00A96D6E" w:rsidRPr="00D82212">
        <w:t>logiciels</w:t>
      </w:r>
      <w:bookmarkEnd w:id="381"/>
      <w:bookmarkEnd w:id="382"/>
      <w:r w:rsidR="00DB763F" w:rsidRPr="00D82212">
        <w:t xml:space="preserve"> </w:t>
      </w:r>
    </w:p>
    <w:p w14:paraId="589FAD3E" w14:textId="77777777" w:rsidR="00A96D6E" w:rsidRPr="00D82212" w:rsidRDefault="00A96D6E" w:rsidP="003A29F8">
      <w:pPr>
        <w:rPr>
          <w:sz w:val="12"/>
          <w:szCs w:val="12"/>
        </w:rPr>
      </w:pPr>
    </w:p>
    <w:p w14:paraId="3A2DC284" w14:textId="1E434DD6" w:rsidR="00831FEF" w:rsidRPr="00F9332E" w:rsidRDefault="00A96D6E" w:rsidP="00831FEF">
      <w:pPr>
        <w:spacing w:before="120" w:after="100" w:afterAutospacing="1"/>
      </w:pPr>
      <w:r w:rsidRPr="00F9332E">
        <w:rPr>
          <w:rFonts w:cs="Arial"/>
        </w:rPr>
        <w:t>La Personne Publique peut passer commande de nouvelle licence</w:t>
      </w:r>
      <w:r w:rsidR="00277DA8" w:rsidRPr="00F9332E">
        <w:rPr>
          <w:rFonts w:cs="Arial"/>
        </w:rPr>
        <w:t xml:space="preserve"> </w:t>
      </w:r>
      <w:r w:rsidR="00831FEF" w:rsidRPr="00F9332E">
        <w:rPr>
          <w:rFonts w:cs="Arial"/>
        </w:rPr>
        <w:t xml:space="preserve">logicielle </w:t>
      </w:r>
      <w:r w:rsidR="00831FEF" w:rsidRPr="00F9332E">
        <w:t>incluse dans le présent marché</w:t>
      </w:r>
      <w:r w:rsidR="00831FEF" w:rsidRPr="00F9332E">
        <w:rPr>
          <w:rFonts w:cs="Arial"/>
        </w:rPr>
        <w:t xml:space="preserve"> et donnant lieu à un </w:t>
      </w:r>
      <w:r w:rsidR="00831FEF" w:rsidRPr="00F9332E">
        <w:t xml:space="preserve">droit d’utilisation des licences </w:t>
      </w:r>
      <w:r w:rsidR="00831FEF" w:rsidRPr="00F9332E">
        <w:rPr>
          <w:rFonts w:cs="Open Sans"/>
          <w:color w:val="auto"/>
        </w:rPr>
        <w:t xml:space="preserve">pour une durée au moins égale à la durée </w:t>
      </w:r>
      <w:r w:rsidR="00831FEF" w:rsidRPr="00F9332E">
        <w:rPr>
          <w:rFonts w:cs="Open Sans"/>
          <w:color w:val="auto"/>
        </w:rPr>
        <w:lastRenderedPageBreak/>
        <w:t>légale de protection des droits d’auteur et droits voisins</w:t>
      </w:r>
      <w:r w:rsidR="00831FEF" w:rsidRPr="00F9332E">
        <w:t>. Le prix inclus les frais et dépenses nécessaires à la fourniture de ses droits, y compris la documentation de référence.</w:t>
      </w:r>
    </w:p>
    <w:p w14:paraId="07F3D871" w14:textId="0A2F72BE" w:rsidR="00EF1925" w:rsidRPr="00202D0E" w:rsidRDefault="00B927CA" w:rsidP="00202D0E">
      <w:pPr>
        <w:spacing w:before="120" w:after="100" w:afterAutospacing="1"/>
        <w:rPr>
          <w:rFonts w:cs="Arial"/>
        </w:rPr>
      </w:pPr>
      <w:r w:rsidRPr="00202D0E">
        <w:rPr>
          <w:rFonts w:cs="Arial"/>
        </w:rPr>
        <w:t>Les licences acquises à ce jour permettent l’utilisation sur 4 sites</w:t>
      </w:r>
      <w:r w:rsidR="00506E40" w:rsidRPr="00202D0E">
        <w:rPr>
          <w:rFonts w:cs="Arial"/>
        </w:rPr>
        <w:t xml:space="preserve"> de l’AP-HP de</w:t>
      </w:r>
      <w:r w:rsidR="00202D0E" w:rsidRPr="00202D0E">
        <w:rPr>
          <w:rFonts w:cs="Arial"/>
        </w:rPr>
        <w:t xml:space="preserve"> </w:t>
      </w:r>
      <w:r w:rsidR="00BC6630" w:rsidRPr="00202D0E">
        <w:t>Progesa</w:t>
      </w:r>
      <w:r w:rsidR="00506E40" w:rsidRPr="00202D0E">
        <w:t xml:space="preserve"> II</w:t>
      </w:r>
      <w:r w:rsidR="00202D0E" w:rsidRPr="00202D0E">
        <w:t>.</w:t>
      </w:r>
    </w:p>
    <w:p w14:paraId="087FD5D0" w14:textId="6430AABC" w:rsidR="00A96D6E" w:rsidRPr="00F9332E" w:rsidRDefault="00A96D6E" w:rsidP="003A29F8">
      <w:r w:rsidRPr="00F9332E">
        <w:t xml:space="preserve">Chaque nouvelle installation </w:t>
      </w:r>
      <w:r w:rsidR="00F700C0" w:rsidRPr="00F9332E">
        <w:t xml:space="preserve">peut </w:t>
      </w:r>
      <w:r w:rsidRPr="00F9332E">
        <w:t>fai</w:t>
      </w:r>
      <w:r w:rsidR="00F700C0" w:rsidRPr="00F9332E">
        <w:t>re</w:t>
      </w:r>
      <w:r w:rsidRPr="00F9332E">
        <w:t xml:space="preserve"> l’objet de réunions préalables avec </w:t>
      </w:r>
      <w:r w:rsidR="00A56910">
        <w:t>l’hôpital</w:t>
      </w:r>
      <w:r w:rsidRPr="00F9332E">
        <w:t xml:space="preserve"> concerné, animées par </w:t>
      </w:r>
      <w:r w:rsidR="00826280" w:rsidRPr="00F9332E">
        <w:t xml:space="preserve">la </w:t>
      </w:r>
      <w:r w:rsidR="008706C2">
        <w:t>DSN</w:t>
      </w:r>
      <w:r w:rsidRPr="00F9332E">
        <w:t xml:space="preserve">. Lors de ces réunions, </w:t>
      </w:r>
      <w:r w:rsidR="00F700C0" w:rsidRPr="00F9332E">
        <w:t>peuvent être</w:t>
      </w:r>
      <w:r w:rsidRPr="00F9332E">
        <w:t xml:space="preserve"> </w:t>
      </w:r>
      <w:r w:rsidR="00F700C0" w:rsidRPr="00F9332E">
        <w:t>validés</w:t>
      </w:r>
      <w:r w:rsidRPr="00F9332E">
        <w:t xml:space="preserve"> le nombre de journées de formations, le calendrier d’ensemble. Sur cette base ainsi établie, le </w:t>
      </w:r>
      <w:r w:rsidR="00880F34">
        <w:t>Titulaire</w:t>
      </w:r>
      <w:r w:rsidRPr="00F9332E">
        <w:t xml:space="preserve"> adresse </w:t>
      </w:r>
      <w:r w:rsidR="00F700C0" w:rsidRPr="00F9332E">
        <w:t xml:space="preserve">un devis </w:t>
      </w:r>
      <w:r w:rsidRPr="00F9332E">
        <w:t xml:space="preserve">à </w:t>
      </w:r>
      <w:r w:rsidR="00F700C0" w:rsidRPr="00F9332E">
        <w:t>l</w:t>
      </w:r>
      <w:r w:rsidR="00277DA8" w:rsidRPr="00F9332E">
        <w:t xml:space="preserve">a </w:t>
      </w:r>
      <w:r w:rsidR="008706C2">
        <w:t>DSN</w:t>
      </w:r>
      <w:r w:rsidR="008706C2" w:rsidRPr="00F9332E">
        <w:t xml:space="preserve"> </w:t>
      </w:r>
      <w:r w:rsidRPr="00F9332E">
        <w:t>qui réalise un bon de commande.</w:t>
      </w:r>
    </w:p>
    <w:p w14:paraId="4DED6E13" w14:textId="77777777" w:rsidR="000F228A" w:rsidRPr="00F9332E" w:rsidRDefault="000F228A" w:rsidP="003A29F8">
      <w:pPr>
        <w:rPr>
          <w:sz w:val="12"/>
          <w:szCs w:val="12"/>
        </w:rPr>
      </w:pPr>
    </w:p>
    <w:p w14:paraId="336B9F8D" w14:textId="7E7AAE0A" w:rsidR="00A96D6E" w:rsidRPr="00D82212" w:rsidRDefault="00F700C0" w:rsidP="003A29F8">
      <w:r w:rsidRPr="00B927CA">
        <w:t>Pour l’</w:t>
      </w:r>
      <w:r w:rsidR="00A96D6E" w:rsidRPr="00B927CA">
        <w:t>install</w:t>
      </w:r>
      <w:r w:rsidR="00B927CA" w:rsidRPr="00B927CA">
        <w:t>ation</w:t>
      </w:r>
      <w:r w:rsidRPr="00B927CA">
        <w:t xml:space="preserve"> de</w:t>
      </w:r>
      <w:r w:rsidR="00B927CA" w:rsidRPr="00B927CA">
        <w:t xml:space="preserve"> toute</w:t>
      </w:r>
      <w:r w:rsidRPr="00B927CA">
        <w:t xml:space="preserve"> nouvelle </w:t>
      </w:r>
      <w:r w:rsidR="00B927CA" w:rsidRPr="00B927CA">
        <w:t xml:space="preserve">version ou licence de </w:t>
      </w:r>
      <w:r w:rsidR="00BC6630">
        <w:t>P</w:t>
      </w:r>
      <w:r w:rsidR="00202D0E">
        <w:t>rogesa</w:t>
      </w:r>
      <w:r w:rsidR="00D135D3">
        <w:t xml:space="preserve"> II</w:t>
      </w:r>
      <w:r w:rsidR="000F228A" w:rsidRPr="00B927CA">
        <w:t>,</w:t>
      </w:r>
      <w:r w:rsidR="00A96D6E" w:rsidRPr="00B927CA">
        <w:t xml:space="preserve"> </w:t>
      </w:r>
      <w:r w:rsidRPr="00B927CA">
        <w:t>l</w:t>
      </w:r>
      <w:r w:rsidR="00A96D6E" w:rsidRPr="00F9332E">
        <w:t xml:space="preserve">e </w:t>
      </w:r>
      <w:r w:rsidR="00880F34">
        <w:t>Titulaire</w:t>
      </w:r>
      <w:r w:rsidR="00A96D6E" w:rsidRPr="00F9332E">
        <w:t xml:space="preserve"> délivre </w:t>
      </w:r>
      <w:r w:rsidR="00826280" w:rsidRPr="00F9332E">
        <w:t xml:space="preserve">à la </w:t>
      </w:r>
      <w:r w:rsidR="008706C2">
        <w:t>DSN</w:t>
      </w:r>
      <w:r w:rsidR="008706C2" w:rsidRPr="00F9332E">
        <w:t xml:space="preserve"> </w:t>
      </w:r>
      <w:r w:rsidR="00A96D6E" w:rsidRPr="00F9332E">
        <w:t>toutes les informations et, en cas de difficulté, l’assistance éventuellement nécessaire à la réussite de l’installation</w:t>
      </w:r>
      <w:r w:rsidR="00F9332E" w:rsidRPr="00F9332E">
        <w:t>.</w:t>
      </w:r>
    </w:p>
    <w:p w14:paraId="7EA9578D" w14:textId="77777777" w:rsidR="00EF1925" w:rsidRPr="00D82212" w:rsidRDefault="00EF1925" w:rsidP="003A29F8"/>
    <w:p w14:paraId="0979E158" w14:textId="052BA6B7" w:rsidR="001C7996" w:rsidRPr="00D82212" w:rsidRDefault="00372C55" w:rsidP="005E2FFB">
      <w:pPr>
        <w:pStyle w:val="Titre3"/>
      </w:pPr>
      <w:bookmarkStart w:id="383" w:name="_Toc53131420"/>
      <w:bookmarkStart w:id="384" w:name="_Toc194067162"/>
      <w:r w:rsidRPr="00D82212">
        <w:t>6.</w:t>
      </w:r>
      <w:r w:rsidR="005F50CC">
        <w:t>4</w:t>
      </w:r>
      <w:r w:rsidRPr="00D82212">
        <w:t>-</w:t>
      </w:r>
      <w:r w:rsidR="00212730" w:rsidRPr="00D82212">
        <w:t xml:space="preserve"> </w:t>
      </w:r>
      <w:r w:rsidR="001C7996" w:rsidRPr="00D82212">
        <w:t>Modalités d’exécution des prestations associées à bon de commande</w:t>
      </w:r>
      <w:bookmarkEnd w:id="383"/>
      <w:bookmarkEnd w:id="384"/>
    </w:p>
    <w:p w14:paraId="1368C2F3" w14:textId="77777777" w:rsidR="00D61777" w:rsidRPr="00D82212" w:rsidRDefault="00D61777" w:rsidP="003A29F8">
      <w:pPr>
        <w:rPr>
          <w:b/>
        </w:rPr>
      </w:pPr>
    </w:p>
    <w:p w14:paraId="350B8D1D" w14:textId="6F9FED6A" w:rsidR="00D61777" w:rsidRPr="00D82212" w:rsidRDefault="001C7996" w:rsidP="005F4048">
      <w:pPr>
        <w:pStyle w:val="Titre5"/>
      </w:pPr>
      <w:bookmarkStart w:id="385" w:name="_Toc435452401"/>
      <w:r w:rsidRPr="00D82212">
        <w:t>6.</w:t>
      </w:r>
      <w:r w:rsidR="005F50CC">
        <w:t>4</w:t>
      </w:r>
      <w:r w:rsidR="00D61777" w:rsidRPr="00D82212">
        <w:t>.</w:t>
      </w:r>
      <w:r w:rsidRPr="00D82212">
        <w:t>1.</w:t>
      </w:r>
      <w:r w:rsidR="00D61777" w:rsidRPr="00D82212">
        <w:t xml:space="preserve"> </w:t>
      </w:r>
      <w:r w:rsidR="00A96D6E" w:rsidRPr="00D82212">
        <w:t xml:space="preserve">Contenu </w:t>
      </w:r>
      <w:r w:rsidR="00EF39B1" w:rsidRPr="00D82212">
        <w:t xml:space="preserve">et exécution </w:t>
      </w:r>
      <w:r w:rsidR="00A96D6E" w:rsidRPr="00D82212">
        <w:t>d</w:t>
      </w:r>
      <w:r w:rsidR="00D61777" w:rsidRPr="00D82212">
        <w:t>es prestations associées</w:t>
      </w:r>
      <w:bookmarkEnd w:id="385"/>
      <w:r w:rsidR="003A29F8" w:rsidRPr="00D82212">
        <w:t xml:space="preserve"> valorisées sur la base d’unités d’œuvre </w:t>
      </w:r>
    </w:p>
    <w:p w14:paraId="17316B27" w14:textId="77777777" w:rsidR="00D61777" w:rsidRPr="00D82212" w:rsidRDefault="00D61777" w:rsidP="003A29F8">
      <w:pPr>
        <w:rPr>
          <w:b/>
          <w:sz w:val="12"/>
          <w:szCs w:val="12"/>
        </w:rPr>
      </w:pPr>
    </w:p>
    <w:p w14:paraId="644F2F19" w14:textId="2DECA11A" w:rsidR="00831FEF" w:rsidRPr="00F9332E" w:rsidRDefault="00831FEF" w:rsidP="00831FEF">
      <w:r w:rsidRPr="00F9332E">
        <w:t xml:space="preserve">Les prestations associées sont traitées à prix forfaitaire et valorisées sur la base des unités d’œuvre dont les prix sont spécifiés dans le Cadre de Réponse Financier (CdRF) du présent marché. Ce prix inclut, outre </w:t>
      </w:r>
      <w:r w:rsidRPr="00407207">
        <w:t xml:space="preserve">les frais et dépenses mentionnés au paragraphe </w:t>
      </w:r>
      <w:r w:rsidR="00CB2EF2" w:rsidRPr="00407207">
        <w:t>4</w:t>
      </w:r>
      <w:r w:rsidRPr="00407207">
        <w:t>.2 du présent CCP, la réalisation de l’ensemble des</w:t>
      </w:r>
      <w:r w:rsidRPr="00F9332E">
        <w:t xml:space="preserve"> tâches et la production a minima de l’ensemble des livrables identifiées dans le CCP au titre des unités d’œuvre concernée et notamment dans l’Annexe 1 au présent CCP relative aux « Activités et Unités d’œuvre ».</w:t>
      </w:r>
    </w:p>
    <w:p w14:paraId="7175FCD3" w14:textId="77777777" w:rsidR="00EF39B1" w:rsidRPr="00F9332E" w:rsidRDefault="00EF39B1" w:rsidP="00EF39B1"/>
    <w:p w14:paraId="50480472" w14:textId="09F225CD" w:rsidR="00D61777" w:rsidRPr="00F9332E" w:rsidRDefault="00D61777" w:rsidP="00EF39B1">
      <w:r w:rsidRPr="00F9332E">
        <w:t>Le contenu de ces prestations est détaillé à l’annexe</w:t>
      </w:r>
      <w:r w:rsidR="00A96D6E" w:rsidRPr="00F9332E">
        <w:t xml:space="preserve"> </w:t>
      </w:r>
      <w:del w:id="386" w:author="RAMEYE Hubert" w:date="2025-03-27T11:47:00Z">
        <w:r w:rsidR="00A96D6E" w:rsidRPr="00F9332E" w:rsidDel="00374EF5">
          <w:delText>1</w:delText>
        </w:r>
        <w:r w:rsidRPr="00F9332E" w:rsidDel="00374EF5">
          <w:delText xml:space="preserve"> </w:delText>
        </w:r>
      </w:del>
      <w:ins w:id="387" w:author="RAMEYE Hubert" w:date="2025-03-27T11:47:00Z">
        <w:r w:rsidR="00374EF5">
          <w:t>5</w:t>
        </w:r>
        <w:r w:rsidR="00374EF5" w:rsidRPr="00F9332E">
          <w:t xml:space="preserve"> </w:t>
        </w:r>
      </w:ins>
      <w:r w:rsidRPr="00F9332E">
        <w:t>« </w:t>
      </w:r>
      <w:r w:rsidR="00EF39B1" w:rsidRPr="00F9332E">
        <w:t xml:space="preserve">Activités et </w:t>
      </w:r>
      <w:r w:rsidRPr="00F9332E">
        <w:t>unités d’œuvre » du présent CCP.</w:t>
      </w:r>
    </w:p>
    <w:p w14:paraId="559EEC88" w14:textId="04E91ABB" w:rsidR="00EF39B1" w:rsidRPr="00F9332E" w:rsidRDefault="00EF39B1" w:rsidP="00EF39B1"/>
    <w:p w14:paraId="7DB33825" w14:textId="575DF8F7" w:rsidR="00EF39B1" w:rsidRPr="00D82212" w:rsidRDefault="00EF39B1" w:rsidP="00EF39B1">
      <w:r w:rsidRPr="00F9332E">
        <w:t>Les modalités d’élaboration des propositions chiffrées et de gestion des commandes sont précisées à l’article 5 du présent CCP.</w:t>
      </w:r>
    </w:p>
    <w:p w14:paraId="7E5E4D4E" w14:textId="77777777" w:rsidR="00EF39B1" w:rsidRPr="00D82212" w:rsidRDefault="00EF39B1" w:rsidP="00EF39B1"/>
    <w:p w14:paraId="5EDFCCCB" w14:textId="342BACD4" w:rsidR="00A96D6E" w:rsidRPr="00D82212" w:rsidRDefault="005F50CC" w:rsidP="005F4048">
      <w:pPr>
        <w:pStyle w:val="Titre5"/>
      </w:pPr>
      <w:bookmarkStart w:id="388" w:name="_Toc296949506"/>
      <w:bookmarkStart w:id="389" w:name="_Toc296952722"/>
      <w:bookmarkStart w:id="390" w:name="_Toc120504535"/>
      <w:bookmarkStart w:id="391" w:name="_Toc120518515"/>
      <w:bookmarkStart w:id="392" w:name="_Toc120518621"/>
      <w:bookmarkStart w:id="393" w:name="_Toc120518874"/>
      <w:bookmarkStart w:id="394" w:name="_Toc120518988"/>
      <w:bookmarkStart w:id="395" w:name="_Toc120519067"/>
      <w:bookmarkStart w:id="396" w:name="_Toc120934570"/>
      <w:bookmarkStart w:id="397" w:name="_Toc435452436"/>
      <w:bookmarkStart w:id="398" w:name="_Toc368927577"/>
      <w:bookmarkEnd w:id="380"/>
      <w:bookmarkEnd w:id="388"/>
      <w:bookmarkEnd w:id="389"/>
      <w:bookmarkEnd w:id="390"/>
      <w:bookmarkEnd w:id="391"/>
      <w:bookmarkEnd w:id="392"/>
      <w:bookmarkEnd w:id="393"/>
      <w:bookmarkEnd w:id="394"/>
      <w:bookmarkEnd w:id="395"/>
      <w:bookmarkEnd w:id="396"/>
      <w:r>
        <w:t>6.4</w:t>
      </w:r>
      <w:r w:rsidR="00A96D6E" w:rsidRPr="00D82212">
        <w:t xml:space="preserve">.2. </w:t>
      </w:r>
      <w:r w:rsidR="00217279" w:rsidRPr="00D82212">
        <w:t>Spécificités</w:t>
      </w:r>
      <w:r w:rsidR="00A96D6E" w:rsidRPr="00D82212">
        <w:t xml:space="preserve"> des prestations de formation</w:t>
      </w:r>
      <w:bookmarkEnd w:id="397"/>
    </w:p>
    <w:p w14:paraId="4AC067EB" w14:textId="77777777" w:rsidR="00A96D6E" w:rsidRPr="00D82212" w:rsidRDefault="00A96D6E" w:rsidP="003A29F8">
      <w:pPr>
        <w:pStyle w:val="Listepuces"/>
        <w:numPr>
          <w:ilvl w:val="0"/>
          <w:numId w:val="0"/>
        </w:numPr>
        <w:ind w:left="900"/>
      </w:pPr>
    </w:p>
    <w:p w14:paraId="01B72401" w14:textId="2C963B30" w:rsidR="00EF39B1" w:rsidRPr="00D82212" w:rsidRDefault="00A96D6E" w:rsidP="00EF39B1">
      <w:pPr>
        <w:tabs>
          <w:tab w:val="left" w:pos="1080"/>
        </w:tabs>
        <w:rPr>
          <w:rFonts w:cs="Arial"/>
        </w:rPr>
      </w:pPr>
      <w:r w:rsidRPr="00D82212">
        <w:rPr>
          <w:rFonts w:cs="Arial"/>
        </w:rPr>
        <w:t>La Personne Publique peut passer commande de prestations de formation</w:t>
      </w:r>
      <w:r w:rsidR="00EF39B1" w:rsidRPr="00D82212">
        <w:rPr>
          <w:rFonts w:cs="Arial"/>
        </w:rPr>
        <w:t xml:space="preserve"> selon un plan de formation discuté entre </w:t>
      </w:r>
      <w:r w:rsidR="000B2E03">
        <w:rPr>
          <w:rFonts w:cs="Arial"/>
        </w:rPr>
        <w:t xml:space="preserve">le </w:t>
      </w:r>
      <w:r w:rsidR="00880F34">
        <w:rPr>
          <w:rFonts w:cs="Arial"/>
        </w:rPr>
        <w:t>Titulaire</w:t>
      </w:r>
      <w:r w:rsidR="00EF39B1" w:rsidRPr="00D82212">
        <w:rPr>
          <w:rFonts w:cs="Arial"/>
        </w:rPr>
        <w:t xml:space="preserve"> et l’AP-HP. Le </w:t>
      </w:r>
      <w:r w:rsidR="00880F34">
        <w:rPr>
          <w:rFonts w:cs="Arial"/>
        </w:rPr>
        <w:t>Titulaire</w:t>
      </w:r>
      <w:r w:rsidR="00EF39B1" w:rsidRPr="00D82212">
        <w:rPr>
          <w:rFonts w:cs="Arial"/>
        </w:rPr>
        <w:t xml:space="preserve"> détaille le contenu et la durée de la (ou des) formation(s) en tenant compte des besoins exprimés par la Personne Publique.</w:t>
      </w:r>
    </w:p>
    <w:p w14:paraId="055825E9" w14:textId="77777777" w:rsidR="00EF39B1" w:rsidRPr="00D82212" w:rsidRDefault="00EF39B1" w:rsidP="003A29F8">
      <w:pPr>
        <w:tabs>
          <w:tab w:val="left" w:pos="1080"/>
        </w:tabs>
        <w:rPr>
          <w:rFonts w:cs="Arial"/>
        </w:rPr>
      </w:pPr>
    </w:p>
    <w:p w14:paraId="2E5B97B8" w14:textId="7F3CFB82" w:rsidR="00A96D6E" w:rsidRPr="00D82212" w:rsidRDefault="00A96D6E" w:rsidP="003A29F8">
      <w:pPr>
        <w:tabs>
          <w:tab w:val="left" w:pos="1080"/>
        </w:tabs>
        <w:rPr>
          <w:rFonts w:cs="Arial"/>
        </w:rPr>
      </w:pPr>
      <w:r w:rsidRPr="00D82212">
        <w:rPr>
          <w:rFonts w:cs="Arial"/>
        </w:rPr>
        <w:t xml:space="preserve">Elles concernent les formations initiales délivrées lors de la diffusion de </w:t>
      </w:r>
      <w:r w:rsidR="00BC6630">
        <w:rPr>
          <w:rFonts w:cs="Arial"/>
        </w:rPr>
        <w:t>Progesa</w:t>
      </w:r>
      <w:r w:rsidR="00506E40">
        <w:rPr>
          <w:rFonts w:cs="Arial"/>
        </w:rPr>
        <w:t xml:space="preserve"> II</w:t>
      </w:r>
      <w:r w:rsidR="00BC6630">
        <w:rPr>
          <w:rFonts w:cs="Arial"/>
        </w:rPr>
        <w:t xml:space="preserve"> </w:t>
      </w:r>
      <w:r w:rsidRPr="00D82212">
        <w:rPr>
          <w:rFonts w:cs="Arial"/>
        </w:rPr>
        <w:t>sur un nouveau site, ainsi que les formations complémentaires demandées par les sites ou le Siège.</w:t>
      </w:r>
    </w:p>
    <w:p w14:paraId="4924B72B" w14:textId="77777777" w:rsidR="0028162B" w:rsidRPr="00D82212" w:rsidRDefault="0028162B" w:rsidP="003A29F8">
      <w:pPr>
        <w:tabs>
          <w:tab w:val="left" w:pos="1080"/>
        </w:tabs>
        <w:rPr>
          <w:rFonts w:cs="Arial"/>
          <w:sz w:val="12"/>
          <w:szCs w:val="12"/>
        </w:rPr>
      </w:pPr>
    </w:p>
    <w:p w14:paraId="0AD842BE" w14:textId="77777777" w:rsidR="00A96D6E" w:rsidRPr="00D82212" w:rsidRDefault="00A96D6E" w:rsidP="003A29F8">
      <w:pPr>
        <w:tabs>
          <w:tab w:val="left" w:pos="1080"/>
        </w:tabs>
        <w:rPr>
          <w:rFonts w:cs="Arial"/>
        </w:rPr>
      </w:pPr>
      <w:r w:rsidRPr="00D82212">
        <w:rPr>
          <w:rFonts w:cs="Arial"/>
        </w:rPr>
        <w:t>Elles sont effectuées sur les sites de l’AP-HP lorsqu’ils sont situés à Paris ou en région parisienne.</w:t>
      </w:r>
    </w:p>
    <w:p w14:paraId="4FD0C995" w14:textId="77777777" w:rsidR="0028162B" w:rsidRPr="00D82212" w:rsidRDefault="0028162B" w:rsidP="003A29F8">
      <w:pPr>
        <w:tabs>
          <w:tab w:val="left" w:pos="1080"/>
        </w:tabs>
        <w:rPr>
          <w:rFonts w:cs="Arial"/>
          <w:sz w:val="12"/>
          <w:szCs w:val="12"/>
        </w:rPr>
      </w:pPr>
    </w:p>
    <w:p w14:paraId="25851EC9" w14:textId="77777777" w:rsidR="00A96D6E" w:rsidRPr="00D82212" w:rsidRDefault="00A96D6E" w:rsidP="003A29F8">
      <w:pPr>
        <w:rPr>
          <w:rFonts w:cs="Arial"/>
        </w:rPr>
      </w:pPr>
      <w:r w:rsidRPr="00D82212">
        <w:rPr>
          <w:rFonts w:cs="Arial"/>
        </w:rPr>
        <w:t>Elles peuvent concerner :</w:t>
      </w:r>
    </w:p>
    <w:p w14:paraId="7EFABB7D" w14:textId="77777777" w:rsidR="00A96D6E" w:rsidRPr="00D82212" w:rsidRDefault="00A96D6E" w:rsidP="00386747">
      <w:pPr>
        <w:pStyle w:val="Paragraphedeliste"/>
        <w:numPr>
          <w:ilvl w:val="0"/>
          <w:numId w:val="21"/>
        </w:numPr>
        <w:rPr>
          <w:rFonts w:cs="Arial"/>
        </w:rPr>
      </w:pPr>
      <w:r w:rsidRPr="00D82212">
        <w:rPr>
          <w:rFonts w:cs="Arial"/>
        </w:rPr>
        <w:t>des formations utilisateurs,</w:t>
      </w:r>
    </w:p>
    <w:p w14:paraId="73F7ACA2" w14:textId="77777777" w:rsidR="00A96D6E" w:rsidRPr="00D82212" w:rsidRDefault="00A96D6E" w:rsidP="00386747">
      <w:pPr>
        <w:pStyle w:val="Paragraphedeliste"/>
        <w:numPr>
          <w:ilvl w:val="0"/>
          <w:numId w:val="21"/>
        </w:numPr>
        <w:rPr>
          <w:rFonts w:cs="Arial"/>
        </w:rPr>
      </w:pPr>
      <w:r w:rsidRPr="00D82212">
        <w:rPr>
          <w:rFonts w:cs="Arial"/>
        </w:rPr>
        <w:t>des formations techniques,</w:t>
      </w:r>
    </w:p>
    <w:p w14:paraId="39D55602" w14:textId="4172883D" w:rsidR="00A96D6E" w:rsidRPr="00D82212" w:rsidRDefault="00A96D6E" w:rsidP="003A29F8">
      <w:pPr>
        <w:tabs>
          <w:tab w:val="left" w:pos="1080"/>
        </w:tabs>
        <w:rPr>
          <w:rFonts w:cs="Arial"/>
        </w:rPr>
      </w:pPr>
      <w:r w:rsidRPr="00D82212">
        <w:rPr>
          <w:rFonts w:cs="Arial"/>
        </w:rPr>
        <w:t xml:space="preserve">Une session de formation comporte </w:t>
      </w:r>
      <w:r w:rsidRPr="003B5E81">
        <w:rPr>
          <w:rFonts w:cs="Arial"/>
        </w:rPr>
        <w:t xml:space="preserve">au maximum </w:t>
      </w:r>
      <w:r w:rsidR="00B927CA" w:rsidRPr="00B927CA">
        <w:rPr>
          <w:rFonts w:cs="Arial"/>
        </w:rPr>
        <w:t>12</w:t>
      </w:r>
      <w:r w:rsidRPr="00B927CA">
        <w:rPr>
          <w:rFonts w:cs="Arial"/>
        </w:rPr>
        <w:t xml:space="preserve"> personnes.</w:t>
      </w:r>
      <w:r w:rsidRPr="00D82212">
        <w:rPr>
          <w:rFonts w:cs="Arial"/>
        </w:rPr>
        <w:t xml:space="preserve"> Pour des raisons d’efficacité, il est préconisé d’avoir au moins un ordinateur </w:t>
      </w:r>
      <w:r w:rsidR="000F6068" w:rsidRPr="00D82212">
        <w:rPr>
          <w:rFonts w:cs="Arial"/>
        </w:rPr>
        <w:t xml:space="preserve">par personne ou </w:t>
      </w:r>
      <w:r w:rsidR="000F228A" w:rsidRPr="00D82212">
        <w:rPr>
          <w:rFonts w:cs="Arial"/>
        </w:rPr>
        <w:t>à défaut</w:t>
      </w:r>
      <w:r w:rsidR="000F6068" w:rsidRPr="00D82212">
        <w:rPr>
          <w:rFonts w:cs="Arial"/>
        </w:rPr>
        <w:t xml:space="preserve"> un PC </w:t>
      </w:r>
      <w:r w:rsidRPr="00D82212">
        <w:rPr>
          <w:rFonts w:cs="Arial"/>
        </w:rPr>
        <w:t>pour 2 personnes.</w:t>
      </w:r>
    </w:p>
    <w:p w14:paraId="39D7E242" w14:textId="77777777" w:rsidR="0028162B" w:rsidRPr="00D82212" w:rsidRDefault="0028162B" w:rsidP="003A29F8">
      <w:pPr>
        <w:tabs>
          <w:tab w:val="left" w:pos="1080"/>
        </w:tabs>
        <w:rPr>
          <w:rFonts w:cs="Arial"/>
          <w:sz w:val="12"/>
          <w:szCs w:val="12"/>
        </w:rPr>
      </w:pPr>
    </w:p>
    <w:p w14:paraId="485161DE" w14:textId="77777777" w:rsidR="00A96D6E" w:rsidRPr="00D82212" w:rsidRDefault="00A96D6E" w:rsidP="003A29F8">
      <w:pPr>
        <w:tabs>
          <w:tab w:val="left" w:pos="1080"/>
        </w:tabs>
        <w:rPr>
          <w:rFonts w:cs="Arial"/>
        </w:rPr>
      </w:pPr>
      <w:r w:rsidRPr="00D82212">
        <w:rPr>
          <w:rFonts w:cs="Arial"/>
        </w:rPr>
        <w:t xml:space="preserve">Ces prestations de formation comportent : </w:t>
      </w:r>
    </w:p>
    <w:p w14:paraId="1043ABA9" w14:textId="77777777" w:rsidR="00A96D6E" w:rsidRPr="00D82212" w:rsidRDefault="00A96D6E" w:rsidP="00386747">
      <w:pPr>
        <w:numPr>
          <w:ilvl w:val="0"/>
          <w:numId w:val="23"/>
        </w:numPr>
        <w:tabs>
          <w:tab w:val="left" w:pos="1080"/>
        </w:tabs>
        <w:rPr>
          <w:rFonts w:cs="Arial"/>
        </w:rPr>
      </w:pPr>
      <w:r w:rsidRPr="00D82212">
        <w:rPr>
          <w:rFonts w:cs="Arial"/>
        </w:rPr>
        <w:t>La préparation de scénarios pédagogiques,</w:t>
      </w:r>
    </w:p>
    <w:p w14:paraId="0F1D3336" w14:textId="77777777" w:rsidR="00A96D6E" w:rsidRPr="00D82212" w:rsidRDefault="00A96D6E" w:rsidP="00386747">
      <w:pPr>
        <w:numPr>
          <w:ilvl w:val="0"/>
          <w:numId w:val="22"/>
        </w:numPr>
        <w:tabs>
          <w:tab w:val="left" w:pos="1080"/>
        </w:tabs>
        <w:rPr>
          <w:rFonts w:cs="Arial"/>
        </w:rPr>
      </w:pPr>
      <w:r w:rsidRPr="00D82212">
        <w:rPr>
          <w:rFonts w:cs="Arial"/>
        </w:rPr>
        <w:t>L’élaboration de supports de formation,</w:t>
      </w:r>
    </w:p>
    <w:p w14:paraId="6E4256A9" w14:textId="77777777" w:rsidR="00A96D6E" w:rsidRPr="00D82212" w:rsidRDefault="00A96D6E" w:rsidP="00386747">
      <w:pPr>
        <w:numPr>
          <w:ilvl w:val="0"/>
          <w:numId w:val="22"/>
        </w:numPr>
        <w:tabs>
          <w:tab w:val="left" w:pos="1080"/>
        </w:tabs>
        <w:rPr>
          <w:rFonts w:cs="Arial"/>
        </w:rPr>
      </w:pPr>
      <w:r w:rsidRPr="00D82212">
        <w:rPr>
          <w:rFonts w:cs="Arial"/>
        </w:rPr>
        <w:t>La coordination et la planification des formations,</w:t>
      </w:r>
    </w:p>
    <w:p w14:paraId="02038C81" w14:textId="29A0E9FD" w:rsidR="00A96D6E" w:rsidRDefault="00A96D6E" w:rsidP="00386747">
      <w:pPr>
        <w:numPr>
          <w:ilvl w:val="0"/>
          <w:numId w:val="22"/>
        </w:numPr>
        <w:tabs>
          <w:tab w:val="left" w:pos="1080"/>
        </w:tabs>
        <w:rPr>
          <w:rFonts w:cs="Arial"/>
        </w:rPr>
      </w:pPr>
      <w:r w:rsidRPr="00D82212">
        <w:rPr>
          <w:rFonts w:cs="Arial"/>
        </w:rPr>
        <w:t>La dispensation de la formation.</w:t>
      </w:r>
    </w:p>
    <w:p w14:paraId="1D3D5173" w14:textId="3F87826E" w:rsidR="00374EF5" w:rsidRPr="00D82212" w:rsidRDefault="00374EF5" w:rsidP="00386747">
      <w:pPr>
        <w:numPr>
          <w:ilvl w:val="0"/>
          <w:numId w:val="22"/>
        </w:numPr>
        <w:tabs>
          <w:tab w:val="left" w:pos="1080"/>
        </w:tabs>
        <w:rPr>
          <w:rFonts w:cs="Arial"/>
        </w:rPr>
      </w:pPr>
      <w:r>
        <w:rPr>
          <w:rFonts w:cs="Arial"/>
        </w:rPr>
        <w:lastRenderedPageBreak/>
        <w:t>L’évaluation de la formation</w:t>
      </w:r>
    </w:p>
    <w:p w14:paraId="5D31F51F" w14:textId="77777777" w:rsidR="00A96D6E" w:rsidRPr="00D82212" w:rsidRDefault="00A96D6E" w:rsidP="003A29F8">
      <w:pPr>
        <w:tabs>
          <w:tab w:val="left" w:pos="1080"/>
        </w:tabs>
        <w:rPr>
          <w:rFonts w:cs="Arial"/>
        </w:rPr>
      </w:pPr>
    </w:p>
    <w:p w14:paraId="6095924F" w14:textId="32FE22CE" w:rsidR="00A96D6E" w:rsidRPr="00D82212" w:rsidRDefault="00A96D6E" w:rsidP="003A3269">
      <w:pPr>
        <w:tabs>
          <w:tab w:val="left" w:pos="1080"/>
        </w:tabs>
        <w:ind w:right="-567"/>
        <w:rPr>
          <w:rFonts w:cs="Arial"/>
        </w:rPr>
      </w:pPr>
      <w:r w:rsidRPr="00D82212">
        <w:rPr>
          <w:rFonts w:eastAsia="Times" w:cs="Arial"/>
        </w:rPr>
        <w:t xml:space="preserve">Cette prestation est déclinée sous forme d’unités d’œuvre dont le contenu est explicité </w:t>
      </w:r>
      <w:r w:rsidR="002B7ADE" w:rsidRPr="00D82212">
        <w:rPr>
          <w:rFonts w:cs="Arial"/>
        </w:rPr>
        <w:t xml:space="preserve">à l’article </w:t>
      </w:r>
      <w:r w:rsidR="008B0A47">
        <w:rPr>
          <w:rFonts w:cs="Arial"/>
        </w:rPr>
        <w:t>2</w:t>
      </w:r>
      <w:r w:rsidR="002B7ADE" w:rsidRPr="00D82212">
        <w:rPr>
          <w:rFonts w:cs="Arial"/>
        </w:rPr>
        <w:t> « Formation</w:t>
      </w:r>
      <w:r w:rsidRPr="00D82212">
        <w:rPr>
          <w:rFonts w:cs="Arial"/>
        </w:rPr>
        <w:t xml:space="preserve"> » de l’annexe </w:t>
      </w:r>
      <w:r w:rsidR="001262DA">
        <w:rPr>
          <w:rFonts w:cs="Arial"/>
        </w:rPr>
        <w:t>5</w:t>
      </w:r>
      <w:r w:rsidRPr="00D82212">
        <w:rPr>
          <w:rFonts w:cs="Arial"/>
        </w:rPr>
        <w:t xml:space="preserve"> </w:t>
      </w:r>
      <w:r w:rsidR="00EF39B1" w:rsidRPr="00D82212">
        <w:t>« </w:t>
      </w:r>
      <w:r w:rsidR="001262DA">
        <w:t>U</w:t>
      </w:r>
      <w:r w:rsidR="00EF39B1" w:rsidRPr="00D82212">
        <w:t xml:space="preserve">nités d’œuvre » </w:t>
      </w:r>
      <w:r w:rsidRPr="00D82212">
        <w:rPr>
          <w:rFonts w:cs="Arial"/>
        </w:rPr>
        <w:t>du présent CCP.</w:t>
      </w:r>
    </w:p>
    <w:p w14:paraId="23350B41" w14:textId="77777777" w:rsidR="0018799D" w:rsidRPr="00D82212" w:rsidRDefault="0018799D">
      <w:pPr>
        <w:jc w:val="left"/>
        <w:rPr>
          <w:rFonts w:cs="Arial"/>
        </w:rPr>
      </w:pPr>
    </w:p>
    <w:p w14:paraId="7F584C97" w14:textId="2E297720" w:rsidR="00A96D6E" w:rsidRPr="00D82212" w:rsidRDefault="00A96D6E" w:rsidP="003A29F8">
      <w:pPr>
        <w:pStyle w:val="Listepuces"/>
        <w:rPr>
          <w:sz w:val="20"/>
          <w:szCs w:val="20"/>
        </w:rPr>
      </w:pPr>
      <w:bookmarkStart w:id="399" w:name="_Toc121308449"/>
      <w:r w:rsidRPr="00D82212">
        <w:rPr>
          <w:sz w:val="20"/>
          <w:szCs w:val="20"/>
        </w:rPr>
        <w:t>Evaluation de la formation</w:t>
      </w:r>
      <w:bookmarkEnd w:id="399"/>
    </w:p>
    <w:p w14:paraId="797F4945" w14:textId="77777777" w:rsidR="00A96D6E" w:rsidRPr="00D82212" w:rsidRDefault="00A96D6E" w:rsidP="003A29F8">
      <w:pPr>
        <w:rPr>
          <w:rFonts w:cs="Arial"/>
        </w:rPr>
      </w:pPr>
    </w:p>
    <w:p w14:paraId="11ADCA97" w14:textId="59C45BA3" w:rsidR="00A96D6E" w:rsidRPr="00D82212" w:rsidRDefault="00A96D6E" w:rsidP="003A29F8">
      <w:pPr>
        <w:rPr>
          <w:rFonts w:cs="Arial"/>
        </w:rPr>
      </w:pPr>
      <w:r w:rsidRPr="00D82212">
        <w:rPr>
          <w:rFonts w:cs="Arial"/>
        </w:rPr>
        <w:t xml:space="preserve">Le document établi par le </w:t>
      </w:r>
      <w:r w:rsidR="00880F34">
        <w:rPr>
          <w:rFonts w:cs="Arial"/>
        </w:rPr>
        <w:t>Titulaire</w:t>
      </w:r>
      <w:r w:rsidRPr="00D82212">
        <w:rPr>
          <w:rFonts w:cs="Arial"/>
        </w:rPr>
        <w:t xml:space="preserve"> appelé « bilan de formation », et servant de base à l’évaluation, est anonyme et individualisé. Il permet une confrontation des objectifs prévus et des objectifs atteints. </w:t>
      </w:r>
    </w:p>
    <w:p w14:paraId="232AC531" w14:textId="5341C4A4" w:rsidR="00A96D6E" w:rsidRPr="00D82212" w:rsidRDefault="00A96D6E" w:rsidP="003A29F8">
      <w:pPr>
        <w:rPr>
          <w:rFonts w:cs="Arial"/>
        </w:rPr>
      </w:pPr>
      <w:r w:rsidRPr="00D82212">
        <w:rPr>
          <w:rFonts w:cs="Arial"/>
        </w:rPr>
        <w:t>Ce document fait au moins référence aux critères suivants :</w:t>
      </w:r>
    </w:p>
    <w:p w14:paraId="3ADBBCA5" w14:textId="77777777" w:rsidR="00A96D6E" w:rsidRPr="00D82212" w:rsidRDefault="00A96D6E" w:rsidP="00386747">
      <w:pPr>
        <w:numPr>
          <w:ilvl w:val="0"/>
          <w:numId w:val="17"/>
        </w:numPr>
        <w:ind w:left="426"/>
        <w:rPr>
          <w:rFonts w:cs="Arial"/>
        </w:rPr>
      </w:pPr>
      <w:r w:rsidRPr="00D82212">
        <w:rPr>
          <w:rFonts w:cs="Arial"/>
        </w:rPr>
        <w:t>La clarté de l’exposé ;</w:t>
      </w:r>
    </w:p>
    <w:p w14:paraId="1AE0E999" w14:textId="3C13602D" w:rsidR="00A96D6E" w:rsidRPr="00D82212" w:rsidRDefault="00A96D6E" w:rsidP="00386747">
      <w:pPr>
        <w:numPr>
          <w:ilvl w:val="0"/>
          <w:numId w:val="17"/>
        </w:numPr>
        <w:ind w:left="426"/>
        <w:rPr>
          <w:rFonts w:cs="Arial"/>
        </w:rPr>
      </w:pPr>
      <w:r w:rsidRPr="00D82212">
        <w:rPr>
          <w:rFonts w:cs="Arial"/>
        </w:rPr>
        <w:t>La disponibilité et la compétence technique de l’animateur</w:t>
      </w:r>
      <w:r w:rsidR="003959DE" w:rsidRPr="00D82212">
        <w:rPr>
          <w:rFonts w:cs="Arial"/>
        </w:rPr>
        <w:t xml:space="preserve"> </w:t>
      </w:r>
      <w:r w:rsidRPr="00D82212">
        <w:rPr>
          <w:rFonts w:cs="Arial"/>
        </w:rPr>
        <w:t>;</w:t>
      </w:r>
    </w:p>
    <w:p w14:paraId="416E5C63" w14:textId="77777777" w:rsidR="00A96D6E" w:rsidRPr="00D82212" w:rsidRDefault="00A96D6E" w:rsidP="00386747">
      <w:pPr>
        <w:numPr>
          <w:ilvl w:val="0"/>
          <w:numId w:val="17"/>
        </w:numPr>
        <w:ind w:left="426"/>
        <w:rPr>
          <w:rFonts w:cs="Arial"/>
        </w:rPr>
      </w:pPr>
      <w:r w:rsidRPr="00D82212">
        <w:rPr>
          <w:rFonts w:cs="Arial"/>
        </w:rPr>
        <w:t>L’intérêt pratique et immédiatement utilisable des informations ;</w:t>
      </w:r>
    </w:p>
    <w:p w14:paraId="41DB1895" w14:textId="77777777" w:rsidR="00A96D6E" w:rsidRPr="00D82212" w:rsidRDefault="00A96D6E" w:rsidP="00386747">
      <w:pPr>
        <w:numPr>
          <w:ilvl w:val="0"/>
          <w:numId w:val="17"/>
        </w:numPr>
        <w:ind w:left="426"/>
        <w:rPr>
          <w:rFonts w:cs="Arial"/>
        </w:rPr>
      </w:pPr>
      <w:r w:rsidRPr="00D82212">
        <w:rPr>
          <w:rFonts w:cs="Arial"/>
        </w:rPr>
        <w:t>L’existence ou non d’ateliers de travail.</w:t>
      </w:r>
    </w:p>
    <w:p w14:paraId="0D42AE52" w14:textId="5BC8375B" w:rsidR="00A96D6E" w:rsidRPr="00D82212" w:rsidRDefault="00A96D6E" w:rsidP="003A29F8">
      <w:pPr>
        <w:rPr>
          <w:rFonts w:cs="Arial"/>
        </w:rPr>
      </w:pPr>
      <w:r w:rsidRPr="00D82212">
        <w:rPr>
          <w:rFonts w:cs="Arial"/>
        </w:rPr>
        <w:t xml:space="preserve">A l’issue de la formation, l’animateur de formation désigné par le </w:t>
      </w:r>
      <w:r w:rsidR="00880F34">
        <w:rPr>
          <w:rFonts w:cs="Arial"/>
        </w:rPr>
        <w:t>Titulaire</w:t>
      </w:r>
      <w:r w:rsidRPr="00D82212">
        <w:rPr>
          <w:rFonts w:cs="Arial"/>
        </w:rPr>
        <w:t xml:space="preserve"> procède à une</w:t>
      </w:r>
      <w:r w:rsidR="00661946" w:rsidRPr="00D82212">
        <w:rPr>
          <w:rFonts w:cs="Arial"/>
        </w:rPr>
        <w:t xml:space="preserve"> évaluation de sa formation par</w:t>
      </w:r>
      <w:r w:rsidRPr="00D82212">
        <w:rPr>
          <w:rFonts w:cs="Arial"/>
        </w:rPr>
        <w:t xml:space="preserve"> chaque personne formée. </w:t>
      </w:r>
    </w:p>
    <w:p w14:paraId="52263DE7" w14:textId="77777777" w:rsidR="00A96D6E" w:rsidRPr="00D82212" w:rsidRDefault="00A96D6E" w:rsidP="003A29F8">
      <w:pPr>
        <w:rPr>
          <w:rFonts w:cs="Arial"/>
        </w:rPr>
      </w:pPr>
      <w:r w:rsidRPr="00D82212">
        <w:rPr>
          <w:rFonts w:cs="Arial"/>
        </w:rPr>
        <w:t>Une copie des documents ayant servi à l’évaluation est remise au représentant de la Personne Publique, le dernier jour de la formation.</w:t>
      </w:r>
    </w:p>
    <w:p w14:paraId="31E0A1D9" w14:textId="77777777" w:rsidR="00A96D6E" w:rsidRPr="00D82212" w:rsidRDefault="00A96D6E" w:rsidP="003A29F8">
      <w:pPr>
        <w:rPr>
          <w:rFonts w:cs="Arial"/>
        </w:rPr>
      </w:pPr>
    </w:p>
    <w:p w14:paraId="2021B703" w14:textId="77777777" w:rsidR="00A96D6E" w:rsidRPr="00D82212" w:rsidRDefault="00A96D6E" w:rsidP="003A29F8">
      <w:pPr>
        <w:pStyle w:val="Listepuces"/>
        <w:rPr>
          <w:sz w:val="20"/>
          <w:szCs w:val="20"/>
        </w:rPr>
      </w:pPr>
      <w:bookmarkStart w:id="400" w:name="_Toc121308450"/>
      <w:r w:rsidRPr="00D82212">
        <w:rPr>
          <w:sz w:val="20"/>
          <w:szCs w:val="20"/>
        </w:rPr>
        <w:t>Agrément de la formation</w:t>
      </w:r>
      <w:bookmarkEnd w:id="400"/>
    </w:p>
    <w:p w14:paraId="4876BDBD" w14:textId="77777777" w:rsidR="00A96D6E" w:rsidRPr="00D82212" w:rsidRDefault="00A96D6E" w:rsidP="003A29F8">
      <w:pPr>
        <w:rPr>
          <w:rFonts w:cs="Arial"/>
        </w:rPr>
      </w:pPr>
    </w:p>
    <w:p w14:paraId="0E59D8B9" w14:textId="5645BE3A" w:rsidR="00A96D6E" w:rsidRDefault="00A96D6E" w:rsidP="003A29F8">
      <w:pPr>
        <w:rPr>
          <w:rFonts w:cs="Arial"/>
        </w:rPr>
      </w:pPr>
      <w:r w:rsidRPr="00D82212">
        <w:rPr>
          <w:rFonts w:cs="Arial"/>
        </w:rPr>
        <w:t xml:space="preserve">La remise de l’évaluation ouvre une période de 8 jours pendant laquelle la Personne Publique fait connaître le cas échéant ses motifs d’insatisfaction au </w:t>
      </w:r>
      <w:r w:rsidR="00880F34">
        <w:rPr>
          <w:rFonts w:cs="Arial"/>
        </w:rPr>
        <w:t>Titulaire</w:t>
      </w:r>
      <w:r w:rsidRPr="00D82212">
        <w:rPr>
          <w:rFonts w:cs="Arial"/>
        </w:rPr>
        <w:t xml:space="preserve">, et, s’il y a lieu, programme un nouveau plan de formation accepté par le </w:t>
      </w:r>
      <w:r w:rsidR="00880F34">
        <w:rPr>
          <w:rFonts w:cs="Arial"/>
        </w:rPr>
        <w:t>Titulaire</w:t>
      </w:r>
      <w:r w:rsidRPr="00D82212">
        <w:rPr>
          <w:rFonts w:cs="Arial"/>
        </w:rPr>
        <w:t>.</w:t>
      </w:r>
    </w:p>
    <w:p w14:paraId="5787A681" w14:textId="77777777" w:rsidR="0018799D" w:rsidRPr="003B5E81" w:rsidRDefault="0018799D" w:rsidP="0018799D">
      <w:pPr>
        <w:rPr>
          <w:rFonts w:cs="Open Sans"/>
          <w:b/>
          <w:u w:val="single"/>
        </w:rPr>
      </w:pPr>
    </w:p>
    <w:p w14:paraId="0A0B8C97" w14:textId="45988C94" w:rsidR="0018799D" w:rsidRPr="003B5E81" w:rsidRDefault="0018799D" w:rsidP="0018799D">
      <w:pPr>
        <w:rPr>
          <w:rFonts w:cs="Open Sans"/>
        </w:rPr>
      </w:pPr>
      <w:r w:rsidRPr="003B5E81">
        <w:rPr>
          <w:rFonts w:cs="Open Sans"/>
        </w:rPr>
        <w:t xml:space="preserve">L’admission des formations/transfert de compétence est formalisée par l’établissement d’un procès-verbal d’agrément signé par la personne habilitée par </w:t>
      </w:r>
      <w:r w:rsidR="00A56910">
        <w:rPr>
          <w:rFonts w:cs="Open Sans"/>
        </w:rPr>
        <w:t xml:space="preserve">la </w:t>
      </w:r>
      <w:r w:rsidR="008706C2">
        <w:rPr>
          <w:rFonts w:cs="Open Sans"/>
        </w:rPr>
        <w:t>DSN</w:t>
      </w:r>
      <w:r w:rsidR="008706C2" w:rsidRPr="003B5E81">
        <w:rPr>
          <w:rFonts w:cs="Open Sans"/>
        </w:rPr>
        <w:t xml:space="preserve"> </w:t>
      </w:r>
      <w:r w:rsidRPr="003B5E81">
        <w:rPr>
          <w:rFonts w:cs="Open Sans"/>
        </w:rPr>
        <w:t>si le taux de satisfaction de l’ensemble des personnes ayant suivi la formati</w:t>
      </w:r>
      <w:r w:rsidR="00BC6630">
        <w:rPr>
          <w:rFonts w:cs="Open Sans"/>
        </w:rPr>
        <w:t>on est supérieur ou égal à 70%.</w:t>
      </w:r>
    </w:p>
    <w:p w14:paraId="781D3BA4" w14:textId="77777777" w:rsidR="0018799D" w:rsidRPr="003B5E81" w:rsidRDefault="0018799D" w:rsidP="0018799D">
      <w:pPr>
        <w:rPr>
          <w:rFonts w:cs="Open Sans"/>
        </w:rPr>
      </w:pPr>
    </w:p>
    <w:p w14:paraId="14860B07" w14:textId="77777777" w:rsidR="0018799D" w:rsidRPr="003B5E81" w:rsidRDefault="0018799D" w:rsidP="0018799D">
      <w:pPr>
        <w:rPr>
          <w:rFonts w:cs="Open Sans"/>
        </w:rPr>
      </w:pPr>
      <w:r w:rsidRPr="003B5E81">
        <w:rPr>
          <w:rFonts w:cs="Open Sans"/>
        </w:rPr>
        <w:t>Le taux de satisfaction d’une personne est atteint lorsqu’elle attribue une note globale de 7/10. Cette note globale est déterminée par la moyenne des scores de 1 à 10 (1= très faible, 10=excellent) fournis sur le formulaire d’évaluation pour chacun des critères suivants :</w:t>
      </w:r>
    </w:p>
    <w:p w14:paraId="7561B62D" w14:textId="77777777" w:rsidR="0018799D" w:rsidRPr="00BC27E7" w:rsidRDefault="0018799D" w:rsidP="00BC27E7">
      <w:pPr>
        <w:pStyle w:val="Paragraphedeliste"/>
        <w:numPr>
          <w:ilvl w:val="0"/>
          <w:numId w:val="52"/>
        </w:numPr>
        <w:rPr>
          <w:rFonts w:cs="Open Sans"/>
        </w:rPr>
      </w:pPr>
      <w:r w:rsidRPr="00BC27E7">
        <w:rPr>
          <w:rFonts w:cs="Open Sans"/>
        </w:rPr>
        <w:t xml:space="preserve">Contenu et déroulement, </w:t>
      </w:r>
    </w:p>
    <w:p w14:paraId="4096C3C0" w14:textId="77777777" w:rsidR="0018799D" w:rsidRPr="00BC27E7" w:rsidRDefault="0018799D" w:rsidP="00BC27E7">
      <w:pPr>
        <w:pStyle w:val="Paragraphedeliste"/>
        <w:numPr>
          <w:ilvl w:val="0"/>
          <w:numId w:val="52"/>
        </w:numPr>
        <w:rPr>
          <w:rFonts w:cs="Open Sans"/>
        </w:rPr>
      </w:pPr>
      <w:r w:rsidRPr="00BC27E7">
        <w:rPr>
          <w:rFonts w:cs="Open Sans"/>
        </w:rPr>
        <w:t xml:space="preserve">Documentations associées, </w:t>
      </w:r>
    </w:p>
    <w:p w14:paraId="72E069B3" w14:textId="77777777" w:rsidR="0018799D" w:rsidRPr="00BC27E7" w:rsidRDefault="0018799D" w:rsidP="00BC27E7">
      <w:pPr>
        <w:pStyle w:val="Paragraphedeliste"/>
        <w:numPr>
          <w:ilvl w:val="0"/>
          <w:numId w:val="52"/>
        </w:numPr>
        <w:rPr>
          <w:rFonts w:cs="Open Sans"/>
        </w:rPr>
      </w:pPr>
      <w:r w:rsidRPr="00BC27E7">
        <w:rPr>
          <w:rFonts w:cs="Open Sans"/>
        </w:rPr>
        <w:t xml:space="preserve">Maîtrise métier (y compris compétence du formateur), </w:t>
      </w:r>
    </w:p>
    <w:p w14:paraId="2643E6C6" w14:textId="77777777" w:rsidR="0018799D" w:rsidRPr="00BC27E7" w:rsidRDefault="0018799D" w:rsidP="00BC27E7">
      <w:pPr>
        <w:pStyle w:val="Paragraphedeliste"/>
        <w:numPr>
          <w:ilvl w:val="0"/>
          <w:numId w:val="52"/>
        </w:numPr>
        <w:rPr>
          <w:rFonts w:cs="Open Sans"/>
        </w:rPr>
      </w:pPr>
      <w:r w:rsidRPr="00BC27E7">
        <w:rPr>
          <w:rFonts w:cs="Open Sans"/>
        </w:rPr>
        <w:t xml:space="preserve">Qualités pédagogiques, </w:t>
      </w:r>
    </w:p>
    <w:p w14:paraId="15F8FF64" w14:textId="77777777" w:rsidR="0018799D" w:rsidRPr="00BC27E7" w:rsidRDefault="0018799D" w:rsidP="00BC27E7">
      <w:pPr>
        <w:pStyle w:val="Paragraphedeliste"/>
        <w:numPr>
          <w:ilvl w:val="0"/>
          <w:numId w:val="52"/>
        </w:numPr>
        <w:rPr>
          <w:rFonts w:cs="Open Sans"/>
        </w:rPr>
      </w:pPr>
      <w:r w:rsidRPr="00BC27E7">
        <w:rPr>
          <w:rFonts w:cs="Open Sans"/>
        </w:rPr>
        <w:t>Qualité globale de la formation.</w:t>
      </w:r>
    </w:p>
    <w:p w14:paraId="0C6A616B" w14:textId="77777777" w:rsidR="0018799D" w:rsidRPr="003B5E81" w:rsidRDefault="0018799D" w:rsidP="0018799D">
      <w:pPr>
        <w:ind w:left="720"/>
        <w:rPr>
          <w:rFonts w:cs="Open Sans"/>
        </w:rPr>
      </w:pPr>
    </w:p>
    <w:p w14:paraId="61C64F4B" w14:textId="64BE43D0" w:rsidR="0018799D" w:rsidRDefault="0018799D" w:rsidP="0018799D">
      <w:pPr>
        <w:rPr>
          <w:rFonts w:cs="Open Sans"/>
        </w:rPr>
      </w:pPr>
      <w:r w:rsidRPr="003B5E81">
        <w:rPr>
          <w:rFonts w:cs="Open Sans"/>
        </w:rPr>
        <w:t xml:space="preserve">Si le taux de satisfaction de l’ensemble des personnes ayant suivi la formation/transfert est </w:t>
      </w:r>
      <w:r w:rsidR="005F4048" w:rsidRPr="003B5E81">
        <w:rPr>
          <w:rFonts w:cs="Open Sans"/>
        </w:rPr>
        <w:t>inférieur</w:t>
      </w:r>
      <w:r w:rsidRPr="003B5E81">
        <w:rPr>
          <w:rFonts w:cs="Open Sans"/>
        </w:rPr>
        <w:t xml:space="preserve"> à 70%, </w:t>
      </w:r>
      <w:r w:rsidR="00A56910">
        <w:rPr>
          <w:rFonts w:cs="Open Sans"/>
        </w:rPr>
        <w:t xml:space="preserve">la </w:t>
      </w:r>
      <w:r w:rsidR="008706C2">
        <w:rPr>
          <w:rFonts w:cs="Open Sans"/>
        </w:rPr>
        <w:t>DSN</w:t>
      </w:r>
      <w:r w:rsidR="008706C2" w:rsidRPr="003B5E81">
        <w:rPr>
          <w:rFonts w:cs="Open Sans"/>
        </w:rPr>
        <w:t xml:space="preserve"> </w:t>
      </w:r>
      <w:r w:rsidRPr="003B5E81">
        <w:rPr>
          <w:rFonts w:cs="Open Sans"/>
        </w:rPr>
        <w:t xml:space="preserve">notifie au </w:t>
      </w:r>
      <w:r w:rsidR="00880F34">
        <w:rPr>
          <w:rFonts w:cs="Open Sans"/>
        </w:rPr>
        <w:t>Titulaire</w:t>
      </w:r>
      <w:r w:rsidRPr="003B5E81">
        <w:rPr>
          <w:rFonts w:cs="Open Sans"/>
        </w:rPr>
        <w:t xml:space="preserve"> sa décision de ne pas procéder à l’admission de la formation en mentionnant les carences décelées lors de l’évaluation. </w:t>
      </w:r>
    </w:p>
    <w:p w14:paraId="48B2BB9E" w14:textId="77777777" w:rsidR="00450C94" w:rsidRPr="003B5E81" w:rsidRDefault="00450C94" w:rsidP="0018799D">
      <w:pPr>
        <w:rPr>
          <w:rFonts w:cs="Open Sans"/>
        </w:rPr>
      </w:pPr>
    </w:p>
    <w:p w14:paraId="0FDCE12B" w14:textId="0DC5125E" w:rsidR="0018799D" w:rsidRPr="003B5E81" w:rsidRDefault="0018799D" w:rsidP="0018799D">
      <w:pPr>
        <w:rPr>
          <w:rFonts w:cs="Open Sans"/>
        </w:rPr>
      </w:pPr>
      <w:r w:rsidRPr="003B5E81">
        <w:rPr>
          <w:rFonts w:cs="Open Sans"/>
        </w:rPr>
        <w:t xml:space="preserve">Le </w:t>
      </w:r>
      <w:r w:rsidR="00880F34">
        <w:rPr>
          <w:rFonts w:cs="Open Sans"/>
        </w:rPr>
        <w:t>Titulaire</w:t>
      </w:r>
      <w:r w:rsidRPr="003B5E81">
        <w:rPr>
          <w:rFonts w:cs="Open Sans"/>
        </w:rPr>
        <w:t xml:space="preserve"> effectue de nouveau la prestation, à ses frais, dans un délai maximum d’un mois à compter de la notification de la décision de rejet </w:t>
      </w:r>
      <w:r w:rsidR="00BC27E7" w:rsidRPr="003B5E81">
        <w:rPr>
          <w:rFonts w:cs="Open Sans"/>
        </w:rPr>
        <w:t>d’admission de</w:t>
      </w:r>
      <w:r w:rsidRPr="003B5E81">
        <w:rPr>
          <w:rFonts w:cs="Open Sans"/>
        </w:rPr>
        <w:t xml:space="preserve"> la formation par </w:t>
      </w:r>
      <w:r w:rsidR="00BC27E7">
        <w:rPr>
          <w:rFonts w:cs="Open Sans"/>
        </w:rPr>
        <w:t>l’AP-HP</w:t>
      </w:r>
      <w:r w:rsidRPr="003B5E81">
        <w:rPr>
          <w:rFonts w:cs="Open Sans"/>
        </w:rPr>
        <w:t xml:space="preserve">. Cette formation donne lieu à une nouvelle évaluation par les participants et à l’établissement ou non d’un procès-verbal </w:t>
      </w:r>
      <w:r w:rsidR="00BC27E7" w:rsidRPr="003B5E81">
        <w:rPr>
          <w:rFonts w:cs="Open Sans"/>
        </w:rPr>
        <w:t>d’admission selon</w:t>
      </w:r>
      <w:r w:rsidRPr="003B5E81">
        <w:rPr>
          <w:rFonts w:cs="Open Sans"/>
        </w:rPr>
        <w:t xml:space="preserve"> les modalités explicitées plus haut.</w:t>
      </w:r>
    </w:p>
    <w:p w14:paraId="6007DB94" w14:textId="77777777" w:rsidR="00450C94" w:rsidRDefault="00450C94" w:rsidP="0018799D">
      <w:pPr>
        <w:rPr>
          <w:rFonts w:cs="Open Sans"/>
        </w:rPr>
      </w:pPr>
    </w:p>
    <w:p w14:paraId="27B6D7D5" w14:textId="1ADDF7A2" w:rsidR="0018799D" w:rsidRDefault="005F4048" w:rsidP="0018799D">
      <w:pPr>
        <w:rPr>
          <w:rFonts w:cs="Open Sans"/>
        </w:rPr>
      </w:pPr>
      <w:r w:rsidRPr="003B5E81">
        <w:rPr>
          <w:rFonts w:cs="Open Sans"/>
        </w:rPr>
        <w:t>L’admission de</w:t>
      </w:r>
      <w:r w:rsidR="0018799D" w:rsidRPr="003B5E81">
        <w:rPr>
          <w:rFonts w:cs="Open Sans"/>
        </w:rPr>
        <w:t xml:space="preserve"> la for</w:t>
      </w:r>
      <w:r w:rsidR="00C76903">
        <w:rPr>
          <w:rFonts w:cs="Open Sans"/>
        </w:rPr>
        <w:t xml:space="preserve">mation, formalisé par un </w:t>
      </w:r>
      <w:r>
        <w:rPr>
          <w:rFonts w:cs="Open Sans"/>
        </w:rPr>
        <w:t>procès-</w:t>
      </w:r>
      <w:r w:rsidRPr="003B5E81">
        <w:rPr>
          <w:rFonts w:cs="Open Sans"/>
        </w:rPr>
        <w:t>verbal</w:t>
      </w:r>
      <w:r w:rsidR="0018799D" w:rsidRPr="003B5E81">
        <w:rPr>
          <w:rFonts w:cs="Open Sans"/>
        </w:rPr>
        <w:t xml:space="preserve"> d’admission permet le déclenchement des opérations de facturation. </w:t>
      </w:r>
    </w:p>
    <w:p w14:paraId="5071BE51" w14:textId="5862DB93" w:rsidR="00450C94" w:rsidRDefault="00450C94" w:rsidP="0018799D">
      <w:pPr>
        <w:rPr>
          <w:rFonts w:cs="Open Sans"/>
        </w:rPr>
      </w:pPr>
    </w:p>
    <w:p w14:paraId="638E6BAB" w14:textId="77777777" w:rsidR="005E2FFB" w:rsidRPr="003B5E81" w:rsidRDefault="005E2FFB" w:rsidP="0018799D">
      <w:pPr>
        <w:rPr>
          <w:rFonts w:cs="Open Sans"/>
        </w:rPr>
      </w:pPr>
    </w:p>
    <w:p w14:paraId="28D47F74" w14:textId="721E95BD" w:rsidR="004E51A7" w:rsidRPr="00D82212" w:rsidRDefault="006D43C2" w:rsidP="00A4467D">
      <w:pPr>
        <w:pStyle w:val="Titre2"/>
      </w:pPr>
      <w:bookmarkStart w:id="401" w:name="_Toc53131421"/>
      <w:bookmarkStart w:id="402" w:name="_Toc194067163"/>
      <w:bookmarkEnd w:id="398"/>
      <w:r w:rsidRPr="00D82212">
        <w:lastRenderedPageBreak/>
        <w:t>COORDINATION ET SUIVI DE MARCHE</w:t>
      </w:r>
      <w:bookmarkEnd w:id="401"/>
      <w:bookmarkEnd w:id="402"/>
    </w:p>
    <w:p w14:paraId="364289C7" w14:textId="77777777" w:rsidR="002A46D8" w:rsidRPr="00D82212" w:rsidRDefault="002A46D8" w:rsidP="003A29F8">
      <w:pPr>
        <w:rPr>
          <w:rFonts w:cs="Open Sans"/>
          <w:sz w:val="18"/>
          <w:szCs w:val="18"/>
        </w:rPr>
      </w:pPr>
    </w:p>
    <w:p w14:paraId="140EDAD5" w14:textId="61504492" w:rsidR="00AC7061" w:rsidRPr="00D82212" w:rsidRDefault="00AC7061" w:rsidP="005E2FFB">
      <w:pPr>
        <w:pStyle w:val="Titre3"/>
        <w:rPr>
          <w:lang w:val="fr-CA"/>
        </w:rPr>
      </w:pPr>
      <w:bookmarkStart w:id="403" w:name="_Toc54515999"/>
      <w:bookmarkStart w:id="404" w:name="_Toc181441499"/>
      <w:bookmarkStart w:id="405" w:name="_Toc182127406"/>
      <w:bookmarkStart w:id="406" w:name="_Toc53131422"/>
      <w:bookmarkStart w:id="407" w:name="_Toc194067164"/>
      <w:r w:rsidRPr="00D82212">
        <w:rPr>
          <w:lang w:val="fr-CA"/>
        </w:rPr>
        <w:t xml:space="preserve">7.1- </w:t>
      </w:r>
      <w:bookmarkStart w:id="408" w:name="_Toc447716042"/>
      <w:r w:rsidRPr="00D82212">
        <w:rPr>
          <w:lang w:val="fr-CA"/>
        </w:rPr>
        <w:t>Chef de projet</w:t>
      </w:r>
      <w:bookmarkEnd w:id="403"/>
      <w:r w:rsidRPr="00D82212">
        <w:rPr>
          <w:lang w:val="fr-CA"/>
        </w:rPr>
        <w:t xml:space="preserve"> du </w:t>
      </w:r>
      <w:r w:rsidR="00880F34">
        <w:rPr>
          <w:lang w:val="fr-CA"/>
        </w:rPr>
        <w:t>Titulaire</w:t>
      </w:r>
      <w:bookmarkEnd w:id="404"/>
      <w:bookmarkEnd w:id="405"/>
      <w:bookmarkEnd w:id="406"/>
      <w:bookmarkEnd w:id="408"/>
      <w:bookmarkEnd w:id="407"/>
    </w:p>
    <w:p w14:paraId="18EDD966" w14:textId="77777777" w:rsidR="00AC7061" w:rsidRPr="00D82212" w:rsidRDefault="00AC7061" w:rsidP="003A29F8">
      <w:pPr>
        <w:overflowPunct w:val="0"/>
        <w:autoSpaceDE w:val="0"/>
        <w:autoSpaceDN w:val="0"/>
        <w:adjustRightInd w:val="0"/>
        <w:textAlignment w:val="baseline"/>
        <w:rPr>
          <w:rFonts w:ascii="Garamond" w:hAnsi="Garamond"/>
          <w:color w:val="auto"/>
          <w:sz w:val="24"/>
          <w:szCs w:val="24"/>
          <w:lang w:val="fr-CA"/>
        </w:rPr>
      </w:pPr>
    </w:p>
    <w:p w14:paraId="77B9E47C" w14:textId="266213A3" w:rsidR="00AC7061" w:rsidRPr="00D82212" w:rsidRDefault="00AC7061" w:rsidP="003A29F8">
      <w:pPr>
        <w:rPr>
          <w:lang w:val="fr-CA"/>
        </w:rPr>
      </w:pPr>
      <w:r w:rsidRPr="00D82212">
        <w:rPr>
          <w:lang w:val="fr-CA"/>
        </w:rPr>
        <w:t xml:space="preserve">Le </w:t>
      </w:r>
      <w:r w:rsidR="00880F34">
        <w:rPr>
          <w:lang w:val="fr-CA"/>
        </w:rPr>
        <w:t>Titulaire</w:t>
      </w:r>
      <w:r w:rsidRPr="00D82212">
        <w:rPr>
          <w:lang w:val="fr-CA"/>
        </w:rPr>
        <w:t xml:space="preserve"> désigne, dans un délai de quinze jours calendaires à compter de la notification du marché, un chef de projet ayant la compétence adéquate nécessaire pour le suivi du présent marché. Le chef de projet ainsi désigné est l'interlocuteur de l’AP-HP pendant toute la durée du marché. Il peut à tout moment être remplacé sur l’initiative du </w:t>
      </w:r>
      <w:r w:rsidR="00880F34">
        <w:rPr>
          <w:lang w:val="fr-CA"/>
        </w:rPr>
        <w:t>Titulaire</w:t>
      </w:r>
      <w:r w:rsidRPr="00D82212">
        <w:rPr>
          <w:lang w:val="fr-CA"/>
        </w:rPr>
        <w:t xml:space="preserve"> à condition que la personne qui remplace soit de compétence au moins équivalente. L’AP-HP doit avoir été avertie de son remplacement au moins deux mois avant sa cessation de fonction. Dans ce délai de deux mois, le </w:t>
      </w:r>
      <w:r w:rsidR="00880F34">
        <w:rPr>
          <w:lang w:val="fr-CA"/>
        </w:rPr>
        <w:t>Titulaire</w:t>
      </w:r>
      <w:r w:rsidRPr="00D82212">
        <w:rPr>
          <w:lang w:val="fr-CA"/>
        </w:rPr>
        <w:t xml:space="preserve"> présente le remplaçant pressenti à l’AP-HP. Tout changement de chef de projet du </w:t>
      </w:r>
      <w:r w:rsidR="00880F34">
        <w:rPr>
          <w:lang w:val="fr-CA"/>
        </w:rPr>
        <w:t>Titulaire</w:t>
      </w:r>
      <w:r w:rsidRPr="00D82212">
        <w:rPr>
          <w:lang w:val="fr-CA"/>
        </w:rPr>
        <w:t xml:space="preserve"> doit se faire tout en assurant la continuité du service rendu.</w:t>
      </w:r>
    </w:p>
    <w:p w14:paraId="2F13C179" w14:textId="77777777" w:rsidR="00450C94" w:rsidRPr="00D82212" w:rsidRDefault="00450C94" w:rsidP="003A29F8">
      <w:pPr>
        <w:overflowPunct w:val="0"/>
        <w:autoSpaceDE w:val="0"/>
        <w:autoSpaceDN w:val="0"/>
        <w:adjustRightInd w:val="0"/>
        <w:textAlignment w:val="baseline"/>
        <w:rPr>
          <w:rFonts w:ascii="Garamond" w:hAnsi="Garamond"/>
          <w:color w:val="auto"/>
          <w:sz w:val="24"/>
          <w:szCs w:val="24"/>
          <w:lang w:val="fr-CA"/>
        </w:rPr>
      </w:pPr>
    </w:p>
    <w:p w14:paraId="7E7A1F10" w14:textId="0FA4AAE0" w:rsidR="00AC7061" w:rsidRPr="00D82212" w:rsidRDefault="00AC7061" w:rsidP="005E2FFB">
      <w:pPr>
        <w:pStyle w:val="Titre3"/>
        <w:rPr>
          <w:lang w:val="fr-CA"/>
        </w:rPr>
      </w:pPr>
      <w:bookmarkStart w:id="409" w:name="_Toc447716043"/>
      <w:bookmarkStart w:id="410" w:name="_Toc53131423"/>
      <w:bookmarkStart w:id="411" w:name="_Toc194067165"/>
      <w:r w:rsidRPr="00D82212">
        <w:rPr>
          <w:lang w:val="fr-CA"/>
        </w:rPr>
        <w:t>7.2- Chef de projet de l’AP-HP</w:t>
      </w:r>
      <w:bookmarkEnd w:id="409"/>
      <w:bookmarkEnd w:id="410"/>
      <w:bookmarkEnd w:id="411"/>
    </w:p>
    <w:p w14:paraId="626C38D0" w14:textId="77777777" w:rsidR="008706C2" w:rsidRDefault="008706C2" w:rsidP="003A29F8">
      <w:pPr>
        <w:rPr>
          <w:lang w:val="fr-CA"/>
        </w:rPr>
      </w:pPr>
    </w:p>
    <w:p w14:paraId="6CCC5D2D" w14:textId="31AC11C1" w:rsidR="008706C2" w:rsidRDefault="008706C2" w:rsidP="008706C2">
      <w:r>
        <w:t>L</w:t>
      </w:r>
      <w:r w:rsidRPr="00E92B19">
        <w:t>’AP-HP identifie un ou plusieurs interlocuteurs qui seront les contacts</w:t>
      </w:r>
      <w:r>
        <w:t xml:space="preserve"> </w:t>
      </w:r>
      <w:r w:rsidRPr="00E92B19">
        <w:t>privilégiés</w:t>
      </w:r>
      <w:r>
        <w:t xml:space="preserve"> du Titulaire. En l’occurrence, la Direction des Services Numériques de l’AP-HP et </w:t>
      </w:r>
      <w:r w:rsidR="00A876D3">
        <w:t xml:space="preserve">le </w:t>
      </w:r>
      <w:r>
        <w:rPr>
          <w:rFonts w:cs="Arial"/>
          <w:color w:val="auto"/>
        </w:rPr>
        <w:t xml:space="preserve">Service des achats informatiques et télécommunication (SACIT) </w:t>
      </w:r>
      <w:r>
        <w:t>de l’AGEPS.</w:t>
      </w:r>
    </w:p>
    <w:p w14:paraId="0F87C472" w14:textId="77777777" w:rsidR="008706C2" w:rsidRDefault="008706C2" w:rsidP="008706C2"/>
    <w:p w14:paraId="52915920" w14:textId="557A8180" w:rsidR="00AC7061" w:rsidRDefault="00AC7061" w:rsidP="003A29F8">
      <w:pPr>
        <w:rPr>
          <w:lang w:val="fr-CA"/>
        </w:rPr>
      </w:pPr>
      <w:r w:rsidRPr="00D82212">
        <w:rPr>
          <w:lang w:val="fr-CA"/>
        </w:rPr>
        <w:t xml:space="preserve">L’AP-HP désigne, dans un délai de quinze jours calendaires à compter de la notification du marché, un chef de projet chargé du suivi de l'exécution du marché et ayant la compétence adéquate pour ce faire. </w:t>
      </w:r>
    </w:p>
    <w:p w14:paraId="1B330E15" w14:textId="77777777" w:rsidR="00DD3593" w:rsidRDefault="00DD3593" w:rsidP="003A29F8">
      <w:pPr>
        <w:rPr>
          <w:lang w:val="fr-CA"/>
        </w:rPr>
      </w:pPr>
    </w:p>
    <w:p w14:paraId="31704133" w14:textId="3C1C0D32" w:rsidR="008B0A47" w:rsidRDefault="008B0A47" w:rsidP="003A29F8">
      <w:pPr>
        <w:rPr>
          <w:lang w:val="fr-CA"/>
        </w:rPr>
      </w:pPr>
      <w:r>
        <w:rPr>
          <w:lang w:val="fr-CA"/>
        </w:rPr>
        <w:t>L’AP-HP désigne un référent fonctionnel par site</w:t>
      </w:r>
    </w:p>
    <w:p w14:paraId="0DE3872F" w14:textId="77777777" w:rsidR="003B5E81" w:rsidRPr="00D82212" w:rsidRDefault="003B5E81" w:rsidP="003A29F8">
      <w:pPr>
        <w:rPr>
          <w:lang w:val="fr-CA"/>
        </w:rPr>
      </w:pPr>
    </w:p>
    <w:p w14:paraId="6DCE6726" w14:textId="2CBD9AC2" w:rsidR="00AC7061" w:rsidRPr="00D82212" w:rsidRDefault="00AC7061" w:rsidP="005E2FFB">
      <w:pPr>
        <w:pStyle w:val="Titre3"/>
        <w:rPr>
          <w:lang w:val="fr-CA"/>
        </w:rPr>
      </w:pPr>
      <w:bookmarkStart w:id="412" w:name="_Toc53131424"/>
      <w:bookmarkStart w:id="413" w:name="_Toc194067166"/>
      <w:r w:rsidRPr="00D82212">
        <w:rPr>
          <w:lang w:val="fr-CA"/>
        </w:rPr>
        <w:t>7.3- Réunions</w:t>
      </w:r>
      <w:bookmarkEnd w:id="412"/>
      <w:bookmarkEnd w:id="413"/>
    </w:p>
    <w:p w14:paraId="2068E137" w14:textId="6DF25431" w:rsidR="00AC7061" w:rsidRPr="00D82212" w:rsidRDefault="00AC7061" w:rsidP="003A29F8">
      <w:pPr>
        <w:spacing w:before="120" w:after="100" w:afterAutospacing="1"/>
        <w:rPr>
          <w:rFonts w:cs="Arial"/>
        </w:rPr>
      </w:pPr>
      <w:r w:rsidRPr="00D82212">
        <w:rPr>
          <w:rFonts w:cs="Arial"/>
        </w:rPr>
        <w:t xml:space="preserve">Tant que le marché est en cours d'exécution, le </w:t>
      </w:r>
      <w:r w:rsidR="00880F34">
        <w:rPr>
          <w:rFonts w:cs="Arial"/>
        </w:rPr>
        <w:t>Titulaire</w:t>
      </w:r>
      <w:r w:rsidRPr="00D82212">
        <w:rPr>
          <w:rFonts w:cs="Arial"/>
        </w:rPr>
        <w:t xml:space="preserve"> assure à la Personne Publique, une information régulière des travaux qu’il effectue, dans le cadre des réunions de suivi opérationnel du marché.</w:t>
      </w:r>
    </w:p>
    <w:p w14:paraId="7294B6D8" w14:textId="77777777" w:rsidR="00AC7061" w:rsidRPr="00D82212" w:rsidRDefault="00AC7061" w:rsidP="003A29F8">
      <w:pPr>
        <w:spacing w:before="120" w:after="100" w:afterAutospacing="1"/>
        <w:rPr>
          <w:rFonts w:cs="Arial"/>
        </w:rPr>
      </w:pPr>
      <w:r w:rsidRPr="00D82212">
        <w:rPr>
          <w:rFonts w:cs="Arial"/>
        </w:rPr>
        <w:t>Ces réunions de suivi opérationnel se tiennent :</w:t>
      </w:r>
    </w:p>
    <w:p w14:paraId="4E3781B1" w14:textId="4CA392A6" w:rsidR="00AC7061" w:rsidRPr="00A876D3" w:rsidRDefault="00A876D3" w:rsidP="003F09F5">
      <w:pPr>
        <w:numPr>
          <w:ilvl w:val="0"/>
          <w:numId w:val="22"/>
        </w:numPr>
        <w:tabs>
          <w:tab w:val="left" w:pos="1080"/>
        </w:tabs>
        <w:rPr>
          <w:rFonts w:cs="Arial"/>
        </w:rPr>
      </w:pPr>
      <w:r>
        <w:rPr>
          <w:rFonts w:cs="Arial"/>
        </w:rPr>
        <w:t>En tant</w:t>
      </w:r>
      <w:r w:rsidRPr="00A876D3">
        <w:rPr>
          <w:rFonts w:cs="Arial"/>
        </w:rPr>
        <w:t xml:space="preserve"> que de besoin, à</w:t>
      </w:r>
      <w:r w:rsidR="00787610" w:rsidRPr="00A876D3">
        <w:rPr>
          <w:rFonts w:cs="Arial"/>
        </w:rPr>
        <w:t xml:space="preserve"> la</w:t>
      </w:r>
      <w:r w:rsidR="00AC7061" w:rsidRPr="00A876D3">
        <w:rPr>
          <w:rFonts w:cs="Arial"/>
        </w:rPr>
        <w:t xml:space="preserve"> demande de l’AP-HP à compter de la notification du marché</w:t>
      </w:r>
      <w:r w:rsidR="00386747" w:rsidRPr="00A876D3">
        <w:rPr>
          <w:rFonts w:cs="Arial"/>
        </w:rPr>
        <w:t>,</w:t>
      </w:r>
      <w:ins w:id="414" w:author="RAMEYE Hubert" w:date="2025-03-27T11:49:00Z">
        <w:r w:rsidR="00374EF5">
          <w:rPr>
            <w:rFonts w:cs="Arial"/>
          </w:rPr>
          <w:t xml:space="preserve"> </w:t>
        </w:r>
      </w:ins>
      <w:r w:rsidR="00386747" w:rsidRPr="00A876D3">
        <w:rPr>
          <w:rFonts w:cs="Arial"/>
        </w:rPr>
        <w:t>et au minimum une fois par an</w:t>
      </w:r>
      <w:r>
        <w:rPr>
          <w:rFonts w:cs="Arial"/>
        </w:rPr>
        <w:t>,</w:t>
      </w:r>
    </w:p>
    <w:p w14:paraId="42773BA4" w14:textId="5E0DE101" w:rsidR="00AC7061" w:rsidRPr="00D82212" w:rsidRDefault="00427A58" w:rsidP="00386747">
      <w:pPr>
        <w:numPr>
          <w:ilvl w:val="0"/>
          <w:numId w:val="22"/>
        </w:numPr>
        <w:tabs>
          <w:tab w:val="left" w:pos="1080"/>
        </w:tabs>
        <w:rPr>
          <w:rFonts w:cs="Arial"/>
        </w:rPr>
      </w:pPr>
      <w:r w:rsidRPr="00D82212">
        <w:rPr>
          <w:rFonts w:cs="Arial"/>
        </w:rPr>
        <w:t>E</w:t>
      </w:r>
      <w:r w:rsidR="00AC7061" w:rsidRPr="00D82212">
        <w:rPr>
          <w:rFonts w:cs="Arial"/>
        </w:rPr>
        <w:t xml:space="preserve">n la présence du chef de projet du </w:t>
      </w:r>
      <w:r w:rsidR="00880F34">
        <w:rPr>
          <w:rFonts w:cs="Arial"/>
        </w:rPr>
        <w:t>Titulaire</w:t>
      </w:r>
      <w:r w:rsidR="00AC7061" w:rsidRPr="00D82212">
        <w:rPr>
          <w:rFonts w:cs="Arial"/>
        </w:rPr>
        <w:t xml:space="preserve"> et de la Personne Publique ou d'une personne qui la représente,</w:t>
      </w:r>
    </w:p>
    <w:p w14:paraId="7337E255" w14:textId="4C11D8EB" w:rsidR="00AC7061" w:rsidRPr="00D82212" w:rsidRDefault="00427A58" w:rsidP="00386747">
      <w:pPr>
        <w:numPr>
          <w:ilvl w:val="0"/>
          <w:numId w:val="22"/>
        </w:numPr>
        <w:tabs>
          <w:tab w:val="left" w:pos="1080"/>
        </w:tabs>
        <w:rPr>
          <w:rFonts w:cs="Arial"/>
        </w:rPr>
      </w:pPr>
      <w:r w:rsidRPr="00D82212">
        <w:rPr>
          <w:rFonts w:cs="Arial"/>
        </w:rPr>
        <w:t>D</w:t>
      </w:r>
      <w:r w:rsidR="00AC7061" w:rsidRPr="00D82212">
        <w:rPr>
          <w:rFonts w:cs="Arial"/>
        </w:rPr>
        <w:t>ans les locaux de la Personne Publique ou, en cas d’accord entre les Parties, par téléphone ou visioconférence.</w:t>
      </w:r>
    </w:p>
    <w:p w14:paraId="1CFB4953" w14:textId="06A17B0F" w:rsidR="00AC7061" w:rsidRDefault="00AC7061" w:rsidP="003A29F8">
      <w:pPr>
        <w:spacing w:before="120" w:after="100" w:afterAutospacing="1"/>
        <w:rPr>
          <w:rFonts w:cs="Arial"/>
        </w:rPr>
      </w:pPr>
      <w:r w:rsidRPr="00D82212">
        <w:rPr>
          <w:rFonts w:cs="Arial"/>
        </w:rPr>
        <w:t xml:space="preserve">A ces réunions, le ou les représentant(s) de la Personne Publique peuvent se faire assister par la ou les personne(s) de leur choix. Le </w:t>
      </w:r>
      <w:r w:rsidR="00880F34">
        <w:rPr>
          <w:rFonts w:cs="Arial"/>
        </w:rPr>
        <w:t>Titulaire</w:t>
      </w:r>
      <w:r w:rsidRPr="00D82212">
        <w:rPr>
          <w:rFonts w:cs="Arial"/>
        </w:rPr>
        <w:t xml:space="preserve"> ne peut s'y opposer.</w:t>
      </w:r>
      <w:r w:rsidR="00427A58" w:rsidRPr="00D82212">
        <w:rPr>
          <w:rFonts w:cs="Arial"/>
        </w:rPr>
        <w:t xml:space="preserve"> </w:t>
      </w:r>
      <w:r w:rsidRPr="00D82212">
        <w:rPr>
          <w:rFonts w:cs="Arial"/>
        </w:rPr>
        <w:t xml:space="preserve">Au cours de chaque réunion ou dans un délai maximum de 7 jours après la réunion, un compte-rendu est rédigé par le </w:t>
      </w:r>
      <w:r w:rsidR="00880F34">
        <w:rPr>
          <w:rFonts w:cs="Arial"/>
        </w:rPr>
        <w:t>Titulaire</w:t>
      </w:r>
      <w:r w:rsidRPr="00D82212">
        <w:rPr>
          <w:rFonts w:cs="Arial"/>
        </w:rPr>
        <w:t xml:space="preserve"> et par la ou les personne(s) désignée(s) après accord de la Personne Publique. Ce compte-rendu est remis à la Personne Publique.</w:t>
      </w:r>
    </w:p>
    <w:p w14:paraId="6F38C194" w14:textId="7F2C2273" w:rsidR="00AC7061" w:rsidRPr="00D82212" w:rsidRDefault="00AC7061" w:rsidP="003A29F8">
      <w:pPr>
        <w:spacing w:before="60" w:after="60"/>
        <w:rPr>
          <w:rFonts w:cs="Arial"/>
        </w:rPr>
      </w:pPr>
      <w:r w:rsidRPr="00D82212">
        <w:rPr>
          <w:rFonts w:cs="Arial"/>
        </w:rPr>
        <w:t>Chaque compte-rendu de réunion comporte au moins :</w:t>
      </w:r>
    </w:p>
    <w:p w14:paraId="6F672F18" w14:textId="77777777" w:rsidR="00AC7061" w:rsidRPr="00D82212" w:rsidRDefault="00AC7061" w:rsidP="00386747">
      <w:pPr>
        <w:numPr>
          <w:ilvl w:val="0"/>
          <w:numId w:val="22"/>
        </w:numPr>
        <w:tabs>
          <w:tab w:val="left" w:pos="1080"/>
        </w:tabs>
        <w:rPr>
          <w:rFonts w:cs="Arial"/>
        </w:rPr>
      </w:pPr>
      <w:r w:rsidRPr="00D82212">
        <w:rPr>
          <w:rFonts w:cs="Arial"/>
        </w:rPr>
        <w:t>l'approbation du compte-rendu de la réunion précédente,</w:t>
      </w:r>
    </w:p>
    <w:p w14:paraId="64868DF3" w14:textId="77777777" w:rsidR="00AC7061" w:rsidRPr="00D82212" w:rsidRDefault="00AC7061" w:rsidP="00386747">
      <w:pPr>
        <w:numPr>
          <w:ilvl w:val="0"/>
          <w:numId w:val="22"/>
        </w:numPr>
        <w:tabs>
          <w:tab w:val="left" w:pos="1080"/>
        </w:tabs>
        <w:rPr>
          <w:rFonts w:cs="Arial"/>
        </w:rPr>
      </w:pPr>
      <w:r w:rsidRPr="00D82212">
        <w:rPr>
          <w:rFonts w:cs="Arial"/>
        </w:rPr>
        <w:t>le contenu des résolutions prises au cours de la réunion,</w:t>
      </w:r>
    </w:p>
    <w:p w14:paraId="19008237" w14:textId="77777777" w:rsidR="00AC7061" w:rsidRPr="00D82212" w:rsidRDefault="00AC7061" w:rsidP="00386747">
      <w:pPr>
        <w:numPr>
          <w:ilvl w:val="0"/>
          <w:numId w:val="22"/>
        </w:numPr>
        <w:tabs>
          <w:tab w:val="left" w:pos="1080"/>
        </w:tabs>
        <w:rPr>
          <w:rFonts w:cs="Arial"/>
        </w:rPr>
      </w:pPr>
      <w:r w:rsidRPr="00D82212">
        <w:rPr>
          <w:rFonts w:cs="Arial"/>
        </w:rPr>
        <w:t>un état des incidents survenus au cours des trois derniers mois.</w:t>
      </w:r>
    </w:p>
    <w:p w14:paraId="439030C7" w14:textId="77777777" w:rsidR="00AC7061" w:rsidRPr="00D82212" w:rsidRDefault="00AC7061" w:rsidP="003A29F8">
      <w:pPr>
        <w:pStyle w:val="Listepuces"/>
        <w:numPr>
          <w:ilvl w:val="0"/>
          <w:numId w:val="0"/>
        </w:numPr>
        <w:ind w:left="900"/>
        <w:rPr>
          <w:sz w:val="20"/>
          <w:szCs w:val="20"/>
        </w:rPr>
      </w:pPr>
    </w:p>
    <w:p w14:paraId="0DAC0FFF" w14:textId="581A5EAB" w:rsidR="00AC7061" w:rsidRPr="00D82212" w:rsidRDefault="00AC7061" w:rsidP="003A29F8">
      <w:pPr>
        <w:rPr>
          <w:rFonts w:cs="Arial"/>
        </w:rPr>
      </w:pPr>
      <w:r w:rsidRPr="00D82212">
        <w:rPr>
          <w:rFonts w:cs="Arial"/>
        </w:rPr>
        <w:t xml:space="preserve">Les éléments de chaque compte-rendu, non contestés dans les 7 jours de leur remise à la Personne Publique, sont considérés comme acceptés par le </w:t>
      </w:r>
      <w:r w:rsidR="00880F34">
        <w:rPr>
          <w:rFonts w:cs="Arial"/>
        </w:rPr>
        <w:t>Titulaire</w:t>
      </w:r>
      <w:r w:rsidRPr="00D82212">
        <w:rPr>
          <w:rFonts w:cs="Arial"/>
        </w:rPr>
        <w:t xml:space="preserve"> et la Personne Publique. Ces éléments dits </w:t>
      </w:r>
      <w:r w:rsidRPr="00D82212">
        <w:rPr>
          <w:rFonts w:cs="Arial"/>
        </w:rPr>
        <w:lastRenderedPageBreak/>
        <w:t>acceptés deviennent des éléments contractuels à l’exception de ceux dont les deux parties ont mentionnés comme n'étant pas contractuels.</w:t>
      </w:r>
    </w:p>
    <w:p w14:paraId="47139848" w14:textId="77777777" w:rsidR="00AC7061" w:rsidRPr="00D82212" w:rsidRDefault="00AC7061" w:rsidP="003F09F5">
      <w:pPr>
        <w:jc w:val="left"/>
        <w:rPr>
          <w:rFonts w:cs="Arial"/>
          <w:sz w:val="22"/>
          <w:szCs w:val="22"/>
        </w:rPr>
      </w:pPr>
    </w:p>
    <w:tbl>
      <w:tblPr>
        <w:tblW w:w="98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947"/>
        <w:gridCol w:w="1597"/>
        <w:gridCol w:w="1572"/>
        <w:gridCol w:w="1509"/>
        <w:gridCol w:w="1712"/>
      </w:tblGrid>
      <w:tr w:rsidR="00AC7061" w:rsidRPr="00D82212" w14:paraId="3B9E6D46" w14:textId="77777777" w:rsidTr="0028162B">
        <w:trPr>
          <w:trHeight w:val="1289"/>
        </w:trPr>
        <w:tc>
          <w:tcPr>
            <w:tcW w:w="1560" w:type="dxa"/>
            <w:shd w:val="clear" w:color="auto" w:fill="auto"/>
          </w:tcPr>
          <w:p w14:paraId="36D6CF83" w14:textId="77777777" w:rsidR="00AC7061" w:rsidRPr="00D82212" w:rsidRDefault="00AC7061" w:rsidP="003A29F8">
            <w:pPr>
              <w:spacing w:after="280"/>
              <w:rPr>
                <w:rFonts w:cs="Arial"/>
                <w:b/>
              </w:rPr>
            </w:pPr>
            <w:r w:rsidRPr="00D82212">
              <w:rPr>
                <w:rFonts w:cs="Arial"/>
                <w:b/>
              </w:rPr>
              <w:t>Prestation concernée</w:t>
            </w:r>
          </w:p>
        </w:tc>
        <w:tc>
          <w:tcPr>
            <w:tcW w:w="1947" w:type="dxa"/>
            <w:shd w:val="clear" w:color="auto" w:fill="auto"/>
          </w:tcPr>
          <w:p w14:paraId="69E3AC7A" w14:textId="77777777" w:rsidR="00AC7061" w:rsidRPr="00D82212" w:rsidRDefault="00AC7061" w:rsidP="003A29F8">
            <w:pPr>
              <w:spacing w:after="280"/>
              <w:jc w:val="left"/>
              <w:rPr>
                <w:rFonts w:cs="Arial"/>
                <w:b/>
              </w:rPr>
            </w:pPr>
            <w:r w:rsidRPr="00D82212">
              <w:rPr>
                <w:rFonts w:cs="Arial"/>
                <w:b/>
              </w:rPr>
              <w:t>Participants de la réunion</w:t>
            </w:r>
          </w:p>
        </w:tc>
        <w:tc>
          <w:tcPr>
            <w:tcW w:w="1597" w:type="dxa"/>
            <w:shd w:val="clear" w:color="auto" w:fill="auto"/>
          </w:tcPr>
          <w:p w14:paraId="5E5CC6FE" w14:textId="77777777" w:rsidR="00AC7061" w:rsidRPr="00D82212" w:rsidRDefault="00AC7061" w:rsidP="003A29F8">
            <w:pPr>
              <w:spacing w:after="280"/>
              <w:jc w:val="left"/>
              <w:rPr>
                <w:rFonts w:cs="Arial"/>
                <w:b/>
              </w:rPr>
            </w:pPr>
            <w:r w:rsidRPr="00D82212">
              <w:rPr>
                <w:rFonts w:cs="Arial"/>
                <w:b/>
              </w:rPr>
              <w:t>Objet de la réunion</w:t>
            </w:r>
          </w:p>
        </w:tc>
        <w:tc>
          <w:tcPr>
            <w:tcW w:w="1572" w:type="dxa"/>
            <w:shd w:val="clear" w:color="auto" w:fill="auto"/>
          </w:tcPr>
          <w:p w14:paraId="284AF616" w14:textId="77777777" w:rsidR="00AC7061" w:rsidRPr="00D82212" w:rsidRDefault="00AC7061" w:rsidP="003A29F8">
            <w:pPr>
              <w:spacing w:after="280"/>
              <w:jc w:val="left"/>
              <w:rPr>
                <w:rFonts w:cs="Arial"/>
                <w:b/>
              </w:rPr>
            </w:pPr>
            <w:r w:rsidRPr="00D82212">
              <w:rPr>
                <w:rFonts w:cs="Arial"/>
                <w:b/>
              </w:rPr>
              <w:t>Lieu de la réunion</w:t>
            </w:r>
          </w:p>
        </w:tc>
        <w:tc>
          <w:tcPr>
            <w:tcW w:w="1509" w:type="dxa"/>
            <w:shd w:val="clear" w:color="auto" w:fill="auto"/>
          </w:tcPr>
          <w:p w14:paraId="5ECF6E7A" w14:textId="77777777" w:rsidR="00AC7061" w:rsidRPr="00D82212" w:rsidRDefault="00AC7061" w:rsidP="003A29F8">
            <w:pPr>
              <w:spacing w:after="280"/>
              <w:jc w:val="left"/>
              <w:rPr>
                <w:rFonts w:cs="Arial"/>
                <w:b/>
              </w:rPr>
            </w:pPr>
            <w:r w:rsidRPr="00D82212">
              <w:rPr>
                <w:rFonts w:cs="Arial"/>
                <w:b/>
              </w:rPr>
              <w:t>Fréquence de la réunion ou nombre de réunions</w:t>
            </w:r>
          </w:p>
        </w:tc>
        <w:tc>
          <w:tcPr>
            <w:tcW w:w="1712" w:type="dxa"/>
            <w:shd w:val="clear" w:color="auto" w:fill="auto"/>
          </w:tcPr>
          <w:p w14:paraId="56CE18E8" w14:textId="77777777" w:rsidR="00AC7061" w:rsidRPr="00D82212" w:rsidRDefault="00AC7061" w:rsidP="003A29F8">
            <w:pPr>
              <w:spacing w:after="280"/>
              <w:rPr>
                <w:rFonts w:cs="Arial"/>
                <w:b/>
              </w:rPr>
            </w:pPr>
            <w:r w:rsidRPr="00D82212">
              <w:rPr>
                <w:rFonts w:cs="Arial"/>
                <w:b/>
              </w:rPr>
              <w:t>Prix</w:t>
            </w:r>
          </w:p>
        </w:tc>
      </w:tr>
      <w:tr w:rsidR="00AC7061" w:rsidRPr="00D82212" w14:paraId="2C837EEA" w14:textId="77777777" w:rsidTr="003866F7">
        <w:trPr>
          <w:trHeight w:val="4610"/>
        </w:trPr>
        <w:tc>
          <w:tcPr>
            <w:tcW w:w="1560" w:type="dxa"/>
            <w:shd w:val="clear" w:color="auto" w:fill="auto"/>
          </w:tcPr>
          <w:p w14:paraId="795D849E" w14:textId="59F3CEAB" w:rsidR="00AC7061" w:rsidRPr="00D82212" w:rsidRDefault="00AC7061" w:rsidP="003A29F8">
            <w:pPr>
              <w:rPr>
                <w:rFonts w:cs="Arial"/>
                <w:b/>
              </w:rPr>
            </w:pPr>
            <w:r w:rsidRPr="00D82212">
              <w:rPr>
                <w:rFonts w:cs="Arial"/>
                <w:b/>
              </w:rPr>
              <w:t>Maintenance corrective</w:t>
            </w:r>
            <w:r w:rsidR="00E73D4C" w:rsidRPr="00D82212">
              <w:rPr>
                <w:rFonts w:cs="Arial"/>
                <w:b/>
              </w:rPr>
              <w:t xml:space="preserve"> et évolutive</w:t>
            </w:r>
          </w:p>
          <w:p w14:paraId="13B5A3B4" w14:textId="77777777" w:rsidR="00AC7061" w:rsidRPr="00D82212" w:rsidRDefault="00AC7061" w:rsidP="003A29F8">
            <w:pPr>
              <w:spacing w:after="280"/>
              <w:rPr>
                <w:rFonts w:cs="Arial"/>
                <w:b/>
              </w:rPr>
            </w:pPr>
          </w:p>
        </w:tc>
        <w:tc>
          <w:tcPr>
            <w:tcW w:w="1947" w:type="dxa"/>
            <w:shd w:val="clear" w:color="auto" w:fill="auto"/>
          </w:tcPr>
          <w:p w14:paraId="3A55DF12" w14:textId="4E6863A0" w:rsidR="00AC7061" w:rsidRPr="00D82212" w:rsidRDefault="00AC7061" w:rsidP="003A29F8">
            <w:pPr>
              <w:spacing w:after="280"/>
              <w:rPr>
                <w:rFonts w:cs="Arial"/>
              </w:rPr>
            </w:pPr>
            <w:r w:rsidRPr="00D82212">
              <w:rPr>
                <w:rFonts w:cs="Arial"/>
              </w:rPr>
              <w:t xml:space="preserve">Chef de projet du </w:t>
            </w:r>
            <w:r w:rsidR="00880F34">
              <w:rPr>
                <w:rFonts w:cs="Arial"/>
              </w:rPr>
              <w:t>Titulaire</w:t>
            </w:r>
            <w:r w:rsidRPr="00D82212">
              <w:rPr>
                <w:rFonts w:cs="Arial"/>
              </w:rPr>
              <w:t xml:space="preserve"> et chef de projet de la Personne Publique ou d'une personne qui la représente et/ou les acteurs opérationnels du </w:t>
            </w:r>
            <w:r w:rsidR="00880F34">
              <w:rPr>
                <w:rFonts w:cs="Arial"/>
              </w:rPr>
              <w:t>Titulaire</w:t>
            </w:r>
            <w:r w:rsidRPr="00D82212">
              <w:rPr>
                <w:rFonts w:cs="Arial"/>
              </w:rPr>
              <w:t xml:space="preserve"> et de l'AP-HP sur les sujets posant problème.</w:t>
            </w:r>
          </w:p>
        </w:tc>
        <w:tc>
          <w:tcPr>
            <w:tcW w:w="1597" w:type="dxa"/>
            <w:shd w:val="clear" w:color="auto" w:fill="auto"/>
          </w:tcPr>
          <w:p w14:paraId="0B5B959A" w14:textId="6FDD6F95" w:rsidR="00AC7061" w:rsidRPr="00D82212" w:rsidRDefault="00AC7061" w:rsidP="003A29F8">
            <w:pPr>
              <w:jc w:val="left"/>
              <w:rPr>
                <w:rFonts w:cs="Arial"/>
              </w:rPr>
            </w:pPr>
            <w:r w:rsidRPr="00D82212">
              <w:rPr>
                <w:rFonts w:cs="Arial"/>
              </w:rPr>
              <w:t>Réunion pour le suivi opérationnel</w:t>
            </w:r>
            <w:r w:rsidR="0014697B">
              <w:rPr>
                <w:rFonts w:cs="Arial"/>
              </w:rPr>
              <w:t>.</w:t>
            </w:r>
            <w:r w:rsidRPr="00D82212">
              <w:rPr>
                <w:rFonts w:cs="Arial"/>
              </w:rPr>
              <w:t xml:space="preserve"> </w:t>
            </w:r>
          </w:p>
          <w:p w14:paraId="5386E32D" w14:textId="77777777" w:rsidR="00AC7061" w:rsidRPr="00D82212" w:rsidRDefault="00AC7061" w:rsidP="003A29F8">
            <w:pPr>
              <w:spacing w:after="280"/>
              <w:rPr>
                <w:rFonts w:cs="Arial"/>
              </w:rPr>
            </w:pPr>
          </w:p>
        </w:tc>
        <w:tc>
          <w:tcPr>
            <w:tcW w:w="1572" w:type="dxa"/>
            <w:shd w:val="clear" w:color="auto" w:fill="auto"/>
          </w:tcPr>
          <w:p w14:paraId="78C611F5" w14:textId="3ED4BB9F" w:rsidR="00AC7061" w:rsidRPr="00D82212" w:rsidRDefault="00796DE9" w:rsidP="00450C94">
            <w:pPr>
              <w:spacing w:after="280"/>
              <w:rPr>
                <w:rFonts w:cs="Arial"/>
              </w:rPr>
            </w:pPr>
            <w:r>
              <w:rPr>
                <w:rFonts w:cs="Arial"/>
              </w:rPr>
              <w:t xml:space="preserve">Réunions </w:t>
            </w:r>
            <w:r w:rsidR="003F09F5">
              <w:rPr>
                <w:rFonts w:cs="Arial"/>
              </w:rPr>
              <w:t>téléphoniques</w:t>
            </w:r>
            <w:r>
              <w:rPr>
                <w:rFonts w:cs="Arial"/>
              </w:rPr>
              <w:t xml:space="preserve"> </w:t>
            </w:r>
            <w:r w:rsidR="0014697B">
              <w:rPr>
                <w:rFonts w:cs="Arial"/>
              </w:rPr>
              <w:t xml:space="preserve">en </w:t>
            </w:r>
            <w:r w:rsidR="0014697B" w:rsidRPr="007E76FA">
              <w:rPr>
                <w:rFonts w:cs="Arial"/>
              </w:rPr>
              <w:t xml:space="preserve">tant </w:t>
            </w:r>
            <w:r w:rsidR="00637D53" w:rsidRPr="007E76FA">
              <w:rPr>
                <w:rFonts w:cs="Arial"/>
              </w:rPr>
              <w:t xml:space="preserve">que </w:t>
            </w:r>
            <w:r w:rsidR="0014697B">
              <w:rPr>
                <w:rFonts w:cs="Arial"/>
              </w:rPr>
              <w:t>de besoin</w:t>
            </w:r>
            <w:r w:rsidR="00637D53" w:rsidRPr="007E76FA">
              <w:rPr>
                <w:rFonts w:cs="Arial"/>
              </w:rPr>
              <w:t xml:space="preserve">, </w:t>
            </w:r>
            <w:r w:rsidRPr="007E76FA">
              <w:rPr>
                <w:rFonts w:cs="Arial"/>
              </w:rPr>
              <w:t>selon les anomalies ou évolutions en cours</w:t>
            </w:r>
            <w:r w:rsidR="00AC7061" w:rsidRPr="007E76FA">
              <w:rPr>
                <w:rFonts w:cs="Arial"/>
              </w:rPr>
              <w:t xml:space="preserve">, </w:t>
            </w:r>
            <w:r w:rsidR="00637D53" w:rsidRPr="007E76FA">
              <w:rPr>
                <w:rFonts w:cs="Arial"/>
              </w:rPr>
              <w:t>s</w:t>
            </w:r>
            <w:r w:rsidR="00450C94">
              <w:rPr>
                <w:rFonts w:cs="Arial"/>
              </w:rPr>
              <w:t>ur l’initiative de l’AP-HP ou du titulaire</w:t>
            </w:r>
            <w:r w:rsidR="00637D53" w:rsidRPr="007E76FA">
              <w:rPr>
                <w:rFonts w:cs="Arial"/>
              </w:rPr>
              <w:t>.  L</w:t>
            </w:r>
            <w:r w:rsidR="00AC7061" w:rsidRPr="007E76FA">
              <w:rPr>
                <w:rFonts w:cs="Arial"/>
              </w:rPr>
              <w:t xml:space="preserve">'AP-HP ou le </w:t>
            </w:r>
            <w:r w:rsidR="00880F34" w:rsidRPr="007E76FA">
              <w:rPr>
                <w:rFonts w:cs="Arial"/>
              </w:rPr>
              <w:t>Titulaire</w:t>
            </w:r>
            <w:r w:rsidR="00AC7061" w:rsidRPr="007E76FA">
              <w:rPr>
                <w:rFonts w:cs="Arial"/>
              </w:rPr>
              <w:t xml:space="preserve"> </w:t>
            </w:r>
            <w:r w:rsidR="00637D53" w:rsidRPr="007E76FA">
              <w:rPr>
                <w:rFonts w:cs="Arial"/>
              </w:rPr>
              <w:t>peuvent exiger (en indiquant le motif)</w:t>
            </w:r>
            <w:r w:rsidR="00AC7061" w:rsidRPr="007E76FA">
              <w:rPr>
                <w:rFonts w:cs="Arial"/>
              </w:rPr>
              <w:t xml:space="preserve"> que la réunion </w:t>
            </w:r>
            <w:r w:rsidR="00637D53" w:rsidRPr="007E76FA">
              <w:rPr>
                <w:rFonts w:cs="Arial"/>
              </w:rPr>
              <w:t>ait</w:t>
            </w:r>
            <w:r w:rsidR="00AC7061" w:rsidRPr="007E76FA">
              <w:rPr>
                <w:rFonts w:cs="Arial"/>
              </w:rPr>
              <w:t xml:space="preserve"> lieu</w:t>
            </w:r>
            <w:r w:rsidR="00AC7061" w:rsidRPr="00D82212">
              <w:rPr>
                <w:rFonts w:cs="Arial"/>
              </w:rPr>
              <w:t xml:space="preserve"> sur le site de l'AP-HP (pour faire un diagnostic ou pour réaliser des tests sur un correctif proposé), à la demande de la Personne publique</w:t>
            </w:r>
          </w:p>
        </w:tc>
        <w:tc>
          <w:tcPr>
            <w:tcW w:w="1509" w:type="dxa"/>
            <w:shd w:val="clear" w:color="auto" w:fill="auto"/>
          </w:tcPr>
          <w:p w14:paraId="61ABD153" w14:textId="1F45DC6B" w:rsidR="00AC7061" w:rsidRPr="00D82212" w:rsidRDefault="00AC7061" w:rsidP="00787610">
            <w:pPr>
              <w:spacing w:after="280"/>
              <w:jc w:val="left"/>
              <w:rPr>
                <w:rFonts w:cs="Arial"/>
              </w:rPr>
            </w:pPr>
            <w:r w:rsidRPr="00D82212">
              <w:rPr>
                <w:rFonts w:cs="Arial"/>
              </w:rPr>
              <w:t xml:space="preserve">Suivi opérationnel : </w:t>
            </w:r>
            <w:r w:rsidR="0014697B">
              <w:rPr>
                <w:rFonts w:cs="Arial"/>
              </w:rPr>
              <w:t xml:space="preserve">en </w:t>
            </w:r>
            <w:r w:rsidR="00A876D3">
              <w:rPr>
                <w:rFonts w:cs="Arial"/>
              </w:rPr>
              <w:t xml:space="preserve">tant que de besoin </w:t>
            </w:r>
            <w:r w:rsidRPr="00D82212">
              <w:rPr>
                <w:rFonts w:cs="Arial"/>
              </w:rPr>
              <w:t>à la demande de la Personne publique</w:t>
            </w:r>
          </w:p>
        </w:tc>
        <w:tc>
          <w:tcPr>
            <w:tcW w:w="1712" w:type="dxa"/>
            <w:shd w:val="clear" w:color="auto" w:fill="auto"/>
          </w:tcPr>
          <w:p w14:paraId="178A3798" w14:textId="77777777" w:rsidR="00AC7061" w:rsidRPr="00D82212" w:rsidRDefault="00AC7061" w:rsidP="003A29F8">
            <w:pPr>
              <w:spacing w:after="280"/>
              <w:rPr>
                <w:rFonts w:cs="Arial"/>
              </w:rPr>
            </w:pPr>
            <w:r w:rsidRPr="00D82212">
              <w:rPr>
                <w:rFonts w:cs="Arial"/>
              </w:rPr>
              <w:t xml:space="preserve">Compris dans la maintenance corrective </w:t>
            </w:r>
          </w:p>
        </w:tc>
      </w:tr>
    </w:tbl>
    <w:p w14:paraId="73FFD417" w14:textId="77777777" w:rsidR="005F4048" w:rsidRPr="00D82212" w:rsidRDefault="005F4048" w:rsidP="003A29F8">
      <w:pPr>
        <w:spacing w:after="280"/>
      </w:pPr>
    </w:p>
    <w:p w14:paraId="5959E328" w14:textId="5D42EA0A" w:rsidR="00456A35" w:rsidRPr="00D82212" w:rsidRDefault="00DF18BE" w:rsidP="00A4467D">
      <w:pPr>
        <w:pStyle w:val="Titre2"/>
      </w:pPr>
      <w:bookmarkStart w:id="415" w:name="_Toc162717967"/>
      <w:bookmarkStart w:id="416" w:name="_Toc162718137"/>
      <w:bookmarkStart w:id="417" w:name="_Toc162718307"/>
      <w:bookmarkStart w:id="418" w:name="_Toc162757967"/>
      <w:bookmarkStart w:id="419" w:name="_Toc162773059"/>
      <w:bookmarkStart w:id="420" w:name="_Toc162773370"/>
      <w:bookmarkStart w:id="421" w:name="_Toc162773545"/>
      <w:bookmarkStart w:id="422" w:name="_Toc162782529"/>
      <w:bookmarkStart w:id="423" w:name="_Toc162717969"/>
      <w:bookmarkStart w:id="424" w:name="_Toc162718139"/>
      <w:bookmarkStart w:id="425" w:name="_Toc162718309"/>
      <w:bookmarkStart w:id="426" w:name="_Toc162757969"/>
      <w:bookmarkStart w:id="427" w:name="_Toc162773061"/>
      <w:bookmarkStart w:id="428" w:name="_Toc162773372"/>
      <w:bookmarkStart w:id="429" w:name="_Toc162773547"/>
      <w:bookmarkStart w:id="430" w:name="_Toc162782531"/>
      <w:bookmarkStart w:id="431" w:name="_Toc162717971"/>
      <w:bookmarkStart w:id="432" w:name="_Toc162718141"/>
      <w:bookmarkStart w:id="433" w:name="_Toc162718311"/>
      <w:bookmarkStart w:id="434" w:name="_Toc162757971"/>
      <w:bookmarkStart w:id="435" w:name="_Toc162773063"/>
      <w:bookmarkStart w:id="436" w:name="_Toc162773374"/>
      <w:bookmarkStart w:id="437" w:name="_Toc162773549"/>
      <w:bookmarkStart w:id="438" w:name="_Toc162782533"/>
      <w:bookmarkStart w:id="439" w:name="_Toc162717973"/>
      <w:bookmarkStart w:id="440" w:name="_Toc162718143"/>
      <w:bookmarkStart w:id="441" w:name="_Toc162718313"/>
      <w:bookmarkStart w:id="442" w:name="_Toc162757973"/>
      <w:bookmarkStart w:id="443" w:name="_Toc162773065"/>
      <w:bookmarkStart w:id="444" w:name="_Toc162773376"/>
      <w:bookmarkStart w:id="445" w:name="_Toc162773551"/>
      <w:bookmarkStart w:id="446" w:name="_Toc162782535"/>
      <w:bookmarkStart w:id="447" w:name="_Toc162717975"/>
      <w:bookmarkStart w:id="448" w:name="_Toc162718145"/>
      <w:bookmarkStart w:id="449" w:name="_Toc162718315"/>
      <w:bookmarkStart w:id="450" w:name="_Toc162757975"/>
      <w:bookmarkStart w:id="451" w:name="_Toc162773067"/>
      <w:bookmarkStart w:id="452" w:name="_Toc162773378"/>
      <w:bookmarkStart w:id="453" w:name="_Toc162773553"/>
      <w:bookmarkStart w:id="454" w:name="_Toc162782537"/>
      <w:bookmarkStart w:id="455" w:name="_Toc162717977"/>
      <w:bookmarkStart w:id="456" w:name="_Toc162718147"/>
      <w:bookmarkStart w:id="457" w:name="_Toc162718317"/>
      <w:bookmarkStart w:id="458" w:name="_Toc162757977"/>
      <w:bookmarkStart w:id="459" w:name="_Toc162773069"/>
      <w:bookmarkStart w:id="460" w:name="_Toc162773380"/>
      <w:bookmarkStart w:id="461" w:name="_Toc162773555"/>
      <w:bookmarkStart w:id="462" w:name="_Toc162782539"/>
      <w:bookmarkStart w:id="463" w:name="_Toc162717979"/>
      <w:bookmarkStart w:id="464" w:name="_Toc162718149"/>
      <w:bookmarkStart w:id="465" w:name="_Toc162718319"/>
      <w:bookmarkStart w:id="466" w:name="_Toc162757979"/>
      <w:bookmarkStart w:id="467" w:name="_Toc162773071"/>
      <w:bookmarkStart w:id="468" w:name="_Toc162773382"/>
      <w:bookmarkStart w:id="469" w:name="_Toc162773557"/>
      <w:bookmarkStart w:id="470" w:name="_Toc162782541"/>
      <w:bookmarkStart w:id="471" w:name="_Toc162717981"/>
      <w:bookmarkStart w:id="472" w:name="_Toc162718151"/>
      <w:bookmarkStart w:id="473" w:name="_Toc162718321"/>
      <w:bookmarkStart w:id="474" w:name="_Toc162757981"/>
      <w:bookmarkStart w:id="475" w:name="_Toc162773073"/>
      <w:bookmarkStart w:id="476" w:name="_Toc162773384"/>
      <w:bookmarkStart w:id="477" w:name="_Toc162773559"/>
      <w:bookmarkStart w:id="478" w:name="_Toc162782543"/>
      <w:bookmarkStart w:id="479" w:name="_Toc162717983"/>
      <w:bookmarkStart w:id="480" w:name="_Toc162718153"/>
      <w:bookmarkStart w:id="481" w:name="_Toc162718323"/>
      <w:bookmarkStart w:id="482" w:name="_Toc162757983"/>
      <w:bookmarkStart w:id="483" w:name="_Toc162773075"/>
      <w:bookmarkStart w:id="484" w:name="_Toc162773386"/>
      <w:bookmarkStart w:id="485" w:name="_Toc162773561"/>
      <w:bookmarkStart w:id="486" w:name="_Toc162782545"/>
      <w:bookmarkStart w:id="487" w:name="_Toc162717985"/>
      <w:bookmarkStart w:id="488" w:name="_Toc162718155"/>
      <w:bookmarkStart w:id="489" w:name="_Toc162718325"/>
      <w:bookmarkStart w:id="490" w:name="_Toc162757985"/>
      <w:bookmarkStart w:id="491" w:name="_Toc162773077"/>
      <w:bookmarkStart w:id="492" w:name="_Toc162773388"/>
      <w:bookmarkStart w:id="493" w:name="_Toc162773563"/>
      <w:bookmarkStart w:id="494" w:name="_Toc162782547"/>
      <w:bookmarkStart w:id="495" w:name="_Toc162717987"/>
      <w:bookmarkStart w:id="496" w:name="_Toc162718157"/>
      <w:bookmarkStart w:id="497" w:name="_Toc162718327"/>
      <w:bookmarkStart w:id="498" w:name="_Toc162757987"/>
      <w:bookmarkStart w:id="499" w:name="_Toc162773079"/>
      <w:bookmarkStart w:id="500" w:name="_Toc162773390"/>
      <w:bookmarkStart w:id="501" w:name="_Toc162773565"/>
      <w:bookmarkStart w:id="502" w:name="_Toc162782549"/>
      <w:bookmarkStart w:id="503" w:name="_Toc162717990"/>
      <w:bookmarkStart w:id="504" w:name="_Toc162718160"/>
      <w:bookmarkStart w:id="505" w:name="_Toc162718330"/>
      <w:bookmarkStart w:id="506" w:name="_Toc162757990"/>
      <w:bookmarkStart w:id="507" w:name="_Toc162773082"/>
      <w:bookmarkStart w:id="508" w:name="_Toc162773393"/>
      <w:bookmarkStart w:id="509" w:name="_Toc162773568"/>
      <w:bookmarkStart w:id="510" w:name="_Toc162782552"/>
      <w:bookmarkStart w:id="511" w:name="_Toc162717992"/>
      <w:bookmarkStart w:id="512" w:name="_Toc162718162"/>
      <w:bookmarkStart w:id="513" w:name="_Toc162718332"/>
      <w:bookmarkStart w:id="514" w:name="_Toc162757992"/>
      <w:bookmarkStart w:id="515" w:name="_Toc162773084"/>
      <w:bookmarkStart w:id="516" w:name="_Toc162773395"/>
      <w:bookmarkStart w:id="517" w:name="_Toc162773570"/>
      <w:bookmarkStart w:id="518" w:name="_Toc162782554"/>
      <w:bookmarkStart w:id="519" w:name="_Toc162717997"/>
      <w:bookmarkStart w:id="520" w:name="_Toc162718167"/>
      <w:bookmarkStart w:id="521" w:name="_Toc162718337"/>
      <w:bookmarkStart w:id="522" w:name="_Toc162757997"/>
      <w:bookmarkStart w:id="523" w:name="_Toc162773089"/>
      <w:bookmarkStart w:id="524" w:name="_Toc162773400"/>
      <w:bookmarkStart w:id="525" w:name="_Toc162773575"/>
      <w:bookmarkStart w:id="526" w:name="_Toc162782559"/>
      <w:bookmarkStart w:id="527" w:name="_Toc162718005"/>
      <w:bookmarkStart w:id="528" w:name="_Toc162718175"/>
      <w:bookmarkStart w:id="529" w:name="_Toc162718345"/>
      <w:bookmarkStart w:id="530" w:name="_Toc162758005"/>
      <w:bookmarkStart w:id="531" w:name="_Toc162773097"/>
      <w:bookmarkStart w:id="532" w:name="_Toc162773408"/>
      <w:bookmarkStart w:id="533" w:name="_Toc162773583"/>
      <w:bookmarkStart w:id="534" w:name="_Toc162782567"/>
      <w:bookmarkStart w:id="535" w:name="_Toc162718006"/>
      <w:bookmarkStart w:id="536" w:name="_Toc162718176"/>
      <w:bookmarkStart w:id="537" w:name="_Toc162718346"/>
      <w:bookmarkStart w:id="538" w:name="_Toc162758006"/>
      <w:bookmarkStart w:id="539" w:name="_Toc162773098"/>
      <w:bookmarkStart w:id="540" w:name="_Toc162773409"/>
      <w:bookmarkStart w:id="541" w:name="_Toc162773584"/>
      <w:bookmarkStart w:id="542" w:name="_Toc162782568"/>
      <w:bookmarkStart w:id="543" w:name="_Toc162718008"/>
      <w:bookmarkStart w:id="544" w:name="_Toc162718178"/>
      <w:bookmarkStart w:id="545" w:name="_Toc162718348"/>
      <w:bookmarkStart w:id="546" w:name="_Toc162758008"/>
      <w:bookmarkStart w:id="547" w:name="_Toc162773100"/>
      <w:bookmarkStart w:id="548" w:name="_Toc162773411"/>
      <w:bookmarkStart w:id="549" w:name="_Toc162773586"/>
      <w:bookmarkStart w:id="550" w:name="_Toc162782570"/>
      <w:bookmarkStart w:id="551" w:name="_Toc162718012"/>
      <w:bookmarkStart w:id="552" w:name="_Toc162718182"/>
      <w:bookmarkStart w:id="553" w:name="_Toc162718352"/>
      <w:bookmarkStart w:id="554" w:name="_Toc162758012"/>
      <w:bookmarkStart w:id="555" w:name="_Toc162773104"/>
      <w:bookmarkStart w:id="556" w:name="_Toc162773415"/>
      <w:bookmarkStart w:id="557" w:name="_Toc162773590"/>
      <w:bookmarkStart w:id="558" w:name="_Toc162782574"/>
      <w:bookmarkStart w:id="559" w:name="_Toc162718014"/>
      <w:bookmarkStart w:id="560" w:name="_Toc162718184"/>
      <w:bookmarkStart w:id="561" w:name="_Toc162718354"/>
      <w:bookmarkStart w:id="562" w:name="_Toc162758014"/>
      <w:bookmarkStart w:id="563" w:name="_Toc162773106"/>
      <w:bookmarkStart w:id="564" w:name="_Toc162773417"/>
      <w:bookmarkStart w:id="565" w:name="_Toc162773592"/>
      <w:bookmarkStart w:id="566" w:name="_Toc162782576"/>
      <w:bookmarkStart w:id="567" w:name="_Toc162718016"/>
      <w:bookmarkStart w:id="568" w:name="_Toc162718186"/>
      <w:bookmarkStart w:id="569" w:name="_Toc162718356"/>
      <w:bookmarkStart w:id="570" w:name="_Toc162758016"/>
      <w:bookmarkStart w:id="571" w:name="_Toc162773108"/>
      <w:bookmarkStart w:id="572" w:name="_Toc162773419"/>
      <w:bookmarkStart w:id="573" w:name="_Toc162773594"/>
      <w:bookmarkStart w:id="574" w:name="_Toc162782578"/>
      <w:bookmarkStart w:id="575" w:name="_Toc162718017"/>
      <w:bookmarkStart w:id="576" w:name="_Toc162718187"/>
      <w:bookmarkStart w:id="577" w:name="_Toc162718357"/>
      <w:bookmarkStart w:id="578" w:name="_Toc162758017"/>
      <w:bookmarkStart w:id="579" w:name="_Toc162773109"/>
      <w:bookmarkStart w:id="580" w:name="_Toc162773420"/>
      <w:bookmarkStart w:id="581" w:name="_Toc162773595"/>
      <w:bookmarkStart w:id="582" w:name="_Toc162782579"/>
      <w:bookmarkStart w:id="583" w:name="_Toc162718018"/>
      <w:bookmarkStart w:id="584" w:name="_Toc162718188"/>
      <w:bookmarkStart w:id="585" w:name="_Toc162718358"/>
      <w:bookmarkStart w:id="586" w:name="_Toc162758018"/>
      <w:bookmarkStart w:id="587" w:name="_Toc162773110"/>
      <w:bookmarkStart w:id="588" w:name="_Toc162773421"/>
      <w:bookmarkStart w:id="589" w:name="_Toc162773596"/>
      <w:bookmarkStart w:id="590" w:name="_Toc162782580"/>
      <w:bookmarkStart w:id="591" w:name="_Toc53131425"/>
      <w:bookmarkStart w:id="592" w:name="_Toc194067167"/>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D82212">
        <w:t>OPERATIONS DE VERIFICATION</w:t>
      </w:r>
      <w:bookmarkEnd w:id="591"/>
      <w:bookmarkEnd w:id="592"/>
    </w:p>
    <w:p w14:paraId="1EDFF92B" w14:textId="77777777" w:rsidR="00456A35" w:rsidRPr="00D82212" w:rsidRDefault="00456A35" w:rsidP="003A29F8">
      <w:pPr>
        <w:rPr>
          <w:rFonts w:cs="Open Sans"/>
          <w:sz w:val="18"/>
          <w:szCs w:val="18"/>
        </w:rPr>
      </w:pPr>
    </w:p>
    <w:p w14:paraId="0FD1C671" w14:textId="70A119DB" w:rsidR="00E327D0" w:rsidRPr="00D82212" w:rsidRDefault="00E327D0" w:rsidP="003A29F8">
      <w:r w:rsidRPr="00D82212">
        <w:t>La réception et le contrôle des livraisons (donnant lieu à la signature d’un bon de livraison</w:t>
      </w:r>
      <w:r w:rsidRPr="00D82212">
        <w:rPr>
          <w:b/>
        </w:rPr>
        <w:t xml:space="preserve"> </w:t>
      </w:r>
      <w:r w:rsidRPr="00D82212">
        <w:t xml:space="preserve">obligatoire) sont assurés </w:t>
      </w:r>
      <w:r w:rsidR="00450C94">
        <w:t>par la Personne Publique</w:t>
      </w:r>
      <w:r w:rsidRPr="00D82212">
        <w:t xml:space="preserve">, conformément au Chapitre IV du cahier des clauses administratives générales </w:t>
      </w:r>
      <w:r w:rsidR="00450C94">
        <w:t xml:space="preserve">TIC </w:t>
      </w:r>
      <w:r w:rsidRPr="00D82212">
        <w:t xml:space="preserve">en vigueur à la date de </w:t>
      </w:r>
      <w:r w:rsidR="00450C94">
        <w:t>notification du marché</w:t>
      </w:r>
      <w:r w:rsidRPr="00D82212">
        <w:t>.</w:t>
      </w:r>
    </w:p>
    <w:p w14:paraId="7DB68EE0" w14:textId="77777777" w:rsidR="00E327D0" w:rsidRPr="00D82212" w:rsidRDefault="00E327D0" w:rsidP="003A29F8"/>
    <w:p w14:paraId="5F941F8F" w14:textId="031EE5D8" w:rsidR="00E327D0" w:rsidRPr="00D82212" w:rsidRDefault="00E327D0" w:rsidP="003A29F8">
      <w:r w:rsidRPr="00D82212">
        <w:t xml:space="preserve">Toute non-conformité liée au cahier des clauses particulières et observée à la réception par </w:t>
      </w:r>
      <w:r w:rsidR="00450C94">
        <w:t>a Personne Publique</w:t>
      </w:r>
      <w:r w:rsidRPr="00D82212">
        <w:t xml:space="preserve"> pourra entraîner un refus de livraison.</w:t>
      </w:r>
    </w:p>
    <w:p w14:paraId="1681D0C3" w14:textId="77777777" w:rsidR="00E327D0" w:rsidRPr="00D82212" w:rsidRDefault="00E327D0" w:rsidP="003A29F8"/>
    <w:p w14:paraId="13EDB7A9" w14:textId="67BAF7C4" w:rsidR="005E2FFB" w:rsidRPr="00D82212" w:rsidRDefault="00E327D0" w:rsidP="003A29F8">
      <w:r w:rsidRPr="00D82212">
        <w:t xml:space="preserve">Les procédures de vérification et de validation prévues au présent article 8 sont applicables à l’ensemble des livrables fournis par le </w:t>
      </w:r>
      <w:r w:rsidR="00880F34">
        <w:t>Titulaire</w:t>
      </w:r>
      <w:r w:rsidRPr="00D82212">
        <w:t xml:space="preserve"> dans le cadre du présent marché, tant au titre des prestations de suivi que des prestations exécutées en unités d’œuvre.</w:t>
      </w:r>
    </w:p>
    <w:p w14:paraId="5EF5B487" w14:textId="4C733DBA" w:rsidR="00D22946" w:rsidRPr="00D82212" w:rsidRDefault="00091FFA" w:rsidP="005E2FFB">
      <w:pPr>
        <w:pStyle w:val="Titre3"/>
      </w:pPr>
      <w:bookmarkStart w:id="593" w:name="_Toc53131426"/>
      <w:bookmarkStart w:id="594" w:name="_Toc194067168"/>
      <w:r w:rsidRPr="00D82212">
        <w:lastRenderedPageBreak/>
        <w:t>8.</w:t>
      </w:r>
      <w:r w:rsidR="00AC7061" w:rsidRPr="00D82212">
        <w:t>1</w:t>
      </w:r>
      <w:r w:rsidRPr="00D82212">
        <w:t xml:space="preserve">- </w:t>
      </w:r>
      <w:bookmarkStart w:id="595" w:name="_Toc163452234"/>
      <w:bookmarkStart w:id="596" w:name="_Toc196727827"/>
      <w:bookmarkStart w:id="597" w:name="_Ref525913171"/>
      <w:bookmarkStart w:id="598" w:name="_Ref525913176"/>
      <w:bookmarkStart w:id="599" w:name="_Toc528083410"/>
      <w:r w:rsidR="00E327D0" w:rsidRPr="00D82212">
        <w:t>Procédure de validation</w:t>
      </w:r>
      <w:r w:rsidR="003866F7" w:rsidRPr="00D82212">
        <w:t xml:space="preserve"> des livrables logiciels</w:t>
      </w:r>
      <w:bookmarkEnd w:id="593"/>
      <w:bookmarkEnd w:id="594"/>
    </w:p>
    <w:bookmarkEnd w:id="595"/>
    <w:bookmarkEnd w:id="596"/>
    <w:bookmarkEnd w:id="597"/>
    <w:bookmarkEnd w:id="598"/>
    <w:bookmarkEnd w:id="599"/>
    <w:p w14:paraId="2F74110D" w14:textId="77777777" w:rsidR="00E327D0" w:rsidRPr="00D82212" w:rsidRDefault="00E327D0" w:rsidP="003A29F8">
      <w:pPr>
        <w:ind w:left="709"/>
        <w:rPr>
          <w:rFonts w:cs="Arial"/>
          <w:sz w:val="22"/>
          <w:szCs w:val="22"/>
        </w:rPr>
      </w:pPr>
    </w:p>
    <w:p w14:paraId="12BEE329" w14:textId="209C6566" w:rsidR="00E327D0" w:rsidRPr="00D82212" w:rsidRDefault="00E327D0" w:rsidP="003A29F8">
      <w:r w:rsidRPr="00D82212">
        <w:t xml:space="preserve">La procédure de validation prévue au présent article est applicable à </w:t>
      </w:r>
      <w:r w:rsidR="00CA717C" w:rsidRPr="00D82212">
        <w:t xml:space="preserve">tous les développements spécifiques </w:t>
      </w:r>
      <w:r w:rsidRPr="00D82212">
        <w:t>fourni</w:t>
      </w:r>
      <w:r w:rsidR="00CA717C" w:rsidRPr="00D82212">
        <w:t>s</w:t>
      </w:r>
      <w:r w:rsidRPr="00D82212">
        <w:t xml:space="preserve"> par le </w:t>
      </w:r>
      <w:r w:rsidR="00880F34">
        <w:t>Titulaire</w:t>
      </w:r>
      <w:r w:rsidRPr="00D82212">
        <w:t xml:space="preserve"> dans le cadre du présent marché. Cela ne concerne pas la livraison de licences logicielles complémentaires d’un éditeur qui sont considérées comme une fourniture.</w:t>
      </w:r>
    </w:p>
    <w:p w14:paraId="401D61A7" w14:textId="77777777" w:rsidR="00E327D0" w:rsidRPr="00D82212" w:rsidRDefault="00E327D0" w:rsidP="003A29F8">
      <w:pPr>
        <w:rPr>
          <w:rFonts w:ascii="Century Gothic" w:hAnsi="Century Gothic"/>
          <w:sz w:val="16"/>
          <w:szCs w:val="16"/>
        </w:rPr>
      </w:pPr>
    </w:p>
    <w:p w14:paraId="423821A1" w14:textId="3BF86F26" w:rsidR="00E327D0" w:rsidRPr="00D82212" w:rsidRDefault="004B27FF" w:rsidP="005F4048">
      <w:pPr>
        <w:pStyle w:val="Titre5"/>
      </w:pPr>
      <w:bookmarkStart w:id="600" w:name="_Toc163452235"/>
      <w:bookmarkStart w:id="601" w:name="_Toc196727828"/>
      <w:bookmarkStart w:id="602" w:name="_Ref525914641"/>
      <w:bookmarkStart w:id="603" w:name="_Ref525914644"/>
      <w:bookmarkStart w:id="604" w:name="_Toc528083411"/>
      <w:r w:rsidRPr="00D82212">
        <w:t>8</w:t>
      </w:r>
      <w:r w:rsidR="00900517" w:rsidRPr="00D82212">
        <w:t>.1.</w:t>
      </w:r>
      <w:r w:rsidR="00F57988" w:rsidRPr="00D82212">
        <w:t>1</w:t>
      </w:r>
      <w:r w:rsidR="00900517" w:rsidRPr="00D82212">
        <w:t xml:space="preserve">. </w:t>
      </w:r>
      <w:r w:rsidR="00E327D0" w:rsidRPr="00D82212">
        <w:t>Remise des livrables logiciels</w:t>
      </w:r>
      <w:bookmarkEnd w:id="600"/>
      <w:bookmarkEnd w:id="601"/>
      <w:r w:rsidR="00900517" w:rsidRPr="00D82212">
        <w:t xml:space="preserve"> et m</w:t>
      </w:r>
      <w:r w:rsidR="00E327D0" w:rsidRPr="00D82212">
        <w:t>ise en ordre de march</w:t>
      </w:r>
      <w:bookmarkEnd w:id="602"/>
      <w:bookmarkEnd w:id="603"/>
      <w:bookmarkEnd w:id="604"/>
      <w:r w:rsidR="008C213F" w:rsidRPr="00D82212">
        <w:t>é</w:t>
      </w:r>
      <w:r w:rsidR="00E327D0" w:rsidRPr="00D82212">
        <w:t xml:space="preserve"> </w:t>
      </w:r>
    </w:p>
    <w:p w14:paraId="7E6EEEC8" w14:textId="77777777" w:rsidR="00E327D0" w:rsidRPr="00D82212" w:rsidRDefault="00E327D0" w:rsidP="003A29F8">
      <w:pPr>
        <w:rPr>
          <w:rFonts w:cs="Open Sans"/>
          <w:sz w:val="18"/>
          <w:szCs w:val="18"/>
        </w:rPr>
      </w:pPr>
    </w:p>
    <w:p w14:paraId="00CB71EF" w14:textId="4EA80BEC" w:rsidR="00E327D0" w:rsidRPr="00D82212" w:rsidRDefault="00E327D0" w:rsidP="003A29F8">
      <w:r w:rsidRPr="00D82212">
        <w:t xml:space="preserve">Le </w:t>
      </w:r>
      <w:r w:rsidR="00880F34">
        <w:t>Titulaire</w:t>
      </w:r>
      <w:r w:rsidRPr="00D82212">
        <w:t xml:space="preserve"> livre et, le cas échéant, installe le produit complet et fonctionnel selon les prescriptions énoncées dans les pièces constitutives du marché. Cette livraison fait l’objet d’un bon de livraison ou d’intervention émis par le </w:t>
      </w:r>
      <w:r w:rsidR="00880F34">
        <w:t>Titulaire</w:t>
      </w:r>
      <w:r w:rsidRPr="00D82212">
        <w:t xml:space="preserve"> et signé par l’AP-HP.</w:t>
      </w:r>
    </w:p>
    <w:p w14:paraId="17DE9A4B" w14:textId="77777777" w:rsidR="00E327D0" w:rsidRPr="00D82212" w:rsidRDefault="00E327D0" w:rsidP="003A29F8"/>
    <w:p w14:paraId="51D1F920" w14:textId="290BEC28" w:rsidR="00E327D0" w:rsidRPr="00D82212" w:rsidRDefault="00E327D0" w:rsidP="003A29F8">
      <w:r w:rsidRPr="00D82212">
        <w:t>Dès acceptation de cette livraison par l’AP-HP, le</w:t>
      </w:r>
      <w:r w:rsidR="00900517" w:rsidRPr="00D82212">
        <w:t xml:space="preserve"> </w:t>
      </w:r>
      <w:r w:rsidR="00880F34">
        <w:t>Titulaire</w:t>
      </w:r>
      <w:r w:rsidR="00900517" w:rsidRPr="00D82212">
        <w:t xml:space="preserve"> peut formaliser une m</w:t>
      </w:r>
      <w:r w:rsidRPr="00D82212">
        <w:t>ise en ordre de marche et les opérations de vérification peuvent débuter.</w:t>
      </w:r>
    </w:p>
    <w:p w14:paraId="7F4F29B5" w14:textId="77777777" w:rsidR="00E327D0" w:rsidRPr="00D82212" w:rsidRDefault="00E327D0" w:rsidP="003A29F8">
      <w:pPr>
        <w:rPr>
          <w:rFonts w:ascii="Century Gothic" w:hAnsi="Century Gothic"/>
          <w:sz w:val="22"/>
        </w:rPr>
      </w:pPr>
    </w:p>
    <w:p w14:paraId="1B000EA0" w14:textId="0289117D" w:rsidR="00E327D0" w:rsidRPr="00D82212" w:rsidRDefault="004B27FF" w:rsidP="005F4048">
      <w:pPr>
        <w:pStyle w:val="Titre5"/>
      </w:pPr>
      <w:bookmarkStart w:id="605" w:name="_Toc163452236"/>
      <w:bookmarkStart w:id="606" w:name="_Toc196727829"/>
      <w:bookmarkStart w:id="607" w:name="_Ref525914656"/>
      <w:bookmarkStart w:id="608" w:name="_Ref525914659"/>
      <w:bookmarkStart w:id="609" w:name="_Toc528083412"/>
      <w:r w:rsidRPr="00D82212">
        <w:t>8</w:t>
      </w:r>
      <w:r w:rsidR="00900517" w:rsidRPr="00D82212">
        <w:t>.1.</w:t>
      </w:r>
      <w:r w:rsidR="00F57988" w:rsidRPr="00D82212">
        <w:t>2</w:t>
      </w:r>
      <w:r w:rsidR="00900517" w:rsidRPr="00D82212">
        <w:t xml:space="preserve">. </w:t>
      </w:r>
      <w:r w:rsidR="00E327D0" w:rsidRPr="00D82212">
        <w:t>Vérification d’Aptitude (VA)</w:t>
      </w:r>
      <w:bookmarkEnd w:id="605"/>
      <w:bookmarkEnd w:id="606"/>
      <w:bookmarkEnd w:id="607"/>
      <w:bookmarkEnd w:id="608"/>
      <w:bookmarkEnd w:id="609"/>
    </w:p>
    <w:p w14:paraId="6C3DCBFE" w14:textId="77777777" w:rsidR="00E327D0" w:rsidRPr="00D82212" w:rsidRDefault="00E327D0" w:rsidP="003A29F8">
      <w:pPr>
        <w:keepNext/>
        <w:keepLines/>
        <w:rPr>
          <w:rFonts w:cs="Open Sans"/>
          <w:sz w:val="18"/>
          <w:szCs w:val="18"/>
        </w:rPr>
      </w:pPr>
    </w:p>
    <w:p w14:paraId="19C7AE23" w14:textId="77777777" w:rsidR="00E327D0" w:rsidRPr="00D82212" w:rsidRDefault="00E327D0" w:rsidP="003A29F8">
      <w:pPr>
        <w:keepNext/>
        <w:keepLines/>
        <w:spacing w:after="60"/>
        <w:rPr>
          <w:rFonts w:cs="Arial"/>
        </w:rPr>
      </w:pPr>
      <w:r w:rsidRPr="00D82212">
        <w:rPr>
          <w:rFonts w:cs="Arial"/>
        </w:rPr>
        <w:t xml:space="preserve">La vérification d’aptitude vise à assurer : </w:t>
      </w:r>
    </w:p>
    <w:p w14:paraId="1C7026B2" w14:textId="7E65BD1C" w:rsidR="00E327D0" w:rsidRPr="00D82212" w:rsidRDefault="00E327D0" w:rsidP="00386747">
      <w:pPr>
        <w:pStyle w:val="Listepuces"/>
        <w:numPr>
          <w:ilvl w:val="0"/>
          <w:numId w:val="26"/>
        </w:numPr>
        <w:rPr>
          <w:b w:val="0"/>
          <w:sz w:val="20"/>
          <w:szCs w:val="20"/>
        </w:rPr>
      </w:pPr>
      <w:r w:rsidRPr="00D82212">
        <w:rPr>
          <w:b w:val="0"/>
          <w:sz w:val="20"/>
          <w:szCs w:val="20"/>
        </w:rPr>
        <w:t>une vérification technique (non régress</w:t>
      </w:r>
      <w:r w:rsidR="00E0667A" w:rsidRPr="00D82212">
        <w:rPr>
          <w:b w:val="0"/>
          <w:sz w:val="20"/>
          <w:szCs w:val="20"/>
        </w:rPr>
        <w:t>ion, intégration, sécurité, …);</w:t>
      </w:r>
    </w:p>
    <w:p w14:paraId="15893410" w14:textId="2D9CF621" w:rsidR="00E327D0" w:rsidRPr="00D82212" w:rsidRDefault="00E327D0" w:rsidP="00386747">
      <w:pPr>
        <w:pStyle w:val="Listepuces"/>
        <w:numPr>
          <w:ilvl w:val="0"/>
          <w:numId w:val="26"/>
        </w:numPr>
        <w:rPr>
          <w:b w:val="0"/>
          <w:sz w:val="20"/>
          <w:szCs w:val="20"/>
        </w:rPr>
      </w:pPr>
      <w:r w:rsidRPr="00D82212">
        <w:rPr>
          <w:b w:val="0"/>
          <w:sz w:val="20"/>
          <w:szCs w:val="20"/>
        </w:rPr>
        <w:t>une qualification consistant à constater le bon fonctionnement du logiciel dans son environnement technique et à effectu</w:t>
      </w:r>
      <w:r w:rsidR="00E0667A" w:rsidRPr="00D82212">
        <w:rPr>
          <w:b w:val="0"/>
          <w:sz w:val="20"/>
          <w:szCs w:val="20"/>
        </w:rPr>
        <w:t>er des tests de non régression ;</w:t>
      </w:r>
    </w:p>
    <w:p w14:paraId="4B9F0288" w14:textId="55B9136B" w:rsidR="00E327D0" w:rsidRPr="00D82212" w:rsidRDefault="00E327D0" w:rsidP="00386747">
      <w:pPr>
        <w:pStyle w:val="Listepuces"/>
        <w:numPr>
          <w:ilvl w:val="0"/>
          <w:numId w:val="26"/>
        </w:numPr>
        <w:rPr>
          <w:b w:val="0"/>
          <w:sz w:val="20"/>
          <w:szCs w:val="20"/>
        </w:rPr>
      </w:pPr>
      <w:r w:rsidRPr="00D82212">
        <w:rPr>
          <w:b w:val="0"/>
          <w:sz w:val="20"/>
          <w:szCs w:val="20"/>
        </w:rPr>
        <w:t>une vérification fonctionnelle consistant à constater la conformité des résultats obtenus à ceux attendus au titre des stipulations des documents constitutifs du présent marché et de la document</w:t>
      </w:r>
      <w:r w:rsidR="00E0667A" w:rsidRPr="00D82212">
        <w:rPr>
          <w:b w:val="0"/>
          <w:sz w:val="20"/>
          <w:szCs w:val="20"/>
        </w:rPr>
        <w:t xml:space="preserve">ation fournie par le </w:t>
      </w:r>
      <w:r w:rsidR="00880F34">
        <w:rPr>
          <w:b w:val="0"/>
          <w:sz w:val="20"/>
          <w:szCs w:val="20"/>
        </w:rPr>
        <w:t>Titulaire</w:t>
      </w:r>
      <w:r w:rsidR="00E0667A" w:rsidRPr="00D82212">
        <w:rPr>
          <w:b w:val="0"/>
          <w:sz w:val="20"/>
          <w:szCs w:val="20"/>
        </w:rPr>
        <w:t xml:space="preserve"> ;</w:t>
      </w:r>
    </w:p>
    <w:p w14:paraId="2E310881" w14:textId="77777777" w:rsidR="00E327D0" w:rsidRPr="00D82212" w:rsidRDefault="00E327D0" w:rsidP="00386747">
      <w:pPr>
        <w:pStyle w:val="Listepuces"/>
        <w:numPr>
          <w:ilvl w:val="0"/>
          <w:numId w:val="26"/>
        </w:numPr>
        <w:rPr>
          <w:b w:val="0"/>
          <w:sz w:val="20"/>
          <w:szCs w:val="20"/>
        </w:rPr>
      </w:pPr>
      <w:r w:rsidRPr="00D82212">
        <w:rPr>
          <w:b w:val="0"/>
          <w:sz w:val="20"/>
          <w:szCs w:val="20"/>
        </w:rPr>
        <w:t>une vérification d’exploitabilité consistant à constater que les normes de production ont bien été appliquées au logiciel et aux dossiers d’exploitation.</w:t>
      </w:r>
    </w:p>
    <w:p w14:paraId="2A200253" w14:textId="77777777" w:rsidR="00E327D0" w:rsidRPr="00D82212" w:rsidRDefault="00E327D0" w:rsidP="003A29F8">
      <w:pPr>
        <w:rPr>
          <w:rFonts w:cs="Arial"/>
        </w:rPr>
      </w:pPr>
    </w:p>
    <w:p w14:paraId="2905EC3E" w14:textId="5FF5D558" w:rsidR="00E327D0" w:rsidRPr="00D82212" w:rsidRDefault="00E327D0" w:rsidP="003A29F8">
      <w:pPr>
        <w:rPr>
          <w:rFonts w:cs="Arial"/>
        </w:rPr>
      </w:pPr>
      <w:r w:rsidRPr="00D82212">
        <w:rPr>
          <w:rFonts w:cs="Arial"/>
        </w:rPr>
        <w:t xml:space="preserve">Les qualifications sont réalisées par les équipes de l’AP-HP avec, le cas échéant, l’assistance du </w:t>
      </w:r>
      <w:r w:rsidR="00880F34">
        <w:rPr>
          <w:rFonts w:cs="Arial"/>
        </w:rPr>
        <w:t>Titulaire</w:t>
      </w:r>
      <w:r w:rsidRPr="00D82212">
        <w:rPr>
          <w:rFonts w:cs="Arial"/>
        </w:rPr>
        <w:t>.</w:t>
      </w:r>
    </w:p>
    <w:p w14:paraId="6344C1F1" w14:textId="77777777" w:rsidR="00E327D0" w:rsidRPr="00D82212" w:rsidRDefault="00E327D0" w:rsidP="003A29F8">
      <w:pPr>
        <w:rPr>
          <w:rFonts w:cs="Arial"/>
        </w:rPr>
      </w:pPr>
    </w:p>
    <w:p w14:paraId="5FD115F6" w14:textId="279D9803" w:rsidR="00E327D0" w:rsidRPr="00D82212" w:rsidRDefault="00E327D0" w:rsidP="003A29F8">
      <w:pPr>
        <w:rPr>
          <w:rFonts w:cs="Arial"/>
        </w:rPr>
      </w:pPr>
      <w:r w:rsidRPr="00D82212">
        <w:rPr>
          <w:rFonts w:cs="Arial"/>
        </w:rPr>
        <w:t xml:space="preserve">La VA d’un livrable logiciel est effectuée sur une durée maximum de </w:t>
      </w:r>
      <w:r w:rsidR="00506E40">
        <w:rPr>
          <w:rFonts w:cs="Arial"/>
        </w:rPr>
        <w:t>trois</w:t>
      </w:r>
      <w:r w:rsidRPr="00D82212">
        <w:rPr>
          <w:rFonts w:cs="Arial"/>
        </w:rPr>
        <w:t xml:space="preserve"> (</w:t>
      </w:r>
      <w:r w:rsidR="00506E40">
        <w:rPr>
          <w:rFonts w:cs="Arial"/>
        </w:rPr>
        <w:t>3</w:t>
      </w:r>
      <w:r w:rsidRPr="00D82212">
        <w:rPr>
          <w:rFonts w:cs="Arial"/>
        </w:rPr>
        <w:t xml:space="preserve">) mois, sauf durée inférieure convenue par écrit entre l’AP-HP et le </w:t>
      </w:r>
      <w:r w:rsidR="00880F34">
        <w:rPr>
          <w:rFonts w:cs="Arial"/>
        </w:rPr>
        <w:t>Titulaire</w:t>
      </w:r>
      <w:r w:rsidRPr="00D82212">
        <w:rPr>
          <w:rFonts w:cs="Arial"/>
        </w:rPr>
        <w:t xml:space="preserve"> lors de réunions, d’échanges de courriers ou par tout autre moyen.</w:t>
      </w:r>
    </w:p>
    <w:p w14:paraId="29CC7604" w14:textId="77777777" w:rsidR="00A4467D" w:rsidRPr="00D82212" w:rsidRDefault="00A4467D" w:rsidP="003A29F8">
      <w:pPr>
        <w:jc w:val="left"/>
        <w:rPr>
          <w:rFonts w:cs="Arial"/>
        </w:rPr>
      </w:pPr>
    </w:p>
    <w:p w14:paraId="236E1318" w14:textId="317CDC92" w:rsidR="00E327D0" w:rsidRDefault="00E327D0" w:rsidP="003A29F8">
      <w:pPr>
        <w:spacing w:after="60"/>
        <w:rPr>
          <w:rFonts w:cs="Arial"/>
        </w:rPr>
      </w:pPr>
      <w:r w:rsidRPr="00D82212">
        <w:rPr>
          <w:rFonts w:cs="Arial"/>
        </w:rPr>
        <w:t>Dans un délai maximum de cinq (5) jours ouvrés à compter de l’expiration du délai de VA, l’AP-HP prononce :</w:t>
      </w:r>
    </w:p>
    <w:p w14:paraId="405DB721" w14:textId="77777777" w:rsidR="00450C94" w:rsidRPr="00D82212" w:rsidRDefault="00450C94" w:rsidP="003A29F8">
      <w:pPr>
        <w:spacing w:after="60"/>
        <w:rPr>
          <w:rFonts w:cs="Arial"/>
        </w:rPr>
      </w:pPr>
    </w:p>
    <w:p w14:paraId="50DF55F6" w14:textId="3CCBF2DE" w:rsidR="00E327D0" w:rsidRPr="00D82212" w:rsidRDefault="00E327D0" w:rsidP="00386747">
      <w:pPr>
        <w:pStyle w:val="Paragraphedeliste"/>
        <w:numPr>
          <w:ilvl w:val="0"/>
          <w:numId w:val="27"/>
        </w:numPr>
        <w:overflowPunct w:val="0"/>
        <w:autoSpaceDE w:val="0"/>
        <w:autoSpaceDN w:val="0"/>
        <w:adjustRightInd w:val="0"/>
        <w:spacing w:after="60"/>
        <w:textAlignment w:val="baseline"/>
        <w:rPr>
          <w:rFonts w:cs="Arial"/>
        </w:rPr>
      </w:pPr>
      <w:r w:rsidRPr="00D82212">
        <w:rPr>
          <w:rFonts w:cs="Arial"/>
        </w:rPr>
        <w:t>soit la VA positive</w:t>
      </w:r>
      <w:r w:rsidR="00E0667A" w:rsidRPr="00D82212">
        <w:rPr>
          <w:rFonts w:cs="Arial"/>
        </w:rPr>
        <w:t xml:space="preserve"> du livrable logiciel concerné ;</w:t>
      </w:r>
    </w:p>
    <w:p w14:paraId="22F19AD5" w14:textId="1D326EFB" w:rsidR="00E327D0" w:rsidRPr="00D82212" w:rsidRDefault="00E327D0" w:rsidP="00386747">
      <w:pPr>
        <w:pStyle w:val="Paragraphedeliste"/>
        <w:numPr>
          <w:ilvl w:val="0"/>
          <w:numId w:val="27"/>
        </w:numPr>
        <w:overflowPunct w:val="0"/>
        <w:autoSpaceDE w:val="0"/>
        <w:autoSpaceDN w:val="0"/>
        <w:adjustRightInd w:val="0"/>
        <w:spacing w:after="60"/>
        <w:textAlignment w:val="baseline"/>
        <w:rPr>
          <w:rFonts w:cs="Arial"/>
        </w:rPr>
      </w:pPr>
      <w:r w:rsidRPr="00D82212">
        <w:rPr>
          <w:rFonts w:cs="Arial"/>
        </w:rPr>
        <w:t>soit l'ajournement</w:t>
      </w:r>
      <w:r w:rsidR="00E0667A" w:rsidRPr="00D82212">
        <w:rPr>
          <w:rFonts w:cs="Arial"/>
        </w:rPr>
        <w:t xml:space="preserve"> du livrable logiciel concerné ;</w:t>
      </w:r>
    </w:p>
    <w:p w14:paraId="29CD9667" w14:textId="77777777" w:rsidR="00E327D0" w:rsidRPr="00D82212" w:rsidRDefault="00E327D0" w:rsidP="00386747">
      <w:pPr>
        <w:pStyle w:val="Paragraphedeliste"/>
        <w:numPr>
          <w:ilvl w:val="0"/>
          <w:numId w:val="27"/>
        </w:numPr>
        <w:overflowPunct w:val="0"/>
        <w:autoSpaceDE w:val="0"/>
        <w:autoSpaceDN w:val="0"/>
        <w:adjustRightInd w:val="0"/>
        <w:textAlignment w:val="baseline"/>
        <w:rPr>
          <w:rFonts w:cs="Arial"/>
        </w:rPr>
      </w:pPr>
      <w:r w:rsidRPr="00D82212">
        <w:rPr>
          <w:rFonts w:cs="Arial"/>
        </w:rPr>
        <w:t>soit le rejet du livrable logiciel concerné.</w:t>
      </w:r>
    </w:p>
    <w:p w14:paraId="4F0FA9A9" w14:textId="77777777" w:rsidR="00E327D0" w:rsidRPr="00D82212" w:rsidRDefault="00E327D0" w:rsidP="003A29F8">
      <w:pPr>
        <w:rPr>
          <w:rFonts w:cs="Arial"/>
        </w:rPr>
      </w:pPr>
    </w:p>
    <w:p w14:paraId="26EC93BC" w14:textId="5AA6F0D5" w:rsidR="00E327D0" w:rsidRPr="00D82212" w:rsidRDefault="00E327D0" w:rsidP="003A29F8">
      <w:pPr>
        <w:rPr>
          <w:rFonts w:cs="Arial"/>
        </w:rPr>
      </w:pPr>
      <w:r w:rsidRPr="00D82212">
        <w:rPr>
          <w:rFonts w:cs="Arial"/>
        </w:rPr>
        <w:t xml:space="preserve">L’AP-HP conserve la faculté de prononcer la VA positive, l’ajournement ou le rejet du livrable logiciel concerné avant le terme du délai maximum de VA. Dans tous les cas, le prononcé de la VA positive, de l’ajournement ou du rejet font l’objet d’un procès-verbal signé du chef de projet de l’AP-HP et notifié par courrier au </w:t>
      </w:r>
      <w:r w:rsidR="00880F34">
        <w:rPr>
          <w:rFonts w:cs="Arial"/>
        </w:rPr>
        <w:t>Titulaire</w:t>
      </w:r>
      <w:r w:rsidRPr="00D82212">
        <w:rPr>
          <w:rFonts w:cs="Arial"/>
        </w:rPr>
        <w:t>. Ce procès-verbal est motivé en cas de rejet ou d’ajournement.</w:t>
      </w:r>
    </w:p>
    <w:p w14:paraId="5CEC56E1" w14:textId="77777777" w:rsidR="00E327D0" w:rsidRPr="00D82212" w:rsidRDefault="00E327D0" w:rsidP="003A29F8">
      <w:pPr>
        <w:rPr>
          <w:rFonts w:cs="Arial"/>
        </w:rPr>
      </w:pPr>
    </w:p>
    <w:p w14:paraId="71CDEFCB" w14:textId="7D5DC272" w:rsidR="00E327D0" w:rsidRPr="00D82212" w:rsidRDefault="00E327D0" w:rsidP="003A29F8">
      <w:pPr>
        <w:rPr>
          <w:rFonts w:cs="Arial"/>
        </w:rPr>
      </w:pPr>
      <w:r w:rsidRPr="00D82212">
        <w:rPr>
          <w:rFonts w:cs="Arial"/>
        </w:rPr>
        <w:t xml:space="preserve">En cas d'ajournement, le </w:t>
      </w:r>
      <w:r w:rsidR="00880F34">
        <w:rPr>
          <w:rFonts w:cs="Arial"/>
        </w:rPr>
        <w:t>Titulaire</w:t>
      </w:r>
      <w:r w:rsidRPr="00D82212">
        <w:rPr>
          <w:rFonts w:cs="Arial"/>
        </w:rPr>
        <w:t xml:space="preserve"> dispose, sauf durée inférieure convenue par écrit entre l’AP-HP et le </w:t>
      </w:r>
      <w:r w:rsidR="00880F34">
        <w:rPr>
          <w:rFonts w:cs="Arial"/>
        </w:rPr>
        <w:t>Titulaire</w:t>
      </w:r>
      <w:r w:rsidRPr="00D82212">
        <w:rPr>
          <w:rFonts w:cs="Arial"/>
        </w:rPr>
        <w:t xml:space="preserve"> lors de réunions, d’échanges de courriers ou par tout autre moyen, d'un délai maximum d’un (1) mois à compter de la notification du procès-verbal d’ajournement pour effectuer les ajustements requis et procéder à une nouvelle livraison du livrable logiciel concerné.</w:t>
      </w:r>
    </w:p>
    <w:p w14:paraId="04753AD5" w14:textId="77777777" w:rsidR="00E327D0" w:rsidRPr="00D82212" w:rsidRDefault="00E327D0" w:rsidP="003A29F8">
      <w:pPr>
        <w:rPr>
          <w:rFonts w:cs="Arial"/>
        </w:rPr>
      </w:pPr>
    </w:p>
    <w:p w14:paraId="205EA910" w14:textId="21BF9600" w:rsidR="00E327D0" w:rsidRPr="00D82212" w:rsidRDefault="00E327D0" w:rsidP="003A29F8">
      <w:pPr>
        <w:rPr>
          <w:rFonts w:cs="Arial"/>
        </w:rPr>
      </w:pPr>
      <w:r w:rsidRPr="00D82212">
        <w:rPr>
          <w:rFonts w:cs="Arial"/>
        </w:rPr>
        <w:lastRenderedPageBreak/>
        <w:t xml:space="preserve">L’AP-HP procède alors à la VA du livrable logiciel concerné sur une durée pouvant aller jusqu’à la durée maximale </w:t>
      </w:r>
      <w:r w:rsidR="003866F7" w:rsidRPr="00D82212">
        <w:rPr>
          <w:rFonts w:cs="Arial"/>
        </w:rPr>
        <w:t>spécifiée au présent article. Cette</w:t>
      </w:r>
      <w:r w:rsidRPr="00D82212">
        <w:rPr>
          <w:rFonts w:cs="Arial"/>
        </w:rPr>
        <w:t xml:space="preserve"> procédure </w:t>
      </w:r>
      <w:r w:rsidR="003866F7" w:rsidRPr="00D82212">
        <w:rPr>
          <w:rFonts w:cs="Arial"/>
        </w:rPr>
        <w:t xml:space="preserve">de VA </w:t>
      </w:r>
      <w:r w:rsidRPr="00D82212">
        <w:rPr>
          <w:rFonts w:cs="Arial"/>
        </w:rPr>
        <w:t>est poursuivie dans les conditions spécifiées au présent article, jusqu’au prononcé de la VA positive ou du rejet du livrable logiciel concerné.</w:t>
      </w:r>
    </w:p>
    <w:p w14:paraId="6A88A0AE" w14:textId="77777777" w:rsidR="00E327D0" w:rsidRPr="00D82212" w:rsidRDefault="00E327D0" w:rsidP="003A29F8">
      <w:pPr>
        <w:rPr>
          <w:rFonts w:cs="Arial"/>
        </w:rPr>
      </w:pPr>
    </w:p>
    <w:p w14:paraId="16891332" w14:textId="77777777" w:rsidR="00E327D0" w:rsidRPr="00D82212" w:rsidRDefault="00E327D0" w:rsidP="003A29F8">
      <w:pPr>
        <w:rPr>
          <w:rFonts w:cs="Arial"/>
        </w:rPr>
      </w:pPr>
      <w:r w:rsidRPr="00D82212">
        <w:rPr>
          <w:rFonts w:cs="Arial"/>
        </w:rPr>
        <w:t>En cas de rejet, aucune réfaction ne pourra avoir lieu.</w:t>
      </w:r>
    </w:p>
    <w:p w14:paraId="23B232CB" w14:textId="77777777" w:rsidR="00E327D0" w:rsidRPr="00D82212" w:rsidRDefault="00E327D0" w:rsidP="003A29F8">
      <w:pPr>
        <w:rPr>
          <w:rFonts w:cs="Arial"/>
        </w:rPr>
      </w:pPr>
    </w:p>
    <w:p w14:paraId="4535557B" w14:textId="3956EF6B" w:rsidR="00E327D0" w:rsidRPr="00D82212" w:rsidRDefault="00E327D0" w:rsidP="003A29F8">
      <w:pPr>
        <w:rPr>
          <w:rFonts w:cs="Arial"/>
        </w:rPr>
      </w:pPr>
      <w:r w:rsidRPr="00D82212">
        <w:rPr>
          <w:rFonts w:cs="Arial"/>
        </w:rPr>
        <w:t>L’AP-HP s’engage à libérer 70% des sommes engagées à l’issue du prononcé positif de la VA.</w:t>
      </w:r>
    </w:p>
    <w:p w14:paraId="3937AEDE" w14:textId="77777777" w:rsidR="00834A19" w:rsidRPr="00D82212" w:rsidRDefault="00834A19" w:rsidP="003A29F8"/>
    <w:p w14:paraId="3C6A045E" w14:textId="12AD3244" w:rsidR="00E327D0" w:rsidRPr="00D82212" w:rsidRDefault="004B27FF" w:rsidP="005F4048">
      <w:pPr>
        <w:pStyle w:val="Titre5"/>
      </w:pPr>
      <w:bookmarkStart w:id="610" w:name="_Toc163452237"/>
      <w:bookmarkStart w:id="611" w:name="_Toc196727830"/>
      <w:bookmarkStart w:id="612" w:name="_Ref525914670"/>
      <w:bookmarkStart w:id="613" w:name="_Ref525914672"/>
      <w:bookmarkStart w:id="614" w:name="_Toc528083413"/>
      <w:r w:rsidRPr="00D82212">
        <w:t>8</w:t>
      </w:r>
      <w:r w:rsidR="00900517" w:rsidRPr="00D82212">
        <w:t>.1.</w:t>
      </w:r>
      <w:r w:rsidR="00731C33" w:rsidRPr="00D82212">
        <w:t>3</w:t>
      </w:r>
      <w:r w:rsidR="00900517" w:rsidRPr="00D82212">
        <w:t xml:space="preserve">. </w:t>
      </w:r>
      <w:r w:rsidR="00E327D0" w:rsidRPr="00D82212">
        <w:t>Vérification de Service Régulier (VSR)</w:t>
      </w:r>
      <w:bookmarkEnd w:id="610"/>
      <w:bookmarkEnd w:id="611"/>
      <w:bookmarkEnd w:id="612"/>
      <w:bookmarkEnd w:id="613"/>
      <w:bookmarkEnd w:id="614"/>
    </w:p>
    <w:p w14:paraId="4A366B2E" w14:textId="77777777" w:rsidR="00E327D0" w:rsidRPr="00D82212" w:rsidRDefault="00E327D0" w:rsidP="003A29F8">
      <w:pPr>
        <w:rPr>
          <w:rFonts w:cs="Open Sans"/>
          <w:sz w:val="18"/>
          <w:szCs w:val="18"/>
        </w:rPr>
      </w:pPr>
    </w:p>
    <w:p w14:paraId="24BAA62B" w14:textId="77777777" w:rsidR="00E327D0" w:rsidRPr="00D82212" w:rsidRDefault="00E327D0" w:rsidP="003A29F8">
      <w:pPr>
        <w:rPr>
          <w:rFonts w:cs="Arial"/>
        </w:rPr>
      </w:pPr>
      <w:r w:rsidRPr="00D82212">
        <w:rPr>
          <w:rFonts w:cs="Arial"/>
        </w:rPr>
        <w:t>La VSR a pour objet de constater que le livrable logiciel mis en œuvre est capable d’assurer un service régulier dans l’environnement de production.</w:t>
      </w:r>
    </w:p>
    <w:p w14:paraId="27858D06" w14:textId="77777777" w:rsidR="00E327D0" w:rsidRPr="00D82212" w:rsidRDefault="00E327D0" w:rsidP="003A29F8">
      <w:pPr>
        <w:rPr>
          <w:rFonts w:cs="Arial"/>
        </w:rPr>
      </w:pPr>
    </w:p>
    <w:p w14:paraId="497FEB02" w14:textId="519CEB6B" w:rsidR="00E327D0" w:rsidRPr="00D82212" w:rsidRDefault="00E327D0" w:rsidP="003A29F8">
      <w:pPr>
        <w:rPr>
          <w:rFonts w:cs="Arial"/>
        </w:rPr>
      </w:pPr>
      <w:r w:rsidRPr="00D82212">
        <w:rPr>
          <w:rFonts w:cs="Arial"/>
        </w:rPr>
        <w:t xml:space="preserve">La VSR d’un livrable logiciel est effectuée à partir du lendemain du terme de la VA prononcée et court sur une durée maximum de trois (3) mois, sauf durée inférieure convenue par écrit entre l’AP-HP et le </w:t>
      </w:r>
      <w:r w:rsidR="00880F34">
        <w:rPr>
          <w:rFonts w:cs="Arial"/>
        </w:rPr>
        <w:t>Titulaire</w:t>
      </w:r>
      <w:r w:rsidRPr="00D82212">
        <w:rPr>
          <w:rFonts w:cs="Arial"/>
        </w:rPr>
        <w:t xml:space="preserve"> lors de réunions, d’échanges de courriers ou par tout autre moyen.</w:t>
      </w:r>
    </w:p>
    <w:p w14:paraId="4B677EAC" w14:textId="77777777" w:rsidR="00E327D0" w:rsidRPr="00D82212" w:rsidRDefault="00E327D0" w:rsidP="003A29F8">
      <w:pPr>
        <w:rPr>
          <w:rFonts w:cs="Arial"/>
        </w:rPr>
      </w:pPr>
    </w:p>
    <w:p w14:paraId="5C73693F" w14:textId="77777777" w:rsidR="00E327D0" w:rsidRPr="00D82212" w:rsidRDefault="00E327D0" w:rsidP="003A29F8">
      <w:pPr>
        <w:spacing w:before="20" w:after="20"/>
        <w:rPr>
          <w:rFonts w:cs="Arial"/>
        </w:rPr>
      </w:pPr>
      <w:r w:rsidRPr="00D82212">
        <w:rPr>
          <w:rFonts w:cs="Arial"/>
        </w:rPr>
        <w:t>Les opérations de vérification seront réputées satisfaisantes dans la mesure où :</w:t>
      </w:r>
    </w:p>
    <w:p w14:paraId="52996AC8" w14:textId="4A88FDEB" w:rsidR="00E327D0" w:rsidRPr="00D82212" w:rsidRDefault="00E327D0" w:rsidP="00386747">
      <w:pPr>
        <w:numPr>
          <w:ilvl w:val="0"/>
          <w:numId w:val="28"/>
        </w:numPr>
        <w:overflowPunct w:val="0"/>
        <w:autoSpaceDE w:val="0"/>
        <w:autoSpaceDN w:val="0"/>
        <w:adjustRightInd w:val="0"/>
        <w:spacing w:before="20" w:after="20"/>
        <w:textAlignment w:val="baseline"/>
        <w:rPr>
          <w:rFonts w:cs="Arial"/>
        </w:rPr>
      </w:pPr>
      <w:r w:rsidRPr="00D82212">
        <w:rPr>
          <w:rFonts w:cs="Arial"/>
        </w:rPr>
        <w:t xml:space="preserve">l’ensemble des prestations rendues ont bien les caractéristiques attendues, telles que définies dans les </w:t>
      </w:r>
      <w:r w:rsidR="00E0667A" w:rsidRPr="00D82212">
        <w:rPr>
          <w:rFonts w:cs="Arial"/>
        </w:rPr>
        <w:t>pièces constitutives du marché ;</w:t>
      </w:r>
    </w:p>
    <w:p w14:paraId="62A24CC7" w14:textId="67C77F25" w:rsidR="00E327D0" w:rsidRPr="00D82212" w:rsidRDefault="00E327D0" w:rsidP="00386747">
      <w:pPr>
        <w:numPr>
          <w:ilvl w:val="0"/>
          <w:numId w:val="28"/>
        </w:numPr>
        <w:overflowPunct w:val="0"/>
        <w:autoSpaceDE w:val="0"/>
        <w:autoSpaceDN w:val="0"/>
        <w:adjustRightInd w:val="0"/>
        <w:spacing w:before="20" w:after="20"/>
        <w:textAlignment w:val="baseline"/>
        <w:rPr>
          <w:rFonts w:cs="Arial"/>
        </w:rPr>
      </w:pPr>
      <w:r w:rsidRPr="00D82212">
        <w:rPr>
          <w:rFonts w:cs="Arial"/>
        </w:rPr>
        <w:t>l’intégration des livrables dans l’environnement de production n’a pas occasionné la régression d’autre</w:t>
      </w:r>
      <w:r w:rsidR="00E0667A" w:rsidRPr="00D82212">
        <w:rPr>
          <w:rFonts w:cs="Arial"/>
        </w:rPr>
        <w:t>(s) composant(s) de ce dernier ;</w:t>
      </w:r>
    </w:p>
    <w:p w14:paraId="07684B22" w14:textId="40AC00E1" w:rsidR="00E327D0" w:rsidRPr="00D82212" w:rsidRDefault="00E327D0" w:rsidP="00386747">
      <w:pPr>
        <w:numPr>
          <w:ilvl w:val="0"/>
          <w:numId w:val="28"/>
        </w:numPr>
        <w:overflowPunct w:val="0"/>
        <w:autoSpaceDE w:val="0"/>
        <w:autoSpaceDN w:val="0"/>
        <w:adjustRightInd w:val="0"/>
        <w:spacing w:before="20" w:after="20"/>
        <w:textAlignment w:val="baseline"/>
        <w:rPr>
          <w:rFonts w:cs="Arial"/>
        </w:rPr>
      </w:pPr>
      <w:r w:rsidRPr="00D82212">
        <w:rPr>
          <w:rFonts w:cs="Arial"/>
        </w:rPr>
        <w:t>le livrable logiciel respecte toutes les exigences de sécurité informatique définies dans les pièces constitutives du marché ou en application de la réglementation ou de la loi, not</w:t>
      </w:r>
      <w:r w:rsidR="00E0667A" w:rsidRPr="00D82212">
        <w:rPr>
          <w:rFonts w:cs="Arial"/>
        </w:rPr>
        <w:t>amment la CNIL, le RGPD, le RGS ;</w:t>
      </w:r>
    </w:p>
    <w:p w14:paraId="47170CDA" w14:textId="04412E20" w:rsidR="00E327D0" w:rsidRPr="00D82212" w:rsidRDefault="00E327D0" w:rsidP="00386747">
      <w:pPr>
        <w:numPr>
          <w:ilvl w:val="0"/>
          <w:numId w:val="28"/>
        </w:numPr>
        <w:overflowPunct w:val="0"/>
        <w:autoSpaceDE w:val="0"/>
        <w:autoSpaceDN w:val="0"/>
        <w:adjustRightInd w:val="0"/>
        <w:spacing w:before="20" w:after="20"/>
        <w:textAlignment w:val="baseline"/>
        <w:rPr>
          <w:rFonts w:cs="Arial"/>
        </w:rPr>
      </w:pPr>
      <w:r w:rsidRPr="00D82212">
        <w:rPr>
          <w:rFonts w:cs="Arial"/>
        </w:rPr>
        <w:t>le livrable logiciel fonctionne avec des indices de qualité tels qu’ils sont définis dans la docum</w:t>
      </w:r>
      <w:r w:rsidR="00E0667A" w:rsidRPr="00D82212">
        <w:rPr>
          <w:rFonts w:cs="Arial"/>
        </w:rPr>
        <w:t xml:space="preserve">entation du </w:t>
      </w:r>
      <w:r w:rsidR="00880F34">
        <w:rPr>
          <w:rFonts w:cs="Arial"/>
        </w:rPr>
        <w:t>Titulaire</w:t>
      </w:r>
      <w:r w:rsidR="00E0667A" w:rsidRPr="00D82212">
        <w:rPr>
          <w:rFonts w:cs="Arial"/>
        </w:rPr>
        <w:t> ;</w:t>
      </w:r>
    </w:p>
    <w:p w14:paraId="5A54D532" w14:textId="4396EA8D" w:rsidR="00E327D0" w:rsidRPr="00D82212" w:rsidRDefault="00E327D0" w:rsidP="00386747">
      <w:pPr>
        <w:numPr>
          <w:ilvl w:val="0"/>
          <w:numId w:val="28"/>
        </w:numPr>
        <w:overflowPunct w:val="0"/>
        <w:autoSpaceDE w:val="0"/>
        <w:autoSpaceDN w:val="0"/>
        <w:adjustRightInd w:val="0"/>
        <w:spacing w:before="20" w:after="20"/>
        <w:textAlignment w:val="baseline"/>
        <w:rPr>
          <w:rFonts w:cs="Arial"/>
        </w:rPr>
      </w:pPr>
      <w:r w:rsidRPr="00D82212">
        <w:rPr>
          <w:rFonts w:cs="Arial"/>
        </w:rPr>
        <w:t>le taux d’indisponibilité n’excède pas 2%, pendant la période de VSR, de la durée d’utilisation effective 24/24 et 7/7.</w:t>
      </w:r>
    </w:p>
    <w:p w14:paraId="0FB0F3D9" w14:textId="77777777" w:rsidR="00BB1A95" w:rsidRPr="00D82212" w:rsidRDefault="00BB1A95" w:rsidP="003A29F8">
      <w:pPr>
        <w:overflowPunct w:val="0"/>
        <w:autoSpaceDE w:val="0"/>
        <w:autoSpaceDN w:val="0"/>
        <w:adjustRightInd w:val="0"/>
        <w:spacing w:before="20" w:after="20"/>
        <w:ind w:left="720"/>
        <w:textAlignment w:val="baseline"/>
        <w:rPr>
          <w:rFonts w:cs="Arial"/>
        </w:rPr>
      </w:pPr>
    </w:p>
    <w:p w14:paraId="6FDE8736" w14:textId="1409A98A" w:rsidR="00E327D0" w:rsidRPr="00D82212" w:rsidRDefault="00E327D0" w:rsidP="003A29F8">
      <w:pPr>
        <w:rPr>
          <w:rFonts w:cs="Open Sans"/>
        </w:rPr>
      </w:pPr>
      <w:r w:rsidRPr="00D82212">
        <w:rPr>
          <w:rFonts w:cs="Open Sans"/>
        </w:rPr>
        <w:t>Le taux d’indisponibilité est calculé, dans le cadre de la VSR, selon la formule suivante :</w:t>
      </w:r>
    </w:p>
    <w:p w14:paraId="46F628BD" w14:textId="77777777" w:rsidR="00E327D0" w:rsidRPr="00D82212" w:rsidRDefault="00E327D0" w:rsidP="003A29F8">
      <w:pPr>
        <w:rPr>
          <w:rFonts w:cs="Open Sans"/>
        </w:rPr>
      </w:pPr>
    </w:p>
    <w:p w14:paraId="6C85B9E4" w14:textId="77777777" w:rsidR="00E327D0" w:rsidRPr="00D82212" w:rsidRDefault="00E327D0" w:rsidP="003F09F5">
      <w:pPr>
        <w:rPr>
          <w:rFonts w:cs="Open Sans"/>
        </w:rPr>
      </w:pPr>
      <w:r w:rsidRPr="00D82212">
        <w:rPr>
          <w:rFonts w:cs="Open Sans"/>
        </w:rPr>
        <w:t>Taux d’indisponibilité = (Nombre d’heures d’indisponibilité) / (Nombre d’heures de VSR)</w:t>
      </w:r>
    </w:p>
    <w:p w14:paraId="61395ADC" w14:textId="77777777" w:rsidR="00E327D0" w:rsidRPr="00D82212" w:rsidRDefault="00E327D0" w:rsidP="003A29F8">
      <w:pPr>
        <w:rPr>
          <w:rFonts w:cs="Open Sans"/>
        </w:rPr>
      </w:pPr>
    </w:p>
    <w:p w14:paraId="705F8DA6" w14:textId="2C66AEF5" w:rsidR="00E327D0" w:rsidRPr="00D82212" w:rsidRDefault="00E327D0" w:rsidP="003A29F8">
      <w:pPr>
        <w:spacing w:after="60"/>
        <w:rPr>
          <w:rFonts w:cs="Open Sans"/>
        </w:rPr>
      </w:pPr>
      <w:r w:rsidRPr="00D82212">
        <w:rPr>
          <w:rFonts w:cs="Open Sans"/>
        </w:rPr>
        <w:t xml:space="preserve">Dans un délai maximum de </w:t>
      </w:r>
      <w:r w:rsidR="008A71E0" w:rsidRPr="00D82212">
        <w:rPr>
          <w:rFonts w:cs="Open Sans"/>
        </w:rPr>
        <w:t>huit</w:t>
      </w:r>
      <w:r w:rsidRPr="00D82212">
        <w:rPr>
          <w:rFonts w:cs="Open Sans"/>
        </w:rPr>
        <w:t xml:space="preserve"> (</w:t>
      </w:r>
      <w:r w:rsidR="008A71E0" w:rsidRPr="00D82212">
        <w:rPr>
          <w:rFonts w:cs="Open Sans"/>
        </w:rPr>
        <w:t>8</w:t>
      </w:r>
      <w:r w:rsidRPr="00D82212">
        <w:rPr>
          <w:rFonts w:cs="Open Sans"/>
        </w:rPr>
        <w:t>) jours ouvrés à compter de l’expiration du délai de VSR, l’AP-HP prononce</w:t>
      </w:r>
      <w:r w:rsidR="00427A58" w:rsidRPr="00D82212">
        <w:rPr>
          <w:rFonts w:cs="Open Sans"/>
        </w:rPr>
        <w:t xml:space="preserve"> </w:t>
      </w:r>
      <w:r w:rsidRPr="00D82212">
        <w:rPr>
          <w:rFonts w:cs="Open Sans"/>
        </w:rPr>
        <w:t>:</w:t>
      </w:r>
    </w:p>
    <w:p w14:paraId="1CCA1071" w14:textId="3E3CAD20" w:rsidR="00E327D0" w:rsidRPr="00D82212" w:rsidRDefault="00E327D0" w:rsidP="00386747">
      <w:pPr>
        <w:pStyle w:val="BodyText21"/>
        <w:numPr>
          <w:ilvl w:val="0"/>
          <w:numId w:val="29"/>
        </w:numPr>
        <w:tabs>
          <w:tab w:val="clear" w:pos="426"/>
        </w:tabs>
        <w:spacing w:after="60"/>
        <w:rPr>
          <w:rFonts w:ascii="Open Sans" w:hAnsi="Open Sans" w:cs="Open Sans"/>
          <w:sz w:val="20"/>
        </w:rPr>
      </w:pPr>
      <w:r w:rsidRPr="00D82212">
        <w:rPr>
          <w:rFonts w:ascii="Open Sans" w:hAnsi="Open Sans" w:cs="Open Sans"/>
          <w:sz w:val="20"/>
        </w:rPr>
        <w:t>soit la VSR</w:t>
      </w:r>
      <w:r w:rsidR="009E3B58" w:rsidRPr="00D82212">
        <w:rPr>
          <w:rFonts w:ascii="Open Sans" w:hAnsi="Open Sans" w:cs="Open Sans"/>
          <w:sz w:val="20"/>
        </w:rPr>
        <w:t xml:space="preserve"> positive du livrable logiciel ;</w:t>
      </w:r>
    </w:p>
    <w:p w14:paraId="0EE591B3" w14:textId="64ACD3DF" w:rsidR="00E327D0" w:rsidRPr="00D82212" w:rsidRDefault="00E327D0" w:rsidP="00386747">
      <w:pPr>
        <w:pStyle w:val="BodyText21"/>
        <w:numPr>
          <w:ilvl w:val="0"/>
          <w:numId w:val="29"/>
        </w:numPr>
        <w:tabs>
          <w:tab w:val="clear" w:pos="426"/>
        </w:tabs>
        <w:spacing w:after="60"/>
        <w:rPr>
          <w:rFonts w:ascii="Open Sans" w:hAnsi="Open Sans" w:cs="Open Sans"/>
          <w:sz w:val="20"/>
        </w:rPr>
      </w:pPr>
      <w:r w:rsidRPr="00D82212">
        <w:rPr>
          <w:rFonts w:ascii="Open Sans" w:hAnsi="Open Sans" w:cs="Open Sans"/>
          <w:sz w:val="20"/>
        </w:rPr>
        <w:t>soit l’ajournement du livrable lo</w:t>
      </w:r>
      <w:r w:rsidR="009E3B58" w:rsidRPr="00D82212">
        <w:rPr>
          <w:rFonts w:ascii="Open Sans" w:hAnsi="Open Sans" w:cs="Open Sans"/>
          <w:sz w:val="20"/>
        </w:rPr>
        <w:t>giciel ;</w:t>
      </w:r>
    </w:p>
    <w:p w14:paraId="181340EB" w14:textId="77777777" w:rsidR="00E327D0" w:rsidRPr="00D82212" w:rsidRDefault="00E327D0" w:rsidP="00386747">
      <w:pPr>
        <w:pStyle w:val="Paragraphedeliste"/>
        <w:numPr>
          <w:ilvl w:val="0"/>
          <w:numId w:val="29"/>
        </w:numPr>
        <w:overflowPunct w:val="0"/>
        <w:autoSpaceDE w:val="0"/>
        <w:autoSpaceDN w:val="0"/>
        <w:adjustRightInd w:val="0"/>
        <w:spacing w:after="60"/>
        <w:textAlignment w:val="baseline"/>
        <w:rPr>
          <w:rFonts w:cs="Open Sans"/>
        </w:rPr>
      </w:pPr>
      <w:r w:rsidRPr="00D82212">
        <w:rPr>
          <w:rFonts w:cs="Open Sans"/>
        </w:rPr>
        <w:t>soit le rejet du livrable logiciel.</w:t>
      </w:r>
    </w:p>
    <w:p w14:paraId="35AE3663" w14:textId="77777777" w:rsidR="00E327D0" w:rsidRPr="00D82212" w:rsidRDefault="00E327D0" w:rsidP="003A29F8">
      <w:pPr>
        <w:rPr>
          <w:rFonts w:cs="Arial"/>
        </w:rPr>
      </w:pPr>
    </w:p>
    <w:p w14:paraId="77694496" w14:textId="50A860C8" w:rsidR="00E327D0" w:rsidRPr="00D82212" w:rsidRDefault="00E327D0" w:rsidP="003A29F8">
      <w:pPr>
        <w:rPr>
          <w:rFonts w:cs="Arial"/>
        </w:rPr>
      </w:pPr>
      <w:r w:rsidRPr="00D82212">
        <w:rPr>
          <w:rFonts w:cs="Arial"/>
        </w:rPr>
        <w:t xml:space="preserve">L’AP-HP conserve la faculté de prononcer la VSR positive, l’ajournement ou le rejet du livrable logiciel concerné avant le terme du délai maximum de VSR. Dans tous les cas, le prononcé de la VSR positive, de l’ajournement ou du rejet font l’objet d’un procès-verbal signé du chef de projet de l’AP-HP et notifié par écrit au </w:t>
      </w:r>
      <w:r w:rsidR="00880F34">
        <w:rPr>
          <w:rFonts w:cs="Arial"/>
        </w:rPr>
        <w:t>Titulaire</w:t>
      </w:r>
      <w:r w:rsidRPr="00D82212">
        <w:rPr>
          <w:rFonts w:cs="Arial"/>
        </w:rPr>
        <w:t>. Ce procès-verbal est motivé en cas de rejet ou d’ajournement.</w:t>
      </w:r>
    </w:p>
    <w:p w14:paraId="1C79196B" w14:textId="77777777" w:rsidR="00E327D0" w:rsidRPr="00D82212" w:rsidRDefault="00E327D0" w:rsidP="003A29F8">
      <w:pPr>
        <w:rPr>
          <w:rFonts w:cs="Arial"/>
        </w:rPr>
      </w:pPr>
    </w:p>
    <w:p w14:paraId="6CD0D923" w14:textId="168BB359" w:rsidR="00E327D0" w:rsidRPr="00D82212" w:rsidRDefault="00E327D0" w:rsidP="003A29F8">
      <w:pPr>
        <w:rPr>
          <w:rFonts w:cs="Arial"/>
        </w:rPr>
      </w:pPr>
      <w:r w:rsidRPr="00D82212">
        <w:rPr>
          <w:rFonts w:cs="Arial"/>
        </w:rPr>
        <w:t xml:space="preserve">En cas d'ajournement, le </w:t>
      </w:r>
      <w:r w:rsidR="00880F34">
        <w:rPr>
          <w:rFonts w:cs="Arial"/>
        </w:rPr>
        <w:t>Titulaire</w:t>
      </w:r>
      <w:r w:rsidRPr="00D82212">
        <w:rPr>
          <w:rFonts w:cs="Arial"/>
        </w:rPr>
        <w:t xml:space="preserve"> dispose, sauf durée inférieure convenue par écrit entre l’AP-HP et le </w:t>
      </w:r>
      <w:r w:rsidR="00880F34">
        <w:rPr>
          <w:rFonts w:cs="Arial"/>
        </w:rPr>
        <w:t>Titulaire</w:t>
      </w:r>
      <w:r w:rsidRPr="00D82212">
        <w:rPr>
          <w:rFonts w:cs="Arial"/>
        </w:rPr>
        <w:t xml:space="preserve"> lors de réunions, d’échanges de courriers ou par tout autre moyen, d'un délai maximum d’un (1) mois, à compter de la notification du procès-verbal d’ajournement, pour effectuer les ajustements requis et procéder à une nouvelle livraison du livrable logiciel concerné.</w:t>
      </w:r>
    </w:p>
    <w:p w14:paraId="2327078E" w14:textId="77777777" w:rsidR="00E327D0" w:rsidRPr="00D82212" w:rsidRDefault="00E327D0" w:rsidP="003A29F8">
      <w:pPr>
        <w:rPr>
          <w:rFonts w:cs="Arial"/>
        </w:rPr>
      </w:pPr>
    </w:p>
    <w:p w14:paraId="2B59A588" w14:textId="77777777" w:rsidR="00E327D0" w:rsidRPr="00D82212" w:rsidRDefault="00E327D0" w:rsidP="003A29F8">
      <w:pPr>
        <w:rPr>
          <w:rFonts w:cs="Arial"/>
        </w:rPr>
      </w:pPr>
      <w:r w:rsidRPr="00D82212">
        <w:rPr>
          <w:rFonts w:cs="Arial"/>
        </w:rPr>
        <w:lastRenderedPageBreak/>
        <w:t>L’AP-HP procède alors à la VSR du livrable logiciel concerné sur une durée pouvant aller jusqu’à la durée maximale spécifiée au présent article. La procédure est poursuivie, dans les conditions spécifiées au présent article, jusqu’au prononcé de la VSR positive ou du rejet du livrable logiciel concerné.</w:t>
      </w:r>
    </w:p>
    <w:p w14:paraId="388E5984" w14:textId="77777777" w:rsidR="00E327D0" w:rsidRPr="00D82212" w:rsidRDefault="00E327D0" w:rsidP="003A29F8">
      <w:pPr>
        <w:rPr>
          <w:rFonts w:cs="Arial"/>
        </w:rPr>
      </w:pPr>
      <w:r w:rsidRPr="00D82212">
        <w:rPr>
          <w:rFonts w:cs="Arial"/>
        </w:rPr>
        <w:t>En cas de rejet, aucune réfaction ne pourra avoir lieu.</w:t>
      </w:r>
    </w:p>
    <w:p w14:paraId="5DB922E5" w14:textId="13A2EB37" w:rsidR="00D34D76" w:rsidRDefault="00D34D76">
      <w:pPr>
        <w:jc w:val="left"/>
        <w:rPr>
          <w:rFonts w:eastAsia="Times" w:cs="Arial"/>
          <w:b/>
          <w:i/>
          <w:sz w:val="22"/>
          <w:szCs w:val="22"/>
          <w:u w:val="single"/>
        </w:rPr>
      </w:pPr>
      <w:bookmarkStart w:id="615" w:name="_Toc460325811"/>
      <w:bookmarkStart w:id="616" w:name="_Toc528083414"/>
    </w:p>
    <w:p w14:paraId="333C88BD" w14:textId="00086937" w:rsidR="00E327D0" w:rsidRPr="00D82212" w:rsidRDefault="004B27FF" w:rsidP="005F4048">
      <w:pPr>
        <w:pStyle w:val="Titre5"/>
      </w:pPr>
      <w:r w:rsidRPr="00D82212">
        <w:t>8</w:t>
      </w:r>
      <w:r w:rsidR="00900517" w:rsidRPr="00D82212">
        <w:t>.1.</w:t>
      </w:r>
      <w:r w:rsidR="00731C33" w:rsidRPr="00D82212">
        <w:t>4</w:t>
      </w:r>
      <w:r w:rsidR="00900517" w:rsidRPr="00D82212">
        <w:t xml:space="preserve">. </w:t>
      </w:r>
      <w:r w:rsidR="00E327D0" w:rsidRPr="00D82212">
        <w:t>Réception définitive</w:t>
      </w:r>
      <w:bookmarkEnd w:id="615"/>
      <w:bookmarkEnd w:id="616"/>
    </w:p>
    <w:p w14:paraId="34569686" w14:textId="77777777" w:rsidR="00E327D0" w:rsidRPr="00D82212" w:rsidRDefault="00E327D0" w:rsidP="003A29F8">
      <w:pPr>
        <w:rPr>
          <w:rFonts w:ascii="Century Gothic" w:hAnsi="Century Gothic" w:cs="Arial"/>
          <w:sz w:val="12"/>
          <w:szCs w:val="12"/>
        </w:rPr>
      </w:pPr>
    </w:p>
    <w:p w14:paraId="78D960AD" w14:textId="3A0C70F4" w:rsidR="00E327D0" w:rsidRPr="00D82212" w:rsidRDefault="00E327D0" w:rsidP="003A29F8">
      <w:pPr>
        <w:rPr>
          <w:rFonts w:cs="Arial"/>
        </w:rPr>
      </w:pPr>
      <w:r w:rsidRPr="00D82212">
        <w:rPr>
          <w:rFonts w:cs="Arial"/>
        </w:rPr>
        <w:t>L</w:t>
      </w:r>
      <w:r w:rsidR="00471FC3" w:rsidRPr="00D82212">
        <w:rPr>
          <w:rFonts w:cs="Arial"/>
        </w:rPr>
        <w:t>a réception</w:t>
      </w:r>
      <w:r w:rsidRPr="00D82212">
        <w:rPr>
          <w:rFonts w:cs="Arial"/>
        </w:rPr>
        <w:t xml:space="preserve"> est prononcée si la VSR est positive. </w:t>
      </w:r>
    </w:p>
    <w:p w14:paraId="465ED06C" w14:textId="77777777" w:rsidR="00E327D0" w:rsidRPr="00D82212" w:rsidRDefault="00E327D0" w:rsidP="003A29F8">
      <w:pPr>
        <w:rPr>
          <w:rFonts w:cs="Arial"/>
        </w:rPr>
      </w:pPr>
    </w:p>
    <w:p w14:paraId="3E6E9793" w14:textId="77777777" w:rsidR="00E327D0" w:rsidRPr="00D82212" w:rsidRDefault="00E327D0" w:rsidP="003A29F8">
      <w:pPr>
        <w:rPr>
          <w:rFonts w:cs="Arial"/>
        </w:rPr>
      </w:pPr>
      <w:r w:rsidRPr="00D82212">
        <w:rPr>
          <w:rFonts w:cs="Arial"/>
        </w:rPr>
        <w:t>Un procès-verbal de réception est établi à l'issue de cette réception.</w:t>
      </w:r>
    </w:p>
    <w:p w14:paraId="33B9C229" w14:textId="77777777" w:rsidR="00E327D0" w:rsidRPr="00D82212" w:rsidRDefault="00E327D0" w:rsidP="003A29F8">
      <w:pPr>
        <w:rPr>
          <w:rFonts w:cs="Arial"/>
        </w:rPr>
      </w:pPr>
    </w:p>
    <w:p w14:paraId="785A7DFA" w14:textId="04C24394" w:rsidR="00E327D0" w:rsidRPr="00D82212" w:rsidRDefault="00E327D0" w:rsidP="003A29F8">
      <w:pPr>
        <w:rPr>
          <w:rFonts w:cs="Arial"/>
        </w:rPr>
      </w:pPr>
      <w:r w:rsidRPr="00D82212">
        <w:rPr>
          <w:rFonts w:cs="Arial"/>
        </w:rPr>
        <w:t xml:space="preserve">La réception définitive prend effet à la date de notification au </w:t>
      </w:r>
      <w:r w:rsidR="00880F34">
        <w:rPr>
          <w:rFonts w:cs="Arial"/>
        </w:rPr>
        <w:t>Titulaire</w:t>
      </w:r>
      <w:r w:rsidRPr="00D82212">
        <w:rPr>
          <w:rFonts w:cs="Arial"/>
        </w:rPr>
        <w:t xml:space="preserve"> de la décision de réception. En cas de réception tacite, la réception prend effet au terme du délai de sept</w:t>
      </w:r>
      <w:r w:rsidR="008A6EB8" w:rsidRPr="00D82212">
        <w:rPr>
          <w:rFonts w:cs="Arial"/>
        </w:rPr>
        <w:t xml:space="preserve"> (7) </w:t>
      </w:r>
      <w:r w:rsidRPr="00D82212">
        <w:rPr>
          <w:rFonts w:cs="Arial"/>
        </w:rPr>
        <w:t>jours mentionné</w:t>
      </w:r>
      <w:r w:rsidR="0014697B">
        <w:rPr>
          <w:rFonts w:cs="Arial"/>
        </w:rPr>
        <w:t>s</w:t>
      </w:r>
      <w:r w:rsidRPr="00D82212">
        <w:rPr>
          <w:rFonts w:cs="Arial"/>
        </w:rPr>
        <w:t xml:space="preserve"> au premier alinéa de l’article 27.2.2 du CCAG-TIC.</w:t>
      </w:r>
    </w:p>
    <w:p w14:paraId="429FCCEB" w14:textId="77777777" w:rsidR="00E327D0" w:rsidRPr="00D82212" w:rsidRDefault="00E327D0" w:rsidP="003A29F8">
      <w:pPr>
        <w:rPr>
          <w:rFonts w:cs="Arial"/>
        </w:rPr>
      </w:pPr>
    </w:p>
    <w:p w14:paraId="078518D5" w14:textId="6276CEBB" w:rsidR="00E327D0" w:rsidRPr="00D82212" w:rsidRDefault="00E327D0" w:rsidP="003A29F8">
      <w:pPr>
        <w:rPr>
          <w:rFonts w:cs="Arial"/>
        </w:rPr>
      </w:pPr>
      <w:r w:rsidRPr="00D82212">
        <w:rPr>
          <w:rFonts w:cs="Arial"/>
        </w:rPr>
        <w:t xml:space="preserve">L’AP-HP s’engage à </w:t>
      </w:r>
      <w:r w:rsidR="00471FC3" w:rsidRPr="00D82212">
        <w:rPr>
          <w:rFonts w:cs="Arial"/>
        </w:rPr>
        <w:t>régler</w:t>
      </w:r>
      <w:r w:rsidRPr="00D82212">
        <w:rPr>
          <w:rFonts w:cs="Arial"/>
        </w:rPr>
        <w:t xml:space="preserve"> 30% des sommes engagées à l’issue du prononcé positif de la VSR et de sa réception définitive.</w:t>
      </w:r>
    </w:p>
    <w:p w14:paraId="393F4BC7" w14:textId="77777777" w:rsidR="00450C94" w:rsidRPr="00D82212" w:rsidRDefault="00450C94" w:rsidP="003A29F8"/>
    <w:p w14:paraId="2E3F6803" w14:textId="3C772D4C" w:rsidR="00E327D0" w:rsidRPr="00D82212" w:rsidRDefault="00837A6D" w:rsidP="005E2FFB">
      <w:pPr>
        <w:pStyle w:val="Titre3"/>
      </w:pPr>
      <w:bookmarkStart w:id="617" w:name="_Ref525914687"/>
      <w:bookmarkStart w:id="618" w:name="_Ref525914690"/>
      <w:bookmarkStart w:id="619" w:name="_Toc528083415"/>
      <w:bookmarkStart w:id="620" w:name="_Toc53131427"/>
      <w:bookmarkStart w:id="621" w:name="_Toc194067169"/>
      <w:r w:rsidRPr="00D82212">
        <w:t xml:space="preserve">8.2- </w:t>
      </w:r>
      <w:r w:rsidR="00E327D0" w:rsidRPr="00D82212">
        <w:t>Procédure de validation des livrables non logiciels et des fournitures</w:t>
      </w:r>
      <w:bookmarkEnd w:id="617"/>
      <w:bookmarkEnd w:id="618"/>
      <w:bookmarkEnd w:id="619"/>
      <w:bookmarkEnd w:id="620"/>
      <w:bookmarkEnd w:id="621"/>
    </w:p>
    <w:p w14:paraId="51861680" w14:textId="77777777" w:rsidR="00E327D0" w:rsidRPr="00D82212" w:rsidRDefault="00E327D0" w:rsidP="003A29F8">
      <w:pPr>
        <w:rPr>
          <w:rFonts w:cs="Open Sans"/>
          <w:sz w:val="18"/>
          <w:szCs w:val="18"/>
        </w:rPr>
      </w:pPr>
    </w:p>
    <w:p w14:paraId="201A1D6B" w14:textId="306AE2EB" w:rsidR="00E327D0" w:rsidRDefault="00E327D0" w:rsidP="003A29F8">
      <w:pPr>
        <w:rPr>
          <w:rFonts w:cs="Arial"/>
        </w:rPr>
      </w:pPr>
      <w:r w:rsidRPr="00D82212">
        <w:rPr>
          <w:rFonts w:cs="Arial"/>
        </w:rPr>
        <w:t xml:space="preserve">Le </w:t>
      </w:r>
      <w:r w:rsidR="00880F34">
        <w:rPr>
          <w:rFonts w:cs="Arial"/>
        </w:rPr>
        <w:t>Titulaire</w:t>
      </w:r>
      <w:r w:rsidRPr="00D82212">
        <w:rPr>
          <w:rFonts w:cs="Arial"/>
        </w:rPr>
        <w:t xml:space="preserve"> livre à l’AP-HP les livrables non logiciels ou fournitures selon les prescriptions énoncées par l’AP-HP. Cette livraison fait l’objet d’un bon de livraison émis par le </w:t>
      </w:r>
      <w:r w:rsidR="00880F34">
        <w:rPr>
          <w:rFonts w:cs="Arial"/>
        </w:rPr>
        <w:t>Titulaire</w:t>
      </w:r>
      <w:r w:rsidRPr="00D82212">
        <w:rPr>
          <w:rFonts w:cs="Arial"/>
        </w:rPr>
        <w:t xml:space="preserve"> et signé par l’AP-HP. La validation des livrables non logiciels se fait à partir des documents transmis par le </w:t>
      </w:r>
      <w:r w:rsidR="00880F34">
        <w:rPr>
          <w:rFonts w:cs="Arial"/>
        </w:rPr>
        <w:t>Titulaire</w:t>
      </w:r>
      <w:r w:rsidRPr="00D82212">
        <w:rPr>
          <w:rFonts w:cs="Arial"/>
        </w:rPr>
        <w:t xml:space="preserve"> suivant les dispositions du présent CCP, de ses éventuelles annexes et des bons de commandes.</w:t>
      </w:r>
    </w:p>
    <w:p w14:paraId="0F901688" w14:textId="77777777" w:rsidR="00450C94" w:rsidRPr="00D82212" w:rsidRDefault="00450C94" w:rsidP="003A29F8">
      <w:pPr>
        <w:rPr>
          <w:rFonts w:cs="Arial"/>
        </w:rPr>
      </w:pPr>
    </w:p>
    <w:p w14:paraId="5B922881" w14:textId="77777777" w:rsidR="00E327D0" w:rsidRPr="00D82212" w:rsidRDefault="00E327D0" w:rsidP="003A29F8">
      <w:pPr>
        <w:rPr>
          <w:rFonts w:cs="Arial"/>
        </w:rPr>
      </w:pPr>
      <w:r w:rsidRPr="00D82212">
        <w:rPr>
          <w:rFonts w:cs="Arial"/>
        </w:rPr>
        <w:t>A chaque validation d’un livrable ou d’une fourniture est associé un document formel, le procès-verbal de réception signé des deux parties. Le but du procès-verbal de réception est d’officialiser le résultat des travaux de validation.</w:t>
      </w:r>
    </w:p>
    <w:p w14:paraId="1128D1C1" w14:textId="77777777" w:rsidR="00E327D0" w:rsidRPr="00D82212" w:rsidRDefault="00E327D0" w:rsidP="003A29F8">
      <w:pPr>
        <w:rPr>
          <w:rFonts w:cs="Arial"/>
        </w:rPr>
      </w:pPr>
    </w:p>
    <w:p w14:paraId="66039A60" w14:textId="77777777" w:rsidR="00E327D0" w:rsidRPr="00D82212" w:rsidRDefault="00E327D0" w:rsidP="003A29F8">
      <w:pPr>
        <w:rPr>
          <w:rFonts w:cs="Arial"/>
        </w:rPr>
      </w:pPr>
      <w:r w:rsidRPr="00D82212">
        <w:rPr>
          <w:rFonts w:cs="Arial"/>
        </w:rPr>
        <w:t>Ce document est émis par l’AP-HP.</w:t>
      </w:r>
    </w:p>
    <w:p w14:paraId="334636BC" w14:textId="77777777" w:rsidR="00E327D0" w:rsidRPr="00D82212" w:rsidRDefault="00E327D0" w:rsidP="003A29F8">
      <w:pPr>
        <w:rPr>
          <w:rFonts w:cs="Arial"/>
        </w:rPr>
      </w:pPr>
    </w:p>
    <w:p w14:paraId="27AE8651" w14:textId="77777777" w:rsidR="00E327D0" w:rsidRPr="00D82212" w:rsidRDefault="00E327D0" w:rsidP="003A29F8">
      <w:pPr>
        <w:rPr>
          <w:rFonts w:cs="Arial"/>
        </w:rPr>
      </w:pPr>
      <w:r w:rsidRPr="00D82212">
        <w:rPr>
          <w:rFonts w:cs="Arial"/>
        </w:rPr>
        <w:t>Il a l’un des statuts suivants :</w:t>
      </w:r>
    </w:p>
    <w:p w14:paraId="6D6397DB" w14:textId="77777777" w:rsidR="00E327D0" w:rsidRPr="00D82212" w:rsidRDefault="00E327D0" w:rsidP="003A29F8">
      <w:pPr>
        <w:rPr>
          <w:rFonts w:cs="Arial"/>
        </w:rPr>
      </w:pPr>
    </w:p>
    <w:p w14:paraId="20C5A2DF" w14:textId="35B19373" w:rsidR="00E327D0" w:rsidRPr="00450C94" w:rsidRDefault="00E327D0" w:rsidP="00450C94">
      <w:pPr>
        <w:pStyle w:val="BodyText21"/>
        <w:numPr>
          <w:ilvl w:val="0"/>
          <w:numId w:val="29"/>
        </w:numPr>
        <w:tabs>
          <w:tab w:val="clear" w:pos="426"/>
        </w:tabs>
        <w:spacing w:after="60"/>
        <w:rPr>
          <w:rFonts w:ascii="Open Sans" w:hAnsi="Open Sans" w:cs="Open Sans"/>
          <w:sz w:val="20"/>
        </w:rPr>
      </w:pPr>
      <w:r w:rsidRPr="00450C94">
        <w:rPr>
          <w:rFonts w:ascii="Open Sans" w:hAnsi="Open Sans" w:cs="Open Sans"/>
          <w:sz w:val="20"/>
        </w:rPr>
        <w:t>accepté : traduit la validation d</w:t>
      </w:r>
      <w:r w:rsidR="009E3B58" w:rsidRPr="00450C94">
        <w:rPr>
          <w:rFonts w:ascii="Open Sans" w:hAnsi="Open Sans" w:cs="Open Sans"/>
          <w:sz w:val="20"/>
        </w:rPr>
        <w:t>u livrable ou de la fourniture ;</w:t>
      </w:r>
    </w:p>
    <w:p w14:paraId="590617A8" w14:textId="77777777" w:rsidR="00E327D0" w:rsidRPr="00450C94" w:rsidRDefault="00E327D0" w:rsidP="00450C94">
      <w:pPr>
        <w:pStyle w:val="BodyText21"/>
        <w:numPr>
          <w:ilvl w:val="0"/>
          <w:numId w:val="29"/>
        </w:numPr>
        <w:tabs>
          <w:tab w:val="clear" w:pos="426"/>
        </w:tabs>
        <w:spacing w:after="60"/>
        <w:rPr>
          <w:rFonts w:ascii="Open Sans" w:hAnsi="Open Sans" w:cs="Open Sans"/>
          <w:sz w:val="20"/>
        </w:rPr>
      </w:pPr>
      <w:r w:rsidRPr="00450C94">
        <w:rPr>
          <w:rFonts w:ascii="Open Sans" w:hAnsi="Open Sans" w:cs="Open Sans"/>
          <w:sz w:val="20"/>
        </w:rPr>
        <w:t>accepté avec réserve : traduit la validation du livrable ou de la fourniture sous conditions. Le service est réputé fait lorsque les conditions sont remplies ;</w:t>
      </w:r>
    </w:p>
    <w:p w14:paraId="59C66F48" w14:textId="77777777" w:rsidR="00E327D0" w:rsidRPr="00450C94" w:rsidRDefault="00E327D0" w:rsidP="00450C94">
      <w:pPr>
        <w:pStyle w:val="BodyText21"/>
        <w:numPr>
          <w:ilvl w:val="0"/>
          <w:numId w:val="29"/>
        </w:numPr>
        <w:tabs>
          <w:tab w:val="clear" w:pos="426"/>
        </w:tabs>
        <w:spacing w:after="60"/>
        <w:rPr>
          <w:rFonts w:ascii="Open Sans" w:hAnsi="Open Sans" w:cs="Open Sans"/>
          <w:sz w:val="20"/>
        </w:rPr>
      </w:pPr>
      <w:r w:rsidRPr="00450C94">
        <w:rPr>
          <w:rFonts w:ascii="Open Sans" w:hAnsi="Open Sans" w:cs="Open Sans"/>
          <w:sz w:val="20"/>
        </w:rPr>
        <w:t>refusé : traduit le refus en l’état du livrable ou de la fourniture (description des arguments de refus).</w:t>
      </w:r>
    </w:p>
    <w:p w14:paraId="2CA80289" w14:textId="77777777" w:rsidR="00E327D0" w:rsidRPr="00D82212" w:rsidRDefault="00E327D0" w:rsidP="003A29F8">
      <w:pPr>
        <w:rPr>
          <w:rFonts w:cs="Arial"/>
        </w:rPr>
      </w:pPr>
    </w:p>
    <w:p w14:paraId="44761264" w14:textId="3CDC2434" w:rsidR="00E327D0" w:rsidRPr="00D82212" w:rsidRDefault="00E327D0" w:rsidP="003A29F8">
      <w:pPr>
        <w:rPr>
          <w:rFonts w:cs="Arial"/>
        </w:rPr>
      </w:pPr>
      <w:r w:rsidRPr="00D82212">
        <w:rPr>
          <w:rFonts w:cs="Arial"/>
        </w:rPr>
        <w:t xml:space="preserve">L’ordonnateur ou son représentant prononce la réception des livrables non logiciels ou fournitures, si elles répondent aux stipulations du marché, faute de quoi le </w:t>
      </w:r>
      <w:r w:rsidR="00880F34">
        <w:rPr>
          <w:rFonts w:cs="Arial"/>
        </w:rPr>
        <w:t>Titulaire</w:t>
      </w:r>
      <w:r w:rsidRPr="00D82212">
        <w:rPr>
          <w:rFonts w:cs="Arial"/>
        </w:rPr>
        <w:t xml:space="preserve"> s’engage à y remédier.</w:t>
      </w:r>
    </w:p>
    <w:p w14:paraId="00AC7141" w14:textId="77777777" w:rsidR="00E327D0" w:rsidRPr="00D82212" w:rsidRDefault="00E327D0" w:rsidP="003A29F8">
      <w:pPr>
        <w:rPr>
          <w:rFonts w:cs="Arial"/>
        </w:rPr>
      </w:pPr>
    </w:p>
    <w:p w14:paraId="728185CE" w14:textId="77777777" w:rsidR="00E327D0" w:rsidRPr="00D82212" w:rsidRDefault="00E327D0" w:rsidP="003A29F8">
      <w:pPr>
        <w:rPr>
          <w:rFonts w:cs="Arial"/>
        </w:rPr>
      </w:pPr>
      <w:r w:rsidRPr="00D82212">
        <w:rPr>
          <w:rFonts w:cs="Arial"/>
        </w:rPr>
        <w:t>L’admission est prononcée si la réception est positive.</w:t>
      </w:r>
    </w:p>
    <w:p w14:paraId="6DF71CB5" w14:textId="77777777" w:rsidR="00E327D0" w:rsidRPr="00D82212" w:rsidRDefault="00E327D0" w:rsidP="003A29F8">
      <w:pPr>
        <w:rPr>
          <w:rFonts w:cs="Arial"/>
        </w:rPr>
      </w:pPr>
    </w:p>
    <w:p w14:paraId="3C152E49" w14:textId="77777777" w:rsidR="00E327D0" w:rsidRPr="00D82212" w:rsidRDefault="00E327D0" w:rsidP="003A29F8">
      <w:pPr>
        <w:rPr>
          <w:rFonts w:cs="Arial"/>
        </w:rPr>
      </w:pPr>
      <w:r w:rsidRPr="00D82212">
        <w:rPr>
          <w:rFonts w:cs="Arial"/>
        </w:rPr>
        <w:t>Un procès-verbal de réception est établi à l'issue de cette réception.</w:t>
      </w:r>
    </w:p>
    <w:p w14:paraId="139D7AF7" w14:textId="77777777" w:rsidR="00E327D0" w:rsidRPr="00D82212" w:rsidRDefault="00E327D0" w:rsidP="003A29F8">
      <w:pPr>
        <w:rPr>
          <w:rFonts w:cs="Arial"/>
        </w:rPr>
      </w:pPr>
    </w:p>
    <w:p w14:paraId="1B832468" w14:textId="2A397477" w:rsidR="00E327D0" w:rsidRPr="00D82212" w:rsidRDefault="00E327D0" w:rsidP="003A29F8">
      <w:pPr>
        <w:rPr>
          <w:rFonts w:cs="Arial"/>
        </w:rPr>
      </w:pPr>
      <w:r w:rsidRPr="00D82212">
        <w:rPr>
          <w:rFonts w:cs="Arial"/>
        </w:rPr>
        <w:t xml:space="preserve">La réception définitive prend effet à la date de notification au </w:t>
      </w:r>
      <w:r w:rsidR="00880F34">
        <w:rPr>
          <w:rFonts w:cs="Arial"/>
        </w:rPr>
        <w:t>Titulaire</w:t>
      </w:r>
      <w:r w:rsidRPr="00D82212">
        <w:rPr>
          <w:rFonts w:cs="Arial"/>
        </w:rPr>
        <w:t xml:space="preserve"> de la décision de réception. En cas de réception tacite, la réception prend effet au terme du délai de sept jours mentionné au premier alinéa de l’article 27.2.2 du CCAG-TIC.</w:t>
      </w:r>
    </w:p>
    <w:p w14:paraId="3A6F6CEF" w14:textId="479C99B8" w:rsidR="00A22A20" w:rsidRDefault="00A22A20" w:rsidP="003A29F8">
      <w:pPr>
        <w:rPr>
          <w:rFonts w:cs="Open Sans"/>
        </w:rPr>
      </w:pPr>
    </w:p>
    <w:p w14:paraId="5DC1FD43" w14:textId="77777777" w:rsidR="005E2FFB" w:rsidRPr="00D82212" w:rsidRDefault="005E2FFB" w:rsidP="003A29F8">
      <w:pPr>
        <w:rPr>
          <w:rFonts w:cs="Open Sans"/>
        </w:rPr>
      </w:pPr>
    </w:p>
    <w:p w14:paraId="72E60ECC" w14:textId="00D71D5C" w:rsidR="00E327D0" w:rsidRPr="00D82212" w:rsidRDefault="00837A6D" w:rsidP="005E2FFB">
      <w:pPr>
        <w:pStyle w:val="Titre3"/>
      </w:pPr>
      <w:bookmarkStart w:id="622" w:name="_Toc162717270"/>
      <w:bookmarkStart w:id="623" w:name="_Toc162718024"/>
      <w:bookmarkStart w:id="624" w:name="_Toc162718194"/>
      <w:bookmarkStart w:id="625" w:name="_Toc162718364"/>
      <w:bookmarkStart w:id="626" w:name="_Toc162758024"/>
      <w:bookmarkStart w:id="627" w:name="_Toc162773116"/>
      <w:bookmarkStart w:id="628" w:name="_Toc162773427"/>
      <w:bookmarkStart w:id="629" w:name="_Toc162773602"/>
      <w:bookmarkStart w:id="630" w:name="_Toc162782586"/>
      <w:bookmarkStart w:id="631" w:name="_Toc528083416"/>
      <w:bookmarkStart w:id="632" w:name="_Toc53131428"/>
      <w:bookmarkStart w:id="633" w:name="_Toc194067170"/>
      <w:bookmarkEnd w:id="622"/>
      <w:bookmarkEnd w:id="623"/>
      <w:bookmarkEnd w:id="624"/>
      <w:bookmarkEnd w:id="625"/>
      <w:bookmarkEnd w:id="626"/>
      <w:bookmarkEnd w:id="627"/>
      <w:bookmarkEnd w:id="628"/>
      <w:bookmarkEnd w:id="629"/>
      <w:bookmarkEnd w:id="630"/>
      <w:r w:rsidRPr="00D82212">
        <w:lastRenderedPageBreak/>
        <w:t xml:space="preserve">8.3- </w:t>
      </w:r>
      <w:r w:rsidR="00E327D0" w:rsidRPr="00D82212">
        <w:t>Prononcé du constat de service fait</w:t>
      </w:r>
      <w:bookmarkEnd w:id="631"/>
      <w:bookmarkEnd w:id="632"/>
      <w:bookmarkEnd w:id="633"/>
    </w:p>
    <w:p w14:paraId="7ED28B3C" w14:textId="77777777" w:rsidR="00E327D0" w:rsidRPr="00D82212" w:rsidRDefault="00E327D0" w:rsidP="003A29F8">
      <w:pPr>
        <w:rPr>
          <w:rFonts w:cs="Open Sans"/>
          <w:sz w:val="18"/>
          <w:szCs w:val="18"/>
        </w:rPr>
      </w:pPr>
    </w:p>
    <w:p w14:paraId="3F6036FE" w14:textId="7EFE325B" w:rsidR="0028162B" w:rsidRDefault="00E327D0" w:rsidP="003B5E81">
      <w:pPr>
        <w:rPr>
          <w:rFonts w:cs="Arial"/>
        </w:rPr>
      </w:pPr>
      <w:r w:rsidRPr="00D82212">
        <w:rPr>
          <w:rFonts w:cs="Arial"/>
        </w:rPr>
        <w:t>Pour toute commande, le service est réputé fait dès lors que l’ensemble des livrables objets de la commande considérée ont fait l’objet d’une VA positive ou d’une VSR positive ou d’une réception définitive, toute condition subordonnant la validation ayant été levée.</w:t>
      </w:r>
    </w:p>
    <w:p w14:paraId="78DEB97A" w14:textId="77777777" w:rsidR="00D34D76" w:rsidRPr="00D82212" w:rsidRDefault="00D34D76" w:rsidP="003B5E81">
      <w:pPr>
        <w:rPr>
          <w:rFonts w:cs="Arial"/>
        </w:rPr>
      </w:pPr>
    </w:p>
    <w:p w14:paraId="760C448D" w14:textId="6FA99CD9" w:rsidR="007A3A02" w:rsidRPr="00D82212" w:rsidRDefault="007A3A02" w:rsidP="00A4467D">
      <w:pPr>
        <w:pStyle w:val="Titre2"/>
      </w:pPr>
      <w:bookmarkStart w:id="634" w:name="_Toc163452239"/>
      <w:bookmarkStart w:id="635" w:name="_Toc196727832"/>
      <w:bookmarkStart w:id="636" w:name="_Toc528083417"/>
      <w:bookmarkStart w:id="637" w:name="_Toc53131429"/>
      <w:bookmarkStart w:id="638" w:name="_Toc194067171"/>
      <w:r w:rsidRPr="00D82212">
        <w:t>QUALITE DE SERVICE</w:t>
      </w:r>
      <w:bookmarkEnd w:id="634"/>
      <w:bookmarkEnd w:id="635"/>
      <w:bookmarkEnd w:id="636"/>
      <w:bookmarkEnd w:id="637"/>
      <w:bookmarkEnd w:id="638"/>
    </w:p>
    <w:p w14:paraId="68B9F194" w14:textId="77777777" w:rsidR="004B27FF" w:rsidRPr="00D82212" w:rsidRDefault="004B27FF" w:rsidP="003A29F8"/>
    <w:p w14:paraId="2CA49CD4" w14:textId="6D2F4A45" w:rsidR="007A3A02" w:rsidRPr="00D82212" w:rsidRDefault="00837A6D" w:rsidP="005E2FFB">
      <w:pPr>
        <w:pStyle w:val="Titre3"/>
      </w:pPr>
      <w:bookmarkStart w:id="639" w:name="_Toc53131430"/>
      <w:bookmarkStart w:id="640" w:name="_Toc194067172"/>
      <w:r w:rsidRPr="00D82212">
        <w:t xml:space="preserve">9.1- </w:t>
      </w:r>
      <w:bookmarkStart w:id="641" w:name="_Toc163452240"/>
      <w:bookmarkStart w:id="642" w:name="_Toc196727833"/>
      <w:bookmarkStart w:id="643" w:name="_Toc528083418"/>
      <w:r w:rsidR="007A3A02" w:rsidRPr="00D82212">
        <w:t>Définition de la qualité</w:t>
      </w:r>
      <w:bookmarkEnd w:id="639"/>
      <w:bookmarkEnd w:id="641"/>
      <w:bookmarkEnd w:id="642"/>
      <w:bookmarkEnd w:id="643"/>
      <w:bookmarkEnd w:id="640"/>
    </w:p>
    <w:p w14:paraId="42212E28" w14:textId="77777777" w:rsidR="007A3A02" w:rsidRPr="00D82212" w:rsidRDefault="007A3A02" w:rsidP="003A29F8">
      <w:pPr>
        <w:widowControl w:val="0"/>
        <w:rPr>
          <w:rFonts w:cs="Open Sans"/>
          <w:sz w:val="18"/>
          <w:szCs w:val="18"/>
        </w:rPr>
      </w:pPr>
    </w:p>
    <w:p w14:paraId="0DF496C4" w14:textId="1EA7A577" w:rsidR="007A3A02" w:rsidRPr="00D82212" w:rsidRDefault="007A3A02" w:rsidP="003A29F8">
      <w:pPr>
        <w:widowControl w:val="0"/>
        <w:rPr>
          <w:rFonts w:cs="Arial"/>
        </w:rPr>
      </w:pPr>
      <w:r w:rsidRPr="00D82212">
        <w:rPr>
          <w:rFonts w:cs="Arial"/>
        </w:rPr>
        <w:t xml:space="preserve">Le </w:t>
      </w:r>
      <w:r w:rsidR="00880F34">
        <w:rPr>
          <w:rFonts w:cs="Arial"/>
        </w:rPr>
        <w:t>Titulaire</w:t>
      </w:r>
      <w:r w:rsidRPr="00D82212">
        <w:rPr>
          <w:rFonts w:cs="Arial"/>
        </w:rPr>
        <w:t xml:space="preserve"> reconnaît comme essentiel, au titre du marché, de garantir la qualité des prestations qu’il assure dans le cadre du marché.</w:t>
      </w:r>
    </w:p>
    <w:p w14:paraId="7B4895B2" w14:textId="77777777" w:rsidR="007A3A02" w:rsidRPr="00D82212" w:rsidRDefault="007A3A02" w:rsidP="003A29F8">
      <w:pPr>
        <w:widowControl w:val="0"/>
        <w:rPr>
          <w:rFonts w:cs="Arial"/>
        </w:rPr>
      </w:pPr>
    </w:p>
    <w:p w14:paraId="2AA3CC38" w14:textId="2967905C" w:rsidR="007A3A02" w:rsidRDefault="007A3A02" w:rsidP="003A29F8">
      <w:pPr>
        <w:widowControl w:val="0"/>
        <w:rPr>
          <w:rFonts w:cs="Arial"/>
        </w:rPr>
      </w:pPr>
      <w:r w:rsidRPr="00D82212">
        <w:rPr>
          <w:rFonts w:cs="Arial"/>
        </w:rPr>
        <w:t>Cette qualité résulte notamment :</w:t>
      </w:r>
    </w:p>
    <w:p w14:paraId="0519D4B2" w14:textId="77777777" w:rsidR="00450C94" w:rsidRPr="00D82212" w:rsidRDefault="00450C94" w:rsidP="003A29F8">
      <w:pPr>
        <w:widowControl w:val="0"/>
        <w:rPr>
          <w:rFonts w:cs="Arial"/>
        </w:rPr>
      </w:pPr>
    </w:p>
    <w:p w14:paraId="68DE523D" w14:textId="322B09D1" w:rsidR="007A3A02" w:rsidRPr="00450C94" w:rsidRDefault="00E73D4C" w:rsidP="00450C94">
      <w:pPr>
        <w:pStyle w:val="BodyText21"/>
        <w:numPr>
          <w:ilvl w:val="0"/>
          <w:numId w:val="29"/>
        </w:numPr>
        <w:tabs>
          <w:tab w:val="clear" w:pos="426"/>
        </w:tabs>
        <w:spacing w:after="60"/>
        <w:rPr>
          <w:rFonts w:ascii="Open Sans" w:hAnsi="Open Sans" w:cs="Open Sans"/>
          <w:sz w:val="20"/>
        </w:rPr>
      </w:pPr>
      <w:r w:rsidRPr="00450C94">
        <w:rPr>
          <w:rFonts w:ascii="Open Sans" w:hAnsi="Open Sans" w:cs="Open Sans"/>
          <w:sz w:val="20"/>
        </w:rPr>
        <w:t>D</w:t>
      </w:r>
      <w:r w:rsidR="007A3A02" w:rsidRPr="00450C94">
        <w:rPr>
          <w:rFonts w:ascii="Open Sans" w:hAnsi="Open Sans" w:cs="Open Sans"/>
          <w:sz w:val="20"/>
        </w:rPr>
        <w:t>u</w:t>
      </w:r>
      <w:r w:rsidRPr="00450C94">
        <w:rPr>
          <w:rFonts w:ascii="Open Sans" w:hAnsi="Open Sans" w:cs="Open Sans"/>
          <w:sz w:val="20"/>
        </w:rPr>
        <w:t xml:space="preserve"> </w:t>
      </w:r>
      <w:r w:rsidR="007A3A02" w:rsidRPr="00450C94">
        <w:rPr>
          <w:rFonts w:ascii="Open Sans" w:hAnsi="Open Sans" w:cs="Open Sans"/>
          <w:sz w:val="20"/>
        </w:rPr>
        <w:t>respect des stipulations du présent marché (bons de commande inclu</w:t>
      </w:r>
      <w:r w:rsidR="009E3B58" w:rsidRPr="00450C94">
        <w:rPr>
          <w:rFonts w:ascii="Open Sans" w:hAnsi="Open Sans" w:cs="Open Sans"/>
          <w:sz w:val="20"/>
        </w:rPr>
        <w:t>s) et notamment du présent CCP ;</w:t>
      </w:r>
    </w:p>
    <w:p w14:paraId="3405DC75" w14:textId="7375B1A8" w:rsidR="007A3A02" w:rsidRPr="00450C94" w:rsidRDefault="00BB1A95" w:rsidP="00450C94">
      <w:pPr>
        <w:pStyle w:val="BodyText21"/>
        <w:numPr>
          <w:ilvl w:val="0"/>
          <w:numId w:val="29"/>
        </w:numPr>
        <w:tabs>
          <w:tab w:val="clear" w:pos="426"/>
        </w:tabs>
        <w:spacing w:after="60"/>
        <w:rPr>
          <w:rFonts w:ascii="Open Sans" w:hAnsi="Open Sans" w:cs="Open Sans"/>
          <w:sz w:val="20"/>
        </w:rPr>
      </w:pPr>
      <w:r w:rsidRPr="00450C94">
        <w:rPr>
          <w:rFonts w:ascii="Open Sans" w:hAnsi="Open Sans" w:cs="Open Sans"/>
          <w:sz w:val="20"/>
        </w:rPr>
        <w:t>D</w:t>
      </w:r>
      <w:r w:rsidR="007A3A02" w:rsidRPr="00450C94">
        <w:rPr>
          <w:rFonts w:ascii="Open Sans" w:hAnsi="Open Sans" w:cs="Open Sans"/>
          <w:sz w:val="20"/>
        </w:rPr>
        <w:t>u</w:t>
      </w:r>
      <w:r w:rsidRPr="00450C94">
        <w:rPr>
          <w:rFonts w:ascii="Open Sans" w:hAnsi="Open Sans" w:cs="Open Sans"/>
          <w:sz w:val="20"/>
        </w:rPr>
        <w:t xml:space="preserve"> </w:t>
      </w:r>
      <w:r w:rsidR="007A3A02" w:rsidRPr="00450C94">
        <w:rPr>
          <w:rFonts w:ascii="Open Sans" w:hAnsi="Open Sans" w:cs="Open Sans"/>
          <w:sz w:val="20"/>
        </w:rPr>
        <w:t xml:space="preserve">caractère permanent de la disponibilité du service et en conséquence, particulièrement, l’absence de défaillance des moyens de toute nature </w:t>
      </w:r>
      <w:r w:rsidR="009E3B58" w:rsidRPr="00450C94">
        <w:rPr>
          <w:rFonts w:ascii="Open Sans" w:hAnsi="Open Sans" w:cs="Open Sans"/>
          <w:sz w:val="20"/>
        </w:rPr>
        <w:t xml:space="preserve">mis en œuvre par le </w:t>
      </w:r>
      <w:r w:rsidR="00880F34" w:rsidRPr="00450C94">
        <w:rPr>
          <w:rFonts w:ascii="Open Sans" w:hAnsi="Open Sans" w:cs="Open Sans"/>
          <w:sz w:val="20"/>
        </w:rPr>
        <w:t>Titulaire</w:t>
      </w:r>
      <w:r w:rsidR="009E3B58" w:rsidRPr="00450C94">
        <w:rPr>
          <w:rFonts w:ascii="Open Sans" w:hAnsi="Open Sans" w:cs="Open Sans"/>
          <w:sz w:val="20"/>
        </w:rPr>
        <w:t> ;</w:t>
      </w:r>
    </w:p>
    <w:p w14:paraId="5FE7365D" w14:textId="77777777" w:rsidR="007A3A02" w:rsidRPr="00450C94" w:rsidRDefault="007A3A02" w:rsidP="00450C94">
      <w:pPr>
        <w:pStyle w:val="BodyText21"/>
        <w:numPr>
          <w:ilvl w:val="0"/>
          <w:numId w:val="29"/>
        </w:numPr>
        <w:tabs>
          <w:tab w:val="clear" w:pos="426"/>
        </w:tabs>
        <w:spacing w:after="60"/>
        <w:rPr>
          <w:rFonts w:ascii="Open Sans" w:hAnsi="Open Sans" w:cs="Open Sans"/>
          <w:sz w:val="20"/>
        </w:rPr>
      </w:pPr>
      <w:r w:rsidRPr="00450C94">
        <w:rPr>
          <w:rFonts w:ascii="Open Sans" w:hAnsi="Open Sans" w:cs="Open Sans"/>
          <w:sz w:val="20"/>
        </w:rPr>
        <w:t>de l’application des normes.</w:t>
      </w:r>
    </w:p>
    <w:p w14:paraId="203D6655" w14:textId="77777777" w:rsidR="0028162B" w:rsidRPr="00D82212" w:rsidRDefault="0028162B" w:rsidP="003A29F8">
      <w:pPr>
        <w:widowControl w:val="0"/>
        <w:rPr>
          <w:rFonts w:cs="Arial"/>
        </w:rPr>
      </w:pPr>
    </w:p>
    <w:p w14:paraId="3AEBAAF5" w14:textId="3DA2D6F0" w:rsidR="007A3A02" w:rsidRPr="00D82212" w:rsidRDefault="007A3A02" w:rsidP="003A29F8">
      <w:pPr>
        <w:widowControl w:val="0"/>
        <w:rPr>
          <w:rFonts w:cs="Arial"/>
        </w:rPr>
      </w:pPr>
      <w:r w:rsidRPr="00D82212">
        <w:rPr>
          <w:rFonts w:cs="Arial"/>
        </w:rPr>
        <w:t xml:space="preserve">Le </w:t>
      </w:r>
      <w:r w:rsidR="00880F34">
        <w:rPr>
          <w:rFonts w:cs="Arial"/>
        </w:rPr>
        <w:t>Titulaire</w:t>
      </w:r>
      <w:r w:rsidRPr="00D82212">
        <w:rPr>
          <w:rFonts w:cs="Arial"/>
        </w:rPr>
        <w:t xml:space="preserve"> s’engage de façon générale à garantir la qualité des prestations au niveau le plus élevé des usages professionnels et des règles de l’art relatifs aux fournitures et prestations du présent marché.</w:t>
      </w:r>
    </w:p>
    <w:p w14:paraId="7E0A426E" w14:textId="77777777" w:rsidR="007A3A02" w:rsidRPr="00D82212" w:rsidRDefault="007A3A02" w:rsidP="003A29F8">
      <w:pPr>
        <w:widowControl w:val="0"/>
        <w:rPr>
          <w:rFonts w:cs="Arial"/>
        </w:rPr>
      </w:pPr>
    </w:p>
    <w:p w14:paraId="6AA37676" w14:textId="11EB68D4" w:rsidR="007A3A02" w:rsidRPr="00D82212" w:rsidRDefault="007A3A02" w:rsidP="003A29F8">
      <w:pPr>
        <w:widowControl w:val="0"/>
        <w:rPr>
          <w:rFonts w:cs="Arial"/>
        </w:rPr>
      </w:pPr>
      <w:r w:rsidRPr="00D82212">
        <w:rPr>
          <w:rFonts w:cs="Arial"/>
        </w:rPr>
        <w:t>Les standards de qualité exigés au titre du marché sont définis dans le présent CCP.</w:t>
      </w:r>
    </w:p>
    <w:p w14:paraId="1A282E2F" w14:textId="77777777" w:rsidR="00450C94" w:rsidRPr="00D82212" w:rsidRDefault="00450C94" w:rsidP="003A29F8">
      <w:pPr>
        <w:widowControl w:val="0"/>
        <w:rPr>
          <w:rFonts w:ascii="Century Gothic" w:hAnsi="Century Gothic"/>
          <w:sz w:val="22"/>
        </w:rPr>
      </w:pPr>
    </w:p>
    <w:p w14:paraId="72DBDD48" w14:textId="7F64C42C" w:rsidR="007A3A02" w:rsidRPr="00D82212" w:rsidRDefault="00837A6D" w:rsidP="005E2FFB">
      <w:pPr>
        <w:pStyle w:val="Titre3"/>
      </w:pPr>
      <w:bookmarkStart w:id="644" w:name="_Toc162718029"/>
      <w:bookmarkStart w:id="645" w:name="_Toc162718199"/>
      <w:bookmarkStart w:id="646" w:name="_Toc162718369"/>
      <w:bookmarkStart w:id="647" w:name="_Toc162758029"/>
      <w:bookmarkStart w:id="648" w:name="_Toc162773121"/>
      <w:bookmarkStart w:id="649" w:name="_Toc162773432"/>
      <w:bookmarkStart w:id="650" w:name="_Toc162773607"/>
      <w:bookmarkStart w:id="651" w:name="_Toc162782591"/>
      <w:bookmarkStart w:id="652" w:name="_Toc53131431"/>
      <w:bookmarkStart w:id="653" w:name="_Toc194067173"/>
      <w:bookmarkEnd w:id="644"/>
      <w:bookmarkEnd w:id="645"/>
      <w:bookmarkEnd w:id="646"/>
      <w:bookmarkEnd w:id="647"/>
      <w:bookmarkEnd w:id="648"/>
      <w:bookmarkEnd w:id="649"/>
      <w:bookmarkEnd w:id="650"/>
      <w:bookmarkEnd w:id="651"/>
      <w:r w:rsidRPr="00D82212">
        <w:t xml:space="preserve">9.2- </w:t>
      </w:r>
      <w:bookmarkStart w:id="654" w:name="_Toc163452241"/>
      <w:bookmarkStart w:id="655" w:name="_Toc196727834"/>
      <w:bookmarkStart w:id="656" w:name="_Toc528083419"/>
      <w:r w:rsidR="007A3A02" w:rsidRPr="00D82212">
        <w:t>Objectif de la qualité de service</w:t>
      </w:r>
      <w:bookmarkEnd w:id="652"/>
      <w:bookmarkEnd w:id="654"/>
      <w:bookmarkEnd w:id="655"/>
      <w:bookmarkEnd w:id="656"/>
      <w:bookmarkEnd w:id="653"/>
    </w:p>
    <w:p w14:paraId="77C5051E" w14:textId="77777777" w:rsidR="007A3A02" w:rsidRPr="00D82212" w:rsidRDefault="007A3A02" w:rsidP="003A29F8">
      <w:pPr>
        <w:pStyle w:val="BodyText21"/>
        <w:tabs>
          <w:tab w:val="clear" w:pos="426"/>
        </w:tabs>
        <w:ind w:left="0" w:firstLine="0"/>
        <w:rPr>
          <w:rFonts w:ascii="Open Sans" w:hAnsi="Open Sans" w:cs="Open Sans"/>
          <w:bCs/>
          <w:sz w:val="18"/>
          <w:szCs w:val="18"/>
        </w:rPr>
      </w:pPr>
    </w:p>
    <w:p w14:paraId="443FF4D4" w14:textId="1E6734BC" w:rsidR="007A3A02" w:rsidRDefault="007A3A02" w:rsidP="003A29F8">
      <w:r w:rsidRPr="00D82212">
        <w:t xml:space="preserve">Le </w:t>
      </w:r>
      <w:r w:rsidR="00880F34">
        <w:t>Titulaire</w:t>
      </w:r>
      <w:r w:rsidRPr="00D82212">
        <w:t xml:space="preserve"> s’engage à mettre en œuvre les moyens en matériels, ressources humaines et logistiques les plus adaptés pour atteindre les objectifs de qualité de service et en particulier à respecter le</w:t>
      </w:r>
      <w:r w:rsidR="00E73D4C" w:rsidRPr="00D82212">
        <w:t>s</w:t>
      </w:r>
      <w:r w:rsidRPr="00D82212">
        <w:t xml:space="preserve"> différents délais</w:t>
      </w:r>
      <w:r w:rsidR="00E73D4C" w:rsidRPr="00D82212">
        <w:t xml:space="preserve"> au</w:t>
      </w:r>
      <w:r w:rsidRPr="00D82212">
        <w:t xml:space="preserve"> maximum attendus d’exécution des différentes prestations définis dans le présent CCP.</w:t>
      </w:r>
    </w:p>
    <w:p w14:paraId="785EC664" w14:textId="430B2377" w:rsidR="00D34D76" w:rsidRDefault="00D34D76" w:rsidP="003A29F8"/>
    <w:p w14:paraId="64A03FA1" w14:textId="156EB47C" w:rsidR="007A3A02" w:rsidRPr="00D82212" w:rsidRDefault="00837A6D" w:rsidP="005E2FFB">
      <w:pPr>
        <w:pStyle w:val="Titre3"/>
      </w:pPr>
      <w:bookmarkStart w:id="657" w:name="_Toc53131432"/>
      <w:bookmarkStart w:id="658" w:name="_Toc194067174"/>
      <w:r w:rsidRPr="00D82212">
        <w:t xml:space="preserve">9.3- </w:t>
      </w:r>
      <w:bookmarkStart w:id="659" w:name="_Toc163452242"/>
      <w:bookmarkStart w:id="660" w:name="_Toc196727835"/>
      <w:bookmarkStart w:id="661" w:name="_Toc528083420"/>
      <w:r w:rsidR="007A3A02" w:rsidRPr="00D82212">
        <w:t>Contrôles de la qualité du service</w:t>
      </w:r>
      <w:bookmarkEnd w:id="657"/>
      <w:bookmarkEnd w:id="659"/>
      <w:bookmarkEnd w:id="660"/>
      <w:bookmarkEnd w:id="661"/>
      <w:bookmarkEnd w:id="658"/>
    </w:p>
    <w:p w14:paraId="72B602CA" w14:textId="77777777" w:rsidR="007A3A02" w:rsidRPr="00D82212" w:rsidRDefault="007A3A02" w:rsidP="003A29F8">
      <w:pPr>
        <w:widowControl w:val="0"/>
        <w:rPr>
          <w:rFonts w:cs="Open Sans"/>
          <w:sz w:val="18"/>
          <w:szCs w:val="18"/>
        </w:rPr>
      </w:pPr>
    </w:p>
    <w:p w14:paraId="4B95F086" w14:textId="0F7DDC2E" w:rsidR="007A3A02" w:rsidRPr="00D82212" w:rsidRDefault="007A3A02" w:rsidP="003A29F8">
      <w:pPr>
        <w:widowControl w:val="0"/>
        <w:rPr>
          <w:rFonts w:cs="Arial"/>
        </w:rPr>
      </w:pPr>
      <w:r w:rsidRPr="00D82212">
        <w:rPr>
          <w:rFonts w:cs="Arial"/>
        </w:rPr>
        <w:t xml:space="preserve">L’AP-HP se réserve la possibilité d’effectuer ou de faire effectuer, à ses frais, des contrôles sur la qualité des prestations réalisées par le </w:t>
      </w:r>
      <w:r w:rsidR="00880F34">
        <w:rPr>
          <w:rFonts w:cs="Arial"/>
        </w:rPr>
        <w:t>Titulaire</w:t>
      </w:r>
      <w:r w:rsidRPr="00D82212">
        <w:rPr>
          <w:rFonts w:cs="Arial"/>
        </w:rPr>
        <w:t xml:space="preserve">, après en avoir avisé le </w:t>
      </w:r>
      <w:r w:rsidR="00880F34">
        <w:rPr>
          <w:rFonts w:cs="Arial"/>
        </w:rPr>
        <w:t>Titulaire</w:t>
      </w:r>
      <w:r w:rsidRPr="00D82212">
        <w:rPr>
          <w:rFonts w:cs="Arial"/>
        </w:rPr>
        <w:t xml:space="preserve"> par écrit avec un préavis minimum de vingt (20) jours ouvrés.</w:t>
      </w:r>
    </w:p>
    <w:p w14:paraId="5239294F" w14:textId="77777777" w:rsidR="007A3A02" w:rsidRPr="00D82212" w:rsidRDefault="007A3A02" w:rsidP="003A29F8">
      <w:pPr>
        <w:widowControl w:val="0"/>
        <w:rPr>
          <w:rFonts w:cs="Arial"/>
        </w:rPr>
      </w:pPr>
    </w:p>
    <w:p w14:paraId="75F2935D" w14:textId="33327E53" w:rsidR="007A3A02" w:rsidRDefault="007A3A02" w:rsidP="003A29F8">
      <w:pPr>
        <w:widowControl w:val="0"/>
        <w:rPr>
          <w:rFonts w:cs="Arial"/>
        </w:rPr>
      </w:pPr>
      <w:r w:rsidRPr="00D82212">
        <w:rPr>
          <w:rFonts w:cs="Arial"/>
        </w:rPr>
        <w:t xml:space="preserve">Les différents contrôles et mesures, matérialisés par des constats ou des rapports effectués par l’AP-HP ou par un tiers à sa demande, non concurrent du </w:t>
      </w:r>
      <w:r w:rsidR="00880F34">
        <w:rPr>
          <w:rFonts w:cs="Arial"/>
        </w:rPr>
        <w:t>Titulaire</w:t>
      </w:r>
      <w:r w:rsidRPr="00D82212">
        <w:rPr>
          <w:rFonts w:cs="Arial"/>
        </w:rPr>
        <w:t xml:space="preserve">, ne sont pas directement opposables au </w:t>
      </w:r>
      <w:r w:rsidR="00880F34">
        <w:rPr>
          <w:rFonts w:cs="Arial"/>
        </w:rPr>
        <w:t>Titulaire</w:t>
      </w:r>
      <w:r w:rsidRPr="00D82212">
        <w:rPr>
          <w:rFonts w:cs="Arial"/>
        </w:rPr>
        <w:t>. Les constats ou rapports font l’objet d’un débat contradictoire entre les parties dans le cadre d’un comité de pilotage. Les impacts (techniques, opérationnels et financiers) des décisions prises dans le cadre de ce comité sont actés dans le procès-verbal et font l’objet d’une estimation validée par les parties.</w:t>
      </w:r>
    </w:p>
    <w:p w14:paraId="0CF462F8" w14:textId="0976BD38" w:rsidR="005E2FFB" w:rsidRDefault="005E2FFB" w:rsidP="003A29F8">
      <w:pPr>
        <w:widowControl w:val="0"/>
        <w:rPr>
          <w:rFonts w:cs="Arial"/>
        </w:rPr>
      </w:pPr>
    </w:p>
    <w:p w14:paraId="2B45C431" w14:textId="3EF09D66" w:rsidR="005E2FFB" w:rsidRDefault="005E2FFB" w:rsidP="003A29F8">
      <w:pPr>
        <w:widowControl w:val="0"/>
        <w:rPr>
          <w:rFonts w:cs="Arial"/>
        </w:rPr>
      </w:pPr>
    </w:p>
    <w:p w14:paraId="2FD31C9C" w14:textId="169359CC" w:rsidR="005E2FFB" w:rsidRDefault="005E2FFB" w:rsidP="003A29F8">
      <w:pPr>
        <w:widowControl w:val="0"/>
        <w:rPr>
          <w:rFonts w:cs="Arial"/>
        </w:rPr>
      </w:pPr>
    </w:p>
    <w:p w14:paraId="2DE8B410" w14:textId="77777777" w:rsidR="005E2FFB" w:rsidRPr="00D82212" w:rsidRDefault="005E2FFB" w:rsidP="003A29F8">
      <w:pPr>
        <w:widowControl w:val="0"/>
        <w:rPr>
          <w:rFonts w:cs="Arial"/>
        </w:rPr>
      </w:pPr>
    </w:p>
    <w:p w14:paraId="0277414E" w14:textId="4519E5CF" w:rsidR="006E1CFB" w:rsidRPr="00D82212" w:rsidRDefault="006E1CFB" w:rsidP="00A4467D">
      <w:pPr>
        <w:pStyle w:val="Titre2"/>
      </w:pPr>
      <w:bookmarkStart w:id="662" w:name="a5"/>
      <w:bookmarkStart w:id="663" w:name="_Toc53131433"/>
      <w:bookmarkStart w:id="664" w:name="_Toc194067175"/>
      <w:r w:rsidRPr="00D82212">
        <w:lastRenderedPageBreak/>
        <w:t>CONTROLE - SUIVI DU MARCHE</w:t>
      </w:r>
      <w:bookmarkEnd w:id="662"/>
      <w:bookmarkEnd w:id="663"/>
      <w:bookmarkEnd w:id="664"/>
    </w:p>
    <w:p w14:paraId="3411005D" w14:textId="77777777" w:rsidR="006E1CFB" w:rsidRPr="00D82212" w:rsidRDefault="006E1CFB" w:rsidP="003A29F8">
      <w:pPr>
        <w:rPr>
          <w:rFonts w:cs="Open Sans"/>
          <w:sz w:val="18"/>
          <w:szCs w:val="18"/>
        </w:rPr>
      </w:pPr>
    </w:p>
    <w:p w14:paraId="0B47BE04" w14:textId="2B58A020" w:rsidR="006E1CFB" w:rsidRPr="00D82212" w:rsidRDefault="006F5BB9" w:rsidP="005E2FFB">
      <w:pPr>
        <w:pStyle w:val="Titre3"/>
      </w:pPr>
      <w:bookmarkStart w:id="665" w:name="_Toc53131434"/>
      <w:bookmarkStart w:id="666" w:name="_Toc194067176"/>
      <w:r w:rsidRPr="00D82212">
        <w:t xml:space="preserve">10.1- </w:t>
      </w:r>
      <w:r w:rsidR="006E1CFB" w:rsidRPr="00D82212">
        <w:t>Contrôle</w:t>
      </w:r>
      <w:bookmarkEnd w:id="665"/>
      <w:bookmarkEnd w:id="666"/>
    </w:p>
    <w:p w14:paraId="5A515BD8" w14:textId="77777777" w:rsidR="006E1CFB" w:rsidRPr="00D82212" w:rsidRDefault="006E1CFB" w:rsidP="003A29F8">
      <w:pPr>
        <w:rPr>
          <w:rFonts w:cs="Open Sans"/>
          <w:sz w:val="18"/>
          <w:szCs w:val="18"/>
        </w:rPr>
      </w:pPr>
    </w:p>
    <w:p w14:paraId="7E3D56BD" w14:textId="7C93F48C" w:rsidR="006E1CFB" w:rsidRDefault="001E490A" w:rsidP="003A29F8">
      <w:pPr>
        <w:rPr>
          <w:rFonts w:cs="Arial"/>
        </w:rPr>
      </w:pPr>
      <w:r w:rsidRPr="00D82212">
        <w:rPr>
          <w:rFonts w:cs="Arial"/>
        </w:rPr>
        <w:t>L’Assistance Publique – Hôpitaux de Paris</w:t>
      </w:r>
      <w:r w:rsidR="006E1CFB" w:rsidRPr="00D82212">
        <w:rPr>
          <w:rFonts w:cs="Arial"/>
        </w:rPr>
        <w:t xml:space="preserve"> se réserve le droit de contrôler à tout moment</w:t>
      </w:r>
      <w:r w:rsidR="00B5707A" w:rsidRPr="00D82212">
        <w:rPr>
          <w:rFonts w:cs="Arial"/>
        </w:rPr>
        <w:t>,</w:t>
      </w:r>
      <w:r w:rsidR="006E1CFB" w:rsidRPr="00D82212">
        <w:rPr>
          <w:rFonts w:cs="Arial"/>
        </w:rPr>
        <w:t xml:space="preserve"> par un de ses représentants ou une personne</w:t>
      </w:r>
      <w:r w:rsidR="00B5707A" w:rsidRPr="00D82212">
        <w:rPr>
          <w:rFonts w:cs="Arial"/>
        </w:rPr>
        <w:t xml:space="preserve"> dûment mandatée,</w:t>
      </w:r>
      <w:r w:rsidR="006E1CFB" w:rsidRPr="00D82212">
        <w:rPr>
          <w:rFonts w:cs="Arial"/>
        </w:rPr>
        <w:t xml:space="preserve"> </w:t>
      </w:r>
      <w:r w:rsidR="00B5707A" w:rsidRPr="00D82212">
        <w:rPr>
          <w:rFonts w:cs="Arial"/>
        </w:rPr>
        <w:t xml:space="preserve">la bonne exécution des prestations du </w:t>
      </w:r>
      <w:r w:rsidR="00880F34">
        <w:rPr>
          <w:rFonts w:cs="Arial"/>
        </w:rPr>
        <w:t>Titulaire</w:t>
      </w:r>
      <w:r w:rsidR="006E1CFB" w:rsidRPr="00D82212">
        <w:rPr>
          <w:rFonts w:cs="Arial"/>
        </w:rPr>
        <w:t>.</w:t>
      </w:r>
    </w:p>
    <w:p w14:paraId="53199552" w14:textId="17824B60" w:rsidR="000455E0" w:rsidRDefault="000455E0" w:rsidP="003A29F8">
      <w:pPr>
        <w:rPr>
          <w:rFonts w:cs="Arial"/>
        </w:rPr>
      </w:pPr>
    </w:p>
    <w:p w14:paraId="7C925A84" w14:textId="4C9454FD" w:rsidR="000455E0" w:rsidRDefault="000455E0" w:rsidP="005E2FFB">
      <w:pPr>
        <w:pStyle w:val="Titre3"/>
      </w:pPr>
      <w:bookmarkStart w:id="667" w:name="_Toc194067177"/>
      <w:r>
        <w:t>10.2- Comité de Pilotage</w:t>
      </w:r>
      <w:r w:rsidR="0081127B">
        <w:t xml:space="preserve"> annuel</w:t>
      </w:r>
      <w:bookmarkEnd w:id="667"/>
    </w:p>
    <w:p w14:paraId="0BA8A638" w14:textId="77777777" w:rsidR="000455E0" w:rsidRDefault="000455E0" w:rsidP="000455E0">
      <w:pPr>
        <w:rPr>
          <w:rFonts w:cs="Arial"/>
        </w:rPr>
      </w:pPr>
    </w:p>
    <w:p w14:paraId="4F1C248B" w14:textId="1CF336FC" w:rsidR="000455E0" w:rsidRPr="000455E0" w:rsidRDefault="000455E0" w:rsidP="000455E0">
      <w:pPr>
        <w:rPr>
          <w:rFonts w:cs="Arial"/>
        </w:rPr>
      </w:pPr>
      <w:r w:rsidRPr="000455E0">
        <w:rPr>
          <w:rFonts w:cs="Arial"/>
        </w:rPr>
        <w:t xml:space="preserve">Le Comité de Pilotage est la structure décisionnelle et d’arbitrage de la prestation couverte par le marché. Il se réunit tous les ans. Il est organisé par </w:t>
      </w:r>
      <w:r w:rsidR="0014697B">
        <w:rPr>
          <w:rFonts w:cs="Arial"/>
        </w:rPr>
        <w:t>l’AGEPS</w:t>
      </w:r>
      <w:r w:rsidRPr="000455E0">
        <w:rPr>
          <w:rFonts w:cs="Arial"/>
        </w:rPr>
        <w:t>, et peut être saisi exceptionnellement par le Titulaire.</w:t>
      </w:r>
    </w:p>
    <w:p w14:paraId="05B2BCA5" w14:textId="77777777" w:rsidR="000455E0" w:rsidRPr="000455E0" w:rsidRDefault="000455E0" w:rsidP="000455E0">
      <w:pPr>
        <w:rPr>
          <w:rFonts w:cs="Arial"/>
        </w:rPr>
      </w:pPr>
    </w:p>
    <w:tbl>
      <w:tblPr>
        <w:tblW w:w="9526" w:type="dxa"/>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701"/>
        <w:gridCol w:w="7825"/>
      </w:tblGrid>
      <w:tr w:rsidR="00A4467D" w:rsidRPr="005E2FFB" w14:paraId="7674BEAC" w14:textId="77777777" w:rsidTr="00875242">
        <w:trPr>
          <w:cantSplit/>
        </w:trPr>
        <w:tc>
          <w:tcPr>
            <w:tcW w:w="1701" w:type="dxa"/>
            <w:tcBorders>
              <w:top w:val="single" w:sz="24" w:space="0" w:color="808080"/>
              <w:left w:val="single" w:sz="24" w:space="0" w:color="808080"/>
              <w:bottom w:val="single" w:sz="8" w:space="0" w:color="808080"/>
              <w:right w:val="single" w:sz="12" w:space="0" w:color="808080"/>
            </w:tcBorders>
            <w:shd w:val="pct5" w:color="000000" w:fill="FFFFFF"/>
          </w:tcPr>
          <w:p w14:paraId="21A18D47" w14:textId="77777777" w:rsidR="00A4467D" w:rsidRPr="005E2FFB" w:rsidRDefault="00A4467D" w:rsidP="00A4467D">
            <w:pPr>
              <w:rPr>
                <w:rFonts w:cs="Open Sans"/>
              </w:rPr>
            </w:pPr>
            <w:r w:rsidRPr="005E2FFB">
              <w:rPr>
                <w:rFonts w:cs="Open Sans"/>
              </w:rPr>
              <w:t>Composition</w:t>
            </w:r>
          </w:p>
        </w:tc>
        <w:tc>
          <w:tcPr>
            <w:tcW w:w="7825" w:type="dxa"/>
            <w:tcBorders>
              <w:top w:val="single" w:sz="24" w:space="0" w:color="808080"/>
              <w:left w:val="nil"/>
              <w:bottom w:val="single" w:sz="8" w:space="0" w:color="808080"/>
              <w:right w:val="single" w:sz="24" w:space="0" w:color="808080"/>
            </w:tcBorders>
          </w:tcPr>
          <w:p w14:paraId="4DB5A3AD" w14:textId="26AFDDD5" w:rsidR="00A4467D" w:rsidRPr="005E2FFB" w:rsidRDefault="00A4467D" w:rsidP="00A4467D">
            <w:pPr>
              <w:rPr>
                <w:rFonts w:cs="Open Sans"/>
              </w:rPr>
            </w:pPr>
            <w:r w:rsidRPr="005E2FFB">
              <w:rPr>
                <w:rFonts w:cs="Open Sans"/>
              </w:rPr>
              <w:t xml:space="preserve">Les Chefs de projet de la DSN </w:t>
            </w:r>
          </w:p>
          <w:p w14:paraId="4C54F73E" w14:textId="2219F3E5" w:rsidR="00A4467D" w:rsidRPr="005E2FFB" w:rsidRDefault="00A4467D" w:rsidP="00A4467D">
            <w:pPr>
              <w:rPr>
                <w:rFonts w:cs="Open Sans"/>
              </w:rPr>
            </w:pPr>
            <w:r w:rsidRPr="005E2FFB">
              <w:rPr>
                <w:rFonts w:cs="Open Sans"/>
              </w:rPr>
              <w:t>Le Titulaire</w:t>
            </w:r>
          </w:p>
          <w:p w14:paraId="729DE5BB" w14:textId="77777777" w:rsidR="00A4467D" w:rsidRPr="005E2FFB" w:rsidRDefault="00A4467D" w:rsidP="00A4467D">
            <w:pPr>
              <w:rPr>
                <w:rFonts w:cs="Open Sans"/>
              </w:rPr>
            </w:pPr>
            <w:r w:rsidRPr="005E2FFB">
              <w:rPr>
                <w:rFonts w:cs="Open Sans"/>
              </w:rPr>
              <w:t>Un représentant de l’AGEPS</w:t>
            </w:r>
          </w:p>
          <w:p w14:paraId="2E831977" w14:textId="77777777" w:rsidR="00A4467D" w:rsidRPr="005E2FFB" w:rsidRDefault="00A4467D" w:rsidP="00A4467D">
            <w:pPr>
              <w:rPr>
                <w:rFonts w:cs="Open Sans"/>
              </w:rPr>
            </w:pPr>
            <w:r w:rsidRPr="005E2FFB">
              <w:rPr>
                <w:rFonts w:cs="Open Sans"/>
              </w:rPr>
              <w:t>Ce Comité peut être élargi, si nécessaire, à d'autres membres concernés par l'ordre du jour.</w:t>
            </w:r>
          </w:p>
        </w:tc>
      </w:tr>
      <w:tr w:rsidR="00A4467D" w:rsidRPr="005E2FFB" w14:paraId="2F9A6585" w14:textId="77777777" w:rsidTr="00875242">
        <w:trPr>
          <w:cantSplit/>
        </w:trPr>
        <w:tc>
          <w:tcPr>
            <w:tcW w:w="1701" w:type="dxa"/>
            <w:tcBorders>
              <w:top w:val="single" w:sz="8" w:space="0" w:color="808080"/>
              <w:left w:val="single" w:sz="24" w:space="0" w:color="808080"/>
              <w:bottom w:val="single" w:sz="8" w:space="0" w:color="808080"/>
              <w:right w:val="single" w:sz="12" w:space="0" w:color="808080"/>
            </w:tcBorders>
            <w:shd w:val="pct5" w:color="000000" w:fill="FFFFFF"/>
          </w:tcPr>
          <w:p w14:paraId="77C3C185" w14:textId="77777777" w:rsidR="00A4467D" w:rsidRPr="005E2FFB" w:rsidRDefault="00A4467D" w:rsidP="00A4467D">
            <w:pPr>
              <w:rPr>
                <w:rFonts w:cs="Open Sans"/>
              </w:rPr>
            </w:pPr>
            <w:r w:rsidRPr="005E2FFB">
              <w:rPr>
                <w:rFonts w:cs="Open Sans"/>
              </w:rPr>
              <w:t>Rôle</w:t>
            </w:r>
          </w:p>
        </w:tc>
        <w:tc>
          <w:tcPr>
            <w:tcW w:w="7825" w:type="dxa"/>
            <w:tcBorders>
              <w:top w:val="single" w:sz="8" w:space="0" w:color="808080"/>
              <w:left w:val="nil"/>
              <w:bottom w:val="single" w:sz="8" w:space="0" w:color="808080"/>
              <w:right w:val="single" w:sz="24" w:space="0" w:color="808080"/>
            </w:tcBorders>
          </w:tcPr>
          <w:p w14:paraId="2BE40108" w14:textId="77777777" w:rsidR="00A4467D" w:rsidRPr="005E2FFB" w:rsidRDefault="00A4467D" w:rsidP="00A4467D">
            <w:pPr>
              <w:rPr>
                <w:rFonts w:cs="Open Sans"/>
              </w:rPr>
            </w:pPr>
            <w:r w:rsidRPr="005E2FFB">
              <w:rPr>
                <w:rFonts w:cs="Open Sans"/>
              </w:rPr>
              <w:t>Tableaux de bord des indicateurs (date de commande, objet de la commande - articles, unités d’œuvre-, quantités commandées, acheteur et destinataire de la commande, montées de version, rapport d’incidents)</w:t>
            </w:r>
          </w:p>
          <w:p w14:paraId="6508512B" w14:textId="77777777" w:rsidR="00A4467D" w:rsidRPr="005E2FFB" w:rsidRDefault="00A4467D" w:rsidP="00A4467D">
            <w:pPr>
              <w:rPr>
                <w:rFonts w:cs="Open Sans"/>
              </w:rPr>
            </w:pPr>
            <w:r w:rsidRPr="005E2FFB">
              <w:rPr>
                <w:rFonts w:cs="Open Sans"/>
              </w:rPr>
              <w:t xml:space="preserve">Suivi financier </w:t>
            </w:r>
          </w:p>
          <w:p w14:paraId="0B1EC07B" w14:textId="77777777" w:rsidR="00A4467D" w:rsidRPr="005E2FFB" w:rsidRDefault="00A4467D" w:rsidP="00A4467D">
            <w:pPr>
              <w:rPr>
                <w:rFonts w:cs="Open Sans"/>
              </w:rPr>
            </w:pPr>
            <w:r w:rsidRPr="005E2FFB">
              <w:rPr>
                <w:rFonts w:cs="Open Sans"/>
              </w:rPr>
              <w:t>Le traitement des problèmes ne trouvant pas de solution au niveau opérationnel (litiges, décision financière, etc.)</w:t>
            </w:r>
          </w:p>
          <w:p w14:paraId="35CAEAB4" w14:textId="77777777" w:rsidR="00A4467D" w:rsidRPr="005E2FFB" w:rsidRDefault="00A4467D" w:rsidP="00A4467D">
            <w:pPr>
              <w:rPr>
                <w:rFonts w:cs="Open Sans"/>
              </w:rPr>
            </w:pPr>
            <w:r w:rsidRPr="005E2FFB">
              <w:rPr>
                <w:rFonts w:cs="Open Sans"/>
              </w:rPr>
              <w:t>Informations sur l’évolution du produit, de ces potentialités par le Titulaire</w:t>
            </w:r>
          </w:p>
          <w:p w14:paraId="449AC1D3" w14:textId="77777777" w:rsidR="00A4467D" w:rsidRPr="005E2FFB" w:rsidRDefault="00A4467D" w:rsidP="00A4467D">
            <w:pPr>
              <w:rPr>
                <w:rFonts w:cs="Open Sans"/>
              </w:rPr>
            </w:pPr>
            <w:r w:rsidRPr="005E2FFB">
              <w:rPr>
                <w:rFonts w:cs="Open Sans"/>
              </w:rPr>
              <w:t>L'information du Titulaire sur les décisions prises par l'AP-HP</w:t>
            </w:r>
          </w:p>
          <w:p w14:paraId="000A8B9B" w14:textId="77777777" w:rsidR="00A4467D" w:rsidRPr="005E2FFB" w:rsidRDefault="00A4467D" w:rsidP="00A4467D">
            <w:pPr>
              <w:rPr>
                <w:rFonts w:cs="Open Sans"/>
              </w:rPr>
            </w:pPr>
            <w:r w:rsidRPr="005E2FFB">
              <w:rPr>
                <w:rFonts w:cs="Open Sans"/>
              </w:rPr>
              <w:t>Les tableaux de bord doivent être fournis aux participants du Comité de pilotage 5 jours avant.</w:t>
            </w:r>
          </w:p>
        </w:tc>
      </w:tr>
      <w:tr w:rsidR="00A4467D" w:rsidRPr="005E2FFB" w14:paraId="57E9AB1A" w14:textId="77777777" w:rsidTr="00875242">
        <w:trPr>
          <w:cantSplit/>
        </w:trPr>
        <w:tc>
          <w:tcPr>
            <w:tcW w:w="1701" w:type="dxa"/>
            <w:tcBorders>
              <w:top w:val="single" w:sz="8" w:space="0" w:color="808080"/>
              <w:left w:val="single" w:sz="24" w:space="0" w:color="808080"/>
              <w:bottom w:val="single" w:sz="8" w:space="0" w:color="808080"/>
              <w:right w:val="single" w:sz="12" w:space="0" w:color="808080"/>
            </w:tcBorders>
            <w:shd w:val="pct5" w:color="000000" w:fill="FFFFFF"/>
          </w:tcPr>
          <w:p w14:paraId="5135593D" w14:textId="77777777" w:rsidR="00A4467D" w:rsidRPr="005E2FFB" w:rsidRDefault="00A4467D" w:rsidP="00A4467D">
            <w:pPr>
              <w:rPr>
                <w:rFonts w:cs="Open Sans"/>
              </w:rPr>
            </w:pPr>
            <w:r w:rsidRPr="005E2FFB">
              <w:rPr>
                <w:rFonts w:cs="Open Sans"/>
              </w:rPr>
              <w:t>Convocation</w:t>
            </w:r>
          </w:p>
        </w:tc>
        <w:tc>
          <w:tcPr>
            <w:tcW w:w="7825" w:type="dxa"/>
            <w:tcBorders>
              <w:top w:val="single" w:sz="8" w:space="0" w:color="808080"/>
              <w:left w:val="nil"/>
              <w:bottom w:val="single" w:sz="8" w:space="0" w:color="808080"/>
              <w:right w:val="single" w:sz="24" w:space="0" w:color="808080"/>
            </w:tcBorders>
          </w:tcPr>
          <w:p w14:paraId="06AD49F0" w14:textId="4D2EC0EF" w:rsidR="00A4467D" w:rsidRPr="005E2FFB" w:rsidRDefault="00A4467D" w:rsidP="00A4467D">
            <w:pPr>
              <w:rPr>
                <w:rFonts w:cs="Open Sans"/>
              </w:rPr>
            </w:pPr>
            <w:r w:rsidRPr="005E2FFB">
              <w:rPr>
                <w:rFonts w:cs="Open Sans"/>
              </w:rPr>
              <w:t xml:space="preserve">Le </w:t>
            </w:r>
            <w:r>
              <w:rPr>
                <w:rFonts w:cs="Open Sans"/>
              </w:rPr>
              <w:t xml:space="preserve">Titulaire </w:t>
            </w:r>
            <w:r w:rsidRPr="005E2FFB">
              <w:rPr>
                <w:rFonts w:cs="Open Sans"/>
              </w:rPr>
              <w:t xml:space="preserve">envoie </w:t>
            </w:r>
            <w:r w:rsidRPr="005E2FFB">
              <w:rPr>
                <w:rFonts w:cs="Open Sans"/>
                <w:u w:val="single"/>
              </w:rPr>
              <w:t>5 jours ouvrés avant la réunion</w:t>
            </w:r>
            <w:r w:rsidRPr="005E2FFB">
              <w:rPr>
                <w:rFonts w:cs="Open Sans"/>
              </w:rPr>
              <w:t xml:space="preserve"> une convocation à l'ensemble des participants </w:t>
            </w:r>
            <w:r w:rsidRPr="005E2FFB">
              <w:rPr>
                <w:rFonts w:cs="Open Sans"/>
                <w:u w:val="single"/>
              </w:rPr>
              <w:t xml:space="preserve">avec l'ordre du jour, le tableau de bord </w:t>
            </w:r>
            <w:r w:rsidRPr="005E2FFB">
              <w:rPr>
                <w:rFonts w:cs="Open Sans"/>
              </w:rPr>
              <w:t>et les éventuels documents préparatoires nécessaires. La date de la réunion sera indiquée dans le compte rendu précédent.</w:t>
            </w:r>
          </w:p>
          <w:p w14:paraId="40FA2852" w14:textId="77777777" w:rsidR="00A4467D" w:rsidRPr="005E2FFB" w:rsidRDefault="00A4467D" w:rsidP="00A4467D">
            <w:pPr>
              <w:rPr>
                <w:rFonts w:cs="Open Sans"/>
              </w:rPr>
            </w:pPr>
          </w:p>
        </w:tc>
      </w:tr>
      <w:tr w:rsidR="00A4467D" w:rsidRPr="005E2FFB" w14:paraId="06702C54" w14:textId="77777777" w:rsidTr="00875242">
        <w:trPr>
          <w:cantSplit/>
        </w:trPr>
        <w:tc>
          <w:tcPr>
            <w:tcW w:w="1701" w:type="dxa"/>
            <w:tcBorders>
              <w:top w:val="single" w:sz="8" w:space="0" w:color="808080"/>
              <w:left w:val="single" w:sz="24" w:space="0" w:color="808080"/>
              <w:bottom w:val="single" w:sz="8" w:space="0" w:color="808080"/>
              <w:right w:val="single" w:sz="12" w:space="0" w:color="808080"/>
            </w:tcBorders>
            <w:shd w:val="pct5" w:color="000000" w:fill="FFFFFF"/>
          </w:tcPr>
          <w:p w14:paraId="3A55F211" w14:textId="77777777" w:rsidR="00A4467D" w:rsidRPr="005E2FFB" w:rsidRDefault="00A4467D" w:rsidP="00A4467D">
            <w:pPr>
              <w:rPr>
                <w:rFonts w:cs="Open Sans"/>
              </w:rPr>
            </w:pPr>
            <w:r w:rsidRPr="005E2FFB">
              <w:rPr>
                <w:rFonts w:cs="Open Sans"/>
              </w:rPr>
              <w:t>Animation</w:t>
            </w:r>
          </w:p>
        </w:tc>
        <w:tc>
          <w:tcPr>
            <w:tcW w:w="7825" w:type="dxa"/>
            <w:tcBorders>
              <w:top w:val="single" w:sz="8" w:space="0" w:color="808080"/>
              <w:left w:val="nil"/>
              <w:bottom w:val="single" w:sz="8" w:space="0" w:color="808080"/>
              <w:right w:val="single" w:sz="24" w:space="0" w:color="808080"/>
            </w:tcBorders>
          </w:tcPr>
          <w:p w14:paraId="0E34460D" w14:textId="74F53296" w:rsidR="00A4467D" w:rsidRPr="005E2FFB" w:rsidRDefault="00A4467D" w:rsidP="00A4467D">
            <w:pPr>
              <w:rPr>
                <w:rFonts w:cs="Open Sans"/>
              </w:rPr>
            </w:pPr>
            <w:r w:rsidRPr="005E2FFB">
              <w:rPr>
                <w:rFonts w:cs="Open Sans"/>
              </w:rPr>
              <w:t>Le Titulaire rappelle l'ordre du jour et anime la réunion.</w:t>
            </w:r>
          </w:p>
        </w:tc>
      </w:tr>
      <w:tr w:rsidR="00A4467D" w:rsidRPr="005E2FFB" w14:paraId="362B59E3" w14:textId="77777777" w:rsidTr="00875242">
        <w:trPr>
          <w:cantSplit/>
        </w:trPr>
        <w:tc>
          <w:tcPr>
            <w:tcW w:w="1701" w:type="dxa"/>
            <w:tcBorders>
              <w:top w:val="single" w:sz="8" w:space="0" w:color="808080"/>
              <w:left w:val="single" w:sz="24" w:space="0" w:color="808080"/>
              <w:bottom w:val="single" w:sz="8" w:space="0" w:color="808080"/>
              <w:right w:val="single" w:sz="12" w:space="0" w:color="808080"/>
            </w:tcBorders>
            <w:shd w:val="pct5" w:color="000000" w:fill="FFFFFF"/>
          </w:tcPr>
          <w:p w14:paraId="1861508F" w14:textId="77777777" w:rsidR="00A4467D" w:rsidRPr="005E2FFB" w:rsidRDefault="00A4467D" w:rsidP="00A4467D">
            <w:pPr>
              <w:rPr>
                <w:rFonts w:cs="Open Sans"/>
              </w:rPr>
            </w:pPr>
            <w:r w:rsidRPr="005E2FFB">
              <w:rPr>
                <w:rFonts w:cs="Open Sans"/>
              </w:rPr>
              <w:t>Rédaction</w:t>
            </w:r>
          </w:p>
        </w:tc>
        <w:tc>
          <w:tcPr>
            <w:tcW w:w="7825" w:type="dxa"/>
            <w:tcBorders>
              <w:top w:val="single" w:sz="8" w:space="0" w:color="808080"/>
              <w:left w:val="nil"/>
              <w:bottom w:val="single" w:sz="8" w:space="0" w:color="808080"/>
              <w:right w:val="single" w:sz="24" w:space="0" w:color="808080"/>
            </w:tcBorders>
          </w:tcPr>
          <w:p w14:paraId="685C40B5" w14:textId="0C913109" w:rsidR="00A4467D" w:rsidRPr="005E2FFB" w:rsidRDefault="00A4467D" w:rsidP="00A4467D">
            <w:pPr>
              <w:rPr>
                <w:rFonts w:cs="Open Sans"/>
              </w:rPr>
            </w:pPr>
            <w:r w:rsidRPr="005E2FFB">
              <w:rPr>
                <w:rFonts w:cs="Open Sans"/>
              </w:rPr>
              <w:t>Le Titulaire établit et envoie par email le compte rendu dans les 5 jours ouvrés aux Responsables du marché AP-HP pour validation (AGEPS et DSN).</w:t>
            </w:r>
          </w:p>
        </w:tc>
      </w:tr>
      <w:tr w:rsidR="00A4467D" w:rsidRPr="005E2FFB" w14:paraId="4FC722F6" w14:textId="77777777" w:rsidTr="00875242">
        <w:trPr>
          <w:cantSplit/>
        </w:trPr>
        <w:tc>
          <w:tcPr>
            <w:tcW w:w="1701" w:type="dxa"/>
            <w:tcBorders>
              <w:top w:val="single" w:sz="8" w:space="0" w:color="808080"/>
              <w:left w:val="single" w:sz="24" w:space="0" w:color="808080"/>
              <w:bottom w:val="single" w:sz="8" w:space="0" w:color="808080"/>
              <w:right w:val="single" w:sz="12" w:space="0" w:color="808080"/>
            </w:tcBorders>
            <w:shd w:val="pct5" w:color="000000" w:fill="FFFFFF"/>
          </w:tcPr>
          <w:p w14:paraId="38243627" w14:textId="77777777" w:rsidR="00A4467D" w:rsidRPr="005E2FFB" w:rsidRDefault="00A4467D" w:rsidP="00A4467D">
            <w:pPr>
              <w:rPr>
                <w:rFonts w:cs="Open Sans"/>
              </w:rPr>
            </w:pPr>
            <w:r w:rsidRPr="005E2FFB">
              <w:rPr>
                <w:rFonts w:cs="Open Sans"/>
              </w:rPr>
              <w:t>Validation</w:t>
            </w:r>
          </w:p>
        </w:tc>
        <w:tc>
          <w:tcPr>
            <w:tcW w:w="7825" w:type="dxa"/>
            <w:tcBorders>
              <w:top w:val="single" w:sz="8" w:space="0" w:color="808080"/>
              <w:left w:val="nil"/>
              <w:bottom w:val="single" w:sz="8" w:space="0" w:color="808080"/>
              <w:right w:val="single" w:sz="24" w:space="0" w:color="808080"/>
            </w:tcBorders>
          </w:tcPr>
          <w:p w14:paraId="603E4417" w14:textId="77777777" w:rsidR="00A4467D" w:rsidRPr="005E2FFB" w:rsidRDefault="00A4467D" w:rsidP="00A4467D">
            <w:pPr>
              <w:rPr>
                <w:rFonts w:cs="Open Sans"/>
              </w:rPr>
            </w:pPr>
            <w:r w:rsidRPr="005E2FFB">
              <w:rPr>
                <w:rFonts w:cs="Open Sans"/>
              </w:rPr>
              <w:t xml:space="preserve">Par le responsable du Pôle de la DSN ou son représentant </w:t>
            </w:r>
          </w:p>
        </w:tc>
      </w:tr>
      <w:tr w:rsidR="00A4467D" w:rsidRPr="005E2FFB" w14:paraId="6A111FE1" w14:textId="77777777" w:rsidTr="00875242">
        <w:trPr>
          <w:cantSplit/>
        </w:trPr>
        <w:tc>
          <w:tcPr>
            <w:tcW w:w="1701" w:type="dxa"/>
            <w:tcBorders>
              <w:top w:val="single" w:sz="8" w:space="0" w:color="808080"/>
              <w:left w:val="single" w:sz="24" w:space="0" w:color="808080"/>
              <w:bottom w:val="single" w:sz="8" w:space="0" w:color="808080"/>
              <w:right w:val="single" w:sz="12" w:space="0" w:color="808080"/>
            </w:tcBorders>
            <w:shd w:val="pct5" w:color="000000" w:fill="FFFFFF"/>
          </w:tcPr>
          <w:p w14:paraId="259513D5" w14:textId="77777777" w:rsidR="00A4467D" w:rsidRPr="005E2FFB" w:rsidRDefault="00A4467D" w:rsidP="00A4467D">
            <w:pPr>
              <w:rPr>
                <w:rFonts w:cs="Open Sans"/>
              </w:rPr>
            </w:pPr>
            <w:r w:rsidRPr="005E2FFB">
              <w:rPr>
                <w:rFonts w:cs="Open Sans"/>
              </w:rPr>
              <w:t>Diffusion</w:t>
            </w:r>
          </w:p>
        </w:tc>
        <w:tc>
          <w:tcPr>
            <w:tcW w:w="7825" w:type="dxa"/>
            <w:tcBorders>
              <w:top w:val="single" w:sz="8" w:space="0" w:color="808080"/>
              <w:left w:val="nil"/>
              <w:bottom w:val="single" w:sz="8" w:space="0" w:color="808080"/>
              <w:right w:val="single" w:sz="24" w:space="0" w:color="808080"/>
            </w:tcBorders>
          </w:tcPr>
          <w:p w14:paraId="63268B66" w14:textId="77777777" w:rsidR="00A4467D" w:rsidRPr="005E2FFB" w:rsidRDefault="00A4467D" w:rsidP="00A4467D">
            <w:pPr>
              <w:rPr>
                <w:rFonts w:cs="Open Sans"/>
              </w:rPr>
            </w:pPr>
            <w:r w:rsidRPr="005E2FFB">
              <w:rPr>
                <w:rFonts w:cs="Open Sans"/>
              </w:rPr>
              <w:t>Quand : une fois validé par l’AP-HP</w:t>
            </w:r>
          </w:p>
          <w:p w14:paraId="58BEAAA9" w14:textId="77777777" w:rsidR="00A4467D" w:rsidRPr="005E2FFB" w:rsidRDefault="00A4467D" w:rsidP="00A4467D">
            <w:pPr>
              <w:rPr>
                <w:rFonts w:cs="Open Sans"/>
              </w:rPr>
            </w:pPr>
            <w:r w:rsidRPr="005E2FFB">
              <w:rPr>
                <w:rFonts w:cs="Open Sans"/>
              </w:rPr>
              <w:t>A qui : aux participants (absents compris)</w:t>
            </w:r>
          </w:p>
          <w:p w14:paraId="25A5F0BC" w14:textId="77777777" w:rsidR="00A4467D" w:rsidRPr="005E2FFB" w:rsidRDefault="00A4467D" w:rsidP="00A4467D">
            <w:pPr>
              <w:rPr>
                <w:rFonts w:cs="Open Sans"/>
              </w:rPr>
            </w:pPr>
            <w:r w:rsidRPr="005E2FFB">
              <w:rPr>
                <w:rFonts w:cs="Open Sans"/>
              </w:rPr>
              <w:t>Par qui : le rédacteur</w:t>
            </w:r>
          </w:p>
        </w:tc>
      </w:tr>
    </w:tbl>
    <w:p w14:paraId="4E9AE1EA" w14:textId="06DF4EA4" w:rsidR="006E1CFB" w:rsidRPr="00D82212" w:rsidRDefault="006E1CFB" w:rsidP="003A29F8">
      <w:pPr>
        <w:rPr>
          <w:rFonts w:cs="Open Sans"/>
          <w:sz w:val="18"/>
          <w:szCs w:val="18"/>
        </w:rPr>
      </w:pPr>
    </w:p>
    <w:p w14:paraId="26D99D35" w14:textId="5A5B571F" w:rsidR="006E1CFB" w:rsidRPr="00D82212" w:rsidRDefault="006F5BB9" w:rsidP="005E2FFB">
      <w:pPr>
        <w:pStyle w:val="Titre3"/>
      </w:pPr>
      <w:bookmarkStart w:id="668" w:name="_Toc53131435"/>
      <w:bookmarkStart w:id="669" w:name="_Toc194067178"/>
      <w:r w:rsidRPr="00D82212">
        <w:t xml:space="preserve">10.2- </w:t>
      </w:r>
      <w:r w:rsidR="006E1CFB" w:rsidRPr="00D82212">
        <w:t>Suivi du marché</w:t>
      </w:r>
      <w:bookmarkEnd w:id="668"/>
      <w:bookmarkEnd w:id="669"/>
    </w:p>
    <w:p w14:paraId="7C70A6EA" w14:textId="1AF6984C" w:rsidR="001262DA" w:rsidRDefault="00663409" w:rsidP="003A29F8">
      <w:pPr>
        <w:rPr>
          <w:rFonts w:cs="Arial"/>
          <w:color w:val="auto"/>
        </w:rPr>
      </w:pPr>
      <w:commentRangeStart w:id="670"/>
      <w:commentRangeStart w:id="671"/>
      <w:r w:rsidRPr="00D82212">
        <w:rPr>
          <w:rFonts w:cs="Arial"/>
          <w:color w:val="auto"/>
        </w:rPr>
        <w:t>.</w:t>
      </w:r>
      <w:commentRangeEnd w:id="670"/>
      <w:r w:rsidR="00374EF5">
        <w:rPr>
          <w:rStyle w:val="Marquedecommentaire"/>
        </w:rPr>
        <w:commentReference w:id="670"/>
      </w:r>
      <w:commentRangeEnd w:id="671"/>
      <w:r w:rsidR="001262DA">
        <w:rPr>
          <w:rStyle w:val="Marquedecommentaire"/>
        </w:rPr>
        <w:commentReference w:id="671"/>
      </w:r>
    </w:p>
    <w:p w14:paraId="5E76FA37" w14:textId="77777777" w:rsidR="001262DA" w:rsidRPr="0082714A" w:rsidRDefault="001262DA" w:rsidP="001262DA">
      <w:r w:rsidRPr="0082714A">
        <w:t>Toute non-conformité observée dans la prestation ou par le réceptionnaire ou autre utilisateur du produit donnera lieu à l’émission d’une fiche ou lettre de non-conformité éditée par l’AGEPS et communiquée au Titulaire.</w:t>
      </w:r>
    </w:p>
    <w:p w14:paraId="1569F37D" w14:textId="77777777" w:rsidR="001262DA" w:rsidRPr="0082714A" w:rsidRDefault="001262DA" w:rsidP="001262DA"/>
    <w:p w14:paraId="1CAEBE48" w14:textId="77777777" w:rsidR="001262DA" w:rsidRPr="0082714A" w:rsidRDefault="001262DA" w:rsidP="001262DA">
      <w:r w:rsidRPr="0082714A">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adressée à l’AGEPS (SACIT). </w:t>
      </w:r>
    </w:p>
    <w:p w14:paraId="76C688A6" w14:textId="77777777" w:rsidR="001262DA" w:rsidRPr="0082714A" w:rsidRDefault="001262DA" w:rsidP="001262DA"/>
    <w:p w14:paraId="397546DC" w14:textId="77777777" w:rsidR="001262DA" w:rsidRPr="0082714A" w:rsidRDefault="001262DA" w:rsidP="001262DA">
      <w:r w:rsidRPr="0082714A">
        <w:lastRenderedPageBreak/>
        <w:t xml:space="preserve">Au regard du dysfonctionnement lié à la non-conformité observée, de non-réponse aux fiches ou de non-amélioration de la prestation, une mise en demeure assortie d’un délai d’exécution sera envoyée au Titulaire. </w:t>
      </w:r>
    </w:p>
    <w:p w14:paraId="632C37D1" w14:textId="77777777" w:rsidR="001262DA" w:rsidRPr="0082714A" w:rsidRDefault="001262DA" w:rsidP="001262DA"/>
    <w:p w14:paraId="32663B39" w14:textId="77777777" w:rsidR="001262DA" w:rsidRPr="0082714A" w:rsidRDefault="001262DA" w:rsidP="001262DA">
      <w:r w:rsidRPr="0082714A">
        <w:t>Après une seconde mise en demeure, le marché pourra être résilié aux torts du Titulaire, sans que celui-ci puisse prétendre à indemnités.</w:t>
      </w:r>
    </w:p>
    <w:p w14:paraId="16FABB92" w14:textId="77777777" w:rsidR="001262DA" w:rsidRPr="0082714A" w:rsidRDefault="001262DA" w:rsidP="001262DA"/>
    <w:p w14:paraId="67E1DA0C" w14:textId="2BFA9CEB" w:rsidR="001262DA" w:rsidRPr="00D82212" w:rsidRDefault="001262DA" w:rsidP="001262DA">
      <w:pPr>
        <w:rPr>
          <w:rFonts w:cs="Arial"/>
          <w:color w:val="auto"/>
        </w:rPr>
      </w:pPr>
      <w:r w:rsidRPr="0082714A">
        <w:t xml:space="preserve">L’AGEPS se réserve le droit de résilier le marché aux torts du Titulaire après émission d’une seule mise en demeure, dans les conditions prévues </w:t>
      </w:r>
      <w:r>
        <w:t>au chapitre 8</w:t>
      </w:r>
      <w:r w:rsidRPr="0082714A">
        <w:rPr>
          <w:b/>
        </w:rPr>
        <w:t xml:space="preserve"> </w:t>
      </w:r>
      <w:r w:rsidRPr="0082714A">
        <w:t>du CCAG-TIC</w:t>
      </w:r>
    </w:p>
    <w:p w14:paraId="0B84ABF6" w14:textId="77777777" w:rsidR="00663409" w:rsidRPr="00D82212" w:rsidRDefault="00663409" w:rsidP="003A29F8">
      <w:pPr>
        <w:rPr>
          <w:rFonts w:cs="Open Sans"/>
          <w:color w:val="auto"/>
          <w:sz w:val="18"/>
          <w:szCs w:val="18"/>
        </w:rPr>
      </w:pPr>
    </w:p>
    <w:p w14:paraId="40BC0A7B" w14:textId="0E39C412" w:rsidR="0044480C" w:rsidRPr="00D82212" w:rsidRDefault="006F5BB9" w:rsidP="005E2FFB">
      <w:pPr>
        <w:pStyle w:val="Titre3"/>
      </w:pPr>
      <w:bookmarkStart w:id="672" w:name="_Toc53131436"/>
      <w:bookmarkStart w:id="673" w:name="_Toc194067179"/>
      <w:r w:rsidRPr="00D82212">
        <w:t xml:space="preserve">10.3- </w:t>
      </w:r>
      <w:r w:rsidR="0044480C" w:rsidRPr="00D82212">
        <w:t>Garantie</w:t>
      </w:r>
      <w:r w:rsidR="00635BD8" w:rsidRPr="00D82212">
        <w:t>s</w:t>
      </w:r>
      <w:bookmarkEnd w:id="672"/>
      <w:bookmarkEnd w:id="673"/>
    </w:p>
    <w:p w14:paraId="08EAD64C" w14:textId="77777777" w:rsidR="0044480C" w:rsidRPr="00D82212" w:rsidRDefault="0044480C" w:rsidP="003A29F8">
      <w:pPr>
        <w:rPr>
          <w:rFonts w:cs="Open Sans"/>
          <w:color w:val="auto"/>
          <w:sz w:val="18"/>
          <w:szCs w:val="18"/>
        </w:rPr>
      </w:pPr>
    </w:p>
    <w:p w14:paraId="45303F0B" w14:textId="69855EBD" w:rsidR="00E511A6" w:rsidRPr="00D82212" w:rsidRDefault="006F5BB9" w:rsidP="005F4048">
      <w:pPr>
        <w:pStyle w:val="Titre5"/>
      </w:pPr>
      <w:r w:rsidRPr="00D82212">
        <w:t xml:space="preserve">10.3.1- </w:t>
      </w:r>
      <w:r w:rsidR="00EF2898" w:rsidRPr="00D82212">
        <w:t>Ga</w:t>
      </w:r>
      <w:r w:rsidR="00E511A6" w:rsidRPr="00D82212">
        <w:t>rantie de bon fonctionnement</w:t>
      </w:r>
    </w:p>
    <w:p w14:paraId="66EF726B" w14:textId="77777777" w:rsidR="00E511A6" w:rsidRPr="00D82212" w:rsidRDefault="00E511A6" w:rsidP="003A29F8">
      <w:pPr>
        <w:rPr>
          <w:rFonts w:cs="Open Sans"/>
          <w:color w:val="auto"/>
          <w:sz w:val="18"/>
          <w:szCs w:val="18"/>
        </w:rPr>
      </w:pPr>
    </w:p>
    <w:p w14:paraId="342BCB45" w14:textId="64D9AB48" w:rsidR="0044480C" w:rsidRPr="00D82212" w:rsidRDefault="0044480C" w:rsidP="003A29F8">
      <w:pPr>
        <w:rPr>
          <w:rFonts w:cs="Arial"/>
          <w:color w:val="auto"/>
        </w:rPr>
      </w:pPr>
      <w:r w:rsidRPr="00D82212">
        <w:rPr>
          <w:rFonts w:cs="Arial"/>
          <w:color w:val="auto"/>
        </w:rPr>
        <w:t>Les fournitures seront garanties contre les vices cachés selon les dispositions des articles 1641 à</w:t>
      </w:r>
      <w:r w:rsidRPr="00D82212">
        <w:rPr>
          <w:rFonts w:cs="Arial"/>
          <w:color w:val="FF0000"/>
        </w:rPr>
        <w:t xml:space="preserve"> </w:t>
      </w:r>
      <w:r w:rsidRPr="00D82212">
        <w:rPr>
          <w:rFonts w:cs="Arial"/>
          <w:color w:val="auto"/>
        </w:rPr>
        <w:t xml:space="preserve">1649 du </w:t>
      </w:r>
      <w:r w:rsidR="00D753AC" w:rsidRPr="00D82212">
        <w:rPr>
          <w:rFonts w:cs="Arial"/>
          <w:color w:val="auto"/>
        </w:rPr>
        <w:t xml:space="preserve">Code </w:t>
      </w:r>
      <w:r w:rsidRPr="00D82212">
        <w:rPr>
          <w:rFonts w:cs="Arial"/>
          <w:color w:val="auto"/>
        </w:rPr>
        <w:t>Civil.</w:t>
      </w:r>
    </w:p>
    <w:p w14:paraId="3A97B997" w14:textId="77777777" w:rsidR="00C27FAB" w:rsidRPr="00D82212" w:rsidRDefault="00C27FAB" w:rsidP="003A29F8">
      <w:pPr>
        <w:rPr>
          <w:rFonts w:cs="Arial"/>
        </w:rPr>
      </w:pPr>
    </w:p>
    <w:p w14:paraId="224A4D21" w14:textId="5B94788C" w:rsidR="00C27FAB" w:rsidRPr="00D82212" w:rsidRDefault="00C27FAB" w:rsidP="003A29F8">
      <w:pPr>
        <w:rPr>
          <w:rFonts w:cs="Arial"/>
        </w:rPr>
      </w:pPr>
      <w:r w:rsidRPr="00D82212">
        <w:rPr>
          <w:rFonts w:cs="Arial"/>
        </w:rPr>
        <w:t xml:space="preserve">Le </w:t>
      </w:r>
      <w:r w:rsidR="00880F34">
        <w:rPr>
          <w:rFonts w:cs="Arial"/>
        </w:rPr>
        <w:t>Titulaire</w:t>
      </w:r>
      <w:r w:rsidRPr="00D82212">
        <w:rPr>
          <w:rFonts w:cs="Arial"/>
        </w:rPr>
        <w:t xml:space="preserve"> garantit le bon fonctionnement des livrables logiciels (mises à jour, nouvelles versions ou développements spécifiques) commandés par l’AP-HP en assurant à titre gratuit la correction de toute anomalie de fonctionnement du livrable au regard des stipulations du présent marché et de la documentation fournie par le </w:t>
      </w:r>
      <w:r w:rsidR="00880F34">
        <w:rPr>
          <w:rFonts w:cs="Arial"/>
        </w:rPr>
        <w:t>Titulaire</w:t>
      </w:r>
      <w:r w:rsidRPr="00D82212">
        <w:rPr>
          <w:rFonts w:cs="Arial"/>
        </w:rPr>
        <w:t>.</w:t>
      </w:r>
    </w:p>
    <w:p w14:paraId="177DB1CC" w14:textId="77777777" w:rsidR="00C27FAB" w:rsidRPr="00D82212" w:rsidRDefault="00C27FAB" w:rsidP="003A29F8">
      <w:pPr>
        <w:rPr>
          <w:rFonts w:cs="Arial"/>
        </w:rPr>
      </w:pPr>
    </w:p>
    <w:p w14:paraId="4C1AAB89" w14:textId="4A4F108F" w:rsidR="00C27FAB" w:rsidRDefault="00C27FAB" w:rsidP="003A29F8">
      <w:pPr>
        <w:rPr>
          <w:rFonts w:cs="Arial"/>
        </w:rPr>
      </w:pPr>
      <w:r w:rsidRPr="00D82212">
        <w:rPr>
          <w:rFonts w:cs="Arial"/>
        </w:rPr>
        <w:t>Cette garantie est valable un (1) an à compter de la réception définitive du livrable logiciel ou de la fourniture logicielle concerné(e).</w:t>
      </w:r>
    </w:p>
    <w:p w14:paraId="563B1491" w14:textId="77777777" w:rsidR="00450C94" w:rsidRPr="00D82212" w:rsidRDefault="00450C94" w:rsidP="003A29F8">
      <w:pPr>
        <w:rPr>
          <w:rFonts w:cs="Arial"/>
        </w:rPr>
      </w:pPr>
    </w:p>
    <w:p w14:paraId="726C203C" w14:textId="323F5FE9" w:rsidR="00C27FAB" w:rsidRPr="00D82212" w:rsidRDefault="00C27FAB" w:rsidP="003A29F8">
      <w:pPr>
        <w:rPr>
          <w:rFonts w:cs="Arial"/>
        </w:rPr>
      </w:pPr>
      <w:r w:rsidRPr="00D82212">
        <w:rPr>
          <w:rFonts w:cs="Arial"/>
        </w:rPr>
        <w:t xml:space="preserve">Le </w:t>
      </w:r>
      <w:r w:rsidR="00880F34">
        <w:rPr>
          <w:rFonts w:cs="Arial"/>
        </w:rPr>
        <w:t>Titulaire</w:t>
      </w:r>
      <w:r w:rsidRPr="00D82212">
        <w:rPr>
          <w:rFonts w:cs="Arial"/>
        </w:rPr>
        <w:t xml:space="preserve"> est tenu de cette garantie sous réserve que l’utilisation du livrable logiciel soit conforme au présent marché et à la documentation qui aura été fournie à l’AP-HP, que les anomalies constatées soient imputables au livrable logiciel concerné, qu’il n’y ait pas d’entretien ou de paramétrage non autorisé, impropre ou inadéquat fait par l’AP-HP ou par un tiers ne dépendant pas du </w:t>
      </w:r>
      <w:r w:rsidR="00880F34">
        <w:rPr>
          <w:rFonts w:cs="Arial"/>
        </w:rPr>
        <w:t>Titulaire</w:t>
      </w:r>
      <w:r w:rsidRPr="00D82212">
        <w:rPr>
          <w:rFonts w:cs="Arial"/>
        </w:rPr>
        <w:t xml:space="preserve">, qu’il n’y ait pas de modification par l’AP-HP ou un tiers ne dépendant pas du </w:t>
      </w:r>
      <w:r w:rsidR="00880F34">
        <w:rPr>
          <w:rFonts w:cs="Arial"/>
        </w:rPr>
        <w:t>Titulaire</w:t>
      </w:r>
      <w:r w:rsidRPr="00D82212">
        <w:rPr>
          <w:rFonts w:cs="Arial"/>
        </w:rPr>
        <w:t xml:space="preserve"> des prestations et livrables associés tels que validés par l’AP-HP ou des connexions existantes aux réseaux de télécommunication ou réseau concerné, qu’il n’y ait pas de mise en product</w:t>
      </w:r>
      <w:r w:rsidR="00900517" w:rsidRPr="00D82212">
        <w:rPr>
          <w:rFonts w:cs="Arial"/>
        </w:rPr>
        <w:t>ion d’une nouvelle version du l</w:t>
      </w:r>
      <w:r w:rsidRPr="00D82212">
        <w:rPr>
          <w:rFonts w:cs="Arial"/>
        </w:rPr>
        <w:t xml:space="preserve">ogiciel sur lesquels sont basés les systèmes [la garantie s’exerce sur un périmètre applicatif et de logiciels techniques invariants dans leur </w:t>
      </w:r>
      <w:r w:rsidR="00506E40">
        <w:rPr>
          <w:rFonts w:cs="Arial"/>
        </w:rPr>
        <w:t>définition (numéros de version)</w:t>
      </w:r>
      <w:r w:rsidRPr="00D82212">
        <w:rPr>
          <w:rFonts w:cs="Arial"/>
        </w:rPr>
        <w:t xml:space="preserve"> et qu’il n’y ait pas de changement des systèmes d’exploitation de l’environnement de l’AP-HP ou ajout ou retrait par l’AP-HP ou par un tiers ne dépendant pas du </w:t>
      </w:r>
      <w:r w:rsidR="00880F34">
        <w:rPr>
          <w:rFonts w:cs="Arial"/>
        </w:rPr>
        <w:t>Titulaire</w:t>
      </w:r>
      <w:r w:rsidRPr="00D82212">
        <w:rPr>
          <w:rFonts w:cs="Arial"/>
        </w:rPr>
        <w:t xml:space="preserve"> d’un composant matériel de l’AP-HP.</w:t>
      </w:r>
    </w:p>
    <w:p w14:paraId="391D9C0D" w14:textId="77777777" w:rsidR="00C27FAB" w:rsidRPr="00D82212" w:rsidRDefault="00C27FAB" w:rsidP="003A29F8">
      <w:pPr>
        <w:rPr>
          <w:rFonts w:cs="Arial"/>
        </w:rPr>
      </w:pPr>
    </w:p>
    <w:p w14:paraId="3FF87B1C" w14:textId="1B9EE193" w:rsidR="00C27FAB" w:rsidRPr="00D82212" w:rsidRDefault="00C27FAB" w:rsidP="003A29F8">
      <w:pPr>
        <w:rPr>
          <w:rFonts w:cs="Arial"/>
        </w:rPr>
      </w:pPr>
      <w:r w:rsidRPr="00D82212">
        <w:rPr>
          <w:rFonts w:cs="Arial"/>
        </w:rPr>
        <w:t xml:space="preserve">Tout le temps passé par le </w:t>
      </w:r>
      <w:r w:rsidR="00880F34">
        <w:rPr>
          <w:rFonts w:cs="Arial"/>
        </w:rPr>
        <w:t>Titulaire</w:t>
      </w:r>
      <w:r w:rsidRPr="00D82212">
        <w:rPr>
          <w:rFonts w:cs="Arial"/>
        </w:rPr>
        <w:t xml:space="preserve"> sur appel de garantie sollicité par l’AP-HP alors qu’il s’agit en réalité d’un cas d’exclusion de la garantie sera traité en unités d’œuvre à prix unitaires. Ces prix sont spécifiés dans le bordereau de prix annexé à l’Acte d’Engagement.</w:t>
      </w:r>
    </w:p>
    <w:p w14:paraId="439C04C5" w14:textId="77777777" w:rsidR="00C057FE" w:rsidRPr="00D82212" w:rsidRDefault="00C057FE" w:rsidP="003A29F8">
      <w:pPr>
        <w:rPr>
          <w:rFonts w:cs="Open Sans"/>
        </w:rPr>
      </w:pPr>
    </w:p>
    <w:p w14:paraId="6A9926C4" w14:textId="23EC67AF" w:rsidR="00E511A6" w:rsidRPr="00D82212" w:rsidRDefault="006F5BB9" w:rsidP="005F4048">
      <w:pPr>
        <w:pStyle w:val="Titre5"/>
      </w:pPr>
      <w:r w:rsidRPr="00D82212">
        <w:t xml:space="preserve">10.3.2- </w:t>
      </w:r>
      <w:r w:rsidR="00E511A6" w:rsidRPr="00D82212">
        <w:t>Garantie de cohérence</w:t>
      </w:r>
    </w:p>
    <w:p w14:paraId="45F9150A" w14:textId="78DF28EF" w:rsidR="00943314" w:rsidRPr="00D82212" w:rsidRDefault="00943314" w:rsidP="003A29F8">
      <w:pPr>
        <w:pStyle w:val="Standard1"/>
        <w:widowControl w:val="0"/>
        <w:spacing w:before="120" w:after="100" w:afterAutospacing="1"/>
        <w:rPr>
          <w:rFonts w:ascii="Open Sans" w:hAnsi="Open Sans" w:cs="Open Sans"/>
          <w:sz w:val="20"/>
        </w:rPr>
      </w:pPr>
      <w:r w:rsidRPr="00D82212">
        <w:rPr>
          <w:rFonts w:ascii="Open Sans" w:hAnsi="Open Sans" w:cs="Open Sans"/>
          <w:sz w:val="20"/>
        </w:rPr>
        <w:t xml:space="preserve">Le </w:t>
      </w:r>
      <w:r w:rsidR="00880F34">
        <w:rPr>
          <w:rFonts w:ascii="Open Sans" w:hAnsi="Open Sans" w:cs="Open Sans"/>
          <w:sz w:val="20"/>
        </w:rPr>
        <w:t>Titulaire</w:t>
      </w:r>
      <w:r w:rsidRPr="00D82212">
        <w:rPr>
          <w:rFonts w:ascii="Open Sans" w:hAnsi="Open Sans" w:cs="Open Sans"/>
          <w:sz w:val="20"/>
        </w:rPr>
        <w:t xml:space="preserve"> garantit la cohérence avec le système d’information de la Personne Publique : </w:t>
      </w:r>
    </w:p>
    <w:p w14:paraId="7FA9034F" w14:textId="391B640C" w:rsidR="00943314" w:rsidRPr="00D82212" w:rsidRDefault="00943314" w:rsidP="00D34D76">
      <w:pPr>
        <w:pStyle w:val="Standard1"/>
        <w:widowControl w:val="0"/>
        <w:numPr>
          <w:ilvl w:val="0"/>
          <w:numId w:val="32"/>
        </w:numPr>
        <w:spacing w:before="120"/>
        <w:ind w:left="426"/>
        <w:rPr>
          <w:rFonts w:ascii="Open Sans" w:hAnsi="Open Sans" w:cs="Open Sans"/>
          <w:sz w:val="20"/>
        </w:rPr>
      </w:pPr>
      <w:r w:rsidRPr="00D82212">
        <w:rPr>
          <w:rFonts w:ascii="Open Sans" w:hAnsi="Open Sans" w:cs="Open Sans"/>
          <w:sz w:val="20"/>
        </w:rPr>
        <w:t xml:space="preserve">Le </w:t>
      </w:r>
      <w:r w:rsidR="00880F34">
        <w:rPr>
          <w:rFonts w:ascii="Open Sans" w:hAnsi="Open Sans" w:cs="Open Sans"/>
          <w:sz w:val="20"/>
        </w:rPr>
        <w:t>Titulaire</w:t>
      </w:r>
      <w:r w:rsidRPr="00D82212">
        <w:rPr>
          <w:rFonts w:ascii="Open Sans" w:hAnsi="Open Sans" w:cs="Open Sans"/>
          <w:sz w:val="20"/>
        </w:rPr>
        <w:t xml:space="preserve"> s’engage à réaliser toutes les opérations de maintenance techniques ou fonctionnelles demandées par la Personne Publique et notamment les évolutions de l’environnement technique et fonctionnel définies </w:t>
      </w:r>
      <w:r w:rsidR="00F94B89" w:rsidRPr="00D82212">
        <w:rPr>
          <w:rFonts w:ascii="Open Sans" w:hAnsi="Open Sans" w:cs="Open Sans"/>
          <w:sz w:val="20"/>
        </w:rPr>
        <w:t>pour le standard du</w:t>
      </w:r>
      <w:r w:rsidRPr="00D82212">
        <w:rPr>
          <w:rFonts w:ascii="Open Sans" w:hAnsi="Open Sans" w:cs="Open Sans"/>
          <w:sz w:val="20"/>
        </w:rPr>
        <w:t xml:space="preserve"> Système d’Information de la Personne Publique, sous réserve de l’émission d’un bon de commande correspondant à une proposition tarifaire. </w:t>
      </w:r>
    </w:p>
    <w:p w14:paraId="11F0F65F" w14:textId="23E55534" w:rsidR="00943314" w:rsidRPr="00D82212" w:rsidRDefault="00943314" w:rsidP="00D34D76">
      <w:pPr>
        <w:pStyle w:val="Standard1"/>
        <w:widowControl w:val="0"/>
        <w:numPr>
          <w:ilvl w:val="0"/>
          <w:numId w:val="32"/>
        </w:numPr>
        <w:tabs>
          <w:tab w:val="left" w:pos="1260"/>
        </w:tabs>
        <w:spacing w:before="120" w:after="280"/>
        <w:ind w:left="426"/>
        <w:rPr>
          <w:rFonts w:ascii="Open Sans" w:hAnsi="Open Sans" w:cs="Open Sans"/>
          <w:sz w:val="20"/>
        </w:rPr>
      </w:pPr>
      <w:r w:rsidRPr="00D82212">
        <w:rPr>
          <w:rFonts w:ascii="Open Sans" w:hAnsi="Open Sans" w:cs="Open Sans"/>
          <w:sz w:val="20"/>
        </w:rPr>
        <w:t xml:space="preserve">Le </w:t>
      </w:r>
      <w:r w:rsidR="00880F34">
        <w:rPr>
          <w:rFonts w:ascii="Open Sans" w:hAnsi="Open Sans" w:cs="Open Sans"/>
          <w:sz w:val="20"/>
        </w:rPr>
        <w:t>Titulaire</w:t>
      </w:r>
      <w:r w:rsidRPr="00D82212">
        <w:rPr>
          <w:rFonts w:ascii="Open Sans" w:hAnsi="Open Sans" w:cs="Open Sans"/>
          <w:sz w:val="20"/>
        </w:rPr>
        <w:t xml:space="preserve"> s’engage à maintenir les interfaces existantes, à réaliser les évolutions techniques et fonctionnelles nécessaires à la continuité ou à l’amélioration de leur fonctionnement et à s’adapter aux évolutions des matériels ou applications avec lesquels </w:t>
      </w:r>
      <w:r w:rsidR="00506E40">
        <w:rPr>
          <w:rFonts w:ascii="Open Sans" w:hAnsi="Open Sans" w:cs="Open Sans"/>
          <w:sz w:val="20"/>
        </w:rPr>
        <w:t>P</w:t>
      </w:r>
      <w:r w:rsidR="00BC6630">
        <w:rPr>
          <w:rFonts w:ascii="Open Sans" w:hAnsi="Open Sans" w:cs="Open Sans"/>
          <w:sz w:val="20"/>
        </w:rPr>
        <w:t>rogesa</w:t>
      </w:r>
      <w:r w:rsidR="00506E40">
        <w:rPr>
          <w:rFonts w:ascii="Open Sans" w:hAnsi="Open Sans" w:cs="Open Sans"/>
          <w:sz w:val="20"/>
        </w:rPr>
        <w:t xml:space="preserve"> II</w:t>
      </w:r>
      <w:r w:rsidR="00BC6630">
        <w:rPr>
          <w:rFonts w:ascii="Open Sans" w:hAnsi="Open Sans" w:cs="Open Sans"/>
          <w:sz w:val="20"/>
        </w:rPr>
        <w:t xml:space="preserve"> </w:t>
      </w:r>
      <w:r w:rsidRPr="00D82212">
        <w:rPr>
          <w:rFonts w:ascii="Open Sans" w:hAnsi="Open Sans" w:cs="Open Sans"/>
          <w:sz w:val="20"/>
        </w:rPr>
        <w:t xml:space="preserve">fonctionne. Chaque évolution </w:t>
      </w:r>
      <w:r w:rsidRPr="00D82212">
        <w:rPr>
          <w:rFonts w:ascii="Open Sans" w:hAnsi="Open Sans" w:cs="Open Sans"/>
          <w:sz w:val="20"/>
        </w:rPr>
        <w:lastRenderedPageBreak/>
        <w:t xml:space="preserve">fait l’objet d’une commande </w:t>
      </w:r>
      <w:r w:rsidR="0024703D" w:rsidRPr="00D82212">
        <w:rPr>
          <w:rFonts w:ascii="Open Sans" w:hAnsi="Open Sans" w:cs="Open Sans"/>
          <w:sz w:val="20"/>
        </w:rPr>
        <w:t xml:space="preserve">de la </w:t>
      </w:r>
      <w:r w:rsidR="008706C2">
        <w:rPr>
          <w:rFonts w:ascii="Open Sans" w:hAnsi="Open Sans" w:cs="Open Sans"/>
          <w:sz w:val="20"/>
        </w:rPr>
        <w:t xml:space="preserve">DSN </w:t>
      </w:r>
      <w:r w:rsidR="00D34D76">
        <w:rPr>
          <w:rFonts w:ascii="Open Sans" w:hAnsi="Open Sans" w:cs="Open Sans"/>
          <w:sz w:val="20"/>
        </w:rPr>
        <w:t>centrale de l’AP-HP</w:t>
      </w:r>
      <w:r w:rsidRPr="00D82212">
        <w:rPr>
          <w:rFonts w:ascii="Open Sans" w:hAnsi="Open Sans" w:cs="Open Sans"/>
          <w:sz w:val="20"/>
        </w:rPr>
        <w:t>.</w:t>
      </w:r>
    </w:p>
    <w:p w14:paraId="2ABC7AD5" w14:textId="0DBF80A6" w:rsidR="00E511A6" w:rsidRPr="00D82212" w:rsidRDefault="006F5BB9" w:rsidP="005F4048">
      <w:pPr>
        <w:pStyle w:val="Titre5"/>
      </w:pPr>
      <w:r w:rsidRPr="00D82212">
        <w:t xml:space="preserve">10.3.3- </w:t>
      </w:r>
      <w:r w:rsidR="00E511A6" w:rsidRPr="00D82212">
        <w:t>Garantie de compatibilité et de pérennité</w:t>
      </w:r>
      <w:r w:rsidR="00D135D3">
        <w:t xml:space="preserve"> et respect des procédures AP-HP</w:t>
      </w:r>
    </w:p>
    <w:p w14:paraId="538B593F" w14:textId="77777777" w:rsidR="00D22946" w:rsidRPr="00D82212" w:rsidRDefault="00D22946" w:rsidP="003A29F8"/>
    <w:p w14:paraId="7B109FE3" w14:textId="34D85C2A" w:rsidR="00943314" w:rsidRPr="00071BA2" w:rsidRDefault="00F94B89" w:rsidP="003A29F8">
      <w:pPr>
        <w:pStyle w:val="Corpsdetexte22"/>
        <w:overflowPunct/>
        <w:autoSpaceDE/>
        <w:autoSpaceDN/>
        <w:adjustRightInd/>
        <w:spacing w:before="120" w:after="100" w:afterAutospacing="1" w:line="240" w:lineRule="auto"/>
        <w:textAlignment w:val="auto"/>
        <w:rPr>
          <w:rFonts w:ascii="Open Sans" w:hAnsi="Open Sans" w:cs="Open Sans"/>
          <w:sz w:val="20"/>
          <w:lang w:val="fr-FR"/>
        </w:rPr>
      </w:pPr>
      <w:r w:rsidRPr="00071BA2">
        <w:rPr>
          <w:rFonts w:ascii="Open Sans" w:hAnsi="Open Sans" w:cs="Open Sans"/>
          <w:sz w:val="20"/>
          <w:lang w:val="fr-FR"/>
        </w:rPr>
        <w:t>L</w:t>
      </w:r>
      <w:r w:rsidR="00943314" w:rsidRPr="00071BA2">
        <w:rPr>
          <w:rFonts w:ascii="Open Sans" w:hAnsi="Open Sans" w:cs="Open Sans"/>
          <w:sz w:val="20"/>
          <w:lang w:val="fr-FR"/>
        </w:rPr>
        <w:t xml:space="preserve">e </w:t>
      </w:r>
      <w:r w:rsidR="00880F34" w:rsidRPr="00071BA2">
        <w:rPr>
          <w:rFonts w:ascii="Open Sans" w:hAnsi="Open Sans" w:cs="Open Sans"/>
          <w:sz w:val="20"/>
          <w:lang w:val="fr-FR"/>
        </w:rPr>
        <w:t>Titulaire</w:t>
      </w:r>
      <w:r w:rsidR="00943314" w:rsidRPr="00071BA2">
        <w:rPr>
          <w:rFonts w:ascii="Open Sans" w:hAnsi="Open Sans" w:cs="Open Sans"/>
          <w:sz w:val="20"/>
          <w:lang w:val="fr-FR"/>
        </w:rPr>
        <w:t xml:space="preserve"> s'engage à maintenir les conditions, pendant la durée du marché, permettant d’assurer :</w:t>
      </w:r>
    </w:p>
    <w:p w14:paraId="47D2C006" w14:textId="77777777" w:rsidR="00943314" w:rsidRPr="00D34D76" w:rsidRDefault="00943314"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Une compatibilité ascendante en ce qui concerne les mises à jour et les nouvelles versions des exemplaires (programmes, données, codes, fichiers, tables, paramétrages, etc.) selon les stipulations définies au présent CCP,</w:t>
      </w:r>
    </w:p>
    <w:p w14:paraId="7B1D8A0E" w14:textId="249A516A" w:rsidR="00943314" w:rsidRPr="00D34D76" w:rsidRDefault="00943314"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 xml:space="preserve">L'évolution des logiciels avec une compatibilité et portabilité ascendante avec leur environnement logiciel et matériel, dans le respect de la définition du produit du </w:t>
      </w:r>
      <w:r w:rsidR="00880F34" w:rsidRPr="00D34D76">
        <w:rPr>
          <w:rFonts w:ascii="Open Sans" w:hAnsi="Open Sans" w:cs="Open Sans"/>
          <w:sz w:val="20"/>
        </w:rPr>
        <w:t>Titulaire</w:t>
      </w:r>
      <w:r w:rsidRPr="00D34D76">
        <w:rPr>
          <w:rFonts w:ascii="Open Sans" w:hAnsi="Open Sans" w:cs="Open Sans"/>
          <w:sz w:val="20"/>
        </w:rPr>
        <w:t>,</w:t>
      </w:r>
    </w:p>
    <w:p w14:paraId="2E243000" w14:textId="2991BD35" w:rsidR="002B6ECC" w:rsidRPr="00D34D76" w:rsidRDefault="00943314"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 xml:space="preserve">La maintenance corrective, et évolutive de </w:t>
      </w:r>
      <w:r w:rsidR="00506E40" w:rsidRPr="00D34D76">
        <w:rPr>
          <w:rFonts w:ascii="Open Sans" w:hAnsi="Open Sans" w:cs="Open Sans"/>
          <w:sz w:val="20"/>
        </w:rPr>
        <w:t>P</w:t>
      </w:r>
      <w:r w:rsidR="00071BA2" w:rsidRPr="00D34D76">
        <w:rPr>
          <w:rFonts w:ascii="Open Sans" w:hAnsi="Open Sans" w:cs="Open Sans"/>
          <w:sz w:val="20"/>
        </w:rPr>
        <w:t>rogesa</w:t>
      </w:r>
      <w:r w:rsidR="00506E40" w:rsidRPr="00D34D76">
        <w:rPr>
          <w:rFonts w:ascii="Open Sans" w:hAnsi="Open Sans" w:cs="Open Sans"/>
          <w:sz w:val="20"/>
        </w:rPr>
        <w:t xml:space="preserve"> II</w:t>
      </w:r>
      <w:r w:rsidR="00071BA2" w:rsidRPr="00D34D76">
        <w:rPr>
          <w:rFonts w:ascii="Open Sans" w:hAnsi="Open Sans" w:cs="Open Sans"/>
          <w:sz w:val="20"/>
        </w:rPr>
        <w:t xml:space="preserve"> </w:t>
      </w:r>
      <w:r w:rsidRPr="00D34D76">
        <w:rPr>
          <w:rFonts w:ascii="Open Sans" w:hAnsi="Open Sans" w:cs="Open Sans"/>
          <w:sz w:val="20"/>
        </w:rPr>
        <w:t>ainsi que l’ensemble des prestations associées (fournitures logicielles, formation, assistance technique, documentation</w:t>
      </w:r>
      <w:r w:rsidR="00071BA2" w:rsidRPr="00D34D76">
        <w:rPr>
          <w:rFonts w:ascii="Open Sans" w:hAnsi="Open Sans" w:cs="Open Sans"/>
          <w:sz w:val="20"/>
        </w:rPr>
        <w:t>s</w:t>
      </w:r>
      <w:r w:rsidRPr="00D34D76">
        <w:rPr>
          <w:rFonts w:ascii="Open Sans" w:hAnsi="Open Sans" w:cs="Open Sans"/>
          <w:sz w:val="20"/>
        </w:rPr>
        <w:t>, etc).</w:t>
      </w:r>
    </w:p>
    <w:p w14:paraId="087CFE2A" w14:textId="38D7888D" w:rsidR="00071BA2" w:rsidRPr="00D34D76" w:rsidRDefault="00071BA2"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Concernant la réversibilité des données et l’historique des données, le Titulaire s’engage à réaliser une extraction des données du logiciel Progesa II et à les mettre à disposition de l’AP-HP, sur demande de l’AP-HP</w:t>
      </w:r>
      <w:r w:rsidR="006F6F87" w:rsidRPr="00D34D76">
        <w:rPr>
          <w:rFonts w:ascii="Open Sans" w:hAnsi="Open Sans" w:cs="Open Sans"/>
          <w:sz w:val="20"/>
        </w:rPr>
        <w:t xml:space="preserve"> (sous forme de dump ou selon un cahier des charges fourni par l’AP-HP)</w:t>
      </w:r>
      <w:r w:rsidRPr="00D34D76">
        <w:rPr>
          <w:rFonts w:ascii="Open Sans" w:hAnsi="Open Sans" w:cs="Open Sans"/>
          <w:sz w:val="20"/>
        </w:rPr>
        <w:t xml:space="preserve">. Cette mise à disposition des données sera réalisée dans un délai de </w:t>
      </w:r>
      <w:r w:rsidR="00D135D3" w:rsidRPr="00D34D76">
        <w:rPr>
          <w:rFonts w:ascii="Open Sans" w:hAnsi="Open Sans" w:cs="Open Sans"/>
          <w:sz w:val="20"/>
        </w:rPr>
        <w:t>deux (2) mois</w:t>
      </w:r>
      <w:r w:rsidRPr="00D34D76">
        <w:rPr>
          <w:rFonts w:ascii="Open Sans" w:hAnsi="Open Sans" w:cs="Open Sans"/>
          <w:sz w:val="20"/>
        </w:rPr>
        <w:t xml:space="preserve"> </w:t>
      </w:r>
      <w:r w:rsidR="00D135D3" w:rsidRPr="00D34D76">
        <w:rPr>
          <w:rFonts w:ascii="Open Sans" w:hAnsi="Open Sans" w:cs="Open Sans"/>
          <w:sz w:val="20"/>
        </w:rPr>
        <w:t xml:space="preserve">maximum </w:t>
      </w:r>
      <w:r w:rsidRPr="00D34D76">
        <w:rPr>
          <w:rFonts w:ascii="Open Sans" w:hAnsi="Open Sans" w:cs="Open Sans"/>
          <w:sz w:val="20"/>
        </w:rPr>
        <w:t xml:space="preserve">après réception de la </w:t>
      </w:r>
      <w:r w:rsidR="00D135D3" w:rsidRPr="00D34D76">
        <w:rPr>
          <w:rFonts w:ascii="Open Sans" w:hAnsi="Open Sans" w:cs="Open Sans"/>
          <w:sz w:val="20"/>
        </w:rPr>
        <w:t>com</w:t>
      </w:r>
      <w:r w:rsidRPr="00D34D76">
        <w:rPr>
          <w:rFonts w:ascii="Open Sans" w:hAnsi="Open Sans" w:cs="Open Sans"/>
          <w:sz w:val="20"/>
        </w:rPr>
        <w:t>mande.</w:t>
      </w:r>
    </w:p>
    <w:p w14:paraId="48B337E1" w14:textId="68CECA85" w:rsidR="0022714A" w:rsidRPr="00D34D76" w:rsidRDefault="00943314"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 xml:space="preserve">En cas d’arrêt de la maintenance d’un des produits constitutifs de </w:t>
      </w:r>
      <w:r w:rsidR="0017586E" w:rsidRPr="00D34D76">
        <w:rPr>
          <w:rFonts w:ascii="Open Sans" w:hAnsi="Open Sans" w:cs="Open Sans"/>
          <w:sz w:val="20"/>
        </w:rPr>
        <w:t>P</w:t>
      </w:r>
      <w:r w:rsidR="00071BA2" w:rsidRPr="00D34D76">
        <w:rPr>
          <w:rFonts w:ascii="Open Sans" w:hAnsi="Open Sans" w:cs="Open Sans"/>
          <w:sz w:val="20"/>
        </w:rPr>
        <w:t>rogesa II</w:t>
      </w:r>
      <w:r w:rsidRPr="00D34D76">
        <w:rPr>
          <w:rFonts w:ascii="Open Sans" w:hAnsi="Open Sans" w:cs="Open Sans"/>
          <w:sz w:val="20"/>
        </w:rPr>
        <w:t xml:space="preserve">, le </w:t>
      </w:r>
      <w:r w:rsidR="00880F34" w:rsidRPr="00D34D76">
        <w:rPr>
          <w:rFonts w:ascii="Open Sans" w:hAnsi="Open Sans" w:cs="Open Sans"/>
          <w:sz w:val="20"/>
        </w:rPr>
        <w:t>Titulaire</w:t>
      </w:r>
      <w:r w:rsidRPr="00D34D76">
        <w:rPr>
          <w:rFonts w:ascii="Open Sans" w:hAnsi="Open Sans" w:cs="Open Sans"/>
          <w:sz w:val="20"/>
        </w:rPr>
        <w:t xml:space="preserve"> s’engage à une obligation de moyens sur l’intégration d’un produit de remplacement conforme aux spécifications générales de </w:t>
      </w:r>
      <w:r w:rsidR="0017586E" w:rsidRPr="00D34D76">
        <w:rPr>
          <w:rFonts w:ascii="Open Sans" w:hAnsi="Open Sans" w:cs="Open Sans"/>
          <w:sz w:val="20"/>
        </w:rPr>
        <w:t>P</w:t>
      </w:r>
      <w:r w:rsidR="00071BA2" w:rsidRPr="00D34D76">
        <w:rPr>
          <w:rFonts w:ascii="Open Sans" w:hAnsi="Open Sans" w:cs="Open Sans"/>
          <w:sz w:val="20"/>
        </w:rPr>
        <w:t>rogesa II</w:t>
      </w:r>
      <w:r w:rsidRPr="00D34D76">
        <w:rPr>
          <w:rFonts w:ascii="Open Sans" w:hAnsi="Open Sans" w:cs="Open Sans"/>
          <w:sz w:val="20"/>
        </w:rPr>
        <w:t xml:space="preserve">, proposé par le </w:t>
      </w:r>
      <w:r w:rsidR="00880F34" w:rsidRPr="00D34D76">
        <w:rPr>
          <w:rFonts w:ascii="Open Sans" w:hAnsi="Open Sans" w:cs="Open Sans"/>
          <w:sz w:val="20"/>
        </w:rPr>
        <w:t>Titulaire</w:t>
      </w:r>
      <w:r w:rsidRPr="00D34D76">
        <w:rPr>
          <w:rFonts w:ascii="Open Sans" w:hAnsi="Open Sans" w:cs="Open Sans"/>
          <w:sz w:val="20"/>
        </w:rPr>
        <w:t xml:space="preserve"> et acquis par la Personne Publique, et à assurer à ses frais cette intégration.</w:t>
      </w:r>
    </w:p>
    <w:p w14:paraId="39C5F93E" w14:textId="10C5C266" w:rsidR="00071BA2" w:rsidRPr="00D34D76" w:rsidRDefault="00071BA2"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Le Titulaire respecte le processus de livraison établi par l’AP-HP, lequel peut varier dans le temps. Les livraisons sont réalisées sur les plateformes indiquées par l’AP-HP. Chaqu</w:t>
      </w:r>
      <w:r w:rsidR="00D135D3" w:rsidRPr="00D34D76">
        <w:rPr>
          <w:rFonts w:ascii="Open Sans" w:hAnsi="Open Sans" w:cs="Open Sans"/>
          <w:sz w:val="20"/>
        </w:rPr>
        <w:t xml:space="preserve">e livrable logiciel possède un </w:t>
      </w:r>
      <w:r w:rsidRPr="00D34D76">
        <w:rPr>
          <w:rFonts w:ascii="Open Sans" w:hAnsi="Open Sans" w:cs="Open Sans"/>
          <w:sz w:val="20"/>
        </w:rPr>
        <w:t>numéro de version incrémental propre, visible à l’écran.</w:t>
      </w:r>
    </w:p>
    <w:p w14:paraId="053C938F" w14:textId="1F3D68DB" w:rsidR="00071BA2" w:rsidRPr="00D34D76" w:rsidRDefault="00071BA2"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Toute modification d’un logiciel ou des interfaces maintenu</w:t>
      </w:r>
      <w:r w:rsidR="007E76FA" w:rsidRPr="00D34D76">
        <w:rPr>
          <w:rFonts w:ascii="Open Sans" w:hAnsi="Open Sans" w:cs="Open Sans"/>
          <w:sz w:val="20"/>
        </w:rPr>
        <w:t>e</w:t>
      </w:r>
      <w:r w:rsidRPr="00D34D76">
        <w:rPr>
          <w:rFonts w:ascii="Open Sans" w:hAnsi="Open Sans" w:cs="Open Sans"/>
          <w:sz w:val="20"/>
        </w:rPr>
        <w:t xml:space="preserve"> par le Titulaire entraîne la mise à jour automatique des documentations techniques et d’exploitation correspondantes et leur mise à disposition à la Personne publique concomitamment à la fourniture des mises à jour fonctionnelles mineures.</w:t>
      </w:r>
    </w:p>
    <w:p w14:paraId="0A6B44AB" w14:textId="616882B9" w:rsidR="00071BA2" w:rsidRPr="00D34D76" w:rsidRDefault="00071BA2" w:rsidP="00D34D76">
      <w:pPr>
        <w:pStyle w:val="Standard1"/>
        <w:widowControl w:val="0"/>
        <w:numPr>
          <w:ilvl w:val="0"/>
          <w:numId w:val="32"/>
        </w:numPr>
        <w:tabs>
          <w:tab w:val="clear" w:pos="927"/>
        </w:tabs>
        <w:spacing w:before="120"/>
        <w:ind w:left="426"/>
        <w:rPr>
          <w:rFonts w:ascii="Open Sans" w:hAnsi="Open Sans" w:cs="Open Sans"/>
          <w:sz w:val="20"/>
        </w:rPr>
      </w:pPr>
      <w:r w:rsidRPr="00D34D76">
        <w:rPr>
          <w:rFonts w:ascii="Open Sans" w:hAnsi="Open Sans" w:cs="Open Sans"/>
          <w:sz w:val="20"/>
        </w:rPr>
        <w:t>Toute modification, adjonction, suppression apportée à ces documentations fait l’objet d’une identification expresse (exemples : numérotation et date de la version de documentation modifiée, présence d’un ajout concernant la documentation indiquant tous les articles ou paragraphes qui ont été modifiés), immédiatement exploitable par la Personne publique.</w:t>
      </w:r>
    </w:p>
    <w:p w14:paraId="44D6BE5B" w14:textId="77777777" w:rsidR="00071BA2" w:rsidRPr="00D135D3" w:rsidRDefault="00071BA2" w:rsidP="00D34D76">
      <w:pPr>
        <w:pStyle w:val="Standard1"/>
        <w:widowControl w:val="0"/>
        <w:numPr>
          <w:ilvl w:val="0"/>
          <w:numId w:val="32"/>
        </w:numPr>
        <w:tabs>
          <w:tab w:val="clear" w:pos="927"/>
        </w:tabs>
        <w:spacing w:before="120"/>
        <w:ind w:left="426"/>
        <w:rPr>
          <w:rFonts w:cs="Open Sans"/>
        </w:rPr>
      </w:pPr>
      <w:r w:rsidRPr="00D34D76">
        <w:rPr>
          <w:rFonts w:ascii="Open Sans" w:hAnsi="Open Sans" w:cs="Open Sans"/>
          <w:sz w:val="20"/>
        </w:rPr>
        <w:t>Les correctifs établis dans la version en production et documentation associée sont également reportés dans les versions ultérieures et documentation associée, voire dans la version en cours de qualification.</w:t>
      </w:r>
    </w:p>
    <w:p w14:paraId="6B98ACD4" w14:textId="77777777" w:rsidR="00A22A20" w:rsidRPr="00D82212" w:rsidRDefault="00A22A20" w:rsidP="003A29F8"/>
    <w:p w14:paraId="6ED1FB1F" w14:textId="1E739D70" w:rsidR="00E511A6" w:rsidRPr="00D82212" w:rsidRDefault="006F5BB9" w:rsidP="005F4048">
      <w:pPr>
        <w:pStyle w:val="Titre5"/>
      </w:pPr>
      <w:r w:rsidRPr="00D82212">
        <w:t>10.3.4- Garantie de maintenabilité par le dépôt des sources</w:t>
      </w:r>
    </w:p>
    <w:p w14:paraId="089BC422" w14:textId="77777777" w:rsidR="00E511A6" w:rsidRPr="00D82212" w:rsidRDefault="00E511A6" w:rsidP="003A29F8">
      <w:pPr>
        <w:rPr>
          <w:rFonts w:ascii="Century Gothic" w:hAnsi="Century Gothic"/>
          <w:sz w:val="22"/>
        </w:rPr>
      </w:pPr>
    </w:p>
    <w:p w14:paraId="5AC0072B" w14:textId="4DA4A4F5" w:rsidR="00E511A6" w:rsidRPr="00D82212" w:rsidRDefault="00E511A6" w:rsidP="003A29F8">
      <w:pPr>
        <w:rPr>
          <w:rFonts w:cs="Arial"/>
        </w:rPr>
      </w:pPr>
      <w:r w:rsidRPr="00D82212">
        <w:rPr>
          <w:rFonts w:cs="Arial"/>
        </w:rPr>
        <w:t xml:space="preserve">Le </w:t>
      </w:r>
      <w:r w:rsidR="00880F34">
        <w:rPr>
          <w:rFonts w:cs="Arial"/>
        </w:rPr>
        <w:t>Titulaire</w:t>
      </w:r>
      <w:r w:rsidRPr="00D82212">
        <w:rPr>
          <w:rFonts w:cs="Arial"/>
        </w:rPr>
        <w:t xml:space="preserve"> livre</w:t>
      </w:r>
      <w:r w:rsidR="006C38B5" w:rsidRPr="00D82212">
        <w:rPr>
          <w:rFonts w:cs="Arial"/>
        </w:rPr>
        <w:t xml:space="preserve"> à l’AP-HP</w:t>
      </w:r>
      <w:r w:rsidRPr="00D82212">
        <w:rPr>
          <w:rFonts w:cs="Arial"/>
        </w:rPr>
        <w:t xml:space="preserve"> les sources </w:t>
      </w:r>
      <w:r w:rsidR="008A71E0" w:rsidRPr="00D82212">
        <w:rPr>
          <w:rFonts w:cs="Arial"/>
        </w:rPr>
        <w:t>du logiciel</w:t>
      </w:r>
      <w:r w:rsidRPr="00D82212">
        <w:rPr>
          <w:rFonts w:cs="Arial"/>
        </w:rPr>
        <w:t xml:space="preserve"> </w:t>
      </w:r>
      <w:r w:rsidR="008A71E0" w:rsidRPr="00D82212">
        <w:rPr>
          <w:rFonts w:cs="Arial"/>
        </w:rPr>
        <w:t>de management de la qualité des laboratoires de biologie médicale</w:t>
      </w:r>
      <w:r w:rsidR="00CA21CC" w:rsidRPr="00D82212">
        <w:rPr>
          <w:rFonts w:cs="Arial"/>
        </w:rPr>
        <w:t xml:space="preserve">, à </w:t>
      </w:r>
      <w:r w:rsidRPr="00D82212">
        <w:rPr>
          <w:rFonts w:cs="Arial"/>
        </w:rPr>
        <w:t>chaque</w:t>
      </w:r>
      <w:r w:rsidR="00CA21CC" w:rsidRPr="00D82212">
        <w:rPr>
          <w:rFonts w:cs="Arial"/>
        </w:rPr>
        <w:t xml:space="preserve"> livraison de nouvelle version c</w:t>
      </w:r>
      <w:r w:rsidRPr="00D82212">
        <w:rPr>
          <w:rFonts w:cs="Arial"/>
        </w:rPr>
        <w:t>orrective,</w:t>
      </w:r>
      <w:r w:rsidR="00CA21CC" w:rsidRPr="00D82212">
        <w:rPr>
          <w:rFonts w:cs="Arial"/>
        </w:rPr>
        <w:t xml:space="preserve"> évolutive relative</w:t>
      </w:r>
      <w:r w:rsidRPr="00D82212">
        <w:rPr>
          <w:rFonts w:cs="Arial"/>
        </w:rPr>
        <w:t xml:space="preserve">s à ce </w:t>
      </w:r>
      <w:r w:rsidR="008A71E0" w:rsidRPr="00D82212">
        <w:rPr>
          <w:rFonts w:cs="Arial"/>
        </w:rPr>
        <w:t>logiciel</w:t>
      </w:r>
      <w:r w:rsidRPr="00D82212">
        <w:rPr>
          <w:rFonts w:cs="Arial"/>
        </w:rPr>
        <w:t xml:space="preserve"> et à ce</w:t>
      </w:r>
      <w:r w:rsidR="006C38B5" w:rsidRPr="00D82212">
        <w:rPr>
          <w:rFonts w:cs="Arial"/>
        </w:rPr>
        <w:t>tte version du</w:t>
      </w:r>
      <w:r w:rsidRPr="00D82212">
        <w:rPr>
          <w:rFonts w:cs="Arial"/>
        </w:rPr>
        <w:t xml:space="preserve"> logiciel.</w:t>
      </w:r>
    </w:p>
    <w:p w14:paraId="13DFED04" w14:textId="77777777" w:rsidR="00E511A6" w:rsidRPr="00D82212" w:rsidRDefault="00E511A6" w:rsidP="003A29F8">
      <w:pPr>
        <w:rPr>
          <w:rFonts w:cs="Arial"/>
        </w:rPr>
      </w:pPr>
    </w:p>
    <w:p w14:paraId="1094779D" w14:textId="3800F778" w:rsidR="00E511A6" w:rsidRPr="00D82212" w:rsidRDefault="00E511A6" w:rsidP="003A29F8">
      <w:pPr>
        <w:rPr>
          <w:rFonts w:cs="Arial"/>
        </w:rPr>
      </w:pPr>
      <w:r w:rsidRPr="00D82212">
        <w:rPr>
          <w:rFonts w:cs="Arial"/>
        </w:rPr>
        <w:t xml:space="preserve">Cet exemplaire est concédé à titre gratuit à l’AP-HP et est destiné à être utilisé par celle-ci en cas de disparition du </w:t>
      </w:r>
      <w:r w:rsidR="00880F34">
        <w:rPr>
          <w:rFonts w:cs="Arial"/>
        </w:rPr>
        <w:t>Titulaire</w:t>
      </w:r>
      <w:r w:rsidRPr="00D82212">
        <w:rPr>
          <w:rFonts w:cs="Arial"/>
        </w:rPr>
        <w:t xml:space="preserve"> ou de défaillance de celui-ci dans les conditions prévues ci-après.</w:t>
      </w:r>
    </w:p>
    <w:p w14:paraId="7AF9037B" w14:textId="77777777" w:rsidR="006C38B5" w:rsidRPr="00D82212" w:rsidRDefault="006C38B5" w:rsidP="003A29F8">
      <w:pPr>
        <w:rPr>
          <w:rFonts w:cs="Arial"/>
        </w:rPr>
      </w:pPr>
    </w:p>
    <w:p w14:paraId="32B3201E" w14:textId="2BB4ADD6" w:rsidR="00DF18BE" w:rsidRPr="00D82212" w:rsidRDefault="006C38B5" w:rsidP="003A29F8">
      <w:pPr>
        <w:rPr>
          <w:rFonts w:cs="Arial"/>
        </w:rPr>
      </w:pPr>
      <w:r w:rsidRPr="00D82212">
        <w:rPr>
          <w:rFonts w:cs="Arial"/>
        </w:rPr>
        <w:t xml:space="preserve">La Personne Publique s’engage à apporter aux codes sources livrés, tous les soins nécessaires, et au minimum ceux appliqués à ses propres informations ayant une importance équivalente, de manière à </w:t>
      </w:r>
      <w:r w:rsidRPr="00D82212">
        <w:rPr>
          <w:rFonts w:cs="Arial"/>
        </w:rPr>
        <w:lastRenderedPageBreak/>
        <w:t>éviter une publication, une divulgation non autorisée des codes sources, ou un usage de celle-ci autre que pour les discussions mentionnées précédemment.</w:t>
      </w:r>
    </w:p>
    <w:p w14:paraId="3E0775C7" w14:textId="77777777" w:rsidR="006C38B5" w:rsidRPr="00D82212" w:rsidRDefault="006C38B5" w:rsidP="003A29F8">
      <w:pPr>
        <w:rPr>
          <w:rFonts w:cs="Arial"/>
        </w:rPr>
      </w:pPr>
    </w:p>
    <w:p w14:paraId="490A2586" w14:textId="77777777" w:rsidR="00E511A6" w:rsidRPr="00D82212" w:rsidRDefault="00E511A6" w:rsidP="003A29F8">
      <w:pPr>
        <w:overflowPunct w:val="0"/>
        <w:autoSpaceDE w:val="0"/>
        <w:autoSpaceDN w:val="0"/>
        <w:adjustRightInd w:val="0"/>
        <w:textAlignment w:val="baseline"/>
        <w:rPr>
          <w:rFonts w:cs="Arial"/>
        </w:rPr>
      </w:pPr>
      <w:r w:rsidRPr="00D82212">
        <w:rPr>
          <w:rFonts w:cs="Arial"/>
        </w:rPr>
        <w:t>L’AP-HP s’engage à ne pas divulguer les codes source, à ne pas copier et reproduire les Codes Sources, et à ne pas utiliser les codes sources à l’exception des cas spécifiés ci-après :</w:t>
      </w:r>
    </w:p>
    <w:p w14:paraId="254E5B53" w14:textId="77777777" w:rsidR="00E511A6" w:rsidRPr="00D82212" w:rsidRDefault="00E511A6" w:rsidP="003A29F8">
      <w:pPr>
        <w:overflowPunct w:val="0"/>
        <w:autoSpaceDE w:val="0"/>
        <w:autoSpaceDN w:val="0"/>
        <w:adjustRightInd w:val="0"/>
        <w:textAlignment w:val="baseline"/>
        <w:rPr>
          <w:rFonts w:cs="Arial"/>
        </w:rPr>
      </w:pPr>
    </w:p>
    <w:p w14:paraId="4A124A3B" w14:textId="7DF267B0" w:rsidR="00E511A6" w:rsidRPr="00450C94" w:rsidRDefault="00E511A6" w:rsidP="00450C94">
      <w:pPr>
        <w:pStyle w:val="Standard1"/>
        <w:widowControl w:val="0"/>
        <w:numPr>
          <w:ilvl w:val="0"/>
          <w:numId w:val="32"/>
        </w:numPr>
        <w:tabs>
          <w:tab w:val="clear" w:pos="927"/>
        </w:tabs>
        <w:spacing w:before="120"/>
        <w:ind w:left="426"/>
        <w:rPr>
          <w:rFonts w:ascii="Open Sans" w:hAnsi="Open Sans" w:cs="Open Sans"/>
          <w:sz w:val="20"/>
        </w:rPr>
      </w:pPr>
      <w:r w:rsidRPr="00450C94">
        <w:rPr>
          <w:rFonts w:ascii="Open Sans" w:hAnsi="Open Sans" w:cs="Open Sans"/>
          <w:sz w:val="20"/>
        </w:rPr>
        <w:t xml:space="preserve">en cas de redressement ou liquidation judiciaire du </w:t>
      </w:r>
      <w:r w:rsidR="00880F34" w:rsidRPr="00450C94">
        <w:rPr>
          <w:rFonts w:ascii="Open Sans" w:hAnsi="Open Sans" w:cs="Open Sans"/>
          <w:sz w:val="20"/>
        </w:rPr>
        <w:t>Titulaire</w:t>
      </w:r>
      <w:r w:rsidRPr="00450C94">
        <w:rPr>
          <w:rFonts w:ascii="Open Sans" w:hAnsi="Open Sans" w:cs="Open Sans"/>
          <w:sz w:val="20"/>
        </w:rPr>
        <w:t xml:space="preserve"> dans un délai d’un mois à compter du jugement prononçant le redressement ou la liquidation,</w:t>
      </w:r>
    </w:p>
    <w:p w14:paraId="3AB6936C" w14:textId="00E74DE2" w:rsidR="00E511A6" w:rsidRPr="00450C94" w:rsidRDefault="00E511A6" w:rsidP="00450C94">
      <w:pPr>
        <w:pStyle w:val="Standard1"/>
        <w:widowControl w:val="0"/>
        <w:numPr>
          <w:ilvl w:val="0"/>
          <w:numId w:val="32"/>
        </w:numPr>
        <w:tabs>
          <w:tab w:val="clear" w:pos="927"/>
        </w:tabs>
        <w:spacing w:before="120"/>
        <w:ind w:left="426"/>
        <w:rPr>
          <w:rFonts w:ascii="Open Sans" w:hAnsi="Open Sans" w:cs="Open Sans"/>
          <w:sz w:val="20"/>
        </w:rPr>
      </w:pPr>
      <w:r w:rsidRPr="00450C94">
        <w:rPr>
          <w:rFonts w:ascii="Open Sans" w:hAnsi="Open Sans" w:cs="Open Sans"/>
          <w:sz w:val="20"/>
        </w:rPr>
        <w:t xml:space="preserve">en cas de liquidation amiable du </w:t>
      </w:r>
      <w:r w:rsidR="00880F34" w:rsidRPr="00450C94">
        <w:rPr>
          <w:rFonts w:ascii="Open Sans" w:hAnsi="Open Sans" w:cs="Open Sans"/>
          <w:sz w:val="20"/>
        </w:rPr>
        <w:t>Titulaire</w:t>
      </w:r>
      <w:r w:rsidRPr="00450C94">
        <w:rPr>
          <w:rFonts w:ascii="Open Sans" w:hAnsi="Open Sans" w:cs="Open Sans"/>
          <w:sz w:val="20"/>
        </w:rPr>
        <w:t xml:space="preserve"> sans reprise de l’activité par un tiers,</w:t>
      </w:r>
    </w:p>
    <w:p w14:paraId="094275D9" w14:textId="51E5777B" w:rsidR="00E511A6" w:rsidRPr="00450C94" w:rsidRDefault="00E511A6" w:rsidP="00450C94">
      <w:pPr>
        <w:pStyle w:val="Standard1"/>
        <w:widowControl w:val="0"/>
        <w:numPr>
          <w:ilvl w:val="0"/>
          <w:numId w:val="32"/>
        </w:numPr>
        <w:tabs>
          <w:tab w:val="clear" w:pos="927"/>
        </w:tabs>
        <w:spacing w:before="120"/>
        <w:ind w:left="426"/>
        <w:rPr>
          <w:rFonts w:ascii="Open Sans" w:hAnsi="Open Sans" w:cs="Open Sans"/>
          <w:sz w:val="20"/>
        </w:rPr>
      </w:pPr>
      <w:r w:rsidRPr="00450C94">
        <w:rPr>
          <w:rFonts w:ascii="Open Sans" w:hAnsi="Open Sans" w:cs="Open Sans"/>
          <w:sz w:val="20"/>
        </w:rPr>
        <w:t xml:space="preserve">en cas de non-correction par le </w:t>
      </w:r>
      <w:r w:rsidR="00880F34" w:rsidRPr="00450C94">
        <w:rPr>
          <w:rFonts w:ascii="Open Sans" w:hAnsi="Open Sans" w:cs="Open Sans"/>
          <w:sz w:val="20"/>
        </w:rPr>
        <w:t>Titulaire</w:t>
      </w:r>
      <w:r w:rsidRPr="00450C94">
        <w:rPr>
          <w:rFonts w:ascii="Open Sans" w:hAnsi="Open Sans" w:cs="Open Sans"/>
          <w:sz w:val="20"/>
        </w:rPr>
        <w:t xml:space="preserve"> d’une anomalie bloquante c</w:t>
      </w:r>
      <w:r w:rsidR="00420DA7" w:rsidRPr="00450C94">
        <w:rPr>
          <w:rFonts w:ascii="Open Sans" w:hAnsi="Open Sans" w:cs="Open Sans"/>
          <w:sz w:val="20"/>
        </w:rPr>
        <w:t>o</w:t>
      </w:r>
      <w:r w:rsidRPr="00450C94">
        <w:rPr>
          <w:rFonts w:ascii="Open Sans" w:hAnsi="Open Sans" w:cs="Open Sans"/>
          <w:sz w:val="20"/>
        </w:rPr>
        <w:t>ncernant les logiciels intégrant les codes sources, et en cas d’absence de solution de contournement dabs un délai de trois mois calendaires suivant sa notification.</w:t>
      </w:r>
    </w:p>
    <w:p w14:paraId="55AFB09D" w14:textId="6BA34549" w:rsidR="00E511A6" w:rsidRPr="00450C94" w:rsidRDefault="00BB1A95" w:rsidP="00450C94">
      <w:pPr>
        <w:pStyle w:val="Standard1"/>
        <w:widowControl w:val="0"/>
        <w:numPr>
          <w:ilvl w:val="0"/>
          <w:numId w:val="32"/>
        </w:numPr>
        <w:tabs>
          <w:tab w:val="clear" w:pos="927"/>
        </w:tabs>
        <w:spacing w:before="120"/>
        <w:ind w:left="426"/>
        <w:rPr>
          <w:rFonts w:ascii="Open Sans" w:hAnsi="Open Sans" w:cs="Open Sans"/>
          <w:sz w:val="20"/>
        </w:rPr>
      </w:pPr>
      <w:r w:rsidRPr="00450C94">
        <w:rPr>
          <w:rFonts w:ascii="Open Sans" w:hAnsi="Open Sans" w:cs="Open Sans"/>
          <w:sz w:val="20"/>
        </w:rPr>
        <w:t>e</w:t>
      </w:r>
      <w:r w:rsidR="00E511A6" w:rsidRPr="00450C94">
        <w:rPr>
          <w:rFonts w:ascii="Open Sans" w:hAnsi="Open Sans" w:cs="Open Sans"/>
          <w:sz w:val="20"/>
        </w:rPr>
        <w:t xml:space="preserve">n cas d’arrêt des prestations de maintenance du logiciel </w:t>
      </w:r>
      <w:r w:rsidR="00506E40" w:rsidRPr="00450C94">
        <w:rPr>
          <w:rFonts w:ascii="Open Sans" w:hAnsi="Open Sans" w:cs="Open Sans"/>
          <w:sz w:val="20"/>
        </w:rPr>
        <w:t>P</w:t>
      </w:r>
      <w:r w:rsidR="00BC6630" w:rsidRPr="00450C94">
        <w:rPr>
          <w:rFonts w:ascii="Open Sans" w:hAnsi="Open Sans" w:cs="Open Sans"/>
          <w:sz w:val="20"/>
        </w:rPr>
        <w:t>rogesa</w:t>
      </w:r>
      <w:r w:rsidR="00506E40" w:rsidRPr="00450C94">
        <w:rPr>
          <w:rFonts w:ascii="Open Sans" w:hAnsi="Open Sans" w:cs="Open Sans"/>
          <w:sz w:val="20"/>
        </w:rPr>
        <w:t xml:space="preserve"> II</w:t>
      </w:r>
      <w:r w:rsidR="00BC6630" w:rsidRPr="00450C94">
        <w:rPr>
          <w:rFonts w:ascii="Open Sans" w:hAnsi="Open Sans" w:cs="Open Sans"/>
          <w:sz w:val="20"/>
        </w:rPr>
        <w:t xml:space="preserve"> </w:t>
      </w:r>
      <w:r w:rsidR="00E511A6" w:rsidRPr="00450C94">
        <w:rPr>
          <w:rFonts w:ascii="Open Sans" w:hAnsi="Open Sans" w:cs="Open Sans"/>
          <w:sz w:val="20"/>
        </w:rPr>
        <w:t xml:space="preserve">notifiée par le </w:t>
      </w:r>
      <w:r w:rsidR="00880F34" w:rsidRPr="00450C94">
        <w:rPr>
          <w:rFonts w:ascii="Open Sans" w:hAnsi="Open Sans" w:cs="Open Sans"/>
          <w:sz w:val="20"/>
        </w:rPr>
        <w:t>Titulaire</w:t>
      </w:r>
      <w:r w:rsidR="00E511A6" w:rsidRPr="00450C94">
        <w:rPr>
          <w:rFonts w:ascii="Open Sans" w:hAnsi="Open Sans" w:cs="Open Sans"/>
          <w:sz w:val="20"/>
        </w:rPr>
        <w:t>.</w:t>
      </w:r>
    </w:p>
    <w:p w14:paraId="50176C5F" w14:textId="77777777" w:rsidR="00E511A6" w:rsidRPr="00D82212" w:rsidRDefault="00E511A6" w:rsidP="003A29F8">
      <w:pPr>
        <w:overflowPunct w:val="0"/>
        <w:autoSpaceDE w:val="0"/>
        <w:autoSpaceDN w:val="0"/>
        <w:adjustRightInd w:val="0"/>
        <w:textAlignment w:val="baseline"/>
        <w:rPr>
          <w:rFonts w:cs="Arial"/>
        </w:rPr>
      </w:pPr>
    </w:p>
    <w:p w14:paraId="2DA56396" w14:textId="04CB93EE" w:rsidR="00E511A6" w:rsidRPr="00D82212" w:rsidRDefault="00E511A6" w:rsidP="003A29F8">
      <w:pPr>
        <w:overflowPunct w:val="0"/>
        <w:autoSpaceDE w:val="0"/>
        <w:autoSpaceDN w:val="0"/>
        <w:adjustRightInd w:val="0"/>
        <w:textAlignment w:val="baseline"/>
        <w:rPr>
          <w:rFonts w:cs="Arial"/>
        </w:rPr>
      </w:pPr>
      <w:r w:rsidRPr="00D82212">
        <w:rPr>
          <w:rFonts w:cs="Arial"/>
        </w:rPr>
        <w:t xml:space="preserve">Dans ces seuls cas, le </w:t>
      </w:r>
      <w:r w:rsidR="00880F34">
        <w:rPr>
          <w:rFonts w:cs="Arial"/>
        </w:rPr>
        <w:t>Titulaire</w:t>
      </w:r>
      <w:r w:rsidRPr="00D82212">
        <w:rPr>
          <w:rFonts w:cs="Arial"/>
        </w:rPr>
        <w:t xml:space="preserve"> concède à l’AP-HP un droit exclusif d’utilisation, de copie et de modification des codes sources à seule fin de réaliser la maintenance </w:t>
      </w:r>
      <w:r w:rsidR="008A71E0" w:rsidRPr="00D82212">
        <w:rPr>
          <w:rFonts w:cs="Arial"/>
        </w:rPr>
        <w:t xml:space="preserve">de </w:t>
      </w:r>
      <w:r w:rsidR="0017586E">
        <w:rPr>
          <w:rFonts w:cs="Arial"/>
        </w:rPr>
        <w:t>P</w:t>
      </w:r>
      <w:r w:rsidR="00BC6630">
        <w:rPr>
          <w:rFonts w:cs="Arial"/>
        </w:rPr>
        <w:t>rogesa II</w:t>
      </w:r>
      <w:r w:rsidR="008A71E0" w:rsidRPr="00D82212">
        <w:rPr>
          <w:rFonts w:cs="Arial"/>
        </w:rPr>
        <w:t>.</w:t>
      </w:r>
    </w:p>
    <w:p w14:paraId="0A054225" w14:textId="0E4404EA" w:rsidR="002C7E52" w:rsidRDefault="002C7E52" w:rsidP="003A29F8">
      <w:pPr>
        <w:rPr>
          <w:rFonts w:cs="Open Sans"/>
          <w:color w:val="auto"/>
          <w:sz w:val="18"/>
          <w:szCs w:val="18"/>
        </w:rPr>
      </w:pPr>
    </w:p>
    <w:p w14:paraId="06C73360" w14:textId="6B75C9B5" w:rsidR="002C7E52" w:rsidRPr="00D82212" w:rsidRDefault="002C7E52" w:rsidP="00A4467D">
      <w:pPr>
        <w:pStyle w:val="Titre2"/>
      </w:pPr>
      <w:bookmarkStart w:id="674" w:name="_Toc53131437"/>
      <w:bookmarkStart w:id="675" w:name="_Toc194067180"/>
      <w:r w:rsidRPr="00D82212">
        <w:t>PENALITES - RESILIATION</w:t>
      </w:r>
      <w:bookmarkEnd w:id="674"/>
      <w:bookmarkEnd w:id="675"/>
    </w:p>
    <w:p w14:paraId="0750FB09" w14:textId="77777777" w:rsidR="0028162B" w:rsidRPr="00D82212" w:rsidRDefault="0028162B" w:rsidP="003A29F8">
      <w:pPr>
        <w:ind w:left="709"/>
        <w:rPr>
          <w:rFonts w:cs="Arial"/>
          <w:sz w:val="22"/>
          <w:szCs w:val="22"/>
        </w:rPr>
      </w:pPr>
    </w:p>
    <w:p w14:paraId="6B402079" w14:textId="4A4124C7" w:rsidR="002C7E52" w:rsidRPr="00D82212" w:rsidRDefault="002C7E52" w:rsidP="005E2FFB">
      <w:pPr>
        <w:pStyle w:val="Titre3"/>
      </w:pPr>
      <w:bookmarkStart w:id="676" w:name="_Toc53131438"/>
      <w:bookmarkStart w:id="677" w:name="_Toc194067181"/>
      <w:r w:rsidRPr="00D82212">
        <w:t>1</w:t>
      </w:r>
      <w:r w:rsidR="00EE4A43" w:rsidRPr="00D82212">
        <w:t>1</w:t>
      </w:r>
      <w:r w:rsidRPr="00D82212">
        <w:t>.1- Généralités</w:t>
      </w:r>
      <w:bookmarkEnd w:id="676"/>
      <w:bookmarkEnd w:id="677"/>
    </w:p>
    <w:p w14:paraId="162AC130" w14:textId="77777777" w:rsidR="002C7E52" w:rsidRPr="00D82212" w:rsidRDefault="002C7E52" w:rsidP="003A29F8">
      <w:pPr>
        <w:rPr>
          <w:rFonts w:ascii="Century Gothic" w:hAnsi="Century Gothic"/>
          <w:sz w:val="16"/>
          <w:szCs w:val="16"/>
        </w:rPr>
      </w:pPr>
    </w:p>
    <w:p w14:paraId="01421267" w14:textId="34D19DF2" w:rsidR="002C7E52" w:rsidRPr="00187CEB" w:rsidRDefault="002C7E52" w:rsidP="003A29F8">
      <w:pPr>
        <w:rPr>
          <w:rFonts w:cs="Arial"/>
          <w:b/>
          <w:bCs/>
          <w:color w:val="000000" w:themeColor="text1"/>
        </w:rPr>
      </w:pPr>
      <w:r w:rsidRPr="00D82212">
        <w:rPr>
          <w:rFonts w:cs="Arial"/>
        </w:rPr>
        <w:t>Par dérogation à l’article 14.1 du CCAG-TIC, les pénalités et leur taux sont ceux fixés ci-dessous. Elles ne pourront excéder 30% du prix de la prestation commandée.</w:t>
      </w:r>
    </w:p>
    <w:p w14:paraId="5EC8A33A" w14:textId="77777777" w:rsidR="002C7E52" w:rsidRPr="00D82212" w:rsidRDefault="002C7E52" w:rsidP="003A29F8">
      <w:pPr>
        <w:rPr>
          <w:rFonts w:cs="Arial"/>
        </w:rPr>
      </w:pPr>
    </w:p>
    <w:p w14:paraId="522ACF8C" w14:textId="77777777" w:rsidR="002C7E52" w:rsidRPr="00D82212" w:rsidRDefault="002C7E52" w:rsidP="003A29F8">
      <w:pPr>
        <w:rPr>
          <w:rFonts w:cs="Arial"/>
        </w:rPr>
      </w:pPr>
      <w:r w:rsidRPr="00D82212">
        <w:rPr>
          <w:rFonts w:cs="Arial"/>
        </w:rPr>
        <w:t>Si le retard dans la fourniture et/ou l’exécution de prestations était imputable à l’AP-HP ou à un cas de force majeure, le délai global d’exécution serait automatiquement prolongé d’une durée égale à ce retard.</w:t>
      </w:r>
    </w:p>
    <w:p w14:paraId="4F690D3E" w14:textId="77777777" w:rsidR="002C7E52" w:rsidRPr="00D82212" w:rsidRDefault="002C7E52" w:rsidP="003A29F8">
      <w:pPr>
        <w:rPr>
          <w:rFonts w:cs="Arial"/>
        </w:rPr>
      </w:pPr>
    </w:p>
    <w:p w14:paraId="0C2DE622" w14:textId="508BD7B7" w:rsidR="002C7E52" w:rsidRPr="00D82212" w:rsidRDefault="002C7E52" w:rsidP="003A29F8">
      <w:pPr>
        <w:rPr>
          <w:rFonts w:cs="Arial"/>
        </w:rPr>
      </w:pPr>
      <w:r w:rsidRPr="00D82212">
        <w:rPr>
          <w:rFonts w:cs="Arial"/>
        </w:rPr>
        <w:t xml:space="preserve">Le </w:t>
      </w:r>
      <w:r w:rsidR="00880F34">
        <w:rPr>
          <w:rFonts w:cs="Arial"/>
        </w:rPr>
        <w:t>Titulaire</w:t>
      </w:r>
      <w:r w:rsidRPr="00D82212">
        <w:rPr>
          <w:rFonts w:cs="Arial"/>
        </w:rPr>
        <w:t xml:space="preserve"> reste intégralement redevable de la prestation dont la non réalisation a donné lieu à l’application de ladite pénalité et ne saurait se considérer comme libéré de son obligation du fait du paiement de ladite pénalité.</w:t>
      </w:r>
    </w:p>
    <w:p w14:paraId="57E25B53" w14:textId="77777777" w:rsidR="002C7E52" w:rsidRPr="00D82212" w:rsidRDefault="002C7E52" w:rsidP="003A29F8">
      <w:pPr>
        <w:rPr>
          <w:rFonts w:cs="Arial"/>
        </w:rPr>
      </w:pPr>
    </w:p>
    <w:p w14:paraId="21D6691A" w14:textId="59E43E98" w:rsidR="002C7E52" w:rsidRPr="00D82212" w:rsidRDefault="002C7E52" w:rsidP="003A29F8">
      <w:pPr>
        <w:rPr>
          <w:rFonts w:cs="Arial"/>
        </w:rPr>
      </w:pPr>
      <w:r w:rsidRPr="00D82212">
        <w:rPr>
          <w:rFonts w:cs="Arial"/>
        </w:rPr>
        <w:t xml:space="preserve">Le recouvrement des montants cumulés des pénalités s’opère par un décompte fait sur tout montant dû au </w:t>
      </w:r>
      <w:r w:rsidR="00880F34">
        <w:rPr>
          <w:rFonts w:cs="Arial"/>
        </w:rPr>
        <w:t>Titulaire</w:t>
      </w:r>
      <w:r w:rsidRPr="00D82212">
        <w:rPr>
          <w:rFonts w:cs="Arial"/>
        </w:rPr>
        <w:t xml:space="preserve"> au titre du présent marché, réglé à terme échu par l’AP-HP. L’AP-HP peut également recouvrer les pénalités par l’émission d’un titre de recettes dans l’éventualité où il ne reste aucune prestation à facturer.</w:t>
      </w:r>
    </w:p>
    <w:p w14:paraId="398ADE24" w14:textId="77777777" w:rsidR="002C7E52" w:rsidRPr="00D82212" w:rsidRDefault="002C7E52" w:rsidP="003A29F8">
      <w:pPr>
        <w:rPr>
          <w:rFonts w:cs="Arial"/>
        </w:rPr>
      </w:pPr>
    </w:p>
    <w:p w14:paraId="1F78E0CC" w14:textId="77777777" w:rsidR="002C7E52" w:rsidRPr="00D82212" w:rsidRDefault="002C7E52" w:rsidP="003A29F8">
      <w:pPr>
        <w:rPr>
          <w:rFonts w:cs="Arial"/>
        </w:rPr>
      </w:pPr>
      <w:r w:rsidRPr="00D82212">
        <w:rPr>
          <w:rFonts w:cs="Arial"/>
        </w:rPr>
        <w:t>Les pénalités ne sont pas assujetties à la taxe sur la valeur ajoutée.</w:t>
      </w:r>
    </w:p>
    <w:p w14:paraId="7B54C427" w14:textId="77777777" w:rsidR="002C7E52" w:rsidRPr="00D82212" w:rsidRDefault="002C7E52" w:rsidP="003A29F8">
      <w:pPr>
        <w:rPr>
          <w:rFonts w:cs="Arial"/>
        </w:rPr>
      </w:pPr>
    </w:p>
    <w:p w14:paraId="7DF60865" w14:textId="72418B34" w:rsidR="002C7E52" w:rsidRPr="00D82212" w:rsidRDefault="002C7E52" w:rsidP="003A29F8">
      <w:pPr>
        <w:pStyle w:val="BodyText21"/>
        <w:tabs>
          <w:tab w:val="clear" w:pos="426"/>
        </w:tabs>
        <w:ind w:left="0" w:firstLine="0"/>
        <w:rPr>
          <w:rFonts w:ascii="Open Sans" w:hAnsi="Open Sans" w:cs="Open Sans"/>
          <w:sz w:val="20"/>
        </w:rPr>
      </w:pPr>
      <w:r w:rsidRPr="00D82212">
        <w:rPr>
          <w:rFonts w:ascii="Open Sans" w:hAnsi="Open Sans" w:cs="Open Sans"/>
          <w:sz w:val="20"/>
        </w:rPr>
        <w:t xml:space="preserve">Les pénalités sont recouvrées par décompte opéré sur toute facture émise par le </w:t>
      </w:r>
      <w:r w:rsidR="00880F34">
        <w:rPr>
          <w:rFonts w:ascii="Open Sans" w:hAnsi="Open Sans" w:cs="Open Sans"/>
          <w:sz w:val="20"/>
        </w:rPr>
        <w:t>Titulaire</w:t>
      </w:r>
      <w:r w:rsidRPr="00D82212">
        <w:rPr>
          <w:rFonts w:ascii="Open Sans" w:hAnsi="Open Sans" w:cs="Open Sans"/>
          <w:sz w:val="20"/>
        </w:rPr>
        <w:t xml:space="preserve"> au titre du présent marché ou, à défaut, par la notification au </w:t>
      </w:r>
      <w:r w:rsidR="00880F34">
        <w:rPr>
          <w:rFonts w:ascii="Open Sans" w:hAnsi="Open Sans" w:cs="Open Sans"/>
          <w:sz w:val="20"/>
        </w:rPr>
        <w:t>Titulaire</w:t>
      </w:r>
      <w:r w:rsidRPr="00D82212">
        <w:rPr>
          <w:rFonts w:ascii="Open Sans" w:hAnsi="Open Sans" w:cs="Open Sans"/>
          <w:sz w:val="20"/>
        </w:rPr>
        <w:t xml:space="preserve"> d’un titre de recette.</w:t>
      </w:r>
    </w:p>
    <w:p w14:paraId="62AD1130" w14:textId="77777777" w:rsidR="002C7E52" w:rsidRPr="00D82212" w:rsidRDefault="002C7E52" w:rsidP="003A29F8">
      <w:pPr>
        <w:rPr>
          <w:rFonts w:cs="Arial"/>
        </w:rPr>
      </w:pPr>
    </w:p>
    <w:p w14:paraId="24793A14" w14:textId="3E0CC196" w:rsidR="002C7E52" w:rsidRPr="00D82212" w:rsidRDefault="002C7E52" w:rsidP="003A29F8">
      <w:pPr>
        <w:ind w:right="-142"/>
        <w:rPr>
          <w:rFonts w:cs="Arial"/>
        </w:rPr>
      </w:pPr>
      <w:r w:rsidRPr="00D82212">
        <w:rPr>
          <w:rFonts w:cs="Arial"/>
        </w:rPr>
        <w:t>En dérogation de l’article 14.1.3 du CCAG-TIC, la possibilité d’être exonéré</w:t>
      </w:r>
      <w:r w:rsidR="0028162B" w:rsidRPr="00D82212">
        <w:rPr>
          <w:rFonts w:cs="Arial"/>
        </w:rPr>
        <w:t xml:space="preserve"> de pénalités inférieures à 300 </w:t>
      </w:r>
      <w:r w:rsidR="003B5E81">
        <w:rPr>
          <w:rFonts w:cs="Arial"/>
        </w:rPr>
        <w:t>euros</w:t>
      </w:r>
      <w:r w:rsidRPr="00D82212">
        <w:rPr>
          <w:rFonts w:cs="Arial"/>
        </w:rPr>
        <w:t xml:space="preserve"> est inapplicable.</w:t>
      </w:r>
    </w:p>
    <w:p w14:paraId="462F51DA" w14:textId="7406148D" w:rsidR="0028162B" w:rsidRPr="00D82212" w:rsidRDefault="0028162B" w:rsidP="003A29F8">
      <w:pPr>
        <w:jc w:val="left"/>
        <w:rPr>
          <w:rFonts w:cs="Arial"/>
          <w:sz w:val="22"/>
          <w:szCs w:val="22"/>
        </w:rPr>
      </w:pPr>
    </w:p>
    <w:p w14:paraId="20640285" w14:textId="11C4F3A7" w:rsidR="002C7E52" w:rsidRPr="00D82212" w:rsidRDefault="002C7E52" w:rsidP="005E2FFB">
      <w:pPr>
        <w:pStyle w:val="Titre3"/>
      </w:pPr>
      <w:bookmarkStart w:id="678" w:name="_Toc53131439"/>
      <w:bookmarkStart w:id="679" w:name="_Toc194067182"/>
      <w:r w:rsidRPr="00D82212">
        <w:t>1</w:t>
      </w:r>
      <w:r w:rsidR="00EE4A43" w:rsidRPr="00D82212">
        <w:t>1</w:t>
      </w:r>
      <w:r w:rsidRPr="00D82212">
        <w:t>.2- Pénalités pour retard dans la livraison de la solution logicielle ou dans l’exécution d’une commande</w:t>
      </w:r>
      <w:bookmarkEnd w:id="678"/>
      <w:bookmarkEnd w:id="679"/>
    </w:p>
    <w:p w14:paraId="37C1787E" w14:textId="77777777" w:rsidR="002C7E52" w:rsidRPr="00D82212" w:rsidRDefault="002C7E52" w:rsidP="003A29F8">
      <w:pPr>
        <w:ind w:left="709"/>
        <w:rPr>
          <w:rFonts w:cs="Arial"/>
          <w:sz w:val="22"/>
          <w:szCs w:val="22"/>
        </w:rPr>
      </w:pPr>
    </w:p>
    <w:p w14:paraId="14383AE4" w14:textId="35C856FB" w:rsidR="002C7E52" w:rsidRPr="00D82212" w:rsidRDefault="002C7E52" w:rsidP="003A29F8">
      <w:pPr>
        <w:pStyle w:val="Normal2"/>
        <w:ind w:left="0"/>
        <w:rPr>
          <w:rFonts w:cs="Arial"/>
          <w:i w:val="0"/>
          <w:color w:val="auto"/>
        </w:rPr>
      </w:pPr>
      <w:r w:rsidRPr="00D82212">
        <w:rPr>
          <w:rFonts w:cs="Arial"/>
          <w:i w:val="0"/>
          <w:color w:val="auto"/>
        </w:rPr>
        <w:t>En cas de retard dans :</w:t>
      </w:r>
    </w:p>
    <w:p w14:paraId="61BDB6F8" w14:textId="77777777" w:rsidR="0028162B" w:rsidRPr="00D82212" w:rsidRDefault="0028162B" w:rsidP="003A29F8">
      <w:pPr>
        <w:pStyle w:val="Normal2"/>
        <w:ind w:left="0"/>
        <w:rPr>
          <w:rFonts w:cs="Arial"/>
          <w:i w:val="0"/>
          <w:color w:val="auto"/>
        </w:rPr>
      </w:pPr>
    </w:p>
    <w:p w14:paraId="4C37EA62" w14:textId="558A8FD4" w:rsidR="002C7E52" w:rsidRPr="00D82212" w:rsidRDefault="002C7E52" w:rsidP="00386747">
      <w:pPr>
        <w:pStyle w:val="Normal2"/>
        <w:numPr>
          <w:ilvl w:val="0"/>
          <w:numId w:val="42"/>
        </w:numPr>
        <w:ind w:left="567"/>
        <w:rPr>
          <w:rFonts w:cs="Arial"/>
          <w:i w:val="0"/>
          <w:color w:val="auto"/>
        </w:rPr>
      </w:pPr>
      <w:r w:rsidRPr="00D82212">
        <w:rPr>
          <w:rFonts w:cs="Arial"/>
          <w:i w:val="0"/>
          <w:color w:val="auto"/>
        </w:rPr>
        <w:t xml:space="preserve">la livraison de la solution logicielle au regard des délais spécifiés au cadre de réponse technique du </w:t>
      </w:r>
      <w:r w:rsidR="00880F34">
        <w:rPr>
          <w:rFonts w:cs="Arial"/>
          <w:i w:val="0"/>
          <w:color w:val="auto"/>
        </w:rPr>
        <w:t>Titulaire</w:t>
      </w:r>
    </w:p>
    <w:p w14:paraId="298A3803" w14:textId="77777777" w:rsidR="0028162B" w:rsidRPr="00D82212" w:rsidRDefault="0028162B" w:rsidP="003A29F8">
      <w:pPr>
        <w:pStyle w:val="Normal2"/>
        <w:ind w:left="207"/>
        <w:rPr>
          <w:rFonts w:cs="Arial"/>
          <w:i w:val="0"/>
          <w:color w:val="auto"/>
          <w:sz w:val="12"/>
          <w:szCs w:val="12"/>
        </w:rPr>
      </w:pPr>
    </w:p>
    <w:p w14:paraId="18279C3A" w14:textId="3FFDB2B0" w:rsidR="002C7E52" w:rsidRPr="00D82212" w:rsidRDefault="002C7E52" w:rsidP="00386747">
      <w:pPr>
        <w:pStyle w:val="Normal2"/>
        <w:numPr>
          <w:ilvl w:val="0"/>
          <w:numId w:val="42"/>
        </w:numPr>
        <w:ind w:left="567"/>
        <w:rPr>
          <w:rFonts w:cs="Arial"/>
          <w:i w:val="0"/>
          <w:color w:val="auto"/>
        </w:rPr>
      </w:pPr>
      <w:r w:rsidRPr="00D82212">
        <w:rPr>
          <w:rFonts w:cs="Arial"/>
          <w:i w:val="0"/>
          <w:color w:val="auto"/>
        </w:rPr>
        <w:t xml:space="preserve">ou dans l’exécution d’une commande apprécié au regard des délais spécifiés dans le bon de commande adressé au </w:t>
      </w:r>
      <w:r w:rsidR="00880F34">
        <w:rPr>
          <w:rFonts w:cs="Arial"/>
          <w:i w:val="0"/>
          <w:color w:val="auto"/>
        </w:rPr>
        <w:t>Titulaire</w:t>
      </w:r>
      <w:r w:rsidRPr="00D82212">
        <w:rPr>
          <w:rFonts w:cs="Arial"/>
          <w:i w:val="0"/>
          <w:color w:val="auto"/>
        </w:rPr>
        <w:t xml:space="preserve">, </w:t>
      </w:r>
    </w:p>
    <w:p w14:paraId="42A122C1" w14:textId="77777777" w:rsidR="002C7E52" w:rsidRPr="00D82212" w:rsidRDefault="002C7E52" w:rsidP="003A29F8">
      <w:pPr>
        <w:pStyle w:val="Normal2"/>
        <w:rPr>
          <w:rFonts w:cs="Arial"/>
          <w:i w:val="0"/>
          <w:color w:val="auto"/>
        </w:rPr>
      </w:pPr>
    </w:p>
    <w:p w14:paraId="3ABF1D1B" w14:textId="6A5E4EDD" w:rsidR="002C7E52" w:rsidRPr="00D82212" w:rsidRDefault="002C7E52" w:rsidP="003A29F8">
      <w:pPr>
        <w:pStyle w:val="Normal2"/>
        <w:rPr>
          <w:rFonts w:cs="Arial"/>
          <w:color w:val="auto"/>
        </w:rPr>
      </w:pPr>
      <w:r w:rsidRPr="00D82212">
        <w:rPr>
          <w:rFonts w:cs="Arial"/>
          <w:i w:val="0"/>
          <w:color w:val="auto"/>
        </w:rPr>
        <w:t xml:space="preserve">Le </w:t>
      </w:r>
      <w:r w:rsidR="00880F34">
        <w:rPr>
          <w:rFonts w:cs="Arial"/>
          <w:i w:val="0"/>
          <w:color w:val="auto"/>
        </w:rPr>
        <w:t>Titulaire</w:t>
      </w:r>
      <w:r w:rsidRPr="00D82212">
        <w:rPr>
          <w:rFonts w:cs="Arial"/>
          <w:i w:val="0"/>
          <w:color w:val="auto"/>
        </w:rPr>
        <w:t xml:space="preserve"> encourt des pénalités calculées par application de la formule suivante</w:t>
      </w:r>
      <w:r w:rsidRPr="00D82212">
        <w:rPr>
          <w:rFonts w:cs="Arial"/>
          <w:color w:val="auto"/>
        </w:rPr>
        <w:t> :</w:t>
      </w:r>
    </w:p>
    <w:p w14:paraId="50CC6A3A" w14:textId="77777777" w:rsidR="002C7E52" w:rsidRPr="00D82212" w:rsidRDefault="002C7E52" w:rsidP="003A29F8">
      <w:pPr>
        <w:pStyle w:val="Normal2"/>
        <w:rPr>
          <w:rFonts w:cs="Arial"/>
          <w:color w:val="auto"/>
        </w:rPr>
      </w:pPr>
    </w:p>
    <w:p w14:paraId="4D140F9B" w14:textId="77777777" w:rsidR="002C7E52" w:rsidRPr="00D82212" w:rsidRDefault="002C7E52" w:rsidP="003A29F8">
      <w:pPr>
        <w:pStyle w:val="Normal2"/>
        <w:rPr>
          <w:rFonts w:cs="Arial"/>
          <w:b/>
          <w:i w:val="0"/>
          <w:color w:val="auto"/>
        </w:rPr>
      </w:pPr>
      <w:r w:rsidRPr="00D82212">
        <w:rPr>
          <w:rFonts w:cs="Arial"/>
          <w:b/>
          <w:i w:val="0"/>
          <w:color w:val="auto"/>
        </w:rPr>
        <w:t>P = (V x R) / D</w:t>
      </w:r>
    </w:p>
    <w:p w14:paraId="15A793AA" w14:textId="77777777" w:rsidR="002C7E52" w:rsidRPr="00D82212" w:rsidRDefault="002C7E52" w:rsidP="003A29F8">
      <w:pPr>
        <w:pStyle w:val="Normal2"/>
        <w:rPr>
          <w:rFonts w:cs="Arial"/>
          <w:i w:val="0"/>
        </w:rPr>
      </w:pPr>
    </w:p>
    <w:p w14:paraId="58D898E1" w14:textId="13CE448C" w:rsidR="002C7E52" w:rsidRPr="00D82212" w:rsidRDefault="002C7E52" w:rsidP="003A29F8">
      <w:pPr>
        <w:pStyle w:val="Normal2"/>
        <w:rPr>
          <w:rFonts w:cs="Arial"/>
          <w:i w:val="0"/>
          <w:color w:val="auto"/>
        </w:rPr>
      </w:pPr>
      <w:r w:rsidRPr="00D82212">
        <w:rPr>
          <w:rFonts w:cs="Arial"/>
          <w:i w:val="0"/>
          <w:color w:val="auto"/>
        </w:rPr>
        <w:t>Dans laquelle :</w:t>
      </w:r>
    </w:p>
    <w:p w14:paraId="086DCB74" w14:textId="77777777" w:rsidR="002C7E52" w:rsidRPr="00D82212" w:rsidRDefault="002C7E52" w:rsidP="003A29F8">
      <w:pPr>
        <w:pStyle w:val="Normal2"/>
        <w:rPr>
          <w:rFonts w:cs="Arial"/>
          <w:i w:val="0"/>
          <w:color w:val="auto"/>
          <w:sz w:val="12"/>
          <w:szCs w:val="12"/>
        </w:rPr>
      </w:pPr>
    </w:p>
    <w:p w14:paraId="7722E134" w14:textId="196E9594" w:rsidR="002C7E52" w:rsidRPr="00D82212" w:rsidRDefault="002C7E52" w:rsidP="00386747">
      <w:pPr>
        <w:pStyle w:val="Normal2"/>
        <w:numPr>
          <w:ilvl w:val="0"/>
          <w:numId w:val="42"/>
        </w:numPr>
        <w:ind w:left="567"/>
        <w:rPr>
          <w:rFonts w:cs="Arial"/>
          <w:i w:val="0"/>
          <w:color w:val="auto"/>
        </w:rPr>
      </w:pPr>
      <w:r w:rsidRPr="00D82212">
        <w:rPr>
          <w:rFonts w:cs="Arial"/>
          <w:b/>
          <w:i w:val="0"/>
          <w:color w:val="auto"/>
        </w:rPr>
        <w:t>P</w:t>
      </w:r>
      <w:r w:rsidRPr="00D82212">
        <w:rPr>
          <w:rFonts w:cs="Arial"/>
          <w:i w:val="0"/>
          <w:color w:val="auto"/>
        </w:rPr>
        <w:t xml:space="preserve"> correspond au montant des pénalités</w:t>
      </w:r>
    </w:p>
    <w:p w14:paraId="10266D59" w14:textId="426D1EF0" w:rsidR="002C7E52" w:rsidRPr="00D82212" w:rsidRDefault="002C7E52" w:rsidP="00386747">
      <w:pPr>
        <w:pStyle w:val="Normal2"/>
        <w:numPr>
          <w:ilvl w:val="0"/>
          <w:numId w:val="42"/>
        </w:numPr>
        <w:ind w:left="567"/>
        <w:rPr>
          <w:rFonts w:cs="Arial"/>
          <w:i w:val="0"/>
          <w:color w:val="auto"/>
        </w:rPr>
      </w:pPr>
      <w:r w:rsidRPr="00D82212">
        <w:rPr>
          <w:rFonts w:cs="Arial"/>
          <w:b/>
          <w:i w:val="0"/>
          <w:color w:val="auto"/>
        </w:rPr>
        <w:t>V</w:t>
      </w:r>
      <w:r w:rsidRPr="00D82212">
        <w:rPr>
          <w:rFonts w:cs="Arial"/>
          <w:i w:val="0"/>
          <w:color w:val="auto"/>
        </w:rPr>
        <w:t xml:space="preserve"> correspond au montant TTC de la commande</w:t>
      </w:r>
    </w:p>
    <w:p w14:paraId="2D3DA0B6" w14:textId="6F48C4A9" w:rsidR="002C7E52" w:rsidRPr="00D82212" w:rsidRDefault="002C7E52" w:rsidP="00386747">
      <w:pPr>
        <w:pStyle w:val="Normal2"/>
        <w:numPr>
          <w:ilvl w:val="0"/>
          <w:numId w:val="42"/>
        </w:numPr>
        <w:ind w:left="567"/>
        <w:rPr>
          <w:rFonts w:cs="Arial"/>
          <w:i w:val="0"/>
          <w:color w:val="auto"/>
        </w:rPr>
      </w:pPr>
      <w:r w:rsidRPr="00D82212">
        <w:rPr>
          <w:rFonts w:cs="Arial"/>
          <w:b/>
          <w:i w:val="0"/>
          <w:color w:val="auto"/>
        </w:rPr>
        <w:t>R</w:t>
      </w:r>
      <w:r w:rsidRPr="00D82212">
        <w:rPr>
          <w:rFonts w:cs="Arial"/>
          <w:i w:val="0"/>
          <w:color w:val="auto"/>
        </w:rPr>
        <w:t xml:space="preserve"> correspond au nombre de jours calendaires de retard</w:t>
      </w:r>
    </w:p>
    <w:p w14:paraId="304B347E" w14:textId="7BFB8A32" w:rsidR="002C7E52" w:rsidRPr="00D82212" w:rsidRDefault="002C7E52" w:rsidP="00386747">
      <w:pPr>
        <w:pStyle w:val="Normal2"/>
        <w:numPr>
          <w:ilvl w:val="0"/>
          <w:numId w:val="42"/>
        </w:numPr>
        <w:ind w:left="567"/>
        <w:rPr>
          <w:rFonts w:cs="Arial"/>
          <w:b/>
          <w:bCs/>
          <w:iCs/>
          <w:color w:val="auto"/>
        </w:rPr>
      </w:pPr>
      <w:r w:rsidRPr="00D82212">
        <w:rPr>
          <w:rFonts w:cs="Arial"/>
          <w:b/>
          <w:i w:val="0"/>
          <w:color w:val="auto"/>
        </w:rPr>
        <w:t>D</w:t>
      </w:r>
      <w:r w:rsidRPr="00D82212">
        <w:rPr>
          <w:rFonts w:cs="Arial"/>
          <w:i w:val="0"/>
          <w:color w:val="auto"/>
        </w:rPr>
        <w:t xml:space="preserve"> = </w:t>
      </w:r>
      <w:r w:rsidR="00D135D3">
        <w:rPr>
          <w:rFonts w:cs="Arial"/>
          <w:b/>
          <w:i w:val="0"/>
          <w:color w:val="auto"/>
        </w:rPr>
        <w:t>100</w:t>
      </w:r>
      <w:r w:rsidR="009C7ED6">
        <w:rPr>
          <w:rFonts w:cs="Arial"/>
          <w:i w:val="0"/>
          <w:color w:val="auto"/>
        </w:rPr>
        <w:t xml:space="preserve"> </w:t>
      </w:r>
      <w:r w:rsidRPr="00D82212">
        <w:rPr>
          <w:rFonts w:cs="Arial"/>
          <w:i w:val="0"/>
          <w:color w:val="auto"/>
        </w:rPr>
        <w:t xml:space="preserve">pour la fourniture et la mise en œuvre d’une solution logicielle et </w:t>
      </w:r>
      <w:r w:rsidRPr="00D82212">
        <w:rPr>
          <w:rFonts w:cs="Arial"/>
          <w:b/>
          <w:i w:val="0"/>
          <w:color w:val="auto"/>
        </w:rPr>
        <w:t>100</w:t>
      </w:r>
      <w:r w:rsidRPr="00D82212">
        <w:rPr>
          <w:rFonts w:cs="Arial"/>
          <w:i w:val="0"/>
          <w:color w:val="auto"/>
        </w:rPr>
        <w:t xml:space="preserve"> pour toute autre commande.</w:t>
      </w:r>
    </w:p>
    <w:p w14:paraId="066E0076" w14:textId="77777777" w:rsidR="00AB6B67" w:rsidRPr="00187CEB" w:rsidRDefault="00AB6B67" w:rsidP="003A29F8">
      <w:pPr>
        <w:pStyle w:val="Normal2"/>
        <w:rPr>
          <w:rFonts w:cs="Arial"/>
          <w:b/>
          <w:bCs/>
          <w:iCs/>
          <w:color w:val="000000" w:themeColor="text1"/>
        </w:rPr>
      </w:pPr>
    </w:p>
    <w:p w14:paraId="67D75BF7" w14:textId="3BBFBF58" w:rsidR="002C7E52" w:rsidRPr="00D82212" w:rsidRDefault="002C7E52" w:rsidP="005E2FFB">
      <w:pPr>
        <w:pStyle w:val="Titre3"/>
      </w:pPr>
      <w:bookmarkStart w:id="680" w:name="_Toc53131440"/>
      <w:bookmarkStart w:id="681" w:name="_Toc194067183"/>
      <w:r w:rsidRPr="00D82212">
        <w:t>1</w:t>
      </w:r>
      <w:r w:rsidR="00EE4A43" w:rsidRPr="00D82212">
        <w:t>1</w:t>
      </w:r>
      <w:r w:rsidRPr="00D82212">
        <w:t>.3- Pénalités pour indisponibilité</w:t>
      </w:r>
      <w:bookmarkEnd w:id="680"/>
      <w:bookmarkEnd w:id="681"/>
    </w:p>
    <w:p w14:paraId="4BEFF45D" w14:textId="77777777" w:rsidR="002C7E52" w:rsidRPr="00D82212" w:rsidRDefault="002C7E52" w:rsidP="003A29F8">
      <w:pPr>
        <w:pStyle w:val="Normal2"/>
        <w:ind w:left="720"/>
        <w:rPr>
          <w:rFonts w:cs="Open Sans"/>
          <w:b/>
          <w:i w:val="0"/>
          <w:color w:val="auto"/>
          <w:sz w:val="18"/>
          <w:szCs w:val="18"/>
        </w:rPr>
      </w:pPr>
    </w:p>
    <w:p w14:paraId="4F7E6143" w14:textId="2D28D5E8" w:rsidR="002C7E52" w:rsidRPr="00D82212" w:rsidRDefault="002C7E52" w:rsidP="003A29F8">
      <w:pPr>
        <w:pStyle w:val="Normal2"/>
        <w:rPr>
          <w:rFonts w:cs="Arial"/>
          <w:bCs/>
          <w:i w:val="0"/>
          <w:color w:val="auto"/>
        </w:rPr>
      </w:pPr>
      <w:r w:rsidRPr="00D82212">
        <w:rPr>
          <w:rFonts w:cs="Arial"/>
          <w:bCs/>
          <w:i w:val="0"/>
          <w:color w:val="auto"/>
        </w:rPr>
        <w:t xml:space="preserve">En cas d’indisponibilité du </w:t>
      </w:r>
      <w:r w:rsidR="00D048E0">
        <w:rPr>
          <w:rFonts w:cs="Arial"/>
          <w:bCs/>
          <w:i w:val="0"/>
          <w:color w:val="auto"/>
        </w:rPr>
        <w:t>logiciel</w:t>
      </w:r>
      <w:r w:rsidRPr="00D82212">
        <w:rPr>
          <w:rFonts w:cs="Arial"/>
          <w:bCs/>
          <w:i w:val="0"/>
          <w:color w:val="auto"/>
        </w:rPr>
        <w:t>, les pénalités s’appliquent en fonction de l’indisponibilité conformément aux dispositions de l’article 14.2 du CCAG TIC.</w:t>
      </w:r>
    </w:p>
    <w:p w14:paraId="6E057F89" w14:textId="77777777" w:rsidR="002C7E52" w:rsidRPr="00D82212" w:rsidRDefault="002C7E52" w:rsidP="003A29F8">
      <w:pPr>
        <w:rPr>
          <w:rFonts w:ascii="Century Gothic" w:hAnsi="Century Gothic"/>
          <w:sz w:val="22"/>
        </w:rPr>
      </w:pPr>
    </w:p>
    <w:p w14:paraId="63FAAE44" w14:textId="3E8B8386" w:rsidR="002C7E52" w:rsidRPr="00D82212" w:rsidRDefault="002C7E52" w:rsidP="005E2FFB">
      <w:pPr>
        <w:pStyle w:val="Titre3"/>
      </w:pPr>
      <w:bookmarkStart w:id="682" w:name="_Toc53131441"/>
      <w:bookmarkStart w:id="683" w:name="_Toc194067184"/>
      <w:r w:rsidRPr="00D82212">
        <w:t>1</w:t>
      </w:r>
      <w:r w:rsidR="00EE4A43" w:rsidRPr="00D82212">
        <w:t>1</w:t>
      </w:r>
      <w:r w:rsidRPr="00D82212">
        <w:t>.4- Pénalités applicables au titre des prestations de maintenance corrective</w:t>
      </w:r>
      <w:bookmarkEnd w:id="682"/>
      <w:bookmarkEnd w:id="683"/>
    </w:p>
    <w:p w14:paraId="22FC5E84" w14:textId="77A6088E" w:rsidR="002C7E52" w:rsidRPr="00D82212" w:rsidRDefault="002C7E52" w:rsidP="003A29F8">
      <w:pPr>
        <w:rPr>
          <w:rFonts w:ascii="Century Gothic" w:hAnsi="Century Gothic"/>
          <w:sz w:val="22"/>
        </w:rPr>
      </w:pPr>
    </w:p>
    <w:p w14:paraId="37A32812" w14:textId="77777777" w:rsidR="0028162B" w:rsidRPr="00D82212" w:rsidRDefault="0028162B" w:rsidP="003A29F8">
      <w:pPr>
        <w:rPr>
          <w:rFonts w:ascii="Century Gothic" w:hAnsi="Century Gothic"/>
          <w:sz w:val="22"/>
        </w:rPr>
      </w:pPr>
    </w:p>
    <w:p w14:paraId="46C2B270" w14:textId="31951206" w:rsidR="002C7E52" w:rsidRPr="00D82212" w:rsidRDefault="002C7E52" w:rsidP="005F4048">
      <w:pPr>
        <w:pStyle w:val="Titre5"/>
      </w:pPr>
      <w:r w:rsidRPr="00D82212">
        <w:t>1</w:t>
      </w:r>
      <w:r w:rsidR="00EE4A43" w:rsidRPr="00D82212">
        <w:t>1</w:t>
      </w:r>
      <w:r w:rsidRPr="00D82212">
        <w:t>.4.1. Pénalités pour retard d’intervention</w:t>
      </w:r>
    </w:p>
    <w:p w14:paraId="36444D47" w14:textId="77777777" w:rsidR="002C7E52" w:rsidRPr="00D82212" w:rsidRDefault="002C7E52" w:rsidP="003A29F8">
      <w:pPr>
        <w:rPr>
          <w:rFonts w:ascii="Century Gothic" w:hAnsi="Century Gothic"/>
          <w:sz w:val="22"/>
        </w:rPr>
      </w:pPr>
    </w:p>
    <w:p w14:paraId="7555676B" w14:textId="7231E043" w:rsidR="002C7E52" w:rsidRPr="00D82212" w:rsidRDefault="002C7E52" w:rsidP="003A29F8">
      <w:pPr>
        <w:spacing w:after="60"/>
        <w:rPr>
          <w:rFonts w:cs="Arial"/>
        </w:rPr>
      </w:pPr>
      <w:r w:rsidRPr="00D82212">
        <w:rPr>
          <w:rFonts w:cs="Arial"/>
        </w:rPr>
        <w:t xml:space="preserve">En cas de retard d’intervention au regard des délais impartis aux services du </w:t>
      </w:r>
      <w:r w:rsidR="00880F34">
        <w:rPr>
          <w:rFonts w:cs="Arial"/>
        </w:rPr>
        <w:t>Titulaire</w:t>
      </w:r>
      <w:r w:rsidRPr="00D82212">
        <w:rPr>
          <w:rFonts w:cs="Arial"/>
        </w:rPr>
        <w:t xml:space="preserve"> mentionnés dans l’article « </w:t>
      </w:r>
      <w:r w:rsidR="00DD7AAC" w:rsidRPr="00D82212">
        <w:rPr>
          <w:rFonts w:cs="Arial"/>
        </w:rPr>
        <w:t>6.1.8</w:t>
      </w:r>
      <w:r w:rsidRPr="00D82212">
        <w:rPr>
          <w:rFonts w:cs="Arial"/>
        </w:rPr>
        <w:t xml:space="preserve"> – Délais d’intervention et plage de couverture » </w:t>
      </w:r>
      <w:r w:rsidR="00DD7AAC" w:rsidRPr="00D82212">
        <w:rPr>
          <w:rFonts w:cs="Arial"/>
        </w:rPr>
        <w:t>du présent Cahier des C</w:t>
      </w:r>
      <w:r w:rsidR="00372D1C" w:rsidRPr="00D82212">
        <w:rPr>
          <w:rFonts w:cs="Arial"/>
        </w:rPr>
        <w:t>lauses</w:t>
      </w:r>
      <w:r w:rsidR="00DD7AAC" w:rsidRPr="00D82212">
        <w:rPr>
          <w:rFonts w:cs="Arial"/>
        </w:rPr>
        <w:t xml:space="preserve"> Particulières</w:t>
      </w:r>
      <w:r w:rsidRPr="00D82212">
        <w:rPr>
          <w:rFonts w:cs="Arial"/>
        </w:rPr>
        <w:t xml:space="preserve">, le </w:t>
      </w:r>
      <w:r w:rsidR="00880F34">
        <w:rPr>
          <w:rFonts w:cs="Arial"/>
        </w:rPr>
        <w:t>Titulaire</w:t>
      </w:r>
      <w:r w:rsidRPr="00D82212">
        <w:rPr>
          <w:rFonts w:cs="Arial"/>
        </w:rPr>
        <w:t xml:space="preserve"> encourt,</w:t>
      </w:r>
      <w:r w:rsidR="0077470A" w:rsidRPr="00D82212">
        <w:rPr>
          <w:rFonts w:cs="Arial"/>
        </w:rPr>
        <w:t xml:space="preserve"> </w:t>
      </w:r>
      <w:r w:rsidRPr="00D82212">
        <w:rPr>
          <w:rFonts w:cs="Arial"/>
        </w:rPr>
        <w:t>une pénalité</w:t>
      </w:r>
      <w:r w:rsidR="009173F1" w:rsidRPr="00D82212">
        <w:rPr>
          <w:rFonts w:cs="Arial"/>
        </w:rPr>
        <w:t> :</w:t>
      </w:r>
      <w:r w:rsidRPr="00D82212">
        <w:rPr>
          <w:rFonts w:cs="Arial"/>
        </w:rPr>
        <w:t xml:space="preserve"> </w:t>
      </w:r>
    </w:p>
    <w:p w14:paraId="5527D786" w14:textId="77777777" w:rsidR="009173F1" w:rsidRPr="00D82212" w:rsidRDefault="009173F1" w:rsidP="003A29F8">
      <w:pPr>
        <w:spacing w:after="60"/>
        <w:rPr>
          <w:rFonts w:cs="Arial"/>
        </w:rPr>
      </w:pPr>
    </w:p>
    <w:p w14:paraId="6517881A" w14:textId="587C1BB0" w:rsidR="009173F1" w:rsidRPr="00D82212" w:rsidRDefault="009173F1" w:rsidP="00386747">
      <w:pPr>
        <w:pStyle w:val="Normal2"/>
        <w:numPr>
          <w:ilvl w:val="0"/>
          <w:numId w:val="35"/>
        </w:numPr>
        <w:rPr>
          <w:rFonts w:cs="Arial"/>
          <w:i w:val="0"/>
          <w:color w:val="auto"/>
        </w:rPr>
      </w:pPr>
      <w:r w:rsidRPr="00D82212">
        <w:rPr>
          <w:rFonts w:cs="Arial"/>
          <w:i w:val="0"/>
          <w:color w:val="auto"/>
        </w:rPr>
        <w:t xml:space="preserve">Dans le cas d’erreur ou d’une anomalie </w:t>
      </w:r>
      <w:r w:rsidR="009C7ED6" w:rsidRPr="00D135D3">
        <w:rPr>
          <w:rFonts w:cs="Arial"/>
          <w:i w:val="0"/>
          <w:color w:val="auto"/>
        </w:rPr>
        <w:t xml:space="preserve">critique ou </w:t>
      </w:r>
      <w:r w:rsidRPr="00D135D3">
        <w:rPr>
          <w:rFonts w:cs="Arial"/>
          <w:i w:val="0"/>
          <w:color w:val="auto"/>
        </w:rPr>
        <w:t>bloquante</w:t>
      </w:r>
      <w:r w:rsidRPr="00D82212">
        <w:rPr>
          <w:rFonts w:cs="Arial"/>
          <w:i w:val="0"/>
          <w:color w:val="auto"/>
        </w:rPr>
        <w:t xml:space="preserve">, au-delà du délai de résolution, toute heure ouvre droit </w:t>
      </w:r>
      <w:r w:rsidRPr="0027772C">
        <w:rPr>
          <w:rFonts w:cs="Arial"/>
          <w:i w:val="0"/>
          <w:color w:val="auto"/>
        </w:rPr>
        <w:t xml:space="preserve">à </w:t>
      </w:r>
      <w:r w:rsidR="0077470A" w:rsidRPr="0027772C">
        <w:rPr>
          <w:rFonts w:cs="Arial"/>
          <w:i w:val="0"/>
          <w:color w:val="auto"/>
        </w:rPr>
        <w:t>100 euros par heure</w:t>
      </w:r>
      <w:r w:rsidR="0077470A" w:rsidRPr="00D82212">
        <w:rPr>
          <w:rFonts w:cs="Arial"/>
          <w:i w:val="0"/>
          <w:color w:val="auto"/>
        </w:rPr>
        <w:t xml:space="preserve"> de retard,</w:t>
      </w:r>
    </w:p>
    <w:p w14:paraId="686D70C6" w14:textId="6FA51B52" w:rsidR="002C7E52" w:rsidRPr="00D82212" w:rsidRDefault="002C7E52" w:rsidP="003A29F8">
      <w:pPr>
        <w:pStyle w:val="Normal2"/>
        <w:ind w:left="505"/>
        <w:rPr>
          <w:rFonts w:cs="Arial"/>
          <w:i w:val="0"/>
          <w:color w:val="auto"/>
        </w:rPr>
      </w:pPr>
    </w:p>
    <w:p w14:paraId="34CB205B" w14:textId="574CC7B4" w:rsidR="009173F1" w:rsidRPr="0027772C" w:rsidRDefault="009173F1" w:rsidP="00386747">
      <w:pPr>
        <w:pStyle w:val="Normal2"/>
        <w:numPr>
          <w:ilvl w:val="0"/>
          <w:numId w:val="35"/>
        </w:numPr>
        <w:rPr>
          <w:rFonts w:cs="Arial"/>
          <w:i w:val="0"/>
          <w:color w:val="auto"/>
        </w:rPr>
      </w:pPr>
      <w:r w:rsidRPr="0027772C">
        <w:rPr>
          <w:rFonts w:cs="Arial"/>
          <w:i w:val="0"/>
          <w:color w:val="auto"/>
        </w:rPr>
        <w:t>Dans le cas d’erreur ou d’une anomalie majeure, au-delà du délai d’intervention :</w:t>
      </w:r>
    </w:p>
    <w:p w14:paraId="498C5457" w14:textId="4268427A" w:rsidR="002C7E52" w:rsidRPr="0027772C" w:rsidRDefault="002C7E52" w:rsidP="00386747">
      <w:pPr>
        <w:pStyle w:val="Normal2"/>
        <w:numPr>
          <w:ilvl w:val="0"/>
          <w:numId w:val="36"/>
        </w:numPr>
        <w:rPr>
          <w:rFonts w:cs="Arial"/>
          <w:i w:val="0"/>
          <w:color w:val="auto"/>
        </w:rPr>
      </w:pPr>
      <w:r w:rsidRPr="0027772C">
        <w:rPr>
          <w:rFonts w:cs="Arial"/>
          <w:i w:val="0"/>
          <w:color w:val="auto"/>
        </w:rPr>
        <w:t>100 euros par retard constaté, si le retard est inférieur à 2 jours ;</w:t>
      </w:r>
    </w:p>
    <w:p w14:paraId="278C637A" w14:textId="77777777" w:rsidR="002C7E52" w:rsidRPr="0027772C" w:rsidRDefault="002C7E52" w:rsidP="00386747">
      <w:pPr>
        <w:pStyle w:val="Normal2"/>
        <w:numPr>
          <w:ilvl w:val="0"/>
          <w:numId w:val="36"/>
        </w:numPr>
        <w:rPr>
          <w:rFonts w:cs="Arial"/>
          <w:i w:val="0"/>
          <w:color w:val="auto"/>
        </w:rPr>
      </w:pPr>
      <w:r w:rsidRPr="0027772C">
        <w:rPr>
          <w:rFonts w:cs="Arial"/>
          <w:i w:val="0"/>
          <w:color w:val="auto"/>
        </w:rPr>
        <w:t>250 euros par retard constaté, si le retard est supérieur à 2 jours et inférieur à 4 jours ;</w:t>
      </w:r>
    </w:p>
    <w:p w14:paraId="4FD0F8F1" w14:textId="4434C42E" w:rsidR="002C7E52" w:rsidRPr="0027772C" w:rsidRDefault="002C7E52" w:rsidP="00386747">
      <w:pPr>
        <w:pStyle w:val="Normal2"/>
        <w:numPr>
          <w:ilvl w:val="0"/>
          <w:numId w:val="36"/>
        </w:numPr>
        <w:rPr>
          <w:rFonts w:cs="Arial"/>
          <w:i w:val="0"/>
          <w:color w:val="auto"/>
        </w:rPr>
      </w:pPr>
      <w:r w:rsidRPr="0027772C">
        <w:rPr>
          <w:rFonts w:cs="Arial"/>
          <w:i w:val="0"/>
          <w:color w:val="auto"/>
        </w:rPr>
        <w:t>500 euros par retard constaté, si le retard est supérieur à 4 jours</w:t>
      </w:r>
      <w:r w:rsidR="00BB1A95" w:rsidRPr="0027772C">
        <w:rPr>
          <w:rFonts w:cs="Arial"/>
          <w:i w:val="0"/>
          <w:color w:val="auto"/>
        </w:rPr>
        <w:t>.</w:t>
      </w:r>
    </w:p>
    <w:p w14:paraId="1EEB032E" w14:textId="77777777" w:rsidR="002C7E52" w:rsidRPr="00D82212" w:rsidRDefault="002C7E52" w:rsidP="003A29F8">
      <w:pPr>
        <w:pStyle w:val="Normal2"/>
        <w:ind w:left="0"/>
        <w:rPr>
          <w:rFonts w:cs="Arial"/>
          <w:i w:val="0"/>
          <w:color w:val="auto"/>
        </w:rPr>
      </w:pPr>
    </w:p>
    <w:p w14:paraId="38E5B615" w14:textId="7906ADEE" w:rsidR="002C7E52" w:rsidRPr="00D82212" w:rsidRDefault="002C7E52" w:rsidP="003A29F8">
      <w:pPr>
        <w:spacing w:after="60"/>
        <w:rPr>
          <w:rFonts w:cs="Arial"/>
        </w:rPr>
      </w:pPr>
      <w:r w:rsidRPr="00D82212">
        <w:rPr>
          <w:rFonts w:cs="Arial"/>
        </w:rPr>
        <w:t xml:space="preserve">En cas de retard compté supérieur à une semaine, le </w:t>
      </w:r>
      <w:r w:rsidR="00880F34">
        <w:rPr>
          <w:rFonts w:cs="Arial"/>
        </w:rPr>
        <w:t>Titulaire</w:t>
      </w:r>
      <w:r w:rsidRPr="00D82212">
        <w:rPr>
          <w:rFonts w:cs="Arial"/>
        </w:rPr>
        <w:t xml:space="preserve"> encourt, en sus, une pénalité d’un montant de :</w:t>
      </w:r>
    </w:p>
    <w:p w14:paraId="5F870A36" w14:textId="1B033F54" w:rsidR="002C7E52" w:rsidRPr="00D82212" w:rsidRDefault="002C7E52" w:rsidP="00386747">
      <w:pPr>
        <w:pStyle w:val="Paragraphedeliste"/>
        <w:numPr>
          <w:ilvl w:val="0"/>
          <w:numId w:val="37"/>
        </w:numPr>
        <w:overflowPunct w:val="0"/>
        <w:autoSpaceDE w:val="0"/>
        <w:autoSpaceDN w:val="0"/>
        <w:adjustRightInd w:val="0"/>
        <w:spacing w:after="60"/>
        <w:textAlignment w:val="baseline"/>
        <w:rPr>
          <w:rFonts w:cs="Arial"/>
        </w:rPr>
      </w:pPr>
      <w:r w:rsidRPr="00D82212">
        <w:rPr>
          <w:rFonts w:cs="Arial"/>
        </w:rPr>
        <w:t>1000 euros par jour de retard, pour une anomalie bloquante ;</w:t>
      </w:r>
    </w:p>
    <w:p w14:paraId="5A9F9780" w14:textId="53BA563E" w:rsidR="002C7E52" w:rsidRPr="00D82212" w:rsidRDefault="002C7E52" w:rsidP="00386747">
      <w:pPr>
        <w:pStyle w:val="Paragraphedeliste"/>
        <w:numPr>
          <w:ilvl w:val="0"/>
          <w:numId w:val="37"/>
        </w:numPr>
        <w:overflowPunct w:val="0"/>
        <w:autoSpaceDE w:val="0"/>
        <w:autoSpaceDN w:val="0"/>
        <w:adjustRightInd w:val="0"/>
        <w:textAlignment w:val="baseline"/>
        <w:rPr>
          <w:rFonts w:cs="Arial"/>
        </w:rPr>
      </w:pPr>
      <w:r w:rsidRPr="00D82212">
        <w:rPr>
          <w:rFonts w:cs="Arial"/>
        </w:rPr>
        <w:t>500 euros par jour de retard, pour une anomalie majeure.</w:t>
      </w:r>
    </w:p>
    <w:p w14:paraId="3783FA31" w14:textId="77777777" w:rsidR="002C7E52" w:rsidRPr="00D82212" w:rsidRDefault="002C7E52" w:rsidP="003A29F8">
      <w:pPr>
        <w:rPr>
          <w:rFonts w:cs="Arial"/>
          <w:sz w:val="12"/>
          <w:szCs w:val="12"/>
        </w:rPr>
      </w:pPr>
    </w:p>
    <w:p w14:paraId="5D220AD5" w14:textId="77777777" w:rsidR="002C7E52" w:rsidRPr="00D82212" w:rsidRDefault="002C7E52" w:rsidP="003A29F8">
      <w:pPr>
        <w:rPr>
          <w:rFonts w:cs="Arial"/>
        </w:rPr>
      </w:pPr>
      <w:r w:rsidRPr="00D82212">
        <w:rPr>
          <w:rFonts w:cs="Arial"/>
        </w:rPr>
        <w:t>Dans ce cas, il n’est pas tenu compte, dans le calcul de cette seconde pénalité, du jour au cours duquel l’intervention devait contractuellement débuter ainsi que des deux (2) jours suivants.</w:t>
      </w:r>
    </w:p>
    <w:p w14:paraId="0FA31F6B" w14:textId="77777777" w:rsidR="00AB6B67" w:rsidRPr="00D82212" w:rsidRDefault="00AB6B67" w:rsidP="003A29F8">
      <w:pPr>
        <w:rPr>
          <w:rFonts w:cs="Arial"/>
          <w:sz w:val="12"/>
          <w:szCs w:val="12"/>
        </w:rPr>
      </w:pPr>
    </w:p>
    <w:p w14:paraId="57FD3224" w14:textId="23F1D5C8" w:rsidR="002C7E52" w:rsidRPr="00D82212" w:rsidRDefault="002C7E52" w:rsidP="003A29F8">
      <w:pPr>
        <w:rPr>
          <w:rFonts w:cs="Arial"/>
        </w:rPr>
      </w:pPr>
      <w:r w:rsidRPr="00D82212">
        <w:rPr>
          <w:rFonts w:cs="Arial"/>
        </w:rPr>
        <w:t>Le retard est compté en jours ouvrés.</w:t>
      </w:r>
    </w:p>
    <w:p w14:paraId="27798158" w14:textId="77777777" w:rsidR="002C7E52" w:rsidRPr="00D82212" w:rsidRDefault="002C7E52" w:rsidP="003A29F8">
      <w:pPr>
        <w:rPr>
          <w:rFonts w:cs="Arial"/>
          <w:sz w:val="12"/>
          <w:szCs w:val="12"/>
        </w:rPr>
      </w:pPr>
    </w:p>
    <w:p w14:paraId="66A36819" w14:textId="222533CB" w:rsidR="002C7E52" w:rsidRDefault="002C7E52" w:rsidP="003A29F8">
      <w:pPr>
        <w:rPr>
          <w:rFonts w:cs="Arial"/>
        </w:rPr>
      </w:pPr>
      <w:r w:rsidRPr="00D82212">
        <w:rPr>
          <w:rFonts w:cs="Arial"/>
        </w:rPr>
        <w:lastRenderedPageBreak/>
        <w:t>Si plusieurs retards sont constatés le même jour mais pour des interventions connexes ou ayant pour objet la même anomalie, la pénalité ne peut être appliquée qu’une fois.</w:t>
      </w:r>
    </w:p>
    <w:p w14:paraId="0840C612" w14:textId="77777777" w:rsidR="004F0104" w:rsidRPr="00D82212" w:rsidRDefault="004F0104" w:rsidP="003A29F8">
      <w:pPr>
        <w:rPr>
          <w:rFonts w:ascii="Century Gothic" w:hAnsi="Century Gothic"/>
        </w:rPr>
      </w:pPr>
    </w:p>
    <w:p w14:paraId="2663025E" w14:textId="63013D93" w:rsidR="002C7E52" w:rsidRPr="00D82212" w:rsidRDefault="002C7E52" w:rsidP="005F4048">
      <w:pPr>
        <w:pStyle w:val="Titre5"/>
      </w:pPr>
      <w:r w:rsidRPr="00D82212">
        <w:t>1</w:t>
      </w:r>
      <w:r w:rsidR="00EE4A43" w:rsidRPr="00D82212">
        <w:t>1</w:t>
      </w:r>
      <w:r w:rsidRPr="00D82212">
        <w:t>.4.2. Pénalités pour retard dans la mise en place d’une correction ou d’une solution de contournement</w:t>
      </w:r>
    </w:p>
    <w:p w14:paraId="3F5EA5B8" w14:textId="77777777" w:rsidR="002C7E52" w:rsidRPr="00D82212" w:rsidRDefault="002C7E52" w:rsidP="003A29F8">
      <w:pPr>
        <w:rPr>
          <w:rFonts w:cs="Open Sans"/>
          <w:sz w:val="18"/>
          <w:szCs w:val="18"/>
        </w:rPr>
      </w:pPr>
    </w:p>
    <w:p w14:paraId="2D0847F4" w14:textId="0B65038E" w:rsidR="002C7E52" w:rsidRPr="00D82212" w:rsidRDefault="002C7E52" w:rsidP="003A29F8">
      <w:pPr>
        <w:spacing w:after="60"/>
        <w:rPr>
          <w:rFonts w:cs="Arial"/>
        </w:rPr>
      </w:pPr>
      <w:r w:rsidRPr="00D82212">
        <w:rPr>
          <w:rFonts w:cs="Arial"/>
        </w:rPr>
        <w:t>En cas de retard dans la mise en place d’une correction ou d’une solution de contournement au regard des délais mentionnés dans l’article « </w:t>
      </w:r>
      <w:r w:rsidR="00372D1C" w:rsidRPr="00D82212">
        <w:rPr>
          <w:rFonts w:cs="Arial"/>
        </w:rPr>
        <w:t>6</w:t>
      </w:r>
      <w:r w:rsidRPr="00D82212">
        <w:rPr>
          <w:rFonts w:cs="Arial"/>
        </w:rPr>
        <w:t>.1.</w:t>
      </w:r>
      <w:r w:rsidR="00A56910">
        <w:rPr>
          <w:rFonts w:cs="Arial"/>
        </w:rPr>
        <w:t>7</w:t>
      </w:r>
      <w:r w:rsidRPr="00D82212">
        <w:rPr>
          <w:rFonts w:cs="Arial"/>
        </w:rPr>
        <w:t xml:space="preserve"> – Délais d’intervention</w:t>
      </w:r>
      <w:r w:rsidR="00A56910">
        <w:rPr>
          <w:rFonts w:cs="Arial"/>
        </w:rPr>
        <w:t>,</w:t>
      </w:r>
      <w:r w:rsidRPr="00D82212">
        <w:rPr>
          <w:rFonts w:cs="Arial"/>
        </w:rPr>
        <w:t xml:space="preserve"> </w:t>
      </w:r>
      <w:r w:rsidR="00A56910">
        <w:rPr>
          <w:rFonts w:cs="Arial"/>
        </w:rPr>
        <w:t xml:space="preserve">de résolution </w:t>
      </w:r>
      <w:r w:rsidRPr="00D82212">
        <w:rPr>
          <w:rFonts w:cs="Arial"/>
        </w:rPr>
        <w:t xml:space="preserve">et plage de couverture » dans le Cahier des Clauses Particulières, le </w:t>
      </w:r>
      <w:r w:rsidR="00880F34">
        <w:rPr>
          <w:rFonts w:cs="Arial"/>
        </w:rPr>
        <w:t>Titulaire</w:t>
      </w:r>
      <w:r w:rsidRPr="00D82212">
        <w:rPr>
          <w:rFonts w:cs="Arial"/>
        </w:rPr>
        <w:t xml:space="preserve"> encourt une pénalité de :</w:t>
      </w:r>
    </w:p>
    <w:p w14:paraId="222D47EA" w14:textId="77777777" w:rsidR="00A56910" w:rsidRDefault="002C7E52" w:rsidP="003A29F8">
      <w:pPr>
        <w:pStyle w:val="Normal2"/>
        <w:numPr>
          <w:ilvl w:val="0"/>
          <w:numId w:val="9"/>
        </w:numPr>
        <w:rPr>
          <w:rFonts w:cs="Arial"/>
          <w:i w:val="0"/>
          <w:color w:val="auto"/>
        </w:rPr>
      </w:pPr>
      <w:r w:rsidRPr="00D82212">
        <w:rPr>
          <w:rFonts w:cs="Arial"/>
          <w:i w:val="0"/>
          <w:color w:val="auto"/>
        </w:rPr>
        <w:t xml:space="preserve">400 euros par jour de retard, si l’anomalie entraîne l’arrêt complet du service </w:t>
      </w:r>
    </w:p>
    <w:p w14:paraId="31BD39C0" w14:textId="6B692D93" w:rsidR="002C7E52" w:rsidRPr="00A56910" w:rsidRDefault="002C7E52" w:rsidP="00A56910">
      <w:pPr>
        <w:pStyle w:val="Normal2"/>
        <w:ind w:left="505"/>
        <w:rPr>
          <w:rFonts w:cs="Arial"/>
          <w:i w:val="0"/>
          <w:color w:val="auto"/>
        </w:rPr>
      </w:pPr>
      <w:commentRangeStart w:id="684"/>
      <w:commentRangeStart w:id="685"/>
      <w:r w:rsidRPr="00D82212">
        <w:rPr>
          <w:rFonts w:cs="Arial"/>
          <w:i w:val="0"/>
          <w:color w:val="auto"/>
        </w:rPr>
        <w:t>(</w:t>
      </w:r>
      <w:r w:rsidR="004F0104">
        <w:rPr>
          <w:rFonts w:ascii="Times New Roman" w:hAnsi="Times New Roman"/>
          <w:i w:val="0"/>
          <w:snapToGrid w:val="0"/>
          <w:w w:val="0"/>
          <w:sz w:val="0"/>
          <w:szCs w:val="0"/>
          <w:u w:color="000000"/>
          <w:bdr w:val="none" w:sz="0" w:space="0" w:color="000000"/>
          <w:shd w:val="clear" w:color="000000" w:fill="000000"/>
          <w:lang w:val="x-none" w:eastAsia="x-none" w:bidi="x-none"/>
        </w:rPr>
        <w:t>anomalie</w:t>
      </w:r>
      <w:ins w:id="686" w:author="FOUBERT Christelle" w:date="2025-03-27T14:55:00Z">
        <w:r w:rsidR="004F0104">
          <w:rPr>
            <w:rFonts w:cs="Arial"/>
            <w:i w:val="0"/>
            <w:color w:val="auto"/>
          </w:rPr>
          <w:t xml:space="preserve">anomalie </w:t>
        </w:r>
      </w:ins>
      <w:ins w:id="687" w:author="FOUBERT Christelle" w:date="2025-03-27T14:54:00Z">
        <w:r w:rsidR="004F0104">
          <w:rPr>
            <w:rFonts w:cs="Arial"/>
            <w:i w:val="0"/>
            <w:color w:val="auto"/>
          </w:rPr>
          <w:t>critique</w:t>
        </w:r>
      </w:ins>
      <w:ins w:id="688" w:author="FOUBERT Christelle" w:date="2025-03-27T14:55:00Z">
        <w:r w:rsidR="004F0104">
          <w:rPr>
            <w:rFonts w:cs="Arial"/>
            <w:i w:val="0"/>
            <w:color w:val="auto"/>
          </w:rPr>
          <w:t xml:space="preserve"> ou bloquante</w:t>
        </w:r>
      </w:ins>
      <w:r w:rsidRPr="00A56910">
        <w:rPr>
          <w:rFonts w:cs="Arial"/>
          <w:i w:val="0"/>
          <w:color w:val="auto"/>
        </w:rPr>
        <w:t>) ;</w:t>
      </w:r>
      <w:commentRangeEnd w:id="684"/>
      <w:r w:rsidR="00374EF5">
        <w:rPr>
          <w:rStyle w:val="Marquedecommentaire"/>
          <w:i w:val="0"/>
        </w:rPr>
        <w:commentReference w:id="684"/>
      </w:r>
      <w:commentRangeEnd w:id="685"/>
      <w:r w:rsidR="004F0104">
        <w:rPr>
          <w:rStyle w:val="Marquedecommentaire"/>
          <w:i w:val="0"/>
        </w:rPr>
        <w:commentReference w:id="685"/>
      </w:r>
    </w:p>
    <w:p w14:paraId="435D59FC" w14:textId="0A644DF4" w:rsidR="002C7E52" w:rsidRPr="00D82212" w:rsidRDefault="002C7E52" w:rsidP="003A29F8">
      <w:pPr>
        <w:pStyle w:val="Normal2"/>
        <w:numPr>
          <w:ilvl w:val="0"/>
          <w:numId w:val="9"/>
        </w:numPr>
        <w:rPr>
          <w:rFonts w:cs="Arial"/>
          <w:i w:val="0"/>
          <w:color w:val="auto"/>
        </w:rPr>
      </w:pPr>
      <w:r w:rsidRPr="00D82212">
        <w:rPr>
          <w:rFonts w:cs="Arial"/>
          <w:i w:val="0"/>
          <w:color w:val="auto"/>
        </w:rPr>
        <w:t>250 euros par jour de retard, si l’anomalie entraîne une dégradation importante du service (</w:t>
      </w:r>
      <w:commentRangeStart w:id="689"/>
      <w:del w:id="690" w:author="FOUBERT Christelle" w:date="2025-03-27T14:54:00Z">
        <w:r w:rsidRPr="00D82212" w:rsidDel="004F0104">
          <w:rPr>
            <w:rFonts w:cs="Arial"/>
            <w:i w:val="0"/>
            <w:color w:val="auto"/>
          </w:rPr>
          <w:delText>niveau de gravité 2</w:delText>
        </w:r>
      </w:del>
      <w:ins w:id="691" w:author="FOUBERT Christelle" w:date="2025-03-27T14:54:00Z">
        <w:r w:rsidR="004F0104">
          <w:rPr>
            <w:rFonts w:cs="Arial"/>
            <w:i w:val="0"/>
            <w:color w:val="auto"/>
          </w:rPr>
          <w:t xml:space="preserve">anomalie </w:t>
        </w:r>
      </w:ins>
      <w:ins w:id="692" w:author="FOUBERT Christelle" w:date="2025-03-27T14:55:00Z">
        <w:r w:rsidR="004F0104">
          <w:rPr>
            <w:rFonts w:cs="Arial"/>
            <w:i w:val="0"/>
            <w:color w:val="auto"/>
          </w:rPr>
          <w:t>majeure</w:t>
        </w:r>
      </w:ins>
      <w:r w:rsidRPr="00D82212">
        <w:rPr>
          <w:rFonts w:cs="Arial"/>
          <w:i w:val="0"/>
          <w:color w:val="auto"/>
        </w:rPr>
        <w:t>).</w:t>
      </w:r>
      <w:commentRangeEnd w:id="689"/>
      <w:r w:rsidR="00374EF5">
        <w:rPr>
          <w:rStyle w:val="Marquedecommentaire"/>
          <w:i w:val="0"/>
        </w:rPr>
        <w:commentReference w:id="689"/>
      </w:r>
    </w:p>
    <w:p w14:paraId="6F51ED37" w14:textId="77777777" w:rsidR="002C7E52" w:rsidRPr="00D82212" w:rsidRDefault="002C7E52" w:rsidP="003A29F8">
      <w:pPr>
        <w:pStyle w:val="Normal2"/>
        <w:rPr>
          <w:rFonts w:cs="Arial"/>
          <w:i w:val="0"/>
          <w:color w:val="auto"/>
          <w:sz w:val="12"/>
          <w:szCs w:val="12"/>
        </w:rPr>
      </w:pPr>
    </w:p>
    <w:p w14:paraId="35063A90" w14:textId="6667BD44" w:rsidR="002C7E52" w:rsidRPr="00D82212" w:rsidRDefault="002C7E52" w:rsidP="003A29F8">
      <w:pPr>
        <w:pStyle w:val="Normal2"/>
        <w:ind w:left="0"/>
        <w:rPr>
          <w:rFonts w:cs="Arial"/>
          <w:i w:val="0"/>
          <w:color w:val="auto"/>
        </w:rPr>
      </w:pPr>
      <w:r w:rsidRPr="00D82212">
        <w:rPr>
          <w:rFonts w:cs="Arial"/>
          <w:i w:val="0"/>
          <w:color w:val="auto"/>
        </w:rPr>
        <w:t xml:space="preserve">Ne sont décomptés dans le retard que les jours durant lesquels le </w:t>
      </w:r>
      <w:r w:rsidR="00880F34">
        <w:rPr>
          <w:rFonts w:cs="Arial"/>
          <w:i w:val="0"/>
          <w:color w:val="auto"/>
        </w:rPr>
        <w:t>Titulaire</w:t>
      </w:r>
      <w:r w:rsidRPr="00D82212">
        <w:rPr>
          <w:rFonts w:cs="Arial"/>
          <w:i w:val="0"/>
          <w:color w:val="auto"/>
        </w:rPr>
        <w:t xml:space="preserve"> est tenu d’intervenir en fonction de la plage horaire d’intervention qui lui a été assignée par l’AP-HP dans le bon de commande et/ou au sein des pièces du marché. </w:t>
      </w:r>
    </w:p>
    <w:p w14:paraId="4B016939" w14:textId="77777777" w:rsidR="002C7E52" w:rsidRPr="00D82212" w:rsidRDefault="002C7E52" w:rsidP="003A29F8">
      <w:pPr>
        <w:rPr>
          <w:rFonts w:cs="Arial"/>
          <w:sz w:val="12"/>
          <w:szCs w:val="12"/>
        </w:rPr>
      </w:pPr>
    </w:p>
    <w:p w14:paraId="102E916B" w14:textId="77777777" w:rsidR="002C7E52" w:rsidRPr="00D82212" w:rsidRDefault="002C7E52" w:rsidP="003A29F8">
      <w:pPr>
        <w:rPr>
          <w:rFonts w:cs="Arial"/>
        </w:rPr>
      </w:pPr>
      <w:r w:rsidRPr="00D82212">
        <w:rPr>
          <w:rFonts w:cs="Arial"/>
        </w:rPr>
        <w:t>Le retard est compté en jours ouvrés.</w:t>
      </w:r>
    </w:p>
    <w:p w14:paraId="658D63F3" w14:textId="77777777" w:rsidR="002C7E52" w:rsidRPr="00D82212" w:rsidRDefault="002C7E52" w:rsidP="003A29F8">
      <w:pPr>
        <w:rPr>
          <w:rFonts w:cs="Arial"/>
          <w:sz w:val="12"/>
          <w:szCs w:val="12"/>
        </w:rPr>
      </w:pPr>
    </w:p>
    <w:p w14:paraId="7C405650" w14:textId="615CF19F" w:rsidR="002C7E52" w:rsidRPr="00D82212" w:rsidRDefault="002C7E52" w:rsidP="003A29F8">
      <w:pPr>
        <w:rPr>
          <w:rFonts w:cs="Arial"/>
        </w:rPr>
      </w:pPr>
      <w:r w:rsidRPr="00D82212">
        <w:rPr>
          <w:rFonts w:cs="Arial"/>
        </w:rPr>
        <w:t xml:space="preserve">En cas de retard compté en jours, pour une anomalie bloquante, le </w:t>
      </w:r>
      <w:r w:rsidR="00880F34">
        <w:rPr>
          <w:rFonts w:cs="Arial"/>
        </w:rPr>
        <w:t>Titulaire</w:t>
      </w:r>
      <w:r w:rsidRPr="00D82212">
        <w:rPr>
          <w:rFonts w:cs="Arial"/>
        </w:rPr>
        <w:t xml:space="preserve"> encourt en sus une pénalité d’un montant de deux cent cinquante (250) euros par jour de retard. Dans ce cas, il n’est pas tenu compte, dans le calcul de cette seconde pénalité, du jour au cours duquel l’intervention devait contractuellement débuter.</w:t>
      </w:r>
    </w:p>
    <w:p w14:paraId="4B3C30A0" w14:textId="77777777" w:rsidR="002C7E52" w:rsidRPr="00D82212" w:rsidRDefault="002C7E52" w:rsidP="003A29F8">
      <w:pPr>
        <w:rPr>
          <w:rFonts w:cs="Arial"/>
          <w:sz w:val="12"/>
          <w:szCs w:val="12"/>
        </w:rPr>
      </w:pPr>
    </w:p>
    <w:p w14:paraId="5F2243D0" w14:textId="77777777" w:rsidR="002C7E52" w:rsidRPr="00D82212" w:rsidRDefault="002C7E52" w:rsidP="003A29F8">
      <w:pPr>
        <w:rPr>
          <w:rFonts w:cs="Arial"/>
        </w:rPr>
      </w:pPr>
      <w:r w:rsidRPr="00D82212">
        <w:rPr>
          <w:rFonts w:cs="Arial"/>
        </w:rPr>
        <w:t>Si plusieurs retards sont constatés le même jour mais pour des interventions connexes ou ayant pour objet la même anomalie, la pénalité ne peut être appliquée qu’une fois.</w:t>
      </w:r>
    </w:p>
    <w:p w14:paraId="2E69CBF1" w14:textId="77777777" w:rsidR="00D22946" w:rsidRPr="00D82212" w:rsidRDefault="00D22946" w:rsidP="003A29F8">
      <w:pPr>
        <w:rPr>
          <w:rFonts w:ascii="Century Gothic" w:hAnsi="Century Gothic"/>
          <w:sz w:val="22"/>
        </w:rPr>
      </w:pPr>
    </w:p>
    <w:p w14:paraId="29C47DC4" w14:textId="4F4625E2" w:rsidR="002C7E52" w:rsidRPr="00D82212" w:rsidRDefault="002C7E52" w:rsidP="005F4048">
      <w:pPr>
        <w:pStyle w:val="Titre5"/>
      </w:pPr>
      <w:r w:rsidRPr="00D82212">
        <w:t xml:space="preserve"> 1</w:t>
      </w:r>
      <w:r w:rsidR="00EE4A43" w:rsidRPr="00D82212">
        <w:t>1</w:t>
      </w:r>
      <w:r w:rsidRPr="00D82212">
        <w:t>.4.3. Pénalités pour retard dans la fourniture d’une correction définitive</w:t>
      </w:r>
    </w:p>
    <w:p w14:paraId="72197E99" w14:textId="77777777" w:rsidR="002C7E52" w:rsidRPr="00D82212" w:rsidRDefault="002C7E52" w:rsidP="003A29F8">
      <w:pPr>
        <w:rPr>
          <w:rFonts w:cs="Open Sans"/>
          <w:sz w:val="18"/>
          <w:szCs w:val="18"/>
        </w:rPr>
      </w:pPr>
    </w:p>
    <w:p w14:paraId="571AAED7" w14:textId="48A91081" w:rsidR="002C7E52" w:rsidRPr="00D82212" w:rsidRDefault="002C7E52" w:rsidP="003A29F8">
      <w:pPr>
        <w:pStyle w:val="Normal2"/>
        <w:ind w:left="0"/>
        <w:rPr>
          <w:rFonts w:cs="Arial"/>
          <w:i w:val="0"/>
          <w:color w:val="auto"/>
        </w:rPr>
      </w:pPr>
      <w:r w:rsidRPr="00D82212">
        <w:rPr>
          <w:rFonts w:cs="Arial"/>
          <w:i w:val="0"/>
          <w:color w:val="auto"/>
        </w:rPr>
        <w:t xml:space="preserve">En cas de dépassement d’un délai maximum de fourniture d’une solution définitive prévu au présent </w:t>
      </w:r>
      <w:r w:rsidRPr="00D82212">
        <w:rPr>
          <w:rFonts w:cs="Arial"/>
          <w:i w:val="0"/>
        </w:rPr>
        <w:t xml:space="preserve">cahier des clauses particulières </w:t>
      </w:r>
      <w:r w:rsidR="00372D1C" w:rsidRPr="00D82212">
        <w:rPr>
          <w:rFonts w:cs="Arial"/>
          <w:i w:val="0"/>
        </w:rPr>
        <w:t>à l’</w:t>
      </w:r>
      <w:r w:rsidRPr="00D82212">
        <w:rPr>
          <w:rFonts w:cs="Arial"/>
          <w:i w:val="0"/>
        </w:rPr>
        <w:t>article 6.1.</w:t>
      </w:r>
      <w:r w:rsidR="00372D1C" w:rsidRPr="00D82212">
        <w:rPr>
          <w:rFonts w:cs="Arial"/>
          <w:i w:val="0"/>
        </w:rPr>
        <w:t>8</w:t>
      </w:r>
      <w:r w:rsidRPr="00D82212">
        <w:rPr>
          <w:rFonts w:cs="Arial"/>
          <w:i w:val="0"/>
        </w:rPr>
        <w:t>.</w:t>
      </w:r>
      <w:r w:rsidRPr="00D82212">
        <w:rPr>
          <w:rFonts w:cs="Arial"/>
          <w:i w:val="0"/>
          <w:color w:val="auto"/>
        </w:rPr>
        <w:t xml:space="preserve">, le </w:t>
      </w:r>
      <w:r w:rsidR="00880F34">
        <w:rPr>
          <w:rFonts w:cs="Arial"/>
          <w:i w:val="0"/>
          <w:color w:val="auto"/>
        </w:rPr>
        <w:t>Titulaire</w:t>
      </w:r>
      <w:r w:rsidRPr="00D82212">
        <w:rPr>
          <w:rFonts w:cs="Arial"/>
          <w:i w:val="0"/>
          <w:color w:val="auto"/>
        </w:rPr>
        <w:t xml:space="preserve"> encourt des pénalités d’un montant de :</w:t>
      </w:r>
    </w:p>
    <w:p w14:paraId="02561D58" w14:textId="77777777" w:rsidR="0028162B" w:rsidRPr="00D82212" w:rsidRDefault="0028162B" w:rsidP="003A29F8">
      <w:pPr>
        <w:pStyle w:val="Normal2"/>
        <w:ind w:left="0"/>
        <w:rPr>
          <w:rFonts w:cs="Arial"/>
          <w:i w:val="0"/>
          <w:color w:val="auto"/>
          <w:sz w:val="12"/>
          <w:szCs w:val="12"/>
        </w:rPr>
      </w:pPr>
    </w:p>
    <w:p w14:paraId="35B2404E" w14:textId="37D799E5" w:rsidR="002C7E52" w:rsidRPr="00D82212" w:rsidRDefault="002C7E52" w:rsidP="00450C94">
      <w:pPr>
        <w:pStyle w:val="Normal2"/>
        <w:numPr>
          <w:ilvl w:val="0"/>
          <w:numId w:val="9"/>
        </w:numPr>
        <w:rPr>
          <w:rFonts w:cs="Arial"/>
          <w:i w:val="0"/>
          <w:color w:val="auto"/>
        </w:rPr>
      </w:pPr>
      <w:r w:rsidRPr="00D82212">
        <w:rPr>
          <w:rFonts w:cs="Arial"/>
          <w:i w:val="0"/>
          <w:color w:val="auto"/>
        </w:rPr>
        <w:t>400 euros par jour de retard, si l’anomalie est</w:t>
      </w:r>
      <w:ins w:id="693" w:author="FOUBERT Christelle" w:date="2025-03-27T14:56:00Z">
        <w:r w:rsidR="004F0104">
          <w:rPr>
            <w:rFonts w:cs="Arial"/>
            <w:i w:val="0"/>
            <w:color w:val="auto"/>
          </w:rPr>
          <w:t xml:space="preserve"> critique ou</w:t>
        </w:r>
      </w:ins>
      <w:r w:rsidRPr="00D82212">
        <w:rPr>
          <w:rFonts w:cs="Arial"/>
          <w:i w:val="0"/>
          <w:color w:val="auto"/>
        </w:rPr>
        <w:t xml:space="preserve"> bloquante (</w:t>
      </w:r>
      <w:commentRangeStart w:id="694"/>
      <w:del w:id="695" w:author="FOUBERT Christelle" w:date="2025-03-27T14:56:00Z">
        <w:r w:rsidRPr="00D82212" w:rsidDel="004F0104">
          <w:rPr>
            <w:rFonts w:cs="Arial"/>
            <w:i w:val="0"/>
            <w:color w:val="auto"/>
          </w:rPr>
          <w:delText>niveau de gravité 1) ;</w:delText>
        </w:r>
        <w:commentRangeEnd w:id="694"/>
        <w:r w:rsidR="0087142D" w:rsidDel="004F0104">
          <w:rPr>
            <w:rStyle w:val="Marquedecommentaire"/>
            <w:i w:val="0"/>
          </w:rPr>
          <w:commentReference w:id="694"/>
        </w:r>
      </w:del>
    </w:p>
    <w:p w14:paraId="1259ADC8" w14:textId="6A7FBA22" w:rsidR="002C7E52" w:rsidRPr="00D82212" w:rsidRDefault="002C7E52" w:rsidP="00450C94">
      <w:pPr>
        <w:pStyle w:val="Normal2"/>
        <w:numPr>
          <w:ilvl w:val="0"/>
          <w:numId w:val="9"/>
        </w:numPr>
        <w:rPr>
          <w:rFonts w:cs="Arial"/>
          <w:i w:val="0"/>
          <w:color w:val="auto"/>
        </w:rPr>
      </w:pPr>
      <w:r w:rsidRPr="00D82212">
        <w:rPr>
          <w:rFonts w:cs="Arial"/>
          <w:i w:val="0"/>
          <w:color w:val="auto"/>
        </w:rPr>
        <w:t xml:space="preserve">250 euros par jour de retard, si l’anomalie est non bloquante </w:t>
      </w:r>
      <w:del w:id="696" w:author="FOUBERT Christelle" w:date="2025-03-27T14:56:00Z">
        <w:r w:rsidRPr="00D82212" w:rsidDel="004F0104">
          <w:rPr>
            <w:rFonts w:cs="Arial"/>
            <w:i w:val="0"/>
            <w:color w:val="auto"/>
          </w:rPr>
          <w:delText>(</w:delText>
        </w:r>
        <w:commentRangeStart w:id="697"/>
        <w:r w:rsidRPr="00D82212" w:rsidDel="004F0104">
          <w:rPr>
            <w:rFonts w:cs="Arial"/>
            <w:i w:val="0"/>
            <w:color w:val="auto"/>
          </w:rPr>
          <w:delText>niveau de gravité 2).</w:delText>
        </w:r>
        <w:commentRangeEnd w:id="697"/>
        <w:r w:rsidR="0087142D" w:rsidDel="004F0104">
          <w:rPr>
            <w:rStyle w:val="Marquedecommentaire"/>
            <w:i w:val="0"/>
          </w:rPr>
          <w:commentReference w:id="697"/>
        </w:r>
      </w:del>
    </w:p>
    <w:p w14:paraId="156C8309" w14:textId="77777777" w:rsidR="002C7E52" w:rsidRPr="00D82212" w:rsidRDefault="002C7E52" w:rsidP="003A29F8">
      <w:pPr>
        <w:pStyle w:val="Normal2"/>
        <w:rPr>
          <w:rFonts w:cs="Arial"/>
          <w:i w:val="0"/>
          <w:color w:val="auto"/>
          <w:sz w:val="12"/>
          <w:szCs w:val="12"/>
        </w:rPr>
      </w:pPr>
    </w:p>
    <w:p w14:paraId="7EEBBEA4" w14:textId="0AAFEBC4" w:rsidR="002C7E52" w:rsidRPr="00D82212" w:rsidRDefault="002C7E52" w:rsidP="003A29F8">
      <w:pPr>
        <w:pStyle w:val="Normal2"/>
        <w:ind w:left="0"/>
        <w:rPr>
          <w:rFonts w:cs="Arial"/>
          <w:i w:val="0"/>
          <w:color w:val="auto"/>
        </w:rPr>
      </w:pPr>
      <w:r w:rsidRPr="00D82212">
        <w:rPr>
          <w:rFonts w:cs="Arial"/>
          <w:i w:val="0"/>
          <w:color w:val="auto"/>
        </w:rPr>
        <w:t xml:space="preserve">Ne sont décomptés dans le retard que les jours durant lesquels le </w:t>
      </w:r>
      <w:r w:rsidR="00880F34">
        <w:rPr>
          <w:rFonts w:cs="Arial"/>
          <w:i w:val="0"/>
          <w:color w:val="auto"/>
        </w:rPr>
        <w:t>Titulaire</w:t>
      </w:r>
      <w:r w:rsidRPr="00D82212">
        <w:rPr>
          <w:rFonts w:cs="Arial"/>
          <w:i w:val="0"/>
          <w:color w:val="auto"/>
        </w:rPr>
        <w:t xml:space="preserve"> est tenu d’intervenir en fonction de la plage horaire d’intervention qui lui a été assignée par l’AP-HP dans le bon de commande.</w:t>
      </w:r>
    </w:p>
    <w:p w14:paraId="34FD99A2" w14:textId="77777777" w:rsidR="002C7E52" w:rsidRPr="00D82212" w:rsidRDefault="002C7E52" w:rsidP="003A29F8">
      <w:pPr>
        <w:pStyle w:val="Normal2"/>
        <w:ind w:left="0"/>
        <w:rPr>
          <w:rFonts w:cs="Arial"/>
          <w:i w:val="0"/>
          <w:color w:val="auto"/>
          <w:sz w:val="12"/>
          <w:szCs w:val="12"/>
        </w:rPr>
      </w:pPr>
    </w:p>
    <w:p w14:paraId="7FFB9FA8" w14:textId="77777777" w:rsidR="002C7E52" w:rsidRPr="00D82212" w:rsidRDefault="002C7E52" w:rsidP="003A29F8">
      <w:pPr>
        <w:rPr>
          <w:rFonts w:cs="Arial"/>
        </w:rPr>
      </w:pPr>
      <w:r w:rsidRPr="00D82212">
        <w:rPr>
          <w:rFonts w:cs="Arial"/>
        </w:rPr>
        <w:t>Le retard est compté en jours ouvrés.</w:t>
      </w:r>
    </w:p>
    <w:p w14:paraId="7328FEFE" w14:textId="77777777" w:rsidR="002C7E52" w:rsidRPr="00D82212" w:rsidRDefault="002C7E52" w:rsidP="003A29F8">
      <w:pPr>
        <w:pStyle w:val="BodyText21"/>
        <w:tabs>
          <w:tab w:val="clear" w:pos="426"/>
        </w:tabs>
        <w:ind w:left="0" w:firstLine="0"/>
        <w:rPr>
          <w:rFonts w:ascii="Arial" w:hAnsi="Arial" w:cs="Arial"/>
          <w:sz w:val="20"/>
        </w:rPr>
      </w:pPr>
    </w:p>
    <w:p w14:paraId="06CB45FF" w14:textId="16C755C6" w:rsidR="002C7E52" w:rsidRPr="00D82212" w:rsidRDefault="002C7E52" w:rsidP="005F4048">
      <w:pPr>
        <w:pStyle w:val="Titre5"/>
      </w:pPr>
      <w:r w:rsidRPr="00D82212">
        <w:t>1</w:t>
      </w:r>
      <w:r w:rsidR="00EE4A43" w:rsidRPr="00D82212">
        <w:t>1</w:t>
      </w:r>
      <w:r w:rsidRPr="00D82212">
        <w:t>.4.4- Pénalités applicables en cas de non-respect de toute autre obligation du présent marché</w:t>
      </w:r>
    </w:p>
    <w:p w14:paraId="3F48F485" w14:textId="77777777" w:rsidR="002C7E52" w:rsidRPr="00D82212" w:rsidRDefault="002C7E52" w:rsidP="003A29F8">
      <w:pPr>
        <w:rPr>
          <w:rFonts w:ascii="Century Gothic" w:hAnsi="Century Gothic"/>
          <w:sz w:val="22"/>
        </w:rPr>
      </w:pPr>
    </w:p>
    <w:p w14:paraId="519F576F" w14:textId="40A0F504" w:rsidR="0028162B" w:rsidRDefault="002C7E52" w:rsidP="003B5E81">
      <w:pPr>
        <w:rPr>
          <w:rFonts w:cs="Arial"/>
        </w:rPr>
      </w:pPr>
      <w:r w:rsidRPr="00D82212">
        <w:rPr>
          <w:rFonts w:cs="Arial"/>
        </w:rPr>
        <w:t xml:space="preserve">En cas de non-respect par le </w:t>
      </w:r>
      <w:r w:rsidR="00880F34">
        <w:rPr>
          <w:rFonts w:cs="Arial"/>
        </w:rPr>
        <w:t>Titulaire</w:t>
      </w:r>
      <w:r w:rsidRPr="00D82212">
        <w:rPr>
          <w:rFonts w:cs="Arial"/>
        </w:rPr>
        <w:t>, sans motif valable, de toute autre obligation lui incombant au titre du présent marché, celui-ci encourt, au-delà d’un délai de quinze (15) jours calendaires à compter d’une mise en demeure de se conformer à ses obligations</w:t>
      </w:r>
      <w:r w:rsidR="000F228A" w:rsidRPr="00D82212">
        <w:rPr>
          <w:rFonts w:cs="Arial"/>
        </w:rPr>
        <w:t>,</w:t>
      </w:r>
      <w:r w:rsidRPr="00D82212">
        <w:rPr>
          <w:rFonts w:cs="Arial"/>
        </w:rPr>
        <w:t xml:space="preserve"> restée sans effet, l’application par l’AP-HP d’une pénalité de deux cent cinquante (250) euros par jour de retard.</w:t>
      </w:r>
    </w:p>
    <w:p w14:paraId="79E47F61" w14:textId="77777777" w:rsidR="00450C94" w:rsidRPr="00D82212" w:rsidRDefault="00450C94" w:rsidP="003B5E81">
      <w:pPr>
        <w:rPr>
          <w:rFonts w:cs="Arial"/>
          <w:b/>
          <w:sz w:val="24"/>
          <w:szCs w:val="24"/>
          <w:u w:val="single"/>
        </w:rPr>
      </w:pPr>
    </w:p>
    <w:p w14:paraId="49743966" w14:textId="2994EEF1" w:rsidR="002C7E52" w:rsidRPr="00D82212" w:rsidRDefault="002C7E52" w:rsidP="005E2FFB">
      <w:pPr>
        <w:pStyle w:val="Titre3"/>
      </w:pPr>
      <w:bookmarkStart w:id="698" w:name="_Toc53131442"/>
      <w:bookmarkStart w:id="699" w:name="_Toc194067185"/>
      <w:r w:rsidRPr="00D82212">
        <w:t>1</w:t>
      </w:r>
      <w:r w:rsidR="00EE4A43" w:rsidRPr="00D82212">
        <w:t>1</w:t>
      </w:r>
      <w:r w:rsidRPr="00D82212">
        <w:t>.5- Résiliation</w:t>
      </w:r>
      <w:bookmarkEnd w:id="698"/>
      <w:bookmarkEnd w:id="699"/>
    </w:p>
    <w:p w14:paraId="0ACAD3DA" w14:textId="77777777" w:rsidR="002C7E52" w:rsidRPr="00D82212" w:rsidRDefault="002C7E52" w:rsidP="003A29F8">
      <w:pPr>
        <w:rPr>
          <w:rFonts w:cs="Open Sans"/>
          <w:sz w:val="18"/>
          <w:szCs w:val="18"/>
        </w:rPr>
      </w:pPr>
    </w:p>
    <w:p w14:paraId="222E04D9" w14:textId="6CAEA8CF" w:rsidR="002C7E52" w:rsidRPr="00D82212" w:rsidRDefault="002C7E52" w:rsidP="003A29F8">
      <w:pPr>
        <w:rPr>
          <w:rFonts w:cs="Arial"/>
          <w:color w:val="auto"/>
        </w:rPr>
      </w:pPr>
      <w:r w:rsidRPr="00D82212">
        <w:rPr>
          <w:rFonts w:cs="Arial"/>
          <w:color w:val="auto"/>
        </w:rPr>
        <w:t xml:space="preserve">L’Assistance Publique – Hôpitaux de Paris peut, si le prestataire ne remplit pas les obligations que lui impose le présent Cahier des Clauses Particulière, ou s’il les remplit de façon inexacte ou incomplète, </w:t>
      </w:r>
      <w:r w:rsidRPr="00D82212">
        <w:rPr>
          <w:rFonts w:cs="Arial"/>
          <w:color w:val="auto"/>
        </w:rPr>
        <w:lastRenderedPageBreak/>
        <w:t xml:space="preserve">prononcer la résiliation du marché après une mise en demeure dans laquelle le </w:t>
      </w:r>
      <w:r w:rsidR="00880F34">
        <w:rPr>
          <w:rFonts w:cs="Arial"/>
          <w:color w:val="auto"/>
        </w:rPr>
        <w:t>Titulaire</w:t>
      </w:r>
      <w:r w:rsidRPr="00D82212">
        <w:rPr>
          <w:rFonts w:cs="Arial"/>
          <w:color w:val="auto"/>
        </w:rPr>
        <w:t xml:space="preserve"> sera informé de la sanction envisagée </w:t>
      </w:r>
      <w:r w:rsidRPr="00D82212">
        <w:rPr>
          <w:rFonts w:cs="Arial"/>
        </w:rPr>
        <w:t>conf</w:t>
      </w:r>
      <w:r w:rsidR="00372D1C" w:rsidRPr="00D82212">
        <w:rPr>
          <w:rFonts w:cs="Arial"/>
        </w:rPr>
        <w:t>ormément à l’article 42 du CCAG-</w:t>
      </w:r>
      <w:r w:rsidRPr="00D82212">
        <w:rPr>
          <w:rFonts w:cs="Arial"/>
        </w:rPr>
        <w:t>TIC.</w:t>
      </w:r>
    </w:p>
    <w:p w14:paraId="5A7CCA94" w14:textId="77777777" w:rsidR="002C7E52" w:rsidRPr="00D82212" w:rsidRDefault="002C7E52" w:rsidP="003A29F8">
      <w:pPr>
        <w:rPr>
          <w:rFonts w:cs="Arial"/>
          <w:color w:val="auto"/>
        </w:rPr>
      </w:pPr>
    </w:p>
    <w:p w14:paraId="00747021" w14:textId="1D53502C" w:rsidR="002C7E52" w:rsidRPr="00D82212" w:rsidRDefault="002C7E52" w:rsidP="003A29F8">
      <w:pPr>
        <w:rPr>
          <w:rFonts w:cs="Arial"/>
          <w:color w:val="auto"/>
        </w:rPr>
      </w:pPr>
      <w:r w:rsidRPr="00D82212">
        <w:rPr>
          <w:rFonts w:cs="Arial"/>
          <w:color w:val="auto"/>
        </w:rPr>
        <w:t xml:space="preserve">Le </w:t>
      </w:r>
      <w:r w:rsidR="00880F34">
        <w:rPr>
          <w:rFonts w:cs="Arial"/>
          <w:color w:val="auto"/>
        </w:rPr>
        <w:t>Titulaire</w:t>
      </w:r>
      <w:r w:rsidRPr="00D82212">
        <w:rPr>
          <w:rFonts w:cs="Arial"/>
          <w:color w:val="auto"/>
        </w:rPr>
        <w:t xml:space="preserve"> est tenu de présenter ses observations dans un délai de quinze jours.</w:t>
      </w:r>
    </w:p>
    <w:p w14:paraId="0DFE45BC" w14:textId="77777777" w:rsidR="002C7E52" w:rsidRPr="00D82212" w:rsidRDefault="002C7E52" w:rsidP="003A29F8">
      <w:pPr>
        <w:pStyle w:val="BodyText23"/>
        <w:spacing w:line="240" w:lineRule="auto"/>
        <w:rPr>
          <w:rFonts w:ascii="Arial" w:hAnsi="Arial" w:cs="Arial"/>
          <w:sz w:val="20"/>
        </w:rPr>
      </w:pPr>
    </w:p>
    <w:p w14:paraId="6EC5E30F" w14:textId="6C430076" w:rsidR="002C7E52" w:rsidRPr="00D82212" w:rsidRDefault="002C7E52" w:rsidP="003A29F8">
      <w:r w:rsidRPr="00D82212">
        <w:t xml:space="preserve">Indépendamment des pénalités de retard, l’AP-HP aura la faculté de pourvoir aux besoins du service aux frais et risques du </w:t>
      </w:r>
      <w:r w:rsidR="00880F34">
        <w:t>Titulaire</w:t>
      </w:r>
      <w:r w:rsidR="005E2FFB">
        <w:t>.</w:t>
      </w:r>
    </w:p>
    <w:p w14:paraId="38A4B0C5" w14:textId="77777777" w:rsidR="002C7E52" w:rsidRPr="00D82212" w:rsidRDefault="002C7E52" w:rsidP="003A29F8">
      <w:pPr>
        <w:pStyle w:val="BodyText23"/>
        <w:spacing w:line="240" w:lineRule="auto"/>
        <w:rPr>
          <w:rFonts w:ascii="Arial" w:hAnsi="Arial" w:cs="Arial"/>
          <w:sz w:val="20"/>
        </w:rPr>
      </w:pPr>
    </w:p>
    <w:p w14:paraId="211E509B" w14:textId="1853B41D" w:rsidR="002C7E52" w:rsidRDefault="002C7E52" w:rsidP="003A29F8">
      <w:pPr>
        <w:pStyle w:val="Corpsdetexte"/>
        <w:rPr>
          <w:rFonts w:cs="Arial"/>
          <w:color w:val="auto"/>
        </w:rPr>
      </w:pPr>
      <w:r w:rsidRPr="00D82212">
        <w:rPr>
          <w:rFonts w:cs="Arial"/>
          <w:color w:val="auto"/>
        </w:rPr>
        <w:t xml:space="preserve">Le marché sera résilié sans indemnité aux torts du </w:t>
      </w:r>
      <w:r w:rsidR="00880F34">
        <w:rPr>
          <w:rFonts w:cs="Arial"/>
          <w:color w:val="auto"/>
        </w:rPr>
        <w:t>Titulaire</w:t>
      </w:r>
      <w:r w:rsidRPr="00D82212">
        <w:rPr>
          <w:rFonts w:cs="Arial"/>
          <w:color w:val="auto"/>
        </w:rPr>
        <w:t xml:space="preserve"> en cas d’inexactitude des renseignements prévus aux articles L2195-1 à l’article L2195-6 du Code de la commande publique, et ce sans mise en demeure préalable.</w:t>
      </w:r>
    </w:p>
    <w:p w14:paraId="79ABF550" w14:textId="77777777" w:rsidR="00D9782B" w:rsidRDefault="00D9782B" w:rsidP="003A29F8">
      <w:pPr>
        <w:pStyle w:val="Corpsdetexte"/>
        <w:rPr>
          <w:rFonts w:cs="Arial"/>
          <w:color w:val="auto"/>
        </w:rPr>
      </w:pPr>
    </w:p>
    <w:p w14:paraId="54EF00E3" w14:textId="27B3BAE5" w:rsidR="00D9782B" w:rsidRPr="00D82212" w:rsidRDefault="00D9782B" w:rsidP="003A29F8">
      <w:pPr>
        <w:pStyle w:val="Corpsdetexte"/>
        <w:rPr>
          <w:rFonts w:cs="Arial"/>
          <w:color w:val="auto"/>
        </w:rPr>
      </w:pPr>
      <w:r>
        <w:rPr>
          <w:rFonts w:cs="Arial"/>
          <w:color w:val="auto"/>
        </w:rPr>
        <w:t>L’AP-HP se réserve le droit de résilier le marché pour motif d’intérêt général (à titre indicatif la passation d’un futur marché public).</w:t>
      </w:r>
    </w:p>
    <w:p w14:paraId="51E305A9" w14:textId="7323CD61" w:rsidR="006E1CFB" w:rsidRPr="00D82212" w:rsidRDefault="00971516" w:rsidP="00A4467D">
      <w:pPr>
        <w:pStyle w:val="Titre2"/>
      </w:pPr>
      <w:bookmarkStart w:id="700" w:name="_Toc58317772"/>
      <w:bookmarkStart w:id="701" w:name="_Toc53131443"/>
      <w:bookmarkStart w:id="702" w:name="a6"/>
      <w:bookmarkStart w:id="703" w:name="_Toc194067186"/>
      <w:r w:rsidRPr="00D82212">
        <w:t>MODIFICATION DU MARCHE PUBLIC</w:t>
      </w:r>
      <w:bookmarkEnd w:id="700"/>
      <w:bookmarkEnd w:id="701"/>
      <w:bookmarkEnd w:id="703"/>
    </w:p>
    <w:p w14:paraId="589C15F3" w14:textId="77777777" w:rsidR="004B27FF" w:rsidRPr="00D82212" w:rsidRDefault="004B27FF" w:rsidP="003A29F8">
      <w:pPr>
        <w:rPr>
          <w:rFonts w:cs="Open Sans"/>
          <w:sz w:val="18"/>
          <w:szCs w:val="18"/>
        </w:rPr>
      </w:pPr>
    </w:p>
    <w:p w14:paraId="4615F880" w14:textId="6D660445" w:rsidR="00647437" w:rsidRPr="00D82212" w:rsidRDefault="0022714A" w:rsidP="005E2FFB">
      <w:pPr>
        <w:pStyle w:val="Titre3"/>
      </w:pPr>
      <w:bookmarkStart w:id="704" w:name="_Toc53131444"/>
      <w:bookmarkStart w:id="705" w:name="_Toc194067187"/>
      <w:r w:rsidRPr="00D82212">
        <w:t>1</w:t>
      </w:r>
      <w:r w:rsidR="00EE4A43" w:rsidRPr="00D82212">
        <w:t>2</w:t>
      </w:r>
      <w:r w:rsidRPr="00D82212">
        <w:t xml:space="preserve">.1- </w:t>
      </w:r>
      <w:r w:rsidR="00E60BFB" w:rsidRPr="00D82212">
        <w:t>Clause de réexamen</w:t>
      </w:r>
      <w:bookmarkEnd w:id="704"/>
      <w:bookmarkEnd w:id="705"/>
    </w:p>
    <w:p w14:paraId="50601598" w14:textId="77777777" w:rsidR="00E60BFB" w:rsidRPr="00D82212" w:rsidRDefault="00E60BFB" w:rsidP="003A29F8">
      <w:pPr>
        <w:rPr>
          <w:rFonts w:cs="Open Sans"/>
        </w:rPr>
      </w:pPr>
    </w:p>
    <w:p w14:paraId="45C67456" w14:textId="1E567123" w:rsidR="005C6442" w:rsidRPr="00D82212" w:rsidRDefault="00647437" w:rsidP="003A29F8">
      <w:pPr>
        <w:rPr>
          <w:rFonts w:cs="Arial"/>
        </w:rPr>
      </w:pPr>
      <w:r w:rsidRPr="00D82212">
        <w:rPr>
          <w:rFonts w:cs="Arial"/>
          <w:color w:val="auto"/>
        </w:rPr>
        <w:t xml:space="preserve">En application du 1° de l’article </w:t>
      </w:r>
      <w:r w:rsidR="00375FD8" w:rsidRPr="00D82212">
        <w:rPr>
          <w:rFonts w:cs="Arial"/>
          <w:color w:val="auto"/>
        </w:rPr>
        <w:t xml:space="preserve">L2194-1 du </w:t>
      </w:r>
      <w:r w:rsidR="00D753AC" w:rsidRPr="00D82212">
        <w:rPr>
          <w:rFonts w:cs="Arial"/>
          <w:color w:val="auto"/>
        </w:rPr>
        <w:t xml:space="preserve">Code </w:t>
      </w:r>
      <w:r w:rsidR="00375FD8" w:rsidRPr="00D82212">
        <w:rPr>
          <w:rFonts w:cs="Arial"/>
          <w:color w:val="auto"/>
        </w:rPr>
        <w:t>de la commande publique</w:t>
      </w:r>
      <w:r w:rsidR="005C6442" w:rsidRPr="00D82212">
        <w:rPr>
          <w:rFonts w:cs="Arial"/>
        </w:rPr>
        <w:t xml:space="preserve">, </w:t>
      </w:r>
      <w:r w:rsidR="00467CA2" w:rsidRPr="00D82212">
        <w:rPr>
          <w:rFonts w:cs="Arial"/>
        </w:rPr>
        <w:t>le Représentant du Pouvoir Adjudicateur se réserve la possib</w:t>
      </w:r>
      <w:r w:rsidR="0032612D" w:rsidRPr="00D82212">
        <w:rPr>
          <w:rFonts w:cs="Arial"/>
        </w:rPr>
        <w:t>ilité de modifier le présent CC</w:t>
      </w:r>
      <w:r w:rsidR="00467CA2" w:rsidRPr="00D82212">
        <w:rPr>
          <w:rFonts w:cs="Arial"/>
        </w:rPr>
        <w:t>P dans les cas suivants :</w:t>
      </w:r>
    </w:p>
    <w:p w14:paraId="6969EDAB" w14:textId="77777777" w:rsidR="00467CA2" w:rsidRPr="00D82212" w:rsidRDefault="00467CA2" w:rsidP="003A29F8">
      <w:pPr>
        <w:rPr>
          <w:rFonts w:cs="Arial"/>
        </w:rPr>
      </w:pPr>
    </w:p>
    <w:p w14:paraId="1FCF9E94" w14:textId="2022B9B5" w:rsidR="00467CA2" w:rsidRPr="00D82212" w:rsidRDefault="00467CA2" w:rsidP="003A29F8">
      <w:pPr>
        <w:numPr>
          <w:ilvl w:val="0"/>
          <w:numId w:val="4"/>
        </w:numPr>
        <w:rPr>
          <w:rFonts w:cs="Arial"/>
        </w:rPr>
      </w:pPr>
      <w:r w:rsidRPr="00D82212">
        <w:rPr>
          <w:rFonts w:cs="Arial"/>
        </w:rPr>
        <w:t>En cas d’évolution technique ou réglementaire nécessitant l’adjonction de</w:t>
      </w:r>
      <w:r w:rsidR="009E3B58" w:rsidRPr="00D82212">
        <w:rPr>
          <w:rFonts w:cs="Arial"/>
        </w:rPr>
        <w:t xml:space="preserve"> nouvelles références au marché ;</w:t>
      </w:r>
    </w:p>
    <w:p w14:paraId="7B0344FE" w14:textId="1864D12F" w:rsidR="00467CA2" w:rsidRPr="00D82212" w:rsidRDefault="00467CA2" w:rsidP="003A29F8">
      <w:pPr>
        <w:numPr>
          <w:ilvl w:val="0"/>
          <w:numId w:val="4"/>
        </w:numPr>
        <w:rPr>
          <w:rFonts w:cs="Arial"/>
        </w:rPr>
      </w:pPr>
      <w:r w:rsidRPr="00D82212">
        <w:rPr>
          <w:rFonts w:cs="Arial"/>
        </w:rPr>
        <w:t>En cas d’évolution du périmètre d’exécution du marché par adjonction de groupes hospitaliers ou d’établissements</w:t>
      </w:r>
      <w:r w:rsidR="009E3B58" w:rsidRPr="00D82212">
        <w:rPr>
          <w:rFonts w:cs="Arial"/>
        </w:rPr>
        <w:t xml:space="preserve"> </w:t>
      </w:r>
      <w:r w:rsidR="00471FC3" w:rsidRPr="00D82212">
        <w:rPr>
          <w:rFonts w:cs="Arial"/>
        </w:rPr>
        <w:t>non bénéficiaires initialement dans le périmètre de l’AP-HP.</w:t>
      </w:r>
    </w:p>
    <w:p w14:paraId="4801D9D5" w14:textId="77777777" w:rsidR="00467CA2" w:rsidRPr="00D82212" w:rsidRDefault="00467CA2" w:rsidP="003A29F8">
      <w:pPr>
        <w:rPr>
          <w:rFonts w:cs="Arial"/>
        </w:rPr>
      </w:pPr>
    </w:p>
    <w:p w14:paraId="698AC0F5" w14:textId="27B07CA7" w:rsidR="00D34D76" w:rsidRDefault="00467CA2">
      <w:pPr>
        <w:rPr>
          <w:rFonts w:cs="Arial"/>
          <w:color w:val="auto"/>
        </w:rPr>
      </w:pPr>
      <w:r w:rsidRPr="00D82212">
        <w:rPr>
          <w:rFonts w:cs="Arial"/>
        </w:rPr>
        <w:t>La mise en œuvre de cette clause de réexamen pourra être initiée à l’initiative du RPA ou sur demande j</w:t>
      </w:r>
      <w:r w:rsidR="009E327A" w:rsidRPr="00D82212">
        <w:rPr>
          <w:rFonts w:cs="Arial"/>
        </w:rPr>
        <w:t xml:space="preserve">ustifiée du </w:t>
      </w:r>
      <w:r w:rsidR="00880F34">
        <w:rPr>
          <w:rFonts w:cs="Arial"/>
        </w:rPr>
        <w:t>Titulaire</w:t>
      </w:r>
      <w:r w:rsidR="009E327A" w:rsidRPr="00D82212">
        <w:rPr>
          <w:rFonts w:cs="Arial"/>
        </w:rPr>
        <w:t xml:space="preserve"> du marché </w:t>
      </w:r>
      <w:r w:rsidR="00867C12" w:rsidRPr="00D82212">
        <w:rPr>
          <w:rFonts w:cs="Arial"/>
        </w:rPr>
        <w:t>par voie d’ave</w:t>
      </w:r>
      <w:r w:rsidR="009E327A" w:rsidRPr="00D82212">
        <w:rPr>
          <w:rFonts w:cs="Arial"/>
        </w:rPr>
        <w:t xml:space="preserve">nants. </w:t>
      </w:r>
      <w:r w:rsidRPr="00D82212">
        <w:rPr>
          <w:rFonts w:cs="Arial"/>
        </w:rPr>
        <w:t xml:space="preserve"> La demande devra parvenir au RPA par L</w:t>
      </w:r>
      <w:r w:rsidR="00E73D4C" w:rsidRPr="00D82212">
        <w:rPr>
          <w:rFonts w:cs="Arial"/>
        </w:rPr>
        <w:t xml:space="preserve">ettre </w:t>
      </w:r>
      <w:r w:rsidRPr="00D82212">
        <w:rPr>
          <w:rFonts w:cs="Arial"/>
        </w:rPr>
        <w:t>R</w:t>
      </w:r>
      <w:r w:rsidR="00E73D4C" w:rsidRPr="00D82212">
        <w:rPr>
          <w:rFonts w:cs="Arial"/>
        </w:rPr>
        <w:t xml:space="preserve">ecommandée avec Accusé de </w:t>
      </w:r>
      <w:r w:rsidRPr="00D82212">
        <w:rPr>
          <w:rFonts w:cs="Arial"/>
        </w:rPr>
        <w:t>R</w:t>
      </w:r>
      <w:r w:rsidR="00E73D4C" w:rsidRPr="00D82212">
        <w:rPr>
          <w:rFonts w:cs="Arial"/>
        </w:rPr>
        <w:t>éception</w:t>
      </w:r>
      <w:r w:rsidRPr="00D82212">
        <w:rPr>
          <w:rFonts w:cs="Arial"/>
        </w:rPr>
        <w:t>.</w:t>
      </w:r>
    </w:p>
    <w:p w14:paraId="680C6655" w14:textId="77777777" w:rsidR="00D34D76" w:rsidRDefault="00D34D76" w:rsidP="003A29F8">
      <w:pPr>
        <w:rPr>
          <w:rFonts w:cs="Arial"/>
          <w:color w:val="auto"/>
        </w:rPr>
      </w:pPr>
    </w:p>
    <w:p w14:paraId="1F472BBE" w14:textId="156AF4F4" w:rsidR="0044480C" w:rsidRPr="00D82212" w:rsidRDefault="0022714A" w:rsidP="005E2FFB">
      <w:pPr>
        <w:pStyle w:val="Titre3"/>
      </w:pPr>
      <w:bookmarkStart w:id="706" w:name="_Toc53131446"/>
      <w:bookmarkStart w:id="707" w:name="_Toc194067188"/>
      <w:r w:rsidRPr="00D82212">
        <w:t>1</w:t>
      </w:r>
      <w:r w:rsidR="00EE4A43" w:rsidRPr="00D82212">
        <w:t>2</w:t>
      </w:r>
      <w:r w:rsidRPr="00D82212">
        <w:t xml:space="preserve">.3- </w:t>
      </w:r>
      <w:r w:rsidR="0044480C" w:rsidRPr="00D82212">
        <w:t xml:space="preserve">Changement </w:t>
      </w:r>
      <w:r w:rsidR="003615E2" w:rsidRPr="00D82212">
        <w:t xml:space="preserve">de dénomination sociale du </w:t>
      </w:r>
      <w:r w:rsidR="00880F34">
        <w:t>Titulaire</w:t>
      </w:r>
      <w:bookmarkEnd w:id="706"/>
      <w:bookmarkEnd w:id="707"/>
      <w:r w:rsidR="00CB40EF" w:rsidRPr="00D82212">
        <w:t xml:space="preserve"> </w:t>
      </w:r>
    </w:p>
    <w:p w14:paraId="2BD6282D" w14:textId="68222F49" w:rsidR="0044480C" w:rsidRPr="00D82212" w:rsidRDefault="0044480C" w:rsidP="003A29F8">
      <w:pPr>
        <w:rPr>
          <w:rFonts w:cs="Open Sans"/>
        </w:rPr>
      </w:pPr>
      <w:r w:rsidRPr="00D82212">
        <w:rPr>
          <w:rFonts w:cs="Open Sans"/>
        </w:rPr>
        <w:t> </w:t>
      </w:r>
    </w:p>
    <w:p w14:paraId="4F33F8BE" w14:textId="0FD2CDD1" w:rsidR="00172F9E" w:rsidRPr="00D82212" w:rsidRDefault="0044480C" w:rsidP="003A29F8">
      <w:pPr>
        <w:rPr>
          <w:rFonts w:cs="Arial"/>
        </w:rPr>
      </w:pPr>
      <w:r w:rsidRPr="00D82212">
        <w:rPr>
          <w:rFonts w:cs="Arial"/>
        </w:rPr>
        <w:t xml:space="preserve">En cas de changement </w:t>
      </w:r>
      <w:r w:rsidR="00CB40EF" w:rsidRPr="00D82212">
        <w:rPr>
          <w:rFonts w:cs="Arial"/>
        </w:rPr>
        <w:t>lié au statut</w:t>
      </w:r>
      <w:r w:rsidRPr="00D82212">
        <w:rPr>
          <w:rFonts w:cs="Arial"/>
        </w:rPr>
        <w:t xml:space="preserve"> du </w:t>
      </w:r>
      <w:r w:rsidR="00880F34">
        <w:rPr>
          <w:rFonts w:cs="Arial"/>
        </w:rPr>
        <w:t>Titulaire</w:t>
      </w:r>
      <w:r w:rsidRPr="00D82212">
        <w:rPr>
          <w:rFonts w:cs="Arial"/>
        </w:rPr>
        <w:t xml:space="preserve">, celui-ci doit adresser à </w:t>
      </w:r>
      <w:r w:rsidR="0081127B">
        <w:rPr>
          <w:rFonts w:cs="Arial"/>
        </w:rPr>
        <w:t>l’AGEPS</w:t>
      </w:r>
      <w:r w:rsidR="0081127B" w:rsidRPr="00D82212">
        <w:rPr>
          <w:rFonts w:cs="Arial"/>
        </w:rPr>
        <w:t xml:space="preserve"> </w:t>
      </w:r>
      <w:r w:rsidR="00172F9E" w:rsidRPr="00D82212">
        <w:rPr>
          <w:rFonts w:cs="Arial"/>
        </w:rPr>
        <w:t>dans les plus brefs délais, une lettre recommandé</w:t>
      </w:r>
      <w:r w:rsidR="00DC5CCA" w:rsidRPr="00D82212">
        <w:rPr>
          <w:rFonts w:cs="Arial"/>
        </w:rPr>
        <w:t>e</w:t>
      </w:r>
      <w:r w:rsidR="00172F9E" w:rsidRPr="00D82212">
        <w:rPr>
          <w:rFonts w:cs="Arial"/>
        </w:rPr>
        <w:t xml:space="preserve"> avec accusé </w:t>
      </w:r>
      <w:r w:rsidR="00DC5CCA" w:rsidRPr="00D82212">
        <w:rPr>
          <w:rFonts w:cs="Arial"/>
        </w:rPr>
        <w:t xml:space="preserve">de </w:t>
      </w:r>
      <w:r w:rsidR="00172F9E" w:rsidRPr="00D82212">
        <w:rPr>
          <w:rFonts w:cs="Arial"/>
        </w:rPr>
        <w:t>réception en communicant un extrait du</w:t>
      </w:r>
      <w:r w:rsidR="00E60BFB" w:rsidRPr="00D82212">
        <w:rPr>
          <w:rFonts w:cs="Arial"/>
        </w:rPr>
        <w:t xml:space="preserve"> Kbis mentionnant ce changement à l’adresse suivante : </w:t>
      </w:r>
    </w:p>
    <w:p w14:paraId="61DD1468" w14:textId="77777777" w:rsidR="00CB40EF" w:rsidRPr="00D82212" w:rsidRDefault="00CB40EF" w:rsidP="003A29F8">
      <w:pPr>
        <w:rPr>
          <w:rFonts w:cs="Arial"/>
        </w:rPr>
      </w:pPr>
    </w:p>
    <w:p w14:paraId="31D9AD02" w14:textId="227F15DE" w:rsidR="00CB40EF" w:rsidRPr="00D82212" w:rsidRDefault="0081127B" w:rsidP="003A29F8">
      <w:pPr>
        <w:jc w:val="center"/>
        <w:rPr>
          <w:rFonts w:cs="Arial"/>
          <w:i/>
        </w:rPr>
      </w:pPr>
      <w:r>
        <w:rPr>
          <w:rFonts w:cs="Arial"/>
          <w:i/>
        </w:rPr>
        <w:t>AGEPS</w:t>
      </w:r>
    </w:p>
    <w:p w14:paraId="6DAE5FDA" w14:textId="77777777" w:rsidR="00217279" w:rsidRPr="00D82212" w:rsidRDefault="00CB40EF" w:rsidP="003A29F8">
      <w:pPr>
        <w:jc w:val="center"/>
        <w:rPr>
          <w:rFonts w:cs="Arial"/>
          <w:i/>
        </w:rPr>
      </w:pPr>
      <w:r w:rsidRPr="00D82212">
        <w:rPr>
          <w:rFonts w:cs="Arial"/>
          <w:i/>
        </w:rPr>
        <w:t>Madame la Directrice</w:t>
      </w:r>
    </w:p>
    <w:p w14:paraId="06CEFE4C" w14:textId="243ABE4B" w:rsidR="00CB40EF" w:rsidRPr="00D82212" w:rsidRDefault="00217279" w:rsidP="003A29F8">
      <w:pPr>
        <w:jc w:val="center"/>
        <w:rPr>
          <w:rFonts w:cs="Arial"/>
          <w:i/>
        </w:rPr>
      </w:pPr>
      <w:r w:rsidRPr="00D82212">
        <w:rPr>
          <w:rFonts w:cs="Arial"/>
          <w:i/>
        </w:rPr>
        <w:t>(à l’attention du DMIT)</w:t>
      </w:r>
      <w:r w:rsidR="00CB40EF" w:rsidRPr="00D82212">
        <w:rPr>
          <w:rFonts w:cs="Arial"/>
          <w:i/>
        </w:rPr>
        <w:t xml:space="preserve"> </w:t>
      </w:r>
    </w:p>
    <w:p w14:paraId="7176434B" w14:textId="2525A977" w:rsidR="00CB40EF" w:rsidRPr="00D82212" w:rsidRDefault="0081127B" w:rsidP="003A29F8">
      <w:pPr>
        <w:jc w:val="center"/>
        <w:rPr>
          <w:rFonts w:cs="Arial"/>
        </w:rPr>
      </w:pPr>
      <w:r>
        <w:rPr>
          <w:rFonts w:cs="Arial"/>
          <w:i/>
        </w:rPr>
        <w:t>5 rue du Fer à Moulin, 75005 Paris</w:t>
      </w:r>
    </w:p>
    <w:p w14:paraId="72E914B3" w14:textId="0176CDE3" w:rsidR="00D34D76" w:rsidRDefault="00D34D76">
      <w:pPr>
        <w:jc w:val="left"/>
        <w:rPr>
          <w:rFonts w:cs="Arial"/>
        </w:rPr>
      </w:pPr>
    </w:p>
    <w:p w14:paraId="761E207B" w14:textId="575F0253" w:rsidR="00CB40EF" w:rsidRPr="00D82212" w:rsidRDefault="00CB40EF" w:rsidP="003A29F8">
      <w:pPr>
        <w:rPr>
          <w:rFonts w:cs="Arial"/>
        </w:rPr>
      </w:pPr>
      <w:r w:rsidRPr="00D82212">
        <w:rPr>
          <w:rFonts w:cs="Arial"/>
        </w:rPr>
        <w:t>Les changements concernés par la présente clause sont les suivants :</w:t>
      </w:r>
    </w:p>
    <w:p w14:paraId="35987D1D" w14:textId="77777777" w:rsidR="00CB40EF" w:rsidRPr="00D82212" w:rsidRDefault="00CB40EF" w:rsidP="003A29F8">
      <w:pPr>
        <w:rPr>
          <w:rFonts w:cs="Arial"/>
        </w:rPr>
      </w:pPr>
    </w:p>
    <w:p w14:paraId="7C4C78B4" w14:textId="4E3DEF92" w:rsidR="00CB40EF" w:rsidRPr="00D82212" w:rsidRDefault="00E60BFB" w:rsidP="00386747">
      <w:pPr>
        <w:pStyle w:val="Paragraphedeliste"/>
        <w:numPr>
          <w:ilvl w:val="0"/>
          <w:numId w:val="40"/>
        </w:numPr>
        <w:rPr>
          <w:rFonts w:cs="Arial"/>
        </w:rPr>
      </w:pPr>
      <w:r w:rsidRPr="00D82212">
        <w:rPr>
          <w:rFonts w:cs="Arial"/>
        </w:rPr>
        <w:t>C</w:t>
      </w:r>
      <w:r w:rsidR="00CB40EF" w:rsidRPr="00D82212">
        <w:rPr>
          <w:rFonts w:cs="Arial"/>
        </w:rPr>
        <w:t>hangement de dénomination sociale sans création d’une personne morale nouvelle, ni transfert du marc</w:t>
      </w:r>
      <w:r w:rsidR="009E3B58" w:rsidRPr="00D82212">
        <w:rPr>
          <w:rFonts w:cs="Arial"/>
        </w:rPr>
        <w:t>hé à une autre personne morale ;</w:t>
      </w:r>
    </w:p>
    <w:p w14:paraId="3130974F" w14:textId="3AEF0839" w:rsidR="00CB40EF" w:rsidRPr="00D82212" w:rsidRDefault="009E3B58" w:rsidP="00386747">
      <w:pPr>
        <w:pStyle w:val="Paragraphedeliste"/>
        <w:numPr>
          <w:ilvl w:val="0"/>
          <w:numId w:val="40"/>
        </w:numPr>
        <w:rPr>
          <w:rFonts w:cs="Arial"/>
        </w:rPr>
      </w:pPr>
      <w:r w:rsidRPr="00D82212">
        <w:rPr>
          <w:rFonts w:cs="Arial"/>
        </w:rPr>
        <w:t>Changement de statut juridique ;</w:t>
      </w:r>
    </w:p>
    <w:p w14:paraId="70D4189F" w14:textId="79FE4605" w:rsidR="00CB40EF" w:rsidRPr="00D82212" w:rsidRDefault="00CB40EF" w:rsidP="00386747">
      <w:pPr>
        <w:pStyle w:val="Paragraphedeliste"/>
        <w:numPr>
          <w:ilvl w:val="0"/>
          <w:numId w:val="40"/>
        </w:numPr>
        <w:rPr>
          <w:rFonts w:cs="Arial"/>
        </w:rPr>
      </w:pPr>
      <w:r w:rsidRPr="00D82212">
        <w:rPr>
          <w:rFonts w:cs="Arial"/>
        </w:rPr>
        <w:t>Cha</w:t>
      </w:r>
      <w:r w:rsidR="009E3B58" w:rsidRPr="00D82212">
        <w:rPr>
          <w:rFonts w:cs="Arial"/>
        </w:rPr>
        <w:t>ngement de références bancaires ;</w:t>
      </w:r>
    </w:p>
    <w:p w14:paraId="4EECC885" w14:textId="2AD113F2" w:rsidR="00CB40EF" w:rsidRPr="00D82212" w:rsidRDefault="00CB40EF" w:rsidP="00386747">
      <w:pPr>
        <w:pStyle w:val="Paragraphedeliste"/>
        <w:numPr>
          <w:ilvl w:val="0"/>
          <w:numId w:val="40"/>
        </w:numPr>
        <w:rPr>
          <w:rFonts w:cs="Arial"/>
        </w:rPr>
      </w:pPr>
      <w:r w:rsidRPr="00D82212">
        <w:rPr>
          <w:rFonts w:cs="Arial"/>
        </w:rPr>
        <w:t>Changement d’adresse</w:t>
      </w:r>
      <w:r w:rsidR="009E3B58" w:rsidRPr="00D82212">
        <w:rPr>
          <w:rFonts w:cs="Arial"/>
        </w:rPr>
        <w:t>.</w:t>
      </w:r>
    </w:p>
    <w:p w14:paraId="46D31F90" w14:textId="77777777" w:rsidR="009E3B58" w:rsidRPr="00D82212" w:rsidRDefault="009E3B58" w:rsidP="003A29F8">
      <w:pPr>
        <w:rPr>
          <w:rFonts w:cs="Arial"/>
        </w:rPr>
      </w:pPr>
    </w:p>
    <w:p w14:paraId="43B44FA1" w14:textId="480FAC2F" w:rsidR="00172F9E" w:rsidRPr="00D82212" w:rsidRDefault="001F023D" w:rsidP="003A29F8">
      <w:pPr>
        <w:rPr>
          <w:rFonts w:cs="Arial"/>
        </w:rPr>
      </w:pPr>
      <w:r w:rsidRPr="00D82212">
        <w:rPr>
          <w:rFonts w:cs="Arial"/>
        </w:rPr>
        <w:t>Un certificat administratif est alors établi par ACHAT</w:t>
      </w:r>
      <w:r w:rsidR="00CB40EF" w:rsidRPr="00D82212">
        <w:rPr>
          <w:rFonts w:cs="Arial"/>
        </w:rPr>
        <w:t xml:space="preserve">. </w:t>
      </w:r>
    </w:p>
    <w:p w14:paraId="04AC2758" w14:textId="77777777" w:rsidR="00C057FE" w:rsidRPr="00D82212" w:rsidRDefault="00C057FE" w:rsidP="003A29F8">
      <w:pPr>
        <w:rPr>
          <w:rFonts w:cs="Open Sans"/>
          <w:i/>
          <w:color w:val="auto"/>
          <w:sz w:val="18"/>
          <w:szCs w:val="18"/>
        </w:rPr>
      </w:pPr>
    </w:p>
    <w:p w14:paraId="2FA6C8CD" w14:textId="29FBB839" w:rsidR="0044480C" w:rsidRPr="00D82212" w:rsidRDefault="001F127F" w:rsidP="005E2FFB">
      <w:pPr>
        <w:pStyle w:val="Titre3"/>
      </w:pPr>
      <w:bookmarkStart w:id="708" w:name="_Toc53131447"/>
      <w:bookmarkStart w:id="709" w:name="_Toc194067189"/>
      <w:r w:rsidRPr="00D82212">
        <w:lastRenderedPageBreak/>
        <w:t>1</w:t>
      </w:r>
      <w:r w:rsidR="00EE4A43" w:rsidRPr="00D82212">
        <w:t>2</w:t>
      </w:r>
      <w:r w:rsidRPr="00D82212">
        <w:t xml:space="preserve">.4- </w:t>
      </w:r>
      <w:r w:rsidR="0044480C" w:rsidRPr="00D82212">
        <w:t xml:space="preserve">Changement de </w:t>
      </w:r>
      <w:r w:rsidR="00172F9E" w:rsidRPr="00D82212">
        <w:t xml:space="preserve">personnalité morale du </w:t>
      </w:r>
      <w:r w:rsidR="00880F34">
        <w:t>Titulaire</w:t>
      </w:r>
      <w:r w:rsidR="003615E2" w:rsidRPr="00D82212">
        <w:t xml:space="preserve"> en cours d’</w:t>
      </w:r>
      <w:r w:rsidR="00EE4A43" w:rsidRPr="00D82212">
        <w:t>e</w:t>
      </w:r>
      <w:r w:rsidR="003615E2" w:rsidRPr="00D82212">
        <w:t>x</w:t>
      </w:r>
      <w:r w:rsidR="00EE4A43" w:rsidRPr="00D82212">
        <w:t>é</w:t>
      </w:r>
      <w:r w:rsidR="003615E2" w:rsidRPr="00D82212">
        <w:t>cution</w:t>
      </w:r>
      <w:bookmarkEnd w:id="708"/>
      <w:bookmarkEnd w:id="709"/>
    </w:p>
    <w:p w14:paraId="5C54544F" w14:textId="601E9D3E" w:rsidR="0044480C" w:rsidRPr="00D82212" w:rsidRDefault="0044480C" w:rsidP="003A29F8">
      <w:pPr>
        <w:rPr>
          <w:rFonts w:cs="Open Sans"/>
        </w:rPr>
      </w:pPr>
    </w:p>
    <w:p w14:paraId="591E6649" w14:textId="11B6B2FE" w:rsidR="00AA0AE7" w:rsidRPr="00D82212" w:rsidRDefault="001F023D" w:rsidP="003A29F8">
      <w:pPr>
        <w:rPr>
          <w:rFonts w:cs="Arial"/>
          <w:color w:val="auto"/>
        </w:rPr>
      </w:pPr>
      <w:r w:rsidRPr="00D82212">
        <w:rPr>
          <w:rFonts w:cs="Arial"/>
          <w:color w:val="auto"/>
        </w:rPr>
        <w:t xml:space="preserve">En cas de changement </w:t>
      </w:r>
      <w:r w:rsidR="00172F9E" w:rsidRPr="00D82212">
        <w:rPr>
          <w:rFonts w:cs="Arial"/>
          <w:color w:val="auto"/>
        </w:rPr>
        <w:t xml:space="preserve">de personnalité morale du </w:t>
      </w:r>
      <w:r w:rsidR="00880F34">
        <w:rPr>
          <w:rFonts w:cs="Arial"/>
          <w:color w:val="auto"/>
        </w:rPr>
        <w:t>Titulaire</w:t>
      </w:r>
      <w:r w:rsidR="00172F9E" w:rsidRPr="00D82212">
        <w:rPr>
          <w:rFonts w:cs="Arial"/>
          <w:color w:val="auto"/>
        </w:rPr>
        <w:t xml:space="preserve">, </w:t>
      </w:r>
      <w:r w:rsidR="003F0B44" w:rsidRPr="00D82212">
        <w:rPr>
          <w:rFonts w:cs="Arial"/>
          <w:color w:val="auto"/>
        </w:rPr>
        <w:t xml:space="preserve">et avant tout transfert, </w:t>
      </w:r>
      <w:r w:rsidR="00172F9E" w:rsidRPr="00D82212">
        <w:rPr>
          <w:rFonts w:cs="Arial"/>
        </w:rPr>
        <w:t xml:space="preserve">celui-ci doit </w:t>
      </w:r>
      <w:r w:rsidR="003F0B44" w:rsidRPr="00D82212">
        <w:rPr>
          <w:rFonts w:cs="Arial"/>
        </w:rPr>
        <w:t xml:space="preserve">en avertir le représentant du pouvoir adjudicateur, via courrier recommandé dans les plus brefs délais. </w:t>
      </w:r>
    </w:p>
    <w:p w14:paraId="2323D413" w14:textId="523A5B46" w:rsidR="00DC5CCA" w:rsidRPr="00D82212" w:rsidRDefault="00DC5CCA" w:rsidP="003A29F8">
      <w:pPr>
        <w:rPr>
          <w:rFonts w:cs="Arial"/>
          <w:color w:val="auto"/>
        </w:rPr>
      </w:pPr>
      <w:r w:rsidRPr="00D82212">
        <w:rPr>
          <w:rFonts w:cs="Arial"/>
          <w:color w:val="auto"/>
        </w:rPr>
        <w:t xml:space="preserve">Le représentant du pouvoir adjudicateur vérifie que le futur </w:t>
      </w:r>
      <w:r w:rsidR="00880F34">
        <w:rPr>
          <w:rFonts w:cs="Arial"/>
          <w:color w:val="auto"/>
        </w:rPr>
        <w:t>Titulaire</w:t>
      </w:r>
      <w:r w:rsidRPr="00D82212">
        <w:rPr>
          <w:rFonts w:cs="Arial"/>
          <w:color w:val="auto"/>
        </w:rPr>
        <w:t xml:space="preserve"> dispose des capacités techniques, professionnelles et financières nécessaires à</w:t>
      </w:r>
      <w:r w:rsidR="003615E2" w:rsidRPr="00D82212">
        <w:rPr>
          <w:rFonts w:cs="Arial"/>
          <w:color w:val="auto"/>
        </w:rPr>
        <w:t xml:space="preserve"> l’exécution des prestations et, </w:t>
      </w:r>
      <w:r w:rsidRPr="00D82212">
        <w:rPr>
          <w:rFonts w:cs="Arial"/>
          <w:color w:val="auto"/>
        </w:rPr>
        <w:t xml:space="preserve">le cas échéant s’il est en règle avec ses obligations fiscales et sociales. Pour ce faire, le </w:t>
      </w:r>
      <w:r w:rsidR="00880F34">
        <w:rPr>
          <w:rFonts w:cs="Arial"/>
          <w:color w:val="auto"/>
        </w:rPr>
        <w:t>Titulaire</w:t>
      </w:r>
      <w:r w:rsidRPr="00D82212">
        <w:rPr>
          <w:rFonts w:cs="Arial"/>
          <w:color w:val="auto"/>
        </w:rPr>
        <w:t xml:space="preserve"> doit, au regard des articles R2143-6 à R 2143-10 du </w:t>
      </w:r>
      <w:r w:rsidR="00D753AC" w:rsidRPr="00D82212">
        <w:rPr>
          <w:rFonts w:cs="Arial"/>
          <w:color w:val="auto"/>
        </w:rPr>
        <w:t xml:space="preserve">Code </w:t>
      </w:r>
      <w:r w:rsidRPr="00D82212">
        <w:rPr>
          <w:rFonts w:cs="Arial"/>
          <w:color w:val="auto"/>
        </w:rPr>
        <w:t xml:space="preserve">de la commande publique, produire l’ensemble des pièces justifiants de ces capacités. </w:t>
      </w:r>
    </w:p>
    <w:p w14:paraId="37857EA1" w14:textId="37664126" w:rsidR="00DC5CCA" w:rsidRPr="00D82212" w:rsidRDefault="00DC5CCA" w:rsidP="003A29F8">
      <w:pPr>
        <w:rPr>
          <w:rFonts w:cs="Arial"/>
          <w:color w:val="auto"/>
        </w:rPr>
      </w:pPr>
    </w:p>
    <w:p w14:paraId="0DC1D14F" w14:textId="6AA4FCEB" w:rsidR="00DC5CCA" w:rsidRPr="00D82212" w:rsidRDefault="00DC5CCA" w:rsidP="003A29F8">
      <w:pPr>
        <w:rPr>
          <w:rFonts w:cs="Arial"/>
          <w:color w:val="auto"/>
        </w:rPr>
      </w:pPr>
      <w:r w:rsidRPr="00D82212">
        <w:rPr>
          <w:rFonts w:cs="Arial"/>
          <w:color w:val="auto"/>
        </w:rPr>
        <w:t xml:space="preserve">Dans le cas où le cessionnaire présente les capacités suffisantes, un avenant de transfert établi par le RPA est alors adressé au </w:t>
      </w:r>
      <w:r w:rsidR="00880F34">
        <w:rPr>
          <w:rFonts w:cs="Arial"/>
          <w:color w:val="auto"/>
        </w:rPr>
        <w:t>Titulaire</w:t>
      </w:r>
      <w:r w:rsidRPr="00D82212">
        <w:rPr>
          <w:rFonts w:cs="Arial"/>
          <w:color w:val="auto"/>
        </w:rPr>
        <w:t xml:space="preserve">. Dans le cas contraire, l’APHP peut prononcer la résiliation du marché sans que le </w:t>
      </w:r>
      <w:r w:rsidR="00880F34">
        <w:rPr>
          <w:rFonts w:cs="Arial"/>
          <w:color w:val="auto"/>
        </w:rPr>
        <w:t>Titulaire</w:t>
      </w:r>
      <w:r w:rsidRPr="00D82212">
        <w:rPr>
          <w:rFonts w:cs="Arial"/>
          <w:color w:val="auto"/>
        </w:rPr>
        <w:t xml:space="preserve"> ne puisse prétendre à aucune indemnité. </w:t>
      </w:r>
    </w:p>
    <w:p w14:paraId="1D0DB452" w14:textId="45948836" w:rsidR="00965190" w:rsidRDefault="00965190" w:rsidP="003A29F8">
      <w:pPr>
        <w:rPr>
          <w:rFonts w:cs="Open Sans"/>
          <w:color w:val="auto"/>
        </w:rPr>
      </w:pPr>
    </w:p>
    <w:p w14:paraId="7E46E10C" w14:textId="5EACCA81" w:rsidR="006E1CFB" w:rsidRPr="00D82212" w:rsidRDefault="006E1CFB" w:rsidP="00A4467D">
      <w:pPr>
        <w:pStyle w:val="Titre2"/>
      </w:pPr>
      <w:bookmarkStart w:id="710" w:name="_Toc53131448"/>
      <w:bookmarkStart w:id="711" w:name="_Toc194067190"/>
      <w:r w:rsidRPr="00D82212">
        <w:t>OBLIGATION</w:t>
      </w:r>
      <w:r w:rsidR="006A3E36" w:rsidRPr="00D82212">
        <w:t>S</w:t>
      </w:r>
      <w:r w:rsidRPr="00D82212">
        <w:t xml:space="preserve"> DU </w:t>
      </w:r>
      <w:bookmarkEnd w:id="702"/>
      <w:bookmarkEnd w:id="710"/>
      <w:r w:rsidR="00A4467D">
        <w:t>TITULAIRE</w:t>
      </w:r>
      <w:bookmarkEnd w:id="711"/>
    </w:p>
    <w:p w14:paraId="30F3842A" w14:textId="77777777" w:rsidR="00A22A20" w:rsidRPr="00D82212" w:rsidRDefault="00A22A20" w:rsidP="003A29F8">
      <w:pPr>
        <w:rPr>
          <w:rFonts w:cs="Open Sans"/>
          <w:sz w:val="18"/>
          <w:szCs w:val="18"/>
        </w:rPr>
      </w:pPr>
    </w:p>
    <w:p w14:paraId="27D4F31F" w14:textId="74E74CFE" w:rsidR="006E1CFB" w:rsidRPr="00D82212" w:rsidRDefault="009A7CEA" w:rsidP="005E2FFB">
      <w:pPr>
        <w:pStyle w:val="Titre3"/>
      </w:pPr>
      <w:bookmarkStart w:id="712" w:name="_Toc25585094"/>
      <w:bookmarkStart w:id="713" w:name="_Toc25585095"/>
      <w:bookmarkStart w:id="714" w:name="_Toc25585096"/>
      <w:bookmarkStart w:id="715" w:name="_Toc25585097"/>
      <w:bookmarkStart w:id="716" w:name="_Toc25585098"/>
      <w:bookmarkStart w:id="717" w:name="_Toc25585099"/>
      <w:bookmarkStart w:id="718" w:name="_Toc25585100"/>
      <w:bookmarkStart w:id="719" w:name="_Toc25585101"/>
      <w:bookmarkStart w:id="720" w:name="_Toc25585102"/>
      <w:bookmarkStart w:id="721" w:name="_Toc25585103"/>
      <w:bookmarkStart w:id="722" w:name="_Toc25585104"/>
      <w:bookmarkStart w:id="723" w:name="_Toc25585105"/>
      <w:bookmarkStart w:id="724" w:name="_Toc25585106"/>
      <w:bookmarkStart w:id="725" w:name="_Toc25585107"/>
      <w:bookmarkStart w:id="726" w:name="_Toc25585108"/>
      <w:bookmarkStart w:id="727" w:name="_Toc25585109"/>
      <w:bookmarkStart w:id="728" w:name="_Toc25585110"/>
      <w:bookmarkStart w:id="729" w:name="_Toc25585111"/>
      <w:bookmarkStart w:id="730" w:name="_Toc25585112"/>
      <w:bookmarkStart w:id="731" w:name="_Toc25585113"/>
      <w:bookmarkStart w:id="732" w:name="_Toc25585114"/>
      <w:bookmarkStart w:id="733" w:name="_Toc25585115"/>
      <w:bookmarkStart w:id="734" w:name="_Toc25585116"/>
      <w:bookmarkStart w:id="735" w:name="_Toc25585117"/>
      <w:bookmarkStart w:id="736" w:name="_Toc25585118"/>
      <w:bookmarkStart w:id="737" w:name="_Toc25585119"/>
      <w:bookmarkStart w:id="738" w:name="_Toc25585120"/>
      <w:bookmarkStart w:id="739" w:name="_Toc25585121"/>
      <w:bookmarkStart w:id="740" w:name="_Toc25585122"/>
      <w:bookmarkStart w:id="741" w:name="_Toc25585123"/>
      <w:bookmarkStart w:id="742" w:name="_Toc25585124"/>
      <w:bookmarkStart w:id="743" w:name="_Toc25585125"/>
      <w:bookmarkStart w:id="744" w:name="_Toc25585126"/>
      <w:bookmarkStart w:id="745" w:name="_Toc25585127"/>
      <w:bookmarkStart w:id="746" w:name="_Toc25585128"/>
      <w:bookmarkStart w:id="747" w:name="_Toc25585129"/>
      <w:bookmarkStart w:id="748" w:name="_Toc25585130"/>
      <w:bookmarkStart w:id="749" w:name="_Toc25585131"/>
      <w:bookmarkStart w:id="750" w:name="_Toc25585132"/>
      <w:bookmarkStart w:id="751" w:name="_Toc25585133"/>
      <w:bookmarkStart w:id="752" w:name="_Toc25585134"/>
      <w:bookmarkStart w:id="753" w:name="_Toc25585135"/>
      <w:bookmarkStart w:id="754" w:name="_Toc25585136"/>
      <w:bookmarkStart w:id="755" w:name="_Toc25585137"/>
      <w:bookmarkStart w:id="756" w:name="_Toc25585138"/>
      <w:bookmarkStart w:id="757" w:name="_Toc25585139"/>
      <w:bookmarkStart w:id="758" w:name="_Toc25585140"/>
      <w:bookmarkStart w:id="759" w:name="_Toc25585141"/>
      <w:bookmarkStart w:id="760" w:name="_Toc25585142"/>
      <w:bookmarkStart w:id="761" w:name="_Toc25585143"/>
      <w:bookmarkStart w:id="762" w:name="_Toc25585144"/>
      <w:bookmarkStart w:id="763" w:name="_Toc25585145"/>
      <w:bookmarkStart w:id="764" w:name="_Toc25585146"/>
      <w:bookmarkStart w:id="765" w:name="_Toc25585147"/>
      <w:bookmarkStart w:id="766" w:name="_Toc53131449"/>
      <w:bookmarkStart w:id="767" w:name="_Toc19406719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r w:rsidRPr="00D82212">
        <w:t>1</w:t>
      </w:r>
      <w:r w:rsidR="00EE4A43" w:rsidRPr="00D82212">
        <w:t>3</w:t>
      </w:r>
      <w:r w:rsidRPr="00D82212">
        <w:t>.</w:t>
      </w:r>
      <w:r w:rsidR="00EE4A43" w:rsidRPr="00D82212">
        <w:t>1</w:t>
      </w:r>
      <w:r w:rsidRPr="00D82212">
        <w:t xml:space="preserve">- </w:t>
      </w:r>
      <w:r w:rsidR="006E1CFB" w:rsidRPr="00D82212">
        <w:t>Certificats</w:t>
      </w:r>
      <w:bookmarkEnd w:id="766"/>
      <w:bookmarkEnd w:id="767"/>
    </w:p>
    <w:p w14:paraId="2F7FB89D" w14:textId="77777777" w:rsidR="006E1CFB" w:rsidRPr="00D82212" w:rsidRDefault="006E1CFB" w:rsidP="003A29F8">
      <w:pPr>
        <w:rPr>
          <w:rFonts w:cs="Open Sans"/>
          <w:color w:val="auto"/>
          <w:sz w:val="18"/>
          <w:szCs w:val="18"/>
        </w:rPr>
      </w:pPr>
    </w:p>
    <w:p w14:paraId="51DA3C65" w14:textId="7A1692C6" w:rsidR="006E1CFB" w:rsidRPr="00D82212" w:rsidRDefault="00472D89" w:rsidP="003A29F8">
      <w:pPr>
        <w:autoSpaceDE w:val="0"/>
        <w:autoSpaceDN w:val="0"/>
        <w:adjustRightInd w:val="0"/>
        <w:rPr>
          <w:rFonts w:cs="Arial"/>
          <w:color w:val="auto"/>
        </w:rPr>
      </w:pPr>
      <w:r w:rsidRPr="00D82212">
        <w:rPr>
          <w:rFonts w:cs="Arial"/>
          <w:color w:val="auto"/>
        </w:rPr>
        <w:t>L</w:t>
      </w:r>
      <w:r w:rsidR="006E1CFB" w:rsidRPr="00D82212">
        <w:rPr>
          <w:rFonts w:cs="Arial"/>
          <w:color w:val="auto"/>
        </w:rPr>
        <w:t xml:space="preserve">e </w:t>
      </w:r>
      <w:r w:rsidR="00880F34">
        <w:rPr>
          <w:rFonts w:cs="Arial"/>
          <w:color w:val="auto"/>
        </w:rPr>
        <w:t>Titulaire</w:t>
      </w:r>
      <w:r w:rsidR="006E1CFB" w:rsidRPr="00D82212">
        <w:rPr>
          <w:rFonts w:cs="Arial"/>
          <w:color w:val="auto"/>
        </w:rPr>
        <w:t xml:space="preserve"> est tenu de transmettre </w:t>
      </w:r>
      <w:r w:rsidR="008B54A8" w:rsidRPr="00D82212">
        <w:rPr>
          <w:rFonts w:cs="Arial"/>
          <w:color w:val="auto"/>
        </w:rPr>
        <w:t>à compter de la date d’attribution du marché, de les actualiser tous les six mois, selon la date de validité des documents,</w:t>
      </w:r>
      <w:r w:rsidR="007F6BF0" w:rsidRPr="00D82212">
        <w:rPr>
          <w:rFonts w:cs="Arial"/>
          <w:color w:val="auto"/>
        </w:rPr>
        <w:t xml:space="preserve"> et sans que l’AP-HP n’en fasse la demande expresse</w:t>
      </w:r>
      <w:r w:rsidR="006E1CFB" w:rsidRPr="00D82212">
        <w:rPr>
          <w:rFonts w:cs="Arial"/>
          <w:color w:val="auto"/>
        </w:rPr>
        <w:t xml:space="preserve">, les pièces prévues aux articles </w:t>
      </w:r>
      <w:r w:rsidR="005F4FD7" w:rsidRPr="00D82212">
        <w:rPr>
          <w:rFonts w:cs="Arial"/>
          <w:color w:val="auto"/>
        </w:rPr>
        <w:t xml:space="preserve">D8222-5 et D8222-7 </w:t>
      </w:r>
      <w:r w:rsidR="0003189B" w:rsidRPr="00D82212">
        <w:rPr>
          <w:rFonts w:cs="Arial"/>
          <w:color w:val="auto"/>
        </w:rPr>
        <w:t xml:space="preserve">du </w:t>
      </w:r>
      <w:r w:rsidR="00D753AC" w:rsidRPr="00D82212">
        <w:rPr>
          <w:rFonts w:cs="Arial"/>
          <w:color w:val="auto"/>
        </w:rPr>
        <w:t xml:space="preserve">Code </w:t>
      </w:r>
      <w:r w:rsidR="006E1CFB" w:rsidRPr="00D82212">
        <w:rPr>
          <w:rFonts w:cs="Arial"/>
          <w:color w:val="auto"/>
        </w:rPr>
        <w:t xml:space="preserve">du </w:t>
      </w:r>
      <w:r w:rsidR="0003189B" w:rsidRPr="00D82212">
        <w:rPr>
          <w:rFonts w:cs="Arial"/>
          <w:color w:val="auto"/>
        </w:rPr>
        <w:t>travail, et ce</w:t>
      </w:r>
      <w:r w:rsidR="006E1CFB" w:rsidRPr="00D82212">
        <w:rPr>
          <w:rFonts w:cs="Arial"/>
          <w:color w:val="auto"/>
        </w:rPr>
        <w:t xml:space="preserve"> jusqu’à la fin de l’exécution du marché. En cas de </w:t>
      </w:r>
      <w:r w:rsidR="00D13E83" w:rsidRPr="00D82212">
        <w:rPr>
          <w:rFonts w:cs="Arial"/>
          <w:color w:val="auto"/>
        </w:rPr>
        <w:t>non présentation</w:t>
      </w:r>
      <w:r w:rsidR="006E1CFB" w:rsidRPr="00D82212">
        <w:rPr>
          <w:rFonts w:cs="Arial"/>
          <w:color w:val="auto"/>
        </w:rPr>
        <w:t xml:space="preserve"> de ces documents dans les délais impartis, une mise en demeure est envoyée au </w:t>
      </w:r>
      <w:r w:rsidR="00880F34">
        <w:rPr>
          <w:rFonts w:cs="Arial"/>
          <w:color w:val="auto"/>
        </w:rPr>
        <w:t>Titulaire</w:t>
      </w:r>
      <w:r w:rsidR="006E1CFB" w:rsidRPr="00D82212">
        <w:rPr>
          <w:rFonts w:cs="Arial"/>
          <w:color w:val="auto"/>
        </w:rPr>
        <w:t xml:space="preserve">. Le </w:t>
      </w:r>
      <w:r w:rsidR="00880F34">
        <w:rPr>
          <w:rFonts w:cs="Arial"/>
          <w:color w:val="auto"/>
        </w:rPr>
        <w:t>Titulaire</w:t>
      </w:r>
      <w:r w:rsidR="006E1CFB" w:rsidRPr="00D82212">
        <w:rPr>
          <w:rFonts w:cs="Arial"/>
          <w:color w:val="auto"/>
        </w:rPr>
        <w:t xml:space="preserve"> est tenu de présenter les documents dans un délai de 15 jours à compter de la mise en demeure.</w:t>
      </w:r>
    </w:p>
    <w:p w14:paraId="4436059C" w14:textId="425AEB00" w:rsidR="00C103B2" w:rsidRDefault="00C103B2" w:rsidP="003A29F8">
      <w:pPr>
        <w:rPr>
          <w:rFonts w:cs="Arial"/>
          <w:color w:val="auto"/>
        </w:rPr>
      </w:pPr>
      <w:r w:rsidRPr="00D82212">
        <w:rPr>
          <w:rFonts w:cs="Arial"/>
          <w:color w:val="auto"/>
        </w:rPr>
        <w:t xml:space="preserve">« Pour ce faire, l’AP-HP recourt à une plateforme sur laquelle les </w:t>
      </w:r>
      <w:r w:rsidR="00880F34">
        <w:rPr>
          <w:rFonts w:cs="Arial"/>
          <w:color w:val="auto"/>
        </w:rPr>
        <w:t>Titulaire</w:t>
      </w:r>
      <w:r w:rsidRPr="00D82212">
        <w:rPr>
          <w:rFonts w:cs="Arial"/>
          <w:color w:val="auto"/>
        </w:rPr>
        <w:t>s d</w:t>
      </w:r>
      <w:r w:rsidR="00E561FB" w:rsidRPr="00D82212">
        <w:rPr>
          <w:rFonts w:cs="Arial"/>
          <w:color w:val="auto"/>
        </w:rPr>
        <w:t xml:space="preserve">u marché </w:t>
      </w:r>
      <w:r w:rsidRPr="00D82212">
        <w:rPr>
          <w:rFonts w:cs="Arial"/>
          <w:color w:val="auto"/>
        </w:rPr>
        <w:t>devront obligatoirement se créer un compte</w:t>
      </w:r>
      <w:r w:rsidR="008B54A8" w:rsidRPr="00D82212">
        <w:rPr>
          <w:rFonts w:cs="Arial"/>
          <w:color w:val="FF0000"/>
        </w:rPr>
        <w:t xml:space="preserve"> </w:t>
      </w:r>
      <w:r w:rsidR="008B54A8" w:rsidRPr="00D82212">
        <w:rPr>
          <w:rFonts w:cs="Arial"/>
          <w:color w:val="auto"/>
        </w:rPr>
        <w:t>dès l’attribution du marché</w:t>
      </w:r>
      <w:r w:rsidRPr="00D82212">
        <w:rPr>
          <w:rFonts w:cs="Arial"/>
          <w:color w:val="auto"/>
        </w:rPr>
        <w:t>, puis mettre en ligne et actualiser les documents demandés à la périodicité req</w:t>
      </w:r>
      <w:r w:rsidR="001C67FE" w:rsidRPr="00D82212">
        <w:rPr>
          <w:rFonts w:cs="Arial"/>
          <w:color w:val="auto"/>
        </w:rPr>
        <w:t xml:space="preserve">uise.  Les modalités d’accès à </w:t>
      </w:r>
      <w:r w:rsidRPr="00D82212">
        <w:rPr>
          <w:rFonts w:cs="Arial"/>
          <w:color w:val="auto"/>
        </w:rPr>
        <w:t>la pla</w:t>
      </w:r>
      <w:r w:rsidR="004630B0" w:rsidRPr="00D82212">
        <w:rPr>
          <w:rFonts w:cs="Arial"/>
          <w:color w:val="auto"/>
        </w:rPr>
        <w:t>teforme seront communiquées à l’attribution</w:t>
      </w:r>
      <w:r w:rsidR="00E16157" w:rsidRPr="00D82212">
        <w:rPr>
          <w:rFonts w:cs="Arial"/>
          <w:color w:val="auto"/>
        </w:rPr>
        <w:t> »</w:t>
      </w:r>
      <w:r w:rsidR="00E73D4C" w:rsidRPr="00D82212">
        <w:rPr>
          <w:rFonts w:cs="Arial"/>
          <w:color w:val="auto"/>
        </w:rPr>
        <w:t>.</w:t>
      </w:r>
    </w:p>
    <w:p w14:paraId="207C5411" w14:textId="77777777" w:rsidR="00604C36" w:rsidRDefault="00604C36" w:rsidP="003A29F8">
      <w:pPr>
        <w:rPr>
          <w:rFonts w:cs="Arial"/>
          <w:color w:val="auto"/>
        </w:rPr>
      </w:pPr>
    </w:p>
    <w:p w14:paraId="3D4540CF" w14:textId="5076A246" w:rsidR="006E1CFB" w:rsidRPr="00D82212" w:rsidRDefault="009A7CEA" w:rsidP="005E2FFB">
      <w:pPr>
        <w:pStyle w:val="Titre3"/>
      </w:pPr>
      <w:bookmarkStart w:id="768" w:name="_Toc53131450"/>
      <w:bookmarkStart w:id="769" w:name="_Toc194067192"/>
      <w:r w:rsidRPr="00D82212">
        <w:t>1</w:t>
      </w:r>
      <w:r w:rsidR="00EE4A43" w:rsidRPr="00D82212">
        <w:t>3</w:t>
      </w:r>
      <w:r w:rsidRPr="00D82212">
        <w:t>.</w:t>
      </w:r>
      <w:r w:rsidR="00EE4A43" w:rsidRPr="00D82212">
        <w:t>2</w:t>
      </w:r>
      <w:r w:rsidRPr="00D82212">
        <w:t xml:space="preserve">- </w:t>
      </w:r>
      <w:r w:rsidR="00C67D1D" w:rsidRPr="00D82212">
        <w:t>C</w:t>
      </w:r>
      <w:r w:rsidR="00957C13" w:rsidRPr="00D82212">
        <w:t>onfidentialité</w:t>
      </w:r>
      <w:bookmarkEnd w:id="768"/>
      <w:bookmarkEnd w:id="769"/>
    </w:p>
    <w:p w14:paraId="0E62E35F" w14:textId="77777777" w:rsidR="00DB1388" w:rsidRPr="00D82212" w:rsidRDefault="00DB1388" w:rsidP="003A29F8">
      <w:pPr>
        <w:ind w:left="709"/>
        <w:rPr>
          <w:rFonts w:cs="Arial"/>
          <w:sz w:val="22"/>
          <w:szCs w:val="22"/>
        </w:rPr>
      </w:pPr>
    </w:p>
    <w:p w14:paraId="27F8482A" w14:textId="61D32599" w:rsidR="00DB1388" w:rsidRPr="00D82212" w:rsidRDefault="00DB1388" w:rsidP="003A29F8">
      <w:pPr>
        <w:rPr>
          <w:rFonts w:cs="Arial"/>
        </w:rPr>
      </w:pPr>
      <w:r w:rsidRPr="00D82212">
        <w:rPr>
          <w:rFonts w:cs="Arial"/>
        </w:rPr>
        <w:t xml:space="preserve">Le </w:t>
      </w:r>
      <w:r w:rsidR="00880F34">
        <w:rPr>
          <w:rFonts w:cs="Arial"/>
        </w:rPr>
        <w:t>Titulaire</w:t>
      </w:r>
      <w:r w:rsidRPr="00D82212">
        <w:rPr>
          <w:rFonts w:cs="Arial"/>
        </w:rPr>
        <w:t xml:space="preserve"> qui, soit avant la notification du marché, soit au cours de son exécution, a reçu communication, à titre confidentiel, de renseignements ou de documents quelconques, est tenu de maintenir conf</w:t>
      </w:r>
      <w:r w:rsidR="003D345B" w:rsidRPr="00D82212">
        <w:rPr>
          <w:rFonts w:cs="Arial"/>
        </w:rPr>
        <w:t>identielle cette communication.</w:t>
      </w:r>
    </w:p>
    <w:p w14:paraId="7AF5369D" w14:textId="77777777" w:rsidR="00DB1388" w:rsidRPr="00D82212" w:rsidRDefault="00DB1388" w:rsidP="003A29F8">
      <w:pPr>
        <w:rPr>
          <w:rFonts w:cs="Arial"/>
        </w:rPr>
      </w:pPr>
    </w:p>
    <w:p w14:paraId="2C3D308E" w14:textId="170687A3" w:rsidR="00DB1388" w:rsidRPr="00D82212" w:rsidRDefault="00DB1388" w:rsidP="003A29F8">
      <w:pPr>
        <w:rPr>
          <w:rFonts w:cs="Arial"/>
        </w:rPr>
      </w:pPr>
      <w:r w:rsidRPr="00D82212">
        <w:rPr>
          <w:rFonts w:cs="Arial"/>
        </w:rPr>
        <w:t xml:space="preserve">Dans tous les cas, ces renseignements ou documents ne peuvent pas, sans autorisation, être communiqués à d’autres personnes que celles qui ont qualité pour les connaître. Le </w:t>
      </w:r>
      <w:r w:rsidR="00880F34">
        <w:rPr>
          <w:rFonts w:cs="Arial"/>
        </w:rPr>
        <w:t>Titulaire</w:t>
      </w:r>
      <w:r w:rsidRPr="00D82212">
        <w:rPr>
          <w:rFonts w:cs="Arial"/>
        </w:rPr>
        <w:t xml:space="preserve"> se porte fort du respect par ses salariés et sous-traitants du principe de confidentialité des données précitées.</w:t>
      </w:r>
    </w:p>
    <w:p w14:paraId="427C7374" w14:textId="77777777" w:rsidR="00DB1388" w:rsidRPr="00D82212" w:rsidRDefault="00DB1388" w:rsidP="003A29F8">
      <w:pPr>
        <w:rPr>
          <w:rFonts w:cs="Arial"/>
        </w:rPr>
      </w:pPr>
    </w:p>
    <w:p w14:paraId="3B660800" w14:textId="77777777" w:rsidR="00DB1388" w:rsidRPr="00D82212" w:rsidRDefault="00DB1388" w:rsidP="003A29F8">
      <w:pPr>
        <w:rPr>
          <w:rFonts w:cs="Arial"/>
        </w:rPr>
      </w:pPr>
      <w:r w:rsidRPr="00D82212">
        <w:rPr>
          <w:rFonts w:cs="Arial"/>
        </w:rPr>
        <w:t>Indépendamment de l’éventuel engagement de sa responsabilité pénale, il assumera donc à ce titre, à l’égard de l’AP-HP, toutes conséquences de droit en cas de divulgation des informations confidentielles par ses salariés, ses sous-traitants et leurs salariés.</w:t>
      </w:r>
    </w:p>
    <w:p w14:paraId="544DC031" w14:textId="77777777" w:rsidR="00DB1388" w:rsidRPr="00D82212" w:rsidRDefault="00DB1388" w:rsidP="003A29F8">
      <w:pPr>
        <w:rPr>
          <w:rFonts w:cs="Arial"/>
        </w:rPr>
      </w:pPr>
    </w:p>
    <w:p w14:paraId="45D2E99F" w14:textId="0F1D7AA0" w:rsidR="00DB1388" w:rsidRDefault="00DB1388" w:rsidP="003A29F8">
      <w:pPr>
        <w:rPr>
          <w:rFonts w:cs="Arial"/>
        </w:rPr>
      </w:pPr>
      <w:r w:rsidRPr="00D82212">
        <w:rPr>
          <w:rFonts w:cs="Arial"/>
        </w:rPr>
        <w:t xml:space="preserve">Le </w:t>
      </w:r>
      <w:r w:rsidR="00880F34">
        <w:rPr>
          <w:rFonts w:cs="Arial"/>
        </w:rPr>
        <w:t>Titulaire</w:t>
      </w:r>
      <w:r w:rsidRPr="00D82212">
        <w:rPr>
          <w:rFonts w:cs="Arial"/>
        </w:rPr>
        <w:t xml:space="preserve"> comme l’AP-HP s’engagent à ne pas divulguer à des tiers les documents, les informations et les renseignements communiqués par l’autre partie à l’occasion de l’exécution du présent marché, sauf en cas d’accord écrit donné par l’AP-HP et/ou par le </w:t>
      </w:r>
      <w:r w:rsidR="00880F34">
        <w:rPr>
          <w:rFonts w:cs="Arial"/>
        </w:rPr>
        <w:t>Titulaire</w:t>
      </w:r>
      <w:r w:rsidRPr="00D82212">
        <w:rPr>
          <w:rFonts w:cs="Arial"/>
        </w:rPr>
        <w:t>, lorsque les informations sont tombées officiellement dans le domaine public, lorsque les informations sont indiquées par la partie qui les communique à chaque communication comme n’étant pas confidentielles, lorsque les informations sont diffusées au public préalablement à la notification du marché ou lorsque les informations sont intégrées dans le produit.</w:t>
      </w:r>
    </w:p>
    <w:p w14:paraId="78F61720" w14:textId="77777777" w:rsidR="00180FC5" w:rsidRPr="00D82212" w:rsidRDefault="00180FC5" w:rsidP="003A29F8">
      <w:pPr>
        <w:rPr>
          <w:rFonts w:cs="Arial"/>
        </w:rPr>
      </w:pPr>
    </w:p>
    <w:p w14:paraId="47596016" w14:textId="4321D65E" w:rsidR="00DB1388" w:rsidRPr="00D82212" w:rsidRDefault="003D345B" w:rsidP="003A29F8">
      <w:pPr>
        <w:rPr>
          <w:rFonts w:cs="Arial"/>
        </w:rPr>
      </w:pPr>
      <w:r w:rsidRPr="00D82212">
        <w:rPr>
          <w:rFonts w:cs="Arial"/>
        </w:rPr>
        <w:lastRenderedPageBreak/>
        <w:t xml:space="preserve">Les codes sources du logiciel </w:t>
      </w:r>
      <w:r w:rsidR="00506E40">
        <w:rPr>
          <w:rFonts w:cs="Arial"/>
        </w:rPr>
        <w:t>P</w:t>
      </w:r>
      <w:r w:rsidR="00BC6630">
        <w:rPr>
          <w:rFonts w:cs="Arial"/>
        </w:rPr>
        <w:t>rogesa</w:t>
      </w:r>
      <w:r w:rsidR="00506E40">
        <w:rPr>
          <w:rFonts w:cs="Arial"/>
        </w:rPr>
        <w:t xml:space="preserve"> II</w:t>
      </w:r>
      <w:r w:rsidR="00BC6630">
        <w:rPr>
          <w:rFonts w:cs="Arial"/>
        </w:rPr>
        <w:t xml:space="preserve"> </w:t>
      </w:r>
      <w:r w:rsidRPr="00D82212">
        <w:rPr>
          <w:rFonts w:cs="Arial"/>
        </w:rPr>
        <w:t xml:space="preserve">sont confidentiels et ne peuvent être utilisés que dans </w:t>
      </w:r>
      <w:r w:rsidRPr="00407207">
        <w:rPr>
          <w:rFonts w:cs="Arial"/>
        </w:rPr>
        <w:t xml:space="preserve">les cas listés à l’article </w:t>
      </w:r>
      <w:r w:rsidRPr="00C76903">
        <w:rPr>
          <w:rFonts w:cs="Arial"/>
        </w:rPr>
        <w:t>1</w:t>
      </w:r>
      <w:r w:rsidR="00407207" w:rsidRPr="00C76903">
        <w:rPr>
          <w:rFonts w:cs="Arial"/>
        </w:rPr>
        <w:t>0.3</w:t>
      </w:r>
      <w:r w:rsidR="00407207" w:rsidRPr="00407207">
        <w:rPr>
          <w:rFonts w:cs="Arial"/>
        </w:rPr>
        <w:t>.4</w:t>
      </w:r>
      <w:r w:rsidRPr="00407207">
        <w:rPr>
          <w:rFonts w:cs="Arial"/>
        </w:rPr>
        <w:t xml:space="preserve"> du présent CCP.</w:t>
      </w:r>
      <w:r w:rsidR="004B1940">
        <w:rPr>
          <w:rFonts w:cs="Arial"/>
        </w:rPr>
        <w:t xml:space="preserve"> </w:t>
      </w:r>
    </w:p>
    <w:p w14:paraId="041C258D" w14:textId="77777777" w:rsidR="00180FC5" w:rsidRDefault="00180FC5" w:rsidP="003A29F8">
      <w:pPr>
        <w:rPr>
          <w:rFonts w:cs="Arial"/>
        </w:rPr>
      </w:pPr>
    </w:p>
    <w:p w14:paraId="4AC81857" w14:textId="5E97E43F" w:rsidR="00DB1388" w:rsidRPr="00D82212" w:rsidRDefault="00DB1388" w:rsidP="003A29F8">
      <w:pPr>
        <w:rPr>
          <w:rFonts w:cs="Arial"/>
        </w:rPr>
      </w:pPr>
      <w:r w:rsidRPr="00D82212">
        <w:rPr>
          <w:rFonts w:cs="Arial"/>
        </w:rPr>
        <w:t xml:space="preserve">Le </w:t>
      </w:r>
      <w:r w:rsidR="00880F34">
        <w:rPr>
          <w:rFonts w:cs="Arial"/>
        </w:rPr>
        <w:t>Titulaire</w:t>
      </w:r>
      <w:r w:rsidRPr="00D82212">
        <w:rPr>
          <w:rFonts w:cs="Arial"/>
        </w:rPr>
        <w:t xml:space="preserve"> veille à ce qu’au cours de l’exécution du marché soient respectées la sécurité et la confidentialité des données et des accès informatiques de l’AP-HP conformément aux lois et régimes applicables et notamment la loi n° 78-17 du 6 janvier 1978 relative à l’informatique, aux fichiers et aux libertés, les dispositions du Code de la propriété intellectuelle applicables aux logiciels et celles du Code pénal. Par ailleurs, le </w:t>
      </w:r>
      <w:r w:rsidR="00880F34">
        <w:rPr>
          <w:rFonts w:cs="Arial"/>
        </w:rPr>
        <w:t>Titulaire</w:t>
      </w:r>
      <w:r w:rsidRPr="00D82212">
        <w:rPr>
          <w:rFonts w:cs="Arial"/>
        </w:rPr>
        <w:t xml:space="preserve"> s’engage à veiller à ne pas conduire l’AP-HP à méconnaître ces dispositions en procédant à toutes les préconisations utiles en ce sens. Le </w:t>
      </w:r>
      <w:r w:rsidR="00880F34">
        <w:rPr>
          <w:rFonts w:cs="Arial"/>
        </w:rPr>
        <w:t>Titulaire</w:t>
      </w:r>
      <w:r w:rsidRPr="00D82212">
        <w:rPr>
          <w:rFonts w:cs="Arial"/>
        </w:rPr>
        <w:t xml:space="preserve"> n’est en aucun cas maître des fichiers de l’AP-HP au titre de la loi n° 78-17 du 6 janvier 1978 relative à l’informatique, aux fichiers et aux libertés.</w:t>
      </w:r>
    </w:p>
    <w:p w14:paraId="795A8E1B" w14:textId="77777777" w:rsidR="00DB1388" w:rsidRPr="00D82212" w:rsidRDefault="00DB1388" w:rsidP="003A29F8">
      <w:pPr>
        <w:rPr>
          <w:rFonts w:cs="Arial"/>
        </w:rPr>
      </w:pPr>
    </w:p>
    <w:p w14:paraId="220A8D1C" w14:textId="52E86974" w:rsidR="00DB1388" w:rsidRPr="00D82212" w:rsidRDefault="00DB1388" w:rsidP="008B408E">
      <w:pPr>
        <w:rPr>
          <w:rFonts w:cs="Arial"/>
        </w:rPr>
      </w:pPr>
      <w:r w:rsidRPr="00D82212">
        <w:rPr>
          <w:rFonts w:cs="Arial"/>
        </w:rPr>
        <w:t xml:space="preserve">Le </w:t>
      </w:r>
      <w:r w:rsidR="00880F34">
        <w:rPr>
          <w:rFonts w:cs="Arial"/>
        </w:rPr>
        <w:t>Titulaire</w:t>
      </w:r>
      <w:r w:rsidRPr="00D82212">
        <w:rPr>
          <w:rFonts w:cs="Arial"/>
        </w:rPr>
        <w:t xml:space="preserve"> s’engage par ailleurs à ne prendre aucune copie des supports, ne pas utiliser les documents à des fins autres que celles spécifiées dans le marché, ne pas utiliser ou diffuser, sans autorisation préalable </w:t>
      </w:r>
      <w:r w:rsidRPr="00D82212">
        <w:rPr>
          <w:rFonts w:cs="Arial"/>
          <w:sz w:val="22"/>
          <w:szCs w:val="22"/>
        </w:rPr>
        <w:t>écrite</w:t>
      </w:r>
      <w:r w:rsidRPr="00D82212">
        <w:rPr>
          <w:rFonts w:cs="Arial"/>
        </w:rPr>
        <w:t xml:space="preserve"> de l’AP-HP, aucune partie ou totalité d’un programme, d’un fichier et/ou d’une donnée détenu(s) par l’AP-HP ou installé(s) sur un élément ou sur un sous-ensemble d’une configuration, d’un matériel ou d’une pièce détachée détenu(s) par l’AP-HP et/ou aucune documentation détenue par l’AP-HP, à prendre toute mesure, notamment de sécurité matérielle pour assurer la conservation des supports tout au long de la durée du présent marché.</w:t>
      </w:r>
    </w:p>
    <w:p w14:paraId="09D422D9" w14:textId="77777777" w:rsidR="00DB1388" w:rsidRPr="00D82212" w:rsidRDefault="00DB1388" w:rsidP="003A29F8">
      <w:pPr>
        <w:rPr>
          <w:rFonts w:cs="Arial"/>
        </w:rPr>
      </w:pPr>
    </w:p>
    <w:p w14:paraId="2A4990BC" w14:textId="347F0000" w:rsidR="00DB1388" w:rsidRDefault="00DB1388" w:rsidP="003A29F8">
      <w:pPr>
        <w:rPr>
          <w:rFonts w:cs="Arial"/>
        </w:rPr>
      </w:pPr>
      <w:r w:rsidRPr="00D82212">
        <w:rPr>
          <w:rFonts w:cs="Arial"/>
        </w:rPr>
        <w:t xml:space="preserve">Le non-respect de ces dispositions peut entraîner la résiliation du marché aux torts du </w:t>
      </w:r>
      <w:r w:rsidR="00880F34">
        <w:rPr>
          <w:rFonts w:cs="Arial"/>
        </w:rPr>
        <w:t>Titulaire</w:t>
      </w:r>
      <w:r w:rsidRPr="00D82212">
        <w:rPr>
          <w:rFonts w:cs="Arial"/>
        </w:rPr>
        <w:t>.</w:t>
      </w:r>
    </w:p>
    <w:p w14:paraId="072FC5FD" w14:textId="77777777" w:rsidR="005E2FFB" w:rsidRPr="00D82212" w:rsidRDefault="005E2FFB" w:rsidP="003A29F8">
      <w:pPr>
        <w:rPr>
          <w:rFonts w:cs="Arial"/>
        </w:rPr>
      </w:pPr>
    </w:p>
    <w:p w14:paraId="3C59EEE7" w14:textId="1F5F3A2B" w:rsidR="00403B99" w:rsidRPr="00D82212" w:rsidRDefault="009A7CEA" w:rsidP="005E2FFB">
      <w:pPr>
        <w:pStyle w:val="Titre3"/>
      </w:pPr>
      <w:bookmarkStart w:id="770" w:name="_Toc53131451"/>
      <w:bookmarkStart w:id="771" w:name="_Toc194067193"/>
      <w:r w:rsidRPr="00D82212">
        <w:t>1</w:t>
      </w:r>
      <w:r w:rsidR="00EE4A43" w:rsidRPr="00D82212">
        <w:t>3</w:t>
      </w:r>
      <w:r w:rsidRPr="00D82212">
        <w:t>.</w:t>
      </w:r>
      <w:r w:rsidR="00EE4A43" w:rsidRPr="00D82212">
        <w:t>3</w:t>
      </w:r>
      <w:r w:rsidRPr="00D82212">
        <w:t xml:space="preserve">- </w:t>
      </w:r>
      <w:r w:rsidR="00403B99" w:rsidRPr="00D82212">
        <w:t>Accès aux établissements – Identification</w:t>
      </w:r>
      <w:bookmarkEnd w:id="770"/>
      <w:bookmarkEnd w:id="771"/>
    </w:p>
    <w:p w14:paraId="612EDAE0" w14:textId="77777777" w:rsidR="00403B99" w:rsidRPr="00D82212" w:rsidRDefault="00403B99" w:rsidP="003A29F8">
      <w:pPr>
        <w:pStyle w:val="RedTxt"/>
        <w:jc w:val="both"/>
        <w:rPr>
          <w:rFonts w:cs="Open Sans"/>
        </w:rPr>
      </w:pPr>
    </w:p>
    <w:p w14:paraId="5D8F9DBD" w14:textId="2645CC02" w:rsidR="00403B99" w:rsidRPr="00D82212" w:rsidRDefault="00403B99" w:rsidP="003A29F8">
      <w:r w:rsidRPr="00D82212">
        <w:t xml:space="preserve">Les personnels du </w:t>
      </w:r>
      <w:r w:rsidR="00880F34">
        <w:t>Titulaire</w:t>
      </w:r>
      <w:r w:rsidRPr="00D82212">
        <w:t xml:space="preserve"> ou ses préposés et sous – traitants ont accès aux locaux des établissements de l’AP-HP</w:t>
      </w:r>
      <w:r w:rsidR="005608E6" w:rsidRPr="00D82212">
        <w:t xml:space="preserve"> uniquement sur demande justifiée ou pour une prestation commandée de formation ou assistance technique sur site,</w:t>
      </w:r>
      <w:r w:rsidRPr="00D82212">
        <w:t xml:space="preserve"> </w:t>
      </w:r>
      <w:r w:rsidR="005608E6" w:rsidRPr="00D82212">
        <w:t xml:space="preserve">en cas d’accord et rendez-vous préalable pris avec la </w:t>
      </w:r>
      <w:r w:rsidR="008706C2">
        <w:t>DSN</w:t>
      </w:r>
      <w:r w:rsidR="008706C2" w:rsidRPr="00D82212">
        <w:t xml:space="preserve"> </w:t>
      </w:r>
      <w:r w:rsidR="005608E6" w:rsidRPr="00D82212">
        <w:t xml:space="preserve">de l’AP-HP et le site, </w:t>
      </w:r>
      <w:r w:rsidRPr="00D82212">
        <w:t>sous réserve du respect des consignes d'hygiène et de sécurité, et du règlement intérieur en vigueur.</w:t>
      </w:r>
    </w:p>
    <w:p w14:paraId="69A337BF" w14:textId="1D09216F" w:rsidR="00403B99" w:rsidRPr="00D82212" w:rsidRDefault="00403B99" w:rsidP="003A29F8">
      <w:r w:rsidRPr="00D82212">
        <w:t xml:space="preserve">Ils doivent être identifiés par tout moyen à disposition du </w:t>
      </w:r>
      <w:r w:rsidR="00880F34">
        <w:t>Titulaire</w:t>
      </w:r>
      <w:r w:rsidRPr="00D82212">
        <w:t xml:space="preserve">, et pouvoir justifier de leur appartenance à l'entreprise </w:t>
      </w:r>
      <w:r w:rsidR="00880F34">
        <w:t>Titulaire</w:t>
      </w:r>
      <w:r w:rsidRPr="00D82212">
        <w:t xml:space="preserve"> du marché, ou être mandatés par elle.</w:t>
      </w:r>
    </w:p>
    <w:p w14:paraId="176FBC03" w14:textId="77777777" w:rsidR="00DE52A8" w:rsidRPr="00D82212" w:rsidRDefault="00DE52A8" w:rsidP="003A29F8">
      <w:pPr>
        <w:rPr>
          <w:rFonts w:cs="Open Sans"/>
          <w:i/>
          <w:iCs/>
          <w:color w:val="auto"/>
          <w:sz w:val="18"/>
          <w:szCs w:val="18"/>
        </w:rPr>
      </w:pPr>
    </w:p>
    <w:p w14:paraId="639AAD2E" w14:textId="5B24A808" w:rsidR="000D3457" w:rsidRPr="00D82212" w:rsidRDefault="009A7CEA" w:rsidP="005E2FFB">
      <w:pPr>
        <w:pStyle w:val="Titre3"/>
      </w:pPr>
      <w:bookmarkStart w:id="772" w:name="_Toc209259889"/>
      <w:bookmarkStart w:id="773" w:name="_Toc323740953"/>
      <w:bookmarkStart w:id="774" w:name="_Toc369791370"/>
      <w:bookmarkStart w:id="775" w:name="_Toc53131452"/>
      <w:bookmarkStart w:id="776" w:name="_Toc194067194"/>
      <w:r w:rsidRPr="00D82212">
        <w:t>1</w:t>
      </w:r>
      <w:r w:rsidR="00EE4A43" w:rsidRPr="00D82212">
        <w:t>3</w:t>
      </w:r>
      <w:r w:rsidRPr="00D82212">
        <w:t>.</w:t>
      </w:r>
      <w:r w:rsidR="00EE4A43" w:rsidRPr="00D82212">
        <w:t>4</w:t>
      </w:r>
      <w:r w:rsidRPr="00D82212">
        <w:t xml:space="preserve">- </w:t>
      </w:r>
      <w:r w:rsidR="000D3457" w:rsidRPr="00D82212">
        <w:t>Grèves</w:t>
      </w:r>
      <w:bookmarkEnd w:id="772"/>
      <w:bookmarkEnd w:id="773"/>
      <w:bookmarkEnd w:id="774"/>
      <w:bookmarkEnd w:id="775"/>
      <w:bookmarkEnd w:id="776"/>
    </w:p>
    <w:p w14:paraId="3FF2B945" w14:textId="77777777" w:rsidR="000D3457" w:rsidRPr="00D82212" w:rsidRDefault="000D3457" w:rsidP="003A29F8">
      <w:pPr>
        <w:jc w:val="left"/>
        <w:rPr>
          <w:rFonts w:cs="Open Sans"/>
          <w:color w:val="auto"/>
          <w:sz w:val="18"/>
          <w:szCs w:val="18"/>
        </w:rPr>
      </w:pPr>
    </w:p>
    <w:p w14:paraId="5DBA53B2" w14:textId="793865C9" w:rsidR="000D3457" w:rsidRPr="00D82212" w:rsidRDefault="006A1DDF" w:rsidP="003A29F8">
      <w:r w:rsidRPr="00D82212">
        <w:t xml:space="preserve">En cas d’arrêt de travail imputable au </w:t>
      </w:r>
      <w:r w:rsidR="00880F34">
        <w:t>Titulaire</w:t>
      </w:r>
      <w:r w:rsidRPr="00D82212">
        <w:t xml:space="preserve">, ce dernier </w:t>
      </w:r>
      <w:r w:rsidR="000D3457" w:rsidRPr="00D82212">
        <w:t xml:space="preserve">devra assurer les prestations considérées comme indispensables au </w:t>
      </w:r>
      <w:r w:rsidR="00DB4908" w:rsidRPr="00D82212">
        <w:t>bon déroulement des prestations</w:t>
      </w:r>
      <w:r w:rsidR="000D3457" w:rsidRPr="00D82212">
        <w:t xml:space="preserve"> en accord avec la personne publique.</w:t>
      </w:r>
    </w:p>
    <w:p w14:paraId="5029C661" w14:textId="77777777" w:rsidR="000D3457" w:rsidRPr="00D82212" w:rsidRDefault="000D3457" w:rsidP="003A29F8"/>
    <w:p w14:paraId="6DAC5499" w14:textId="579F91BA" w:rsidR="000D3457" w:rsidRPr="00D82212" w:rsidRDefault="000D3457" w:rsidP="003A29F8">
      <w:r w:rsidRPr="00D82212">
        <w:t xml:space="preserve">En cas d’impossibilité pour le </w:t>
      </w:r>
      <w:r w:rsidR="00880F34">
        <w:t>Titulaire</w:t>
      </w:r>
      <w:r w:rsidRPr="00D82212">
        <w:t xml:space="preserve"> du marché d’exécuter intégralement les prestations dues au titre du contrat dès le premier jour de grève, l’AP-HP y pourvoira par tous les moyens qu’elle jugera utiles aux frais, risques et périls du </w:t>
      </w:r>
      <w:r w:rsidR="00880F34">
        <w:t>Titulaire</w:t>
      </w:r>
      <w:r w:rsidRPr="00D82212">
        <w:t xml:space="preserve"> afin d’assurer elle-même le service minimum.</w:t>
      </w:r>
    </w:p>
    <w:p w14:paraId="073657DD" w14:textId="77777777" w:rsidR="000D3457" w:rsidRPr="00D82212" w:rsidRDefault="000D3457" w:rsidP="003A29F8"/>
    <w:p w14:paraId="4AD56A83" w14:textId="77777777" w:rsidR="000D3457" w:rsidRPr="00D82212" w:rsidRDefault="000D3457" w:rsidP="003A29F8">
      <w:r w:rsidRPr="00D82212">
        <w:t>Les mesures, qui seront prises dans ce cas, seront limitées à la durée de l’absence d’organisation de service minimum, validée par l’AP-HP.</w:t>
      </w:r>
    </w:p>
    <w:p w14:paraId="78640A63" w14:textId="77777777" w:rsidR="000D3457" w:rsidRPr="00D82212" w:rsidRDefault="000D3457" w:rsidP="003A29F8"/>
    <w:p w14:paraId="30EF8043" w14:textId="7B05C45C" w:rsidR="000D3457" w:rsidRPr="00D82212" w:rsidRDefault="000D3457" w:rsidP="003A29F8">
      <w:r w:rsidRPr="00D82212">
        <w:t>Les sommes dues à ce titre seront recouvrées par l’Administration par tous moyens de droit sauf lorsque leur montant pourra être retenu sur les factures mensuelles restant dues.</w:t>
      </w:r>
    </w:p>
    <w:p w14:paraId="274AEFFD" w14:textId="77777777" w:rsidR="00427A58" w:rsidRPr="00D82212" w:rsidRDefault="00427A58" w:rsidP="003A29F8"/>
    <w:p w14:paraId="6F313D69" w14:textId="68A7EDE6" w:rsidR="006E1CFB" w:rsidRPr="00D82212" w:rsidRDefault="006E1CFB" w:rsidP="00A4467D">
      <w:pPr>
        <w:pStyle w:val="Titre2"/>
      </w:pPr>
      <w:bookmarkStart w:id="777" w:name="_Toc25591071"/>
      <w:bookmarkStart w:id="778" w:name="_Toc25591072"/>
      <w:bookmarkStart w:id="779" w:name="a7"/>
      <w:bookmarkStart w:id="780" w:name="_Toc53131453"/>
      <w:bookmarkStart w:id="781" w:name="_Toc194067195"/>
      <w:bookmarkEnd w:id="777"/>
      <w:bookmarkEnd w:id="778"/>
      <w:r w:rsidRPr="00D82212">
        <w:t>FACTURATION – PAIEMENT</w:t>
      </w:r>
      <w:bookmarkEnd w:id="779"/>
      <w:bookmarkEnd w:id="780"/>
      <w:bookmarkEnd w:id="781"/>
    </w:p>
    <w:p w14:paraId="08AC8E2C" w14:textId="77777777" w:rsidR="00C27FAB" w:rsidRPr="00D82212" w:rsidRDefault="00C27FAB" w:rsidP="003A29F8">
      <w:pPr>
        <w:rPr>
          <w:rFonts w:ascii="Century Gothic" w:hAnsi="Century Gothic"/>
          <w:sz w:val="22"/>
        </w:rPr>
      </w:pPr>
    </w:p>
    <w:p w14:paraId="04F6A90E" w14:textId="7BFB7F25" w:rsidR="006E1CFB" w:rsidRPr="00D82212" w:rsidRDefault="00C0506C" w:rsidP="005E2FFB">
      <w:pPr>
        <w:pStyle w:val="Titre3"/>
      </w:pPr>
      <w:bookmarkStart w:id="782" w:name="_Toc162712711"/>
      <w:bookmarkStart w:id="783" w:name="_Toc162715043"/>
      <w:bookmarkStart w:id="784" w:name="_Toc162715138"/>
      <w:bookmarkStart w:id="785" w:name="_Toc162717226"/>
      <w:bookmarkStart w:id="786" w:name="_Toc162717926"/>
      <w:bookmarkStart w:id="787" w:name="_Toc162718096"/>
      <w:bookmarkStart w:id="788" w:name="_Toc162718266"/>
      <w:bookmarkStart w:id="789" w:name="_Toc162757926"/>
      <w:bookmarkStart w:id="790" w:name="_Toc162773018"/>
      <w:bookmarkStart w:id="791" w:name="_Toc162773329"/>
      <w:bookmarkStart w:id="792" w:name="_Toc162773504"/>
      <w:bookmarkStart w:id="793" w:name="_Toc162782487"/>
      <w:bookmarkStart w:id="794" w:name="_Toc53131454"/>
      <w:bookmarkStart w:id="795" w:name="_Toc194067196"/>
      <w:bookmarkEnd w:id="782"/>
      <w:bookmarkEnd w:id="783"/>
      <w:bookmarkEnd w:id="784"/>
      <w:bookmarkEnd w:id="785"/>
      <w:bookmarkEnd w:id="786"/>
      <w:bookmarkEnd w:id="787"/>
      <w:bookmarkEnd w:id="788"/>
      <w:bookmarkEnd w:id="789"/>
      <w:bookmarkEnd w:id="790"/>
      <w:bookmarkEnd w:id="791"/>
      <w:bookmarkEnd w:id="792"/>
      <w:bookmarkEnd w:id="793"/>
      <w:r w:rsidRPr="00D82212">
        <w:t>1</w:t>
      </w:r>
      <w:r w:rsidR="00EE4A43" w:rsidRPr="00D82212">
        <w:t>4</w:t>
      </w:r>
      <w:r w:rsidRPr="00D82212">
        <w:t xml:space="preserve">.1- </w:t>
      </w:r>
      <w:r w:rsidR="006E1CFB" w:rsidRPr="00D82212">
        <w:t>Facturation</w:t>
      </w:r>
      <w:bookmarkEnd w:id="794"/>
      <w:bookmarkEnd w:id="795"/>
    </w:p>
    <w:p w14:paraId="05C03384" w14:textId="77777777" w:rsidR="006E1CFB" w:rsidRPr="00D82212" w:rsidRDefault="006E1CFB" w:rsidP="003A29F8">
      <w:pPr>
        <w:rPr>
          <w:rFonts w:cs="Open Sans"/>
          <w:sz w:val="18"/>
          <w:szCs w:val="18"/>
        </w:rPr>
      </w:pPr>
    </w:p>
    <w:p w14:paraId="3984EF9F" w14:textId="4CE89CEF" w:rsidR="006E1CFB" w:rsidRPr="00D82212" w:rsidRDefault="006E1CFB" w:rsidP="003A29F8">
      <w:pPr>
        <w:rPr>
          <w:rFonts w:cs="Arial"/>
        </w:rPr>
      </w:pPr>
      <w:r w:rsidRPr="00D82212">
        <w:rPr>
          <w:rFonts w:cs="Arial"/>
        </w:rPr>
        <w:t>Les factu</w:t>
      </w:r>
      <w:r w:rsidR="00AA6962" w:rsidRPr="00D82212">
        <w:rPr>
          <w:rFonts w:cs="Arial"/>
        </w:rPr>
        <w:t>res ne doivent comporter aucune condition générale</w:t>
      </w:r>
      <w:r w:rsidRPr="00D82212">
        <w:rPr>
          <w:rFonts w:cs="Arial"/>
        </w:rPr>
        <w:t xml:space="preserve"> de vente.</w:t>
      </w:r>
    </w:p>
    <w:p w14:paraId="6D0F8CDA" w14:textId="77777777" w:rsidR="00F277F0" w:rsidRPr="00D82212" w:rsidRDefault="00F277F0" w:rsidP="003A29F8">
      <w:pPr>
        <w:rPr>
          <w:rFonts w:cs="Arial"/>
        </w:rPr>
      </w:pPr>
    </w:p>
    <w:p w14:paraId="2A14AD21" w14:textId="184A4C86" w:rsidR="00F277F0" w:rsidRPr="00D82212" w:rsidRDefault="0054671B" w:rsidP="003A29F8">
      <w:pPr>
        <w:rPr>
          <w:rFonts w:cs="Arial"/>
        </w:rPr>
      </w:pPr>
      <w:r w:rsidRPr="00D82212">
        <w:rPr>
          <w:rFonts w:cs="Arial"/>
        </w:rPr>
        <w:t>Le montant des prestations de m</w:t>
      </w:r>
      <w:r w:rsidR="00F277F0" w:rsidRPr="00D82212">
        <w:rPr>
          <w:rFonts w:cs="Arial"/>
        </w:rPr>
        <w:t>aintenance est facturé trimestriellement</w:t>
      </w:r>
      <w:r w:rsidRPr="00D82212">
        <w:rPr>
          <w:rFonts w:cs="Arial"/>
        </w:rPr>
        <w:t xml:space="preserve"> </w:t>
      </w:r>
      <w:r w:rsidR="002C7E52" w:rsidRPr="00D82212">
        <w:rPr>
          <w:rFonts w:cs="Arial"/>
        </w:rPr>
        <w:t xml:space="preserve">ou annuellement </w:t>
      </w:r>
      <w:r w:rsidR="00F277F0" w:rsidRPr="00D82212">
        <w:rPr>
          <w:rFonts w:cs="Arial"/>
        </w:rPr>
        <w:t xml:space="preserve">à terme échu. Les trimestres de facturation sont les trimestres de l’année civile. Le premier et le dernier trimestre donnant lieu à la facturation de prestations de suivi au titre du présent marché sont facturés au </w:t>
      </w:r>
      <w:r w:rsidR="00F277F0" w:rsidRPr="00D82212">
        <w:rPr>
          <w:rFonts w:cs="Arial"/>
          <w:i/>
        </w:rPr>
        <w:t>prorata temporis</w:t>
      </w:r>
      <w:r w:rsidR="00F277F0" w:rsidRPr="00D82212">
        <w:rPr>
          <w:rFonts w:cs="Arial"/>
        </w:rPr>
        <w:t>.</w:t>
      </w:r>
    </w:p>
    <w:p w14:paraId="76429397" w14:textId="77777777" w:rsidR="00F277F0" w:rsidRPr="00D82212" w:rsidRDefault="00F277F0" w:rsidP="003A29F8">
      <w:pPr>
        <w:rPr>
          <w:rFonts w:cs="Arial"/>
        </w:rPr>
      </w:pPr>
    </w:p>
    <w:p w14:paraId="7325086E" w14:textId="77777777" w:rsidR="00F277F0" w:rsidRPr="00D82212" w:rsidRDefault="00F277F0" w:rsidP="003A29F8">
      <w:pPr>
        <w:rPr>
          <w:rFonts w:cs="Arial"/>
        </w:rPr>
      </w:pPr>
      <w:r w:rsidRPr="00D82212">
        <w:rPr>
          <w:rFonts w:cs="Arial"/>
        </w:rPr>
        <w:t xml:space="preserve">Pour les prestations associées, une facture est établie pour chaque acompte ou, pour chaque commande, après constat de service fait. </w:t>
      </w:r>
    </w:p>
    <w:p w14:paraId="6EC15879" w14:textId="77777777" w:rsidR="00F277F0" w:rsidRPr="00D82212" w:rsidRDefault="00F277F0" w:rsidP="003A29F8">
      <w:pPr>
        <w:rPr>
          <w:rFonts w:cs="Arial"/>
        </w:rPr>
      </w:pPr>
    </w:p>
    <w:p w14:paraId="4EB4CC07" w14:textId="2C6EA3F7" w:rsidR="00F042CC" w:rsidRPr="00D82212" w:rsidRDefault="00F277F0" w:rsidP="003A29F8">
      <w:pPr>
        <w:rPr>
          <w:rFonts w:cs="Arial"/>
        </w:rPr>
      </w:pPr>
      <w:r w:rsidRPr="00D82212">
        <w:rPr>
          <w:rFonts w:cs="Arial"/>
        </w:rPr>
        <w:t>En tout état de cause, le paiement définitif des prestations associées commandées dans le cadre du marché ne peut intervenir qu’après constat de service fait et levée complète des conditions auxquelles ce constat a éventuellement été subordonné.</w:t>
      </w:r>
    </w:p>
    <w:p w14:paraId="79AE3D57" w14:textId="51375356" w:rsidR="00F042CC" w:rsidRPr="00D82212" w:rsidRDefault="00F042CC" w:rsidP="003A29F8">
      <w:r w:rsidRPr="00D82212">
        <w:t xml:space="preserve">Conformément à l’ordonnance n° 2014-697 du 26 juin 2014 relative au développement de la facturation électronique, le </w:t>
      </w:r>
      <w:r w:rsidR="00880F34">
        <w:t>Titulaire</w:t>
      </w:r>
      <w:r w:rsidRPr="00D82212">
        <w:t xml:space="preserve"> du marché adressera ses factures sous format dématérialisé par l’intermédiaire de la solution Chorus Pro, à l’adresse https://chorus-pro.gouv.fr. </w:t>
      </w:r>
    </w:p>
    <w:p w14:paraId="2C742792" w14:textId="4510273A" w:rsidR="00F042CC" w:rsidRPr="00D82212" w:rsidRDefault="00F042CC" w:rsidP="003A29F8">
      <w:r w:rsidRPr="00D82212">
        <w:t xml:space="preserve">Les factures électroniques seront transmises sur ce portail en utilisant le mode EDI, ou en déposant des fichiers </w:t>
      </w:r>
      <w:r w:rsidR="00AA4D9A" w:rsidRPr="00D82212">
        <w:t>PDF</w:t>
      </w:r>
      <w:r w:rsidRPr="00D82212">
        <w:t xml:space="preserve"> (signés ou non signés).</w:t>
      </w:r>
    </w:p>
    <w:p w14:paraId="2120065C" w14:textId="77777777" w:rsidR="005E2FFB" w:rsidRPr="00D82212" w:rsidRDefault="005E2FFB" w:rsidP="003A29F8">
      <w:pPr>
        <w:jc w:val="left"/>
        <w:rPr>
          <w:rFonts w:cs="Arial"/>
          <w:b/>
        </w:rPr>
      </w:pPr>
    </w:p>
    <w:p w14:paraId="3F329303" w14:textId="65C8D917" w:rsidR="00B70EF2" w:rsidRPr="00D82212" w:rsidRDefault="006E1CFB" w:rsidP="003A29F8">
      <w:pPr>
        <w:pStyle w:val="Normal2"/>
        <w:ind w:left="0"/>
        <w:rPr>
          <w:rFonts w:cs="Arial"/>
          <w:i w:val="0"/>
        </w:rPr>
      </w:pPr>
      <w:r w:rsidRPr="00D82212">
        <w:rPr>
          <w:rFonts w:cs="Arial"/>
          <w:b/>
          <w:i w:val="0"/>
        </w:rPr>
        <w:t xml:space="preserve">Les factures </w:t>
      </w:r>
      <w:r w:rsidRPr="00D82212">
        <w:rPr>
          <w:rFonts w:cs="Arial"/>
          <w:b/>
          <w:i w:val="0"/>
          <w:color w:val="auto"/>
        </w:rPr>
        <w:t xml:space="preserve">doivent </w:t>
      </w:r>
      <w:r w:rsidRPr="00D82212">
        <w:rPr>
          <w:rFonts w:cs="Arial"/>
          <w:b/>
          <w:i w:val="0"/>
        </w:rPr>
        <w:t>indiquer</w:t>
      </w:r>
      <w:r w:rsidRPr="00D82212">
        <w:rPr>
          <w:rFonts w:cs="Arial"/>
          <w:i w:val="0"/>
        </w:rPr>
        <w:t> :</w:t>
      </w:r>
    </w:p>
    <w:p w14:paraId="7F1F5F40" w14:textId="77777777" w:rsidR="009A363A" w:rsidRPr="00D82212" w:rsidRDefault="009A363A" w:rsidP="003A29F8">
      <w:pPr>
        <w:pStyle w:val="Normal2"/>
        <w:ind w:left="0"/>
        <w:rPr>
          <w:rFonts w:cs="Arial"/>
          <w:i w:val="0"/>
        </w:rPr>
      </w:pPr>
    </w:p>
    <w:p w14:paraId="123EA373" w14:textId="77777777" w:rsidR="00A160C3" w:rsidRPr="00D82212" w:rsidRDefault="00A160C3" w:rsidP="00386747">
      <w:pPr>
        <w:pStyle w:val="Normal2"/>
        <w:numPr>
          <w:ilvl w:val="0"/>
          <w:numId w:val="43"/>
        </w:numPr>
        <w:ind w:left="567"/>
        <w:rPr>
          <w:rFonts w:cs="Arial"/>
          <w:i w:val="0"/>
        </w:rPr>
      </w:pPr>
      <w:r w:rsidRPr="00D82212">
        <w:rPr>
          <w:rFonts w:cs="Arial"/>
          <w:i w:val="0"/>
        </w:rPr>
        <w:t>La mention « Facture »</w:t>
      </w:r>
    </w:p>
    <w:p w14:paraId="08111F97" w14:textId="77777777" w:rsidR="00B70EF2" w:rsidRPr="00D82212" w:rsidRDefault="00B70EF2" w:rsidP="00386747">
      <w:pPr>
        <w:pStyle w:val="Normal2"/>
        <w:numPr>
          <w:ilvl w:val="0"/>
          <w:numId w:val="43"/>
        </w:numPr>
        <w:ind w:left="567"/>
        <w:rPr>
          <w:rFonts w:cs="Arial"/>
          <w:i w:val="0"/>
        </w:rPr>
      </w:pPr>
      <w:r w:rsidRPr="00D82212">
        <w:rPr>
          <w:rFonts w:cs="Arial"/>
          <w:i w:val="0"/>
        </w:rPr>
        <w:t>Le numéro d’ordre de la facture ;</w:t>
      </w:r>
    </w:p>
    <w:p w14:paraId="13F588CC" w14:textId="77777777" w:rsidR="006E1CFB" w:rsidRPr="00D82212" w:rsidRDefault="006E1CFB" w:rsidP="00386747">
      <w:pPr>
        <w:pStyle w:val="Normal2"/>
        <w:numPr>
          <w:ilvl w:val="0"/>
          <w:numId w:val="43"/>
        </w:numPr>
        <w:ind w:left="567"/>
        <w:rPr>
          <w:rFonts w:cs="Arial"/>
          <w:i w:val="0"/>
        </w:rPr>
      </w:pPr>
      <w:r w:rsidRPr="00D82212">
        <w:rPr>
          <w:rFonts w:cs="Arial"/>
          <w:i w:val="0"/>
        </w:rPr>
        <w:t>nom et adresse du créancier</w:t>
      </w:r>
      <w:r w:rsidR="00DD0943" w:rsidRPr="00D82212">
        <w:rPr>
          <w:rFonts w:cs="Arial"/>
          <w:i w:val="0"/>
        </w:rPr>
        <w:t> ;</w:t>
      </w:r>
    </w:p>
    <w:p w14:paraId="4D8DC2A4" w14:textId="77777777" w:rsidR="006E1CFB" w:rsidRPr="00D82212" w:rsidRDefault="00A160C3" w:rsidP="00386747">
      <w:pPr>
        <w:pStyle w:val="Normal2"/>
        <w:numPr>
          <w:ilvl w:val="0"/>
          <w:numId w:val="43"/>
        </w:numPr>
        <w:ind w:left="567"/>
        <w:rPr>
          <w:rFonts w:cs="Arial"/>
          <w:i w:val="0"/>
        </w:rPr>
      </w:pPr>
      <w:r w:rsidRPr="00D82212">
        <w:rPr>
          <w:rFonts w:cs="Arial"/>
          <w:i w:val="0"/>
        </w:rPr>
        <w:t>les coordonnées complètes</w:t>
      </w:r>
      <w:r w:rsidR="006E1CFB" w:rsidRPr="00D82212">
        <w:rPr>
          <w:rFonts w:cs="Arial"/>
          <w:i w:val="0"/>
        </w:rPr>
        <w:t xml:space="preserve"> de son </w:t>
      </w:r>
      <w:r w:rsidR="00C21138" w:rsidRPr="00D82212">
        <w:rPr>
          <w:rFonts w:cs="Arial"/>
          <w:i w:val="0"/>
        </w:rPr>
        <w:t>compte bancaire</w:t>
      </w:r>
      <w:r w:rsidR="006E1CFB" w:rsidRPr="00D82212">
        <w:rPr>
          <w:rFonts w:cs="Arial"/>
          <w:i w:val="0"/>
        </w:rPr>
        <w:t xml:space="preserve"> tel</w:t>
      </w:r>
      <w:r w:rsidRPr="00D82212">
        <w:rPr>
          <w:rFonts w:cs="Arial"/>
          <w:i w:val="0"/>
        </w:rPr>
        <w:t>les</w:t>
      </w:r>
      <w:r w:rsidR="006E1CFB" w:rsidRPr="00D82212">
        <w:rPr>
          <w:rFonts w:cs="Arial"/>
          <w:i w:val="0"/>
        </w:rPr>
        <w:t xml:space="preserve"> que précisé</w:t>
      </w:r>
      <w:r w:rsidRPr="00D82212">
        <w:rPr>
          <w:rFonts w:cs="Arial"/>
          <w:i w:val="0"/>
        </w:rPr>
        <w:t>es</w:t>
      </w:r>
      <w:r w:rsidR="006E1CFB" w:rsidRPr="00D82212">
        <w:rPr>
          <w:rFonts w:cs="Arial"/>
          <w:i w:val="0"/>
        </w:rPr>
        <w:t xml:space="preserve"> sur l’acte d’engagement</w:t>
      </w:r>
      <w:r w:rsidR="00DD0943" w:rsidRPr="00D82212">
        <w:rPr>
          <w:rFonts w:cs="Arial"/>
          <w:i w:val="0"/>
        </w:rPr>
        <w:t> ;</w:t>
      </w:r>
    </w:p>
    <w:p w14:paraId="5270E0D3" w14:textId="77777777" w:rsidR="006E1CFB" w:rsidRPr="00D82212" w:rsidRDefault="006E1CFB" w:rsidP="00386747">
      <w:pPr>
        <w:pStyle w:val="Normal2"/>
        <w:numPr>
          <w:ilvl w:val="0"/>
          <w:numId w:val="43"/>
        </w:numPr>
        <w:ind w:left="567"/>
        <w:rPr>
          <w:rFonts w:cs="Arial"/>
          <w:i w:val="0"/>
        </w:rPr>
      </w:pPr>
      <w:r w:rsidRPr="00D82212">
        <w:rPr>
          <w:rFonts w:cs="Arial"/>
          <w:i w:val="0"/>
        </w:rPr>
        <w:t>les n° de SIRET ou SIREN et du registre du commerce</w:t>
      </w:r>
      <w:r w:rsidR="00DD0943" w:rsidRPr="00D82212">
        <w:rPr>
          <w:rFonts w:cs="Arial"/>
          <w:i w:val="0"/>
        </w:rPr>
        <w:t> ;</w:t>
      </w:r>
    </w:p>
    <w:p w14:paraId="4F6DD0EC" w14:textId="7738A5AE" w:rsidR="006E1CFB" w:rsidRPr="00D82212" w:rsidRDefault="006E1CFB" w:rsidP="00386747">
      <w:pPr>
        <w:pStyle w:val="Normal2"/>
        <w:numPr>
          <w:ilvl w:val="0"/>
          <w:numId w:val="43"/>
        </w:numPr>
        <w:ind w:left="567"/>
        <w:rPr>
          <w:rFonts w:cs="Arial"/>
          <w:i w:val="0"/>
        </w:rPr>
      </w:pPr>
      <w:r w:rsidRPr="00D82212">
        <w:rPr>
          <w:rFonts w:cs="Arial"/>
          <w:i w:val="0"/>
        </w:rPr>
        <w:t xml:space="preserve">le </w:t>
      </w:r>
      <w:r w:rsidR="00D753AC" w:rsidRPr="00D82212">
        <w:rPr>
          <w:rFonts w:cs="Arial"/>
          <w:i w:val="0"/>
        </w:rPr>
        <w:t xml:space="preserve">Code </w:t>
      </w:r>
      <w:r w:rsidRPr="00D82212">
        <w:rPr>
          <w:rFonts w:cs="Arial"/>
          <w:i w:val="0"/>
        </w:rPr>
        <w:t>APE</w:t>
      </w:r>
      <w:r w:rsidR="00DD0943" w:rsidRPr="00D82212">
        <w:rPr>
          <w:rFonts w:cs="Arial"/>
          <w:i w:val="0"/>
        </w:rPr>
        <w:t> ;</w:t>
      </w:r>
    </w:p>
    <w:p w14:paraId="42F4D882" w14:textId="77777777" w:rsidR="006E1CFB" w:rsidRPr="00D82212" w:rsidRDefault="006E1CFB" w:rsidP="00386747">
      <w:pPr>
        <w:pStyle w:val="Normal2"/>
        <w:numPr>
          <w:ilvl w:val="0"/>
          <w:numId w:val="43"/>
        </w:numPr>
        <w:ind w:left="567"/>
        <w:rPr>
          <w:rFonts w:cs="Arial"/>
          <w:i w:val="0"/>
        </w:rPr>
      </w:pPr>
      <w:r w:rsidRPr="00D82212">
        <w:rPr>
          <w:rFonts w:cs="Arial"/>
          <w:i w:val="0"/>
        </w:rPr>
        <w:t>la désignation de chaque article livré (marque, quantité)</w:t>
      </w:r>
      <w:r w:rsidR="00B70EF2" w:rsidRPr="00D82212">
        <w:rPr>
          <w:rFonts w:cs="Arial"/>
          <w:i w:val="0"/>
        </w:rPr>
        <w:t xml:space="preserve"> ou de la prestation</w:t>
      </w:r>
      <w:r w:rsidR="00DD0943" w:rsidRPr="00D82212">
        <w:rPr>
          <w:rFonts w:cs="Arial"/>
          <w:i w:val="0"/>
        </w:rPr>
        <w:t> ;</w:t>
      </w:r>
    </w:p>
    <w:p w14:paraId="4622C6D9" w14:textId="77777777" w:rsidR="006E1CFB" w:rsidRPr="00D82212" w:rsidRDefault="006E1CFB" w:rsidP="00386747">
      <w:pPr>
        <w:pStyle w:val="Normal2"/>
        <w:numPr>
          <w:ilvl w:val="0"/>
          <w:numId w:val="43"/>
        </w:numPr>
        <w:ind w:left="567"/>
        <w:rPr>
          <w:rFonts w:cs="Arial"/>
          <w:i w:val="0"/>
        </w:rPr>
      </w:pPr>
      <w:r w:rsidRPr="00D82212">
        <w:rPr>
          <w:rFonts w:cs="Arial"/>
          <w:i w:val="0"/>
        </w:rPr>
        <w:t>le montant hors taxes par article et hors taxes avec remise (si remise proposée)</w:t>
      </w:r>
      <w:r w:rsidR="00DD0943" w:rsidRPr="00D82212">
        <w:rPr>
          <w:rFonts w:cs="Arial"/>
          <w:i w:val="0"/>
        </w:rPr>
        <w:t> ;</w:t>
      </w:r>
    </w:p>
    <w:p w14:paraId="3F334195" w14:textId="77777777" w:rsidR="006E1CFB" w:rsidRPr="00D82212" w:rsidRDefault="006E1CFB" w:rsidP="00386747">
      <w:pPr>
        <w:pStyle w:val="Normal2"/>
        <w:numPr>
          <w:ilvl w:val="0"/>
          <w:numId w:val="43"/>
        </w:numPr>
        <w:ind w:left="567"/>
        <w:rPr>
          <w:rFonts w:cs="Arial"/>
          <w:i w:val="0"/>
        </w:rPr>
      </w:pPr>
      <w:r w:rsidRPr="00D82212">
        <w:rPr>
          <w:rFonts w:cs="Arial"/>
          <w:i w:val="0"/>
        </w:rPr>
        <w:t>le taux et le montant des taxes</w:t>
      </w:r>
      <w:r w:rsidR="00DD0943" w:rsidRPr="00D82212">
        <w:rPr>
          <w:rFonts w:cs="Arial"/>
          <w:i w:val="0"/>
        </w:rPr>
        <w:t> ;</w:t>
      </w:r>
    </w:p>
    <w:p w14:paraId="2C67C74C" w14:textId="77777777" w:rsidR="006E1CFB" w:rsidRPr="00D82212" w:rsidRDefault="006E1CFB" w:rsidP="00386747">
      <w:pPr>
        <w:pStyle w:val="Normal2"/>
        <w:numPr>
          <w:ilvl w:val="0"/>
          <w:numId w:val="43"/>
        </w:numPr>
        <w:ind w:left="567"/>
        <w:rPr>
          <w:rFonts w:cs="Arial"/>
          <w:i w:val="0"/>
        </w:rPr>
      </w:pPr>
      <w:r w:rsidRPr="00D82212">
        <w:rPr>
          <w:rFonts w:cs="Arial"/>
          <w:i w:val="0"/>
        </w:rPr>
        <w:t>le montant total des fournitures livrées T.T.C.</w:t>
      </w:r>
      <w:r w:rsidR="00DD0943" w:rsidRPr="00D82212">
        <w:rPr>
          <w:rFonts w:cs="Arial"/>
          <w:i w:val="0"/>
        </w:rPr>
        <w:t> ;</w:t>
      </w:r>
    </w:p>
    <w:p w14:paraId="2455841B" w14:textId="164FAD8C" w:rsidR="006E1CFB" w:rsidRPr="00D82212" w:rsidRDefault="00F042CC" w:rsidP="00386747">
      <w:pPr>
        <w:pStyle w:val="Normal2"/>
        <w:numPr>
          <w:ilvl w:val="0"/>
          <w:numId w:val="43"/>
        </w:numPr>
        <w:ind w:left="567"/>
        <w:rPr>
          <w:rFonts w:cs="Arial"/>
          <w:i w:val="0"/>
          <w:color w:val="auto"/>
        </w:rPr>
      </w:pPr>
      <w:r w:rsidRPr="00D82212">
        <w:rPr>
          <w:rFonts w:cs="Arial"/>
          <w:i w:val="0"/>
          <w:color w:val="auto"/>
        </w:rPr>
        <w:t>le n° du bon de commande (référence à 10 chiffres commençant par 45) ou ordre de service (une facture devant référencer un et un seul bon de commande ou ordre de service)</w:t>
      </w:r>
      <w:r w:rsidR="00652C81" w:rsidRPr="00D82212">
        <w:rPr>
          <w:rFonts w:cs="Arial"/>
          <w:i w:val="0"/>
          <w:color w:val="auto"/>
        </w:rPr>
        <w:t xml:space="preserve"> </w:t>
      </w:r>
      <w:r w:rsidR="00DD0943" w:rsidRPr="00D82212">
        <w:rPr>
          <w:rFonts w:cs="Arial"/>
          <w:i w:val="0"/>
          <w:color w:val="auto"/>
        </w:rPr>
        <w:t>;</w:t>
      </w:r>
    </w:p>
    <w:p w14:paraId="151A1769" w14:textId="562EB7EA" w:rsidR="00F042CC" w:rsidRPr="00D82212" w:rsidRDefault="00F042CC" w:rsidP="00386747">
      <w:pPr>
        <w:pStyle w:val="Default"/>
        <w:numPr>
          <w:ilvl w:val="0"/>
          <w:numId w:val="43"/>
        </w:numPr>
        <w:spacing w:after="14"/>
        <w:ind w:left="567"/>
        <w:jc w:val="both"/>
        <w:rPr>
          <w:rFonts w:ascii="Arial" w:hAnsi="Arial" w:cs="Arial"/>
          <w:color w:val="auto"/>
          <w:sz w:val="20"/>
          <w:szCs w:val="20"/>
        </w:rPr>
      </w:pPr>
      <w:r w:rsidRPr="00D82212">
        <w:rPr>
          <w:rFonts w:ascii="Arial" w:hAnsi="Arial" w:cs="Arial"/>
          <w:color w:val="auto"/>
          <w:sz w:val="20"/>
          <w:szCs w:val="20"/>
        </w:rPr>
        <w:t>le n° de SIRET de l’AP-HP : 267 500 452 00011</w:t>
      </w:r>
      <w:r w:rsidR="00652C81" w:rsidRPr="00D82212">
        <w:rPr>
          <w:rFonts w:ascii="Arial" w:hAnsi="Arial" w:cs="Arial"/>
          <w:color w:val="auto"/>
          <w:sz w:val="20"/>
          <w:szCs w:val="20"/>
        </w:rPr>
        <w:t> ;</w:t>
      </w:r>
    </w:p>
    <w:p w14:paraId="7FB9BCF2" w14:textId="4DD2A399" w:rsidR="00851E70" w:rsidRPr="00D82212" w:rsidRDefault="00851E70" w:rsidP="00386747">
      <w:pPr>
        <w:pStyle w:val="Normal2"/>
        <w:numPr>
          <w:ilvl w:val="0"/>
          <w:numId w:val="43"/>
        </w:numPr>
        <w:ind w:left="567"/>
        <w:rPr>
          <w:rFonts w:cs="Arial"/>
          <w:i w:val="0"/>
          <w:color w:val="auto"/>
        </w:rPr>
      </w:pPr>
      <w:r w:rsidRPr="00D82212">
        <w:rPr>
          <w:rFonts w:cs="Arial"/>
          <w:i w:val="0"/>
          <w:color w:val="auto"/>
        </w:rPr>
        <w:t xml:space="preserve">le </w:t>
      </w:r>
      <w:r w:rsidR="00D753AC" w:rsidRPr="00D82212">
        <w:rPr>
          <w:rFonts w:cs="Arial"/>
          <w:i w:val="0"/>
          <w:color w:val="auto"/>
        </w:rPr>
        <w:t xml:space="preserve">Code </w:t>
      </w:r>
      <w:r w:rsidRPr="00D82212">
        <w:rPr>
          <w:rFonts w:cs="Arial"/>
          <w:i w:val="0"/>
          <w:color w:val="auto"/>
        </w:rPr>
        <w:t>service de l’établissement ayant passé commande (présent sur le bon de commande) ;</w:t>
      </w:r>
    </w:p>
    <w:p w14:paraId="13929883" w14:textId="77777777" w:rsidR="006E1CFB" w:rsidRPr="00D82212" w:rsidRDefault="006E1CFB" w:rsidP="00386747">
      <w:pPr>
        <w:pStyle w:val="Normal2"/>
        <w:numPr>
          <w:ilvl w:val="0"/>
          <w:numId w:val="43"/>
        </w:numPr>
        <w:ind w:left="567"/>
        <w:rPr>
          <w:rFonts w:cs="Arial"/>
          <w:i w:val="0"/>
        </w:rPr>
      </w:pPr>
      <w:r w:rsidRPr="00D82212">
        <w:rPr>
          <w:rFonts w:cs="Arial"/>
          <w:i w:val="0"/>
        </w:rPr>
        <w:t>le numéro de marché</w:t>
      </w:r>
      <w:r w:rsidR="00DD0943" w:rsidRPr="00D82212">
        <w:rPr>
          <w:rFonts w:cs="Arial"/>
          <w:i w:val="0"/>
        </w:rPr>
        <w:t> ;</w:t>
      </w:r>
    </w:p>
    <w:p w14:paraId="79F19228" w14:textId="5BF20C87" w:rsidR="006E1CFB" w:rsidRPr="00D82212" w:rsidRDefault="006E1CFB" w:rsidP="00386747">
      <w:pPr>
        <w:pStyle w:val="Normal2"/>
        <w:numPr>
          <w:ilvl w:val="0"/>
          <w:numId w:val="43"/>
        </w:numPr>
        <w:ind w:left="567"/>
        <w:rPr>
          <w:rFonts w:cs="Arial"/>
          <w:i w:val="0"/>
        </w:rPr>
      </w:pPr>
      <w:r w:rsidRPr="00D82212">
        <w:rPr>
          <w:rFonts w:cs="Arial"/>
          <w:i w:val="0"/>
        </w:rPr>
        <w:t>les n</w:t>
      </w:r>
      <w:r w:rsidR="00F904F6" w:rsidRPr="00D82212">
        <w:rPr>
          <w:rFonts w:cs="Arial"/>
          <w:i w:val="0"/>
        </w:rPr>
        <w:t>uméros</w:t>
      </w:r>
      <w:r w:rsidRPr="00D82212">
        <w:rPr>
          <w:rFonts w:cs="Arial"/>
          <w:i w:val="0"/>
        </w:rPr>
        <w:t xml:space="preserve"> des bons de livraison </w:t>
      </w:r>
      <w:r w:rsidR="00851E70" w:rsidRPr="00D82212">
        <w:rPr>
          <w:rFonts w:cs="Arial"/>
          <w:i w:val="0"/>
        </w:rPr>
        <w:t xml:space="preserve">des fournitures </w:t>
      </w:r>
      <w:r w:rsidRPr="00D82212">
        <w:rPr>
          <w:rFonts w:cs="Arial"/>
          <w:i w:val="0"/>
        </w:rPr>
        <w:t>et leur date</w:t>
      </w:r>
      <w:r w:rsidR="00851E70" w:rsidRPr="00D82212">
        <w:rPr>
          <w:rFonts w:cs="Arial"/>
          <w:i w:val="0"/>
        </w:rPr>
        <w:t xml:space="preserve"> ou la date de réalisation de la prestation</w:t>
      </w:r>
      <w:r w:rsidR="00DD0943" w:rsidRPr="00D82212">
        <w:rPr>
          <w:rFonts w:cs="Arial"/>
          <w:i w:val="0"/>
        </w:rPr>
        <w:t>.</w:t>
      </w:r>
    </w:p>
    <w:p w14:paraId="43810E0E" w14:textId="77777777" w:rsidR="006E1CFB" w:rsidRPr="00D82212" w:rsidRDefault="006E1CFB" w:rsidP="003A29F8">
      <w:pPr>
        <w:rPr>
          <w:rFonts w:cs="Arial"/>
        </w:rPr>
      </w:pPr>
    </w:p>
    <w:p w14:paraId="4904FCF0" w14:textId="2F43BFB4" w:rsidR="00021CD8" w:rsidRPr="00D82212" w:rsidRDefault="00021CD8" w:rsidP="003A29F8">
      <w:pPr>
        <w:rPr>
          <w:rFonts w:cs="Arial"/>
          <w:bCs/>
          <w:lang w:eastAsia="en-US"/>
        </w:rPr>
      </w:pPr>
      <w:r w:rsidRPr="00D82212">
        <w:rPr>
          <w:rFonts w:cs="Arial"/>
          <w:bCs/>
          <w:lang w:eastAsia="en-US"/>
        </w:rPr>
        <w:t>L’absence d’une des mentions listées ci-dessus entraînera un rejet de la facture.</w:t>
      </w:r>
    </w:p>
    <w:p w14:paraId="5F685276" w14:textId="77777777" w:rsidR="00021CD8" w:rsidRPr="00D82212" w:rsidRDefault="00021CD8" w:rsidP="003A29F8">
      <w:pPr>
        <w:rPr>
          <w:rFonts w:cs="Arial"/>
        </w:rPr>
      </w:pPr>
    </w:p>
    <w:p w14:paraId="394C607F" w14:textId="73B35829" w:rsidR="00B65DF0" w:rsidRPr="00D82212" w:rsidRDefault="006E1CFB" w:rsidP="003A29F8">
      <w:pPr>
        <w:rPr>
          <w:rFonts w:cs="Arial"/>
          <w:bCs/>
          <w:color w:val="auto"/>
        </w:rPr>
      </w:pPr>
      <w:r w:rsidRPr="00D82212">
        <w:rPr>
          <w:rFonts w:cs="Arial"/>
          <w:bCs/>
          <w:color w:val="auto"/>
        </w:rPr>
        <w:t>Les produits ou prestations hors marché devront faire l’objet d’une facturation différente.</w:t>
      </w:r>
    </w:p>
    <w:p w14:paraId="424A195A" w14:textId="77777777" w:rsidR="00E73D4C" w:rsidRPr="00D82212" w:rsidRDefault="00E73D4C" w:rsidP="003A29F8">
      <w:pPr>
        <w:rPr>
          <w:rFonts w:cs="Arial"/>
          <w:bCs/>
          <w:color w:val="auto"/>
        </w:rPr>
      </w:pPr>
    </w:p>
    <w:p w14:paraId="6BA15825" w14:textId="6FAB8E43" w:rsidR="006E1CFB" w:rsidRPr="00D82212" w:rsidRDefault="009422E0" w:rsidP="005E2FFB">
      <w:pPr>
        <w:pStyle w:val="Titre3"/>
      </w:pPr>
      <w:bookmarkStart w:id="796" w:name="_Toc53131455"/>
      <w:bookmarkStart w:id="797" w:name="_Toc194067197"/>
      <w:r w:rsidRPr="00D82212">
        <w:t>1</w:t>
      </w:r>
      <w:r w:rsidR="00EE4A43" w:rsidRPr="00D82212">
        <w:t>4</w:t>
      </w:r>
      <w:r w:rsidRPr="00D82212">
        <w:t xml:space="preserve">.2- </w:t>
      </w:r>
      <w:r w:rsidR="006E1CFB" w:rsidRPr="00D82212">
        <w:t>Paiement</w:t>
      </w:r>
      <w:bookmarkEnd w:id="796"/>
      <w:bookmarkEnd w:id="797"/>
    </w:p>
    <w:p w14:paraId="27BF7363" w14:textId="77777777" w:rsidR="006E1CFB" w:rsidRPr="00D82212" w:rsidRDefault="006E1CFB" w:rsidP="003A29F8">
      <w:pPr>
        <w:pStyle w:val="En-tte"/>
        <w:tabs>
          <w:tab w:val="clear" w:pos="4536"/>
          <w:tab w:val="clear" w:pos="9072"/>
        </w:tabs>
        <w:rPr>
          <w:rFonts w:cs="Open Sans"/>
          <w:color w:val="auto"/>
          <w:sz w:val="18"/>
          <w:szCs w:val="18"/>
        </w:rPr>
      </w:pPr>
    </w:p>
    <w:p w14:paraId="76BA5ED3" w14:textId="03581CB2" w:rsidR="006E1CFB" w:rsidRPr="00D82212" w:rsidRDefault="006E1CFB" w:rsidP="003A29F8">
      <w:pPr>
        <w:rPr>
          <w:rFonts w:cs="Arial"/>
        </w:rPr>
      </w:pPr>
      <w:r w:rsidRPr="00D82212">
        <w:rPr>
          <w:rFonts w:cs="Arial"/>
          <w:color w:val="auto"/>
        </w:rPr>
        <w:t xml:space="preserve">Le paiement s’effectue selon les règles de la </w:t>
      </w:r>
      <w:r w:rsidR="002E35B4" w:rsidRPr="00D82212">
        <w:rPr>
          <w:rFonts w:cs="Arial"/>
          <w:color w:val="auto"/>
        </w:rPr>
        <w:t>c</w:t>
      </w:r>
      <w:r w:rsidRPr="00D82212">
        <w:rPr>
          <w:rFonts w:cs="Arial"/>
          <w:color w:val="auto"/>
        </w:rPr>
        <w:t xml:space="preserve">omptabilité </w:t>
      </w:r>
      <w:r w:rsidR="002E35B4" w:rsidRPr="00D82212">
        <w:rPr>
          <w:rFonts w:cs="Arial"/>
          <w:color w:val="auto"/>
        </w:rPr>
        <w:t>p</w:t>
      </w:r>
      <w:r w:rsidRPr="00D82212">
        <w:rPr>
          <w:rFonts w:cs="Arial"/>
          <w:color w:val="auto"/>
        </w:rPr>
        <w:t xml:space="preserve">ublique, dans les conditions prévues </w:t>
      </w:r>
      <w:r w:rsidR="00BF668F" w:rsidRPr="00D82212">
        <w:rPr>
          <w:rFonts w:cs="Arial"/>
          <w:color w:val="auto"/>
        </w:rPr>
        <w:t>au chapitre 2 « prix et règlement » d</w:t>
      </w:r>
      <w:r w:rsidRPr="00D82212">
        <w:rPr>
          <w:rFonts w:cs="Arial"/>
          <w:color w:val="auto"/>
        </w:rPr>
        <w:t xml:space="preserve">u </w:t>
      </w:r>
      <w:r w:rsidR="00E1788C" w:rsidRPr="00D82212">
        <w:rPr>
          <w:rFonts w:cs="Arial"/>
          <w:color w:val="auto"/>
        </w:rPr>
        <w:t>c</w:t>
      </w:r>
      <w:r w:rsidRPr="00D82212">
        <w:rPr>
          <w:rFonts w:cs="Arial"/>
          <w:color w:val="auto"/>
        </w:rPr>
        <w:t xml:space="preserve">ahier des </w:t>
      </w:r>
      <w:r w:rsidR="00E1788C" w:rsidRPr="00D82212">
        <w:rPr>
          <w:rFonts w:cs="Arial"/>
          <w:color w:val="auto"/>
        </w:rPr>
        <w:t>clauses a</w:t>
      </w:r>
      <w:r w:rsidRPr="00D82212">
        <w:rPr>
          <w:rFonts w:cs="Arial"/>
          <w:color w:val="auto"/>
        </w:rPr>
        <w:t>dministratives</w:t>
      </w:r>
      <w:r w:rsidR="00E1788C" w:rsidRPr="00D82212">
        <w:rPr>
          <w:rFonts w:cs="Arial"/>
        </w:rPr>
        <w:t xml:space="preserve"> g</w:t>
      </w:r>
      <w:r w:rsidRPr="00D82212">
        <w:rPr>
          <w:rFonts w:cs="Arial"/>
        </w:rPr>
        <w:t>énérales</w:t>
      </w:r>
      <w:r w:rsidR="00DB4908" w:rsidRPr="00D82212">
        <w:rPr>
          <w:rFonts w:cs="Arial"/>
        </w:rPr>
        <w:t>-</w:t>
      </w:r>
      <w:r w:rsidR="00313BB0" w:rsidRPr="00D82212">
        <w:rPr>
          <w:rFonts w:cs="Arial"/>
        </w:rPr>
        <w:t>TIC</w:t>
      </w:r>
      <w:r w:rsidRPr="00D82212">
        <w:rPr>
          <w:rFonts w:cs="Arial"/>
        </w:rPr>
        <w:t>.</w:t>
      </w:r>
    </w:p>
    <w:p w14:paraId="66D4B7E4" w14:textId="77777777" w:rsidR="006E1CFB" w:rsidRPr="00D82212" w:rsidRDefault="006E1CFB" w:rsidP="003A29F8">
      <w:pPr>
        <w:rPr>
          <w:rFonts w:cs="Arial"/>
        </w:rPr>
      </w:pPr>
    </w:p>
    <w:p w14:paraId="099F8DC2" w14:textId="780A369A" w:rsidR="006E1CFB" w:rsidRPr="00D82212" w:rsidRDefault="009872A8" w:rsidP="003A29F8">
      <w:pPr>
        <w:pStyle w:val="Corpsdetexte"/>
        <w:rPr>
          <w:rFonts w:cs="Arial"/>
          <w:color w:val="auto"/>
        </w:rPr>
      </w:pPr>
      <w:r w:rsidRPr="00D82212">
        <w:rPr>
          <w:rFonts w:cs="Arial"/>
          <w:color w:val="auto"/>
        </w:rPr>
        <w:t xml:space="preserve">En application </w:t>
      </w:r>
      <w:r w:rsidR="00220905" w:rsidRPr="00D82212">
        <w:rPr>
          <w:rFonts w:cs="Arial"/>
          <w:color w:val="auto"/>
        </w:rPr>
        <w:t>de l’article R2192-11 du code de la command</w:t>
      </w:r>
      <w:r w:rsidR="00D710DC" w:rsidRPr="00D82212">
        <w:rPr>
          <w:rFonts w:cs="Arial"/>
          <w:color w:val="auto"/>
        </w:rPr>
        <w:t>e</w:t>
      </w:r>
      <w:r w:rsidR="00220905" w:rsidRPr="00D82212">
        <w:rPr>
          <w:rFonts w:cs="Arial"/>
          <w:color w:val="auto"/>
        </w:rPr>
        <w:t xml:space="preserve"> publique</w:t>
      </w:r>
      <w:r w:rsidRPr="00D82212">
        <w:rPr>
          <w:rFonts w:cs="Arial"/>
          <w:color w:val="auto"/>
        </w:rPr>
        <w:t>,</w:t>
      </w:r>
      <w:r w:rsidR="002E35B4" w:rsidRPr="00D82212">
        <w:rPr>
          <w:rFonts w:cs="Arial"/>
          <w:color w:val="auto"/>
        </w:rPr>
        <w:t xml:space="preserve"> l</w:t>
      </w:r>
      <w:r w:rsidR="006E1CFB" w:rsidRPr="00D82212">
        <w:rPr>
          <w:rFonts w:cs="Arial"/>
          <w:color w:val="auto"/>
        </w:rPr>
        <w:t>e délai maximum de paiement est de 50 jours</w:t>
      </w:r>
      <w:r w:rsidR="0018425C" w:rsidRPr="00D82212">
        <w:rPr>
          <w:rFonts w:cs="Arial"/>
          <w:color w:val="auto"/>
        </w:rPr>
        <w:t xml:space="preserve"> à compter de la </w:t>
      </w:r>
      <w:r w:rsidRPr="00D82212">
        <w:rPr>
          <w:rFonts w:cs="Arial"/>
          <w:color w:val="auto"/>
        </w:rPr>
        <w:t>présentation de la demande de paiement</w:t>
      </w:r>
      <w:r w:rsidR="006E1CFB" w:rsidRPr="00D82212">
        <w:rPr>
          <w:rFonts w:cs="Arial"/>
          <w:color w:val="auto"/>
        </w:rPr>
        <w:t>.</w:t>
      </w:r>
    </w:p>
    <w:p w14:paraId="490DFC7B" w14:textId="77777777" w:rsidR="009872A8" w:rsidRPr="00D82212" w:rsidRDefault="009872A8" w:rsidP="003A29F8">
      <w:pPr>
        <w:pStyle w:val="Corpsdetexte"/>
        <w:rPr>
          <w:rFonts w:cs="Arial"/>
          <w:color w:val="auto"/>
        </w:rPr>
      </w:pPr>
    </w:p>
    <w:p w14:paraId="389BCC95" w14:textId="5148531E" w:rsidR="00BD28AF" w:rsidRPr="00D82212" w:rsidRDefault="006E1CFB" w:rsidP="003A29F8">
      <w:pPr>
        <w:rPr>
          <w:rFonts w:cs="Arial"/>
        </w:rPr>
      </w:pPr>
      <w:r w:rsidRPr="00D82212">
        <w:rPr>
          <w:rFonts w:cs="Arial"/>
        </w:rPr>
        <w:t xml:space="preserve">Le défaut de paiement dans ce délai fait courir de plein droit, et sans autre formalité, des intérêts moratoires au bénéfice du </w:t>
      </w:r>
      <w:r w:rsidR="00880F34">
        <w:rPr>
          <w:rFonts w:cs="Arial"/>
        </w:rPr>
        <w:t>Titulaire</w:t>
      </w:r>
      <w:r w:rsidRPr="00D82212">
        <w:rPr>
          <w:rFonts w:cs="Arial"/>
        </w:rPr>
        <w:t xml:space="preserve"> ou du sous-traitant payé directement</w:t>
      </w:r>
      <w:r w:rsidR="00867FC1" w:rsidRPr="00D82212">
        <w:rPr>
          <w:rFonts w:cs="Arial"/>
        </w:rPr>
        <w:t>,</w:t>
      </w:r>
      <w:r w:rsidR="007E6731" w:rsidRPr="00D82212">
        <w:rPr>
          <w:rFonts w:cs="Arial"/>
        </w:rPr>
        <w:t xml:space="preserve"> conformément à la </w:t>
      </w:r>
      <w:r w:rsidR="007E6731" w:rsidRPr="00D82212">
        <w:rPr>
          <w:rFonts w:cs="Arial"/>
        </w:rPr>
        <w:lastRenderedPageBreak/>
        <w:t>réglementation en vigueur</w:t>
      </w:r>
      <w:r w:rsidR="00313BB0" w:rsidRPr="00D82212">
        <w:rPr>
          <w:rFonts w:cs="Arial"/>
        </w:rPr>
        <w:t xml:space="preserve"> notamment aux</w:t>
      </w:r>
      <w:r w:rsidR="009416A2" w:rsidRPr="00D82212">
        <w:rPr>
          <w:rFonts w:cs="Arial"/>
        </w:rPr>
        <w:t xml:space="preserve"> </w:t>
      </w:r>
      <w:r w:rsidR="00313BB0" w:rsidRPr="00D82212">
        <w:rPr>
          <w:rFonts w:cs="Arial"/>
        </w:rPr>
        <w:t xml:space="preserve">dispositions des articles </w:t>
      </w:r>
      <w:r w:rsidR="00F30B1F" w:rsidRPr="00D82212">
        <w:rPr>
          <w:rFonts w:cs="Arial"/>
        </w:rPr>
        <w:t xml:space="preserve">R. 2192-31 à R. 2192-36 du </w:t>
      </w:r>
      <w:r w:rsidR="00D753AC" w:rsidRPr="00D82212">
        <w:rPr>
          <w:rFonts w:cs="Arial"/>
        </w:rPr>
        <w:t xml:space="preserve">Code </w:t>
      </w:r>
      <w:r w:rsidR="00F30B1F" w:rsidRPr="00D82212">
        <w:rPr>
          <w:rFonts w:cs="Arial"/>
        </w:rPr>
        <w:t>de la commande publique</w:t>
      </w:r>
      <w:r w:rsidR="00313BB0" w:rsidRPr="00D82212">
        <w:rPr>
          <w:rFonts w:cs="Arial"/>
          <w:bCs/>
        </w:rPr>
        <w:t>.</w:t>
      </w:r>
    </w:p>
    <w:p w14:paraId="4C04380F" w14:textId="77777777" w:rsidR="009872A8" w:rsidRPr="00D82212" w:rsidRDefault="009872A8" w:rsidP="003A29F8">
      <w:pPr>
        <w:rPr>
          <w:rFonts w:cs="Arial"/>
        </w:rPr>
      </w:pPr>
    </w:p>
    <w:p w14:paraId="1540D56A" w14:textId="55939D89" w:rsidR="0028162B" w:rsidRPr="00D82212" w:rsidRDefault="009872A8" w:rsidP="003A29F8">
      <w:pPr>
        <w:rPr>
          <w:rFonts w:cs="Arial"/>
        </w:rPr>
      </w:pPr>
      <w:r w:rsidRPr="00D82212">
        <w:rPr>
          <w:rFonts w:cs="Arial"/>
        </w:rPr>
        <w:t>Ce délai est néanmoins suspendu en cas de rejet de la demande de paiement par le pouvoir adjudicateur à des fins de correction jusqu’à la remise d’une nouvelle facture en bonne et due forme.</w:t>
      </w:r>
    </w:p>
    <w:p w14:paraId="346E68FA" w14:textId="180F97C8" w:rsidR="006E1CFB" w:rsidRPr="00D82212" w:rsidRDefault="009422E0" w:rsidP="005E2FFB">
      <w:pPr>
        <w:pStyle w:val="Titre3"/>
      </w:pPr>
      <w:bookmarkStart w:id="798" w:name="_Toc53131456"/>
      <w:bookmarkStart w:id="799" w:name="_Toc194067198"/>
      <w:r w:rsidRPr="00D82212">
        <w:t>1</w:t>
      </w:r>
      <w:r w:rsidR="00EE4A43" w:rsidRPr="00D82212">
        <w:t>4</w:t>
      </w:r>
      <w:r w:rsidRPr="00D82212">
        <w:t xml:space="preserve">.3- </w:t>
      </w:r>
      <w:r w:rsidR="006E1CFB" w:rsidRPr="00D82212">
        <w:t>Avances</w:t>
      </w:r>
      <w:bookmarkEnd w:id="798"/>
      <w:bookmarkEnd w:id="799"/>
    </w:p>
    <w:p w14:paraId="0ABE18F6" w14:textId="77777777" w:rsidR="008B736C" w:rsidRPr="00D82212" w:rsidRDefault="008B736C" w:rsidP="003A29F8">
      <w:pPr>
        <w:pStyle w:val="Normal2"/>
        <w:ind w:left="0"/>
        <w:rPr>
          <w:rFonts w:cs="Open Sans"/>
          <w:i w:val="0"/>
          <w:sz w:val="18"/>
          <w:szCs w:val="18"/>
        </w:rPr>
      </w:pPr>
    </w:p>
    <w:p w14:paraId="39D05C8D" w14:textId="7175957F" w:rsidR="006E1CFB" w:rsidRDefault="007478BF" w:rsidP="003A29F8">
      <w:r w:rsidRPr="00D82212">
        <w:t>L</w:t>
      </w:r>
      <w:r w:rsidR="006E1CFB" w:rsidRPr="00D82212">
        <w:t xml:space="preserve">e </w:t>
      </w:r>
      <w:r w:rsidR="00880F34">
        <w:t>Titulaire</w:t>
      </w:r>
      <w:r w:rsidR="006E1CFB" w:rsidRPr="00D82212">
        <w:t xml:space="preserve"> </w:t>
      </w:r>
      <w:r w:rsidR="00283AE5" w:rsidRPr="00D82212">
        <w:t>bénéfic</w:t>
      </w:r>
      <w:r w:rsidR="00450D91" w:rsidRPr="00D82212">
        <w:t>i</w:t>
      </w:r>
      <w:r w:rsidR="00283AE5" w:rsidRPr="00D82212">
        <w:t>e de</w:t>
      </w:r>
      <w:r w:rsidR="006E1CFB" w:rsidRPr="00D82212">
        <w:t xml:space="preserve"> l’avance, </w:t>
      </w:r>
      <w:r w:rsidRPr="00D82212">
        <w:t>sous réserve des conditions visées aux</w:t>
      </w:r>
      <w:r w:rsidR="0018425C" w:rsidRPr="00D82212">
        <w:t xml:space="preserve"> articles</w:t>
      </w:r>
      <w:r w:rsidRPr="00D82212">
        <w:t xml:space="preserve"> </w:t>
      </w:r>
      <w:r w:rsidR="00471FC3" w:rsidRPr="00D82212">
        <w:t>R.2191-7</w:t>
      </w:r>
      <w:r w:rsidR="00594F40" w:rsidRPr="00D82212">
        <w:t xml:space="preserve"> du </w:t>
      </w:r>
      <w:r w:rsidR="00D753AC" w:rsidRPr="00D82212">
        <w:t xml:space="preserve">Code </w:t>
      </w:r>
      <w:r w:rsidR="00594F40" w:rsidRPr="00D82212">
        <w:t xml:space="preserve">de la commande publique. </w:t>
      </w:r>
      <w:r w:rsidR="00295074" w:rsidRPr="00D82212">
        <w:t>Il peut y renoncer en le mentionnant expressément sur l’acte d’engagement.</w:t>
      </w:r>
      <w:r w:rsidR="00471FC3" w:rsidRPr="00D82212">
        <w:t xml:space="preserve"> Par défaut le taux applicable est de 5 %.</w:t>
      </w:r>
    </w:p>
    <w:p w14:paraId="77E643EF" w14:textId="77777777" w:rsidR="00180FC5" w:rsidRPr="00D82212" w:rsidRDefault="00180FC5" w:rsidP="003A29F8"/>
    <w:p w14:paraId="148CC15F" w14:textId="1F4D5A63" w:rsidR="006E1CFB" w:rsidRPr="00D82212" w:rsidRDefault="006E1CFB" w:rsidP="00A4467D">
      <w:pPr>
        <w:pStyle w:val="Titre2"/>
      </w:pPr>
      <w:bookmarkStart w:id="800" w:name="a8"/>
      <w:bookmarkStart w:id="801" w:name="_Toc53131457"/>
      <w:bookmarkStart w:id="802" w:name="_Toc194067199"/>
      <w:r w:rsidRPr="00D82212">
        <w:t>ASSURANCES</w:t>
      </w:r>
      <w:bookmarkEnd w:id="800"/>
      <w:bookmarkEnd w:id="801"/>
      <w:bookmarkEnd w:id="802"/>
    </w:p>
    <w:p w14:paraId="7F9B75E6" w14:textId="2D5563BF" w:rsidR="006E1CFB" w:rsidRPr="00D82212" w:rsidRDefault="006E1CFB" w:rsidP="003A29F8">
      <w:pPr>
        <w:rPr>
          <w:rFonts w:cs="Open Sans"/>
          <w:sz w:val="18"/>
          <w:szCs w:val="18"/>
        </w:rPr>
      </w:pPr>
    </w:p>
    <w:p w14:paraId="0A06E92D" w14:textId="17DB67F4" w:rsidR="006E1CFB" w:rsidRPr="00D82212" w:rsidRDefault="006E1CFB" w:rsidP="003A29F8">
      <w:pPr>
        <w:rPr>
          <w:rFonts w:cs="Arial"/>
        </w:rPr>
      </w:pPr>
      <w:r w:rsidRPr="00D82212">
        <w:rPr>
          <w:rFonts w:cs="Arial"/>
        </w:rPr>
        <w:t xml:space="preserve">Le </w:t>
      </w:r>
      <w:r w:rsidR="00880F34">
        <w:rPr>
          <w:rFonts w:cs="Arial"/>
        </w:rPr>
        <w:t>Titulaire</w:t>
      </w:r>
      <w:r w:rsidRPr="00D82212">
        <w:rPr>
          <w:rFonts w:cs="Arial"/>
        </w:rPr>
        <w:t xml:space="preserve"> doit justifier d’une assurance contractée auprès d’une compagnie agréée, garantissant sa responsabilité civile :</w:t>
      </w:r>
    </w:p>
    <w:p w14:paraId="462C1720" w14:textId="77777777" w:rsidR="006E1CFB" w:rsidRPr="00D82212" w:rsidRDefault="006E1CFB" w:rsidP="003A29F8">
      <w:pPr>
        <w:rPr>
          <w:rFonts w:cs="Arial"/>
        </w:rPr>
      </w:pPr>
    </w:p>
    <w:p w14:paraId="247FEDCF" w14:textId="5D6C4199" w:rsidR="006E1CFB" w:rsidRPr="00180FC5" w:rsidRDefault="006E1CFB" w:rsidP="00180FC5">
      <w:pPr>
        <w:pStyle w:val="Paragraphedeliste"/>
        <w:numPr>
          <w:ilvl w:val="0"/>
          <w:numId w:val="53"/>
        </w:numPr>
        <w:rPr>
          <w:rFonts w:cs="Arial"/>
        </w:rPr>
      </w:pPr>
      <w:r w:rsidRPr="00180FC5">
        <w:rPr>
          <w:rFonts w:cs="Arial"/>
        </w:rPr>
        <w:t xml:space="preserve">pour pertes et dommages causés aux biens par des personnes dont l’assuré est civilement responsable, en vertu de </w:t>
      </w:r>
      <w:r w:rsidRPr="00180FC5">
        <w:rPr>
          <w:rFonts w:cs="Arial"/>
          <w:color w:val="auto"/>
        </w:rPr>
        <w:t xml:space="preserve">l’article </w:t>
      </w:r>
      <w:r w:rsidR="00B2516B" w:rsidRPr="00180FC5">
        <w:rPr>
          <w:rFonts w:cs="Arial"/>
          <w:color w:val="auto"/>
        </w:rPr>
        <w:t>1242</w:t>
      </w:r>
      <w:r w:rsidRPr="00180FC5">
        <w:rPr>
          <w:rFonts w:cs="Arial"/>
          <w:color w:val="auto"/>
        </w:rPr>
        <w:t xml:space="preserve"> du </w:t>
      </w:r>
      <w:r w:rsidR="00D753AC" w:rsidRPr="00180FC5">
        <w:rPr>
          <w:rFonts w:cs="Arial"/>
        </w:rPr>
        <w:t xml:space="preserve">Code </w:t>
      </w:r>
      <w:r w:rsidRPr="00180FC5">
        <w:rPr>
          <w:rFonts w:cs="Arial"/>
        </w:rPr>
        <w:t>Civil, quelles que soient la nature et la grav</w:t>
      </w:r>
      <w:r w:rsidR="00CC0FAC" w:rsidRPr="00180FC5">
        <w:rPr>
          <w:rFonts w:cs="Arial"/>
        </w:rPr>
        <w:t>ité des fautes de ces personnes ;</w:t>
      </w:r>
    </w:p>
    <w:p w14:paraId="5AD2E71A" w14:textId="77777777" w:rsidR="006E1CFB" w:rsidRPr="00180FC5" w:rsidRDefault="006E1CFB" w:rsidP="00180FC5">
      <w:pPr>
        <w:pStyle w:val="Paragraphedeliste"/>
        <w:numPr>
          <w:ilvl w:val="0"/>
          <w:numId w:val="53"/>
        </w:numPr>
        <w:rPr>
          <w:rFonts w:cs="Arial"/>
        </w:rPr>
      </w:pPr>
      <w:r w:rsidRPr="00180FC5">
        <w:rPr>
          <w:rFonts w:cs="Arial"/>
        </w:rPr>
        <w:t>pour pertes et dommages causés aux tiers du fait d’accidents ou d’incendie</w:t>
      </w:r>
      <w:r w:rsidR="00CC0FAC" w:rsidRPr="00180FC5">
        <w:rPr>
          <w:rFonts w:cs="Arial"/>
        </w:rPr>
        <w:t>s par ses matériels d’industrie</w:t>
      </w:r>
      <w:r w:rsidR="00273BA4" w:rsidRPr="00180FC5">
        <w:rPr>
          <w:rFonts w:cs="Arial"/>
        </w:rPr>
        <w:t>, de commerce ou d’exploitation ;</w:t>
      </w:r>
    </w:p>
    <w:p w14:paraId="67F8C688" w14:textId="5C9E9E53" w:rsidR="006E1CFB" w:rsidRPr="00180FC5" w:rsidRDefault="006E1CFB" w:rsidP="00180FC5">
      <w:pPr>
        <w:pStyle w:val="Paragraphedeliste"/>
        <w:numPr>
          <w:ilvl w:val="0"/>
          <w:numId w:val="53"/>
        </w:numPr>
        <w:rPr>
          <w:rFonts w:cs="Arial"/>
        </w:rPr>
      </w:pPr>
      <w:r w:rsidRPr="00180FC5">
        <w:rPr>
          <w:rFonts w:cs="Arial"/>
        </w:rPr>
        <w:t xml:space="preserve">pour vol et détérioration du matériel de </w:t>
      </w:r>
      <w:r w:rsidR="00212551" w:rsidRPr="00180FC5">
        <w:rPr>
          <w:rFonts w:cs="Arial"/>
        </w:rPr>
        <w:t>l’Assistance Publique – Hôpitaux de Paris</w:t>
      </w:r>
      <w:r w:rsidRPr="00180FC5">
        <w:rPr>
          <w:rFonts w:cs="Arial"/>
        </w:rPr>
        <w:t xml:space="preserve"> dont il effectuera le remplacement sur la base de la valeur à neuf desdits matériels.</w:t>
      </w:r>
    </w:p>
    <w:p w14:paraId="0F60E4D2" w14:textId="77777777" w:rsidR="00DE52A8" w:rsidRPr="00D82212" w:rsidRDefault="00DE52A8" w:rsidP="003A29F8">
      <w:pPr>
        <w:ind w:left="720"/>
        <w:rPr>
          <w:rFonts w:cs="Open Sans"/>
          <w:sz w:val="18"/>
          <w:szCs w:val="18"/>
        </w:rPr>
      </w:pPr>
    </w:p>
    <w:p w14:paraId="4DE5336F" w14:textId="25AFD907" w:rsidR="006E1CFB" w:rsidRPr="00D82212" w:rsidRDefault="006E1CFB" w:rsidP="00A4467D">
      <w:pPr>
        <w:pStyle w:val="Titre2"/>
      </w:pPr>
      <w:bookmarkStart w:id="803" w:name="a9"/>
      <w:bookmarkStart w:id="804" w:name="_Toc53131458"/>
      <w:bookmarkStart w:id="805" w:name="_Toc194067200"/>
      <w:r w:rsidRPr="00D82212">
        <w:t>NANTISSEMENT</w:t>
      </w:r>
      <w:bookmarkEnd w:id="803"/>
      <w:bookmarkEnd w:id="804"/>
      <w:bookmarkEnd w:id="805"/>
    </w:p>
    <w:p w14:paraId="6E5E1FFF" w14:textId="77777777" w:rsidR="00D22946" w:rsidRPr="00D82212" w:rsidRDefault="00D22946" w:rsidP="003A29F8">
      <w:pPr>
        <w:rPr>
          <w:rFonts w:cs="Open Sans"/>
          <w:sz w:val="18"/>
          <w:szCs w:val="18"/>
        </w:rPr>
      </w:pPr>
    </w:p>
    <w:p w14:paraId="1757DD7C" w14:textId="0BEA31AD" w:rsidR="006E1CFB" w:rsidRPr="00D82212" w:rsidRDefault="006E1CFB" w:rsidP="00D82212">
      <w:pPr>
        <w:ind w:right="-284"/>
        <w:rPr>
          <w:rFonts w:cs="Arial"/>
          <w:color w:val="auto"/>
        </w:rPr>
      </w:pPr>
      <w:r w:rsidRPr="00D82212">
        <w:rPr>
          <w:rFonts w:cs="Arial"/>
          <w:color w:val="auto"/>
        </w:rPr>
        <w:t>Le marché peut faire l’o</w:t>
      </w:r>
      <w:r w:rsidR="004A6DA5" w:rsidRPr="00D82212">
        <w:rPr>
          <w:rFonts w:cs="Arial"/>
          <w:color w:val="auto"/>
        </w:rPr>
        <w:t>bjet d’un nantissement prévu</w:t>
      </w:r>
      <w:r w:rsidR="00476293" w:rsidRPr="00D82212">
        <w:rPr>
          <w:rFonts w:cs="Arial"/>
          <w:color w:val="auto"/>
        </w:rPr>
        <w:t xml:space="preserve"> </w:t>
      </w:r>
      <w:r w:rsidR="00594F40" w:rsidRPr="00D82212">
        <w:rPr>
          <w:rFonts w:cs="Arial"/>
          <w:color w:val="auto"/>
        </w:rPr>
        <w:t xml:space="preserve">à l’article L2191-8 du </w:t>
      </w:r>
      <w:r w:rsidR="00D753AC" w:rsidRPr="00D82212">
        <w:rPr>
          <w:rFonts w:cs="Arial"/>
          <w:color w:val="auto"/>
        </w:rPr>
        <w:t xml:space="preserve">Code </w:t>
      </w:r>
      <w:r w:rsidR="00594F40" w:rsidRPr="00D82212">
        <w:rPr>
          <w:rFonts w:cs="Arial"/>
          <w:color w:val="auto"/>
        </w:rPr>
        <w:t>de la commande publique.</w:t>
      </w:r>
    </w:p>
    <w:p w14:paraId="20D89E30" w14:textId="77777777" w:rsidR="002D72D8" w:rsidRPr="00D82212" w:rsidRDefault="002D72D8" w:rsidP="003A29F8">
      <w:pPr>
        <w:rPr>
          <w:rFonts w:cs="Open Sans"/>
        </w:rPr>
      </w:pPr>
    </w:p>
    <w:p w14:paraId="31395D7F" w14:textId="335BE46F" w:rsidR="006E1CFB" w:rsidRPr="00D82212" w:rsidRDefault="006E1CFB" w:rsidP="00A4467D">
      <w:pPr>
        <w:pStyle w:val="Titre2"/>
      </w:pPr>
      <w:bookmarkStart w:id="806" w:name="a10"/>
      <w:bookmarkStart w:id="807" w:name="_Toc53131459"/>
      <w:bookmarkStart w:id="808" w:name="_Toc194067201"/>
      <w:r w:rsidRPr="00D82212">
        <w:t>RETENUE DE GARANTIE</w:t>
      </w:r>
      <w:bookmarkEnd w:id="806"/>
      <w:bookmarkEnd w:id="807"/>
      <w:bookmarkEnd w:id="808"/>
    </w:p>
    <w:p w14:paraId="00C4A49C" w14:textId="77777777" w:rsidR="006E1CFB" w:rsidRPr="00D82212" w:rsidRDefault="006E1CFB" w:rsidP="003A29F8">
      <w:pPr>
        <w:rPr>
          <w:rFonts w:cs="Open Sans"/>
          <w:sz w:val="18"/>
          <w:szCs w:val="18"/>
        </w:rPr>
      </w:pPr>
    </w:p>
    <w:p w14:paraId="765C0BB1" w14:textId="2D7E4619" w:rsidR="00AA06F2" w:rsidRPr="00D82212" w:rsidRDefault="006E1CFB" w:rsidP="00D82212">
      <w:pPr>
        <w:rPr>
          <w:rFonts w:cs="Arial"/>
          <w:color w:val="auto"/>
        </w:rPr>
      </w:pPr>
      <w:r w:rsidRPr="00D82212">
        <w:rPr>
          <w:rFonts w:cs="Arial"/>
        </w:rPr>
        <w:t xml:space="preserve">Le fournisseur </w:t>
      </w:r>
      <w:r w:rsidR="00741911" w:rsidRPr="00D82212">
        <w:rPr>
          <w:rFonts w:cs="Arial"/>
          <w:color w:val="auto"/>
        </w:rPr>
        <w:t>est</w:t>
      </w:r>
      <w:r w:rsidR="00F87FE5" w:rsidRPr="00D82212">
        <w:rPr>
          <w:rFonts w:cs="Arial"/>
          <w:color w:val="auto"/>
        </w:rPr>
        <w:t xml:space="preserve"> </w:t>
      </w:r>
      <w:r w:rsidRPr="00D82212">
        <w:rPr>
          <w:rFonts w:cs="Arial"/>
          <w:color w:val="auto"/>
        </w:rPr>
        <w:t>dispensé</w:t>
      </w:r>
      <w:r w:rsidRPr="00D82212">
        <w:rPr>
          <w:rFonts w:cs="Arial"/>
        </w:rPr>
        <w:t xml:space="preserve"> du versement de la retenue de garantie.</w:t>
      </w:r>
      <w:r w:rsidR="00F87FE5" w:rsidRPr="00D82212">
        <w:rPr>
          <w:rFonts w:cs="Arial"/>
        </w:rPr>
        <w:t xml:space="preserve"> </w:t>
      </w:r>
      <w:r w:rsidR="00F87FE5" w:rsidRPr="00D82212">
        <w:rPr>
          <w:rFonts w:cs="Arial"/>
          <w:color w:val="auto"/>
        </w:rPr>
        <w:t xml:space="preserve">Toutefois, le marché peut faire l’objet d’une garantie </w:t>
      </w:r>
      <w:r w:rsidR="00594F40" w:rsidRPr="00D82212">
        <w:rPr>
          <w:rFonts w:cs="Arial"/>
          <w:color w:val="auto"/>
        </w:rPr>
        <w:t xml:space="preserve">prévue à l’article L2191-7 du </w:t>
      </w:r>
      <w:r w:rsidR="00D753AC" w:rsidRPr="00D82212">
        <w:rPr>
          <w:rFonts w:cs="Arial"/>
          <w:color w:val="auto"/>
        </w:rPr>
        <w:t xml:space="preserve">Code </w:t>
      </w:r>
      <w:r w:rsidR="00594F40" w:rsidRPr="00D82212">
        <w:rPr>
          <w:rFonts w:cs="Arial"/>
          <w:color w:val="auto"/>
        </w:rPr>
        <w:t>de la commande publique.</w:t>
      </w:r>
      <w:r w:rsidR="00F87FE5" w:rsidRPr="00D82212">
        <w:rPr>
          <w:rFonts w:cs="Arial"/>
          <w:color w:val="auto"/>
        </w:rPr>
        <w:t xml:space="preserve"> </w:t>
      </w:r>
    </w:p>
    <w:p w14:paraId="6BD67014" w14:textId="77777777" w:rsidR="0028162B" w:rsidRPr="00D82212" w:rsidRDefault="0028162B" w:rsidP="003A29F8">
      <w:pPr>
        <w:rPr>
          <w:rFonts w:cs="Arial"/>
          <w:color w:val="auto"/>
        </w:rPr>
      </w:pPr>
    </w:p>
    <w:p w14:paraId="05F8A9C0" w14:textId="209B4D20" w:rsidR="007A3A02" w:rsidRPr="00D82212" w:rsidRDefault="007A3A02" w:rsidP="00A4467D">
      <w:pPr>
        <w:pStyle w:val="Titre2"/>
      </w:pPr>
      <w:bookmarkStart w:id="809" w:name="_Toc25591080"/>
      <w:bookmarkStart w:id="810" w:name="_Toc25591081"/>
      <w:bookmarkStart w:id="811" w:name="_Toc25591082"/>
      <w:bookmarkStart w:id="812" w:name="_Toc25591083"/>
      <w:bookmarkStart w:id="813" w:name="_Toc25591084"/>
      <w:bookmarkStart w:id="814" w:name="_Toc25591085"/>
      <w:bookmarkStart w:id="815" w:name="_Toc25591086"/>
      <w:bookmarkStart w:id="816" w:name="_Toc25591087"/>
      <w:bookmarkStart w:id="817" w:name="_Toc25591088"/>
      <w:bookmarkStart w:id="818" w:name="_Toc25591089"/>
      <w:bookmarkStart w:id="819" w:name="_Toc25591090"/>
      <w:bookmarkStart w:id="820" w:name="_Toc25591091"/>
      <w:bookmarkStart w:id="821" w:name="_Toc25591092"/>
      <w:bookmarkStart w:id="822" w:name="_Toc25591093"/>
      <w:bookmarkStart w:id="823" w:name="_Toc25591094"/>
      <w:bookmarkStart w:id="824" w:name="_Toc25591095"/>
      <w:bookmarkStart w:id="825" w:name="_Toc25591096"/>
      <w:bookmarkStart w:id="826" w:name="_Toc25591097"/>
      <w:bookmarkStart w:id="827" w:name="_Toc25591098"/>
      <w:bookmarkStart w:id="828" w:name="_Toc25591099"/>
      <w:bookmarkStart w:id="829" w:name="_Toc25591100"/>
      <w:bookmarkStart w:id="830" w:name="_Toc25591101"/>
      <w:bookmarkStart w:id="831" w:name="_Toc25591102"/>
      <w:bookmarkStart w:id="832" w:name="_Toc25591103"/>
      <w:bookmarkStart w:id="833" w:name="_Toc25591104"/>
      <w:bookmarkStart w:id="834" w:name="_Toc25591105"/>
      <w:bookmarkStart w:id="835" w:name="_Toc25591106"/>
      <w:bookmarkStart w:id="836" w:name="_Toc25591107"/>
      <w:bookmarkStart w:id="837" w:name="_Toc25591108"/>
      <w:bookmarkStart w:id="838" w:name="_Toc25591109"/>
      <w:bookmarkStart w:id="839" w:name="_Toc25591110"/>
      <w:bookmarkStart w:id="840" w:name="_Toc25591111"/>
      <w:bookmarkStart w:id="841" w:name="_Toc25591112"/>
      <w:bookmarkStart w:id="842" w:name="_Toc25591113"/>
      <w:bookmarkStart w:id="843" w:name="_Toc25591114"/>
      <w:bookmarkStart w:id="844" w:name="_Toc25591115"/>
      <w:bookmarkStart w:id="845" w:name="_Toc25591116"/>
      <w:bookmarkStart w:id="846" w:name="_Toc25591117"/>
      <w:bookmarkStart w:id="847" w:name="_Toc25591118"/>
      <w:bookmarkStart w:id="848" w:name="_Toc25591119"/>
      <w:bookmarkStart w:id="849" w:name="_Toc25591120"/>
      <w:bookmarkStart w:id="850" w:name="_Toc25591121"/>
      <w:bookmarkStart w:id="851" w:name="_Toc25591122"/>
      <w:bookmarkStart w:id="852" w:name="_Toc25591123"/>
      <w:bookmarkStart w:id="853" w:name="_Toc25591124"/>
      <w:bookmarkStart w:id="854" w:name="_Toc25591125"/>
      <w:bookmarkStart w:id="855" w:name="_Toc25591126"/>
      <w:bookmarkStart w:id="856" w:name="_Toc25591127"/>
      <w:bookmarkStart w:id="857" w:name="_Toc25591128"/>
      <w:bookmarkStart w:id="858" w:name="_Toc25591129"/>
      <w:bookmarkStart w:id="859" w:name="_Toc25591130"/>
      <w:bookmarkStart w:id="860" w:name="_Toc25591131"/>
      <w:bookmarkStart w:id="861" w:name="_Toc25591132"/>
      <w:bookmarkStart w:id="862" w:name="_Toc25591133"/>
      <w:bookmarkStart w:id="863" w:name="_Toc25591134"/>
      <w:bookmarkStart w:id="864" w:name="_Toc25591135"/>
      <w:bookmarkStart w:id="865" w:name="_Toc25591136"/>
      <w:bookmarkStart w:id="866" w:name="_Toc25591137"/>
      <w:bookmarkStart w:id="867" w:name="_Toc25591138"/>
      <w:bookmarkStart w:id="868" w:name="_Toc25591139"/>
      <w:bookmarkStart w:id="869" w:name="_Toc25591140"/>
      <w:bookmarkStart w:id="870" w:name="_Toc25591141"/>
      <w:bookmarkStart w:id="871" w:name="_Toc25591142"/>
      <w:bookmarkStart w:id="872" w:name="_Toc25591143"/>
      <w:bookmarkStart w:id="873" w:name="_Toc25591144"/>
      <w:bookmarkStart w:id="874" w:name="_Toc25591145"/>
      <w:bookmarkStart w:id="875" w:name="_Toc25591146"/>
      <w:bookmarkStart w:id="876" w:name="_Toc25591147"/>
      <w:bookmarkStart w:id="877" w:name="_Toc25591148"/>
      <w:bookmarkStart w:id="878" w:name="_Toc25591149"/>
      <w:bookmarkStart w:id="879" w:name="_Toc25591150"/>
      <w:bookmarkStart w:id="880" w:name="_Toc25591151"/>
      <w:bookmarkStart w:id="881" w:name="_Toc25591152"/>
      <w:bookmarkStart w:id="882" w:name="_Toc25591153"/>
      <w:bookmarkStart w:id="883" w:name="_Toc25591154"/>
      <w:bookmarkStart w:id="884" w:name="_Toc25591155"/>
      <w:bookmarkStart w:id="885" w:name="_Toc25591156"/>
      <w:bookmarkStart w:id="886" w:name="_Toc25591157"/>
      <w:bookmarkStart w:id="887" w:name="_Toc25591158"/>
      <w:bookmarkStart w:id="888" w:name="_Toc25591159"/>
      <w:bookmarkStart w:id="889" w:name="_Toc25591160"/>
      <w:bookmarkStart w:id="890" w:name="_Toc25591161"/>
      <w:bookmarkStart w:id="891" w:name="_Toc25591162"/>
      <w:bookmarkStart w:id="892" w:name="_Toc25591163"/>
      <w:bookmarkStart w:id="893" w:name="_Toc25591164"/>
      <w:bookmarkStart w:id="894" w:name="_Toc25591165"/>
      <w:bookmarkStart w:id="895" w:name="_Toc25591166"/>
      <w:bookmarkStart w:id="896" w:name="_Toc25591167"/>
      <w:bookmarkStart w:id="897" w:name="_Toc25591168"/>
      <w:bookmarkStart w:id="898" w:name="_Toc25591169"/>
      <w:bookmarkStart w:id="899" w:name="_Toc25591170"/>
      <w:bookmarkStart w:id="900" w:name="_Toc25591171"/>
      <w:bookmarkStart w:id="901" w:name="_Toc25591172"/>
      <w:bookmarkStart w:id="902" w:name="_Toc25591173"/>
      <w:bookmarkStart w:id="903" w:name="_Toc25591174"/>
      <w:bookmarkStart w:id="904" w:name="_Toc25591175"/>
      <w:bookmarkStart w:id="905" w:name="_Toc25591176"/>
      <w:bookmarkStart w:id="906" w:name="_Toc25591177"/>
      <w:bookmarkStart w:id="907" w:name="_Toc25591178"/>
      <w:bookmarkStart w:id="908" w:name="_Toc25591179"/>
      <w:bookmarkStart w:id="909" w:name="_Toc25591180"/>
      <w:bookmarkStart w:id="910" w:name="_Toc25591181"/>
      <w:bookmarkStart w:id="911" w:name="_Toc25591182"/>
      <w:bookmarkStart w:id="912" w:name="_Toc25591183"/>
      <w:bookmarkStart w:id="913" w:name="_Toc25591184"/>
      <w:bookmarkStart w:id="914" w:name="_Toc25591185"/>
      <w:bookmarkStart w:id="915" w:name="_Toc25591186"/>
      <w:bookmarkStart w:id="916" w:name="_Toc25591187"/>
      <w:bookmarkStart w:id="917" w:name="_Toc25591188"/>
      <w:bookmarkStart w:id="918" w:name="_Toc25591189"/>
      <w:bookmarkStart w:id="919" w:name="_Toc25591190"/>
      <w:bookmarkStart w:id="920" w:name="_Toc25591191"/>
      <w:bookmarkStart w:id="921" w:name="_Toc25591192"/>
      <w:bookmarkStart w:id="922" w:name="_Toc25591193"/>
      <w:bookmarkStart w:id="923" w:name="_Toc25591194"/>
      <w:bookmarkStart w:id="924" w:name="_Toc25591195"/>
      <w:bookmarkStart w:id="925" w:name="_Toc25591196"/>
      <w:bookmarkStart w:id="926" w:name="_Toc25591197"/>
      <w:bookmarkStart w:id="927" w:name="_Toc25591198"/>
      <w:bookmarkStart w:id="928" w:name="_Toc25591199"/>
      <w:bookmarkStart w:id="929" w:name="_Toc25591200"/>
      <w:bookmarkStart w:id="930" w:name="_Toc162758039"/>
      <w:bookmarkStart w:id="931" w:name="_Toc162773131"/>
      <w:bookmarkStart w:id="932" w:name="_Toc162773442"/>
      <w:bookmarkStart w:id="933" w:name="_Toc162773617"/>
      <w:bookmarkStart w:id="934" w:name="_Toc162782601"/>
      <w:bookmarkStart w:id="935" w:name="_Toc162758040"/>
      <w:bookmarkStart w:id="936" w:name="_Toc162773132"/>
      <w:bookmarkStart w:id="937" w:name="_Toc162773443"/>
      <w:bookmarkStart w:id="938" w:name="_Toc162773618"/>
      <w:bookmarkStart w:id="939" w:name="_Toc162782602"/>
      <w:bookmarkStart w:id="940" w:name="_Toc162758041"/>
      <w:bookmarkStart w:id="941" w:name="_Toc162773133"/>
      <w:bookmarkStart w:id="942" w:name="_Toc162773444"/>
      <w:bookmarkStart w:id="943" w:name="_Toc162773619"/>
      <w:bookmarkStart w:id="944" w:name="_Toc162782603"/>
      <w:bookmarkStart w:id="945" w:name="_Toc162758042"/>
      <w:bookmarkStart w:id="946" w:name="_Toc162773134"/>
      <w:bookmarkStart w:id="947" w:name="_Toc162773445"/>
      <w:bookmarkStart w:id="948" w:name="_Toc162773620"/>
      <w:bookmarkStart w:id="949" w:name="_Toc162782604"/>
      <w:bookmarkStart w:id="950" w:name="_Ref162772784"/>
      <w:bookmarkStart w:id="951" w:name="_Ref162772826"/>
      <w:bookmarkStart w:id="952" w:name="_Toc163452254"/>
      <w:bookmarkStart w:id="953" w:name="_Toc196727844"/>
      <w:bookmarkStart w:id="954" w:name="_Toc528083429"/>
      <w:bookmarkStart w:id="955" w:name="_Toc53131460"/>
      <w:bookmarkStart w:id="956" w:name="_Toc194067202"/>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r w:rsidRPr="00D82212">
        <w:t>UTILISATION ET PROPRIETE INTELLECTUELLE</w:t>
      </w:r>
      <w:bookmarkEnd w:id="950"/>
      <w:bookmarkEnd w:id="951"/>
      <w:bookmarkEnd w:id="952"/>
      <w:bookmarkEnd w:id="953"/>
      <w:bookmarkEnd w:id="954"/>
      <w:bookmarkEnd w:id="955"/>
      <w:bookmarkEnd w:id="956"/>
    </w:p>
    <w:p w14:paraId="7198AE3E" w14:textId="77777777" w:rsidR="007A3A02" w:rsidRPr="00D82212" w:rsidRDefault="007A3A02" w:rsidP="003A29F8">
      <w:pPr>
        <w:rPr>
          <w:rFonts w:cs="Open Sans"/>
          <w:sz w:val="18"/>
          <w:szCs w:val="18"/>
        </w:rPr>
      </w:pPr>
    </w:p>
    <w:p w14:paraId="2F94ECD7" w14:textId="5D2CAEBF" w:rsidR="007A3A02" w:rsidRPr="00D82212" w:rsidRDefault="007A3A02" w:rsidP="003A29F8">
      <w:pPr>
        <w:rPr>
          <w:rFonts w:cs="Arial"/>
        </w:rPr>
      </w:pPr>
      <w:r w:rsidRPr="00D82212">
        <w:rPr>
          <w:rFonts w:cs="Arial"/>
        </w:rPr>
        <w:t xml:space="preserve">Le </w:t>
      </w:r>
      <w:r w:rsidR="00880F34">
        <w:rPr>
          <w:rFonts w:cs="Arial"/>
        </w:rPr>
        <w:t>Titulaire</w:t>
      </w:r>
      <w:r w:rsidRPr="00D82212">
        <w:rPr>
          <w:rFonts w:cs="Arial"/>
        </w:rPr>
        <w:t xml:space="preserve"> concède à l’AP-HP un droit d'utilisation de la version initiale fournie à l’AP-HP ainsi que des nouvelles versions, des mises à jour, des corrections de la solution logicielle retenue et des adaptations susceptibles d’être commandées dans le cadre du présent marché et ce, pour une durée au moins égale à la durée légale de protection des droits d’auteur et droits voisins.</w:t>
      </w:r>
    </w:p>
    <w:p w14:paraId="277CD05E" w14:textId="77777777" w:rsidR="00180FC5" w:rsidRDefault="00180FC5" w:rsidP="003A29F8">
      <w:pPr>
        <w:rPr>
          <w:rFonts w:cs="Arial"/>
        </w:rPr>
      </w:pPr>
    </w:p>
    <w:p w14:paraId="7F4EAF85" w14:textId="17515D81" w:rsidR="007A3A02" w:rsidRPr="00D82212" w:rsidRDefault="007A3A02" w:rsidP="003A29F8">
      <w:pPr>
        <w:rPr>
          <w:rFonts w:cs="Arial"/>
        </w:rPr>
      </w:pPr>
      <w:r w:rsidRPr="00D82212">
        <w:rPr>
          <w:rFonts w:cs="Arial"/>
        </w:rPr>
        <w:t xml:space="preserve">Ce droit d'utilisation recouvre les programmes, les bases, les fichiers et la documentation, propriétés du </w:t>
      </w:r>
      <w:r w:rsidR="00880F34">
        <w:rPr>
          <w:rFonts w:cs="Arial"/>
        </w:rPr>
        <w:t>Titulaire</w:t>
      </w:r>
      <w:r w:rsidRPr="00D82212">
        <w:rPr>
          <w:rFonts w:cs="Arial"/>
        </w:rPr>
        <w:t xml:space="preserve"> ou de l'Éditeur auprès duquel il a obtenu le droit de distribuer son produit.</w:t>
      </w:r>
    </w:p>
    <w:p w14:paraId="1DFABF00" w14:textId="77777777" w:rsidR="00180FC5" w:rsidRDefault="00180FC5" w:rsidP="003A29F8">
      <w:pPr>
        <w:rPr>
          <w:rFonts w:cs="Arial"/>
        </w:rPr>
      </w:pPr>
    </w:p>
    <w:p w14:paraId="08B08319" w14:textId="48DB3E88" w:rsidR="007A3A02" w:rsidRPr="00D82212" w:rsidRDefault="007A3A02" w:rsidP="003A29F8">
      <w:pPr>
        <w:rPr>
          <w:rFonts w:cs="Arial"/>
        </w:rPr>
      </w:pPr>
      <w:r w:rsidRPr="00D82212">
        <w:rPr>
          <w:rFonts w:cs="Arial"/>
        </w:rPr>
        <w:t xml:space="preserve">Le ou les exemplaires fournis s'utilisent uniquement selon les fonctionnalités, les spécifications, les prescriptions, la destination et les précautions mentionnées dans la documentation du </w:t>
      </w:r>
      <w:r w:rsidR="00880F34">
        <w:rPr>
          <w:rFonts w:cs="Arial"/>
        </w:rPr>
        <w:t>Titulaire</w:t>
      </w:r>
      <w:r w:rsidRPr="00D82212">
        <w:rPr>
          <w:rFonts w:cs="Arial"/>
        </w:rPr>
        <w:t xml:space="preserve"> pour une exploitation sur les équipements de l’AP-HP quels qu’ils soient, dès lors que leurs caractéristiques </w:t>
      </w:r>
      <w:r w:rsidRPr="00D82212">
        <w:rPr>
          <w:rFonts w:cs="Arial"/>
        </w:rPr>
        <w:lastRenderedPageBreak/>
        <w:t xml:space="preserve">sont conformes, et ce, par tout utilisateur de l’AP-HP (personnels et usagers de l’AP-HP, personnels d’autres hôpitaux et tiers). </w:t>
      </w:r>
    </w:p>
    <w:p w14:paraId="7A382110" w14:textId="77777777" w:rsidR="00180FC5" w:rsidRDefault="00180FC5" w:rsidP="003A29F8">
      <w:pPr>
        <w:rPr>
          <w:rFonts w:cs="Arial"/>
        </w:rPr>
      </w:pPr>
    </w:p>
    <w:p w14:paraId="76A1FA45" w14:textId="57412BBF" w:rsidR="007A3A02" w:rsidRPr="00D82212" w:rsidRDefault="007A3A02" w:rsidP="003A29F8">
      <w:pPr>
        <w:rPr>
          <w:rFonts w:cs="Arial"/>
        </w:rPr>
      </w:pPr>
      <w:r w:rsidRPr="00D82212">
        <w:rPr>
          <w:rFonts w:cs="Arial"/>
        </w:rPr>
        <w:t xml:space="preserve">La concession </w:t>
      </w:r>
      <w:r w:rsidR="00506E40">
        <w:rPr>
          <w:rFonts w:cs="Arial"/>
        </w:rPr>
        <w:t>permet l'utilisation en réseau.</w:t>
      </w:r>
    </w:p>
    <w:p w14:paraId="3F0B1F01" w14:textId="77777777" w:rsidR="007A3A02" w:rsidRPr="00D82212" w:rsidRDefault="007A3A02" w:rsidP="003A29F8">
      <w:pPr>
        <w:rPr>
          <w:rFonts w:cs="Arial"/>
        </w:rPr>
      </w:pPr>
    </w:p>
    <w:p w14:paraId="28B13F9C" w14:textId="77777777" w:rsidR="007A3A02" w:rsidRPr="00D82212" w:rsidRDefault="007A3A02" w:rsidP="003A29F8">
      <w:pPr>
        <w:rPr>
          <w:rFonts w:cs="Arial"/>
        </w:rPr>
      </w:pPr>
      <w:r w:rsidRPr="00D82212">
        <w:rPr>
          <w:rFonts w:cs="Arial"/>
        </w:rPr>
        <w:t>Ce droit d'utilisation de chaque exemplaire, leurs versions, mises à jour, corrections, recouvre :</w:t>
      </w:r>
    </w:p>
    <w:p w14:paraId="32E1F9C5" w14:textId="2C385061" w:rsidR="007A3A02" w:rsidRPr="00D82212" w:rsidRDefault="007A3A02" w:rsidP="003A29F8">
      <w:pPr>
        <w:pStyle w:val="Paragraphedeliste"/>
        <w:numPr>
          <w:ilvl w:val="0"/>
          <w:numId w:val="7"/>
        </w:numPr>
        <w:overflowPunct w:val="0"/>
        <w:autoSpaceDE w:val="0"/>
        <w:autoSpaceDN w:val="0"/>
        <w:adjustRightInd w:val="0"/>
        <w:spacing w:after="40"/>
        <w:ind w:left="567" w:hanging="420"/>
        <w:textAlignment w:val="baseline"/>
        <w:rPr>
          <w:rFonts w:cs="Arial"/>
        </w:rPr>
      </w:pPr>
      <w:r w:rsidRPr="00D82212">
        <w:rPr>
          <w:rFonts w:cs="Arial"/>
        </w:rPr>
        <w:t>le droit à la reproduction concernant le chargement, l'affichage, l'exécution, la transmission et/ou le stockage de l'exemplaire sur tout support numérique ext</w:t>
      </w:r>
      <w:r w:rsidR="009E3B58" w:rsidRPr="00D82212">
        <w:rPr>
          <w:rFonts w:cs="Arial"/>
        </w:rPr>
        <w:t>erne ;</w:t>
      </w:r>
    </w:p>
    <w:p w14:paraId="2237D9F4" w14:textId="15BC5649" w:rsidR="007A3A02" w:rsidRPr="00D82212" w:rsidRDefault="007A3A02" w:rsidP="003A29F8">
      <w:pPr>
        <w:pStyle w:val="Paragraphedeliste"/>
        <w:numPr>
          <w:ilvl w:val="0"/>
          <w:numId w:val="7"/>
        </w:numPr>
        <w:overflowPunct w:val="0"/>
        <w:autoSpaceDE w:val="0"/>
        <w:autoSpaceDN w:val="0"/>
        <w:adjustRightInd w:val="0"/>
        <w:spacing w:after="40"/>
        <w:ind w:left="567" w:hanging="420"/>
        <w:textAlignment w:val="baseline"/>
        <w:rPr>
          <w:rFonts w:cs="Arial"/>
        </w:rPr>
      </w:pPr>
      <w:r w:rsidRPr="00D82212">
        <w:rPr>
          <w:rFonts w:cs="Arial"/>
        </w:rPr>
        <w:t>le droit à un exemplaire de copie de sauvegarde par exemplaire et le droit à la duplication pour réaliser cet exe</w:t>
      </w:r>
      <w:r w:rsidR="009E3B58" w:rsidRPr="00D82212">
        <w:rPr>
          <w:rFonts w:cs="Arial"/>
        </w:rPr>
        <w:t>mplaire de copie de sauvegarde ;</w:t>
      </w:r>
    </w:p>
    <w:p w14:paraId="53B121E2" w14:textId="4BB086FA" w:rsidR="007A3A02" w:rsidRPr="00D82212" w:rsidRDefault="007A3A02" w:rsidP="003A29F8">
      <w:pPr>
        <w:pStyle w:val="Paragraphedeliste"/>
        <w:numPr>
          <w:ilvl w:val="0"/>
          <w:numId w:val="7"/>
        </w:numPr>
        <w:overflowPunct w:val="0"/>
        <w:autoSpaceDE w:val="0"/>
        <w:autoSpaceDN w:val="0"/>
        <w:adjustRightInd w:val="0"/>
        <w:spacing w:after="40"/>
        <w:ind w:left="567" w:hanging="420"/>
        <w:textAlignment w:val="baseline"/>
        <w:rPr>
          <w:rFonts w:cs="Arial"/>
        </w:rPr>
      </w:pPr>
      <w:r w:rsidRPr="00D82212">
        <w:rPr>
          <w:rFonts w:cs="Arial"/>
        </w:rPr>
        <w:t xml:space="preserve">le droit d'étudier et de tester le fonctionnement des logiciels afin de déterminer les idées et principes qui sont à la base de n'importe quel élément des logiciels et modules complémentaires lorsque l’AP-HP effectue toute opération de chargement, d'affichage, d'exécution, de </w:t>
      </w:r>
      <w:r w:rsidR="009E3B58" w:rsidRPr="00D82212">
        <w:rPr>
          <w:rFonts w:cs="Arial"/>
        </w:rPr>
        <w:t>transmission et/ou de stockage ;</w:t>
      </w:r>
    </w:p>
    <w:p w14:paraId="4D6DB670" w14:textId="49C26D5B" w:rsidR="007A3A02" w:rsidRPr="00D82212" w:rsidRDefault="007A3A02" w:rsidP="003A29F8">
      <w:pPr>
        <w:pStyle w:val="Paragraphedeliste"/>
        <w:numPr>
          <w:ilvl w:val="0"/>
          <w:numId w:val="7"/>
        </w:numPr>
        <w:overflowPunct w:val="0"/>
        <w:autoSpaceDE w:val="0"/>
        <w:autoSpaceDN w:val="0"/>
        <w:adjustRightInd w:val="0"/>
        <w:spacing w:after="40"/>
        <w:ind w:left="567" w:hanging="420"/>
        <w:textAlignment w:val="baseline"/>
        <w:rPr>
          <w:rFonts w:cs="Arial"/>
        </w:rPr>
      </w:pPr>
      <w:r w:rsidRPr="00D82212">
        <w:rPr>
          <w:rFonts w:cs="Arial"/>
        </w:rPr>
        <w:t xml:space="preserve">la reproduction du code des logiciels ainsi que la traduction de la forme du code des logiciels qui ne sont pas soumises à l'autorisation du </w:t>
      </w:r>
      <w:r w:rsidR="00880F34">
        <w:rPr>
          <w:rFonts w:cs="Arial"/>
        </w:rPr>
        <w:t>Titulaire</w:t>
      </w:r>
      <w:r w:rsidRPr="00D82212">
        <w:rPr>
          <w:rFonts w:cs="Arial"/>
        </w:rPr>
        <w:t xml:space="preserve"> lorsque la reproduction et/ou la traduction, au sens du 1 ou du 2 de l'article L.122-6 du code de la propriété intellectuelle, sont indispensables pour obtenir les informations nécessaires à l'interopérabilité avec un logiciel crée de façon indépendante, sous réserve que soient réunies les conditions suivantes : </w:t>
      </w:r>
    </w:p>
    <w:p w14:paraId="04FCD0A4" w14:textId="62D9D3ED" w:rsidR="007A3A02" w:rsidRPr="00D82212" w:rsidRDefault="007A3A02" w:rsidP="003A29F8">
      <w:pPr>
        <w:pStyle w:val="Paragraphedeliste"/>
        <w:numPr>
          <w:ilvl w:val="1"/>
          <w:numId w:val="8"/>
        </w:numPr>
        <w:overflowPunct w:val="0"/>
        <w:autoSpaceDE w:val="0"/>
        <w:autoSpaceDN w:val="0"/>
        <w:adjustRightInd w:val="0"/>
        <w:ind w:left="993"/>
        <w:textAlignment w:val="baseline"/>
        <w:rPr>
          <w:rFonts w:cs="Arial"/>
        </w:rPr>
      </w:pPr>
      <w:r w:rsidRPr="00D82212">
        <w:rPr>
          <w:rFonts w:cs="Arial"/>
        </w:rPr>
        <w:t>ces actes sont accomplis par l’AP-HP ayant le droit d'utiliser un exemplaire du logiciel ou par un tiers désigné par l’AP-HP po</w:t>
      </w:r>
      <w:r w:rsidR="009E3B58" w:rsidRPr="00D82212">
        <w:rPr>
          <w:rFonts w:cs="Arial"/>
        </w:rPr>
        <w:t>ur le compte de cette dernière ;</w:t>
      </w:r>
    </w:p>
    <w:p w14:paraId="71DCD0E8" w14:textId="0197B504" w:rsidR="007A3A02" w:rsidRPr="00D82212" w:rsidRDefault="007A3A02" w:rsidP="003A29F8">
      <w:pPr>
        <w:pStyle w:val="Paragraphedeliste"/>
        <w:numPr>
          <w:ilvl w:val="1"/>
          <w:numId w:val="8"/>
        </w:numPr>
        <w:overflowPunct w:val="0"/>
        <w:autoSpaceDE w:val="0"/>
        <w:autoSpaceDN w:val="0"/>
        <w:adjustRightInd w:val="0"/>
        <w:ind w:left="993"/>
        <w:textAlignment w:val="baseline"/>
        <w:rPr>
          <w:rFonts w:cs="Arial"/>
        </w:rPr>
      </w:pPr>
      <w:r w:rsidRPr="00D82212">
        <w:rPr>
          <w:rFonts w:cs="Arial"/>
        </w:rPr>
        <w:t>les informations nécessaires à l'interopérabilité n'ont pas déjà été rendues facilement et rapidement accessibles à l’AP-HP o</w:t>
      </w:r>
      <w:r w:rsidR="009E3B58" w:rsidRPr="00D82212">
        <w:rPr>
          <w:rFonts w:cs="Arial"/>
        </w:rPr>
        <w:t>u au tiers désigné par l’AP-HP ;</w:t>
      </w:r>
    </w:p>
    <w:p w14:paraId="3F47505D" w14:textId="77777777" w:rsidR="007A3A02" w:rsidRPr="00D82212" w:rsidRDefault="007A3A02" w:rsidP="003A29F8">
      <w:pPr>
        <w:pStyle w:val="Paragraphedeliste"/>
        <w:numPr>
          <w:ilvl w:val="1"/>
          <w:numId w:val="8"/>
        </w:numPr>
        <w:overflowPunct w:val="0"/>
        <w:autoSpaceDE w:val="0"/>
        <w:autoSpaceDN w:val="0"/>
        <w:adjustRightInd w:val="0"/>
        <w:ind w:left="993"/>
        <w:textAlignment w:val="baseline"/>
        <w:rPr>
          <w:rFonts w:cs="Arial"/>
        </w:rPr>
      </w:pPr>
      <w:r w:rsidRPr="00D82212">
        <w:rPr>
          <w:rFonts w:cs="Arial"/>
        </w:rPr>
        <w:t>ces actes sont limités aux parties des logiciels d'origine nécessaire à cette interopérabilité.</w:t>
      </w:r>
    </w:p>
    <w:p w14:paraId="10AD0651" w14:textId="77777777" w:rsidR="0003571D" w:rsidRPr="00D82212" w:rsidRDefault="0003571D" w:rsidP="003A29F8">
      <w:pPr>
        <w:rPr>
          <w:rFonts w:cs="Arial"/>
        </w:rPr>
      </w:pPr>
    </w:p>
    <w:p w14:paraId="2DE2D1D5" w14:textId="77777777" w:rsidR="007A3A02" w:rsidRPr="00D82212" w:rsidRDefault="007A3A02" w:rsidP="003A29F8">
      <w:pPr>
        <w:rPr>
          <w:rFonts w:cs="Arial"/>
        </w:rPr>
      </w:pPr>
      <w:r w:rsidRPr="00D82212">
        <w:rPr>
          <w:rFonts w:cs="Arial"/>
        </w:rPr>
        <w:t>Les informations ainsi obtenues doivent remplir les conditions d'information de l'article L.122-6-1 du code de la propriété intellectuelle.</w:t>
      </w:r>
    </w:p>
    <w:p w14:paraId="47B2007C" w14:textId="77777777" w:rsidR="00180FC5" w:rsidRDefault="00180FC5" w:rsidP="003A29F8">
      <w:pPr>
        <w:rPr>
          <w:rFonts w:eastAsia="Calibri" w:cs="Arial"/>
          <w:color w:val="auto"/>
          <w:lang w:eastAsia="en-US"/>
        </w:rPr>
      </w:pPr>
    </w:p>
    <w:p w14:paraId="18CA0852" w14:textId="30159997" w:rsidR="002121BD" w:rsidRPr="00D82212" w:rsidRDefault="002121BD" w:rsidP="003A29F8">
      <w:pPr>
        <w:rPr>
          <w:rFonts w:eastAsia="Calibri" w:cs="Arial"/>
          <w:color w:val="auto"/>
          <w:lang w:eastAsia="en-US"/>
        </w:rPr>
      </w:pPr>
      <w:r w:rsidRPr="00D82212">
        <w:rPr>
          <w:rFonts w:eastAsia="Calibri" w:cs="Arial"/>
          <w:color w:val="auto"/>
          <w:lang w:eastAsia="en-US"/>
        </w:rPr>
        <w:t xml:space="preserve">Les codes sources du logiciel </w:t>
      </w:r>
      <w:r w:rsidR="00506E40">
        <w:rPr>
          <w:rFonts w:eastAsia="Calibri" w:cs="Arial"/>
          <w:color w:val="auto"/>
          <w:lang w:eastAsia="en-US"/>
        </w:rPr>
        <w:t>P</w:t>
      </w:r>
      <w:r w:rsidR="00BC6630">
        <w:rPr>
          <w:rFonts w:eastAsia="Calibri" w:cs="Arial"/>
          <w:color w:val="auto"/>
          <w:lang w:eastAsia="en-US"/>
        </w:rPr>
        <w:t>rogesa</w:t>
      </w:r>
      <w:r w:rsidR="00506E40">
        <w:rPr>
          <w:rFonts w:eastAsia="Calibri" w:cs="Arial"/>
          <w:color w:val="auto"/>
          <w:lang w:eastAsia="en-US"/>
        </w:rPr>
        <w:t xml:space="preserve"> II</w:t>
      </w:r>
      <w:r w:rsidR="00BC6630">
        <w:rPr>
          <w:rFonts w:eastAsia="Calibri" w:cs="Arial"/>
          <w:color w:val="auto"/>
          <w:lang w:eastAsia="en-US"/>
        </w:rPr>
        <w:t xml:space="preserve"> </w:t>
      </w:r>
      <w:r w:rsidRPr="00D82212">
        <w:rPr>
          <w:rFonts w:eastAsia="Calibri" w:cs="Arial"/>
          <w:color w:val="auto"/>
          <w:lang w:eastAsia="en-US"/>
        </w:rPr>
        <w:t xml:space="preserve">livrés à l’AP-HP restent la propriété </w:t>
      </w:r>
      <w:r w:rsidR="00D34D76">
        <w:rPr>
          <w:rFonts w:eastAsia="Calibri" w:cs="Arial"/>
          <w:color w:val="auto"/>
          <w:lang w:eastAsia="en-US"/>
        </w:rPr>
        <w:t>du titulaire du marché</w:t>
      </w:r>
      <w:r w:rsidRPr="00D82212">
        <w:rPr>
          <w:rFonts w:eastAsia="Calibri" w:cs="Arial"/>
          <w:color w:val="auto"/>
          <w:lang w:eastAsia="en-US"/>
        </w:rPr>
        <w:t>.</w:t>
      </w:r>
    </w:p>
    <w:p w14:paraId="0CC82926" w14:textId="77777777" w:rsidR="00427A58" w:rsidRPr="00D82212" w:rsidRDefault="00427A58" w:rsidP="003A29F8">
      <w:pPr>
        <w:rPr>
          <w:rFonts w:eastAsia="Calibri" w:cs="Arial"/>
          <w:color w:val="auto"/>
          <w:lang w:eastAsia="en-US"/>
        </w:rPr>
      </w:pPr>
    </w:p>
    <w:p w14:paraId="304E1710" w14:textId="5AD4E135" w:rsidR="006E1CFB" w:rsidRPr="00D82212" w:rsidRDefault="006E1CFB" w:rsidP="00A4467D">
      <w:pPr>
        <w:pStyle w:val="Titre2"/>
      </w:pPr>
      <w:bookmarkStart w:id="957" w:name="a12"/>
      <w:bookmarkStart w:id="958" w:name="_Toc53131461"/>
      <w:bookmarkStart w:id="959" w:name="_Toc194067203"/>
      <w:r w:rsidRPr="00D82212">
        <w:t>LITIGES</w:t>
      </w:r>
      <w:bookmarkEnd w:id="957"/>
      <w:bookmarkEnd w:id="958"/>
      <w:bookmarkEnd w:id="959"/>
    </w:p>
    <w:p w14:paraId="6BE83D4B" w14:textId="77777777" w:rsidR="006E1CFB" w:rsidRPr="00D82212" w:rsidRDefault="006E1CFB" w:rsidP="003A29F8">
      <w:pPr>
        <w:pStyle w:val="En-tte"/>
        <w:tabs>
          <w:tab w:val="clear" w:pos="4536"/>
          <w:tab w:val="clear" w:pos="9072"/>
        </w:tabs>
        <w:rPr>
          <w:rFonts w:cs="Open Sans"/>
          <w:sz w:val="18"/>
          <w:szCs w:val="18"/>
        </w:rPr>
      </w:pPr>
    </w:p>
    <w:p w14:paraId="47844C13" w14:textId="2BB28F12" w:rsidR="006E1CFB" w:rsidRPr="003B5E81" w:rsidRDefault="006E1CFB" w:rsidP="003A29F8">
      <w:pPr>
        <w:rPr>
          <w:rFonts w:cs="Arial"/>
          <w:color w:val="auto"/>
        </w:rPr>
      </w:pPr>
      <w:r w:rsidRPr="00D82212">
        <w:rPr>
          <w:rFonts w:cs="Arial"/>
        </w:rPr>
        <w:t>Il est formellement spécifié qu’en aucun</w:t>
      </w:r>
      <w:r w:rsidR="000D5D5D" w:rsidRPr="00D82212">
        <w:rPr>
          <w:rFonts w:cs="Arial"/>
        </w:rPr>
        <w:t xml:space="preserve"> cas ou pour quelque motif que c</w:t>
      </w:r>
      <w:r w:rsidRPr="00D82212">
        <w:rPr>
          <w:rFonts w:cs="Arial"/>
        </w:rPr>
        <w:t xml:space="preserve">e soit, les </w:t>
      </w:r>
      <w:r w:rsidR="0089656B" w:rsidRPr="00D82212">
        <w:rPr>
          <w:rFonts w:cs="Arial"/>
        </w:rPr>
        <w:t>contestations qui pourraient sur</w:t>
      </w:r>
      <w:r w:rsidRPr="00D82212">
        <w:rPr>
          <w:rFonts w:cs="Arial"/>
        </w:rPr>
        <w:t xml:space="preserve">venir entre l’Assistance Publique - Hôpitaux de Paris et le </w:t>
      </w:r>
      <w:r w:rsidR="00880F34">
        <w:rPr>
          <w:rFonts w:cs="Arial"/>
        </w:rPr>
        <w:t>Titulaire</w:t>
      </w:r>
      <w:r w:rsidRPr="00D82212">
        <w:rPr>
          <w:rFonts w:cs="Arial"/>
        </w:rPr>
        <w:t xml:space="preserve"> du marché ne </w:t>
      </w:r>
      <w:r w:rsidR="003B5E81">
        <w:rPr>
          <w:rFonts w:cs="Arial"/>
          <w:color w:val="auto"/>
        </w:rPr>
        <w:t>peuvent être invoquée</w:t>
      </w:r>
      <w:r w:rsidRPr="00D82212">
        <w:rPr>
          <w:rFonts w:cs="Arial"/>
          <w:color w:val="auto"/>
        </w:rPr>
        <w:t>s par ce dernier comme cause d’arrêt ou de suspension même momentanée</w:t>
      </w:r>
      <w:r w:rsidRPr="00D82212">
        <w:rPr>
          <w:rFonts w:cs="Arial"/>
        </w:rPr>
        <w:t xml:space="preserve"> des prestations à effectuer.</w:t>
      </w:r>
    </w:p>
    <w:p w14:paraId="3967490C" w14:textId="77777777" w:rsidR="006E1CFB" w:rsidRPr="00D82212" w:rsidRDefault="006E1CFB" w:rsidP="003A29F8">
      <w:pPr>
        <w:rPr>
          <w:rFonts w:cs="Arial"/>
        </w:rPr>
      </w:pPr>
    </w:p>
    <w:p w14:paraId="4A6A2A86" w14:textId="25DEA158" w:rsidR="006E1CFB" w:rsidRPr="00D82212" w:rsidRDefault="006E1CFB" w:rsidP="003A29F8">
      <w:pPr>
        <w:rPr>
          <w:rFonts w:cs="Arial"/>
        </w:rPr>
      </w:pPr>
      <w:r w:rsidRPr="00D82212">
        <w:rPr>
          <w:rFonts w:cs="Arial"/>
        </w:rPr>
        <w:t xml:space="preserve">Les parties conviennent que le Tribunal Administratif </w:t>
      </w:r>
      <w:r w:rsidRPr="00D82212">
        <w:rPr>
          <w:rFonts w:cs="Arial"/>
          <w:color w:val="auto"/>
        </w:rPr>
        <w:t xml:space="preserve">de </w:t>
      </w:r>
      <w:r w:rsidR="00482BC2" w:rsidRPr="00D82212">
        <w:rPr>
          <w:rFonts w:cs="Arial"/>
          <w:color w:val="auto"/>
        </w:rPr>
        <w:t>Paris</w:t>
      </w:r>
      <w:r w:rsidRPr="00D82212">
        <w:rPr>
          <w:rFonts w:cs="Arial"/>
        </w:rPr>
        <w:t xml:space="preserve"> est seul compétent en cas de litige, conformément à l’article R312-11 du </w:t>
      </w:r>
      <w:r w:rsidR="00D753AC" w:rsidRPr="00D82212">
        <w:rPr>
          <w:rFonts w:cs="Arial"/>
        </w:rPr>
        <w:t xml:space="preserve">Code </w:t>
      </w:r>
      <w:r w:rsidRPr="00D82212">
        <w:rPr>
          <w:rFonts w:cs="Arial"/>
        </w:rPr>
        <w:t>de Justice Administrative.</w:t>
      </w:r>
    </w:p>
    <w:p w14:paraId="249B8617" w14:textId="77777777" w:rsidR="006E1CFB" w:rsidRPr="00D82212" w:rsidRDefault="006E1CFB" w:rsidP="003A29F8">
      <w:pPr>
        <w:rPr>
          <w:rFonts w:cs="Open Sans"/>
          <w:sz w:val="18"/>
          <w:szCs w:val="18"/>
        </w:rPr>
      </w:pPr>
    </w:p>
    <w:p w14:paraId="7D73ECEE" w14:textId="49C42EFD" w:rsidR="006E1CFB" w:rsidRPr="00D82212" w:rsidRDefault="006E1CFB" w:rsidP="00A4467D">
      <w:pPr>
        <w:pStyle w:val="Titre2"/>
      </w:pPr>
      <w:bookmarkStart w:id="960" w:name="a13"/>
      <w:bookmarkStart w:id="961" w:name="_Toc53131462"/>
      <w:bookmarkStart w:id="962" w:name="_Toc194067204"/>
      <w:r w:rsidRPr="00D82212">
        <w:t>DEROGATION</w:t>
      </w:r>
      <w:bookmarkEnd w:id="960"/>
      <w:r w:rsidR="004453EA" w:rsidRPr="00D82212">
        <w:t>S</w:t>
      </w:r>
      <w:bookmarkEnd w:id="961"/>
      <w:bookmarkEnd w:id="962"/>
    </w:p>
    <w:p w14:paraId="635558BA" w14:textId="1273E156" w:rsidR="006E1CFB" w:rsidRPr="00D82212" w:rsidRDefault="006E1CFB" w:rsidP="003A29F8">
      <w:pPr>
        <w:pStyle w:val="Normal2"/>
        <w:ind w:left="0"/>
        <w:rPr>
          <w:rFonts w:cs="Open Sans"/>
          <w:sz w:val="18"/>
          <w:szCs w:val="18"/>
        </w:rPr>
      </w:pPr>
    </w:p>
    <w:p w14:paraId="1A4BDFA5" w14:textId="50C1D2C4" w:rsidR="00A4467D" w:rsidRDefault="00A4467D" w:rsidP="00A4467D">
      <w:pPr>
        <w:pStyle w:val="BodyText23"/>
        <w:numPr>
          <w:ilvl w:val="0"/>
          <w:numId w:val="10"/>
        </w:numPr>
        <w:spacing w:line="240" w:lineRule="auto"/>
        <w:rPr>
          <w:rFonts w:ascii="Open Sans" w:hAnsi="Open Sans" w:cs="Open Sans"/>
          <w:sz w:val="20"/>
        </w:rPr>
      </w:pPr>
      <w:r w:rsidRPr="00B12614">
        <w:rPr>
          <w:rFonts w:ascii="Open Sans" w:hAnsi="Open Sans" w:cs="Open Sans"/>
          <w:sz w:val="20"/>
        </w:rPr>
        <w:t>L’article 3 « Documents contractuels » déroge à l’article 4 du CCAG TIC relatif à l’ordre des pièces contractuelles.</w:t>
      </w:r>
    </w:p>
    <w:p w14:paraId="7DC23DF8" w14:textId="43218EAC" w:rsidR="00A4467D" w:rsidRDefault="00A4467D" w:rsidP="00A4467D">
      <w:pPr>
        <w:pStyle w:val="BodyText23"/>
        <w:numPr>
          <w:ilvl w:val="0"/>
          <w:numId w:val="10"/>
        </w:numPr>
        <w:spacing w:line="240" w:lineRule="auto"/>
        <w:rPr>
          <w:rFonts w:ascii="Open Sans" w:hAnsi="Open Sans" w:cs="Open Sans"/>
          <w:sz w:val="20"/>
        </w:rPr>
      </w:pPr>
      <w:r>
        <w:rPr>
          <w:rFonts w:ascii="Open Sans" w:hAnsi="Open Sans" w:cs="Open Sans"/>
          <w:sz w:val="20"/>
        </w:rPr>
        <w:t xml:space="preserve">L’article </w:t>
      </w:r>
      <w:r w:rsidRPr="008C283E">
        <w:rPr>
          <w:rFonts w:ascii="Open Sans" w:hAnsi="Open Sans" w:cs="Open Sans"/>
          <w:sz w:val="20"/>
        </w:rPr>
        <w:t>8.</w:t>
      </w:r>
      <w:r w:rsidR="005E2FFB">
        <w:rPr>
          <w:rFonts w:ascii="Open Sans" w:hAnsi="Open Sans" w:cs="Open Sans"/>
          <w:sz w:val="20"/>
        </w:rPr>
        <w:t>1.2</w:t>
      </w:r>
      <w:r w:rsidRPr="008C283E">
        <w:rPr>
          <w:rFonts w:ascii="Open Sans" w:hAnsi="Open Sans" w:cs="Open Sans"/>
          <w:sz w:val="20"/>
        </w:rPr>
        <w:t xml:space="preserve"> Vérification d’Aptitude (VA)</w:t>
      </w:r>
      <w:r w:rsidRPr="00B12614">
        <w:rPr>
          <w:rFonts w:ascii="Open Sans" w:hAnsi="Open Sans" w:cs="Open Sans"/>
          <w:sz w:val="20"/>
        </w:rPr>
        <w:t xml:space="preserve"> déroge aux articles 30</w:t>
      </w:r>
      <w:r>
        <w:rPr>
          <w:rFonts w:ascii="Open Sans" w:hAnsi="Open Sans" w:cs="Open Sans"/>
          <w:sz w:val="20"/>
        </w:rPr>
        <w:t>,</w:t>
      </w:r>
      <w:r w:rsidRPr="00B12614">
        <w:rPr>
          <w:rFonts w:ascii="Open Sans" w:hAnsi="Open Sans" w:cs="Open Sans"/>
          <w:sz w:val="20"/>
        </w:rPr>
        <w:t xml:space="preserve"> 31</w:t>
      </w:r>
      <w:r>
        <w:rPr>
          <w:rFonts w:ascii="Open Sans" w:hAnsi="Open Sans" w:cs="Open Sans"/>
          <w:sz w:val="20"/>
        </w:rPr>
        <w:t>,</w:t>
      </w:r>
      <w:r w:rsidRPr="00B12614">
        <w:rPr>
          <w:rFonts w:ascii="Open Sans" w:hAnsi="Open Sans" w:cs="Open Sans"/>
          <w:sz w:val="20"/>
        </w:rPr>
        <w:t xml:space="preserve"> 32</w:t>
      </w:r>
      <w:r>
        <w:rPr>
          <w:rFonts w:ascii="Open Sans" w:hAnsi="Open Sans" w:cs="Open Sans"/>
          <w:sz w:val="20"/>
        </w:rPr>
        <w:t>,</w:t>
      </w:r>
      <w:r w:rsidRPr="00B12614">
        <w:rPr>
          <w:rFonts w:ascii="Open Sans" w:hAnsi="Open Sans" w:cs="Open Sans"/>
          <w:sz w:val="20"/>
        </w:rPr>
        <w:t xml:space="preserve"> 33 et 34 relatifs à la vérification. </w:t>
      </w:r>
    </w:p>
    <w:p w14:paraId="36BF7781" w14:textId="62983701" w:rsidR="00A4467D" w:rsidRPr="00A4467D" w:rsidRDefault="00A4467D" w:rsidP="00A4467D">
      <w:pPr>
        <w:pStyle w:val="BodyText23"/>
        <w:numPr>
          <w:ilvl w:val="0"/>
          <w:numId w:val="10"/>
        </w:numPr>
        <w:spacing w:line="240" w:lineRule="auto"/>
        <w:rPr>
          <w:rFonts w:ascii="Open Sans" w:hAnsi="Open Sans" w:cs="Open Sans"/>
          <w:sz w:val="20"/>
        </w:rPr>
      </w:pPr>
      <w:r>
        <w:rPr>
          <w:rFonts w:ascii="Open Sans" w:hAnsi="Open Sans" w:cs="Open Sans"/>
          <w:sz w:val="20"/>
        </w:rPr>
        <w:t xml:space="preserve">L’article </w:t>
      </w:r>
      <w:r w:rsidRPr="008C283E">
        <w:rPr>
          <w:rFonts w:ascii="Open Sans" w:hAnsi="Open Sans" w:cs="Open Sans"/>
          <w:sz w:val="20"/>
        </w:rPr>
        <w:t>8.</w:t>
      </w:r>
      <w:r w:rsidR="005E2FFB">
        <w:rPr>
          <w:rFonts w:ascii="Open Sans" w:hAnsi="Open Sans" w:cs="Open Sans"/>
          <w:sz w:val="20"/>
        </w:rPr>
        <w:t>1.3</w:t>
      </w:r>
      <w:r w:rsidRPr="008C283E">
        <w:rPr>
          <w:rFonts w:ascii="Open Sans" w:hAnsi="Open Sans" w:cs="Open Sans"/>
          <w:sz w:val="20"/>
        </w:rPr>
        <w:t>. Vérification de Service Régulier (VSR)</w:t>
      </w:r>
      <w:r>
        <w:rPr>
          <w:rFonts w:ascii="Open Sans" w:hAnsi="Open Sans" w:cs="Open Sans"/>
          <w:sz w:val="20"/>
        </w:rPr>
        <w:t xml:space="preserve"> </w:t>
      </w:r>
      <w:r w:rsidRPr="00B12614">
        <w:rPr>
          <w:rFonts w:ascii="Open Sans" w:hAnsi="Open Sans" w:cs="Open Sans"/>
          <w:sz w:val="20"/>
        </w:rPr>
        <w:t>déroge aux articles 30</w:t>
      </w:r>
      <w:r>
        <w:rPr>
          <w:rFonts w:ascii="Open Sans" w:hAnsi="Open Sans" w:cs="Open Sans"/>
          <w:sz w:val="20"/>
        </w:rPr>
        <w:t>,</w:t>
      </w:r>
      <w:r w:rsidRPr="00B12614">
        <w:rPr>
          <w:rFonts w:ascii="Open Sans" w:hAnsi="Open Sans" w:cs="Open Sans"/>
          <w:sz w:val="20"/>
        </w:rPr>
        <w:t xml:space="preserve"> 31</w:t>
      </w:r>
      <w:r>
        <w:rPr>
          <w:rFonts w:ascii="Open Sans" w:hAnsi="Open Sans" w:cs="Open Sans"/>
          <w:sz w:val="20"/>
        </w:rPr>
        <w:t>,</w:t>
      </w:r>
      <w:r w:rsidRPr="00B12614">
        <w:rPr>
          <w:rFonts w:ascii="Open Sans" w:hAnsi="Open Sans" w:cs="Open Sans"/>
          <w:sz w:val="20"/>
        </w:rPr>
        <w:t xml:space="preserve"> 32</w:t>
      </w:r>
      <w:r>
        <w:rPr>
          <w:rFonts w:ascii="Open Sans" w:hAnsi="Open Sans" w:cs="Open Sans"/>
          <w:sz w:val="20"/>
        </w:rPr>
        <w:t>,</w:t>
      </w:r>
      <w:r w:rsidRPr="00B12614">
        <w:rPr>
          <w:rFonts w:ascii="Open Sans" w:hAnsi="Open Sans" w:cs="Open Sans"/>
          <w:sz w:val="20"/>
        </w:rPr>
        <w:t xml:space="preserve"> 33 et 34 relatifs à la vérification.</w:t>
      </w:r>
    </w:p>
    <w:p w14:paraId="27BB9C70" w14:textId="77777777" w:rsidR="00A4467D" w:rsidRDefault="00A4467D" w:rsidP="00A4467D">
      <w:pPr>
        <w:pStyle w:val="BodyText23"/>
        <w:numPr>
          <w:ilvl w:val="0"/>
          <w:numId w:val="10"/>
        </w:numPr>
        <w:spacing w:line="240" w:lineRule="auto"/>
        <w:rPr>
          <w:rFonts w:ascii="Open Sans" w:hAnsi="Open Sans" w:cs="Open Sans"/>
          <w:sz w:val="20"/>
        </w:rPr>
      </w:pPr>
      <w:r w:rsidRPr="00B12614">
        <w:rPr>
          <w:rFonts w:ascii="Open Sans" w:hAnsi="Open Sans" w:cs="Open Sans"/>
          <w:sz w:val="20"/>
        </w:rPr>
        <w:t xml:space="preserve">L’article « 11- Pénalités - Résiliations » du présent cahier des clauses administratives particulières (CCP) déroge à l’article 14 du CCAG-TIC relatif aux </w:t>
      </w:r>
      <w:r>
        <w:rPr>
          <w:rFonts w:ascii="Open Sans" w:hAnsi="Open Sans" w:cs="Open Sans"/>
          <w:sz w:val="20"/>
        </w:rPr>
        <w:t>pénalités.</w:t>
      </w:r>
    </w:p>
    <w:p w14:paraId="0AD020C9" w14:textId="4ECD1B3E" w:rsidR="00E420C9" w:rsidRPr="00D82212" w:rsidRDefault="00E420C9" w:rsidP="00A4467D">
      <w:pPr>
        <w:pStyle w:val="Titre2"/>
      </w:pPr>
      <w:bookmarkStart w:id="963" w:name="_Toc528083445"/>
      <w:bookmarkStart w:id="964" w:name="_Toc53131463"/>
      <w:bookmarkStart w:id="965" w:name="_Toc194067205"/>
      <w:r w:rsidRPr="00D82212">
        <w:lastRenderedPageBreak/>
        <w:t>LISTE DES ANNEXES</w:t>
      </w:r>
      <w:bookmarkEnd w:id="963"/>
      <w:bookmarkEnd w:id="964"/>
      <w:bookmarkEnd w:id="965"/>
    </w:p>
    <w:p w14:paraId="243CE8EC" w14:textId="77777777" w:rsidR="003A6508" w:rsidRPr="00D82212" w:rsidRDefault="003A6508" w:rsidP="003A29F8">
      <w:pPr>
        <w:rPr>
          <w:rFonts w:cs="Open Sans"/>
          <w:sz w:val="18"/>
          <w:szCs w:val="18"/>
        </w:rPr>
      </w:pPr>
    </w:p>
    <w:p w14:paraId="6878AB48" w14:textId="77777777" w:rsidR="00A4467D" w:rsidRPr="00D82212" w:rsidRDefault="00A4467D" w:rsidP="00A4467D">
      <w:pPr>
        <w:rPr>
          <w:rFonts w:cs="Open Sans"/>
        </w:rPr>
      </w:pPr>
      <w:r w:rsidRPr="00D82212">
        <w:rPr>
          <w:rFonts w:cs="Open Sans"/>
        </w:rPr>
        <w:t xml:space="preserve">Annexe </w:t>
      </w:r>
      <w:r>
        <w:rPr>
          <w:rFonts w:cs="Open Sans"/>
        </w:rPr>
        <w:t>1</w:t>
      </w:r>
      <w:r w:rsidRPr="00D82212">
        <w:rPr>
          <w:rFonts w:cs="Open Sans"/>
        </w:rPr>
        <w:t xml:space="preserve"> – Politique Générale de Sécurité du Système d’information-AP</w:t>
      </w:r>
      <w:r>
        <w:rPr>
          <w:rFonts w:cs="Open Sans"/>
        </w:rPr>
        <w:t>-HP</w:t>
      </w:r>
    </w:p>
    <w:p w14:paraId="784FE8FB" w14:textId="77777777" w:rsidR="00A4467D" w:rsidRPr="00D82212" w:rsidRDefault="00A4467D" w:rsidP="00A4467D">
      <w:pPr>
        <w:pStyle w:val="Paragraphedeliste"/>
        <w:numPr>
          <w:ilvl w:val="0"/>
          <w:numId w:val="11"/>
        </w:numPr>
        <w:autoSpaceDE w:val="0"/>
        <w:autoSpaceDN w:val="0"/>
        <w:adjustRightInd w:val="0"/>
        <w:jc w:val="left"/>
        <w:rPr>
          <w:rFonts w:cs="Open Sans"/>
        </w:rPr>
      </w:pPr>
      <w:r w:rsidRPr="00904DBB">
        <w:rPr>
          <w:rFonts w:cs="Open Sans"/>
        </w:rPr>
        <w:t>Annexe 1 - PGSSI_AP-HP_20170601V21</w:t>
      </w:r>
    </w:p>
    <w:p w14:paraId="2CA9EF21" w14:textId="77777777" w:rsidR="00A4467D" w:rsidRPr="00E070D7" w:rsidRDefault="00A4467D" w:rsidP="00A4467D">
      <w:pPr>
        <w:jc w:val="left"/>
        <w:rPr>
          <w:rFonts w:cs="Open Sans"/>
        </w:rPr>
      </w:pPr>
    </w:p>
    <w:p w14:paraId="0E4787E7" w14:textId="77777777" w:rsidR="00A4467D" w:rsidRPr="00D82212" w:rsidRDefault="00A4467D" w:rsidP="00A4467D">
      <w:pPr>
        <w:rPr>
          <w:rFonts w:cs="Open Sans"/>
        </w:rPr>
      </w:pPr>
      <w:r w:rsidRPr="00D82212">
        <w:rPr>
          <w:rFonts w:cs="Open Sans"/>
        </w:rPr>
        <w:t xml:space="preserve">Annexe </w:t>
      </w:r>
      <w:r>
        <w:rPr>
          <w:rFonts w:cs="Open Sans"/>
        </w:rPr>
        <w:t>2</w:t>
      </w:r>
      <w:r w:rsidRPr="00D82212">
        <w:rPr>
          <w:rFonts w:cs="Open Sans"/>
        </w:rPr>
        <w:t xml:space="preserve"> – Règles de sécurité du Système d’Information applicab</w:t>
      </w:r>
      <w:r>
        <w:rPr>
          <w:rFonts w:cs="Open Sans"/>
        </w:rPr>
        <w:t>les aux fournisseurs de l’AP-HP</w:t>
      </w:r>
    </w:p>
    <w:p w14:paraId="69356442" w14:textId="77777777" w:rsidR="00A4467D" w:rsidRPr="00D82212" w:rsidRDefault="00A4467D" w:rsidP="00A4467D">
      <w:pPr>
        <w:pStyle w:val="Paragraphedeliste"/>
        <w:numPr>
          <w:ilvl w:val="0"/>
          <w:numId w:val="11"/>
        </w:numPr>
        <w:autoSpaceDE w:val="0"/>
        <w:autoSpaceDN w:val="0"/>
        <w:adjustRightInd w:val="0"/>
        <w:jc w:val="left"/>
        <w:rPr>
          <w:rFonts w:cs="Open Sans"/>
        </w:rPr>
      </w:pPr>
      <w:r w:rsidRPr="00F97F3D">
        <w:rPr>
          <w:rFonts w:cs="Open Sans"/>
        </w:rPr>
        <w:t xml:space="preserve">Annexe 2 </w:t>
      </w:r>
      <w:r>
        <w:rPr>
          <w:rFonts w:cs="Open Sans"/>
        </w:rPr>
        <w:t>–</w:t>
      </w:r>
      <w:r w:rsidRPr="00F97F3D">
        <w:rPr>
          <w:rFonts w:cs="Open Sans"/>
        </w:rPr>
        <w:t xml:space="preserve"> </w:t>
      </w:r>
      <w:r>
        <w:rPr>
          <w:rFonts w:cs="Open Sans"/>
        </w:rPr>
        <w:t>Fournisseur Sécurité</w:t>
      </w:r>
    </w:p>
    <w:p w14:paraId="405432C9" w14:textId="77777777" w:rsidR="00A4467D" w:rsidRPr="00D82212" w:rsidRDefault="00A4467D" w:rsidP="00A4467D">
      <w:pPr>
        <w:tabs>
          <w:tab w:val="left" w:pos="0"/>
        </w:tabs>
        <w:rPr>
          <w:rFonts w:cs="Open Sans"/>
        </w:rPr>
      </w:pPr>
    </w:p>
    <w:p w14:paraId="792D17B1" w14:textId="77777777" w:rsidR="00A4467D" w:rsidRDefault="00A4467D" w:rsidP="00A4467D">
      <w:pPr>
        <w:rPr>
          <w:rFonts w:cs="Open Sans"/>
        </w:rPr>
      </w:pPr>
      <w:r w:rsidRPr="001027EA">
        <w:rPr>
          <w:rFonts w:cs="Open Sans"/>
        </w:rPr>
        <w:t xml:space="preserve">Annexe </w:t>
      </w:r>
      <w:r>
        <w:rPr>
          <w:rFonts w:cs="Open Sans"/>
        </w:rPr>
        <w:t>3</w:t>
      </w:r>
      <w:r w:rsidRPr="001027EA">
        <w:rPr>
          <w:rFonts w:cs="Open Sans"/>
        </w:rPr>
        <w:t xml:space="preserve"> </w:t>
      </w:r>
      <w:r>
        <w:rPr>
          <w:rFonts w:cs="Open Sans"/>
        </w:rPr>
        <w:t>–</w:t>
      </w:r>
      <w:r w:rsidRPr="001027EA">
        <w:rPr>
          <w:rFonts w:cs="Open Sans"/>
        </w:rPr>
        <w:t xml:space="preserve"> </w:t>
      </w:r>
      <w:r>
        <w:rPr>
          <w:rFonts w:cs="Open Sans"/>
        </w:rPr>
        <w:t>Cadre de cohérence technique</w:t>
      </w:r>
    </w:p>
    <w:p w14:paraId="51F2D6DD" w14:textId="77777777" w:rsidR="00A4467D" w:rsidRDefault="00A4467D" w:rsidP="00A4467D">
      <w:pPr>
        <w:pStyle w:val="Paragraphedeliste"/>
        <w:numPr>
          <w:ilvl w:val="0"/>
          <w:numId w:val="11"/>
        </w:numPr>
        <w:autoSpaceDE w:val="0"/>
        <w:autoSpaceDN w:val="0"/>
        <w:adjustRightInd w:val="0"/>
        <w:jc w:val="left"/>
        <w:rPr>
          <w:rFonts w:cs="Open Sans"/>
          <w:lang w:val="en-US"/>
        </w:rPr>
      </w:pPr>
      <w:r w:rsidRPr="00CD4052">
        <w:rPr>
          <w:rFonts w:cs="Open Sans"/>
          <w:lang w:val="en-US"/>
        </w:rPr>
        <w:t>Annexe 3 - CCT_APHP</w:t>
      </w:r>
    </w:p>
    <w:p w14:paraId="6C29B5F9" w14:textId="77777777" w:rsidR="00A4467D" w:rsidRDefault="00A4467D" w:rsidP="00A4467D">
      <w:pPr>
        <w:autoSpaceDE w:val="0"/>
        <w:autoSpaceDN w:val="0"/>
        <w:adjustRightInd w:val="0"/>
        <w:jc w:val="left"/>
        <w:rPr>
          <w:rFonts w:cs="Open Sans"/>
          <w:lang w:val="en-US"/>
        </w:rPr>
      </w:pPr>
    </w:p>
    <w:p w14:paraId="1736FB8F" w14:textId="77777777" w:rsidR="00A4467D" w:rsidRDefault="00A4467D" w:rsidP="00A4467D">
      <w:pPr>
        <w:autoSpaceDE w:val="0"/>
        <w:autoSpaceDN w:val="0"/>
        <w:adjustRightInd w:val="0"/>
        <w:jc w:val="left"/>
        <w:rPr>
          <w:rFonts w:cs="Open Sans"/>
          <w:lang w:val="en-US"/>
        </w:rPr>
      </w:pPr>
      <w:r>
        <w:rPr>
          <w:rFonts w:cs="Open Sans"/>
          <w:lang w:val="en-US"/>
        </w:rPr>
        <w:t xml:space="preserve">Annexe 4 – RGPD </w:t>
      </w:r>
    </w:p>
    <w:p w14:paraId="3CB35A35" w14:textId="6271533B" w:rsidR="00566A07" w:rsidRDefault="00A4467D" w:rsidP="005E2FFB">
      <w:pPr>
        <w:pStyle w:val="Paragraphedeliste"/>
        <w:numPr>
          <w:ilvl w:val="0"/>
          <w:numId w:val="11"/>
        </w:numPr>
        <w:autoSpaceDE w:val="0"/>
        <w:autoSpaceDN w:val="0"/>
        <w:adjustRightInd w:val="0"/>
        <w:jc w:val="left"/>
        <w:rPr>
          <w:rFonts w:cs="Open Sans"/>
          <w:lang w:val="en-US"/>
        </w:rPr>
      </w:pPr>
      <w:r>
        <w:rPr>
          <w:rFonts w:cs="Open Sans"/>
          <w:lang w:val="en-US"/>
        </w:rPr>
        <w:t>Annexe 4_RGPD_AGEPS</w:t>
      </w:r>
    </w:p>
    <w:p w14:paraId="3092E204" w14:textId="5B2E4DB8" w:rsidR="00272CE3" w:rsidRDefault="00272CE3" w:rsidP="00272CE3">
      <w:pPr>
        <w:autoSpaceDE w:val="0"/>
        <w:autoSpaceDN w:val="0"/>
        <w:adjustRightInd w:val="0"/>
        <w:jc w:val="left"/>
        <w:rPr>
          <w:rFonts w:cs="Open Sans"/>
          <w:lang w:val="en-US"/>
        </w:rPr>
      </w:pPr>
    </w:p>
    <w:p w14:paraId="1A68683C" w14:textId="06622BDF" w:rsidR="00272CE3" w:rsidRDefault="00272CE3" w:rsidP="00272CE3">
      <w:pPr>
        <w:autoSpaceDE w:val="0"/>
        <w:autoSpaceDN w:val="0"/>
        <w:adjustRightInd w:val="0"/>
        <w:jc w:val="left"/>
        <w:rPr>
          <w:rFonts w:cs="Open Sans"/>
          <w:lang w:val="en-US"/>
        </w:rPr>
      </w:pPr>
      <w:r>
        <w:rPr>
          <w:rFonts w:cs="Open Sans"/>
          <w:lang w:val="en-US"/>
        </w:rPr>
        <w:t>Annexe 5 – Unités d’oeuvre</w:t>
      </w:r>
    </w:p>
    <w:p w14:paraId="7F39BC96" w14:textId="6F581B48" w:rsidR="00272CE3" w:rsidRPr="00272CE3" w:rsidRDefault="00272CE3" w:rsidP="00272CE3">
      <w:pPr>
        <w:pStyle w:val="Paragraphedeliste"/>
        <w:numPr>
          <w:ilvl w:val="0"/>
          <w:numId w:val="11"/>
        </w:numPr>
        <w:autoSpaceDE w:val="0"/>
        <w:autoSpaceDN w:val="0"/>
        <w:adjustRightInd w:val="0"/>
        <w:jc w:val="left"/>
        <w:rPr>
          <w:rFonts w:cs="Open Sans"/>
          <w:lang w:val="en-US"/>
        </w:rPr>
      </w:pPr>
      <w:r>
        <w:rPr>
          <w:rFonts w:cs="Open Sans"/>
          <w:lang w:val="en-US"/>
        </w:rPr>
        <w:t>Annexe 5_UO</w:t>
      </w:r>
    </w:p>
    <w:sectPr w:rsidR="00272CE3" w:rsidRPr="00272CE3" w:rsidSect="00E43254">
      <w:footerReference w:type="default" r:id="rId16"/>
      <w:pgSz w:w="11907" w:h="16840" w:code="9"/>
      <w:pgMar w:top="1134" w:right="1134" w:bottom="851" w:left="1134" w:header="397" w:footer="39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5" w:author="RAMEYE Hubert" w:date="2025-03-27T11:43:00Z" w:initials="RH">
    <w:p w14:paraId="6344C3FC" w14:textId="3A8F69DE" w:rsidR="00374EF5" w:rsidRDefault="00374EF5">
      <w:pPr>
        <w:pStyle w:val="Commentaire"/>
      </w:pPr>
      <w:r>
        <w:rPr>
          <w:rStyle w:val="Marquedecommentaire"/>
        </w:rPr>
        <w:annotationRef/>
      </w:r>
      <w:r>
        <w:t xml:space="preserve">On parle de 9.8 .12 au-dessus </w:t>
      </w:r>
    </w:p>
  </w:comment>
  <w:comment w:id="366" w:author="FOUBERT Christelle" w:date="2025-03-27T14:44:00Z" w:initials="FC">
    <w:p w14:paraId="3008FB7C" w14:textId="2BA9A313" w:rsidR="001262DA" w:rsidRDefault="001262DA">
      <w:pPr>
        <w:pStyle w:val="Commentaire"/>
      </w:pPr>
      <w:r>
        <w:rPr>
          <w:rStyle w:val="Marquedecommentaire"/>
        </w:rPr>
        <w:annotationRef/>
      </w:r>
      <w:r>
        <w:t>Vu et validé DSN. La 9.8.1.2 est une version dérivée de la 9.0.0</w:t>
      </w:r>
    </w:p>
  </w:comment>
  <w:comment w:id="370" w:author="RAMEYE Hubert" w:date="2025-03-27T11:46:00Z" w:initials="RH">
    <w:p w14:paraId="2ADD2AD7" w14:textId="4F02CE34" w:rsidR="00374EF5" w:rsidRDefault="00374EF5">
      <w:pPr>
        <w:pStyle w:val="Commentaire"/>
      </w:pPr>
      <w:r>
        <w:rPr>
          <w:rStyle w:val="Marquedecommentaire"/>
        </w:rPr>
        <w:annotationRef/>
      </w:r>
      <w:r>
        <w:t>Pas d’outils de ticketing ? portail ?</w:t>
      </w:r>
    </w:p>
  </w:comment>
  <w:comment w:id="371" w:author="FOUBERT Christelle" w:date="2025-03-27T14:45:00Z" w:initials="FC">
    <w:p w14:paraId="25E1CB8C" w14:textId="5BB99A7B" w:rsidR="001262DA" w:rsidRDefault="001262DA">
      <w:pPr>
        <w:pStyle w:val="Commentaire"/>
      </w:pPr>
      <w:r>
        <w:rPr>
          <w:rStyle w:val="Marquedecommentaire"/>
        </w:rPr>
        <w:annotationRef/>
      </w:r>
      <w:r>
        <w:t>Non existant.</w:t>
      </w:r>
    </w:p>
  </w:comment>
  <w:comment w:id="670" w:author="RAMEYE Hubert" w:date="2025-03-27T11:50:00Z" w:initials="RH">
    <w:p w14:paraId="3A3DB83B" w14:textId="50F6E74C" w:rsidR="00374EF5" w:rsidRDefault="00374EF5">
      <w:pPr>
        <w:pStyle w:val="Commentaire"/>
      </w:pPr>
      <w:r>
        <w:rPr>
          <w:rStyle w:val="Marquedecommentaire"/>
        </w:rPr>
        <w:annotationRef/>
      </w:r>
      <w:r>
        <w:t>Revoir ce chapitre qui a été maj dans nos dernières consuattions</w:t>
      </w:r>
    </w:p>
  </w:comment>
  <w:comment w:id="671" w:author="FOUBERT Christelle" w:date="2025-03-27T14:51:00Z" w:initials="FC">
    <w:p w14:paraId="6F46AD80" w14:textId="4AD5AE60" w:rsidR="001262DA" w:rsidRDefault="001262DA">
      <w:pPr>
        <w:pStyle w:val="Commentaire"/>
      </w:pPr>
      <w:r>
        <w:rPr>
          <w:rStyle w:val="Marquedecommentaire"/>
        </w:rPr>
        <w:annotationRef/>
      </w:r>
      <w:r>
        <w:t xml:space="preserve">Mis à jour suivant dernier marché Clever Connect </w:t>
      </w:r>
    </w:p>
  </w:comment>
  <w:comment w:id="684" w:author="RAMEYE Hubert" w:date="2025-03-27T11:53:00Z" w:initials="RH">
    <w:p w14:paraId="3E07A4F8" w14:textId="73EDCB5E" w:rsidR="00374EF5" w:rsidRDefault="00374EF5">
      <w:pPr>
        <w:pStyle w:val="Commentaire"/>
      </w:pPr>
      <w:r>
        <w:rPr>
          <w:rStyle w:val="Marquedecommentaire"/>
        </w:rPr>
        <w:annotationRef/>
      </w:r>
      <w:r>
        <w:t>Pas de gravité 1 dans le document voir les bons termes</w:t>
      </w:r>
    </w:p>
  </w:comment>
  <w:comment w:id="685" w:author="FOUBERT Christelle" w:date="2025-03-27T14:56:00Z" w:initials="FC">
    <w:p w14:paraId="41149247" w14:textId="38D46046" w:rsidR="004F0104" w:rsidRDefault="004F0104">
      <w:pPr>
        <w:pStyle w:val="Commentaire"/>
      </w:pPr>
      <w:r>
        <w:rPr>
          <w:rStyle w:val="Marquedecommentaire"/>
        </w:rPr>
        <w:annotationRef/>
      </w:r>
      <w:r>
        <w:t>Ok corrigé</w:t>
      </w:r>
    </w:p>
  </w:comment>
  <w:comment w:id="689" w:author="RAMEYE Hubert" w:date="2025-03-27T11:53:00Z" w:initials="RH">
    <w:p w14:paraId="01E620C1" w14:textId="2ED8365F" w:rsidR="00374EF5" w:rsidRDefault="00374EF5">
      <w:pPr>
        <w:pStyle w:val="Commentaire"/>
      </w:pPr>
      <w:r>
        <w:rPr>
          <w:rStyle w:val="Marquedecommentaire"/>
        </w:rPr>
        <w:annotationRef/>
      </w:r>
      <w:r>
        <w:t>Pas de niveau 2 dans le document</w:t>
      </w:r>
    </w:p>
  </w:comment>
  <w:comment w:id="694" w:author="RAMEYE Hubert" w:date="2025-03-27T11:54:00Z" w:initials="RH">
    <w:p w14:paraId="0A8C28F8" w14:textId="2EBC3A7A" w:rsidR="0087142D" w:rsidRDefault="0087142D">
      <w:pPr>
        <w:pStyle w:val="Commentaire"/>
      </w:pPr>
      <w:r>
        <w:rPr>
          <w:rStyle w:val="Marquedecommentaire"/>
        </w:rPr>
        <w:annotationRef/>
      </w:r>
      <w:r>
        <w:t>idem</w:t>
      </w:r>
    </w:p>
  </w:comment>
  <w:comment w:id="697" w:author="RAMEYE Hubert" w:date="2025-03-27T11:54:00Z" w:initials="RH">
    <w:p w14:paraId="36968ABE" w14:textId="74D42B40" w:rsidR="0087142D" w:rsidRDefault="0087142D">
      <w:pPr>
        <w:pStyle w:val="Commentaire"/>
      </w:pPr>
      <w:r>
        <w:rPr>
          <w:rStyle w:val="Marquedecommentaire"/>
        </w:rPr>
        <w:annotationRef/>
      </w:r>
      <w:r>
        <w:t>Voir commentaire au dessus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44C3FC" w15:done="0"/>
  <w15:commentEx w15:paraId="3008FB7C" w15:paraIdParent="6344C3FC" w15:done="0"/>
  <w15:commentEx w15:paraId="2ADD2AD7" w15:done="0"/>
  <w15:commentEx w15:paraId="25E1CB8C" w15:paraIdParent="2ADD2AD7" w15:done="0"/>
  <w15:commentEx w15:paraId="3A3DB83B" w15:done="0"/>
  <w15:commentEx w15:paraId="6F46AD80" w15:paraIdParent="3A3DB83B" w15:done="0"/>
  <w15:commentEx w15:paraId="3E07A4F8" w15:done="0"/>
  <w15:commentEx w15:paraId="41149247" w15:paraIdParent="3E07A4F8" w15:done="0"/>
  <w15:commentEx w15:paraId="01E620C1" w15:done="0"/>
  <w15:commentEx w15:paraId="0A8C28F8" w15:done="0"/>
  <w15:commentEx w15:paraId="36968A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FB87D" w16cex:dateUtc="2025-03-27T10:43:00Z"/>
  <w16cex:commentExtensible w16cex:durableId="2B8FE2E6" w16cex:dateUtc="2025-03-27T13:44:00Z"/>
  <w16cex:commentExtensible w16cex:durableId="2B8FB906" w16cex:dateUtc="2025-03-27T10:46:00Z"/>
  <w16cex:commentExtensible w16cex:durableId="2B8FE31C" w16cex:dateUtc="2025-03-27T13:45:00Z"/>
  <w16cex:commentExtensible w16cex:durableId="2B8FBA02" w16cex:dateUtc="2025-03-27T10:50:00Z"/>
  <w16cex:commentExtensible w16cex:durableId="2B8FE46C" w16cex:dateUtc="2025-03-27T13:51:00Z"/>
  <w16cex:commentExtensible w16cex:durableId="2B8FBAB2" w16cex:dateUtc="2025-03-27T10:53:00Z"/>
  <w16cex:commentExtensible w16cex:durableId="2B8FE59E" w16cex:dateUtc="2025-03-27T13:56:00Z"/>
  <w16cex:commentExtensible w16cex:durableId="2B8FBAC2" w16cex:dateUtc="2025-03-27T10:53:00Z"/>
  <w16cex:commentExtensible w16cex:durableId="2B8FBAF6" w16cex:dateUtc="2025-03-27T10:54:00Z"/>
  <w16cex:commentExtensible w16cex:durableId="2B8FBAEB" w16cex:dateUtc="2025-03-27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44C3FC" w16cid:durableId="2B8FB87D"/>
  <w16cid:commentId w16cid:paraId="3008FB7C" w16cid:durableId="2B8FE2E6"/>
  <w16cid:commentId w16cid:paraId="2ADD2AD7" w16cid:durableId="2B8FB906"/>
  <w16cid:commentId w16cid:paraId="25E1CB8C" w16cid:durableId="2B8FE31C"/>
  <w16cid:commentId w16cid:paraId="3A3DB83B" w16cid:durableId="2B8FBA02"/>
  <w16cid:commentId w16cid:paraId="6F46AD80" w16cid:durableId="2B8FE46C"/>
  <w16cid:commentId w16cid:paraId="3E07A4F8" w16cid:durableId="2B8FBAB2"/>
  <w16cid:commentId w16cid:paraId="41149247" w16cid:durableId="2B8FE59E"/>
  <w16cid:commentId w16cid:paraId="01E620C1" w16cid:durableId="2B8FBAC2"/>
  <w16cid:commentId w16cid:paraId="0A8C28F8" w16cid:durableId="2B8FBAF6"/>
  <w16cid:commentId w16cid:paraId="36968ABE" w16cid:durableId="2B8FBA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403F" w14:textId="77777777" w:rsidR="000F68EA" w:rsidRDefault="000F68EA">
      <w:r>
        <w:separator/>
      </w:r>
    </w:p>
  </w:endnote>
  <w:endnote w:type="continuationSeparator" w:id="0">
    <w:p w14:paraId="1D6B3299" w14:textId="77777777" w:rsidR="000F68EA" w:rsidRDefault="000F6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Open Sans">
    <w:altName w:val="Tahoma"/>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0F68EA" w:rsidRPr="0066536E" w14:paraId="699FDF82" w14:textId="77777777" w:rsidTr="00C93FD0">
      <w:tc>
        <w:tcPr>
          <w:tcW w:w="1486" w:type="dxa"/>
          <w:shd w:val="clear" w:color="auto" w:fill="auto"/>
        </w:tcPr>
        <w:p w14:paraId="0DDB07D7" w14:textId="30ECF4AA" w:rsidR="000F68EA" w:rsidRPr="0066536E" w:rsidRDefault="000F68EA" w:rsidP="00C93FD0">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tcPr>
        <w:p w14:paraId="26C883D8" w14:textId="1B12006E" w:rsidR="000F68EA" w:rsidRPr="0066536E" w:rsidRDefault="000F68EA" w:rsidP="006E793F">
          <w:pPr>
            <w:pStyle w:val="Pieddepage"/>
            <w:rPr>
              <w:rFonts w:eastAsia="Calibri" w:cs="Open Sans"/>
              <w:sz w:val="18"/>
              <w:szCs w:val="18"/>
              <w:lang w:eastAsia="en-US"/>
            </w:rPr>
          </w:pPr>
          <w:r w:rsidRPr="0066536E">
            <w:rPr>
              <w:rFonts w:eastAsia="Calibri" w:cs="Open Sans"/>
              <w:sz w:val="18"/>
              <w:szCs w:val="18"/>
              <w:lang w:eastAsia="en-US"/>
            </w:rPr>
            <w:t xml:space="preserve">Consultation n° </w:t>
          </w:r>
          <w:r w:rsidR="00B255FE">
            <w:rPr>
              <w:rFonts w:eastAsia="Calibri" w:cs="Open Sans"/>
              <w:sz w:val="18"/>
              <w:szCs w:val="18"/>
              <w:lang w:eastAsia="en-US"/>
            </w:rPr>
            <w:t>24</w:t>
          </w:r>
          <w:r w:rsidR="003F09F5">
            <w:rPr>
              <w:rFonts w:eastAsia="Calibri" w:cs="Open Sans"/>
              <w:sz w:val="18"/>
              <w:szCs w:val="18"/>
              <w:lang w:eastAsia="en-US"/>
            </w:rPr>
            <w:t>.</w:t>
          </w:r>
          <w:r w:rsidR="00B255FE">
            <w:rPr>
              <w:rFonts w:eastAsia="Calibri" w:cs="Open Sans"/>
              <w:sz w:val="18"/>
              <w:szCs w:val="18"/>
              <w:lang w:eastAsia="en-US"/>
            </w:rPr>
            <w:t>53</w:t>
          </w:r>
          <w:r w:rsidR="003F09F5">
            <w:rPr>
              <w:rFonts w:eastAsia="Calibri" w:cs="Open Sans"/>
              <w:sz w:val="18"/>
              <w:szCs w:val="18"/>
              <w:lang w:eastAsia="en-US"/>
            </w:rPr>
            <w:t xml:space="preserve"> IT</w:t>
          </w:r>
        </w:p>
      </w:tc>
      <w:tc>
        <w:tcPr>
          <w:tcW w:w="2075" w:type="dxa"/>
          <w:shd w:val="clear" w:color="auto" w:fill="auto"/>
        </w:tcPr>
        <w:p w14:paraId="7576CCE8" w14:textId="77777777" w:rsidR="000F68EA" w:rsidRPr="0066536E" w:rsidRDefault="000F68EA" w:rsidP="00C93FD0">
          <w:pPr>
            <w:pStyle w:val="Pieddepage"/>
            <w:rPr>
              <w:rFonts w:eastAsia="Calibri" w:cs="Open Sans"/>
              <w:color w:val="auto"/>
              <w:sz w:val="18"/>
              <w:szCs w:val="18"/>
              <w:lang w:val="en-GB" w:eastAsia="en-US"/>
            </w:rPr>
          </w:pPr>
          <w:r w:rsidRPr="0066536E">
            <w:rPr>
              <w:rFonts w:eastAsia="Calibri" w:cs="Open Sans"/>
              <w:color w:val="auto"/>
              <w:sz w:val="18"/>
              <w:szCs w:val="18"/>
              <w:lang w:val="en-GB" w:eastAsia="en-US"/>
            </w:rPr>
            <w:t>ACHAT</w:t>
          </w:r>
        </w:p>
      </w:tc>
    </w:tr>
    <w:tr w:rsidR="000F68EA" w:rsidRPr="0066536E" w14:paraId="7F9220C1" w14:textId="77777777" w:rsidTr="00FA4047">
      <w:tc>
        <w:tcPr>
          <w:tcW w:w="1486" w:type="dxa"/>
          <w:shd w:val="clear" w:color="auto" w:fill="auto"/>
        </w:tcPr>
        <w:p w14:paraId="354E688D" w14:textId="707C82A2" w:rsidR="000F68EA" w:rsidRPr="0066536E" w:rsidRDefault="000F68EA" w:rsidP="00C93FD0">
          <w:pPr>
            <w:jc w:val="center"/>
            <w:rPr>
              <w:rFonts w:eastAsia="Calibri" w:cs="Open Sans"/>
              <w:sz w:val="18"/>
              <w:szCs w:val="18"/>
              <w:lang w:eastAsia="en-US"/>
            </w:rPr>
          </w:pPr>
          <w:r>
            <w:rPr>
              <w:rFonts w:eastAsia="Calibri" w:cs="Open Sans"/>
              <w:sz w:val="18"/>
              <w:szCs w:val="18"/>
              <w:lang w:eastAsia="en-US"/>
            </w:rPr>
            <w:t>CCP.6</w:t>
          </w:r>
        </w:p>
        <w:p w14:paraId="1C0DB966" w14:textId="77777777" w:rsidR="000F68EA" w:rsidRPr="0066536E" w:rsidRDefault="000F68EA" w:rsidP="00C93FD0">
          <w:pPr>
            <w:jc w:val="center"/>
            <w:rPr>
              <w:rFonts w:eastAsia="Calibri" w:cs="Open Sans"/>
              <w:sz w:val="18"/>
              <w:szCs w:val="18"/>
              <w:lang w:eastAsia="en-US"/>
            </w:rPr>
          </w:pPr>
          <w:r>
            <w:rPr>
              <w:rFonts w:eastAsia="Calibri" w:cs="Open Sans"/>
              <w:sz w:val="18"/>
              <w:szCs w:val="18"/>
              <w:lang w:eastAsia="en-US"/>
            </w:rPr>
            <w:t>17</w:t>
          </w:r>
          <w:r w:rsidRPr="0066536E">
            <w:rPr>
              <w:rFonts w:eastAsia="Calibri" w:cs="Open Sans"/>
              <w:sz w:val="18"/>
              <w:szCs w:val="18"/>
              <w:lang w:eastAsia="en-US"/>
            </w:rPr>
            <w:t>/04/2019</w:t>
          </w:r>
        </w:p>
      </w:tc>
      <w:tc>
        <w:tcPr>
          <w:tcW w:w="5670" w:type="dxa"/>
          <w:shd w:val="clear" w:color="auto" w:fill="auto"/>
          <w:vAlign w:val="center"/>
        </w:tcPr>
        <w:p w14:paraId="558E3F2B" w14:textId="1CFEEE41" w:rsidR="000F68EA" w:rsidRPr="0066536E" w:rsidRDefault="000F68EA" w:rsidP="007D430D">
          <w:pPr>
            <w:jc w:val="center"/>
            <w:rPr>
              <w:rFonts w:eastAsia="Calibri" w:cs="Open Sans"/>
              <w:sz w:val="18"/>
              <w:szCs w:val="18"/>
              <w:lang w:eastAsia="en-US"/>
            </w:rPr>
          </w:pPr>
          <w:r w:rsidRPr="0066536E">
            <w:rPr>
              <w:rFonts w:eastAsia="Calibri" w:cs="Open Sans"/>
              <w:sz w:val="18"/>
              <w:szCs w:val="18"/>
              <w:lang w:eastAsia="en-US"/>
            </w:rPr>
            <w:t>Dernière mise à jour du :</w:t>
          </w:r>
          <w:r>
            <w:rPr>
              <w:rFonts w:eastAsia="Calibri" w:cs="Open Sans"/>
              <w:sz w:val="18"/>
              <w:szCs w:val="18"/>
              <w:lang w:eastAsia="en-US"/>
            </w:rPr>
            <w:t xml:space="preserve"> </w:t>
          </w:r>
          <w:r w:rsidR="00097B4B">
            <w:rPr>
              <w:rFonts w:eastAsia="Calibri" w:cs="Open Sans"/>
              <w:sz w:val="18"/>
              <w:szCs w:val="18"/>
              <w:lang w:eastAsia="en-US"/>
            </w:rPr>
            <w:t>2</w:t>
          </w:r>
          <w:r w:rsidR="00097B4B">
            <w:rPr>
              <w:rFonts w:eastAsia="Calibri" w:cs="Open Sans"/>
              <w:sz w:val="18"/>
              <w:szCs w:val="18"/>
              <w:lang w:eastAsia="en-US"/>
            </w:rPr>
            <w:t>7</w:t>
          </w:r>
          <w:r w:rsidR="003F09F5">
            <w:rPr>
              <w:rFonts w:eastAsia="Calibri" w:cs="Open Sans"/>
              <w:sz w:val="18"/>
              <w:szCs w:val="18"/>
              <w:lang w:eastAsia="en-US"/>
            </w:rPr>
            <w:t>/03/2025</w:t>
          </w:r>
        </w:p>
      </w:tc>
      <w:tc>
        <w:tcPr>
          <w:tcW w:w="2075" w:type="dxa"/>
          <w:shd w:val="clear" w:color="auto" w:fill="auto"/>
          <w:vAlign w:val="center"/>
        </w:tcPr>
        <w:p w14:paraId="4D1A288A" w14:textId="4ACF0F1D" w:rsidR="000F68EA" w:rsidRPr="0066536E" w:rsidRDefault="000F68EA" w:rsidP="00FA4047">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D9782B">
            <w:rPr>
              <w:rFonts w:eastAsia="Calibri" w:cs="Open Sans"/>
              <w:noProof/>
              <w:sz w:val="18"/>
              <w:szCs w:val="18"/>
              <w:lang w:eastAsia="en-US"/>
            </w:rPr>
            <w:t>36</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D9782B">
            <w:rPr>
              <w:rStyle w:val="Numrodepage"/>
              <w:rFonts w:eastAsia="Calibri" w:cs="Open Sans"/>
              <w:noProof/>
              <w:sz w:val="18"/>
              <w:szCs w:val="18"/>
              <w:lang w:eastAsia="en-US"/>
            </w:rPr>
            <w:t>43</w:t>
          </w:r>
          <w:r w:rsidRPr="0066536E">
            <w:rPr>
              <w:rStyle w:val="Numrodepage"/>
              <w:rFonts w:eastAsia="Calibri" w:cs="Open Sans"/>
              <w:sz w:val="18"/>
              <w:szCs w:val="18"/>
              <w:lang w:eastAsia="en-US"/>
            </w:rPr>
            <w:fldChar w:fldCharType="end"/>
          </w:r>
        </w:p>
      </w:tc>
    </w:tr>
  </w:tbl>
  <w:p w14:paraId="0A202C47" w14:textId="4A9496F4" w:rsidR="000F68EA" w:rsidRPr="00D34D76" w:rsidRDefault="000F68EA" w:rsidP="00D34D76">
    <w:pPr>
      <w:pStyle w:val="Pieddepage"/>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FC2EE" w14:textId="77777777" w:rsidR="000F68EA" w:rsidRDefault="000F68EA">
      <w:r>
        <w:separator/>
      </w:r>
    </w:p>
  </w:footnote>
  <w:footnote w:type="continuationSeparator" w:id="0">
    <w:p w14:paraId="10FEC5CD" w14:textId="77777777" w:rsidR="000F68EA" w:rsidRDefault="000F6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000006"/>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0000008"/>
    <w:multiLevelType w:val="singleLevel"/>
    <w:tmpl w:val="9B9C5FE4"/>
    <w:lvl w:ilvl="0">
      <w:start w:val="5"/>
      <w:numFmt w:val="bullet"/>
      <w:lvlText w:val="-"/>
      <w:lvlJc w:val="left"/>
      <w:pPr>
        <w:tabs>
          <w:tab w:val="num" w:pos="360"/>
        </w:tabs>
        <w:ind w:left="360" w:hanging="360"/>
      </w:pPr>
    </w:lvl>
  </w:abstractNum>
  <w:abstractNum w:abstractNumId="3" w15:restartNumberingAfterBreak="0">
    <w:nsid w:val="0000000C"/>
    <w:multiLevelType w:val="singleLevel"/>
    <w:tmpl w:val="0000000C"/>
    <w:name w:val="WW8Num11"/>
    <w:lvl w:ilvl="0">
      <w:start w:val="101"/>
      <w:numFmt w:val="bullet"/>
      <w:lvlText w:val="-"/>
      <w:lvlJc w:val="left"/>
      <w:pPr>
        <w:tabs>
          <w:tab w:val="num" w:pos="360"/>
        </w:tabs>
        <w:ind w:left="360" w:hanging="360"/>
      </w:pPr>
      <w:rPr>
        <w:rFonts w:ascii="Times New Roman" w:hAnsi="Times New Roman"/>
      </w:rPr>
    </w:lvl>
  </w:abstractNum>
  <w:abstractNum w:abstractNumId="4" w15:restartNumberingAfterBreak="0">
    <w:nsid w:val="00000013"/>
    <w:multiLevelType w:val="singleLevel"/>
    <w:tmpl w:val="00000013"/>
    <w:name w:val="WW8Num19"/>
    <w:lvl w:ilvl="0">
      <w:start w:val="1"/>
      <w:numFmt w:val="bullet"/>
      <w:lvlText w:val=""/>
      <w:lvlJc w:val="left"/>
      <w:pPr>
        <w:tabs>
          <w:tab w:val="num" w:pos="417"/>
        </w:tabs>
        <w:ind w:left="57"/>
      </w:pPr>
      <w:rPr>
        <w:rFonts w:ascii="Symbol" w:hAnsi="Symbol"/>
      </w:rPr>
    </w:lvl>
  </w:abstractNum>
  <w:abstractNum w:abstractNumId="5" w15:restartNumberingAfterBreak="0">
    <w:nsid w:val="00000016"/>
    <w:multiLevelType w:val="multilevel"/>
    <w:tmpl w:val="00000016"/>
    <w:name w:val="WW8Num24"/>
    <w:lvl w:ilvl="0">
      <w:start w:val="1"/>
      <w:numFmt w:val="bullet"/>
      <w:lvlText w:val=""/>
      <w:lvlJc w:val="left"/>
      <w:pPr>
        <w:tabs>
          <w:tab w:val="num" w:pos="360"/>
        </w:tabs>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18"/>
    <w:multiLevelType w:val="singleLevel"/>
    <w:tmpl w:val="00000018"/>
    <w:name w:val="WW8Num37"/>
    <w:lvl w:ilvl="0">
      <w:start w:val="1"/>
      <w:numFmt w:val="bullet"/>
      <w:lvlText w:val=""/>
      <w:lvlJc w:val="left"/>
      <w:pPr>
        <w:tabs>
          <w:tab w:val="num" w:pos="0"/>
        </w:tabs>
        <w:ind w:left="720" w:hanging="360"/>
      </w:pPr>
      <w:rPr>
        <w:rFonts w:ascii="Symbol" w:hAnsi="Symbol" w:cs="Symbol"/>
        <w:b/>
        <w:bCs/>
      </w:rPr>
    </w:lvl>
  </w:abstractNum>
  <w:abstractNum w:abstractNumId="7"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B"/>
    <w:multiLevelType w:val="singleLevel"/>
    <w:tmpl w:val="0000001B"/>
    <w:name w:val="WW8Num29"/>
    <w:lvl w:ilvl="0">
      <w:start w:val="1"/>
      <w:numFmt w:val="bullet"/>
      <w:lvlText w:val=""/>
      <w:lvlJc w:val="left"/>
      <w:pPr>
        <w:tabs>
          <w:tab w:val="num" w:pos="1263"/>
        </w:tabs>
        <w:ind w:left="1263" w:hanging="360"/>
      </w:pPr>
      <w:rPr>
        <w:rFonts w:ascii="Wingdings" w:hAnsi="Wingdings"/>
      </w:rPr>
    </w:lvl>
  </w:abstractNum>
  <w:abstractNum w:abstractNumId="10" w15:restartNumberingAfterBreak="0">
    <w:nsid w:val="0000001D"/>
    <w:multiLevelType w:val="singleLevel"/>
    <w:tmpl w:val="0000001D"/>
    <w:name w:val="WW8Num31"/>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2" w15:restartNumberingAfterBreak="0">
    <w:nsid w:val="00000024"/>
    <w:multiLevelType w:val="singleLevel"/>
    <w:tmpl w:val="00000024"/>
    <w:name w:val="WW8Num38"/>
    <w:lvl w:ilvl="0">
      <w:start w:val="1"/>
      <w:numFmt w:val="bullet"/>
      <w:lvlText w:val=""/>
      <w:lvlJc w:val="left"/>
      <w:pPr>
        <w:tabs>
          <w:tab w:val="num" w:pos="1800"/>
        </w:tabs>
        <w:ind w:left="1440"/>
      </w:pPr>
      <w:rPr>
        <w:rFonts w:ascii="Symbol" w:hAnsi="Symbol"/>
      </w:rPr>
    </w:lvl>
  </w:abstractNum>
  <w:abstractNum w:abstractNumId="13" w15:restartNumberingAfterBreak="0">
    <w:nsid w:val="021A531D"/>
    <w:multiLevelType w:val="hybridMultilevel"/>
    <w:tmpl w:val="8AAA1C0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6761A5A"/>
    <w:multiLevelType w:val="hybridMultilevel"/>
    <w:tmpl w:val="6FAC9638"/>
    <w:lvl w:ilvl="0" w:tplc="040C0001">
      <w:start w:val="1"/>
      <w:numFmt w:val="bullet"/>
      <w:lvlText w:val=""/>
      <w:lvlJc w:val="left"/>
      <w:pPr>
        <w:tabs>
          <w:tab w:val="num" w:pos="1287"/>
        </w:tabs>
        <w:ind w:left="1287" w:hanging="360"/>
      </w:pPr>
      <w:rPr>
        <w:rFonts w:ascii="Symbol" w:hAnsi="Symbol" w:hint="default"/>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072A0C7C"/>
    <w:multiLevelType w:val="hybridMultilevel"/>
    <w:tmpl w:val="694E47F4"/>
    <w:lvl w:ilvl="0" w:tplc="77F0A9E2">
      <w:start w:val="10"/>
      <w:numFmt w:val="bullet"/>
      <w:lvlText w:val="-"/>
      <w:lvlJc w:val="left"/>
      <w:pPr>
        <w:tabs>
          <w:tab w:val="num" w:pos="340"/>
        </w:tabs>
        <w:ind w:left="340" w:hanging="340"/>
      </w:pPr>
      <w:rPr>
        <w:rFonts w:ascii="Arial" w:eastAsia="Gill Sans MT Condensed"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36347F"/>
    <w:multiLevelType w:val="hybridMultilevel"/>
    <w:tmpl w:val="A07C4A22"/>
    <w:lvl w:ilvl="0" w:tplc="83C0F97C">
      <w:start w:val="1"/>
      <w:numFmt w:val="bullet"/>
      <w:pStyle w:val="Listepuces"/>
      <w:lvlText w:val=""/>
      <w:lvlJc w:val="left"/>
      <w:pPr>
        <w:ind w:left="90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8FA0A4C"/>
    <w:multiLevelType w:val="hybridMultilevel"/>
    <w:tmpl w:val="6EB46B0A"/>
    <w:lvl w:ilvl="0" w:tplc="040C0001">
      <w:start w:val="1"/>
      <w:numFmt w:val="bullet"/>
      <w:lvlText w:val=""/>
      <w:lvlJc w:val="left"/>
      <w:pPr>
        <w:tabs>
          <w:tab w:val="num" w:pos="505"/>
        </w:tabs>
        <w:ind w:left="505" w:hanging="363"/>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C1D5759"/>
    <w:multiLevelType w:val="hybridMultilevel"/>
    <w:tmpl w:val="9124B980"/>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DE37AB0"/>
    <w:multiLevelType w:val="multilevel"/>
    <w:tmpl w:val="A65CAC2E"/>
    <w:lvl w:ilvl="0">
      <w:start w:val="1"/>
      <w:numFmt w:val="upperRoman"/>
      <w:suff w:val="space"/>
      <w:lvlText w:val="%1)"/>
      <w:lvlJc w:val="left"/>
      <w:pPr>
        <w:ind w:left="432" w:hanging="432"/>
      </w:pPr>
      <w:rPr>
        <w:rFonts w:hint="default"/>
      </w:rPr>
    </w:lvl>
    <w:lvl w:ilvl="1">
      <w:start w:val="1"/>
      <w:numFmt w:val="decimal"/>
      <w:lvlRestart w:val="0"/>
      <w:suff w:val="space"/>
      <w:lvlText w:val="ARTICLE %2 :"/>
      <w:lvlJc w:val="left"/>
      <w:pPr>
        <w:ind w:left="576" w:hanging="576"/>
      </w:pPr>
      <w:rPr>
        <w:rFonts w:hint="default"/>
      </w:rPr>
    </w:lvl>
    <w:lvl w:ilvl="2">
      <w:start w:val="1"/>
      <w:numFmt w:val="decimal"/>
      <w:lvlText w:val="%2.%3 :"/>
      <w:lvlJc w:val="left"/>
      <w:pPr>
        <w:tabs>
          <w:tab w:val="num" w:pos="4058"/>
        </w:tabs>
        <w:ind w:left="3698" w:hanging="720"/>
      </w:pPr>
      <w:rPr>
        <w:rFonts w:ascii="Open Sans" w:hAnsi="Open Sans" w:cs="Open Sans" w:hint="default"/>
        <w:strike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0F8B777A"/>
    <w:multiLevelType w:val="hybridMultilevel"/>
    <w:tmpl w:val="EEB65580"/>
    <w:lvl w:ilvl="0" w:tplc="5382F98A">
      <w:numFmt w:val="bullet"/>
      <w:lvlText w:val="-"/>
      <w:lvlJc w:val="left"/>
      <w:pPr>
        <w:tabs>
          <w:tab w:val="num" w:pos="1065"/>
        </w:tabs>
        <w:ind w:left="1065" w:hanging="705"/>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28775BA"/>
    <w:multiLevelType w:val="hybridMultilevel"/>
    <w:tmpl w:val="51B64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31361B2"/>
    <w:multiLevelType w:val="hybridMultilevel"/>
    <w:tmpl w:val="76983878"/>
    <w:lvl w:ilvl="0" w:tplc="FFFFFFFF">
      <w:start w:val="1"/>
      <w:numFmt w:val="bullet"/>
      <w:lvlText w:val=""/>
      <w:lvlJc w:val="left"/>
      <w:pPr>
        <w:tabs>
          <w:tab w:val="num" w:pos="5039"/>
        </w:tabs>
        <w:ind w:left="5039" w:hanging="360"/>
      </w:pPr>
      <w:rPr>
        <w:rFonts w:ascii="Symbol" w:hAnsi="Symbol" w:hint="default"/>
      </w:rPr>
    </w:lvl>
    <w:lvl w:ilvl="1" w:tplc="040C000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17697E"/>
    <w:multiLevelType w:val="hybridMultilevel"/>
    <w:tmpl w:val="C6B234B4"/>
    <w:lvl w:ilvl="0" w:tplc="040C0001">
      <w:start w:val="1"/>
      <w:numFmt w:val="bullet"/>
      <w:lvlText w:val=""/>
      <w:lvlJc w:val="left"/>
      <w:pPr>
        <w:ind w:left="1223" w:hanging="360"/>
      </w:pPr>
      <w:rPr>
        <w:rFonts w:ascii="Symbol" w:hAnsi="Symbol" w:hint="default"/>
      </w:rPr>
    </w:lvl>
    <w:lvl w:ilvl="1" w:tplc="040C0003" w:tentative="1">
      <w:start w:val="1"/>
      <w:numFmt w:val="bullet"/>
      <w:lvlText w:val="o"/>
      <w:lvlJc w:val="left"/>
      <w:pPr>
        <w:ind w:left="1943" w:hanging="360"/>
      </w:pPr>
      <w:rPr>
        <w:rFonts w:ascii="Courier New" w:hAnsi="Courier New" w:cs="Courier New" w:hint="default"/>
      </w:rPr>
    </w:lvl>
    <w:lvl w:ilvl="2" w:tplc="040C0005" w:tentative="1">
      <w:start w:val="1"/>
      <w:numFmt w:val="bullet"/>
      <w:lvlText w:val=""/>
      <w:lvlJc w:val="left"/>
      <w:pPr>
        <w:ind w:left="2663" w:hanging="360"/>
      </w:pPr>
      <w:rPr>
        <w:rFonts w:ascii="Wingdings" w:hAnsi="Wingdings" w:hint="default"/>
      </w:rPr>
    </w:lvl>
    <w:lvl w:ilvl="3" w:tplc="040C0001" w:tentative="1">
      <w:start w:val="1"/>
      <w:numFmt w:val="bullet"/>
      <w:lvlText w:val=""/>
      <w:lvlJc w:val="left"/>
      <w:pPr>
        <w:ind w:left="3383" w:hanging="360"/>
      </w:pPr>
      <w:rPr>
        <w:rFonts w:ascii="Symbol" w:hAnsi="Symbol" w:hint="default"/>
      </w:rPr>
    </w:lvl>
    <w:lvl w:ilvl="4" w:tplc="040C0003" w:tentative="1">
      <w:start w:val="1"/>
      <w:numFmt w:val="bullet"/>
      <w:lvlText w:val="o"/>
      <w:lvlJc w:val="left"/>
      <w:pPr>
        <w:ind w:left="4103" w:hanging="360"/>
      </w:pPr>
      <w:rPr>
        <w:rFonts w:ascii="Courier New" w:hAnsi="Courier New" w:cs="Courier New" w:hint="default"/>
      </w:rPr>
    </w:lvl>
    <w:lvl w:ilvl="5" w:tplc="040C0005" w:tentative="1">
      <w:start w:val="1"/>
      <w:numFmt w:val="bullet"/>
      <w:lvlText w:val=""/>
      <w:lvlJc w:val="left"/>
      <w:pPr>
        <w:ind w:left="4823" w:hanging="360"/>
      </w:pPr>
      <w:rPr>
        <w:rFonts w:ascii="Wingdings" w:hAnsi="Wingdings" w:hint="default"/>
      </w:rPr>
    </w:lvl>
    <w:lvl w:ilvl="6" w:tplc="040C0001" w:tentative="1">
      <w:start w:val="1"/>
      <w:numFmt w:val="bullet"/>
      <w:lvlText w:val=""/>
      <w:lvlJc w:val="left"/>
      <w:pPr>
        <w:ind w:left="5543" w:hanging="360"/>
      </w:pPr>
      <w:rPr>
        <w:rFonts w:ascii="Symbol" w:hAnsi="Symbol" w:hint="default"/>
      </w:rPr>
    </w:lvl>
    <w:lvl w:ilvl="7" w:tplc="040C0003" w:tentative="1">
      <w:start w:val="1"/>
      <w:numFmt w:val="bullet"/>
      <w:lvlText w:val="o"/>
      <w:lvlJc w:val="left"/>
      <w:pPr>
        <w:ind w:left="6263" w:hanging="360"/>
      </w:pPr>
      <w:rPr>
        <w:rFonts w:ascii="Courier New" w:hAnsi="Courier New" w:cs="Courier New" w:hint="default"/>
      </w:rPr>
    </w:lvl>
    <w:lvl w:ilvl="8" w:tplc="040C0005" w:tentative="1">
      <w:start w:val="1"/>
      <w:numFmt w:val="bullet"/>
      <w:lvlText w:val=""/>
      <w:lvlJc w:val="left"/>
      <w:pPr>
        <w:ind w:left="6983" w:hanging="360"/>
      </w:pPr>
      <w:rPr>
        <w:rFonts w:ascii="Wingdings" w:hAnsi="Wingdings" w:hint="default"/>
      </w:rPr>
    </w:lvl>
  </w:abstractNum>
  <w:abstractNum w:abstractNumId="25" w15:restartNumberingAfterBreak="0">
    <w:nsid w:val="16E634C6"/>
    <w:multiLevelType w:val="hybridMultilevel"/>
    <w:tmpl w:val="B25C2988"/>
    <w:lvl w:ilvl="0" w:tplc="5DACFD3E">
      <w:numFmt w:val="bullet"/>
      <w:lvlText w:val="-"/>
      <w:lvlJc w:val="left"/>
      <w:pPr>
        <w:ind w:left="1225" w:hanging="360"/>
      </w:pPr>
      <w:rPr>
        <w:rFonts w:ascii="Times New Roman" w:eastAsia="Times New Roman" w:hAnsi="Times New Roman" w:cs="Times New Roman" w:hint="default"/>
      </w:rPr>
    </w:lvl>
    <w:lvl w:ilvl="1" w:tplc="040C0003" w:tentative="1">
      <w:start w:val="1"/>
      <w:numFmt w:val="bullet"/>
      <w:lvlText w:val="o"/>
      <w:lvlJc w:val="left"/>
      <w:pPr>
        <w:ind w:left="1945" w:hanging="360"/>
      </w:pPr>
      <w:rPr>
        <w:rFonts w:ascii="Courier New" w:hAnsi="Courier New" w:cs="Courier New" w:hint="default"/>
      </w:rPr>
    </w:lvl>
    <w:lvl w:ilvl="2" w:tplc="040C0005" w:tentative="1">
      <w:start w:val="1"/>
      <w:numFmt w:val="bullet"/>
      <w:lvlText w:val=""/>
      <w:lvlJc w:val="left"/>
      <w:pPr>
        <w:ind w:left="2665" w:hanging="360"/>
      </w:pPr>
      <w:rPr>
        <w:rFonts w:ascii="Wingdings" w:hAnsi="Wingdings" w:hint="default"/>
      </w:rPr>
    </w:lvl>
    <w:lvl w:ilvl="3" w:tplc="040C0001" w:tentative="1">
      <w:start w:val="1"/>
      <w:numFmt w:val="bullet"/>
      <w:lvlText w:val=""/>
      <w:lvlJc w:val="left"/>
      <w:pPr>
        <w:ind w:left="3385" w:hanging="360"/>
      </w:pPr>
      <w:rPr>
        <w:rFonts w:ascii="Symbol" w:hAnsi="Symbol" w:hint="default"/>
      </w:rPr>
    </w:lvl>
    <w:lvl w:ilvl="4" w:tplc="040C0003" w:tentative="1">
      <w:start w:val="1"/>
      <w:numFmt w:val="bullet"/>
      <w:lvlText w:val="o"/>
      <w:lvlJc w:val="left"/>
      <w:pPr>
        <w:ind w:left="4105" w:hanging="360"/>
      </w:pPr>
      <w:rPr>
        <w:rFonts w:ascii="Courier New" w:hAnsi="Courier New" w:cs="Courier New" w:hint="default"/>
      </w:rPr>
    </w:lvl>
    <w:lvl w:ilvl="5" w:tplc="040C0005" w:tentative="1">
      <w:start w:val="1"/>
      <w:numFmt w:val="bullet"/>
      <w:lvlText w:val=""/>
      <w:lvlJc w:val="left"/>
      <w:pPr>
        <w:ind w:left="4825" w:hanging="360"/>
      </w:pPr>
      <w:rPr>
        <w:rFonts w:ascii="Wingdings" w:hAnsi="Wingdings" w:hint="default"/>
      </w:rPr>
    </w:lvl>
    <w:lvl w:ilvl="6" w:tplc="040C0001" w:tentative="1">
      <w:start w:val="1"/>
      <w:numFmt w:val="bullet"/>
      <w:lvlText w:val=""/>
      <w:lvlJc w:val="left"/>
      <w:pPr>
        <w:ind w:left="5545" w:hanging="360"/>
      </w:pPr>
      <w:rPr>
        <w:rFonts w:ascii="Symbol" w:hAnsi="Symbol" w:hint="default"/>
      </w:rPr>
    </w:lvl>
    <w:lvl w:ilvl="7" w:tplc="040C0003" w:tentative="1">
      <w:start w:val="1"/>
      <w:numFmt w:val="bullet"/>
      <w:lvlText w:val="o"/>
      <w:lvlJc w:val="left"/>
      <w:pPr>
        <w:ind w:left="6265" w:hanging="360"/>
      </w:pPr>
      <w:rPr>
        <w:rFonts w:ascii="Courier New" w:hAnsi="Courier New" w:cs="Courier New" w:hint="default"/>
      </w:rPr>
    </w:lvl>
    <w:lvl w:ilvl="8" w:tplc="040C0005" w:tentative="1">
      <w:start w:val="1"/>
      <w:numFmt w:val="bullet"/>
      <w:lvlText w:val=""/>
      <w:lvlJc w:val="left"/>
      <w:pPr>
        <w:ind w:left="6985" w:hanging="360"/>
      </w:pPr>
      <w:rPr>
        <w:rFonts w:ascii="Wingdings" w:hAnsi="Wingdings" w:hint="default"/>
      </w:rPr>
    </w:lvl>
  </w:abstractNum>
  <w:abstractNum w:abstractNumId="26"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27" w15:restartNumberingAfterBreak="0">
    <w:nsid w:val="172062FA"/>
    <w:multiLevelType w:val="hybridMultilevel"/>
    <w:tmpl w:val="9E26C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606BAA"/>
    <w:multiLevelType w:val="hybridMultilevel"/>
    <w:tmpl w:val="FE80023C"/>
    <w:lvl w:ilvl="0" w:tplc="1502313C">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1F801C31"/>
    <w:multiLevelType w:val="hybridMultilevel"/>
    <w:tmpl w:val="9142F4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201E58FE"/>
    <w:multiLevelType w:val="multilevel"/>
    <w:tmpl w:val="A3C8DB5A"/>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235958C0"/>
    <w:multiLevelType w:val="hybridMultilevel"/>
    <w:tmpl w:val="205CC3C0"/>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33" w15:restartNumberingAfterBreak="0">
    <w:nsid w:val="272F71FE"/>
    <w:multiLevelType w:val="hybridMultilevel"/>
    <w:tmpl w:val="0CCC2940"/>
    <w:lvl w:ilvl="0" w:tplc="F1DC1E28">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9167348"/>
    <w:multiLevelType w:val="hybridMultilevel"/>
    <w:tmpl w:val="CA060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9EA2D74"/>
    <w:multiLevelType w:val="hybridMultilevel"/>
    <w:tmpl w:val="D09CA65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F354E02"/>
    <w:multiLevelType w:val="hybridMultilevel"/>
    <w:tmpl w:val="E47CFF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31D74796"/>
    <w:multiLevelType w:val="hybridMultilevel"/>
    <w:tmpl w:val="FB801818"/>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20D5FDD"/>
    <w:multiLevelType w:val="hybridMultilevel"/>
    <w:tmpl w:val="9E5467B4"/>
    <w:lvl w:ilvl="0" w:tplc="FFFFFFFF">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3">
      <w:start w:val="1"/>
      <w:numFmt w:val="bullet"/>
      <w:lvlText w:val="o"/>
      <w:lvlJc w:val="left"/>
      <w:pPr>
        <w:tabs>
          <w:tab w:val="num" w:pos="2160"/>
        </w:tabs>
        <w:ind w:left="2160" w:hanging="360"/>
      </w:pPr>
      <w:rPr>
        <w:rFonts w:ascii="Courier New" w:hAnsi="Courier New" w:cs="Courier New"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8C5218A"/>
    <w:multiLevelType w:val="hybridMultilevel"/>
    <w:tmpl w:val="DA62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DA25AB"/>
    <w:multiLevelType w:val="hybridMultilevel"/>
    <w:tmpl w:val="9FECB4FA"/>
    <w:lvl w:ilvl="0" w:tplc="774C34CA">
      <w:start w:val="1"/>
      <w:numFmt w:val="decimal"/>
      <w:lvlText w:val="%1."/>
      <w:lvlJc w:val="left"/>
      <w:pPr>
        <w:ind w:left="705" w:hanging="705"/>
      </w:pPr>
      <w:rPr>
        <w:rFonts w:hint="default"/>
      </w:rPr>
    </w:lvl>
    <w:lvl w:ilvl="1" w:tplc="8A5A0F4E">
      <w:start w:val="1"/>
      <w:numFmt w:val="lowerLetter"/>
      <w:lvlText w:val="%2."/>
      <w:lvlJc w:val="left"/>
      <w:pPr>
        <w:ind w:left="1440" w:hanging="72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15:restartNumberingAfterBreak="0">
    <w:nsid w:val="3D2316B4"/>
    <w:multiLevelType w:val="hybridMultilevel"/>
    <w:tmpl w:val="54501C1A"/>
    <w:lvl w:ilvl="0" w:tplc="FD52F68E">
      <w:numFmt w:val="bullet"/>
      <w:lvlText w:val="-"/>
      <w:lvlJc w:val="left"/>
      <w:pPr>
        <w:tabs>
          <w:tab w:val="num" w:pos="720"/>
        </w:tabs>
        <w:ind w:left="720" w:hanging="360"/>
      </w:pPr>
      <w:rPr>
        <w:rFonts w:ascii="Century Gothic" w:eastAsia="Times New Roman" w:hAnsi="Century Gothic"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F975167"/>
    <w:multiLevelType w:val="hybridMultilevel"/>
    <w:tmpl w:val="A98E5CA2"/>
    <w:lvl w:ilvl="0" w:tplc="5DACFD3E">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3FD05BE5"/>
    <w:multiLevelType w:val="hybridMultilevel"/>
    <w:tmpl w:val="5F3E203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7F18D5"/>
    <w:multiLevelType w:val="hybridMultilevel"/>
    <w:tmpl w:val="95740F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10B0FB3"/>
    <w:multiLevelType w:val="multilevel"/>
    <w:tmpl w:val="CF96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CA6E73"/>
    <w:multiLevelType w:val="hybridMultilevel"/>
    <w:tmpl w:val="225A62B2"/>
    <w:lvl w:ilvl="0" w:tplc="040C0001">
      <w:start w:val="1"/>
      <w:numFmt w:val="bullet"/>
      <w:lvlText w:val=""/>
      <w:lvlJc w:val="left"/>
      <w:pPr>
        <w:tabs>
          <w:tab w:val="num" w:pos="505"/>
        </w:tabs>
        <w:ind w:left="505" w:hanging="363"/>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6B671D3"/>
    <w:multiLevelType w:val="hybridMultilevel"/>
    <w:tmpl w:val="1D165F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7BC40BB"/>
    <w:multiLevelType w:val="hybridMultilevel"/>
    <w:tmpl w:val="347A8472"/>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49" w15:restartNumberingAfterBreak="0">
    <w:nsid w:val="47D6101E"/>
    <w:multiLevelType w:val="hybridMultilevel"/>
    <w:tmpl w:val="F7A04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A027061"/>
    <w:multiLevelType w:val="hybridMultilevel"/>
    <w:tmpl w:val="FBD6F992"/>
    <w:lvl w:ilvl="0" w:tplc="C2585826">
      <w:start w:val="3"/>
      <w:numFmt w:val="bullet"/>
      <w:lvlText w:val="-"/>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1" w15:restartNumberingAfterBreak="0">
    <w:nsid w:val="533A2296"/>
    <w:multiLevelType w:val="hybridMultilevel"/>
    <w:tmpl w:val="FBA6AD12"/>
    <w:lvl w:ilvl="0" w:tplc="040C0001">
      <w:start w:val="1"/>
      <w:numFmt w:val="bullet"/>
      <w:pStyle w:val="TIndent1Alt1CharChar1Char"/>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52" w15:restartNumberingAfterBreak="0">
    <w:nsid w:val="538B37B4"/>
    <w:multiLevelType w:val="hybridMultilevel"/>
    <w:tmpl w:val="7DDE252E"/>
    <w:lvl w:ilvl="0" w:tplc="FD52F68E">
      <w:numFmt w:val="bullet"/>
      <w:lvlText w:val="-"/>
      <w:lvlJc w:val="left"/>
      <w:pPr>
        <w:tabs>
          <w:tab w:val="num" w:pos="720"/>
        </w:tabs>
        <w:ind w:left="720" w:hanging="360"/>
      </w:pPr>
      <w:rPr>
        <w:rFonts w:ascii="Century Gothic" w:eastAsia="Times New Roman" w:hAnsi="Century Gothic"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A95444D"/>
    <w:multiLevelType w:val="hybridMultilevel"/>
    <w:tmpl w:val="ED743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57B601E"/>
    <w:multiLevelType w:val="hybridMultilevel"/>
    <w:tmpl w:val="6C90363A"/>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C2585826">
      <w:start w:val="3"/>
      <w:numFmt w:val="bullet"/>
      <w:lvlText w:val="-"/>
      <w:lvlJc w:val="left"/>
      <w:pPr>
        <w:ind w:left="1785" w:hanging="705"/>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68E30A2"/>
    <w:multiLevelType w:val="hybridMultilevel"/>
    <w:tmpl w:val="ED3CA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CF41BCE"/>
    <w:multiLevelType w:val="hybridMultilevel"/>
    <w:tmpl w:val="E7322A5E"/>
    <w:lvl w:ilvl="0" w:tplc="C2585826">
      <w:start w:val="3"/>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8" w15:restartNumberingAfterBreak="0">
    <w:nsid w:val="6E2B431B"/>
    <w:multiLevelType w:val="hybridMultilevel"/>
    <w:tmpl w:val="AD16B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066392D"/>
    <w:multiLevelType w:val="hybridMultilevel"/>
    <w:tmpl w:val="4F04A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3EE42A8"/>
    <w:multiLevelType w:val="hybridMultilevel"/>
    <w:tmpl w:val="E0B40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50F00D1"/>
    <w:multiLevelType w:val="hybridMultilevel"/>
    <w:tmpl w:val="311C4D9E"/>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57D03AD6">
      <w:numFmt w:val="bullet"/>
      <w:lvlText w:val="•"/>
      <w:lvlJc w:val="left"/>
      <w:pPr>
        <w:ind w:left="1785" w:hanging="705"/>
      </w:pPr>
      <w:rPr>
        <w:rFonts w:ascii="Open Sans" w:eastAsia="Times New Roman" w:hAnsi="Open Sans" w:cs="Open San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5B61DBF"/>
    <w:multiLevelType w:val="multilevel"/>
    <w:tmpl w:val="D9982B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C2868B6"/>
    <w:multiLevelType w:val="hybridMultilevel"/>
    <w:tmpl w:val="C00C08B4"/>
    <w:lvl w:ilvl="0" w:tplc="5DACFD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61"/>
  </w:num>
  <w:num w:numId="4">
    <w:abstractNumId w:val="54"/>
  </w:num>
  <w:num w:numId="5">
    <w:abstractNumId w:val="51"/>
  </w:num>
  <w:num w:numId="6">
    <w:abstractNumId w:val="16"/>
  </w:num>
  <w:num w:numId="7">
    <w:abstractNumId w:val="40"/>
  </w:num>
  <w:num w:numId="8">
    <w:abstractNumId w:val="35"/>
  </w:num>
  <w:num w:numId="9">
    <w:abstractNumId w:val="43"/>
  </w:num>
  <w:num w:numId="10">
    <w:abstractNumId w:val="1"/>
  </w:num>
  <w:num w:numId="11">
    <w:abstractNumId w:val="34"/>
  </w:num>
  <w:num w:numId="12">
    <w:abstractNumId w:val="23"/>
  </w:num>
  <w:num w:numId="13">
    <w:abstractNumId w:val="44"/>
  </w:num>
  <w:num w:numId="14">
    <w:abstractNumId w:val="31"/>
  </w:num>
  <w:num w:numId="15">
    <w:abstractNumId w:val="28"/>
  </w:num>
  <w:num w:numId="16">
    <w:abstractNumId w:val="26"/>
  </w:num>
  <w:num w:numId="17">
    <w:abstractNumId w:val="0"/>
  </w:num>
  <w:num w:numId="18">
    <w:abstractNumId w:val="38"/>
  </w:num>
  <w:num w:numId="19">
    <w:abstractNumId w:val="29"/>
  </w:num>
  <w:num w:numId="20">
    <w:abstractNumId w:val="17"/>
  </w:num>
  <w:num w:numId="21">
    <w:abstractNumId w:val="19"/>
  </w:num>
  <w:num w:numId="22">
    <w:abstractNumId w:val="41"/>
  </w:num>
  <w:num w:numId="23">
    <w:abstractNumId w:val="52"/>
  </w:num>
  <w:num w:numId="24">
    <w:abstractNumId w:val="15"/>
  </w:num>
  <w:num w:numId="25">
    <w:abstractNumId w:val="46"/>
  </w:num>
  <w:num w:numId="26">
    <w:abstractNumId w:val="27"/>
  </w:num>
  <w:num w:numId="27">
    <w:abstractNumId w:val="47"/>
  </w:num>
  <w:num w:numId="28">
    <w:abstractNumId w:val="48"/>
  </w:num>
  <w:num w:numId="29">
    <w:abstractNumId w:val="22"/>
  </w:num>
  <w:num w:numId="30">
    <w:abstractNumId w:val="32"/>
  </w:num>
  <w:num w:numId="31">
    <w:abstractNumId w:val="24"/>
  </w:num>
  <w:num w:numId="32">
    <w:abstractNumId w:val="37"/>
  </w:num>
  <w:num w:numId="33">
    <w:abstractNumId w:val="49"/>
  </w:num>
  <w:num w:numId="34">
    <w:abstractNumId w:val="30"/>
  </w:num>
  <w:num w:numId="35">
    <w:abstractNumId w:val="39"/>
  </w:num>
  <w:num w:numId="36">
    <w:abstractNumId w:val="25"/>
  </w:num>
  <w:num w:numId="37">
    <w:abstractNumId w:val="53"/>
  </w:num>
  <w:num w:numId="38">
    <w:abstractNumId w:val="18"/>
  </w:num>
  <w:num w:numId="39">
    <w:abstractNumId w:val="59"/>
  </w:num>
  <w:num w:numId="40">
    <w:abstractNumId w:val="36"/>
  </w:num>
  <w:num w:numId="41">
    <w:abstractNumId w:val="55"/>
  </w:num>
  <w:num w:numId="42">
    <w:abstractNumId w:val="57"/>
  </w:num>
  <w:num w:numId="43">
    <w:abstractNumId w:val="50"/>
  </w:num>
  <w:num w:numId="44">
    <w:abstractNumId w:val="13"/>
  </w:num>
  <w:num w:numId="45">
    <w:abstractNumId w:val="45"/>
  </w:num>
  <w:num w:numId="46">
    <w:abstractNumId w:val="6"/>
  </w:num>
  <w:num w:numId="47">
    <w:abstractNumId w:val="33"/>
  </w:num>
  <w:num w:numId="48">
    <w:abstractNumId w:val="2"/>
  </w:num>
  <w:num w:numId="49">
    <w:abstractNumId w:val="21"/>
  </w:num>
  <w:num w:numId="50">
    <w:abstractNumId w:val="58"/>
  </w:num>
  <w:num w:numId="51">
    <w:abstractNumId w:val="33"/>
  </w:num>
  <w:num w:numId="52">
    <w:abstractNumId w:val="63"/>
  </w:num>
  <w:num w:numId="53">
    <w:abstractNumId w:val="42"/>
  </w:num>
  <w:num w:numId="54">
    <w:abstractNumId w:val="56"/>
  </w:num>
  <w:num w:numId="55">
    <w:abstractNumId w:val="62"/>
  </w:num>
  <w:num w:numId="56">
    <w:abstractNumId w:val="60"/>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UBERT Christelle">
    <w15:presenceInfo w15:providerId="AD" w15:userId="S::christelle.foubert@aphp.fr::6c307c85-ad89-4a21-baac-a220cd0f3e4e"/>
  </w15:person>
  <w15:person w15:author="RAMEYE Hubert">
    <w15:presenceInfo w15:providerId="AD" w15:userId="S::hubert.rameye@aphp.fr::1e213a3a-83ed-4473-b535-9700914e4d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6F1"/>
    <w:rsid w:val="0000052B"/>
    <w:rsid w:val="000007CA"/>
    <w:rsid w:val="000034C1"/>
    <w:rsid w:val="00004A5E"/>
    <w:rsid w:val="0000560E"/>
    <w:rsid w:val="00005691"/>
    <w:rsid w:val="00005829"/>
    <w:rsid w:val="0000686E"/>
    <w:rsid w:val="000077BF"/>
    <w:rsid w:val="00007D8A"/>
    <w:rsid w:val="00007EC5"/>
    <w:rsid w:val="000113C4"/>
    <w:rsid w:val="00011768"/>
    <w:rsid w:val="00012696"/>
    <w:rsid w:val="00012F17"/>
    <w:rsid w:val="000131E5"/>
    <w:rsid w:val="000147F8"/>
    <w:rsid w:val="0001536E"/>
    <w:rsid w:val="00015562"/>
    <w:rsid w:val="0002016E"/>
    <w:rsid w:val="00021CD8"/>
    <w:rsid w:val="0002260C"/>
    <w:rsid w:val="00022903"/>
    <w:rsid w:val="00023CD9"/>
    <w:rsid w:val="00024029"/>
    <w:rsid w:val="00024EAF"/>
    <w:rsid w:val="0002521C"/>
    <w:rsid w:val="00025E30"/>
    <w:rsid w:val="0003086A"/>
    <w:rsid w:val="000308A8"/>
    <w:rsid w:val="0003189B"/>
    <w:rsid w:val="00031C19"/>
    <w:rsid w:val="00033503"/>
    <w:rsid w:val="0003510B"/>
    <w:rsid w:val="0003571D"/>
    <w:rsid w:val="00036D38"/>
    <w:rsid w:val="00037FF2"/>
    <w:rsid w:val="00040782"/>
    <w:rsid w:val="00042899"/>
    <w:rsid w:val="0004358E"/>
    <w:rsid w:val="000435A2"/>
    <w:rsid w:val="000446F1"/>
    <w:rsid w:val="00044AA7"/>
    <w:rsid w:val="00044CA2"/>
    <w:rsid w:val="000455E0"/>
    <w:rsid w:val="00045988"/>
    <w:rsid w:val="0005016F"/>
    <w:rsid w:val="000524BC"/>
    <w:rsid w:val="000529BD"/>
    <w:rsid w:val="00053027"/>
    <w:rsid w:val="0005337D"/>
    <w:rsid w:val="00053E0A"/>
    <w:rsid w:val="000545CA"/>
    <w:rsid w:val="00055717"/>
    <w:rsid w:val="00057AE1"/>
    <w:rsid w:val="00060C25"/>
    <w:rsid w:val="00060D45"/>
    <w:rsid w:val="00063CB5"/>
    <w:rsid w:val="00064CE2"/>
    <w:rsid w:val="00065BBF"/>
    <w:rsid w:val="000663DF"/>
    <w:rsid w:val="00067413"/>
    <w:rsid w:val="000706AE"/>
    <w:rsid w:val="00070CE6"/>
    <w:rsid w:val="00071BA2"/>
    <w:rsid w:val="00072A39"/>
    <w:rsid w:val="00073404"/>
    <w:rsid w:val="0007397F"/>
    <w:rsid w:val="00073E7C"/>
    <w:rsid w:val="00075870"/>
    <w:rsid w:val="000767B9"/>
    <w:rsid w:val="00076FDB"/>
    <w:rsid w:val="00077D4E"/>
    <w:rsid w:val="00077F9D"/>
    <w:rsid w:val="000812C4"/>
    <w:rsid w:val="00082984"/>
    <w:rsid w:val="0008677B"/>
    <w:rsid w:val="00090509"/>
    <w:rsid w:val="0009112C"/>
    <w:rsid w:val="00091636"/>
    <w:rsid w:val="00091FFA"/>
    <w:rsid w:val="00092A92"/>
    <w:rsid w:val="00093C39"/>
    <w:rsid w:val="00093F83"/>
    <w:rsid w:val="00094CAF"/>
    <w:rsid w:val="0009556F"/>
    <w:rsid w:val="00095DCE"/>
    <w:rsid w:val="0009772B"/>
    <w:rsid w:val="00097B4B"/>
    <w:rsid w:val="000A16CE"/>
    <w:rsid w:val="000A1D6F"/>
    <w:rsid w:val="000A30F6"/>
    <w:rsid w:val="000A4F78"/>
    <w:rsid w:val="000A519E"/>
    <w:rsid w:val="000A5D2A"/>
    <w:rsid w:val="000A644A"/>
    <w:rsid w:val="000A6D37"/>
    <w:rsid w:val="000A758C"/>
    <w:rsid w:val="000B14E7"/>
    <w:rsid w:val="000B2E03"/>
    <w:rsid w:val="000B3D31"/>
    <w:rsid w:val="000B4EC0"/>
    <w:rsid w:val="000B54FD"/>
    <w:rsid w:val="000B7299"/>
    <w:rsid w:val="000C0B89"/>
    <w:rsid w:val="000C4330"/>
    <w:rsid w:val="000C7005"/>
    <w:rsid w:val="000C7582"/>
    <w:rsid w:val="000D114B"/>
    <w:rsid w:val="000D307B"/>
    <w:rsid w:val="000D3457"/>
    <w:rsid w:val="000D44D3"/>
    <w:rsid w:val="000D5D5D"/>
    <w:rsid w:val="000D5F17"/>
    <w:rsid w:val="000E019A"/>
    <w:rsid w:val="000E02F2"/>
    <w:rsid w:val="000E24EC"/>
    <w:rsid w:val="000E387E"/>
    <w:rsid w:val="000E719B"/>
    <w:rsid w:val="000F0182"/>
    <w:rsid w:val="000F03CD"/>
    <w:rsid w:val="000F21D6"/>
    <w:rsid w:val="000F226E"/>
    <w:rsid w:val="000F228A"/>
    <w:rsid w:val="000F2BC0"/>
    <w:rsid w:val="000F43EF"/>
    <w:rsid w:val="000F5ADB"/>
    <w:rsid w:val="000F5AF6"/>
    <w:rsid w:val="000F6068"/>
    <w:rsid w:val="000F68EA"/>
    <w:rsid w:val="000F6BCF"/>
    <w:rsid w:val="000F7F3E"/>
    <w:rsid w:val="0010153A"/>
    <w:rsid w:val="001015F7"/>
    <w:rsid w:val="0010174E"/>
    <w:rsid w:val="001018FA"/>
    <w:rsid w:val="0010256D"/>
    <w:rsid w:val="00103E93"/>
    <w:rsid w:val="00104451"/>
    <w:rsid w:val="001045C8"/>
    <w:rsid w:val="001055B1"/>
    <w:rsid w:val="00105CA4"/>
    <w:rsid w:val="00107295"/>
    <w:rsid w:val="00107330"/>
    <w:rsid w:val="001077A3"/>
    <w:rsid w:val="001078B0"/>
    <w:rsid w:val="00113C39"/>
    <w:rsid w:val="00114FC5"/>
    <w:rsid w:val="00116CF1"/>
    <w:rsid w:val="00117349"/>
    <w:rsid w:val="00117732"/>
    <w:rsid w:val="00121770"/>
    <w:rsid w:val="001235B1"/>
    <w:rsid w:val="001239A3"/>
    <w:rsid w:val="00123E74"/>
    <w:rsid w:val="00123EE9"/>
    <w:rsid w:val="00124630"/>
    <w:rsid w:val="00124E83"/>
    <w:rsid w:val="00125128"/>
    <w:rsid w:val="001252BD"/>
    <w:rsid w:val="001262DA"/>
    <w:rsid w:val="00126305"/>
    <w:rsid w:val="001273FE"/>
    <w:rsid w:val="00127536"/>
    <w:rsid w:val="0013050C"/>
    <w:rsid w:val="001305FB"/>
    <w:rsid w:val="001308AF"/>
    <w:rsid w:val="00132BF7"/>
    <w:rsid w:val="00133912"/>
    <w:rsid w:val="00134284"/>
    <w:rsid w:val="00134F6E"/>
    <w:rsid w:val="00135951"/>
    <w:rsid w:val="00135B08"/>
    <w:rsid w:val="0013706F"/>
    <w:rsid w:val="00137205"/>
    <w:rsid w:val="001376E4"/>
    <w:rsid w:val="00141F54"/>
    <w:rsid w:val="001438BD"/>
    <w:rsid w:val="0014697B"/>
    <w:rsid w:val="001530AA"/>
    <w:rsid w:val="00153440"/>
    <w:rsid w:val="00153657"/>
    <w:rsid w:val="00156E85"/>
    <w:rsid w:val="001571C8"/>
    <w:rsid w:val="00160B94"/>
    <w:rsid w:val="001630DB"/>
    <w:rsid w:val="00165440"/>
    <w:rsid w:val="00165662"/>
    <w:rsid w:val="00165698"/>
    <w:rsid w:val="001659F9"/>
    <w:rsid w:val="00167355"/>
    <w:rsid w:val="00170C1D"/>
    <w:rsid w:val="00172784"/>
    <w:rsid w:val="00172F9E"/>
    <w:rsid w:val="00173CD9"/>
    <w:rsid w:val="0017586E"/>
    <w:rsid w:val="00180FC5"/>
    <w:rsid w:val="001825D2"/>
    <w:rsid w:val="0018407E"/>
    <w:rsid w:val="0018425C"/>
    <w:rsid w:val="00184B7B"/>
    <w:rsid w:val="00185304"/>
    <w:rsid w:val="00186043"/>
    <w:rsid w:val="0018799D"/>
    <w:rsid w:val="00187CEB"/>
    <w:rsid w:val="00192F46"/>
    <w:rsid w:val="00194802"/>
    <w:rsid w:val="0019493B"/>
    <w:rsid w:val="00195D97"/>
    <w:rsid w:val="00196114"/>
    <w:rsid w:val="001973FA"/>
    <w:rsid w:val="00197E48"/>
    <w:rsid w:val="001A035F"/>
    <w:rsid w:val="001A122A"/>
    <w:rsid w:val="001A14BF"/>
    <w:rsid w:val="001A411C"/>
    <w:rsid w:val="001A5441"/>
    <w:rsid w:val="001A5AC4"/>
    <w:rsid w:val="001A6AE0"/>
    <w:rsid w:val="001A71C2"/>
    <w:rsid w:val="001B0069"/>
    <w:rsid w:val="001B2ABA"/>
    <w:rsid w:val="001B76EC"/>
    <w:rsid w:val="001B78B4"/>
    <w:rsid w:val="001C196F"/>
    <w:rsid w:val="001C2B9A"/>
    <w:rsid w:val="001C4BD6"/>
    <w:rsid w:val="001C67FE"/>
    <w:rsid w:val="001C6D38"/>
    <w:rsid w:val="001C7996"/>
    <w:rsid w:val="001C7D84"/>
    <w:rsid w:val="001D1339"/>
    <w:rsid w:val="001D151F"/>
    <w:rsid w:val="001D48B6"/>
    <w:rsid w:val="001D63EF"/>
    <w:rsid w:val="001D7E61"/>
    <w:rsid w:val="001E007C"/>
    <w:rsid w:val="001E1A7A"/>
    <w:rsid w:val="001E1AA5"/>
    <w:rsid w:val="001E4724"/>
    <w:rsid w:val="001E490A"/>
    <w:rsid w:val="001E6554"/>
    <w:rsid w:val="001E6F2D"/>
    <w:rsid w:val="001E710C"/>
    <w:rsid w:val="001E7ABA"/>
    <w:rsid w:val="001F0138"/>
    <w:rsid w:val="001F023D"/>
    <w:rsid w:val="001F0422"/>
    <w:rsid w:val="001F127F"/>
    <w:rsid w:val="001F27C2"/>
    <w:rsid w:val="001F2E35"/>
    <w:rsid w:val="001F4312"/>
    <w:rsid w:val="001F5D84"/>
    <w:rsid w:val="00200427"/>
    <w:rsid w:val="00200678"/>
    <w:rsid w:val="00200F54"/>
    <w:rsid w:val="002016AF"/>
    <w:rsid w:val="00201732"/>
    <w:rsid w:val="002029AA"/>
    <w:rsid w:val="00202D0E"/>
    <w:rsid w:val="00202EFC"/>
    <w:rsid w:val="00205FC2"/>
    <w:rsid w:val="0021018B"/>
    <w:rsid w:val="00211162"/>
    <w:rsid w:val="002121BD"/>
    <w:rsid w:val="00212551"/>
    <w:rsid w:val="00212730"/>
    <w:rsid w:val="00212888"/>
    <w:rsid w:val="00212BAF"/>
    <w:rsid w:val="002142E3"/>
    <w:rsid w:val="002152C2"/>
    <w:rsid w:val="0021573E"/>
    <w:rsid w:val="002159AB"/>
    <w:rsid w:val="00216138"/>
    <w:rsid w:val="00216BAF"/>
    <w:rsid w:val="00217279"/>
    <w:rsid w:val="00220257"/>
    <w:rsid w:val="0022026E"/>
    <w:rsid w:val="00220905"/>
    <w:rsid w:val="00221068"/>
    <w:rsid w:val="002241F4"/>
    <w:rsid w:val="00224623"/>
    <w:rsid w:val="00225140"/>
    <w:rsid w:val="00226395"/>
    <w:rsid w:val="00226617"/>
    <w:rsid w:val="0022714A"/>
    <w:rsid w:val="002273FB"/>
    <w:rsid w:val="00227C69"/>
    <w:rsid w:val="00230B6E"/>
    <w:rsid w:val="00231ABA"/>
    <w:rsid w:val="00231ADE"/>
    <w:rsid w:val="00231B12"/>
    <w:rsid w:val="00235404"/>
    <w:rsid w:val="00237713"/>
    <w:rsid w:val="00237F99"/>
    <w:rsid w:val="00240721"/>
    <w:rsid w:val="00240F5C"/>
    <w:rsid w:val="002412C9"/>
    <w:rsid w:val="00242440"/>
    <w:rsid w:val="00242C99"/>
    <w:rsid w:val="00243CDE"/>
    <w:rsid w:val="00245C3F"/>
    <w:rsid w:val="0024703D"/>
    <w:rsid w:val="00247FC5"/>
    <w:rsid w:val="00251D7A"/>
    <w:rsid w:val="002545EE"/>
    <w:rsid w:val="00260609"/>
    <w:rsid w:val="00262E27"/>
    <w:rsid w:val="00262F4A"/>
    <w:rsid w:val="00264D77"/>
    <w:rsid w:val="00265ED5"/>
    <w:rsid w:val="00270E9D"/>
    <w:rsid w:val="00271493"/>
    <w:rsid w:val="00272451"/>
    <w:rsid w:val="002729F1"/>
    <w:rsid w:val="00272B9F"/>
    <w:rsid w:val="00272C54"/>
    <w:rsid w:val="00272CE3"/>
    <w:rsid w:val="00272D2F"/>
    <w:rsid w:val="00273BA4"/>
    <w:rsid w:val="0027487A"/>
    <w:rsid w:val="0027527E"/>
    <w:rsid w:val="0027772C"/>
    <w:rsid w:val="00277B63"/>
    <w:rsid w:val="00277DA8"/>
    <w:rsid w:val="0028162B"/>
    <w:rsid w:val="00281672"/>
    <w:rsid w:val="00282A69"/>
    <w:rsid w:val="00283AE5"/>
    <w:rsid w:val="00283B11"/>
    <w:rsid w:val="00284EED"/>
    <w:rsid w:val="00284FB7"/>
    <w:rsid w:val="0028592D"/>
    <w:rsid w:val="00285ECC"/>
    <w:rsid w:val="00291A36"/>
    <w:rsid w:val="00293D30"/>
    <w:rsid w:val="00295074"/>
    <w:rsid w:val="002A22AF"/>
    <w:rsid w:val="002A46D8"/>
    <w:rsid w:val="002A4E3B"/>
    <w:rsid w:val="002A5C59"/>
    <w:rsid w:val="002A5D97"/>
    <w:rsid w:val="002A6E33"/>
    <w:rsid w:val="002B1950"/>
    <w:rsid w:val="002B2440"/>
    <w:rsid w:val="002B47C8"/>
    <w:rsid w:val="002B6ECC"/>
    <w:rsid w:val="002B7ADE"/>
    <w:rsid w:val="002C1132"/>
    <w:rsid w:val="002C18CD"/>
    <w:rsid w:val="002C1E50"/>
    <w:rsid w:val="002C4390"/>
    <w:rsid w:val="002C61FA"/>
    <w:rsid w:val="002C7E52"/>
    <w:rsid w:val="002D03FD"/>
    <w:rsid w:val="002D2B30"/>
    <w:rsid w:val="002D4BEE"/>
    <w:rsid w:val="002D5C80"/>
    <w:rsid w:val="002D72D8"/>
    <w:rsid w:val="002D7656"/>
    <w:rsid w:val="002D77BA"/>
    <w:rsid w:val="002E1466"/>
    <w:rsid w:val="002E2432"/>
    <w:rsid w:val="002E24B7"/>
    <w:rsid w:val="002E35B4"/>
    <w:rsid w:val="002E51B6"/>
    <w:rsid w:val="002E5796"/>
    <w:rsid w:val="002E5E7B"/>
    <w:rsid w:val="002E6DA2"/>
    <w:rsid w:val="002F06A4"/>
    <w:rsid w:val="002F318C"/>
    <w:rsid w:val="002F4297"/>
    <w:rsid w:val="002F49E2"/>
    <w:rsid w:val="002F5630"/>
    <w:rsid w:val="002F5C12"/>
    <w:rsid w:val="00300D36"/>
    <w:rsid w:val="00302AB0"/>
    <w:rsid w:val="00303B22"/>
    <w:rsid w:val="00304762"/>
    <w:rsid w:val="003064CD"/>
    <w:rsid w:val="003068B8"/>
    <w:rsid w:val="00310416"/>
    <w:rsid w:val="003127FB"/>
    <w:rsid w:val="003137A3"/>
    <w:rsid w:val="00313BB0"/>
    <w:rsid w:val="003153D9"/>
    <w:rsid w:val="00315A2C"/>
    <w:rsid w:val="00315B22"/>
    <w:rsid w:val="00316C5F"/>
    <w:rsid w:val="00320C01"/>
    <w:rsid w:val="00322078"/>
    <w:rsid w:val="0032531C"/>
    <w:rsid w:val="00325A34"/>
    <w:rsid w:val="0032612D"/>
    <w:rsid w:val="003267CA"/>
    <w:rsid w:val="00327EEA"/>
    <w:rsid w:val="00330FAB"/>
    <w:rsid w:val="00335102"/>
    <w:rsid w:val="00335697"/>
    <w:rsid w:val="00340E0B"/>
    <w:rsid w:val="00341800"/>
    <w:rsid w:val="00342104"/>
    <w:rsid w:val="00343C61"/>
    <w:rsid w:val="00345135"/>
    <w:rsid w:val="00345FFE"/>
    <w:rsid w:val="00346BCE"/>
    <w:rsid w:val="00346CB5"/>
    <w:rsid w:val="00347D84"/>
    <w:rsid w:val="003515BD"/>
    <w:rsid w:val="0035222F"/>
    <w:rsid w:val="00353C66"/>
    <w:rsid w:val="00353C9F"/>
    <w:rsid w:val="003559F5"/>
    <w:rsid w:val="00360C84"/>
    <w:rsid w:val="003614D1"/>
    <w:rsid w:val="003615E2"/>
    <w:rsid w:val="003629F9"/>
    <w:rsid w:val="00362DF2"/>
    <w:rsid w:val="00363E11"/>
    <w:rsid w:val="00364796"/>
    <w:rsid w:val="00365A3F"/>
    <w:rsid w:val="003667B1"/>
    <w:rsid w:val="00366830"/>
    <w:rsid w:val="00366D74"/>
    <w:rsid w:val="00372C55"/>
    <w:rsid w:val="00372D1C"/>
    <w:rsid w:val="00374277"/>
    <w:rsid w:val="00374EF5"/>
    <w:rsid w:val="00375FD8"/>
    <w:rsid w:val="00376ABA"/>
    <w:rsid w:val="00377222"/>
    <w:rsid w:val="0038090E"/>
    <w:rsid w:val="00381477"/>
    <w:rsid w:val="00381E4B"/>
    <w:rsid w:val="003824F9"/>
    <w:rsid w:val="003825AC"/>
    <w:rsid w:val="0038505A"/>
    <w:rsid w:val="00385AA0"/>
    <w:rsid w:val="00385D29"/>
    <w:rsid w:val="003866F7"/>
    <w:rsid w:val="00386747"/>
    <w:rsid w:val="00387373"/>
    <w:rsid w:val="00387FF7"/>
    <w:rsid w:val="00390B47"/>
    <w:rsid w:val="003914FF"/>
    <w:rsid w:val="003943B1"/>
    <w:rsid w:val="00394566"/>
    <w:rsid w:val="003959DE"/>
    <w:rsid w:val="0039659A"/>
    <w:rsid w:val="00397C49"/>
    <w:rsid w:val="003A1856"/>
    <w:rsid w:val="003A29F8"/>
    <w:rsid w:val="003A3269"/>
    <w:rsid w:val="003A52ED"/>
    <w:rsid w:val="003A554A"/>
    <w:rsid w:val="003A6508"/>
    <w:rsid w:val="003A72EE"/>
    <w:rsid w:val="003B4477"/>
    <w:rsid w:val="003B4B78"/>
    <w:rsid w:val="003B5369"/>
    <w:rsid w:val="003B5E81"/>
    <w:rsid w:val="003C0C01"/>
    <w:rsid w:val="003C11CB"/>
    <w:rsid w:val="003C1C1B"/>
    <w:rsid w:val="003C1C77"/>
    <w:rsid w:val="003C4050"/>
    <w:rsid w:val="003C4F4C"/>
    <w:rsid w:val="003D1A92"/>
    <w:rsid w:val="003D2C0E"/>
    <w:rsid w:val="003D345B"/>
    <w:rsid w:val="003D3793"/>
    <w:rsid w:val="003D4AF1"/>
    <w:rsid w:val="003D58D0"/>
    <w:rsid w:val="003D7CF8"/>
    <w:rsid w:val="003E0215"/>
    <w:rsid w:val="003E14D3"/>
    <w:rsid w:val="003E1CDE"/>
    <w:rsid w:val="003E3CD8"/>
    <w:rsid w:val="003E5AE9"/>
    <w:rsid w:val="003F09F5"/>
    <w:rsid w:val="003F0B44"/>
    <w:rsid w:val="003F55D2"/>
    <w:rsid w:val="003F6EF2"/>
    <w:rsid w:val="00400343"/>
    <w:rsid w:val="00401A70"/>
    <w:rsid w:val="00403B99"/>
    <w:rsid w:val="004061B9"/>
    <w:rsid w:val="00407207"/>
    <w:rsid w:val="00411D2C"/>
    <w:rsid w:val="00412B56"/>
    <w:rsid w:val="0041541E"/>
    <w:rsid w:val="00420DA7"/>
    <w:rsid w:val="00424775"/>
    <w:rsid w:val="00424E3C"/>
    <w:rsid w:val="0042663E"/>
    <w:rsid w:val="00427A58"/>
    <w:rsid w:val="00433621"/>
    <w:rsid w:val="004354C2"/>
    <w:rsid w:val="0043607D"/>
    <w:rsid w:val="004363C8"/>
    <w:rsid w:val="00436BEC"/>
    <w:rsid w:val="00437183"/>
    <w:rsid w:val="00437E5B"/>
    <w:rsid w:val="00441C44"/>
    <w:rsid w:val="004423B7"/>
    <w:rsid w:val="0044467A"/>
    <w:rsid w:val="0044480C"/>
    <w:rsid w:val="004453EA"/>
    <w:rsid w:val="00445983"/>
    <w:rsid w:val="00446696"/>
    <w:rsid w:val="00446F48"/>
    <w:rsid w:val="00447264"/>
    <w:rsid w:val="00447779"/>
    <w:rsid w:val="00450C94"/>
    <w:rsid w:val="00450D91"/>
    <w:rsid w:val="00452D61"/>
    <w:rsid w:val="00453DD1"/>
    <w:rsid w:val="00453FA4"/>
    <w:rsid w:val="004543D6"/>
    <w:rsid w:val="00454942"/>
    <w:rsid w:val="0045600E"/>
    <w:rsid w:val="00456A35"/>
    <w:rsid w:val="00456DD2"/>
    <w:rsid w:val="0046118D"/>
    <w:rsid w:val="0046135B"/>
    <w:rsid w:val="004628AE"/>
    <w:rsid w:val="00462CBD"/>
    <w:rsid w:val="00462CF9"/>
    <w:rsid w:val="004630B0"/>
    <w:rsid w:val="00463652"/>
    <w:rsid w:val="0046417B"/>
    <w:rsid w:val="004666E4"/>
    <w:rsid w:val="0046673D"/>
    <w:rsid w:val="00466759"/>
    <w:rsid w:val="00466D2D"/>
    <w:rsid w:val="00466EF5"/>
    <w:rsid w:val="0046726F"/>
    <w:rsid w:val="00467CA2"/>
    <w:rsid w:val="00470360"/>
    <w:rsid w:val="00471FC3"/>
    <w:rsid w:val="00472D89"/>
    <w:rsid w:val="00472F8A"/>
    <w:rsid w:val="0047337F"/>
    <w:rsid w:val="004740C5"/>
    <w:rsid w:val="004751EB"/>
    <w:rsid w:val="00476293"/>
    <w:rsid w:val="004773E0"/>
    <w:rsid w:val="00477D93"/>
    <w:rsid w:val="00480842"/>
    <w:rsid w:val="00482AEF"/>
    <w:rsid w:val="00482BC2"/>
    <w:rsid w:val="0048346E"/>
    <w:rsid w:val="00486451"/>
    <w:rsid w:val="00490187"/>
    <w:rsid w:val="00493BED"/>
    <w:rsid w:val="00494110"/>
    <w:rsid w:val="004948C3"/>
    <w:rsid w:val="00497E1C"/>
    <w:rsid w:val="004A123E"/>
    <w:rsid w:val="004A19BD"/>
    <w:rsid w:val="004A2D6C"/>
    <w:rsid w:val="004A49ED"/>
    <w:rsid w:val="004A6DA5"/>
    <w:rsid w:val="004A7A81"/>
    <w:rsid w:val="004B0851"/>
    <w:rsid w:val="004B1940"/>
    <w:rsid w:val="004B205F"/>
    <w:rsid w:val="004B27FF"/>
    <w:rsid w:val="004B4061"/>
    <w:rsid w:val="004B5198"/>
    <w:rsid w:val="004B5F06"/>
    <w:rsid w:val="004B7A4C"/>
    <w:rsid w:val="004C0272"/>
    <w:rsid w:val="004C2E45"/>
    <w:rsid w:val="004C33AF"/>
    <w:rsid w:val="004C4812"/>
    <w:rsid w:val="004C5D9B"/>
    <w:rsid w:val="004C623D"/>
    <w:rsid w:val="004C6CD1"/>
    <w:rsid w:val="004C6DBF"/>
    <w:rsid w:val="004C79E7"/>
    <w:rsid w:val="004D240C"/>
    <w:rsid w:val="004D60E6"/>
    <w:rsid w:val="004D63DF"/>
    <w:rsid w:val="004E27E7"/>
    <w:rsid w:val="004E3695"/>
    <w:rsid w:val="004E488D"/>
    <w:rsid w:val="004E51A7"/>
    <w:rsid w:val="004F0104"/>
    <w:rsid w:val="004F0392"/>
    <w:rsid w:val="004F184D"/>
    <w:rsid w:val="004F2514"/>
    <w:rsid w:val="004F49AC"/>
    <w:rsid w:val="005020C4"/>
    <w:rsid w:val="00503A08"/>
    <w:rsid w:val="00504026"/>
    <w:rsid w:val="00504672"/>
    <w:rsid w:val="00505041"/>
    <w:rsid w:val="00506E40"/>
    <w:rsid w:val="00510386"/>
    <w:rsid w:val="00512E7B"/>
    <w:rsid w:val="005138F5"/>
    <w:rsid w:val="00514544"/>
    <w:rsid w:val="00514C2B"/>
    <w:rsid w:val="0051524F"/>
    <w:rsid w:val="00515300"/>
    <w:rsid w:val="005218E7"/>
    <w:rsid w:val="005219F7"/>
    <w:rsid w:val="005252AB"/>
    <w:rsid w:val="00526237"/>
    <w:rsid w:val="005269AA"/>
    <w:rsid w:val="00527CA2"/>
    <w:rsid w:val="0053014F"/>
    <w:rsid w:val="00532418"/>
    <w:rsid w:val="00533469"/>
    <w:rsid w:val="0053397A"/>
    <w:rsid w:val="00534B1A"/>
    <w:rsid w:val="0053617F"/>
    <w:rsid w:val="0053689F"/>
    <w:rsid w:val="005407CF"/>
    <w:rsid w:val="005417DE"/>
    <w:rsid w:val="00541DFF"/>
    <w:rsid w:val="00545898"/>
    <w:rsid w:val="00546311"/>
    <w:rsid w:val="0054671B"/>
    <w:rsid w:val="00546E04"/>
    <w:rsid w:val="00547BEC"/>
    <w:rsid w:val="005507A2"/>
    <w:rsid w:val="0055089F"/>
    <w:rsid w:val="00550BF4"/>
    <w:rsid w:val="0055479D"/>
    <w:rsid w:val="00554A01"/>
    <w:rsid w:val="00554C97"/>
    <w:rsid w:val="005557BF"/>
    <w:rsid w:val="00556E79"/>
    <w:rsid w:val="00557794"/>
    <w:rsid w:val="005605F3"/>
    <w:rsid w:val="005608E6"/>
    <w:rsid w:val="005610B2"/>
    <w:rsid w:val="00561342"/>
    <w:rsid w:val="005651C4"/>
    <w:rsid w:val="00565767"/>
    <w:rsid w:val="005666EB"/>
    <w:rsid w:val="0056678C"/>
    <w:rsid w:val="00566A07"/>
    <w:rsid w:val="00570B72"/>
    <w:rsid w:val="005710A1"/>
    <w:rsid w:val="005740FD"/>
    <w:rsid w:val="00575180"/>
    <w:rsid w:val="0057702B"/>
    <w:rsid w:val="0057762F"/>
    <w:rsid w:val="00577883"/>
    <w:rsid w:val="00580C8E"/>
    <w:rsid w:val="00582F69"/>
    <w:rsid w:val="005844C1"/>
    <w:rsid w:val="00585FD2"/>
    <w:rsid w:val="00586235"/>
    <w:rsid w:val="00587658"/>
    <w:rsid w:val="00591FD0"/>
    <w:rsid w:val="00594F40"/>
    <w:rsid w:val="0059662C"/>
    <w:rsid w:val="00596A5B"/>
    <w:rsid w:val="005A067E"/>
    <w:rsid w:val="005A3989"/>
    <w:rsid w:val="005A41D7"/>
    <w:rsid w:val="005A45F1"/>
    <w:rsid w:val="005A489A"/>
    <w:rsid w:val="005A6DC4"/>
    <w:rsid w:val="005A7171"/>
    <w:rsid w:val="005A726B"/>
    <w:rsid w:val="005A7DA4"/>
    <w:rsid w:val="005B07F7"/>
    <w:rsid w:val="005B185E"/>
    <w:rsid w:val="005B1DA5"/>
    <w:rsid w:val="005B234B"/>
    <w:rsid w:val="005B4CCE"/>
    <w:rsid w:val="005B5314"/>
    <w:rsid w:val="005B6381"/>
    <w:rsid w:val="005B63D4"/>
    <w:rsid w:val="005C4215"/>
    <w:rsid w:val="005C45DC"/>
    <w:rsid w:val="005C48C7"/>
    <w:rsid w:val="005C6442"/>
    <w:rsid w:val="005D053E"/>
    <w:rsid w:val="005D1829"/>
    <w:rsid w:val="005D2241"/>
    <w:rsid w:val="005D2972"/>
    <w:rsid w:val="005D423F"/>
    <w:rsid w:val="005D4358"/>
    <w:rsid w:val="005D5E75"/>
    <w:rsid w:val="005D64AA"/>
    <w:rsid w:val="005D6E71"/>
    <w:rsid w:val="005D763D"/>
    <w:rsid w:val="005D77BE"/>
    <w:rsid w:val="005E0612"/>
    <w:rsid w:val="005E2FFB"/>
    <w:rsid w:val="005E304A"/>
    <w:rsid w:val="005E30CF"/>
    <w:rsid w:val="005E3203"/>
    <w:rsid w:val="005E3374"/>
    <w:rsid w:val="005E7C08"/>
    <w:rsid w:val="005F02AC"/>
    <w:rsid w:val="005F1600"/>
    <w:rsid w:val="005F2B85"/>
    <w:rsid w:val="005F3AE4"/>
    <w:rsid w:val="005F4048"/>
    <w:rsid w:val="005F4FD7"/>
    <w:rsid w:val="005F50CC"/>
    <w:rsid w:val="005F5846"/>
    <w:rsid w:val="005F68A6"/>
    <w:rsid w:val="005F7928"/>
    <w:rsid w:val="005F7B61"/>
    <w:rsid w:val="006007FF"/>
    <w:rsid w:val="0060093F"/>
    <w:rsid w:val="00600FE3"/>
    <w:rsid w:val="00603133"/>
    <w:rsid w:val="00604C36"/>
    <w:rsid w:val="00604FCC"/>
    <w:rsid w:val="00606978"/>
    <w:rsid w:val="00606AFF"/>
    <w:rsid w:val="006074E0"/>
    <w:rsid w:val="006101A3"/>
    <w:rsid w:val="00613D54"/>
    <w:rsid w:val="00617107"/>
    <w:rsid w:val="00617922"/>
    <w:rsid w:val="00621C17"/>
    <w:rsid w:val="00622004"/>
    <w:rsid w:val="006225AE"/>
    <w:rsid w:val="00622EE8"/>
    <w:rsid w:val="00623F8E"/>
    <w:rsid w:val="00625AFA"/>
    <w:rsid w:val="00625D43"/>
    <w:rsid w:val="0062786C"/>
    <w:rsid w:val="00632655"/>
    <w:rsid w:val="00635059"/>
    <w:rsid w:val="00635BD8"/>
    <w:rsid w:val="00636B1C"/>
    <w:rsid w:val="00636C44"/>
    <w:rsid w:val="00637A7F"/>
    <w:rsid w:val="00637D53"/>
    <w:rsid w:val="006409D8"/>
    <w:rsid w:val="00641D36"/>
    <w:rsid w:val="00642F21"/>
    <w:rsid w:val="00643ACB"/>
    <w:rsid w:val="00644C79"/>
    <w:rsid w:val="006465B3"/>
    <w:rsid w:val="0064696A"/>
    <w:rsid w:val="00646CCA"/>
    <w:rsid w:val="0064708A"/>
    <w:rsid w:val="00647437"/>
    <w:rsid w:val="006474B4"/>
    <w:rsid w:val="00650449"/>
    <w:rsid w:val="00650660"/>
    <w:rsid w:val="00651DAD"/>
    <w:rsid w:val="00652C81"/>
    <w:rsid w:val="00652F6A"/>
    <w:rsid w:val="00652F9F"/>
    <w:rsid w:val="00655E26"/>
    <w:rsid w:val="00660687"/>
    <w:rsid w:val="00661207"/>
    <w:rsid w:val="006614A8"/>
    <w:rsid w:val="00661946"/>
    <w:rsid w:val="00663225"/>
    <w:rsid w:val="00663409"/>
    <w:rsid w:val="006640B0"/>
    <w:rsid w:val="00664C4B"/>
    <w:rsid w:val="0066536E"/>
    <w:rsid w:val="0066751D"/>
    <w:rsid w:val="006710F0"/>
    <w:rsid w:val="0067173E"/>
    <w:rsid w:val="00671857"/>
    <w:rsid w:val="00672FF7"/>
    <w:rsid w:val="00673512"/>
    <w:rsid w:val="006736F2"/>
    <w:rsid w:val="00675204"/>
    <w:rsid w:val="0067573D"/>
    <w:rsid w:val="00676F2A"/>
    <w:rsid w:val="00680CB8"/>
    <w:rsid w:val="006846A5"/>
    <w:rsid w:val="006847A4"/>
    <w:rsid w:val="00685B67"/>
    <w:rsid w:val="00685B7E"/>
    <w:rsid w:val="006876E8"/>
    <w:rsid w:val="0069030C"/>
    <w:rsid w:val="00690494"/>
    <w:rsid w:val="00690CFF"/>
    <w:rsid w:val="00691046"/>
    <w:rsid w:val="0069128D"/>
    <w:rsid w:val="00691F35"/>
    <w:rsid w:val="00692309"/>
    <w:rsid w:val="00693E69"/>
    <w:rsid w:val="006957B0"/>
    <w:rsid w:val="00697534"/>
    <w:rsid w:val="00697749"/>
    <w:rsid w:val="006A1DDF"/>
    <w:rsid w:val="006A2405"/>
    <w:rsid w:val="006A2BF1"/>
    <w:rsid w:val="006A39CD"/>
    <w:rsid w:val="006A3E36"/>
    <w:rsid w:val="006A4D18"/>
    <w:rsid w:val="006A5955"/>
    <w:rsid w:val="006A619D"/>
    <w:rsid w:val="006A6826"/>
    <w:rsid w:val="006A6A77"/>
    <w:rsid w:val="006A7336"/>
    <w:rsid w:val="006A7442"/>
    <w:rsid w:val="006B0726"/>
    <w:rsid w:val="006B0F59"/>
    <w:rsid w:val="006B2080"/>
    <w:rsid w:val="006B5E27"/>
    <w:rsid w:val="006C07CC"/>
    <w:rsid w:val="006C1EAC"/>
    <w:rsid w:val="006C2011"/>
    <w:rsid w:val="006C38B5"/>
    <w:rsid w:val="006C4E7C"/>
    <w:rsid w:val="006C7F9E"/>
    <w:rsid w:val="006D089E"/>
    <w:rsid w:val="006D0F21"/>
    <w:rsid w:val="006D1853"/>
    <w:rsid w:val="006D1EC9"/>
    <w:rsid w:val="006D43C2"/>
    <w:rsid w:val="006D4C6A"/>
    <w:rsid w:val="006D4F28"/>
    <w:rsid w:val="006D6061"/>
    <w:rsid w:val="006D6F87"/>
    <w:rsid w:val="006D71B9"/>
    <w:rsid w:val="006D7858"/>
    <w:rsid w:val="006D7CE7"/>
    <w:rsid w:val="006E017F"/>
    <w:rsid w:val="006E0357"/>
    <w:rsid w:val="006E0BF1"/>
    <w:rsid w:val="006E1CFB"/>
    <w:rsid w:val="006E5479"/>
    <w:rsid w:val="006E55B2"/>
    <w:rsid w:val="006E5AF4"/>
    <w:rsid w:val="006E6F2E"/>
    <w:rsid w:val="006E793F"/>
    <w:rsid w:val="006F014F"/>
    <w:rsid w:val="006F0B62"/>
    <w:rsid w:val="006F158B"/>
    <w:rsid w:val="006F21F6"/>
    <w:rsid w:val="006F22A5"/>
    <w:rsid w:val="006F3142"/>
    <w:rsid w:val="006F3392"/>
    <w:rsid w:val="006F3A70"/>
    <w:rsid w:val="006F3DA2"/>
    <w:rsid w:val="006F5BB9"/>
    <w:rsid w:val="006F5C63"/>
    <w:rsid w:val="006F6F87"/>
    <w:rsid w:val="006F79EE"/>
    <w:rsid w:val="006F7D68"/>
    <w:rsid w:val="00700C1B"/>
    <w:rsid w:val="00702C0A"/>
    <w:rsid w:val="007033B9"/>
    <w:rsid w:val="00703959"/>
    <w:rsid w:val="00704260"/>
    <w:rsid w:val="007049D8"/>
    <w:rsid w:val="00706BDF"/>
    <w:rsid w:val="00710877"/>
    <w:rsid w:val="007113DF"/>
    <w:rsid w:val="00711D41"/>
    <w:rsid w:val="0071268E"/>
    <w:rsid w:val="0071286C"/>
    <w:rsid w:val="00714DC5"/>
    <w:rsid w:val="00715549"/>
    <w:rsid w:val="00715670"/>
    <w:rsid w:val="00715818"/>
    <w:rsid w:val="0071615F"/>
    <w:rsid w:val="00721AEE"/>
    <w:rsid w:val="00727828"/>
    <w:rsid w:val="00730FF9"/>
    <w:rsid w:val="00731C33"/>
    <w:rsid w:val="00731F58"/>
    <w:rsid w:val="00732293"/>
    <w:rsid w:val="00733DDA"/>
    <w:rsid w:val="007358E9"/>
    <w:rsid w:val="00736C29"/>
    <w:rsid w:val="00737B90"/>
    <w:rsid w:val="0074078F"/>
    <w:rsid w:val="007418F1"/>
    <w:rsid w:val="00741911"/>
    <w:rsid w:val="00741E54"/>
    <w:rsid w:val="00742BE5"/>
    <w:rsid w:val="007439F6"/>
    <w:rsid w:val="00743FA7"/>
    <w:rsid w:val="00745DB5"/>
    <w:rsid w:val="00746048"/>
    <w:rsid w:val="00746C5D"/>
    <w:rsid w:val="007478BF"/>
    <w:rsid w:val="00747FE4"/>
    <w:rsid w:val="007509A9"/>
    <w:rsid w:val="00751E4B"/>
    <w:rsid w:val="00754E8F"/>
    <w:rsid w:val="00755754"/>
    <w:rsid w:val="00755C5B"/>
    <w:rsid w:val="00761761"/>
    <w:rsid w:val="00761823"/>
    <w:rsid w:val="00763138"/>
    <w:rsid w:val="00763F38"/>
    <w:rsid w:val="00763F3C"/>
    <w:rsid w:val="00765739"/>
    <w:rsid w:val="0076577F"/>
    <w:rsid w:val="00765A38"/>
    <w:rsid w:val="007672B2"/>
    <w:rsid w:val="00770DDA"/>
    <w:rsid w:val="00771176"/>
    <w:rsid w:val="00772498"/>
    <w:rsid w:val="00772FF9"/>
    <w:rsid w:val="0077470A"/>
    <w:rsid w:val="0077556A"/>
    <w:rsid w:val="00776FCD"/>
    <w:rsid w:val="007804F2"/>
    <w:rsid w:val="0078086F"/>
    <w:rsid w:val="00781E9B"/>
    <w:rsid w:val="007839C2"/>
    <w:rsid w:val="00784F26"/>
    <w:rsid w:val="00786309"/>
    <w:rsid w:val="00787610"/>
    <w:rsid w:val="00792DC1"/>
    <w:rsid w:val="0079494E"/>
    <w:rsid w:val="007957E6"/>
    <w:rsid w:val="00796DE9"/>
    <w:rsid w:val="00797621"/>
    <w:rsid w:val="007A3A02"/>
    <w:rsid w:val="007A3C59"/>
    <w:rsid w:val="007A4A2B"/>
    <w:rsid w:val="007A5AD7"/>
    <w:rsid w:val="007A722B"/>
    <w:rsid w:val="007B115F"/>
    <w:rsid w:val="007B231D"/>
    <w:rsid w:val="007B4C65"/>
    <w:rsid w:val="007B4EDC"/>
    <w:rsid w:val="007B56D6"/>
    <w:rsid w:val="007B5767"/>
    <w:rsid w:val="007B589C"/>
    <w:rsid w:val="007B61C4"/>
    <w:rsid w:val="007B6D5D"/>
    <w:rsid w:val="007C2B0C"/>
    <w:rsid w:val="007C3028"/>
    <w:rsid w:val="007C3B77"/>
    <w:rsid w:val="007C53CE"/>
    <w:rsid w:val="007D141A"/>
    <w:rsid w:val="007D20B0"/>
    <w:rsid w:val="007D4303"/>
    <w:rsid w:val="007D430D"/>
    <w:rsid w:val="007D47D7"/>
    <w:rsid w:val="007D57AA"/>
    <w:rsid w:val="007D57C7"/>
    <w:rsid w:val="007D5D87"/>
    <w:rsid w:val="007D681E"/>
    <w:rsid w:val="007D77D1"/>
    <w:rsid w:val="007E17F4"/>
    <w:rsid w:val="007E30DF"/>
    <w:rsid w:val="007E5B9D"/>
    <w:rsid w:val="007E6731"/>
    <w:rsid w:val="007E6FE3"/>
    <w:rsid w:val="007E7195"/>
    <w:rsid w:val="007E76FA"/>
    <w:rsid w:val="007E7AAF"/>
    <w:rsid w:val="007F09F5"/>
    <w:rsid w:val="007F0E0C"/>
    <w:rsid w:val="007F1E46"/>
    <w:rsid w:val="007F2D0D"/>
    <w:rsid w:val="007F3636"/>
    <w:rsid w:val="007F4E3E"/>
    <w:rsid w:val="007F6783"/>
    <w:rsid w:val="007F698A"/>
    <w:rsid w:val="007F6BF0"/>
    <w:rsid w:val="007F7316"/>
    <w:rsid w:val="008001E3"/>
    <w:rsid w:val="00800A75"/>
    <w:rsid w:val="008013CC"/>
    <w:rsid w:val="00804489"/>
    <w:rsid w:val="00805AF5"/>
    <w:rsid w:val="00806118"/>
    <w:rsid w:val="00810BC3"/>
    <w:rsid w:val="0081127B"/>
    <w:rsid w:val="008113BF"/>
    <w:rsid w:val="0081439E"/>
    <w:rsid w:val="00814A4C"/>
    <w:rsid w:val="00814CEC"/>
    <w:rsid w:val="008166F8"/>
    <w:rsid w:val="00817C88"/>
    <w:rsid w:val="00820865"/>
    <w:rsid w:val="00821706"/>
    <w:rsid w:val="008231D3"/>
    <w:rsid w:val="008232F6"/>
    <w:rsid w:val="0082467D"/>
    <w:rsid w:val="00824B88"/>
    <w:rsid w:val="00824BD0"/>
    <w:rsid w:val="00825F3B"/>
    <w:rsid w:val="00826280"/>
    <w:rsid w:val="00827D06"/>
    <w:rsid w:val="00827F57"/>
    <w:rsid w:val="00830E4C"/>
    <w:rsid w:val="00831FEF"/>
    <w:rsid w:val="008320BC"/>
    <w:rsid w:val="00833189"/>
    <w:rsid w:val="00834A19"/>
    <w:rsid w:val="00837840"/>
    <w:rsid w:val="00837A6D"/>
    <w:rsid w:val="00840949"/>
    <w:rsid w:val="00841697"/>
    <w:rsid w:val="0084446E"/>
    <w:rsid w:val="00844655"/>
    <w:rsid w:val="00845892"/>
    <w:rsid w:val="008467BB"/>
    <w:rsid w:val="008470BC"/>
    <w:rsid w:val="00851D94"/>
    <w:rsid w:val="00851E70"/>
    <w:rsid w:val="00853BE2"/>
    <w:rsid w:val="008543EB"/>
    <w:rsid w:val="00854C66"/>
    <w:rsid w:val="00856B41"/>
    <w:rsid w:val="00856BE9"/>
    <w:rsid w:val="008571EC"/>
    <w:rsid w:val="00857C41"/>
    <w:rsid w:val="00860A48"/>
    <w:rsid w:val="008640A2"/>
    <w:rsid w:val="008663FF"/>
    <w:rsid w:val="008674EF"/>
    <w:rsid w:val="00867C12"/>
    <w:rsid w:val="00867FC1"/>
    <w:rsid w:val="008706C2"/>
    <w:rsid w:val="0087096C"/>
    <w:rsid w:val="0087142D"/>
    <w:rsid w:val="00872393"/>
    <w:rsid w:val="00872B69"/>
    <w:rsid w:val="008735AB"/>
    <w:rsid w:val="00875499"/>
    <w:rsid w:val="00876509"/>
    <w:rsid w:val="00880F34"/>
    <w:rsid w:val="0088138C"/>
    <w:rsid w:val="00882613"/>
    <w:rsid w:val="00882DE6"/>
    <w:rsid w:val="00883B30"/>
    <w:rsid w:val="00883C58"/>
    <w:rsid w:val="00884E66"/>
    <w:rsid w:val="00885186"/>
    <w:rsid w:val="008851C4"/>
    <w:rsid w:val="0088717B"/>
    <w:rsid w:val="00891799"/>
    <w:rsid w:val="00893267"/>
    <w:rsid w:val="00893B13"/>
    <w:rsid w:val="0089532E"/>
    <w:rsid w:val="0089656B"/>
    <w:rsid w:val="008974F1"/>
    <w:rsid w:val="008978FE"/>
    <w:rsid w:val="008A0683"/>
    <w:rsid w:val="008A5026"/>
    <w:rsid w:val="008A6CF2"/>
    <w:rsid w:val="008A6EB8"/>
    <w:rsid w:val="008A71E0"/>
    <w:rsid w:val="008A7F0F"/>
    <w:rsid w:val="008B00C2"/>
    <w:rsid w:val="008B0A47"/>
    <w:rsid w:val="008B0D60"/>
    <w:rsid w:val="008B1EC6"/>
    <w:rsid w:val="008B23F5"/>
    <w:rsid w:val="008B2912"/>
    <w:rsid w:val="008B3666"/>
    <w:rsid w:val="008B3B89"/>
    <w:rsid w:val="008B3BB9"/>
    <w:rsid w:val="008B408E"/>
    <w:rsid w:val="008B4747"/>
    <w:rsid w:val="008B4D16"/>
    <w:rsid w:val="008B50EC"/>
    <w:rsid w:val="008B52C7"/>
    <w:rsid w:val="008B54A8"/>
    <w:rsid w:val="008B736C"/>
    <w:rsid w:val="008B7BF4"/>
    <w:rsid w:val="008C05EC"/>
    <w:rsid w:val="008C0CC6"/>
    <w:rsid w:val="008C1269"/>
    <w:rsid w:val="008C1353"/>
    <w:rsid w:val="008C17EC"/>
    <w:rsid w:val="008C213F"/>
    <w:rsid w:val="008C2D51"/>
    <w:rsid w:val="008C3C8A"/>
    <w:rsid w:val="008C40E0"/>
    <w:rsid w:val="008C576F"/>
    <w:rsid w:val="008C7A4E"/>
    <w:rsid w:val="008D0828"/>
    <w:rsid w:val="008D1E36"/>
    <w:rsid w:val="008D1F77"/>
    <w:rsid w:val="008D213A"/>
    <w:rsid w:val="008D4263"/>
    <w:rsid w:val="008D6056"/>
    <w:rsid w:val="008D7E40"/>
    <w:rsid w:val="008D7E72"/>
    <w:rsid w:val="008E050E"/>
    <w:rsid w:val="008E0AEC"/>
    <w:rsid w:val="008E185D"/>
    <w:rsid w:val="008E2765"/>
    <w:rsid w:val="008E6785"/>
    <w:rsid w:val="008E7920"/>
    <w:rsid w:val="008F00D8"/>
    <w:rsid w:val="008F1035"/>
    <w:rsid w:val="008F26A1"/>
    <w:rsid w:val="008F2FD6"/>
    <w:rsid w:val="008F39EC"/>
    <w:rsid w:val="008F46CD"/>
    <w:rsid w:val="008F4AEE"/>
    <w:rsid w:val="008F6C15"/>
    <w:rsid w:val="008F7323"/>
    <w:rsid w:val="008F738D"/>
    <w:rsid w:val="008F7C22"/>
    <w:rsid w:val="00900517"/>
    <w:rsid w:val="00901B53"/>
    <w:rsid w:val="0090320A"/>
    <w:rsid w:val="00904039"/>
    <w:rsid w:val="00904F09"/>
    <w:rsid w:val="009058A7"/>
    <w:rsid w:val="00907832"/>
    <w:rsid w:val="00907985"/>
    <w:rsid w:val="0091240C"/>
    <w:rsid w:val="0091257E"/>
    <w:rsid w:val="00914E16"/>
    <w:rsid w:val="0091721E"/>
    <w:rsid w:val="009173F1"/>
    <w:rsid w:val="00920396"/>
    <w:rsid w:val="00920933"/>
    <w:rsid w:val="00920F33"/>
    <w:rsid w:val="009241A6"/>
    <w:rsid w:val="00926E9B"/>
    <w:rsid w:val="009308FE"/>
    <w:rsid w:val="00930D93"/>
    <w:rsid w:val="00931377"/>
    <w:rsid w:val="009315BD"/>
    <w:rsid w:val="009323B7"/>
    <w:rsid w:val="00932F28"/>
    <w:rsid w:val="00936D2E"/>
    <w:rsid w:val="00940957"/>
    <w:rsid w:val="009416A2"/>
    <w:rsid w:val="009422E0"/>
    <w:rsid w:val="009424F7"/>
    <w:rsid w:val="00943314"/>
    <w:rsid w:val="009453C5"/>
    <w:rsid w:val="00946853"/>
    <w:rsid w:val="00946F78"/>
    <w:rsid w:val="00947E48"/>
    <w:rsid w:val="00950308"/>
    <w:rsid w:val="00950AAF"/>
    <w:rsid w:val="00952C0B"/>
    <w:rsid w:val="009537EF"/>
    <w:rsid w:val="00953A62"/>
    <w:rsid w:val="0095436F"/>
    <w:rsid w:val="0095560C"/>
    <w:rsid w:val="00955720"/>
    <w:rsid w:val="00956D04"/>
    <w:rsid w:val="00957C13"/>
    <w:rsid w:val="0096050B"/>
    <w:rsid w:val="00960CEB"/>
    <w:rsid w:val="009612E1"/>
    <w:rsid w:val="00961311"/>
    <w:rsid w:val="00962A43"/>
    <w:rsid w:val="00963543"/>
    <w:rsid w:val="009646E8"/>
    <w:rsid w:val="00965190"/>
    <w:rsid w:val="009654C2"/>
    <w:rsid w:val="00967CB3"/>
    <w:rsid w:val="00967EB6"/>
    <w:rsid w:val="009703C3"/>
    <w:rsid w:val="00971178"/>
    <w:rsid w:val="00971516"/>
    <w:rsid w:val="0097177C"/>
    <w:rsid w:val="009753A4"/>
    <w:rsid w:val="00975A36"/>
    <w:rsid w:val="00976BA1"/>
    <w:rsid w:val="0097727C"/>
    <w:rsid w:val="00977CDA"/>
    <w:rsid w:val="00980330"/>
    <w:rsid w:val="0098094F"/>
    <w:rsid w:val="00980D88"/>
    <w:rsid w:val="009823E2"/>
    <w:rsid w:val="00982841"/>
    <w:rsid w:val="00982D27"/>
    <w:rsid w:val="009834FC"/>
    <w:rsid w:val="009839C6"/>
    <w:rsid w:val="009841F1"/>
    <w:rsid w:val="00984643"/>
    <w:rsid w:val="00984AF9"/>
    <w:rsid w:val="009852AC"/>
    <w:rsid w:val="00986B46"/>
    <w:rsid w:val="00986C6C"/>
    <w:rsid w:val="009872A8"/>
    <w:rsid w:val="00992677"/>
    <w:rsid w:val="00992B28"/>
    <w:rsid w:val="009948F9"/>
    <w:rsid w:val="00996051"/>
    <w:rsid w:val="009962F2"/>
    <w:rsid w:val="00997B7E"/>
    <w:rsid w:val="009A0143"/>
    <w:rsid w:val="009A0836"/>
    <w:rsid w:val="009A0B2A"/>
    <w:rsid w:val="009A2A22"/>
    <w:rsid w:val="009A363A"/>
    <w:rsid w:val="009A4C10"/>
    <w:rsid w:val="009A4F6A"/>
    <w:rsid w:val="009A5150"/>
    <w:rsid w:val="009A5ADD"/>
    <w:rsid w:val="009A6778"/>
    <w:rsid w:val="009A7CEA"/>
    <w:rsid w:val="009B107F"/>
    <w:rsid w:val="009B45C1"/>
    <w:rsid w:val="009B4601"/>
    <w:rsid w:val="009B5671"/>
    <w:rsid w:val="009B629A"/>
    <w:rsid w:val="009B668E"/>
    <w:rsid w:val="009B78DE"/>
    <w:rsid w:val="009B7D6B"/>
    <w:rsid w:val="009C13E5"/>
    <w:rsid w:val="009C3C7F"/>
    <w:rsid w:val="009C4CDE"/>
    <w:rsid w:val="009C4F34"/>
    <w:rsid w:val="009C5626"/>
    <w:rsid w:val="009C5AE1"/>
    <w:rsid w:val="009C5B51"/>
    <w:rsid w:val="009C6373"/>
    <w:rsid w:val="009C6802"/>
    <w:rsid w:val="009C7387"/>
    <w:rsid w:val="009C7631"/>
    <w:rsid w:val="009C7ED6"/>
    <w:rsid w:val="009D0367"/>
    <w:rsid w:val="009D21CA"/>
    <w:rsid w:val="009D2ECB"/>
    <w:rsid w:val="009D340D"/>
    <w:rsid w:val="009D37A3"/>
    <w:rsid w:val="009D6AB4"/>
    <w:rsid w:val="009D6EA2"/>
    <w:rsid w:val="009E151A"/>
    <w:rsid w:val="009E1A33"/>
    <w:rsid w:val="009E319B"/>
    <w:rsid w:val="009E327A"/>
    <w:rsid w:val="009E3534"/>
    <w:rsid w:val="009E3B58"/>
    <w:rsid w:val="009F05CC"/>
    <w:rsid w:val="009F0FD0"/>
    <w:rsid w:val="009F1CCC"/>
    <w:rsid w:val="009F4058"/>
    <w:rsid w:val="009F587E"/>
    <w:rsid w:val="00A0105B"/>
    <w:rsid w:val="00A03309"/>
    <w:rsid w:val="00A03F51"/>
    <w:rsid w:val="00A06510"/>
    <w:rsid w:val="00A072AC"/>
    <w:rsid w:val="00A072F2"/>
    <w:rsid w:val="00A10CE4"/>
    <w:rsid w:val="00A10EE9"/>
    <w:rsid w:val="00A11D16"/>
    <w:rsid w:val="00A12E98"/>
    <w:rsid w:val="00A13E16"/>
    <w:rsid w:val="00A160C3"/>
    <w:rsid w:val="00A175DF"/>
    <w:rsid w:val="00A1788F"/>
    <w:rsid w:val="00A21A1B"/>
    <w:rsid w:val="00A21FFA"/>
    <w:rsid w:val="00A2224B"/>
    <w:rsid w:val="00A222D9"/>
    <w:rsid w:val="00A22A20"/>
    <w:rsid w:val="00A24E93"/>
    <w:rsid w:val="00A2702A"/>
    <w:rsid w:val="00A30117"/>
    <w:rsid w:val="00A31CDB"/>
    <w:rsid w:val="00A31DAB"/>
    <w:rsid w:val="00A322CF"/>
    <w:rsid w:val="00A32DFF"/>
    <w:rsid w:val="00A3376E"/>
    <w:rsid w:val="00A345F4"/>
    <w:rsid w:val="00A35237"/>
    <w:rsid w:val="00A36000"/>
    <w:rsid w:val="00A367B9"/>
    <w:rsid w:val="00A367CF"/>
    <w:rsid w:val="00A376C9"/>
    <w:rsid w:val="00A3784C"/>
    <w:rsid w:val="00A403BF"/>
    <w:rsid w:val="00A41CDE"/>
    <w:rsid w:val="00A424DC"/>
    <w:rsid w:val="00A42D47"/>
    <w:rsid w:val="00A42EF7"/>
    <w:rsid w:val="00A43866"/>
    <w:rsid w:val="00A43BBE"/>
    <w:rsid w:val="00A441A5"/>
    <w:rsid w:val="00A442BE"/>
    <w:rsid w:val="00A4467D"/>
    <w:rsid w:val="00A44CF2"/>
    <w:rsid w:val="00A46199"/>
    <w:rsid w:val="00A470F3"/>
    <w:rsid w:val="00A47BBB"/>
    <w:rsid w:val="00A50C91"/>
    <w:rsid w:val="00A5104E"/>
    <w:rsid w:val="00A51ECE"/>
    <w:rsid w:val="00A5225F"/>
    <w:rsid w:val="00A532B9"/>
    <w:rsid w:val="00A5686C"/>
    <w:rsid w:val="00A56910"/>
    <w:rsid w:val="00A56FAB"/>
    <w:rsid w:val="00A57465"/>
    <w:rsid w:val="00A576FF"/>
    <w:rsid w:val="00A57AB2"/>
    <w:rsid w:val="00A6032E"/>
    <w:rsid w:val="00A60468"/>
    <w:rsid w:val="00A61E08"/>
    <w:rsid w:val="00A6437B"/>
    <w:rsid w:val="00A65850"/>
    <w:rsid w:val="00A6683B"/>
    <w:rsid w:val="00A669D2"/>
    <w:rsid w:val="00A66E80"/>
    <w:rsid w:val="00A67334"/>
    <w:rsid w:val="00A6762E"/>
    <w:rsid w:val="00A707DD"/>
    <w:rsid w:val="00A724D6"/>
    <w:rsid w:val="00A741FC"/>
    <w:rsid w:val="00A752AB"/>
    <w:rsid w:val="00A75EAB"/>
    <w:rsid w:val="00A77A9B"/>
    <w:rsid w:val="00A77BB1"/>
    <w:rsid w:val="00A77C42"/>
    <w:rsid w:val="00A77D7B"/>
    <w:rsid w:val="00A8089D"/>
    <w:rsid w:val="00A85A5E"/>
    <w:rsid w:val="00A86D5F"/>
    <w:rsid w:val="00A873FC"/>
    <w:rsid w:val="00A876D3"/>
    <w:rsid w:val="00A910DA"/>
    <w:rsid w:val="00A9172D"/>
    <w:rsid w:val="00A9209B"/>
    <w:rsid w:val="00A933FB"/>
    <w:rsid w:val="00A95349"/>
    <w:rsid w:val="00A9623C"/>
    <w:rsid w:val="00A96B8C"/>
    <w:rsid w:val="00A96D6E"/>
    <w:rsid w:val="00A97EAD"/>
    <w:rsid w:val="00AA06F2"/>
    <w:rsid w:val="00AA0962"/>
    <w:rsid w:val="00AA0AE7"/>
    <w:rsid w:val="00AA233F"/>
    <w:rsid w:val="00AA32B9"/>
    <w:rsid w:val="00AA3E02"/>
    <w:rsid w:val="00AA4CEF"/>
    <w:rsid w:val="00AA4D03"/>
    <w:rsid w:val="00AA4D9A"/>
    <w:rsid w:val="00AA6083"/>
    <w:rsid w:val="00AA6962"/>
    <w:rsid w:val="00AB4048"/>
    <w:rsid w:val="00AB45B0"/>
    <w:rsid w:val="00AB6B67"/>
    <w:rsid w:val="00AC0DDA"/>
    <w:rsid w:val="00AC0FD2"/>
    <w:rsid w:val="00AC173E"/>
    <w:rsid w:val="00AC4266"/>
    <w:rsid w:val="00AC5135"/>
    <w:rsid w:val="00AC6213"/>
    <w:rsid w:val="00AC7061"/>
    <w:rsid w:val="00AD00B4"/>
    <w:rsid w:val="00AD113B"/>
    <w:rsid w:val="00AD228B"/>
    <w:rsid w:val="00AD2612"/>
    <w:rsid w:val="00AD3526"/>
    <w:rsid w:val="00AD3D2D"/>
    <w:rsid w:val="00AD41B3"/>
    <w:rsid w:val="00AD5EC3"/>
    <w:rsid w:val="00AD62B5"/>
    <w:rsid w:val="00AE1507"/>
    <w:rsid w:val="00AE22F5"/>
    <w:rsid w:val="00AE264A"/>
    <w:rsid w:val="00AE283E"/>
    <w:rsid w:val="00AE2977"/>
    <w:rsid w:val="00AE73F0"/>
    <w:rsid w:val="00AE794A"/>
    <w:rsid w:val="00AF0FE0"/>
    <w:rsid w:val="00AF228F"/>
    <w:rsid w:val="00AF291C"/>
    <w:rsid w:val="00AF29A5"/>
    <w:rsid w:val="00AF3D3A"/>
    <w:rsid w:val="00AF4286"/>
    <w:rsid w:val="00AF43B4"/>
    <w:rsid w:val="00AF55CB"/>
    <w:rsid w:val="00AF5604"/>
    <w:rsid w:val="00AF7EE6"/>
    <w:rsid w:val="00B00C22"/>
    <w:rsid w:val="00B01C19"/>
    <w:rsid w:val="00B02C0D"/>
    <w:rsid w:val="00B0410A"/>
    <w:rsid w:val="00B053B3"/>
    <w:rsid w:val="00B0757B"/>
    <w:rsid w:val="00B10C91"/>
    <w:rsid w:val="00B11431"/>
    <w:rsid w:val="00B158CB"/>
    <w:rsid w:val="00B169BF"/>
    <w:rsid w:val="00B17BE4"/>
    <w:rsid w:val="00B20032"/>
    <w:rsid w:val="00B209E5"/>
    <w:rsid w:val="00B22D73"/>
    <w:rsid w:val="00B23362"/>
    <w:rsid w:val="00B23FDD"/>
    <w:rsid w:val="00B2516B"/>
    <w:rsid w:val="00B255FE"/>
    <w:rsid w:val="00B25E94"/>
    <w:rsid w:val="00B2728C"/>
    <w:rsid w:val="00B310D4"/>
    <w:rsid w:val="00B31B73"/>
    <w:rsid w:val="00B32641"/>
    <w:rsid w:val="00B337B0"/>
    <w:rsid w:val="00B33AF7"/>
    <w:rsid w:val="00B344D2"/>
    <w:rsid w:val="00B355FB"/>
    <w:rsid w:val="00B40D29"/>
    <w:rsid w:val="00B41171"/>
    <w:rsid w:val="00B41758"/>
    <w:rsid w:val="00B4257C"/>
    <w:rsid w:val="00B4265B"/>
    <w:rsid w:val="00B43202"/>
    <w:rsid w:val="00B4343F"/>
    <w:rsid w:val="00B4376A"/>
    <w:rsid w:val="00B4405D"/>
    <w:rsid w:val="00B4485E"/>
    <w:rsid w:val="00B457D5"/>
    <w:rsid w:val="00B476F5"/>
    <w:rsid w:val="00B4798D"/>
    <w:rsid w:val="00B50E25"/>
    <w:rsid w:val="00B50F51"/>
    <w:rsid w:val="00B52336"/>
    <w:rsid w:val="00B52392"/>
    <w:rsid w:val="00B52FD6"/>
    <w:rsid w:val="00B5384A"/>
    <w:rsid w:val="00B55CBA"/>
    <w:rsid w:val="00B56609"/>
    <w:rsid w:val="00B5707A"/>
    <w:rsid w:val="00B57B9E"/>
    <w:rsid w:val="00B604D6"/>
    <w:rsid w:val="00B60D67"/>
    <w:rsid w:val="00B60F1E"/>
    <w:rsid w:val="00B61086"/>
    <w:rsid w:val="00B61BA4"/>
    <w:rsid w:val="00B61DB6"/>
    <w:rsid w:val="00B622D5"/>
    <w:rsid w:val="00B64B8B"/>
    <w:rsid w:val="00B656B7"/>
    <w:rsid w:val="00B65DF0"/>
    <w:rsid w:val="00B66C95"/>
    <w:rsid w:val="00B671C2"/>
    <w:rsid w:val="00B67830"/>
    <w:rsid w:val="00B70EF2"/>
    <w:rsid w:val="00B713B4"/>
    <w:rsid w:val="00B728AD"/>
    <w:rsid w:val="00B72A51"/>
    <w:rsid w:val="00B77357"/>
    <w:rsid w:val="00B77428"/>
    <w:rsid w:val="00B77AB1"/>
    <w:rsid w:val="00B810AC"/>
    <w:rsid w:val="00B8340C"/>
    <w:rsid w:val="00B86893"/>
    <w:rsid w:val="00B86B58"/>
    <w:rsid w:val="00B876C0"/>
    <w:rsid w:val="00B87D6F"/>
    <w:rsid w:val="00B924CC"/>
    <w:rsid w:val="00B927CA"/>
    <w:rsid w:val="00B92FC7"/>
    <w:rsid w:val="00B95083"/>
    <w:rsid w:val="00B95C75"/>
    <w:rsid w:val="00B97FA5"/>
    <w:rsid w:val="00BA1C70"/>
    <w:rsid w:val="00BA2548"/>
    <w:rsid w:val="00BA62D4"/>
    <w:rsid w:val="00BA7376"/>
    <w:rsid w:val="00BA7993"/>
    <w:rsid w:val="00BB176F"/>
    <w:rsid w:val="00BB1A95"/>
    <w:rsid w:val="00BB28E6"/>
    <w:rsid w:val="00BB3F38"/>
    <w:rsid w:val="00BB5D56"/>
    <w:rsid w:val="00BB6C07"/>
    <w:rsid w:val="00BB7DDA"/>
    <w:rsid w:val="00BC27E7"/>
    <w:rsid w:val="00BC37F9"/>
    <w:rsid w:val="00BC4702"/>
    <w:rsid w:val="00BC50BF"/>
    <w:rsid w:val="00BC62DA"/>
    <w:rsid w:val="00BC65F5"/>
    <w:rsid w:val="00BC6630"/>
    <w:rsid w:val="00BD012D"/>
    <w:rsid w:val="00BD1DC0"/>
    <w:rsid w:val="00BD2129"/>
    <w:rsid w:val="00BD28AF"/>
    <w:rsid w:val="00BD2A35"/>
    <w:rsid w:val="00BD5FCE"/>
    <w:rsid w:val="00BE0282"/>
    <w:rsid w:val="00BE0E92"/>
    <w:rsid w:val="00BE1BB0"/>
    <w:rsid w:val="00BE1D7B"/>
    <w:rsid w:val="00BE6E35"/>
    <w:rsid w:val="00BE7D18"/>
    <w:rsid w:val="00BF01AD"/>
    <w:rsid w:val="00BF277F"/>
    <w:rsid w:val="00BF280E"/>
    <w:rsid w:val="00BF2FB4"/>
    <w:rsid w:val="00BF3DB0"/>
    <w:rsid w:val="00BF5FFC"/>
    <w:rsid w:val="00BF65E6"/>
    <w:rsid w:val="00BF668F"/>
    <w:rsid w:val="00BF725E"/>
    <w:rsid w:val="00BF7325"/>
    <w:rsid w:val="00BF7A13"/>
    <w:rsid w:val="00C043AC"/>
    <w:rsid w:val="00C0506C"/>
    <w:rsid w:val="00C057FE"/>
    <w:rsid w:val="00C06C3E"/>
    <w:rsid w:val="00C06F1F"/>
    <w:rsid w:val="00C07457"/>
    <w:rsid w:val="00C10359"/>
    <w:rsid w:val="00C103B2"/>
    <w:rsid w:val="00C10DEB"/>
    <w:rsid w:val="00C13886"/>
    <w:rsid w:val="00C13D40"/>
    <w:rsid w:val="00C14C39"/>
    <w:rsid w:val="00C15C3E"/>
    <w:rsid w:val="00C15F11"/>
    <w:rsid w:val="00C16B7A"/>
    <w:rsid w:val="00C203A1"/>
    <w:rsid w:val="00C20E24"/>
    <w:rsid w:val="00C21138"/>
    <w:rsid w:val="00C215C9"/>
    <w:rsid w:val="00C23F9E"/>
    <w:rsid w:val="00C26630"/>
    <w:rsid w:val="00C27FAB"/>
    <w:rsid w:val="00C30C0E"/>
    <w:rsid w:val="00C30EC9"/>
    <w:rsid w:val="00C33123"/>
    <w:rsid w:val="00C33875"/>
    <w:rsid w:val="00C34096"/>
    <w:rsid w:val="00C34750"/>
    <w:rsid w:val="00C36CCD"/>
    <w:rsid w:val="00C376D1"/>
    <w:rsid w:val="00C37F34"/>
    <w:rsid w:val="00C41A91"/>
    <w:rsid w:val="00C4264D"/>
    <w:rsid w:val="00C43924"/>
    <w:rsid w:val="00C45AF9"/>
    <w:rsid w:val="00C46160"/>
    <w:rsid w:val="00C46B9D"/>
    <w:rsid w:val="00C475A9"/>
    <w:rsid w:val="00C47A3F"/>
    <w:rsid w:val="00C503F2"/>
    <w:rsid w:val="00C51B41"/>
    <w:rsid w:val="00C51D2D"/>
    <w:rsid w:val="00C52707"/>
    <w:rsid w:val="00C53DFE"/>
    <w:rsid w:val="00C543C9"/>
    <w:rsid w:val="00C56588"/>
    <w:rsid w:val="00C56AB5"/>
    <w:rsid w:val="00C615F5"/>
    <w:rsid w:val="00C617AF"/>
    <w:rsid w:val="00C64EB0"/>
    <w:rsid w:val="00C66BC6"/>
    <w:rsid w:val="00C67D1D"/>
    <w:rsid w:val="00C67DAF"/>
    <w:rsid w:val="00C67EFE"/>
    <w:rsid w:val="00C70AB0"/>
    <w:rsid w:val="00C71E9D"/>
    <w:rsid w:val="00C7246B"/>
    <w:rsid w:val="00C72914"/>
    <w:rsid w:val="00C75864"/>
    <w:rsid w:val="00C76554"/>
    <w:rsid w:val="00C76903"/>
    <w:rsid w:val="00C76C7F"/>
    <w:rsid w:val="00C7700A"/>
    <w:rsid w:val="00C77332"/>
    <w:rsid w:val="00C77522"/>
    <w:rsid w:val="00C80AF5"/>
    <w:rsid w:val="00C81CC2"/>
    <w:rsid w:val="00C82608"/>
    <w:rsid w:val="00C91353"/>
    <w:rsid w:val="00C921CE"/>
    <w:rsid w:val="00C92786"/>
    <w:rsid w:val="00C92B72"/>
    <w:rsid w:val="00C93FD0"/>
    <w:rsid w:val="00C9455C"/>
    <w:rsid w:val="00C95616"/>
    <w:rsid w:val="00C96D82"/>
    <w:rsid w:val="00C97852"/>
    <w:rsid w:val="00CA0961"/>
    <w:rsid w:val="00CA12B9"/>
    <w:rsid w:val="00CA1949"/>
    <w:rsid w:val="00CA21CC"/>
    <w:rsid w:val="00CA2D78"/>
    <w:rsid w:val="00CA5612"/>
    <w:rsid w:val="00CA5F6A"/>
    <w:rsid w:val="00CA6175"/>
    <w:rsid w:val="00CA717C"/>
    <w:rsid w:val="00CA7FB6"/>
    <w:rsid w:val="00CB13B0"/>
    <w:rsid w:val="00CB17C8"/>
    <w:rsid w:val="00CB2D2E"/>
    <w:rsid w:val="00CB2EF2"/>
    <w:rsid w:val="00CB2FE8"/>
    <w:rsid w:val="00CB3CEC"/>
    <w:rsid w:val="00CB40EF"/>
    <w:rsid w:val="00CB5758"/>
    <w:rsid w:val="00CB5AAF"/>
    <w:rsid w:val="00CB68BE"/>
    <w:rsid w:val="00CC0AEE"/>
    <w:rsid w:val="00CC0B14"/>
    <w:rsid w:val="00CC0FAC"/>
    <w:rsid w:val="00CC179E"/>
    <w:rsid w:val="00CC2854"/>
    <w:rsid w:val="00CC31E8"/>
    <w:rsid w:val="00CC343D"/>
    <w:rsid w:val="00CC3E0B"/>
    <w:rsid w:val="00CC4869"/>
    <w:rsid w:val="00CC4B46"/>
    <w:rsid w:val="00CC59E2"/>
    <w:rsid w:val="00CC720F"/>
    <w:rsid w:val="00CD048E"/>
    <w:rsid w:val="00CD1039"/>
    <w:rsid w:val="00CD1432"/>
    <w:rsid w:val="00CD1481"/>
    <w:rsid w:val="00CD22F3"/>
    <w:rsid w:val="00CD2851"/>
    <w:rsid w:val="00CD311F"/>
    <w:rsid w:val="00CD3691"/>
    <w:rsid w:val="00CD388F"/>
    <w:rsid w:val="00CD4294"/>
    <w:rsid w:val="00CD59B9"/>
    <w:rsid w:val="00CE394E"/>
    <w:rsid w:val="00CE428A"/>
    <w:rsid w:val="00CE5C5F"/>
    <w:rsid w:val="00CF3095"/>
    <w:rsid w:val="00CF3832"/>
    <w:rsid w:val="00CF38A4"/>
    <w:rsid w:val="00CF3F40"/>
    <w:rsid w:val="00CF4FAF"/>
    <w:rsid w:val="00CF7F34"/>
    <w:rsid w:val="00D048E0"/>
    <w:rsid w:val="00D0538A"/>
    <w:rsid w:val="00D05C87"/>
    <w:rsid w:val="00D05F04"/>
    <w:rsid w:val="00D07276"/>
    <w:rsid w:val="00D0731B"/>
    <w:rsid w:val="00D1029A"/>
    <w:rsid w:val="00D116F4"/>
    <w:rsid w:val="00D117BB"/>
    <w:rsid w:val="00D11A75"/>
    <w:rsid w:val="00D11DA5"/>
    <w:rsid w:val="00D12810"/>
    <w:rsid w:val="00D135D3"/>
    <w:rsid w:val="00D13E83"/>
    <w:rsid w:val="00D15973"/>
    <w:rsid w:val="00D160BC"/>
    <w:rsid w:val="00D1734D"/>
    <w:rsid w:val="00D20447"/>
    <w:rsid w:val="00D21D41"/>
    <w:rsid w:val="00D22946"/>
    <w:rsid w:val="00D24455"/>
    <w:rsid w:val="00D24ED3"/>
    <w:rsid w:val="00D254E7"/>
    <w:rsid w:val="00D2699E"/>
    <w:rsid w:val="00D26B0D"/>
    <w:rsid w:val="00D27381"/>
    <w:rsid w:val="00D279C5"/>
    <w:rsid w:val="00D27AF1"/>
    <w:rsid w:val="00D3178F"/>
    <w:rsid w:val="00D31874"/>
    <w:rsid w:val="00D31C05"/>
    <w:rsid w:val="00D3323A"/>
    <w:rsid w:val="00D33918"/>
    <w:rsid w:val="00D343A0"/>
    <w:rsid w:val="00D3486C"/>
    <w:rsid w:val="00D34BCE"/>
    <w:rsid w:val="00D34D76"/>
    <w:rsid w:val="00D356B4"/>
    <w:rsid w:val="00D409FA"/>
    <w:rsid w:val="00D40FFE"/>
    <w:rsid w:val="00D4348A"/>
    <w:rsid w:val="00D43E7D"/>
    <w:rsid w:val="00D44023"/>
    <w:rsid w:val="00D5007E"/>
    <w:rsid w:val="00D50E09"/>
    <w:rsid w:val="00D50F38"/>
    <w:rsid w:val="00D535D5"/>
    <w:rsid w:val="00D549FA"/>
    <w:rsid w:val="00D54E28"/>
    <w:rsid w:val="00D56379"/>
    <w:rsid w:val="00D56430"/>
    <w:rsid w:val="00D569EE"/>
    <w:rsid w:val="00D56BC3"/>
    <w:rsid w:val="00D6071B"/>
    <w:rsid w:val="00D61777"/>
    <w:rsid w:val="00D62A65"/>
    <w:rsid w:val="00D67754"/>
    <w:rsid w:val="00D704E5"/>
    <w:rsid w:val="00D705C6"/>
    <w:rsid w:val="00D705F5"/>
    <w:rsid w:val="00D710DC"/>
    <w:rsid w:val="00D72F59"/>
    <w:rsid w:val="00D73D29"/>
    <w:rsid w:val="00D753AC"/>
    <w:rsid w:val="00D755E1"/>
    <w:rsid w:val="00D77630"/>
    <w:rsid w:val="00D77E63"/>
    <w:rsid w:val="00D80BDC"/>
    <w:rsid w:val="00D81444"/>
    <w:rsid w:val="00D81D3A"/>
    <w:rsid w:val="00D82212"/>
    <w:rsid w:val="00D82B09"/>
    <w:rsid w:val="00D83C76"/>
    <w:rsid w:val="00D84A93"/>
    <w:rsid w:val="00D8670C"/>
    <w:rsid w:val="00D87E6F"/>
    <w:rsid w:val="00D91897"/>
    <w:rsid w:val="00D92AE8"/>
    <w:rsid w:val="00D9398A"/>
    <w:rsid w:val="00D93BEC"/>
    <w:rsid w:val="00D93E08"/>
    <w:rsid w:val="00D94493"/>
    <w:rsid w:val="00D94C37"/>
    <w:rsid w:val="00D94D8E"/>
    <w:rsid w:val="00D954F8"/>
    <w:rsid w:val="00D956DB"/>
    <w:rsid w:val="00D9586A"/>
    <w:rsid w:val="00D9782B"/>
    <w:rsid w:val="00DA332A"/>
    <w:rsid w:val="00DA52B0"/>
    <w:rsid w:val="00DA7424"/>
    <w:rsid w:val="00DA754F"/>
    <w:rsid w:val="00DA7B04"/>
    <w:rsid w:val="00DB119E"/>
    <w:rsid w:val="00DB1388"/>
    <w:rsid w:val="00DB2E21"/>
    <w:rsid w:val="00DB4908"/>
    <w:rsid w:val="00DB52E4"/>
    <w:rsid w:val="00DB555B"/>
    <w:rsid w:val="00DB5717"/>
    <w:rsid w:val="00DB60A8"/>
    <w:rsid w:val="00DB763F"/>
    <w:rsid w:val="00DB7D00"/>
    <w:rsid w:val="00DC1347"/>
    <w:rsid w:val="00DC3789"/>
    <w:rsid w:val="00DC3B3A"/>
    <w:rsid w:val="00DC5CCA"/>
    <w:rsid w:val="00DC5D82"/>
    <w:rsid w:val="00DC62CA"/>
    <w:rsid w:val="00DC716C"/>
    <w:rsid w:val="00DC7867"/>
    <w:rsid w:val="00DC7924"/>
    <w:rsid w:val="00DD0201"/>
    <w:rsid w:val="00DD085E"/>
    <w:rsid w:val="00DD0943"/>
    <w:rsid w:val="00DD0BC9"/>
    <w:rsid w:val="00DD0EBE"/>
    <w:rsid w:val="00DD1E16"/>
    <w:rsid w:val="00DD268C"/>
    <w:rsid w:val="00DD2B40"/>
    <w:rsid w:val="00DD3150"/>
    <w:rsid w:val="00DD3593"/>
    <w:rsid w:val="00DD464A"/>
    <w:rsid w:val="00DD53EB"/>
    <w:rsid w:val="00DD54AD"/>
    <w:rsid w:val="00DD5DA4"/>
    <w:rsid w:val="00DD6441"/>
    <w:rsid w:val="00DD7376"/>
    <w:rsid w:val="00DD7AAC"/>
    <w:rsid w:val="00DE34A1"/>
    <w:rsid w:val="00DE51E1"/>
    <w:rsid w:val="00DE52A8"/>
    <w:rsid w:val="00DE58B0"/>
    <w:rsid w:val="00DE6006"/>
    <w:rsid w:val="00DE634C"/>
    <w:rsid w:val="00DE6470"/>
    <w:rsid w:val="00DF0692"/>
    <w:rsid w:val="00DF0D3A"/>
    <w:rsid w:val="00DF1529"/>
    <w:rsid w:val="00DF18BE"/>
    <w:rsid w:val="00DF1FC8"/>
    <w:rsid w:val="00DF2236"/>
    <w:rsid w:val="00DF2654"/>
    <w:rsid w:val="00DF31FD"/>
    <w:rsid w:val="00DF5184"/>
    <w:rsid w:val="00E02AD8"/>
    <w:rsid w:val="00E03438"/>
    <w:rsid w:val="00E04201"/>
    <w:rsid w:val="00E04B0B"/>
    <w:rsid w:val="00E06201"/>
    <w:rsid w:val="00E0656B"/>
    <w:rsid w:val="00E0667A"/>
    <w:rsid w:val="00E0756E"/>
    <w:rsid w:val="00E11089"/>
    <w:rsid w:val="00E113FF"/>
    <w:rsid w:val="00E1186A"/>
    <w:rsid w:val="00E1348D"/>
    <w:rsid w:val="00E13520"/>
    <w:rsid w:val="00E14663"/>
    <w:rsid w:val="00E14CCA"/>
    <w:rsid w:val="00E14D6F"/>
    <w:rsid w:val="00E15479"/>
    <w:rsid w:val="00E156EE"/>
    <w:rsid w:val="00E16157"/>
    <w:rsid w:val="00E173AD"/>
    <w:rsid w:val="00E1788C"/>
    <w:rsid w:val="00E216D3"/>
    <w:rsid w:val="00E22DC9"/>
    <w:rsid w:val="00E22EEF"/>
    <w:rsid w:val="00E23CC3"/>
    <w:rsid w:val="00E2444D"/>
    <w:rsid w:val="00E2577D"/>
    <w:rsid w:val="00E25D80"/>
    <w:rsid w:val="00E26A4F"/>
    <w:rsid w:val="00E2719C"/>
    <w:rsid w:val="00E31B0F"/>
    <w:rsid w:val="00E321B3"/>
    <w:rsid w:val="00E3251F"/>
    <w:rsid w:val="00E32608"/>
    <w:rsid w:val="00E327D0"/>
    <w:rsid w:val="00E32FDD"/>
    <w:rsid w:val="00E337EB"/>
    <w:rsid w:val="00E3381F"/>
    <w:rsid w:val="00E339FE"/>
    <w:rsid w:val="00E3513F"/>
    <w:rsid w:val="00E37295"/>
    <w:rsid w:val="00E373F7"/>
    <w:rsid w:val="00E37F39"/>
    <w:rsid w:val="00E40F06"/>
    <w:rsid w:val="00E417D3"/>
    <w:rsid w:val="00E420C9"/>
    <w:rsid w:val="00E42930"/>
    <w:rsid w:val="00E43254"/>
    <w:rsid w:val="00E447CC"/>
    <w:rsid w:val="00E4561D"/>
    <w:rsid w:val="00E511A6"/>
    <w:rsid w:val="00E5538E"/>
    <w:rsid w:val="00E5573C"/>
    <w:rsid w:val="00E55A6C"/>
    <w:rsid w:val="00E55D82"/>
    <w:rsid w:val="00E561FB"/>
    <w:rsid w:val="00E60669"/>
    <w:rsid w:val="00E60839"/>
    <w:rsid w:val="00E60BFB"/>
    <w:rsid w:val="00E60E73"/>
    <w:rsid w:val="00E612DE"/>
    <w:rsid w:val="00E61C74"/>
    <w:rsid w:val="00E660D1"/>
    <w:rsid w:val="00E71C83"/>
    <w:rsid w:val="00E73D4C"/>
    <w:rsid w:val="00E8026C"/>
    <w:rsid w:val="00E817D1"/>
    <w:rsid w:val="00E81C41"/>
    <w:rsid w:val="00E81DFE"/>
    <w:rsid w:val="00E82C53"/>
    <w:rsid w:val="00E85253"/>
    <w:rsid w:val="00E858FB"/>
    <w:rsid w:val="00E86805"/>
    <w:rsid w:val="00E90991"/>
    <w:rsid w:val="00E94C79"/>
    <w:rsid w:val="00EA1DF3"/>
    <w:rsid w:val="00EA233D"/>
    <w:rsid w:val="00EA257F"/>
    <w:rsid w:val="00EA2CE5"/>
    <w:rsid w:val="00EA411C"/>
    <w:rsid w:val="00EA63CA"/>
    <w:rsid w:val="00EA7380"/>
    <w:rsid w:val="00EB0844"/>
    <w:rsid w:val="00EB0AA8"/>
    <w:rsid w:val="00EB0B49"/>
    <w:rsid w:val="00EB0EED"/>
    <w:rsid w:val="00EB4764"/>
    <w:rsid w:val="00EB6147"/>
    <w:rsid w:val="00EB7B45"/>
    <w:rsid w:val="00EC263A"/>
    <w:rsid w:val="00EC36B6"/>
    <w:rsid w:val="00EC5062"/>
    <w:rsid w:val="00EC6677"/>
    <w:rsid w:val="00EC6F66"/>
    <w:rsid w:val="00EC70EA"/>
    <w:rsid w:val="00ED2C08"/>
    <w:rsid w:val="00ED3027"/>
    <w:rsid w:val="00ED35E3"/>
    <w:rsid w:val="00EE03EB"/>
    <w:rsid w:val="00EE1314"/>
    <w:rsid w:val="00EE3936"/>
    <w:rsid w:val="00EE4A43"/>
    <w:rsid w:val="00EE4D2A"/>
    <w:rsid w:val="00EE5D3D"/>
    <w:rsid w:val="00EE6678"/>
    <w:rsid w:val="00EE6B6A"/>
    <w:rsid w:val="00EF0129"/>
    <w:rsid w:val="00EF1925"/>
    <w:rsid w:val="00EF2898"/>
    <w:rsid w:val="00EF39B1"/>
    <w:rsid w:val="00EF4848"/>
    <w:rsid w:val="00EF4A34"/>
    <w:rsid w:val="00EF60DA"/>
    <w:rsid w:val="00EF75A9"/>
    <w:rsid w:val="00F00FB8"/>
    <w:rsid w:val="00F02C0C"/>
    <w:rsid w:val="00F02E60"/>
    <w:rsid w:val="00F02FD9"/>
    <w:rsid w:val="00F03841"/>
    <w:rsid w:val="00F042CC"/>
    <w:rsid w:val="00F0432B"/>
    <w:rsid w:val="00F05264"/>
    <w:rsid w:val="00F06EC6"/>
    <w:rsid w:val="00F07DF4"/>
    <w:rsid w:val="00F1058A"/>
    <w:rsid w:val="00F1238A"/>
    <w:rsid w:val="00F13E02"/>
    <w:rsid w:val="00F13E50"/>
    <w:rsid w:val="00F15010"/>
    <w:rsid w:val="00F1518A"/>
    <w:rsid w:val="00F20A2D"/>
    <w:rsid w:val="00F20AF0"/>
    <w:rsid w:val="00F21DF7"/>
    <w:rsid w:val="00F2327E"/>
    <w:rsid w:val="00F249B7"/>
    <w:rsid w:val="00F277F0"/>
    <w:rsid w:val="00F30B1F"/>
    <w:rsid w:val="00F36A1C"/>
    <w:rsid w:val="00F36D1F"/>
    <w:rsid w:val="00F37ED6"/>
    <w:rsid w:val="00F40A64"/>
    <w:rsid w:val="00F44580"/>
    <w:rsid w:val="00F4683D"/>
    <w:rsid w:val="00F46DFA"/>
    <w:rsid w:val="00F47D0E"/>
    <w:rsid w:val="00F51299"/>
    <w:rsid w:val="00F5193D"/>
    <w:rsid w:val="00F51C1E"/>
    <w:rsid w:val="00F52E63"/>
    <w:rsid w:val="00F549F3"/>
    <w:rsid w:val="00F5523C"/>
    <w:rsid w:val="00F55400"/>
    <w:rsid w:val="00F554C4"/>
    <w:rsid w:val="00F5672C"/>
    <w:rsid w:val="00F57988"/>
    <w:rsid w:val="00F60942"/>
    <w:rsid w:val="00F61661"/>
    <w:rsid w:val="00F62203"/>
    <w:rsid w:val="00F62E62"/>
    <w:rsid w:val="00F64669"/>
    <w:rsid w:val="00F64A54"/>
    <w:rsid w:val="00F65821"/>
    <w:rsid w:val="00F658F3"/>
    <w:rsid w:val="00F660D2"/>
    <w:rsid w:val="00F700C0"/>
    <w:rsid w:val="00F7084A"/>
    <w:rsid w:val="00F7360B"/>
    <w:rsid w:val="00F764BB"/>
    <w:rsid w:val="00F7791F"/>
    <w:rsid w:val="00F77A3E"/>
    <w:rsid w:val="00F8283D"/>
    <w:rsid w:val="00F83AE8"/>
    <w:rsid w:val="00F83FCA"/>
    <w:rsid w:val="00F85E82"/>
    <w:rsid w:val="00F8621C"/>
    <w:rsid w:val="00F87FE5"/>
    <w:rsid w:val="00F904F6"/>
    <w:rsid w:val="00F90D15"/>
    <w:rsid w:val="00F92605"/>
    <w:rsid w:val="00F9332E"/>
    <w:rsid w:val="00F94A05"/>
    <w:rsid w:val="00F94B89"/>
    <w:rsid w:val="00F95F7B"/>
    <w:rsid w:val="00F973E1"/>
    <w:rsid w:val="00F97C75"/>
    <w:rsid w:val="00FA11F9"/>
    <w:rsid w:val="00FA1250"/>
    <w:rsid w:val="00FA143C"/>
    <w:rsid w:val="00FA4047"/>
    <w:rsid w:val="00FA5AA0"/>
    <w:rsid w:val="00FA5D69"/>
    <w:rsid w:val="00FA748C"/>
    <w:rsid w:val="00FA7FEE"/>
    <w:rsid w:val="00FB0E40"/>
    <w:rsid w:val="00FB2438"/>
    <w:rsid w:val="00FB3E2A"/>
    <w:rsid w:val="00FB49D8"/>
    <w:rsid w:val="00FB4D23"/>
    <w:rsid w:val="00FB5A84"/>
    <w:rsid w:val="00FB77D1"/>
    <w:rsid w:val="00FC2320"/>
    <w:rsid w:val="00FC4043"/>
    <w:rsid w:val="00FC60BA"/>
    <w:rsid w:val="00FC7AD5"/>
    <w:rsid w:val="00FD13EA"/>
    <w:rsid w:val="00FD192F"/>
    <w:rsid w:val="00FD26E5"/>
    <w:rsid w:val="00FD2AC9"/>
    <w:rsid w:val="00FD2E59"/>
    <w:rsid w:val="00FD3703"/>
    <w:rsid w:val="00FD376A"/>
    <w:rsid w:val="00FD4978"/>
    <w:rsid w:val="00FD7645"/>
    <w:rsid w:val="00FE4497"/>
    <w:rsid w:val="00FE7918"/>
    <w:rsid w:val="00FF2B82"/>
    <w:rsid w:val="00FF2C3B"/>
    <w:rsid w:val="00FF40AE"/>
    <w:rsid w:val="00FF4584"/>
    <w:rsid w:val="00FF5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034A9C"/>
  <w15:docId w15:val="{B2A73FBC-0AE7-48A4-A942-1A00A4DE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0DDA"/>
    <w:pPr>
      <w:jc w:val="both"/>
    </w:pPr>
    <w:rPr>
      <w:rFonts w:ascii="Open Sans" w:hAnsi="Open Sans"/>
      <w:color w:val="000000"/>
    </w:r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autoRedefine/>
    <w:qFormat/>
    <w:rsid w:val="0053014F"/>
    <w:pPr>
      <w:keepNext/>
      <w:ind w:left="432"/>
      <w:outlineLvl w:val="0"/>
    </w:pPr>
    <w:rPr>
      <w:b/>
      <w:sz w:val="28"/>
    </w:rPr>
  </w:style>
  <w:style w:type="paragraph" w:styleId="Titre2">
    <w:name w:val="heading 2"/>
    <w:basedOn w:val="Titre1"/>
    <w:next w:val="Normal"/>
    <w:link w:val="Titre2Car"/>
    <w:autoRedefine/>
    <w:qFormat/>
    <w:rsid w:val="00A4467D"/>
    <w:pPr>
      <w:numPr>
        <w:numId w:val="19"/>
      </w:numPr>
      <w:spacing w:before="240"/>
      <w:outlineLvl w:val="1"/>
    </w:pPr>
    <w:rPr>
      <w:rFonts w:cs="Arial"/>
      <w:bCs/>
      <w:color w:val="auto"/>
      <w:szCs w:val="22"/>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basedOn w:val="Normal"/>
    <w:next w:val="Titre2"/>
    <w:link w:val="Titre3Car"/>
    <w:autoRedefine/>
    <w:qFormat/>
    <w:rsid w:val="005E2FFB"/>
    <w:pPr>
      <w:ind w:left="708"/>
      <w:outlineLvl w:val="2"/>
    </w:pPr>
    <w:rPr>
      <w:rFonts w:cs="Arial"/>
      <w:b/>
      <w:sz w:val="24"/>
      <w:szCs w:val="24"/>
      <w:u w:val="single"/>
    </w:rPr>
  </w:style>
  <w:style w:type="paragraph" w:styleId="Titre4">
    <w:name w:val="heading 4"/>
    <w:aliases w:val="H4,chapitre 1.1.1.1,Niveau 4,Niveau4,Contrat 4,T4,Titre 41,t4.T4,l4,I4,niveau 2,(Shift Ctrl 4),Module,Titre 1.1.1.1,Chapitre 1.1.1.,niveau 4,Sous-chapitre (niveau 3),Titre niveau 4,Texte 4,Titre4,l41,l42,t4,Headline4,H41,H42,H43,Step,heading 4,4"/>
    <w:basedOn w:val="Titre3"/>
    <w:next w:val="Normal"/>
    <w:qFormat/>
    <w:rsid w:val="00AF43B4"/>
    <w:pPr>
      <w:outlineLvl w:val="3"/>
    </w:pPr>
    <w:rPr>
      <w:rFonts w:cs="Open Sans"/>
    </w:rPr>
  </w:style>
  <w:style w:type="paragraph" w:styleId="Titre5">
    <w:name w:val="heading 5"/>
    <w:aliases w:val="H5,a),Article,Roman list,h5,heading5,Titre5,heading 5,(Shift Ctrl 5),Block Label,Heading 51,Headnum 5,(Shift Ctrl 5)1,Headnum 51,(Shift Ctrl 5)2,Headnum 52,(Shift Ctrl 5)3,Headnum 53,(Shift Ctrl 5)4,Headnum 54,(Shift Ctrl 5)5,L5,t5,T5"/>
    <w:basedOn w:val="Normal"/>
    <w:next w:val="Normal"/>
    <w:link w:val="Titre5Car"/>
    <w:autoRedefine/>
    <w:qFormat/>
    <w:rsid w:val="005F4048"/>
    <w:pPr>
      <w:keepNext/>
      <w:ind w:left="1134"/>
      <w:jc w:val="left"/>
      <w:outlineLvl w:val="4"/>
    </w:pPr>
    <w:rPr>
      <w:rFonts w:eastAsia="Times" w:cs="Arial"/>
      <w:b/>
      <w:i/>
      <w:sz w:val="22"/>
      <w:szCs w:val="22"/>
      <w:u w:val="single"/>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qFormat/>
    <w:pPr>
      <w:keepNext/>
      <w:numPr>
        <w:ilvl w:val="5"/>
        <w:numId w:val="1"/>
      </w:numPr>
      <w:outlineLvl w:val="5"/>
    </w:pPr>
    <w:rPr>
      <w:i/>
      <w:color w:val="0000FF"/>
      <w:sz w:val="24"/>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qFormat/>
    <w:pPr>
      <w:keepNext/>
      <w:numPr>
        <w:ilvl w:val="6"/>
        <w:numId w:val="1"/>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semiHidden/>
    <w:rsid w:val="00770DDA"/>
    <w:pPr>
      <w:tabs>
        <w:tab w:val="right" w:leader="dot" w:pos="9629"/>
      </w:tabs>
    </w:pPr>
    <w:rPr>
      <w:rFonts w:cs="Open Sans"/>
      <w:sz w:val="22"/>
      <w:szCs w:val="22"/>
    </w:rPr>
  </w:style>
  <w:style w:type="paragraph" w:styleId="TM2">
    <w:name w:val="toc 2"/>
    <w:basedOn w:val="Normal"/>
    <w:next w:val="Normal"/>
    <w:autoRedefine/>
    <w:uiPriority w:val="39"/>
    <w:rsid w:val="00D82212"/>
    <w:pPr>
      <w:tabs>
        <w:tab w:val="left" w:pos="660"/>
        <w:tab w:val="right" w:leader="dot" w:pos="9072"/>
      </w:tabs>
      <w:spacing w:before="60" w:after="60"/>
      <w:ind w:left="198"/>
    </w:pPr>
  </w:style>
  <w:style w:type="paragraph" w:styleId="TM3">
    <w:name w:val="toc 3"/>
    <w:basedOn w:val="Normal"/>
    <w:next w:val="Normal"/>
    <w:autoRedefine/>
    <w:uiPriority w:val="39"/>
    <w:rsid w:val="00834A19"/>
    <w:pPr>
      <w:tabs>
        <w:tab w:val="right" w:leader="dot" w:pos="9061"/>
        <w:tab w:val="left" w:pos="9214"/>
      </w:tabs>
      <w:ind w:left="400"/>
    </w:pPr>
    <w:rPr>
      <w:rFonts w:ascii="Century Gothic" w:hAnsi="Century Gothic"/>
      <w:noProof/>
      <w:color w:val="auto"/>
    </w:rPr>
  </w:style>
  <w:style w:type="paragraph" w:customStyle="1" w:styleId="Style1">
    <w:name w:val="Style1"/>
    <w:basedOn w:val="Normal"/>
    <w:autoRedefine/>
    <w:rsid w:val="00D34D76"/>
    <w:pPr>
      <w:jc w:val="center"/>
    </w:pPr>
    <w:rPr>
      <w:rFonts w:cs="Open Sans"/>
      <w:b/>
      <w:sz w:val="32"/>
      <w:szCs w:val="32"/>
      <w:u w:val="single"/>
    </w:rPr>
  </w:style>
  <w:style w:type="paragraph" w:customStyle="1" w:styleId="Normal2">
    <w:name w:val="Normal2"/>
    <w:basedOn w:val="Normal"/>
    <w:link w:val="Normal2Car"/>
    <w:pPr>
      <w:ind w:left="142"/>
    </w:pPr>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qFormat/>
    <w:rPr>
      <w:i/>
      <w:iCs/>
    </w:rPr>
  </w:style>
  <w:style w:type="character" w:styleId="lev">
    <w:name w:val="Strong"/>
    <w:uiPriority w:val="22"/>
    <w:qFormat/>
    <w:rPr>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5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B31B73"/>
    <w:rPr>
      <w:rFonts w:ascii="Arial" w:hAnsi="Arial"/>
      <w:color w:val="000000"/>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link w:val="Titre3"/>
    <w:rsid w:val="005E2FFB"/>
    <w:rPr>
      <w:rFonts w:ascii="Open Sans" w:hAnsi="Open Sans" w:cs="Arial"/>
      <w:b/>
      <w:color w:val="000000"/>
      <w:sz w:val="24"/>
      <w:szCs w:val="24"/>
      <w:u w:val="single"/>
    </w:r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71268E"/>
    <w:pPr>
      <w:ind w:left="720"/>
      <w:contextualSpacing/>
    </w:pPr>
  </w:style>
  <w:style w:type="character" w:customStyle="1" w:styleId="Normal2Car">
    <w:name w:val="Normal2 Car"/>
    <w:link w:val="Normal2"/>
    <w:rsid w:val="00AE2977"/>
    <w:rPr>
      <w:rFonts w:ascii="Arial" w:hAnsi="Arial"/>
      <w:i/>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styleId="Listenumros">
    <w:name w:val="List Number"/>
    <w:basedOn w:val="Normal"/>
    <w:rsid w:val="008C1269"/>
    <w:pPr>
      <w:tabs>
        <w:tab w:val="num" w:pos="360"/>
        <w:tab w:val="num" w:pos="851"/>
      </w:tabs>
      <w:suppressAutoHyphens/>
      <w:spacing w:before="120" w:after="120"/>
      <w:ind w:left="851" w:hanging="851"/>
    </w:pPr>
    <w:rPr>
      <w:i/>
      <w:noProof/>
      <w:color w:val="auto"/>
      <w:sz w:val="22"/>
    </w:rPr>
  </w:style>
  <w:style w:type="paragraph" w:customStyle="1" w:styleId="BodyText23">
    <w:name w:val="Body Text 23"/>
    <w:basedOn w:val="Normal"/>
    <w:rsid w:val="00E327D0"/>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BodyText21">
    <w:name w:val="Body Text 21"/>
    <w:basedOn w:val="Normal"/>
    <w:rsid w:val="00E327D0"/>
    <w:pPr>
      <w:tabs>
        <w:tab w:val="left" w:pos="426"/>
      </w:tabs>
      <w:overflowPunct w:val="0"/>
      <w:autoSpaceDE w:val="0"/>
      <w:autoSpaceDN w:val="0"/>
      <w:adjustRightInd w:val="0"/>
      <w:ind w:left="426" w:hanging="426"/>
      <w:textAlignment w:val="baseline"/>
    </w:pPr>
    <w:rPr>
      <w:rFonts w:ascii="Times New Roman" w:hAnsi="Times New Roman"/>
      <w:color w:val="auto"/>
      <w:sz w:val="24"/>
      <w:lang w:val="fr-CA"/>
    </w:rPr>
  </w:style>
  <w:style w:type="paragraph" w:styleId="Listepuces">
    <w:name w:val="List Bullet"/>
    <w:basedOn w:val="Normal"/>
    <w:autoRedefine/>
    <w:rsid w:val="00E86805"/>
    <w:pPr>
      <w:numPr>
        <w:numId w:val="20"/>
      </w:numPr>
      <w:tabs>
        <w:tab w:val="left" w:pos="180"/>
      </w:tabs>
    </w:pPr>
    <w:rPr>
      <w:rFonts w:eastAsia="Times" w:cs="Arial"/>
      <w:b/>
      <w:color w:val="auto"/>
      <w:sz w:val="22"/>
      <w:szCs w:val="22"/>
      <w:lang w:val="fr-CA"/>
    </w:rPr>
  </w:style>
  <w:style w:type="paragraph" w:customStyle="1" w:styleId="A">
    <w:name w:val="A"/>
    <w:rsid w:val="00E327D0"/>
    <w:pPr>
      <w:keepLines/>
      <w:tabs>
        <w:tab w:val="left" w:pos="567"/>
      </w:tabs>
      <w:spacing w:after="240"/>
      <w:jc w:val="both"/>
    </w:pPr>
    <w:rPr>
      <w:sz w:val="22"/>
    </w:rPr>
  </w:style>
  <w:style w:type="paragraph" w:customStyle="1" w:styleId="TIndent1Alt1CharChar1Char">
    <w:name w:val="T.Indenté1 (Alt+1) Char Char1 Char"/>
    <w:basedOn w:val="Normal"/>
    <w:rsid w:val="00E327D0"/>
    <w:pPr>
      <w:keepLines/>
      <w:numPr>
        <w:numId w:val="5"/>
      </w:numPr>
      <w:tabs>
        <w:tab w:val="num" w:pos="1771"/>
      </w:tabs>
      <w:spacing w:before="120" w:after="120" w:line="260" w:lineRule="atLeast"/>
      <w:ind w:left="1771" w:hanging="331"/>
    </w:pPr>
    <w:rPr>
      <w:rFonts w:cs="Arial"/>
      <w:color w:val="auto"/>
      <w:lang w:eastAsia="en-US"/>
    </w:rPr>
  </w:style>
  <w:style w:type="paragraph" w:styleId="Sansinterligne">
    <w:name w:val="No Spacing"/>
    <w:uiPriority w:val="1"/>
    <w:qFormat/>
    <w:rsid w:val="00C27FAB"/>
    <w:pPr>
      <w:jc w:val="both"/>
    </w:pPr>
    <w:rPr>
      <w:rFonts w:ascii="Arial" w:hAnsi="Arial"/>
      <w:color w:val="000000"/>
    </w:rPr>
  </w:style>
  <w:style w:type="paragraph" w:customStyle="1" w:styleId="TabT10">
    <w:name w:val="Tab T10"/>
    <w:basedOn w:val="Normal"/>
    <w:rsid w:val="004E51A7"/>
    <w:pPr>
      <w:spacing w:before="20" w:after="20"/>
      <w:ind w:left="57" w:right="57"/>
      <w:jc w:val="left"/>
    </w:pPr>
    <w:rPr>
      <w:rFonts w:ascii="Times New Roman" w:hAnsi="Times New Roman"/>
      <w:color w:val="auto"/>
    </w:rPr>
  </w:style>
  <w:style w:type="paragraph" w:customStyle="1" w:styleId="TabT11">
    <w:name w:val="Tab T11"/>
    <w:basedOn w:val="Normal"/>
    <w:rsid w:val="004E51A7"/>
    <w:pPr>
      <w:spacing w:before="30" w:after="30"/>
      <w:ind w:left="57" w:right="57"/>
      <w:jc w:val="left"/>
    </w:pPr>
    <w:rPr>
      <w:rFonts w:ascii="Times New Roman" w:hAnsi="Times New Roman"/>
      <w:color w:val="auto"/>
      <w:sz w:val="22"/>
    </w:rPr>
  </w:style>
  <w:style w:type="paragraph" w:customStyle="1" w:styleId="ActionTab">
    <w:name w:val="Action Tab"/>
    <w:basedOn w:val="Normal"/>
    <w:rsid w:val="004E51A7"/>
    <w:pPr>
      <w:tabs>
        <w:tab w:val="num" w:pos="360"/>
      </w:tabs>
      <w:spacing w:before="20" w:after="20"/>
      <w:ind w:left="357" w:right="57" w:hanging="357"/>
      <w:jc w:val="left"/>
    </w:pPr>
    <w:rPr>
      <w:rFonts w:ascii="Times New Roman" w:hAnsi="Times New Roman"/>
      <w:color w:val="auto"/>
    </w:rPr>
  </w:style>
  <w:style w:type="character" w:customStyle="1" w:styleId="Style115pt">
    <w:name w:val="Style 115 pt"/>
    <w:rsid w:val="004E51A7"/>
    <w:rPr>
      <w:sz w:val="24"/>
    </w:rPr>
  </w:style>
  <w:style w:type="paragraph" w:styleId="Normalcentr">
    <w:name w:val="Block Text"/>
    <w:basedOn w:val="Normal"/>
    <w:rsid w:val="004E51A7"/>
    <w:pPr>
      <w:shd w:val="clear" w:color="auto" w:fill="FFFFFF"/>
      <w:spacing w:before="58" w:line="278" w:lineRule="exact"/>
      <w:ind w:left="572" w:right="67"/>
    </w:pPr>
    <w:rPr>
      <w:rFonts w:ascii="Times New Roman" w:hAnsi="Times New Roman"/>
      <w:spacing w:val="-4"/>
      <w:sz w:val="24"/>
      <w:szCs w:val="24"/>
    </w:rPr>
  </w:style>
  <w:style w:type="paragraph" w:customStyle="1" w:styleId="Standard1">
    <w:name w:val="Standard1"/>
    <w:basedOn w:val="Normal"/>
    <w:rsid w:val="00B5384A"/>
    <w:rPr>
      <w:rFonts w:ascii="Times" w:hAnsi="Times"/>
      <w:color w:val="auto"/>
      <w:sz w:val="24"/>
    </w:rPr>
  </w:style>
  <w:style w:type="paragraph" w:customStyle="1" w:styleId="Enum1">
    <w:name w:val="Enum1"/>
    <w:basedOn w:val="Listepuces"/>
    <w:next w:val="Normal"/>
    <w:uiPriority w:val="99"/>
    <w:rsid w:val="00B5384A"/>
    <w:pPr>
      <w:numPr>
        <w:numId w:val="15"/>
      </w:numPr>
      <w:tabs>
        <w:tab w:val="clear" w:pos="660"/>
        <w:tab w:val="num" w:pos="360"/>
        <w:tab w:val="left" w:pos="900"/>
      </w:tabs>
      <w:spacing w:before="120"/>
      <w:ind w:left="357" w:hanging="357"/>
    </w:pPr>
    <w:rPr>
      <w:sz w:val="24"/>
      <w:lang w:val="fr-FR"/>
    </w:rPr>
  </w:style>
  <w:style w:type="paragraph" w:customStyle="1" w:styleId="Enum10">
    <w:name w:val="Enum 1"/>
    <w:basedOn w:val="Normal"/>
    <w:rsid w:val="00B5384A"/>
    <w:pPr>
      <w:widowControl w:val="0"/>
      <w:numPr>
        <w:numId w:val="14"/>
      </w:numPr>
      <w:spacing w:before="120" w:after="120"/>
      <w:ind w:right="-179"/>
    </w:pPr>
    <w:rPr>
      <w:color w:val="auto"/>
      <w:sz w:val="24"/>
    </w:rPr>
  </w:style>
  <w:style w:type="paragraph" w:customStyle="1" w:styleId="retrait1">
    <w:name w:val="retrait1"/>
    <w:basedOn w:val="Normal"/>
    <w:rsid w:val="00857C41"/>
    <w:pPr>
      <w:numPr>
        <w:numId w:val="16"/>
      </w:numPr>
    </w:pPr>
    <w:rPr>
      <w:color w:val="auto"/>
      <w:sz w:val="24"/>
    </w:rPr>
  </w:style>
  <w:style w:type="paragraph" w:customStyle="1" w:styleId="DefaultText">
    <w:name w:val="Default Text"/>
    <w:basedOn w:val="Normal"/>
    <w:rsid w:val="00F8283D"/>
    <w:pPr>
      <w:widowControl w:val="0"/>
      <w:tabs>
        <w:tab w:val="left" w:pos="0"/>
      </w:tabs>
    </w:pPr>
    <w:rPr>
      <w:color w:val="auto"/>
      <w:sz w:val="22"/>
      <w:lang w:val="fr-BE"/>
    </w:rPr>
  </w:style>
  <w:style w:type="paragraph" w:styleId="Textebrut">
    <w:name w:val="Plain Text"/>
    <w:basedOn w:val="Normal"/>
    <w:link w:val="TextebrutCar"/>
    <w:rsid w:val="00F60942"/>
    <w:pPr>
      <w:spacing w:before="100"/>
      <w:ind w:left="737" w:right="737" w:hanging="737"/>
    </w:pPr>
    <w:rPr>
      <w:rFonts w:ascii="Times New Roman" w:hAnsi="Times New Roman"/>
      <w:color w:val="auto"/>
      <w:sz w:val="24"/>
    </w:rPr>
  </w:style>
  <w:style w:type="character" w:customStyle="1" w:styleId="TextebrutCar">
    <w:name w:val="Texte brut Car"/>
    <w:basedOn w:val="Policepardfaut"/>
    <w:link w:val="Textebrut"/>
    <w:rsid w:val="00F60942"/>
    <w:rPr>
      <w:sz w:val="24"/>
    </w:rPr>
  </w:style>
  <w:style w:type="paragraph" w:customStyle="1" w:styleId="Corpsdetexte22">
    <w:name w:val="Corps de texte 22"/>
    <w:basedOn w:val="Normal"/>
    <w:rsid w:val="00943314"/>
    <w:pPr>
      <w:overflowPunct w:val="0"/>
      <w:autoSpaceDE w:val="0"/>
      <w:autoSpaceDN w:val="0"/>
      <w:adjustRightInd w:val="0"/>
      <w:spacing w:line="240" w:lineRule="exact"/>
      <w:textAlignment w:val="baseline"/>
    </w:pPr>
    <w:rPr>
      <w:rFonts w:ascii="Times New Roman" w:hAnsi="Times New Roman"/>
      <w:color w:val="auto"/>
      <w:sz w:val="24"/>
      <w:lang w:val="fr-CA"/>
    </w:rPr>
  </w:style>
  <w:style w:type="character" w:customStyle="1" w:styleId="Titre2Car">
    <w:name w:val="Titre 2 Car"/>
    <w:basedOn w:val="Policepardfaut"/>
    <w:link w:val="Titre2"/>
    <w:rsid w:val="00A4467D"/>
    <w:rPr>
      <w:rFonts w:ascii="Open Sans" w:hAnsi="Open Sans" w:cs="Arial"/>
      <w:b/>
      <w:bCs/>
      <w:sz w:val="28"/>
      <w:szCs w:val="22"/>
    </w:rPr>
  </w:style>
  <w:style w:type="paragraph" w:customStyle="1" w:styleId="Normal11pt">
    <w:name w:val="Normal + 11 pt"/>
    <w:aliases w:val="Justifié"/>
    <w:basedOn w:val="A"/>
    <w:link w:val="Normal11ptCar"/>
    <w:rsid w:val="00772FF9"/>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link w:val="Normal11pt"/>
    <w:rsid w:val="00772FF9"/>
    <w:rPr>
      <w:sz w:val="22"/>
      <w:lang w:val="fr-CA"/>
    </w:rPr>
  </w:style>
  <w:style w:type="character" w:customStyle="1" w:styleId="Titre5Car">
    <w:name w:val="Titre 5 Car"/>
    <w:aliases w:val="H5 Car,a) Car,Article Car,Roman list Car,h5 Car,heading5 Car,Titre5 Car,heading 5 Car,(Shift Ctrl 5) Car,Block Label Car,Heading 51 Car,Headnum 5 Car,(Shift Ctrl 5)1 Car,Headnum 51 Car,(Shift Ctrl 5)2 Car,Headnum 52 Car,(Shift Ctrl 5)3 Car"/>
    <w:basedOn w:val="Policepardfaut"/>
    <w:link w:val="Titre5"/>
    <w:rsid w:val="005F4048"/>
    <w:rPr>
      <w:rFonts w:ascii="Open Sans" w:eastAsia="Times" w:hAnsi="Open Sans" w:cs="Arial"/>
      <w:b/>
      <w:i/>
      <w:color w:val="000000"/>
      <w:sz w:val="22"/>
      <w:szCs w:val="22"/>
      <w:u w:val="single"/>
    </w:rPr>
  </w:style>
  <w:style w:type="paragraph" w:customStyle="1" w:styleId="BodyText22">
    <w:name w:val="Body Text 22"/>
    <w:basedOn w:val="Normal"/>
    <w:uiPriority w:val="99"/>
    <w:rsid w:val="00282A69"/>
    <w:rPr>
      <w:rFonts w:ascii="Times New Roman" w:hAnsi="Times New Roman"/>
      <w:b/>
      <w:i/>
      <w:color w:val="0000FF"/>
      <w:sz w:val="24"/>
    </w:rPr>
  </w:style>
  <w:style w:type="paragraph" w:customStyle="1" w:styleId="NormalNum1">
    <w:name w:val="NormalNum1"/>
    <w:basedOn w:val="Normal"/>
    <w:rsid w:val="00A42EF7"/>
    <w:pPr>
      <w:tabs>
        <w:tab w:val="left" w:pos="397"/>
      </w:tabs>
      <w:spacing w:after="60"/>
      <w:ind w:left="397" w:hanging="397"/>
      <w:jc w:val="left"/>
    </w:pPr>
    <w:rPr>
      <w:rFonts w:ascii="Arial" w:hAnsi="Arial" w:cs="Arial"/>
      <w:color w:val="auto"/>
      <w:lang w:val="en-GB" w:eastAsia="en-US"/>
    </w:rPr>
  </w:style>
  <w:style w:type="paragraph" w:customStyle="1" w:styleId="Corpsdetexte23">
    <w:name w:val="Corps de texte 23"/>
    <w:basedOn w:val="Normal"/>
    <w:rsid w:val="00ED3027"/>
    <w:pPr>
      <w:overflowPunct w:val="0"/>
      <w:autoSpaceDE w:val="0"/>
      <w:autoSpaceDN w:val="0"/>
      <w:adjustRightInd w:val="0"/>
      <w:spacing w:line="240" w:lineRule="exact"/>
    </w:pPr>
    <w:rPr>
      <w:rFonts w:ascii="Times New Roman" w:hAnsi="Times New Roman"/>
      <w:color w:val="auto"/>
      <w:sz w:val="24"/>
      <w:lang w:val="fr-CA"/>
    </w:rPr>
  </w:style>
  <w:style w:type="character" w:customStyle="1" w:styleId="st1">
    <w:name w:val="st1"/>
    <w:rsid w:val="00353C66"/>
    <w:rPr>
      <w:rFonts w:cs="Times New Roman"/>
    </w:rPr>
  </w:style>
  <w:style w:type="paragraph" w:styleId="Rvision">
    <w:name w:val="Revision"/>
    <w:hidden/>
    <w:uiPriority w:val="99"/>
    <w:semiHidden/>
    <w:rsid w:val="005F4048"/>
    <w:rPr>
      <w:rFonts w:ascii="Open Sans" w:hAnsi="Open Sans"/>
      <w:color w:val="000000"/>
    </w:rPr>
  </w:style>
  <w:style w:type="paragraph" w:customStyle="1" w:styleId="TITRE10">
    <w:name w:val="TITRE 1"/>
    <w:basedOn w:val="Normal"/>
    <w:autoRedefine/>
    <w:qFormat/>
    <w:rsid w:val="00284EED"/>
    <w:pPr>
      <w:keepNext/>
      <w:pBdr>
        <w:top w:val="single" w:sz="8" w:space="1" w:color="CCCCCC"/>
        <w:left w:val="single" w:sz="8" w:space="1" w:color="CCCCCC"/>
        <w:bottom w:val="single" w:sz="8" w:space="1" w:color="CCCCCC"/>
        <w:right w:val="single" w:sz="8" w:space="1" w:color="CCCCCC"/>
      </w:pBdr>
      <w:shd w:val="clear" w:color="auto" w:fill="CCCCCC"/>
      <w:ind w:left="360" w:hanging="360"/>
      <w:outlineLvl w:val="0"/>
    </w:pPr>
    <w:rPr>
      <w:rFonts w:cs="Calibri"/>
      <w:b/>
      <w:caps/>
      <w:color w:val="auto"/>
      <w:kern w:val="36"/>
      <w:sz w:val="28"/>
      <w:szCs w:val="22"/>
    </w:rPr>
  </w:style>
  <w:style w:type="paragraph" w:customStyle="1" w:styleId="TITRE211">
    <w:name w:val="TITRE 2 (1.1)"/>
    <w:basedOn w:val="Normal"/>
    <w:link w:val="TITRE211Car"/>
    <w:qFormat/>
    <w:rsid w:val="00284EED"/>
    <w:pPr>
      <w:pBdr>
        <w:left w:val="single" w:sz="8" w:space="0" w:color="CCCCCC"/>
        <w:bottom w:val="single" w:sz="8" w:space="0" w:color="CCCCCC"/>
      </w:pBdr>
      <w:autoSpaceDE w:val="0"/>
      <w:autoSpaceDN w:val="0"/>
      <w:ind w:left="792" w:hanging="432"/>
      <w:jc w:val="left"/>
      <w:outlineLvl w:val="1"/>
    </w:pPr>
    <w:rPr>
      <w:rFonts w:cs="Calibri"/>
      <w:b/>
      <w:bCs/>
      <w:smallCaps/>
      <w:color w:val="auto"/>
      <w:sz w:val="22"/>
      <w:szCs w:val="22"/>
      <w:u w:color="000000"/>
    </w:rPr>
  </w:style>
  <w:style w:type="character" w:customStyle="1" w:styleId="TITRE211Car">
    <w:name w:val="TITRE 2 (1.1) Car"/>
    <w:basedOn w:val="Policepardfaut"/>
    <w:link w:val="TITRE211"/>
    <w:rsid w:val="00284EED"/>
    <w:rPr>
      <w:rFonts w:ascii="Open Sans" w:hAnsi="Open Sans" w:cs="Calibri"/>
      <w:b/>
      <w:bCs/>
      <w:smallCaps/>
      <w:sz w:val="22"/>
      <w:szCs w:val="22"/>
      <w:u w:color="000000"/>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qFormat/>
    <w:locked/>
    <w:rsid w:val="00A4467D"/>
    <w:rPr>
      <w:rFonts w:ascii="Open Sans" w:hAnsi="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352924126">
      <w:bodyDiv w:val="1"/>
      <w:marLeft w:val="0"/>
      <w:marRight w:val="0"/>
      <w:marTop w:val="0"/>
      <w:marBottom w:val="0"/>
      <w:divBdr>
        <w:top w:val="none" w:sz="0" w:space="0" w:color="auto"/>
        <w:left w:val="none" w:sz="0" w:space="0" w:color="auto"/>
        <w:bottom w:val="none" w:sz="0" w:space="0" w:color="auto"/>
        <w:right w:val="none" w:sz="0" w:space="0" w:color="auto"/>
      </w:divBdr>
    </w:div>
    <w:div w:id="357052677">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03010564">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636301346">
      <w:bodyDiv w:val="1"/>
      <w:marLeft w:val="0"/>
      <w:marRight w:val="0"/>
      <w:marTop w:val="0"/>
      <w:marBottom w:val="0"/>
      <w:divBdr>
        <w:top w:val="none" w:sz="0" w:space="0" w:color="auto"/>
        <w:left w:val="none" w:sz="0" w:space="0" w:color="auto"/>
        <w:bottom w:val="none" w:sz="0" w:space="0" w:color="auto"/>
        <w:right w:val="none" w:sz="0" w:space="0" w:color="auto"/>
      </w:divBdr>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39137227">
      <w:bodyDiv w:val="1"/>
      <w:marLeft w:val="0"/>
      <w:marRight w:val="0"/>
      <w:marTop w:val="0"/>
      <w:marBottom w:val="0"/>
      <w:divBdr>
        <w:top w:val="none" w:sz="0" w:space="0" w:color="auto"/>
        <w:left w:val="none" w:sz="0" w:space="0" w:color="auto"/>
        <w:bottom w:val="none" w:sz="0" w:space="0" w:color="auto"/>
        <w:right w:val="none" w:sz="0" w:space="0" w:color="auto"/>
      </w:divBdr>
    </w:div>
    <w:div w:id="1477067376">
      <w:bodyDiv w:val="1"/>
      <w:marLeft w:val="0"/>
      <w:marRight w:val="0"/>
      <w:marTop w:val="0"/>
      <w:marBottom w:val="0"/>
      <w:divBdr>
        <w:top w:val="none" w:sz="0" w:space="0" w:color="auto"/>
        <w:left w:val="none" w:sz="0" w:space="0" w:color="auto"/>
        <w:bottom w:val="none" w:sz="0" w:space="0" w:color="auto"/>
        <w:right w:val="none" w:sz="0" w:space="0" w:color="auto"/>
      </w:divBdr>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08472385">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 w:id="199598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4.png@01D77D5C.C066E130" TargetMode="Externa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4CB49-B755-4F53-B5C2-5C4C16FF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CCP.dot</Template>
  <TotalTime>3</TotalTime>
  <Pages>39</Pages>
  <Words>15911</Words>
  <Characters>87515</Characters>
  <Application>Microsoft Office Word</Application>
  <DocSecurity>0</DocSecurity>
  <Lines>729</Lines>
  <Paragraphs>206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103220</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FOUBERT Christelle</cp:lastModifiedBy>
  <cp:revision>2</cp:revision>
  <cp:lastPrinted>2020-11-25T19:32:00Z</cp:lastPrinted>
  <dcterms:created xsi:type="dcterms:W3CDTF">2025-03-28T14:12:00Z</dcterms:created>
  <dcterms:modified xsi:type="dcterms:W3CDTF">2025-03-28T14:12:00Z</dcterms:modified>
</cp:coreProperties>
</file>