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15D46" w14:textId="0FAD7BA6" w:rsidR="00B94710" w:rsidRPr="00E563FB" w:rsidRDefault="00B94710" w:rsidP="00B94710">
      <w:pPr>
        <w:rPr>
          <w:rFonts w:ascii="Calibri" w:hAnsi="Calibri" w:cs="Arial"/>
          <w:sz w:val="52"/>
          <w:szCs w:val="52"/>
        </w:rPr>
      </w:pPr>
      <w:r>
        <w:rPr>
          <w:rFonts w:ascii="Calibri" w:hAnsi="Calibri" w:cs="Arial"/>
          <w:sz w:val="52"/>
          <w:szCs w:val="52"/>
        </w:rPr>
        <w:t xml:space="preserve">MAPA </w:t>
      </w:r>
      <w:r w:rsidR="00C34D7B">
        <w:rPr>
          <w:rFonts w:ascii="Calibri" w:hAnsi="Calibri" w:cs="Arial"/>
          <w:sz w:val="52"/>
          <w:szCs w:val="52"/>
        </w:rPr>
        <w:t>0</w:t>
      </w:r>
      <w:r w:rsidR="00C20D50">
        <w:rPr>
          <w:rFonts w:ascii="Calibri" w:hAnsi="Calibri" w:cs="Arial"/>
          <w:sz w:val="52"/>
          <w:szCs w:val="52"/>
        </w:rPr>
        <w:t>2</w:t>
      </w:r>
      <w:r w:rsidR="00DA0127">
        <w:rPr>
          <w:rFonts w:ascii="Calibri" w:hAnsi="Calibri" w:cs="Arial"/>
          <w:sz w:val="52"/>
          <w:szCs w:val="52"/>
        </w:rPr>
        <w:t>-</w:t>
      </w:r>
      <w:r w:rsidR="00BD2365">
        <w:rPr>
          <w:rFonts w:ascii="Calibri" w:hAnsi="Calibri" w:cs="Arial"/>
          <w:sz w:val="52"/>
          <w:szCs w:val="52"/>
        </w:rPr>
        <w:t>202</w:t>
      </w:r>
      <w:r w:rsidR="00C20D50">
        <w:rPr>
          <w:rFonts w:ascii="Calibri" w:hAnsi="Calibri" w:cs="Arial"/>
          <w:sz w:val="52"/>
          <w:szCs w:val="52"/>
        </w:rPr>
        <w:t>5</w:t>
      </w:r>
      <w:r w:rsidR="00BD2365">
        <w:rPr>
          <w:rFonts w:ascii="Calibri" w:hAnsi="Calibri" w:cs="Arial"/>
          <w:sz w:val="52"/>
          <w:szCs w:val="52"/>
        </w:rPr>
        <w:t>-</w:t>
      </w:r>
      <w:r w:rsidR="00AC0FC9">
        <w:rPr>
          <w:rFonts w:ascii="Calibri" w:hAnsi="Calibri" w:cs="Arial"/>
          <w:sz w:val="52"/>
          <w:szCs w:val="52"/>
        </w:rPr>
        <w:t>R</w:t>
      </w:r>
    </w:p>
    <w:p w14:paraId="20941C99" w14:textId="7E5BAE74" w:rsidR="00B94710" w:rsidRDefault="004303D0" w:rsidP="00B94710">
      <w:r>
        <w:rPr>
          <w:rFonts w:ascii="Calibri" w:hAnsi="Calibri" w:cs="Arial"/>
          <w:sz w:val="52"/>
          <w:szCs w:val="52"/>
        </w:rPr>
        <w:t>Service social</w:t>
      </w:r>
      <w:r w:rsidR="00AC0FC9">
        <w:rPr>
          <w:rFonts w:ascii="Calibri" w:hAnsi="Calibri" w:cs="Arial"/>
          <w:sz w:val="52"/>
          <w:szCs w:val="52"/>
        </w:rPr>
        <w:t xml:space="preserve"> du Travail</w:t>
      </w:r>
    </w:p>
    <w:p w14:paraId="6D19EF13" w14:textId="77777777" w:rsidR="00B94710" w:rsidRDefault="00B94710" w:rsidP="00B94710">
      <w:pPr>
        <w:jc w:val="center"/>
        <w:rPr>
          <w:b/>
          <w:sz w:val="40"/>
        </w:rPr>
      </w:pPr>
    </w:p>
    <w:p w14:paraId="16F58F69" w14:textId="77777777" w:rsidR="00B94710" w:rsidRDefault="00B94710" w:rsidP="00B94710">
      <w:pPr>
        <w:jc w:val="center"/>
        <w:rPr>
          <w:b/>
          <w:sz w:val="40"/>
        </w:rPr>
      </w:pPr>
    </w:p>
    <w:p w14:paraId="658B6B03" w14:textId="77777777" w:rsidR="00B94710" w:rsidRDefault="00B94710" w:rsidP="00B94710">
      <w:pPr>
        <w:jc w:val="center"/>
        <w:rPr>
          <w:b/>
          <w:sz w:val="40"/>
        </w:rPr>
      </w:pPr>
    </w:p>
    <w:p w14:paraId="309530F3" w14:textId="77777777" w:rsidR="008E57CC" w:rsidRDefault="008E57CC" w:rsidP="00B94710">
      <w:pPr>
        <w:jc w:val="center"/>
        <w:rPr>
          <w:b/>
          <w:sz w:val="40"/>
        </w:rPr>
      </w:pPr>
    </w:p>
    <w:p w14:paraId="6683B277" w14:textId="77777777" w:rsidR="008E57CC" w:rsidRDefault="008E57CC" w:rsidP="00B94710">
      <w:pPr>
        <w:jc w:val="center"/>
        <w:rPr>
          <w:b/>
          <w:sz w:val="40"/>
        </w:rPr>
      </w:pPr>
    </w:p>
    <w:p w14:paraId="6562776A" w14:textId="77777777" w:rsidR="008E57CC" w:rsidRDefault="008E57CC" w:rsidP="00B94710">
      <w:pPr>
        <w:jc w:val="center"/>
        <w:rPr>
          <w:b/>
          <w:sz w:val="40"/>
        </w:rPr>
      </w:pPr>
    </w:p>
    <w:p w14:paraId="0D8C04D6" w14:textId="77777777" w:rsidR="00B94710" w:rsidRDefault="00B94710" w:rsidP="00B94710">
      <w:pPr>
        <w:jc w:val="center"/>
        <w:rPr>
          <w:b/>
          <w:sz w:val="40"/>
        </w:rPr>
      </w:pPr>
    </w:p>
    <w:p w14:paraId="4FA24BB9" w14:textId="77777777" w:rsidR="00B94710" w:rsidRDefault="00D92C20" w:rsidP="00B94710">
      <w:pPr>
        <w:jc w:val="center"/>
        <w:rPr>
          <w:rFonts w:ascii="Calibri" w:hAnsi="Calibri" w:cs="Arial"/>
          <w:bCs/>
          <w:color w:val="003366"/>
          <w:sz w:val="56"/>
        </w:rPr>
      </w:pPr>
      <w:r>
        <w:rPr>
          <w:rFonts w:ascii="Calibri" w:hAnsi="Calibri" w:cs="Arial"/>
          <w:bCs/>
          <w:color w:val="003366"/>
          <w:sz w:val="56"/>
        </w:rPr>
        <w:t>CADRE DE REPONSE</w:t>
      </w:r>
    </w:p>
    <w:p w14:paraId="203FEB13" w14:textId="2CD6D419" w:rsidR="00B94710" w:rsidRPr="00C20D50" w:rsidRDefault="00C20D50" w:rsidP="00B94710">
      <w:pPr>
        <w:jc w:val="center"/>
        <w:rPr>
          <w:rFonts w:ascii="Calibri" w:hAnsi="Calibri" w:cs="Calibri"/>
          <w:bCs/>
          <w:color w:val="17365D" w:themeColor="text2" w:themeShade="BF"/>
          <w:sz w:val="52"/>
          <w:szCs w:val="28"/>
        </w:rPr>
      </w:pPr>
      <w:r w:rsidRPr="00C20D50">
        <w:rPr>
          <w:rFonts w:ascii="Calibri" w:hAnsi="Calibri" w:cs="Calibri"/>
          <w:bCs/>
          <w:color w:val="17365D" w:themeColor="text2" w:themeShade="BF"/>
          <w:sz w:val="52"/>
          <w:szCs w:val="28"/>
        </w:rPr>
        <w:t xml:space="preserve">LOT </w:t>
      </w:r>
      <w:r w:rsidR="004303D0">
        <w:rPr>
          <w:rFonts w:ascii="Calibri" w:hAnsi="Calibri" w:cs="Calibri"/>
          <w:bCs/>
          <w:color w:val="17365D" w:themeColor="text2" w:themeShade="BF"/>
          <w:sz w:val="52"/>
          <w:szCs w:val="28"/>
        </w:rPr>
        <w:t>1</w:t>
      </w:r>
    </w:p>
    <w:p w14:paraId="4F29FCD6" w14:textId="77777777" w:rsidR="0073655F" w:rsidRDefault="0073655F" w:rsidP="001C51FB">
      <w:pPr>
        <w:rPr>
          <w:sz w:val="24"/>
        </w:rPr>
      </w:pPr>
    </w:p>
    <w:p w14:paraId="18D57BC8" w14:textId="77777777" w:rsidR="0073655F" w:rsidRDefault="0073655F" w:rsidP="001C51FB">
      <w:pPr>
        <w:rPr>
          <w:sz w:val="24"/>
        </w:rPr>
      </w:pPr>
    </w:p>
    <w:p w14:paraId="50FA598F" w14:textId="77777777" w:rsidR="0073655F" w:rsidRDefault="0073655F" w:rsidP="00B94710">
      <w:pPr>
        <w:tabs>
          <w:tab w:val="left" w:pos="180"/>
        </w:tabs>
        <w:rPr>
          <w:sz w:val="24"/>
        </w:rPr>
      </w:pPr>
    </w:p>
    <w:p w14:paraId="2F4A9BBE" w14:textId="77777777" w:rsidR="0073655F" w:rsidRDefault="0073655F" w:rsidP="001C51FB">
      <w:pPr>
        <w:rPr>
          <w:sz w:val="24"/>
        </w:rPr>
      </w:pPr>
    </w:p>
    <w:p w14:paraId="5C4584DD" w14:textId="77777777" w:rsidR="0073655F" w:rsidRDefault="007C5EB8" w:rsidP="001C51FB">
      <w:pPr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128DBAB" wp14:editId="77800CDA">
                <wp:simplePos x="0" y="0"/>
                <wp:positionH relativeFrom="column">
                  <wp:posOffset>3919220</wp:posOffset>
                </wp:positionH>
                <wp:positionV relativeFrom="paragraph">
                  <wp:posOffset>81280</wp:posOffset>
                </wp:positionV>
                <wp:extent cx="1880235" cy="204216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0235" cy="2042160"/>
                          <a:chOff x="6561" y="10624"/>
                          <a:chExt cx="4140" cy="4448"/>
                        </a:xfrm>
                      </wpg:grpSpPr>
                      <wps:wsp>
                        <wps:cNvPr id="7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6561" y="11375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8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7821" y="12140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9081" y="11390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99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6561" y="12889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7821" y="13632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9081" y="12905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7821" y="10624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FF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D62B5C" id="Group 3" o:spid="_x0000_s1026" style="position:absolute;margin-left:308.6pt;margin-top:6.4pt;width:148.05pt;height:160.8pt;z-index:251657216" coordorigin="6561,10624" coordsize="4140,4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"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4" o:spid="_x0000_s1027" type="#_x0000_t9" style="position:absolute;left:6561;top:11375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" fillcolor="purple" stroked="f"/>
                <v:shape id="AutoShape 5" o:spid="_x0000_s1028" type="#_x0000_t9" style="position:absolute;left:7821;top:12140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" fillcolor="#669" stroked="f"/>
                <v:shape id="AutoShape 6" o:spid="_x0000_s1029" type="#_x0000_t9" style="position:absolute;left:9081;top:11390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" fillcolor="#9c0" stroked="f"/>
                <v:shape id="AutoShape 7" o:spid="_x0000_s1030" type="#_x0000_t9" style="position:absolute;left:6561;top:12889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" fillcolor="#f90" stroked="f"/>
                <v:shape id="AutoShape 8" o:spid="_x0000_s1031" type="#_x0000_t9" style="position:absolute;left:7821;top:13632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" fillcolor="maroon" stroked="f"/>
                <v:shape id="AutoShape 9" o:spid="_x0000_s1032" type="#_x0000_t9" style="position:absolute;left:9081;top:12905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" fillcolor="navy" stroked="f"/>
                <v:shape id="AutoShape 10" o:spid="_x0000_s1033" type="#_x0000_t9" style="position:absolute;left:7821;top:10624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" fillcolor="#f06" stroked="f"/>
              </v:group>
            </w:pict>
          </mc:Fallback>
        </mc:AlternateContent>
      </w:r>
    </w:p>
    <w:p w14:paraId="7206FF01" w14:textId="77777777" w:rsidR="0073655F" w:rsidRDefault="0073655F" w:rsidP="001C51FB">
      <w:pPr>
        <w:rPr>
          <w:sz w:val="24"/>
        </w:rPr>
      </w:pPr>
    </w:p>
    <w:p w14:paraId="1171B8B6" w14:textId="77777777" w:rsidR="0073655F" w:rsidRDefault="0073655F" w:rsidP="001C51FB">
      <w:pPr>
        <w:rPr>
          <w:sz w:val="24"/>
        </w:rPr>
      </w:pPr>
    </w:p>
    <w:p w14:paraId="52C7CE98" w14:textId="77777777" w:rsidR="0073655F" w:rsidRDefault="0073655F" w:rsidP="001C51FB">
      <w:pPr>
        <w:rPr>
          <w:sz w:val="24"/>
        </w:rPr>
      </w:pPr>
    </w:p>
    <w:p w14:paraId="564D8B10" w14:textId="77777777" w:rsidR="0073655F" w:rsidRDefault="007C5EB8" w:rsidP="001C51FB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7A1051" wp14:editId="13D0B67D">
                <wp:simplePos x="0" y="0"/>
                <wp:positionH relativeFrom="column">
                  <wp:posOffset>4381500</wp:posOffset>
                </wp:positionH>
                <wp:positionV relativeFrom="paragraph">
                  <wp:posOffset>153035</wp:posOffset>
                </wp:positionV>
                <wp:extent cx="914400" cy="571500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E0B63" w14:textId="77777777" w:rsidR="00206B9D" w:rsidRPr="00747E3E" w:rsidRDefault="00206B9D" w:rsidP="00B94710">
                            <w:pPr>
                              <w:jc w:val="center"/>
                              <w:rPr>
                                <w:rFonts w:ascii="Segoe UI Semibold" w:eastAsia="KaiTi" w:hAnsi="Segoe UI Semibold" w:cs="Aharoni"/>
                                <w:color w:val="FFFFFF"/>
                              </w:rPr>
                            </w:pPr>
                            <w:r w:rsidRPr="00747E3E">
                              <w:rPr>
                                <w:rFonts w:ascii="Segoe UI Semibold" w:eastAsia="KaiTi" w:hAnsi="Segoe UI Semibold" w:cs="Aharoni"/>
                                <w:color w:val="FFFFFF"/>
                              </w:rPr>
                              <w:t>PAM</w:t>
                            </w:r>
                          </w:p>
                          <w:p w14:paraId="5247BD0A" w14:textId="77777777" w:rsidR="00206B9D" w:rsidRPr="00747E3E" w:rsidRDefault="00206B9D" w:rsidP="00B94710">
                            <w:pPr>
                              <w:jc w:val="center"/>
                              <w:rPr>
                                <w:rFonts w:ascii="Segoe UI Semibold" w:eastAsia="KaiTi" w:hAnsi="Segoe UI Semibold" w:cs="Aharoni"/>
                                <w:color w:val="FFFFFF"/>
                              </w:rPr>
                            </w:pPr>
                            <w:r w:rsidRPr="00747E3E">
                              <w:rPr>
                                <w:rFonts w:ascii="Segoe UI Semibold" w:eastAsia="KaiTi" w:hAnsi="Segoe UI Semibold" w:cs="Aharoni"/>
                                <w:color w:val="FFFFFF"/>
                              </w:rPr>
                              <w:t>Bretagne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45pt;margin-top:12.05pt;width:1in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DfZsgIAALk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" filled="f" stroked="f">
                <v:textbox>
                  <w:txbxContent>
                    <w:p w:rsidR="00206B9D" w:rsidRPr="00747E3E" w:rsidRDefault="00206B9D" w:rsidP="00B94710">
                      <w:pPr>
                        <w:jc w:val="center"/>
                        <w:rPr>
                          <w:rFonts w:ascii="Segoe UI Semibold" w:eastAsia="KaiTi" w:hAnsi="Segoe UI Semibold" w:cs="Aharoni"/>
                          <w:color w:val="FFFFFF"/>
                        </w:rPr>
                      </w:pPr>
                      <w:r w:rsidRPr="00747E3E">
                        <w:rPr>
                          <w:rFonts w:ascii="Segoe UI Semibold" w:eastAsia="KaiTi" w:hAnsi="Segoe UI Semibold" w:cs="Aharoni"/>
                          <w:color w:val="FFFFFF"/>
                        </w:rPr>
                        <w:t>PAM</w:t>
                      </w:r>
                    </w:p>
                    <w:p w:rsidR="00206B9D" w:rsidRPr="00747E3E" w:rsidRDefault="00206B9D" w:rsidP="00B94710">
                      <w:pPr>
                        <w:jc w:val="center"/>
                        <w:rPr>
                          <w:rFonts w:ascii="Segoe UI Semibold" w:eastAsia="KaiTi" w:hAnsi="Segoe UI Semibold" w:cs="Aharoni"/>
                          <w:color w:val="FFFFFF"/>
                        </w:rPr>
                      </w:pPr>
                      <w:r w:rsidRPr="00747E3E">
                        <w:rPr>
                          <w:rFonts w:ascii="Segoe UI Semibold" w:eastAsia="KaiTi" w:hAnsi="Segoe UI Semibold" w:cs="Aharoni"/>
                          <w:color w:val="FFFFFF"/>
                        </w:rPr>
                        <w:t>Bretagne</w:t>
                      </w:r>
                    </w:p>
                  </w:txbxContent>
                </v:textbox>
              </v:shape>
            </w:pict>
          </mc:Fallback>
        </mc:AlternateContent>
      </w:r>
    </w:p>
    <w:p w14:paraId="77DCC997" w14:textId="77777777" w:rsidR="00B94710" w:rsidRDefault="00B94710" w:rsidP="001C51FB">
      <w:pPr>
        <w:rPr>
          <w:sz w:val="24"/>
        </w:rPr>
      </w:pPr>
    </w:p>
    <w:p w14:paraId="6C2E8B75" w14:textId="77777777" w:rsidR="00B94710" w:rsidRDefault="00B94710" w:rsidP="001C51FB">
      <w:pPr>
        <w:rPr>
          <w:sz w:val="24"/>
        </w:rPr>
      </w:pPr>
    </w:p>
    <w:p w14:paraId="50A8ED08" w14:textId="77777777" w:rsidR="00B94710" w:rsidRDefault="00B94710" w:rsidP="001C51FB">
      <w:pPr>
        <w:rPr>
          <w:sz w:val="24"/>
        </w:rPr>
      </w:pPr>
    </w:p>
    <w:p w14:paraId="7B9A2A8A" w14:textId="77777777" w:rsidR="00B94710" w:rsidRDefault="00B94710" w:rsidP="001C51FB">
      <w:pPr>
        <w:rPr>
          <w:sz w:val="24"/>
        </w:rPr>
      </w:pPr>
    </w:p>
    <w:p w14:paraId="645ED9C8" w14:textId="77777777" w:rsidR="00B94710" w:rsidRDefault="00B94710" w:rsidP="001C51FB">
      <w:pPr>
        <w:rPr>
          <w:sz w:val="24"/>
        </w:rPr>
      </w:pPr>
    </w:p>
    <w:p w14:paraId="25D5ABFE" w14:textId="77777777" w:rsidR="00B94710" w:rsidRDefault="00B94710" w:rsidP="001C51FB">
      <w:pPr>
        <w:rPr>
          <w:sz w:val="24"/>
        </w:rPr>
      </w:pPr>
    </w:p>
    <w:p w14:paraId="1133FD0D" w14:textId="77777777" w:rsidR="00747E3E" w:rsidRDefault="00747E3E">
      <w:pPr>
        <w:rPr>
          <w:sz w:val="24"/>
        </w:rPr>
      </w:pPr>
      <w:r>
        <w:rPr>
          <w:sz w:val="24"/>
        </w:rPr>
        <w:br w:type="page"/>
      </w:r>
    </w:p>
    <w:p w14:paraId="127FA408" w14:textId="77777777" w:rsidR="00FA3A6B" w:rsidRPr="008E57CC" w:rsidRDefault="00FA3A6B">
      <w:pPr>
        <w:rPr>
          <w:rFonts w:asciiTheme="minorHAnsi" w:hAnsiTheme="minorHAnsi"/>
          <w:sz w:val="32"/>
        </w:rPr>
      </w:pPr>
    </w:p>
    <w:p w14:paraId="45C4853F" w14:textId="77777777" w:rsidR="008E57CC" w:rsidRPr="008E57CC" w:rsidRDefault="008E57CC">
      <w:pPr>
        <w:rPr>
          <w:rFonts w:asciiTheme="minorHAnsi" w:hAnsiTheme="minorHAnsi"/>
          <w:sz w:val="32"/>
        </w:rPr>
      </w:pPr>
    </w:p>
    <w:p w14:paraId="1F38A086" w14:textId="77777777" w:rsidR="008E57CC" w:rsidRPr="008E57CC" w:rsidRDefault="008E57CC">
      <w:pPr>
        <w:rPr>
          <w:rFonts w:asciiTheme="minorHAnsi" w:hAnsiTheme="minorHAnsi"/>
          <w:sz w:val="32"/>
        </w:rPr>
      </w:pPr>
    </w:p>
    <w:p w14:paraId="5A72F7F7" w14:textId="77777777" w:rsidR="008E57CC" w:rsidRDefault="008E57CC">
      <w:pPr>
        <w:rPr>
          <w:rFonts w:asciiTheme="minorHAnsi" w:hAnsiTheme="minorHAnsi"/>
          <w:sz w:val="32"/>
        </w:rPr>
      </w:pPr>
    </w:p>
    <w:p w14:paraId="079F9CEB" w14:textId="77777777" w:rsidR="008E57CC" w:rsidRDefault="008E57CC">
      <w:pPr>
        <w:rPr>
          <w:rFonts w:asciiTheme="minorHAnsi" w:hAnsiTheme="minorHAnsi"/>
          <w:sz w:val="32"/>
        </w:rPr>
      </w:pPr>
    </w:p>
    <w:p w14:paraId="1153A337" w14:textId="77777777" w:rsidR="008E57CC" w:rsidRDefault="008E57CC">
      <w:pPr>
        <w:rPr>
          <w:rFonts w:asciiTheme="minorHAnsi" w:hAnsiTheme="minorHAnsi"/>
          <w:sz w:val="32"/>
        </w:rPr>
      </w:pPr>
    </w:p>
    <w:p w14:paraId="50A91F2A" w14:textId="77777777" w:rsidR="008E57CC" w:rsidRDefault="008E57CC">
      <w:pPr>
        <w:rPr>
          <w:rFonts w:asciiTheme="minorHAnsi" w:hAnsiTheme="minorHAnsi"/>
          <w:sz w:val="32"/>
        </w:rPr>
      </w:pPr>
    </w:p>
    <w:p w14:paraId="031D7237" w14:textId="77777777" w:rsidR="008E57CC" w:rsidRDefault="008E57CC">
      <w:pPr>
        <w:rPr>
          <w:rFonts w:asciiTheme="minorHAnsi" w:hAnsiTheme="minorHAnsi"/>
          <w:sz w:val="32"/>
        </w:rPr>
      </w:pPr>
    </w:p>
    <w:p w14:paraId="1BB3674C" w14:textId="77777777" w:rsidR="008E57CC" w:rsidRDefault="008E57CC">
      <w:pPr>
        <w:rPr>
          <w:rFonts w:asciiTheme="minorHAnsi" w:hAnsiTheme="minorHAnsi"/>
          <w:sz w:val="32"/>
        </w:rPr>
      </w:pPr>
    </w:p>
    <w:p w14:paraId="4C8E94BF" w14:textId="77777777" w:rsidR="008E57CC" w:rsidRDefault="008E57CC">
      <w:pPr>
        <w:rPr>
          <w:rFonts w:asciiTheme="minorHAnsi" w:hAnsiTheme="minorHAnsi"/>
          <w:sz w:val="32"/>
        </w:rPr>
      </w:pPr>
    </w:p>
    <w:p w14:paraId="14ED2E78" w14:textId="4F5330EF" w:rsidR="00521945" w:rsidRDefault="006D340E" w:rsidP="00521945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 xml:space="preserve">1 </w:t>
      </w:r>
      <w:r w:rsidR="00CD6EA8">
        <w:rPr>
          <w:rFonts w:asciiTheme="minorHAnsi" w:hAnsiTheme="minorHAnsi"/>
          <w:b/>
          <w:sz w:val="32"/>
        </w:rPr>
        <w:t>–</w:t>
      </w:r>
      <w:r w:rsidR="00521945">
        <w:rPr>
          <w:rFonts w:asciiTheme="minorHAnsi" w:hAnsiTheme="minorHAnsi"/>
          <w:b/>
          <w:sz w:val="32"/>
        </w:rPr>
        <w:t xml:space="preserve"> </w:t>
      </w:r>
      <w:r w:rsidR="00AC0FC9">
        <w:rPr>
          <w:rFonts w:asciiTheme="minorHAnsi" w:hAnsiTheme="minorHAnsi"/>
          <w:b/>
          <w:sz w:val="32"/>
        </w:rPr>
        <w:t>Présentation de l’entreprise</w:t>
      </w:r>
    </w:p>
    <w:p w14:paraId="6A1C6538" w14:textId="77777777" w:rsidR="00521945" w:rsidRDefault="00521945" w:rsidP="00521945">
      <w:pPr>
        <w:jc w:val="center"/>
        <w:rPr>
          <w:rFonts w:asciiTheme="minorHAnsi" w:hAnsiTheme="minorHAnsi"/>
          <w:b/>
          <w:sz w:val="32"/>
        </w:rPr>
      </w:pPr>
    </w:p>
    <w:p w14:paraId="5E63F4F3" w14:textId="77777777" w:rsidR="00501AA5" w:rsidRDefault="00501AA5" w:rsidP="00521945">
      <w:pPr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Présentation de l’entreprise</w:t>
      </w:r>
    </w:p>
    <w:p w14:paraId="3BB905CA" w14:textId="77777777" w:rsidR="00501AA5" w:rsidRDefault="00501AA5" w:rsidP="00521945">
      <w:pPr>
        <w:rPr>
          <w:rFonts w:asciiTheme="minorHAnsi" w:hAnsiTheme="minorHAnsi"/>
          <w:b/>
          <w:sz w:val="32"/>
        </w:rPr>
      </w:pPr>
    </w:p>
    <w:p w14:paraId="441FE55B" w14:textId="76228EA6" w:rsidR="00521945" w:rsidRDefault="00521945" w:rsidP="00521945">
      <w:pPr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 xml:space="preserve">Profil de l’équipe dédiée </w:t>
      </w:r>
      <w:r w:rsidR="00AC0FC9">
        <w:rPr>
          <w:rFonts w:asciiTheme="minorHAnsi" w:hAnsiTheme="minorHAnsi"/>
          <w:b/>
          <w:sz w:val="32"/>
        </w:rPr>
        <w:t>au marché</w:t>
      </w:r>
    </w:p>
    <w:p w14:paraId="4901B728" w14:textId="77777777" w:rsidR="00521945" w:rsidRDefault="00521945" w:rsidP="00521945">
      <w:pPr>
        <w:rPr>
          <w:rFonts w:asciiTheme="minorHAnsi" w:hAnsiTheme="minorHAnsi"/>
          <w:sz w:val="32"/>
        </w:rPr>
      </w:pPr>
    </w:p>
    <w:p w14:paraId="61DC5B03" w14:textId="62B43F2E" w:rsidR="00521945" w:rsidRPr="00521945" w:rsidRDefault="00521945" w:rsidP="00521945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 xml:space="preserve">CV, expériences professionnelles, certifications </w:t>
      </w:r>
    </w:p>
    <w:p w14:paraId="5D9C67FE" w14:textId="77777777" w:rsidR="00CD6EA8" w:rsidRDefault="00CD6EA8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br w:type="page"/>
      </w:r>
    </w:p>
    <w:p w14:paraId="544E564F" w14:textId="77777777" w:rsidR="008E57CC" w:rsidRDefault="008E57CC">
      <w:pPr>
        <w:rPr>
          <w:rFonts w:asciiTheme="minorHAnsi" w:hAnsiTheme="minorHAnsi"/>
          <w:sz w:val="32"/>
        </w:rPr>
      </w:pPr>
    </w:p>
    <w:p w14:paraId="5C520923" w14:textId="77777777" w:rsidR="00206B9D" w:rsidRDefault="00206B9D">
      <w:pPr>
        <w:rPr>
          <w:rFonts w:asciiTheme="minorHAnsi" w:hAnsiTheme="minorHAnsi"/>
          <w:sz w:val="32"/>
        </w:rPr>
      </w:pPr>
    </w:p>
    <w:p w14:paraId="11FDEA8D" w14:textId="77777777" w:rsidR="00206B9D" w:rsidRDefault="00206B9D">
      <w:pPr>
        <w:rPr>
          <w:rFonts w:asciiTheme="minorHAnsi" w:hAnsiTheme="minorHAnsi"/>
          <w:sz w:val="32"/>
        </w:rPr>
      </w:pPr>
    </w:p>
    <w:p w14:paraId="551BEA8E" w14:textId="77777777" w:rsidR="00206B9D" w:rsidRDefault="00206B9D">
      <w:pPr>
        <w:rPr>
          <w:rFonts w:asciiTheme="minorHAnsi" w:hAnsiTheme="minorHAnsi"/>
          <w:sz w:val="32"/>
        </w:rPr>
      </w:pPr>
    </w:p>
    <w:p w14:paraId="2B02206E" w14:textId="77777777" w:rsidR="00206B9D" w:rsidRDefault="00206B9D">
      <w:pPr>
        <w:rPr>
          <w:rFonts w:asciiTheme="minorHAnsi" w:hAnsiTheme="minorHAnsi"/>
          <w:sz w:val="32"/>
        </w:rPr>
      </w:pPr>
    </w:p>
    <w:p w14:paraId="0BA2E372" w14:textId="77777777" w:rsidR="00126ED4" w:rsidRDefault="00126ED4">
      <w:pPr>
        <w:rPr>
          <w:rFonts w:asciiTheme="minorHAnsi" w:hAnsiTheme="minorHAnsi"/>
          <w:sz w:val="32"/>
        </w:rPr>
      </w:pPr>
    </w:p>
    <w:p w14:paraId="02FC4AD5" w14:textId="77777777" w:rsidR="00521945" w:rsidRDefault="006D340E" w:rsidP="00521945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 xml:space="preserve">2 </w:t>
      </w:r>
      <w:r w:rsidR="00F52D03">
        <w:rPr>
          <w:rFonts w:asciiTheme="minorHAnsi" w:hAnsiTheme="minorHAnsi"/>
          <w:b/>
          <w:sz w:val="32"/>
        </w:rPr>
        <w:t>–</w:t>
      </w:r>
      <w:r>
        <w:rPr>
          <w:rFonts w:asciiTheme="minorHAnsi" w:hAnsiTheme="minorHAnsi"/>
          <w:b/>
          <w:sz w:val="32"/>
        </w:rPr>
        <w:t xml:space="preserve"> </w:t>
      </w:r>
      <w:r w:rsidR="00521945">
        <w:rPr>
          <w:rFonts w:asciiTheme="minorHAnsi" w:hAnsiTheme="minorHAnsi"/>
          <w:b/>
          <w:sz w:val="32"/>
        </w:rPr>
        <w:t>METHODOLOGIE D’INTERVENTION</w:t>
      </w:r>
    </w:p>
    <w:p w14:paraId="23CF8C9F" w14:textId="77777777" w:rsidR="00521945" w:rsidRDefault="00521945" w:rsidP="00521945">
      <w:pPr>
        <w:rPr>
          <w:rFonts w:asciiTheme="minorHAnsi" w:hAnsiTheme="minorHAnsi"/>
          <w:sz w:val="32"/>
        </w:rPr>
      </w:pPr>
    </w:p>
    <w:p w14:paraId="085B7905" w14:textId="73EEA8D8" w:rsidR="00AC0FC9" w:rsidRDefault="00AC0FC9" w:rsidP="00521945">
      <w:pPr>
        <w:pStyle w:val="Lgende1"/>
        <w:numPr>
          <w:ilvl w:val="0"/>
          <w:numId w:val="29"/>
        </w:numPr>
        <w:tabs>
          <w:tab w:val="num" w:pos="1065"/>
        </w:tabs>
        <w:spacing w:before="0" w:after="0"/>
        <w:rPr>
          <w:rFonts w:asciiTheme="minorHAnsi" w:hAnsiTheme="minorHAnsi" w:cstheme="minorHAnsi"/>
          <w:i w:val="0"/>
          <w:sz w:val="32"/>
          <w:szCs w:val="32"/>
        </w:rPr>
      </w:pPr>
      <w:r>
        <w:rPr>
          <w:rFonts w:asciiTheme="minorHAnsi" w:hAnsiTheme="minorHAnsi" w:cstheme="minorHAnsi"/>
          <w:i w:val="0"/>
          <w:sz w:val="32"/>
          <w:szCs w:val="32"/>
        </w:rPr>
        <w:t>Modalités d’accompagnement de l’Urssaf</w:t>
      </w:r>
    </w:p>
    <w:p w14:paraId="073839AF" w14:textId="77777777" w:rsidR="004303D0" w:rsidRDefault="004303D0" w:rsidP="004303D0">
      <w:pPr>
        <w:pStyle w:val="Lgende1"/>
        <w:spacing w:before="0" w:after="0"/>
        <w:ind w:left="720"/>
        <w:rPr>
          <w:rFonts w:asciiTheme="minorHAnsi" w:hAnsiTheme="minorHAnsi" w:cstheme="minorHAnsi"/>
          <w:i w:val="0"/>
          <w:sz w:val="32"/>
          <w:szCs w:val="32"/>
        </w:rPr>
      </w:pPr>
    </w:p>
    <w:p w14:paraId="6C526EED" w14:textId="0EFC29EA" w:rsidR="00521945" w:rsidRDefault="00AC0FC9" w:rsidP="00521945">
      <w:pPr>
        <w:pStyle w:val="Lgende1"/>
        <w:numPr>
          <w:ilvl w:val="0"/>
          <w:numId w:val="29"/>
        </w:numPr>
        <w:tabs>
          <w:tab w:val="num" w:pos="1065"/>
        </w:tabs>
        <w:spacing w:before="0" w:after="0"/>
        <w:rPr>
          <w:rFonts w:asciiTheme="minorHAnsi" w:hAnsiTheme="minorHAnsi" w:cstheme="minorHAnsi"/>
          <w:i w:val="0"/>
          <w:sz w:val="32"/>
          <w:szCs w:val="32"/>
        </w:rPr>
      </w:pPr>
      <w:r>
        <w:rPr>
          <w:rFonts w:asciiTheme="minorHAnsi" w:hAnsiTheme="minorHAnsi" w:cstheme="minorHAnsi"/>
          <w:i w:val="0"/>
          <w:sz w:val="32"/>
          <w:szCs w:val="32"/>
        </w:rPr>
        <w:t xml:space="preserve">Gestion des </w:t>
      </w:r>
      <w:r w:rsidR="004303D0">
        <w:rPr>
          <w:rFonts w:asciiTheme="minorHAnsi" w:hAnsiTheme="minorHAnsi" w:cstheme="minorHAnsi"/>
          <w:i w:val="0"/>
          <w:sz w:val="32"/>
          <w:szCs w:val="32"/>
        </w:rPr>
        <w:t>actions</w:t>
      </w:r>
      <w:r>
        <w:rPr>
          <w:rFonts w:asciiTheme="minorHAnsi" w:hAnsiTheme="minorHAnsi" w:cstheme="minorHAnsi"/>
          <w:i w:val="0"/>
          <w:sz w:val="32"/>
          <w:szCs w:val="32"/>
        </w:rPr>
        <w:t xml:space="preserve"> individuelles (organisation des </w:t>
      </w:r>
      <w:r w:rsidR="004303D0">
        <w:rPr>
          <w:rFonts w:asciiTheme="minorHAnsi" w:hAnsiTheme="minorHAnsi" w:cstheme="minorHAnsi"/>
          <w:i w:val="0"/>
          <w:sz w:val="32"/>
          <w:szCs w:val="32"/>
        </w:rPr>
        <w:t>permanences</w:t>
      </w:r>
      <w:r>
        <w:rPr>
          <w:rFonts w:asciiTheme="minorHAnsi" w:hAnsiTheme="minorHAnsi" w:cstheme="minorHAnsi"/>
          <w:i w:val="0"/>
          <w:sz w:val="32"/>
          <w:szCs w:val="32"/>
        </w:rPr>
        <w:t>,</w:t>
      </w:r>
      <w:r w:rsidR="004303D0">
        <w:rPr>
          <w:rFonts w:asciiTheme="minorHAnsi" w:hAnsiTheme="minorHAnsi" w:cstheme="minorHAnsi"/>
          <w:i w:val="0"/>
          <w:sz w:val="32"/>
          <w:szCs w:val="32"/>
        </w:rPr>
        <w:t xml:space="preserve"> délai pour prise de RDV,</w:t>
      </w:r>
      <w:r>
        <w:rPr>
          <w:rFonts w:asciiTheme="minorHAnsi" w:hAnsiTheme="minorHAnsi" w:cstheme="minorHAnsi"/>
          <w:i w:val="0"/>
          <w:sz w:val="32"/>
          <w:szCs w:val="32"/>
        </w:rPr>
        <w:t xml:space="preserve"> </w:t>
      </w:r>
      <w:r w:rsidR="004303D0">
        <w:rPr>
          <w:rFonts w:asciiTheme="minorHAnsi" w:hAnsiTheme="minorHAnsi" w:cstheme="minorHAnsi"/>
          <w:i w:val="0"/>
          <w:sz w:val="32"/>
          <w:szCs w:val="32"/>
        </w:rPr>
        <w:t xml:space="preserve">modalités d’accompagnement des </w:t>
      </w:r>
      <w:proofErr w:type="spellStart"/>
      <w:r w:rsidR="004303D0">
        <w:rPr>
          <w:rFonts w:asciiTheme="minorHAnsi" w:hAnsiTheme="minorHAnsi" w:cstheme="minorHAnsi"/>
          <w:i w:val="0"/>
          <w:sz w:val="32"/>
          <w:szCs w:val="32"/>
        </w:rPr>
        <w:t>salarié.</w:t>
      </w:r>
      <w:proofErr w:type="gramStart"/>
      <w:r w:rsidR="004303D0">
        <w:rPr>
          <w:rFonts w:asciiTheme="minorHAnsi" w:hAnsiTheme="minorHAnsi" w:cstheme="minorHAnsi"/>
          <w:i w:val="0"/>
          <w:sz w:val="32"/>
          <w:szCs w:val="32"/>
        </w:rPr>
        <w:t>e.s</w:t>
      </w:r>
      <w:proofErr w:type="spellEnd"/>
      <w:proofErr w:type="gramEnd"/>
      <w:r w:rsidR="004303D0">
        <w:rPr>
          <w:rFonts w:asciiTheme="minorHAnsi" w:hAnsiTheme="minorHAnsi" w:cstheme="minorHAnsi"/>
          <w:i w:val="0"/>
          <w:sz w:val="32"/>
          <w:szCs w:val="32"/>
        </w:rPr>
        <w:t xml:space="preserve">, </w:t>
      </w:r>
      <w:proofErr w:type="spellStart"/>
      <w:r w:rsidR="004303D0">
        <w:rPr>
          <w:rFonts w:asciiTheme="minorHAnsi" w:hAnsiTheme="minorHAnsi" w:cstheme="minorHAnsi"/>
          <w:i w:val="0"/>
          <w:sz w:val="32"/>
          <w:szCs w:val="32"/>
        </w:rPr>
        <w:t>reporting</w:t>
      </w:r>
      <w:proofErr w:type="spellEnd"/>
      <w:r w:rsidR="004303D0">
        <w:rPr>
          <w:rFonts w:asciiTheme="minorHAnsi" w:hAnsiTheme="minorHAnsi" w:cstheme="minorHAnsi"/>
          <w:i w:val="0"/>
          <w:sz w:val="32"/>
          <w:szCs w:val="32"/>
        </w:rPr>
        <w:t>...)</w:t>
      </w:r>
    </w:p>
    <w:p w14:paraId="745B35BA" w14:textId="77777777" w:rsidR="004303D0" w:rsidRPr="00521945" w:rsidRDefault="004303D0" w:rsidP="004303D0">
      <w:pPr>
        <w:pStyle w:val="Lgende1"/>
        <w:spacing w:before="0" w:after="0"/>
        <w:ind w:left="720"/>
        <w:rPr>
          <w:rFonts w:asciiTheme="minorHAnsi" w:hAnsiTheme="minorHAnsi" w:cstheme="minorHAnsi"/>
          <w:i w:val="0"/>
          <w:sz w:val="32"/>
          <w:szCs w:val="32"/>
        </w:rPr>
      </w:pPr>
    </w:p>
    <w:p w14:paraId="27A68016" w14:textId="6D8150F7" w:rsidR="00501AA5" w:rsidRDefault="004303D0" w:rsidP="002A5926">
      <w:pPr>
        <w:pStyle w:val="Paragraphedeliste"/>
        <w:numPr>
          <w:ilvl w:val="0"/>
          <w:numId w:val="29"/>
        </w:num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 xml:space="preserve">Organisation des actions concertées (analyse de situations individuelles en lien avec le contexte professionnel, accompagnement du ou de la manager </w:t>
      </w:r>
      <w:proofErr w:type="spellStart"/>
      <w:proofErr w:type="gramStart"/>
      <w:r>
        <w:rPr>
          <w:rFonts w:asciiTheme="minorHAnsi" w:hAnsiTheme="minorHAnsi"/>
          <w:sz w:val="32"/>
        </w:rPr>
        <w:t>concerné.e</w:t>
      </w:r>
      <w:proofErr w:type="spellEnd"/>
      <w:proofErr w:type="gramEnd"/>
      <w:r>
        <w:rPr>
          <w:rFonts w:asciiTheme="minorHAnsi" w:hAnsiTheme="minorHAnsi"/>
          <w:sz w:val="32"/>
        </w:rPr>
        <w:t xml:space="preserve">, </w:t>
      </w:r>
      <w:proofErr w:type="spellStart"/>
      <w:r>
        <w:rPr>
          <w:rFonts w:asciiTheme="minorHAnsi" w:hAnsiTheme="minorHAnsi"/>
          <w:sz w:val="32"/>
        </w:rPr>
        <w:t>reporting</w:t>
      </w:r>
      <w:proofErr w:type="spellEnd"/>
      <w:r>
        <w:rPr>
          <w:rFonts w:asciiTheme="minorHAnsi" w:hAnsiTheme="minorHAnsi"/>
          <w:sz w:val="32"/>
        </w:rPr>
        <w:t xml:space="preserve"> à la Direction, etc.)</w:t>
      </w:r>
    </w:p>
    <w:p w14:paraId="71A94B1C" w14:textId="77777777" w:rsidR="004303D0" w:rsidRPr="004303D0" w:rsidRDefault="004303D0" w:rsidP="004303D0">
      <w:pPr>
        <w:pStyle w:val="Paragraphedeliste"/>
        <w:rPr>
          <w:rFonts w:asciiTheme="minorHAnsi" w:hAnsiTheme="minorHAnsi"/>
          <w:sz w:val="32"/>
        </w:rPr>
      </w:pPr>
    </w:p>
    <w:p w14:paraId="398C8FBA" w14:textId="78752047" w:rsidR="00521945" w:rsidRDefault="004303D0" w:rsidP="00521945">
      <w:pPr>
        <w:pStyle w:val="Paragraphedeliste"/>
        <w:numPr>
          <w:ilvl w:val="0"/>
          <w:numId w:val="29"/>
        </w:num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Actions collectives : modalités d’organisation</w:t>
      </w:r>
    </w:p>
    <w:p w14:paraId="76866BD9" w14:textId="77777777" w:rsidR="000E3E47" w:rsidRPr="000E3E47" w:rsidRDefault="000E3E47" w:rsidP="000E3E47">
      <w:pPr>
        <w:pStyle w:val="Paragraphedeliste"/>
        <w:rPr>
          <w:rFonts w:asciiTheme="minorHAnsi" w:hAnsiTheme="minorHAnsi"/>
          <w:sz w:val="32"/>
        </w:rPr>
      </w:pPr>
    </w:p>
    <w:p w14:paraId="46564449" w14:textId="2C74B67D" w:rsidR="000E3E47" w:rsidRDefault="000E3E47" w:rsidP="00521945">
      <w:pPr>
        <w:pStyle w:val="Paragraphedeliste"/>
        <w:numPr>
          <w:ilvl w:val="0"/>
          <w:numId w:val="29"/>
        </w:num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Actions spécifiques : modalités d’organisation et d’accompagnement de l’Urssaf</w:t>
      </w:r>
    </w:p>
    <w:p w14:paraId="5154698F" w14:textId="77777777" w:rsidR="000E3E47" w:rsidRPr="000E3E47" w:rsidRDefault="000E3E47" w:rsidP="000E3E47">
      <w:pPr>
        <w:pStyle w:val="Paragraphedeliste"/>
        <w:rPr>
          <w:rFonts w:asciiTheme="minorHAnsi" w:hAnsiTheme="minorHAnsi"/>
          <w:sz w:val="32"/>
        </w:rPr>
      </w:pPr>
    </w:p>
    <w:p w14:paraId="6072B433" w14:textId="735F8A30" w:rsidR="00521945" w:rsidRDefault="00AC0FC9" w:rsidP="00521945">
      <w:pPr>
        <w:pStyle w:val="Paragraphedeliste"/>
        <w:numPr>
          <w:ilvl w:val="0"/>
          <w:numId w:val="29"/>
        </w:num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Bilan annuel des interventions</w:t>
      </w:r>
    </w:p>
    <w:p w14:paraId="351974F2" w14:textId="77777777" w:rsidR="00521945" w:rsidRPr="00521945" w:rsidRDefault="00521945" w:rsidP="00521945">
      <w:pPr>
        <w:pStyle w:val="Paragraphedeliste"/>
        <w:rPr>
          <w:rFonts w:asciiTheme="minorHAnsi" w:hAnsiTheme="minorHAnsi"/>
          <w:sz w:val="32"/>
        </w:rPr>
      </w:pPr>
    </w:p>
    <w:p w14:paraId="2CA836BD" w14:textId="77777777" w:rsidR="00F52D03" w:rsidRDefault="008E57CC" w:rsidP="00521945">
      <w:pPr>
        <w:jc w:val="center"/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br w:type="page"/>
      </w:r>
    </w:p>
    <w:p w14:paraId="4C48CDCC" w14:textId="46F4CED5" w:rsidR="00F52D03" w:rsidRDefault="00F52D03">
      <w:pPr>
        <w:rPr>
          <w:rFonts w:asciiTheme="minorHAnsi" w:hAnsiTheme="minorHAnsi"/>
          <w:sz w:val="32"/>
        </w:rPr>
      </w:pPr>
    </w:p>
    <w:p w14:paraId="38AFA75B" w14:textId="45B43011" w:rsidR="00AC0FC9" w:rsidRDefault="00AC0FC9">
      <w:pPr>
        <w:rPr>
          <w:rFonts w:asciiTheme="minorHAnsi" w:hAnsiTheme="minorHAnsi"/>
          <w:sz w:val="32"/>
        </w:rPr>
      </w:pPr>
    </w:p>
    <w:p w14:paraId="4851C48B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03EDD933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56B21EB1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0A5049BD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45299E8B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68B40DE4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5E85C409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4CBE6FCD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40D3DFD8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1B3F292D" w14:textId="77777777" w:rsidR="00AC0FC9" w:rsidRDefault="00AC0FC9" w:rsidP="00AC0FC9">
      <w:pPr>
        <w:rPr>
          <w:rFonts w:asciiTheme="minorHAnsi" w:hAnsiTheme="minorHAnsi"/>
          <w:sz w:val="32"/>
        </w:rPr>
      </w:pPr>
    </w:p>
    <w:p w14:paraId="611B76AB" w14:textId="74806185" w:rsidR="00AC0FC9" w:rsidRDefault="00AC0FC9" w:rsidP="00AC0FC9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 xml:space="preserve">3 - </w:t>
      </w:r>
      <w:r w:rsidRPr="009072BF">
        <w:rPr>
          <w:rFonts w:asciiTheme="minorHAnsi" w:hAnsiTheme="minorHAnsi"/>
          <w:b/>
          <w:sz w:val="32"/>
        </w:rPr>
        <w:t xml:space="preserve">REFERENCES </w:t>
      </w:r>
    </w:p>
    <w:p w14:paraId="75A4575C" w14:textId="41C12D74" w:rsidR="00AC0FC9" w:rsidRDefault="00AC0FC9" w:rsidP="00AC0FC9">
      <w:pPr>
        <w:rPr>
          <w:rFonts w:asciiTheme="minorHAnsi" w:hAnsiTheme="minorHAnsi"/>
          <w:b/>
          <w:sz w:val="32"/>
        </w:rPr>
      </w:pPr>
    </w:p>
    <w:p w14:paraId="2AF99EDF" w14:textId="4550A1C9" w:rsidR="00AC0FC9" w:rsidRDefault="00AC0FC9" w:rsidP="00AC0FC9">
      <w:pPr>
        <w:rPr>
          <w:rFonts w:asciiTheme="minorHAnsi" w:hAnsiTheme="minorHAnsi"/>
          <w:b/>
          <w:sz w:val="32"/>
        </w:rPr>
      </w:pPr>
    </w:p>
    <w:p w14:paraId="415B6E84" w14:textId="77777777" w:rsidR="00AC0FC9" w:rsidRDefault="00AC0FC9" w:rsidP="00AC0FC9">
      <w:pPr>
        <w:rPr>
          <w:rFonts w:asciiTheme="minorHAnsi" w:hAnsiTheme="minorHAnsi"/>
          <w:b/>
          <w:sz w:val="32"/>
        </w:rPr>
      </w:pPr>
    </w:p>
    <w:p w14:paraId="3CB84B13" w14:textId="353B5F3B" w:rsidR="00AC0FC9" w:rsidRDefault="00AC0FC9" w:rsidP="00AC0FC9">
      <w:pPr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Sur prestations équivalentes, avec attestations de satisfaction du client</w:t>
      </w:r>
    </w:p>
    <w:p w14:paraId="2CA4C622" w14:textId="77777777" w:rsidR="00AC0FC9" w:rsidRDefault="00AC0FC9">
      <w:pPr>
        <w:rPr>
          <w:rFonts w:asciiTheme="minorHAnsi" w:hAnsiTheme="minorHAnsi"/>
          <w:sz w:val="32"/>
        </w:rPr>
      </w:pPr>
    </w:p>
    <w:p w14:paraId="200BDC7C" w14:textId="0E353437" w:rsidR="00AC0FC9" w:rsidRDefault="00AC0FC9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br w:type="page"/>
      </w:r>
    </w:p>
    <w:p w14:paraId="2A20CA12" w14:textId="77777777" w:rsidR="00F52D03" w:rsidRDefault="00F52D03">
      <w:pPr>
        <w:rPr>
          <w:rFonts w:asciiTheme="minorHAnsi" w:hAnsiTheme="minorHAnsi"/>
          <w:sz w:val="32"/>
        </w:rPr>
      </w:pPr>
    </w:p>
    <w:p w14:paraId="02163E91" w14:textId="77777777" w:rsidR="008E57CC" w:rsidRDefault="008E57CC">
      <w:pPr>
        <w:rPr>
          <w:rFonts w:asciiTheme="minorHAnsi" w:hAnsiTheme="minorHAnsi"/>
          <w:sz w:val="32"/>
        </w:rPr>
      </w:pPr>
    </w:p>
    <w:p w14:paraId="2A6AF906" w14:textId="77777777" w:rsidR="008E57CC" w:rsidRDefault="008E57CC">
      <w:pPr>
        <w:rPr>
          <w:rFonts w:asciiTheme="minorHAnsi" w:hAnsiTheme="minorHAnsi"/>
          <w:sz w:val="32"/>
        </w:rPr>
      </w:pPr>
    </w:p>
    <w:p w14:paraId="64E0256F" w14:textId="77777777" w:rsidR="008E57CC" w:rsidRDefault="008E57CC">
      <w:pPr>
        <w:rPr>
          <w:rFonts w:asciiTheme="minorHAnsi" w:hAnsiTheme="minorHAnsi"/>
          <w:sz w:val="32"/>
        </w:rPr>
      </w:pPr>
    </w:p>
    <w:p w14:paraId="06090465" w14:textId="77777777" w:rsidR="006F2F1C" w:rsidRDefault="006F2F1C">
      <w:pPr>
        <w:rPr>
          <w:rFonts w:asciiTheme="minorHAnsi" w:hAnsiTheme="minorHAnsi"/>
          <w:sz w:val="32"/>
        </w:rPr>
      </w:pPr>
    </w:p>
    <w:p w14:paraId="22FA4DD7" w14:textId="77777777" w:rsidR="006F2F1C" w:rsidRDefault="006F2F1C">
      <w:pPr>
        <w:rPr>
          <w:rFonts w:asciiTheme="minorHAnsi" w:hAnsiTheme="minorHAnsi"/>
          <w:sz w:val="32"/>
        </w:rPr>
      </w:pPr>
    </w:p>
    <w:p w14:paraId="59A826F4" w14:textId="77777777" w:rsidR="008E57CC" w:rsidRDefault="008E57CC" w:rsidP="008E57CC">
      <w:pPr>
        <w:rPr>
          <w:rFonts w:asciiTheme="minorHAnsi" w:hAnsiTheme="minorHAnsi"/>
          <w:sz w:val="32"/>
        </w:rPr>
      </w:pPr>
    </w:p>
    <w:p w14:paraId="22EB3B7B" w14:textId="77777777" w:rsidR="008E57CC" w:rsidRDefault="008E57CC" w:rsidP="008E57CC">
      <w:pPr>
        <w:rPr>
          <w:rFonts w:asciiTheme="minorHAnsi" w:hAnsiTheme="minorHAnsi"/>
          <w:sz w:val="32"/>
        </w:rPr>
      </w:pPr>
    </w:p>
    <w:p w14:paraId="5917B9B0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7E3B7D9C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4B4EC05C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27365879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6AECE5A2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1D32633A" w14:textId="30D6F953" w:rsidR="00CD3F81" w:rsidRPr="00CD3F81" w:rsidRDefault="00AC0FC9" w:rsidP="00CD3F81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4</w:t>
      </w:r>
      <w:r w:rsidR="00CD3F81" w:rsidRPr="00CD3F81">
        <w:rPr>
          <w:rFonts w:asciiTheme="minorHAnsi" w:hAnsiTheme="minorHAnsi"/>
          <w:b/>
          <w:sz w:val="32"/>
        </w:rPr>
        <w:t xml:space="preserve"> – CLAUSES ENVIRONNEMENTALES ET SOCIALES</w:t>
      </w:r>
    </w:p>
    <w:p w14:paraId="311566C9" w14:textId="77777777" w:rsidR="001C78D2" w:rsidRDefault="001C78D2" w:rsidP="006D340E">
      <w:pPr>
        <w:rPr>
          <w:rFonts w:asciiTheme="minorHAnsi" w:hAnsiTheme="minorHAnsi"/>
          <w:sz w:val="32"/>
        </w:rPr>
      </w:pPr>
    </w:p>
    <w:p w14:paraId="1D150823" w14:textId="77777777" w:rsidR="001C78D2" w:rsidRDefault="001C78D2" w:rsidP="006D340E">
      <w:pPr>
        <w:rPr>
          <w:rFonts w:asciiTheme="minorHAnsi" w:hAnsiTheme="minorHAnsi"/>
          <w:sz w:val="32"/>
        </w:rPr>
      </w:pPr>
    </w:p>
    <w:p w14:paraId="4AE5D565" w14:textId="77777777" w:rsidR="001C78D2" w:rsidRDefault="001C78D2" w:rsidP="006D340E">
      <w:pPr>
        <w:rPr>
          <w:rFonts w:asciiTheme="minorHAnsi" w:hAnsiTheme="minorHAnsi"/>
          <w:sz w:val="32"/>
        </w:rPr>
      </w:pPr>
    </w:p>
    <w:p w14:paraId="6E3863BF" w14:textId="77777777" w:rsidR="00CD3F81" w:rsidRDefault="00945BF5" w:rsidP="006D340E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Impact environnemental du candidat : gestion des déchets, optimisation de l’empreinte carbone globale,</w:t>
      </w:r>
    </w:p>
    <w:p w14:paraId="04579159" w14:textId="77777777" w:rsidR="00945BF5" w:rsidRDefault="00945BF5" w:rsidP="006D340E">
      <w:pPr>
        <w:rPr>
          <w:rFonts w:asciiTheme="minorHAnsi" w:hAnsiTheme="minorHAnsi"/>
          <w:sz w:val="32"/>
        </w:rPr>
      </w:pPr>
    </w:p>
    <w:p w14:paraId="2E6FB9A8" w14:textId="77777777" w:rsidR="00945BF5" w:rsidRDefault="00945BF5" w:rsidP="006D340E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Environnement social du candidat : égalité hommes – femmes, RSE, intégration de personnels en difficulté sociale ou en situation de handicap</w:t>
      </w:r>
    </w:p>
    <w:p w14:paraId="0F322FF6" w14:textId="77777777" w:rsidR="00CD3F81" w:rsidRDefault="00CD3F81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br w:type="page"/>
      </w:r>
    </w:p>
    <w:p w14:paraId="29E0BB0D" w14:textId="69C124BD" w:rsidR="00945BF5" w:rsidRDefault="00945BF5" w:rsidP="006D340E">
      <w:pPr>
        <w:jc w:val="center"/>
        <w:rPr>
          <w:rFonts w:asciiTheme="minorHAnsi" w:hAnsiTheme="minorHAnsi"/>
          <w:b/>
          <w:sz w:val="32"/>
        </w:rPr>
      </w:pPr>
    </w:p>
    <w:p w14:paraId="31AB4AFE" w14:textId="1368AE12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31EA9A11" w14:textId="10255A7E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040D3EDC" w14:textId="0B314269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7BCD6A5E" w14:textId="12768925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6878009E" w14:textId="5EBCA5BB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062EEC33" w14:textId="51281E44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0B1E0A52" w14:textId="1A7EA9AF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08405367" w14:textId="26CC4C12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068F041E" w14:textId="77777777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2D749EA4" w14:textId="77777777" w:rsidR="00945BF5" w:rsidRDefault="00945BF5" w:rsidP="006D340E">
      <w:pPr>
        <w:jc w:val="center"/>
        <w:rPr>
          <w:rFonts w:asciiTheme="minorHAnsi" w:hAnsiTheme="minorHAnsi"/>
          <w:b/>
          <w:sz w:val="32"/>
        </w:rPr>
      </w:pPr>
    </w:p>
    <w:p w14:paraId="6DF6D54A" w14:textId="77777777" w:rsidR="00945BF5" w:rsidRDefault="00945BF5" w:rsidP="006D340E">
      <w:pPr>
        <w:jc w:val="center"/>
        <w:rPr>
          <w:rFonts w:asciiTheme="minorHAnsi" w:hAnsiTheme="minorHAnsi"/>
          <w:b/>
          <w:sz w:val="32"/>
        </w:rPr>
      </w:pPr>
    </w:p>
    <w:p w14:paraId="31615E50" w14:textId="77777777" w:rsidR="00945BF5" w:rsidRDefault="00945BF5" w:rsidP="006D340E">
      <w:pPr>
        <w:jc w:val="center"/>
        <w:rPr>
          <w:rFonts w:asciiTheme="minorHAnsi" w:hAnsiTheme="minorHAnsi"/>
          <w:b/>
          <w:sz w:val="32"/>
        </w:rPr>
      </w:pPr>
    </w:p>
    <w:p w14:paraId="7F6BE239" w14:textId="77777777" w:rsidR="00945BF5" w:rsidRDefault="00945BF5" w:rsidP="006D340E">
      <w:pPr>
        <w:jc w:val="center"/>
        <w:rPr>
          <w:rFonts w:asciiTheme="minorHAnsi" w:hAnsiTheme="minorHAnsi"/>
          <w:b/>
          <w:sz w:val="32"/>
        </w:rPr>
      </w:pPr>
    </w:p>
    <w:p w14:paraId="68D2A9A1" w14:textId="19881816" w:rsidR="006D340E" w:rsidRDefault="00AC0FC9" w:rsidP="006D340E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5</w:t>
      </w:r>
      <w:r w:rsidR="00E637B0">
        <w:rPr>
          <w:rFonts w:asciiTheme="minorHAnsi" w:hAnsiTheme="minorHAnsi"/>
          <w:b/>
          <w:sz w:val="32"/>
        </w:rPr>
        <w:t xml:space="preserve"> - </w:t>
      </w:r>
      <w:r w:rsidR="00D34050">
        <w:rPr>
          <w:rFonts w:asciiTheme="minorHAnsi" w:hAnsiTheme="minorHAnsi"/>
          <w:b/>
          <w:sz w:val="32"/>
        </w:rPr>
        <w:t>BORDEREAU DE PRIX</w:t>
      </w:r>
    </w:p>
    <w:p w14:paraId="0DA978E9" w14:textId="399040C3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6E114291" w14:textId="2733AAB1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0427FF14" w14:textId="0D714D47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4EAE5A4F" w14:textId="11CB6769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434AF166" w14:textId="2D1BB01F" w:rsidR="00AC0FC9" w:rsidRDefault="00AC0FC9" w:rsidP="006D340E">
      <w:pPr>
        <w:jc w:val="center"/>
        <w:rPr>
          <w:rFonts w:asciiTheme="minorHAnsi" w:hAnsiTheme="minorHAnsi"/>
          <w:b/>
          <w:sz w:val="32"/>
        </w:rPr>
      </w:pPr>
    </w:p>
    <w:p w14:paraId="1A40557A" w14:textId="311BF659" w:rsidR="00AC0FC9" w:rsidRDefault="00AC0FC9">
      <w:pPr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br w:type="page"/>
      </w:r>
    </w:p>
    <w:p w14:paraId="0102C0BB" w14:textId="2C2D77C6" w:rsidR="00AC0FC9" w:rsidRDefault="00AC0FC9" w:rsidP="00AC0FC9">
      <w:pPr>
        <w:rPr>
          <w:rFonts w:ascii="Arial" w:hAnsi="Arial" w:cs="Arial"/>
        </w:rPr>
      </w:pPr>
    </w:p>
    <w:p w14:paraId="6758ACFC" w14:textId="77777777" w:rsidR="00AC0FC9" w:rsidRPr="00AC0FC9" w:rsidRDefault="00AC0FC9" w:rsidP="00AC0FC9">
      <w:pPr>
        <w:rPr>
          <w:rFonts w:ascii="Arial" w:hAnsi="Arial" w:cs="Arial"/>
        </w:rPr>
      </w:pPr>
    </w:p>
    <w:p w14:paraId="5391584D" w14:textId="04CABB8E" w:rsidR="00AC0FC9" w:rsidRPr="00AC0FC9" w:rsidRDefault="00C20D50" w:rsidP="00AC0FC9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LOT </w:t>
      </w:r>
      <w:r w:rsidR="000E3E47">
        <w:rPr>
          <w:rFonts w:ascii="Arial" w:hAnsi="Arial" w:cs="Arial"/>
          <w:b/>
          <w:sz w:val="28"/>
        </w:rPr>
        <w:t>1</w:t>
      </w:r>
      <w:r>
        <w:rPr>
          <w:rFonts w:ascii="Arial" w:hAnsi="Arial" w:cs="Arial"/>
          <w:b/>
          <w:sz w:val="28"/>
        </w:rPr>
        <w:t xml:space="preserve"> - </w:t>
      </w:r>
      <w:r w:rsidR="00AC0FC9" w:rsidRPr="00AC0FC9">
        <w:rPr>
          <w:rFonts w:ascii="Arial" w:hAnsi="Arial" w:cs="Arial"/>
          <w:b/>
          <w:sz w:val="28"/>
        </w:rPr>
        <w:t xml:space="preserve">Prestation de </w:t>
      </w:r>
      <w:r w:rsidR="000E3E47">
        <w:rPr>
          <w:rFonts w:ascii="Arial" w:hAnsi="Arial" w:cs="Arial"/>
          <w:b/>
          <w:sz w:val="28"/>
        </w:rPr>
        <w:t>Service Social</w:t>
      </w:r>
      <w:r w:rsidR="00AC0FC9" w:rsidRPr="00AC0FC9">
        <w:rPr>
          <w:rFonts w:ascii="Arial" w:hAnsi="Arial" w:cs="Arial"/>
          <w:b/>
          <w:sz w:val="28"/>
        </w:rPr>
        <w:t xml:space="preserve"> du travail</w:t>
      </w:r>
    </w:p>
    <w:p w14:paraId="09F56123" w14:textId="77777777" w:rsidR="00AC0FC9" w:rsidRPr="00AC0FC9" w:rsidRDefault="00AC0FC9" w:rsidP="00AC0FC9">
      <w:pPr>
        <w:jc w:val="center"/>
        <w:rPr>
          <w:rFonts w:ascii="Arial" w:hAnsi="Arial" w:cs="Arial"/>
          <w:b/>
          <w:sz w:val="40"/>
        </w:rPr>
      </w:pPr>
      <w:r w:rsidRPr="00AC0FC9">
        <w:rPr>
          <w:rFonts w:ascii="Arial" w:hAnsi="Arial" w:cs="Arial"/>
          <w:b/>
          <w:sz w:val="28"/>
        </w:rPr>
        <w:t xml:space="preserve">Bordereau de prix </w:t>
      </w:r>
    </w:p>
    <w:p w14:paraId="259C230E" w14:textId="77777777" w:rsidR="00AC0FC9" w:rsidRPr="00AC0FC9" w:rsidRDefault="00AC0FC9" w:rsidP="00AC0FC9">
      <w:pPr>
        <w:jc w:val="center"/>
        <w:rPr>
          <w:rFonts w:ascii="Arial" w:hAnsi="Arial" w:cs="Arial"/>
          <w:b/>
        </w:rPr>
      </w:pPr>
    </w:p>
    <w:p w14:paraId="71F9916C" w14:textId="4FF13961" w:rsidR="00AC0FC9" w:rsidRDefault="00AC0FC9" w:rsidP="00AC0FC9">
      <w:pPr>
        <w:rPr>
          <w:rFonts w:ascii="Arial" w:hAnsi="Arial" w:cs="Arial"/>
        </w:rPr>
      </w:pPr>
    </w:p>
    <w:p w14:paraId="4B1C2902" w14:textId="77777777" w:rsidR="000E3E47" w:rsidRPr="000E3E47" w:rsidRDefault="000E3E47" w:rsidP="000E3E47">
      <w:pPr>
        <w:rPr>
          <w:rFonts w:ascii="Arial" w:hAnsi="Arial" w:cs="Arial"/>
        </w:rPr>
      </w:pP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031"/>
        <w:gridCol w:w="2249"/>
        <w:gridCol w:w="2249"/>
      </w:tblGrid>
      <w:tr w:rsidR="000E3E47" w:rsidRPr="000E3E47" w14:paraId="73DF4148" w14:textId="77777777" w:rsidTr="00EA443F">
        <w:trPr>
          <w:trHeight w:val="701"/>
        </w:trPr>
        <w:tc>
          <w:tcPr>
            <w:tcW w:w="3227" w:type="dxa"/>
            <w:shd w:val="clear" w:color="auto" w:fill="E6E6E6"/>
            <w:vAlign w:val="center"/>
          </w:tcPr>
          <w:p w14:paraId="125E0F64" w14:textId="77777777" w:rsidR="000E3E47" w:rsidRPr="000E3E47" w:rsidRDefault="000E3E47" w:rsidP="00EA443F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0E3E47">
              <w:rPr>
                <w:rFonts w:ascii="Arial" w:hAnsi="Arial" w:cs="Arial"/>
                <w:b/>
              </w:rPr>
              <w:t>DECOMPOSITION DU PRIX</w:t>
            </w:r>
          </w:p>
        </w:tc>
        <w:tc>
          <w:tcPr>
            <w:tcW w:w="2031" w:type="dxa"/>
            <w:shd w:val="clear" w:color="auto" w:fill="E6E6E6"/>
            <w:vAlign w:val="center"/>
          </w:tcPr>
          <w:p w14:paraId="3D8124C1" w14:textId="77777777" w:rsidR="000E3E47" w:rsidRPr="000E3E47" w:rsidRDefault="000E3E47" w:rsidP="00EA443F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0E3E47">
              <w:rPr>
                <w:rFonts w:ascii="Arial" w:hAnsi="Arial" w:cs="Arial"/>
                <w:b/>
              </w:rPr>
              <w:t>PRIX HT</w:t>
            </w:r>
          </w:p>
        </w:tc>
        <w:tc>
          <w:tcPr>
            <w:tcW w:w="2249" w:type="dxa"/>
            <w:shd w:val="clear" w:color="auto" w:fill="E6E6E6"/>
            <w:vAlign w:val="center"/>
          </w:tcPr>
          <w:p w14:paraId="1E6BC726" w14:textId="77777777" w:rsidR="000E3E47" w:rsidRPr="000E3E47" w:rsidRDefault="000E3E47" w:rsidP="00EA443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27C3B7C6" w14:textId="77777777" w:rsidR="000E3E47" w:rsidRPr="000E3E47" w:rsidRDefault="000E3E47" w:rsidP="00EA443F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0E3E47">
              <w:rPr>
                <w:rFonts w:ascii="Arial" w:hAnsi="Arial" w:cs="Arial"/>
                <w:b/>
              </w:rPr>
              <w:t>Montant TVA 20 %</w:t>
            </w:r>
          </w:p>
          <w:p w14:paraId="1A6DFEE6" w14:textId="77777777" w:rsidR="000E3E47" w:rsidRPr="000E3E47" w:rsidRDefault="000E3E47" w:rsidP="00EA443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49" w:type="dxa"/>
            <w:shd w:val="clear" w:color="auto" w:fill="E6E6E6"/>
            <w:vAlign w:val="center"/>
          </w:tcPr>
          <w:p w14:paraId="08D87A7A" w14:textId="77777777" w:rsidR="000E3E47" w:rsidRPr="000E3E47" w:rsidRDefault="000E3E47" w:rsidP="00EA443F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0E3E47">
              <w:rPr>
                <w:rFonts w:ascii="Arial" w:hAnsi="Arial" w:cs="Arial"/>
                <w:b/>
              </w:rPr>
              <w:t>PRIX TTC</w:t>
            </w:r>
          </w:p>
        </w:tc>
      </w:tr>
      <w:tr w:rsidR="000E3E47" w:rsidRPr="000E3E47" w14:paraId="4BD47654" w14:textId="77777777" w:rsidTr="00EA443F">
        <w:trPr>
          <w:trHeight w:val="609"/>
        </w:trPr>
        <w:tc>
          <w:tcPr>
            <w:tcW w:w="3227" w:type="dxa"/>
          </w:tcPr>
          <w:p w14:paraId="56D85261" w14:textId="77777777" w:rsidR="000E3E47" w:rsidRPr="0090619B" w:rsidRDefault="000E3E47" w:rsidP="00EA443F">
            <w:pPr>
              <w:widowControl w:val="0"/>
              <w:rPr>
                <w:rFonts w:ascii="Arial" w:hAnsi="Arial" w:cs="Arial"/>
              </w:rPr>
            </w:pPr>
          </w:p>
          <w:p w14:paraId="43994003" w14:textId="77777777" w:rsidR="0090619B" w:rsidRPr="0090619B" w:rsidRDefault="000E3E47" w:rsidP="00EA443F">
            <w:pPr>
              <w:widowControl w:val="0"/>
              <w:rPr>
                <w:rFonts w:ascii="Arial" w:hAnsi="Arial" w:cs="Arial"/>
              </w:rPr>
            </w:pPr>
            <w:r w:rsidRPr="0090619B">
              <w:rPr>
                <w:rFonts w:ascii="Arial" w:hAnsi="Arial" w:cs="Arial"/>
              </w:rPr>
              <w:t>Prestation annuelle forfaitaire</w:t>
            </w:r>
            <w:r w:rsidR="0090619B" w:rsidRPr="0090619B">
              <w:rPr>
                <w:rFonts w:ascii="Arial" w:hAnsi="Arial" w:cs="Arial"/>
              </w:rPr>
              <w:t> :</w:t>
            </w:r>
          </w:p>
          <w:p w14:paraId="568F6EE3" w14:textId="541770A2" w:rsidR="0090619B" w:rsidRPr="0090619B" w:rsidRDefault="0090619B" w:rsidP="00EA443F">
            <w:pPr>
              <w:widowControl w:val="0"/>
              <w:rPr>
                <w:rFonts w:ascii="Arial" w:hAnsi="Arial" w:cs="Arial"/>
              </w:rPr>
            </w:pPr>
            <w:r w:rsidRPr="0090619B">
              <w:rPr>
                <w:rFonts w:ascii="Arial" w:hAnsi="Arial" w:cs="Arial"/>
              </w:rPr>
              <w:t>Permanence téléphonique,</w:t>
            </w:r>
          </w:p>
          <w:p w14:paraId="43DD2A61" w14:textId="352B3B51" w:rsidR="000E3E47" w:rsidRPr="0090619B" w:rsidRDefault="000E3E47" w:rsidP="00EA443F">
            <w:pPr>
              <w:widowControl w:val="0"/>
              <w:rPr>
                <w:rFonts w:ascii="Arial" w:hAnsi="Arial" w:cs="Arial"/>
              </w:rPr>
            </w:pPr>
            <w:r w:rsidRPr="0090619B">
              <w:rPr>
                <w:rFonts w:ascii="Arial" w:hAnsi="Arial" w:cs="Arial"/>
              </w:rPr>
              <w:t>Déplacements inclus (non facturables en sus)</w:t>
            </w:r>
          </w:p>
          <w:p w14:paraId="16AFAE99" w14:textId="77777777" w:rsidR="000E3E47" w:rsidRPr="0090619B" w:rsidRDefault="000E3E47" w:rsidP="00EA443F">
            <w:pPr>
              <w:widowControl w:val="0"/>
              <w:rPr>
                <w:rFonts w:ascii="Arial" w:hAnsi="Arial" w:cs="Arial"/>
              </w:rPr>
            </w:pPr>
            <w:r w:rsidRPr="0090619B">
              <w:rPr>
                <w:rFonts w:ascii="Arial" w:hAnsi="Arial" w:cs="Arial"/>
              </w:rPr>
              <w:t xml:space="preserve">   . Actions individuelles</w:t>
            </w:r>
            <w:ins w:id="0" w:author="Anne-Marie AUDURIER" w:date="2018-07-02T17:54:00Z">
              <w:r w:rsidRPr="0090619B">
                <w:rPr>
                  <w:rFonts w:ascii="Arial" w:hAnsi="Arial" w:cs="Arial"/>
                </w:rPr>
                <w:t xml:space="preserve"> (2.1)</w:t>
              </w:r>
            </w:ins>
          </w:p>
          <w:p w14:paraId="157775B2" w14:textId="77777777" w:rsidR="000E3E47" w:rsidRPr="0090619B" w:rsidRDefault="000E3E47" w:rsidP="00EA443F">
            <w:pPr>
              <w:widowControl w:val="0"/>
              <w:rPr>
                <w:rFonts w:ascii="Arial" w:hAnsi="Arial" w:cs="Arial"/>
              </w:rPr>
            </w:pPr>
            <w:del w:id="1" w:author="Anne-Marie AUDURIER" w:date="2018-07-02T17:54:00Z">
              <w:r w:rsidRPr="0090619B" w:rsidDel="00DC29B9">
                <w:rPr>
                  <w:rFonts w:ascii="Arial" w:hAnsi="Arial" w:cs="Arial"/>
                </w:rPr>
                <w:delText xml:space="preserve">  </w:delText>
              </w:r>
            </w:del>
            <w:r w:rsidRPr="0090619B">
              <w:rPr>
                <w:rFonts w:ascii="Arial" w:hAnsi="Arial" w:cs="Arial"/>
              </w:rPr>
              <w:t xml:space="preserve"> . Actions concertées</w:t>
            </w:r>
            <w:ins w:id="2" w:author="Anne-Marie AUDURIER" w:date="2018-07-02T17:55:00Z">
              <w:r w:rsidRPr="0090619B">
                <w:rPr>
                  <w:rFonts w:ascii="Arial" w:hAnsi="Arial" w:cs="Arial"/>
                </w:rPr>
                <w:t xml:space="preserve"> (2.2)</w:t>
              </w:r>
            </w:ins>
          </w:p>
          <w:p w14:paraId="22EADEBF" w14:textId="77777777" w:rsidR="000E3E47" w:rsidRPr="0090619B" w:rsidRDefault="000E3E47" w:rsidP="00EA443F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031" w:type="dxa"/>
          </w:tcPr>
          <w:p w14:paraId="5DBB3C70" w14:textId="77777777" w:rsidR="000E3E47" w:rsidRDefault="000E3E47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  <w:p w14:paraId="72788020" w14:textId="77777777" w:rsidR="0090619B" w:rsidRDefault="0090619B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  <w:p w14:paraId="6AFBE01B" w14:textId="77777777" w:rsidR="0090619B" w:rsidRDefault="0090619B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  <w:p w14:paraId="0ACDB090" w14:textId="77777777" w:rsidR="0090619B" w:rsidRDefault="0090619B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  <w:p w14:paraId="276FF7E4" w14:textId="77777777" w:rsidR="0090619B" w:rsidRPr="000E3E47" w:rsidRDefault="0090619B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</w:tcPr>
          <w:p w14:paraId="0D85A9A4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</w:tcPr>
          <w:p w14:paraId="5BC9BAD0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</w:rPr>
            </w:pPr>
          </w:p>
          <w:p w14:paraId="6510AD47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</w:rPr>
            </w:pPr>
          </w:p>
        </w:tc>
      </w:tr>
      <w:tr w:rsidR="0090619B" w:rsidRPr="0090619B" w14:paraId="61C5F7D1" w14:textId="77777777" w:rsidTr="00EA443F">
        <w:trPr>
          <w:trHeight w:val="822"/>
        </w:trPr>
        <w:tc>
          <w:tcPr>
            <w:tcW w:w="3227" w:type="dxa"/>
          </w:tcPr>
          <w:p w14:paraId="400DE019" w14:textId="77777777" w:rsidR="0090619B" w:rsidRDefault="0090619B" w:rsidP="00EA443F">
            <w:pPr>
              <w:widowControl w:val="0"/>
              <w:rPr>
                <w:rFonts w:ascii="Arial" w:hAnsi="Arial" w:cs="Arial"/>
                <w:u w:val="single"/>
              </w:rPr>
            </w:pPr>
          </w:p>
          <w:p w14:paraId="727398A8" w14:textId="5E411E34" w:rsidR="0090619B" w:rsidRPr="0090619B" w:rsidRDefault="0090619B" w:rsidP="00EA443F">
            <w:pPr>
              <w:widowControl w:val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Actions collectives (prix unitaire – déplacement inclus) (2.3)</w:t>
            </w:r>
          </w:p>
        </w:tc>
        <w:tc>
          <w:tcPr>
            <w:tcW w:w="2031" w:type="dxa"/>
          </w:tcPr>
          <w:p w14:paraId="57B46BE7" w14:textId="77777777" w:rsidR="0090619B" w:rsidRPr="0090619B" w:rsidRDefault="0090619B" w:rsidP="00EA443F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249" w:type="dxa"/>
          </w:tcPr>
          <w:p w14:paraId="3F9C54F6" w14:textId="77777777" w:rsidR="0090619B" w:rsidRPr="0090619B" w:rsidRDefault="0090619B" w:rsidP="00EA443F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249" w:type="dxa"/>
          </w:tcPr>
          <w:p w14:paraId="6B742540" w14:textId="77777777" w:rsidR="0090619B" w:rsidRPr="0090619B" w:rsidRDefault="0090619B" w:rsidP="00EA443F">
            <w:pPr>
              <w:widowControl w:val="0"/>
              <w:rPr>
                <w:rFonts w:ascii="Arial" w:hAnsi="Arial" w:cs="Arial"/>
                <w:u w:val="single"/>
              </w:rPr>
            </w:pPr>
          </w:p>
        </w:tc>
      </w:tr>
      <w:tr w:rsidR="000E3E47" w:rsidRPr="000E3E47" w14:paraId="2C7F9434" w14:textId="77777777" w:rsidTr="00EA443F">
        <w:trPr>
          <w:trHeight w:val="822"/>
        </w:trPr>
        <w:tc>
          <w:tcPr>
            <w:tcW w:w="3227" w:type="dxa"/>
          </w:tcPr>
          <w:p w14:paraId="457FA4CA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</w:rPr>
            </w:pPr>
          </w:p>
          <w:p w14:paraId="4CE1AEE0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</w:rPr>
            </w:pPr>
            <w:r w:rsidRPr="000E3E47">
              <w:rPr>
                <w:rFonts w:ascii="Arial" w:hAnsi="Arial" w:cs="Arial"/>
              </w:rPr>
              <w:t>Actions spécifiques (prix unitaire)</w:t>
            </w:r>
          </w:p>
          <w:p w14:paraId="08FEAAE2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0E3E47">
              <w:rPr>
                <w:rFonts w:ascii="Arial" w:hAnsi="Arial" w:cs="Arial"/>
              </w:rPr>
              <w:t>(Déplacements inclus)</w:t>
            </w:r>
            <w:ins w:id="3" w:author="Anne-Marie AUDURIER" w:date="2018-07-02T17:55:00Z">
              <w:r w:rsidRPr="000E3E47">
                <w:rPr>
                  <w:rFonts w:ascii="Arial" w:hAnsi="Arial" w:cs="Arial"/>
                </w:rPr>
                <w:t xml:space="preserve"> </w:t>
              </w:r>
            </w:ins>
            <w:r w:rsidRPr="000E3E47">
              <w:rPr>
                <w:rFonts w:ascii="Arial" w:hAnsi="Arial" w:cs="Arial"/>
              </w:rPr>
              <w:t xml:space="preserve">tarif ½ journée </w:t>
            </w:r>
            <w:ins w:id="4" w:author="Anne-Marie AUDURIER" w:date="2018-07-02T17:55:00Z">
              <w:r w:rsidRPr="000E3E47">
                <w:rPr>
                  <w:rFonts w:ascii="Arial" w:hAnsi="Arial" w:cs="Arial"/>
                </w:rPr>
                <w:t>(2.4)</w:t>
              </w:r>
            </w:ins>
          </w:p>
        </w:tc>
        <w:tc>
          <w:tcPr>
            <w:tcW w:w="2031" w:type="dxa"/>
          </w:tcPr>
          <w:p w14:paraId="2CEE5BF9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</w:tcPr>
          <w:p w14:paraId="4F4B17F4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</w:tcPr>
          <w:p w14:paraId="0EE2C3D6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</w:rPr>
            </w:pPr>
          </w:p>
        </w:tc>
      </w:tr>
      <w:tr w:rsidR="000E3E47" w:rsidRPr="000E3E47" w14:paraId="160FFF3B" w14:textId="77777777" w:rsidTr="00EA443F">
        <w:trPr>
          <w:trHeight w:val="822"/>
        </w:trPr>
        <w:tc>
          <w:tcPr>
            <w:tcW w:w="3227" w:type="dxa"/>
          </w:tcPr>
          <w:p w14:paraId="35654FDB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</w:rPr>
            </w:pPr>
          </w:p>
          <w:p w14:paraId="0AB54A8C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</w:rPr>
            </w:pPr>
            <w:r w:rsidRPr="000E3E47">
              <w:rPr>
                <w:rFonts w:ascii="Arial" w:hAnsi="Arial" w:cs="Arial"/>
              </w:rPr>
              <w:t>Déplacements éventuels au domicile du salarié (prix du kilomètre)</w:t>
            </w:r>
          </w:p>
          <w:p w14:paraId="67F982FF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6A235BEF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</w:tcPr>
          <w:p w14:paraId="698ABDDB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</w:tcPr>
          <w:p w14:paraId="0AA27931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</w:rPr>
            </w:pPr>
          </w:p>
        </w:tc>
      </w:tr>
      <w:tr w:rsidR="000E3E47" w:rsidRPr="000E3E47" w14:paraId="079B7EAE" w14:textId="77777777" w:rsidTr="00EA443F">
        <w:trPr>
          <w:trHeight w:val="822"/>
        </w:trPr>
        <w:tc>
          <w:tcPr>
            <w:tcW w:w="3227" w:type="dxa"/>
          </w:tcPr>
          <w:p w14:paraId="7EBF3746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  <w:p w14:paraId="08B86528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</w:rPr>
            </w:pPr>
            <w:r w:rsidRPr="000E3E47">
              <w:rPr>
                <w:rFonts w:ascii="Arial" w:hAnsi="Arial" w:cs="Arial"/>
              </w:rPr>
              <w:t>Tarification au dossier restant à prendre en charge à la date d’échéance du marché.</w:t>
            </w:r>
          </w:p>
          <w:p w14:paraId="250D523A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0B18325F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</w:tcPr>
          <w:p w14:paraId="3A511BF0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9" w:type="dxa"/>
          </w:tcPr>
          <w:p w14:paraId="54A98D38" w14:textId="77777777" w:rsidR="000E3E47" w:rsidRPr="000E3E47" w:rsidRDefault="000E3E47" w:rsidP="00EA443F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73578AD0" w14:textId="77777777" w:rsidR="000E3E47" w:rsidRPr="000E3E47" w:rsidRDefault="000E3E47" w:rsidP="000E3E47">
      <w:pPr>
        <w:rPr>
          <w:rFonts w:ascii="Arial" w:hAnsi="Arial" w:cs="Arial"/>
        </w:rPr>
      </w:pPr>
    </w:p>
    <w:p w14:paraId="39C73C19" w14:textId="77777777" w:rsidR="00AC0FC9" w:rsidRPr="00AC0FC9" w:rsidRDefault="00AC0FC9" w:rsidP="00AC0FC9">
      <w:pPr>
        <w:rPr>
          <w:rFonts w:ascii="Arial" w:hAnsi="Arial" w:cs="Arial"/>
        </w:rPr>
      </w:pPr>
    </w:p>
    <w:p w14:paraId="2B59588F" w14:textId="77777777" w:rsidR="00AC0FC9" w:rsidRPr="00AC0FC9" w:rsidRDefault="00AC0FC9" w:rsidP="00AC0FC9">
      <w:pPr>
        <w:rPr>
          <w:rFonts w:ascii="Arial" w:hAnsi="Arial" w:cs="Arial"/>
        </w:rPr>
      </w:pPr>
      <w:r w:rsidRPr="00AC0FC9">
        <w:rPr>
          <w:rFonts w:ascii="Arial" w:hAnsi="Arial" w:cs="Arial"/>
        </w:rPr>
        <w:t>Je soussigné(</w:t>
      </w:r>
      <w:proofErr w:type="gramStart"/>
      <w:r w:rsidRPr="00AC0FC9">
        <w:rPr>
          <w:rFonts w:ascii="Arial" w:hAnsi="Arial" w:cs="Arial"/>
        </w:rPr>
        <w:t xml:space="preserve">e)   </w:t>
      </w:r>
      <w:proofErr w:type="gramEnd"/>
      <w:r w:rsidRPr="00AC0FC9">
        <w:rPr>
          <w:rFonts w:ascii="Arial" w:hAnsi="Arial" w:cs="Arial"/>
        </w:rPr>
        <w:t xml:space="preserve">    ____________________________________________________</w:t>
      </w:r>
    </w:p>
    <w:p w14:paraId="1DA738BF" w14:textId="77777777" w:rsidR="00AC0FC9" w:rsidRPr="00AC0FC9" w:rsidRDefault="00AC0FC9" w:rsidP="00AC0FC9">
      <w:pPr>
        <w:rPr>
          <w:rFonts w:ascii="Arial" w:hAnsi="Arial" w:cs="Arial"/>
        </w:rPr>
      </w:pPr>
    </w:p>
    <w:p w14:paraId="3338C636" w14:textId="77777777" w:rsidR="00AC0FC9" w:rsidRPr="00AC0FC9" w:rsidRDefault="00AC0FC9" w:rsidP="00AC0FC9">
      <w:pPr>
        <w:rPr>
          <w:rFonts w:ascii="Arial" w:hAnsi="Arial" w:cs="Arial"/>
        </w:rPr>
      </w:pPr>
    </w:p>
    <w:p w14:paraId="2418E2C1" w14:textId="77777777" w:rsidR="00AC0FC9" w:rsidRPr="00AC0FC9" w:rsidRDefault="00AC0FC9" w:rsidP="00AC0FC9">
      <w:pPr>
        <w:rPr>
          <w:rFonts w:ascii="Arial" w:hAnsi="Arial" w:cs="Arial"/>
        </w:rPr>
      </w:pPr>
      <w:r w:rsidRPr="00AC0FC9">
        <w:rPr>
          <w:rFonts w:ascii="Arial" w:hAnsi="Arial" w:cs="Arial"/>
        </w:rPr>
        <w:t>Habilité(e) à représenter la société</w:t>
      </w:r>
      <w:del w:id="5" w:author="Anne-Marie AUDURIER" w:date="2018-07-04T09:58:00Z">
        <w:r w:rsidRPr="00AC0FC9" w:rsidDel="00EC4FEB">
          <w:rPr>
            <w:rFonts w:ascii="Arial" w:hAnsi="Arial" w:cs="Arial"/>
          </w:rPr>
          <w:delText xml:space="preserve"> </w:delText>
        </w:r>
      </w:del>
      <w:r w:rsidRPr="00AC0FC9">
        <w:rPr>
          <w:rFonts w:ascii="Arial" w:hAnsi="Arial" w:cs="Arial"/>
        </w:rPr>
        <w:t xml:space="preserve"> ________________________________________</w:t>
      </w:r>
    </w:p>
    <w:p w14:paraId="69BFD77C" w14:textId="77777777" w:rsidR="00AC0FC9" w:rsidRPr="00AC0FC9" w:rsidRDefault="00AC0FC9" w:rsidP="00AC0FC9">
      <w:pPr>
        <w:rPr>
          <w:rFonts w:ascii="Arial" w:hAnsi="Arial" w:cs="Arial"/>
        </w:rPr>
      </w:pPr>
    </w:p>
    <w:p w14:paraId="7FBA93EC" w14:textId="77777777" w:rsidR="00AC0FC9" w:rsidRPr="00AC0FC9" w:rsidDel="00DC29B9" w:rsidRDefault="00AC0FC9" w:rsidP="00AC0FC9">
      <w:pPr>
        <w:rPr>
          <w:del w:id="6" w:author="Anne-Marie AUDURIER" w:date="2018-07-02T17:55:00Z"/>
          <w:rFonts w:ascii="Arial" w:hAnsi="Arial" w:cs="Arial"/>
        </w:rPr>
      </w:pPr>
    </w:p>
    <w:p w14:paraId="33C9C9CF" w14:textId="77777777" w:rsidR="00AC0FC9" w:rsidRPr="00AC0FC9" w:rsidRDefault="00AC0FC9" w:rsidP="00AC0FC9">
      <w:pPr>
        <w:rPr>
          <w:rFonts w:ascii="Arial" w:hAnsi="Arial" w:cs="Arial"/>
        </w:rPr>
      </w:pPr>
    </w:p>
    <w:p w14:paraId="5F4FD474" w14:textId="77777777" w:rsidR="00AC0FC9" w:rsidRPr="00AC0FC9" w:rsidRDefault="00AC0FC9" w:rsidP="00AC0FC9">
      <w:pPr>
        <w:rPr>
          <w:rFonts w:ascii="Arial" w:hAnsi="Arial" w:cs="Arial"/>
        </w:rPr>
      </w:pPr>
      <w:r w:rsidRPr="00AC0FC9">
        <w:rPr>
          <w:rFonts w:ascii="Arial" w:hAnsi="Arial" w:cs="Arial"/>
        </w:rPr>
        <w:t>M’engage à respecter les prix indiqués dans le présent bordereau pour la durée du contrat.</w:t>
      </w:r>
    </w:p>
    <w:p w14:paraId="14964035" w14:textId="77777777" w:rsidR="00AC0FC9" w:rsidRPr="00AC0FC9" w:rsidRDefault="00AC0FC9" w:rsidP="00AC0FC9">
      <w:pPr>
        <w:rPr>
          <w:rFonts w:ascii="Arial" w:hAnsi="Arial" w:cs="Arial"/>
        </w:rPr>
      </w:pPr>
    </w:p>
    <w:p w14:paraId="6329F177" w14:textId="77777777" w:rsidR="00AC0FC9" w:rsidRPr="00AC0FC9" w:rsidRDefault="00AC0FC9" w:rsidP="00AC0FC9">
      <w:pPr>
        <w:rPr>
          <w:rFonts w:ascii="Arial" w:hAnsi="Arial" w:cs="Arial"/>
        </w:rPr>
      </w:pPr>
    </w:p>
    <w:p w14:paraId="5B21559E" w14:textId="77777777" w:rsidR="00AC0FC9" w:rsidRPr="00AC0FC9" w:rsidRDefault="00AC0FC9" w:rsidP="00AC0FC9">
      <w:pPr>
        <w:rPr>
          <w:rFonts w:ascii="Arial" w:hAnsi="Arial" w:cs="Arial"/>
        </w:rPr>
      </w:pPr>
      <w:r w:rsidRPr="00AC0FC9">
        <w:rPr>
          <w:rFonts w:ascii="Arial" w:hAnsi="Arial" w:cs="Arial"/>
        </w:rPr>
        <w:t>Fait à ___________________________    le   _________________________</w:t>
      </w:r>
    </w:p>
    <w:p w14:paraId="28DE841D" w14:textId="77777777" w:rsidR="00AC0FC9" w:rsidRPr="00AC0FC9" w:rsidRDefault="00AC0FC9" w:rsidP="00AC0FC9">
      <w:pPr>
        <w:rPr>
          <w:rFonts w:ascii="Arial" w:hAnsi="Arial" w:cs="Arial"/>
        </w:rPr>
      </w:pPr>
    </w:p>
    <w:p w14:paraId="7B7F0DB8" w14:textId="77777777" w:rsidR="00AC0FC9" w:rsidRPr="00AC0FC9" w:rsidRDefault="00AC0FC9" w:rsidP="00AC0FC9">
      <w:pPr>
        <w:rPr>
          <w:rFonts w:ascii="Arial" w:hAnsi="Arial" w:cs="Arial"/>
        </w:rPr>
      </w:pPr>
    </w:p>
    <w:p w14:paraId="543E4D18" w14:textId="77777777" w:rsidR="00AC0FC9" w:rsidRPr="00AC0FC9" w:rsidRDefault="00AC0FC9" w:rsidP="00AC0FC9">
      <w:pPr>
        <w:ind w:left="4248" w:firstLine="708"/>
        <w:rPr>
          <w:rFonts w:ascii="Arial" w:hAnsi="Arial" w:cs="Arial"/>
        </w:rPr>
      </w:pPr>
      <w:r w:rsidRPr="00AC0FC9">
        <w:rPr>
          <w:rFonts w:ascii="Arial" w:hAnsi="Arial" w:cs="Arial"/>
        </w:rPr>
        <w:t>Signature</w:t>
      </w:r>
    </w:p>
    <w:p w14:paraId="7520784B" w14:textId="77777777" w:rsidR="00AC0FC9" w:rsidRPr="00AC0FC9" w:rsidRDefault="00AC0FC9" w:rsidP="00AC0FC9">
      <w:pPr>
        <w:rPr>
          <w:rFonts w:ascii="Arial" w:hAnsi="Arial" w:cs="Arial"/>
        </w:rPr>
      </w:pPr>
    </w:p>
    <w:p w14:paraId="79B3C8A2" w14:textId="77777777" w:rsidR="00AC0FC9" w:rsidRPr="00AC0FC9" w:rsidRDefault="00AC0FC9" w:rsidP="00AC0FC9">
      <w:pPr>
        <w:rPr>
          <w:rFonts w:ascii="Arial" w:hAnsi="Arial" w:cs="Arial"/>
        </w:rPr>
      </w:pPr>
      <w:r w:rsidRPr="00AC0FC9">
        <w:rPr>
          <w:rFonts w:ascii="Arial" w:hAnsi="Arial" w:cs="Arial"/>
        </w:rPr>
        <w:t xml:space="preserve"> </w:t>
      </w:r>
    </w:p>
    <w:p w14:paraId="74C26851" w14:textId="77777777" w:rsidR="006D340E" w:rsidRPr="008E57CC" w:rsidRDefault="006D340E" w:rsidP="008E57CC">
      <w:pPr>
        <w:rPr>
          <w:rFonts w:asciiTheme="minorHAnsi" w:hAnsiTheme="minorHAnsi"/>
          <w:sz w:val="32"/>
        </w:rPr>
      </w:pPr>
    </w:p>
    <w:sectPr w:rsidR="006D340E" w:rsidRPr="008E57CC" w:rsidSect="00BD2365">
      <w:headerReference w:type="default" r:id="rId8"/>
      <w:footerReference w:type="default" r:id="rId9"/>
      <w:pgSz w:w="11906" w:h="16838"/>
      <w:pgMar w:top="2277" w:right="566" w:bottom="993" w:left="1418" w:header="72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07966" w14:textId="77777777" w:rsidR="00206B9D" w:rsidRDefault="00206B9D">
      <w:r>
        <w:separator/>
      </w:r>
    </w:p>
  </w:endnote>
  <w:endnote w:type="continuationSeparator" w:id="0">
    <w:p w14:paraId="4CCBA75C" w14:textId="77777777" w:rsidR="00206B9D" w:rsidRDefault="0020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F56D0" w14:textId="26E9718C" w:rsidR="00206B9D" w:rsidRPr="008C0177" w:rsidRDefault="00206B9D" w:rsidP="00D252E2">
    <w:pPr>
      <w:pStyle w:val="Pieddepage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MAPA </w:t>
    </w:r>
    <w:r w:rsidR="00CD6EA8">
      <w:rPr>
        <w:rFonts w:ascii="Arial" w:hAnsi="Arial" w:cs="Arial"/>
        <w:sz w:val="18"/>
        <w:szCs w:val="18"/>
      </w:rPr>
      <w:t>0</w:t>
    </w:r>
    <w:r w:rsidR="00C20D50">
      <w:rPr>
        <w:rFonts w:ascii="Arial" w:hAnsi="Arial" w:cs="Arial"/>
        <w:sz w:val="18"/>
        <w:szCs w:val="18"/>
      </w:rPr>
      <w:t>2</w:t>
    </w:r>
    <w:r w:rsidR="00CD6EA8">
      <w:rPr>
        <w:rFonts w:ascii="Arial" w:hAnsi="Arial" w:cs="Arial"/>
        <w:sz w:val="18"/>
        <w:szCs w:val="18"/>
      </w:rPr>
      <w:t>-</w:t>
    </w:r>
    <w:r w:rsidR="00AC0FC9">
      <w:rPr>
        <w:rFonts w:ascii="Arial" w:hAnsi="Arial" w:cs="Arial"/>
        <w:sz w:val="18"/>
        <w:szCs w:val="18"/>
      </w:rPr>
      <w:t>202</w:t>
    </w:r>
    <w:r w:rsidR="00C20D50">
      <w:rPr>
        <w:rFonts w:ascii="Arial" w:hAnsi="Arial" w:cs="Arial"/>
        <w:sz w:val="18"/>
        <w:szCs w:val="18"/>
      </w:rPr>
      <w:t>5</w:t>
    </w:r>
    <w:r w:rsidR="00AC0FC9">
      <w:rPr>
        <w:rFonts w:ascii="Arial" w:hAnsi="Arial" w:cs="Arial"/>
        <w:sz w:val="18"/>
        <w:szCs w:val="18"/>
      </w:rPr>
      <w:t>-R</w:t>
    </w:r>
    <w:r>
      <w:rPr>
        <w:rFonts w:ascii="Arial" w:hAnsi="Arial" w:cs="Arial"/>
        <w:sz w:val="18"/>
        <w:szCs w:val="18"/>
      </w:rPr>
      <w:t xml:space="preserve"> CADRE DE REPONSE</w:t>
    </w:r>
    <w:r w:rsidR="00C20D50">
      <w:rPr>
        <w:rFonts w:ascii="Arial" w:hAnsi="Arial" w:cs="Arial"/>
        <w:sz w:val="18"/>
        <w:szCs w:val="18"/>
      </w:rPr>
      <w:t xml:space="preserve"> LOT </w:t>
    </w:r>
    <w:r w:rsidR="004303D0">
      <w:rPr>
        <w:rFonts w:ascii="Arial" w:hAnsi="Arial" w:cs="Arial"/>
        <w:sz w:val="18"/>
        <w:szCs w:val="18"/>
      </w:rPr>
      <w:t>1</w:t>
    </w:r>
    <w:r w:rsidR="00CD6EA8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8C0177">
      <w:rPr>
        <w:rFonts w:ascii="Arial" w:hAnsi="Arial" w:cs="Arial"/>
        <w:sz w:val="18"/>
        <w:szCs w:val="18"/>
      </w:rPr>
      <w:t xml:space="preserve">Page </w:t>
    </w:r>
    <w:r w:rsidR="006660C4" w:rsidRPr="008C0177">
      <w:rPr>
        <w:rFonts w:ascii="Arial" w:hAnsi="Arial" w:cs="Arial"/>
        <w:b/>
        <w:sz w:val="18"/>
        <w:szCs w:val="18"/>
      </w:rPr>
      <w:fldChar w:fldCharType="begin"/>
    </w:r>
    <w:r w:rsidRPr="008C0177">
      <w:rPr>
        <w:rFonts w:ascii="Arial" w:hAnsi="Arial" w:cs="Arial"/>
        <w:b/>
        <w:sz w:val="18"/>
        <w:szCs w:val="18"/>
      </w:rPr>
      <w:instrText>PAGE</w:instrText>
    </w:r>
    <w:r w:rsidR="006660C4" w:rsidRPr="008C0177">
      <w:rPr>
        <w:rFonts w:ascii="Arial" w:hAnsi="Arial" w:cs="Arial"/>
        <w:b/>
        <w:sz w:val="18"/>
        <w:szCs w:val="18"/>
      </w:rPr>
      <w:fldChar w:fldCharType="separate"/>
    </w:r>
    <w:r w:rsidR="00123A8B">
      <w:rPr>
        <w:rFonts w:ascii="Arial" w:hAnsi="Arial" w:cs="Arial"/>
        <w:b/>
        <w:noProof/>
        <w:sz w:val="18"/>
        <w:szCs w:val="18"/>
      </w:rPr>
      <w:t>9</w:t>
    </w:r>
    <w:r w:rsidR="006660C4" w:rsidRPr="008C0177">
      <w:rPr>
        <w:rFonts w:ascii="Arial" w:hAnsi="Arial" w:cs="Arial"/>
        <w:b/>
        <w:sz w:val="18"/>
        <w:szCs w:val="18"/>
      </w:rPr>
      <w:fldChar w:fldCharType="end"/>
    </w:r>
    <w:r w:rsidRPr="008C0177">
      <w:rPr>
        <w:rFonts w:ascii="Arial" w:hAnsi="Arial" w:cs="Arial"/>
        <w:sz w:val="18"/>
        <w:szCs w:val="18"/>
      </w:rPr>
      <w:t xml:space="preserve"> sur </w:t>
    </w:r>
    <w:r w:rsidR="006660C4" w:rsidRPr="008C0177">
      <w:rPr>
        <w:rFonts w:ascii="Arial" w:hAnsi="Arial" w:cs="Arial"/>
        <w:b/>
        <w:sz w:val="18"/>
        <w:szCs w:val="18"/>
      </w:rPr>
      <w:fldChar w:fldCharType="begin"/>
    </w:r>
    <w:r w:rsidRPr="008C0177">
      <w:rPr>
        <w:rFonts w:ascii="Arial" w:hAnsi="Arial" w:cs="Arial"/>
        <w:b/>
        <w:sz w:val="18"/>
        <w:szCs w:val="18"/>
      </w:rPr>
      <w:instrText>NUMPAGES</w:instrText>
    </w:r>
    <w:r w:rsidR="006660C4" w:rsidRPr="008C0177">
      <w:rPr>
        <w:rFonts w:ascii="Arial" w:hAnsi="Arial" w:cs="Arial"/>
        <w:b/>
        <w:sz w:val="18"/>
        <w:szCs w:val="18"/>
      </w:rPr>
      <w:fldChar w:fldCharType="separate"/>
    </w:r>
    <w:r w:rsidR="00123A8B">
      <w:rPr>
        <w:rFonts w:ascii="Arial" w:hAnsi="Arial" w:cs="Arial"/>
        <w:b/>
        <w:noProof/>
        <w:sz w:val="18"/>
        <w:szCs w:val="18"/>
      </w:rPr>
      <w:t>9</w:t>
    </w:r>
    <w:r w:rsidR="006660C4" w:rsidRPr="008C0177">
      <w:rPr>
        <w:rFonts w:ascii="Arial" w:hAnsi="Arial" w:cs="Arial"/>
        <w:b/>
        <w:sz w:val="18"/>
        <w:szCs w:val="18"/>
      </w:rPr>
      <w:fldChar w:fldCharType="end"/>
    </w:r>
  </w:p>
  <w:p w14:paraId="65723444" w14:textId="77777777" w:rsidR="00206B9D" w:rsidRPr="00CE7FCD" w:rsidRDefault="00206B9D" w:rsidP="00CE7FCD">
    <w:pPr>
      <w:rPr>
        <w:rFonts w:ascii="Calibri" w:hAnsi="Calibri"/>
        <w:color w:val="00336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A2B1" w14:textId="77777777" w:rsidR="00206B9D" w:rsidRDefault="00206B9D">
      <w:r>
        <w:separator/>
      </w:r>
    </w:p>
  </w:footnote>
  <w:footnote w:type="continuationSeparator" w:id="0">
    <w:p w14:paraId="4E0B2049" w14:textId="77777777" w:rsidR="00206B9D" w:rsidRDefault="00206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1002" w14:textId="77777777" w:rsidR="00BD2365" w:rsidRDefault="00BD2365" w:rsidP="00B94710">
    <w:pPr>
      <w:tabs>
        <w:tab w:val="left" w:pos="3100"/>
      </w:tabs>
      <w:ind w:left="-993" w:right="-284"/>
    </w:pPr>
  </w:p>
  <w:p w14:paraId="28DC1E5B" w14:textId="79D7F474" w:rsidR="00206B9D" w:rsidRPr="008A70A3" w:rsidRDefault="00BD2365" w:rsidP="00B94710">
    <w:pPr>
      <w:tabs>
        <w:tab w:val="left" w:pos="3100"/>
      </w:tabs>
      <w:ind w:left="-993" w:right="-284"/>
      <w:rPr>
        <w:rFonts w:ascii="Arial Narrow" w:hAnsi="Arial Narrow" w:cs="Arial"/>
        <w:b/>
        <w:bCs/>
        <w:color w:val="003366"/>
        <w:sz w:val="28"/>
        <w:szCs w:val="28"/>
      </w:rPr>
    </w:pPr>
    <w:r>
      <w:rPr>
        <w:noProof/>
        <w:color w:val="002060"/>
        <w:sz w:val="24"/>
        <w:szCs w:val="24"/>
      </w:rPr>
      <w:drawing>
        <wp:inline distT="0" distB="0" distL="0" distR="0" wp14:anchorId="563CDF3A" wp14:editId="089F3BC2">
          <wp:extent cx="1633538" cy="466725"/>
          <wp:effectExtent l="0" t="0" r="5080" b="0"/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65" cy="469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06B9D">
      <w:t xml:space="preserve">                                     </w:t>
    </w:r>
    <w:r w:rsidR="00206B9D">
      <w:tab/>
      <w:t xml:space="preserve">        </w:t>
    </w:r>
    <w:r>
      <w:t xml:space="preserve">                          </w:t>
    </w:r>
    <w:r w:rsidR="00206B9D">
      <w:t xml:space="preserve">        </w:t>
    </w:r>
    <w:r w:rsidR="00206B9D" w:rsidRPr="008A70A3">
      <w:rPr>
        <w:rFonts w:ascii="Arial Narrow" w:hAnsi="Arial Narrow" w:cs="Arial"/>
        <w:b/>
        <w:bCs/>
        <w:color w:val="003366"/>
        <w:sz w:val="28"/>
        <w:szCs w:val="28"/>
      </w:rPr>
      <w:t>MARCHE A PROCEDURE ADAPTEE</w:t>
    </w:r>
  </w:p>
  <w:p w14:paraId="593BB9BA" w14:textId="77777777" w:rsidR="00206B9D" w:rsidRDefault="007C5EB8">
    <w:pPr>
      <w:pStyle w:val="En-tte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7F53443" wp14:editId="64E2AE1A">
              <wp:simplePos x="0" y="0"/>
              <wp:positionH relativeFrom="column">
                <wp:posOffset>-620395</wp:posOffset>
              </wp:positionH>
              <wp:positionV relativeFrom="paragraph">
                <wp:posOffset>67944</wp:posOffset>
              </wp:positionV>
              <wp:extent cx="6972300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33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B59DBD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8.85pt,5.35pt" to="500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" strokecolor="#036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18452A0"/>
    <w:lvl w:ilvl="0">
      <w:numFmt w:val="decimal"/>
      <w:lvlText w:val="*"/>
      <w:lvlJc w:val="left"/>
    </w:lvl>
  </w:abstractNum>
  <w:abstractNum w:abstractNumId="1" w15:restartNumberingAfterBreak="0">
    <w:nsid w:val="01FE16D7"/>
    <w:multiLevelType w:val="hybridMultilevel"/>
    <w:tmpl w:val="BFE898B8"/>
    <w:lvl w:ilvl="0" w:tplc="A844AF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33F6"/>
    <w:multiLevelType w:val="hybridMultilevel"/>
    <w:tmpl w:val="8FA2B206"/>
    <w:lvl w:ilvl="0" w:tplc="0A02552A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41701D"/>
    <w:multiLevelType w:val="hybridMultilevel"/>
    <w:tmpl w:val="E4BC81E6"/>
    <w:lvl w:ilvl="0" w:tplc="FFFFFFFF">
      <w:start w:val="2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FFFFFFFF">
      <w:start w:val="2"/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Arial" w:eastAsia="Times New Roman" w:hAnsi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710DD"/>
    <w:multiLevelType w:val="multilevel"/>
    <w:tmpl w:val="C49C0C3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936BF7"/>
    <w:multiLevelType w:val="hybridMultilevel"/>
    <w:tmpl w:val="5C50DE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E0414"/>
    <w:multiLevelType w:val="hybridMultilevel"/>
    <w:tmpl w:val="FBBC0E2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94F04"/>
    <w:multiLevelType w:val="hybridMultilevel"/>
    <w:tmpl w:val="4118B4F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23AED"/>
    <w:multiLevelType w:val="hybridMultilevel"/>
    <w:tmpl w:val="BA608266"/>
    <w:lvl w:ilvl="0" w:tplc="040C0005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9" w15:restartNumberingAfterBreak="0">
    <w:nsid w:val="1E920AA0"/>
    <w:multiLevelType w:val="hybridMultilevel"/>
    <w:tmpl w:val="6D12C8FA"/>
    <w:lvl w:ilvl="0" w:tplc="C3A874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E5EB0"/>
    <w:multiLevelType w:val="hybridMultilevel"/>
    <w:tmpl w:val="6F023E54"/>
    <w:lvl w:ilvl="0" w:tplc="13CAA7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A502B"/>
    <w:multiLevelType w:val="hybridMultilevel"/>
    <w:tmpl w:val="BB7AE7E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026FC"/>
    <w:multiLevelType w:val="hybridMultilevel"/>
    <w:tmpl w:val="B87283E6"/>
    <w:lvl w:ilvl="0" w:tplc="8DF2E00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9210A"/>
    <w:multiLevelType w:val="hybridMultilevel"/>
    <w:tmpl w:val="EAAEC9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10FD7"/>
    <w:multiLevelType w:val="hybridMultilevel"/>
    <w:tmpl w:val="9A38CC7C"/>
    <w:lvl w:ilvl="0" w:tplc="7F8E122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D6697"/>
    <w:multiLevelType w:val="singleLevel"/>
    <w:tmpl w:val="D97018A0"/>
    <w:lvl w:ilvl="0">
      <w:start w:val="3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16" w15:restartNumberingAfterBreak="0">
    <w:nsid w:val="35676720"/>
    <w:multiLevelType w:val="hybridMultilevel"/>
    <w:tmpl w:val="7EB8FE68"/>
    <w:lvl w:ilvl="0" w:tplc="DCCE8E3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1052A"/>
    <w:multiLevelType w:val="hybridMultilevel"/>
    <w:tmpl w:val="B2284270"/>
    <w:lvl w:ilvl="0" w:tplc="040C0005">
      <w:start w:val="1"/>
      <w:numFmt w:val="bullet"/>
      <w:lvlText w:val=""/>
      <w:lvlJc w:val="left"/>
      <w:pPr>
        <w:tabs>
          <w:tab w:val="num" w:pos="1591"/>
        </w:tabs>
        <w:ind w:left="159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8" w15:restartNumberingAfterBreak="0">
    <w:nsid w:val="3FDF0687"/>
    <w:multiLevelType w:val="hybridMultilevel"/>
    <w:tmpl w:val="172A26A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9528E"/>
    <w:multiLevelType w:val="hybridMultilevel"/>
    <w:tmpl w:val="2E12B02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C97441"/>
    <w:multiLevelType w:val="hybridMultilevel"/>
    <w:tmpl w:val="0170A2C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46B30"/>
    <w:multiLevelType w:val="multilevel"/>
    <w:tmpl w:val="8F8C8D3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 w15:restartNumberingAfterBreak="0">
    <w:nsid w:val="5D7B008B"/>
    <w:multiLevelType w:val="hybridMultilevel"/>
    <w:tmpl w:val="18CA68A2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F67528"/>
    <w:multiLevelType w:val="hybridMultilevel"/>
    <w:tmpl w:val="97E24CB8"/>
    <w:lvl w:ilvl="0" w:tplc="435ECF0C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</w:lvl>
    <w:lvl w:ilvl="2" w:tplc="040C0005">
      <w:start w:val="1"/>
      <w:numFmt w:val="decimal"/>
      <w:lvlText w:val="%3."/>
      <w:lvlJc w:val="left"/>
      <w:pPr>
        <w:tabs>
          <w:tab w:val="num" w:pos="2523"/>
        </w:tabs>
        <w:ind w:left="2523" w:hanging="360"/>
      </w:pPr>
    </w:lvl>
    <w:lvl w:ilvl="3" w:tplc="040C000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C0003">
      <w:start w:val="1"/>
      <w:numFmt w:val="decimal"/>
      <w:lvlText w:val="%5."/>
      <w:lvlJc w:val="left"/>
      <w:pPr>
        <w:tabs>
          <w:tab w:val="num" w:pos="3963"/>
        </w:tabs>
        <w:ind w:left="3963" w:hanging="360"/>
      </w:pPr>
    </w:lvl>
    <w:lvl w:ilvl="5" w:tplc="040C0005">
      <w:start w:val="1"/>
      <w:numFmt w:val="decimal"/>
      <w:lvlText w:val="%6."/>
      <w:lvlJc w:val="left"/>
      <w:pPr>
        <w:tabs>
          <w:tab w:val="num" w:pos="4683"/>
        </w:tabs>
        <w:ind w:left="4683" w:hanging="360"/>
      </w:pPr>
    </w:lvl>
    <w:lvl w:ilvl="6" w:tplc="040C000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C0003">
      <w:start w:val="1"/>
      <w:numFmt w:val="decimal"/>
      <w:lvlText w:val="%8."/>
      <w:lvlJc w:val="left"/>
      <w:pPr>
        <w:tabs>
          <w:tab w:val="num" w:pos="6123"/>
        </w:tabs>
        <w:ind w:left="6123" w:hanging="360"/>
      </w:pPr>
    </w:lvl>
    <w:lvl w:ilvl="8" w:tplc="040C0005">
      <w:start w:val="1"/>
      <w:numFmt w:val="decimal"/>
      <w:lvlText w:val="%9."/>
      <w:lvlJc w:val="left"/>
      <w:pPr>
        <w:tabs>
          <w:tab w:val="num" w:pos="6843"/>
        </w:tabs>
        <w:ind w:left="6843" w:hanging="360"/>
      </w:pPr>
    </w:lvl>
  </w:abstractNum>
  <w:abstractNum w:abstractNumId="24" w15:restartNumberingAfterBreak="0">
    <w:nsid w:val="5EE42D33"/>
    <w:multiLevelType w:val="hybridMultilevel"/>
    <w:tmpl w:val="7DCC9B66"/>
    <w:lvl w:ilvl="0" w:tplc="B4440D1E">
      <w:start w:val="3"/>
      <w:numFmt w:val="bullet"/>
      <w:lvlText w:val="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638F31DE"/>
    <w:multiLevelType w:val="hybridMultilevel"/>
    <w:tmpl w:val="B262C65A"/>
    <w:lvl w:ilvl="0" w:tplc="040C000B">
      <w:start w:val="1"/>
      <w:numFmt w:val="bullet"/>
      <w:pStyle w:val="Listenumros2"/>
      <w:lvlText w:val=""/>
      <w:lvlJc w:val="left"/>
      <w:pPr>
        <w:tabs>
          <w:tab w:val="num" w:pos="1800"/>
        </w:tabs>
        <w:ind w:left="1666" w:hanging="226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EB3939"/>
    <w:multiLevelType w:val="singleLevel"/>
    <w:tmpl w:val="03DC71DA"/>
    <w:lvl w:ilvl="0">
      <w:start w:val="4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27" w15:restartNumberingAfterBreak="0">
    <w:nsid w:val="6C3F7851"/>
    <w:multiLevelType w:val="hybridMultilevel"/>
    <w:tmpl w:val="7E00637E"/>
    <w:lvl w:ilvl="0" w:tplc="6AD875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7339D"/>
    <w:multiLevelType w:val="hybridMultilevel"/>
    <w:tmpl w:val="B01E1ECA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D616B93"/>
    <w:multiLevelType w:val="hybridMultilevel"/>
    <w:tmpl w:val="EE52784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E64D92"/>
    <w:multiLevelType w:val="hybridMultilevel"/>
    <w:tmpl w:val="211C7ED0"/>
    <w:lvl w:ilvl="0" w:tplc="040C0005">
      <w:start w:val="1"/>
      <w:numFmt w:val="bullet"/>
      <w:lvlText w:val=""/>
      <w:lvlJc w:val="left"/>
      <w:pPr>
        <w:tabs>
          <w:tab w:val="num" w:pos="1591"/>
        </w:tabs>
        <w:ind w:left="159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1" w15:restartNumberingAfterBreak="0">
    <w:nsid w:val="780F25AD"/>
    <w:multiLevelType w:val="hybridMultilevel"/>
    <w:tmpl w:val="48E4C388"/>
    <w:lvl w:ilvl="0" w:tplc="0A02552A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7903293">
    <w:abstractNumId w:val="15"/>
  </w:num>
  <w:num w:numId="2" w16cid:durableId="139469555">
    <w:abstractNumId w:val="6"/>
  </w:num>
  <w:num w:numId="3" w16cid:durableId="2121144099">
    <w:abstractNumId w:val="18"/>
  </w:num>
  <w:num w:numId="4" w16cid:durableId="555044240">
    <w:abstractNumId w:val="27"/>
  </w:num>
  <w:num w:numId="5" w16cid:durableId="768163394">
    <w:abstractNumId w:val="5"/>
  </w:num>
  <w:num w:numId="6" w16cid:durableId="796870198">
    <w:abstractNumId w:val="29"/>
  </w:num>
  <w:num w:numId="7" w16cid:durableId="541600502">
    <w:abstractNumId w:val="11"/>
  </w:num>
  <w:num w:numId="8" w16cid:durableId="149443405">
    <w:abstractNumId w:val="7"/>
  </w:num>
  <w:num w:numId="9" w16cid:durableId="129983727">
    <w:abstractNumId w:val="19"/>
  </w:num>
  <w:num w:numId="10" w16cid:durableId="1312248802">
    <w:abstractNumId w:val="13"/>
  </w:num>
  <w:num w:numId="11" w16cid:durableId="1208685382">
    <w:abstractNumId w:val="26"/>
  </w:num>
  <w:num w:numId="12" w16cid:durableId="2038433818">
    <w:abstractNumId w:val="3"/>
  </w:num>
  <w:num w:numId="13" w16cid:durableId="1519083946">
    <w:abstractNumId w:val="10"/>
  </w:num>
  <w:num w:numId="14" w16cid:durableId="1578780387">
    <w:abstractNumId w:val="22"/>
  </w:num>
  <w:num w:numId="15" w16cid:durableId="561258027">
    <w:abstractNumId w:val="4"/>
  </w:num>
  <w:num w:numId="16" w16cid:durableId="1289357219">
    <w:abstractNumId w:val="12"/>
  </w:num>
  <w:num w:numId="17" w16cid:durableId="142221986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8" w16cid:durableId="1534076889">
    <w:abstractNumId w:val="21"/>
  </w:num>
  <w:num w:numId="19" w16cid:durableId="1535998010">
    <w:abstractNumId w:val="2"/>
  </w:num>
  <w:num w:numId="20" w16cid:durableId="688488050">
    <w:abstractNumId w:val="31"/>
  </w:num>
  <w:num w:numId="21" w16cid:durableId="1231693944">
    <w:abstractNumId w:val="28"/>
  </w:num>
  <w:num w:numId="22" w16cid:durableId="1307589976">
    <w:abstractNumId w:val="8"/>
  </w:num>
  <w:num w:numId="23" w16cid:durableId="2056267927">
    <w:abstractNumId w:val="24"/>
  </w:num>
  <w:num w:numId="24" w16cid:durableId="287706828">
    <w:abstractNumId w:val="17"/>
  </w:num>
  <w:num w:numId="25" w16cid:durableId="773549593">
    <w:abstractNumId w:val="25"/>
  </w:num>
  <w:num w:numId="26" w16cid:durableId="381294143">
    <w:abstractNumId w:val="30"/>
  </w:num>
  <w:num w:numId="27" w16cid:durableId="1206799454">
    <w:abstractNumId w:val="9"/>
  </w:num>
  <w:num w:numId="28" w16cid:durableId="2075927799">
    <w:abstractNumId w:val="1"/>
  </w:num>
  <w:num w:numId="29" w16cid:durableId="1769303412">
    <w:abstractNumId w:val="14"/>
  </w:num>
  <w:num w:numId="30" w16cid:durableId="1580095598">
    <w:abstractNumId w:val="23"/>
  </w:num>
  <w:num w:numId="31" w16cid:durableId="1805464174">
    <w:abstractNumId w:val="16"/>
  </w:num>
  <w:num w:numId="32" w16cid:durableId="18561874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855"/>
    <w:rsid w:val="00002BA9"/>
    <w:rsid w:val="00004BF8"/>
    <w:rsid w:val="0007572F"/>
    <w:rsid w:val="00080EAC"/>
    <w:rsid w:val="00085339"/>
    <w:rsid w:val="00093602"/>
    <w:rsid w:val="000C1C32"/>
    <w:rsid w:val="000C21D1"/>
    <w:rsid w:val="000C6EFE"/>
    <w:rsid w:val="000E12A8"/>
    <w:rsid w:val="000E3E47"/>
    <w:rsid w:val="000E4855"/>
    <w:rsid w:val="000F1665"/>
    <w:rsid w:val="000F6C06"/>
    <w:rsid w:val="00114A4A"/>
    <w:rsid w:val="00116B3C"/>
    <w:rsid w:val="00123A8B"/>
    <w:rsid w:val="00126ED4"/>
    <w:rsid w:val="00135F27"/>
    <w:rsid w:val="00152AF5"/>
    <w:rsid w:val="00171112"/>
    <w:rsid w:val="0017308B"/>
    <w:rsid w:val="001743C6"/>
    <w:rsid w:val="00184ED5"/>
    <w:rsid w:val="001A2377"/>
    <w:rsid w:val="001C51FB"/>
    <w:rsid w:val="001C78D2"/>
    <w:rsid w:val="001D0E42"/>
    <w:rsid w:val="001D1180"/>
    <w:rsid w:val="001F1FA6"/>
    <w:rsid w:val="00206B9D"/>
    <w:rsid w:val="00210905"/>
    <w:rsid w:val="00213A6F"/>
    <w:rsid w:val="002268D8"/>
    <w:rsid w:val="00236189"/>
    <w:rsid w:val="0023649B"/>
    <w:rsid w:val="00240792"/>
    <w:rsid w:val="00246663"/>
    <w:rsid w:val="002510B6"/>
    <w:rsid w:val="0027357D"/>
    <w:rsid w:val="00275ED6"/>
    <w:rsid w:val="00277C8E"/>
    <w:rsid w:val="00290606"/>
    <w:rsid w:val="002909E0"/>
    <w:rsid w:val="002A2DD3"/>
    <w:rsid w:val="002A6A4D"/>
    <w:rsid w:val="002A6B61"/>
    <w:rsid w:val="002B6DF0"/>
    <w:rsid w:val="002E1714"/>
    <w:rsid w:val="002F6FB0"/>
    <w:rsid w:val="00300B5C"/>
    <w:rsid w:val="00314694"/>
    <w:rsid w:val="00322560"/>
    <w:rsid w:val="00322A1A"/>
    <w:rsid w:val="0032562C"/>
    <w:rsid w:val="00326A75"/>
    <w:rsid w:val="0033276A"/>
    <w:rsid w:val="00333E09"/>
    <w:rsid w:val="00340A2F"/>
    <w:rsid w:val="00346A0A"/>
    <w:rsid w:val="00350788"/>
    <w:rsid w:val="00381061"/>
    <w:rsid w:val="00386DCF"/>
    <w:rsid w:val="003A7BF3"/>
    <w:rsid w:val="003B1ACD"/>
    <w:rsid w:val="003B2E7E"/>
    <w:rsid w:val="003B5895"/>
    <w:rsid w:val="003D3AE0"/>
    <w:rsid w:val="003D45E3"/>
    <w:rsid w:val="0040443B"/>
    <w:rsid w:val="00421BF7"/>
    <w:rsid w:val="004303D0"/>
    <w:rsid w:val="00441455"/>
    <w:rsid w:val="0044176B"/>
    <w:rsid w:val="00456BED"/>
    <w:rsid w:val="00473390"/>
    <w:rsid w:val="004C7CD9"/>
    <w:rsid w:val="004D3A8C"/>
    <w:rsid w:val="004E0C98"/>
    <w:rsid w:val="004E12D9"/>
    <w:rsid w:val="004E503D"/>
    <w:rsid w:val="004F571C"/>
    <w:rsid w:val="00501AA5"/>
    <w:rsid w:val="00520EB9"/>
    <w:rsid w:val="00521945"/>
    <w:rsid w:val="00533FAB"/>
    <w:rsid w:val="00537B50"/>
    <w:rsid w:val="00547977"/>
    <w:rsid w:val="0055399D"/>
    <w:rsid w:val="005555BA"/>
    <w:rsid w:val="00555804"/>
    <w:rsid w:val="0056398B"/>
    <w:rsid w:val="00586065"/>
    <w:rsid w:val="00586C7C"/>
    <w:rsid w:val="0058715E"/>
    <w:rsid w:val="005B6A18"/>
    <w:rsid w:val="005C3619"/>
    <w:rsid w:val="005C6EAC"/>
    <w:rsid w:val="005D7E54"/>
    <w:rsid w:val="005E67BB"/>
    <w:rsid w:val="005F5E11"/>
    <w:rsid w:val="00604C70"/>
    <w:rsid w:val="00605720"/>
    <w:rsid w:val="00611466"/>
    <w:rsid w:val="006169F5"/>
    <w:rsid w:val="0062179C"/>
    <w:rsid w:val="00632F50"/>
    <w:rsid w:val="00664686"/>
    <w:rsid w:val="006660C4"/>
    <w:rsid w:val="006728DD"/>
    <w:rsid w:val="006B1B81"/>
    <w:rsid w:val="006D340E"/>
    <w:rsid w:val="006D7561"/>
    <w:rsid w:val="006E132D"/>
    <w:rsid w:val="006E38E3"/>
    <w:rsid w:val="006F12FF"/>
    <w:rsid w:val="006F2F1C"/>
    <w:rsid w:val="007111AF"/>
    <w:rsid w:val="00730A56"/>
    <w:rsid w:val="00734F1D"/>
    <w:rsid w:val="00735AA7"/>
    <w:rsid w:val="0073655F"/>
    <w:rsid w:val="007467DD"/>
    <w:rsid w:val="00747E3E"/>
    <w:rsid w:val="00751260"/>
    <w:rsid w:val="00764576"/>
    <w:rsid w:val="00767784"/>
    <w:rsid w:val="00767C3C"/>
    <w:rsid w:val="00780F03"/>
    <w:rsid w:val="00792EDD"/>
    <w:rsid w:val="00795B84"/>
    <w:rsid w:val="00796665"/>
    <w:rsid w:val="007969E4"/>
    <w:rsid w:val="00797554"/>
    <w:rsid w:val="007A298A"/>
    <w:rsid w:val="007C5EB8"/>
    <w:rsid w:val="007C7D07"/>
    <w:rsid w:val="007D2341"/>
    <w:rsid w:val="007F2C8C"/>
    <w:rsid w:val="007F5448"/>
    <w:rsid w:val="008076FC"/>
    <w:rsid w:val="008211C8"/>
    <w:rsid w:val="00835A40"/>
    <w:rsid w:val="00840F6C"/>
    <w:rsid w:val="00863FDC"/>
    <w:rsid w:val="00865DB0"/>
    <w:rsid w:val="008674CD"/>
    <w:rsid w:val="00880848"/>
    <w:rsid w:val="0089048D"/>
    <w:rsid w:val="008B1629"/>
    <w:rsid w:val="008B77D4"/>
    <w:rsid w:val="008C0177"/>
    <w:rsid w:val="008C174C"/>
    <w:rsid w:val="008D7F29"/>
    <w:rsid w:val="008E36C7"/>
    <w:rsid w:val="008E3D7D"/>
    <w:rsid w:val="008E57CC"/>
    <w:rsid w:val="008F2BE1"/>
    <w:rsid w:val="008F53F3"/>
    <w:rsid w:val="00901260"/>
    <w:rsid w:val="009016E0"/>
    <w:rsid w:val="00903B46"/>
    <w:rsid w:val="0090619B"/>
    <w:rsid w:val="00914F58"/>
    <w:rsid w:val="0093334E"/>
    <w:rsid w:val="009419D0"/>
    <w:rsid w:val="00944119"/>
    <w:rsid w:val="00945BF5"/>
    <w:rsid w:val="009478C0"/>
    <w:rsid w:val="00953D25"/>
    <w:rsid w:val="00954652"/>
    <w:rsid w:val="0099106C"/>
    <w:rsid w:val="009941A3"/>
    <w:rsid w:val="009B3C1B"/>
    <w:rsid w:val="009B501B"/>
    <w:rsid w:val="009C0453"/>
    <w:rsid w:val="009C35FD"/>
    <w:rsid w:val="009C48B3"/>
    <w:rsid w:val="009C6ED6"/>
    <w:rsid w:val="009C730D"/>
    <w:rsid w:val="009D1A68"/>
    <w:rsid w:val="009D1A97"/>
    <w:rsid w:val="009D2249"/>
    <w:rsid w:val="009D5082"/>
    <w:rsid w:val="00A139D5"/>
    <w:rsid w:val="00A14968"/>
    <w:rsid w:val="00A445E6"/>
    <w:rsid w:val="00A45233"/>
    <w:rsid w:val="00A61A34"/>
    <w:rsid w:val="00AC0FC9"/>
    <w:rsid w:val="00AC114D"/>
    <w:rsid w:val="00AC1F93"/>
    <w:rsid w:val="00AC5821"/>
    <w:rsid w:val="00AC5D82"/>
    <w:rsid w:val="00AC6298"/>
    <w:rsid w:val="00AD1E65"/>
    <w:rsid w:val="00B12598"/>
    <w:rsid w:val="00B21D43"/>
    <w:rsid w:val="00B25F84"/>
    <w:rsid w:val="00B30802"/>
    <w:rsid w:val="00B425B0"/>
    <w:rsid w:val="00B4743C"/>
    <w:rsid w:val="00B57FA3"/>
    <w:rsid w:val="00B91C28"/>
    <w:rsid w:val="00B92FDA"/>
    <w:rsid w:val="00B94710"/>
    <w:rsid w:val="00B94799"/>
    <w:rsid w:val="00B95A97"/>
    <w:rsid w:val="00BD2365"/>
    <w:rsid w:val="00BE17A1"/>
    <w:rsid w:val="00BF5803"/>
    <w:rsid w:val="00BF592C"/>
    <w:rsid w:val="00C014A9"/>
    <w:rsid w:val="00C0366B"/>
    <w:rsid w:val="00C20D50"/>
    <w:rsid w:val="00C34D7B"/>
    <w:rsid w:val="00C432ED"/>
    <w:rsid w:val="00C433E8"/>
    <w:rsid w:val="00C60248"/>
    <w:rsid w:val="00C61D75"/>
    <w:rsid w:val="00C7275F"/>
    <w:rsid w:val="00C73875"/>
    <w:rsid w:val="00C77DC8"/>
    <w:rsid w:val="00C97C55"/>
    <w:rsid w:val="00CB2854"/>
    <w:rsid w:val="00CB5B85"/>
    <w:rsid w:val="00CD3F81"/>
    <w:rsid w:val="00CD6EA8"/>
    <w:rsid w:val="00CE1F73"/>
    <w:rsid w:val="00CE7FCD"/>
    <w:rsid w:val="00CF2258"/>
    <w:rsid w:val="00CF3FD9"/>
    <w:rsid w:val="00D02896"/>
    <w:rsid w:val="00D0381B"/>
    <w:rsid w:val="00D1646A"/>
    <w:rsid w:val="00D252E2"/>
    <w:rsid w:val="00D32943"/>
    <w:rsid w:val="00D3296E"/>
    <w:rsid w:val="00D34050"/>
    <w:rsid w:val="00D46E38"/>
    <w:rsid w:val="00D514F0"/>
    <w:rsid w:val="00D548E9"/>
    <w:rsid w:val="00D63630"/>
    <w:rsid w:val="00D73CD8"/>
    <w:rsid w:val="00D92C20"/>
    <w:rsid w:val="00D943FD"/>
    <w:rsid w:val="00DA0127"/>
    <w:rsid w:val="00DA55F4"/>
    <w:rsid w:val="00DA7305"/>
    <w:rsid w:val="00DB03F7"/>
    <w:rsid w:val="00DD038B"/>
    <w:rsid w:val="00DE470B"/>
    <w:rsid w:val="00DE5C89"/>
    <w:rsid w:val="00E043E1"/>
    <w:rsid w:val="00E046C6"/>
    <w:rsid w:val="00E15513"/>
    <w:rsid w:val="00E1605D"/>
    <w:rsid w:val="00E16624"/>
    <w:rsid w:val="00E20F9E"/>
    <w:rsid w:val="00E21974"/>
    <w:rsid w:val="00E41D6B"/>
    <w:rsid w:val="00E42EB9"/>
    <w:rsid w:val="00E637B0"/>
    <w:rsid w:val="00E8032F"/>
    <w:rsid w:val="00E91F1F"/>
    <w:rsid w:val="00EA551E"/>
    <w:rsid w:val="00EA72A8"/>
    <w:rsid w:val="00EC6541"/>
    <w:rsid w:val="00ED7DAA"/>
    <w:rsid w:val="00EE4635"/>
    <w:rsid w:val="00F04733"/>
    <w:rsid w:val="00F52D03"/>
    <w:rsid w:val="00F5364B"/>
    <w:rsid w:val="00F65000"/>
    <w:rsid w:val="00F66915"/>
    <w:rsid w:val="00F74525"/>
    <w:rsid w:val="00F82F3F"/>
    <w:rsid w:val="00F84578"/>
    <w:rsid w:val="00F93834"/>
    <w:rsid w:val="00F94DBA"/>
    <w:rsid w:val="00F97375"/>
    <w:rsid w:val="00FA3A6B"/>
    <w:rsid w:val="00FB7CF3"/>
    <w:rsid w:val="00FC684B"/>
    <w:rsid w:val="00FE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04EBEFD"/>
  <w15:docId w15:val="{5184A75C-7F2F-4D86-945C-EE676995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4855"/>
  </w:style>
  <w:style w:type="paragraph" w:styleId="Titre1">
    <w:name w:val="heading 1"/>
    <w:basedOn w:val="Normal"/>
    <w:next w:val="Normal"/>
    <w:qFormat/>
    <w:rsid w:val="000E4855"/>
    <w:pPr>
      <w:keepNext/>
      <w:ind w:left="141" w:right="225" w:hanging="141"/>
      <w:outlineLvl w:val="0"/>
    </w:pPr>
    <w:rPr>
      <w:b/>
      <w:sz w:val="22"/>
      <w:u w:val="single"/>
    </w:rPr>
  </w:style>
  <w:style w:type="paragraph" w:styleId="Titre2">
    <w:name w:val="heading 2"/>
    <w:basedOn w:val="Normal"/>
    <w:next w:val="Normal"/>
    <w:qFormat/>
    <w:rsid w:val="000E4855"/>
    <w:pPr>
      <w:keepNext/>
      <w:spacing w:before="240" w:after="60"/>
      <w:outlineLvl w:val="1"/>
    </w:pPr>
    <w:rPr>
      <w:rFonts w:ascii="Arial" w:hAnsi="Arial"/>
      <w:b/>
      <w:bCs/>
      <w:i/>
      <w:iCs/>
      <w:sz w:val="22"/>
      <w:szCs w:val="22"/>
    </w:rPr>
  </w:style>
  <w:style w:type="paragraph" w:styleId="Titre3">
    <w:name w:val="heading 3"/>
    <w:basedOn w:val="Normal"/>
    <w:next w:val="Normal"/>
    <w:qFormat/>
    <w:rsid w:val="000E485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E485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E485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E4855"/>
  </w:style>
  <w:style w:type="character" w:styleId="Lienhypertexte">
    <w:name w:val="Hyperlink"/>
    <w:basedOn w:val="Policepardfaut"/>
    <w:rsid w:val="000E4855"/>
    <w:rPr>
      <w:color w:val="0000FF"/>
      <w:u w:val="single"/>
    </w:rPr>
  </w:style>
  <w:style w:type="paragraph" w:styleId="Corpsdetexte">
    <w:name w:val="Body Text"/>
    <w:basedOn w:val="Normal"/>
    <w:rsid w:val="000E4855"/>
    <w:pPr>
      <w:jc w:val="both"/>
    </w:pPr>
    <w:rPr>
      <w:sz w:val="24"/>
      <w:szCs w:val="24"/>
    </w:rPr>
  </w:style>
  <w:style w:type="paragraph" w:styleId="NormalWeb">
    <w:name w:val="Normal (Web)"/>
    <w:basedOn w:val="Normal"/>
    <w:rsid w:val="000E4855"/>
    <w:pPr>
      <w:spacing w:before="100" w:beforeAutospacing="1" w:after="100" w:afterAutospacing="1"/>
    </w:pPr>
    <w:rPr>
      <w:sz w:val="24"/>
      <w:szCs w:val="24"/>
    </w:rPr>
  </w:style>
  <w:style w:type="paragraph" w:customStyle="1" w:styleId="En-tteEn-tte-1En-tte-2En-tte1Ee">
    <w:name w:val="En-tête.En-tête-1.En-tête-2.En-tête1.E.e"/>
    <w:basedOn w:val="Normal"/>
    <w:rsid w:val="000E4855"/>
    <w:pPr>
      <w:tabs>
        <w:tab w:val="center" w:pos="4536"/>
        <w:tab w:val="right" w:pos="9072"/>
      </w:tabs>
    </w:pPr>
    <w:rPr>
      <w:rFonts w:ascii="Trebuchet MS" w:hAnsi="Trebuchet MS"/>
      <w:sz w:val="24"/>
    </w:rPr>
  </w:style>
  <w:style w:type="paragraph" w:styleId="TM1">
    <w:name w:val="toc 1"/>
    <w:basedOn w:val="Normal"/>
    <w:next w:val="Normal"/>
    <w:autoRedefine/>
    <w:uiPriority w:val="39"/>
    <w:rsid w:val="000E4855"/>
    <w:pPr>
      <w:spacing w:before="120" w:after="120"/>
    </w:pPr>
    <w:rPr>
      <w:rFonts w:ascii="Arial" w:hAnsi="Arial"/>
      <w:b/>
      <w:sz w:val="22"/>
    </w:rPr>
  </w:style>
  <w:style w:type="paragraph" w:styleId="TM2">
    <w:name w:val="toc 2"/>
    <w:basedOn w:val="Normal"/>
    <w:next w:val="Normal"/>
    <w:autoRedefine/>
    <w:uiPriority w:val="39"/>
    <w:rsid w:val="000E4855"/>
    <w:pPr>
      <w:tabs>
        <w:tab w:val="right" w:leader="dot" w:pos="9060"/>
      </w:tabs>
      <w:ind w:left="200"/>
      <w:jc w:val="both"/>
    </w:pPr>
    <w:rPr>
      <w:rFonts w:ascii="Arial" w:hAnsi="Arial"/>
    </w:rPr>
  </w:style>
  <w:style w:type="paragraph" w:styleId="TM3">
    <w:name w:val="toc 3"/>
    <w:basedOn w:val="Normal"/>
    <w:next w:val="Normal"/>
    <w:autoRedefine/>
    <w:uiPriority w:val="39"/>
    <w:rsid w:val="00B25F84"/>
    <w:pPr>
      <w:tabs>
        <w:tab w:val="right" w:leader="dot" w:pos="9060"/>
      </w:tabs>
      <w:ind w:left="400"/>
    </w:pPr>
    <w:rPr>
      <w:rFonts w:ascii="Arial" w:hAnsi="Arial"/>
      <w:noProof/>
      <w:sz w:val="16"/>
      <w:szCs w:val="16"/>
    </w:rPr>
  </w:style>
  <w:style w:type="paragraph" w:styleId="Normalcentr">
    <w:name w:val="Block Text"/>
    <w:basedOn w:val="Normal"/>
    <w:rsid w:val="000E4855"/>
    <w:pPr>
      <w:ind w:left="432" w:right="432"/>
      <w:jc w:val="center"/>
    </w:pPr>
  </w:style>
  <w:style w:type="table" w:styleId="Grilledutableau">
    <w:name w:val="Table Grid"/>
    <w:basedOn w:val="TableauNormal"/>
    <w:rsid w:val="000E485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olidaire">
    <w:name w:val="Normal solidaire"/>
    <w:basedOn w:val="Normal"/>
    <w:rsid w:val="000E4855"/>
    <w:pPr>
      <w:spacing w:before="180" w:after="120"/>
      <w:jc w:val="both"/>
    </w:pPr>
    <w:rPr>
      <w:rFonts w:ascii="Arial" w:hAnsi="Arial" w:cs="Arial"/>
    </w:rPr>
  </w:style>
  <w:style w:type="paragraph" w:styleId="Corpsdetexte2">
    <w:name w:val="Body Text 2"/>
    <w:basedOn w:val="Normal"/>
    <w:rsid w:val="001C51FB"/>
    <w:pPr>
      <w:spacing w:after="120" w:line="480" w:lineRule="auto"/>
    </w:pPr>
  </w:style>
  <w:style w:type="paragraph" w:customStyle="1" w:styleId="Descriptif2">
    <w:name w:val="Descriptif 2"/>
    <w:rsid w:val="001C51FB"/>
    <w:pPr>
      <w:keepLines/>
      <w:widowControl w:val="0"/>
      <w:autoSpaceDE w:val="0"/>
      <w:autoSpaceDN w:val="0"/>
      <w:jc w:val="both"/>
    </w:pPr>
    <w:rPr>
      <w:color w:val="000000"/>
      <w:sz w:val="22"/>
      <w:szCs w:val="22"/>
    </w:rPr>
  </w:style>
  <w:style w:type="paragraph" w:customStyle="1" w:styleId="StyleTitre39ptItaliquePremireligne125cm">
    <w:name w:val="Style Titre 3 + 9 pt Italique Première ligne : 125 cm"/>
    <w:basedOn w:val="Titre3"/>
    <w:rsid w:val="001C51FB"/>
    <w:pPr>
      <w:spacing w:after="120"/>
      <w:ind w:firstLine="709"/>
    </w:pPr>
    <w:rPr>
      <w:i/>
      <w:iCs/>
      <w:sz w:val="20"/>
      <w:szCs w:val="20"/>
    </w:rPr>
  </w:style>
  <w:style w:type="paragraph" w:styleId="Corpsdetexte3">
    <w:name w:val="Body Text 3"/>
    <w:basedOn w:val="Normal"/>
    <w:rsid w:val="0073655F"/>
    <w:pPr>
      <w:spacing w:after="120"/>
    </w:pPr>
    <w:rPr>
      <w:sz w:val="16"/>
      <w:szCs w:val="16"/>
    </w:rPr>
  </w:style>
  <w:style w:type="paragraph" w:customStyle="1" w:styleId="StyleTitre1LatinArialComplexeArial10ptMotifTra">
    <w:name w:val="Style Titre 1 + (Latin) Arial (Complexe) Arial 10 pt Motif : Tra..."/>
    <w:basedOn w:val="Titre1"/>
    <w:rsid w:val="0073655F"/>
    <w:pPr>
      <w:shd w:val="clear" w:color="auto" w:fill="C0C0C0"/>
    </w:pPr>
    <w:rPr>
      <w:rFonts w:ascii="Arial" w:hAnsi="Arial" w:cs="Arial"/>
      <w:sz w:val="24"/>
    </w:rPr>
  </w:style>
  <w:style w:type="paragraph" w:styleId="Commentaire">
    <w:name w:val="annotation text"/>
    <w:basedOn w:val="Normal"/>
    <w:semiHidden/>
    <w:rsid w:val="00A139D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</w:rPr>
  </w:style>
  <w:style w:type="character" w:styleId="Accentuation">
    <w:name w:val="Emphasis"/>
    <w:basedOn w:val="Policepardfaut"/>
    <w:qFormat/>
    <w:rsid w:val="00F94DBA"/>
    <w:rPr>
      <w:i/>
      <w:iCs/>
    </w:rPr>
  </w:style>
  <w:style w:type="paragraph" w:customStyle="1" w:styleId="spip2">
    <w:name w:val="spip2"/>
    <w:basedOn w:val="Normal"/>
    <w:rsid w:val="00F94DBA"/>
    <w:pPr>
      <w:spacing w:after="150"/>
    </w:pPr>
    <w:rPr>
      <w:sz w:val="24"/>
      <w:szCs w:val="24"/>
    </w:rPr>
  </w:style>
  <w:style w:type="character" w:styleId="lev">
    <w:name w:val="Strong"/>
    <w:basedOn w:val="Policepardfaut"/>
    <w:qFormat/>
    <w:rsid w:val="009C48B3"/>
    <w:rPr>
      <w:b/>
      <w:bCs/>
    </w:rPr>
  </w:style>
  <w:style w:type="paragraph" w:customStyle="1" w:styleId="spip">
    <w:name w:val="spip"/>
    <w:basedOn w:val="Normal"/>
    <w:rsid w:val="009C48B3"/>
    <w:pPr>
      <w:spacing w:before="100" w:beforeAutospacing="1" w:after="100" w:afterAutospacing="1"/>
    </w:pPr>
    <w:rPr>
      <w:sz w:val="24"/>
      <w:szCs w:val="24"/>
    </w:rPr>
  </w:style>
  <w:style w:type="paragraph" w:styleId="Textedebulles">
    <w:name w:val="Balloon Text"/>
    <w:basedOn w:val="Normal"/>
    <w:semiHidden/>
    <w:rsid w:val="00171112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CE7FCD"/>
  </w:style>
  <w:style w:type="paragraph" w:styleId="Paragraphedeliste">
    <w:name w:val="List Paragraph"/>
    <w:basedOn w:val="Normal"/>
    <w:uiPriority w:val="34"/>
    <w:qFormat/>
    <w:rsid w:val="00835A40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79755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797554"/>
  </w:style>
  <w:style w:type="paragraph" w:styleId="Listenumros2">
    <w:name w:val="List Number 2"/>
    <w:aliases w:val="flèche"/>
    <w:basedOn w:val="Normal"/>
    <w:rsid w:val="00AC5821"/>
    <w:pPr>
      <w:numPr>
        <w:numId w:val="25"/>
      </w:numPr>
      <w:spacing w:after="60"/>
      <w:jc w:val="both"/>
    </w:pPr>
    <w:rPr>
      <w:rFonts w:ascii="Arial" w:hAnsi="Arial"/>
      <w:szCs w:val="24"/>
    </w:rPr>
  </w:style>
  <w:style w:type="character" w:customStyle="1" w:styleId="ref1">
    <w:name w:val="ref1"/>
    <w:basedOn w:val="Policepardfaut"/>
    <w:rsid w:val="00AC5821"/>
    <w:rPr>
      <w:rFonts w:ascii="Verdana" w:hAnsi="Verdana" w:hint="default"/>
      <w:i/>
      <w:iCs/>
      <w:color w:val="999999"/>
      <w:sz w:val="17"/>
      <w:szCs w:val="17"/>
    </w:rPr>
  </w:style>
  <w:style w:type="paragraph" w:customStyle="1" w:styleId="Texte2">
    <w:name w:val="Texte2"/>
    <w:basedOn w:val="Normal"/>
    <w:rsid w:val="009B3C1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284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customStyle="1" w:styleId="Titre20">
    <w:name w:val="Titre2"/>
    <w:basedOn w:val="Normal"/>
    <w:rsid w:val="009B3C1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227"/>
      <w:ind w:left="284"/>
    </w:pPr>
    <w:rPr>
      <w:rFonts w:cs="Arial"/>
      <w:noProof/>
      <w:color w:val="000000"/>
      <w:sz w:val="24"/>
      <w:shd w:val="clear" w:color="auto" w:fill="FFFFFF"/>
      <w:lang w:val="en-US" w:eastAsia="en-US"/>
    </w:rPr>
  </w:style>
  <w:style w:type="paragraph" w:customStyle="1" w:styleId="Lgende1">
    <w:name w:val="Légende1"/>
    <w:basedOn w:val="Normal"/>
    <w:rsid w:val="00521945"/>
    <w:pPr>
      <w:widowControl w:val="0"/>
      <w:suppressLineNumbers/>
      <w:suppressAutoHyphens/>
      <w:spacing w:before="120" w:after="120"/>
    </w:pPr>
    <w:rPr>
      <w:rFonts w:ascii="Arial" w:eastAsia="Arial" w:hAnsi="Arial" w:cs="Tahoma"/>
      <w:i/>
      <w:i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2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4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8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86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43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2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2425">
          <w:marLeft w:val="0"/>
          <w:marRight w:val="0"/>
          <w:marTop w:val="150"/>
          <w:marBottom w:val="150"/>
          <w:divBdr>
            <w:top w:val="single" w:sz="6" w:space="0" w:color="BDBDBD"/>
            <w:left w:val="single" w:sz="6" w:space="0" w:color="BDBDBD"/>
            <w:bottom w:val="single" w:sz="6" w:space="0" w:color="BDBDBD"/>
            <w:right w:val="single" w:sz="6" w:space="0" w:color="BDBDBD"/>
          </w:divBdr>
          <w:divsChild>
            <w:div w:id="5015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08794">
                  <w:marLeft w:val="22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8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4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4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6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4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E2EA.53A079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AD87C-F88E-40AA-85AA-36A5FDEE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270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CHARGES</vt:lpstr>
    </vt:vector>
  </TitlesOfParts>
  <Company>URSSAF de Bretagne</Company>
  <LinksUpToDate>false</LinksUpToDate>
  <CharactersWithSpaces>2251</CharactersWithSpaces>
  <SharedDoc>false</SharedDoc>
  <HLinks>
    <vt:vector size="24" baseType="variant">
      <vt:variant>
        <vt:i4>5767274</vt:i4>
      </vt:variant>
      <vt:variant>
        <vt:i4>240</vt:i4>
      </vt:variant>
      <vt:variant>
        <vt:i4>0</vt:i4>
      </vt:variant>
      <vt:variant>
        <vt:i4>5</vt:i4>
      </vt:variant>
      <vt:variant>
        <vt:lpwstr>mailto:jean-charles.sperat@urssaf.fr</vt:lpwstr>
      </vt:variant>
      <vt:variant>
        <vt:lpwstr/>
      </vt:variant>
      <vt:variant>
        <vt:i4>6160447</vt:i4>
      </vt:variant>
      <vt:variant>
        <vt:i4>237</vt:i4>
      </vt:variant>
      <vt:variant>
        <vt:i4>0</vt:i4>
      </vt:variant>
      <vt:variant>
        <vt:i4>5</vt:i4>
      </vt:variant>
      <vt:variant>
        <vt:lpwstr>mailto:julie.ribot@urssaf.fr</vt:lpwstr>
      </vt:variant>
      <vt:variant>
        <vt:lpwstr/>
      </vt:variant>
      <vt:variant>
        <vt:i4>4587624</vt:i4>
      </vt:variant>
      <vt:variant>
        <vt:i4>234</vt:i4>
      </vt:variant>
      <vt:variant>
        <vt:i4>0</vt:i4>
      </vt:variant>
      <vt:variant>
        <vt:i4>5</vt:i4>
      </vt:variant>
      <vt:variant>
        <vt:lpwstr>mailto:anne-marie.audurier@urssaf.fr</vt:lpwstr>
      </vt:variant>
      <vt:variant>
        <vt:lpwstr/>
      </vt:variant>
      <vt:variant>
        <vt:i4>5767274</vt:i4>
      </vt:variant>
      <vt:variant>
        <vt:i4>231</vt:i4>
      </vt:variant>
      <vt:variant>
        <vt:i4>0</vt:i4>
      </vt:variant>
      <vt:variant>
        <vt:i4>5</vt:i4>
      </vt:variant>
      <vt:variant>
        <vt:lpwstr>mailto:jean-charles.sperat@urssaf.fr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CHARGES</dc:title>
  <dc:creator>UR53700661</dc:creator>
  <cp:lastModifiedBy>AUDURIER Anne-Marie (Bretagne)</cp:lastModifiedBy>
  <cp:revision>3</cp:revision>
  <cp:lastPrinted>2017-06-01T07:38:00Z</cp:lastPrinted>
  <dcterms:created xsi:type="dcterms:W3CDTF">2025-03-26T10:10:00Z</dcterms:created>
  <dcterms:modified xsi:type="dcterms:W3CDTF">2025-03-26T10:20:00Z</dcterms:modified>
</cp:coreProperties>
</file>