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C294A" w14:textId="77777777" w:rsidR="00F16DCA" w:rsidRDefault="00F16DCA">
      <w:pPr>
        <w:pStyle w:val="Titre"/>
        <w:jc w:val="left"/>
        <w:rPr>
          <w:i/>
          <w:iCs/>
        </w:rPr>
      </w:pPr>
      <w:r w:rsidRPr="2E1FF630">
        <w:rPr>
          <w:i/>
          <w:iCs/>
        </w:rPr>
        <w:t xml:space="preserve"> </w:t>
      </w:r>
      <w:r w:rsidR="00800292">
        <w:rPr>
          <w:i/>
          <w:iCs/>
          <w:noProof/>
        </w:rPr>
        <w:drawing>
          <wp:inline distT="0" distB="0" distL="0" distR="0" wp14:anchorId="07407949" wp14:editId="07777777">
            <wp:extent cx="628650" cy="628650"/>
            <wp:effectExtent l="19050" t="0" r="0" b="0"/>
            <wp:docPr id="1" name="Image 1" descr="Crous-logo-nantes-pays-de-la-loir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us-logo-nantes-pays-de-la-loire_RVB"/>
                    <pic:cNvPicPr>
                      <a:picLocks noChangeAspect="1" noChangeArrowheads="1"/>
                    </pic:cNvPicPr>
                  </pic:nvPicPr>
                  <pic:blipFill>
                    <a:blip r:embed="rId11" cstate="print"/>
                    <a:srcRect/>
                    <a:stretch>
                      <a:fillRect/>
                    </a:stretch>
                  </pic:blipFill>
                  <pic:spPr bwMode="auto">
                    <a:xfrm>
                      <a:off x="0" y="0"/>
                      <a:ext cx="628650" cy="628650"/>
                    </a:xfrm>
                    <a:prstGeom prst="rect">
                      <a:avLst/>
                    </a:prstGeom>
                    <a:noFill/>
                    <a:ln w="9525">
                      <a:noFill/>
                      <a:miter lim="800000"/>
                      <a:headEnd/>
                      <a:tailEnd/>
                    </a:ln>
                  </pic:spPr>
                </pic:pic>
              </a:graphicData>
            </a:graphic>
          </wp:inline>
        </w:drawing>
      </w:r>
      <w:r w:rsidRPr="2E1FF630">
        <w:rPr>
          <w:i/>
          <w:iCs/>
        </w:rPr>
        <w:t xml:space="preserve">    </w:t>
      </w:r>
      <w:r w:rsidR="008A6661" w:rsidRPr="2E1FF630">
        <w:rPr>
          <w:i/>
          <w:iCs/>
        </w:rPr>
        <w:t xml:space="preserve">                            </w:t>
      </w:r>
    </w:p>
    <w:p w14:paraId="29171A2A" w14:textId="77777777" w:rsidR="008A6661" w:rsidRDefault="008A6661" w:rsidP="00F16DCA">
      <w:pPr>
        <w:pStyle w:val="Titre"/>
        <w:rPr>
          <w:sz w:val="40"/>
          <w:u w:val="single"/>
        </w:rPr>
      </w:pPr>
      <w:r>
        <w:rPr>
          <w:sz w:val="40"/>
          <w:u w:val="single"/>
        </w:rPr>
        <w:t>PLAN DE PREVENTION</w:t>
      </w:r>
    </w:p>
    <w:p w14:paraId="672A6659" w14:textId="77777777" w:rsidR="008A6661" w:rsidRDefault="008A6661">
      <w:pPr>
        <w:pStyle w:val="Titre"/>
        <w:rPr>
          <w:sz w:val="16"/>
          <w:u w:val="single"/>
        </w:rPr>
      </w:pPr>
    </w:p>
    <w:p w14:paraId="0D2B16C5" w14:textId="77777777" w:rsidR="008A6661" w:rsidRDefault="008A6661">
      <w:pPr>
        <w:pStyle w:val="Titre"/>
        <w:ind w:left="-851"/>
        <w:rPr>
          <w:b w:val="0"/>
          <w:bCs/>
          <w:i/>
          <w:iCs/>
        </w:rPr>
      </w:pPr>
      <w:r>
        <w:rPr>
          <w:i/>
          <w:iCs/>
        </w:rPr>
        <w:t xml:space="preserve">                                              DECRET n°92-158 du 20 Février 1992 :</w:t>
      </w:r>
      <w:r>
        <w:rPr>
          <w:b w:val="0"/>
          <w:bCs/>
        </w:rPr>
        <w:t xml:space="preserve"> </w:t>
      </w:r>
      <w:r>
        <w:rPr>
          <w:b w:val="0"/>
          <w:bCs/>
          <w:i/>
          <w:iCs/>
        </w:rPr>
        <w:t>Travaux effectués dans un établissement par une</w:t>
      </w:r>
    </w:p>
    <w:p w14:paraId="23225626" w14:textId="77777777" w:rsidR="008A6661" w:rsidRDefault="008A6661">
      <w:pPr>
        <w:pStyle w:val="Titre"/>
        <w:rPr>
          <w:b w:val="0"/>
          <w:bCs/>
          <w:i/>
          <w:iCs/>
        </w:rPr>
      </w:pPr>
      <w:r>
        <w:rPr>
          <w:b w:val="0"/>
          <w:bCs/>
          <w:i/>
          <w:iCs/>
        </w:rPr>
        <w:t>entreprise extérieure</w:t>
      </w:r>
    </w:p>
    <w:p w14:paraId="77087A16" w14:textId="77777777" w:rsidR="008A6661" w:rsidRDefault="008A6661">
      <w:pPr>
        <w:pStyle w:val="Titre"/>
        <w:rPr>
          <w:b w:val="0"/>
          <w:bCs/>
          <w:i/>
          <w:iCs/>
        </w:rPr>
      </w:pPr>
      <w:r>
        <w:rPr>
          <w:i/>
          <w:iCs/>
        </w:rPr>
        <w:t xml:space="preserve">             ARRETE du 19 Mars 1993 : </w:t>
      </w:r>
      <w:r>
        <w:rPr>
          <w:b w:val="0"/>
          <w:bCs/>
          <w:i/>
          <w:iCs/>
        </w:rPr>
        <w:t>liste des travaux dangereux</w:t>
      </w:r>
    </w:p>
    <w:p w14:paraId="1A745CD9" w14:textId="77777777" w:rsidR="008A6661" w:rsidRDefault="008A6661">
      <w:pPr>
        <w:pStyle w:val="Titre"/>
        <w:ind w:left="-567"/>
        <w:rPr>
          <w:i/>
          <w:iCs/>
        </w:rPr>
      </w:pPr>
      <w:r>
        <w:rPr>
          <w:i/>
          <w:iCs/>
        </w:rPr>
        <w:t xml:space="preserve">                  Code du travail :</w:t>
      </w:r>
      <w:r>
        <w:rPr>
          <w:b w:val="0"/>
          <w:bCs/>
          <w:i/>
          <w:iCs/>
        </w:rPr>
        <w:t xml:space="preserve"> articles </w:t>
      </w:r>
      <w:r>
        <w:rPr>
          <w:i/>
          <w:iCs/>
        </w:rPr>
        <w:t>R . 237</w:t>
      </w:r>
    </w:p>
    <w:p w14:paraId="0A37501D" w14:textId="77777777" w:rsidR="008A6661" w:rsidRDefault="008A6661">
      <w:pPr>
        <w:pStyle w:val="Titre"/>
        <w:ind w:left="-567"/>
        <w:jc w:val="left"/>
        <w:rPr>
          <w:sz w:val="16"/>
        </w:rPr>
      </w:pPr>
    </w:p>
    <w:p w14:paraId="6BFA1586" w14:textId="77777777" w:rsidR="008A6661" w:rsidRDefault="008A6661">
      <w:pPr>
        <w:pStyle w:val="Titre"/>
        <w:ind w:left="-567"/>
        <w:jc w:val="left"/>
        <w:rPr>
          <w:sz w:val="16"/>
          <w:u w:val="single"/>
        </w:rPr>
      </w:pPr>
      <w:r>
        <w:rPr>
          <w:sz w:val="16"/>
        </w:rPr>
        <w:t xml:space="preserve">            </w:t>
      </w:r>
    </w:p>
    <w:p w14:paraId="5DAB6C7B" w14:textId="77777777" w:rsidR="008A6661" w:rsidRDefault="008A6661">
      <w:pPr>
        <w:rPr>
          <w:sz w:val="16"/>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38"/>
        <w:gridCol w:w="2410"/>
        <w:gridCol w:w="5045"/>
      </w:tblGrid>
      <w:tr w:rsidR="008A6661" w14:paraId="303BF825" w14:textId="77777777">
        <w:trPr>
          <w:cantSplit/>
          <w:trHeight w:val="284"/>
          <w:jc w:val="center"/>
        </w:trPr>
        <w:tc>
          <w:tcPr>
            <w:tcW w:w="10093" w:type="dxa"/>
            <w:gridSpan w:val="3"/>
            <w:tcBorders>
              <w:top w:val="single" w:sz="12" w:space="0" w:color="auto"/>
              <w:left w:val="single" w:sz="12" w:space="0" w:color="auto"/>
              <w:bottom w:val="single" w:sz="12" w:space="0" w:color="auto"/>
              <w:right w:val="single" w:sz="12" w:space="0" w:color="auto"/>
            </w:tcBorders>
            <w:shd w:val="clear" w:color="auto" w:fill="C0C0C0"/>
          </w:tcPr>
          <w:p w14:paraId="7E9D55E4" w14:textId="77777777" w:rsidR="008A6661" w:rsidRDefault="008A6661">
            <w:pPr>
              <w:pStyle w:val="Titre1"/>
              <w:jc w:val="center"/>
            </w:pPr>
            <w:r>
              <w:rPr>
                <w:sz w:val="24"/>
              </w:rPr>
              <w:t>OPÉRATION</w:t>
            </w:r>
            <w:r>
              <w:t xml:space="preserve">  </w:t>
            </w:r>
            <w:r>
              <w:rPr>
                <w:sz w:val="24"/>
              </w:rPr>
              <w:t xml:space="preserve">liée au bon de commande ou contrat   </w:t>
            </w:r>
            <w:r>
              <w:rPr>
                <w:b w:val="0"/>
                <w:sz w:val="24"/>
              </w:rPr>
              <w:t>n°.……………………….du…....…….….</w:t>
            </w:r>
          </w:p>
        </w:tc>
      </w:tr>
      <w:tr w:rsidR="008A6661" w14:paraId="3C455448" w14:textId="77777777">
        <w:trPr>
          <w:cantSplit/>
          <w:trHeight w:val="504"/>
          <w:jc w:val="center"/>
        </w:trPr>
        <w:tc>
          <w:tcPr>
            <w:tcW w:w="2638" w:type="dxa"/>
            <w:vMerge w:val="restart"/>
            <w:tcBorders>
              <w:top w:val="single" w:sz="12" w:space="0" w:color="auto"/>
              <w:left w:val="single" w:sz="12" w:space="0" w:color="auto"/>
              <w:bottom w:val="single" w:sz="6" w:space="0" w:color="auto"/>
              <w:right w:val="single" w:sz="6" w:space="0" w:color="auto"/>
            </w:tcBorders>
          </w:tcPr>
          <w:p w14:paraId="4A0B460C" w14:textId="77777777" w:rsidR="008A6661" w:rsidRDefault="008A6661">
            <w:pPr>
              <w:rPr>
                <w:sz w:val="24"/>
              </w:rPr>
            </w:pPr>
            <w:r>
              <w:rPr>
                <w:sz w:val="24"/>
              </w:rPr>
              <w:t>Lieu des travaux :</w:t>
            </w:r>
          </w:p>
          <w:p w14:paraId="02EB378F" w14:textId="77777777" w:rsidR="008A6661" w:rsidRDefault="008A6661">
            <w:pPr>
              <w:rPr>
                <w:sz w:val="24"/>
              </w:rPr>
            </w:pPr>
          </w:p>
          <w:p w14:paraId="7FC10CEF" w14:textId="77777777" w:rsidR="008A6661" w:rsidRDefault="008A6661">
            <w:pPr>
              <w:rPr>
                <w:sz w:val="24"/>
              </w:rPr>
            </w:pPr>
            <w:r>
              <w:rPr>
                <w:sz w:val="24"/>
              </w:rPr>
              <w:t>Nature des travaux :</w:t>
            </w:r>
          </w:p>
          <w:p w14:paraId="6A05A809" w14:textId="77777777" w:rsidR="008A6661" w:rsidRDefault="008A6661">
            <w:pPr>
              <w:rPr>
                <w:sz w:val="24"/>
              </w:rPr>
            </w:pPr>
          </w:p>
          <w:p w14:paraId="6531CFE8" w14:textId="77777777" w:rsidR="008A6661" w:rsidRDefault="008A6661">
            <w:pPr>
              <w:rPr>
                <w:sz w:val="24"/>
              </w:rPr>
            </w:pPr>
            <w:r>
              <w:rPr>
                <w:sz w:val="24"/>
              </w:rPr>
              <w:t>Dates d’intervention :</w:t>
            </w:r>
          </w:p>
          <w:p w14:paraId="5A39BBE3" w14:textId="77777777" w:rsidR="008A6661" w:rsidRDefault="008A6661">
            <w:pPr>
              <w:rPr>
                <w:sz w:val="24"/>
              </w:rPr>
            </w:pPr>
          </w:p>
          <w:p w14:paraId="74B639A2" w14:textId="77777777" w:rsidR="008A6661" w:rsidRDefault="008A6661">
            <w:pPr>
              <w:rPr>
                <w:sz w:val="24"/>
              </w:rPr>
            </w:pPr>
            <w:r>
              <w:rPr>
                <w:sz w:val="24"/>
              </w:rPr>
              <w:t>Horaires d’intervention :</w:t>
            </w:r>
          </w:p>
        </w:tc>
        <w:tc>
          <w:tcPr>
            <w:tcW w:w="7455" w:type="dxa"/>
            <w:gridSpan w:val="2"/>
            <w:tcBorders>
              <w:top w:val="single" w:sz="12" w:space="0" w:color="auto"/>
              <w:left w:val="single" w:sz="6" w:space="0" w:color="auto"/>
              <w:bottom w:val="single" w:sz="6" w:space="0" w:color="auto"/>
              <w:right w:val="single" w:sz="12" w:space="0" w:color="auto"/>
            </w:tcBorders>
          </w:tcPr>
          <w:p w14:paraId="41C8F396" w14:textId="77777777" w:rsidR="008A6661" w:rsidRDefault="008A6661">
            <w:pPr>
              <w:pStyle w:val="Pieddepage"/>
              <w:tabs>
                <w:tab w:val="clear" w:pos="4536"/>
                <w:tab w:val="clear" w:pos="9072"/>
              </w:tabs>
            </w:pPr>
          </w:p>
          <w:p w14:paraId="72A3D3EC" w14:textId="77777777" w:rsidR="008A6661" w:rsidRDefault="008A6661"/>
        </w:tc>
      </w:tr>
      <w:tr w:rsidR="008A6661" w14:paraId="0D0B940D" w14:textId="77777777">
        <w:trPr>
          <w:cantSplit/>
          <w:trHeight w:val="502"/>
          <w:jc w:val="center"/>
        </w:trPr>
        <w:tc>
          <w:tcPr>
            <w:tcW w:w="2638" w:type="dxa"/>
            <w:vMerge/>
            <w:tcBorders>
              <w:top w:val="single" w:sz="6" w:space="0" w:color="auto"/>
              <w:left w:val="single" w:sz="12" w:space="0" w:color="auto"/>
              <w:bottom w:val="single" w:sz="6" w:space="0" w:color="auto"/>
              <w:right w:val="single" w:sz="6" w:space="0" w:color="auto"/>
            </w:tcBorders>
          </w:tcPr>
          <w:p w14:paraId="0E27B00A" w14:textId="77777777" w:rsidR="008A6661" w:rsidRDefault="008A6661">
            <w:pPr>
              <w:rPr>
                <w:sz w:val="24"/>
              </w:rPr>
            </w:pPr>
          </w:p>
        </w:tc>
        <w:tc>
          <w:tcPr>
            <w:tcW w:w="7455" w:type="dxa"/>
            <w:gridSpan w:val="2"/>
            <w:tcBorders>
              <w:top w:val="single" w:sz="6" w:space="0" w:color="auto"/>
              <w:left w:val="single" w:sz="6" w:space="0" w:color="auto"/>
              <w:bottom w:val="single" w:sz="6" w:space="0" w:color="auto"/>
              <w:right w:val="single" w:sz="12" w:space="0" w:color="auto"/>
            </w:tcBorders>
            <w:shd w:val="clear" w:color="auto" w:fill="FFFFFF"/>
          </w:tcPr>
          <w:p w14:paraId="60061E4C" w14:textId="77777777" w:rsidR="008A6661" w:rsidRDefault="008A6661"/>
        </w:tc>
      </w:tr>
      <w:tr w:rsidR="008A6661" w14:paraId="0063A598" w14:textId="77777777">
        <w:trPr>
          <w:cantSplit/>
          <w:trHeight w:val="502"/>
          <w:jc w:val="center"/>
        </w:trPr>
        <w:tc>
          <w:tcPr>
            <w:tcW w:w="2638" w:type="dxa"/>
            <w:vMerge/>
            <w:tcBorders>
              <w:top w:val="single" w:sz="6" w:space="0" w:color="auto"/>
              <w:left w:val="single" w:sz="12" w:space="0" w:color="auto"/>
              <w:bottom w:val="single" w:sz="6" w:space="0" w:color="auto"/>
              <w:right w:val="single" w:sz="6" w:space="0" w:color="auto"/>
            </w:tcBorders>
          </w:tcPr>
          <w:p w14:paraId="44EAFD9C" w14:textId="77777777" w:rsidR="008A6661" w:rsidRDefault="008A6661">
            <w:pPr>
              <w:rPr>
                <w:sz w:val="24"/>
              </w:rPr>
            </w:pPr>
          </w:p>
        </w:tc>
        <w:tc>
          <w:tcPr>
            <w:tcW w:w="2410" w:type="dxa"/>
            <w:tcBorders>
              <w:top w:val="single" w:sz="6" w:space="0" w:color="auto"/>
              <w:left w:val="single" w:sz="6" w:space="0" w:color="auto"/>
              <w:bottom w:val="single" w:sz="6" w:space="0" w:color="auto"/>
              <w:right w:val="single" w:sz="6" w:space="0" w:color="auto"/>
            </w:tcBorders>
          </w:tcPr>
          <w:p w14:paraId="3891630B" w14:textId="77777777" w:rsidR="008A6661" w:rsidRDefault="00AF5E52">
            <w:r>
              <w:t xml:space="preserve">      </w:t>
            </w:r>
            <w:r w:rsidR="00701C9B">
              <w:t xml:space="preserve"> </w:t>
            </w:r>
          </w:p>
        </w:tc>
        <w:tc>
          <w:tcPr>
            <w:tcW w:w="5045" w:type="dxa"/>
            <w:tcBorders>
              <w:top w:val="single" w:sz="6" w:space="0" w:color="auto"/>
              <w:left w:val="single" w:sz="6" w:space="0" w:color="auto"/>
              <w:bottom w:val="single" w:sz="6" w:space="0" w:color="auto"/>
              <w:right w:val="single" w:sz="12" w:space="0" w:color="auto"/>
            </w:tcBorders>
          </w:tcPr>
          <w:p w14:paraId="76538FF4" w14:textId="77777777" w:rsidR="008A6661" w:rsidRDefault="008A6661">
            <w:r>
              <w:rPr>
                <w:sz w:val="24"/>
              </w:rPr>
              <w:t>Durée prévisible de l’intervention : Nb. d’heures</w:t>
            </w:r>
          </w:p>
          <w:p w14:paraId="63B8746B" w14:textId="77777777" w:rsidR="008A6661" w:rsidRDefault="008A6661">
            <w:r>
              <w:t>……………………….                                       ……………..</w:t>
            </w:r>
          </w:p>
        </w:tc>
      </w:tr>
      <w:tr w:rsidR="008A6661" w14:paraId="4B94D5A5" w14:textId="77777777">
        <w:trPr>
          <w:cantSplit/>
          <w:trHeight w:val="502"/>
          <w:jc w:val="center"/>
        </w:trPr>
        <w:tc>
          <w:tcPr>
            <w:tcW w:w="2638" w:type="dxa"/>
            <w:vMerge/>
            <w:tcBorders>
              <w:top w:val="single" w:sz="6" w:space="0" w:color="auto"/>
              <w:left w:val="single" w:sz="12" w:space="0" w:color="auto"/>
              <w:bottom w:val="single" w:sz="12" w:space="0" w:color="auto"/>
              <w:right w:val="single" w:sz="6" w:space="0" w:color="auto"/>
            </w:tcBorders>
          </w:tcPr>
          <w:p w14:paraId="3DEEC669" w14:textId="77777777" w:rsidR="008A6661" w:rsidRDefault="008A6661">
            <w:pPr>
              <w:rPr>
                <w:sz w:val="24"/>
              </w:rPr>
            </w:pPr>
          </w:p>
        </w:tc>
        <w:tc>
          <w:tcPr>
            <w:tcW w:w="7455" w:type="dxa"/>
            <w:gridSpan w:val="2"/>
            <w:tcBorders>
              <w:top w:val="single" w:sz="6" w:space="0" w:color="auto"/>
              <w:left w:val="single" w:sz="6" w:space="0" w:color="auto"/>
              <w:bottom w:val="single" w:sz="12" w:space="0" w:color="auto"/>
              <w:right w:val="single" w:sz="12" w:space="0" w:color="auto"/>
            </w:tcBorders>
          </w:tcPr>
          <w:p w14:paraId="3656B9AB" w14:textId="77777777" w:rsidR="008A6661" w:rsidRDefault="008A6661"/>
        </w:tc>
      </w:tr>
    </w:tbl>
    <w:p w14:paraId="45FB0818" w14:textId="77777777" w:rsidR="008A6661" w:rsidRDefault="008A6661">
      <w:pPr>
        <w:rPr>
          <w:sz w:val="16"/>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5019"/>
        <w:gridCol w:w="5074"/>
      </w:tblGrid>
      <w:tr w:rsidR="008A6661" w14:paraId="1137C604" w14:textId="77777777">
        <w:trPr>
          <w:jc w:val="center"/>
        </w:trPr>
        <w:tc>
          <w:tcPr>
            <w:tcW w:w="5019" w:type="dxa"/>
            <w:tcBorders>
              <w:bottom w:val="single" w:sz="12" w:space="0" w:color="auto"/>
            </w:tcBorders>
            <w:shd w:val="clear" w:color="auto" w:fill="C0C0C0"/>
          </w:tcPr>
          <w:p w14:paraId="47C444CD" w14:textId="77777777" w:rsidR="008A6661" w:rsidRDefault="008A6661">
            <w:pPr>
              <w:pStyle w:val="Titre3"/>
              <w:jc w:val="center"/>
              <w:rPr>
                <w:sz w:val="24"/>
              </w:rPr>
            </w:pPr>
            <w:r>
              <w:rPr>
                <w:sz w:val="24"/>
              </w:rPr>
              <w:t>ENTREPRISE UTILISATRICE (E.U.)</w:t>
            </w:r>
          </w:p>
        </w:tc>
        <w:tc>
          <w:tcPr>
            <w:tcW w:w="5074" w:type="dxa"/>
            <w:tcBorders>
              <w:bottom w:val="single" w:sz="12" w:space="0" w:color="auto"/>
            </w:tcBorders>
            <w:shd w:val="clear" w:color="auto" w:fill="C0C0C0"/>
          </w:tcPr>
          <w:p w14:paraId="620899E0" w14:textId="77777777" w:rsidR="008A6661" w:rsidRDefault="008A6661">
            <w:pPr>
              <w:pStyle w:val="Titre3"/>
              <w:jc w:val="center"/>
              <w:rPr>
                <w:sz w:val="24"/>
              </w:rPr>
            </w:pPr>
            <w:r>
              <w:rPr>
                <w:sz w:val="24"/>
              </w:rPr>
              <w:t>ENTREPRISE EXTÉRIEURE (E.E.)</w:t>
            </w:r>
          </w:p>
        </w:tc>
      </w:tr>
      <w:tr w:rsidR="008A6661" w14:paraId="15912069" w14:textId="77777777">
        <w:trPr>
          <w:jc w:val="center"/>
        </w:trPr>
        <w:tc>
          <w:tcPr>
            <w:tcW w:w="5019" w:type="dxa"/>
            <w:tcBorders>
              <w:bottom w:val="single" w:sz="4" w:space="0" w:color="auto"/>
              <w:right w:val="single" w:sz="12" w:space="0" w:color="auto"/>
            </w:tcBorders>
            <w:shd w:val="clear" w:color="auto" w:fill="FFFFFF"/>
          </w:tcPr>
          <w:p w14:paraId="3EEDD438" w14:textId="77777777" w:rsidR="008A6661" w:rsidRDefault="008A6661">
            <w:pPr>
              <w:pStyle w:val="Titre8"/>
            </w:pPr>
            <w:r>
              <w:t>Raison sociale, adresse, téléphone, télécopie</w:t>
            </w:r>
          </w:p>
        </w:tc>
        <w:tc>
          <w:tcPr>
            <w:tcW w:w="5074" w:type="dxa"/>
            <w:tcBorders>
              <w:top w:val="single" w:sz="12" w:space="0" w:color="auto"/>
              <w:left w:val="single" w:sz="12" w:space="0" w:color="auto"/>
              <w:bottom w:val="single" w:sz="4" w:space="0" w:color="auto"/>
              <w:right w:val="single" w:sz="12" w:space="0" w:color="auto"/>
            </w:tcBorders>
            <w:shd w:val="clear" w:color="auto" w:fill="FFFFFF"/>
          </w:tcPr>
          <w:p w14:paraId="0FE8B954" w14:textId="77777777" w:rsidR="008A6661" w:rsidRDefault="008A6661">
            <w:pPr>
              <w:pStyle w:val="Titre6"/>
              <w:rPr>
                <w:i/>
              </w:rPr>
            </w:pPr>
            <w:r>
              <w:rPr>
                <w:i/>
              </w:rPr>
              <w:t>Raison sociale, adresse, téléphone, télécopie</w:t>
            </w:r>
          </w:p>
        </w:tc>
      </w:tr>
      <w:tr w:rsidR="008A6661" w14:paraId="5E517CAA" w14:textId="77777777">
        <w:trPr>
          <w:jc w:val="center"/>
        </w:trPr>
        <w:tc>
          <w:tcPr>
            <w:tcW w:w="5019" w:type="dxa"/>
            <w:tcBorders>
              <w:top w:val="single" w:sz="4" w:space="0" w:color="auto"/>
              <w:bottom w:val="single" w:sz="12" w:space="0" w:color="auto"/>
            </w:tcBorders>
          </w:tcPr>
          <w:p w14:paraId="7778A999" w14:textId="77777777" w:rsidR="008A6661" w:rsidRDefault="008A6661">
            <w:pPr>
              <w:jc w:val="center"/>
              <w:rPr>
                <w:b/>
                <w:lang w:val="en-GB"/>
              </w:rPr>
            </w:pPr>
            <w:r>
              <w:rPr>
                <w:b/>
                <w:lang w:val="en-GB"/>
              </w:rPr>
              <w:t>CROUS</w:t>
            </w:r>
          </w:p>
          <w:p w14:paraId="4CAF670F" w14:textId="77777777" w:rsidR="008A6661" w:rsidRDefault="008A6661">
            <w:pPr>
              <w:jc w:val="center"/>
              <w:rPr>
                <w:b/>
                <w:lang w:val="en-GB"/>
              </w:rPr>
            </w:pPr>
            <w:r>
              <w:rPr>
                <w:b/>
                <w:lang w:val="en-GB"/>
              </w:rPr>
              <w:t>2, bd Guy MOLLET B.P 52213</w:t>
            </w:r>
          </w:p>
          <w:p w14:paraId="64848D13" w14:textId="77777777" w:rsidR="00FF4A3E" w:rsidRDefault="008A6661" w:rsidP="00FF4A3E">
            <w:pPr>
              <w:jc w:val="center"/>
              <w:rPr>
                <w:b/>
                <w:lang w:val="en-GB"/>
              </w:rPr>
            </w:pPr>
            <w:r>
              <w:rPr>
                <w:b/>
                <w:lang w:val="en-GB"/>
              </w:rPr>
              <w:t xml:space="preserve">44322 </w:t>
            </w:r>
            <w:smartTag w:uri="urn:schemas-microsoft-com:office:smarttags" w:element="City">
              <w:smartTag w:uri="urn:schemas-microsoft-com:office:smarttags" w:element="place">
                <w:r>
                  <w:rPr>
                    <w:b/>
                    <w:lang w:val="en-GB"/>
                  </w:rPr>
                  <w:t>NANTES</w:t>
                </w:r>
              </w:smartTag>
            </w:smartTag>
            <w:r>
              <w:rPr>
                <w:b/>
                <w:lang w:val="en-GB"/>
              </w:rPr>
              <w:t xml:space="preserve"> CEDEX 3</w:t>
            </w:r>
          </w:p>
          <w:p w14:paraId="7BE12E19" w14:textId="77777777" w:rsidR="008A6661" w:rsidRPr="00FF4A3E" w:rsidRDefault="008A6661" w:rsidP="00FF4A3E">
            <w:pPr>
              <w:jc w:val="center"/>
              <w:rPr>
                <w:b/>
                <w:lang w:val="en-GB"/>
              </w:rPr>
            </w:pPr>
            <w:r>
              <w:rPr>
                <w:rFonts w:ascii="Wingdings" w:eastAsia="Wingdings" w:hAnsi="Wingdings" w:cs="Wingdings"/>
                <w:b/>
              </w:rPr>
              <w:t></w:t>
            </w:r>
            <w:r>
              <w:rPr>
                <w:b/>
              </w:rPr>
              <w:t> </w:t>
            </w:r>
            <w:r w:rsidR="006D06D3">
              <w:t xml:space="preserve">: </w:t>
            </w:r>
            <w:r>
              <w:rPr>
                <w:b/>
              </w:rPr>
              <w:tab/>
            </w:r>
            <w:r w:rsidR="00FF4A3E">
              <w:rPr>
                <w:b/>
              </w:rPr>
              <w:t xml:space="preserve">      </w:t>
            </w:r>
            <w:r>
              <w:rPr>
                <w:b/>
              </w:rPr>
              <w:tab/>
            </w:r>
            <w:r>
              <w:rPr>
                <w:rFonts w:ascii="Wingdings" w:eastAsia="Wingdings" w:hAnsi="Wingdings" w:cs="Wingdings"/>
                <w:b/>
              </w:rPr>
              <w:t></w:t>
            </w:r>
            <w:r>
              <w:rPr>
                <w:b/>
              </w:rPr>
              <w:t xml:space="preserve"> : </w:t>
            </w:r>
            <w:r>
              <w:t>02 40 37 13 00</w:t>
            </w:r>
          </w:p>
        </w:tc>
        <w:tc>
          <w:tcPr>
            <w:tcW w:w="5074" w:type="dxa"/>
            <w:tcBorders>
              <w:top w:val="single" w:sz="4" w:space="0" w:color="auto"/>
              <w:bottom w:val="single" w:sz="12" w:space="0" w:color="auto"/>
            </w:tcBorders>
          </w:tcPr>
          <w:p w14:paraId="049F31CB" w14:textId="77777777" w:rsidR="008A6661" w:rsidRDefault="008A6661">
            <w:pPr>
              <w:jc w:val="center"/>
            </w:pPr>
          </w:p>
          <w:p w14:paraId="53128261" w14:textId="77777777" w:rsidR="008A6661" w:rsidRDefault="008A6661">
            <w:pPr>
              <w:pStyle w:val="Pieddepage"/>
              <w:tabs>
                <w:tab w:val="clear" w:pos="4536"/>
                <w:tab w:val="clear" w:pos="9072"/>
                <w:tab w:val="left" w:pos="3090"/>
              </w:tabs>
            </w:pPr>
            <w:r>
              <w:tab/>
            </w:r>
          </w:p>
        </w:tc>
      </w:tr>
      <w:tr w:rsidR="008A6661" w14:paraId="1DFB32E8" w14:textId="77777777">
        <w:trPr>
          <w:jc w:val="center"/>
        </w:trPr>
        <w:tc>
          <w:tcPr>
            <w:tcW w:w="5019" w:type="dxa"/>
            <w:tcBorders>
              <w:bottom w:val="single" w:sz="4" w:space="0" w:color="auto"/>
            </w:tcBorders>
            <w:shd w:val="clear" w:color="auto" w:fill="FFFFFF"/>
          </w:tcPr>
          <w:p w14:paraId="686EFB02" w14:textId="77777777" w:rsidR="008A6661" w:rsidRDefault="008A6661">
            <w:pPr>
              <w:pStyle w:val="Titre8"/>
            </w:pPr>
            <w:r>
              <w:t xml:space="preserve">ACTIVITE </w:t>
            </w:r>
          </w:p>
        </w:tc>
        <w:tc>
          <w:tcPr>
            <w:tcW w:w="5074" w:type="dxa"/>
            <w:tcBorders>
              <w:bottom w:val="single" w:sz="4" w:space="0" w:color="auto"/>
            </w:tcBorders>
            <w:shd w:val="clear" w:color="auto" w:fill="FFFFFF"/>
          </w:tcPr>
          <w:p w14:paraId="3AA855B7" w14:textId="77777777" w:rsidR="008A6661" w:rsidRDefault="008A6661">
            <w:pPr>
              <w:pStyle w:val="Titre8"/>
            </w:pPr>
            <w:r>
              <w:t>ACTIVITE DE L’ENTREPRISE</w:t>
            </w:r>
          </w:p>
        </w:tc>
      </w:tr>
      <w:tr w:rsidR="008A6661" w14:paraId="02835A41" w14:textId="77777777">
        <w:trPr>
          <w:jc w:val="center"/>
        </w:trPr>
        <w:tc>
          <w:tcPr>
            <w:tcW w:w="5019" w:type="dxa"/>
            <w:tcBorders>
              <w:top w:val="single" w:sz="4" w:space="0" w:color="auto"/>
              <w:bottom w:val="single" w:sz="12" w:space="0" w:color="auto"/>
            </w:tcBorders>
          </w:tcPr>
          <w:p w14:paraId="62486C05" w14:textId="77777777" w:rsidR="008A6661" w:rsidRDefault="008A6661">
            <w:pPr>
              <w:jc w:val="center"/>
            </w:pPr>
          </w:p>
          <w:p w14:paraId="3D9FDD9F" w14:textId="77777777" w:rsidR="008A6661" w:rsidRDefault="006D06D3">
            <w:pPr>
              <w:jc w:val="center"/>
            </w:pPr>
            <w:bookmarkStart w:id="0" w:name="_GoBack"/>
            <w:bookmarkEnd w:id="0"/>
            <w:del w:id="1" w:author="Marianne Aime" w:date="2021-03-23T09:54:00Z">
              <w:r w:rsidDel="006D0F58">
                <w:delText>t</w:delText>
              </w:r>
            </w:del>
          </w:p>
        </w:tc>
        <w:tc>
          <w:tcPr>
            <w:tcW w:w="5074" w:type="dxa"/>
            <w:tcBorders>
              <w:top w:val="single" w:sz="4" w:space="0" w:color="auto"/>
              <w:bottom w:val="single" w:sz="12" w:space="0" w:color="auto"/>
            </w:tcBorders>
          </w:tcPr>
          <w:p w14:paraId="4101652C" w14:textId="77777777" w:rsidR="008A6661" w:rsidRDefault="008A6661">
            <w:pPr>
              <w:jc w:val="center"/>
            </w:pPr>
          </w:p>
        </w:tc>
      </w:tr>
      <w:tr w:rsidR="008A6661" w14:paraId="3E9FFF76" w14:textId="77777777">
        <w:trPr>
          <w:jc w:val="center"/>
        </w:trPr>
        <w:tc>
          <w:tcPr>
            <w:tcW w:w="5019" w:type="dxa"/>
            <w:tcBorders>
              <w:bottom w:val="single" w:sz="4" w:space="0" w:color="auto"/>
            </w:tcBorders>
            <w:shd w:val="clear" w:color="auto" w:fill="FFFFFF"/>
          </w:tcPr>
          <w:p w14:paraId="3BF48EE8" w14:textId="77777777" w:rsidR="008A6661" w:rsidRDefault="008A6661">
            <w:pPr>
              <w:pStyle w:val="Titre8"/>
            </w:pPr>
            <w:r>
              <w:t>RESPONSABLE DU PROJET</w:t>
            </w:r>
          </w:p>
        </w:tc>
        <w:tc>
          <w:tcPr>
            <w:tcW w:w="5074" w:type="dxa"/>
            <w:tcBorders>
              <w:bottom w:val="single" w:sz="4" w:space="0" w:color="auto"/>
            </w:tcBorders>
            <w:shd w:val="clear" w:color="auto" w:fill="FFFFFF"/>
          </w:tcPr>
          <w:p w14:paraId="195E59E1" w14:textId="77777777" w:rsidR="008A6661" w:rsidRDefault="008A6661">
            <w:pPr>
              <w:pStyle w:val="Titre8"/>
            </w:pPr>
            <w:r>
              <w:t>RESPONSABLE DE L’ENTREPRISE</w:t>
            </w:r>
          </w:p>
        </w:tc>
      </w:tr>
      <w:tr w:rsidR="008A6661" w14:paraId="1A24035B" w14:textId="77777777">
        <w:trPr>
          <w:jc w:val="center"/>
        </w:trPr>
        <w:tc>
          <w:tcPr>
            <w:tcW w:w="5019" w:type="dxa"/>
            <w:tcBorders>
              <w:top w:val="single" w:sz="4" w:space="0" w:color="auto"/>
              <w:bottom w:val="single" w:sz="12" w:space="0" w:color="auto"/>
            </w:tcBorders>
          </w:tcPr>
          <w:p w14:paraId="47653E3C" w14:textId="77777777" w:rsidR="008A6661" w:rsidRDefault="008A6661">
            <w:r>
              <w:t>Nom :</w:t>
            </w:r>
            <w:r w:rsidR="00DB2E36">
              <w:t xml:space="preserve">                   </w:t>
            </w:r>
            <w:r w:rsidR="006D06D3">
              <w:t xml:space="preserve">          </w:t>
            </w:r>
            <w:r w:rsidR="004851C4">
              <w:t xml:space="preserve"> </w:t>
            </w:r>
            <w:r w:rsidR="006D06D3">
              <w:t xml:space="preserve">  </w:t>
            </w:r>
            <w:r w:rsidR="00AF5E52">
              <w:t>Fonction :</w:t>
            </w:r>
            <w:r w:rsidR="00DB2E36">
              <w:t xml:space="preserve"> </w:t>
            </w:r>
          </w:p>
          <w:p w14:paraId="4B99056E" w14:textId="77777777" w:rsidR="008A6661" w:rsidRDefault="008A6661">
            <w:pPr>
              <w:jc w:val="center"/>
            </w:pPr>
          </w:p>
          <w:p w14:paraId="3DF33684" w14:textId="77777777" w:rsidR="008A6661" w:rsidRDefault="008A6661">
            <w:pPr>
              <w:pStyle w:val="Pieddepage"/>
              <w:tabs>
                <w:tab w:val="clear" w:pos="4536"/>
                <w:tab w:val="clear" w:pos="9072"/>
              </w:tabs>
            </w:pPr>
            <w:r>
              <w:t>Tel </w:t>
            </w:r>
            <w:r w:rsidR="00AF5E52">
              <w:t xml:space="preserve">:         </w:t>
            </w:r>
            <w:r w:rsidR="006D06D3">
              <w:t xml:space="preserve">        </w:t>
            </w:r>
            <w:r w:rsidR="00FF4A3E">
              <w:t xml:space="preserve">              </w:t>
            </w:r>
            <w:r w:rsidR="006D06D3">
              <w:t xml:space="preserve">      </w:t>
            </w:r>
            <w:r w:rsidR="00AF5E52">
              <w:t>Fax</w:t>
            </w:r>
            <w:r w:rsidR="006D06D3">
              <w:t xml:space="preserve"> : </w:t>
            </w:r>
          </w:p>
        </w:tc>
        <w:tc>
          <w:tcPr>
            <w:tcW w:w="5074" w:type="dxa"/>
            <w:tcBorders>
              <w:top w:val="single" w:sz="4" w:space="0" w:color="auto"/>
              <w:bottom w:val="single" w:sz="12" w:space="0" w:color="auto"/>
            </w:tcBorders>
          </w:tcPr>
          <w:p w14:paraId="5F1CF9F4" w14:textId="77777777" w:rsidR="004851C4" w:rsidRDefault="004851C4" w:rsidP="004851C4">
            <w:r>
              <w:t>Nom :                                 Fonction :</w:t>
            </w:r>
          </w:p>
          <w:p w14:paraId="1299C43A" w14:textId="77777777" w:rsidR="004851C4" w:rsidRDefault="004851C4" w:rsidP="004851C4">
            <w:pPr>
              <w:jc w:val="center"/>
            </w:pPr>
          </w:p>
          <w:p w14:paraId="22A09273" w14:textId="77777777" w:rsidR="008A6661" w:rsidRDefault="004851C4" w:rsidP="004851C4">
            <w:r>
              <w:t>Tel :                                     Fax </w:t>
            </w:r>
          </w:p>
        </w:tc>
      </w:tr>
      <w:tr w:rsidR="008A6661" w14:paraId="77B375AC" w14:textId="77777777">
        <w:trPr>
          <w:jc w:val="center"/>
        </w:trPr>
        <w:tc>
          <w:tcPr>
            <w:tcW w:w="5019" w:type="dxa"/>
            <w:tcBorders>
              <w:bottom w:val="single" w:sz="4" w:space="0" w:color="auto"/>
            </w:tcBorders>
            <w:shd w:val="clear" w:color="auto" w:fill="FFFFFF"/>
          </w:tcPr>
          <w:p w14:paraId="7CE60CDA" w14:textId="77777777" w:rsidR="008A6661" w:rsidRDefault="008A6661">
            <w:pPr>
              <w:pStyle w:val="Titre8"/>
            </w:pPr>
            <w:r>
              <w:t>AGENT CHARGÉ DU SUIVI DES OPÉRATIONS</w:t>
            </w:r>
          </w:p>
        </w:tc>
        <w:tc>
          <w:tcPr>
            <w:tcW w:w="5074" w:type="dxa"/>
            <w:tcBorders>
              <w:bottom w:val="single" w:sz="4" w:space="0" w:color="auto"/>
            </w:tcBorders>
            <w:shd w:val="clear" w:color="auto" w:fill="FFFFFF"/>
          </w:tcPr>
          <w:p w14:paraId="6D28D137" w14:textId="77777777" w:rsidR="008A6661" w:rsidRDefault="008A6661">
            <w:pPr>
              <w:jc w:val="center"/>
              <w:rPr>
                <w:b/>
                <w:i/>
              </w:rPr>
            </w:pPr>
            <w:r>
              <w:rPr>
                <w:b/>
                <w:i/>
              </w:rPr>
              <w:t>AGENT CHARGÉ DU SUIVI DES OPÉRATIONS</w:t>
            </w:r>
          </w:p>
        </w:tc>
      </w:tr>
      <w:tr w:rsidR="008A6661" w14:paraId="4DDBEF00" w14:textId="77777777">
        <w:trPr>
          <w:jc w:val="center"/>
        </w:trPr>
        <w:tc>
          <w:tcPr>
            <w:tcW w:w="5019" w:type="dxa"/>
            <w:tcBorders>
              <w:top w:val="single" w:sz="4" w:space="0" w:color="auto"/>
              <w:bottom w:val="single" w:sz="12" w:space="0" w:color="auto"/>
            </w:tcBorders>
          </w:tcPr>
          <w:p w14:paraId="3461D779" w14:textId="77777777" w:rsidR="008A6661" w:rsidRDefault="008A6661">
            <w:pPr>
              <w:jc w:val="center"/>
            </w:pPr>
          </w:p>
          <w:p w14:paraId="3CF2D8B6" w14:textId="77777777" w:rsidR="008A6661" w:rsidRDefault="008A6661">
            <w:pPr>
              <w:jc w:val="center"/>
            </w:pPr>
          </w:p>
        </w:tc>
        <w:tc>
          <w:tcPr>
            <w:tcW w:w="5074" w:type="dxa"/>
            <w:tcBorders>
              <w:top w:val="single" w:sz="4" w:space="0" w:color="auto"/>
              <w:bottom w:val="single" w:sz="12" w:space="0" w:color="auto"/>
            </w:tcBorders>
          </w:tcPr>
          <w:p w14:paraId="0FB78278" w14:textId="77777777" w:rsidR="008A6661" w:rsidRDefault="008A6661">
            <w:pPr>
              <w:jc w:val="center"/>
            </w:pPr>
          </w:p>
        </w:tc>
      </w:tr>
      <w:tr w:rsidR="008A6661" w14:paraId="31D5AECB" w14:textId="77777777">
        <w:trPr>
          <w:trHeight w:val="284"/>
          <w:jc w:val="center"/>
        </w:trPr>
        <w:tc>
          <w:tcPr>
            <w:tcW w:w="5019" w:type="dxa"/>
            <w:tcBorders>
              <w:bottom w:val="single" w:sz="4" w:space="0" w:color="auto"/>
            </w:tcBorders>
            <w:shd w:val="clear" w:color="auto" w:fill="FFFFFF"/>
          </w:tcPr>
          <w:p w14:paraId="2FC06CEF" w14:textId="77777777" w:rsidR="008A6661" w:rsidRDefault="008A6661">
            <w:pPr>
              <w:rPr>
                <w:b/>
                <w:i/>
              </w:rPr>
            </w:pPr>
            <w:r>
              <w:rPr>
                <w:b/>
                <w:i/>
              </w:rPr>
              <w:t>EFFECTIF PRÉSENT SUR LE SITE DE l’OPÉRATION</w:t>
            </w:r>
          </w:p>
        </w:tc>
        <w:tc>
          <w:tcPr>
            <w:tcW w:w="5074" w:type="dxa"/>
            <w:tcBorders>
              <w:bottom w:val="single" w:sz="4" w:space="0" w:color="auto"/>
            </w:tcBorders>
            <w:shd w:val="clear" w:color="auto" w:fill="FFFFFF"/>
          </w:tcPr>
          <w:p w14:paraId="23CD4F99" w14:textId="77777777" w:rsidR="008A6661" w:rsidRDefault="008A6661">
            <w:pPr>
              <w:pStyle w:val="Titre8"/>
              <w:jc w:val="left"/>
            </w:pPr>
            <w:r>
              <w:t>EFFECTIF PRÉSENT SUR LE SITE DE l’OPÉRATION</w:t>
            </w:r>
          </w:p>
        </w:tc>
      </w:tr>
      <w:tr w:rsidR="008A6661" w14:paraId="1FC39945" w14:textId="77777777">
        <w:trPr>
          <w:trHeight w:val="604"/>
          <w:jc w:val="center"/>
        </w:trPr>
        <w:tc>
          <w:tcPr>
            <w:tcW w:w="5019" w:type="dxa"/>
            <w:tcBorders>
              <w:top w:val="single" w:sz="4" w:space="0" w:color="auto"/>
              <w:bottom w:val="single" w:sz="12" w:space="0" w:color="auto"/>
            </w:tcBorders>
          </w:tcPr>
          <w:p w14:paraId="0562CB0E" w14:textId="77777777" w:rsidR="008A6661" w:rsidRDefault="008A6661"/>
          <w:p w14:paraId="34CE0A41" w14:textId="77777777" w:rsidR="008A6661" w:rsidRDefault="008A6661">
            <w:pPr>
              <w:jc w:val="center"/>
            </w:pPr>
          </w:p>
        </w:tc>
        <w:tc>
          <w:tcPr>
            <w:tcW w:w="5074" w:type="dxa"/>
            <w:tcBorders>
              <w:top w:val="single" w:sz="4" w:space="0" w:color="auto"/>
              <w:bottom w:val="single" w:sz="12" w:space="0" w:color="auto"/>
            </w:tcBorders>
          </w:tcPr>
          <w:p w14:paraId="62EBF3C5" w14:textId="77777777" w:rsidR="008A6661" w:rsidRDefault="008A6661">
            <w:pPr>
              <w:jc w:val="center"/>
            </w:pPr>
          </w:p>
        </w:tc>
      </w:tr>
    </w:tbl>
    <w:p w14:paraId="6D98A12B" w14:textId="77777777" w:rsidR="008A6661" w:rsidRDefault="008A6661">
      <w:pPr>
        <w:pStyle w:val="Pieddepage"/>
        <w:tabs>
          <w:tab w:val="clear" w:pos="4536"/>
          <w:tab w:val="clear" w:pos="9072"/>
        </w:tabs>
        <w:rPr>
          <w:sz w:val="16"/>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5019"/>
        <w:gridCol w:w="5074"/>
      </w:tblGrid>
      <w:tr w:rsidR="008A6661" w14:paraId="2942034B" w14:textId="77777777">
        <w:trPr>
          <w:cantSplit/>
          <w:jc w:val="center"/>
        </w:trPr>
        <w:tc>
          <w:tcPr>
            <w:tcW w:w="10093" w:type="dxa"/>
            <w:gridSpan w:val="2"/>
            <w:tcBorders>
              <w:bottom w:val="single" w:sz="4" w:space="0" w:color="auto"/>
            </w:tcBorders>
            <w:shd w:val="clear" w:color="auto" w:fill="C0C0C0"/>
          </w:tcPr>
          <w:p w14:paraId="4B8B43BC" w14:textId="77777777" w:rsidR="008A6661" w:rsidRDefault="008A6661">
            <w:pPr>
              <w:pStyle w:val="Titre8"/>
              <w:rPr>
                <w:i w:val="0"/>
                <w:sz w:val="24"/>
              </w:rPr>
            </w:pPr>
            <w:r>
              <w:rPr>
                <w:i w:val="0"/>
                <w:sz w:val="24"/>
              </w:rPr>
              <w:t>PREMIERS SECOURS</w:t>
            </w:r>
          </w:p>
          <w:p w14:paraId="6034D4A1" w14:textId="77777777" w:rsidR="008A6661" w:rsidRDefault="008A6661">
            <w:pPr>
              <w:jc w:val="center"/>
            </w:pPr>
            <w:r>
              <w:rPr>
                <w:b/>
              </w:rPr>
              <w:t>Tout accident, ou blessure devra obligatoirement être déclaré.</w:t>
            </w:r>
          </w:p>
          <w:p w14:paraId="21AC0B03" w14:textId="77777777" w:rsidR="008A6661" w:rsidRDefault="008A6661">
            <w:pPr>
              <w:jc w:val="center"/>
            </w:pPr>
            <w:r>
              <w:t>Avertir le responsable de l’entreprise présent sur l’opération et le directeur de l’unité de gestion.</w:t>
            </w:r>
          </w:p>
        </w:tc>
      </w:tr>
      <w:tr w:rsidR="008A6661" w14:paraId="556EEE2C" w14:textId="77777777">
        <w:trPr>
          <w:jc w:val="center"/>
        </w:trPr>
        <w:tc>
          <w:tcPr>
            <w:tcW w:w="5019" w:type="dxa"/>
            <w:tcBorders>
              <w:bottom w:val="single" w:sz="4" w:space="0" w:color="auto"/>
            </w:tcBorders>
            <w:shd w:val="clear" w:color="auto" w:fill="FFFFFF"/>
          </w:tcPr>
          <w:p w14:paraId="3E730114" w14:textId="77777777" w:rsidR="008A6661" w:rsidRDefault="008A6661">
            <w:pPr>
              <w:jc w:val="center"/>
              <w:rPr>
                <w:b/>
                <w:i/>
              </w:rPr>
            </w:pPr>
            <w:r>
              <w:rPr>
                <w:b/>
                <w:i/>
              </w:rPr>
              <w:t>Organisation des secours</w:t>
            </w:r>
          </w:p>
        </w:tc>
        <w:tc>
          <w:tcPr>
            <w:tcW w:w="5074" w:type="dxa"/>
            <w:tcBorders>
              <w:bottom w:val="single" w:sz="4" w:space="0" w:color="auto"/>
            </w:tcBorders>
            <w:shd w:val="clear" w:color="auto" w:fill="FFFFFF"/>
          </w:tcPr>
          <w:p w14:paraId="4814F7DE" w14:textId="77777777" w:rsidR="008A6661" w:rsidRDefault="008A6661">
            <w:pPr>
              <w:pStyle w:val="Titre8"/>
            </w:pPr>
            <w:r>
              <w:t>SERVICE DE MÉDECINE DU TRAVAIL</w:t>
            </w:r>
          </w:p>
        </w:tc>
      </w:tr>
      <w:tr w:rsidR="008A6661" w14:paraId="3089D80C" w14:textId="77777777">
        <w:trPr>
          <w:jc w:val="center"/>
        </w:trPr>
        <w:tc>
          <w:tcPr>
            <w:tcW w:w="5019" w:type="dxa"/>
            <w:tcBorders>
              <w:top w:val="single" w:sz="4" w:space="0" w:color="auto"/>
              <w:bottom w:val="single" w:sz="12" w:space="0" w:color="auto"/>
            </w:tcBorders>
          </w:tcPr>
          <w:p w14:paraId="7B51B244" w14:textId="77777777" w:rsidR="008A6661" w:rsidRDefault="008A6661">
            <w:pPr>
              <w:jc w:val="center"/>
              <w:rPr>
                <w:b/>
                <w:bCs/>
                <w:color w:val="339966"/>
                <w:u w:val="single"/>
              </w:rPr>
            </w:pPr>
            <w:r>
              <w:rPr>
                <w:b/>
                <w:bCs/>
                <w:color w:val="339966"/>
                <w:u w:val="single"/>
              </w:rPr>
              <w:t>S.S.T</w:t>
            </w:r>
          </w:p>
          <w:p w14:paraId="22EE11F9" w14:textId="77777777" w:rsidR="008A6661" w:rsidRDefault="008A6661">
            <w:pPr>
              <w:pStyle w:val="Pieddepage"/>
              <w:tabs>
                <w:tab w:val="clear" w:pos="4536"/>
                <w:tab w:val="clear" w:pos="9072"/>
              </w:tabs>
            </w:pPr>
            <w:r>
              <w:t>Nom :…………………………………Tel :…………………</w:t>
            </w:r>
          </w:p>
          <w:p w14:paraId="2946DB82" w14:textId="77777777" w:rsidR="008A6661" w:rsidRDefault="008A6661"/>
          <w:p w14:paraId="18AD8562" w14:textId="77777777" w:rsidR="008A6661" w:rsidRDefault="008A6661">
            <w:pPr>
              <w:jc w:val="center"/>
              <w:rPr>
                <w:b/>
                <w:bCs/>
                <w:sz w:val="24"/>
              </w:rPr>
            </w:pPr>
            <w:r>
              <w:rPr>
                <w:b/>
                <w:bCs/>
              </w:rPr>
              <w:t xml:space="preserve">        </w:t>
            </w:r>
            <w:r>
              <w:rPr>
                <w:b/>
                <w:bCs/>
                <w:color w:val="0000FF"/>
              </w:rPr>
              <w:t>SAMU </w:t>
            </w:r>
            <w:r>
              <w:rPr>
                <w:b/>
                <w:bCs/>
              </w:rPr>
              <w:t xml:space="preserve">: </w:t>
            </w:r>
            <w:r>
              <w:rPr>
                <w:b/>
                <w:bCs/>
                <w:sz w:val="24"/>
              </w:rPr>
              <w:t>15</w:t>
            </w:r>
          </w:p>
          <w:p w14:paraId="1E5E8CB1" w14:textId="77777777" w:rsidR="008A6661" w:rsidRDefault="008A6661">
            <w:pPr>
              <w:tabs>
                <w:tab w:val="left" w:pos="1859"/>
                <w:tab w:val="left" w:pos="3135"/>
              </w:tabs>
              <w:rPr>
                <w:b/>
                <w:bCs/>
                <w:sz w:val="24"/>
              </w:rPr>
            </w:pPr>
            <w:r>
              <w:rPr>
                <w:b/>
                <w:bCs/>
                <w:color w:val="FF0000"/>
              </w:rPr>
              <w:t xml:space="preserve">                                 POMPIERS </w:t>
            </w:r>
            <w:r>
              <w:rPr>
                <w:b/>
                <w:bCs/>
              </w:rPr>
              <w:t xml:space="preserve">: </w:t>
            </w:r>
            <w:r>
              <w:rPr>
                <w:b/>
                <w:bCs/>
                <w:sz w:val="24"/>
              </w:rPr>
              <w:t>18</w:t>
            </w:r>
          </w:p>
          <w:p w14:paraId="3BA5E909" w14:textId="77777777" w:rsidR="008A6661" w:rsidRDefault="008A6661">
            <w:pPr>
              <w:jc w:val="center"/>
              <w:rPr>
                <w:b/>
                <w:bCs/>
                <w:sz w:val="24"/>
              </w:rPr>
            </w:pPr>
            <w:r>
              <w:rPr>
                <w:b/>
                <w:bCs/>
              </w:rPr>
              <w:t xml:space="preserve">    POLICE : </w:t>
            </w:r>
            <w:r>
              <w:rPr>
                <w:b/>
                <w:bCs/>
                <w:sz w:val="24"/>
              </w:rPr>
              <w:t>17</w:t>
            </w:r>
          </w:p>
          <w:p w14:paraId="7A45D5ED" w14:textId="77777777" w:rsidR="008A6661" w:rsidRDefault="008A6661">
            <w:pPr>
              <w:rPr>
                <w:b/>
                <w:bCs/>
              </w:rPr>
            </w:pPr>
            <w:r>
              <w:rPr>
                <w:b/>
                <w:bCs/>
              </w:rPr>
              <w:t>A partir d’un portable composer le 112</w:t>
            </w:r>
          </w:p>
        </w:tc>
        <w:tc>
          <w:tcPr>
            <w:tcW w:w="5074" w:type="dxa"/>
            <w:tcBorders>
              <w:top w:val="single" w:sz="4" w:space="0" w:color="auto"/>
              <w:bottom w:val="single" w:sz="12" w:space="0" w:color="auto"/>
            </w:tcBorders>
          </w:tcPr>
          <w:p w14:paraId="5997CC1D" w14:textId="77777777" w:rsidR="008A6661" w:rsidRDefault="008A6661">
            <w:pPr>
              <w:jc w:val="center"/>
            </w:pPr>
          </w:p>
          <w:p w14:paraId="4CC0D4B6" w14:textId="77777777" w:rsidR="008A6661" w:rsidRDefault="008A6661">
            <w:pPr>
              <w:pStyle w:val="Titre6"/>
              <w:rPr>
                <w:b w:val="0"/>
              </w:rPr>
            </w:pPr>
            <w:r>
              <w:t xml:space="preserve">Docteur </w:t>
            </w:r>
            <w:r>
              <w:rPr>
                <w:b w:val="0"/>
              </w:rPr>
              <w:t>…………………….</w:t>
            </w:r>
          </w:p>
          <w:p w14:paraId="110FFD37" w14:textId="77777777" w:rsidR="008A6661" w:rsidRDefault="008A6661"/>
          <w:p w14:paraId="6B699379" w14:textId="77777777" w:rsidR="008A6661" w:rsidRDefault="008A6661"/>
          <w:p w14:paraId="3FE9F23F" w14:textId="77777777" w:rsidR="008A6661" w:rsidRDefault="008A6661"/>
          <w:p w14:paraId="1F72F646" w14:textId="77777777" w:rsidR="008A6661" w:rsidRDefault="008A6661">
            <w:pPr>
              <w:pStyle w:val="Pieddepage"/>
              <w:tabs>
                <w:tab w:val="clear" w:pos="4536"/>
                <w:tab w:val="clear" w:pos="9072"/>
              </w:tabs>
            </w:pPr>
          </w:p>
          <w:p w14:paraId="08CE6F91" w14:textId="77777777" w:rsidR="008A6661" w:rsidRDefault="008A6661">
            <w:pPr>
              <w:jc w:val="center"/>
            </w:pPr>
          </w:p>
        </w:tc>
      </w:tr>
      <w:tr w:rsidR="008A6661" w14:paraId="1EE1A90F" w14:textId="77777777">
        <w:trPr>
          <w:jc w:val="center"/>
        </w:trPr>
        <w:tc>
          <w:tcPr>
            <w:tcW w:w="5019" w:type="dxa"/>
            <w:tcBorders>
              <w:bottom w:val="single" w:sz="4" w:space="0" w:color="auto"/>
            </w:tcBorders>
            <w:shd w:val="clear" w:color="auto" w:fill="FFFFFF"/>
          </w:tcPr>
          <w:p w14:paraId="71A16E99" w14:textId="77777777" w:rsidR="008A6661" w:rsidRDefault="008A6661">
            <w:pPr>
              <w:pStyle w:val="Titre8"/>
            </w:pPr>
            <w:r>
              <w:t xml:space="preserve">SERVICE HYGIÈNE ET SÉCURITÉ </w:t>
            </w:r>
          </w:p>
        </w:tc>
        <w:tc>
          <w:tcPr>
            <w:tcW w:w="5074" w:type="dxa"/>
            <w:tcBorders>
              <w:bottom w:val="single" w:sz="4" w:space="0" w:color="auto"/>
            </w:tcBorders>
            <w:shd w:val="clear" w:color="auto" w:fill="FFFFFF"/>
          </w:tcPr>
          <w:p w14:paraId="5A9F22CD" w14:textId="77777777" w:rsidR="008A6661" w:rsidRDefault="008A6661">
            <w:pPr>
              <w:pStyle w:val="Titre8"/>
            </w:pPr>
            <w:r>
              <w:t>RESPONSABLE HYGIÈNE ET SÉCURITÉ</w:t>
            </w:r>
          </w:p>
        </w:tc>
      </w:tr>
      <w:tr w:rsidR="008A6661" w14:paraId="74DD8957" w14:textId="77777777">
        <w:trPr>
          <w:trHeight w:val="734"/>
          <w:jc w:val="center"/>
        </w:trPr>
        <w:tc>
          <w:tcPr>
            <w:tcW w:w="5019" w:type="dxa"/>
            <w:tcBorders>
              <w:top w:val="single" w:sz="4" w:space="0" w:color="auto"/>
            </w:tcBorders>
          </w:tcPr>
          <w:p w14:paraId="61CDCEAD" w14:textId="77777777" w:rsidR="008A6661" w:rsidRDefault="008A6661">
            <w:pPr>
              <w:pStyle w:val="Titre6"/>
            </w:pPr>
          </w:p>
          <w:p w14:paraId="3DFC3192" w14:textId="77777777" w:rsidR="008A6661" w:rsidRDefault="008A6661" w:rsidP="0074108C">
            <w:r>
              <w:rPr>
                <w:rFonts w:ascii="Wingdings" w:eastAsia="Wingdings" w:hAnsi="Wingdings" w:cs="Wingdings"/>
                <w:b/>
              </w:rPr>
              <w:t></w:t>
            </w:r>
            <w:r>
              <w:rPr>
                <w:b/>
              </w:rPr>
              <w:t> </w:t>
            </w:r>
            <w:r>
              <w:t xml:space="preserve">: </w:t>
            </w:r>
          </w:p>
          <w:p w14:paraId="1596D16A" w14:textId="77777777" w:rsidR="00900594" w:rsidRDefault="00900594" w:rsidP="0074108C">
            <w:pPr>
              <w:rPr>
                <w:sz w:val="16"/>
              </w:rPr>
            </w:pPr>
            <w:r>
              <w:t xml:space="preserve">Port : </w:t>
            </w:r>
          </w:p>
        </w:tc>
        <w:tc>
          <w:tcPr>
            <w:tcW w:w="5074" w:type="dxa"/>
            <w:tcBorders>
              <w:top w:val="single" w:sz="4" w:space="0" w:color="auto"/>
            </w:tcBorders>
          </w:tcPr>
          <w:p w14:paraId="6BB9E253" w14:textId="77777777" w:rsidR="008A6661" w:rsidRDefault="008A6661">
            <w:pPr>
              <w:jc w:val="center"/>
            </w:pPr>
          </w:p>
        </w:tc>
      </w:tr>
    </w:tbl>
    <w:p w14:paraId="23DE523C" w14:textId="77777777" w:rsidR="008A6661" w:rsidRDefault="008A6661">
      <w:pPr>
        <w:pStyle w:val="Pieddepage"/>
        <w:tabs>
          <w:tab w:val="clear" w:pos="4536"/>
          <w:tab w:val="clear" w:pos="9072"/>
        </w:tabs>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93"/>
      </w:tblGrid>
      <w:tr w:rsidR="008A6661" w14:paraId="446A2F1F" w14:textId="77777777">
        <w:trPr>
          <w:jc w:val="center"/>
        </w:trPr>
        <w:tc>
          <w:tcPr>
            <w:tcW w:w="10093" w:type="dxa"/>
            <w:shd w:val="clear" w:color="auto" w:fill="FFFFFF"/>
          </w:tcPr>
          <w:p w14:paraId="7A837B89" w14:textId="77777777" w:rsidR="008A6661" w:rsidRDefault="008A6661">
            <w:pPr>
              <w:jc w:val="center"/>
              <w:rPr>
                <w:b/>
                <w:lang w:val="de-DE"/>
              </w:rPr>
            </w:pPr>
            <w:r>
              <w:rPr>
                <w:b/>
              </w:rPr>
              <w:t>Le présent plan de prévention doit être communiqué par le chef de l’entreprise extérieure</w:t>
            </w:r>
            <w:r>
              <w:rPr>
                <w:b/>
              </w:rPr>
              <w:br/>
              <w:t xml:space="preserve">à tout personnel de son entreprise intervenant sur le site de l’opération.               </w:t>
            </w:r>
            <w:r>
              <w:rPr>
                <w:i/>
                <w:lang w:val="de-DE"/>
              </w:rPr>
              <w:t>Cdt art. R237-11</w:t>
            </w:r>
          </w:p>
        </w:tc>
      </w:tr>
    </w:tbl>
    <w:p w14:paraId="52E56223" w14:textId="77777777" w:rsidR="008A6661" w:rsidRDefault="008A6661">
      <w:pPr>
        <w:pStyle w:val="Pieddepage"/>
        <w:tabs>
          <w:tab w:val="clear" w:pos="4536"/>
          <w:tab w:val="clear" w:pos="9072"/>
        </w:tabs>
        <w:rPr>
          <w:sz w:val="16"/>
          <w:lang w:val="de-DE"/>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15"/>
        <w:gridCol w:w="2515"/>
        <w:gridCol w:w="2515"/>
        <w:gridCol w:w="2516"/>
      </w:tblGrid>
      <w:tr w:rsidR="008A6661" w14:paraId="58617604" w14:textId="77777777">
        <w:trPr>
          <w:cantSplit/>
        </w:trPr>
        <w:tc>
          <w:tcPr>
            <w:tcW w:w="10061" w:type="dxa"/>
            <w:gridSpan w:val="4"/>
            <w:tcBorders>
              <w:top w:val="single" w:sz="12" w:space="0" w:color="auto"/>
              <w:bottom w:val="single" w:sz="6" w:space="0" w:color="auto"/>
            </w:tcBorders>
            <w:shd w:val="clear" w:color="auto" w:fill="FFFFFF"/>
          </w:tcPr>
          <w:p w14:paraId="70ACE46E" w14:textId="77777777" w:rsidR="008A6661" w:rsidRDefault="008A6661">
            <w:pPr>
              <w:pStyle w:val="Titre8"/>
              <w:rPr>
                <w:i w:val="0"/>
                <w:sz w:val="24"/>
              </w:rPr>
            </w:pPr>
            <w:r>
              <w:rPr>
                <w:i w:val="0"/>
                <w:sz w:val="24"/>
              </w:rPr>
              <w:lastRenderedPageBreak/>
              <w:t>SOUS-TRAITANTS</w:t>
            </w:r>
          </w:p>
        </w:tc>
      </w:tr>
      <w:tr w:rsidR="008A6661" w14:paraId="14AC4DB6" w14:textId="77777777">
        <w:tc>
          <w:tcPr>
            <w:tcW w:w="2515" w:type="dxa"/>
            <w:tcBorders>
              <w:top w:val="single" w:sz="6" w:space="0" w:color="auto"/>
            </w:tcBorders>
          </w:tcPr>
          <w:p w14:paraId="6D460871" w14:textId="77777777" w:rsidR="008A6661" w:rsidRDefault="008A6661">
            <w:pPr>
              <w:jc w:val="center"/>
            </w:pPr>
            <w:r>
              <w:t>NOM</w:t>
            </w:r>
          </w:p>
        </w:tc>
        <w:tc>
          <w:tcPr>
            <w:tcW w:w="2515" w:type="dxa"/>
            <w:tcBorders>
              <w:top w:val="single" w:sz="6" w:space="0" w:color="auto"/>
            </w:tcBorders>
          </w:tcPr>
          <w:p w14:paraId="07D71370" w14:textId="77777777" w:rsidR="008A6661" w:rsidRDefault="008A6661">
            <w:pPr>
              <w:jc w:val="center"/>
            </w:pPr>
            <w:r>
              <w:t>ACTIVITÉ</w:t>
            </w:r>
          </w:p>
        </w:tc>
        <w:tc>
          <w:tcPr>
            <w:tcW w:w="2515" w:type="dxa"/>
            <w:tcBorders>
              <w:top w:val="single" w:sz="6" w:space="0" w:color="auto"/>
            </w:tcBorders>
          </w:tcPr>
          <w:p w14:paraId="3F196CF5" w14:textId="77777777" w:rsidR="008A6661" w:rsidRDefault="008A6661">
            <w:pPr>
              <w:jc w:val="center"/>
            </w:pPr>
            <w:r>
              <w:t>RESPONSABLE   POUR L’OPÉRATION</w:t>
            </w:r>
          </w:p>
        </w:tc>
        <w:tc>
          <w:tcPr>
            <w:tcW w:w="2516" w:type="dxa"/>
            <w:tcBorders>
              <w:top w:val="single" w:sz="6" w:space="0" w:color="auto"/>
            </w:tcBorders>
          </w:tcPr>
          <w:p w14:paraId="7E8EFDC2" w14:textId="77777777" w:rsidR="008A6661" w:rsidRDefault="008A6661">
            <w:pPr>
              <w:jc w:val="center"/>
            </w:pPr>
            <w:r>
              <w:t>EFFECTIF PRÉVU</w:t>
            </w:r>
          </w:p>
        </w:tc>
      </w:tr>
      <w:tr w:rsidR="008A6661" w14:paraId="07547A01" w14:textId="77777777">
        <w:tc>
          <w:tcPr>
            <w:tcW w:w="2515" w:type="dxa"/>
          </w:tcPr>
          <w:p w14:paraId="5043CB0F" w14:textId="77777777" w:rsidR="008A6661" w:rsidRDefault="008A6661"/>
          <w:p w14:paraId="07459315" w14:textId="77777777" w:rsidR="008A6661" w:rsidRDefault="008A6661"/>
          <w:p w14:paraId="6537F28F" w14:textId="77777777" w:rsidR="008A6661" w:rsidRDefault="008A6661"/>
          <w:p w14:paraId="6DFB9E20" w14:textId="77777777" w:rsidR="008A6661" w:rsidRDefault="008A6661"/>
          <w:p w14:paraId="70DF9E56" w14:textId="77777777" w:rsidR="008A6661" w:rsidRDefault="008A6661"/>
          <w:p w14:paraId="44E871BC" w14:textId="77777777" w:rsidR="008A6661" w:rsidRDefault="008A6661"/>
          <w:p w14:paraId="144A5D23" w14:textId="77777777" w:rsidR="008A6661" w:rsidRDefault="008A6661"/>
          <w:p w14:paraId="738610EB" w14:textId="77777777" w:rsidR="008A6661" w:rsidRDefault="008A6661"/>
          <w:p w14:paraId="637805D2" w14:textId="77777777" w:rsidR="008A6661" w:rsidRDefault="008A6661"/>
          <w:p w14:paraId="463F29E8" w14:textId="77777777" w:rsidR="008A6661" w:rsidRDefault="008A6661"/>
        </w:tc>
        <w:tc>
          <w:tcPr>
            <w:tcW w:w="2515" w:type="dxa"/>
          </w:tcPr>
          <w:p w14:paraId="3B7B4B86" w14:textId="77777777" w:rsidR="008A6661" w:rsidRDefault="008A6661">
            <w:pPr>
              <w:pStyle w:val="Pieddepage"/>
              <w:tabs>
                <w:tab w:val="clear" w:pos="4536"/>
                <w:tab w:val="clear" w:pos="9072"/>
              </w:tabs>
            </w:pPr>
          </w:p>
        </w:tc>
        <w:tc>
          <w:tcPr>
            <w:tcW w:w="2515" w:type="dxa"/>
          </w:tcPr>
          <w:p w14:paraId="3A0FF5F2" w14:textId="77777777" w:rsidR="008A6661" w:rsidRDefault="008A6661"/>
        </w:tc>
        <w:tc>
          <w:tcPr>
            <w:tcW w:w="2516" w:type="dxa"/>
          </w:tcPr>
          <w:p w14:paraId="5630AD66" w14:textId="77777777" w:rsidR="008A6661" w:rsidRDefault="008A6661"/>
        </w:tc>
      </w:tr>
    </w:tbl>
    <w:p w14:paraId="61829076" w14:textId="77777777" w:rsidR="008A6661" w:rsidRDefault="008A6661">
      <w:pPr>
        <w:rPr>
          <w:sz w:val="16"/>
        </w:rPr>
      </w:pPr>
    </w:p>
    <w:p w14:paraId="2BA226A1" w14:textId="77777777" w:rsidR="008A6661" w:rsidRDefault="008A6661">
      <w:pPr>
        <w:rPr>
          <w:sz w:val="16"/>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53"/>
        <w:gridCol w:w="3354"/>
        <w:gridCol w:w="3354"/>
      </w:tblGrid>
      <w:tr w:rsidR="008A6661" w14:paraId="4E0AE685" w14:textId="77777777">
        <w:tc>
          <w:tcPr>
            <w:tcW w:w="10061" w:type="dxa"/>
            <w:gridSpan w:val="3"/>
            <w:shd w:val="clear" w:color="auto" w:fill="FFFFFF"/>
          </w:tcPr>
          <w:p w14:paraId="13554F08" w14:textId="77777777" w:rsidR="008A6661" w:rsidRDefault="008A6661">
            <w:pPr>
              <w:pStyle w:val="Titre5"/>
            </w:pPr>
            <w:r>
              <w:t>MATÉRIELS MIS À DISPOSITION DE L’ENTREPRISE EXTÉRIEURE</w:t>
            </w:r>
          </w:p>
          <w:p w14:paraId="445BE820" w14:textId="77777777" w:rsidR="008A6661" w:rsidRDefault="008A6661">
            <w:pPr>
              <w:jc w:val="center"/>
            </w:pPr>
            <w:r>
              <w:t>(ex : palans, nacelle, pont roulant, chariot de manutention, machines, …)</w:t>
            </w:r>
          </w:p>
        </w:tc>
      </w:tr>
      <w:tr w:rsidR="008A6661" w14:paraId="40D32FDC" w14:textId="77777777">
        <w:tc>
          <w:tcPr>
            <w:tcW w:w="3353" w:type="dxa"/>
          </w:tcPr>
          <w:p w14:paraId="5AFBB648" w14:textId="77777777" w:rsidR="008A6661" w:rsidRDefault="008A6661">
            <w:pPr>
              <w:pStyle w:val="Titre6"/>
            </w:pPr>
            <w:r>
              <w:t>Désignation</w:t>
            </w:r>
          </w:p>
        </w:tc>
        <w:tc>
          <w:tcPr>
            <w:tcW w:w="3354" w:type="dxa"/>
          </w:tcPr>
          <w:p w14:paraId="06C6E666" w14:textId="77777777" w:rsidR="008A6661" w:rsidRDefault="008A6661">
            <w:pPr>
              <w:jc w:val="center"/>
              <w:rPr>
                <w:b/>
              </w:rPr>
            </w:pPr>
            <w:r>
              <w:rPr>
                <w:b/>
              </w:rPr>
              <w:t>Inspections, vérifications réalisée sous la responsabilité de :</w:t>
            </w:r>
          </w:p>
        </w:tc>
        <w:tc>
          <w:tcPr>
            <w:tcW w:w="3354" w:type="dxa"/>
          </w:tcPr>
          <w:p w14:paraId="0578112E" w14:textId="77777777" w:rsidR="008A6661" w:rsidRDefault="008A6661">
            <w:pPr>
              <w:pStyle w:val="Titre6"/>
            </w:pPr>
            <w:r>
              <w:t>Conditions d’utilisation</w:t>
            </w:r>
          </w:p>
        </w:tc>
      </w:tr>
      <w:tr w:rsidR="008A6661" w14:paraId="17AD93B2" w14:textId="77777777">
        <w:tc>
          <w:tcPr>
            <w:tcW w:w="3353" w:type="dxa"/>
          </w:tcPr>
          <w:p w14:paraId="0DE4B5B7" w14:textId="77777777" w:rsidR="008A6661" w:rsidRDefault="008A6661">
            <w:pPr>
              <w:jc w:val="center"/>
              <w:rPr>
                <w:sz w:val="16"/>
              </w:rPr>
            </w:pPr>
          </w:p>
          <w:p w14:paraId="66204FF1" w14:textId="77777777" w:rsidR="008A6661" w:rsidRDefault="008A6661">
            <w:pPr>
              <w:jc w:val="center"/>
              <w:rPr>
                <w:sz w:val="16"/>
              </w:rPr>
            </w:pPr>
          </w:p>
          <w:p w14:paraId="2DBF0D7D" w14:textId="77777777" w:rsidR="008A6661" w:rsidRDefault="008A6661">
            <w:pPr>
              <w:jc w:val="center"/>
              <w:rPr>
                <w:sz w:val="16"/>
              </w:rPr>
            </w:pPr>
          </w:p>
          <w:p w14:paraId="6B62F1B3" w14:textId="77777777" w:rsidR="008A6661" w:rsidRDefault="008A6661">
            <w:pPr>
              <w:jc w:val="center"/>
              <w:rPr>
                <w:sz w:val="16"/>
              </w:rPr>
            </w:pPr>
          </w:p>
          <w:p w14:paraId="02F2C34E" w14:textId="77777777" w:rsidR="008A6661" w:rsidRDefault="008A6661">
            <w:pPr>
              <w:jc w:val="center"/>
              <w:rPr>
                <w:sz w:val="16"/>
              </w:rPr>
            </w:pPr>
          </w:p>
          <w:p w14:paraId="680A4E5D" w14:textId="77777777" w:rsidR="008A6661" w:rsidRDefault="008A6661">
            <w:pPr>
              <w:jc w:val="center"/>
              <w:rPr>
                <w:sz w:val="16"/>
              </w:rPr>
            </w:pPr>
          </w:p>
          <w:p w14:paraId="19219836" w14:textId="77777777" w:rsidR="008A6661" w:rsidRDefault="008A6661">
            <w:pPr>
              <w:jc w:val="center"/>
              <w:rPr>
                <w:sz w:val="16"/>
              </w:rPr>
            </w:pPr>
          </w:p>
          <w:p w14:paraId="296FEF7D" w14:textId="77777777" w:rsidR="008A6661" w:rsidRDefault="008A6661">
            <w:pPr>
              <w:jc w:val="center"/>
              <w:rPr>
                <w:sz w:val="16"/>
              </w:rPr>
            </w:pPr>
          </w:p>
          <w:p w14:paraId="7194DBDC" w14:textId="77777777" w:rsidR="008A6661" w:rsidRDefault="008A6661">
            <w:pPr>
              <w:jc w:val="center"/>
              <w:rPr>
                <w:sz w:val="16"/>
              </w:rPr>
            </w:pPr>
          </w:p>
          <w:p w14:paraId="769D0D3C" w14:textId="77777777" w:rsidR="008A6661" w:rsidRDefault="008A6661">
            <w:pPr>
              <w:jc w:val="center"/>
              <w:rPr>
                <w:sz w:val="16"/>
              </w:rPr>
            </w:pPr>
          </w:p>
          <w:p w14:paraId="54CD245A" w14:textId="77777777" w:rsidR="008A6661" w:rsidRDefault="008A6661">
            <w:pPr>
              <w:jc w:val="center"/>
              <w:rPr>
                <w:sz w:val="16"/>
              </w:rPr>
            </w:pPr>
          </w:p>
          <w:p w14:paraId="1231BE67" w14:textId="77777777" w:rsidR="008A6661" w:rsidRDefault="008A6661">
            <w:pPr>
              <w:jc w:val="center"/>
              <w:rPr>
                <w:sz w:val="16"/>
              </w:rPr>
            </w:pPr>
          </w:p>
          <w:p w14:paraId="36FEB5B0" w14:textId="77777777" w:rsidR="008A6661" w:rsidRDefault="008A6661">
            <w:pPr>
              <w:jc w:val="center"/>
              <w:rPr>
                <w:sz w:val="16"/>
              </w:rPr>
            </w:pPr>
          </w:p>
          <w:p w14:paraId="30D7AA69" w14:textId="77777777" w:rsidR="008A6661" w:rsidRDefault="008A6661">
            <w:pPr>
              <w:jc w:val="center"/>
              <w:rPr>
                <w:sz w:val="16"/>
              </w:rPr>
            </w:pPr>
          </w:p>
          <w:p w14:paraId="7196D064" w14:textId="77777777" w:rsidR="008A6661" w:rsidRDefault="008A6661">
            <w:pPr>
              <w:jc w:val="center"/>
              <w:rPr>
                <w:sz w:val="16"/>
              </w:rPr>
            </w:pPr>
          </w:p>
          <w:p w14:paraId="34FF1C98" w14:textId="77777777" w:rsidR="008A6661" w:rsidRDefault="008A6661">
            <w:pPr>
              <w:jc w:val="center"/>
              <w:rPr>
                <w:sz w:val="16"/>
              </w:rPr>
            </w:pPr>
          </w:p>
          <w:p w14:paraId="6D072C0D" w14:textId="77777777" w:rsidR="008A6661" w:rsidRDefault="008A6661">
            <w:pPr>
              <w:jc w:val="center"/>
              <w:rPr>
                <w:sz w:val="16"/>
              </w:rPr>
            </w:pPr>
          </w:p>
          <w:p w14:paraId="48A21919" w14:textId="77777777" w:rsidR="008A6661" w:rsidRDefault="008A6661">
            <w:pPr>
              <w:jc w:val="center"/>
              <w:rPr>
                <w:sz w:val="16"/>
              </w:rPr>
            </w:pPr>
          </w:p>
          <w:p w14:paraId="6BD18F9B" w14:textId="77777777" w:rsidR="008A6661" w:rsidRDefault="008A6661">
            <w:pPr>
              <w:jc w:val="center"/>
              <w:rPr>
                <w:sz w:val="16"/>
              </w:rPr>
            </w:pPr>
          </w:p>
        </w:tc>
        <w:tc>
          <w:tcPr>
            <w:tcW w:w="3354" w:type="dxa"/>
          </w:tcPr>
          <w:p w14:paraId="238601FE" w14:textId="77777777" w:rsidR="008A6661" w:rsidRDefault="008A6661">
            <w:pPr>
              <w:jc w:val="center"/>
              <w:rPr>
                <w:sz w:val="16"/>
              </w:rPr>
            </w:pPr>
          </w:p>
        </w:tc>
        <w:tc>
          <w:tcPr>
            <w:tcW w:w="3354" w:type="dxa"/>
          </w:tcPr>
          <w:p w14:paraId="0F3CABC7" w14:textId="77777777" w:rsidR="008A6661" w:rsidRDefault="008A6661">
            <w:pPr>
              <w:jc w:val="center"/>
              <w:rPr>
                <w:sz w:val="16"/>
              </w:rPr>
            </w:pPr>
          </w:p>
        </w:tc>
      </w:tr>
    </w:tbl>
    <w:p w14:paraId="5B08B5D1" w14:textId="77777777" w:rsidR="008A6661" w:rsidRDefault="008A6661">
      <w:pPr>
        <w:rPr>
          <w:sz w:val="16"/>
        </w:rPr>
      </w:pPr>
    </w:p>
    <w:p w14:paraId="16DEB4AB" w14:textId="77777777" w:rsidR="008A6661" w:rsidRDefault="008A6661">
      <w:pPr>
        <w:rPr>
          <w:sz w:val="16"/>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53"/>
        <w:gridCol w:w="3354"/>
        <w:gridCol w:w="3354"/>
      </w:tblGrid>
      <w:tr w:rsidR="008A6661" w14:paraId="4ACC8B91" w14:textId="77777777">
        <w:tc>
          <w:tcPr>
            <w:tcW w:w="10061" w:type="dxa"/>
            <w:gridSpan w:val="3"/>
            <w:shd w:val="clear" w:color="auto" w:fill="FFFFFF"/>
          </w:tcPr>
          <w:p w14:paraId="2F2435CC" w14:textId="77777777" w:rsidR="008A6661" w:rsidRDefault="008A6661">
            <w:pPr>
              <w:pStyle w:val="Titre5"/>
            </w:pPr>
            <w:r>
              <w:t>POSTES À SURVEILLANCE MÉDICALE SPÉCIALE</w:t>
            </w:r>
          </w:p>
          <w:p w14:paraId="5477E17E" w14:textId="77777777" w:rsidR="008A6661" w:rsidRDefault="008A6661">
            <w:pPr>
              <w:jc w:val="center"/>
            </w:pPr>
            <w:r>
              <w:t>(</w:t>
            </w:r>
            <w:r>
              <w:rPr>
                <w:i/>
              </w:rPr>
              <w:t>Art. R 241-50 Cdt</w:t>
            </w:r>
            <w:r>
              <w:t xml:space="preserve"> et </w:t>
            </w:r>
            <w:r>
              <w:rPr>
                <w:i/>
              </w:rPr>
              <w:t>arrêté du 11/7/77</w:t>
            </w:r>
            <w:r>
              <w:t>)</w:t>
            </w:r>
          </w:p>
        </w:tc>
      </w:tr>
      <w:tr w:rsidR="008A6661" w14:paraId="4E557EA9" w14:textId="77777777">
        <w:tc>
          <w:tcPr>
            <w:tcW w:w="3353" w:type="dxa"/>
          </w:tcPr>
          <w:p w14:paraId="0DD17948" w14:textId="77777777" w:rsidR="008A6661" w:rsidRDefault="008A6661">
            <w:pPr>
              <w:pStyle w:val="Titre6"/>
              <w:rPr>
                <w:b w:val="0"/>
              </w:rPr>
            </w:pPr>
            <w:r>
              <w:rPr>
                <w:b w:val="0"/>
              </w:rPr>
              <w:t>Poste concerné</w:t>
            </w:r>
          </w:p>
        </w:tc>
        <w:tc>
          <w:tcPr>
            <w:tcW w:w="3354" w:type="dxa"/>
          </w:tcPr>
          <w:p w14:paraId="5B2007DD" w14:textId="77777777" w:rsidR="008A6661" w:rsidRDefault="008A6661">
            <w:pPr>
              <w:jc w:val="center"/>
            </w:pPr>
            <w:r>
              <w:t>Nombre de personnes concernées</w:t>
            </w:r>
          </w:p>
        </w:tc>
        <w:tc>
          <w:tcPr>
            <w:tcW w:w="3354" w:type="dxa"/>
          </w:tcPr>
          <w:p w14:paraId="08328EFA" w14:textId="77777777" w:rsidR="008A6661" w:rsidRDefault="008A6661">
            <w:pPr>
              <w:jc w:val="center"/>
            </w:pPr>
            <w:r>
              <w:t>Entreprise Concernée</w:t>
            </w:r>
          </w:p>
        </w:tc>
      </w:tr>
      <w:tr w:rsidR="008A6661" w14:paraId="0AD9C6F4" w14:textId="77777777">
        <w:tc>
          <w:tcPr>
            <w:tcW w:w="3353" w:type="dxa"/>
          </w:tcPr>
          <w:p w14:paraId="4B1F511A" w14:textId="77777777" w:rsidR="008A6661" w:rsidRDefault="008A6661">
            <w:pPr>
              <w:jc w:val="center"/>
              <w:rPr>
                <w:sz w:val="16"/>
              </w:rPr>
            </w:pPr>
          </w:p>
          <w:p w14:paraId="65F9C3DC" w14:textId="77777777" w:rsidR="008A6661" w:rsidRDefault="008A6661">
            <w:pPr>
              <w:jc w:val="center"/>
              <w:rPr>
                <w:sz w:val="16"/>
              </w:rPr>
            </w:pPr>
          </w:p>
          <w:p w14:paraId="5023141B" w14:textId="77777777" w:rsidR="008A6661" w:rsidRDefault="008A6661">
            <w:pPr>
              <w:jc w:val="center"/>
              <w:rPr>
                <w:sz w:val="16"/>
              </w:rPr>
            </w:pPr>
          </w:p>
          <w:p w14:paraId="1F3B1409" w14:textId="77777777" w:rsidR="008A6661" w:rsidRDefault="008A6661">
            <w:pPr>
              <w:jc w:val="center"/>
              <w:rPr>
                <w:sz w:val="16"/>
              </w:rPr>
            </w:pPr>
          </w:p>
          <w:p w14:paraId="562C75D1" w14:textId="77777777" w:rsidR="008A6661" w:rsidRDefault="008A6661">
            <w:pPr>
              <w:jc w:val="center"/>
              <w:rPr>
                <w:sz w:val="16"/>
              </w:rPr>
            </w:pPr>
          </w:p>
        </w:tc>
        <w:tc>
          <w:tcPr>
            <w:tcW w:w="3354" w:type="dxa"/>
          </w:tcPr>
          <w:p w14:paraId="664355AD" w14:textId="77777777" w:rsidR="008A6661" w:rsidRDefault="008A6661">
            <w:pPr>
              <w:jc w:val="center"/>
              <w:rPr>
                <w:sz w:val="16"/>
              </w:rPr>
            </w:pPr>
          </w:p>
        </w:tc>
        <w:tc>
          <w:tcPr>
            <w:tcW w:w="3354" w:type="dxa"/>
          </w:tcPr>
          <w:p w14:paraId="1A965116" w14:textId="77777777" w:rsidR="008A6661" w:rsidRDefault="008A6661">
            <w:pPr>
              <w:jc w:val="center"/>
              <w:rPr>
                <w:sz w:val="16"/>
              </w:rPr>
            </w:pPr>
          </w:p>
        </w:tc>
      </w:tr>
    </w:tbl>
    <w:p w14:paraId="7DF4E37C" w14:textId="77777777" w:rsidR="008A6661" w:rsidRDefault="008A6661">
      <w:pPr>
        <w:rPr>
          <w:sz w:val="16"/>
        </w:rPr>
      </w:pPr>
    </w:p>
    <w:p w14:paraId="44FB30F8" w14:textId="77777777" w:rsidR="008A6661" w:rsidRDefault="008A6661">
      <w:pPr>
        <w:rPr>
          <w:sz w:val="16"/>
        </w:rPr>
      </w:pPr>
    </w:p>
    <w:tbl>
      <w:tblPr>
        <w:tblW w:w="0" w:type="auto"/>
        <w:tblBorders>
          <w:top w:val="single" w:sz="12" w:space="0" w:color="auto"/>
          <w:left w:val="single" w:sz="12" w:space="0" w:color="auto"/>
          <w:bottom w:val="single" w:sz="12" w:space="0" w:color="auto"/>
          <w:right w:val="single" w:sz="12" w:space="0" w:color="auto"/>
          <w:insideH w:val="single" w:sz="4" w:space="0" w:color="auto"/>
        </w:tblBorders>
        <w:tblLayout w:type="fixed"/>
        <w:tblCellMar>
          <w:left w:w="70" w:type="dxa"/>
          <w:right w:w="70" w:type="dxa"/>
        </w:tblCellMar>
        <w:tblLook w:val="0000" w:firstRow="0" w:lastRow="0" w:firstColumn="0" w:lastColumn="0" w:noHBand="0" w:noVBand="0"/>
      </w:tblPr>
      <w:tblGrid>
        <w:gridCol w:w="10061"/>
      </w:tblGrid>
      <w:tr w:rsidR="008A6661" w14:paraId="171DD5FE" w14:textId="77777777">
        <w:tc>
          <w:tcPr>
            <w:tcW w:w="10061" w:type="dxa"/>
            <w:shd w:val="clear" w:color="auto" w:fill="FFFFFF"/>
          </w:tcPr>
          <w:p w14:paraId="4F913DAC" w14:textId="77777777" w:rsidR="008A6661" w:rsidRDefault="008A6661">
            <w:pPr>
              <w:jc w:val="center"/>
              <w:rPr>
                <w:b/>
              </w:rPr>
            </w:pPr>
            <w:r>
              <w:rPr>
                <w:b/>
                <w:sz w:val="24"/>
              </w:rPr>
              <w:t>MODALITÉS D’INFORMATION DES SALARIÉS</w:t>
            </w:r>
          </w:p>
        </w:tc>
      </w:tr>
      <w:tr w:rsidR="008A6661" w14:paraId="225039AB" w14:textId="77777777">
        <w:tc>
          <w:tcPr>
            <w:tcW w:w="10061" w:type="dxa"/>
          </w:tcPr>
          <w:p w14:paraId="1DA6542E" w14:textId="77777777" w:rsidR="008A6661" w:rsidRDefault="008A6661">
            <w:pPr>
              <w:jc w:val="both"/>
            </w:pPr>
          </w:p>
          <w:p w14:paraId="081D2DD5" w14:textId="77777777" w:rsidR="008A6661" w:rsidRDefault="008A6661">
            <w:pPr>
              <w:jc w:val="both"/>
            </w:pPr>
            <w:r>
              <w:t xml:space="preserve">Je soussigné, M. ………………………….., responsable de ……………………………..…., atteste que les salariés sous ma responsabilité ont eu communication de ce document et des consignes qui l’accompagnent. Toutes les zones et manœuvres à risques leur ont été expliquées et démontrées, ainsi que l’utilisation des équipements de protection individuelles spécifiques. </w:t>
            </w:r>
          </w:p>
          <w:p w14:paraId="3041E394" w14:textId="77777777" w:rsidR="008A6661" w:rsidRDefault="008A6661">
            <w:pPr>
              <w:jc w:val="both"/>
            </w:pPr>
          </w:p>
          <w:p w14:paraId="722B00AE" w14:textId="77777777" w:rsidR="008A6661" w:rsidRDefault="008A6661">
            <w:pPr>
              <w:jc w:val="both"/>
            </w:pPr>
          </w:p>
          <w:p w14:paraId="5B7D3E63" w14:textId="77777777" w:rsidR="008A6661" w:rsidRDefault="008A6661">
            <w:pPr>
              <w:tabs>
                <w:tab w:val="left" w:pos="4820"/>
              </w:tabs>
              <w:jc w:val="both"/>
            </w:pPr>
            <w:r>
              <w:rPr>
                <w:b/>
              </w:rPr>
              <w:t>Date</w:t>
            </w:r>
            <w:r>
              <w:t xml:space="preserve"> :                                                                                          </w:t>
            </w:r>
            <w:r>
              <w:rPr>
                <w:b/>
              </w:rPr>
              <w:t>Visa</w:t>
            </w:r>
            <w:r>
              <w:t> :</w:t>
            </w:r>
          </w:p>
          <w:p w14:paraId="42C6D796" w14:textId="77777777" w:rsidR="008A6661" w:rsidRDefault="008A6661">
            <w:pPr>
              <w:jc w:val="both"/>
            </w:pPr>
          </w:p>
          <w:p w14:paraId="6E1831B3" w14:textId="77777777" w:rsidR="008A6661" w:rsidRDefault="008A6661">
            <w:pPr>
              <w:jc w:val="both"/>
            </w:pPr>
          </w:p>
          <w:p w14:paraId="3A6ACE62" w14:textId="77777777" w:rsidR="008A6661" w:rsidRDefault="008A6661">
            <w:pPr>
              <w:jc w:val="both"/>
            </w:pPr>
            <w:r>
              <w:rPr>
                <w:b/>
              </w:rPr>
              <w:t>NOM et</w:t>
            </w:r>
            <w:r>
              <w:t xml:space="preserve"> </w:t>
            </w:r>
            <w:r>
              <w:rPr>
                <w:b/>
              </w:rPr>
              <w:t>VISA DES INTERVENANTS EXTÉRIEURS</w:t>
            </w:r>
          </w:p>
          <w:p w14:paraId="54E11D2A" w14:textId="77777777" w:rsidR="008A6661" w:rsidRDefault="008A6661">
            <w:pPr>
              <w:jc w:val="both"/>
            </w:pPr>
          </w:p>
          <w:p w14:paraId="31126E5D" w14:textId="77777777" w:rsidR="008A6661" w:rsidRDefault="008A6661">
            <w:pPr>
              <w:jc w:val="both"/>
            </w:pPr>
          </w:p>
          <w:p w14:paraId="2DE403A5" w14:textId="77777777" w:rsidR="008A6661" w:rsidRDefault="008A6661">
            <w:pPr>
              <w:jc w:val="both"/>
            </w:pPr>
          </w:p>
          <w:p w14:paraId="62431CDC" w14:textId="77777777" w:rsidR="008A6661" w:rsidRDefault="008A6661">
            <w:pPr>
              <w:jc w:val="both"/>
            </w:pPr>
          </w:p>
        </w:tc>
      </w:tr>
    </w:tbl>
    <w:p w14:paraId="49E398E2" w14:textId="77777777" w:rsidR="008A6661" w:rsidRDefault="008A6661">
      <w:pPr>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93"/>
      </w:tblGrid>
      <w:tr w:rsidR="008A6661" w14:paraId="3AD287F5" w14:textId="77777777">
        <w:trPr>
          <w:jc w:val="center"/>
        </w:trPr>
        <w:tc>
          <w:tcPr>
            <w:tcW w:w="10093" w:type="dxa"/>
            <w:shd w:val="clear" w:color="auto" w:fill="FFFFFF"/>
          </w:tcPr>
          <w:p w14:paraId="64B9C89A" w14:textId="77777777" w:rsidR="008A6661" w:rsidRDefault="008A6661">
            <w:pPr>
              <w:jc w:val="center"/>
              <w:rPr>
                <w:b/>
                <w:lang w:val="de-DE"/>
              </w:rPr>
            </w:pPr>
            <w:r>
              <w:rPr>
                <w:b/>
              </w:rPr>
              <w:t>Le présent plan de prévention doit être communiqué par le chef de l’entreprise extérieure</w:t>
            </w:r>
            <w:r>
              <w:rPr>
                <w:b/>
              </w:rPr>
              <w:br/>
              <w:t xml:space="preserve">à tout personnel de son entreprise intervenant sur le site de l’opération.               </w:t>
            </w:r>
            <w:r>
              <w:rPr>
                <w:i/>
                <w:lang w:val="de-DE"/>
              </w:rPr>
              <w:t>Cdt art. R237-11</w:t>
            </w:r>
          </w:p>
        </w:tc>
      </w:tr>
    </w:tbl>
    <w:p w14:paraId="16287F21" w14:textId="77777777" w:rsidR="008A6661" w:rsidRDefault="008A6661">
      <w:pPr>
        <w:rPr>
          <w:sz w:val="16"/>
          <w:lang w:val="de-DE"/>
        </w:rPr>
        <w:sectPr w:rsidR="008A6661" w:rsidSect="00F16DCA">
          <w:footerReference w:type="even" r:id="rId12"/>
          <w:footerReference w:type="default" r:id="rId13"/>
          <w:pgSz w:w="11906" w:h="16838" w:code="9"/>
          <w:pgMar w:top="397" w:right="851" w:bottom="284" w:left="1134" w:header="720" w:footer="794" w:gutter="0"/>
          <w:cols w:space="720"/>
        </w:sect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18"/>
      </w:tblGrid>
      <w:tr w:rsidR="008A6661" w14:paraId="549B67DE" w14:textId="77777777">
        <w:trPr>
          <w:jc w:val="center"/>
        </w:trPr>
        <w:tc>
          <w:tcPr>
            <w:tcW w:w="10018" w:type="dxa"/>
            <w:shd w:val="pct5" w:color="auto" w:fill="auto"/>
          </w:tcPr>
          <w:p w14:paraId="4704E20C" w14:textId="77777777" w:rsidR="008A6661" w:rsidRDefault="006D0F58">
            <w:pPr>
              <w:pStyle w:val="Titre4"/>
              <w:tabs>
                <w:tab w:val="left" w:pos="7067"/>
              </w:tabs>
            </w:pPr>
            <w:r>
              <w:rPr>
                <w:noProof/>
                <w:sz w:val="20"/>
              </w:rPr>
              <w:lastRenderedPageBreak/>
              <w:pict w14:anchorId="21C7594D">
                <v:shapetype id="_x0000_t202" coordsize="21600,21600" o:spt="202" path="m,l,21600r21600,l21600,xe">
                  <v:stroke joinstyle="miter"/>
                  <v:path gradientshapeok="t" o:connecttype="rect"/>
                </v:shapetype>
                <v:shape id="_x0000_s1035" type="#_x0000_t202" style="position:absolute;left:0;text-align:left;margin-left:-154.75pt;margin-top:-24.85pt;width:136.8pt;height:43.2pt;z-index:251658240">
                  <v:textbox style="mso-next-textbox:#_x0000_s1035">
                    <w:txbxContent>
                      <w:p w14:paraId="228C0967" w14:textId="77777777" w:rsidR="003144BB" w:rsidRDefault="003144BB">
                        <w:r>
                          <w:rPr>
                            <w:b/>
                          </w:rPr>
                          <w:t xml:space="preserve">E.U. </w:t>
                        </w:r>
                        <w:r>
                          <w:t xml:space="preserve">= </w:t>
                        </w:r>
                        <w:r>
                          <w:rPr>
                            <w:b/>
                          </w:rPr>
                          <w:t>E</w:t>
                        </w:r>
                        <w:r>
                          <w:t xml:space="preserve">ntreprise </w:t>
                        </w:r>
                        <w:r>
                          <w:rPr>
                            <w:b/>
                          </w:rPr>
                          <w:t>U</w:t>
                        </w:r>
                        <w:r>
                          <w:t>tilisatrice</w:t>
                        </w:r>
                      </w:p>
                      <w:p w14:paraId="53C1DA03" w14:textId="77777777" w:rsidR="003144BB" w:rsidRDefault="003144BB">
                        <w:r>
                          <w:rPr>
                            <w:b/>
                          </w:rPr>
                          <w:t xml:space="preserve">E.E. </w:t>
                        </w:r>
                        <w:r>
                          <w:t xml:space="preserve">= </w:t>
                        </w:r>
                        <w:r>
                          <w:rPr>
                            <w:b/>
                          </w:rPr>
                          <w:t>E</w:t>
                        </w:r>
                        <w:r>
                          <w:t xml:space="preserve">ntreprise </w:t>
                        </w:r>
                        <w:r>
                          <w:rPr>
                            <w:b/>
                          </w:rPr>
                          <w:t>E</w:t>
                        </w:r>
                        <w:r>
                          <w:t>xtérieure</w:t>
                        </w:r>
                      </w:p>
                      <w:p w14:paraId="1854D70B" w14:textId="77777777" w:rsidR="003144BB" w:rsidRDefault="003144BB">
                        <w:r>
                          <w:rPr>
                            <w:b/>
                          </w:rPr>
                          <w:t>S.O.</w:t>
                        </w:r>
                        <w:r>
                          <w:t xml:space="preserve"> = </w:t>
                        </w:r>
                        <w:r>
                          <w:rPr>
                            <w:b/>
                          </w:rPr>
                          <w:t>S</w:t>
                        </w:r>
                        <w:r>
                          <w:t xml:space="preserve">ans </w:t>
                        </w:r>
                        <w:r>
                          <w:rPr>
                            <w:b/>
                          </w:rPr>
                          <w:t>O</w:t>
                        </w:r>
                        <w:r>
                          <w:t>bjet</w:t>
                        </w:r>
                      </w:p>
                    </w:txbxContent>
                  </v:textbox>
                </v:shape>
              </w:pict>
            </w:r>
            <w:r w:rsidR="008A6661">
              <w:t>RISQUES D’INTERFÉRENCE ET MESURES DE PRÉVENTION</w:t>
            </w:r>
          </w:p>
        </w:tc>
      </w:tr>
    </w:tbl>
    <w:p w14:paraId="29D6B04F" w14:textId="77777777" w:rsidR="008A6661" w:rsidRDefault="008A6661">
      <w:pPr>
        <w:ind w:right="281"/>
        <w:jc w:val="center"/>
      </w:pPr>
      <w: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977"/>
        <w:gridCol w:w="694"/>
        <w:gridCol w:w="694"/>
        <w:gridCol w:w="6267"/>
        <w:gridCol w:w="675"/>
        <w:gridCol w:w="675"/>
        <w:gridCol w:w="675"/>
      </w:tblGrid>
      <w:tr w:rsidR="008A6661" w14:paraId="675379AF" w14:textId="77777777" w:rsidTr="2E1FF630">
        <w:trPr>
          <w:cantSplit/>
        </w:trPr>
        <w:tc>
          <w:tcPr>
            <w:tcW w:w="2835" w:type="dxa"/>
            <w:tcBorders>
              <w:bottom w:val="single" w:sz="4" w:space="0" w:color="auto"/>
            </w:tcBorders>
            <w:shd w:val="clear" w:color="auto" w:fill="auto"/>
          </w:tcPr>
          <w:p w14:paraId="5BE93A62" w14:textId="77777777" w:rsidR="008A6661" w:rsidRDefault="008A6661">
            <w:pPr>
              <w:ind w:right="849"/>
              <w:jc w:val="center"/>
              <w:rPr>
                <w:b/>
                <w:sz w:val="22"/>
              </w:rPr>
            </w:pPr>
          </w:p>
          <w:p w14:paraId="61364AD5" w14:textId="77777777" w:rsidR="008A6661" w:rsidRDefault="008A6661">
            <w:pPr>
              <w:ind w:right="14"/>
              <w:jc w:val="center"/>
              <w:rPr>
                <w:b/>
                <w:sz w:val="22"/>
              </w:rPr>
            </w:pPr>
            <w:r>
              <w:rPr>
                <w:b/>
                <w:sz w:val="22"/>
              </w:rPr>
              <w:t>RISQUES RECENSÉS</w:t>
            </w:r>
          </w:p>
        </w:tc>
        <w:tc>
          <w:tcPr>
            <w:tcW w:w="2977" w:type="dxa"/>
            <w:tcBorders>
              <w:bottom w:val="single" w:sz="4" w:space="0" w:color="auto"/>
            </w:tcBorders>
            <w:shd w:val="clear" w:color="auto" w:fill="auto"/>
          </w:tcPr>
          <w:p w14:paraId="384BA73E" w14:textId="77777777" w:rsidR="008A6661" w:rsidRDefault="008A6661">
            <w:pPr>
              <w:ind w:right="849"/>
              <w:jc w:val="center"/>
              <w:rPr>
                <w:b/>
                <w:sz w:val="22"/>
              </w:rPr>
            </w:pPr>
          </w:p>
          <w:p w14:paraId="3E3D440D" w14:textId="77777777" w:rsidR="008A6661" w:rsidRDefault="008A6661">
            <w:pPr>
              <w:pStyle w:val="Titre5"/>
              <w:tabs>
                <w:tab w:val="left" w:pos="2695"/>
              </w:tabs>
              <w:rPr>
                <w:sz w:val="22"/>
              </w:rPr>
            </w:pPr>
            <w:r>
              <w:rPr>
                <w:sz w:val="22"/>
              </w:rPr>
              <w:t>NATURE DU RISQUE</w:t>
            </w:r>
          </w:p>
        </w:tc>
        <w:tc>
          <w:tcPr>
            <w:tcW w:w="1388" w:type="dxa"/>
            <w:gridSpan w:val="2"/>
            <w:tcBorders>
              <w:bottom w:val="single" w:sz="4" w:space="0" w:color="auto"/>
            </w:tcBorders>
            <w:shd w:val="clear" w:color="auto" w:fill="auto"/>
          </w:tcPr>
          <w:p w14:paraId="34B3F2EB" w14:textId="77777777" w:rsidR="008A6661" w:rsidRDefault="008A6661">
            <w:pPr>
              <w:ind w:right="849"/>
              <w:jc w:val="center"/>
              <w:rPr>
                <w:b/>
                <w:sz w:val="22"/>
              </w:rPr>
            </w:pPr>
          </w:p>
          <w:p w14:paraId="7512A5D0" w14:textId="77777777" w:rsidR="008A6661" w:rsidRDefault="008A6661">
            <w:pPr>
              <w:pStyle w:val="Titre5"/>
              <w:ind w:left="-70" w:right="-100" w:firstLine="7"/>
              <w:rPr>
                <w:sz w:val="22"/>
              </w:rPr>
            </w:pPr>
            <w:r>
              <w:rPr>
                <w:sz w:val="22"/>
              </w:rPr>
              <w:t>EXISTENCE</w:t>
            </w:r>
          </w:p>
        </w:tc>
        <w:tc>
          <w:tcPr>
            <w:tcW w:w="6267" w:type="dxa"/>
            <w:tcBorders>
              <w:bottom w:val="single" w:sz="4" w:space="0" w:color="auto"/>
            </w:tcBorders>
            <w:shd w:val="clear" w:color="auto" w:fill="auto"/>
          </w:tcPr>
          <w:p w14:paraId="473B8C62" w14:textId="77777777" w:rsidR="008A6661" w:rsidRDefault="008A6661">
            <w:pPr>
              <w:pStyle w:val="Corpsdetexte3"/>
              <w:tabs>
                <w:tab w:val="left" w:pos="5583"/>
              </w:tabs>
            </w:pPr>
            <w:r>
              <w:t>MESURES DE PROTECTION ET DE SALUBRITÉ</w:t>
            </w:r>
          </w:p>
          <w:p w14:paraId="01EF737E" w14:textId="77777777" w:rsidR="008A6661" w:rsidRDefault="008A6661">
            <w:pPr>
              <w:tabs>
                <w:tab w:val="left" w:pos="5246"/>
              </w:tabs>
              <w:ind w:right="14"/>
              <w:jc w:val="center"/>
              <w:rPr>
                <w:b/>
                <w:sz w:val="22"/>
              </w:rPr>
            </w:pPr>
            <w:r>
              <w:rPr>
                <w:b/>
                <w:sz w:val="22"/>
              </w:rPr>
              <w:t>DESTINÉES À PRÉVENIR CES RISQUES</w:t>
            </w:r>
          </w:p>
        </w:tc>
        <w:tc>
          <w:tcPr>
            <w:tcW w:w="2025" w:type="dxa"/>
            <w:gridSpan w:val="3"/>
            <w:tcBorders>
              <w:bottom w:val="single" w:sz="4" w:space="0" w:color="auto"/>
            </w:tcBorders>
            <w:shd w:val="clear" w:color="auto" w:fill="auto"/>
          </w:tcPr>
          <w:p w14:paraId="37094C37" w14:textId="77777777" w:rsidR="008A6661" w:rsidRDefault="008A6661">
            <w:pPr>
              <w:ind w:left="-37" w:hanging="33"/>
              <w:jc w:val="center"/>
              <w:rPr>
                <w:b/>
                <w:sz w:val="22"/>
              </w:rPr>
            </w:pPr>
            <w:r>
              <w:rPr>
                <w:b/>
                <w:sz w:val="22"/>
              </w:rPr>
              <w:t xml:space="preserve">RESPONSABLE DE </w:t>
            </w:r>
            <w:smartTag w:uri="urn:schemas-microsoft-com:office:smarttags" w:element="PersonName">
              <w:smartTagPr>
                <w:attr w:name="ProductID" w:val="LA MISE EN"/>
              </w:smartTagPr>
              <w:r>
                <w:rPr>
                  <w:b/>
                  <w:sz w:val="22"/>
                </w:rPr>
                <w:t>LA MISE EN</w:t>
              </w:r>
            </w:smartTag>
            <w:r>
              <w:rPr>
                <w:b/>
                <w:sz w:val="22"/>
              </w:rPr>
              <w:t xml:space="preserve"> OEUVRE</w:t>
            </w:r>
          </w:p>
        </w:tc>
      </w:tr>
      <w:tr w:rsidR="008A6661" w14:paraId="06A227BD" w14:textId="77777777" w:rsidTr="2E1FF630">
        <w:trPr>
          <w:cantSplit/>
        </w:trPr>
        <w:tc>
          <w:tcPr>
            <w:tcW w:w="2835" w:type="dxa"/>
            <w:tcBorders>
              <w:bottom w:val="single" w:sz="4" w:space="0" w:color="auto"/>
            </w:tcBorders>
            <w:shd w:val="clear" w:color="auto" w:fill="FFFFFF" w:themeFill="background1"/>
          </w:tcPr>
          <w:p w14:paraId="7D34F5C7" w14:textId="77777777" w:rsidR="008A6661" w:rsidRDefault="008A6661">
            <w:pPr>
              <w:jc w:val="center"/>
              <w:rPr>
                <w:b/>
                <w:sz w:val="24"/>
              </w:rPr>
            </w:pPr>
          </w:p>
        </w:tc>
        <w:tc>
          <w:tcPr>
            <w:tcW w:w="2977" w:type="dxa"/>
            <w:tcBorders>
              <w:bottom w:val="single" w:sz="4" w:space="0" w:color="auto"/>
            </w:tcBorders>
            <w:shd w:val="clear" w:color="auto" w:fill="FFFFFF" w:themeFill="background1"/>
          </w:tcPr>
          <w:p w14:paraId="0B4020A7" w14:textId="77777777" w:rsidR="008A6661" w:rsidRDefault="008A6661">
            <w:pPr>
              <w:jc w:val="center"/>
              <w:rPr>
                <w:b/>
                <w:sz w:val="24"/>
              </w:rPr>
            </w:pPr>
          </w:p>
        </w:tc>
        <w:tc>
          <w:tcPr>
            <w:tcW w:w="694" w:type="dxa"/>
            <w:tcBorders>
              <w:bottom w:val="single" w:sz="4" w:space="0" w:color="auto"/>
            </w:tcBorders>
            <w:shd w:val="clear" w:color="auto" w:fill="FFFFFF" w:themeFill="background1"/>
          </w:tcPr>
          <w:p w14:paraId="3EF62DDB" w14:textId="77777777" w:rsidR="008A6661" w:rsidRDefault="008A6661">
            <w:pPr>
              <w:jc w:val="center"/>
              <w:rPr>
                <w:b/>
                <w:sz w:val="22"/>
              </w:rPr>
            </w:pPr>
            <w:r>
              <w:rPr>
                <w:b/>
                <w:sz w:val="22"/>
              </w:rPr>
              <w:t>Oui</w:t>
            </w:r>
          </w:p>
        </w:tc>
        <w:tc>
          <w:tcPr>
            <w:tcW w:w="694" w:type="dxa"/>
            <w:tcBorders>
              <w:bottom w:val="single" w:sz="4" w:space="0" w:color="auto"/>
            </w:tcBorders>
            <w:shd w:val="clear" w:color="auto" w:fill="FFFFFF" w:themeFill="background1"/>
          </w:tcPr>
          <w:p w14:paraId="7283F6D3" w14:textId="77777777" w:rsidR="008A6661" w:rsidRDefault="008A6661">
            <w:pPr>
              <w:jc w:val="center"/>
              <w:rPr>
                <w:b/>
                <w:sz w:val="22"/>
              </w:rPr>
            </w:pPr>
            <w:r>
              <w:rPr>
                <w:b/>
                <w:sz w:val="22"/>
              </w:rPr>
              <w:t>Non</w:t>
            </w:r>
          </w:p>
        </w:tc>
        <w:tc>
          <w:tcPr>
            <w:tcW w:w="6267" w:type="dxa"/>
            <w:tcBorders>
              <w:bottom w:val="single" w:sz="4" w:space="0" w:color="auto"/>
            </w:tcBorders>
            <w:shd w:val="clear" w:color="auto" w:fill="FFFFFF" w:themeFill="background1"/>
          </w:tcPr>
          <w:p w14:paraId="1D7B270A" w14:textId="77777777" w:rsidR="008A6661" w:rsidRDefault="008A6661">
            <w:pPr>
              <w:rPr>
                <w:b/>
                <w:sz w:val="24"/>
              </w:rPr>
            </w:pPr>
          </w:p>
        </w:tc>
        <w:tc>
          <w:tcPr>
            <w:tcW w:w="675" w:type="dxa"/>
            <w:tcBorders>
              <w:bottom w:val="single" w:sz="4" w:space="0" w:color="auto"/>
            </w:tcBorders>
            <w:shd w:val="clear" w:color="auto" w:fill="FFFFFF" w:themeFill="background1"/>
          </w:tcPr>
          <w:p w14:paraId="0E6C46F2" w14:textId="77777777" w:rsidR="008A6661" w:rsidRDefault="008A6661">
            <w:pPr>
              <w:jc w:val="center"/>
              <w:rPr>
                <w:b/>
                <w:sz w:val="22"/>
              </w:rPr>
            </w:pPr>
            <w:r>
              <w:rPr>
                <w:b/>
                <w:sz w:val="22"/>
              </w:rPr>
              <w:t>E.U.</w:t>
            </w:r>
          </w:p>
        </w:tc>
        <w:tc>
          <w:tcPr>
            <w:tcW w:w="675" w:type="dxa"/>
            <w:tcBorders>
              <w:bottom w:val="single" w:sz="4" w:space="0" w:color="auto"/>
            </w:tcBorders>
            <w:shd w:val="clear" w:color="auto" w:fill="FFFFFF" w:themeFill="background1"/>
          </w:tcPr>
          <w:p w14:paraId="28E04D52" w14:textId="77777777" w:rsidR="008A6661" w:rsidRDefault="008A6661">
            <w:pPr>
              <w:jc w:val="center"/>
              <w:rPr>
                <w:b/>
                <w:sz w:val="22"/>
                <w:lang w:val="en-GB"/>
              </w:rPr>
            </w:pPr>
            <w:r>
              <w:rPr>
                <w:b/>
                <w:sz w:val="22"/>
                <w:lang w:val="en-GB"/>
              </w:rPr>
              <w:t>E.E.</w:t>
            </w:r>
          </w:p>
        </w:tc>
        <w:tc>
          <w:tcPr>
            <w:tcW w:w="675" w:type="dxa"/>
            <w:tcBorders>
              <w:bottom w:val="single" w:sz="4" w:space="0" w:color="auto"/>
            </w:tcBorders>
            <w:shd w:val="clear" w:color="auto" w:fill="FFFFFF" w:themeFill="background1"/>
          </w:tcPr>
          <w:p w14:paraId="1CA8B101" w14:textId="77777777" w:rsidR="008A6661" w:rsidRDefault="008A6661">
            <w:pPr>
              <w:jc w:val="center"/>
              <w:rPr>
                <w:b/>
                <w:sz w:val="22"/>
                <w:lang w:val="en-GB"/>
              </w:rPr>
            </w:pPr>
            <w:r>
              <w:rPr>
                <w:b/>
                <w:sz w:val="22"/>
                <w:lang w:val="en-GB"/>
              </w:rPr>
              <w:t>S.O.</w:t>
            </w:r>
          </w:p>
        </w:tc>
      </w:tr>
      <w:tr w:rsidR="008A6661" w14:paraId="19A53D1B" w14:textId="77777777" w:rsidTr="2E1FF630">
        <w:trPr>
          <w:cantSplit/>
        </w:trPr>
        <w:tc>
          <w:tcPr>
            <w:tcW w:w="15492" w:type="dxa"/>
            <w:gridSpan w:val="8"/>
            <w:shd w:val="clear" w:color="auto" w:fill="FFFFFF" w:themeFill="background1"/>
          </w:tcPr>
          <w:p w14:paraId="6D9BAEBB" w14:textId="77777777" w:rsidR="008A6661" w:rsidRDefault="008A6661">
            <w:pPr>
              <w:jc w:val="center"/>
              <w:rPr>
                <w:b/>
                <w:sz w:val="22"/>
              </w:rPr>
            </w:pPr>
            <w:r>
              <w:rPr>
                <w:b/>
                <w:sz w:val="22"/>
              </w:rPr>
              <w:t>L’attention est attirée sur le fait que l’établissement est fréquenté par des étudiants.</w:t>
            </w:r>
          </w:p>
        </w:tc>
      </w:tr>
      <w:tr w:rsidR="008A6661" w14:paraId="0E402053" w14:textId="77777777" w:rsidTr="2E1FF630">
        <w:trPr>
          <w:cantSplit/>
          <w:trHeight w:val="227"/>
        </w:trPr>
        <w:tc>
          <w:tcPr>
            <w:tcW w:w="2835" w:type="dxa"/>
            <w:vMerge w:val="restart"/>
            <w:shd w:val="clear" w:color="auto" w:fill="FFFFFF" w:themeFill="background1"/>
          </w:tcPr>
          <w:p w14:paraId="31023B81" w14:textId="77777777" w:rsidR="008A6661" w:rsidRDefault="008A6661">
            <w:r w:rsidRPr="00662A86">
              <w:t>- Circulation automobile</w:t>
            </w:r>
          </w:p>
        </w:tc>
        <w:tc>
          <w:tcPr>
            <w:tcW w:w="2977" w:type="dxa"/>
            <w:vMerge w:val="restart"/>
            <w:shd w:val="clear" w:color="auto" w:fill="FFFFFF" w:themeFill="background1"/>
          </w:tcPr>
          <w:p w14:paraId="2218A952" w14:textId="77777777" w:rsidR="008A6661" w:rsidRDefault="008A6661">
            <w:pPr>
              <w:pStyle w:val="Corpsdetexte"/>
              <w:spacing w:line="240" w:lineRule="auto"/>
              <w:rPr>
                <w:sz w:val="20"/>
              </w:rPr>
            </w:pPr>
            <w:r>
              <w:rPr>
                <w:sz w:val="20"/>
              </w:rPr>
              <w:t xml:space="preserve">- Collision avec un piéton, un cycliste ou avec  un autre véhicule </w:t>
            </w:r>
          </w:p>
          <w:p w14:paraId="611E4687" w14:textId="77777777" w:rsidR="008A6661" w:rsidRDefault="008A6661">
            <w:pPr>
              <w:pStyle w:val="Corpsdetexte"/>
              <w:spacing w:line="240" w:lineRule="auto"/>
              <w:rPr>
                <w:sz w:val="20"/>
              </w:rPr>
            </w:pPr>
            <w:r>
              <w:rPr>
                <w:sz w:val="20"/>
              </w:rPr>
              <w:t>- Manœuvre d’engins de chantier</w:t>
            </w:r>
          </w:p>
        </w:tc>
        <w:tc>
          <w:tcPr>
            <w:tcW w:w="694" w:type="dxa"/>
            <w:vMerge w:val="restart"/>
            <w:shd w:val="clear" w:color="auto" w:fill="FFFFFF" w:themeFill="background1"/>
          </w:tcPr>
          <w:p w14:paraId="4F904CB7" w14:textId="77777777" w:rsidR="008A6661" w:rsidRDefault="008A6661">
            <w:pPr>
              <w:jc w:val="center"/>
              <w:rPr>
                <w:b/>
              </w:rPr>
            </w:pPr>
          </w:p>
          <w:p w14:paraId="06971CD3" w14:textId="77777777" w:rsidR="00DB2E36" w:rsidRDefault="00DB2E36">
            <w:pPr>
              <w:jc w:val="center"/>
              <w:rPr>
                <w:b/>
              </w:rPr>
            </w:pPr>
          </w:p>
        </w:tc>
        <w:tc>
          <w:tcPr>
            <w:tcW w:w="694" w:type="dxa"/>
            <w:vMerge w:val="restart"/>
            <w:shd w:val="clear" w:color="auto" w:fill="FFFFFF" w:themeFill="background1"/>
          </w:tcPr>
          <w:p w14:paraId="2A1F701D" w14:textId="77777777" w:rsidR="008A6661" w:rsidRDefault="008A6661">
            <w:pPr>
              <w:jc w:val="center"/>
              <w:rPr>
                <w:b/>
              </w:rPr>
            </w:pPr>
          </w:p>
        </w:tc>
        <w:tc>
          <w:tcPr>
            <w:tcW w:w="6267" w:type="dxa"/>
            <w:shd w:val="clear" w:color="auto" w:fill="FFFFFF" w:themeFill="background1"/>
          </w:tcPr>
          <w:p w14:paraId="59F1E3C4" w14:textId="77777777" w:rsidR="008A6661" w:rsidRDefault="008A6661">
            <w:pPr>
              <w:tabs>
                <w:tab w:val="left" w:pos="2945"/>
              </w:tabs>
            </w:pPr>
            <w:r>
              <w:t>Respecter le code de la route</w:t>
            </w:r>
          </w:p>
        </w:tc>
        <w:tc>
          <w:tcPr>
            <w:tcW w:w="675" w:type="dxa"/>
            <w:shd w:val="clear" w:color="auto" w:fill="FFFFFF" w:themeFill="background1"/>
          </w:tcPr>
          <w:p w14:paraId="03EFCA41" w14:textId="77777777" w:rsidR="008A6661" w:rsidRDefault="008A6661">
            <w:pPr>
              <w:jc w:val="center"/>
              <w:rPr>
                <w:b/>
              </w:rPr>
            </w:pPr>
          </w:p>
        </w:tc>
        <w:tc>
          <w:tcPr>
            <w:tcW w:w="675" w:type="dxa"/>
            <w:shd w:val="clear" w:color="auto" w:fill="FFFFFF" w:themeFill="background1"/>
          </w:tcPr>
          <w:p w14:paraId="5F96A722" w14:textId="27B535DD" w:rsidR="008A6661" w:rsidRDefault="008A6661" w:rsidP="2E1FF630">
            <w:pPr>
              <w:jc w:val="center"/>
              <w:rPr>
                <w:b/>
                <w:bCs/>
              </w:rPr>
            </w:pPr>
          </w:p>
        </w:tc>
        <w:tc>
          <w:tcPr>
            <w:tcW w:w="675" w:type="dxa"/>
            <w:shd w:val="clear" w:color="auto" w:fill="FFFFFF" w:themeFill="background1"/>
          </w:tcPr>
          <w:p w14:paraId="5B95CD12" w14:textId="77777777" w:rsidR="008A6661" w:rsidRDefault="008A6661">
            <w:pPr>
              <w:jc w:val="center"/>
              <w:rPr>
                <w:b/>
              </w:rPr>
            </w:pPr>
          </w:p>
        </w:tc>
      </w:tr>
      <w:tr w:rsidR="008A6661" w14:paraId="1253A413" w14:textId="77777777" w:rsidTr="2E1FF630">
        <w:trPr>
          <w:cantSplit/>
          <w:trHeight w:val="227"/>
        </w:trPr>
        <w:tc>
          <w:tcPr>
            <w:tcW w:w="2835" w:type="dxa"/>
            <w:vMerge/>
          </w:tcPr>
          <w:p w14:paraId="5220BBB2" w14:textId="77777777" w:rsidR="008A6661" w:rsidRDefault="008A6661"/>
        </w:tc>
        <w:tc>
          <w:tcPr>
            <w:tcW w:w="2977" w:type="dxa"/>
            <w:vMerge/>
          </w:tcPr>
          <w:p w14:paraId="13CB595B" w14:textId="77777777" w:rsidR="008A6661" w:rsidRDefault="008A6661">
            <w:pPr>
              <w:pStyle w:val="Corpsdetexte"/>
              <w:spacing w:line="240" w:lineRule="auto"/>
              <w:rPr>
                <w:sz w:val="20"/>
              </w:rPr>
            </w:pPr>
          </w:p>
        </w:tc>
        <w:tc>
          <w:tcPr>
            <w:tcW w:w="694" w:type="dxa"/>
            <w:vMerge/>
          </w:tcPr>
          <w:p w14:paraId="6D9C8D39" w14:textId="77777777" w:rsidR="008A6661" w:rsidRDefault="008A6661">
            <w:pPr>
              <w:jc w:val="center"/>
              <w:rPr>
                <w:b/>
              </w:rPr>
            </w:pPr>
          </w:p>
        </w:tc>
        <w:tc>
          <w:tcPr>
            <w:tcW w:w="694" w:type="dxa"/>
            <w:vMerge/>
          </w:tcPr>
          <w:p w14:paraId="675E05EE" w14:textId="77777777" w:rsidR="008A6661" w:rsidRDefault="008A6661">
            <w:pPr>
              <w:jc w:val="center"/>
              <w:rPr>
                <w:b/>
              </w:rPr>
            </w:pPr>
          </w:p>
        </w:tc>
        <w:tc>
          <w:tcPr>
            <w:tcW w:w="6267" w:type="dxa"/>
            <w:shd w:val="clear" w:color="auto" w:fill="FFFFFF" w:themeFill="background1"/>
          </w:tcPr>
          <w:p w14:paraId="78BF2465" w14:textId="77777777" w:rsidR="008A6661" w:rsidRDefault="008A6661">
            <w:r>
              <w:t xml:space="preserve">Respecter la signalisation et limitation de vitesse (&lt; </w:t>
            </w:r>
            <w:smartTag w:uri="urn:schemas-microsoft-com:office:smarttags" w:element="metricconverter">
              <w:smartTagPr>
                <w:attr w:name="ProductID" w:val="30 km/h"/>
              </w:smartTagPr>
              <w:r>
                <w:t>30 km/h</w:t>
              </w:r>
            </w:smartTag>
            <w:r>
              <w:t>)</w:t>
            </w:r>
          </w:p>
        </w:tc>
        <w:tc>
          <w:tcPr>
            <w:tcW w:w="675" w:type="dxa"/>
            <w:shd w:val="clear" w:color="auto" w:fill="FFFFFF" w:themeFill="background1"/>
          </w:tcPr>
          <w:p w14:paraId="2FC17F8B" w14:textId="77777777" w:rsidR="008A6661" w:rsidRDefault="008A6661">
            <w:pPr>
              <w:jc w:val="center"/>
              <w:rPr>
                <w:b/>
              </w:rPr>
            </w:pPr>
          </w:p>
        </w:tc>
        <w:tc>
          <w:tcPr>
            <w:tcW w:w="675" w:type="dxa"/>
            <w:shd w:val="clear" w:color="auto" w:fill="FFFFFF" w:themeFill="background1"/>
          </w:tcPr>
          <w:p w14:paraId="0A4F7224" w14:textId="77777777" w:rsidR="008A6661" w:rsidRDefault="008A6661">
            <w:pPr>
              <w:jc w:val="center"/>
              <w:rPr>
                <w:b/>
              </w:rPr>
            </w:pPr>
          </w:p>
        </w:tc>
        <w:tc>
          <w:tcPr>
            <w:tcW w:w="675" w:type="dxa"/>
            <w:shd w:val="clear" w:color="auto" w:fill="FFFFFF" w:themeFill="background1"/>
          </w:tcPr>
          <w:p w14:paraId="5AE48A43" w14:textId="77777777" w:rsidR="008A6661" w:rsidRDefault="008A6661">
            <w:pPr>
              <w:jc w:val="center"/>
              <w:rPr>
                <w:b/>
              </w:rPr>
            </w:pPr>
          </w:p>
        </w:tc>
      </w:tr>
      <w:tr w:rsidR="008A6661" w14:paraId="266CC6EA" w14:textId="77777777" w:rsidTr="2E1FF630">
        <w:trPr>
          <w:cantSplit/>
          <w:trHeight w:val="227"/>
        </w:trPr>
        <w:tc>
          <w:tcPr>
            <w:tcW w:w="2835" w:type="dxa"/>
            <w:vMerge/>
          </w:tcPr>
          <w:p w14:paraId="50F40DEB" w14:textId="77777777" w:rsidR="008A6661" w:rsidRDefault="008A6661"/>
        </w:tc>
        <w:tc>
          <w:tcPr>
            <w:tcW w:w="2977" w:type="dxa"/>
            <w:vMerge/>
          </w:tcPr>
          <w:p w14:paraId="77A52294" w14:textId="77777777" w:rsidR="008A6661" w:rsidRDefault="008A6661">
            <w:pPr>
              <w:pStyle w:val="Corpsdetexte"/>
              <w:spacing w:line="240" w:lineRule="auto"/>
              <w:rPr>
                <w:sz w:val="20"/>
              </w:rPr>
            </w:pPr>
          </w:p>
        </w:tc>
        <w:tc>
          <w:tcPr>
            <w:tcW w:w="694" w:type="dxa"/>
            <w:vMerge/>
          </w:tcPr>
          <w:p w14:paraId="007DCDA8" w14:textId="77777777" w:rsidR="008A6661" w:rsidRDefault="008A6661">
            <w:pPr>
              <w:jc w:val="center"/>
              <w:rPr>
                <w:b/>
              </w:rPr>
            </w:pPr>
          </w:p>
        </w:tc>
        <w:tc>
          <w:tcPr>
            <w:tcW w:w="694" w:type="dxa"/>
            <w:vMerge/>
          </w:tcPr>
          <w:p w14:paraId="450EA2D7" w14:textId="77777777" w:rsidR="008A6661" w:rsidRDefault="008A6661">
            <w:pPr>
              <w:jc w:val="center"/>
              <w:rPr>
                <w:b/>
              </w:rPr>
            </w:pPr>
          </w:p>
        </w:tc>
        <w:tc>
          <w:tcPr>
            <w:tcW w:w="6267" w:type="dxa"/>
            <w:shd w:val="clear" w:color="auto" w:fill="FFFFFF" w:themeFill="background1"/>
          </w:tcPr>
          <w:p w14:paraId="7BB5EE0B" w14:textId="77777777" w:rsidR="008A6661" w:rsidRDefault="008A6661">
            <w:pPr>
              <w:rPr>
                <w:b/>
              </w:rPr>
            </w:pPr>
            <w:r>
              <w:t>Respect des aires de stationnement autorisées</w:t>
            </w:r>
          </w:p>
        </w:tc>
        <w:tc>
          <w:tcPr>
            <w:tcW w:w="675" w:type="dxa"/>
            <w:shd w:val="clear" w:color="auto" w:fill="FFFFFF" w:themeFill="background1"/>
          </w:tcPr>
          <w:p w14:paraId="3DD355C9" w14:textId="77777777" w:rsidR="008A6661" w:rsidRDefault="008A6661">
            <w:pPr>
              <w:jc w:val="center"/>
              <w:rPr>
                <w:b/>
              </w:rPr>
            </w:pPr>
          </w:p>
        </w:tc>
        <w:tc>
          <w:tcPr>
            <w:tcW w:w="675" w:type="dxa"/>
            <w:shd w:val="clear" w:color="auto" w:fill="FFFFFF" w:themeFill="background1"/>
          </w:tcPr>
          <w:p w14:paraId="1A81F0B1" w14:textId="77777777" w:rsidR="008A6661" w:rsidRDefault="008A6661">
            <w:pPr>
              <w:jc w:val="center"/>
              <w:rPr>
                <w:b/>
              </w:rPr>
            </w:pPr>
          </w:p>
        </w:tc>
        <w:tc>
          <w:tcPr>
            <w:tcW w:w="675" w:type="dxa"/>
            <w:shd w:val="clear" w:color="auto" w:fill="FFFFFF" w:themeFill="background1"/>
          </w:tcPr>
          <w:p w14:paraId="717AAFBA" w14:textId="77777777" w:rsidR="008A6661" w:rsidRDefault="008A6661">
            <w:pPr>
              <w:jc w:val="center"/>
              <w:rPr>
                <w:b/>
              </w:rPr>
            </w:pPr>
          </w:p>
        </w:tc>
      </w:tr>
      <w:tr w:rsidR="008A6661" w14:paraId="47985BA0" w14:textId="77777777" w:rsidTr="2E1FF630">
        <w:trPr>
          <w:cantSplit/>
          <w:trHeight w:val="256"/>
        </w:trPr>
        <w:tc>
          <w:tcPr>
            <w:tcW w:w="2835" w:type="dxa"/>
            <w:vMerge/>
          </w:tcPr>
          <w:p w14:paraId="56EE48EE" w14:textId="77777777" w:rsidR="008A6661" w:rsidRDefault="008A6661"/>
        </w:tc>
        <w:tc>
          <w:tcPr>
            <w:tcW w:w="2977" w:type="dxa"/>
            <w:vMerge/>
          </w:tcPr>
          <w:p w14:paraId="2908EB2C" w14:textId="77777777" w:rsidR="008A6661" w:rsidRDefault="008A6661">
            <w:pPr>
              <w:pStyle w:val="Corpsdetexte"/>
              <w:spacing w:line="240" w:lineRule="auto"/>
              <w:rPr>
                <w:sz w:val="20"/>
              </w:rPr>
            </w:pPr>
          </w:p>
        </w:tc>
        <w:tc>
          <w:tcPr>
            <w:tcW w:w="694" w:type="dxa"/>
            <w:vMerge/>
          </w:tcPr>
          <w:p w14:paraId="121FD38A" w14:textId="77777777" w:rsidR="008A6661" w:rsidRDefault="008A6661">
            <w:pPr>
              <w:jc w:val="center"/>
              <w:rPr>
                <w:b/>
              </w:rPr>
            </w:pPr>
          </w:p>
        </w:tc>
        <w:tc>
          <w:tcPr>
            <w:tcW w:w="694" w:type="dxa"/>
            <w:vMerge/>
          </w:tcPr>
          <w:p w14:paraId="1FE2DD96" w14:textId="77777777" w:rsidR="008A6661" w:rsidRDefault="008A6661">
            <w:pPr>
              <w:jc w:val="center"/>
              <w:rPr>
                <w:b/>
              </w:rPr>
            </w:pPr>
          </w:p>
        </w:tc>
        <w:tc>
          <w:tcPr>
            <w:tcW w:w="6267" w:type="dxa"/>
            <w:shd w:val="clear" w:color="auto" w:fill="FFFFFF" w:themeFill="background1"/>
          </w:tcPr>
          <w:p w14:paraId="09748F3C" w14:textId="77777777" w:rsidR="008A6661" w:rsidRDefault="008A6661">
            <w:r>
              <w:t>Respect des aires de stationnement pour personnes handicapées</w:t>
            </w:r>
          </w:p>
        </w:tc>
        <w:tc>
          <w:tcPr>
            <w:tcW w:w="675" w:type="dxa"/>
            <w:shd w:val="clear" w:color="auto" w:fill="FFFFFF" w:themeFill="background1"/>
          </w:tcPr>
          <w:p w14:paraId="27357532" w14:textId="77777777" w:rsidR="008A6661" w:rsidRDefault="008A6661">
            <w:pPr>
              <w:jc w:val="center"/>
              <w:rPr>
                <w:b/>
              </w:rPr>
            </w:pPr>
          </w:p>
        </w:tc>
        <w:tc>
          <w:tcPr>
            <w:tcW w:w="675" w:type="dxa"/>
            <w:shd w:val="clear" w:color="auto" w:fill="FFFFFF" w:themeFill="background1"/>
          </w:tcPr>
          <w:p w14:paraId="07F023C8" w14:textId="77777777" w:rsidR="008A6661" w:rsidRDefault="008A6661">
            <w:pPr>
              <w:jc w:val="center"/>
              <w:rPr>
                <w:b/>
              </w:rPr>
            </w:pPr>
          </w:p>
        </w:tc>
        <w:tc>
          <w:tcPr>
            <w:tcW w:w="675" w:type="dxa"/>
            <w:shd w:val="clear" w:color="auto" w:fill="FFFFFF" w:themeFill="background1"/>
          </w:tcPr>
          <w:p w14:paraId="4BDB5498" w14:textId="77777777" w:rsidR="008A6661" w:rsidRDefault="008A6661">
            <w:pPr>
              <w:jc w:val="center"/>
              <w:rPr>
                <w:b/>
              </w:rPr>
            </w:pPr>
          </w:p>
        </w:tc>
      </w:tr>
      <w:tr w:rsidR="008A6661" w14:paraId="2916C19D" w14:textId="77777777" w:rsidTr="2E1FF630">
        <w:trPr>
          <w:cantSplit/>
          <w:trHeight w:val="256"/>
        </w:trPr>
        <w:tc>
          <w:tcPr>
            <w:tcW w:w="2835" w:type="dxa"/>
            <w:vMerge/>
          </w:tcPr>
          <w:p w14:paraId="74869460" w14:textId="77777777" w:rsidR="008A6661" w:rsidRDefault="008A6661"/>
        </w:tc>
        <w:tc>
          <w:tcPr>
            <w:tcW w:w="2977" w:type="dxa"/>
            <w:vMerge/>
          </w:tcPr>
          <w:p w14:paraId="187F57B8" w14:textId="77777777" w:rsidR="008A6661" w:rsidRDefault="008A6661">
            <w:pPr>
              <w:pStyle w:val="Corpsdetexte"/>
              <w:spacing w:line="240" w:lineRule="auto"/>
              <w:rPr>
                <w:sz w:val="20"/>
              </w:rPr>
            </w:pPr>
          </w:p>
        </w:tc>
        <w:tc>
          <w:tcPr>
            <w:tcW w:w="694" w:type="dxa"/>
            <w:vMerge/>
          </w:tcPr>
          <w:p w14:paraId="54738AF4" w14:textId="77777777" w:rsidR="008A6661" w:rsidRDefault="008A6661">
            <w:pPr>
              <w:jc w:val="center"/>
              <w:rPr>
                <w:b/>
              </w:rPr>
            </w:pPr>
          </w:p>
        </w:tc>
        <w:tc>
          <w:tcPr>
            <w:tcW w:w="694" w:type="dxa"/>
            <w:vMerge/>
          </w:tcPr>
          <w:p w14:paraId="46ABBD8F" w14:textId="77777777" w:rsidR="008A6661" w:rsidRDefault="008A6661">
            <w:pPr>
              <w:jc w:val="center"/>
              <w:rPr>
                <w:b/>
              </w:rPr>
            </w:pPr>
          </w:p>
        </w:tc>
        <w:tc>
          <w:tcPr>
            <w:tcW w:w="6267" w:type="dxa"/>
            <w:shd w:val="clear" w:color="auto" w:fill="FFFFFF" w:themeFill="background1"/>
          </w:tcPr>
          <w:p w14:paraId="06BBA33E" w14:textId="77777777" w:rsidR="008A6661" w:rsidRDefault="008A6661"/>
        </w:tc>
        <w:tc>
          <w:tcPr>
            <w:tcW w:w="675" w:type="dxa"/>
            <w:shd w:val="clear" w:color="auto" w:fill="FFFFFF" w:themeFill="background1"/>
          </w:tcPr>
          <w:p w14:paraId="464FCBC1" w14:textId="77777777" w:rsidR="008A6661" w:rsidRDefault="008A6661">
            <w:pPr>
              <w:jc w:val="center"/>
              <w:rPr>
                <w:b/>
              </w:rPr>
            </w:pPr>
          </w:p>
        </w:tc>
        <w:tc>
          <w:tcPr>
            <w:tcW w:w="675" w:type="dxa"/>
            <w:shd w:val="clear" w:color="auto" w:fill="FFFFFF" w:themeFill="background1"/>
          </w:tcPr>
          <w:p w14:paraId="5C8C6B09" w14:textId="77777777" w:rsidR="008A6661" w:rsidRDefault="008A6661">
            <w:pPr>
              <w:jc w:val="center"/>
              <w:rPr>
                <w:b/>
              </w:rPr>
            </w:pPr>
          </w:p>
        </w:tc>
        <w:tc>
          <w:tcPr>
            <w:tcW w:w="675" w:type="dxa"/>
            <w:shd w:val="clear" w:color="auto" w:fill="FFFFFF" w:themeFill="background1"/>
          </w:tcPr>
          <w:p w14:paraId="3382A365" w14:textId="77777777" w:rsidR="008A6661" w:rsidRDefault="008A6661">
            <w:pPr>
              <w:jc w:val="center"/>
              <w:rPr>
                <w:b/>
              </w:rPr>
            </w:pPr>
          </w:p>
        </w:tc>
      </w:tr>
      <w:tr w:rsidR="008A6661" w14:paraId="0D8B8CE5" w14:textId="77777777" w:rsidTr="2E1FF630">
        <w:trPr>
          <w:cantSplit/>
          <w:trHeight w:val="227"/>
        </w:trPr>
        <w:tc>
          <w:tcPr>
            <w:tcW w:w="2835" w:type="dxa"/>
            <w:vMerge w:val="restart"/>
            <w:shd w:val="clear" w:color="auto" w:fill="FFFFFF" w:themeFill="background1"/>
          </w:tcPr>
          <w:p w14:paraId="3DF6D9C5" w14:textId="77777777" w:rsidR="008A6661" w:rsidRDefault="008A6661">
            <w:r>
              <w:t>- Chargement ou déchargement :</w:t>
            </w:r>
          </w:p>
          <w:p w14:paraId="5C71F136" w14:textId="77777777" w:rsidR="008A6661" w:rsidRDefault="008A6661">
            <w:pPr>
              <w:jc w:val="center"/>
            </w:pPr>
          </w:p>
          <w:p w14:paraId="62199465" w14:textId="77777777" w:rsidR="008A6661" w:rsidRDefault="008A6661">
            <w:pPr>
              <w:jc w:val="center"/>
            </w:pPr>
          </w:p>
          <w:p w14:paraId="0DA123B1" w14:textId="77777777" w:rsidR="008A6661" w:rsidRDefault="008A6661">
            <w:pPr>
              <w:rPr>
                <w:b/>
              </w:rPr>
            </w:pPr>
          </w:p>
          <w:p w14:paraId="4C4CEA3D" w14:textId="77777777" w:rsidR="008A6661" w:rsidRDefault="008A6661">
            <w:pPr>
              <w:rPr>
                <w:b/>
              </w:rPr>
            </w:pPr>
          </w:p>
          <w:p w14:paraId="50895670" w14:textId="77777777" w:rsidR="008A6661" w:rsidRDefault="008A6661">
            <w:pPr>
              <w:rPr>
                <w:b/>
              </w:rPr>
            </w:pPr>
          </w:p>
        </w:tc>
        <w:tc>
          <w:tcPr>
            <w:tcW w:w="2977" w:type="dxa"/>
            <w:vMerge w:val="restart"/>
            <w:shd w:val="clear" w:color="auto" w:fill="FFFFFF" w:themeFill="background1"/>
          </w:tcPr>
          <w:p w14:paraId="07C8F326" w14:textId="77777777" w:rsidR="008A6661" w:rsidRDefault="008A6661">
            <w:r>
              <w:t>- Risque lié à la manutention</w:t>
            </w:r>
          </w:p>
          <w:p w14:paraId="3557D1FA" w14:textId="77777777" w:rsidR="008A6661" w:rsidRDefault="008A6661">
            <w:pPr>
              <w:rPr>
                <w:b/>
              </w:rPr>
            </w:pPr>
            <w:r>
              <w:t>- Déversement accidentel</w:t>
            </w:r>
          </w:p>
        </w:tc>
        <w:tc>
          <w:tcPr>
            <w:tcW w:w="694" w:type="dxa"/>
            <w:vMerge w:val="restart"/>
            <w:shd w:val="clear" w:color="auto" w:fill="FFFFFF" w:themeFill="background1"/>
          </w:tcPr>
          <w:p w14:paraId="38C1F859" w14:textId="77777777" w:rsidR="008A6661" w:rsidRDefault="008A6661">
            <w:pPr>
              <w:jc w:val="center"/>
              <w:rPr>
                <w:b/>
              </w:rPr>
            </w:pPr>
          </w:p>
        </w:tc>
        <w:tc>
          <w:tcPr>
            <w:tcW w:w="694" w:type="dxa"/>
            <w:vMerge w:val="restart"/>
            <w:shd w:val="clear" w:color="auto" w:fill="FFFFFF" w:themeFill="background1"/>
          </w:tcPr>
          <w:p w14:paraId="0C8FE7CE" w14:textId="77777777" w:rsidR="008A6661" w:rsidRDefault="008A6661">
            <w:pPr>
              <w:jc w:val="center"/>
              <w:rPr>
                <w:b/>
              </w:rPr>
            </w:pPr>
          </w:p>
        </w:tc>
        <w:tc>
          <w:tcPr>
            <w:tcW w:w="6267" w:type="dxa"/>
            <w:shd w:val="clear" w:color="auto" w:fill="FFFFFF" w:themeFill="background1"/>
          </w:tcPr>
          <w:p w14:paraId="6B79BF40" w14:textId="77777777" w:rsidR="008A6661" w:rsidRDefault="008A6661">
            <w:pPr>
              <w:pStyle w:val="Pieddepage"/>
              <w:tabs>
                <w:tab w:val="clear" w:pos="4536"/>
                <w:tab w:val="clear" w:pos="9072"/>
              </w:tabs>
            </w:pPr>
            <w:r>
              <w:t>Protocole de sécurité établi par écrit (voir document spécifique à remplir)</w:t>
            </w:r>
          </w:p>
        </w:tc>
        <w:tc>
          <w:tcPr>
            <w:tcW w:w="675" w:type="dxa"/>
            <w:shd w:val="clear" w:color="auto" w:fill="FFFFFF" w:themeFill="background1"/>
          </w:tcPr>
          <w:p w14:paraId="41004F19" w14:textId="77777777" w:rsidR="008A6661" w:rsidRDefault="008A6661">
            <w:pPr>
              <w:jc w:val="center"/>
              <w:rPr>
                <w:b/>
              </w:rPr>
            </w:pPr>
          </w:p>
        </w:tc>
        <w:tc>
          <w:tcPr>
            <w:tcW w:w="675" w:type="dxa"/>
            <w:shd w:val="clear" w:color="auto" w:fill="FFFFFF" w:themeFill="background1"/>
          </w:tcPr>
          <w:p w14:paraId="67C0C651" w14:textId="77777777" w:rsidR="008A6661" w:rsidRDefault="008A6661">
            <w:pPr>
              <w:jc w:val="center"/>
              <w:rPr>
                <w:b/>
              </w:rPr>
            </w:pPr>
          </w:p>
        </w:tc>
        <w:tc>
          <w:tcPr>
            <w:tcW w:w="675" w:type="dxa"/>
            <w:shd w:val="clear" w:color="auto" w:fill="FFFFFF" w:themeFill="background1"/>
          </w:tcPr>
          <w:p w14:paraId="308D56CC" w14:textId="77777777" w:rsidR="008A6661" w:rsidRDefault="008A6661">
            <w:pPr>
              <w:jc w:val="center"/>
              <w:rPr>
                <w:b/>
              </w:rPr>
            </w:pPr>
          </w:p>
        </w:tc>
      </w:tr>
      <w:tr w:rsidR="008A6661" w14:paraId="32979042" w14:textId="77777777" w:rsidTr="2E1FF630">
        <w:trPr>
          <w:cantSplit/>
          <w:trHeight w:val="227"/>
        </w:trPr>
        <w:tc>
          <w:tcPr>
            <w:tcW w:w="2835" w:type="dxa"/>
            <w:vMerge/>
          </w:tcPr>
          <w:p w14:paraId="797E50C6" w14:textId="77777777" w:rsidR="008A6661" w:rsidRDefault="008A6661"/>
        </w:tc>
        <w:tc>
          <w:tcPr>
            <w:tcW w:w="2977" w:type="dxa"/>
            <w:vMerge/>
          </w:tcPr>
          <w:p w14:paraId="7B04FA47" w14:textId="77777777" w:rsidR="008A6661" w:rsidRDefault="008A6661"/>
        </w:tc>
        <w:tc>
          <w:tcPr>
            <w:tcW w:w="694" w:type="dxa"/>
            <w:vMerge/>
          </w:tcPr>
          <w:p w14:paraId="568C698B" w14:textId="77777777" w:rsidR="008A6661" w:rsidRDefault="008A6661">
            <w:pPr>
              <w:jc w:val="center"/>
              <w:rPr>
                <w:b/>
              </w:rPr>
            </w:pPr>
          </w:p>
        </w:tc>
        <w:tc>
          <w:tcPr>
            <w:tcW w:w="694" w:type="dxa"/>
            <w:vMerge/>
          </w:tcPr>
          <w:p w14:paraId="1A939487" w14:textId="77777777" w:rsidR="008A6661" w:rsidRDefault="008A6661">
            <w:pPr>
              <w:jc w:val="center"/>
              <w:rPr>
                <w:b/>
              </w:rPr>
            </w:pPr>
          </w:p>
        </w:tc>
        <w:tc>
          <w:tcPr>
            <w:tcW w:w="6267" w:type="dxa"/>
            <w:shd w:val="clear" w:color="auto" w:fill="FFFFFF" w:themeFill="background1"/>
          </w:tcPr>
          <w:p w14:paraId="265364DC" w14:textId="77777777" w:rsidR="008A6661" w:rsidRDefault="008A6661">
            <w:r>
              <w:t>Aires de déchargement</w:t>
            </w:r>
          </w:p>
        </w:tc>
        <w:tc>
          <w:tcPr>
            <w:tcW w:w="675" w:type="dxa"/>
            <w:shd w:val="clear" w:color="auto" w:fill="FFFFFF" w:themeFill="background1"/>
          </w:tcPr>
          <w:p w14:paraId="6AA258D8" w14:textId="77777777" w:rsidR="008A6661" w:rsidRDefault="008A6661">
            <w:pPr>
              <w:ind w:left="-70" w:firstLine="70"/>
              <w:jc w:val="center"/>
              <w:rPr>
                <w:b/>
              </w:rPr>
            </w:pPr>
          </w:p>
        </w:tc>
        <w:tc>
          <w:tcPr>
            <w:tcW w:w="675" w:type="dxa"/>
            <w:shd w:val="clear" w:color="auto" w:fill="FFFFFF" w:themeFill="background1"/>
          </w:tcPr>
          <w:p w14:paraId="6FFBD3EC" w14:textId="77777777" w:rsidR="008A6661" w:rsidRDefault="008A6661">
            <w:pPr>
              <w:jc w:val="center"/>
              <w:rPr>
                <w:b/>
              </w:rPr>
            </w:pPr>
          </w:p>
        </w:tc>
        <w:tc>
          <w:tcPr>
            <w:tcW w:w="675" w:type="dxa"/>
            <w:shd w:val="clear" w:color="auto" w:fill="FFFFFF" w:themeFill="background1"/>
          </w:tcPr>
          <w:p w14:paraId="30DCCCAD" w14:textId="77777777" w:rsidR="008A6661" w:rsidRDefault="008A6661">
            <w:pPr>
              <w:jc w:val="center"/>
              <w:rPr>
                <w:b/>
              </w:rPr>
            </w:pPr>
          </w:p>
        </w:tc>
      </w:tr>
      <w:tr w:rsidR="008A6661" w14:paraId="678CD042" w14:textId="77777777" w:rsidTr="2E1FF630">
        <w:trPr>
          <w:cantSplit/>
          <w:trHeight w:val="227"/>
        </w:trPr>
        <w:tc>
          <w:tcPr>
            <w:tcW w:w="2835" w:type="dxa"/>
            <w:vMerge/>
          </w:tcPr>
          <w:p w14:paraId="36AF6883" w14:textId="77777777" w:rsidR="008A6661" w:rsidRDefault="008A6661"/>
        </w:tc>
        <w:tc>
          <w:tcPr>
            <w:tcW w:w="2977" w:type="dxa"/>
            <w:vMerge/>
          </w:tcPr>
          <w:p w14:paraId="54C529ED" w14:textId="77777777" w:rsidR="008A6661" w:rsidRDefault="008A6661"/>
        </w:tc>
        <w:tc>
          <w:tcPr>
            <w:tcW w:w="694" w:type="dxa"/>
            <w:vMerge/>
          </w:tcPr>
          <w:p w14:paraId="1C0157D6" w14:textId="77777777" w:rsidR="008A6661" w:rsidRDefault="008A6661">
            <w:pPr>
              <w:jc w:val="center"/>
              <w:rPr>
                <w:b/>
              </w:rPr>
            </w:pPr>
          </w:p>
        </w:tc>
        <w:tc>
          <w:tcPr>
            <w:tcW w:w="694" w:type="dxa"/>
            <w:vMerge/>
          </w:tcPr>
          <w:p w14:paraId="3691E7B2" w14:textId="77777777" w:rsidR="008A6661" w:rsidRDefault="008A6661">
            <w:pPr>
              <w:jc w:val="center"/>
              <w:rPr>
                <w:b/>
              </w:rPr>
            </w:pPr>
          </w:p>
        </w:tc>
        <w:tc>
          <w:tcPr>
            <w:tcW w:w="6267" w:type="dxa"/>
            <w:shd w:val="clear" w:color="auto" w:fill="FFFFFF" w:themeFill="background1"/>
          </w:tcPr>
          <w:p w14:paraId="39F6462C" w14:textId="77777777" w:rsidR="008A6661" w:rsidRDefault="008A6661">
            <w:r>
              <w:t>Information des chauffeurs</w:t>
            </w:r>
          </w:p>
        </w:tc>
        <w:tc>
          <w:tcPr>
            <w:tcW w:w="675" w:type="dxa"/>
            <w:shd w:val="clear" w:color="auto" w:fill="FFFFFF" w:themeFill="background1"/>
          </w:tcPr>
          <w:p w14:paraId="526770CE" w14:textId="77777777" w:rsidR="008A6661" w:rsidRDefault="008A6661">
            <w:pPr>
              <w:jc w:val="center"/>
              <w:rPr>
                <w:b/>
              </w:rPr>
            </w:pPr>
          </w:p>
        </w:tc>
        <w:tc>
          <w:tcPr>
            <w:tcW w:w="675" w:type="dxa"/>
            <w:shd w:val="clear" w:color="auto" w:fill="FFFFFF" w:themeFill="background1"/>
          </w:tcPr>
          <w:p w14:paraId="7CBEED82" w14:textId="77777777" w:rsidR="008A6661" w:rsidRDefault="008A6661">
            <w:pPr>
              <w:jc w:val="center"/>
              <w:rPr>
                <w:b/>
              </w:rPr>
            </w:pPr>
          </w:p>
        </w:tc>
        <w:tc>
          <w:tcPr>
            <w:tcW w:w="675" w:type="dxa"/>
            <w:shd w:val="clear" w:color="auto" w:fill="FFFFFF" w:themeFill="background1"/>
          </w:tcPr>
          <w:p w14:paraId="6E36661F" w14:textId="77777777" w:rsidR="008A6661" w:rsidRDefault="008A6661">
            <w:pPr>
              <w:jc w:val="center"/>
              <w:rPr>
                <w:b/>
              </w:rPr>
            </w:pPr>
          </w:p>
        </w:tc>
      </w:tr>
      <w:tr w:rsidR="008A6661" w14:paraId="7C40F9A1" w14:textId="77777777" w:rsidTr="2E1FF630">
        <w:trPr>
          <w:cantSplit/>
          <w:trHeight w:val="227"/>
        </w:trPr>
        <w:tc>
          <w:tcPr>
            <w:tcW w:w="2835" w:type="dxa"/>
            <w:vMerge/>
          </w:tcPr>
          <w:p w14:paraId="38645DC7" w14:textId="77777777" w:rsidR="008A6661" w:rsidRDefault="008A6661"/>
        </w:tc>
        <w:tc>
          <w:tcPr>
            <w:tcW w:w="2977" w:type="dxa"/>
            <w:vMerge/>
          </w:tcPr>
          <w:p w14:paraId="135E58C4" w14:textId="77777777" w:rsidR="008A6661" w:rsidRDefault="008A6661"/>
        </w:tc>
        <w:tc>
          <w:tcPr>
            <w:tcW w:w="694" w:type="dxa"/>
            <w:vMerge/>
          </w:tcPr>
          <w:p w14:paraId="62EBF9A1" w14:textId="77777777" w:rsidR="008A6661" w:rsidRDefault="008A6661">
            <w:pPr>
              <w:jc w:val="center"/>
              <w:rPr>
                <w:b/>
              </w:rPr>
            </w:pPr>
          </w:p>
        </w:tc>
        <w:tc>
          <w:tcPr>
            <w:tcW w:w="694" w:type="dxa"/>
            <w:vMerge/>
          </w:tcPr>
          <w:p w14:paraId="0C6C2CD5" w14:textId="77777777" w:rsidR="008A6661" w:rsidRDefault="008A6661">
            <w:pPr>
              <w:jc w:val="center"/>
              <w:rPr>
                <w:b/>
              </w:rPr>
            </w:pPr>
          </w:p>
        </w:tc>
        <w:tc>
          <w:tcPr>
            <w:tcW w:w="6267" w:type="dxa"/>
            <w:shd w:val="clear" w:color="auto" w:fill="FFFFFF" w:themeFill="background1"/>
          </w:tcPr>
          <w:p w14:paraId="5D71A793" w14:textId="77777777" w:rsidR="008A6661" w:rsidRDefault="0074108C">
            <w:r>
              <w:t>Mode opératoire, précisant le</w:t>
            </w:r>
            <w:r w:rsidR="008A6661">
              <w:t xml:space="preserve"> partage des responsabilités entre le transporteur, le CROUS. et l’E .E.</w:t>
            </w:r>
          </w:p>
        </w:tc>
        <w:tc>
          <w:tcPr>
            <w:tcW w:w="675" w:type="dxa"/>
            <w:shd w:val="clear" w:color="auto" w:fill="FFFFFF" w:themeFill="background1"/>
          </w:tcPr>
          <w:p w14:paraId="709E88E4" w14:textId="77777777" w:rsidR="008A6661" w:rsidRDefault="008A6661">
            <w:pPr>
              <w:jc w:val="center"/>
              <w:rPr>
                <w:b/>
              </w:rPr>
            </w:pPr>
          </w:p>
        </w:tc>
        <w:tc>
          <w:tcPr>
            <w:tcW w:w="675" w:type="dxa"/>
            <w:shd w:val="clear" w:color="auto" w:fill="FFFFFF" w:themeFill="background1"/>
          </w:tcPr>
          <w:p w14:paraId="508C98E9" w14:textId="77777777" w:rsidR="008A6661" w:rsidRDefault="008A6661">
            <w:pPr>
              <w:jc w:val="center"/>
              <w:rPr>
                <w:b/>
              </w:rPr>
            </w:pPr>
          </w:p>
        </w:tc>
        <w:tc>
          <w:tcPr>
            <w:tcW w:w="675" w:type="dxa"/>
            <w:shd w:val="clear" w:color="auto" w:fill="FFFFFF" w:themeFill="background1"/>
          </w:tcPr>
          <w:p w14:paraId="779F8E76" w14:textId="77777777" w:rsidR="008A6661" w:rsidRDefault="008A6661">
            <w:pPr>
              <w:jc w:val="center"/>
              <w:rPr>
                <w:b/>
              </w:rPr>
            </w:pPr>
          </w:p>
        </w:tc>
      </w:tr>
      <w:tr w:rsidR="008A6661" w14:paraId="7818863E" w14:textId="77777777" w:rsidTr="2E1FF630">
        <w:trPr>
          <w:cantSplit/>
          <w:trHeight w:val="227"/>
        </w:trPr>
        <w:tc>
          <w:tcPr>
            <w:tcW w:w="2835" w:type="dxa"/>
            <w:vMerge/>
          </w:tcPr>
          <w:p w14:paraId="44F69B9A" w14:textId="77777777" w:rsidR="008A6661" w:rsidRDefault="008A6661"/>
        </w:tc>
        <w:tc>
          <w:tcPr>
            <w:tcW w:w="2977" w:type="dxa"/>
            <w:vMerge/>
          </w:tcPr>
          <w:p w14:paraId="5F07D11E" w14:textId="77777777" w:rsidR="008A6661" w:rsidRDefault="008A6661"/>
        </w:tc>
        <w:tc>
          <w:tcPr>
            <w:tcW w:w="694" w:type="dxa"/>
            <w:vMerge/>
          </w:tcPr>
          <w:p w14:paraId="41508A3C" w14:textId="77777777" w:rsidR="008A6661" w:rsidRDefault="008A6661">
            <w:pPr>
              <w:jc w:val="center"/>
              <w:rPr>
                <w:b/>
              </w:rPr>
            </w:pPr>
          </w:p>
        </w:tc>
        <w:tc>
          <w:tcPr>
            <w:tcW w:w="694" w:type="dxa"/>
            <w:vMerge/>
          </w:tcPr>
          <w:p w14:paraId="43D6B1D6" w14:textId="77777777" w:rsidR="008A6661" w:rsidRDefault="008A6661">
            <w:pPr>
              <w:jc w:val="center"/>
              <w:rPr>
                <w:b/>
              </w:rPr>
            </w:pPr>
          </w:p>
        </w:tc>
        <w:tc>
          <w:tcPr>
            <w:tcW w:w="6267" w:type="dxa"/>
            <w:shd w:val="clear" w:color="auto" w:fill="FFFFFF" w:themeFill="background1"/>
          </w:tcPr>
          <w:p w14:paraId="17DBC151" w14:textId="77777777" w:rsidR="008A6661" w:rsidRDefault="008A6661"/>
        </w:tc>
        <w:tc>
          <w:tcPr>
            <w:tcW w:w="675" w:type="dxa"/>
            <w:shd w:val="clear" w:color="auto" w:fill="FFFFFF" w:themeFill="background1"/>
          </w:tcPr>
          <w:p w14:paraId="6F8BD81B" w14:textId="77777777" w:rsidR="008A6661" w:rsidRDefault="008A6661">
            <w:pPr>
              <w:jc w:val="center"/>
              <w:rPr>
                <w:b/>
              </w:rPr>
            </w:pPr>
          </w:p>
        </w:tc>
        <w:tc>
          <w:tcPr>
            <w:tcW w:w="675" w:type="dxa"/>
            <w:shd w:val="clear" w:color="auto" w:fill="FFFFFF" w:themeFill="background1"/>
          </w:tcPr>
          <w:p w14:paraId="2613E9C1" w14:textId="77777777" w:rsidR="008A6661" w:rsidRDefault="008A6661">
            <w:pPr>
              <w:jc w:val="center"/>
              <w:rPr>
                <w:b/>
              </w:rPr>
            </w:pPr>
          </w:p>
        </w:tc>
        <w:tc>
          <w:tcPr>
            <w:tcW w:w="675" w:type="dxa"/>
            <w:shd w:val="clear" w:color="auto" w:fill="FFFFFF" w:themeFill="background1"/>
          </w:tcPr>
          <w:p w14:paraId="1037B8A3" w14:textId="77777777" w:rsidR="008A6661" w:rsidRDefault="008A6661">
            <w:pPr>
              <w:jc w:val="center"/>
              <w:rPr>
                <w:b/>
              </w:rPr>
            </w:pPr>
          </w:p>
        </w:tc>
      </w:tr>
      <w:tr w:rsidR="008A6661" w14:paraId="0ECDEC11" w14:textId="77777777" w:rsidTr="2E1FF630">
        <w:trPr>
          <w:cantSplit/>
          <w:trHeight w:val="227"/>
        </w:trPr>
        <w:tc>
          <w:tcPr>
            <w:tcW w:w="2835" w:type="dxa"/>
            <w:vMerge w:val="restart"/>
            <w:shd w:val="clear" w:color="auto" w:fill="FFFFFF" w:themeFill="background1"/>
          </w:tcPr>
          <w:p w14:paraId="6F45B7EC" w14:textId="77777777" w:rsidR="008A6661" w:rsidRDefault="008A6661">
            <w:r w:rsidRPr="00662A86">
              <w:t>- Risque électrique</w:t>
            </w:r>
            <w:r>
              <w:t> </w:t>
            </w:r>
          </w:p>
          <w:p w14:paraId="687C6DE0" w14:textId="77777777" w:rsidR="008A6661" w:rsidRDefault="008A6661"/>
          <w:p w14:paraId="5B2F9378" w14:textId="77777777" w:rsidR="008A6661" w:rsidRDefault="008A6661"/>
          <w:p w14:paraId="58E6DD4E" w14:textId="77777777" w:rsidR="008A6661" w:rsidRDefault="008A6661"/>
          <w:p w14:paraId="7D3BEE8F" w14:textId="77777777" w:rsidR="008A6661" w:rsidRDefault="008A6661"/>
          <w:p w14:paraId="3B88899E" w14:textId="77777777" w:rsidR="008A6661" w:rsidRDefault="008A6661"/>
        </w:tc>
        <w:tc>
          <w:tcPr>
            <w:tcW w:w="2977" w:type="dxa"/>
            <w:vMerge w:val="restart"/>
            <w:shd w:val="clear" w:color="auto" w:fill="FFFFFF" w:themeFill="background1"/>
          </w:tcPr>
          <w:p w14:paraId="502B24DF" w14:textId="77777777" w:rsidR="008A6661" w:rsidRDefault="008A6661">
            <w:r>
              <w:t>- Electrisation, électrocution</w:t>
            </w:r>
          </w:p>
          <w:p w14:paraId="356348DC" w14:textId="77777777" w:rsidR="008A6661" w:rsidRDefault="008A6661">
            <w:pPr>
              <w:rPr>
                <w:b/>
              </w:rPr>
            </w:pPr>
            <w:r>
              <w:t>- Travaux à proximité des transformateurs</w:t>
            </w:r>
          </w:p>
        </w:tc>
        <w:tc>
          <w:tcPr>
            <w:tcW w:w="694" w:type="dxa"/>
            <w:vMerge w:val="restart"/>
            <w:shd w:val="clear" w:color="auto" w:fill="FFFFFF" w:themeFill="background1"/>
          </w:tcPr>
          <w:p w14:paraId="69E2BB2B" w14:textId="77777777" w:rsidR="008A6661" w:rsidRDefault="008A6661">
            <w:pPr>
              <w:jc w:val="center"/>
              <w:rPr>
                <w:b/>
              </w:rPr>
            </w:pPr>
          </w:p>
          <w:p w14:paraId="0DFAE634" w14:textId="1DA3BF1C" w:rsidR="00DB2E36" w:rsidRDefault="0059122F" w:rsidP="2E1FF630">
            <w:pPr>
              <w:rPr>
                <w:b/>
                <w:bCs/>
              </w:rPr>
            </w:pPr>
            <w:r w:rsidRPr="2E1FF630">
              <w:rPr>
                <w:b/>
                <w:bCs/>
              </w:rPr>
              <w:t xml:space="preserve">  </w:t>
            </w:r>
          </w:p>
        </w:tc>
        <w:tc>
          <w:tcPr>
            <w:tcW w:w="694" w:type="dxa"/>
            <w:vMerge w:val="restart"/>
            <w:shd w:val="clear" w:color="auto" w:fill="FFFFFF" w:themeFill="background1"/>
          </w:tcPr>
          <w:p w14:paraId="57C0D796" w14:textId="77777777" w:rsidR="008A6661" w:rsidRDefault="008A6661">
            <w:pPr>
              <w:jc w:val="center"/>
              <w:rPr>
                <w:b/>
              </w:rPr>
            </w:pPr>
          </w:p>
        </w:tc>
        <w:tc>
          <w:tcPr>
            <w:tcW w:w="6267" w:type="dxa"/>
            <w:shd w:val="clear" w:color="auto" w:fill="FFFFFF" w:themeFill="background1"/>
          </w:tcPr>
          <w:p w14:paraId="14C5EA20" w14:textId="77777777" w:rsidR="008A6661" w:rsidRDefault="008A6661">
            <w:pPr>
              <w:tabs>
                <w:tab w:val="left" w:pos="3078"/>
              </w:tabs>
            </w:pPr>
            <w:r>
              <w:t xml:space="preserve">Travaux sous tension                        </w:t>
            </w:r>
            <w:r>
              <w:rPr>
                <w:bdr w:val="single" w:sz="12" w:space="0" w:color="auto"/>
              </w:rPr>
              <w:t xml:space="preserve">oui </w:t>
            </w:r>
            <w:r>
              <w:t xml:space="preserve">                    </w:t>
            </w:r>
            <w:r>
              <w:rPr>
                <w:bdr w:val="single" w:sz="12" w:space="0" w:color="auto"/>
              </w:rPr>
              <w:t>non</w:t>
            </w:r>
          </w:p>
        </w:tc>
        <w:tc>
          <w:tcPr>
            <w:tcW w:w="675" w:type="dxa"/>
            <w:shd w:val="clear" w:color="auto" w:fill="FFFFFF" w:themeFill="background1"/>
          </w:tcPr>
          <w:p w14:paraId="0D142F6F" w14:textId="77777777" w:rsidR="008A6661" w:rsidRDefault="008A6661">
            <w:pPr>
              <w:jc w:val="center"/>
              <w:rPr>
                <w:b/>
              </w:rPr>
            </w:pPr>
          </w:p>
        </w:tc>
        <w:tc>
          <w:tcPr>
            <w:tcW w:w="675" w:type="dxa"/>
            <w:shd w:val="clear" w:color="auto" w:fill="FFFFFF" w:themeFill="background1"/>
          </w:tcPr>
          <w:p w14:paraId="4475AD14" w14:textId="35B123F4" w:rsidR="008A6661" w:rsidRDefault="008A6661" w:rsidP="2E1FF630">
            <w:pPr>
              <w:jc w:val="center"/>
              <w:rPr>
                <w:b/>
                <w:bCs/>
              </w:rPr>
            </w:pPr>
          </w:p>
        </w:tc>
        <w:tc>
          <w:tcPr>
            <w:tcW w:w="675" w:type="dxa"/>
            <w:shd w:val="clear" w:color="auto" w:fill="FFFFFF" w:themeFill="background1"/>
          </w:tcPr>
          <w:p w14:paraId="120C4E94" w14:textId="77777777" w:rsidR="008A6661" w:rsidRDefault="008A6661">
            <w:pPr>
              <w:jc w:val="center"/>
              <w:rPr>
                <w:b/>
              </w:rPr>
            </w:pPr>
          </w:p>
        </w:tc>
      </w:tr>
      <w:tr w:rsidR="008A6661" w14:paraId="466C52D0" w14:textId="77777777" w:rsidTr="2E1FF630">
        <w:trPr>
          <w:cantSplit/>
          <w:trHeight w:val="227"/>
        </w:trPr>
        <w:tc>
          <w:tcPr>
            <w:tcW w:w="2835" w:type="dxa"/>
            <w:vMerge/>
          </w:tcPr>
          <w:p w14:paraId="42AFC42D" w14:textId="77777777" w:rsidR="008A6661" w:rsidRDefault="008A6661"/>
        </w:tc>
        <w:tc>
          <w:tcPr>
            <w:tcW w:w="2977" w:type="dxa"/>
            <w:vMerge/>
          </w:tcPr>
          <w:p w14:paraId="271CA723" w14:textId="77777777" w:rsidR="008A6661" w:rsidRDefault="008A6661"/>
        </w:tc>
        <w:tc>
          <w:tcPr>
            <w:tcW w:w="694" w:type="dxa"/>
            <w:vMerge/>
          </w:tcPr>
          <w:p w14:paraId="75FBE423" w14:textId="77777777" w:rsidR="008A6661" w:rsidRDefault="008A6661">
            <w:pPr>
              <w:jc w:val="center"/>
              <w:rPr>
                <w:b/>
              </w:rPr>
            </w:pPr>
          </w:p>
        </w:tc>
        <w:tc>
          <w:tcPr>
            <w:tcW w:w="694" w:type="dxa"/>
            <w:vMerge/>
          </w:tcPr>
          <w:p w14:paraId="2D3F0BEC" w14:textId="77777777" w:rsidR="008A6661" w:rsidRDefault="008A6661">
            <w:pPr>
              <w:jc w:val="center"/>
              <w:rPr>
                <w:b/>
              </w:rPr>
            </w:pPr>
          </w:p>
        </w:tc>
        <w:tc>
          <w:tcPr>
            <w:tcW w:w="6267" w:type="dxa"/>
            <w:shd w:val="clear" w:color="auto" w:fill="FFFFFF" w:themeFill="background1"/>
          </w:tcPr>
          <w:p w14:paraId="12FE526F" w14:textId="77777777" w:rsidR="008A6661" w:rsidRDefault="008A6661">
            <w:r>
              <w:t>Habilitation électrique de niveau adapté</w:t>
            </w:r>
          </w:p>
        </w:tc>
        <w:tc>
          <w:tcPr>
            <w:tcW w:w="675" w:type="dxa"/>
            <w:shd w:val="clear" w:color="auto" w:fill="FFFFFF" w:themeFill="background1"/>
          </w:tcPr>
          <w:p w14:paraId="75CF4315" w14:textId="77777777" w:rsidR="008A6661" w:rsidRDefault="008A6661">
            <w:pPr>
              <w:jc w:val="center"/>
              <w:rPr>
                <w:b/>
              </w:rPr>
            </w:pPr>
          </w:p>
        </w:tc>
        <w:tc>
          <w:tcPr>
            <w:tcW w:w="675" w:type="dxa"/>
            <w:shd w:val="clear" w:color="auto" w:fill="FFFFFF" w:themeFill="background1"/>
          </w:tcPr>
          <w:p w14:paraId="3CB648E9" w14:textId="77777777" w:rsidR="008A6661" w:rsidRDefault="008A6661">
            <w:pPr>
              <w:jc w:val="center"/>
              <w:rPr>
                <w:b/>
              </w:rPr>
            </w:pPr>
          </w:p>
        </w:tc>
        <w:tc>
          <w:tcPr>
            <w:tcW w:w="675" w:type="dxa"/>
            <w:shd w:val="clear" w:color="auto" w:fill="FFFFFF" w:themeFill="background1"/>
          </w:tcPr>
          <w:p w14:paraId="0C178E9E" w14:textId="77777777" w:rsidR="008A6661" w:rsidRDefault="008A6661">
            <w:pPr>
              <w:jc w:val="center"/>
              <w:rPr>
                <w:b/>
              </w:rPr>
            </w:pPr>
          </w:p>
        </w:tc>
      </w:tr>
      <w:tr w:rsidR="008A6661" w14:paraId="2BC63291" w14:textId="77777777" w:rsidTr="2E1FF630">
        <w:trPr>
          <w:cantSplit/>
          <w:trHeight w:val="227"/>
        </w:trPr>
        <w:tc>
          <w:tcPr>
            <w:tcW w:w="2835" w:type="dxa"/>
            <w:vMerge/>
          </w:tcPr>
          <w:p w14:paraId="3C0395D3" w14:textId="77777777" w:rsidR="008A6661" w:rsidRDefault="008A6661"/>
        </w:tc>
        <w:tc>
          <w:tcPr>
            <w:tcW w:w="2977" w:type="dxa"/>
            <w:vMerge/>
          </w:tcPr>
          <w:p w14:paraId="3254BC2F" w14:textId="77777777" w:rsidR="008A6661" w:rsidRDefault="008A6661"/>
        </w:tc>
        <w:tc>
          <w:tcPr>
            <w:tcW w:w="694" w:type="dxa"/>
            <w:vMerge/>
          </w:tcPr>
          <w:p w14:paraId="651E9592" w14:textId="77777777" w:rsidR="008A6661" w:rsidRDefault="008A6661">
            <w:pPr>
              <w:jc w:val="center"/>
              <w:rPr>
                <w:b/>
              </w:rPr>
            </w:pPr>
          </w:p>
        </w:tc>
        <w:tc>
          <w:tcPr>
            <w:tcW w:w="694" w:type="dxa"/>
            <w:vMerge/>
          </w:tcPr>
          <w:p w14:paraId="269E314A" w14:textId="77777777" w:rsidR="008A6661" w:rsidRDefault="008A6661">
            <w:pPr>
              <w:jc w:val="center"/>
              <w:rPr>
                <w:b/>
              </w:rPr>
            </w:pPr>
          </w:p>
        </w:tc>
        <w:tc>
          <w:tcPr>
            <w:tcW w:w="6267" w:type="dxa"/>
            <w:shd w:val="clear" w:color="auto" w:fill="FFFFFF" w:themeFill="background1"/>
          </w:tcPr>
          <w:p w14:paraId="603B33E1" w14:textId="77777777" w:rsidR="008A6661" w:rsidRDefault="008A6661">
            <w:r>
              <w:t xml:space="preserve">Autorisation de se brancher sur les coffrets ou prises existantes   </w:t>
            </w:r>
            <w:r>
              <w:rPr>
                <w:bdr w:val="single" w:sz="12" w:space="0" w:color="auto"/>
              </w:rPr>
              <w:t xml:space="preserve">oui </w:t>
            </w:r>
            <w:r>
              <w:t xml:space="preserve">    </w:t>
            </w:r>
            <w:r>
              <w:rPr>
                <w:bdr w:val="single" w:sz="12" w:space="0" w:color="auto"/>
              </w:rPr>
              <w:t>non</w:t>
            </w:r>
          </w:p>
        </w:tc>
        <w:tc>
          <w:tcPr>
            <w:tcW w:w="675" w:type="dxa"/>
            <w:shd w:val="clear" w:color="auto" w:fill="FFFFFF" w:themeFill="background1"/>
          </w:tcPr>
          <w:p w14:paraId="47341341" w14:textId="77777777" w:rsidR="008A6661" w:rsidRDefault="008A6661">
            <w:pPr>
              <w:jc w:val="center"/>
              <w:rPr>
                <w:b/>
              </w:rPr>
            </w:pPr>
          </w:p>
        </w:tc>
        <w:tc>
          <w:tcPr>
            <w:tcW w:w="675" w:type="dxa"/>
            <w:shd w:val="clear" w:color="auto" w:fill="FFFFFF" w:themeFill="background1"/>
          </w:tcPr>
          <w:p w14:paraId="42EF2083" w14:textId="77777777" w:rsidR="008A6661" w:rsidRDefault="008A6661">
            <w:pPr>
              <w:jc w:val="center"/>
              <w:rPr>
                <w:b/>
              </w:rPr>
            </w:pPr>
          </w:p>
        </w:tc>
        <w:tc>
          <w:tcPr>
            <w:tcW w:w="675" w:type="dxa"/>
            <w:shd w:val="clear" w:color="auto" w:fill="FFFFFF" w:themeFill="background1"/>
          </w:tcPr>
          <w:p w14:paraId="7B40C951" w14:textId="77777777" w:rsidR="008A6661" w:rsidRDefault="008A6661">
            <w:pPr>
              <w:jc w:val="center"/>
              <w:rPr>
                <w:b/>
              </w:rPr>
            </w:pPr>
          </w:p>
        </w:tc>
      </w:tr>
      <w:tr w:rsidR="008A6661" w14:paraId="4B6D67C1" w14:textId="77777777" w:rsidTr="2E1FF630">
        <w:trPr>
          <w:cantSplit/>
          <w:trHeight w:val="227"/>
        </w:trPr>
        <w:tc>
          <w:tcPr>
            <w:tcW w:w="2835" w:type="dxa"/>
            <w:vMerge/>
          </w:tcPr>
          <w:p w14:paraId="4B4D7232" w14:textId="77777777" w:rsidR="008A6661" w:rsidRDefault="008A6661"/>
        </w:tc>
        <w:tc>
          <w:tcPr>
            <w:tcW w:w="2977" w:type="dxa"/>
            <w:vMerge/>
          </w:tcPr>
          <w:p w14:paraId="2093CA67" w14:textId="77777777" w:rsidR="008A6661" w:rsidRDefault="008A6661"/>
        </w:tc>
        <w:tc>
          <w:tcPr>
            <w:tcW w:w="694" w:type="dxa"/>
            <w:vMerge/>
          </w:tcPr>
          <w:p w14:paraId="2503B197" w14:textId="77777777" w:rsidR="008A6661" w:rsidRDefault="008A6661">
            <w:pPr>
              <w:jc w:val="center"/>
              <w:rPr>
                <w:b/>
              </w:rPr>
            </w:pPr>
          </w:p>
        </w:tc>
        <w:tc>
          <w:tcPr>
            <w:tcW w:w="694" w:type="dxa"/>
            <w:vMerge/>
          </w:tcPr>
          <w:p w14:paraId="38288749" w14:textId="77777777" w:rsidR="008A6661" w:rsidRDefault="008A6661">
            <w:pPr>
              <w:jc w:val="center"/>
              <w:rPr>
                <w:b/>
              </w:rPr>
            </w:pPr>
          </w:p>
        </w:tc>
        <w:tc>
          <w:tcPr>
            <w:tcW w:w="6267" w:type="dxa"/>
            <w:shd w:val="clear" w:color="auto" w:fill="FFFFFF" w:themeFill="background1"/>
          </w:tcPr>
          <w:p w14:paraId="17D6461E" w14:textId="77777777" w:rsidR="008A6661" w:rsidRDefault="008A6661">
            <w:r>
              <w:t>Equipements de protection individuelle (gants, lunettes, chaussures)</w:t>
            </w:r>
          </w:p>
        </w:tc>
        <w:tc>
          <w:tcPr>
            <w:tcW w:w="675" w:type="dxa"/>
            <w:shd w:val="clear" w:color="auto" w:fill="FFFFFF" w:themeFill="background1"/>
          </w:tcPr>
          <w:p w14:paraId="20BD9A1A" w14:textId="77777777" w:rsidR="008A6661" w:rsidRDefault="008A6661">
            <w:pPr>
              <w:jc w:val="center"/>
              <w:rPr>
                <w:b/>
              </w:rPr>
            </w:pPr>
          </w:p>
        </w:tc>
        <w:tc>
          <w:tcPr>
            <w:tcW w:w="675" w:type="dxa"/>
            <w:shd w:val="clear" w:color="auto" w:fill="FFFFFF" w:themeFill="background1"/>
          </w:tcPr>
          <w:p w14:paraId="0C136CF1" w14:textId="455CE5B3" w:rsidR="008A6661" w:rsidRDefault="008A6661" w:rsidP="2E1FF630">
            <w:pPr>
              <w:jc w:val="center"/>
              <w:rPr>
                <w:b/>
                <w:bCs/>
              </w:rPr>
            </w:pPr>
          </w:p>
        </w:tc>
        <w:tc>
          <w:tcPr>
            <w:tcW w:w="675" w:type="dxa"/>
            <w:shd w:val="clear" w:color="auto" w:fill="FFFFFF" w:themeFill="background1"/>
          </w:tcPr>
          <w:p w14:paraId="0A392C6A" w14:textId="77777777" w:rsidR="008A6661" w:rsidRDefault="008A6661">
            <w:pPr>
              <w:jc w:val="center"/>
              <w:rPr>
                <w:b/>
              </w:rPr>
            </w:pPr>
          </w:p>
        </w:tc>
      </w:tr>
      <w:tr w:rsidR="008A6661" w14:paraId="6396D476" w14:textId="77777777" w:rsidTr="2E1FF630">
        <w:trPr>
          <w:cantSplit/>
          <w:trHeight w:val="227"/>
        </w:trPr>
        <w:tc>
          <w:tcPr>
            <w:tcW w:w="2835" w:type="dxa"/>
            <w:vMerge/>
          </w:tcPr>
          <w:p w14:paraId="290583F9" w14:textId="77777777" w:rsidR="008A6661" w:rsidRDefault="008A6661"/>
        </w:tc>
        <w:tc>
          <w:tcPr>
            <w:tcW w:w="2977" w:type="dxa"/>
            <w:vMerge/>
          </w:tcPr>
          <w:p w14:paraId="68F21D90" w14:textId="77777777" w:rsidR="008A6661" w:rsidRDefault="008A6661"/>
        </w:tc>
        <w:tc>
          <w:tcPr>
            <w:tcW w:w="694" w:type="dxa"/>
            <w:vMerge/>
          </w:tcPr>
          <w:p w14:paraId="13C326F3" w14:textId="77777777" w:rsidR="008A6661" w:rsidRDefault="008A6661">
            <w:pPr>
              <w:jc w:val="center"/>
              <w:rPr>
                <w:b/>
              </w:rPr>
            </w:pPr>
          </w:p>
        </w:tc>
        <w:tc>
          <w:tcPr>
            <w:tcW w:w="694" w:type="dxa"/>
            <w:vMerge/>
          </w:tcPr>
          <w:p w14:paraId="4853B841" w14:textId="77777777" w:rsidR="008A6661" w:rsidRDefault="008A6661">
            <w:pPr>
              <w:jc w:val="center"/>
              <w:rPr>
                <w:b/>
              </w:rPr>
            </w:pPr>
          </w:p>
        </w:tc>
        <w:tc>
          <w:tcPr>
            <w:tcW w:w="6267" w:type="dxa"/>
            <w:shd w:val="clear" w:color="auto" w:fill="FFFFFF" w:themeFill="background1"/>
          </w:tcPr>
          <w:p w14:paraId="11BFEEDB" w14:textId="77777777" w:rsidR="008A6661" w:rsidRDefault="008A6661">
            <w:r>
              <w:t>Consignation et déconsignation (voir document spécifique à remplir)</w:t>
            </w:r>
          </w:p>
        </w:tc>
        <w:tc>
          <w:tcPr>
            <w:tcW w:w="675" w:type="dxa"/>
            <w:shd w:val="clear" w:color="auto" w:fill="FFFFFF" w:themeFill="background1"/>
          </w:tcPr>
          <w:p w14:paraId="50125231" w14:textId="530C44CA" w:rsidR="008A6661" w:rsidRDefault="008A6661" w:rsidP="2E1FF630">
            <w:pPr>
              <w:jc w:val="center"/>
              <w:rPr>
                <w:b/>
                <w:bCs/>
              </w:rPr>
            </w:pPr>
          </w:p>
        </w:tc>
        <w:tc>
          <w:tcPr>
            <w:tcW w:w="675" w:type="dxa"/>
            <w:shd w:val="clear" w:color="auto" w:fill="FFFFFF" w:themeFill="background1"/>
          </w:tcPr>
          <w:p w14:paraId="5A25747A" w14:textId="77777777" w:rsidR="008A6661" w:rsidRDefault="008A6661">
            <w:pPr>
              <w:jc w:val="center"/>
              <w:rPr>
                <w:b/>
              </w:rPr>
            </w:pPr>
          </w:p>
        </w:tc>
        <w:tc>
          <w:tcPr>
            <w:tcW w:w="675" w:type="dxa"/>
            <w:shd w:val="clear" w:color="auto" w:fill="FFFFFF" w:themeFill="background1"/>
          </w:tcPr>
          <w:p w14:paraId="09B8D95D" w14:textId="77777777" w:rsidR="008A6661" w:rsidRDefault="008A6661">
            <w:pPr>
              <w:jc w:val="center"/>
              <w:rPr>
                <w:b/>
              </w:rPr>
            </w:pPr>
          </w:p>
        </w:tc>
      </w:tr>
      <w:tr w:rsidR="008A6661" w14:paraId="7B6B1FC0" w14:textId="77777777" w:rsidTr="2E1FF630">
        <w:trPr>
          <w:cantSplit/>
          <w:trHeight w:val="197"/>
        </w:trPr>
        <w:tc>
          <w:tcPr>
            <w:tcW w:w="2835" w:type="dxa"/>
            <w:vMerge/>
          </w:tcPr>
          <w:p w14:paraId="78BEFD2A" w14:textId="77777777" w:rsidR="008A6661" w:rsidRDefault="008A6661"/>
        </w:tc>
        <w:tc>
          <w:tcPr>
            <w:tcW w:w="2977" w:type="dxa"/>
            <w:vMerge/>
          </w:tcPr>
          <w:p w14:paraId="27A76422" w14:textId="77777777" w:rsidR="008A6661" w:rsidRDefault="008A6661"/>
        </w:tc>
        <w:tc>
          <w:tcPr>
            <w:tcW w:w="694" w:type="dxa"/>
            <w:vMerge/>
          </w:tcPr>
          <w:p w14:paraId="49206A88" w14:textId="77777777" w:rsidR="008A6661" w:rsidRDefault="008A6661">
            <w:pPr>
              <w:jc w:val="center"/>
              <w:rPr>
                <w:b/>
              </w:rPr>
            </w:pPr>
          </w:p>
        </w:tc>
        <w:tc>
          <w:tcPr>
            <w:tcW w:w="694" w:type="dxa"/>
            <w:vMerge/>
          </w:tcPr>
          <w:p w14:paraId="67B7A70C" w14:textId="77777777" w:rsidR="008A6661" w:rsidRDefault="008A6661">
            <w:pPr>
              <w:jc w:val="center"/>
              <w:rPr>
                <w:b/>
              </w:rPr>
            </w:pPr>
          </w:p>
        </w:tc>
        <w:tc>
          <w:tcPr>
            <w:tcW w:w="6267" w:type="dxa"/>
            <w:shd w:val="clear" w:color="auto" w:fill="FFFFFF" w:themeFill="background1"/>
          </w:tcPr>
          <w:p w14:paraId="6BB1E8F1" w14:textId="77777777" w:rsidR="008A6661" w:rsidRDefault="008A6661">
            <w:r>
              <w:t>Aviser les usagés d’un risque de coupure</w:t>
            </w:r>
          </w:p>
        </w:tc>
        <w:tc>
          <w:tcPr>
            <w:tcW w:w="675" w:type="dxa"/>
            <w:shd w:val="clear" w:color="auto" w:fill="FFFFFF" w:themeFill="background1"/>
          </w:tcPr>
          <w:p w14:paraId="71887C79" w14:textId="0C69B252" w:rsidR="008A6661" w:rsidRDefault="008A6661" w:rsidP="2E1FF630">
            <w:pPr>
              <w:jc w:val="center"/>
              <w:rPr>
                <w:b/>
                <w:bCs/>
              </w:rPr>
            </w:pPr>
          </w:p>
        </w:tc>
        <w:tc>
          <w:tcPr>
            <w:tcW w:w="675" w:type="dxa"/>
            <w:shd w:val="clear" w:color="auto" w:fill="FFFFFF" w:themeFill="background1"/>
          </w:tcPr>
          <w:p w14:paraId="3B7FD67C" w14:textId="02554A58" w:rsidR="008A6661" w:rsidRDefault="008A6661" w:rsidP="2E1FF630">
            <w:pPr>
              <w:jc w:val="center"/>
              <w:rPr>
                <w:b/>
                <w:bCs/>
              </w:rPr>
            </w:pPr>
          </w:p>
        </w:tc>
        <w:tc>
          <w:tcPr>
            <w:tcW w:w="675" w:type="dxa"/>
            <w:shd w:val="clear" w:color="auto" w:fill="FFFFFF" w:themeFill="background1"/>
          </w:tcPr>
          <w:p w14:paraId="38D6B9B6" w14:textId="77777777" w:rsidR="008A6661" w:rsidRDefault="008A6661">
            <w:pPr>
              <w:jc w:val="center"/>
              <w:rPr>
                <w:b/>
              </w:rPr>
            </w:pPr>
          </w:p>
        </w:tc>
      </w:tr>
      <w:tr w:rsidR="008A6661" w14:paraId="22F860BB" w14:textId="77777777" w:rsidTr="2E1FF630">
        <w:trPr>
          <w:cantSplit/>
          <w:trHeight w:val="227"/>
        </w:trPr>
        <w:tc>
          <w:tcPr>
            <w:tcW w:w="2835" w:type="dxa"/>
            <w:vMerge/>
          </w:tcPr>
          <w:p w14:paraId="698536F5" w14:textId="77777777" w:rsidR="008A6661" w:rsidRDefault="008A6661"/>
        </w:tc>
        <w:tc>
          <w:tcPr>
            <w:tcW w:w="2977" w:type="dxa"/>
            <w:vMerge/>
          </w:tcPr>
          <w:p w14:paraId="7BC1BAF2" w14:textId="77777777" w:rsidR="008A6661" w:rsidRDefault="008A6661"/>
        </w:tc>
        <w:tc>
          <w:tcPr>
            <w:tcW w:w="694" w:type="dxa"/>
            <w:vMerge/>
          </w:tcPr>
          <w:p w14:paraId="61C988F9" w14:textId="77777777" w:rsidR="008A6661" w:rsidRDefault="008A6661">
            <w:pPr>
              <w:jc w:val="center"/>
              <w:rPr>
                <w:b/>
              </w:rPr>
            </w:pPr>
          </w:p>
        </w:tc>
        <w:tc>
          <w:tcPr>
            <w:tcW w:w="694" w:type="dxa"/>
            <w:vMerge/>
          </w:tcPr>
          <w:p w14:paraId="3B22BB7D" w14:textId="77777777" w:rsidR="008A6661" w:rsidRDefault="008A6661">
            <w:pPr>
              <w:jc w:val="center"/>
              <w:rPr>
                <w:b/>
              </w:rPr>
            </w:pPr>
          </w:p>
        </w:tc>
        <w:tc>
          <w:tcPr>
            <w:tcW w:w="6267" w:type="dxa"/>
            <w:shd w:val="clear" w:color="auto" w:fill="FFFFFF" w:themeFill="background1"/>
          </w:tcPr>
          <w:p w14:paraId="17B246DD" w14:textId="77777777" w:rsidR="008A6661" w:rsidRDefault="008A6661"/>
        </w:tc>
        <w:tc>
          <w:tcPr>
            <w:tcW w:w="675" w:type="dxa"/>
            <w:shd w:val="clear" w:color="auto" w:fill="FFFFFF" w:themeFill="background1"/>
          </w:tcPr>
          <w:p w14:paraId="6BF89DA3" w14:textId="77777777" w:rsidR="008A6661" w:rsidRDefault="008A6661">
            <w:pPr>
              <w:jc w:val="center"/>
              <w:rPr>
                <w:b/>
              </w:rPr>
            </w:pPr>
          </w:p>
        </w:tc>
        <w:tc>
          <w:tcPr>
            <w:tcW w:w="675" w:type="dxa"/>
            <w:shd w:val="clear" w:color="auto" w:fill="FFFFFF" w:themeFill="background1"/>
          </w:tcPr>
          <w:p w14:paraId="5C3E0E74" w14:textId="77777777" w:rsidR="008A6661" w:rsidRDefault="008A6661">
            <w:pPr>
              <w:jc w:val="center"/>
              <w:rPr>
                <w:b/>
              </w:rPr>
            </w:pPr>
          </w:p>
        </w:tc>
        <w:tc>
          <w:tcPr>
            <w:tcW w:w="675" w:type="dxa"/>
            <w:shd w:val="clear" w:color="auto" w:fill="FFFFFF" w:themeFill="background1"/>
          </w:tcPr>
          <w:p w14:paraId="66A1FAB9" w14:textId="77777777" w:rsidR="008A6661" w:rsidRDefault="008A6661">
            <w:pPr>
              <w:jc w:val="center"/>
              <w:rPr>
                <w:b/>
              </w:rPr>
            </w:pPr>
          </w:p>
        </w:tc>
      </w:tr>
      <w:tr w:rsidR="008A6661" w14:paraId="5FA4422C" w14:textId="77777777" w:rsidTr="2E1FF630">
        <w:trPr>
          <w:cantSplit/>
          <w:trHeight w:val="227"/>
        </w:trPr>
        <w:tc>
          <w:tcPr>
            <w:tcW w:w="2835" w:type="dxa"/>
            <w:vMerge w:val="restart"/>
            <w:shd w:val="clear" w:color="auto" w:fill="FFFFFF" w:themeFill="background1"/>
          </w:tcPr>
          <w:p w14:paraId="3D3BD502" w14:textId="77777777" w:rsidR="008A6661" w:rsidRDefault="008A6661">
            <w:r>
              <w:t>- Risque de chute pour travaux autres que travaux en hauteur </w:t>
            </w:r>
          </w:p>
        </w:tc>
        <w:tc>
          <w:tcPr>
            <w:tcW w:w="2977" w:type="dxa"/>
            <w:vMerge w:val="restart"/>
            <w:shd w:val="clear" w:color="auto" w:fill="FFFFFF" w:themeFill="background1"/>
          </w:tcPr>
          <w:p w14:paraId="16FDCE76" w14:textId="77777777" w:rsidR="008A6661" w:rsidRDefault="008A6661">
            <w:r>
              <w:t>- Ouverture dans le sol</w:t>
            </w:r>
          </w:p>
          <w:p w14:paraId="09D90BD4" w14:textId="77777777" w:rsidR="008A6661" w:rsidRDefault="008A6661">
            <w:r>
              <w:t>- Chute d’escaliers</w:t>
            </w:r>
          </w:p>
        </w:tc>
        <w:tc>
          <w:tcPr>
            <w:tcW w:w="694" w:type="dxa"/>
            <w:vMerge w:val="restart"/>
            <w:shd w:val="clear" w:color="auto" w:fill="FFFFFF" w:themeFill="background1"/>
          </w:tcPr>
          <w:p w14:paraId="76BB753C" w14:textId="77777777" w:rsidR="008A6661" w:rsidRDefault="008A6661">
            <w:pPr>
              <w:jc w:val="center"/>
              <w:rPr>
                <w:b/>
              </w:rPr>
            </w:pPr>
          </w:p>
        </w:tc>
        <w:tc>
          <w:tcPr>
            <w:tcW w:w="694" w:type="dxa"/>
            <w:vMerge w:val="restart"/>
            <w:shd w:val="clear" w:color="auto" w:fill="FFFFFF" w:themeFill="background1"/>
          </w:tcPr>
          <w:p w14:paraId="513DA1E0" w14:textId="77777777" w:rsidR="008A6661" w:rsidRDefault="008A6661">
            <w:pPr>
              <w:jc w:val="center"/>
              <w:rPr>
                <w:b/>
              </w:rPr>
            </w:pPr>
          </w:p>
        </w:tc>
        <w:tc>
          <w:tcPr>
            <w:tcW w:w="6267" w:type="dxa"/>
            <w:shd w:val="clear" w:color="auto" w:fill="FFFFFF" w:themeFill="background1"/>
          </w:tcPr>
          <w:p w14:paraId="30EB7F48" w14:textId="77777777" w:rsidR="008A6661" w:rsidRDefault="008A6661">
            <w:pPr>
              <w:ind w:left="18"/>
            </w:pPr>
            <w:r>
              <w:t>Balisage</w:t>
            </w:r>
          </w:p>
        </w:tc>
        <w:tc>
          <w:tcPr>
            <w:tcW w:w="675" w:type="dxa"/>
            <w:shd w:val="clear" w:color="auto" w:fill="FFFFFF" w:themeFill="background1"/>
          </w:tcPr>
          <w:p w14:paraId="75CAC6F5" w14:textId="77777777" w:rsidR="008A6661" w:rsidRDefault="008A6661">
            <w:pPr>
              <w:jc w:val="center"/>
            </w:pPr>
          </w:p>
        </w:tc>
        <w:tc>
          <w:tcPr>
            <w:tcW w:w="675" w:type="dxa"/>
            <w:shd w:val="clear" w:color="auto" w:fill="FFFFFF" w:themeFill="background1"/>
          </w:tcPr>
          <w:p w14:paraId="66060428" w14:textId="77777777" w:rsidR="008A6661" w:rsidRDefault="008A6661">
            <w:pPr>
              <w:jc w:val="center"/>
            </w:pPr>
          </w:p>
        </w:tc>
        <w:tc>
          <w:tcPr>
            <w:tcW w:w="675" w:type="dxa"/>
            <w:shd w:val="clear" w:color="auto" w:fill="FFFFFF" w:themeFill="background1"/>
          </w:tcPr>
          <w:p w14:paraId="1D0656FE" w14:textId="77777777" w:rsidR="008A6661" w:rsidRDefault="008A6661">
            <w:pPr>
              <w:jc w:val="center"/>
            </w:pPr>
          </w:p>
        </w:tc>
      </w:tr>
      <w:tr w:rsidR="008A6661" w14:paraId="4B38D517" w14:textId="77777777" w:rsidTr="2E1FF630">
        <w:trPr>
          <w:cantSplit/>
          <w:trHeight w:val="227"/>
        </w:trPr>
        <w:tc>
          <w:tcPr>
            <w:tcW w:w="2835" w:type="dxa"/>
            <w:vMerge/>
          </w:tcPr>
          <w:p w14:paraId="7B37605A" w14:textId="77777777" w:rsidR="008A6661" w:rsidRDefault="008A6661"/>
        </w:tc>
        <w:tc>
          <w:tcPr>
            <w:tcW w:w="2977" w:type="dxa"/>
            <w:vMerge/>
          </w:tcPr>
          <w:p w14:paraId="394798F2" w14:textId="77777777" w:rsidR="008A6661" w:rsidRDefault="008A6661"/>
        </w:tc>
        <w:tc>
          <w:tcPr>
            <w:tcW w:w="694" w:type="dxa"/>
            <w:vMerge/>
          </w:tcPr>
          <w:p w14:paraId="3889A505" w14:textId="77777777" w:rsidR="008A6661" w:rsidRDefault="008A6661">
            <w:pPr>
              <w:jc w:val="center"/>
              <w:rPr>
                <w:b/>
              </w:rPr>
            </w:pPr>
          </w:p>
        </w:tc>
        <w:tc>
          <w:tcPr>
            <w:tcW w:w="694" w:type="dxa"/>
            <w:vMerge/>
          </w:tcPr>
          <w:p w14:paraId="29079D35" w14:textId="77777777" w:rsidR="008A6661" w:rsidRDefault="008A6661">
            <w:pPr>
              <w:jc w:val="center"/>
              <w:rPr>
                <w:b/>
              </w:rPr>
            </w:pPr>
          </w:p>
        </w:tc>
        <w:tc>
          <w:tcPr>
            <w:tcW w:w="6267" w:type="dxa"/>
            <w:shd w:val="clear" w:color="auto" w:fill="FFFFFF" w:themeFill="background1"/>
          </w:tcPr>
          <w:p w14:paraId="1197EA68" w14:textId="77777777" w:rsidR="008A6661" w:rsidRDefault="008A6661">
            <w:pPr>
              <w:ind w:left="18"/>
            </w:pPr>
            <w:r>
              <w:t>Mise en place de périmètre de sécurité</w:t>
            </w:r>
          </w:p>
        </w:tc>
        <w:tc>
          <w:tcPr>
            <w:tcW w:w="675" w:type="dxa"/>
            <w:shd w:val="clear" w:color="auto" w:fill="FFFFFF" w:themeFill="background1"/>
          </w:tcPr>
          <w:p w14:paraId="17686DC7" w14:textId="77777777" w:rsidR="008A6661" w:rsidRDefault="008A6661">
            <w:pPr>
              <w:jc w:val="center"/>
            </w:pPr>
          </w:p>
        </w:tc>
        <w:tc>
          <w:tcPr>
            <w:tcW w:w="675" w:type="dxa"/>
            <w:shd w:val="clear" w:color="auto" w:fill="FFFFFF" w:themeFill="background1"/>
          </w:tcPr>
          <w:p w14:paraId="53BD644D" w14:textId="77777777" w:rsidR="008A6661" w:rsidRDefault="008A6661">
            <w:pPr>
              <w:jc w:val="center"/>
            </w:pPr>
          </w:p>
        </w:tc>
        <w:tc>
          <w:tcPr>
            <w:tcW w:w="675" w:type="dxa"/>
            <w:shd w:val="clear" w:color="auto" w:fill="FFFFFF" w:themeFill="background1"/>
          </w:tcPr>
          <w:p w14:paraId="1A3FAC43" w14:textId="77777777" w:rsidR="008A6661" w:rsidRDefault="008A6661">
            <w:pPr>
              <w:jc w:val="center"/>
            </w:pPr>
          </w:p>
        </w:tc>
      </w:tr>
      <w:tr w:rsidR="008A6661" w14:paraId="2BBD94B2" w14:textId="77777777" w:rsidTr="2E1FF630">
        <w:trPr>
          <w:cantSplit/>
          <w:trHeight w:val="227"/>
        </w:trPr>
        <w:tc>
          <w:tcPr>
            <w:tcW w:w="2835" w:type="dxa"/>
            <w:vMerge/>
          </w:tcPr>
          <w:p w14:paraId="5854DE7F" w14:textId="77777777" w:rsidR="008A6661" w:rsidRDefault="008A6661"/>
        </w:tc>
        <w:tc>
          <w:tcPr>
            <w:tcW w:w="2977" w:type="dxa"/>
            <w:vMerge/>
          </w:tcPr>
          <w:p w14:paraId="2CA7ADD4" w14:textId="77777777" w:rsidR="008A6661" w:rsidRDefault="008A6661"/>
        </w:tc>
        <w:tc>
          <w:tcPr>
            <w:tcW w:w="694" w:type="dxa"/>
            <w:vMerge/>
          </w:tcPr>
          <w:p w14:paraId="314EE24A" w14:textId="77777777" w:rsidR="008A6661" w:rsidRDefault="008A6661">
            <w:pPr>
              <w:jc w:val="center"/>
              <w:rPr>
                <w:b/>
              </w:rPr>
            </w:pPr>
          </w:p>
        </w:tc>
        <w:tc>
          <w:tcPr>
            <w:tcW w:w="694" w:type="dxa"/>
            <w:vMerge/>
          </w:tcPr>
          <w:p w14:paraId="76614669" w14:textId="77777777" w:rsidR="008A6661" w:rsidRDefault="008A6661">
            <w:pPr>
              <w:jc w:val="center"/>
              <w:rPr>
                <w:b/>
              </w:rPr>
            </w:pPr>
          </w:p>
        </w:tc>
        <w:tc>
          <w:tcPr>
            <w:tcW w:w="6267" w:type="dxa"/>
            <w:shd w:val="clear" w:color="auto" w:fill="FFFFFF" w:themeFill="background1"/>
          </w:tcPr>
          <w:p w14:paraId="57590049" w14:textId="77777777" w:rsidR="008A6661" w:rsidRDefault="008A6661">
            <w:pPr>
              <w:ind w:left="18"/>
            </w:pPr>
          </w:p>
        </w:tc>
        <w:tc>
          <w:tcPr>
            <w:tcW w:w="675" w:type="dxa"/>
            <w:shd w:val="clear" w:color="auto" w:fill="FFFFFF" w:themeFill="background1"/>
          </w:tcPr>
          <w:p w14:paraId="0C5B615A" w14:textId="77777777" w:rsidR="008A6661" w:rsidRDefault="008A6661">
            <w:pPr>
              <w:jc w:val="center"/>
            </w:pPr>
          </w:p>
        </w:tc>
        <w:tc>
          <w:tcPr>
            <w:tcW w:w="675" w:type="dxa"/>
            <w:shd w:val="clear" w:color="auto" w:fill="FFFFFF" w:themeFill="background1"/>
          </w:tcPr>
          <w:p w14:paraId="792F1AA2" w14:textId="77777777" w:rsidR="008A6661" w:rsidRDefault="008A6661">
            <w:pPr>
              <w:jc w:val="center"/>
            </w:pPr>
          </w:p>
        </w:tc>
        <w:tc>
          <w:tcPr>
            <w:tcW w:w="675" w:type="dxa"/>
            <w:shd w:val="clear" w:color="auto" w:fill="FFFFFF" w:themeFill="background1"/>
          </w:tcPr>
          <w:p w14:paraId="1A499DFC" w14:textId="77777777" w:rsidR="008A6661" w:rsidRDefault="008A6661">
            <w:pPr>
              <w:jc w:val="center"/>
            </w:pPr>
          </w:p>
        </w:tc>
      </w:tr>
      <w:tr w:rsidR="008A6661" w14:paraId="20B027D7" w14:textId="77777777" w:rsidTr="2E1FF630">
        <w:trPr>
          <w:cantSplit/>
          <w:trHeight w:val="227"/>
        </w:trPr>
        <w:tc>
          <w:tcPr>
            <w:tcW w:w="2835" w:type="dxa"/>
            <w:vMerge w:val="restart"/>
            <w:shd w:val="clear" w:color="auto" w:fill="FFFFFF" w:themeFill="background1"/>
          </w:tcPr>
          <w:p w14:paraId="5E7E3C41" w14:textId="77777777" w:rsidR="008A6661" w:rsidRDefault="008A6661"/>
          <w:p w14:paraId="78057810" w14:textId="77777777" w:rsidR="008A6661" w:rsidRDefault="008A6661">
            <w:r>
              <w:t>- Manutention mécanisée de charges lourdes</w:t>
            </w:r>
          </w:p>
          <w:p w14:paraId="03F828E4" w14:textId="77777777" w:rsidR="008A6661" w:rsidRDefault="008A6661"/>
          <w:p w14:paraId="2AC57CB0" w14:textId="77777777" w:rsidR="008A6661" w:rsidRDefault="008A6661"/>
          <w:p w14:paraId="5186B13D" w14:textId="77777777" w:rsidR="008A6661" w:rsidRDefault="008A6661"/>
          <w:p w14:paraId="6C57C439" w14:textId="77777777" w:rsidR="008A6661" w:rsidRDefault="008A6661"/>
          <w:p w14:paraId="3D404BC9" w14:textId="77777777" w:rsidR="008A6661" w:rsidRDefault="008A6661"/>
          <w:p w14:paraId="61319B8A" w14:textId="77777777" w:rsidR="008A6661" w:rsidRDefault="008A6661"/>
          <w:p w14:paraId="31A560F4" w14:textId="77777777" w:rsidR="008A6661" w:rsidRDefault="008A6661"/>
          <w:p w14:paraId="70DF735C" w14:textId="77777777" w:rsidR="008A6661" w:rsidRDefault="008A6661"/>
        </w:tc>
        <w:tc>
          <w:tcPr>
            <w:tcW w:w="2977" w:type="dxa"/>
            <w:vMerge w:val="restart"/>
            <w:shd w:val="clear" w:color="auto" w:fill="FFFFFF" w:themeFill="background1"/>
          </w:tcPr>
          <w:p w14:paraId="3A413BF6" w14:textId="77777777" w:rsidR="008A6661" w:rsidRDefault="008A6661"/>
          <w:p w14:paraId="2781A35D" w14:textId="77777777" w:rsidR="008A6661" w:rsidRDefault="008A6661">
            <w:r>
              <w:t>- Ecrasement</w:t>
            </w:r>
          </w:p>
        </w:tc>
        <w:tc>
          <w:tcPr>
            <w:tcW w:w="694" w:type="dxa"/>
            <w:vMerge w:val="restart"/>
            <w:shd w:val="clear" w:color="auto" w:fill="FFFFFF" w:themeFill="background1"/>
          </w:tcPr>
          <w:p w14:paraId="33D28B4B" w14:textId="77777777" w:rsidR="008A6661" w:rsidRDefault="008A6661">
            <w:pPr>
              <w:jc w:val="center"/>
            </w:pPr>
          </w:p>
        </w:tc>
        <w:tc>
          <w:tcPr>
            <w:tcW w:w="694" w:type="dxa"/>
            <w:vMerge w:val="restart"/>
            <w:shd w:val="clear" w:color="auto" w:fill="FFFFFF" w:themeFill="background1"/>
          </w:tcPr>
          <w:p w14:paraId="37EFA3E3" w14:textId="77777777" w:rsidR="008A6661" w:rsidRDefault="008A6661">
            <w:pPr>
              <w:jc w:val="center"/>
            </w:pPr>
          </w:p>
        </w:tc>
        <w:tc>
          <w:tcPr>
            <w:tcW w:w="6267" w:type="dxa"/>
            <w:shd w:val="clear" w:color="auto" w:fill="FFFFFF" w:themeFill="background1"/>
          </w:tcPr>
          <w:p w14:paraId="47A6B60C" w14:textId="77777777" w:rsidR="008A6661" w:rsidRDefault="008A6661">
            <w:r>
              <w:t>Emploi d’engins de levage</w:t>
            </w:r>
          </w:p>
        </w:tc>
        <w:tc>
          <w:tcPr>
            <w:tcW w:w="675" w:type="dxa"/>
            <w:shd w:val="clear" w:color="auto" w:fill="FFFFFF" w:themeFill="background1"/>
          </w:tcPr>
          <w:p w14:paraId="41C6AC2A" w14:textId="77777777" w:rsidR="008A6661" w:rsidRDefault="008A6661">
            <w:pPr>
              <w:jc w:val="center"/>
            </w:pPr>
          </w:p>
        </w:tc>
        <w:tc>
          <w:tcPr>
            <w:tcW w:w="675" w:type="dxa"/>
            <w:shd w:val="clear" w:color="auto" w:fill="FFFFFF" w:themeFill="background1"/>
          </w:tcPr>
          <w:p w14:paraId="2DC44586" w14:textId="77777777" w:rsidR="008A6661" w:rsidRDefault="008A6661">
            <w:pPr>
              <w:jc w:val="center"/>
            </w:pPr>
          </w:p>
        </w:tc>
        <w:tc>
          <w:tcPr>
            <w:tcW w:w="675" w:type="dxa"/>
            <w:shd w:val="clear" w:color="auto" w:fill="FFFFFF" w:themeFill="background1"/>
          </w:tcPr>
          <w:p w14:paraId="4FFCBC07" w14:textId="77777777" w:rsidR="008A6661" w:rsidRDefault="008A6661">
            <w:pPr>
              <w:jc w:val="center"/>
            </w:pPr>
          </w:p>
        </w:tc>
      </w:tr>
      <w:tr w:rsidR="008A6661" w14:paraId="623D29B2" w14:textId="77777777" w:rsidTr="2E1FF630">
        <w:trPr>
          <w:cantSplit/>
          <w:trHeight w:val="227"/>
        </w:trPr>
        <w:tc>
          <w:tcPr>
            <w:tcW w:w="2835" w:type="dxa"/>
            <w:vMerge/>
          </w:tcPr>
          <w:p w14:paraId="1728B4D0" w14:textId="77777777" w:rsidR="008A6661" w:rsidRDefault="008A6661"/>
        </w:tc>
        <w:tc>
          <w:tcPr>
            <w:tcW w:w="2977" w:type="dxa"/>
            <w:vMerge/>
          </w:tcPr>
          <w:p w14:paraId="34959D4B" w14:textId="77777777" w:rsidR="008A6661" w:rsidRDefault="008A6661"/>
        </w:tc>
        <w:tc>
          <w:tcPr>
            <w:tcW w:w="694" w:type="dxa"/>
            <w:vMerge/>
          </w:tcPr>
          <w:p w14:paraId="7BD58BA2" w14:textId="77777777" w:rsidR="008A6661" w:rsidRDefault="008A6661">
            <w:pPr>
              <w:jc w:val="center"/>
            </w:pPr>
          </w:p>
        </w:tc>
        <w:tc>
          <w:tcPr>
            <w:tcW w:w="694" w:type="dxa"/>
            <w:vMerge/>
          </w:tcPr>
          <w:p w14:paraId="4357A966" w14:textId="77777777" w:rsidR="008A6661" w:rsidRDefault="008A6661">
            <w:pPr>
              <w:jc w:val="center"/>
            </w:pPr>
          </w:p>
        </w:tc>
        <w:tc>
          <w:tcPr>
            <w:tcW w:w="6267" w:type="dxa"/>
            <w:shd w:val="clear" w:color="auto" w:fill="FFFFFF" w:themeFill="background1"/>
          </w:tcPr>
          <w:p w14:paraId="667B8D49" w14:textId="77777777" w:rsidR="008A6661" w:rsidRDefault="008A6661">
            <w:r>
              <w:t>Autorisation de conduite, établie par l’employeur</w:t>
            </w:r>
          </w:p>
        </w:tc>
        <w:tc>
          <w:tcPr>
            <w:tcW w:w="675" w:type="dxa"/>
            <w:shd w:val="clear" w:color="auto" w:fill="FFFFFF" w:themeFill="background1"/>
          </w:tcPr>
          <w:p w14:paraId="44690661" w14:textId="77777777" w:rsidR="008A6661" w:rsidRDefault="008A6661">
            <w:pPr>
              <w:jc w:val="center"/>
            </w:pPr>
          </w:p>
        </w:tc>
        <w:tc>
          <w:tcPr>
            <w:tcW w:w="675" w:type="dxa"/>
            <w:shd w:val="clear" w:color="auto" w:fill="FFFFFF" w:themeFill="background1"/>
          </w:tcPr>
          <w:p w14:paraId="74539910" w14:textId="77777777" w:rsidR="008A6661" w:rsidRDefault="008A6661">
            <w:pPr>
              <w:jc w:val="center"/>
            </w:pPr>
          </w:p>
        </w:tc>
        <w:tc>
          <w:tcPr>
            <w:tcW w:w="675" w:type="dxa"/>
            <w:shd w:val="clear" w:color="auto" w:fill="FFFFFF" w:themeFill="background1"/>
          </w:tcPr>
          <w:p w14:paraId="5A7E0CF2" w14:textId="77777777" w:rsidR="008A6661" w:rsidRDefault="008A6661">
            <w:pPr>
              <w:jc w:val="center"/>
            </w:pPr>
          </w:p>
        </w:tc>
      </w:tr>
      <w:tr w:rsidR="008A6661" w14:paraId="3F73D99B" w14:textId="77777777" w:rsidTr="2E1FF630">
        <w:trPr>
          <w:cantSplit/>
          <w:trHeight w:val="227"/>
        </w:trPr>
        <w:tc>
          <w:tcPr>
            <w:tcW w:w="2835" w:type="dxa"/>
            <w:vMerge/>
          </w:tcPr>
          <w:p w14:paraId="60FA6563" w14:textId="77777777" w:rsidR="008A6661" w:rsidRDefault="008A6661"/>
        </w:tc>
        <w:tc>
          <w:tcPr>
            <w:tcW w:w="2977" w:type="dxa"/>
            <w:vMerge/>
          </w:tcPr>
          <w:p w14:paraId="1AC5CDBE" w14:textId="77777777" w:rsidR="008A6661" w:rsidRDefault="008A6661"/>
        </w:tc>
        <w:tc>
          <w:tcPr>
            <w:tcW w:w="694" w:type="dxa"/>
            <w:vMerge/>
          </w:tcPr>
          <w:p w14:paraId="342D4C27" w14:textId="77777777" w:rsidR="008A6661" w:rsidRDefault="008A6661">
            <w:pPr>
              <w:jc w:val="center"/>
            </w:pPr>
          </w:p>
        </w:tc>
        <w:tc>
          <w:tcPr>
            <w:tcW w:w="694" w:type="dxa"/>
            <w:vMerge/>
          </w:tcPr>
          <w:p w14:paraId="3572E399" w14:textId="77777777" w:rsidR="008A6661" w:rsidRDefault="008A6661">
            <w:pPr>
              <w:jc w:val="center"/>
            </w:pPr>
          </w:p>
        </w:tc>
        <w:tc>
          <w:tcPr>
            <w:tcW w:w="6267" w:type="dxa"/>
            <w:shd w:val="clear" w:color="auto" w:fill="FFFFFF" w:themeFill="background1"/>
          </w:tcPr>
          <w:p w14:paraId="37F7BBA7" w14:textId="77777777" w:rsidR="008A6661" w:rsidRDefault="008A6661">
            <w:r>
              <w:t>Balisage</w:t>
            </w:r>
          </w:p>
        </w:tc>
        <w:tc>
          <w:tcPr>
            <w:tcW w:w="675" w:type="dxa"/>
            <w:shd w:val="clear" w:color="auto" w:fill="FFFFFF" w:themeFill="background1"/>
          </w:tcPr>
          <w:p w14:paraId="6CEB15CE" w14:textId="77777777" w:rsidR="008A6661" w:rsidRDefault="008A6661">
            <w:pPr>
              <w:jc w:val="center"/>
            </w:pPr>
          </w:p>
        </w:tc>
        <w:tc>
          <w:tcPr>
            <w:tcW w:w="675" w:type="dxa"/>
            <w:shd w:val="clear" w:color="auto" w:fill="FFFFFF" w:themeFill="background1"/>
          </w:tcPr>
          <w:p w14:paraId="66518E39" w14:textId="77777777" w:rsidR="008A6661" w:rsidRDefault="008A6661">
            <w:pPr>
              <w:jc w:val="center"/>
            </w:pPr>
          </w:p>
        </w:tc>
        <w:tc>
          <w:tcPr>
            <w:tcW w:w="675" w:type="dxa"/>
            <w:shd w:val="clear" w:color="auto" w:fill="FFFFFF" w:themeFill="background1"/>
          </w:tcPr>
          <w:p w14:paraId="7E75FCD0" w14:textId="77777777" w:rsidR="008A6661" w:rsidRDefault="008A6661">
            <w:pPr>
              <w:jc w:val="center"/>
            </w:pPr>
          </w:p>
        </w:tc>
      </w:tr>
      <w:tr w:rsidR="008A6661" w14:paraId="4D1EB10C" w14:textId="77777777" w:rsidTr="2E1FF630">
        <w:trPr>
          <w:cantSplit/>
          <w:trHeight w:val="227"/>
        </w:trPr>
        <w:tc>
          <w:tcPr>
            <w:tcW w:w="2835" w:type="dxa"/>
            <w:vMerge/>
          </w:tcPr>
          <w:p w14:paraId="10FDAA0E" w14:textId="77777777" w:rsidR="008A6661" w:rsidRDefault="008A6661"/>
        </w:tc>
        <w:tc>
          <w:tcPr>
            <w:tcW w:w="2977" w:type="dxa"/>
            <w:vMerge/>
          </w:tcPr>
          <w:p w14:paraId="774AF2BF" w14:textId="77777777" w:rsidR="008A6661" w:rsidRDefault="008A6661"/>
        </w:tc>
        <w:tc>
          <w:tcPr>
            <w:tcW w:w="694" w:type="dxa"/>
            <w:vMerge/>
          </w:tcPr>
          <w:p w14:paraId="7A292896" w14:textId="77777777" w:rsidR="008A6661" w:rsidRDefault="008A6661">
            <w:pPr>
              <w:jc w:val="center"/>
            </w:pPr>
          </w:p>
        </w:tc>
        <w:tc>
          <w:tcPr>
            <w:tcW w:w="694" w:type="dxa"/>
            <w:vMerge/>
          </w:tcPr>
          <w:p w14:paraId="2191599E" w14:textId="77777777" w:rsidR="008A6661" w:rsidRDefault="008A6661">
            <w:pPr>
              <w:jc w:val="center"/>
            </w:pPr>
          </w:p>
        </w:tc>
        <w:tc>
          <w:tcPr>
            <w:tcW w:w="6267" w:type="dxa"/>
            <w:shd w:val="clear" w:color="auto" w:fill="FFFFFF" w:themeFill="background1"/>
          </w:tcPr>
          <w:p w14:paraId="0A5F5D2A" w14:textId="77777777" w:rsidR="008A6661" w:rsidRDefault="008A6661">
            <w:r>
              <w:t>Zone de travail autorisée par le CROUS, pour la manutention</w:t>
            </w:r>
          </w:p>
        </w:tc>
        <w:tc>
          <w:tcPr>
            <w:tcW w:w="675" w:type="dxa"/>
            <w:shd w:val="clear" w:color="auto" w:fill="FFFFFF" w:themeFill="background1"/>
          </w:tcPr>
          <w:p w14:paraId="7673E5AE" w14:textId="77777777" w:rsidR="008A6661" w:rsidRDefault="008A6661">
            <w:pPr>
              <w:jc w:val="center"/>
            </w:pPr>
          </w:p>
        </w:tc>
        <w:tc>
          <w:tcPr>
            <w:tcW w:w="675" w:type="dxa"/>
            <w:shd w:val="clear" w:color="auto" w:fill="FFFFFF" w:themeFill="background1"/>
          </w:tcPr>
          <w:p w14:paraId="041D98D7" w14:textId="77777777" w:rsidR="008A6661" w:rsidRDefault="008A6661">
            <w:pPr>
              <w:jc w:val="center"/>
            </w:pPr>
          </w:p>
        </w:tc>
        <w:tc>
          <w:tcPr>
            <w:tcW w:w="675" w:type="dxa"/>
            <w:shd w:val="clear" w:color="auto" w:fill="FFFFFF" w:themeFill="background1"/>
          </w:tcPr>
          <w:p w14:paraId="5AB7C0C5" w14:textId="77777777" w:rsidR="008A6661" w:rsidRDefault="008A6661">
            <w:pPr>
              <w:jc w:val="center"/>
            </w:pPr>
          </w:p>
        </w:tc>
      </w:tr>
      <w:tr w:rsidR="008A6661" w14:paraId="250349FD" w14:textId="77777777" w:rsidTr="2E1FF630">
        <w:trPr>
          <w:cantSplit/>
          <w:trHeight w:val="227"/>
        </w:trPr>
        <w:tc>
          <w:tcPr>
            <w:tcW w:w="2835" w:type="dxa"/>
            <w:vMerge/>
          </w:tcPr>
          <w:p w14:paraId="55B33694" w14:textId="77777777" w:rsidR="008A6661" w:rsidRDefault="008A6661"/>
        </w:tc>
        <w:tc>
          <w:tcPr>
            <w:tcW w:w="2977" w:type="dxa"/>
            <w:vMerge/>
          </w:tcPr>
          <w:p w14:paraId="4455F193" w14:textId="77777777" w:rsidR="008A6661" w:rsidRDefault="008A6661"/>
        </w:tc>
        <w:tc>
          <w:tcPr>
            <w:tcW w:w="694" w:type="dxa"/>
            <w:vMerge/>
          </w:tcPr>
          <w:p w14:paraId="1C2776EB" w14:textId="77777777" w:rsidR="008A6661" w:rsidRDefault="008A6661">
            <w:pPr>
              <w:jc w:val="center"/>
            </w:pPr>
          </w:p>
        </w:tc>
        <w:tc>
          <w:tcPr>
            <w:tcW w:w="694" w:type="dxa"/>
            <w:vMerge/>
          </w:tcPr>
          <w:p w14:paraId="15342E60" w14:textId="77777777" w:rsidR="008A6661" w:rsidRDefault="008A6661">
            <w:pPr>
              <w:jc w:val="center"/>
            </w:pPr>
          </w:p>
        </w:tc>
        <w:tc>
          <w:tcPr>
            <w:tcW w:w="6267" w:type="dxa"/>
            <w:shd w:val="clear" w:color="auto" w:fill="FFFFFF" w:themeFill="background1"/>
          </w:tcPr>
          <w:p w14:paraId="29CB564C" w14:textId="77777777" w:rsidR="008A6661" w:rsidRDefault="008A6661">
            <w:pPr>
              <w:pStyle w:val="Pieddepage"/>
              <w:tabs>
                <w:tab w:val="clear" w:pos="4536"/>
                <w:tab w:val="clear" w:pos="9072"/>
              </w:tabs>
            </w:pPr>
            <w:r>
              <w:t>Interdiction de manœuvrer des charges au-dessus des personnes</w:t>
            </w:r>
          </w:p>
        </w:tc>
        <w:tc>
          <w:tcPr>
            <w:tcW w:w="675" w:type="dxa"/>
            <w:shd w:val="clear" w:color="auto" w:fill="FFFFFF" w:themeFill="background1"/>
          </w:tcPr>
          <w:p w14:paraId="5EB89DE8" w14:textId="77777777" w:rsidR="008A6661" w:rsidRDefault="008A6661">
            <w:pPr>
              <w:jc w:val="center"/>
            </w:pPr>
          </w:p>
        </w:tc>
        <w:tc>
          <w:tcPr>
            <w:tcW w:w="675" w:type="dxa"/>
            <w:shd w:val="clear" w:color="auto" w:fill="FFFFFF" w:themeFill="background1"/>
          </w:tcPr>
          <w:p w14:paraId="7D62D461" w14:textId="77777777" w:rsidR="008A6661" w:rsidRDefault="008A6661">
            <w:pPr>
              <w:jc w:val="center"/>
            </w:pPr>
          </w:p>
        </w:tc>
        <w:tc>
          <w:tcPr>
            <w:tcW w:w="675" w:type="dxa"/>
            <w:shd w:val="clear" w:color="auto" w:fill="FFFFFF" w:themeFill="background1"/>
          </w:tcPr>
          <w:p w14:paraId="078B034E" w14:textId="77777777" w:rsidR="008A6661" w:rsidRDefault="008A6661">
            <w:pPr>
              <w:jc w:val="center"/>
            </w:pPr>
          </w:p>
        </w:tc>
      </w:tr>
      <w:tr w:rsidR="008A6661" w14:paraId="0368ED75" w14:textId="77777777" w:rsidTr="2E1FF630">
        <w:trPr>
          <w:cantSplit/>
          <w:trHeight w:val="227"/>
        </w:trPr>
        <w:tc>
          <w:tcPr>
            <w:tcW w:w="2835" w:type="dxa"/>
            <w:vMerge/>
          </w:tcPr>
          <w:p w14:paraId="492506DD" w14:textId="77777777" w:rsidR="008A6661" w:rsidRDefault="008A6661"/>
        </w:tc>
        <w:tc>
          <w:tcPr>
            <w:tcW w:w="2977" w:type="dxa"/>
            <w:vMerge/>
          </w:tcPr>
          <w:p w14:paraId="31CD0C16" w14:textId="77777777" w:rsidR="008A6661" w:rsidRDefault="008A6661"/>
        </w:tc>
        <w:tc>
          <w:tcPr>
            <w:tcW w:w="694" w:type="dxa"/>
            <w:vMerge/>
          </w:tcPr>
          <w:p w14:paraId="7FD8715F" w14:textId="77777777" w:rsidR="008A6661" w:rsidRDefault="008A6661">
            <w:pPr>
              <w:jc w:val="center"/>
            </w:pPr>
          </w:p>
        </w:tc>
        <w:tc>
          <w:tcPr>
            <w:tcW w:w="694" w:type="dxa"/>
            <w:vMerge/>
          </w:tcPr>
          <w:p w14:paraId="6BDFDFC2" w14:textId="77777777" w:rsidR="008A6661" w:rsidRDefault="008A6661">
            <w:pPr>
              <w:jc w:val="center"/>
            </w:pPr>
          </w:p>
        </w:tc>
        <w:tc>
          <w:tcPr>
            <w:tcW w:w="6267" w:type="dxa"/>
            <w:tcBorders>
              <w:bottom w:val="single" w:sz="4" w:space="0" w:color="auto"/>
            </w:tcBorders>
            <w:shd w:val="clear" w:color="auto" w:fill="FFFFFF" w:themeFill="background1"/>
          </w:tcPr>
          <w:p w14:paraId="09DE7B72" w14:textId="77777777" w:rsidR="008A6661" w:rsidRDefault="008A6661">
            <w:r>
              <w:t>Utilisation d’élingues</w:t>
            </w:r>
          </w:p>
        </w:tc>
        <w:tc>
          <w:tcPr>
            <w:tcW w:w="675" w:type="dxa"/>
            <w:shd w:val="clear" w:color="auto" w:fill="FFFFFF" w:themeFill="background1"/>
          </w:tcPr>
          <w:p w14:paraId="41F9AE5E" w14:textId="77777777" w:rsidR="008A6661" w:rsidRDefault="008A6661">
            <w:pPr>
              <w:jc w:val="center"/>
            </w:pPr>
          </w:p>
        </w:tc>
        <w:tc>
          <w:tcPr>
            <w:tcW w:w="675" w:type="dxa"/>
            <w:shd w:val="clear" w:color="auto" w:fill="FFFFFF" w:themeFill="background1"/>
          </w:tcPr>
          <w:p w14:paraId="00F03A6D" w14:textId="77777777" w:rsidR="008A6661" w:rsidRDefault="008A6661">
            <w:pPr>
              <w:jc w:val="center"/>
            </w:pPr>
          </w:p>
        </w:tc>
        <w:tc>
          <w:tcPr>
            <w:tcW w:w="675" w:type="dxa"/>
            <w:shd w:val="clear" w:color="auto" w:fill="FFFFFF" w:themeFill="background1"/>
          </w:tcPr>
          <w:p w14:paraId="6930E822" w14:textId="77777777" w:rsidR="008A6661" w:rsidRDefault="008A6661">
            <w:pPr>
              <w:jc w:val="center"/>
            </w:pPr>
          </w:p>
        </w:tc>
      </w:tr>
      <w:tr w:rsidR="008A6661" w14:paraId="687A14C8" w14:textId="77777777" w:rsidTr="2E1FF630">
        <w:trPr>
          <w:cantSplit/>
          <w:trHeight w:val="227"/>
        </w:trPr>
        <w:tc>
          <w:tcPr>
            <w:tcW w:w="2835" w:type="dxa"/>
            <w:vMerge/>
          </w:tcPr>
          <w:p w14:paraId="20E36DAB" w14:textId="77777777" w:rsidR="008A6661" w:rsidRDefault="008A6661"/>
        </w:tc>
        <w:tc>
          <w:tcPr>
            <w:tcW w:w="2977" w:type="dxa"/>
            <w:vMerge/>
          </w:tcPr>
          <w:p w14:paraId="32D85219" w14:textId="77777777" w:rsidR="008A6661" w:rsidRDefault="008A6661"/>
        </w:tc>
        <w:tc>
          <w:tcPr>
            <w:tcW w:w="694" w:type="dxa"/>
            <w:vMerge/>
          </w:tcPr>
          <w:p w14:paraId="0CE19BC3" w14:textId="77777777" w:rsidR="008A6661" w:rsidRDefault="008A6661">
            <w:pPr>
              <w:jc w:val="center"/>
            </w:pPr>
          </w:p>
        </w:tc>
        <w:tc>
          <w:tcPr>
            <w:tcW w:w="694" w:type="dxa"/>
            <w:vMerge/>
          </w:tcPr>
          <w:p w14:paraId="63966B72" w14:textId="77777777" w:rsidR="008A6661" w:rsidRDefault="008A6661">
            <w:pPr>
              <w:jc w:val="center"/>
            </w:pPr>
          </w:p>
        </w:tc>
        <w:tc>
          <w:tcPr>
            <w:tcW w:w="6267" w:type="dxa"/>
            <w:tcBorders>
              <w:bottom w:val="single" w:sz="4" w:space="0" w:color="auto"/>
            </w:tcBorders>
            <w:shd w:val="clear" w:color="auto" w:fill="FFFFFF" w:themeFill="background1"/>
          </w:tcPr>
          <w:p w14:paraId="4BDBA6C9" w14:textId="77777777" w:rsidR="008A6661" w:rsidRDefault="008A6661">
            <w:r>
              <w:t>Vérification annuelle réglementaire des appareils</w:t>
            </w:r>
          </w:p>
        </w:tc>
        <w:tc>
          <w:tcPr>
            <w:tcW w:w="675" w:type="dxa"/>
            <w:shd w:val="clear" w:color="auto" w:fill="FFFFFF" w:themeFill="background1"/>
          </w:tcPr>
          <w:p w14:paraId="23536548" w14:textId="77777777" w:rsidR="008A6661" w:rsidRDefault="008A6661">
            <w:pPr>
              <w:jc w:val="center"/>
            </w:pPr>
          </w:p>
        </w:tc>
        <w:tc>
          <w:tcPr>
            <w:tcW w:w="675" w:type="dxa"/>
            <w:shd w:val="clear" w:color="auto" w:fill="FFFFFF" w:themeFill="background1"/>
          </w:tcPr>
          <w:p w14:paraId="271AE1F2" w14:textId="77777777" w:rsidR="008A6661" w:rsidRDefault="008A6661">
            <w:pPr>
              <w:jc w:val="center"/>
            </w:pPr>
          </w:p>
        </w:tc>
        <w:tc>
          <w:tcPr>
            <w:tcW w:w="675" w:type="dxa"/>
            <w:shd w:val="clear" w:color="auto" w:fill="FFFFFF" w:themeFill="background1"/>
          </w:tcPr>
          <w:p w14:paraId="4AE5B7AF" w14:textId="77777777" w:rsidR="008A6661" w:rsidRDefault="008A6661">
            <w:pPr>
              <w:jc w:val="center"/>
            </w:pPr>
          </w:p>
        </w:tc>
      </w:tr>
      <w:tr w:rsidR="008A6661" w14:paraId="764E6365" w14:textId="77777777" w:rsidTr="2E1FF630">
        <w:trPr>
          <w:cantSplit/>
          <w:trHeight w:val="227"/>
        </w:trPr>
        <w:tc>
          <w:tcPr>
            <w:tcW w:w="2835" w:type="dxa"/>
            <w:vMerge/>
          </w:tcPr>
          <w:p w14:paraId="3955E093" w14:textId="77777777" w:rsidR="008A6661" w:rsidRDefault="008A6661"/>
        </w:tc>
        <w:tc>
          <w:tcPr>
            <w:tcW w:w="2977" w:type="dxa"/>
            <w:vMerge/>
          </w:tcPr>
          <w:p w14:paraId="12C42424" w14:textId="77777777" w:rsidR="008A6661" w:rsidRDefault="008A6661"/>
        </w:tc>
        <w:tc>
          <w:tcPr>
            <w:tcW w:w="694" w:type="dxa"/>
            <w:vMerge/>
          </w:tcPr>
          <w:p w14:paraId="379CA55B" w14:textId="77777777" w:rsidR="008A6661" w:rsidRDefault="008A6661">
            <w:pPr>
              <w:jc w:val="center"/>
            </w:pPr>
          </w:p>
        </w:tc>
        <w:tc>
          <w:tcPr>
            <w:tcW w:w="694" w:type="dxa"/>
            <w:vMerge/>
          </w:tcPr>
          <w:p w14:paraId="5ABF93C4" w14:textId="77777777" w:rsidR="008A6661" w:rsidRDefault="008A6661">
            <w:pPr>
              <w:jc w:val="center"/>
            </w:pPr>
          </w:p>
        </w:tc>
        <w:tc>
          <w:tcPr>
            <w:tcW w:w="6267" w:type="dxa"/>
            <w:tcBorders>
              <w:bottom w:val="single" w:sz="4" w:space="0" w:color="auto"/>
            </w:tcBorders>
            <w:shd w:val="clear" w:color="auto" w:fill="FFFFFF" w:themeFill="background1"/>
          </w:tcPr>
          <w:p w14:paraId="42656AB3" w14:textId="77777777" w:rsidR="008A6661" w:rsidRDefault="008A6661">
            <w:r>
              <w:t>Modes opératoire, consignes</w:t>
            </w:r>
          </w:p>
        </w:tc>
        <w:tc>
          <w:tcPr>
            <w:tcW w:w="675" w:type="dxa"/>
            <w:shd w:val="clear" w:color="auto" w:fill="FFFFFF" w:themeFill="background1"/>
          </w:tcPr>
          <w:p w14:paraId="71DCB018" w14:textId="77777777" w:rsidR="008A6661" w:rsidRDefault="008A6661">
            <w:pPr>
              <w:jc w:val="center"/>
            </w:pPr>
          </w:p>
        </w:tc>
        <w:tc>
          <w:tcPr>
            <w:tcW w:w="675" w:type="dxa"/>
            <w:shd w:val="clear" w:color="auto" w:fill="FFFFFF" w:themeFill="background1"/>
          </w:tcPr>
          <w:p w14:paraId="4B644A8D" w14:textId="77777777" w:rsidR="008A6661" w:rsidRDefault="008A6661">
            <w:pPr>
              <w:jc w:val="center"/>
            </w:pPr>
          </w:p>
        </w:tc>
        <w:tc>
          <w:tcPr>
            <w:tcW w:w="675" w:type="dxa"/>
            <w:shd w:val="clear" w:color="auto" w:fill="FFFFFF" w:themeFill="background1"/>
          </w:tcPr>
          <w:p w14:paraId="082C48EB" w14:textId="77777777" w:rsidR="008A6661" w:rsidRDefault="008A6661">
            <w:pPr>
              <w:jc w:val="center"/>
            </w:pPr>
          </w:p>
        </w:tc>
      </w:tr>
      <w:tr w:rsidR="008A6661" w14:paraId="2677290C" w14:textId="77777777" w:rsidTr="2E1FF630">
        <w:trPr>
          <w:cantSplit/>
          <w:trHeight w:val="180"/>
        </w:trPr>
        <w:tc>
          <w:tcPr>
            <w:tcW w:w="2835" w:type="dxa"/>
            <w:vMerge/>
          </w:tcPr>
          <w:p w14:paraId="249BF8C6" w14:textId="77777777" w:rsidR="008A6661" w:rsidRDefault="008A6661"/>
        </w:tc>
        <w:tc>
          <w:tcPr>
            <w:tcW w:w="2977" w:type="dxa"/>
            <w:vMerge/>
          </w:tcPr>
          <w:p w14:paraId="0EF46479" w14:textId="77777777" w:rsidR="008A6661" w:rsidRDefault="008A6661"/>
        </w:tc>
        <w:tc>
          <w:tcPr>
            <w:tcW w:w="694" w:type="dxa"/>
            <w:vMerge/>
          </w:tcPr>
          <w:p w14:paraId="3AB58C42" w14:textId="77777777" w:rsidR="008A6661" w:rsidRDefault="008A6661">
            <w:pPr>
              <w:jc w:val="center"/>
            </w:pPr>
          </w:p>
        </w:tc>
        <w:tc>
          <w:tcPr>
            <w:tcW w:w="694" w:type="dxa"/>
            <w:vMerge/>
          </w:tcPr>
          <w:p w14:paraId="4EA9BA15" w14:textId="77777777" w:rsidR="008A6661" w:rsidRDefault="008A6661">
            <w:pPr>
              <w:jc w:val="center"/>
            </w:pPr>
          </w:p>
        </w:tc>
        <w:tc>
          <w:tcPr>
            <w:tcW w:w="6267" w:type="dxa"/>
            <w:shd w:val="clear" w:color="auto" w:fill="FFFFFF" w:themeFill="background1"/>
          </w:tcPr>
          <w:p w14:paraId="7332107B" w14:textId="77777777" w:rsidR="008A6661" w:rsidRDefault="008A6661"/>
        </w:tc>
        <w:tc>
          <w:tcPr>
            <w:tcW w:w="675" w:type="dxa"/>
            <w:tcBorders>
              <w:bottom w:val="single" w:sz="4" w:space="0" w:color="auto"/>
            </w:tcBorders>
            <w:shd w:val="clear" w:color="auto" w:fill="FFFFFF" w:themeFill="background1"/>
          </w:tcPr>
          <w:p w14:paraId="5D98A3F1" w14:textId="77777777" w:rsidR="008A6661" w:rsidRDefault="008A6661">
            <w:pPr>
              <w:jc w:val="center"/>
            </w:pPr>
          </w:p>
        </w:tc>
        <w:tc>
          <w:tcPr>
            <w:tcW w:w="675" w:type="dxa"/>
            <w:tcBorders>
              <w:bottom w:val="single" w:sz="4" w:space="0" w:color="auto"/>
            </w:tcBorders>
            <w:shd w:val="clear" w:color="auto" w:fill="FFFFFF" w:themeFill="background1"/>
          </w:tcPr>
          <w:p w14:paraId="50C86B8C" w14:textId="77777777" w:rsidR="008A6661" w:rsidRDefault="008A6661">
            <w:pPr>
              <w:jc w:val="center"/>
            </w:pPr>
          </w:p>
        </w:tc>
        <w:tc>
          <w:tcPr>
            <w:tcW w:w="675" w:type="dxa"/>
            <w:tcBorders>
              <w:bottom w:val="single" w:sz="4" w:space="0" w:color="auto"/>
            </w:tcBorders>
            <w:shd w:val="clear" w:color="auto" w:fill="FFFFFF" w:themeFill="background1"/>
          </w:tcPr>
          <w:p w14:paraId="60EDCC55" w14:textId="77777777" w:rsidR="008A6661" w:rsidRDefault="008A6661">
            <w:pPr>
              <w:jc w:val="center"/>
            </w:pPr>
          </w:p>
        </w:tc>
      </w:tr>
      <w:tr w:rsidR="008A6661" w14:paraId="3BBB8815" w14:textId="77777777" w:rsidTr="2E1FF630">
        <w:trPr>
          <w:cantSplit/>
          <w:trHeight w:val="180"/>
        </w:trPr>
        <w:tc>
          <w:tcPr>
            <w:tcW w:w="2835" w:type="dxa"/>
            <w:vMerge/>
          </w:tcPr>
          <w:p w14:paraId="55B91B0D" w14:textId="77777777" w:rsidR="008A6661" w:rsidRDefault="008A6661"/>
        </w:tc>
        <w:tc>
          <w:tcPr>
            <w:tcW w:w="2977" w:type="dxa"/>
            <w:vMerge/>
          </w:tcPr>
          <w:p w14:paraId="6810F0D1" w14:textId="77777777" w:rsidR="008A6661" w:rsidRDefault="008A6661"/>
        </w:tc>
        <w:tc>
          <w:tcPr>
            <w:tcW w:w="694" w:type="dxa"/>
            <w:vMerge/>
          </w:tcPr>
          <w:p w14:paraId="74E797DC" w14:textId="77777777" w:rsidR="008A6661" w:rsidRDefault="008A6661">
            <w:pPr>
              <w:jc w:val="center"/>
            </w:pPr>
          </w:p>
        </w:tc>
        <w:tc>
          <w:tcPr>
            <w:tcW w:w="694" w:type="dxa"/>
            <w:vMerge/>
          </w:tcPr>
          <w:p w14:paraId="25AF7EAE" w14:textId="77777777" w:rsidR="008A6661" w:rsidRDefault="008A6661">
            <w:pPr>
              <w:jc w:val="center"/>
            </w:pPr>
          </w:p>
        </w:tc>
        <w:tc>
          <w:tcPr>
            <w:tcW w:w="6267" w:type="dxa"/>
            <w:shd w:val="clear" w:color="auto" w:fill="FFFFFF" w:themeFill="background1"/>
          </w:tcPr>
          <w:p w14:paraId="2633CEB9" w14:textId="77777777" w:rsidR="008A6661" w:rsidRDefault="008A6661"/>
        </w:tc>
        <w:tc>
          <w:tcPr>
            <w:tcW w:w="675" w:type="dxa"/>
            <w:tcBorders>
              <w:bottom w:val="single" w:sz="4" w:space="0" w:color="auto"/>
            </w:tcBorders>
            <w:shd w:val="clear" w:color="auto" w:fill="FFFFFF" w:themeFill="background1"/>
          </w:tcPr>
          <w:p w14:paraId="4B1D477B" w14:textId="77777777" w:rsidR="008A6661" w:rsidRDefault="008A6661">
            <w:pPr>
              <w:jc w:val="center"/>
            </w:pPr>
          </w:p>
        </w:tc>
        <w:tc>
          <w:tcPr>
            <w:tcW w:w="675" w:type="dxa"/>
            <w:tcBorders>
              <w:bottom w:val="single" w:sz="4" w:space="0" w:color="auto"/>
            </w:tcBorders>
            <w:shd w:val="clear" w:color="auto" w:fill="FFFFFF" w:themeFill="background1"/>
          </w:tcPr>
          <w:p w14:paraId="65BE1F1D" w14:textId="77777777" w:rsidR="008A6661" w:rsidRDefault="008A6661">
            <w:pPr>
              <w:jc w:val="center"/>
            </w:pPr>
          </w:p>
        </w:tc>
        <w:tc>
          <w:tcPr>
            <w:tcW w:w="675" w:type="dxa"/>
            <w:tcBorders>
              <w:bottom w:val="single" w:sz="4" w:space="0" w:color="auto"/>
            </w:tcBorders>
            <w:shd w:val="clear" w:color="auto" w:fill="FFFFFF" w:themeFill="background1"/>
          </w:tcPr>
          <w:p w14:paraId="6AFAB436" w14:textId="77777777" w:rsidR="008A6661" w:rsidRDefault="008A6661">
            <w:pPr>
              <w:jc w:val="center"/>
            </w:pPr>
          </w:p>
        </w:tc>
      </w:tr>
      <w:tr w:rsidR="008A6661" w14:paraId="042C5D41" w14:textId="77777777" w:rsidTr="2E1FF630">
        <w:trPr>
          <w:cantSplit/>
          <w:trHeight w:val="227"/>
        </w:trPr>
        <w:tc>
          <w:tcPr>
            <w:tcW w:w="2835" w:type="dxa"/>
            <w:vMerge/>
          </w:tcPr>
          <w:p w14:paraId="4D2E12B8" w14:textId="77777777" w:rsidR="008A6661" w:rsidRDefault="008A6661"/>
        </w:tc>
        <w:tc>
          <w:tcPr>
            <w:tcW w:w="2977" w:type="dxa"/>
            <w:vMerge/>
          </w:tcPr>
          <w:p w14:paraId="308F224F" w14:textId="77777777" w:rsidR="008A6661" w:rsidRDefault="008A6661"/>
        </w:tc>
        <w:tc>
          <w:tcPr>
            <w:tcW w:w="694" w:type="dxa"/>
            <w:vMerge/>
          </w:tcPr>
          <w:p w14:paraId="5E6D6F63" w14:textId="77777777" w:rsidR="008A6661" w:rsidRDefault="008A6661">
            <w:pPr>
              <w:jc w:val="center"/>
            </w:pPr>
          </w:p>
        </w:tc>
        <w:tc>
          <w:tcPr>
            <w:tcW w:w="694" w:type="dxa"/>
            <w:vMerge/>
          </w:tcPr>
          <w:p w14:paraId="7B969857" w14:textId="77777777" w:rsidR="008A6661" w:rsidRDefault="008A6661">
            <w:pPr>
              <w:jc w:val="center"/>
            </w:pPr>
          </w:p>
        </w:tc>
        <w:tc>
          <w:tcPr>
            <w:tcW w:w="6267" w:type="dxa"/>
            <w:tcBorders>
              <w:bottom w:val="single" w:sz="4" w:space="0" w:color="auto"/>
            </w:tcBorders>
            <w:shd w:val="clear" w:color="auto" w:fill="FFFFFF" w:themeFill="background1"/>
          </w:tcPr>
          <w:p w14:paraId="0FE634FD" w14:textId="77777777" w:rsidR="008A6661" w:rsidRDefault="008A6661"/>
        </w:tc>
        <w:tc>
          <w:tcPr>
            <w:tcW w:w="675" w:type="dxa"/>
            <w:tcBorders>
              <w:bottom w:val="single" w:sz="4" w:space="0" w:color="auto"/>
            </w:tcBorders>
            <w:shd w:val="clear" w:color="auto" w:fill="FFFFFF" w:themeFill="background1"/>
          </w:tcPr>
          <w:p w14:paraId="62A1F980" w14:textId="77777777" w:rsidR="008A6661" w:rsidRDefault="008A6661">
            <w:pPr>
              <w:jc w:val="center"/>
            </w:pPr>
          </w:p>
        </w:tc>
        <w:tc>
          <w:tcPr>
            <w:tcW w:w="675" w:type="dxa"/>
            <w:tcBorders>
              <w:bottom w:val="single" w:sz="4" w:space="0" w:color="auto"/>
            </w:tcBorders>
            <w:shd w:val="clear" w:color="auto" w:fill="FFFFFF" w:themeFill="background1"/>
          </w:tcPr>
          <w:p w14:paraId="300079F4" w14:textId="77777777" w:rsidR="008A6661" w:rsidRDefault="008A6661">
            <w:pPr>
              <w:jc w:val="center"/>
            </w:pPr>
          </w:p>
        </w:tc>
        <w:tc>
          <w:tcPr>
            <w:tcW w:w="675" w:type="dxa"/>
            <w:tcBorders>
              <w:bottom w:val="single" w:sz="4" w:space="0" w:color="auto"/>
            </w:tcBorders>
            <w:shd w:val="clear" w:color="auto" w:fill="FFFFFF" w:themeFill="background1"/>
          </w:tcPr>
          <w:p w14:paraId="299D8616" w14:textId="77777777" w:rsidR="008A6661" w:rsidRDefault="008A6661">
            <w:pPr>
              <w:jc w:val="center"/>
            </w:pPr>
          </w:p>
        </w:tc>
      </w:tr>
    </w:tbl>
    <w:p w14:paraId="491D2769" w14:textId="77777777" w:rsidR="008A6661" w:rsidRDefault="008A6661">
      <w:pPr>
        <w:pStyle w:val="Pieddepage"/>
        <w:tabs>
          <w:tab w:val="clear" w:pos="4536"/>
          <w:tab w:val="clear" w:pos="9072"/>
          <w:tab w:val="left" w:pos="15593"/>
        </w:tabs>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93"/>
      </w:tblGrid>
      <w:tr w:rsidR="008A6661" w14:paraId="41414690" w14:textId="77777777">
        <w:trPr>
          <w:jc w:val="center"/>
        </w:trPr>
        <w:tc>
          <w:tcPr>
            <w:tcW w:w="10093" w:type="dxa"/>
            <w:shd w:val="pct5" w:color="auto" w:fill="auto"/>
          </w:tcPr>
          <w:p w14:paraId="57D26359" w14:textId="77777777" w:rsidR="008A6661" w:rsidRDefault="008A6661">
            <w:pPr>
              <w:jc w:val="center"/>
              <w:rPr>
                <w:b/>
                <w:sz w:val="28"/>
              </w:rPr>
            </w:pPr>
            <w:r>
              <w:rPr>
                <w:b/>
                <w:sz w:val="28"/>
              </w:rPr>
              <w:t>RISQUES D’INTERFÉRENCE ET MESURES DE PRÉVENTION</w:t>
            </w:r>
          </w:p>
        </w:tc>
      </w:tr>
    </w:tbl>
    <w:p w14:paraId="6F5CD9ED" w14:textId="77777777" w:rsidR="008A6661" w:rsidRDefault="008A6661">
      <w:pPr>
        <w:ind w:right="849"/>
        <w:jc w:val="cente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977"/>
        <w:gridCol w:w="694"/>
        <w:gridCol w:w="694"/>
        <w:gridCol w:w="6408"/>
        <w:gridCol w:w="675"/>
        <w:gridCol w:w="675"/>
        <w:gridCol w:w="675"/>
      </w:tblGrid>
      <w:tr w:rsidR="008A6661" w14:paraId="7210AF39" w14:textId="77777777" w:rsidTr="2E1FF630">
        <w:trPr>
          <w:cantSplit/>
        </w:trPr>
        <w:tc>
          <w:tcPr>
            <w:tcW w:w="2835" w:type="dxa"/>
            <w:tcBorders>
              <w:bottom w:val="single" w:sz="4" w:space="0" w:color="auto"/>
            </w:tcBorders>
            <w:shd w:val="clear" w:color="auto" w:fill="auto"/>
          </w:tcPr>
          <w:p w14:paraId="4EF7FBD7" w14:textId="77777777" w:rsidR="008A6661" w:rsidRDefault="008A6661">
            <w:pPr>
              <w:ind w:right="849"/>
              <w:jc w:val="center"/>
              <w:rPr>
                <w:b/>
                <w:sz w:val="22"/>
              </w:rPr>
            </w:pPr>
          </w:p>
          <w:p w14:paraId="0A6C7070" w14:textId="77777777" w:rsidR="008A6661" w:rsidRDefault="008A6661">
            <w:pPr>
              <w:ind w:right="14"/>
              <w:jc w:val="center"/>
              <w:rPr>
                <w:b/>
                <w:sz w:val="22"/>
              </w:rPr>
            </w:pPr>
            <w:r>
              <w:rPr>
                <w:b/>
                <w:sz w:val="22"/>
              </w:rPr>
              <w:t>RISQUES RECENSÉS</w:t>
            </w:r>
          </w:p>
        </w:tc>
        <w:tc>
          <w:tcPr>
            <w:tcW w:w="2977" w:type="dxa"/>
            <w:tcBorders>
              <w:bottom w:val="single" w:sz="4" w:space="0" w:color="auto"/>
            </w:tcBorders>
            <w:shd w:val="clear" w:color="auto" w:fill="auto"/>
          </w:tcPr>
          <w:p w14:paraId="740C982E" w14:textId="77777777" w:rsidR="008A6661" w:rsidRDefault="008A6661">
            <w:pPr>
              <w:ind w:right="849"/>
              <w:jc w:val="center"/>
              <w:rPr>
                <w:b/>
                <w:sz w:val="22"/>
              </w:rPr>
            </w:pPr>
          </w:p>
          <w:p w14:paraId="7CCBF6B2" w14:textId="77777777" w:rsidR="008A6661" w:rsidRDefault="008A6661">
            <w:pPr>
              <w:pStyle w:val="Titre5"/>
              <w:tabs>
                <w:tab w:val="left" w:pos="2695"/>
              </w:tabs>
              <w:rPr>
                <w:sz w:val="22"/>
              </w:rPr>
            </w:pPr>
            <w:r>
              <w:rPr>
                <w:sz w:val="22"/>
              </w:rPr>
              <w:t>NATURE DU RISQUE</w:t>
            </w:r>
          </w:p>
        </w:tc>
        <w:tc>
          <w:tcPr>
            <w:tcW w:w="1388" w:type="dxa"/>
            <w:gridSpan w:val="2"/>
            <w:tcBorders>
              <w:bottom w:val="single" w:sz="4" w:space="0" w:color="auto"/>
            </w:tcBorders>
            <w:shd w:val="clear" w:color="auto" w:fill="auto"/>
          </w:tcPr>
          <w:p w14:paraId="15C78039" w14:textId="77777777" w:rsidR="008A6661" w:rsidRDefault="008A6661">
            <w:pPr>
              <w:ind w:right="849"/>
              <w:jc w:val="center"/>
              <w:rPr>
                <w:b/>
                <w:sz w:val="22"/>
              </w:rPr>
            </w:pPr>
          </w:p>
          <w:p w14:paraId="29FE7666" w14:textId="77777777" w:rsidR="008A6661" w:rsidRDefault="008A6661">
            <w:pPr>
              <w:pStyle w:val="Titre5"/>
              <w:ind w:left="-70" w:right="-100" w:firstLine="7"/>
              <w:rPr>
                <w:sz w:val="22"/>
              </w:rPr>
            </w:pPr>
            <w:r>
              <w:rPr>
                <w:sz w:val="22"/>
              </w:rPr>
              <w:t>EXISTENCE</w:t>
            </w:r>
          </w:p>
        </w:tc>
        <w:tc>
          <w:tcPr>
            <w:tcW w:w="6408" w:type="dxa"/>
            <w:tcBorders>
              <w:bottom w:val="single" w:sz="4" w:space="0" w:color="auto"/>
            </w:tcBorders>
            <w:shd w:val="clear" w:color="auto" w:fill="auto"/>
          </w:tcPr>
          <w:p w14:paraId="3B4AC4FE" w14:textId="77777777" w:rsidR="008A6661" w:rsidRDefault="008A6661">
            <w:pPr>
              <w:pStyle w:val="Corpsdetexte3"/>
              <w:tabs>
                <w:tab w:val="left" w:pos="5583"/>
              </w:tabs>
            </w:pPr>
            <w:r>
              <w:t>MESURES DE PROTECTION ET DE SALUBRITÉ</w:t>
            </w:r>
          </w:p>
          <w:p w14:paraId="2B666656" w14:textId="77777777" w:rsidR="008A6661" w:rsidRDefault="008A6661">
            <w:pPr>
              <w:tabs>
                <w:tab w:val="left" w:pos="5246"/>
              </w:tabs>
              <w:ind w:right="14"/>
              <w:jc w:val="center"/>
              <w:rPr>
                <w:b/>
                <w:sz w:val="22"/>
              </w:rPr>
            </w:pPr>
            <w:r>
              <w:rPr>
                <w:b/>
                <w:sz w:val="22"/>
              </w:rPr>
              <w:t>DESTINÉES À PRÉVENIR CES RISQUES</w:t>
            </w:r>
          </w:p>
        </w:tc>
        <w:tc>
          <w:tcPr>
            <w:tcW w:w="2025" w:type="dxa"/>
            <w:gridSpan w:val="3"/>
            <w:tcBorders>
              <w:bottom w:val="single" w:sz="4" w:space="0" w:color="auto"/>
            </w:tcBorders>
            <w:shd w:val="clear" w:color="auto" w:fill="auto"/>
          </w:tcPr>
          <w:p w14:paraId="5F7F6EA0" w14:textId="77777777" w:rsidR="008A6661" w:rsidRDefault="008A6661">
            <w:pPr>
              <w:ind w:left="-37" w:hanging="33"/>
              <w:jc w:val="center"/>
              <w:rPr>
                <w:b/>
                <w:sz w:val="22"/>
              </w:rPr>
            </w:pPr>
            <w:r>
              <w:rPr>
                <w:b/>
                <w:sz w:val="22"/>
              </w:rPr>
              <w:t xml:space="preserve">RESPONSABLE DE </w:t>
            </w:r>
            <w:smartTag w:uri="urn:schemas-microsoft-com:office:smarttags" w:element="PersonName">
              <w:smartTagPr>
                <w:attr w:name="ProductID" w:val="LA MISE EN"/>
              </w:smartTagPr>
              <w:r>
                <w:rPr>
                  <w:b/>
                  <w:sz w:val="22"/>
                </w:rPr>
                <w:t>LA MISE EN</w:t>
              </w:r>
            </w:smartTag>
            <w:r>
              <w:rPr>
                <w:b/>
                <w:sz w:val="22"/>
              </w:rPr>
              <w:t xml:space="preserve"> OEUVRE</w:t>
            </w:r>
          </w:p>
        </w:tc>
      </w:tr>
      <w:tr w:rsidR="008A6661" w14:paraId="13444142" w14:textId="77777777" w:rsidTr="2E1FF630">
        <w:trPr>
          <w:cantSplit/>
        </w:trPr>
        <w:tc>
          <w:tcPr>
            <w:tcW w:w="2835" w:type="dxa"/>
            <w:shd w:val="clear" w:color="auto" w:fill="FFFFFF" w:themeFill="background1"/>
          </w:tcPr>
          <w:p w14:paraId="527D639D" w14:textId="77777777" w:rsidR="008A6661" w:rsidRDefault="008A6661">
            <w:pPr>
              <w:jc w:val="center"/>
              <w:rPr>
                <w:b/>
                <w:sz w:val="24"/>
              </w:rPr>
            </w:pPr>
          </w:p>
        </w:tc>
        <w:tc>
          <w:tcPr>
            <w:tcW w:w="2977" w:type="dxa"/>
            <w:shd w:val="clear" w:color="auto" w:fill="FFFFFF" w:themeFill="background1"/>
          </w:tcPr>
          <w:p w14:paraId="5101B52C" w14:textId="77777777" w:rsidR="008A6661" w:rsidRDefault="008A6661">
            <w:pPr>
              <w:jc w:val="center"/>
              <w:rPr>
                <w:b/>
                <w:sz w:val="24"/>
              </w:rPr>
            </w:pPr>
          </w:p>
        </w:tc>
        <w:tc>
          <w:tcPr>
            <w:tcW w:w="694" w:type="dxa"/>
            <w:shd w:val="clear" w:color="auto" w:fill="FFFFFF" w:themeFill="background1"/>
          </w:tcPr>
          <w:p w14:paraId="1E770518" w14:textId="77777777" w:rsidR="008A6661" w:rsidRDefault="008A6661">
            <w:pPr>
              <w:jc w:val="center"/>
              <w:rPr>
                <w:b/>
                <w:sz w:val="22"/>
              </w:rPr>
            </w:pPr>
            <w:r>
              <w:rPr>
                <w:b/>
                <w:sz w:val="22"/>
              </w:rPr>
              <w:t>Oui</w:t>
            </w:r>
          </w:p>
        </w:tc>
        <w:tc>
          <w:tcPr>
            <w:tcW w:w="694" w:type="dxa"/>
            <w:shd w:val="clear" w:color="auto" w:fill="FFFFFF" w:themeFill="background1"/>
          </w:tcPr>
          <w:p w14:paraId="78538DA1" w14:textId="77777777" w:rsidR="008A6661" w:rsidRDefault="008A6661">
            <w:pPr>
              <w:jc w:val="center"/>
              <w:rPr>
                <w:b/>
                <w:sz w:val="22"/>
              </w:rPr>
            </w:pPr>
            <w:r>
              <w:rPr>
                <w:b/>
                <w:sz w:val="22"/>
              </w:rPr>
              <w:t>Non</w:t>
            </w:r>
          </w:p>
        </w:tc>
        <w:tc>
          <w:tcPr>
            <w:tcW w:w="6408" w:type="dxa"/>
            <w:shd w:val="clear" w:color="auto" w:fill="FFFFFF" w:themeFill="background1"/>
          </w:tcPr>
          <w:p w14:paraId="3C8EC45C" w14:textId="77777777" w:rsidR="008A6661" w:rsidRDefault="008A6661">
            <w:pPr>
              <w:rPr>
                <w:b/>
                <w:sz w:val="24"/>
              </w:rPr>
            </w:pPr>
          </w:p>
        </w:tc>
        <w:tc>
          <w:tcPr>
            <w:tcW w:w="675" w:type="dxa"/>
            <w:shd w:val="clear" w:color="auto" w:fill="FFFFFF" w:themeFill="background1"/>
          </w:tcPr>
          <w:p w14:paraId="276A5CF9" w14:textId="77777777" w:rsidR="008A6661" w:rsidRDefault="008A6661">
            <w:pPr>
              <w:jc w:val="center"/>
              <w:rPr>
                <w:b/>
                <w:sz w:val="22"/>
              </w:rPr>
            </w:pPr>
            <w:r>
              <w:rPr>
                <w:b/>
                <w:sz w:val="22"/>
              </w:rPr>
              <w:t>E.U.</w:t>
            </w:r>
          </w:p>
        </w:tc>
        <w:tc>
          <w:tcPr>
            <w:tcW w:w="675" w:type="dxa"/>
            <w:shd w:val="clear" w:color="auto" w:fill="FFFFFF" w:themeFill="background1"/>
          </w:tcPr>
          <w:p w14:paraId="59871606" w14:textId="77777777" w:rsidR="008A6661" w:rsidRDefault="008A6661">
            <w:pPr>
              <w:jc w:val="center"/>
              <w:rPr>
                <w:b/>
                <w:sz w:val="22"/>
                <w:lang w:val="en-GB"/>
              </w:rPr>
            </w:pPr>
            <w:r>
              <w:rPr>
                <w:b/>
                <w:sz w:val="22"/>
                <w:lang w:val="en-GB"/>
              </w:rPr>
              <w:t>E.E.</w:t>
            </w:r>
          </w:p>
        </w:tc>
        <w:tc>
          <w:tcPr>
            <w:tcW w:w="675" w:type="dxa"/>
            <w:shd w:val="clear" w:color="auto" w:fill="FFFFFF" w:themeFill="background1"/>
          </w:tcPr>
          <w:p w14:paraId="59EA113F" w14:textId="77777777" w:rsidR="008A6661" w:rsidRDefault="008A6661">
            <w:pPr>
              <w:jc w:val="center"/>
              <w:rPr>
                <w:b/>
                <w:sz w:val="22"/>
                <w:lang w:val="en-GB"/>
              </w:rPr>
            </w:pPr>
            <w:r>
              <w:rPr>
                <w:b/>
                <w:sz w:val="22"/>
                <w:lang w:val="en-GB"/>
              </w:rPr>
              <w:t>S.O.</w:t>
            </w:r>
          </w:p>
        </w:tc>
      </w:tr>
      <w:tr w:rsidR="008A6661" w14:paraId="33CB1B94" w14:textId="77777777" w:rsidTr="2E1FF630">
        <w:trPr>
          <w:cantSplit/>
          <w:trHeight w:val="227"/>
        </w:trPr>
        <w:tc>
          <w:tcPr>
            <w:tcW w:w="2835" w:type="dxa"/>
            <w:vMerge w:val="restart"/>
            <w:shd w:val="clear" w:color="auto" w:fill="FFFFFF" w:themeFill="background1"/>
          </w:tcPr>
          <w:p w14:paraId="326DC100" w14:textId="77777777" w:rsidR="008A6661" w:rsidRPr="00662A86" w:rsidRDefault="008A6661"/>
          <w:p w14:paraId="0077935C" w14:textId="77777777" w:rsidR="008A6661" w:rsidRDefault="008A6661">
            <w:r>
              <w:t>- Travaux en hauteur :</w:t>
            </w:r>
          </w:p>
          <w:p w14:paraId="4D5158E2" w14:textId="77777777" w:rsidR="008A6661" w:rsidRDefault="008A6661">
            <w:pPr>
              <w:ind w:firstLine="639"/>
            </w:pPr>
            <w:r>
              <w:t>- sur terrasse</w:t>
            </w:r>
          </w:p>
          <w:p w14:paraId="6E882F8F" w14:textId="77777777" w:rsidR="008A6661" w:rsidRDefault="008A6661">
            <w:pPr>
              <w:ind w:firstLine="639"/>
            </w:pPr>
            <w:r>
              <w:t>- sur coursive</w:t>
            </w:r>
          </w:p>
          <w:p w14:paraId="211C35EE" w14:textId="77777777" w:rsidR="008A6661" w:rsidRDefault="008A6661">
            <w:pPr>
              <w:ind w:firstLine="639"/>
            </w:pPr>
            <w:r>
              <w:t>- autres</w:t>
            </w:r>
          </w:p>
          <w:p w14:paraId="0A821549" w14:textId="77777777" w:rsidR="008A6661" w:rsidRDefault="008A6661">
            <w:pPr>
              <w:pStyle w:val="Pieddepage"/>
              <w:tabs>
                <w:tab w:val="clear" w:pos="4536"/>
                <w:tab w:val="clear" w:pos="9072"/>
              </w:tabs>
            </w:pPr>
          </w:p>
          <w:p w14:paraId="66FDCF4E" w14:textId="77777777" w:rsidR="008A6661" w:rsidRDefault="008A6661"/>
          <w:p w14:paraId="3BEE236D" w14:textId="77777777" w:rsidR="008A6661" w:rsidRDefault="008A6661"/>
          <w:p w14:paraId="0CCC0888" w14:textId="77777777" w:rsidR="008A6661" w:rsidRDefault="008A6661"/>
          <w:p w14:paraId="4A990D24" w14:textId="77777777" w:rsidR="008A6661" w:rsidRDefault="008A6661"/>
          <w:p w14:paraId="603CC4DB" w14:textId="77777777" w:rsidR="008A6661" w:rsidRDefault="008A6661"/>
          <w:p w14:paraId="5BAD3425" w14:textId="77777777" w:rsidR="008A6661" w:rsidRDefault="008A6661"/>
          <w:p w14:paraId="0C7D08AC" w14:textId="77777777" w:rsidR="008A6661" w:rsidRDefault="008A6661"/>
          <w:p w14:paraId="37A31054" w14:textId="77777777" w:rsidR="008A6661" w:rsidRDefault="008A6661"/>
          <w:p w14:paraId="7DC8C081" w14:textId="77777777" w:rsidR="008A6661" w:rsidRDefault="008A6661"/>
          <w:p w14:paraId="0477E574" w14:textId="77777777" w:rsidR="008A6661" w:rsidRDefault="008A6661"/>
          <w:p w14:paraId="3FD9042A" w14:textId="77777777" w:rsidR="008A6661" w:rsidRDefault="008A6661"/>
          <w:p w14:paraId="052D4810" w14:textId="77777777" w:rsidR="008A6661" w:rsidRDefault="008A6661"/>
          <w:p w14:paraId="62D3F89E" w14:textId="77777777" w:rsidR="008A6661" w:rsidRDefault="008A6661"/>
          <w:p w14:paraId="2780AF0D" w14:textId="77777777" w:rsidR="008A6661" w:rsidRDefault="008A6661"/>
          <w:p w14:paraId="46FC4A0D" w14:textId="77777777" w:rsidR="008A6661" w:rsidRDefault="008A6661"/>
          <w:p w14:paraId="4DC2ECC6" w14:textId="77777777" w:rsidR="008A6661" w:rsidRDefault="008A6661"/>
        </w:tc>
        <w:tc>
          <w:tcPr>
            <w:tcW w:w="2977" w:type="dxa"/>
            <w:vMerge w:val="restart"/>
            <w:shd w:val="clear" w:color="auto" w:fill="FFFFFF" w:themeFill="background1"/>
          </w:tcPr>
          <w:p w14:paraId="79796693" w14:textId="77777777" w:rsidR="008A6661" w:rsidRDefault="008A6661"/>
          <w:p w14:paraId="04F373E2" w14:textId="77777777" w:rsidR="008A6661" w:rsidRDefault="008A6661">
            <w:r>
              <w:t xml:space="preserve">- Chute </w:t>
            </w:r>
          </w:p>
        </w:tc>
        <w:tc>
          <w:tcPr>
            <w:tcW w:w="694" w:type="dxa"/>
            <w:vMerge w:val="restart"/>
            <w:shd w:val="clear" w:color="auto" w:fill="FFFFFF" w:themeFill="background1"/>
          </w:tcPr>
          <w:p w14:paraId="4DF7D72F" w14:textId="5F633E6A" w:rsidR="2E1FF630" w:rsidRDefault="2E1FF630" w:rsidP="2E1FF630">
            <w:pPr>
              <w:jc w:val="center"/>
            </w:pPr>
          </w:p>
          <w:p w14:paraId="36D8B28C" w14:textId="6775ADB1" w:rsidR="2E1FF630" w:rsidRDefault="2E1FF630" w:rsidP="2E1FF630">
            <w:pPr>
              <w:jc w:val="center"/>
            </w:pPr>
          </w:p>
          <w:p w14:paraId="10803D5A" w14:textId="2169A2A0" w:rsidR="2E1FF630" w:rsidRDefault="2E1FF630" w:rsidP="2E1FF630">
            <w:pPr>
              <w:jc w:val="center"/>
            </w:pPr>
          </w:p>
          <w:p w14:paraId="129B37BD" w14:textId="756DF703" w:rsidR="2E1FF630" w:rsidRDefault="2E1FF630" w:rsidP="2E1FF630">
            <w:pPr>
              <w:jc w:val="center"/>
            </w:pPr>
          </w:p>
          <w:p w14:paraId="47297C67" w14:textId="5C874297" w:rsidR="008A6661" w:rsidRDefault="008A6661">
            <w:pPr>
              <w:jc w:val="center"/>
            </w:pPr>
          </w:p>
        </w:tc>
        <w:tc>
          <w:tcPr>
            <w:tcW w:w="694" w:type="dxa"/>
            <w:vMerge w:val="restart"/>
            <w:shd w:val="clear" w:color="auto" w:fill="FFFFFF" w:themeFill="background1"/>
          </w:tcPr>
          <w:p w14:paraId="048740F3" w14:textId="77777777" w:rsidR="008A6661" w:rsidRDefault="008A6661">
            <w:pPr>
              <w:jc w:val="center"/>
            </w:pPr>
          </w:p>
        </w:tc>
        <w:tc>
          <w:tcPr>
            <w:tcW w:w="6408" w:type="dxa"/>
            <w:shd w:val="clear" w:color="auto" w:fill="FFFFFF" w:themeFill="background1"/>
          </w:tcPr>
          <w:p w14:paraId="51F42EA3" w14:textId="77777777" w:rsidR="008A6661" w:rsidRDefault="008A6661">
            <w:r>
              <w:t>Mise en place de filets, bâches,</w:t>
            </w:r>
          </w:p>
        </w:tc>
        <w:tc>
          <w:tcPr>
            <w:tcW w:w="675" w:type="dxa"/>
            <w:shd w:val="clear" w:color="auto" w:fill="FFFFFF" w:themeFill="background1"/>
          </w:tcPr>
          <w:p w14:paraId="51371A77" w14:textId="77777777" w:rsidR="008A6661" w:rsidRDefault="008A6661">
            <w:pPr>
              <w:jc w:val="center"/>
            </w:pPr>
          </w:p>
        </w:tc>
        <w:tc>
          <w:tcPr>
            <w:tcW w:w="675" w:type="dxa"/>
            <w:shd w:val="clear" w:color="auto" w:fill="FFFFFF" w:themeFill="background1"/>
          </w:tcPr>
          <w:p w14:paraId="732434A0" w14:textId="77777777" w:rsidR="008A6661" w:rsidRDefault="008A6661">
            <w:pPr>
              <w:jc w:val="center"/>
            </w:pPr>
          </w:p>
        </w:tc>
        <w:tc>
          <w:tcPr>
            <w:tcW w:w="675" w:type="dxa"/>
            <w:shd w:val="clear" w:color="auto" w:fill="FFFFFF" w:themeFill="background1"/>
          </w:tcPr>
          <w:p w14:paraId="2328BB07" w14:textId="77777777" w:rsidR="008A6661" w:rsidRDefault="008A6661">
            <w:pPr>
              <w:jc w:val="center"/>
            </w:pPr>
          </w:p>
        </w:tc>
      </w:tr>
      <w:tr w:rsidR="008A6661" w14:paraId="3FB0D484" w14:textId="77777777" w:rsidTr="2E1FF630">
        <w:trPr>
          <w:cantSplit/>
          <w:trHeight w:val="227"/>
        </w:trPr>
        <w:tc>
          <w:tcPr>
            <w:tcW w:w="2835" w:type="dxa"/>
            <w:vMerge/>
          </w:tcPr>
          <w:p w14:paraId="256AC6DA" w14:textId="77777777" w:rsidR="008A6661" w:rsidRDefault="008A6661"/>
        </w:tc>
        <w:tc>
          <w:tcPr>
            <w:tcW w:w="2977" w:type="dxa"/>
            <w:vMerge/>
          </w:tcPr>
          <w:p w14:paraId="38AA98D6" w14:textId="77777777" w:rsidR="008A6661" w:rsidRDefault="008A6661"/>
        </w:tc>
        <w:tc>
          <w:tcPr>
            <w:tcW w:w="694" w:type="dxa"/>
            <w:vMerge/>
          </w:tcPr>
          <w:p w14:paraId="665A1408" w14:textId="77777777" w:rsidR="008A6661" w:rsidRDefault="008A6661">
            <w:pPr>
              <w:jc w:val="center"/>
            </w:pPr>
          </w:p>
        </w:tc>
        <w:tc>
          <w:tcPr>
            <w:tcW w:w="694" w:type="dxa"/>
            <w:vMerge/>
          </w:tcPr>
          <w:p w14:paraId="71049383" w14:textId="77777777" w:rsidR="008A6661" w:rsidRDefault="008A6661">
            <w:pPr>
              <w:jc w:val="center"/>
            </w:pPr>
          </w:p>
        </w:tc>
        <w:tc>
          <w:tcPr>
            <w:tcW w:w="6408" w:type="dxa"/>
            <w:shd w:val="clear" w:color="auto" w:fill="FFFFFF" w:themeFill="background1"/>
          </w:tcPr>
          <w:p w14:paraId="105C176A" w14:textId="77777777" w:rsidR="008A6661" w:rsidRDefault="008A6661">
            <w:pPr>
              <w:pStyle w:val="Pieddepage"/>
              <w:tabs>
                <w:tab w:val="clear" w:pos="4536"/>
                <w:tab w:val="clear" w:pos="9072"/>
              </w:tabs>
            </w:pPr>
            <w:r>
              <w:t>Signalisation, balisage</w:t>
            </w:r>
          </w:p>
        </w:tc>
        <w:tc>
          <w:tcPr>
            <w:tcW w:w="675" w:type="dxa"/>
            <w:shd w:val="clear" w:color="auto" w:fill="FFFFFF" w:themeFill="background1"/>
          </w:tcPr>
          <w:p w14:paraId="4D16AC41" w14:textId="77777777" w:rsidR="008A6661" w:rsidRDefault="008A6661">
            <w:pPr>
              <w:jc w:val="center"/>
            </w:pPr>
          </w:p>
        </w:tc>
        <w:tc>
          <w:tcPr>
            <w:tcW w:w="675" w:type="dxa"/>
            <w:shd w:val="clear" w:color="auto" w:fill="FFFFFF" w:themeFill="background1"/>
          </w:tcPr>
          <w:p w14:paraId="12A4EA11" w14:textId="77777777" w:rsidR="008A6661" w:rsidRDefault="008A6661">
            <w:pPr>
              <w:jc w:val="center"/>
            </w:pPr>
          </w:p>
        </w:tc>
        <w:tc>
          <w:tcPr>
            <w:tcW w:w="675" w:type="dxa"/>
            <w:shd w:val="clear" w:color="auto" w:fill="FFFFFF" w:themeFill="background1"/>
          </w:tcPr>
          <w:p w14:paraId="5A1EA135" w14:textId="77777777" w:rsidR="008A6661" w:rsidRDefault="008A6661">
            <w:pPr>
              <w:jc w:val="center"/>
            </w:pPr>
          </w:p>
        </w:tc>
      </w:tr>
      <w:tr w:rsidR="008A6661" w14:paraId="58717D39" w14:textId="77777777" w:rsidTr="2E1FF630">
        <w:trPr>
          <w:cantSplit/>
          <w:trHeight w:val="227"/>
        </w:trPr>
        <w:tc>
          <w:tcPr>
            <w:tcW w:w="2835" w:type="dxa"/>
            <w:vMerge/>
          </w:tcPr>
          <w:p w14:paraId="5338A720" w14:textId="77777777" w:rsidR="008A6661" w:rsidRDefault="008A6661"/>
        </w:tc>
        <w:tc>
          <w:tcPr>
            <w:tcW w:w="2977" w:type="dxa"/>
            <w:vMerge/>
          </w:tcPr>
          <w:p w14:paraId="61DAA4D5" w14:textId="77777777" w:rsidR="008A6661" w:rsidRDefault="008A6661"/>
        </w:tc>
        <w:tc>
          <w:tcPr>
            <w:tcW w:w="694" w:type="dxa"/>
            <w:vMerge/>
          </w:tcPr>
          <w:p w14:paraId="2AEAF47F" w14:textId="77777777" w:rsidR="008A6661" w:rsidRDefault="008A6661">
            <w:pPr>
              <w:jc w:val="center"/>
            </w:pPr>
          </w:p>
        </w:tc>
        <w:tc>
          <w:tcPr>
            <w:tcW w:w="694" w:type="dxa"/>
            <w:vMerge/>
          </w:tcPr>
          <w:p w14:paraId="281B37BA" w14:textId="77777777" w:rsidR="008A6661" w:rsidRDefault="008A6661">
            <w:pPr>
              <w:jc w:val="center"/>
            </w:pPr>
          </w:p>
        </w:tc>
        <w:tc>
          <w:tcPr>
            <w:tcW w:w="6408" w:type="dxa"/>
            <w:shd w:val="clear" w:color="auto" w:fill="FFFFFF" w:themeFill="background1"/>
          </w:tcPr>
          <w:p w14:paraId="2E500C74" w14:textId="77777777" w:rsidR="008A6661" w:rsidRDefault="008A6661"/>
        </w:tc>
        <w:tc>
          <w:tcPr>
            <w:tcW w:w="675" w:type="dxa"/>
            <w:shd w:val="clear" w:color="auto" w:fill="FFFFFF" w:themeFill="background1"/>
          </w:tcPr>
          <w:p w14:paraId="74CD1D1F" w14:textId="77777777" w:rsidR="008A6661" w:rsidRDefault="008A6661">
            <w:pPr>
              <w:jc w:val="center"/>
            </w:pPr>
          </w:p>
        </w:tc>
        <w:tc>
          <w:tcPr>
            <w:tcW w:w="675" w:type="dxa"/>
            <w:shd w:val="clear" w:color="auto" w:fill="FFFFFF" w:themeFill="background1"/>
          </w:tcPr>
          <w:p w14:paraId="1C5BEDD8" w14:textId="77777777" w:rsidR="008A6661" w:rsidRDefault="008A6661">
            <w:pPr>
              <w:jc w:val="center"/>
            </w:pPr>
          </w:p>
        </w:tc>
        <w:tc>
          <w:tcPr>
            <w:tcW w:w="675" w:type="dxa"/>
            <w:shd w:val="clear" w:color="auto" w:fill="FFFFFF" w:themeFill="background1"/>
          </w:tcPr>
          <w:p w14:paraId="02915484" w14:textId="77777777" w:rsidR="008A6661" w:rsidRDefault="008A6661">
            <w:pPr>
              <w:jc w:val="center"/>
            </w:pPr>
          </w:p>
        </w:tc>
      </w:tr>
      <w:tr w:rsidR="008A6661" w14:paraId="313B7DE5" w14:textId="77777777" w:rsidTr="2E1FF630">
        <w:trPr>
          <w:cantSplit/>
          <w:trHeight w:val="227"/>
        </w:trPr>
        <w:tc>
          <w:tcPr>
            <w:tcW w:w="2835" w:type="dxa"/>
            <w:vMerge/>
          </w:tcPr>
          <w:p w14:paraId="03B94F49" w14:textId="77777777" w:rsidR="008A6661" w:rsidRDefault="008A6661"/>
        </w:tc>
        <w:tc>
          <w:tcPr>
            <w:tcW w:w="2977" w:type="dxa"/>
            <w:vMerge/>
          </w:tcPr>
          <w:p w14:paraId="6D846F5D" w14:textId="77777777" w:rsidR="008A6661" w:rsidRDefault="008A6661"/>
        </w:tc>
        <w:tc>
          <w:tcPr>
            <w:tcW w:w="694" w:type="dxa"/>
            <w:vMerge/>
          </w:tcPr>
          <w:p w14:paraId="62F015AF" w14:textId="77777777" w:rsidR="008A6661" w:rsidRDefault="008A6661">
            <w:pPr>
              <w:jc w:val="center"/>
            </w:pPr>
          </w:p>
        </w:tc>
        <w:tc>
          <w:tcPr>
            <w:tcW w:w="694" w:type="dxa"/>
            <w:vMerge/>
          </w:tcPr>
          <w:p w14:paraId="1B15DD1D" w14:textId="77777777" w:rsidR="008A6661" w:rsidRDefault="008A6661">
            <w:pPr>
              <w:jc w:val="center"/>
            </w:pPr>
          </w:p>
        </w:tc>
        <w:tc>
          <w:tcPr>
            <w:tcW w:w="6408" w:type="dxa"/>
            <w:shd w:val="clear" w:color="auto" w:fill="FFFFFF" w:themeFill="background1"/>
          </w:tcPr>
          <w:p w14:paraId="31DE11FD" w14:textId="77777777" w:rsidR="008A6661" w:rsidRDefault="008A6661">
            <w:r>
              <w:rPr>
                <w:b/>
              </w:rPr>
              <w:t>Intervention de courte durée, peu fréquente :</w:t>
            </w:r>
          </w:p>
        </w:tc>
        <w:tc>
          <w:tcPr>
            <w:tcW w:w="2025" w:type="dxa"/>
            <w:gridSpan w:val="3"/>
            <w:shd w:val="clear" w:color="auto" w:fill="FFFFFF" w:themeFill="background1"/>
          </w:tcPr>
          <w:p w14:paraId="6E681184" w14:textId="77777777" w:rsidR="008A6661" w:rsidRDefault="008A6661">
            <w:pPr>
              <w:jc w:val="center"/>
            </w:pPr>
          </w:p>
        </w:tc>
      </w:tr>
      <w:tr w:rsidR="008A6661" w14:paraId="2363EC2A" w14:textId="77777777" w:rsidTr="2E1FF630">
        <w:trPr>
          <w:cantSplit/>
          <w:trHeight w:val="227"/>
        </w:trPr>
        <w:tc>
          <w:tcPr>
            <w:tcW w:w="2835" w:type="dxa"/>
            <w:vMerge/>
          </w:tcPr>
          <w:p w14:paraId="230165FA" w14:textId="77777777" w:rsidR="008A6661" w:rsidRDefault="008A6661"/>
        </w:tc>
        <w:tc>
          <w:tcPr>
            <w:tcW w:w="2977" w:type="dxa"/>
            <w:vMerge/>
          </w:tcPr>
          <w:p w14:paraId="7CB33CA5" w14:textId="77777777" w:rsidR="008A6661" w:rsidRDefault="008A6661"/>
        </w:tc>
        <w:tc>
          <w:tcPr>
            <w:tcW w:w="694" w:type="dxa"/>
            <w:vMerge/>
          </w:tcPr>
          <w:p w14:paraId="17414610" w14:textId="77777777" w:rsidR="008A6661" w:rsidRDefault="008A6661">
            <w:pPr>
              <w:jc w:val="center"/>
            </w:pPr>
          </w:p>
        </w:tc>
        <w:tc>
          <w:tcPr>
            <w:tcW w:w="694" w:type="dxa"/>
            <w:vMerge/>
          </w:tcPr>
          <w:p w14:paraId="781DF2CB" w14:textId="77777777" w:rsidR="008A6661" w:rsidRDefault="008A6661">
            <w:pPr>
              <w:jc w:val="center"/>
            </w:pPr>
          </w:p>
        </w:tc>
        <w:tc>
          <w:tcPr>
            <w:tcW w:w="6408" w:type="dxa"/>
            <w:vMerge w:val="restart"/>
            <w:shd w:val="clear" w:color="auto" w:fill="FFFFFF" w:themeFill="background1"/>
          </w:tcPr>
          <w:p w14:paraId="3E51CC5B" w14:textId="77777777" w:rsidR="008A6661" w:rsidRDefault="008A6661">
            <w:r>
              <w:t>Utilisation d’échelles :</w:t>
            </w:r>
          </w:p>
          <w:p w14:paraId="1EDCD791" w14:textId="77777777" w:rsidR="008A6661" w:rsidRDefault="008A6661">
            <w:pPr>
              <w:ind w:left="1293"/>
            </w:pPr>
            <w:r>
              <w:t>- si pas d’autre possibilité (sinon plate-forme individuelle roulante)</w:t>
            </w:r>
          </w:p>
          <w:p w14:paraId="41CAF9B3" w14:textId="77777777" w:rsidR="008A6661" w:rsidRDefault="006D0F58">
            <w:pPr>
              <w:ind w:firstLine="1293"/>
            </w:pPr>
            <w:r>
              <w:rPr>
                <w:noProof/>
              </w:rPr>
              <w:pict w14:anchorId="30BAC64F">
                <v:line id="_x0000_s1034" style="position:absolute;left:0;text-align:left;z-index:251657216" from="70.25pt,.65pt" to="70.25pt,.65pt" o:allowincell="f"/>
              </w:pict>
            </w:r>
            <w:r w:rsidR="008A6661">
              <w:t>- conformes</w:t>
            </w:r>
          </w:p>
          <w:p w14:paraId="2E2D2236" w14:textId="77777777" w:rsidR="008A6661" w:rsidRDefault="008A6661">
            <w:pPr>
              <w:ind w:firstLine="1293"/>
            </w:pPr>
            <w:r>
              <w:t>- fixation au pied et en tête</w:t>
            </w:r>
          </w:p>
          <w:p w14:paraId="3E455ABF" w14:textId="77777777" w:rsidR="008A6661" w:rsidRDefault="008A6661">
            <w:pPr>
              <w:ind w:firstLine="1293"/>
            </w:pPr>
            <w:r>
              <w:t>- vérifiées</w:t>
            </w:r>
          </w:p>
          <w:p w14:paraId="28862A07" w14:textId="77777777" w:rsidR="008A6661" w:rsidRDefault="008A6661">
            <w:pPr>
              <w:ind w:firstLine="18"/>
            </w:pPr>
            <w:r>
              <w:t>Ligne de vie, anti-chute :</w:t>
            </w:r>
          </w:p>
          <w:p w14:paraId="4E4EC612" w14:textId="77777777" w:rsidR="008A6661" w:rsidRDefault="008A6661">
            <w:pPr>
              <w:ind w:firstLine="1293"/>
            </w:pPr>
            <w:r>
              <w:t>- normalisée(s)</w:t>
            </w:r>
          </w:p>
          <w:p w14:paraId="556FF3B3" w14:textId="77777777" w:rsidR="008A6661" w:rsidRDefault="008A6661">
            <w:pPr>
              <w:ind w:firstLine="1293"/>
            </w:pPr>
            <w:r>
              <w:t>- harnais de sécurité</w:t>
            </w:r>
          </w:p>
        </w:tc>
        <w:tc>
          <w:tcPr>
            <w:tcW w:w="2025" w:type="dxa"/>
            <w:gridSpan w:val="3"/>
            <w:shd w:val="clear" w:color="auto" w:fill="FFFFFF" w:themeFill="background1"/>
          </w:tcPr>
          <w:p w14:paraId="16788234" w14:textId="77777777" w:rsidR="008A6661" w:rsidRDefault="008A6661">
            <w:pPr>
              <w:jc w:val="center"/>
            </w:pPr>
          </w:p>
        </w:tc>
      </w:tr>
      <w:tr w:rsidR="008A6661" w14:paraId="57A6A0F0" w14:textId="77777777" w:rsidTr="2E1FF630">
        <w:trPr>
          <w:cantSplit/>
          <w:trHeight w:val="450"/>
        </w:trPr>
        <w:tc>
          <w:tcPr>
            <w:tcW w:w="2835" w:type="dxa"/>
            <w:vMerge/>
          </w:tcPr>
          <w:p w14:paraId="7DF0CA62" w14:textId="77777777" w:rsidR="008A6661" w:rsidRDefault="008A6661"/>
        </w:tc>
        <w:tc>
          <w:tcPr>
            <w:tcW w:w="2977" w:type="dxa"/>
            <w:vMerge/>
          </w:tcPr>
          <w:p w14:paraId="44BA3426" w14:textId="77777777" w:rsidR="008A6661" w:rsidRDefault="008A6661"/>
        </w:tc>
        <w:tc>
          <w:tcPr>
            <w:tcW w:w="694" w:type="dxa"/>
            <w:vMerge/>
          </w:tcPr>
          <w:p w14:paraId="175D53C2" w14:textId="77777777" w:rsidR="008A6661" w:rsidRDefault="008A6661">
            <w:pPr>
              <w:jc w:val="center"/>
            </w:pPr>
          </w:p>
        </w:tc>
        <w:tc>
          <w:tcPr>
            <w:tcW w:w="694" w:type="dxa"/>
            <w:vMerge/>
          </w:tcPr>
          <w:p w14:paraId="7DB1D1D4" w14:textId="77777777" w:rsidR="008A6661" w:rsidRDefault="008A6661">
            <w:pPr>
              <w:jc w:val="center"/>
            </w:pPr>
          </w:p>
        </w:tc>
        <w:tc>
          <w:tcPr>
            <w:tcW w:w="6408" w:type="dxa"/>
            <w:vMerge/>
          </w:tcPr>
          <w:p w14:paraId="0841E4F5" w14:textId="77777777" w:rsidR="008A6661" w:rsidRDefault="008A6661">
            <w:pPr>
              <w:ind w:firstLine="1293"/>
            </w:pPr>
          </w:p>
        </w:tc>
        <w:tc>
          <w:tcPr>
            <w:tcW w:w="675" w:type="dxa"/>
            <w:tcBorders>
              <w:bottom w:val="single" w:sz="4" w:space="0" w:color="auto"/>
            </w:tcBorders>
            <w:shd w:val="clear" w:color="auto" w:fill="FFFFFF" w:themeFill="background1"/>
          </w:tcPr>
          <w:p w14:paraId="711A9A35" w14:textId="77777777" w:rsidR="008A6661" w:rsidRDefault="008A6661">
            <w:pPr>
              <w:jc w:val="center"/>
            </w:pPr>
          </w:p>
        </w:tc>
        <w:tc>
          <w:tcPr>
            <w:tcW w:w="675" w:type="dxa"/>
            <w:tcBorders>
              <w:bottom w:val="single" w:sz="4" w:space="0" w:color="auto"/>
            </w:tcBorders>
            <w:shd w:val="clear" w:color="auto" w:fill="FFFFFF" w:themeFill="background1"/>
          </w:tcPr>
          <w:p w14:paraId="4EE333D4" w14:textId="13173689" w:rsidR="008A6661" w:rsidRDefault="008A6661">
            <w:pPr>
              <w:jc w:val="center"/>
            </w:pPr>
          </w:p>
        </w:tc>
        <w:tc>
          <w:tcPr>
            <w:tcW w:w="675" w:type="dxa"/>
            <w:tcBorders>
              <w:bottom w:val="single" w:sz="4" w:space="0" w:color="auto"/>
            </w:tcBorders>
            <w:shd w:val="clear" w:color="auto" w:fill="FFFFFF" w:themeFill="background1"/>
          </w:tcPr>
          <w:p w14:paraId="0D6BC734" w14:textId="77777777" w:rsidR="008A6661" w:rsidRDefault="008A6661">
            <w:pPr>
              <w:jc w:val="center"/>
            </w:pPr>
          </w:p>
        </w:tc>
      </w:tr>
      <w:tr w:rsidR="008A6661" w14:paraId="34A104AC" w14:textId="77777777" w:rsidTr="2E1FF630">
        <w:trPr>
          <w:cantSplit/>
          <w:trHeight w:val="227"/>
        </w:trPr>
        <w:tc>
          <w:tcPr>
            <w:tcW w:w="2835" w:type="dxa"/>
            <w:vMerge/>
          </w:tcPr>
          <w:p w14:paraId="114B4F84" w14:textId="77777777" w:rsidR="008A6661" w:rsidRDefault="008A6661"/>
        </w:tc>
        <w:tc>
          <w:tcPr>
            <w:tcW w:w="2977" w:type="dxa"/>
            <w:vMerge/>
          </w:tcPr>
          <w:p w14:paraId="1AABDC09" w14:textId="77777777" w:rsidR="008A6661" w:rsidRDefault="008A6661"/>
        </w:tc>
        <w:tc>
          <w:tcPr>
            <w:tcW w:w="694" w:type="dxa"/>
            <w:vMerge/>
          </w:tcPr>
          <w:p w14:paraId="3F82752B" w14:textId="77777777" w:rsidR="008A6661" w:rsidRDefault="008A6661">
            <w:pPr>
              <w:jc w:val="center"/>
            </w:pPr>
          </w:p>
        </w:tc>
        <w:tc>
          <w:tcPr>
            <w:tcW w:w="694" w:type="dxa"/>
            <w:vMerge/>
          </w:tcPr>
          <w:p w14:paraId="6CA203BD" w14:textId="77777777" w:rsidR="008A6661" w:rsidRDefault="008A6661">
            <w:pPr>
              <w:jc w:val="center"/>
            </w:pPr>
          </w:p>
        </w:tc>
        <w:tc>
          <w:tcPr>
            <w:tcW w:w="6408" w:type="dxa"/>
            <w:vMerge/>
          </w:tcPr>
          <w:p w14:paraId="1EEB5C65" w14:textId="77777777" w:rsidR="008A6661" w:rsidRDefault="008A6661">
            <w:pPr>
              <w:ind w:firstLine="1293"/>
            </w:pPr>
          </w:p>
        </w:tc>
        <w:tc>
          <w:tcPr>
            <w:tcW w:w="675" w:type="dxa"/>
            <w:shd w:val="clear" w:color="auto" w:fill="FFFFFF" w:themeFill="background1"/>
          </w:tcPr>
          <w:p w14:paraId="27EFE50A" w14:textId="77777777" w:rsidR="008A6661" w:rsidRDefault="008A6661">
            <w:pPr>
              <w:jc w:val="center"/>
            </w:pPr>
          </w:p>
        </w:tc>
        <w:tc>
          <w:tcPr>
            <w:tcW w:w="675" w:type="dxa"/>
            <w:shd w:val="clear" w:color="auto" w:fill="FFFFFF" w:themeFill="background1"/>
          </w:tcPr>
          <w:p w14:paraId="44D1216F" w14:textId="3B99BFB4" w:rsidR="008A6661" w:rsidRDefault="008A6661">
            <w:pPr>
              <w:jc w:val="center"/>
            </w:pPr>
          </w:p>
        </w:tc>
        <w:tc>
          <w:tcPr>
            <w:tcW w:w="675" w:type="dxa"/>
            <w:shd w:val="clear" w:color="auto" w:fill="FFFFFF" w:themeFill="background1"/>
          </w:tcPr>
          <w:p w14:paraId="3517F98F" w14:textId="77777777" w:rsidR="008A6661" w:rsidRDefault="008A6661">
            <w:pPr>
              <w:jc w:val="center"/>
            </w:pPr>
          </w:p>
        </w:tc>
      </w:tr>
      <w:tr w:rsidR="008A6661" w14:paraId="34223B45" w14:textId="77777777" w:rsidTr="2E1FF630">
        <w:trPr>
          <w:cantSplit/>
          <w:trHeight w:val="227"/>
        </w:trPr>
        <w:tc>
          <w:tcPr>
            <w:tcW w:w="2835" w:type="dxa"/>
            <w:vMerge/>
          </w:tcPr>
          <w:p w14:paraId="539CD7A1" w14:textId="77777777" w:rsidR="008A6661" w:rsidRDefault="008A6661"/>
        </w:tc>
        <w:tc>
          <w:tcPr>
            <w:tcW w:w="2977" w:type="dxa"/>
            <w:vMerge/>
          </w:tcPr>
          <w:p w14:paraId="6A9A2604" w14:textId="77777777" w:rsidR="008A6661" w:rsidRDefault="008A6661"/>
        </w:tc>
        <w:tc>
          <w:tcPr>
            <w:tcW w:w="694" w:type="dxa"/>
            <w:vMerge/>
          </w:tcPr>
          <w:p w14:paraId="3DD220FA" w14:textId="77777777" w:rsidR="008A6661" w:rsidRDefault="008A6661">
            <w:pPr>
              <w:jc w:val="center"/>
            </w:pPr>
          </w:p>
        </w:tc>
        <w:tc>
          <w:tcPr>
            <w:tcW w:w="694" w:type="dxa"/>
            <w:vMerge/>
          </w:tcPr>
          <w:p w14:paraId="7B186A81" w14:textId="77777777" w:rsidR="008A6661" w:rsidRDefault="008A6661">
            <w:pPr>
              <w:jc w:val="center"/>
            </w:pPr>
          </w:p>
        </w:tc>
        <w:tc>
          <w:tcPr>
            <w:tcW w:w="6408" w:type="dxa"/>
            <w:vMerge/>
          </w:tcPr>
          <w:p w14:paraId="4F24943C" w14:textId="77777777" w:rsidR="008A6661" w:rsidRDefault="008A6661">
            <w:pPr>
              <w:ind w:firstLine="1293"/>
            </w:pPr>
          </w:p>
        </w:tc>
        <w:tc>
          <w:tcPr>
            <w:tcW w:w="675" w:type="dxa"/>
            <w:shd w:val="clear" w:color="auto" w:fill="FFFFFF" w:themeFill="background1"/>
          </w:tcPr>
          <w:p w14:paraId="6AD9664E" w14:textId="77777777" w:rsidR="008A6661" w:rsidRDefault="008A6661">
            <w:pPr>
              <w:jc w:val="center"/>
            </w:pPr>
          </w:p>
        </w:tc>
        <w:tc>
          <w:tcPr>
            <w:tcW w:w="675" w:type="dxa"/>
            <w:shd w:val="clear" w:color="auto" w:fill="FFFFFF" w:themeFill="background1"/>
          </w:tcPr>
          <w:p w14:paraId="6BF7610E" w14:textId="61819718" w:rsidR="008A6661" w:rsidRDefault="008A6661">
            <w:pPr>
              <w:jc w:val="center"/>
            </w:pPr>
          </w:p>
        </w:tc>
        <w:tc>
          <w:tcPr>
            <w:tcW w:w="675" w:type="dxa"/>
            <w:shd w:val="clear" w:color="auto" w:fill="FFFFFF" w:themeFill="background1"/>
          </w:tcPr>
          <w:p w14:paraId="25DC539F" w14:textId="77777777" w:rsidR="008A6661" w:rsidRDefault="008A6661">
            <w:pPr>
              <w:jc w:val="center"/>
            </w:pPr>
          </w:p>
        </w:tc>
      </w:tr>
      <w:tr w:rsidR="008A6661" w14:paraId="63E83F18" w14:textId="77777777" w:rsidTr="2E1FF630">
        <w:trPr>
          <w:cantSplit/>
          <w:trHeight w:val="227"/>
        </w:trPr>
        <w:tc>
          <w:tcPr>
            <w:tcW w:w="2835" w:type="dxa"/>
            <w:vMerge/>
          </w:tcPr>
          <w:p w14:paraId="6FBAD364" w14:textId="77777777" w:rsidR="008A6661" w:rsidRDefault="008A6661"/>
        </w:tc>
        <w:tc>
          <w:tcPr>
            <w:tcW w:w="2977" w:type="dxa"/>
            <w:vMerge/>
          </w:tcPr>
          <w:p w14:paraId="5DC4596E" w14:textId="77777777" w:rsidR="008A6661" w:rsidRDefault="008A6661"/>
        </w:tc>
        <w:tc>
          <w:tcPr>
            <w:tcW w:w="694" w:type="dxa"/>
            <w:vMerge/>
          </w:tcPr>
          <w:p w14:paraId="71E9947C" w14:textId="77777777" w:rsidR="008A6661" w:rsidRDefault="008A6661">
            <w:pPr>
              <w:jc w:val="center"/>
            </w:pPr>
          </w:p>
        </w:tc>
        <w:tc>
          <w:tcPr>
            <w:tcW w:w="694" w:type="dxa"/>
            <w:vMerge/>
          </w:tcPr>
          <w:p w14:paraId="1413D853" w14:textId="77777777" w:rsidR="008A6661" w:rsidRDefault="008A6661">
            <w:pPr>
              <w:jc w:val="center"/>
            </w:pPr>
          </w:p>
        </w:tc>
        <w:tc>
          <w:tcPr>
            <w:tcW w:w="6408" w:type="dxa"/>
            <w:vMerge/>
          </w:tcPr>
          <w:p w14:paraId="2A7A9836" w14:textId="77777777" w:rsidR="008A6661" w:rsidRDefault="008A6661">
            <w:pPr>
              <w:ind w:firstLine="1293"/>
            </w:pPr>
          </w:p>
        </w:tc>
        <w:tc>
          <w:tcPr>
            <w:tcW w:w="675" w:type="dxa"/>
            <w:shd w:val="clear" w:color="auto" w:fill="FFFFFF" w:themeFill="background1"/>
          </w:tcPr>
          <w:p w14:paraId="47CE7A2C" w14:textId="77777777" w:rsidR="008A6661" w:rsidRDefault="008A6661">
            <w:pPr>
              <w:jc w:val="center"/>
            </w:pPr>
          </w:p>
        </w:tc>
        <w:tc>
          <w:tcPr>
            <w:tcW w:w="675" w:type="dxa"/>
            <w:shd w:val="clear" w:color="auto" w:fill="FFFFFF" w:themeFill="background1"/>
          </w:tcPr>
          <w:p w14:paraId="2C7DA92C" w14:textId="19D71FFC" w:rsidR="008A6661" w:rsidRDefault="008A6661">
            <w:pPr>
              <w:jc w:val="center"/>
            </w:pPr>
          </w:p>
        </w:tc>
        <w:tc>
          <w:tcPr>
            <w:tcW w:w="675" w:type="dxa"/>
            <w:shd w:val="clear" w:color="auto" w:fill="FFFFFF" w:themeFill="background1"/>
          </w:tcPr>
          <w:p w14:paraId="3F904CCB" w14:textId="77777777" w:rsidR="008A6661" w:rsidRDefault="008A6661">
            <w:pPr>
              <w:jc w:val="center"/>
            </w:pPr>
          </w:p>
        </w:tc>
      </w:tr>
      <w:tr w:rsidR="008A6661" w14:paraId="040360B8" w14:textId="77777777" w:rsidTr="2E1FF630">
        <w:trPr>
          <w:cantSplit/>
          <w:trHeight w:val="227"/>
        </w:trPr>
        <w:tc>
          <w:tcPr>
            <w:tcW w:w="2835" w:type="dxa"/>
            <w:vMerge/>
          </w:tcPr>
          <w:p w14:paraId="17A1CA98" w14:textId="77777777" w:rsidR="008A6661" w:rsidRDefault="008A6661"/>
        </w:tc>
        <w:tc>
          <w:tcPr>
            <w:tcW w:w="2977" w:type="dxa"/>
            <w:vMerge/>
          </w:tcPr>
          <w:p w14:paraId="1A55251A" w14:textId="77777777" w:rsidR="008A6661" w:rsidRDefault="008A6661"/>
        </w:tc>
        <w:tc>
          <w:tcPr>
            <w:tcW w:w="694" w:type="dxa"/>
            <w:vMerge/>
          </w:tcPr>
          <w:p w14:paraId="4F6D2C48" w14:textId="77777777" w:rsidR="008A6661" w:rsidRDefault="008A6661">
            <w:pPr>
              <w:jc w:val="center"/>
            </w:pPr>
          </w:p>
        </w:tc>
        <w:tc>
          <w:tcPr>
            <w:tcW w:w="694" w:type="dxa"/>
            <w:vMerge/>
          </w:tcPr>
          <w:p w14:paraId="31F27C88" w14:textId="77777777" w:rsidR="008A6661" w:rsidRDefault="008A6661">
            <w:pPr>
              <w:jc w:val="center"/>
            </w:pPr>
          </w:p>
        </w:tc>
        <w:tc>
          <w:tcPr>
            <w:tcW w:w="6408" w:type="dxa"/>
            <w:vMerge/>
          </w:tcPr>
          <w:p w14:paraId="79B88F8C" w14:textId="77777777" w:rsidR="008A6661" w:rsidRDefault="008A6661">
            <w:pPr>
              <w:ind w:firstLine="1293"/>
            </w:pPr>
          </w:p>
        </w:tc>
        <w:tc>
          <w:tcPr>
            <w:tcW w:w="2025" w:type="dxa"/>
            <w:gridSpan w:val="3"/>
            <w:shd w:val="clear" w:color="auto" w:fill="FFFFFF" w:themeFill="background1"/>
          </w:tcPr>
          <w:p w14:paraId="145C11DD" w14:textId="77777777" w:rsidR="008A6661" w:rsidRDefault="008A6661">
            <w:pPr>
              <w:jc w:val="center"/>
            </w:pPr>
          </w:p>
        </w:tc>
      </w:tr>
      <w:tr w:rsidR="008A6661" w14:paraId="6B40E7A7" w14:textId="77777777" w:rsidTr="2E1FF630">
        <w:trPr>
          <w:cantSplit/>
          <w:trHeight w:val="227"/>
        </w:trPr>
        <w:tc>
          <w:tcPr>
            <w:tcW w:w="2835" w:type="dxa"/>
            <w:vMerge/>
          </w:tcPr>
          <w:p w14:paraId="3FFF7D4A" w14:textId="77777777" w:rsidR="008A6661" w:rsidRDefault="008A6661"/>
        </w:tc>
        <w:tc>
          <w:tcPr>
            <w:tcW w:w="2977" w:type="dxa"/>
            <w:vMerge/>
          </w:tcPr>
          <w:p w14:paraId="287B69A3" w14:textId="77777777" w:rsidR="008A6661" w:rsidRDefault="008A6661"/>
        </w:tc>
        <w:tc>
          <w:tcPr>
            <w:tcW w:w="694" w:type="dxa"/>
            <w:vMerge/>
          </w:tcPr>
          <w:p w14:paraId="63A0829D" w14:textId="77777777" w:rsidR="008A6661" w:rsidRDefault="008A6661">
            <w:pPr>
              <w:jc w:val="center"/>
            </w:pPr>
          </w:p>
        </w:tc>
        <w:tc>
          <w:tcPr>
            <w:tcW w:w="694" w:type="dxa"/>
            <w:vMerge/>
          </w:tcPr>
          <w:p w14:paraId="39CA8924" w14:textId="77777777" w:rsidR="008A6661" w:rsidRDefault="008A6661">
            <w:pPr>
              <w:jc w:val="center"/>
            </w:pPr>
          </w:p>
        </w:tc>
        <w:tc>
          <w:tcPr>
            <w:tcW w:w="6408" w:type="dxa"/>
            <w:vMerge/>
          </w:tcPr>
          <w:p w14:paraId="1BB6F150" w14:textId="77777777" w:rsidR="008A6661" w:rsidRDefault="008A6661">
            <w:pPr>
              <w:ind w:firstLine="1293"/>
            </w:pPr>
          </w:p>
        </w:tc>
        <w:tc>
          <w:tcPr>
            <w:tcW w:w="675" w:type="dxa"/>
            <w:shd w:val="clear" w:color="auto" w:fill="FFFFFF" w:themeFill="background1"/>
          </w:tcPr>
          <w:p w14:paraId="04338875" w14:textId="406F2C6E" w:rsidR="008A6661" w:rsidRDefault="008A6661">
            <w:pPr>
              <w:jc w:val="center"/>
            </w:pPr>
          </w:p>
        </w:tc>
        <w:tc>
          <w:tcPr>
            <w:tcW w:w="675" w:type="dxa"/>
            <w:shd w:val="clear" w:color="auto" w:fill="FFFFFF" w:themeFill="background1"/>
          </w:tcPr>
          <w:p w14:paraId="2CCB938B" w14:textId="77777777" w:rsidR="008A6661" w:rsidRDefault="008A6661">
            <w:pPr>
              <w:jc w:val="center"/>
            </w:pPr>
          </w:p>
        </w:tc>
        <w:tc>
          <w:tcPr>
            <w:tcW w:w="675" w:type="dxa"/>
            <w:shd w:val="clear" w:color="auto" w:fill="FFFFFF" w:themeFill="background1"/>
          </w:tcPr>
          <w:p w14:paraId="796B98D5" w14:textId="77777777" w:rsidR="008A6661" w:rsidRDefault="008A6661">
            <w:pPr>
              <w:jc w:val="center"/>
            </w:pPr>
          </w:p>
        </w:tc>
      </w:tr>
      <w:tr w:rsidR="008A6661" w14:paraId="344BE600" w14:textId="77777777" w:rsidTr="2E1FF630">
        <w:trPr>
          <w:cantSplit/>
          <w:trHeight w:val="227"/>
        </w:trPr>
        <w:tc>
          <w:tcPr>
            <w:tcW w:w="2835" w:type="dxa"/>
            <w:vMerge/>
          </w:tcPr>
          <w:p w14:paraId="7EE3B4B9" w14:textId="77777777" w:rsidR="008A6661" w:rsidRDefault="008A6661"/>
        </w:tc>
        <w:tc>
          <w:tcPr>
            <w:tcW w:w="2977" w:type="dxa"/>
            <w:vMerge/>
          </w:tcPr>
          <w:p w14:paraId="17D63EA2" w14:textId="77777777" w:rsidR="008A6661" w:rsidRDefault="008A6661"/>
        </w:tc>
        <w:tc>
          <w:tcPr>
            <w:tcW w:w="694" w:type="dxa"/>
            <w:vMerge/>
          </w:tcPr>
          <w:p w14:paraId="52E608EF" w14:textId="77777777" w:rsidR="008A6661" w:rsidRDefault="008A6661">
            <w:pPr>
              <w:jc w:val="center"/>
            </w:pPr>
          </w:p>
        </w:tc>
        <w:tc>
          <w:tcPr>
            <w:tcW w:w="694" w:type="dxa"/>
            <w:vMerge/>
          </w:tcPr>
          <w:p w14:paraId="074E47F7" w14:textId="77777777" w:rsidR="008A6661" w:rsidRDefault="008A6661">
            <w:pPr>
              <w:jc w:val="center"/>
            </w:pPr>
          </w:p>
        </w:tc>
        <w:tc>
          <w:tcPr>
            <w:tcW w:w="6408" w:type="dxa"/>
            <w:vMerge/>
          </w:tcPr>
          <w:p w14:paraId="4A852BA6" w14:textId="77777777" w:rsidR="008A6661" w:rsidRDefault="008A6661">
            <w:pPr>
              <w:ind w:firstLine="1293"/>
            </w:pPr>
          </w:p>
        </w:tc>
        <w:tc>
          <w:tcPr>
            <w:tcW w:w="675" w:type="dxa"/>
            <w:shd w:val="clear" w:color="auto" w:fill="FFFFFF" w:themeFill="background1"/>
          </w:tcPr>
          <w:p w14:paraId="1299FC03" w14:textId="77777777" w:rsidR="008A6661" w:rsidRDefault="008A6661">
            <w:pPr>
              <w:jc w:val="center"/>
            </w:pPr>
          </w:p>
        </w:tc>
        <w:tc>
          <w:tcPr>
            <w:tcW w:w="675" w:type="dxa"/>
            <w:shd w:val="clear" w:color="auto" w:fill="FFFFFF" w:themeFill="background1"/>
          </w:tcPr>
          <w:p w14:paraId="53508331" w14:textId="0DFC7D9D" w:rsidR="008A6661" w:rsidRDefault="008A6661">
            <w:pPr>
              <w:jc w:val="center"/>
            </w:pPr>
          </w:p>
        </w:tc>
        <w:tc>
          <w:tcPr>
            <w:tcW w:w="675" w:type="dxa"/>
            <w:shd w:val="clear" w:color="auto" w:fill="FFFFFF" w:themeFill="background1"/>
          </w:tcPr>
          <w:p w14:paraId="4C694B97" w14:textId="77777777" w:rsidR="008A6661" w:rsidRDefault="008A6661">
            <w:pPr>
              <w:jc w:val="center"/>
            </w:pPr>
          </w:p>
        </w:tc>
      </w:tr>
      <w:tr w:rsidR="008A6661" w14:paraId="2F03CB34" w14:textId="77777777" w:rsidTr="2E1FF630">
        <w:trPr>
          <w:cantSplit/>
          <w:trHeight w:val="227"/>
        </w:trPr>
        <w:tc>
          <w:tcPr>
            <w:tcW w:w="2835" w:type="dxa"/>
            <w:vMerge/>
          </w:tcPr>
          <w:p w14:paraId="5EB26D91" w14:textId="77777777" w:rsidR="008A6661" w:rsidRDefault="008A6661"/>
        </w:tc>
        <w:tc>
          <w:tcPr>
            <w:tcW w:w="2977" w:type="dxa"/>
            <w:vMerge/>
          </w:tcPr>
          <w:p w14:paraId="3BC8F9AD" w14:textId="77777777" w:rsidR="008A6661" w:rsidRDefault="008A6661"/>
        </w:tc>
        <w:tc>
          <w:tcPr>
            <w:tcW w:w="694" w:type="dxa"/>
            <w:vMerge/>
          </w:tcPr>
          <w:p w14:paraId="18D160CB" w14:textId="77777777" w:rsidR="008A6661" w:rsidRDefault="008A6661">
            <w:pPr>
              <w:jc w:val="center"/>
            </w:pPr>
          </w:p>
        </w:tc>
        <w:tc>
          <w:tcPr>
            <w:tcW w:w="694" w:type="dxa"/>
            <w:vMerge/>
          </w:tcPr>
          <w:p w14:paraId="61AC30FB" w14:textId="77777777" w:rsidR="008A6661" w:rsidRDefault="008A6661">
            <w:pPr>
              <w:jc w:val="center"/>
            </w:pPr>
          </w:p>
        </w:tc>
        <w:tc>
          <w:tcPr>
            <w:tcW w:w="6408" w:type="dxa"/>
            <w:shd w:val="clear" w:color="auto" w:fill="FFFFFF" w:themeFill="background1"/>
          </w:tcPr>
          <w:p w14:paraId="36C79310" w14:textId="77777777" w:rsidR="008A6661" w:rsidRDefault="008A6661">
            <w:r>
              <w:rPr>
                <w:b/>
              </w:rPr>
              <w:t>Intervention de longue durée, peu fréquente :</w:t>
            </w:r>
          </w:p>
        </w:tc>
        <w:tc>
          <w:tcPr>
            <w:tcW w:w="2025" w:type="dxa"/>
            <w:gridSpan w:val="3"/>
            <w:shd w:val="clear" w:color="auto" w:fill="FFFFFF" w:themeFill="background1"/>
          </w:tcPr>
          <w:p w14:paraId="26B1A375" w14:textId="77777777" w:rsidR="008A6661" w:rsidRDefault="008A6661">
            <w:pPr>
              <w:jc w:val="center"/>
            </w:pPr>
          </w:p>
        </w:tc>
      </w:tr>
      <w:tr w:rsidR="008A6661" w14:paraId="5C72E396" w14:textId="77777777" w:rsidTr="2E1FF630">
        <w:trPr>
          <w:cantSplit/>
          <w:trHeight w:val="227"/>
        </w:trPr>
        <w:tc>
          <w:tcPr>
            <w:tcW w:w="2835" w:type="dxa"/>
            <w:vMerge/>
          </w:tcPr>
          <w:p w14:paraId="211FC6EA" w14:textId="77777777" w:rsidR="008A6661" w:rsidRDefault="008A6661"/>
        </w:tc>
        <w:tc>
          <w:tcPr>
            <w:tcW w:w="2977" w:type="dxa"/>
            <w:vMerge/>
          </w:tcPr>
          <w:p w14:paraId="764ED501" w14:textId="77777777" w:rsidR="008A6661" w:rsidRDefault="008A6661"/>
        </w:tc>
        <w:tc>
          <w:tcPr>
            <w:tcW w:w="694" w:type="dxa"/>
            <w:vMerge/>
          </w:tcPr>
          <w:p w14:paraId="0AB93745" w14:textId="77777777" w:rsidR="008A6661" w:rsidRDefault="008A6661">
            <w:pPr>
              <w:jc w:val="center"/>
            </w:pPr>
          </w:p>
        </w:tc>
        <w:tc>
          <w:tcPr>
            <w:tcW w:w="694" w:type="dxa"/>
            <w:vMerge/>
          </w:tcPr>
          <w:p w14:paraId="49635555" w14:textId="77777777" w:rsidR="008A6661" w:rsidRDefault="008A6661">
            <w:pPr>
              <w:jc w:val="center"/>
            </w:pPr>
          </w:p>
        </w:tc>
        <w:tc>
          <w:tcPr>
            <w:tcW w:w="6408" w:type="dxa"/>
            <w:vMerge w:val="restart"/>
            <w:shd w:val="clear" w:color="auto" w:fill="FFFFFF" w:themeFill="background1"/>
          </w:tcPr>
          <w:p w14:paraId="05782074" w14:textId="77777777" w:rsidR="008A6661" w:rsidRDefault="008A6661">
            <w:pPr>
              <w:ind w:firstLine="18"/>
            </w:pPr>
            <w:r>
              <w:t>Utilisation de nacelles</w:t>
            </w:r>
          </w:p>
          <w:p w14:paraId="39D3C492" w14:textId="77777777" w:rsidR="008A6661" w:rsidRDefault="008A6661">
            <w:pPr>
              <w:ind w:firstLine="1293"/>
            </w:pPr>
            <w:r>
              <w:t>- autorisation de conduite</w:t>
            </w:r>
          </w:p>
          <w:p w14:paraId="751F2043" w14:textId="77777777" w:rsidR="008A6661" w:rsidRDefault="008A6661">
            <w:pPr>
              <w:ind w:firstLine="1293"/>
            </w:pPr>
            <w:r>
              <w:t>-vérification réglementaire</w:t>
            </w:r>
          </w:p>
          <w:p w14:paraId="4FE580FC" w14:textId="77777777" w:rsidR="008A6661" w:rsidRDefault="008A6661">
            <w:pPr>
              <w:ind w:firstLine="1293"/>
            </w:pPr>
            <w:r>
              <w:t>- travail à 2 personnes autorisées</w:t>
            </w:r>
          </w:p>
          <w:p w14:paraId="714F572C" w14:textId="77777777" w:rsidR="008A6661" w:rsidRDefault="008A6661">
            <w:pPr>
              <w:ind w:firstLine="1293"/>
            </w:pPr>
            <w:r>
              <w:t>-équipement de protection individuelle (casque à jugulaire…)</w:t>
            </w:r>
          </w:p>
        </w:tc>
        <w:tc>
          <w:tcPr>
            <w:tcW w:w="2025" w:type="dxa"/>
            <w:gridSpan w:val="3"/>
            <w:shd w:val="clear" w:color="auto" w:fill="FFFFFF" w:themeFill="background1"/>
          </w:tcPr>
          <w:p w14:paraId="17A53FC6" w14:textId="77777777" w:rsidR="008A6661" w:rsidRDefault="008A6661">
            <w:pPr>
              <w:jc w:val="center"/>
            </w:pPr>
          </w:p>
        </w:tc>
      </w:tr>
      <w:tr w:rsidR="008A6661" w14:paraId="1CDEAE01" w14:textId="77777777" w:rsidTr="2E1FF630">
        <w:trPr>
          <w:cantSplit/>
          <w:trHeight w:val="227"/>
        </w:trPr>
        <w:tc>
          <w:tcPr>
            <w:tcW w:w="2835" w:type="dxa"/>
            <w:vMerge/>
          </w:tcPr>
          <w:p w14:paraId="50F07069" w14:textId="77777777" w:rsidR="008A6661" w:rsidRDefault="008A6661"/>
        </w:tc>
        <w:tc>
          <w:tcPr>
            <w:tcW w:w="2977" w:type="dxa"/>
            <w:vMerge/>
          </w:tcPr>
          <w:p w14:paraId="2FF85D32" w14:textId="77777777" w:rsidR="008A6661" w:rsidRDefault="008A6661"/>
        </w:tc>
        <w:tc>
          <w:tcPr>
            <w:tcW w:w="694" w:type="dxa"/>
            <w:vMerge/>
          </w:tcPr>
          <w:p w14:paraId="1E954643" w14:textId="77777777" w:rsidR="008A6661" w:rsidRDefault="008A6661">
            <w:pPr>
              <w:jc w:val="center"/>
            </w:pPr>
          </w:p>
        </w:tc>
        <w:tc>
          <w:tcPr>
            <w:tcW w:w="694" w:type="dxa"/>
            <w:vMerge/>
          </w:tcPr>
          <w:p w14:paraId="627AA0AC" w14:textId="77777777" w:rsidR="008A6661" w:rsidRDefault="008A6661">
            <w:pPr>
              <w:jc w:val="center"/>
            </w:pPr>
          </w:p>
        </w:tc>
        <w:tc>
          <w:tcPr>
            <w:tcW w:w="6408" w:type="dxa"/>
            <w:vMerge/>
          </w:tcPr>
          <w:p w14:paraId="5A7AF15D" w14:textId="77777777" w:rsidR="008A6661" w:rsidRDefault="008A6661">
            <w:pPr>
              <w:ind w:firstLine="1293"/>
            </w:pPr>
          </w:p>
        </w:tc>
        <w:tc>
          <w:tcPr>
            <w:tcW w:w="675" w:type="dxa"/>
            <w:shd w:val="clear" w:color="auto" w:fill="FFFFFF" w:themeFill="background1"/>
          </w:tcPr>
          <w:p w14:paraId="06686FEF" w14:textId="77777777" w:rsidR="008A6661" w:rsidRDefault="008A6661">
            <w:pPr>
              <w:jc w:val="center"/>
            </w:pPr>
          </w:p>
        </w:tc>
        <w:tc>
          <w:tcPr>
            <w:tcW w:w="675" w:type="dxa"/>
            <w:shd w:val="clear" w:color="auto" w:fill="FFFFFF" w:themeFill="background1"/>
          </w:tcPr>
          <w:p w14:paraId="401A7268" w14:textId="77777777" w:rsidR="008A6661" w:rsidRDefault="008A6661">
            <w:pPr>
              <w:jc w:val="center"/>
            </w:pPr>
          </w:p>
        </w:tc>
        <w:tc>
          <w:tcPr>
            <w:tcW w:w="675" w:type="dxa"/>
            <w:shd w:val="clear" w:color="auto" w:fill="FFFFFF" w:themeFill="background1"/>
          </w:tcPr>
          <w:p w14:paraId="752F30A4" w14:textId="77777777" w:rsidR="008A6661" w:rsidRDefault="008A6661">
            <w:pPr>
              <w:jc w:val="center"/>
            </w:pPr>
          </w:p>
        </w:tc>
      </w:tr>
      <w:tr w:rsidR="008A6661" w14:paraId="3048BA75" w14:textId="77777777" w:rsidTr="2E1FF630">
        <w:trPr>
          <w:cantSplit/>
          <w:trHeight w:val="227"/>
        </w:trPr>
        <w:tc>
          <w:tcPr>
            <w:tcW w:w="2835" w:type="dxa"/>
            <w:vMerge/>
          </w:tcPr>
          <w:p w14:paraId="3793568E" w14:textId="77777777" w:rsidR="008A6661" w:rsidRDefault="008A6661"/>
        </w:tc>
        <w:tc>
          <w:tcPr>
            <w:tcW w:w="2977" w:type="dxa"/>
            <w:vMerge/>
          </w:tcPr>
          <w:p w14:paraId="081CEB47" w14:textId="77777777" w:rsidR="008A6661" w:rsidRDefault="008A6661"/>
        </w:tc>
        <w:tc>
          <w:tcPr>
            <w:tcW w:w="694" w:type="dxa"/>
            <w:vMerge/>
          </w:tcPr>
          <w:p w14:paraId="54D4AFED" w14:textId="77777777" w:rsidR="008A6661" w:rsidRDefault="008A6661">
            <w:pPr>
              <w:jc w:val="center"/>
            </w:pPr>
          </w:p>
        </w:tc>
        <w:tc>
          <w:tcPr>
            <w:tcW w:w="694" w:type="dxa"/>
            <w:vMerge/>
          </w:tcPr>
          <w:p w14:paraId="0FBA7733" w14:textId="77777777" w:rsidR="008A6661" w:rsidRDefault="008A6661">
            <w:pPr>
              <w:jc w:val="center"/>
            </w:pPr>
          </w:p>
        </w:tc>
        <w:tc>
          <w:tcPr>
            <w:tcW w:w="6408" w:type="dxa"/>
            <w:vMerge/>
          </w:tcPr>
          <w:p w14:paraId="506B019F" w14:textId="77777777" w:rsidR="008A6661" w:rsidRDefault="008A6661">
            <w:pPr>
              <w:ind w:firstLine="1293"/>
            </w:pPr>
          </w:p>
        </w:tc>
        <w:tc>
          <w:tcPr>
            <w:tcW w:w="675" w:type="dxa"/>
            <w:shd w:val="clear" w:color="auto" w:fill="FFFFFF" w:themeFill="background1"/>
          </w:tcPr>
          <w:p w14:paraId="4F7836D1" w14:textId="77777777" w:rsidR="008A6661" w:rsidRDefault="008A6661">
            <w:pPr>
              <w:jc w:val="center"/>
            </w:pPr>
          </w:p>
        </w:tc>
        <w:tc>
          <w:tcPr>
            <w:tcW w:w="675" w:type="dxa"/>
            <w:shd w:val="clear" w:color="auto" w:fill="FFFFFF" w:themeFill="background1"/>
          </w:tcPr>
          <w:p w14:paraId="478D7399" w14:textId="77777777" w:rsidR="008A6661" w:rsidRDefault="008A6661">
            <w:pPr>
              <w:jc w:val="center"/>
            </w:pPr>
          </w:p>
        </w:tc>
        <w:tc>
          <w:tcPr>
            <w:tcW w:w="675" w:type="dxa"/>
            <w:shd w:val="clear" w:color="auto" w:fill="FFFFFF" w:themeFill="background1"/>
          </w:tcPr>
          <w:p w14:paraId="1AB2B8F9" w14:textId="77777777" w:rsidR="008A6661" w:rsidRDefault="008A6661">
            <w:pPr>
              <w:jc w:val="center"/>
            </w:pPr>
          </w:p>
        </w:tc>
      </w:tr>
      <w:tr w:rsidR="008A6661" w14:paraId="3FBF0C5E" w14:textId="77777777" w:rsidTr="2E1FF630">
        <w:trPr>
          <w:cantSplit/>
          <w:trHeight w:val="227"/>
        </w:trPr>
        <w:tc>
          <w:tcPr>
            <w:tcW w:w="2835" w:type="dxa"/>
            <w:vMerge/>
          </w:tcPr>
          <w:p w14:paraId="7896E9D9" w14:textId="77777777" w:rsidR="008A6661" w:rsidRDefault="008A6661"/>
        </w:tc>
        <w:tc>
          <w:tcPr>
            <w:tcW w:w="2977" w:type="dxa"/>
            <w:vMerge/>
          </w:tcPr>
          <w:p w14:paraId="1B319C6E" w14:textId="77777777" w:rsidR="008A6661" w:rsidRDefault="008A6661"/>
        </w:tc>
        <w:tc>
          <w:tcPr>
            <w:tcW w:w="694" w:type="dxa"/>
            <w:vMerge/>
          </w:tcPr>
          <w:p w14:paraId="1DCF0334" w14:textId="77777777" w:rsidR="008A6661" w:rsidRDefault="008A6661">
            <w:pPr>
              <w:jc w:val="center"/>
            </w:pPr>
          </w:p>
        </w:tc>
        <w:tc>
          <w:tcPr>
            <w:tcW w:w="694" w:type="dxa"/>
            <w:vMerge/>
          </w:tcPr>
          <w:p w14:paraId="2E780729" w14:textId="77777777" w:rsidR="008A6661" w:rsidRDefault="008A6661">
            <w:pPr>
              <w:jc w:val="center"/>
            </w:pPr>
          </w:p>
        </w:tc>
        <w:tc>
          <w:tcPr>
            <w:tcW w:w="6408" w:type="dxa"/>
            <w:vMerge/>
          </w:tcPr>
          <w:p w14:paraId="7118DC78" w14:textId="77777777" w:rsidR="008A6661" w:rsidRDefault="008A6661">
            <w:pPr>
              <w:ind w:firstLine="1293"/>
            </w:pPr>
          </w:p>
        </w:tc>
        <w:tc>
          <w:tcPr>
            <w:tcW w:w="675" w:type="dxa"/>
            <w:shd w:val="clear" w:color="auto" w:fill="FFFFFF" w:themeFill="background1"/>
          </w:tcPr>
          <w:p w14:paraId="7876FC12" w14:textId="77777777" w:rsidR="008A6661" w:rsidRDefault="008A6661">
            <w:pPr>
              <w:jc w:val="center"/>
            </w:pPr>
          </w:p>
        </w:tc>
        <w:tc>
          <w:tcPr>
            <w:tcW w:w="675" w:type="dxa"/>
            <w:shd w:val="clear" w:color="auto" w:fill="FFFFFF" w:themeFill="background1"/>
          </w:tcPr>
          <w:p w14:paraId="35703EDE" w14:textId="77777777" w:rsidR="008A6661" w:rsidRDefault="008A6661">
            <w:pPr>
              <w:jc w:val="center"/>
            </w:pPr>
          </w:p>
        </w:tc>
        <w:tc>
          <w:tcPr>
            <w:tcW w:w="675" w:type="dxa"/>
            <w:shd w:val="clear" w:color="auto" w:fill="FFFFFF" w:themeFill="background1"/>
          </w:tcPr>
          <w:p w14:paraId="5E86F948" w14:textId="77777777" w:rsidR="008A6661" w:rsidRDefault="008A6661">
            <w:pPr>
              <w:jc w:val="center"/>
            </w:pPr>
          </w:p>
        </w:tc>
      </w:tr>
      <w:tr w:rsidR="008A6661" w14:paraId="1946BE5E" w14:textId="77777777" w:rsidTr="2E1FF630">
        <w:trPr>
          <w:cantSplit/>
          <w:trHeight w:val="227"/>
        </w:trPr>
        <w:tc>
          <w:tcPr>
            <w:tcW w:w="2835" w:type="dxa"/>
            <w:vMerge/>
          </w:tcPr>
          <w:p w14:paraId="51C34A15" w14:textId="77777777" w:rsidR="008A6661" w:rsidRDefault="008A6661"/>
        </w:tc>
        <w:tc>
          <w:tcPr>
            <w:tcW w:w="2977" w:type="dxa"/>
            <w:vMerge/>
          </w:tcPr>
          <w:p w14:paraId="7E051CA8" w14:textId="77777777" w:rsidR="008A6661" w:rsidRDefault="008A6661"/>
        </w:tc>
        <w:tc>
          <w:tcPr>
            <w:tcW w:w="694" w:type="dxa"/>
            <w:vMerge/>
          </w:tcPr>
          <w:p w14:paraId="126953D2" w14:textId="77777777" w:rsidR="008A6661" w:rsidRDefault="008A6661">
            <w:pPr>
              <w:jc w:val="center"/>
            </w:pPr>
          </w:p>
        </w:tc>
        <w:tc>
          <w:tcPr>
            <w:tcW w:w="694" w:type="dxa"/>
            <w:vMerge/>
          </w:tcPr>
          <w:p w14:paraId="1E5BF58C" w14:textId="77777777" w:rsidR="008A6661" w:rsidRDefault="008A6661">
            <w:pPr>
              <w:jc w:val="center"/>
            </w:pPr>
          </w:p>
        </w:tc>
        <w:tc>
          <w:tcPr>
            <w:tcW w:w="6408" w:type="dxa"/>
            <w:vMerge/>
          </w:tcPr>
          <w:p w14:paraId="053A08E0" w14:textId="77777777" w:rsidR="008A6661" w:rsidRDefault="008A6661">
            <w:pPr>
              <w:ind w:firstLine="1293"/>
            </w:pPr>
          </w:p>
        </w:tc>
        <w:tc>
          <w:tcPr>
            <w:tcW w:w="675" w:type="dxa"/>
            <w:shd w:val="clear" w:color="auto" w:fill="FFFFFF" w:themeFill="background1"/>
          </w:tcPr>
          <w:p w14:paraId="1674D195" w14:textId="77777777" w:rsidR="008A6661" w:rsidRDefault="008A6661">
            <w:pPr>
              <w:jc w:val="center"/>
            </w:pPr>
          </w:p>
        </w:tc>
        <w:tc>
          <w:tcPr>
            <w:tcW w:w="675" w:type="dxa"/>
            <w:shd w:val="clear" w:color="auto" w:fill="FFFFFF" w:themeFill="background1"/>
          </w:tcPr>
          <w:p w14:paraId="3C72A837" w14:textId="77777777" w:rsidR="008A6661" w:rsidRDefault="008A6661">
            <w:pPr>
              <w:jc w:val="center"/>
            </w:pPr>
          </w:p>
        </w:tc>
        <w:tc>
          <w:tcPr>
            <w:tcW w:w="675" w:type="dxa"/>
            <w:shd w:val="clear" w:color="auto" w:fill="FFFFFF" w:themeFill="background1"/>
          </w:tcPr>
          <w:p w14:paraId="7A9A139D" w14:textId="77777777" w:rsidR="008A6661" w:rsidRDefault="008A6661">
            <w:pPr>
              <w:jc w:val="center"/>
            </w:pPr>
          </w:p>
        </w:tc>
      </w:tr>
      <w:tr w:rsidR="008A6661" w14:paraId="306E2642" w14:textId="77777777" w:rsidTr="2E1FF630">
        <w:trPr>
          <w:cantSplit/>
          <w:trHeight w:val="227"/>
        </w:trPr>
        <w:tc>
          <w:tcPr>
            <w:tcW w:w="2835" w:type="dxa"/>
            <w:vMerge/>
          </w:tcPr>
          <w:p w14:paraId="56A0069A" w14:textId="77777777" w:rsidR="008A6661" w:rsidRDefault="008A6661"/>
        </w:tc>
        <w:tc>
          <w:tcPr>
            <w:tcW w:w="2977" w:type="dxa"/>
            <w:vMerge/>
          </w:tcPr>
          <w:p w14:paraId="7DF6F7AA" w14:textId="77777777" w:rsidR="008A6661" w:rsidRDefault="008A6661"/>
        </w:tc>
        <w:tc>
          <w:tcPr>
            <w:tcW w:w="694" w:type="dxa"/>
            <w:vMerge/>
          </w:tcPr>
          <w:p w14:paraId="320646EB" w14:textId="77777777" w:rsidR="008A6661" w:rsidRDefault="008A6661">
            <w:pPr>
              <w:jc w:val="center"/>
            </w:pPr>
          </w:p>
        </w:tc>
        <w:tc>
          <w:tcPr>
            <w:tcW w:w="694" w:type="dxa"/>
            <w:vMerge/>
          </w:tcPr>
          <w:p w14:paraId="31ED7778" w14:textId="77777777" w:rsidR="008A6661" w:rsidRDefault="008A6661">
            <w:pPr>
              <w:jc w:val="center"/>
            </w:pPr>
          </w:p>
        </w:tc>
        <w:tc>
          <w:tcPr>
            <w:tcW w:w="6408" w:type="dxa"/>
            <w:vMerge w:val="restart"/>
            <w:shd w:val="clear" w:color="auto" w:fill="FFFFFF" w:themeFill="background1"/>
          </w:tcPr>
          <w:p w14:paraId="5000C7BD" w14:textId="77777777" w:rsidR="008A6661" w:rsidRDefault="008A6661">
            <w:pPr>
              <w:pStyle w:val="Pieddepage"/>
              <w:tabs>
                <w:tab w:val="clear" w:pos="4536"/>
                <w:tab w:val="clear" w:pos="9072"/>
              </w:tabs>
            </w:pPr>
            <w:r>
              <w:t>Utilisation d’échafaudage :</w:t>
            </w:r>
          </w:p>
          <w:p w14:paraId="051A7064" w14:textId="77777777" w:rsidR="008A6661" w:rsidRDefault="008A6661">
            <w:pPr>
              <w:ind w:firstLine="1293"/>
            </w:pPr>
            <w:r>
              <w:t>- notice de montage</w:t>
            </w:r>
          </w:p>
          <w:p w14:paraId="35D0883F" w14:textId="77777777" w:rsidR="008A6661" w:rsidRDefault="008A6661">
            <w:pPr>
              <w:ind w:firstLine="1293"/>
            </w:pPr>
            <w:r>
              <w:t>- échafaudage réglementaire, vérifié</w:t>
            </w:r>
          </w:p>
          <w:p w14:paraId="1A1F35B4" w14:textId="77777777" w:rsidR="008A6661" w:rsidRDefault="008A6661">
            <w:pPr>
              <w:ind w:firstLine="1293"/>
            </w:pPr>
            <w:r>
              <w:t>- montage à 2 personnes, compétentes</w:t>
            </w:r>
          </w:p>
        </w:tc>
        <w:tc>
          <w:tcPr>
            <w:tcW w:w="2025" w:type="dxa"/>
            <w:gridSpan w:val="3"/>
            <w:shd w:val="clear" w:color="auto" w:fill="FFFFFF" w:themeFill="background1"/>
          </w:tcPr>
          <w:p w14:paraId="532070F0" w14:textId="77777777" w:rsidR="008A6661" w:rsidRDefault="008A6661">
            <w:pPr>
              <w:jc w:val="center"/>
            </w:pPr>
          </w:p>
        </w:tc>
      </w:tr>
      <w:tr w:rsidR="008A6661" w14:paraId="1A9B60E1" w14:textId="77777777" w:rsidTr="2E1FF630">
        <w:trPr>
          <w:cantSplit/>
          <w:trHeight w:val="227"/>
        </w:trPr>
        <w:tc>
          <w:tcPr>
            <w:tcW w:w="2835" w:type="dxa"/>
            <w:vMerge/>
          </w:tcPr>
          <w:p w14:paraId="3E190F5E" w14:textId="77777777" w:rsidR="008A6661" w:rsidRDefault="008A6661"/>
        </w:tc>
        <w:tc>
          <w:tcPr>
            <w:tcW w:w="2977" w:type="dxa"/>
            <w:vMerge/>
          </w:tcPr>
          <w:p w14:paraId="0FB76C7C" w14:textId="77777777" w:rsidR="008A6661" w:rsidRDefault="008A6661"/>
        </w:tc>
        <w:tc>
          <w:tcPr>
            <w:tcW w:w="694" w:type="dxa"/>
            <w:vMerge/>
          </w:tcPr>
          <w:p w14:paraId="00EE7A80" w14:textId="77777777" w:rsidR="008A6661" w:rsidRDefault="008A6661">
            <w:pPr>
              <w:jc w:val="center"/>
            </w:pPr>
          </w:p>
        </w:tc>
        <w:tc>
          <w:tcPr>
            <w:tcW w:w="694" w:type="dxa"/>
            <w:vMerge/>
          </w:tcPr>
          <w:p w14:paraId="1E8E47C2" w14:textId="77777777" w:rsidR="008A6661" w:rsidRDefault="008A6661">
            <w:pPr>
              <w:jc w:val="center"/>
            </w:pPr>
          </w:p>
        </w:tc>
        <w:tc>
          <w:tcPr>
            <w:tcW w:w="6408" w:type="dxa"/>
            <w:vMerge/>
          </w:tcPr>
          <w:p w14:paraId="52E12EC1" w14:textId="77777777" w:rsidR="008A6661" w:rsidRDefault="008A6661">
            <w:pPr>
              <w:ind w:firstLine="1293"/>
            </w:pPr>
          </w:p>
        </w:tc>
        <w:tc>
          <w:tcPr>
            <w:tcW w:w="675" w:type="dxa"/>
            <w:shd w:val="clear" w:color="auto" w:fill="FFFFFF" w:themeFill="background1"/>
          </w:tcPr>
          <w:p w14:paraId="6A2BC471" w14:textId="77777777" w:rsidR="008A6661" w:rsidRDefault="008A6661">
            <w:pPr>
              <w:jc w:val="center"/>
            </w:pPr>
          </w:p>
        </w:tc>
        <w:tc>
          <w:tcPr>
            <w:tcW w:w="675" w:type="dxa"/>
            <w:shd w:val="clear" w:color="auto" w:fill="FFFFFF" w:themeFill="background1"/>
          </w:tcPr>
          <w:p w14:paraId="4DCC6F47" w14:textId="77777777" w:rsidR="008A6661" w:rsidRDefault="008A6661">
            <w:pPr>
              <w:jc w:val="center"/>
            </w:pPr>
          </w:p>
        </w:tc>
        <w:tc>
          <w:tcPr>
            <w:tcW w:w="675" w:type="dxa"/>
            <w:shd w:val="clear" w:color="auto" w:fill="FFFFFF" w:themeFill="background1"/>
          </w:tcPr>
          <w:p w14:paraId="1B5E47D9" w14:textId="77777777" w:rsidR="008A6661" w:rsidRDefault="008A6661">
            <w:pPr>
              <w:jc w:val="center"/>
            </w:pPr>
          </w:p>
        </w:tc>
      </w:tr>
      <w:tr w:rsidR="008A6661" w14:paraId="25D6C40E" w14:textId="77777777" w:rsidTr="2E1FF630">
        <w:trPr>
          <w:cantSplit/>
          <w:trHeight w:val="227"/>
        </w:trPr>
        <w:tc>
          <w:tcPr>
            <w:tcW w:w="2835" w:type="dxa"/>
            <w:vMerge/>
          </w:tcPr>
          <w:p w14:paraId="18E7D592" w14:textId="77777777" w:rsidR="008A6661" w:rsidRDefault="008A6661"/>
        </w:tc>
        <w:tc>
          <w:tcPr>
            <w:tcW w:w="2977" w:type="dxa"/>
            <w:vMerge/>
          </w:tcPr>
          <w:p w14:paraId="4CC8AA0D" w14:textId="77777777" w:rsidR="008A6661" w:rsidRDefault="008A6661"/>
        </w:tc>
        <w:tc>
          <w:tcPr>
            <w:tcW w:w="694" w:type="dxa"/>
            <w:vMerge/>
          </w:tcPr>
          <w:p w14:paraId="0387D0D6" w14:textId="77777777" w:rsidR="008A6661" w:rsidRDefault="008A6661">
            <w:pPr>
              <w:jc w:val="center"/>
            </w:pPr>
          </w:p>
        </w:tc>
        <w:tc>
          <w:tcPr>
            <w:tcW w:w="694" w:type="dxa"/>
            <w:vMerge/>
          </w:tcPr>
          <w:p w14:paraId="565BFF5B" w14:textId="77777777" w:rsidR="008A6661" w:rsidRDefault="008A6661">
            <w:pPr>
              <w:jc w:val="center"/>
            </w:pPr>
          </w:p>
        </w:tc>
        <w:tc>
          <w:tcPr>
            <w:tcW w:w="6408" w:type="dxa"/>
            <w:vMerge/>
          </w:tcPr>
          <w:p w14:paraId="34CDD9EB" w14:textId="77777777" w:rsidR="008A6661" w:rsidRDefault="008A6661">
            <w:pPr>
              <w:ind w:firstLine="1293"/>
            </w:pPr>
          </w:p>
        </w:tc>
        <w:tc>
          <w:tcPr>
            <w:tcW w:w="675" w:type="dxa"/>
            <w:shd w:val="clear" w:color="auto" w:fill="FFFFFF" w:themeFill="background1"/>
          </w:tcPr>
          <w:p w14:paraId="498AF0D8" w14:textId="77777777" w:rsidR="008A6661" w:rsidRDefault="008A6661">
            <w:pPr>
              <w:jc w:val="center"/>
            </w:pPr>
          </w:p>
        </w:tc>
        <w:tc>
          <w:tcPr>
            <w:tcW w:w="675" w:type="dxa"/>
            <w:shd w:val="clear" w:color="auto" w:fill="FFFFFF" w:themeFill="background1"/>
          </w:tcPr>
          <w:p w14:paraId="263F3B9E" w14:textId="77777777" w:rsidR="008A6661" w:rsidRDefault="008A6661">
            <w:pPr>
              <w:jc w:val="center"/>
            </w:pPr>
          </w:p>
        </w:tc>
        <w:tc>
          <w:tcPr>
            <w:tcW w:w="675" w:type="dxa"/>
            <w:shd w:val="clear" w:color="auto" w:fill="FFFFFF" w:themeFill="background1"/>
          </w:tcPr>
          <w:p w14:paraId="16E5E008" w14:textId="77777777" w:rsidR="008A6661" w:rsidRDefault="008A6661">
            <w:pPr>
              <w:jc w:val="center"/>
            </w:pPr>
          </w:p>
        </w:tc>
      </w:tr>
      <w:tr w:rsidR="008A6661" w14:paraId="40D2860B" w14:textId="77777777" w:rsidTr="2E1FF630">
        <w:trPr>
          <w:cantSplit/>
          <w:trHeight w:val="227"/>
        </w:trPr>
        <w:tc>
          <w:tcPr>
            <w:tcW w:w="2835" w:type="dxa"/>
            <w:vMerge/>
          </w:tcPr>
          <w:p w14:paraId="42050CB3" w14:textId="77777777" w:rsidR="008A6661" w:rsidRDefault="008A6661"/>
        </w:tc>
        <w:tc>
          <w:tcPr>
            <w:tcW w:w="2977" w:type="dxa"/>
            <w:vMerge/>
          </w:tcPr>
          <w:p w14:paraId="130CC4CD" w14:textId="77777777" w:rsidR="008A6661" w:rsidRDefault="008A6661"/>
        </w:tc>
        <w:tc>
          <w:tcPr>
            <w:tcW w:w="694" w:type="dxa"/>
            <w:vMerge/>
          </w:tcPr>
          <w:p w14:paraId="055BFDB1" w14:textId="77777777" w:rsidR="008A6661" w:rsidRDefault="008A6661">
            <w:pPr>
              <w:jc w:val="center"/>
            </w:pPr>
          </w:p>
        </w:tc>
        <w:tc>
          <w:tcPr>
            <w:tcW w:w="694" w:type="dxa"/>
            <w:vMerge/>
          </w:tcPr>
          <w:p w14:paraId="38E78751" w14:textId="77777777" w:rsidR="008A6661" w:rsidRDefault="008A6661">
            <w:pPr>
              <w:jc w:val="center"/>
            </w:pPr>
          </w:p>
        </w:tc>
        <w:tc>
          <w:tcPr>
            <w:tcW w:w="6408" w:type="dxa"/>
            <w:vMerge/>
          </w:tcPr>
          <w:p w14:paraId="62A75F99" w14:textId="77777777" w:rsidR="008A6661" w:rsidRDefault="008A6661">
            <w:pPr>
              <w:ind w:firstLine="1293"/>
            </w:pPr>
          </w:p>
        </w:tc>
        <w:tc>
          <w:tcPr>
            <w:tcW w:w="675" w:type="dxa"/>
            <w:shd w:val="clear" w:color="auto" w:fill="FFFFFF" w:themeFill="background1"/>
          </w:tcPr>
          <w:p w14:paraId="2ECAA31B" w14:textId="77777777" w:rsidR="008A6661" w:rsidRDefault="008A6661">
            <w:pPr>
              <w:jc w:val="center"/>
            </w:pPr>
          </w:p>
        </w:tc>
        <w:tc>
          <w:tcPr>
            <w:tcW w:w="675" w:type="dxa"/>
            <w:shd w:val="clear" w:color="auto" w:fill="FFFFFF" w:themeFill="background1"/>
          </w:tcPr>
          <w:p w14:paraId="2FBD1CFD" w14:textId="77777777" w:rsidR="008A6661" w:rsidRDefault="008A6661">
            <w:pPr>
              <w:jc w:val="center"/>
            </w:pPr>
          </w:p>
        </w:tc>
        <w:tc>
          <w:tcPr>
            <w:tcW w:w="675" w:type="dxa"/>
            <w:shd w:val="clear" w:color="auto" w:fill="FFFFFF" w:themeFill="background1"/>
          </w:tcPr>
          <w:p w14:paraId="3FDCE676" w14:textId="77777777" w:rsidR="008A6661" w:rsidRDefault="008A6661">
            <w:pPr>
              <w:jc w:val="center"/>
            </w:pPr>
          </w:p>
        </w:tc>
      </w:tr>
      <w:tr w:rsidR="008A6661" w14:paraId="2FC0A1CB" w14:textId="77777777" w:rsidTr="2E1FF630">
        <w:trPr>
          <w:cantSplit/>
          <w:trHeight w:val="227"/>
        </w:trPr>
        <w:tc>
          <w:tcPr>
            <w:tcW w:w="2835" w:type="dxa"/>
            <w:vMerge/>
          </w:tcPr>
          <w:p w14:paraId="3A2BAADD" w14:textId="77777777" w:rsidR="008A6661" w:rsidRDefault="008A6661"/>
        </w:tc>
        <w:tc>
          <w:tcPr>
            <w:tcW w:w="2977" w:type="dxa"/>
            <w:vMerge/>
          </w:tcPr>
          <w:p w14:paraId="2E4B6A3E" w14:textId="77777777" w:rsidR="008A6661" w:rsidRDefault="008A6661"/>
        </w:tc>
        <w:tc>
          <w:tcPr>
            <w:tcW w:w="694" w:type="dxa"/>
            <w:vMerge/>
          </w:tcPr>
          <w:p w14:paraId="7EF37AA3" w14:textId="77777777" w:rsidR="008A6661" w:rsidRDefault="008A6661">
            <w:pPr>
              <w:jc w:val="center"/>
            </w:pPr>
          </w:p>
        </w:tc>
        <w:tc>
          <w:tcPr>
            <w:tcW w:w="694" w:type="dxa"/>
            <w:vMerge/>
          </w:tcPr>
          <w:p w14:paraId="3C7576EC" w14:textId="77777777" w:rsidR="008A6661" w:rsidRDefault="008A6661">
            <w:pPr>
              <w:jc w:val="center"/>
            </w:pPr>
          </w:p>
        </w:tc>
        <w:tc>
          <w:tcPr>
            <w:tcW w:w="6408" w:type="dxa"/>
            <w:shd w:val="clear" w:color="auto" w:fill="FFFFFF" w:themeFill="background1"/>
          </w:tcPr>
          <w:p w14:paraId="6000547E" w14:textId="77777777" w:rsidR="008A6661" w:rsidRDefault="008A6661">
            <w:pPr>
              <w:ind w:firstLine="1293"/>
            </w:pPr>
          </w:p>
        </w:tc>
        <w:tc>
          <w:tcPr>
            <w:tcW w:w="2025" w:type="dxa"/>
            <w:gridSpan w:val="3"/>
            <w:shd w:val="clear" w:color="auto" w:fill="FFFFFF" w:themeFill="background1"/>
          </w:tcPr>
          <w:p w14:paraId="71F798A8" w14:textId="77777777" w:rsidR="008A6661" w:rsidRDefault="008A6661">
            <w:pPr>
              <w:jc w:val="center"/>
            </w:pPr>
          </w:p>
        </w:tc>
      </w:tr>
      <w:tr w:rsidR="008A6661" w14:paraId="04021FB1" w14:textId="77777777" w:rsidTr="2E1FF630">
        <w:trPr>
          <w:cantSplit/>
          <w:trHeight w:val="227"/>
        </w:trPr>
        <w:tc>
          <w:tcPr>
            <w:tcW w:w="2835" w:type="dxa"/>
            <w:vMerge/>
          </w:tcPr>
          <w:p w14:paraId="5BC294DE" w14:textId="77777777" w:rsidR="008A6661" w:rsidRDefault="008A6661"/>
        </w:tc>
        <w:tc>
          <w:tcPr>
            <w:tcW w:w="2977" w:type="dxa"/>
            <w:vMerge/>
          </w:tcPr>
          <w:p w14:paraId="7D36B6E2" w14:textId="77777777" w:rsidR="008A6661" w:rsidRDefault="008A6661"/>
        </w:tc>
        <w:tc>
          <w:tcPr>
            <w:tcW w:w="694" w:type="dxa"/>
            <w:vMerge/>
          </w:tcPr>
          <w:p w14:paraId="43A65479" w14:textId="77777777" w:rsidR="008A6661" w:rsidRDefault="008A6661">
            <w:pPr>
              <w:jc w:val="center"/>
            </w:pPr>
          </w:p>
        </w:tc>
        <w:tc>
          <w:tcPr>
            <w:tcW w:w="694" w:type="dxa"/>
            <w:vMerge/>
          </w:tcPr>
          <w:p w14:paraId="70648378" w14:textId="77777777" w:rsidR="008A6661" w:rsidRDefault="008A6661">
            <w:pPr>
              <w:jc w:val="center"/>
            </w:pPr>
          </w:p>
        </w:tc>
        <w:tc>
          <w:tcPr>
            <w:tcW w:w="6408" w:type="dxa"/>
            <w:shd w:val="clear" w:color="auto" w:fill="FFFFFF" w:themeFill="background1"/>
          </w:tcPr>
          <w:p w14:paraId="10DD4DFF" w14:textId="77777777" w:rsidR="008A6661" w:rsidRDefault="008A6661">
            <w:pPr>
              <w:ind w:firstLine="18"/>
              <w:rPr>
                <w:b/>
              </w:rPr>
            </w:pPr>
            <w:r>
              <w:rPr>
                <w:b/>
              </w:rPr>
              <w:t>Travaux fréquents :</w:t>
            </w:r>
          </w:p>
        </w:tc>
        <w:tc>
          <w:tcPr>
            <w:tcW w:w="2025" w:type="dxa"/>
            <w:gridSpan w:val="3"/>
            <w:shd w:val="clear" w:color="auto" w:fill="FFFFFF" w:themeFill="background1"/>
          </w:tcPr>
          <w:p w14:paraId="50040504" w14:textId="77777777" w:rsidR="008A6661" w:rsidRDefault="008A6661">
            <w:pPr>
              <w:jc w:val="center"/>
            </w:pPr>
          </w:p>
        </w:tc>
      </w:tr>
      <w:tr w:rsidR="008A6661" w14:paraId="70AB130D" w14:textId="77777777" w:rsidTr="2E1FF630">
        <w:trPr>
          <w:cantSplit/>
          <w:trHeight w:val="227"/>
        </w:trPr>
        <w:tc>
          <w:tcPr>
            <w:tcW w:w="2835" w:type="dxa"/>
            <w:vMerge/>
          </w:tcPr>
          <w:p w14:paraId="1F28F27C" w14:textId="77777777" w:rsidR="008A6661" w:rsidRDefault="008A6661"/>
        </w:tc>
        <w:tc>
          <w:tcPr>
            <w:tcW w:w="2977" w:type="dxa"/>
            <w:vMerge/>
          </w:tcPr>
          <w:p w14:paraId="4A87C363" w14:textId="77777777" w:rsidR="008A6661" w:rsidRDefault="008A6661"/>
        </w:tc>
        <w:tc>
          <w:tcPr>
            <w:tcW w:w="694" w:type="dxa"/>
            <w:vMerge/>
          </w:tcPr>
          <w:p w14:paraId="4DF9E10C" w14:textId="77777777" w:rsidR="008A6661" w:rsidRDefault="008A6661">
            <w:pPr>
              <w:jc w:val="center"/>
            </w:pPr>
          </w:p>
        </w:tc>
        <w:tc>
          <w:tcPr>
            <w:tcW w:w="694" w:type="dxa"/>
            <w:vMerge/>
          </w:tcPr>
          <w:p w14:paraId="2A243E61" w14:textId="77777777" w:rsidR="008A6661" w:rsidRDefault="008A6661">
            <w:pPr>
              <w:jc w:val="center"/>
            </w:pPr>
          </w:p>
        </w:tc>
        <w:tc>
          <w:tcPr>
            <w:tcW w:w="6408" w:type="dxa"/>
            <w:vMerge w:val="restart"/>
            <w:shd w:val="clear" w:color="auto" w:fill="FFFFFF" w:themeFill="background1"/>
          </w:tcPr>
          <w:p w14:paraId="35EACF47" w14:textId="77777777" w:rsidR="008A6661" w:rsidRDefault="008A6661">
            <w:pPr>
              <w:ind w:firstLine="1293"/>
            </w:pPr>
            <w:r>
              <w:t>- Mise en place d’accès fixes (passerelle, escalier, échelle, …)</w:t>
            </w:r>
          </w:p>
          <w:p w14:paraId="7987E73F" w14:textId="77777777" w:rsidR="008A6661" w:rsidRDefault="008A6661">
            <w:pPr>
              <w:ind w:firstLine="1293"/>
            </w:pPr>
            <w:r>
              <w:t>- Mise hauteur d’homme de l’appareil concerné</w:t>
            </w:r>
          </w:p>
        </w:tc>
        <w:tc>
          <w:tcPr>
            <w:tcW w:w="675" w:type="dxa"/>
            <w:shd w:val="clear" w:color="auto" w:fill="FFFFFF" w:themeFill="background1"/>
          </w:tcPr>
          <w:p w14:paraId="43D98CF8" w14:textId="77777777" w:rsidR="008A6661" w:rsidRDefault="008A6661">
            <w:pPr>
              <w:jc w:val="center"/>
            </w:pPr>
          </w:p>
        </w:tc>
        <w:tc>
          <w:tcPr>
            <w:tcW w:w="675" w:type="dxa"/>
            <w:shd w:val="clear" w:color="auto" w:fill="FFFFFF" w:themeFill="background1"/>
          </w:tcPr>
          <w:p w14:paraId="75C32BFB" w14:textId="77777777" w:rsidR="008A6661" w:rsidRDefault="008A6661">
            <w:pPr>
              <w:jc w:val="center"/>
            </w:pPr>
          </w:p>
        </w:tc>
        <w:tc>
          <w:tcPr>
            <w:tcW w:w="675" w:type="dxa"/>
            <w:shd w:val="clear" w:color="auto" w:fill="FFFFFF" w:themeFill="background1"/>
          </w:tcPr>
          <w:p w14:paraId="0662AD45" w14:textId="77777777" w:rsidR="008A6661" w:rsidRDefault="008A6661">
            <w:pPr>
              <w:jc w:val="center"/>
            </w:pPr>
          </w:p>
        </w:tc>
      </w:tr>
      <w:tr w:rsidR="008A6661" w14:paraId="757622BD" w14:textId="77777777" w:rsidTr="2E1FF630">
        <w:trPr>
          <w:cantSplit/>
          <w:trHeight w:val="227"/>
        </w:trPr>
        <w:tc>
          <w:tcPr>
            <w:tcW w:w="2835" w:type="dxa"/>
            <w:vMerge/>
          </w:tcPr>
          <w:p w14:paraId="6D72DC9D" w14:textId="77777777" w:rsidR="008A6661" w:rsidRDefault="008A6661"/>
        </w:tc>
        <w:tc>
          <w:tcPr>
            <w:tcW w:w="2977" w:type="dxa"/>
            <w:vMerge/>
          </w:tcPr>
          <w:p w14:paraId="477AB001" w14:textId="77777777" w:rsidR="008A6661" w:rsidRDefault="008A6661"/>
        </w:tc>
        <w:tc>
          <w:tcPr>
            <w:tcW w:w="694" w:type="dxa"/>
            <w:vMerge/>
          </w:tcPr>
          <w:p w14:paraId="369B25BB" w14:textId="77777777" w:rsidR="008A6661" w:rsidRDefault="008A6661">
            <w:pPr>
              <w:jc w:val="center"/>
            </w:pPr>
          </w:p>
        </w:tc>
        <w:tc>
          <w:tcPr>
            <w:tcW w:w="694" w:type="dxa"/>
            <w:vMerge/>
          </w:tcPr>
          <w:p w14:paraId="3DACA320" w14:textId="77777777" w:rsidR="008A6661" w:rsidRDefault="008A6661">
            <w:pPr>
              <w:jc w:val="center"/>
            </w:pPr>
          </w:p>
        </w:tc>
        <w:tc>
          <w:tcPr>
            <w:tcW w:w="6408" w:type="dxa"/>
            <w:vMerge/>
          </w:tcPr>
          <w:p w14:paraId="53DBAC7D" w14:textId="77777777" w:rsidR="008A6661" w:rsidRDefault="008A6661">
            <w:pPr>
              <w:ind w:firstLine="1293"/>
            </w:pPr>
          </w:p>
        </w:tc>
        <w:tc>
          <w:tcPr>
            <w:tcW w:w="675" w:type="dxa"/>
            <w:shd w:val="clear" w:color="auto" w:fill="FFFFFF" w:themeFill="background1"/>
          </w:tcPr>
          <w:p w14:paraId="6A1B5C7B" w14:textId="77777777" w:rsidR="008A6661" w:rsidRDefault="008A6661">
            <w:pPr>
              <w:jc w:val="center"/>
            </w:pPr>
          </w:p>
        </w:tc>
        <w:tc>
          <w:tcPr>
            <w:tcW w:w="675" w:type="dxa"/>
            <w:shd w:val="clear" w:color="auto" w:fill="FFFFFF" w:themeFill="background1"/>
          </w:tcPr>
          <w:p w14:paraId="4D35CF86" w14:textId="77777777" w:rsidR="008A6661" w:rsidRDefault="008A6661">
            <w:pPr>
              <w:jc w:val="center"/>
            </w:pPr>
          </w:p>
        </w:tc>
        <w:tc>
          <w:tcPr>
            <w:tcW w:w="675" w:type="dxa"/>
            <w:shd w:val="clear" w:color="auto" w:fill="FFFFFF" w:themeFill="background1"/>
          </w:tcPr>
          <w:p w14:paraId="0B09DA9F" w14:textId="77777777" w:rsidR="008A6661" w:rsidRDefault="008A6661">
            <w:pPr>
              <w:jc w:val="center"/>
            </w:pPr>
          </w:p>
        </w:tc>
      </w:tr>
      <w:tr w:rsidR="008A6661" w14:paraId="52986AEF" w14:textId="77777777" w:rsidTr="2E1FF630">
        <w:trPr>
          <w:cantSplit/>
          <w:trHeight w:val="176"/>
        </w:trPr>
        <w:tc>
          <w:tcPr>
            <w:tcW w:w="2835" w:type="dxa"/>
            <w:vMerge w:val="restart"/>
            <w:shd w:val="clear" w:color="auto" w:fill="FFFFFF" w:themeFill="background1"/>
          </w:tcPr>
          <w:p w14:paraId="710C787E" w14:textId="77777777" w:rsidR="008A6661" w:rsidRDefault="008A6661">
            <w:r>
              <w:t>- Machines ou mécanismes en mouvement </w:t>
            </w:r>
          </w:p>
          <w:p w14:paraId="18CEC12B" w14:textId="77777777" w:rsidR="008A6661" w:rsidRDefault="008A6661"/>
          <w:p w14:paraId="0ADD416C" w14:textId="77777777" w:rsidR="008A6661" w:rsidRDefault="008A6661"/>
          <w:p w14:paraId="78C0D4CB" w14:textId="77777777" w:rsidR="008A6661" w:rsidRDefault="008A6661"/>
          <w:p w14:paraId="55482F3C" w14:textId="77777777" w:rsidR="008A6661" w:rsidRDefault="008A6661"/>
        </w:tc>
        <w:tc>
          <w:tcPr>
            <w:tcW w:w="2977" w:type="dxa"/>
            <w:vMerge w:val="restart"/>
            <w:shd w:val="clear" w:color="auto" w:fill="FFFFFF" w:themeFill="background1"/>
          </w:tcPr>
          <w:p w14:paraId="6A5E1C7D" w14:textId="77777777" w:rsidR="008A6661" w:rsidRDefault="008A6661">
            <w:r>
              <w:t>- Ecrasement</w:t>
            </w:r>
          </w:p>
          <w:p w14:paraId="4DD75342" w14:textId="77777777" w:rsidR="008A6661" w:rsidRDefault="008A6661">
            <w:r>
              <w:t>- coupure</w:t>
            </w:r>
          </w:p>
          <w:p w14:paraId="51ADF051" w14:textId="77777777" w:rsidR="008A6661" w:rsidRDefault="008A6661">
            <w:r>
              <w:t>- arrachement de doigts</w:t>
            </w:r>
          </w:p>
          <w:p w14:paraId="2B44E849" w14:textId="77777777" w:rsidR="008A6661" w:rsidRDefault="008A6661">
            <w:r>
              <w:t xml:space="preserve">- arrachement de membres, … </w:t>
            </w:r>
          </w:p>
        </w:tc>
        <w:tc>
          <w:tcPr>
            <w:tcW w:w="694" w:type="dxa"/>
            <w:vMerge w:val="restart"/>
            <w:shd w:val="clear" w:color="auto" w:fill="FFFFFF" w:themeFill="background1"/>
          </w:tcPr>
          <w:p w14:paraId="075937F9" w14:textId="77777777" w:rsidR="008A6661" w:rsidRDefault="008A6661">
            <w:pPr>
              <w:jc w:val="center"/>
            </w:pPr>
          </w:p>
        </w:tc>
        <w:tc>
          <w:tcPr>
            <w:tcW w:w="694" w:type="dxa"/>
            <w:vMerge w:val="restart"/>
            <w:shd w:val="clear" w:color="auto" w:fill="FFFFFF" w:themeFill="background1"/>
          </w:tcPr>
          <w:p w14:paraId="30FAE3EA" w14:textId="77777777" w:rsidR="008A6661" w:rsidRDefault="008A6661">
            <w:pPr>
              <w:jc w:val="center"/>
            </w:pPr>
          </w:p>
        </w:tc>
        <w:tc>
          <w:tcPr>
            <w:tcW w:w="6408" w:type="dxa"/>
            <w:shd w:val="clear" w:color="auto" w:fill="FFFFFF" w:themeFill="background1"/>
          </w:tcPr>
          <w:p w14:paraId="33047CCA" w14:textId="77777777" w:rsidR="008A6661" w:rsidRDefault="008A6661">
            <w:r>
              <w:t>Protecteur, carter de protection</w:t>
            </w:r>
          </w:p>
        </w:tc>
        <w:tc>
          <w:tcPr>
            <w:tcW w:w="675" w:type="dxa"/>
            <w:shd w:val="clear" w:color="auto" w:fill="FFFFFF" w:themeFill="background1"/>
          </w:tcPr>
          <w:p w14:paraId="31282F13" w14:textId="77777777" w:rsidR="008A6661" w:rsidRDefault="008A6661">
            <w:pPr>
              <w:jc w:val="center"/>
            </w:pPr>
          </w:p>
        </w:tc>
        <w:tc>
          <w:tcPr>
            <w:tcW w:w="675" w:type="dxa"/>
            <w:shd w:val="clear" w:color="auto" w:fill="FFFFFF" w:themeFill="background1"/>
          </w:tcPr>
          <w:p w14:paraId="77AF947F" w14:textId="77777777" w:rsidR="008A6661" w:rsidRDefault="008A6661">
            <w:pPr>
              <w:jc w:val="center"/>
            </w:pPr>
          </w:p>
        </w:tc>
        <w:tc>
          <w:tcPr>
            <w:tcW w:w="675" w:type="dxa"/>
            <w:shd w:val="clear" w:color="auto" w:fill="FFFFFF" w:themeFill="background1"/>
          </w:tcPr>
          <w:p w14:paraId="38ECD459" w14:textId="77777777" w:rsidR="008A6661" w:rsidRDefault="008A6661">
            <w:pPr>
              <w:jc w:val="center"/>
            </w:pPr>
          </w:p>
        </w:tc>
      </w:tr>
      <w:tr w:rsidR="008A6661" w14:paraId="7153DE4F" w14:textId="77777777" w:rsidTr="2E1FF630">
        <w:trPr>
          <w:cantSplit/>
          <w:trHeight w:val="172"/>
        </w:trPr>
        <w:tc>
          <w:tcPr>
            <w:tcW w:w="2835" w:type="dxa"/>
            <w:vMerge/>
          </w:tcPr>
          <w:p w14:paraId="6EC59BF1" w14:textId="77777777" w:rsidR="008A6661" w:rsidRDefault="008A6661"/>
        </w:tc>
        <w:tc>
          <w:tcPr>
            <w:tcW w:w="2977" w:type="dxa"/>
            <w:vMerge/>
          </w:tcPr>
          <w:p w14:paraId="66962885" w14:textId="77777777" w:rsidR="008A6661" w:rsidRDefault="008A6661"/>
        </w:tc>
        <w:tc>
          <w:tcPr>
            <w:tcW w:w="694" w:type="dxa"/>
            <w:vMerge/>
          </w:tcPr>
          <w:p w14:paraId="569D64D9" w14:textId="77777777" w:rsidR="008A6661" w:rsidRDefault="008A6661">
            <w:pPr>
              <w:jc w:val="center"/>
            </w:pPr>
          </w:p>
        </w:tc>
        <w:tc>
          <w:tcPr>
            <w:tcW w:w="694" w:type="dxa"/>
            <w:vMerge/>
          </w:tcPr>
          <w:p w14:paraId="39E0584D" w14:textId="77777777" w:rsidR="008A6661" w:rsidRDefault="008A6661">
            <w:pPr>
              <w:jc w:val="center"/>
            </w:pPr>
          </w:p>
        </w:tc>
        <w:tc>
          <w:tcPr>
            <w:tcW w:w="6408" w:type="dxa"/>
            <w:shd w:val="clear" w:color="auto" w:fill="FFFFFF" w:themeFill="background1"/>
          </w:tcPr>
          <w:p w14:paraId="6779F612" w14:textId="77777777" w:rsidR="008A6661" w:rsidRDefault="008A6661">
            <w:r>
              <w:t>Pas de vêtements flottants</w:t>
            </w:r>
          </w:p>
        </w:tc>
        <w:tc>
          <w:tcPr>
            <w:tcW w:w="675" w:type="dxa"/>
            <w:shd w:val="clear" w:color="auto" w:fill="FFFFFF" w:themeFill="background1"/>
          </w:tcPr>
          <w:p w14:paraId="0BB1A27E" w14:textId="77777777" w:rsidR="008A6661" w:rsidRDefault="008A6661">
            <w:pPr>
              <w:jc w:val="center"/>
            </w:pPr>
          </w:p>
        </w:tc>
        <w:tc>
          <w:tcPr>
            <w:tcW w:w="675" w:type="dxa"/>
            <w:shd w:val="clear" w:color="auto" w:fill="FFFFFF" w:themeFill="background1"/>
          </w:tcPr>
          <w:p w14:paraId="0F8B125C" w14:textId="77777777" w:rsidR="008A6661" w:rsidRDefault="008A6661">
            <w:pPr>
              <w:jc w:val="center"/>
            </w:pPr>
          </w:p>
        </w:tc>
        <w:tc>
          <w:tcPr>
            <w:tcW w:w="675" w:type="dxa"/>
            <w:shd w:val="clear" w:color="auto" w:fill="FFFFFF" w:themeFill="background1"/>
          </w:tcPr>
          <w:p w14:paraId="41C60458" w14:textId="77777777" w:rsidR="008A6661" w:rsidRDefault="008A6661">
            <w:pPr>
              <w:jc w:val="center"/>
            </w:pPr>
          </w:p>
        </w:tc>
      </w:tr>
      <w:tr w:rsidR="008A6661" w14:paraId="1CF62042" w14:textId="77777777" w:rsidTr="2E1FF630">
        <w:trPr>
          <w:cantSplit/>
          <w:trHeight w:val="172"/>
        </w:trPr>
        <w:tc>
          <w:tcPr>
            <w:tcW w:w="2835" w:type="dxa"/>
            <w:vMerge/>
          </w:tcPr>
          <w:p w14:paraId="4267F419" w14:textId="77777777" w:rsidR="008A6661" w:rsidRDefault="008A6661"/>
        </w:tc>
        <w:tc>
          <w:tcPr>
            <w:tcW w:w="2977" w:type="dxa"/>
            <w:vMerge/>
          </w:tcPr>
          <w:p w14:paraId="2307325F" w14:textId="77777777" w:rsidR="008A6661" w:rsidRDefault="008A6661"/>
        </w:tc>
        <w:tc>
          <w:tcPr>
            <w:tcW w:w="694" w:type="dxa"/>
            <w:vMerge/>
          </w:tcPr>
          <w:p w14:paraId="313AE7F5" w14:textId="77777777" w:rsidR="008A6661" w:rsidRDefault="008A6661">
            <w:pPr>
              <w:jc w:val="center"/>
            </w:pPr>
          </w:p>
        </w:tc>
        <w:tc>
          <w:tcPr>
            <w:tcW w:w="694" w:type="dxa"/>
            <w:vMerge/>
          </w:tcPr>
          <w:p w14:paraId="168F65D8" w14:textId="77777777" w:rsidR="008A6661" w:rsidRDefault="008A6661">
            <w:pPr>
              <w:jc w:val="center"/>
            </w:pPr>
          </w:p>
        </w:tc>
        <w:tc>
          <w:tcPr>
            <w:tcW w:w="6408" w:type="dxa"/>
            <w:shd w:val="clear" w:color="auto" w:fill="FFFFFF" w:themeFill="background1"/>
          </w:tcPr>
          <w:p w14:paraId="357E5914" w14:textId="77777777" w:rsidR="008A6661" w:rsidRDefault="008A6661">
            <w:r>
              <w:t>Signalisation machine en réparation</w:t>
            </w:r>
          </w:p>
        </w:tc>
        <w:tc>
          <w:tcPr>
            <w:tcW w:w="675" w:type="dxa"/>
            <w:shd w:val="clear" w:color="auto" w:fill="FFFFFF" w:themeFill="background1"/>
          </w:tcPr>
          <w:p w14:paraId="460FA7C8" w14:textId="77777777" w:rsidR="008A6661" w:rsidRDefault="008A6661">
            <w:pPr>
              <w:jc w:val="center"/>
            </w:pPr>
          </w:p>
        </w:tc>
        <w:tc>
          <w:tcPr>
            <w:tcW w:w="675" w:type="dxa"/>
            <w:shd w:val="clear" w:color="auto" w:fill="FFFFFF" w:themeFill="background1"/>
          </w:tcPr>
          <w:p w14:paraId="76A5953D" w14:textId="77777777" w:rsidR="008A6661" w:rsidRDefault="008A6661">
            <w:pPr>
              <w:jc w:val="center"/>
            </w:pPr>
          </w:p>
        </w:tc>
        <w:tc>
          <w:tcPr>
            <w:tcW w:w="675" w:type="dxa"/>
            <w:shd w:val="clear" w:color="auto" w:fill="FFFFFF" w:themeFill="background1"/>
          </w:tcPr>
          <w:p w14:paraId="3C07BD89" w14:textId="77777777" w:rsidR="008A6661" w:rsidRDefault="008A6661">
            <w:pPr>
              <w:jc w:val="center"/>
            </w:pPr>
          </w:p>
        </w:tc>
      </w:tr>
      <w:tr w:rsidR="008A6661" w14:paraId="7ADCCDDE" w14:textId="77777777" w:rsidTr="2E1FF630">
        <w:trPr>
          <w:cantSplit/>
          <w:trHeight w:val="172"/>
        </w:trPr>
        <w:tc>
          <w:tcPr>
            <w:tcW w:w="2835" w:type="dxa"/>
            <w:vMerge/>
          </w:tcPr>
          <w:p w14:paraId="63FE3489" w14:textId="77777777" w:rsidR="008A6661" w:rsidRDefault="008A6661"/>
        </w:tc>
        <w:tc>
          <w:tcPr>
            <w:tcW w:w="2977" w:type="dxa"/>
            <w:vMerge/>
          </w:tcPr>
          <w:p w14:paraId="52B8818E" w14:textId="77777777" w:rsidR="008A6661" w:rsidRDefault="008A6661"/>
        </w:tc>
        <w:tc>
          <w:tcPr>
            <w:tcW w:w="694" w:type="dxa"/>
            <w:vMerge/>
          </w:tcPr>
          <w:p w14:paraId="2A3FBCD1" w14:textId="77777777" w:rsidR="008A6661" w:rsidRDefault="008A6661">
            <w:pPr>
              <w:jc w:val="center"/>
            </w:pPr>
          </w:p>
        </w:tc>
        <w:tc>
          <w:tcPr>
            <w:tcW w:w="694" w:type="dxa"/>
            <w:vMerge/>
          </w:tcPr>
          <w:p w14:paraId="7EB1873D" w14:textId="77777777" w:rsidR="008A6661" w:rsidRDefault="008A6661">
            <w:pPr>
              <w:jc w:val="center"/>
            </w:pPr>
          </w:p>
        </w:tc>
        <w:tc>
          <w:tcPr>
            <w:tcW w:w="6408" w:type="dxa"/>
            <w:shd w:val="clear" w:color="auto" w:fill="FFFFFF" w:themeFill="background1"/>
          </w:tcPr>
          <w:p w14:paraId="154652D3" w14:textId="77777777" w:rsidR="008A6661" w:rsidRDefault="008A6661">
            <w:r>
              <w:t>Procédures de consignation</w:t>
            </w:r>
          </w:p>
        </w:tc>
        <w:tc>
          <w:tcPr>
            <w:tcW w:w="675" w:type="dxa"/>
            <w:shd w:val="clear" w:color="auto" w:fill="FFFFFF" w:themeFill="background1"/>
          </w:tcPr>
          <w:p w14:paraId="4A4A9837" w14:textId="77777777" w:rsidR="008A6661" w:rsidRDefault="008A6661">
            <w:pPr>
              <w:jc w:val="center"/>
            </w:pPr>
          </w:p>
        </w:tc>
        <w:tc>
          <w:tcPr>
            <w:tcW w:w="675" w:type="dxa"/>
            <w:shd w:val="clear" w:color="auto" w:fill="FFFFFF" w:themeFill="background1"/>
          </w:tcPr>
          <w:p w14:paraId="5624F43B" w14:textId="77777777" w:rsidR="008A6661" w:rsidRDefault="008A6661">
            <w:pPr>
              <w:jc w:val="center"/>
            </w:pPr>
          </w:p>
        </w:tc>
        <w:tc>
          <w:tcPr>
            <w:tcW w:w="675" w:type="dxa"/>
            <w:shd w:val="clear" w:color="auto" w:fill="FFFFFF" w:themeFill="background1"/>
          </w:tcPr>
          <w:p w14:paraId="2A9F3CD3" w14:textId="77777777" w:rsidR="008A6661" w:rsidRDefault="008A6661">
            <w:pPr>
              <w:jc w:val="center"/>
            </w:pPr>
          </w:p>
        </w:tc>
      </w:tr>
      <w:tr w:rsidR="008A6661" w14:paraId="6A8BD868" w14:textId="77777777" w:rsidTr="2E1FF630">
        <w:trPr>
          <w:cantSplit/>
          <w:trHeight w:val="172"/>
        </w:trPr>
        <w:tc>
          <w:tcPr>
            <w:tcW w:w="2835" w:type="dxa"/>
            <w:vMerge/>
          </w:tcPr>
          <w:p w14:paraId="6C71870F" w14:textId="77777777" w:rsidR="008A6661" w:rsidRDefault="008A6661"/>
        </w:tc>
        <w:tc>
          <w:tcPr>
            <w:tcW w:w="2977" w:type="dxa"/>
            <w:vMerge/>
          </w:tcPr>
          <w:p w14:paraId="7C11E962" w14:textId="77777777" w:rsidR="008A6661" w:rsidRDefault="008A6661"/>
        </w:tc>
        <w:tc>
          <w:tcPr>
            <w:tcW w:w="694" w:type="dxa"/>
            <w:vMerge/>
          </w:tcPr>
          <w:p w14:paraId="575AB783" w14:textId="77777777" w:rsidR="008A6661" w:rsidRDefault="008A6661">
            <w:pPr>
              <w:jc w:val="center"/>
            </w:pPr>
          </w:p>
        </w:tc>
        <w:tc>
          <w:tcPr>
            <w:tcW w:w="694" w:type="dxa"/>
            <w:vMerge/>
          </w:tcPr>
          <w:p w14:paraId="246C2908" w14:textId="77777777" w:rsidR="008A6661" w:rsidRDefault="008A6661">
            <w:pPr>
              <w:jc w:val="center"/>
            </w:pPr>
          </w:p>
        </w:tc>
        <w:tc>
          <w:tcPr>
            <w:tcW w:w="6408" w:type="dxa"/>
            <w:shd w:val="clear" w:color="auto" w:fill="FFFFFF" w:themeFill="background1"/>
          </w:tcPr>
          <w:p w14:paraId="1A5731BD" w14:textId="77777777" w:rsidR="008A6661" w:rsidRDefault="008A6661">
            <w:r>
              <w:t>Blocage des parties mobiles</w:t>
            </w:r>
          </w:p>
        </w:tc>
        <w:tc>
          <w:tcPr>
            <w:tcW w:w="675" w:type="dxa"/>
            <w:shd w:val="clear" w:color="auto" w:fill="FFFFFF" w:themeFill="background1"/>
          </w:tcPr>
          <w:p w14:paraId="1AA19132" w14:textId="77777777" w:rsidR="008A6661" w:rsidRDefault="008A6661">
            <w:pPr>
              <w:jc w:val="center"/>
            </w:pPr>
          </w:p>
        </w:tc>
        <w:tc>
          <w:tcPr>
            <w:tcW w:w="675" w:type="dxa"/>
            <w:shd w:val="clear" w:color="auto" w:fill="FFFFFF" w:themeFill="background1"/>
          </w:tcPr>
          <w:p w14:paraId="5BC88503" w14:textId="77777777" w:rsidR="008A6661" w:rsidRDefault="008A6661">
            <w:pPr>
              <w:jc w:val="center"/>
            </w:pPr>
          </w:p>
        </w:tc>
        <w:tc>
          <w:tcPr>
            <w:tcW w:w="675" w:type="dxa"/>
            <w:shd w:val="clear" w:color="auto" w:fill="FFFFFF" w:themeFill="background1"/>
          </w:tcPr>
          <w:p w14:paraId="5775F54F" w14:textId="77777777" w:rsidR="008A6661" w:rsidRDefault="008A6661">
            <w:pPr>
              <w:jc w:val="center"/>
            </w:pPr>
          </w:p>
        </w:tc>
      </w:tr>
      <w:tr w:rsidR="008A6661" w14:paraId="70D6E65D" w14:textId="77777777" w:rsidTr="2E1FF630">
        <w:trPr>
          <w:cantSplit/>
          <w:trHeight w:val="172"/>
        </w:trPr>
        <w:tc>
          <w:tcPr>
            <w:tcW w:w="2835" w:type="dxa"/>
            <w:vMerge/>
          </w:tcPr>
          <w:p w14:paraId="6F6C9D5F" w14:textId="77777777" w:rsidR="008A6661" w:rsidRDefault="008A6661"/>
        </w:tc>
        <w:tc>
          <w:tcPr>
            <w:tcW w:w="2977" w:type="dxa"/>
            <w:vMerge/>
          </w:tcPr>
          <w:p w14:paraId="3A3644DA" w14:textId="77777777" w:rsidR="008A6661" w:rsidRDefault="008A6661"/>
        </w:tc>
        <w:tc>
          <w:tcPr>
            <w:tcW w:w="694" w:type="dxa"/>
            <w:vMerge/>
          </w:tcPr>
          <w:p w14:paraId="3B4902DB" w14:textId="77777777" w:rsidR="008A6661" w:rsidRDefault="008A6661">
            <w:pPr>
              <w:jc w:val="center"/>
            </w:pPr>
          </w:p>
        </w:tc>
        <w:tc>
          <w:tcPr>
            <w:tcW w:w="694" w:type="dxa"/>
            <w:vMerge/>
          </w:tcPr>
          <w:p w14:paraId="32842F1D" w14:textId="77777777" w:rsidR="008A6661" w:rsidRDefault="008A6661">
            <w:pPr>
              <w:jc w:val="center"/>
            </w:pPr>
          </w:p>
        </w:tc>
        <w:tc>
          <w:tcPr>
            <w:tcW w:w="6408" w:type="dxa"/>
            <w:shd w:val="clear" w:color="auto" w:fill="FFFFFF" w:themeFill="background1"/>
          </w:tcPr>
          <w:p w14:paraId="2AE31AF8" w14:textId="77777777" w:rsidR="008A6661" w:rsidRDefault="008A6661">
            <w:r>
              <w:t>Remise en place des protecteurs après intervention</w:t>
            </w:r>
          </w:p>
        </w:tc>
        <w:tc>
          <w:tcPr>
            <w:tcW w:w="675" w:type="dxa"/>
            <w:shd w:val="clear" w:color="auto" w:fill="FFFFFF" w:themeFill="background1"/>
          </w:tcPr>
          <w:p w14:paraId="711CDE5E" w14:textId="77777777" w:rsidR="008A6661" w:rsidRDefault="008A6661">
            <w:pPr>
              <w:jc w:val="center"/>
            </w:pPr>
          </w:p>
        </w:tc>
        <w:tc>
          <w:tcPr>
            <w:tcW w:w="675" w:type="dxa"/>
            <w:shd w:val="clear" w:color="auto" w:fill="FFFFFF" w:themeFill="background1"/>
          </w:tcPr>
          <w:p w14:paraId="6A2BC585" w14:textId="77777777" w:rsidR="008A6661" w:rsidRDefault="008A6661">
            <w:pPr>
              <w:jc w:val="center"/>
            </w:pPr>
          </w:p>
        </w:tc>
        <w:tc>
          <w:tcPr>
            <w:tcW w:w="675" w:type="dxa"/>
            <w:shd w:val="clear" w:color="auto" w:fill="FFFFFF" w:themeFill="background1"/>
          </w:tcPr>
          <w:p w14:paraId="49A616B1" w14:textId="77777777" w:rsidR="008A6661" w:rsidRDefault="008A6661">
            <w:pPr>
              <w:jc w:val="center"/>
            </w:pPr>
          </w:p>
        </w:tc>
      </w:tr>
    </w:tbl>
    <w:p w14:paraId="3B4B52B0" w14:textId="77777777" w:rsidR="008A6661" w:rsidRDefault="008A6661">
      <w:pPr>
        <w:pStyle w:val="Pieddepage"/>
        <w:tabs>
          <w:tab w:val="clear" w:pos="4536"/>
          <w:tab w:val="clear" w:pos="9072"/>
        </w:tabs>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93"/>
      </w:tblGrid>
      <w:tr w:rsidR="008A6661" w14:paraId="2DE1D452" w14:textId="77777777">
        <w:trPr>
          <w:jc w:val="center"/>
        </w:trPr>
        <w:tc>
          <w:tcPr>
            <w:tcW w:w="10093" w:type="dxa"/>
            <w:shd w:val="pct5" w:color="auto" w:fill="auto"/>
          </w:tcPr>
          <w:p w14:paraId="181D407F" w14:textId="77777777" w:rsidR="008A6661" w:rsidRDefault="008A6661">
            <w:pPr>
              <w:jc w:val="center"/>
              <w:rPr>
                <w:b/>
                <w:sz w:val="28"/>
              </w:rPr>
            </w:pPr>
            <w:r>
              <w:rPr>
                <w:b/>
                <w:sz w:val="28"/>
              </w:rPr>
              <w:t>RISQUES D’INTERFÉRENCE ET MESURES DE PRÉVENTION</w:t>
            </w:r>
          </w:p>
        </w:tc>
      </w:tr>
    </w:tbl>
    <w:p w14:paraId="6A8F822E" w14:textId="77777777" w:rsidR="008A6661" w:rsidRDefault="008A6661">
      <w:pPr>
        <w:ind w:right="849"/>
        <w:jc w:val="cente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977"/>
        <w:gridCol w:w="694"/>
        <w:gridCol w:w="694"/>
        <w:gridCol w:w="6125"/>
        <w:gridCol w:w="733"/>
        <w:gridCol w:w="675"/>
        <w:gridCol w:w="675"/>
      </w:tblGrid>
      <w:tr w:rsidR="008A6661" w14:paraId="35DF1092" w14:textId="77777777" w:rsidTr="2E1FF630">
        <w:trPr>
          <w:cantSplit/>
        </w:trPr>
        <w:tc>
          <w:tcPr>
            <w:tcW w:w="2835" w:type="dxa"/>
            <w:tcBorders>
              <w:bottom w:val="single" w:sz="4" w:space="0" w:color="auto"/>
            </w:tcBorders>
            <w:shd w:val="clear" w:color="auto" w:fill="auto"/>
          </w:tcPr>
          <w:p w14:paraId="2EA75E83" w14:textId="77777777" w:rsidR="008A6661" w:rsidRDefault="008A6661">
            <w:pPr>
              <w:ind w:right="849"/>
              <w:jc w:val="center"/>
              <w:rPr>
                <w:b/>
                <w:sz w:val="22"/>
              </w:rPr>
            </w:pPr>
          </w:p>
          <w:p w14:paraId="67132B9D" w14:textId="77777777" w:rsidR="008A6661" w:rsidRDefault="008A6661">
            <w:pPr>
              <w:ind w:right="14"/>
              <w:jc w:val="center"/>
              <w:rPr>
                <w:b/>
                <w:sz w:val="22"/>
              </w:rPr>
            </w:pPr>
            <w:r>
              <w:rPr>
                <w:b/>
                <w:sz w:val="22"/>
              </w:rPr>
              <w:t>RISQUES RECENSÉS</w:t>
            </w:r>
          </w:p>
        </w:tc>
        <w:tc>
          <w:tcPr>
            <w:tcW w:w="2977" w:type="dxa"/>
            <w:tcBorders>
              <w:bottom w:val="single" w:sz="4" w:space="0" w:color="auto"/>
            </w:tcBorders>
            <w:shd w:val="clear" w:color="auto" w:fill="auto"/>
          </w:tcPr>
          <w:p w14:paraId="4AC4FE2F" w14:textId="77777777" w:rsidR="008A6661" w:rsidRDefault="008A6661">
            <w:pPr>
              <w:ind w:right="849"/>
              <w:jc w:val="center"/>
              <w:rPr>
                <w:b/>
                <w:sz w:val="22"/>
              </w:rPr>
            </w:pPr>
          </w:p>
          <w:p w14:paraId="39AE07D6" w14:textId="77777777" w:rsidR="008A6661" w:rsidRDefault="008A6661">
            <w:pPr>
              <w:pStyle w:val="Titre5"/>
              <w:tabs>
                <w:tab w:val="left" w:pos="2695"/>
              </w:tabs>
              <w:rPr>
                <w:sz w:val="22"/>
              </w:rPr>
            </w:pPr>
            <w:r>
              <w:rPr>
                <w:sz w:val="22"/>
              </w:rPr>
              <w:t>NATURE DU RISQUE</w:t>
            </w:r>
          </w:p>
        </w:tc>
        <w:tc>
          <w:tcPr>
            <w:tcW w:w="1388" w:type="dxa"/>
            <w:gridSpan w:val="2"/>
            <w:tcBorders>
              <w:bottom w:val="single" w:sz="4" w:space="0" w:color="auto"/>
            </w:tcBorders>
            <w:shd w:val="clear" w:color="auto" w:fill="auto"/>
          </w:tcPr>
          <w:p w14:paraId="5B09ED56" w14:textId="77777777" w:rsidR="008A6661" w:rsidRDefault="008A6661">
            <w:pPr>
              <w:ind w:right="849"/>
              <w:jc w:val="center"/>
              <w:rPr>
                <w:b/>
                <w:sz w:val="22"/>
              </w:rPr>
            </w:pPr>
          </w:p>
          <w:p w14:paraId="3DDE9D00" w14:textId="77777777" w:rsidR="008A6661" w:rsidRDefault="008A6661">
            <w:pPr>
              <w:pStyle w:val="Titre5"/>
              <w:ind w:left="-70" w:right="-100" w:firstLine="7"/>
              <w:rPr>
                <w:sz w:val="22"/>
              </w:rPr>
            </w:pPr>
            <w:r>
              <w:rPr>
                <w:sz w:val="22"/>
              </w:rPr>
              <w:t>EXISTENCE</w:t>
            </w:r>
          </w:p>
        </w:tc>
        <w:tc>
          <w:tcPr>
            <w:tcW w:w="6125" w:type="dxa"/>
            <w:tcBorders>
              <w:bottom w:val="single" w:sz="4" w:space="0" w:color="auto"/>
            </w:tcBorders>
            <w:shd w:val="clear" w:color="auto" w:fill="auto"/>
          </w:tcPr>
          <w:p w14:paraId="304190E2" w14:textId="77777777" w:rsidR="008A6661" w:rsidRDefault="008A6661">
            <w:pPr>
              <w:pStyle w:val="Corpsdetexte3"/>
              <w:tabs>
                <w:tab w:val="left" w:pos="5583"/>
              </w:tabs>
            </w:pPr>
            <w:r>
              <w:t>MESURES DE PROTECTION ET DE SALUBRITÉ</w:t>
            </w:r>
          </w:p>
          <w:p w14:paraId="28F584F8" w14:textId="77777777" w:rsidR="008A6661" w:rsidRDefault="008A6661">
            <w:pPr>
              <w:tabs>
                <w:tab w:val="left" w:pos="5246"/>
              </w:tabs>
              <w:ind w:right="14"/>
              <w:jc w:val="center"/>
              <w:rPr>
                <w:b/>
                <w:sz w:val="22"/>
              </w:rPr>
            </w:pPr>
            <w:r>
              <w:rPr>
                <w:b/>
                <w:sz w:val="22"/>
              </w:rPr>
              <w:t>DESTINÉES À PRÉVENIR CES RISQUES</w:t>
            </w:r>
          </w:p>
        </w:tc>
        <w:tc>
          <w:tcPr>
            <w:tcW w:w="2083" w:type="dxa"/>
            <w:gridSpan w:val="3"/>
            <w:tcBorders>
              <w:bottom w:val="single" w:sz="4" w:space="0" w:color="auto"/>
            </w:tcBorders>
            <w:shd w:val="clear" w:color="auto" w:fill="auto"/>
          </w:tcPr>
          <w:p w14:paraId="23682BCC" w14:textId="77777777" w:rsidR="008A6661" w:rsidRDefault="008A6661">
            <w:pPr>
              <w:ind w:left="-37" w:hanging="33"/>
              <w:jc w:val="center"/>
              <w:rPr>
                <w:b/>
                <w:sz w:val="22"/>
              </w:rPr>
            </w:pPr>
            <w:r>
              <w:rPr>
                <w:b/>
                <w:sz w:val="22"/>
              </w:rPr>
              <w:t xml:space="preserve">RESPONSABLE DE </w:t>
            </w:r>
            <w:smartTag w:uri="urn:schemas-microsoft-com:office:smarttags" w:element="PersonName">
              <w:smartTagPr>
                <w:attr w:name="ProductID" w:val="LA MISE EN"/>
              </w:smartTagPr>
              <w:r>
                <w:rPr>
                  <w:b/>
                  <w:sz w:val="22"/>
                </w:rPr>
                <w:t>LA MISE EN</w:t>
              </w:r>
            </w:smartTag>
            <w:r>
              <w:rPr>
                <w:b/>
                <w:sz w:val="22"/>
              </w:rPr>
              <w:t xml:space="preserve"> OEUVRE</w:t>
            </w:r>
          </w:p>
        </w:tc>
      </w:tr>
      <w:tr w:rsidR="008A6661" w14:paraId="4E6D4488" w14:textId="77777777" w:rsidTr="2E1FF630">
        <w:trPr>
          <w:cantSplit/>
        </w:trPr>
        <w:tc>
          <w:tcPr>
            <w:tcW w:w="2835" w:type="dxa"/>
            <w:shd w:val="clear" w:color="auto" w:fill="FFFFFF" w:themeFill="background1"/>
          </w:tcPr>
          <w:p w14:paraId="5812E170" w14:textId="77777777" w:rsidR="008A6661" w:rsidRDefault="008A6661">
            <w:pPr>
              <w:jc w:val="center"/>
              <w:rPr>
                <w:b/>
                <w:sz w:val="24"/>
              </w:rPr>
            </w:pPr>
          </w:p>
        </w:tc>
        <w:tc>
          <w:tcPr>
            <w:tcW w:w="2977" w:type="dxa"/>
            <w:shd w:val="clear" w:color="auto" w:fill="FFFFFF" w:themeFill="background1"/>
          </w:tcPr>
          <w:p w14:paraId="278AFD40" w14:textId="77777777" w:rsidR="008A6661" w:rsidRDefault="008A6661">
            <w:pPr>
              <w:jc w:val="center"/>
              <w:rPr>
                <w:b/>
                <w:sz w:val="24"/>
              </w:rPr>
            </w:pPr>
          </w:p>
        </w:tc>
        <w:tc>
          <w:tcPr>
            <w:tcW w:w="694" w:type="dxa"/>
            <w:shd w:val="clear" w:color="auto" w:fill="FFFFFF" w:themeFill="background1"/>
          </w:tcPr>
          <w:p w14:paraId="058B5446" w14:textId="77777777" w:rsidR="008A6661" w:rsidRDefault="008A6661">
            <w:pPr>
              <w:jc w:val="center"/>
              <w:rPr>
                <w:b/>
                <w:sz w:val="22"/>
              </w:rPr>
            </w:pPr>
            <w:r>
              <w:rPr>
                <w:b/>
                <w:sz w:val="22"/>
              </w:rPr>
              <w:t>Oui</w:t>
            </w:r>
          </w:p>
        </w:tc>
        <w:tc>
          <w:tcPr>
            <w:tcW w:w="694" w:type="dxa"/>
            <w:shd w:val="clear" w:color="auto" w:fill="FFFFFF" w:themeFill="background1"/>
          </w:tcPr>
          <w:p w14:paraId="1B031A00" w14:textId="77777777" w:rsidR="008A6661" w:rsidRDefault="008A6661">
            <w:pPr>
              <w:jc w:val="center"/>
              <w:rPr>
                <w:b/>
                <w:sz w:val="22"/>
              </w:rPr>
            </w:pPr>
            <w:r>
              <w:rPr>
                <w:b/>
                <w:sz w:val="22"/>
              </w:rPr>
              <w:t>Non</w:t>
            </w:r>
          </w:p>
        </w:tc>
        <w:tc>
          <w:tcPr>
            <w:tcW w:w="6125" w:type="dxa"/>
            <w:shd w:val="clear" w:color="auto" w:fill="FFFFFF" w:themeFill="background1"/>
          </w:tcPr>
          <w:p w14:paraId="29DB5971" w14:textId="77777777" w:rsidR="008A6661" w:rsidRDefault="008A6661">
            <w:pPr>
              <w:rPr>
                <w:b/>
                <w:sz w:val="24"/>
              </w:rPr>
            </w:pPr>
          </w:p>
        </w:tc>
        <w:tc>
          <w:tcPr>
            <w:tcW w:w="733" w:type="dxa"/>
            <w:shd w:val="clear" w:color="auto" w:fill="FFFFFF" w:themeFill="background1"/>
          </w:tcPr>
          <w:p w14:paraId="7919690D" w14:textId="77777777" w:rsidR="008A6661" w:rsidRDefault="008A6661">
            <w:pPr>
              <w:jc w:val="center"/>
              <w:rPr>
                <w:b/>
                <w:sz w:val="22"/>
              </w:rPr>
            </w:pPr>
            <w:r>
              <w:rPr>
                <w:b/>
                <w:sz w:val="22"/>
              </w:rPr>
              <w:t>E.U.</w:t>
            </w:r>
          </w:p>
        </w:tc>
        <w:tc>
          <w:tcPr>
            <w:tcW w:w="675" w:type="dxa"/>
            <w:shd w:val="clear" w:color="auto" w:fill="FFFFFF" w:themeFill="background1"/>
          </w:tcPr>
          <w:p w14:paraId="611599F7" w14:textId="77777777" w:rsidR="008A6661" w:rsidRDefault="008A6661">
            <w:pPr>
              <w:jc w:val="center"/>
              <w:rPr>
                <w:b/>
                <w:sz w:val="22"/>
                <w:lang w:val="en-GB"/>
              </w:rPr>
            </w:pPr>
            <w:r>
              <w:rPr>
                <w:b/>
                <w:sz w:val="22"/>
                <w:lang w:val="en-GB"/>
              </w:rPr>
              <w:t>E.E.</w:t>
            </w:r>
          </w:p>
        </w:tc>
        <w:tc>
          <w:tcPr>
            <w:tcW w:w="675" w:type="dxa"/>
            <w:shd w:val="clear" w:color="auto" w:fill="FFFFFF" w:themeFill="background1"/>
          </w:tcPr>
          <w:p w14:paraId="1E6DFE43" w14:textId="77777777" w:rsidR="008A6661" w:rsidRDefault="008A6661">
            <w:pPr>
              <w:jc w:val="center"/>
              <w:rPr>
                <w:b/>
                <w:sz w:val="22"/>
                <w:lang w:val="en-GB"/>
              </w:rPr>
            </w:pPr>
            <w:r>
              <w:rPr>
                <w:b/>
                <w:sz w:val="22"/>
                <w:lang w:val="en-GB"/>
              </w:rPr>
              <w:t>S.O.</w:t>
            </w:r>
          </w:p>
        </w:tc>
      </w:tr>
      <w:tr w:rsidR="008A6661" w14:paraId="635A10BD" w14:textId="77777777" w:rsidTr="2E1FF630">
        <w:trPr>
          <w:cantSplit/>
          <w:trHeight w:val="227"/>
        </w:trPr>
        <w:tc>
          <w:tcPr>
            <w:tcW w:w="2835" w:type="dxa"/>
            <w:vMerge w:val="restart"/>
            <w:shd w:val="clear" w:color="auto" w:fill="FFFFFF" w:themeFill="background1"/>
          </w:tcPr>
          <w:p w14:paraId="0ACBA538" w14:textId="77777777" w:rsidR="008A6661" w:rsidRDefault="008A6661">
            <w:r>
              <w:t>- Manutention manuelle</w:t>
            </w:r>
          </w:p>
          <w:p w14:paraId="70F35735" w14:textId="77777777" w:rsidR="008A6661" w:rsidRDefault="008A6661"/>
          <w:p w14:paraId="5D255343" w14:textId="77777777" w:rsidR="008A6661" w:rsidRDefault="008A6661"/>
        </w:tc>
        <w:tc>
          <w:tcPr>
            <w:tcW w:w="2977" w:type="dxa"/>
            <w:vMerge w:val="restart"/>
            <w:shd w:val="clear" w:color="auto" w:fill="FFFFFF" w:themeFill="background1"/>
          </w:tcPr>
          <w:p w14:paraId="1913177D" w14:textId="77777777" w:rsidR="008A6661" w:rsidRDefault="008A6661">
            <w:r>
              <w:t>- Ecrasement</w:t>
            </w:r>
          </w:p>
          <w:p w14:paraId="646BC86A" w14:textId="77777777" w:rsidR="008A6661" w:rsidRDefault="008A6661">
            <w:r>
              <w:t>- Lombalgie</w:t>
            </w:r>
          </w:p>
          <w:p w14:paraId="4CE8E080" w14:textId="77777777" w:rsidR="008A6661" w:rsidRDefault="008A6661">
            <w:r>
              <w:t>- Méconnaissance du produit à déplacer</w:t>
            </w:r>
          </w:p>
        </w:tc>
        <w:tc>
          <w:tcPr>
            <w:tcW w:w="694" w:type="dxa"/>
            <w:vMerge w:val="restart"/>
            <w:shd w:val="clear" w:color="auto" w:fill="FFFFFF" w:themeFill="background1"/>
          </w:tcPr>
          <w:p w14:paraId="552C276D" w14:textId="45A31534" w:rsidR="008A6661" w:rsidRDefault="7213AC65">
            <w:pPr>
              <w:jc w:val="center"/>
            </w:pPr>
            <w:r>
              <w:t>x</w:t>
            </w:r>
          </w:p>
        </w:tc>
        <w:tc>
          <w:tcPr>
            <w:tcW w:w="694" w:type="dxa"/>
            <w:vMerge w:val="restart"/>
            <w:shd w:val="clear" w:color="auto" w:fill="FFFFFF" w:themeFill="background1"/>
          </w:tcPr>
          <w:p w14:paraId="1F8AFB83" w14:textId="77777777" w:rsidR="008A6661" w:rsidRDefault="008A6661">
            <w:pPr>
              <w:jc w:val="center"/>
            </w:pPr>
          </w:p>
        </w:tc>
        <w:tc>
          <w:tcPr>
            <w:tcW w:w="6125" w:type="dxa"/>
            <w:shd w:val="clear" w:color="auto" w:fill="FFFFFF" w:themeFill="background1"/>
          </w:tcPr>
          <w:p w14:paraId="28AE79D0" w14:textId="77777777" w:rsidR="008A6661" w:rsidRDefault="008A6661">
            <w:r>
              <w:t>Formation « gestes et posture »</w:t>
            </w:r>
          </w:p>
        </w:tc>
        <w:tc>
          <w:tcPr>
            <w:tcW w:w="733" w:type="dxa"/>
            <w:shd w:val="clear" w:color="auto" w:fill="FFFFFF" w:themeFill="background1"/>
          </w:tcPr>
          <w:p w14:paraId="68342FE7" w14:textId="77777777" w:rsidR="008A6661" w:rsidRDefault="008A6661">
            <w:pPr>
              <w:jc w:val="center"/>
            </w:pPr>
          </w:p>
        </w:tc>
        <w:tc>
          <w:tcPr>
            <w:tcW w:w="675" w:type="dxa"/>
            <w:shd w:val="clear" w:color="auto" w:fill="FFFFFF" w:themeFill="background1"/>
          </w:tcPr>
          <w:p w14:paraId="40776332" w14:textId="09983DCA" w:rsidR="008A6661" w:rsidRDefault="008A6661">
            <w:pPr>
              <w:jc w:val="center"/>
            </w:pPr>
          </w:p>
        </w:tc>
        <w:tc>
          <w:tcPr>
            <w:tcW w:w="675" w:type="dxa"/>
            <w:shd w:val="clear" w:color="auto" w:fill="FFFFFF" w:themeFill="background1"/>
          </w:tcPr>
          <w:p w14:paraId="107E9FD5" w14:textId="0DE00528" w:rsidR="008A6661" w:rsidRDefault="008A6661">
            <w:pPr>
              <w:jc w:val="center"/>
            </w:pPr>
          </w:p>
        </w:tc>
      </w:tr>
      <w:tr w:rsidR="008A6661" w14:paraId="680FC199" w14:textId="77777777" w:rsidTr="2E1FF630">
        <w:trPr>
          <w:cantSplit/>
          <w:trHeight w:val="227"/>
        </w:trPr>
        <w:tc>
          <w:tcPr>
            <w:tcW w:w="2835" w:type="dxa"/>
            <w:vMerge/>
          </w:tcPr>
          <w:p w14:paraId="564A82CB" w14:textId="77777777" w:rsidR="008A6661" w:rsidRDefault="008A6661"/>
        </w:tc>
        <w:tc>
          <w:tcPr>
            <w:tcW w:w="2977" w:type="dxa"/>
            <w:vMerge/>
          </w:tcPr>
          <w:p w14:paraId="3CE28D4A" w14:textId="77777777" w:rsidR="008A6661" w:rsidRDefault="008A6661"/>
        </w:tc>
        <w:tc>
          <w:tcPr>
            <w:tcW w:w="694" w:type="dxa"/>
            <w:vMerge/>
          </w:tcPr>
          <w:p w14:paraId="03E60B2D" w14:textId="77777777" w:rsidR="008A6661" w:rsidRDefault="008A6661">
            <w:pPr>
              <w:jc w:val="center"/>
            </w:pPr>
          </w:p>
        </w:tc>
        <w:tc>
          <w:tcPr>
            <w:tcW w:w="694" w:type="dxa"/>
            <w:vMerge/>
          </w:tcPr>
          <w:p w14:paraId="41A1092D" w14:textId="77777777" w:rsidR="008A6661" w:rsidRDefault="008A6661">
            <w:pPr>
              <w:jc w:val="center"/>
            </w:pPr>
          </w:p>
        </w:tc>
        <w:tc>
          <w:tcPr>
            <w:tcW w:w="6125" w:type="dxa"/>
            <w:shd w:val="clear" w:color="auto" w:fill="FFFFFF" w:themeFill="background1"/>
          </w:tcPr>
          <w:p w14:paraId="1075FF0E" w14:textId="77777777" w:rsidR="008A6661" w:rsidRDefault="008A6661">
            <w:r>
              <w:t>Utilisation de diable et chariot, avec EPI (chaussures de sécurité)</w:t>
            </w:r>
          </w:p>
        </w:tc>
        <w:tc>
          <w:tcPr>
            <w:tcW w:w="733" w:type="dxa"/>
            <w:shd w:val="clear" w:color="auto" w:fill="FFFFFF" w:themeFill="background1"/>
          </w:tcPr>
          <w:p w14:paraId="03CC5A65" w14:textId="77777777" w:rsidR="008A6661" w:rsidRDefault="008A6661">
            <w:pPr>
              <w:jc w:val="center"/>
            </w:pPr>
          </w:p>
        </w:tc>
        <w:tc>
          <w:tcPr>
            <w:tcW w:w="675" w:type="dxa"/>
            <w:shd w:val="clear" w:color="auto" w:fill="FFFFFF" w:themeFill="background1"/>
          </w:tcPr>
          <w:p w14:paraId="63ACB6A2" w14:textId="77777777" w:rsidR="008A6661" w:rsidRDefault="008A6661">
            <w:pPr>
              <w:jc w:val="center"/>
            </w:pPr>
          </w:p>
        </w:tc>
        <w:tc>
          <w:tcPr>
            <w:tcW w:w="675" w:type="dxa"/>
            <w:shd w:val="clear" w:color="auto" w:fill="FFFFFF" w:themeFill="background1"/>
          </w:tcPr>
          <w:p w14:paraId="2C8D472F" w14:textId="426726C9" w:rsidR="008A6661" w:rsidRDefault="008A6661">
            <w:pPr>
              <w:jc w:val="center"/>
            </w:pPr>
          </w:p>
        </w:tc>
      </w:tr>
      <w:tr w:rsidR="008A6661" w14:paraId="1703B693" w14:textId="77777777" w:rsidTr="2E1FF630">
        <w:trPr>
          <w:cantSplit/>
          <w:trHeight w:val="227"/>
        </w:trPr>
        <w:tc>
          <w:tcPr>
            <w:tcW w:w="2835" w:type="dxa"/>
            <w:vMerge/>
          </w:tcPr>
          <w:p w14:paraId="4EE55097" w14:textId="77777777" w:rsidR="008A6661" w:rsidRDefault="008A6661"/>
        </w:tc>
        <w:tc>
          <w:tcPr>
            <w:tcW w:w="2977" w:type="dxa"/>
            <w:vMerge/>
          </w:tcPr>
          <w:p w14:paraId="68AE7378" w14:textId="77777777" w:rsidR="008A6661" w:rsidRDefault="008A6661"/>
        </w:tc>
        <w:tc>
          <w:tcPr>
            <w:tcW w:w="694" w:type="dxa"/>
            <w:vMerge/>
          </w:tcPr>
          <w:p w14:paraId="33CE2273" w14:textId="77777777" w:rsidR="008A6661" w:rsidRDefault="008A6661">
            <w:pPr>
              <w:jc w:val="center"/>
            </w:pPr>
          </w:p>
        </w:tc>
        <w:tc>
          <w:tcPr>
            <w:tcW w:w="694" w:type="dxa"/>
            <w:vMerge/>
          </w:tcPr>
          <w:p w14:paraId="59CA3B16" w14:textId="77777777" w:rsidR="008A6661" w:rsidRDefault="008A6661">
            <w:pPr>
              <w:jc w:val="center"/>
            </w:pPr>
          </w:p>
        </w:tc>
        <w:tc>
          <w:tcPr>
            <w:tcW w:w="6125" w:type="dxa"/>
            <w:shd w:val="clear" w:color="auto" w:fill="FFFFFF" w:themeFill="background1"/>
          </w:tcPr>
          <w:p w14:paraId="3C0AE3AD" w14:textId="77777777" w:rsidR="008A6661" w:rsidRDefault="008A6661">
            <w:r>
              <w:t>Point d’ancrage</w:t>
            </w:r>
          </w:p>
        </w:tc>
        <w:tc>
          <w:tcPr>
            <w:tcW w:w="733" w:type="dxa"/>
            <w:shd w:val="clear" w:color="auto" w:fill="FFFFFF" w:themeFill="background1"/>
          </w:tcPr>
          <w:p w14:paraId="5CF92296" w14:textId="77777777" w:rsidR="008A6661" w:rsidRDefault="008A6661">
            <w:pPr>
              <w:jc w:val="center"/>
            </w:pPr>
          </w:p>
        </w:tc>
        <w:tc>
          <w:tcPr>
            <w:tcW w:w="675" w:type="dxa"/>
            <w:shd w:val="clear" w:color="auto" w:fill="FFFFFF" w:themeFill="background1"/>
          </w:tcPr>
          <w:p w14:paraId="3BCBCB4C" w14:textId="77777777" w:rsidR="008A6661" w:rsidRDefault="008A6661">
            <w:pPr>
              <w:jc w:val="center"/>
            </w:pPr>
          </w:p>
        </w:tc>
        <w:tc>
          <w:tcPr>
            <w:tcW w:w="675" w:type="dxa"/>
            <w:shd w:val="clear" w:color="auto" w:fill="FFFFFF" w:themeFill="background1"/>
          </w:tcPr>
          <w:p w14:paraId="5B48A671" w14:textId="77777777" w:rsidR="008A6661" w:rsidRDefault="008A6661">
            <w:pPr>
              <w:jc w:val="center"/>
            </w:pPr>
          </w:p>
        </w:tc>
      </w:tr>
      <w:tr w:rsidR="008A6661" w14:paraId="675380AA" w14:textId="77777777" w:rsidTr="2E1FF630">
        <w:trPr>
          <w:cantSplit/>
          <w:trHeight w:val="227"/>
        </w:trPr>
        <w:tc>
          <w:tcPr>
            <w:tcW w:w="2835" w:type="dxa"/>
            <w:vMerge/>
          </w:tcPr>
          <w:p w14:paraId="2D830042" w14:textId="77777777" w:rsidR="008A6661" w:rsidRDefault="008A6661"/>
        </w:tc>
        <w:tc>
          <w:tcPr>
            <w:tcW w:w="2977" w:type="dxa"/>
            <w:vMerge/>
          </w:tcPr>
          <w:p w14:paraId="46CCE917" w14:textId="77777777" w:rsidR="008A6661" w:rsidRDefault="008A6661"/>
        </w:tc>
        <w:tc>
          <w:tcPr>
            <w:tcW w:w="694" w:type="dxa"/>
            <w:vMerge/>
          </w:tcPr>
          <w:p w14:paraId="70D96B49" w14:textId="77777777" w:rsidR="008A6661" w:rsidRDefault="008A6661">
            <w:pPr>
              <w:jc w:val="center"/>
            </w:pPr>
          </w:p>
        </w:tc>
        <w:tc>
          <w:tcPr>
            <w:tcW w:w="694" w:type="dxa"/>
            <w:vMerge/>
          </w:tcPr>
          <w:p w14:paraId="162343FA" w14:textId="77777777" w:rsidR="008A6661" w:rsidRDefault="008A6661">
            <w:pPr>
              <w:jc w:val="center"/>
            </w:pPr>
          </w:p>
        </w:tc>
        <w:tc>
          <w:tcPr>
            <w:tcW w:w="6125" w:type="dxa"/>
            <w:shd w:val="clear" w:color="auto" w:fill="FFFFFF" w:themeFill="background1"/>
          </w:tcPr>
          <w:p w14:paraId="44CD0D84" w14:textId="77777777" w:rsidR="008A6661" w:rsidRDefault="008A6661"/>
        </w:tc>
        <w:tc>
          <w:tcPr>
            <w:tcW w:w="733" w:type="dxa"/>
            <w:shd w:val="clear" w:color="auto" w:fill="FFFFFF" w:themeFill="background1"/>
          </w:tcPr>
          <w:p w14:paraId="0E5EEF3F" w14:textId="77777777" w:rsidR="008A6661" w:rsidRDefault="008A6661">
            <w:pPr>
              <w:jc w:val="center"/>
            </w:pPr>
          </w:p>
        </w:tc>
        <w:tc>
          <w:tcPr>
            <w:tcW w:w="675" w:type="dxa"/>
            <w:shd w:val="clear" w:color="auto" w:fill="FFFFFF" w:themeFill="background1"/>
          </w:tcPr>
          <w:p w14:paraId="017DFA3C" w14:textId="77777777" w:rsidR="008A6661" w:rsidRDefault="008A6661">
            <w:pPr>
              <w:jc w:val="center"/>
            </w:pPr>
          </w:p>
        </w:tc>
        <w:tc>
          <w:tcPr>
            <w:tcW w:w="675" w:type="dxa"/>
            <w:shd w:val="clear" w:color="auto" w:fill="FFFFFF" w:themeFill="background1"/>
          </w:tcPr>
          <w:p w14:paraId="486D2828" w14:textId="77777777" w:rsidR="008A6661" w:rsidRDefault="008A6661">
            <w:pPr>
              <w:jc w:val="center"/>
            </w:pPr>
          </w:p>
        </w:tc>
      </w:tr>
      <w:tr w:rsidR="008A6661" w14:paraId="6DE2FEB1" w14:textId="77777777" w:rsidTr="2E1FF630">
        <w:trPr>
          <w:cantSplit/>
          <w:trHeight w:val="227"/>
        </w:trPr>
        <w:tc>
          <w:tcPr>
            <w:tcW w:w="2835" w:type="dxa"/>
            <w:vMerge/>
          </w:tcPr>
          <w:p w14:paraId="7287B6D4" w14:textId="77777777" w:rsidR="008A6661" w:rsidRDefault="008A6661"/>
        </w:tc>
        <w:tc>
          <w:tcPr>
            <w:tcW w:w="2977" w:type="dxa"/>
            <w:vMerge/>
          </w:tcPr>
          <w:p w14:paraId="5022F28E" w14:textId="77777777" w:rsidR="008A6661" w:rsidRDefault="008A6661"/>
        </w:tc>
        <w:tc>
          <w:tcPr>
            <w:tcW w:w="694" w:type="dxa"/>
            <w:vMerge/>
          </w:tcPr>
          <w:p w14:paraId="6B7FF49D" w14:textId="77777777" w:rsidR="008A6661" w:rsidRDefault="008A6661">
            <w:pPr>
              <w:jc w:val="center"/>
            </w:pPr>
          </w:p>
        </w:tc>
        <w:tc>
          <w:tcPr>
            <w:tcW w:w="694" w:type="dxa"/>
            <w:vMerge/>
          </w:tcPr>
          <w:p w14:paraId="4CC059DA" w14:textId="77777777" w:rsidR="008A6661" w:rsidRDefault="008A6661">
            <w:pPr>
              <w:jc w:val="center"/>
            </w:pPr>
          </w:p>
        </w:tc>
        <w:tc>
          <w:tcPr>
            <w:tcW w:w="6125" w:type="dxa"/>
            <w:shd w:val="clear" w:color="auto" w:fill="FFFFFF" w:themeFill="background1"/>
          </w:tcPr>
          <w:p w14:paraId="41DA1215" w14:textId="77777777" w:rsidR="008A6661" w:rsidRDefault="008A6661"/>
        </w:tc>
        <w:tc>
          <w:tcPr>
            <w:tcW w:w="733" w:type="dxa"/>
            <w:shd w:val="clear" w:color="auto" w:fill="FFFFFF" w:themeFill="background1"/>
          </w:tcPr>
          <w:p w14:paraId="4CF13355" w14:textId="77777777" w:rsidR="008A6661" w:rsidRDefault="008A6661">
            <w:pPr>
              <w:jc w:val="center"/>
            </w:pPr>
          </w:p>
        </w:tc>
        <w:tc>
          <w:tcPr>
            <w:tcW w:w="675" w:type="dxa"/>
            <w:shd w:val="clear" w:color="auto" w:fill="FFFFFF" w:themeFill="background1"/>
          </w:tcPr>
          <w:p w14:paraId="3DA529F9" w14:textId="77777777" w:rsidR="008A6661" w:rsidRDefault="008A6661">
            <w:pPr>
              <w:jc w:val="center"/>
            </w:pPr>
          </w:p>
        </w:tc>
        <w:tc>
          <w:tcPr>
            <w:tcW w:w="675" w:type="dxa"/>
            <w:shd w:val="clear" w:color="auto" w:fill="FFFFFF" w:themeFill="background1"/>
          </w:tcPr>
          <w:p w14:paraId="6CD137CE" w14:textId="77777777" w:rsidR="008A6661" w:rsidRDefault="008A6661">
            <w:pPr>
              <w:jc w:val="center"/>
            </w:pPr>
          </w:p>
        </w:tc>
      </w:tr>
      <w:tr w:rsidR="008A6661" w14:paraId="1260ED1B" w14:textId="77777777" w:rsidTr="2E1FF630">
        <w:trPr>
          <w:cantSplit/>
          <w:trHeight w:val="184"/>
        </w:trPr>
        <w:tc>
          <w:tcPr>
            <w:tcW w:w="2835" w:type="dxa"/>
            <w:vMerge w:val="restart"/>
            <w:shd w:val="clear" w:color="auto" w:fill="FFFFFF" w:themeFill="background1"/>
          </w:tcPr>
          <w:p w14:paraId="070EC240" w14:textId="77777777" w:rsidR="008A6661" w:rsidRDefault="008A6661">
            <w:r>
              <w:t>- Utilisation d’outils portatifs</w:t>
            </w:r>
          </w:p>
          <w:p w14:paraId="07E4BC8B" w14:textId="77777777" w:rsidR="008A6661" w:rsidRDefault="008A6661"/>
          <w:p w14:paraId="34F1C49A" w14:textId="77777777" w:rsidR="008A6661" w:rsidRDefault="008A6661"/>
          <w:p w14:paraId="6A956623" w14:textId="77777777" w:rsidR="008A6661" w:rsidRDefault="008A6661"/>
        </w:tc>
        <w:tc>
          <w:tcPr>
            <w:tcW w:w="2977" w:type="dxa"/>
            <w:vMerge w:val="restart"/>
            <w:shd w:val="clear" w:color="auto" w:fill="FFFFFF" w:themeFill="background1"/>
          </w:tcPr>
          <w:p w14:paraId="4EB20BDC" w14:textId="77777777" w:rsidR="008A6661" w:rsidRDefault="008A6661">
            <w:r>
              <w:t>- Electrisation, électrocution</w:t>
            </w:r>
          </w:p>
          <w:p w14:paraId="260BA7C2" w14:textId="77777777" w:rsidR="008A6661" w:rsidRDefault="008A6661">
            <w:r>
              <w:t>- Entorse</w:t>
            </w:r>
          </w:p>
          <w:p w14:paraId="67C377A3" w14:textId="77777777" w:rsidR="008A6661" w:rsidRDefault="008A6661">
            <w:r>
              <w:t>- Coupure</w:t>
            </w:r>
          </w:p>
        </w:tc>
        <w:tc>
          <w:tcPr>
            <w:tcW w:w="694" w:type="dxa"/>
            <w:vMerge w:val="restart"/>
            <w:shd w:val="clear" w:color="auto" w:fill="FFFFFF" w:themeFill="background1"/>
          </w:tcPr>
          <w:p w14:paraId="05DBCD01" w14:textId="77777777" w:rsidR="008A6661" w:rsidRDefault="008A6661">
            <w:pPr>
              <w:jc w:val="center"/>
            </w:pPr>
          </w:p>
        </w:tc>
        <w:tc>
          <w:tcPr>
            <w:tcW w:w="694" w:type="dxa"/>
            <w:vMerge w:val="restart"/>
            <w:shd w:val="clear" w:color="auto" w:fill="FFFFFF" w:themeFill="background1"/>
          </w:tcPr>
          <w:p w14:paraId="4F027B32" w14:textId="77777777" w:rsidR="008A6661" w:rsidRDefault="008A6661">
            <w:pPr>
              <w:jc w:val="center"/>
            </w:pPr>
          </w:p>
        </w:tc>
        <w:tc>
          <w:tcPr>
            <w:tcW w:w="6125" w:type="dxa"/>
            <w:shd w:val="clear" w:color="auto" w:fill="FFFFFF" w:themeFill="background1"/>
          </w:tcPr>
          <w:p w14:paraId="79BD0765" w14:textId="77777777" w:rsidR="008A6661" w:rsidRDefault="008A6661">
            <w:pPr>
              <w:pStyle w:val="Pieddepage"/>
              <w:tabs>
                <w:tab w:val="clear" w:pos="4536"/>
                <w:tab w:val="clear" w:pos="9072"/>
              </w:tabs>
            </w:pPr>
            <w:r>
              <w:t>Appareils normalisés et conformes (marquage CE)</w:t>
            </w:r>
          </w:p>
        </w:tc>
        <w:tc>
          <w:tcPr>
            <w:tcW w:w="733" w:type="dxa"/>
            <w:shd w:val="clear" w:color="auto" w:fill="FFFFFF" w:themeFill="background1"/>
          </w:tcPr>
          <w:p w14:paraId="63FF2D74" w14:textId="77777777" w:rsidR="008A6661" w:rsidRDefault="008A6661">
            <w:pPr>
              <w:jc w:val="center"/>
            </w:pPr>
          </w:p>
        </w:tc>
        <w:tc>
          <w:tcPr>
            <w:tcW w:w="675" w:type="dxa"/>
            <w:shd w:val="clear" w:color="auto" w:fill="FFFFFF" w:themeFill="background1"/>
          </w:tcPr>
          <w:p w14:paraId="3DCF3892" w14:textId="5386BF94" w:rsidR="008A6661" w:rsidRDefault="008A6661">
            <w:pPr>
              <w:jc w:val="center"/>
            </w:pPr>
          </w:p>
        </w:tc>
        <w:tc>
          <w:tcPr>
            <w:tcW w:w="675" w:type="dxa"/>
            <w:shd w:val="clear" w:color="auto" w:fill="FFFFFF" w:themeFill="background1"/>
          </w:tcPr>
          <w:p w14:paraId="2787F392" w14:textId="77777777" w:rsidR="008A6661" w:rsidRDefault="008A6661">
            <w:pPr>
              <w:jc w:val="center"/>
            </w:pPr>
          </w:p>
        </w:tc>
      </w:tr>
      <w:tr w:rsidR="008A6661" w14:paraId="7BCDA3C7" w14:textId="77777777" w:rsidTr="2E1FF630">
        <w:trPr>
          <w:cantSplit/>
          <w:trHeight w:val="184"/>
        </w:trPr>
        <w:tc>
          <w:tcPr>
            <w:tcW w:w="2835" w:type="dxa"/>
            <w:vMerge/>
          </w:tcPr>
          <w:p w14:paraId="5D068C59" w14:textId="77777777" w:rsidR="008A6661" w:rsidRDefault="008A6661"/>
        </w:tc>
        <w:tc>
          <w:tcPr>
            <w:tcW w:w="2977" w:type="dxa"/>
            <w:vMerge/>
          </w:tcPr>
          <w:p w14:paraId="341A276E" w14:textId="77777777" w:rsidR="008A6661" w:rsidRDefault="008A6661"/>
        </w:tc>
        <w:tc>
          <w:tcPr>
            <w:tcW w:w="694" w:type="dxa"/>
            <w:vMerge/>
          </w:tcPr>
          <w:p w14:paraId="53BACD0F" w14:textId="77777777" w:rsidR="008A6661" w:rsidRDefault="008A6661">
            <w:pPr>
              <w:jc w:val="center"/>
            </w:pPr>
          </w:p>
        </w:tc>
        <w:tc>
          <w:tcPr>
            <w:tcW w:w="694" w:type="dxa"/>
            <w:vMerge/>
          </w:tcPr>
          <w:p w14:paraId="4AE6BDC3" w14:textId="77777777" w:rsidR="008A6661" w:rsidRDefault="008A6661">
            <w:pPr>
              <w:jc w:val="center"/>
            </w:pPr>
          </w:p>
        </w:tc>
        <w:tc>
          <w:tcPr>
            <w:tcW w:w="6125" w:type="dxa"/>
            <w:shd w:val="clear" w:color="auto" w:fill="FFFFFF" w:themeFill="background1"/>
          </w:tcPr>
          <w:p w14:paraId="0AC7BA19" w14:textId="77777777" w:rsidR="008A6661" w:rsidRDefault="008A6661">
            <w:pPr>
              <w:pStyle w:val="Pieddepage"/>
              <w:tabs>
                <w:tab w:val="clear" w:pos="4536"/>
                <w:tab w:val="clear" w:pos="9072"/>
              </w:tabs>
            </w:pPr>
            <w:r>
              <w:t>Utilisation de protecteurs adaptés et en bon état (vérification)</w:t>
            </w:r>
          </w:p>
        </w:tc>
        <w:tc>
          <w:tcPr>
            <w:tcW w:w="733" w:type="dxa"/>
            <w:shd w:val="clear" w:color="auto" w:fill="FFFFFF" w:themeFill="background1"/>
          </w:tcPr>
          <w:p w14:paraId="6CDA7058" w14:textId="77777777" w:rsidR="008A6661" w:rsidRDefault="008A6661">
            <w:pPr>
              <w:jc w:val="center"/>
            </w:pPr>
          </w:p>
        </w:tc>
        <w:tc>
          <w:tcPr>
            <w:tcW w:w="675" w:type="dxa"/>
            <w:shd w:val="clear" w:color="auto" w:fill="FFFFFF" w:themeFill="background1"/>
          </w:tcPr>
          <w:p w14:paraId="1D7BD492" w14:textId="34F63486" w:rsidR="008A6661" w:rsidRDefault="008A6661">
            <w:pPr>
              <w:jc w:val="center"/>
            </w:pPr>
          </w:p>
        </w:tc>
        <w:tc>
          <w:tcPr>
            <w:tcW w:w="675" w:type="dxa"/>
            <w:shd w:val="clear" w:color="auto" w:fill="FFFFFF" w:themeFill="background1"/>
          </w:tcPr>
          <w:p w14:paraId="1D1F4880" w14:textId="77777777" w:rsidR="008A6661" w:rsidRDefault="008A6661">
            <w:pPr>
              <w:jc w:val="center"/>
            </w:pPr>
          </w:p>
        </w:tc>
      </w:tr>
      <w:tr w:rsidR="008A6661" w14:paraId="11D17A94" w14:textId="77777777" w:rsidTr="2E1FF630">
        <w:trPr>
          <w:cantSplit/>
          <w:trHeight w:val="184"/>
        </w:trPr>
        <w:tc>
          <w:tcPr>
            <w:tcW w:w="2835" w:type="dxa"/>
            <w:vMerge/>
          </w:tcPr>
          <w:p w14:paraId="0612E972" w14:textId="77777777" w:rsidR="008A6661" w:rsidRDefault="008A6661"/>
        </w:tc>
        <w:tc>
          <w:tcPr>
            <w:tcW w:w="2977" w:type="dxa"/>
            <w:vMerge/>
          </w:tcPr>
          <w:p w14:paraId="4DFFF28C" w14:textId="77777777" w:rsidR="008A6661" w:rsidRDefault="008A6661"/>
        </w:tc>
        <w:tc>
          <w:tcPr>
            <w:tcW w:w="694" w:type="dxa"/>
            <w:vMerge/>
          </w:tcPr>
          <w:p w14:paraId="66FCFE07" w14:textId="77777777" w:rsidR="008A6661" w:rsidRDefault="008A6661">
            <w:pPr>
              <w:jc w:val="center"/>
            </w:pPr>
          </w:p>
        </w:tc>
        <w:tc>
          <w:tcPr>
            <w:tcW w:w="694" w:type="dxa"/>
            <w:vMerge/>
          </w:tcPr>
          <w:p w14:paraId="0CE5CD97" w14:textId="77777777" w:rsidR="008A6661" w:rsidRDefault="008A6661">
            <w:pPr>
              <w:jc w:val="center"/>
            </w:pPr>
          </w:p>
        </w:tc>
        <w:tc>
          <w:tcPr>
            <w:tcW w:w="6125" w:type="dxa"/>
            <w:shd w:val="clear" w:color="auto" w:fill="FFFFFF" w:themeFill="background1"/>
          </w:tcPr>
          <w:p w14:paraId="2AF03A3F" w14:textId="77777777" w:rsidR="008A6661" w:rsidRDefault="008A6661">
            <w:r>
              <w:t>Protection différentiel 30 mA en amont</w:t>
            </w:r>
          </w:p>
        </w:tc>
        <w:tc>
          <w:tcPr>
            <w:tcW w:w="733" w:type="dxa"/>
            <w:shd w:val="clear" w:color="auto" w:fill="FFFFFF" w:themeFill="background1"/>
          </w:tcPr>
          <w:p w14:paraId="33A0AE41" w14:textId="1E28EF45" w:rsidR="008A6661" w:rsidRDefault="008A6661">
            <w:pPr>
              <w:jc w:val="center"/>
            </w:pPr>
          </w:p>
        </w:tc>
        <w:tc>
          <w:tcPr>
            <w:tcW w:w="675" w:type="dxa"/>
            <w:shd w:val="clear" w:color="auto" w:fill="FFFFFF" w:themeFill="background1"/>
          </w:tcPr>
          <w:p w14:paraId="061FEB43" w14:textId="77777777" w:rsidR="008A6661" w:rsidRDefault="008A6661">
            <w:pPr>
              <w:jc w:val="center"/>
            </w:pPr>
          </w:p>
        </w:tc>
        <w:tc>
          <w:tcPr>
            <w:tcW w:w="675" w:type="dxa"/>
            <w:shd w:val="clear" w:color="auto" w:fill="FFFFFF" w:themeFill="background1"/>
          </w:tcPr>
          <w:p w14:paraId="188425CC" w14:textId="77777777" w:rsidR="008A6661" w:rsidRDefault="008A6661">
            <w:pPr>
              <w:jc w:val="center"/>
            </w:pPr>
          </w:p>
        </w:tc>
      </w:tr>
      <w:tr w:rsidR="008A6661" w14:paraId="06F93B71" w14:textId="77777777" w:rsidTr="2E1FF630">
        <w:trPr>
          <w:cantSplit/>
          <w:trHeight w:val="184"/>
        </w:trPr>
        <w:tc>
          <w:tcPr>
            <w:tcW w:w="2835" w:type="dxa"/>
            <w:vMerge/>
          </w:tcPr>
          <w:p w14:paraId="30563357" w14:textId="77777777" w:rsidR="008A6661" w:rsidRDefault="008A6661"/>
        </w:tc>
        <w:tc>
          <w:tcPr>
            <w:tcW w:w="2977" w:type="dxa"/>
            <w:vMerge/>
          </w:tcPr>
          <w:p w14:paraId="43F804A0" w14:textId="77777777" w:rsidR="008A6661" w:rsidRDefault="008A6661"/>
        </w:tc>
        <w:tc>
          <w:tcPr>
            <w:tcW w:w="694" w:type="dxa"/>
            <w:vMerge/>
          </w:tcPr>
          <w:p w14:paraId="4200D767" w14:textId="77777777" w:rsidR="008A6661" w:rsidRDefault="008A6661">
            <w:pPr>
              <w:jc w:val="center"/>
            </w:pPr>
          </w:p>
        </w:tc>
        <w:tc>
          <w:tcPr>
            <w:tcW w:w="694" w:type="dxa"/>
            <w:vMerge/>
          </w:tcPr>
          <w:p w14:paraId="496217B0" w14:textId="77777777" w:rsidR="008A6661" w:rsidRDefault="008A6661">
            <w:pPr>
              <w:jc w:val="center"/>
            </w:pPr>
          </w:p>
        </w:tc>
        <w:tc>
          <w:tcPr>
            <w:tcW w:w="6125" w:type="dxa"/>
            <w:shd w:val="clear" w:color="auto" w:fill="FFFFFF" w:themeFill="background1"/>
          </w:tcPr>
          <w:p w14:paraId="7A68F6A0" w14:textId="77777777" w:rsidR="008A6661" w:rsidRDefault="008A6661">
            <w:r>
              <w:t>Port d’Equipement de Protection Individuelle</w:t>
            </w:r>
          </w:p>
        </w:tc>
        <w:tc>
          <w:tcPr>
            <w:tcW w:w="733" w:type="dxa"/>
            <w:shd w:val="clear" w:color="auto" w:fill="FFFFFF" w:themeFill="background1"/>
          </w:tcPr>
          <w:p w14:paraId="66C82AA8" w14:textId="77777777" w:rsidR="008A6661" w:rsidRDefault="008A6661">
            <w:pPr>
              <w:jc w:val="center"/>
            </w:pPr>
          </w:p>
        </w:tc>
        <w:tc>
          <w:tcPr>
            <w:tcW w:w="675" w:type="dxa"/>
            <w:shd w:val="clear" w:color="auto" w:fill="FFFFFF" w:themeFill="background1"/>
          </w:tcPr>
          <w:p w14:paraId="4631F88E" w14:textId="70B4AEA6" w:rsidR="008A6661" w:rsidRDefault="008A6661">
            <w:pPr>
              <w:jc w:val="center"/>
            </w:pPr>
          </w:p>
        </w:tc>
        <w:tc>
          <w:tcPr>
            <w:tcW w:w="675" w:type="dxa"/>
            <w:shd w:val="clear" w:color="auto" w:fill="FFFFFF" w:themeFill="background1"/>
          </w:tcPr>
          <w:p w14:paraId="4AF909B0" w14:textId="77777777" w:rsidR="008A6661" w:rsidRDefault="008A6661">
            <w:pPr>
              <w:jc w:val="center"/>
            </w:pPr>
          </w:p>
        </w:tc>
      </w:tr>
      <w:tr w:rsidR="008A6661" w14:paraId="11C11D3D" w14:textId="77777777" w:rsidTr="2E1FF630">
        <w:trPr>
          <w:cantSplit/>
          <w:trHeight w:val="184"/>
        </w:trPr>
        <w:tc>
          <w:tcPr>
            <w:tcW w:w="2835" w:type="dxa"/>
            <w:vMerge/>
          </w:tcPr>
          <w:p w14:paraId="4885100A" w14:textId="77777777" w:rsidR="008A6661" w:rsidRDefault="008A6661"/>
        </w:tc>
        <w:tc>
          <w:tcPr>
            <w:tcW w:w="2977" w:type="dxa"/>
            <w:vMerge/>
          </w:tcPr>
          <w:p w14:paraId="3D7CEA7F" w14:textId="77777777" w:rsidR="008A6661" w:rsidRDefault="008A6661"/>
        </w:tc>
        <w:tc>
          <w:tcPr>
            <w:tcW w:w="694" w:type="dxa"/>
            <w:vMerge/>
          </w:tcPr>
          <w:p w14:paraId="6DF670E6" w14:textId="77777777" w:rsidR="008A6661" w:rsidRDefault="008A6661">
            <w:pPr>
              <w:jc w:val="center"/>
            </w:pPr>
          </w:p>
        </w:tc>
        <w:tc>
          <w:tcPr>
            <w:tcW w:w="694" w:type="dxa"/>
            <w:vMerge/>
          </w:tcPr>
          <w:p w14:paraId="66597038" w14:textId="77777777" w:rsidR="008A6661" w:rsidRDefault="008A6661">
            <w:pPr>
              <w:jc w:val="center"/>
            </w:pPr>
          </w:p>
        </w:tc>
        <w:tc>
          <w:tcPr>
            <w:tcW w:w="6125" w:type="dxa"/>
            <w:shd w:val="clear" w:color="auto" w:fill="FFFFFF" w:themeFill="background1"/>
          </w:tcPr>
          <w:p w14:paraId="26315F90" w14:textId="77777777" w:rsidR="008A6661" w:rsidRDefault="008A6661">
            <w:r>
              <w:t>Appareillage TBT (24V) dans atmosphères confinés et conductrices</w:t>
            </w:r>
          </w:p>
        </w:tc>
        <w:tc>
          <w:tcPr>
            <w:tcW w:w="733" w:type="dxa"/>
            <w:shd w:val="clear" w:color="auto" w:fill="FFFFFF" w:themeFill="background1"/>
          </w:tcPr>
          <w:p w14:paraId="017458F3" w14:textId="77777777" w:rsidR="008A6661" w:rsidRDefault="008A6661">
            <w:pPr>
              <w:jc w:val="center"/>
            </w:pPr>
          </w:p>
        </w:tc>
        <w:tc>
          <w:tcPr>
            <w:tcW w:w="675" w:type="dxa"/>
            <w:shd w:val="clear" w:color="auto" w:fill="FFFFFF" w:themeFill="background1"/>
          </w:tcPr>
          <w:p w14:paraId="60086500" w14:textId="77777777" w:rsidR="008A6661" w:rsidRDefault="008A6661">
            <w:pPr>
              <w:jc w:val="center"/>
            </w:pPr>
          </w:p>
        </w:tc>
        <w:tc>
          <w:tcPr>
            <w:tcW w:w="675" w:type="dxa"/>
            <w:shd w:val="clear" w:color="auto" w:fill="FFFFFF" w:themeFill="background1"/>
          </w:tcPr>
          <w:p w14:paraId="6A9BAC8F" w14:textId="77777777" w:rsidR="008A6661" w:rsidRDefault="008A6661">
            <w:pPr>
              <w:jc w:val="center"/>
            </w:pPr>
          </w:p>
        </w:tc>
      </w:tr>
      <w:tr w:rsidR="008A6661" w14:paraId="2C28ACFC" w14:textId="77777777" w:rsidTr="2E1FF630">
        <w:trPr>
          <w:cantSplit/>
          <w:trHeight w:val="184"/>
        </w:trPr>
        <w:tc>
          <w:tcPr>
            <w:tcW w:w="2835" w:type="dxa"/>
            <w:vMerge/>
          </w:tcPr>
          <w:p w14:paraId="67525D00" w14:textId="77777777" w:rsidR="008A6661" w:rsidRDefault="008A6661"/>
        </w:tc>
        <w:tc>
          <w:tcPr>
            <w:tcW w:w="2977" w:type="dxa"/>
            <w:vMerge/>
          </w:tcPr>
          <w:p w14:paraId="02A3EDED" w14:textId="77777777" w:rsidR="008A6661" w:rsidRDefault="008A6661"/>
        </w:tc>
        <w:tc>
          <w:tcPr>
            <w:tcW w:w="694" w:type="dxa"/>
            <w:vMerge/>
          </w:tcPr>
          <w:p w14:paraId="63B496E2" w14:textId="77777777" w:rsidR="008A6661" w:rsidRDefault="008A6661">
            <w:pPr>
              <w:jc w:val="center"/>
            </w:pPr>
          </w:p>
        </w:tc>
        <w:tc>
          <w:tcPr>
            <w:tcW w:w="694" w:type="dxa"/>
            <w:vMerge/>
          </w:tcPr>
          <w:p w14:paraId="3A871899" w14:textId="77777777" w:rsidR="008A6661" w:rsidRDefault="008A6661">
            <w:pPr>
              <w:jc w:val="center"/>
            </w:pPr>
          </w:p>
        </w:tc>
        <w:tc>
          <w:tcPr>
            <w:tcW w:w="6125" w:type="dxa"/>
            <w:shd w:val="clear" w:color="auto" w:fill="FFFFFF" w:themeFill="background1"/>
          </w:tcPr>
          <w:p w14:paraId="2F6D4EFB" w14:textId="77777777" w:rsidR="008A6661" w:rsidRDefault="008A6661"/>
        </w:tc>
        <w:tc>
          <w:tcPr>
            <w:tcW w:w="733" w:type="dxa"/>
            <w:shd w:val="clear" w:color="auto" w:fill="FFFFFF" w:themeFill="background1"/>
          </w:tcPr>
          <w:p w14:paraId="035A956E" w14:textId="77777777" w:rsidR="008A6661" w:rsidRDefault="008A6661">
            <w:pPr>
              <w:jc w:val="center"/>
            </w:pPr>
          </w:p>
        </w:tc>
        <w:tc>
          <w:tcPr>
            <w:tcW w:w="675" w:type="dxa"/>
            <w:shd w:val="clear" w:color="auto" w:fill="FFFFFF" w:themeFill="background1"/>
          </w:tcPr>
          <w:p w14:paraId="7BC35E71" w14:textId="77777777" w:rsidR="008A6661" w:rsidRDefault="008A6661">
            <w:pPr>
              <w:jc w:val="center"/>
            </w:pPr>
          </w:p>
        </w:tc>
        <w:tc>
          <w:tcPr>
            <w:tcW w:w="675" w:type="dxa"/>
            <w:shd w:val="clear" w:color="auto" w:fill="FFFFFF" w:themeFill="background1"/>
          </w:tcPr>
          <w:p w14:paraId="264C1A0E" w14:textId="77777777" w:rsidR="008A6661" w:rsidRDefault="008A6661">
            <w:pPr>
              <w:jc w:val="center"/>
            </w:pPr>
          </w:p>
        </w:tc>
      </w:tr>
      <w:tr w:rsidR="008A6661" w14:paraId="2A291289" w14:textId="77777777" w:rsidTr="2E1FF630">
        <w:trPr>
          <w:cantSplit/>
          <w:trHeight w:val="230"/>
        </w:trPr>
        <w:tc>
          <w:tcPr>
            <w:tcW w:w="2835" w:type="dxa"/>
            <w:vMerge w:val="restart"/>
            <w:shd w:val="clear" w:color="auto" w:fill="FFFFFF" w:themeFill="background1"/>
          </w:tcPr>
          <w:p w14:paraId="156140C3" w14:textId="77777777" w:rsidR="008A6661" w:rsidRDefault="008A6661">
            <w:r>
              <w:t>- Travaux d’aménagement de bâtiment :</w:t>
            </w:r>
          </w:p>
          <w:p w14:paraId="724CA0C2" w14:textId="77777777" w:rsidR="008A6661" w:rsidRDefault="008A6661">
            <w:r>
              <w:t xml:space="preserve">( terrassement, maçonnerie, charpente, canalisations) </w:t>
            </w:r>
          </w:p>
          <w:p w14:paraId="3DC20B7F" w14:textId="77777777" w:rsidR="008A6661" w:rsidRDefault="008A6661"/>
          <w:p w14:paraId="222C0D7E" w14:textId="77777777" w:rsidR="008A6661" w:rsidRDefault="008A6661"/>
          <w:p w14:paraId="2DE00C70" w14:textId="77777777" w:rsidR="008A6661" w:rsidRDefault="008A6661"/>
        </w:tc>
        <w:tc>
          <w:tcPr>
            <w:tcW w:w="2977" w:type="dxa"/>
            <w:vMerge w:val="restart"/>
            <w:shd w:val="clear" w:color="auto" w:fill="FFFFFF" w:themeFill="background1"/>
          </w:tcPr>
          <w:p w14:paraId="0F74715D" w14:textId="77777777" w:rsidR="008A6661" w:rsidRDefault="008A6661">
            <w:r>
              <w:t>- Ecrasement</w:t>
            </w:r>
          </w:p>
        </w:tc>
        <w:tc>
          <w:tcPr>
            <w:tcW w:w="694" w:type="dxa"/>
            <w:vMerge w:val="restart"/>
            <w:shd w:val="clear" w:color="auto" w:fill="FFFFFF" w:themeFill="background1"/>
          </w:tcPr>
          <w:p w14:paraId="0828AFE0" w14:textId="77777777" w:rsidR="008A6661" w:rsidRDefault="008A6661">
            <w:pPr>
              <w:jc w:val="center"/>
            </w:pPr>
          </w:p>
        </w:tc>
        <w:tc>
          <w:tcPr>
            <w:tcW w:w="694" w:type="dxa"/>
            <w:vMerge w:val="restart"/>
            <w:shd w:val="clear" w:color="auto" w:fill="FFFFFF" w:themeFill="background1"/>
          </w:tcPr>
          <w:p w14:paraId="7BBBDB27" w14:textId="77777777" w:rsidR="008A6661" w:rsidRDefault="008A6661">
            <w:pPr>
              <w:jc w:val="center"/>
            </w:pPr>
          </w:p>
        </w:tc>
        <w:tc>
          <w:tcPr>
            <w:tcW w:w="6125" w:type="dxa"/>
            <w:shd w:val="clear" w:color="auto" w:fill="FFFFFF" w:themeFill="background1"/>
          </w:tcPr>
          <w:p w14:paraId="7865F61C" w14:textId="77777777" w:rsidR="008A6661" w:rsidRDefault="008A6661">
            <w:r>
              <w:t>Engins et matériaux : stockage</w:t>
            </w:r>
          </w:p>
        </w:tc>
        <w:tc>
          <w:tcPr>
            <w:tcW w:w="733" w:type="dxa"/>
            <w:shd w:val="clear" w:color="auto" w:fill="FFFFFF" w:themeFill="background1"/>
          </w:tcPr>
          <w:p w14:paraId="68285AC0" w14:textId="77777777" w:rsidR="008A6661" w:rsidRDefault="008A6661">
            <w:pPr>
              <w:jc w:val="center"/>
            </w:pPr>
          </w:p>
        </w:tc>
        <w:tc>
          <w:tcPr>
            <w:tcW w:w="675" w:type="dxa"/>
            <w:shd w:val="clear" w:color="auto" w:fill="FFFFFF" w:themeFill="background1"/>
          </w:tcPr>
          <w:p w14:paraId="63ED297C" w14:textId="77777777" w:rsidR="008A6661" w:rsidRDefault="008A6661">
            <w:pPr>
              <w:jc w:val="center"/>
            </w:pPr>
          </w:p>
        </w:tc>
        <w:tc>
          <w:tcPr>
            <w:tcW w:w="675" w:type="dxa"/>
            <w:shd w:val="clear" w:color="auto" w:fill="FFFFFF" w:themeFill="background1"/>
          </w:tcPr>
          <w:p w14:paraId="700A880C" w14:textId="77777777" w:rsidR="008A6661" w:rsidRDefault="008A6661">
            <w:pPr>
              <w:jc w:val="center"/>
            </w:pPr>
          </w:p>
        </w:tc>
      </w:tr>
      <w:tr w:rsidR="008A6661" w14:paraId="5470BE0F" w14:textId="77777777" w:rsidTr="2E1FF630">
        <w:trPr>
          <w:cantSplit/>
          <w:trHeight w:val="230"/>
        </w:trPr>
        <w:tc>
          <w:tcPr>
            <w:tcW w:w="2835" w:type="dxa"/>
            <w:vMerge/>
          </w:tcPr>
          <w:p w14:paraId="7D962636" w14:textId="77777777" w:rsidR="008A6661" w:rsidRDefault="008A6661"/>
        </w:tc>
        <w:tc>
          <w:tcPr>
            <w:tcW w:w="2977" w:type="dxa"/>
            <w:vMerge/>
          </w:tcPr>
          <w:p w14:paraId="2A552BBE" w14:textId="77777777" w:rsidR="008A6661" w:rsidRDefault="008A6661"/>
        </w:tc>
        <w:tc>
          <w:tcPr>
            <w:tcW w:w="694" w:type="dxa"/>
            <w:vMerge/>
          </w:tcPr>
          <w:p w14:paraId="41558D7E" w14:textId="77777777" w:rsidR="008A6661" w:rsidRDefault="008A6661">
            <w:pPr>
              <w:jc w:val="center"/>
            </w:pPr>
          </w:p>
        </w:tc>
        <w:tc>
          <w:tcPr>
            <w:tcW w:w="694" w:type="dxa"/>
            <w:vMerge/>
          </w:tcPr>
          <w:p w14:paraId="791C0BC8" w14:textId="77777777" w:rsidR="008A6661" w:rsidRDefault="008A6661">
            <w:pPr>
              <w:jc w:val="center"/>
            </w:pPr>
          </w:p>
        </w:tc>
        <w:tc>
          <w:tcPr>
            <w:tcW w:w="6125" w:type="dxa"/>
            <w:vMerge w:val="restart"/>
            <w:shd w:val="clear" w:color="auto" w:fill="FFFFFF" w:themeFill="background1"/>
          </w:tcPr>
          <w:p w14:paraId="7CB4A4CD" w14:textId="77777777" w:rsidR="008A6661" w:rsidRDefault="008A6661">
            <w:r>
              <w:t>Balisage, signalisation :</w:t>
            </w:r>
          </w:p>
          <w:p w14:paraId="7AC951EB" w14:textId="77777777" w:rsidR="008A6661" w:rsidRDefault="008A6661">
            <w:pPr>
              <w:pStyle w:val="Pieddepage"/>
              <w:tabs>
                <w:tab w:val="clear" w:pos="4536"/>
                <w:tab w:val="clear" w:pos="9072"/>
              </w:tabs>
              <w:ind w:firstLine="1802"/>
            </w:pPr>
            <w:r>
              <w:t>- appartenance</w:t>
            </w:r>
          </w:p>
          <w:p w14:paraId="5C1CC6D1" w14:textId="77777777" w:rsidR="008A6661" w:rsidRDefault="008A6661">
            <w:pPr>
              <w:ind w:firstLine="1802"/>
            </w:pPr>
            <w:r>
              <w:t>- mise en place</w:t>
            </w:r>
          </w:p>
        </w:tc>
        <w:tc>
          <w:tcPr>
            <w:tcW w:w="2083" w:type="dxa"/>
            <w:gridSpan w:val="3"/>
            <w:shd w:val="clear" w:color="auto" w:fill="FFFFFF" w:themeFill="background1"/>
          </w:tcPr>
          <w:p w14:paraId="6109F0E2" w14:textId="77777777" w:rsidR="008A6661" w:rsidRDefault="008A6661">
            <w:pPr>
              <w:jc w:val="center"/>
            </w:pPr>
          </w:p>
        </w:tc>
      </w:tr>
      <w:tr w:rsidR="008A6661" w14:paraId="39C05CC7" w14:textId="77777777" w:rsidTr="2E1FF630">
        <w:trPr>
          <w:cantSplit/>
          <w:trHeight w:val="230"/>
        </w:trPr>
        <w:tc>
          <w:tcPr>
            <w:tcW w:w="2835" w:type="dxa"/>
            <w:vMerge/>
          </w:tcPr>
          <w:p w14:paraId="1EF533CB" w14:textId="77777777" w:rsidR="008A6661" w:rsidRDefault="008A6661"/>
        </w:tc>
        <w:tc>
          <w:tcPr>
            <w:tcW w:w="2977" w:type="dxa"/>
            <w:vMerge/>
          </w:tcPr>
          <w:p w14:paraId="22E2EB0F" w14:textId="77777777" w:rsidR="008A6661" w:rsidRDefault="008A6661"/>
        </w:tc>
        <w:tc>
          <w:tcPr>
            <w:tcW w:w="694" w:type="dxa"/>
            <w:vMerge/>
          </w:tcPr>
          <w:p w14:paraId="5F1A1ADB" w14:textId="77777777" w:rsidR="008A6661" w:rsidRDefault="008A6661">
            <w:pPr>
              <w:jc w:val="center"/>
            </w:pPr>
          </w:p>
        </w:tc>
        <w:tc>
          <w:tcPr>
            <w:tcW w:w="694" w:type="dxa"/>
            <w:vMerge/>
          </w:tcPr>
          <w:p w14:paraId="6D013848" w14:textId="77777777" w:rsidR="008A6661" w:rsidRDefault="008A6661">
            <w:pPr>
              <w:jc w:val="center"/>
            </w:pPr>
          </w:p>
        </w:tc>
        <w:tc>
          <w:tcPr>
            <w:tcW w:w="6125" w:type="dxa"/>
            <w:vMerge/>
          </w:tcPr>
          <w:p w14:paraId="104D497C" w14:textId="77777777" w:rsidR="008A6661" w:rsidRDefault="008A6661">
            <w:pPr>
              <w:ind w:firstLine="1802"/>
            </w:pPr>
          </w:p>
        </w:tc>
        <w:tc>
          <w:tcPr>
            <w:tcW w:w="733" w:type="dxa"/>
            <w:shd w:val="clear" w:color="auto" w:fill="FFFFFF" w:themeFill="background1"/>
          </w:tcPr>
          <w:p w14:paraId="2C344184" w14:textId="77777777" w:rsidR="008A6661" w:rsidRDefault="008A6661">
            <w:pPr>
              <w:jc w:val="center"/>
            </w:pPr>
          </w:p>
        </w:tc>
        <w:tc>
          <w:tcPr>
            <w:tcW w:w="675" w:type="dxa"/>
            <w:shd w:val="clear" w:color="auto" w:fill="FFFFFF" w:themeFill="background1"/>
          </w:tcPr>
          <w:p w14:paraId="13AA0B87" w14:textId="77777777" w:rsidR="008A6661" w:rsidRDefault="008A6661">
            <w:pPr>
              <w:jc w:val="center"/>
            </w:pPr>
          </w:p>
        </w:tc>
        <w:tc>
          <w:tcPr>
            <w:tcW w:w="675" w:type="dxa"/>
            <w:shd w:val="clear" w:color="auto" w:fill="FFFFFF" w:themeFill="background1"/>
          </w:tcPr>
          <w:p w14:paraId="0E474E68" w14:textId="77777777" w:rsidR="008A6661" w:rsidRDefault="008A6661">
            <w:pPr>
              <w:jc w:val="center"/>
            </w:pPr>
          </w:p>
        </w:tc>
      </w:tr>
      <w:tr w:rsidR="008A6661" w14:paraId="50DF6546" w14:textId="77777777" w:rsidTr="2E1FF630">
        <w:trPr>
          <w:cantSplit/>
          <w:trHeight w:val="230"/>
        </w:trPr>
        <w:tc>
          <w:tcPr>
            <w:tcW w:w="2835" w:type="dxa"/>
            <w:vMerge/>
          </w:tcPr>
          <w:p w14:paraId="740FBA26" w14:textId="77777777" w:rsidR="008A6661" w:rsidRDefault="008A6661"/>
        </w:tc>
        <w:tc>
          <w:tcPr>
            <w:tcW w:w="2977" w:type="dxa"/>
            <w:vMerge/>
          </w:tcPr>
          <w:p w14:paraId="025E7F4C" w14:textId="77777777" w:rsidR="008A6661" w:rsidRDefault="008A6661"/>
        </w:tc>
        <w:tc>
          <w:tcPr>
            <w:tcW w:w="694" w:type="dxa"/>
            <w:vMerge/>
          </w:tcPr>
          <w:p w14:paraId="526139AB" w14:textId="77777777" w:rsidR="008A6661" w:rsidRDefault="008A6661">
            <w:pPr>
              <w:jc w:val="center"/>
            </w:pPr>
          </w:p>
        </w:tc>
        <w:tc>
          <w:tcPr>
            <w:tcW w:w="694" w:type="dxa"/>
            <w:vMerge/>
          </w:tcPr>
          <w:p w14:paraId="60A5ECF6" w14:textId="77777777" w:rsidR="008A6661" w:rsidRDefault="008A6661">
            <w:pPr>
              <w:jc w:val="center"/>
            </w:pPr>
          </w:p>
        </w:tc>
        <w:tc>
          <w:tcPr>
            <w:tcW w:w="6125" w:type="dxa"/>
            <w:vMerge/>
          </w:tcPr>
          <w:p w14:paraId="07B15200" w14:textId="77777777" w:rsidR="008A6661" w:rsidRDefault="008A6661">
            <w:pPr>
              <w:ind w:firstLine="1802"/>
            </w:pPr>
          </w:p>
        </w:tc>
        <w:tc>
          <w:tcPr>
            <w:tcW w:w="733" w:type="dxa"/>
            <w:shd w:val="clear" w:color="auto" w:fill="FFFFFF" w:themeFill="background1"/>
          </w:tcPr>
          <w:p w14:paraId="490E2721" w14:textId="77777777" w:rsidR="008A6661" w:rsidRDefault="008A6661">
            <w:pPr>
              <w:jc w:val="center"/>
            </w:pPr>
          </w:p>
        </w:tc>
        <w:tc>
          <w:tcPr>
            <w:tcW w:w="675" w:type="dxa"/>
            <w:shd w:val="clear" w:color="auto" w:fill="FFFFFF" w:themeFill="background1"/>
          </w:tcPr>
          <w:p w14:paraId="5AE6D6BE" w14:textId="77777777" w:rsidR="008A6661" w:rsidRDefault="008A6661">
            <w:pPr>
              <w:jc w:val="center"/>
            </w:pPr>
          </w:p>
        </w:tc>
        <w:tc>
          <w:tcPr>
            <w:tcW w:w="675" w:type="dxa"/>
            <w:shd w:val="clear" w:color="auto" w:fill="FFFFFF" w:themeFill="background1"/>
          </w:tcPr>
          <w:p w14:paraId="064791A8" w14:textId="77777777" w:rsidR="008A6661" w:rsidRDefault="008A6661">
            <w:pPr>
              <w:jc w:val="center"/>
            </w:pPr>
          </w:p>
        </w:tc>
      </w:tr>
      <w:tr w:rsidR="008A6661" w14:paraId="3B0A2D79" w14:textId="77777777" w:rsidTr="2E1FF630">
        <w:trPr>
          <w:cantSplit/>
          <w:trHeight w:val="230"/>
        </w:trPr>
        <w:tc>
          <w:tcPr>
            <w:tcW w:w="2835" w:type="dxa"/>
            <w:vMerge/>
          </w:tcPr>
          <w:p w14:paraId="4BF6756B" w14:textId="77777777" w:rsidR="008A6661" w:rsidRDefault="008A6661"/>
        </w:tc>
        <w:tc>
          <w:tcPr>
            <w:tcW w:w="2977" w:type="dxa"/>
            <w:vMerge/>
          </w:tcPr>
          <w:p w14:paraId="587D3BE7" w14:textId="77777777" w:rsidR="008A6661" w:rsidRDefault="008A6661"/>
        </w:tc>
        <w:tc>
          <w:tcPr>
            <w:tcW w:w="694" w:type="dxa"/>
            <w:vMerge/>
          </w:tcPr>
          <w:p w14:paraId="683DC078" w14:textId="77777777" w:rsidR="008A6661" w:rsidRDefault="008A6661">
            <w:pPr>
              <w:jc w:val="center"/>
            </w:pPr>
          </w:p>
        </w:tc>
        <w:tc>
          <w:tcPr>
            <w:tcW w:w="694" w:type="dxa"/>
            <w:vMerge/>
          </w:tcPr>
          <w:p w14:paraId="69678E1F" w14:textId="77777777" w:rsidR="008A6661" w:rsidRDefault="008A6661">
            <w:pPr>
              <w:jc w:val="center"/>
            </w:pPr>
          </w:p>
        </w:tc>
        <w:tc>
          <w:tcPr>
            <w:tcW w:w="6125" w:type="dxa"/>
            <w:shd w:val="clear" w:color="auto" w:fill="FFFFFF" w:themeFill="background1"/>
          </w:tcPr>
          <w:p w14:paraId="59D344F6" w14:textId="77777777" w:rsidR="008A6661" w:rsidRDefault="008A6661">
            <w:r>
              <w:t>Autorisation de se brancher sur les prises de tableaux existants</w:t>
            </w:r>
          </w:p>
        </w:tc>
        <w:tc>
          <w:tcPr>
            <w:tcW w:w="733" w:type="dxa"/>
            <w:shd w:val="clear" w:color="auto" w:fill="FFFFFF" w:themeFill="background1"/>
          </w:tcPr>
          <w:p w14:paraId="08C1FDAD" w14:textId="77777777" w:rsidR="008A6661" w:rsidRDefault="008A6661">
            <w:pPr>
              <w:jc w:val="center"/>
            </w:pPr>
          </w:p>
        </w:tc>
        <w:tc>
          <w:tcPr>
            <w:tcW w:w="675" w:type="dxa"/>
            <w:shd w:val="clear" w:color="auto" w:fill="FFFFFF" w:themeFill="background1"/>
          </w:tcPr>
          <w:p w14:paraId="1084E6F5" w14:textId="77777777" w:rsidR="008A6661" w:rsidRDefault="008A6661">
            <w:pPr>
              <w:jc w:val="center"/>
            </w:pPr>
          </w:p>
        </w:tc>
        <w:tc>
          <w:tcPr>
            <w:tcW w:w="675" w:type="dxa"/>
            <w:shd w:val="clear" w:color="auto" w:fill="FFFFFF" w:themeFill="background1"/>
          </w:tcPr>
          <w:p w14:paraId="364B0712" w14:textId="77777777" w:rsidR="008A6661" w:rsidRDefault="008A6661">
            <w:pPr>
              <w:jc w:val="center"/>
            </w:pPr>
          </w:p>
        </w:tc>
      </w:tr>
      <w:tr w:rsidR="008A6661" w14:paraId="4D23B797" w14:textId="77777777" w:rsidTr="2E1FF630">
        <w:trPr>
          <w:cantSplit/>
          <w:trHeight w:val="230"/>
        </w:trPr>
        <w:tc>
          <w:tcPr>
            <w:tcW w:w="2835" w:type="dxa"/>
            <w:vMerge/>
          </w:tcPr>
          <w:p w14:paraId="38A4CB42" w14:textId="77777777" w:rsidR="008A6661" w:rsidRDefault="008A6661"/>
        </w:tc>
        <w:tc>
          <w:tcPr>
            <w:tcW w:w="2977" w:type="dxa"/>
            <w:vMerge/>
          </w:tcPr>
          <w:p w14:paraId="46F391E9" w14:textId="77777777" w:rsidR="008A6661" w:rsidRDefault="008A6661"/>
        </w:tc>
        <w:tc>
          <w:tcPr>
            <w:tcW w:w="694" w:type="dxa"/>
            <w:vMerge/>
          </w:tcPr>
          <w:p w14:paraId="28AC1B28" w14:textId="77777777" w:rsidR="008A6661" w:rsidRDefault="008A6661">
            <w:pPr>
              <w:jc w:val="center"/>
            </w:pPr>
          </w:p>
        </w:tc>
        <w:tc>
          <w:tcPr>
            <w:tcW w:w="694" w:type="dxa"/>
            <w:vMerge/>
          </w:tcPr>
          <w:p w14:paraId="59DE7374" w14:textId="77777777" w:rsidR="008A6661" w:rsidRDefault="008A6661">
            <w:pPr>
              <w:jc w:val="center"/>
            </w:pPr>
          </w:p>
        </w:tc>
        <w:tc>
          <w:tcPr>
            <w:tcW w:w="6125" w:type="dxa"/>
            <w:shd w:val="clear" w:color="auto" w:fill="FFFFFF" w:themeFill="background1"/>
          </w:tcPr>
          <w:p w14:paraId="702822D6" w14:textId="77777777" w:rsidR="008A6661" w:rsidRDefault="008A6661">
            <w:r>
              <w:t>Consignation des réseaux : eau, gaz, oxygène, air, …</w:t>
            </w:r>
          </w:p>
        </w:tc>
        <w:tc>
          <w:tcPr>
            <w:tcW w:w="733" w:type="dxa"/>
            <w:shd w:val="clear" w:color="auto" w:fill="FFFFFF" w:themeFill="background1"/>
          </w:tcPr>
          <w:p w14:paraId="7CB7E4D9" w14:textId="77777777" w:rsidR="008A6661" w:rsidRDefault="008A6661">
            <w:pPr>
              <w:jc w:val="center"/>
            </w:pPr>
          </w:p>
        </w:tc>
        <w:tc>
          <w:tcPr>
            <w:tcW w:w="675" w:type="dxa"/>
            <w:shd w:val="clear" w:color="auto" w:fill="FFFFFF" w:themeFill="background1"/>
          </w:tcPr>
          <w:p w14:paraId="7E62752A" w14:textId="77777777" w:rsidR="008A6661" w:rsidRDefault="008A6661">
            <w:pPr>
              <w:jc w:val="center"/>
            </w:pPr>
          </w:p>
        </w:tc>
        <w:tc>
          <w:tcPr>
            <w:tcW w:w="675" w:type="dxa"/>
            <w:shd w:val="clear" w:color="auto" w:fill="FFFFFF" w:themeFill="background1"/>
          </w:tcPr>
          <w:p w14:paraId="5822CD19" w14:textId="77777777" w:rsidR="008A6661" w:rsidRDefault="008A6661">
            <w:pPr>
              <w:jc w:val="center"/>
            </w:pPr>
          </w:p>
        </w:tc>
      </w:tr>
      <w:tr w:rsidR="008A6661" w14:paraId="609A8A15" w14:textId="77777777" w:rsidTr="2E1FF630">
        <w:trPr>
          <w:cantSplit/>
          <w:trHeight w:val="230"/>
        </w:trPr>
        <w:tc>
          <w:tcPr>
            <w:tcW w:w="2835" w:type="dxa"/>
            <w:vMerge/>
          </w:tcPr>
          <w:p w14:paraId="6D47760A" w14:textId="77777777" w:rsidR="008A6661" w:rsidRDefault="008A6661"/>
        </w:tc>
        <w:tc>
          <w:tcPr>
            <w:tcW w:w="2977" w:type="dxa"/>
            <w:vMerge/>
          </w:tcPr>
          <w:p w14:paraId="46541FEE" w14:textId="77777777" w:rsidR="008A6661" w:rsidRDefault="008A6661"/>
        </w:tc>
        <w:tc>
          <w:tcPr>
            <w:tcW w:w="694" w:type="dxa"/>
            <w:vMerge/>
          </w:tcPr>
          <w:p w14:paraId="3D0A7634" w14:textId="77777777" w:rsidR="008A6661" w:rsidRDefault="008A6661">
            <w:pPr>
              <w:jc w:val="center"/>
            </w:pPr>
          </w:p>
        </w:tc>
        <w:tc>
          <w:tcPr>
            <w:tcW w:w="694" w:type="dxa"/>
            <w:vMerge/>
          </w:tcPr>
          <w:p w14:paraId="480AAAE3" w14:textId="77777777" w:rsidR="008A6661" w:rsidRDefault="008A6661">
            <w:pPr>
              <w:jc w:val="center"/>
            </w:pPr>
          </w:p>
        </w:tc>
        <w:tc>
          <w:tcPr>
            <w:tcW w:w="6125" w:type="dxa"/>
            <w:shd w:val="clear" w:color="auto" w:fill="FFFFFF" w:themeFill="background1"/>
          </w:tcPr>
          <w:p w14:paraId="38CDFE1B" w14:textId="77777777" w:rsidR="008A6661" w:rsidRDefault="008A6661">
            <w:r>
              <w:t>Nettoyage et évacuation des déchets</w:t>
            </w:r>
          </w:p>
        </w:tc>
        <w:tc>
          <w:tcPr>
            <w:tcW w:w="733" w:type="dxa"/>
            <w:shd w:val="clear" w:color="auto" w:fill="FFFFFF" w:themeFill="background1"/>
          </w:tcPr>
          <w:p w14:paraId="615D263B" w14:textId="77777777" w:rsidR="008A6661" w:rsidRDefault="008A6661">
            <w:pPr>
              <w:jc w:val="center"/>
            </w:pPr>
          </w:p>
        </w:tc>
        <w:tc>
          <w:tcPr>
            <w:tcW w:w="675" w:type="dxa"/>
            <w:shd w:val="clear" w:color="auto" w:fill="FFFFFF" w:themeFill="background1"/>
          </w:tcPr>
          <w:p w14:paraId="5FE46C25" w14:textId="77777777" w:rsidR="008A6661" w:rsidRDefault="008A6661">
            <w:pPr>
              <w:jc w:val="center"/>
            </w:pPr>
          </w:p>
        </w:tc>
        <w:tc>
          <w:tcPr>
            <w:tcW w:w="675" w:type="dxa"/>
            <w:shd w:val="clear" w:color="auto" w:fill="FFFFFF" w:themeFill="background1"/>
          </w:tcPr>
          <w:p w14:paraId="662E2991" w14:textId="77777777" w:rsidR="008A6661" w:rsidRDefault="008A6661">
            <w:pPr>
              <w:jc w:val="center"/>
            </w:pPr>
          </w:p>
        </w:tc>
      </w:tr>
      <w:tr w:rsidR="008A6661" w14:paraId="6F6DCEE7" w14:textId="77777777" w:rsidTr="2E1FF630">
        <w:trPr>
          <w:cantSplit/>
          <w:trHeight w:val="230"/>
        </w:trPr>
        <w:tc>
          <w:tcPr>
            <w:tcW w:w="2835" w:type="dxa"/>
            <w:vMerge/>
          </w:tcPr>
          <w:p w14:paraId="738F6CFE" w14:textId="77777777" w:rsidR="008A6661" w:rsidRDefault="008A6661"/>
        </w:tc>
        <w:tc>
          <w:tcPr>
            <w:tcW w:w="2977" w:type="dxa"/>
            <w:vMerge/>
          </w:tcPr>
          <w:p w14:paraId="0E3612C3" w14:textId="77777777" w:rsidR="008A6661" w:rsidRDefault="008A6661"/>
        </w:tc>
        <w:tc>
          <w:tcPr>
            <w:tcW w:w="694" w:type="dxa"/>
            <w:vMerge/>
          </w:tcPr>
          <w:p w14:paraId="1428F0A7" w14:textId="77777777" w:rsidR="008A6661" w:rsidRDefault="008A6661">
            <w:pPr>
              <w:jc w:val="center"/>
            </w:pPr>
          </w:p>
        </w:tc>
        <w:tc>
          <w:tcPr>
            <w:tcW w:w="694" w:type="dxa"/>
            <w:vMerge/>
          </w:tcPr>
          <w:p w14:paraId="2050BD55" w14:textId="77777777" w:rsidR="008A6661" w:rsidRDefault="008A6661">
            <w:pPr>
              <w:jc w:val="center"/>
            </w:pPr>
          </w:p>
        </w:tc>
        <w:tc>
          <w:tcPr>
            <w:tcW w:w="6125" w:type="dxa"/>
            <w:shd w:val="clear" w:color="auto" w:fill="FFFFFF" w:themeFill="background1"/>
          </w:tcPr>
          <w:p w14:paraId="6A22A52B" w14:textId="77777777" w:rsidR="008A6661" w:rsidRDefault="008A6661"/>
        </w:tc>
        <w:tc>
          <w:tcPr>
            <w:tcW w:w="733" w:type="dxa"/>
            <w:shd w:val="clear" w:color="auto" w:fill="FFFFFF" w:themeFill="background1"/>
          </w:tcPr>
          <w:p w14:paraId="45C09875" w14:textId="77777777" w:rsidR="008A6661" w:rsidRDefault="008A6661">
            <w:pPr>
              <w:jc w:val="center"/>
            </w:pPr>
          </w:p>
        </w:tc>
        <w:tc>
          <w:tcPr>
            <w:tcW w:w="675" w:type="dxa"/>
            <w:shd w:val="clear" w:color="auto" w:fill="FFFFFF" w:themeFill="background1"/>
          </w:tcPr>
          <w:p w14:paraId="6CDC65EB" w14:textId="77777777" w:rsidR="008A6661" w:rsidRDefault="008A6661">
            <w:pPr>
              <w:jc w:val="center"/>
            </w:pPr>
          </w:p>
        </w:tc>
        <w:tc>
          <w:tcPr>
            <w:tcW w:w="675" w:type="dxa"/>
            <w:shd w:val="clear" w:color="auto" w:fill="FFFFFF" w:themeFill="background1"/>
          </w:tcPr>
          <w:p w14:paraId="2D50532D" w14:textId="77777777" w:rsidR="008A6661" w:rsidRDefault="008A6661">
            <w:pPr>
              <w:jc w:val="center"/>
            </w:pPr>
          </w:p>
        </w:tc>
      </w:tr>
      <w:tr w:rsidR="008A6661" w14:paraId="41FF5AC0" w14:textId="77777777" w:rsidTr="2E1FF630">
        <w:trPr>
          <w:cantSplit/>
          <w:trHeight w:val="146"/>
        </w:trPr>
        <w:tc>
          <w:tcPr>
            <w:tcW w:w="2835" w:type="dxa"/>
            <w:vMerge w:val="restart"/>
            <w:shd w:val="clear" w:color="auto" w:fill="FFFFFF" w:themeFill="background1"/>
          </w:tcPr>
          <w:p w14:paraId="4C0A88BB" w14:textId="77777777" w:rsidR="008A6661" w:rsidRDefault="008A6661">
            <w:r>
              <w:t>- Travaux par points chauds :</w:t>
            </w:r>
          </w:p>
          <w:p w14:paraId="7C415842" w14:textId="77777777" w:rsidR="008A6661" w:rsidRDefault="008A6661">
            <w:r>
              <w:t>Soudage, meulage</w:t>
            </w:r>
          </w:p>
          <w:p w14:paraId="26746B7D" w14:textId="77777777" w:rsidR="008A6661" w:rsidRDefault="008A6661"/>
          <w:p w14:paraId="418800B0" w14:textId="77777777" w:rsidR="008A6661" w:rsidRDefault="008A6661"/>
          <w:p w14:paraId="562855B0" w14:textId="77777777" w:rsidR="008A6661" w:rsidRDefault="008A6661"/>
        </w:tc>
        <w:tc>
          <w:tcPr>
            <w:tcW w:w="2977" w:type="dxa"/>
            <w:vMerge w:val="restart"/>
            <w:shd w:val="clear" w:color="auto" w:fill="FFFFFF" w:themeFill="background1"/>
          </w:tcPr>
          <w:p w14:paraId="09388691" w14:textId="77777777" w:rsidR="008A6661" w:rsidRDefault="008A6661">
            <w:r>
              <w:t>- Incendie</w:t>
            </w:r>
          </w:p>
          <w:p w14:paraId="386E3DC2" w14:textId="77777777" w:rsidR="008A6661" w:rsidRDefault="008A6661">
            <w:r>
              <w:t>- Explosion</w:t>
            </w:r>
          </w:p>
          <w:p w14:paraId="053F2792" w14:textId="77777777" w:rsidR="008A6661" w:rsidRDefault="008A6661">
            <w:r>
              <w:t>- Brûlure</w:t>
            </w:r>
          </w:p>
          <w:p w14:paraId="3E1486CE" w14:textId="77777777" w:rsidR="008A6661" w:rsidRDefault="008A6661">
            <w:r>
              <w:t>- Eblouissement</w:t>
            </w:r>
          </w:p>
        </w:tc>
        <w:tc>
          <w:tcPr>
            <w:tcW w:w="694" w:type="dxa"/>
            <w:vMerge w:val="restart"/>
            <w:shd w:val="clear" w:color="auto" w:fill="FFFFFF" w:themeFill="background1"/>
          </w:tcPr>
          <w:p w14:paraId="7E7AB69A" w14:textId="77777777" w:rsidR="008A6661" w:rsidRDefault="008A6661">
            <w:pPr>
              <w:jc w:val="center"/>
            </w:pPr>
          </w:p>
        </w:tc>
        <w:tc>
          <w:tcPr>
            <w:tcW w:w="694" w:type="dxa"/>
            <w:vMerge w:val="restart"/>
            <w:shd w:val="clear" w:color="auto" w:fill="FFFFFF" w:themeFill="background1"/>
          </w:tcPr>
          <w:p w14:paraId="38775929" w14:textId="77777777" w:rsidR="008A6661" w:rsidRDefault="008A6661">
            <w:pPr>
              <w:jc w:val="center"/>
            </w:pPr>
          </w:p>
        </w:tc>
        <w:tc>
          <w:tcPr>
            <w:tcW w:w="6125" w:type="dxa"/>
            <w:shd w:val="clear" w:color="auto" w:fill="FFFFFF" w:themeFill="background1"/>
          </w:tcPr>
          <w:p w14:paraId="69798945" w14:textId="77777777" w:rsidR="008A6661" w:rsidRDefault="008A6661">
            <w:r>
              <w:t>Permis de feu signé par le CROUS</w:t>
            </w:r>
          </w:p>
        </w:tc>
        <w:tc>
          <w:tcPr>
            <w:tcW w:w="733" w:type="dxa"/>
            <w:shd w:val="clear" w:color="auto" w:fill="FFFFFF" w:themeFill="background1"/>
          </w:tcPr>
          <w:p w14:paraId="0E0ED9E8" w14:textId="65746CC4" w:rsidR="008A6661" w:rsidRDefault="008A6661">
            <w:pPr>
              <w:jc w:val="center"/>
            </w:pPr>
          </w:p>
        </w:tc>
        <w:tc>
          <w:tcPr>
            <w:tcW w:w="675" w:type="dxa"/>
            <w:shd w:val="clear" w:color="auto" w:fill="FFFFFF" w:themeFill="background1"/>
          </w:tcPr>
          <w:p w14:paraId="5A4345F3" w14:textId="307982F1" w:rsidR="008A6661" w:rsidRDefault="008A6661">
            <w:pPr>
              <w:jc w:val="center"/>
            </w:pPr>
          </w:p>
        </w:tc>
        <w:tc>
          <w:tcPr>
            <w:tcW w:w="675" w:type="dxa"/>
            <w:shd w:val="clear" w:color="auto" w:fill="FFFFFF" w:themeFill="background1"/>
          </w:tcPr>
          <w:p w14:paraId="472CC082" w14:textId="77777777" w:rsidR="008A6661" w:rsidRDefault="008A6661">
            <w:pPr>
              <w:jc w:val="center"/>
            </w:pPr>
          </w:p>
        </w:tc>
      </w:tr>
      <w:tr w:rsidR="008A6661" w14:paraId="57277AFC" w14:textId="77777777" w:rsidTr="2E1FF630">
        <w:trPr>
          <w:cantSplit/>
          <w:trHeight w:val="142"/>
        </w:trPr>
        <w:tc>
          <w:tcPr>
            <w:tcW w:w="2835" w:type="dxa"/>
            <w:vMerge/>
          </w:tcPr>
          <w:p w14:paraId="3675C73A" w14:textId="77777777" w:rsidR="008A6661" w:rsidRDefault="008A6661"/>
        </w:tc>
        <w:tc>
          <w:tcPr>
            <w:tcW w:w="2977" w:type="dxa"/>
            <w:vMerge/>
          </w:tcPr>
          <w:p w14:paraId="7277ECC7" w14:textId="77777777" w:rsidR="008A6661" w:rsidRDefault="008A6661"/>
        </w:tc>
        <w:tc>
          <w:tcPr>
            <w:tcW w:w="694" w:type="dxa"/>
            <w:vMerge/>
          </w:tcPr>
          <w:p w14:paraId="71AE6454" w14:textId="77777777" w:rsidR="008A6661" w:rsidRDefault="008A6661">
            <w:pPr>
              <w:jc w:val="center"/>
            </w:pPr>
          </w:p>
        </w:tc>
        <w:tc>
          <w:tcPr>
            <w:tcW w:w="694" w:type="dxa"/>
            <w:vMerge/>
          </w:tcPr>
          <w:p w14:paraId="43136B93" w14:textId="77777777" w:rsidR="008A6661" w:rsidRDefault="008A6661">
            <w:pPr>
              <w:jc w:val="center"/>
            </w:pPr>
          </w:p>
        </w:tc>
        <w:tc>
          <w:tcPr>
            <w:tcW w:w="6125" w:type="dxa"/>
            <w:shd w:val="clear" w:color="auto" w:fill="FFFFFF" w:themeFill="background1"/>
          </w:tcPr>
          <w:p w14:paraId="660CC734" w14:textId="77777777" w:rsidR="008A6661" w:rsidRDefault="008A6661">
            <w:r>
              <w:t>Surveillance obligatoire pendant la durée des travaux</w:t>
            </w:r>
          </w:p>
        </w:tc>
        <w:tc>
          <w:tcPr>
            <w:tcW w:w="733" w:type="dxa"/>
            <w:shd w:val="clear" w:color="auto" w:fill="FFFFFF" w:themeFill="background1"/>
          </w:tcPr>
          <w:p w14:paraId="2135056F" w14:textId="77777777" w:rsidR="008A6661" w:rsidRDefault="008A6661">
            <w:pPr>
              <w:jc w:val="center"/>
            </w:pPr>
          </w:p>
        </w:tc>
        <w:tc>
          <w:tcPr>
            <w:tcW w:w="675" w:type="dxa"/>
            <w:shd w:val="clear" w:color="auto" w:fill="FFFFFF" w:themeFill="background1"/>
          </w:tcPr>
          <w:p w14:paraId="00ECADE2" w14:textId="77777777" w:rsidR="008A6661" w:rsidRDefault="008A6661">
            <w:pPr>
              <w:jc w:val="center"/>
            </w:pPr>
          </w:p>
        </w:tc>
        <w:tc>
          <w:tcPr>
            <w:tcW w:w="675" w:type="dxa"/>
            <w:shd w:val="clear" w:color="auto" w:fill="FFFFFF" w:themeFill="background1"/>
          </w:tcPr>
          <w:p w14:paraId="60461305" w14:textId="77777777" w:rsidR="008A6661" w:rsidRDefault="008A6661">
            <w:pPr>
              <w:jc w:val="center"/>
            </w:pPr>
          </w:p>
        </w:tc>
      </w:tr>
      <w:tr w:rsidR="008A6661" w14:paraId="3B2B56BB" w14:textId="77777777" w:rsidTr="2E1FF630">
        <w:trPr>
          <w:cantSplit/>
          <w:trHeight w:val="142"/>
        </w:trPr>
        <w:tc>
          <w:tcPr>
            <w:tcW w:w="2835" w:type="dxa"/>
            <w:vMerge/>
          </w:tcPr>
          <w:p w14:paraId="570A21AC" w14:textId="77777777" w:rsidR="008A6661" w:rsidRDefault="008A6661"/>
        </w:tc>
        <w:tc>
          <w:tcPr>
            <w:tcW w:w="2977" w:type="dxa"/>
            <w:vMerge/>
          </w:tcPr>
          <w:p w14:paraId="6E52D402" w14:textId="77777777" w:rsidR="008A6661" w:rsidRDefault="008A6661"/>
        </w:tc>
        <w:tc>
          <w:tcPr>
            <w:tcW w:w="694" w:type="dxa"/>
            <w:vMerge/>
          </w:tcPr>
          <w:p w14:paraId="0F516707" w14:textId="77777777" w:rsidR="008A6661" w:rsidRDefault="008A6661">
            <w:pPr>
              <w:jc w:val="center"/>
            </w:pPr>
          </w:p>
        </w:tc>
        <w:tc>
          <w:tcPr>
            <w:tcW w:w="694" w:type="dxa"/>
            <w:vMerge/>
          </w:tcPr>
          <w:p w14:paraId="6313D4C8" w14:textId="77777777" w:rsidR="008A6661" w:rsidRDefault="008A6661">
            <w:pPr>
              <w:jc w:val="center"/>
            </w:pPr>
          </w:p>
        </w:tc>
        <w:tc>
          <w:tcPr>
            <w:tcW w:w="6125" w:type="dxa"/>
            <w:shd w:val="clear" w:color="auto" w:fill="FFFFFF" w:themeFill="background1"/>
          </w:tcPr>
          <w:p w14:paraId="02A51754" w14:textId="77777777" w:rsidR="008A6661" w:rsidRDefault="008A6661">
            <w:r>
              <w:t>Utilisation d’appareils conformes et en parfait état de marche</w:t>
            </w:r>
          </w:p>
        </w:tc>
        <w:tc>
          <w:tcPr>
            <w:tcW w:w="733" w:type="dxa"/>
            <w:shd w:val="clear" w:color="auto" w:fill="FFFFFF" w:themeFill="background1"/>
          </w:tcPr>
          <w:p w14:paraId="183D9767" w14:textId="77777777" w:rsidR="008A6661" w:rsidRDefault="008A6661">
            <w:pPr>
              <w:jc w:val="center"/>
            </w:pPr>
          </w:p>
        </w:tc>
        <w:tc>
          <w:tcPr>
            <w:tcW w:w="675" w:type="dxa"/>
            <w:shd w:val="clear" w:color="auto" w:fill="FFFFFF" w:themeFill="background1"/>
          </w:tcPr>
          <w:p w14:paraId="2C821F3A" w14:textId="77777777" w:rsidR="008A6661" w:rsidRDefault="008A6661">
            <w:pPr>
              <w:jc w:val="center"/>
            </w:pPr>
          </w:p>
        </w:tc>
        <w:tc>
          <w:tcPr>
            <w:tcW w:w="675" w:type="dxa"/>
            <w:shd w:val="clear" w:color="auto" w:fill="FFFFFF" w:themeFill="background1"/>
          </w:tcPr>
          <w:p w14:paraId="118136F6" w14:textId="77777777" w:rsidR="008A6661" w:rsidRDefault="008A6661">
            <w:pPr>
              <w:jc w:val="center"/>
            </w:pPr>
          </w:p>
        </w:tc>
      </w:tr>
      <w:tr w:rsidR="008A6661" w14:paraId="3EF99DD4" w14:textId="77777777" w:rsidTr="2E1FF630">
        <w:trPr>
          <w:cantSplit/>
          <w:trHeight w:val="142"/>
        </w:trPr>
        <w:tc>
          <w:tcPr>
            <w:tcW w:w="2835" w:type="dxa"/>
            <w:vMerge/>
          </w:tcPr>
          <w:p w14:paraId="3A6CA74B" w14:textId="77777777" w:rsidR="008A6661" w:rsidRDefault="008A6661"/>
        </w:tc>
        <w:tc>
          <w:tcPr>
            <w:tcW w:w="2977" w:type="dxa"/>
            <w:vMerge/>
          </w:tcPr>
          <w:p w14:paraId="46FE412C" w14:textId="77777777" w:rsidR="008A6661" w:rsidRDefault="008A6661"/>
        </w:tc>
        <w:tc>
          <w:tcPr>
            <w:tcW w:w="694" w:type="dxa"/>
            <w:vMerge/>
          </w:tcPr>
          <w:p w14:paraId="76F7E902" w14:textId="77777777" w:rsidR="008A6661" w:rsidRDefault="008A6661">
            <w:pPr>
              <w:jc w:val="center"/>
            </w:pPr>
          </w:p>
        </w:tc>
        <w:tc>
          <w:tcPr>
            <w:tcW w:w="694" w:type="dxa"/>
            <w:vMerge/>
          </w:tcPr>
          <w:p w14:paraId="1A64B853" w14:textId="77777777" w:rsidR="008A6661" w:rsidRDefault="008A6661">
            <w:pPr>
              <w:jc w:val="center"/>
            </w:pPr>
          </w:p>
        </w:tc>
        <w:tc>
          <w:tcPr>
            <w:tcW w:w="6125" w:type="dxa"/>
            <w:shd w:val="clear" w:color="auto" w:fill="FFFFFF" w:themeFill="background1"/>
          </w:tcPr>
          <w:p w14:paraId="65F94898" w14:textId="77777777" w:rsidR="008A6661" w:rsidRDefault="008A6661">
            <w:r>
              <w:t>Evacuation des produits inflammables avant le début des travaux</w:t>
            </w:r>
          </w:p>
        </w:tc>
        <w:tc>
          <w:tcPr>
            <w:tcW w:w="733" w:type="dxa"/>
            <w:shd w:val="clear" w:color="auto" w:fill="FFFFFF" w:themeFill="background1"/>
          </w:tcPr>
          <w:p w14:paraId="670EA63D" w14:textId="77777777" w:rsidR="008A6661" w:rsidRDefault="008A6661">
            <w:pPr>
              <w:jc w:val="center"/>
            </w:pPr>
          </w:p>
        </w:tc>
        <w:tc>
          <w:tcPr>
            <w:tcW w:w="675" w:type="dxa"/>
            <w:shd w:val="clear" w:color="auto" w:fill="FFFFFF" w:themeFill="background1"/>
          </w:tcPr>
          <w:p w14:paraId="22C5B2D8" w14:textId="77777777" w:rsidR="008A6661" w:rsidRDefault="008A6661">
            <w:pPr>
              <w:jc w:val="center"/>
            </w:pPr>
          </w:p>
        </w:tc>
        <w:tc>
          <w:tcPr>
            <w:tcW w:w="675" w:type="dxa"/>
            <w:shd w:val="clear" w:color="auto" w:fill="FFFFFF" w:themeFill="background1"/>
          </w:tcPr>
          <w:p w14:paraId="7829CC3B" w14:textId="77777777" w:rsidR="008A6661" w:rsidRDefault="008A6661">
            <w:pPr>
              <w:jc w:val="center"/>
            </w:pPr>
          </w:p>
        </w:tc>
      </w:tr>
      <w:tr w:rsidR="008A6661" w14:paraId="42AD113A" w14:textId="77777777" w:rsidTr="2E1FF630">
        <w:trPr>
          <w:cantSplit/>
          <w:trHeight w:val="142"/>
        </w:trPr>
        <w:tc>
          <w:tcPr>
            <w:tcW w:w="2835" w:type="dxa"/>
            <w:vMerge/>
          </w:tcPr>
          <w:p w14:paraId="1E0D2375" w14:textId="77777777" w:rsidR="008A6661" w:rsidRDefault="008A6661"/>
        </w:tc>
        <w:tc>
          <w:tcPr>
            <w:tcW w:w="2977" w:type="dxa"/>
            <w:vMerge/>
          </w:tcPr>
          <w:p w14:paraId="16BD86AF" w14:textId="77777777" w:rsidR="008A6661" w:rsidRDefault="008A6661"/>
        </w:tc>
        <w:tc>
          <w:tcPr>
            <w:tcW w:w="694" w:type="dxa"/>
            <w:vMerge/>
          </w:tcPr>
          <w:p w14:paraId="692CE51E" w14:textId="77777777" w:rsidR="008A6661" w:rsidRDefault="008A6661">
            <w:pPr>
              <w:jc w:val="center"/>
            </w:pPr>
          </w:p>
        </w:tc>
        <w:tc>
          <w:tcPr>
            <w:tcW w:w="694" w:type="dxa"/>
            <w:vMerge/>
          </w:tcPr>
          <w:p w14:paraId="45C3DCF2" w14:textId="77777777" w:rsidR="008A6661" w:rsidRDefault="008A6661">
            <w:pPr>
              <w:jc w:val="center"/>
            </w:pPr>
          </w:p>
        </w:tc>
        <w:tc>
          <w:tcPr>
            <w:tcW w:w="6125" w:type="dxa"/>
            <w:shd w:val="clear" w:color="auto" w:fill="FFFFFF" w:themeFill="background1"/>
          </w:tcPr>
          <w:p w14:paraId="6C7901B3" w14:textId="77777777" w:rsidR="008A6661" w:rsidRDefault="008A6661">
            <w:r>
              <w:t>Moyens d’extincteurs en place à proximité</w:t>
            </w:r>
          </w:p>
        </w:tc>
        <w:tc>
          <w:tcPr>
            <w:tcW w:w="733" w:type="dxa"/>
            <w:shd w:val="clear" w:color="auto" w:fill="FFFFFF" w:themeFill="background1"/>
          </w:tcPr>
          <w:p w14:paraId="762D34F9" w14:textId="77777777" w:rsidR="008A6661" w:rsidRDefault="008A6661">
            <w:pPr>
              <w:jc w:val="center"/>
            </w:pPr>
          </w:p>
        </w:tc>
        <w:tc>
          <w:tcPr>
            <w:tcW w:w="675" w:type="dxa"/>
            <w:shd w:val="clear" w:color="auto" w:fill="FFFFFF" w:themeFill="background1"/>
          </w:tcPr>
          <w:p w14:paraId="6A270B90" w14:textId="77777777" w:rsidR="008A6661" w:rsidRDefault="008A6661">
            <w:pPr>
              <w:jc w:val="center"/>
            </w:pPr>
          </w:p>
        </w:tc>
        <w:tc>
          <w:tcPr>
            <w:tcW w:w="675" w:type="dxa"/>
            <w:shd w:val="clear" w:color="auto" w:fill="FFFFFF" w:themeFill="background1"/>
          </w:tcPr>
          <w:p w14:paraId="1F6C9E98" w14:textId="77777777" w:rsidR="008A6661" w:rsidRDefault="008A6661">
            <w:pPr>
              <w:jc w:val="center"/>
            </w:pPr>
          </w:p>
        </w:tc>
      </w:tr>
      <w:tr w:rsidR="008A6661" w14:paraId="21289059" w14:textId="77777777" w:rsidTr="2E1FF630">
        <w:trPr>
          <w:cantSplit/>
          <w:trHeight w:val="142"/>
        </w:trPr>
        <w:tc>
          <w:tcPr>
            <w:tcW w:w="2835" w:type="dxa"/>
            <w:vMerge/>
          </w:tcPr>
          <w:p w14:paraId="115C1B2A" w14:textId="77777777" w:rsidR="008A6661" w:rsidRDefault="008A6661"/>
        </w:tc>
        <w:tc>
          <w:tcPr>
            <w:tcW w:w="2977" w:type="dxa"/>
            <w:vMerge/>
          </w:tcPr>
          <w:p w14:paraId="6D05CB64" w14:textId="77777777" w:rsidR="008A6661" w:rsidRDefault="008A6661"/>
        </w:tc>
        <w:tc>
          <w:tcPr>
            <w:tcW w:w="694" w:type="dxa"/>
            <w:vMerge/>
          </w:tcPr>
          <w:p w14:paraId="2BD07051" w14:textId="77777777" w:rsidR="008A6661" w:rsidRDefault="008A6661">
            <w:pPr>
              <w:jc w:val="center"/>
            </w:pPr>
          </w:p>
        </w:tc>
        <w:tc>
          <w:tcPr>
            <w:tcW w:w="694" w:type="dxa"/>
            <w:vMerge/>
          </w:tcPr>
          <w:p w14:paraId="3621239F" w14:textId="77777777" w:rsidR="008A6661" w:rsidRDefault="008A6661">
            <w:pPr>
              <w:jc w:val="center"/>
            </w:pPr>
          </w:p>
        </w:tc>
        <w:tc>
          <w:tcPr>
            <w:tcW w:w="6125" w:type="dxa"/>
            <w:shd w:val="clear" w:color="auto" w:fill="FFFFFF" w:themeFill="background1"/>
          </w:tcPr>
          <w:p w14:paraId="42A5F797" w14:textId="77777777" w:rsidR="008A6661" w:rsidRDefault="008A6661">
            <w:r>
              <w:t>Surveillance après les travaux</w:t>
            </w:r>
          </w:p>
        </w:tc>
        <w:tc>
          <w:tcPr>
            <w:tcW w:w="733" w:type="dxa"/>
            <w:shd w:val="clear" w:color="auto" w:fill="FFFFFF" w:themeFill="background1"/>
          </w:tcPr>
          <w:p w14:paraId="1FD5FA50" w14:textId="77777777" w:rsidR="008A6661" w:rsidRDefault="008A6661">
            <w:pPr>
              <w:jc w:val="center"/>
            </w:pPr>
          </w:p>
        </w:tc>
        <w:tc>
          <w:tcPr>
            <w:tcW w:w="675" w:type="dxa"/>
            <w:shd w:val="clear" w:color="auto" w:fill="FFFFFF" w:themeFill="background1"/>
          </w:tcPr>
          <w:p w14:paraId="217B0238" w14:textId="77777777" w:rsidR="008A6661" w:rsidRDefault="008A6661">
            <w:pPr>
              <w:jc w:val="center"/>
            </w:pPr>
          </w:p>
        </w:tc>
        <w:tc>
          <w:tcPr>
            <w:tcW w:w="675" w:type="dxa"/>
            <w:shd w:val="clear" w:color="auto" w:fill="FFFFFF" w:themeFill="background1"/>
          </w:tcPr>
          <w:p w14:paraId="202FEFD9" w14:textId="77777777" w:rsidR="008A6661" w:rsidRDefault="008A6661">
            <w:pPr>
              <w:jc w:val="center"/>
            </w:pPr>
          </w:p>
        </w:tc>
      </w:tr>
      <w:tr w:rsidR="008A6661" w14:paraId="78A2C400" w14:textId="77777777" w:rsidTr="2E1FF630">
        <w:trPr>
          <w:cantSplit/>
          <w:trHeight w:val="142"/>
        </w:trPr>
        <w:tc>
          <w:tcPr>
            <w:tcW w:w="2835" w:type="dxa"/>
            <w:vMerge/>
          </w:tcPr>
          <w:p w14:paraId="05F814D9" w14:textId="77777777" w:rsidR="008A6661" w:rsidRDefault="008A6661"/>
        </w:tc>
        <w:tc>
          <w:tcPr>
            <w:tcW w:w="2977" w:type="dxa"/>
            <w:vMerge/>
          </w:tcPr>
          <w:p w14:paraId="69596ACF" w14:textId="77777777" w:rsidR="008A6661" w:rsidRDefault="008A6661"/>
        </w:tc>
        <w:tc>
          <w:tcPr>
            <w:tcW w:w="694" w:type="dxa"/>
            <w:vMerge/>
          </w:tcPr>
          <w:p w14:paraId="12116FDA" w14:textId="77777777" w:rsidR="008A6661" w:rsidRDefault="008A6661">
            <w:pPr>
              <w:jc w:val="center"/>
            </w:pPr>
          </w:p>
        </w:tc>
        <w:tc>
          <w:tcPr>
            <w:tcW w:w="694" w:type="dxa"/>
            <w:vMerge/>
          </w:tcPr>
          <w:p w14:paraId="719ECEC9" w14:textId="77777777" w:rsidR="008A6661" w:rsidRDefault="008A6661">
            <w:pPr>
              <w:jc w:val="center"/>
            </w:pPr>
          </w:p>
        </w:tc>
        <w:tc>
          <w:tcPr>
            <w:tcW w:w="6125" w:type="dxa"/>
            <w:shd w:val="clear" w:color="auto" w:fill="FFFFFF" w:themeFill="background1"/>
          </w:tcPr>
          <w:p w14:paraId="15975094" w14:textId="77777777" w:rsidR="008A6661" w:rsidRDefault="008A6661">
            <w:r>
              <w:t>Protections individuelles (lunettes, gants, masque, tablier)</w:t>
            </w:r>
          </w:p>
        </w:tc>
        <w:tc>
          <w:tcPr>
            <w:tcW w:w="733" w:type="dxa"/>
            <w:shd w:val="clear" w:color="auto" w:fill="FFFFFF" w:themeFill="background1"/>
          </w:tcPr>
          <w:p w14:paraId="407B23F1" w14:textId="77777777" w:rsidR="008A6661" w:rsidRDefault="008A6661">
            <w:pPr>
              <w:jc w:val="center"/>
            </w:pPr>
          </w:p>
        </w:tc>
        <w:tc>
          <w:tcPr>
            <w:tcW w:w="675" w:type="dxa"/>
            <w:shd w:val="clear" w:color="auto" w:fill="FFFFFF" w:themeFill="background1"/>
          </w:tcPr>
          <w:p w14:paraId="429CDF30" w14:textId="77777777" w:rsidR="008A6661" w:rsidRDefault="008A6661">
            <w:pPr>
              <w:jc w:val="center"/>
            </w:pPr>
          </w:p>
        </w:tc>
        <w:tc>
          <w:tcPr>
            <w:tcW w:w="675" w:type="dxa"/>
            <w:shd w:val="clear" w:color="auto" w:fill="FFFFFF" w:themeFill="background1"/>
          </w:tcPr>
          <w:p w14:paraId="631CDF97" w14:textId="77777777" w:rsidR="008A6661" w:rsidRDefault="008A6661">
            <w:pPr>
              <w:jc w:val="center"/>
            </w:pPr>
          </w:p>
        </w:tc>
      </w:tr>
      <w:tr w:rsidR="008A6661" w14:paraId="31FE71E4" w14:textId="77777777" w:rsidTr="2E1FF630">
        <w:trPr>
          <w:cantSplit/>
          <w:trHeight w:val="142"/>
        </w:trPr>
        <w:tc>
          <w:tcPr>
            <w:tcW w:w="2835" w:type="dxa"/>
            <w:vMerge/>
          </w:tcPr>
          <w:p w14:paraId="69BCABCD" w14:textId="77777777" w:rsidR="008A6661" w:rsidRDefault="008A6661"/>
        </w:tc>
        <w:tc>
          <w:tcPr>
            <w:tcW w:w="2977" w:type="dxa"/>
            <w:vMerge/>
          </w:tcPr>
          <w:p w14:paraId="2D28C23C" w14:textId="77777777" w:rsidR="008A6661" w:rsidRDefault="008A6661"/>
        </w:tc>
        <w:tc>
          <w:tcPr>
            <w:tcW w:w="694" w:type="dxa"/>
            <w:vMerge/>
          </w:tcPr>
          <w:p w14:paraId="0F7357C3" w14:textId="77777777" w:rsidR="008A6661" w:rsidRDefault="008A6661">
            <w:pPr>
              <w:jc w:val="center"/>
            </w:pPr>
          </w:p>
        </w:tc>
        <w:tc>
          <w:tcPr>
            <w:tcW w:w="694" w:type="dxa"/>
            <w:vMerge/>
          </w:tcPr>
          <w:p w14:paraId="0C23292F" w14:textId="77777777" w:rsidR="008A6661" w:rsidRDefault="008A6661">
            <w:pPr>
              <w:jc w:val="center"/>
            </w:pPr>
          </w:p>
        </w:tc>
        <w:tc>
          <w:tcPr>
            <w:tcW w:w="6125" w:type="dxa"/>
            <w:shd w:val="clear" w:color="auto" w:fill="FFFFFF" w:themeFill="background1"/>
          </w:tcPr>
          <w:p w14:paraId="1A2222D7" w14:textId="77777777" w:rsidR="008A6661" w:rsidRDefault="008A6661"/>
        </w:tc>
        <w:tc>
          <w:tcPr>
            <w:tcW w:w="733" w:type="dxa"/>
            <w:shd w:val="clear" w:color="auto" w:fill="FFFFFF" w:themeFill="background1"/>
          </w:tcPr>
          <w:p w14:paraId="72189CBF" w14:textId="77777777" w:rsidR="008A6661" w:rsidRDefault="008A6661">
            <w:pPr>
              <w:jc w:val="center"/>
            </w:pPr>
          </w:p>
        </w:tc>
        <w:tc>
          <w:tcPr>
            <w:tcW w:w="675" w:type="dxa"/>
            <w:shd w:val="clear" w:color="auto" w:fill="FFFFFF" w:themeFill="background1"/>
          </w:tcPr>
          <w:p w14:paraId="1AF4878C" w14:textId="77777777" w:rsidR="008A6661" w:rsidRDefault="008A6661">
            <w:pPr>
              <w:jc w:val="center"/>
            </w:pPr>
          </w:p>
        </w:tc>
        <w:tc>
          <w:tcPr>
            <w:tcW w:w="675" w:type="dxa"/>
            <w:shd w:val="clear" w:color="auto" w:fill="FFFFFF" w:themeFill="background1"/>
          </w:tcPr>
          <w:p w14:paraId="46AAD782" w14:textId="77777777" w:rsidR="008A6661" w:rsidRDefault="008A6661">
            <w:pPr>
              <w:jc w:val="center"/>
            </w:pPr>
          </w:p>
        </w:tc>
      </w:tr>
      <w:tr w:rsidR="008A6661" w14:paraId="1A894D94" w14:textId="77777777" w:rsidTr="2E1FF630">
        <w:trPr>
          <w:cantSplit/>
          <w:trHeight w:val="146"/>
        </w:trPr>
        <w:tc>
          <w:tcPr>
            <w:tcW w:w="2835" w:type="dxa"/>
            <w:vMerge w:val="restart"/>
            <w:shd w:val="clear" w:color="auto" w:fill="FFFFFF" w:themeFill="background1"/>
          </w:tcPr>
          <w:p w14:paraId="6096810A" w14:textId="77777777" w:rsidR="008A6661" w:rsidRDefault="008A6661">
            <w:r>
              <w:t>- Risque chimique </w:t>
            </w:r>
          </w:p>
          <w:p w14:paraId="1721097C" w14:textId="77777777" w:rsidR="008A6661" w:rsidRDefault="008A6661"/>
          <w:p w14:paraId="54998899" w14:textId="77777777" w:rsidR="008A6661" w:rsidRDefault="008A6661"/>
          <w:p w14:paraId="00AB4751" w14:textId="77777777" w:rsidR="008A6661" w:rsidRDefault="008A6661"/>
        </w:tc>
        <w:tc>
          <w:tcPr>
            <w:tcW w:w="2977" w:type="dxa"/>
            <w:vMerge w:val="restart"/>
            <w:shd w:val="clear" w:color="auto" w:fill="FFFFFF" w:themeFill="background1"/>
          </w:tcPr>
          <w:p w14:paraId="50DFB6BF" w14:textId="77777777" w:rsidR="008A6661" w:rsidRDefault="008A6661">
            <w:r>
              <w:t>- Brûlure</w:t>
            </w:r>
          </w:p>
          <w:p w14:paraId="147ED17C" w14:textId="77777777" w:rsidR="008A6661" w:rsidRDefault="008A6661">
            <w:r>
              <w:t>- Intoxication</w:t>
            </w:r>
          </w:p>
          <w:p w14:paraId="2D461D88" w14:textId="77777777" w:rsidR="008A6661" w:rsidRDefault="008A6661"/>
        </w:tc>
        <w:tc>
          <w:tcPr>
            <w:tcW w:w="694" w:type="dxa"/>
            <w:vMerge w:val="restart"/>
            <w:shd w:val="clear" w:color="auto" w:fill="FFFFFF" w:themeFill="background1"/>
          </w:tcPr>
          <w:p w14:paraId="73F8DB4D" w14:textId="77777777" w:rsidR="008A6661" w:rsidRDefault="008A6661">
            <w:pPr>
              <w:jc w:val="center"/>
            </w:pPr>
          </w:p>
        </w:tc>
        <w:tc>
          <w:tcPr>
            <w:tcW w:w="694" w:type="dxa"/>
            <w:vMerge w:val="restart"/>
            <w:shd w:val="clear" w:color="auto" w:fill="FFFFFF" w:themeFill="background1"/>
          </w:tcPr>
          <w:p w14:paraId="6BF20CEA" w14:textId="77777777" w:rsidR="008A6661" w:rsidRDefault="008A6661">
            <w:pPr>
              <w:jc w:val="center"/>
            </w:pPr>
          </w:p>
        </w:tc>
        <w:tc>
          <w:tcPr>
            <w:tcW w:w="6125" w:type="dxa"/>
            <w:shd w:val="clear" w:color="auto" w:fill="FFFFFF" w:themeFill="background1"/>
          </w:tcPr>
          <w:p w14:paraId="026F28FB" w14:textId="77777777" w:rsidR="008A6661" w:rsidRDefault="008A6661">
            <w:r>
              <w:t>Fiches toxicologiques et de données de sécurité</w:t>
            </w:r>
          </w:p>
        </w:tc>
        <w:tc>
          <w:tcPr>
            <w:tcW w:w="733" w:type="dxa"/>
            <w:shd w:val="clear" w:color="auto" w:fill="FFFFFF" w:themeFill="background1"/>
          </w:tcPr>
          <w:p w14:paraId="25F866C5" w14:textId="77777777" w:rsidR="008A6661" w:rsidRDefault="008A6661">
            <w:pPr>
              <w:jc w:val="center"/>
            </w:pPr>
          </w:p>
        </w:tc>
        <w:tc>
          <w:tcPr>
            <w:tcW w:w="675" w:type="dxa"/>
            <w:shd w:val="clear" w:color="auto" w:fill="FFFFFF" w:themeFill="background1"/>
          </w:tcPr>
          <w:p w14:paraId="0210DD7E" w14:textId="77777777" w:rsidR="008A6661" w:rsidRDefault="008A6661">
            <w:pPr>
              <w:jc w:val="center"/>
            </w:pPr>
          </w:p>
        </w:tc>
        <w:tc>
          <w:tcPr>
            <w:tcW w:w="675" w:type="dxa"/>
            <w:shd w:val="clear" w:color="auto" w:fill="FFFFFF" w:themeFill="background1"/>
          </w:tcPr>
          <w:p w14:paraId="3BF677DD" w14:textId="77777777" w:rsidR="008A6661" w:rsidRDefault="008A6661">
            <w:pPr>
              <w:jc w:val="center"/>
            </w:pPr>
          </w:p>
        </w:tc>
      </w:tr>
      <w:tr w:rsidR="008A6661" w14:paraId="77313E1E" w14:textId="77777777" w:rsidTr="2E1FF630">
        <w:trPr>
          <w:cantSplit/>
          <w:trHeight w:val="142"/>
        </w:trPr>
        <w:tc>
          <w:tcPr>
            <w:tcW w:w="2835" w:type="dxa"/>
            <w:vMerge/>
          </w:tcPr>
          <w:p w14:paraId="6A778EA0" w14:textId="77777777" w:rsidR="008A6661" w:rsidRDefault="008A6661"/>
        </w:tc>
        <w:tc>
          <w:tcPr>
            <w:tcW w:w="2977" w:type="dxa"/>
            <w:vMerge/>
          </w:tcPr>
          <w:p w14:paraId="25F15E76" w14:textId="77777777" w:rsidR="008A6661" w:rsidRDefault="008A6661"/>
        </w:tc>
        <w:tc>
          <w:tcPr>
            <w:tcW w:w="694" w:type="dxa"/>
            <w:vMerge/>
          </w:tcPr>
          <w:p w14:paraId="4F3E644B" w14:textId="77777777" w:rsidR="008A6661" w:rsidRDefault="008A6661">
            <w:pPr>
              <w:jc w:val="center"/>
            </w:pPr>
          </w:p>
        </w:tc>
        <w:tc>
          <w:tcPr>
            <w:tcW w:w="694" w:type="dxa"/>
            <w:vMerge/>
          </w:tcPr>
          <w:p w14:paraId="69C5AB75" w14:textId="77777777" w:rsidR="008A6661" w:rsidRDefault="008A6661">
            <w:pPr>
              <w:jc w:val="center"/>
            </w:pPr>
          </w:p>
        </w:tc>
        <w:tc>
          <w:tcPr>
            <w:tcW w:w="6125" w:type="dxa"/>
            <w:shd w:val="clear" w:color="auto" w:fill="FFFFFF" w:themeFill="background1"/>
          </w:tcPr>
          <w:p w14:paraId="7533BBB0" w14:textId="77777777" w:rsidR="008A6661" w:rsidRDefault="008A6661">
            <w:r>
              <w:t>Respect des conditions de stockage</w:t>
            </w:r>
          </w:p>
        </w:tc>
        <w:tc>
          <w:tcPr>
            <w:tcW w:w="733" w:type="dxa"/>
            <w:shd w:val="clear" w:color="auto" w:fill="FFFFFF" w:themeFill="background1"/>
          </w:tcPr>
          <w:p w14:paraId="096E06FE" w14:textId="77777777" w:rsidR="008A6661" w:rsidRDefault="008A6661">
            <w:pPr>
              <w:jc w:val="center"/>
            </w:pPr>
          </w:p>
        </w:tc>
        <w:tc>
          <w:tcPr>
            <w:tcW w:w="675" w:type="dxa"/>
            <w:shd w:val="clear" w:color="auto" w:fill="FFFFFF" w:themeFill="background1"/>
          </w:tcPr>
          <w:p w14:paraId="27286A95" w14:textId="77777777" w:rsidR="008A6661" w:rsidRDefault="008A6661">
            <w:pPr>
              <w:jc w:val="center"/>
            </w:pPr>
          </w:p>
        </w:tc>
        <w:tc>
          <w:tcPr>
            <w:tcW w:w="675" w:type="dxa"/>
            <w:shd w:val="clear" w:color="auto" w:fill="FFFFFF" w:themeFill="background1"/>
          </w:tcPr>
          <w:p w14:paraId="64AB2A5A" w14:textId="77777777" w:rsidR="008A6661" w:rsidRDefault="008A6661">
            <w:pPr>
              <w:jc w:val="center"/>
            </w:pPr>
          </w:p>
        </w:tc>
      </w:tr>
      <w:tr w:rsidR="008A6661" w14:paraId="2A657CCD" w14:textId="77777777" w:rsidTr="2E1FF630">
        <w:trPr>
          <w:cantSplit/>
          <w:trHeight w:val="142"/>
        </w:trPr>
        <w:tc>
          <w:tcPr>
            <w:tcW w:w="2835" w:type="dxa"/>
            <w:vMerge/>
          </w:tcPr>
          <w:p w14:paraId="4159FAB9" w14:textId="77777777" w:rsidR="008A6661" w:rsidRDefault="008A6661"/>
        </w:tc>
        <w:tc>
          <w:tcPr>
            <w:tcW w:w="2977" w:type="dxa"/>
            <w:vMerge/>
          </w:tcPr>
          <w:p w14:paraId="0A56BDC6" w14:textId="77777777" w:rsidR="008A6661" w:rsidRDefault="008A6661"/>
        </w:tc>
        <w:tc>
          <w:tcPr>
            <w:tcW w:w="694" w:type="dxa"/>
            <w:vMerge/>
          </w:tcPr>
          <w:p w14:paraId="7FE267A1" w14:textId="77777777" w:rsidR="008A6661" w:rsidRDefault="008A6661">
            <w:pPr>
              <w:jc w:val="center"/>
            </w:pPr>
          </w:p>
        </w:tc>
        <w:tc>
          <w:tcPr>
            <w:tcW w:w="694" w:type="dxa"/>
            <w:vMerge/>
          </w:tcPr>
          <w:p w14:paraId="39AA02EC" w14:textId="77777777" w:rsidR="008A6661" w:rsidRDefault="008A6661">
            <w:pPr>
              <w:jc w:val="center"/>
            </w:pPr>
          </w:p>
        </w:tc>
        <w:tc>
          <w:tcPr>
            <w:tcW w:w="6125" w:type="dxa"/>
            <w:shd w:val="clear" w:color="auto" w:fill="FFFFFF" w:themeFill="background1"/>
          </w:tcPr>
          <w:p w14:paraId="7B9B2D22" w14:textId="77777777" w:rsidR="008A6661" w:rsidRDefault="008A6661">
            <w:r>
              <w:t>Équipement de Protection Individuelle</w:t>
            </w:r>
          </w:p>
        </w:tc>
        <w:tc>
          <w:tcPr>
            <w:tcW w:w="733" w:type="dxa"/>
            <w:shd w:val="clear" w:color="auto" w:fill="FFFFFF" w:themeFill="background1"/>
          </w:tcPr>
          <w:p w14:paraId="328E887E" w14:textId="77777777" w:rsidR="008A6661" w:rsidRDefault="008A6661">
            <w:pPr>
              <w:jc w:val="center"/>
            </w:pPr>
          </w:p>
        </w:tc>
        <w:tc>
          <w:tcPr>
            <w:tcW w:w="675" w:type="dxa"/>
            <w:shd w:val="clear" w:color="auto" w:fill="FFFFFF" w:themeFill="background1"/>
          </w:tcPr>
          <w:p w14:paraId="5A4440EE" w14:textId="77777777" w:rsidR="008A6661" w:rsidRDefault="008A6661">
            <w:pPr>
              <w:jc w:val="center"/>
            </w:pPr>
          </w:p>
        </w:tc>
        <w:tc>
          <w:tcPr>
            <w:tcW w:w="675" w:type="dxa"/>
            <w:shd w:val="clear" w:color="auto" w:fill="FFFFFF" w:themeFill="background1"/>
          </w:tcPr>
          <w:p w14:paraId="71E86D4E" w14:textId="77777777" w:rsidR="008A6661" w:rsidRDefault="008A6661">
            <w:pPr>
              <w:jc w:val="center"/>
            </w:pPr>
          </w:p>
        </w:tc>
      </w:tr>
      <w:tr w:rsidR="008A6661" w14:paraId="4AF50F37" w14:textId="77777777" w:rsidTr="2E1FF630">
        <w:trPr>
          <w:cantSplit/>
          <w:trHeight w:val="142"/>
        </w:trPr>
        <w:tc>
          <w:tcPr>
            <w:tcW w:w="2835" w:type="dxa"/>
            <w:vMerge/>
          </w:tcPr>
          <w:p w14:paraId="747CF5AC" w14:textId="77777777" w:rsidR="008A6661" w:rsidRDefault="008A6661"/>
        </w:tc>
        <w:tc>
          <w:tcPr>
            <w:tcW w:w="2977" w:type="dxa"/>
            <w:vMerge/>
          </w:tcPr>
          <w:p w14:paraId="5E454F11" w14:textId="77777777" w:rsidR="008A6661" w:rsidRDefault="008A6661"/>
        </w:tc>
        <w:tc>
          <w:tcPr>
            <w:tcW w:w="694" w:type="dxa"/>
            <w:vMerge/>
          </w:tcPr>
          <w:p w14:paraId="2334F3C2" w14:textId="77777777" w:rsidR="008A6661" w:rsidRDefault="008A6661">
            <w:pPr>
              <w:jc w:val="center"/>
            </w:pPr>
          </w:p>
        </w:tc>
        <w:tc>
          <w:tcPr>
            <w:tcW w:w="694" w:type="dxa"/>
            <w:vMerge/>
          </w:tcPr>
          <w:p w14:paraId="6688C5E5" w14:textId="77777777" w:rsidR="008A6661" w:rsidRDefault="008A6661">
            <w:pPr>
              <w:jc w:val="center"/>
            </w:pPr>
          </w:p>
        </w:tc>
        <w:tc>
          <w:tcPr>
            <w:tcW w:w="6125" w:type="dxa"/>
            <w:shd w:val="clear" w:color="auto" w:fill="FFFFFF" w:themeFill="background1"/>
          </w:tcPr>
          <w:p w14:paraId="4AE424E0" w14:textId="77777777" w:rsidR="008A6661" w:rsidRDefault="008A6661"/>
        </w:tc>
        <w:tc>
          <w:tcPr>
            <w:tcW w:w="733" w:type="dxa"/>
            <w:shd w:val="clear" w:color="auto" w:fill="FFFFFF" w:themeFill="background1"/>
          </w:tcPr>
          <w:p w14:paraId="5FB90CE9" w14:textId="77777777" w:rsidR="008A6661" w:rsidRDefault="008A6661">
            <w:pPr>
              <w:jc w:val="center"/>
            </w:pPr>
          </w:p>
        </w:tc>
        <w:tc>
          <w:tcPr>
            <w:tcW w:w="675" w:type="dxa"/>
            <w:shd w:val="clear" w:color="auto" w:fill="FFFFFF" w:themeFill="background1"/>
          </w:tcPr>
          <w:p w14:paraId="23A7C8A6" w14:textId="77777777" w:rsidR="008A6661" w:rsidRDefault="008A6661">
            <w:pPr>
              <w:jc w:val="center"/>
            </w:pPr>
          </w:p>
        </w:tc>
        <w:tc>
          <w:tcPr>
            <w:tcW w:w="675" w:type="dxa"/>
            <w:shd w:val="clear" w:color="auto" w:fill="FFFFFF" w:themeFill="background1"/>
          </w:tcPr>
          <w:p w14:paraId="236FC237" w14:textId="77777777" w:rsidR="008A6661" w:rsidRDefault="008A6661">
            <w:pPr>
              <w:jc w:val="center"/>
            </w:pPr>
          </w:p>
        </w:tc>
      </w:tr>
      <w:tr w:rsidR="008A6661" w14:paraId="064FF0C9" w14:textId="77777777" w:rsidTr="2E1FF630">
        <w:trPr>
          <w:cantSplit/>
          <w:trHeight w:val="213"/>
        </w:trPr>
        <w:tc>
          <w:tcPr>
            <w:tcW w:w="2835" w:type="dxa"/>
            <w:vMerge/>
          </w:tcPr>
          <w:p w14:paraId="619E7DCA" w14:textId="77777777" w:rsidR="008A6661" w:rsidRDefault="008A6661"/>
        </w:tc>
        <w:tc>
          <w:tcPr>
            <w:tcW w:w="2977" w:type="dxa"/>
            <w:vMerge/>
          </w:tcPr>
          <w:p w14:paraId="3D72BBB8" w14:textId="77777777" w:rsidR="008A6661" w:rsidRDefault="008A6661"/>
        </w:tc>
        <w:tc>
          <w:tcPr>
            <w:tcW w:w="694" w:type="dxa"/>
            <w:vMerge/>
          </w:tcPr>
          <w:p w14:paraId="0FE0AA04" w14:textId="77777777" w:rsidR="008A6661" w:rsidRDefault="008A6661">
            <w:pPr>
              <w:jc w:val="center"/>
            </w:pPr>
          </w:p>
        </w:tc>
        <w:tc>
          <w:tcPr>
            <w:tcW w:w="694" w:type="dxa"/>
            <w:vMerge/>
          </w:tcPr>
          <w:p w14:paraId="05FFD593" w14:textId="77777777" w:rsidR="008A6661" w:rsidRDefault="008A6661">
            <w:pPr>
              <w:jc w:val="center"/>
            </w:pPr>
          </w:p>
        </w:tc>
        <w:tc>
          <w:tcPr>
            <w:tcW w:w="6125" w:type="dxa"/>
            <w:shd w:val="clear" w:color="auto" w:fill="FFFFFF" w:themeFill="background1"/>
          </w:tcPr>
          <w:p w14:paraId="7618A91F" w14:textId="77777777" w:rsidR="008A6661" w:rsidRDefault="008A6661"/>
        </w:tc>
        <w:tc>
          <w:tcPr>
            <w:tcW w:w="733" w:type="dxa"/>
            <w:shd w:val="clear" w:color="auto" w:fill="FFFFFF" w:themeFill="background1"/>
          </w:tcPr>
          <w:p w14:paraId="250806ED" w14:textId="77777777" w:rsidR="008A6661" w:rsidRDefault="008A6661">
            <w:pPr>
              <w:jc w:val="center"/>
            </w:pPr>
          </w:p>
        </w:tc>
        <w:tc>
          <w:tcPr>
            <w:tcW w:w="675" w:type="dxa"/>
            <w:shd w:val="clear" w:color="auto" w:fill="FFFFFF" w:themeFill="background1"/>
          </w:tcPr>
          <w:p w14:paraId="3D35B4DD" w14:textId="77777777" w:rsidR="008A6661" w:rsidRDefault="008A6661">
            <w:pPr>
              <w:jc w:val="center"/>
            </w:pPr>
          </w:p>
        </w:tc>
        <w:tc>
          <w:tcPr>
            <w:tcW w:w="675" w:type="dxa"/>
            <w:shd w:val="clear" w:color="auto" w:fill="FFFFFF" w:themeFill="background1"/>
          </w:tcPr>
          <w:p w14:paraId="6098C37B" w14:textId="77777777" w:rsidR="008A6661" w:rsidRDefault="008A6661">
            <w:pPr>
              <w:jc w:val="center"/>
            </w:pPr>
          </w:p>
        </w:tc>
      </w:tr>
    </w:tbl>
    <w:p w14:paraId="24A2EE5C" w14:textId="77777777" w:rsidR="008A6661" w:rsidRDefault="008A6661">
      <w:pPr>
        <w:pStyle w:val="Pieddepage"/>
        <w:tabs>
          <w:tab w:val="clear" w:pos="4536"/>
          <w:tab w:val="clear" w:pos="9072"/>
        </w:tabs>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93"/>
      </w:tblGrid>
      <w:tr w:rsidR="008A6661" w14:paraId="0EB06D6D" w14:textId="77777777">
        <w:trPr>
          <w:jc w:val="center"/>
        </w:trPr>
        <w:tc>
          <w:tcPr>
            <w:tcW w:w="10093" w:type="dxa"/>
            <w:shd w:val="pct5" w:color="auto" w:fill="auto"/>
          </w:tcPr>
          <w:p w14:paraId="36B0FFE0" w14:textId="77777777" w:rsidR="008A6661" w:rsidRDefault="008A6661">
            <w:pPr>
              <w:jc w:val="center"/>
              <w:rPr>
                <w:b/>
                <w:sz w:val="28"/>
              </w:rPr>
            </w:pPr>
            <w:r>
              <w:rPr>
                <w:b/>
                <w:sz w:val="28"/>
              </w:rPr>
              <w:t>RISQUES D’INTERFÉRENCE ET MESURES DE PRÉVENTION</w:t>
            </w:r>
          </w:p>
        </w:tc>
      </w:tr>
    </w:tbl>
    <w:p w14:paraId="0233563C" w14:textId="77777777" w:rsidR="008A6661" w:rsidRDefault="008A6661">
      <w:pPr>
        <w:ind w:right="849"/>
        <w:jc w:val="cente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977"/>
        <w:gridCol w:w="694"/>
        <w:gridCol w:w="694"/>
        <w:gridCol w:w="6408"/>
        <w:gridCol w:w="675"/>
        <w:gridCol w:w="675"/>
        <w:gridCol w:w="675"/>
      </w:tblGrid>
      <w:tr w:rsidR="008A6661" w14:paraId="0E0FD1F9" w14:textId="77777777" w:rsidTr="2E1FF630">
        <w:trPr>
          <w:cantSplit/>
        </w:trPr>
        <w:tc>
          <w:tcPr>
            <w:tcW w:w="2835" w:type="dxa"/>
            <w:tcBorders>
              <w:bottom w:val="single" w:sz="4" w:space="0" w:color="auto"/>
            </w:tcBorders>
            <w:shd w:val="clear" w:color="auto" w:fill="auto"/>
          </w:tcPr>
          <w:p w14:paraId="5947B4EE" w14:textId="77777777" w:rsidR="008A6661" w:rsidRDefault="008A6661">
            <w:pPr>
              <w:ind w:right="849"/>
              <w:jc w:val="center"/>
              <w:rPr>
                <w:b/>
                <w:sz w:val="22"/>
              </w:rPr>
            </w:pPr>
          </w:p>
          <w:p w14:paraId="44FC071B" w14:textId="77777777" w:rsidR="008A6661" w:rsidRDefault="008A6661">
            <w:pPr>
              <w:ind w:right="14"/>
              <w:jc w:val="center"/>
              <w:rPr>
                <w:b/>
                <w:sz w:val="22"/>
              </w:rPr>
            </w:pPr>
            <w:r>
              <w:rPr>
                <w:b/>
                <w:sz w:val="22"/>
              </w:rPr>
              <w:t>RISQUES RECENSÉS</w:t>
            </w:r>
          </w:p>
        </w:tc>
        <w:tc>
          <w:tcPr>
            <w:tcW w:w="2977" w:type="dxa"/>
            <w:tcBorders>
              <w:bottom w:val="single" w:sz="4" w:space="0" w:color="auto"/>
            </w:tcBorders>
            <w:shd w:val="clear" w:color="auto" w:fill="auto"/>
          </w:tcPr>
          <w:p w14:paraId="61C81E77" w14:textId="77777777" w:rsidR="008A6661" w:rsidRDefault="008A6661">
            <w:pPr>
              <w:ind w:right="849"/>
              <w:jc w:val="center"/>
              <w:rPr>
                <w:b/>
                <w:sz w:val="22"/>
              </w:rPr>
            </w:pPr>
          </w:p>
          <w:p w14:paraId="20398D8B" w14:textId="77777777" w:rsidR="008A6661" w:rsidRDefault="008A6661">
            <w:pPr>
              <w:pStyle w:val="Titre5"/>
              <w:tabs>
                <w:tab w:val="left" w:pos="2695"/>
              </w:tabs>
              <w:rPr>
                <w:sz w:val="22"/>
              </w:rPr>
            </w:pPr>
            <w:r>
              <w:rPr>
                <w:sz w:val="22"/>
              </w:rPr>
              <w:t>NATURE DU RISQUE</w:t>
            </w:r>
          </w:p>
        </w:tc>
        <w:tc>
          <w:tcPr>
            <w:tcW w:w="1388" w:type="dxa"/>
            <w:gridSpan w:val="2"/>
            <w:tcBorders>
              <w:bottom w:val="single" w:sz="4" w:space="0" w:color="auto"/>
            </w:tcBorders>
            <w:shd w:val="clear" w:color="auto" w:fill="auto"/>
          </w:tcPr>
          <w:p w14:paraId="7999C2FD" w14:textId="77777777" w:rsidR="008A6661" w:rsidRDefault="008A6661">
            <w:pPr>
              <w:ind w:right="849"/>
              <w:jc w:val="center"/>
              <w:rPr>
                <w:b/>
                <w:sz w:val="22"/>
              </w:rPr>
            </w:pPr>
          </w:p>
          <w:p w14:paraId="0A412B4C" w14:textId="77777777" w:rsidR="008A6661" w:rsidRDefault="008A6661">
            <w:pPr>
              <w:pStyle w:val="Titre5"/>
              <w:ind w:left="-70" w:right="-100" w:firstLine="7"/>
              <w:rPr>
                <w:sz w:val="22"/>
              </w:rPr>
            </w:pPr>
            <w:r>
              <w:rPr>
                <w:sz w:val="22"/>
              </w:rPr>
              <w:t>EXISTENCE</w:t>
            </w:r>
          </w:p>
        </w:tc>
        <w:tc>
          <w:tcPr>
            <w:tcW w:w="6408" w:type="dxa"/>
            <w:tcBorders>
              <w:bottom w:val="single" w:sz="4" w:space="0" w:color="auto"/>
            </w:tcBorders>
            <w:shd w:val="clear" w:color="auto" w:fill="auto"/>
          </w:tcPr>
          <w:p w14:paraId="2FB351B5" w14:textId="77777777" w:rsidR="008A6661" w:rsidRDefault="008A6661">
            <w:pPr>
              <w:pStyle w:val="Corpsdetexte3"/>
              <w:tabs>
                <w:tab w:val="left" w:pos="5583"/>
              </w:tabs>
            </w:pPr>
            <w:r>
              <w:t>MESURES DE PROTECTION ET DE SALUBRITÉ</w:t>
            </w:r>
          </w:p>
          <w:p w14:paraId="5C6AD3C7" w14:textId="77777777" w:rsidR="008A6661" w:rsidRDefault="008A6661">
            <w:pPr>
              <w:tabs>
                <w:tab w:val="left" w:pos="5246"/>
              </w:tabs>
              <w:ind w:right="14"/>
              <w:jc w:val="center"/>
              <w:rPr>
                <w:b/>
                <w:sz w:val="22"/>
              </w:rPr>
            </w:pPr>
            <w:r>
              <w:rPr>
                <w:b/>
                <w:sz w:val="22"/>
              </w:rPr>
              <w:t>DESTINÉES À PRÉVENIR CES RISQUES</w:t>
            </w:r>
          </w:p>
        </w:tc>
        <w:tc>
          <w:tcPr>
            <w:tcW w:w="2025" w:type="dxa"/>
            <w:gridSpan w:val="3"/>
            <w:tcBorders>
              <w:bottom w:val="single" w:sz="4" w:space="0" w:color="auto"/>
            </w:tcBorders>
            <w:shd w:val="clear" w:color="auto" w:fill="auto"/>
          </w:tcPr>
          <w:p w14:paraId="77BB11B2" w14:textId="77777777" w:rsidR="008A6661" w:rsidRDefault="008A6661">
            <w:pPr>
              <w:ind w:left="-128" w:firstLine="58"/>
              <w:jc w:val="center"/>
              <w:rPr>
                <w:b/>
                <w:sz w:val="22"/>
              </w:rPr>
            </w:pPr>
            <w:r>
              <w:rPr>
                <w:b/>
                <w:sz w:val="22"/>
              </w:rPr>
              <w:t xml:space="preserve">RESPONSABLE DE </w:t>
            </w:r>
            <w:smartTag w:uri="urn:schemas-microsoft-com:office:smarttags" w:element="PersonName">
              <w:smartTagPr>
                <w:attr w:name="ProductID" w:val="LA MISE EN"/>
              </w:smartTagPr>
              <w:r>
                <w:rPr>
                  <w:b/>
                  <w:sz w:val="22"/>
                </w:rPr>
                <w:t>LA MISE EN</w:t>
              </w:r>
            </w:smartTag>
            <w:r>
              <w:rPr>
                <w:b/>
                <w:sz w:val="22"/>
              </w:rPr>
              <w:t xml:space="preserve"> OEUVRE</w:t>
            </w:r>
          </w:p>
        </w:tc>
      </w:tr>
      <w:tr w:rsidR="008A6661" w14:paraId="7B4584F4" w14:textId="77777777" w:rsidTr="2E1FF630">
        <w:trPr>
          <w:cantSplit/>
        </w:trPr>
        <w:tc>
          <w:tcPr>
            <w:tcW w:w="2835" w:type="dxa"/>
            <w:tcBorders>
              <w:bottom w:val="single" w:sz="4" w:space="0" w:color="auto"/>
            </w:tcBorders>
            <w:shd w:val="clear" w:color="auto" w:fill="FFFFFF" w:themeFill="background1"/>
          </w:tcPr>
          <w:p w14:paraId="7B7C8C32" w14:textId="77777777" w:rsidR="008A6661" w:rsidRDefault="008A6661">
            <w:pPr>
              <w:jc w:val="center"/>
              <w:rPr>
                <w:b/>
                <w:sz w:val="24"/>
              </w:rPr>
            </w:pPr>
          </w:p>
        </w:tc>
        <w:tc>
          <w:tcPr>
            <w:tcW w:w="2977" w:type="dxa"/>
            <w:tcBorders>
              <w:bottom w:val="single" w:sz="4" w:space="0" w:color="auto"/>
            </w:tcBorders>
            <w:shd w:val="clear" w:color="auto" w:fill="FFFFFF" w:themeFill="background1"/>
          </w:tcPr>
          <w:p w14:paraId="27758D73" w14:textId="77777777" w:rsidR="008A6661" w:rsidRDefault="008A6661">
            <w:pPr>
              <w:jc w:val="center"/>
              <w:rPr>
                <w:b/>
                <w:sz w:val="24"/>
              </w:rPr>
            </w:pPr>
          </w:p>
        </w:tc>
        <w:tc>
          <w:tcPr>
            <w:tcW w:w="694" w:type="dxa"/>
            <w:tcBorders>
              <w:bottom w:val="single" w:sz="4" w:space="0" w:color="auto"/>
            </w:tcBorders>
            <w:shd w:val="clear" w:color="auto" w:fill="FFFFFF" w:themeFill="background1"/>
          </w:tcPr>
          <w:p w14:paraId="17BEF4B6" w14:textId="77777777" w:rsidR="008A6661" w:rsidRDefault="008A6661">
            <w:pPr>
              <w:jc w:val="center"/>
              <w:rPr>
                <w:b/>
                <w:sz w:val="22"/>
              </w:rPr>
            </w:pPr>
            <w:r>
              <w:rPr>
                <w:b/>
                <w:sz w:val="22"/>
              </w:rPr>
              <w:t>Oui</w:t>
            </w:r>
          </w:p>
        </w:tc>
        <w:tc>
          <w:tcPr>
            <w:tcW w:w="694" w:type="dxa"/>
            <w:tcBorders>
              <w:bottom w:val="single" w:sz="4" w:space="0" w:color="auto"/>
            </w:tcBorders>
            <w:shd w:val="clear" w:color="auto" w:fill="FFFFFF" w:themeFill="background1"/>
          </w:tcPr>
          <w:p w14:paraId="4102B48C" w14:textId="77777777" w:rsidR="008A6661" w:rsidRDefault="008A6661">
            <w:pPr>
              <w:jc w:val="center"/>
              <w:rPr>
                <w:b/>
                <w:sz w:val="22"/>
              </w:rPr>
            </w:pPr>
            <w:r>
              <w:rPr>
                <w:b/>
                <w:sz w:val="22"/>
              </w:rPr>
              <w:t>Non</w:t>
            </w:r>
          </w:p>
        </w:tc>
        <w:tc>
          <w:tcPr>
            <w:tcW w:w="6408" w:type="dxa"/>
            <w:tcBorders>
              <w:bottom w:val="single" w:sz="4" w:space="0" w:color="auto"/>
            </w:tcBorders>
            <w:shd w:val="clear" w:color="auto" w:fill="FFFFFF" w:themeFill="background1"/>
          </w:tcPr>
          <w:p w14:paraId="1AF35F8B" w14:textId="77777777" w:rsidR="008A6661" w:rsidRDefault="008A6661">
            <w:pPr>
              <w:rPr>
                <w:b/>
                <w:sz w:val="24"/>
              </w:rPr>
            </w:pPr>
          </w:p>
        </w:tc>
        <w:tc>
          <w:tcPr>
            <w:tcW w:w="675" w:type="dxa"/>
            <w:tcBorders>
              <w:bottom w:val="single" w:sz="4" w:space="0" w:color="auto"/>
            </w:tcBorders>
            <w:shd w:val="clear" w:color="auto" w:fill="FFFFFF" w:themeFill="background1"/>
          </w:tcPr>
          <w:p w14:paraId="6CE3EECE" w14:textId="77777777" w:rsidR="008A6661" w:rsidRDefault="008A6661">
            <w:pPr>
              <w:jc w:val="center"/>
              <w:rPr>
                <w:b/>
                <w:sz w:val="22"/>
              </w:rPr>
            </w:pPr>
            <w:r>
              <w:rPr>
                <w:b/>
                <w:sz w:val="22"/>
              </w:rPr>
              <w:t>E.U.</w:t>
            </w:r>
          </w:p>
        </w:tc>
        <w:tc>
          <w:tcPr>
            <w:tcW w:w="675" w:type="dxa"/>
            <w:tcBorders>
              <w:bottom w:val="single" w:sz="4" w:space="0" w:color="auto"/>
            </w:tcBorders>
            <w:shd w:val="clear" w:color="auto" w:fill="FFFFFF" w:themeFill="background1"/>
          </w:tcPr>
          <w:p w14:paraId="42054B1F" w14:textId="77777777" w:rsidR="008A6661" w:rsidRDefault="008A6661">
            <w:pPr>
              <w:jc w:val="center"/>
              <w:rPr>
                <w:b/>
                <w:sz w:val="22"/>
                <w:lang w:val="en-GB"/>
              </w:rPr>
            </w:pPr>
            <w:r>
              <w:rPr>
                <w:b/>
                <w:sz w:val="22"/>
                <w:lang w:val="en-GB"/>
              </w:rPr>
              <w:t>E.E.</w:t>
            </w:r>
          </w:p>
        </w:tc>
        <w:tc>
          <w:tcPr>
            <w:tcW w:w="675" w:type="dxa"/>
            <w:tcBorders>
              <w:bottom w:val="single" w:sz="4" w:space="0" w:color="auto"/>
            </w:tcBorders>
            <w:shd w:val="clear" w:color="auto" w:fill="FFFFFF" w:themeFill="background1"/>
          </w:tcPr>
          <w:p w14:paraId="2DA511E7" w14:textId="77777777" w:rsidR="008A6661" w:rsidRDefault="008A6661">
            <w:pPr>
              <w:jc w:val="center"/>
              <w:rPr>
                <w:b/>
                <w:sz w:val="22"/>
                <w:lang w:val="en-GB"/>
              </w:rPr>
            </w:pPr>
            <w:r>
              <w:rPr>
                <w:b/>
                <w:sz w:val="22"/>
                <w:lang w:val="en-GB"/>
              </w:rPr>
              <w:t>S.O.</w:t>
            </w:r>
          </w:p>
        </w:tc>
      </w:tr>
      <w:tr w:rsidR="008A6661" w14:paraId="4CFA4288" w14:textId="77777777" w:rsidTr="2E1FF630">
        <w:trPr>
          <w:cantSplit/>
          <w:trHeight w:val="228"/>
        </w:trPr>
        <w:tc>
          <w:tcPr>
            <w:tcW w:w="2835" w:type="dxa"/>
            <w:vMerge w:val="restart"/>
            <w:shd w:val="clear" w:color="auto" w:fill="FFFFFF" w:themeFill="background1"/>
          </w:tcPr>
          <w:p w14:paraId="5496D767" w14:textId="77777777" w:rsidR="008A6661" w:rsidRDefault="008A6661">
            <w:r>
              <w:t xml:space="preserve">- Eclatement de canalisations ou de bouteilles </w:t>
            </w:r>
          </w:p>
          <w:p w14:paraId="773DC677" w14:textId="77777777" w:rsidR="008A6661" w:rsidRDefault="008A6661">
            <w:r>
              <w:t>(fluides sous pression)</w:t>
            </w:r>
          </w:p>
          <w:p w14:paraId="0DA819DD" w14:textId="77777777" w:rsidR="008A6661" w:rsidRDefault="008A6661"/>
          <w:p w14:paraId="521832CA" w14:textId="77777777" w:rsidR="008A6661" w:rsidRDefault="008A6661"/>
        </w:tc>
        <w:tc>
          <w:tcPr>
            <w:tcW w:w="2977" w:type="dxa"/>
            <w:vMerge w:val="restart"/>
            <w:shd w:val="clear" w:color="auto" w:fill="FFFFFF" w:themeFill="background1"/>
          </w:tcPr>
          <w:p w14:paraId="1E4DCE3D" w14:textId="77777777" w:rsidR="008A6661" w:rsidRDefault="008A6661">
            <w:r>
              <w:t>- Projections</w:t>
            </w:r>
          </w:p>
          <w:p w14:paraId="032C415B" w14:textId="77777777" w:rsidR="008A6661" w:rsidRDefault="008A6661">
            <w:r>
              <w:t>- Ecrasement</w:t>
            </w:r>
          </w:p>
          <w:p w14:paraId="689978F1" w14:textId="77777777" w:rsidR="008A6661" w:rsidRDefault="008A6661"/>
        </w:tc>
        <w:tc>
          <w:tcPr>
            <w:tcW w:w="694" w:type="dxa"/>
            <w:vMerge w:val="restart"/>
            <w:shd w:val="clear" w:color="auto" w:fill="FFFFFF" w:themeFill="background1"/>
          </w:tcPr>
          <w:p w14:paraId="621AFB6B" w14:textId="77777777" w:rsidR="008A6661" w:rsidRDefault="008A6661">
            <w:pPr>
              <w:jc w:val="center"/>
            </w:pPr>
          </w:p>
        </w:tc>
        <w:tc>
          <w:tcPr>
            <w:tcW w:w="694" w:type="dxa"/>
            <w:vMerge w:val="restart"/>
            <w:shd w:val="clear" w:color="auto" w:fill="FFFFFF" w:themeFill="background1"/>
          </w:tcPr>
          <w:p w14:paraId="2E471027" w14:textId="77777777" w:rsidR="008A6661" w:rsidRDefault="008A6661">
            <w:pPr>
              <w:jc w:val="center"/>
            </w:pPr>
          </w:p>
        </w:tc>
        <w:tc>
          <w:tcPr>
            <w:tcW w:w="6408" w:type="dxa"/>
            <w:shd w:val="clear" w:color="auto" w:fill="FFFFFF" w:themeFill="background1"/>
          </w:tcPr>
          <w:p w14:paraId="3868A3F6" w14:textId="77777777" w:rsidR="008A6661" w:rsidRDefault="008A6661">
            <w:r>
              <w:t>Port d’Equipement de Protection Individuelle</w:t>
            </w:r>
          </w:p>
        </w:tc>
        <w:tc>
          <w:tcPr>
            <w:tcW w:w="675" w:type="dxa"/>
            <w:vMerge w:val="restart"/>
            <w:shd w:val="clear" w:color="auto" w:fill="FFFFFF" w:themeFill="background1"/>
          </w:tcPr>
          <w:p w14:paraId="0915588A" w14:textId="77777777" w:rsidR="008A6661" w:rsidRDefault="008A6661">
            <w:pPr>
              <w:jc w:val="center"/>
            </w:pPr>
          </w:p>
        </w:tc>
        <w:tc>
          <w:tcPr>
            <w:tcW w:w="675" w:type="dxa"/>
            <w:vMerge w:val="restart"/>
            <w:shd w:val="clear" w:color="auto" w:fill="FFFFFF" w:themeFill="background1"/>
          </w:tcPr>
          <w:p w14:paraId="567625D5" w14:textId="77777777" w:rsidR="008A6661" w:rsidRDefault="008A6661">
            <w:pPr>
              <w:jc w:val="center"/>
            </w:pPr>
          </w:p>
        </w:tc>
        <w:tc>
          <w:tcPr>
            <w:tcW w:w="675" w:type="dxa"/>
            <w:vMerge w:val="restart"/>
            <w:shd w:val="clear" w:color="auto" w:fill="FFFFFF" w:themeFill="background1"/>
          </w:tcPr>
          <w:p w14:paraId="22739900" w14:textId="77777777" w:rsidR="008A6661" w:rsidRDefault="008A6661">
            <w:pPr>
              <w:jc w:val="center"/>
            </w:pPr>
          </w:p>
        </w:tc>
      </w:tr>
      <w:tr w:rsidR="008A6661" w14:paraId="07430A1B" w14:textId="77777777" w:rsidTr="2E1FF630">
        <w:trPr>
          <w:cantSplit/>
          <w:trHeight w:val="228"/>
        </w:trPr>
        <w:tc>
          <w:tcPr>
            <w:tcW w:w="2835" w:type="dxa"/>
            <w:vMerge/>
          </w:tcPr>
          <w:p w14:paraId="563E7600" w14:textId="77777777" w:rsidR="008A6661" w:rsidRDefault="008A6661"/>
        </w:tc>
        <w:tc>
          <w:tcPr>
            <w:tcW w:w="2977" w:type="dxa"/>
            <w:vMerge/>
          </w:tcPr>
          <w:p w14:paraId="57DB30B1" w14:textId="77777777" w:rsidR="008A6661" w:rsidRDefault="008A6661"/>
        </w:tc>
        <w:tc>
          <w:tcPr>
            <w:tcW w:w="694" w:type="dxa"/>
            <w:vMerge/>
          </w:tcPr>
          <w:p w14:paraId="7E70EDB5" w14:textId="77777777" w:rsidR="008A6661" w:rsidRDefault="008A6661">
            <w:pPr>
              <w:jc w:val="center"/>
            </w:pPr>
          </w:p>
        </w:tc>
        <w:tc>
          <w:tcPr>
            <w:tcW w:w="694" w:type="dxa"/>
            <w:vMerge/>
          </w:tcPr>
          <w:p w14:paraId="18D76BA2" w14:textId="77777777" w:rsidR="008A6661" w:rsidRDefault="008A6661">
            <w:pPr>
              <w:jc w:val="center"/>
            </w:pPr>
          </w:p>
        </w:tc>
        <w:tc>
          <w:tcPr>
            <w:tcW w:w="6408" w:type="dxa"/>
            <w:shd w:val="clear" w:color="auto" w:fill="FFFFFF" w:themeFill="background1"/>
          </w:tcPr>
          <w:p w14:paraId="4A9C63AC" w14:textId="77777777" w:rsidR="008A6661" w:rsidRDefault="008A6661">
            <w:r>
              <w:t>Outillage adapté au travail à réaliser, et en bon état</w:t>
            </w:r>
          </w:p>
        </w:tc>
        <w:tc>
          <w:tcPr>
            <w:tcW w:w="675" w:type="dxa"/>
            <w:vMerge/>
          </w:tcPr>
          <w:p w14:paraId="23660C18" w14:textId="77777777" w:rsidR="008A6661" w:rsidRDefault="008A6661">
            <w:pPr>
              <w:jc w:val="center"/>
            </w:pPr>
          </w:p>
        </w:tc>
        <w:tc>
          <w:tcPr>
            <w:tcW w:w="675" w:type="dxa"/>
            <w:vMerge/>
          </w:tcPr>
          <w:p w14:paraId="6B82FBB0" w14:textId="77777777" w:rsidR="008A6661" w:rsidRDefault="008A6661">
            <w:pPr>
              <w:jc w:val="center"/>
            </w:pPr>
          </w:p>
        </w:tc>
        <w:tc>
          <w:tcPr>
            <w:tcW w:w="675" w:type="dxa"/>
            <w:vMerge/>
          </w:tcPr>
          <w:p w14:paraId="72337203" w14:textId="77777777" w:rsidR="008A6661" w:rsidRDefault="008A6661">
            <w:pPr>
              <w:jc w:val="center"/>
            </w:pPr>
          </w:p>
        </w:tc>
      </w:tr>
      <w:tr w:rsidR="008A6661" w14:paraId="0A9D056E" w14:textId="77777777" w:rsidTr="2E1FF630">
        <w:trPr>
          <w:cantSplit/>
          <w:trHeight w:val="228"/>
        </w:trPr>
        <w:tc>
          <w:tcPr>
            <w:tcW w:w="2835" w:type="dxa"/>
            <w:vMerge/>
          </w:tcPr>
          <w:p w14:paraId="780C8507" w14:textId="77777777" w:rsidR="008A6661" w:rsidRDefault="008A6661"/>
        </w:tc>
        <w:tc>
          <w:tcPr>
            <w:tcW w:w="2977" w:type="dxa"/>
            <w:vMerge/>
          </w:tcPr>
          <w:p w14:paraId="70EA92A7" w14:textId="77777777" w:rsidR="008A6661" w:rsidRDefault="008A6661"/>
        </w:tc>
        <w:tc>
          <w:tcPr>
            <w:tcW w:w="694" w:type="dxa"/>
            <w:vMerge/>
          </w:tcPr>
          <w:p w14:paraId="56B38645" w14:textId="77777777" w:rsidR="008A6661" w:rsidRDefault="008A6661">
            <w:pPr>
              <w:jc w:val="center"/>
            </w:pPr>
          </w:p>
        </w:tc>
        <w:tc>
          <w:tcPr>
            <w:tcW w:w="694" w:type="dxa"/>
            <w:vMerge/>
          </w:tcPr>
          <w:p w14:paraId="54E926FA" w14:textId="77777777" w:rsidR="008A6661" w:rsidRDefault="008A6661">
            <w:pPr>
              <w:jc w:val="center"/>
            </w:pPr>
          </w:p>
        </w:tc>
        <w:tc>
          <w:tcPr>
            <w:tcW w:w="6408" w:type="dxa"/>
            <w:shd w:val="clear" w:color="auto" w:fill="FFFFFF" w:themeFill="background1"/>
          </w:tcPr>
          <w:p w14:paraId="782F4E45" w14:textId="77777777" w:rsidR="008A6661" w:rsidRDefault="008A6661"/>
        </w:tc>
        <w:tc>
          <w:tcPr>
            <w:tcW w:w="675" w:type="dxa"/>
            <w:vMerge/>
          </w:tcPr>
          <w:p w14:paraId="754BFDB0" w14:textId="77777777" w:rsidR="008A6661" w:rsidRDefault="008A6661">
            <w:pPr>
              <w:jc w:val="center"/>
            </w:pPr>
          </w:p>
        </w:tc>
        <w:tc>
          <w:tcPr>
            <w:tcW w:w="675" w:type="dxa"/>
            <w:vMerge/>
          </w:tcPr>
          <w:p w14:paraId="3B2FA98D" w14:textId="77777777" w:rsidR="008A6661" w:rsidRDefault="008A6661">
            <w:pPr>
              <w:jc w:val="center"/>
            </w:pPr>
          </w:p>
        </w:tc>
        <w:tc>
          <w:tcPr>
            <w:tcW w:w="675" w:type="dxa"/>
            <w:vMerge/>
          </w:tcPr>
          <w:p w14:paraId="7D907026" w14:textId="77777777" w:rsidR="008A6661" w:rsidRDefault="008A6661">
            <w:pPr>
              <w:jc w:val="center"/>
            </w:pPr>
          </w:p>
        </w:tc>
      </w:tr>
      <w:tr w:rsidR="008A6661" w14:paraId="07610692" w14:textId="77777777" w:rsidTr="2E1FF630">
        <w:trPr>
          <w:cantSplit/>
          <w:trHeight w:val="228"/>
        </w:trPr>
        <w:tc>
          <w:tcPr>
            <w:tcW w:w="2835" w:type="dxa"/>
            <w:vMerge/>
          </w:tcPr>
          <w:p w14:paraId="17773534" w14:textId="77777777" w:rsidR="008A6661" w:rsidRDefault="008A6661"/>
        </w:tc>
        <w:tc>
          <w:tcPr>
            <w:tcW w:w="2977" w:type="dxa"/>
            <w:vMerge/>
          </w:tcPr>
          <w:p w14:paraId="5814E077" w14:textId="77777777" w:rsidR="008A6661" w:rsidRDefault="008A6661"/>
        </w:tc>
        <w:tc>
          <w:tcPr>
            <w:tcW w:w="694" w:type="dxa"/>
            <w:vMerge/>
          </w:tcPr>
          <w:p w14:paraId="5F5FE86C" w14:textId="77777777" w:rsidR="008A6661" w:rsidRDefault="008A6661">
            <w:pPr>
              <w:jc w:val="center"/>
            </w:pPr>
          </w:p>
        </w:tc>
        <w:tc>
          <w:tcPr>
            <w:tcW w:w="694" w:type="dxa"/>
            <w:vMerge/>
          </w:tcPr>
          <w:p w14:paraId="14F1DBAD" w14:textId="77777777" w:rsidR="008A6661" w:rsidRDefault="008A6661">
            <w:pPr>
              <w:jc w:val="center"/>
            </w:pPr>
          </w:p>
        </w:tc>
        <w:tc>
          <w:tcPr>
            <w:tcW w:w="6408" w:type="dxa"/>
            <w:shd w:val="clear" w:color="auto" w:fill="FFFFFF" w:themeFill="background1"/>
          </w:tcPr>
          <w:p w14:paraId="71B4DA0F" w14:textId="77777777" w:rsidR="008A6661" w:rsidRDefault="008A6661"/>
        </w:tc>
        <w:tc>
          <w:tcPr>
            <w:tcW w:w="675" w:type="dxa"/>
            <w:vMerge/>
          </w:tcPr>
          <w:p w14:paraId="6B663432" w14:textId="77777777" w:rsidR="008A6661" w:rsidRDefault="008A6661">
            <w:pPr>
              <w:jc w:val="center"/>
            </w:pPr>
          </w:p>
        </w:tc>
        <w:tc>
          <w:tcPr>
            <w:tcW w:w="675" w:type="dxa"/>
            <w:vMerge/>
          </w:tcPr>
          <w:p w14:paraId="08AAA810" w14:textId="77777777" w:rsidR="008A6661" w:rsidRDefault="008A6661">
            <w:pPr>
              <w:jc w:val="center"/>
            </w:pPr>
          </w:p>
        </w:tc>
        <w:tc>
          <w:tcPr>
            <w:tcW w:w="675" w:type="dxa"/>
            <w:vMerge/>
          </w:tcPr>
          <w:p w14:paraId="39BF548E" w14:textId="77777777" w:rsidR="008A6661" w:rsidRDefault="008A6661">
            <w:pPr>
              <w:jc w:val="center"/>
            </w:pPr>
          </w:p>
        </w:tc>
      </w:tr>
      <w:tr w:rsidR="008A6661" w14:paraId="6F7F107B" w14:textId="77777777" w:rsidTr="2E1FF630">
        <w:trPr>
          <w:cantSplit/>
          <w:trHeight w:val="228"/>
        </w:trPr>
        <w:tc>
          <w:tcPr>
            <w:tcW w:w="2835" w:type="dxa"/>
            <w:vMerge/>
          </w:tcPr>
          <w:p w14:paraId="4224ED7C" w14:textId="77777777" w:rsidR="008A6661" w:rsidRDefault="008A6661"/>
        </w:tc>
        <w:tc>
          <w:tcPr>
            <w:tcW w:w="2977" w:type="dxa"/>
            <w:vMerge/>
          </w:tcPr>
          <w:p w14:paraId="330838BD" w14:textId="77777777" w:rsidR="008A6661" w:rsidRDefault="008A6661"/>
        </w:tc>
        <w:tc>
          <w:tcPr>
            <w:tcW w:w="694" w:type="dxa"/>
            <w:vMerge/>
          </w:tcPr>
          <w:p w14:paraId="3941A625" w14:textId="77777777" w:rsidR="008A6661" w:rsidRDefault="008A6661">
            <w:pPr>
              <w:jc w:val="center"/>
            </w:pPr>
          </w:p>
        </w:tc>
        <w:tc>
          <w:tcPr>
            <w:tcW w:w="694" w:type="dxa"/>
            <w:vMerge/>
          </w:tcPr>
          <w:p w14:paraId="1BF5E8EE" w14:textId="77777777" w:rsidR="008A6661" w:rsidRDefault="008A6661">
            <w:pPr>
              <w:jc w:val="center"/>
            </w:pPr>
          </w:p>
        </w:tc>
        <w:tc>
          <w:tcPr>
            <w:tcW w:w="6408" w:type="dxa"/>
            <w:shd w:val="clear" w:color="auto" w:fill="FFFFFF" w:themeFill="background1"/>
          </w:tcPr>
          <w:p w14:paraId="7B3403DF" w14:textId="77777777" w:rsidR="008A6661" w:rsidRDefault="008A6661"/>
        </w:tc>
        <w:tc>
          <w:tcPr>
            <w:tcW w:w="675" w:type="dxa"/>
            <w:vMerge/>
          </w:tcPr>
          <w:p w14:paraId="2DB483DF" w14:textId="77777777" w:rsidR="008A6661" w:rsidRDefault="008A6661">
            <w:pPr>
              <w:jc w:val="center"/>
            </w:pPr>
          </w:p>
        </w:tc>
        <w:tc>
          <w:tcPr>
            <w:tcW w:w="675" w:type="dxa"/>
            <w:vMerge/>
          </w:tcPr>
          <w:p w14:paraId="0994303C" w14:textId="77777777" w:rsidR="008A6661" w:rsidRDefault="008A6661">
            <w:pPr>
              <w:jc w:val="center"/>
            </w:pPr>
          </w:p>
        </w:tc>
        <w:tc>
          <w:tcPr>
            <w:tcW w:w="675" w:type="dxa"/>
            <w:vMerge/>
          </w:tcPr>
          <w:p w14:paraId="0613CC25" w14:textId="77777777" w:rsidR="008A6661" w:rsidRDefault="008A6661">
            <w:pPr>
              <w:jc w:val="center"/>
            </w:pPr>
          </w:p>
        </w:tc>
      </w:tr>
      <w:tr w:rsidR="008A6661" w14:paraId="77B98226" w14:textId="77777777" w:rsidTr="2E1FF630">
        <w:trPr>
          <w:cantSplit/>
          <w:trHeight w:val="134"/>
        </w:trPr>
        <w:tc>
          <w:tcPr>
            <w:tcW w:w="2835" w:type="dxa"/>
            <w:vMerge w:val="restart"/>
          </w:tcPr>
          <w:p w14:paraId="790D6055" w14:textId="77777777" w:rsidR="008A6661" w:rsidRDefault="008A6661">
            <w:r>
              <w:t>- Incendie</w:t>
            </w:r>
          </w:p>
          <w:p w14:paraId="7836CA9C" w14:textId="77777777" w:rsidR="008A6661" w:rsidRDefault="008A6661"/>
          <w:p w14:paraId="140836A0" w14:textId="77777777" w:rsidR="008A6661" w:rsidRDefault="008A6661"/>
          <w:p w14:paraId="14A57484" w14:textId="77777777" w:rsidR="008A6661" w:rsidRDefault="008A6661"/>
        </w:tc>
        <w:tc>
          <w:tcPr>
            <w:tcW w:w="2977" w:type="dxa"/>
            <w:vMerge w:val="restart"/>
          </w:tcPr>
          <w:p w14:paraId="58AA0DA5" w14:textId="77777777" w:rsidR="008A6661" w:rsidRDefault="008A6661">
            <w:r>
              <w:t>- Brûlure</w:t>
            </w:r>
          </w:p>
        </w:tc>
        <w:tc>
          <w:tcPr>
            <w:tcW w:w="694" w:type="dxa"/>
            <w:vMerge w:val="restart"/>
          </w:tcPr>
          <w:p w14:paraId="42E3FBC2" w14:textId="73CB07FC" w:rsidR="008A6661" w:rsidRDefault="008A6661">
            <w:pPr>
              <w:jc w:val="center"/>
            </w:pPr>
          </w:p>
        </w:tc>
        <w:tc>
          <w:tcPr>
            <w:tcW w:w="694" w:type="dxa"/>
            <w:vMerge w:val="restart"/>
          </w:tcPr>
          <w:p w14:paraId="18113A09" w14:textId="77777777" w:rsidR="008A6661" w:rsidRDefault="008A6661">
            <w:pPr>
              <w:jc w:val="center"/>
            </w:pPr>
          </w:p>
        </w:tc>
        <w:tc>
          <w:tcPr>
            <w:tcW w:w="6408" w:type="dxa"/>
          </w:tcPr>
          <w:p w14:paraId="245BCC40" w14:textId="77777777" w:rsidR="008A6661" w:rsidRDefault="008A6661">
            <w:r>
              <w:t>Connaissance de la signalisation incendie (sirène, Klaxon, …)</w:t>
            </w:r>
          </w:p>
        </w:tc>
        <w:tc>
          <w:tcPr>
            <w:tcW w:w="675" w:type="dxa"/>
          </w:tcPr>
          <w:p w14:paraId="18AF15B3" w14:textId="77777777" w:rsidR="008A6661" w:rsidRDefault="008A6661">
            <w:pPr>
              <w:jc w:val="center"/>
            </w:pPr>
          </w:p>
        </w:tc>
        <w:tc>
          <w:tcPr>
            <w:tcW w:w="675" w:type="dxa"/>
          </w:tcPr>
          <w:p w14:paraId="44EC7652" w14:textId="1853352C" w:rsidR="008A6661" w:rsidRDefault="008A6661">
            <w:pPr>
              <w:jc w:val="center"/>
            </w:pPr>
          </w:p>
        </w:tc>
        <w:tc>
          <w:tcPr>
            <w:tcW w:w="675" w:type="dxa"/>
          </w:tcPr>
          <w:p w14:paraId="3ADFD508" w14:textId="77777777" w:rsidR="008A6661" w:rsidRDefault="008A6661">
            <w:pPr>
              <w:jc w:val="center"/>
            </w:pPr>
          </w:p>
        </w:tc>
      </w:tr>
      <w:tr w:rsidR="008A6661" w14:paraId="107750C4" w14:textId="77777777" w:rsidTr="2E1FF630">
        <w:trPr>
          <w:cantSplit/>
          <w:trHeight w:val="131"/>
        </w:trPr>
        <w:tc>
          <w:tcPr>
            <w:tcW w:w="2835" w:type="dxa"/>
            <w:vMerge/>
          </w:tcPr>
          <w:p w14:paraId="1935F1DB" w14:textId="77777777" w:rsidR="008A6661" w:rsidRDefault="008A6661"/>
        </w:tc>
        <w:tc>
          <w:tcPr>
            <w:tcW w:w="2977" w:type="dxa"/>
            <w:vMerge/>
          </w:tcPr>
          <w:p w14:paraId="63F7BA64" w14:textId="77777777" w:rsidR="008A6661" w:rsidRDefault="008A6661"/>
        </w:tc>
        <w:tc>
          <w:tcPr>
            <w:tcW w:w="694" w:type="dxa"/>
            <w:vMerge/>
          </w:tcPr>
          <w:p w14:paraId="11AD48F1" w14:textId="77777777" w:rsidR="008A6661" w:rsidRDefault="008A6661">
            <w:pPr>
              <w:jc w:val="center"/>
            </w:pPr>
          </w:p>
        </w:tc>
        <w:tc>
          <w:tcPr>
            <w:tcW w:w="694" w:type="dxa"/>
            <w:vMerge/>
          </w:tcPr>
          <w:p w14:paraId="3547A4C1" w14:textId="77777777" w:rsidR="008A6661" w:rsidRDefault="008A6661">
            <w:pPr>
              <w:jc w:val="center"/>
            </w:pPr>
          </w:p>
        </w:tc>
        <w:tc>
          <w:tcPr>
            <w:tcW w:w="6408" w:type="dxa"/>
          </w:tcPr>
          <w:p w14:paraId="258F3C8D" w14:textId="77777777" w:rsidR="008A6661" w:rsidRDefault="008A6661">
            <w:r>
              <w:t>Exercice de manipulation d’extincteurs</w:t>
            </w:r>
          </w:p>
        </w:tc>
        <w:tc>
          <w:tcPr>
            <w:tcW w:w="675" w:type="dxa"/>
          </w:tcPr>
          <w:p w14:paraId="6F1FF6B7" w14:textId="77777777" w:rsidR="008A6661" w:rsidRDefault="008A6661">
            <w:pPr>
              <w:ind w:left="-269" w:firstLine="269"/>
              <w:jc w:val="center"/>
            </w:pPr>
          </w:p>
        </w:tc>
        <w:tc>
          <w:tcPr>
            <w:tcW w:w="675" w:type="dxa"/>
          </w:tcPr>
          <w:p w14:paraId="08D2AF85" w14:textId="77777777" w:rsidR="008A6661" w:rsidRDefault="008A6661">
            <w:pPr>
              <w:jc w:val="center"/>
            </w:pPr>
          </w:p>
        </w:tc>
        <w:tc>
          <w:tcPr>
            <w:tcW w:w="675" w:type="dxa"/>
          </w:tcPr>
          <w:p w14:paraId="5A259495" w14:textId="77777777" w:rsidR="008A6661" w:rsidRDefault="008A6661">
            <w:pPr>
              <w:jc w:val="center"/>
            </w:pPr>
          </w:p>
        </w:tc>
      </w:tr>
      <w:tr w:rsidR="008A6661" w14:paraId="485ACC35" w14:textId="77777777" w:rsidTr="2E1FF630">
        <w:trPr>
          <w:cantSplit/>
          <w:trHeight w:val="131"/>
        </w:trPr>
        <w:tc>
          <w:tcPr>
            <w:tcW w:w="2835" w:type="dxa"/>
            <w:vMerge/>
          </w:tcPr>
          <w:p w14:paraId="676C0DDA" w14:textId="77777777" w:rsidR="008A6661" w:rsidRDefault="008A6661"/>
        </w:tc>
        <w:tc>
          <w:tcPr>
            <w:tcW w:w="2977" w:type="dxa"/>
            <w:vMerge/>
          </w:tcPr>
          <w:p w14:paraId="60EC9516" w14:textId="77777777" w:rsidR="008A6661" w:rsidRDefault="008A6661"/>
        </w:tc>
        <w:tc>
          <w:tcPr>
            <w:tcW w:w="694" w:type="dxa"/>
            <w:vMerge/>
          </w:tcPr>
          <w:p w14:paraId="5945FE44" w14:textId="77777777" w:rsidR="008A6661" w:rsidRDefault="008A6661">
            <w:pPr>
              <w:jc w:val="center"/>
            </w:pPr>
          </w:p>
        </w:tc>
        <w:tc>
          <w:tcPr>
            <w:tcW w:w="694" w:type="dxa"/>
            <w:vMerge/>
          </w:tcPr>
          <w:p w14:paraId="66387125" w14:textId="77777777" w:rsidR="008A6661" w:rsidRDefault="008A6661">
            <w:pPr>
              <w:jc w:val="center"/>
            </w:pPr>
          </w:p>
        </w:tc>
        <w:tc>
          <w:tcPr>
            <w:tcW w:w="6408" w:type="dxa"/>
          </w:tcPr>
          <w:p w14:paraId="6CB8169B" w14:textId="77777777" w:rsidR="008A6661" w:rsidRDefault="008A6661">
            <w:r>
              <w:t>Connaissance des procédures d’évacuation</w:t>
            </w:r>
          </w:p>
        </w:tc>
        <w:tc>
          <w:tcPr>
            <w:tcW w:w="675" w:type="dxa"/>
          </w:tcPr>
          <w:p w14:paraId="06C30544" w14:textId="77777777" w:rsidR="008A6661" w:rsidRDefault="008A6661">
            <w:pPr>
              <w:jc w:val="center"/>
            </w:pPr>
          </w:p>
        </w:tc>
        <w:tc>
          <w:tcPr>
            <w:tcW w:w="675" w:type="dxa"/>
          </w:tcPr>
          <w:p w14:paraId="0F517030" w14:textId="77777777" w:rsidR="008A6661" w:rsidRDefault="008A6661">
            <w:pPr>
              <w:jc w:val="center"/>
            </w:pPr>
          </w:p>
        </w:tc>
        <w:tc>
          <w:tcPr>
            <w:tcW w:w="675" w:type="dxa"/>
          </w:tcPr>
          <w:p w14:paraId="65559C6B" w14:textId="77777777" w:rsidR="008A6661" w:rsidRDefault="008A6661">
            <w:pPr>
              <w:jc w:val="center"/>
            </w:pPr>
          </w:p>
        </w:tc>
      </w:tr>
      <w:tr w:rsidR="008A6661" w14:paraId="3785B1E1" w14:textId="77777777" w:rsidTr="2E1FF630">
        <w:trPr>
          <w:cantSplit/>
          <w:trHeight w:val="131"/>
        </w:trPr>
        <w:tc>
          <w:tcPr>
            <w:tcW w:w="2835" w:type="dxa"/>
            <w:vMerge/>
          </w:tcPr>
          <w:p w14:paraId="23710AEB" w14:textId="77777777" w:rsidR="008A6661" w:rsidRDefault="008A6661"/>
        </w:tc>
        <w:tc>
          <w:tcPr>
            <w:tcW w:w="2977" w:type="dxa"/>
            <w:vMerge/>
          </w:tcPr>
          <w:p w14:paraId="7CA4C9BB" w14:textId="77777777" w:rsidR="008A6661" w:rsidRDefault="008A6661"/>
        </w:tc>
        <w:tc>
          <w:tcPr>
            <w:tcW w:w="694" w:type="dxa"/>
            <w:vMerge/>
          </w:tcPr>
          <w:p w14:paraId="19750B75" w14:textId="77777777" w:rsidR="008A6661" w:rsidRDefault="008A6661">
            <w:pPr>
              <w:jc w:val="center"/>
            </w:pPr>
          </w:p>
        </w:tc>
        <w:tc>
          <w:tcPr>
            <w:tcW w:w="694" w:type="dxa"/>
            <w:vMerge/>
          </w:tcPr>
          <w:p w14:paraId="196539C0" w14:textId="77777777" w:rsidR="008A6661" w:rsidRDefault="008A6661">
            <w:pPr>
              <w:jc w:val="center"/>
            </w:pPr>
          </w:p>
        </w:tc>
        <w:tc>
          <w:tcPr>
            <w:tcW w:w="6408" w:type="dxa"/>
          </w:tcPr>
          <w:p w14:paraId="4CD14B65" w14:textId="77777777" w:rsidR="008A6661" w:rsidRDefault="008A6661"/>
        </w:tc>
        <w:tc>
          <w:tcPr>
            <w:tcW w:w="675" w:type="dxa"/>
          </w:tcPr>
          <w:p w14:paraId="321EC6C3" w14:textId="77777777" w:rsidR="008A6661" w:rsidRDefault="008A6661">
            <w:pPr>
              <w:jc w:val="center"/>
            </w:pPr>
          </w:p>
        </w:tc>
        <w:tc>
          <w:tcPr>
            <w:tcW w:w="675" w:type="dxa"/>
          </w:tcPr>
          <w:p w14:paraId="34243052" w14:textId="77777777" w:rsidR="008A6661" w:rsidRDefault="008A6661">
            <w:pPr>
              <w:jc w:val="center"/>
            </w:pPr>
          </w:p>
        </w:tc>
        <w:tc>
          <w:tcPr>
            <w:tcW w:w="675" w:type="dxa"/>
          </w:tcPr>
          <w:p w14:paraId="181D7EFB" w14:textId="77777777" w:rsidR="008A6661" w:rsidRDefault="008A6661">
            <w:pPr>
              <w:jc w:val="center"/>
            </w:pPr>
          </w:p>
        </w:tc>
      </w:tr>
      <w:tr w:rsidR="008A6661" w14:paraId="5DB8B760" w14:textId="77777777" w:rsidTr="2E1FF630">
        <w:trPr>
          <w:cantSplit/>
          <w:trHeight w:val="131"/>
        </w:trPr>
        <w:tc>
          <w:tcPr>
            <w:tcW w:w="2835" w:type="dxa"/>
            <w:vMerge/>
          </w:tcPr>
          <w:p w14:paraId="79739E70" w14:textId="77777777" w:rsidR="008A6661" w:rsidRDefault="008A6661"/>
        </w:tc>
        <w:tc>
          <w:tcPr>
            <w:tcW w:w="2977" w:type="dxa"/>
            <w:vMerge/>
          </w:tcPr>
          <w:p w14:paraId="66B7A83A" w14:textId="77777777" w:rsidR="008A6661" w:rsidRDefault="008A6661"/>
        </w:tc>
        <w:tc>
          <w:tcPr>
            <w:tcW w:w="694" w:type="dxa"/>
            <w:vMerge/>
          </w:tcPr>
          <w:p w14:paraId="7233886B" w14:textId="77777777" w:rsidR="008A6661" w:rsidRDefault="008A6661">
            <w:pPr>
              <w:jc w:val="center"/>
            </w:pPr>
          </w:p>
        </w:tc>
        <w:tc>
          <w:tcPr>
            <w:tcW w:w="694" w:type="dxa"/>
            <w:vMerge/>
          </w:tcPr>
          <w:p w14:paraId="191852F8" w14:textId="77777777" w:rsidR="008A6661" w:rsidRDefault="008A6661">
            <w:pPr>
              <w:jc w:val="center"/>
            </w:pPr>
          </w:p>
        </w:tc>
        <w:tc>
          <w:tcPr>
            <w:tcW w:w="6408" w:type="dxa"/>
          </w:tcPr>
          <w:p w14:paraId="13D271C3" w14:textId="77777777" w:rsidR="008A6661" w:rsidRDefault="008A6661"/>
        </w:tc>
        <w:tc>
          <w:tcPr>
            <w:tcW w:w="675" w:type="dxa"/>
          </w:tcPr>
          <w:p w14:paraId="6C0DA9BA" w14:textId="77777777" w:rsidR="008A6661" w:rsidRDefault="008A6661">
            <w:pPr>
              <w:jc w:val="center"/>
            </w:pPr>
          </w:p>
        </w:tc>
        <w:tc>
          <w:tcPr>
            <w:tcW w:w="675" w:type="dxa"/>
          </w:tcPr>
          <w:p w14:paraId="4F287B89" w14:textId="77777777" w:rsidR="008A6661" w:rsidRDefault="008A6661">
            <w:pPr>
              <w:jc w:val="center"/>
            </w:pPr>
          </w:p>
        </w:tc>
        <w:tc>
          <w:tcPr>
            <w:tcW w:w="675" w:type="dxa"/>
          </w:tcPr>
          <w:p w14:paraId="6E1C584A" w14:textId="77777777" w:rsidR="008A6661" w:rsidRDefault="008A6661">
            <w:pPr>
              <w:jc w:val="center"/>
            </w:pPr>
          </w:p>
        </w:tc>
      </w:tr>
      <w:tr w:rsidR="008A6661" w14:paraId="79C2E837" w14:textId="77777777" w:rsidTr="2E1FF630">
        <w:trPr>
          <w:cantSplit/>
          <w:trHeight w:val="134"/>
        </w:trPr>
        <w:tc>
          <w:tcPr>
            <w:tcW w:w="2835" w:type="dxa"/>
            <w:vMerge w:val="restart"/>
          </w:tcPr>
          <w:p w14:paraId="17D7192B" w14:textId="77777777" w:rsidR="008A6661" w:rsidRDefault="008A6661">
            <w:r>
              <w:t>- Travailleur isolé</w:t>
            </w:r>
          </w:p>
          <w:p w14:paraId="2D163F8E" w14:textId="77777777" w:rsidR="008A6661" w:rsidRDefault="008A6661"/>
          <w:p w14:paraId="573AE814" w14:textId="77777777" w:rsidR="008A6661" w:rsidRDefault="008A6661"/>
          <w:p w14:paraId="7EC72A95" w14:textId="77777777" w:rsidR="008A6661" w:rsidRDefault="008A6661"/>
        </w:tc>
        <w:tc>
          <w:tcPr>
            <w:tcW w:w="2977" w:type="dxa"/>
            <w:vMerge w:val="restart"/>
          </w:tcPr>
          <w:p w14:paraId="402150DE" w14:textId="77777777" w:rsidR="008A6661" w:rsidRDefault="008A6661">
            <w:r>
              <w:t xml:space="preserve">- Malaise </w:t>
            </w:r>
          </w:p>
          <w:p w14:paraId="061C9BEA" w14:textId="77777777" w:rsidR="008A6661" w:rsidRDefault="008A6661">
            <w:r>
              <w:t>- Accident</w:t>
            </w:r>
          </w:p>
        </w:tc>
        <w:tc>
          <w:tcPr>
            <w:tcW w:w="694" w:type="dxa"/>
            <w:vMerge w:val="restart"/>
          </w:tcPr>
          <w:p w14:paraId="27A8754D" w14:textId="77777777" w:rsidR="008A6661" w:rsidRDefault="008A6661">
            <w:pPr>
              <w:jc w:val="center"/>
            </w:pPr>
          </w:p>
        </w:tc>
        <w:tc>
          <w:tcPr>
            <w:tcW w:w="694" w:type="dxa"/>
            <w:vMerge w:val="restart"/>
          </w:tcPr>
          <w:p w14:paraId="2B2C3BEE" w14:textId="77777777" w:rsidR="008A6661" w:rsidRDefault="008A6661">
            <w:pPr>
              <w:jc w:val="center"/>
            </w:pPr>
          </w:p>
        </w:tc>
        <w:tc>
          <w:tcPr>
            <w:tcW w:w="6408" w:type="dxa"/>
          </w:tcPr>
          <w:p w14:paraId="209BCE1B" w14:textId="77777777" w:rsidR="008A6661" w:rsidRDefault="008A6661">
            <w:pPr>
              <w:rPr>
                <w:color w:val="000000"/>
              </w:rPr>
            </w:pPr>
            <w:r>
              <w:rPr>
                <w:color w:val="000000"/>
              </w:rPr>
              <w:t>Opération exécutée de nuit ou dans un lieu isolé ou à un moment où l’activité de l’établissement est interrompue (</w:t>
            </w:r>
            <w:r>
              <w:rPr>
                <w:i/>
                <w:color w:val="000000"/>
              </w:rPr>
              <w:t>Cdt art R.237-10</w:t>
            </w:r>
            <w:r>
              <w:rPr>
                <w:color w:val="000000"/>
              </w:rPr>
              <w:t>)</w:t>
            </w:r>
          </w:p>
        </w:tc>
        <w:tc>
          <w:tcPr>
            <w:tcW w:w="675" w:type="dxa"/>
          </w:tcPr>
          <w:p w14:paraId="1D75F981" w14:textId="77777777" w:rsidR="008A6661" w:rsidRDefault="008A6661">
            <w:pPr>
              <w:jc w:val="center"/>
            </w:pPr>
          </w:p>
        </w:tc>
        <w:tc>
          <w:tcPr>
            <w:tcW w:w="675" w:type="dxa"/>
          </w:tcPr>
          <w:p w14:paraId="492E0C3C" w14:textId="77777777" w:rsidR="008A6661" w:rsidRDefault="008A6661">
            <w:pPr>
              <w:jc w:val="center"/>
            </w:pPr>
          </w:p>
        </w:tc>
        <w:tc>
          <w:tcPr>
            <w:tcW w:w="675" w:type="dxa"/>
          </w:tcPr>
          <w:p w14:paraId="025559CF" w14:textId="77777777" w:rsidR="008A6661" w:rsidRDefault="008A6661">
            <w:pPr>
              <w:jc w:val="center"/>
            </w:pPr>
          </w:p>
        </w:tc>
      </w:tr>
      <w:tr w:rsidR="008A6661" w14:paraId="2756BC9B" w14:textId="77777777" w:rsidTr="2E1FF630">
        <w:trPr>
          <w:cantSplit/>
          <w:trHeight w:val="131"/>
        </w:trPr>
        <w:tc>
          <w:tcPr>
            <w:tcW w:w="2835" w:type="dxa"/>
            <w:vMerge/>
          </w:tcPr>
          <w:p w14:paraId="09013C57" w14:textId="77777777" w:rsidR="008A6661" w:rsidRDefault="008A6661"/>
        </w:tc>
        <w:tc>
          <w:tcPr>
            <w:tcW w:w="2977" w:type="dxa"/>
            <w:vMerge/>
          </w:tcPr>
          <w:p w14:paraId="30921DD6" w14:textId="77777777" w:rsidR="008A6661" w:rsidRDefault="008A6661"/>
        </w:tc>
        <w:tc>
          <w:tcPr>
            <w:tcW w:w="694" w:type="dxa"/>
            <w:vMerge/>
          </w:tcPr>
          <w:p w14:paraId="532D7643" w14:textId="77777777" w:rsidR="008A6661" w:rsidRDefault="008A6661">
            <w:pPr>
              <w:jc w:val="center"/>
            </w:pPr>
          </w:p>
        </w:tc>
        <w:tc>
          <w:tcPr>
            <w:tcW w:w="694" w:type="dxa"/>
            <w:vMerge/>
          </w:tcPr>
          <w:p w14:paraId="65166A0A" w14:textId="77777777" w:rsidR="008A6661" w:rsidRDefault="008A6661">
            <w:pPr>
              <w:jc w:val="center"/>
            </w:pPr>
          </w:p>
        </w:tc>
        <w:tc>
          <w:tcPr>
            <w:tcW w:w="6408" w:type="dxa"/>
          </w:tcPr>
          <w:p w14:paraId="0B3720E4" w14:textId="77777777" w:rsidR="008A6661" w:rsidRDefault="008A6661">
            <w:pPr>
              <w:rPr>
                <w:color w:val="000000"/>
              </w:rPr>
            </w:pPr>
            <w:r>
              <w:rPr>
                <w:color w:val="000000"/>
              </w:rPr>
              <w:t>Équipement de Protection pour Travailleurs Isolés (P.T.I.)</w:t>
            </w:r>
          </w:p>
        </w:tc>
        <w:tc>
          <w:tcPr>
            <w:tcW w:w="675" w:type="dxa"/>
          </w:tcPr>
          <w:p w14:paraId="62C2D79E" w14:textId="77777777" w:rsidR="008A6661" w:rsidRDefault="008A6661">
            <w:pPr>
              <w:jc w:val="center"/>
            </w:pPr>
          </w:p>
        </w:tc>
        <w:tc>
          <w:tcPr>
            <w:tcW w:w="675" w:type="dxa"/>
          </w:tcPr>
          <w:p w14:paraId="6338D6A5" w14:textId="77777777" w:rsidR="008A6661" w:rsidRDefault="008A6661">
            <w:pPr>
              <w:jc w:val="center"/>
            </w:pPr>
          </w:p>
        </w:tc>
        <w:tc>
          <w:tcPr>
            <w:tcW w:w="675" w:type="dxa"/>
          </w:tcPr>
          <w:p w14:paraId="0CFCD97B" w14:textId="77777777" w:rsidR="008A6661" w:rsidRDefault="008A6661">
            <w:pPr>
              <w:jc w:val="center"/>
            </w:pPr>
          </w:p>
        </w:tc>
      </w:tr>
      <w:tr w:rsidR="008A6661" w14:paraId="403B4CD5" w14:textId="77777777" w:rsidTr="2E1FF630">
        <w:trPr>
          <w:cantSplit/>
          <w:trHeight w:val="131"/>
        </w:trPr>
        <w:tc>
          <w:tcPr>
            <w:tcW w:w="2835" w:type="dxa"/>
            <w:vMerge/>
          </w:tcPr>
          <w:p w14:paraId="7001A5AA" w14:textId="77777777" w:rsidR="008A6661" w:rsidRDefault="008A6661"/>
        </w:tc>
        <w:tc>
          <w:tcPr>
            <w:tcW w:w="2977" w:type="dxa"/>
            <w:vMerge/>
          </w:tcPr>
          <w:p w14:paraId="52832FE1" w14:textId="77777777" w:rsidR="008A6661" w:rsidRDefault="008A6661"/>
        </w:tc>
        <w:tc>
          <w:tcPr>
            <w:tcW w:w="694" w:type="dxa"/>
            <w:vMerge/>
          </w:tcPr>
          <w:p w14:paraId="7586E6C1" w14:textId="77777777" w:rsidR="008A6661" w:rsidRDefault="008A6661">
            <w:pPr>
              <w:jc w:val="center"/>
            </w:pPr>
          </w:p>
        </w:tc>
        <w:tc>
          <w:tcPr>
            <w:tcW w:w="694" w:type="dxa"/>
            <w:vMerge/>
          </w:tcPr>
          <w:p w14:paraId="34D9DEF3" w14:textId="77777777" w:rsidR="008A6661" w:rsidRDefault="008A6661">
            <w:pPr>
              <w:jc w:val="center"/>
            </w:pPr>
          </w:p>
        </w:tc>
        <w:tc>
          <w:tcPr>
            <w:tcW w:w="6408" w:type="dxa"/>
          </w:tcPr>
          <w:p w14:paraId="1062A89C" w14:textId="77777777" w:rsidR="008A6661" w:rsidRDefault="008A6661">
            <w:r>
              <w:t>Consignes en cas de problème</w:t>
            </w:r>
          </w:p>
        </w:tc>
        <w:tc>
          <w:tcPr>
            <w:tcW w:w="675" w:type="dxa"/>
          </w:tcPr>
          <w:p w14:paraId="42DC095F" w14:textId="77777777" w:rsidR="008A6661" w:rsidRDefault="008A6661">
            <w:pPr>
              <w:jc w:val="center"/>
            </w:pPr>
          </w:p>
        </w:tc>
        <w:tc>
          <w:tcPr>
            <w:tcW w:w="675" w:type="dxa"/>
          </w:tcPr>
          <w:p w14:paraId="0D6FC255" w14:textId="77777777" w:rsidR="008A6661" w:rsidRDefault="008A6661">
            <w:pPr>
              <w:jc w:val="center"/>
            </w:pPr>
          </w:p>
        </w:tc>
        <w:tc>
          <w:tcPr>
            <w:tcW w:w="675" w:type="dxa"/>
          </w:tcPr>
          <w:p w14:paraId="4823D41C" w14:textId="77777777" w:rsidR="008A6661" w:rsidRDefault="008A6661">
            <w:pPr>
              <w:jc w:val="center"/>
            </w:pPr>
          </w:p>
        </w:tc>
      </w:tr>
      <w:tr w:rsidR="008A6661" w14:paraId="256E56B6" w14:textId="77777777" w:rsidTr="2E1FF630">
        <w:trPr>
          <w:cantSplit/>
          <w:trHeight w:val="131"/>
        </w:trPr>
        <w:tc>
          <w:tcPr>
            <w:tcW w:w="2835" w:type="dxa"/>
            <w:vMerge/>
          </w:tcPr>
          <w:p w14:paraId="3E05DC03" w14:textId="77777777" w:rsidR="008A6661" w:rsidRDefault="008A6661"/>
        </w:tc>
        <w:tc>
          <w:tcPr>
            <w:tcW w:w="2977" w:type="dxa"/>
            <w:vMerge/>
          </w:tcPr>
          <w:p w14:paraId="7C72859A" w14:textId="77777777" w:rsidR="008A6661" w:rsidRDefault="008A6661"/>
        </w:tc>
        <w:tc>
          <w:tcPr>
            <w:tcW w:w="694" w:type="dxa"/>
            <w:vMerge/>
          </w:tcPr>
          <w:p w14:paraId="48D8542A" w14:textId="77777777" w:rsidR="008A6661" w:rsidRDefault="008A6661">
            <w:pPr>
              <w:jc w:val="center"/>
            </w:pPr>
          </w:p>
        </w:tc>
        <w:tc>
          <w:tcPr>
            <w:tcW w:w="694" w:type="dxa"/>
            <w:vMerge/>
          </w:tcPr>
          <w:p w14:paraId="6C835F51" w14:textId="77777777" w:rsidR="008A6661" w:rsidRDefault="008A6661">
            <w:pPr>
              <w:jc w:val="center"/>
            </w:pPr>
          </w:p>
        </w:tc>
        <w:tc>
          <w:tcPr>
            <w:tcW w:w="6408" w:type="dxa"/>
          </w:tcPr>
          <w:p w14:paraId="01654B64" w14:textId="77777777" w:rsidR="008A6661" w:rsidRDefault="008A6661">
            <w:pPr>
              <w:pStyle w:val="Pieddepage"/>
              <w:tabs>
                <w:tab w:val="clear" w:pos="4536"/>
                <w:tab w:val="clear" w:pos="9072"/>
              </w:tabs>
            </w:pPr>
          </w:p>
        </w:tc>
        <w:tc>
          <w:tcPr>
            <w:tcW w:w="675" w:type="dxa"/>
          </w:tcPr>
          <w:p w14:paraId="3F784C44" w14:textId="77777777" w:rsidR="008A6661" w:rsidRDefault="008A6661">
            <w:pPr>
              <w:jc w:val="center"/>
            </w:pPr>
          </w:p>
        </w:tc>
        <w:tc>
          <w:tcPr>
            <w:tcW w:w="675" w:type="dxa"/>
          </w:tcPr>
          <w:p w14:paraId="6AE3613C" w14:textId="77777777" w:rsidR="008A6661" w:rsidRDefault="008A6661">
            <w:pPr>
              <w:jc w:val="center"/>
            </w:pPr>
          </w:p>
        </w:tc>
        <w:tc>
          <w:tcPr>
            <w:tcW w:w="675" w:type="dxa"/>
          </w:tcPr>
          <w:p w14:paraId="6C7766DD" w14:textId="77777777" w:rsidR="008A6661" w:rsidRDefault="008A6661">
            <w:pPr>
              <w:jc w:val="center"/>
            </w:pPr>
          </w:p>
        </w:tc>
      </w:tr>
      <w:tr w:rsidR="008A6661" w14:paraId="0C4D61FE" w14:textId="77777777" w:rsidTr="2E1FF630">
        <w:trPr>
          <w:cantSplit/>
          <w:trHeight w:val="131"/>
        </w:trPr>
        <w:tc>
          <w:tcPr>
            <w:tcW w:w="2835" w:type="dxa"/>
            <w:vMerge/>
          </w:tcPr>
          <w:p w14:paraId="5438CDC7" w14:textId="77777777" w:rsidR="008A6661" w:rsidRDefault="008A6661"/>
        </w:tc>
        <w:tc>
          <w:tcPr>
            <w:tcW w:w="2977" w:type="dxa"/>
            <w:vMerge/>
          </w:tcPr>
          <w:p w14:paraId="5A32EA57" w14:textId="77777777" w:rsidR="008A6661" w:rsidRDefault="008A6661"/>
        </w:tc>
        <w:tc>
          <w:tcPr>
            <w:tcW w:w="694" w:type="dxa"/>
            <w:vMerge/>
          </w:tcPr>
          <w:p w14:paraId="28024822" w14:textId="77777777" w:rsidR="008A6661" w:rsidRDefault="008A6661">
            <w:pPr>
              <w:jc w:val="center"/>
            </w:pPr>
          </w:p>
        </w:tc>
        <w:tc>
          <w:tcPr>
            <w:tcW w:w="694" w:type="dxa"/>
            <w:vMerge/>
          </w:tcPr>
          <w:p w14:paraId="68A2E098" w14:textId="77777777" w:rsidR="008A6661" w:rsidRDefault="008A6661">
            <w:pPr>
              <w:jc w:val="center"/>
            </w:pPr>
          </w:p>
        </w:tc>
        <w:tc>
          <w:tcPr>
            <w:tcW w:w="6408" w:type="dxa"/>
          </w:tcPr>
          <w:p w14:paraId="568BD35C" w14:textId="77777777" w:rsidR="008A6661" w:rsidRDefault="008A6661"/>
        </w:tc>
        <w:tc>
          <w:tcPr>
            <w:tcW w:w="675" w:type="dxa"/>
          </w:tcPr>
          <w:p w14:paraId="3B952D13" w14:textId="77777777" w:rsidR="008A6661" w:rsidRDefault="008A6661">
            <w:pPr>
              <w:jc w:val="center"/>
            </w:pPr>
          </w:p>
        </w:tc>
        <w:tc>
          <w:tcPr>
            <w:tcW w:w="675" w:type="dxa"/>
          </w:tcPr>
          <w:p w14:paraId="34E17C33" w14:textId="77777777" w:rsidR="008A6661" w:rsidRDefault="008A6661">
            <w:pPr>
              <w:jc w:val="center"/>
            </w:pPr>
          </w:p>
        </w:tc>
        <w:tc>
          <w:tcPr>
            <w:tcW w:w="675" w:type="dxa"/>
          </w:tcPr>
          <w:p w14:paraId="30FDBAE7" w14:textId="77777777" w:rsidR="008A6661" w:rsidRDefault="008A6661">
            <w:pPr>
              <w:jc w:val="center"/>
            </w:pPr>
          </w:p>
        </w:tc>
      </w:tr>
      <w:tr w:rsidR="008A6661" w14:paraId="19229553" w14:textId="77777777" w:rsidTr="2E1FF630">
        <w:trPr>
          <w:cantSplit/>
          <w:trHeight w:val="131"/>
        </w:trPr>
        <w:tc>
          <w:tcPr>
            <w:tcW w:w="2835" w:type="dxa"/>
            <w:vMerge/>
          </w:tcPr>
          <w:p w14:paraId="6C4B5D58" w14:textId="77777777" w:rsidR="008A6661" w:rsidRDefault="008A6661"/>
        </w:tc>
        <w:tc>
          <w:tcPr>
            <w:tcW w:w="2977" w:type="dxa"/>
            <w:vMerge/>
          </w:tcPr>
          <w:p w14:paraId="4EB47F20" w14:textId="77777777" w:rsidR="008A6661" w:rsidRDefault="008A6661"/>
        </w:tc>
        <w:tc>
          <w:tcPr>
            <w:tcW w:w="694" w:type="dxa"/>
            <w:vMerge/>
          </w:tcPr>
          <w:p w14:paraId="62C602B9" w14:textId="77777777" w:rsidR="008A6661" w:rsidRDefault="008A6661">
            <w:pPr>
              <w:jc w:val="center"/>
            </w:pPr>
          </w:p>
        </w:tc>
        <w:tc>
          <w:tcPr>
            <w:tcW w:w="694" w:type="dxa"/>
            <w:vMerge/>
          </w:tcPr>
          <w:p w14:paraId="6B8E78C4" w14:textId="77777777" w:rsidR="008A6661" w:rsidRDefault="008A6661">
            <w:pPr>
              <w:jc w:val="center"/>
            </w:pPr>
          </w:p>
        </w:tc>
        <w:tc>
          <w:tcPr>
            <w:tcW w:w="6408" w:type="dxa"/>
          </w:tcPr>
          <w:p w14:paraId="7536E722" w14:textId="77777777" w:rsidR="008A6661" w:rsidRDefault="008A6661"/>
        </w:tc>
        <w:tc>
          <w:tcPr>
            <w:tcW w:w="675" w:type="dxa"/>
          </w:tcPr>
          <w:p w14:paraId="70DB45E9" w14:textId="77777777" w:rsidR="008A6661" w:rsidRDefault="008A6661">
            <w:pPr>
              <w:jc w:val="center"/>
            </w:pPr>
          </w:p>
        </w:tc>
        <w:tc>
          <w:tcPr>
            <w:tcW w:w="675" w:type="dxa"/>
          </w:tcPr>
          <w:p w14:paraId="23CFDA3F" w14:textId="77777777" w:rsidR="008A6661" w:rsidRDefault="008A6661">
            <w:pPr>
              <w:jc w:val="center"/>
            </w:pPr>
          </w:p>
        </w:tc>
        <w:tc>
          <w:tcPr>
            <w:tcW w:w="675" w:type="dxa"/>
          </w:tcPr>
          <w:p w14:paraId="731DE341" w14:textId="77777777" w:rsidR="008A6661" w:rsidRDefault="008A6661">
            <w:pPr>
              <w:jc w:val="center"/>
            </w:pPr>
          </w:p>
        </w:tc>
      </w:tr>
      <w:tr w:rsidR="008A6661" w14:paraId="442AB339" w14:textId="77777777" w:rsidTr="2E1FF630">
        <w:trPr>
          <w:cantSplit/>
          <w:trHeight w:val="131"/>
        </w:trPr>
        <w:tc>
          <w:tcPr>
            <w:tcW w:w="2835" w:type="dxa"/>
            <w:vMerge/>
          </w:tcPr>
          <w:p w14:paraId="368F1CCA" w14:textId="77777777" w:rsidR="008A6661" w:rsidRDefault="008A6661"/>
        </w:tc>
        <w:tc>
          <w:tcPr>
            <w:tcW w:w="2977" w:type="dxa"/>
            <w:vMerge/>
          </w:tcPr>
          <w:p w14:paraId="20E7E792" w14:textId="77777777" w:rsidR="008A6661" w:rsidRDefault="008A6661"/>
        </w:tc>
        <w:tc>
          <w:tcPr>
            <w:tcW w:w="694" w:type="dxa"/>
            <w:vMerge/>
          </w:tcPr>
          <w:p w14:paraId="28B8B4A9" w14:textId="77777777" w:rsidR="008A6661" w:rsidRDefault="008A6661">
            <w:pPr>
              <w:jc w:val="center"/>
            </w:pPr>
          </w:p>
        </w:tc>
        <w:tc>
          <w:tcPr>
            <w:tcW w:w="694" w:type="dxa"/>
            <w:vMerge/>
          </w:tcPr>
          <w:p w14:paraId="4148676D" w14:textId="77777777" w:rsidR="008A6661" w:rsidRDefault="008A6661">
            <w:pPr>
              <w:jc w:val="center"/>
            </w:pPr>
          </w:p>
        </w:tc>
        <w:tc>
          <w:tcPr>
            <w:tcW w:w="6408" w:type="dxa"/>
          </w:tcPr>
          <w:p w14:paraId="64EFBB0F" w14:textId="77777777" w:rsidR="008A6661" w:rsidRDefault="008A6661"/>
        </w:tc>
        <w:tc>
          <w:tcPr>
            <w:tcW w:w="675" w:type="dxa"/>
          </w:tcPr>
          <w:p w14:paraId="271C0797" w14:textId="77777777" w:rsidR="008A6661" w:rsidRDefault="008A6661">
            <w:pPr>
              <w:jc w:val="center"/>
            </w:pPr>
          </w:p>
        </w:tc>
        <w:tc>
          <w:tcPr>
            <w:tcW w:w="675" w:type="dxa"/>
          </w:tcPr>
          <w:p w14:paraId="0CC95B50" w14:textId="77777777" w:rsidR="008A6661" w:rsidRDefault="008A6661">
            <w:pPr>
              <w:jc w:val="center"/>
            </w:pPr>
          </w:p>
        </w:tc>
        <w:tc>
          <w:tcPr>
            <w:tcW w:w="675" w:type="dxa"/>
          </w:tcPr>
          <w:p w14:paraId="1BB14473" w14:textId="77777777" w:rsidR="008A6661" w:rsidRDefault="008A6661">
            <w:pPr>
              <w:jc w:val="center"/>
            </w:pPr>
          </w:p>
        </w:tc>
      </w:tr>
      <w:tr w:rsidR="008A6661" w14:paraId="4207544C" w14:textId="77777777" w:rsidTr="2E1FF630">
        <w:trPr>
          <w:cantSplit/>
          <w:trHeight w:val="134"/>
        </w:trPr>
        <w:tc>
          <w:tcPr>
            <w:tcW w:w="2835" w:type="dxa"/>
            <w:vMerge w:val="restart"/>
          </w:tcPr>
          <w:p w14:paraId="3713D2A2" w14:textId="77777777" w:rsidR="008A6661" w:rsidRDefault="008A6661">
            <w:r>
              <w:t>- Bruit</w:t>
            </w:r>
          </w:p>
          <w:p w14:paraId="7B928E39" w14:textId="77777777" w:rsidR="008A6661" w:rsidRDefault="008A6661"/>
        </w:tc>
        <w:tc>
          <w:tcPr>
            <w:tcW w:w="2977" w:type="dxa"/>
            <w:vMerge w:val="restart"/>
          </w:tcPr>
          <w:p w14:paraId="33FE82CD" w14:textId="77777777" w:rsidR="008A6661" w:rsidRDefault="008A6661">
            <w:r>
              <w:t>- Perte d’acuité auditive, surdité</w:t>
            </w:r>
          </w:p>
        </w:tc>
        <w:tc>
          <w:tcPr>
            <w:tcW w:w="694" w:type="dxa"/>
            <w:vMerge w:val="restart"/>
          </w:tcPr>
          <w:p w14:paraId="18079FA4" w14:textId="77777777" w:rsidR="008A6661" w:rsidRDefault="008A6661">
            <w:pPr>
              <w:jc w:val="center"/>
            </w:pPr>
          </w:p>
        </w:tc>
        <w:tc>
          <w:tcPr>
            <w:tcW w:w="694" w:type="dxa"/>
            <w:vMerge w:val="restart"/>
          </w:tcPr>
          <w:p w14:paraId="40115F30" w14:textId="77777777" w:rsidR="008A6661" w:rsidRDefault="008A6661">
            <w:pPr>
              <w:jc w:val="center"/>
            </w:pPr>
          </w:p>
        </w:tc>
        <w:tc>
          <w:tcPr>
            <w:tcW w:w="6408" w:type="dxa"/>
            <w:vMerge w:val="restart"/>
          </w:tcPr>
          <w:p w14:paraId="766A2A71" w14:textId="77777777" w:rsidR="008A6661" w:rsidRDefault="008A6661">
            <w:r>
              <w:t>Contrôle de l’exposition au bruit (</w:t>
            </w:r>
            <w:r>
              <w:rPr>
                <w:i/>
              </w:rPr>
              <w:t>décret n° 88-405</w:t>
            </w:r>
            <w:r>
              <w:t xml:space="preserve">, </w:t>
            </w:r>
            <w:r>
              <w:rPr>
                <w:i/>
              </w:rPr>
              <w:t>Cdt art R.232-8-1</w:t>
            </w:r>
            <w:r>
              <w:t>)</w:t>
            </w:r>
          </w:p>
          <w:p w14:paraId="142180CA" w14:textId="77777777" w:rsidR="008A6661" w:rsidRDefault="008A6661">
            <w:pPr>
              <w:ind w:firstLine="668"/>
            </w:pPr>
            <w:r>
              <w:t>- Exposition sonore quotidienne &gt;= 85 dB(A)</w:t>
            </w:r>
          </w:p>
          <w:p w14:paraId="3285D3FE" w14:textId="77777777" w:rsidR="008A6661" w:rsidRDefault="008A6661">
            <w:pPr>
              <w:ind w:firstLine="668"/>
            </w:pPr>
            <w:r>
              <w:t>- Pression acoustique de crête &gt;= 135 dB(A)</w:t>
            </w:r>
          </w:p>
        </w:tc>
        <w:tc>
          <w:tcPr>
            <w:tcW w:w="2025" w:type="dxa"/>
            <w:gridSpan w:val="3"/>
          </w:tcPr>
          <w:p w14:paraId="5DBC631D" w14:textId="77777777" w:rsidR="008A6661" w:rsidRDefault="008A6661">
            <w:pPr>
              <w:jc w:val="center"/>
            </w:pPr>
          </w:p>
        </w:tc>
      </w:tr>
      <w:tr w:rsidR="008A6661" w14:paraId="659666EB" w14:textId="77777777" w:rsidTr="2E1FF630">
        <w:trPr>
          <w:cantSplit/>
          <w:trHeight w:val="131"/>
        </w:trPr>
        <w:tc>
          <w:tcPr>
            <w:tcW w:w="2835" w:type="dxa"/>
            <w:vMerge/>
          </w:tcPr>
          <w:p w14:paraId="27E573D0" w14:textId="77777777" w:rsidR="008A6661" w:rsidRDefault="008A6661"/>
        </w:tc>
        <w:tc>
          <w:tcPr>
            <w:tcW w:w="2977" w:type="dxa"/>
            <w:vMerge/>
          </w:tcPr>
          <w:p w14:paraId="53FC8B84" w14:textId="77777777" w:rsidR="008A6661" w:rsidRDefault="008A6661"/>
        </w:tc>
        <w:tc>
          <w:tcPr>
            <w:tcW w:w="694" w:type="dxa"/>
            <w:vMerge/>
          </w:tcPr>
          <w:p w14:paraId="760DAE74" w14:textId="77777777" w:rsidR="008A6661" w:rsidRDefault="008A6661">
            <w:pPr>
              <w:jc w:val="center"/>
            </w:pPr>
          </w:p>
        </w:tc>
        <w:tc>
          <w:tcPr>
            <w:tcW w:w="694" w:type="dxa"/>
            <w:vMerge/>
          </w:tcPr>
          <w:p w14:paraId="179BB159" w14:textId="77777777" w:rsidR="008A6661" w:rsidRDefault="008A6661">
            <w:pPr>
              <w:jc w:val="center"/>
            </w:pPr>
          </w:p>
        </w:tc>
        <w:tc>
          <w:tcPr>
            <w:tcW w:w="6408" w:type="dxa"/>
            <w:vMerge/>
          </w:tcPr>
          <w:p w14:paraId="7955E85B" w14:textId="77777777" w:rsidR="008A6661" w:rsidRDefault="008A6661">
            <w:pPr>
              <w:ind w:firstLine="668"/>
            </w:pPr>
          </w:p>
        </w:tc>
        <w:tc>
          <w:tcPr>
            <w:tcW w:w="675" w:type="dxa"/>
          </w:tcPr>
          <w:p w14:paraId="47A1F791" w14:textId="77777777" w:rsidR="008A6661" w:rsidRDefault="008A6661">
            <w:pPr>
              <w:jc w:val="center"/>
            </w:pPr>
          </w:p>
        </w:tc>
        <w:tc>
          <w:tcPr>
            <w:tcW w:w="675" w:type="dxa"/>
          </w:tcPr>
          <w:p w14:paraId="0959290F" w14:textId="77777777" w:rsidR="008A6661" w:rsidRDefault="008A6661">
            <w:pPr>
              <w:jc w:val="center"/>
            </w:pPr>
          </w:p>
        </w:tc>
        <w:tc>
          <w:tcPr>
            <w:tcW w:w="675" w:type="dxa"/>
          </w:tcPr>
          <w:p w14:paraId="365386CD" w14:textId="77777777" w:rsidR="008A6661" w:rsidRDefault="008A6661">
            <w:pPr>
              <w:jc w:val="center"/>
            </w:pPr>
          </w:p>
        </w:tc>
      </w:tr>
      <w:tr w:rsidR="008A6661" w14:paraId="582CAAFF" w14:textId="77777777" w:rsidTr="2E1FF630">
        <w:trPr>
          <w:cantSplit/>
          <w:trHeight w:val="131"/>
        </w:trPr>
        <w:tc>
          <w:tcPr>
            <w:tcW w:w="2835" w:type="dxa"/>
            <w:vMerge/>
          </w:tcPr>
          <w:p w14:paraId="718EF448" w14:textId="77777777" w:rsidR="008A6661" w:rsidRDefault="008A6661"/>
        </w:tc>
        <w:tc>
          <w:tcPr>
            <w:tcW w:w="2977" w:type="dxa"/>
            <w:vMerge/>
          </w:tcPr>
          <w:p w14:paraId="1985FB31" w14:textId="77777777" w:rsidR="008A6661" w:rsidRDefault="008A6661"/>
        </w:tc>
        <w:tc>
          <w:tcPr>
            <w:tcW w:w="694" w:type="dxa"/>
            <w:vMerge/>
          </w:tcPr>
          <w:p w14:paraId="1F521B06" w14:textId="77777777" w:rsidR="008A6661" w:rsidRDefault="008A6661">
            <w:pPr>
              <w:jc w:val="center"/>
            </w:pPr>
          </w:p>
        </w:tc>
        <w:tc>
          <w:tcPr>
            <w:tcW w:w="694" w:type="dxa"/>
            <w:vMerge/>
          </w:tcPr>
          <w:p w14:paraId="447B2103" w14:textId="77777777" w:rsidR="008A6661" w:rsidRDefault="008A6661">
            <w:pPr>
              <w:jc w:val="center"/>
            </w:pPr>
          </w:p>
        </w:tc>
        <w:tc>
          <w:tcPr>
            <w:tcW w:w="6408" w:type="dxa"/>
            <w:vMerge/>
          </w:tcPr>
          <w:p w14:paraId="1C7DFABA" w14:textId="77777777" w:rsidR="008A6661" w:rsidRDefault="008A6661">
            <w:pPr>
              <w:ind w:firstLine="668"/>
            </w:pPr>
          </w:p>
        </w:tc>
        <w:tc>
          <w:tcPr>
            <w:tcW w:w="675" w:type="dxa"/>
          </w:tcPr>
          <w:p w14:paraId="415284E4" w14:textId="77777777" w:rsidR="008A6661" w:rsidRDefault="008A6661">
            <w:pPr>
              <w:jc w:val="center"/>
            </w:pPr>
          </w:p>
        </w:tc>
        <w:tc>
          <w:tcPr>
            <w:tcW w:w="675" w:type="dxa"/>
          </w:tcPr>
          <w:p w14:paraId="36A2DEB6" w14:textId="31D621CD" w:rsidR="008A6661" w:rsidRDefault="008A6661">
            <w:pPr>
              <w:jc w:val="center"/>
            </w:pPr>
          </w:p>
        </w:tc>
        <w:tc>
          <w:tcPr>
            <w:tcW w:w="675" w:type="dxa"/>
          </w:tcPr>
          <w:p w14:paraId="0347D1D5" w14:textId="77777777" w:rsidR="008A6661" w:rsidRDefault="008A6661">
            <w:pPr>
              <w:jc w:val="center"/>
            </w:pPr>
          </w:p>
        </w:tc>
      </w:tr>
      <w:tr w:rsidR="008A6661" w14:paraId="4D90F8E6" w14:textId="77777777" w:rsidTr="2E1FF630">
        <w:trPr>
          <w:cantSplit/>
          <w:trHeight w:val="131"/>
        </w:trPr>
        <w:tc>
          <w:tcPr>
            <w:tcW w:w="2835" w:type="dxa"/>
            <w:vMerge/>
          </w:tcPr>
          <w:p w14:paraId="3AE1DF72" w14:textId="77777777" w:rsidR="008A6661" w:rsidRDefault="008A6661"/>
        </w:tc>
        <w:tc>
          <w:tcPr>
            <w:tcW w:w="2977" w:type="dxa"/>
            <w:vMerge/>
          </w:tcPr>
          <w:p w14:paraId="284F2E65" w14:textId="77777777" w:rsidR="008A6661" w:rsidRDefault="008A6661"/>
        </w:tc>
        <w:tc>
          <w:tcPr>
            <w:tcW w:w="694" w:type="dxa"/>
            <w:vMerge/>
          </w:tcPr>
          <w:p w14:paraId="687CCB83" w14:textId="77777777" w:rsidR="008A6661" w:rsidRDefault="008A6661">
            <w:pPr>
              <w:jc w:val="center"/>
            </w:pPr>
          </w:p>
        </w:tc>
        <w:tc>
          <w:tcPr>
            <w:tcW w:w="694" w:type="dxa"/>
            <w:vMerge/>
          </w:tcPr>
          <w:p w14:paraId="26F7A8D2" w14:textId="77777777" w:rsidR="008A6661" w:rsidRDefault="008A6661">
            <w:pPr>
              <w:jc w:val="center"/>
            </w:pPr>
          </w:p>
        </w:tc>
        <w:tc>
          <w:tcPr>
            <w:tcW w:w="6408" w:type="dxa"/>
          </w:tcPr>
          <w:p w14:paraId="09D48C72" w14:textId="77777777" w:rsidR="008A6661" w:rsidRDefault="008A6661">
            <w:r>
              <w:t>Signalisation des zones et protections individuelles : niveau &gt;= 85 dB(A)</w:t>
            </w:r>
          </w:p>
        </w:tc>
        <w:tc>
          <w:tcPr>
            <w:tcW w:w="675" w:type="dxa"/>
          </w:tcPr>
          <w:p w14:paraId="3CDFBF48" w14:textId="77777777" w:rsidR="008A6661" w:rsidRDefault="008A6661">
            <w:pPr>
              <w:jc w:val="center"/>
            </w:pPr>
          </w:p>
        </w:tc>
        <w:tc>
          <w:tcPr>
            <w:tcW w:w="675" w:type="dxa"/>
          </w:tcPr>
          <w:p w14:paraId="0F964381" w14:textId="77777777" w:rsidR="008A6661" w:rsidRDefault="008A6661">
            <w:pPr>
              <w:jc w:val="center"/>
            </w:pPr>
          </w:p>
        </w:tc>
        <w:tc>
          <w:tcPr>
            <w:tcW w:w="675" w:type="dxa"/>
          </w:tcPr>
          <w:p w14:paraId="6B253C85" w14:textId="77777777" w:rsidR="008A6661" w:rsidRDefault="008A6661">
            <w:pPr>
              <w:jc w:val="center"/>
            </w:pPr>
          </w:p>
        </w:tc>
      </w:tr>
      <w:tr w:rsidR="008A6661" w14:paraId="348678C4" w14:textId="77777777" w:rsidTr="2E1FF630">
        <w:trPr>
          <w:cantSplit/>
          <w:trHeight w:val="131"/>
        </w:trPr>
        <w:tc>
          <w:tcPr>
            <w:tcW w:w="2835" w:type="dxa"/>
            <w:vMerge/>
          </w:tcPr>
          <w:p w14:paraId="37098E63" w14:textId="77777777" w:rsidR="008A6661" w:rsidRDefault="008A6661"/>
        </w:tc>
        <w:tc>
          <w:tcPr>
            <w:tcW w:w="2977" w:type="dxa"/>
            <w:vMerge/>
          </w:tcPr>
          <w:p w14:paraId="0A377B76" w14:textId="77777777" w:rsidR="008A6661" w:rsidRDefault="008A6661"/>
        </w:tc>
        <w:tc>
          <w:tcPr>
            <w:tcW w:w="694" w:type="dxa"/>
            <w:vMerge/>
          </w:tcPr>
          <w:p w14:paraId="25AEEB9C" w14:textId="77777777" w:rsidR="008A6661" w:rsidRDefault="008A6661">
            <w:pPr>
              <w:jc w:val="center"/>
            </w:pPr>
          </w:p>
        </w:tc>
        <w:tc>
          <w:tcPr>
            <w:tcW w:w="694" w:type="dxa"/>
            <w:vMerge/>
          </w:tcPr>
          <w:p w14:paraId="42246A39" w14:textId="77777777" w:rsidR="008A6661" w:rsidRDefault="008A6661">
            <w:pPr>
              <w:jc w:val="center"/>
            </w:pPr>
          </w:p>
        </w:tc>
        <w:tc>
          <w:tcPr>
            <w:tcW w:w="6408" w:type="dxa"/>
          </w:tcPr>
          <w:p w14:paraId="2BC8C1B5" w14:textId="77777777" w:rsidR="008A6661" w:rsidRDefault="008A6661">
            <w:r>
              <w:t>Prévention technique collective (</w:t>
            </w:r>
            <w:r>
              <w:rPr>
                <w:i/>
              </w:rPr>
              <w:t>décret n° 88-405</w:t>
            </w:r>
            <w:r>
              <w:t xml:space="preserve">, </w:t>
            </w:r>
            <w:r>
              <w:rPr>
                <w:i/>
              </w:rPr>
              <w:t>Cdt art R.232-8-2</w:t>
            </w:r>
            <w:r>
              <w:t>)</w:t>
            </w:r>
          </w:p>
        </w:tc>
        <w:tc>
          <w:tcPr>
            <w:tcW w:w="2025" w:type="dxa"/>
            <w:gridSpan w:val="3"/>
          </w:tcPr>
          <w:p w14:paraId="36CAC27D" w14:textId="77777777" w:rsidR="008A6661" w:rsidRDefault="008A6661">
            <w:pPr>
              <w:jc w:val="center"/>
            </w:pPr>
          </w:p>
        </w:tc>
      </w:tr>
      <w:tr w:rsidR="008A6661" w14:paraId="5F7D5EBA" w14:textId="77777777" w:rsidTr="2E1FF630">
        <w:trPr>
          <w:cantSplit/>
          <w:trHeight w:val="131"/>
        </w:trPr>
        <w:tc>
          <w:tcPr>
            <w:tcW w:w="2835" w:type="dxa"/>
            <w:vMerge/>
          </w:tcPr>
          <w:p w14:paraId="2EAF0182" w14:textId="77777777" w:rsidR="008A6661" w:rsidRDefault="008A6661"/>
        </w:tc>
        <w:tc>
          <w:tcPr>
            <w:tcW w:w="2977" w:type="dxa"/>
            <w:vMerge/>
          </w:tcPr>
          <w:p w14:paraId="22C360CA" w14:textId="77777777" w:rsidR="008A6661" w:rsidRDefault="008A6661"/>
        </w:tc>
        <w:tc>
          <w:tcPr>
            <w:tcW w:w="694" w:type="dxa"/>
            <w:vMerge/>
          </w:tcPr>
          <w:p w14:paraId="5244676D" w14:textId="77777777" w:rsidR="008A6661" w:rsidRDefault="008A6661">
            <w:pPr>
              <w:jc w:val="center"/>
            </w:pPr>
          </w:p>
        </w:tc>
        <w:tc>
          <w:tcPr>
            <w:tcW w:w="694" w:type="dxa"/>
            <w:vMerge/>
          </w:tcPr>
          <w:p w14:paraId="49871886" w14:textId="77777777" w:rsidR="008A6661" w:rsidRDefault="008A6661">
            <w:pPr>
              <w:jc w:val="center"/>
            </w:pPr>
          </w:p>
        </w:tc>
        <w:tc>
          <w:tcPr>
            <w:tcW w:w="6408" w:type="dxa"/>
            <w:vMerge w:val="restart"/>
          </w:tcPr>
          <w:p w14:paraId="74B6C3C8" w14:textId="77777777" w:rsidR="008A6661" w:rsidRDefault="008A6661">
            <w:pPr>
              <w:ind w:firstLine="668"/>
            </w:pPr>
            <w:r>
              <w:t>- Exposition sonore quotidienne &gt;= 85 dB(A)</w:t>
            </w:r>
          </w:p>
          <w:p w14:paraId="466D3DD4" w14:textId="77777777" w:rsidR="008A6661" w:rsidRDefault="008A6661">
            <w:pPr>
              <w:ind w:firstLine="668"/>
            </w:pPr>
            <w:r>
              <w:t>- Pression acoustique de crête &gt;= 135 dB(A)</w:t>
            </w:r>
          </w:p>
        </w:tc>
        <w:tc>
          <w:tcPr>
            <w:tcW w:w="675" w:type="dxa"/>
          </w:tcPr>
          <w:p w14:paraId="2AC7C029" w14:textId="77777777" w:rsidR="008A6661" w:rsidRDefault="008A6661">
            <w:pPr>
              <w:jc w:val="center"/>
            </w:pPr>
          </w:p>
        </w:tc>
        <w:tc>
          <w:tcPr>
            <w:tcW w:w="675" w:type="dxa"/>
          </w:tcPr>
          <w:p w14:paraId="3BD1ED56" w14:textId="77777777" w:rsidR="008A6661" w:rsidRDefault="008A6661">
            <w:pPr>
              <w:jc w:val="center"/>
            </w:pPr>
          </w:p>
        </w:tc>
        <w:tc>
          <w:tcPr>
            <w:tcW w:w="675" w:type="dxa"/>
          </w:tcPr>
          <w:p w14:paraId="6E29E5B4" w14:textId="77777777" w:rsidR="008A6661" w:rsidRDefault="008A6661">
            <w:pPr>
              <w:jc w:val="center"/>
            </w:pPr>
          </w:p>
        </w:tc>
      </w:tr>
      <w:tr w:rsidR="008A6661" w14:paraId="0486D37F" w14:textId="77777777" w:rsidTr="2E1FF630">
        <w:trPr>
          <w:cantSplit/>
          <w:trHeight w:val="131"/>
        </w:trPr>
        <w:tc>
          <w:tcPr>
            <w:tcW w:w="2835" w:type="dxa"/>
            <w:vMerge/>
          </w:tcPr>
          <w:p w14:paraId="433FB565" w14:textId="77777777" w:rsidR="008A6661" w:rsidRDefault="008A6661"/>
        </w:tc>
        <w:tc>
          <w:tcPr>
            <w:tcW w:w="2977" w:type="dxa"/>
            <w:vMerge/>
          </w:tcPr>
          <w:p w14:paraId="51643681" w14:textId="77777777" w:rsidR="008A6661" w:rsidRDefault="008A6661"/>
        </w:tc>
        <w:tc>
          <w:tcPr>
            <w:tcW w:w="694" w:type="dxa"/>
            <w:vMerge/>
          </w:tcPr>
          <w:p w14:paraId="0BDDEA17" w14:textId="77777777" w:rsidR="008A6661" w:rsidRDefault="008A6661">
            <w:pPr>
              <w:jc w:val="center"/>
            </w:pPr>
          </w:p>
        </w:tc>
        <w:tc>
          <w:tcPr>
            <w:tcW w:w="694" w:type="dxa"/>
            <w:vMerge/>
          </w:tcPr>
          <w:p w14:paraId="77CBE861" w14:textId="77777777" w:rsidR="008A6661" w:rsidRDefault="008A6661">
            <w:pPr>
              <w:jc w:val="center"/>
            </w:pPr>
          </w:p>
        </w:tc>
        <w:tc>
          <w:tcPr>
            <w:tcW w:w="6408" w:type="dxa"/>
            <w:vMerge/>
          </w:tcPr>
          <w:p w14:paraId="30AA8F23" w14:textId="77777777" w:rsidR="008A6661" w:rsidRDefault="008A6661"/>
        </w:tc>
        <w:tc>
          <w:tcPr>
            <w:tcW w:w="675" w:type="dxa"/>
          </w:tcPr>
          <w:p w14:paraId="4E4D0102" w14:textId="77777777" w:rsidR="008A6661" w:rsidRDefault="008A6661">
            <w:pPr>
              <w:jc w:val="center"/>
            </w:pPr>
          </w:p>
        </w:tc>
        <w:tc>
          <w:tcPr>
            <w:tcW w:w="675" w:type="dxa"/>
          </w:tcPr>
          <w:p w14:paraId="521DC0F4" w14:textId="77777777" w:rsidR="008A6661" w:rsidRDefault="008A6661">
            <w:pPr>
              <w:jc w:val="center"/>
            </w:pPr>
          </w:p>
        </w:tc>
        <w:tc>
          <w:tcPr>
            <w:tcW w:w="675" w:type="dxa"/>
          </w:tcPr>
          <w:p w14:paraId="533C2012" w14:textId="77777777" w:rsidR="008A6661" w:rsidRDefault="008A6661">
            <w:pPr>
              <w:jc w:val="center"/>
            </w:pPr>
          </w:p>
        </w:tc>
      </w:tr>
      <w:tr w:rsidR="008A6661" w14:paraId="66E2C5B3" w14:textId="77777777" w:rsidTr="2E1FF630">
        <w:trPr>
          <w:cantSplit/>
          <w:trHeight w:val="134"/>
        </w:trPr>
        <w:tc>
          <w:tcPr>
            <w:tcW w:w="2835" w:type="dxa"/>
            <w:vMerge w:val="restart"/>
          </w:tcPr>
          <w:p w14:paraId="454B595B" w14:textId="77777777" w:rsidR="008A6661" w:rsidRDefault="008A6661">
            <w:r>
              <w:t>- Risque biologique</w:t>
            </w:r>
          </w:p>
          <w:p w14:paraId="6152D71A" w14:textId="77777777" w:rsidR="008A6661" w:rsidRDefault="008A6661"/>
        </w:tc>
        <w:tc>
          <w:tcPr>
            <w:tcW w:w="2977" w:type="dxa"/>
            <w:vMerge w:val="restart"/>
          </w:tcPr>
          <w:p w14:paraId="59233AA2" w14:textId="77777777" w:rsidR="008A6661" w:rsidRDefault="008A6661">
            <w:r>
              <w:t>- Contamination</w:t>
            </w:r>
          </w:p>
        </w:tc>
        <w:tc>
          <w:tcPr>
            <w:tcW w:w="694" w:type="dxa"/>
            <w:vMerge w:val="restart"/>
          </w:tcPr>
          <w:p w14:paraId="6E0B0A63" w14:textId="77777777" w:rsidR="008A6661" w:rsidRDefault="008A6661">
            <w:pPr>
              <w:jc w:val="center"/>
            </w:pPr>
          </w:p>
        </w:tc>
        <w:tc>
          <w:tcPr>
            <w:tcW w:w="694" w:type="dxa"/>
            <w:vMerge w:val="restart"/>
          </w:tcPr>
          <w:p w14:paraId="65803923" w14:textId="77777777" w:rsidR="008A6661" w:rsidRDefault="008A6661">
            <w:pPr>
              <w:jc w:val="center"/>
            </w:pPr>
          </w:p>
        </w:tc>
        <w:tc>
          <w:tcPr>
            <w:tcW w:w="6408" w:type="dxa"/>
          </w:tcPr>
          <w:p w14:paraId="7558C12A" w14:textId="77777777" w:rsidR="008A6661" w:rsidRDefault="008A6661">
            <w:r>
              <w:t>Nettoyage, désinfection</w:t>
            </w:r>
          </w:p>
        </w:tc>
        <w:tc>
          <w:tcPr>
            <w:tcW w:w="675" w:type="dxa"/>
          </w:tcPr>
          <w:p w14:paraId="7F2612E7" w14:textId="77777777" w:rsidR="008A6661" w:rsidRDefault="008A6661">
            <w:pPr>
              <w:jc w:val="center"/>
            </w:pPr>
          </w:p>
        </w:tc>
        <w:tc>
          <w:tcPr>
            <w:tcW w:w="675" w:type="dxa"/>
          </w:tcPr>
          <w:p w14:paraId="5ECAE9C8" w14:textId="77777777" w:rsidR="008A6661" w:rsidRDefault="008A6661">
            <w:pPr>
              <w:jc w:val="center"/>
            </w:pPr>
          </w:p>
        </w:tc>
        <w:tc>
          <w:tcPr>
            <w:tcW w:w="675" w:type="dxa"/>
          </w:tcPr>
          <w:p w14:paraId="5E078B78" w14:textId="77777777" w:rsidR="008A6661" w:rsidRDefault="008A6661">
            <w:pPr>
              <w:jc w:val="center"/>
            </w:pPr>
          </w:p>
        </w:tc>
      </w:tr>
      <w:tr w:rsidR="008A6661" w14:paraId="1D22616F" w14:textId="77777777" w:rsidTr="2E1FF630">
        <w:trPr>
          <w:cantSplit/>
          <w:trHeight w:val="227"/>
        </w:trPr>
        <w:tc>
          <w:tcPr>
            <w:tcW w:w="2835" w:type="dxa"/>
            <w:vMerge/>
          </w:tcPr>
          <w:p w14:paraId="71820AAC" w14:textId="77777777" w:rsidR="008A6661" w:rsidRDefault="008A6661"/>
        </w:tc>
        <w:tc>
          <w:tcPr>
            <w:tcW w:w="2977" w:type="dxa"/>
            <w:vMerge/>
          </w:tcPr>
          <w:p w14:paraId="4A9953BE" w14:textId="77777777" w:rsidR="008A6661" w:rsidRDefault="008A6661"/>
        </w:tc>
        <w:tc>
          <w:tcPr>
            <w:tcW w:w="694" w:type="dxa"/>
            <w:vMerge/>
          </w:tcPr>
          <w:p w14:paraId="69183572" w14:textId="77777777" w:rsidR="008A6661" w:rsidRDefault="008A6661">
            <w:pPr>
              <w:jc w:val="center"/>
            </w:pPr>
          </w:p>
        </w:tc>
        <w:tc>
          <w:tcPr>
            <w:tcW w:w="694" w:type="dxa"/>
            <w:vMerge/>
          </w:tcPr>
          <w:p w14:paraId="4744A9B7" w14:textId="77777777" w:rsidR="008A6661" w:rsidRDefault="008A6661">
            <w:pPr>
              <w:jc w:val="center"/>
            </w:pPr>
          </w:p>
        </w:tc>
        <w:tc>
          <w:tcPr>
            <w:tcW w:w="6408" w:type="dxa"/>
          </w:tcPr>
          <w:p w14:paraId="4375995E" w14:textId="77777777" w:rsidR="008A6661" w:rsidRDefault="008A6661"/>
        </w:tc>
        <w:tc>
          <w:tcPr>
            <w:tcW w:w="675" w:type="dxa"/>
          </w:tcPr>
          <w:p w14:paraId="5E2CB341" w14:textId="77777777" w:rsidR="008A6661" w:rsidRDefault="008A6661">
            <w:pPr>
              <w:jc w:val="center"/>
            </w:pPr>
          </w:p>
        </w:tc>
        <w:tc>
          <w:tcPr>
            <w:tcW w:w="675" w:type="dxa"/>
          </w:tcPr>
          <w:p w14:paraId="6A971AD1" w14:textId="77777777" w:rsidR="008A6661" w:rsidRDefault="008A6661">
            <w:pPr>
              <w:jc w:val="center"/>
            </w:pPr>
          </w:p>
        </w:tc>
        <w:tc>
          <w:tcPr>
            <w:tcW w:w="675" w:type="dxa"/>
          </w:tcPr>
          <w:p w14:paraId="7E4E85DF" w14:textId="77777777" w:rsidR="008A6661" w:rsidRDefault="008A6661">
            <w:pPr>
              <w:jc w:val="center"/>
            </w:pPr>
          </w:p>
        </w:tc>
      </w:tr>
      <w:tr w:rsidR="008A6661" w14:paraId="15AEA3B6" w14:textId="77777777" w:rsidTr="2E1FF630">
        <w:trPr>
          <w:cantSplit/>
        </w:trPr>
        <w:tc>
          <w:tcPr>
            <w:tcW w:w="2835" w:type="dxa"/>
            <w:vMerge w:val="restart"/>
            <w:shd w:val="clear" w:color="auto" w:fill="FFFFFF" w:themeFill="background1"/>
          </w:tcPr>
          <w:p w14:paraId="12A572A0" w14:textId="77777777" w:rsidR="008A6661" w:rsidRDefault="008A6661">
            <w:r>
              <w:t>- Radiations ionisantes</w:t>
            </w:r>
          </w:p>
        </w:tc>
        <w:tc>
          <w:tcPr>
            <w:tcW w:w="2977" w:type="dxa"/>
            <w:vMerge w:val="restart"/>
            <w:shd w:val="clear" w:color="auto" w:fill="FFFFFF" w:themeFill="background1"/>
          </w:tcPr>
          <w:p w14:paraId="265B1D91" w14:textId="77777777" w:rsidR="008A6661" w:rsidRDefault="008A6661">
            <w:r>
              <w:t>- Irradiation</w:t>
            </w:r>
          </w:p>
        </w:tc>
        <w:tc>
          <w:tcPr>
            <w:tcW w:w="694" w:type="dxa"/>
            <w:vMerge w:val="restart"/>
            <w:shd w:val="clear" w:color="auto" w:fill="FFFFFF" w:themeFill="background1"/>
          </w:tcPr>
          <w:p w14:paraId="1C009A51" w14:textId="77777777" w:rsidR="008A6661" w:rsidRDefault="008A6661">
            <w:pPr>
              <w:jc w:val="center"/>
            </w:pPr>
          </w:p>
        </w:tc>
        <w:tc>
          <w:tcPr>
            <w:tcW w:w="694" w:type="dxa"/>
            <w:vMerge w:val="restart"/>
            <w:shd w:val="clear" w:color="auto" w:fill="FFFFFF" w:themeFill="background1"/>
          </w:tcPr>
          <w:p w14:paraId="28DCB8F7" w14:textId="77777777" w:rsidR="008A6661" w:rsidRDefault="008A6661">
            <w:pPr>
              <w:jc w:val="center"/>
            </w:pPr>
          </w:p>
        </w:tc>
        <w:tc>
          <w:tcPr>
            <w:tcW w:w="6408" w:type="dxa"/>
            <w:shd w:val="clear" w:color="auto" w:fill="FFFFFF" w:themeFill="background1"/>
          </w:tcPr>
          <w:p w14:paraId="1F77766A" w14:textId="77777777" w:rsidR="008A6661" w:rsidRDefault="008A6661">
            <w:r>
              <w:t>Mesure de l’exposition</w:t>
            </w:r>
          </w:p>
        </w:tc>
        <w:tc>
          <w:tcPr>
            <w:tcW w:w="675" w:type="dxa"/>
            <w:shd w:val="clear" w:color="auto" w:fill="FFFFFF" w:themeFill="background1"/>
          </w:tcPr>
          <w:p w14:paraId="6416B0FC" w14:textId="77777777" w:rsidR="008A6661" w:rsidRDefault="008A6661">
            <w:pPr>
              <w:jc w:val="center"/>
            </w:pPr>
          </w:p>
        </w:tc>
        <w:tc>
          <w:tcPr>
            <w:tcW w:w="675" w:type="dxa"/>
            <w:shd w:val="clear" w:color="auto" w:fill="FFFFFF" w:themeFill="background1"/>
          </w:tcPr>
          <w:p w14:paraId="051EBC08" w14:textId="77777777" w:rsidR="008A6661" w:rsidRDefault="008A6661">
            <w:pPr>
              <w:jc w:val="center"/>
            </w:pPr>
          </w:p>
        </w:tc>
        <w:tc>
          <w:tcPr>
            <w:tcW w:w="675" w:type="dxa"/>
            <w:shd w:val="clear" w:color="auto" w:fill="FFFFFF" w:themeFill="background1"/>
          </w:tcPr>
          <w:p w14:paraId="09823EE7" w14:textId="77777777" w:rsidR="008A6661" w:rsidRDefault="008A6661">
            <w:pPr>
              <w:jc w:val="center"/>
            </w:pPr>
          </w:p>
        </w:tc>
      </w:tr>
      <w:tr w:rsidR="008A6661" w14:paraId="2C1A9C61" w14:textId="77777777" w:rsidTr="2E1FF630">
        <w:trPr>
          <w:cantSplit/>
        </w:trPr>
        <w:tc>
          <w:tcPr>
            <w:tcW w:w="2835" w:type="dxa"/>
            <w:vMerge/>
          </w:tcPr>
          <w:p w14:paraId="7C6EB220" w14:textId="77777777" w:rsidR="008A6661" w:rsidRDefault="008A6661"/>
        </w:tc>
        <w:tc>
          <w:tcPr>
            <w:tcW w:w="2977" w:type="dxa"/>
            <w:vMerge/>
          </w:tcPr>
          <w:p w14:paraId="142D48B9" w14:textId="77777777" w:rsidR="008A6661" w:rsidRDefault="008A6661"/>
        </w:tc>
        <w:tc>
          <w:tcPr>
            <w:tcW w:w="694" w:type="dxa"/>
            <w:vMerge/>
          </w:tcPr>
          <w:p w14:paraId="25ED151C" w14:textId="77777777" w:rsidR="008A6661" w:rsidRDefault="008A6661">
            <w:pPr>
              <w:jc w:val="center"/>
            </w:pPr>
          </w:p>
        </w:tc>
        <w:tc>
          <w:tcPr>
            <w:tcW w:w="694" w:type="dxa"/>
            <w:vMerge/>
          </w:tcPr>
          <w:p w14:paraId="56B73A94" w14:textId="77777777" w:rsidR="008A6661" w:rsidRDefault="008A6661">
            <w:pPr>
              <w:jc w:val="center"/>
            </w:pPr>
          </w:p>
        </w:tc>
        <w:tc>
          <w:tcPr>
            <w:tcW w:w="6408" w:type="dxa"/>
            <w:shd w:val="clear" w:color="auto" w:fill="FFFFFF" w:themeFill="background1"/>
          </w:tcPr>
          <w:p w14:paraId="04165889" w14:textId="77777777" w:rsidR="008A6661" w:rsidRDefault="008A6661"/>
        </w:tc>
        <w:tc>
          <w:tcPr>
            <w:tcW w:w="675" w:type="dxa"/>
            <w:shd w:val="clear" w:color="auto" w:fill="FFFFFF" w:themeFill="background1"/>
          </w:tcPr>
          <w:p w14:paraId="012247C8" w14:textId="77777777" w:rsidR="008A6661" w:rsidRDefault="008A6661">
            <w:pPr>
              <w:jc w:val="center"/>
            </w:pPr>
          </w:p>
        </w:tc>
        <w:tc>
          <w:tcPr>
            <w:tcW w:w="675" w:type="dxa"/>
            <w:shd w:val="clear" w:color="auto" w:fill="FFFFFF" w:themeFill="background1"/>
          </w:tcPr>
          <w:p w14:paraId="7099B7D1" w14:textId="77777777" w:rsidR="008A6661" w:rsidRDefault="008A6661">
            <w:pPr>
              <w:jc w:val="center"/>
            </w:pPr>
          </w:p>
        </w:tc>
        <w:tc>
          <w:tcPr>
            <w:tcW w:w="675" w:type="dxa"/>
            <w:shd w:val="clear" w:color="auto" w:fill="FFFFFF" w:themeFill="background1"/>
          </w:tcPr>
          <w:p w14:paraId="72241D2F" w14:textId="77777777" w:rsidR="008A6661" w:rsidRDefault="008A6661">
            <w:pPr>
              <w:jc w:val="center"/>
            </w:pPr>
          </w:p>
        </w:tc>
      </w:tr>
      <w:tr w:rsidR="008A6661" w14:paraId="5EEAC298" w14:textId="77777777" w:rsidTr="2E1FF630">
        <w:trPr>
          <w:cantSplit/>
        </w:trPr>
        <w:tc>
          <w:tcPr>
            <w:tcW w:w="2835" w:type="dxa"/>
            <w:shd w:val="clear" w:color="auto" w:fill="FFFFFF" w:themeFill="background1"/>
          </w:tcPr>
          <w:p w14:paraId="38D1B4C6" w14:textId="77777777" w:rsidR="008A6661" w:rsidRDefault="008A6661"/>
        </w:tc>
        <w:tc>
          <w:tcPr>
            <w:tcW w:w="2977" w:type="dxa"/>
            <w:shd w:val="clear" w:color="auto" w:fill="FFFFFF" w:themeFill="background1"/>
          </w:tcPr>
          <w:p w14:paraId="16348AF1" w14:textId="77777777" w:rsidR="008A6661" w:rsidRDefault="008A6661"/>
        </w:tc>
        <w:tc>
          <w:tcPr>
            <w:tcW w:w="694" w:type="dxa"/>
            <w:shd w:val="clear" w:color="auto" w:fill="FFFFFF" w:themeFill="background1"/>
          </w:tcPr>
          <w:p w14:paraId="723390F6" w14:textId="77777777" w:rsidR="008A6661" w:rsidRDefault="008A6661">
            <w:pPr>
              <w:jc w:val="center"/>
            </w:pPr>
          </w:p>
        </w:tc>
        <w:tc>
          <w:tcPr>
            <w:tcW w:w="694" w:type="dxa"/>
            <w:shd w:val="clear" w:color="auto" w:fill="FFFFFF" w:themeFill="background1"/>
          </w:tcPr>
          <w:p w14:paraId="7E1D9252" w14:textId="77777777" w:rsidR="008A6661" w:rsidRDefault="008A6661">
            <w:pPr>
              <w:jc w:val="center"/>
            </w:pPr>
          </w:p>
        </w:tc>
        <w:tc>
          <w:tcPr>
            <w:tcW w:w="6408" w:type="dxa"/>
            <w:shd w:val="clear" w:color="auto" w:fill="FFFFFF" w:themeFill="background1"/>
          </w:tcPr>
          <w:p w14:paraId="039F5909" w14:textId="77777777" w:rsidR="008A6661" w:rsidRDefault="008A6661"/>
        </w:tc>
        <w:tc>
          <w:tcPr>
            <w:tcW w:w="675" w:type="dxa"/>
            <w:shd w:val="clear" w:color="auto" w:fill="FFFFFF" w:themeFill="background1"/>
          </w:tcPr>
          <w:p w14:paraId="755B44F5" w14:textId="77777777" w:rsidR="008A6661" w:rsidRDefault="008A6661">
            <w:pPr>
              <w:jc w:val="center"/>
            </w:pPr>
          </w:p>
        </w:tc>
        <w:tc>
          <w:tcPr>
            <w:tcW w:w="675" w:type="dxa"/>
            <w:shd w:val="clear" w:color="auto" w:fill="FFFFFF" w:themeFill="background1"/>
          </w:tcPr>
          <w:p w14:paraId="46009881" w14:textId="77777777" w:rsidR="008A6661" w:rsidRDefault="008A6661">
            <w:pPr>
              <w:jc w:val="center"/>
            </w:pPr>
          </w:p>
        </w:tc>
        <w:tc>
          <w:tcPr>
            <w:tcW w:w="675" w:type="dxa"/>
            <w:shd w:val="clear" w:color="auto" w:fill="FFFFFF" w:themeFill="background1"/>
          </w:tcPr>
          <w:p w14:paraId="58957790" w14:textId="77777777" w:rsidR="008A6661" w:rsidRDefault="008A6661">
            <w:pPr>
              <w:jc w:val="center"/>
            </w:pPr>
          </w:p>
        </w:tc>
      </w:tr>
      <w:tr w:rsidR="008A6661" w14:paraId="0947E076" w14:textId="77777777" w:rsidTr="2E1FF630">
        <w:trPr>
          <w:cantSplit/>
        </w:trPr>
        <w:tc>
          <w:tcPr>
            <w:tcW w:w="2835" w:type="dxa"/>
            <w:shd w:val="clear" w:color="auto" w:fill="FFFFFF" w:themeFill="background1"/>
          </w:tcPr>
          <w:p w14:paraId="2A640445" w14:textId="77777777" w:rsidR="008A6661" w:rsidRDefault="008A6661"/>
        </w:tc>
        <w:tc>
          <w:tcPr>
            <w:tcW w:w="2977" w:type="dxa"/>
            <w:shd w:val="clear" w:color="auto" w:fill="FFFFFF" w:themeFill="background1"/>
          </w:tcPr>
          <w:p w14:paraId="703B2860" w14:textId="77777777" w:rsidR="008A6661" w:rsidRDefault="008A6661"/>
        </w:tc>
        <w:tc>
          <w:tcPr>
            <w:tcW w:w="694" w:type="dxa"/>
            <w:shd w:val="clear" w:color="auto" w:fill="FFFFFF" w:themeFill="background1"/>
          </w:tcPr>
          <w:p w14:paraId="44A8064C" w14:textId="77777777" w:rsidR="008A6661" w:rsidRDefault="008A6661">
            <w:pPr>
              <w:jc w:val="center"/>
            </w:pPr>
          </w:p>
        </w:tc>
        <w:tc>
          <w:tcPr>
            <w:tcW w:w="694" w:type="dxa"/>
            <w:shd w:val="clear" w:color="auto" w:fill="FFFFFF" w:themeFill="background1"/>
          </w:tcPr>
          <w:p w14:paraId="3365D47E" w14:textId="77777777" w:rsidR="008A6661" w:rsidRDefault="008A6661">
            <w:pPr>
              <w:jc w:val="center"/>
            </w:pPr>
          </w:p>
        </w:tc>
        <w:tc>
          <w:tcPr>
            <w:tcW w:w="6408" w:type="dxa"/>
            <w:shd w:val="clear" w:color="auto" w:fill="FFFFFF" w:themeFill="background1"/>
          </w:tcPr>
          <w:p w14:paraId="18FF7917" w14:textId="77777777" w:rsidR="008A6661" w:rsidRDefault="008A6661"/>
        </w:tc>
        <w:tc>
          <w:tcPr>
            <w:tcW w:w="675" w:type="dxa"/>
            <w:shd w:val="clear" w:color="auto" w:fill="FFFFFF" w:themeFill="background1"/>
          </w:tcPr>
          <w:p w14:paraId="47DBB497" w14:textId="77777777" w:rsidR="008A6661" w:rsidRDefault="008A6661">
            <w:pPr>
              <w:jc w:val="center"/>
            </w:pPr>
          </w:p>
        </w:tc>
        <w:tc>
          <w:tcPr>
            <w:tcW w:w="675" w:type="dxa"/>
            <w:shd w:val="clear" w:color="auto" w:fill="FFFFFF" w:themeFill="background1"/>
          </w:tcPr>
          <w:p w14:paraId="70EF1EE4" w14:textId="77777777" w:rsidR="008A6661" w:rsidRDefault="008A6661">
            <w:pPr>
              <w:jc w:val="center"/>
            </w:pPr>
          </w:p>
        </w:tc>
        <w:tc>
          <w:tcPr>
            <w:tcW w:w="675" w:type="dxa"/>
            <w:shd w:val="clear" w:color="auto" w:fill="FFFFFF" w:themeFill="background1"/>
          </w:tcPr>
          <w:p w14:paraId="014E9847" w14:textId="77777777" w:rsidR="008A6661" w:rsidRDefault="008A6661">
            <w:pPr>
              <w:jc w:val="center"/>
            </w:pPr>
          </w:p>
        </w:tc>
      </w:tr>
      <w:tr w:rsidR="008A6661" w14:paraId="2F4D02C6" w14:textId="77777777" w:rsidTr="2E1FF630">
        <w:trPr>
          <w:cantSplit/>
        </w:trPr>
        <w:tc>
          <w:tcPr>
            <w:tcW w:w="2835" w:type="dxa"/>
            <w:shd w:val="clear" w:color="auto" w:fill="FFFFFF" w:themeFill="background1"/>
          </w:tcPr>
          <w:p w14:paraId="0A6995BE" w14:textId="77777777" w:rsidR="008A6661" w:rsidRDefault="008A6661"/>
        </w:tc>
        <w:tc>
          <w:tcPr>
            <w:tcW w:w="2977" w:type="dxa"/>
            <w:shd w:val="clear" w:color="auto" w:fill="FFFFFF" w:themeFill="background1"/>
          </w:tcPr>
          <w:p w14:paraId="6001B9DC" w14:textId="77777777" w:rsidR="008A6661" w:rsidRDefault="008A6661"/>
        </w:tc>
        <w:tc>
          <w:tcPr>
            <w:tcW w:w="694" w:type="dxa"/>
            <w:shd w:val="clear" w:color="auto" w:fill="FFFFFF" w:themeFill="background1"/>
          </w:tcPr>
          <w:p w14:paraId="796FC920" w14:textId="77777777" w:rsidR="008A6661" w:rsidRDefault="008A6661">
            <w:pPr>
              <w:jc w:val="center"/>
            </w:pPr>
          </w:p>
        </w:tc>
        <w:tc>
          <w:tcPr>
            <w:tcW w:w="694" w:type="dxa"/>
            <w:shd w:val="clear" w:color="auto" w:fill="FFFFFF" w:themeFill="background1"/>
          </w:tcPr>
          <w:p w14:paraId="1E199C28" w14:textId="77777777" w:rsidR="008A6661" w:rsidRDefault="008A6661">
            <w:pPr>
              <w:jc w:val="center"/>
            </w:pPr>
          </w:p>
        </w:tc>
        <w:tc>
          <w:tcPr>
            <w:tcW w:w="6408" w:type="dxa"/>
            <w:shd w:val="clear" w:color="auto" w:fill="FFFFFF" w:themeFill="background1"/>
          </w:tcPr>
          <w:p w14:paraId="6311A337" w14:textId="77777777" w:rsidR="008A6661" w:rsidRDefault="008A6661"/>
        </w:tc>
        <w:tc>
          <w:tcPr>
            <w:tcW w:w="675" w:type="dxa"/>
            <w:shd w:val="clear" w:color="auto" w:fill="FFFFFF" w:themeFill="background1"/>
          </w:tcPr>
          <w:p w14:paraId="51AACD5B" w14:textId="77777777" w:rsidR="008A6661" w:rsidRDefault="008A6661">
            <w:pPr>
              <w:jc w:val="center"/>
            </w:pPr>
          </w:p>
        </w:tc>
        <w:tc>
          <w:tcPr>
            <w:tcW w:w="675" w:type="dxa"/>
            <w:shd w:val="clear" w:color="auto" w:fill="FFFFFF" w:themeFill="background1"/>
          </w:tcPr>
          <w:p w14:paraId="2C47C054" w14:textId="77777777" w:rsidR="008A6661" w:rsidRDefault="008A6661">
            <w:pPr>
              <w:jc w:val="center"/>
            </w:pPr>
          </w:p>
        </w:tc>
        <w:tc>
          <w:tcPr>
            <w:tcW w:w="675" w:type="dxa"/>
            <w:shd w:val="clear" w:color="auto" w:fill="FFFFFF" w:themeFill="background1"/>
          </w:tcPr>
          <w:p w14:paraId="2217CFA7" w14:textId="77777777" w:rsidR="008A6661" w:rsidRDefault="008A6661">
            <w:pPr>
              <w:jc w:val="center"/>
            </w:pPr>
          </w:p>
        </w:tc>
      </w:tr>
      <w:tr w:rsidR="008A6661" w14:paraId="34A5E1FD" w14:textId="77777777" w:rsidTr="2E1FF630">
        <w:trPr>
          <w:cantSplit/>
        </w:trPr>
        <w:tc>
          <w:tcPr>
            <w:tcW w:w="2835" w:type="dxa"/>
            <w:shd w:val="clear" w:color="auto" w:fill="FFFFFF" w:themeFill="background1"/>
          </w:tcPr>
          <w:p w14:paraId="5E68AB9A" w14:textId="77777777" w:rsidR="008A6661" w:rsidRDefault="008A6661"/>
        </w:tc>
        <w:tc>
          <w:tcPr>
            <w:tcW w:w="2977" w:type="dxa"/>
            <w:shd w:val="clear" w:color="auto" w:fill="FFFFFF" w:themeFill="background1"/>
          </w:tcPr>
          <w:p w14:paraId="0A556220" w14:textId="77777777" w:rsidR="008A6661" w:rsidRDefault="008A6661"/>
        </w:tc>
        <w:tc>
          <w:tcPr>
            <w:tcW w:w="694" w:type="dxa"/>
            <w:shd w:val="clear" w:color="auto" w:fill="FFFFFF" w:themeFill="background1"/>
          </w:tcPr>
          <w:p w14:paraId="7681F587" w14:textId="77777777" w:rsidR="008A6661" w:rsidRDefault="008A6661">
            <w:pPr>
              <w:jc w:val="center"/>
            </w:pPr>
          </w:p>
        </w:tc>
        <w:tc>
          <w:tcPr>
            <w:tcW w:w="694" w:type="dxa"/>
            <w:shd w:val="clear" w:color="auto" w:fill="FFFFFF" w:themeFill="background1"/>
          </w:tcPr>
          <w:p w14:paraId="6A26B542" w14:textId="77777777" w:rsidR="008A6661" w:rsidRDefault="008A6661">
            <w:pPr>
              <w:jc w:val="center"/>
            </w:pPr>
          </w:p>
        </w:tc>
        <w:tc>
          <w:tcPr>
            <w:tcW w:w="6408" w:type="dxa"/>
            <w:shd w:val="clear" w:color="auto" w:fill="FFFFFF" w:themeFill="background1"/>
          </w:tcPr>
          <w:p w14:paraId="1BF0CA24" w14:textId="77777777" w:rsidR="008A6661" w:rsidRDefault="008A6661"/>
        </w:tc>
        <w:tc>
          <w:tcPr>
            <w:tcW w:w="675" w:type="dxa"/>
            <w:shd w:val="clear" w:color="auto" w:fill="FFFFFF" w:themeFill="background1"/>
          </w:tcPr>
          <w:p w14:paraId="37FCDD83" w14:textId="77777777" w:rsidR="008A6661" w:rsidRDefault="008A6661">
            <w:pPr>
              <w:jc w:val="center"/>
            </w:pPr>
          </w:p>
        </w:tc>
        <w:tc>
          <w:tcPr>
            <w:tcW w:w="675" w:type="dxa"/>
            <w:shd w:val="clear" w:color="auto" w:fill="FFFFFF" w:themeFill="background1"/>
          </w:tcPr>
          <w:p w14:paraId="321032C9" w14:textId="77777777" w:rsidR="008A6661" w:rsidRDefault="008A6661">
            <w:pPr>
              <w:jc w:val="center"/>
            </w:pPr>
          </w:p>
        </w:tc>
        <w:tc>
          <w:tcPr>
            <w:tcW w:w="675" w:type="dxa"/>
            <w:shd w:val="clear" w:color="auto" w:fill="FFFFFF" w:themeFill="background1"/>
          </w:tcPr>
          <w:p w14:paraId="64C527AD" w14:textId="77777777" w:rsidR="008A6661" w:rsidRDefault="008A6661">
            <w:pPr>
              <w:jc w:val="center"/>
            </w:pPr>
          </w:p>
        </w:tc>
      </w:tr>
    </w:tbl>
    <w:p w14:paraId="73183DC0" w14:textId="77777777" w:rsidR="008A6661" w:rsidRDefault="008A6661">
      <w:pPr>
        <w:pStyle w:val="Pieddepage"/>
        <w:tabs>
          <w:tab w:val="clear" w:pos="4536"/>
          <w:tab w:val="clear" w:pos="9072"/>
        </w:tabs>
      </w:pPr>
      <w:r>
        <w:br w:type="page"/>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93"/>
      </w:tblGrid>
      <w:tr w:rsidR="008A6661" w14:paraId="1AB1803C" w14:textId="77777777">
        <w:trPr>
          <w:jc w:val="center"/>
        </w:trPr>
        <w:tc>
          <w:tcPr>
            <w:tcW w:w="10093" w:type="dxa"/>
            <w:shd w:val="pct5" w:color="auto" w:fill="auto"/>
          </w:tcPr>
          <w:p w14:paraId="69015E77" w14:textId="77777777" w:rsidR="008A6661" w:rsidRDefault="008A6661">
            <w:pPr>
              <w:jc w:val="center"/>
              <w:rPr>
                <w:b/>
                <w:sz w:val="28"/>
              </w:rPr>
            </w:pPr>
            <w:r>
              <w:rPr>
                <w:b/>
                <w:sz w:val="28"/>
              </w:rPr>
              <w:t>RISQUES D’INTERFÉRENCE ET MESURES DE PRÉVENTION</w:t>
            </w:r>
          </w:p>
        </w:tc>
      </w:tr>
    </w:tbl>
    <w:p w14:paraId="17C028FB" w14:textId="77777777" w:rsidR="008A6661" w:rsidRDefault="008A6661">
      <w:pPr>
        <w:ind w:right="849"/>
        <w:jc w:val="cente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977"/>
        <w:gridCol w:w="694"/>
        <w:gridCol w:w="694"/>
        <w:gridCol w:w="6408"/>
        <w:gridCol w:w="675"/>
        <w:gridCol w:w="675"/>
        <w:gridCol w:w="675"/>
      </w:tblGrid>
      <w:tr w:rsidR="008A6661" w14:paraId="6E6EC7FE" w14:textId="77777777">
        <w:trPr>
          <w:cantSplit/>
        </w:trPr>
        <w:tc>
          <w:tcPr>
            <w:tcW w:w="2835" w:type="dxa"/>
            <w:tcBorders>
              <w:bottom w:val="single" w:sz="4" w:space="0" w:color="auto"/>
            </w:tcBorders>
            <w:shd w:val="pct5" w:color="auto" w:fill="auto"/>
          </w:tcPr>
          <w:p w14:paraId="79C8CAA1" w14:textId="77777777" w:rsidR="008A6661" w:rsidRDefault="008A6661">
            <w:pPr>
              <w:ind w:right="849"/>
              <w:jc w:val="center"/>
              <w:rPr>
                <w:b/>
                <w:sz w:val="22"/>
              </w:rPr>
            </w:pPr>
          </w:p>
          <w:p w14:paraId="187C7DC8" w14:textId="77777777" w:rsidR="008A6661" w:rsidRDefault="008A6661">
            <w:pPr>
              <w:ind w:right="14"/>
              <w:jc w:val="center"/>
              <w:rPr>
                <w:b/>
                <w:sz w:val="22"/>
              </w:rPr>
            </w:pPr>
            <w:r>
              <w:rPr>
                <w:b/>
                <w:sz w:val="22"/>
              </w:rPr>
              <w:t>RISQUES RECENSÉS</w:t>
            </w:r>
          </w:p>
        </w:tc>
        <w:tc>
          <w:tcPr>
            <w:tcW w:w="2977" w:type="dxa"/>
            <w:tcBorders>
              <w:bottom w:val="single" w:sz="4" w:space="0" w:color="auto"/>
            </w:tcBorders>
            <w:shd w:val="pct5" w:color="auto" w:fill="auto"/>
          </w:tcPr>
          <w:p w14:paraId="69EFBFC0" w14:textId="77777777" w:rsidR="008A6661" w:rsidRDefault="008A6661">
            <w:pPr>
              <w:ind w:right="849"/>
              <w:jc w:val="center"/>
              <w:rPr>
                <w:b/>
                <w:sz w:val="22"/>
              </w:rPr>
            </w:pPr>
          </w:p>
          <w:p w14:paraId="6A25A4DE" w14:textId="77777777" w:rsidR="008A6661" w:rsidRDefault="008A6661">
            <w:pPr>
              <w:pStyle w:val="Titre5"/>
              <w:tabs>
                <w:tab w:val="left" w:pos="2695"/>
              </w:tabs>
              <w:rPr>
                <w:sz w:val="22"/>
              </w:rPr>
            </w:pPr>
            <w:r>
              <w:rPr>
                <w:sz w:val="22"/>
              </w:rPr>
              <w:t>NATURE DU RISQUE</w:t>
            </w:r>
          </w:p>
        </w:tc>
        <w:tc>
          <w:tcPr>
            <w:tcW w:w="1388" w:type="dxa"/>
            <w:gridSpan w:val="2"/>
            <w:tcBorders>
              <w:bottom w:val="single" w:sz="4" w:space="0" w:color="auto"/>
            </w:tcBorders>
            <w:shd w:val="pct5" w:color="auto" w:fill="auto"/>
          </w:tcPr>
          <w:p w14:paraId="18A2A7C9" w14:textId="77777777" w:rsidR="008A6661" w:rsidRDefault="008A6661">
            <w:pPr>
              <w:ind w:right="849"/>
              <w:jc w:val="center"/>
              <w:rPr>
                <w:b/>
                <w:sz w:val="22"/>
              </w:rPr>
            </w:pPr>
          </w:p>
          <w:p w14:paraId="3ED8E47E" w14:textId="77777777" w:rsidR="008A6661" w:rsidRDefault="008A6661">
            <w:pPr>
              <w:pStyle w:val="Titre5"/>
              <w:ind w:left="-70" w:right="-100" w:firstLine="7"/>
              <w:rPr>
                <w:sz w:val="22"/>
              </w:rPr>
            </w:pPr>
            <w:r>
              <w:rPr>
                <w:sz w:val="22"/>
              </w:rPr>
              <w:t>EXISTENCE</w:t>
            </w:r>
          </w:p>
        </w:tc>
        <w:tc>
          <w:tcPr>
            <w:tcW w:w="6408" w:type="dxa"/>
            <w:tcBorders>
              <w:bottom w:val="single" w:sz="4" w:space="0" w:color="auto"/>
            </w:tcBorders>
            <w:shd w:val="pct5" w:color="auto" w:fill="auto"/>
          </w:tcPr>
          <w:p w14:paraId="4941B9CC" w14:textId="77777777" w:rsidR="008A6661" w:rsidRDefault="008A6661">
            <w:pPr>
              <w:pStyle w:val="Corpsdetexte3"/>
              <w:tabs>
                <w:tab w:val="left" w:pos="5583"/>
              </w:tabs>
            </w:pPr>
            <w:r>
              <w:t>MESURES DE PROTECTION ET DE SALUBRITÉ</w:t>
            </w:r>
          </w:p>
          <w:p w14:paraId="3B083408" w14:textId="77777777" w:rsidR="008A6661" w:rsidRDefault="008A6661">
            <w:pPr>
              <w:tabs>
                <w:tab w:val="left" w:pos="5246"/>
              </w:tabs>
              <w:ind w:right="14"/>
              <w:jc w:val="center"/>
              <w:rPr>
                <w:b/>
                <w:sz w:val="22"/>
              </w:rPr>
            </w:pPr>
            <w:r>
              <w:rPr>
                <w:b/>
                <w:sz w:val="22"/>
              </w:rPr>
              <w:t>DESTINÉES À PRÉVENIR CES RISQUES</w:t>
            </w:r>
          </w:p>
        </w:tc>
        <w:tc>
          <w:tcPr>
            <w:tcW w:w="2025" w:type="dxa"/>
            <w:gridSpan w:val="3"/>
            <w:tcBorders>
              <w:bottom w:val="single" w:sz="4" w:space="0" w:color="auto"/>
            </w:tcBorders>
            <w:shd w:val="pct5" w:color="auto" w:fill="auto"/>
          </w:tcPr>
          <w:p w14:paraId="27384573" w14:textId="77777777" w:rsidR="008A6661" w:rsidRDefault="008A6661">
            <w:pPr>
              <w:ind w:left="-37" w:hanging="33"/>
              <w:jc w:val="center"/>
              <w:rPr>
                <w:b/>
                <w:sz w:val="22"/>
              </w:rPr>
            </w:pPr>
            <w:r>
              <w:rPr>
                <w:b/>
                <w:sz w:val="22"/>
              </w:rPr>
              <w:t xml:space="preserve">RESPONSABLE DE </w:t>
            </w:r>
            <w:smartTag w:uri="urn:schemas-microsoft-com:office:smarttags" w:element="PersonName">
              <w:smartTagPr>
                <w:attr w:name="ProductID" w:val="LA MISE EN"/>
              </w:smartTagPr>
              <w:r>
                <w:rPr>
                  <w:b/>
                  <w:sz w:val="22"/>
                </w:rPr>
                <w:t>LA MISE EN</w:t>
              </w:r>
            </w:smartTag>
            <w:r>
              <w:rPr>
                <w:b/>
                <w:sz w:val="22"/>
              </w:rPr>
              <w:t xml:space="preserve"> OEUVRE</w:t>
            </w:r>
          </w:p>
        </w:tc>
      </w:tr>
      <w:tr w:rsidR="008A6661" w14:paraId="4039AF4E" w14:textId="77777777">
        <w:trPr>
          <w:cantSplit/>
        </w:trPr>
        <w:tc>
          <w:tcPr>
            <w:tcW w:w="2835" w:type="dxa"/>
            <w:tcBorders>
              <w:bottom w:val="single" w:sz="4" w:space="0" w:color="auto"/>
            </w:tcBorders>
            <w:shd w:val="clear" w:color="auto" w:fill="FFFFFF"/>
          </w:tcPr>
          <w:p w14:paraId="302DD8F0" w14:textId="77777777" w:rsidR="008A6661" w:rsidRDefault="008A6661">
            <w:pPr>
              <w:jc w:val="center"/>
              <w:rPr>
                <w:b/>
                <w:sz w:val="24"/>
              </w:rPr>
            </w:pPr>
          </w:p>
        </w:tc>
        <w:tc>
          <w:tcPr>
            <w:tcW w:w="2977" w:type="dxa"/>
            <w:tcBorders>
              <w:bottom w:val="single" w:sz="4" w:space="0" w:color="auto"/>
            </w:tcBorders>
            <w:shd w:val="clear" w:color="auto" w:fill="FFFFFF"/>
          </w:tcPr>
          <w:p w14:paraId="16A89B89" w14:textId="77777777" w:rsidR="008A6661" w:rsidRDefault="008A6661">
            <w:pPr>
              <w:jc w:val="center"/>
              <w:rPr>
                <w:b/>
                <w:sz w:val="24"/>
              </w:rPr>
            </w:pPr>
          </w:p>
        </w:tc>
        <w:tc>
          <w:tcPr>
            <w:tcW w:w="694" w:type="dxa"/>
            <w:tcBorders>
              <w:bottom w:val="single" w:sz="4" w:space="0" w:color="auto"/>
            </w:tcBorders>
            <w:shd w:val="clear" w:color="auto" w:fill="FFFFFF"/>
          </w:tcPr>
          <w:p w14:paraId="4B656E91" w14:textId="77777777" w:rsidR="008A6661" w:rsidRDefault="008A6661">
            <w:pPr>
              <w:jc w:val="center"/>
              <w:rPr>
                <w:b/>
                <w:sz w:val="22"/>
              </w:rPr>
            </w:pPr>
            <w:r>
              <w:rPr>
                <w:b/>
                <w:sz w:val="22"/>
              </w:rPr>
              <w:t>Oui</w:t>
            </w:r>
          </w:p>
        </w:tc>
        <w:tc>
          <w:tcPr>
            <w:tcW w:w="694" w:type="dxa"/>
            <w:tcBorders>
              <w:bottom w:val="single" w:sz="4" w:space="0" w:color="auto"/>
            </w:tcBorders>
            <w:shd w:val="clear" w:color="auto" w:fill="FFFFFF"/>
          </w:tcPr>
          <w:p w14:paraId="2CCE0A9C" w14:textId="77777777" w:rsidR="008A6661" w:rsidRDefault="008A6661">
            <w:pPr>
              <w:jc w:val="center"/>
              <w:rPr>
                <w:b/>
                <w:sz w:val="22"/>
              </w:rPr>
            </w:pPr>
            <w:r>
              <w:rPr>
                <w:b/>
                <w:sz w:val="22"/>
              </w:rPr>
              <w:t>Non</w:t>
            </w:r>
          </w:p>
        </w:tc>
        <w:tc>
          <w:tcPr>
            <w:tcW w:w="6408" w:type="dxa"/>
            <w:tcBorders>
              <w:bottom w:val="single" w:sz="4" w:space="0" w:color="auto"/>
            </w:tcBorders>
            <w:shd w:val="clear" w:color="auto" w:fill="FFFFFF"/>
          </w:tcPr>
          <w:p w14:paraId="5612620D" w14:textId="77777777" w:rsidR="008A6661" w:rsidRDefault="008A6661">
            <w:pPr>
              <w:rPr>
                <w:b/>
                <w:sz w:val="24"/>
              </w:rPr>
            </w:pPr>
          </w:p>
        </w:tc>
        <w:tc>
          <w:tcPr>
            <w:tcW w:w="675" w:type="dxa"/>
            <w:tcBorders>
              <w:bottom w:val="single" w:sz="4" w:space="0" w:color="auto"/>
            </w:tcBorders>
            <w:shd w:val="clear" w:color="auto" w:fill="FFFFFF"/>
          </w:tcPr>
          <w:p w14:paraId="4D5764A9" w14:textId="77777777" w:rsidR="008A6661" w:rsidRDefault="008A6661">
            <w:pPr>
              <w:jc w:val="center"/>
              <w:rPr>
                <w:b/>
                <w:sz w:val="22"/>
              </w:rPr>
            </w:pPr>
            <w:r>
              <w:rPr>
                <w:b/>
                <w:sz w:val="22"/>
              </w:rPr>
              <w:t>E.U.</w:t>
            </w:r>
          </w:p>
        </w:tc>
        <w:tc>
          <w:tcPr>
            <w:tcW w:w="675" w:type="dxa"/>
            <w:tcBorders>
              <w:bottom w:val="single" w:sz="4" w:space="0" w:color="auto"/>
            </w:tcBorders>
            <w:shd w:val="clear" w:color="auto" w:fill="FFFFFF"/>
          </w:tcPr>
          <w:p w14:paraId="27A398D2" w14:textId="77777777" w:rsidR="008A6661" w:rsidRDefault="008A6661">
            <w:pPr>
              <w:jc w:val="center"/>
              <w:rPr>
                <w:b/>
                <w:sz w:val="22"/>
                <w:lang w:val="en-GB"/>
              </w:rPr>
            </w:pPr>
            <w:r>
              <w:rPr>
                <w:b/>
                <w:sz w:val="22"/>
                <w:lang w:val="en-GB"/>
              </w:rPr>
              <w:t>E.E.</w:t>
            </w:r>
          </w:p>
        </w:tc>
        <w:tc>
          <w:tcPr>
            <w:tcW w:w="675" w:type="dxa"/>
            <w:tcBorders>
              <w:bottom w:val="single" w:sz="4" w:space="0" w:color="auto"/>
            </w:tcBorders>
            <w:shd w:val="clear" w:color="auto" w:fill="FFFFFF"/>
          </w:tcPr>
          <w:p w14:paraId="1CD1C142" w14:textId="77777777" w:rsidR="008A6661" w:rsidRDefault="008A6661">
            <w:pPr>
              <w:jc w:val="center"/>
              <w:rPr>
                <w:b/>
                <w:sz w:val="22"/>
                <w:lang w:val="en-GB"/>
              </w:rPr>
            </w:pPr>
            <w:r>
              <w:rPr>
                <w:b/>
                <w:sz w:val="22"/>
                <w:lang w:val="en-GB"/>
              </w:rPr>
              <w:t>S.O.</w:t>
            </w:r>
          </w:p>
        </w:tc>
      </w:tr>
      <w:tr w:rsidR="008A6661" w14:paraId="37310D42" w14:textId="77777777">
        <w:trPr>
          <w:cantSplit/>
          <w:trHeight w:val="153"/>
        </w:trPr>
        <w:tc>
          <w:tcPr>
            <w:tcW w:w="15633" w:type="dxa"/>
            <w:gridSpan w:val="8"/>
            <w:shd w:val="clear" w:color="auto" w:fill="FFFFFF"/>
          </w:tcPr>
          <w:p w14:paraId="45149C89" w14:textId="77777777" w:rsidR="008A6661" w:rsidRDefault="008A6661">
            <w:pPr>
              <w:jc w:val="center"/>
            </w:pPr>
            <w:r>
              <w:t>RISQUES SPECIFIQUES À L’OPÉRATION</w:t>
            </w:r>
          </w:p>
        </w:tc>
      </w:tr>
      <w:tr w:rsidR="008A6661" w14:paraId="0ECF38C7" w14:textId="77777777">
        <w:trPr>
          <w:cantSplit/>
          <w:trHeight w:val="154"/>
        </w:trPr>
        <w:tc>
          <w:tcPr>
            <w:tcW w:w="2835" w:type="dxa"/>
            <w:vMerge w:val="restart"/>
          </w:tcPr>
          <w:p w14:paraId="019BB875" w14:textId="77777777" w:rsidR="008A6661" w:rsidRDefault="008A6661">
            <w:r>
              <w:t>- Locaux à risque spécifique</w:t>
            </w:r>
          </w:p>
          <w:p w14:paraId="1206202A" w14:textId="77777777" w:rsidR="008A6661" w:rsidRDefault="008A6661"/>
        </w:tc>
        <w:tc>
          <w:tcPr>
            <w:tcW w:w="2977" w:type="dxa"/>
            <w:vMerge w:val="restart"/>
          </w:tcPr>
          <w:p w14:paraId="3C8A857E" w14:textId="77777777" w:rsidR="008A6661" w:rsidRDefault="008A6661"/>
        </w:tc>
        <w:tc>
          <w:tcPr>
            <w:tcW w:w="694" w:type="dxa"/>
            <w:vMerge w:val="restart"/>
          </w:tcPr>
          <w:p w14:paraId="2CB0D7CB" w14:textId="77777777" w:rsidR="008A6661" w:rsidRDefault="008A6661">
            <w:pPr>
              <w:jc w:val="center"/>
            </w:pPr>
          </w:p>
        </w:tc>
        <w:tc>
          <w:tcPr>
            <w:tcW w:w="694" w:type="dxa"/>
            <w:vMerge w:val="restart"/>
          </w:tcPr>
          <w:p w14:paraId="2E5C6B8F" w14:textId="77777777" w:rsidR="008A6661" w:rsidRDefault="008A6661">
            <w:pPr>
              <w:jc w:val="center"/>
            </w:pPr>
          </w:p>
        </w:tc>
        <w:tc>
          <w:tcPr>
            <w:tcW w:w="6408" w:type="dxa"/>
          </w:tcPr>
          <w:p w14:paraId="05B20969" w14:textId="77777777" w:rsidR="008A6661" w:rsidRDefault="008A6661"/>
        </w:tc>
        <w:tc>
          <w:tcPr>
            <w:tcW w:w="675" w:type="dxa"/>
          </w:tcPr>
          <w:p w14:paraId="6C9ECDB7" w14:textId="77777777" w:rsidR="008A6661" w:rsidRDefault="008A6661">
            <w:pPr>
              <w:jc w:val="center"/>
            </w:pPr>
          </w:p>
        </w:tc>
        <w:tc>
          <w:tcPr>
            <w:tcW w:w="675" w:type="dxa"/>
          </w:tcPr>
          <w:p w14:paraId="10EE03AE" w14:textId="77777777" w:rsidR="008A6661" w:rsidRDefault="008A6661">
            <w:pPr>
              <w:jc w:val="center"/>
            </w:pPr>
          </w:p>
        </w:tc>
        <w:tc>
          <w:tcPr>
            <w:tcW w:w="675" w:type="dxa"/>
          </w:tcPr>
          <w:p w14:paraId="05DC0218" w14:textId="77777777" w:rsidR="008A6661" w:rsidRDefault="008A6661">
            <w:pPr>
              <w:jc w:val="center"/>
            </w:pPr>
          </w:p>
        </w:tc>
      </w:tr>
      <w:tr w:rsidR="008A6661" w14:paraId="176924FD" w14:textId="77777777">
        <w:trPr>
          <w:cantSplit/>
          <w:trHeight w:val="153"/>
        </w:trPr>
        <w:tc>
          <w:tcPr>
            <w:tcW w:w="2835" w:type="dxa"/>
            <w:vMerge/>
          </w:tcPr>
          <w:p w14:paraId="75691DDA" w14:textId="77777777" w:rsidR="008A6661" w:rsidRDefault="008A6661"/>
        </w:tc>
        <w:tc>
          <w:tcPr>
            <w:tcW w:w="2977" w:type="dxa"/>
            <w:vMerge/>
          </w:tcPr>
          <w:p w14:paraId="636455E4" w14:textId="77777777" w:rsidR="008A6661" w:rsidRDefault="008A6661"/>
        </w:tc>
        <w:tc>
          <w:tcPr>
            <w:tcW w:w="694" w:type="dxa"/>
            <w:vMerge/>
          </w:tcPr>
          <w:p w14:paraId="143FA822" w14:textId="77777777" w:rsidR="008A6661" w:rsidRDefault="008A6661">
            <w:pPr>
              <w:jc w:val="center"/>
            </w:pPr>
          </w:p>
        </w:tc>
        <w:tc>
          <w:tcPr>
            <w:tcW w:w="694" w:type="dxa"/>
            <w:vMerge/>
          </w:tcPr>
          <w:p w14:paraId="5090789D" w14:textId="77777777" w:rsidR="008A6661" w:rsidRDefault="008A6661">
            <w:pPr>
              <w:jc w:val="center"/>
            </w:pPr>
          </w:p>
        </w:tc>
        <w:tc>
          <w:tcPr>
            <w:tcW w:w="6408" w:type="dxa"/>
          </w:tcPr>
          <w:p w14:paraId="7E20AB3F" w14:textId="77777777" w:rsidR="008A6661" w:rsidRDefault="008A6661"/>
        </w:tc>
        <w:tc>
          <w:tcPr>
            <w:tcW w:w="675" w:type="dxa"/>
          </w:tcPr>
          <w:p w14:paraId="2C13B6A8" w14:textId="77777777" w:rsidR="008A6661" w:rsidRDefault="008A6661">
            <w:pPr>
              <w:jc w:val="center"/>
            </w:pPr>
          </w:p>
        </w:tc>
        <w:tc>
          <w:tcPr>
            <w:tcW w:w="675" w:type="dxa"/>
          </w:tcPr>
          <w:p w14:paraId="7825458B" w14:textId="77777777" w:rsidR="008A6661" w:rsidRDefault="008A6661">
            <w:pPr>
              <w:jc w:val="center"/>
            </w:pPr>
          </w:p>
        </w:tc>
        <w:tc>
          <w:tcPr>
            <w:tcW w:w="675" w:type="dxa"/>
          </w:tcPr>
          <w:p w14:paraId="42CD822F" w14:textId="77777777" w:rsidR="008A6661" w:rsidRDefault="008A6661">
            <w:pPr>
              <w:jc w:val="center"/>
            </w:pPr>
          </w:p>
        </w:tc>
      </w:tr>
      <w:tr w:rsidR="008A6661" w14:paraId="0916780B" w14:textId="77777777">
        <w:trPr>
          <w:cantSplit/>
          <w:trHeight w:val="153"/>
        </w:trPr>
        <w:tc>
          <w:tcPr>
            <w:tcW w:w="2835" w:type="dxa"/>
            <w:vMerge/>
          </w:tcPr>
          <w:p w14:paraId="285B6095" w14:textId="77777777" w:rsidR="008A6661" w:rsidRDefault="008A6661"/>
        </w:tc>
        <w:tc>
          <w:tcPr>
            <w:tcW w:w="2977" w:type="dxa"/>
            <w:vMerge/>
          </w:tcPr>
          <w:p w14:paraId="2CF6D4EB" w14:textId="77777777" w:rsidR="008A6661" w:rsidRDefault="008A6661"/>
        </w:tc>
        <w:tc>
          <w:tcPr>
            <w:tcW w:w="694" w:type="dxa"/>
            <w:vMerge/>
          </w:tcPr>
          <w:p w14:paraId="03B079D7" w14:textId="77777777" w:rsidR="008A6661" w:rsidRDefault="008A6661">
            <w:pPr>
              <w:jc w:val="center"/>
            </w:pPr>
          </w:p>
        </w:tc>
        <w:tc>
          <w:tcPr>
            <w:tcW w:w="694" w:type="dxa"/>
            <w:vMerge/>
          </w:tcPr>
          <w:p w14:paraId="27E3F437" w14:textId="77777777" w:rsidR="008A6661" w:rsidRDefault="008A6661">
            <w:pPr>
              <w:jc w:val="center"/>
            </w:pPr>
          </w:p>
        </w:tc>
        <w:tc>
          <w:tcPr>
            <w:tcW w:w="6408" w:type="dxa"/>
          </w:tcPr>
          <w:p w14:paraId="02BFC9B0" w14:textId="77777777" w:rsidR="008A6661" w:rsidRDefault="008A6661"/>
        </w:tc>
        <w:tc>
          <w:tcPr>
            <w:tcW w:w="675" w:type="dxa"/>
          </w:tcPr>
          <w:p w14:paraId="598FF35B" w14:textId="77777777" w:rsidR="008A6661" w:rsidRDefault="008A6661">
            <w:pPr>
              <w:jc w:val="center"/>
            </w:pPr>
          </w:p>
        </w:tc>
        <w:tc>
          <w:tcPr>
            <w:tcW w:w="675" w:type="dxa"/>
          </w:tcPr>
          <w:p w14:paraId="426CF7B8" w14:textId="77777777" w:rsidR="008A6661" w:rsidRDefault="008A6661">
            <w:pPr>
              <w:jc w:val="center"/>
            </w:pPr>
          </w:p>
        </w:tc>
        <w:tc>
          <w:tcPr>
            <w:tcW w:w="675" w:type="dxa"/>
          </w:tcPr>
          <w:p w14:paraId="4DD7F606" w14:textId="77777777" w:rsidR="008A6661" w:rsidRDefault="008A6661">
            <w:pPr>
              <w:jc w:val="center"/>
            </w:pPr>
          </w:p>
        </w:tc>
      </w:tr>
      <w:tr w:rsidR="008A6661" w14:paraId="01814BFE" w14:textId="77777777">
        <w:trPr>
          <w:cantSplit/>
          <w:trHeight w:val="92"/>
        </w:trPr>
        <w:tc>
          <w:tcPr>
            <w:tcW w:w="2835" w:type="dxa"/>
            <w:vMerge w:val="restart"/>
          </w:tcPr>
          <w:p w14:paraId="7EE69AC3" w14:textId="77777777" w:rsidR="008A6661" w:rsidRDefault="008A6661"/>
          <w:p w14:paraId="5D148105" w14:textId="77777777" w:rsidR="008A6661" w:rsidRDefault="008A6661"/>
        </w:tc>
        <w:tc>
          <w:tcPr>
            <w:tcW w:w="2977" w:type="dxa"/>
            <w:vMerge w:val="restart"/>
          </w:tcPr>
          <w:p w14:paraId="1CA3D955" w14:textId="77777777" w:rsidR="008A6661" w:rsidRDefault="008A6661"/>
        </w:tc>
        <w:tc>
          <w:tcPr>
            <w:tcW w:w="694" w:type="dxa"/>
            <w:vMerge w:val="restart"/>
          </w:tcPr>
          <w:p w14:paraId="6B71455C" w14:textId="77777777" w:rsidR="008A6661" w:rsidRDefault="008A6661">
            <w:pPr>
              <w:jc w:val="center"/>
            </w:pPr>
          </w:p>
        </w:tc>
        <w:tc>
          <w:tcPr>
            <w:tcW w:w="694" w:type="dxa"/>
            <w:vMerge w:val="restart"/>
          </w:tcPr>
          <w:p w14:paraId="461E55DC" w14:textId="77777777" w:rsidR="008A6661" w:rsidRDefault="008A6661">
            <w:pPr>
              <w:jc w:val="center"/>
            </w:pPr>
          </w:p>
        </w:tc>
        <w:tc>
          <w:tcPr>
            <w:tcW w:w="6408" w:type="dxa"/>
          </w:tcPr>
          <w:p w14:paraId="37DD0DF6" w14:textId="77777777" w:rsidR="008A6661" w:rsidRDefault="008A6661"/>
        </w:tc>
        <w:tc>
          <w:tcPr>
            <w:tcW w:w="675" w:type="dxa"/>
          </w:tcPr>
          <w:p w14:paraId="065335F8" w14:textId="77777777" w:rsidR="008A6661" w:rsidRDefault="008A6661">
            <w:pPr>
              <w:jc w:val="center"/>
            </w:pPr>
          </w:p>
        </w:tc>
        <w:tc>
          <w:tcPr>
            <w:tcW w:w="675" w:type="dxa"/>
          </w:tcPr>
          <w:p w14:paraId="1B77A62B" w14:textId="77777777" w:rsidR="008A6661" w:rsidRDefault="008A6661">
            <w:pPr>
              <w:jc w:val="center"/>
            </w:pPr>
          </w:p>
        </w:tc>
        <w:tc>
          <w:tcPr>
            <w:tcW w:w="675" w:type="dxa"/>
          </w:tcPr>
          <w:p w14:paraId="74927789" w14:textId="77777777" w:rsidR="008A6661" w:rsidRDefault="008A6661">
            <w:pPr>
              <w:jc w:val="center"/>
            </w:pPr>
          </w:p>
        </w:tc>
      </w:tr>
      <w:tr w:rsidR="008A6661" w14:paraId="71DAE0FE" w14:textId="77777777">
        <w:trPr>
          <w:cantSplit/>
          <w:trHeight w:val="92"/>
        </w:trPr>
        <w:tc>
          <w:tcPr>
            <w:tcW w:w="2835" w:type="dxa"/>
            <w:vMerge/>
          </w:tcPr>
          <w:p w14:paraId="13A78D6B" w14:textId="77777777" w:rsidR="008A6661" w:rsidRDefault="008A6661"/>
        </w:tc>
        <w:tc>
          <w:tcPr>
            <w:tcW w:w="2977" w:type="dxa"/>
            <w:vMerge/>
          </w:tcPr>
          <w:p w14:paraId="652B2DD3" w14:textId="77777777" w:rsidR="008A6661" w:rsidRDefault="008A6661"/>
        </w:tc>
        <w:tc>
          <w:tcPr>
            <w:tcW w:w="694" w:type="dxa"/>
            <w:vMerge/>
          </w:tcPr>
          <w:p w14:paraId="265E2F85" w14:textId="77777777" w:rsidR="008A6661" w:rsidRDefault="008A6661">
            <w:pPr>
              <w:jc w:val="center"/>
            </w:pPr>
          </w:p>
        </w:tc>
        <w:tc>
          <w:tcPr>
            <w:tcW w:w="694" w:type="dxa"/>
            <w:vMerge/>
          </w:tcPr>
          <w:p w14:paraId="65508CAB" w14:textId="77777777" w:rsidR="008A6661" w:rsidRDefault="008A6661">
            <w:pPr>
              <w:jc w:val="center"/>
            </w:pPr>
          </w:p>
        </w:tc>
        <w:tc>
          <w:tcPr>
            <w:tcW w:w="6408" w:type="dxa"/>
          </w:tcPr>
          <w:p w14:paraId="27E8B0B9" w14:textId="77777777" w:rsidR="008A6661" w:rsidRDefault="008A6661"/>
        </w:tc>
        <w:tc>
          <w:tcPr>
            <w:tcW w:w="675" w:type="dxa"/>
          </w:tcPr>
          <w:p w14:paraId="201A40F3" w14:textId="77777777" w:rsidR="008A6661" w:rsidRDefault="008A6661">
            <w:pPr>
              <w:jc w:val="center"/>
            </w:pPr>
          </w:p>
        </w:tc>
        <w:tc>
          <w:tcPr>
            <w:tcW w:w="675" w:type="dxa"/>
          </w:tcPr>
          <w:p w14:paraId="6E31D9C9" w14:textId="77777777" w:rsidR="008A6661" w:rsidRDefault="008A6661">
            <w:pPr>
              <w:jc w:val="center"/>
            </w:pPr>
          </w:p>
        </w:tc>
        <w:tc>
          <w:tcPr>
            <w:tcW w:w="675" w:type="dxa"/>
          </w:tcPr>
          <w:p w14:paraId="7F432E88" w14:textId="77777777" w:rsidR="008A6661" w:rsidRDefault="008A6661">
            <w:pPr>
              <w:jc w:val="center"/>
            </w:pPr>
          </w:p>
        </w:tc>
      </w:tr>
      <w:tr w:rsidR="008A6661" w14:paraId="1AC44FA1" w14:textId="77777777">
        <w:trPr>
          <w:cantSplit/>
          <w:trHeight w:val="92"/>
        </w:trPr>
        <w:tc>
          <w:tcPr>
            <w:tcW w:w="2835" w:type="dxa"/>
            <w:vMerge/>
          </w:tcPr>
          <w:p w14:paraId="7185C782" w14:textId="77777777" w:rsidR="008A6661" w:rsidRDefault="008A6661"/>
        </w:tc>
        <w:tc>
          <w:tcPr>
            <w:tcW w:w="2977" w:type="dxa"/>
            <w:vMerge/>
          </w:tcPr>
          <w:p w14:paraId="5375724A" w14:textId="77777777" w:rsidR="008A6661" w:rsidRDefault="008A6661"/>
        </w:tc>
        <w:tc>
          <w:tcPr>
            <w:tcW w:w="694" w:type="dxa"/>
            <w:vMerge/>
          </w:tcPr>
          <w:p w14:paraId="49B40545" w14:textId="77777777" w:rsidR="008A6661" w:rsidRDefault="008A6661">
            <w:pPr>
              <w:jc w:val="center"/>
            </w:pPr>
          </w:p>
        </w:tc>
        <w:tc>
          <w:tcPr>
            <w:tcW w:w="694" w:type="dxa"/>
            <w:vMerge/>
          </w:tcPr>
          <w:p w14:paraId="645E23BD" w14:textId="77777777" w:rsidR="008A6661" w:rsidRDefault="008A6661">
            <w:pPr>
              <w:jc w:val="center"/>
            </w:pPr>
          </w:p>
        </w:tc>
        <w:tc>
          <w:tcPr>
            <w:tcW w:w="6408" w:type="dxa"/>
          </w:tcPr>
          <w:p w14:paraId="2969B302" w14:textId="77777777" w:rsidR="008A6661" w:rsidRDefault="008A6661"/>
        </w:tc>
        <w:tc>
          <w:tcPr>
            <w:tcW w:w="675" w:type="dxa"/>
          </w:tcPr>
          <w:p w14:paraId="4FE0E20A" w14:textId="77777777" w:rsidR="008A6661" w:rsidRDefault="008A6661">
            <w:pPr>
              <w:jc w:val="center"/>
            </w:pPr>
          </w:p>
        </w:tc>
        <w:tc>
          <w:tcPr>
            <w:tcW w:w="675" w:type="dxa"/>
          </w:tcPr>
          <w:p w14:paraId="1A612639" w14:textId="77777777" w:rsidR="008A6661" w:rsidRDefault="008A6661">
            <w:pPr>
              <w:jc w:val="center"/>
            </w:pPr>
          </w:p>
        </w:tc>
        <w:tc>
          <w:tcPr>
            <w:tcW w:w="675" w:type="dxa"/>
          </w:tcPr>
          <w:p w14:paraId="17BAC95B" w14:textId="77777777" w:rsidR="008A6661" w:rsidRDefault="008A6661">
            <w:pPr>
              <w:jc w:val="center"/>
            </w:pPr>
          </w:p>
        </w:tc>
      </w:tr>
      <w:tr w:rsidR="008A6661" w14:paraId="56E1654B" w14:textId="77777777">
        <w:trPr>
          <w:cantSplit/>
          <w:trHeight w:val="92"/>
        </w:trPr>
        <w:tc>
          <w:tcPr>
            <w:tcW w:w="2835" w:type="dxa"/>
            <w:vMerge/>
          </w:tcPr>
          <w:p w14:paraId="1F020168" w14:textId="77777777" w:rsidR="008A6661" w:rsidRDefault="008A6661"/>
        </w:tc>
        <w:tc>
          <w:tcPr>
            <w:tcW w:w="2977" w:type="dxa"/>
            <w:vMerge/>
          </w:tcPr>
          <w:p w14:paraId="184ADAF2" w14:textId="77777777" w:rsidR="008A6661" w:rsidRDefault="008A6661"/>
        </w:tc>
        <w:tc>
          <w:tcPr>
            <w:tcW w:w="694" w:type="dxa"/>
            <w:vMerge/>
          </w:tcPr>
          <w:p w14:paraId="6E736EAA" w14:textId="77777777" w:rsidR="008A6661" w:rsidRDefault="008A6661">
            <w:pPr>
              <w:jc w:val="center"/>
            </w:pPr>
          </w:p>
        </w:tc>
        <w:tc>
          <w:tcPr>
            <w:tcW w:w="694" w:type="dxa"/>
            <w:vMerge/>
          </w:tcPr>
          <w:p w14:paraId="6EC93268" w14:textId="77777777" w:rsidR="008A6661" w:rsidRDefault="008A6661">
            <w:pPr>
              <w:jc w:val="center"/>
            </w:pPr>
          </w:p>
        </w:tc>
        <w:tc>
          <w:tcPr>
            <w:tcW w:w="6408" w:type="dxa"/>
          </w:tcPr>
          <w:p w14:paraId="6617436B" w14:textId="77777777" w:rsidR="008A6661" w:rsidRDefault="008A6661"/>
        </w:tc>
        <w:tc>
          <w:tcPr>
            <w:tcW w:w="675" w:type="dxa"/>
          </w:tcPr>
          <w:p w14:paraId="370C0FEE" w14:textId="77777777" w:rsidR="008A6661" w:rsidRDefault="008A6661">
            <w:pPr>
              <w:jc w:val="center"/>
            </w:pPr>
          </w:p>
        </w:tc>
        <w:tc>
          <w:tcPr>
            <w:tcW w:w="675" w:type="dxa"/>
          </w:tcPr>
          <w:p w14:paraId="3D7C5F32" w14:textId="77777777" w:rsidR="008A6661" w:rsidRDefault="008A6661">
            <w:pPr>
              <w:jc w:val="center"/>
            </w:pPr>
          </w:p>
        </w:tc>
        <w:tc>
          <w:tcPr>
            <w:tcW w:w="675" w:type="dxa"/>
          </w:tcPr>
          <w:p w14:paraId="53D8FA90" w14:textId="77777777" w:rsidR="008A6661" w:rsidRDefault="008A6661">
            <w:pPr>
              <w:jc w:val="center"/>
            </w:pPr>
          </w:p>
        </w:tc>
      </w:tr>
      <w:tr w:rsidR="008A6661" w14:paraId="3E6E8B54" w14:textId="77777777">
        <w:trPr>
          <w:cantSplit/>
          <w:trHeight w:val="92"/>
        </w:trPr>
        <w:tc>
          <w:tcPr>
            <w:tcW w:w="2835" w:type="dxa"/>
            <w:vMerge/>
          </w:tcPr>
          <w:p w14:paraId="4D248994" w14:textId="77777777" w:rsidR="008A6661" w:rsidRDefault="008A6661"/>
        </w:tc>
        <w:tc>
          <w:tcPr>
            <w:tcW w:w="2977" w:type="dxa"/>
            <w:vMerge/>
          </w:tcPr>
          <w:p w14:paraId="30C9EE6B" w14:textId="77777777" w:rsidR="008A6661" w:rsidRDefault="008A6661"/>
        </w:tc>
        <w:tc>
          <w:tcPr>
            <w:tcW w:w="694" w:type="dxa"/>
            <w:vMerge/>
          </w:tcPr>
          <w:p w14:paraId="493CC4DC" w14:textId="77777777" w:rsidR="008A6661" w:rsidRDefault="008A6661">
            <w:pPr>
              <w:jc w:val="center"/>
            </w:pPr>
          </w:p>
        </w:tc>
        <w:tc>
          <w:tcPr>
            <w:tcW w:w="694" w:type="dxa"/>
            <w:vMerge/>
          </w:tcPr>
          <w:p w14:paraId="7FCE7B08" w14:textId="77777777" w:rsidR="008A6661" w:rsidRDefault="008A6661">
            <w:pPr>
              <w:jc w:val="center"/>
            </w:pPr>
          </w:p>
        </w:tc>
        <w:tc>
          <w:tcPr>
            <w:tcW w:w="6408" w:type="dxa"/>
          </w:tcPr>
          <w:p w14:paraId="3F1571C5" w14:textId="77777777" w:rsidR="008A6661" w:rsidRDefault="008A6661"/>
        </w:tc>
        <w:tc>
          <w:tcPr>
            <w:tcW w:w="675" w:type="dxa"/>
          </w:tcPr>
          <w:p w14:paraId="1C4FFBFA" w14:textId="77777777" w:rsidR="008A6661" w:rsidRDefault="008A6661">
            <w:pPr>
              <w:jc w:val="center"/>
            </w:pPr>
          </w:p>
        </w:tc>
        <w:tc>
          <w:tcPr>
            <w:tcW w:w="675" w:type="dxa"/>
          </w:tcPr>
          <w:p w14:paraId="4EA3DAC4" w14:textId="77777777" w:rsidR="008A6661" w:rsidRDefault="008A6661">
            <w:pPr>
              <w:jc w:val="center"/>
            </w:pPr>
          </w:p>
        </w:tc>
        <w:tc>
          <w:tcPr>
            <w:tcW w:w="675" w:type="dxa"/>
          </w:tcPr>
          <w:p w14:paraId="6384CA15" w14:textId="77777777" w:rsidR="008A6661" w:rsidRDefault="008A6661">
            <w:pPr>
              <w:jc w:val="center"/>
            </w:pPr>
          </w:p>
        </w:tc>
      </w:tr>
      <w:tr w:rsidR="008A6661" w14:paraId="6674C44D" w14:textId="77777777">
        <w:trPr>
          <w:cantSplit/>
          <w:trHeight w:val="184"/>
        </w:trPr>
        <w:tc>
          <w:tcPr>
            <w:tcW w:w="2835" w:type="dxa"/>
            <w:vMerge w:val="restart"/>
          </w:tcPr>
          <w:p w14:paraId="49CE0426" w14:textId="77777777" w:rsidR="008A6661" w:rsidRDefault="008A6661"/>
          <w:p w14:paraId="4B428E1E" w14:textId="77777777" w:rsidR="008A6661" w:rsidRDefault="008A6661"/>
          <w:p w14:paraId="531AA216" w14:textId="77777777" w:rsidR="008A6661" w:rsidRDefault="008A6661"/>
          <w:p w14:paraId="4E3362E6" w14:textId="77777777" w:rsidR="008A6661" w:rsidRDefault="008A6661"/>
        </w:tc>
        <w:tc>
          <w:tcPr>
            <w:tcW w:w="2977" w:type="dxa"/>
            <w:vMerge w:val="restart"/>
          </w:tcPr>
          <w:p w14:paraId="3BD9DCF2" w14:textId="77777777" w:rsidR="008A6661" w:rsidRDefault="008A6661"/>
        </w:tc>
        <w:tc>
          <w:tcPr>
            <w:tcW w:w="694" w:type="dxa"/>
            <w:vMerge w:val="restart"/>
          </w:tcPr>
          <w:p w14:paraId="297FC4AC" w14:textId="77777777" w:rsidR="008A6661" w:rsidRDefault="008A6661">
            <w:pPr>
              <w:jc w:val="center"/>
            </w:pPr>
          </w:p>
        </w:tc>
        <w:tc>
          <w:tcPr>
            <w:tcW w:w="694" w:type="dxa"/>
            <w:vMerge w:val="restart"/>
          </w:tcPr>
          <w:p w14:paraId="16FE046A" w14:textId="77777777" w:rsidR="008A6661" w:rsidRDefault="008A6661">
            <w:pPr>
              <w:jc w:val="center"/>
            </w:pPr>
          </w:p>
        </w:tc>
        <w:tc>
          <w:tcPr>
            <w:tcW w:w="6408" w:type="dxa"/>
          </w:tcPr>
          <w:p w14:paraId="12ACE883" w14:textId="77777777" w:rsidR="008A6661" w:rsidRDefault="008A6661"/>
        </w:tc>
        <w:tc>
          <w:tcPr>
            <w:tcW w:w="675" w:type="dxa"/>
          </w:tcPr>
          <w:p w14:paraId="0AA74023" w14:textId="77777777" w:rsidR="008A6661" w:rsidRDefault="008A6661">
            <w:pPr>
              <w:jc w:val="center"/>
            </w:pPr>
          </w:p>
        </w:tc>
        <w:tc>
          <w:tcPr>
            <w:tcW w:w="675" w:type="dxa"/>
          </w:tcPr>
          <w:p w14:paraId="5D414F0C" w14:textId="77777777" w:rsidR="008A6661" w:rsidRDefault="008A6661">
            <w:pPr>
              <w:jc w:val="center"/>
            </w:pPr>
          </w:p>
        </w:tc>
        <w:tc>
          <w:tcPr>
            <w:tcW w:w="675" w:type="dxa"/>
          </w:tcPr>
          <w:p w14:paraId="22238E80" w14:textId="77777777" w:rsidR="008A6661" w:rsidRDefault="008A6661">
            <w:pPr>
              <w:jc w:val="center"/>
            </w:pPr>
          </w:p>
        </w:tc>
      </w:tr>
      <w:tr w:rsidR="008A6661" w14:paraId="4BE093F1" w14:textId="77777777">
        <w:trPr>
          <w:cantSplit/>
          <w:trHeight w:val="184"/>
        </w:trPr>
        <w:tc>
          <w:tcPr>
            <w:tcW w:w="2835" w:type="dxa"/>
            <w:vMerge/>
          </w:tcPr>
          <w:p w14:paraId="41F8B88E" w14:textId="77777777" w:rsidR="008A6661" w:rsidRDefault="008A6661"/>
        </w:tc>
        <w:tc>
          <w:tcPr>
            <w:tcW w:w="2977" w:type="dxa"/>
            <w:vMerge/>
          </w:tcPr>
          <w:p w14:paraId="46C1C2C6" w14:textId="77777777" w:rsidR="008A6661" w:rsidRDefault="008A6661"/>
        </w:tc>
        <w:tc>
          <w:tcPr>
            <w:tcW w:w="694" w:type="dxa"/>
            <w:vMerge/>
          </w:tcPr>
          <w:p w14:paraId="35D20AA2" w14:textId="77777777" w:rsidR="008A6661" w:rsidRDefault="008A6661">
            <w:pPr>
              <w:jc w:val="center"/>
            </w:pPr>
          </w:p>
        </w:tc>
        <w:tc>
          <w:tcPr>
            <w:tcW w:w="694" w:type="dxa"/>
            <w:vMerge/>
          </w:tcPr>
          <w:p w14:paraId="5FEF48D1" w14:textId="77777777" w:rsidR="008A6661" w:rsidRDefault="008A6661">
            <w:pPr>
              <w:jc w:val="center"/>
            </w:pPr>
          </w:p>
        </w:tc>
        <w:tc>
          <w:tcPr>
            <w:tcW w:w="6408" w:type="dxa"/>
          </w:tcPr>
          <w:p w14:paraId="24D94E1B" w14:textId="77777777" w:rsidR="008A6661" w:rsidRDefault="008A6661"/>
        </w:tc>
        <w:tc>
          <w:tcPr>
            <w:tcW w:w="675" w:type="dxa"/>
          </w:tcPr>
          <w:p w14:paraId="5D012D28" w14:textId="77777777" w:rsidR="008A6661" w:rsidRDefault="008A6661">
            <w:pPr>
              <w:jc w:val="center"/>
            </w:pPr>
          </w:p>
        </w:tc>
        <w:tc>
          <w:tcPr>
            <w:tcW w:w="675" w:type="dxa"/>
          </w:tcPr>
          <w:p w14:paraId="1BB2CA99" w14:textId="77777777" w:rsidR="008A6661" w:rsidRDefault="008A6661">
            <w:pPr>
              <w:jc w:val="center"/>
            </w:pPr>
          </w:p>
        </w:tc>
        <w:tc>
          <w:tcPr>
            <w:tcW w:w="675" w:type="dxa"/>
          </w:tcPr>
          <w:p w14:paraId="3EFAD50F" w14:textId="77777777" w:rsidR="008A6661" w:rsidRDefault="008A6661">
            <w:pPr>
              <w:jc w:val="center"/>
            </w:pPr>
          </w:p>
        </w:tc>
      </w:tr>
      <w:tr w:rsidR="008A6661" w14:paraId="3288923B" w14:textId="77777777">
        <w:trPr>
          <w:cantSplit/>
          <w:trHeight w:val="184"/>
        </w:trPr>
        <w:tc>
          <w:tcPr>
            <w:tcW w:w="2835" w:type="dxa"/>
            <w:vMerge/>
          </w:tcPr>
          <w:p w14:paraId="30FD98A3" w14:textId="77777777" w:rsidR="008A6661" w:rsidRDefault="008A6661"/>
        </w:tc>
        <w:tc>
          <w:tcPr>
            <w:tcW w:w="2977" w:type="dxa"/>
            <w:vMerge/>
          </w:tcPr>
          <w:p w14:paraId="131E230D" w14:textId="77777777" w:rsidR="008A6661" w:rsidRDefault="008A6661"/>
        </w:tc>
        <w:tc>
          <w:tcPr>
            <w:tcW w:w="694" w:type="dxa"/>
            <w:vMerge/>
          </w:tcPr>
          <w:p w14:paraId="60D244C9" w14:textId="77777777" w:rsidR="008A6661" w:rsidRDefault="008A6661">
            <w:pPr>
              <w:jc w:val="center"/>
            </w:pPr>
          </w:p>
        </w:tc>
        <w:tc>
          <w:tcPr>
            <w:tcW w:w="694" w:type="dxa"/>
            <w:vMerge/>
          </w:tcPr>
          <w:p w14:paraId="2A71CD9E" w14:textId="77777777" w:rsidR="008A6661" w:rsidRDefault="008A6661">
            <w:pPr>
              <w:jc w:val="center"/>
            </w:pPr>
          </w:p>
        </w:tc>
        <w:tc>
          <w:tcPr>
            <w:tcW w:w="6408" w:type="dxa"/>
          </w:tcPr>
          <w:p w14:paraId="4AA6745C" w14:textId="77777777" w:rsidR="008A6661" w:rsidRDefault="008A6661"/>
        </w:tc>
        <w:tc>
          <w:tcPr>
            <w:tcW w:w="675" w:type="dxa"/>
          </w:tcPr>
          <w:p w14:paraId="1E9831B5" w14:textId="77777777" w:rsidR="008A6661" w:rsidRDefault="008A6661">
            <w:pPr>
              <w:jc w:val="center"/>
            </w:pPr>
          </w:p>
        </w:tc>
        <w:tc>
          <w:tcPr>
            <w:tcW w:w="675" w:type="dxa"/>
          </w:tcPr>
          <w:p w14:paraId="7F66BADA" w14:textId="77777777" w:rsidR="008A6661" w:rsidRDefault="008A6661">
            <w:pPr>
              <w:jc w:val="center"/>
            </w:pPr>
          </w:p>
        </w:tc>
        <w:tc>
          <w:tcPr>
            <w:tcW w:w="675" w:type="dxa"/>
          </w:tcPr>
          <w:p w14:paraId="4224E34C" w14:textId="77777777" w:rsidR="008A6661" w:rsidRDefault="008A6661">
            <w:pPr>
              <w:jc w:val="center"/>
            </w:pPr>
          </w:p>
        </w:tc>
      </w:tr>
      <w:tr w:rsidR="008A6661" w14:paraId="1DF2B69D" w14:textId="77777777">
        <w:trPr>
          <w:cantSplit/>
          <w:trHeight w:val="184"/>
        </w:trPr>
        <w:tc>
          <w:tcPr>
            <w:tcW w:w="2835" w:type="dxa"/>
            <w:vMerge/>
          </w:tcPr>
          <w:p w14:paraId="71C5C954" w14:textId="77777777" w:rsidR="008A6661" w:rsidRDefault="008A6661"/>
        </w:tc>
        <w:tc>
          <w:tcPr>
            <w:tcW w:w="2977" w:type="dxa"/>
            <w:vMerge/>
          </w:tcPr>
          <w:p w14:paraId="745BD125" w14:textId="77777777" w:rsidR="008A6661" w:rsidRDefault="008A6661"/>
        </w:tc>
        <w:tc>
          <w:tcPr>
            <w:tcW w:w="694" w:type="dxa"/>
            <w:vMerge/>
          </w:tcPr>
          <w:p w14:paraId="3AEF621F" w14:textId="77777777" w:rsidR="008A6661" w:rsidRDefault="008A6661">
            <w:pPr>
              <w:jc w:val="center"/>
            </w:pPr>
          </w:p>
        </w:tc>
        <w:tc>
          <w:tcPr>
            <w:tcW w:w="694" w:type="dxa"/>
            <w:vMerge/>
          </w:tcPr>
          <w:p w14:paraId="2AF2ABC4" w14:textId="77777777" w:rsidR="008A6661" w:rsidRDefault="008A6661">
            <w:pPr>
              <w:jc w:val="center"/>
            </w:pPr>
          </w:p>
        </w:tc>
        <w:tc>
          <w:tcPr>
            <w:tcW w:w="6408" w:type="dxa"/>
          </w:tcPr>
          <w:p w14:paraId="3E954DD6" w14:textId="77777777" w:rsidR="008A6661" w:rsidRDefault="008A6661"/>
        </w:tc>
        <w:tc>
          <w:tcPr>
            <w:tcW w:w="675" w:type="dxa"/>
          </w:tcPr>
          <w:p w14:paraId="5914B67C" w14:textId="77777777" w:rsidR="008A6661" w:rsidRDefault="008A6661">
            <w:pPr>
              <w:jc w:val="center"/>
            </w:pPr>
          </w:p>
        </w:tc>
        <w:tc>
          <w:tcPr>
            <w:tcW w:w="675" w:type="dxa"/>
          </w:tcPr>
          <w:p w14:paraId="27AC5906" w14:textId="77777777" w:rsidR="008A6661" w:rsidRDefault="008A6661">
            <w:pPr>
              <w:jc w:val="center"/>
            </w:pPr>
          </w:p>
        </w:tc>
        <w:tc>
          <w:tcPr>
            <w:tcW w:w="675" w:type="dxa"/>
          </w:tcPr>
          <w:p w14:paraId="30CA780B" w14:textId="77777777" w:rsidR="008A6661" w:rsidRDefault="008A6661">
            <w:pPr>
              <w:jc w:val="center"/>
            </w:pPr>
          </w:p>
        </w:tc>
      </w:tr>
      <w:tr w:rsidR="008A6661" w14:paraId="6DF0B6D1" w14:textId="77777777">
        <w:trPr>
          <w:cantSplit/>
          <w:trHeight w:val="184"/>
        </w:trPr>
        <w:tc>
          <w:tcPr>
            <w:tcW w:w="2835" w:type="dxa"/>
            <w:vMerge/>
          </w:tcPr>
          <w:p w14:paraId="0A48C83B" w14:textId="77777777" w:rsidR="008A6661" w:rsidRDefault="008A6661"/>
        </w:tc>
        <w:tc>
          <w:tcPr>
            <w:tcW w:w="2977" w:type="dxa"/>
            <w:vMerge/>
          </w:tcPr>
          <w:p w14:paraId="575E8942" w14:textId="77777777" w:rsidR="008A6661" w:rsidRDefault="008A6661"/>
        </w:tc>
        <w:tc>
          <w:tcPr>
            <w:tcW w:w="694" w:type="dxa"/>
            <w:vMerge/>
          </w:tcPr>
          <w:p w14:paraId="5CEEFB32" w14:textId="77777777" w:rsidR="008A6661" w:rsidRDefault="008A6661">
            <w:pPr>
              <w:jc w:val="center"/>
            </w:pPr>
          </w:p>
        </w:tc>
        <w:tc>
          <w:tcPr>
            <w:tcW w:w="694" w:type="dxa"/>
            <w:vMerge/>
          </w:tcPr>
          <w:p w14:paraId="0169A01B" w14:textId="77777777" w:rsidR="008A6661" w:rsidRDefault="008A6661">
            <w:pPr>
              <w:jc w:val="center"/>
            </w:pPr>
          </w:p>
        </w:tc>
        <w:tc>
          <w:tcPr>
            <w:tcW w:w="6408" w:type="dxa"/>
          </w:tcPr>
          <w:p w14:paraId="112B632A" w14:textId="77777777" w:rsidR="008A6661" w:rsidRDefault="008A6661"/>
        </w:tc>
        <w:tc>
          <w:tcPr>
            <w:tcW w:w="675" w:type="dxa"/>
          </w:tcPr>
          <w:p w14:paraId="375474F1" w14:textId="77777777" w:rsidR="008A6661" w:rsidRDefault="008A6661">
            <w:pPr>
              <w:jc w:val="center"/>
            </w:pPr>
          </w:p>
        </w:tc>
        <w:tc>
          <w:tcPr>
            <w:tcW w:w="675" w:type="dxa"/>
          </w:tcPr>
          <w:p w14:paraId="22D84D5D" w14:textId="77777777" w:rsidR="008A6661" w:rsidRDefault="008A6661">
            <w:pPr>
              <w:jc w:val="center"/>
            </w:pPr>
          </w:p>
        </w:tc>
        <w:tc>
          <w:tcPr>
            <w:tcW w:w="675" w:type="dxa"/>
          </w:tcPr>
          <w:p w14:paraId="21E8E801" w14:textId="77777777" w:rsidR="008A6661" w:rsidRDefault="008A6661">
            <w:pPr>
              <w:jc w:val="center"/>
            </w:pPr>
          </w:p>
        </w:tc>
      </w:tr>
      <w:tr w:rsidR="008A6661" w14:paraId="7645C1E0" w14:textId="77777777">
        <w:trPr>
          <w:cantSplit/>
          <w:trHeight w:val="184"/>
        </w:trPr>
        <w:tc>
          <w:tcPr>
            <w:tcW w:w="2835" w:type="dxa"/>
            <w:vMerge/>
          </w:tcPr>
          <w:p w14:paraId="5B46B099" w14:textId="77777777" w:rsidR="008A6661" w:rsidRDefault="008A6661"/>
        </w:tc>
        <w:tc>
          <w:tcPr>
            <w:tcW w:w="2977" w:type="dxa"/>
            <w:vMerge/>
          </w:tcPr>
          <w:p w14:paraId="79487046" w14:textId="77777777" w:rsidR="008A6661" w:rsidRDefault="008A6661"/>
        </w:tc>
        <w:tc>
          <w:tcPr>
            <w:tcW w:w="694" w:type="dxa"/>
            <w:vMerge/>
          </w:tcPr>
          <w:p w14:paraId="7D7129CB" w14:textId="77777777" w:rsidR="008A6661" w:rsidRDefault="008A6661">
            <w:pPr>
              <w:jc w:val="center"/>
            </w:pPr>
          </w:p>
        </w:tc>
        <w:tc>
          <w:tcPr>
            <w:tcW w:w="694" w:type="dxa"/>
            <w:vMerge/>
          </w:tcPr>
          <w:p w14:paraId="01BF4FEE" w14:textId="77777777" w:rsidR="008A6661" w:rsidRDefault="008A6661">
            <w:pPr>
              <w:jc w:val="center"/>
            </w:pPr>
          </w:p>
        </w:tc>
        <w:tc>
          <w:tcPr>
            <w:tcW w:w="6408" w:type="dxa"/>
          </w:tcPr>
          <w:p w14:paraId="7E12B317" w14:textId="77777777" w:rsidR="008A6661" w:rsidRDefault="008A6661"/>
        </w:tc>
        <w:tc>
          <w:tcPr>
            <w:tcW w:w="675" w:type="dxa"/>
          </w:tcPr>
          <w:p w14:paraId="2FEA2677" w14:textId="77777777" w:rsidR="008A6661" w:rsidRDefault="008A6661">
            <w:pPr>
              <w:jc w:val="center"/>
            </w:pPr>
          </w:p>
        </w:tc>
        <w:tc>
          <w:tcPr>
            <w:tcW w:w="675" w:type="dxa"/>
          </w:tcPr>
          <w:p w14:paraId="2F9D9EC5" w14:textId="77777777" w:rsidR="008A6661" w:rsidRDefault="008A6661">
            <w:pPr>
              <w:jc w:val="center"/>
            </w:pPr>
          </w:p>
        </w:tc>
        <w:tc>
          <w:tcPr>
            <w:tcW w:w="675" w:type="dxa"/>
          </w:tcPr>
          <w:p w14:paraId="27A13E15" w14:textId="77777777" w:rsidR="008A6661" w:rsidRDefault="008A6661">
            <w:pPr>
              <w:jc w:val="center"/>
            </w:pPr>
          </w:p>
        </w:tc>
      </w:tr>
      <w:tr w:rsidR="008A6661" w14:paraId="05E24249" w14:textId="77777777">
        <w:trPr>
          <w:cantSplit/>
          <w:trHeight w:val="92"/>
        </w:trPr>
        <w:tc>
          <w:tcPr>
            <w:tcW w:w="2835" w:type="dxa"/>
            <w:vMerge w:val="restart"/>
          </w:tcPr>
          <w:p w14:paraId="5B9C5B62" w14:textId="77777777" w:rsidR="008A6661" w:rsidRDefault="008A6661"/>
          <w:p w14:paraId="107AB52D" w14:textId="77777777" w:rsidR="008A6661" w:rsidRDefault="008A6661"/>
          <w:p w14:paraId="7A36B41D" w14:textId="77777777" w:rsidR="008A6661" w:rsidRDefault="008A6661"/>
          <w:p w14:paraId="1644D4F4" w14:textId="77777777" w:rsidR="008A6661" w:rsidRDefault="008A6661"/>
        </w:tc>
        <w:tc>
          <w:tcPr>
            <w:tcW w:w="2977" w:type="dxa"/>
            <w:vMerge w:val="restart"/>
          </w:tcPr>
          <w:p w14:paraId="1C8D4B1A" w14:textId="77777777" w:rsidR="008A6661" w:rsidRDefault="008A6661"/>
        </w:tc>
        <w:tc>
          <w:tcPr>
            <w:tcW w:w="694" w:type="dxa"/>
            <w:vMerge w:val="restart"/>
          </w:tcPr>
          <w:p w14:paraId="61A8D000" w14:textId="77777777" w:rsidR="008A6661" w:rsidRDefault="008A6661">
            <w:pPr>
              <w:jc w:val="center"/>
            </w:pPr>
          </w:p>
        </w:tc>
        <w:tc>
          <w:tcPr>
            <w:tcW w:w="694" w:type="dxa"/>
            <w:vMerge w:val="restart"/>
          </w:tcPr>
          <w:p w14:paraId="0D49AEF8" w14:textId="77777777" w:rsidR="008A6661" w:rsidRDefault="008A6661">
            <w:pPr>
              <w:jc w:val="center"/>
            </w:pPr>
          </w:p>
        </w:tc>
        <w:tc>
          <w:tcPr>
            <w:tcW w:w="6408" w:type="dxa"/>
          </w:tcPr>
          <w:p w14:paraId="321EA2F1" w14:textId="77777777" w:rsidR="008A6661" w:rsidRDefault="008A6661"/>
        </w:tc>
        <w:tc>
          <w:tcPr>
            <w:tcW w:w="675" w:type="dxa"/>
          </w:tcPr>
          <w:p w14:paraId="57BB3396" w14:textId="77777777" w:rsidR="008A6661" w:rsidRDefault="008A6661">
            <w:pPr>
              <w:jc w:val="center"/>
            </w:pPr>
          </w:p>
        </w:tc>
        <w:tc>
          <w:tcPr>
            <w:tcW w:w="675" w:type="dxa"/>
          </w:tcPr>
          <w:p w14:paraId="4D79247C" w14:textId="77777777" w:rsidR="008A6661" w:rsidRDefault="008A6661">
            <w:pPr>
              <w:jc w:val="center"/>
            </w:pPr>
          </w:p>
        </w:tc>
        <w:tc>
          <w:tcPr>
            <w:tcW w:w="675" w:type="dxa"/>
          </w:tcPr>
          <w:p w14:paraId="3D32011C" w14:textId="77777777" w:rsidR="008A6661" w:rsidRDefault="008A6661">
            <w:pPr>
              <w:jc w:val="center"/>
            </w:pPr>
          </w:p>
        </w:tc>
      </w:tr>
      <w:tr w:rsidR="008A6661" w14:paraId="75169F20" w14:textId="77777777">
        <w:trPr>
          <w:cantSplit/>
          <w:trHeight w:val="92"/>
        </w:trPr>
        <w:tc>
          <w:tcPr>
            <w:tcW w:w="2835" w:type="dxa"/>
            <w:vMerge/>
          </w:tcPr>
          <w:p w14:paraId="0A88C98F" w14:textId="77777777" w:rsidR="008A6661" w:rsidRDefault="008A6661"/>
        </w:tc>
        <w:tc>
          <w:tcPr>
            <w:tcW w:w="2977" w:type="dxa"/>
            <w:vMerge/>
          </w:tcPr>
          <w:p w14:paraId="2CB49F63" w14:textId="77777777" w:rsidR="008A6661" w:rsidRDefault="008A6661"/>
        </w:tc>
        <w:tc>
          <w:tcPr>
            <w:tcW w:w="694" w:type="dxa"/>
            <w:vMerge/>
          </w:tcPr>
          <w:p w14:paraId="2A588897" w14:textId="77777777" w:rsidR="008A6661" w:rsidRDefault="008A6661">
            <w:pPr>
              <w:jc w:val="center"/>
            </w:pPr>
          </w:p>
        </w:tc>
        <w:tc>
          <w:tcPr>
            <w:tcW w:w="694" w:type="dxa"/>
            <w:vMerge/>
          </w:tcPr>
          <w:p w14:paraId="1B5826E2" w14:textId="77777777" w:rsidR="008A6661" w:rsidRDefault="008A6661">
            <w:pPr>
              <w:jc w:val="center"/>
            </w:pPr>
          </w:p>
        </w:tc>
        <w:tc>
          <w:tcPr>
            <w:tcW w:w="6408" w:type="dxa"/>
          </w:tcPr>
          <w:p w14:paraId="64203D4C" w14:textId="77777777" w:rsidR="008A6661" w:rsidRDefault="008A6661"/>
        </w:tc>
        <w:tc>
          <w:tcPr>
            <w:tcW w:w="675" w:type="dxa"/>
          </w:tcPr>
          <w:p w14:paraId="207DD8D4" w14:textId="77777777" w:rsidR="008A6661" w:rsidRDefault="008A6661">
            <w:pPr>
              <w:jc w:val="center"/>
            </w:pPr>
          </w:p>
        </w:tc>
        <w:tc>
          <w:tcPr>
            <w:tcW w:w="675" w:type="dxa"/>
          </w:tcPr>
          <w:p w14:paraId="56DB3B76" w14:textId="77777777" w:rsidR="008A6661" w:rsidRDefault="008A6661">
            <w:pPr>
              <w:jc w:val="center"/>
            </w:pPr>
          </w:p>
        </w:tc>
        <w:tc>
          <w:tcPr>
            <w:tcW w:w="675" w:type="dxa"/>
          </w:tcPr>
          <w:p w14:paraId="6A21D320" w14:textId="77777777" w:rsidR="008A6661" w:rsidRDefault="008A6661">
            <w:pPr>
              <w:jc w:val="center"/>
            </w:pPr>
          </w:p>
        </w:tc>
      </w:tr>
      <w:tr w:rsidR="008A6661" w14:paraId="354A74E2" w14:textId="77777777">
        <w:trPr>
          <w:cantSplit/>
          <w:trHeight w:val="92"/>
        </w:trPr>
        <w:tc>
          <w:tcPr>
            <w:tcW w:w="2835" w:type="dxa"/>
            <w:vMerge/>
          </w:tcPr>
          <w:p w14:paraId="1886204F" w14:textId="77777777" w:rsidR="008A6661" w:rsidRDefault="008A6661"/>
        </w:tc>
        <w:tc>
          <w:tcPr>
            <w:tcW w:w="2977" w:type="dxa"/>
            <w:vMerge/>
          </w:tcPr>
          <w:p w14:paraId="1B47C2D3" w14:textId="77777777" w:rsidR="008A6661" w:rsidRDefault="008A6661"/>
        </w:tc>
        <w:tc>
          <w:tcPr>
            <w:tcW w:w="694" w:type="dxa"/>
            <w:vMerge/>
          </w:tcPr>
          <w:p w14:paraId="27EA46F9" w14:textId="77777777" w:rsidR="008A6661" w:rsidRDefault="008A6661">
            <w:pPr>
              <w:jc w:val="center"/>
            </w:pPr>
          </w:p>
        </w:tc>
        <w:tc>
          <w:tcPr>
            <w:tcW w:w="694" w:type="dxa"/>
            <w:vMerge/>
          </w:tcPr>
          <w:p w14:paraId="079EDBA1" w14:textId="77777777" w:rsidR="008A6661" w:rsidRDefault="008A6661">
            <w:pPr>
              <w:jc w:val="center"/>
            </w:pPr>
          </w:p>
        </w:tc>
        <w:tc>
          <w:tcPr>
            <w:tcW w:w="6408" w:type="dxa"/>
          </w:tcPr>
          <w:p w14:paraId="381A66FA" w14:textId="77777777" w:rsidR="008A6661" w:rsidRDefault="008A6661"/>
        </w:tc>
        <w:tc>
          <w:tcPr>
            <w:tcW w:w="675" w:type="dxa"/>
          </w:tcPr>
          <w:p w14:paraId="7749EFAC" w14:textId="77777777" w:rsidR="008A6661" w:rsidRDefault="008A6661">
            <w:pPr>
              <w:jc w:val="center"/>
            </w:pPr>
          </w:p>
        </w:tc>
        <w:tc>
          <w:tcPr>
            <w:tcW w:w="675" w:type="dxa"/>
          </w:tcPr>
          <w:p w14:paraId="5BC5D1A2" w14:textId="77777777" w:rsidR="008A6661" w:rsidRDefault="008A6661">
            <w:pPr>
              <w:jc w:val="center"/>
            </w:pPr>
          </w:p>
        </w:tc>
        <w:tc>
          <w:tcPr>
            <w:tcW w:w="675" w:type="dxa"/>
          </w:tcPr>
          <w:p w14:paraId="17B2F132" w14:textId="77777777" w:rsidR="008A6661" w:rsidRDefault="008A6661">
            <w:pPr>
              <w:jc w:val="center"/>
            </w:pPr>
          </w:p>
        </w:tc>
      </w:tr>
      <w:tr w:rsidR="008A6661" w14:paraId="2E665AD1" w14:textId="77777777">
        <w:trPr>
          <w:cantSplit/>
          <w:trHeight w:val="92"/>
        </w:trPr>
        <w:tc>
          <w:tcPr>
            <w:tcW w:w="2835" w:type="dxa"/>
            <w:vMerge/>
          </w:tcPr>
          <w:p w14:paraId="045E4F6A" w14:textId="77777777" w:rsidR="008A6661" w:rsidRDefault="008A6661"/>
        </w:tc>
        <w:tc>
          <w:tcPr>
            <w:tcW w:w="2977" w:type="dxa"/>
            <w:vMerge/>
          </w:tcPr>
          <w:p w14:paraId="15D1D62D" w14:textId="77777777" w:rsidR="008A6661" w:rsidRDefault="008A6661"/>
        </w:tc>
        <w:tc>
          <w:tcPr>
            <w:tcW w:w="694" w:type="dxa"/>
            <w:vMerge/>
          </w:tcPr>
          <w:p w14:paraId="577D5438" w14:textId="77777777" w:rsidR="008A6661" w:rsidRDefault="008A6661">
            <w:pPr>
              <w:jc w:val="center"/>
            </w:pPr>
          </w:p>
        </w:tc>
        <w:tc>
          <w:tcPr>
            <w:tcW w:w="694" w:type="dxa"/>
            <w:vMerge/>
          </w:tcPr>
          <w:p w14:paraId="77C5CA77" w14:textId="77777777" w:rsidR="008A6661" w:rsidRDefault="008A6661">
            <w:pPr>
              <w:jc w:val="center"/>
            </w:pPr>
          </w:p>
        </w:tc>
        <w:tc>
          <w:tcPr>
            <w:tcW w:w="6408" w:type="dxa"/>
          </w:tcPr>
          <w:p w14:paraId="6900796E" w14:textId="77777777" w:rsidR="008A6661" w:rsidRDefault="008A6661"/>
        </w:tc>
        <w:tc>
          <w:tcPr>
            <w:tcW w:w="675" w:type="dxa"/>
          </w:tcPr>
          <w:p w14:paraId="15BA3315" w14:textId="77777777" w:rsidR="008A6661" w:rsidRDefault="008A6661">
            <w:pPr>
              <w:jc w:val="center"/>
            </w:pPr>
          </w:p>
        </w:tc>
        <w:tc>
          <w:tcPr>
            <w:tcW w:w="675" w:type="dxa"/>
          </w:tcPr>
          <w:p w14:paraId="0E9FDC51" w14:textId="77777777" w:rsidR="008A6661" w:rsidRDefault="008A6661">
            <w:pPr>
              <w:jc w:val="center"/>
            </w:pPr>
          </w:p>
        </w:tc>
        <w:tc>
          <w:tcPr>
            <w:tcW w:w="675" w:type="dxa"/>
          </w:tcPr>
          <w:p w14:paraId="202AA75C" w14:textId="77777777" w:rsidR="008A6661" w:rsidRDefault="008A6661">
            <w:pPr>
              <w:jc w:val="center"/>
            </w:pPr>
          </w:p>
        </w:tc>
      </w:tr>
      <w:tr w:rsidR="008A6661" w14:paraId="7351CF04" w14:textId="77777777">
        <w:trPr>
          <w:cantSplit/>
          <w:trHeight w:val="227"/>
        </w:trPr>
        <w:tc>
          <w:tcPr>
            <w:tcW w:w="2835" w:type="dxa"/>
            <w:vMerge/>
          </w:tcPr>
          <w:p w14:paraId="3DA79342" w14:textId="77777777" w:rsidR="008A6661" w:rsidRDefault="008A6661"/>
        </w:tc>
        <w:tc>
          <w:tcPr>
            <w:tcW w:w="2977" w:type="dxa"/>
            <w:vMerge/>
          </w:tcPr>
          <w:p w14:paraId="7ED4CF92" w14:textId="77777777" w:rsidR="008A6661" w:rsidRDefault="008A6661"/>
        </w:tc>
        <w:tc>
          <w:tcPr>
            <w:tcW w:w="694" w:type="dxa"/>
            <w:vMerge/>
          </w:tcPr>
          <w:p w14:paraId="4671AF1F" w14:textId="77777777" w:rsidR="008A6661" w:rsidRDefault="008A6661">
            <w:pPr>
              <w:jc w:val="center"/>
            </w:pPr>
          </w:p>
        </w:tc>
        <w:tc>
          <w:tcPr>
            <w:tcW w:w="694" w:type="dxa"/>
            <w:vMerge/>
          </w:tcPr>
          <w:p w14:paraId="4549F8B5" w14:textId="77777777" w:rsidR="008A6661" w:rsidRDefault="008A6661">
            <w:pPr>
              <w:jc w:val="center"/>
            </w:pPr>
          </w:p>
        </w:tc>
        <w:tc>
          <w:tcPr>
            <w:tcW w:w="6408" w:type="dxa"/>
          </w:tcPr>
          <w:p w14:paraId="7F7AADCC" w14:textId="77777777" w:rsidR="008A6661" w:rsidRDefault="008A6661"/>
        </w:tc>
        <w:tc>
          <w:tcPr>
            <w:tcW w:w="675" w:type="dxa"/>
          </w:tcPr>
          <w:p w14:paraId="7DB604B1" w14:textId="77777777" w:rsidR="008A6661" w:rsidRDefault="008A6661">
            <w:pPr>
              <w:jc w:val="center"/>
            </w:pPr>
          </w:p>
        </w:tc>
        <w:tc>
          <w:tcPr>
            <w:tcW w:w="675" w:type="dxa"/>
          </w:tcPr>
          <w:p w14:paraId="227D7A43" w14:textId="77777777" w:rsidR="008A6661" w:rsidRDefault="008A6661">
            <w:pPr>
              <w:jc w:val="center"/>
            </w:pPr>
          </w:p>
        </w:tc>
        <w:tc>
          <w:tcPr>
            <w:tcW w:w="675" w:type="dxa"/>
          </w:tcPr>
          <w:p w14:paraId="0AC2E156" w14:textId="77777777" w:rsidR="008A6661" w:rsidRDefault="008A6661">
            <w:pPr>
              <w:jc w:val="center"/>
            </w:pPr>
          </w:p>
        </w:tc>
      </w:tr>
      <w:tr w:rsidR="008A6661" w14:paraId="2F807A44" w14:textId="77777777">
        <w:trPr>
          <w:cantSplit/>
          <w:trHeight w:val="92"/>
        </w:trPr>
        <w:tc>
          <w:tcPr>
            <w:tcW w:w="2835" w:type="dxa"/>
            <w:vMerge/>
          </w:tcPr>
          <w:p w14:paraId="1599A875" w14:textId="77777777" w:rsidR="008A6661" w:rsidRDefault="008A6661"/>
        </w:tc>
        <w:tc>
          <w:tcPr>
            <w:tcW w:w="2977" w:type="dxa"/>
            <w:vMerge/>
          </w:tcPr>
          <w:p w14:paraId="28134476" w14:textId="77777777" w:rsidR="008A6661" w:rsidRDefault="008A6661"/>
        </w:tc>
        <w:tc>
          <w:tcPr>
            <w:tcW w:w="694" w:type="dxa"/>
            <w:vMerge/>
          </w:tcPr>
          <w:p w14:paraId="4CDB6EAC" w14:textId="77777777" w:rsidR="008A6661" w:rsidRDefault="008A6661">
            <w:pPr>
              <w:jc w:val="center"/>
            </w:pPr>
          </w:p>
        </w:tc>
        <w:tc>
          <w:tcPr>
            <w:tcW w:w="694" w:type="dxa"/>
            <w:vMerge/>
          </w:tcPr>
          <w:p w14:paraId="78C59919" w14:textId="77777777" w:rsidR="008A6661" w:rsidRDefault="008A6661">
            <w:pPr>
              <w:jc w:val="center"/>
            </w:pPr>
          </w:p>
        </w:tc>
        <w:tc>
          <w:tcPr>
            <w:tcW w:w="6408" w:type="dxa"/>
          </w:tcPr>
          <w:p w14:paraId="281EC7BA" w14:textId="77777777" w:rsidR="008A6661" w:rsidRDefault="008A6661"/>
        </w:tc>
        <w:tc>
          <w:tcPr>
            <w:tcW w:w="675" w:type="dxa"/>
          </w:tcPr>
          <w:p w14:paraId="3488DA39" w14:textId="77777777" w:rsidR="008A6661" w:rsidRDefault="008A6661">
            <w:pPr>
              <w:jc w:val="center"/>
            </w:pPr>
          </w:p>
        </w:tc>
        <w:tc>
          <w:tcPr>
            <w:tcW w:w="675" w:type="dxa"/>
          </w:tcPr>
          <w:p w14:paraId="3FE6EC5B" w14:textId="77777777" w:rsidR="008A6661" w:rsidRDefault="008A6661">
            <w:pPr>
              <w:jc w:val="center"/>
            </w:pPr>
          </w:p>
        </w:tc>
        <w:tc>
          <w:tcPr>
            <w:tcW w:w="675" w:type="dxa"/>
          </w:tcPr>
          <w:p w14:paraId="517836EA" w14:textId="77777777" w:rsidR="008A6661" w:rsidRDefault="008A6661">
            <w:pPr>
              <w:jc w:val="center"/>
            </w:pPr>
          </w:p>
        </w:tc>
      </w:tr>
      <w:tr w:rsidR="008A6661" w14:paraId="35FB8F6F" w14:textId="77777777">
        <w:trPr>
          <w:cantSplit/>
          <w:trHeight w:val="92"/>
        </w:trPr>
        <w:tc>
          <w:tcPr>
            <w:tcW w:w="2835" w:type="dxa"/>
            <w:vMerge/>
          </w:tcPr>
          <w:p w14:paraId="2ADAAD6C" w14:textId="77777777" w:rsidR="008A6661" w:rsidRDefault="008A6661"/>
        </w:tc>
        <w:tc>
          <w:tcPr>
            <w:tcW w:w="2977" w:type="dxa"/>
            <w:vMerge/>
          </w:tcPr>
          <w:p w14:paraId="7C4805C8" w14:textId="77777777" w:rsidR="008A6661" w:rsidRDefault="008A6661"/>
        </w:tc>
        <w:tc>
          <w:tcPr>
            <w:tcW w:w="694" w:type="dxa"/>
            <w:vMerge/>
          </w:tcPr>
          <w:p w14:paraId="0A0076F1" w14:textId="77777777" w:rsidR="008A6661" w:rsidRDefault="008A6661">
            <w:pPr>
              <w:jc w:val="center"/>
            </w:pPr>
          </w:p>
        </w:tc>
        <w:tc>
          <w:tcPr>
            <w:tcW w:w="694" w:type="dxa"/>
            <w:vMerge/>
          </w:tcPr>
          <w:p w14:paraId="7F35D852" w14:textId="77777777" w:rsidR="008A6661" w:rsidRDefault="008A6661">
            <w:pPr>
              <w:jc w:val="center"/>
            </w:pPr>
          </w:p>
        </w:tc>
        <w:tc>
          <w:tcPr>
            <w:tcW w:w="6408" w:type="dxa"/>
          </w:tcPr>
          <w:p w14:paraId="3763309F" w14:textId="77777777" w:rsidR="008A6661" w:rsidRDefault="008A6661"/>
        </w:tc>
        <w:tc>
          <w:tcPr>
            <w:tcW w:w="675" w:type="dxa"/>
          </w:tcPr>
          <w:p w14:paraId="075F7487" w14:textId="77777777" w:rsidR="008A6661" w:rsidRDefault="008A6661">
            <w:pPr>
              <w:jc w:val="center"/>
            </w:pPr>
          </w:p>
        </w:tc>
        <w:tc>
          <w:tcPr>
            <w:tcW w:w="675" w:type="dxa"/>
          </w:tcPr>
          <w:p w14:paraId="02E1E8A3" w14:textId="77777777" w:rsidR="008A6661" w:rsidRDefault="008A6661">
            <w:pPr>
              <w:jc w:val="center"/>
            </w:pPr>
          </w:p>
        </w:tc>
        <w:tc>
          <w:tcPr>
            <w:tcW w:w="675" w:type="dxa"/>
          </w:tcPr>
          <w:p w14:paraId="59D6FC3B" w14:textId="77777777" w:rsidR="008A6661" w:rsidRDefault="008A6661">
            <w:pPr>
              <w:jc w:val="center"/>
            </w:pPr>
          </w:p>
        </w:tc>
      </w:tr>
      <w:tr w:rsidR="008A6661" w14:paraId="579E86A9" w14:textId="77777777">
        <w:trPr>
          <w:cantSplit/>
          <w:trHeight w:val="92"/>
        </w:trPr>
        <w:tc>
          <w:tcPr>
            <w:tcW w:w="2835" w:type="dxa"/>
            <w:vMerge/>
          </w:tcPr>
          <w:p w14:paraId="5AB1DA55" w14:textId="77777777" w:rsidR="008A6661" w:rsidRDefault="008A6661"/>
        </w:tc>
        <w:tc>
          <w:tcPr>
            <w:tcW w:w="2977" w:type="dxa"/>
            <w:vMerge/>
          </w:tcPr>
          <w:p w14:paraId="3E48B971" w14:textId="77777777" w:rsidR="008A6661" w:rsidRDefault="008A6661"/>
        </w:tc>
        <w:tc>
          <w:tcPr>
            <w:tcW w:w="694" w:type="dxa"/>
            <w:vMerge/>
          </w:tcPr>
          <w:p w14:paraId="3C6EC9A6" w14:textId="77777777" w:rsidR="008A6661" w:rsidRDefault="008A6661">
            <w:pPr>
              <w:jc w:val="center"/>
            </w:pPr>
          </w:p>
        </w:tc>
        <w:tc>
          <w:tcPr>
            <w:tcW w:w="694" w:type="dxa"/>
            <w:vMerge/>
          </w:tcPr>
          <w:p w14:paraId="74FE5898" w14:textId="77777777" w:rsidR="008A6661" w:rsidRDefault="008A6661">
            <w:pPr>
              <w:jc w:val="center"/>
            </w:pPr>
          </w:p>
        </w:tc>
        <w:tc>
          <w:tcPr>
            <w:tcW w:w="6408" w:type="dxa"/>
          </w:tcPr>
          <w:p w14:paraId="4D167257" w14:textId="77777777" w:rsidR="008A6661" w:rsidRDefault="008A6661"/>
        </w:tc>
        <w:tc>
          <w:tcPr>
            <w:tcW w:w="675" w:type="dxa"/>
          </w:tcPr>
          <w:p w14:paraId="55F11FDA" w14:textId="77777777" w:rsidR="008A6661" w:rsidRDefault="008A6661">
            <w:pPr>
              <w:jc w:val="center"/>
            </w:pPr>
          </w:p>
        </w:tc>
        <w:tc>
          <w:tcPr>
            <w:tcW w:w="675" w:type="dxa"/>
          </w:tcPr>
          <w:p w14:paraId="565D180E" w14:textId="77777777" w:rsidR="008A6661" w:rsidRDefault="008A6661">
            <w:pPr>
              <w:jc w:val="center"/>
            </w:pPr>
          </w:p>
        </w:tc>
        <w:tc>
          <w:tcPr>
            <w:tcW w:w="675" w:type="dxa"/>
          </w:tcPr>
          <w:p w14:paraId="1B10305E" w14:textId="77777777" w:rsidR="008A6661" w:rsidRDefault="008A6661">
            <w:pPr>
              <w:jc w:val="center"/>
            </w:pPr>
          </w:p>
        </w:tc>
      </w:tr>
      <w:tr w:rsidR="008A6661" w14:paraId="01F7AB23" w14:textId="77777777">
        <w:trPr>
          <w:cantSplit/>
          <w:trHeight w:val="92"/>
        </w:trPr>
        <w:tc>
          <w:tcPr>
            <w:tcW w:w="2835" w:type="dxa"/>
            <w:vMerge/>
          </w:tcPr>
          <w:p w14:paraId="095B25FB" w14:textId="77777777" w:rsidR="008A6661" w:rsidRDefault="008A6661"/>
        </w:tc>
        <w:tc>
          <w:tcPr>
            <w:tcW w:w="2977" w:type="dxa"/>
            <w:vMerge/>
          </w:tcPr>
          <w:p w14:paraId="3165F6E2" w14:textId="77777777" w:rsidR="008A6661" w:rsidRDefault="008A6661"/>
        </w:tc>
        <w:tc>
          <w:tcPr>
            <w:tcW w:w="694" w:type="dxa"/>
            <w:vMerge/>
          </w:tcPr>
          <w:p w14:paraId="19DECF03" w14:textId="77777777" w:rsidR="008A6661" w:rsidRDefault="008A6661">
            <w:pPr>
              <w:jc w:val="center"/>
            </w:pPr>
          </w:p>
        </w:tc>
        <w:tc>
          <w:tcPr>
            <w:tcW w:w="694" w:type="dxa"/>
            <w:vMerge/>
          </w:tcPr>
          <w:p w14:paraId="2CCB82BF" w14:textId="77777777" w:rsidR="008A6661" w:rsidRDefault="008A6661">
            <w:pPr>
              <w:jc w:val="center"/>
            </w:pPr>
          </w:p>
        </w:tc>
        <w:tc>
          <w:tcPr>
            <w:tcW w:w="6408" w:type="dxa"/>
          </w:tcPr>
          <w:p w14:paraId="17C12D97" w14:textId="77777777" w:rsidR="008A6661" w:rsidRDefault="008A6661"/>
        </w:tc>
        <w:tc>
          <w:tcPr>
            <w:tcW w:w="675" w:type="dxa"/>
          </w:tcPr>
          <w:p w14:paraId="5A325083" w14:textId="77777777" w:rsidR="008A6661" w:rsidRDefault="008A6661">
            <w:pPr>
              <w:jc w:val="center"/>
            </w:pPr>
          </w:p>
        </w:tc>
        <w:tc>
          <w:tcPr>
            <w:tcW w:w="675" w:type="dxa"/>
          </w:tcPr>
          <w:p w14:paraId="7203BB18" w14:textId="77777777" w:rsidR="008A6661" w:rsidRDefault="008A6661">
            <w:pPr>
              <w:jc w:val="center"/>
            </w:pPr>
          </w:p>
        </w:tc>
        <w:tc>
          <w:tcPr>
            <w:tcW w:w="675" w:type="dxa"/>
          </w:tcPr>
          <w:p w14:paraId="315D615E" w14:textId="77777777" w:rsidR="008A6661" w:rsidRDefault="008A6661">
            <w:pPr>
              <w:jc w:val="center"/>
            </w:pPr>
          </w:p>
        </w:tc>
      </w:tr>
      <w:tr w:rsidR="008A6661" w14:paraId="339BE7B3" w14:textId="77777777">
        <w:trPr>
          <w:cantSplit/>
          <w:trHeight w:val="92"/>
        </w:trPr>
        <w:tc>
          <w:tcPr>
            <w:tcW w:w="2835" w:type="dxa"/>
            <w:vMerge/>
          </w:tcPr>
          <w:p w14:paraId="1D99066B" w14:textId="77777777" w:rsidR="008A6661" w:rsidRDefault="008A6661"/>
        </w:tc>
        <w:tc>
          <w:tcPr>
            <w:tcW w:w="2977" w:type="dxa"/>
            <w:vMerge/>
          </w:tcPr>
          <w:p w14:paraId="6DEDFA65" w14:textId="77777777" w:rsidR="008A6661" w:rsidRDefault="008A6661"/>
        </w:tc>
        <w:tc>
          <w:tcPr>
            <w:tcW w:w="694" w:type="dxa"/>
            <w:vMerge/>
          </w:tcPr>
          <w:p w14:paraId="10FD4DBD" w14:textId="77777777" w:rsidR="008A6661" w:rsidRDefault="008A6661">
            <w:pPr>
              <w:jc w:val="center"/>
            </w:pPr>
          </w:p>
        </w:tc>
        <w:tc>
          <w:tcPr>
            <w:tcW w:w="694" w:type="dxa"/>
            <w:vMerge/>
          </w:tcPr>
          <w:p w14:paraId="0C934B6A" w14:textId="77777777" w:rsidR="008A6661" w:rsidRDefault="008A6661">
            <w:pPr>
              <w:jc w:val="center"/>
            </w:pPr>
          </w:p>
        </w:tc>
        <w:tc>
          <w:tcPr>
            <w:tcW w:w="6408" w:type="dxa"/>
          </w:tcPr>
          <w:p w14:paraId="5B11012F" w14:textId="77777777" w:rsidR="008A6661" w:rsidRDefault="008A6661"/>
        </w:tc>
        <w:tc>
          <w:tcPr>
            <w:tcW w:w="675" w:type="dxa"/>
          </w:tcPr>
          <w:p w14:paraId="19F9E104" w14:textId="77777777" w:rsidR="008A6661" w:rsidRDefault="008A6661">
            <w:pPr>
              <w:jc w:val="center"/>
            </w:pPr>
          </w:p>
        </w:tc>
        <w:tc>
          <w:tcPr>
            <w:tcW w:w="675" w:type="dxa"/>
          </w:tcPr>
          <w:p w14:paraId="76765D55" w14:textId="77777777" w:rsidR="008A6661" w:rsidRDefault="008A6661">
            <w:pPr>
              <w:jc w:val="center"/>
            </w:pPr>
          </w:p>
        </w:tc>
        <w:tc>
          <w:tcPr>
            <w:tcW w:w="675" w:type="dxa"/>
          </w:tcPr>
          <w:p w14:paraId="708D2E40" w14:textId="77777777" w:rsidR="008A6661" w:rsidRDefault="008A6661">
            <w:pPr>
              <w:jc w:val="center"/>
            </w:pPr>
          </w:p>
        </w:tc>
      </w:tr>
      <w:tr w:rsidR="008A6661" w14:paraId="6C812024" w14:textId="77777777">
        <w:trPr>
          <w:cantSplit/>
          <w:trHeight w:val="92"/>
        </w:trPr>
        <w:tc>
          <w:tcPr>
            <w:tcW w:w="2835" w:type="dxa"/>
            <w:vMerge/>
          </w:tcPr>
          <w:p w14:paraId="070B1A92" w14:textId="77777777" w:rsidR="008A6661" w:rsidRDefault="008A6661"/>
        </w:tc>
        <w:tc>
          <w:tcPr>
            <w:tcW w:w="2977" w:type="dxa"/>
            <w:vMerge/>
          </w:tcPr>
          <w:p w14:paraId="75639869" w14:textId="77777777" w:rsidR="008A6661" w:rsidRDefault="008A6661"/>
        </w:tc>
        <w:tc>
          <w:tcPr>
            <w:tcW w:w="694" w:type="dxa"/>
            <w:vMerge/>
          </w:tcPr>
          <w:p w14:paraId="2BA1FF8E" w14:textId="77777777" w:rsidR="008A6661" w:rsidRDefault="008A6661">
            <w:pPr>
              <w:jc w:val="center"/>
            </w:pPr>
          </w:p>
        </w:tc>
        <w:tc>
          <w:tcPr>
            <w:tcW w:w="694" w:type="dxa"/>
            <w:vMerge/>
          </w:tcPr>
          <w:p w14:paraId="69943D69" w14:textId="77777777" w:rsidR="008A6661" w:rsidRDefault="008A6661">
            <w:pPr>
              <w:jc w:val="center"/>
            </w:pPr>
          </w:p>
        </w:tc>
        <w:tc>
          <w:tcPr>
            <w:tcW w:w="6408" w:type="dxa"/>
          </w:tcPr>
          <w:p w14:paraId="5C064BBA" w14:textId="77777777" w:rsidR="008A6661" w:rsidRDefault="008A6661"/>
        </w:tc>
        <w:tc>
          <w:tcPr>
            <w:tcW w:w="675" w:type="dxa"/>
          </w:tcPr>
          <w:p w14:paraId="47C8D039" w14:textId="77777777" w:rsidR="008A6661" w:rsidRDefault="008A6661">
            <w:pPr>
              <w:jc w:val="center"/>
            </w:pPr>
          </w:p>
        </w:tc>
        <w:tc>
          <w:tcPr>
            <w:tcW w:w="675" w:type="dxa"/>
          </w:tcPr>
          <w:p w14:paraId="3AF142C6" w14:textId="77777777" w:rsidR="008A6661" w:rsidRDefault="008A6661">
            <w:pPr>
              <w:jc w:val="center"/>
            </w:pPr>
          </w:p>
        </w:tc>
        <w:tc>
          <w:tcPr>
            <w:tcW w:w="675" w:type="dxa"/>
          </w:tcPr>
          <w:p w14:paraId="12F32960" w14:textId="77777777" w:rsidR="008A6661" w:rsidRDefault="008A6661">
            <w:pPr>
              <w:jc w:val="center"/>
            </w:pPr>
          </w:p>
        </w:tc>
      </w:tr>
      <w:tr w:rsidR="008A6661" w14:paraId="4B107D01" w14:textId="77777777">
        <w:trPr>
          <w:cantSplit/>
          <w:trHeight w:val="74"/>
        </w:trPr>
        <w:tc>
          <w:tcPr>
            <w:tcW w:w="2835" w:type="dxa"/>
            <w:vMerge w:val="restart"/>
          </w:tcPr>
          <w:p w14:paraId="1462B0CE" w14:textId="77777777" w:rsidR="008A6661" w:rsidRDefault="008A6661"/>
          <w:p w14:paraId="13D042DC" w14:textId="77777777" w:rsidR="008A6661" w:rsidRDefault="008A6661"/>
        </w:tc>
        <w:tc>
          <w:tcPr>
            <w:tcW w:w="2977" w:type="dxa"/>
            <w:vMerge w:val="restart"/>
          </w:tcPr>
          <w:p w14:paraId="004EB044" w14:textId="77777777" w:rsidR="008A6661" w:rsidRDefault="008A6661"/>
        </w:tc>
        <w:tc>
          <w:tcPr>
            <w:tcW w:w="694" w:type="dxa"/>
            <w:vMerge w:val="restart"/>
          </w:tcPr>
          <w:p w14:paraId="12AC4A8A" w14:textId="77777777" w:rsidR="008A6661" w:rsidRDefault="008A6661">
            <w:pPr>
              <w:jc w:val="center"/>
            </w:pPr>
          </w:p>
          <w:p w14:paraId="4D2E0A3E" w14:textId="77777777" w:rsidR="008A6661" w:rsidRDefault="008A6661">
            <w:pPr>
              <w:jc w:val="center"/>
            </w:pPr>
          </w:p>
          <w:p w14:paraId="465B5B37" w14:textId="77777777" w:rsidR="008A6661" w:rsidRDefault="008A6661"/>
        </w:tc>
        <w:tc>
          <w:tcPr>
            <w:tcW w:w="694" w:type="dxa"/>
            <w:vMerge w:val="restart"/>
          </w:tcPr>
          <w:p w14:paraId="5CF7733B" w14:textId="77777777" w:rsidR="008A6661" w:rsidRDefault="008A6661">
            <w:pPr>
              <w:jc w:val="center"/>
            </w:pPr>
          </w:p>
          <w:p w14:paraId="3CDEA588" w14:textId="77777777" w:rsidR="008A6661" w:rsidRDefault="008A6661">
            <w:pPr>
              <w:jc w:val="center"/>
            </w:pPr>
          </w:p>
        </w:tc>
        <w:tc>
          <w:tcPr>
            <w:tcW w:w="6408" w:type="dxa"/>
          </w:tcPr>
          <w:p w14:paraId="5B17330B" w14:textId="77777777" w:rsidR="008A6661" w:rsidRDefault="008A6661"/>
        </w:tc>
        <w:tc>
          <w:tcPr>
            <w:tcW w:w="675" w:type="dxa"/>
          </w:tcPr>
          <w:p w14:paraId="630A26CE" w14:textId="77777777" w:rsidR="008A6661" w:rsidRDefault="008A6661">
            <w:pPr>
              <w:jc w:val="center"/>
            </w:pPr>
          </w:p>
        </w:tc>
        <w:tc>
          <w:tcPr>
            <w:tcW w:w="675" w:type="dxa"/>
          </w:tcPr>
          <w:p w14:paraId="58AB6466" w14:textId="77777777" w:rsidR="008A6661" w:rsidRDefault="008A6661">
            <w:pPr>
              <w:jc w:val="center"/>
            </w:pPr>
          </w:p>
        </w:tc>
        <w:tc>
          <w:tcPr>
            <w:tcW w:w="675" w:type="dxa"/>
          </w:tcPr>
          <w:p w14:paraId="5D5E8550" w14:textId="77777777" w:rsidR="008A6661" w:rsidRDefault="008A6661">
            <w:pPr>
              <w:jc w:val="center"/>
            </w:pPr>
          </w:p>
        </w:tc>
      </w:tr>
      <w:tr w:rsidR="008A6661" w14:paraId="37E1A244" w14:textId="77777777">
        <w:trPr>
          <w:cantSplit/>
          <w:trHeight w:val="74"/>
        </w:trPr>
        <w:tc>
          <w:tcPr>
            <w:tcW w:w="2835" w:type="dxa"/>
            <w:vMerge/>
          </w:tcPr>
          <w:p w14:paraId="4CCFD793" w14:textId="77777777" w:rsidR="008A6661" w:rsidRDefault="008A6661"/>
        </w:tc>
        <w:tc>
          <w:tcPr>
            <w:tcW w:w="2977" w:type="dxa"/>
            <w:vMerge/>
          </w:tcPr>
          <w:p w14:paraId="078FBDF2" w14:textId="77777777" w:rsidR="008A6661" w:rsidRDefault="008A6661"/>
        </w:tc>
        <w:tc>
          <w:tcPr>
            <w:tcW w:w="694" w:type="dxa"/>
            <w:vMerge/>
          </w:tcPr>
          <w:p w14:paraId="5613F765" w14:textId="77777777" w:rsidR="008A6661" w:rsidRDefault="008A6661">
            <w:pPr>
              <w:jc w:val="center"/>
            </w:pPr>
          </w:p>
        </w:tc>
        <w:tc>
          <w:tcPr>
            <w:tcW w:w="694" w:type="dxa"/>
            <w:vMerge/>
          </w:tcPr>
          <w:p w14:paraId="3E918739" w14:textId="77777777" w:rsidR="008A6661" w:rsidRDefault="008A6661">
            <w:pPr>
              <w:jc w:val="center"/>
            </w:pPr>
          </w:p>
        </w:tc>
        <w:tc>
          <w:tcPr>
            <w:tcW w:w="6408" w:type="dxa"/>
          </w:tcPr>
          <w:p w14:paraId="3E044A93" w14:textId="77777777" w:rsidR="008A6661" w:rsidRDefault="008A6661"/>
        </w:tc>
        <w:tc>
          <w:tcPr>
            <w:tcW w:w="675" w:type="dxa"/>
          </w:tcPr>
          <w:p w14:paraId="7D74551D" w14:textId="77777777" w:rsidR="008A6661" w:rsidRDefault="008A6661">
            <w:pPr>
              <w:jc w:val="center"/>
            </w:pPr>
          </w:p>
        </w:tc>
        <w:tc>
          <w:tcPr>
            <w:tcW w:w="675" w:type="dxa"/>
          </w:tcPr>
          <w:p w14:paraId="46C5CB7E" w14:textId="77777777" w:rsidR="008A6661" w:rsidRDefault="008A6661">
            <w:pPr>
              <w:jc w:val="center"/>
            </w:pPr>
          </w:p>
        </w:tc>
        <w:tc>
          <w:tcPr>
            <w:tcW w:w="675" w:type="dxa"/>
          </w:tcPr>
          <w:p w14:paraId="6BBD1561" w14:textId="77777777" w:rsidR="008A6661" w:rsidRDefault="008A6661">
            <w:pPr>
              <w:jc w:val="center"/>
            </w:pPr>
          </w:p>
        </w:tc>
      </w:tr>
      <w:tr w:rsidR="008A6661" w14:paraId="72D49680" w14:textId="77777777">
        <w:trPr>
          <w:cantSplit/>
          <w:trHeight w:val="73"/>
        </w:trPr>
        <w:tc>
          <w:tcPr>
            <w:tcW w:w="2835" w:type="dxa"/>
            <w:vMerge/>
          </w:tcPr>
          <w:p w14:paraId="02CFD307" w14:textId="77777777" w:rsidR="008A6661" w:rsidRDefault="008A6661"/>
        </w:tc>
        <w:tc>
          <w:tcPr>
            <w:tcW w:w="2977" w:type="dxa"/>
            <w:vMerge/>
          </w:tcPr>
          <w:p w14:paraId="53C063DA" w14:textId="77777777" w:rsidR="008A6661" w:rsidRDefault="008A6661"/>
        </w:tc>
        <w:tc>
          <w:tcPr>
            <w:tcW w:w="694" w:type="dxa"/>
            <w:vMerge/>
          </w:tcPr>
          <w:p w14:paraId="62B8CEF2" w14:textId="77777777" w:rsidR="008A6661" w:rsidRDefault="008A6661">
            <w:pPr>
              <w:jc w:val="center"/>
            </w:pPr>
          </w:p>
        </w:tc>
        <w:tc>
          <w:tcPr>
            <w:tcW w:w="694" w:type="dxa"/>
            <w:vMerge/>
          </w:tcPr>
          <w:p w14:paraId="6EB6819B" w14:textId="77777777" w:rsidR="008A6661" w:rsidRDefault="008A6661">
            <w:pPr>
              <w:jc w:val="center"/>
            </w:pPr>
          </w:p>
        </w:tc>
        <w:tc>
          <w:tcPr>
            <w:tcW w:w="6408" w:type="dxa"/>
          </w:tcPr>
          <w:p w14:paraId="7867F1E3" w14:textId="77777777" w:rsidR="008A6661" w:rsidRDefault="008A6661"/>
        </w:tc>
        <w:tc>
          <w:tcPr>
            <w:tcW w:w="675" w:type="dxa"/>
          </w:tcPr>
          <w:p w14:paraId="286A78DC" w14:textId="77777777" w:rsidR="008A6661" w:rsidRDefault="008A6661">
            <w:pPr>
              <w:jc w:val="center"/>
            </w:pPr>
          </w:p>
        </w:tc>
        <w:tc>
          <w:tcPr>
            <w:tcW w:w="675" w:type="dxa"/>
          </w:tcPr>
          <w:p w14:paraId="750E2CAE" w14:textId="77777777" w:rsidR="008A6661" w:rsidRDefault="008A6661">
            <w:pPr>
              <w:jc w:val="center"/>
            </w:pPr>
          </w:p>
        </w:tc>
        <w:tc>
          <w:tcPr>
            <w:tcW w:w="675" w:type="dxa"/>
          </w:tcPr>
          <w:p w14:paraId="5460F3D3" w14:textId="77777777" w:rsidR="008A6661" w:rsidRDefault="008A6661">
            <w:pPr>
              <w:jc w:val="center"/>
            </w:pPr>
          </w:p>
        </w:tc>
      </w:tr>
      <w:tr w:rsidR="008A6661" w14:paraId="3349A8C7" w14:textId="77777777">
        <w:trPr>
          <w:cantSplit/>
          <w:trHeight w:val="73"/>
        </w:trPr>
        <w:tc>
          <w:tcPr>
            <w:tcW w:w="2835" w:type="dxa"/>
            <w:vMerge/>
          </w:tcPr>
          <w:p w14:paraId="40F25CBB" w14:textId="77777777" w:rsidR="008A6661" w:rsidRDefault="008A6661"/>
        </w:tc>
        <w:tc>
          <w:tcPr>
            <w:tcW w:w="2977" w:type="dxa"/>
            <w:vMerge/>
          </w:tcPr>
          <w:p w14:paraId="12E9D786" w14:textId="77777777" w:rsidR="008A6661" w:rsidRDefault="008A6661"/>
        </w:tc>
        <w:tc>
          <w:tcPr>
            <w:tcW w:w="694" w:type="dxa"/>
            <w:vMerge/>
          </w:tcPr>
          <w:p w14:paraId="0C6C9684" w14:textId="77777777" w:rsidR="008A6661" w:rsidRDefault="008A6661">
            <w:pPr>
              <w:jc w:val="center"/>
            </w:pPr>
          </w:p>
        </w:tc>
        <w:tc>
          <w:tcPr>
            <w:tcW w:w="694" w:type="dxa"/>
            <w:vMerge/>
          </w:tcPr>
          <w:p w14:paraId="67A8F284" w14:textId="77777777" w:rsidR="008A6661" w:rsidRDefault="008A6661">
            <w:pPr>
              <w:jc w:val="center"/>
            </w:pPr>
          </w:p>
        </w:tc>
        <w:tc>
          <w:tcPr>
            <w:tcW w:w="6408" w:type="dxa"/>
          </w:tcPr>
          <w:p w14:paraId="50F457A9" w14:textId="77777777" w:rsidR="008A6661" w:rsidRDefault="008A6661"/>
        </w:tc>
        <w:tc>
          <w:tcPr>
            <w:tcW w:w="675" w:type="dxa"/>
          </w:tcPr>
          <w:p w14:paraId="24C21CA0" w14:textId="77777777" w:rsidR="008A6661" w:rsidRDefault="008A6661">
            <w:pPr>
              <w:jc w:val="center"/>
            </w:pPr>
          </w:p>
        </w:tc>
        <w:tc>
          <w:tcPr>
            <w:tcW w:w="675" w:type="dxa"/>
          </w:tcPr>
          <w:p w14:paraId="52C76297" w14:textId="77777777" w:rsidR="008A6661" w:rsidRDefault="008A6661">
            <w:pPr>
              <w:jc w:val="center"/>
            </w:pPr>
          </w:p>
        </w:tc>
        <w:tc>
          <w:tcPr>
            <w:tcW w:w="675" w:type="dxa"/>
          </w:tcPr>
          <w:p w14:paraId="0BD02F36" w14:textId="77777777" w:rsidR="008A6661" w:rsidRDefault="008A6661">
            <w:pPr>
              <w:jc w:val="center"/>
            </w:pPr>
          </w:p>
        </w:tc>
      </w:tr>
      <w:tr w:rsidR="008A6661" w14:paraId="7F3C4B8E" w14:textId="77777777">
        <w:trPr>
          <w:cantSplit/>
          <w:trHeight w:val="74"/>
        </w:trPr>
        <w:tc>
          <w:tcPr>
            <w:tcW w:w="2835" w:type="dxa"/>
            <w:vMerge w:val="restart"/>
          </w:tcPr>
          <w:p w14:paraId="16FE0342" w14:textId="77777777" w:rsidR="008A6661" w:rsidRDefault="008A6661"/>
        </w:tc>
        <w:tc>
          <w:tcPr>
            <w:tcW w:w="2977" w:type="dxa"/>
            <w:vMerge w:val="restart"/>
          </w:tcPr>
          <w:p w14:paraId="44045ECA" w14:textId="77777777" w:rsidR="008A6661" w:rsidRDefault="008A6661"/>
        </w:tc>
        <w:tc>
          <w:tcPr>
            <w:tcW w:w="694" w:type="dxa"/>
            <w:vMerge w:val="restart"/>
          </w:tcPr>
          <w:p w14:paraId="2E21531C" w14:textId="77777777" w:rsidR="008A6661" w:rsidRDefault="008A6661">
            <w:pPr>
              <w:jc w:val="center"/>
            </w:pPr>
          </w:p>
        </w:tc>
        <w:tc>
          <w:tcPr>
            <w:tcW w:w="694" w:type="dxa"/>
            <w:vMerge w:val="restart"/>
          </w:tcPr>
          <w:p w14:paraId="28E22A7F" w14:textId="77777777" w:rsidR="008A6661" w:rsidRDefault="008A6661">
            <w:pPr>
              <w:jc w:val="center"/>
            </w:pPr>
          </w:p>
        </w:tc>
        <w:tc>
          <w:tcPr>
            <w:tcW w:w="6408" w:type="dxa"/>
          </w:tcPr>
          <w:p w14:paraId="7313C128" w14:textId="77777777" w:rsidR="008A6661" w:rsidRDefault="008A6661"/>
        </w:tc>
        <w:tc>
          <w:tcPr>
            <w:tcW w:w="675" w:type="dxa"/>
          </w:tcPr>
          <w:p w14:paraId="3F58006F" w14:textId="77777777" w:rsidR="008A6661" w:rsidRDefault="008A6661">
            <w:pPr>
              <w:jc w:val="center"/>
            </w:pPr>
          </w:p>
        </w:tc>
        <w:tc>
          <w:tcPr>
            <w:tcW w:w="675" w:type="dxa"/>
          </w:tcPr>
          <w:p w14:paraId="5BF459B2" w14:textId="77777777" w:rsidR="008A6661" w:rsidRDefault="008A6661">
            <w:pPr>
              <w:jc w:val="center"/>
            </w:pPr>
          </w:p>
        </w:tc>
        <w:tc>
          <w:tcPr>
            <w:tcW w:w="675" w:type="dxa"/>
          </w:tcPr>
          <w:p w14:paraId="36D5614B" w14:textId="77777777" w:rsidR="008A6661" w:rsidRDefault="008A6661">
            <w:pPr>
              <w:jc w:val="center"/>
            </w:pPr>
          </w:p>
        </w:tc>
      </w:tr>
      <w:tr w:rsidR="008A6661" w14:paraId="13727FAD" w14:textId="77777777">
        <w:trPr>
          <w:cantSplit/>
          <w:trHeight w:val="73"/>
        </w:trPr>
        <w:tc>
          <w:tcPr>
            <w:tcW w:w="2835" w:type="dxa"/>
            <w:vMerge/>
          </w:tcPr>
          <w:p w14:paraId="3C097B56" w14:textId="77777777" w:rsidR="008A6661" w:rsidRDefault="008A6661"/>
        </w:tc>
        <w:tc>
          <w:tcPr>
            <w:tcW w:w="2977" w:type="dxa"/>
            <w:vMerge/>
          </w:tcPr>
          <w:p w14:paraId="32DC1653" w14:textId="77777777" w:rsidR="008A6661" w:rsidRDefault="008A6661"/>
        </w:tc>
        <w:tc>
          <w:tcPr>
            <w:tcW w:w="694" w:type="dxa"/>
            <w:vMerge/>
          </w:tcPr>
          <w:p w14:paraId="27238899" w14:textId="77777777" w:rsidR="008A6661" w:rsidRDefault="008A6661">
            <w:pPr>
              <w:jc w:val="center"/>
            </w:pPr>
          </w:p>
        </w:tc>
        <w:tc>
          <w:tcPr>
            <w:tcW w:w="694" w:type="dxa"/>
            <w:vMerge/>
          </w:tcPr>
          <w:p w14:paraId="1F8D698D" w14:textId="77777777" w:rsidR="008A6661" w:rsidRDefault="008A6661">
            <w:pPr>
              <w:jc w:val="center"/>
            </w:pPr>
          </w:p>
        </w:tc>
        <w:tc>
          <w:tcPr>
            <w:tcW w:w="6408" w:type="dxa"/>
          </w:tcPr>
          <w:p w14:paraId="74D326C0" w14:textId="77777777" w:rsidR="008A6661" w:rsidRDefault="008A6661"/>
        </w:tc>
        <w:tc>
          <w:tcPr>
            <w:tcW w:w="675" w:type="dxa"/>
          </w:tcPr>
          <w:p w14:paraId="6DBF71D0" w14:textId="77777777" w:rsidR="008A6661" w:rsidRDefault="008A6661">
            <w:pPr>
              <w:jc w:val="center"/>
            </w:pPr>
          </w:p>
        </w:tc>
        <w:tc>
          <w:tcPr>
            <w:tcW w:w="675" w:type="dxa"/>
          </w:tcPr>
          <w:p w14:paraId="2E8878AA" w14:textId="77777777" w:rsidR="008A6661" w:rsidRDefault="008A6661">
            <w:pPr>
              <w:jc w:val="center"/>
            </w:pPr>
          </w:p>
        </w:tc>
        <w:tc>
          <w:tcPr>
            <w:tcW w:w="675" w:type="dxa"/>
          </w:tcPr>
          <w:p w14:paraId="3F0C977C" w14:textId="77777777" w:rsidR="008A6661" w:rsidRDefault="008A6661">
            <w:pPr>
              <w:jc w:val="center"/>
            </w:pPr>
          </w:p>
        </w:tc>
      </w:tr>
    </w:tbl>
    <w:p w14:paraId="2FF92CA3" w14:textId="77777777" w:rsidR="008A6661" w:rsidRDefault="008A6661">
      <w:pPr>
        <w:ind w:right="849"/>
        <w:sectPr w:rsidR="008A6661" w:rsidSect="00314DB5">
          <w:type w:val="oddPage"/>
          <w:pgSz w:w="16838" w:h="11906" w:orient="landscape" w:code="9"/>
          <w:pgMar w:top="851" w:right="284" w:bottom="1134" w:left="680" w:header="0" w:footer="851" w:gutter="0"/>
          <w:cols w:space="720"/>
        </w:sectPr>
      </w:pPr>
    </w:p>
    <w:p w14:paraId="1579FC3E" w14:textId="77777777" w:rsidR="008A6661" w:rsidRDefault="008A6661">
      <w:pPr>
        <w:tabs>
          <w:tab w:val="left" w:pos="567"/>
        </w:tabs>
        <w:ind w:right="849"/>
      </w:pPr>
    </w:p>
    <w:p w14:paraId="71823F69" w14:textId="77777777" w:rsidR="008A6661" w:rsidRDefault="008A6661">
      <w:pPr>
        <w:rPr>
          <w:sz w:val="16"/>
        </w:rPr>
      </w:pPr>
    </w:p>
    <w:p w14:paraId="3C2017A3" w14:textId="77777777" w:rsidR="008A6661" w:rsidRDefault="008A6661">
      <w:pPr>
        <w:ind w:right="849"/>
        <w:rPr>
          <w:sz w:val="2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93"/>
      </w:tblGrid>
      <w:tr w:rsidR="008A6661" w14:paraId="58195722" w14:textId="77777777">
        <w:trPr>
          <w:cantSplit/>
          <w:jc w:val="center"/>
        </w:trPr>
        <w:tc>
          <w:tcPr>
            <w:tcW w:w="10093" w:type="dxa"/>
            <w:shd w:val="pct5" w:color="auto" w:fill="auto"/>
          </w:tcPr>
          <w:p w14:paraId="6098812D" w14:textId="77777777" w:rsidR="008A6661" w:rsidRDefault="008A6661">
            <w:pPr>
              <w:pStyle w:val="Titre5"/>
            </w:pPr>
          </w:p>
          <w:p w14:paraId="3FBA4542" w14:textId="77777777" w:rsidR="008A6661" w:rsidRDefault="008A6661">
            <w:pPr>
              <w:pStyle w:val="Titre5"/>
            </w:pPr>
            <w:r>
              <w:t>MESURES DE PRÉVENTION PERMANENTES</w:t>
            </w:r>
          </w:p>
          <w:p w14:paraId="2FFD5B6E" w14:textId="77777777" w:rsidR="008A6661" w:rsidRDefault="008A6661">
            <w:pPr>
              <w:jc w:val="center"/>
            </w:pPr>
          </w:p>
        </w:tc>
      </w:tr>
      <w:tr w:rsidR="008A6661" w14:paraId="2AA36768" w14:textId="77777777">
        <w:trPr>
          <w:cantSplit/>
          <w:jc w:val="center"/>
        </w:trPr>
        <w:tc>
          <w:tcPr>
            <w:tcW w:w="10093" w:type="dxa"/>
          </w:tcPr>
          <w:p w14:paraId="4F24A910" w14:textId="77777777" w:rsidR="008A6661" w:rsidRDefault="008A6661">
            <w:pPr>
              <w:pStyle w:val="Titre6"/>
            </w:pPr>
          </w:p>
          <w:p w14:paraId="7ED9CB2D" w14:textId="77777777" w:rsidR="008A6661" w:rsidRDefault="008A6661">
            <w:pPr>
              <w:pStyle w:val="Titre6"/>
              <w:rPr>
                <w:b w:val="0"/>
                <w:sz w:val="24"/>
              </w:rPr>
            </w:pPr>
            <w:r>
              <w:t>TRAVAIL ISOLÉ</w:t>
            </w:r>
          </w:p>
          <w:p w14:paraId="190075F6" w14:textId="77777777" w:rsidR="008A6661" w:rsidRDefault="008A6661">
            <w:pPr>
              <w:pStyle w:val="Corpsdetexte2"/>
              <w:tabs>
                <w:tab w:val="left" w:pos="583"/>
                <w:tab w:val="left" w:pos="1717"/>
              </w:tabs>
              <w:jc w:val="left"/>
              <w:rPr>
                <w:sz w:val="24"/>
              </w:rPr>
            </w:pPr>
            <w:r>
              <w:rPr>
                <w:sz w:val="24"/>
              </w:rPr>
              <w:t xml:space="preserve">           Lorsque l’opération est exécutée de nuit ou dans un lieu isolé ou à un moment où l’activité de l’établissement est interrompue, le chef de l’entreprise extérieure concernée doit prendre les mesures nécessaires pour qu’aucun salarié ne travaille en un point où il ne pourrait être secouru à bref délai en cas d’accident.</w:t>
            </w:r>
          </w:p>
          <w:p w14:paraId="4CB478F1" w14:textId="77777777" w:rsidR="008A6661" w:rsidRDefault="008A6661">
            <w:pPr>
              <w:pStyle w:val="Corpsdetexte2"/>
              <w:tabs>
                <w:tab w:val="left" w:pos="158"/>
                <w:tab w:val="left" w:pos="583"/>
                <w:tab w:val="left" w:pos="4552"/>
                <w:tab w:val="left" w:pos="5970"/>
                <w:tab w:val="left" w:pos="6395"/>
                <w:tab w:val="left" w:pos="6679"/>
                <w:tab w:val="left" w:pos="6820"/>
              </w:tabs>
              <w:jc w:val="center"/>
              <w:rPr>
                <w:i/>
                <w:iCs/>
                <w:sz w:val="22"/>
                <w:lang w:val="de-DE"/>
              </w:rPr>
            </w:pPr>
            <w:r>
              <w:rPr>
                <w:i/>
                <w:iCs/>
                <w:sz w:val="24"/>
                <w:lang w:val="de-DE"/>
              </w:rPr>
              <w:t xml:space="preserve">                                                                                 Cdt art. R237-10</w:t>
            </w:r>
          </w:p>
          <w:p w14:paraId="12112BDB" w14:textId="77777777" w:rsidR="008A6661" w:rsidRDefault="008A6661">
            <w:pPr>
              <w:pStyle w:val="Corpsdetexte2"/>
              <w:jc w:val="center"/>
              <w:rPr>
                <w:b/>
                <w:lang w:val="de-DE"/>
              </w:rPr>
            </w:pPr>
          </w:p>
        </w:tc>
      </w:tr>
      <w:tr w:rsidR="008A6661" w14:paraId="2BAD73B3" w14:textId="77777777">
        <w:trPr>
          <w:cantSplit/>
          <w:jc w:val="center"/>
        </w:trPr>
        <w:tc>
          <w:tcPr>
            <w:tcW w:w="10093" w:type="dxa"/>
          </w:tcPr>
          <w:p w14:paraId="2848D46B" w14:textId="77777777" w:rsidR="008A6661" w:rsidRDefault="008A6661">
            <w:pPr>
              <w:pStyle w:val="Titre6"/>
              <w:rPr>
                <w:b w:val="0"/>
                <w:sz w:val="24"/>
                <w:lang w:val="de-DE"/>
              </w:rPr>
            </w:pPr>
          </w:p>
          <w:p w14:paraId="4A410EBC" w14:textId="77777777" w:rsidR="008A6661" w:rsidRDefault="008A6661">
            <w:pPr>
              <w:pStyle w:val="Titre6"/>
              <w:rPr>
                <w:b w:val="0"/>
                <w:sz w:val="24"/>
              </w:rPr>
            </w:pPr>
            <w:r>
              <w:rPr>
                <w:b w:val="0"/>
                <w:sz w:val="24"/>
              </w:rPr>
              <w:t>Tous les intervenants doivent impérativement</w:t>
            </w:r>
          </w:p>
          <w:p w14:paraId="34EDD72A" w14:textId="77777777" w:rsidR="008A6661" w:rsidRDefault="008A6661">
            <w:pPr>
              <w:pStyle w:val="Titre5"/>
              <w:tabs>
                <w:tab w:val="left" w:pos="2284"/>
              </w:tabs>
              <w:rPr>
                <w:sz w:val="20"/>
              </w:rPr>
            </w:pPr>
            <w:r>
              <w:rPr>
                <w:sz w:val="20"/>
              </w:rPr>
              <w:t>PORTER LES ÉQUIPEMENTS DE PROTECTION INDIVIDUELLE</w:t>
            </w:r>
          </w:p>
          <w:p w14:paraId="129C43AB" w14:textId="77777777" w:rsidR="008A6661" w:rsidRDefault="008A6661">
            <w:pPr>
              <w:jc w:val="center"/>
              <w:rPr>
                <w:sz w:val="24"/>
              </w:rPr>
            </w:pPr>
            <w:r>
              <w:rPr>
                <w:sz w:val="24"/>
              </w:rPr>
              <w:t>appropriés aux travaux en cours et aux risques encourus</w:t>
            </w:r>
          </w:p>
          <w:p w14:paraId="2E6DB512" w14:textId="77777777" w:rsidR="008A6661" w:rsidRDefault="008A6661">
            <w:pPr>
              <w:jc w:val="center"/>
              <w:rPr>
                <w:sz w:val="24"/>
              </w:rPr>
            </w:pPr>
            <w:r w:rsidRPr="000A7E64">
              <w:rPr>
                <w:sz w:val="24"/>
                <w:highlight w:val="yellow"/>
              </w:rPr>
              <w:t>(casque, chaussures, bottes, lunettes, gants, harnais de sécurité, masques, etc…).</w:t>
            </w:r>
          </w:p>
          <w:p w14:paraId="2B0FF903" w14:textId="77777777" w:rsidR="008A6661" w:rsidRDefault="008A6661">
            <w:pPr>
              <w:jc w:val="center"/>
              <w:rPr>
                <w:sz w:val="24"/>
              </w:rPr>
            </w:pPr>
          </w:p>
        </w:tc>
      </w:tr>
      <w:tr w:rsidR="008A6661" w14:paraId="72378E10" w14:textId="77777777">
        <w:trPr>
          <w:cantSplit/>
          <w:jc w:val="center"/>
        </w:trPr>
        <w:tc>
          <w:tcPr>
            <w:tcW w:w="10093" w:type="dxa"/>
          </w:tcPr>
          <w:p w14:paraId="10EA3BF4" w14:textId="77777777" w:rsidR="008A6661" w:rsidRDefault="008A6661">
            <w:pPr>
              <w:pStyle w:val="Titre6"/>
            </w:pPr>
          </w:p>
          <w:p w14:paraId="4C2A41DE" w14:textId="77777777" w:rsidR="008A6661" w:rsidRDefault="008A6661">
            <w:pPr>
              <w:pStyle w:val="Titre6"/>
            </w:pPr>
            <w:r>
              <w:t>LES ENTREPRISES DOIVENT TRAVAILLER AVEC LEUR PROPRE MATÉRIEL.</w:t>
            </w:r>
          </w:p>
          <w:p w14:paraId="2933FC31" w14:textId="77777777" w:rsidR="008A6661" w:rsidRDefault="008A6661">
            <w:pPr>
              <w:jc w:val="center"/>
            </w:pPr>
            <w:r w:rsidRPr="000A7E64">
              <w:rPr>
                <w:highlight w:val="yellow"/>
              </w:rPr>
              <w:t>(échelle, échafaudage, outillage, équipement de protection, matériel de manutention, etc…)</w:t>
            </w:r>
          </w:p>
          <w:p w14:paraId="07B060FF" w14:textId="77777777" w:rsidR="008A6661" w:rsidRDefault="008A6661">
            <w:pPr>
              <w:jc w:val="center"/>
            </w:pPr>
          </w:p>
        </w:tc>
      </w:tr>
      <w:tr w:rsidR="008A6661" w14:paraId="077BB872" w14:textId="77777777">
        <w:trPr>
          <w:cantSplit/>
          <w:jc w:val="center"/>
        </w:trPr>
        <w:tc>
          <w:tcPr>
            <w:tcW w:w="10093" w:type="dxa"/>
            <w:shd w:val="pct10" w:color="auto" w:fill="auto"/>
          </w:tcPr>
          <w:p w14:paraId="556C3A27" w14:textId="77777777" w:rsidR="008A6661" w:rsidRDefault="008A6661">
            <w:pPr>
              <w:pStyle w:val="Titre6"/>
              <w:rPr>
                <w:sz w:val="24"/>
              </w:rPr>
            </w:pPr>
          </w:p>
          <w:p w14:paraId="4ABDF6D4" w14:textId="77777777" w:rsidR="008A6661" w:rsidRDefault="008A6661">
            <w:pPr>
              <w:pStyle w:val="Titre6"/>
              <w:rPr>
                <w:sz w:val="24"/>
              </w:rPr>
            </w:pPr>
            <w:r>
              <w:rPr>
                <w:sz w:val="24"/>
              </w:rPr>
              <w:t>IL EST INTERDIT DE FUMER SUR LE LIEU DE TRAVAIL</w:t>
            </w:r>
          </w:p>
          <w:p w14:paraId="4B8FAAF7" w14:textId="77777777" w:rsidR="008A6661" w:rsidRDefault="008A6661">
            <w:pPr>
              <w:jc w:val="center"/>
              <w:rPr>
                <w:sz w:val="24"/>
              </w:rPr>
            </w:pPr>
          </w:p>
        </w:tc>
      </w:tr>
    </w:tbl>
    <w:p w14:paraId="424905C4" w14:textId="77777777" w:rsidR="008A6661" w:rsidRDefault="008A6661">
      <w:pPr>
        <w:ind w:right="849"/>
        <w:jc w:val="center"/>
        <w:rPr>
          <w:sz w:val="24"/>
        </w:rPr>
      </w:pPr>
    </w:p>
    <w:p w14:paraId="11AB8908" w14:textId="77777777" w:rsidR="008A6661" w:rsidRDefault="008A6661">
      <w:pPr>
        <w:ind w:right="849"/>
        <w:jc w:val="center"/>
      </w:pPr>
    </w:p>
    <w:tbl>
      <w:tblPr>
        <w:tblStyle w:val="Grilledutableau"/>
        <w:tblW w:w="0" w:type="auto"/>
        <w:tblLook w:val="04A0" w:firstRow="1" w:lastRow="0" w:firstColumn="1" w:lastColumn="0" w:noHBand="0" w:noVBand="1"/>
      </w:tblPr>
      <w:tblGrid>
        <w:gridCol w:w="10061"/>
      </w:tblGrid>
      <w:tr w:rsidR="00AA61AB" w14:paraId="24972687" w14:textId="77777777" w:rsidTr="00662A86">
        <w:tc>
          <w:tcPr>
            <w:tcW w:w="10061" w:type="dxa"/>
            <w:shd w:val="clear" w:color="auto" w:fill="FF0000"/>
            <w:vAlign w:val="center"/>
          </w:tcPr>
          <w:p w14:paraId="1B3B514F" w14:textId="77777777" w:rsidR="00D92060" w:rsidRDefault="00D92060" w:rsidP="00D92060">
            <w:pPr>
              <w:ind w:right="849"/>
              <w:jc w:val="center"/>
              <w:rPr>
                <w:b/>
                <w:sz w:val="24"/>
                <w:szCs w:val="24"/>
              </w:rPr>
            </w:pPr>
          </w:p>
          <w:p w14:paraId="651D40D9" w14:textId="77777777" w:rsidR="00D92060" w:rsidRDefault="00D92060" w:rsidP="00D92060">
            <w:pPr>
              <w:ind w:right="849"/>
              <w:jc w:val="center"/>
              <w:rPr>
                <w:b/>
                <w:sz w:val="24"/>
                <w:szCs w:val="24"/>
              </w:rPr>
            </w:pPr>
            <w:r>
              <w:rPr>
                <w:b/>
                <w:sz w:val="24"/>
                <w:szCs w:val="24"/>
              </w:rPr>
              <w:t>MESURES DE PREVENTION</w:t>
            </w:r>
            <w:r w:rsidRPr="00D92060">
              <w:rPr>
                <w:b/>
                <w:sz w:val="24"/>
                <w:szCs w:val="24"/>
              </w:rPr>
              <w:t xml:space="preserve"> </w:t>
            </w:r>
            <w:r w:rsidR="00AA61AB" w:rsidRPr="00D92060">
              <w:rPr>
                <w:b/>
                <w:sz w:val="24"/>
                <w:szCs w:val="24"/>
              </w:rPr>
              <w:t>COVID-19</w:t>
            </w:r>
          </w:p>
          <w:p w14:paraId="6BE791E5" w14:textId="77777777" w:rsidR="00D92060" w:rsidRPr="00D92060" w:rsidRDefault="00D92060" w:rsidP="00D92060">
            <w:pPr>
              <w:ind w:right="849"/>
              <w:jc w:val="center"/>
              <w:rPr>
                <w:b/>
                <w:sz w:val="24"/>
                <w:szCs w:val="24"/>
              </w:rPr>
            </w:pPr>
          </w:p>
        </w:tc>
      </w:tr>
      <w:tr w:rsidR="00D92060" w14:paraId="4CA889C9" w14:textId="77777777" w:rsidTr="00D92060">
        <w:tc>
          <w:tcPr>
            <w:tcW w:w="10061" w:type="dxa"/>
          </w:tcPr>
          <w:p w14:paraId="3288B77E" w14:textId="77777777" w:rsidR="00D92060" w:rsidRDefault="00551343">
            <w:pPr>
              <w:ind w:right="849"/>
              <w:jc w:val="center"/>
            </w:pPr>
            <w:r w:rsidRPr="00662A86">
              <w:rPr>
                <w:highlight w:val="yellow"/>
              </w:rPr>
              <w:t xml:space="preserve">Les gestes barrières doivent être respectés notamment la distance minimale d’un mètre entre les personnes quelque soit la situation </w:t>
            </w:r>
            <w:r w:rsidR="004211CD" w:rsidRPr="00662A86">
              <w:rPr>
                <w:highlight w:val="yellow"/>
              </w:rPr>
              <w:t>(réunion de chantier, pendant les interventions etc…)</w:t>
            </w:r>
          </w:p>
        </w:tc>
      </w:tr>
    </w:tbl>
    <w:p w14:paraId="0960C424" w14:textId="77777777" w:rsidR="008A6661" w:rsidRDefault="008A6661">
      <w:pPr>
        <w:ind w:right="849"/>
        <w:jc w:val="cente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7"/>
        <w:gridCol w:w="572"/>
        <w:gridCol w:w="909"/>
        <w:gridCol w:w="3261"/>
        <w:gridCol w:w="708"/>
        <w:gridCol w:w="709"/>
        <w:gridCol w:w="709"/>
      </w:tblGrid>
      <w:tr w:rsidR="00D10166" w14:paraId="318B998D" w14:textId="77777777" w:rsidTr="2E1FF630">
        <w:trPr>
          <w:cantSplit/>
          <w:trHeight w:val="529"/>
        </w:trPr>
        <w:tc>
          <w:tcPr>
            <w:tcW w:w="3197" w:type="dxa"/>
            <w:tcBorders>
              <w:bottom w:val="single" w:sz="4" w:space="0" w:color="auto"/>
            </w:tcBorders>
            <w:shd w:val="clear" w:color="auto" w:fill="auto"/>
          </w:tcPr>
          <w:p w14:paraId="6F65D975" w14:textId="77777777" w:rsidR="00D10166" w:rsidRDefault="00D10166" w:rsidP="00D10166">
            <w:pPr>
              <w:ind w:right="849"/>
              <w:jc w:val="center"/>
              <w:rPr>
                <w:b/>
                <w:sz w:val="22"/>
              </w:rPr>
            </w:pPr>
          </w:p>
          <w:p w14:paraId="5436FE3C" w14:textId="77777777" w:rsidR="00D10166" w:rsidRDefault="00D10166" w:rsidP="00D10166">
            <w:pPr>
              <w:pStyle w:val="Titre5"/>
              <w:tabs>
                <w:tab w:val="left" w:pos="2695"/>
              </w:tabs>
              <w:rPr>
                <w:sz w:val="22"/>
              </w:rPr>
            </w:pPr>
            <w:r>
              <w:rPr>
                <w:sz w:val="22"/>
              </w:rPr>
              <w:t xml:space="preserve">MESURE </w:t>
            </w:r>
          </w:p>
        </w:tc>
        <w:tc>
          <w:tcPr>
            <w:tcW w:w="1481" w:type="dxa"/>
            <w:gridSpan w:val="2"/>
            <w:tcBorders>
              <w:bottom w:val="single" w:sz="4" w:space="0" w:color="auto"/>
            </w:tcBorders>
            <w:shd w:val="clear" w:color="auto" w:fill="auto"/>
          </w:tcPr>
          <w:p w14:paraId="68722257" w14:textId="77777777" w:rsidR="00D10166" w:rsidRDefault="00D10166" w:rsidP="00D10166">
            <w:pPr>
              <w:ind w:right="849"/>
              <w:jc w:val="center"/>
              <w:rPr>
                <w:b/>
                <w:sz w:val="22"/>
              </w:rPr>
            </w:pPr>
          </w:p>
          <w:p w14:paraId="30A9F1CA" w14:textId="77777777" w:rsidR="00D10166" w:rsidRDefault="00D10166" w:rsidP="00D10166">
            <w:pPr>
              <w:pStyle w:val="Titre5"/>
              <w:ind w:left="-70" w:right="-100" w:firstLine="7"/>
              <w:rPr>
                <w:sz w:val="22"/>
              </w:rPr>
            </w:pPr>
            <w:r>
              <w:rPr>
                <w:sz w:val="22"/>
              </w:rPr>
              <w:t>EXISTENCE</w:t>
            </w:r>
          </w:p>
        </w:tc>
        <w:tc>
          <w:tcPr>
            <w:tcW w:w="3261" w:type="dxa"/>
            <w:tcBorders>
              <w:bottom w:val="single" w:sz="4" w:space="0" w:color="auto"/>
            </w:tcBorders>
            <w:shd w:val="clear" w:color="auto" w:fill="auto"/>
            <w:vAlign w:val="center"/>
          </w:tcPr>
          <w:p w14:paraId="1B240D33" w14:textId="77777777" w:rsidR="00D10166" w:rsidRPr="00D10166" w:rsidRDefault="00E13CC5" w:rsidP="00E13CC5">
            <w:pPr>
              <w:pStyle w:val="Corpsdetexte3"/>
              <w:tabs>
                <w:tab w:val="left" w:pos="5583"/>
              </w:tabs>
            </w:pPr>
            <w:r>
              <w:t>MESURES DE PROTECTION</w:t>
            </w:r>
          </w:p>
        </w:tc>
        <w:tc>
          <w:tcPr>
            <w:tcW w:w="2126" w:type="dxa"/>
            <w:gridSpan w:val="3"/>
            <w:tcBorders>
              <w:bottom w:val="single" w:sz="4" w:space="0" w:color="auto"/>
            </w:tcBorders>
            <w:shd w:val="clear" w:color="auto" w:fill="auto"/>
          </w:tcPr>
          <w:p w14:paraId="435F9BC7" w14:textId="77777777" w:rsidR="00D10166" w:rsidRDefault="00D10166" w:rsidP="00D10166">
            <w:pPr>
              <w:ind w:left="-37" w:hanging="33"/>
              <w:jc w:val="center"/>
              <w:rPr>
                <w:b/>
                <w:sz w:val="22"/>
              </w:rPr>
            </w:pPr>
            <w:r>
              <w:rPr>
                <w:b/>
                <w:sz w:val="22"/>
              </w:rPr>
              <w:t xml:space="preserve">RESPONSABLE DE </w:t>
            </w:r>
            <w:smartTag w:uri="urn:schemas-microsoft-com:office:smarttags" w:element="PersonName">
              <w:smartTagPr>
                <w:attr w:name="ProductID" w:val="LA MISE EN"/>
              </w:smartTagPr>
              <w:r>
                <w:rPr>
                  <w:b/>
                  <w:sz w:val="22"/>
                </w:rPr>
                <w:t>LA MISE EN</w:t>
              </w:r>
            </w:smartTag>
            <w:r>
              <w:rPr>
                <w:b/>
                <w:sz w:val="22"/>
              </w:rPr>
              <w:t xml:space="preserve"> OEUVRE</w:t>
            </w:r>
          </w:p>
        </w:tc>
      </w:tr>
      <w:tr w:rsidR="00D10166" w14:paraId="0B3BC689" w14:textId="77777777" w:rsidTr="2E1FF630">
        <w:trPr>
          <w:cantSplit/>
          <w:trHeight w:val="280"/>
        </w:trPr>
        <w:tc>
          <w:tcPr>
            <w:tcW w:w="3197" w:type="dxa"/>
            <w:tcBorders>
              <w:bottom w:val="single" w:sz="4" w:space="0" w:color="auto"/>
            </w:tcBorders>
            <w:shd w:val="clear" w:color="auto" w:fill="FFFFFF" w:themeFill="background1"/>
          </w:tcPr>
          <w:p w14:paraId="2A57222C" w14:textId="77777777" w:rsidR="00D10166" w:rsidRDefault="00D10166" w:rsidP="00D10166">
            <w:pPr>
              <w:jc w:val="center"/>
              <w:rPr>
                <w:b/>
                <w:sz w:val="24"/>
              </w:rPr>
            </w:pPr>
          </w:p>
        </w:tc>
        <w:tc>
          <w:tcPr>
            <w:tcW w:w="572" w:type="dxa"/>
            <w:tcBorders>
              <w:bottom w:val="single" w:sz="4" w:space="0" w:color="auto"/>
            </w:tcBorders>
            <w:shd w:val="clear" w:color="auto" w:fill="FFFFFF" w:themeFill="background1"/>
          </w:tcPr>
          <w:p w14:paraId="0349A649" w14:textId="77777777" w:rsidR="00D10166" w:rsidRDefault="00D10166" w:rsidP="00D10166">
            <w:pPr>
              <w:jc w:val="center"/>
              <w:rPr>
                <w:b/>
                <w:sz w:val="22"/>
              </w:rPr>
            </w:pPr>
            <w:r>
              <w:rPr>
                <w:b/>
                <w:sz w:val="22"/>
              </w:rPr>
              <w:t>Oui</w:t>
            </w:r>
          </w:p>
        </w:tc>
        <w:tc>
          <w:tcPr>
            <w:tcW w:w="909" w:type="dxa"/>
            <w:tcBorders>
              <w:bottom w:val="single" w:sz="4" w:space="0" w:color="auto"/>
            </w:tcBorders>
            <w:shd w:val="clear" w:color="auto" w:fill="FFFFFF" w:themeFill="background1"/>
          </w:tcPr>
          <w:p w14:paraId="5B76E543" w14:textId="77777777" w:rsidR="00D10166" w:rsidRDefault="00D10166" w:rsidP="00D10166">
            <w:pPr>
              <w:jc w:val="center"/>
              <w:rPr>
                <w:b/>
                <w:sz w:val="22"/>
              </w:rPr>
            </w:pPr>
            <w:r>
              <w:rPr>
                <w:b/>
                <w:sz w:val="22"/>
              </w:rPr>
              <w:t>Non</w:t>
            </w:r>
          </w:p>
        </w:tc>
        <w:tc>
          <w:tcPr>
            <w:tcW w:w="3261" w:type="dxa"/>
            <w:tcBorders>
              <w:bottom w:val="single" w:sz="4" w:space="0" w:color="auto"/>
            </w:tcBorders>
            <w:shd w:val="clear" w:color="auto" w:fill="FFFFFF" w:themeFill="background1"/>
          </w:tcPr>
          <w:p w14:paraId="098AEA28" w14:textId="77777777" w:rsidR="00D10166" w:rsidRDefault="00D10166" w:rsidP="00D10166">
            <w:pPr>
              <w:rPr>
                <w:b/>
                <w:sz w:val="24"/>
              </w:rPr>
            </w:pPr>
          </w:p>
        </w:tc>
        <w:tc>
          <w:tcPr>
            <w:tcW w:w="708" w:type="dxa"/>
            <w:tcBorders>
              <w:bottom w:val="single" w:sz="4" w:space="0" w:color="auto"/>
            </w:tcBorders>
            <w:shd w:val="clear" w:color="auto" w:fill="FFFFFF" w:themeFill="background1"/>
          </w:tcPr>
          <w:p w14:paraId="771856D4" w14:textId="77777777" w:rsidR="00D10166" w:rsidRDefault="00D10166" w:rsidP="00D10166">
            <w:pPr>
              <w:jc w:val="center"/>
              <w:rPr>
                <w:b/>
                <w:sz w:val="22"/>
              </w:rPr>
            </w:pPr>
            <w:r>
              <w:rPr>
                <w:b/>
                <w:sz w:val="22"/>
              </w:rPr>
              <w:t>E.U.</w:t>
            </w:r>
          </w:p>
        </w:tc>
        <w:tc>
          <w:tcPr>
            <w:tcW w:w="709" w:type="dxa"/>
            <w:tcBorders>
              <w:bottom w:val="single" w:sz="4" w:space="0" w:color="auto"/>
            </w:tcBorders>
            <w:shd w:val="clear" w:color="auto" w:fill="FFFFFF" w:themeFill="background1"/>
          </w:tcPr>
          <w:p w14:paraId="6E800C74" w14:textId="77777777" w:rsidR="00D10166" w:rsidRDefault="00D10166" w:rsidP="00D10166">
            <w:pPr>
              <w:jc w:val="center"/>
              <w:rPr>
                <w:b/>
                <w:sz w:val="22"/>
                <w:lang w:val="en-GB"/>
              </w:rPr>
            </w:pPr>
            <w:r>
              <w:rPr>
                <w:b/>
                <w:sz w:val="22"/>
                <w:lang w:val="en-GB"/>
              </w:rPr>
              <w:t>E.E.</w:t>
            </w:r>
          </w:p>
        </w:tc>
        <w:tc>
          <w:tcPr>
            <w:tcW w:w="709" w:type="dxa"/>
            <w:tcBorders>
              <w:bottom w:val="single" w:sz="4" w:space="0" w:color="auto"/>
            </w:tcBorders>
            <w:shd w:val="clear" w:color="auto" w:fill="FFFFFF" w:themeFill="background1"/>
          </w:tcPr>
          <w:p w14:paraId="7751C8A3" w14:textId="77777777" w:rsidR="00D10166" w:rsidRDefault="00D10166" w:rsidP="00D10166">
            <w:pPr>
              <w:jc w:val="center"/>
              <w:rPr>
                <w:b/>
                <w:sz w:val="22"/>
                <w:lang w:val="en-GB"/>
              </w:rPr>
            </w:pPr>
            <w:r>
              <w:rPr>
                <w:b/>
                <w:sz w:val="22"/>
                <w:lang w:val="en-GB"/>
              </w:rPr>
              <w:t>S.O.</w:t>
            </w:r>
          </w:p>
        </w:tc>
      </w:tr>
      <w:tr w:rsidR="006661D4" w14:paraId="700D3DA6" w14:textId="77777777" w:rsidTr="2E1FF630">
        <w:trPr>
          <w:cantSplit/>
          <w:trHeight w:val="280"/>
        </w:trPr>
        <w:tc>
          <w:tcPr>
            <w:tcW w:w="3197" w:type="dxa"/>
            <w:tcBorders>
              <w:top w:val="single" w:sz="4" w:space="0" w:color="auto"/>
              <w:left w:val="single" w:sz="4" w:space="0" w:color="auto"/>
              <w:bottom w:val="single" w:sz="4" w:space="0" w:color="auto"/>
              <w:right w:val="single" w:sz="4" w:space="0" w:color="auto"/>
            </w:tcBorders>
            <w:shd w:val="clear" w:color="auto" w:fill="FFFFFF" w:themeFill="background1"/>
          </w:tcPr>
          <w:p w14:paraId="4F2A6460" w14:textId="77777777" w:rsidR="006661D4" w:rsidRPr="00D6230B" w:rsidRDefault="006661D4" w:rsidP="006661D4">
            <w:pPr>
              <w:jc w:val="center"/>
            </w:pPr>
            <w:r w:rsidRPr="00D6230B">
              <w:t>Vestiaire</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38A9EBA9" w14:textId="77777777" w:rsidR="006661D4" w:rsidRDefault="006661D4" w:rsidP="006661D4">
            <w:pPr>
              <w:jc w:val="center"/>
              <w:rPr>
                <w:b/>
                <w:sz w:val="22"/>
              </w:rPr>
            </w:pP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Pr>
          <w:p w14:paraId="12E63A3E" w14:textId="4ACD53CA" w:rsidR="006661D4" w:rsidRDefault="006661D4" w:rsidP="2E1FF630">
            <w:pPr>
              <w:jc w:val="center"/>
              <w:rPr>
                <w:b/>
                <w:bCs/>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1027E06D" w14:textId="77777777" w:rsidR="006661D4" w:rsidRDefault="006661D4" w:rsidP="006661D4">
            <w:pPr>
              <w:rPr>
                <w:b/>
                <w:sz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26C57FB9" w14:textId="77777777" w:rsidR="006661D4" w:rsidRDefault="006661D4" w:rsidP="006661D4">
            <w:pPr>
              <w:jc w:val="center"/>
              <w:rPr>
                <w:b/>
                <w:sz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3EF4A509" w14:textId="77777777" w:rsidR="006661D4" w:rsidRDefault="006661D4" w:rsidP="006661D4">
            <w:pPr>
              <w:jc w:val="center"/>
              <w:rPr>
                <w:b/>
                <w:sz w:val="22"/>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2BE397DB" w14:textId="77777777" w:rsidR="006661D4" w:rsidRDefault="006661D4" w:rsidP="006661D4">
            <w:pPr>
              <w:jc w:val="center"/>
              <w:rPr>
                <w:b/>
                <w:sz w:val="22"/>
                <w:lang w:val="en-GB"/>
              </w:rPr>
            </w:pPr>
          </w:p>
        </w:tc>
      </w:tr>
      <w:tr w:rsidR="006661D4" w:rsidRPr="006661D4" w14:paraId="7898C8D1" w14:textId="77777777" w:rsidTr="2E1FF630">
        <w:trPr>
          <w:cantSplit/>
          <w:trHeight w:val="280"/>
        </w:trPr>
        <w:tc>
          <w:tcPr>
            <w:tcW w:w="3197" w:type="dxa"/>
            <w:tcBorders>
              <w:top w:val="single" w:sz="4" w:space="0" w:color="auto"/>
              <w:left w:val="single" w:sz="4" w:space="0" w:color="auto"/>
              <w:bottom w:val="single" w:sz="4" w:space="0" w:color="auto"/>
              <w:right w:val="single" w:sz="4" w:space="0" w:color="auto"/>
            </w:tcBorders>
            <w:shd w:val="clear" w:color="auto" w:fill="FFFFFF" w:themeFill="background1"/>
          </w:tcPr>
          <w:p w14:paraId="4E33AFCD" w14:textId="77777777" w:rsidR="006661D4" w:rsidRPr="00D6230B" w:rsidRDefault="006661D4" w:rsidP="006661D4">
            <w:pPr>
              <w:jc w:val="center"/>
            </w:pPr>
            <w:r w:rsidRPr="00D6230B">
              <w:t>Point d’eau avec savon et essuie-mains jetable</w:t>
            </w:r>
            <w:r w:rsidR="00A366B5">
              <w:t>s</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086EB911" w14:textId="18CDDCA8" w:rsidR="006661D4" w:rsidRDefault="006661D4" w:rsidP="2E1FF630">
            <w:pPr>
              <w:jc w:val="center"/>
              <w:rPr>
                <w:b/>
                <w:bCs/>
                <w:sz w:val="22"/>
                <w:szCs w:val="22"/>
              </w:rPr>
            </w:pP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Pr>
          <w:p w14:paraId="5DD04D78" w14:textId="77777777" w:rsidR="006661D4" w:rsidRDefault="006661D4" w:rsidP="006661D4">
            <w:pPr>
              <w:jc w:val="center"/>
              <w:rPr>
                <w:b/>
                <w:sz w:val="22"/>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BD656" w14:textId="77777777" w:rsidR="006661D4" w:rsidRPr="003144BB" w:rsidRDefault="003144BB" w:rsidP="006661D4">
            <w:r>
              <w:t>Se laver les mains fréquemment</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57B681F0" w14:textId="26A44086" w:rsidR="006661D4" w:rsidRDefault="006661D4" w:rsidP="2E1FF630">
            <w:pPr>
              <w:jc w:val="center"/>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49AA5E31" w14:textId="1D343379" w:rsidR="006661D4" w:rsidRPr="006661D4" w:rsidRDefault="006661D4" w:rsidP="2E1FF630">
            <w:pPr>
              <w:jc w:val="center"/>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0B1F4DC5" w14:textId="77777777" w:rsidR="006661D4" w:rsidRPr="006661D4" w:rsidRDefault="006661D4" w:rsidP="006661D4">
            <w:pPr>
              <w:jc w:val="center"/>
              <w:rPr>
                <w:b/>
                <w:sz w:val="22"/>
              </w:rPr>
            </w:pPr>
          </w:p>
        </w:tc>
      </w:tr>
      <w:tr w:rsidR="006661D4" w:rsidRPr="006661D4" w14:paraId="53033D59" w14:textId="77777777" w:rsidTr="2E1FF630">
        <w:trPr>
          <w:cantSplit/>
          <w:trHeight w:val="280"/>
        </w:trPr>
        <w:tc>
          <w:tcPr>
            <w:tcW w:w="3197" w:type="dxa"/>
            <w:tcBorders>
              <w:top w:val="single" w:sz="4" w:space="0" w:color="auto"/>
              <w:left w:val="single" w:sz="4" w:space="0" w:color="auto"/>
              <w:bottom w:val="single" w:sz="4" w:space="0" w:color="auto"/>
              <w:right w:val="single" w:sz="4" w:space="0" w:color="auto"/>
            </w:tcBorders>
            <w:shd w:val="clear" w:color="auto" w:fill="FFFFFF" w:themeFill="background1"/>
          </w:tcPr>
          <w:p w14:paraId="17B827C0" w14:textId="77777777" w:rsidR="006661D4" w:rsidRPr="00D6230B" w:rsidRDefault="00E13CC5" w:rsidP="006661D4">
            <w:pPr>
              <w:jc w:val="center"/>
            </w:pPr>
            <w:r>
              <w:t>Mise à disposition de</w:t>
            </w:r>
            <w:r w:rsidR="007837DC" w:rsidRPr="00D6230B">
              <w:t xml:space="preserve"> sanitaires</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363DF581" w14:textId="75F221D6" w:rsidR="006661D4" w:rsidRDefault="006661D4" w:rsidP="2E1FF630">
            <w:pPr>
              <w:jc w:val="center"/>
              <w:rPr>
                <w:b/>
                <w:bCs/>
                <w:sz w:val="22"/>
                <w:szCs w:val="22"/>
              </w:rPr>
            </w:pP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Pr>
          <w:p w14:paraId="503F8C12" w14:textId="77777777" w:rsidR="006661D4" w:rsidRDefault="006661D4" w:rsidP="006661D4">
            <w:pPr>
              <w:jc w:val="center"/>
              <w:rPr>
                <w:b/>
                <w:sz w:val="22"/>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11B0F1D" w14:textId="77777777" w:rsidR="006661D4" w:rsidRPr="003144BB" w:rsidRDefault="003144BB" w:rsidP="006661D4">
            <w:r w:rsidRPr="003144BB">
              <w:t>Respect des lieux</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5F6DDEEA" w14:textId="3A14D3A9" w:rsidR="006661D4" w:rsidRDefault="006661D4" w:rsidP="2E1FF630">
            <w:pPr>
              <w:jc w:val="center"/>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41058B71" w14:textId="24669073" w:rsidR="006661D4" w:rsidRPr="006661D4" w:rsidRDefault="006661D4" w:rsidP="2E1FF630">
            <w:pPr>
              <w:jc w:val="center"/>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0B41F3D5" w14:textId="77777777" w:rsidR="006661D4" w:rsidRPr="006661D4" w:rsidRDefault="006661D4" w:rsidP="006661D4">
            <w:pPr>
              <w:jc w:val="center"/>
              <w:rPr>
                <w:b/>
                <w:sz w:val="22"/>
              </w:rPr>
            </w:pPr>
          </w:p>
        </w:tc>
      </w:tr>
      <w:tr w:rsidR="006661D4" w:rsidRPr="00294537" w14:paraId="01F19044" w14:textId="77777777" w:rsidTr="2E1FF630">
        <w:trPr>
          <w:cantSplit/>
          <w:trHeight w:val="280"/>
        </w:trPr>
        <w:tc>
          <w:tcPr>
            <w:tcW w:w="3197" w:type="dxa"/>
            <w:tcBorders>
              <w:top w:val="single" w:sz="4" w:space="0" w:color="auto"/>
              <w:left w:val="single" w:sz="4" w:space="0" w:color="auto"/>
              <w:bottom w:val="single" w:sz="4" w:space="0" w:color="auto"/>
              <w:right w:val="single" w:sz="4" w:space="0" w:color="auto"/>
            </w:tcBorders>
            <w:shd w:val="clear" w:color="auto" w:fill="FFFFFF" w:themeFill="background1"/>
          </w:tcPr>
          <w:p w14:paraId="4AD0A6B7" w14:textId="77777777" w:rsidR="006661D4" w:rsidRPr="00D6230B" w:rsidRDefault="007837DC" w:rsidP="006661D4">
            <w:pPr>
              <w:jc w:val="center"/>
            </w:pPr>
            <w:r w:rsidRPr="00D6230B">
              <w:t>Evacuation des déchets</w:t>
            </w:r>
            <w:r w:rsidR="00851167" w:rsidRPr="004F4380">
              <w:rPr>
                <w:color w:val="00B050"/>
                <w:sz w:val="28"/>
                <w:szCs w:val="28"/>
              </w:rPr>
              <w:t>*</w:t>
            </w:r>
            <w:r w:rsidR="003144BB" w:rsidRPr="004F4380">
              <w:rPr>
                <w:color w:val="00B050"/>
                <w:sz w:val="28"/>
                <w:szCs w:val="28"/>
              </w:rPr>
              <w:t>*</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1D1EDC3E" w14:textId="77777777" w:rsidR="006661D4" w:rsidRDefault="006661D4" w:rsidP="006661D4">
            <w:pPr>
              <w:jc w:val="center"/>
              <w:rPr>
                <w:b/>
                <w:sz w:val="22"/>
              </w:rPr>
            </w:pP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Pr>
          <w:p w14:paraId="66C7F3A5" w14:textId="77777777" w:rsidR="006661D4" w:rsidRDefault="006661D4" w:rsidP="006661D4">
            <w:pPr>
              <w:jc w:val="center"/>
              <w:rPr>
                <w:b/>
                <w:sz w:val="22"/>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B920DD6" w14:textId="77777777" w:rsidR="006661D4" w:rsidRPr="00294537" w:rsidRDefault="00041AA9" w:rsidP="006661D4">
            <w:r>
              <w:t>Chaque</w:t>
            </w:r>
            <w:r w:rsidR="00294537" w:rsidRPr="00294537">
              <w:t xml:space="preserve"> fin de journée</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2FF55401" w14:textId="77777777" w:rsidR="006661D4" w:rsidRDefault="006661D4" w:rsidP="006661D4">
            <w:pPr>
              <w:jc w:val="center"/>
              <w:rPr>
                <w:b/>
                <w:sz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7F7F498B" w14:textId="77777777" w:rsidR="006661D4" w:rsidRPr="00294537" w:rsidRDefault="006661D4" w:rsidP="006661D4">
            <w:pPr>
              <w:jc w:val="center"/>
              <w:rPr>
                <w:b/>
                <w:sz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0AEEDF2" w14:textId="77777777" w:rsidR="006661D4" w:rsidRPr="00294537" w:rsidRDefault="006661D4" w:rsidP="006661D4">
            <w:pPr>
              <w:jc w:val="center"/>
              <w:rPr>
                <w:b/>
                <w:sz w:val="22"/>
              </w:rPr>
            </w:pPr>
          </w:p>
        </w:tc>
      </w:tr>
      <w:tr w:rsidR="006661D4" w14:paraId="4C246AB0" w14:textId="77777777" w:rsidTr="2E1FF630">
        <w:trPr>
          <w:cantSplit/>
          <w:trHeight w:val="280"/>
        </w:trPr>
        <w:tc>
          <w:tcPr>
            <w:tcW w:w="3197" w:type="dxa"/>
            <w:tcBorders>
              <w:top w:val="single" w:sz="4" w:space="0" w:color="auto"/>
              <w:left w:val="single" w:sz="4" w:space="0" w:color="auto"/>
              <w:bottom w:val="single" w:sz="4" w:space="0" w:color="auto"/>
              <w:right w:val="single" w:sz="4" w:space="0" w:color="auto"/>
            </w:tcBorders>
            <w:shd w:val="clear" w:color="auto" w:fill="FFFFFF" w:themeFill="background1"/>
          </w:tcPr>
          <w:p w14:paraId="2E66918D" w14:textId="77777777" w:rsidR="006661D4" w:rsidRPr="00D6230B" w:rsidRDefault="00B03C5C" w:rsidP="006661D4">
            <w:pPr>
              <w:jc w:val="center"/>
            </w:pPr>
            <w:r w:rsidRPr="00D6230B">
              <w:t>D</w:t>
            </w:r>
            <w:r w:rsidR="007837DC" w:rsidRPr="00D6230B">
              <w:t>ésinfection</w:t>
            </w:r>
            <w:r w:rsidRPr="00D6230B">
              <w:t xml:space="preserve"> des locaux</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70B20239" w14:textId="6818EE25" w:rsidR="006661D4" w:rsidRDefault="006661D4" w:rsidP="2E1FF630">
            <w:pPr>
              <w:jc w:val="center"/>
              <w:rPr>
                <w:b/>
                <w:bCs/>
                <w:sz w:val="22"/>
                <w:szCs w:val="22"/>
              </w:rPr>
            </w:pP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Pr>
          <w:p w14:paraId="7669CDDC" w14:textId="77777777" w:rsidR="006661D4" w:rsidRDefault="006661D4" w:rsidP="006661D4">
            <w:pPr>
              <w:jc w:val="center"/>
              <w:rPr>
                <w:b/>
                <w:sz w:val="22"/>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8E0071E" w14:textId="77777777" w:rsidR="006661D4" w:rsidRPr="00294537" w:rsidRDefault="00D6230B" w:rsidP="006661D4">
            <w:r w:rsidRPr="00294537">
              <w:t>Avec un désinfectant + EPI</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569E1C2D" w14:textId="77777777" w:rsidR="006661D4" w:rsidRDefault="006661D4" w:rsidP="006661D4">
            <w:pPr>
              <w:jc w:val="center"/>
              <w:rPr>
                <w:b/>
                <w:sz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0B10E7D2" w14:textId="3AC4D98D" w:rsidR="006661D4" w:rsidRDefault="006661D4" w:rsidP="2E1FF630">
            <w:pPr>
              <w:jc w:val="center"/>
              <w:rPr>
                <w:b/>
                <w:bCs/>
                <w:sz w:val="22"/>
                <w:szCs w:val="22"/>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1FDE3A3A" w14:textId="77777777" w:rsidR="006661D4" w:rsidRDefault="006661D4" w:rsidP="006661D4">
            <w:pPr>
              <w:jc w:val="center"/>
              <w:rPr>
                <w:b/>
                <w:sz w:val="22"/>
                <w:lang w:val="en-GB"/>
              </w:rPr>
            </w:pPr>
          </w:p>
        </w:tc>
      </w:tr>
      <w:tr w:rsidR="006661D4" w:rsidRPr="00D6230B" w14:paraId="168DF806" w14:textId="77777777" w:rsidTr="2E1FF630">
        <w:trPr>
          <w:cantSplit/>
          <w:trHeight w:val="280"/>
        </w:trPr>
        <w:tc>
          <w:tcPr>
            <w:tcW w:w="3197" w:type="dxa"/>
            <w:tcBorders>
              <w:top w:val="single" w:sz="4" w:space="0" w:color="auto"/>
              <w:left w:val="single" w:sz="4" w:space="0" w:color="auto"/>
              <w:bottom w:val="single" w:sz="4" w:space="0" w:color="auto"/>
              <w:right w:val="single" w:sz="4" w:space="0" w:color="auto"/>
            </w:tcBorders>
            <w:shd w:val="clear" w:color="auto" w:fill="FFFFFF" w:themeFill="background1"/>
          </w:tcPr>
          <w:p w14:paraId="76322B4C" w14:textId="77777777" w:rsidR="006661D4" w:rsidRPr="00D6230B" w:rsidRDefault="00D6230B" w:rsidP="006661D4">
            <w:pPr>
              <w:jc w:val="center"/>
            </w:pPr>
            <w:r w:rsidRPr="00D6230B">
              <w:t>Désinfection de la zone d’intervention</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21D359C8" w14:textId="77777777" w:rsidR="006661D4" w:rsidRDefault="006661D4" w:rsidP="006661D4">
            <w:pPr>
              <w:jc w:val="center"/>
              <w:rPr>
                <w:b/>
                <w:sz w:val="22"/>
              </w:rPr>
            </w:pP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Pr>
          <w:p w14:paraId="67B38DEE" w14:textId="77777777" w:rsidR="006661D4" w:rsidRDefault="006661D4" w:rsidP="006661D4">
            <w:pPr>
              <w:jc w:val="center"/>
              <w:rPr>
                <w:b/>
                <w:sz w:val="22"/>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C146393" w14:textId="77777777" w:rsidR="006661D4" w:rsidRDefault="00294537" w:rsidP="006661D4">
            <w:pPr>
              <w:rPr>
                <w:b/>
                <w:sz w:val="24"/>
              </w:rPr>
            </w:pPr>
            <w:r w:rsidRPr="00294537">
              <w:t>Avec un désinfectant + EPI</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6184ADE9" w14:textId="77777777" w:rsidR="006661D4" w:rsidRDefault="006661D4" w:rsidP="006661D4">
            <w:pPr>
              <w:jc w:val="center"/>
              <w:rPr>
                <w:b/>
                <w:sz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4511BF39" w14:textId="77777777" w:rsidR="006661D4" w:rsidRPr="00D6230B" w:rsidRDefault="006661D4" w:rsidP="006661D4">
            <w:pPr>
              <w:jc w:val="center"/>
              <w:rPr>
                <w:b/>
                <w:sz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4840CF35" w14:textId="77777777" w:rsidR="006661D4" w:rsidRPr="00D6230B" w:rsidRDefault="006661D4" w:rsidP="006661D4">
            <w:pPr>
              <w:jc w:val="center"/>
              <w:rPr>
                <w:b/>
                <w:sz w:val="22"/>
              </w:rPr>
            </w:pPr>
          </w:p>
        </w:tc>
      </w:tr>
      <w:tr w:rsidR="00294537" w14:paraId="100A03E2" w14:textId="77777777" w:rsidTr="2E1FF630">
        <w:trPr>
          <w:cantSplit/>
          <w:trHeight w:val="280"/>
        </w:trPr>
        <w:tc>
          <w:tcPr>
            <w:tcW w:w="3197" w:type="dxa"/>
            <w:tcBorders>
              <w:top w:val="single" w:sz="4" w:space="0" w:color="auto"/>
              <w:left w:val="single" w:sz="4" w:space="0" w:color="auto"/>
              <w:bottom w:val="single" w:sz="4" w:space="0" w:color="auto"/>
              <w:right w:val="single" w:sz="4" w:space="0" w:color="auto"/>
            </w:tcBorders>
            <w:shd w:val="clear" w:color="auto" w:fill="FFFFFF" w:themeFill="background1"/>
          </w:tcPr>
          <w:p w14:paraId="085A00B1" w14:textId="77777777" w:rsidR="00294537" w:rsidRPr="00D6230B" w:rsidRDefault="00294537" w:rsidP="00294537">
            <w:pPr>
              <w:jc w:val="center"/>
            </w:pPr>
            <w:r>
              <w:t>Affichage des consignes</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B1443" w14:textId="15FF8E81" w:rsidR="00294537" w:rsidRDefault="00294537" w:rsidP="2E1FF630">
            <w:pPr>
              <w:jc w:val="center"/>
              <w:rPr>
                <w:b/>
                <w:bCs/>
                <w:sz w:val="22"/>
                <w:szCs w:val="22"/>
              </w:rPr>
            </w:pP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Pr>
          <w:p w14:paraId="1A30BBDC" w14:textId="77777777" w:rsidR="00294537" w:rsidRDefault="00294537" w:rsidP="00294537">
            <w:pPr>
              <w:jc w:val="center"/>
              <w:rPr>
                <w:b/>
                <w:sz w:val="22"/>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FE64E25" w14:textId="77777777" w:rsidR="00294537" w:rsidRPr="00294537" w:rsidRDefault="00E13CC5" w:rsidP="00294537">
            <w:r>
              <w:t xml:space="preserve">Rappel des gestes barrières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49EE1A5B" w14:textId="2DD39FA9" w:rsidR="00294537" w:rsidRDefault="00294537" w:rsidP="2E1FF630">
            <w:pPr>
              <w:jc w:val="center"/>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34FD2529" w14:textId="77777777" w:rsidR="00294537" w:rsidRPr="00294537" w:rsidRDefault="00294537" w:rsidP="00294537">
            <w:pPr>
              <w:jc w:val="center"/>
              <w:rPr>
                <w:b/>
                <w:sz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3599F414" w14:textId="77777777" w:rsidR="00294537" w:rsidRPr="00294537" w:rsidRDefault="00294537" w:rsidP="00294537">
            <w:pPr>
              <w:jc w:val="center"/>
              <w:rPr>
                <w:b/>
                <w:sz w:val="22"/>
              </w:rPr>
            </w:pPr>
          </w:p>
        </w:tc>
      </w:tr>
      <w:tr w:rsidR="00041AA9" w:rsidRPr="00041AA9" w14:paraId="2E086316" w14:textId="77777777" w:rsidTr="2E1FF630">
        <w:trPr>
          <w:cantSplit/>
          <w:trHeight w:val="280"/>
        </w:trPr>
        <w:tc>
          <w:tcPr>
            <w:tcW w:w="3197" w:type="dxa"/>
            <w:tcBorders>
              <w:top w:val="single" w:sz="4" w:space="0" w:color="auto"/>
              <w:left w:val="single" w:sz="4" w:space="0" w:color="auto"/>
              <w:bottom w:val="single" w:sz="4" w:space="0" w:color="auto"/>
              <w:right w:val="single" w:sz="4" w:space="0" w:color="auto"/>
            </w:tcBorders>
            <w:shd w:val="clear" w:color="auto" w:fill="FFFFFF" w:themeFill="background1"/>
          </w:tcPr>
          <w:p w14:paraId="0125E707" w14:textId="77777777" w:rsidR="00041AA9" w:rsidRPr="00D6230B" w:rsidRDefault="00041AA9" w:rsidP="00041AA9">
            <w:pPr>
              <w:jc w:val="center"/>
            </w:pPr>
            <w:r>
              <w:t>Mise en place d’un plan de circulation permettant de respecter la distance lors des croisements</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713ED568" w14:textId="6F746E91" w:rsidR="00041AA9" w:rsidRDefault="00041AA9" w:rsidP="2E1FF630">
            <w:pPr>
              <w:jc w:val="center"/>
              <w:rPr>
                <w:b/>
                <w:bCs/>
                <w:sz w:val="22"/>
                <w:szCs w:val="22"/>
              </w:rPr>
            </w:pP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Pr>
          <w:p w14:paraId="23C2E858" w14:textId="77777777" w:rsidR="00041AA9" w:rsidRDefault="00041AA9" w:rsidP="00041AA9">
            <w:pPr>
              <w:jc w:val="center"/>
              <w:rPr>
                <w:b/>
                <w:sz w:val="22"/>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7D46CFEE" w14:textId="77777777" w:rsidR="00041AA9" w:rsidRPr="00041AA9" w:rsidRDefault="00041AA9" w:rsidP="00041AA9">
            <w:r>
              <w:t>Tenir la distance minimale d’un mètre entre les personnes</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03CC4E43" w14:textId="5B078138" w:rsidR="00041AA9" w:rsidRDefault="00041AA9" w:rsidP="2E1FF630">
            <w:pPr>
              <w:jc w:val="center"/>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586833A2" w14:textId="1C756333" w:rsidR="00041AA9" w:rsidRPr="00041AA9" w:rsidRDefault="00041AA9" w:rsidP="2E1FF630">
            <w:pPr>
              <w:jc w:val="center"/>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49B2559F" w14:textId="77777777" w:rsidR="00041AA9" w:rsidRPr="00041AA9" w:rsidRDefault="00041AA9" w:rsidP="00041AA9">
            <w:pPr>
              <w:jc w:val="center"/>
              <w:rPr>
                <w:b/>
                <w:sz w:val="22"/>
              </w:rPr>
            </w:pPr>
          </w:p>
        </w:tc>
      </w:tr>
    </w:tbl>
    <w:p w14:paraId="770E4F5D" w14:textId="77777777" w:rsidR="00D10166" w:rsidRDefault="00D10166">
      <w:pPr>
        <w:ind w:right="849"/>
        <w:jc w:val="center"/>
      </w:pPr>
    </w:p>
    <w:p w14:paraId="6EF607CF" w14:textId="77777777" w:rsidR="000A7E64" w:rsidRDefault="000A7E64">
      <w:pPr>
        <w:ind w:right="849"/>
        <w:jc w:val="center"/>
      </w:pPr>
    </w:p>
    <w:p w14:paraId="6F53DE05" w14:textId="77777777" w:rsidR="000A7E64" w:rsidRDefault="000A7E64">
      <w:pPr>
        <w:ind w:right="849"/>
        <w:jc w:val="center"/>
      </w:pPr>
    </w:p>
    <w:p w14:paraId="267E0605" w14:textId="77777777" w:rsidR="000A7E64" w:rsidRDefault="003144BB" w:rsidP="00851167">
      <w:pPr>
        <w:ind w:right="849"/>
      </w:pPr>
      <w:r w:rsidRPr="004F4380">
        <w:rPr>
          <w:color w:val="00B050"/>
          <w:sz w:val="28"/>
          <w:szCs w:val="28"/>
        </w:rPr>
        <w:t>*</w:t>
      </w:r>
      <w:r w:rsidR="00851167" w:rsidRPr="004F4380">
        <w:rPr>
          <w:color w:val="00B050"/>
          <w:sz w:val="28"/>
          <w:szCs w:val="28"/>
        </w:rPr>
        <w:t>*</w:t>
      </w:r>
      <w:r w:rsidR="00851167" w:rsidRPr="004F4380">
        <w:rPr>
          <w:highlight w:val="green"/>
        </w:rPr>
        <w:t xml:space="preserve">uniquement les poubelles équipées de sacs </w:t>
      </w:r>
      <w:r w:rsidRPr="004F4380">
        <w:rPr>
          <w:highlight w:val="green"/>
        </w:rPr>
        <w:t xml:space="preserve">jetables </w:t>
      </w:r>
      <w:r w:rsidR="00851167" w:rsidRPr="004F4380">
        <w:rPr>
          <w:highlight w:val="green"/>
        </w:rPr>
        <w:t>dans les sanitaires</w:t>
      </w:r>
      <w:r w:rsidRPr="004F4380">
        <w:rPr>
          <w:highlight w:val="green"/>
        </w:rPr>
        <w:t xml:space="preserve"> et points d’eau</w:t>
      </w:r>
      <w:r>
        <w:t xml:space="preserve"> </w:t>
      </w:r>
    </w:p>
    <w:p w14:paraId="45D25B16" w14:textId="77777777" w:rsidR="000A7E64" w:rsidRDefault="000A7E64">
      <w:pPr>
        <w:ind w:right="849"/>
        <w:jc w:val="center"/>
      </w:pPr>
    </w:p>
    <w:p w14:paraId="6434836E" w14:textId="77777777" w:rsidR="000A7E64" w:rsidRDefault="000A7E64">
      <w:pPr>
        <w:ind w:right="849"/>
        <w:jc w:val="center"/>
      </w:pPr>
    </w:p>
    <w:p w14:paraId="79067890" w14:textId="77777777" w:rsidR="000A7E64" w:rsidRDefault="000A7E64">
      <w:pPr>
        <w:ind w:right="849"/>
        <w:jc w:val="center"/>
      </w:pPr>
    </w:p>
    <w:p w14:paraId="3F40A433" w14:textId="77777777" w:rsidR="000A7E64" w:rsidRDefault="000A7E64">
      <w:pPr>
        <w:ind w:right="849"/>
        <w:jc w:val="center"/>
      </w:pPr>
    </w:p>
    <w:p w14:paraId="64914E31" w14:textId="77777777" w:rsidR="000A7E64" w:rsidRDefault="000A7E64">
      <w:pPr>
        <w:ind w:right="849"/>
        <w:jc w:val="center"/>
      </w:pPr>
    </w:p>
    <w:p w14:paraId="7D470512" w14:textId="77777777" w:rsidR="000A7E64" w:rsidRDefault="000A7E64">
      <w:pPr>
        <w:ind w:right="849"/>
        <w:jc w:val="center"/>
      </w:pPr>
    </w:p>
    <w:p w14:paraId="20B3493E" w14:textId="77777777" w:rsidR="000A7E64" w:rsidRDefault="000A7E64">
      <w:pPr>
        <w:ind w:right="849"/>
        <w:jc w:val="center"/>
      </w:pPr>
    </w:p>
    <w:p w14:paraId="6DB5966B" w14:textId="77777777" w:rsidR="000A7E64" w:rsidRDefault="000A7E64">
      <w:pPr>
        <w:ind w:right="849"/>
        <w:jc w:val="center"/>
      </w:pPr>
    </w:p>
    <w:p w14:paraId="6A9076A3" w14:textId="77777777" w:rsidR="000A7E64" w:rsidRDefault="000A7E64">
      <w:pPr>
        <w:ind w:right="849"/>
        <w:jc w:val="center"/>
      </w:pPr>
    </w:p>
    <w:p w14:paraId="603AD8EC" w14:textId="77777777" w:rsidR="000A7E64" w:rsidRDefault="000A7E64">
      <w:pPr>
        <w:ind w:right="849"/>
        <w:jc w:val="center"/>
      </w:pPr>
    </w:p>
    <w:p w14:paraId="37DD3456" w14:textId="77777777" w:rsidR="000A7E64" w:rsidRDefault="000A7E64">
      <w:pPr>
        <w:ind w:right="849"/>
        <w:jc w:val="center"/>
      </w:pPr>
    </w:p>
    <w:p w14:paraId="4042E201" w14:textId="77777777" w:rsidR="000A7E64" w:rsidRDefault="000A7E64">
      <w:pPr>
        <w:ind w:right="849"/>
        <w:jc w:val="center"/>
      </w:pPr>
    </w:p>
    <w:p w14:paraId="7DB5D440" w14:textId="77777777" w:rsidR="000A7E64" w:rsidRDefault="000A7E64">
      <w:pPr>
        <w:ind w:right="849"/>
        <w:jc w:val="center"/>
      </w:pPr>
    </w:p>
    <w:p w14:paraId="50FF6E03" w14:textId="77777777" w:rsidR="000A7E64" w:rsidRDefault="000A7E64">
      <w:pPr>
        <w:ind w:right="849"/>
        <w:jc w:val="center"/>
      </w:pPr>
    </w:p>
    <w:p w14:paraId="30E9772E" w14:textId="77777777" w:rsidR="000A7E64" w:rsidRDefault="000A7E64">
      <w:pPr>
        <w:ind w:right="849"/>
        <w:jc w:val="center"/>
      </w:pPr>
    </w:p>
    <w:p w14:paraId="7A3D2831" w14:textId="77777777" w:rsidR="000A7E64" w:rsidRDefault="000A7E64">
      <w:pPr>
        <w:ind w:right="849"/>
        <w:jc w:val="center"/>
      </w:pPr>
    </w:p>
    <w:p w14:paraId="07F159E0" w14:textId="77777777" w:rsidR="000A7E64" w:rsidRDefault="000A7E64">
      <w:pPr>
        <w:ind w:right="849"/>
        <w:jc w:val="center"/>
      </w:pPr>
    </w:p>
    <w:p w14:paraId="007D8C1A" w14:textId="77777777" w:rsidR="000A7E64" w:rsidRDefault="000A7E64">
      <w:pPr>
        <w:ind w:right="849"/>
        <w:jc w:val="cente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93"/>
      </w:tblGrid>
      <w:tr w:rsidR="008A6661" w14:paraId="2854FC52" w14:textId="77777777">
        <w:trPr>
          <w:cantSplit/>
        </w:trPr>
        <w:tc>
          <w:tcPr>
            <w:tcW w:w="10093" w:type="dxa"/>
            <w:shd w:val="pct5" w:color="auto" w:fill="auto"/>
          </w:tcPr>
          <w:p w14:paraId="6EB3BC2E" w14:textId="77777777" w:rsidR="008A6661" w:rsidRDefault="008A6661">
            <w:pPr>
              <w:pStyle w:val="Titre5"/>
            </w:pPr>
          </w:p>
          <w:p w14:paraId="5EF7E8EE" w14:textId="77777777" w:rsidR="008A6661" w:rsidRDefault="008A6661">
            <w:pPr>
              <w:pStyle w:val="Titre5"/>
            </w:pPr>
            <w:r>
              <w:t>COMMUNICATION DES CONSIGNES DE SÉCURITE</w:t>
            </w:r>
          </w:p>
          <w:p w14:paraId="76523BC3" w14:textId="77777777" w:rsidR="008A6661" w:rsidRDefault="008A6661">
            <w:pPr>
              <w:pStyle w:val="Titre5"/>
            </w:pPr>
            <w:r>
              <w:t>EN VIGUEUR AU CROUS</w:t>
            </w:r>
          </w:p>
          <w:p w14:paraId="7EA5A6D0" w14:textId="77777777" w:rsidR="008A6661" w:rsidRDefault="008A6661">
            <w:pPr>
              <w:jc w:val="center"/>
            </w:pPr>
          </w:p>
        </w:tc>
      </w:tr>
      <w:tr w:rsidR="008A6661" w14:paraId="374B8156" w14:textId="77777777">
        <w:trPr>
          <w:cantSplit/>
        </w:trPr>
        <w:tc>
          <w:tcPr>
            <w:tcW w:w="10093" w:type="dxa"/>
          </w:tcPr>
          <w:p w14:paraId="393029AD" w14:textId="77777777" w:rsidR="008A6661" w:rsidRDefault="008A6661">
            <w:pPr>
              <w:jc w:val="center"/>
            </w:pPr>
          </w:p>
          <w:p w14:paraId="3821BFEE" w14:textId="77777777" w:rsidR="008A6661" w:rsidRDefault="008A6661">
            <w:pPr>
              <w:jc w:val="center"/>
            </w:pPr>
            <w:r>
              <w:t>Il a été transmis à l’entreprise extérieure :</w:t>
            </w:r>
          </w:p>
          <w:p w14:paraId="59D5D060" w14:textId="77777777" w:rsidR="008A6661" w:rsidRDefault="008A6661">
            <w:pPr>
              <w:jc w:val="center"/>
            </w:pPr>
          </w:p>
          <w:p w14:paraId="5EB74133" w14:textId="77777777" w:rsidR="008A6661" w:rsidRDefault="008A6661">
            <w:pPr>
              <w:pStyle w:val="Pieddepage"/>
              <w:numPr>
                <w:ilvl w:val="0"/>
                <w:numId w:val="4"/>
              </w:numPr>
              <w:tabs>
                <w:tab w:val="clear" w:pos="2880"/>
                <w:tab w:val="clear" w:pos="4536"/>
                <w:tab w:val="clear" w:pos="9072"/>
              </w:tabs>
              <w:ind w:left="1985" w:firstLine="0"/>
            </w:pPr>
            <w:r>
              <w:t>Un plan général d’accès et un plan du lieu d’intervention</w:t>
            </w:r>
          </w:p>
          <w:p w14:paraId="1D4E041F" w14:textId="77777777" w:rsidR="008A6661" w:rsidRDefault="008A6661">
            <w:pPr>
              <w:pStyle w:val="Pieddepage"/>
              <w:tabs>
                <w:tab w:val="clear" w:pos="4536"/>
                <w:tab w:val="clear" w:pos="9072"/>
                <w:tab w:val="left" w:pos="2268"/>
              </w:tabs>
              <w:ind w:left="2085"/>
            </w:pPr>
          </w:p>
          <w:p w14:paraId="088DE959" w14:textId="77777777" w:rsidR="008A6661" w:rsidRDefault="008A6661">
            <w:pPr>
              <w:pStyle w:val="Pieddepage"/>
              <w:tabs>
                <w:tab w:val="clear" w:pos="4536"/>
                <w:tab w:val="clear" w:pos="9072"/>
              </w:tabs>
              <w:ind w:left="3828" w:hanging="1843"/>
            </w:pPr>
            <w:r>
              <w:rPr>
                <w:rFonts w:ascii="Wingdings" w:eastAsia="Wingdings" w:hAnsi="Wingdings" w:cs="Wingdings"/>
              </w:rPr>
              <w:t></w:t>
            </w:r>
            <w:r>
              <w:t xml:space="preserve">              Les consignes de sécurité</w:t>
            </w:r>
          </w:p>
          <w:p w14:paraId="514F18A6" w14:textId="77777777" w:rsidR="008A6661" w:rsidRDefault="008A6661">
            <w:pPr>
              <w:tabs>
                <w:tab w:val="left" w:pos="2835"/>
              </w:tabs>
              <w:ind w:left="360" w:firstLine="1625"/>
            </w:pPr>
          </w:p>
          <w:p w14:paraId="25D42499" w14:textId="77777777" w:rsidR="008A6661" w:rsidRDefault="008A6661">
            <w:pPr>
              <w:ind w:left="360"/>
            </w:pPr>
          </w:p>
        </w:tc>
      </w:tr>
    </w:tbl>
    <w:p w14:paraId="004FFE0F" w14:textId="77777777" w:rsidR="008A6661" w:rsidRDefault="008A6661">
      <w:pPr>
        <w:ind w:right="849"/>
        <w:jc w:val="center"/>
        <w:rPr>
          <w:sz w:val="24"/>
        </w:rPr>
      </w:pPr>
    </w:p>
    <w:p w14:paraId="6E7746E0" w14:textId="77777777" w:rsidR="008A6661" w:rsidRDefault="008A6661">
      <w:pPr>
        <w:ind w:right="849"/>
        <w:jc w:val="center"/>
        <w:rPr>
          <w:sz w:val="24"/>
        </w:rPr>
      </w:pPr>
    </w:p>
    <w:p w14:paraId="24B29659" w14:textId="77777777" w:rsidR="008A6661" w:rsidRDefault="008A6661">
      <w:pPr>
        <w:ind w:right="849"/>
        <w:jc w:val="center"/>
        <w:rPr>
          <w:sz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46"/>
        <w:gridCol w:w="5047"/>
      </w:tblGrid>
      <w:tr w:rsidR="008A6661" w14:paraId="294EBDAF" w14:textId="77777777">
        <w:trPr>
          <w:cantSplit/>
        </w:trPr>
        <w:tc>
          <w:tcPr>
            <w:tcW w:w="10093" w:type="dxa"/>
            <w:gridSpan w:val="2"/>
            <w:shd w:val="pct5" w:color="auto" w:fill="auto"/>
          </w:tcPr>
          <w:p w14:paraId="03CCF771" w14:textId="77777777" w:rsidR="008A6661" w:rsidRDefault="008A6661">
            <w:pPr>
              <w:pStyle w:val="Titre5"/>
            </w:pPr>
          </w:p>
          <w:p w14:paraId="682BB5B4" w14:textId="77777777" w:rsidR="008A6661" w:rsidRDefault="008A6661">
            <w:pPr>
              <w:pStyle w:val="Titre5"/>
            </w:pPr>
            <w:r>
              <w:t>INSPECTION COMMUNE DES LIEUX DE TRAVAIL</w:t>
            </w:r>
          </w:p>
          <w:p w14:paraId="7BBC5F5B" w14:textId="77777777" w:rsidR="008A6661" w:rsidRDefault="008A6661">
            <w:pPr>
              <w:pStyle w:val="Titre5"/>
            </w:pPr>
            <w:r>
              <w:t>ET DE LEURS INSTALLATIONS</w:t>
            </w:r>
          </w:p>
          <w:p w14:paraId="0A31A29F" w14:textId="77777777" w:rsidR="008A6661" w:rsidRDefault="008A6661">
            <w:pPr>
              <w:jc w:val="center"/>
            </w:pPr>
          </w:p>
        </w:tc>
      </w:tr>
      <w:tr w:rsidR="008A6661" w14:paraId="06D11E6B" w14:textId="77777777">
        <w:trPr>
          <w:cantSplit/>
          <w:trHeight w:val="690"/>
        </w:trPr>
        <w:tc>
          <w:tcPr>
            <w:tcW w:w="10093" w:type="dxa"/>
            <w:gridSpan w:val="2"/>
          </w:tcPr>
          <w:p w14:paraId="4C494B24" w14:textId="77777777" w:rsidR="008A6661" w:rsidRDefault="008A6661">
            <w:pPr>
              <w:pStyle w:val="Titre5"/>
              <w:rPr>
                <w:b w:val="0"/>
                <w:sz w:val="20"/>
              </w:rPr>
            </w:pPr>
          </w:p>
          <w:p w14:paraId="1753BAAC" w14:textId="77777777" w:rsidR="008A6661" w:rsidRDefault="008A6661">
            <w:pPr>
              <w:pStyle w:val="Titre5"/>
              <w:rPr>
                <w:b w:val="0"/>
                <w:sz w:val="20"/>
              </w:rPr>
            </w:pPr>
            <w:r w:rsidRPr="0084290D">
              <w:rPr>
                <w:b w:val="0"/>
                <w:sz w:val="20"/>
                <w:highlight w:val="yellow"/>
              </w:rPr>
              <w:t>L’inspection a eu lieu le :   ……………………………………</w:t>
            </w:r>
          </w:p>
          <w:p w14:paraId="038A5A99" w14:textId="77777777" w:rsidR="008A6661" w:rsidRDefault="008A6661">
            <w:pPr>
              <w:jc w:val="center"/>
            </w:pPr>
          </w:p>
          <w:p w14:paraId="3E28733E" w14:textId="77777777" w:rsidR="008A6661" w:rsidRDefault="008A6661">
            <w:pPr>
              <w:jc w:val="center"/>
            </w:pPr>
          </w:p>
        </w:tc>
      </w:tr>
      <w:tr w:rsidR="008A6661" w14:paraId="58AE51E6" w14:textId="77777777">
        <w:trPr>
          <w:cantSplit/>
          <w:trHeight w:val="284"/>
        </w:trPr>
        <w:tc>
          <w:tcPr>
            <w:tcW w:w="5046" w:type="dxa"/>
          </w:tcPr>
          <w:p w14:paraId="78B9C1A2" w14:textId="77777777" w:rsidR="008A6661" w:rsidRDefault="008A6661">
            <w:pPr>
              <w:pStyle w:val="Titre5"/>
              <w:rPr>
                <w:b w:val="0"/>
                <w:sz w:val="20"/>
              </w:rPr>
            </w:pPr>
            <w:r>
              <w:t>ENTREPRISE UTILISATRICE</w:t>
            </w:r>
          </w:p>
        </w:tc>
        <w:tc>
          <w:tcPr>
            <w:tcW w:w="5047" w:type="dxa"/>
          </w:tcPr>
          <w:p w14:paraId="1A19C1B7" w14:textId="77777777" w:rsidR="008A6661" w:rsidRDefault="008A6661">
            <w:pPr>
              <w:pStyle w:val="Titre5"/>
              <w:rPr>
                <w:b w:val="0"/>
                <w:sz w:val="20"/>
              </w:rPr>
            </w:pPr>
            <w:r>
              <w:t>ENTREPRISE EXTÉRIEURE</w:t>
            </w:r>
          </w:p>
        </w:tc>
      </w:tr>
      <w:tr w:rsidR="008A6661" w14:paraId="021A972B" w14:textId="77777777">
        <w:trPr>
          <w:cantSplit/>
          <w:trHeight w:val="345"/>
        </w:trPr>
        <w:tc>
          <w:tcPr>
            <w:tcW w:w="5046" w:type="dxa"/>
          </w:tcPr>
          <w:p w14:paraId="6B937D9D" w14:textId="77777777" w:rsidR="008A6661" w:rsidRDefault="008A6661">
            <w:pPr>
              <w:pStyle w:val="Titre5"/>
              <w:jc w:val="left"/>
              <w:rPr>
                <w:b w:val="0"/>
                <w:sz w:val="20"/>
              </w:rPr>
            </w:pPr>
          </w:p>
          <w:p w14:paraId="3457DE67" w14:textId="77777777" w:rsidR="008A6661" w:rsidRDefault="008A6661">
            <w:pPr>
              <w:pStyle w:val="Titre5"/>
              <w:jc w:val="left"/>
              <w:rPr>
                <w:b w:val="0"/>
                <w:sz w:val="20"/>
              </w:rPr>
            </w:pPr>
            <w:r>
              <w:rPr>
                <w:b w:val="0"/>
                <w:sz w:val="20"/>
              </w:rPr>
              <w:t>En présence de :</w:t>
            </w:r>
          </w:p>
          <w:p w14:paraId="50C7CB7E" w14:textId="77777777" w:rsidR="008A6661" w:rsidRDefault="008A6661"/>
          <w:p w14:paraId="577672DC" w14:textId="77777777" w:rsidR="008A6661" w:rsidRDefault="008A6661"/>
          <w:p w14:paraId="1ED91378" w14:textId="77777777" w:rsidR="008A6661" w:rsidRDefault="008A6661"/>
        </w:tc>
        <w:tc>
          <w:tcPr>
            <w:tcW w:w="5047" w:type="dxa"/>
          </w:tcPr>
          <w:p w14:paraId="33488D18" w14:textId="77777777" w:rsidR="008A6661" w:rsidRDefault="008A6661">
            <w:pPr>
              <w:pStyle w:val="Titre5"/>
              <w:jc w:val="left"/>
              <w:rPr>
                <w:b w:val="0"/>
                <w:sz w:val="20"/>
              </w:rPr>
            </w:pPr>
          </w:p>
          <w:p w14:paraId="57366D81" w14:textId="77777777" w:rsidR="008A6661" w:rsidRDefault="008A6661">
            <w:pPr>
              <w:pStyle w:val="Titre5"/>
              <w:jc w:val="left"/>
              <w:rPr>
                <w:b w:val="0"/>
                <w:sz w:val="20"/>
              </w:rPr>
            </w:pPr>
            <w:r>
              <w:rPr>
                <w:b w:val="0"/>
                <w:sz w:val="20"/>
              </w:rPr>
              <w:t>En présence de :</w:t>
            </w:r>
          </w:p>
        </w:tc>
      </w:tr>
    </w:tbl>
    <w:p w14:paraId="3C5F8E58" w14:textId="77777777" w:rsidR="008A6661" w:rsidRDefault="008A6661">
      <w:pPr>
        <w:ind w:right="849"/>
        <w:jc w:val="center"/>
        <w:rPr>
          <w:sz w:val="24"/>
        </w:rPr>
      </w:pPr>
    </w:p>
    <w:p w14:paraId="6C0804E0" w14:textId="77777777" w:rsidR="008A6661" w:rsidRDefault="008A6661">
      <w:pPr>
        <w:ind w:right="849"/>
        <w:jc w:val="center"/>
        <w:rPr>
          <w:sz w:val="24"/>
        </w:rPr>
      </w:pPr>
    </w:p>
    <w:p w14:paraId="4BDE8B5A" w14:textId="77777777" w:rsidR="008A6661" w:rsidRDefault="008A6661">
      <w:pPr>
        <w:ind w:right="849"/>
        <w:jc w:val="center"/>
        <w:rPr>
          <w:sz w:val="24"/>
        </w:rPr>
      </w:pPr>
    </w:p>
    <w:p w14:paraId="6F6DB702" w14:textId="77777777" w:rsidR="008A6661" w:rsidRDefault="008A6661">
      <w:pPr>
        <w:ind w:right="849"/>
        <w:jc w:val="center"/>
        <w:rPr>
          <w:sz w:val="24"/>
        </w:rPr>
      </w:pPr>
    </w:p>
    <w:p w14:paraId="2201F085" w14:textId="77777777" w:rsidR="008A6661" w:rsidRDefault="008A6661">
      <w:pPr>
        <w:ind w:right="849"/>
        <w:jc w:val="center"/>
        <w:rPr>
          <w:sz w:val="24"/>
        </w:rPr>
      </w:pPr>
    </w:p>
    <w:p w14:paraId="724BEFFF" w14:textId="77777777" w:rsidR="008A6661" w:rsidRDefault="008A6661">
      <w:pPr>
        <w:ind w:right="849"/>
        <w:jc w:val="center"/>
        <w:rPr>
          <w:sz w:val="24"/>
        </w:rPr>
      </w:pPr>
    </w:p>
    <w:p w14:paraId="7016E6A7" w14:textId="77777777" w:rsidR="008A6661" w:rsidRDefault="008A6661">
      <w:pPr>
        <w:ind w:right="849"/>
        <w:jc w:val="center"/>
        <w:rPr>
          <w:sz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93"/>
      </w:tblGrid>
      <w:tr w:rsidR="008A6661" w14:paraId="4BEB696F" w14:textId="77777777" w:rsidTr="2E1FF630">
        <w:trPr>
          <w:cantSplit/>
        </w:trPr>
        <w:tc>
          <w:tcPr>
            <w:tcW w:w="10093" w:type="dxa"/>
            <w:shd w:val="clear" w:color="auto" w:fill="auto"/>
          </w:tcPr>
          <w:p w14:paraId="5EDC6BAC" w14:textId="77777777" w:rsidR="008A6661" w:rsidRDefault="008A6661">
            <w:pPr>
              <w:pStyle w:val="Titre5"/>
            </w:pPr>
          </w:p>
          <w:p w14:paraId="0054EE0D" w14:textId="77777777" w:rsidR="008A6661" w:rsidRDefault="008A6661">
            <w:pPr>
              <w:pStyle w:val="Titre5"/>
            </w:pPr>
            <w:r>
              <w:t>LOCAUX ET INSTALLATIONS POUR LE PERSONNEL</w:t>
            </w:r>
          </w:p>
          <w:p w14:paraId="0DDC36F0" w14:textId="77777777" w:rsidR="008A6661" w:rsidRDefault="008A6661">
            <w:pPr>
              <w:pStyle w:val="Titre5"/>
            </w:pPr>
            <w:r>
              <w:t>DE L’ENTREPRISE EXTÉRIEURE</w:t>
            </w:r>
          </w:p>
          <w:p w14:paraId="360A4BC9" w14:textId="77777777" w:rsidR="008A6661" w:rsidRDefault="008A6661"/>
        </w:tc>
      </w:tr>
      <w:tr w:rsidR="008A6661" w14:paraId="4F817F30" w14:textId="77777777" w:rsidTr="2E1FF630">
        <w:trPr>
          <w:cantSplit/>
        </w:trPr>
        <w:tc>
          <w:tcPr>
            <w:tcW w:w="10093" w:type="dxa"/>
          </w:tcPr>
          <w:p w14:paraId="29952033" w14:textId="77777777" w:rsidR="008A6661" w:rsidRDefault="008A6661">
            <w:pPr>
              <w:pStyle w:val="Titre5"/>
              <w:jc w:val="left"/>
              <w:rPr>
                <w:b w:val="0"/>
                <w:sz w:val="20"/>
              </w:rPr>
            </w:pPr>
          </w:p>
          <w:p w14:paraId="63096411" w14:textId="77777777" w:rsidR="008A6661" w:rsidRDefault="008A6661">
            <w:pPr>
              <w:pStyle w:val="Titre5"/>
              <w:jc w:val="left"/>
              <w:rPr>
                <w:b w:val="0"/>
                <w:sz w:val="20"/>
              </w:rPr>
            </w:pPr>
            <w:r>
              <w:rPr>
                <w:b w:val="0"/>
                <w:sz w:val="20"/>
              </w:rPr>
              <w:t>Vestiaires :</w:t>
            </w:r>
          </w:p>
          <w:p w14:paraId="2245F188" w14:textId="77777777" w:rsidR="008A6661" w:rsidRDefault="008A6661">
            <w:r>
              <w:t>Sanitaires, douches :</w:t>
            </w:r>
          </w:p>
          <w:p w14:paraId="532340A6" w14:textId="77777777" w:rsidR="008A6661" w:rsidRDefault="008A6661">
            <w:r>
              <w:t>Restauration :</w:t>
            </w:r>
          </w:p>
          <w:p w14:paraId="59D394DA" w14:textId="77777777" w:rsidR="008A6661" w:rsidRDefault="008A6661">
            <w:r>
              <w:t>Téléphone :</w:t>
            </w:r>
          </w:p>
          <w:p w14:paraId="3C23CEE3" w14:textId="77777777" w:rsidR="008A6661" w:rsidRDefault="008A6661"/>
        </w:tc>
      </w:tr>
      <w:tr w:rsidR="008A6661" w14:paraId="14E9CD8E" w14:textId="77777777" w:rsidTr="2E1FF630">
        <w:trPr>
          <w:cantSplit/>
        </w:trPr>
        <w:tc>
          <w:tcPr>
            <w:tcW w:w="10093" w:type="dxa"/>
          </w:tcPr>
          <w:p w14:paraId="3FC84349" w14:textId="77777777" w:rsidR="008A6661" w:rsidRDefault="008A6661">
            <w:pPr>
              <w:pStyle w:val="Titre5"/>
              <w:jc w:val="left"/>
              <w:rPr>
                <w:b w:val="0"/>
                <w:sz w:val="20"/>
              </w:rPr>
            </w:pPr>
          </w:p>
          <w:p w14:paraId="4E217542" w14:textId="7460E195" w:rsidR="008A6661" w:rsidRDefault="008A6661" w:rsidP="2E1FF630">
            <w:pPr>
              <w:pStyle w:val="Titre5"/>
              <w:jc w:val="left"/>
              <w:rPr>
                <w:b w:val="0"/>
                <w:sz w:val="20"/>
              </w:rPr>
            </w:pPr>
            <w:r w:rsidRPr="2E1FF630">
              <w:rPr>
                <w:b w:val="0"/>
                <w:sz w:val="20"/>
              </w:rPr>
              <w:t>Locaux ou lieux de stockage :</w:t>
            </w:r>
            <w:r w:rsidR="1E0F2851" w:rsidRPr="2E1FF630">
              <w:rPr>
                <w:b w:val="0"/>
                <w:sz w:val="20"/>
              </w:rPr>
              <w:t xml:space="preserve"> </w:t>
            </w:r>
          </w:p>
          <w:p w14:paraId="3B854250" w14:textId="77777777" w:rsidR="008A6661" w:rsidRDefault="008A6661"/>
          <w:p w14:paraId="51FE5184" w14:textId="77777777" w:rsidR="008A6661" w:rsidRDefault="008A6661"/>
        </w:tc>
      </w:tr>
    </w:tbl>
    <w:p w14:paraId="618CF408" w14:textId="77777777" w:rsidR="008A6661" w:rsidRDefault="008A6661">
      <w:pPr>
        <w:ind w:right="849"/>
        <w:rPr>
          <w:sz w:val="24"/>
        </w:rPr>
      </w:pPr>
    </w:p>
    <w:p w14:paraId="1310C47D" w14:textId="77777777" w:rsidR="008A6661" w:rsidRDefault="008A6661">
      <w:pPr>
        <w:ind w:right="849"/>
        <w:rPr>
          <w:sz w:val="24"/>
        </w:rPr>
      </w:pPr>
    </w:p>
    <w:p w14:paraId="05C93C3D" w14:textId="77777777" w:rsidR="008A6661" w:rsidRDefault="008A6661">
      <w:pPr>
        <w:ind w:right="849"/>
        <w:rPr>
          <w:sz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46"/>
        <w:gridCol w:w="5047"/>
      </w:tblGrid>
      <w:tr w:rsidR="008A6661" w14:paraId="3718E0AE" w14:textId="77777777">
        <w:trPr>
          <w:cantSplit/>
          <w:trHeight w:val="1418"/>
        </w:trPr>
        <w:tc>
          <w:tcPr>
            <w:tcW w:w="10093" w:type="dxa"/>
            <w:gridSpan w:val="2"/>
          </w:tcPr>
          <w:p w14:paraId="2822740D" w14:textId="77777777" w:rsidR="008A6661" w:rsidRDefault="008A6661">
            <w:pPr>
              <w:jc w:val="center"/>
              <w:rPr>
                <w:sz w:val="24"/>
              </w:rPr>
            </w:pPr>
          </w:p>
          <w:p w14:paraId="33558D47" w14:textId="77777777" w:rsidR="008A6661" w:rsidRDefault="008A6661">
            <w:pPr>
              <w:jc w:val="center"/>
              <w:rPr>
                <w:sz w:val="24"/>
              </w:rPr>
            </w:pPr>
            <w:r w:rsidRPr="0084290D">
              <w:rPr>
                <w:b/>
                <w:sz w:val="24"/>
                <w:highlight w:val="yellow"/>
              </w:rPr>
              <w:t>Le présent Plan de Prévention entre en vigueur à la date du : </w:t>
            </w:r>
            <w:r w:rsidRPr="0084290D">
              <w:rPr>
                <w:sz w:val="24"/>
                <w:highlight w:val="yellow"/>
              </w:rPr>
              <w:t>…………………………</w:t>
            </w:r>
          </w:p>
          <w:p w14:paraId="71B66BCC" w14:textId="77777777" w:rsidR="008A6661" w:rsidRDefault="008A6661">
            <w:pPr>
              <w:jc w:val="center"/>
              <w:rPr>
                <w:sz w:val="24"/>
              </w:rPr>
            </w:pPr>
          </w:p>
          <w:p w14:paraId="67A25182" w14:textId="77777777" w:rsidR="008A6661" w:rsidRDefault="008A6661">
            <w:pPr>
              <w:pStyle w:val="Titre2"/>
              <w:jc w:val="center"/>
            </w:pPr>
            <w:r>
              <w:t xml:space="preserve">Fait à : </w:t>
            </w:r>
            <w:r>
              <w:rPr>
                <w:b w:val="0"/>
              </w:rPr>
              <w:t>……………………….</w:t>
            </w:r>
            <w:r>
              <w:t> </w:t>
            </w:r>
            <w:r>
              <w:tab/>
            </w:r>
            <w:r>
              <w:tab/>
            </w:r>
            <w:r>
              <w:tab/>
              <w:t xml:space="preserve">Le : </w:t>
            </w:r>
            <w:r>
              <w:rPr>
                <w:b w:val="0"/>
              </w:rPr>
              <w:t>…………………………..</w:t>
            </w:r>
          </w:p>
        </w:tc>
      </w:tr>
      <w:tr w:rsidR="008A6661" w14:paraId="06F19CAF" w14:textId="77777777">
        <w:trPr>
          <w:cantSplit/>
        </w:trPr>
        <w:tc>
          <w:tcPr>
            <w:tcW w:w="5046" w:type="dxa"/>
          </w:tcPr>
          <w:p w14:paraId="3E40B834" w14:textId="77777777" w:rsidR="008A6661" w:rsidRDefault="008A6661">
            <w:pPr>
              <w:rPr>
                <w:sz w:val="24"/>
              </w:rPr>
            </w:pPr>
          </w:p>
          <w:p w14:paraId="2139AF8B" w14:textId="77777777" w:rsidR="008A6661" w:rsidRDefault="008A6661">
            <w:pPr>
              <w:jc w:val="center"/>
              <w:rPr>
                <w:b/>
                <w:sz w:val="24"/>
              </w:rPr>
            </w:pPr>
            <w:r>
              <w:rPr>
                <w:b/>
                <w:sz w:val="24"/>
              </w:rPr>
              <w:t>Pour le CROUS :</w:t>
            </w:r>
          </w:p>
          <w:p w14:paraId="0EB0C11C" w14:textId="77777777" w:rsidR="008A6661" w:rsidRDefault="008A6661">
            <w:pPr>
              <w:jc w:val="center"/>
            </w:pPr>
            <w:r>
              <w:t>(nom, prénom, qualité, signature)</w:t>
            </w:r>
          </w:p>
        </w:tc>
        <w:tc>
          <w:tcPr>
            <w:tcW w:w="5047" w:type="dxa"/>
          </w:tcPr>
          <w:p w14:paraId="7434DB15" w14:textId="77777777" w:rsidR="008A6661" w:rsidRDefault="008A6661">
            <w:pPr>
              <w:rPr>
                <w:sz w:val="24"/>
              </w:rPr>
            </w:pPr>
          </w:p>
          <w:p w14:paraId="69AEB95A" w14:textId="77777777" w:rsidR="008A6661" w:rsidRDefault="008A6661">
            <w:pPr>
              <w:pStyle w:val="Corpsdetexte"/>
              <w:spacing w:line="240" w:lineRule="auto"/>
              <w:jc w:val="center"/>
              <w:rPr>
                <w:b/>
              </w:rPr>
            </w:pPr>
            <w:r>
              <w:rPr>
                <w:b/>
              </w:rPr>
              <w:t>Pour le(s) entreprise(s) extérieure(s) :</w:t>
            </w:r>
          </w:p>
          <w:p w14:paraId="0FE3B8EF" w14:textId="77777777" w:rsidR="008A6661" w:rsidRDefault="008A6661">
            <w:pPr>
              <w:pStyle w:val="Corpsdetexte"/>
              <w:spacing w:line="240" w:lineRule="auto"/>
              <w:jc w:val="center"/>
              <w:rPr>
                <w:sz w:val="20"/>
              </w:rPr>
            </w:pPr>
            <w:r>
              <w:rPr>
                <w:sz w:val="20"/>
              </w:rPr>
              <w:t>(nom, prénom, qualité, signature)</w:t>
            </w:r>
          </w:p>
          <w:p w14:paraId="77E37549" w14:textId="77777777" w:rsidR="008A6661" w:rsidRDefault="008A6661">
            <w:pPr>
              <w:rPr>
                <w:sz w:val="24"/>
              </w:rPr>
            </w:pPr>
          </w:p>
          <w:p w14:paraId="6E1B710E" w14:textId="77777777" w:rsidR="008A6661" w:rsidRDefault="008A6661">
            <w:pPr>
              <w:rPr>
                <w:sz w:val="24"/>
              </w:rPr>
            </w:pPr>
          </w:p>
          <w:p w14:paraId="6F2B999F" w14:textId="77777777" w:rsidR="008A6661" w:rsidRDefault="008A6661">
            <w:pPr>
              <w:rPr>
                <w:sz w:val="24"/>
              </w:rPr>
            </w:pPr>
          </w:p>
          <w:p w14:paraId="2DA193D2" w14:textId="77777777" w:rsidR="008A6661" w:rsidRDefault="008A6661">
            <w:pPr>
              <w:rPr>
                <w:sz w:val="24"/>
              </w:rPr>
            </w:pPr>
          </w:p>
          <w:p w14:paraId="30D54A25" w14:textId="77777777" w:rsidR="008A6661" w:rsidRDefault="008A6661">
            <w:pPr>
              <w:rPr>
                <w:sz w:val="24"/>
              </w:rPr>
            </w:pPr>
          </w:p>
          <w:p w14:paraId="314AC538" w14:textId="77777777" w:rsidR="008A6661" w:rsidRDefault="008A6661">
            <w:pPr>
              <w:rPr>
                <w:sz w:val="24"/>
              </w:rPr>
            </w:pPr>
          </w:p>
          <w:p w14:paraId="20A58CF0" w14:textId="77777777" w:rsidR="008A6661" w:rsidRDefault="008A6661">
            <w:pPr>
              <w:rPr>
                <w:sz w:val="24"/>
              </w:rPr>
            </w:pPr>
          </w:p>
          <w:p w14:paraId="6B1233DF" w14:textId="77777777" w:rsidR="008A6661" w:rsidRDefault="008A6661">
            <w:pPr>
              <w:rPr>
                <w:sz w:val="24"/>
              </w:rPr>
            </w:pPr>
          </w:p>
          <w:p w14:paraId="1A30619E" w14:textId="77777777" w:rsidR="008A6661" w:rsidRDefault="008A6661">
            <w:pPr>
              <w:rPr>
                <w:sz w:val="24"/>
              </w:rPr>
            </w:pPr>
          </w:p>
          <w:p w14:paraId="6364809C" w14:textId="77777777" w:rsidR="008A6661" w:rsidRDefault="008A6661">
            <w:pPr>
              <w:rPr>
                <w:sz w:val="24"/>
              </w:rPr>
            </w:pPr>
          </w:p>
          <w:p w14:paraId="1346F062" w14:textId="77777777" w:rsidR="008A6661" w:rsidRDefault="008A6661">
            <w:pPr>
              <w:rPr>
                <w:sz w:val="24"/>
              </w:rPr>
            </w:pPr>
          </w:p>
        </w:tc>
      </w:tr>
    </w:tbl>
    <w:p w14:paraId="7DCB64A3" w14:textId="77777777" w:rsidR="008A6661" w:rsidRDefault="008A6661">
      <w:pPr>
        <w:ind w:right="849"/>
        <w:rPr>
          <w:sz w:val="24"/>
        </w:rPr>
      </w:pPr>
    </w:p>
    <w:sectPr w:rsidR="008A6661" w:rsidSect="00693A36">
      <w:pgSz w:w="11906" w:h="16838" w:code="9"/>
      <w:pgMar w:top="397" w:right="851" w:bottom="284" w:left="1134"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3A9CB" w14:textId="77777777" w:rsidR="003144BB" w:rsidRDefault="003144BB">
      <w:r>
        <w:separator/>
      </w:r>
    </w:p>
  </w:endnote>
  <w:endnote w:type="continuationSeparator" w:id="0">
    <w:p w14:paraId="488BA21A" w14:textId="77777777" w:rsidR="003144BB" w:rsidRDefault="00314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3144BB" w:rsidRDefault="003144B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28D48F4" w14:textId="77777777" w:rsidR="003144BB" w:rsidRDefault="003144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C7B5B" w14:textId="6470C199" w:rsidR="003144BB" w:rsidRDefault="003144B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6D0F58">
      <w:rPr>
        <w:rStyle w:val="Numrodepage"/>
        <w:noProof/>
      </w:rPr>
      <w:t>1</w:t>
    </w:r>
    <w:r>
      <w:rPr>
        <w:rStyle w:val="Numrodepage"/>
      </w:rPr>
      <w:fldChar w:fldCharType="end"/>
    </w:r>
  </w:p>
  <w:p w14:paraId="43B6CAA5" w14:textId="77777777" w:rsidR="003144BB" w:rsidRDefault="003144BB">
    <w:pPr>
      <w:pStyle w:val="Pieddepage"/>
      <w:ind w:right="36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7B027" w14:textId="77777777" w:rsidR="003144BB" w:rsidRDefault="003144BB">
      <w:r>
        <w:separator/>
      </w:r>
    </w:p>
  </w:footnote>
  <w:footnote w:type="continuationSeparator" w:id="0">
    <w:p w14:paraId="63A44AA9" w14:textId="77777777" w:rsidR="003144BB" w:rsidRDefault="003144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418F"/>
    <w:multiLevelType w:val="hybridMultilevel"/>
    <w:tmpl w:val="A92816AA"/>
    <w:lvl w:ilvl="0" w:tplc="836AEF26">
      <w:start w:val="19"/>
      <w:numFmt w:val="bullet"/>
      <w:lvlText w:val="-"/>
      <w:lvlJc w:val="left"/>
      <w:pPr>
        <w:tabs>
          <w:tab w:val="num" w:pos="720"/>
        </w:tabs>
        <w:ind w:left="720" w:hanging="360"/>
      </w:pPr>
      <w:rPr>
        <w:rFonts w:ascii="Times New Roman" w:eastAsia="Times New Roman" w:hAnsi="Times New Roman" w:cs="Times New Roman" w:hint="default"/>
      </w:rPr>
    </w:lvl>
    <w:lvl w:ilvl="1" w:tplc="0E60DC40" w:tentative="1">
      <w:start w:val="1"/>
      <w:numFmt w:val="bullet"/>
      <w:lvlText w:val="o"/>
      <w:lvlJc w:val="left"/>
      <w:pPr>
        <w:tabs>
          <w:tab w:val="num" w:pos="1440"/>
        </w:tabs>
        <w:ind w:left="1440" w:hanging="360"/>
      </w:pPr>
      <w:rPr>
        <w:rFonts w:ascii="Courier New" w:hAnsi="Courier New" w:hint="default"/>
      </w:rPr>
    </w:lvl>
    <w:lvl w:ilvl="2" w:tplc="31143DF2" w:tentative="1">
      <w:start w:val="1"/>
      <w:numFmt w:val="bullet"/>
      <w:lvlText w:val=""/>
      <w:lvlJc w:val="left"/>
      <w:pPr>
        <w:tabs>
          <w:tab w:val="num" w:pos="2160"/>
        </w:tabs>
        <w:ind w:left="2160" w:hanging="360"/>
      </w:pPr>
      <w:rPr>
        <w:rFonts w:ascii="Wingdings" w:hAnsi="Wingdings" w:hint="default"/>
      </w:rPr>
    </w:lvl>
    <w:lvl w:ilvl="3" w:tplc="F140ED12" w:tentative="1">
      <w:start w:val="1"/>
      <w:numFmt w:val="bullet"/>
      <w:lvlText w:val=""/>
      <w:lvlJc w:val="left"/>
      <w:pPr>
        <w:tabs>
          <w:tab w:val="num" w:pos="2880"/>
        </w:tabs>
        <w:ind w:left="2880" w:hanging="360"/>
      </w:pPr>
      <w:rPr>
        <w:rFonts w:ascii="Symbol" w:hAnsi="Symbol" w:hint="default"/>
      </w:rPr>
    </w:lvl>
    <w:lvl w:ilvl="4" w:tplc="66EABFF6" w:tentative="1">
      <w:start w:val="1"/>
      <w:numFmt w:val="bullet"/>
      <w:lvlText w:val="o"/>
      <w:lvlJc w:val="left"/>
      <w:pPr>
        <w:tabs>
          <w:tab w:val="num" w:pos="3600"/>
        </w:tabs>
        <w:ind w:left="3600" w:hanging="360"/>
      </w:pPr>
      <w:rPr>
        <w:rFonts w:ascii="Courier New" w:hAnsi="Courier New" w:hint="default"/>
      </w:rPr>
    </w:lvl>
    <w:lvl w:ilvl="5" w:tplc="BA24726A" w:tentative="1">
      <w:start w:val="1"/>
      <w:numFmt w:val="bullet"/>
      <w:lvlText w:val=""/>
      <w:lvlJc w:val="left"/>
      <w:pPr>
        <w:tabs>
          <w:tab w:val="num" w:pos="4320"/>
        </w:tabs>
        <w:ind w:left="4320" w:hanging="360"/>
      </w:pPr>
      <w:rPr>
        <w:rFonts w:ascii="Wingdings" w:hAnsi="Wingdings" w:hint="default"/>
      </w:rPr>
    </w:lvl>
    <w:lvl w:ilvl="6" w:tplc="EADA562A" w:tentative="1">
      <w:start w:val="1"/>
      <w:numFmt w:val="bullet"/>
      <w:lvlText w:val=""/>
      <w:lvlJc w:val="left"/>
      <w:pPr>
        <w:tabs>
          <w:tab w:val="num" w:pos="5040"/>
        </w:tabs>
        <w:ind w:left="5040" w:hanging="360"/>
      </w:pPr>
      <w:rPr>
        <w:rFonts w:ascii="Symbol" w:hAnsi="Symbol" w:hint="default"/>
      </w:rPr>
    </w:lvl>
    <w:lvl w:ilvl="7" w:tplc="F4ECC5AE" w:tentative="1">
      <w:start w:val="1"/>
      <w:numFmt w:val="bullet"/>
      <w:lvlText w:val="o"/>
      <w:lvlJc w:val="left"/>
      <w:pPr>
        <w:tabs>
          <w:tab w:val="num" w:pos="5760"/>
        </w:tabs>
        <w:ind w:left="5760" w:hanging="360"/>
      </w:pPr>
      <w:rPr>
        <w:rFonts w:ascii="Courier New" w:hAnsi="Courier New" w:hint="default"/>
      </w:rPr>
    </w:lvl>
    <w:lvl w:ilvl="8" w:tplc="3A0EBA6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B876C7"/>
    <w:multiLevelType w:val="hybridMultilevel"/>
    <w:tmpl w:val="BB867EA8"/>
    <w:lvl w:ilvl="0" w:tplc="845C1EC0">
      <w:numFmt w:val="bullet"/>
      <w:lvlText w:val=""/>
      <w:lvlJc w:val="left"/>
      <w:pPr>
        <w:tabs>
          <w:tab w:val="num" w:pos="2880"/>
        </w:tabs>
        <w:ind w:left="2880" w:hanging="795"/>
      </w:pPr>
      <w:rPr>
        <w:rFonts w:ascii="Wingdings" w:eastAsia="Times New Roman" w:hAnsi="Wingdings" w:cs="Times New Roman" w:hint="default"/>
      </w:rPr>
    </w:lvl>
    <w:lvl w:ilvl="1" w:tplc="FF4EE122" w:tentative="1">
      <w:start w:val="1"/>
      <w:numFmt w:val="bullet"/>
      <w:lvlText w:val="o"/>
      <w:lvlJc w:val="left"/>
      <w:pPr>
        <w:tabs>
          <w:tab w:val="num" w:pos="3165"/>
        </w:tabs>
        <w:ind w:left="3165" w:hanging="360"/>
      </w:pPr>
      <w:rPr>
        <w:rFonts w:ascii="Courier New" w:hAnsi="Courier New" w:hint="default"/>
      </w:rPr>
    </w:lvl>
    <w:lvl w:ilvl="2" w:tplc="4F8E6332" w:tentative="1">
      <w:start w:val="1"/>
      <w:numFmt w:val="bullet"/>
      <w:lvlText w:val=""/>
      <w:lvlJc w:val="left"/>
      <w:pPr>
        <w:tabs>
          <w:tab w:val="num" w:pos="3885"/>
        </w:tabs>
        <w:ind w:left="3885" w:hanging="360"/>
      </w:pPr>
      <w:rPr>
        <w:rFonts w:ascii="Wingdings" w:hAnsi="Wingdings" w:hint="default"/>
      </w:rPr>
    </w:lvl>
    <w:lvl w:ilvl="3" w:tplc="F61C55B0" w:tentative="1">
      <w:start w:val="1"/>
      <w:numFmt w:val="bullet"/>
      <w:lvlText w:val=""/>
      <w:lvlJc w:val="left"/>
      <w:pPr>
        <w:tabs>
          <w:tab w:val="num" w:pos="4605"/>
        </w:tabs>
        <w:ind w:left="4605" w:hanging="360"/>
      </w:pPr>
      <w:rPr>
        <w:rFonts w:ascii="Symbol" w:hAnsi="Symbol" w:hint="default"/>
      </w:rPr>
    </w:lvl>
    <w:lvl w:ilvl="4" w:tplc="9B9894CC" w:tentative="1">
      <w:start w:val="1"/>
      <w:numFmt w:val="bullet"/>
      <w:lvlText w:val="o"/>
      <w:lvlJc w:val="left"/>
      <w:pPr>
        <w:tabs>
          <w:tab w:val="num" w:pos="5325"/>
        </w:tabs>
        <w:ind w:left="5325" w:hanging="360"/>
      </w:pPr>
      <w:rPr>
        <w:rFonts w:ascii="Courier New" w:hAnsi="Courier New" w:hint="default"/>
      </w:rPr>
    </w:lvl>
    <w:lvl w:ilvl="5" w:tplc="C99AC5D0" w:tentative="1">
      <w:start w:val="1"/>
      <w:numFmt w:val="bullet"/>
      <w:lvlText w:val=""/>
      <w:lvlJc w:val="left"/>
      <w:pPr>
        <w:tabs>
          <w:tab w:val="num" w:pos="6045"/>
        </w:tabs>
        <w:ind w:left="6045" w:hanging="360"/>
      </w:pPr>
      <w:rPr>
        <w:rFonts w:ascii="Wingdings" w:hAnsi="Wingdings" w:hint="default"/>
      </w:rPr>
    </w:lvl>
    <w:lvl w:ilvl="6" w:tplc="6B1A1CE6" w:tentative="1">
      <w:start w:val="1"/>
      <w:numFmt w:val="bullet"/>
      <w:lvlText w:val=""/>
      <w:lvlJc w:val="left"/>
      <w:pPr>
        <w:tabs>
          <w:tab w:val="num" w:pos="6765"/>
        </w:tabs>
        <w:ind w:left="6765" w:hanging="360"/>
      </w:pPr>
      <w:rPr>
        <w:rFonts w:ascii="Symbol" w:hAnsi="Symbol" w:hint="default"/>
      </w:rPr>
    </w:lvl>
    <w:lvl w:ilvl="7" w:tplc="E4E0EACC" w:tentative="1">
      <w:start w:val="1"/>
      <w:numFmt w:val="bullet"/>
      <w:lvlText w:val="o"/>
      <w:lvlJc w:val="left"/>
      <w:pPr>
        <w:tabs>
          <w:tab w:val="num" w:pos="7485"/>
        </w:tabs>
        <w:ind w:left="7485" w:hanging="360"/>
      </w:pPr>
      <w:rPr>
        <w:rFonts w:ascii="Courier New" w:hAnsi="Courier New" w:hint="default"/>
      </w:rPr>
    </w:lvl>
    <w:lvl w:ilvl="8" w:tplc="2DE06A94" w:tentative="1">
      <w:start w:val="1"/>
      <w:numFmt w:val="bullet"/>
      <w:lvlText w:val=""/>
      <w:lvlJc w:val="left"/>
      <w:pPr>
        <w:tabs>
          <w:tab w:val="num" w:pos="8205"/>
        </w:tabs>
        <w:ind w:left="8205" w:hanging="360"/>
      </w:pPr>
      <w:rPr>
        <w:rFonts w:ascii="Wingdings" w:hAnsi="Wingdings" w:hint="default"/>
      </w:rPr>
    </w:lvl>
  </w:abstractNum>
  <w:abstractNum w:abstractNumId="2" w15:restartNumberingAfterBreak="0">
    <w:nsid w:val="4EEA2687"/>
    <w:multiLevelType w:val="hybridMultilevel"/>
    <w:tmpl w:val="DA6AB9F0"/>
    <w:lvl w:ilvl="0" w:tplc="A7145ADE">
      <w:start w:val="19"/>
      <w:numFmt w:val="bullet"/>
      <w:lvlText w:val="-"/>
      <w:lvlJc w:val="left"/>
      <w:pPr>
        <w:tabs>
          <w:tab w:val="num" w:pos="1653"/>
        </w:tabs>
        <w:ind w:left="1653" w:hanging="360"/>
      </w:pPr>
      <w:rPr>
        <w:rFonts w:ascii="Times New Roman" w:eastAsia="Times New Roman" w:hAnsi="Times New Roman" w:cs="Times New Roman" w:hint="default"/>
      </w:rPr>
    </w:lvl>
    <w:lvl w:ilvl="1" w:tplc="77B00FFC" w:tentative="1">
      <w:start w:val="1"/>
      <w:numFmt w:val="bullet"/>
      <w:lvlText w:val="o"/>
      <w:lvlJc w:val="left"/>
      <w:pPr>
        <w:tabs>
          <w:tab w:val="num" w:pos="2373"/>
        </w:tabs>
        <w:ind w:left="2373" w:hanging="360"/>
      </w:pPr>
      <w:rPr>
        <w:rFonts w:ascii="Courier New" w:hAnsi="Courier New" w:hint="default"/>
      </w:rPr>
    </w:lvl>
    <w:lvl w:ilvl="2" w:tplc="98BC0F88" w:tentative="1">
      <w:start w:val="1"/>
      <w:numFmt w:val="bullet"/>
      <w:lvlText w:val=""/>
      <w:lvlJc w:val="left"/>
      <w:pPr>
        <w:tabs>
          <w:tab w:val="num" w:pos="3093"/>
        </w:tabs>
        <w:ind w:left="3093" w:hanging="360"/>
      </w:pPr>
      <w:rPr>
        <w:rFonts w:ascii="Wingdings" w:hAnsi="Wingdings" w:hint="default"/>
      </w:rPr>
    </w:lvl>
    <w:lvl w:ilvl="3" w:tplc="0F36F34A" w:tentative="1">
      <w:start w:val="1"/>
      <w:numFmt w:val="bullet"/>
      <w:lvlText w:val=""/>
      <w:lvlJc w:val="left"/>
      <w:pPr>
        <w:tabs>
          <w:tab w:val="num" w:pos="3813"/>
        </w:tabs>
        <w:ind w:left="3813" w:hanging="360"/>
      </w:pPr>
      <w:rPr>
        <w:rFonts w:ascii="Symbol" w:hAnsi="Symbol" w:hint="default"/>
      </w:rPr>
    </w:lvl>
    <w:lvl w:ilvl="4" w:tplc="E49CC566" w:tentative="1">
      <w:start w:val="1"/>
      <w:numFmt w:val="bullet"/>
      <w:lvlText w:val="o"/>
      <w:lvlJc w:val="left"/>
      <w:pPr>
        <w:tabs>
          <w:tab w:val="num" w:pos="4533"/>
        </w:tabs>
        <w:ind w:left="4533" w:hanging="360"/>
      </w:pPr>
      <w:rPr>
        <w:rFonts w:ascii="Courier New" w:hAnsi="Courier New" w:hint="default"/>
      </w:rPr>
    </w:lvl>
    <w:lvl w:ilvl="5" w:tplc="90D8182A" w:tentative="1">
      <w:start w:val="1"/>
      <w:numFmt w:val="bullet"/>
      <w:lvlText w:val=""/>
      <w:lvlJc w:val="left"/>
      <w:pPr>
        <w:tabs>
          <w:tab w:val="num" w:pos="5253"/>
        </w:tabs>
        <w:ind w:left="5253" w:hanging="360"/>
      </w:pPr>
      <w:rPr>
        <w:rFonts w:ascii="Wingdings" w:hAnsi="Wingdings" w:hint="default"/>
      </w:rPr>
    </w:lvl>
    <w:lvl w:ilvl="6" w:tplc="7B201354" w:tentative="1">
      <w:start w:val="1"/>
      <w:numFmt w:val="bullet"/>
      <w:lvlText w:val=""/>
      <w:lvlJc w:val="left"/>
      <w:pPr>
        <w:tabs>
          <w:tab w:val="num" w:pos="5973"/>
        </w:tabs>
        <w:ind w:left="5973" w:hanging="360"/>
      </w:pPr>
      <w:rPr>
        <w:rFonts w:ascii="Symbol" w:hAnsi="Symbol" w:hint="default"/>
      </w:rPr>
    </w:lvl>
    <w:lvl w:ilvl="7" w:tplc="EA8EC9B8" w:tentative="1">
      <w:start w:val="1"/>
      <w:numFmt w:val="bullet"/>
      <w:lvlText w:val="o"/>
      <w:lvlJc w:val="left"/>
      <w:pPr>
        <w:tabs>
          <w:tab w:val="num" w:pos="6693"/>
        </w:tabs>
        <w:ind w:left="6693" w:hanging="360"/>
      </w:pPr>
      <w:rPr>
        <w:rFonts w:ascii="Courier New" w:hAnsi="Courier New" w:hint="default"/>
      </w:rPr>
    </w:lvl>
    <w:lvl w:ilvl="8" w:tplc="2DB625F6" w:tentative="1">
      <w:start w:val="1"/>
      <w:numFmt w:val="bullet"/>
      <w:lvlText w:val=""/>
      <w:lvlJc w:val="left"/>
      <w:pPr>
        <w:tabs>
          <w:tab w:val="num" w:pos="7413"/>
        </w:tabs>
        <w:ind w:left="7413" w:hanging="360"/>
      </w:pPr>
      <w:rPr>
        <w:rFonts w:ascii="Wingdings" w:hAnsi="Wingdings" w:hint="default"/>
      </w:rPr>
    </w:lvl>
  </w:abstractNum>
  <w:abstractNum w:abstractNumId="3" w15:restartNumberingAfterBreak="0">
    <w:nsid w:val="66DE27F8"/>
    <w:multiLevelType w:val="hybridMultilevel"/>
    <w:tmpl w:val="96FCBC14"/>
    <w:lvl w:ilvl="0" w:tplc="CE7E72A2">
      <w:numFmt w:val="bullet"/>
      <w:lvlText w:val=""/>
      <w:lvlJc w:val="left"/>
      <w:pPr>
        <w:tabs>
          <w:tab w:val="num" w:pos="1065"/>
        </w:tabs>
        <w:ind w:left="1065" w:hanging="705"/>
      </w:pPr>
      <w:rPr>
        <w:rFonts w:ascii="Wingdings" w:eastAsia="Times New Roman" w:hAnsi="Wingdings" w:cs="Times New Roman" w:hint="default"/>
      </w:rPr>
    </w:lvl>
    <w:lvl w:ilvl="1" w:tplc="0A8AD0F0" w:tentative="1">
      <w:start w:val="1"/>
      <w:numFmt w:val="bullet"/>
      <w:lvlText w:val="o"/>
      <w:lvlJc w:val="left"/>
      <w:pPr>
        <w:tabs>
          <w:tab w:val="num" w:pos="1440"/>
        </w:tabs>
        <w:ind w:left="1440" w:hanging="360"/>
      </w:pPr>
      <w:rPr>
        <w:rFonts w:ascii="Courier New" w:hAnsi="Courier New" w:hint="default"/>
      </w:rPr>
    </w:lvl>
    <w:lvl w:ilvl="2" w:tplc="3BC42E88" w:tentative="1">
      <w:start w:val="1"/>
      <w:numFmt w:val="bullet"/>
      <w:lvlText w:val=""/>
      <w:lvlJc w:val="left"/>
      <w:pPr>
        <w:tabs>
          <w:tab w:val="num" w:pos="2160"/>
        </w:tabs>
        <w:ind w:left="2160" w:hanging="360"/>
      </w:pPr>
      <w:rPr>
        <w:rFonts w:ascii="Wingdings" w:hAnsi="Wingdings" w:hint="default"/>
      </w:rPr>
    </w:lvl>
    <w:lvl w:ilvl="3" w:tplc="9286CC1C" w:tentative="1">
      <w:start w:val="1"/>
      <w:numFmt w:val="bullet"/>
      <w:lvlText w:val=""/>
      <w:lvlJc w:val="left"/>
      <w:pPr>
        <w:tabs>
          <w:tab w:val="num" w:pos="2880"/>
        </w:tabs>
        <w:ind w:left="2880" w:hanging="360"/>
      </w:pPr>
      <w:rPr>
        <w:rFonts w:ascii="Symbol" w:hAnsi="Symbol" w:hint="default"/>
      </w:rPr>
    </w:lvl>
    <w:lvl w:ilvl="4" w:tplc="FFD895F8" w:tentative="1">
      <w:start w:val="1"/>
      <w:numFmt w:val="bullet"/>
      <w:lvlText w:val="o"/>
      <w:lvlJc w:val="left"/>
      <w:pPr>
        <w:tabs>
          <w:tab w:val="num" w:pos="3600"/>
        </w:tabs>
        <w:ind w:left="3600" w:hanging="360"/>
      </w:pPr>
      <w:rPr>
        <w:rFonts w:ascii="Courier New" w:hAnsi="Courier New" w:hint="default"/>
      </w:rPr>
    </w:lvl>
    <w:lvl w:ilvl="5" w:tplc="E4A4F7C8" w:tentative="1">
      <w:start w:val="1"/>
      <w:numFmt w:val="bullet"/>
      <w:lvlText w:val=""/>
      <w:lvlJc w:val="left"/>
      <w:pPr>
        <w:tabs>
          <w:tab w:val="num" w:pos="4320"/>
        </w:tabs>
        <w:ind w:left="4320" w:hanging="360"/>
      </w:pPr>
      <w:rPr>
        <w:rFonts w:ascii="Wingdings" w:hAnsi="Wingdings" w:hint="default"/>
      </w:rPr>
    </w:lvl>
    <w:lvl w:ilvl="6" w:tplc="7ADEF87C" w:tentative="1">
      <w:start w:val="1"/>
      <w:numFmt w:val="bullet"/>
      <w:lvlText w:val=""/>
      <w:lvlJc w:val="left"/>
      <w:pPr>
        <w:tabs>
          <w:tab w:val="num" w:pos="5040"/>
        </w:tabs>
        <w:ind w:left="5040" w:hanging="360"/>
      </w:pPr>
      <w:rPr>
        <w:rFonts w:ascii="Symbol" w:hAnsi="Symbol" w:hint="default"/>
      </w:rPr>
    </w:lvl>
    <w:lvl w:ilvl="7" w:tplc="2F46DBE6" w:tentative="1">
      <w:start w:val="1"/>
      <w:numFmt w:val="bullet"/>
      <w:lvlText w:val="o"/>
      <w:lvlJc w:val="left"/>
      <w:pPr>
        <w:tabs>
          <w:tab w:val="num" w:pos="5760"/>
        </w:tabs>
        <w:ind w:left="5760" w:hanging="360"/>
      </w:pPr>
      <w:rPr>
        <w:rFonts w:ascii="Courier New" w:hAnsi="Courier New" w:hint="default"/>
      </w:rPr>
    </w:lvl>
    <w:lvl w:ilvl="8" w:tplc="95986C2E"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nne Aime">
    <w15:presenceInfo w15:providerId="AD" w15:userId="S-1-5-21-484763869-1409082233-839522115-15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4108C"/>
    <w:rsid w:val="00041AA9"/>
    <w:rsid w:val="000A7E64"/>
    <w:rsid w:val="00222C26"/>
    <w:rsid w:val="00282C6F"/>
    <w:rsid w:val="00294537"/>
    <w:rsid w:val="002C6F72"/>
    <w:rsid w:val="003144BB"/>
    <w:rsid w:val="00314DB5"/>
    <w:rsid w:val="0038443F"/>
    <w:rsid w:val="00397453"/>
    <w:rsid w:val="003D3823"/>
    <w:rsid w:val="003E173B"/>
    <w:rsid w:val="004211CD"/>
    <w:rsid w:val="004851C4"/>
    <w:rsid w:val="004D09E9"/>
    <w:rsid w:val="004D115D"/>
    <w:rsid w:val="004F4380"/>
    <w:rsid w:val="00551343"/>
    <w:rsid w:val="0059122F"/>
    <w:rsid w:val="006434C6"/>
    <w:rsid w:val="00662A86"/>
    <w:rsid w:val="006661D4"/>
    <w:rsid w:val="00693A36"/>
    <w:rsid w:val="006D06D3"/>
    <w:rsid w:val="006D0F58"/>
    <w:rsid w:val="00701C9B"/>
    <w:rsid w:val="0074108C"/>
    <w:rsid w:val="007837DC"/>
    <w:rsid w:val="00800292"/>
    <w:rsid w:val="0084290D"/>
    <w:rsid w:val="00851167"/>
    <w:rsid w:val="00874BC9"/>
    <w:rsid w:val="008A6661"/>
    <w:rsid w:val="00900594"/>
    <w:rsid w:val="009D29AB"/>
    <w:rsid w:val="00A366B5"/>
    <w:rsid w:val="00AA61AB"/>
    <w:rsid w:val="00AC0E3E"/>
    <w:rsid w:val="00AF5E52"/>
    <w:rsid w:val="00B03C5C"/>
    <w:rsid w:val="00B169B1"/>
    <w:rsid w:val="00B661B5"/>
    <w:rsid w:val="00C407A1"/>
    <w:rsid w:val="00C46E5D"/>
    <w:rsid w:val="00C624FA"/>
    <w:rsid w:val="00C862BC"/>
    <w:rsid w:val="00D10166"/>
    <w:rsid w:val="00D6230B"/>
    <w:rsid w:val="00D8418D"/>
    <w:rsid w:val="00D92060"/>
    <w:rsid w:val="00DA27EB"/>
    <w:rsid w:val="00DB2E36"/>
    <w:rsid w:val="00E13CC5"/>
    <w:rsid w:val="00EF31C3"/>
    <w:rsid w:val="00F16DCA"/>
    <w:rsid w:val="00FF4A3E"/>
    <w:rsid w:val="06519CEB"/>
    <w:rsid w:val="06783F27"/>
    <w:rsid w:val="08EDB051"/>
    <w:rsid w:val="0E3D00FB"/>
    <w:rsid w:val="123D07AB"/>
    <w:rsid w:val="145D0244"/>
    <w:rsid w:val="1801FE47"/>
    <w:rsid w:val="1816A796"/>
    <w:rsid w:val="1A74028D"/>
    <w:rsid w:val="1B347342"/>
    <w:rsid w:val="1E0F2851"/>
    <w:rsid w:val="22F895FA"/>
    <w:rsid w:val="24514B85"/>
    <w:rsid w:val="248F51E6"/>
    <w:rsid w:val="25F8A2E1"/>
    <w:rsid w:val="27CD6403"/>
    <w:rsid w:val="2A34B52F"/>
    <w:rsid w:val="2AAA4453"/>
    <w:rsid w:val="2BB4B3D4"/>
    <w:rsid w:val="2D933B33"/>
    <w:rsid w:val="2E1FF630"/>
    <w:rsid w:val="31B47EFD"/>
    <w:rsid w:val="36AD6D14"/>
    <w:rsid w:val="373EE2F0"/>
    <w:rsid w:val="38D18D1F"/>
    <w:rsid w:val="3940CF2D"/>
    <w:rsid w:val="3A94D5F9"/>
    <w:rsid w:val="3D68FCE7"/>
    <w:rsid w:val="3D9036A0"/>
    <w:rsid w:val="3EE2EE0A"/>
    <w:rsid w:val="3F2D35F1"/>
    <w:rsid w:val="43AC029C"/>
    <w:rsid w:val="46DCEB11"/>
    <w:rsid w:val="490340C8"/>
    <w:rsid w:val="492B49A7"/>
    <w:rsid w:val="494A6D5E"/>
    <w:rsid w:val="4A0C07D0"/>
    <w:rsid w:val="4C0E8BD6"/>
    <w:rsid w:val="4CA15CA0"/>
    <w:rsid w:val="50C52D6C"/>
    <w:rsid w:val="52AF7FE3"/>
    <w:rsid w:val="568D35D5"/>
    <w:rsid w:val="56C84700"/>
    <w:rsid w:val="571E78C6"/>
    <w:rsid w:val="57388E8B"/>
    <w:rsid w:val="59E7EF50"/>
    <w:rsid w:val="5D065D1D"/>
    <w:rsid w:val="61347FD9"/>
    <w:rsid w:val="68DDA614"/>
    <w:rsid w:val="6A1DF912"/>
    <w:rsid w:val="6A6E73F4"/>
    <w:rsid w:val="7095F16A"/>
    <w:rsid w:val="7213AC65"/>
    <w:rsid w:val="760CE2F4"/>
    <w:rsid w:val="78662E92"/>
    <w:rsid w:val="7B26B526"/>
    <w:rsid w:val="7B43B5FE"/>
    <w:rsid w:val="7D249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037"/>
    <o:shapelayout v:ext="edit">
      <o:idmap v:ext="edit" data="1"/>
    </o:shapelayout>
  </w:shapeDefaults>
  <w:decimalSymbol w:val=","/>
  <w:listSeparator w:val=";"/>
  <w14:docId w14:val="32851050"/>
  <w15:docId w15:val="{AD13C9F2-A070-4414-99B5-472237A9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A36"/>
  </w:style>
  <w:style w:type="paragraph" w:styleId="Titre1">
    <w:name w:val="heading 1"/>
    <w:basedOn w:val="Normal"/>
    <w:next w:val="Normal"/>
    <w:qFormat/>
    <w:rsid w:val="00693A36"/>
    <w:pPr>
      <w:keepNext/>
      <w:outlineLvl w:val="0"/>
    </w:pPr>
    <w:rPr>
      <w:b/>
      <w:sz w:val="28"/>
    </w:rPr>
  </w:style>
  <w:style w:type="paragraph" w:styleId="Titre2">
    <w:name w:val="heading 2"/>
    <w:basedOn w:val="Normal"/>
    <w:next w:val="Normal"/>
    <w:qFormat/>
    <w:rsid w:val="00693A36"/>
    <w:pPr>
      <w:keepNext/>
      <w:outlineLvl w:val="1"/>
    </w:pPr>
    <w:rPr>
      <w:b/>
      <w:sz w:val="24"/>
    </w:rPr>
  </w:style>
  <w:style w:type="paragraph" w:styleId="Titre3">
    <w:name w:val="heading 3"/>
    <w:basedOn w:val="Normal"/>
    <w:next w:val="Normal"/>
    <w:qFormat/>
    <w:rsid w:val="00693A36"/>
    <w:pPr>
      <w:keepNext/>
      <w:outlineLvl w:val="2"/>
    </w:pPr>
    <w:rPr>
      <w:b/>
      <w:sz w:val="32"/>
    </w:rPr>
  </w:style>
  <w:style w:type="paragraph" w:styleId="Titre4">
    <w:name w:val="heading 4"/>
    <w:basedOn w:val="Normal"/>
    <w:next w:val="Normal"/>
    <w:qFormat/>
    <w:rsid w:val="00693A36"/>
    <w:pPr>
      <w:keepNext/>
      <w:jc w:val="center"/>
      <w:outlineLvl w:val="3"/>
    </w:pPr>
    <w:rPr>
      <w:b/>
      <w:sz w:val="28"/>
    </w:rPr>
  </w:style>
  <w:style w:type="paragraph" w:styleId="Titre5">
    <w:name w:val="heading 5"/>
    <w:basedOn w:val="Normal"/>
    <w:next w:val="Normal"/>
    <w:qFormat/>
    <w:rsid w:val="00693A36"/>
    <w:pPr>
      <w:keepNext/>
      <w:jc w:val="center"/>
      <w:outlineLvl w:val="4"/>
    </w:pPr>
    <w:rPr>
      <w:b/>
      <w:sz w:val="24"/>
    </w:rPr>
  </w:style>
  <w:style w:type="paragraph" w:styleId="Titre6">
    <w:name w:val="heading 6"/>
    <w:basedOn w:val="Normal"/>
    <w:next w:val="Normal"/>
    <w:qFormat/>
    <w:rsid w:val="00693A36"/>
    <w:pPr>
      <w:keepNext/>
      <w:jc w:val="center"/>
      <w:outlineLvl w:val="5"/>
    </w:pPr>
    <w:rPr>
      <w:b/>
    </w:rPr>
  </w:style>
  <w:style w:type="paragraph" w:styleId="Titre7">
    <w:name w:val="heading 7"/>
    <w:basedOn w:val="Normal"/>
    <w:next w:val="Normal"/>
    <w:qFormat/>
    <w:rsid w:val="00693A36"/>
    <w:pPr>
      <w:keepNext/>
      <w:jc w:val="right"/>
      <w:outlineLvl w:val="6"/>
    </w:pPr>
    <w:rPr>
      <w:i/>
    </w:rPr>
  </w:style>
  <w:style w:type="paragraph" w:styleId="Titre8">
    <w:name w:val="heading 8"/>
    <w:basedOn w:val="Normal"/>
    <w:next w:val="Normal"/>
    <w:qFormat/>
    <w:rsid w:val="00693A36"/>
    <w:pPr>
      <w:keepNext/>
      <w:jc w:val="center"/>
      <w:outlineLvl w:val="7"/>
    </w:pPr>
    <w:rPr>
      <w:b/>
      <w:bCs/>
      <w:i/>
      <w:iCs/>
    </w:rPr>
  </w:style>
  <w:style w:type="paragraph" w:styleId="Titre9">
    <w:name w:val="heading 9"/>
    <w:basedOn w:val="Normal"/>
    <w:next w:val="Normal"/>
    <w:qFormat/>
    <w:rsid w:val="00693A36"/>
    <w:pPr>
      <w:keepNext/>
      <w:framePr w:hSpace="141" w:wrap="around" w:vAnchor="text" w:hAnchor="text" w:xAlign="center" w:y="1"/>
      <w:suppressOverlap/>
      <w:jc w:val="center"/>
      <w:outlineLvl w:val="8"/>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693A36"/>
    <w:pPr>
      <w:jc w:val="center"/>
    </w:pPr>
    <w:rPr>
      <w:b/>
    </w:rPr>
  </w:style>
  <w:style w:type="paragraph" w:styleId="Retraitcorpsdetexte">
    <w:name w:val="Body Text Indent"/>
    <w:basedOn w:val="Normal"/>
    <w:rsid w:val="00693A36"/>
    <w:pPr>
      <w:ind w:left="1416"/>
    </w:pPr>
    <w:rPr>
      <w:i/>
      <w:sz w:val="24"/>
    </w:rPr>
  </w:style>
  <w:style w:type="paragraph" w:styleId="Corpsdetexte">
    <w:name w:val="Body Text"/>
    <w:basedOn w:val="Normal"/>
    <w:rsid w:val="00693A36"/>
    <w:pPr>
      <w:spacing w:line="360" w:lineRule="auto"/>
    </w:pPr>
    <w:rPr>
      <w:sz w:val="24"/>
    </w:rPr>
  </w:style>
  <w:style w:type="paragraph" w:styleId="Corpsdetexte2">
    <w:name w:val="Body Text 2"/>
    <w:basedOn w:val="Normal"/>
    <w:rsid w:val="00693A36"/>
    <w:pPr>
      <w:jc w:val="both"/>
    </w:pPr>
  </w:style>
  <w:style w:type="paragraph" w:styleId="Pieddepage">
    <w:name w:val="footer"/>
    <w:basedOn w:val="Normal"/>
    <w:rsid w:val="00693A36"/>
    <w:pPr>
      <w:tabs>
        <w:tab w:val="center" w:pos="4536"/>
        <w:tab w:val="right" w:pos="9072"/>
      </w:tabs>
    </w:pPr>
  </w:style>
  <w:style w:type="character" w:styleId="Numrodepage">
    <w:name w:val="page number"/>
    <w:basedOn w:val="Policepardfaut"/>
    <w:rsid w:val="00693A36"/>
  </w:style>
  <w:style w:type="paragraph" w:styleId="En-tte">
    <w:name w:val="header"/>
    <w:basedOn w:val="Normal"/>
    <w:rsid w:val="00693A36"/>
    <w:pPr>
      <w:tabs>
        <w:tab w:val="center" w:pos="4536"/>
        <w:tab w:val="right" w:pos="9072"/>
      </w:tabs>
    </w:pPr>
  </w:style>
  <w:style w:type="paragraph" w:styleId="Corpsdetexte3">
    <w:name w:val="Body Text 3"/>
    <w:basedOn w:val="Normal"/>
    <w:rsid w:val="00693A36"/>
    <w:pPr>
      <w:ind w:right="849"/>
      <w:jc w:val="center"/>
    </w:pPr>
    <w:rPr>
      <w:b/>
      <w:sz w:val="22"/>
    </w:rPr>
  </w:style>
  <w:style w:type="paragraph" w:styleId="Textedebulles">
    <w:name w:val="Balloon Text"/>
    <w:basedOn w:val="Normal"/>
    <w:link w:val="TextedebullesCar"/>
    <w:rsid w:val="00800292"/>
    <w:rPr>
      <w:rFonts w:ascii="Tahoma" w:hAnsi="Tahoma" w:cs="Tahoma"/>
      <w:sz w:val="16"/>
      <w:szCs w:val="16"/>
    </w:rPr>
  </w:style>
  <w:style w:type="character" w:customStyle="1" w:styleId="TextedebullesCar">
    <w:name w:val="Texte de bulles Car"/>
    <w:basedOn w:val="Policepardfaut"/>
    <w:link w:val="Textedebulles"/>
    <w:rsid w:val="00800292"/>
    <w:rPr>
      <w:rFonts w:ascii="Tahoma" w:hAnsi="Tahoma" w:cs="Tahoma"/>
      <w:sz w:val="16"/>
      <w:szCs w:val="16"/>
    </w:rPr>
  </w:style>
  <w:style w:type="table" w:styleId="Grilledutableau">
    <w:name w:val="Table Grid"/>
    <w:basedOn w:val="TableauNormal"/>
    <w:rsid w:val="00AA6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Word" ma:contentTypeID="0x0101002BD9DD3B6B1247DEAB85154DD245A92600127D43098682BE49B3AF443E5013AC72" ma:contentTypeVersion="79" ma:contentTypeDescription="" ma:contentTypeScope="" ma:versionID="a11cac0a74bb3131441c814745e5b025">
  <xsd:schema xmlns:xsd="http://www.w3.org/2001/XMLSchema" xmlns:xs="http://www.w3.org/2001/XMLSchema" xmlns:p="http://schemas.microsoft.com/office/2006/metadata/properties" xmlns:ns1="http://schemas.microsoft.com/sharepoint/v3" xmlns:ns2="919f66d7-de1f-44f9-a022-67c12295a3b7" xmlns:ns3="d2b18597-10ba-41c4-abd5-7a4851177c09" targetNamespace="http://schemas.microsoft.com/office/2006/metadata/properties" ma:root="true" ma:fieldsID="c483ea82d7b4801f581a4c3b9d413b48" ns1:_="" ns2:_="" ns3:_="">
    <xsd:import namespace="http://schemas.microsoft.com/sharepoint/v3"/>
    <xsd:import namespace="919f66d7-de1f-44f9-a022-67c12295a3b7"/>
    <xsd:import namespace="d2b18597-10ba-41c4-abd5-7a4851177c09"/>
    <xsd:element name="properties">
      <xsd:complexType>
        <xsd:sequence>
          <xsd:element name="documentManagement">
            <xsd:complexType>
              <xsd:all>
                <xsd:element ref="ns1:Author" minOccurs="0"/>
                <xsd:element ref="ns2:Afficher_x0020_sur_x0020_l_x0027" minOccurs="0"/>
                <xsd:element ref="ns1:Editor" minOccurs="0"/>
                <xsd:element ref="ns3:MediaServiceMetadata" minOccurs="0"/>
                <xsd:element ref="ns3:MediaServiceFastMetadata"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4"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9f66d7-de1f-44f9-a022-67c12295a3b7" elementFormDefault="qualified">
    <xsd:import namespace="http://schemas.microsoft.com/office/2006/documentManagement/types"/>
    <xsd:import namespace="http://schemas.microsoft.com/office/infopath/2007/PartnerControls"/>
    <xsd:element name="Afficher_x0020_sur_x0020_l_x0027" ma:index="9" nillable="true" ma:displayName="Afficher sur accueil" ma:default="0" ma:description="" ma:internalName="Afficher_x0020_sur_x0020_l_x0027"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b18597-10ba-41c4-abd5-7a4851177c09"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fficher_x0020_sur_x0020_l_x0027 xmlns="919f66d7-de1f-44f9-a022-67c12295a3b7">false</Afficher_x0020_sur_x0020_l_x0027>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56DC93-D583-4AEE-9E50-CEE2438B12AB}">
  <ds:schemaRefs>
    <ds:schemaRef ds:uri="http://schemas.microsoft.com/sharepoint/v3/contenttype/forms"/>
  </ds:schemaRefs>
</ds:datastoreItem>
</file>

<file path=customXml/itemProps2.xml><?xml version="1.0" encoding="utf-8"?>
<ds:datastoreItem xmlns:ds="http://schemas.openxmlformats.org/officeDocument/2006/customXml" ds:itemID="{E2F254CC-9156-497C-A601-46EAE1CF7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9f66d7-de1f-44f9-a022-67c12295a3b7"/>
    <ds:schemaRef ds:uri="d2b18597-10ba-41c4-abd5-7a4851177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963D23-4977-4A6B-89AA-CFA9AAD57EAA}">
  <ds:schemaRefs>
    <ds:schemaRef ds:uri="http://schemas.microsoft.com/office/2006/metadata/properties"/>
    <ds:schemaRef ds:uri="http://schemas.microsoft.com/office/infopath/2007/PartnerControls"/>
    <ds:schemaRef ds:uri="919f66d7-de1f-44f9-a022-67c12295a3b7"/>
  </ds:schemaRefs>
</ds:datastoreItem>
</file>

<file path=customXml/itemProps4.xml><?xml version="1.0" encoding="utf-8"?>
<ds:datastoreItem xmlns:ds="http://schemas.openxmlformats.org/officeDocument/2006/customXml" ds:itemID="{4C3D1E30-B948-46A4-8DCB-5B3CE6FFD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2191</Words>
  <Characters>12055</Characters>
  <DocSecurity>0</DocSecurity>
  <Lines>100</Lines>
  <Paragraphs>28</Paragraphs>
  <ScaleCrop>false</ScaleCrop>
  <LinksUpToDate>false</LinksUpToDate>
  <CharactersWithSpaces>14218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2015-10-02T08:17:00Z</cp:lastPrinted>
  <dcterms:created xsi:type="dcterms:W3CDTF">2020-04-15T07:41:00Z</dcterms:created>
  <dcterms:modified xsi:type="dcterms:W3CDTF">2021-03-23T08:55:00Z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0x0101002BD9DD3B6B1247DEAB85154DD245A92600127D43098682BE49B3AF443E5013AC72</vt:lpwstr>
  </property>
</Properties>
</file>