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Titreprincipal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MARCHE</w:t>
      </w:r>
      <w:r>
        <w:rPr>
          <w:rFonts w:ascii="Century Gothic" w:hAnsi="Century Gothic"/>
          <w:spacing w:val="-6"/>
        </w:rPr>
        <w:t xml:space="preserve"> </w:t>
      </w:r>
      <w:r>
        <w:rPr>
          <w:rFonts w:ascii="Century Gothic" w:hAnsi="Century Gothic"/>
        </w:rPr>
        <w:t>PUBLIC</w:t>
      </w:r>
      <w:r>
        <w:rPr>
          <w:rFonts w:ascii="Century Gothic" w:hAnsi="Century Gothic"/>
          <w:spacing w:val="-5"/>
        </w:rPr>
        <w:t xml:space="preserve"> </w:t>
      </w:r>
      <w:r>
        <w:rPr>
          <w:rFonts w:ascii="Century Gothic" w:hAnsi="Century Gothic"/>
        </w:rPr>
        <w:t>DE</w:t>
      </w:r>
      <w:r>
        <w:rPr>
          <w:rFonts w:ascii="Century Gothic" w:hAnsi="Century Gothic"/>
          <w:spacing w:val="-2"/>
        </w:rPr>
        <w:t xml:space="preserve"> TRAVAUX</w:t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Maître d’ouvrage</w:t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Direction Départementale des Finances Publiques</w:t>
      </w:r>
    </w:p>
    <w:p>
      <w:pPr>
        <w:pStyle w:val="Corpsdetexte"/>
        <w:ind w:left="0" w:hanging="0"/>
        <w:jc w:val="both"/>
        <w:rPr/>
      </w:pPr>
      <w:r>
        <w:rPr>
          <w:rFonts w:ascii="Century Gothic" w:hAnsi="Century Gothic"/>
          <w:b/>
        </w:rPr>
        <w:t xml:space="preserve">1, rue Talot – BP 84112 </w:t>
      </w:r>
    </w:p>
    <w:p>
      <w:pPr>
        <w:pStyle w:val="Corpsdetexte"/>
        <w:ind w:left="0" w:hanging="0"/>
        <w:jc w:val="both"/>
        <w:rPr/>
      </w:pPr>
      <w:r>
        <w:rPr>
          <w:rFonts w:ascii="Century Gothic" w:hAnsi="Century Gothic"/>
          <w:b/>
        </w:rPr>
        <w:t>49041 ANGERS cedex 1</w:t>
      </w:r>
    </w:p>
    <w:p>
      <w:pPr>
        <w:pStyle w:val="Corpsdetexte"/>
        <w:ind w:left="0" w:hanging="0"/>
        <w:jc w:val="both"/>
        <w:rPr/>
      </w:pPr>
      <w:ins w:id="0" w:author="Auteur inconnu" w:date="2025-04-23T10:47:45Z">
        <w:r>
          <w:rPr>
            <w:rFonts w:ascii="Century Gothic" w:hAnsi="Century Gothic"/>
            <w:b/>
          </w:rPr>
          <w:t>marie.mainguy-kowalczyk@dgfip.finances.gouv.fr ;</w:t>
        </w:r>
      </w:ins>
    </w:p>
    <w:p>
      <w:pPr>
        <w:pStyle w:val="Corpsdetexte"/>
        <w:ind w:left="0" w:hanging="0"/>
        <w:jc w:val="both"/>
        <w:rPr/>
      </w:pPr>
      <w:ins w:id="2" w:author="Auteur inconnu" w:date="2025-04-23T10:47:45Z">
        <w:r>
          <w:rPr>
            <w:rFonts w:ascii="Century Gothic" w:hAnsi="Century Gothic"/>
            <w:b/>
          </w:rPr>
          <w:t>christophe.grevin@dgfip.finances.gouv.fr</w:t>
        </w:r>
      </w:ins>
    </w:p>
    <w:p>
      <w:pPr>
        <w:pStyle w:val="Corpsdetexte"/>
        <w:ind w:left="0" w:hanging="0"/>
        <w:jc w:val="both"/>
        <w:rPr>
          <w:strike/>
        </w:rPr>
      </w:pPr>
      <w:r>
        <w:rPr>
          <w:strike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  <w:sz w:val="28"/>
        </w:rPr>
      </w:pPr>
      <w:r>
        <w:rPr>
          <w:rFonts w:ascii="Century Gothic" w:hAnsi="Century Gothic"/>
          <w:b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  <w:sz w:val="28"/>
        </w:rPr>
      </w:pPr>
      <w:r>
        <w:rPr>
          <w:rFonts w:ascii="Century Gothic" w:hAnsi="Century Gothic"/>
          <w:b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  <w:sz w:val="28"/>
        </w:rPr>
      </w:pPr>
      <w:r>
        <w:rPr>
          <w:rFonts w:ascii="Century Gothic" w:hAnsi="Century Gothic"/>
          <w:b/>
          <w:sz w:val="28"/>
        </w:rPr>
      </w:r>
    </w:p>
    <w:p>
      <w:pPr>
        <w:pStyle w:val="Titreprincipal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Acte d’Engagement</w:t>
      </w:r>
    </w:p>
    <w:p>
      <w:pPr>
        <w:pStyle w:val="Titreprincipal"/>
        <w:jc w:val="both"/>
        <w:rPr>
          <w:rFonts w:ascii="Century Gothic" w:hAnsi="Century Gothic"/>
        </w:rPr>
      </w:pPr>
      <w:del w:id="3" w:author="Auteur inconnu" w:date="2025-04-23T10:48:51Z">
        <w:r>
          <w:rPr>
            <w:rFonts w:ascii="Century Gothic" w:hAnsi="Century Gothic"/>
          </w:rPr>
          <w:delText>Réaménagement des niveaux 1, 2 et 3 du bâtiment D de la Cité administrative d’Angers</w:delText>
        </w:r>
      </w:del>
      <w:ins w:id="4" w:author="Auteur inconnu" w:date="2025-04-23T10:48:51Z">
        <w:r>
          <w:rPr>
            <w:rFonts w:ascii="Century Gothic" w:hAnsi="Century Gothic"/>
          </w:rPr>
          <w:t>Installation d'une pompe à chaleur au CFP de Saumur</w:t>
        </w:r>
      </w:ins>
    </w:p>
    <w:p>
      <w:pPr>
        <w:pStyle w:val="Titreprincipal"/>
        <w:jc w:val="both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Titre11"/>
        <w:jc w:val="center"/>
        <w:rPr>
          <w:rFonts w:ascii="Century Gothic" w:hAnsi="Century Gothic" w:cs="Calibri" w:cstheme="minorHAnsi"/>
        </w:rPr>
      </w:pPr>
      <w:r>
        <w:rPr>
          <w:rFonts w:cs="Calibri" w:cstheme="minorHAnsi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 xml:space="preserve">Cadre réservé à l’acheteur :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>Marché n° : …………………………………………………………………………………………………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>Montant (euros HT) : ……………………………………………………………………………………….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>Notifié le : …………………………………………………………Mois zéro (Mo) : …</w:t>
      </w:r>
      <w:del w:id="5" w:author="Auteur inconnu" w:date="2025-04-23T10:58:35Z">
        <w:r>
          <w:rPr>
            <w:rFonts w:cs="Tahoma" w:ascii="Century Gothic" w:hAnsi="Century Gothic"/>
            <w:szCs w:val="40"/>
          </w:rPr>
          <w:delText>avril</w:delText>
        </w:r>
      </w:del>
      <w:ins w:id="6" w:author="Auteur inconnu" w:date="2025-04-23T10:58:39Z">
        <w:r>
          <w:rPr>
            <w:rFonts w:cs="Tahoma" w:ascii="Century Gothic" w:hAnsi="Century Gothic"/>
            <w:szCs w:val="40"/>
          </w:rPr>
          <w:t>mai</w:t>
        </w:r>
      </w:ins>
      <w:r>
        <w:rPr>
          <w:rFonts w:cs="Tahoma" w:ascii="Century Gothic" w:hAnsi="Century Gothic"/>
          <w:szCs w:val="40"/>
        </w:rPr>
        <w:t xml:space="preserve">  2025………………………….</w:t>
      </w:r>
    </w:p>
    <w:p>
      <w:pPr>
        <w:pStyle w:val="Normal"/>
        <w:rPr>
          <w:rFonts w:ascii="Century Gothic" w:hAnsi="Century Gothic" w:eastAsia="Times New Roman" w:cs="Arial"/>
          <w:b/>
          <w:b/>
          <w:sz w:val="20"/>
          <w:szCs w:val="20"/>
        </w:rPr>
      </w:pPr>
      <w:r>
        <w:rPr>
          <w:rFonts w:eastAsia="Times New Roman" w:cs="Arial" w:ascii="Century Gothic" w:hAnsi="Century Gothic"/>
          <w:b/>
          <w:sz w:val="20"/>
          <w:szCs w:val="20"/>
        </w:rPr>
      </w:r>
      <w:r>
        <w:br w:type="page"/>
      </w:r>
    </w:p>
    <w:p>
      <w:pPr>
        <w:pStyle w:val="Normal1"/>
        <w:rPr>
          <w:rFonts w:ascii="Century Gothic" w:hAnsi="Century Gothic" w:eastAsia="Times New Roman"/>
          <w:b/>
          <w:b/>
          <w:sz w:val="20"/>
          <w:lang w:val="fr-FR"/>
        </w:rPr>
      </w:pPr>
      <w:r>
        <w:rPr>
          <w:rFonts w:eastAsia="Times New Roman" w:ascii="Century Gothic" w:hAnsi="Century Gothic"/>
          <w:b/>
          <w:sz w:val="20"/>
          <w:lang w:val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pacing w:before="0" w:after="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0" w:name="_Toc528596340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1 – Objet de l’acte d’engagement</w:t>
      </w:r>
      <w:bookmarkEnd w:id="0"/>
    </w:p>
    <w:p>
      <w:pPr>
        <w:pStyle w:val="TexteNormal"/>
        <w:jc w:val="center"/>
        <w:rPr>
          <w:rFonts w:ascii="Century Gothic" w:hAnsi="Century Gothic" w:cs="Tahoma"/>
          <w:shd w:fill="auto" w:val="clear"/>
          <w:lang w:val="fr-FR"/>
        </w:rPr>
      </w:pPr>
      <w:r>
        <w:rPr>
          <w:rFonts w:cs="Tahoma" w:ascii="Century Gothic" w:hAnsi="Century Gothic"/>
          <w:shd w:fill="auto" w:val="clear"/>
          <w:lang w:val="fr-FR"/>
        </w:rPr>
      </w:r>
    </w:p>
    <w:p>
      <w:pPr>
        <w:pStyle w:val="TexteNormal"/>
        <w:jc w:val="left"/>
        <w:rPr>
          <w:rFonts w:ascii="Century Gothic" w:hAnsi="Century Gothic" w:cs="Tahoma"/>
          <w:bCs/>
          <w:lang w:val="fr-FR"/>
        </w:rPr>
      </w:pPr>
      <w:r>
        <w:rPr>
          <w:rFonts w:cs="Tahoma" w:ascii="Century Gothic" w:hAnsi="Century Gothic"/>
          <w:bCs/>
          <w:lang w:val="fr-FR"/>
        </w:rPr>
        <w:t>La présente consultation concerne :</w:t>
      </w:r>
    </w:p>
    <w:p>
      <w:pPr>
        <w:pStyle w:val="Titreprincipal"/>
        <w:pBdr>
          <w:bottom w:val="nil"/>
        </w:pBdr>
        <w:ind w:left="426" w:hanging="0"/>
        <w:jc w:val="both"/>
        <w:rPr>
          <w:rFonts w:ascii="Century Gothic" w:hAnsi="Century Gothic"/>
          <w:b/>
          <w:b/>
          <w:sz w:val="20"/>
          <w:szCs w:val="20"/>
        </w:rPr>
      </w:pPr>
      <w:del w:id="7" w:author="Auteur inconnu" w:date="2025-04-23T10:49:05Z">
        <w:r>
          <w:rPr>
            <w:rFonts w:ascii="Century Gothic" w:hAnsi="Century Gothic"/>
            <w:b/>
            <w:sz w:val="20"/>
            <w:szCs w:val="20"/>
          </w:rPr>
          <w:delText>Réaménagement des niveaux 1, 2 et 3 du bâtiment D de la Cité administrative d’Angers</w:delText>
        </w:r>
      </w:del>
      <w:ins w:id="8" w:author="Auteur inconnu" w:date="2025-04-23T10:49:05Z">
        <w:r>
          <w:rPr>
            <w:rFonts w:ascii="Century Gothic" w:hAnsi="Century Gothic"/>
            <w:b/>
            <w:sz w:val="20"/>
            <w:szCs w:val="20"/>
          </w:rPr>
          <w:t>Installation d'une pompe à chaleur au CFP de Saumur</w:t>
        </w:r>
      </w:ins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 xml:space="preserve">Cet acte d'engagement correspond : 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del w:id="9" w:author="Auteur inconnu" w:date="2025-04-23T10:49:24Z">
        <w:r>
          <w:rPr>
            <w:rFonts w:eastAsia="Wingdings" w:cs="Wingdings" w:ascii="Wingdings" w:hAnsi="Wingdings"/>
            <w:sz w:val="20"/>
            <w:szCs w:val="20"/>
          </w:rPr>
          <w:delText></w:delText>
        </w:r>
      </w:del>
      <w:ins w:id="10" w:author="Auteur inconnu" w:date="2025-04-23T10:49:24Z">
        <w:r>
          <w:rPr>
            <w:rFonts w:eastAsia="Wingdings" w:cs="Wingdings" w:ascii="Wingdings" w:hAnsi="Wingdings"/>
            <w:sz w:val="20"/>
            <w:szCs w:val="20"/>
          </w:rPr>
          <w:t>x</w:t>
        </w:r>
      </w:ins>
      <w:r>
        <w:rPr>
          <w:rFonts w:cs="Tahoma" w:ascii="Century Gothic" w:hAnsi="Century Gothic"/>
          <w:sz w:val="20"/>
          <w:szCs w:val="20"/>
        </w:rPr>
        <w:tab/>
        <w:t>à l’ensemble du marché (en cas de non allotissement)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ins w:id="11" w:author="Auteur inconnu" w:date="2025-04-23T10:49:31Z">
        <w:r>
          <w:rPr>
            <w:rFonts w:eastAsia="Wingdings" w:cs="Wingdings" w:ascii="Wingdings" w:hAnsi="Wingdings"/>
            <w:sz w:val="20"/>
            <w:szCs w:val="20"/>
          </w:rPr>
          <w:t></w:t>
        </w:r>
      </w:ins>
      <w:del w:id="12" w:author="Auteur inconnu" w:date="2025-04-23T10:49:31Z">
        <w:r>
          <w:rPr>
            <w:rFonts w:eastAsia="Wingdings" w:cs="Wingdings" w:ascii="Wingdings" w:hAnsi="Wingdings"/>
            <w:sz w:val="20"/>
            <w:szCs w:val="20"/>
          </w:rPr>
          <w:delText>x</w:delText>
        </w:r>
      </w:del>
      <w:r>
        <w:rPr>
          <w:rFonts w:eastAsia="Calibri" w:cs="Tahoma" w:ascii="Century Gothic" w:hAnsi="Century Gothic"/>
          <w:sz w:val="20"/>
          <w:szCs w:val="20"/>
        </w:rPr>
        <w:tab/>
        <w:t>au lot n°………….   du marché (en cas d’allotissement)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- ………………………………………………………………………………..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ab/>
        <w:t>à l’offre de base.</w:t>
      </w:r>
    </w:p>
    <w:p>
      <w:pPr>
        <w:pStyle w:val="Normal"/>
        <w:spacing w:lineRule="auto" w:line="240" w:before="240" w:after="200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ab/>
        <w:t>à la variante suivante : 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240" w:after="200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spacing w:lineRule="auto" w:line="240" w:before="240" w:after="200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1" w:name="_Toc528596341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2 – Engagement du titulaire ou du groupement titulaire</w:t>
      </w:r>
      <w:bookmarkEnd w:id="1"/>
    </w:p>
    <w:p>
      <w:pPr>
        <w:pStyle w:val="Normal"/>
        <w:spacing w:lineRule="auto" w:line="240" w:before="0" w:after="0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2" w:name="_Toc528596342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2.1 - Identification et engagement du titulaire ou du groupement titulaire</w:t>
      </w:r>
      <w:bookmarkEnd w:id="2"/>
    </w:p>
    <w:p>
      <w:pPr>
        <w:pStyle w:val="Normal1"/>
        <w:jc w:val="both"/>
        <w:rPr>
          <w:rFonts w:ascii="Century Gothic" w:hAnsi="Century Gothic" w:eastAsia="Times New Roman" w:cs="Tahoma"/>
          <w:b/>
          <w:b/>
          <w:sz w:val="20"/>
          <w:lang w:val="fr-FR"/>
        </w:rPr>
      </w:pPr>
      <w:r>
        <w:rPr>
          <w:rFonts w:eastAsia="Times New Roman" w:cs="Tahoma" w:ascii="Century Gothic" w:hAnsi="Century Gothic"/>
          <w:b/>
          <w:sz w:val="20"/>
          <w:lang w:val="fr-FR"/>
        </w:rPr>
      </w:r>
    </w:p>
    <w:tbl>
      <w:tblPr>
        <w:tblW w:w="9600" w:type="dxa"/>
        <w:jc w:val="left"/>
        <w:tblInd w:w="80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firstRow="1" w:noVBand="1" w:lastRow="0" w:firstColumn="1" w:lastColumn="0" w:noHBand="0" w:val="04a0"/>
      </w:tblPr>
      <w:tblGrid>
        <w:gridCol w:w="2460"/>
        <w:gridCol w:w="7139"/>
      </w:tblGrid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pacing w:val="-3"/>
                <w:sz w:val="20"/>
                <w:szCs w:val="20"/>
              </w:rPr>
              <w:t>M / Mme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pacing w:val="-3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pacing w:val="-3"/>
                <w:sz w:val="20"/>
                <w:szCs w:val="20"/>
              </w:rPr>
              <w:t>Agissant en qualité de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pacing w:val="-3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signant pour mon propre compte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signant pour le compte de la société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b/>
          <w:b/>
          <w:spacing w:val="-3"/>
          <w:sz w:val="20"/>
          <w:szCs w:val="20"/>
        </w:rPr>
      </w:pPr>
      <w:r>
        <w:rPr>
          <w:rFonts w:cs="Tahoma" w:ascii="Century Gothic" w:hAnsi="Century Gothic"/>
          <w:b/>
          <w:spacing w:val="-3"/>
          <w:sz w:val="20"/>
          <w:szCs w:val="20"/>
        </w:rPr>
        <w:t>Et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b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agissant en tant que candidat unique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agissant en tant que membre du groupement 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solidaire</w:t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conjoint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>En cas de groupement conjoint, le mandataire du groupement est :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conjoint </w:t>
        <w:tab/>
        <w:tab/>
        <w:t xml:space="preserve">OU </w:t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solidaire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b/>
          <w:b/>
          <w:spacing w:val="-3"/>
          <w:sz w:val="20"/>
          <w:szCs w:val="20"/>
        </w:rPr>
      </w:pPr>
      <w:r>
        <w:rPr>
          <w:rFonts w:cs="Tahoma" w:ascii="Century Gothic" w:hAnsi="Century Gothic"/>
          <w:b/>
          <w:spacing w:val="-3"/>
          <w:sz w:val="20"/>
          <w:szCs w:val="20"/>
        </w:rPr>
        <w:t>Candidat individuel ou mandataire du groupement :</w:t>
      </w:r>
    </w:p>
    <w:tbl>
      <w:tblPr>
        <w:tblW w:w="9600" w:type="dxa"/>
        <w:jc w:val="left"/>
        <w:tblInd w:w="80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firstRow="1" w:noVBand="1" w:lastRow="0" w:firstColumn="1" w:lastColumn="0" w:noHBand="0" w:val="04a0"/>
      </w:tblPr>
      <w:tblGrid>
        <w:gridCol w:w="2460"/>
        <w:gridCol w:w="7139"/>
      </w:tblGrid>
      <w:tr>
        <w:trPr>
          <w:trHeight w:val="517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exact" w:line="269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Nom commercial et dénomination sociale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Adresse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Courriel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Numéro de téléphone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Numéro de SIRET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Code APE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</w:tbl>
    <w:p>
      <w:pPr>
        <w:pStyle w:val="Normal1"/>
        <w:jc w:val="both"/>
        <w:rPr>
          <w:rFonts w:ascii="Century Gothic" w:hAnsi="Century Gothic" w:eastAsia="Times New Roman" w:cs="Tahoma"/>
          <w:b/>
          <w:b/>
          <w:sz w:val="20"/>
          <w:lang w:val="fr-FR"/>
        </w:rPr>
      </w:pPr>
      <w:r>
        <w:rPr>
          <w:rFonts w:eastAsia="Times New Roman" w:cs="Tahoma" w:ascii="Century Gothic" w:hAnsi="Century Gothic"/>
          <w:b/>
          <w:sz w:val="20"/>
          <w:lang w:val="fr-FR"/>
        </w:rPr>
      </w:r>
    </w:p>
    <w:p>
      <w:pPr>
        <w:pStyle w:val="Normal1"/>
        <w:numPr>
          <w:ilvl w:val="0"/>
          <w:numId w:val="3"/>
        </w:numPr>
        <w:jc w:val="both"/>
        <w:rPr>
          <w:rFonts w:ascii="Century Gothic" w:hAnsi="Century Gothic" w:eastAsia="Times New Roman" w:cs="Tahoma"/>
          <w:sz w:val="20"/>
          <w:lang w:val="fr-FR"/>
        </w:rPr>
      </w:pPr>
      <w:r>
        <w:rPr>
          <w:rFonts w:eastAsia="Times New Roman" w:cs="Tahoma" w:ascii="Century Gothic" w:hAnsi="Century Gothic"/>
          <w:sz w:val="20"/>
          <w:lang w:val="fr-FR"/>
        </w:rPr>
        <w:t>Après avoir pris connaissance des pièces constitutives du marché public suivantes :</w:t>
      </w:r>
    </w:p>
    <w:p>
      <w:pPr>
        <w:pStyle w:val="Normal1"/>
        <w:jc w:val="both"/>
        <w:rPr>
          <w:rFonts w:ascii="Century Gothic" w:hAnsi="Century Gothic" w:eastAsia="Times New Roman" w:cs="Tahoma"/>
          <w:sz w:val="20"/>
          <w:lang w:val="fr-FR"/>
        </w:rPr>
      </w:pPr>
      <w:r>
        <w:rPr>
          <w:rFonts w:eastAsia="Times New Roman" w:cs="Tahoma" w:ascii="Century Gothic" w:hAnsi="Century Gothic"/>
          <w:sz w:val="20"/>
          <w:lang w:val="fr-FR"/>
        </w:rPr>
      </w:r>
    </w:p>
    <w:p>
      <w:pPr>
        <w:pStyle w:val="Normal"/>
        <w:spacing w:lineRule="auto" w:line="240"/>
        <w:ind w:left="284" w:hanging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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Cahier des Clauses Administratives Particulières et Règlement de Consultation (C.C.A.P./R.C.),</w:t>
      </w:r>
    </w:p>
    <w:p>
      <w:pPr>
        <w:pStyle w:val="Normal"/>
        <w:spacing w:lineRule="auto" w:line="240"/>
        <w:ind w:left="284" w:hanging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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Cahier des Clauses Techniques Particulières (C.C.T.P.),</w:t>
      </w:r>
    </w:p>
    <w:p>
      <w:pPr>
        <w:pStyle w:val="Texte2"/>
        <w:rPr>
          <w:rFonts w:ascii="Century Gothic" w:hAnsi="Century Gothic" w:cs="Tahoma"/>
          <w:lang w:val="fr-FR"/>
        </w:rPr>
      </w:pPr>
      <w:r>
        <w:rPr>
          <w:rFonts w:eastAsia="Wingdings" w:cs="Wingdings" w:ascii="Wingdings" w:hAnsi="Wingdings"/>
        </w:rPr>
        <w:t></w:t>
      </w:r>
      <w:r>
        <w:rPr>
          <w:rFonts w:cs="Tahoma" w:ascii="Century Gothic" w:hAnsi="Century Gothic"/>
          <w:lang w:val="fr-FR"/>
        </w:rPr>
        <w:t xml:space="preserve"> </w:t>
      </w:r>
      <w:r>
        <w:rPr>
          <w:rFonts w:cs="Tahoma" w:ascii="Century Gothic" w:hAnsi="Century Gothic"/>
          <w:lang w:val="fr-FR"/>
        </w:rPr>
        <w:t>Le Cahier des Clauses Administratives Générales applicables aux marchés publics de travaux annexé à l'arrêté du 30 mars 2021 publié au JORF du 1</w:t>
      </w:r>
      <w:r>
        <w:rPr>
          <w:rFonts w:cs="Tahoma" w:ascii="Century Gothic" w:hAnsi="Century Gothic"/>
          <w:vertAlign w:val="superscript"/>
          <w:lang w:val="fr-FR"/>
        </w:rPr>
        <w:t>er</w:t>
      </w:r>
      <w:r>
        <w:rPr>
          <w:rFonts w:cs="Tahoma" w:ascii="Century Gothic" w:hAnsi="Century Gothic"/>
          <w:lang w:val="fr-FR"/>
        </w:rPr>
        <w:t xml:space="preserve"> avril  2021, non fourni par le maître d’ouvrage mais réputé connu des candidats,</w:t>
      </w:r>
    </w:p>
    <w:p>
      <w:pPr>
        <w:pStyle w:val="Default"/>
        <w:ind w:left="284" w:hanging="0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spacing w:lineRule="auto" w:line="240"/>
        <w:ind w:left="360" w:hanging="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et conformément à leurs clauses,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Après avoir établi les déclarations et fourni les certificats prévus par la réglementation des Marchés Publics,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b/>
          <w:b/>
          <w:sz w:val="20"/>
          <w:szCs w:val="20"/>
        </w:rPr>
      </w:pPr>
      <w:r>
        <w:rPr>
          <w:rFonts w:eastAsia="Wingdings" w:cs="Wingdings" w:ascii="Wingdings" w:hAnsi="Wingdings"/>
          <w:b/>
          <w:sz w:val="20"/>
          <w:szCs w:val="20"/>
        </w:rPr>
        <w:t>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  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Je m’engage, 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b/>
          <w:b/>
          <w:sz w:val="20"/>
          <w:szCs w:val="20"/>
        </w:rPr>
      </w:pPr>
      <w:r>
        <w:rPr>
          <w:rFonts w:eastAsia="Wingdings" w:cs="Wingdings" w:ascii="Wingdings" w:hAnsi="Wingdings"/>
          <w:b/>
          <w:sz w:val="20"/>
          <w:szCs w:val="20"/>
        </w:rPr>
        <w:t>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 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J’engage le groupement dont je suis mandataire, sans réserve, </w:t>
      </w:r>
    </w:p>
    <w:p>
      <w:pPr>
        <w:pStyle w:val="Normal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  <w:t>La définition des membres du groupement et la répartition des prestations, le cas échéant sont à indiquer dans l’ANNEXE I « Désignation des cotraitants et répartition des prestations » du présent document.</w:t>
      </w:r>
    </w:p>
    <w:p>
      <w:pPr>
        <w:pStyle w:val="Normal"/>
        <w:spacing w:lineRule="auto" w:line="240"/>
        <w:jc w:val="both"/>
        <w:rPr>
          <w:rFonts w:ascii="Century Gothic" w:hAnsi="Century Gothic" w:eastAsia="Times New Roman" w:cs="Tahoma"/>
          <w:b/>
          <w:b/>
          <w:sz w:val="20"/>
          <w:szCs w:val="20"/>
        </w:rPr>
      </w:pPr>
      <w:r>
        <w:rPr>
          <w:rFonts w:cs="Tahoma" w:ascii="Century Gothic" w:hAnsi="Century Gothic"/>
          <w:b/>
          <w:sz w:val="20"/>
          <w:szCs w:val="20"/>
        </w:rPr>
        <w:t xml:space="preserve">à exécuter les prestations demandées, dans les conditions définies ci-après, </w:t>
      </w:r>
      <w:r>
        <w:rPr>
          <w:rFonts w:eastAsia="Times New Roman" w:cs="Tahoma" w:ascii="Century Gothic" w:hAnsi="Century Gothic"/>
          <w:b/>
          <w:sz w:val="20"/>
          <w:szCs w:val="20"/>
        </w:rPr>
        <w:t>sur la base de mon offre ou de l’offre du groupement (*) exprimée en euros, basée sur les conditions économiques du mois de la date limite de remise de l’offre – dit mois Mo – arrêté en page 1 du présent acte d’engagement.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(*) rayer la mention inutile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3" w:name="_Toc528596343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2.2 – Rémunération</w:t>
      </w:r>
      <w:bookmarkEnd w:id="3"/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Les prestations seront rémunérées sur la base des montants indiqués dans la décomposition du prix global et forfaitaire.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Le candidat joindra la DPGF au présent acte d’engagement.</w:t>
      </w:r>
    </w:p>
    <w:p>
      <w:pPr>
        <w:pStyle w:val="Normal"/>
        <w:numPr>
          <w:ilvl w:val="0"/>
          <w:numId w:val="0"/>
        </w:numPr>
        <w:overflowPunct w:val="tru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</w:rPr>
      </w:pPr>
      <w:r>
        <w:rPr>
          <w:rFonts w:eastAsia="Times New Roman" w:cs="Tahoma" w:ascii="Century Gothic" w:hAnsi="Century Gothic"/>
          <w:sz w:val="20"/>
          <w:szCs w:val="20"/>
          <w:lang w:eastAsia="fr-FR"/>
        </w:rPr>
        <w:t>Le montant des prestations, est de :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</w:r>
    </w:p>
    <w:tbl>
      <w:tblPr>
        <w:tblW w:w="893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77"/>
        <w:gridCol w:w="3152"/>
      </w:tblGrid>
      <w:tr>
        <w:trPr>
          <w:trHeight w:val="499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  <w:lang w:val="fr-FR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  <w:lang w:val="fr-FR"/>
              </w:rPr>
              <w:t>Montant total en euros HT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35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Taux de TVA (%)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 %</w:t>
            </w:r>
          </w:p>
        </w:tc>
      </w:tr>
      <w:tr>
        <w:trPr>
          <w:trHeight w:val="542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TVA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23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total TTC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</w:tbl>
    <w:p>
      <w:pPr>
        <w:pStyle w:val="Normal1"/>
        <w:ind w:left="426" w:hanging="0"/>
        <w:jc w:val="both"/>
        <w:rPr>
          <w:rFonts w:ascii="Century Gothic" w:hAnsi="Century Gothic" w:eastAsia="Times New Roman" w:cs="Tahoma"/>
          <w:bCs/>
          <w:sz w:val="20"/>
          <w:lang w:val="fr-FR"/>
        </w:rPr>
      </w:pPr>
      <w:r>
        <w:rPr>
          <w:rFonts w:eastAsia="Times New Roman" w:cs="Tahoma" w:ascii="Century Gothic" w:hAnsi="Century Gothic"/>
          <w:bCs/>
          <w:sz w:val="20"/>
          <w:lang w:val="fr-FR"/>
        </w:rPr>
      </w:r>
    </w:p>
    <w:p>
      <w:pPr>
        <w:pStyle w:val="Normal"/>
        <w:spacing w:lineRule="auto" w:line="240"/>
        <w:rPr>
          <w:rFonts w:ascii="Century Gothic" w:hAnsi="Century Gothic" w:cs="Tahoma"/>
          <w:sz w:val="20"/>
          <w:szCs w:val="20"/>
        </w:rPr>
      </w:pPr>
      <w:del w:id="13" w:author="Auteur inconnu" w:date="2025-04-23T17:15:05Z">
        <w:r>
          <w:rPr>
            <w:rFonts w:cs="Tahoma" w:ascii="Century Gothic" w:hAnsi="Century Gothic"/>
            <w:sz w:val="20"/>
            <w:szCs w:val="20"/>
          </w:rPr>
          <w:delText>Montant total TTC (en lettres) …………….………………………………………………………………………………………………………………………………………………………….</w:delText>
        </w:r>
      </w:del>
    </w:p>
    <w:p>
      <w:pPr>
        <w:pStyle w:val="Normal"/>
        <w:numPr>
          <w:ilvl w:val="0"/>
          <w:numId w:val="0"/>
        </w:numPr>
        <w:overflowPunct w:val="tru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  <w:ins w:id="17" w:author="Auteur inconnu" w:date="2025-04-23T17:14:16Z"/>
        </w:rPr>
      </w:pPr>
      <w:ins w:id="14" w:author="Auteur inconnu" w:date="2025-04-23T17:14:16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>Le montant d</w:t>
        </w:r>
      </w:ins>
      <w:ins w:id="15" w:author="Auteur inconnu" w:date="2025-04-23T17:14:16Z">
        <w:r>
          <w:rPr>
            <w:rFonts w:eastAsia="Times New Roman" w:cs="Tahoma" w:ascii="Century Gothic" w:hAnsi="Century Gothic"/>
            <w:color w:val="auto"/>
            <w:kern w:val="0"/>
            <w:sz w:val="20"/>
            <w:szCs w:val="20"/>
            <w:lang w:val="fr-FR" w:eastAsia="fr-FR" w:bidi="ar-SA"/>
          </w:rPr>
          <w:t>’option</w:t>
        </w:r>
      </w:ins>
      <w:ins w:id="16" w:author="Auteur inconnu" w:date="2025-04-23T17:14:16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 xml:space="preserve"> n° 1, est de :</w:t>
        </w:r>
      </w:ins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</w:r>
    </w:p>
    <w:tbl>
      <w:tblPr>
        <w:tblW w:w="893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77"/>
        <w:gridCol w:w="3152"/>
      </w:tblGrid>
      <w:tr>
        <w:trPr>
          <w:trHeight w:val="499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  <w:lang w:val="fr-FR"/>
              </w:rPr>
            </w:pPr>
            <w:ins w:id="18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  <w:lang w:val="fr-FR"/>
                </w:rPr>
                <w:t>Montant total en euros HT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3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19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...........................................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20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euros</w:t>
              </w:r>
            </w:ins>
          </w:p>
        </w:tc>
      </w:tr>
      <w:tr>
        <w:trPr>
          <w:trHeight w:val="535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ins w:id="21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Taux de TVA (%)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Bookmark11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22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23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 %</w:t>
              </w:r>
            </w:ins>
          </w:p>
        </w:tc>
      </w:tr>
      <w:tr>
        <w:trPr>
          <w:trHeight w:val="542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ins w:id="24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Montant TVA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11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25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...........................................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26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euros</w:t>
              </w:r>
            </w:ins>
          </w:p>
        </w:tc>
      </w:tr>
      <w:tr>
        <w:trPr>
          <w:trHeight w:val="523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ins w:id="27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Montant total TTC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21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28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...........................................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29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euros</w:t>
              </w:r>
            </w:ins>
          </w:p>
        </w:tc>
      </w:tr>
    </w:tbl>
    <w:p>
      <w:pPr>
        <w:pStyle w:val="Normal1"/>
        <w:spacing w:lineRule="auto" w:line="240"/>
        <w:ind w:left="426" w:hanging="0"/>
        <w:jc w:val="both"/>
        <w:rPr>
          <w:rFonts w:ascii="Century Gothic" w:hAnsi="Century Gothic" w:eastAsia="Times New Roman" w:cs="Tahoma"/>
          <w:bCs/>
          <w:sz w:val="20"/>
          <w:lang w:val="fr-FR"/>
          <w:ins w:id="31" w:author="Auteur inconnu" w:date="2025-04-23T17:14:16Z"/>
        </w:rPr>
      </w:pPr>
      <w:ins w:id="30" w:author="Auteur inconnu" w:date="2025-04-23T17:14:16Z">
        <w:r>
          <w:rPr>
            <w:rFonts w:eastAsia="Times New Roman" w:cs="Tahoma" w:ascii="Century Gothic" w:hAnsi="Century Gothic"/>
            <w:bCs/>
            <w:sz w:val="20"/>
            <w:lang w:val="fr-FR"/>
          </w:rPr>
        </w:r>
      </w:ins>
    </w:p>
    <w:p>
      <w:pPr>
        <w:pStyle w:val="Normal"/>
        <w:numPr>
          <w:ilvl w:val="0"/>
          <w:numId w:val="0"/>
        </w:numPr>
        <w:overflowPunct w:val="tru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  <w:ins w:id="35" w:author="Auteur inconnu" w:date="2025-04-23T17:14:16Z"/>
        </w:rPr>
      </w:pPr>
      <w:ins w:id="32" w:author="Auteur inconnu" w:date="2025-04-23T17:14:16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>Le montant d</w:t>
        </w:r>
      </w:ins>
      <w:ins w:id="33" w:author="Auteur inconnu" w:date="2025-04-23T17:14:16Z">
        <w:r>
          <w:rPr>
            <w:rFonts w:eastAsia="Times New Roman" w:cs="Tahoma" w:ascii="Century Gothic" w:hAnsi="Century Gothic"/>
            <w:color w:val="auto"/>
            <w:kern w:val="0"/>
            <w:sz w:val="20"/>
            <w:szCs w:val="20"/>
            <w:lang w:val="fr-FR" w:eastAsia="fr-FR" w:bidi="ar-SA"/>
          </w:rPr>
          <w:t>’option</w:t>
        </w:r>
      </w:ins>
      <w:ins w:id="34" w:author="Auteur inconnu" w:date="2025-04-23T17:14:16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 xml:space="preserve"> n° 2, est de :</w:t>
        </w:r>
      </w:ins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</w:r>
    </w:p>
    <w:tbl>
      <w:tblPr>
        <w:tblW w:w="893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77"/>
        <w:gridCol w:w="3152"/>
      </w:tblGrid>
      <w:tr>
        <w:trPr>
          <w:trHeight w:val="499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  <w:lang w:val="fr-FR"/>
              </w:rPr>
            </w:pPr>
            <w:ins w:id="36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  <w:lang w:val="fr-FR"/>
                </w:rPr>
                <w:t>Montant total en euros HT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3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37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...........................................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38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euros</w:t>
              </w:r>
            </w:ins>
          </w:p>
        </w:tc>
      </w:tr>
      <w:tr>
        <w:trPr>
          <w:trHeight w:val="535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ins w:id="39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Taux de TVA (%)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Bookmark12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40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41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 %</w:t>
              </w:r>
            </w:ins>
          </w:p>
        </w:tc>
      </w:tr>
      <w:tr>
        <w:trPr>
          <w:trHeight w:val="542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ins w:id="42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Montant TVA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11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43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...........................................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44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euros</w:t>
              </w:r>
            </w:ins>
          </w:p>
        </w:tc>
      </w:tr>
      <w:tr>
        <w:trPr>
          <w:trHeight w:val="523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ins w:id="45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Montant total TTC</w:t>
              </w:r>
            </w:ins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21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ins w:id="46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>...........................................</w:t>
              </w:r>
            </w:ins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ins w:id="47" w:author="Auteur inconnu" w:date="2025-04-23T17:14:16Z">
              <w:r>
                <w:rPr>
                  <w:rFonts w:eastAsia="Times New Roman" w:cs="Tahoma" w:ascii="Century Gothic" w:hAnsi="Century Gothic"/>
                  <w:bCs/>
                  <w:sz w:val="20"/>
                </w:rPr>
                <w:t xml:space="preserve"> euros</w:t>
              </w:r>
            </w:ins>
          </w:p>
        </w:tc>
      </w:tr>
    </w:tbl>
    <w:p>
      <w:pPr>
        <w:pStyle w:val="Normal1"/>
        <w:spacing w:lineRule="auto" w:line="240"/>
        <w:ind w:left="426" w:hanging="0"/>
        <w:jc w:val="both"/>
        <w:rPr>
          <w:rFonts w:ascii="Century Gothic" w:hAnsi="Century Gothic" w:eastAsia="Times New Roman" w:cs="Tahoma"/>
          <w:bCs/>
          <w:sz w:val="20"/>
          <w:lang w:val="fr-FR"/>
          <w:ins w:id="49" w:author="Auteur inconnu" w:date="2025-04-23T17:14:16Z"/>
        </w:rPr>
      </w:pPr>
      <w:ins w:id="48" w:author="Auteur inconnu" w:date="2025-04-23T17:14:16Z">
        <w:r>
          <w:rPr>
            <w:rFonts w:eastAsia="Times New Roman" w:cs="Tahoma" w:ascii="Century Gothic" w:hAnsi="Century Gothic"/>
            <w:bCs/>
            <w:sz w:val="20"/>
            <w:lang w:val="fr-FR"/>
          </w:rPr>
        </w:r>
      </w:ins>
    </w:p>
    <w:p>
      <w:pPr>
        <w:pStyle w:val="Normal"/>
        <w:spacing w:lineRule="auto" w:line="240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numPr>
          <w:ilvl w:val="0"/>
          <w:numId w:val="0"/>
        </w:numPr>
        <w:overflowPunct w:val="tru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</w:rPr>
      </w:pPr>
      <w:r>
        <w:rPr>
          <w:rFonts w:eastAsia="Times New Roman" w:cs="Tahoma" w:ascii="Century Gothic" w:hAnsi="Century Gothic"/>
          <w:sz w:val="20"/>
          <w:szCs w:val="20"/>
          <w:lang w:eastAsia="fr-FR"/>
        </w:rPr>
        <w:t>Le montant de</w:t>
      </w:r>
      <w:del w:id="50" w:author="Auteur inconnu" w:date="2025-04-23T17:13:41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delText xml:space="preserve"> la  prestation supplémentaire éventuelle </w:delText>
        </w:r>
      </w:del>
      <w:ins w:id="51" w:author="Auteur inconnu" w:date="2025-04-23T17:13:42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 xml:space="preserve"> l</w:t>
        </w:r>
      </w:ins>
      <w:ins w:id="52" w:author="Auteur inconnu" w:date="2025-04-23T17:15:33Z">
        <w:r>
          <w:rPr>
            <w:rFonts w:eastAsia="Times New Roman" w:cs="Tahoma" w:ascii="Century Gothic" w:hAnsi="Century Gothic"/>
            <w:color w:val="auto"/>
            <w:kern w:val="0"/>
            <w:sz w:val="20"/>
            <w:szCs w:val="20"/>
            <w:lang w:val="fr-FR" w:eastAsia="fr-FR" w:bidi="ar-SA"/>
          </w:rPr>
          <w:t>a</w:t>
        </w:r>
      </w:ins>
      <w:del w:id="53" w:author="Auteur inconnu" w:date="2025-04-23T17:15:31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delText xml:space="preserve">n° </w:delText>
        </w:r>
      </w:del>
      <w:del w:id="54" w:author="Auteur inconnu" w:date="2025-04-23T17:14:53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delText>...,</w:delText>
        </w:r>
      </w:del>
      <w:ins w:id="55" w:author="Auteur inconnu" w:date="2025-04-23T17:15:33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 xml:space="preserve"> </w:t>
        </w:r>
      </w:ins>
      <w:ins w:id="56" w:author="Auteur inconnu" w:date="2025-04-23T17:15:33Z">
        <w:r>
          <w:rPr>
            <w:rFonts w:eastAsia="Times New Roman" w:cs="Tahoma" w:ascii="Century Gothic" w:hAnsi="Century Gothic"/>
            <w:color w:val="auto"/>
            <w:kern w:val="0"/>
            <w:sz w:val="20"/>
            <w:szCs w:val="20"/>
            <w:lang w:val="fr-FR" w:eastAsia="fr-FR" w:bidi="ar-SA"/>
          </w:rPr>
          <w:t>variante</w:t>
        </w:r>
      </w:ins>
      <w:ins w:id="57" w:author="Auteur inconnu" w:date="2025-04-23T17:15:33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 xml:space="preserve"> n°...</w:t>
        </w:r>
      </w:ins>
      <w:ins w:id="58" w:author="Auteur inconnu" w:date="2025-04-23T17:14:54Z">
        <w:r>
          <w:rPr>
            <w:rFonts w:eastAsia="Times New Roman" w:cs="Tahoma" w:ascii="Century Gothic" w:hAnsi="Century Gothic"/>
            <w:sz w:val="20"/>
            <w:szCs w:val="20"/>
            <w:lang w:eastAsia="fr-FR"/>
          </w:rPr>
          <w:t>,</w:t>
        </w:r>
      </w:ins>
      <w:r>
        <w:rPr>
          <w:rFonts w:eastAsia="Times New Roman" w:cs="Tahoma" w:ascii="Century Gothic" w:hAnsi="Century Gothic"/>
          <w:sz w:val="20"/>
          <w:szCs w:val="20"/>
          <w:lang w:eastAsia="fr-FR"/>
        </w:rPr>
        <w:t xml:space="preserve"> est de :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</w:r>
    </w:p>
    <w:tbl>
      <w:tblPr>
        <w:tblW w:w="893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77"/>
        <w:gridCol w:w="3152"/>
      </w:tblGrid>
      <w:tr>
        <w:trPr>
          <w:trHeight w:val="499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  <w:lang w:val="fr-FR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  <w:lang w:val="fr-FR"/>
              </w:rPr>
              <w:t>Montant total en euros HT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3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35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Taux de TVA (%)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Bookmark1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 %</w:t>
            </w:r>
          </w:p>
        </w:tc>
      </w:tr>
      <w:tr>
        <w:trPr>
          <w:trHeight w:val="542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TVA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1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23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total TTC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2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</w:tbl>
    <w:p>
      <w:pPr>
        <w:pStyle w:val="Normal1"/>
        <w:spacing w:lineRule="auto" w:line="240"/>
        <w:ind w:left="426" w:hanging="0"/>
        <w:jc w:val="both"/>
        <w:rPr>
          <w:rFonts w:ascii="Century Gothic" w:hAnsi="Century Gothic" w:eastAsia="Times New Roman" w:cs="Tahoma"/>
          <w:bCs/>
          <w:sz w:val="20"/>
          <w:lang w:val="fr-FR"/>
          <w:ins w:id="60" w:author="Auteur inconnu" w:date="2025-04-23T17:15:45Z"/>
        </w:rPr>
      </w:pPr>
      <w:ins w:id="59" w:author="Auteur inconnu" w:date="2025-04-23T17:15:45Z">
        <w:r>
          <w:rPr>
            <w:rFonts w:eastAsia="Times New Roman" w:cs="Tahoma" w:ascii="Century Gothic" w:hAnsi="Century Gothic"/>
            <w:bCs/>
            <w:sz w:val="20"/>
            <w:lang w:val="fr-FR"/>
          </w:rPr>
        </w:r>
      </w:ins>
    </w:p>
    <w:p>
      <w:pPr>
        <w:pStyle w:val="Normal"/>
        <w:spacing w:lineRule="auto" w:line="240"/>
        <w:ind w:left="426" w:hanging="0"/>
        <w:jc w:val="both"/>
        <w:rPr>
          <w:rFonts w:ascii="Century Gothic" w:hAnsi="Century Gothic" w:cs="Tahoma"/>
          <w:ins w:id="62" w:author="Auteur inconnu" w:date="2025-04-23T17:15:45Z"/>
          <w:sz w:val="20"/>
          <w:szCs w:val="20"/>
        </w:rPr>
      </w:pPr>
      <w:ins w:id="61" w:author="Auteur inconnu" w:date="2025-04-23T17:15:45Z">
        <w:r>
          <w:rPr>
            <w:rFonts w:cs="Tahoma" w:ascii="Century Gothic" w:hAnsi="Century Gothic"/>
            <w:sz w:val="20"/>
            <w:szCs w:val="20"/>
          </w:rPr>
        </w:r>
      </w:ins>
    </w:p>
    <w:p>
      <w:pPr>
        <w:pStyle w:val="Normal"/>
        <w:spacing w:lineRule="auto" w:line="240"/>
        <w:ind w:left="426" w:hanging="0"/>
        <w:jc w:val="both"/>
        <w:rPr>
          <w:rFonts w:ascii="Century Gothic" w:hAnsi="Century Gothic" w:cs="Tahoma"/>
          <w:ins w:id="64" w:author="Auteur inconnu" w:date="2025-04-23T17:16:45Z"/>
          <w:sz w:val="20"/>
          <w:szCs w:val="20"/>
        </w:rPr>
      </w:pPr>
      <w:ins w:id="63" w:author="Auteur inconnu" w:date="2025-04-23T17:15:45Z">
        <w:r>
          <w:rPr>
            <w:rFonts w:eastAsia="Times New Roman" w:cs="Tahoma" w:ascii="Century Gothic" w:hAnsi="Century Gothic"/>
            <w:bCs/>
            <w:sz w:val="20"/>
            <w:szCs w:val="20"/>
            <w:lang w:val="fr-FR"/>
          </w:rPr>
          <w:t>Montant total TTC (en lettres) …………….………………………………………………………………………………………………………………………………………………………….</w:t>
        </w:r>
      </w:ins>
    </w:p>
    <w:p>
      <w:pPr>
        <w:pStyle w:val="Normal"/>
        <w:spacing w:lineRule="auto" w:line="240"/>
        <w:ind w:left="426" w:hanging="0"/>
        <w:jc w:val="both"/>
        <w:rPr>
          <w:rFonts w:ascii="Century Gothic" w:hAnsi="Century Gothic" w:cs="Tahoma"/>
          <w:ins w:id="66" w:author="Auteur inconnu" w:date="2025-04-23T17:16:45Z"/>
          <w:sz w:val="20"/>
          <w:szCs w:val="20"/>
        </w:rPr>
      </w:pPr>
      <w:ins w:id="65" w:author="Auteur inconnu" w:date="2025-04-23T17:16:45Z">
        <w:r>
          <w:rPr>
            <w:rFonts w:cs="Tahoma" w:ascii="Century Gothic" w:hAnsi="Century Gothic"/>
            <w:sz w:val="20"/>
            <w:szCs w:val="20"/>
          </w:rPr>
        </w:r>
      </w:ins>
    </w:p>
    <w:p>
      <w:pPr>
        <w:pStyle w:val="Normal"/>
        <w:spacing w:lineRule="auto" w:line="240"/>
        <w:ind w:left="426" w:hanging="0"/>
        <w:jc w:val="both"/>
        <w:rPr>
          <w:rFonts w:ascii="Century Gothic" w:hAnsi="Century Gothic" w:cs="Tahoma"/>
          <w:ins w:id="69" w:author="Auteur inconnu" w:date="2025-04-23T17:16:45Z"/>
          <w:sz w:val="20"/>
          <w:szCs w:val="20"/>
        </w:rPr>
      </w:pPr>
      <w:ins w:id="67" w:author="Auteur inconnu" w:date="2025-04-23T17:16:45Z">
        <w:r>
          <w:rPr>
            <w:rFonts w:eastAsia="Times New Roman" w:cs="Tahoma" w:ascii="Century Gothic" w:hAnsi="Century Gothic"/>
            <w:bCs/>
            <w:sz w:val="20"/>
            <w:szCs w:val="20"/>
            <w:lang w:val="fr-FR"/>
          </w:rPr>
          <w:t>Montant retenu par le Maître d</w:t>
        </w:r>
      </w:ins>
      <w:ins w:id="68" w:author="Auteur inconnu" w:date="2025-04-23T17:16:45Z">
        <w:r>
          <w:rPr>
            <w:rFonts w:eastAsia="Times New Roman" w:cs="Tahoma" w:ascii="Century Gothic" w:hAnsi="Century Gothic"/>
            <w:bCs/>
            <w:color w:val="auto"/>
            <w:kern w:val="0"/>
            <w:sz w:val="20"/>
            <w:szCs w:val="20"/>
            <w:lang w:val="fr-FR" w:eastAsia="en-US" w:bidi="ar-SA"/>
          </w:rPr>
          <w:t xml:space="preserve">’ouvrage : </w:t>
        </w:r>
      </w:ins>
    </w:p>
    <w:p>
      <w:pPr>
        <w:pStyle w:val="Normal"/>
        <w:spacing w:lineRule="auto" w:line="240"/>
        <w:ind w:left="426" w:hanging="0"/>
        <w:jc w:val="both"/>
        <w:rPr>
          <w:rFonts w:ascii="Century Gothic" w:hAnsi="Century Gothic" w:cs="Tahoma"/>
          <w:ins w:id="71" w:author="Auteur inconnu" w:date="2025-04-23T17:16:45Z"/>
          <w:sz w:val="20"/>
          <w:szCs w:val="20"/>
        </w:rPr>
      </w:pPr>
      <w:ins w:id="70" w:author="Auteur inconnu" w:date="2025-04-23T17:16:45Z">
        <w:r>
          <w:rPr>
            <w:rFonts w:eastAsia="Times New Roman" w:cs="Tahoma" w:ascii="Century Gothic" w:hAnsi="Century Gothic"/>
            <w:bCs/>
            <w:color w:val="auto"/>
            <w:kern w:val="0"/>
            <w:sz w:val="20"/>
            <w:szCs w:val="20"/>
            <w:lang w:val="fr-FR" w:eastAsia="en-US" w:bidi="ar-SA"/>
          </w:rPr>
          <w:t>Montant total TTC (en lettres) 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</w:r>
      </w:ins>
    </w:p>
    <w:p>
      <w:pPr>
        <w:pStyle w:val="Normal"/>
        <w:spacing w:lineRule="auto" w:line="240"/>
        <w:ind w:left="426" w:hanging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numPr>
          <w:ilvl w:val="0"/>
          <w:numId w:val="0"/>
        </w:numPr>
        <w:overflowPunct w:val="tru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</w:rPr>
      </w:pPr>
      <w:r>
        <w:rPr>
          <w:rFonts w:eastAsia="Times New Roman" w:cs="Tahoma" w:ascii="Century Gothic" w:hAnsi="Century Gothic"/>
          <w:color w:val="000000"/>
          <w:sz w:val="20"/>
          <w:szCs w:val="20"/>
          <w:lang w:eastAsia="fr-FR"/>
        </w:rPr>
        <w:t xml:space="preserve">Les modalités de variation des prix sont fixées à l'article </w:t>
      </w:r>
      <w:del w:id="72" w:author="Auteur inconnu" w:date="2025-04-23T17:16:29Z">
        <w:r>
          <w:rPr>
            <w:rFonts w:eastAsia="Times New Roman" w:cs="Tahoma" w:ascii="Century Gothic" w:hAnsi="Century Gothic"/>
            <w:color w:val="000000"/>
            <w:sz w:val="20"/>
            <w:szCs w:val="20"/>
            <w:lang w:eastAsia="fr-FR"/>
          </w:rPr>
          <w:delText>3</w:delText>
        </w:r>
      </w:del>
      <w:ins w:id="73" w:author="Auteur inconnu" w:date="2025-04-23T17:16:30Z">
        <w:r>
          <w:rPr>
            <w:rFonts w:eastAsia="Times New Roman" w:cs="Tahoma" w:ascii="Century Gothic" w:hAnsi="Century Gothic"/>
            <w:color w:val="000000"/>
            <w:sz w:val="20"/>
            <w:szCs w:val="20"/>
            <w:lang w:eastAsia="fr-FR"/>
          </w:rPr>
          <w:t>11</w:t>
        </w:r>
      </w:ins>
      <w:r>
        <w:rPr>
          <w:rFonts w:eastAsia="Times New Roman" w:cs="Tahoma" w:ascii="Century Gothic" w:hAnsi="Century Gothic"/>
          <w:color w:val="000000"/>
          <w:sz w:val="20"/>
          <w:szCs w:val="20"/>
          <w:lang w:eastAsia="fr-FR"/>
        </w:rPr>
        <w:t>.4 du CCAP.</w:t>
      </w:r>
    </w:p>
    <w:p>
      <w:pPr>
        <w:pStyle w:val="Normal"/>
        <w:spacing w:lineRule="auto" w:line="240" w:before="0" w:after="0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4" w:name="_Toc528596345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2.3 - Compte (s) à créditer</w:t>
      </w:r>
      <w:bookmarkEnd w:id="4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- (Joindre un ou des relevé(s) d’identité bancaire ou postal.)</w:t>
      </w:r>
    </w:p>
    <w:tbl>
      <w:tblPr>
        <w:tblStyle w:val="Grilledutableau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97"/>
        <w:gridCol w:w="7338"/>
      </w:tblGrid>
      <w:tr>
        <w:trPr>
          <w:trHeight w:val="397" w:hRule="atLeast"/>
        </w:trPr>
        <w:tc>
          <w:tcPr>
            <w:tcW w:w="2397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>Titulaire du compte</w:t>
            </w:r>
          </w:p>
        </w:tc>
        <w:tc>
          <w:tcPr>
            <w:tcW w:w="733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  <w:tr>
        <w:trPr>
          <w:trHeight w:val="372" w:hRule="atLeast"/>
        </w:trPr>
        <w:tc>
          <w:tcPr>
            <w:tcW w:w="2397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 xml:space="preserve">Domiciliation </w:t>
            </w:r>
          </w:p>
        </w:tc>
        <w:tc>
          <w:tcPr>
            <w:tcW w:w="733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  <w:tr>
        <w:trPr>
          <w:trHeight w:val="432" w:hRule="atLeast"/>
        </w:trPr>
        <w:tc>
          <w:tcPr>
            <w:tcW w:w="2397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>IBAN</w:t>
            </w:r>
          </w:p>
        </w:tc>
        <w:tc>
          <w:tcPr>
            <w:tcW w:w="733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  <w:tr>
        <w:trPr>
          <w:trHeight w:val="411" w:hRule="atLeast"/>
        </w:trPr>
        <w:tc>
          <w:tcPr>
            <w:tcW w:w="2397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>BIC</w:t>
            </w:r>
          </w:p>
        </w:tc>
        <w:tc>
          <w:tcPr>
            <w:tcW w:w="7338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</w:tbl>
    <w:p>
      <w:pPr>
        <w:pStyle w:val="Default"/>
        <w:jc w:val="both"/>
        <w:rPr>
          <w:rFonts w:ascii="Century Gothic" w:hAnsi="Century Gothic" w:cs="Tahoma"/>
          <w:color w:val="auto"/>
          <w:sz w:val="20"/>
          <w:szCs w:val="20"/>
        </w:rPr>
      </w:pPr>
      <w:r>
        <w:rPr>
          <w:rFonts w:cs="Tahoma" w:ascii="Century Gothic" w:hAnsi="Century Gothic"/>
          <w:color w:val="auto"/>
          <w:sz w:val="20"/>
          <w:szCs w:val="20"/>
        </w:rPr>
      </w:r>
    </w:p>
    <w:p>
      <w:pPr>
        <w:pStyle w:val="Default"/>
        <w:jc w:val="both"/>
        <w:rPr>
          <w:rFonts w:ascii="Century Gothic" w:hAnsi="Century Gothic" w:cs="Tahoma"/>
          <w:color w:val="auto"/>
          <w:sz w:val="20"/>
          <w:szCs w:val="20"/>
        </w:rPr>
      </w:pPr>
      <w:r>
        <w:rPr>
          <w:rFonts w:cs="Tahoma" w:ascii="Century Gothic" w:hAnsi="Century Gothic"/>
          <w:color w:val="auto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5" w:name="_Toc528596346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2.4 - Avance</w:t>
      </w:r>
      <w:bookmarkEnd w:id="5"/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J’accepte le versement de l’avance et m’engage à produire une garantie à première demande afin d’en garantir le remboursement, suivant les dispositions prévues au C.C.A.P.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Je renonce au versement de l’avance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6" w:name="_Toc528596347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2.5 - Durée du marché et délais d’exécution</w:t>
      </w:r>
      <w:bookmarkEnd w:id="6"/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>La durée du marché court à compter de sa notification jusqu’à la réception des travaux.</w:t>
      </w:r>
    </w:p>
    <w:p>
      <w:pPr>
        <w:pStyle w:val="Normal"/>
        <w:rPr>
          <w:rFonts w:eastAsia="Calibri" w:cs="Arial" w:cstheme="minorBidi" w:eastAsiaTheme="minorHAnsi"/>
          <w:ins w:id="81" w:author="Auteur inconnu" w:date="2025-04-23T10:53:01Z"/>
          <w:highlight w:val="none"/>
          <w:shd w:fill="auto" w:val="clear"/>
        </w:rPr>
      </w:pPr>
      <w:r>
        <w:rPr>
          <w:rFonts w:cs="Tahoma" w:ascii="Century Gothic" w:hAnsi="Century Gothic"/>
          <w:sz w:val="20"/>
          <w:szCs w:val="20"/>
          <w:shd w:fill="auto" w:val="clear"/>
        </w:rPr>
        <w:t xml:space="preserve">La durée prévisionnelle </w:t>
      </w:r>
      <w:ins w:id="74" w:author="Auteur inconnu" w:date="2025-04-23T10:53:15Z">
        <w:r>
          <w:rPr>
            <w:rFonts w:cs="Tahoma" w:ascii="Century Gothic" w:hAnsi="Century Gothic"/>
            <w:sz w:val="20"/>
            <w:szCs w:val="20"/>
            <w:shd w:fill="auto" w:val="clear"/>
          </w:rPr>
          <w:t xml:space="preserve">du marché </w:t>
        </w:r>
      </w:ins>
      <w:r>
        <w:rPr>
          <w:rFonts w:cs="Tahoma" w:ascii="Century Gothic" w:hAnsi="Century Gothic"/>
          <w:sz w:val="20"/>
          <w:szCs w:val="20"/>
          <w:shd w:fill="auto" w:val="clear"/>
        </w:rPr>
        <w:t xml:space="preserve">est fixée à </w:t>
      </w:r>
      <w:del w:id="75" w:author="Auteur inconnu" w:date="2025-04-23T10:54:21Z">
        <w:r>
          <w:rPr>
            <w:rFonts w:cs="Tahoma" w:ascii="Century Gothic" w:hAnsi="Century Gothic"/>
            <w:sz w:val="20"/>
            <w:szCs w:val="20"/>
            <w:shd w:fill="auto" w:val="clear"/>
          </w:rPr>
          <w:delText>1</w:delText>
        </w:r>
      </w:del>
      <w:del w:id="76" w:author="Auteur inconnu" w:date="2025-04-23T10:52:05Z">
        <w:r>
          <w:rPr>
            <w:rFonts w:cs="Tahoma" w:ascii="Century Gothic" w:hAnsi="Century Gothic"/>
            <w:sz w:val="20"/>
            <w:szCs w:val="20"/>
            <w:shd w:fill="auto" w:val="clear"/>
          </w:rPr>
          <w:delText>9 moi</w:delText>
        </w:r>
      </w:del>
      <w:ins w:id="77" w:author="Auteur inconnu" w:date="2025-04-23T10:54:21Z">
        <w:r>
          <w:rPr>
            <w:rFonts w:cs="Tahoma" w:ascii="Century Gothic" w:hAnsi="Century Gothic"/>
            <w:sz w:val="20"/>
            <w:szCs w:val="20"/>
            <w:shd w:fill="auto" w:val="clear"/>
          </w:rPr>
          <w:t>20</w:t>
        </w:r>
      </w:ins>
      <w:ins w:id="78" w:author="Auteur inconnu" w:date="2025-04-23T10:52:05Z">
        <w:r>
          <w:rPr>
            <w:rFonts w:cs="Tahoma" w:ascii="Century Gothic" w:hAnsi="Century Gothic"/>
            <w:sz w:val="20"/>
            <w:szCs w:val="20"/>
            <w:shd w:fill="auto" w:val="clear"/>
          </w:rPr>
          <w:t xml:space="preserve"> semaine</w:t>
        </w:r>
      </w:ins>
      <w:r>
        <w:rPr>
          <w:rFonts w:cs="Tahoma" w:ascii="Century Gothic" w:hAnsi="Century Gothic"/>
          <w:sz w:val="20"/>
          <w:szCs w:val="20"/>
          <w:shd w:fill="auto" w:val="clear"/>
        </w:rPr>
        <w:t>s</w:t>
      </w:r>
      <w:ins w:id="79" w:author="Auteur inconnu" w:date="2025-04-23T10:53:11Z">
        <w:r>
          <w:rPr>
            <w:rFonts w:cs="Tahoma" w:ascii="Century Gothic" w:hAnsi="Century Gothic"/>
            <w:sz w:val="20"/>
            <w:szCs w:val="20"/>
            <w:shd w:fill="auto" w:val="clear"/>
          </w:rPr>
          <w:t xml:space="preserve"> (comprenant préparation, travaux, mise en service, éssais, réception et levée des réserves).</w:t>
        </w:r>
      </w:ins>
      <w:del w:id="80" w:author="Auteur inconnu" w:date="2025-04-23T10:53:09Z">
        <w:r>
          <w:rPr>
            <w:rFonts w:cs="Tahoma" w:ascii="Century Gothic" w:hAnsi="Century Gothic"/>
            <w:sz w:val="20"/>
            <w:szCs w:val="20"/>
            <w:shd w:fill="auto" w:val="clear"/>
          </w:rPr>
          <w:delText xml:space="preserve"> (hors période de préparation, congés et intempéries)</w:delText>
        </w:r>
      </w:del>
    </w:p>
    <w:p>
      <w:pPr>
        <w:pStyle w:val="Normal"/>
        <w:rPr>
          <w:rFonts w:eastAsia="Calibri" w:cs="Arial" w:cstheme="minorBidi" w:eastAsiaTheme="minorHAnsi"/>
          <w:highlight w:val="none"/>
          <w:shd w:fill="auto" w:val="clear"/>
        </w:rPr>
      </w:pPr>
      <w:ins w:id="82" w:author="Auteur inconnu" w:date="2025-04-23T10:53:01Z">
        <w:r>
          <w:rPr>
            <w:rFonts w:cs="Tahoma" w:ascii="Century Gothic" w:hAnsi="Century Gothic"/>
            <w:sz w:val="20"/>
            <w:szCs w:val="20"/>
            <w:shd w:fill="auto" w:val="clear"/>
          </w:rPr>
          <w:t>La durée prévisionnelle des travaux est fixée à 8 semaines (hors période de préparation, congés et intempéries)</w:t>
        </w:r>
      </w:ins>
    </w:p>
    <w:p>
      <w:pPr>
        <w:pStyle w:val="Normal"/>
        <w:rPr>
          <w:highlight w:val="none"/>
          <w:shd w:fill="auto" w:val="clear"/>
        </w:rPr>
      </w:pPr>
      <w:r>
        <w:rPr>
          <w:rFonts w:cs="Tahoma" w:ascii="Century Gothic" w:hAnsi="Century Gothic"/>
          <w:sz w:val="20"/>
          <w:szCs w:val="20"/>
          <w:shd w:fill="auto" w:val="clear"/>
          <w:rPrChange w:id="0" w:author="Auteur inconnu" w:date="2025-04-23T10:55:04Z"/>
        </w:rPr>
        <w:t>Date prévisionnelle de démarrage de la période de préparation : semaine 2</w:t>
      </w:r>
      <w:del w:id="84" w:author="Auteur inconnu" w:date="2025-04-23T10:55:00Z">
        <w:r>
          <w:rPr>
            <w:rFonts w:cs="Tahoma" w:ascii="Century Gothic" w:hAnsi="Century Gothic"/>
            <w:sz w:val="20"/>
            <w:szCs w:val="20"/>
            <w:shd w:fill="auto" w:val="clear"/>
          </w:rPr>
          <w:delText>5</w:delText>
        </w:r>
      </w:del>
      <w:ins w:id="85" w:author="Auteur inconnu" w:date="2025-04-23T10:55:00Z">
        <w:r>
          <w:rPr>
            <w:rFonts w:cs="Tahoma" w:ascii="Century Gothic" w:hAnsi="Century Gothic"/>
            <w:sz w:val="20"/>
            <w:szCs w:val="20"/>
            <w:shd w:fill="auto" w:val="clear"/>
          </w:rPr>
          <w:t>7</w:t>
        </w:r>
      </w:ins>
      <w:r>
        <w:rPr>
          <w:rFonts w:cs="Tahoma" w:ascii="Century Gothic" w:hAnsi="Century Gothic"/>
          <w:sz w:val="20"/>
          <w:szCs w:val="20"/>
          <w:shd w:fill="auto" w:val="clear"/>
          <w:rPrChange w:id="0" w:author="Auteur inconnu" w:date="2025-04-23T10:55:04Z"/>
        </w:rPr>
        <w:t xml:space="preserve"> de l</w:t>
      </w:r>
      <w:r>
        <w:rPr>
          <w:rFonts w:eastAsia="Calibri" w:cs="Tahoma" w:ascii="Century Gothic" w:hAnsi="Century Gothic" w:eastAsiaTheme="minorHAnsi"/>
          <w:color w:val="000000"/>
          <w:kern w:val="0"/>
          <w:sz w:val="20"/>
          <w:szCs w:val="20"/>
          <w:shd w:fill="auto" w:val="clear"/>
          <w:lang w:val="fr-FR" w:eastAsia="en-US" w:bidi="ar-SA"/>
          <w:rPrChange w:id="0" w:author="Auteur inconnu" w:date="2025-04-23T10:55:04Z"/>
        </w:rPr>
        <w:t xml:space="preserve">’année </w:t>
      </w:r>
      <w:r>
        <w:rPr>
          <w:rFonts w:cs="Tahoma" w:ascii="Century Gothic" w:hAnsi="Century Gothic"/>
          <w:sz w:val="20"/>
          <w:szCs w:val="20"/>
          <w:shd w:fill="auto" w:val="clear"/>
          <w:rPrChange w:id="0" w:author="Auteur inconnu" w:date="2025-04-23T10:55:04Z"/>
        </w:rPr>
        <w:t>2025</w:t>
      </w:r>
    </w:p>
    <w:p>
      <w:pPr>
        <w:pStyle w:val="Normal"/>
        <w:rPr>
          <w:rFonts w:eastAsia="Calibri" w:cs="Arial" w:cstheme="minorBidi" w:eastAsiaTheme="minorHAnsi"/>
          <w:highlight w:val="none"/>
          <w:shd w:fill="auto" w:val="clear"/>
        </w:rPr>
      </w:pPr>
      <w:r>
        <w:rPr>
          <w:rFonts w:cs="Tahoma" w:ascii="Century Gothic" w:hAnsi="Century Gothic"/>
          <w:sz w:val="20"/>
          <w:szCs w:val="20"/>
          <w:shd w:fill="auto" w:val="clear"/>
        </w:rPr>
        <w:t xml:space="preserve">Période de préparation : </w:t>
      </w:r>
      <w:del w:id="89" w:author="Auteur inconnu" w:date="2025-04-23T10:55:08Z">
        <w:r>
          <w:rPr>
            <w:rFonts w:cs="Tahoma" w:ascii="Century Gothic" w:hAnsi="Century Gothic"/>
            <w:sz w:val="20"/>
            <w:szCs w:val="20"/>
            <w:shd w:fill="auto" w:val="clear"/>
          </w:rPr>
          <w:delText>7</w:delText>
        </w:r>
      </w:del>
      <w:ins w:id="90" w:author="Auteur inconnu" w:date="2025-04-23T10:55:08Z">
        <w:r>
          <w:rPr>
            <w:rFonts w:cs="Tahoma" w:ascii="Century Gothic" w:hAnsi="Century Gothic"/>
            <w:sz w:val="20"/>
            <w:szCs w:val="20"/>
            <w:shd w:fill="auto" w:val="clear"/>
          </w:rPr>
          <w:t>4</w:t>
        </w:r>
      </w:ins>
      <w:r>
        <w:rPr>
          <w:rFonts w:eastAsia="Calibri" w:cs="Tahoma" w:ascii="Century Gothic" w:hAnsi="Century Gothic" w:eastAsiaTheme="minorHAnsi"/>
          <w:color w:val="000000"/>
          <w:kern w:val="0"/>
          <w:sz w:val="20"/>
          <w:szCs w:val="20"/>
          <w:shd w:fill="auto" w:val="clear"/>
          <w:lang w:val="fr-FR" w:eastAsia="en-US" w:bidi="ar-SA"/>
        </w:rPr>
        <w:t> semaines</w:t>
      </w:r>
      <w:r>
        <w:rPr>
          <w:rFonts w:cs="Tahoma" w:ascii="Century Gothic" w:hAnsi="Century Gothic"/>
          <w:sz w:val="20"/>
          <w:szCs w:val="20"/>
          <w:shd w:fill="auto" w:val="clear"/>
        </w:rPr>
        <w:t xml:space="preserve"> 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>Après validation par le maître d’œuvre du planning d’exécution proposé par le titulaire à l’issue de la période de préparation, il devient contractuel par ordre de service.</w:t>
      </w:r>
    </w:p>
    <w:p>
      <w:pPr>
        <w:pStyle w:val="Normal"/>
        <w:rPr>
          <w:rFonts w:ascii="Century Gothic" w:hAnsi="Century Gothic" w:cs="Tahoma"/>
          <w:ins w:id="92" w:author="Auteur inconnu" w:date="2025-04-23T10:55:49Z"/>
          <w:sz w:val="20"/>
          <w:szCs w:val="20"/>
        </w:rPr>
      </w:pPr>
      <w:ins w:id="91" w:author="Auteur inconnu" w:date="2025-04-23T10:55:49Z">
        <w:r>
          <w:rPr>
            <w:rFonts w:cs="Tahoma" w:ascii="Century Gothic" w:hAnsi="Century Gothic"/>
            <w:sz w:val="20"/>
            <w:szCs w:val="20"/>
          </w:rPr>
        </w:r>
      </w:ins>
    </w:p>
    <w:p>
      <w:pPr>
        <w:pStyle w:val="Normal"/>
        <w:rPr>
          <w:rFonts w:ascii="Century Gothic" w:hAnsi="Century Gothic" w:cs="Tahoma"/>
          <w:sz w:val="20"/>
          <w:szCs w:val="20"/>
          <w:del w:id="94" w:author="Auteur inconnu" w:date="2025-04-23T10:55:49Z"/>
        </w:rPr>
      </w:pPr>
      <w:del w:id="93" w:author="Auteur inconnu" w:date="2025-04-23T10:55:49Z">
        <w:r>
          <w:rPr>
            <w:rFonts w:cs="Tahoma" w:ascii="Century Gothic" w:hAnsi="Century Gothic"/>
            <w:sz w:val="20"/>
            <w:szCs w:val="20"/>
          </w:rPr>
        </w:r>
      </w:del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  <w:del w:id="96" w:author="Auteur inconnu" w:date="2025-04-23T10:55:49Z"/>
        </w:rPr>
      </w:pPr>
      <w:del w:id="95" w:author="Auteur inconnu" w:date="2025-04-23T10:55:49Z">
        <w:bookmarkStart w:id="7" w:name="_Toc52859634711"/>
        <w:r>
          <w:rPr>
            <w:rFonts w:cs="Tahoma" w:ascii="Century Gothic" w:hAnsi="Century Gothic"/>
            <w:b/>
            <w:bCs/>
            <w:color w:val="92D050"/>
            <w:sz w:val="20"/>
            <w:szCs w:val="20"/>
          </w:rPr>
          <w:delText xml:space="preserve">Article 2.6 - Engagement obligatoire relatif à l’action d’insertion professionnelleurée </w:delText>
        </w:r>
      </w:del>
      <w:bookmarkEnd w:id="7"/>
    </w:p>
    <w:p>
      <w:pPr>
        <w:pStyle w:val="Normal"/>
        <w:rPr>
          <w:rFonts w:ascii="Century Gothic" w:hAnsi="Century Gothic" w:cs="Tahoma"/>
          <w:sz w:val="20"/>
          <w:szCs w:val="20"/>
          <w:del w:id="98" w:author="Auteur inconnu" w:date="2025-04-23T10:55:49Z"/>
        </w:rPr>
      </w:pPr>
      <w:del w:id="97" w:author="Auteur inconnu" w:date="2025-04-23T10:55:49Z">
        <w:r>
          <w:rPr>
            <w:rFonts w:cs="Tahoma" w:ascii="Century Gothic" w:hAnsi="Century Gothic"/>
            <w:sz w:val="20"/>
            <w:szCs w:val="20"/>
          </w:rPr>
        </w:r>
      </w:del>
    </w:p>
    <w:p>
      <w:pPr>
        <w:pStyle w:val="Corpsdetexte"/>
        <w:spacing w:before="0" w:after="0"/>
        <w:ind w:left="372" w:hanging="0"/>
        <w:rPr>
          <w:rFonts w:ascii="Calibri" w:hAnsi="Calibri" w:cs="Calibri" w:asciiTheme="minorHAnsi" w:cstheme="minorHAnsi" w:hAnsiTheme="minorHAnsi"/>
          <w:sz w:val="22"/>
          <w:szCs w:val="22"/>
          <w:del w:id="102" w:author="Auteur inconnu" w:date="2025-04-23T10:55:49Z"/>
        </w:rPr>
      </w:pPr>
      <w:del w:id="99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 xml:space="preserve">L’entreprise titulaire s’engage à réserver, dans l’exécution du marché, un minimum d’heures travaillées </w:delText>
        </w:r>
      </w:del>
      <w:del w:id="100" w:author="Auteur inconnu" w:date="2025-04-23T10:55:49Z">
        <w:r>
          <w:rPr>
            <w:rFonts w:cs="Calibri" w:ascii="Calibri" w:hAnsi="Calibri" w:asciiTheme="minorHAnsi" w:cstheme="minorHAnsi" w:hAnsiTheme="minorHAnsi"/>
            <w:i/>
            <w:iCs/>
            <w:sz w:val="22"/>
            <w:szCs w:val="22"/>
          </w:rPr>
          <w:delText>(tel que mentionné dans le tableau ci-après)</w:delText>
        </w:r>
      </w:del>
      <w:del w:id="101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 xml:space="preserve"> nécessaires à la production des prestations, pour assurer la mise en œuvre de l’action d’insertion professionnelle pour les lots concernés.</w:delText>
        </w:r>
      </w:del>
    </w:p>
    <w:p>
      <w:pPr>
        <w:pStyle w:val="Corpsdetexte"/>
        <w:spacing w:before="0" w:after="0"/>
        <w:ind w:left="372" w:hanging="0"/>
        <w:rPr>
          <w:rFonts w:ascii="Calibri" w:hAnsi="Calibri" w:cs="Calibri" w:asciiTheme="minorHAnsi" w:cstheme="minorHAnsi" w:hAnsiTheme="minorHAnsi"/>
          <w:sz w:val="20"/>
          <w:szCs w:val="20"/>
          <w:del w:id="104" w:author="Auteur inconnu" w:date="2025-04-23T10:55:49Z"/>
        </w:rPr>
      </w:pPr>
      <w:del w:id="103" w:author="Auteur inconnu" w:date="2025-04-23T10:55:49Z">
        <w:r>
          <w:rPr>
            <w:rFonts w:cs="Calibri" w:cstheme="minorHAnsi" w:ascii="Calibri" w:hAnsi="Calibri"/>
            <w:sz w:val="20"/>
            <w:szCs w:val="20"/>
          </w:rPr>
        </w:r>
      </w:del>
    </w:p>
    <w:p>
      <w:pPr>
        <w:pStyle w:val="Normal"/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true"/>
        <w:bidi w:val="0"/>
        <w:spacing w:lineRule="auto" w:line="276" w:before="0" w:after="20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  <w:del w:id="106" w:author="Auteur inconnu" w:date="2025-04-23T10:55:49Z"/>
        </w:rPr>
      </w:pPr>
      <w:del w:id="105" w:author="Auteur inconnu" w:date="2025-04-23T10:55:49Z">
        <w:r>
          <w:rPr>
            <w:rFonts w:cs="Calibri" w:cstheme="minorHAnsi" w:ascii="Calibri" w:hAnsi="Calibri"/>
            <w:color w:val="000000" w:themeColor="text1"/>
            <w:sz w:val="22"/>
            <w:szCs w:val="22"/>
          </w:rPr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del w:id="108" w:author="Auteur inconnu" w:date="2025-04-23T10:55:49Z"/>
        </w:rPr>
      </w:pPr>
      <w:del w:id="107" w:author="Auteur inconnu" w:date="2025-04-23T10:55:49Z">
        <w:r>
          <w:rPr>
            <w:rFonts w:cs="Calibri" w:cstheme="minorHAnsi" w:ascii="Calibri" w:hAnsi="Calibri"/>
          </w:rPr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12" w:author="Auteur inconnu" w:date="2025-04-23T10:55:49Z"/>
        </w:rPr>
      </w:pPr>
      <w:del w:id="109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 xml:space="preserve">L’entreprise titulaire a noté qu’il s’agit </w:delText>
        </w:r>
      </w:del>
      <w:del w:id="110" w:author="Auteur inconnu" w:date="2025-04-23T10:55:49Z">
        <w:r>
          <w:rPr>
            <w:rFonts w:cs="Calibri" w:ascii="Calibri" w:hAnsi="Calibri" w:asciiTheme="minorHAnsi" w:cstheme="minorHAnsi" w:hAnsiTheme="minorHAnsi"/>
            <w:b/>
            <w:sz w:val="22"/>
            <w:szCs w:val="22"/>
            <w:u w:val="single"/>
          </w:rPr>
          <w:delText>d’un engagement minimum</w:delText>
        </w:r>
      </w:del>
      <w:del w:id="111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>. Si elle le souhaite, l’entreprise titulaire peut s’engager sur un nombre d’heures plus important qui sera alors contractuel.</w:delText>
        </w:r>
      </w:del>
    </w:p>
    <w:p>
      <w:pPr>
        <w:pStyle w:val="Corpsdetexte"/>
        <w:spacing w:before="0" w:after="0"/>
        <w:ind w:left="372" w:hanging="0"/>
        <w:rPr>
          <w:rFonts w:ascii="Calibri" w:hAnsi="Calibri" w:cs="Calibri" w:asciiTheme="minorHAnsi" w:cstheme="minorHAnsi" w:hAnsiTheme="minorHAnsi"/>
          <w:sz w:val="20"/>
          <w:szCs w:val="20"/>
          <w:del w:id="114" w:author="Auteur inconnu" w:date="2025-04-23T10:55:49Z"/>
        </w:rPr>
      </w:pPr>
      <w:del w:id="113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 xml:space="preserve"> 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16" w:author="Auteur inconnu" w:date="2025-04-23T10:55:49Z"/>
        </w:rPr>
      </w:pPr>
      <w:del w:id="115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 xml:space="preserve">Dans le cas d’un allotissement, pour les lots où l’action d’insertion n’est pas obligatoire, l’entreprise titulaire peut proposer de réserver un nombre d’heures à l’insertion. 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del w:id="118" w:author="Auteur inconnu" w:date="2025-04-23T10:55:49Z"/>
        </w:rPr>
      </w:pPr>
      <w:del w:id="117" w:author="Auteur inconnu" w:date="2025-04-23T10:55:49Z">
        <w:r>
          <w:rPr>
            <w:rFonts w:cs="Calibri" w:cstheme="minorHAnsi" w:ascii="Calibri" w:hAnsi="Calibri"/>
          </w:rPr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20" w:author="Auteur inconnu" w:date="2025-04-23T10:55:49Z"/>
        </w:rPr>
      </w:pPr>
      <w:del w:id="119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>Les heures réservées au public cible à réaliser pour l’entreprise titulaire pour la présente opération sont :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tbl>
      <w:tblPr>
        <w:tblStyle w:val="Grilledutableau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4"/>
        <w:gridCol w:w="1815"/>
        <w:gridCol w:w="2580"/>
        <w:gridCol w:w="2516"/>
      </w:tblGrid>
      <w:tr>
        <w:trPr/>
        <w:tc>
          <w:tcPr>
            <w:tcW w:w="354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 w:asciiTheme="minorHAnsi" w:cstheme="minorHAnsi" w:eastAsiaTheme="minorHAnsi" w:hAnsiTheme="minorHAnsi"/>
                <w:b/>
                <w:b/>
                <w:sz w:val="22"/>
                <w:szCs w:val="22"/>
                <w:lang w:eastAsia="en-US"/>
              </w:rPr>
            </w:pPr>
            <w:del w:id="121" w:author="Auteur inconnu" w:date="2025-04-23T10:55:49Z">
              <w:r>
                <w:rPr>
                  <w:rFonts w:eastAsia="Calibri" w:cs="Calibri" w:ascii="Calibri" w:hAnsi="Calibri" w:asciiTheme="minorHAnsi" w:cstheme="minorHAnsi" w:eastAsiaTheme="minorHAnsi" w:hAnsiTheme="minorHAnsi"/>
                  <w:b/>
                  <w:kern w:val="0"/>
                  <w:sz w:val="22"/>
                  <w:szCs w:val="22"/>
                  <w:lang w:val="fr-FR" w:eastAsia="en-US" w:bidi="ar-SA"/>
                </w:rPr>
                <w:delText>LOT</w:delText>
              </w:r>
            </w:del>
          </w:p>
        </w:tc>
        <w:tc>
          <w:tcPr>
            <w:tcW w:w="181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 w:asciiTheme="minorHAnsi" w:cstheme="minorHAnsi" w:eastAsiaTheme="minorHAnsi" w:hAnsiTheme="minorHAnsi"/>
                <w:b/>
                <w:b/>
                <w:sz w:val="22"/>
                <w:szCs w:val="22"/>
                <w:lang w:eastAsia="en-US"/>
              </w:rPr>
            </w:pPr>
            <w:del w:id="122" w:author="Auteur inconnu" w:date="2025-04-23T10:55:49Z">
              <w:r>
                <w:rPr>
                  <w:rFonts w:eastAsia="Calibri" w:cs="Calibri" w:ascii="Calibri" w:hAnsi="Calibri" w:asciiTheme="minorHAnsi" w:cstheme="minorHAnsi" w:eastAsiaTheme="minorHAnsi" w:hAnsiTheme="minorHAnsi"/>
                  <w:b/>
                  <w:kern w:val="0"/>
                  <w:sz w:val="22"/>
                  <w:szCs w:val="22"/>
                  <w:lang w:val="fr-FR" w:eastAsia="en-US" w:bidi="ar-SA"/>
                </w:rPr>
                <w:delText>COEFFICIENT D’INSERTION MULTIPLICATEUR</w:delText>
              </w:r>
            </w:del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  <w:highlight w:val="none"/>
                <w:shd w:fill="auto" w:val="clear"/>
                <w:lang w:eastAsia="fr-FR"/>
              </w:rPr>
            </w:pPr>
            <w:del w:id="123" w:author="Auteur inconnu" w:date="2025-04-23T10:55:49Z">
              <w:r>
                <w:rPr>
                  <w:rFonts w:cs="Calibri" w:ascii="Calibri" w:hAnsi="Calibri" w:cstheme="minorHAnsi"/>
                  <w:b/>
                  <w:bCs/>
                  <w:kern w:val="0"/>
                  <w:sz w:val="22"/>
                  <w:szCs w:val="22"/>
                  <w:shd w:fill="auto" w:val="clear"/>
                  <w:lang w:val="fr-FR" w:eastAsia="fr-FR" w:bidi="ar-SA"/>
                </w:rPr>
                <w:delText>Nombre d’heures d’insertion minimum à compléter si ce nombre est supérieur ou égal à 70 h</w:delText>
              </w:r>
            </w:del>
          </w:p>
        </w:tc>
        <w:tc>
          <w:tcPr>
            <w:tcW w:w="251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 w:asciiTheme="minorHAnsi" w:cstheme="minorHAnsi" w:eastAsiaTheme="minorHAnsi" w:hAnsiTheme="minorHAnsi"/>
                <w:b/>
                <w:b/>
                <w:sz w:val="22"/>
                <w:szCs w:val="22"/>
                <w:lang w:eastAsia="en-US"/>
              </w:rPr>
            </w:pPr>
            <w:del w:id="124" w:author="Auteur inconnu" w:date="2025-04-23T10:55:49Z">
              <w:r>
                <w:rPr>
                  <w:rFonts w:cs="Calibri" w:ascii="Calibri" w:hAnsi="Calibri" w:asciiTheme="minorHAnsi" w:cstheme="minorHAnsi" w:hAnsiTheme="minorHAnsi"/>
                  <w:b/>
                  <w:bCs/>
                  <w:kern w:val="0"/>
                  <w:sz w:val="22"/>
                  <w:szCs w:val="22"/>
                  <w:lang w:val="fr-FR" w:eastAsia="fr-FR" w:bidi="ar-SA"/>
                </w:rPr>
                <w:delText>Proposition de l’entreprise si celle-ci s’engage à réaliser plus d’heures</w:delText>
              </w:r>
            </w:del>
          </w:p>
        </w:tc>
      </w:tr>
      <w:tr>
        <w:trPr/>
        <w:tc>
          <w:tcPr>
            <w:tcW w:w="3544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del w:id="125" w:author="Auteur inconnu" w:date="2025-04-23T10:55:49Z">
              <w:r>
                <w:rPr>
                  <w:rFonts w:eastAsia="Calibri" w:cs="Calibri" w:ascii="Calibri" w:hAnsi="Calibri" w:asciiTheme="minorHAnsi" w:cstheme="minorHAnsi" w:eastAsiaTheme="minorHAnsi" w:hAnsiTheme="minorHAnsi"/>
                  <w:kern w:val="0"/>
                  <w:sz w:val="22"/>
                  <w:szCs w:val="22"/>
                  <w:lang w:val="fr-FR" w:eastAsia="en-US" w:bidi="ar-SA"/>
                </w:rPr>
                <w:delText>LOT 7 - ELECTRICITE</w:delText>
              </w:r>
            </w:del>
          </w:p>
        </w:tc>
        <w:tc>
          <w:tcPr>
            <w:tcW w:w="181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del w:id="126" w:author="Auteur inconnu" w:date="2025-04-23T10:55:49Z">
              <w:r>
                <w:rPr>
                  <w:rFonts w:eastAsia="Calibri" w:cs="Calibri" w:ascii="Calibri" w:hAnsi="Calibri" w:asciiTheme="minorHAnsi" w:cstheme="minorHAnsi" w:eastAsiaTheme="minorHAnsi" w:hAnsiTheme="minorHAnsi"/>
                  <w:kern w:val="0"/>
                  <w:sz w:val="22"/>
                  <w:szCs w:val="22"/>
                  <w:lang w:val="fr-FR" w:eastAsia="en-US" w:bidi="ar-SA"/>
                </w:rPr>
                <w:delText>0.0005</w:delText>
              </w:r>
            </w:del>
          </w:p>
        </w:tc>
        <w:tc>
          <w:tcPr>
            <w:tcW w:w="2580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3544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del w:id="127" w:author="Auteur inconnu" w:date="2025-04-23T10:55:49Z">
              <w:r>
                <w:rPr>
                  <w:rFonts w:eastAsia="Calibri" w:cs="Calibri" w:ascii="Calibri" w:hAnsi="Calibri" w:asciiTheme="minorHAnsi" w:cstheme="minorHAnsi" w:eastAsiaTheme="minorHAnsi" w:hAnsiTheme="minorHAnsi"/>
                  <w:kern w:val="0"/>
                  <w:sz w:val="22"/>
                  <w:szCs w:val="22"/>
                  <w:lang w:val="fr-FR" w:eastAsia="en-US" w:bidi="ar-SA"/>
                </w:rPr>
                <w:delText>LOT 8 - PLOMBERIE</w:delText>
              </w:r>
            </w:del>
          </w:p>
        </w:tc>
        <w:tc>
          <w:tcPr>
            <w:tcW w:w="181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del w:id="128" w:author="Auteur inconnu" w:date="2025-04-23T10:55:49Z">
              <w:r>
                <w:rPr>
                  <w:rFonts w:eastAsia="Calibri" w:cs="Calibri" w:ascii="Calibri" w:hAnsi="Calibri" w:asciiTheme="minorHAnsi" w:cstheme="minorHAnsi" w:eastAsiaTheme="minorHAnsi" w:hAnsiTheme="minorHAnsi"/>
                  <w:kern w:val="0"/>
                  <w:sz w:val="22"/>
                  <w:szCs w:val="22"/>
                  <w:lang w:val="fr-FR" w:eastAsia="en-US" w:bidi="ar-SA"/>
                </w:rPr>
                <w:delText>0.0005</w:delText>
              </w:r>
            </w:del>
          </w:p>
        </w:tc>
        <w:tc>
          <w:tcPr>
            <w:tcW w:w="2580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</w:tr>
    </w:tbl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30" w:author="Auteur inconnu" w:date="2025-04-23T10:55:49Z"/>
        </w:rPr>
      </w:pPr>
      <w:del w:id="129" w:author="Auteur inconnu" w:date="2025-04-23T10:55:49Z">
        <w:r>
          <w:rPr>
            <w:rFonts w:cs="Calibri" w:cstheme="minorHAnsi" w:ascii="Calibri" w:hAnsi="Calibri"/>
            <w:sz w:val="22"/>
            <w:szCs w:val="22"/>
          </w:rPr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  <w:del w:id="133" w:author="Auteur inconnu" w:date="2025-04-23T10:55:49Z"/>
        </w:rPr>
      </w:pPr>
      <w:del w:id="131" w:author="Auteur inconnu" w:date="2025-04-23T10:55:49Z">
        <w:r>
          <w:rPr>
            <w:rFonts w:cs="Calibri" w:ascii="Calibri" w:hAnsi="Calibri" w:asciiTheme="minorHAnsi" w:cstheme="minorHAnsi" w:hAnsiTheme="minorHAnsi"/>
            <w:b/>
            <w:sz w:val="22"/>
            <w:szCs w:val="22"/>
            <w:u w:val="single"/>
          </w:rPr>
          <w:delText>Pour rappel</w:delText>
        </w:r>
      </w:del>
      <w:del w:id="132" w:author="Auteur inconnu" w:date="2025-04-23T10:55:49Z">
        <w:r>
          <w:rPr>
            <w:rFonts w:cs="Calibri" w:ascii="Calibri" w:hAnsi="Calibri" w:asciiTheme="minorHAnsi" w:cstheme="minorHAnsi" w:hAnsiTheme="minorHAnsi"/>
            <w:b/>
            <w:sz w:val="22"/>
            <w:szCs w:val="22"/>
          </w:rPr>
          <w:delText> :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  <w:del w:id="135" w:author="Auteur inconnu" w:date="2025-04-23T10:55:49Z"/>
        </w:rPr>
      </w:pPr>
      <w:del w:id="134" w:author="Auteur inconnu" w:date="2025-04-23T10:55:49Z">
        <w:r>
          <w:rPr>
            <w:rFonts w:cs="Calibri" w:ascii="Calibri" w:hAnsi="Calibri" w:asciiTheme="minorHAnsi" w:cstheme="minorHAnsi" w:hAnsiTheme="minorHAnsi"/>
            <w:b/>
            <w:sz w:val="22"/>
            <w:szCs w:val="22"/>
          </w:rPr>
          <w:delText>Le calcul des heures d'insertion professionnelle se fait de la manière suivante :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del w:id="137" w:author="Auteur inconnu" w:date="2025-04-23T10:55:49Z"/>
        </w:rPr>
      </w:pPr>
      <w:del w:id="136" w:author="Auteur inconnu" w:date="2025-04-23T10:55:49Z">
        <w:r>
          <w:rPr>
            <w:rFonts w:cs="Calibri" w:cstheme="minorHAnsi" w:ascii="Calibri" w:hAnsi="Calibri"/>
          </w:rPr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highlight w:val="none"/>
          <w:shd w:fill="auto" w:val="clear"/>
          <w:del w:id="139" w:author="Auteur inconnu" w:date="2025-04-23T10:55:49Z"/>
        </w:rPr>
      </w:pPr>
      <w:del w:id="138" w:author="Auteur inconnu" w:date="2025-04-23T10:55:49Z">
        <w:r>
          <w:rPr>
            <w:rFonts w:cs="Calibri" w:ascii="Calibri" w:hAnsi="Calibri" w:cstheme="minorHAnsi"/>
            <w:b/>
            <w:sz w:val="22"/>
            <w:szCs w:val="22"/>
            <w:shd w:fill="auto" w:val="clear"/>
          </w:rPr>
          <w:delText>HEURES D’INSERTION PROFESSIONNELLE = PRIX DU MARCHE SIGNE HORS TAXE x COEFFICIENT D’INSERTION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del w:id="141" w:author="Auteur inconnu" w:date="2025-04-23T10:55:49Z"/>
        </w:rPr>
      </w:pPr>
      <w:del w:id="140" w:author="Auteur inconnu" w:date="2025-04-23T10:55:49Z">
        <w:r>
          <w:rPr>
            <w:rFonts w:cs="Calibri" w:cstheme="minorHAnsi" w:ascii="Calibri" w:hAnsi="Calibri"/>
            <w:b/>
          </w:rPr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43" w:author="Auteur inconnu" w:date="2025-04-23T10:55:49Z"/>
        </w:rPr>
      </w:pPr>
      <w:del w:id="142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>Ce total d'heures sera ensuite converti en semaines de travail à 35 heures chacune, arrondi à la semaine inférieure (sauf pour le nettoyage du bâtiment, qui sera converti en journées de 8 heures, arrondi à la journée inférieure).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del w:id="145" w:author="Auteur inconnu" w:date="2025-04-23T10:55:49Z"/>
        </w:rPr>
      </w:pPr>
      <w:del w:id="144" w:author="Auteur inconnu" w:date="2025-04-23T10:55:49Z">
        <w:r>
          <w:rPr>
            <w:rFonts w:cs="Calibri" w:ascii="Calibri" w:hAnsi="Calibri" w:cstheme="minorHAnsi"/>
            <w:b/>
            <w:sz w:val="22"/>
            <w:szCs w:val="22"/>
            <w:shd w:fill="auto" w:val="clear"/>
          </w:rPr>
          <w:delText>Si le résultat obtenu est inférieur à 70 heures, la clause d'insertion professionnelle ne s'appliquera pas au lot concerné.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47" w:author="Auteur inconnu" w:date="2025-04-23T10:55:49Z"/>
        </w:rPr>
      </w:pPr>
      <w:del w:id="146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>Par exemple, si le prix du marché signé hors taxe est de 380 000 € HT et le coefficient d'insertion est de 0.0007, le calcul serait le suivant :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49" w:author="Auteur inconnu" w:date="2025-04-23T10:55:49Z"/>
        </w:rPr>
      </w:pPr>
      <w:del w:id="148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>380 000 € HT x 0.0007 = 266 heures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51" w:author="Auteur inconnu" w:date="2025-04-23T10:55:49Z"/>
        </w:rPr>
      </w:pPr>
      <w:del w:id="150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>266 heures / 35 heures = 7.6 semaines, soit 7 semaines ou 245 heures de travail réservées au public cible.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del w:id="153" w:author="Auteur inconnu" w:date="2025-04-23T10:55:49Z"/>
        </w:rPr>
      </w:pPr>
      <w:del w:id="152" w:author="Auteur inconnu" w:date="2025-04-23T10:55:49Z">
        <w:r>
          <w:rPr>
            <w:rFonts w:cs="Calibri" w:cstheme="minorHAnsi" w:ascii="Calibri" w:hAnsi="Calibri"/>
          </w:rPr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55" w:author="Auteur inconnu" w:date="2025-04-23T10:55:49Z"/>
        </w:rPr>
      </w:pPr>
      <w:del w:id="154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 xml:space="preserve">L’entreprise titulaire s’engage à transmettre au 15 de chaque mois, tous les renseignements relatifs à la mise en œuvre de cette action. 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57" w:author="Auteur inconnu" w:date="2025-04-23T10:55:49Z"/>
        </w:rPr>
      </w:pPr>
      <w:del w:id="156" w:author="Auteur inconnu" w:date="2025-04-23T10:55:49Z">
        <w:r>
          <w:rPr>
            <w:rFonts w:cs="Calibri" w:ascii="Calibri" w:hAnsi="Calibri" w:asciiTheme="minorHAnsi" w:cstheme="minorHAnsi" w:hAnsiTheme="minorHAnsi"/>
            <w:sz w:val="22"/>
            <w:szCs w:val="22"/>
          </w:rPr>
          <w:delText>Pour la mise en œuvre de cet engagement, la Direction de l’emploi – ANGERS LOIRE DEVELOPPEMENT se tient à la disposition de l’entreprise titulaire du marché pour l’informer des modalités de mise en œuvre de cette clause.</w:delText>
        </w:r>
      </w:del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2"/>
          <w:szCs w:val="22"/>
          <w:del w:id="160" w:author="Auteur inconnu" w:date="2025-04-23T10:55:49Z"/>
        </w:rPr>
      </w:pPr>
      <w:del w:id="158" w:author="Auteur inconnu" w:date="2025-04-23T10:55:49Z">
        <w:r>
          <w:rPr>
            <w:rFonts w:cs="Calibri" w:ascii="Calibri" w:hAnsi="Calibri" w:asciiTheme="minorHAnsi" w:cstheme="minorHAnsi" w:hAnsiTheme="minorHAnsi"/>
            <w:b/>
            <w:color w:val="000000" w:themeColor="text1"/>
            <w:sz w:val="22"/>
            <w:szCs w:val="22"/>
            <w:u w:val="single"/>
          </w:rPr>
          <w:delText>VOS INTERLOCUTEURS</w:delText>
        </w:r>
      </w:del>
      <w:del w:id="159" w:author="Auteur inconnu" w:date="2025-04-23T10:55:49Z">
        <w:r>
          <w:rPr>
            <w:rFonts w:cs="Calibri" w:ascii="Calibri" w:hAnsi="Calibri" w:asciiTheme="minorHAnsi" w:cstheme="minorHAnsi" w:hAnsiTheme="minorHAnsi"/>
            <w:b/>
            <w:color w:val="000000" w:themeColor="text1"/>
            <w:sz w:val="22"/>
            <w:szCs w:val="22"/>
          </w:rPr>
          <w:delText xml:space="preserve"> :</w:delText>
        </w:r>
      </w:del>
    </w:p>
    <w:p>
      <w:pPr>
        <w:pStyle w:val="Normal"/>
        <w:ind w:right="-108" w:hanging="0"/>
        <w:jc w:val="both"/>
        <w:rPr>
          <w:rFonts w:ascii="Calibri" w:hAnsi="Calibri" w:eastAsia="Calibri" w:cs="Calibri" w:asciiTheme="minorHAnsi" w:cstheme="minorHAnsi" w:hAnsiTheme="minorHAnsi"/>
          <w:b/>
          <w:b/>
          <w:bCs/>
          <w:sz w:val="22"/>
          <w:szCs w:val="22"/>
          <w:lang w:eastAsia="en-US"/>
          <w:del w:id="163" w:author="Auteur inconnu" w:date="2025-04-23T10:55:49Z"/>
        </w:rPr>
      </w:pPr>
      <w:del w:id="161" w:author="Auteur inconnu" w:date="2025-04-23T10:55:49Z">
        <w:r>
          <w:rPr>
            <w:rFonts w:cs="Calibri" w:ascii="Calibri" w:hAnsi="Calibri" w:asciiTheme="minorHAnsi" w:cstheme="minorHAnsi" w:hAnsiTheme="minorHAnsi"/>
            <w:color w:val="000000" w:themeColor="text1"/>
            <w:sz w:val="22"/>
            <w:szCs w:val="22"/>
          </w:rPr>
          <w:delText xml:space="preserve">Angers Loire Développement - </w:delText>
        </w:r>
      </w:del>
      <w:del w:id="162" w:author="Auteur inconnu" w:date="2025-04-23T10:55:49Z">
        <w:r>
          <w:rPr>
            <w:rFonts w:eastAsia="Calibri" w:cs="Calibri" w:ascii="Calibri" w:hAnsi="Calibri" w:asciiTheme="minorHAnsi" w:cstheme="minorHAnsi" w:hAnsiTheme="minorHAnsi"/>
            <w:b/>
            <w:bCs/>
            <w:sz w:val="22"/>
            <w:szCs w:val="22"/>
            <w:lang w:eastAsia="en-US"/>
          </w:rPr>
          <w:delText>122 rue du Château d’Orgemont - CS 10406 - 49104 ANGERS Cedex 2 </w:delText>
        </w:r>
      </w:del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  <w:del w:id="166" w:author="Auteur inconnu" w:date="2025-04-23T10:55:49Z"/>
        </w:rPr>
      </w:pPr>
      <w:del w:id="164" w:author="Auteur inconnu" w:date="2025-04-23T10:55:49Z">
        <w:r>
          <w:rPr>
            <w:rFonts w:cs="Calibri" w:ascii="Calibri" w:hAnsi="Calibri" w:asciiTheme="minorHAnsi" w:cstheme="minorHAnsi" w:hAnsiTheme="minorHAnsi"/>
            <w:b/>
            <w:bCs/>
            <w:color w:val="000000" w:themeColor="text1"/>
            <w:sz w:val="22"/>
            <w:szCs w:val="22"/>
          </w:rPr>
          <w:delText>Facilitateurs de la clause d’insertion professionnelle</w:delText>
        </w:r>
      </w:del>
      <w:del w:id="165" w:author="Auteur inconnu" w:date="2025-04-23T10:55:49Z">
        <w:r>
          <w:rPr>
            <w:rFonts w:cs="Calibri" w:ascii="Calibri" w:hAnsi="Calibri" w:asciiTheme="minorHAnsi" w:cstheme="minorHAnsi" w:hAnsiTheme="minorHAnsi"/>
            <w:color w:val="000000" w:themeColor="text1"/>
            <w:sz w:val="22"/>
            <w:szCs w:val="22"/>
          </w:rPr>
          <w:delText> :</w:delText>
        </w:r>
      </w:del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color w:val="000000" w:themeColor="text1"/>
          <w:del w:id="168" w:author="Auteur inconnu" w:date="2025-04-23T10:55:49Z"/>
        </w:rPr>
      </w:pPr>
      <w:del w:id="167" w:author="Auteur inconnu" w:date="2025-04-23T10:55:49Z">
        <w:r>
          <w:rPr>
            <w:rFonts w:cs="Calibri" w:ascii="Calibri" w:hAnsi="Calibri" w:asciiTheme="minorHAnsi" w:cstheme="minorHAnsi" w:hAnsiTheme="minorHAnsi"/>
            <w:color w:val="000000" w:themeColor="text1"/>
            <w:sz w:val="22"/>
            <w:szCs w:val="22"/>
          </w:rPr>
          <w:delText>Angélina TRICHET: Tel: 02 52 57 01 57 – Portable: 07 61 72 61 64</w:delText>
        </w:r>
      </w:del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  <w:del w:id="170" w:author="Auteur inconnu" w:date="2025-04-23T10:55:49Z"/>
        </w:rPr>
      </w:pPr>
      <w:del w:id="169" w:author="Auteur inconnu" w:date="2025-04-23T10:55:49Z">
        <w:r>
          <w:rPr>
            <w:rFonts w:cs="Calibri" w:ascii="Calibri" w:hAnsi="Calibri" w:asciiTheme="minorHAnsi" w:cstheme="minorHAnsi" w:hAnsiTheme="minorHAnsi"/>
            <w:color w:val="000000" w:themeColor="text1"/>
            <w:sz w:val="22"/>
            <w:szCs w:val="22"/>
          </w:rPr>
          <w:delText>Charly LECONTE: Portable: 06 22 09 52 02</w:delText>
        </w:r>
      </w:del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  <w:del w:id="173" w:author="Auteur inconnu" w:date="2025-04-23T10:55:49Z"/>
        </w:rPr>
      </w:pPr>
      <w:del w:id="171" w:author="Auteur inconnu" w:date="2025-04-23T10:55:49Z">
        <w:r>
          <w:rPr>
            <w:rFonts w:cs="Calibri" w:ascii="Calibri" w:hAnsi="Calibri" w:asciiTheme="minorHAnsi" w:cstheme="minorHAnsi" w:hAnsiTheme="minorHAnsi"/>
            <w:color w:val="000000" w:themeColor="text1"/>
            <w:sz w:val="22"/>
            <w:szCs w:val="22"/>
          </w:rPr>
          <w:delText xml:space="preserve">Mail : </w:delText>
        </w:r>
      </w:del>
      <w:del w:id="172" w:author="Auteur inconnu" w:date="2025-04-23T10:55:49Z">
        <w:r>
          <w:rPr>
            <w:rStyle w:val="LienInternet"/>
            <w:rFonts w:cs="Calibri" w:ascii="Calibri" w:hAnsi="Calibri" w:asciiTheme="minorHAnsi" w:cstheme="minorHAnsi" w:hAnsiTheme="minorHAnsi"/>
            <w:sz w:val="22"/>
            <w:szCs w:val="22"/>
          </w:rPr>
          <w:delText>clause-insertion@angers-developpement.com</w:delText>
        </w:r>
      </w:del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shd w:val="clear" w:color="auto" w:fill="92D05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8" w:name="_Toc528596348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3 – Signature du march</w:t>
      </w:r>
      <w:bookmarkEnd w:id="8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é</w:t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9" w:name="_Toc528596349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3.1 – Signature du marché par le titulaire individuel :</w:t>
      </w:r>
      <w:bookmarkEnd w:id="9"/>
    </w:p>
    <w:tbl>
      <w:tblPr>
        <w:tblW w:w="10525" w:type="dxa"/>
        <w:jc w:val="left"/>
        <w:tblInd w:w="-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102"/>
        <w:gridCol w:w="4422"/>
      </w:tblGrid>
      <w:tr>
        <w:trPr/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>Nom, prénom et qualité du signataire (*)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 xml:space="preserve">A……………………….. , </w:t>
            </w:r>
          </w:p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>le …………………………..</w:t>
            </w:r>
          </w:p>
        </w:tc>
      </w:tr>
      <w:tr>
        <w:trPr>
          <w:trHeight w:val="580" w:hRule="atLeast"/>
        </w:trPr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entury Gothic" w:hAnsi="Century Gothic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entury Gothic" w:hAnsi="Century Gothic"/>
                <w:b/>
                <w:bCs/>
                <w:sz w:val="20"/>
                <w:szCs w:val="20"/>
              </w:rPr>
              <w:t>m’engage à respecter l’ensemble des pièces contractuelles constitutives du marché, ainsi que mon offre technique et financière.</w:t>
            </w:r>
          </w:p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entury Gothic" w:hAnsi="Century Gothic"/>
                <w:b/>
                <w:bCs/>
                <w:sz w:val="20"/>
                <w:szCs w:val="20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>Signature</w:t>
            </w:r>
          </w:p>
        </w:tc>
      </w:tr>
    </w:tbl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>(*) Le signataire doit avoir le pouvoir d’engager la personne qu’il représente.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10" w:name="_Toc528596350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3.2 – Signature du marché en cas de groupement</w:t>
      </w:r>
      <w:bookmarkEnd w:id="10"/>
      <w:r>
        <w:rPr>
          <w:rFonts w:cs="Tahoma" w:ascii="Century Gothic" w:hAnsi="Century Gothic"/>
          <w:b/>
          <w:bCs/>
          <w:color w:val="92D050"/>
          <w:sz w:val="20"/>
          <w:szCs w:val="20"/>
        </w:rPr>
        <w:t xml:space="preserve"> – cf annexe II du présent document.</w:t>
      </w:r>
    </w:p>
    <w:p>
      <w:pPr>
        <w:pStyle w:val="Normal"/>
        <w:ind w:hanging="0"/>
        <w:rPr>
          <w:del w:id="175" w:author="Auteur inconnu" w:date="2025-04-23T17:17:58Z"/>
        </w:rPr>
      </w:pPr>
      <w:del w:id="174" w:author="Auteur inconnu" w:date="2025-04-23T17:17:58Z">
        <w:r>
          <w:rPr/>
        </w:r>
      </w:del>
    </w:p>
    <w:p>
      <w:pPr>
        <w:pStyle w:val="Normal"/>
        <w:ind w:hanging="0"/>
        <w:rPr>
          <w:del w:id="177" w:author="Auteur inconnu" w:date="2025-04-23T17:18:00Z"/>
        </w:rPr>
      </w:pPr>
      <w:del w:id="176" w:author="Auteur inconnu" w:date="2025-04-23T17:18:00Z">
        <w:r>
          <w:rPr/>
        </w:r>
      </w:del>
    </w:p>
    <w:p>
      <w:pPr>
        <w:pStyle w:val="Normal"/>
        <w:shd w:val="clear" w:color="auto" w:fill="92D05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11" w:name="_Toc528596351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4 – identification et signature de l’acheteur</w:t>
      </w:r>
      <w:bookmarkEnd w:id="11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ab/>
      </w:r>
    </w:p>
    <w:p>
      <w:pPr>
        <w:pStyle w:val="Normal1"/>
        <w:numPr>
          <w:ilvl w:val="0"/>
          <w:numId w:val="1"/>
        </w:numPr>
        <w:jc w:val="both"/>
        <w:rPr>
          <w:rFonts w:ascii="Century Gothic" w:hAnsi="Century Gothic" w:eastAsia="Times New Roman" w:cs="Tahoma"/>
          <w:bCs/>
          <w:sz w:val="20"/>
          <w:lang w:val="fr-FR"/>
        </w:rPr>
      </w:pPr>
      <w:r>
        <w:rPr>
          <w:rFonts w:eastAsia="Times New Roman" w:cs="Tahoma" w:ascii="Century Gothic" w:hAnsi="Century Gothic"/>
          <w:bCs/>
          <w:sz w:val="20"/>
          <w:lang w:val="fr-FR"/>
        </w:rPr>
        <w:t>Désignation de l’acheteur :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Direction Départementale des Finances Publiques du Maine-et-Loire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 xml:space="preserve"> 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ins w:id="178" w:author="Auteur inconnu" w:date="2025-04-23T10:56:14Z">
        <w:r>
          <w:rPr>
            <w:rFonts w:ascii="Century Gothic" w:hAnsi="Century Gothic"/>
            <w:b/>
          </w:rPr>
          <w:t>contact :</w:t>
        </w:r>
      </w:ins>
      <w:r>
        <w:rPr>
          <w:rFonts w:ascii="Century Gothic" w:hAnsi="Century Gothic"/>
          <w:b/>
        </w:rPr>
        <w:t xml:space="preserve"> christophe.grevin@dgfip.finances.gouv.fr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Tél : 02.41.20.22.47/06.88.61.93.76</w:t>
      </w:r>
    </w:p>
    <w:p>
      <w:pPr>
        <w:pStyle w:val="Normal"/>
        <w:spacing w:before="0" w:after="0"/>
        <w:ind w:left="720" w:hanging="0"/>
        <w:jc w:val="both"/>
        <w:rPr>
          <w:rFonts w:ascii="Century Gothic" w:hAnsi="Century Gothic" w:cs="Tahoma"/>
          <w:b/>
          <w:b/>
          <w:sz w:val="20"/>
          <w:szCs w:val="20"/>
        </w:rPr>
      </w:pPr>
      <w:r>
        <w:rPr>
          <w:rFonts w:cs="Tahoma" w:ascii="Century Gothic" w:hAnsi="Century Gothic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Century Gothic" w:hAnsi="Century Gothic" w:cs="Tahoma"/>
          <w:bCs/>
          <w:sz w:val="20"/>
          <w:szCs w:val="20"/>
        </w:rPr>
      </w:pPr>
      <w:r>
        <w:rPr>
          <w:rFonts w:cs="Tahoma" w:ascii="Century Gothic" w:hAnsi="Century Gothic"/>
          <w:bCs/>
          <w:sz w:val="20"/>
          <w:szCs w:val="20"/>
        </w:rPr>
        <w:t xml:space="preserve">Nom, prénom, qualité du signataire du marché public : 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Madame  Marielle Cénac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Inspectrice Divisionnaire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Bureau du Budget Immobilier Logistique- DDFIP 49</w:t>
      </w:r>
    </w:p>
    <w:p>
      <w:pPr>
        <w:pStyle w:val="Normal1"/>
        <w:ind w:firstLine="720"/>
        <w:jc w:val="both"/>
        <w:rPr/>
      </w:pPr>
      <w:r>
        <w:rPr>
          <w:rStyle w:val="LienInternet"/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marielle.cenac@dgfip.finances.gouv.fr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Tél : 02.41.20.22.08</w:t>
      </w:r>
    </w:p>
    <w:p>
      <w:pPr>
        <w:pStyle w:val="Normal1"/>
        <w:ind w:left="720" w:hanging="0"/>
        <w:jc w:val="both"/>
        <w:rPr>
          <w:rFonts w:ascii="Century Gothic" w:hAnsi="Century Gothic" w:eastAsia="Times New Roman" w:cs="Tahoma"/>
          <w:bCs/>
          <w:sz w:val="20"/>
          <w:highlight w:val="none"/>
          <w:shd w:fill="auto" w:val="clear"/>
          <w:lang w:val="fr-F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</w:r>
    </w:p>
    <w:p>
      <w:pPr>
        <w:pStyle w:val="Normal1"/>
        <w:numPr>
          <w:ilvl w:val="0"/>
          <w:numId w:val="2"/>
        </w:numPr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  <w:t xml:space="preserve">Comptable assignataire des paiements : </w:t>
      </w:r>
    </w:p>
    <w:p>
      <w:pPr>
        <w:pStyle w:val="Normal1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  <w:tab/>
        <w:t>Madame la Directrice Régionale des Finances Publiques - Nantes</w:t>
      </w:r>
    </w:p>
    <w:p>
      <w:pPr>
        <w:pStyle w:val="Normal1"/>
        <w:jc w:val="both"/>
        <w:rPr>
          <w:rFonts w:ascii="Century Gothic" w:hAnsi="Century Gothic" w:eastAsia="Times New Roman" w:cs="Tahoma"/>
          <w:bCs/>
          <w:sz w:val="20"/>
          <w:highlight w:val="none"/>
          <w:shd w:fill="auto" w:val="clear"/>
          <w:lang w:val="fr-F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</w:r>
    </w:p>
    <w:p>
      <w:pPr>
        <w:pStyle w:val="Normal1"/>
        <w:numPr>
          <w:ilvl w:val="0"/>
          <w:numId w:val="2"/>
        </w:numPr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  <w:t xml:space="preserve">Imputation budgétaire : </w:t>
      </w:r>
    </w:p>
    <w:p>
      <w:pPr>
        <w:pStyle w:val="Normal1"/>
        <w:ind w:left="720" w:hanging="0"/>
        <w:jc w:val="both"/>
        <w:rPr>
          <w:rFonts w:ascii="Century Gothic" w:hAnsi="Century Gothic" w:eastAsia="Times New Roman" w:cs="Tahoma"/>
          <w:bCs/>
          <w:sz w:val="20"/>
          <w:lang w:val="fr-FR"/>
          <w:ins w:id="180" w:author="Auteur inconnu" w:date="2025-04-23T10:57:24Z"/>
        </w:rPr>
      </w:pPr>
      <w:r>
        <w:rPr>
          <w:rFonts w:eastAsia="Times New Roman" w:cs="Tahoma" w:ascii="Century Gothic" w:hAnsi="Century Gothic"/>
          <w:bCs/>
          <w:sz w:val="20"/>
          <w:lang w:val="fr-FR"/>
        </w:rPr>
        <w:t xml:space="preserve">BOP </w:t>
      </w:r>
      <w:ins w:id="179" w:author="Auteur inconnu" w:date="2025-04-23T10:56:26Z">
        <w:r>
          <w:rPr>
            <w:rFonts w:eastAsia="Times New Roman" w:cs="Tahoma" w:ascii="Century Gothic" w:hAnsi="Century Gothic"/>
            <w:bCs/>
            <w:sz w:val="20"/>
            <w:lang w:val="fr-FR"/>
          </w:rPr>
          <w:t>348</w:t>
        </w:r>
      </w:ins>
    </w:p>
    <w:p>
      <w:pPr>
        <w:pStyle w:val="Normal1"/>
        <w:ind w:left="720" w:hanging="0"/>
        <w:jc w:val="both"/>
        <w:rPr>
          <w:rFonts w:ascii="Century Gothic" w:hAnsi="Century Gothic" w:eastAsia="Times New Roman" w:cs="Tahoma"/>
          <w:bCs/>
          <w:sz w:val="20"/>
          <w:lang w:val="fr-FR"/>
        </w:rPr>
      </w:pPr>
      <w:del w:id="181" w:author="Auteur inconnu" w:date="2025-04-23T10:56:26Z">
        <w:r>
          <w:rPr>
            <w:rFonts w:eastAsia="Times New Roman" w:cs="Tahoma" w:ascii="Century Gothic" w:hAnsi="Century Gothic"/>
            <w:bCs/>
            <w:sz w:val="20"/>
            <w:lang w:val="fr-FR"/>
          </w:rPr>
          <w:delText>156</w:delText>
        </w:r>
      </w:del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b/>
          <w:lang w:val="fr-FR"/>
        </w:rPr>
        <w:t>Acceptation de l'offre.</w:t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  <w:t>Est acceptée la présente offre pour valoir acte d'engagement.</w:t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  <w:t>A Angers  le .…….………………….............................................</w:t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  <w:t>Le représentant légal ou l'autorité compétente</w:t>
      </w:r>
      <w:r>
        <w:br w:type="page"/>
      </w:r>
    </w:p>
    <w:p>
      <w:pPr>
        <w:pStyle w:val="Normal"/>
        <w:shd w:val="clear" w:color="auto" w:fill="92D050"/>
        <w:spacing w:before="0" w:after="0"/>
        <w:jc w:val="center"/>
        <w:rPr>
          <w:rFonts w:ascii="Century Gothic" w:hAnsi="Century Gothic" w:eastAsia="Calibri" w:cs="Tahoma"/>
          <w:b/>
          <w:b/>
          <w:bCs/>
          <w:color w:val="FFFFFF" w:themeColor="background1"/>
          <w:sz w:val="20"/>
          <w:szCs w:val="20"/>
        </w:rPr>
      </w:pPr>
      <w:r>
        <w:rPr>
          <w:rFonts w:eastAsia="Calibri" w:cs="Tahoma" w:ascii="Century Gothic" w:hAnsi="Century Gothic"/>
          <w:b/>
          <w:bCs/>
          <w:color w:val="FFFFFF" w:themeColor="background1"/>
          <w:sz w:val="20"/>
          <w:szCs w:val="20"/>
        </w:rPr>
        <w:t>ANNEXE I – DESIGNATION DES COTRAITANTS ET REPARTITION DES PRESTATIONS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57" w:after="0"/>
        <w:jc w:val="center"/>
        <w:rPr>
          <w:rFonts w:ascii="Century Gothic" w:hAnsi="Century Gothic" w:eastAsia="Comic Sans MS" w:cs="Tahoma"/>
          <w:b/>
          <w:b/>
          <w:bCs/>
          <w:color w:val="000000"/>
          <w:sz w:val="20"/>
          <w:szCs w:val="20"/>
        </w:rPr>
      </w:pPr>
      <w:r>
        <w:rPr>
          <w:rFonts w:eastAsia="Comic Sans MS" w:cs="Tahoma" w:ascii="Century Gothic" w:hAnsi="Century Gothic"/>
          <w:b/>
          <w:bCs/>
          <w:color w:val="000000"/>
          <w:sz w:val="20"/>
          <w:szCs w:val="20"/>
        </w:rPr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Times New Roman" w:cs="Tahoma" w:ascii="Century Gothic" w:hAnsi="Century Gothic"/>
          <w:b/>
          <w:sz w:val="20"/>
          <w:szCs w:val="20"/>
        </w:rPr>
        <w:t>En cas de groupement conjoint,</w:t>
      </w:r>
      <w:r>
        <w:rPr>
          <w:rFonts w:eastAsia="Calibri" w:cs="Tahoma" w:ascii="Century Gothic" w:hAnsi="Century Gothic"/>
          <w:sz w:val="20"/>
          <w:szCs w:val="20"/>
        </w:rPr>
        <w:t xml:space="preserve"> les membres du groupement indiquent dans le tableau ci-dessous la répartition des prestations que chacun d’entre eux s’engage à réaliser.</w:t>
      </w:r>
    </w:p>
    <w:tbl>
      <w:tblPr>
        <w:tblW w:w="9688" w:type="dxa"/>
        <w:jc w:val="center"/>
        <w:tblInd w:w="0" w:type="dxa"/>
        <w:tblLayout w:type="fixed"/>
        <w:tblCellMar>
          <w:top w:w="20" w:type="dxa"/>
          <w:left w:w="20" w:type="dxa"/>
          <w:bottom w:w="20" w:type="dxa"/>
          <w:right w:w="20" w:type="dxa"/>
        </w:tblCellMar>
        <w:tblLook w:firstRow="0" w:noVBand="0" w:lastRow="0" w:firstColumn="0" w:lastColumn="0" w:noHBand="0" w:val="0000"/>
      </w:tblPr>
      <w:tblGrid>
        <w:gridCol w:w="2907"/>
        <w:gridCol w:w="1692"/>
        <w:gridCol w:w="1852"/>
        <w:gridCol w:w="1432"/>
        <w:gridCol w:w="1805"/>
      </w:tblGrid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Désignation de l’entreprise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Prestations concernées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Montant HT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Taux TVA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Montant TTC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Dénomination sociale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SIRET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Code APE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N° TVA intracommunautaire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Adresse :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Dénomination sociale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SIRET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Code APE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N° TVA intracommunautaire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Adresse :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Dénomination sociale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SIRET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Code APE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N° TVA intracommunautaire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Adresse :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TOTAUX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57" w:after="0"/>
        <w:jc w:val="center"/>
        <w:rPr>
          <w:rFonts w:ascii="Century Gothic" w:hAnsi="Century Gothic" w:eastAsia="Comic Sans MS" w:cs="Tahoma"/>
          <w:color w:val="000000"/>
          <w:sz w:val="20"/>
          <w:szCs w:val="20"/>
        </w:rPr>
      </w:pPr>
      <w:r>
        <w:rPr>
          <w:rFonts w:eastAsia="Comic Sans MS" w:cs="Tahoma" w:ascii="Century Gothic" w:hAnsi="Century Gothic"/>
          <w:color w:val="000000"/>
          <w:sz w:val="20"/>
          <w:szCs w:val="20"/>
        </w:rPr>
        <w:t>A dupliquer autant que nécessaire.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Le paiement est effectué sur : 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Wingdings" w:cs="Wingdings" w:ascii="Wingdings" w:hAnsi="Wingdings"/>
          <w:sz w:val="20"/>
          <w:szCs w:val="20"/>
          <w:lang w:eastAsia="fr-FR"/>
        </w:rPr>
        <w:t>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 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un compte unique ouvert au nom du mandataire </w:t>
      </w:r>
    </w:p>
    <w:p>
      <w:pPr>
        <w:pStyle w:val="Normal"/>
        <w:spacing w:lineRule="auto" w:line="36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Wingdings" w:cs="Wingdings" w:ascii="Wingdings" w:hAnsi="Wingdings"/>
          <w:sz w:val="20"/>
          <w:szCs w:val="20"/>
          <w:lang w:eastAsia="fr-FR"/>
        </w:rPr>
        <w:t>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 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>un compte unique ouvert au nom des membres du groupement</w:t>
      </w:r>
    </w:p>
    <w:p>
      <w:pPr>
        <w:pStyle w:val="Normal"/>
        <w:spacing w:lineRule="auto" w:line="36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Wingdings" w:cs="Wingdings" w:ascii="Wingdings" w:hAnsi="Wingdings"/>
          <w:sz w:val="20"/>
          <w:szCs w:val="20"/>
          <w:lang w:eastAsia="fr-FR"/>
        </w:rPr>
        <w:t>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 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>les comptes de chacun des membres du groupement suivant la répartition indiquée ci-dessus.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  <w:t>FOURNIR LE OU LES RIB CORRESPONDANT(S)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  <w:ins w:id="183" w:author="Auteur inconnu" w:date="2025-04-23T17:18:34Z"/>
        </w:rPr>
      </w:pPr>
      <w:ins w:id="182" w:author="Auteur inconnu" w:date="2025-04-23T17:18:34Z">
        <w:r>
          <w:rPr>
            <w:rFonts w:eastAsia="Arial" w:cs="Tahoma" w:ascii="Century Gothic" w:hAnsi="Century Gothic"/>
            <w:b/>
            <w:bCs/>
            <w:sz w:val="20"/>
            <w:szCs w:val="20"/>
            <w:lang w:eastAsia="fr-FR"/>
          </w:rPr>
        </w:r>
      </w:ins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  <w:ins w:id="185" w:author="Auteur inconnu" w:date="2025-04-23T17:18:34Z"/>
        </w:rPr>
      </w:pPr>
      <w:ins w:id="184" w:author="Auteur inconnu" w:date="2025-04-23T17:18:34Z">
        <w:r>
          <w:rPr>
            <w:rFonts w:eastAsia="Arial" w:cs="Tahoma" w:ascii="Century Gothic" w:hAnsi="Century Gothic"/>
            <w:b/>
            <w:bCs/>
            <w:sz w:val="20"/>
            <w:szCs w:val="20"/>
            <w:lang w:eastAsia="fr-FR"/>
          </w:rPr>
        </w:r>
      </w:ins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hd w:val="clear" w:color="auto" w:fill="92D050"/>
        <w:spacing w:before="0" w:after="0"/>
        <w:jc w:val="center"/>
        <w:rPr>
          <w:rFonts w:ascii="Century Gothic" w:hAnsi="Century Gothic" w:eastAsia="Calibri" w:cs="Tahoma"/>
          <w:b/>
          <w:b/>
          <w:bCs/>
          <w:color w:val="FFFFFF" w:themeColor="background1"/>
          <w:sz w:val="20"/>
          <w:szCs w:val="20"/>
        </w:rPr>
      </w:pPr>
      <w:r>
        <w:rPr>
          <w:rFonts w:eastAsia="Calibri" w:cs="Tahoma" w:ascii="Century Gothic" w:hAnsi="Century Gothic"/>
          <w:b/>
          <w:bCs/>
          <w:color w:val="FFFFFF" w:themeColor="background1"/>
          <w:sz w:val="20"/>
          <w:szCs w:val="20"/>
        </w:rPr>
        <w:t>ANNEXE II  -  SIGNATURE DU MARCHE EN CAS DE GROUPEMENT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57" w:after="0"/>
        <w:jc w:val="center"/>
        <w:rPr>
          <w:rFonts w:ascii="Century Gothic" w:hAnsi="Century Gothic" w:eastAsia="Comic Sans MS" w:cs="Tahoma"/>
          <w:color w:val="000000"/>
          <w:sz w:val="20"/>
          <w:szCs w:val="20"/>
        </w:rPr>
      </w:pPr>
      <w:r>
        <w:rPr>
          <w:rFonts w:eastAsia="Comic Sans MS" w:cs="Tahoma" w:ascii="Century Gothic" w:hAnsi="Century Gothic"/>
          <w:color w:val="000000"/>
          <w:sz w:val="20"/>
          <w:szCs w:val="20"/>
        </w:rPr>
      </w:r>
    </w:p>
    <w:p>
      <w:pPr>
        <w:pStyle w:val="Normal"/>
        <w:spacing w:lineRule="auto" w:line="480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 xml:space="preserve">Les membres du groupement d’opérateurs économiques désignent le mandataire suivant (article R. 2142-24 du Code de la commande </w:t>
      </w:r>
      <w:bookmarkStart w:id="12" w:name="_GoBack"/>
      <w:bookmarkEnd w:id="12"/>
      <w:r>
        <w:rPr>
          <w:rFonts w:eastAsia="Calibri" w:cs="Tahoma" w:ascii="Century Gothic" w:hAnsi="Century Gothic"/>
          <w:sz w:val="20"/>
          <w:szCs w:val="20"/>
        </w:rPr>
        <w:t>publique)  :……………………………………………………………………………..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[Indiquer le nom commercial et la dénomination sociale du mandataire]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Les membres du groupement ont donné mandat au mandataire, qui signe le présent acte d’engagement :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(Cocher la ou les cases correspondantes.)</w:t>
      </w:r>
    </w:p>
    <w:p>
      <w:pPr>
        <w:pStyle w:val="Normal"/>
        <w:ind w:firstLine="708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(joindre les pouvoirs en annexe du présent document.)</w:t>
      </w:r>
    </w:p>
    <w:p>
      <w:pPr>
        <w:pStyle w:val="Normal"/>
        <w:ind w:firstLine="708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pour signer, en leur nom et pour leur compte, les modifications ultérieures du marché public;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(joindre les pouvoirs en annexe du présent document.)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 xml:space="preserve">ont donné mandat au mandataire dans les conditions définies par les pouvoirs joints en annexe. 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(Donner des précisions sur l’étendue du mandat.)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Les membres du groupement, qui signent le présent acte d’engagement :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(Cocher la case correspondante.)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donnent mandat au mandataire, qui l’accepte, pour les représenter vis-à-vis de l’acheteur et pour coordonner l’ensemble des prestations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donnent mandat au mandataire, qui l’accepte, pour signer, en leur nom et pour leur compte, les modifications ultérieures du marché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donnent mandat au mandataire dans les conditions définies ci-dessous : (Donner des précisions sur l’étendue du mandat.)</w:t>
      </w:r>
    </w:p>
    <w:tbl>
      <w:tblPr>
        <w:tblW w:w="9922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3393"/>
        <w:gridCol w:w="3127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Nom, prénom et qualité</w:t>
            </w:r>
          </w:p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du signataire (*)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Lieu et date de signature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Signature</w:t>
            </w:r>
          </w:p>
        </w:tc>
      </w:tr>
      <w:tr>
        <w:trPr>
          <w:trHeight w:val="769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</w:tr>
      <w:tr>
        <w:trPr>
          <w:trHeight w:val="717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</w:tr>
      <w:tr>
        <w:trPr>
          <w:trHeight w:val="711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entury Gothic" w:hAnsi="Century Gothic" w:eastAsia="Calibri" w:cs="Calibri"/>
          <w:sz w:val="20"/>
          <w:szCs w:val="24"/>
        </w:rPr>
      </w:pPr>
      <w:r>
        <w:rPr>
          <w:rFonts w:eastAsia="Calibri" w:cs="Calibri" w:ascii="Century Gothic" w:hAnsi="Century Gothic"/>
          <w:sz w:val="20"/>
          <w:szCs w:val="24"/>
        </w:rPr>
        <w:t>(*) Le signataire doit avoir le pouvoir d’engager la personne qu’il représente.</w:t>
      </w:r>
    </w:p>
    <w:p>
      <w:pPr>
        <w:pStyle w:val="Normal"/>
        <w:spacing w:before="0" w:after="200"/>
        <w:rPr>
          <w:rFonts w:ascii="Century Gothic" w:hAnsi="Century Gothic" w:eastAsia="Calibri" w:cs="Calibri"/>
          <w:sz w:val="20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720" w:right="720" w:gutter="0" w:header="0" w:top="720" w:footer="34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Cambria">
    <w:charset w:val="00"/>
    <w:family w:val="roman"/>
    <w:pitch w:val="variable"/>
  </w:font>
  <w:font w:name="Univers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mic Sans MS">
    <w:charset w:val="00"/>
    <w:family w:val="roman"/>
    <w:pitch w:val="variable"/>
  </w:font>
  <w:font w:name="Source Sans Pro">
    <w:charset w:val="00"/>
    <w:family w:val="roman"/>
    <w:pitch w:val="variable"/>
  </w:font>
  <w:font w:name="Century Gothic">
    <w:charset w:val="00"/>
    <w:family w:val="roman"/>
    <w:pitch w:val="variable"/>
  </w:font>
  <w:font w:name="Wingdings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41666926"/>
    </w:sdtPr>
    <w:sdtContent>
      <w:p>
        <w:pPr>
          <w:pStyle w:val="Pieddepage"/>
          <w:rPr>
            <w:sz w:val="16"/>
            <w:szCs w:val="16"/>
          </w:rPr>
        </w:pPr>
        <w:del w:id="186" w:author="Auteur inconnu" w:date="2025-04-23T10:57:49Z">
          <w:r>
            <w:rPr>
              <w:sz w:val="16"/>
              <w:szCs w:val="16"/>
            </w:rPr>
            <w:delText>Angers, Cité Administrative Bâtiment D niveaux 1, 2, 3</w:delText>
          </w:r>
        </w:del>
        <w:ins w:id="187" w:author="Auteur inconnu" w:date="2025-04-23T10:58:17Z">
          <w:r>
            <w:rPr>
              <w:sz w:val="16"/>
              <w:szCs w:val="16"/>
            </w:rPr>
            <w:t xml:space="preserve">CFP </w:t>
          </w:r>
        </w:ins>
        <w:ins w:id="188" w:author="Auteur inconnu" w:date="2025-04-23T10:57:49Z">
          <w:r>
            <w:rPr>
              <w:sz w:val="16"/>
              <w:szCs w:val="16"/>
            </w:rPr>
            <w:t xml:space="preserve">Saumur – </w:t>
          </w:r>
        </w:ins>
        <w:ins w:id="189" w:author="Auteur inconnu" w:date="2025-04-23T10:58:00Z">
          <w:r>
            <w:rPr>
              <w:sz w:val="16"/>
              <w:szCs w:val="16"/>
            </w:rPr>
            <w:t>installation d</w:t>
          </w:r>
        </w:ins>
        <w:ins w:id="190" w:author="Auteur inconnu" w:date="2025-04-23T10:58:00Z">
          <w:r>
            <w:rPr>
              <w:rFonts w:eastAsia="Calibri" w:cs="Arial" w:cstheme="minorBidi" w:eastAsiaTheme="minorHAnsi"/>
              <w:color w:val="auto"/>
              <w:kern w:val="0"/>
              <w:sz w:val="16"/>
              <w:szCs w:val="16"/>
              <w:lang w:val="fr-FR" w:eastAsia="en-US" w:bidi="ar-SA"/>
            </w:rPr>
            <w:t>’une pompe à chaleur</w:t>
          </w:r>
        </w:ins>
        <w:r>
          <w:rPr>
            <w:sz w:val="16"/>
            <w:szCs w:val="16"/>
          </w:rPr>
          <w:t xml:space="preserve">  - Acte d’engagement                                                   Page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7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</w:rPr>
          <w:t xml:space="preserve"> sur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7</w:t>
        </w:r>
        <w:r>
          <w:rPr>
            <w:sz w:val="16"/>
            <w:b/>
            <w:szCs w:val="16"/>
            <w:bCs/>
          </w:rPr>
          <w:fldChar w:fldCharType="end"/>
        </w:r>
      </w:p>
    </w:sdtContent>
  </w:sdt>
  <w:p>
    <w:pPr>
      <w:pStyle w:val="Pieddepage"/>
      <w:rPr>
        <w:sz w:val="16"/>
        <w:szCs w:val="18"/>
      </w:rPr>
    </w:pPr>
    <w:r>
      <w:rPr>
        <w:sz w:val="16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revisionView w:insDel="0" w:formatting="0"/>
  <w:trackRevisio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40b1c"/>
    <w:pPr>
      <w:widowControl/>
      <w:suppressAutoHyphens w:val="true"/>
      <w:bidi w:val="0"/>
      <w:spacing w:lineRule="auto" w:line="276" w:before="0" w:after="200"/>
      <w:jc w:val="left"/>
    </w:pPr>
    <w:rPr>
      <w:rFonts w:ascii="Verdana" w:hAnsi="Verdana" w:eastAsia="Calibri" w:cs="Arial" w:cstheme="minorBidi" w:eastAsiaTheme="minorHAnsi"/>
      <w:color w:val="auto"/>
      <w:kern w:val="0"/>
      <w:sz w:val="19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d81c9b"/>
    <w:pPr>
      <w:keepNext w:val="true"/>
      <w:keepLines/>
      <w:spacing w:before="480" w:after="0"/>
      <w:outlineLvl w:val="0"/>
    </w:pPr>
    <w:rPr>
      <w:rFonts w:eastAsia="Times New Roman" w:cs="Times New Roman"/>
      <w:b/>
      <w:bCs/>
      <w:color w:val="FF5959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d71cf"/>
    <w:pPr>
      <w:keepNext w:val="true"/>
      <w:keepLines/>
      <w:spacing w:lineRule="auto" w:line="240" w:before="120" w:after="180"/>
      <w:outlineLvl w:val="1"/>
    </w:pPr>
    <w:rPr>
      <w:rFonts w:eastAsia="Times New Roman" w:cs="Times New Roman"/>
      <w:b/>
      <w:bCs/>
      <w:caps/>
      <w:color w:val="000000" w:themeColor="tex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25a1"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2DA2B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63402"/>
    <w:pPr>
      <w:keepNext w:val="true"/>
      <w:keepLines/>
      <w:spacing w:lineRule="auto" w:line="240" w:before="180" w:after="180"/>
      <w:ind w:left="567" w:hanging="0"/>
      <w:outlineLvl w:val="3"/>
    </w:pPr>
    <w:rPr>
      <w:rFonts w:eastAsia="Times New Roman" w:cs="Times New Roman"/>
      <w:b/>
      <w:bCs/>
      <w:iCs/>
      <w:color w:val="000000" w:themeColor="text1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63402"/>
    <w:pPr>
      <w:keepNext w:val="true"/>
      <w:keepLines/>
      <w:spacing w:lineRule="auto" w:line="240" w:before="0" w:after="120"/>
      <w:ind w:left="1134" w:hanging="0"/>
      <w:outlineLvl w:val="4"/>
    </w:pPr>
    <w:rPr>
      <w:rFonts w:eastAsia="Times New Roman" w:cs="Times New Roman"/>
      <w:b/>
      <w:color w:val="000000" w:themeColor="tex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f25a1"/>
    <w:pPr>
      <w:keepNext w:val="true"/>
      <w:keepLines/>
      <w:spacing w:before="200" w:after="0"/>
      <w:outlineLvl w:val="5"/>
    </w:pPr>
    <w:rPr>
      <w:rFonts w:ascii="Cambria" w:hAnsi="Cambria" w:eastAsia="Times New Roman" w:cs="Times New Roman"/>
      <w:i/>
      <w:iCs/>
      <w:color w:val="16505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f25a1"/>
    <w:pPr>
      <w:keepNext w:val="true"/>
      <w:keepLines/>
      <w:spacing w:before="200" w:after="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f25a1"/>
    <w:pPr>
      <w:keepNext w:val="true"/>
      <w:keepLines/>
      <w:spacing w:before="200" w:after="0"/>
      <w:outlineLvl w:val="7"/>
    </w:pPr>
    <w:rPr>
      <w:rFonts w:ascii="Cambria" w:hAnsi="Cambria" w:eastAsia="Times New Roman" w:cs="Times New Roman"/>
      <w:color w:val="2DA2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f25a1"/>
    <w:pPr>
      <w:keepNext w:val="true"/>
      <w:keepLines/>
      <w:spacing w:before="200" w:after="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link w:val="Titre1"/>
    <w:uiPriority w:val="9"/>
    <w:qFormat/>
    <w:rsid w:val="00d81c9b"/>
    <w:rPr>
      <w:rFonts w:ascii="Verdana" w:hAnsi="Verdana" w:eastAsia="Times New Roman" w:cs="Times New Roman"/>
      <w:b/>
      <w:bCs/>
      <w:color w:val="FF5959"/>
      <w:sz w:val="28"/>
      <w:szCs w:val="28"/>
    </w:rPr>
  </w:style>
  <w:style w:type="character" w:styleId="Titre2Car" w:customStyle="1">
    <w:name w:val="Titre 2 Car"/>
    <w:link w:val="Titre2"/>
    <w:uiPriority w:val="9"/>
    <w:qFormat/>
    <w:rsid w:val="00ed71cf"/>
    <w:rPr>
      <w:rFonts w:ascii="Verdana" w:hAnsi="Verdana" w:eastAsia="Times New Roman" w:cs="Times New Roman"/>
      <w:b/>
      <w:bCs/>
      <w:caps/>
      <w:color w:val="000000" w:themeColor="text1"/>
      <w:sz w:val="24"/>
      <w:szCs w:val="26"/>
    </w:rPr>
  </w:style>
  <w:style w:type="character" w:styleId="Titre3Car" w:customStyle="1">
    <w:name w:val="Titre 3 Car"/>
    <w:link w:val="Titre3"/>
    <w:uiPriority w:val="9"/>
    <w:semiHidden/>
    <w:qFormat/>
    <w:rsid w:val="00af25a1"/>
    <w:rPr>
      <w:rFonts w:ascii="Cambria" w:hAnsi="Cambria" w:eastAsia="Times New Roman" w:cs="Times New Roman"/>
      <w:b/>
      <w:bCs/>
      <w:color w:val="2DA2BF"/>
    </w:rPr>
  </w:style>
  <w:style w:type="character" w:styleId="Titre4Car" w:customStyle="1">
    <w:name w:val="Titre 4 Car"/>
    <w:link w:val="Titre4"/>
    <w:uiPriority w:val="9"/>
    <w:qFormat/>
    <w:rsid w:val="00163402"/>
    <w:rPr>
      <w:rFonts w:ascii="Verdana" w:hAnsi="Verdana" w:eastAsia="Times New Roman" w:cs="Times New Roman"/>
      <w:b/>
      <w:bCs/>
      <w:iCs/>
      <w:color w:val="000000" w:themeColor="text1"/>
      <w:sz w:val="20"/>
    </w:rPr>
  </w:style>
  <w:style w:type="character" w:styleId="Titre5Car" w:customStyle="1">
    <w:name w:val="Titre 5 Car"/>
    <w:link w:val="Titre5"/>
    <w:uiPriority w:val="9"/>
    <w:qFormat/>
    <w:rsid w:val="00163402"/>
    <w:rPr>
      <w:rFonts w:ascii="Verdana" w:hAnsi="Verdana" w:eastAsia="Times New Roman" w:cs="Times New Roman"/>
      <w:b/>
      <w:color w:val="000000" w:themeColor="text1"/>
      <w:sz w:val="19"/>
    </w:rPr>
  </w:style>
  <w:style w:type="character" w:styleId="Titre6Car" w:customStyle="1">
    <w:name w:val="Titre 6 Car"/>
    <w:link w:val="Titre6"/>
    <w:uiPriority w:val="9"/>
    <w:semiHidden/>
    <w:qFormat/>
    <w:rsid w:val="00af25a1"/>
    <w:rPr>
      <w:rFonts w:ascii="Cambria" w:hAnsi="Cambria" w:eastAsia="Times New Roman" w:cs="Times New Roman"/>
      <w:i/>
      <w:iCs/>
      <w:color w:val="16505E"/>
    </w:rPr>
  </w:style>
  <w:style w:type="character" w:styleId="Titre7Car" w:customStyle="1">
    <w:name w:val="Titre 7 Car"/>
    <w:link w:val="Titre7"/>
    <w:uiPriority w:val="9"/>
    <w:semiHidden/>
    <w:qFormat/>
    <w:rsid w:val="00af25a1"/>
    <w:rPr>
      <w:rFonts w:ascii="Cambria" w:hAnsi="Cambria" w:eastAsia="Times New Roman" w:cs="Times New Roman"/>
      <w:i/>
      <w:iCs/>
      <w:color w:val="404040"/>
    </w:rPr>
  </w:style>
  <w:style w:type="character" w:styleId="Titre8Car" w:customStyle="1">
    <w:name w:val="Titre 8 Car"/>
    <w:link w:val="Titre8"/>
    <w:uiPriority w:val="9"/>
    <w:semiHidden/>
    <w:qFormat/>
    <w:rsid w:val="00af25a1"/>
    <w:rPr>
      <w:rFonts w:ascii="Cambria" w:hAnsi="Cambria" w:eastAsia="Times New Roman" w:cs="Times New Roman"/>
      <w:color w:val="2DA2BF"/>
      <w:sz w:val="20"/>
      <w:szCs w:val="20"/>
    </w:rPr>
  </w:style>
  <w:style w:type="character" w:styleId="Titre9Car" w:customStyle="1">
    <w:name w:val="Titre 9 Car"/>
    <w:link w:val="Titre9"/>
    <w:uiPriority w:val="9"/>
    <w:semiHidden/>
    <w:qFormat/>
    <w:rsid w:val="00af25a1"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TitreCar" w:customStyle="1">
    <w:name w:val="Titre Car"/>
    <w:link w:val="Titre"/>
    <w:uiPriority w:val="10"/>
    <w:qFormat/>
    <w:rsid w:val="00af25a1"/>
    <w:rPr>
      <w:rFonts w:ascii="Cambria" w:hAnsi="Cambria" w:eastAsia="Times New Roman" w:cs="Times New Roman"/>
      <w:color w:val="343434"/>
      <w:spacing w:val="5"/>
      <w:kern w:val="2"/>
      <w:sz w:val="52"/>
      <w:szCs w:val="52"/>
    </w:rPr>
  </w:style>
  <w:style w:type="character" w:styleId="SoustitreCar" w:customStyle="1">
    <w:name w:val="Sous-titre Car"/>
    <w:link w:val="Sous-titre"/>
    <w:uiPriority w:val="11"/>
    <w:qFormat/>
    <w:rsid w:val="00af25a1"/>
    <w:rPr>
      <w:rFonts w:ascii="Cambria" w:hAnsi="Cambria" w:eastAsia="Times New Roman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af25a1"/>
    <w:rPr>
      <w:b/>
      <w:bCs/>
    </w:rPr>
  </w:style>
  <w:style w:type="character" w:styleId="Accentuation">
    <w:name w:val="Accentuation"/>
    <w:uiPriority w:val="20"/>
    <w:qFormat/>
    <w:rsid w:val="00af25a1"/>
    <w:rPr>
      <w:i/>
      <w:iCs/>
    </w:rPr>
  </w:style>
  <w:style w:type="character" w:styleId="CitationCar" w:customStyle="1">
    <w:name w:val="Citation Car"/>
    <w:link w:val="Citation"/>
    <w:uiPriority w:val="29"/>
    <w:qFormat/>
    <w:rsid w:val="00af25a1"/>
    <w:rPr>
      <w:i/>
      <w:iCs/>
      <w:color w:val="000000"/>
    </w:rPr>
  </w:style>
  <w:style w:type="character" w:styleId="CitationintenseCar" w:customStyle="1">
    <w:name w:val="Citation intense Car"/>
    <w:link w:val="Citationintense"/>
    <w:uiPriority w:val="30"/>
    <w:qFormat/>
    <w:rsid w:val="00af25a1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af25a1"/>
    <w:rPr>
      <w:i/>
      <w:iCs/>
      <w:color w:val="808080"/>
    </w:rPr>
  </w:style>
  <w:style w:type="character" w:styleId="IntenseEmphasis">
    <w:name w:val="Intense Emphasis"/>
    <w:uiPriority w:val="21"/>
    <w:qFormat/>
    <w:rsid w:val="00af25a1"/>
    <w:rPr>
      <w:b/>
      <w:bCs/>
      <w:i/>
      <w:iCs/>
      <w:color w:val="2DA2BF"/>
    </w:rPr>
  </w:style>
  <w:style w:type="character" w:styleId="SubtleReference">
    <w:name w:val="Subtle Reference"/>
    <w:uiPriority w:val="31"/>
    <w:qFormat/>
    <w:rsid w:val="00af25a1"/>
    <w:rPr>
      <w:smallCaps/>
      <w:color w:val="DA1F28"/>
      <w:u w:val="single"/>
    </w:rPr>
  </w:style>
  <w:style w:type="character" w:styleId="IntenseReference">
    <w:name w:val="Intense Reference"/>
    <w:uiPriority w:val="32"/>
    <w:qFormat/>
    <w:rsid w:val="00af25a1"/>
    <w:rPr>
      <w:b/>
      <w:bCs/>
      <w:smallCaps/>
      <w:color w:val="DA1F28"/>
      <w:spacing w:val="5"/>
      <w:u w:val="single"/>
    </w:rPr>
  </w:style>
  <w:style w:type="character" w:styleId="BookTitle">
    <w:name w:val="Book Title"/>
    <w:uiPriority w:val="33"/>
    <w:qFormat/>
    <w:rsid w:val="00af25a1"/>
    <w:rPr>
      <w:b/>
      <w:bCs/>
      <w:smallCaps/>
      <w:spacing w:val="5"/>
    </w:rPr>
  </w:style>
  <w:style w:type="character" w:styleId="NotedebasdepageCar" w:customStyle="1">
    <w:name w:val="Note de bas de page Car"/>
    <w:basedOn w:val="DefaultParagraphFont"/>
    <w:link w:val="Notedebasdepage"/>
    <w:qFormat/>
    <w:rsid w:val="00724ef6"/>
    <w:rPr>
      <w:rFonts w:ascii="Univers" w:hAnsi="Univers" w:eastAsia="Times New Roman" w:cs="Univers"/>
      <w:sz w:val="20"/>
      <w:szCs w:val="20"/>
      <w:lang w:eastAsia="zh-CN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uiPriority w:val="99"/>
    <w:unhideWhenUsed/>
    <w:qFormat/>
    <w:rsid w:val="00724ef6"/>
    <w:rPr>
      <w:vertAlign w:val="superscript"/>
    </w:rPr>
  </w:style>
  <w:style w:type="character" w:styleId="Annotationreference">
    <w:name w:val="annotation reference"/>
    <w:qFormat/>
    <w:rsid w:val="0034503f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qFormat/>
    <w:rsid w:val="0034503f"/>
    <w:rPr>
      <w:rFonts w:ascii="Helvetica" w:hAnsi="Helvetica" w:eastAsia="Times New Roman" w:cs="Times New Roman"/>
      <w:sz w:val="20"/>
      <w:szCs w:val="20"/>
      <w:lang w:eastAsia="fr-FR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2c56f1"/>
    <w:rPr>
      <w:rFonts w:ascii="Tahoma" w:hAnsi="Tahoma" w:cs="Tahoma"/>
      <w:sz w:val="16"/>
      <w:szCs w:val="16"/>
    </w:rPr>
  </w:style>
  <w:style w:type="character" w:styleId="LienInternet">
    <w:name w:val="Lien Internet"/>
    <w:basedOn w:val="DefaultParagraphFont"/>
    <w:uiPriority w:val="99"/>
    <w:unhideWhenUsed/>
    <w:rsid w:val="00dc123f"/>
    <w:rPr>
      <w:color w:val="0000FF" w:themeColor="hyperlink"/>
      <w:u w:val="single"/>
    </w:rPr>
  </w:style>
  <w:style w:type="character" w:styleId="Prix" w:customStyle="1">
    <w:name w:val="prix"/>
    <w:basedOn w:val="DefaultParagraphFont"/>
    <w:qFormat/>
    <w:rsid w:val="00c15c82"/>
    <w:rPr/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8d0865"/>
    <w:rPr>
      <w:rFonts w:ascii="Verdana" w:hAnsi="Verdana" w:eastAsia="Times New Roman" w:cs="Times New Roman"/>
      <w:b/>
      <w:bCs/>
      <w:sz w:val="20"/>
      <w:szCs w:val="20"/>
      <w:lang w:eastAsia="fr-FR"/>
    </w:rPr>
  </w:style>
  <w:style w:type="character" w:styleId="EntteCar" w:customStyle="1">
    <w:name w:val="En-tête Car"/>
    <w:basedOn w:val="DefaultParagraphFont"/>
    <w:link w:val="En-tte"/>
    <w:uiPriority w:val="99"/>
    <w:qFormat/>
    <w:rsid w:val="00f80a66"/>
    <w:rPr>
      <w:rFonts w:ascii="Verdana" w:hAnsi="Verdana"/>
      <w:sz w:val="19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f80a66"/>
    <w:rPr>
      <w:rFonts w:ascii="Verdana" w:hAnsi="Verdana"/>
      <w:sz w:val="19"/>
    </w:rPr>
  </w:style>
  <w:style w:type="character" w:styleId="Mentionnonrsolue1" w:customStyle="1">
    <w:name w:val="Mention non résolue1"/>
    <w:basedOn w:val="DefaultParagraphFont"/>
    <w:uiPriority w:val="99"/>
    <w:semiHidden/>
    <w:unhideWhenUsed/>
    <w:qFormat/>
    <w:rsid w:val="00d35ac7"/>
    <w:rPr>
      <w:color w:val="605E5C"/>
      <w:shd w:fill="E1DFDD" w:val="clear"/>
    </w:rPr>
  </w:style>
  <w:style w:type="character" w:styleId="CorpsdetexteCar" w:customStyle="1">
    <w:name w:val="Corps de texte Car"/>
    <w:basedOn w:val="DefaultParagraphFont"/>
    <w:link w:val="Corpsdetexte"/>
    <w:uiPriority w:val="1"/>
    <w:qFormat/>
    <w:rsid w:val="00b90d01"/>
    <w:rPr>
      <w:rFonts w:ascii="Tahoma" w:hAnsi="Tahoma" w:eastAsia="Tahoma" w:cs="Tahoma"/>
      <w:sz w:val="20"/>
      <w:szCs w:val="20"/>
    </w:rPr>
  </w:style>
  <w:style w:type="character" w:styleId="Numrotationdelignes">
    <w:name w:val="Numérotation de lignes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b90d01"/>
    <w:pPr>
      <w:widowControl w:val="false"/>
      <w:spacing w:lineRule="auto" w:line="240" w:before="0" w:after="0"/>
      <w:ind w:left="372" w:hanging="0"/>
    </w:pPr>
    <w:rPr>
      <w:rFonts w:ascii="Tahoma" w:hAnsi="Tahoma" w:eastAsia="Tahoma" w:cs="Tahoma"/>
      <w:sz w:val="20"/>
      <w:szCs w:val="20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f25a1"/>
    <w:pPr>
      <w:spacing w:lineRule="auto" w:line="240"/>
    </w:pPr>
    <w:rPr>
      <w:b/>
      <w:bCs/>
      <w:color w:val="2DA2BF"/>
      <w:sz w:val="18"/>
      <w:szCs w:val="18"/>
    </w:rPr>
  </w:style>
  <w:style w:type="paragraph" w:styleId="Titreprincipal">
    <w:name w:val="Title"/>
    <w:basedOn w:val="Normal"/>
    <w:next w:val="Normal"/>
    <w:link w:val="TitreCar"/>
    <w:uiPriority w:val="10"/>
    <w:qFormat/>
    <w:rsid w:val="00af25a1"/>
    <w:pPr>
      <w:pBdr>
        <w:bottom w:val="single" w:sz="8" w:space="4" w:color="2DA2BF"/>
      </w:pBdr>
      <w:spacing w:lineRule="auto" w:line="240" w:before="0" w:after="300"/>
      <w:contextualSpacing/>
    </w:pPr>
    <w:rPr>
      <w:rFonts w:ascii="Cambria" w:hAnsi="Cambria" w:eastAsia="Times New Roman" w:cs="Times New Roman"/>
      <w:color w:val="343434"/>
      <w:spacing w:val="5"/>
      <w:kern w:val="2"/>
      <w:sz w:val="52"/>
      <w:szCs w:val="52"/>
    </w:rPr>
  </w:style>
  <w:style w:type="paragraph" w:styleId="Soustitre">
    <w:name w:val="Subtitle"/>
    <w:basedOn w:val="Normal"/>
    <w:next w:val="Normal"/>
    <w:link w:val="Sous-titreCar"/>
    <w:uiPriority w:val="11"/>
    <w:qFormat/>
    <w:rsid w:val="00af25a1"/>
    <w:pPr/>
    <w:rPr>
      <w:rFonts w:ascii="Cambria" w:hAnsi="Cambria" w:eastAsia="Times New Roman" w:cs="Times New Roman"/>
      <w:i/>
      <w:iCs/>
      <w:color w:val="2DA2BF"/>
      <w:spacing w:val="15"/>
      <w:sz w:val="24"/>
      <w:szCs w:val="24"/>
    </w:rPr>
  </w:style>
  <w:style w:type="paragraph" w:styleId="NoSpacing">
    <w:name w:val="No Spacing"/>
    <w:uiPriority w:val="1"/>
    <w:qFormat/>
    <w:rsid w:val="00af25a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ListParagraph">
    <w:name w:val="List Paragraph"/>
    <w:basedOn w:val="Normal"/>
    <w:uiPriority w:val="34"/>
    <w:qFormat/>
    <w:rsid w:val="00af25a1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CitationCar"/>
    <w:uiPriority w:val="29"/>
    <w:qFormat/>
    <w:rsid w:val="00af25a1"/>
    <w:pPr/>
    <w:rPr>
      <w:i/>
      <w:iCs/>
      <w:color w:val="000000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af25a1"/>
    <w:pPr>
      <w:pBdr>
        <w:bottom w:val="single" w:sz="4" w:space="4" w:color="2DA2BF"/>
      </w:pBdr>
      <w:spacing w:before="200" w:after="280"/>
      <w:ind w:left="936" w:right="936" w:hanging="0"/>
    </w:pPr>
    <w:rPr>
      <w:b/>
      <w:bCs/>
      <w:i/>
      <w:iCs/>
      <w:color w:val="2DA2BF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1"/>
    <w:next w:val="Normal"/>
    <w:uiPriority w:val="39"/>
    <w:unhideWhenUsed/>
    <w:qFormat/>
    <w:rsid w:val="00af25a1"/>
    <w:pPr>
      <w:outlineLvl w:val="9"/>
    </w:pPr>
    <w:rPr/>
  </w:style>
  <w:style w:type="paragraph" w:styleId="Notedebasdepage">
    <w:name w:val="Footnote Text"/>
    <w:basedOn w:val="Normal"/>
    <w:link w:val="NotedebasdepageCar"/>
    <w:rsid w:val="00724ef6"/>
    <w:pPr>
      <w:suppressAutoHyphens w:val="true"/>
      <w:spacing w:lineRule="auto" w:line="240" w:before="0" w:after="0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StyleListecontinueNonGras" w:customStyle="1">
    <w:name w:val="Style Liste continue + Non Gras"/>
    <w:basedOn w:val="ListContinue"/>
    <w:autoRedefine/>
    <w:qFormat/>
    <w:rsid w:val="00097e4e"/>
    <w:pPr>
      <w:spacing w:lineRule="auto" w:line="240" w:before="0" w:after="0"/>
      <w:ind w:left="0" w:hanging="0"/>
      <w:contextualSpacing w:val="false"/>
    </w:pPr>
    <w:rPr>
      <w:rFonts w:eastAsia="Times New Roman" w:cs="Arial"/>
      <w:color w:val="000000" w:themeColor="text1"/>
      <w:szCs w:val="19"/>
      <w:lang w:eastAsia="fr-FR"/>
    </w:rPr>
  </w:style>
  <w:style w:type="paragraph" w:styleId="ListContinue">
    <w:name w:val="List Continue"/>
    <w:basedOn w:val="Normal"/>
    <w:uiPriority w:val="99"/>
    <w:semiHidden/>
    <w:unhideWhenUsed/>
    <w:qFormat/>
    <w:rsid w:val="00345184"/>
    <w:pPr>
      <w:spacing w:before="0" w:after="120"/>
      <w:ind w:left="283" w:hanging="0"/>
      <w:contextualSpacing/>
    </w:pPr>
    <w:rPr/>
  </w:style>
  <w:style w:type="paragraph" w:styleId="Annotationtext">
    <w:name w:val="annotation text"/>
    <w:basedOn w:val="Normal"/>
    <w:link w:val="CommentaireCar"/>
    <w:qFormat/>
    <w:rsid w:val="0034503f"/>
    <w:pPr>
      <w:spacing w:lineRule="auto" w:line="240" w:before="0" w:after="0"/>
    </w:pPr>
    <w:rPr>
      <w:rFonts w:ascii="Helvetica" w:hAnsi="Helvetica" w:eastAsia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qFormat/>
    <w:rsid w:val="00ef54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2c56f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d351e4"/>
    <w:pPr>
      <w:spacing w:before="0" w:after="10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d351e4"/>
    <w:pPr>
      <w:spacing w:before="0" w:after="100"/>
      <w:ind w:left="190" w:hanging="0"/>
    </w:pPr>
    <w:rPr/>
  </w:style>
  <w:style w:type="paragraph" w:styleId="Tabledesmatiresniveau3">
    <w:name w:val="TOC 3"/>
    <w:basedOn w:val="Normal"/>
    <w:next w:val="Normal"/>
    <w:autoRedefine/>
    <w:uiPriority w:val="39"/>
    <w:unhideWhenUsed/>
    <w:rsid w:val="00ad6c2a"/>
    <w:pPr>
      <w:spacing w:before="0" w:after="100"/>
      <w:ind w:left="380" w:hanging="0"/>
    </w:pPr>
    <w:rPr/>
  </w:style>
  <w:style w:type="paragraph" w:styleId="Tabledesmatiresniveau4">
    <w:name w:val="TOC 4"/>
    <w:basedOn w:val="Normal"/>
    <w:next w:val="Normal"/>
    <w:autoRedefine/>
    <w:uiPriority w:val="39"/>
    <w:unhideWhenUsed/>
    <w:rsid w:val="00ad6c2a"/>
    <w:pPr>
      <w:spacing w:before="0" w:after="100"/>
      <w:ind w:left="570" w:hanging="0"/>
    </w:pPr>
    <w:rPr/>
  </w:style>
  <w:style w:type="paragraph" w:styleId="Tabledesmatiresniveau5">
    <w:name w:val="TOC 5"/>
    <w:basedOn w:val="Normal"/>
    <w:next w:val="Normal"/>
    <w:autoRedefine/>
    <w:uiPriority w:val="39"/>
    <w:unhideWhenUsed/>
    <w:rsid w:val="00ad6c2a"/>
    <w:pPr>
      <w:spacing w:before="0" w:after="100"/>
      <w:ind w:left="88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6">
    <w:name w:val="TOC 6"/>
    <w:basedOn w:val="Normal"/>
    <w:next w:val="Normal"/>
    <w:autoRedefine/>
    <w:uiPriority w:val="39"/>
    <w:unhideWhenUsed/>
    <w:rsid w:val="00ad6c2a"/>
    <w:pPr>
      <w:spacing w:before="0" w:after="100"/>
      <w:ind w:left="110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7">
    <w:name w:val="TOC 7"/>
    <w:basedOn w:val="Normal"/>
    <w:next w:val="Normal"/>
    <w:autoRedefine/>
    <w:uiPriority w:val="39"/>
    <w:unhideWhenUsed/>
    <w:rsid w:val="00ad6c2a"/>
    <w:pPr>
      <w:spacing w:before="0" w:after="100"/>
      <w:ind w:left="132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8">
    <w:name w:val="TOC 8"/>
    <w:basedOn w:val="Normal"/>
    <w:next w:val="Normal"/>
    <w:autoRedefine/>
    <w:uiPriority w:val="39"/>
    <w:unhideWhenUsed/>
    <w:rsid w:val="00ad6c2a"/>
    <w:pPr>
      <w:spacing w:before="0" w:after="100"/>
      <w:ind w:left="154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9">
    <w:name w:val="TOC 9"/>
    <w:basedOn w:val="Normal"/>
    <w:next w:val="Normal"/>
    <w:autoRedefine/>
    <w:uiPriority w:val="39"/>
    <w:unhideWhenUsed/>
    <w:rsid w:val="00ad6c2a"/>
    <w:pPr>
      <w:spacing w:before="0" w:after="100"/>
      <w:ind w:left="176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8d0865"/>
    <w:pPr>
      <w:spacing w:before="0" w:after="200"/>
    </w:pPr>
    <w:rPr>
      <w:rFonts w:ascii="Verdana" w:hAnsi="Verdana" w:eastAsia="Calibri" w:cs="Arial" w:cstheme="minorBidi" w:eastAsiaTheme="minorHAnsi"/>
      <w:b/>
      <w:bCs/>
      <w:lang w:eastAsia="en-US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rsid w:val="00f80a6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f80a6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evision">
    <w:name w:val="Revision"/>
    <w:uiPriority w:val="99"/>
    <w:semiHidden/>
    <w:qFormat/>
    <w:rsid w:val="00da68c0"/>
    <w:pPr>
      <w:widowControl/>
      <w:suppressAutoHyphens w:val="true"/>
      <w:bidi w:val="0"/>
      <w:spacing w:lineRule="auto" w:line="240" w:before="0" w:after="0"/>
      <w:jc w:val="left"/>
    </w:pPr>
    <w:rPr>
      <w:rFonts w:ascii="Verdana" w:hAnsi="Verdana" w:eastAsia="Calibri" w:cs="Arial" w:cstheme="minorBidi" w:eastAsiaTheme="minorHAnsi"/>
      <w:color w:val="auto"/>
      <w:kern w:val="0"/>
      <w:sz w:val="19"/>
      <w:szCs w:val="22"/>
      <w:lang w:val="fr-FR" w:eastAsia="en-US" w:bidi="ar-SA"/>
    </w:rPr>
  </w:style>
  <w:style w:type="paragraph" w:styleId="Normal1" w:customStyle="1">
    <w:name w:val="[Normal]"/>
    <w:qFormat/>
    <w:rsid w:val="00100ad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" w:cs="Arial" w:cstheme="minorBidi"/>
      <w:color w:val="auto"/>
      <w:kern w:val="0"/>
      <w:sz w:val="24"/>
      <w:szCs w:val="20"/>
      <w:lang w:val="en-US" w:eastAsia="en-US" w:bidi="ar-SA"/>
    </w:rPr>
  </w:style>
  <w:style w:type="paragraph" w:styleId="Titre11" w:customStyle="1">
    <w:name w:val="titre1"/>
    <w:basedOn w:val="Normal"/>
    <w:qFormat/>
    <w:rsid w:val="00100ade"/>
    <w:pPr>
      <w:spacing w:lineRule="auto" w:line="240" w:before="0" w:after="0"/>
    </w:pPr>
    <w:rPr>
      <w:rFonts w:ascii="Arial" w:hAnsi="Arial" w:eastAsia="Times New Roman" w:cs="Futura-Book"/>
      <w:color w:val="231F20"/>
      <w:sz w:val="20"/>
      <w:szCs w:val="18"/>
      <w:lang w:eastAsia="fr-FR"/>
    </w:rPr>
  </w:style>
  <w:style w:type="paragraph" w:styleId="Texte2" w:customStyle="1">
    <w:name w:val="Texte2"/>
    <w:basedOn w:val="Normal"/>
    <w:qFormat/>
    <w:rsid w:val="00100ade"/>
    <w:pPr>
      <w:shd w:val="clear" w:color="auto" w:fill="FFFFFF"/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  <w:spacing w:lineRule="auto" w:line="240" w:before="57" w:after="0"/>
      <w:ind w:left="284" w:hanging="0"/>
      <w:jc w:val="both"/>
    </w:pPr>
    <w:rPr>
      <w:rFonts w:ascii="Comic Sans MS" w:hAnsi="Comic Sans MS" w:eastAsia="Comic Sans MS" w:cs="Arial"/>
      <w:color w:val="000000"/>
      <w:sz w:val="20"/>
      <w:szCs w:val="20"/>
      <w:lang w:val="en-US"/>
    </w:rPr>
  </w:style>
  <w:style w:type="paragraph" w:styleId="Default" w:customStyle="1">
    <w:name w:val="Default"/>
    <w:qFormat/>
    <w:rsid w:val="000c670a"/>
    <w:pPr>
      <w:widowControl/>
      <w:suppressAutoHyphens w:val="true"/>
      <w:bidi w:val="0"/>
      <w:spacing w:lineRule="auto" w:line="240" w:before="0" w:after="0"/>
      <w:jc w:val="left"/>
    </w:pPr>
    <w:rPr>
      <w:rFonts w:ascii="Source Sans Pro" w:hAnsi="Source Sans Pro" w:eastAsia="Arial" w:cs="Source Sans Pro"/>
      <w:color w:val="000000"/>
      <w:kern w:val="0"/>
      <w:sz w:val="24"/>
      <w:szCs w:val="24"/>
      <w:lang w:val="fr-FR" w:eastAsia="fr-FR" w:bidi="ar-SA"/>
    </w:rPr>
  </w:style>
  <w:style w:type="paragraph" w:styleId="Texte1" w:customStyle="1">
    <w:name w:val="Texte1"/>
    <w:basedOn w:val="Normal"/>
    <w:qFormat/>
    <w:rsid w:val="002b3b9d"/>
    <w:pPr>
      <w:shd w:val="clear" w:color="auto" w:fill="FFFFFF"/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  <w:spacing w:lineRule="auto" w:line="240" w:before="57" w:after="0"/>
      <w:jc w:val="both"/>
    </w:pPr>
    <w:rPr>
      <w:rFonts w:ascii="Comic Sans MS" w:hAnsi="Comic Sans MS" w:eastAsia="Comic Sans MS" w:cs="Arial"/>
      <w:color w:val="000000"/>
      <w:sz w:val="20"/>
      <w:szCs w:val="20"/>
      <w:lang w:val="en-US"/>
    </w:rPr>
  </w:style>
  <w:style w:type="paragraph" w:styleId="Normal2" w:customStyle="1">
    <w:name w:val="Normal2"/>
    <w:basedOn w:val="Normal"/>
    <w:qFormat/>
    <w:rsid w:val="00dd1090"/>
    <w:pPr>
      <w:keepLines/>
      <w:tabs>
        <w:tab w:val="clear" w:pos="708"/>
        <w:tab w:val="left" w:pos="567" w:leader="none"/>
        <w:tab w:val="left" w:pos="851" w:leader="none"/>
        <w:tab w:val="left" w:pos="1134" w:leader="none"/>
      </w:tabs>
      <w:spacing w:lineRule="auto" w:line="240" w:before="0" w:after="0"/>
      <w:ind w:left="284" w:firstLine="284"/>
      <w:jc w:val="both"/>
    </w:pPr>
    <w:rPr>
      <w:rFonts w:ascii="Times New Roman" w:hAnsi="Times New Roman" w:eastAsia="Times New Roman" w:cs="Times New Roman"/>
      <w:sz w:val="22"/>
      <w:szCs w:val="20"/>
      <w:lang w:eastAsia="fr-FR"/>
    </w:rPr>
  </w:style>
  <w:style w:type="paragraph" w:styleId="TexteNormal" w:customStyle="1">
    <w:name w:val="TexteNormal"/>
    <w:basedOn w:val="Normal"/>
    <w:qFormat/>
    <w:rsid w:val="00d35ac7"/>
    <w:pPr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  <w:spacing w:lineRule="auto" w:line="240" w:before="0" w:after="0"/>
      <w:jc w:val="both"/>
    </w:pPr>
    <w:rPr>
      <w:rFonts w:ascii="Comic Sans MS" w:hAnsi="Comic Sans MS" w:eastAsia="Comic Sans MS" w:cs="Arial"/>
      <w:color w:val="000000"/>
      <w:sz w:val="20"/>
      <w:szCs w:val="20"/>
      <w:shd w:fill="FFFFFF" w:val="clear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d81c9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4B20-5B84-5F48-BF8A-F65A9E7A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Application>LibreOffice/7.2.7.2.M7$Windows_X86_64 LibreOffice_project/eae1a20eee24d7fbeb19ff1fe91a658206f3f25b</Application>
  <AppVersion>15.0000</AppVersion>
  <Pages>7</Pages>
  <Words>1385</Words>
  <Characters>8147</Characters>
  <CharactersWithSpaces>9416</CharactersWithSpaces>
  <Paragraphs>241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2024-03-19T13:45:00Z</dcterms:created>
  <dc:creator>Roselyne PERVIS-PICHON</dc:creator>
  <dc:description/>
  <dc:language>fr-FR</dc:language>
  <cp:lastModifiedBy/>
  <cp:lastPrinted>2023-02-20T13:35:00Z</cp:lastPrinted>
  <dcterms:modified xsi:type="dcterms:W3CDTF">2025-04-23T17:22:54Z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