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page" w:tblpX="821" w:tblpY="-476"/>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3F7B28">
        <w:trPr>
          <w:trHeight w:val="1545"/>
        </w:trPr>
        <w:tc>
          <w:tcPr>
            <w:tcW w:w="2765" w:type="dxa"/>
            <w:tcBorders>
              <w:bottom w:val="dotted" w:sz="4" w:space="0" w:color="auto"/>
            </w:tcBorders>
            <w:vAlign w:val="center"/>
            <w:hideMark/>
          </w:tcPr>
          <w:p w:rsidR="00714E18" w:rsidRPr="00F91645" w:rsidRDefault="00714E18" w:rsidP="00D26326">
            <w:r w:rsidRPr="006B09CF">
              <w:rPr>
                <w:noProof/>
                <w:lang w:eastAsia="fr-FR"/>
              </w:rPr>
              <w:drawing>
                <wp:anchor distT="0" distB="0" distL="114300" distR="114300" simplePos="0" relativeHeight="251661312" behindDoc="0" locked="0" layoutInCell="1" allowOverlap="1" wp14:anchorId="77C81AEA" wp14:editId="52BD798B">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3F7B28">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3F7B28">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3F7B28">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3F7B28">
        <w:trPr>
          <w:trHeight w:val="560"/>
        </w:trPr>
        <w:tc>
          <w:tcPr>
            <w:tcW w:w="10065" w:type="dxa"/>
            <w:gridSpan w:val="4"/>
            <w:shd w:val="clear" w:color="auto" w:fill="0070C0"/>
            <w:vAlign w:val="center"/>
          </w:tcPr>
          <w:p w:rsidR="006B09CF" w:rsidRPr="006B09CF" w:rsidRDefault="006B09CF" w:rsidP="003F7B28">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3F7B28">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3F7B28">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3F7B28">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3F7B28">
        <w:trPr>
          <w:trHeight w:val="543"/>
        </w:trPr>
        <w:tc>
          <w:tcPr>
            <w:tcW w:w="2765" w:type="dxa"/>
            <w:shd w:val="clear" w:color="auto" w:fill="FDE9D9" w:themeFill="accent6" w:themeFillTint="33"/>
            <w:vAlign w:val="center"/>
          </w:tcPr>
          <w:p w:rsidR="006B09CF" w:rsidRPr="006B09CF" w:rsidRDefault="006B09CF" w:rsidP="003F7B28">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6B09CF" w:rsidRPr="00823E02" w:rsidRDefault="00823E02" w:rsidP="00823E02">
            <w:pPr>
              <w:jc w:val="center"/>
              <w:rPr>
                <w:color w:val="000000" w:themeColor="text1"/>
              </w:rPr>
            </w:pPr>
            <w:r>
              <w:rPr>
                <w:color w:val="000000" w:themeColor="text1"/>
              </w:rPr>
              <w:t>FOURNITURE D</w:t>
            </w:r>
            <w:r w:rsidR="00197665">
              <w:rPr>
                <w:color w:val="000000" w:themeColor="text1"/>
              </w:rPr>
              <w:t>E DISPOSITIFS MEDICAUX DM GHTAO2</w:t>
            </w:r>
            <w:r>
              <w:rPr>
                <w:color w:val="000000" w:themeColor="text1"/>
              </w:rPr>
              <w:t>-2025</w:t>
            </w:r>
            <w:bookmarkStart w:id="0" w:name="_GoBack"/>
            <w:bookmarkEnd w:id="0"/>
          </w:p>
        </w:tc>
      </w:tr>
      <w:tr w:rsidR="006B09CF" w:rsidRPr="00301E55" w:rsidTr="003F7B28">
        <w:trPr>
          <w:trHeight w:val="460"/>
        </w:trPr>
        <w:tc>
          <w:tcPr>
            <w:tcW w:w="2765" w:type="dxa"/>
            <w:shd w:val="clear" w:color="auto" w:fill="F2F2F2" w:themeFill="background1" w:themeFillShade="F2"/>
            <w:vAlign w:val="center"/>
          </w:tcPr>
          <w:p w:rsidR="006B09CF"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EA3DDE" w:rsidP="003178F2">
            <w:pPr>
              <w:jc w:val="center"/>
              <w:rPr>
                <w:rFonts w:ascii="Trebuchet MS" w:hAnsi="Trebuchet MS" w:cs="Arial"/>
                <w:sz w:val="18"/>
                <w:szCs w:val="20"/>
              </w:rPr>
            </w:pPr>
            <w:r w:rsidRPr="00DA38EB">
              <w:rPr>
                <w:color w:val="000000" w:themeColor="text1"/>
              </w:rPr>
              <w:t>DPS202</w:t>
            </w:r>
            <w:r w:rsidR="003178F2" w:rsidRPr="00DA38EB">
              <w:rPr>
                <w:color w:val="000000" w:themeColor="text1"/>
              </w:rPr>
              <w:t>5</w:t>
            </w:r>
            <w:r w:rsidRPr="00DA38EB">
              <w:rPr>
                <w:color w:val="000000" w:themeColor="text1"/>
              </w:rPr>
              <w:t>AO00</w:t>
            </w:r>
            <w:r w:rsidR="00197665" w:rsidRPr="00DA38EB">
              <w:rPr>
                <w:color w:val="000000" w:themeColor="text1"/>
              </w:rPr>
              <w:t>4</w:t>
            </w:r>
            <w:r w:rsidRPr="00DA38EB">
              <w:rPr>
                <w:color w:val="000000" w:themeColor="text1"/>
              </w:rPr>
              <w:t>DISPOSITIFSMEDICAUX</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DA38EB" w:rsidP="003F7B28">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206880">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DA38EB" w:rsidP="003F7B28">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206880">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Pr="006B09CF" w:rsidRDefault="00793671" w:rsidP="00793671">
            <w:pPr>
              <w:pStyle w:val="En-tte"/>
              <w:jc w:val="center"/>
              <w:rPr>
                <w:rFonts w:ascii="Trebuchet MS" w:hAnsi="Trebuchet MS" w:cs="Arial"/>
                <w:bCs/>
                <w:sz w:val="20"/>
                <w:szCs w:val="20"/>
              </w:rPr>
            </w:pPr>
            <w:r>
              <w:rPr>
                <w:rFonts w:ascii="Trebuchet MS" w:hAnsi="Trebuchet MS" w:cs="Arial"/>
                <w:bCs/>
                <w:sz w:val="20"/>
                <w:szCs w:val="20"/>
              </w:rPr>
              <w:t xml:space="preserve">Clotilde LIGER </w:t>
            </w:r>
            <w:r w:rsidR="00206880" w:rsidRPr="00206880">
              <w:rPr>
                <w:rFonts w:ascii="Trebuchet MS" w:hAnsi="Trebuchet MS" w:cs="Arial"/>
                <w:bCs/>
                <w:sz w:val="20"/>
                <w:szCs w:val="20"/>
              </w:rPr>
              <w:t xml:space="preserve">02 41 35 77 </w:t>
            </w:r>
            <w:r>
              <w:rPr>
                <w:rFonts w:ascii="Trebuchet MS" w:hAnsi="Trebuchet MS" w:cs="Arial"/>
                <w:bCs/>
                <w:sz w:val="20"/>
                <w:szCs w:val="20"/>
              </w:rPr>
              <w:t>78</w:t>
            </w:r>
            <w:r w:rsidR="00206880" w:rsidRPr="00206880">
              <w:rPr>
                <w:rFonts w:ascii="Trebuchet MS" w:hAnsi="Trebuchet MS" w:cs="Arial"/>
                <w:bCs/>
                <w:sz w:val="20"/>
                <w:szCs w:val="20"/>
              </w:rPr>
              <w:t xml:space="preserve"> </w:t>
            </w:r>
            <w:r w:rsidR="00EA3DDE">
              <w:rPr>
                <w:rFonts w:ascii="Trebuchet MS" w:hAnsi="Trebuchet MS" w:cs="Arial"/>
                <w:bCs/>
                <w:sz w:val="20"/>
                <w:szCs w:val="20"/>
              </w:rPr>
              <w:t>–</w:t>
            </w:r>
            <w:r w:rsidR="00206880">
              <w:rPr>
                <w:rFonts w:ascii="Trebuchet MS" w:hAnsi="Trebuchet MS" w:cs="Arial"/>
                <w:bCs/>
                <w:sz w:val="20"/>
                <w:szCs w:val="20"/>
              </w:rPr>
              <w:t xml:space="preserve"> </w:t>
            </w:r>
            <w:hyperlink r:id="rId10" w:history="1">
              <w:r w:rsidR="00EA3DDE" w:rsidRPr="000507B2">
                <w:rPr>
                  <w:rStyle w:val="Lienhypertexte"/>
                  <w:rFonts w:cs="Arial"/>
                  <w:bCs/>
                  <w:sz w:val="20"/>
                  <w:szCs w:val="20"/>
                </w:rPr>
                <w:t>achat-pharmacie@chu-angers.fr</w:t>
              </w:r>
            </w:hyperlink>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3F7B28">
        <w:trPr>
          <w:trHeight w:val="460"/>
        </w:trPr>
        <w:tc>
          <w:tcPr>
            <w:tcW w:w="2765" w:type="dxa"/>
            <w:shd w:val="clear" w:color="auto" w:fill="F2F2F2" w:themeFill="background1" w:themeFillShade="F2"/>
            <w:vAlign w:val="center"/>
          </w:tcPr>
          <w:p w:rsidR="00C053B7"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C053B7" w:rsidRPr="006B09CF" w:rsidRDefault="00206880" w:rsidP="003178F2">
            <w:pPr>
              <w:pStyle w:val="En-tte"/>
              <w:jc w:val="center"/>
              <w:rPr>
                <w:rFonts w:ascii="Trebuchet MS" w:hAnsi="Trebuchet MS" w:cs="Arial"/>
                <w:bCs/>
                <w:sz w:val="20"/>
                <w:szCs w:val="20"/>
              </w:rPr>
            </w:pPr>
            <w:r>
              <w:rPr>
                <w:rFonts w:ascii="Trebuchet MS" w:hAnsi="Trebuchet MS" w:cs="Arial"/>
                <w:bCs/>
                <w:sz w:val="20"/>
                <w:szCs w:val="20"/>
              </w:rPr>
              <w:t xml:space="preserve">Marie LUQUE PAZ – 02 41 35 </w:t>
            </w:r>
            <w:r w:rsidR="003178F2">
              <w:rPr>
                <w:rFonts w:ascii="Trebuchet MS" w:hAnsi="Trebuchet MS" w:cs="Arial"/>
                <w:bCs/>
                <w:sz w:val="20"/>
                <w:szCs w:val="20"/>
              </w:rPr>
              <w:t>35</w:t>
            </w:r>
            <w:r w:rsidR="00793671">
              <w:rPr>
                <w:rFonts w:ascii="Trebuchet MS" w:hAnsi="Trebuchet MS" w:cs="Arial"/>
                <w:bCs/>
                <w:sz w:val="20"/>
                <w:szCs w:val="20"/>
              </w:rPr>
              <w:t xml:space="preserve"> </w:t>
            </w:r>
            <w:r w:rsidR="003178F2">
              <w:rPr>
                <w:rFonts w:ascii="Trebuchet MS" w:hAnsi="Trebuchet MS" w:cs="Arial"/>
                <w:bCs/>
                <w:sz w:val="20"/>
                <w:szCs w:val="20"/>
              </w:rPr>
              <w:t xml:space="preserve">44 </w:t>
            </w:r>
            <w:r>
              <w:rPr>
                <w:rFonts w:ascii="Trebuchet MS" w:hAnsi="Trebuchet MS" w:cs="Arial"/>
                <w:bCs/>
                <w:sz w:val="20"/>
                <w:szCs w:val="20"/>
              </w:rPr>
              <w:t xml:space="preserve">- </w:t>
            </w:r>
            <w:r w:rsidR="00EA3DDE">
              <w:rPr>
                <w:rStyle w:val="Lienhypertexte"/>
              </w:rPr>
              <w:t>marie.luquep</w:t>
            </w:r>
            <w:r>
              <w:rPr>
                <w:rStyle w:val="Lienhypertexte"/>
              </w:rPr>
              <w:t>az@chu-angers.fr</w:t>
            </w:r>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DA38EB" w:rsidP="003F7B28">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8320AF">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3F7B28">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DA38EB" w:rsidP="003F7B28">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206880">
                  <w:rPr>
                    <w:rFonts w:ascii="Trebuchet MS" w:hAnsi="Trebuchet MS" w:cs="Arial"/>
                    <w:bCs/>
                    <w:sz w:val="20"/>
                    <w:szCs w:val="20"/>
                  </w:rPr>
                  <w:t>OUI</w:t>
                </w:r>
              </w:sdtContent>
            </w:sdt>
          </w:p>
        </w:tc>
        <w:tc>
          <w:tcPr>
            <w:tcW w:w="1630" w:type="dxa"/>
            <w:vAlign w:val="center"/>
          </w:tcPr>
          <w:p w:rsidR="00C053B7" w:rsidRPr="006B09CF" w:rsidRDefault="00C053B7" w:rsidP="003F7B28">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867807" w:rsidP="0032706A">
            <w:pPr>
              <w:jc w:val="center"/>
              <w:rPr>
                <w:rFonts w:ascii="Trebuchet MS" w:hAnsi="Trebuchet MS" w:cs="Arial"/>
                <w:bCs/>
                <w:sz w:val="20"/>
                <w:szCs w:val="20"/>
              </w:rPr>
            </w:pPr>
            <w:r w:rsidRPr="003178F2">
              <w:rPr>
                <w:rFonts w:ascii="Trebuchet MS" w:hAnsi="Trebuchet MS" w:cs="Arial"/>
                <w:bCs/>
                <w:sz w:val="20"/>
                <w:szCs w:val="20"/>
                <w:highlight w:val="yellow"/>
              </w:rPr>
              <w:t>1 an</w:t>
            </w:r>
            <w:r w:rsidR="00713111">
              <w:rPr>
                <w:rFonts w:ascii="Trebuchet MS" w:hAnsi="Trebuchet MS" w:cs="Arial"/>
                <w:bCs/>
                <w:sz w:val="20"/>
                <w:szCs w:val="20"/>
              </w:rPr>
              <w:t xml:space="preserve"> </w:t>
            </w:r>
          </w:p>
        </w:tc>
        <w:tc>
          <w:tcPr>
            <w:tcW w:w="1630" w:type="dxa"/>
            <w:vAlign w:val="center"/>
          </w:tcPr>
          <w:p w:rsidR="00C053B7" w:rsidRPr="006B09CF" w:rsidRDefault="00C053B7" w:rsidP="003F7B28">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Article 5 -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DA38EB" w:rsidP="003F7B28">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206880">
                  <w:rPr>
                    <w:rFonts w:ascii="Trebuchet MS" w:hAnsi="Trebuchet MS" w:cs="Arial"/>
                    <w:bCs/>
                    <w:sz w:val="20"/>
                    <w:szCs w:val="20"/>
                  </w:rPr>
                  <w:t>OUI (tacite)</w:t>
                </w:r>
              </w:sdtContent>
            </w:sdt>
          </w:p>
        </w:tc>
        <w:tc>
          <w:tcPr>
            <w:tcW w:w="1630" w:type="dxa"/>
            <w:vAlign w:val="center"/>
          </w:tcPr>
          <w:p w:rsidR="00C053B7" w:rsidRPr="006B09CF" w:rsidRDefault="00C053B7" w:rsidP="003F7B28">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5.2</w:t>
            </w:r>
            <w:r>
              <w:rPr>
                <w:rFonts w:ascii="Trebuchet MS" w:hAnsi="Trebuchet MS" w:cs="Arial"/>
                <w:bCs/>
                <w:color w:val="0070C0"/>
                <w:sz w:val="20"/>
                <w:szCs w:val="20"/>
                <w:u w:val="single"/>
              </w:rPr>
              <w:fldChar w:fldCharType="end"/>
            </w:r>
          </w:p>
        </w:tc>
      </w:tr>
      <w:tr w:rsidR="00C053B7" w:rsidRPr="00301E55" w:rsidTr="003F7B28">
        <w:trPr>
          <w:trHeight w:val="629"/>
        </w:trPr>
        <w:tc>
          <w:tcPr>
            <w:tcW w:w="10065" w:type="dxa"/>
            <w:gridSpan w:val="4"/>
            <w:shd w:val="clear" w:color="auto" w:fill="0070C0"/>
            <w:vAlign w:val="center"/>
          </w:tcPr>
          <w:p w:rsidR="00C053B7" w:rsidRPr="006B09CF" w:rsidRDefault="00C053B7" w:rsidP="003F7B28">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3F7B28">
        <w:trPr>
          <w:trHeight w:val="414"/>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2058641180" w:edGrp="everyone"/>
            <w:r w:rsidRPr="006B09CF">
              <w:rPr>
                <w:rFonts w:ascii="Trebuchet MS" w:hAnsi="Trebuchet MS" w:cs="Arial"/>
                <w:bCs/>
                <w:sz w:val="20"/>
                <w:szCs w:val="20"/>
              </w:rPr>
              <w:t xml:space="preserve">   </w:t>
            </w:r>
            <w:permEnd w:id="2058641180"/>
          </w:p>
        </w:tc>
      </w:tr>
      <w:tr w:rsidR="00C053B7" w:rsidRPr="00301E55" w:rsidTr="003F7B28">
        <w:trPr>
          <w:trHeight w:val="477"/>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735792516" w:edGrp="everyone"/>
            <w:r w:rsidRPr="006B09CF">
              <w:rPr>
                <w:rFonts w:ascii="Trebuchet MS" w:hAnsi="Trebuchet MS" w:cs="Arial"/>
                <w:bCs/>
                <w:sz w:val="20"/>
                <w:szCs w:val="20"/>
              </w:rPr>
              <w:t xml:space="preserve">   </w:t>
            </w:r>
            <w:permEnd w:id="1735792516"/>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3F7B28">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2144099817" w:edGrp="everyone"/>
            <w:r w:rsidRPr="006B09CF">
              <w:rPr>
                <w:rFonts w:ascii="Trebuchet MS" w:hAnsi="Trebuchet MS" w:cs="Arial"/>
                <w:bCs/>
                <w:sz w:val="20"/>
                <w:szCs w:val="20"/>
              </w:rPr>
              <w:t xml:space="preserve">   </w:t>
            </w:r>
            <w:permEnd w:id="2144099817"/>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228465238" w:edGrp="everyone"/>
            <w:r w:rsidRPr="006B09CF">
              <w:rPr>
                <w:rFonts w:ascii="Trebuchet MS" w:hAnsi="Trebuchet MS" w:cs="Arial"/>
                <w:bCs/>
                <w:sz w:val="20"/>
                <w:szCs w:val="20"/>
              </w:rPr>
              <w:t xml:space="preserve">   </w:t>
            </w:r>
            <w:permEnd w:id="228465238"/>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34679242" w:edGrp="everyone"/>
            <w:r w:rsidRPr="006B09CF">
              <w:rPr>
                <w:rFonts w:ascii="Trebuchet MS" w:hAnsi="Trebuchet MS" w:cs="Arial"/>
                <w:bCs/>
                <w:sz w:val="20"/>
                <w:szCs w:val="20"/>
              </w:rPr>
              <w:t xml:space="preserve">   </w:t>
            </w:r>
            <w:permEnd w:id="134679242"/>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964629666" w:edGrp="everyone"/>
            <w:r w:rsidRPr="006B09CF">
              <w:rPr>
                <w:rFonts w:ascii="Trebuchet MS" w:hAnsi="Trebuchet MS" w:cs="Arial"/>
                <w:bCs/>
                <w:sz w:val="20"/>
                <w:szCs w:val="20"/>
              </w:rPr>
              <w:t xml:space="preserve">   </w:t>
            </w:r>
            <w:permEnd w:id="964629666"/>
          </w:p>
        </w:tc>
      </w:tr>
      <w:tr w:rsidR="00C053B7" w:rsidRPr="00301E55" w:rsidTr="003F7B28">
        <w:trPr>
          <w:trHeight w:val="373"/>
        </w:trPr>
        <w:tc>
          <w:tcPr>
            <w:tcW w:w="10065" w:type="dxa"/>
            <w:gridSpan w:val="4"/>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3F7B28">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3F7B28">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309462680"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B631F2" w:rsidP="003F7B28">
                <w:pPr>
                  <w:pStyle w:val="fcase2metab"/>
                  <w:jc w:val="center"/>
                  <w:rPr>
                    <w:rFonts w:ascii="Trebuchet MS" w:hAnsi="Trebuchet MS" w:cs="Arial"/>
                  </w:rPr>
                </w:pPr>
                <w:r>
                  <w:rPr>
                    <w:rFonts w:ascii="Trebuchet MS" w:eastAsiaTheme="minorHAnsi" w:hAnsi="Trebuchet MS" w:cs="Arial"/>
                    <w:lang w:eastAsia="en-US"/>
                  </w:rPr>
                  <w:t>SANS OBJET</w:t>
                </w:r>
              </w:p>
            </w:sdtContent>
          </w:sdt>
          <w:permEnd w:id="309462680"/>
          <w:p w:rsidR="00BC48A8" w:rsidRPr="00BC48A8" w:rsidRDefault="00BC48A8" w:rsidP="003F7B28">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77172003" w:edGrp="everyone"/>
          <w:p w:rsidR="00C053B7" w:rsidRPr="00BC48A8" w:rsidRDefault="00BC48A8" w:rsidP="003F7B28">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DA38EB">
              <w:rPr>
                <w:rFonts w:ascii="Trebuchet MS" w:eastAsiaTheme="minorHAnsi" w:hAnsi="Trebuchet MS" w:cs="Arial"/>
                <w:color w:val="1D1B11" w:themeColor="background2" w:themeShade="1A"/>
                <w:sz w:val="18"/>
                <w:lang w:eastAsia="fr-FR"/>
              </w:rPr>
            </w:r>
            <w:r w:rsidR="00DA38E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177172003"/>
            <w:r w:rsidRPr="00BC48A8">
              <w:rPr>
                <w:rFonts w:ascii="Trebuchet MS" w:eastAsiaTheme="minorHAnsi" w:hAnsi="Trebuchet MS" w:cs="Arial"/>
                <w:color w:val="1D1B11" w:themeColor="background2" w:themeShade="1A"/>
                <w:sz w:val="18"/>
                <w:lang w:eastAsia="fr-FR"/>
              </w:rPr>
              <w:t xml:space="preserve">  OUI      </w:t>
            </w:r>
            <w:permStart w:id="661538511"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DA38EB">
              <w:rPr>
                <w:rFonts w:ascii="Trebuchet MS" w:eastAsiaTheme="minorHAnsi" w:hAnsi="Trebuchet MS" w:cs="Arial"/>
                <w:color w:val="1D1B11" w:themeColor="background2" w:themeShade="1A"/>
                <w:sz w:val="18"/>
                <w:lang w:eastAsia="fr-FR"/>
              </w:rPr>
            </w:r>
            <w:r w:rsidR="00DA38E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661538511"/>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3F7B28">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355572058" w:edGrp="everyone"/>
          <w:p w:rsidR="00BC48A8" w:rsidRPr="00BC48A8" w:rsidRDefault="00BC48A8" w:rsidP="003F7B28">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DA38EB">
              <w:rPr>
                <w:rFonts w:ascii="Trebuchet MS" w:eastAsiaTheme="minorHAnsi" w:hAnsi="Trebuchet MS" w:cs="Arial"/>
                <w:color w:val="1D1B11" w:themeColor="background2" w:themeShade="1A"/>
                <w:sz w:val="18"/>
                <w:lang w:eastAsia="fr-FR"/>
              </w:rPr>
            </w:r>
            <w:r w:rsidR="00DA38E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355572058"/>
            <w:r w:rsidRPr="00BC48A8">
              <w:rPr>
                <w:rFonts w:ascii="Trebuchet MS" w:eastAsiaTheme="minorHAnsi" w:hAnsi="Trebuchet MS" w:cs="Arial"/>
                <w:color w:val="1D1B11" w:themeColor="background2" w:themeShade="1A"/>
                <w:sz w:val="18"/>
                <w:lang w:eastAsia="fr-FR"/>
              </w:rPr>
              <w:t xml:space="preserve">  au nom du mandataire      </w:t>
            </w:r>
            <w:permStart w:id="887446204"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DA38EB">
              <w:rPr>
                <w:rFonts w:ascii="Trebuchet MS" w:eastAsiaTheme="minorHAnsi" w:hAnsi="Trebuchet MS" w:cs="Arial"/>
                <w:color w:val="1D1B11" w:themeColor="background2" w:themeShade="1A"/>
                <w:sz w:val="18"/>
                <w:lang w:eastAsia="fr-FR"/>
              </w:rPr>
            </w:r>
            <w:r w:rsidR="00DA38EB">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887446204"/>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3F7B28">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3F7B28">
            <w:pPr>
              <w:pStyle w:val="Titre5"/>
              <w:keepNext/>
              <w:numPr>
                <w:ilvl w:val="4"/>
                <w:numId w:val="5"/>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3F7B28">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3F7B28">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3F7B28">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3F7B28">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854747664" w:edGrp="everyone" w:colFirst="0" w:colLast="0"/>
            <w:permStart w:id="1013588164" w:edGrp="everyone" w:colFirst="1" w:colLast="1"/>
            <w:permStart w:id="1074363601" w:edGrp="everyone" w:colFirst="2" w:colLast="2"/>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1138387512" w:edGrp="everyone" w:colFirst="0" w:colLast="0"/>
            <w:permStart w:id="989155487" w:edGrp="everyone" w:colFirst="1" w:colLast="1"/>
            <w:permStart w:id="1628182648" w:edGrp="everyone" w:colFirst="2" w:colLast="2"/>
            <w:permEnd w:id="854747664"/>
            <w:permEnd w:id="1013588164"/>
            <w:permEnd w:id="1074363601"/>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163005991" w:edGrp="everyone" w:colFirst="0" w:colLast="0"/>
            <w:permStart w:id="945581771" w:edGrp="everyone" w:colFirst="1" w:colLast="1"/>
            <w:permStart w:id="1403218836" w:edGrp="everyone" w:colFirst="2" w:colLast="2"/>
            <w:permEnd w:id="1138387512"/>
            <w:permEnd w:id="989155487"/>
            <w:permEnd w:id="1628182648"/>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1179673491" w:edGrp="everyone" w:colFirst="0" w:colLast="0"/>
            <w:permStart w:id="420684919" w:edGrp="everyone" w:colFirst="1" w:colLast="1"/>
            <w:permStart w:id="490543609" w:edGrp="everyone" w:colFirst="2" w:colLast="2"/>
            <w:permEnd w:id="163005991"/>
            <w:permEnd w:id="945581771"/>
            <w:permEnd w:id="1403218836"/>
          </w:p>
        </w:tc>
        <w:tc>
          <w:tcPr>
            <w:tcW w:w="3945" w:type="dxa"/>
            <w:tcBorders>
              <w:bottom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permStart w:id="482369913" w:edGrp="everyone" w:colFirst="1" w:colLast="1"/>
            <w:permEnd w:id="1179673491"/>
            <w:permEnd w:id="420684919"/>
            <w:permEnd w:id="490543609"/>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DA38EB" w:rsidP="003F7B28">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showingPlcHd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200B07">
                  <w:rPr>
                    <w:rFonts w:ascii="Trebuchet MS" w:hAnsi="Trebuchet MS" w:cs="Arial"/>
                    <w:sz w:val="18"/>
                    <w:szCs w:val="20"/>
                  </w:rPr>
                  <w:t xml:space="preserve">     </w:t>
                </w:r>
              </w:sdtContent>
            </w:sdt>
          </w:p>
        </w:tc>
      </w:tr>
      <w:permEnd w:id="482369913"/>
      <w:tr w:rsidR="00C053B7" w:rsidRPr="00301E55" w:rsidTr="003F7B28">
        <w:trPr>
          <w:trHeight w:val="65"/>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3F7B28">
            <w:pPr>
              <w:pStyle w:val="En-tte"/>
              <w:jc w:val="both"/>
              <w:rPr>
                <w:rFonts w:ascii="Trebuchet MS" w:hAnsi="Trebuchet MS" w:cs="Arial"/>
                <w:sz w:val="4"/>
                <w:szCs w:val="20"/>
              </w:rPr>
            </w:pPr>
          </w:p>
        </w:tc>
      </w:tr>
      <w:tr w:rsidR="00C053B7" w:rsidRPr="00301E55" w:rsidTr="003F7B28">
        <w:trPr>
          <w:trHeight w:val="1673"/>
        </w:trPr>
        <w:tc>
          <w:tcPr>
            <w:tcW w:w="2765" w:type="dxa"/>
            <w:shd w:val="clear" w:color="auto" w:fill="F2F2F2" w:themeFill="background1" w:themeFillShade="F2"/>
            <w:vAlign w:val="center"/>
          </w:tcPr>
          <w:p w:rsidR="00C053B7" w:rsidRPr="006B09CF" w:rsidRDefault="00C053B7" w:rsidP="003F7B28">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4548E8">
              <w:rPr>
                <w:rFonts w:ascii="Trebuchet MS" w:hAnsi="Trebuchet MS" w:cs="Arial"/>
                <w:sz w:val="18"/>
                <w:szCs w:val="20"/>
              </w:rPr>
              <w:t>6.1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3F7B28">
            <w:pPr>
              <w:tabs>
                <w:tab w:val="left" w:pos="5529"/>
              </w:tabs>
              <w:jc w:val="both"/>
              <w:rPr>
                <w:rFonts w:ascii="Trebuchet MS" w:hAnsi="Trebuchet MS" w:cs="Arial"/>
                <w:b/>
                <w:sz w:val="14"/>
                <w:szCs w:val="20"/>
              </w:rPr>
            </w:pPr>
          </w:p>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3F7B28">
            <w:pPr>
              <w:tabs>
                <w:tab w:val="left" w:pos="5529"/>
              </w:tabs>
              <w:jc w:val="both"/>
              <w:rPr>
                <w:rFonts w:ascii="Trebuchet MS" w:hAnsi="Trebuchet MS" w:cs="Arial"/>
                <w:b/>
                <w:sz w:val="14"/>
                <w:szCs w:val="20"/>
              </w:rPr>
            </w:pPr>
          </w:p>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3F7B28">
        <w:trPr>
          <w:trHeight w:val="55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3F7B28">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550246361"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DA38EB">
              <w:rPr>
                <w:rFonts w:ascii="Trebuchet MS" w:hAnsi="Trebuchet MS" w:cs="Arial"/>
                <w:sz w:val="20"/>
                <w:szCs w:val="20"/>
              </w:rPr>
            </w:r>
            <w:r w:rsidR="00DA38EB">
              <w:rPr>
                <w:rFonts w:ascii="Trebuchet MS" w:hAnsi="Trebuchet MS" w:cs="Arial"/>
                <w:sz w:val="20"/>
                <w:szCs w:val="20"/>
              </w:rPr>
              <w:fldChar w:fldCharType="separate"/>
            </w:r>
            <w:r w:rsidRPr="006B09CF">
              <w:rPr>
                <w:rFonts w:ascii="Trebuchet MS" w:hAnsi="Trebuchet MS" w:cs="Arial"/>
                <w:sz w:val="20"/>
                <w:szCs w:val="20"/>
              </w:rPr>
              <w:fldChar w:fldCharType="end"/>
            </w:r>
            <w:permEnd w:id="550246361"/>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689269644"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DA38EB">
              <w:rPr>
                <w:rFonts w:ascii="Trebuchet MS" w:hAnsi="Trebuchet MS" w:cs="Arial"/>
                <w:sz w:val="20"/>
                <w:szCs w:val="20"/>
              </w:rPr>
            </w:r>
            <w:r w:rsidR="00DA38EB">
              <w:rPr>
                <w:rFonts w:ascii="Trebuchet MS" w:hAnsi="Trebuchet MS" w:cs="Arial"/>
                <w:sz w:val="20"/>
                <w:szCs w:val="20"/>
              </w:rPr>
              <w:fldChar w:fldCharType="separate"/>
            </w:r>
            <w:r w:rsidRPr="006B09CF">
              <w:rPr>
                <w:rFonts w:ascii="Trebuchet MS" w:hAnsi="Trebuchet MS" w:cs="Arial"/>
                <w:sz w:val="20"/>
                <w:szCs w:val="20"/>
              </w:rPr>
              <w:fldChar w:fldCharType="end"/>
            </w:r>
            <w:permEnd w:id="689269644"/>
            <w:r w:rsidRPr="006B09CF">
              <w:rPr>
                <w:rFonts w:ascii="Trebuchet MS" w:hAnsi="Trebuchet MS" w:cs="Arial"/>
                <w:sz w:val="20"/>
                <w:szCs w:val="20"/>
              </w:rPr>
              <w:t xml:space="preserve"> OUI</w:t>
            </w:r>
          </w:p>
        </w:tc>
      </w:tr>
      <w:tr w:rsidR="00207D18" w:rsidRPr="00301E55" w:rsidTr="00207D18">
        <w:trPr>
          <w:trHeight w:val="1169"/>
        </w:trPr>
        <w:tc>
          <w:tcPr>
            <w:tcW w:w="2765" w:type="dxa"/>
            <w:shd w:val="clear" w:color="auto" w:fill="F2F2F2" w:themeFill="background1" w:themeFillShade="F2"/>
            <w:vAlign w:val="center"/>
          </w:tcPr>
          <w:p w:rsidR="00207D18" w:rsidRDefault="00207D18" w:rsidP="003F7B28">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207D18" w:rsidRPr="00750619" w:rsidRDefault="00207D18" w:rsidP="003F7B28">
            <w:pPr>
              <w:pStyle w:val="En-tte"/>
              <w:jc w:val="right"/>
              <w:rPr>
                <w:rFonts w:ascii="Trebuchet MS" w:hAnsi="Trebuchet MS" w:cs="Arial"/>
                <w:bCs/>
                <w:i/>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207D18" w:rsidRDefault="00207D18" w:rsidP="00207D18">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207D18" w:rsidRPr="006B09CF" w:rsidRDefault="00207D18" w:rsidP="00207D18">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3F7B28">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3F7B28">
            <w:pPr>
              <w:pStyle w:val="En-tte"/>
              <w:rPr>
                <w:rFonts w:ascii="Trebuchet MS" w:hAnsi="Trebuchet MS" w:cs="Arial"/>
                <w:bCs/>
                <w:sz w:val="20"/>
                <w:szCs w:val="20"/>
              </w:rPr>
            </w:pPr>
            <w:permStart w:id="132528328" w:edGrp="everyone"/>
            <w:r w:rsidRPr="006B09CF">
              <w:rPr>
                <w:rFonts w:ascii="Trebuchet MS" w:hAnsi="Trebuchet MS" w:cs="Arial"/>
                <w:bCs/>
                <w:sz w:val="20"/>
                <w:szCs w:val="20"/>
              </w:rPr>
              <w:t xml:space="preserve">   </w:t>
            </w:r>
            <w:permEnd w:id="132528328"/>
          </w:p>
        </w:tc>
        <w:tc>
          <w:tcPr>
            <w:tcW w:w="3355" w:type="dxa"/>
            <w:gridSpan w:val="2"/>
            <w:tcBorders>
              <w:bottom w:val="dotted" w:sz="4" w:space="0" w:color="auto"/>
            </w:tcBorders>
            <w:shd w:val="clear" w:color="auto" w:fill="F2F2F2" w:themeFill="background1" w:themeFillShade="F2"/>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246378369" w:edGrp="everyone"/>
            <w:r w:rsidRPr="006B09CF">
              <w:rPr>
                <w:rFonts w:ascii="Trebuchet MS" w:hAnsi="Trebuchet MS" w:cs="Arial"/>
                <w:bCs/>
                <w:sz w:val="20"/>
                <w:szCs w:val="20"/>
              </w:rPr>
              <w:t>…</w:t>
            </w:r>
            <w:permEnd w:id="1246378369"/>
            <w:r w:rsidRPr="006B09CF">
              <w:rPr>
                <w:rFonts w:ascii="Trebuchet MS" w:hAnsi="Trebuchet MS" w:cs="Arial"/>
                <w:bCs/>
                <w:sz w:val="20"/>
                <w:szCs w:val="20"/>
              </w:rPr>
              <w:t xml:space="preserve">         Le </w:t>
            </w:r>
            <w:permStart w:id="113458943" w:edGrp="everyone"/>
            <w:r w:rsidRPr="006B09CF">
              <w:rPr>
                <w:rFonts w:ascii="Trebuchet MS" w:hAnsi="Trebuchet MS" w:cs="Arial"/>
                <w:bCs/>
                <w:sz w:val="20"/>
                <w:szCs w:val="20"/>
              </w:rPr>
              <w:t>…</w:t>
            </w:r>
            <w:permEnd w:id="113458943"/>
          </w:p>
        </w:tc>
      </w:tr>
      <w:tr w:rsidR="00C053B7" w:rsidRPr="001C0786" w:rsidTr="003F7B28">
        <w:trPr>
          <w:trHeight w:val="661"/>
        </w:trPr>
        <w:tc>
          <w:tcPr>
            <w:tcW w:w="10065" w:type="dxa"/>
            <w:gridSpan w:val="4"/>
            <w:shd w:val="clear" w:color="auto" w:fill="0070C0"/>
            <w:vAlign w:val="center"/>
          </w:tcPr>
          <w:p w:rsidR="00C053B7" w:rsidRPr="006B09CF" w:rsidRDefault="00C053B7" w:rsidP="003F7B28">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 xml:space="preserve">DE </w:t>
            </w:r>
            <w:r w:rsidR="009630DB">
              <w:rPr>
                <w:rFonts w:ascii="Trebuchet MS" w:hAnsi="Trebuchet MS" w:cs="Arial"/>
                <w:b/>
                <w:bCs/>
                <w:color w:val="FFFFFF" w:themeColor="background1"/>
                <w:sz w:val="20"/>
                <w:szCs w:val="20"/>
              </w:rPr>
              <w:t>L’ACHETEUR</w:t>
            </w:r>
          </w:p>
          <w:p w:rsidR="00C053B7" w:rsidRPr="006B09CF" w:rsidRDefault="00C053B7" w:rsidP="003F7B28">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1E2648">
        <w:trPr>
          <w:trHeight w:val="1035"/>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p w:rsidR="00C053B7" w:rsidRPr="006B09CF" w:rsidRDefault="00DA38EB" w:rsidP="003F7B28">
            <w:pPr>
              <w:pStyle w:val="fcase2metab"/>
              <w:tabs>
                <w:tab w:val="clear" w:pos="426"/>
                <w:tab w:val="clear" w:pos="851"/>
              </w:tabs>
              <w:ind w:left="0" w:firstLine="0"/>
              <w:jc w:val="center"/>
              <w:rPr>
                <w:rFonts w:ascii="Trebuchet MS" w:eastAsiaTheme="minorHAnsi" w:hAnsi="Trebuchet MS" w:cs="Arial"/>
                <w:sz w:val="22"/>
                <w:szCs w:val="22"/>
                <w:lang w:eastAsia="en-US"/>
              </w:rPr>
            </w:p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r w:rsidR="00781024">
                  <w:rPr>
                    <w:rFonts w:ascii="Trebuchet MS" w:eastAsiaTheme="minorHAnsi" w:hAnsi="Trebuchet MS" w:cs="Arial"/>
                    <w:b/>
                    <w:lang w:eastAsia="en-US"/>
                  </w:rPr>
                  <w:t>CENTRE HOSPITALIER UNIVERSITAIRE D'ANGERS</w:t>
                </w:r>
              </w:sdtContent>
            </w:sdt>
          </w:p>
          <w:p w:rsidR="00C053B7" w:rsidRPr="006B09CF" w:rsidRDefault="00C053B7" w:rsidP="003F7B28">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3F7B28">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 xml:space="preserve">N.B. : en cas d’achat </w:t>
            </w:r>
            <w:r w:rsidR="00A351BA">
              <w:rPr>
                <w:rFonts w:ascii="Trebuchet MS" w:eastAsiaTheme="minorHAnsi" w:hAnsi="Trebuchet MS" w:cs="Arial"/>
                <w:i/>
                <w:sz w:val="18"/>
                <w:lang w:eastAsia="en-US"/>
              </w:rPr>
              <w:t>groupé</w:t>
            </w:r>
            <w:r w:rsidRPr="006B09CF">
              <w:rPr>
                <w:rFonts w:ascii="Trebuchet MS" w:eastAsiaTheme="minorHAnsi" w:hAnsi="Trebuchet MS" w:cs="Arial"/>
                <w:i/>
                <w:sz w:val="18"/>
                <w:lang w:eastAsia="en-US"/>
              </w:rPr>
              <w:t xml:space="preserve">, les informations relatives aux autres établissements figurent en annexe du </w:t>
            </w:r>
            <w:r w:rsidR="0096053B">
              <w:rPr>
                <w:rFonts w:ascii="Trebuchet MS" w:eastAsiaTheme="minorHAnsi" w:hAnsi="Trebuchet MS" w:cs="Arial"/>
                <w:i/>
                <w:sz w:val="18"/>
                <w:lang w:eastAsia="en-US"/>
              </w:rPr>
              <w:t>C.C.A.P.</w:t>
            </w:r>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 TVA intracommunautaire</w:t>
            </w:r>
          </w:p>
        </w:tc>
        <w:tc>
          <w:tcPr>
            <w:tcW w:w="7300" w:type="dxa"/>
            <w:gridSpan w:val="3"/>
            <w:vAlign w:val="center"/>
          </w:tcPr>
          <w:p w:rsidR="00C053B7" w:rsidRPr="006B09CF" w:rsidRDefault="00DA38EB" w:rsidP="003F7B28">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N° TVA"/>
                <w:tag w:val="N° TVA"/>
                <w:id w:val="-158617645"/>
                <w:comboBox>
                  <w:listItem w:value="Choisissez un élément."/>
                  <w:listItem w:displayText="CHU : FR 0G 264 900 036" w:value="CHU : FR 0G 264 900 036"/>
                </w:comboBox>
              </w:sdtPr>
              <w:sdtEndPr/>
              <w:sdtContent>
                <w:r w:rsidR="00781024">
                  <w:rPr>
                    <w:rFonts w:ascii="Trebuchet MS" w:eastAsiaTheme="minorHAnsi" w:hAnsi="Trebuchet MS" w:cs="Arial"/>
                    <w:lang w:eastAsia="en-US"/>
                  </w:rPr>
                  <w:t>CHU Angers : FR 0G 264 900 036</w:t>
                </w:r>
              </w:sdtContent>
            </w:sdt>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 SIRET</w:t>
            </w:r>
          </w:p>
        </w:tc>
        <w:tc>
          <w:tcPr>
            <w:tcW w:w="7300" w:type="dxa"/>
            <w:gridSpan w:val="3"/>
            <w:vAlign w:val="center"/>
          </w:tcPr>
          <w:p w:rsidR="00C053B7" w:rsidRPr="006B09CF" w:rsidRDefault="00DA38EB" w:rsidP="003F7B28">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SIRET"/>
                <w:tag w:val="SIRET"/>
                <w:id w:val="-1996179386"/>
                <w:comboBox>
                  <w:listItem w:value="Choisissez un élément."/>
                  <w:listItem w:displayText="CHU Angers : 264 900 036 00015" w:value="CHU Angers : 264 900 036 00015"/>
                </w:comboBox>
              </w:sdtPr>
              <w:sdtEndPr/>
              <w:sdtContent>
                <w:r w:rsidR="00781024">
                  <w:rPr>
                    <w:rFonts w:ascii="Trebuchet MS" w:eastAsiaTheme="minorHAnsi" w:hAnsi="Trebuchet MS" w:cs="Arial"/>
                    <w:lang w:eastAsia="en-US"/>
                  </w:rPr>
                  <w:t>CHU Angers : 264 900 036 00015</w:t>
                </w:r>
              </w:sdtContent>
            </w:sdt>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C053B7" w:rsidRDefault="00C053B7" w:rsidP="00206880">
            <w:pPr>
              <w:pStyle w:val="fcase2metab"/>
              <w:jc w:val="center"/>
              <w:rPr>
                <w:rFonts w:ascii="Trebuchet MS" w:eastAsiaTheme="minorHAnsi" w:hAnsi="Trebuchet MS" w:cs="Arial"/>
                <w:lang w:eastAsia="en-US"/>
              </w:rPr>
            </w:pPr>
            <w:r>
              <w:rPr>
                <w:rFonts w:ascii="Trebuchet MS" w:hAnsi="Trebuchet MS" w:cs="Arial"/>
                <w:bCs/>
              </w:rPr>
              <w:t xml:space="preserve">N° EJ : FACTURES_CHU_ENG  /  </w:t>
            </w:r>
            <w:r w:rsidRPr="006B09CF">
              <w:rPr>
                <w:rFonts w:ascii="Trebuchet MS" w:hAnsi="Trebuchet MS" w:cs="Arial"/>
                <w:bCs/>
              </w:rPr>
              <w:t>Code service</w:t>
            </w:r>
            <w:r>
              <w:rPr>
                <w:rFonts w:ascii="Trebuchet MS" w:hAnsi="Trebuchet MS" w:cs="Arial"/>
                <w:bCs/>
              </w:rPr>
              <w:t xml:space="preserve"> </w:t>
            </w:r>
            <w:r w:rsidRPr="006B09CF">
              <w:rPr>
                <w:rFonts w:ascii="Trebuchet MS" w:hAnsi="Trebuchet MS" w:cs="Arial"/>
                <w:bCs/>
              </w:rPr>
              <w:t>:</w:t>
            </w:r>
            <w:r>
              <w:rPr>
                <w:rFonts w:ascii="Trebuchet MS" w:hAnsi="Trebuchet MS" w:cs="Arial"/>
                <w:bCs/>
              </w:rPr>
              <w:t xml:space="preserve"> </w:t>
            </w:r>
            <w:r w:rsidR="001E2648" w:rsidRPr="00206880">
              <w:rPr>
                <w:rFonts w:ascii="Trebuchet MS" w:hAnsi="Trebuchet MS" w:cs="Arial"/>
                <w:bCs/>
              </w:rPr>
              <w:t>ADM</w:t>
            </w:r>
          </w:p>
        </w:tc>
      </w:tr>
      <w:tr w:rsidR="00C053B7" w:rsidRPr="00301E55" w:rsidTr="003F7B28">
        <w:trPr>
          <w:trHeight w:val="618"/>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 xml:space="preserve">de </w:t>
            </w:r>
            <w:r w:rsidR="009630DB">
              <w:rPr>
                <w:rFonts w:ascii="Trebuchet MS" w:hAnsi="Trebuchet MS" w:cs="Arial"/>
                <w:bCs/>
                <w:sz w:val="20"/>
                <w:szCs w:val="20"/>
              </w:rPr>
              <w:t>l’Acheteur</w:t>
            </w:r>
          </w:p>
        </w:tc>
        <w:tc>
          <w:tcPr>
            <w:tcW w:w="7300" w:type="dxa"/>
            <w:gridSpan w:val="3"/>
            <w:vAlign w:val="center"/>
          </w:tcPr>
          <w:p w:rsidR="00C053B7" w:rsidRPr="006B09CF" w:rsidRDefault="00781024" w:rsidP="00C946A8">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Par délégation de la directrice générale, M. </w:t>
            </w:r>
            <w:r w:rsidR="00C946A8">
              <w:rPr>
                <w:rFonts w:ascii="Trebuchet MS" w:eastAsiaTheme="minorHAnsi" w:hAnsi="Trebuchet MS" w:cs="Arial"/>
                <w:lang w:eastAsia="en-US"/>
              </w:rPr>
              <w:t>Thibaud ARNAULD DES LIONS</w:t>
            </w:r>
            <w:r>
              <w:rPr>
                <w:rFonts w:ascii="Trebuchet MS" w:eastAsiaTheme="minorHAnsi" w:hAnsi="Trebuchet MS" w:cs="Arial"/>
                <w:lang w:eastAsia="en-US"/>
              </w:rPr>
              <w:t>, directeur des achats du GHT 49</w:t>
            </w:r>
          </w:p>
        </w:tc>
      </w:tr>
      <w:tr w:rsidR="00C053B7" w:rsidRPr="00301E55" w:rsidTr="003F7B28">
        <w:trPr>
          <w:trHeight w:val="582"/>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C053B7" w:rsidRPr="006B09CF" w:rsidRDefault="00C053B7" w:rsidP="003F7B28">
            <w:pPr>
              <w:pStyle w:val="fcase2metab"/>
              <w:jc w:val="center"/>
              <w:rPr>
                <w:rFonts w:ascii="Trebuchet MS" w:eastAsiaTheme="minorHAnsi" w:hAnsi="Trebuchet MS" w:cs="Arial"/>
                <w:b/>
                <w:lang w:eastAsia="en-US"/>
              </w:rPr>
            </w:pPr>
            <w:r>
              <w:rPr>
                <w:rFonts w:ascii="Trebuchet MS" w:eastAsiaTheme="minorHAnsi" w:hAnsi="Trebuchet MS" w:cs="Arial"/>
                <w:b/>
                <w:lang w:eastAsia="en-US"/>
              </w:rPr>
              <w:t>Trésorerie Principale</w:t>
            </w:r>
            <w:r w:rsidRPr="006B09CF">
              <w:rPr>
                <w:rFonts w:ascii="Trebuchet MS" w:eastAsiaTheme="minorHAnsi" w:hAnsi="Trebuchet MS" w:cs="Arial"/>
                <w:b/>
                <w:lang w:eastAsia="en-US"/>
              </w:rPr>
              <w:t xml:space="preserve"> </w:t>
            </w:r>
            <w:sdt>
              <w:sdtPr>
                <w:rPr>
                  <w:rFonts w:ascii="Trebuchet MS" w:eastAsiaTheme="minorHAnsi" w:hAnsi="Trebuchet MS" w:cs="Arial"/>
                  <w:b/>
                  <w:lang w:eastAsia="en-US"/>
                </w:rPr>
                <w:alias w:val="Titre"/>
                <w:tag w:val="Titre"/>
                <w:id w:val="367883610"/>
                <w:comboBox>
                  <w:listItem w:value="Choisissez un élément."/>
                  <w:listItem w:displayText="centre hospitalier universitaire d'Angers" w:value="centre hospitalier universitaire d'Angers"/>
                </w:comboBox>
              </w:sdtPr>
              <w:sdtEndPr/>
              <w:sdtContent>
                <w:r w:rsidR="00781024">
                  <w:rPr>
                    <w:rFonts w:ascii="Trebuchet MS" w:eastAsiaTheme="minorHAnsi" w:hAnsi="Trebuchet MS" w:cs="Arial"/>
                    <w:b/>
                    <w:lang w:eastAsia="en-US"/>
                  </w:rPr>
                  <w:t>centre hospitalier universitaire d'Angers</w:t>
                </w:r>
              </w:sdtContent>
            </w:sdt>
          </w:p>
          <w:p w:rsidR="00C053B7" w:rsidRPr="006B09CF" w:rsidRDefault="00C053B7" w:rsidP="003F7B28">
            <w:pPr>
              <w:pStyle w:val="fcase2metab"/>
              <w:jc w:val="center"/>
              <w:rPr>
                <w:rFonts w:ascii="Trebuchet MS" w:eastAsiaTheme="minorHAnsi" w:hAnsi="Trebuchet MS" w:cs="Arial"/>
                <w:lang w:eastAsia="en-US"/>
              </w:rPr>
            </w:pPr>
            <w:r w:rsidRPr="00145C1C">
              <w:rPr>
                <w:rFonts w:ascii="Trebuchet MS" w:eastAsiaTheme="minorHAnsi" w:hAnsi="Trebuchet MS" w:cs="Arial"/>
                <w:lang w:eastAsia="en-US"/>
              </w:rPr>
              <w:t>4, rue Larrey 49 933 ANGERS CEDEX 9</w:t>
            </w:r>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C053B7" w:rsidRPr="00742069" w:rsidRDefault="00742069" w:rsidP="00742069">
            <w:pPr>
              <w:pStyle w:val="En-tte"/>
              <w:jc w:val="center"/>
              <w:rPr>
                <w:rFonts w:ascii="Trebuchet MS" w:hAnsi="Trebuchet MS" w:cs="Arial"/>
                <w:bCs/>
                <w:sz w:val="20"/>
                <w:szCs w:val="20"/>
                <w:highlight w:val="yellow"/>
              </w:rPr>
            </w:pPr>
            <w:r w:rsidRPr="00742069">
              <w:rPr>
                <w:rFonts w:ascii="Trebuchet MS" w:hAnsi="Trebuchet MS" w:cs="Arial"/>
                <w:bCs/>
                <w:sz w:val="20"/>
                <w:szCs w:val="20"/>
              </w:rPr>
              <w:t xml:space="preserve">AVRIL </w:t>
            </w:r>
            <w:r w:rsidR="00206880" w:rsidRPr="00742069">
              <w:rPr>
                <w:rFonts w:ascii="Trebuchet MS" w:hAnsi="Trebuchet MS" w:cs="Arial"/>
                <w:bCs/>
                <w:sz w:val="20"/>
                <w:szCs w:val="20"/>
              </w:rPr>
              <w:t>20</w:t>
            </w:r>
            <w:r w:rsidR="003178F2" w:rsidRPr="00742069">
              <w:rPr>
                <w:rFonts w:ascii="Trebuchet MS" w:hAnsi="Trebuchet MS" w:cs="Arial"/>
                <w:bCs/>
                <w:sz w:val="20"/>
                <w:szCs w:val="20"/>
              </w:rPr>
              <w:t>25</w:t>
            </w:r>
          </w:p>
        </w:tc>
      </w:tr>
      <w:tr w:rsidR="00C053B7" w:rsidRPr="00301E55" w:rsidTr="00314361">
        <w:trPr>
          <w:trHeight w:val="1116"/>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sidR="00DE58C4">
              <w:rPr>
                <w:rFonts w:ascii="Trebuchet MS" w:hAnsi="Trebuchet MS" w:cs="Arial"/>
                <w:bCs/>
                <w:sz w:val="20"/>
                <w:szCs w:val="20"/>
              </w:rPr>
              <w:t xml:space="preserve">de </w:t>
            </w:r>
            <w:r w:rsidR="009630DB">
              <w:rPr>
                <w:rFonts w:ascii="Trebuchet MS" w:hAnsi="Trebuchet MS" w:cs="Arial"/>
                <w:bCs/>
                <w:sz w:val="20"/>
                <w:szCs w:val="20"/>
              </w:rPr>
              <w:t>l’Acheteur</w:t>
            </w:r>
          </w:p>
          <w:p w:rsidR="00C053B7" w:rsidRPr="006B09CF" w:rsidRDefault="00C053B7" w:rsidP="003F7B28">
            <w:pPr>
              <w:pStyle w:val="En-tte"/>
              <w:jc w:val="right"/>
              <w:rPr>
                <w:rFonts w:ascii="Trebuchet MS" w:hAnsi="Trebuchet MS" w:cs="Arial"/>
                <w:bCs/>
                <w:sz w:val="20"/>
                <w:szCs w:val="20"/>
              </w:rPr>
            </w:pPr>
          </w:p>
        </w:tc>
        <w:tc>
          <w:tcPr>
            <w:tcW w:w="7300" w:type="dxa"/>
            <w:gridSpan w:val="3"/>
            <w:vAlign w:val="center"/>
          </w:tcPr>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La présente offre est acceptée :</w:t>
            </w:r>
          </w:p>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 pour le</w:t>
            </w:r>
            <w:r w:rsidR="00314361">
              <w:rPr>
                <w:rFonts w:ascii="Trebuchet MS" w:hAnsi="Trebuchet MS" w:cs="Arial"/>
                <w:sz w:val="20"/>
                <w:szCs w:val="20"/>
              </w:rPr>
              <w:t>(</w:t>
            </w:r>
            <w:r w:rsidRPr="006B09CF">
              <w:rPr>
                <w:rFonts w:ascii="Trebuchet MS" w:hAnsi="Trebuchet MS" w:cs="Arial"/>
                <w:sz w:val="20"/>
                <w:szCs w:val="20"/>
              </w:rPr>
              <w:t>s</w:t>
            </w:r>
            <w:r w:rsidR="00314361">
              <w:rPr>
                <w:rFonts w:ascii="Trebuchet MS" w:hAnsi="Trebuchet MS" w:cs="Arial"/>
                <w:sz w:val="20"/>
                <w:szCs w:val="20"/>
              </w:rPr>
              <w:t>)</w:t>
            </w:r>
            <w:r w:rsidRPr="006B09CF">
              <w:rPr>
                <w:rFonts w:ascii="Trebuchet MS" w:hAnsi="Trebuchet MS" w:cs="Arial"/>
                <w:sz w:val="20"/>
                <w:szCs w:val="20"/>
              </w:rPr>
              <w:t xml:space="preserve"> lot</w:t>
            </w:r>
            <w:r w:rsidR="00314361">
              <w:rPr>
                <w:rFonts w:ascii="Trebuchet MS" w:hAnsi="Trebuchet MS" w:cs="Arial"/>
                <w:sz w:val="20"/>
                <w:szCs w:val="20"/>
              </w:rPr>
              <w:t>(</w:t>
            </w:r>
            <w:r w:rsidRPr="006B09CF">
              <w:rPr>
                <w:rFonts w:ascii="Trebuchet MS" w:hAnsi="Trebuchet MS" w:cs="Arial"/>
                <w:sz w:val="20"/>
                <w:szCs w:val="20"/>
              </w:rPr>
              <w:t>s</w:t>
            </w:r>
            <w:r w:rsidR="00314361">
              <w:rPr>
                <w:rFonts w:ascii="Trebuchet MS" w:hAnsi="Trebuchet MS" w:cs="Arial"/>
                <w:sz w:val="20"/>
                <w:szCs w:val="20"/>
              </w:rPr>
              <w:t>)</w:t>
            </w:r>
            <w:r w:rsidRPr="006B09CF">
              <w:rPr>
                <w:rFonts w:ascii="Trebuchet MS" w:hAnsi="Trebuchet MS" w:cs="Arial"/>
                <w:sz w:val="20"/>
                <w:szCs w:val="20"/>
              </w:rPr>
              <w:t xml:space="preserve"> indiqués dans </w:t>
            </w:r>
            <w:r w:rsidR="00314361">
              <w:rPr>
                <w:rFonts w:ascii="Trebuchet MS" w:hAnsi="Trebuchet MS" w:cs="Arial"/>
                <w:sz w:val="20"/>
                <w:szCs w:val="20"/>
              </w:rPr>
              <w:t>le rapport Epicure joint à la notification</w:t>
            </w:r>
            <w:r w:rsidRPr="006B09CF">
              <w:rPr>
                <w:rFonts w:ascii="Trebuchet MS" w:hAnsi="Trebuchet MS" w:cs="Arial"/>
                <w:sz w:val="20"/>
                <w:szCs w:val="20"/>
              </w:rPr>
              <w:t> ;</w:t>
            </w:r>
          </w:p>
          <w:p w:rsidR="00C053B7" w:rsidRPr="006B09CF" w:rsidRDefault="00C053B7" w:rsidP="003F7B2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C053B7" w:rsidRPr="00301E55" w:rsidTr="003F7B28">
        <w:trPr>
          <w:trHeight w:val="1136"/>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C053B7" w:rsidRPr="006B09CF" w:rsidRDefault="00DA38EB" w:rsidP="003F7B2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781024">
                  <w:rPr>
                    <w:rFonts w:ascii="Trebuchet MS" w:hAnsi="Trebuchet MS" w:cs="Arial"/>
                    <w:b/>
                    <w:sz w:val="20"/>
                    <w:szCs w:val="20"/>
                  </w:rPr>
                  <w:t>Le directeur des achats</w:t>
                </w:r>
              </w:sdtContent>
            </w:sdt>
          </w:p>
          <w:p w:rsidR="00C053B7" w:rsidRPr="006B09CF" w:rsidRDefault="00C053B7" w:rsidP="003F7B2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D96160" w:rsidRDefault="00D96160" w:rsidP="006B09CF">
      <w:pPr>
        <w:rPr>
          <w:rFonts w:ascii="Trebuchet MS" w:hAnsi="Trebuchet MS" w:cs="Arial"/>
          <w:i/>
        </w:rPr>
      </w:pPr>
    </w:p>
    <w:bookmarkStart w:id="2" w:name="_Toc408589776" w:displacedByCustomXml="next"/>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1447FA"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179454226" w:history="1">
            <w:r w:rsidR="001447FA" w:rsidRPr="00E3315E">
              <w:rPr>
                <w:rStyle w:val="Lienhypertexte"/>
                <w:noProof/>
              </w:rPr>
              <w:t>Article 1 -</w:t>
            </w:r>
            <w:r w:rsidR="001447FA">
              <w:rPr>
                <w:rFonts w:asciiTheme="minorHAnsi" w:eastAsiaTheme="minorEastAsia" w:hAnsiTheme="minorHAnsi" w:cstheme="minorBidi"/>
                <w:b w:val="0"/>
                <w:bCs w:val="0"/>
                <w:caps w:val="0"/>
                <w:noProof/>
                <w:u w:val="none"/>
              </w:rPr>
              <w:tab/>
            </w:r>
            <w:r w:rsidR="001447FA" w:rsidRPr="00E3315E">
              <w:rPr>
                <w:rStyle w:val="Lienhypertexte"/>
                <w:noProof/>
              </w:rPr>
              <w:t>Parties au contrat</w:t>
            </w:r>
            <w:r w:rsidR="001447FA">
              <w:rPr>
                <w:noProof/>
                <w:webHidden/>
              </w:rPr>
              <w:tab/>
            </w:r>
            <w:r w:rsidR="001447FA">
              <w:rPr>
                <w:noProof/>
                <w:webHidden/>
              </w:rPr>
              <w:fldChar w:fldCharType="begin"/>
            </w:r>
            <w:r w:rsidR="001447FA">
              <w:rPr>
                <w:noProof/>
                <w:webHidden/>
              </w:rPr>
              <w:instrText xml:space="preserve"> PAGEREF _Toc179454226 \h </w:instrText>
            </w:r>
            <w:r w:rsidR="001447FA">
              <w:rPr>
                <w:noProof/>
                <w:webHidden/>
              </w:rPr>
            </w:r>
            <w:r w:rsidR="001447FA">
              <w:rPr>
                <w:noProof/>
                <w:webHidden/>
              </w:rPr>
              <w:fldChar w:fldCharType="separate"/>
            </w:r>
            <w:r w:rsidR="001447FA">
              <w:rPr>
                <w:noProof/>
                <w:webHidden/>
              </w:rPr>
              <w:t>7</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27" w:history="1">
            <w:r w:rsidR="001447FA" w:rsidRPr="00E3315E">
              <w:rPr>
                <w:rStyle w:val="Lienhypertexte"/>
                <w:noProof/>
              </w:rPr>
              <w:t>1.1</w:t>
            </w:r>
            <w:r w:rsidR="001447FA">
              <w:rPr>
                <w:rFonts w:asciiTheme="minorHAnsi" w:eastAsiaTheme="minorEastAsia" w:hAnsiTheme="minorHAnsi" w:cstheme="minorBidi"/>
                <w:b w:val="0"/>
                <w:bCs w:val="0"/>
                <w:smallCaps w:val="0"/>
                <w:noProof/>
              </w:rPr>
              <w:tab/>
            </w:r>
            <w:r w:rsidR="001447FA" w:rsidRPr="00E3315E">
              <w:rPr>
                <w:rStyle w:val="Lienhypertexte"/>
                <w:noProof/>
              </w:rPr>
              <w:t>Acheteur</w:t>
            </w:r>
            <w:r w:rsidR="001447FA">
              <w:rPr>
                <w:noProof/>
                <w:webHidden/>
              </w:rPr>
              <w:tab/>
            </w:r>
            <w:r w:rsidR="001447FA">
              <w:rPr>
                <w:noProof/>
                <w:webHidden/>
              </w:rPr>
              <w:fldChar w:fldCharType="begin"/>
            </w:r>
            <w:r w:rsidR="001447FA">
              <w:rPr>
                <w:noProof/>
                <w:webHidden/>
              </w:rPr>
              <w:instrText xml:space="preserve"> PAGEREF _Toc179454227 \h </w:instrText>
            </w:r>
            <w:r w:rsidR="001447FA">
              <w:rPr>
                <w:noProof/>
                <w:webHidden/>
              </w:rPr>
            </w:r>
            <w:r w:rsidR="001447FA">
              <w:rPr>
                <w:noProof/>
                <w:webHidden/>
              </w:rPr>
              <w:fldChar w:fldCharType="separate"/>
            </w:r>
            <w:r w:rsidR="001447FA">
              <w:rPr>
                <w:noProof/>
                <w:webHidden/>
              </w:rPr>
              <w:t>7</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28" w:history="1">
            <w:r w:rsidR="001447FA" w:rsidRPr="00E3315E">
              <w:rPr>
                <w:rStyle w:val="Lienhypertexte"/>
                <w:noProof/>
              </w:rPr>
              <w:t>1.2</w:t>
            </w:r>
            <w:r w:rsidR="001447FA">
              <w:rPr>
                <w:rFonts w:asciiTheme="minorHAnsi" w:eastAsiaTheme="minorEastAsia" w:hAnsiTheme="minorHAnsi" w:cstheme="minorBidi"/>
                <w:b w:val="0"/>
                <w:bCs w:val="0"/>
                <w:smallCaps w:val="0"/>
                <w:noProof/>
              </w:rPr>
              <w:tab/>
            </w:r>
            <w:r w:rsidR="001447FA" w:rsidRPr="00E3315E">
              <w:rPr>
                <w:rStyle w:val="Lienhypertexte"/>
                <w:noProof/>
              </w:rPr>
              <w:t>Titulaire</w:t>
            </w:r>
            <w:r w:rsidR="001447FA">
              <w:rPr>
                <w:noProof/>
                <w:webHidden/>
              </w:rPr>
              <w:tab/>
            </w:r>
            <w:r w:rsidR="001447FA">
              <w:rPr>
                <w:noProof/>
                <w:webHidden/>
              </w:rPr>
              <w:fldChar w:fldCharType="begin"/>
            </w:r>
            <w:r w:rsidR="001447FA">
              <w:rPr>
                <w:noProof/>
                <w:webHidden/>
              </w:rPr>
              <w:instrText xml:space="preserve"> PAGEREF _Toc179454228 \h </w:instrText>
            </w:r>
            <w:r w:rsidR="001447FA">
              <w:rPr>
                <w:noProof/>
                <w:webHidden/>
              </w:rPr>
            </w:r>
            <w:r w:rsidR="001447FA">
              <w:rPr>
                <w:noProof/>
                <w:webHidden/>
              </w:rPr>
              <w:fldChar w:fldCharType="separate"/>
            </w:r>
            <w:r w:rsidR="001447FA">
              <w:rPr>
                <w:noProof/>
                <w:webHidden/>
              </w:rPr>
              <w:t>7</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29" w:history="1">
            <w:r w:rsidR="001447FA" w:rsidRPr="00E3315E">
              <w:rPr>
                <w:rStyle w:val="Lienhypertexte"/>
                <w:noProof/>
              </w:rPr>
              <w:t>Article 2 -</w:t>
            </w:r>
            <w:r w:rsidR="001447FA">
              <w:rPr>
                <w:rFonts w:asciiTheme="minorHAnsi" w:eastAsiaTheme="minorEastAsia" w:hAnsiTheme="minorHAnsi" w:cstheme="minorBidi"/>
                <w:b w:val="0"/>
                <w:bCs w:val="0"/>
                <w:caps w:val="0"/>
                <w:noProof/>
                <w:u w:val="none"/>
              </w:rPr>
              <w:tab/>
            </w:r>
            <w:r w:rsidR="001447FA" w:rsidRPr="00E3315E">
              <w:rPr>
                <w:rStyle w:val="Lienhypertexte"/>
                <w:noProof/>
              </w:rPr>
              <w:t>Description du marché</w:t>
            </w:r>
            <w:r w:rsidR="001447FA">
              <w:rPr>
                <w:noProof/>
                <w:webHidden/>
              </w:rPr>
              <w:tab/>
            </w:r>
            <w:r w:rsidR="001447FA">
              <w:rPr>
                <w:noProof/>
                <w:webHidden/>
              </w:rPr>
              <w:fldChar w:fldCharType="begin"/>
            </w:r>
            <w:r w:rsidR="001447FA">
              <w:rPr>
                <w:noProof/>
                <w:webHidden/>
              </w:rPr>
              <w:instrText xml:space="preserve"> PAGEREF _Toc179454229 \h </w:instrText>
            </w:r>
            <w:r w:rsidR="001447FA">
              <w:rPr>
                <w:noProof/>
                <w:webHidden/>
              </w:rPr>
            </w:r>
            <w:r w:rsidR="001447FA">
              <w:rPr>
                <w:noProof/>
                <w:webHidden/>
              </w:rPr>
              <w:fldChar w:fldCharType="separate"/>
            </w:r>
            <w:r w:rsidR="001447FA">
              <w:rPr>
                <w:noProof/>
                <w:webHidden/>
              </w:rPr>
              <w:t>7</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30" w:history="1">
            <w:r w:rsidR="001447FA" w:rsidRPr="00E3315E">
              <w:rPr>
                <w:rStyle w:val="Lienhypertexte"/>
                <w:noProof/>
              </w:rPr>
              <w:t>2.1</w:t>
            </w:r>
            <w:r w:rsidR="001447FA">
              <w:rPr>
                <w:rFonts w:asciiTheme="minorHAnsi" w:eastAsiaTheme="minorEastAsia" w:hAnsiTheme="minorHAnsi" w:cstheme="minorBidi"/>
                <w:b w:val="0"/>
                <w:bCs w:val="0"/>
                <w:smallCaps w:val="0"/>
                <w:noProof/>
              </w:rPr>
              <w:tab/>
            </w:r>
            <w:r w:rsidR="001447FA" w:rsidRPr="00E3315E">
              <w:rPr>
                <w:rStyle w:val="Lienhypertexte"/>
                <w:noProof/>
              </w:rPr>
              <w:t>Objet du marché</w:t>
            </w:r>
            <w:r w:rsidR="001447FA">
              <w:rPr>
                <w:noProof/>
                <w:webHidden/>
              </w:rPr>
              <w:tab/>
            </w:r>
            <w:r w:rsidR="001447FA">
              <w:rPr>
                <w:noProof/>
                <w:webHidden/>
              </w:rPr>
              <w:fldChar w:fldCharType="begin"/>
            </w:r>
            <w:r w:rsidR="001447FA">
              <w:rPr>
                <w:noProof/>
                <w:webHidden/>
              </w:rPr>
              <w:instrText xml:space="preserve"> PAGEREF _Toc179454230 \h </w:instrText>
            </w:r>
            <w:r w:rsidR="001447FA">
              <w:rPr>
                <w:noProof/>
                <w:webHidden/>
              </w:rPr>
            </w:r>
            <w:r w:rsidR="001447FA">
              <w:rPr>
                <w:noProof/>
                <w:webHidden/>
              </w:rPr>
              <w:fldChar w:fldCharType="separate"/>
            </w:r>
            <w:r w:rsidR="001447FA">
              <w:rPr>
                <w:noProof/>
                <w:webHidden/>
              </w:rPr>
              <w:t>7</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31" w:history="1">
            <w:r w:rsidR="001447FA" w:rsidRPr="00E3315E">
              <w:rPr>
                <w:rStyle w:val="Lienhypertexte"/>
                <w:noProof/>
              </w:rPr>
              <w:t>2.1.1</w:t>
            </w:r>
            <w:r w:rsidR="001447FA">
              <w:rPr>
                <w:rFonts w:asciiTheme="minorHAnsi" w:eastAsiaTheme="minorEastAsia" w:hAnsiTheme="minorHAnsi" w:cstheme="minorBidi"/>
                <w:smallCaps w:val="0"/>
                <w:noProof/>
              </w:rPr>
              <w:tab/>
            </w:r>
            <w:r w:rsidR="001447FA" w:rsidRPr="00E3315E">
              <w:rPr>
                <w:rStyle w:val="Lienhypertexte"/>
                <w:noProof/>
              </w:rPr>
              <w:t>Les établissements parties du GHT 49 ayant un besoin identifié sont :</w:t>
            </w:r>
            <w:r w:rsidR="001447FA">
              <w:rPr>
                <w:noProof/>
                <w:webHidden/>
              </w:rPr>
              <w:tab/>
            </w:r>
            <w:r w:rsidR="001447FA">
              <w:rPr>
                <w:noProof/>
                <w:webHidden/>
              </w:rPr>
              <w:fldChar w:fldCharType="begin"/>
            </w:r>
            <w:r w:rsidR="001447FA">
              <w:rPr>
                <w:noProof/>
                <w:webHidden/>
              </w:rPr>
              <w:instrText xml:space="preserve"> PAGEREF _Toc179454231 \h </w:instrText>
            </w:r>
            <w:r w:rsidR="001447FA">
              <w:rPr>
                <w:noProof/>
                <w:webHidden/>
              </w:rPr>
            </w:r>
            <w:r w:rsidR="001447FA">
              <w:rPr>
                <w:noProof/>
                <w:webHidden/>
              </w:rPr>
              <w:fldChar w:fldCharType="separate"/>
            </w:r>
            <w:r w:rsidR="001447FA">
              <w:rPr>
                <w:noProof/>
                <w:webHidden/>
              </w:rPr>
              <w:t>7</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32" w:history="1">
            <w:r w:rsidR="001447FA" w:rsidRPr="00E3315E">
              <w:rPr>
                <w:rStyle w:val="Lienhypertexte"/>
                <w:noProof/>
              </w:rPr>
              <w:t>2.1.2</w:t>
            </w:r>
            <w:r w:rsidR="001447FA">
              <w:rPr>
                <w:rFonts w:asciiTheme="minorHAnsi" w:eastAsiaTheme="minorEastAsia" w:hAnsiTheme="minorHAnsi" w:cstheme="minorBidi"/>
                <w:smallCaps w:val="0"/>
                <w:noProof/>
              </w:rPr>
              <w:tab/>
            </w:r>
            <w:r w:rsidR="001447FA" w:rsidRPr="00E3315E">
              <w:rPr>
                <w:rStyle w:val="Lienhypertexte"/>
                <w:noProof/>
              </w:rPr>
              <w:t>Nouveaux produits pharmaceutiques</w:t>
            </w:r>
            <w:r w:rsidR="001447FA">
              <w:rPr>
                <w:noProof/>
                <w:webHidden/>
              </w:rPr>
              <w:tab/>
            </w:r>
            <w:r w:rsidR="001447FA">
              <w:rPr>
                <w:noProof/>
                <w:webHidden/>
              </w:rPr>
              <w:fldChar w:fldCharType="begin"/>
            </w:r>
            <w:r w:rsidR="001447FA">
              <w:rPr>
                <w:noProof/>
                <w:webHidden/>
              </w:rPr>
              <w:instrText xml:space="preserve"> PAGEREF _Toc179454232 \h </w:instrText>
            </w:r>
            <w:r w:rsidR="001447FA">
              <w:rPr>
                <w:noProof/>
                <w:webHidden/>
              </w:rPr>
            </w:r>
            <w:r w:rsidR="001447FA">
              <w:rPr>
                <w:noProof/>
                <w:webHidden/>
              </w:rPr>
              <w:fldChar w:fldCharType="separate"/>
            </w:r>
            <w:r w:rsidR="001447FA">
              <w:rPr>
                <w:noProof/>
                <w:webHidden/>
              </w:rPr>
              <w:t>7</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33" w:history="1">
            <w:r w:rsidR="001447FA" w:rsidRPr="00E3315E">
              <w:rPr>
                <w:rStyle w:val="Lienhypertexte"/>
                <w:noProof/>
              </w:rPr>
              <w:t>2.2</w:t>
            </w:r>
            <w:r w:rsidR="001447FA">
              <w:rPr>
                <w:rFonts w:asciiTheme="minorHAnsi" w:eastAsiaTheme="minorEastAsia" w:hAnsiTheme="minorHAnsi" w:cstheme="minorBidi"/>
                <w:b w:val="0"/>
                <w:bCs w:val="0"/>
                <w:smallCaps w:val="0"/>
                <w:noProof/>
              </w:rPr>
              <w:tab/>
            </w:r>
            <w:r w:rsidR="001447FA" w:rsidRPr="00E3315E">
              <w:rPr>
                <w:rStyle w:val="Lienhypertexte"/>
                <w:noProof/>
              </w:rPr>
              <w:t>Répartition des compétences de l’établissement support et des établissements parties du GHT 49</w:t>
            </w:r>
            <w:r w:rsidR="001447FA">
              <w:rPr>
                <w:noProof/>
                <w:webHidden/>
              </w:rPr>
              <w:tab/>
            </w:r>
            <w:r w:rsidR="001447FA">
              <w:rPr>
                <w:noProof/>
                <w:webHidden/>
              </w:rPr>
              <w:fldChar w:fldCharType="begin"/>
            </w:r>
            <w:r w:rsidR="001447FA">
              <w:rPr>
                <w:noProof/>
                <w:webHidden/>
              </w:rPr>
              <w:instrText xml:space="preserve"> PAGEREF _Toc179454233 \h </w:instrText>
            </w:r>
            <w:r w:rsidR="001447FA">
              <w:rPr>
                <w:noProof/>
                <w:webHidden/>
              </w:rPr>
            </w:r>
            <w:r w:rsidR="001447FA">
              <w:rPr>
                <w:noProof/>
                <w:webHidden/>
              </w:rPr>
              <w:fldChar w:fldCharType="separate"/>
            </w:r>
            <w:r w:rsidR="001447FA">
              <w:rPr>
                <w:noProof/>
                <w:webHidden/>
              </w:rPr>
              <w:t>8</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34" w:history="1">
            <w:r w:rsidR="001447FA" w:rsidRPr="00E3315E">
              <w:rPr>
                <w:rStyle w:val="Lienhypertexte"/>
                <w:noProof/>
              </w:rPr>
              <w:t>Article 3 -</w:t>
            </w:r>
            <w:r w:rsidR="001447FA">
              <w:rPr>
                <w:rFonts w:asciiTheme="minorHAnsi" w:eastAsiaTheme="minorEastAsia" w:hAnsiTheme="minorHAnsi" w:cstheme="minorBidi"/>
                <w:b w:val="0"/>
                <w:bCs w:val="0"/>
                <w:caps w:val="0"/>
                <w:noProof/>
                <w:u w:val="none"/>
              </w:rPr>
              <w:tab/>
            </w:r>
            <w:r w:rsidR="001447FA" w:rsidRPr="00E3315E">
              <w:rPr>
                <w:rStyle w:val="Lienhypertexte"/>
                <w:noProof/>
              </w:rPr>
              <w:t>Division en lots et valeur estimée</w:t>
            </w:r>
            <w:r w:rsidR="001447FA">
              <w:rPr>
                <w:noProof/>
                <w:webHidden/>
              </w:rPr>
              <w:tab/>
            </w:r>
            <w:r w:rsidR="001447FA">
              <w:rPr>
                <w:noProof/>
                <w:webHidden/>
              </w:rPr>
              <w:fldChar w:fldCharType="begin"/>
            </w:r>
            <w:r w:rsidR="001447FA">
              <w:rPr>
                <w:noProof/>
                <w:webHidden/>
              </w:rPr>
              <w:instrText xml:space="preserve"> PAGEREF _Toc179454234 \h </w:instrText>
            </w:r>
            <w:r w:rsidR="001447FA">
              <w:rPr>
                <w:noProof/>
                <w:webHidden/>
              </w:rPr>
            </w:r>
            <w:r w:rsidR="001447FA">
              <w:rPr>
                <w:noProof/>
                <w:webHidden/>
              </w:rPr>
              <w:fldChar w:fldCharType="separate"/>
            </w:r>
            <w:r w:rsidR="001447FA">
              <w:rPr>
                <w:noProof/>
                <w:webHidden/>
              </w:rPr>
              <w:t>8</w:t>
            </w:r>
            <w:r w:rsidR="001447FA">
              <w:rPr>
                <w:noProof/>
                <w:webHidden/>
              </w:rPr>
              <w:fldChar w:fldCharType="end"/>
            </w:r>
          </w:hyperlink>
        </w:p>
        <w:p w:rsidR="001447FA" w:rsidRDefault="00DA38EB">
          <w:pPr>
            <w:pStyle w:val="TM1"/>
            <w:rPr>
              <w:rFonts w:asciiTheme="minorHAnsi" w:eastAsiaTheme="minorEastAsia" w:hAnsiTheme="minorHAnsi" w:cstheme="minorBidi"/>
              <w:b w:val="0"/>
              <w:bCs w:val="0"/>
              <w:caps w:val="0"/>
              <w:noProof/>
              <w:u w:val="none"/>
            </w:rPr>
          </w:pPr>
          <w:hyperlink w:anchor="_Toc179454235" w:history="1">
            <w:r w:rsidR="001447FA" w:rsidRPr="00E3315E">
              <w:rPr>
                <w:rStyle w:val="Lienhypertexte"/>
                <w:noProof/>
              </w:rPr>
              <w:t>Forme du marché(s)</w:t>
            </w:r>
            <w:r w:rsidR="001447FA">
              <w:rPr>
                <w:noProof/>
                <w:webHidden/>
              </w:rPr>
              <w:tab/>
            </w:r>
            <w:r w:rsidR="001447FA">
              <w:rPr>
                <w:noProof/>
                <w:webHidden/>
              </w:rPr>
              <w:fldChar w:fldCharType="begin"/>
            </w:r>
            <w:r w:rsidR="001447FA">
              <w:rPr>
                <w:noProof/>
                <w:webHidden/>
              </w:rPr>
              <w:instrText xml:space="preserve"> PAGEREF _Toc179454235 \h </w:instrText>
            </w:r>
            <w:r w:rsidR="001447FA">
              <w:rPr>
                <w:noProof/>
                <w:webHidden/>
              </w:rPr>
            </w:r>
            <w:r w:rsidR="001447FA">
              <w:rPr>
                <w:noProof/>
                <w:webHidden/>
              </w:rPr>
              <w:fldChar w:fldCharType="separate"/>
            </w:r>
            <w:r w:rsidR="001447FA">
              <w:rPr>
                <w:noProof/>
                <w:webHidden/>
              </w:rPr>
              <w:t>9</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36" w:history="1">
            <w:r w:rsidR="001447FA" w:rsidRPr="00E3315E">
              <w:rPr>
                <w:rStyle w:val="Lienhypertexte"/>
                <w:noProof/>
              </w:rPr>
              <w:t>3.1</w:t>
            </w:r>
            <w:r w:rsidR="001447FA">
              <w:rPr>
                <w:rFonts w:asciiTheme="minorHAnsi" w:eastAsiaTheme="minorEastAsia" w:hAnsiTheme="minorHAnsi" w:cstheme="minorBidi"/>
                <w:b w:val="0"/>
                <w:bCs w:val="0"/>
                <w:smallCaps w:val="0"/>
                <w:noProof/>
              </w:rPr>
              <w:tab/>
            </w:r>
            <w:r w:rsidR="001447FA" w:rsidRPr="00E3315E">
              <w:rPr>
                <w:rStyle w:val="Lienhypertexte"/>
                <w:noProof/>
              </w:rPr>
              <w:t>Expression des quantités</w:t>
            </w:r>
            <w:r w:rsidR="001447FA">
              <w:rPr>
                <w:noProof/>
                <w:webHidden/>
              </w:rPr>
              <w:tab/>
            </w:r>
            <w:r w:rsidR="001447FA">
              <w:rPr>
                <w:noProof/>
                <w:webHidden/>
              </w:rPr>
              <w:fldChar w:fldCharType="begin"/>
            </w:r>
            <w:r w:rsidR="001447FA">
              <w:rPr>
                <w:noProof/>
                <w:webHidden/>
              </w:rPr>
              <w:instrText xml:space="preserve"> PAGEREF _Toc179454236 \h </w:instrText>
            </w:r>
            <w:r w:rsidR="001447FA">
              <w:rPr>
                <w:noProof/>
                <w:webHidden/>
              </w:rPr>
            </w:r>
            <w:r w:rsidR="001447FA">
              <w:rPr>
                <w:noProof/>
                <w:webHidden/>
              </w:rPr>
              <w:fldChar w:fldCharType="separate"/>
            </w:r>
            <w:r w:rsidR="001447FA">
              <w:rPr>
                <w:noProof/>
                <w:webHidden/>
              </w:rPr>
              <w:t>9</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37" w:history="1">
            <w:r w:rsidR="001447FA" w:rsidRPr="00E3315E">
              <w:rPr>
                <w:rStyle w:val="Lienhypertexte"/>
                <w:noProof/>
              </w:rPr>
              <w:t>3.2</w:t>
            </w:r>
            <w:r w:rsidR="001447FA">
              <w:rPr>
                <w:rFonts w:asciiTheme="minorHAnsi" w:eastAsiaTheme="minorEastAsia" w:hAnsiTheme="minorHAnsi" w:cstheme="minorBidi"/>
                <w:b w:val="0"/>
                <w:bCs w:val="0"/>
                <w:smallCaps w:val="0"/>
                <w:noProof/>
              </w:rPr>
              <w:tab/>
            </w:r>
            <w:r w:rsidR="001447FA" w:rsidRPr="00E3315E">
              <w:rPr>
                <w:rStyle w:val="Lienhypertexte"/>
                <w:noProof/>
              </w:rPr>
              <w:t>Montants minimum et/ou maximum</w:t>
            </w:r>
            <w:r w:rsidR="001447FA">
              <w:rPr>
                <w:noProof/>
                <w:webHidden/>
              </w:rPr>
              <w:tab/>
            </w:r>
            <w:r w:rsidR="001447FA">
              <w:rPr>
                <w:noProof/>
                <w:webHidden/>
              </w:rPr>
              <w:fldChar w:fldCharType="begin"/>
            </w:r>
            <w:r w:rsidR="001447FA">
              <w:rPr>
                <w:noProof/>
                <w:webHidden/>
              </w:rPr>
              <w:instrText xml:space="preserve"> PAGEREF _Toc179454237 \h </w:instrText>
            </w:r>
            <w:r w:rsidR="001447FA">
              <w:rPr>
                <w:noProof/>
                <w:webHidden/>
              </w:rPr>
            </w:r>
            <w:r w:rsidR="001447FA">
              <w:rPr>
                <w:noProof/>
                <w:webHidden/>
              </w:rPr>
              <w:fldChar w:fldCharType="separate"/>
            </w:r>
            <w:r w:rsidR="001447FA">
              <w:rPr>
                <w:noProof/>
                <w:webHidden/>
              </w:rPr>
              <w:t>9</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38" w:history="1">
            <w:r w:rsidR="001447FA" w:rsidRPr="00E3315E">
              <w:rPr>
                <w:rStyle w:val="Lienhypertexte"/>
                <w:noProof/>
              </w:rPr>
              <w:t>3.3</w:t>
            </w:r>
            <w:r w:rsidR="001447FA">
              <w:rPr>
                <w:rFonts w:asciiTheme="minorHAnsi" w:eastAsiaTheme="minorEastAsia" w:hAnsiTheme="minorHAnsi" w:cstheme="minorBidi"/>
                <w:b w:val="0"/>
                <w:bCs w:val="0"/>
                <w:smallCaps w:val="0"/>
                <w:noProof/>
              </w:rPr>
              <w:tab/>
            </w:r>
            <w:r w:rsidR="001447FA" w:rsidRPr="00E3315E">
              <w:rPr>
                <w:rStyle w:val="Lienhypertexte"/>
                <w:noProof/>
              </w:rPr>
              <w:t>Nombre de titulaires</w:t>
            </w:r>
            <w:r w:rsidR="001447FA">
              <w:rPr>
                <w:noProof/>
                <w:webHidden/>
              </w:rPr>
              <w:tab/>
            </w:r>
            <w:r w:rsidR="001447FA">
              <w:rPr>
                <w:noProof/>
                <w:webHidden/>
              </w:rPr>
              <w:fldChar w:fldCharType="begin"/>
            </w:r>
            <w:r w:rsidR="001447FA">
              <w:rPr>
                <w:noProof/>
                <w:webHidden/>
              </w:rPr>
              <w:instrText xml:space="preserve"> PAGEREF _Toc179454238 \h </w:instrText>
            </w:r>
            <w:r w:rsidR="001447FA">
              <w:rPr>
                <w:noProof/>
                <w:webHidden/>
              </w:rPr>
            </w:r>
            <w:r w:rsidR="001447FA">
              <w:rPr>
                <w:noProof/>
                <w:webHidden/>
              </w:rPr>
              <w:fldChar w:fldCharType="separate"/>
            </w:r>
            <w:r w:rsidR="001447FA">
              <w:rPr>
                <w:noProof/>
                <w:webHidden/>
              </w:rPr>
              <w:t>9</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39" w:history="1">
            <w:r w:rsidR="001447FA" w:rsidRPr="00E3315E">
              <w:rPr>
                <w:rStyle w:val="Lienhypertexte"/>
                <w:noProof/>
              </w:rPr>
              <w:t>Article 4 -</w:t>
            </w:r>
            <w:r w:rsidR="001447FA">
              <w:rPr>
                <w:rFonts w:asciiTheme="minorHAnsi" w:eastAsiaTheme="minorEastAsia" w:hAnsiTheme="minorHAnsi" w:cstheme="minorBidi"/>
                <w:b w:val="0"/>
                <w:bCs w:val="0"/>
                <w:caps w:val="0"/>
                <w:noProof/>
                <w:u w:val="none"/>
              </w:rPr>
              <w:tab/>
            </w:r>
            <w:r w:rsidR="001447FA" w:rsidRPr="00E3315E">
              <w:rPr>
                <w:rStyle w:val="Lienhypertexte"/>
                <w:noProof/>
              </w:rPr>
              <w:t>Durée du marché et reconduction</w:t>
            </w:r>
            <w:r w:rsidR="001447FA">
              <w:rPr>
                <w:noProof/>
                <w:webHidden/>
              </w:rPr>
              <w:tab/>
            </w:r>
            <w:r w:rsidR="001447FA">
              <w:rPr>
                <w:noProof/>
                <w:webHidden/>
              </w:rPr>
              <w:fldChar w:fldCharType="begin"/>
            </w:r>
            <w:r w:rsidR="001447FA">
              <w:rPr>
                <w:noProof/>
                <w:webHidden/>
              </w:rPr>
              <w:instrText xml:space="preserve"> PAGEREF _Toc179454239 \h </w:instrText>
            </w:r>
            <w:r w:rsidR="001447FA">
              <w:rPr>
                <w:noProof/>
                <w:webHidden/>
              </w:rPr>
            </w:r>
            <w:r w:rsidR="001447FA">
              <w:rPr>
                <w:noProof/>
                <w:webHidden/>
              </w:rPr>
              <w:fldChar w:fldCharType="separate"/>
            </w:r>
            <w:r w:rsidR="001447FA">
              <w:rPr>
                <w:noProof/>
                <w:webHidden/>
              </w:rPr>
              <w:t>9</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40" w:history="1">
            <w:r w:rsidR="001447FA" w:rsidRPr="00E3315E">
              <w:rPr>
                <w:rStyle w:val="Lienhypertexte"/>
                <w:noProof/>
              </w:rPr>
              <w:t>4.1</w:t>
            </w:r>
            <w:r w:rsidR="001447FA">
              <w:rPr>
                <w:rFonts w:asciiTheme="minorHAnsi" w:eastAsiaTheme="minorEastAsia" w:hAnsiTheme="minorHAnsi" w:cstheme="minorBidi"/>
                <w:b w:val="0"/>
                <w:bCs w:val="0"/>
                <w:smallCaps w:val="0"/>
                <w:noProof/>
              </w:rPr>
              <w:tab/>
            </w:r>
            <w:r w:rsidR="001447FA" w:rsidRPr="00E3315E">
              <w:rPr>
                <w:rStyle w:val="Lienhypertexte"/>
                <w:noProof/>
              </w:rPr>
              <w:t>Durée initiale</w:t>
            </w:r>
            <w:r w:rsidR="001447FA">
              <w:rPr>
                <w:noProof/>
                <w:webHidden/>
              </w:rPr>
              <w:tab/>
            </w:r>
            <w:r w:rsidR="001447FA">
              <w:rPr>
                <w:noProof/>
                <w:webHidden/>
              </w:rPr>
              <w:fldChar w:fldCharType="begin"/>
            </w:r>
            <w:r w:rsidR="001447FA">
              <w:rPr>
                <w:noProof/>
                <w:webHidden/>
              </w:rPr>
              <w:instrText xml:space="preserve"> PAGEREF _Toc179454240 \h </w:instrText>
            </w:r>
            <w:r w:rsidR="001447FA">
              <w:rPr>
                <w:noProof/>
                <w:webHidden/>
              </w:rPr>
            </w:r>
            <w:r w:rsidR="001447FA">
              <w:rPr>
                <w:noProof/>
                <w:webHidden/>
              </w:rPr>
              <w:fldChar w:fldCharType="separate"/>
            </w:r>
            <w:r w:rsidR="001447FA">
              <w:rPr>
                <w:noProof/>
                <w:webHidden/>
              </w:rPr>
              <w:t>9</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41" w:history="1">
            <w:r w:rsidR="001447FA" w:rsidRPr="00E3315E">
              <w:rPr>
                <w:rStyle w:val="Lienhypertexte"/>
                <w:noProof/>
              </w:rPr>
              <w:t>4.2</w:t>
            </w:r>
            <w:r w:rsidR="001447FA">
              <w:rPr>
                <w:rFonts w:asciiTheme="minorHAnsi" w:eastAsiaTheme="minorEastAsia" w:hAnsiTheme="minorHAnsi" w:cstheme="minorBidi"/>
                <w:b w:val="0"/>
                <w:bCs w:val="0"/>
                <w:smallCaps w:val="0"/>
                <w:noProof/>
              </w:rPr>
              <w:tab/>
            </w:r>
            <w:r w:rsidR="001447FA" w:rsidRPr="00E3315E">
              <w:rPr>
                <w:rStyle w:val="Lienhypertexte"/>
                <w:noProof/>
              </w:rPr>
              <w:t>Reconductions</w:t>
            </w:r>
            <w:r w:rsidR="001447FA">
              <w:rPr>
                <w:noProof/>
                <w:webHidden/>
              </w:rPr>
              <w:tab/>
            </w:r>
            <w:r w:rsidR="001447FA">
              <w:rPr>
                <w:noProof/>
                <w:webHidden/>
              </w:rPr>
              <w:fldChar w:fldCharType="begin"/>
            </w:r>
            <w:r w:rsidR="001447FA">
              <w:rPr>
                <w:noProof/>
                <w:webHidden/>
              </w:rPr>
              <w:instrText xml:space="preserve"> PAGEREF _Toc179454241 \h </w:instrText>
            </w:r>
            <w:r w:rsidR="001447FA">
              <w:rPr>
                <w:noProof/>
                <w:webHidden/>
              </w:rPr>
            </w:r>
            <w:r w:rsidR="001447FA">
              <w:rPr>
                <w:noProof/>
                <w:webHidden/>
              </w:rPr>
              <w:fldChar w:fldCharType="separate"/>
            </w:r>
            <w:r w:rsidR="001447FA">
              <w:rPr>
                <w:noProof/>
                <w:webHidden/>
              </w:rPr>
              <w:t>10</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42" w:history="1">
            <w:r w:rsidR="001447FA" w:rsidRPr="00E3315E">
              <w:rPr>
                <w:rStyle w:val="Lienhypertexte"/>
                <w:noProof/>
              </w:rPr>
              <w:t>4.3</w:t>
            </w:r>
            <w:r w:rsidR="001447FA">
              <w:rPr>
                <w:rFonts w:asciiTheme="minorHAnsi" w:eastAsiaTheme="minorEastAsia" w:hAnsiTheme="minorHAnsi" w:cstheme="minorBidi"/>
                <w:b w:val="0"/>
                <w:bCs w:val="0"/>
                <w:smallCaps w:val="0"/>
                <w:noProof/>
              </w:rPr>
              <w:tab/>
            </w:r>
            <w:r w:rsidR="001447FA" w:rsidRPr="00E3315E">
              <w:rPr>
                <w:rStyle w:val="Lienhypertexte"/>
                <w:noProof/>
              </w:rPr>
              <w:t>Fin de marché</w:t>
            </w:r>
            <w:r w:rsidR="001447FA">
              <w:rPr>
                <w:noProof/>
                <w:webHidden/>
              </w:rPr>
              <w:tab/>
            </w:r>
            <w:r w:rsidR="001447FA">
              <w:rPr>
                <w:noProof/>
                <w:webHidden/>
              </w:rPr>
              <w:fldChar w:fldCharType="begin"/>
            </w:r>
            <w:r w:rsidR="001447FA">
              <w:rPr>
                <w:noProof/>
                <w:webHidden/>
              </w:rPr>
              <w:instrText xml:space="preserve"> PAGEREF _Toc179454242 \h </w:instrText>
            </w:r>
            <w:r w:rsidR="001447FA">
              <w:rPr>
                <w:noProof/>
                <w:webHidden/>
              </w:rPr>
            </w:r>
            <w:r w:rsidR="001447FA">
              <w:rPr>
                <w:noProof/>
                <w:webHidden/>
              </w:rPr>
              <w:fldChar w:fldCharType="separate"/>
            </w:r>
            <w:r w:rsidR="001447FA">
              <w:rPr>
                <w:noProof/>
                <w:webHidden/>
              </w:rPr>
              <w:t>10</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43" w:history="1">
            <w:r w:rsidR="001447FA" w:rsidRPr="00E3315E">
              <w:rPr>
                <w:rStyle w:val="Lienhypertexte"/>
                <w:noProof/>
              </w:rPr>
              <w:t>4.4</w:t>
            </w:r>
            <w:r w:rsidR="001447FA">
              <w:rPr>
                <w:rFonts w:asciiTheme="minorHAnsi" w:eastAsiaTheme="minorEastAsia" w:hAnsiTheme="minorHAnsi" w:cstheme="minorBidi"/>
                <w:b w:val="0"/>
                <w:bCs w:val="0"/>
                <w:smallCaps w:val="0"/>
                <w:noProof/>
              </w:rPr>
              <w:tab/>
            </w:r>
            <w:r w:rsidR="001447FA" w:rsidRPr="00E3315E">
              <w:rPr>
                <w:rStyle w:val="Lienhypertexte"/>
                <w:noProof/>
              </w:rPr>
              <w:t>Marchés complémentaires</w:t>
            </w:r>
            <w:r w:rsidR="001447FA">
              <w:rPr>
                <w:noProof/>
                <w:webHidden/>
              </w:rPr>
              <w:tab/>
            </w:r>
            <w:r w:rsidR="001447FA">
              <w:rPr>
                <w:noProof/>
                <w:webHidden/>
              </w:rPr>
              <w:fldChar w:fldCharType="begin"/>
            </w:r>
            <w:r w:rsidR="001447FA">
              <w:rPr>
                <w:noProof/>
                <w:webHidden/>
              </w:rPr>
              <w:instrText xml:space="preserve"> PAGEREF _Toc179454243 \h </w:instrText>
            </w:r>
            <w:r w:rsidR="001447FA">
              <w:rPr>
                <w:noProof/>
                <w:webHidden/>
              </w:rPr>
            </w:r>
            <w:r w:rsidR="001447FA">
              <w:rPr>
                <w:noProof/>
                <w:webHidden/>
              </w:rPr>
              <w:fldChar w:fldCharType="separate"/>
            </w:r>
            <w:r w:rsidR="001447FA">
              <w:rPr>
                <w:noProof/>
                <w:webHidden/>
              </w:rPr>
              <w:t>10</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44" w:history="1">
            <w:r w:rsidR="001447FA" w:rsidRPr="00E3315E">
              <w:rPr>
                <w:rStyle w:val="Lienhypertexte"/>
                <w:noProof/>
              </w:rPr>
              <w:t>Article 5 -</w:t>
            </w:r>
            <w:r w:rsidR="001447FA">
              <w:rPr>
                <w:rFonts w:asciiTheme="minorHAnsi" w:eastAsiaTheme="minorEastAsia" w:hAnsiTheme="minorHAnsi" w:cstheme="minorBidi"/>
                <w:b w:val="0"/>
                <w:bCs w:val="0"/>
                <w:caps w:val="0"/>
                <w:noProof/>
                <w:u w:val="none"/>
              </w:rPr>
              <w:tab/>
            </w:r>
            <w:r w:rsidR="001447FA" w:rsidRPr="00E3315E">
              <w:rPr>
                <w:rStyle w:val="Lienhypertexte"/>
                <w:noProof/>
              </w:rPr>
              <w:t>Pièces contractuelles du marché</w:t>
            </w:r>
            <w:r w:rsidR="001447FA">
              <w:rPr>
                <w:noProof/>
                <w:webHidden/>
              </w:rPr>
              <w:tab/>
            </w:r>
            <w:r w:rsidR="001447FA">
              <w:rPr>
                <w:noProof/>
                <w:webHidden/>
              </w:rPr>
              <w:fldChar w:fldCharType="begin"/>
            </w:r>
            <w:r w:rsidR="001447FA">
              <w:rPr>
                <w:noProof/>
                <w:webHidden/>
              </w:rPr>
              <w:instrText xml:space="preserve"> PAGEREF _Toc179454244 \h </w:instrText>
            </w:r>
            <w:r w:rsidR="001447FA">
              <w:rPr>
                <w:noProof/>
                <w:webHidden/>
              </w:rPr>
            </w:r>
            <w:r w:rsidR="001447FA">
              <w:rPr>
                <w:noProof/>
                <w:webHidden/>
              </w:rPr>
              <w:fldChar w:fldCharType="separate"/>
            </w:r>
            <w:r w:rsidR="001447FA">
              <w:rPr>
                <w:noProof/>
                <w:webHidden/>
              </w:rPr>
              <w:t>10</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45" w:history="1">
            <w:r w:rsidR="001447FA" w:rsidRPr="00E3315E">
              <w:rPr>
                <w:rStyle w:val="Lienhypertexte"/>
                <w:noProof/>
              </w:rPr>
              <w:t>5.1</w:t>
            </w:r>
            <w:r w:rsidR="001447FA">
              <w:rPr>
                <w:rFonts w:asciiTheme="minorHAnsi" w:eastAsiaTheme="minorEastAsia" w:hAnsiTheme="minorHAnsi" w:cstheme="minorBidi"/>
                <w:b w:val="0"/>
                <w:bCs w:val="0"/>
                <w:smallCaps w:val="0"/>
                <w:noProof/>
              </w:rPr>
              <w:tab/>
            </w:r>
            <w:r w:rsidR="001447FA" w:rsidRPr="00E3315E">
              <w:rPr>
                <w:rStyle w:val="Lienhypertexte"/>
                <w:noProof/>
              </w:rPr>
              <w:t>Pièces constitutives du marché</w:t>
            </w:r>
            <w:r w:rsidR="001447FA">
              <w:rPr>
                <w:noProof/>
                <w:webHidden/>
              </w:rPr>
              <w:tab/>
            </w:r>
            <w:r w:rsidR="001447FA">
              <w:rPr>
                <w:noProof/>
                <w:webHidden/>
              </w:rPr>
              <w:fldChar w:fldCharType="begin"/>
            </w:r>
            <w:r w:rsidR="001447FA">
              <w:rPr>
                <w:noProof/>
                <w:webHidden/>
              </w:rPr>
              <w:instrText xml:space="preserve"> PAGEREF _Toc179454245 \h </w:instrText>
            </w:r>
            <w:r w:rsidR="001447FA">
              <w:rPr>
                <w:noProof/>
                <w:webHidden/>
              </w:rPr>
            </w:r>
            <w:r w:rsidR="001447FA">
              <w:rPr>
                <w:noProof/>
                <w:webHidden/>
              </w:rPr>
              <w:fldChar w:fldCharType="separate"/>
            </w:r>
            <w:r w:rsidR="001447FA">
              <w:rPr>
                <w:noProof/>
                <w:webHidden/>
              </w:rPr>
              <w:t>10</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46" w:history="1">
            <w:r w:rsidR="001447FA" w:rsidRPr="00E3315E">
              <w:rPr>
                <w:rStyle w:val="Lienhypertexte"/>
                <w:noProof/>
              </w:rPr>
              <w:t>5.2</w:t>
            </w:r>
            <w:r w:rsidR="001447FA">
              <w:rPr>
                <w:rFonts w:asciiTheme="minorHAnsi" w:eastAsiaTheme="minorEastAsia" w:hAnsiTheme="minorHAnsi" w:cstheme="minorBidi"/>
                <w:b w:val="0"/>
                <w:bCs w:val="0"/>
                <w:smallCaps w:val="0"/>
                <w:noProof/>
              </w:rPr>
              <w:tab/>
            </w:r>
            <w:r w:rsidR="001447FA" w:rsidRPr="00E3315E">
              <w:rPr>
                <w:rStyle w:val="Lienhypertexte"/>
                <w:noProof/>
              </w:rPr>
              <w:t>Pièces à délivrer au Titulaire du marché</w:t>
            </w:r>
            <w:r w:rsidR="001447FA">
              <w:rPr>
                <w:noProof/>
                <w:webHidden/>
              </w:rPr>
              <w:tab/>
            </w:r>
            <w:r w:rsidR="001447FA">
              <w:rPr>
                <w:noProof/>
                <w:webHidden/>
              </w:rPr>
              <w:fldChar w:fldCharType="begin"/>
            </w:r>
            <w:r w:rsidR="001447FA">
              <w:rPr>
                <w:noProof/>
                <w:webHidden/>
              </w:rPr>
              <w:instrText xml:space="preserve"> PAGEREF _Toc179454246 \h </w:instrText>
            </w:r>
            <w:r w:rsidR="001447FA">
              <w:rPr>
                <w:noProof/>
                <w:webHidden/>
              </w:rPr>
            </w:r>
            <w:r w:rsidR="001447FA">
              <w:rPr>
                <w:noProof/>
                <w:webHidden/>
              </w:rPr>
              <w:fldChar w:fldCharType="separate"/>
            </w:r>
            <w:r w:rsidR="001447FA">
              <w:rPr>
                <w:noProof/>
                <w:webHidden/>
              </w:rPr>
              <w:t>11</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47" w:history="1">
            <w:r w:rsidR="001447FA" w:rsidRPr="00E3315E">
              <w:rPr>
                <w:rStyle w:val="Lienhypertexte"/>
                <w:noProof/>
              </w:rPr>
              <w:t>5.2.1</w:t>
            </w:r>
            <w:r w:rsidR="001447FA">
              <w:rPr>
                <w:rFonts w:asciiTheme="minorHAnsi" w:eastAsiaTheme="minorEastAsia" w:hAnsiTheme="minorHAnsi" w:cstheme="minorBidi"/>
                <w:smallCaps w:val="0"/>
                <w:noProof/>
              </w:rPr>
              <w:tab/>
            </w:r>
            <w:r w:rsidR="001447FA" w:rsidRPr="00E3315E">
              <w:rPr>
                <w:rStyle w:val="Lienhypertexte"/>
                <w:noProof/>
              </w:rPr>
              <w:t>Forme des notifications</w:t>
            </w:r>
            <w:r w:rsidR="001447FA">
              <w:rPr>
                <w:noProof/>
                <w:webHidden/>
              </w:rPr>
              <w:tab/>
            </w:r>
            <w:r w:rsidR="001447FA">
              <w:rPr>
                <w:noProof/>
                <w:webHidden/>
              </w:rPr>
              <w:fldChar w:fldCharType="begin"/>
            </w:r>
            <w:r w:rsidR="001447FA">
              <w:rPr>
                <w:noProof/>
                <w:webHidden/>
              </w:rPr>
              <w:instrText xml:space="preserve"> PAGEREF _Toc179454247 \h </w:instrText>
            </w:r>
            <w:r w:rsidR="001447FA">
              <w:rPr>
                <w:noProof/>
                <w:webHidden/>
              </w:rPr>
            </w:r>
            <w:r w:rsidR="001447FA">
              <w:rPr>
                <w:noProof/>
                <w:webHidden/>
              </w:rPr>
              <w:fldChar w:fldCharType="separate"/>
            </w:r>
            <w:r w:rsidR="001447FA">
              <w:rPr>
                <w:noProof/>
                <w:webHidden/>
              </w:rPr>
              <w:t>11</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48" w:history="1">
            <w:r w:rsidR="001447FA" w:rsidRPr="00E3315E">
              <w:rPr>
                <w:rStyle w:val="Lienhypertexte"/>
                <w:noProof/>
              </w:rPr>
              <w:t>5.2.2</w:t>
            </w:r>
            <w:r w:rsidR="001447FA">
              <w:rPr>
                <w:rFonts w:asciiTheme="minorHAnsi" w:eastAsiaTheme="minorEastAsia" w:hAnsiTheme="minorHAnsi" w:cstheme="minorBidi"/>
                <w:smallCaps w:val="0"/>
                <w:noProof/>
              </w:rPr>
              <w:tab/>
            </w:r>
            <w:r w:rsidR="001447FA" w:rsidRPr="00E3315E">
              <w:rPr>
                <w:rStyle w:val="Lienhypertexte"/>
                <w:noProof/>
              </w:rPr>
              <w:t>Notifications du marché et de ses modifications</w:t>
            </w:r>
            <w:r w:rsidR="001447FA">
              <w:rPr>
                <w:noProof/>
                <w:webHidden/>
              </w:rPr>
              <w:tab/>
            </w:r>
            <w:r w:rsidR="001447FA">
              <w:rPr>
                <w:noProof/>
                <w:webHidden/>
              </w:rPr>
              <w:fldChar w:fldCharType="begin"/>
            </w:r>
            <w:r w:rsidR="001447FA">
              <w:rPr>
                <w:noProof/>
                <w:webHidden/>
              </w:rPr>
              <w:instrText xml:space="preserve"> PAGEREF _Toc179454248 \h </w:instrText>
            </w:r>
            <w:r w:rsidR="001447FA">
              <w:rPr>
                <w:noProof/>
                <w:webHidden/>
              </w:rPr>
            </w:r>
            <w:r w:rsidR="001447FA">
              <w:rPr>
                <w:noProof/>
                <w:webHidden/>
              </w:rPr>
              <w:fldChar w:fldCharType="separate"/>
            </w:r>
            <w:r w:rsidR="001447FA">
              <w:rPr>
                <w:noProof/>
                <w:webHidden/>
              </w:rPr>
              <w:t>11</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49" w:history="1">
            <w:r w:rsidR="001447FA" w:rsidRPr="00E3315E">
              <w:rPr>
                <w:rStyle w:val="Lienhypertexte"/>
                <w:noProof/>
              </w:rPr>
              <w:t>5.2.3</w:t>
            </w:r>
            <w:r w:rsidR="001447FA">
              <w:rPr>
                <w:rFonts w:asciiTheme="minorHAnsi" w:eastAsiaTheme="minorEastAsia" w:hAnsiTheme="minorHAnsi" w:cstheme="minorBidi"/>
                <w:smallCaps w:val="0"/>
                <w:noProof/>
              </w:rPr>
              <w:tab/>
            </w:r>
            <w:r w:rsidR="001447FA" w:rsidRPr="00E3315E">
              <w:rPr>
                <w:rStyle w:val="Lienhypertexte"/>
                <w:noProof/>
              </w:rPr>
              <w:t>Nantissement et cession de créance</w:t>
            </w:r>
            <w:r w:rsidR="001447FA">
              <w:rPr>
                <w:noProof/>
                <w:webHidden/>
              </w:rPr>
              <w:tab/>
            </w:r>
            <w:r w:rsidR="001447FA">
              <w:rPr>
                <w:noProof/>
                <w:webHidden/>
              </w:rPr>
              <w:fldChar w:fldCharType="begin"/>
            </w:r>
            <w:r w:rsidR="001447FA">
              <w:rPr>
                <w:noProof/>
                <w:webHidden/>
              </w:rPr>
              <w:instrText xml:space="preserve"> PAGEREF _Toc179454249 \h </w:instrText>
            </w:r>
            <w:r w:rsidR="001447FA">
              <w:rPr>
                <w:noProof/>
                <w:webHidden/>
              </w:rPr>
            </w:r>
            <w:r w:rsidR="001447FA">
              <w:rPr>
                <w:noProof/>
                <w:webHidden/>
              </w:rPr>
              <w:fldChar w:fldCharType="separate"/>
            </w:r>
            <w:r w:rsidR="001447FA">
              <w:rPr>
                <w:noProof/>
                <w:webHidden/>
              </w:rPr>
              <w:t>11</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50" w:history="1">
            <w:r w:rsidR="001447FA" w:rsidRPr="00E3315E">
              <w:rPr>
                <w:rStyle w:val="Lienhypertexte"/>
                <w:noProof/>
              </w:rPr>
              <w:t>5.2.4</w:t>
            </w:r>
            <w:r w:rsidR="001447FA">
              <w:rPr>
                <w:rFonts w:asciiTheme="minorHAnsi" w:eastAsiaTheme="minorEastAsia" w:hAnsiTheme="minorHAnsi" w:cstheme="minorBidi"/>
                <w:smallCaps w:val="0"/>
                <w:noProof/>
              </w:rPr>
              <w:tab/>
            </w:r>
            <w:r w:rsidR="001447FA" w:rsidRPr="00E3315E">
              <w:rPr>
                <w:rStyle w:val="Lienhypertexte"/>
                <w:noProof/>
              </w:rPr>
              <w:t>Notifications destinées à l’Acheteur</w:t>
            </w:r>
            <w:r w:rsidR="001447FA">
              <w:rPr>
                <w:noProof/>
                <w:webHidden/>
              </w:rPr>
              <w:tab/>
            </w:r>
            <w:r w:rsidR="001447FA">
              <w:rPr>
                <w:noProof/>
                <w:webHidden/>
              </w:rPr>
              <w:fldChar w:fldCharType="begin"/>
            </w:r>
            <w:r w:rsidR="001447FA">
              <w:rPr>
                <w:noProof/>
                <w:webHidden/>
              </w:rPr>
              <w:instrText xml:space="preserve"> PAGEREF _Toc179454250 \h </w:instrText>
            </w:r>
            <w:r w:rsidR="001447FA">
              <w:rPr>
                <w:noProof/>
                <w:webHidden/>
              </w:rPr>
            </w:r>
            <w:r w:rsidR="001447FA">
              <w:rPr>
                <w:noProof/>
                <w:webHidden/>
              </w:rPr>
              <w:fldChar w:fldCharType="separate"/>
            </w:r>
            <w:r w:rsidR="001447FA">
              <w:rPr>
                <w:noProof/>
                <w:webHidden/>
              </w:rPr>
              <w:t>11</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51" w:history="1">
            <w:r w:rsidR="001447FA" w:rsidRPr="00E3315E">
              <w:rPr>
                <w:rStyle w:val="Lienhypertexte"/>
                <w:noProof/>
              </w:rPr>
              <w:t>Article 6 -</w:t>
            </w:r>
            <w:r w:rsidR="001447FA">
              <w:rPr>
                <w:rFonts w:asciiTheme="minorHAnsi" w:eastAsiaTheme="minorEastAsia" w:hAnsiTheme="minorHAnsi" w:cstheme="minorBidi"/>
                <w:b w:val="0"/>
                <w:bCs w:val="0"/>
                <w:caps w:val="0"/>
                <w:noProof/>
                <w:u w:val="none"/>
              </w:rPr>
              <w:tab/>
            </w:r>
            <w:r w:rsidR="001447FA" w:rsidRPr="00E3315E">
              <w:rPr>
                <w:rStyle w:val="Lienhypertexte"/>
                <w:noProof/>
              </w:rPr>
              <w:t>Contenu et caractère des prix</w:t>
            </w:r>
            <w:r w:rsidR="001447FA">
              <w:rPr>
                <w:noProof/>
                <w:webHidden/>
              </w:rPr>
              <w:tab/>
            </w:r>
            <w:r w:rsidR="001447FA">
              <w:rPr>
                <w:noProof/>
                <w:webHidden/>
              </w:rPr>
              <w:fldChar w:fldCharType="begin"/>
            </w:r>
            <w:r w:rsidR="001447FA">
              <w:rPr>
                <w:noProof/>
                <w:webHidden/>
              </w:rPr>
              <w:instrText xml:space="preserve"> PAGEREF _Toc179454251 \h </w:instrText>
            </w:r>
            <w:r w:rsidR="001447FA">
              <w:rPr>
                <w:noProof/>
                <w:webHidden/>
              </w:rPr>
            </w:r>
            <w:r w:rsidR="001447FA">
              <w:rPr>
                <w:noProof/>
                <w:webHidden/>
              </w:rPr>
              <w:fldChar w:fldCharType="separate"/>
            </w:r>
            <w:r w:rsidR="001447FA">
              <w:rPr>
                <w:noProof/>
                <w:webHidden/>
              </w:rPr>
              <w:t>12</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52" w:history="1">
            <w:r w:rsidR="001447FA" w:rsidRPr="00E3315E">
              <w:rPr>
                <w:rStyle w:val="Lienhypertexte"/>
                <w:noProof/>
              </w:rPr>
              <w:t>6.1</w:t>
            </w:r>
            <w:r w:rsidR="001447FA">
              <w:rPr>
                <w:rFonts w:asciiTheme="minorHAnsi" w:eastAsiaTheme="minorEastAsia" w:hAnsiTheme="minorHAnsi" w:cstheme="minorBidi"/>
                <w:b w:val="0"/>
                <w:bCs w:val="0"/>
                <w:smallCaps w:val="0"/>
                <w:noProof/>
              </w:rPr>
              <w:tab/>
            </w:r>
            <w:r w:rsidR="001447FA" w:rsidRPr="00E3315E">
              <w:rPr>
                <w:rStyle w:val="Lienhypertexte"/>
                <w:noProof/>
              </w:rPr>
              <w:t>Contenu des prix du marché</w:t>
            </w:r>
            <w:r w:rsidR="001447FA">
              <w:rPr>
                <w:noProof/>
                <w:webHidden/>
              </w:rPr>
              <w:tab/>
            </w:r>
            <w:r w:rsidR="001447FA">
              <w:rPr>
                <w:noProof/>
                <w:webHidden/>
              </w:rPr>
              <w:fldChar w:fldCharType="begin"/>
            </w:r>
            <w:r w:rsidR="001447FA">
              <w:rPr>
                <w:noProof/>
                <w:webHidden/>
              </w:rPr>
              <w:instrText xml:space="preserve"> PAGEREF _Toc179454252 \h </w:instrText>
            </w:r>
            <w:r w:rsidR="001447FA">
              <w:rPr>
                <w:noProof/>
                <w:webHidden/>
              </w:rPr>
            </w:r>
            <w:r w:rsidR="001447FA">
              <w:rPr>
                <w:noProof/>
                <w:webHidden/>
              </w:rPr>
              <w:fldChar w:fldCharType="separate"/>
            </w:r>
            <w:r w:rsidR="001447FA">
              <w:rPr>
                <w:noProof/>
                <w:webHidden/>
              </w:rPr>
              <w:t>12</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53" w:history="1">
            <w:r w:rsidR="001447FA" w:rsidRPr="00E3315E">
              <w:rPr>
                <w:rStyle w:val="Lienhypertexte"/>
                <w:noProof/>
              </w:rPr>
              <w:t>6.2</w:t>
            </w:r>
            <w:r w:rsidR="001447FA">
              <w:rPr>
                <w:rFonts w:asciiTheme="minorHAnsi" w:eastAsiaTheme="minorEastAsia" w:hAnsiTheme="minorHAnsi" w:cstheme="minorBidi"/>
                <w:b w:val="0"/>
                <w:bCs w:val="0"/>
                <w:smallCaps w:val="0"/>
                <w:noProof/>
              </w:rPr>
              <w:tab/>
            </w:r>
            <w:r w:rsidR="001447FA" w:rsidRPr="00E3315E">
              <w:rPr>
                <w:rStyle w:val="Lienhypertexte"/>
                <w:noProof/>
              </w:rPr>
              <w:t>Prix de référence du marché</w:t>
            </w:r>
            <w:r w:rsidR="001447FA">
              <w:rPr>
                <w:noProof/>
                <w:webHidden/>
              </w:rPr>
              <w:tab/>
            </w:r>
            <w:r w:rsidR="001447FA">
              <w:rPr>
                <w:noProof/>
                <w:webHidden/>
              </w:rPr>
              <w:fldChar w:fldCharType="begin"/>
            </w:r>
            <w:r w:rsidR="001447FA">
              <w:rPr>
                <w:noProof/>
                <w:webHidden/>
              </w:rPr>
              <w:instrText xml:space="preserve"> PAGEREF _Toc179454253 \h </w:instrText>
            </w:r>
            <w:r w:rsidR="001447FA">
              <w:rPr>
                <w:noProof/>
                <w:webHidden/>
              </w:rPr>
            </w:r>
            <w:r w:rsidR="001447FA">
              <w:rPr>
                <w:noProof/>
                <w:webHidden/>
              </w:rPr>
              <w:fldChar w:fldCharType="separate"/>
            </w:r>
            <w:r w:rsidR="001447FA">
              <w:rPr>
                <w:noProof/>
                <w:webHidden/>
              </w:rPr>
              <w:t>12</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54" w:history="1">
            <w:r w:rsidR="001447FA" w:rsidRPr="00E3315E">
              <w:rPr>
                <w:rStyle w:val="Lienhypertexte"/>
                <w:noProof/>
              </w:rPr>
              <w:t>6.3</w:t>
            </w:r>
            <w:r w:rsidR="001447FA">
              <w:rPr>
                <w:rFonts w:asciiTheme="minorHAnsi" w:eastAsiaTheme="minorEastAsia" w:hAnsiTheme="minorHAnsi" w:cstheme="minorBidi"/>
                <w:b w:val="0"/>
                <w:bCs w:val="0"/>
                <w:smallCaps w:val="0"/>
                <w:noProof/>
              </w:rPr>
              <w:tab/>
            </w:r>
            <w:r w:rsidR="001447FA" w:rsidRPr="00E3315E">
              <w:rPr>
                <w:rStyle w:val="Lienhypertexte"/>
                <w:noProof/>
              </w:rPr>
              <w:t>Forme des prix</w:t>
            </w:r>
            <w:r w:rsidR="001447FA">
              <w:rPr>
                <w:noProof/>
                <w:webHidden/>
              </w:rPr>
              <w:tab/>
            </w:r>
            <w:r w:rsidR="001447FA">
              <w:rPr>
                <w:noProof/>
                <w:webHidden/>
              </w:rPr>
              <w:fldChar w:fldCharType="begin"/>
            </w:r>
            <w:r w:rsidR="001447FA">
              <w:rPr>
                <w:noProof/>
                <w:webHidden/>
              </w:rPr>
              <w:instrText xml:space="preserve"> PAGEREF _Toc179454254 \h </w:instrText>
            </w:r>
            <w:r w:rsidR="001447FA">
              <w:rPr>
                <w:noProof/>
                <w:webHidden/>
              </w:rPr>
            </w:r>
            <w:r w:rsidR="001447FA">
              <w:rPr>
                <w:noProof/>
                <w:webHidden/>
              </w:rPr>
              <w:fldChar w:fldCharType="separate"/>
            </w:r>
            <w:r w:rsidR="001447FA">
              <w:rPr>
                <w:noProof/>
                <w:webHidden/>
              </w:rPr>
              <w:t>12</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55" w:history="1">
            <w:r w:rsidR="001447FA" w:rsidRPr="00E3315E">
              <w:rPr>
                <w:rStyle w:val="Lienhypertexte"/>
                <w:noProof/>
              </w:rPr>
              <w:t>6.4</w:t>
            </w:r>
            <w:r w:rsidR="001447FA">
              <w:rPr>
                <w:rFonts w:asciiTheme="minorHAnsi" w:eastAsiaTheme="minorEastAsia" w:hAnsiTheme="minorHAnsi" w:cstheme="minorBidi"/>
                <w:b w:val="0"/>
                <w:bCs w:val="0"/>
                <w:smallCaps w:val="0"/>
                <w:noProof/>
              </w:rPr>
              <w:tab/>
            </w:r>
            <w:r w:rsidR="001447FA" w:rsidRPr="00E3315E">
              <w:rPr>
                <w:rStyle w:val="Lienhypertexte"/>
                <w:noProof/>
              </w:rPr>
              <w:t>Variations des prix du marché</w:t>
            </w:r>
            <w:r w:rsidR="001447FA">
              <w:rPr>
                <w:noProof/>
                <w:webHidden/>
              </w:rPr>
              <w:tab/>
            </w:r>
            <w:r w:rsidR="001447FA">
              <w:rPr>
                <w:noProof/>
                <w:webHidden/>
              </w:rPr>
              <w:fldChar w:fldCharType="begin"/>
            </w:r>
            <w:r w:rsidR="001447FA">
              <w:rPr>
                <w:noProof/>
                <w:webHidden/>
              </w:rPr>
              <w:instrText xml:space="preserve"> PAGEREF _Toc179454255 \h </w:instrText>
            </w:r>
            <w:r w:rsidR="001447FA">
              <w:rPr>
                <w:noProof/>
                <w:webHidden/>
              </w:rPr>
            </w:r>
            <w:r w:rsidR="001447FA">
              <w:rPr>
                <w:noProof/>
                <w:webHidden/>
              </w:rPr>
              <w:fldChar w:fldCharType="separate"/>
            </w:r>
            <w:r w:rsidR="001447FA">
              <w:rPr>
                <w:noProof/>
                <w:webHidden/>
              </w:rPr>
              <w:t>12</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56" w:history="1">
            <w:r w:rsidR="001447FA" w:rsidRPr="00E3315E">
              <w:rPr>
                <w:rStyle w:val="Lienhypertexte"/>
                <w:noProof/>
              </w:rPr>
              <w:t>6.4.1</w:t>
            </w:r>
            <w:r w:rsidR="001447FA">
              <w:rPr>
                <w:rFonts w:asciiTheme="minorHAnsi" w:eastAsiaTheme="minorEastAsia" w:hAnsiTheme="minorHAnsi" w:cstheme="minorBidi"/>
                <w:smallCaps w:val="0"/>
                <w:noProof/>
              </w:rPr>
              <w:tab/>
            </w:r>
            <w:r w:rsidR="001447FA" w:rsidRPr="00E3315E">
              <w:rPr>
                <w:rStyle w:val="Lienhypertexte"/>
                <w:noProof/>
              </w:rPr>
              <w:t>Révision par ajustement sur le barème du fournisseur</w:t>
            </w:r>
            <w:r w:rsidR="001447FA">
              <w:rPr>
                <w:noProof/>
                <w:webHidden/>
              </w:rPr>
              <w:tab/>
            </w:r>
            <w:r w:rsidR="001447FA">
              <w:rPr>
                <w:noProof/>
                <w:webHidden/>
              </w:rPr>
              <w:fldChar w:fldCharType="begin"/>
            </w:r>
            <w:r w:rsidR="001447FA">
              <w:rPr>
                <w:noProof/>
                <w:webHidden/>
              </w:rPr>
              <w:instrText xml:space="preserve"> PAGEREF _Toc179454256 \h </w:instrText>
            </w:r>
            <w:r w:rsidR="001447FA">
              <w:rPr>
                <w:noProof/>
                <w:webHidden/>
              </w:rPr>
            </w:r>
            <w:r w:rsidR="001447FA">
              <w:rPr>
                <w:noProof/>
                <w:webHidden/>
              </w:rPr>
              <w:fldChar w:fldCharType="separate"/>
            </w:r>
            <w:r w:rsidR="001447FA">
              <w:rPr>
                <w:noProof/>
                <w:webHidden/>
              </w:rPr>
              <w:t>12</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57" w:history="1">
            <w:r w:rsidR="001447FA" w:rsidRPr="00E3315E">
              <w:rPr>
                <w:rStyle w:val="Lienhypertexte"/>
                <w:noProof/>
              </w:rPr>
              <w:t>6.4.2</w:t>
            </w:r>
            <w:r w:rsidR="001447FA">
              <w:rPr>
                <w:rFonts w:asciiTheme="minorHAnsi" w:eastAsiaTheme="minorEastAsia" w:hAnsiTheme="minorHAnsi" w:cstheme="minorBidi"/>
                <w:smallCaps w:val="0"/>
                <w:noProof/>
              </w:rPr>
              <w:tab/>
            </w:r>
            <w:r w:rsidR="001447FA" w:rsidRPr="00E3315E">
              <w:rPr>
                <w:rStyle w:val="Lienhypertexte"/>
                <w:noProof/>
              </w:rPr>
              <w:t>Révision par ajustement sur les prix règlementés (CEPS / LPPR)</w:t>
            </w:r>
            <w:r w:rsidR="001447FA">
              <w:rPr>
                <w:noProof/>
                <w:webHidden/>
              </w:rPr>
              <w:tab/>
            </w:r>
            <w:r w:rsidR="001447FA">
              <w:rPr>
                <w:noProof/>
                <w:webHidden/>
              </w:rPr>
              <w:fldChar w:fldCharType="begin"/>
            </w:r>
            <w:r w:rsidR="001447FA">
              <w:rPr>
                <w:noProof/>
                <w:webHidden/>
              </w:rPr>
              <w:instrText xml:space="preserve"> PAGEREF _Toc179454257 \h </w:instrText>
            </w:r>
            <w:r w:rsidR="001447FA">
              <w:rPr>
                <w:noProof/>
                <w:webHidden/>
              </w:rPr>
            </w:r>
            <w:r w:rsidR="001447FA">
              <w:rPr>
                <w:noProof/>
                <w:webHidden/>
              </w:rPr>
              <w:fldChar w:fldCharType="separate"/>
            </w:r>
            <w:r w:rsidR="001447FA">
              <w:rPr>
                <w:noProof/>
                <w:webHidden/>
              </w:rPr>
              <w:t>13</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58" w:history="1">
            <w:r w:rsidR="001447FA" w:rsidRPr="00E3315E">
              <w:rPr>
                <w:rStyle w:val="Lienhypertexte"/>
                <w:noProof/>
              </w:rPr>
              <w:t>6.5</w:t>
            </w:r>
            <w:r w:rsidR="001447FA">
              <w:rPr>
                <w:rFonts w:asciiTheme="minorHAnsi" w:eastAsiaTheme="minorEastAsia" w:hAnsiTheme="minorHAnsi" w:cstheme="minorBidi"/>
                <w:b w:val="0"/>
                <w:bCs w:val="0"/>
                <w:smallCaps w:val="0"/>
                <w:noProof/>
              </w:rPr>
              <w:tab/>
            </w:r>
            <w:r w:rsidR="001447FA" w:rsidRPr="00E3315E">
              <w:rPr>
                <w:rStyle w:val="Lienhypertexte"/>
                <w:noProof/>
              </w:rPr>
              <w:t>Application de la taxe sur la valeur ajoutée et autres taxes règlementaires</w:t>
            </w:r>
            <w:r w:rsidR="001447FA">
              <w:rPr>
                <w:noProof/>
                <w:webHidden/>
              </w:rPr>
              <w:tab/>
            </w:r>
            <w:r w:rsidR="001447FA">
              <w:rPr>
                <w:noProof/>
                <w:webHidden/>
              </w:rPr>
              <w:fldChar w:fldCharType="begin"/>
            </w:r>
            <w:r w:rsidR="001447FA">
              <w:rPr>
                <w:noProof/>
                <w:webHidden/>
              </w:rPr>
              <w:instrText xml:space="preserve"> PAGEREF _Toc179454258 \h </w:instrText>
            </w:r>
            <w:r w:rsidR="001447FA">
              <w:rPr>
                <w:noProof/>
                <w:webHidden/>
              </w:rPr>
            </w:r>
            <w:r w:rsidR="001447FA">
              <w:rPr>
                <w:noProof/>
                <w:webHidden/>
              </w:rPr>
              <w:fldChar w:fldCharType="separate"/>
            </w:r>
            <w:r w:rsidR="001447FA">
              <w:rPr>
                <w:noProof/>
                <w:webHidden/>
              </w:rPr>
              <w:t>13</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59" w:history="1">
            <w:r w:rsidR="001447FA" w:rsidRPr="00E3315E">
              <w:rPr>
                <w:rStyle w:val="Lienhypertexte"/>
                <w:noProof/>
              </w:rPr>
              <w:t>6.6</w:t>
            </w:r>
            <w:r w:rsidR="001447FA">
              <w:rPr>
                <w:rFonts w:asciiTheme="minorHAnsi" w:eastAsiaTheme="minorEastAsia" w:hAnsiTheme="minorHAnsi" w:cstheme="minorBidi"/>
                <w:b w:val="0"/>
                <w:bCs w:val="0"/>
                <w:smallCaps w:val="0"/>
                <w:noProof/>
              </w:rPr>
              <w:tab/>
            </w:r>
            <w:r w:rsidR="001447FA" w:rsidRPr="00E3315E">
              <w:rPr>
                <w:rStyle w:val="Lienhypertexte"/>
                <w:noProof/>
              </w:rPr>
              <w:t>Fournitures achetées hors BPU et bénéficiant d’une remise sur catalogue</w:t>
            </w:r>
            <w:r w:rsidR="001447FA">
              <w:rPr>
                <w:noProof/>
                <w:webHidden/>
              </w:rPr>
              <w:tab/>
            </w:r>
            <w:r w:rsidR="001447FA">
              <w:rPr>
                <w:noProof/>
                <w:webHidden/>
              </w:rPr>
              <w:fldChar w:fldCharType="begin"/>
            </w:r>
            <w:r w:rsidR="001447FA">
              <w:rPr>
                <w:noProof/>
                <w:webHidden/>
              </w:rPr>
              <w:instrText xml:space="preserve"> PAGEREF _Toc179454259 \h </w:instrText>
            </w:r>
            <w:r w:rsidR="001447FA">
              <w:rPr>
                <w:noProof/>
                <w:webHidden/>
              </w:rPr>
            </w:r>
            <w:r w:rsidR="001447FA">
              <w:rPr>
                <w:noProof/>
                <w:webHidden/>
              </w:rPr>
              <w:fldChar w:fldCharType="separate"/>
            </w:r>
            <w:r w:rsidR="001447FA">
              <w:rPr>
                <w:noProof/>
                <w:webHidden/>
              </w:rPr>
              <w:t>13</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60" w:history="1">
            <w:r w:rsidR="001447FA" w:rsidRPr="00E3315E">
              <w:rPr>
                <w:rStyle w:val="Lienhypertexte"/>
                <w:noProof/>
              </w:rPr>
              <w:t>6.7</w:t>
            </w:r>
            <w:r w:rsidR="001447FA">
              <w:rPr>
                <w:rFonts w:asciiTheme="minorHAnsi" w:eastAsiaTheme="minorEastAsia" w:hAnsiTheme="minorHAnsi" w:cstheme="minorBidi"/>
                <w:b w:val="0"/>
                <w:bCs w:val="0"/>
                <w:smallCaps w:val="0"/>
                <w:noProof/>
              </w:rPr>
              <w:tab/>
            </w:r>
            <w:r w:rsidR="001447FA" w:rsidRPr="00E3315E">
              <w:rPr>
                <w:rStyle w:val="Lienhypertexte"/>
                <w:noProof/>
              </w:rPr>
              <w:t>Variation du taux de remise</w:t>
            </w:r>
            <w:r w:rsidR="001447FA">
              <w:rPr>
                <w:noProof/>
                <w:webHidden/>
              </w:rPr>
              <w:tab/>
            </w:r>
            <w:r w:rsidR="001447FA">
              <w:rPr>
                <w:noProof/>
                <w:webHidden/>
              </w:rPr>
              <w:fldChar w:fldCharType="begin"/>
            </w:r>
            <w:r w:rsidR="001447FA">
              <w:rPr>
                <w:noProof/>
                <w:webHidden/>
              </w:rPr>
              <w:instrText xml:space="preserve"> PAGEREF _Toc179454260 \h </w:instrText>
            </w:r>
            <w:r w:rsidR="001447FA">
              <w:rPr>
                <w:noProof/>
                <w:webHidden/>
              </w:rPr>
            </w:r>
            <w:r w:rsidR="001447FA">
              <w:rPr>
                <w:noProof/>
                <w:webHidden/>
              </w:rPr>
              <w:fldChar w:fldCharType="separate"/>
            </w:r>
            <w:r w:rsidR="001447FA">
              <w:rPr>
                <w:noProof/>
                <w:webHidden/>
              </w:rPr>
              <w:t>14</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61" w:history="1">
            <w:r w:rsidR="001447FA" w:rsidRPr="00E3315E">
              <w:rPr>
                <w:rStyle w:val="Lienhypertexte"/>
                <w:noProof/>
              </w:rPr>
              <w:t>6.8</w:t>
            </w:r>
            <w:r w:rsidR="001447FA">
              <w:rPr>
                <w:rFonts w:asciiTheme="minorHAnsi" w:eastAsiaTheme="minorEastAsia" w:hAnsiTheme="minorHAnsi" w:cstheme="minorBidi"/>
                <w:b w:val="0"/>
                <w:bCs w:val="0"/>
                <w:smallCaps w:val="0"/>
                <w:noProof/>
              </w:rPr>
              <w:tab/>
            </w:r>
            <w:r w:rsidR="001447FA" w:rsidRPr="00E3315E">
              <w:rPr>
                <w:rStyle w:val="Lienhypertexte"/>
                <w:noProof/>
              </w:rPr>
              <w:t>Offres promotionnelles</w:t>
            </w:r>
            <w:r w:rsidR="001447FA">
              <w:rPr>
                <w:noProof/>
                <w:webHidden/>
              </w:rPr>
              <w:tab/>
            </w:r>
            <w:r w:rsidR="001447FA">
              <w:rPr>
                <w:noProof/>
                <w:webHidden/>
              </w:rPr>
              <w:fldChar w:fldCharType="begin"/>
            </w:r>
            <w:r w:rsidR="001447FA">
              <w:rPr>
                <w:noProof/>
                <w:webHidden/>
              </w:rPr>
              <w:instrText xml:space="preserve"> PAGEREF _Toc179454261 \h </w:instrText>
            </w:r>
            <w:r w:rsidR="001447FA">
              <w:rPr>
                <w:noProof/>
                <w:webHidden/>
              </w:rPr>
            </w:r>
            <w:r w:rsidR="001447FA">
              <w:rPr>
                <w:noProof/>
                <w:webHidden/>
              </w:rPr>
              <w:fldChar w:fldCharType="separate"/>
            </w:r>
            <w:r w:rsidR="001447FA">
              <w:rPr>
                <w:noProof/>
                <w:webHidden/>
              </w:rPr>
              <w:t>14</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62" w:history="1">
            <w:r w:rsidR="001447FA" w:rsidRPr="00E3315E">
              <w:rPr>
                <w:rStyle w:val="Lienhypertexte"/>
                <w:noProof/>
              </w:rPr>
              <w:t>6.9</w:t>
            </w:r>
            <w:r w:rsidR="001447FA">
              <w:rPr>
                <w:rFonts w:asciiTheme="minorHAnsi" w:eastAsiaTheme="minorEastAsia" w:hAnsiTheme="minorHAnsi" w:cstheme="minorBidi"/>
                <w:b w:val="0"/>
                <w:bCs w:val="0"/>
                <w:smallCaps w:val="0"/>
                <w:noProof/>
              </w:rPr>
              <w:tab/>
            </w:r>
            <w:r w:rsidR="001447FA" w:rsidRPr="00E3315E">
              <w:rPr>
                <w:rStyle w:val="Lienhypertexte"/>
                <w:noProof/>
              </w:rPr>
              <w:t>Remise sur chiffre d’affaires</w:t>
            </w:r>
            <w:r w:rsidR="001447FA">
              <w:rPr>
                <w:noProof/>
                <w:webHidden/>
              </w:rPr>
              <w:tab/>
            </w:r>
            <w:r w:rsidR="001447FA">
              <w:rPr>
                <w:noProof/>
                <w:webHidden/>
              </w:rPr>
              <w:fldChar w:fldCharType="begin"/>
            </w:r>
            <w:r w:rsidR="001447FA">
              <w:rPr>
                <w:noProof/>
                <w:webHidden/>
              </w:rPr>
              <w:instrText xml:space="preserve"> PAGEREF _Toc179454262 \h </w:instrText>
            </w:r>
            <w:r w:rsidR="001447FA">
              <w:rPr>
                <w:noProof/>
                <w:webHidden/>
              </w:rPr>
            </w:r>
            <w:r w:rsidR="001447FA">
              <w:rPr>
                <w:noProof/>
                <w:webHidden/>
              </w:rPr>
              <w:fldChar w:fldCharType="separate"/>
            </w:r>
            <w:r w:rsidR="001447FA">
              <w:rPr>
                <w:noProof/>
                <w:webHidden/>
              </w:rPr>
              <w:t>14</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63" w:history="1">
            <w:r w:rsidR="001447FA" w:rsidRPr="00E3315E">
              <w:rPr>
                <w:rStyle w:val="Lienhypertexte"/>
                <w:noProof/>
              </w:rPr>
              <w:t>6.10</w:t>
            </w:r>
            <w:r w:rsidR="001447FA">
              <w:rPr>
                <w:rFonts w:asciiTheme="minorHAnsi" w:eastAsiaTheme="minorEastAsia" w:hAnsiTheme="minorHAnsi" w:cstheme="minorBidi"/>
                <w:b w:val="0"/>
                <w:bCs w:val="0"/>
                <w:smallCaps w:val="0"/>
                <w:noProof/>
              </w:rPr>
              <w:tab/>
            </w:r>
            <w:r w:rsidR="001447FA" w:rsidRPr="00E3315E">
              <w:rPr>
                <w:rStyle w:val="Lienhypertexte"/>
                <w:noProof/>
              </w:rPr>
              <w:t>Unités gratuites</w:t>
            </w:r>
            <w:r w:rsidR="001447FA">
              <w:rPr>
                <w:noProof/>
                <w:webHidden/>
              </w:rPr>
              <w:tab/>
            </w:r>
            <w:r w:rsidR="001447FA">
              <w:rPr>
                <w:noProof/>
                <w:webHidden/>
              </w:rPr>
              <w:fldChar w:fldCharType="begin"/>
            </w:r>
            <w:r w:rsidR="001447FA">
              <w:rPr>
                <w:noProof/>
                <w:webHidden/>
              </w:rPr>
              <w:instrText xml:space="preserve"> PAGEREF _Toc179454263 \h </w:instrText>
            </w:r>
            <w:r w:rsidR="001447FA">
              <w:rPr>
                <w:noProof/>
                <w:webHidden/>
              </w:rPr>
            </w:r>
            <w:r w:rsidR="001447FA">
              <w:rPr>
                <w:noProof/>
                <w:webHidden/>
              </w:rPr>
              <w:fldChar w:fldCharType="separate"/>
            </w:r>
            <w:r w:rsidR="001447FA">
              <w:rPr>
                <w:noProof/>
                <w:webHidden/>
              </w:rPr>
              <w:t>14</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64" w:history="1">
            <w:r w:rsidR="001447FA" w:rsidRPr="00E3315E">
              <w:rPr>
                <w:rStyle w:val="Lienhypertexte"/>
                <w:noProof/>
              </w:rPr>
              <w:t>Article 7 -</w:t>
            </w:r>
            <w:r w:rsidR="001447FA">
              <w:rPr>
                <w:rFonts w:asciiTheme="minorHAnsi" w:eastAsiaTheme="minorEastAsia" w:hAnsiTheme="minorHAnsi" w:cstheme="minorBidi"/>
                <w:b w:val="0"/>
                <w:bCs w:val="0"/>
                <w:caps w:val="0"/>
                <w:noProof/>
                <w:u w:val="none"/>
              </w:rPr>
              <w:tab/>
            </w:r>
            <w:r w:rsidR="001447FA" w:rsidRPr="00E3315E">
              <w:rPr>
                <w:rStyle w:val="Lienhypertexte"/>
                <w:noProof/>
              </w:rPr>
              <w:t>Avances et retenue de garantie</w:t>
            </w:r>
            <w:r w:rsidR="001447FA">
              <w:rPr>
                <w:noProof/>
                <w:webHidden/>
              </w:rPr>
              <w:tab/>
            </w:r>
            <w:r w:rsidR="001447FA">
              <w:rPr>
                <w:noProof/>
                <w:webHidden/>
              </w:rPr>
              <w:fldChar w:fldCharType="begin"/>
            </w:r>
            <w:r w:rsidR="001447FA">
              <w:rPr>
                <w:noProof/>
                <w:webHidden/>
              </w:rPr>
              <w:instrText xml:space="preserve"> PAGEREF _Toc179454264 \h </w:instrText>
            </w:r>
            <w:r w:rsidR="001447FA">
              <w:rPr>
                <w:noProof/>
                <w:webHidden/>
              </w:rPr>
            </w:r>
            <w:r w:rsidR="001447FA">
              <w:rPr>
                <w:noProof/>
                <w:webHidden/>
              </w:rPr>
              <w:fldChar w:fldCharType="separate"/>
            </w:r>
            <w:r w:rsidR="001447FA">
              <w:rPr>
                <w:noProof/>
                <w:webHidden/>
              </w:rPr>
              <w:t>14</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65" w:history="1">
            <w:r w:rsidR="001447FA" w:rsidRPr="00E3315E">
              <w:rPr>
                <w:rStyle w:val="Lienhypertexte"/>
                <w:noProof/>
              </w:rPr>
              <w:t>7.1</w:t>
            </w:r>
            <w:r w:rsidR="001447FA">
              <w:rPr>
                <w:rFonts w:asciiTheme="minorHAnsi" w:eastAsiaTheme="minorEastAsia" w:hAnsiTheme="minorHAnsi" w:cstheme="minorBidi"/>
                <w:b w:val="0"/>
                <w:bCs w:val="0"/>
                <w:smallCaps w:val="0"/>
                <w:noProof/>
              </w:rPr>
              <w:tab/>
            </w:r>
            <w:r w:rsidR="001447FA" w:rsidRPr="00E3315E">
              <w:rPr>
                <w:rStyle w:val="Lienhypertexte"/>
                <w:noProof/>
              </w:rPr>
              <w:t>Avances</w:t>
            </w:r>
            <w:r w:rsidR="001447FA">
              <w:rPr>
                <w:noProof/>
                <w:webHidden/>
              </w:rPr>
              <w:tab/>
            </w:r>
            <w:r w:rsidR="001447FA">
              <w:rPr>
                <w:noProof/>
                <w:webHidden/>
              </w:rPr>
              <w:fldChar w:fldCharType="begin"/>
            </w:r>
            <w:r w:rsidR="001447FA">
              <w:rPr>
                <w:noProof/>
                <w:webHidden/>
              </w:rPr>
              <w:instrText xml:space="preserve"> PAGEREF _Toc179454265 \h </w:instrText>
            </w:r>
            <w:r w:rsidR="001447FA">
              <w:rPr>
                <w:noProof/>
                <w:webHidden/>
              </w:rPr>
            </w:r>
            <w:r w:rsidR="001447FA">
              <w:rPr>
                <w:noProof/>
                <w:webHidden/>
              </w:rPr>
              <w:fldChar w:fldCharType="separate"/>
            </w:r>
            <w:r w:rsidR="001447FA">
              <w:rPr>
                <w:noProof/>
                <w:webHidden/>
              </w:rPr>
              <w:t>14</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66" w:history="1">
            <w:r w:rsidR="001447FA" w:rsidRPr="00E3315E">
              <w:rPr>
                <w:rStyle w:val="Lienhypertexte"/>
                <w:noProof/>
              </w:rPr>
              <w:t>7.2</w:t>
            </w:r>
            <w:r w:rsidR="001447FA">
              <w:rPr>
                <w:rFonts w:asciiTheme="minorHAnsi" w:eastAsiaTheme="minorEastAsia" w:hAnsiTheme="minorHAnsi" w:cstheme="minorBidi"/>
                <w:b w:val="0"/>
                <w:bCs w:val="0"/>
                <w:smallCaps w:val="0"/>
                <w:noProof/>
              </w:rPr>
              <w:tab/>
            </w:r>
            <w:r w:rsidR="001447FA" w:rsidRPr="00E3315E">
              <w:rPr>
                <w:rStyle w:val="Lienhypertexte"/>
                <w:noProof/>
              </w:rPr>
              <w:t>Retenue de garantie</w:t>
            </w:r>
            <w:r w:rsidR="001447FA">
              <w:rPr>
                <w:noProof/>
                <w:webHidden/>
              </w:rPr>
              <w:tab/>
            </w:r>
            <w:r w:rsidR="001447FA">
              <w:rPr>
                <w:noProof/>
                <w:webHidden/>
              </w:rPr>
              <w:fldChar w:fldCharType="begin"/>
            </w:r>
            <w:r w:rsidR="001447FA">
              <w:rPr>
                <w:noProof/>
                <w:webHidden/>
              </w:rPr>
              <w:instrText xml:space="preserve"> PAGEREF _Toc179454266 \h </w:instrText>
            </w:r>
            <w:r w:rsidR="001447FA">
              <w:rPr>
                <w:noProof/>
                <w:webHidden/>
              </w:rPr>
            </w:r>
            <w:r w:rsidR="001447FA">
              <w:rPr>
                <w:noProof/>
                <w:webHidden/>
              </w:rPr>
              <w:fldChar w:fldCharType="separate"/>
            </w:r>
            <w:r w:rsidR="001447FA">
              <w:rPr>
                <w:noProof/>
                <w:webHidden/>
              </w:rPr>
              <w:t>15</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67" w:history="1">
            <w:r w:rsidR="001447FA" w:rsidRPr="00E3315E">
              <w:rPr>
                <w:rStyle w:val="Lienhypertexte"/>
                <w:noProof/>
              </w:rPr>
              <w:t>Article 8 -</w:t>
            </w:r>
            <w:r w:rsidR="001447FA">
              <w:rPr>
                <w:rFonts w:asciiTheme="minorHAnsi" w:eastAsiaTheme="minorEastAsia" w:hAnsiTheme="minorHAnsi" w:cstheme="minorBidi"/>
                <w:b w:val="0"/>
                <w:bCs w:val="0"/>
                <w:caps w:val="0"/>
                <w:noProof/>
                <w:u w:val="none"/>
              </w:rPr>
              <w:tab/>
            </w:r>
            <w:r w:rsidR="001447FA" w:rsidRPr="00E3315E">
              <w:rPr>
                <w:rStyle w:val="Lienhypertexte"/>
                <w:noProof/>
              </w:rPr>
              <w:t>Modalités de règlement des comptes</w:t>
            </w:r>
            <w:r w:rsidR="001447FA">
              <w:rPr>
                <w:noProof/>
                <w:webHidden/>
              </w:rPr>
              <w:tab/>
            </w:r>
            <w:r w:rsidR="001447FA">
              <w:rPr>
                <w:noProof/>
                <w:webHidden/>
              </w:rPr>
              <w:fldChar w:fldCharType="begin"/>
            </w:r>
            <w:r w:rsidR="001447FA">
              <w:rPr>
                <w:noProof/>
                <w:webHidden/>
              </w:rPr>
              <w:instrText xml:space="preserve"> PAGEREF _Toc179454267 \h </w:instrText>
            </w:r>
            <w:r w:rsidR="001447FA">
              <w:rPr>
                <w:noProof/>
                <w:webHidden/>
              </w:rPr>
            </w:r>
            <w:r w:rsidR="001447FA">
              <w:rPr>
                <w:noProof/>
                <w:webHidden/>
              </w:rPr>
              <w:fldChar w:fldCharType="separate"/>
            </w:r>
            <w:r w:rsidR="001447FA">
              <w:rPr>
                <w:noProof/>
                <w:webHidden/>
              </w:rPr>
              <w:t>15</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68" w:history="1">
            <w:r w:rsidR="001447FA" w:rsidRPr="00E3315E">
              <w:rPr>
                <w:rStyle w:val="Lienhypertexte"/>
                <w:noProof/>
              </w:rPr>
              <w:t>8.1</w:t>
            </w:r>
            <w:r w:rsidR="001447FA">
              <w:rPr>
                <w:rFonts w:asciiTheme="minorHAnsi" w:eastAsiaTheme="minorEastAsia" w:hAnsiTheme="minorHAnsi" w:cstheme="minorBidi"/>
                <w:b w:val="0"/>
                <w:bCs w:val="0"/>
                <w:smallCaps w:val="0"/>
                <w:noProof/>
              </w:rPr>
              <w:tab/>
            </w:r>
            <w:r w:rsidR="001447FA" w:rsidRPr="00E3315E">
              <w:rPr>
                <w:rStyle w:val="Lienhypertexte"/>
                <w:noProof/>
              </w:rPr>
              <w:t>Acomptes et paiements partiels définitifs</w:t>
            </w:r>
            <w:r w:rsidR="001447FA">
              <w:rPr>
                <w:noProof/>
                <w:webHidden/>
              </w:rPr>
              <w:tab/>
            </w:r>
            <w:r w:rsidR="001447FA">
              <w:rPr>
                <w:noProof/>
                <w:webHidden/>
              </w:rPr>
              <w:fldChar w:fldCharType="begin"/>
            </w:r>
            <w:r w:rsidR="001447FA">
              <w:rPr>
                <w:noProof/>
                <w:webHidden/>
              </w:rPr>
              <w:instrText xml:space="preserve"> PAGEREF _Toc179454268 \h </w:instrText>
            </w:r>
            <w:r w:rsidR="001447FA">
              <w:rPr>
                <w:noProof/>
                <w:webHidden/>
              </w:rPr>
            </w:r>
            <w:r w:rsidR="001447FA">
              <w:rPr>
                <w:noProof/>
                <w:webHidden/>
              </w:rPr>
              <w:fldChar w:fldCharType="separate"/>
            </w:r>
            <w:r w:rsidR="001447FA">
              <w:rPr>
                <w:noProof/>
                <w:webHidden/>
              </w:rPr>
              <w:t>15</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69" w:history="1">
            <w:r w:rsidR="001447FA" w:rsidRPr="00E3315E">
              <w:rPr>
                <w:rStyle w:val="Lienhypertexte"/>
                <w:noProof/>
              </w:rPr>
              <w:t>8.2</w:t>
            </w:r>
            <w:r w:rsidR="001447FA">
              <w:rPr>
                <w:rFonts w:asciiTheme="minorHAnsi" w:eastAsiaTheme="minorEastAsia" w:hAnsiTheme="minorHAnsi" w:cstheme="minorBidi"/>
                <w:b w:val="0"/>
                <w:bCs w:val="0"/>
                <w:smallCaps w:val="0"/>
                <w:noProof/>
              </w:rPr>
              <w:tab/>
            </w:r>
            <w:r w:rsidR="001447FA" w:rsidRPr="00E3315E">
              <w:rPr>
                <w:rStyle w:val="Lienhypertexte"/>
                <w:noProof/>
              </w:rPr>
              <w:t>Présentation des demandes de paiements</w:t>
            </w:r>
            <w:r w:rsidR="001447FA">
              <w:rPr>
                <w:noProof/>
                <w:webHidden/>
              </w:rPr>
              <w:tab/>
            </w:r>
            <w:r w:rsidR="001447FA">
              <w:rPr>
                <w:noProof/>
                <w:webHidden/>
              </w:rPr>
              <w:fldChar w:fldCharType="begin"/>
            </w:r>
            <w:r w:rsidR="001447FA">
              <w:rPr>
                <w:noProof/>
                <w:webHidden/>
              </w:rPr>
              <w:instrText xml:space="preserve"> PAGEREF _Toc179454269 \h </w:instrText>
            </w:r>
            <w:r w:rsidR="001447FA">
              <w:rPr>
                <w:noProof/>
                <w:webHidden/>
              </w:rPr>
            </w:r>
            <w:r w:rsidR="001447FA">
              <w:rPr>
                <w:noProof/>
                <w:webHidden/>
              </w:rPr>
              <w:fldChar w:fldCharType="separate"/>
            </w:r>
            <w:r w:rsidR="001447FA">
              <w:rPr>
                <w:noProof/>
                <w:webHidden/>
              </w:rPr>
              <w:t>15</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70" w:history="1">
            <w:r w:rsidR="001447FA" w:rsidRPr="00E3315E">
              <w:rPr>
                <w:rStyle w:val="Lienhypertexte"/>
                <w:noProof/>
              </w:rPr>
              <w:t>8.2.1</w:t>
            </w:r>
            <w:r w:rsidR="001447FA">
              <w:rPr>
                <w:rFonts w:asciiTheme="minorHAnsi" w:eastAsiaTheme="minorEastAsia" w:hAnsiTheme="minorHAnsi" w:cstheme="minorBidi"/>
                <w:smallCaps w:val="0"/>
                <w:noProof/>
              </w:rPr>
              <w:tab/>
            </w:r>
            <w:r w:rsidR="001447FA" w:rsidRPr="00E3315E">
              <w:rPr>
                <w:rStyle w:val="Lienhypertexte"/>
                <w:noProof/>
              </w:rPr>
              <w:t>Répartition des paiements</w:t>
            </w:r>
            <w:r w:rsidR="001447FA">
              <w:rPr>
                <w:noProof/>
                <w:webHidden/>
              </w:rPr>
              <w:tab/>
            </w:r>
            <w:r w:rsidR="001447FA">
              <w:rPr>
                <w:noProof/>
                <w:webHidden/>
              </w:rPr>
              <w:fldChar w:fldCharType="begin"/>
            </w:r>
            <w:r w:rsidR="001447FA">
              <w:rPr>
                <w:noProof/>
                <w:webHidden/>
              </w:rPr>
              <w:instrText xml:space="preserve"> PAGEREF _Toc179454270 \h </w:instrText>
            </w:r>
            <w:r w:rsidR="001447FA">
              <w:rPr>
                <w:noProof/>
                <w:webHidden/>
              </w:rPr>
            </w:r>
            <w:r w:rsidR="001447FA">
              <w:rPr>
                <w:noProof/>
                <w:webHidden/>
              </w:rPr>
              <w:fldChar w:fldCharType="separate"/>
            </w:r>
            <w:r w:rsidR="001447FA">
              <w:rPr>
                <w:noProof/>
                <w:webHidden/>
              </w:rPr>
              <w:t>15</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71" w:history="1">
            <w:r w:rsidR="001447FA" w:rsidRPr="00E3315E">
              <w:rPr>
                <w:rStyle w:val="Lienhypertexte"/>
                <w:noProof/>
              </w:rPr>
              <w:t>8.2.2</w:t>
            </w:r>
            <w:r w:rsidR="001447FA">
              <w:rPr>
                <w:rFonts w:asciiTheme="minorHAnsi" w:eastAsiaTheme="minorEastAsia" w:hAnsiTheme="minorHAnsi" w:cstheme="minorBidi"/>
                <w:smallCaps w:val="0"/>
                <w:noProof/>
              </w:rPr>
              <w:tab/>
            </w:r>
            <w:r w:rsidR="001447FA" w:rsidRPr="00E3315E">
              <w:rPr>
                <w:rStyle w:val="Lienhypertexte"/>
                <w:noProof/>
              </w:rPr>
              <w:t>Facture électronique</w:t>
            </w:r>
            <w:r w:rsidR="001447FA">
              <w:rPr>
                <w:noProof/>
                <w:webHidden/>
              </w:rPr>
              <w:tab/>
            </w:r>
            <w:r w:rsidR="001447FA">
              <w:rPr>
                <w:noProof/>
                <w:webHidden/>
              </w:rPr>
              <w:fldChar w:fldCharType="begin"/>
            </w:r>
            <w:r w:rsidR="001447FA">
              <w:rPr>
                <w:noProof/>
                <w:webHidden/>
              </w:rPr>
              <w:instrText xml:space="preserve"> PAGEREF _Toc179454271 \h </w:instrText>
            </w:r>
            <w:r w:rsidR="001447FA">
              <w:rPr>
                <w:noProof/>
                <w:webHidden/>
              </w:rPr>
            </w:r>
            <w:r w:rsidR="001447FA">
              <w:rPr>
                <w:noProof/>
                <w:webHidden/>
              </w:rPr>
              <w:fldChar w:fldCharType="separate"/>
            </w:r>
            <w:r w:rsidR="001447FA">
              <w:rPr>
                <w:noProof/>
                <w:webHidden/>
              </w:rPr>
              <w:t>15</w:t>
            </w:r>
            <w:r w:rsidR="001447FA">
              <w:rPr>
                <w:noProof/>
                <w:webHidden/>
              </w:rPr>
              <w:fldChar w:fldCharType="end"/>
            </w:r>
          </w:hyperlink>
        </w:p>
        <w:p w:rsidR="001447FA" w:rsidRDefault="00DA38EB">
          <w:pPr>
            <w:pStyle w:val="TM3"/>
            <w:tabs>
              <w:tab w:val="left" w:pos="660"/>
            </w:tabs>
            <w:rPr>
              <w:rFonts w:asciiTheme="minorHAnsi" w:eastAsiaTheme="minorEastAsia" w:hAnsiTheme="minorHAnsi" w:cstheme="minorBidi"/>
              <w:smallCaps w:val="0"/>
              <w:noProof/>
            </w:rPr>
          </w:pPr>
          <w:hyperlink w:anchor="_Toc179454272" w:history="1">
            <w:r w:rsidR="001447FA" w:rsidRPr="00E3315E">
              <w:rPr>
                <w:rStyle w:val="Lienhypertexte"/>
                <w:noProof/>
              </w:rPr>
              <w:t>8.2.3</w:t>
            </w:r>
            <w:r w:rsidR="001447FA">
              <w:rPr>
                <w:rFonts w:asciiTheme="minorHAnsi" w:eastAsiaTheme="minorEastAsia" w:hAnsiTheme="minorHAnsi" w:cstheme="minorBidi"/>
                <w:smallCaps w:val="0"/>
                <w:noProof/>
              </w:rPr>
              <w:tab/>
            </w:r>
            <w:r w:rsidR="001447FA" w:rsidRPr="00E3315E">
              <w:rPr>
                <w:rStyle w:val="Lienhypertexte"/>
                <w:noProof/>
              </w:rPr>
              <w:t>Dépôt de la facture électronique</w:t>
            </w:r>
            <w:r w:rsidR="001447FA">
              <w:rPr>
                <w:noProof/>
                <w:webHidden/>
              </w:rPr>
              <w:tab/>
            </w:r>
            <w:r w:rsidR="001447FA">
              <w:rPr>
                <w:noProof/>
                <w:webHidden/>
              </w:rPr>
              <w:fldChar w:fldCharType="begin"/>
            </w:r>
            <w:r w:rsidR="001447FA">
              <w:rPr>
                <w:noProof/>
                <w:webHidden/>
              </w:rPr>
              <w:instrText xml:space="preserve"> PAGEREF _Toc179454272 \h </w:instrText>
            </w:r>
            <w:r w:rsidR="001447FA">
              <w:rPr>
                <w:noProof/>
                <w:webHidden/>
              </w:rPr>
            </w:r>
            <w:r w:rsidR="001447FA">
              <w:rPr>
                <w:noProof/>
                <w:webHidden/>
              </w:rPr>
              <w:fldChar w:fldCharType="separate"/>
            </w:r>
            <w:r w:rsidR="001447FA">
              <w:rPr>
                <w:noProof/>
                <w:webHidden/>
              </w:rPr>
              <w:t>16</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73" w:history="1">
            <w:r w:rsidR="001447FA" w:rsidRPr="00E3315E">
              <w:rPr>
                <w:rStyle w:val="Lienhypertexte"/>
                <w:noProof/>
              </w:rPr>
              <w:t>8.3</w:t>
            </w:r>
            <w:r w:rsidR="001447FA">
              <w:rPr>
                <w:rFonts w:asciiTheme="minorHAnsi" w:eastAsiaTheme="minorEastAsia" w:hAnsiTheme="minorHAnsi" w:cstheme="minorBidi"/>
                <w:b w:val="0"/>
                <w:bCs w:val="0"/>
                <w:smallCaps w:val="0"/>
                <w:noProof/>
              </w:rPr>
              <w:tab/>
            </w:r>
            <w:r w:rsidR="001447FA" w:rsidRPr="00E3315E">
              <w:rPr>
                <w:rStyle w:val="Lienhypertexte"/>
                <w:noProof/>
              </w:rPr>
              <w:t>Mode de règlement</w:t>
            </w:r>
            <w:r w:rsidR="001447FA">
              <w:rPr>
                <w:noProof/>
                <w:webHidden/>
              </w:rPr>
              <w:tab/>
            </w:r>
            <w:r w:rsidR="001447FA">
              <w:rPr>
                <w:noProof/>
                <w:webHidden/>
              </w:rPr>
              <w:fldChar w:fldCharType="begin"/>
            </w:r>
            <w:r w:rsidR="001447FA">
              <w:rPr>
                <w:noProof/>
                <w:webHidden/>
              </w:rPr>
              <w:instrText xml:space="preserve"> PAGEREF _Toc179454273 \h </w:instrText>
            </w:r>
            <w:r w:rsidR="001447FA">
              <w:rPr>
                <w:noProof/>
                <w:webHidden/>
              </w:rPr>
            </w:r>
            <w:r w:rsidR="001447FA">
              <w:rPr>
                <w:noProof/>
                <w:webHidden/>
              </w:rPr>
              <w:fldChar w:fldCharType="separate"/>
            </w:r>
            <w:r w:rsidR="001447FA">
              <w:rPr>
                <w:noProof/>
                <w:webHidden/>
              </w:rPr>
              <w:t>16</w:t>
            </w:r>
            <w:r w:rsidR="001447FA">
              <w:rPr>
                <w:noProof/>
                <w:webHidden/>
              </w:rPr>
              <w:fldChar w:fldCharType="end"/>
            </w:r>
          </w:hyperlink>
        </w:p>
        <w:p w:rsidR="001447FA" w:rsidRDefault="00DA38EB">
          <w:pPr>
            <w:pStyle w:val="TM2"/>
            <w:tabs>
              <w:tab w:val="left" w:pos="495"/>
            </w:tabs>
            <w:rPr>
              <w:rFonts w:asciiTheme="minorHAnsi" w:eastAsiaTheme="minorEastAsia" w:hAnsiTheme="minorHAnsi" w:cstheme="minorBidi"/>
              <w:b w:val="0"/>
              <w:bCs w:val="0"/>
              <w:smallCaps w:val="0"/>
              <w:noProof/>
            </w:rPr>
          </w:pPr>
          <w:hyperlink w:anchor="_Toc179454274" w:history="1">
            <w:r w:rsidR="001447FA" w:rsidRPr="00E3315E">
              <w:rPr>
                <w:rStyle w:val="Lienhypertexte"/>
                <w:noProof/>
              </w:rPr>
              <w:t>8.4</w:t>
            </w:r>
            <w:r w:rsidR="001447FA">
              <w:rPr>
                <w:rFonts w:asciiTheme="minorHAnsi" w:eastAsiaTheme="minorEastAsia" w:hAnsiTheme="minorHAnsi" w:cstheme="minorBidi"/>
                <w:b w:val="0"/>
                <w:bCs w:val="0"/>
                <w:smallCaps w:val="0"/>
                <w:noProof/>
              </w:rPr>
              <w:tab/>
            </w:r>
            <w:r w:rsidR="001447FA" w:rsidRPr="00E3315E">
              <w:rPr>
                <w:rStyle w:val="Lienhypertexte"/>
                <w:noProof/>
              </w:rPr>
              <w:t>Titulaire étranger – Langue du contrat</w:t>
            </w:r>
            <w:r w:rsidR="001447FA">
              <w:rPr>
                <w:noProof/>
                <w:webHidden/>
              </w:rPr>
              <w:tab/>
            </w:r>
            <w:r w:rsidR="001447FA">
              <w:rPr>
                <w:noProof/>
                <w:webHidden/>
              </w:rPr>
              <w:fldChar w:fldCharType="begin"/>
            </w:r>
            <w:r w:rsidR="001447FA">
              <w:rPr>
                <w:noProof/>
                <w:webHidden/>
              </w:rPr>
              <w:instrText xml:space="preserve"> PAGEREF _Toc179454274 \h </w:instrText>
            </w:r>
            <w:r w:rsidR="001447FA">
              <w:rPr>
                <w:noProof/>
                <w:webHidden/>
              </w:rPr>
            </w:r>
            <w:r w:rsidR="001447FA">
              <w:rPr>
                <w:noProof/>
                <w:webHidden/>
              </w:rPr>
              <w:fldChar w:fldCharType="separate"/>
            </w:r>
            <w:r w:rsidR="001447FA">
              <w:rPr>
                <w:noProof/>
                <w:webHidden/>
              </w:rPr>
              <w:t>17</w:t>
            </w:r>
            <w:r w:rsidR="001447FA">
              <w:rPr>
                <w:noProof/>
                <w:webHidden/>
              </w:rPr>
              <w:fldChar w:fldCharType="end"/>
            </w:r>
          </w:hyperlink>
        </w:p>
        <w:p w:rsidR="001447FA" w:rsidRDefault="00DA38EB">
          <w:pPr>
            <w:pStyle w:val="TM1"/>
            <w:tabs>
              <w:tab w:val="left" w:pos="1516"/>
            </w:tabs>
            <w:rPr>
              <w:rFonts w:asciiTheme="minorHAnsi" w:eastAsiaTheme="minorEastAsia" w:hAnsiTheme="minorHAnsi" w:cstheme="minorBidi"/>
              <w:b w:val="0"/>
              <w:bCs w:val="0"/>
              <w:caps w:val="0"/>
              <w:noProof/>
              <w:u w:val="none"/>
            </w:rPr>
          </w:pPr>
          <w:hyperlink w:anchor="_Toc179454275" w:history="1">
            <w:r w:rsidR="001447FA" w:rsidRPr="00E3315E">
              <w:rPr>
                <w:rStyle w:val="Lienhypertexte"/>
                <w:noProof/>
              </w:rPr>
              <w:t>Article 9 -</w:t>
            </w:r>
            <w:r w:rsidR="001447FA">
              <w:rPr>
                <w:rFonts w:asciiTheme="minorHAnsi" w:eastAsiaTheme="minorEastAsia" w:hAnsiTheme="minorHAnsi" w:cstheme="minorBidi"/>
                <w:b w:val="0"/>
                <w:bCs w:val="0"/>
                <w:caps w:val="0"/>
                <w:noProof/>
                <w:u w:val="none"/>
              </w:rPr>
              <w:tab/>
            </w:r>
            <w:r w:rsidR="001447FA" w:rsidRPr="00E3315E">
              <w:rPr>
                <w:rStyle w:val="Lienhypertexte"/>
                <w:noProof/>
              </w:rPr>
              <w:t>Délais d’exécution contractuels</w:t>
            </w:r>
            <w:r w:rsidR="001447FA">
              <w:rPr>
                <w:noProof/>
                <w:webHidden/>
              </w:rPr>
              <w:tab/>
            </w:r>
            <w:r w:rsidR="001447FA">
              <w:rPr>
                <w:noProof/>
                <w:webHidden/>
              </w:rPr>
              <w:fldChar w:fldCharType="begin"/>
            </w:r>
            <w:r w:rsidR="001447FA">
              <w:rPr>
                <w:noProof/>
                <w:webHidden/>
              </w:rPr>
              <w:instrText xml:space="preserve"> PAGEREF _Toc179454275 \h </w:instrText>
            </w:r>
            <w:r w:rsidR="001447FA">
              <w:rPr>
                <w:noProof/>
                <w:webHidden/>
              </w:rPr>
            </w:r>
            <w:r w:rsidR="001447FA">
              <w:rPr>
                <w:noProof/>
                <w:webHidden/>
              </w:rPr>
              <w:fldChar w:fldCharType="separate"/>
            </w:r>
            <w:r w:rsidR="001447FA">
              <w:rPr>
                <w:noProof/>
                <w:webHidden/>
              </w:rPr>
              <w:t>17</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276" w:history="1">
            <w:r w:rsidR="001447FA" w:rsidRPr="00E3315E">
              <w:rPr>
                <w:rStyle w:val="Lienhypertexte"/>
                <w:noProof/>
              </w:rPr>
              <w:t>Article 10 -</w:t>
            </w:r>
            <w:r w:rsidR="001447FA">
              <w:rPr>
                <w:rFonts w:asciiTheme="minorHAnsi" w:eastAsiaTheme="minorEastAsia" w:hAnsiTheme="minorHAnsi" w:cstheme="minorBidi"/>
                <w:b w:val="0"/>
                <w:bCs w:val="0"/>
                <w:caps w:val="0"/>
                <w:noProof/>
                <w:u w:val="none"/>
              </w:rPr>
              <w:tab/>
            </w:r>
            <w:r w:rsidR="001447FA" w:rsidRPr="00E3315E">
              <w:rPr>
                <w:rStyle w:val="Lienhypertexte"/>
                <w:noProof/>
              </w:rPr>
              <w:t>Modalités de passation des commandes</w:t>
            </w:r>
            <w:r w:rsidR="001447FA">
              <w:rPr>
                <w:noProof/>
                <w:webHidden/>
              </w:rPr>
              <w:tab/>
            </w:r>
            <w:r w:rsidR="001447FA">
              <w:rPr>
                <w:noProof/>
                <w:webHidden/>
              </w:rPr>
              <w:fldChar w:fldCharType="begin"/>
            </w:r>
            <w:r w:rsidR="001447FA">
              <w:rPr>
                <w:noProof/>
                <w:webHidden/>
              </w:rPr>
              <w:instrText xml:space="preserve"> PAGEREF _Toc179454276 \h </w:instrText>
            </w:r>
            <w:r w:rsidR="001447FA">
              <w:rPr>
                <w:noProof/>
                <w:webHidden/>
              </w:rPr>
            </w:r>
            <w:r w:rsidR="001447FA">
              <w:rPr>
                <w:noProof/>
                <w:webHidden/>
              </w:rPr>
              <w:fldChar w:fldCharType="separate"/>
            </w:r>
            <w:r w:rsidR="001447FA">
              <w:rPr>
                <w:noProof/>
                <w:webHidden/>
              </w:rPr>
              <w:t>18</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277" w:history="1">
            <w:r w:rsidR="001447FA" w:rsidRPr="00E3315E">
              <w:rPr>
                <w:rStyle w:val="Lienhypertexte"/>
                <w:noProof/>
              </w:rPr>
              <w:t>Article 11 -</w:t>
            </w:r>
            <w:r w:rsidR="001447FA">
              <w:rPr>
                <w:rFonts w:asciiTheme="minorHAnsi" w:eastAsiaTheme="minorEastAsia" w:hAnsiTheme="minorHAnsi" w:cstheme="minorBidi"/>
                <w:b w:val="0"/>
                <w:bCs w:val="0"/>
                <w:caps w:val="0"/>
                <w:noProof/>
                <w:u w:val="none"/>
              </w:rPr>
              <w:tab/>
            </w:r>
            <w:r w:rsidR="001447FA" w:rsidRPr="00E3315E">
              <w:rPr>
                <w:rStyle w:val="Lienhypertexte"/>
                <w:noProof/>
              </w:rPr>
              <w:t>Portail d’approvisionnement dématérialisé</w:t>
            </w:r>
            <w:r w:rsidR="001447FA">
              <w:rPr>
                <w:noProof/>
                <w:webHidden/>
              </w:rPr>
              <w:tab/>
            </w:r>
            <w:r w:rsidR="001447FA">
              <w:rPr>
                <w:noProof/>
                <w:webHidden/>
              </w:rPr>
              <w:fldChar w:fldCharType="begin"/>
            </w:r>
            <w:r w:rsidR="001447FA">
              <w:rPr>
                <w:noProof/>
                <w:webHidden/>
              </w:rPr>
              <w:instrText xml:space="preserve"> PAGEREF _Toc179454277 \h </w:instrText>
            </w:r>
            <w:r w:rsidR="001447FA">
              <w:rPr>
                <w:noProof/>
                <w:webHidden/>
              </w:rPr>
            </w:r>
            <w:r w:rsidR="001447FA">
              <w:rPr>
                <w:noProof/>
                <w:webHidden/>
              </w:rPr>
              <w:fldChar w:fldCharType="separate"/>
            </w:r>
            <w:r w:rsidR="001447FA">
              <w:rPr>
                <w:noProof/>
                <w:webHidden/>
              </w:rPr>
              <w:t>18</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278" w:history="1">
            <w:r w:rsidR="001447FA" w:rsidRPr="00E3315E">
              <w:rPr>
                <w:rStyle w:val="Lienhypertexte"/>
                <w:noProof/>
              </w:rPr>
              <w:t>Article 12 -</w:t>
            </w:r>
            <w:r w:rsidR="001447FA">
              <w:rPr>
                <w:rFonts w:asciiTheme="minorHAnsi" w:eastAsiaTheme="minorEastAsia" w:hAnsiTheme="minorHAnsi" w:cstheme="minorBidi"/>
                <w:b w:val="0"/>
                <w:bCs w:val="0"/>
                <w:caps w:val="0"/>
                <w:noProof/>
                <w:u w:val="none"/>
              </w:rPr>
              <w:tab/>
            </w:r>
            <w:r w:rsidR="001447FA" w:rsidRPr="00E3315E">
              <w:rPr>
                <w:rStyle w:val="Lienhypertexte"/>
                <w:noProof/>
              </w:rPr>
              <w:t>Conditions d’exécution des prestations</w:t>
            </w:r>
            <w:r w:rsidR="001447FA">
              <w:rPr>
                <w:noProof/>
                <w:webHidden/>
              </w:rPr>
              <w:tab/>
            </w:r>
            <w:r w:rsidR="001447FA">
              <w:rPr>
                <w:noProof/>
                <w:webHidden/>
              </w:rPr>
              <w:fldChar w:fldCharType="begin"/>
            </w:r>
            <w:r w:rsidR="001447FA">
              <w:rPr>
                <w:noProof/>
                <w:webHidden/>
              </w:rPr>
              <w:instrText xml:space="preserve"> PAGEREF _Toc179454278 \h </w:instrText>
            </w:r>
            <w:r w:rsidR="001447FA">
              <w:rPr>
                <w:noProof/>
                <w:webHidden/>
              </w:rPr>
            </w:r>
            <w:r w:rsidR="001447FA">
              <w:rPr>
                <w:noProof/>
                <w:webHidden/>
              </w:rPr>
              <w:fldChar w:fldCharType="separate"/>
            </w:r>
            <w:r w:rsidR="001447FA">
              <w:rPr>
                <w:noProof/>
                <w:webHidden/>
              </w:rPr>
              <w:t>18</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79" w:history="1">
            <w:r w:rsidR="001447FA" w:rsidRPr="00E3315E">
              <w:rPr>
                <w:rStyle w:val="Lienhypertexte"/>
                <w:noProof/>
              </w:rPr>
              <w:t>12.1</w:t>
            </w:r>
            <w:r w:rsidR="001447FA">
              <w:rPr>
                <w:rFonts w:asciiTheme="minorHAnsi" w:eastAsiaTheme="minorEastAsia" w:hAnsiTheme="minorHAnsi" w:cstheme="minorBidi"/>
                <w:b w:val="0"/>
                <w:bCs w:val="0"/>
                <w:smallCaps w:val="0"/>
                <w:noProof/>
              </w:rPr>
              <w:tab/>
            </w:r>
            <w:r w:rsidR="001447FA" w:rsidRPr="00E3315E">
              <w:rPr>
                <w:rStyle w:val="Lienhypertexte"/>
                <w:noProof/>
              </w:rPr>
              <w:t>Qualité des fournitures</w:t>
            </w:r>
            <w:r w:rsidR="001447FA">
              <w:rPr>
                <w:noProof/>
                <w:webHidden/>
              </w:rPr>
              <w:tab/>
            </w:r>
            <w:r w:rsidR="001447FA">
              <w:rPr>
                <w:noProof/>
                <w:webHidden/>
              </w:rPr>
              <w:fldChar w:fldCharType="begin"/>
            </w:r>
            <w:r w:rsidR="001447FA">
              <w:rPr>
                <w:noProof/>
                <w:webHidden/>
              </w:rPr>
              <w:instrText xml:space="preserve"> PAGEREF _Toc179454279 \h </w:instrText>
            </w:r>
            <w:r w:rsidR="001447FA">
              <w:rPr>
                <w:noProof/>
                <w:webHidden/>
              </w:rPr>
            </w:r>
            <w:r w:rsidR="001447FA">
              <w:rPr>
                <w:noProof/>
                <w:webHidden/>
              </w:rPr>
              <w:fldChar w:fldCharType="separate"/>
            </w:r>
            <w:r w:rsidR="001447FA">
              <w:rPr>
                <w:noProof/>
                <w:webHidden/>
              </w:rPr>
              <w:t>18</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80" w:history="1">
            <w:r w:rsidR="001447FA" w:rsidRPr="00E3315E">
              <w:rPr>
                <w:rStyle w:val="Lienhypertexte"/>
                <w:noProof/>
              </w:rPr>
              <w:t>12.2</w:t>
            </w:r>
            <w:r w:rsidR="001447FA">
              <w:rPr>
                <w:rFonts w:asciiTheme="minorHAnsi" w:eastAsiaTheme="minorEastAsia" w:hAnsiTheme="minorHAnsi" w:cstheme="minorBidi"/>
                <w:b w:val="0"/>
                <w:bCs w:val="0"/>
                <w:smallCaps w:val="0"/>
                <w:noProof/>
              </w:rPr>
              <w:tab/>
            </w:r>
            <w:r w:rsidR="001447FA" w:rsidRPr="00E3315E">
              <w:rPr>
                <w:rStyle w:val="Lienhypertexte"/>
                <w:noProof/>
              </w:rPr>
              <w:t>Livraison des fournitures</w:t>
            </w:r>
            <w:r w:rsidR="001447FA">
              <w:rPr>
                <w:noProof/>
                <w:webHidden/>
              </w:rPr>
              <w:tab/>
            </w:r>
            <w:r w:rsidR="001447FA">
              <w:rPr>
                <w:noProof/>
                <w:webHidden/>
              </w:rPr>
              <w:fldChar w:fldCharType="begin"/>
            </w:r>
            <w:r w:rsidR="001447FA">
              <w:rPr>
                <w:noProof/>
                <w:webHidden/>
              </w:rPr>
              <w:instrText xml:space="preserve"> PAGEREF _Toc179454280 \h </w:instrText>
            </w:r>
            <w:r w:rsidR="001447FA">
              <w:rPr>
                <w:noProof/>
                <w:webHidden/>
              </w:rPr>
            </w:r>
            <w:r w:rsidR="001447FA">
              <w:rPr>
                <w:noProof/>
                <w:webHidden/>
              </w:rPr>
              <w:fldChar w:fldCharType="separate"/>
            </w:r>
            <w:r w:rsidR="001447FA">
              <w:rPr>
                <w:noProof/>
                <w:webHidden/>
              </w:rPr>
              <w:t>18</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1" w:history="1">
            <w:r w:rsidR="001447FA" w:rsidRPr="00E3315E">
              <w:rPr>
                <w:rStyle w:val="Lienhypertexte"/>
                <w:rFonts w:cs="Calibri"/>
                <w:noProof/>
              </w:rPr>
              <w:t>12.2.1</w:t>
            </w:r>
            <w:r w:rsidR="001447FA">
              <w:rPr>
                <w:rFonts w:asciiTheme="minorHAnsi" w:eastAsiaTheme="minorEastAsia" w:hAnsiTheme="minorHAnsi" w:cstheme="minorBidi"/>
                <w:smallCaps w:val="0"/>
                <w:noProof/>
              </w:rPr>
              <w:tab/>
            </w:r>
            <w:r w:rsidR="001447FA" w:rsidRPr="00E3315E">
              <w:rPr>
                <w:rStyle w:val="Lienhypertexte"/>
                <w:noProof/>
              </w:rPr>
              <w:t>Bordereau de livraison</w:t>
            </w:r>
            <w:r w:rsidR="001447FA">
              <w:rPr>
                <w:noProof/>
                <w:webHidden/>
              </w:rPr>
              <w:tab/>
            </w:r>
            <w:r w:rsidR="001447FA">
              <w:rPr>
                <w:noProof/>
                <w:webHidden/>
              </w:rPr>
              <w:fldChar w:fldCharType="begin"/>
            </w:r>
            <w:r w:rsidR="001447FA">
              <w:rPr>
                <w:noProof/>
                <w:webHidden/>
              </w:rPr>
              <w:instrText xml:space="preserve"> PAGEREF _Toc179454281 \h </w:instrText>
            </w:r>
            <w:r w:rsidR="001447FA">
              <w:rPr>
                <w:noProof/>
                <w:webHidden/>
              </w:rPr>
            </w:r>
            <w:r w:rsidR="001447FA">
              <w:rPr>
                <w:noProof/>
                <w:webHidden/>
              </w:rPr>
              <w:fldChar w:fldCharType="separate"/>
            </w:r>
            <w:r w:rsidR="001447FA">
              <w:rPr>
                <w:noProof/>
                <w:webHidden/>
              </w:rPr>
              <w:t>19</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2" w:history="1">
            <w:r w:rsidR="001447FA" w:rsidRPr="00E3315E">
              <w:rPr>
                <w:rStyle w:val="Lienhypertexte"/>
                <w:noProof/>
              </w:rPr>
              <w:t>12.2.2</w:t>
            </w:r>
            <w:r w:rsidR="001447FA">
              <w:rPr>
                <w:rFonts w:asciiTheme="minorHAnsi" w:eastAsiaTheme="minorEastAsia" w:hAnsiTheme="minorHAnsi" w:cstheme="minorBidi"/>
                <w:smallCaps w:val="0"/>
                <w:noProof/>
              </w:rPr>
              <w:tab/>
            </w:r>
            <w:r w:rsidR="001447FA" w:rsidRPr="00E3315E">
              <w:rPr>
                <w:rStyle w:val="Lienhypertexte"/>
                <w:noProof/>
              </w:rPr>
              <w:t>Conditions de livraison</w:t>
            </w:r>
            <w:r w:rsidR="001447FA">
              <w:rPr>
                <w:noProof/>
                <w:webHidden/>
              </w:rPr>
              <w:tab/>
            </w:r>
            <w:r w:rsidR="001447FA">
              <w:rPr>
                <w:noProof/>
                <w:webHidden/>
              </w:rPr>
              <w:fldChar w:fldCharType="begin"/>
            </w:r>
            <w:r w:rsidR="001447FA">
              <w:rPr>
                <w:noProof/>
                <w:webHidden/>
              </w:rPr>
              <w:instrText xml:space="preserve"> PAGEREF _Toc179454282 \h </w:instrText>
            </w:r>
            <w:r w:rsidR="001447FA">
              <w:rPr>
                <w:noProof/>
                <w:webHidden/>
              </w:rPr>
            </w:r>
            <w:r w:rsidR="001447FA">
              <w:rPr>
                <w:noProof/>
                <w:webHidden/>
              </w:rPr>
              <w:fldChar w:fldCharType="separate"/>
            </w:r>
            <w:r w:rsidR="001447FA">
              <w:rPr>
                <w:noProof/>
                <w:webHidden/>
              </w:rPr>
              <w:t>19</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3" w:history="1">
            <w:r w:rsidR="001447FA" w:rsidRPr="00E3315E">
              <w:rPr>
                <w:rStyle w:val="Lienhypertexte"/>
                <w:noProof/>
              </w:rPr>
              <w:t>12.2.3</w:t>
            </w:r>
            <w:r w:rsidR="001447FA">
              <w:rPr>
                <w:rFonts w:asciiTheme="minorHAnsi" w:eastAsiaTheme="minorEastAsia" w:hAnsiTheme="minorHAnsi" w:cstheme="minorBidi"/>
                <w:smallCaps w:val="0"/>
                <w:noProof/>
              </w:rPr>
              <w:tab/>
            </w:r>
            <w:r w:rsidR="001447FA" w:rsidRPr="00E3315E">
              <w:rPr>
                <w:rStyle w:val="Lienhypertexte"/>
                <w:noProof/>
              </w:rPr>
              <w:t>Livraison partielle :</w:t>
            </w:r>
            <w:r w:rsidR="001447FA">
              <w:rPr>
                <w:noProof/>
                <w:webHidden/>
              </w:rPr>
              <w:tab/>
            </w:r>
            <w:r w:rsidR="001447FA">
              <w:rPr>
                <w:noProof/>
                <w:webHidden/>
              </w:rPr>
              <w:fldChar w:fldCharType="begin"/>
            </w:r>
            <w:r w:rsidR="001447FA">
              <w:rPr>
                <w:noProof/>
                <w:webHidden/>
              </w:rPr>
              <w:instrText xml:space="preserve"> PAGEREF _Toc179454283 \h </w:instrText>
            </w:r>
            <w:r w:rsidR="001447FA">
              <w:rPr>
                <w:noProof/>
                <w:webHidden/>
              </w:rPr>
            </w:r>
            <w:r w:rsidR="001447FA">
              <w:rPr>
                <w:noProof/>
                <w:webHidden/>
              </w:rPr>
              <w:fldChar w:fldCharType="separate"/>
            </w:r>
            <w:r w:rsidR="001447FA">
              <w:rPr>
                <w:noProof/>
                <w:webHidden/>
              </w:rPr>
              <w:t>19</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4" w:history="1">
            <w:r w:rsidR="001447FA" w:rsidRPr="00E3315E">
              <w:rPr>
                <w:rStyle w:val="Lienhypertexte"/>
                <w:noProof/>
              </w:rPr>
              <w:t>12.2.4</w:t>
            </w:r>
            <w:r w:rsidR="001447FA">
              <w:rPr>
                <w:rFonts w:asciiTheme="minorHAnsi" w:eastAsiaTheme="minorEastAsia" w:hAnsiTheme="minorHAnsi" w:cstheme="minorBidi"/>
                <w:smallCaps w:val="0"/>
                <w:noProof/>
              </w:rPr>
              <w:tab/>
            </w:r>
            <w:r w:rsidR="001447FA" w:rsidRPr="00E3315E">
              <w:rPr>
                <w:rStyle w:val="Lienhypertexte"/>
                <w:noProof/>
              </w:rPr>
              <w:t>Délais de livraison</w:t>
            </w:r>
            <w:r w:rsidR="001447FA">
              <w:rPr>
                <w:noProof/>
                <w:webHidden/>
              </w:rPr>
              <w:tab/>
            </w:r>
            <w:r w:rsidR="001447FA">
              <w:rPr>
                <w:noProof/>
                <w:webHidden/>
              </w:rPr>
              <w:fldChar w:fldCharType="begin"/>
            </w:r>
            <w:r w:rsidR="001447FA">
              <w:rPr>
                <w:noProof/>
                <w:webHidden/>
              </w:rPr>
              <w:instrText xml:space="preserve"> PAGEREF _Toc179454284 \h </w:instrText>
            </w:r>
            <w:r w:rsidR="001447FA">
              <w:rPr>
                <w:noProof/>
                <w:webHidden/>
              </w:rPr>
            </w:r>
            <w:r w:rsidR="001447FA">
              <w:rPr>
                <w:noProof/>
                <w:webHidden/>
              </w:rPr>
              <w:fldChar w:fldCharType="separate"/>
            </w:r>
            <w:r w:rsidR="001447FA">
              <w:rPr>
                <w:noProof/>
                <w:webHidden/>
              </w:rPr>
              <w:t>20</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5" w:history="1">
            <w:r w:rsidR="001447FA" w:rsidRPr="00E3315E">
              <w:rPr>
                <w:rStyle w:val="Lienhypertexte"/>
                <w:rFonts w:cs="Calibri"/>
                <w:noProof/>
              </w:rPr>
              <w:t>12.2.5</w:t>
            </w:r>
            <w:r w:rsidR="001447FA">
              <w:rPr>
                <w:rFonts w:asciiTheme="minorHAnsi" w:eastAsiaTheme="minorEastAsia" w:hAnsiTheme="minorHAnsi" w:cstheme="minorBidi"/>
                <w:smallCaps w:val="0"/>
                <w:noProof/>
              </w:rPr>
              <w:tab/>
            </w:r>
            <w:r w:rsidR="001447FA" w:rsidRPr="00E3315E">
              <w:rPr>
                <w:rStyle w:val="Lienhypertexte"/>
                <w:noProof/>
              </w:rPr>
              <w:t>Responsabilités du Titulaire</w:t>
            </w:r>
            <w:r w:rsidR="001447FA">
              <w:rPr>
                <w:noProof/>
                <w:webHidden/>
              </w:rPr>
              <w:tab/>
            </w:r>
            <w:r w:rsidR="001447FA">
              <w:rPr>
                <w:noProof/>
                <w:webHidden/>
              </w:rPr>
              <w:fldChar w:fldCharType="begin"/>
            </w:r>
            <w:r w:rsidR="001447FA">
              <w:rPr>
                <w:noProof/>
                <w:webHidden/>
              </w:rPr>
              <w:instrText xml:space="preserve"> PAGEREF _Toc179454285 \h </w:instrText>
            </w:r>
            <w:r w:rsidR="001447FA">
              <w:rPr>
                <w:noProof/>
                <w:webHidden/>
              </w:rPr>
            </w:r>
            <w:r w:rsidR="001447FA">
              <w:rPr>
                <w:noProof/>
                <w:webHidden/>
              </w:rPr>
              <w:fldChar w:fldCharType="separate"/>
            </w:r>
            <w:r w:rsidR="001447FA">
              <w:rPr>
                <w:noProof/>
                <w:webHidden/>
              </w:rPr>
              <w:t>20</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6" w:history="1">
            <w:r w:rsidR="001447FA" w:rsidRPr="00E3315E">
              <w:rPr>
                <w:rStyle w:val="Lienhypertexte"/>
                <w:noProof/>
              </w:rPr>
              <w:t>12.2.6</w:t>
            </w:r>
            <w:r w:rsidR="001447FA">
              <w:rPr>
                <w:rFonts w:asciiTheme="minorHAnsi" w:eastAsiaTheme="minorEastAsia" w:hAnsiTheme="minorHAnsi" w:cstheme="minorBidi"/>
                <w:smallCaps w:val="0"/>
                <w:noProof/>
              </w:rPr>
              <w:tab/>
            </w:r>
            <w:r w:rsidR="001447FA" w:rsidRPr="00E3315E">
              <w:rPr>
                <w:rStyle w:val="Lienhypertexte"/>
                <w:noProof/>
              </w:rPr>
              <w:t>Produits soumis à la chaîne du froid</w:t>
            </w:r>
            <w:r w:rsidR="001447FA">
              <w:rPr>
                <w:noProof/>
                <w:webHidden/>
              </w:rPr>
              <w:tab/>
            </w:r>
            <w:r w:rsidR="001447FA">
              <w:rPr>
                <w:noProof/>
                <w:webHidden/>
              </w:rPr>
              <w:fldChar w:fldCharType="begin"/>
            </w:r>
            <w:r w:rsidR="001447FA">
              <w:rPr>
                <w:noProof/>
                <w:webHidden/>
              </w:rPr>
              <w:instrText xml:space="preserve"> PAGEREF _Toc179454286 \h </w:instrText>
            </w:r>
            <w:r w:rsidR="001447FA">
              <w:rPr>
                <w:noProof/>
                <w:webHidden/>
              </w:rPr>
            </w:r>
            <w:r w:rsidR="001447FA">
              <w:rPr>
                <w:noProof/>
                <w:webHidden/>
              </w:rPr>
              <w:fldChar w:fldCharType="separate"/>
            </w:r>
            <w:r w:rsidR="001447FA">
              <w:rPr>
                <w:noProof/>
                <w:webHidden/>
              </w:rPr>
              <w:t>20</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7" w:history="1">
            <w:r w:rsidR="001447FA" w:rsidRPr="00E3315E">
              <w:rPr>
                <w:rStyle w:val="Lienhypertexte"/>
                <w:noProof/>
              </w:rPr>
              <w:t>12.2.7</w:t>
            </w:r>
            <w:r w:rsidR="001447FA">
              <w:rPr>
                <w:rFonts w:asciiTheme="minorHAnsi" w:eastAsiaTheme="minorEastAsia" w:hAnsiTheme="minorHAnsi" w:cstheme="minorBidi"/>
                <w:smallCaps w:val="0"/>
                <w:noProof/>
              </w:rPr>
              <w:tab/>
            </w:r>
            <w:r w:rsidR="001447FA" w:rsidRPr="00E3315E">
              <w:rPr>
                <w:rStyle w:val="Lienhypertexte"/>
                <w:noProof/>
              </w:rPr>
              <w:t>Délai de péremption</w:t>
            </w:r>
            <w:r w:rsidR="001447FA">
              <w:rPr>
                <w:noProof/>
                <w:webHidden/>
              </w:rPr>
              <w:tab/>
            </w:r>
            <w:r w:rsidR="001447FA">
              <w:rPr>
                <w:noProof/>
                <w:webHidden/>
              </w:rPr>
              <w:fldChar w:fldCharType="begin"/>
            </w:r>
            <w:r w:rsidR="001447FA">
              <w:rPr>
                <w:noProof/>
                <w:webHidden/>
              </w:rPr>
              <w:instrText xml:space="preserve"> PAGEREF _Toc179454287 \h </w:instrText>
            </w:r>
            <w:r w:rsidR="001447FA">
              <w:rPr>
                <w:noProof/>
                <w:webHidden/>
              </w:rPr>
            </w:r>
            <w:r w:rsidR="001447FA">
              <w:rPr>
                <w:noProof/>
                <w:webHidden/>
              </w:rPr>
              <w:fldChar w:fldCharType="separate"/>
            </w:r>
            <w:r w:rsidR="001447FA">
              <w:rPr>
                <w:noProof/>
                <w:webHidden/>
              </w:rPr>
              <w:t>20</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88" w:history="1">
            <w:r w:rsidR="001447FA" w:rsidRPr="00E3315E">
              <w:rPr>
                <w:rStyle w:val="Lienhypertexte"/>
                <w:noProof/>
              </w:rPr>
              <w:t>12.2.8</w:t>
            </w:r>
            <w:r w:rsidR="001447FA">
              <w:rPr>
                <w:rFonts w:asciiTheme="minorHAnsi" w:eastAsiaTheme="minorEastAsia" w:hAnsiTheme="minorHAnsi" w:cstheme="minorBidi"/>
                <w:smallCaps w:val="0"/>
                <w:noProof/>
              </w:rPr>
              <w:tab/>
            </w:r>
            <w:r w:rsidR="001447FA" w:rsidRPr="00E3315E">
              <w:rPr>
                <w:rStyle w:val="Lienhypertexte"/>
                <w:noProof/>
              </w:rPr>
              <w:t>Reprise de marchandises</w:t>
            </w:r>
            <w:r w:rsidR="001447FA">
              <w:rPr>
                <w:noProof/>
                <w:webHidden/>
              </w:rPr>
              <w:tab/>
            </w:r>
            <w:r w:rsidR="001447FA">
              <w:rPr>
                <w:noProof/>
                <w:webHidden/>
              </w:rPr>
              <w:fldChar w:fldCharType="begin"/>
            </w:r>
            <w:r w:rsidR="001447FA">
              <w:rPr>
                <w:noProof/>
                <w:webHidden/>
              </w:rPr>
              <w:instrText xml:space="preserve"> PAGEREF _Toc179454288 \h </w:instrText>
            </w:r>
            <w:r w:rsidR="001447FA">
              <w:rPr>
                <w:noProof/>
                <w:webHidden/>
              </w:rPr>
            </w:r>
            <w:r w:rsidR="001447FA">
              <w:rPr>
                <w:noProof/>
                <w:webHidden/>
              </w:rPr>
              <w:fldChar w:fldCharType="separate"/>
            </w:r>
            <w:r w:rsidR="001447FA">
              <w:rPr>
                <w:noProof/>
                <w:webHidden/>
              </w:rPr>
              <w:t>21</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89" w:history="1">
            <w:r w:rsidR="001447FA" w:rsidRPr="00E3315E">
              <w:rPr>
                <w:rStyle w:val="Lienhypertexte"/>
                <w:noProof/>
              </w:rPr>
              <w:t>12.3</w:t>
            </w:r>
            <w:r w:rsidR="001447FA">
              <w:rPr>
                <w:rFonts w:asciiTheme="minorHAnsi" w:eastAsiaTheme="minorEastAsia" w:hAnsiTheme="minorHAnsi" w:cstheme="minorBidi"/>
                <w:b w:val="0"/>
                <w:bCs w:val="0"/>
                <w:smallCaps w:val="0"/>
                <w:noProof/>
              </w:rPr>
              <w:tab/>
            </w:r>
            <w:r w:rsidR="001447FA" w:rsidRPr="00E3315E">
              <w:rPr>
                <w:rStyle w:val="Lienhypertexte"/>
                <w:noProof/>
              </w:rPr>
              <w:t>Les ruptures d’approvisionnement</w:t>
            </w:r>
            <w:r w:rsidR="001447FA">
              <w:rPr>
                <w:noProof/>
                <w:webHidden/>
              </w:rPr>
              <w:tab/>
            </w:r>
            <w:r w:rsidR="001447FA">
              <w:rPr>
                <w:noProof/>
                <w:webHidden/>
              </w:rPr>
              <w:fldChar w:fldCharType="begin"/>
            </w:r>
            <w:r w:rsidR="001447FA">
              <w:rPr>
                <w:noProof/>
                <w:webHidden/>
              </w:rPr>
              <w:instrText xml:space="preserve"> PAGEREF _Toc179454289 \h </w:instrText>
            </w:r>
            <w:r w:rsidR="001447FA">
              <w:rPr>
                <w:noProof/>
                <w:webHidden/>
              </w:rPr>
            </w:r>
            <w:r w:rsidR="001447FA">
              <w:rPr>
                <w:noProof/>
                <w:webHidden/>
              </w:rPr>
              <w:fldChar w:fldCharType="separate"/>
            </w:r>
            <w:r w:rsidR="001447FA">
              <w:rPr>
                <w:noProof/>
                <w:webHidden/>
              </w:rPr>
              <w:t>21</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90" w:history="1">
            <w:r w:rsidR="001447FA" w:rsidRPr="00E3315E">
              <w:rPr>
                <w:rStyle w:val="Lienhypertexte"/>
                <w:noProof/>
              </w:rPr>
              <w:t>12.3.1</w:t>
            </w:r>
            <w:r w:rsidR="001447FA">
              <w:rPr>
                <w:rFonts w:asciiTheme="minorHAnsi" w:eastAsiaTheme="minorEastAsia" w:hAnsiTheme="minorHAnsi" w:cstheme="minorBidi"/>
                <w:smallCaps w:val="0"/>
                <w:noProof/>
              </w:rPr>
              <w:tab/>
            </w:r>
            <w:r w:rsidR="001447FA" w:rsidRPr="00E3315E">
              <w:rPr>
                <w:rStyle w:val="Lienhypertexte"/>
                <w:noProof/>
              </w:rPr>
              <w:t>Rupture ponctuelle d’un produit</w:t>
            </w:r>
            <w:r w:rsidR="001447FA">
              <w:rPr>
                <w:noProof/>
                <w:webHidden/>
              </w:rPr>
              <w:tab/>
            </w:r>
            <w:r w:rsidR="001447FA">
              <w:rPr>
                <w:noProof/>
                <w:webHidden/>
              </w:rPr>
              <w:fldChar w:fldCharType="begin"/>
            </w:r>
            <w:r w:rsidR="001447FA">
              <w:rPr>
                <w:noProof/>
                <w:webHidden/>
              </w:rPr>
              <w:instrText xml:space="preserve"> PAGEREF _Toc179454290 \h </w:instrText>
            </w:r>
            <w:r w:rsidR="001447FA">
              <w:rPr>
                <w:noProof/>
                <w:webHidden/>
              </w:rPr>
            </w:r>
            <w:r w:rsidR="001447FA">
              <w:rPr>
                <w:noProof/>
                <w:webHidden/>
              </w:rPr>
              <w:fldChar w:fldCharType="separate"/>
            </w:r>
            <w:r w:rsidR="001447FA">
              <w:rPr>
                <w:noProof/>
                <w:webHidden/>
              </w:rPr>
              <w:t>21</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91" w:history="1">
            <w:r w:rsidR="001447FA" w:rsidRPr="00E3315E">
              <w:rPr>
                <w:rStyle w:val="Lienhypertexte"/>
                <w:noProof/>
              </w:rPr>
              <w:t>12.3.2</w:t>
            </w:r>
            <w:r w:rsidR="001447FA">
              <w:rPr>
                <w:rFonts w:asciiTheme="minorHAnsi" w:eastAsiaTheme="minorEastAsia" w:hAnsiTheme="minorHAnsi" w:cstheme="minorBidi"/>
                <w:smallCaps w:val="0"/>
                <w:noProof/>
              </w:rPr>
              <w:tab/>
            </w:r>
            <w:r w:rsidR="001447FA" w:rsidRPr="00E3315E">
              <w:rPr>
                <w:rStyle w:val="Lienhypertexte"/>
                <w:noProof/>
              </w:rPr>
              <w:t>Arrêt de fabrication ou de commercialisation d’un produit</w:t>
            </w:r>
            <w:r w:rsidR="001447FA">
              <w:rPr>
                <w:noProof/>
                <w:webHidden/>
              </w:rPr>
              <w:tab/>
            </w:r>
            <w:r w:rsidR="001447FA">
              <w:rPr>
                <w:noProof/>
                <w:webHidden/>
              </w:rPr>
              <w:fldChar w:fldCharType="begin"/>
            </w:r>
            <w:r w:rsidR="001447FA">
              <w:rPr>
                <w:noProof/>
                <w:webHidden/>
              </w:rPr>
              <w:instrText xml:space="preserve"> PAGEREF _Toc179454291 \h </w:instrText>
            </w:r>
            <w:r w:rsidR="001447FA">
              <w:rPr>
                <w:noProof/>
                <w:webHidden/>
              </w:rPr>
            </w:r>
            <w:r w:rsidR="001447FA">
              <w:rPr>
                <w:noProof/>
                <w:webHidden/>
              </w:rPr>
              <w:fldChar w:fldCharType="separate"/>
            </w:r>
            <w:r w:rsidR="001447FA">
              <w:rPr>
                <w:noProof/>
                <w:webHidden/>
              </w:rPr>
              <w:t>22</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292" w:history="1">
            <w:r w:rsidR="001447FA" w:rsidRPr="00E3315E">
              <w:rPr>
                <w:rStyle w:val="Lienhypertexte"/>
                <w:noProof/>
              </w:rPr>
              <w:t>12.3.3</w:t>
            </w:r>
            <w:r w:rsidR="001447FA">
              <w:rPr>
                <w:rFonts w:asciiTheme="minorHAnsi" w:eastAsiaTheme="minorEastAsia" w:hAnsiTheme="minorHAnsi" w:cstheme="minorBidi"/>
                <w:smallCaps w:val="0"/>
                <w:noProof/>
              </w:rPr>
              <w:tab/>
            </w:r>
            <w:r w:rsidR="001447FA" w:rsidRPr="00E3315E">
              <w:rPr>
                <w:rStyle w:val="Lienhypertexte"/>
                <w:noProof/>
              </w:rPr>
              <w:t>Rupture de stocks</w:t>
            </w:r>
            <w:r w:rsidR="001447FA">
              <w:rPr>
                <w:noProof/>
                <w:webHidden/>
              </w:rPr>
              <w:tab/>
            </w:r>
            <w:r w:rsidR="001447FA">
              <w:rPr>
                <w:noProof/>
                <w:webHidden/>
              </w:rPr>
              <w:fldChar w:fldCharType="begin"/>
            </w:r>
            <w:r w:rsidR="001447FA">
              <w:rPr>
                <w:noProof/>
                <w:webHidden/>
              </w:rPr>
              <w:instrText xml:space="preserve"> PAGEREF _Toc179454292 \h </w:instrText>
            </w:r>
            <w:r w:rsidR="001447FA">
              <w:rPr>
                <w:noProof/>
                <w:webHidden/>
              </w:rPr>
            </w:r>
            <w:r w:rsidR="001447FA">
              <w:rPr>
                <w:noProof/>
                <w:webHidden/>
              </w:rPr>
              <w:fldChar w:fldCharType="separate"/>
            </w:r>
            <w:r w:rsidR="001447FA">
              <w:rPr>
                <w:noProof/>
                <w:webHidden/>
              </w:rPr>
              <w:t>22</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293" w:history="1">
            <w:r w:rsidR="001447FA" w:rsidRPr="00E3315E">
              <w:rPr>
                <w:rStyle w:val="Lienhypertexte"/>
                <w:noProof/>
              </w:rPr>
              <w:t>Article 13 -</w:t>
            </w:r>
            <w:r w:rsidR="001447FA">
              <w:rPr>
                <w:rFonts w:asciiTheme="minorHAnsi" w:eastAsiaTheme="minorEastAsia" w:hAnsiTheme="minorHAnsi" w:cstheme="minorBidi"/>
                <w:b w:val="0"/>
                <w:bCs w:val="0"/>
                <w:caps w:val="0"/>
                <w:noProof/>
                <w:u w:val="none"/>
              </w:rPr>
              <w:tab/>
            </w:r>
            <w:r w:rsidR="001447FA" w:rsidRPr="00E3315E">
              <w:rPr>
                <w:rStyle w:val="Lienhypertexte"/>
                <w:noProof/>
              </w:rPr>
              <w:t>Modifications en cours d’exécution du contrat</w:t>
            </w:r>
            <w:r w:rsidR="001447FA">
              <w:rPr>
                <w:noProof/>
                <w:webHidden/>
              </w:rPr>
              <w:tab/>
            </w:r>
            <w:r w:rsidR="001447FA">
              <w:rPr>
                <w:noProof/>
                <w:webHidden/>
              </w:rPr>
              <w:fldChar w:fldCharType="begin"/>
            </w:r>
            <w:r w:rsidR="001447FA">
              <w:rPr>
                <w:noProof/>
                <w:webHidden/>
              </w:rPr>
              <w:instrText xml:space="preserve"> PAGEREF _Toc179454293 \h </w:instrText>
            </w:r>
            <w:r w:rsidR="001447FA">
              <w:rPr>
                <w:noProof/>
                <w:webHidden/>
              </w:rPr>
            </w:r>
            <w:r w:rsidR="001447FA">
              <w:rPr>
                <w:noProof/>
                <w:webHidden/>
              </w:rPr>
              <w:fldChar w:fldCharType="separate"/>
            </w:r>
            <w:r w:rsidR="001447FA">
              <w:rPr>
                <w:noProof/>
                <w:webHidden/>
              </w:rPr>
              <w:t>22</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94" w:history="1">
            <w:r w:rsidR="001447FA" w:rsidRPr="00E3315E">
              <w:rPr>
                <w:rStyle w:val="Lienhypertexte"/>
                <w:noProof/>
              </w:rPr>
              <w:t>13.1</w:t>
            </w:r>
            <w:r w:rsidR="001447FA">
              <w:rPr>
                <w:rFonts w:asciiTheme="minorHAnsi" w:eastAsiaTheme="minorEastAsia" w:hAnsiTheme="minorHAnsi" w:cstheme="minorBidi"/>
                <w:b w:val="0"/>
                <w:bCs w:val="0"/>
                <w:smallCaps w:val="0"/>
                <w:noProof/>
              </w:rPr>
              <w:tab/>
            </w:r>
            <w:r w:rsidR="001447FA" w:rsidRPr="00E3315E">
              <w:rPr>
                <w:rStyle w:val="Lienhypertexte"/>
                <w:noProof/>
              </w:rPr>
              <w:t>Ajout d’un établissement bénéficiaire</w:t>
            </w:r>
            <w:r w:rsidR="001447FA">
              <w:rPr>
                <w:noProof/>
                <w:webHidden/>
              </w:rPr>
              <w:tab/>
            </w:r>
            <w:r w:rsidR="001447FA">
              <w:rPr>
                <w:noProof/>
                <w:webHidden/>
              </w:rPr>
              <w:fldChar w:fldCharType="begin"/>
            </w:r>
            <w:r w:rsidR="001447FA">
              <w:rPr>
                <w:noProof/>
                <w:webHidden/>
              </w:rPr>
              <w:instrText xml:space="preserve"> PAGEREF _Toc179454294 \h </w:instrText>
            </w:r>
            <w:r w:rsidR="001447FA">
              <w:rPr>
                <w:noProof/>
                <w:webHidden/>
              </w:rPr>
            </w:r>
            <w:r w:rsidR="001447FA">
              <w:rPr>
                <w:noProof/>
                <w:webHidden/>
              </w:rPr>
              <w:fldChar w:fldCharType="separate"/>
            </w:r>
            <w:r w:rsidR="001447FA">
              <w:rPr>
                <w:noProof/>
                <w:webHidden/>
              </w:rPr>
              <w:t>22</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95" w:history="1">
            <w:r w:rsidR="001447FA" w:rsidRPr="00E3315E">
              <w:rPr>
                <w:rStyle w:val="Lienhypertexte"/>
                <w:noProof/>
              </w:rPr>
              <w:t>13.2</w:t>
            </w:r>
            <w:r w:rsidR="001447FA">
              <w:rPr>
                <w:rFonts w:asciiTheme="minorHAnsi" w:eastAsiaTheme="minorEastAsia" w:hAnsiTheme="minorHAnsi" w:cstheme="minorBidi"/>
                <w:b w:val="0"/>
                <w:bCs w:val="0"/>
                <w:smallCaps w:val="0"/>
                <w:noProof/>
              </w:rPr>
              <w:tab/>
            </w:r>
            <w:r w:rsidR="001447FA" w:rsidRPr="00E3315E">
              <w:rPr>
                <w:rStyle w:val="Lienhypertexte"/>
                <w:noProof/>
              </w:rPr>
              <w:t>Ajout de prestations complémentaires hors BPU ou catalogue</w:t>
            </w:r>
            <w:r w:rsidR="001447FA">
              <w:rPr>
                <w:noProof/>
                <w:webHidden/>
              </w:rPr>
              <w:tab/>
            </w:r>
            <w:r w:rsidR="001447FA">
              <w:rPr>
                <w:noProof/>
                <w:webHidden/>
              </w:rPr>
              <w:fldChar w:fldCharType="begin"/>
            </w:r>
            <w:r w:rsidR="001447FA">
              <w:rPr>
                <w:noProof/>
                <w:webHidden/>
              </w:rPr>
              <w:instrText xml:space="preserve"> PAGEREF _Toc179454295 \h </w:instrText>
            </w:r>
            <w:r w:rsidR="001447FA">
              <w:rPr>
                <w:noProof/>
                <w:webHidden/>
              </w:rPr>
            </w:r>
            <w:r w:rsidR="001447FA">
              <w:rPr>
                <w:noProof/>
                <w:webHidden/>
              </w:rPr>
              <w:fldChar w:fldCharType="separate"/>
            </w:r>
            <w:r w:rsidR="001447FA">
              <w:rPr>
                <w:noProof/>
                <w:webHidden/>
              </w:rPr>
              <w:t>22</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96" w:history="1">
            <w:r w:rsidR="001447FA" w:rsidRPr="00E3315E">
              <w:rPr>
                <w:rStyle w:val="Lienhypertexte"/>
                <w:noProof/>
              </w:rPr>
              <w:t>13.3</w:t>
            </w:r>
            <w:r w:rsidR="001447FA">
              <w:rPr>
                <w:rFonts w:asciiTheme="minorHAnsi" w:eastAsiaTheme="minorEastAsia" w:hAnsiTheme="minorHAnsi" w:cstheme="minorBidi"/>
                <w:b w:val="0"/>
                <w:bCs w:val="0"/>
                <w:smallCaps w:val="0"/>
                <w:noProof/>
              </w:rPr>
              <w:tab/>
            </w:r>
            <w:r w:rsidR="001447FA" w:rsidRPr="00E3315E">
              <w:rPr>
                <w:rStyle w:val="Lienhypertexte"/>
                <w:noProof/>
              </w:rPr>
              <w:t>Évolution technique, technologique ou réglementaire</w:t>
            </w:r>
            <w:r w:rsidR="001447FA">
              <w:rPr>
                <w:noProof/>
                <w:webHidden/>
              </w:rPr>
              <w:tab/>
            </w:r>
            <w:r w:rsidR="001447FA">
              <w:rPr>
                <w:noProof/>
                <w:webHidden/>
              </w:rPr>
              <w:fldChar w:fldCharType="begin"/>
            </w:r>
            <w:r w:rsidR="001447FA">
              <w:rPr>
                <w:noProof/>
                <w:webHidden/>
              </w:rPr>
              <w:instrText xml:space="preserve"> PAGEREF _Toc179454296 \h </w:instrText>
            </w:r>
            <w:r w:rsidR="001447FA">
              <w:rPr>
                <w:noProof/>
                <w:webHidden/>
              </w:rPr>
            </w:r>
            <w:r w:rsidR="001447FA">
              <w:rPr>
                <w:noProof/>
                <w:webHidden/>
              </w:rPr>
              <w:fldChar w:fldCharType="separate"/>
            </w:r>
            <w:r w:rsidR="001447FA">
              <w:rPr>
                <w:noProof/>
                <w:webHidden/>
              </w:rPr>
              <w:t>23</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97" w:history="1">
            <w:r w:rsidR="001447FA" w:rsidRPr="00E3315E">
              <w:rPr>
                <w:rStyle w:val="Lienhypertexte"/>
                <w:noProof/>
              </w:rPr>
              <w:t>13.4</w:t>
            </w:r>
            <w:r w:rsidR="001447FA">
              <w:rPr>
                <w:rFonts w:asciiTheme="minorHAnsi" w:eastAsiaTheme="minorEastAsia" w:hAnsiTheme="minorHAnsi" w:cstheme="minorBidi"/>
                <w:b w:val="0"/>
                <w:bCs w:val="0"/>
                <w:smallCaps w:val="0"/>
                <w:noProof/>
              </w:rPr>
              <w:tab/>
            </w:r>
            <w:r w:rsidR="001447FA" w:rsidRPr="00E3315E">
              <w:rPr>
                <w:rStyle w:val="Lienhypertexte"/>
                <w:noProof/>
              </w:rPr>
              <w:t>Nouveau produit</w:t>
            </w:r>
            <w:r w:rsidR="001447FA">
              <w:rPr>
                <w:noProof/>
                <w:webHidden/>
              </w:rPr>
              <w:tab/>
            </w:r>
            <w:r w:rsidR="001447FA">
              <w:rPr>
                <w:noProof/>
                <w:webHidden/>
              </w:rPr>
              <w:fldChar w:fldCharType="begin"/>
            </w:r>
            <w:r w:rsidR="001447FA">
              <w:rPr>
                <w:noProof/>
                <w:webHidden/>
              </w:rPr>
              <w:instrText xml:space="preserve"> PAGEREF _Toc179454297 \h </w:instrText>
            </w:r>
            <w:r w:rsidR="001447FA">
              <w:rPr>
                <w:noProof/>
                <w:webHidden/>
              </w:rPr>
            </w:r>
            <w:r w:rsidR="001447FA">
              <w:rPr>
                <w:noProof/>
                <w:webHidden/>
              </w:rPr>
              <w:fldChar w:fldCharType="separate"/>
            </w:r>
            <w:r w:rsidR="001447FA">
              <w:rPr>
                <w:noProof/>
                <w:webHidden/>
              </w:rPr>
              <w:t>23</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98" w:history="1">
            <w:r w:rsidR="001447FA" w:rsidRPr="00E3315E">
              <w:rPr>
                <w:rStyle w:val="Lienhypertexte"/>
                <w:noProof/>
              </w:rPr>
              <w:t>13.5</w:t>
            </w:r>
            <w:r w:rsidR="001447FA">
              <w:rPr>
                <w:rFonts w:asciiTheme="minorHAnsi" w:eastAsiaTheme="minorEastAsia" w:hAnsiTheme="minorHAnsi" w:cstheme="minorBidi"/>
                <w:b w:val="0"/>
                <w:bCs w:val="0"/>
                <w:smallCaps w:val="0"/>
                <w:noProof/>
              </w:rPr>
              <w:tab/>
            </w:r>
            <w:r w:rsidR="001447FA" w:rsidRPr="00E3315E">
              <w:rPr>
                <w:rStyle w:val="Lienhypertexte"/>
                <w:noProof/>
              </w:rPr>
              <w:t>Implants déstérilisés, en échec de pose, défectueux</w:t>
            </w:r>
            <w:r w:rsidR="001447FA">
              <w:rPr>
                <w:noProof/>
                <w:webHidden/>
              </w:rPr>
              <w:tab/>
            </w:r>
            <w:r w:rsidR="001447FA">
              <w:rPr>
                <w:noProof/>
                <w:webHidden/>
              </w:rPr>
              <w:fldChar w:fldCharType="begin"/>
            </w:r>
            <w:r w:rsidR="001447FA">
              <w:rPr>
                <w:noProof/>
                <w:webHidden/>
              </w:rPr>
              <w:instrText xml:space="preserve"> PAGEREF _Toc179454298 \h </w:instrText>
            </w:r>
            <w:r w:rsidR="001447FA">
              <w:rPr>
                <w:noProof/>
                <w:webHidden/>
              </w:rPr>
            </w:r>
            <w:r w:rsidR="001447FA">
              <w:rPr>
                <w:noProof/>
                <w:webHidden/>
              </w:rPr>
              <w:fldChar w:fldCharType="separate"/>
            </w:r>
            <w:r w:rsidR="001447FA">
              <w:rPr>
                <w:noProof/>
                <w:webHidden/>
              </w:rPr>
              <w:t>23</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299" w:history="1">
            <w:r w:rsidR="001447FA" w:rsidRPr="00E3315E">
              <w:rPr>
                <w:rStyle w:val="Lienhypertexte"/>
                <w:noProof/>
              </w:rPr>
              <w:t>13.6</w:t>
            </w:r>
            <w:r w:rsidR="001447FA">
              <w:rPr>
                <w:rFonts w:asciiTheme="minorHAnsi" w:eastAsiaTheme="minorEastAsia" w:hAnsiTheme="minorHAnsi" w:cstheme="minorBidi"/>
                <w:b w:val="0"/>
                <w:bCs w:val="0"/>
                <w:smallCaps w:val="0"/>
                <w:noProof/>
              </w:rPr>
              <w:tab/>
            </w:r>
            <w:r w:rsidR="001447FA" w:rsidRPr="00E3315E">
              <w:rPr>
                <w:rStyle w:val="Lienhypertexte"/>
                <w:noProof/>
              </w:rPr>
              <w:t>Cession du marché</w:t>
            </w:r>
            <w:r w:rsidR="001447FA">
              <w:rPr>
                <w:noProof/>
                <w:webHidden/>
              </w:rPr>
              <w:tab/>
            </w:r>
            <w:r w:rsidR="001447FA">
              <w:rPr>
                <w:noProof/>
                <w:webHidden/>
              </w:rPr>
              <w:fldChar w:fldCharType="begin"/>
            </w:r>
            <w:r w:rsidR="001447FA">
              <w:rPr>
                <w:noProof/>
                <w:webHidden/>
              </w:rPr>
              <w:instrText xml:space="preserve"> PAGEREF _Toc179454299 \h </w:instrText>
            </w:r>
            <w:r w:rsidR="001447FA">
              <w:rPr>
                <w:noProof/>
                <w:webHidden/>
              </w:rPr>
            </w:r>
            <w:r w:rsidR="001447FA">
              <w:rPr>
                <w:noProof/>
                <w:webHidden/>
              </w:rPr>
              <w:fldChar w:fldCharType="separate"/>
            </w:r>
            <w:r w:rsidR="001447FA">
              <w:rPr>
                <w:noProof/>
                <w:webHidden/>
              </w:rPr>
              <w:t>23</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300" w:history="1">
            <w:r w:rsidR="001447FA" w:rsidRPr="00E3315E">
              <w:rPr>
                <w:rStyle w:val="Lienhypertexte"/>
                <w:noProof/>
              </w:rPr>
              <w:t>Article 14 -</w:t>
            </w:r>
            <w:r w:rsidR="001447FA">
              <w:rPr>
                <w:rFonts w:asciiTheme="minorHAnsi" w:eastAsiaTheme="minorEastAsia" w:hAnsiTheme="minorHAnsi" w:cstheme="minorBidi"/>
                <w:b w:val="0"/>
                <w:bCs w:val="0"/>
                <w:caps w:val="0"/>
                <w:noProof/>
                <w:u w:val="none"/>
              </w:rPr>
              <w:tab/>
            </w:r>
            <w:r w:rsidR="001447FA" w:rsidRPr="00E3315E">
              <w:rPr>
                <w:rStyle w:val="Lienhypertexte"/>
                <w:noProof/>
              </w:rPr>
              <w:t>Sous-traitance</w:t>
            </w:r>
            <w:r w:rsidR="001447FA">
              <w:rPr>
                <w:noProof/>
                <w:webHidden/>
              </w:rPr>
              <w:tab/>
            </w:r>
            <w:r w:rsidR="001447FA">
              <w:rPr>
                <w:noProof/>
                <w:webHidden/>
              </w:rPr>
              <w:fldChar w:fldCharType="begin"/>
            </w:r>
            <w:r w:rsidR="001447FA">
              <w:rPr>
                <w:noProof/>
                <w:webHidden/>
              </w:rPr>
              <w:instrText xml:space="preserve"> PAGEREF _Toc179454300 \h </w:instrText>
            </w:r>
            <w:r w:rsidR="001447FA">
              <w:rPr>
                <w:noProof/>
                <w:webHidden/>
              </w:rPr>
            </w:r>
            <w:r w:rsidR="001447FA">
              <w:rPr>
                <w:noProof/>
                <w:webHidden/>
              </w:rPr>
              <w:fldChar w:fldCharType="separate"/>
            </w:r>
            <w:r w:rsidR="001447FA">
              <w:rPr>
                <w:noProof/>
                <w:webHidden/>
              </w:rPr>
              <w:t>24</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301" w:history="1">
            <w:r w:rsidR="001447FA" w:rsidRPr="00E3315E">
              <w:rPr>
                <w:rStyle w:val="Lienhypertexte"/>
                <w:noProof/>
              </w:rPr>
              <w:t>Article 15 -</w:t>
            </w:r>
            <w:r w:rsidR="001447FA">
              <w:rPr>
                <w:rFonts w:asciiTheme="minorHAnsi" w:eastAsiaTheme="minorEastAsia" w:hAnsiTheme="minorHAnsi" w:cstheme="minorBidi"/>
                <w:b w:val="0"/>
                <w:bCs w:val="0"/>
                <w:caps w:val="0"/>
                <w:noProof/>
                <w:u w:val="none"/>
              </w:rPr>
              <w:tab/>
            </w:r>
            <w:r w:rsidR="001447FA" w:rsidRPr="00E3315E">
              <w:rPr>
                <w:rStyle w:val="Lienhypertexte"/>
                <w:noProof/>
              </w:rPr>
              <w:t>Obligations générales du Titulaire</w:t>
            </w:r>
            <w:r w:rsidR="001447FA">
              <w:rPr>
                <w:noProof/>
                <w:webHidden/>
              </w:rPr>
              <w:tab/>
            </w:r>
            <w:r w:rsidR="001447FA">
              <w:rPr>
                <w:noProof/>
                <w:webHidden/>
              </w:rPr>
              <w:fldChar w:fldCharType="begin"/>
            </w:r>
            <w:r w:rsidR="001447FA">
              <w:rPr>
                <w:noProof/>
                <w:webHidden/>
              </w:rPr>
              <w:instrText xml:space="preserve"> PAGEREF _Toc179454301 \h </w:instrText>
            </w:r>
            <w:r w:rsidR="001447FA">
              <w:rPr>
                <w:noProof/>
                <w:webHidden/>
              </w:rPr>
            </w:r>
            <w:r w:rsidR="001447FA">
              <w:rPr>
                <w:noProof/>
                <w:webHidden/>
              </w:rPr>
              <w:fldChar w:fldCharType="separate"/>
            </w:r>
            <w:r w:rsidR="001447FA">
              <w:rPr>
                <w:noProof/>
                <w:webHidden/>
              </w:rPr>
              <w:t>24</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02" w:history="1">
            <w:r w:rsidR="001447FA" w:rsidRPr="00E3315E">
              <w:rPr>
                <w:rStyle w:val="Lienhypertexte"/>
                <w:noProof/>
              </w:rPr>
              <w:t>15.1</w:t>
            </w:r>
            <w:r w:rsidR="001447FA">
              <w:rPr>
                <w:rFonts w:asciiTheme="minorHAnsi" w:eastAsiaTheme="minorEastAsia" w:hAnsiTheme="minorHAnsi" w:cstheme="minorBidi"/>
                <w:b w:val="0"/>
                <w:bCs w:val="0"/>
                <w:smallCaps w:val="0"/>
                <w:noProof/>
              </w:rPr>
              <w:tab/>
            </w:r>
            <w:r w:rsidR="001447FA" w:rsidRPr="00E3315E">
              <w:rPr>
                <w:rStyle w:val="Lienhypertexte"/>
                <w:noProof/>
              </w:rPr>
              <w:t>Changements affectant le Titulaire</w:t>
            </w:r>
            <w:r w:rsidR="001447FA">
              <w:rPr>
                <w:noProof/>
                <w:webHidden/>
              </w:rPr>
              <w:tab/>
            </w:r>
            <w:r w:rsidR="001447FA">
              <w:rPr>
                <w:noProof/>
                <w:webHidden/>
              </w:rPr>
              <w:fldChar w:fldCharType="begin"/>
            </w:r>
            <w:r w:rsidR="001447FA">
              <w:rPr>
                <w:noProof/>
                <w:webHidden/>
              </w:rPr>
              <w:instrText xml:space="preserve"> PAGEREF _Toc179454302 \h </w:instrText>
            </w:r>
            <w:r w:rsidR="001447FA">
              <w:rPr>
                <w:noProof/>
                <w:webHidden/>
              </w:rPr>
            </w:r>
            <w:r w:rsidR="001447FA">
              <w:rPr>
                <w:noProof/>
                <w:webHidden/>
              </w:rPr>
              <w:fldChar w:fldCharType="separate"/>
            </w:r>
            <w:r w:rsidR="001447FA">
              <w:rPr>
                <w:noProof/>
                <w:webHidden/>
              </w:rPr>
              <w:t>24</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03" w:history="1">
            <w:r w:rsidR="001447FA" w:rsidRPr="00E3315E">
              <w:rPr>
                <w:rStyle w:val="Lienhypertexte"/>
                <w:noProof/>
              </w:rPr>
              <w:t>15.2</w:t>
            </w:r>
            <w:r w:rsidR="001447FA">
              <w:rPr>
                <w:rFonts w:asciiTheme="minorHAnsi" w:eastAsiaTheme="minorEastAsia" w:hAnsiTheme="minorHAnsi" w:cstheme="minorBidi"/>
                <w:b w:val="0"/>
                <w:bCs w:val="0"/>
                <w:smallCaps w:val="0"/>
                <w:noProof/>
              </w:rPr>
              <w:tab/>
            </w:r>
            <w:r w:rsidR="001447FA" w:rsidRPr="00E3315E">
              <w:rPr>
                <w:rStyle w:val="Lienhypertexte"/>
                <w:noProof/>
              </w:rPr>
              <w:t>Assurance</w:t>
            </w:r>
            <w:r w:rsidR="001447FA">
              <w:rPr>
                <w:noProof/>
                <w:webHidden/>
              </w:rPr>
              <w:tab/>
            </w:r>
            <w:r w:rsidR="001447FA">
              <w:rPr>
                <w:noProof/>
                <w:webHidden/>
              </w:rPr>
              <w:fldChar w:fldCharType="begin"/>
            </w:r>
            <w:r w:rsidR="001447FA">
              <w:rPr>
                <w:noProof/>
                <w:webHidden/>
              </w:rPr>
              <w:instrText xml:space="preserve"> PAGEREF _Toc179454303 \h </w:instrText>
            </w:r>
            <w:r w:rsidR="001447FA">
              <w:rPr>
                <w:noProof/>
                <w:webHidden/>
              </w:rPr>
            </w:r>
            <w:r w:rsidR="001447FA">
              <w:rPr>
                <w:noProof/>
                <w:webHidden/>
              </w:rPr>
              <w:fldChar w:fldCharType="separate"/>
            </w:r>
            <w:r w:rsidR="001447FA">
              <w:rPr>
                <w:noProof/>
                <w:webHidden/>
              </w:rPr>
              <w:t>24</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04" w:history="1">
            <w:r w:rsidR="001447FA" w:rsidRPr="00E3315E">
              <w:rPr>
                <w:rStyle w:val="Lienhypertexte"/>
                <w:noProof/>
              </w:rPr>
              <w:t>15.3</w:t>
            </w:r>
            <w:r w:rsidR="001447FA">
              <w:rPr>
                <w:rFonts w:asciiTheme="minorHAnsi" w:eastAsiaTheme="minorEastAsia" w:hAnsiTheme="minorHAnsi" w:cstheme="minorBidi"/>
                <w:b w:val="0"/>
                <w:bCs w:val="0"/>
                <w:smallCaps w:val="0"/>
                <w:noProof/>
              </w:rPr>
              <w:tab/>
            </w:r>
            <w:r w:rsidR="001447FA" w:rsidRPr="00E3315E">
              <w:rPr>
                <w:rStyle w:val="Lienhypertexte"/>
                <w:noProof/>
              </w:rPr>
              <w:t>Discrétion et confidentialité</w:t>
            </w:r>
            <w:r w:rsidR="001447FA">
              <w:rPr>
                <w:noProof/>
                <w:webHidden/>
              </w:rPr>
              <w:tab/>
            </w:r>
            <w:r w:rsidR="001447FA">
              <w:rPr>
                <w:noProof/>
                <w:webHidden/>
              </w:rPr>
              <w:fldChar w:fldCharType="begin"/>
            </w:r>
            <w:r w:rsidR="001447FA">
              <w:rPr>
                <w:noProof/>
                <w:webHidden/>
              </w:rPr>
              <w:instrText xml:space="preserve"> PAGEREF _Toc179454304 \h </w:instrText>
            </w:r>
            <w:r w:rsidR="001447FA">
              <w:rPr>
                <w:noProof/>
                <w:webHidden/>
              </w:rPr>
            </w:r>
            <w:r w:rsidR="001447FA">
              <w:rPr>
                <w:noProof/>
                <w:webHidden/>
              </w:rPr>
              <w:fldChar w:fldCharType="separate"/>
            </w:r>
            <w:r w:rsidR="001447FA">
              <w:rPr>
                <w:noProof/>
                <w:webHidden/>
              </w:rPr>
              <w:t>25</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05" w:history="1">
            <w:r w:rsidR="001447FA" w:rsidRPr="00E3315E">
              <w:rPr>
                <w:rStyle w:val="Lienhypertexte"/>
                <w:noProof/>
              </w:rPr>
              <w:t>15.4</w:t>
            </w:r>
            <w:r w:rsidR="001447FA">
              <w:rPr>
                <w:rFonts w:asciiTheme="minorHAnsi" w:eastAsiaTheme="minorEastAsia" w:hAnsiTheme="minorHAnsi" w:cstheme="minorBidi"/>
                <w:b w:val="0"/>
                <w:bCs w:val="0"/>
                <w:smallCaps w:val="0"/>
                <w:noProof/>
              </w:rPr>
              <w:tab/>
            </w:r>
            <w:r w:rsidR="001447FA" w:rsidRPr="00E3315E">
              <w:rPr>
                <w:rStyle w:val="Lienhypertexte"/>
                <w:noProof/>
              </w:rPr>
              <w:t>Sécurité</w:t>
            </w:r>
            <w:r w:rsidR="001447FA">
              <w:rPr>
                <w:noProof/>
                <w:webHidden/>
              </w:rPr>
              <w:tab/>
            </w:r>
            <w:r w:rsidR="001447FA">
              <w:rPr>
                <w:noProof/>
                <w:webHidden/>
              </w:rPr>
              <w:fldChar w:fldCharType="begin"/>
            </w:r>
            <w:r w:rsidR="001447FA">
              <w:rPr>
                <w:noProof/>
                <w:webHidden/>
              </w:rPr>
              <w:instrText xml:space="preserve"> PAGEREF _Toc179454305 \h </w:instrText>
            </w:r>
            <w:r w:rsidR="001447FA">
              <w:rPr>
                <w:noProof/>
                <w:webHidden/>
              </w:rPr>
            </w:r>
            <w:r w:rsidR="001447FA">
              <w:rPr>
                <w:noProof/>
                <w:webHidden/>
              </w:rPr>
              <w:fldChar w:fldCharType="separate"/>
            </w:r>
            <w:r w:rsidR="001447FA">
              <w:rPr>
                <w:noProof/>
                <w:webHidden/>
              </w:rPr>
              <w:t>25</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06" w:history="1">
            <w:r w:rsidR="001447FA" w:rsidRPr="00E3315E">
              <w:rPr>
                <w:rStyle w:val="Lienhypertexte"/>
                <w:noProof/>
              </w:rPr>
              <w:t>15.5</w:t>
            </w:r>
            <w:r w:rsidR="001447FA">
              <w:rPr>
                <w:rFonts w:asciiTheme="minorHAnsi" w:eastAsiaTheme="minorEastAsia" w:hAnsiTheme="minorHAnsi" w:cstheme="minorBidi"/>
                <w:b w:val="0"/>
                <w:bCs w:val="0"/>
                <w:smallCaps w:val="0"/>
                <w:noProof/>
              </w:rPr>
              <w:tab/>
            </w:r>
            <w:r w:rsidR="001447FA" w:rsidRPr="00E3315E">
              <w:rPr>
                <w:rStyle w:val="Lienhypertexte"/>
                <w:noProof/>
              </w:rPr>
              <w:t>Règlement européen sur la protection des données Sécurités (RGPD)</w:t>
            </w:r>
            <w:r w:rsidR="001447FA">
              <w:rPr>
                <w:noProof/>
                <w:webHidden/>
              </w:rPr>
              <w:tab/>
            </w:r>
            <w:r w:rsidR="001447FA">
              <w:rPr>
                <w:noProof/>
                <w:webHidden/>
              </w:rPr>
              <w:fldChar w:fldCharType="begin"/>
            </w:r>
            <w:r w:rsidR="001447FA">
              <w:rPr>
                <w:noProof/>
                <w:webHidden/>
              </w:rPr>
              <w:instrText xml:space="preserve"> PAGEREF _Toc179454306 \h </w:instrText>
            </w:r>
            <w:r w:rsidR="001447FA">
              <w:rPr>
                <w:noProof/>
                <w:webHidden/>
              </w:rPr>
            </w:r>
            <w:r w:rsidR="001447FA">
              <w:rPr>
                <w:noProof/>
                <w:webHidden/>
              </w:rPr>
              <w:fldChar w:fldCharType="separate"/>
            </w:r>
            <w:r w:rsidR="001447FA">
              <w:rPr>
                <w:noProof/>
                <w:webHidden/>
              </w:rPr>
              <w:t>25</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307" w:history="1">
            <w:r w:rsidR="001447FA" w:rsidRPr="00E3315E">
              <w:rPr>
                <w:rStyle w:val="Lienhypertexte"/>
                <w:noProof/>
              </w:rPr>
              <w:t>Article 16 -</w:t>
            </w:r>
            <w:r w:rsidR="001447FA">
              <w:rPr>
                <w:rFonts w:asciiTheme="minorHAnsi" w:eastAsiaTheme="minorEastAsia" w:hAnsiTheme="minorHAnsi" w:cstheme="minorBidi"/>
                <w:b w:val="0"/>
                <w:bCs w:val="0"/>
                <w:caps w:val="0"/>
                <w:noProof/>
                <w:u w:val="none"/>
              </w:rPr>
              <w:tab/>
            </w:r>
            <w:r w:rsidR="001447FA" w:rsidRPr="00E3315E">
              <w:rPr>
                <w:rStyle w:val="Lienhypertexte"/>
                <w:noProof/>
              </w:rPr>
              <w:t>Opérations de vérifications</w:t>
            </w:r>
            <w:r w:rsidR="001447FA">
              <w:rPr>
                <w:noProof/>
                <w:webHidden/>
              </w:rPr>
              <w:tab/>
            </w:r>
            <w:r w:rsidR="001447FA">
              <w:rPr>
                <w:noProof/>
                <w:webHidden/>
              </w:rPr>
              <w:fldChar w:fldCharType="begin"/>
            </w:r>
            <w:r w:rsidR="001447FA">
              <w:rPr>
                <w:noProof/>
                <w:webHidden/>
              </w:rPr>
              <w:instrText xml:space="preserve"> PAGEREF _Toc179454307 \h </w:instrText>
            </w:r>
            <w:r w:rsidR="001447FA">
              <w:rPr>
                <w:noProof/>
                <w:webHidden/>
              </w:rPr>
            </w:r>
            <w:r w:rsidR="001447FA">
              <w:rPr>
                <w:noProof/>
                <w:webHidden/>
              </w:rPr>
              <w:fldChar w:fldCharType="separate"/>
            </w:r>
            <w:r w:rsidR="001447FA">
              <w:rPr>
                <w:noProof/>
                <w:webHidden/>
              </w:rPr>
              <w:t>25</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08" w:history="1">
            <w:r w:rsidR="001447FA" w:rsidRPr="00E3315E">
              <w:rPr>
                <w:rStyle w:val="Lienhypertexte"/>
                <w:noProof/>
              </w:rPr>
              <w:t>16.1</w:t>
            </w:r>
            <w:r w:rsidR="001447FA">
              <w:rPr>
                <w:rFonts w:asciiTheme="minorHAnsi" w:eastAsiaTheme="minorEastAsia" w:hAnsiTheme="minorHAnsi" w:cstheme="minorBidi"/>
                <w:b w:val="0"/>
                <w:bCs w:val="0"/>
                <w:smallCaps w:val="0"/>
                <w:noProof/>
              </w:rPr>
              <w:tab/>
            </w:r>
            <w:r w:rsidR="001447FA" w:rsidRPr="00E3315E">
              <w:rPr>
                <w:rStyle w:val="Lienhypertexte"/>
                <w:noProof/>
              </w:rPr>
              <w:t>Vérification quantitative</w:t>
            </w:r>
            <w:r w:rsidR="001447FA">
              <w:rPr>
                <w:noProof/>
                <w:webHidden/>
              </w:rPr>
              <w:tab/>
            </w:r>
            <w:r w:rsidR="001447FA">
              <w:rPr>
                <w:noProof/>
                <w:webHidden/>
              </w:rPr>
              <w:fldChar w:fldCharType="begin"/>
            </w:r>
            <w:r w:rsidR="001447FA">
              <w:rPr>
                <w:noProof/>
                <w:webHidden/>
              </w:rPr>
              <w:instrText xml:space="preserve"> PAGEREF _Toc179454308 \h </w:instrText>
            </w:r>
            <w:r w:rsidR="001447FA">
              <w:rPr>
                <w:noProof/>
                <w:webHidden/>
              </w:rPr>
            </w:r>
            <w:r w:rsidR="001447FA">
              <w:rPr>
                <w:noProof/>
                <w:webHidden/>
              </w:rPr>
              <w:fldChar w:fldCharType="separate"/>
            </w:r>
            <w:r w:rsidR="001447FA">
              <w:rPr>
                <w:noProof/>
                <w:webHidden/>
              </w:rPr>
              <w:t>26</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09" w:history="1">
            <w:r w:rsidR="001447FA" w:rsidRPr="00E3315E">
              <w:rPr>
                <w:rStyle w:val="Lienhypertexte"/>
                <w:noProof/>
              </w:rPr>
              <w:t>16.2</w:t>
            </w:r>
            <w:r w:rsidR="001447FA">
              <w:rPr>
                <w:rFonts w:asciiTheme="minorHAnsi" w:eastAsiaTheme="minorEastAsia" w:hAnsiTheme="minorHAnsi" w:cstheme="minorBidi"/>
                <w:b w:val="0"/>
                <w:bCs w:val="0"/>
                <w:smallCaps w:val="0"/>
                <w:noProof/>
              </w:rPr>
              <w:tab/>
            </w:r>
            <w:r w:rsidR="001447FA" w:rsidRPr="00E3315E">
              <w:rPr>
                <w:rStyle w:val="Lienhypertexte"/>
                <w:noProof/>
              </w:rPr>
              <w:t>Vérification qualitative</w:t>
            </w:r>
            <w:r w:rsidR="001447FA">
              <w:rPr>
                <w:noProof/>
                <w:webHidden/>
              </w:rPr>
              <w:tab/>
            </w:r>
            <w:r w:rsidR="001447FA">
              <w:rPr>
                <w:noProof/>
                <w:webHidden/>
              </w:rPr>
              <w:fldChar w:fldCharType="begin"/>
            </w:r>
            <w:r w:rsidR="001447FA">
              <w:rPr>
                <w:noProof/>
                <w:webHidden/>
              </w:rPr>
              <w:instrText xml:space="preserve"> PAGEREF _Toc179454309 \h </w:instrText>
            </w:r>
            <w:r w:rsidR="001447FA">
              <w:rPr>
                <w:noProof/>
                <w:webHidden/>
              </w:rPr>
            </w:r>
            <w:r w:rsidR="001447FA">
              <w:rPr>
                <w:noProof/>
                <w:webHidden/>
              </w:rPr>
              <w:fldChar w:fldCharType="separate"/>
            </w:r>
            <w:r w:rsidR="001447FA">
              <w:rPr>
                <w:noProof/>
                <w:webHidden/>
              </w:rPr>
              <w:t>26</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0" w:history="1">
            <w:r w:rsidR="001447FA" w:rsidRPr="00E3315E">
              <w:rPr>
                <w:rStyle w:val="Lienhypertexte"/>
                <w:noProof/>
              </w:rPr>
              <w:t>16.3</w:t>
            </w:r>
            <w:r w:rsidR="001447FA">
              <w:rPr>
                <w:rFonts w:asciiTheme="minorHAnsi" w:eastAsiaTheme="minorEastAsia" w:hAnsiTheme="minorHAnsi" w:cstheme="minorBidi"/>
                <w:b w:val="0"/>
                <w:bCs w:val="0"/>
                <w:smallCaps w:val="0"/>
                <w:noProof/>
              </w:rPr>
              <w:tab/>
            </w:r>
            <w:r w:rsidR="001447FA" w:rsidRPr="00E3315E">
              <w:rPr>
                <w:rStyle w:val="Lienhypertexte"/>
                <w:noProof/>
              </w:rPr>
              <w:t>Décision après vérifications</w:t>
            </w:r>
            <w:r w:rsidR="001447FA">
              <w:rPr>
                <w:noProof/>
                <w:webHidden/>
              </w:rPr>
              <w:tab/>
            </w:r>
            <w:r w:rsidR="001447FA">
              <w:rPr>
                <w:noProof/>
                <w:webHidden/>
              </w:rPr>
              <w:fldChar w:fldCharType="begin"/>
            </w:r>
            <w:r w:rsidR="001447FA">
              <w:rPr>
                <w:noProof/>
                <w:webHidden/>
              </w:rPr>
              <w:instrText xml:space="preserve"> PAGEREF _Toc179454310 \h </w:instrText>
            </w:r>
            <w:r w:rsidR="001447FA">
              <w:rPr>
                <w:noProof/>
                <w:webHidden/>
              </w:rPr>
            </w:r>
            <w:r w:rsidR="001447FA">
              <w:rPr>
                <w:noProof/>
                <w:webHidden/>
              </w:rPr>
              <w:fldChar w:fldCharType="separate"/>
            </w:r>
            <w:r w:rsidR="001447FA">
              <w:rPr>
                <w:noProof/>
                <w:webHidden/>
              </w:rPr>
              <w:t>26</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1" w:history="1">
            <w:r w:rsidR="001447FA" w:rsidRPr="00E3315E">
              <w:rPr>
                <w:rStyle w:val="Lienhypertexte"/>
                <w:noProof/>
              </w:rPr>
              <w:t>16.4</w:t>
            </w:r>
            <w:r w:rsidR="001447FA">
              <w:rPr>
                <w:rFonts w:asciiTheme="minorHAnsi" w:eastAsiaTheme="minorEastAsia" w:hAnsiTheme="minorHAnsi" w:cstheme="minorBidi"/>
                <w:b w:val="0"/>
                <w:bCs w:val="0"/>
                <w:smallCaps w:val="0"/>
                <w:noProof/>
              </w:rPr>
              <w:tab/>
            </w:r>
            <w:r w:rsidR="001447FA" w:rsidRPr="00E3315E">
              <w:rPr>
                <w:rStyle w:val="Lienhypertexte"/>
                <w:noProof/>
              </w:rPr>
              <w:t>Admission et transfert de propriété</w:t>
            </w:r>
            <w:r w:rsidR="001447FA">
              <w:rPr>
                <w:noProof/>
                <w:webHidden/>
              </w:rPr>
              <w:tab/>
            </w:r>
            <w:r w:rsidR="001447FA">
              <w:rPr>
                <w:noProof/>
                <w:webHidden/>
              </w:rPr>
              <w:fldChar w:fldCharType="begin"/>
            </w:r>
            <w:r w:rsidR="001447FA">
              <w:rPr>
                <w:noProof/>
                <w:webHidden/>
              </w:rPr>
              <w:instrText xml:space="preserve"> PAGEREF _Toc179454311 \h </w:instrText>
            </w:r>
            <w:r w:rsidR="001447FA">
              <w:rPr>
                <w:noProof/>
                <w:webHidden/>
              </w:rPr>
            </w:r>
            <w:r w:rsidR="001447FA">
              <w:rPr>
                <w:noProof/>
                <w:webHidden/>
              </w:rPr>
              <w:fldChar w:fldCharType="separate"/>
            </w:r>
            <w:r w:rsidR="001447FA">
              <w:rPr>
                <w:noProof/>
                <w:webHidden/>
              </w:rPr>
              <w:t>26</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2" w:history="1">
            <w:r w:rsidR="001447FA" w:rsidRPr="00E3315E">
              <w:rPr>
                <w:rStyle w:val="Lienhypertexte"/>
                <w:noProof/>
              </w:rPr>
              <w:t>16.5</w:t>
            </w:r>
            <w:r w:rsidR="001447FA">
              <w:rPr>
                <w:rFonts w:asciiTheme="minorHAnsi" w:eastAsiaTheme="minorEastAsia" w:hAnsiTheme="minorHAnsi" w:cstheme="minorBidi"/>
                <w:b w:val="0"/>
                <w:bCs w:val="0"/>
                <w:smallCaps w:val="0"/>
                <w:noProof/>
              </w:rPr>
              <w:tab/>
            </w:r>
            <w:r w:rsidR="001447FA" w:rsidRPr="00E3315E">
              <w:rPr>
                <w:rStyle w:val="Lienhypertexte"/>
                <w:noProof/>
              </w:rPr>
              <w:t>Responsabilité</w:t>
            </w:r>
            <w:r w:rsidR="001447FA">
              <w:rPr>
                <w:noProof/>
                <w:webHidden/>
              </w:rPr>
              <w:tab/>
            </w:r>
            <w:r w:rsidR="001447FA">
              <w:rPr>
                <w:noProof/>
                <w:webHidden/>
              </w:rPr>
              <w:fldChar w:fldCharType="begin"/>
            </w:r>
            <w:r w:rsidR="001447FA">
              <w:rPr>
                <w:noProof/>
                <w:webHidden/>
              </w:rPr>
              <w:instrText xml:space="preserve"> PAGEREF _Toc179454312 \h </w:instrText>
            </w:r>
            <w:r w:rsidR="001447FA">
              <w:rPr>
                <w:noProof/>
                <w:webHidden/>
              </w:rPr>
            </w:r>
            <w:r w:rsidR="001447FA">
              <w:rPr>
                <w:noProof/>
                <w:webHidden/>
              </w:rPr>
              <w:fldChar w:fldCharType="separate"/>
            </w:r>
            <w:r w:rsidR="001447FA">
              <w:rPr>
                <w:noProof/>
                <w:webHidden/>
              </w:rPr>
              <w:t>26</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313" w:history="1">
            <w:r w:rsidR="001447FA" w:rsidRPr="00E3315E">
              <w:rPr>
                <w:rStyle w:val="Lienhypertexte"/>
                <w:noProof/>
              </w:rPr>
              <w:t>Article 17 -</w:t>
            </w:r>
            <w:r w:rsidR="001447FA">
              <w:rPr>
                <w:rFonts w:asciiTheme="minorHAnsi" w:eastAsiaTheme="minorEastAsia" w:hAnsiTheme="minorHAnsi" w:cstheme="minorBidi"/>
                <w:b w:val="0"/>
                <w:bCs w:val="0"/>
                <w:caps w:val="0"/>
                <w:noProof/>
                <w:u w:val="none"/>
              </w:rPr>
              <w:tab/>
            </w:r>
            <w:r w:rsidR="001447FA" w:rsidRPr="00E3315E">
              <w:rPr>
                <w:rStyle w:val="Lienhypertexte"/>
                <w:noProof/>
              </w:rPr>
              <w:t>Garantie</w:t>
            </w:r>
            <w:r w:rsidR="001447FA">
              <w:rPr>
                <w:noProof/>
                <w:webHidden/>
              </w:rPr>
              <w:tab/>
            </w:r>
            <w:r w:rsidR="001447FA">
              <w:rPr>
                <w:noProof/>
                <w:webHidden/>
              </w:rPr>
              <w:fldChar w:fldCharType="begin"/>
            </w:r>
            <w:r w:rsidR="001447FA">
              <w:rPr>
                <w:noProof/>
                <w:webHidden/>
              </w:rPr>
              <w:instrText xml:space="preserve"> PAGEREF _Toc179454313 \h </w:instrText>
            </w:r>
            <w:r w:rsidR="001447FA">
              <w:rPr>
                <w:noProof/>
                <w:webHidden/>
              </w:rPr>
            </w:r>
            <w:r w:rsidR="001447FA">
              <w:rPr>
                <w:noProof/>
                <w:webHidden/>
              </w:rPr>
              <w:fldChar w:fldCharType="separate"/>
            </w:r>
            <w:r w:rsidR="001447FA">
              <w:rPr>
                <w:noProof/>
                <w:webHidden/>
              </w:rPr>
              <w:t>27</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314" w:history="1">
            <w:r w:rsidR="001447FA" w:rsidRPr="00E3315E">
              <w:rPr>
                <w:rStyle w:val="Lienhypertexte"/>
                <w:noProof/>
              </w:rPr>
              <w:t>Article 18 -</w:t>
            </w:r>
            <w:r w:rsidR="001447FA">
              <w:rPr>
                <w:rFonts w:asciiTheme="minorHAnsi" w:eastAsiaTheme="minorEastAsia" w:hAnsiTheme="minorHAnsi" w:cstheme="minorBidi"/>
                <w:b w:val="0"/>
                <w:bCs w:val="0"/>
                <w:caps w:val="0"/>
                <w:noProof/>
                <w:u w:val="none"/>
              </w:rPr>
              <w:tab/>
            </w:r>
            <w:r w:rsidR="001447FA" w:rsidRPr="00E3315E">
              <w:rPr>
                <w:rStyle w:val="Lienhypertexte"/>
                <w:noProof/>
              </w:rPr>
              <w:t>Délais d’exécution et pénalités de retard</w:t>
            </w:r>
            <w:r w:rsidR="001447FA">
              <w:rPr>
                <w:noProof/>
                <w:webHidden/>
              </w:rPr>
              <w:tab/>
            </w:r>
            <w:r w:rsidR="001447FA">
              <w:rPr>
                <w:noProof/>
                <w:webHidden/>
              </w:rPr>
              <w:fldChar w:fldCharType="begin"/>
            </w:r>
            <w:r w:rsidR="001447FA">
              <w:rPr>
                <w:noProof/>
                <w:webHidden/>
              </w:rPr>
              <w:instrText xml:space="preserve"> PAGEREF _Toc179454314 \h </w:instrText>
            </w:r>
            <w:r w:rsidR="001447FA">
              <w:rPr>
                <w:noProof/>
                <w:webHidden/>
              </w:rPr>
            </w:r>
            <w:r w:rsidR="001447FA">
              <w:rPr>
                <w:noProof/>
                <w:webHidden/>
              </w:rPr>
              <w:fldChar w:fldCharType="separate"/>
            </w:r>
            <w:r w:rsidR="001447FA">
              <w:rPr>
                <w:noProof/>
                <w:webHidden/>
              </w:rPr>
              <w:t>27</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5" w:history="1">
            <w:r w:rsidR="001447FA" w:rsidRPr="00E3315E">
              <w:rPr>
                <w:rStyle w:val="Lienhypertexte"/>
                <w:noProof/>
              </w:rPr>
              <w:t>18.1</w:t>
            </w:r>
            <w:r w:rsidR="001447FA">
              <w:rPr>
                <w:rFonts w:asciiTheme="minorHAnsi" w:eastAsiaTheme="minorEastAsia" w:hAnsiTheme="minorHAnsi" w:cstheme="minorBidi"/>
                <w:b w:val="0"/>
                <w:bCs w:val="0"/>
                <w:smallCaps w:val="0"/>
                <w:noProof/>
              </w:rPr>
              <w:tab/>
            </w:r>
            <w:r w:rsidR="001447FA" w:rsidRPr="00E3315E">
              <w:rPr>
                <w:rStyle w:val="Lienhypertexte"/>
                <w:noProof/>
              </w:rPr>
              <w:t>Exigibilité des pénalités de retard</w:t>
            </w:r>
            <w:r w:rsidR="001447FA">
              <w:rPr>
                <w:noProof/>
                <w:webHidden/>
              </w:rPr>
              <w:tab/>
            </w:r>
            <w:r w:rsidR="001447FA">
              <w:rPr>
                <w:noProof/>
                <w:webHidden/>
              </w:rPr>
              <w:fldChar w:fldCharType="begin"/>
            </w:r>
            <w:r w:rsidR="001447FA">
              <w:rPr>
                <w:noProof/>
                <w:webHidden/>
              </w:rPr>
              <w:instrText xml:space="preserve"> PAGEREF _Toc179454315 \h </w:instrText>
            </w:r>
            <w:r w:rsidR="001447FA">
              <w:rPr>
                <w:noProof/>
                <w:webHidden/>
              </w:rPr>
            </w:r>
            <w:r w:rsidR="001447FA">
              <w:rPr>
                <w:noProof/>
                <w:webHidden/>
              </w:rPr>
              <w:fldChar w:fldCharType="separate"/>
            </w:r>
            <w:r w:rsidR="001447FA">
              <w:rPr>
                <w:noProof/>
                <w:webHidden/>
              </w:rPr>
              <w:t>27</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6" w:history="1">
            <w:r w:rsidR="001447FA" w:rsidRPr="00E3315E">
              <w:rPr>
                <w:rStyle w:val="Lienhypertexte"/>
                <w:noProof/>
              </w:rPr>
              <w:t>18.2</w:t>
            </w:r>
            <w:r w:rsidR="001447FA">
              <w:rPr>
                <w:rFonts w:asciiTheme="minorHAnsi" w:eastAsiaTheme="minorEastAsia" w:hAnsiTheme="minorHAnsi" w:cstheme="minorBidi"/>
                <w:b w:val="0"/>
                <w:bCs w:val="0"/>
                <w:smallCaps w:val="0"/>
                <w:noProof/>
              </w:rPr>
              <w:tab/>
            </w:r>
            <w:r w:rsidR="001447FA" w:rsidRPr="00E3315E">
              <w:rPr>
                <w:rStyle w:val="Lienhypertexte"/>
                <w:noProof/>
              </w:rPr>
              <w:t>Calcul des pénalités de retard d’exécution</w:t>
            </w:r>
            <w:r w:rsidR="001447FA">
              <w:rPr>
                <w:noProof/>
                <w:webHidden/>
              </w:rPr>
              <w:tab/>
            </w:r>
            <w:r w:rsidR="001447FA">
              <w:rPr>
                <w:noProof/>
                <w:webHidden/>
              </w:rPr>
              <w:fldChar w:fldCharType="begin"/>
            </w:r>
            <w:r w:rsidR="001447FA">
              <w:rPr>
                <w:noProof/>
                <w:webHidden/>
              </w:rPr>
              <w:instrText xml:space="preserve"> PAGEREF _Toc179454316 \h </w:instrText>
            </w:r>
            <w:r w:rsidR="001447FA">
              <w:rPr>
                <w:noProof/>
                <w:webHidden/>
              </w:rPr>
            </w:r>
            <w:r w:rsidR="001447FA">
              <w:rPr>
                <w:noProof/>
                <w:webHidden/>
              </w:rPr>
              <w:fldChar w:fldCharType="separate"/>
            </w:r>
            <w:r w:rsidR="001447FA">
              <w:rPr>
                <w:noProof/>
                <w:webHidden/>
              </w:rPr>
              <w:t>27</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7" w:history="1">
            <w:r w:rsidR="001447FA" w:rsidRPr="00E3315E">
              <w:rPr>
                <w:rStyle w:val="Lienhypertexte"/>
                <w:noProof/>
              </w:rPr>
              <w:t>18.3</w:t>
            </w:r>
            <w:r w:rsidR="001447FA">
              <w:rPr>
                <w:rFonts w:asciiTheme="minorHAnsi" w:eastAsiaTheme="minorEastAsia" w:hAnsiTheme="minorHAnsi" w:cstheme="minorBidi"/>
                <w:b w:val="0"/>
                <w:bCs w:val="0"/>
                <w:smallCaps w:val="0"/>
                <w:noProof/>
              </w:rPr>
              <w:tab/>
            </w:r>
            <w:r w:rsidR="001447FA" w:rsidRPr="00E3315E">
              <w:rPr>
                <w:rStyle w:val="Lienhypertexte"/>
                <w:noProof/>
              </w:rPr>
              <w:t>Pénalités pour mauvaise exécution des prestations</w:t>
            </w:r>
            <w:r w:rsidR="001447FA">
              <w:rPr>
                <w:noProof/>
                <w:webHidden/>
              </w:rPr>
              <w:tab/>
            </w:r>
            <w:r w:rsidR="001447FA">
              <w:rPr>
                <w:noProof/>
                <w:webHidden/>
              </w:rPr>
              <w:fldChar w:fldCharType="begin"/>
            </w:r>
            <w:r w:rsidR="001447FA">
              <w:rPr>
                <w:noProof/>
                <w:webHidden/>
              </w:rPr>
              <w:instrText xml:space="preserve"> PAGEREF _Toc179454317 \h </w:instrText>
            </w:r>
            <w:r w:rsidR="001447FA">
              <w:rPr>
                <w:noProof/>
                <w:webHidden/>
              </w:rPr>
            </w:r>
            <w:r w:rsidR="001447FA">
              <w:rPr>
                <w:noProof/>
                <w:webHidden/>
              </w:rPr>
              <w:fldChar w:fldCharType="separate"/>
            </w:r>
            <w:r w:rsidR="001447FA">
              <w:rPr>
                <w:noProof/>
                <w:webHidden/>
              </w:rPr>
              <w:t>27</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8" w:history="1">
            <w:r w:rsidR="001447FA" w:rsidRPr="00E3315E">
              <w:rPr>
                <w:rStyle w:val="Lienhypertexte"/>
                <w:noProof/>
              </w:rPr>
              <w:t>18.4</w:t>
            </w:r>
            <w:r w:rsidR="001447FA">
              <w:rPr>
                <w:rFonts w:asciiTheme="minorHAnsi" w:eastAsiaTheme="minorEastAsia" w:hAnsiTheme="minorHAnsi" w:cstheme="minorBidi"/>
                <w:b w:val="0"/>
                <w:bCs w:val="0"/>
                <w:smallCaps w:val="0"/>
                <w:noProof/>
              </w:rPr>
              <w:tab/>
            </w:r>
            <w:r w:rsidR="001447FA" w:rsidRPr="00E3315E">
              <w:rPr>
                <w:rStyle w:val="Lienhypertexte"/>
                <w:noProof/>
              </w:rPr>
              <w:t>Pénalités pour retard dans la fourniture de documents</w:t>
            </w:r>
            <w:r w:rsidR="001447FA">
              <w:rPr>
                <w:noProof/>
                <w:webHidden/>
              </w:rPr>
              <w:tab/>
            </w:r>
            <w:r w:rsidR="001447FA">
              <w:rPr>
                <w:noProof/>
                <w:webHidden/>
              </w:rPr>
              <w:fldChar w:fldCharType="begin"/>
            </w:r>
            <w:r w:rsidR="001447FA">
              <w:rPr>
                <w:noProof/>
                <w:webHidden/>
              </w:rPr>
              <w:instrText xml:space="preserve"> PAGEREF _Toc179454318 \h </w:instrText>
            </w:r>
            <w:r w:rsidR="001447FA">
              <w:rPr>
                <w:noProof/>
                <w:webHidden/>
              </w:rPr>
            </w:r>
            <w:r w:rsidR="001447FA">
              <w:rPr>
                <w:noProof/>
                <w:webHidden/>
              </w:rPr>
              <w:fldChar w:fldCharType="separate"/>
            </w:r>
            <w:r w:rsidR="001447FA">
              <w:rPr>
                <w:noProof/>
                <w:webHidden/>
              </w:rPr>
              <w:t>28</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19" w:history="1">
            <w:r w:rsidR="001447FA" w:rsidRPr="00E3315E">
              <w:rPr>
                <w:rStyle w:val="Lienhypertexte"/>
                <w:noProof/>
              </w:rPr>
              <w:t>18.5</w:t>
            </w:r>
            <w:r w:rsidR="001447FA">
              <w:rPr>
                <w:rFonts w:asciiTheme="minorHAnsi" w:eastAsiaTheme="minorEastAsia" w:hAnsiTheme="minorHAnsi" w:cstheme="minorBidi"/>
                <w:b w:val="0"/>
                <w:bCs w:val="0"/>
                <w:smallCaps w:val="0"/>
                <w:noProof/>
              </w:rPr>
              <w:tab/>
            </w:r>
            <w:r w:rsidR="001447FA" w:rsidRPr="00E3315E">
              <w:rPr>
                <w:rStyle w:val="Lienhypertexte"/>
                <w:noProof/>
              </w:rPr>
              <w:t>Cumul</w:t>
            </w:r>
            <w:r w:rsidR="001447FA">
              <w:rPr>
                <w:noProof/>
                <w:webHidden/>
              </w:rPr>
              <w:tab/>
            </w:r>
            <w:r w:rsidR="001447FA">
              <w:rPr>
                <w:noProof/>
                <w:webHidden/>
              </w:rPr>
              <w:fldChar w:fldCharType="begin"/>
            </w:r>
            <w:r w:rsidR="001447FA">
              <w:rPr>
                <w:noProof/>
                <w:webHidden/>
              </w:rPr>
              <w:instrText xml:space="preserve"> PAGEREF _Toc179454319 \h </w:instrText>
            </w:r>
            <w:r w:rsidR="001447FA">
              <w:rPr>
                <w:noProof/>
                <w:webHidden/>
              </w:rPr>
            </w:r>
            <w:r w:rsidR="001447FA">
              <w:rPr>
                <w:noProof/>
                <w:webHidden/>
              </w:rPr>
              <w:fldChar w:fldCharType="separate"/>
            </w:r>
            <w:r w:rsidR="001447FA">
              <w:rPr>
                <w:noProof/>
                <w:webHidden/>
              </w:rPr>
              <w:t>28</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320" w:history="1">
            <w:r w:rsidR="001447FA" w:rsidRPr="00E3315E">
              <w:rPr>
                <w:rStyle w:val="Lienhypertexte"/>
                <w:noProof/>
              </w:rPr>
              <w:t>Article 19 -</w:t>
            </w:r>
            <w:r w:rsidR="001447FA">
              <w:rPr>
                <w:rFonts w:asciiTheme="minorHAnsi" w:eastAsiaTheme="minorEastAsia" w:hAnsiTheme="minorHAnsi" w:cstheme="minorBidi"/>
                <w:b w:val="0"/>
                <w:bCs w:val="0"/>
                <w:caps w:val="0"/>
                <w:noProof/>
                <w:u w:val="none"/>
              </w:rPr>
              <w:tab/>
            </w:r>
            <w:r w:rsidR="001447FA" w:rsidRPr="00E3315E">
              <w:rPr>
                <w:rStyle w:val="Lienhypertexte"/>
                <w:noProof/>
              </w:rPr>
              <w:t>Résiliation du marché</w:t>
            </w:r>
            <w:r w:rsidR="001447FA">
              <w:rPr>
                <w:noProof/>
                <w:webHidden/>
              </w:rPr>
              <w:tab/>
            </w:r>
            <w:r w:rsidR="001447FA">
              <w:rPr>
                <w:noProof/>
                <w:webHidden/>
              </w:rPr>
              <w:fldChar w:fldCharType="begin"/>
            </w:r>
            <w:r w:rsidR="001447FA">
              <w:rPr>
                <w:noProof/>
                <w:webHidden/>
              </w:rPr>
              <w:instrText xml:space="preserve"> PAGEREF _Toc179454320 \h </w:instrText>
            </w:r>
            <w:r w:rsidR="001447FA">
              <w:rPr>
                <w:noProof/>
                <w:webHidden/>
              </w:rPr>
            </w:r>
            <w:r w:rsidR="001447FA">
              <w:rPr>
                <w:noProof/>
                <w:webHidden/>
              </w:rPr>
              <w:fldChar w:fldCharType="separate"/>
            </w:r>
            <w:r w:rsidR="001447FA">
              <w:rPr>
                <w:noProof/>
                <w:webHidden/>
              </w:rPr>
              <w:t>28</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21" w:history="1">
            <w:r w:rsidR="001447FA" w:rsidRPr="00E3315E">
              <w:rPr>
                <w:rStyle w:val="Lienhypertexte"/>
                <w:noProof/>
              </w:rPr>
              <w:t>19.1</w:t>
            </w:r>
            <w:r w:rsidR="001447FA">
              <w:rPr>
                <w:rFonts w:asciiTheme="minorHAnsi" w:eastAsiaTheme="minorEastAsia" w:hAnsiTheme="minorHAnsi" w:cstheme="minorBidi"/>
                <w:b w:val="0"/>
                <w:bCs w:val="0"/>
                <w:smallCaps w:val="0"/>
                <w:noProof/>
              </w:rPr>
              <w:tab/>
            </w:r>
            <w:r w:rsidR="001447FA" w:rsidRPr="00E3315E">
              <w:rPr>
                <w:rStyle w:val="Lienhypertexte"/>
                <w:noProof/>
              </w:rPr>
              <w:t>Résiliation pour évènements extérieurs au marché</w:t>
            </w:r>
            <w:r w:rsidR="001447FA">
              <w:rPr>
                <w:noProof/>
                <w:webHidden/>
              </w:rPr>
              <w:tab/>
            </w:r>
            <w:r w:rsidR="001447FA">
              <w:rPr>
                <w:noProof/>
                <w:webHidden/>
              </w:rPr>
              <w:fldChar w:fldCharType="begin"/>
            </w:r>
            <w:r w:rsidR="001447FA">
              <w:rPr>
                <w:noProof/>
                <w:webHidden/>
              </w:rPr>
              <w:instrText xml:space="preserve"> PAGEREF _Toc179454321 \h </w:instrText>
            </w:r>
            <w:r w:rsidR="001447FA">
              <w:rPr>
                <w:noProof/>
                <w:webHidden/>
              </w:rPr>
            </w:r>
            <w:r w:rsidR="001447FA">
              <w:rPr>
                <w:noProof/>
                <w:webHidden/>
              </w:rPr>
              <w:fldChar w:fldCharType="separate"/>
            </w:r>
            <w:r w:rsidR="001447FA">
              <w:rPr>
                <w:noProof/>
                <w:webHidden/>
              </w:rPr>
              <w:t>28</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22" w:history="1">
            <w:r w:rsidR="001447FA" w:rsidRPr="00E3315E">
              <w:rPr>
                <w:rStyle w:val="Lienhypertexte"/>
                <w:noProof/>
              </w:rPr>
              <w:t>19.2</w:t>
            </w:r>
            <w:r w:rsidR="001447FA">
              <w:rPr>
                <w:rFonts w:asciiTheme="minorHAnsi" w:eastAsiaTheme="minorEastAsia" w:hAnsiTheme="minorHAnsi" w:cstheme="minorBidi"/>
                <w:b w:val="0"/>
                <w:bCs w:val="0"/>
                <w:smallCaps w:val="0"/>
                <w:noProof/>
              </w:rPr>
              <w:tab/>
            </w:r>
            <w:r w:rsidR="001447FA" w:rsidRPr="00E3315E">
              <w:rPr>
                <w:rStyle w:val="Lienhypertexte"/>
                <w:noProof/>
              </w:rPr>
              <w:t>Résiliation pour évènements liés au marché</w:t>
            </w:r>
            <w:r w:rsidR="001447FA">
              <w:rPr>
                <w:noProof/>
                <w:webHidden/>
              </w:rPr>
              <w:tab/>
            </w:r>
            <w:r w:rsidR="001447FA">
              <w:rPr>
                <w:noProof/>
                <w:webHidden/>
              </w:rPr>
              <w:fldChar w:fldCharType="begin"/>
            </w:r>
            <w:r w:rsidR="001447FA">
              <w:rPr>
                <w:noProof/>
                <w:webHidden/>
              </w:rPr>
              <w:instrText xml:space="preserve"> PAGEREF _Toc179454322 \h </w:instrText>
            </w:r>
            <w:r w:rsidR="001447FA">
              <w:rPr>
                <w:noProof/>
                <w:webHidden/>
              </w:rPr>
            </w:r>
            <w:r w:rsidR="001447FA">
              <w:rPr>
                <w:noProof/>
                <w:webHidden/>
              </w:rPr>
              <w:fldChar w:fldCharType="separate"/>
            </w:r>
            <w:r w:rsidR="001447FA">
              <w:rPr>
                <w:noProof/>
                <w:webHidden/>
              </w:rPr>
              <w:t>28</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23" w:history="1">
            <w:r w:rsidR="001447FA" w:rsidRPr="00E3315E">
              <w:rPr>
                <w:rStyle w:val="Lienhypertexte"/>
                <w:noProof/>
              </w:rPr>
              <w:t>19.3</w:t>
            </w:r>
            <w:r w:rsidR="001447FA">
              <w:rPr>
                <w:rFonts w:asciiTheme="minorHAnsi" w:eastAsiaTheme="minorEastAsia" w:hAnsiTheme="minorHAnsi" w:cstheme="minorBidi"/>
                <w:b w:val="0"/>
                <w:bCs w:val="0"/>
                <w:smallCaps w:val="0"/>
                <w:noProof/>
              </w:rPr>
              <w:tab/>
            </w:r>
            <w:r w:rsidR="001447FA" w:rsidRPr="00E3315E">
              <w:rPr>
                <w:rStyle w:val="Lienhypertexte"/>
                <w:noProof/>
              </w:rPr>
              <w:t>Résiliation pour motifs d’intérêt général</w:t>
            </w:r>
            <w:r w:rsidR="001447FA">
              <w:rPr>
                <w:noProof/>
                <w:webHidden/>
              </w:rPr>
              <w:tab/>
            </w:r>
            <w:r w:rsidR="001447FA">
              <w:rPr>
                <w:noProof/>
                <w:webHidden/>
              </w:rPr>
              <w:fldChar w:fldCharType="begin"/>
            </w:r>
            <w:r w:rsidR="001447FA">
              <w:rPr>
                <w:noProof/>
                <w:webHidden/>
              </w:rPr>
              <w:instrText xml:space="preserve"> PAGEREF _Toc179454323 \h </w:instrText>
            </w:r>
            <w:r w:rsidR="001447FA">
              <w:rPr>
                <w:noProof/>
                <w:webHidden/>
              </w:rPr>
            </w:r>
            <w:r w:rsidR="001447FA">
              <w:rPr>
                <w:noProof/>
                <w:webHidden/>
              </w:rPr>
              <w:fldChar w:fldCharType="separate"/>
            </w:r>
            <w:r w:rsidR="001447FA">
              <w:rPr>
                <w:noProof/>
                <w:webHidden/>
              </w:rPr>
              <w:t>28</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24" w:history="1">
            <w:r w:rsidR="001447FA" w:rsidRPr="00E3315E">
              <w:rPr>
                <w:rStyle w:val="Lienhypertexte"/>
                <w:noProof/>
              </w:rPr>
              <w:t>19.4</w:t>
            </w:r>
            <w:r w:rsidR="001447FA">
              <w:rPr>
                <w:rFonts w:asciiTheme="minorHAnsi" w:eastAsiaTheme="minorEastAsia" w:hAnsiTheme="minorHAnsi" w:cstheme="minorBidi"/>
                <w:b w:val="0"/>
                <w:bCs w:val="0"/>
                <w:smallCaps w:val="0"/>
                <w:noProof/>
              </w:rPr>
              <w:tab/>
            </w:r>
            <w:r w:rsidR="001447FA" w:rsidRPr="00E3315E">
              <w:rPr>
                <w:rStyle w:val="Lienhypertexte"/>
                <w:noProof/>
              </w:rPr>
              <w:t>Résiliation aux torts du Titulaire</w:t>
            </w:r>
            <w:r w:rsidR="001447FA">
              <w:rPr>
                <w:noProof/>
                <w:webHidden/>
              </w:rPr>
              <w:tab/>
            </w:r>
            <w:r w:rsidR="001447FA">
              <w:rPr>
                <w:noProof/>
                <w:webHidden/>
              </w:rPr>
              <w:fldChar w:fldCharType="begin"/>
            </w:r>
            <w:r w:rsidR="001447FA">
              <w:rPr>
                <w:noProof/>
                <w:webHidden/>
              </w:rPr>
              <w:instrText xml:space="preserve"> PAGEREF _Toc179454324 \h </w:instrText>
            </w:r>
            <w:r w:rsidR="001447FA">
              <w:rPr>
                <w:noProof/>
                <w:webHidden/>
              </w:rPr>
            </w:r>
            <w:r w:rsidR="001447FA">
              <w:rPr>
                <w:noProof/>
                <w:webHidden/>
              </w:rPr>
              <w:fldChar w:fldCharType="separate"/>
            </w:r>
            <w:r w:rsidR="001447FA">
              <w:rPr>
                <w:noProof/>
                <w:webHidden/>
              </w:rPr>
              <w:t>29</w:t>
            </w:r>
            <w:r w:rsidR="001447FA">
              <w:rPr>
                <w:noProof/>
                <w:webHidden/>
              </w:rPr>
              <w:fldChar w:fldCharType="end"/>
            </w:r>
          </w:hyperlink>
        </w:p>
        <w:p w:rsidR="001447FA" w:rsidRDefault="00DA38EB">
          <w:pPr>
            <w:pStyle w:val="TM2"/>
            <w:tabs>
              <w:tab w:val="left" w:pos="605"/>
            </w:tabs>
            <w:rPr>
              <w:rFonts w:asciiTheme="minorHAnsi" w:eastAsiaTheme="minorEastAsia" w:hAnsiTheme="minorHAnsi" w:cstheme="minorBidi"/>
              <w:b w:val="0"/>
              <w:bCs w:val="0"/>
              <w:smallCaps w:val="0"/>
              <w:noProof/>
            </w:rPr>
          </w:pPr>
          <w:hyperlink w:anchor="_Toc179454325" w:history="1">
            <w:r w:rsidR="001447FA" w:rsidRPr="00E3315E">
              <w:rPr>
                <w:rStyle w:val="Lienhypertexte"/>
                <w:noProof/>
              </w:rPr>
              <w:t>19.5</w:t>
            </w:r>
            <w:r w:rsidR="001447FA">
              <w:rPr>
                <w:rFonts w:asciiTheme="minorHAnsi" w:eastAsiaTheme="minorEastAsia" w:hAnsiTheme="minorHAnsi" w:cstheme="minorBidi"/>
                <w:b w:val="0"/>
                <w:bCs w:val="0"/>
                <w:smallCaps w:val="0"/>
                <w:noProof/>
              </w:rPr>
              <w:tab/>
            </w:r>
            <w:r w:rsidR="001447FA" w:rsidRPr="00E3315E">
              <w:rPr>
                <w:rStyle w:val="Lienhypertexte"/>
                <w:noProof/>
              </w:rPr>
              <w:t>Exécution de la prestation aux frais et risques du Titulaire</w:t>
            </w:r>
            <w:r w:rsidR="001447FA">
              <w:rPr>
                <w:noProof/>
                <w:webHidden/>
              </w:rPr>
              <w:tab/>
            </w:r>
            <w:r w:rsidR="001447FA">
              <w:rPr>
                <w:noProof/>
                <w:webHidden/>
              </w:rPr>
              <w:fldChar w:fldCharType="begin"/>
            </w:r>
            <w:r w:rsidR="001447FA">
              <w:rPr>
                <w:noProof/>
                <w:webHidden/>
              </w:rPr>
              <w:instrText xml:space="preserve"> PAGEREF _Toc179454325 \h </w:instrText>
            </w:r>
            <w:r w:rsidR="001447FA">
              <w:rPr>
                <w:noProof/>
                <w:webHidden/>
              </w:rPr>
            </w:r>
            <w:r w:rsidR="001447FA">
              <w:rPr>
                <w:noProof/>
                <w:webHidden/>
              </w:rPr>
              <w:fldChar w:fldCharType="separate"/>
            </w:r>
            <w:r w:rsidR="001447FA">
              <w:rPr>
                <w:noProof/>
                <w:webHidden/>
              </w:rPr>
              <w:t>29</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326" w:history="1">
            <w:r w:rsidR="001447FA" w:rsidRPr="00E3315E">
              <w:rPr>
                <w:rStyle w:val="Lienhypertexte"/>
                <w:noProof/>
              </w:rPr>
              <w:t>19.5.1</w:t>
            </w:r>
            <w:r w:rsidR="001447FA">
              <w:rPr>
                <w:rFonts w:asciiTheme="minorHAnsi" w:eastAsiaTheme="minorEastAsia" w:hAnsiTheme="minorHAnsi" w:cstheme="minorBidi"/>
                <w:smallCaps w:val="0"/>
                <w:noProof/>
              </w:rPr>
              <w:tab/>
            </w:r>
            <w:r w:rsidR="001447FA" w:rsidRPr="00E3315E">
              <w:rPr>
                <w:rStyle w:val="Lienhypertexte"/>
                <w:noProof/>
              </w:rPr>
              <w:t>En cas d’inexécution de la prestation en cours d’exécution</w:t>
            </w:r>
            <w:r w:rsidR="001447FA">
              <w:rPr>
                <w:noProof/>
                <w:webHidden/>
              </w:rPr>
              <w:tab/>
            </w:r>
            <w:r w:rsidR="001447FA">
              <w:rPr>
                <w:noProof/>
                <w:webHidden/>
              </w:rPr>
              <w:fldChar w:fldCharType="begin"/>
            </w:r>
            <w:r w:rsidR="001447FA">
              <w:rPr>
                <w:noProof/>
                <w:webHidden/>
              </w:rPr>
              <w:instrText xml:space="preserve"> PAGEREF _Toc179454326 \h </w:instrText>
            </w:r>
            <w:r w:rsidR="001447FA">
              <w:rPr>
                <w:noProof/>
                <w:webHidden/>
              </w:rPr>
            </w:r>
            <w:r w:rsidR="001447FA">
              <w:rPr>
                <w:noProof/>
                <w:webHidden/>
              </w:rPr>
              <w:fldChar w:fldCharType="separate"/>
            </w:r>
            <w:r w:rsidR="001447FA">
              <w:rPr>
                <w:noProof/>
                <w:webHidden/>
              </w:rPr>
              <w:t>29</w:t>
            </w:r>
            <w:r w:rsidR="001447FA">
              <w:rPr>
                <w:noProof/>
                <w:webHidden/>
              </w:rPr>
              <w:fldChar w:fldCharType="end"/>
            </w:r>
          </w:hyperlink>
        </w:p>
        <w:p w:rsidR="001447FA" w:rsidRDefault="00DA38EB">
          <w:pPr>
            <w:pStyle w:val="TM3"/>
            <w:tabs>
              <w:tab w:val="left" w:pos="770"/>
            </w:tabs>
            <w:rPr>
              <w:rFonts w:asciiTheme="minorHAnsi" w:eastAsiaTheme="minorEastAsia" w:hAnsiTheme="minorHAnsi" w:cstheme="minorBidi"/>
              <w:smallCaps w:val="0"/>
              <w:noProof/>
            </w:rPr>
          </w:pPr>
          <w:hyperlink w:anchor="_Toc179454327" w:history="1">
            <w:r w:rsidR="001447FA" w:rsidRPr="00E3315E">
              <w:rPr>
                <w:rStyle w:val="Lienhypertexte"/>
                <w:noProof/>
              </w:rPr>
              <w:t>19.5.2</w:t>
            </w:r>
            <w:r w:rsidR="001447FA">
              <w:rPr>
                <w:rFonts w:asciiTheme="minorHAnsi" w:eastAsiaTheme="minorEastAsia" w:hAnsiTheme="minorHAnsi" w:cstheme="minorBidi"/>
                <w:smallCaps w:val="0"/>
                <w:noProof/>
              </w:rPr>
              <w:tab/>
            </w:r>
            <w:r w:rsidR="001447FA" w:rsidRPr="00E3315E">
              <w:rPr>
                <w:rStyle w:val="Lienhypertexte"/>
                <w:noProof/>
              </w:rPr>
              <w:t>Après résiliation prononcée aux torts du Titulaire</w:t>
            </w:r>
            <w:r w:rsidR="001447FA">
              <w:rPr>
                <w:noProof/>
                <w:webHidden/>
              </w:rPr>
              <w:tab/>
            </w:r>
            <w:r w:rsidR="001447FA">
              <w:rPr>
                <w:noProof/>
                <w:webHidden/>
              </w:rPr>
              <w:fldChar w:fldCharType="begin"/>
            </w:r>
            <w:r w:rsidR="001447FA">
              <w:rPr>
                <w:noProof/>
                <w:webHidden/>
              </w:rPr>
              <w:instrText xml:space="preserve"> PAGEREF _Toc179454327 \h </w:instrText>
            </w:r>
            <w:r w:rsidR="001447FA">
              <w:rPr>
                <w:noProof/>
                <w:webHidden/>
              </w:rPr>
            </w:r>
            <w:r w:rsidR="001447FA">
              <w:rPr>
                <w:noProof/>
                <w:webHidden/>
              </w:rPr>
              <w:fldChar w:fldCharType="separate"/>
            </w:r>
            <w:r w:rsidR="001447FA">
              <w:rPr>
                <w:noProof/>
                <w:webHidden/>
              </w:rPr>
              <w:t>29</w:t>
            </w:r>
            <w:r w:rsidR="001447FA">
              <w:rPr>
                <w:noProof/>
                <w:webHidden/>
              </w:rPr>
              <w:fldChar w:fldCharType="end"/>
            </w:r>
          </w:hyperlink>
        </w:p>
        <w:p w:rsidR="001447FA" w:rsidRDefault="00DA38EB">
          <w:pPr>
            <w:pStyle w:val="TM1"/>
            <w:tabs>
              <w:tab w:val="left" w:pos="1626"/>
            </w:tabs>
            <w:rPr>
              <w:rFonts w:asciiTheme="minorHAnsi" w:eastAsiaTheme="minorEastAsia" w:hAnsiTheme="minorHAnsi" w:cstheme="minorBidi"/>
              <w:b w:val="0"/>
              <w:bCs w:val="0"/>
              <w:caps w:val="0"/>
              <w:noProof/>
              <w:u w:val="none"/>
            </w:rPr>
          </w:pPr>
          <w:hyperlink w:anchor="_Toc179454328" w:history="1">
            <w:r w:rsidR="001447FA" w:rsidRPr="00E3315E">
              <w:rPr>
                <w:rStyle w:val="Lienhypertexte"/>
                <w:noProof/>
              </w:rPr>
              <w:t>Article 20 -</w:t>
            </w:r>
            <w:r w:rsidR="001447FA">
              <w:rPr>
                <w:rFonts w:asciiTheme="minorHAnsi" w:eastAsiaTheme="minorEastAsia" w:hAnsiTheme="minorHAnsi" w:cstheme="minorBidi"/>
                <w:b w:val="0"/>
                <w:bCs w:val="0"/>
                <w:caps w:val="0"/>
                <w:noProof/>
                <w:u w:val="none"/>
              </w:rPr>
              <w:tab/>
            </w:r>
            <w:r w:rsidR="001447FA" w:rsidRPr="00E3315E">
              <w:rPr>
                <w:rStyle w:val="Lienhypertexte"/>
                <w:noProof/>
              </w:rPr>
              <w:t>Droit applicable et tribunal compétent</w:t>
            </w:r>
            <w:r w:rsidR="001447FA">
              <w:rPr>
                <w:noProof/>
                <w:webHidden/>
              </w:rPr>
              <w:tab/>
            </w:r>
            <w:r w:rsidR="001447FA">
              <w:rPr>
                <w:noProof/>
                <w:webHidden/>
              </w:rPr>
              <w:fldChar w:fldCharType="begin"/>
            </w:r>
            <w:r w:rsidR="001447FA">
              <w:rPr>
                <w:noProof/>
                <w:webHidden/>
              </w:rPr>
              <w:instrText xml:space="preserve"> PAGEREF _Toc179454328 \h </w:instrText>
            </w:r>
            <w:r w:rsidR="001447FA">
              <w:rPr>
                <w:noProof/>
                <w:webHidden/>
              </w:rPr>
            </w:r>
            <w:r w:rsidR="001447FA">
              <w:rPr>
                <w:noProof/>
                <w:webHidden/>
              </w:rPr>
              <w:fldChar w:fldCharType="separate"/>
            </w:r>
            <w:r w:rsidR="001447FA">
              <w:rPr>
                <w:noProof/>
                <w:webHidden/>
              </w:rPr>
              <w:t>30</w:t>
            </w:r>
            <w:r w:rsidR="001447FA">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2"/>
    </w:p>
    <w:p w:rsidR="0064739B" w:rsidRDefault="0064739B" w:rsidP="00EC3A40">
      <w:pPr>
        <w:rPr>
          <w:rFonts w:ascii="Trebuchet MS" w:eastAsia="Times New Roman" w:hAnsi="Trebuchet MS" w:cs="Arial"/>
          <w:bCs/>
          <w:iCs/>
          <w:spacing w:val="6"/>
          <w:lang w:eastAsia="fr-FR"/>
        </w:rPr>
      </w:pPr>
    </w:p>
    <w:p w:rsidR="00D87E06" w:rsidRPr="00C97611" w:rsidRDefault="00D87E06" w:rsidP="00D87E06">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Longué-Jumelles</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Intercommunal du Baugeois et de la Vallée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Doué la Fontaine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Layon-Aubance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Intercommunal Lys Hyrôme</w:t>
      </w:r>
    </w:p>
    <w:p w:rsidR="00D87E06" w:rsidRPr="00C97611" w:rsidRDefault="00D87E06" w:rsidP="00D87E06">
      <w:pPr>
        <w:spacing w:after="120"/>
        <w:rPr>
          <w:rFonts w:ascii="Trebuchet MS" w:eastAsia="Times New Roman" w:hAnsi="Trebuchet MS" w:cs="Arial"/>
          <w:bCs/>
          <w:iCs/>
          <w:spacing w:val="6"/>
          <w:sz w:val="20"/>
          <w:lang w:eastAsia="fr-FR"/>
        </w:rPr>
      </w:pP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D87E06" w:rsidRPr="00C97611" w:rsidRDefault="00D87E06" w:rsidP="00D87E06">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Les spécificités de chaque établissement partie sont précisées da</w:t>
      </w:r>
      <w:r>
        <w:rPr>
          <w:rFonts w:ascii="Trebuchet MS" w:eastAsia="Times New Roman" w:hAnsi="Trebuchet MS" w:cs="Arial"/>
          <w:bCs/>
          <w:iCs/>
          <w:spacing w:val="6"/>
          <w:sz w:val="20"/>
          <w:lang w:eastAsia="fr-FR"/>
        </w:rPr>
        <w:t xml:space="preserve">ns ce dossier de consultation. </w:t>
      </w:r>
    </w:p>
    <w:p w:rsidR="00D87E06"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D87E06" w:rsidRDefault="00D87E06" w:rsidP="00EC3A40">
      <w:pPr>
        <w:rPr>
          <w:rFonts w:ascii="Trebuchet MS" w:eastAsia="Times New Roman" w:hAnsi="Trebuchet MS" w:cs="Arial"/>
          <w:bCs/>
          <w:iCs/>
          <w:spacing w:val="6"/>
          <w:lang w:eastAsia="fr-FR"/>
        </w:rPr>
      </w:pPr>
    </w:p>
    <w:p w:rsidR="00082934" w:rsidRDefault="00082934" w:rsidP="00082934"/>
    <w:p w:rsidR="00D87E06" w:rsidRDefault="00D87E06">
      <w:pPr>
        <w:rPr>
          <w:rFonts w:ascii="Trebuchet MS" w:eastAsia="Times New Roman" w:hAnsi="Trebuchet MS"/>
          <w:b/>
          <w:bCs/>
          <w:kern w:val="28"/>
          <w:szCs w:val="26"/>
          <w:u w:val="single"/>
          <w:lang w:eastAsia="fr-FR"/>
        </w:rPr>
      </w:pPr>
      <w:r>
        <w:br w:type="page"/>
      </w:r>
    </w:p>
    <w:p w:rsidR="003C2251" w:rsidRPr="00125BE2" w:rsidRDefault="0089093F" w:rsidP="00BD5C80">
      <w:pPr>
        <w:pStyle w:val="Titre1"/>
        <w:numPr>
          <w:ilvl w:val="0"/>
          <w:numId w:val="13"/>
        </w:numPr>
      </w:pPr>
      <w:bookmarkStart w:id="3" w:name="_Toc179454226"/>
      <w:r>
        <w:lastRenderedPageBreak/>
        <w:t>Parties au contrat</w:t>
      </w:r>
      <w:bookmarkEnd w:id="3"/>
    </w:p>
    <w:p w:rsidR="00CD58AC" w:rsidRPr="00CD58AC" w:rsidRDefault="00573018" w:rsidP="00E32C1E">
      <w:pPr>
        <w:pStyle w:val="Titre2"/>
      </w:pPr>
      <w:bookmarkStart w:id="4" w:name="_Toc179454227"/>
      <w:r>
        <w:t>Ac</w:t>
      </w:r>
      <w:r w:rsidR="0089093F">
        <w:t>heteur</w:t>
      </w:r>
      <w:bookmarkStart w:id="5" w:name="_Toc408589778"/>
      <w:bookmarkStart w:id="6" w:name="_Toc59538042"/>
      <w:bookmarkEnd w:id="4"/>
    </w:p>
    <w:p w:rsidR="00CD58AC" w:rsidRPr="00CD58AC" w:rsidRDefault="00CD58AC" w:rsidP="00CD58AC">
      <w:pPr>
        <w:spacing w:after="120"/>
        <w:jc w:val="both"/>
        <w:rPr>
          <w:rFonts w:ascii="Trebuchet MS" w:hAnsi="Trebuchet MS" w:cs="Calibri"/>
          <w:sz w:val="20"/>
        </w:rPr>
      </w:pPr>
      <w:r w:rsidRPr="00CD58AC">
        <w:rPr>
          <w:rFonts w:ascii="Trebuchet MS" w:hAnsi="Trebuchet MS" w:cs="Calibri"/>
          <w:b/>
          <w:sz w:val="20"/>
        </w:rPr>
        <w:t>Centre hospitalier universitaire d’ANGERS</w:t>
      </w:r>
      <w:r w:rsidRPr="00CD58AC">
        <w:rPr>
          <w:rFonts w:ascii="Trebuchet MS" w:hAnsi="Trebuchet MS" w:cs="Calibri"/>
          <w:sz w:val="20"/>
        </w:rPr>
        <w:t xml:space="preserve"> (CH</w:t>
      </w:r>
      <w:r>
        <w:rPr>
          <w:rFonts w:ascii="Trebuchet MS" w:hAnsi="Trebuchet MS" w:cs="Calibri"/>
          <w:sz w:val="20"/>
        </w:rPr>
        <w:t>U ANGERS) situé 4 rue Larrey 49</w:t>
      </w:r>
      <w:r w:rsidRPr="00CD58AC">
        <w:rPr>
          <w:rFonts w:ascii="Trebuchet MS" w:hAnsi="Trebuchet MS" w:cs="Calibri"/>
          <w:sz w:val="20"/>
        </w:rPr>
        <w:t>933 ANGERS CEDEX 9</w:t>
      </w:r>
    </w:p>
    <w:p w:rsidR="00CD58AC" w:rsidRPr="00C04F8F" w:rsidRDefault="00CD58AC" w:rsidP="00CD58AC">
      <w:pPr>
        <w:spacing w:after="120"/>
        <w:jc w:val="both"/>
        <w:rPr>
          <w:rFonts w:ascii="Trebuchet MS" w:hAnsi="Trebuchet MS" w:cs="Calibri"/>
          <w:sz w:val="20"/>
        </w:rPr>
      </w:pPr>
      <w:r w:rsidRPr="00C04F8F">
        <w:rPr>
          <w:rFonts w:ascii="Trebuchet MS" w:hAnsi="Trebuchet MS" w:cs="Calibri"/>
          <w:sz w:val="20"/>
        </w:rPr>
        <w:t>Etablissement public de santé</w:t>
      </w:r>
      <w:r>
        <w:rPr>
          <w:rFonts w:ascii="Trebuchet MS" w:hAnsi="Trebuchet MS" w:cs="Calibri"/>
          <w:sz w:val="20"/>
        </w:rPr>
        <w:t>,</w:t>
      </w:r>
    </w:p>
    <w:p w:rsidR="00CD58AC" w:rsidRDefault="00CD58AC" w:rsidP="00CD58AC">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Pr="00C97611">
        <w:rPr>
          <w:rFonts w:ascii="Trebuchet MS" w:eastAsia="Times New Roman" w:hAnsi="Trebuchet MS" w:cs="Arial"/>
          <w:bCs/>
          <w:iCs/>
          <w:spacing w:val="6"/>
          <w:sz w:val="20"/>
          <w:lang w:eastAsia="fr-FR"/>
        </w:rPr>
        <w:t>Groupement hospi</w:t>
      </w:r>
      <w:r>
        <w:rPr>
          <w:rFonts w:ascii="Trebuchet MS" w:eastAsia="Times New Roman" w:hAnsi="Trebuchet MS" w:cs="Arial"/>
          <w:bCs/>
          <w:iCs/>
          <w:spacing w:val="6"/>
          <w:sz w:val="20"/>
          <w:lang w:eastAsia="fr-FR"/>
        </w:rPr>
        <w:t>talier de territoire de Maine-et-Loire (« GHT 49 »),</w:t>
      </w:r>
    </w:p>
    <w:p w:rsidR="00947808" w:rsidRDefault="00CD58AC" w:rsidP="00CD58AC">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w:t>
      </w:r>
      <w:r w:rsidR="006875B5">
        <w:rPr>
          <w:rFonts w:ascii="Trebuchet MS" w:eastAsia="Times New Roman" w:hAnsi="Trebuchet MS" w:cs="Arial"/>
          <w:bCs/>
          <w:iCs/>
          <w:spacing w:val="6"/>
          <w:sz w:val="20"/>
          <w:lang w:eastAsia="fr-FR"/>
        </w:rPr>
        <w:t>i-après désigné « l’Acheteur ».</w:t>
      </w:r>
    </w:p>
    <w:p w:rsidR="0089093F" w:rsidRDefault="00C25810" w:rsidP="00925726">
      <w:pPr>
        <w:pStyle w:val="Titre2"/>
      </w:pPr>
      <w:bookmarkStart w:id="7" w:name="_Toc179454228"/>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sidR="009630DB">
        <w:rPr>
          <w:rFonts w:ascii="Trebuchet MS" w:hAnsi="Trebuchet MS" w:cs="Calibri"/>
          <w:sz w:val="20"/>
        </w:rPr>
        <w:t>l’Acheteur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xml:space="preserve">, pour l’exécution du marché, de chacun des membres du groupement pour ses obligations contractuelles à l’égard </w:t>
      </w:r>
      <w:r w:rsidR="00037ECD">
        <w:rPr>
          <w:rFonts w:ascii="Trebuchet MS" w:hAnsi="Trebuchet MS" w:cs="Calibri"/>
          <w:sz w:val="20"/>
        </w:rPr>
        <w:t xml:space="preserve">de </w:t>
      </w:r>
      <w:r w:rsidR="009630DB">
        <w:rPr>
          <w:rFonts w:ascii="Trebuchet MS" w:hAnsi="Trebuchet MS" w:cs="Calibri"/>
          <w:sz w:val="20"/>
        </w:rPr>
        <w:t>l’Acheteur</w:t>
      </w:r>
      <w:r w:rsidRPr="0089093F">
        <w:rPr>
          <w:rFonts w:ascii="Trebuchet MS" w:hAnsi="Trebuchet MS" w:cs="Calibri"/>
          <w:sz w:val="20"/>
        </w:rPr>
        <w:t>.</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w:t>
      </w:r>
      <w:r w:rsidR="00037ECD">
        <w:rPr>
          <w:rFonts w:ascii="Trebuchet MS" w:hAnsi="Trebuchet MS" w:cs="Calibri"/>
          <w:sz w:val="20"/>
        </w:rPr>
        <w:t xml:space="preserve">de </w:t>
      </w:r>
      <w:r w:rsidR="009630DB">
        <w:rPr>
          <w:rFonts w:ascii="Trebuchet MS" w:hAnsi="Trebuchet MS" w:cs="Calibri"/>
          <w:sz w:val="20"/>
        </w:rPr>
        <w:t>l’Acheteur</w:t>
      </w:r>
      <w:r w:rsidRPr="0089093F">
        <w:rPr>
          <w:rFonts w:ascii="Trebuchet MS" w:hAnsi="Trebuchet MS" w:cs="Calibri"/>
          <w:sz w:val="20"/>
        </w:rPr>
        <w:t>,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179454229"/>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179454230"/>
      <w:r w:rsidRPr="00A335CC">
        <w:t>Objet du marché</w:t>
      </w:r>
      <w:bookmarkEnd w:id="11"/>
      <w:bookmarkEnd w:id="12"/>
      <w:bookmarkEnd w:id="13"/>
      <w:bookmarkEnd w:id="14"/>
      <w:bookmarkEnd w:id="15"/>
    </w:p>
    <w:p w:rsidR="008C3A5F" w:rsidRPr="00F1671A"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8C3A5F" w:rsidRPr="00115C47" w:rsidRDefault="00575FED" w:rsidP="00F1671A">
      <w:pPr>
        <w:spacing w:after="120"/>
        <w:rPr>
          <w:rFonts w:ascii="Trebuchet MS" w:eastAsia="Times New Roman" w:hAnsi="Trebuchet MS" w:cs="Arial"/>
          <w:b/>
          <w:noProof/>
          <w:color w:val="000000" w:themeColor="text1"/>
          <w:sz w:val="20"/>
          <w:lang w:eastAsia="fr-FR"/>
        </w:rPr>
      </w:pPr>
      <w:r w:rsidRPr="00115C47">
        <w:rPr>
          <w:rFonts w:ascii="Trebuchet MS" w:eastAsia="Times New Roman" w:hAnsi="Trebuchet MS" w:cs="Arial"/>
          <w:b/>
          <w:noProof/>
          <w:color w:val="000000" w:themeColor="text1"/>
          <w:sz w:val="20"/>
          <w:lang w:eastAsia="fr-FR"/>
        </w:rPr>
        <w:t>F</w:t>
      </w:r>
      <w:r w:rsidR="00115C47" w:rsidRPr="00115C47">
        <w:rPr>
          <w:rFonts w:ascii="Trebuchet MS" w:eastAsia="Times New Roman" w:hAnsi="Trebuchet MS" w:cs="Arial"/>
          <w:b/>
          <w:noProof/>
          <w:color w:val="000000" w:themeColor="text1"/>
          <w:sz w:val="20"/>
          <w:lang w:eastAsia="fr-FR"/>
        </w:rPr>
        <w:t>ourniture de Dispositifs Médicaux</w:t>
      </w:r>
    </w:p>
    <w:p w:rsidR="00CB7ACB" w:rsidRPr="00433606" w:rsidRDefault="008C3A5F" w:rsidP="009C0D47">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CB5D1D" w:rsidRPr="00C81413" w:rsidRDefault="00C116F4" w:rsidP="00433606">
      <w:pPr>
        <w:pStyle w:val="Titre3"/>
      </w:pPr>
      <w:bookmarkStart w:id="16" w:name="_Toc179454231"/>
      <w:r>
        <w:t xml:space="preserve">Les établissements </w:t>
      </w:r>
      <w:r w:rsidR="00CB5D1D" w:rsidRPr="00C81413">
        <w:t>parties du GHT 49 ayant un besoin identifié sont :</w:t>
      </w:r>
      <w:bookmarkEnd w:id="16"/>
    </w:p>
    <w:p w:rsidR="00E26E63" w:rsidRDefault="00115C4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1"/>
            </w:checkBox>
          </w:ffData>
        </w:fldChar>
      </w:r>
      <w:bookmarkStart w:id="17" w:name="CaseACocher113"/>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bookmarkEnd w:id="17"/>
      <w:r w:rsidR="00E26E63">
        <w:rPr>
          <w:rFonts w:ascii="Trebuchet MS" w:hAnsi="Trebuchet MS" w:cs="Arial"/>
          <w:bCs/>
          <w:iCs/>
          <w:spacing w:val="6"/>
          <w:sz w:val="20"/>
        </w:rPr>
        <w:t xml:space="preserve"> </w:t>
      </w:r>
      <w:r w:rsidR="00E26E63" w:rsidRPr="00960C9B">
        <w:rPr>
          <w:rFonts w:ascii="Trebuchet MS" w:hAnsi="Trebuchet MS" w:cs="Arial"/>
          <w:bCs/>
          <w:iCs/>
          <w:spacing w:val="6"/>
          <w:sz w:val="20"/>
        </w:rPr>
        <w:t>C</w:t>
      </w:r>
      <w:r w:rsidR="00E26E63">
        <w:rPr>
          <w:rFonts w:ascii="Trebuchet MS" w:hAnsi="Trebuchet MS" w:cs="Arial"/>
          <w:bCs/>
          <w:iCs/>
          <w:spacing w:val="6"/>
          <w:sz w:val="20"/>
        </w:rPr>
        <w:t xml:space="preserve">entre hospitalier Universitaire </w:t>
      </w:r>
      <w:r w:rsidR="00E26E63" w:rsidRPr="00960C9B">
        <w:rPr>
          <w:rFonts w:ascii="Trebuchet MS" w:hAnsi="Trebuchet MS" w:cs="Arial"/>
          <w:bCs/>
          <w:iCs/>
          <w:spacing w:val="6"/>
          <w:sz w:val="20"/>
        </w:rPr>
        <w:t>d’Angers</w:t>
      </w:r>
    </w:p>
    <w:p w:rsidR="00E26E63" w:rsidRPr="00960C9B" w:rsidRDefault="00115C4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w:t>
      </w:r>
      <w:r w:rsidR="00E26E63" w:rsidRPr="00960C9B">
        <w:rPr>
          <w:rFonts w:ascii="Trebuchet MS" w:hAnsi="Trebuchet MS" w:cs="Arial"/>
          <w:bCs/>
          <w:iCs/>
          <w:spacing w:val="6"/>
          <w:sz w:val="20"/>
        </w:rPr>
        <w:t>ospitalier de Cholet</w:t>
      </w:r>
    </w:p>
    <w:p w:rsidR="00947808" w:rsidRDefault="0081063F" w:rsidP="00952F25">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w:t>
      </w:r>
      <w:r w:rsidR="00E26E63">
        <w:rPr>
          <w:rFonts w:ascii="Trebuchet MS" w:hAnsi="Trebuchet MS" w:cs="Arial"/>
          <w:bCs/>
          <w:iCs/>
          <w:spacing w:val="6"/>
          <w:sz w:val="20"/>
        </w:rPr>
        <w:t>Centre h</w:t>
      </w:r>
      <w:r w:rsidR="00E26E63" w:rsidRPr="00960C9B">
        <w:rPr>
          <w:rFonts w:ascii="Trebuchet MS" w:hAnsi="Trebuchet MS" w:cs="Arial"/>
          <w:bCs/>
          <w:iCs/>
          <w:spacing w:val="6"/>
          <w:sz w:val="20"/>
        </w:rPr>
        <w:t>ospitalier de Saumur</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w:t>
      </w:r>
      <w:r w:rsidRPr="00960C9B">
        <w:rPr>
          <w:rFonts w:ascii="Trebuchet MS" w:hAnsi="Trebuchet MS" w:cs="Arial"/>
          <w:bCs/>
          <w:iCs/>
          <w:spacing w:val="6"/>
          <w:sz w:val="20"/>
        </w:rPr>
        <w:t>ospitalier Longué-Jumelles</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w:t>
      </w:r>
      <w:r w:rsidRPr="00960C9B">
        <w:rPr>
          <w:rFonts w:ascii="Trebuchet MS" w:hAnsi="Trebuchet MS" w:cs="Arial"/>
          <w:bCs/>
          <w:iCs/>
          <w:spacing w:val="6"/>
          <w:sz w:val="20"/>
        </w:rPr>
        <w:t>Centre de Santé Mentale Angevin CESAME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Etablissement de santé Baugeois </w:t>
      </w:r>
      <w:r w:rsidRPr="00960C9B">
        <w:rPr>
          <w:rFonts w:ascii="Trebuchet MS" w:hAnsi="Trebuchet MS" w:cs="Arial"/>
          <w:bCs/>
          <w:iCs/>
          <w:spacing w:val="6"/>
          <w:sz w:val="20"/>
        </w:rPr>
        <w:t>Vallée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hospitalier de la</w:t>
      </w:r>
      <w:r w:rsidRPr="00960C9B">
        <w:rPr>
          <w:rFonts w:ascii="Trebuchet MS" w:hAnsi="Trebuchet MS" w:cs="Arial"/>
          <w:bCs/>
          <w:iCs/>
          <w:spacing w:val="6"/>
          <w:sz w:val="20"/>
        </w:rPr>
        <w:t xml:space="preserve"> Corniche Angevine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hospitalier de Doué-la-</w:t>
      </w:r>
      <w:r w:rsidRPr="00960C9B">
        <w:rPr>
          <w:rFonts w:ascii="Trebuchet MS" w:hAnsi="Trebuchet MS" w:cs="Arial"/>
          <w:bCs/>
          <w:iCs/>
          <w:spacing w:val="6"/>
          <w:sz w:val="20"/>
        </w:rPr>
        <w:t>Fontaine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w:t>
      </w:r>
      <w:r w:rsidRPr="00960C9B">
        <w:rPr>
          <w:rFonts w:ascii="Trebuchet MS" w:hAnsi="Trebuchet MS" w:cs="Arial"/>
          <w:bCs/>
          <w:iCs/>
          <w:spacing w:val="6"/>
          <w:sz w:val="20"/>
        </w:rPr>
        <w:t>ospitalier Layon-Aubance</w:t>
      </w:r>
    </w:p>
    <w:p w:rsidR="00823E02"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DA38EB">
        <w:rPr>
          <w:rFonts w:ascii="Trebuchet MS" w:hAnsi="Trebuchet MS" w:cs="Arial"/>
          <w:bCs/>
          <w:iCs/>
          <w:spacing w:val="6"/>
          <w:sz w:val="20"/>
        </w:rPr>
      </w:r>
      <w:r w:rsidR="00DA38EB">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w:t>
      </w:r>
      <w:r w:rsidRPr="00960C9B">
        <w:rPr>
          <w:rFonts w:ascii="Trebuchet MS" w:hAnsi="Trebuchet MS" w:cs="Arial"/>
          <w:bCs/>
          <w:iCs/>
          <w:spacing w:val="6"/>
          <w:sz w:val="20"/>
        </w:rPr>
        <w:t>ospitalier Intercommunal Lys Hyrôme</w:t>
      </w:r>
    </w:p>
    <w:p w:rsidR="006978F4" w:rsidRDefault="006978F4" w:rsidP="00823E02">
      <w:pPr>
        <w:ind w:left="720"/>
        <w:rPr>
          <w:rFonts w:ascii="Trebuchet MS" w:hAnsi="Trebuchet MS" w:cs="Arial"/>
          <w:bCs/>
          <w:iCs/>
          <w:spacing w:val="6"/>
          <w:sz w:val="20"/>
        </w:rPr>
      </w:pPr>
    </w:p>
    <w:p w:rsidR="006978F4" w:rsidRDefault="006978F4" w:rsidP="006978F4">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w:t>
      </w:r>
      <w:r>
        <w:rPr>
          <w:rFonts w:ascii="Trebuchet MS" w:eastAsia="Times New Roman" w:hAnsi="Trebuchet MS" w:cs="Arial"/>
          <w:noProof/>
          <w:sz w:val="20"/>
          <w:lang w:eastAsia="fr-FR"/>
        </w:rPr>
        <w:t>C.C.A.P.</w:t>
      </w:r>
    </w:p>
    <w:p w:rsidR="00823E02" w:rsidRDefault="00823E02" w:rsidP="00952F25">
      <w:pPr>
        <w:ind w:left="720"/>
        <w:rPr>
          <w:rFonts w:ascii="Trebuchet MS" w:hAnsi="Trebuchet MS" w:cs="Arial"/>
          <w:bCs/>
          <w:iCs/>
          <w:spacing w:val="6"/>
          <w:sz w:val="20"/>
        </w:rPr>
      </w:pPr>
    </w:p>
    <w:p w:rsidR="00433606" w:rsidRPr="00433606" w:rsidRDefault="00433606" w:rsidP="00433606">
      <w:pPr>
        <w:pStyle w:val="Titre3"/>
      </w:pPr>
      <w:bookmarkStart w:id="18" w:name="_Toc179454232"/>
      <w:r w:rsidRPr="00433606">
        <w:t>Nouveaux produits pharmaceutiques</w:t>
      </w:r>
      <w:bookmarkEnd w:id="18"/>
    </w:p>
    <w:p w:rsidR="00C35BB8" w:rsidRDefault="00433606"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002D7792">
        <w:rPr>
          <w:rFonts w:ascii="Trebuchet MS" w:eastAsia="Times New Roman" w:hAnsi="Trebuchet MS" w:cs="Arial"/>
          <w:noProof/>
          <w:sz w:val="20"/>
          <w:lang w:eastAsia="fr-FR"/>
        </w:rPr>
        <w:t xml:space="preserve"> pourra être inté</w:t>
      </w:r>
      <w:r w:rsidR="00CB5D1D" w:rsidRPr="009C0D47">
        <w:rPr>
          <w:rFonts w:ascii="Trebuchet MS" w:eastAsia="Times New Roman" w:hAnsi="Trebuchet MS" w:cs="Arial"/>
          <w:noProof/>
          <w:sz w:val="20"/>
          <w:lang w:eastAsia="fr-FR"/>
        </w:rPr>
        <w:t xml:space="preserve">gré en cours de marché, après validation d’une offre financière, de </w:t>
      </w:r>
      <w:r>
        <w:rPr>
          <w:rFonts w:ascii="Trebuchet MS" w:eastAsia="Times New Roman" w:hAnsi="Trebuchet MS" w:cs="Arial"/>
          <w:noProof/>
          <w:sz w:val="20"/>
          <w:lang w:eastAsia="fr-FR"/>
        </w:rPr>
        <w:t>nouveaux produits pharmaceutiques</w:t>
      </w:r>
      <w:r w:rsidR="00CB5D1D" w:rsidRPr="009C0D47">
        <w:rPr>
          <w:rFonts w:ascii="Trebuchet MS" w:eastAsia="Times New Roman" w:hAnsi="Trebuchet MS" w:cs="Arial"/>
          <w:noProof/>
          <w:sz w:val="20"/>
          <w:lang w:eastAsia="fr-FR"/>
        </w:rPr>
        <w:t xml:space="preserve"> </w:t>
      </w:r>
      <w:r w:rsidR="00783C9E">
        <w:rPr>
          <w:rFonts w:ascii="Trebuchet MS" w:eastAsia="Times New Roman" w:hAnsi="Trebuchet MS" w:cs="Arial"/>
          <w:noProof/>
          <w:sz w:val="20"/>
          <w:lang w:eastAsia="fr-FR"/>
        </w:rPr>
        <w:t>conformes a l'objet du m</w:t>
      </w:r>
      <w:r w:rsidR="00D130AF">
        <w:rPr>
          <w:rFonts w:ascii="Trebuchet MS" w:eastAsia="Times New Roman" w:hAnsi="Trebuchet MS" w:cs="Arial"/>
          <w:noProof/>
          <w:sz w:val="20"/>
          <w:lang w:eastAsia="fr-FR"/>
        </w:rPr>
        <w:t xml:space="preserve">arché, dans les conditions décrites à l’article </w:t>
      </w:r>
      <w:r w:rsidR="00D130AF">
        <w:rPr>
          <w:rFonts w:ascii="Trebuchet MS" w:eastAsia="Times New Roman" w:hAnsi="Trebuchet MS" w:cs="Arial"/>
          <w:noProof/>
          <w:sz w:val="20"/>
          <w:lang w:eastAsia="fr-FR"/>
        </w:rPr>
        <w:fldChar w:fldCharType="begin"/>
      </w:r>
      <w:r w:rsidR="00D130AF">
        <w:rPr>
          <w:rFonts w:ascii="Trebuchet MS" w:eastAsia="Times New Roman" w:hAnsi="Trebuchet MS" w:cs="Arial"/>
          <w:noProof/>
          <w:sz w:val="20"/>
          <w:lang w:eastAsia="fr-FR"/>
        </w:rPr>
        <w:instrText xml:space="preserve"> REF _Ref63769653 \r \h </w:instrText>
      </w:r>
      <w:r w:rsidR="00D130AF">
        <w:rPr>
          <w:rFonts w:ascii="Trebuchet MS" w:eastAsia="Times New Roman" w:hAnsi="Trebuchet MS" w:cs="Arial"/>
          <w:noProof/>
          <w:sz w:val="20"/>
          <w:lang w:eastAsia="fr-FR"/>
        </w:rPr>
      </w:r>
      <w:r w:rsidR="00D130AF">
        <w:rPr>
          <w:rFonts w:ascii="Trebuchet MS" w:eastAsia="Times New Roman" w:hAnsi="Trebuchet MS" w:cs="Arial"/>
          <w:noProof/>
          <w:sz w:val="20"/>
          <w:lang w:eastAsia="fr-FR"/>
        </w:rPr>
        <w:fldChar w:fldCharType="separate"/>
      </w:r>
      <w:r w:rsidR="004548E8">
        <w:rPr>
          <w:rFonts w:ascii="Trebuchet MS" w:eastAsia="Times New Roman" w:hAnsi="Trebuchet MS" w:cs="Arial"/>
          <w:noProof/>
          <w:sz w:val="20"/>
          <w:lang w:eastAsia="fr-FR"/>
        </w:rPr>
        <w:t>14.2</w:t>
      </w:r>
      <w:r w:rsidR="00D130AF">
        <w:rPr>
          <w:rFonts w:ascii="Trebuchet MS" w:eastAsia="Times New Roman" w:hAnsi="Trebuchet MS" w:cs="Arial"/>
          <w:noProof/>
          <w:sz w:val="20"/>
          <w:lang w:eastAsia="fr-FR"/>
        </w:rPr>
        <w:fldChar w:fldCharType="end"/>
      </w:r>
      <w:r w:rsidR="00D130AF">
        <w:rPr>
          <w:rFonts w:ascii="Trebuchet MS" w:eastAsia="Times New Roman" w:hAnsi="Trebuchet MS" w:cs="Arial"/>
          <w:noProof/>
          <w:sz w:val="20"/>
          <w:lang w:eastAsia="fr-FR"/>
        </w:rPr>
        <w:t xml:space="preserve"> du C.C.A.P.</w:t>
      </w:r>
      <w:r w:rsidR="00CB5D1D" w:rsidRPr="009C0D47">
        <w:rPr>
          <w:rFonts w:ascii="Trebuchet MS" w:eastAsia="Times New Roman" w:hAnsi="Trebuchet MS" w:cs="Arial"/>
          <w:noProof/>
          <w:sz w:val="20"/>
          <w:lang w:eastAsia="fr-FR"/>
        </w:rPr>
        <w:t xml:space="preserve"> Ces intégrations ne donneront pas li</w:t>
      </w:r>
      <w:r w:rsidR="009C0D47">
        <w:rPr>
          <w:rFonts w:ascii="Trebuchet MS" w:eastAsia="Times New Roman" w:hAnsi="Trebuchet MS" w:cs="Arial"/>
          <w:noProof/>
          <w:sz w:val="20"/>
          <w:lang w:eastAsia="fr-FR"/>
        </w:rPr>
        <w:t>eu à la passation d’un avenant.</w:t>
      </w:r>
    </w:p>
    <w:p w:rsidR="006875B5" w:rsidRPr="00F1671A" w:rsidRDefault="006875B5" w:rsidP="00F1671A">
      <w:pPr>
        <w:spacing w:after="120"/>
        <w:jc w:val="both"/>
        <w:rPr>
          <w:rFonts w:ascii="Trebuchet MS" w:eastAsia="Times New Roman" w:hAnsi="Trebuchet MS" w:cs="Arial"/>
          <w:noProof/>
          <w:sz w:val="20"/>
          <w:lang w:eastAsia="fr-FR"/>
        </w:rPr>
      </w:pPr>
    </w:p>
    <w:p w:rsidR="000F2971" w:rsidRPr="00885D04" w:rsidRDefault="001D0826" w:rsidP="001D0826">
      <w:pPr>
        <w:pStyle w:val="Titre2"/>
        <w:jc w:val="both"/>
      </w:pPr>
      <w:bookmarkStart w:id="19" w:name="_Toc59538044"/>
      <w:bookmarkStart w:id="20" w:name="_Toc59539921"/>
      <w:bookmarkStart w:id="21" w:name="_Toc59540010"/>
      <w:bookmarkStart w:id="22" w:name="_Ref62473877"/>
      <w:bookmarkStart w:id="23" w:name="_Toc179454233"/>
      <w:r>
        <w:t>Répartition des</w:t>
      </w:r>
      <w:r w:rsidR="000F2971" w:rsidRPr="00885D04">
        <w:t xml:space="preserve"> compétences d</w:t>
      </w:r>
      <w:r w:rsidR="009C0D47">
        <w:t xml:space="preserve">e l’établissement support et des établissements </w:t>
      </w:r>
      <w:r w:rsidR="000F2971" w:rsidRPr="00885D04">
        <w:t>parties</w:t>
      </w:r>
      <w:bookmarkEnd w:id="19"/>
      <w:bookmarkEnd w:id="20"/>
      <w:bookmarkEnd w:id="21"/>
      <w:bookmarkEnd w:id="22"/>
      <w:r w:rsidR="009C0D47">
        <w:t xml:space="preserve"> du GHT 49</w:t>
      </w:r>
      <w:bookmarkEnd w:id="23"/>
    </w:p>
    <w:p w:rsidR="00D87E06" w:rsidRPr="00F1671A" w:rsidRDefault="00D87E06" w:rsidP="00D87E06">
      <w:pPr>
        <w:spacing w:after="120"/>
        <w:jc w:val="both"/>
        <w:rPr>
          <w:rFonts w:ascii="Trebuchet MS" w:hAnsi="Trebuchet MS"/>
          <w:noProof/>
          <w:sz w:val="20"/>
        </w:rPr>
      </w:pPr>
      <w:bookmarkStart w:id="24" w:name="_Toc59538045"/>
      <w:bookmarkStart w:id="25" w:name="_Toc59539922"/>
      <w:bookmarkStart w:id="26" w:name="_Toc59540011"/>
      <w:bookmarkStart w:id="27" w:name="_Ref63774190"/>
      <w:r>
        <w:rPr>
          <w:rFonts w:ascii="Trebuchet MS" w:hAnsi="Trebuchet MS"/>
          <w:noProof/>
          <w:sz w:val="20"/>
        </w:rPr>
        <w:t>En sa qualité d’établissement support du GHT 49</w:t>
      </w:r>
      <w:r w:rsidRPr="00F1671A">
        <w:rPr>
          <w:rFonts w:ascii="Trebuchet MS" w:hAnsi="Trebuchet MS"/>
          <w:noProof/>
          <w:sz w:val="20"/>
        </w:rPr>
        <w:t xml:space="preserve">, </w:t>
      </w:r>
      <w:r>
        <w:rPr>
          <w:rFonts w:ascii="Trebuchet MS" w:hAnsi="Trebuchet MS"/>
          <w:noProof/>
          <w:sz w:val="20"/>
        </w:rPr>
        <w:t>le CHU d’Angers est compétent</w:t>
      </w:r>
      <w:r w:rsidRPr="00F1671A">
        <w:rPr>
          <w:rFonts w:ascii="Trebuchet MS" w:hAnsi="Trebuchet MS"/>
          <w:noProof/>
          <w:sz w:val="20"/>
        </w:rPr>
        <w:t xml:space="preserve"> pour : </w:t>
      </w:r>
    </w:p>
    <w:p w:rsidR="00D87E06" w:rsidRDefault="00D87E06" w:rsidP="00D87E06">
      <w:pPr>
        <w:pStyle w:val="Paragraphedeliste"/>
        <w:numPr>
          <w:ilvl w:val="0"/>
          <w:numId w:val="4"/>
        </w:numPr>
        <w:spacing w:after="120"/>
        <w:rPr>
          <w:rFonts w:ascii="Trebuchet MS" w:hAnsi="Trebuchet MS"/>
          <w:noProof/>
          <w:sz w:val="20"/>
        </w:rPr>
      </w:pPr>
      <w:r>
        <w:rPr>
          <w:rFonts w:ascii="Trebuchet MS" w:hAnsi="Trebuchet MS"/>
          <w:noProof/>
          <w:sz w:val="20"/>
        </w:rPr>
        <w:t>Elaborer la politique et les stratégies d’achat, planifier les marchés,</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dans le respect des règles prévues par les différents textes liées à la commande publique, à l’organisation de la pr</w:t>
      </w:r>
      <w:r>
        <w:rPr>
          <w:rFonts w:ascii="Trebuchet MS" w:hAnsi="Trebuchet MS"/>
          <w:noProof/>
          <w:sz w:val="20"/>
        </w:rPr>
        <w:t>océdure de passation du marché,</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Signer et notifier le marché</w:t>
      </w:r>
      <w:r>
        <w:rPr>
          <w:rFonts w:ascii="Trebuchet MS" w:hAnsi="Trebuchet MS"/>
          <w:noProof/>
          <w:sz w:val="20"/>
        </w:rPr>
        <w:t>,</w:t>
      </w:r>
    </w:p>
    <w:p w:rsidR="00D87E06" w:rsidRPr="004E02B0"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pendant</w:t>
      </w:r>
      <w:r>
        <w:rPr>
          <w:rFonts w:ascii="Trebuchet MS" w:hAnsi="Trebuchet MS"/>
          <w:noProof/>
          <w:sz w:val="20"/>
        </w:rPr>
        <w:t xml:space="preserve"> la phase d’exécution du marché, à</w:t>
      </w:r>
      <w:r w:rsidRPr="004E02B0">
        <w:rPr>
          <w:rFonts w:ascii="Trebuchet MS" w:hAnsi="Trebuchet MS"/>
          <w:noProof/>
          <w:sz w:val="20"/>
        </w:rPr>
        <w:t xml:space="preserve"> la passation, à la signature et à la notification des avenants de toute nature pouvant intervenir dans le cadre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D87E06" w:rsidRPr="00F1671A" w:rsidRDefault="00D87E06" w:rsidP="00D87E06">
      <w:pPr>
        <w:spacing w:after="120"/>
        <w:jc w:val="both"/>
        <w:rPr>
          <w:rFonts w:ascii="Trebuchet MS" w:hAnsi="Trebuchet MS"/>
          <w:noProof/>
          <w:sz w:val="20"/>
        </w:rPr>
      </w:pPr>
      <w:r w:rsidRPr="00F1671A">
        <w:rPr>
          <w:rFonts w:ascii="Trebuchet MS" w:hAnsi="Trebuchet MS"/>
          <w:noProof/>
          <w:sz w:val="20"/>
        </w:rPr>
        <w:t>Les autres compétences</w:t>
      </w:r>
      <w:r>
        <w:rPr>
          <w:rFonts w:ascii="Trebuchet MS" w:hAnsi="Trebuchet MS"/>
          <w:noProof/>
          <w:sz w:val="20"/>
        </w:rPr>
        <w:t xml:space="preserve">, notamment l’exécution technique </w:t>
      </w:r>
      <w:r w:rsidRPr="00E31281">
        <w:rPr>
          <w:rFonts w:ascii="Trebuchet MS" w:hAnsi="Trebuchet MS"/>
          <w:noProof/>
          <w:sz w:val="20"/>
        </w:rPr>
        <w:t xml:space="preserve">financière </w:t>
      </w:r>
      <w:r>
        <w:rPr>
          <w:rFonts w:ascii="Trebuchet MS" w:hAnsi="Trebuchet MS"/>
          <w:noProof/>
          <w:sz w:val="20"/>
        </w:rPr>
        <w:t>des marchés</w:t>
      </w:r>
      <w:r w:rsidRPr="00E31281">
        <w:rPr>
          <w:rFonts w:ascii="Trebuchet MS" w:hAnsi="Trebuchet MS"/>
          <w:noProof/>
          <w:sz w:val="20"/>
        </w:rPr>
        <w:t xml:space="preserve"> (émission des bons de commande ou ordres de services, vérification et admission des prest</w:t>
      </w:r>
      <w:r>
        <w:rPr>
          <w:rFonts w:ascii="Trebuchet MS" w:hAnsi="Trebuchet MS"/>
          <w:noProof/>
          <w:sz w:val="20"/>
        </w:rPr>
        <w:t>ations, règlement des factures),</w:t>
      </w:r>
      <w:r w:rsidRPr="00F1671A">
        <w:rPr>
          <w:rFonts w:ascii="Trebuchet MS" w:hAnsi="Trebuchet MS"/>
          <w:noProof/>
          <w:sz w:val="20"/>
        </w:rPr>
        <w:t xml:space="preserve"> relèvent des é</w:t>
      </w:r>
      <w:r>
        <w:rPr>
          <w:rFonts w:ascii="Trebuchet MS" w:hAnsi="Trebuchet MS"/>
          <w:noProof/>
          <w:sz w:val="20"/>
        </w:rPr>
        <w:t>tablissements parties.</w:t>
      </w:r>
    </w:p>
    <w:p w:rsidR="00575FED" w:rsidRPr="00575FED" w:rsidRDefault="008C3A5F" w:rsidP="00E32C1E">
      <w:pPr>
        <w:pStyle w:val="Titre1"/>
      </w:pPr>
      <w:bookmarkStart w:id="28" w:name="_Toc179454234"/>
      <w:r w:rsidRPr="00885D04">
        <w:t>Division en lots</w:t>
      </w:r>
      <w:bookmarkEnd w:id="24"/>
      <w:bookmarkEnd w:id="25"/>
      <w:bookmarkEnd w:id="26"/>
      <w:bookmarkEnd w:id="27"/>
      <w:r w:rsidR="00913F56">
        <w:t xml:space="preserve"> et valeur estimée</w:t>
      </w:r>
      <w:bookmarkEnd w:id="28"/>
    </w:p>
    <w:p w:rsidR="00575FED" w:rsidRPr="00575FED" w:rsidRDefault="00575FED" w:rsidP="00575FED">
      <w:pPr>
        <w:rPr>
          <w:rFonts w:ascii="Trebuchet MS" w:hAnsi="Trebuchet MS"/>
          <w:lang w:eastAsia="fr-FR"/>
        </w:rPr>
      </w:pPr>
    </w:p>
    <w:p w:rsidR="00530F64"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w:t>
      </w:r>
      <w:r w:rsidR="00737A18">
        <w:rPr>
          <w:rFonts w:ascii="Trebuchet MS" w:hAnsi="Trebuchet MS" w:cs="Arial"/>
          <w:sz w:val="20"/>
          <w:szCs w:val="20"/>
        </w:rPr>
        <w:t xml:space="preserve"> 25</w:t>
      </w:r>
      <w:r>
        <w:rPr>
          <w:rFonts w:ascii="Trebuchet MS" w:hAnsi="Trebuchet MS" w:cs="Arial"/>
          <w:sz w:val="20"/>
          <w:szCs w:val="20"/>
        </w:rPr>
        <w:t xml:space="preserve"> lots séparés décrits ci-dessous :</w:t>
      </w:r>
    </w:p>
    <w:p w:rsidR="006B4E1A" w:rsidRDefault="006B4E1A" w:rsidP="00530F64">
      <w:pPr>
        <w:spacing w:after="120"/>
        <w:jc w:val="both"/>
        <w:rPr>
          <w:rFonts w:ascii="Trebuchet MS" w:hAnsi="Trebuchet MS" w:cs="Arial"/>
          <w:sz w:val="20"/>
          <w:szCs w:val="20"/>
        </w:rPr>
      </w:pPr>
    </w:p>
    <w:tbl>
      <w:tblPr>
        <w:tblW w:w="8930" w:type="dxa"/>
        <w:tblInd w:w="212"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418"/>
        <w:gridCol w:w="3827"/>
        <w:gridCol w:w="1843"/>
        <w:gridCol w:w="1842"/>
      </w:tblGrid>
      <w:tr w:rsidR="002878AA" w:rsidRPr="00A90938" w:rsidTr="001E49C5">
        <w:trPr>
          <w:cantSplit/>
          <w:trHeight w:val="468"/>
          <w:tblHeader/>
        </w:trPr>
        <w:tc>
          <w:tcPr>
            <w:tcW w:w="1418" w:type="dxa"/>
            <w:shd w:val="pct30" w:color="FFFF00" w:fill="FFFFFF"/>
          </w:tcPr>
          <w:p w:rsidR="002878AA" w:rsidRPr="00E036F5" w:rsidRDefault="002878AA" w:rsidP="00A65F46">
            <w:pPr>
              <w:keepLines/>
              <w:tabs>
                <w:tab w:val="left" w:pos="567"/>
                <w:tab w:val="left" w:pos="851"/>
                <w:tab w:val="left" w:pos="1134"/>
              </w:tabs>
              <w:jc w:val="center"/>
              <w:rPr>
                <w:rFonts w:ascii="Trebuchet MS" w:hAnsi="Trebuchet MS"/>
                <w:b/>
                <w:noProof/>
                <w:sz w:val="20"/>
                <w:szCs w:val="20"/>
              </w:rPr>
            </w:pPr>
            <w:r>
              <w:rPr>
                <w:rFonts w:ascii="Trebuchet MS" w:hAnsi="Trebuchet MS"/>
                <w:b/>
                <w:noProof/>
                <w:sz w:val="20"/>
                <w:szCs w:val="20"/>
              </w:rPr>
              <w:t>Rubrique</w:t>
            </w:r>
          </w:p>
          <w:p w:rsidR="002878AA" w:rsidRPr="00E036F5" w:rsidRDefault="002878AA" w:rsidP="00A65F46">
            <w:pPr>
              <w:keepLines/>
              <w:tabs>
                <w:tab w:val="left" w:pos="567"/>
                <w:tab w:val="left" w:pos="851"/>
                <w:tab w:val="left" w:pos="1134"/>
              </w:tabs>
              <w:ind w:left="284" w:firstLine="284"/>
              <w:jc w:val="center"/>
              <w:rPr>
                <w:rFonts w:ascii="Trebuchet MS" w:hAnsi="Trebuchet MS"/>
                <w:b/>
                <w:noProof/>
                <w:sz w:val="20"/>
                <w:szCs w:val="20"/>
              </w:rPr>
            </w:pPr>
          </w:p>
        </w:tc>
        <w:tc>
          <w:tcPr>
            <w:tcW w:w="3827" w:type="dxa"/>
            <w:shd w:val="pct30" w:color="FFFF00" w:fill="FFFFFF"/>
          </w:tcPr>
          <w:p w:rsidR="002878AA" w:rsidRPr="00A90938" w:rsidRDefault="002878AA" w:rsidP="00A65F46">
            <w:pPr>
              <w:keepLines/>
              <w:tabs>
                <w:tab w:val="left" w:pos="567"/>
                <w:tab w:val="left" w:pos="851"/>
                <w:tab w:val="left" w:pos="1134"/>
              </w:tabs>
              <w:ind w:left="284" w:firstLine="284"/>
              <w:jc w:val="center"/>
              <w:rPr>
                <w:rFonts w:ascii="Trebuchet MS" w:hAnsi="Trebuchet MS"/>
                <w:b/>
                <w:noProof/>
                <w:color w:val="000000"/>
                <w:sz w:val="20"/>
                <w:szCs w:val="20"/>
              </w:rPr>
            </w:pPr>
            <w:r w:rsidRPr="00E036F5">
              <w:rPr>
                <w:rFonts w:ascii="Trebuchet MS" w:hAnsi="Trebuchet MS"/>
                <w:b/>
                <w:noProof/>
                <w:sz w:val="20"/>
                <w:szCs w:val="20"/>
              </w:rPr>
              <w:t>DESIGNATION</w:t>
            </w:r>
          </w:p>
        </w:tc>
        <w:tc>
          <w:tcPr>
            <w:tcW w:w="1843" w:type="dxa"/>
            <w:shd w:val="pct30" w:color="FFFF00" w:fill="FFFFFF"/>
          </w:tcPr>
          <w:p w:rsidR="002878AA" w:rsidRPr="00A90938" w:rsidRDefault="002878AA" w:rsidP="00A65F46">
            <w:pPr>
              <w:keepNext/>
              <w:keepLines/>
              <w:jc w:val="center"/>
              <w:rPr>
                <w:rFonts w:ascii="Trebuchet MS" w:hAnsi="Trebuchet MS"/>
                <w:b/>
                <w:noProof/>
                <w:color w:val="000000"/>
                <w:sz w:val="20"/>
                <w:szCs w:val="20"/>
              </w:rPr>
            </w:pPr>
            <w:r w:rsidRPr="00A90938">
              <w:rPr>
                <w:rFonts w:ascii="Trebuchet MS" w:hAnsi="Trebuchet MS"/>
                <w:b/>
                <w:noProof/>
                <w:color w:val="000000"/>
                <w:sz w:val="20"/>
                <w:szCs w:val="20"/>
              </w:rPr>
              <w:t>N° LOT</w:t>
            </w:r>
          </w:p>
        </w:tc>
        <w:tc>
          <w:tcPr>
            <w:tcW w:w="1842" w:type="dxa"/>
            <w:shd w:val="pct30" w:color="FFFF00" w:fill="FFFFFF"/>
          </w:tcPr>
          <w:p w:rsidR="00D264ED" w:rsidRDefault="00D264ED" w:rsidP="00D264ED">
            <w:pPr>
              <w:tabs>
                <w:tab w:val="left" w:pos="5529"/>
              </w:tabs>
              <w:jc w:val="both"/>
              <w:rPr>
                <w:rFonts w:ascii="Trebuchet MS" w:hAnsi="Trebuchet MS" w:cs="Arial"/>
                <w:b/>
                <w:sz w:val="20"/>
              </w:rPr>
            </w:pPr>
            <w:r w:rsidRPr="00435968">
              <w:rPr>
                <w:rFonts w:ascii="Trebuchet MS" w:hAnsi="Trebuchet MS" w:cs="Arial"/>
                <w:b/>
                <w:sz w:val="20"/>
              </w:rPr>
              <w:t>Valeur estimée</w:t>
            </w:r>
            <w:r w:rsidR="001E49C5">
              <w:rPr>
                <w:rFonts w:ascii="Trebuchet MS" w:hAnsi="Trebuchet MS" w:cs="Arial"/>
                <w:b/>
                <w:sz w:val="20"/>
              </w:rPr>
              <w:t xml:space="preserve"> annuelle</w:t>
            </w:r>
            <w:r w:rsidRPr="00435968">
              <w:rPr>
                <w:rFonts w:ascii="Trebuchet MS" w:hAnsi="Trebuchet MS" w:cs="Arial"/>
                <w:b/>
                <w:sz w:val="20"/>
              </w:rPr>
              <w:t xml:space="preserve"> (€ HT)</w:t>
            </w:r>
            <w:r>
              <w:rPr>
                <w:rFonts w:ascii="Trebuchet MS" w:hAnsi="Trebuchet MS" w:cs="Arial"/>
                <w:b/>
                <w:sz w:val="20"/>
              </w:rPr>
              <w:t xml:space="preserve"> </w:t>
            </w:r>
          </w:p>
          <w:p w:rsidR="002878AA" w:rsidRPr="00810ECC" w:rsidRDefault="002878AA" w:rsidP="00D264ED">
            <w:pPr>
              <w:tabs>
                <w:tab w:val="left" w:pos="5529"/>
              </w:tabs>
              <w:jc w:val="both"/>
              <w:rPr>
                <w:rFonts w:ascii="Trebuchet MS" w:hAnsi="Trebuchet MS" w:cs="Arial"/>
                <w:b/>
                <w:sz w:val="20"/>
              </w:rPr>
            </w:pPr>
          </w:p>
        </w:tc>
      </w:tr>
      <w:tr w:rsidR="00D264ED" w:rsidRPr="00A90938" w:rsidTr="001E49C5">
        <w:trPr>
          <w:cantSplit/>
          <w:trHeight w:val="395"/>
        </w:trPr>
        <w:tc>
          <w:tcPr>
            <w:tcW w:w="1418" w:type="dxa"/>
            <w:shd w:val="clear" w:color="auto" w:fill="auto"/>
            <w:vAlign w:val="center"/>
          </w:tcPr>
          <w:p w:rsidR="00D264ED" w:rsidRDefault="00D264ED"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MS</w:t>
            </w:r>
          </w:p>
        </w:tc>
        <w:tc>
          <w:tcPr>
            <w:tcW w:w="3827" w:type="dxa"/>
          </w:tcPr>
          <w:p w:rsidR="00D264ED" w:rsidRPr="0081060F" w:rsidRDefault="00D264ED" w:rsidP="00A65F46">
            <w:pPr>
              <w:keepNext/>
              <w:keepLines/>
              <w:rPr>
                <w:rFonts w:ascii="Trebuchet MS" w:hAnsi="Trebuchet MS"/>
                <w:noProof/>
                <w:sz w:val="20"/>
              </w:rPr>
            </w:pPr>
            <w:r w:rsidRPr="0081060F">
              <w:rPr>
                <w:rFonts w:ascii="Trebuchet MS" w:hAnsi="Trebuchet MS"/>
                <w:noProof/>
                <w:sz w:val="20"/>
              </w:rPr>
              <w:t>Pathologies osseuses et rhumatologiques</w:t>
            </w:r>
          </w:p>
        </w:tc>
        <w:tc>
          <w:tcPr>
            <w:tcW w:w="1843" w:type="dxa"/>
            <w:vAlign w:val="center"/>
          </w:tcPr>
          <w:p w:rsidR="00D264ED" w:rsidRPr="008A6EE7" w:rsidRDefault="007B44C8"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1 à 6</w:t>
            </w:r>
          </w:p>
        </w:tc>
        <w:tc>
          <w:tcPr>
            <w:tcW w:w="1842" w:type="dxa"/>
          </w:tcPr>
          <w:p w:rsidR="00D264ED" w:rsidRPr="008A6EE7" w:rsidRDefault="00DA311F" w:rsidP="00BA5510">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215 000</w:t>
            </w:r>
          </w:p>
        </w:tc>
      </w:tr>
      <w:tr w:rsidR="00D264ED" w:rsidRPr="00A90938" w:rsidTr="001E49C5">
        <w:trPr>
          <w:cantSplit/>
          <w:trHeight w:val="395"/>
        </w:trPr>
        <w:tc>
          <w:tcPr>
            <w:tcW w:w="1418" w:type="dxa"/>
            <w:shd w:val="clear" w:color="auto" w:fill="auto"/>
            <w:vAlign w:val="center"/>
          </w:tcPr>
          <w:p w:rsidR="00D264ED" w:rsidRDefault="00467B8F"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ONCO</w:t>
            </w:r>
          </w:p>
        </w:tc>
        <w:tc>
          <w:tcPr>
            <w:tcW w:w="3827" w:type="dxa"/>
          </w:tcPr>
          <w:p w:rsidR="00D264ED" w:rsidRPr="0081060F" w:rsidRDefault="00467B8F" w:rsidP="00A65F46">
            <w:pPr>
              <w:keepNext/>
              <w:keepLines/>
              <w:rPr>
                <w:rFonts w:ascii="Trebuchet MS" w:hAnsi="Trebuchet MS"/>
                <w:noProof/>
                <w:sz w:val="20"/>
              </w:rPr>
            </w:pPr>
            <w:r>
              <w:rPr>
                <w:rFonts w:ascii="Trebuchet MS" w:hAnsi="Trebuchet MS"/>
                <w:noProof/>
                <w:sz w:val="20"/>
              </w:rPr>
              <w:t>Oncologie</w:t>
            </w:r>
          </w:p>
        </w:tc>
        <w:tc>
          <w:tcPr>
            <w:tcW w:w="1843" w:type="dxa"/>
            <w:vAlign w:val="center"/>
          </w:tcPr>
          <w:p w:rsidR="00D264ED" w:rsidRPr="008A6EE7" w:rsidRDefault="00263A3D"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7</w:t>
            </w:r>
          </w:p>
        </w:tc>
        <w:tc>
          <w:tcPr>
            <w:tcW w:w="1842" w:type="dxa"/>
          </w:tcPr>
          <w:p w:rsidR="00D264ED" w:rsidRPr="008A6EE7" w:rsidRDefault="00B07BB0" w:rsidP="00BA5510">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90 000</w:t>
            </w:r>
          </w:p>
        </w:tc>
      </w:tr>
      <w:tr w:rsidR="00467B8F" w:rsidRPr="00A90938" w:rsidTr="001E49C5">
        <w:trPr>
          <w:cantSplit/>
          <w:trHeight w:val="395"/>
        </w:trPr>
        <w:tc>
          <w:tcPr>
            <w:tcW w:w="1418" w:type="dxa"/>
            <w:shd w:val="clear" w:color="auto" w:fill="auto"/>
            <w:vAlign w:val="center"/>
          </w:tcPr>
          <w:p w:rsidR="00467B8F" w:rsidRDefault="00467B8F"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VASC</w:t>
            </w:r>
          </w:p>
        </w:tc>
        <w:tc>
          <w:tcPr>
            <w:tcW w:w="3827" w:type="dxa"/>
          </w:tcPr>
          <w:p w:rsidR="00467B8F" w:rsidRPr="0081060F" w:rsidRDefault="00467B8F" w:rsidP="00A65F46">
            <w:pPr>
              <w:keepNext/>
              <w:keepLines/>
              <w:rPr>
                <w:rFonts w:ascii="Trebuchet MS" w:hAnsi="Trebuchet MS"/>
                <w:noProof/>
                <w:sz w:val="20"/>
              </w:rPr>
            </w:pPr>
            <w:r w:rsidRPr="0081060F">
              <w:rPr>
                <w:rFonts w:ascii="Trebuchet MS" w:hAnsi="Trebuchet MS"/>
                <w:noProof/>
                <w:sz w:val="20"/>
              </w:rPr>
              <w:t>Pathologies vasculaires &amp; hémostase</w:t>
            </w:r>
          </w:p>
        </w:tc>
        <w:tc>
          <w:tcPr>
            <w:tcW w:w="1843" w:type="dxa"/>
            <w:vAlign w:val="center"/>
          </w:tcPr>
          <w:p w:rsidR="00467B8F" w:rsidRPr="008A6EE7" w:rsidRDefault="00263A3D"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8 à 25</w:t>
            </w:r>
          </w:p>
        </w:tc>
        <w:tc>
          <w:tcPr>
            <w:tcW w:w="1842" w:type="dxa"/>
          </w:tcPr>
          <w:p w:rsidR="00467B8F" w:rsidRPr="008A6EE7" w:rsidRDefault="00DA311F" w:rsidP="00BA5510">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150  000</w:t>
            </w:r>
          </w:p>
        </w:tc>
      </w:tr>
    </w:tbl>
    <w:p w:rsidR="002878AA" w:rsidRDefault="002878AA" w:rsidP="00530F64">
      <w:pPr>
        <w:spacing w:after="120"/>
        <w:jc w:val="both"/>
        <w:rPr>
          <w:rFonts w:ascii="Trebuchet MS" w:hAnsi="Trebuchet MS" w:cs="Arial"/>
          <w:sz w:val="20"/>
          <w:szCs w:val="20"/>
        </w:rPr>
      </w:pPr>
    </w:p>
    <w:p w:rsidR="00530F64" w:rsidRPr="00575FED"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30F64" w:rsidRPr="00575FED"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30F64" w:rsidRPr="00575FED" w:rsidRDefault="00530F64" w:rsidP="00530F64">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032F46" w:rsidRPr="00032F46" w:rsidRDefault="008C3A5F" w:rsidP="00115C47">
      <w:pPr>
        <w:pStyle w:val="Titre1"/>
        <w:numPr>
          <w:ilvl w:val="0"/>
          <w:numId w:val="0"/>
        </w:numPr>
      </w:pPr>
      <w:bookmarkStart w:id="29" w:name="_Toc59538046"/>
      <w:bookmarkStart w:id="30" w:name="_Toc59539923"/>
      <w:bookmarkStart w:id="31" w:name="_Toc59540012"/>
      <w:bookmarkStart w:id="32" w:name="_Ref63774169"/>
      <w:bookmarkStart w:id="33" w:name="_Toc179454235"/>
      <w:r w:rsidRPr="00885D04">
        <w:t xml:space="preserve">Forme </w:t>
      </w:r>
      <w:r w:rsidR="005610F7" w:rsidRPr="00885D04">
        <w:t>du</w:t>
      </w:r>
      <w:r w:rsidRPr="00885D04">
        <w:t xml:space="preserve"> marché(s)</w:t>
      </w:r>
      <w:bookmarkEnd w:id="29"/>
      <w:bookmarkEnd w:id="30"/>
      <w:bookmarkEnd w:id="31"/>
      <w:bookmarkEnd w:id="32"/>
      <w:bookmarkEnd w:id="33"/>
    </w:p>
    <w:p w:rsidR="00913F56"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B7009C" w:rsidRDefault="00B7009C" w:rsidP="00B7009C">
      <w:pPr>
        <w:pStyle w:val="Titre2"/>
      </w:pPr>
      <w:bookmarkStart w:id="34" w:name="_Toc179454236"/>
      <w:r>
        <w:t>Expression des quantités</w:t>
      </w:r>
      <w:bookmarkEnd w:id="34"/>
    </w:p>
    <w:p w:rsidR="001802CC" w:rsidRDefault="00913F56" w:rsidP="00115C47">
      <w:pPr>
        <w:spacing w:after="120"/>
        <w:jc w:val="both"/>
        <w:rPr>
          <w:rFonts w:ascii="Trebuchet MS" w:hAnsi="Trebuchet MS" w:cs="Arial"/>
          <w:sz w:val="20"/>
        </w:rPr>
      </w:pPr>
      <w:r w:rsidRPr="00D03E60">
        <w:rPr>
          <w:rFonts w:ascii="Trebuchet MS" w:hAnsi="Trebuchet MS" w:cs="Arial"/>
          <w:sz w:val="20"/>
        </w:rPr>
        <w:t xml:space="preserve">Les quantités mentionnées </w:t>
      </w:r>
      <w:r>
        <w:rPr>
          <w:rFonts w:ascii="Trebuchet MS" w:hAnsi="Trebuchet MS" w:cs="Arial"/>
          <w:sz w:val="20"/>
        </w:rPr>
        <w:t xml:space="preserve">dans le </w:t>
      </w:r>
      <w:r w:rsidR="00853BB1">
        <w:rPr>
          <w:rFonts w:ascii="Trebuchet MS" w:hAnsi="Trebuchet MS" w:cs="Arial"/>
          <w:sz w:val="20"/>
        </w:rPr>
        <w:t>catalogue des besoins pour les établissements</w:t>
      </w:r>
      <w:r w:rsidRPr="00D03E60">
        <w:rPr>
          <w:rFonts w:ascii="Trebuchet MS" w:hAnsi="Trebuchet MS" w:cs="Arial"/>
          <w:sz w:val="20"/>
        </w:rPr>
        <w:t xml:space="preserve"> sont indicatives ; </w:t>
      </w:r>
      <w:r w:rsidR="0015311E">
        <w:rPr>
          <w:rFonts w:ascii="Trebuchet MS" w:hAnsi="Trebuchet MS" w:cs="Arial"/>
          <w:sz w:val="20"/>
        </w:rPr>
        <w:t xml:space="preserve">elles permettent au Titulaire d’apprécier le volume d’achat prévisionnel sur une période de </w:t>
      </w:r>
      <w:r w:rsidR="009112B4">
        <w:rPr>
          <w:rFonts w:ascii="Trebuchet MS" w:hAnsi="Trebuchet MS" w:cs="Arial"/>
          <w:sz w:val="20"/>
        </w:rPr>
        <w:t>douze (</w:t>
      </w:r>
      <w:r w:rsidR="0015311E">
        <w:rPr>
          <w:rFonts w:ascii="Trebuchet MS" w:hAnsi="Trebuchet MS" w:cs="Arial"/>
          <w:sz w:val="20"/>
        </w:rPr>
        <w:t>12</w:t>
      </w:r>
      <w:r w:rsidR="009112B4">
        <w:rPr>
          <w:rFonts w:ascii="Trebuchet MS" w:hAnsi="Trebuchet MS" w:cs="Arial"/>
          <w:sz w:val="20"/>
        </w:rPr>
        <w:t>)</w:t>
      </w:r>
      <w:r w:rsidR="0015311E">
        <w:rPr>
          <w:rFonts w:ascii="Trebuchet MS" w:hAnsi="Trebuchet MS" w:cs="Arial"/>
          <w:sz w:val="20"/>
        </w:rPr>
        <w:t xml:space="preserve"> mois.</w:t>
      </w:r>
    </w:p>
    <w:p w:rsidR="001802CC" w:rsidRPr="001802CC" w:rsidRDefault="001802CC" w:rsidP="001802CC">
      <w:pPr>
        <w:keepLines/>
        <w:tabs>
          <w:tab w:val="left" w:pos="567"/>
          <w:tab w:val="left" w:pos="851"/>
          <w:tab w:val="left" w:pos="1134"/>
        </w:tabs>
        <w:jc w:val="both"/>
        <w:rPr>
          <w:rFonts w:ascii="Trebuchet MS" w:hAnsi="Trebuchet MS" w:cs="Arial"/>
          <w:sz w:val="20"/>
        </w:rPr>
      </w:pPr>
      <w:r w:rsidRPr="001802CC">
        <w:rPr>
          <w:rFonts w:ascii="Trebuchet MS" w:hAnsi="Trebuchet MS" w:cs="Arial"/>
          <w:sz w:val="20"/>
        </w:rPr>
        <w:lastRenderedPageBreak/>
        <w:t>Les lots sont quantifiés dans la plupart des cas à l'unité d'emploi (UN dans le catalogue) (ex: aiguille, sonde, canule…), ils peuvent parfois être quan</w:t>
      </w:r>
      <w:r w:rsidR="006875B5">
        <w:rPr>
          <w:rFonts w:ascii="Trebuchet MS" w:hAnsi="Trebuchet MS" w:cs="Arial"/>
          <w:sz w:val="20"/>
        </w:rPr>
        <w:t>tifiés au nombre de patients, d'acte</w:t>
      </w:r>
      <w:r w:rsidR="006875B5" w:rsidRPr="001063D8">
        <w:rPr>
          <w:rFonts w:ascii="Trebuchet MS" w:hAnsi="Trebuchet MS" w:cs="Arial"/>
          <w:sz w:val="20"/>
        </w:rPr>
        <w:t>s</w:t>
      </w:r>
      <w:r w:rsidR="001063D8" w:rsidRPr="001063D8">
        <w:rPr>
          <w:rFonts w:ascii="Trebuchet MS" w:hAnsi="Trebuchet MS" w:cs="Arial"/>
          <w:sz w:val="20"/>
        </w:rPr>
        <w:t>.</w:t>
      </w:r>
    </w:p>
    <w:p w:rsidR="001802CC" w:rsidRPr="001802CC" w:rsidRDefault="001802CC" w:rsidP="001802CC">
      <w:pPr>
        <w:pStyle w:val="Normal2"/>
        <w:ind w:left="0" w:firstLine="0"/>
        <w:rPr>
          <w:rFonts w:ascii="Trebuchet MS" w:eastAsia="Calibri" w:hAnsi="Trebuchet MS" w:cs="Arial"/>
          <w:sz w:val="20"/>
          <w:lang w:eastAsia="en-US"/>
        </w:rPr>
      </w:pPr>
    </w:p>
    <w:p w:rsidR="001802CC" w:rsidRDefault="00B7009C" w:rsidP="00B7009C">
      <w:pPr>
        <w:pStyle w:val="Titre2"/>
      </w:pPr>
      <w:bookmarkStart w:id="35" w:name="_Toc179454237"/>
      <w:r>
        <w:t>Montants minimum et/ou maximum</w:t>
      </w:r>
      <w:bookmarkEnd w:id="35"/>
    </w:p>
    <w:p w:rsidR="00853BB1" w:rsidRDefault="009112B4" w:rsidP="00913F56">
      <w:pPr>
        <w:spacing w:after="120"/>
        <w:jc w:val="both"/>
        <w:rPr>
          <w:rFonts w:ascii="Trebuchet MS" w:hAnsi="Trebuchet MS" w:cs="Arial"/>
          <w:sz w:val="20"/>
        </w:rPr>
      </w:pPr>
      <w:r>
        <w:rPr>
          <w:rFonts w:ascii="Trebuchet MS" w:hAnsi="Trebuchet MS" w:cs="Arial"/>
          <w:sz w:val="20"/>
        </w:rPr>
        <w:t>L’accord-cadre est conclu, selon les lots</w:t>
      </w:r>
      <w:r w:rsidR="00853BB1">
        <w:rPr>
          <w:rFonts w:ascii="Trebuchet MS" w:hAnsi="Trebuchet MS" w:cs="Arial"/>
          <w:sz w:val="20"/>
        </w:rPr>
        <w:t> :</w:t>
      </w:r>
    </w:p>
    <w:p w:rsidR="00853BB1" w:rsidRPr="00853BB1" w:rsidRDefault="009112B4" w:rsidP="00BD5C80">
      <w:pPr>
        <w:pStyle w:val="Paragraphedeliste"/>
        <w:numPr>
          <w:ilvl w:val="0"/>
          <w:numId w:val="14"/>
        </w:numPr>
        <w:spacing w:after="120"/>
        <w:ind w:left="426"/>
        <w:rPr>
          <w:rFonts w:ascii="Trebuchet MS" w:hAnsi="Trebuchet MS" w:cs="Arial"/>
          <w:sz w:val="20"/>
        </w:rPr>
      </w:pPr>
      <w:r>
        <w:rPr>
          <w:rFonts w:ascii="Trebuchet MS" w:hAnsi="Trebuchet MS" w:cs="Arial"/>
          <w:sz w:val="20"/>
        </w:rPr>
        <w:t>A</w:t>
      </w:r>
      <w:r w:rsidR="00853BB1" w:rsidRPr="00853BB1">
        <w:rPr>
          <w:rFonts w:ascii="Trebuchet MS" w:hAnsi="Trebuchet MS" w:cs="Arial"/>
          <w:sz w:val="20"/>
        </w:rPr>
        <w:t>vec un montant minimum et un montant maximum</w:t>
      </w:r>
      <w:r>
        <w:rPr>
          <w:rFonts w:ascii="Trebuchet MS" w:hAnsi="Trebuchet MS" w:cs="Arial"/>
          <w:sz w:val="20"/>
        </w:rPr>
        <w:t xml:space="preserve"> </w:t>
      </w:r>
      <w:r w:rsidR="00853BB1" w:rsidRPr="00853BB1">
        <w:rPr>
          <w:rFonts w:ascii="Trebuchet MS" w:hAnsi="Trebuchet MS" w:cs="Arial"/>
          <w:sz w:val="20"/>
        </w:rPr>
        <w:t>:</w:t>
      </w:r>
    </w:p>
    <w:p w:rsidR="00853BB1" w:rsidRPr="0015311E" w:rsidRDefault="00853BB1" w:rsidP="00BD5C80">
      <w:pPr>
        <w:pStyle w:val="Paragraphedeliste"/>
        <w:numPr>
          <w:ilvl w:val="0"/>
          <w:numId w:val="15"/>
        </w:numPr>
        <w:spacing w:after="120"/>
        <w:rPr>
          <w:rFonts w:ascii="Trebuchet MS" w:hAnsi="Trebuchet MS" w:cs="Arial"/>
          <w:sz w:val="20"/>
        </w:rPr>
      </w:pPr>
      <w:r w:rsidRPr="0015311E">
        <w:rPr>
          <w:rFonts w:ascii="Trebuchet MS" w:hAnsi="Trebuchet MS" w:cs="Arial"/>
          <w:sz w:val="20"/>
        </w:rPr>
        <w:t>Le montant minimum du m</w:t>
      </w:r>
      <w:r w:rsidR="00D9162E">
        <w:rPr>
          <w:rFonts w:ascii="Trebuchet MS" w:hAnsi="Trebuchet MS" w:cs="Arial"/>
          <w:sz w:val="20"/>
        </w:rPr>
        <w:t xml:space="preserve">arché est égale à la valeur de </w:t>
      </w:r>
      <w:r w:rsidR="009B23DB">
        <w:rPr>
          <w:rFonts w:ascii="Trebuchet MS" w:hAnsi="Trebuchet MS" w:cs="Arial"/>
          <w:sz w:val="20"/>
        </w:rPr>
        <w:t>50</w:t>
      </w:r>
      <w:r w:rsidRPr="0015311E">
        <w:rPr>
          <w:rFonts w:ascii="Trebuchet MS" w:hAnsi="Trebuchet MS" w:cs="Arial"/>
          <w:sz w:val="20"/>
        </w:rPr>
        <w:t>% des quantités mentionnées ;</w:t>
      </w:r>
    </w:p>
    <w:p w:rsidR="0015311E" w:rsidRDefault="00853BB1" w:rsidP="00BD5C80">
      <w:pPr>
        <w:pStyle w:val="Paragraphedeliste"/>
        <w:numPr>
          <w:ilvl w:val="0"/>
          <w:numId w:val="15"/>
        </w:numPr>
        <w:spacing w:after="120"/>
        <w:rPr>
          <w:rFonts w:ascii="Trebuchet MS" w:hAnsi="Trebuchet MS" w:cs="Arial"/>
          <w:sz w:val="20"/>
        </w:rPr>
      </w:pPr>
      <w:r w:rsidRPr="0015311E">
        <w:rPr>
          <w:rFonts w:ascii="Trebuchet MS" w:hAnsi="Trebuchet MS" w:cs="Arial"/>
          <w:sz w:val="20"/>
        </w:rPr>
        <w:t xml:space="preserve">Le </w:t>
      </w:r>
      <w:r w:rsidR="0015311E">
        <w:rPr>
          <w:rFonts w:ascii="Trebuchet MS" w:hAnsi="Trebuchet MS" w:cs="Arial"/>
          <w:sz w:val="20"/>
        </w:rPr>
        <w:t>montant maximum est égal</w:t>
      </w:r>
      <w:r w:rsidR="00E2025C">
        <w:rPr>
          <w:rFonts w:ascii="Trebuchet MS" w:hAnsi="Trebuchet MS" w:cs="Arial"/>
          <w:sz w:val="20"/>
        </w:rPr>
        <w:t xml:space="preserve"> à la valeur de 4</w:t>
      </w:r>
      <w:r w:rsidRPr="0015311E">
        <w:rPr>
          <w:rFonts w:ascii="Trebuchet MS" w:hAnsi="Trebuchet MS" w:cs="Arial"/>
          <w:sz w:val="20"/>
        </w:rPr>
        <w:t>00% des quantités mentionnées.</w:t>
      </w:r>
    </w:p>
    <w:p w:rsidR="0015311E" w:rsidRPr="0015311E" w:rsidRDefault="0015311E" w:rsidP="0015311E">
      <w:pPr>
        <w:pStyle w:val="Paragraphedeliste"/>
        <w:spacing w:after="120"/>
        <w:rPr>
          <w:rFonts w:ascii="Trebuchet MS" w:hAnsi="Trebuchet MS" w:cs="Arial"/>
          <w:sz w:val="20"/>
        </w:rPr>
      </w:pPr>
    </w:p>
    <w:p w:rsidR="0015311E" w:rsidRDefault="009112B4" w:rsidP="00BD5C80">
      <w:pPr>
        <w:pStyle w:val="Paragraphedeliste"/>
        <w:numPr>
          <w:ilvl w:val="0"/>
          <w:numId w:val="14"/>
        </w:numPr>
        <w:spacing w:after="120"/>
        <w:ind w:left="426"/>
        <w:rPr>
          <w:rFonts w:ascii="Trebuchet MS" w:hAnsi="Trebuchet MS" w:cs="Arial"/>
          <w:sz w:val="20"/>
        </w:rPr>
      </w:pPr>
      <w:r>
        <w:rPr>
          <w:rFonts w:ascii="Trebuchet MS" w:hAnsi="Trebuchet MS" w:cs="Arial"/>
          <w:sz w:val="20"/>
        </w:rPr>
        <w:t>Sa</w:t>
      </w:r>
      <w:r w:rsidRPr="0015311E">
        <w:rPr>
          <w:rFonts w:ascii="Trebuchet MS" w:hAnsi="Trebuchet MS" w:cs="Arial"/>
          <w:sz w:val="20"/>
        </w:rPr>
        <w:t>ns</w:t>
      </w:r>
      <w:r>
        <w:rPr>
          <w:rFonts w:ascii="Trebuchet MS" w:hAnsi="Trebuchet MS" w:cs="Arial"/>
          <w:sz w:val="20"/>
        </w:rPr>
        <w:t xml:space="preserve"> montant ni quantité minimum et </w:t>
      </w:r>
      <w:r w:rsidRPr="0015311E">
        <w:rPr>
          <w:rFonts w:ascii="Trebuchet MS" w:hAnsi="Trebuchet MS" w:cs="Arial"/>
          <w:sz w:val="20"/>
        </w:rPr>
        <w:t>avec un montant maximum égal à la valeur de</w:t>
      </w:r>
      <w:r>
        <w:rPr>
          <w:rFonts w:ascii="Trebuchet MS" w:hAnsi="Trebuchet MS" w:cs="Arial"/>
          <w:sz w:val="20"/>
        </w:rPr>
        <w:t xml:space="preserve"> </w:t>
      </w:r>
      <w:r w:rsidR="009B23DB">
        <w:rPr>
          <w:rFonts w:ascii="Trebuchet MS" w:hAnsi="Trebuchet MS" w:cs="Arial"/>
          <w:sz w:val="20"/>
        </w:rPr>
        <w:t>4</w:t>
      </w:r>
      <w:r>
        <w:rPr>
          <w:rFonts w:ascii="Trebuchet MS" w:hAnsi="Trebuchet MS" w:cs="Arial"/>
          <w:sz w:val="20"/>
        </w:rPr>
        <w:t>00% des quantités mentionnées, l</w:t>
      </w:r>
      <w:r w:rsidR="0015311E" w:rsidRPr="0015311E">
        <w:rPr>
          <w:rFonts w:ascii="Trebuchet MS" w:hAnsi="Trebuchet MS" w:cs="Arial"/>
          <w:sz w:val="20"/>
        </w:rPr>
        <w:t>orsque les besoins sont difficiles à déterminer (évolution de pratique, de technique, de la réglementation, de statut…)</w:t>
      </w:r>
      <w:r w:rsidR="0029730D">
        <w:rPr>
          <w:rFonts w:ascii="Trebuchet MS" w:hAnsi="Trebuchet MS" w:cs="Arial"/>
          <w:sz w:val="20"/>
        </w:rPr>
        <w:t xml:space="preserve"> (Annexe 1</w:t>
      </w:r>
      <w:r w:rsidR="004001CB">
        <w:rPr>
          <w:rFonts w:ascii="Trebuchet MS" w:hAnsi="Trebuchet MS" w:cs="Arial"/>
          <w:sz w:val="20"/>
        </w:rPr>
        <w:t>3</w:t>
      </w:r>
      <w:r w:rsidR="0029730D">
        <w:rPr>
          <w:rFonts w:ascii="Trebuchet MS" w:hAnsi="Trebuchet MS" w:cs="Arial"/>
          <w:sz w:val="20"/>
        </w:rPr>
        <w:t xml:space="preserve"> du CCAP).</w:t>
      </w:r>
    </w:p>
    <w:p w:rsidR="0015311E" w:rsidRPr="0015311E" w:rsidRDefault="0015311E" w:rsidP="0015311E">
      <w:pPr>
        <w:spacing w:after="120"/>
        <w:rPr>
          <w:rFonts w:ascii="Trebuchet MS" w:hAnsi="Trebuchet MS" w:cs="Arial"/>
          <w:sz w:val="20"/>
        </w:rPr>
      </w:pPr>
      <w:r w:rsidRPr="0015311E">
        <w:rPr>
          <w:rFonts w:ascii="Trebuchet MS" w:hAnsi="Trebuchet MS" w:cs="Arial"/>
          <w:sz w:val="20"/>
        </w:rPr>
        <w:t>Les quantités sont mentionnées dans le catalogue des besoins</w:t>
      </w:r>
      <w:r>
        <w:rPr>
          <w:rFonts w:ascii="Trebuchet MS" w:hAnsi="Trebuchet MS" w:cs="Arial"/>
          <w:sz w:val="20"/>
        </w:rPr>
        <w:t xml:space="preserve"> pour une période de 12 mois.</w:t>
      </w:r>
    </w:p>
    <w:p w:rsidR="000A5FB9" w:rsidRDefault="00CF590A" w:rsidP="000A5FB9">
      <w:pPr>
        <w:jc w:val="both"/>
        <w:rPr>
          <w:rFonts w:ascii="Trebuchet MS" w:hAnsi="Trebuchet MS" w:cs="Arial"/>
          <w:sz w:val="20"/>
        </w:rPr>
      </w:pPr>
      <w:r>
        <w:rPr>
          <w:rFonts w:ascii="Trebuchet MS" w:hAnsi="Trebuchet MS" w:cs="Arial"/>
          <w:sz w:val="20"/>
        </w:rPr>
        <w:t>Les montants minimum et maximum</w:t>
      </w:r>
      <w:r w:rsidR="009112B4">
        <w:rPr>
          <w:rFonts w:ascii="Trebuchet MS" w:hAnsi="Trebuchet MS" w:cs="Arial"/>
          <w:sz w:val="20"/>
        </w:rPr>
        <w:t xml:space="preserve"> contractuels</w:t>
      </w:r>
      <w:r>
        <w:rPr>
          <w:rFonts w:ascii="Trebuchet MS" w:hAnsi="Trebuchet MS" w:cs="Arial"/>
          <w:sz w:val="20"/>
        </w:rPr>
        <w:t xml:space="preserve"> sont établis</w:t>
      </w:r>
      <w:r w:rsidR="000A5FB9">
        <w:rPr>
          <w:rFonts w:ascii="Trebuchet MS" w:hAnsi="Trebuchet MS" w:cs="Arial"/>
          <w:sz w:val="20"/>
        </w:rPr>
        <w:t> :</w:t>
      </w:r>
    </w:p>
    <w:p w:rsidR="000A5FB9" w:rsidRPr="000A5FB9" w:rsidRDefault="000A5FB9" w:rsidP="000A5FB9">
      <w:pPr>
        <w:pStyle w:val="Paragraphedeliste"/>
        <w:numPr>
          <w:ilvl w:val="0"/>
          <w:numId w:val="26"/>
        </w:numPr>
        <w:spacing w:after="120"/>
        <w:rPr>
          <w:rFonts w:ascii="Trebuchet MS" w:hAnsi="Trebuchet MS" w:cs="Arial"/>
          <w:sz w:val="20"/>
        </w:rPr>
      </w:pPr>
      <w:r w:rsidRPr="000A5FB9">
        <w:rPr>
          <w:rFonts w:ascii="Trebuchet MS" w:hAnsi="Trebuchet MS" w:cs="Arial"/>
          <w:sz w:val="20"/>
        </w:rPr>
        <w:t xml:space="preserve">par périodes contractuelles (période initiale et </w:t>
      </w:r>
      <w:r>
        <w:rPr>
          <w:rFonts w:ascii="Trebuchet MS" w:hAnsi="Trebuchet MS" w:cs="Arial"/>
          <w:sz w:val="20"/>
        </w:rPr>
        <w:t xml:space="preserve">éventuelle(s) </w:t>
      </w:r>
      <w:r w:rsidRPr="000A5FB9">
        <w:rPr>
          <w:rFonts w:ascii="Trebuchet MS" w:hAnsi="Trebuchet MS" w:cs="Arial"/>
          <w:sz w:val="20"/>
        </w:rPr>
        <w:t>période(s) de reconduction</w:t>
      </w:r>
      <w:r>
        <w:rPr>
          <w:rFonts w:ascii="Trebuchet MS" w:hAnsi="Trebuchet MS" w:cs="Arial"/>
          <w:sz w:val="20"/>
        </w:rPr>
        <w:t>)</w:t>
      </w:r>
      <w:r w:rsidRPr="000A5FB9">
        <w:rPr>
          <w:rFonts w:ascii="Trebuchet MS" w:hAnsi="Trebuchet MS" w:cs="Arial"/>
          <w:sz w:val="20"/>
        </w:rPr>
        <w:t> ;</w:t>
      </w:r>
    </w:p>
    <w:p w:rsidR="008A5DA6" w:rsidRDefault="00CF590A" w:rsidP="008A5DA6">
      <w:pPr>
        <w:pStyle w:val="Paragraphedeliste"/>
        <w:numPr>
          <w:ilvl w:val="0"/>
          <w:numId w:val="26"/>
        </w:numPr>
        <w:spacing w:after="120"/>
        <w:rPr>
          <w:rFonts w:ascii="Trebuchet MS" w:hAnsi="Trebuchet MS" w:cs="Arial"/>
          <w:sz w:val="20"/>
        </w:rPr>
      </w:pPr>
      <w:r w:rsidRPr="000A5FB9">
        <w:rPr>
          <w:rFonts w:ascii="Trebuchet MS" w:hAnsi="Trebuchet MS" w:cs="Arial"/>
          <w:sz w:val="20"/>
        </w:rPr>
        <w:t xml:space="preserve">d’après les quantités prévisionnelles globales </w:t>
      </w:r>
      <w:r w:rsidR="009112B4" w:rsidRPr="000A5FB9">
        <w:rPr>
          <w:rFonts w:ascii="Trebuchet MS" w:hAnsi="Trebuchet MS" w:cs="Arial"/>
          <w:sz w:val="20"/>
        </w:rPr>
        <w:t>du</w:t>
      </w:r>
      <w:r w:rsidRPr="000A5FB9">
        <w:rPr>
          <w:rFonts w:ascii="Trebuchet MS" w:hAnsi="Trebuchet MS" w:cs="Arial"/>
          <w:sz w:val="20"/>
        </w:rPr>
        <w:t xml:space="preserve"> G.H.T.</w:t>
      </w:r>
      <w:r w:rsidR="009112B4" w:rsidRPr="000A5FB9">
        <w:rPr>
          <w:rFonts w:ascii="Trebuchet MS" w:hAnsi="Trebuchet MS" w:cs="Arial"/>
          <w:sz w:val="20"/>
        </w:rPr>
        <w:t> ; il n’y a pas de montant minimum ou maximum fixé par établissement.</w:t>
      </w:r>
    </w:p>
    <w:p w:rsidR="008A5DA6" w:rsidRPr="008A5DA6" w:rsidRDefault="008A5DA6" w:rsidP="00D0422D">
      <w:pPr>
        <w:spacing w:after="120"/>
        <w:jc w:val="both"/>
        <w:rPr>
          <w:rFonts w:ascii="Trebuchet MS" w:hAnsi="Trebuchet MS" w:cs="Arial"/>
          <w:sz w:val="20"/>
        </w:rPr>
      </w:pPr>
      <w:r w:rsidRPr="008A5DA6">
        <w:rPr>
          <w:rFonts w:ascii="Trebuchet MS" w:hAnsi="Trebuchet MS" w:cs="Arial"/>
          <w:sz w:val="20"/>
        </w:rPr>
        <w:t xml:space="preserve">Pour chaque période, les montants minimum et maximum sont à considérer en fonction du nombre de mois composant la période. </w:t>
      </w:r>
      <w:r w:rsidRPr="008A5DA6">
        <w:rPr>
          <w:rFonts w:ascii="Trebuchet MS" w:hAnsi="Trebuchet MS" w:cs="Arial"/>
          <w:b/>
          <w:color w:val="00B0F0"/>
          <w:sz w:val="20"/>
          <w:szCs w:val="20"/>
        </w:rPr>
        <w:t xml:space="preserve"> </w:t>
      </w:r>
    </w:p>
    <w:p w:rsidR="00B7009C" w:rsidRPr="00325965" w:rsidRDefault="00B7009C" w:rsidP="00B7009C">
      <w:pPr>
        <w:pStyle w:val="Titre2"/>
      </w:pPr>
      <w:bookmarkStart w:id="36" w:name="_Toc179454238"/>
      <w:r w:rsidRPr="00325965">
        <w:t>Nombre de titulaires</w:t>
      </w:r>
      <w:bookmarkEnd w:id="36"/>
    </w:p>
    <w:p w:rsidR="005B2973" w:rsidRDefault="005B2973" w:rsidP="005B2973">
      <w:pPr>
        <w:pStyle w:val="Paragraphedeliste"/>
        <w:spacing w:after="120"/>
        <w:ind w:left="0"/>
        <w:rPr>
          <w:rFonts w:ascii="Trebuchet MS" w:eastAsia="Calibri" w:hAnsi="Trebuchet MS" w:cs="Arial"/>
          <w:sz w:val="20"/>
          <w:szCs w:val="20"/>
          <w:lang w:eastAsia="en-US"/>
        </w:rPr>
      </w:pPr>
      <w:r w:rsidRPr="00C35BB8">
        <w:rPr>
          <w:rFonts w:ascii="Trebuchet MS" w:hAnsi="Trebuchet MS" w:cs="Arial"/>
          <w:sz w:val="20"/>
          <w:szCs w:val="20"/>
        </w:rPr>
        <w:t xml:space="preserve">L’accord-cadre est </w:t>
      </w:r>
      <w:r>
        <w:rPr>
          <w:rFonts w:ascii="Trebuchet MS" w:hAnsi="Trebuchet MS" w:cs="Arial"/>
          <w:sz w:val="20"/>
          <w:szCs w:val="20"/>
        </w:rPr>
        <w:t>conclu avec un seul Titulaire</w:t>
      </w:r>
      <w:r w:rsidR="007A1DC5">
        <w:rPr>
          <w:rFonts w:ascii="Trebuchet MS" w:hAnsi="Trebuchet MS" w:cs="Arial"/>
          <w:sz w:val="20"/>
          <w:szCs w:val="20"/>
        </w:rPr>
        <w:t>.</w:t>
      </w:r>
      <w:r>
        <w:rPr>
          <w:rFonts w:ascii="Trebuchet MS" w:eastAsia="Calibri" w:hAnsi="Trebuchet MS" w:cs="Arial"/>
          <w:sz w:val="20"/>
          <w:szCs w:val="20"/>
          <w:lang w:eastAsia="en-US"/>
        </w:rPr>
        <w:t xml:space="preserve"> </w:t>
      </w:r>
    </w:p>
    <w:p w:rsidR="005B2973" w:rsidRDefault="005B2973" w:rsidP="005B2973">
      <w:pPr>
        <w:pStyle w:val="Paragraphedeliste"/>
        <w:spacing w:after="120"/>
        <w:ind w:left="0"/>
        <w:rPr>
          <w:rFonts w:ascii="Trebuchet MS" w:hAnsi="Trebuchet MS" w:cs="Arial"/>
          <w:sz w:val="20"/>
          <w:szCs w:val="20"/>
        </w:rPr>
      </w:pPr>
    </w:p>
    <w:p w:rsidR="00C35BB8" w:rsidRPr="00C35BB8" w:rsidRDefault="00C35BB8" w:rsidP="00B7009C">
      <w:pPr>
        <w:spacing w:after="120"/>
        <w:jc w:val="both"/>
        <w:rPr>
          <w:rFonts w:ascii="Trebuchet MS" w:hAnsi="Trebuchet MS" w:cs="Arial"/>
          <w:sz w:val="20"/>
          <w:szCs w:val="20"/>
        </w:rPr>
      </w:pPr>
      <w:r w:rsidRPr="00C35BB8">
        <w:rPr>
          <w:rFonts w:ascii="Trebuchet MS" w:hAnsi="Trebuchet MS" w:cs="Arial"/>
          <w:sz w:val="20"/>
          <w:szCs w:val="20"/>
        </w:rPr>
        <w:t xml:space="preserve">L’engagement </w:t>
      </w:r>
      <w:r w:rsidR="00DE58C4">
        <w:rPr>
          <w:rFonts w:ascii="Trebuchet MS" w:hAnsi="Trebuchet MS" w:cs="Arial"/>
          <w:sz w:val="20"/>
          <w:szCs w:val="20"/>
        </w:rPr>
        <w:t xml:space="preserve">de </w:t>
      </w:r>
      <w:r w:rsidR="009630DB">
        <w:rPr>
          <w:rFonts w:ascii="Trebuchet MS" w:hAnsi="Trebuchet MS" w:cs="Arial"/>
          <w:sz w:val="20"/>
          <w:szCs w:val="20"/>
        </w:rPr>
        <w:t>l’Acheteur</w:t>
      </w:r>
      <w:r w:rsidRPr="00C35BB8">
        <w:rPr>
          <w:rFonts w:ascii="Trebuchet MS" w:hAnsi="Trebuchet MS" w:cs="Arial"/>
          <w:sz w:val="20"/>
          <w:szCs w:val="20"/>
        </w:rPr>
        <w:t xml:space="preserve"> sur la répartition des commandes cesse à l’égard du </w:t>
      </w:r>
      <w:r w:rsidR="00C25810">
        <w:rPr>
          <w:rFonts w:ascii="Trebuchet MS" w:hAnsi="Trebuchet MS" w:cs="Arial"/>
          <w:sz w:val="20"/>
          <w:szCs w:val="20"/>
        </w:rPr>
        <w:t>Titulaire</w:t>
      </w:r>
      <w:r w:rsidRPr="00C35BB8">
        <w:rPr>
          <w:rFonts w:ascii="Trebuchet MS" w:hAnsi="Trebuchet MS" w:cs="Arial"/>
          <w:sz w:val="20"/>
          <w:szCs w:val="20"/>
        </w:rPr>
        <w:t xml:space="preserve"> qui se voit appliquer deux pénalités de retard ou de mauvaise exécution, qui fait l’objet d’une mise en demeure pour inexécution de ses obligations contractuelles, d’une mesure d’exécution aux frais et risques ou d’une résiliation </w:t>
      </w:r>
      <w:r w:rsidR="009179CC">
        <w:rPr>
          <w:rFonts w:ascii="Trebuchet MS" w:hAnsi="Trebuchet MS" w:cs="Arial"/>
          <w:sz w:val="20"/>
          <w:szCs w:val="20"/>
        </w:rPr>
        <w:t>à ses torts exclusifs</w:t>
      </w:r>
      <w:r w:rsidR="00CF590A">
        <w:rPr>
          <w:rFonts w:ascii="Trebuchet MS" w:hAnsi="Trebuchet MS" w:cs="Arial"/>
          <w:sz w:val="20"/>
          <w:szCs w:val="20"/>
        </w:rPr>
        <w:t xml:space="preserve">. </w:t>
      </w:r>
    </w:p>
    <w:p w:rsidR="00F1671A" w:rsidRPr="00F56DE6" w:rsidRDefault="008C3A5F" w:rsidP="00E32C1E">
      <w:pPr>
        <w:pStyle w:val="Titre1"/>
      </w:pPr>
      <w:bookmarkStart w:id="37" w:name="_Toc127271345"/>
      <w:bookmarkStart w:id="38" w:name="_Toc59538047"/>
      <w:bookmarkStart w:id="39" w:name="_Toc59539924"/>
      <w:bookmarkStart w:id="40" w:name="_Toc59540013"/>
      <w:bookmarkStart w:id="41" w:name="_Ref63774198"/>
      <w:bookmarkStart w:id="42" w:name="_Ref81218777"/>
      <w:bookmarkStart w:id="43" w:name="_Toc179454239"/>
      <w:r w:rsidRPr="00885D04">
        <w:t xml:space="preserve">Durée du marché </w:t>
      </w:r>
      <w:bookmarkEnd w:id="37"/>
      <w:r w:rsidRPr="00885D04">
        <w:t>et reconduction</w:t>
      </w:r>
      <w:bookmarkEnd w:id="38"/>
      <w:bookmarkEnd w:id="39"/>
      <w:bookmarkEnd w:id="40"/>
      <w:bookmarkEnd w:id="41"/>
      <w:bookmarkEnd w:id="42"/>
      <w:bookmarkEnd w:id="43"/>
    </w:p>
    <w:p w:rsidR="00F56DE6" w:rsidRDefault="00F56DE6" w:rsidP="00925726">
      <w:pPr>
        <w:pStyle w:val="Titre2"/>
      </w:pPr>
      <w:bookmarkStart w:id="44" w:name="_Toc179454240"/>
      <w:r>
        <w:t>Durée initiale</w:t>
      </w:r>
      <w:bookmarkEnd w:id="44"/>
    </w:p>
    <w:p w:rsidR="00AC1622"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marché est conclu </w:t>
      </w:r>
      <w:r w:rsidR="0081063F">
        <w:rPr>
          <w:rFonts w:ascii="Trebuchet MS" w:hAnsi="Trebuchet MS" w:cs="Arial"/>
          <w:sz w:val="20"/>
          <w:szCs w:val="20"/>
        </w:rPr>
        <w:t>à compter de la date de notification du marché</w:t>
      </w:r>
      <w:r w:rsidR="00F57100">
        <w:rPr>
          <w:rFonts w:ascii="Trebuchet MS" w:hAnsi="Trebuchet MS" w:cs="Arial"/>
          <w:sz w:val="20"/>
          <w:szCs w:val="20"/>
        </w:rPr>
        <w:t xml:space="preserve"> jusqu’</w:t>
      </w:r>
      <w:r w:rsidR="00197665">
        <w:rPr>
          <w:rFonts w:ascii="Trebuchet MS" w:hAnsi="Trebuchet MS" w:cs="Arial"/>
          <w:sz w:val="20"/>
          <w:szCs w:val="20"/>
        </w:rPr>
        <w:t xml:space="preserve"> </w:t>
      </w:r>
      <w:r w:rsidR="00267B98" w:rsidRPr="00AF0A56">
        <w:rPr>
          <w:rFonts w:ascii="Trebuchet MS" w:hAnsi="Trebuchet MS" w:cs="Arial"/>
          <w:sz w:val="20"/>
          <w:szCs w:val="20"/>
        </w:rPr>
        <w:t xml:space="preserve"> </w:t>
      </w:r>
      <w:r w:rsidR="00267B98" w:rsidRPr="00267B98">
        <w:rPr>
          <w:rFonts w:ascii="Trebuchet MS" w:hAnsi="Trebuchet MS" w:cs="Arial"/>
          <w:sz w:val="20"/>
          <w:szCs w:val="20"/>
          <w:highlight w:val="lightGray"/>
        </w:rPr>
        <w:t xml:space="preserve">au 30 avril </w:t>
      </w:r>
      <w:r w:rsidR="00AC1622">
        <w:rPr>
          <w:rFonts w:ascii="Trebuchet MS" w:hAnsi="Trebuchet MS" w:cs="Arial"/>
          <w:sz w:val="20"/>
          <w:szCs w:val="20"/>
          <w:highlight w:val="lightGray"/>
        </w:rPr>
        <w:t>2026</w:t>
      </w:r>
      <w:r w:rsidR="00CB7ACB" w:rsidRPr="00267B98">
        <w:rPr>
          <w:rFonts w:ascii="Trebuchet MS" w:hAnsi="Trebuchet MS" w:cs="Arial"/>
          <w:sz w:val="20"/>
          <w:szCs w:val="20"/>
          <w:highlight w:val="lightGray"/>
        </w:rPr>
        <w:t>.</w:t>
      </w:r>
      <w:r w:rsidR="00CB7ACB">
        <w:rPr>
          <w:rFonts w:ascii="Trebuchet MS" w:hAnsi="Trebuchet MS" w:cs="Arial"/>
          <w:sz w:val="20"/>
          <w:szCs w:val="20"/>
        </w:rPr>
        <w:t xml:space="preserve"> </w:t>
      </w:r>
      <w:r w:rsidR="00324E75">
        <w:rPr>
          <w:rFonts w:ascii="Trebuchet MS" w:hAnsi="Trebuchet MS" w:cs="Arial"/>
          <w:sz w:val="20"/>
          <w:szCs w:val="20"/>
        </w:rPr>
        <w:t xml:space="preserve"> </w:t>
      </w:r>
    </w:p>
    <w:p w:rsidR="000D01D1" w:rsidRPr="00F10E5D" w:rsidRDefault="000D01D1" w:rsidP="000D01D1">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date de fin du marché n’est pas modifiée par une date de début d’exécution spécifique. </w:t>
      </w:r>
    </w:p>
    <w:p w:rsidR="00F56DE6" w:rsidRPr="00F56DE6" w:rsidRDefault="00F56DE6" w:rsidP="00925726">
      <w:pPr>
        <w:pStyle w:val="Titre2"/>
      </w:pPr>
      <w:bookmarkStart w:id="45" w:name="_Ref63774204"/>
      <w:bookmarkStart w:id="46" w:name="_Toc179454241"/>
      <w:r>
        <w:t>Reconductions</w:t>
      </w:r>
      <w:bookmarkEnd w:id="45"/>
      <w:bookmarkEnd w:id="46"/>
    </w:p>
    <w:p w:rsidR="000D01D1" w:rsidRDefault="000D01D1" w:rsidP="00267B98">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de </w:t>
      </w:r>
      <w:r w:rsidRPr="004F135F">
        <w:rPr>
          <w:rFonts w:ascii="Trebuchet MS" w:hAnsi="Trebuchet MS" w:cs="Arial"/>
          <w:sz w:val="20"/>
          <w:szCs w:val="20"/>
        </w:rPr>
        <w:t>douze (12)</w:t>
      </w:r>
      <w:r w:rsidRPr="00F10E5D">
        <w:rPr>
          <w:rFonts w:ascii="Trebuchet MS" w:hAnsi="Trebuchet MS" w:cs="Arial"/>
          <w:sz w:val="20"/>
          <w:szCs w:val="20"/>
        </w:rPr>
        <w:t xml:space="preserve"> mois dans la limite </w:t>
      </w:r>
      <w:r w:rsidRPr="00257221">
        <w:rPr>
          <w:rFonts w:ascii="Trebuchet MS" w:hAnsi="Trebuchet MS" w:cs="Arial"/>
          <w:sz w:val="20"/>
          <w:szCs w:val="20"/>
        </w:rPr>
        <w:t xml:space="preserve">de </w:t>
      </w:r>
      <w:r w:rsidRPr="004F135F">
        <w:rPr>
          <w:rFonts w:ascii="Trebuchet MS" w:hAnsi="Trebuchet MS" w:cs="Arial"/>
          <w:sz w:val="20"/>
          <w:szCs w:val="20"/>
        </w:rPr>
        <w:t>trois (3</w:t>
      </w:r>
      <w:r w:rsidR="004F135F" w:rsidRPr="004F135F">
        <w:rPr>
          <w:rFonts w:ascii="Trebuchet MS" w:hAnsi="Trebuchet MS" w:cs="Arial"/>
          <w:sz w:val="20"/>
          <w:szCs w:val="20"/>
        </w:rPr>
        <w:t>)</w:t>
      </w:r>
      <w:r w:rsidR="00CF263B" w:rsidRPr="00CF263B">
        <w:rPr>
          <w:rFonts w:ascii="Trebuchet MS" w:hAnsi="Trebuchet MS" w:cs="Arial"/>
          <w:color w:val="8064A2" w:themeColor="accent4"/>
          <w:sz w:val="20"/>
          <w:szCs w:val="20"/>
        </w:rPr>
        <w:t xml:space="preserve"> </w:t>
      </w:r>
      <w:r w:rsidR="00F56DE6" w:rsidRPr="00257221">
        <w:rPr>
          <w:rFonts w:ascii="Trebuchet MS" w:hAnsi="Trebuchet MS" w:cs="Arial"/>
          <w:sz w:val="20"/>
          <w:szCs w:val="20"/>
        </w:rPr>
        <w:t>reconductions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 xml:space="preserve">de </w:t>
      </w:r>
      <w:r w:rsidR="009630DB">
        <w:rPr>
          <w:rFonts w:ascii="Trebuchet MS" w:hAnsi="Trebuchet MS" w:cs="Arial"/>
          <w:sz w:val="20"/>
          <w:szCs w:val="20"/>
        </w:rPr>
        <w:t>l’Acheteur</w:t>
      </w:r>
      <w:r w:rsidRPr="00257221">
        <w:rPr>
          <w:rFonts w:ascii="Trebuchet MS" w:hAnsi="Trebuchet MS" w:cs="Arial"/>
          <w:sz w:val="20"/>
          <w:szCs w:val="20"/>
        </w:rPr>
        <w:t xml:space="preserve">. </w:t>
      </w:r>
    </w:p>
    <w:p w:rsidR="001C5831" w:rsidRDefault="001C5831" w:rsidP="001C5831">
      <w:pPr>
        <w:jc w:val="both"/>
        <w:rPr>
          <w:b/>
          <w:lang w:eastAsia="fr-FR"/>
        </w:rPr>
      </w:pPr>
      <w:r w:rsidRPr="00393D40">
        <w:rPr>
          <w:b/>
          <w:lang w:eastAsia="fr-FR"/>
        </w:rPr>
        <w:t>Toutefois pour le</w:t>
      </w:r>
      <w:r w:rsidR="00393D40" w:rsidRPr="00393D40">
        <w:rPr>
          <w:b/>
          <w:lang w:eastAsia="fr-FR"/>
        </w:rPr>
        <w:t>(</w:t>
      </w:r>
      <w:r w:rsidRPr="00393D40">
        <w:rPr>
          <w:b/>
          <w:lang w:eastAsia="fr-FR"/>
        </w:rPr>
        <w:t>s</w:t>
      </w:r>
      <w:r w:rsidR="00393D40" w:rsidRPr="00393D40">
        <w:rPr>
          <w:b/>
          <w:lang w:eastAsia="fr-FR"/>
        </w:rPr>
        <w:t>) lot(s) précisé(s)  dans l’annexe 12</w:t>
      </w:r>
      <w:r w:rsidRPr="00393D40">
        <w:rPr>
          <w:b/>
          <w:lang w:eastAsia="fr-FR"/>
        </w:rPr>
        <w:t xml:space="preserve"> du CCAP les marchés prendront fin au plus tard </w:t>
      </w:r>
      <w:r w:rsidR="00A47606" w:rsidRPr="00393D40">
        <w:rPr>
          <w:b/>
          <w:lang w:eastAsia="fr-FR"/>
        </w:rPr>
        <w:t>à la date spécifiée dans cette a</w:t>
      </w:r>
      <w:r w:rsidRPr="00393D40">
        <w:rPr>
          <w:b/>
          <w:lang w:eastAsia="fr-FR"/>
        </w:rPr>
        <w:t>nnexe.</w:t>
      </w:r>
      <w:r>
        <w:rPr>
          <w:b/>
          <w:lang w:eastAsia="fr-FR"/>
        </w:rPr>
        <w:t xml:space="preserve"> </w:t>
      </w:r>
    </w:p>
    <w:p w:rsidR="00A47606" w:rsidRDefault="00A47606" w:rsidP="000D01D1">
      <w:pPr>
        <w:tabs>
          <w:tab w:val="left" w:pos="5529"/>
        </w:tabs>
        <w:spacing w:after="120"/>
        <w:jc w:val="both"/>
        <w:rPr>
          <w:rFonts w:ascii="Trebuchet MS" w:hAnsi="Trebuchet MS" w:cs="Arial"/>
          <w:sz w:val="20"/>
          <w:szCs w:val="20"/>
        </w:rPr>
      </w:pP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9630DB">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267B98" w:rsidRDefault="000D01D1" w:rsidP="00267B98">
      <w:pPr>
        <w:spacing w:after="120"/>
        <w:jc w:val="both"/>
        <w:rPr>
          <w:rFonts w:ascii="Trebuchet MS" w:hAnsi="Trebuchet MS" w:cs="Arial"/>
          <w:sz w:val="20"/>
          <w:szCs w:val="20"/>
        </w:rPr>
      </w:pPr>
      <w:r w:rsidRPr="00F10E5D">
        <w:rPr>
          <w:rFonts w:ascii="Trebuchet MS" w:hAnsi="Trebuchet MS" w:cs="Arial"/>
          <w:sz w:val="20"/>
          <w:szCs w:val="20"/>
        </w:rPr>
        <w:t xml:space="preserve">La durée totale du marché </w:t>
      </w:r>
      <w:r w:rsidRPr="00B44FEE">
        <w:rPr>
          <w:rFonts w:ascii="Trebuchet MS" w:hAnsi="Trebuchet MS" w:cs="Arial"/>
          <w:sz w:val="20"/>
          <w:szCs w:val="20"/>
        </w:rPr>
        <w:t xml:space="preserve">n’excèdera pas </w:t>
      </w:r>
      <w:r w:rsidRPr="004F135F">
        <w:rPr>
          <w:rFonts w:ascii="Trebuchet MS" w:hAnsi="Trebuchet MS" w:cs="Arial"/>
          <w:sz w:val="20"/>
          <w:szCs w:val="20"/>
        </w:rPr>
        <w:t>quatre (4) ans.</w:t>
      </w:r>
      <w:r w:rsidR="001212EC">
        <w:rPr>
          <w:rFonts w:ascii="Trebuchet MS" w:hAnsi="Trebuchet MS" w:cs="Arial"/>
          <w:sz w:val="20"/>
          <w:szCs w:val="20"/>
        </w:rPr>
        <w:t xml:space="preserve"> </w:t>
      </w:r>
    </w:p>
    <w:p w:rsidR="00267B98" w:rsidRPr="009112B4" w:rsidRDefault="00267B98" w:rsidP="00B44FEE">
      <w:pPr>
        <w:pBdr>
          <w:top w:val="single" w:sz="4" w:space="1" w:color="auto"/>
          <w:left w:val="single" w:sz="4" w:space="4" w:color="auto"/>
          <w:bottom w:val="single" w:sz="4" w:space="1" w:color="auto"/>
          <w:right w:val="single" w:sz="4" w:space="4" w:color="auto"/>
        </w:pBdr>
        <w:spacing w:after="120"/>
        <w:jc w:val="both"/>
        <w:rPr>
          <w:rFonts w:ascii="Trebuchet MS" w:hAnsi="Trebuchet MS" w:cs="Arial"/>
          <w:b/>
          <w:sz w:val="20"/>
          <w:szCs w:val="20"/>
        </w:rPr>
      </w:pPr>
      <w:r w:rsidRPr="009112B4">
        <w:rPr>
          <w:rFonts w:ascii="Trebuchet MS" w:hAnsi="Trebuchet MS" w:cs="Arial"/>
          <w:b/>
          <w:sz w:val="20"/>
          <w:szCs w:val="20"/>
          <w:u w:val="single"/>
        </w:rPr>
        <w:lastRenderedPageBreak/>
        <w:t>Nota</w:t>
      </w:r>
      <w:r w:rsidRPr="009112B4">
        <w:rPr>
          <w:rFonts w:ascii="Trebuchet MS" w:hAnsi="Trebuchet MS" w:cs="Arial"/>
          <w:b/>
          <w:sz w:val="20"/>
          <w:szCs w:val="20"/>
        </w:rPr>
        <w:t> :</w:t>
      </w:r>
    </w:p>
    <w:p w:rsidR="000D01D1" w:rsidRPr="009112B4" w:rsidRDefault="00267B98" w:rsidP="00B7009C">
      <w:pPr>
        <w:pBdr>
          <w:top w:val="single" w:sz="4" w:space="1" w:color="auto"/>
          <w:left w:val="single" w:sz="4" w:space="4" w:color="auto"/>
          <w:bottom w:val="single" w:sz="4" w:space="1" w:color="auto"/>
          <w:right w:val="single" w:sz="4" w:space="4" w:color="auto"/>
        </w:pBdr>
        <w:spacing w:after="120"/>
        <w:jc w:val="both"/>
        <w:rPr>
          <w:rFonts w:ascii="Trebuchet MS" w:hAnsi="Trebuchet MS" w:cs="Arial"/>
          <w:b/>
          <w:sz w:val="20"/>
          <w:szCs w:val="20"/>
        </w:rPr>
      </w:pPr>
      <w:r w:rsidRPr="009112B4">
        <w:rPr>
          <w:rFonts w:ascii="Trebuchet MS" w:hAnsi="Trebuchet MS" w:cs="Arial"/>
          <w:b/>
          <w:sz w:val="20"/>
          <w:szCs w:val="20"/>
        </w:rPr>
        <w:t>Lors des reconductions, il est demandé au Titulaire DE N’ENVOYER UNE OFFRE que lorsque le prix est modifié par rapport à l’offre initiale.</w:t>
      </w:r>
    </w:p>
    <w:p w:rsidR="000D01D1" w:rsidRDefault="00F10E5D" w:rsidP="00925726">
      <w:pPr>
        <w:pStyle w:val="Titre2"/>
      </w:pPr>
      <w:bookmarkStart w:id="47" w:name="_Toc179454243"/>
      <w:r>
        <w:t>Marchés complémentaires</w:t>
      </w:r>
      <w:bookmarkEnd w:id="47"/>
      <w:r>
        <w:t xml:space="preserve"> </w:t>
      </w:r>
    </w:p>
    <w:p w:rsidR="00A0763B" w:rsidRPr="00A0763B" w:rsidRDefault="00A0763B" w:rsidP="00A0763B">
      <w:pPr>
        <w:rPr>
          <w:lang w:eastAsia="fr-FR"/>
        </w:rPr>
      </w:pPr>
    </w:p>
    <w:p w:rsidR="008C3A5F" w:rsidRPr="00267B98" w:rsidRDefault="000D01D1" w:rsidP="00267B98">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9630DB">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8" w:name="_Toc127271347"/>
      <w:bookmarkStart w:id="49" w:name="_Toc59538048"/>
      <w:bookmarkStart w:id="50" w:name="_Ref59538220"/>
      <w:bookmarkStart w:id="51" w:name="_Toc59539925"/>
      <w:bookmarkStart w:id="52" w:name="_Toc59540014"/>
      <w:bookmarkStart w:id="53" w:name="_Ref63771624"/>
      <w:bookmarkStart w:id="54" w:name="_Toc179454244"/>
      <w:r w:rsidRPr="00A335CC">
        <w:t xml:space="preserve">Pièces </w:t>
      </w:r>
      <w:r w:rsidR="008765AA" w:rsidRPr="00A335CC">
        <w:t>contractuelles</w:t>
      </w:r>
      <w:r w:rsidRPr="00A335CC">
        <w:t xml:space="preserve"> </w:t>
      </w:r>
      <w:bookmarkEnd w:id="48"/>
      <w:r w:rsidRPr="00A335CC">
        <w:t>du marché</w:t>
      </w:r>
      <w:bookmarkEnd w:id="49"/>
      <w:bookmarkEnd w:id="50"/>
      <w:bookmarkEnd w:id="51"/>
      <w:bookmarkEnd w:id="52"/>
      <w:bookmarkEnd w:id="53"/>
      <w:bookmarkEnd w:id="54"/>
      <w:r w:rsidR="009640CB">
        <w:t xml:space="preserve"> </w:t>
      </w:r>
    </w:p>
    <w:p w:rsidR="008C3A5F" w:rsidRPr="00885D04" w:rsidRDefault="008765AA" w:rsidP="00925726">
      <w:pPr>
        <w:pStyle w:val="Titre2"/>
      </w:pPr>
      <w:bookmarkStart w:id="55" w:name="_Toc59538049"/>
      <w:bookmarkStart w:id="56" w:name="_Ref59538248"/>
      <w:bookmarkStart w:id="57" w:name="_Ref59538249"/>
      <w:bookmarkStart w:id="58" w:name="_Toc59539926"/>
      <w:bookmarkStart w:id="59" w:name="_Toc59540015"/>
      <w:bookmarkStart w:id="60" w:name="_Ref63771632"/>
      <w:bookmarkStart w:id="61" w:name="_Toc179454245"/>
      <w:r w:rsidRPr="00885D04">
        <w:t>Pièces constitutives du marché</w:t>
      </w:r>
      <w:bookmarkEnd w:id="55"/>
      <w:bookmarkEnd w:id="56"/>
      <w:bookmarkEnd w:id="57"/>
      <w:bookmarkEnd w:id="58"/>
      <w:bookmarkEnd w:id="59"/>
      <w:bookmarkEnd w:id="60"/>
      <w:bookmarkEnd w:id="61"/>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566571" w:rsidRDefault="00566571" w:rsidP="00566571">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la lettre de notification du marché et</w:t>
      </w:r>
      <w:r>
        <w:rPr>
          <w:rFonts w:ascii="Trebuchet MS" w:hAnsi="Trebuchet MS" w:cs="Arial"/>
          <w:sz w:val="20"/>
          <w:szCs w:val="20"/>
        </w:rPr>
        <w:t>, le cas échéant,</w:t>
      </w:r>
      <w:r w:rsidRPr="006B2D9B">
        <w:rPr>
          <w:rFonts w:ascii="Trebuchet MS" w:hAnsi="Trebuchet MS" w:cs="Arial"/>
          <w:sz w:val="20"/>
          <w:szCs w:val="20"/>
        </w:rPr>
        <w:t xml:space="preserve"> son accusé réception ;</w:t>
      </w:r>
    </w:p>
    <w:p w:rsidR="006B19EC" w:rsidRPr="00566571" w:rsidRDefault="006B19EC" w:rsidP="00566571">
      <w:pPr>
        <w:numPr>
          <w:ilvl w:val="0"/>
          <w:numId w:val="6"/>
        </w:numPr>
        <w:spacing w:after="120"/>
        <w:ind w:left="568" w:hanging="284"/>
        <w:contextualSpacing/>
        <w:jc w:val="both"/>
        <w:rPr>
          <w:rFonts w:ascii="Trebuchet MS" w:hAnsi="Trebuchet MS" w:cs="Arial"/>
          <w:sz w:val="20"/>
          <w:szCs w:val="20"/>
        </w:rPr>
      </w:pPr>
      <w:r>
        <w:rPr>
          <w:rFonts w:ascii="Trebuchet MS" w:hAnsi="Trebuchet MS" w:cs="Arial"/>
          <w:sz w:val="20"/>
          <w:szCs w:val="20"/>
        </w:rPr>
        <w:t>le catalogue des besoins</w:t>
      </w:r>
    </w:p>
    <w:p w:rsidR="00F10E5D" w:rsidRPr="006B2D9B" w:rsidRDefault="00F10E5D" w:rsidP="00BD5C80">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r w:rsidR="00B44FEE">
        <w:rPr>
          <w:rFonts w:ascii="Trebuchet MS" w:hAnsi="Trebuchet MS" w:cs="Arial"/>
          <w:sz w:val="20"/>
          <w:szCs w:val="20"/>
        </w:rPr>
        <w:t xml:space="preserve"> </w:t>
      </w:r>
    </w:p>
    <w:p w:rsidR="00B44FEE" w:rsidRPr="00F81367" w:rsidRDefault="00B44FEE" w:rsidP="0096053B">
      <w:pPr>
        <w:pStyle w:val="Paragraphedeliste"/>
        <w:numPr>
          <w:ilvl w:val="2"/>
          <w:numId w:val="17"/>
        </w:numPr>
        <w:autoSpaceDE w:val="0"/>
        <w:autoSpaceDN w:val="0"/>
        <w:adjustRightInd w:val="0"/>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 xml:space="preserve">Annexe 1 : Bordereau des prix unitaires </w:t>
      </w:r>
    </w:p>
    <w:p w:rsidR="00B44FEE" w:rsidRPr="00F81367" w:rsidRDefault="00B44FEE" w:rsidP="0096053B">
      <w:pPr>
        <w:pStyle w:val="Paragraphedeliste"/>
        <w:numPr>
          <w:ilvl w:val="2"/>
          <w:numId w:val="17"/>
        </w:numPr>
        <w:autoSpaceDE w:val="0"/>
        <w:autoSpaceDN w:val="0"/>
        <w:adjustRightInd w:val="0"/>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Annexe 2 : Prestations Fournisseur</w:t>
      </w:r>
    </w:p>
    <w:p w:rsidR="00D90EFC" w:rsidRPr="00F81367" w:rsidRDefault="00D60F3A" w:rsidP="00D90EFC">
      <w:pPr>
        <w:pStyle w:val="Normal1"/>
        <w:numPr>
          <w:ilvl w:val="2"/>
          <w:numId w:val="17"/>
        </w:numPr>
        <w:ind w:left="1134"/>
        <w:rPr>
          <w:rFonts w:ascii="Trebuchet MS" w:eastAsia="Calibri" w:hAnsi="Trebuchet MS" w:cs="Arial"/>
          <w:color w:val="000000" w:themeColor="text1"/>
          <w:sz w:val="20"/>
          <w:szCs w:val="20"/>
          <w:lang w:eastAsia="en-US"/>
        </w:rPr>
      </w:pPr>
      <w:r w:rsidRPr="00F81367">
        <w:rPr>
          <w:rFonts w:ascii="Trebuchet MS" w:eastAsia="Calibri" w:hAnsi="Trebuchet MS" w:cs="Arial"/>
          <w:color w:val="000000" w:themeColor="text1"/>
          <w:sz w:val="20"/>
          <w:szCs w:val="20"/>
          <w:lang w:eastAsia="en-US"/>
        </w:rPr>
        <w:t>Annexe 3</w:t>
      </w:r>
      <w:r w:rsidR="00B44FEE" w:rsidRPr="00F81367">
        <w:rPr>
          <w:rFonts w:ascii="Trebuchet MS" w:eastAsia="Calibri" w:hAnsi="Trebuchet MS" w:cs="Arial"/>
          <w:sz w:val="20"/>
          <w:szCs w:val="20"/>
          <w:lang w:eastAsia="en-US"/>
        </w:rPr>
        <w:t xml:space="preserve"> : Prestations</w:t>
      </w:r>
      <w:r w:rsidR="00F81367" w:rsidRPr="00F81367">
        <w:rPr>
          <w:rFonts w:ascii="Trebuchet MS" w:eastAsia="Calibri" w:hAnsi="Trebuchet MS" w:cs="Arial"/>
          <w:sz w:val="20"/>
          <w:szCs w:val="20"/>
          <w:lang w:eastAsia="en-US"/>
        </w:rPr>
        <w:t xml:space="preserve"> </w:t>
      </w:r>
      <w:r w:rsidR="00B44FEE" w:rsidRPr="00F81367">
        <w:rPr>
          <w:rFonts w:ascii="Trebuchet MS" w:eastAsia="Calibri" w:hAnsi="Trebuchet MS" w:cs="Arial"/>
          <w:sz w:val="20"/>
          <w:szCs w:val="20"/>
          <w:lang w:eastAsia="en-US"/>
        </w:rPr>
        <w:t>accompagnement clients</w:t>
      </w:r>
    </w:p>
    <w:p w:rsidR="006C7FDB" w:rsidRPr="00F81367" w:rsidRDefault="006C7FDB" w:rsidP="006C7FDB">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 xml:space="preserve">Annexe </w:t>
      </w:r>
      <w:r w:rsidRPr="00F81367">
        <w:rPr>
          <w:rFonts w:ascii="Trebuchet MS" w:eastAsia="Calibri" w:hAnsi="Trebuchet MS" w:cs="Arial"/>
          <w:color w:val="000000" w:themeColor="text1"/>
          <w:sz w:val="20"/>
          <w:szCs w:val="20"/>
          <w:lang w:eastAsia="en-US"/>
        </w:rPr>
        <w:t>4</w:t>
      </w:r>
      <w:r w:rsidR="00995BBC" w:rsidRPr="00F81367">
        <w:rPr>
          <w:rFonts w:ascii="Trebuchet MS" w:eastAsia="Calibri" w:hAnsi="Trebuchet MS" w:cs="Arial"/>
          <w:sz w:val="20"/>
          <w:szCs w:val="20"/>
          <w:lang w:eastAsia="en-US"/>
        </w:rPr>
        <w:t xml:space="preserve"> </w:t>
      </w:r>
      <w:r w:rsidRPr="00F81367">
        <w:rPr>
          <w:rFonts w:ascii="Trebuchet MS" w:eastAsia="Calibri" w:hAnsi="Trebuchet MS" w:cs="Arial"/>
          <w:sz w:val="20"/>
          <w:szCs w:val="20"/>
          <w:lang w:eastAsia="en-US"/>
        </w:rPr>
        <w:t>: Conditions de livraison EP GHT49</w:t>
      </w:r>
    </w:p>
    <w:p w:rsidR="00D60F3A" w:rsidRPr="00F81367" w:rsidRDefault="00D60F3A" w:rsidP="00D60F3A">
      <w:pPr>
        <w:pStyle w:val="Normal1"/>
        <w:numPr>
          <w:ilvl w:val="2"/>
          <w:numId w:val="17"/>
        </w:numPr>
        <w:ind w:left="1134"/>
        <w:rPr>
          <w:rFonts w:ascii="Trebuchet MS" w:eastAsia="Calibri" w:hAnsi="Trebuchet MS" w:cs="Arial"/>
          <w:color w:val="000000" w:themeColor="text1"/>
          <w:sz w:val="20"/>
          <w:szCs w:val="20"/>
          <w:lang w:eastAsia="en-US"/>
        </w:rPr>
      </w:pPr>
      <w:r w:rsidRPr="00F81367">
        <w:rPr>
          <w:rFonts w:ascii="Trebuchet MS" w:eastAsia="Calibri" w:hAnsi="Trebuchet MS" w:cs="Arial"/>
          <w:color w:val="000000" w:themeColor="text1"/>
          <w:sz w:val="20"/>
          <w:szCs w:val="20"/>
          <w:lang w:eastAsia="en-US"/>
        </w:rPr>
        <w:t xml:space="preserve">Annexe </w:t>
      </w:r>
      <w:r w:rsidR="00DA5A4F" w:rsidRPr="00F81367">
        <w:rPr>
          <w:rFonts w:ascii="Trebuchet MS" w:eastAsia="Calibri" w:hAnsi="Trebuchet MS" w:cs="Arial"/>
          <w:color w:val="000000" w:themeColor="text1"/>
          <w:sz w:val="20"/>
          <w:szCs w:val="20"/>
          <w:lang w:eastAsia="en-US"/>
        </w:rPr>
        <w:t>5</w:t>
      </w:r>
      <w:r w:rsidR="0096053B" w:rsidRPr="00F81367">
        <w:rPr>
          <w:rFonts w:ascii="Trebuchet MS" w:eastAsia="Calibri" w:hAnsi="Trebuchet MS" w:cs="Arial"/>
          <w:sz w:val="20"/>
          <w:szCs w:val="20"/>
          <w:lang w:eastAsia="en-US"/>
        </w:rPr>
        <w:t xml:space="preserve"> </w:t>
      </w:r>
      <w:r w:rsidR="00C3517C" w:rsidRPr="00F81367">
        <w:rPr>
          <w:rFonts w:ascii="Trebuchet MS" w:eastAsia="Calibri" w:hAnsi="Trebuchet MS" w:cs="Arial"/>
          <w:sz w:val="20"/>
          <w:szCs w:val="20"/>
          <w:lang w:eastAsia="en-US"/>
        </w:rPr>
        <w:t xml:space="preserve">: </w:t>
      </w:r>
      <w:r w:rsidR="00CA336E" w:rsidRPr="00F81367">
        <w:rPr>
          <w:rFonts w:ascii="Trebuchet MS" w:eastAsia="Calibri" w:hAnsi="Trebuchet MS" w:cs="Arial"/>
          <w:sz w:val="20"/>
          <w:szCs w:val="20"/>
          <w:lang w:eastAsia="en-US"/>
        </w:rPr>
        <w:t>O</w:t>
      </w:r>
      <w:r w:rsidR="00C3517C" w:rsidRPr="00F81367">
        <w:rPr>
          <w:rFonts w:ascii="Trebuchet MS" w:eastAsia="Calibri" w:hAnsi="Trebuchet MS" w:cs="Arial"/>
          <w:sz w:val="20"/>
          <w:szCs w:val="20"/>
          <w:lang w:eastAsia="en-US"/>
        </w:rPr>
        <w:t xml:space="preserve">ffre ancillaire </w:t>
      </w:r>
    </w:p>
    <w:p w:rsidR="006C7FDB" w:rsidRPr="00F81367" w:rsidRDefault="006C7FDB" w:rsidP="006C7FDB">
      <w:pPr>
        <w:pStyle w:val="Normal1"/>
        <w:numPr>
          <w:ilvl w:val="2"/>
          <w:numId w:val="17"/>
        </w:numPr>
        <w:tabs>
          <w:tab w:val="clear" w:pos="851"/>
          <w:tab w:val="left" w:pos="1134"/>
        </w:tabs>
        <w:ind w:left="1134"/>
        <w:rPr>
          <w:rFonts w:ascii="Trebuchet MS" w:eastAsia="Calibri" w:hAnsi="Trebuchet MS" w:cs="Arial"/>
          <w:color w:val="000000" w:themeColor="text1"/>
          <w:sz w:val="20"/>
          <w:szCs w:val="20"/>
          <w:lang w:eastAsia="en-US"/>
        </w:rPr>
      </w:pPr>
      <w:r w:rsidRPr="00F81367">
        <w:rPr>
          <w:rFonts w:ascii="Trebuchet MS" w:eastAsia="Calibri" w:hAnsi="Trebuchet MS" w:cs="Arial"/>
          <w:sz w:val="20"/>
          <w:szCs w:val="20"/>
          <w:lang w:eastAsia="en-US"/>
        </w:rPr>
        <w:t>Annexe</w:t>
      </w:r>
      <w:r w:rsidR="00FB01E1" w:rsidRPr="00F81367">
        <w:rPr>
          <w:rFonts w:ascii="Trebuchet MS" w:eastAsia="Calibri" w:hAnsi="Trebuchet MS" w:cs="Arial"/>
          <w:sz w:val="20"/>
          <w:szCs w:val="20"/>
          <w:lang w:eastAsia="en-US"/>
        </w:rPr>
        <w:t xml:space="preserve"> </w:t>
      </w:r>
      <w:r w:rsidR="00DA5A4F" w:rsidRPr="00F81367">
        <w:rPr>
          <w:rFonts w:ascii="Trebuchet MS" w:eastAsia="Calibri" w:hAnsi="Trebuchet MS" w:cs="Arial"/>
          <w:color w:val="000000" w:themeColor="text1"/>
          <w:sz w:val="20"/>
          <w:szCs w:val="20"/>
          <w:lang w:eastAsia="en-US"/>
        </w:rPr>
        <w:t>6</w:t>
      </w:r>
      <w:r w:rsidRPr="00F81367">
        <w:rPr>
          <w:rFonts w:ascii="Trebuchet MS" w:eastAsia="Calibri" w:hAnsi="Trebuchet MS" w:cs="Arial"/>
          <w:sz w:val="20"/>
          <w:szCs w:val="20"/>
          <w:lang w:eastAsia="en-US"/>
        </w:rPr>
        <w:t xml:space="preserve"> : Liste des établissements </w:t>
      </w:r>
      <w:r w:rsidR="00DA5A4F" w:rsidRPr="00F81367">
        <w:rPr>
          <w:rFonts w:ascii="Trebuchet MS" w:eastAsia="Calibri" w:hAnsi="Trebuchet MS" w:cs="Arial"/>
          <w:sz w:val="20"/>
          <w:szCs w:val="20"/>
          <w:lang w:eastAsia="en-US"/>
        </w:rPr>
        <w:t xml:space="preserve">du GHT49 </w:t>
      </w:r>
      <w:r w:rsidRPr="00F81367">
        <w:rPr>
          <w:rFonts w:ascii="Trebuchet MS" w:eastAsia="Calibri" w:hAnsi="Trebuchet MS" w:cs="Arial"/>
          <w:sz w:val="20"/>
          <w:szCs w:val="20"/>
          <w:lang w:eastAsia="en-US"/>
        </w:rPr>
        <w:t>et trésoriers associés</w:t>
      </w:r>
    </w:p>
    <w:p w:rsidR="00B44FEE" w:rsidRPr="00F81367" w:rsidRDefault="00C3517C" w:rsidP="00D60F3A">
      <w:pPr>
        <w:pStyle w:val="Normal1"/>
        <w:numPr>
          <w:ilvl w:val="2"/>
          <w:numId w:val="17"/>
        </w:numPr>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 xml:space="preserve">Annexe </w:t>
      </w:r>
      <w:r w:rsidR="00DA5A4F" w:rsidRPr="00F81367">
        <w:rPr>
          <w:rFonts w:ascii="Trebuchet MS" w:eastAsia="Calibri" w:hAnsi="Trebuchet MS" w:cs="Arial"/>
          <w:color w:val="000000" w:themeColor="text1"/>
          <w:sz w:val="20"/>
          <w:szCs w:val="20"/>
          <w:lang w:eastAsia="en-US"/>
        </w:rPr>
        <w:t>7</w:t>
      </w:r>
      <w:r w:rsidR="00B44FEE" w:rsidRPr="00F81367">
        <w:rPr>
          <w:rFonts w:ascii="Trebuchet MS" w:eastAsia="Calibri" w:hAnsi="Trebuchet MS" w:cs="Arial"/>
          <w:sz w:val="20"/>
          <w:szCs w:val="20"/>
          <w:lang w:eastAsia="en-US"/>
        </w:rPr>
        <w:t> : Coordonnées pharmacien EP GHT49</w:t>
      </w:r>
    </w:p>
    <w:p w:rsidR="00EF1385" w:rsidRPr="00F81367" w:rsidRDefault="00DA5A4F" w:rsidP="00D60F3A">
      <w:pPr>
        <w:pStyle w:val="Normal1"/>
        <w:numPr>
          <w:ilvl w:val="2"/>
          <w:numId w:val="17"/>
        </w:numPr>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Annexe 8</w:t>
      </w:r>
      <w:r w:rsidR="00EF1385" w:rsidRPr="00F81367">
        <w:rPr>
          <w:rFonts w:ascii="Trebuchet MS" w:eastAsia="Calibri" w:hAnsi="Trebuchet MS" w:cs="Arial"/>
          <w:sz w:val="20"/>
          <w:szCs w:val="20"/>
          <w:lang w:eastAsia="en-US"/>
        </w:rPr>
        <w:t> : Révision des prix</w:t>
      </w:r>
    </w:p>
    <w:p w:rsidR="00D60F3A" w:rsidRPr="00F81367" w:rsidRDefault="00DA5A4F" w:rsidP="00AB6DA5">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color w:val="000000" w:themeColor="text1"/>
          <w:sz w:val="20"/>
          <w:szCs w:val="20"/>
          <w:lang w:eastAsia="en-US"/>
        </w:rPr>
        <w:t>Annexe 9</w:t>
      </w:r>
      <w:r w:rsidR="00D60F3A" w:rsidRPr="00F81367">
        <w:rPr>
          <w:rFonts w:ascii="Trebuchet MS" w:eastAsia="Calibri" w:hAnsi="Trebuchet MS" w:cs="Arial"/>
          <w:color w:val="000000" w:themeColor="text1"/>
          <w:sz w:val="20"/>
          <w:szCs w:val="20"/>
          <w:lang w:eastAsia="en-US"/>
        </w:rPr>
        <w:t> : Engagement développement durable</w:t>
      </w:r>
    </w:p>
    <w:p w:rsidR="00AB6DA5" w:rsidRPr="00F81367" w:rsidRDefault="00DA5A4F" w:rsidP="00AB6DA5">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color w:val="000000" w:themeColor="text1"/>
          <w:sz w:val="20"/>
          <w:szCs w:val="20"/>
          <w:lang w:eastAsia="en-US"/>
        </w:rPr>
        <w:t>Annexe 10</w:t>
      </w:r>
      <w:r w:rsidR="00AB6DA5" w:rsidRPr="00F81367">
        <w:rPr>
          <w:rFonts w:ascii="Trebuchet MS" w:eastAsia="Calibri" w:hAnsi="Trebuchet MS" w:cs="Arial"/>
          <w:sz w:val="20"/>
          <w:szCs w:val="20"/>
          <w:lang w:eastAsia="en-US"/>
        </w:rPr>
        <w:t xml:space="preserve"> : RGPD Contrat sous-traitance </w:t>
      </w:r>
    </w:p>
    <w:p w:rsidR="00AB6DA5" w:rsidRPr="00F81367" w:rsidRDefault="00FB01E1" w:rsidP="00AB6DA5">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color w:val="000000" w:themeColor="text1"/>
          <w:sz w:val="20"/>
          <w:szCs w:val="20"/>
          <w:lang w:eastAsia="en-US"/>
        </w:rPr>
        <w:t xml:space="preserve">Annexe </w:t>
      </w:r>
      <w:r w:rsidR="006C7FDB" w:rsidRPr="00F81367">
        <w:rPr>
          <w:rFonts w:ascii="Trebuchet MS" w:eastAsia="Calibri" w:hAnsi="Trebuchet MS" w:cs="Arial"/>
          <w:color w:val="000000" w:themeColor="text1"/>
          <w:sz w:val="20"/>
          <w:szCs w:val="20"/>
          <w:lang w:eastAsia="en-US"/>
        </w:rPr>
        <w:t>1</w:t>
      </w:r>
      <w:r w:rsidR="00DA5A4F" w:rsidRPr="00F81367">
        <w:rPr>
          <w:rFonts w:ascii="Trebuchet MS" w:eastAsia="Calibri" w:hAnsi="Trebuchet MS" w:cs="Arial"/>
          <w:color w:val="000000" w:themeColor="text1"/>
          <w:sz w:val="20"/>
          <w:szCs w:val="20"/>
          <w:lang w:eastAsia="en-US"/>
        </w:rPr>
        <w:t>1</w:t>
      </w:r>
      <w:r w:rsidR="00AB6DA5" w:rsidRPr="00F81367">
        <w:rPr>
          <w:rFonts w:ascii="Trebuchet MS" w:eastAsia="Calibri" w:hAnsi="Trebuchet MS" w:cs="Arial"/>
          <w:sz w:val="20"/>
          <w:szCs w:val="20"/>
          <w:lang w:eastAsia="en-US"/>
        </w:rPr>
        <w:t> : Risques généraux dans les Etablissements Hospitaliers</w:t>
      </w:r>
    </w:p>
    <w:p w:rsidR="00A0763B" w:rsidRPr="00393D40" w:rsidRDefault="00A0763B" w:rsidP="00AB6DA5">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393D40">
        <w:rPr>
          <w:rFonts w:ascii="Trebuchet MS" w:eastAsia="Calibri" w:hAnsi="Trebuchet MS" w:cs="Arial"/>
          <w:color w:val="000000" w:themeColor="text1"/>
          <w:sz w:val="20"/>
          <w:szCs w:val="20"/>
          <w:lang w:eastAsia="en-US"/>
        </w:rPr>
        <w:t>Annexe 1</w:t>
      </w:r>
      <w:r w:rsidR="00E367E0" w:rsidRPr="00393D40">
        <w:rPr>
          <w:rFonts w:ascii="Trebuchet MS" w:eastAsia="Calibri" w:hAnsi="Trebuchet MS" w:cs="Arial"/>
          <w:color w:val="000000" w:themeColor="text1"/>
          <w:sz w:val="20"/>
          <w:szCs w:val="20"/>
          <w:lang w:eastAsia="en-US"/>
        </w:rPr>
        <w:t>2</w:t>
      </w:r>
      <w:r w:rsidRPr="00393D40">
        <w:rPr>
          <w:rFonts w:ascii="Trebuchet MS" w:eastAsia="Calibri" w:hAnsi="Trebuchet MS" w:cs="Arial"/>
          <w:color w:val="000000" w:themeColor="text1"/>
          <w:sz w:val="20"/>
          <w:szCs w:val="20"/>
          <w:lang w:eastAsia="en-US"/>
        </w:rPr>
        <w:t> </w:t>
      </w:r>
      <w:r w:rsidRPr="00393D40">
        <w:rPr>
          <w:rFonts w:ascii="Trebuchet MS" w:eastAsia="Calibri" w:hAnsi="Trebuchet MS" w:cs="Arial"/>
          <w:sz w:val="20"/>
          <w:szCs w:val="20"/>
          <w:lang w:eastAsia="en-US"/>
        </w:rPr>
        <w:t>: Lots avec date de fin de marché anticipée</w:t>
      </w:r>
    </w:p>
    <w:p w:rsidR="0029730D" w:rsidRPr="00393D40" w:rsidRDefault="0029730D" w:rsidP="0029730D">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393D40">
        <w:rPr>
          <w:rFonts w:ascii="Trebuchet MS" w:eastAsia="Calibri" w:hAnsi="Trebuchet MS" w:cs="Arial"/>
          <w:sz w:val="20"/>
          <w:szCs w:val="20"/>
          <w:lang w:eastAsia="en-US"/>
        </w:rPr>
        <w:t>Annexe 1</w:t>
      </w:r>
      <w:r w:rsidR="00E367E0" w:rsidRPr="00393D40">
        <w:rPr>
          <w:rFonts w:ascii="Trebuchet MS" w:eastAsia="Calibri" w:hAnsi="Trebuchet MS" w:cs="Arial"/>
          <w:sz w:val="20"/>
          <w:szCs w:val="20"/>
          <w:lang w:eastAsia="en-US"/>
        </w:rPr>
        <w:t>3</w:t>
      </w:r>
      <w:r w:rsidRPr="00393D40">
        <w:rPr>
          <w:rFonts w:ascii="Trebuchet MS" w:eastAsia="Calibri" w:hAnsi="Trebuchet MS" w:cs="Arial"/>
          <w:sz w:val="20"/>
          <w:szCs w:val="20"/>
          <w:lang w:eastAsia="en-US"/>
        </w:rPr>
        <w:t> : Lots sans montant minimum</w:t>
      </w:r>
    </w:p>
    <w:p w:rsidR="00AB6DA5" w:rsidRPr="006C7FDB" w:rsidRDefault="00AB6DA5" w:rsidP="00905EAB">
      <w:pPr>
        <w:pStyle w:val="Normal1"/>
        <w:tabs>
          <w:tab w:val="clear" w:pos="851"/>
          <w:tab w:val="left" w:pos="1134"/>
        </w:tabs>
        <w:ind w:left="1134" w:firstLine="0"/>
        <w:rPr>
          <w:rFonts w:ascii="Trebuchet MS" w:eastAsia="Calibri" w:hAnsi="Trebuchet MS" w:cs="Arial"/>
          <w:color w:val="000000" w:themeColor="text1"/>
          <w:sz w:val="20"/>
          <w:szCs w:val="20"/>
          <w:lang w:eastAsia="en-US"/>
        </w:rPr>
      </w:pPr>
    </w:p>
    <w:p w:rsidR="00F10E5D" w:rsidRPr="00C3517C" w:rsidRDefault="00F10E5D" w:rsidP="00BD5C80">
      <w:pPr>
        <w:numPr>
          <w:ilvl w:val="0"/>
          <w:numId w:val="6"/>
        </w:numPr>
        <w:spacing w:after="120"/>
        <w:ind w:left="568" w:hanging="284"/>
        <w:contextualSpacing/>
        <w:jc w:val="both"/>
        <w:rPr>
          <w:rFonts w:ascii="Trebuchet MS" w:hAnsi="Trebuchet MS" w:cs="Arial"/>
          <w:sz w:val="20"/>
          <w:szCs w:val="20"/>
        </w:rPr>
      </w:pPr>
      <w:r w:rsidRPr="00C3517C">
        <w:rPr>
          <w:rFonts w:ascii="Trebuchet MS" w:hAnsi="Trebuchet MS" w:cs="Arial"/>
          <w:sz w:val="20"/>
          <w:szCs w:val="20"/>
        </w:rPr>
        <w:t>les autres modifications éventuelles, opérées par avenant ;</w:t>
      </w:r>
    </w:p>
    <w:p w:rsidR="00B44FEE" w:rsidRPr="00C3517C" w:rsidRDefault="00F10E5D" w:rsidP="00BD5C80">
      <w:pPr>
        <w:numPr>
          <w:ilvl w:val="0"/>
          <w:numId w:val="6"/>
        </w:numPr>
        <w:spacing w:after="120"/>
        <w:ind w:left="568" w:hanging="284"/>
        <w:contextualSpacing/>
        <w:jc w:val="both"/>
        <w:rPr>
          <w:rFonts w:ascii="Trebuchet MS" w:hAnsi="Trebuchet MS" w:cs="Arial"/>
          <w:sz w:val="20"/>
          <w:szCs w:val="20"/>
        </w:rPr>
      </w:pPr>
      <w:r w:rsidRPr="00C3517C">
        <w:rPr>
          <w:rFonts w:ascii="Trebuchet MS" w:hAnsi="Trebuchet MS" w:cs="Arial"/>
          <w:sz w:val="20"/>
          <w:szCs w:val="20"/>
        </w:rPr>
        <w:t>le Cahier des Clauses Technique</w:t>
      </w:r>
      <w:r w:rsidR="00B44FEE" w:rsidRPr="00C3517C">
        <w:rPr>
          <w:rFonts w:ascii="Trebuchet MS" w:hAnsi="Trebuchet MS" w:cs="Arial"/>
          <w:sz w:val="20"/>
          <w:szCs w:val="20"/>
        </w:rPr>
        <w:t>s Particulières et ses annexes :</w:t>
      </w:r>
    </w:p>
    <w:p w:rsidR="00AB6DA5" w:rsidRDefault="00AB6DA5" w:rsidP="00BD5C80">
      <w:pPr>
        <w:numPr>
          <w:ilvl w:val="0"/>
          <w:numId w:val="16"/>
        </w:numPr>
        <w:spacing w:after="120"/>
        <w:ind w:left="1134"/>
        <w:contextualSpacing/>
        <w:jc w:val="both"/>
        <w:rPr>
          <w:rFonts w:ascii="Trebuchet MS" w:hAnsi="Trebuchet MS" w:cs="Arial"/>
          <w:sz w:val="20"/>
          <w:szCs w:val="20"/>
        </w:rPr>
      </w:pPr>
      <w:r>
        <w:rPr>
          <w:rFonts w:ascii="Trebuchet MS" w:hAnsi="Trebuchet MS" w:cs="Arial"/>
          <w:sz w:val="20"/>
          <w:szCs w:val="20"/>
        </w:rPr>
        <w:t xml:space="preserve">Annexe 1 : Composition des </w:t>
      </w:r>
      <w:r w:rsidR="00905EAB">
        <w:rPr>
          <w:rFonts w:ascii="Trebuchet MS" w:hAnsi="Trebuchet MS" w:cs="Arial"/>
          <w:sz w:val="20"/>
          <w:szCs w:val="20"/>
        </w:rPr>
        <w:t>dm</w:t>
      </w:r>
    </w:p>
    <w:p w:rsidR="00B44FEE" w:rsidRPr="00C3517C" w:rsidRDefault="00B44FEE" w:rsidP="00BD5C80">
      <w:pPr>
        <w:numPr>
          <w:ilvl w:val="0"/>
          <w:numId w:val="16"/>
        </w:numPr>
        <w:spacing w:after="120"/>
        <w:ind w:left="1134"/>
        <w:contextualSpacing/>
        <w:jc w:val="both"/>
        <w:rPr>
          <w:rFonts w:ascii="Trebuchet MS" w:hAnsi="Trebuchet MS" w:cs="Arial"/>
          <w:sz w:val="20"/>
          <w:szCs w:val="20"/>
        </w:rPr>
      </w:pPr>
      <w:r w:rsidRPr="00C3517C">
        <w:rPr>
          <w:rFonts w:ascii="Trebuchet MS" w:hAnsi="Trebuchet MS" w:cs="Arial"/>
          <w:sz w:val="20"/>
          <w:szCs w:val="20"/>
        </w:rPr>
        <w:t>Annexe 2 : Fiche renseignements fournisseur ;</w:t>
      </w:r>
    </w:p>
    <w:p w:rsidR="00F10E5D" w:rsidRPr="006B2D9B" w:rsidRDefault="00F10E5D" w:rsidP="000D3036">
      <w:pPr>
        <w:numPr>
          <w:ilvl w:val="0"/>
          <w:numId w:val="6"/>
        </w:numPr>
        <w:spacing w:after="120"/>
        <w:ind w:left="567"/>
        <w:contextualSpacing/>
        <w:jc w:val="both"/>
        <w:rPr>
          <w:rFonts w:ascii="Trebuchet MS" w:hAnsi="Trebuchet MS" w:cs="Arial"/>
          <w:sz w:val="20"/>
          <w:szCs w:val="20"/>
        </w:rPr>
      </w:pPr>
      <w:r w:rsidRPr="006B2D9B">
        <w:rPr>
          <w:rFonts w:ascii="Trebuchet MS" w:hAnsi="Trebuchet MS" w:cs="Arial"/>
          <w:sz w:val="20"/>
          <w:szCs w:val="20"/>
        </w:rPr>
        <w:t>le Cahier des Clauses Administratives Générales applicables aux marchés de fournit</w:t>
      </w:r>
      <w:r w:rsidR="005E47EA">
        <w:rPr>
          <w:rFonts w:ascii="Trebuchet MS" w:hAnsi="Trebuchet MS" w:cs="Arial"/>
          <w:sz w:val="20"/>
          <w:szCs w:val="20"/>
        </w:rPr>
        <w:t>ures courantes et de services (a</w:t>
      </w:r>
      <w:r w:rsidRPr="006B2D9B">
        <w:rPr>
          <w:rFonts w:ascii="Trebuchet MS" w:hAnsi="Trebuchet MS" w:cs="Arial"/>
          <w:sz w:val="20"/>
          <w:szCs w:val="20"/>
        </w:rPr>
        <w:t xml:space="preserve">rrêté du </w:t>
      </w:r>
      <w:r w:rsidR="00DE02B5">
        <w:rPr>
          <w:rFonts w:ascii="Trebuchet MS" w:hAnsi="Trebuchet MS" w:cs="Arial"/>
          <w:sz w:val="20"/>
          <w:szCs w:val="20"/>
        </w:rPr>
        <w:t>30 mars 2021</w:t>
      </w:r>
      <w:r w:rsidRPr="006B2D9B">
        <w:rPr>
          <w:rFonts w:ascii="Trebuchet MS" w:hAnsi="Trebuchet MS" w:cs="Arial"/>
          <w:sz w:val="20"/>
          <w:szCs w:val="20"/>
        </w:rPr>
        <w:t xml:space="preserve">, JORF </w:t>
      </w:r>
      <w:r w:rsidR="003F642C">
        <w:rPr>
          <w:rFonts w:ascii="Trebuchet MS" w:hAnsi="Trebuchet MS" w:cs="Arial"/>
          <w:sz w:val="20"/>
          <w:szCs w:val="20"/>
        </w:rPr>
        <w:t>n°</w:t>
      </w:r>
      <w:r w:rsidR="00DE02B5" w:rsidRPr="00DE02B5">
        <w:rPr>
          <w:rFonts w:ascii="Trebuchet MS" w:hAnsi="Trebuchet MS" w:cs="Arial"/>
          <w:sz w:val="20"/>
          <w:szCs w:val="20"/>
        </w:rPr>
        <w:t>78 du 1</w:t>
      </w:r>
      <w:r w:rsidR="00DE02B5" w:rsidRPr="00DE02B5">
        <w:rPr>
          <w:rFonts w:ascii="Trebuchet MS" w:hAnsi="Trebuchet MS" w:cs="Arial"/>
          <w:sz w:val="20"/>
          <w:szCs w:val="20"/>
          <w:vertAlign w:val="superscript"/>
        </w:rPr>
        <w:t>er</w:t>
      </w:r>
      <w:r w:rsidR="00DE02B5">
        <w:rPr>
          <w:rFonts w:ascii="Trebuchet MS" w:hAnsi="Trebuchet MS" w:cs="Arial"/>
          <w:sz w:val="20"/>
          <w:szCs w:val="20"/>
        </w:rPr>
        <w:t xml:space="preserve"> </w:t>
      </w:r>
      <w:r w:rsidR="00DE02B5" w:rsidRPr="00DE02B5">
        <w:rPr>
          <w:rFonts w:ascii="Trebuchet MS" w:hAnsi="Trebuchet MS" w:cs="Arial"/>
          <w:sz w:val="20"/>
          <w:szCs w:val="20"/>
        </w:rPr>
        <w:t>avril 2021</w:t>
      </w:r>
      <w:r w:rsidR="003F642C">
        <w:rPr>
          <w:rFonts w:ascii="Trebuchet MS" w:hAnsi="Trebuchet MS" w:cs="Arial"/>
          <w:sz w:val="20"/>
          <w:szCs w:val="20"/>
        </w:rPr>
        <w:t>, texte n°18</w:t>
      </w:r>
      <w:r w:rsidRPr="006B2D9B">
        <w:rPr>
          <w:rFonts w:ascii="Trebuchet MS" w:hAnsi="Trebuchet MS" w:cs="Arial"/>
          <w:sz w:val="20"/>
          <w:szCs w:val="20"/>
        </w:rPr>
        <w:t>) ;</w:t>
      </w:r>
    </w:p>
    <w:p w:rsidR="00F10E5D" w:rsidRPr="006B2D9B" w:rsidRDefault="00F10E5D" w:rsidP="00BD5C8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Default="00F10E5D" w:rsidP="00BD5C8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 xml:space="preserve">t </w:t>
      </w:r>
      <w:r w:rsidR="00B7009C">
        <w:rPr>
          <w:rFonts w:ascii="Trebuchet MS" w:hAnsi="Trebuchet MS" w:cs="Arial"/>
          <w:sz w:val="20"/>
          <w:szCs w:val="20"/>
        </w:rPr>
        <w:t>du bordereau de prix.</w:t>
      </w:r>
    </w:p>
    <w:p w:rsidR="00B7009C" w:rsidRPr="006B2D9B" w:rsidRDefault="00B7009C" w:rsidP="00B7009C">
      <w:pPr>
        <w:spacing w:after="120"/>
        <w:ind w:left="568"/>
        <w:contextualSpacing/>
        <w:jc w:val="both"/>
        <w:rPr>
          <w:rFonts w:ascii="Trebuchet MS" w:hAnsi="Trebuchet MS" w:cs="Arial"/>
          <w:sz w:val="20"/>
          <w:szCs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B44FEE" w:rsidRP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62" w:name="_Toc59538051"/>
      <w:bookmarkStart w:id="63" w:name="_Toc59539928"/>
      <w:bookmarkStart w:id="64" w:name="_Toc59540017"/>
      <w:bookmarkStart w:id="65" w:name="_Toc179454246"/>
      <w:r w:rsidRPr="00885D04">
        <w:lastRenderedPageBreak/>
        <w:t xml:space="preserve">Pièces à délivrer au </w:t>
      </w:r>
      <w:r w:rsidR="00C25810">
        <w:t>Titulaire</w:t>
      </w:r>
      <w:r w:rsidRPr="00885D04">
        <w:t xml:space="preserve"> du marché</w:t>
      </w:r>
      <w:bookmarkEnd w:id="62"/>
      <w:bookmarkEnd w:id="63"/>
      <w:bookmarkEnd w:id="64"/>
      <w:bookmarkEnd w:id="65"/>
    </w:p>
    <w:p w:rsidR="009640CB" w:rsidRPr="00C97611" w:rsidRDefault="009640CB" w:rsidP="00C97611">
      <w:pPr>
        <w:pStyle w:val="Titre3"/>
      </w:pPr>
      <w:bookmarkStart w:id="66" w:name="_Ref485990747"/>
      <w:bookmarkStart w:id="67" w:name="_Toc29198658"/>
      <w:bookmarkStart w:id="68" w:name="_Toc59539929"/>
      <w:bookmarkStart w:id="69" w:name="_Toc179454247"/>
      <w:r w:rsidRPr="00C97611">
        <w:t>Forme des notifications</w:t>
      </w:r>
      <w:bookmarkEnd w:id="66"/>
      <w:bookmarkEnd w:id="67"/>
      <w:bookmarkEnd w:id="68"/>
      <w:bookmarkEnd w:id="69"/>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r w:rsidR="00CA23CC">
        <w:rPr>
          <w:rFonts w:ascii="Trebuchet MS" w:hAnsi="Trebuchet MS" w:cs="Calibri"/>
          <w:sz w:val="20"/>
        </w:rPr>
        <w:t xml:space="preserve"> </w:t>
      </w:r>
      <w:r w:rsidR="00BA312D" w:rsidRPr="00CA23CC">
        <w:rPr>
          <w:rFonts w:ascii="Trebuchet MS" w:hAnsi="Trebuchet MS" w:cs="Arial"/>
          <w:sz w:val="20"/>
          <w:szCs w:val="20"/>
          <w:highlight w:val="lightGray"/>
        </w:rPr>
        <w:t>1</w:t>
      </w:r>
      <w:r w:rsidR="00BA312D">
        <w:rPr>
          <w:rFonts w:ascii="Trebuchet MS" w:hAnsi="Trebuchet MS" w:cs="Arial"/>
          <w:sz w:val="20"/>
          <w:szCs w:val="20"/>
          <w:highlight w:val="lightGray"/>
        </w:rPr>
        <w:t>,2</w:t>
      </w:r>
      <w:r w:rsidR="00FE6DDF">
        <w:rPr>
          <w:rFonts w:ascii="Trebuchet MS" w:hAnsi="Trebuchet MS" w:cs="Arial"/>
          <w:sz w:val="20"/>
          <w:szCs w:val="20"/>
          <w:highlight w:val="lightGray"/>
        </w:rPr>
        <w:t xml:space="preserve"> et</w:t>
      </w:r>
      <w:r w:rsidR="00F81367">
        <w:rPr>
          <w:rFonts w:ascii="Trebuchet MS" w:hAnsi="Trebuchet MS" w:cs="Arial"/>
          <w:sz w:val="20"/>
          <w:szCs w:val="20"/>
          <w:highlight w:val="lightGray"/>
        </w:rPr>
        <w:t xml:space="preserve"> 5</w:t>
      </w:r>
      <w:r w:rsidR="00F81367">
        <w:rPr>
          <w:rFonts w:ascii="Trebuchet MS" w:hAnsi="Trebuchet MS" w:cs="Arial"/>
          <w:sz w:val="20"/>
          <w:szCs w:val="20"/>
        </w:rPr>
        <w:t>.</w:t>
      </w:r>
      <w:r w:rsidR="00324E75">
        <w:rPr>
          <w:rFonts w:ascii="Trebuchet MS" w:hAnsi="Trebuchet MS" w:cs="Arial"/>
          <w:sz w:val="20"/>
          <w:szCs w:val="20"/>
        </w:rPr>
        <w:t xml:space="preserve"> </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70" w:name="_Toc29198659"/>
      <w:bookmarkStart w:id="71" w:name="_Toc59539930"/>
      <w:bookmarkStart w:id="72" w:name="_Toc179454248"/>
      <w:r w:rsidRPr="00BD1968">
        <w:t xml:space="preserve">Notifications </w:t>
      </w:r>
      <w:bookmarkEnd w:id="70"/>
      <w:r w:rsidRPr="00BD1968">
        <w:t>du marché et de ses modifications</w:t>
      </w:r>
      <w:bookmarkEnd w:id="71"/>
      <w:bookmarkEnd w:id="72"/>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3" w:name="_Toc59538053"/>
      <w:bookmarkStart w:id="74" w:name="_Toc59539931"/>
      <w:bookmarkStart w:id="75" w:name="_Toc179454249"/>
      <w:r w:rsidRPr="00885D04">
        <w:t>Nantissement et cession de créance</w:t>
      </w:r>
      <w:bookmarkEnd w:id="73"/>
      <w:bookmarkEnd w:id="74"/>
      <w:bookmarkEnd w:id="75"/>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9630DB">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 xml:space="preserve">de </w:t>
      </w:r>
      <w:r w:rsidR="009630DB">
        <w:rPr>
          <w:rFonts w:ascii="Trebuchet MS" w:hAnsi="Trebuchet MS" w:cs="Calibri"/>
          <w:sz w:val="20"/>
          <w:szCs w:val="20"/>
        </w:rPr>
        <w:t>l’Acheteur</w:t>
      </w:r>
      <w:r w:rsidRPr="00C97611">
        <w:rPr>
          <w:rFonts w:ascii="Trebuchet MS" w:hAnsi="Trebuchet MS" w:cs="Calibri"/>
          <w:sz w:val="20"/>
          <w:szCs w:val="20"/>
        </w:rPr>
        <w:t>.</w:t>
      </w:r>
    </w:p>
    <w:p w:rsidR="009640CB" w:rsidRPr="00BB6E6B" w:rsidRDefault="009640CB" w:rsidP="00C97611">
      <w:pPr>
        <w:pStyle w:val="Titre3"/>
      </w:pPr>
      <w:bookmarkStart w:id="76" w:name="_Toc29198660"/>
      <w:bookmarkStart w:id="77" w:name="_Toc59539932"/>
      <w:bookmarkStart w:id="78" w:name="_Toc59540018"/>
      <w:bookmarkStart w:id="79" w:name="_Toc179454250"/>
      <w:r w:rsidRPr="00BB6E6B">
        <w:t xml:space="preserve">Notifications destinées </w:t>
      </w:r>
      <w:r w:rsidR="00DE58C4">
        <w:t xml:space="preserve">à </w:t>
      </w:r>
      <w:r w:rsidR="009630DB">
        <w:t>l’Acheteur</w:t>
      </w:r>
      <w:bookmarkEnd w:id="76"/>
      <w:bookmarkEnd w:id="77"/>
      <w:bookmarkEnd w:id="78"/>
      <w:bookmarkEnd w:id="79"/>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C97611">
        <w:rPr>
          <w:rFonts w:ascii="Trebuchet MS" w:hAnsi="Trebuchet MS" w:cs="Calibri"/>
          <w:sz w:val="20"/>
          <w:szCs w:val="20"/>
        </w:rPr>
        <w:t xml:space="preserve">, prévues en application des clauses du présent </w:t>
      </w:r>
      <w:r w:rsidR="0096053B">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772882" w:rsidRDefault="00772882" w:rsidP="00FC758F">
      <w:pPr>
        <w:jc w:val="both"/>
        <w:rPr>
          <w:ins w:id="80" w:author="DAVID QUENTIN" w:date="2024-10-09T09:18:00Z"/>
          <w:rFonts w:ascii="Trebuchet MS" w:hAnsi="Trebuchet MS"/>
          <w:noProof/>
          <w:color w:val="1010E7"/>
        </w:rPr>
      </w:pPr>
    </w:p>
    <w:p w:rsidR="00772882" w:rsidRDefault="00772882" w:rsidP="00FC758F">
      <w:pPr>
        <w:jc w:val="both"/>
        <w:rPr>
          <w:rFonts w:ascii="Trebuchet MS" w:hAnsi="Trebuchet MS"/>
          <w:noProof/>
          <w:color w:val="1010E7"/>
        </w:rPr>
      </w:pPr>
    </w:p>
    <w:p w:rsidR="00334465" w:rsidRPr="00885D04" w:rsidRDefault="00334465"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81" w:name="_Toc59538062"/>
      <w:bookmarkStart w:id="82" w:name="_Toc59539941"/>
      <w:bookmarkStart w:id="83" w:name="_Toc59540027"/>
      <w:bookmarkStart w:id="84" w:name="_Toc179454251"/>
      <w:r w:rsidRPr="00885D04">
        <w:t>Contenu et caractère des prix</w:t>
      </w:r>
      <w:bookmarkEnd w:id="81"/>
      <w:bookmarkEnd w:id="82"/>
      <w:bookmarkEnd w:id="83"/>
      <w:bookmarkEnd w:id="84"/>
    </w:p>
    <w:p w:rsidR="008C3A5F" w:rsidRPr="00885D04" w:rsidRDefault="008C3A5F" w:rsidP="00925726">
      <w:pPr>
        <w:pStyle w:val="Titre2"/>
      </w:pPr>
      <w:bookmarkStart w:id="85" w:name="_Toc59538063"/>
      <w:bookmarkStart w:id="86" w:name="_Toc59539942"/>
      <w:bookmarkStart w:id="87" w:name="_Toc59540028"/>
      <w:bookmarkStart w:id="88" w:name="_Toc179454252"/>
      <w:bookmarkStart w:id="89" w:name="_Toc127271348"/>
      <w:r w:rsidRPr="00885D04">
        <w:t>Contenu des prix du marché</w:t>
      </w:r>
      <w:bookmarkEnd w:id="85"/>
      <w:bookmarkEnd w:id="86"/>
      <w:bookmarkEnd w:id="87"/>
      <w:bookmarkEnd w:id="88"/>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w:t>
      </w:r>
      <w:r w:rsidR="0096053B">
        <w:rPr>
          <w:rFonts w:ascii="Trebuchet MS" w:hAnsi="Trebuchet MS" w:cs="Arial"/>
          <w:sz w:val="20"/>
        </w:rPr>
        <w:t>isés à l’article 10.1.3 du CCGA-</w:t>
      </w:r>
      <w:r>
        <w:rPr>
          <w:rFonts w:ascii="Trebuchet MS" w:hAnsi="Trebuchet MS" w:cs="Arial"/>
          <w:sz w:val="20"/>
        </w:rPr>
        <w:t>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BD5C80">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BD5C80">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BD5C80">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lastRenderedPageBreak/>
        <w:t>le transport jusqu'au lieu de livraison,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 mise en service (ou la mise en ordre de marche),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 gardiennage,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 fourniture de tous les accessoires indispensables,</w:t>
      </w:r>
    </w:p>
    <w:p w:rsidR="00B7009C" w:rsidRPr="00530F64"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 xml:space="preserve">la formation des </w:t>
      </w:r>
      <w:r w:rsidR="00F1671A">
        <w:rPr>
          <w:rFonts w:ascii="Trebuchet MS" w:hAnsi="Trebuchet MS"/>
          <w:sz w:val="20"/>
        </w:rPr>
        <w:t>utilisateurs et des techniciens.</w:t>
      </w:r>
    </w:p>
    <w:p w:rsidR="00104E1E" w:rsidRDefault="00104E1E" w:rsidP="00C97611">
      <w:pPr>
        <w:spacing w:after="120"/>
        <w:jc w:val="both"/>
        <w:rPr>
          <w:rFonts w:ascii="Trebuchet MS" w:hAnsi="Trebuchet MS" w:cs="Arial"/>
          <w:sz w:val="20"/>
        </w:rPr>
      </w:pPr>
    </w:p>
    <w:p w:rsidR="00530F64" w:rsidRDefault="00530F64" w:rsidP="00530F64">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6138F">
        <w:rPr>
          <w:rFonts w:ascii="Trebuchet MS" w:hAnsi="Trebuchet MS" w:cs="Calibri"/>
          <w:sz w:val="20"/>
        </w:rPr>
        <w:t xml:space="preserve">sont franco de port en montant </w:t>
      </w:r>
      <w:r>
        <w:rPr>
          <w:rFonts w:ascii="Trebuchet MS" w:hAnsi="Trebuchet MS" w:cs="Calibri"/>
          <w:sz w:val="20"/>
        </w:rPr>
        <w:t>et</w:t>
      </w:r>
      <w:r w:rsidRPr="00AF3DAA">
        <w:rPr>
          <w:rFonts w:ascii="Trebuchet MS" w:hAnsi="Trebuchet MS" w:cs="Calibri"/>
          <w:sz w:val="20"/>
        </w:rPr>
        <w:t xml:space="preserve"> en quantité.</w:t>
      </w:r>
    </w:p>
    <w:p w:rsidR="00530F64" w:rsidRPr="00530F64" w:rsidRDefault="00530F64" w:rsidP="00530F64">
      <w:pPr>
        <w:spacing w:after="120"/>
        <w:jc w:val="both"/>
        <w:rPr>
          <w:rFonts w:ascii="Trebuchet MS" w:hAnsi="Trebuchet MS" w:cs="Arial"/>
          <w:sz w:val="20"/>
        </w:rPr>
      </w:pPr>
      <w:r w:rsidRPr="00AF3DAA">
        <w:rPr>
          <w:rFonts w:ascii="Trebuchet MS" w:hAnsi="Trebuchet MS" w:cs="Arial"/>
          <w:sz w:val="20"/>
        </w:rPr>
        <w:t>Il ne peut être facturé aucun frais supplémentaire correspondant à un minima par commande, que ce soit en quantité et/ou en valeur.</w:t>
      </w:r>
    </w:p>
    <w:p w:rsidR="00C61D5D" w:rsidRPr="00A43044" w:rsidRDefault="008C3A5F" w:rsidP="00925726">
      <w:pPr>
        <w:pStyle w:val="Titre2"/>
      </w:pPr>
      <w:bookmarkStart w:id="90" w:name="_Toc59538064"/>
      <w:bookmarkStart w:id="91" w:name="_Toc59539943"/>
      <w:bookmarkStart w:id="92" w:name="_Toc59540029"/>
      <w:bookmarkStart w:id="93" w:name="_Toc179454253"/>
      <w:r w:rsidRPr="00885D04">
        <w:t>Prix de référence du marché</w:t>
      </w:r>
      <w:bookmarkEnd w:id="90"/>
      <w:bookmarkEnd w:id="91"/>
      <w:bookmarkEnd w:id="92"/>
      <w:bookmarkEnd w:id="93"/>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4" w:name="_Toc179454254"/>
      <w:r>
        <w:t>Forme des prix</w:t>
      </w:r>
      <w:bookmarkEnd w:id="94"/>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r w:rsidR="00482F07">
        <w:rPr>
          <w:rFonts w:ascii="Trebuchet MS" w:hAnsi="Trebuchet MS" w:cs="Arial"/>
          <w:sz w:val="20"/>
        </w:rPr>
        <w:t xml:space="preserve">à prix unitaires. Les prix unitaires sont appliqués aux quantités réellement livrées ou exécutées.  </w:t>
      </w:r>
    </w:p>
    <w:p w:rsidR="00B12496" w:rsidRDefault="008C3A5F" w:rsidP="00B12496">
      <w:pPr>
        <w:pStyle w:val="Titre2"/>
      </w:pPr>
      <w:bookmarkStart w:id="95" w:name="_Toc59538065"/>
      <w:bookmarkStart w:id="96" w:name="_Toc59539944"/>
      <w:bookmarkStart w:id="97" w:name="_Toc59540030"/>
      <w:bookmarkStart w:id="98" w:name="_Ref63774216"/>
      <w:bookmarkStart w:id="99" w:name="_Ref77755974"/>
      <w:bookmarkStart w:id="100" w:name="_Toc179454255"/>
      <w:r w:rsidRPr="00885D04">
        <w:t>Variations des prix du marché</w:t>
      </w:r>
      <w:bookmarkEnd w:id="95"/>
      <w:bookmarkEnd w:id="96"/>
      <w:bookmarkEnd w:id="97"/>
      <w:bookmarkEnd w:id="98"/>
      <w:bookmarkEnd w:id="99"/>
      <w:bookmarkEnd w:id="100"/>
      <w:r w:rsidRPr="00885D04">
        <w:t xml:space="preserve"> </w:t>
      </w:r>
    </w:p>
    <w:p w:rsidR="00120772" w:rsidRDefault="00120772" w:rsidP="00120772">
      <w:pPr>
        <w:pStyle w:val="Titre3"/>
      </w:pPr>
      <w:bookmarkStart w:id="101" w:name="_Toc179454256"/>
      <w:r>
        <w:t>Révision par ajustement sur le barème du fournisseur</w:t>
      </w:r>
      <w:bookmarkEnd w:id="101"/>
    </w:p>
    <w:p w:rsidR="009E095D" w:rsidRPr="00FE2519" w:rsidRDefault="009E095D" w:rsidP="009E095D">
      <w:pPr>
        <w:tabs>
          <w:tab w:val="left" w:pos="567"/>
          <w:tab w:val="left" w:pos="5529"/>
        </w:tabs>
        <w:spacing w:before="120" w:after="120"/>
        <w:jc w:val="both"/>
        <w:rPr>
          <w:rFonts w:ascii="Trebuchet MS" w:hAnsi="Trebuchet MS" w:cs="Arial"/>
          <w:color w:val="8064A2" w:themeColor="accent4"/>
          <w:sz w:val="20"/>
          <w:szCs w:val="20"/>
        </w:rPr>
      </w:pPr>
      <w:r w:rsidRPr="009E095D">
        <w:rPr>
          <w:rFonts w:ascii="Trebuchet MS" w:hAnsi="Trebuchet MS" w:cs="Arial"/>
          <w:sz w:val="20"/>
          <w:szCs w:val="20"/>
        </w:rPr>
        <w:t xml:space="preserve">Les prix figurant à l'acte d'engagement sont ajustables </w:t>
      </w:r>
      <w:r w:rsidR="0065621C">
        <w:rPr>
          <w:rFonts w:ascii="Trebuchet MS" w:hAnsi="Trebuchet MS" w:cs="Arial"/>
          <w:sz w:val="20"/>
          <w:szCs w:val="20"/>
        </w:rPr>
        <w:t xml:space="preserve">trois </w:t>
      </w:r>
      <w:r w:rsidR="00120772">
        <w:rPr>
          <w:rFonts w:ascii="Trebuchet MS" w:hAnsi="Trebuchet MS" w:cs="Arial"/>
          <w:sz w:val="20"/>
          <w:szCs w:val="20"/>
        </w:rPr>
        <w:t>fois sur la durée du marché</w:t>
      </w:r>
      <w:r w:rsidRPr="009E095D">
        <w:rPr>
          <w:rFonts w:ascii="Trebuchet MS" w:hAnsi="Trebuchet MS" w:cs="Arial"/>
          <w:sz w:val="20"/>
          <w:szCs w:val="20"/>
        </w:rPr>
        <w:t xml:space="preserve">, sur demande du </w:t>
      </w:r>
      <w:r w:rsidR="00C25810">
        <w:rPr>
          <w:rFonts w:ascii="Trebuchet MS" w:hAnsi="Trebuchet MS" w:cs="Arial"/>
          <w:sz w:val="20"/>
          <w:szCs w:val="20"/>
        </w:rPr>
        <w:t>Titulaire</w:t>
      </w:r>
      <w:r w:rsidR="00482F07">
        <w:rPr>
          <w:rFonts w:ascii="Trebuchet MS" w:hAnsi="Trebuchet MS" w:cs="Arial"/>
          <w:sz w:val="20"/>
          <w:szCs w:val="20"/>
        </w:rPr>
        <w:t xml:space="preserve">, avec effet au </w:t>
      </w:r>
      <w:r w:rsidR="00482F07" w:rsidRPr="00482F07">
        <w:rPr>
          <w:rFonts w:ascii="Trebuchet MS" w:hAnsi="Trebuchet MS" w:cs="Arial"/>
          <w:sz w:val="20"/>
          <w:szCs w:val="20"/>
          <w:highlight w:val="lightGray"/>
        </w:rPr>
        <w:t xml:space="preserve">1er </w:t>
      </w:r>
      <w:r w:rsidR="0065621C">
        <w:rPr>
          <w:rFonts w:ascii="Trebuchet MS" w:hAnsi="Trebuchet MS" w:cs="Arial"/>
          <w:sz w:val="20"/>
          <w:szCs w:val="20"/>
          <w:highlight w:val="lightGray"/>
        </w:rPr>
        <w:t>mai</w:t>
      </w:r>
      <w:r w:rsidR="0065621C">
        <w:rPr>
          <w:rFonts w:ascii="Trebuchet MS" w:hAnsi="Trebuchet MS" w:cs="Arial"/>
          <w:sz w:val="20"/>
          <w:szCs w:val="20"/>
        </w:rPr>
        <w:t>.</w:t>
      </w:r>
    </w:p>
    <w:p w:rsidR="009E095D" w:rsidRPr="009E095D" w:rsidRDefault="009E095D" w:rsidP="009E095D">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sidR="00C25810">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sidR="00C25810">
        <w:rPr>
          <w:rFonts w:ascii="Trebuchet MS" w:hAnsi="Trebuchet MS" w:cs="Arial"/>
          <w:sz w:val="20"/>
          <w:szCs w:val="20"/>
        </w:rPr>
        <w:t>Titulaire</w:t>
      </w:r>
      <w:r w:rsidRPr="009E095D">
        <w:rPr>
          <w:rFonts w:ascii="Trebuchet MS" w:hAnsi="Trebuchet MS" w:cs="Arial"/>
          <w:sz w:val="20"/>
          <w:szCs w:val="20"/>
        </w:rPr>
        <w:t>.</w:t>
      </w:r>
    </w:p>
    <w:p w:rsidR="001C13A3" w:rsidRPr="001C13A3" w:rsidRDefault="00120772" w:rsidP="00220897">
      <w:pPr>
        <w:tabs>
          <w:tab w:val="left" w:pos="567"/>
          <w:tab w:val="left" w:pos="5529"/>
        </w:tabs>
        <w:spacing w:after="120"/>
        <w:jc w:val="both"/>
        <w:rPr>
          <w:rFonts w:ascii="Trebuchet MS" w:eastAsia="Times New Roman" w:hAnsi="Trebuchet MS" w:cs="Arial"/>
          <w:i/>
          <w:sz w:val="20"/>
          <w:lang w:eastAsia="fr-FR"/>
        </w:rPr>
      </w:pPr>
      <w:r>
        <w:rPr>
          <w:rFonts w:ascii="Trebuchet MS" w:hAnsi="Trebuchet MS" w:cs="Arial"/>
          <w:sz w:val="20"/>
          <w:szCs w:val="20"/>
        </w:rPr>
        <w:t xml:space="preserve">Le </w:t>
      </w:r>
      <w:r w:rsidR="00C25810">
        <w:rPr>
          <w:rFonts w:ascii="Trebuchet MS" w:hAnsi="Trebuchet MS" w:cs="Arial"/>
          <w:sz w:val="20"/>
          <w:szCs w:val="20"/>
        </w:rPr>
        <w:t>Titulaire</w:t>
      </w:r>
      <w:r w:rsidR="009E095D" w:rsidRPr="009E095D">
        <w:rPr>
          <w:rFonts w:ascii="Trebuchet MS" w:hAnsi="Trebuchet MS" w:cs="Arial"/>
          <w:sz w:val="20"/>
          <w:szCs w:val="20"/>
        </w:rPr>
        <w:t xml:space="preserve"> </w:t>
      </w:r>
      <w:r>
        <w:rPr>
          <w:rFonts w:ascii="Trebuchet MS" w:hAnsi="Trebuchet MS" w:cs="Arial"/>
          <w:sz w:val="20"/>
          <w:szCs w:val="20"/>
        </w:rPr>
        <w:t xml:space="preserve">adresse </w:t>
      </w:r>
      <w:r w:rsidR="00DE58C4">
        <w:rPr>
          <w:rFonts w:ascii="Trebuchet MS" w:hAnsi="Trebuchet MS" w:cs="Arial"/>
          <w:sz w:val="20"/>
          <w:szCs w:val="20"/>
        </w:rPr>
        <w:t xml:space="preserve">à </w:t>
      </w:r>
      <w:r w:rsidR="009630DB">
        <w:rPr>
          <w:rFonts w:ascii="Trebuchet MS" w:hAnsi="Trebuchet MS" w:cs="Arial"/>
          <w:sz w:val="20"/>
          <w:szCs w:val="20"/>
        </w:rPr>
        <w:t>l’Acheteur</w:t>
      </w:r>
      <w:r w:rsidR="001C13A3">
        <w:rPr>
          <w:rFonts w:ascii="Trebuchet MS" w:hAnsi="Trebuchet MS" w:cs="Arial"/>
          <w:sz w:val="20"/>
          <w:szCs w:val="20"/>
        </w:rPr>
        <w:t xml:space="preserve">, </w:t>
      </w:r>
      <w:r w:rsidR="009E095D" w:rsidRPr="009E095D">
        <w:rPr>
          <w:rFonts w:ascii="Trebuchet MS" w:hAnsi="Trebuchet MS" w:cs="Arial"/>
          <w:sz w:val="20"/>
          <w:szCs w:val="20"/>
        </w:rPr>
        <w:t xml:space="preserve">à l’adresse </w:t>
      </w:r>
      <w:r>
        <w:rPr>
          <w:rFonts w:ascii="Trebuchet MS" w:eastAsia="Times New Roman" w:hAnsi="Trebuchet MS" w:cs="Arial"/>
          <w:sz w:val="20"/>
          <w:lang w:eastAsia="fr-FR"/>
        </w:rPr>
        <w:t>courriel</w:t>
      </w:r>
      <w:r w:rsidRPr="0027707A">
        <w:rPr>
          <w:rFonts w:ascii="Trebuchet MS" w:eastAsia="Times New Roman" w:hAnsi="Trebuchet MS" w:cs="Arial"/>
          <w:sz w:val="20"/>
          <w:lang w:eastAsia="fr-FR"/>
        </w:rPr>
        <w:t> </w:t>
      </w:r>
      <w:r w:rsidR="001C13A3">
        <w:rPr>
          <w:rFonts w:ascii="Trebuchet MS" w:eastAsia="Times New Roman" w:hAnsi="Trebuchet MS" w:cs="Arial"/>
          <w:sz w:val="20"/>
          <w:lang w:eastAsia="fr-FR"/>
        </w:rPr>
        <w:t xml:space="preserve">suivante </w:t>
      </w:r>
      <w:r w:rsidRPr="0027707A">
        <w:rPr>
          <w:rFonts w:ascii="Trebuchet MS" w:eastAsia="Times New Roman" w:hAnsi="Trebuchet MS" w:cs="Arial"/>
          <w:sz w:val="20"/>
          <w:lang w:eastAsia="fr-FR"/>
        </w:rPr>
        <w:t xml:space="preserve">: </w:t>
      </w:r>
      <w:hyperlink r:id="rId11" w:history="1">
        <w:r w:rsidRPr="0027707A">
          <w:rPr>
            <w:rFonts w:ascii="Trebuchet MS" w:eastAsia="Times New Roman" w:hAnsi="Trebuchet MS" w:cs="Arial"/>
            <w:color w:val="0000FF"/>
            <w:sz w:val="20"/>
            <w:u w:val="single"/>
            <w:lang w:eastAsia="fr-FR"/>
          </w:rPr>
          <w:t>Achat-Pharmacie@chu-angers.fr</w:t>
        </w:r>
      </w:hyperlink>
      <w:r w:rsidRPr="0027707A">
        <w:rPr>
          <w:rFonts w:ascii="Trebuchet MS" w:eastAsia="Times New Roman" w:hAnsi="Trebuchet MS" w:cs="Arial"/>
          <w:sz w:val="20"/>
          <w:lang w:eastAsia="fr-FR"/>
        </w:rPr>
        <w:t xml:space="preserve">, son nouveau tarif public dûment référencé, applicable à l'ensemble de sa clientèle, </w:t>
      </w:r>
      <w:r>
        <w:rPr>
          <w:rFonts w:ascii="Trebuchet MS" w:hAnsi="Trebuchet MS" w:cs="Arial"/>
          <w:sz w:val="20"/>
          <w:szCs w:val="20"/>
        </w:rPr>
        <w:t>trois (3</w:t>
      </w:r>
      <w:r w:rsidRPr="009710CD">
        <w:rPr>
          <w:rFonts w:ascii="Trebuchet MS" w:hAnsi="Trebuchet MS" w:cs="Arial"/>
          <w:sz w:val="20"/>
          <w:szCs w:val="20"/>
        </w:rPr>
        <w:t>) mois</w:t>
      </w:r>
      <w:r w:rsidRPr="009E095D">
        <w:rPr>
          <w:rFonts w:ascii="Trebuchet MS" w:hAnsi="Trebuchet MS" w:cs="Arial"/>
          <w:sz w:val="20"/>
          <w:szCs w:val="20"/>
        </w:rPr>
        <w:t xml:space="preserve"> avant </w:t>
      </w:r>
      <w:r>
        <w:rPr>
          <w:rFonts w:ascii="Trebuchet MS" w:hAnsi="Trebuchet MS" w:cs="Arial"/>
          <w:sz w:val="20"/>
          <w:szCs w:val="20"/>
        </w:rPr>
        <w:t>le début de la nouvelle période</w:t>
      </w:r>
      <w:r>
        <w:rPr>
          <w:rFonts w:ascii="Trebuchet MS" w:eastAsia="Times New Roman" w:hAnsi="Trebuchet MS" w:cs="Arial"/>
          <w:sz w:val="20"/>
          <w:lang w:eastAsia="fr-FR"/>
        </w:rPr>
        <w:t xml:space="preserve">, soit avant le </w:t>
      </w:r>
      <w:r w:rsidR="0065621C">
        <w:rPr>
          <w:rFonts w:ascii="Trebuchet MS" w:hAnsi="Trebuchet MS" w:cs="Arial"/>
          <w:sz w:val="20"/>
          <w:szCs w:val="20"/>
          <w:highlight w:val="lightGray"/>
        </w:rPr>
        <w:t>1er février</w:t>
      </w:r>
      <w:r w:rsidR="0065621C">
        <w:rPr>
          <w:rFonts w:ascii="Trebuchet MS" w:hAnsi="Trebuchet MS" w:cs="Arial"/>
          <w:sz w:val="20"/>
          <w:szCs w:val="20"/>
        </w:rPr>
        <w:t xml:space="preserve">. </w:t>
      </w:r>
      <w:r w:rsidR="001C13A3" w:rsidRPr="001C13A3">
        <w:rPr>
          <w:rFonts w:ascii="Trebuchet MS" w:eastAsia="Times New Roman" w:hAnsi="Trebuchet MS" w:cs="Arial"/>
          <w:sz w:val="20"/>
          <w:lang w:eastAsia="fr-FR"/>
        </w:rPr>
        <w:t>Il incombe au Titulaire de s’assurer que s</w:t>
      </w:r>
      <w:r w:rsidR="001C13A3">
        <w:rPr>
          <w:rFonts w:ascii="Trebuchet MS" w:eastAsia="Times New Roman" w:hAnsi="Trebuchet MS" w:cs="Arial"/>
          <w:sz w:val="20"/>
          <w:lang w:eastAsia="fr-FR"/>
        </w:rPr>
        <w:t>a demande a bien été reçue</w:t>
      </w:r>
      <w:r w:rsidR="001C13A3" w:rsidRPr="001C13A3">
        <w:rPr>
          <w:rFonts w:ascii="Trebuchet MS" w:eastAsia="Times New Roman" w:hAnsi="Trebuchet MS" w:cs="Arial"/>
          <w:sz w:val="20"/>
          <w:lang w:eastAsia="fr-FR"/>
        </w:rPr>
        <w:t xml:space="preserve"> par l’établissement en sollicitant une confirmation de réception.</w:t>
      </w:r>
    </w:p>
    <w:p w:rsidR="00841ABC" w:rsidRPr="00690418" w:rsidRDefault="00841ABC" w:rsidP="00220897">
      <w:pPr>
        <w:tabs>
          <w:tab w:val="left" w:pos="567"/>
          <w:tab w:val="left" w:pos="5529"/>
        </w:tabs>
        <w:spacing w:after="120"/>
        <w:jc w:val="both"/>
        <w:rPr>
          <w:rFonts w:ascii="Trebuchet MS" w:hAnsi="Trebuchet MS" w:cs="Arial"/>
          <w:sz w:val="20"/>
          <w:szCs w:val="20"/>
        </w:rPr>
      </w:pPr>
      <w:r w:rsidRPr="00690418">
        <w:rPr>
          <w:rFonts w:ascii="Trebuchet MS" w:hAnsi="Trebuchet MS" w:cs="Arial"/>
          <w:sz w:val="20"/>
          <w:szCs w:val="20"/>
        </w:rPr>
        <w:t>La demande de révision doit être accompagnée du document complété selon une trame type fournie par l’Acheteur (annexe n°</w:t>
      </w:r>
      <w:r w:rsidR="00DA5A4F">
        <w:rPr>
          <w:rFonts w:ascii="Trebuchet MS" w:hAnsi="Trebuchet MS" w:cs="Arial"/>
          <w:sz w:val="20"/>
          <w:szCs w:val="20"/>
        </w:rPr>
        <w:t>8</w:t>
      </w:r>
      <w:r w:rsidRPr="00690418">
        <w:rPr>
          <w:rFonts w:ascii="Trebuchet MS" w:hAnsi="Trebuchet MS" w:cs="Arial"/>
          <w:sz w:val="20"/>
          <w:szCs w:val="20"/>
        </w:rPr>
        <w:t xml:space="preserve"> au C.C.A.P.) au format .xls qui pourra être accompagné</w:t>
      </w:r>
      <w:r w:rsidR="001B1AFF" w:rsidRPr="00690418">
        <w:rPr>
          <w:rFonts w:ascii="Trebuchet MS" w:hAnsi="Trebuchet MS" w:cs="Arial"/>
          <w:sz w:val="20"/>
          <w:szCs w:val="20"/>
        </w:rPr>
        <w:t>e</w:t>
      </w:r>
      <w:r w:rsidRPr="00690418">
        <w:rPr>
          <w:rFonts w:ascii="Trebuchet MS" w:hAnsi="Trebuchet MS" w:cs="Arial"/>
          <w:sz w:val="20"/>
          <w:szCs w:val="20"/>
        </w:rPr>
        <w:t xml:space="preserve"> d’un format .pdf, contenant l’identification du numéro de marché, des références concernées, du PUHT historique, du nouveau PUHT et du pourcentage de variation. </w:t>
      </w:r>
    </w:p>
    <w:p w:rsidR="00220897" w:rsidRPr="009E095D" w:rsidRDefault="009E095D" w:rsidP="00220897">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A défaut d’intervenir dans ce délai ou dans cette forme, la demande d’ajustement </w:t>
      </w:r>
      <w:r w:rsidR="00482F07">
        <w:rPr>
          <w:rFonts w:ascii="Trebuchet MS" w:hAnsi="Trebuchet MS" w:cs="Arial"/>
          <w:sz w:val="20"/>
          <w:szCs w:val="20"/>
        </w:rPr>
        <w:t>sera</w:t>
      </w:r>
      <w:r w:rsidRPr="009E095D">
        <w:rPr>
          <w:rFonts w:ascii="Trebuchet MS" w:hAnsi="Trebuchet MS" w:cs="Arial"/>
          <w:sz w:val="20"/>
          <w:szCs w:val="20"/>
        </w:rPr>
        <w:t xml:space="preserve"> refusée par </w:t>
      </w:r>
      <w:r w:rsidR="009630DB">
        <w:rPr>
          <w:rFonts w:ascii="Trebuchet MS" w:hAnsi="Trebuchet MS" w:cs="Arial"/>
          <w:sz w:val="20"/>
          <w:szCs w:val="20"/>
        </w:rPr>
        <w:t>l’Acheteur</w:t>
      </w:r>
      <w:r w:rsidR="00482F07">
        <w:rPr>
          <w:rFonts w:ascii="Trebuchet MS" w:hAnsi="Trebuchet MS" w:cs="Arial"/>
          <w:sz w:val="20"/>
          <w:szCs w:val="20"/>
        </w:rPr>
        <w:t xml:space="preserve">, </w:t>
      </w:r>
      <w:r w:rsidR="00482F07" w:rsidRPr="0027707A">
        <w:rPr>
          <w:rFonts w:ascii="Trebuchet MS" w:eastAsia="Times New Roman" w:hAnsi="Trebuchet MS" w:cs="Arial"/>
          <w:sz w:val="20"/>
          <w:lang w:eastAsia="fr-FR"/>
        </w:rPr>
        <w:t>ce qui aura pour conséquence le</w:t>
      </w:r>
      <w:r w:rsidR="00482F07" w:rsidRPr="007873F5">
        <w:rPr>
          <w:rFonts w:ascii="Trebuchet MS" w:eastAsia="Times New Roman" w:hAnsi="Trebuchet MS" w:cs="Arial"/>
          <w:sz w:val="20"/>
          <w:lang w:eastAsia="fr-FR"/>
        </w:rPr>
        <w:t xml:space="preserve"> maintien du dernier tarif accepté au marché.</w:t>
      </w:r>
    </w:p>
    <w:p w:rsidR="00F973E3" w:rsidRPr="00690418" w:rsidRDefault="00F973E3" w:rsidP="009E095D">
      <w:pPr>
        <w:spacing w:after="120"/>
        <w:jc w:val="both"/>
        <w:rPr>
          <w:ins w:id="102" w:author="LUQUE PAZ MARIE" w:date="2024-08-16T14:23:00Z"/>
          <w:rFonts w:ascii="Trebuchet MS" w:eastAsia="Times New Roman" w:hAnsi="Trebuchet MS" w:cs="Arial"/>
          <w:sz w:val="20"/>
          <w:lang w:eastAsia="fr-FR"/>
        </w:rPr>
      </w:pPr>
      <w:r w:rsidRPr="00690418">
        <w:rPr>
          <w:rFonts w:ascii="Trebuchet MS" w:eastAsia="Times New Roman" w:hAnsi="Trebuchet MS" w:cs="Arial"/>
          <w:sz w:val="20"/>
          <w:lang w:eastAsia="fr-FR"/>
        </w:rPr>
        <w:t>L’Acheteur qui, ayant reçu une demande de révision dans le respect du délai de préavis et du formalisme mentionnés ci-avant, garde le silence jusqu’à  la date de prise d’effet de la révision, est réput</w:t>
      </w:r>
      <w:r w:rsidR="00690418">
        <w:rPr>
          <w:rFonts w:ascii="Trebuchet MS" w:eastAsia="Times New Roman" w:hAnsi="Trebuchet MS" w:cs="Arial"/>
          <w:sz w:val="20"/>
          <w:lang w:eastAsia="fr-FR"/>
        </w:rPr>
        <w:t>é avoir accepté cette révision.</w:t>
      </w:r>
    </w:p>
    <w:p w:rsidR="009E095D" w:rsidRDefault="00482F07" w:rsidP="009E095D">
      <w:pPr>
        <w:spacing w:after="120"/>
        <w:jc w:val="both"/>
        <w:rPr>
          <w:rFonts w:ascii="Trebuchet MS" w:hAnsi="Trebuchet MS" w:cs="Arial"/>
          <w:sz w:val="20"/>
          <w:szCs w:val="20"/>
        </w:rPr>
      </w:pPr>
      <w:r>
        <w:rPr>
          <w:rFonts w:ascii="Trebuchet MS" w:hAnsi="Trebuchet MS" w:cs="Arial"/>
          <w:sz w:val="20"/>
          <w:szCs w:val="20"/>
        </w:rPr>
        <w:t>En cas d’accord, le nouveau bordereau de prix</w:t>
      </w:r>
      <w:r w:rsidR="009E095D" w:rsidRPr="009E095D">
        <w:rPr>
          <w:rFonts w:ascii="Trebuchet MS" w:hAnsi="Trebuchet MS" w:cs="Arial"/>
          <w:sz w:val="20"/>
          <w:szCs w:val="20"/>
        </w:rPr>
        <w:t xml:space="preserve"> se substitue </w:t>
      </w:r>
      <w:r>
        <w:rPr>
          <w:rFonts w:ascii="Trebuchet MS" w:hAnsi="Trebuchet MS" w:cs="Arial"/>
          <w:sz w:val="20"/>
          <w:szCs w:val="20"/>
        </w:rPr>
        <w:t>au précédent</w:t>
      </w:r>
      <w:r w:rsidR="009E095D" w:rsidRPr="009E095D">
        <w:rPr>
          <w:rFonts w:ascii="Trebuchet MS" w:hAnsi="Trebuchet MS" w:cs="Arial"/>
          <w:sz w:val="20"/>
          <w:szCs w:val="20"/>
        </w:rPr>
        <w:t xml:space="preserve"> sans qu’il soit nécessaire de conclure un avenant. </w:t>
      </w:r>
    </w:p>
    <w:p w:rsidR="00482F07" w:rsidRDefault="00336AA9" w:rsidP="00482F07">
      <w:pPr>
        <w:jc w:val="both"/>
        <w:rPr>
          <w:rFonts w:ascii="Trebuchet MS" w:hAnsi="Trebuchet MS" w:cs="Arial"/>
          <w:sz w:val="20"/>
          <w:szCs w:val="20"/>
        </w:rPr>
      </w:pPr>
      <w:r w:rsidRPr="00482F07">
        <w:rPr>
          <w:rFonts w:ascii="Trebuchet MS" w:hAnsi="Trebuchet MS" w:cs="Arial"/>
          <w:b/>
          <w:sz w:val="20"/>
          <w:szCs w:val="20"/>
        </w:rPr>
        <w:t>Clause butoir</w:t>
      </w:r>
      <w:r>
        <w:rPr>
          <w:rFonts w:ascii="Trebuchet MS" w:hAnsi="Trebuchet MS" w:cs="Arial"/>
          <w:sz w:val="20"/>
          <w:szCs w:val="20"/>
        </w:rPr>
        <w:t> : l</w:t>
      </w:r>
      <w:r w:rsidR="00220897" w:rsidRPr="00220897">
        <w:rPr>
          <w:rFonts w:ascii="Trebuchet MS" w:hAnsi="Trebuchet MS" w:cs="Arial"/>
          <w:sz w:val="20"/>
          <w:szCs w:val="20"/>
        </w:rPr>
        <w:t>’ajustement des prix du marché sur le barème ne pourra toutefois conduire à une augmen</w:t>
      </w:r>
      <w:r w:rsidR="00482F07">
        <w:rPr>
          <w:rFonts w:ascii="Trebuchet MS" w:hAnsi="Trebuchet MS" w:cs="Arial"/>
          <w:sz w:val="20"/>
          <w:szCs w:val="20"/>
        </w:rPr>
        <w:t xml:space="preserve">tation des prix supérieure à </w:t>
      </w:r>
      <w:r w:rsidR="00F973E3">
        <w:rPr>
          <w:rFonts w:ascii="Trebuchet MS" w:hAnsi="Trebuchet MS" w:cs="Arial"/>
          <w:sz w:val="20"/>
          <w:szCs w:val="20"/>
          <w:highlight w:val="lightGray"/>
        </w:rPr>
        <w:t>2</w:t>
      </w:r>
      <w:r w:rsidR="00220897" w:rsidRPr="00FD159F">
        <w:rPr>
          <w:rFonts w:ascii="Trebuchet MS" w:hAnsi="Trebuchet MS" w:cs="Arial"/>
          <w:sz w:val="20"/>
          <w:szCs w:val="20"/>
          <w:highlight w:val="lightGray"/>
        </w:rPr>
        <w:t>%</w:t>
      </w:r>
      <w:r w:rsidR="00220897" w:rsidRPr="00220897">
        <w:rPr>
          <w:rFonts w:ascii="Trebuchet MS" w:hAnsi="Trebuchet MS" w:cs="Arial"/>
          <w:sz w:val="20"/>
          <w:szCs w:val="20"/>
        </w:rPr>
        <w:t xml:space="preserve"> par an</w:t>
      </w:r>
      <w:r w:rsidR="00F973E3">
        <w:rPr>
          <w:rFonts w:ascii="Trebuchet MS" w:hAnsi="Trebuchet MS" w:cs="Arial"/>
          <w:sz w:val="20"/>
          <w:szCs w:val="20"/>
        </w:rPr>
        <w:t>.</w:t>
      </w:r>
      <w:r w:rsidR="00220897" w:rsidRPr="00220897">
        <w:rPr>
          <w:rFonts w:ascii="Trebuchet MS" w:hAnsi="Trebuchet MS" w:cs="Arial"/>
          <w:sz w:val="20"/>
          <w:szCs w:val="20"/>
        </w:rPr>
        <w:t xml:space="preserve"> Pour les marchés publics traités à prix unitaires, ce pourcentage s’entend pour chaque ligne du bordereau de prix. Cette limite n’est pas applicable aux prestations commandées sur le catalogue du </w:t>
      </w:r>
      <w:r w:rsidR="00C25810">
        <w:rPr>
          <w:rFonts w:ascii="Trebuchet MS" w:hAnsi="Trebuchet MS" w:cs="Arial"/>
          <w:sz w:val="20"/>
          <w:szCs w:val="20"/>
        </w:rPr>
        <w:t>Titulaire</w:t>
      </w:r>
      <w:r w:rsidR="00482F07">
        <w:rPr>
          <w:rFonts w:ascii="Trebuchet MS" w:hAnsi="Trebuchet MS" w:cs="Arial"/>
          <w:sz w:val="20"/>
          <w:szCs w:val="20"/>
        </w:rPr>
        <w:t xml:space="preserve"> ou sur la base d’une offre de prix demandée en cours de marché</w:t>
      </w:r>
      <w:r w:rsidR="00220897" w:rsidRPr="00220897">
        <w:rPr>
          <w:rFonts w:ascii="Trebuchet MS" w:hAnsi="Trebuchet MS" w:cs="Arial"/>
          <w:sz w:val="20"/>
          <w:szCs w:val="20"/>
        </w:rPr>
        <w:t>.</w:t>
      </w:r>
      <w:r w:rsidR="00F973E3" w:rsidRPr="00F973E3">
        <w:rPr>
          <w:rFonts w:ascii="Trebuchet MS" w:hAnsi="Trebuchet MS"/>
          <w:color w:val="00B050"/>
          <w:sz w:val="20"/>
          <w:szCs w:val="20"/>
        </w:rPr>
        <w:t xml:space="preserve"> </w:t>
      </w:r>
      <w:r w:rsidR="00F973E3" w:rsidRPr="00690418">
        <w:rPr>
          <w:rFonts w:ascii="Trebuchet MS" w:hAnsi="Trebuchet MS" w:cs="Arial"/>
          <w:sz w:val="20"/>
          <w:szCs w:val="20"/>
        </w:rPr>
        <w:t xml:space="preserve">Dans l’hypothèse où la demande de révision des prix serait supérieure à cette </w:t>
      </w:r>
      <w:r w:rsidR="00F973E3" w:rsidRPr="00690418">
        <w:rPr>
          <w:rFonts w:ascii="Trebuchet MS" w:hAnsi="Trebuchet MS" w:cs="Arial"/>
          <w:sz w:val="20"/>
          <w:szCs w:val="20"/>
        </w:rPr>
        <w:lastRenderedPageBreak/>
        <w:t>limite, l’Acheteur négocie le taux d’évolution du prix avec le titulaire et/ou se réserve le droit de résilier le marché en application de l’article 42 du CCAG-FCS.</w:t>
      </w:r>
      <w:r w:rsidR="00F973E3">
        <w:rPr>
          <w:rFonts w:ascii="Trebuchet MS" w:hAnsi="Trebuchet MS"/>
          <w:color w:val="00B050"/>
          <w:sz w:val="20"/>
          <w:szCs w:val="20"/>
        </w:rPr>
        <w:t> </w:t>
      </w:r>
    </w:p>
    <w:p w:rsidR="00482F07" w:rsidRPr="00355DAF" w:rsidRDefault="00482F07" w:rsidP="00355DAF">
      <w:pPr>
        <w:pStyle w:val="Titre3"/>
      </w:pPr>
      <w:bookmarkStart w:id="103" w:name="_Toc179454257"/>
      <w:r>
        <w:t xml:space="preserve">Révision par ajustement sur </w:t>
      </w:r>
      <w:r w:rsidR="0065782F">
        <w:t>les prix règlementés (CEPS / LPPR)</w:t>
      </w:r>
      <w:bookmarkEnd w:id="103"/>
    </w:p>
    <w:p w:rsidR="00482F07" w:rsidRDefault="00482F07" w:rsidP="00E164CF">
      <w:pPr>
        <w:spacing w:after="120"/>
        <w:jc w:val="both"/>
        <w:rPr>
          <w:rFonts w:ascii="Trebuchet MS" w:hAnsi="Trebuchet MS" w:cs="Arial"/>
          <w:sz w:val="20"/>
          <w:szCs w:val="20"/>
        </w:rPr>
      </w:pPr>
      <w:r w:rsidRPr="00355DAF">
        <w:rPr>
          <w:rFonts w:ascii="Trebuchet MS" w:hAnsi="Trebuchet MS" w:cs="Arial"/>
          <w:b/>
          <w:sz w:val="20"/>
          <w:szCs w:val="20"/>
        </w:rPr>
        <w:t>En cas d'inscription en cours de marché</w:t>
      </w:r>
      <w:r w:rsidRPr="00355DAF">
        <w:rPr>
          <w:rFonts w:ascii="Trebuchet MS" w:hAnsi="Trebuchet MS" w:cs="Arial"/>
          <w:sz w:val="20"/>
          <w:szCs w:val="20"/>
        </w:rPr>
        <w:t>, d'un produit à la liste des produits remboursés en sus des GHS, le prix unitaire proposé ne pourra être supérieur au prix limite de vente publié au Journal Officiel (J.O.), à pa</w:t>
      </w:r>
      <w:r w:rsidR="00E164CF">
        <w:rPr>
          <w:rFonts w:ascii="Trebuchet MS" w:hAnsi="Trebuchet MS" w:cs="Arial"/>
          <w:sz w:val="20"/>
          <w:szCs w:val="20"/>
        </w:rPr>
        <w:t xml:space="preserve">rtir de sa date d'application. </w:t>
      </w:r>
    </w:p>
    <w:p w:rsidR="00482F07" w:rsidRPr="00355DAF" w:rsidRDefault="00482F07" w:rsidP="00E164CF">
      <w:pPr>
        <w:spacing w:after="120"/>
        <w:jc w:val="both"/>
        <w:rPr>
          <w:rFonts w:ascii="Trebuchet MS" w:hAnsi="Trebuchet MS" w:cs="Arial"/>
          <w:sz w:val="20"/>
          <w:szCs w:val="20"/>
        </w:rPr>
      </w:pPr>
      <w:r w:rsidRPr="00355DAF">
        <w:rPr>
          <w:rFonts w:ascii="Trebuchet MS" w:hAnsi="Trebuchet MS" w:cs="Arial"/>
          <w:b/>
          <w:sz w:val="20"/>
          <w:szCs w:val="20"/>
        </w:rPr>
        <w:t>En cas de baisse, en cours de marché</w:t>
      </w:r>
      <w:r w:rsidRPr="00355DAF">
        <w:rPr>
          <w:rFonts w:ascii="Trebuchet MS" w:hAnsi="Trebuchet MS" w:cs="Arial"/>
          <w:sz w:val="20"/>
          <w:szCs w:val="20"/>
        </w:rPr>
        <w:t xml:space="preserve">, des prix des produits de la liste en sus des GHS, le prix du marché devra être actualisé en référence à cette liste, dès la date d’application mentionnée au J.O. ou à compter de la date de parution du J.O. </w:t>
      </w:r>
      <w:r w:rsidR="001A6A13">
        <w:rPr>
          <w:rFonts w:ascii="Trebuchet MS" w:hAnsi="Trebuchet MS" w:cs="Arial"/>
          <w:sz w:val="20"/>
          <w:szCs w:val="20"/>
        </w:rPr>
        <w:t>S</w:t>
      </w:r>
      <w:r w:rsidRPr="00355DAF">
        <w:rPr>
          <w:rFonts w:ascii="Trebuchet MS" w:hAnsi="Trebuchet MS" w:cs="Arial"/>
          <w:sz w:val="20"/>
          <w:szCs w:val="20"/>
        </w:rPr>
        <w:t>i aucune date d’entrée en vigueur n’est précisée, la remise de l’offre du marché s'appliquera obligatoirement sur le prix</w:t>
      </w:r>
      <w:r w:rsidR="00E164CF">
        <w:rPr>
          <w:rFonts w:ascii="Trebuchet MS" w:hAnsi="Trebuchet MS" w:cs="Arial"/>
          <w:sz w:val="20"/>
          <w:szCs w:val="20"/>
        </w:rPr>
        <w:t xml:space="preserve"> limite de vente publié au J.O.</w:t>
      </w:r>
    </w:p>
    <w:p w:rsidR="00482F07" w:rsidRPr="00422113" w:rsidRDefault="00482F07" w:rsidP="00E164CF">
      <w:pPr>
        <w:spacing w:after="120"/>
        <w:jc w:val="both"/>
        <w:rPr>
          <w:rFonts w:ascii="Trebuchet MS" w:hAnsi="Trebuchet MS" w:cs="Arial"/>
          <w:sz w:val="20"/>
          <w:szCs w:val="20"/>
        </w:rPr>
      </w:pPr>
      <w:r w:rsidRPr="00355DAF">
        <w:rPr>
          <w:rFonts w:ascii="Trebuchet MS" w:hAnsi="Trebuchet MS" w:cs="Arial"/>
          <w:b/>
          <w:sz w:val="20"/>
          <w:szCs w:val="20"/>
        </w:rPr>
        <w:t>En cas de hausse des prix, en cours de marché</w:t>
      </w:r>
      <w:r w:rsidRPr="00355DAF">
        <w:rPr>
          <w:rFonts w:ascii="Trebuchet MS" w:hAnsi="Trebuchet MS" w:cs="Arial"/>
          <w:sz w:val="20"/>
          <w:szCs w:val="20"/>
        </w:rPr>
        <w:t xml:space="preserve">, des produits de la liste en sus des GHS, le </w:t>
      </w:r>
      <w:r w:rsidR="0065782F">
        <w:rPr>
          <w:rFonts w:ascii="Trebuchet MS" w:hAnsi="Trebuchet MS" w:cs="Arial"/>
          <w:sz w:val="20"/>
          <w:szCs w:val="20"/>
        </w:rPr>
        <w:t xml:space="preserve">prix du marché reste inchangé. </w:t>
      </w:r>
    </w:p>
    <w:p w:rsidR="008C3A5F" w:rsidRPr="005A4E83" w:rsidRDefault="008C3A5F" w:rsidP="00925726">
      <w:pPr>
        <w:pStyle w:val="Titre2"/>
      </w:pPr>
      <w:bookmarkStart w:id="104" w:name="_Toc408589830"/>
      <w:bookmarkStart w:id="105" w:name="_Toc59538069"/>
      <w:bookmarkStart w:id="106" w:name="_Toc59539948"/>
      <w:bookmarkStart w:id="107" w:name="_Toc59540031"/>
      <w:bookmarkStart w:id="108" w:name="_Toc179454258"/>
      <w:r w:rsidRPr="00A43044">
        <w:t>Application de la taxe sur la valeur ajoutée et autres taxes règlementaires</w:t>
      </w:r>
      <w:bookmarkEnd w:id="104"/>
      <w:bookmarkEnd w:id="105"/>
      <w:bookmarkEnd w:id="106"/>
      <w:bookmarkEnd w:id="107"/>
      <w:bookmarkEnd w:id="108"/>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9" w:name="_Toc408589831"/>
      <w:bookmarkStart w:id="110" w:name="_Toc59538070"/>
      <w:bookmarkStart w:id="111" w:name="_Toc59539949"/>
      <w:bookmarkStart w:id="112" w:name="_Toc59540032"/>
      <w:bookmarkStart w:id="113" w:name="_Ref63769601"/>
      <w:bookmarkStart w:id="114" w:name="_Toc179454259"/>
      <w:r w:rsidRPr="00885D04">
        <w:t>Fournitures achetées hors BPU et bénéficiant d’une remise sur catalogue</w:t>
      </w:r>
      <w:bookmarkEnd w:id="109"/>
      <w:bookmarkEnd w:id="110"/>
      <w:bookmarkEnd w:id="111"/>
      <w:bookmarkEnd w:id="112"/>
      <w:bookmarkEnd w:id="113"/>
      <w:bookmarkEnd w:id="114"/>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se réserve la possibilité de commander des références non inscrites au bordereau de prix unitaires sur</w:t>
      </w:r>
      <w:r w:rsidR="0065782F">
        <w:rPr>
          <w:rFonts w:ascii="Trebuchet MS" w:eastAsia="Times New Roman" w:hAnsi="Trebuchet MS" w:cs="Arial"/>
          <w:noProof/>
          <w:sz w:val="20"/>
          <w:lang w:eastAsia="fr-FR"/>
        </w:rPr>
        <w:t xml:space="preserve"> le</w:t>
      </w:r>
      <w:r w:rsidR="008C3A5F" w:rsidRPr="005A4E83">
        <w:rPr>
          <w:rFonts w:ascii="Trebuchet MS" w:eastAsia="Times New Roman" w:hAnsi="Trebuchet MS" w:cs="Arial"/>
          <w:noProof/>
          <w:sz w:val="20"/>
          <w:lang w:eastAsia="fr-FR"/>
        </w:rPr>
        <w:t xml:space="preserve">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FE2519" w:rsidRDefault="008C3A5F" w:rsidP="005A4E83">
      <w:pPr>
        <w:autoSpaceDE w:val="0"/>
        <w:autoSpaceDN w:val="0"/>
        <w:adjustRightInd w:val="0"/>
        <w:spacing w:after="120"/>
        <w:jc w:val="both"/>
        <w:rPr>
          <w:rFonts w:ascii="Trebuchet MS" w:eastAsia="Times New Roman" w:hAnsi="Trebuchet MS" w:cs="Arial"/>
          <w:noProof/>
          <w:color w:val="8064A2" w:themeColor="accent4"/>
          <w:sz w:val="20"/>
          <w:lang w:eastAsia="fr-FR"/>
        </w:rPr>
      </w:pPr>
      <w:r w:rsidRPr="0065782F">
        <w:rPr>
          <w:rFonts w:ascii="Trebuchet MS" w:eastAsia="Times New Roman" w:hAnsi="Trebuchet MS" w:cs="Arial"/>
          <w:noProof/>
          <w:sz w:val="20"/>
          <w:lang w:eastAsia="fr-FR"/>
        </w:rPr>
        <w:t>Le pourcentage de remise minimum applicable a</w:t>
      </w:r>
      <w:r w:rsidR="00D707A1" w:rsidRPr="0065782F">
        <w:rPr>
          <w:rFonts w:ascii="Trebuchet MS" w:eastAsia="Times New Roman" w:hAnsi="Trebuchet MS" w:cs="Arial"/>
          <w:noProof/>
          <w:sz w:val="20"/>
          <w:lang w:eastAsia="fr-FR"/>
        </w:rPr>
        <w:t xml:space="preserve">u tarif public est indiqué </w:t>
      </w:r>
      <w:r w:rsidR="00D130AF" w:rsidRPr="0065782F">
        <w:rPr>
          <w:rFonts w:ascii="Trebuchet MS" w:eastAsia="Times New Roman" w:hAnsi="Trebuchet MS" w:cs="Arial"/>
          <w:noProof/>
          <w:sz w:val="20"/>
          <w:lang w:eastAsia="fr-FR"/>
        </w:rPr>
        <w:t>dans l</w:t>
      </w:r>
      <w:r w:rsidR="0065782F" w:rsidRPr="0065782F">
        <w:rPr>
          <w:rFonts w:ascii="Trebuchet MS" w:eastAsia="Times New Roman" w:hAnsi="Trebuchet MS" w:cs="Arial"/>
          <w:noProof/>
          <w:sz w:val="20"/>
          <w:lang w:eastAsia="fr-FR"/>
        </w:rPr>
        <w:t>’annexe</w:t>
      </w:r>
      <w:r w:rsidR="00783C9E">
        <w:rPr>
          <w:rFonts w:ascii="Trebuchet MS" w:eastAsia="Times New Roman" w:hAnsi="Trebuchet MS" w:cs="Arial"/>
          <w:noProof/>
          <w:sz w:val="20"/>
          <w:lang w:eastAsia="fr-FR"/>
        </w:rPr>
        <w:t xml:space="preserve"> 2 au C.C.A.P.</w:t>
      </w:r>
      <w:r w:rsidR="0065782F" w:rsidRPr="0065782F">
        <w:rPr>
          <w:rFonts w:ascii="Trebuchet MS" w:eastAsia="Times New Roman" w:hAnsi="Trebuchet MS" w:cs="Arial"/>
          <w:noProof/>
          <w:sz w:val="20"/>
          <w:lang w:eastAsia="fr-FR"/>
        </w:rPr>
        <w:t xml:space="preserve"> </w:t>
      </w:r>
      <w:r w:rsidR="00B132C8">
        <w:rPr>
          <w:rFonts w:ascii="Trebuchet MS" w:hAnsi="Trebuchet MS" w:cs="Arial"/>
          <w:i/>
          <w:sz w:val="20"/>
          <w:szCs w:val="20"/>
          <w:highlight w:val="lightGray"/>
        </w:rPr>
        <w:t>« </w:t>
      </w:r>
      <w:r w:rsidR="00783C9E">
        <w:rPr>
          <w:rFonts w:ascii="Trebuchet MS" w:hAnsi="Trebuchet MS" w:cs="Arial"/>
          <w:i/>
          <w:sz w:val="20"/>
          <w:szCs w:val="20"/>
          <w:highlight w:val="lightGray"/>
        </w:rPr>
        <w:t>CCAP</w:t>
      </w:r>
      <w:r w:rsidR="0065782F" w:rsidRPr="0065782F">
        <w:rPr>
          <w:rFonts w:ascii="Trebuchet MS" w:hAnsi="Trebuchet MS" w:cs="Arial"/>
          <w:i/>
          <w:sz w:val="20"/>
          <w:szCs w:val="20"/>
          <w:highlight w:val="lightGray"/>
        </w:rPr>
        <w:t>_annexe2_Prestati</w:t>
      </w:r>
      <w:r w:rsidR="0065782F" w:rsidRPr="00954EA3">
        <w:rPr>
          <w:rFonts w:ascii="Trebuchet MS" w:hAnsi="Trebuchet MS" w:cs="Arial"/>
          <w:sz w:val="20"/>
          <w:szCs w:val="20"/>
          <w:highlight w:val="lightGray"/>
        </w:rPr>
        <w:t>on</w:t>
      </w:r>
      <w:r w:rsidR="00FE2519">
        <w:rPr>
          <w:rFonts w:ascii="Trebuchet MS" w:hAnsi="Trebuchet MS" w:cs="Arial"/>
          <w:i/>
          <w:sz w:val="20"/>
          <w:szCs w:val="20"/>
          <w:highlight w:val="lightGray"/>
        </w:rPr>
        <w:t>s Fournisseur»</w:t>
      </w:r>
      <w:r w:rsidR="00FE2519">
        <w:rPr>
          <w:rFonts w:ascii="Trebuchet MS" w:hAnsi="Trebuchet MS" w:cs="Arial"/>
          <w:i/>
          <w:sz w:val="20"/>
          <w:szCs w:val="20"/>
        </w:rPr>
        <w:t xml:space="preserve"> </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65782F" w:rsidRPr="005A4E83"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9630DB">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15" w:name="_Toc59538071"/>
      <w:bookmarkStart w:id="116" w:name="_Toc59539950"/>
      <w:bookmarkStart w:id="117" w:name="_Toc59540033"/>
      <w:bookmarkStart w:id="118" w:name="_Toc179454260"/>
      <w:bookmarkStart w:id="119" w:name="_Toc408589832"/>
      <w:r w:rsidRPr="00885D04">
        <w:t>Variation du taux de remise</w:t>
      </w:r>
      <w:bookmarkEnd w:id="115"/>
      <w:bookmarkEnd w:id="116"/>
      <w:bookmarkEnd w:id="117"/>
      <w:bookmarkEnd w:id="118"/>
      <w:r w:rsidRPr="00885D04">
        <w:t xml:space="preserve"> </w:t>
      </w:r>
      <w:bookmarkEnd w:id="119"/>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20" w:name="_Toc59538072"/>
      <w:bookmarkStart w:id="121" w:name="_Toc59539951"/>
      <w:bookmarkStart w:id="122" w:name="_Toc59540034"/>
      <w:bookmarkStart w:id="123" w:name="_Toc179454261"/>
      <w:r w:rsidRPr="00885D04">
        <w:lastRenderedPageBreak/>
        <w:t>Offres promotionnelles</w:t>
      </w:r>
      <w:bookmarkEnd w:id="120"/>
      <w:bookmarkEnd w:id="121"/>
      <w:bookmarkEnd w:id="122"/>
      <w:bookmarkEnd w:id="123"/>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9630DB">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 xml:space="preserve">à </w:t>
      </w:r>
      <w:r w:rsidR="009630DB">
        <w:rPr>
          <w:rFonts w:ascii="Trebuchet MS" w:hAnsi="Trebuchet MS" w:cs="Calibri"/>
          <w:sz w:val="20"/>
        </w:rPr>
        <w:t>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24" w:name="_Toc408589833"/>
      <w:bookmarkStart w:id="125" w:name="_Toc59538073"/>
      <w:bookmarkStart w:id="126" w:name="_Toc59539952"/>
      <w:bookmarkStart w:id="127" w:name="_Toc59540035"/>
      <w:bookmarkStart w:id="128" w:name="_Toc179454262"/>
      <w:r w:rsidRPr="00885D04">
        <w:t>Remise sur chiffre d’affaire</w:t>
      </w:r>
      <w:bookmarkEnd w:id="124"/>
      <w:bookmarkEnd w:id="125"/>
      <w:bookmarkEnd w:id="126"/>
      <w:bookmarkEnd w:id="127"/>
      <w:r w:rsidR="00210A9D">
        <w:t>s</w:t>
      </w:r>
      <w:bookmarkEnd w:id="128"/>
    </w:p>
    <w:p w:rsidR="00E0497D" w:rsidRPr="006D11A9" w:rsidRDefault="00BD30C9"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La remise </w:t>
      </w:r>
      <w:r w:rsidR="00E0497D" w:rsidRPr="006D11A9">
        <w:rPr>
          <w:rFonts w:ascii="Trebuchet MS" w:hAnsi="Trebuchet MS" w:cs="Calibri"/>
          <w:sz w:val="20"/>
        </w:rPr>
        <w:t>sur chiffre d’affaire</w:t>
      </w:r>
      <w:r w:rsidR="00210A9D">
        <w:rPr>
          <w:rFonts w:ascii="Trebuchet MS" w:hAnsi="Trebuchet MS" w:cs="Calibri"/>
          <w:sz w:val="20"/>
        </w:rPr>
        <w:t>s</w:t>
      </w:r>
      <w:r w:rsidR="00954EA3">
        <w:rPr>
          <w:rFonts w:ascii="Trebuchet MS" w:hAnsi="Trebuchet MS" w:cs="Calibri"/>
          <w:sz w:val="20"/>
        </w:rPr>
        <w:t xml:space="preserve"> </w:t>
      </w:r>
      <w:r w:rsidRPr="006D11A9">
        <w:rPr>
          <w:rFonts w:ascii="Trebuchet MS" w:hAnsi="Trebuchet MS" w:cs="Calibri"/>
          <w:sz w:val="20"/>
        </w:rPr>
        <w:t xml:space="preserve">s’exprime sous la forme d’un pourcentage du chiffre d’affaires </w:t>
      </w:r>
      <w:r w:rsidR="00E0497D" w:rsidRPr="006D11A9">
        <w:rPr>
          <w:rFonts w:ascii="Trebuchet MS" w:hAnsi="Trebuchet MS" w:cs="Calibri"/>
          <w:sz w:val="20"/>
        </w:rPr>
        <w:t>de référence.</w:t>
      </w:r>
    </w:p>
    <w:p w:rsidR="00BD30C9" w:rsidRPr="006D11A9" w:rsidRDefault="00E0497D"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Le chiffre d’affaires de référence sera établi au regard </w:t>
      </w:r>
      <w:r w:rsidR="00954EA3">
        <w:rPr>
          <w:rFonts w:ascii="Trebuchet MS" w:hAnsi="Trebuchet MS" w:cs="Calibri"/>
          <w:sz w:val="20"/>
        </w:rPr>
        <w:t>des bons de commande émis sur une</w:t>
      </w:r>
      <w:r w:rsidRPr="006D11A9">
        <w:rPr>
          <w:rFonts w:ascii="Trebuchet MS" w:hAnsi="Trebuchet MS" w:cs="Calibri"/>
          <w:sz w:val="20"/>
        </w:rPr>
        <w:t xml:space="preserve"> période d’exécution </w:t>
      </w:r>
      <w:r w:rsidR="006D11A9" w:rsidRPr="006D11A9">
        <w:rPr>
          <w:rFonts w:ascii="Trebuchet MS" w:hAnsi="Trebuchet MS" w:cs="Calibri"/>
          <w:sz w:val="20"/>
        </w:rPr>
        <w:t xml:space="preserve">annuelle </w:t>
      </w:r>
      <w:r w:rsidR="00954EA3">
        <w:rPr>
          <w:rFonts w:ascii="Trebuchet MS" w:hAnsi="Trebuchet MS" w:cs="Calibri"/>
          <w:sz w:val="20"/>
        </w:rPr>
        <w:t xml:space="preserve">(du </w:t>
      </w:r>
      <w:r w:rsidR="00954EA3" w:rsidRPr="004F135F">
        <w:rPr>
          <w:rFonts w:ascii="Trebuchet MS" w:hAnsi="Trebuchet MS" w:cs="Arial"/>
          <w:sz w:val="20"/>
          <w:szCs w:val="20"/>
        </w:rPr>
        <w:t xml:space="preserve">1er mai </w:t>
      </w:r>
      <w:r w:rsidR="00954EA3" w:rsidRPr="004F135F">
        <w:rPr>
          <w:rFonts w:ascii="Trebuchet MS" w:hAnsi="Trebuchet MS" w:cs="Calibri"/>
          <w:sz w:val="20"/>
        </w:rPr>
        <w:t xml:space="preserve">de l’année N au </w:t>
      </w:r>
      <w:r w:rsidR="00954EA3" w:rsidRPr="004F135F">
        <w:rPr>
          <w:rFonts w:ascii="Trebuchet MS" w:hAnsi="Trebuchet MS" w:cs="Arial"/>
          <w:sz w:val="20"/>
          <w:szCs w:val="20"/>
        </w:rPr>
        <w:t xml:space="preserve">30 avril </w:t>
      </w:r>
      <w:r w:rsidR="00954EA3">
        <w:rPr>
          <w:rFonts w:ascii="Trebuchet MS" w:hAnsi="Trebuchet MS" w:cs="Calibri"/>
          <w:sz w:val="20"/>
        </w:rPr>
        <w:t>de l’année N+1)</w:t>
      </w:r>
      <w:r w:rsidRPr="006D11A9">
        <w:rPr>
          <w:rFonts w:ascii="Trebuchet MS" w:hAnsi="Trebuchet MS" w:cs="Calibri"/>
          <w:sz w:val="20"/>
        </w:rPr>
        <w:t xml:space="preserve">. </w:t>
      </w:r>
      <w:r w:rsidR="00954EA3">
        <w:rPr>
          <w:rFonts w:ascii="Trebuchet MS" w:hAnsi="Trebuchet MS" w:cs="Calibri"/>
          <w:sz w:val="20"/>
        </w:rPr>
        <w:t xml:space="preserve">Le chiffre d’affaires </w:t>
      </w:r>
      <w:r w:rsidR="00BD30C9" w:rsidRPr="006D11A9">
        <w:rPr>
          <w:rFonts w:ascii="Trebuchet MS" w:hAnsi="Trebuchet MS" w:cs="Calibri"/>
          <w:sz w:val="20"/>
        </w:rPr>
        <w:t xml:space="preserve">comprend le montant des prestations commandées sur le bordereau de prix ou le catalogue par l’ensemble des établissements bénéficiaires du </w:t>
      </w:r>
      <w:r w:rsidR="006D11A9">
        <w:rPr>
          <w:rFonts w:ascii="Trebuchet MS" w:hAnsi="Trebuchet MS" w:cs="Calibri"/>
          <w:sz w:val="20"/>
        </w:rPr>
        <w:t>m</w:t>
      </w:r>
      <w:r w:rsidR="00BD30C9" w:rsidRPr="006D11A9">
        <w:rPr>
          <w:rFonts w:ascii="Trebuchet MS" w:hAnsi="Trebuchet MS" w:cs="Calibri"/>
          <w:sz w:val="20"/>
        </w:rPr>
        <w:t xml:space="preserve">arché. </w:t>
      </w:r>
    </w:p>
    <w:p w:rsidR="0065782F" w:rsidRPr="006D11A9" w:rsidRDefault="00BD30C9" w:rsidP="006D11A9">
      <w:pPr>
        <w:tabs>
          <w:tab w:val="left" w:pos="709"/>
        </w:tabs>
        <w:spacing w:after="120"/>
        <w:jc w:val="both"/>
        <w:rPr>
          <w:rFonts w:ascii="Trebuchet MS" w:hAnsi="Trebuchet MS" w:cs="Calibri"/>
          <w:sz w:val="20"/>
        </w:rPr>
      </w:pPr>
      <w:r w:rsidRPr="006D11A9">
        <w:rPr>
          <w:rFonts w:ascii="Trebuchet MS" w:hAnsi="Trebuchet MS" w:cs="Calibri"/>
          <w:sz w:val="20"/>
        </w:rPr>
        <w:t xml:space="preserve">Le montant de la remise de fin d’année sera réparti entre les établissements au prorata du chiffre d’affaires annuel réalisé par chacun d’entre eux. Le </w:t>
      </w:r>
      <w:r w:rsidR="00C25810">
        <w:rPr>
          <w:rFonts w:ascii="Trebuchet MS" w:hAnsi="Trebuchet MS" w:cs="Calibri"/>
          <w:sz w:val="20"/>
        </w:rPr>
        <w:t>Titulaire</w:t>
      </w:r>
      <w:r w:rsidRPr="006D11A9">
        <w:rPr>
          <w:rFonts w:ascii="Trebuchet MS" w:hAnsi="Trebuchet MS" w:cs="Calibri"/>
          <w:sz w:val="20"/>
        </w:rPr>
        <w:t xml:space="preserve"> émettra alors, par établissement, un avoir correspondant à ce montant qui sera déduit </w:t>
      </w:r>
      <w:r w:rsidR="00E0497D" w:rsidRPr="006D11A9">
        <w:rPr>
          <w:rFonts w:ascii="Trebuchet MS" w:hAnsi="Trebuchet MS" w:cs="Calibri"/>
          <w:sz w:val="20"/>
        </w:rPr>
        <w:t>des</w:t>
      </w:r>
      <w:r w:rsidRPr="006D11A9">
        <w:rPr>
          <w:rFonts w:ascii="Trebuchet MS" w:hAnsi="Trebuchet MS" w:cs="Calibri"/>
          <w:sz w:val="20"/>
        </w:rPr>
        <w:t xml:space="preserve"> factures</w:t>
      </w:r>
      <w:r w:rsidR="00E0497D" w:rsidRPr="006D11A9">
        <w:rPr>
          <w:rFonts w:ascii="Trebuchet MS" w:hAnsi="Trebuchet MS" w:cs="Calibri"/>
          <w:sz w:val="20"/>
        </w:rPr>
        <w:t xml:space="preserve"> suivantes</w:t>
      </w:r>
      <w:r w:rsidRPr="006D11A9">
        <w:rPr>
          <w:rFonts w:ascii="Trebuchet MS" w:hAnsi="Trebuchet MS" w:cs="Calibri"/>
          <w:sz w:val="20"/>
        </w:rPr>
        <w:t xml:space="preserve">. </w:t>
      </w:r>
      <w:r w:rsidR="00B805EF">
        <w:rPr>
          <w:rFonts w:ascii="Trebuchet MS" w:hAnsi="Trebuchet MS" w:cs="Calibri"/>
          <w:sz w:val="20"/>
        </w:rPr>
        <w:t>A défaut</w:t>
      </w:r>
      <w:r w:rsidRPr="006D11A9">
        <w:rPr>
          <w:rFonts w:ascii="Trebuchet MS" w:hAnsi="Trebuchet MS" w:cs="Calibri"/>
          <w:sz w:val="20"/>
        </w:rPr>
        <w:t>, ce montant pourra donner lieu à l’émission de titres de recettes.</w:t>
      </w:r>
    </w:p>
    <w:p w:rsidR="00A02A4D" w:rsidRPr="00A02A4D" w:rsidRDefault="00A02A4D" w:rsidP="00A02A4D">
      <w:pPr>
        <w:pStyle w:val="Titre2"/>
      </w:pPr>
      <w:bookmarkStart w:id="129" w:name="_Toc179454263"/>
      <w:r>
        <w:t>Unités gratuites</w:t>
      </w:r>
      <w:bookmarkEnd w:id="129"/>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En cas d'attribution d'unités gratuites (exprimée en pourcentage ou en quantité déterminée par rapport à la quantité prévisionnelle énoncée), le </w:t>
      </w:r>
      <w:r w:rsidR="001D3CFC">
        <w:rPr>
          <w:rFonts w:ascii="Trebuchet MS" w:hAnsi="Trebuchet MS" w:cs="Calibri"/>
          <w:sz w:val="20"/>
        </w:rPr>
        <w:t>Titulaire</w:t>
      </w:r>
      <w:r w:rsidRPr="00A02A4D">
        <w:rPr>
          <w:rFonts w:ascii="Trebuchet MS" w:hAnsi="Trebuchet MS" w:cs="Calibri"/>
          <w:sz w:val="20"/>
        </w:rPr>
        <w:t xml:space="preserve"> s'engage à échelonner cette distribution à chaque livraison et à la faire figurer sur une ligne sépar</w:t>
      </w:r>
      <w:r>
        <w:rPr>
          <w:rFonts w:ascii="Trebuchet MS" w:hAnsi="Trebuchet MS" w:cs="Calibri"/>
          <w:sz w:val="20"/>
        </w:rPr>
        <w:t>ée au moment de la facturation.</w:t>
      </w:r>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Le </w:t>
      </w:r>
      <w:r>
        <w:rPr>
          <w:rFonts w:ascii="Trebuchet MS" w:hAnsi="Trebuchet MS" w:cs="Calibri"/>
          <w:sz w:val="20"/>
        </w:rPr>
        <w:t>Titulaire indique</w:t>
      </w:r>
      <w:r w:rsidRPr="00A02A4D">
        <w:rPr>
          <w:rFonts w:ascii="Trebuchet MS" w:hAnsi="Trebuchet MS" w:cs="Calibri"/>
          <w:sz w:val="20"/>
        </w:rPr>
        <w:t xml:space="preserve"> pour chaque lot, le prix unitaire HT consenti sans remise d’unités gratuites, et le prix unitaire</w:t>
      </w:r>
      <w:r>
        <w:rPr>
          <w:rFonts w:ascii="Trebuchet MS" w:hAnsi="Trebuchet MS" w:cs="Calibri"/>
          <w:sz w:val="20"/>
        </w:rPr>
        <w:t xml:space="preserve"> calculé avec unités gratuites.</w:t>
      </w:r>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Le </w:t>
      </w:r>
      <w:r>
        <w:rPr>
          <w:rFonts w:ascii="Trebuchet MS" w:hAnsi="Trebuchet MS" w:cs="Calibri"/>
          <w:sz w:val="20"/>
        </w:rPr>
        <w:t>Titulaire</w:t>
      </w:r>
      <w:r w:rsidRPr="00A02A4D">
        <w:rPr>
          <w:rFonts w:ascii="Trebuchet MS" w:hAnsi="Trebuchet MS" w:cs="Calibri"/>
          <w:sz w:val="20"/>
        </w:rPr>
        <w:t xml:space="preserve"> </w:t>
      </w:r>
      <w:r>
        <w:rPr>
          <w:rFonts w:ascii="Trebuchet MS" w:hAnsi="Trebuchet MS" w:cs="Calibri"/>
          <w:sz w:val="20"/>
        </w:rPr>
        <w:t>détaille</w:t>
      </w:r>
      <w:r w:rsidRPr="00A02A4D">
        <w:rPr>
          <w:rFonts w:ascii="Trebuchet MS" w:hAnsi="Trebuchet MS" w:cs="Calibri"/>
          <w:sz w:val="20"/>
        </w:rPr>
        <w:t xml:space="preserve"> les conditions d’attribution d’unités gratuites dans son offre.  </w:t>
      </w:r>
    </w:p>
    <w:p w:rsidR="008C3A5F" w:rsidRPr="00885D04" w:rsidRDefault="008C3A5F" w:rsidP="00E32C1E">
      <w:pPr>
        <w:pStyle w:val="Titre1"/>
      </w:pPr>
      <w:bookmarkStart w:id="130" w:name="_Toc127271363"/>
      <w:bookmarkStart w:id="131" w:name="_Toc59538075"/>
      <w:bookmarkStart w:id="132" w:name="_Toc59539954"/>
      <w:bookmarkStart w:id="133" w:name="_Toc59540036"/>
      <w:bookmarkStart w:id="134" w:name="_Toc179454264"/>
      <w:r w:rsidRPr="00885D04">
        <w:t>Avance</w:t>
      </w:r>
      <w:bookmarkEnd w:id="130"/>
      <w:r w:rsidRPr="00885D04">
        <w:t>s et retenue de garantie</w:t>
      </w:r>
      <w:bookmarkEnd w:id="131"/>
      <w:bookmarkEnd w:id="132"/>
      <w:bookmarkEnd w:id="133"/>
      <w:bookmarkEnd w:id="134"/>
    </w:p>
    <w:p w:rsidR="0059661E" w:rsidRPr="005353B3" w:rsidRDefault="008C3A5F" w:rsidP="00925726">
      <w:pPr>
        <w:pStyle w:val="Titre2"/>
      </w:pPr>
      <w:bookmarkStart w:id="135" w:name="_Toc59538076"/>
      <w:bookmarkStart w:id="136" w:name="_Toc59539955"/>
      <w:bookmarkStart w:id="137" w:name="_Toc59540037"/>
      <w:bookmarkStart w:id="138" w:name="_Toc179454265"/>
      <w:r w:rsidRPr="005353B3">
        <w:t>Avances</w:t>
      </w:r>
      <w:bookmarkEnd w:id="135"/>
      <w:bookmarkEnd w:id="136"/>
      <w:bookmarkEnd w:id="137"/>
      <w:bookmarkEnd w:id="138"/>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lastRenderedPageBreak/>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9" w:name="_Toc59538077"/>
      <w:bookmarkStart w:id="140" w:name="_Toc59539956"/>
      <w:bookmarkStart w:id="141" w:name="_Toc59540038"/>
      <w:bookmarkStart w:id="142" w:name="_Toc179454266"/>
      <w:r w:rsidRPr="00C84653">
        <w:t>Retenue de garantie</w:t>
      </w:r>
      <w:bookmarkEnd w:id="139"/>
      <w:bookmarkEnd w:id="140"/>
      <w:bookmarkEnd w:id="141"/>
      <w:bookmarkEnd w:id="142"/>
    </w:p>
    <w:p w:rsidR="00282556" w:rsidRPr="00E164CF"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w:t>
      </w:r>
      <w:r w:rsidR="00E164CF">
        <w:rPr>
          <w:rFonts w:ascii="Trebuchet MS" w:hAnsi="Trebuchet MS" w:cs="Arial"/>
          <w:sz w:val="20"/>
          <w:szCs w:val="20"/>
        </w:rPr>
        <w:t>u code de la commande publique.</w:t>
      </w:r>
    </w:p>
    <w:p w:rsidR="006D0C07" w:rsidRPr="00885D04" w:rsidRDefault="008C3A5F" w:rsidP="00E32C1E">
      <w:pPr>
        <w:pStyle w:val="Titre1"/>
      </w:pPr>
      <w:bookmarkStart w:id="143" w:name="_Toc127271369"/>
      <w:bookmarkStart w:id="144" w:name="_Toc59538078"/>
      <w:bookmarkStart w:id="145" w:name="_Toc59539957"/>
      <w:bookmarkStart w:id="146" w:name="_Toc59540039"/>
      <w:bookmarkStart w:id="147" w:name="_Toc179454267"/>
      <w:r w:rsidRPr="00885D04">
        <w:t>Modalités de règlement des comptes</w:t>
      </w:r>
      <w:bookmarkEnd w:id="143"/>
      <w:bookmarkEnd w:id="144"/>
      <w:bookmarkEnd w:id="145"/>
      <w:bookmarkEnd w:id="146"/>
      <w:bookmarkEnd w:id="147"/>
    </w:p>
    <w:p w:rsidR="002F5251" w:rsidRPr="002F5251" w:rsidRDefault="008C3A5F" w:rsidP="002F5251">
      <w:pPr>
        <w:pStyle w:val="Titre2"/>
      </w:pPr>
      <w:bookmarkStart w:id="148" w:name="_Toc127271370"/>
      <w:bookmarkStart w:id="149" w:name="_Toc59538079"/>
      <w:bookmarkStart w:id="150" w:name="_Toc59539958"/>
      <w:bookmarkStart w:id="151" w:name="_Toc59540040"/>
      <w:bookmarkStart w:id="152" w:name="_Toc179454268"/>
      <w:r w:rsidRPr="00885D04">
        <w:t>Acomptes et paiements partiels définitifs</w:t>
      </w:r>
      <w:bookmarkEnd w:id="148"/>
      <w:bookmarkEnd w:id="149"/>
      <w:bookmarkEnd w:id="150"/>
      <w:bookmarkEnd w:id="151"/>
      <w:bookmarkEnd w:id="152"/>
    </w:p>
    <w:p w:rsidR="00282556" w:rsidRPr="002A418B" w:rsidRDefault="008C3A5F" w:rsidP="00E164CF">
      <w:pPr>
        <w:spacing w:after="120"/>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Default="00282556" w:rsidP="00E164CF">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8C3A5F" w:rsidRPr="00885D04" w:rsidRDefault="008C3A5F" w:rsidP="00925726">
      <w:pPr>
        <w:pStyle w:val="Titre2"/>
      </w:pPr>
      <w:bookmarkStart w:id="153" w:name="_Toc127271371"/>
      <w:bookmarkStart w:id="154" w:name="_Toc59538080"/>
      <w:bookmarkStart w:id="155" w:name="_Toc59539959"/>
      <w:bookmarkStart w:id="156" w:name="_Toc59540041"/>
      <w:bookmarkStart w:id="157" w:name="_Toc179454269"/>
      <w:r w:rsidRPr="00885D04">
        <w:t>Présentation des demandes de paiements</w:t>
      </w:r>
      <w:bookmarkEnd w:id="153"/>
      <w:bookmarkEnd w:id="154"/>
      <w:bookmarkEnd w:id="155"/>
      <w:bookmarkEnd w:id="156"/>
      <w:bookmarkEnd w:id="157"/>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58" w:name="_Toc3809184"/>
      <w:bookmarkStart w:id="159" w:name="_Toc179454270"/>
      <w:r w:rsidRPr="00301E55">
        <w:t>Répartition des paiements</w:t>
      </w:r>
      <w:bookmarkEnd w:id="158"/>
      <w:bookmarkEnd w:id="159"/>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60" w:name="_Toc59538081"/>
      <w:bookmarkStart w:id="161"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62" w:name="_Toc179454271"/>
      <w:r w:rsidRPr="00885D04">
        <w:t>Facture électronique</w:t>
      </w:r>
      <w:bookmarkEnd w:id="160"/>
      <w:bookmarkEnd w:id="161"/>
      <w:bookmarkEnd w:id="162"/>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2" w:history="1">
        <w:r w:rsidRPr="002C1CFE">
          <w:rPr>
            <w:rFonts w:ascii="Trebuchet MS" w:hAnsi="Trebuchet MS" w:cs="Arial"/>
            <w:b/>
            <w:sz w:val="20"/>
            <w:szCs w:val="20"/>
          </w:rPr>
          <w:t>https</w:t>
        </w:r>
        <w:r w:rsidR="005F1CB6">
          <w:rPr>
            <w:rFonts w:ascii="Trebuchet MS" w:hAnsi="Trebuchet MS" w:cs="Arial"/>
            <w:b/>
            <w:sz w:val="20"/>
            <w:szCs w:val="20"/>
          </w:rPr>
          <w:t> </w:t>
        </w:r>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9630DB">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AB061F"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 xml:space="preserve">de </w:t>
      </w:r>
      <w:r w:rsidR="009630DB">
        <w:rPr>
          <w:rFonts w:ascii="Trebuchet MS" w:hAnsi="Trebuchet MS" w:cs="Arial"/>
          <w:sz w:val="20"/>
          <w:szCs w:val="20"/>
        </w:rPr>
        <w:t>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r w:rsidR="00072EEA">
        <w:rPr>
          <w:rFonts w:ascii="Trebuchet MS" w:hAnsi="Trebuchet MS" w:cs="Arial"/>
          <w:sz w:val="20"/>
          <w:szCs w:val="20"/>
        </w:rPr>
        <w:tab/>
      </w:r>
    </w:p>
    <w:p w:rsidR="00072EEA" w:rsidRPr="002F5251" w:rsidRDefault="00072EEA" w:rsidP="002F5251">
      <w:pPr>
        <w:tabs>
          <w:tab w:val="left" w:pos="709"/>
        </w:tabs>
        <w:spacing w:after="120"/>
        <w:jc w:val="both"/>
        <w:rPr>
          <w:rFonts w:ascii="Trebuchet MS" w:hAnsi="Trebuchet MS" w:cs="Arial"/>
          <w:sz w:val="20"/>
          <w:szCs w:val="20"/>
        </w:rPr>
      </w:pPr>
    </w:p>
    <w:p w:rsidR="00643191" w:rsidRPr="00C84653" w:rsidRDefault="006E02F7" w:rsidP="00C97611">
      <w:pPr>
        <w:pStyle w:val="Titre3"/>
      </w:pPr>
      <w:bookmarkStart w:id="163" w:name="_Toc59538082"/>
      <w:bookmarkStart w:id="164" w:name="_Toc59539961"/>
      <w:bookmarkStart w:id="165" w:name="_Toc179454272"/>
      <w:r>
        <w:lastRenderedPageBreak/>
        <w:t>D</w:t>
      </w:r>
      <w:r w:rsidR="00643191" w:rsidRPr="00885D04">
        <w:t xml:space="preserve">épôt de la </w:t>
      </w:r>
      <w:r w:rsidR="00643191" w:rsidRPr="00C84653">
        <w:t>facture</w:t>
      </w:r>
      <w:r w:rsidR="00643191" w:rsidRPr="00885D04">
        <w:t xml:space="preserve"> électronique</w:t>
      </w:r>
      <w:bookmarkEnd w:id="163"/>
      <w:bookmarkEnd w:id="164"/>
      <w:bookmarkEnd w:id="165"/>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AB061F" w:rsidRPr="006F5E7B"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6" w:name="_Toc127271372"/>
      <w:bookmarkStart w:id="167" w:name="_Toc59538083"/>
      <w:bookmarkStart w:id="168" w:name="_Toc59539962"/>
      <w:bookmarkStart w:id="169" w:name="_Toc59540042"/>
      <w:bookmarkStart w:id="170" w:name="_Toc179454273"/>
      <w:r w:rsidRPr="00885D04">
        <w:t>Mode de règlemen</w:t>
      </w:r>
      <w:bookmarkEnd w:id="166"/>
      <w:r w:rsidRPr="00885D04">
        <w:t>t</w:t>
      </w:r>
      <w:bookmarkEnd w:id="167"/>
      <w:bookmarkEnd w:id="168"/>
      <w:bookmarkEnd w:id="169"/>
      <w:bookmarkEnd w:id="170"/>
    </w:p>
    <w:p w:rsidR="006D0C07" w:rsidRPr="00A43044" w:rsidRDefault="008C3A5F" w:rsidP="00A43044">
      <w:pPr>
        <w:pStyle w:val="Normal2"/>
        <w:spacing w:after="120"/>
        <w:ind w:left="0" w:firstLine="0"/>
        <w:rPr>
          <w:rFonts w:ascii="Trebuchet MS" w:hAnsi="Trebuchet MS" w:cs="Arial"/>
          <w:noProof/>
          <w:sz w:val="20"/>
        </w:rPr>
      </w:pPr>
      <w:r w:rsidRPr="00A43044">
        <w:rPr>
          <w:rFonts w:ascii="Trebuchet MS" w:hAnsi="Trebuchet MS" w:cs="Arial"/>
          <w:noProof/>
          <w:sz w:val="20"/>
        </w:rPr>
        <w:t>Les paiements sont effectués dans les conditions fixées par les règl</w:t>
      </w:r>
      <w:r w:rsidR="00A43044">
        <w:rPr>
          <w:rFonts w:ascii="Trebuchet MS" w:hAnsi="Trebuchet MS" w:cs="Arial"/>
          <w:noProof/>
          <w:sz w:val="20"/>
        </w:rPr>
        <w:t>es de la comptabilité publique.</w:t>
      </w:r>
    </w:p>
    <w:p w:rsidR="006F5E7B" w:rsidRPr="00A43044" w:rsidRDefault="008C3A5F" w:rsidP="00A43044">
      <w:pPr>
        <w:pStyle w:val="Normal2"/>
        <w:spacing w:after="120"/>
        <w:ind w:left="0" w:firstLine="0"/>
        <w:rPr>
          <w:rFonts w:ascii="Trebuchet MS" w:hAnsi="Trebuchet MS" w:cs="Arial"/>
          <w:noProof/>
          <w:sz w:val="20"/>
        </w:rPr>
      </w:pPr>
      <w:r w:rsidRPr="00A43044">
        <w:rPr>
          <w:rFonts w:ascii="Trebuchet MS" w:hAnsi="Trebuchet MS" w:cs="Arial"/>
          <w:noProof/>
          <w:sz w:val="20"/>
        </w:rPr>
        <w:t xml:space="preserve">Le comptable </w:t>
      </w:r>
      <w:r w:rsidR="006F5E7B">
        <w:rPr>
          <w:rFonts w:ascii="Trebuchet MS" w:hAnsi="Trebuchet MS" w:cs="Arial"/>
          <w:noProof/>
          <w:sz w:val="20"/>
        </w:rPr>
        <w:t>assignataire des</w:t>
      </w:r>
      <w:r w:rsidRPr="00A43044">
        <w:rPr>
          <w:rFonts w:ascii="Trebuchet MS" w:hAnsi="Trebuchet MS" w:cs="Arial"/>
          <w:noProof/>
          <w:sz w:val="20"/>
        </w:rPr>
        <w:t xml:space="preserve"> paiement</w:t>
      </w:r>
      <w:r w:rsidR="006F5E7B">
        <w:rPr>
          <w:rFonts w:ascii="Trebuchet MS" w:hAnsi="Trebuchet MS" w:cs="Arial"/>
          <w:noProof/>
          <w:sz w:val="20"/>
        </w:rPr>
        <w:t>s</w:t>
      </w:r>
      <w:r w:rsidRPr="00A43044">
        <w:rPr>
          <w:rFonts w:ascii="Trebuchet MS" w:hAnsi="Trebuchet MS" w:cs="Arial"/>
          <w:noProof/>
          <w:sz w:val="20"/>
        </w:rPr>
        <w:t xml:space="preserve"> est </w:t>
      </w:r>
      <w:r w:rsidR="006F5E7B">
        <w:rPr>
          <w:rFonts w:ascii="Trebuchet MS" w:hAnsi="Trebuchet MS" w:cs="Arial"/>
          <w:noProof/>
          <w:sz w:val="20"/>
        </w:rPr>
        <w:t xml:space="preserve">mentionné en page 2 du présent C.C.A.P. [rubrique C] </w:t>
      </w:r>
      <w:r w:rsidR="006F5E7B" w:rsidRPr="006F5E7B">
        <w:rPr>
          <w:rFonts w:ascii="Trebuchet MS" w:hAnsi="Trebuchet MS" w:cs="Arial"/>
          <w:noProof/>
          <w:sz w:val="20"/>
        </w:rPr>
        <w:t>ou, en cas d’achat groupé, en annexe du présent document.</w:t>
      </w:r>
    </w:p>
    <w:p w:rsidR="00F6158D" w:rsidRDefault="008C3A5F" w:rsidP="00F6158D">
      <w:pPr>
        <w:pStyle w:val="Normal2"/>
        <w:spacing w:after="120"/>
        <w:ind w:left="0" w:firstLine="0"/>
        <w:rPr>
          <w:rFonts w:ascii="Trebuchet MS" w:hAnsi="Trebuchet MS" w:cs="Arial"/>
          <w:noProof/>
          <w:sz w:val="20"/>
        </w:rPr>
      </w:pPr>
      <w:r w:rsidRPr="00A43044">
        <w:rPr>
          <w:rFonts w:ascii="Trebuchet MS" w:hAnsi="Trebuchet MS" w:cs="Arial"/>
          <w:noProof/>
          <w:sz w:val="20"/>
        </w:rPr>
        <w:t>Les sommes dues sont payées dans un délai global de 50 jours à compter de la date de réception de la facture ou de la demande de paiement de l’avance ou de l’a</w:t>
      </w:r>
      <w:r w:rsidR="00F6158D">
        <w:rPr>
          <w:rFonts w:ascii="Trebuchet MS" w:hAnsi="Trebuchet MS" w:cs="Arial"/>
          <w:noProof/>
          <w:sz w:val="20"/>
        </w:rPr>
        <w:t>compte éventuel.</w:t>
      </w:r>
    </w:p>
    <w:p w:rsidR="0094558F" w:rsidRPr="00A43044" w:rsidRDefault="008C3A5F" w:rsidP="00F6158D">
      <w:pPr>
        <w:pStyle w:val="Normal2"/>
        <w:spacing w:after="120"/>
        <w:ind w:left="0" w:firstLine="0"/>
        <w:rPr>
          <w:rFonts w:ascii="Trebuchet MS" w:hAnsi="Trebuchet MS" w:cs="Arial"/>
          <w:noProof/>
          <w:sz w:val="20"/>
        </w:rPr>
      </w:pPr>
      <w:r w:rsidRPr="00A43044">
        <w:rPr>
          <w:rFonts w:ascii="Trebuchet MS" w:hAnsi="Trebuchet MS" w:cs="Arial"/>
          <w:sz w:val="20"/>
        </w:rPr>
        <w:t xml:space="preserve">Le dépassement du délai de règlement ouvre de plein droit et sans autre formalité pour le </w:t>
      </w:r>
      <w:r w:rsidR="00C25810">
        <w:rPr>
          <w:rFonts w:ascii="Trebuchet MS" w:hAnsi="Trebuchet MS" w:cs="Arial"/>
          <w:sz w:val="20"/>
        </w:rPr>
        <w:t>Titulaire</w:t>
      </w:r>
      <w:r w:rsidRPr="00A43044">
        <w:rPr>
          <w:rFonts w:ascii="Trebuchet MS" w:hAnsi="Trebuchet MS" w:cs="Arial"/>
          <w:sz w:val="20"/>
        </w:rPr>
        <w:t xml:space="preserve"> du marché, au b</w:t>
      </w:r>
      <w:r w:rsidR="00A43044">
        <w:rPr>
          <w:rFonts w:ascii="Trebuchet MS" w:hAnsi="Trebuchet MS" w:cs="Arial"/>
          <w:sz w:val="20"/>
        </w:rPr>
        <w:t>énéfice d</w:t>
      </w:r>
      <w:r w:rsidR="005F1CB6">
        <w:rPr>
          <w:rFonts w:ascii="Trebuchet MS" w:hAnsi="Trebuchet MS" w:cs="Arial"/>
          <w:sz w:val="20"/>
        </w:rPr>
        <w:t>’</w:t>
      </w:r>
      <w:r w:rsidR="00A43044">
        <w:rPr>
          <w:rFonts w:ascii="Trebuchet MS" w:hAnsi="Trebuchet MS" w:cs="Arial"/>
          <w:sz w:val="20"/>
        </w:rPr>
        <w:t xml:space="preserve">intérêts moratoires. </w:t>
      </w:r>
      <w:r w:rsidRPr="00A43044">
        <w:rPr>
          <w:rFonts w:ascii="Trebuchet MS" w:hAnsi="Trebuchet MS" w:cs="Arial"/>
          <w:sz w:val="20"/>
        </w:rPr>
        <w:t>Ceux-ci commencent à courir dès le lendemain de l</w:t>
      </w:r>
      <w:r w:rsidR="005F1CB6">
        <w:rPr>
          <w:rFonts w:ascii="Trebuchet MS" w:hAnsi="Trebuchet MS" w:cs="Arial"/>
          <w:sz w:val="20"/>
        </w:rPr>
        <w:t>’</w:t>
      </w:r>
      <w:r w:rsidRPr="00A43044">
        <w:rPr>
          <w:rFonts w:ascii="Trebuchet MS" w:hAnsi="Trebuchet MS" w:cs="Arial"/>
          <w:sz w:val="20"/>
        </w:rPr>
        <w:t>expiration du délai de règlement, jusqu</w:t>
      </w:r>
      <w:r w:rsidR="005F1CB6">
        <w:rPr>
          <w:rFonts w:ascii="Trebuchet MS" w:hAnsi="Trebuchet MS" w:cs="Arial"/>
          <w:sz w:val="20"/>
        </w:rPr>
        <w:t>’</w:t>
      </w:r>
      <w:r w:rsidRPr="00A43044">
        <w:rPr>
          <w:rFonts w:ascii="Trebuchet MS" w:hAnsi="Trebuchet MS" w:cs="Arial"/>
          <w:sz w:val="20"/>
        </w:rPr>
        <w:t>au jo</w:t>
      </w:r>
      <w:r w:rsidR="00A43044">
        <w:rPr>
          <w:rFonts w:ascii="Trebuchet MS" w:hAnsi="Trebuchet MS" w:cs="Arial"/>
          <w:sz w:val="20"/>
        </w:rPr>
        <w:t xml:space="preserve">ur de mise en paiement inclus. </w:t>
      </w:r>
      <w:r w:rsidRPr="00A43044">
        <w:rPr>
          <w:rFonts w:ascii="Trebuchet MS" w:hAnsi="Trebuchet MS" w:cs="Arial"/>
          <w:sz w:val="20"/>
        </w:rPr>
        <w:t xml:space="preserve">Ils sont calculés sur la base du taux directeur de la Banque Centrale Européenne (BCE) </w:t>
      </w:r>
      <w:r w:rsidR="00A43044">
        <w:rPr>
          <w:rFonts w:ascii="Trebuchet MS" w:hAnsi="Trebuchet MS" w:cs="Arial"/>
          <w:sz w:val="20"/>
        </w:rPr>
        <w:t xml:space="preserve">en vigueur majoré de 8 points. </w:t>
      </w:r>
      <w:r w:rsidRPr="00A43044">
        <w:rPr>
          <w:rFonts w:ascii="Trebuchet MS" w:hAnsi="Trebuchet MS" w:cs="Arial"/>
          <w:sz w:val="20"/>
        </w:rPr>
        <w:t>Le dépassement du délai de règlement ouvre droit également au versement d</w:t>
      </w:r>
      <w:r w:rsidR="005F1CB6">
        <w:rPr>
          <w:rFonts w:ascii="Trebuchet MS" w:hAnsi="Trebuchet MS" w:cs="Arial"/>
          <w:sz w:val="20"/>
        </w:rPr>
        <w:t>’</w:t>
      </w:r>
      <w:r w:rsidRPr="00A43044">
        <w:rPr>
          <w:rFonts w:ascii="Trebuchet MS" w:hAnsi="Trebuchet MS" w:cs="Arial"/>
          <w:sz w:val="20"/>
        </w:rPr>
        <w:t>une indemnité forfaitaire de recouvrement d</w:t>
      </w:r>
      <w:r w:rsidR="005F1CB6">
        <w:rPr>
          <w:rFonts w:ascii="Trebuchet MS" w:hAnsi="Trebuchet MS" w:cs="Arial"/>
          <w:sz w:val="20"/>
        </w:rPr>
        <w:t>’</w:t>
      </w:r>
      <w:r w:rsidRPr="00A43044">
        <w:rPr>
          <w:rFonts w:ascii="Trebuchet MS" w:hAnsi="Trebuchet MS" w:cs="Arial"/>
          <w:sz w:val="20"/>
        </w:rPr>
        <w:t>un montant de 40€. Cette indemnité s</w:t>
      </w:r>
      <w:r w:rsidR="005F1CB6">
        <w:rPr>
          <w:rFonts w:ascii="Trebuchet MS" w:hAnsi="Trebuchet MS" w:cs="Arial"/>
          <w:sz w:val="20"/>
        </w:rPr>
        <w:t>’</w:t>
      </w:r>
      <w:r w:rsidRPr="00A43044">
        <w:rPr>
          <w:rFonts w:ascii="Trebuchet MS" w:hAnsi="Trebuchet MS" w:cs="Arial"/>
          <w:sz w:val="20"/>
        </w:rPr>
        <w:t>ajoute au monta</w:t>
      </w:r>
      <w:r w:rsidR="00A4796E" w:rsidRPr="00A43044">
        <w:rPr>
          <w:rFonts w:ascii="Trebuchet MS" w:hAnsi="Trebuchet MS" w:cs="Arial"/>
          <w:sz w:val="20"/>
        </w:rPr>
        <w:t>nt des intérêts moratoires du</w:t>
      </w:r>
      <w:r w:rsidR="0094558F" w:rsidRPr="00A43044">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00C73A99">
        <w:rPr>
          <w:rFonts w:ascii="Trebuchet MS" w:hAnsi="Trebuchet MS" w:cs="Arial"/>
          <w:sz w:val="20"/>
        </w:rPr>
        <w:t xml:space="preserve"> du marché</w:t>
      </w:r>
      <w:r w:rsidRPr="00A43044">
        <w:rPr>
          <w:rFonts w:ascii="Trebuchet MS" w:hAnsi="Trebuchet MS" w:cs="Arial"/>
          <w:sz w:val="20"/>
        </w:rPr>
        <w:t xml:space="preserve"> 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erreur sur les prestations et/ou montants facturés,</w:t>
      </w:r>
    </w:p>
    <w:p w:rsidR="00AB061F" w:rsidRPr="00A43044" w:rsidRDefault="008C3A5F" w:rsidP="00072EEA">
      <w:pPr>
        <w:spacing w:after="120"/>
        <w:ind w:right="-1" w:firstLine="709"/>
        <w:jc w:val="both"/>
        <w:rPr>
          <w:rFonts w:ascii="Trebuchet MS" w:hAnsi="Trebuchet MS" w:cs="Arial"/>
          <w:sz w:val="20"/>
        </w:rPr>
      </w:pPr>
      <w:r w:rsidRPr="00A43044">
        <w:rPr>
          <w:rFonts w:ascii="Trebuchet MS" w:hAnsi="Trebuchet MS" w:cs="Arial"/>
          <w:sz w:val="20"/>
        </w:rPr>
        <w:lastRenderedPageBreak/>
        <w:t>-</w:t>
      </w:r>
      <w:r w:rsidR="00FC557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71" w:name="_Toc408589840"/>
      <w:bookmarkStart w:id="172" w:name="_Toc59538084"/>
      <w:bookmarkStart w:id="173" w:name="_Toc59539963"/>
      <w:bookmarkStart w:id="174" w:name="_Toc59540043"/>
      <w:bookmarkStart w:id="175" w:name="_Toc179454274"/>
      <w:r>
        <w:t>Titulaire</w:t>
      </w:r>
      <w:r w:rsidR="008C3A5F" w:rsidRPr="00885D04">
        <w:t xml:space="preserve"> étranger</w:t>
      </w:r>
      <w:bookmarkEnd w:id="171"/>
      <w:bookmarkEnd w:id="172"/>
      <w:bookmarkEnd w:id="173"/>
      <w:bookmarkEnd w:id="174"/>
      <w:r w:rsidR="00EC542A">
        <w:t xml:space="preserve"> – Langue du contrat</w:t>
      </w:r>
      <w:bookmarkEnd w:id="175"/>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AB061F" w:rsidRPr="00A43044"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E95309" w:rsidRPr="00A43044">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F11938" w:rsidRPr="00A02A4D" w:rsidRDefault="008C3A5F" w:rsidP="00A02A4D">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6" w:name="_Toc408589842"/>
      <w:r w:rsidR="001315AD" w:rsidRPr="00A335CC">
        <w:rPr>
          <w:rFonts w:ascii="Trebuchet MS" w:eastAsia="Times New Roman" w:hAnsi="Trebuchet MS" w:cs="Arial"/>
          <w:b/>
          <w:bCs/>
          <w:iCs/>
          <w:spacing w:val="6"/>
          <w:sz w:val="24"/>
          <w:lang w:eastAsia="fr-FR"/>
        </w:rPr>
        <w:t xml:space="preserve"> </w:t>
      </w:r>
      <w:bookmarkStart w:id="177" w:name="_Toc59538085"/>
      <w:bookmarkStart w:id="178" w:name="_Toc59539964"/>
      <w:bookmarkStart w:id="179" w:name="_Toc59540044"/>
    </w:p>
    <w:p w:rsidR="004C3088" w:rsidRPr="00885D04" w:rsidRDefault="004C3088" w:rsidP="004C3088">
      <w:pPr>
        <w:pStyle w:val="Titre1"/>
      </w:pPr>
      <w:bookmarkStart w:id="180" w:name="_Toc408589865"/>
      <w:bookmarkStart w:id="181" w:name="_Toc59538109"/>
      <w:bookmarkStart w:id="182" w:name="_Toc59539988"/>
      <w:bookmarkStart w:id="183" w:name="_Toc59540066"/>
      <w:bookmarkStart w:id="184" w:name="_Ref81292383"/>
      <w:bookmarkStart w:id="185" w:name="_Toc179454275"/>
      <w:bookmarkEnd w:id="176"/>
      <w:bookmarkEnd w:id="177"/>
      <w:bookmarkEnd w:id="178"/>
      <w:bookmarkEnd w:id="179"/>
      <w:r>
        <w:t>Délais</w:t>
      </w:r>
      <w:r w:rsidRPr="00885D04">
        <w:t xml:space="preserve"> </w:t>
      </w:r>
      <w:r>
        <w:t>d’exécution</w:t>
      </w:r>
      <w:r w:rsidRPr="00885D04">
        <w:t xml:space="preserve"> contractuel</w:t>
      </w:r>
      <w:bookmarkEnd w:id="180"/>
      <w:bookmarkEnd w:id="181"/>
      <w:bookmarkEnd w:id="182"/>
      <w:bookmarkEnd w:id="183"/>
      <w:bookmarkEnd w:id="184"/>
      <w:r>
        <w:t>s</w:t>
      </w:r>
      <w:bookmarkEnd w:id="185"/>
    </w:p>
    <w:p w:rsidR="004C3088" w:rsidRPr="00A05040" w:rsidRDefault="004C3088" w:rsidP="004C3088">
      <w:pPr>
        <w:spacing w:after="120"/>
        <w:jc w:val="both"/>
        <w:rPr>
          <w:rFonts w:ascii="Trebuchet MS" w:hAnsi="Trebuchet MS"/>
          <w:sz w:val="20"/>
        </w:rPr>
      </w:pPr>
      <w:r w:rsidRPr="00A05040">
        <w:rPr>
          <w:rFonts w:ascii="Trebuchet MS" w:hAnsi="Trebuchet MS"/>
          <w:sz w:val="20"/>
        </w:rPr>
        <w:t>Les délais d’exécution mentionnés ci-après courent à compter de la notification du bon de commande au Titulaire.</w:t>
      </w:r>
    </w:p>
    <w:p w:rsidR="004C3088" w:rsidRPr="00A05040" w:rsidRDefault="004C3088" w:rsidP="004C3088">
      <w:pPr>
        <w:jc w:val="both"/>
        <w:rPr>
          <w:rFonts w:ascii="Trebuchet MS" w:hAnsi="Trebuchet MS"/>
          <w:sz w:val="20"/>
        </w:rPr>
      </w:pPr>
      <w:r w:rsidRPr="00A05040">
        <w:rPr>
          <w:rFonts w:ascii="Trebuchet MS" w:hAnsi="Trebuchet MS"/>
          <w:sz w:val="20"/>
          <w:u w:val="single"/>
        </w:rPr>
        <w:t>Délai normal</w:t>
      </w:r>
      <w:r w:rsidRPr="00A05040">
        <w:rPr>
          <w:rFonts w:ascii="Trebuchet MS" w:hAnsi="Trebuchet MS"/>
          <w:sz w:val="20"/>
        </w:rPr>
        <w:t> : le délai de livraison maximum pour toute commande non spécifiée « urgente », est de 5 jours ouvrables à compter de la date d’envoi du bon de commande</w:t>
      </w:r>
    </w:p>
    <w:p w:rsidR="004C3088" w:rsidRPr="00A05040" w:rsidRDefault="004C3088" w:rsidP="004C3088">
      <w:pPr>
        <w:jc w:val="both"/>
        <w:rPr>
          <w:rFonts w:ascii="Trebuchet MS" w:hAnsi="Trebuchet MS"/>
          <w:sz w:val="20"/>
        </w:rPr>
      </w:pPr>
    </w:p>
    <w:p w:rsidR="004C3088" w:rsidRPr="00A05040" w:rsidRDefault="004C3088" w:rsidP="004C3088">
      <w:pPr>
        <w:jc w:val="both"/>
        <w:rPr>
          <w:rFonts w:ascii="Trebuchet MS" w:hAnsi="Trebuchet MS"/>
          <w:sz w:val="20"/>
        </w:rPr>
      </w:pPr>
      <w:r w:rsidRPr="00A05040">
        <w:rPr>
          <w:rFonts w:ascii="Trebuchet MS" w:hAnsi="Trebuchet MS"/>
          <w:sz w:val="20"/>
          <w:u w:val="single"/>
        </w:rPr>
        <w:t>Délai « urgence »</w:t>
      </w:r>
      <w:r w:rsidRPr="00A05040">
        <w:rPr>
          <w:rFonts w:ascii="Trebuchet MS" w:hAnsi="Trebuchet MS"/>
          <w:sz w:val="20"/>
        </w:rPr>
        <w:t> : en cas de livraison urgen</w:t>
      </w:r>
      <w:r w:rsidR="00600616">
        <w:rPr>
          <w:rFonts w:ascii="Trebuchet MS" w:hAnsi="Trebuchet MS"/>
          <w:sz w:val="20"/>
        </w:rPr>
        <w:t xml:space="preserve">te le délai pourra être ramené </w:t>
      </w:r>
      <w:r w:rsidR="00CB32C8">
        <w:rPr>
          <w:rFonts w:ascii="Trebuchet MS" w:hAnsi="Trebuchet MS"/>
          <w:sz w:val="20"/>
        </w:rPr>
        <w:t>à</w:t>
      </w:r>
      <w:r w:rsidRPr="00A05040">
        <w:rPr>
          <w:rFonts w:ascii="Trebuchet MS" w:hAnsi="Trebuchet MS"/>
          <w:sz w:val="20"/>
        </w:rPr>
        <w:t xml:space="preserve"> 24h </w:t>
      </w:r>
      <w:r w:rsidR="00CB32C8">
        <w:rPr>
          <w:rFonts w:ascii="Trebuchet MS" w:hAnsi="Trebuchet MS"/>
          <w:sz w:val="20"/>
        </w:rPr>
        <w:t>ou à</w:t>
      </w:r>
      <w:r w:rsidRPr="00A05040">
        <w:rPr>
          <w:rFonts w:ascii="Trebuchet MS" w:hAnsi="Trebuchet MS"/>
          <w:sz w:val="20"/>
        </w:rPr>
        <w:t xml:space="preserve"> 48h, pour toute commande passée avant 15h</w:t>
      </w:r>
      <w:r>
        <w:rPr>
          <w:rFonts w:ascii="Trebuchet MS" w:hAnsi="Trebuchet MS"/>
          <w:sz w:val="20"/>
        </w:rPr>
        <w:t>.</w:t>
      </w:r>
    </w:p>
    <w:p w:rsidR="004C3088" w:rsidRPr="00A05040" w:rsidRDefault="004C3088" w:rsidP="004C3088">
      <w:pPr>
        <w:rPr>
          <w:rFonts w:ascii="Trebuchet MS" w:hAnsi="Trebuchet MS"/>
          <w:sz w:val="20"/>
        </w:rPr>
      </w:pPr>
    </w:p>
    <w:p w:rsidR="004C3088" w:rsidRDefault="004C3088" w:rsidP="004C3088">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 xml:space="preserve">Le non-respect de ces délais peut entrainer l’application de pénalités dans les conditions décrites </w:t>
      </w:r>
      <w:r>
        <w:rPr>
          <w:rFonts w:ascii="Trebuchet MS" w:hAnsi="Trebuchet MS" w:cs="Arial"/>
          <w:sz w:val="20"/>
          <w:szCs w:val="20"/>
        </w:rPr>
        <w:fldChar w:fldCharType="begin"/>
      </w:r>
      <w:r>
        <w:rPr>
          <w:rFonts w:ascii="Trebuchet MS" w:hAnsi="Trebuchet MS" w:cs="Arial"/>
          <w:sz w:val="20"/>
          <w:szCs w:val="20"/>
        </w:rPr>
        <w:instrText xml:space="preserve"> REF _Ref81292346 \r \h </w:instrText>
      </w:r>
      <w:r>
        <w:rPr>
          <w:rFonts w:ascii="Trebuchet MS" w:hAnsi="Trebuchet MS" w:cs="Arial"/>
          <w:sz w:val="20"/>
          <w:szCs w:val="20"/>
        </w:rPr>
      </w:r>
      <w:r>
        <w:rPr>
          <w:rFonts w:ascii="Trebuchet MS" w:hAnsi="Trebuchet MS" w:cs="Arial"/>
          <w:sz w:val="20"/>
          <w:szCs w:val="20"/>
        </w:rPr>
        <w:fldChar w:fldCharType="separate"/>
      </w:r>
      <w:r w:rsidR="004548E8">
        <w:rPr>
          <w:rFonts w:ascii="Trebuchet MS" w:hAnsi="Trebuchet MS" w:cs="Arial"/>
          <w:sz w:val="20"/>
          <w:szCs w:val="20"/>
        </w:rPr>
        <w:t>Article 19 -</w:t>
      </w:r>
      <w:r>
        <w:rPr>
          <w:rFonts w:ascii="Trebuchet MS" w:hAnsi="Trebuchet MS" w:cs="Arial"/>
          <w:sz w:val="20"/>
          <w:szCs w:val="20"/>
        </w:rPr>
        <w:fldChar w:fldCharType="end"/>
      </w:r>
      <w:r>
        <w:rPr>
          <w:rFonts w:ascii="Trebuchet MS" w:hAnsi="Trebuchet MS" w:cs="Arial"/>
          <w:sz w:val="20"/>
          <w:szCs w:val="20"/>
        </w:rPr>
        <w:t xml:space="preserve"> du présent C.C.A.P.</w:t>
      </w:r>
    </w:p>
    <w:p w:rsidR="004C3088" w:rsidRPr="00A05040" w:rsidRDefault="004C3088" w:rsidP="004C3088">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4C3088" w:rsidRPr="004C3088" w:rsidRDefault="004C3088" w:rsidP="004C3088">
      <w:pPr>
        <w:spacing w:after="120"/>
        <w:jc w:val="both"/>
        <w:rPr>
          <w:rFonts w:ascii="Trebuchet MS" w:hAnsi="Trebuchet MS" w:cs="Arial"/>
          <w:sz w:val="20"/>
          <w:szCs w:val="20"/>
        </w:rPr>
      </w:pPr>
      <w:r w:rsidRPr="004C3088">
        <w:rPr>
          <w:rFonts w:ascii="Trebuchet MS" w:hAnsi="Trebuchet MS" w:cs="Arial"/>
          <w:sz w:val="20"/>
          <w:szCs w:val="20"/>
        </w:rPr>
        <w:t xml:space="preserve">Pour pouvoir bénéficier des dispositions de l'alinéa précédent, le Titulaire </w:t>
      </w:r>
      <w:r w:rsidR="00CA4F9D">
        <w:rPr>
          <w:rFonts w:ascii="Trebuchet MS" w:hAnsi="Trebuchet MS" w:cs="Arial"/>
          <w:sz w:val="20"/>
          <w:szCs w:val="20"/>
        </w:rPr>
        <w:t>doit signaler par télécopie au pharmacien r</w:t>
      </w:r>
      <w:r w:rsidRPr="004C3088">
        <w:rPr>
          <w:rFonts w:ascii="Trebuchet MS" w:hAnsi="Trebuchet MS" w:cs="Arial"/>
          <w:sz w:val="20"/>
          <w:szCs w:val="20"/>
        </w:rPr>
        <w:t>esponsable des approvisionnements du GHT, les causes du retard qui selon lui, échappent à sa responsabilité.</w:t>
      </w:r>
    </w:p>
    <w:p w:rsidR="00F11938" w:rsidRPr="00E164CF" w:rsidRDefault="004C3088" w:rsidP="00E164CF">
      <w:pPr>
        <w:spacing w:after="120"/>
        <w:jc w:val="both"/>
        <w:rPr>
          <w:rFonts w:ascii="Trebuchet MS" w:hAnsi="Trebuchet MS" w:cs="Arial"/>
          <w:sz w:val="20"/>
          <w:szCs w:val="20"/>
        </w:rPr>
      </w:pPr>
      <w:r w:rsidRPr="004C3088">
        <w:rPr>
          <w:rFonts w:ascii="Trebuchet MS" w:hAnsi="Trebuchet MS" w:cs="Arial"/>
          <w:sz w:val="20"/>
          <w:szCs w:val="20"/>
        </w:rPr>
        <w:t>Chaque fournisseur doit mettre en place un plan de continuité des activités (circulaire  ministérielle du 06/08/2009) notamment en matière d'approvisionnements afin d'assurer la continuité d</w:t>
      </w:r>
      <w:r w:rsidR="00E164CF">
        <w:rPr>
          <w:rFonts w:ascii="Trebuchet MS" w:hAnsi="Trebuchet MS" w:cs="Arial"/>
          <w:sz w:val="20"/>
          <w:szCs w:val="20"/>
        </w:rPr>
        <w:t>e prise en charge des patients.</w:t>
      </w:r>
    </w:p>
    <w:p w:rsidR="004C3088" w:rsidRDefault="004C3088" w:rsidP="004C3088">
      <w:pPr>
        <w:pStyle w:val="Titre1"/>
      </w:pPr>
      <w:bookmarkStart w:id="186" w:name="_Toc408589847"/>
      <w:bookmarkStart w:id="187" w:name="_Toc59538093"/>
      <w:bookmarkStart w:id="188" w:name="_Toc59539972"/>
      <w:bookmarkStart w:id="189" w:name="_Toc59540050"/>
      <w:bookmarkStart w:id="190" w:name="_Toc179454276"/>
      <w:r w:rsidRPr="00885D04">
        <w:t>Modalités de passation des commandes</w:t>
      </w:r>
      <w:bookmarkEnd w:id="186"/>
      <w:bookmarkEnd w:id="187"/>
      <w:bookmarkEnd w:id="188"/>
      <w:bookmarkEnd w:id="189"/>
      <w:bookmarkEnd w:id="190"/>
    </w:p>
    <w:p w:rsidR="004C3088" w:rsidRPr="00A02A4D" w:rsidRDefault="004C3088" w:rsidP="004C3088">
      <w:pPr>
        <w:spacing w:after="120"/>
        <w:jc w:val="both"/>
        <w:rPr>
          <w:rFonts w:ascii="Trebuchet MS" w:hAnsi="Trebuchet MS" w:cs="Calibri"/>
          <w:sz w:val="20"/>
        </w:rPr>
      </w:pPr>
      <w:r>
        <w:rPr>
          <w:rFonts w:ascii="Trebuchet MS" w:eastAsia="Times New Roman" w:hAnsi="Trebuchet MS" w:cs="Tahoma"/>
          <w:noProof/>
          <w:sz w:val="20"/>
          <w:lang w:eastAsia="fr-FR"/>
        </w:rPr>
        <w:t xml:space="preserve">L’accord-cadre </w:t>
      </w:r>
      <w:r w:rsidRPr="00F22B95">
        <w:rPr>
          <w:rFonts w:ascii="Trebuchet MS" w:eastAsia="Times New Roman" w:hAnsi="Trebuchet MS" w:cs="Tahoma"/>
          <w:noProof/>
          <w:sz w:val="20"/>
          <w:lang w:eastAsia="fr-FR"/>
        </w:rPr>
        <w:t xml:space="preserve">s'exécute au moyen de bons de commande </w:t>
      </w:r>
      <w:r>
        <w:rPr>
          <w:rFonts w:ascii="Trebuchet MS" w:eastAsia="Times New Roman" w:hAnsi="Trebuchet MS" w:cs="Tahoma"/>
          <w:noProof/>
          <w:sz w:val="20"/>
          <w:lang w:eastAsia="fr-FR"/>
        </w:rPr>
        <w:t xml:space="preserve">émis </w:t>
      </w:r>
      <w:r w:rsidRPr="00F22B95">
        <w:rPr>
          <w:rFonts w:ascii="Trebuchet MS" w:eastAsia="Times New Roman" w:hAnsi="Trebuchet MS" w:cs="Tahoma"/>
          <w:noProof/>
          <w:sz w:val="20"/>
          <w:lang w:eastAsia="fr-FR"/>
        </w:rPr>
        <w:t xml:space="preserve"> par chaque pharmacien </w:t>
      </w:r>
      <w:r>
        <w:rPr>
          <w:rFonts w:ascii="Trebuchet MS" w:eastAsia="Times New Roman" w:hAnsi="Trebuchet MS" w:cs="Tahoma"/>
          <w:noProof/>
          <w:sz w:val="20"/>
          <w:lang w:eastAsia="fr-FR"/>
        </w:rPr>
        <w:t xml:space="preserve">en charge des approvisionnement ou son représentant, au sein de chaque </w:t>
      </w:r>
      <w:r w:rsidRPr="00F22B95">
        <w:rPr>
          <w:rFonts w:ascii="Trebuchet MS" w:eastAsia="Times New Roman" w:hAnsi="Trebuchet MS" w:cs="Tahoma"/>
          <w:noProof/>
          <w:sz w:val="20"/>
          <w:lang w:eastAsia="fr-FR"/>
        </w:rPr>
        <w:t>é</w:t>
      </w:r>
      <w:r>
        <w:rPr>
          <w:rFonts w:ascii="Trebuchet MS" w:eastAsia="Times New Roman" w:hAnsi="Trebuchet MS" w:cs="Tahoma"/>
          <w:noProof/>
          <w:sz w:val="20"/>
          <w:lang w:eastAsia="fr-FR"/>
        </w:rPr>
        <w:t>tablissement partie du GHT49</w:t>
      </w:r>
      <w:r w:rsidRPr="00F22B95">
        <w:rPr>
          <w:rFonts w:ascii="Trebuchet MS" w:eastAsia="Times New Roman" w:hAnsi="Trebuchet MS" w:cs="Tahoma"/>
          <w:noProof/>
          <w:sz w:val="20"/>
          <w:lang w:eastAsia="fr-FR"/>
        </w:rPr>
        <w:t xml:space="preserve">. </w:t>
      </w:r>
      <w:r>
        <w:rPr>
          <w:rFonts w:ascii="Trebuchet MS" w:eastAsia="Times New Roman" w:hAnsi="Trebuchet MS" w:cs="Tahoma"/>
          <w:noProof/>
          <w:sz w:val="20"/>
          <w:lang w:eastAsia="fr-FR"/>
        </w:rPr>
        <w:t xml:space="preserve"> Les bons de commande</w:t>
      </w:r>
      <w:r w:rsidRPr="00F22B95">
        <w:rPr>
          <w:rFonts w:ascii="Trebuchet MS" w:eastAsia="Times New Roman" w:hAnsi="Trebuchet MS" w:cs="Tahoma"/>
          <w:noProof/>
          <w:sz w:val="20"/>
          <w:lang w:eastAsia="fr-FR"/>
        </w:rPr>
        <w:t xml:space="preserve"> sont passés </w:t>
      </w:r>
      <w:r>
        <w:rPr>
          <w:rFonts w:ascii="Trebuchet MS" w:eastAsia="Times New Roman" w:hAnsi="Trebuchet MS" w:cs="Tahoma"/>
          <w:noProof/>
          <w:sz w:val="20"/>
          <w:lang w:eastAsia="fr-FR"/>
        </w:rPr>
        <w:t>au fur et à mesure des besoins, ils ne peuvent être établis que pendant la durée de validité du marché définie à l’</w:t>
      </w:r>
      <w:r>
        <w:rPr>
          <w:rFonts w:ascii="Trebuchet MS" w:eastAsia="Times New Roman" w:hAnsi="Trebuchet MS" w:cs="Tahoma"/>
          <w:noProof/>
          <w:sz w:val="20"/>
          <w:lang w:eastAsia="fr-FR"/>
        </w:rPr>
        <w:fldChar w:fldCharType="begin"/>
      </w:r>
      <w:r>
        <w:rPr>
          <w:rFonts w:ascii="Trebuchet MS" w:eastAsia="Times New Roman" w:hAnsi="Trebuchet MS" w:cs="Tahoma"/>
          <w:noProof/>
          <w:sz w:val="20"/>
          <w:lang w:eastAsia="fr-FR"/>
        </w:rPr>
        <w:instrText xml:space="preserve"> REF _Ref81218777 \r \h </w:instrText>
      </w:r>
      <w:r>
        <w:rPr>
          <w:rFonts w:ascii="Trebuchet MS" w:eastAsia="Times New Roman" w:hAnsi="Trebuchet MS" w:cs="Tahoma"/>
          <w:noProof/>
          <w:sz w:val="20"/>
          <w:lang w:eastAsia="fr-FR"/>
        </w:rPr>
      </w:r>
      <w:r>
        <w:rPr>
          <w:rFonts w:ascii="Trebuchet MS" w:eastAsia="Times New Roman" w:hAnsi="Trebuchet MS" w:cs="Tahoma"/>
          <w:noProof/>
          <w:sz w:val="20"/>
          <w:lang w:eastAsia="fr-FR"/>
        </w:rPr>
        <w:fldChar w:fldCharType="separate"/>
      </w:r>
      <w:r w:rsidR="004548E8">
        <w:rPr>
          <w:rFonts w:ascii="Trebuchet MS" w:eastAsia="Times New Roman" w:hAnsi="Trebuchet MS" w:cs="Tahoma"/>
          <w:noProof/>
          <w:sz w:val="20"/>
          <w:lang w:eastAsia="fr-FR"/>
        </w:rPr>
        <w:t>Article 5 -</w:t>
      </w:r>
      <w:r>
        <w:rPr>
          <w:rFonts w:ascii="Trebuchet MS" w:eastAsia="Times New Roman" w:hAnsi="Trebuchet MS" w:cs="Tahoma"/>
          <w:noProof/>
          <w:sz w:val="20"/>
          <w:lang w:eastAsia="fr-FR"/>
        </w:rPr>
        <w:fldChar w:fldCharType="end"/>
      </w:r>
      <w:r w:rsidR="00CA4F9D">
        <w:rPr>
          <w:rFonts w:ascii="Trebuchet MS" w:eastAsia="Times New Roman" w:hAnsi="Trebuchet MS" w:cs="Tahoma"/>
          <w:noProof/>
          <w:sz w:val="20"/>
          <w:lang w:eastAsia="fr-FR"/>
        </w:rPr>
        <w:t xml:space="preserve"> du présent C.C.A.P.</w:t>
      </w:r>
    </w:p>
    <w:p w:rsidR="004C3088" w:rsidRPr="009523AB" w:rsidRDefault="004C3088" w:rsidP="004C3088">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Pr>
          <w:rFonts w:ascii="Trebuchet MS" w:eastAsiaTheme="minorHAnsi" w:hAnsi="Trebuchet MS" w:cs="Arial"/>
          <w:sz w:val="20"/>
          <w:szCs w:val="20"/>
        </w:rPr>
        <w:t>Titulaire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xml:space="preserve"> et l’objet du marché </w:t>
      </w:r>
      <w:r w:rsidRPr="009523AB">
        <w:rPr>
          <w:rFonts w:ascii="Trebuchet MS" w:eastAsiaTheme="minorHAnsi" w:hAnsi="Trebuchet MS" w:cs="Arial"/>
          <w:sz w:val="20"/>
          <w:szCs w:val="20"/>
        </w:rPr>
        <w:t>;</w:t>
      </w:r>
    </w:p>
    <w:p w:rsidR="004C3088"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lastRenderedPageBreak/>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4C3088" w:rsidRPr="009523AB" w:rsidRDefault="004C3088" w:rsidP="004C3088">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adressés au </w:t>
      </w:r>
      <w:r>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4C3088" w:rsidRPr="00F22B95" w:rsidRDefault="004C3088" w:rsidP="004C3088">
      <w:pPr>
        <w:keepLines/>
        <w:tabs>
          <w:tab w:val="left" w:pos="567"/>
          <w:tab w:val="left" w:pos="851"/>
          <w:tab w:val="left" w:pos="1134"/>
        </w:tabs>
        <w:spacing w:after="120"/>
        <w:jc w:val="both"/>
        <w:rPr>
          <w:rFonts w:ascii="Trebuchet MS" w:eastAsia="Times New Roman" w:hAnsi="Trebuchet MS" w:cs="Tahoma"/>
          <w:noProof/>
          <w:sz w:val="20"/>
          <w:lang w:eastAsia="fr-FR"/>
        </w:rPr>
      </w:pPr>
      <w:r w:rsidRPr="00F22B95">
        <w:rPr>
          <w:rFonts w:ascii="Trebuchet MS" w:eastAsia="Times New Roman" w:hAnsi="Trebuchet MS" w:cs="Tahoma"/>
          <w:noProof/>
          <w:sz w:val="20"/>
          <w:lang w:eastAsia="fr-FR"/>
        </w:rPr>
        <w:t xml:space="preserve">Les modes de passation des commandes sont soit par le site internet du fournisseur, par fax ou par Hospitalis® selon le souhait de chaque établissement.  </w:t>
      </w:r>
    </w:p>
    <w:p w:rsidR="004C3088" w:rsidRDefault="004C3088" w:rsidP="004C3088">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9200EB" w:rsidRPr="0032086A" w:rsidRDefault="009200EB" w:rsidP="009200EB">
      <w:pPr>
        <w:pStyle w:val="Titre1"/>
      </w:pPr>
      <w:bookmarkStart w:id="191" w:name="_Toc22654748"/>
      <w:bookmarkStart w:id="192" w:name="_Toc179454277"/>
      <w:r w:rsidRPr="0032086A">
        <w:t>Portail d’approvisionnement dématérialisé</w:t>
      </w:r>
      <w:bookmarkEnd w:id="191"/>
      <w:bookmarkEnd w:id="192"/>
    </w:p>
    <w:p w:rsidR="009200EB" w:rsidRPr="009200EB" w:rsidRDefault="009200EB" w:rsidP="009200EB">
      <w:pPr>
        <w:widowControl w:val="0"/>
        <w:autoSpaceDE w:val="0"/>
        <w:autoSpaceDN w:val="0"/>
        <w:spacing w:before="120"/>
        <w:jc w:val="both"/>
        <w:rPr>
          <w:rFonts w:ascii="Trebuchet MS" w:hAnsi="Trebuchet MS" w:cs="Arial"/>
          <w:sz w:val="20"/>
          <w:szCs w:val="20"/>
        </w:rPr>
      </w:pPr>
      <w:r w:rsidRPr="0032086A">
        <w:rPr>
          <w:rFonts w:ascii="Trebuchet MS" w:hAnsi="Trebuchet MS" w:cs="Arial"/>
          <w:sz w:val="20"/>
          <w:szCs w:val="20"/>
        </w:rPr>
        <w:t>Le système d’information du CHU d’Angers concernant la gestion des étapes du processus d’approvisionnement intègre la commande de produits pharmaceutiques en</w:t>
      </w:r>
      <w:r>
        <w:rPr>
          <w:rFonts w:ascii="Trebuchet MS" w:hAnsi="Trebuchet MS" w:cs="Arial"/>
          <w:sz w:val="20"/>
          <w:szCs w:val="20"/>
        </w:rPr>
        <w:t xml:space="preserve"> EDI via le portail Hospitalis.</w:t>
      </w:r>
    </w:p>
    <w:p w:rsidR="004C3088" w:rsidRDefault="004C3088" w:rsidP="004C3088">
      <w:pPr>
        <w:pStyle w:val="Titre1"/>
      </w:pPr>
      <w:bookmarkStart w:id="193" w:name="_Toc179454278"/>
      <w:r>
        <w:t>Conditions d’exécution des prestations</w:t>
      </w:r>
      <w:bookmarkEnd w:id="193"/>
    </w:p>
    <w:p w:rsidR="004C3088" w:rsidRPr="00925726" w:rsidRDefault="004C3088" w:rsidP="004C3088">
      <w:pPr>
        <w:pStyle w:val="Titre2"/>
      </w:pPr>
      <w:bookmarkStart w:id="194" w:name="_Toc408589843"/>
      <w:bookmarkStart w:id="195" w:name="_Toc59538086"/>
      <w:bookmarkStart w:id="196" w:name="_Toc59539965"/>
      <w:bookmarkStart w:id="197" w:name="_Toc59540045"/>
      <w:bookmarkStart w:id="198" w:name="_Toc179454279"/>
      <w:r w:rsidRPr="00925726">
        <w:t xml:space="preserve">Qualité des </w:t>
      </w:r>
      <w:bookmarkEnd w:id="194"/>
      <w:bookmarkEnd w:id="195"/>
      <w:bookmarkEnd w:id="196"/>
      <w:bookmarkEnd w:id="197"/>
      <w:r>
        <w:t>fournitures</w:t>
      </w:r>
      <w:bookmarkEnd w:id="198"/>
    </w:p>
    <w:p w:rsidR="004C3088" w:rsidRPr="00C91CBE" w:rsidRDefault="004C3088" w:rsidP="004C3088">
      <w:pPr>
        <w:spacing w:after="120"/>
        <w:jc w:val="both"/>
        <w:rPr>
          <w:rFonts w:ascii="Trebuchet MS" w:eastAsiaTheme="minorHAnsi" w:hAnsi="Trebuchet MS" w:cs="Arial"/>
          <w:sz w:val="20"/>
          <w:szCs w:val="20"/>
        </w:rPr>
      </w:pPr>
      <w:r w:rsidRPr="00C91CBE">
        <w:rPr>
          <w:rFonts w:ascii="Trebuchet MS" w:eastAsiaTheme="minorHAnsi" w:hAnsi="Trebuchet MS" w:cs="Arial"/>
          <w:sz w:val="20"/>
          <w:szCs w:val="20"/>
        </w:rPr>
        <w:t>Les fournitures doivent être conformes aux spécifications techniques décrites au Cahier des Clauses Techniques Particulières.</w:t>
      </w:r>
    </w:p>
    <w:p w:rsidR="00F11938" w:rsidRPr="004C3088" w:rsidRDefault="004C3088" w:rsidP="00F11938">
      <w:pPr>
        <w:spacing w:after="120"/>
        <w:jc w:val="both"/>
        <w:rPr>
          <w:rFonts w:ascii="Trebuchet MS" w:eastAsiaTheme="minorHAnsi" w:hAnsi="Trebuchet MS" w:cs="Arial"/>
          <w:sz w:val="20"/>
          <w:szCs w:val="20"/>
        </w:rPr>
      </w:pPr>
      <w:r w:rsidRPr="00C91CBE">
        <w:rPr>
          <w:rFonts w:ascii="Trebuchet MS" w:eastAsiaTheme="minorHAnsi" w:hAnsi="Trebuchet MS" w:cs="Arial"/>
          <w:sz w:val="20"/>
          <w:szCs w:val="20"/>
        </w:rPr>
        <w:t>Le titulaire s’engage à ce que ses fournitures soient de qualité équivalente à celle des sp</w:t>
      </w:r>
      <w:r>
        <w:rPr>
          <w:rFonts w:ascii="Trebuchet MS" w:eastAsiaTheme="minorHAnsi" w:hAnsi="Trebuchet MS" w:cs="Arial"/>
          <w:sz w:val="20"/>
          <w:szCs w:val="20"/>
        </w:rPr>
        <w:t>écimens fournis avec son offre.</w:t>
      </w:r>
    </w:p>
    <w:p w:rsidR="00F11938" w:rsidRDefault="00F11938" w:rsidP="00925726">
      <w:pPr>
        <w:pStyle w:val="Titre2"/>
      </w:pPr>
      <w:bookmarkStart w:id="199" w:name="_Toc408589848"/>
      <w:bookmarkStart w:id="200" w:name="_Toc179454280"/>
      <w:bookmarkStart w:id="201" w:name="_Toc59538094"/>
      <w:bookmarkStart w:id="202" w:name="_Toc59539973"/>
      <w:bookmarkStart w:id="203" w:name="_Toc59540051"/>
      <w:r w:rsidRPr="00885D04">
        <w:t>Livraison des fournitures</w:t>
      </w:r>
      <w:bookmarkEnd w:id="199"/>
      <w:bookmarkEnd w:id="200"/>
      <w:r w:rsidRPr="00885D04">
        <w:t xml:space="preserve"> </w:t>
      </w:r>
      <w:bookmarkEnd w:id="201"/>
      <w:bookmarkEnd w:id="202"/>
      <w:bookmarkEnd w:id="203"/>
    </w:p>
    <w:p w:rsidR="00037ECD" w:rsidRPr="00037ECD" w:rsidRDefault="00037ECD" w:rsidP="00037ECD">
      <w:pPr>
        <w:autoSpaceDE w:val="0"/>
        <w:autoSpaceDN w:val="0"/>
        <w:adjustRightInd w:val="0"/>
        <w:spacing w:after="120"/>
        <w:jc w:val="both"/>
        <w:rPr>
          <w:rFonts w:ascii="Trebuchet MS" w:hAnsi="Trebuchet MS" w:cs="TrebuchetMS"/>
          <w:sz w:val="20"/>
          <w:szCs w:val="20"/>
          <w:lang w:eastAsia="fr-FR"/>
        </w:rPr>
      </w:pPr>
      <w:r w:rsidRPr="00037ECD">
        <w:rPr>
          <w:rFonts w:ascii="Trebuchet MS" w:hAnsi="Trebuchet MS" w:cs="TrebuchetMS"/>
          <w:sz w:val="20"/>
          <w:szCs w:val="20"/>
          <w:lang w:eastAsia="fr-FR"/>
        </w:rPr>
        <w:t xml:space="preserve">Le Titulaire s'engage à livrer les produits commandés dans le respect du délai fixé sur chaque bon de commande, aux adresses mentionnées </w:t>
      </w:r>
      <w:r w:rsidR="0096053B" w:rsidRPr="00D90EFC">
        <w:rPr>
          <w:rFonts w:ascii="Trebuchet MS" w:hAnsi="Trebuchet MS" w:cs="TrebuchetMS"/>
          <w:sz w:val="20"/>
          <w:szCs w:val="20"/>
          <w:lang w:eastAsia="fr-FR"/>
        </w:rPr>
        <w:t xml:space="preserve">à </w:t>
      </w:r>
      <w:r w:rsidR="0096053B" w:rsidRPr="00D90EFC">
        <w:rPr>
          <w:rFonts w:ascii="Trebuchet MS" w:hAnsi="Trebuchet MS" w:cs="Arial"/>
          <w:sz w:val="20"/>
          <w:szCs w:val="20"/>
          <w:highlight w:val="lightGray"/>
        </w:rPr>
        <w:t xml:space="preserve">l’annexe </w:t>
      </w:r>
      <w:r w:rsidR="00037237">
        <w:rPr>
          <w:rFonts w:ascii="Trebuchet MS" w:hAnsi="Trebuchet MS" w:cs="Arial"/>
          <w:sz w:val="20"/>
          <w:szCs w:val="20"/>
          <w:highlight w:val="lightGray"/>
        </w:rPr>
        <w:t>4</w:t>
      </w:r>
      <w:r w:rsidRPr="00D90EFC">
        <w:rPr>
          <w:rFonts w:ascii="Trebuchet MS" w:hAnsi="Trebuchet MS" w:cs="Arial"/>
          <w:sz w:val="20"/>
          <w:szCs w:val="20"/>
          <w:highlight w:val="lightGray"/>
        </w:rPr>
        <w:t xml:space="preserve"> du </w:t>
      </w:r>
      <w:r w:rsidR="00D90EFC" w:rsidRPr="00D90EFC">
        <w:rPr>
          <w:rFonts w:ascii="Trebuchet MS" w:hAnsi="Trebuchet MS" w:cs="Arial"/>
          <w:sz w:val="20"/>
          <w:szCs w:val="20"/>
          <w:highlight w:val="lightGray"/>
        </w:rPr>
        <w:t>C.C.A.P</w:t>
      </w:r>
      <w:r w:rsidRPr="00D90EFC">
        <w:rPr>
          <w:rFonts w:ascii="Trebuchet MS" w:hAnsi="Trebuchet MS" w:cs="Arial"/>
          <w:sz w:val="20"/>
          <w:szCs w:val="20"/>
          <w:highlight w:val="lightGray"/>
        </w:rPr>
        <w:t>.</w:t>
      </w:r>
      <w:r w:rsidR="00FE2519">
        <w:rPr>
          <w:rFonts w:ascii="Trebuchet MS" w:hAnsi="Trebuchet MS" w:cs="Arial"/>
          <w:sz w:val="20"/>
          <w:szCs w:val="20"/>
        </w:rPr>
        <w:t xml:space="preserve"> </w:t>
      </w:r>
      <w:r w:rsidRPr="00037ECD">
        <w:rPr>
          <w:rFonts w:ascii="Trebuchet MS" w:hAnsi="Trebuchet MS" w:cs="TrebuchetMS"/>
          <w:sz w:val="20"/>
          <w:szCs w:val="20"/>
          <w:lang w:eastAsia="fr-FR"/>
        </w:rPr>
        <w:t>Les horaires pourront être modifiés en cas de réorganisation logistique.</w:t>
      </w:r>
    </w:p>
    <w:p w:rsidR="00037ECD" w:rsidRPr="00037ECD" w:rsidRDefault="00037ECD" w:rsidP="00037ECD">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Aucune livraison ne doit être effectuée directement d</w:t>
      </w:r>
      <w:r>
        <w:rPr>
          <w:rFonts w:ascii="Trebuchet MS" w:hAnsi="Trebuchet MS" w:cs="TrebuchetMS,Bold"/>
          <w:bCs/>
          <w:sz w:val="20"/>
          <w:szCs w:val="20"/>
          <w:lang w:eastAsia="fr-FR"/>
        </w:rPr>
        <w:t>ans les services utilisateurs, l</w:t>
      </w:r>
      <w:r w:rsidRPr="00037ECD">
        <w:rPr>
          <w:rFonts w:ascii="Trebuchet MS" w:hAnsi="Trebuchet MS" w:cs="TrebuchetMS,Bold"/>
          <w:bCs/>
          <w:sz w:val="20"/>
          <w:szCs w:val="20"/>
          <w:lang w:eastAsia="fr-FR"/>
        </w:rPr>
        <w:t>'établissement hospitalier ne répondant pas de la conservation des fourniture</w:t>
      </w:r>
      <w:r>
        <w:rPr>
          <w:rFonts w:ascii="Trebuchet MS" w:hAnsi="Trebuchet MS" w:cs="TrebuchetMS,Bold"/>
          <w:bCs/>
          <w:sz w:val="20"/>
          <w:szCs w:val="20"/>
          <w:lang w:eastAsia="fr-FR"/>
        </w:rPr>
        <w:t xml:space="preserve">s ni du paiement des factures. </w:t>
      </w:r>
    </w:p>
    <w:p w:rsidR="00037ECD" w:rsidRPr="00037ECD" w:rsidRDefault="00037ECD" w:rsidP="00037ECD">
      <w:pPr>
        <w:keepLines/>
        <w:tabs>
          <w:tab w:val="left" w:pos="567"/>
          <w:tab w:val="left" w:pos="851"/>
          <w:tab w:val="left" w:pos="1134"/>
        </w:tabs>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 Titulaire est réputé connaître les règles de fonctionnement de l'établissement et accepter toute contrainte de nature à affect</w:t>
      </w:r>
      <w:r>
        <w:rPr>
          <w:rFonts w:ascii="Trebuchet MS" w:eastAsia="Times New Roman" w:hAnsi="Trebuchet MS" w:cs="Tahoma"/>
          <w:sz w:val="20"/>
          <w:szCs w:val="20"/>
          <w:lang w:eastAsia="fr-FR"/>
        </w:rPr>
        <w:t>er les opérations de livraison.</w:t>
      </w:r>
    </w:p>
    <w:p w:rsidR="00037ECD" w:rsidRPr="00037ECD" w:rsidRDefault="00037ECD" w:rsidP="00037ECD">
      <w:pPr>
        <w:keepLines/>
        <w:tabs>
          <w:tab w:val="left" w:pos="567"/>
          <w:tab w:val="left" w:pos="851"/>
          <w:tab w:val="left" w:pos="1134"/>
        </w:tabs>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Toute livraison égarée du fait du non-respect de l’adresse de livraison, reste à la charge du titulaire et ne peut être facturé</w:t>
      </w:r>
      <w:r>
        <w:rPr>
          <w:rFonts w:ascii="Trebuchet MS" w:eastAsia="Times New Roman" w:hAnsi="Trebuchet MS" w:cs="Tahoma"/>
          <w:sz w:val="20"/>
          <w:szCs w:val="20"/>
          <w:lang w:eastAsia="fr-FR"/>
        </w:rPr>
        <w:t>e aux établissements du GHT 49.</w:t>
      </w:r>
    </w:p>
    <w:p w:rsidR="00BB2A76" w:rsidRPr="00037ECD" w:rsidRDefault="00037ECD" w:rsidP="00BB2A76">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Les livraisons devront être conformes aux spécimens présentés au moment de l'offre sous peine de refus et de r</w:t>
      </w:r>
      <w:r w:rsidR="00BB2A76">
        <w:rPr>
          <w:rFonts w:ascii="Trebuchet MS" w:hAnsi="Trebuchet MS" w:cs="TrebuchetMS,Bold"/>
          <w:bCs/>
          <w:sz w:val="20"/>
          <w:szCs w:val="20"/>
          <w:lang w:eastAsia="fr-FR"/>
        </w:rPr>
        <w:t>etour aux frais du fournisseur.</w:t>
      </w:r>
    </w:p>
    <w:p w:rsidR="00037ECD" w:rsidRPr="00BB2A76" w:rsidRDefault="00037ECD" w:rsidP="00BB2A76">
      <w:pPr>
        <w:pStyle w:val="Titre3"/>
        <w:rPr>
          <w:rFonts w:cs="Calibri"/>
        </w:rPr>
      </w:pPr>
      <w:bookmarkStart w:id="204" w:name="_Toc22654703"/>
      <w:bookmarkStart w:id="205" w:name="_Toc179454281"/>
      <w:r w:rsidRPr="00037ECD">
        <w:t>Bordereau de livraison</w:t>
      </w:r>
      <w:bookmarkEnd w:id="204"/>
      <w:bookmarkEnd w:id="205"/>
    </w:p>
    <w:p w:rsidR="00037ECD" w:rsidRPr="00037ECD" w:rsidRDefault="00037ECD" w:rsidP="0062453D">
      <w:pPr>
        <w:spacing w:after="120"/>
        <w:jc w:val="both"/>
        <w:rPr>
          <w:rFonts w:ascii="Trebuchet MS" w:hAnsi="Trebuchet MS" w:cs="Calibri"/>
          <w:sz w:val="20"/>
          <w:szCs w:val="20"/>
        </w:rPr>
      </w:pPr>
      <w:r w:rsidRPr="00037ECD">
        <w:rPr>
          <w:rFonts w:ascii="Trebuchet MS" w:hAnsi="Trebuchet MS" w:cs="Calibri"/>
          <w:sz w:val="20"/>
          <w:szCs w:val="20"/>
        </w:rPr>
        <w:t xml:space="preserve">Les livraisons sont obligatoirement accompagnées d’un bordereau de livraison, </w:t>
      </w:r>
      <w:r w:rsidRPr="00037ECD">
        <w:rPr>
          <w:rFonts w:ascii="Trebuchet MS" w:hAnsi="Trebuchet MS" w:cs="Calibri"/>
          <w:bCs/>
          <w:sz w:val="20"/>
          <w:szCs w:val="20"/>
        </w:rPr>
        <w:t xml:space="preserve">placé sur un colis ou sur le film de la palette, de façon à être repéré facilement, et </w:t>
      </w:r>
      <w:r w:rsidRPr="00037ECD">
        <w:rPr>
          <w:rFonts w:ascii="Trebuchet MS" w:hAnsi="Trebuchet MS" w:cs="Calibri"/>
          <w:sz w:val="20"/>
          <w:szCs w:val="20"/>
        </w:rPr>
        <w:t>faisant apparaître les info</w:t>
      </w:r>
      <w:r w:rsidR="0062453D">
        <w:rPr>
          <w:rFonts w:ascii="Trebuchet MS" w:hAnsi="Trebuchet MS" w:cs="Calibri"/>
          <w:sz w:val="20"/>
          <w:szCs w:val="20"/>
        </w:rPr>
        <w:t>rmations minimales suivantes :</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 xml:space="preserve">le numéro de commande </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désignation du médicament livré</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la référence de produit (et non le code article), en tous points identique à celle figurant sur l’offre</w:t>
      </w:r>
      <w:r w:rsidRPr="00037ECD">
        <w:rPr>
          <w:rFonts w:ascii="Trebuchet MS" w:hAnsi="Trebuchet MS" w:cs="Calibri"/>
          <w:bCs/>
          <w:sz w:val="20"/>
          <w:szCs w:val="20"/>
        </w:rPr>
        <w:t xml:space="preserve"> de prix, sur la facture, sur le produit, et sur le catalogue</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quantité commandée, et la quantité livrée en unités d'emploi</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le numéro du lot de fabrication, ou de série</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date de péremption</w:t>
      </w:r>
    </w:p>
    <w:p w:rsidR="00037ECD" w:rsidRPr="0062453D" w:rsidRDefault="00037ECD" w:rsidP="0062453D">
      <w:pPr>
        <w:spacing w:after="120"/>
        <w:ind w:left="567"/>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 xml:space="preserve">les coordonnées du responsable </w:t>
      </w:r>
      <w:r w:rsidR="0062453D">
        <w:rPr>
          <w:rFonts w:ascii="Trebuchet MS" w:hAnsi="Trebuchet MS" w:cs="Calibri"/>
          <w:bCs/>
          <w:sz w:val="20"/>
          <w:szCs w:val="20"/>
        </w:rPr>
        <w:t>de la commande (nom, téléphone)</w:t>
      </w:r>
    </w:p>
    <w:p w:rsidR="00037ECD" w:rsidRPr="00037ECD" w:rsidRDefault="00037ECD" w:rsidP="0062453D">
      <w:pPr>
        <w:spacing w:after="120"/>
        <w:jc w:val="both"/>
        <w:rPr>
          <w:rFonts w:ascii="Trebuchet MS" w:hAnsi="Trebuchet MS" w:cs="Calibri"/>
          <w:sz w:val="20"/>
          <w:szCs w:val="20"/>
        </w:rPr>
      </w:pPr>
      <w:r w:rsidRPr="00037ECD">
        <w:rPr>
          <w:rFonts w:ascii="Trebuchet MS" w:hAnsi="Trebuchet MS" w:cs="Calibri"/>
          <w:sz w:val="20"/>
          <w:szCs w:val="20"/>
        </w:rPr>
        <w:lastRenderedPageBreak/>
        <w:t>A défaut de production de ce document, le titulaire s'expose à un ajournement ou à un refus de réception de la livraison.</w:t>
      </w:r>
    </w:p>
    <w:p w:rsidR="00037ECD" w:rsidRPr="00037ECD" w:rsidRDefault="00037ECD" w:rsidP="0062453D">
      <w:pPr>
        <w:spacing w:after="120"/>
        <w:jc w:val="both"/>
        <w:rPr>
          <w:rFonts w:ascii="Trebuchet MS" w:hAnsi="Trebuchet MS" w:cs="TrebuchetMS"/>
          <w:sz w:val="20"/>
          <w:szCs w:val="20"/>
          <w:lang w:eastAsia="fr-FR"/>
        </w:rPr>
      </w:pPr>
      <w:r w:rsidRPr="00037ECD">
        <w:rPr>
          <w:rFonts w:ascii="Trebuchet MS" w:hAnsi="Trebuchet MS" w:cs="Calibri"/>
          <w:sz w:val="20"/>
          <w:szCs w:val="20"/>
        </w:rPr>
        <w:t xml:space="preserve">Pendant la durée du marché, </w:t>
      </w:r>
      <w:r w:rsidR="0062453D">
        <w:rPr>
          <w:rFonts w:ascii="Trebuchet MS" w:hAnsi="Trebuchet MS" w:cs="Calibri"/>
          <w:sz w:val="20"/>
          <w:szCs w:val="20"/>
        </w:rPr>
        <w:t>les établissements pourront être amenés</w:t>
      </w:r>
      <w:r w:rsidRPr="00037ECD">
        <w:rPr>
          <w:rFonts w:ascii="Trebuchet MS" w:hAnsi="Trebuchet MS" w:cs="Calibri"/>
          <w:sz w:val="20"/>
          <w:szCs w:val="20"/>
        </w:rPr>
        <w:t xml:space="preserve"> à exiger un bon de livraison conforme aux spécifications du CIP dans la perspective d'une évolution vers l’EDI</w:t>
      </w:r>
      <w:r w:rsidRPr="00037ECD">
        <w:rPr>
          <w:rFonts w:ascii="Trebuchet MS" w:hAnsi="Trebuchet MS" w:cs="TrebuchetMS"/>
          <w:sz w:val="20"/>
          <w:szCs w:val="20"/>
          <w:lang w:eastAsia="fr-FR"/>
        </w:rPr>
        <w:t xml:space="preserve">. </w:t>
      </w:r>
    </w:p>
    <w:p w:rsidR="00BB2A76" w:rsidRPr="0045481E" w:rsidRDefault="00037ECD" w:rsidP="0045481E">
      <w:pPr>
        <w:spacing w:after="120"/>
        <w:jc w:val="both"/>
        <w:rPr>
          <w:rFonts w:ascii="Trebuchet MS" w:hAnsi="Trebuchet MS" w:cs="TrebuchetMS"/>
          <w:sz w:val="20"/>
          <w:szCs w:val="20"/>
          <w:lang w:eastAsia="fr-FR"/>
        </w:rPr>
      </w:pPr>
      <w:r w:rsidRPr="00037ECD">
        <w:rPr>
          <w:rFonts w:ascii="Trebuchet MS" w:hAnsi="Trebuchet MS" w:cs="TrebuchetMS"/>
          <w:sz w:val="20"/>
          <w:szCs w:val="20"/>
          <w:lang w:eastAsia="fr-FR"/>
        </w:rPr>
        <w:t>La livraison des fournitures est constatée par le signataire du bon de livraison dont chaque</w:t>
      </w:r>
      <w:r w:rsidR="0045481E">
        <w:rPr>
          <w:rFonts w:ascii="Trebuchet MS" w:hAnsi="Trebuchet MS" w:cs="TrebuchetMS"/>
          <w:sz w:val="20"/>
          <w:szCs w:val="20"/>
          <w:lang w:eastAsia="fr-FR"/>
        </w:rPr>
        <w:t xml:space="preserve"> partie conserve un exemplaire.</w:t>
      </w:r>
    </w:p>
    <w:p w:rsidR="00037ECD" w:rsidRPr="00BD5C80" w:rsidRDefault="00037ECD" w:rsidP="00BD5C80">
      <w:pPr>
        <w:pStyle w:val="Titre3"/>
      </w:pPr>
      <w:bookmarkStart w:id="206" w:name="_Toc22654704"/>
      <w:bookmarkStart w:id="207" w:name="_Toc179454282"/>
      <w:r w:rsidRPr="00037ECD">
        <w:t>Conditions de livraison</w:t>
      </w:r>
      <w:bookmarkEnd w:id="206"/>
      <w:bookmarkEnd w:id="207"/>
    </w:p>
    <w:p w:rsidR="00037ECD" w:rsidRPr="00FE2519" w:rsidRDefault="00037ECD" w:rsidP="00BD5C80">
      <w:pPr>
        <w:jc w:val="both"/>
        <w:rPr>
          <w:rFonts w:ascii="Trebuchet MS" w:hAnsi="Trebuchet MS" w:cs="Arial"/>
          <w:i/>
          <w:color w:val="8064A2" w:themeColor="accent4"/>
          <w:sz w:val="20"/>
          <w:szCs w:val="20"/>
          <w:highlight w:val="lightGray"/>
        </w:rPr>
      </w:pPr>
      <w:r w:rsidRPr="00037ECD">
        <w:rPr>
          <w:rFonts w:ascii="Trebuchet MS" w:eastAsia="Times New Roman" w:hAnsi="Trebuchet MS" w:cs="Tahoma"/>
          <w:sz w:val="20"/>
          <w:szCs w:val="20"/>
          <w:lang w:eastAsia="fr-FR"/>
        </w:rPr>
        <w:t xml:space="preserve">Les livraisons seront réalisées dans les conditions détaillées à </w:t>
      </w:r>
      <w:r w:rsidRPr="00D90EFC">
        <w:rPr>
          <w:rFonts w:ascii="Trebuchet MS" w:hAnsi="Trebuchet MS" w:cs="Arial"/>
          <w:sz w:val="20"/>
          <w:szCs w:val="20"/>
          <w:highlight w:val="lightGray"/>
        </w:rPr>
        <w:t>l’annex</w:t>
      </w:r>
      <w:r w:rsidR="00592584">
        <w:rPr>
          <w:rFonts w:ascii="Trebuchet MS" w:hAnsi="Trebuchet MS" w:cs="Arial"/>
          <w:sz w:val="20"/>
          <w:szCs w:val="20"/>
          <w:highlight w:val="lightGray"/>
        </w:rPr>
        <w:t>e 4</w:t>
      </w:r>
      <w:r w:rsidRPr="00D90EFC">
        <w:rPr>
          <w:rFonts w:ascii="Trebuchet MS" w:hAnsi="Trebuchet MS" w:cs="Arial"/>
          <w:sz w:val="20"/>
          <w:szCs w:val="20"/>
          <w:highlight w:val="lightGray"/>
        </w:rPr>
        <w:t xml:space="preserve"> du </w:t>
      </w:r>
      <w:r w:rsidR="0096053B" w:rsidRPr="00D90EFC">
        <w:rPr>
          <w:rFonts w:ascii="Trebuchet MS" w:hAnsi="Trebuchet MS" w:cs="Arial"/>
          <w:sz w:val="20"/>
          <w:szCs w:val="20"/>
          <w:highlight w:val="lightGray"/>
        </w:rPr>
        <w:t>C.C.A.P.</w:t>
      </w:r>
      <w:r w:rsidR="00FE2519">
        <w:rPr>
          <w:rFonts w:ascii="Trebuchet MS" w:hAnsi="Trebuchet MS" w:cs="Arial"/>
          <w:sz w:val="20"/>
          <w:szCs w:val="20"/>
          <w:highlight w:val="lightGray"/>
        </w:rPr>
        <w:t xml:space="preserve"> </w:t>
      </w:r>
    </w:p>
    <w:p w:rsidR="00BB2A76" w:rsidRPr="00037ECD" w:rsidRDefault="00BB2A76" w:rsidP="00BB2A76">
      <w:pPr>
        <w:jc w:val="both"/>
        <w:rPr>
          <w:rFonts w:ascii="Trebuchet MS" w:eastAsia="Times New Roman" w:hAnsi="Trebuchet MS" w:cs="Tahoma"/>
          <w:sz w:val="20"/>
          <w:szCs w:val="20"/>
          <w:lang w:eastAsia="fr-FR"/>
        </w:rPr>
      </w:pPr>
      <w:r w:rsidRPr="00A52766">
        <w:rPr>
          <w:rFonts w:ascii="Trebuchet MS" w:hAnsi="Trebuchet MS" w:cs="Calibri"/>
          <w:sz w:val="20"/>
          <w:szCs w:val="20"/>
        </w:rPr>
        <w:t>Les camions munis d’un hayon devront pratiquer leurs opérations de chargement-déchargement au niveau des quais prévus à cet effet</w:t>
      </w:r>
      <w:r>
        <w:rPr>
          <w:rFonts w:ascii="Trebuchet MS" w:hAnsi="Trebuchet MS" w:cs="Calibri"/>
          <w:sz w:val="20"/>
          <w:szCs w:val="20"/>
        </w:rPr>
        <w:t>.</w:t>
      </w:r>
    </w:p>
    <w:p w:rsidR="00037ECD" w:rsidRPr="00037ECD" w:rsidRDefault="00037ECD" w:rsidP="00BD5C80">
      <w:pPr>
        <w:jc w:val="both"/>
        <w:rPr>
          <w:rFonts w:ascii="Trebuchet MS" w:eastAsia="Times New Roman" w:hAnsi="Trebuchet MS" w:cs="Tahoma"/>
          <w:sz w:val="20"/>
          <w:szCs w:val="20"/>
          <w:lang w:eastAsia="fr-FR"/>
        </w:rPr>
      </w:pPr>
    </w:p>
    <w:p w:rsidR="00037ECD" w:rsidRPr="00037ECD" w:rsidRDefault="00037ECD" w:rsidP="00BD5C80">
      <w:pPr>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Les livraisons sur palettes se font exclusivement sur des palettes a</w:t>
      </w:r>
      <w:r w:rsidR="0062453D">
        <w:rPr>
          <w:rFonts w:ascii="Trebuchet MS" w:eastAsia="Times New Roman" w:hAnsi="Trebuchet MS" w:cs="Tahoma"/>
          <w:sz w:val="20"/>
          <w:szCs w:val="20"/>
          <w:u w:val="single"/>
          <w:lang w:eastAsia="fr-FR"/>
        </w:rPr>
        <w:t>ux dimensions  0,80 x 1,20m</w:t>
      </w:r>
      <w:r w:rsidRPr="00037ECD">
        <w:rPr>
          <w:rFonts w:ascii="Trebuchet MS" w:eastAsia="Times New Roman" w:hAnsi="Trebuchet MS" w:cs="Tahoma"/>
          <w:sz w:val="20"/>
          <w:szCs w:val="20"/>
          <w:u w:val="single"/>
          <w:lang w:eastAsia="fr-FR"/>
        </w:rPr>
        <w:t xml:space="preserve"> et de qualité européenne</w:t>
      </w:r>
      <w:r w:rsidRPr="00037ECD">
        <w:rPr>
          <w:rFonts w:ascii="Trebuchet MS" w:eastAsia="Times New Roman" w:hAnsi="Trebuchet MS" w:cs="Tahoma"/>
          <w:sz w:val="20"/>
          <w:szCs w:val="20"/>
          <w:lang w:eastAsia="fr-FR"/>
        </w:rPr>
        <w:t>. Les palettes ne devront pas dépasser la hauteur de 1,20m. Pour de gros volumes, les palettes seront mono art</w:t>
      </w:r>
      <w:r w:rsidR="0062453D">
        <w:rPr>
          <w:rFonts w:ascii="Trebuchet MS" w:eastAsia="Times New Roman" w:hAnsi="Trebuchet MS" w:cs="Tahoma"/>
          <w:sz w:val="20"/>
          <w:szCs w:val="20"/>
          <w:lang w:eastAsia="fr-FR"/>
        </w:rPr>
        <w:t>icle, et les articles mono lot.</w:t>
      </w:r>
    </w:p>
    <w:p w:rsidR="00037ECD" w:rsidRPr="00B516B8" w:rsidRDefault="00037ECD" w:rsidP="00BD5C80">
      <w:pPr>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Les palettes contenant des cartons devront être stables, filmées et capables de supporter une charge de 450 kg et d’être stockées à 10m. Des frais seront imputés au fournisseur pour tout reconditionnement effectué par la pharmacie pour remise en état d’une palette ; ils seront calculés au temps passé.</w:t>
      </w:r>
    </w:p>
    <w:p w:rsidR="00037ECD" w:rsidRPr="00037EC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Les colis de marchandises devront selon le cas porter de façon très lisible les mentions suivantes :</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Réfrigérateur</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Congélateur</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Etude clinique</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Pharmacovigilance</w:t>
      </w:r>
      <w:r w:rsidR="00BB2A76" w:rsidRPr="00BB2A76">
        <w:rPr>
          <w:rFonts w:ascii="Trebuchet MS" w:hAnsi="Trebuchet MS" w:cs="Calibri"/>
          <w:sz w:val="20"/>
          <w:szCs w:val="20"/>
        </w:rPr>
        <w:t xml:space="preserve"> ou matériovigilance</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Produit dangereux</w:t>
      </w:r>
    </w:p>
    <w:p w:rsidR="00BB2A76" w:rsidRPr="00BB2A76" w:rsidRDefault="00037ECD" w:rsidP="00BB2A76">
      <w:pPr>
        <w:pStyle w:val="Paragraphedeliste"/>
        <w:numPr>
          <w:ilvl w:val="2"/>
          <w:numId w:val="20"/>
        </w:numPr>
        <w:spacing w:after="120"/>
        <w:ind w:left="567"/>
        <w:rPr>
          <w:rFonts w:ascii="Trebuchet MS" w:hAnsi="Trebuchet MS" w:cs="Calibri"/>
          <w:sz w:val="20"/>
          <w:szCs w:val="20"/>
        </w:rPr>
      </w:pPr>
      <w:r w:rsidRPr="00BB2A76">
        <w:rPr>
          <w:rFonts w:ascii="Trebuchet MS" w:hAnsi="Trebuchet MS" w:cs="Calibri"/>
          <w:sz w:val="20"/>
          <w:szCs w:val="20"/>
        </w:rPr>
        <w:t>Unités gratuites à l’intention de…</w:t>
      </w:r>
    </w:p>
    <w:p w:rsidR="00BB2A76" w:rsidRPr="00BB2A76" w:rsidRDefault="00BB2A76" w:rsidP="00BB2A76">
      <w:pPr>
        <w:pStyle w:val="Paragraphedeliste"/>
        <w:numPr>
          <w:ilvl w:val="2"/>
          <w:numId w:val="20"/>
        </w:numPr>
        <w:spacing w:after="120"/>
        <w:ind w:left="567"/>
        <w:rPr>
          <w:rFonts w:ascii="Trebuchet MS" w:hAnsi="Trebuchet MS" w:cs="Calibri"/>
          <w:sz w:val="20"/>
          <w:szCs w:val="20"/>
        </w:rPr>
      </w:pPr>
      <w:r w:rsidRPr="00E25C31">
        <w:rPr>
          <w:rFonts w:ascii="Trebuchet MS" w:hAnsi="Trebuchet MS" w:cs="Calibri"/>
          <w:color w:val="000000" w:themeColor="text1"/>
          <w:sz w:val="20"/>
          <w:szCs w:val="20"/>
        </w:rPr>
        <w:t xml:space="preserve">Pour les DM : </w:t>
      </w:r>
      <w:r w:rsidRPr="00BB2A76">
        <w:rPr>
          <w:rFonts w:ascii="Trebuchet MS" w:hAnsi="Trebuchet MS" w:cs="Calibri"/>
          <w:sz w:val="20"/>
          <w:szCs w:val="20"/>
        </w:rPr>
        <w:t>Dépôt temporaire (prêt)</w:t>
      </w:r>
    </w:p>
    <w:p w:rsidR="00BB2A76" w:rsidRPr="00BB2A76" w:rsidRDefault="00BB2A76" w:rsidP="00BB2A76">
      <w:pPr>
        <w:pStyle w:val="Paragraphedeliste"/>
        <w:numPr>
          <w:ilvl w:val="2"/>
          <w:numId w:val="20"/>
        </w:numPr>
        <w:spacing w:after="120"/>
        <w:ind w:left="567"/>
        <w:rPr>
          <w:rFonts w:ascii="Trebuchet MS" w:hAnsi="Trebuchet MS" w:cs="Calibri"/>
          <w:sz w:val="20"/>
          <w:szCs w:val="20"/>
        </w:rPr>
      </w:pPr>
      <w:r w:rsidRPr="00E25C31">
        <w:rPr>
          <w:rFonts w:ascii="Trebuchet MS" w:hAnsi="Trebuchet MS" w:cs="Calibri"/>
          <w:color w:val="000000" w:themeColor="text1"/>
          <w:sz w:val="20"/>
          <w:szCs w:val="20"/>
        </w:rPr>
        <w:t xml:space="preserve">Pour les DM : </w:t>
      </w:r>
      <w:r w:rsidRPr="00BB2A76">
        <w:rPr>
          <w:rFonts w:ascii="Trebuchet MS" w:hAnsi="Trebuchet MS" w:cs="Calibri"/>
          <w:sz w:val="20"/>
          <w:szCs w:val="20"/>
        </w:rPr>
        <w:t>Dépôt permanent (dépôt-vente)</w:t>
      </w:r>
    </w:p>
    <w:p w:rsidR="00037ECD" w:rsidRPr="00037ECD" w:rsidRDefault="00037ECD" w:rsidP="00BD5C80">
      <w:pPr>
        <w:spacing w:after="120"/>
        <w:jc w:val="both"/>
        <w:rPr>
          <w:rFonts w:ascii="Trebuchet MS" w:hAnsi="Trebuchet MS" w:cs="Calibri"/>
          <w:bCs/>
          <w:sz w:val="20"/>
          <w:szCs w:val="20"/>
        </w:rPr>
      </w:pPr>
      <w:r w:rsidRPr="00037ECD">
        <w:rPr>
          <w:rFonts w:ascii="Trebuchet MS" w:hAnsi="Trebuchet MS" w:cs="Calibri"/>
          <w:bCs/>
          <w:sz w:val="20"/>
          <w:szCs w:val="20"/>
        </w:rPr>
        <w:t>Celui-ci assurera les opérations simples de vérification, et pourra le cas échéant émettre des réserves quant à l'ét</w:t>
      </w:r>
      <w:r w:rsidR="0062453D">
        <w:rPr>
          <w:rFonts w:ascii="Trebuchet MS" w:hAnsi="Trebuchet MS" w:cs="Calibri"/>
          <w:bCs/>
          <w:sz w:val="20"/>
          <w:szCs w:val="20"/>
        </w:rPr>
        <w:t>at d'acheminement des produits.</w:t>
      </w:r>
    </w:p>
    <w:p w:rsidR="00037ECD" w:rsidRPr="0062453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En cas de rejet de fournitures non conformes à la commande ou aux stipulations du marché, les frais de retour sont</w:t>
      </w:r>
      <w:r w:rsidR="0062453D">
        <w:rPr>
          <w:rFonts w:ascii="Trebuchet MS" w:hAnsi="Trebuchet MS" w:cs="Calibri"/>
          <w:sz w:val="20"/>
          <w:szCs w:val="20"/>
        </w:rPr>
        <w:t xml:space="preserve"> à la charge du titulaire.</w:t>
      </w:r>
    </w:p>
    <w:p w:rsidR="00037ECD" w:rsidRPr="0062453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 xml:space="preserve">Toute livraison non autorisée par la pharmacie engage la responsabilité directe du fournisseur. Cette disposition s'applique également à toute livraison d’un </w:t>
      </w:r>
      <w:r w:rsidR="0062453D">
        <w:rPr>
          <w:rFonts w:ascii="Trebuchet MS" w:hAnsi="Trebuchet MS" w:cs="Calibri"/>
          <w:sz w:val="20"/>
          <w:szCs w:val="20"/>
        </w:rPr>
        <w:t>produit fourni à titre gratuit.</w:t>
      </w:r>
    </w:p>
    <w:p w:rsidR="00037ECD" w:rsidRPr="0062453D" w:rsidRDefault="0062453D" w:rsidP="0062453D">
      <w:pPr>
        <w:pStyle w:val="Titre3"/>
      </w:pPr>
      <w:bookmarkStart w:id="208" w:name="_Toc179454283"/>
      <w:r>
        <w:t>Livraison partielle :</w:t>
      </w:r>
      <w:bookmarkEnd w:id="208"/>
      <w:r>
        <w:t xml:space="preserve"> </w:t>
      </w:r>
    </w:p>
    <w:p w:rsidR="00BB2A76" w:rsidRPr="00037ECD" w:rsidRDefault="00037ECD" w:rsidP="00037ECD">
      <w:pPr>
        <w:jc w:val="both"/>
        <w:rPr>
          <w:rFonts w:ascii="Trebuchet MS" w:hAnsi="Trebuchet MS" w:cs="Calibri"/>
          <w:sz w:val="20"/>
          <w:szCs w:val="20"/>
        </w:rPr>
      </w:pPr>
      <w:r w:rsidRPr="00037ECD">
        <w:rPr>
          <w:rFonts w:ascii="Trebuchet MS" w:hAnsi="Trebuchet MS" w:cs="Calibri"/>
          <w:sz w:val="20"/>
          <w:szCs w:val="20"/>
        </w:rPr>
        <w:t xml:space="preserve">En cas de livraison partielle, le fournisseur indiquera sur le bordereau de livraison la date prévisionnelle du solde de la commande à livrer et le motif. </w:t>
      </w:r>
    </w:p>
    <w:p w:rsidR="00037ECD" w:rsidRPr="0062453D" w:rsidRDefault="00037ECD" w:rsidP="0062453D">
      <w:pPr>
        <w:pStyle w:val="Titre3"/>
      </w:pPr>
      <w:bookmarkStart w:id="209" w:name="_Toc22654705"/>
      <w:bookmarkStart w:id="210" w:name="_Toc179454284"/>
      <w:r w:rsidRPr="00037ECD">
        <w:t>Délais de livraison</w:t>
      </w:r>
      <w:bookmarkEnd w:id="209"/>
      <w:bookmarkEnd w:id="210"/>
    </w:p>
    <w:p w:rsidR="00037ECD" w:rsidRPr="00037ECD" w:rsidRDefault="00037ECD" w:rsidP="00BD5C80">
      <w:pPr>
        <w:pStyle w:val="Normal2"/>
        <w:spacing w:after="120"/>
        <w:ind w:left="0" w:firstLine="0"/>
        <w:rPr>
          <w:rFonts w:ascii="Trebuchet MS" w:hAnsi="Trebuchet MS" w:cs="Arial"/>
          <w:noProof/>
          <w:sz w:val="20"/>
          <w:szCs w:val="20"/>
        </w:rPr>
      </w:pPr>
      <w:r w:rsidRPr="00037ECD">
        <w:rPr>
          <w:rFonts w:ascii="Trebuchet MS" w:hAnsi="Trebuchet MS" w:cs="Arial"/>
          <w:noProof/>
          <w:sz w:val="20"/>
          <w:szCs w:val="20"/>
          <w:u w:val="single"/>
        </w:rPr>
        <w:t>Délai normal</w:t>
      </w:r>
      <w:r w:rsidRPr="00037ECD">
        <w:rPr>
          <w:rFonts w:ascii="Trebuchet MS" w:hAnsi="Trebuchet MS" w:cs="Arial"/>
          <w:noProof/>
          <w:sz w:val="20"/>
          <w:szCs w:val="20"/>
        </w:rPr>
        <w:t xml:space="preserve"> : le délai de livraison maximum pour toute commande non spécifiée urgente, est de 5 jours ouvrables à compter de la date d’envoi de la commande au fournisseur. </w:t>
      </w:r>
    </w:p>
    <w:p w:rsidR="00BB2A76" w:rsidRDefault="00037ECD" w:rsidP="00BD5C80">
      <w:pPr>
        <w:spacing w:after="120"/>
        <w:jc w:val="both"/>
        <w:rPr>
          <w:rFonts w:ascii="Trebuchet MS" w:hAnsi="Trebuchet MS" w:cs="Calibri"/>
          <w:sz w:val="20"/>
          <w:szCs w:val="20"/>
        </w:rPr>
      </w:pPr>
      <w:r w:rsidRPr="00037ECD">
        <w:rPr>
          <w:rFonts w:ascii="Trebuchet MS" w:hAnsi="Trebuchet MS" w:cs="Calibri"/>
          <w:sz w:val="20"/>
          <w:szCs w:val="20"/>
          <w:u w:val="single"/>
        </w:rPr>
        <w:t>Délai d’urgence </w:t>
      </w:r>
      <w:r w:rsidRPr="00037ECD">
        <w:rPr>
          <w:rFonts w:ascii="Trebuchet MS" w:hAnsi="Trebuchet MS" w:cs="Calibri"/>
          <w:sz w:val="20"/>
          <w:szCs w:val="20"/>
        </w:rPr>
        <w:t>: en cas de livraison urgente, le délai de livraison pourra être ramené à 24 ou 48 heures, pour une co</w:t>
      </w:r>
      <w:r w:rsidR="0062453D">
        <w:rPr>
          <w:rFonts w:ascii="Trebuchet MS" w:hAnsi="Trebuchet MS" w:cs="Calibri"/>
          <w:sz w:val="20"/>
          <w:szCs w:val="20"/>
        </w:rPr>
        <w:t xml:space="preserve">mmande passée avant 15 heures. </w:t>
      </w:r>
    </w:p>
    <w:p w:rsidR="00037ECD" w:rsidRPr="0062453D" w:rsidRDefault="00037ECD" w:rsidP="0062453D">
      <w:pPr>
        <w:pStyle w:val="Titre3"/>
        <w:rPr>
          <w:rFonts w:cs="Calibri"/>
        </w:rPr>
      </w:pPr>
      <w:bookmarkStart w:id="211" w:name="_Toc22654706"/>
      <w:bookmarkStart w:id="212" w:name="_Toc179454285"/>
      <w:r w:rsidRPr="00037ECD">
        <w:t xml:space="preserve">Responsabilités du </w:t>
      </w:r>
      <w:r w:rsidR="0062453D">
        <w:t>T</w:t>
      </w:r>
      <w:r w:rsidRPr="00037ECD">
        <w:t>itulaire</w:t>
      </w:r>
      <w:bookmarkEnd w:id="211"/>
      <w:bookmarkEnd w:id="212"/>
      <w:r w:rsidRPr="00037ECD">
        <w:t xml:space="preserve"> </w:t>
      </w:r>
    </w:p>
    <w:p w:rsidR="00037ECD" w:rsidRPr="00037ECD" w:rsidRDefault="0062453D" w:rsidP="00BD5C80">
      <w:pPr>
        <w:spacing w:after="120"/>
        <w:jc w:val="both"/>
        <w:rPr>
          <w:rFonts w:ascii="Trebuchet MS" w:hAnsi="Trebuchet MS" w:cs="Calibri"/>
          <w:sz w:val="20"/>
          <w:szCs w:val="20"/>
        </w:rPr>
      </w:pPr>
      <w:r>
        <w:rPr>
          <w:rFonts w:ascii="Trebuchet MS" w:hAnsi="Trebuchet MS" w:cs="Calibri"/>
          <w:sz w:val="20"/>
          <w:szCs w:val="20"/>
        </w:rPr>
        <w:t>Le Ti</w:t>
      </w:r>
      <w:r w:rsidR="00037ECD" w:rsidRPr="00037ECD">
        <w:rPr>
          <w:rFonts w:ascii="Trebuchet MS" w:hAnsi="Trebuchet MS" w:cs="Calibri"/>
          <w:sz w:val="20"/>
          <w:szCs w:val="20"/>
        </w:rPr>
        <w:t>tulaire est responsable du mode de transport de ses fournitures, selon les conditions prévues à l’article 14.2 du CCAG, et il en assure les risques afférents jusqu’au lieu de destination. Il est également responsable du transporteur qu’il aura choisi et de toutes les avaries de livraison qui survien</w:t>
      </w:r>
      <w:r>
        <w:rPr>
          <w:rFonts w:ascii="Trebuchet MS" w:hAnsi="Trebuchet MS" w:cs="Calibri"/>
          <w:sz w:val="20"/>
          <w:szCs w:val="20"/>
        </w:rPr>
        <w:t xml:space="preserve">draient du fait de ce dernier. </w:t>
      </w:r>
    </w:p>
    <w:p w:rsidR="0062453D" w:rsidRPr="00037ECD" w:rsidRDefault="0062453D" w:rsidP="00BD5C80">
      <w:pPr>
        <w:spacing w:after="120"/>
        <w:jc w:val="both"/>
        <w:rPr>
          <w:rFonts w:ascii="Trebuchet MS" w:hAnsi="Trebuchet MS" w:cs="Calibri"/>
          <w:sz w:val="20"/>
          <w:szCs w:val="20"/>
        </w:rPr>
      </w:pPr>
      <w:r>
        <w:rPr>
          <w:rFonts w:ascii="Trebuchet MS" w:hAnsi="Trebuchet MS" w:cs="Calibri"/>
          <w:sz w:val="20"/>
        </w:rPr>
        <w:lastRenderedPageBreak/>
        <w:t xml:space="preserve">De plus, conformément à l’article 20.3 </w:t>
      </w:r>
      <w:r w:rsidRPr="00914C43">
        <w:rPr>
          <w:rFonts w:ascii="Trebuchet MS" w:hAnsi="Trebuchet MS" w:cs="Calibri"/>
          <w:sz w:val="20"/>
        </w:rPr>
        <w:t xml:space="preserve">du </w:t>
      </w:r>
      <w:r>
        <w:rPr>
          <w:rFonts w:ascii="Trebuchet MS" w:hAnsi="Trebuchet MS" w:cs="Calibri"/>
          <w:sz w:val="20"/>
        </w:rPr>
        <w:t>CCAG-FCS</w:t>
      </w:r>
      <w:r w:rsidR="00037ECD" w:rsidRPr="00037ECD">
        <w:rPr>
          <w:rFonts w:ascii="Trebuchet MS" w:hAnsi="Trebuchet MS" w:cs="Calibri"/>
          <w:sz w:val="20"/>
          <w:szCs w:val="20"/>
        </w:rPr>
        <w:t>, les risques afférents au transport jusqu’au lieu de livraison, ainsi que les opérations de conditionnement, d’emballage, de chargement et d’ar</w:t>
      </w:r>
      <w:r>
        <w:rPr>
          <w:rFonts w:ascii="Trebuchet MS" w:hAnsi="Trebuchet MS" w:cs="Calibri"/>
          <w:sz w:val="20"/>
          <w:szCs w:val="20"/>
        </w:rPr>
        <w:t xml:space="preserve">rimage incombent au titulaire. </w:t>
      </w:r>
    </w:p>
    <w:p w:rsidR="00037ECD" w:rsidRPr="00037EC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En cas de problèmes dans les circuits de distribution normaux (grève de transporteurs) le titulaire du marché assurera tous les frais afférents à la bonne conservation et au bon acheminement des prod</w:t>
      </w:r>
      <w:r w:rsidR="0062453D">
        <w:rPr>
          <w:rFonts w:ascii="Trebuchet MS" w:hAnsi="Trebuchet MS" w:cs="Calibri"/>
          <w:sz w:val="20"/>
          <w:szCs w:val="20"/>
        </w:rPr>
        <w:t>uits dans les meilleurs délais.</w:t>
      </w:r>
    </w:p>
    <w:p w:rsidR="00037ECD" w:rsidRPr="00037ECD" w:rsidRDefault="0062453D" w:rsidP="00BD5C80">
      <w:pPr>
        <w:spacing w:after="120"/>
        <w:jc w:val="both"/>
        <w:rPr>
          <w:rFonts w:ascii="Trebuchet MS" w:hAnsi="Trebuchet MS" w:cs="Calibri"/>
          <w:sz w:val="20"/>
          <w:szCs w:val="20"/>
        </w:rPr>
      </w:pPr>
      <w:r>
        <w:rPr>
          <w:rFonts w:ascii="Trebuchet MS" w:hAnsi="Trebuchet MS" w:cs="Calibri"/>
          <w:sz w:val="20"/>
          <w:szCs w:val="20"/>
        </w:rPr>
        <w:t>Le Ti</w:t>
      </w:r>
      <w:r w:rsidR="00037ECD" w:rsidRPr="00037ECD">
        <w:rPr>
          <w:rFonts w:ascii="Trebuchet MS" w:hAnsi="Trebuchet MS" w:cs="Calibri"/>
          <w:sz w:val="20"/>
          <w:szCs w:val="20"/>
        </w:rPr>
        <w:t>tulaire demeure responsable des dommages commis par son personnel lors de ses i</w:t>
      </w:r>
      <w:r>
        <w:rPr>
          <w:rFonts w:ascii="Trebuchet MS" w:hAnsi="Trebuchet MS" w:cs="Calibri"/>
          <w:sz w:val="20"/>
          <w:szCs w:val="20"/>
        </w:rPr>
        <w:t>nterventions dans les locaux des établissements parties.</w:t>
      </w:r>
    </w:p>
    <w:p w:rsidR="00037ECD" w:rsidRPr="00880BBF" w:rsidRDefault="00037ECD" w:rsidP="00880BBF">
      <w:pPr>
        <w:spacing w:after="120"/>
        <w:jc w:val="both"/>
        <w:rPr>
          <w:rFonts w:ascii="Trebuchet MS" w:hAnsi="Trebuchet MS" w:cs="Calibri"/>
          <w:sz w:val="20"/>
          <w:szCs w:val="20"/>
        </w:rPr>
      </w:pPr>
      <w:bookmarkStart w:id="213" w:name="_Toc22654707"/>
      <w:r w:rsidRPr="00037ECD">
        <w:rPr>
          <w:rFonts w:ascii="Trebuchet MS" w:hAnsi="Trebuchet MS" w:cs="Calibri"/>
          <w:sz w:val="20"/>
          <w:szCs w:val="20"/>
        </w:rPr>
        <w:t xml:space="preserve">Toute livraison non autorisée par la pharmacie engage la responsabilité directe du </w:t>
      </w:r>
      <w:r w:rsidR="0062453D">
        <w:rPr>
          <w:rFonts w:ascii="Trebuchet MS" w:hAnsi="Trebuchet MS" w:cs="Calibri"/>
          <w:sz w:val="20"/>
          <w:szCs w:val="20"/>
        </w:rPr>
        <w:t>Titulaire</w:t>
      </w:r>
      <w:r w:rsidRPr="00037ECD">
        <w:rPr>
          <w:rFonts w:ascii="Trebuchet MS" w:hAnsi="Trebuchet MS" w:cs="Calibri"/>
          <w:sz w:val="20"/>
          <w:szCs w:val="20"/>
        </w:rPr>
        <w:t>. Cette disposition s'applique également à toute livraison d’un produit fourni à titre gratuit.</w:t>
      </w:r>
      <w:bookmarkEnd w:id="213"/>
    </w:p>
    <w:p w:rsidR="00037ECD" w:rsidRPr="00037ECD" w:rsidRDefault="00037ECD" w:rsidP="0062453D">
      <w:pPr>
        <w:pStyle w:val="Titre3"/>
      </w:pPr>
      <w:bookmarkStart w:id="214" w:name="_Toc22654708"/>
      <w:bookmarkStart w:id="215" w:name="_Toc179454286"/>
      <w:r w:rsidRPr="00037ECD">
        <w:t>Produits soumis à la chaîne du froid</w:t>
      </w:r>
      <w:bookmarkEnd w:id="214"/>
      <w:bookmarkEnd w:id="215"/>
    </w:p>
    <w:p w:rsidR="00037ECD" w:rsidRPr="0062453D" w:rsidRDefault="00037ECD" w:rsidP="0062453D">
      <w:pPr>
        <w:autoSpaceDE w:val="0"/>
        <w:autoSpaceDN w:val="0"/>
        <w:adjustRightInd w:val="0"/>
        <w:spacing w:after="120"/>
        <w:jc w:val="both"/>
        <w:rPr>
          <w:rFonts w:ascii="Trebuchet MS" w:hAnsi="Trebuchet MS" w:cs="TrebuchetMS,Bold"/>
          <w:b/>
          <w:bCs/>
          <w:sz w:val="20"/>
          <w:szCs w:val="20"/>
          <w:lang w:eastAsia="fr-FR"/>
        </w:rPr>
      </w:pPr>
      <w:r w:rsidRPr="0062453D">
        <w:rPr>
          <w:rFonts w:ascii="Trebuchet MS" w:hAnsi="Trebuchet MS" w:cs="TrebuchetMS,Bold"/>
          <w:b/>
          <w:bCs/>
          <w:sz w:val="20"/>
          <w:szCs w:val="20"/>
          <w:lang w:eastAsia="fr-FR"/>
        </w:rPr>
        <w:t>Produits à conserver entre +2°C</w:t>
      </w:r>
      <w:r w:rsidR="0062453D">
        <w:rPr>
          <w:rFonts w:ascii="Trebuchet MS" w:hAnsi="Trebuchet MS" w:cs="TrebuchetMS,Bold"/>
          <w:b/>
          <w:bCs/>
          <w:sz w:val="20"/>
          <w:szCs w:val="20"/>
          <w:lang w:eastAsia="fr-FR"/>
        </w:rPr>
        <w:t xml:space="preserve"> et +8°C et produits congelés :</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 xml:space="preserve">Les produits doivent être livrés dans des colis ne contenant que des produits ayant les mêmes modalités de conservation et portant de manière évidente une étiquette signalétique </w:t>
      </w:r>
      <w:r w:rsidR="0062453D">
        <w:rPr>
          <w:rFonts w:ascii="Trebuchet MS" w:hAnsi="Trebuchet MS" w:cs="TrebuchetMS,Bold"/>
          <w:bCs/>
          <w:sz w:val="20"/>
          <w:szCs w:val="20"/>
          <w:lang w:eastAsia="fr-FR"/>
        </w:rPr>
        <w:t>spécifique des produits froids.</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L’étiquetage des produits à conserver entre +2°C et +8°C doit être différencié de celui des produits congelés ; il doit dans les deux cas ê</w:t>
      </w:r>
      <w:r w:rsidR="0062453D">
        <w:rPr>
          <w:rFonts w:ascii="Trebuchet MS" w:hAnsi="Trebuchet MS" w:cs="TrebuchetMS,Bold"/>
          <w:bCs/>
          <w:sz w:val="20"/>
          <w:szCs w:val="20"/>
          <w:lang w:eastAsia="fr-FR"/>
        </w:rPr>
        <w:t>tre rédigé en langue française.</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 xml:space="preserve">Les moyens et les conditions de transport choisis doivent permettre d’assurer la conservation des conditions de température jusqu’à la </w:t>
      </w:r>
      <w:r w:rsidR="0062453D">
        <w:rPr>
          <w:rFonts w:ascii="Trebuchet MS" w:hAnsi="Trebuchet MS" w:cs="TrebuchetMS,Bold"/>
          <w:bCs/>
          <w:sz w:val="20"/>
          <w:szCs w:val="20"/>
          <w:lang w:eastAsia="fr-FR"/>
        </w:rPr>
        <w:t>livraison au lieu de réception.</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La préparation des commandes et l’expédition des produits à conserver entre +2°C et +8°C doivent respecter les recommandations du Conseil de l’Ordre des Pharmaciens relatives aux bonnes pratiques de gestion des produits de santé soumis à la chaîne du froid (version mai 2006), notamment :</w:t>
      </w:r>
    </w:p>
    <w:p w:rsidR="00037ECD" w:rsidRPr="00BD5C80" w:rsidRDefault="00037ECD" w:rsidP="00BD5C80">
      <w:pPr>
        <w:pStyle w:val="Paragraphedeliste"/>
        <w:numPr>
          <w:ilvl w:val="2"/>
          <w:numId w:val="18"/>
        </w:numPr>
        <w:autoSpaceDE w:val="0"/>
        <w:autoSpaceDN w:val="0"/>
        <w:adjustRightInd w:val="0"/>
        <w:ind w:left="709"/>
        <w:rPr>
          <w:rFonts w:ascii="Trebuchet MS" w:hAnsi="Trebuchet MS" w:cs="TrebuchetMS,Bold"/>
          <w:bCs/>
          <w:sz w:val="20"/>
          <w:szCs w:val="20"/>
        </w:rPr>
      </w:pPr>
      <w:r w:rsidRPr="00BD5C80">
        <w:rPr>
          <w:rFonts w:ascii="Trebuchet MS" w:hAnsi="Trebuchet MS" w:cs="TrebuchetMS,Bold"/>
          <w:bCs/>
          <w:sz w:val="20"/>
          <w:szCs w:val="20"/>
        </w:rPr>
        <w:t xml:space="preserve">le fournisseur doit apporter le justificatif que le couple temps/température a été maintenu dans les limites prescrites jusqu’à la réception, </w:t>
      </w:r>
    </w:p>
    <w:p w:rsidR="00880BBF" w:rsidRDefault="00037ECD" w:rsidP="00880BBF">
      <w:pPr>
        <w:pStyle w:val="Paragraphedeliste"/>
        <w:numPr>
          <w:ilvl w:val="2"/>
          <w:numId w:val="18"/>
        </w:numPr>
        <w:autoSpaceDE w:val="0"/>
        <w:autoSpaceDN w:val="0"/>
        <w:adjustRightInd w:val="0"/>
        <w:spacing w:after="120"/>
        <w:ind w:left="709"/>
        <w:rPr>
          <w:rFonts w:ascii="Trebuchet MS" w:hAnsi="Trebuchet MS" w:cs="TrebuchetMS,Bold"/>
          <w:bCs/>
          <w:sz w:val="20"/>
          <w:szCs w:val="20"/>
        </w:rPr>
      </w:pPr>
      <w:r w:rsidRPr="00BD5C80">
        <w:rPr>
          <w:rFonts w:ascii="Trebuchet MS" w:hAnsi="Trebuchet MS" w:cs="TrebuchetMS,Bold"/>
          <w:bCs/>
          <w:sz w:val="20"/>
          <w:szCs w:val="20"/>
        </w:rPr>
        <w:t>le type de transport utilisé (transport à température dirigée et contrôlée ou transport à température non maîtrisée nécessitant l’emploi de dispositifs isother</w:t>
      </w:r>
      <w:r w:rsidR="0062453D" w:rsidRPr="00BD5C80">
        <w:rPr>
          <w:rFonts w:ascii="Trebuchet MS" w:hAnsi="Trebuchet MS" w:cs="TrebuchetMS,Bold"/>
          <w:bCs/>
          <w:sz w:val="20"/>
          <w:szCs w:val="20"/>
        </w:rPr>
        <w:t>mes validés) doit être précisé.</w:t>
      </w:r>
    </w:p>
    <w:p w:rsidR="00037ECD" w:rsidRPr="0062453D" w:rsidRDefault="00037ECD" w:rsidP="0062453D">
      <w:pPr>
        <w:pStyle w:val="Titre3"/>
      </w:pPr>
      <w:bookmarkStart w:id="216" w:name="_Toc22654709"/>
      <w:bookmarkStart w:id="217" w:name="_Toc179454287"/>
      <w:r w:rsidRPr="00037ECD">
        <w:t>Délai de péremption</w:t>
      </w:r>
      <w:bookmarkEnd w:id="216"/>
      <w:bookmarkEnd w:id="217"/>
    </w:p>
    <w:p w:rsidR="00586CE5" w:rsidRPr="00586CE5" w:rsidRDefault="00586CE5" w:rsidP="00586CE5">
      <w:pPr>
        <w:pStyle w:val="Default"/>
        <w:rPr>
          <w:rFonts w:ascii="Calibri" w:eastAsia="Calibri" w:hAnsi="Calibri" w:cs="Calibri"/>
          <w:sz w:val="22"/>
          <w:szCs w:val="22"/>
        </w:rPr>
      </w:pPr>
      <w:r w:rsidRPr="00586CE5">
        <w:rPr>
          <w:rFonts w:cs="Calibri"/>
        </w:rPr>
        <w:t xml:space="preserve"> </w:t>
      </w:r>
      <w:r w:rsidRPr="00586CE5">
        <w:rPr>
          <w:rFonts w:ascii="Calibri" w:eastAsia="Calibri" w:hAnsi="Calibri" w:cs="Calibri"/>
          <w:sz w:val="22"/>
          <w:szCs w:val="22"/>
        </w:rPr>
        <w:t xml:space="preserve">Le délai de péremption des articles livrés devra être compatible avec les modalités de gestion de ces articles. La durée de validité des produits devra être : </w:t>
      </w:r>
    </w:p>
    <w:p w:rsidR="00586CE5" w:rsidRPr="00586CE5" w:rsidRDefault="00586CE5" w:rsidP="00586CE5">
      <w:pPr>
        <w:autoSpaceDE w:val="0"/>
        <w:autoSpaceDN w:val="0"/>
        <w:adjustRightInd w:val="0"/>
        <w:rPr>
          <w:rFonts w:cs="Calibri"/>
          <w:color w:val="000000"/>
          <w:lang w:eastAsia="fr-FR"/>
        </w:rPr>
      </w:pPr>
      <w:r w:rsidRPr="00586CE5">
        <w:rPr>
          <w:rFonts w:cs="Calibri"/>
          <w:color w:val="000000"/>
          <w:lang w:eastAsia="fr-FR"/>
        </w:rPr>
        <w:t xml:space="preserve">- égale ou supérieure au 2/3 de la validité totale pour les produits à péremption inférieure à 1 an ; </w:t>
      </w:r>
    </w:p>
    <w:p w:rsidR="00592584" w:rsidRDefault="00586CE5" w:rsidP="00592584">
      <w:pPr>
        <w:autoSpaceDE w:val="0"/>
        <w:autoSpaceDN w:val="0"/>
        <w:adjustRightInd w:val="0"/>
        <w:rPr>
          <w:rFonts w:ascii="Trebuchet MS" w:hAnsi="Trebuchet MS" w:cs="TrebuchetMS,Bold"/>
          <w:bCs/>
          <w:sz w:val="20"/>
          <w:szCs w:val="20"/>
          <w:lang w:eastAsia="fr-FR"/>
        </w:rPr>
      </w:pPr>
      <w:r w:rsidRPr="00586CE5">
        <w:rPr>
          <w:rFonts w:cs="Calibri"/>
          <w:color w:val="000000"/>
          <w:lang w:eastAsia="fr-FR"/>
        </w:rPr>
        <w:t>- d’au moins 1 an pour les autres.</w:t>
      </w:r>
    </w:p>
    <w:p w:rsidR="00592584" w:rsidRDefault="00592584" w:rsidP="00592584">
      <w:pPr>
        <w:autoSpaceDE w:val="0"/>
        <w:autoSpaceDN w:val="0"/>
        <w:adjustRightInd w:val="0"/>
        <w:rPr>
          <w:rFonts w:ascii="Trebuchet MS" w:hAnsi="Trebuchet MS" w:cs="TrebuchetMS,Bold"/>
          <w:bCs/>
          <w:sz w:val="20"/>
          <w:szCs w:val="20"/>
          <w:lang w:eastAsia="fr-FR"/>
        </w:rPr>
      </w:pPr>
    </w:p>
    <w:p w:rsidR="00037ECD" w:rsidRPr="00037ECD" w:rsidRDefault="00037ECD" w:rsidP="00592584">
      <w:pPr>
        <w:autoSpaceDE w:val="0"/>
        <w:autoSpaceDN w:val="0"/>
        <w:adjustRightInd w:val="0"/>
        <w:rPr>
          <w:rFonts w:ascii="Trebuchet MS" w:hAnsi="Trebuchet MS" w:cs="TrebuchetMS,Bold"/>
          <w:bCs/>
          <w:sz w:val="20"/>
          <w:szCs w:val="20"/>
          <w:lang w:eastAsia="fr-FR"/>
        </w:rPr>
      </w:pPr>
      <w:r w:rsidRPr="00037ECD">
        <w:rPr>
          <w:rFonts w:ascii="Trebuchet MS" w:hAnsi="Trebuchet MS" w:cs="TrebuchetMS,Bold"/>
          <w:bCs/>
          <w:sz w:val="20"/>
          <w:szCs w:val="20"/>
          <w:lang w:eastAsia="fr-FR"/>
        </w:rPr>
        <w:t>Dans le cas contraire, les articles pourron</w:t>
      </w:r>
      <w:r w:rsidR="0062453D">
        <w:rPr>
          <w:rFonts w:ascii="Trebuchet MS" w:hAnsi="Trebuchet MS" w:cs="TrebuchetMS,Bold"/>
          <w:bCs/>
          <w:sz w:val="20"/>
          <w:szCs w:val="20"/>
          <w:lang w:eastAsia="fr-FR"/>
        </w:rPr>
        <w:t>t être refusés et retournés au T</w:t>
      </w:r>
      <w:r w:rsidRPr="00037ECD">
        <w:rPr>
          <w:rFonts w:ascii="Trebuchet MS" w:hAnsi="Trebuchet MS" w:cs="TrebuchetMS,Bold"/>
          <w:bCs/>
          <w:sz w:val="20"/>
          <w:szCs w:val="20"/>
          <w:lang w:eastAsia="fr-FR"/>
        </w:rPr>
        <w:t>itulaire, à ses frais, sauf si celui-ci s’engage, par écrit, auprès du pharmacien responsable des approvisionnements de l’établissement, à procéder à un échange du produit ou à l’émission d’un avoir en cas de non-utilisation à péremption.</w:t>
      </w:r>
    </w:p>
    <w:p w:rsidR="00880BBF" w:rsidRPr="00592584" w:rsidRDefault="00037ECD" w:rsidP="00BD5C80">
      <w:pPr>
        <w:autoSpaceDE w:val="0"/>
        <w:autoSpaceDN w:val="0"/>
        <w:adjustRightInd w:val="0"/>
        <w:spacing w:after="120"/>
        <w:jc w:val="both"/>
        <w:rPr>
          <w:rFonts w:ascii="Trebuchet MS" w:hAnsi="Trebuchet MS" w:cs="Arial"/>
          <w:sz w:val="20"/>
          <w:szCs w:val="20"/>
          <w:highlight w:val="lightGray"/>
        </w:rPr>
      </w:pPr>
      <w:r w:rsidRPr="00037ECD">
        <w:rPr>
          <w:rFonts w:ascii="Trebuchet MS" w:hAnsi="Trebuchet MS" w:cs="TrebuchetMS,Bold"/>
          <w:bCs/>
          <w:sz w:val="20"/>
          <w:szCs w:val="20"/>
          <w:lang w:eastAsia="fr-FR"/>
        </w:rPr>
        <w:t xml:space="preserve">Toute dérogation à cette règle doit faire l’objet d’un accord préalable du pharmacien responsable des approvisionnements de l’établissement </w:t>
      </w:r>
      <w:r w:rsidRPr="00592584">
        <w:rPr>
          <w:rFonts w:ascii="Trebuchet MS" w:hAnsi="Trebuchet MS" w:cs="Arial"/>
          <w:sz w:val="20"/>
          <w:szCs w:val="20"/>
        </w:rPr>
        <w:t>et d’une demande d’offre promotionnelle auprès du pharmacien coordonnateur, à l’exception des produits pour lesquels le délai de péremption a été exceptionnellement ab</w:t>
      </w:r>
      <w:r w:rsidR="0062453D" w:rsidRPr="00592584">
        <w:rPr>
          <w:rFonts w:ascii="Trebuchet MS" w:hAnsi="Trebuchet MS" w:cs="Arial"/>
          <w:sz w:val="20"/>
          <w:szCs w:val="20"/>
        </w:rPr>
        <w:t>aissé par les autorités (ANSM).</w:t>
      </w:r>
    </w:p>
    <w:p w:rsidR="00037ECD" w:rsidRPr="002614DA" w:rsidRDefault="00037ECD" w:rsidP="002614DA">
      <w:pPr>
        <w:pStyle w:val="Titre3"/>
      </w:pPr>
      <w:bookmarkStart w:id="218" w:name="_Toc22654712"/>
      <w:bookmarkStart w:id="219" w:name="_Toc179454288"/>
      <w:r w:rsidRPr="00037ECD">
        <w:t>Reprise de marchandises</w:t>
      </w:r>
      <w:bookmarkEnd w:id="218"/>
      <w:bookmarkEnd w:id="219"/>
    </w:p>
    <w:p w:rsidR="00037ECD" w:rsidRDefault="00037ECD" w:rsidP="00037ECD">
      <w:pPr>
        <w:ind w:left="284"/>
        <w:jc w:val="both"/>
        <w:rPr>
          <w:rFonts w:ascii="Trebuchet MS" w:hAnsi="Trebuchet MS"/>
          <w:b/>
          <w:sz w:val="20"/>
          <w:szCs w:val="20"/>
          <w:u w:val="single"/>
        </w:rPr>
      </w:pPr>
      <w:r w:rsidRPr="00BD5C80">
        <w:rPr>
          <w:rFonts w:ascii="Trebuchet MS" w:hAnsi="Trebuchet MS"/>
          <w:b/>
          <w:sz w:val="20"/>
          <w:szCs w:val="20"/>
          <w:u w:val="single"/>
        </w:rPr>
        <w:t>Reprise pour défaut</w:t>
      </w:r>
    </w:p>
    <w:p w:rsidR="002614DA" w:rsidRDefault="002614DA" w:rsidP="00037ECD">
      <w:pPr>
        <w:ind w:left="284"/>
        <w:jc w:val="both"/>
        <w:rPr>
          <w:rFonts w:ascii="Trebuchet MS" w:hAnsi="Trebuchet MS"/>
          <w:b/>
          <w:sz w:val="20"/>
          <w:szCs w:val="20"/>
          <w:u w:val="single"/>
        </w:rPr>
      </w:pPr>
    </w:p>
    <w:p w:rsidR="002614DA" w:rsidRPr="00A52766" w:rsidRDefault="002614DA" w:rsidP="002614DA">
      <w:pPr>
        <w:pStyle w:val="Article"/>
        <w:spacing w:after="120"/>
        <w:rPr>
          <w:rFonts w:ascii="Trebuchet MS" w:eastAsia="Calibri" w:hAnsi="Trebuchet MS" w:cs="Calibri"/>
          <w:b w:val="0"/>
          <w:sz w:val="20"/>
          <w:szCs w:val="20"/>
          <w:lang w:eastAsia="en-US"/>
        </w:rPr>
      </w:pPr>
      <w:r w:rsidRPr="00A52766">
        <w:rPr>
          <w:rFonts w:ascii="Trebuchet MS" w:eastAsia="Calibri" w:hAnsi="Trebuchet MS" w:cs="Calibri"/>
          <w:b w:val="0"/>
          <w:sz w:val="20"/>
          <w:szCs w:val="20"/>
          <w:lang w:eastAsia="en-US"/>
        </w:rPr>
        <w:t xml:space="preserve">Les </w:t>
      </w:r>
      <w:r>
        <w:rPr>
          <w:rFonts w:ascii="Trebuchet MS" w:eastAsia="Calibri" w:hAnsi="Trebuchet MS" w:cs="Calibri"/>
          <w:b w:val="0"/>
          <w:sz w:val="20"/>
          <w:szCs w:val="20"/>
          <w:lang w:eastAsia="en-US"/>
        </w:rPr>
        <w:t>conditions</w:t>
      </w:r>
      <w:r w:rsidRPr="00A52766">
        <w:rPr>
          <w:rFonts w:ascii="Trebuchet MS" w:eastAsia="Calibri" w:hAnsi="Trebuchet MS" w:cs="Calibri"/>
          <w:b w:val="0"/>
          <w:sz w:val="20"/>
          <w:szCs w:val="20"/>
          <w:lang w:eastAsia="en-US"/>
        </w:rPr>
        <w:t xml:space="preserve"> de reprise proposées par le titulaire sont renseignées dans </w:t>
      </w:r>
      <w:r w:rsidR="00D90EFC">
        <w:rPr>
          <w:rFonts w:ascii="Trebuchet MS" w:eastAsia="Calibri" w:hAnsi="Trebuchet MS" w:cs="Calibri"/>
          <w:b w:val="0"/>
          <w:sz w:val="20"/>
          <w:szCs w:val="20"/>
          <w:lang w:eastAsia="en-US"/>
        </w:rPr>
        <w:t>l’annexe 2 au C.C.A.P.</w:t>
      </w:r>
      <w:r w:rsidRPr="00A52766">
        <w:rPr>
          <w:rFonts w:ascii="Trebuchet MS" w:eastAsia="Calibri" w:hAnsi="Trebuchet MS" w:cs="Calibri"/>
          <w:b w:val="0"/>
          <w:sz w:val="20"/>
          <w:szCs w:val="20"/>
          <w:lang w:eastAsia="en-US"/>
        </w:rPr>
        <w:t xml:space="preserve"> </w:t>
      </w:r>
      <w:r w:rsidRPr="00783C9E">
        <w:rPr>
          <w:rFonts w:ascii="Trebuchet MS" w:eastAsia="Calibri" w:hAnsi="Trebuchet MS" w:cs="Arial"/>
          <w:b w:val="0"/>
          <w:i/>
          <w:sz w:val="20"/>
          <w:szCs w:val="20"/>
          <w:highlight w:val="lightGray"/>
          <w:lang w:eastAsia="en-US"/>
        </w:rPr>
        <w:t>«</w:t>
      </w:r>
      <w:r w:rsidR="00783C9E" w:rsidRPr="00783C9E">
        <w:rPr>
          <w:rFonts w:ascii="Trebuchet MS" w:eastAsia="Calibri" w:hAnsi="Trebuchet MS" w:cs="Arial"/>
          <w:b w:val="0"/>
          <w:i/>
          <w:sz w:val="20"/>
          <w:szCs w:val="20"/>
          <w:highlight w:val="lightGray"/>
          <w:lang w:eastAsia="en-US"/>
        </w:rPr>
        <w:t>CCAP</w:t>
      </w:r>
      <w:r w:rsidRPr="00783C9E">
        <w:rPr>
          <w:rFonts w:ascii="Trebuchet MS" w:eastAsia="Calibri" w:hAnsi="Trebuchet MS" w:cs="Arial"/>
          <w:b w:val="0"/>
          <w:i/>
          <w:sz w:val="20"/>
          <w:szCs w:val="20"/>
          <w:highlight w:val="lightGray"/>
          <w:lang w:eastAsia="en-US"/>
        </w:rPr>
        <w:t>_Annexe</w:t>
      </w:r>
      <w:r w:rsidR="00CF7656">
        <w:rPr>
          <w:rFonts w:ascii="Trebuchet MS" w:eastAsia="Calibri" w:hAnsi="Trebuchet MS" w:cs="Arial"/>
          <w:b w:val="0"/>
          <w:i/>
          <w:sz w:val="20"/>
          <w:szCs w:val="20"/>
          <w:highlight w:val="lightGray"/>
          <w:lang w:eastAsia="en-US"/>
        </w:rPr>
        <w:t xml:space="preserve"> </w:t>
      </w:r>
      <w:r w:rsidRPr="00783C9E">
        <w:rPr>
          <w:rFonts w:ascii="Trebuchet MS" w:eastAsia="Calibri" w:hAnsi="Trebuchet MS" w:cs="Arial"/>
          <w:b w:val="0"/>
          <w:i/>
          <w:sz w:val="20"/>
          <w:szCs w:val="20"/>
          <w:highlight w:val="lightGray"/>
          <w:lang w:eastAsia="en-US"/>
        </w:rPr>
        <w:t>2_Prestations Fournisseur ».</w:t>
      </w:r>
    </w:p>
    <w:p w:rsidR="002614DA" w:rsidRDefault="002614DA" w:rsidP="002614DA">
      <w:pPr>
        <w:pStyle w:val="Article"/>
        <w:spacing w:after="120"/>
        <w:rPr>
          <w:rFonts w:ascii="Trebuchet MS" w:eastAsia="Calibri" w:hAnsi="Trebuchet MS" w:cs="Calibri"/>
          <w:b w:val="0"/>
          <w:sz w:val="20"/>
          <w:szCs w:val="20"/>
          <w:lang w:eastAsia="en-US"/>
        </w:rPr>
      </w:pPr>
      <w:r w:rsidRPr="00A52766">
        <w:rPr>
          <w:rFonts w:ascii="Trebuchet MS" w:eastAsia="Calibri" w:hAnsi="Trebuchet MS" w:cs="Calibri"/>
          <w:b w:val="0"/>
          <w:sz w:val="20"/>
          <w:szCs w:val="20"/>
          <w:lang w:eastAsia="en-US"/>
        </w:rPr>
        <w:t xml:space="preserve">Les reprises de stocks sur demande </w:t>
      </w:r>
      <w:r>
        <w:rPr>
          <w:rFonts w:ascii="Trebuchet MS" w:eastAsia="Calibri" w:hAnsi="Trebuchet MS" w:cs="Calibri"/>
          <w:b w:val="0"/>
          <w:sz w:val="20"/>
          <w:szCs w:val="20"/>
          <w:lang w:eastAsia="en-US"/>
        </w:rPr>
        <w:t xml:space="preserve">de </w:t>
      </w:r>
      <w:r w:rsidR="009630DB">
        <w:rPr>
          <w:rFonts w:ascii="Trebuchet MS" w:eastAsia="Calibri" w:hAnsi="Trebuchet MS" w:cs="Calibri"/>
          <w:b w:val="0"/>
          <w:sz w:val="20"/>
          <w:szCs w:val="20"/>
          <w:lang w:eastAsia="en-US"/>
        </w:rPr>
        <w:t>l’Acheteur</w:t>
      </w:r>
      <w:r w:rsidRPr="00A52766">
        <w:rPr>
          <w:rFonts w:ascii="Trebuchet MS" w:eastAsia="Calibri" w:hAnsi="Trebuchet MS" w:cs="Calibri"/>
          <w:b w:val="0"/>
          <w:sz w:val="20"/>
          <w:szCs w:val="20"/>
          <w:lang w:eastAsia="en-US"/>
        </w:rPr>
        <w:t xml:space="preserve"> sont à la charge de ce dernier lorsqu’elle ne fait pas suite à un défaut de conformité du produit.</w:t>
      </w:r>
    </w:p>
    <w:p w:rsidR="002614DA" w:rsidRDefault="002614DA"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lastRenderedPageBreak/>
        <w:t>En cas de retour pour défaut de conformité du produit, à son étiquetage, à son adressage, à un évènement lié à la pharmacovigilance, à un retrait de lot, à un prêt permanent ou temporaire, ou tout autre évènement lié exclusivement aux produits, l’ensemble des frais de retour des produits concernés, l’enlèvement, le transport, les droits et taxes,</w:t>
      </w:r>
      <w:r>
        <w:rPr>
          <w:rFonts w:ascii="Trebuchet MS" w:eastAsia="Calibri" w:hAnsi="Trebuchet MS" w:cs="Calibri"/>
          <w:b w:val="0"/>
          <w:sz w:val="20"/>
          <w:szCs w:val="20"/>
          <w:lang w:eastAsia="en-US"/>
        </w:rPr>
        <w:t xml:space="preserve"> sont à la charge exclusive du T</w:t>
      </w:r>
      <w:r w:rsidRPr="00037ECD">
        <w:rPr>
          <w:rFonts w:ascii="Trebuchet MS" w:eastAsia="Calibri" w:hAnsi="Trebuchet MS" w:cs="Calibri"/>
          <w:b w:val="0"/>
          <w:sz w:val="20"/>
          <w:szCs w:val="20"/>
          <w:lang w:eastAsia="en-US"/>
        </w:rPr>
        <w:t xml:space="preserve">itulaire du marché. </w:t>
      </w:r>
    </w:p>
    <w:p w:rsidR="002614DA" w:rsidRPr="00037ECD" w:rsidRDefault="002614DA" w:rsidP="002614DA">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Si la reprise de stocks pour défaut de conformité du produit nécessite la livraison d’un nouveau stock, cett</w:t>
      </w:r>
      <w:r>
        <w:rPr>
          <w:rFonts w:ascii="Trebuchet MS" w:eastAsia="Calibri" w:hAnsi="Trebuchet MS" w:cs="Calibri"/>
          <w:b w:val="0"/>
          <w:sz w:val="20"/>
          <w:szCs w:val="20"/>
          <w:lang w:eastAsia="en-US"/>
        </w:rPr>
        <w:t>e opération est à la charge du T</w:t>
      </w:r>
      <w:r w:rsidRPr="00037ECD">
        <w:rPr>
          <w:rFonts w:ascii="Trebuchet MS" w:eastAsia="Calibri" w:hAnsi="Trebuchet MS" w:cs="Calibri"/>
          <w:b w:val="0"/>
          <w:sz w:val="20"/>
          <w:szCs w:val="20"/>
          <w:lang w:eastAsia="en-US"/>
        </w:rPr>
        <w:t>itulaire du marché</w:t>
      </w:r>
      <w:r>
        <w:rPr>
          <w:rFonts w:ascii="Trebuchet MS" w:eastAsia="Calibri" w:hAnsi="Trebuchet MS" w:cs="Calibri"/>
          <w:b w:val="0"/>
          <w:sz w:val="20"/>
          <w:szCs w:val="20"/>
          <w:lang w:eastAsia="en-US"/>
        </w:rPr>
        <w:t>.</w:t>
      </w:r>
    </w:p>
    <w:p w:rsidR="002614DA" w:rsidRPr="00037ECD" w:rsidRDefault="002614DA"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Si les produits sont</w:t>
      </w:r>
      <w:r>
        <w:rPr>
          <w:rFonts w:ascii="Trebuchet MS" w:eastAsia="Calibri" w:hAnsi="Trebuchet MS" w:cs="Calibri"/>
          <w:b w:val="0"/>
          <w:sz w:val="20"/>
          <w:szCs w:val="20"/>
          <w:lang w:eastAsia="en-US"/>
        </w:rPr>
        <w:t xml:space="preserve"> destinés à la destruction, le T</w:t>
      </w:r>
      <w:r w:rsidRPr="00037ECD">
        <w:rPr>
          <w:rFonts w:ascii="Trebuchet MS" w:eastAsia="Calibri" w:hAnsi="Trebuchet MS" w:cs="Calibri"/>
          <w:b w:val="0"/>
          <w:sz w:val="20"/>
          <w:szCs w:val="20"/>
          <w:lang w:eastAsia="en-US"/>
        </w:rPr>
        <w:t xml:space="preserve">itulaire du marché pourra organiser la destruction directement sur un site homologué local, à condition d’en assurer les frais </w:t>
      </w:r>
      <w:r>
        <w:rPr>
          <w:rFonts w:ascii="Trebuchet MS" w:eastAsia="Calibri" w:hAnsi="Trebuchet MS" w:cs="Calibri"/>
          <w:b w:val="0"/>
          <w:sz w:val="20"/>
          <w:szCs w:val="20"/>
          <w:lang w:eastAsia="en-US"/>
        </w:rPr>
        <w:t>de destruction et de transport.</w:t>
      </w:r>
    </w:p>
    <w:p w:rsidR="00037ECD" w:rsidRPr="00BD5C80" w:rsidRDefault="00037ECD"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xml:space="preserve">Toute reprise de marchandise s’effectuera aux adresses mentionnées à </w:t>
      </w:r>
      <w:r w:rsidR="00783C9E" w:rsidRPr="00783C9E">
        <w:rPr>
          <w:rFonts w:ascii="Trebuchet MS" w:eastAsia="Calibri" w:hAnsi="Trebuchet MS" w:cs="Arial"/>
          <w:b w:val="0"/>
          <w:sz w:val="20"/>
          <w:szCs w:val="20"/>
          <w:highlight w:val="lightGray"/>
          <w:lang w:eastAsia="en-US"/>
        </w:rPr>
        <w:t>l</w:t>
      </w:r>
      <w:r w:rsidR="00592584">
        <w:rPr>
          <w:rFonts w:ascii="Trebuchet MS" w:eastAsia="Calibri" w:hAnsi="Trebuchet MS" w:cs="Arial"/>
          <w:b w:val="0"/>
          <w:sz w:val="20"/>
          <w:szCs w:val="20"/>
          <w:highlight w:val="lightGray"/>
          <w:lang w:eastAsia="en-US"/>
        </w:rPr>
        <w:t>’annexe 4</w:t>
      </w:r>
      <w:r w:rsidRPr="00783C9E">
        <w:rPr>
          <w:rFonts w:ascii="Trebuchet MS" w:eastAsia="Calibri" w:hAnsi="Trebuchet MS" w:cs="Arial"/>
          <w:b w:val="0"/>
          <w:sz w:val="20"/>
          <w:szCs w:val="20"/>
          <w:highlight w:val="lightGray"/>
          <w:lang w:eastAsia="en-US"/>
        </w:rPr>
        <w:t xml:space="preserve"> du </w:t>
      </w:r>
      <w:r w:rsidR="00783C9E" w:rsidRPr="00783C9E">
        <w:rPr>
          <w:rFonts w:ascii="Trebuchet MS" w:eastAsia="Calibri" w:hAnsi="Trebuchet MS" w:cs="Arial"/>
          <w:b w:val="0"/>
          <w:sz w:val="20"/>
          <w:szCs w:val="20"/>
          <w:highlight w:val="lightGray"/>
          <w:lang w:eastAsia="en-US"/>
        </w:rPr>
        <w:t>C.C.A.P</w:t>
      </w:r>
      <w:r w:rsidRPr="00783C9E">
        <w:rPr>
          <w:rFonts w:ascii="Trebuchet MS" w:eastAsia="Calibri" w:hAnsi="Trebuchet MS" w:cs="Arial"/>
          <w:b w:val="0"/>
          <w:sz w:val="20"/>
          <w:szCs w:val="20"/>
          <w:highlight w:val="lightGray"/>
          <w:lang w:eastAsia="en-US"/>
        </w:rPr>
        <w:t>.</w:t>
      </w:r>
    </w:p>
    <w:p w:rsidR="00037ECD" w:rsidRPr="00BD5C80" w:rsidRDefault="00037ECD" w:rsidP="00BD5C80">
      <w:pPr>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En cas de réorganisation logistique des établissements du GHT 49, les horaires pourront être modifiés.</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xml:space="preserve">Préalablement à la reprise, le </w:t>
      </w:r>
      <w:r w:rsidR="00152EB2">
        <w:rPr>
          <w:rFonts w:ascii="Trebuchet MS" w:eastAsia="Calibri" w:hAnsi="Trebuchet MS" w:cs="Calibri"/>
          <w:b w:val="0"/>
          <w:sz w:val="20"/>
          <w:szCs w:val="20"/>
          <w:lang w:eastAsia="en-US"/>
        </w:rPr>
        <w:t>Titulaire</w:t>
      </w:r>
      <w:r w:rsidRPr="00037ECD">
        <w:rPr>
          <w:rFonts w:ascii="Trebuchet MS" w:eastAsia="Calibri" w:hAnsi="Trebuchet MS" w:cs="Calibri"/>
          <w:b w:val="0"/>
          <w:sz w:val="20"/>
          <w:szCs w:val="20"/>
          <w:lang w:eastAsia="en-US"/>
        </w:rPr>
        <w:t xml:space="preserve"> informera :</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du jour d’enlèvement de la marchandise</w:t>
      </w:r>
    </w:p>
    <w:p w:rsidR="00037ECD" w:rsidRPr="00037ECD" w:rsidRDefault="00037ECD"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w:t>
      </w:r>
      <w:r w:rsidR="00BD5C80">
        <w:rPr>
          <w:rFonts w:ascii="Trebuchet MS" w:eastAsia="Calibri" w:hAnsi="Trebuchet MS" w:cs="Calibri"/>
          <w:b w:val="0"/>
          <w:sz w:val="20"/>
          <w:szCs w:val="20"/>
          <w:lang w:eastAsia="en-US"/>
        </w:rPr>
        <w:t xml:space="preserve"> du nom du transporteur mandaté</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Le transporteur reprendra les produits sur présentation d’un bon d’e</w:t>
      </w:r>
      <w:r w:rsidR="00D53D91">
        <w:rPr>
          <w:rFonts w:ascii="Trebuchet MS" w:eastAsia="Calibri" w:hAnsi="Trebuchet MS" w:cs="Calibri"/>
          <w:b w:val="0"/>
          <w:sz w:val="20"/>
          <w:szCs w:val="20"/>
          <w:lang w:eastAsia="en-US"/>
        </w:rPr>
        <w:t>nlèvement sur lequel figureront :</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le nom du fournisseur</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la désignation du produit (nom et référence commerciale)</w:t>
      </w:r>
    </w:p>
    <w:p w:rsidR="00037ECD" w:rsidRDefault="00BD5C80" w:rsidP="00072EEA">
      <w:pPr>
        <w:pStyle w:val="Article"/>
        <w:spacing w:after="120"/>
        <w:rPr>
          <w:rFonts w:ascii="Trebuchet MS" w:eastAsia="Calibri" w:hAnsi="Trebuchet MS" w:cs="Calibri"/>
          <w:b w:val="0"/>
          <w:sz w:val="20"/>
          <w:szCs w:val="20"/>
          <w:lang w:eastAsia="en-US"/>
        </w:rPr>
      </w:pPr>
      <w:r>
        <w:rPr>
          <w:rFonts w:ascii="Trebuchet MS" w:eastAsia="Calibri" w:hAnsi="Trebuchet MS" w:cs="Calibri"/>
          <w:b w:val="0"/>
          <w:sz w:val="20"/>
          <w:szCs w:val="20"/>
          <w:lang w:eastAsia="en-US"/>
        </w:rPr>
        <w:t>- la quantité reprise</w:t>
      </w:r>
    </w:p>
    <w:p w:rsidR="00B545A4" w:rsidRPr="00B545A4" w:rsidRDefault="00B545A4" w:rsidP="00072EEA">
      <w:pPr>
        <w:pStyle w:val="Article"/>
        <w:spacing w:after="120"/>
        <w:rPr>
          <w:rFonts w:ascii="Trebuchet MS" w:eastAsia="Calibri" w:hAnsi="Trebuchet MS" w:cs="Calibri"/>
          <w:b w:val="0"/>
          <w:i/>
          <w:color w:val="8064A2" w:themeColor="accent4"/>
          <w:sz w:val="20"/>
          <w:szCs w:val="20"/>
          <w:lang w:eastAsia="en-US"/>
        </w:rPr>
      </w:pPr>
    </w:p>
    <w:p w:rsidR="00F11938" w:rsidRPr="00885D04" w:rsidRDefault="00F11938" w:rsidP="00925726">
      <w:pPr>
        <w:pStyle w:val="Titre2"/>
      </w:pPr>
      <w:bookmarkStart w:id="220" w:name="_Toc408589849"/>
      <w:bookmarkStart w:id="221" w:name="_Toc59538095"/>
      <w:bookmarkStart w:id="222" w:name="_Toc59539974"/>
      <w:bookmarkStart w:id="223" w:name="_Toc59540052"/>
      <w:bookmarkStart w:id="224" w:name="_Toc179454289"/>
      <w:r w:rsidRPr="00885D04">
        <w:t>Les ruptures d’approvisionnement</w:t>
      </w:r>
      <w:bookmarkEnd w:id="220"/>
      <w:bookmarkEnd w:id="221"/>
      <w:bookmarkEnd w:id="222"/>
      <w:bookmarkEnd w:id="223"/>
      <w:bookmarkEnd w:id="224"/>
    </w:p>
    <w:p w:rsidR="00F11938" w:rsidRPr="00885D04" w:rsidRDefault="00F11938" w:rsidP="00C43039">
      <w:pPr>
        <w:pStyle w:val="Titre3"/>
      </w:pPr>
      <w:bookmarkStart w:id="225" w:name="_Toc59538096"/>
      <w:bookmarkStart w:id="226" w:name="_Toc59539975"/>
      <w:bookmarkStart w:id="227" w:name="_Toc59540053"/>
      <w:bookmarkStart w:id="228" w:name="_Toc179454290"/>
      <w:r w:rsidRPr="00885D04">
        <w:t>Rupture ponctuelle d’un produit</w:t>
      </w:r>
      <w:bookmarkEnd w:id="225"/>
      <w:bookmarkEnd w:id="226"/>
      <w:bookmarkEnd w:id="227"/>
      <w:bookmarkEnd w:id="228"/>
    </w:p>
    <w:p w:rsidR="003C2B15"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En cas de rupture ponctuelle  d’un produit</w:t>
      </w:r>
      <w:r w:rsidR="001E5B39">
        <w:rPr>
          <w:rFonts w:ascii="Trebuchet MS" w:hAnsi="Trebuchet MS" w:cs="Calibri"/>
          <w:noProof/>
          <w:sz w:val="20"/>
        </w:rPr>
        <w:t>, dans le cas où le Ti</w:t>
      </w:r>
      <w:r w:rsidRPr="001E5B39">
        <w:rPr>
          <w:rFonts w:ascii="Trebuchet MS" w:hAnsi="Trebuchet MS" w:cs="Calibri"/>
          <w:noProof/>
          <w:sz w:val="20"/>
        </w:rPr>
        <w:t>tulaire est dans l’impossibilité de livrer un produit pour cause de rupture ponctuelle chez l’industriel, il doit informer les établissements parties et soumettre, préalablement, toute proposition de substitution de produit pour validation au pharmacien responsable des approvisionnements, dans un délai de 15 jours minimum avant la date présumée de prise en compte de c</w:t>
      </w:r>
      <w:r w:rsidR="001E5B39">
        <w:rPr>
          <w:rFonts w:ascii="Trebuchet MS" w:hAnsi="Trebuchet MS" w:cs="Calibri"/>
          <w:noProof/>
          <w:sz w:val="20"/>
        </w:rPr>
        <w:t>e changement.</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 xml:space="preserve">Il le propose </w:t>
      </w:r>
      <w:r w:rsidR="001E5B39">
        <w:rPr>
          <w:rFonts w:ascii="Trebuchet MS" w:hAnsi="Trebuchet MS" w:cs="Calibri"/>
          <w:noProof/>
          <w:sz w:val="20"/>
        </w:rPr>
        <w:t xml:space="preserve">à </w:t>
      </w:r>
      <w:r w:rsidR="009630DB">
        <w:rPr>
          <w:rFonts w:ascii="Trebuchet MS" w:hAnsi="Trebuchet MS" w:cs="Calibri"/>
          <w:noProof/>
          <w:sz w:val="20"/>
        </w:rPr>
        <w:t>l’Acheteur</w:t>
      </w:r>
      <w:r w:rsidRPr="001E5B39">
        <w:rPr>
          <w:rFonts w:ascii="Trebuchet MS" w:hAnsi="Trebuchet MS" w:cs="Calibri"/>
          <w:noProof/>
          <w:sz w:val="20"/>
        </w:rPr>
        <w:t xml:space="preserve"> et lui adresse le Résumé des Caractéristiques du Produit (RCP) ou la fiche technique du produit et le cas échéant un spécimen.</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Le pharmacien responsable des approvisionnements donne, ou non, son accord pour le remplacement ponctuel du produit.</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Cette substitution ne peut pas perdurer au-delà de 3 mois maximum, sauf accord d</w:t>
      </w:r>
      <w:r w:rsidR="001E5B39">
        <w:rPr>
          <w:rFonts w:ascii="Trebuchet MS" w:hAnsi="Trebuchet MS" w:cs="Calibri"/>
          <w:noProof/>
          <w:sz w:val="20"/>
        </w:rPr>
        <w:t xml:space="preserve">e </w:t>
      </w:r>
      <w:r w:rsidR="009630DB">
        <w:rPr>
          <w:rFonts w:ascii="Trebuchet MS" w:hAnsi="Trebuchet MS" w:cs="Calibri"/>
          <w:noProof/>
          <w:sz w:val="20"/>
        </w:rPr>
        <w:t>l’Acheteur</w:t>
      </w:r>
      <w:r w:rsidR="007E67B9">
        <w:rPr>
          <w:rFonts w:ascii="Trebuchet MS" w:hAnsi="Trebuchet MS" w:cs="Calibri"/>
          <w:noProof/>
          <w:sz w:val="20"/>
        </w:rPr>
        <w:t xml:space="preserve"> </w:t>
      </w:r>
      <w:r w:rsidRPr="001E5B39">
        <w:rPr>
          <w:rFonts w:ascii="Trebuchet MS" w:hAnsi="Trebuchet MS" w:cs="Calibri"/>
          <w:noProof/>
          <w:sz w:val="20"/>
        </w:rPr>
        <w:t>et doit avoir un caractère exceptionnel. Cette substitution doit respecter les conditions initiales du marché et ne doit pas engendrer de</w:t>
      </w:r>
      <w:r w:rsidR="001E5B39">
        <w:rPr>
          <w:rFonts w:ascii="Trebuchet MS" w:hAnsi="Trebuchet MS" w:cs="Calibri"/>
          <w:noProof/>
          <w:sz w:val="20"/>
        </w:rPr>
        <w:t xml:space="preserve"> modification de prix unitaire.</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Si aucun produit de substitution ne peut convenir ou n’est proposé, le pharmacien responsable des approvisionnements pourra appliquer les stipulations relatives à l’exécution aux frais et risques du titulaire.</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Dans tous ces cas, le titulaire doit informer par écrit le pharmacien de chaque établissement du GHT 49 dans les meilleurs délais et obtenir son accord préalable avant toute substitution.</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Toute opération de substitution de produit doit impérativement recueillir l’accord préalable écrit du pharmacien.</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Cet accord préalable, daté et signé par pharmacien responsable des approvisionnements, sera matérialisé, soit par retour de télécopie, soit par retour de courriel ou courrier simple.</w:t>
      </w:r>
    </w:p>
    <w:p w:rsidR="00D77B17" w:rsidRPr="00044B77" w:rsidRDefault="00D77B17" w:rsidP="00044B77">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En aucun cas, le titulaire ne pourra se prévaloir d’un simple accord oral pour la livraison de produits de substitution, également appelé</w:t>
      </w:r>
      <w:r w:rsidR="00044B77">
        <w:rPr>
          <w:rFonts w:ascii="Trebuchet MS" w:hAnsi="Trebuchet MS" w:cs="Calibri"/>
          <w:b/>
          <w:noProof/>
          <w:sz w:val="20"/>
        </w:rPr>
        <w:t>s « produits de remplacement ».</w:t>
      </w:r>
    </w:p>
    <w:p w:rsidR="00D77B17" w:rsidRPr="00D77B17" w:rsidRDefault="00D77B17" w:rsidP="00D77B17">
      <w:pPr>
        <w:pStyle w:val="Titre3"/>
      </w:pPr>
      <w:bookmarkStart w:id="229" w:name="_Toc22654715"/>
      <w:bookmarkStart w:id="230" w:name="_Toc179454291"/>
      <w:r w:rsidRPr="00D77B17">
        <w:lastRenderedPageBreak/>
        <w:t>Arrêt de fabrication ou de commercialisation d’un produit</w:t>
      </w:r>
      <w:bookmarkEnd w:id="229"/>
      <w:bookmarkEnd w:id="230"/>
    </w:p>
    <w:p w:rsidR="00D77B17" w:rsidRPr="00D77B17" w:rsidRDefault="00D77B17" w:rsidP="00D77B17">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Dans le cas où un produit n’est plus fabriqué, ou commercialisé (y compris arrêt de commercialisation portant uniquement sur le réseau hospitalier)</w:t>
      </w:r>
      <w:r>
        <w:rPr>
          <w:rFonts w:ascii="Trebuchet MS" w:hAnsi="Trebuchet MS" w:cs="Arial"/>
          <w:sz w:val="20"/>
          <w:szCs w:val="20"/>
        </w:rPr>
        <w:t>, le T</w:t>
      </w:r>
      <w:r w:rsidRPr="00D77B17">
        <w:rPr>
          <w:rFonts w:ascii="Trebuchet MS" w:hAnsi="Trebuchet MS" w:cs="Arial"/>
          <w:sz w:val="20"/>
          <w:szCs w:val="20"/>
        </w:rPr>
        <w:t xml:space="preserve">itulaire informe le pharmacien responsable des approvisionnements de chaque établissement partie. </w:t>
      </w:r>
    </w:p>
    <w:p w:rsidR="00D77B17" w:rsidRPr="00D77B17" w:rsidRDefault="00D77B17" w:rsidP="00D77B17">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 xml:space="preserve">Il propose un produit de remplacement, même de galénique et/ou de technologie plus avancée, sans modification de prix unitaire dans un délai de 15 jours minimum avant la date présumée de prise en compte de ce changement. Il fournit un spécimen et le RCP ou la fiche technique du produit afin </w:t>
      </w:r>
      <w:r>
        <w:rPr>
          <w:rFonts w:ascii="Trebuchet MS" w:hAnsi="Trebuchet MS" w:cs="Arial"/>
          <w:sz w:val="20"/>
          <w:szCs w:val="20"/>
        </w:rPr>
        <w:t xml:space="preserve">que </w:t>
      </w:r>
      <w:r w:rsidR="009630DB">
        <w:rPr>
          <w:rFonts w:ascii="Trebuchet MS" w:hAnsi="Trebuchet MS" w:cs="Arial"/>
          <w:sz w:val="20"/>
          <w:szCs w:val="20"/>
        </w:rPr>
        <w:t>l’Acheteur</w:t>
      </w:r>
      <w:r>
        <w:rPr>
          <w:rFonts w:ascii="Trebuchet MS" w:hAnsi="Trebuchet MS" w:cs="Arial"/>
          <w:sz w:val="20"/>
          <w:szCs w:val="20"/>
        </w:rPr>
        <w:t xml:space="preserve"> </w:t>
      </w:r>
      <w:r w:rsidRPr="00D77B17">
        <w:rPr>
          <w:rFonts w:ascii="Trebuchet MS" w:hAnsi="Trebuchet MS" w:cs="Arial"/>
          <w:sz w:val="20"/>
          <w:szCs w:val="20"/>
        </w:rPr>
        <w:t xml:space="preserve">puisse s’assurer que ce produit bénéficie des mêmes caractéristiques que le produit </w:t>
      </w:r>
      <w:r>
        <w:rPr>
          <w:rFonts w:ascii="Trebuchet MS" w:hAnsi="Trebuchet MS" w:cs="Arial"/>
          <w:sz w:val="20"/>
          <w:szCs w:val="20"/>
        </w:rPr>
        <w:t xml:space="preserve">retenu initialement au marché. </w:t>
      </w:r>
    </w:p>
    <w:p w:rsidR="00D77B17" w:rsidRPr="00925DD4" w:rsidRDefault="00D77B17" w:rsidP="00925DD4">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 xml:space="preserve">Si aucun produit de substitution ne peut convenir ou n’est proposé, </w:t>
      </w:r>
      <w:r w:rsidR="009630DB">
        <w:rPr>
          <w:rFonts w:ascii="Trebuchet MS" w:hAnsi="Trebuchet MS" w:cs="Arial"/>
          <w:sz w:val="20"/>
          <w:szCs w:val="20"/>
        </w:rPr>
        <w:t>l’Acheteur</w:t>
      </w:r>
      <w:r w:rsidRPr="00D77B17">
        <w:rPr>
          <w:rFonts w:ascii="Trebuchet MS" w:hAnsi="Trebuchet MS" w:cs="Arial"/>
          <w:sz w:val="20"/>
          <w:szCs w:val="20"/>
        </w:rPr>
        <w:t xml:space="preserve"> pourra appliquer les stipulations relatives à l’exécution aux frais et risques du titulaire.</w:t>
      </w:r>
    </w:p>
    <w:p w:rsidR="00D77B17" w:rsidRPr="00D77B17" w:rsidRDefault="00D77B17" w:rsidP="00D77B17">
      <w:pPr>
        <w:pStyle w:val="Titre3"/>
      </w:pPr>
      <w:bookmarkStart w:id="231" w:name="_Toc22654716"/>
      <w:bookmarkStart w:id="232" w:name="_Toc179454292"/>
      <w:r w:rsidRPr="00D77B17">
        <w:t>Rupture de stocks</w:t>
      </w:r>
      <w:bookmarkEnd w:id="231"/>
      <w:bookmarkEnd w:id="232"/>
      <w:r w:rsidRPr="00D77B17">
        <w:t xml:space="preserve">      </w:t>
      </w:r>
    </w:p>
    <w:p w:rsidR="00E91192" w:rsidRDefault="00F24B6E" w:rsidP="00D77B17">
      <w:pPr>
        <w:keepLines/>
        <w:tabs>
          <w:tab w:val="left" w:pos="567"/>
          <w:tab w:val="left" w:pos="851"/>
          <w:tab w:val="left" w:pos="1134"/>
        </w:tabs>
        <w:jc w:val="both"/>
        <w:rPr>
          <w:rFonts w:ascii="Trebuchet MS" w:hAnsi="Trebuchet MS" w:cs="Arial"/>
          <w:sz w:val="20"/>
          <w:szCs w:val="20"/>
        </w:rPr>
      </w:pPr>
      <w:r>
        <w:rPr>
          <w:rFonts w:ascii="Trebuchet MS" w:hAnsi="Trebuchet MS" w:cs="Arial"/>
          <w:sz w:val="20"/>
          <w:szCs w:val="20"/>
        </w:rPr>
        <w:t>Le T</w:t>
      </w:r>
      <w:r w:rsidR="00D77B17" w:rsidRPr="00D77B17">
        <w:rPr>
          <w:rFonts w:ascii="Trebuchet MS" w:hAnsi="Trebuchet MS" w:cs="Arial"/>
          <w:sz w:val="20"/>
          <w:szCs w:val="20"/>
        </w:rPr>
        <w:t>itulaire doit constituer sur le territoire métropolitain un stock minimum de 3 mois de consommation, et le non-res</w:t>
      </w:r>
      <w:r>
        <w:rPr>
          <w:rFonts w:ascii="Trebuchet MS" w:hAnsi="Trebuchet MS" w:cs="Arial"/>
          <w:sz w:val="20"/>
          <w:szCs w:val="20"/>
        </w:rPr>
        <w:t xml:space="preserve">pect de cette clause constitue </w:t>
      </w:r>
      <w:r w:rsidR="00D77B17" w:rsidRPr="00D77B17">
        <w:rPr>
          <w:rFonts w:ascii="Trebuchet MS" w:hAnsi="Trebuchet MS" w:cs="Arial"/>
          <w:sz w:val="20"/>
          <w:szCs w:val="20"/>
        </w:rPr>
        <w:t>une cause de résiliation du marché</w:t>
      </w:r>
      <w:r>
        <w:rPr>
          <w:rFonts w:ascii="Trebuchet MS" w:hAnsi="Trebuchet MS" w:cs="Arial"/>
          <w:sz w:val="20"/>
          <w:szCs w:val="20"/>
        </w:rPr>
        <w:t xml:space="preserve"> </w:t>
      </w:r>
      <w:r w:rsidR="00D77B17" w:rsidRPr="00D77B17">
        <w:rPr>
          <w:rFonts w:ascii="Trebuchet MS" w:hAnsi="Trebuchet MS" w:cs="Arial"/>
          <w:sz w:val="20"/>
          <w:szCs w:val="20"/>
        </w:rPr>
        <w:t>aux torts du titulaire.</w:t>
      </w:r>
      <w:bookmarkStart w:id="233" w:name="_Toc127271353"/>
      <w:bookmarkEnd w:id="89"/>
    </w:p>
    <w:p w:rsidR="003F7D60" w:rsidRDefault="00C838ED" w:rsidP="00E32C1E">
      <w:pPr>
        <w:pStyle w:val="Titre1"/>
      </w:pPr>
      <w:bookmarkStart w:id="234" w:name="_Toc59538099"/>
      <w:bookmarkStart w:id="235" w:name="_Toc59539978"/>
      <w:bookmarkStart w:id="236" w:name="_Toc59540056"/>
      <w:bookmarkStart w:id="237" w:name="_Toc179454293"/>
      <w:r w:rsidRPr="00885D04">
        <w:t>Modifications en cours d’exécution du contrat</w:t>
      </w:r>
      <w:bookmarkEnd w:id="234"/>
      <w:bookmarkEnd w:id="235"/>
      <w:bookmarkEnd w:id="236"/>
      <w:bookmarkEnd w:id="237"/>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38" w:name="_Ref63763145"/>
      <w:bookmarkStart w:id="239" w:name="_Toc179454294"/>
      <w:r>
        <w:t>Ajout d’un établissement bénéficiaire</w:t>
      </w:r>
      <w:bookmarkEnd w:id="238"/>
      <w:bookmarkEnd w:id="239"/>
    </w:p>
    <w:p w:rsidR="003C2B15" w:rsidRPr="003C2B15" w:rsidRDefault="00C81413" w:rsidP="003C2B15">
      <w:pPr>
        <w:spacing w:after="120"/>
        <w:jc w:val="both"/>
        <w:rPr>
          <w:rFonts w:ascii="Trebuchet MS" w:eastAsia="Times New Roman" w:hAnsi="Trebuchet MS"/>
          <w:sz w:val="20"/>
          <w:lang w:eastAsia="fr-FR"/>
        </w:rPr>
      </w:pPr>
      <w:r>
        <w:rPr>
          <w:rFonts w:ascii="Trebuchet MS" w:eastAsia="Times New Roman" w:hAnsi="Trebuchet MS"/>
          <w:sz w:val="20"/>
          <w:lang w:eastAsia="fr-FR"/>
        </w:rPr>
        <w:t xml:space="preserve">Un établissement membre du GHT n’ayant pas identifié de besoins pour la durée du marché pourra </w:t>
      </w:r>
      <w:r w:rsidR="00D05246">
        <w:rPr>
          <w:rFonts w:ascii="Trebuchet MS" w:eastAsia="Times New Roman" w:hAnsi="Trebuchet MS"/>
          <w:sz w:val="20"/>
          <w:lang w:eastAsia="fr-FR"/>
        </w:rPr>
        <w:t xml:space="preserve">néanmoins </w:t>
      </w:r>
      <w:r>
        <w:rPr>
          <w:rFonts w:ascii="Trebuchet MS" w:eastAsia="Times New Roman" w:hAnsi="Trebuchet MS"/>
          <w:sz w:val="20"/>
          <w:lang w:eastAsia="fr-FR"/>
        </w:rPr>
        <w:t>bénéficier du marché</w:t>
      </w:r>
      <w:r w:rsidR="0084050E">
        <w:rPr>
          <w:rFonts w:ascii="Trebuchet MS" w:eastAsia="Times New Roman" w:hAnsi="Trebuchet MS"/>
          <w:sz w:val="20"/>
          <w:lang w:eastAsia="fr-FR"/>
        </w:rPr>
        <w:t xml:space="preserve">, sous réserve </w:t>
      </w:r>
      <w:r w:rsidR="00D05246">
        <w:rPr>
          <w:rFonts w:ascii="Trebuchet MS" w:eastAsia="Times New Roman" w:hAnsi="Trebuchet MS"/>
          <w:sz w:val="20"/>
          <w:lang w:eastAsia="fr-FR"/>
        </w:rPr>
        <w:t>du respect du montant ou des quantités maximum contractuelles</w:t>
      </w:r>
      <w:r w:rsidR="0084050E">
        <w:rPr>
          <w:rFonts w:ascii="Trebuchet MS" w:eastAsia="Times New Roman" w:hAnsi="Trebuchet MS"/>
          <w:sz w:val="20"/>
          <w:lang w:eastAsia="fr-FR"/>
        </w:rPr>
        <w:t>,</w:t>
      </w:r>
      <w:r w:rsidR="003C2B15">
        <w:rPr>
          <w:rFonts w:ascii="Trebuchet MS" w:eastAsia="Times New Roman" w:hAnsi="Trebuchet MS"/>
          <w:sz w:val="20"/>
          <w:lang w:eastAsia="fr-FR"/>
        </w:rPr>
        <w:t xml:space="preserve"> à </w:t>
      </w:r>
      <w:r>
        <w:rPr>
          <w:rFonts w:ascii="Trebuchet MS" w:eastAsia="Times New Roman" w:hAnsi="Trebuchet MS"/>
          <w:sz w:val="20"/>
          <w:lang w:eastAsia="fr-FR"/>
        </w:rPr>
        <w:t xml:space="preserve">tout moment et sans qu’il soit nécessaire de modifier les conditions financières ou techniques du marché, sur simple ordre de service notifié au </w:t>
      </w:r>
      <w:r w:rsidR="00C25810">
        <w:rPr>
          <w:rFonts w:ascii="Trebuchet MS" w:eastAsia="Times New Roman" w:hAnsi="Trebuchet MS"/>
          <w:sz w:val="20"/>
          <w:lang w:eastAsia="fr-FR"/>
        </w:rPr>
        <w:t>Titulaire</w:t>
      </w:r>
      <w:r w:rsidR="0036155D">
        <w:rPr>
          <w:rFonts w:ascii="Trebuchet MS" w:eastAsia="Times New Roman" w:hAnsi="Trebuchet MS"/>
          <w:sz w:val="20"/>
          <w:lang w:eastAsia="fr-FR"/>
        </w:rPr>
        <w:t xml:space="preserve"> par </w:t>
      </w:r>
      <w:r w:rsidR="00CD0970">
        <w:rPr>
          <w:rFonts w:ascii="Trebuchet MS" w:eastAsia="Times New Roman" w:hAnsi="Trebuchet MS"/>
          <w:sz w:val="20"/>
          <w:lang w:eastAsia="fr-FR"/>
        </w:rPr>
        <w:t>l’établissement concerné</w:t>
      </w:r>
      <w:r w:rsidR="003C2B15">
        <w:rPr>
          <w:rFonts w:ascii="Trebuchet MS" w:eastAsia="Times New Roman" w:hAnsi="Trebuchet MS"/>
          <w:sz w:val="20"/>
          <w:lang w:eastAsia="fr-FR"/>
        </w:rPr>
        <w:t>.</w:t>
      </w:r>
    </w:p>
    <w:p w:rsidR="00B55E7F" w:rsidRPr="009630DB" w:rsidRDefault="00B55E7F" w:rsidP="00925726">
      <w:pPr>
        <w:pStyle w:val="Titre2"/>
      </w:pPr>
      <w:bookmarkStart w:id="240" w:name="_Ref63769653"/>
      <w:bookmarkStart w:id="241" w:name="_Toc179454295"/>
      <w:r w:rsidRPr="009630DB">
        <w:t>Ajout de prestations complémentaires</w:t>
      </w:r>
      <w:bookmarkEnd w:id="240"/>
      <w:r w:rsidRPr="009630DB">
        <w:t xml:space="preserve"> </w:t>
      </w:r>
      <w:r w:rsidR="00D760F1" w:rsidRPr="009630DB">
        <w:t>hors BPU ou catalogue</w:t>
      </w:r>
      <w:bookmarkEnd w:id="241"/>
    </w:p>
    <w:p w:rsidR="00B55E7F" w:rsidRPr="009630DB" w:rsidRDefault="00B55E7F" w:rsidP="00B55E7F">
      <w:pPr>
        <w:spacing w:after="120"/>
        <w:jc w:val="both"/>
        <w:rPr>
          <w:rFonts w:ascii="Trebuchet MS" w:eastAsia="Times New Roman" w:hAnsi="Trebuchet MS"/>
          <w:sz w:val="20"/>
          <w:lang w:eastAsia="fr-FR"/>
        </w:rPr>
      </w:pPr>
      <w:r w:rsidRPr="009630DB">
        <w:rPr>
          <w:rFonts w:ascii="Trebuchet MS" w:eastAsia="Times New Roman" w:hAnsi="Trebuchet MS"/>
          <w:sz w:val="20"/>
          <w:lang w:eastAsia="fr-FR"/>
        </w:rPr>
        <w:t xml:space="preserve">Des fournitures ou services complémentaires ne figurant pas dans le bordereau de prix ou dans le catalogue du </w:t>
      </w:r>
      <w:r w:rsidR="00C25810" w:rsidRPr="009630DB">
        <w:rPr>
          <w:rFonts w:ascii="Trebuchet MS" w:eastAsia="Times New Roman" w:hAnsi="Trebuchet MS"/>
          <w:sz w:val="20"/>
          <w:lang w:eastAsia="fr-FR"/>
        </w:rPr>
        <w:t>Titulaire</w:t>
      </w:r>
      <w:r w:rsidRPr="009630DB">
        <w:rPr>
          <w:rFonts w:ascii="Trebuchet MS" w:eastAsia="Times New Roman" w:hAnsi="Trebuchet MS"/>
          <w:sz w:val="20"/>
          <w:lang w:eastAsia="fr-FR"/>
        </w:rPr>
        <w:t xml:space="preserve"> pourront être intégrées au marché sous réserve que ces ajouts ne présentent pas un caractère substantiel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9630DB">
        <w:rPr>
          <w:rFonts w:ascii="Trebuchet MS" w:eastAsia="Times New Roman" w:hAnsi="Trebuchet MS"/>
          <w:sz w:val="20"/>
          <w:lang w:eastAsia="fr-FR"/>
        </w:rPr>
        <w:t>La modification du marché est form</w:t>
      </w:r>
      <w:r w:rsidR="009630DB" w:rsidRPr="009630DB">
        <w:rPr>
          <w:rFonts w:ascii="Trebuchet MS" w:eastAsia="Times New Roman" w:hAnsi="Trebuchet MS"/>
          <w:sz w:val="20"/>
          <w:lang w:eastAsia="fr-FR"/>
        </w:rPr>
        <w:t xml:space="preserve">alisée par une offre de prix </w:t>
      </w:r>
      <w:r w:rsidRPr="009630DB">
        <w:rPr>
          <w:rFonts w:ascii="Trebuchet MS" w:eastAsia="Times New Roman" w:hAnsi="Trebuchet MS"/>
          <w:sz w:val="20"/>
          <w:lang w:eastAsia="fr-FR"/>
        </w:rPr>
        <w:t>remis</w:t>
      </w:r>
      <w:r w:rsidR="009630DB" w:rsidRPr="009630DB">
        <w:rPr>
          <w:rFonts w:ascii="Trebuchet MS" w:eastAsia="Times New Roman" w:hAnsi="Trebuchet MS"/>
          <w:sz w:val="20"/>
          <w:lang w:eastAsia="fr-FR"/>
        </w:rPr>
        <w:t>e</w:t>
      </w:r>
      <w:r w:rsidRPr="009630DB">
        <w:rPr>
          <w:rFonts w:ascii="Trebuchet MS" w:eastAsia="Times New Roman" w:hAnsi="Trebuchet MS"/>
          <w:sz w:val="20"/>
          <w:lang w:eastAsia="fr-FR"/>
        </w:rPr>
        <w:t xml:space="preserve"> par le </w:t>
      </w:r>
      <w:r w:rsidR="00C25810" w:rsidRPr="009630DB">
        <w:rPr>
          <w:rFonts w:ascii="Trebuchet MS" w:eastAsia="Times New Roman" w:hAnsi="Trebuchet MS"/>
          <w:sz w:val="20"/>
          <w:lang w:eastAsia="fr-FR"/>
        </w:rPr>
        <w:t>Titulaire</w:t>
      </w:r>
      <w:r w:rsidR="009630DB">
        <w:rPr>
          <w:rFonts w:ascii="Trebuchet MS" w:eastAsia="Times New Roman" w:hAnsi="Trebuchet MS"/>
          <w:sz w:val="20"/>
          <w:lang w:eastAsia="fr-FR"/>
        </w:rPr>
        <w:t>, revêtue du numéro de marché et</w:t>
      </w:r>
      <w:r w:rsidRPr="009630DB">
        <w:rPr>
          <w:rFonts w:ascii="Trebuchet MS" w:eastAsia="Times New Roman" w:hAnsi="Trebuchet MS"/>
          <w:sz w:val="20"/>
          <w:lang w:eastAsia="fr-FR"/>
        </w:rPr>
        <w:t xml:space="preserve"> dûment accepté</w:t>
      </w:r>
      <w:r w:rsidR="009630DB" w:rsidRPr="009630DB">
        <w:rPr>
          <w:rFonts w:ascii="Trebuchet MS" w:eastAsia="Times New Roman" w:hAnsi="Trebuchet MS"/>
          <w:sz w:val="20"/>
          <w:lang w:eastAsia="fr-FR"/>
        </w:rPr>
        <w:t>e</w:t>
      </w:r>
      <w:r w:rsidRPr="009630DB">
        <w:rPr>
          <w:rFonts w:ascii="Trebuchet MS" w:eastAsia="Times New Roman" w:hAnsi="Trebuchet MS"/>
          <w:sz w:val="20"/>
          <w:lang w:eastAsia="fr-FR"/>
        </w:rPr>
        <w:t xml:space="preserve"> par le représentant </w:t>
      </w:r>
      <w:r w:rsidR="009630DB">
        <w:rPr>
          <w:rFonts w:ascii="Trebuchet MS" w:eastAsia="Times New Roman" w:hAnsi="Trebuchet MS"/>
          <w:sz w:val="20"/>
          <w:lang w:eastAsia="fr-FR"/>
        </w:rPr>
        <w:t>de l’Acheteur</w:t>
      </w:r>
      <w:r w:rsidRPr="009630DB">
        <w:rPr>
          <w:rFonts w:ascii="Trebuchet MS" w:eastAsia="Times New Roman" w:hAnsi="Trebuchet MS"/>
          <w:sz w:val="20"/>
          <w:lang w:eastAsia="fr-FR"/>
        </w:rPr>
        <w:t>.</w:t>
      </w:r>
    </w:p>
    <w:p w:rsidR="00C91CBE" w:rsidRPr="00885D04" w:rsidRDefault="00C91CBE" w:rsidP="00C91CBE">
      <w:pPr>
        <w:pStyle w:val="Titre2"/>
      </w:pPr>
      <w:bookmarkStart w:id="242" w:name="_Toc22654695"/>
      <w:bookmarkStart w:id="243" w:name="_Toc179454296"/>
      <w:r w:rsidRPr="00885D04">
        <w:t>Évolution technique, technologique ou réglementaire</w:t>
      </w:r>
      <w:bookmarkEnd w:id="242"/>
      <w:bookmarkEnd w:id="243"/>
    </w:p>
    <w:p w:rsidR="00C91CBE" w:rsidRPr="008D6115" w:rsidRDefault="00C91CBE" w:rsidP="008D6115">
      <w:pPr>
        <w:spacing w:after="120"/>
        <w:jc w:val="both"/>
        <w:rPr>
          <w:rFonts w:ascii="Trebuchet MS" w:hAnsi="Trebuchet MS" w:cs="Calibri"/>
          <w:sz w:val="20"/>
        </w:rPr>
      </w:pPr>
      <w:r w:rsidRPr="008D6115">
        <w:rPr>
          <w:rFonts w:ascii="Trebuchet MS" w:hAnsi="Trebuchet MS" w:cs="Calibri"/>
          <w:sz w:val="20"/>
        </w:rPr>
        <w:t xml:space="preserve">Le Titulaire informera </w:t>
      </w:r>
      <w:r w:rsidR="009630DB">
        <w:rPr>
          <w:rFonts w:ascii="Trebuchet MS" w:hAnsi="Trebuchet MS" w:cs="Calibri"/>
          <w:sz w:val="20"/>
        </w:rPr>
        <w:t>l’Acheteur</w:t>
      </w:r>
      <w:r w:rsidRPr="008D6115">
        <w:rPr>
          <w:rFonts w:ascii="Trebuchet MS" w:hAnsi="Trebuchet MS" w:cs="Calibri"/>
          <w:sz w:val="20"/>
        </w:rPr>
        <w:t xml:space="preserve"> de la commercialisation des nouveaux produits du fabricant. Les nouvelles références intéressant </w:t>
      </w:r>
      <w:r w:rsidR="009630DB">
        <w:rPr>
          <w:rFonts w:ascii="Trebuchet MS" w:hAnsi="Trebuchet MS" w:cs="Calibri"/>
          <w:sz w:val="20"/>
        </w:rPr>
        <w:t>l’Acheteur</w:t>
      </w:r>
      <w:r w:rsidRPr="008D6115">
        <w:rPr>
          <w:rFonts w:ascii="Trebuchet MS" w:hAnsi="Trebuchet MS" w:cs="Calibri"/>
          <w:sz w:val="20"/>
        </w:rPr>
        <w:t xml:space="preserve"> seront intégrées au marché au tarif public auquel sera appliquée la remise contractuelle. Ces produits sont strictement</w:t>
      </w:r>
      <w:r w:rsidR="008D6115">
        <w:rPr>
          <w:rFonts w:ascii="Trebuchet MS" w:hAnsi="Trebuchet MS" w:cs="Calibri"/>
          <w:sz w:val="20"/>
        </w:rPr>
        <w:t xml:space="preserve"> conformes à l’objet du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 xml:space="preserve">En cas d'évolution technologique </w:t>
      </w:r>
      <w:r w:rsidRPr="008D6115">
        <w:rPr>
          <w:rFonts w:ascii="Trebuchet MS" w:hAnsi="Trebuchet MS" w:cs="Calibri"/>
          <w:sz w:val="20"/>
        </w:rPr>
        <w:t>de ses produits durant la période d'exécution</w:t>
      </w:r>
      <w:r w:rsidR="007D2DF4">
        <w:rPr>
          <w:rFonts w:ascii="Trebuchet MS" w:hAnsi="Trebuchet MS" w:cs="Calibri"/>
          <w:sz w:val="20"/>
        </w:rPr>
        <w:t xml:space="preserve"> du marché, le Titulaire pourra</w:t>
      </w:r>
      <w:r w:rsidRPr="008D6115">
        <w:rPr>
          <w:rFonts w:ascii="Trebuchet MS" w:hAnsi="Trebuchet MS" w:cs="Calibri"/>
          <w:sz w:val="20"/>
        </w:rPr>
        <w:t xml:space="preserve"> proposer de substituer dans la même gamme, une nouvelle référence à celle retenue au marché, au prix convenu au présent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En cas d'arrêt de fabrication</w:t>
      </w:r>
      <w:r w:rsidRPr="008D6115">
        <w:rPr>
          <w:rFonts w:ascii="Trebuchet MS" w:hAnsi="Trebuchet MS" w:cs="Calibri"/>
          <w:sz w:val="20"/>
        </w:rPr>
        <w:t xml:space="preserve"> de son (ses) produit(s) durant la période d'exécution du marché et de la commercialisation de produits de remplacement, même de galénique et/ou de technologie plus avancée, le Titulaire accepte de fournir ce(s) nouveau(x) produit(s) au(x) prix convenu(s) au présent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En cas de modification de la réglementation</w:t>
      </w:r>
      <w:r w:rsidRPr="008D6115">
        <w:rPr>
          <w:rFonts w:ascii="Trebuchet MS" w:hAnsi="Trebuchet MS" w:cs="Calibri"/>
          <w:sz w:val="20"/>
        </w:rPr>
        <w:t xml:space="preserve"> en cours d’exécution du marché, le Titulaire pourra proposer une modification des fournitures ou prestations de son offre initiale, au prix contractuel.</w:t>
      </w:r>
    </w:p>
    <w:p w:rsidR="00C91CBE" w:rsidRPr="008D6115" w:rsidRDefault="00C91CBE" w:rsidP="008D6115">
      <w:pPr>
        <w:spacing w:after="120"/>
        <w:jc w:val="both"/>
        <w:rPr>
          <w:rFonts w:ascii="Trebuchet MS" w:hAnsi="Trebuchet MS" w:cs="Calibri"/>
          <w:sz w:val="20"/>
        </w:rPr>
      </w:pPr>
      <w:r w:rsidRPr="008D6115">
        <w:rPr>
          <w:rFonts w:ascii="Trebuchet MS" w:hAnsi="Trebuchet MS" w:cs="Calibri"/>
          <w:sz w:val="20"/>
        </w:rPr>
        <w:t xml:space="preserve">Toute modification ou substitution est soumise à l’accord préalable express de </w:t>
      </w:r>
      <w:r w:rsidR="009630DB">
        <w:rPr>
          <w:rFonts w:ascii="Trebuchet MS" w:hAnsi="Trebuchet MS" w:cs="Calibri"/>
          <w:sz w:val="20"/>
        </w:rPr>
        <w:t>l’Acheteur</w:t>
      </w:r>
      <w:r w:rsidRPr="008D6115">
        <w:rPr>
          <w:rFonts w:ascii="Trebuchet MS" w:hAnsi="Trebuchet MS" w:cs="Calibri"/>
          <w:sz w:val="20"/>
        </w:rPr>
        <w:t>.</w:t>
      </w:r>
    </w:p>
    <w:p w:rsidR="00C91CBE" w:rsidRPr="00885D04" w:rsidRDefault="00C91CBE" w:rsidP="00C91CBE">
      <w:pPr>
        <w:pStyle w:val="Titre2"/>
      </w:pPr>
      <w:bookmarkStart w:id="244" w:name="_Toc179454297"/>
      <w:r>
        <w:lastRenderedPageBreak/>
        <w:t>Nouveau produit</w:t>
      </w:r>
      <w:bookmarkEnd w:id="244"/>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rPr>
        <w:t>Entre la date de notification du marché et la date de livraison des fournitures, le Titulaire est tenu</w:t>
      </w:r>
      <w:r w:rsidR="00536CF0">
        <w:rPr>
          <w:rFonts w:ascii="Trebuchet MS" w:hAnsi="Trebuchet MS" w:cs="Calibri"/>
          <w:sz w:val="20"/>
        </w:rPr>
        <w:t xml:space="preserve"> de proposer </w:t>
      </w:r>
      <w:r w:rsidRPr="008D6115">
        <w:rPr>
          <w:rFonts w:ascii="Trebuchet MS" w:hAnsi="Trebuchet MS" w:cs="Calibri"/>
          <w:sz w:val="20"/>
        </w:rPr>
        <w:t xml:space="preserve">à </w:t>
      </w:r>
      <w:r w:rsidR="009630DB">
        <w:rPr>
          <w:rFonts w:ascii="Trebuchet MS" w:hAnsi="Trebuchet MS" w:cs="Calibri"/>
          <w:sz w:val="20"/>
        </w:rPr>
        <w:t>l’Acheteur</w:t>
      </w:r>
      <w:r w:rsidRPr="008D6115">
        <w:rPr>
          <w:rFonts w:ascii="Trebuchet MS" w:hAnsi="Trebuchet MS" w:cs="Calibri"/>
          <w:sz w:val="20"/>
        </w:rPr>
        <w:t xml:space="preserve"> toute modification ou transformation apportant une amélioration du produit retenu, au prix conclu au titre du présent marché.</w:t>
      </w:r>
    </w:p>
    <w:p w:rsidR="008D6115" w:rsidRDefault="009630DB" w:rsidP="008D6115">
      <w:pPr>
        <w:spacing w:after="120"/>
        <w:jc w:val="both"/>
        <w:rPr>
          <w:rFonts w:ascii="Trebuchet MS" w:hAnsi="Trebuchet MS" w:cs="Calibri"/>
          <w:sz w:val="20"/>
        </w:rPr>
      </w:pPr>
      <w:r>
        <w:rPr>
          <w:rFonts w:ascii="Trebuchet MS" w:hAnsi="Trebuchet MS" w:cs="Calibri"/>
          <w:sz w:val="20"/>
        </w:rPr>
        <w:t>L’Acheteur</w:t>
      </w:r>
      <w:r w:rsidR="00C91CBE" w:rsidRPr="008D6115">
        <w:rPr>
          <w:rFonts w:ascii="Trebuchet MS" w:hAnsi="Trebuchet MS" w:cs="Calibri"/>
          <w:sz w:val="20"/>
        </w:rPr>
        <w:t xml:space="preserve"> reste libre d’acce</w:t>
      </w:r>
      <w:r w:rsidR="008D6115" w:rsidRPr="008D6115">
        <w:rPr>
          <w:rFonts w:ascii="Trebuchet MS" w:hAnsi="Trebuchet MS" w:cs="Calibri"/>
          <w:sz w:val="20"/>
        </w:rPr>
        <w:t xml:space="preserve">pter ou non cette proposition. </w:t>
      </w:r>
    </w:p>
    <w:p w:rsidR="00B545A4" w:rsidRDefault="00B545A4" w:rsidP="008D6115">
      <w:pPr>
        <w:spacing w:after="120"/>
        <w:jc w:val="both"/>
        <w:rPr>
          <w:rFonts w:ascii="Trebuchet MS" w:hAnsi="Trebuchet MS" w:cs="Calibri"/>
          <w:sz w:val="20"/>
        </w:rPr>
      </w:pPr>
    </w:p>
    <w:p w:rsidR="00B545A4" w:rsidRDefault="00B545A4" w:rsidP="008D6115">
      <w:pPr>
        <w:spacing w:after="120"/>
        <w:jc w:val="both"/>
        <w:rPr>
          <w:rFonts w:ascii="Trebuchet MS" w:hAnsi="Trebuchet MS" w:cs="Calibri"/>
          <w:sz w:val="20"/>
        </w:rPr>
      </w:pPr>
    </w:p>
    <w:p w:rsidR="008D6115" w:rsidRPr="00451B88" w:rsidRDefault="008D6115" w:rsidP="008D6115">
      <w:pPr>
        <w:spacing w:after="120"/>
        <w:jc w:val="both"/>
        <w:rPr>
          <w:rFonts w:ascii="Trebuchet MS" w:hAnsi="Trebuchet MS" w:cs="Arial"/>
          <w:b/>
          <w:color w:val="000000" w:themeColor="text1"/>
          <w:sz w:val="20"/>
          <w:szCs w:val="20"/>
        </w:rPr>
      </w:pPr>
      <w:r w:rsidRPr="00451B88">
        <w:rPr>
          <w:rFonts w:ascii="Trebuchet MS" w:hAnsi="Trebuchet MS" w:cs="Arial"/>
          <w:b/>
          <w:color w:val="000000" w:themeColor="text1"/>
          <w:sz w:val="20"/>
          <w:szCs w:val="20"/>
        </w:rPr>
        <w:sym w:font="Wingdings" w:char="F0D8"/>
      </w:r>
      <w:r w:rsidRPr="00451B88">
        <w:rPr>
          <w:rFonts w:ascii="Trebuchet MS" w:hAnsi="Trebuchet MS" w:cs="Arial"/>
          <w:b/>
          <w:color w:val="000000" w:themeColor="text1"/>
          <w:sz w:val="20"/>
          <w:szCs w:val="20"/>
        </w:rPr>
        <w:t xml:space="preserve">  CLAUSES SPECIFIQUES DM :</w:t>
      </w:r>
    </w:p>
    <w:p w:rsidR="008D6115" w:rsidRPr="00615015" w:rsidRDefault="008D6115" w:rsidP="008D6115">
      <w:pPr>
        <w:pStyle w:val="Titre2"/>
      </w:pPr>
      <w:bookmarkStart w:id="245" w:name="_Toc536792014"/>
      <w:bookmarkStart w:id="246" w:name="_Toc34748748"/>
      <w:bookmarkStart w:id="247" w:name="_Toc179454298"/>
      <w:r>
        <w:t xml:space="preserve">Implants </w:t>
      </w:r>
      <w:r w:rsidR="00536CF0">
        <w:t>dé</w:t>
      </w:r>
      <w:r w:rsidRPr="00615015">
        <w:t>stérilisés, en échec de pose, défectueux</w:t>
      </w:r>
      <w:bookmarkEnd w:id="245"/>
      <w:bookmarkEnd w:id="246"/>
      <w:bookmarkEnd w:id="247"/>
      <w:r w:rsidRPr="00615015">
        <w:rPr>
          <w:rFonts w:cs="Calibri"/>
          <w:szCs w:val="20"/>
        </w:rPr>
        <w:t xml:space="preserve">   </w:t>
      </w:r>
    </w:p>
    <w:p w:rsidR="008D6115" w:rsidRPr="008D6115" w:rsidRDefault="008D6115" w:rsidP="008D6115">
      <w:pPr>
        <w:spacing w:after="120"/>
        <w:jc w:val="both"/>
        <w:rPr>
          <w:rFonts w:ascii="Trebuchet MS" w:hAnsi="Trebuchet MS" w:cs="Calibri"/>
          <w:sz w:val="20"/>
        </w:rPr>
      </w:pPr>
      <w:r w:rsidRPr="008D6115">
        <w:rPr>
          <w:rFonts w:ascii="Trebuchet MS" w:hAnsi="Trebuchet MS" w:cs="Calibri"/>
          <w:sz w:val="20"/>
        </w:rPr>
        <w:t>Les implants fournis stériles et dé stérilisés par erreur par les utilisateurs, en échec de pose, défectueux, seront remplacés gratuitement par les fournisseurs dans les délais habituels de livraison.</w:t>
      </w:r>
    </w:p>
    <w:p w:rsidR="008D6115" w:rsidRPr="008D6115" w:rsidRDefault="008D6115" w:rsidP="008D6115">
      <w:pPr>
        <w:spacing w:after="120"/>
        <w:jc w:val="both"/>
        <w:rPr>
          <w:rFonts w:ascii="Trebuchet MS" w:hAnsi="Trebuchet MS" w:cs="Calibri"/>
          <w:sz w:val="20"/>
        </w:rPr>
      </w:pPr>
      <w:r w:rsidRPr="008D6115">
        <w:rPr>
          <w:rFonts w:ascii="Trebuchet MS" w:hAnsi="Trebuchet MS" w:cs="Calibri"/>
          <w:sz w:val="20"/>
        </w:rPr>
        <w:t xml:space="preserve">Le </w:t>
      </w:r>
      <w:r>
        <w:rPr>
          <w:rFonts w:ascii="Trebuchet MS" w:hAnsi="Trebuchet MS" w:cs="Calibri"/>
          <w:sz w:val="20"/>
        </w:rPr>
        <w:t>Titulaire</w:t>
      </w:r>
      <w:r w:rsidRPr="008D6115">
        <w:rPr>
          <w:rFonts w:ascii="Trebuchet MS" w:hAnsi="Trebuchet MS" w:cs="Calibri"/>
          <w:sz w:val="20"/>
        </w:rPr>
        <w:t xml:space="preserve"> s'engage à rembourser la valeur d'achat d'un dispositif explanté inscrit sur la LPPR en cas de dysfonctionnement pendant le délai de garantie, conformément à l'avis du CEPP du 07/02/2007.</w:t>
      </w:r>
    </w:p>
    <w:p w:rsidR="00676761" w:rsidRDefault="00676761" w:rsidP="00676761">
      <w:pPr>
        <w:pStyle w:val="Titre2"/>
      </w:pPr>
      <w:bookmarkStart w:id="248" w:name="_Toc179454299"/>
      <w:r w:rsidRPr="003F7D60">
        <w:t>Cession du marché</w:t>
      </w:r>
      <w:bookmarkEnd w:id="248"/>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1E2648">
        <w:rPr>
          <w:rFonts w:ascii="Trebuchet MS" w:eastAsia="Times New Roman" w:hAnsi="Trebuchet MS"/>
          <w:sz w:val="20"/>
          <w:lang w:eastAsia="fr-FR"/>
        </w:rPr>
        <w:t xml:space="preserve">de </w:t>
      </w:r>
      <w:r w:rsidR="009630DB">
        <w:rPr>
          <w:rFonts w:ascii="Trebuchet MS" w:eastAsia="Times New Roman" w:hAnsi="Trebuchet MS"/>
          <w:sz w:val="20"/>
          <w:lang w:eastAsia="fr-FR"/>
        </w:rPr>
        <w:t>l’Acheteur</w:t>
      </w:r>
      <w:r w:rsidRPr="0090517E">
        <w:rPr>
          <w:rFonts w:ascii="Trebuchet MS" w:eastAsia="Times New Roman" w:hAnsi="Trebuchet MS"/>
          <w:sz w:val="20"/>
          <w:lang w:eastAsia="fr-FR"/>
        </w:rPr>
        <w:t>.</w:t>
      </w:r>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676761"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Pr>
          <w:rFonts w:ascii="Trebuchet MS" w:hAnsi="Trebuchet MS"/>
          <w:sz w:val="20"/>
        </w:rPr>
        <w:t> </w:t>
      </w:r>
      <w:r w:rsidRPr="0090517E">
        <w:rPr>
          <w:rFonts w:ascii="Trebuchet MS" w:hAnsi="Trebuchet MS"/>
          <w:sz w:val="20"/>
        </w:rPr>
        <w:t>;</w:t>
      </w:r>
    </w:p>
    <w:p w:rsidR="00676761" w:rsidRDefault="00676761" w:rsidP="00676761">
      <w:pPr>
        <w:pStyle w:val="Paragraphedeliste"/>
        <w:numPr>
          <w:ilvl w:val="0"/>
          <w:numId w:val="12"/>
        </w:numPr>
        <w:spacing w:after="120"/>
        <w:rPr>
          <w:rFonts w:ascii="Trebuchet MS" w:hAnsi="Trebuchet MS"/>
          <w:sz w:val="20"/>
        </w:rPr>
      </w:pPr>
      <w:r w:rsidRPr="00960E7C">
        <w:rPr>
          <w:rFonts w:ascii="Trebuchet MS" w:hAnsi="Trebuchet MS" w:cs="Arial"/>
          <w:sz w:val="20"/>
        </w:rPr>
        <w:t>le numéro unique d’identificatio</w:t>
      </w:r>
      <w:r w:rsidR="00FC38D4">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676761" w:rsidRPr="003022D6"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l’attestation sociale prévue à l</w:t>
      </w:r>
      <w:r>
        <w:rPr>
          <w:rFonts w:ascii="Trebuchet MS" w:hAnsi="Trebuchet MS"/>
          <w:sz w:val="20"/>
        </w:rPr>
        <w:t>’</w:t>
      </w:r>
      <w:r w:rsidRPr="0090517E">
        <w:rPr>
          <w:rFonts w:ascii="Trebuchet MS" w:hAnsi="Trebuchet MS"/>
          <w:sz w:val="20"/>
        </w:rPr>
        <w:t>article L. 243-15 du code de la sécurité sociale et datant de moins de six mois</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La date à laquelle la cession doit intervenir.</w:t>
      </w:r>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9630DB">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676761" w:rsidRPr="0090517E" w:rsidRDefault="009630DB" w:rsidP="00676761">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676761"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676761"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676761" w:rsidRPr="00676761"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CB7ACB" w:rsidRPr="00B05D58" w:rsidRDefault="00CB7ACB" w:rsidP="00CB7ACB">
      <w:pPr>
        <w:pStyle w:val="Titre1"/>
      </w:pPr>
      <w:bookmarkStart w:id="249" w:name="_Toc408589805"/>
      <w:bookmarkStart w:id="250" w:name="_Toc59538054"/>
      <w:bookmarkStart w:id="251" w:name="_Toc59539933"/>
      <w:bookmarkStart w:id="252" w:name="_Toc59540019"/>
      <w:bookmarkStart w:id="253" w:name="_Toc179454300"/>
      <w:r w:rsidRPr="00885D04">
        <w:t>Sous-traitance</w:t>
      </w:r>
      <w:bookmarkEnd w:id="249"/>
      <w:bookmarkEnd w:id="250"/>
      <w:bookmarkEnd w:id="251"/>
      <w:bookmarkEnd w:id="252"/>
      <w:bookmarkEnd w:id="253"/>
    </w:p>
    <w:p w:rsidR="00CB7ACB" w:rsidRPr="003C2B15" w:rsidRDefault="00CB7ACB" w:rsidP="003C2B15">
      <w:pPr>
        <w:tabs>
          <w:tab w:val="left" w:pos="360"/>
          <w:tab w:val="left" w:pos="540"/>
        </w:tabs>
        <w:spacing w:after="120"/>
        <w:jc w:val="both"/>
        <w:rPr>
          <w:rFonts w:ascii="Trebuchet MS" w:hAnsi="Trebuchet MS" w:cs="Arial"/>
          <w:b/>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54" w:name="_Toc408589807"/>
      <w:bookmarkStart w:id="255" w:name="_Toc59538055"/>
      <w:bookmarkStart w:id="256" w:name="_Toc59539934"/>
      <w:bookmarkStart w:id="257" w:name="_Toc59540020"/>
      <w:bookmarkStart w:id="258" w:name="_Toc179454301"/>
      <w:r w:rsidRPr="00885D04">
        <w:lastRenderedPageBreak/>
        <w:t xml:space="preserve">Obligations générales du </w:t>
      </w:r>
      <w:r w:rsidR="00C25810">
        <w:t>Titulaire</w:t>
      </w:r>
      <w:bookmarkEnd w:id="254"/>
      <w:bookmarkEnd w:id="255"/>
      <w:bookmarkEnd w:id="256"/>
      <w:bookmarkEnd w:id="257"/>
      <w:bookmarkEnd w:id="258"/>
    </w:p>
    <w:p w:rsidR="00CB7ACB" w:rsidRPr="00885D04" w:rsidRDefault="00CB7ACB" w:rsidP="00925726">
      <w:pPr>
        <w:pStyle w:val="Titre2"/>
      </w:pPr>
      <w:bookmarkStart w:id="259" w:name="_Toc408589808"/>
      <w:bookmarkStart w:id="260" w:name="_Toc59538056"/>
      <w:bookmarkStart w:id="261" w:name="_Toc59539935"/>
      <w:bookmarkStart w:id="262" w:name="_Toc59540021"/>
      <w:bookmarkStart w:id="263" w:name="_Toc179454302"/>
      <w:r w:rsidRPr="00885D04">
        <w:t xml:space="preserve">Changements affectant le </w:t>
      </w:r>
      <w:r w:rsidR="00C25810">
        <w:t>Titulaire</w:t>
      </w:r>
      <w:bookmarkEnd w:id="259"/>
      <w:bookmarkEnd w:id="260"/>
      <w:bookmarkEnd w:id="261"/>
      <w:bookmarkEnd w:id="262"/>
      <w:bookmarkEnd w:id="263"/>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9630DB">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4520DA" w:rsidRPr="00EE5010" w:rsidRDefault="00CB7ACB"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sidR="00C25810">
        <w:rPr>
          <w:rFonts w:ascii="Trebuchet MS" w:hAnsi="Trebuchet MS" w:cs="Arial"/>
          <w:sz w:val="20"/>
          <w:szCs w:val="20"/>
        </w:rPr>
        <w:t>Titulaire</w:t>
      </w:r>
      <w:r w:rsidRPr="00EE5010">
        <w:rPr>
          <w:rFonts w:ascii="Trebuchet MS" w:hAnsi="Trebuchet MS" w:cs="Arial"/>
          <w:sz w:val="20"/>
          <w:szCs w:val="20"/>
        </w:rPr>
        <w:t xml:space="preserve"> fait parvenir </w:t>
      </w:r>
      <w:r w:rsidR="00DE58C4">
        <w:rPr>
          <w:rFonts w:ascii="Trebuchet MS" w:hAnsi="Trebuchet MS" w:cs="Arial"/>
          <w:sz w:val="20"/>
          <w:szCs w:val="20"/>
        </w:rPr>
        <w:t xml:space="preserve">à </w:t>
      </w:r>
      <w:r w:rsidR="009630DB">
        <w:rPr>
          <w:rFonts w:ascii="Trebuchet MS" w:hAnsi="Trebuchet MS" w:cs="Arial"/>
          <w:sz w:val="20"/>
          <w:szCs w:val="20"/>
        </w:rPr>
        <w:t>l’Acheteur</w:t>
      </w:r>
      <w:r w:rsidR="003022D6">
        <w:rPr>
          <w:rFonts w:ascii="Trebuchet MS" w:hAnsi="Trebuchet MS" w:cs="Arial"/>
          <w:sz w:val="20"/>
          <w:szCs w:val="20"/>
        </w:rPr>
        <w:t xml:space="preserve"> </w:t>
      </w:r>
      <w:r w:rsidR="004520DA">
        <w:rPr>
          <w:rFonts w:ascii="Trebuchet MS" w:hAnsi="Trebuchet MS" w:cs="Arial"/>
          <w:sz w:val="20"/>
        </w:rPr>
        <w:t>son</w:t>
      </w:r>
      <w:r w:rsidR="004520DA" w:rsidRPr="00D71F09">
        <w:rPr>
          <w:rFonts w:ascii="Trebuchet MS" w:hAnsi="Trebuchet MS" w:cs="Arial"/>
          <w:sz w:val="20"/>
        </w:rPr>
        <w:t xml:space="preserve"> nu</w:t>
      </w:r>
      <w:r w:rsidR="004520DA">
        <w:rPr>
          <w:rFonts w:ascii="Trebuchet MS" w:hAnsi="Trebuchet MS" w:cs="Arial"/>
          <w:sz w:val="20"/>
        </w:rPr>
        <w:t xml:space="preserve">méro unique d’identification de l’entreprise </w:t>
      </w:r>
      <w:r w:rsidR="00306462">
        <w:rPr>
          <w:rFonts w:ascii="Trebuchet MS" w:hAnsi="Trebuchet MS" w:cs="Arial"/>
          <w:sz w:val="20"/>
        </w:rPr>
        <w:t>(numéro SIREN</w:t>
      </w:r>
      <w:r w:rsidR="004520DA" w:rsidRPr="00D71F09">
        <w:rPr>
          <w:rFonts w:ascii="Trebuchet MS" w:hAnsi="Trebuchet MS" w:cs="Arial"/>
          <w:sz w:val="20"/>
        </w:rPr>
        <w:t xml:space="preserve"> délivré par l’INSEE)</w:t>
      </w:r>
      <w:r w:rsidR="004520DA">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9630DB">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64" w:name="_Toc408589810"/>
      <w:bookmarkStart w:id="265" w:name="_Toc59538058"/>
      <w:bookmarkStart w:id="266" w:name="_Toc59539937"/>
      <w:bookmarkStart w:id="267" w:name="_Toc59540023"/>
      <w:bookmarkStart w:id="268" w:name="_Toc179454303"/>
      <w:r w:rsidRPr="00885D04">
        <w:t>Assurance</w:t>
      </w:r>
      <w:bookmarkEnd w:id="264"/>
      <w:bookmarkEnd w:id="265"/>
      <w:bookmarkEnd w:id="266"/>
      <w:bookmarkEnd w:id="267"/>
      <w:bookmarkEnd w:id="268"/>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 xml:space="preserve">dans un délai de quinze (15) jours à compter de la demande de </w:t>
      </w:r>
      <w:r w:rsidR="009630DB">
        <w:rPr>
          <w:rFonts w:ascii="Trebuchet MS" w:hAnsi="Trebuchet MS" w:cs="Calibri"/>
          <w:sz w:val="20"/>
        </w:rPr>
        <w:t>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69" w:name="_Toc408589811"/>
      <w:bookmarkStart w:id="270" w:name="_Toc59538059"/>
      <w:bookmarkStart w:id="271" w:name="_Toc59539938"/>
      <w:bookmarkStart w:id="272" w:name="_Toc59540024"/>
      <w:bookmarkStart w:id="273" w:name="_Toc179454304"/>
      <w:r w:rsidRPr="00885D04">
        <w:t>Discrétion et confidentialité</w:t>
      </w:r>
      <w:bookmarkEnd w:id="269"/>
      <w:bookmarkEnd w:id="270"/>
      <w:bookmarkEnd w:id="271"/>
      <w:bookmarkEnd w:id="272"/>
      <w:bookmarkEnd w:id="273"/>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9630DB"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8D6115">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 xml:space="preserve">Ces obligations devront perdurer postérieurement à la fin de l’exécution du présent marché, et ce </w:t>
      </w:r>
      <w:r w:rsidR="008D6115">
        <w:rPr>
          <w:rFonts w:ascii="Trebuchet MS" w:hAnsi="Trebuchet MS" w:cs="Arial"/>
          <w:sz w:val="20"/>
          <w:szCs w:val="20"/>
        </w:rPr>
        <w:t>pour une durée de cinq (5) ans.</w:t>
      </w:r>
    </w:p>
    <w:p w:rsidR="00CB7ACB" w:rsidRPr="00C97611" w:rsidRDefault="00CB7ACB" w:rsidP="00925726">
      <w:pPr>
        <w:pStyle w:val="Titre2"/>
      </w:pPr>
      <w:bookmarkStart w:id="274" w:name="_Toc408589812"/>
      <w:bookmarkStart w:id="275" w:name="_Toc59538060"/>
      <w:bookmarkStart w:id="276" w:name="_Toc59539939"/>
      <w:bookmarkStart w:id="277" w:name="_Toc59540025"/>
      <w:bookmarkStart w:id="278" w:name="_Toc179454305"/>
      <w:r w:rsidRPr="00885D04">
        <w:lastRenderedPageBreak/>
        <w:t>Sécurité</w:t>
      </w:r>
      <w:bookmarkEnd w:id="274"/>
      <w:bookmarkEnd w:id="275"/>
      <w:bookmarkEnd w:id="276"/>
      <w:bookmarkEnd w:id="277"/>
      <w:bookmarkEnd w:id="278"/>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r w:rsidRPr="00F1671A">
        <w:rPr>
          <w:rFonts w:ascii="Trebuchet MS" w:hAnsi="Trebuchet MS"/>
          <w:sz w:val="20"/>
          <w:lang w:eastAsia="fr-FR"/>
        </w:rPr>
        <w:t xml:space="preserve">parties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Chaque établissement partie</w:t>
      </w:r>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8D6115">
        <w:rPr>
          <w:rFonts w:ascii="Trebuchet MS" w:hAnsi="Trebuchet MS"/>
          <w:sz w:val="20"/>
          <w:lang w:eastAsia="fr-FR"/>
        </w:rPr>
        <w:t>œuvre</w:t>
      </w:r>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sidR="0096053B">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79" w:name="_Toc59538061"/>
      <w:bookmarkStart w:id="280" w:name="_Toc59539940"/>
      <w:bookmarkStart w:id="281" w:name="_Toc59540026"/>
      <w:bookmarkStart w:id="282" w:name="_Toc179454306"/>
      <w:r w:rsidRPr="00885D04">
        <w:t>Règlement européen sur la protection des données Sécurités (RGPD)</w:t>
      </w:r>
      <w:bookmarkEnd w:id="279"/>
      <w:bookmarkEnd w:id="280"/>
      <w:bookmarkEnd w:id="281"/>
      <w:bookmarkEnd w:id="282"/>
    </w:p>
    <w:p w:rsidR="00EF244C" w:rsidRPr="00EF244C" w:rsidRDefault="00CB7ACB" w:rsidP="00EF244C">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 en particulier, le règlement  (UE)  2016/679 du  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B959B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contractuelles décrites dans les annexes  « SSI »  numérotées de 1 à 6</w:t>
      </w:r>
      <w:r w:rsidR="00183456">
        <w:rPr>
          <w:rFonts w:ascii="Trebuchet MS" w:hAnsi="Trebuchet MS"/>
          <w:sz w:val="20"/>
          <w:lang w:eastAsia="fr-FR"/>
        </w:rPr>
        <w:t xml:space="preserve">, qui précisent les éléments décrits à l’article 5.2.3 du </w:t>
      </w:r>
      <w:r w:rsidR="00CC0A31">
        <w:rPr>
          <w:rFonts w:ascii="Trebuchet MS" w:hAnsi="Trebuchet MS"/>
          <w:sz w:val="20"/>
          <w:lang w:eastAsia="fr-FR"/>
        </w:rPr>
        <w:t>CCAG-FCS</w:t>
      </w:r>
      <w:r w:rsidR="00183456">
        <w:rPr>
          <w:rFonts w:ascii="Trebuchet MS" w:hAnsi="Trebuchet MS"/>
          <w:sz w:val="20"/>
          <w:lang w:eastAsia="fr-FR"/>
        </w:rPr>
        <w:t>.</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83" w:name="_Toc408589855"/>
      <w:r w:rsidRPr="00A335CC">
        <w:rPr>
          <w:rFonts w:ascii="Trebuchet MS" w:eastAsia="Times New Roman" w:hAnsi="Trebuchet MS" w:cs="Arial"/>
          <w:b/>
          <w:bCs/>
          <w:iCs/>
          <w:spacing w:val="6"/>
          <w:sz w:val="24"/>
          <w:lang w:eastAsia="fr-FR"/>
        </w:rPr>
        <w:t>Chapitre IV – Constatation de l’exécution</w:t>
      </w:r>
      <w:bookmarkEnd w:id="283"/>
    </w:p>
    <w:p w:rsidR="008C3A5F" w:rsidRDefault="008C3A5F" w:rsidP="00E32C1E">
      <w:pPr>
        <w:pStyle w:val="Titre1"/>
      </w:pPr>
      <w:bookmarkStart w:id="284" w:name="_Toc59538101"/>
      <w:bookmarkStart w:id="285" w:name="_Toc59539980"/>
      <w:bookmarkStart w:id="286" w:name="_Toc59540058"/>
      <w:bookmarkStart w:id="287" w:name="_Toc179454307"/>
      <w:r w:rsidRPr="00885D04">
        <w:t>Opérations de vérifications</w:t>
      </w:r>
      <w:bookmarkEnd w:id="284"/>
      <w:bookmarkEnd w:id="285"/>
      <w:bookmarkEnd w:id="286"/>
      <w:bookmarkEnd w:id="287"/>
    </w:p>
    <w:p w:rsidR="00AA48FC" w:rsidRDefault="0023164C" w:rsidP="00AA48F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AA48FC" w:rsidRPr="00AA48FC">
        <w:rPr>
          <w:rFonts w:ascii="Trebuchet MS" w:eastAsiaTheme="minorHAnsi" w:hAnsi="Trebuchet MS" w:cs="Arial"/>
          <w:sz w:val="20"/>
          <w:szCs w:val="20"/>
        </w:rPr>
        <w:t>la personne désignée par le pharmacien responsable des approvisionnements de chaque établissement partie</w:t>
      </w:r>
      <w:r w:rsidR="00AA48FC">
        <w:rPr>
          <w:rFonts w:ascii="Trebuchet MS" w:eastAsiaTheme="minorHAnsi" w:hAnsi="Trebuchet MS" w:cs="Arial"/>
          <w:sz w:val="20"/>
          <w:szCs w:val="20"/>
        </w:rPr>
        <w:t xml:space="preserve"> </w:t>
      </w:r>
      <w:r w:rsidRPr="009C03F0">
        <w:rPr>
          <w:rFonts w:ascii="Trebuchet MS" w:eastAsiaTheme="minorHAnsi" w:hAnsi="Trebuchet MS" w:cs="Arial"/>
          <w:sz w:val="20"/>
          <w:szCs w:val="20"/>
        </w:rPr>
        <w:t xml:space="preserve">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B01899" w:rsidRPr="0023164C" w:rsidRDefault="00B01899" w:rsidP="00B01899">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B01899" w:rsidRPr="0023164C" w:rsidRDefault="00B01899" w:rsidP="00B01899">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Pr="0023164C">
        <w:rPr>
          <w:rFonts w:ascii="Trebuchet MS" w:eastAsiaTheme="minorHAnsi" w:hAnsi="Trebuchet MS" w:cs="Arial"/>
          <w:sz w:val="20"/>
          <w:szCs w:val="20"/>
        </w:rPr>
        <w:t xml:space="preserve">.3 du </w:t>
      </w:r>
      <w:r>
        <w:rPr>
          <w:rFonts w:ascii="Trebuchet MS" w:eastAsiaTheme="minorHAnsi" w:hAnsi="Trebuchet MS" w:cs="Arial"/>
          <w:sz w:val="20"/>
          <w:szCs w:val="20"/>
        </w:rPr>
        <w:t>CCAG-FCS</w:t>
      </w:r>
      <w:r w:rsidRPr="0023164C">
        <w:rPr>
          <w:rFonts w:ascii="Trebuchet MS" w:eastAsiaTheme="minorHAnsi" w:hAnsi="Trebuchet MS" w:cs="Arial"/>
          <w:sz w:val="20"/>
          <w:szCs w:val="20"/>
        </w:rPr>
        <w:t xml:space="preserve">, la présence du </w:t>
      </w:r>
      <w:r>
        <w:rPr>
          <w:rFonts w:ascii="Trebuchet MS" w:eastAsiaTheme="minorHAnsi" w:hAnsi="Trebuchet MS" w:cs="Arial"/>
          <w:sz w:val="20"/>
          <w:szCs w:val="20"/>
        </w:rPr>
        <w:t>Titulaire</w:t>
      </w:r>
      <w:r w:rsidRPr="0023164C">
        <w:rPr>
          <w:rFonts w:ascii="Trebuchet MS" w:eastAsiaTheme="minorHAnsi" w:hAnsi="Trebuchet MS" w:cs="Arial"/>
          <w:sz w:val="20"/>
          <w:szCs w:val="20"/>
        </w:rPr>
        <w:t xml:space="preserve"> aux opérations de vérification n’est pas requise.</w:t>
      </w:r>
    </w:p>
    <w:p w:rsidR="009C03F0" w:rsidRPr="00BF2097" w:rsidRDefault="00E905B4" w:rsidP="00925726">
      <w:pPr>
        <w:pStyle w:val="Titre2"/>
      </w:pPr>
      <w:bookmarkStart w:id="288" w:name="_Toc471119509"/>
      <w:bookmarkStart w:id="289" w:name="_Toc539022"/>
      <w:bookmarkStart w:id="290" w:name="_Toc29198692"/>
      <w:r>
        <w:t xml:space="preserve"> </w:t>
      </w:r>
      <w:bookmarkStart w:id="291" w:name="_Toc179454308"/>
      <w:r w:rsidR="009C03F0">
        <w:t>Vérification quantitative</w:t>
      </w:r>
      <w:bookmarkEnd w:id="288"/>
      <w:bookmarkEnd w:id="289"/>
      <w:bookmarkEnd w:id="290"/>
      <w:bookmarkEnd w:id="291"/>
    </w:p>
    <w:p w:rsidR="00AA48FC"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w:t>
      </w:r>
      <w:r w:rsidR="00AA48FC">
        <w:rPr>
          <w:rFonts w:ascii="Trebuchet MS" w:hAnsi="Trebuchet MS" w:cs="Arial"/>
          <w:sz w:val="20"/>
          <w:szCs w:val="20"/>
        </w:rPr>
        <w:t xml:space="preserve">livrée à la quantité commandée </w:t>
      </w:r>
      <w:r w:rsidR="00AA48FC" w:rsidRPr="00AA48FC">
        <w:rPr>
          <w:rFonts w:ascii="Trebuchet MS" w:hAnsi="Trebuchet MS" w:cs="Arial"/>
          <w:sz w:val="20"/>
          <w:szCs w:val="20"/>
        </w:rPr>
        <w:t xml:space="preserve">; celle-ci a </w:t>
      </w:r>
      <w:r w:rsidR="00AA48FC">
        <w:rPr>
          <w:rFonts w:ascii="Trebuchet MS" w:hAnsi="Trebuchet MS" w:cs="Arial"/>
          <w:sz w:val="20"/>
          <w:szCs w:val="20"/>
        </w:rPr>
        <w:t>lieu au moment de la livraison.</w:t>
      </w:r>
    </w:p>
    <w:p w:rsidR="00AA48FC"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Si la quantité fournie est inférieure à la quantité commandée, </w:t>
      </w:r>
      <w:r w:rsidR="00AA48FC">
        <w:rPr>
          <w:rFonts w:ascii="Trebuchet MS" w:hAnsi="Trebuchet MS" w:cs="Arial"/>
          <w:sz w:val="20"/>
          <w:szCs w:val="20"/>
        </w:rPr>
        <w:t>le</w:t>
      </w:r>
      <w:r w:rsidRPr="00B9376D">
        <w:rPr>
          <w:rFonts w:ascii="Trebuchet MS" w:hAnsi="Trebuchet MS" w:cs="Arial"/>
          <w:sz w:val="20"/>
          <w:szCs w:val="20"/>
        </w:rPr>
        <w:t xml:space="preserve"> </w:t>
      </w:r>
      <w:r w:rsidR="00C25810">
        <w:rPr>
          <w:rFonts w:ascii="Trebuchet MS" w:hAnsi="Trebuchet MS" w:cs="Arial"/>
          <w:sz w:val="20"/>
          <w:szCs w:val="20"/>
        </w:rPr>
        <w:t>Titulaire</w:t>
      </w:r>
      <w:r w:rsidRPr="00B9376D">
        <w:rPr>
          <w:rFonts w:ascii="Trebuchet MS" w:hAnsi="Trebuchet MS" w:cs="Arial"/>
          <w:sz w:val="20"/>
          <w:szCs w:val="20"/>
        </w:rPr>
        <w:t xml:space="preserve"> </w:t>
      </w:r>
      <w:r w:rsidR="00AA48FC">
        <w:rPr>
          <w:rFonts w:ascii="Trebuchet MS" w:hAnsi="Trebuchet MS" w:cs="Arial"/>
          <w:sz w:val="20"/>
          <w:szCs w:val="20"/>
        </w:rPr>
        <w:t>s’engage à</w:t>
      </w:r>
      <w:r w:rsidRPr="00B9376D">
        <w:rPr>
          <w:rFonts w:ascii="Trebuchet MS" w:hAnsi="Trebuchet MS" w:cs="Arial"/>
          <w:sz w:val="20"/>
          <w:szCs w:val="20"/>
        </w:rPr>
        <w:t xml:space="preserve"> compléter cette quantité dans un délai </w:t>
      </w:r>
      <w:r w:rsidR="00AA48FC">
        <w:rPr>
          <w:rFonts w:ascii="Trebuchet MS" w:hAnsi="Trebuchet MS" w:cs="Arial"/>
          <w:sz w:val="20"/>
          <w:szCs w:val="20"/>
        </w:rPr>
        <w:t>n’excédant pas 48 heures</w:t>
      </w:r>
      <w:r w:rsidRPr="00B9376D">
        <w:rPr>
          <w:rFonts w:ascii="Trebuchet MS" w:hAnsi="Trebuchet MS" w:cs="Arial"/>
          <w:sz w:val="20"/>
          <w:szCs w:val="20"/>
        </w:rPr>
        <w:t>, sans préjudice de l’appli</w:t>
      </w:r>
      <w:r w:rsidR="00AA48FC">
        <w:rPr>
          <w:rFonts w:ascii="Trebuchet MS" w:hAnsi="Trebuchet MS" w:cs="Arial"/>
          <w:sz w:val="20"/>
          <w:szCs w:val="20"/>
        </w:rPr>
        <w:t>cation éventuelle de pénalités.</w:t>
      </w:r>
    </w:p>
    <w:p w:rsidR="00925DD4" w:rsidRPr="00B9376D"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Si la quantité fournie est supérieure à la quantité commandée, le </w:t>
      </w:r>
      <w:r w:rsidR="00C25810">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9C03F0" w:rsidRPr="00F95F95" w:rsidRDefault="009D033F" w:rsidP="00925726">
      <w:pPr>
        <w:pStyle w:val="Titre2"/>
      </w:pPr>
      <w:bookmarkStart w:id="292" w:name="_Toc471119510"/>
      <w:bookmarkStart w:id="293" w:name="_Toc539023"/>
      <w:bookmarkStart w:id="294" w:name="_Toc29198693"/>
      <w:r>
        <w:lastRenderedPageBreak/>
        <w:t xml:space="preserve"> </w:t>
      </w:r>
      <w:bookmarkStart w:id="295" w:name="_Toc179454309"/>
      <w:r w:rsidR="009C03F0">
        <w:t>Vérification qualitative</w:t>
      </w:r>
      <w:bookmarkEnd w:id="292"/>
      <w:bookmarkEnd w:id="293"/>
      <w:bookmarkEnd w:id="294"/>
      <w:bookmarkEnd w:id="295"/>
    </w:p>
    <w:p w:rsidR="009C03F0" w:rsidRPr="00B9376D" w:rsidRDefault="009C03F0" w:rsidP="00B9376D">
      <w:pPr>
        <w:spacing w:after="120"/>
        <w:jc w:val="both"/>
        <w:rPr>
          <w:rFonts w:ascii="Trebuchet MS" w:hAnsi="Trebuchet MS" w:cs="Calibri"/>
          <w:color w:val="1010E7"/>
          <w:sz w:val="20"/>
        </w:rPr>
      </w:pPr>
      <w:r w:rsidRPr="004B4185">
        <w:rPr>
          <w:rFonts w:ascii="Trebuchet MS" w:hAnsi="Trebuchet MS" w:cs="Arial"/>
          <w:sz w:val="20"/>
          <w:szCs w:val="20"/>
        </w:rPr>
        <w:t>Cette vérification consiste à vérifier la conformité des fournitures</w:t>
      </w:r>
      <w:r w:rsidR="00CC0A31">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Les </w:t>
      </w:r>
      <w:r w:rsidR="00CC0A31">
        <w:rPr>
          <w:rFonts w:ascii="Trebuchet MS" w:hAnsi="Trebuchet MS" w:cs="Arial"/>
          <w:sz w:val="20"/>
          <w:szCs w:val="20"/>
        </w:rPr>
        <w:t xml:space="preserve">prestations </w:t>
      </w:r>
      <w:r w:rsidR="004B4185" w:rsidRPr="004B4185">
        <w:rPr>
          <w:rFonts w:ascii="Trebuchet MS" w:hAnsi="Trebuchet MS" w:cs="Arial"/>
          <w:sz w:val="20"/>
          <w:szCs w:val="20"/>
        </w:rPr>
        <w:t>livré</w:t>
      </w:r>
      <w:r w:rsidR="00CC0A31">
        <w:rPr>
          <w:rFonts w:ascii="Trebuchet MS" w:hAnsi="Trebuchet MS" w:cs="Arial"/>
          <w:sz w:val="20"/>
          <w:szCs w:val="20"/>
        </w:rPr>
        <w:t>e</w:t>
      </w:r>
      <w:r w:rsidR="004B4185" w:rsidRPr="004B4185">
        <w:rPr>
          <w:rFonts w:ascii="Trebuchet MS" w:hAnsi="Trebuchet MS" w:cs="Arial"/>
          <w:sz w:val="20"/>
          <w:szCs w:val="20"/>
        </w:rPr>
        <w:t>s doivent</w:t>
      </w:r>
      <w:r w:rsidR="00CC0A31">
        <w:rPr>
          <w:rFonts w:ascii="Trebuchet MS" w:hAnsi="Trebuchet MS" w:cs="Arial"/>
          <w:sz w:val="20"/>
          <w:szCs w:val="20"/>
        </w:rPr>
        <w:t xml:space="preserve"> correspondre au bon de commande</w:t>
      </w:r>
      <w:r w:rsidR="004B4185" w:rsidRPr="004B4185">
        <w:rPr>
          <w:rFonts w:ascii="Trebuchet MS" w:hAnsi="Trebuchet MS" w:cs="Arial"/>
          <w:sz w:val="20"/>
          <w:szCs w:val="20"/>
        </w:rPr>
        <w:t>. En cas d’inadéquation, la livraison de produits conformes est demandée.</w:t>
      </w:r>
    </w:p>
    <w:p w:rsidR="007251C1" w:rsidRPr="0023164C" w:rsidRDefault="007251C1" w:rsidP="007251C1">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7251C1" w:rsidRDefault="007251C1" w:rsidP="007251C1">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w:t>
      </w:r>
      <w:r>
        <w:rPr>
          <w:rFonts w:ascii="Trebuchet MS" w:hAnsi="Trebuchet MS" w:cs="Arial"/>
          <w:sz w:val="20"/>
          <w:szCs w:val="20"/>
        </w:rPr>
        <w:t>on dès le jour de la livraison.</w:t>
      </w:r>
    </w:p>
    <w:p w:rsidR="004B4185" w:rsidRPr="004B4185" w:rsidRDefault="0006428D" w:rsidP="00925726">
      <w:pPr>
        <w:pStyle w:val="Titre2"/>
      </w:pPr>
      <w:bookmarkStart w:id="296" w:name="_Toc408589859"/>
      <w:bookmarkStart w:id="297" w:name="_Toc59538104"/>
      <w:bookmarkStart w:id="298" w:name="_Toc59539983"/>
      <w:bookmarkStart w:id="299" w:name="_Toc59540061"/>
      <w:bookmarkStart w:id="300" w:name="_Toc179454310"/>
      <w:r>
        <w:t>Décision</w:t>
      </w:r>
      <w:r w:rsidR="004B4185" w:rsidRPr="00885D04">
        <w:t xml:space="preserve"> </w:t>
      </w:r>
      <w:bookmarkEnd w:id="296"/>
      <w:r w:rsidR="004B4185" w:rsidRPr="00885D04">
        <w:t>après vérifications</w:t>
      </w:r>
      <w:bookmarkEnd w:id="297"/>
      <w:bookmarkEnd w:id="298"/>
      <w:bookmarkEnd w:id="299"/>
      <w:bookmarkEnd w:id="300"/>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301" w:name="_Toc408589860"/>
      <w:bookmarkStart w:id="302" w:name="_Toc59538105"/>
      <w:bookmarkStart w:id="303" w:name="_Toc59539984"/>
      <w:bookmarkStart w:id="304" w:name="_Toc59540062"/>
      <w:bookmarkStart w:id="305" w:name="_Toc179454311"/>
      <w:r w:rsidRPr="00885D04">
        <w:t>Admission et transfert de propriété</w:t>
      </w:r>
      <w:bookmarkEnd w:id="301"/>
      <w:bookmarkEnd w:id="302"/>
      <w:bookmarkEnd w:id="303"/>
      <w:bookmarkEnd w:id="304"/>
      <w:bookmarkEnd w:id="305"/>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306"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307" w:name="_Toc59538106"/>
      <w:bookmarkStart w:id="308" w:name="_Toc59539985"/>
      <w:bookmarkStart w:id="309" w:name="_Toc59540063"/>
      <w:bookmarkStart w:id="310" w:name="_Toc179454312"/>
      <w:r w:rsidRPr="00885D04">
        <w:t>Responsabilité</w:t>
      </w:r>
      <w:bookmarkEnd w:id="306"/>
      <w:bookmarkEnd w:id="307"/>
      <w:bookmarkEnd w:id="308"/>
      <w:bookmarkEnd w:id="309"/>
      <w:bookmarkEnd w:id="310"/>
      <w:r w:rsidRPr="00885D04">
        <w:t xml:space="preserve"> </w:t>
      </w:r>
      <w:bookmarkStart w:id="311"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A05040" w:rsidRDefault="00B9376D" w:rsidP="00A05040">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A05040">
        <w:rPr>
          <w:rFonts w:ascii="Trebuchet MS" w:hAnsi="Trebuchet MS" w:cs="Arial"/>
          <w:sz w:val="20"/>
          <w:szCs w:val="20"/>
        </w:rPr>
        <w:t>s jusqu’au lieu de destination.</w:t>
      </w:r>
    </w:p>
    <w:p w:rsidR="008C3A5F" w:rsidRPr="00C8272A" w:rsidRDefault="008C3A5F" w:rsidP="00E32C1E">
      <w:pPr>
        <w:pStyle w:val="Titre1"/>
      </w:pPr>
      <w:bookmarkStart w:id="312" w:name="_Toc59538107"/>
      <w:bookmarkStart w:id="313" w:name="_Ref59538222"/>
      <w:bookmarkStart w:id="314" w:name="_Ref59538285"/>
      <w:bookmarkStart w:id="315" w:name="_Ref59538288"/>
      <w:bookmarkStart w:id="316" w:name="_Toc59539986"/>
      <w:bookmarkStart w:id="317" w:name="_Toc59540064"/>
      <w:bookmarkStart w:id="318" w:name="_Toc179454313"/>
      <w:r w:rsidRPr="00885D04">
        <w:t>Garantie</w:t>
      </w:r>
      <w:bookmarkEnd w:id="311"/>
      <w:bookmarkEnd w:id="312"/>
      <w:bookmarkEnd w:id="313"/>
      <w:bookmarkEnd w:id="314"/>
      <w:bookmarkEnd w:id="315"/>
      <w:bookmarkEnd w:id="316"/>
      <w:bookmarkEnd w:id="317"/>
      <w:bookmarkEnd w:id="318"/>
    </w:p>
    <w:p w:rsidR="005977D1" w:rsidRPr="00A05040" w:rsidRDefault="00A05040" w:rsidP="00A05040">
      <w:pPr>
        <w:spacing w:after="120"/>
        <w:jc w:val="both"/>
        <w:rPr>
          <w:rFonts w:ascii="Trebuchet MS" w:hAnsi="Trebuchet MS" w:cs="Arial"/>
          <w:sz w:val="20"/>
          <w:szCs w:val="20"/>
        </w:rPr>
      </w:pPr>
      <w:r>
        <w:rPr>
          <w:rFonts w:ascii="Trebuchet MS" w:hAnsi="Trebuchet MS" w:cs="Arial"/>
          <w:sz w:val="20"/>
          <w:szCs w:val="20"/>
        </w:rPr>
        <w:t>L</w:t>
      </w:r>
      <w:r w:rsidRPr="00A05040">
        <w:rPr>
          <w:rFonts w:ascii="Trebuchet MS" w:hAnsi="Trebuchet MS" w:cs="Arial"/>
          <w:sz w:val="20"/>
          <w:szCs w:val="20"/>
        </w:rPr>
        <w:t>es fournitures sont garanties contre tout vice de fabrication, défaut de matière ou défaut de fonctionnement pendant le délai d’utilisation indiqué sur les emballages d</w:t>
      </w:r>
      <w:r>
        <w:rPr>
          <w:rFonts w:ascii="Trebuchet MS" w:hAnsi="Trebuchet MS" w:cs="Arial"/>
          <w:sz w:val="20"/>
          <w:szCs w:val="20"/>
        </w:rPr>
        <w:t>’origine à compter du jour de leur admission</w:t>
      </w:r>
      <w:r w:rsidRPr="00A05040">
        <w:rPr>
          <w:rFonts w:ascii="Trebuchet MS" w:hAnsi="Trebuchet MS" w:cs="Arial"/>
          <w:sz w:val="20"/>
          <w:szCs w:val="20"/>
        </w:rPr>
        <w:t>. Ce délai de garantie n</w:t>
      </w:r>
      <w:r>
        <w:rPr>
          <w:rFonts w:ascii="Trebuchet MS" w:hAnsi="Trebuchet MS" w:cs="Arial"/>
          <w:sz w:val="20"/>
          <w:szCs w:val="20"/>
        </w:rPr>
        <w:t>e pourra être inférieur à un an c</w:t>
      </w:r>
      <w:r w:rsidRPr="000C4761">
        <w:rPr>
          <w:rFonts w:ascii="Trebuchet MS" w:hAnsi="Trebuchet MS" w:cs="Arial"/>
          <w:sz w:val="20"/>
          <w:szCs w:val="20"/>
        </w:rPr>
        <w:t>onformément a</w:t>
      </w:r>
      <w:r>
        <w:rPr>
          <w:rFonts w:ascii="Trebuchet MS" w:hAnsi="Trebuchet MS" w:cs="Arial"/>
          <w:sz w:val="20"/>
          <w:szCs w:val="20"/>
        </w:rPr>
        <w:t>ux prescriptions de l’article 33</w:t>
      </w:r>
      <w:r w:rsidRPr="000C4761">
        <w:rPr>
          <w:rFonts w:ascii="Trebuchet MS" w:hAnsi="Trebuchet MS" w:cs="Arial"/>
          <w:sz w:val="20"/>
          <w:szCs w:val="20"/>
        </w:rPr>
        <w:t xml:space="preserve"> du </w:t>
      </w:r>
      <w:r>
        <w:rPr>
          <w:rFonts w:ascii="Trebuchet MS" w:hAnsi="Trebuchet MS" w:cs="Arial"/>
          <w:sz w:val="20"/>
          <w:szCs w:val="20"/>
        </w:rPr>
        <w:t>CCAG-FCS.</w:t>
      </w:r>
    </w:p>
    <w:p w:rsidR="005977D1" w:rsidRDefault="005977D1" w:rsidP="005977D1">
      <w:pPr>
        <w:jc w:val="both"/>
        <w:rPr>
          <w:rFonts w:ascii="Trebuchet MS" w:hAnsi="Trebuchet MS" w:cs="Arial"/>
          <w:sz w:val="20"/>
          <w:szCs w:val="20"/>
        </w:rPr>
      </w:pPr>
      <w:r w:rsidRPr="00A05040">
        <w:rPr>
          <w:rFonts w:ascii="Trebuchet MS" w:hAnsi="Trebuchet MS" w:cs="Arial"/>
          <w:sz w:val="20"/>
          <w:szCs w:val="20"/>
        </w:rPr>
        <w:t>Ces garanties sont applicables dans les mêmes conditions aux fournitures de substitution ou de remplacement.</w:t>
      </w:r>
    </w:p>
    <w:p w:rsidR="0032086A" w:rsidRDefault="0032086A" w:rsidP="005977D1">
      <w:pPr>
        <w:jc w:val="both"/>
        <w:rPr>
          <w:rFonts w:ascii="Trebuchet MS" w:hAnsi="Trebuchet MS" w:cs="Arial"/>
          <w:sz w:val="20"/>
          <w:szCs w:val="20"/>
        </w:rPr>
      </w:pPr>
    </w:p>
    <w:p w:rsidR="0032086A" w:rsidRPr="00A05040" w:rsidRDefault="0032086A" w:rsidP="005977D1">
      <w:pPr>
        <w:jc w:val="both"/>
        <w:rPr>
          <w:rFonts w:ascii="Trebuchet MS" w:hAnsi="Trebuchet MS" w:cs="Arial"/>
          <w:sz w:val="20"/>
          <w:szCs w:val="20"/>
        </w:rPr>
      </w:pPr>
    </w:p>
    <w:bookmarkEnd w:id="233"/>
    <w:p w:rsidR="005977D1" w:rsidRDefault="005977D1" w:rsidP="005977D1">
      <w:pPr>
        <w:ind w:firstLine="708"/>
        <w:jc w:val="both"/>
        <w:rPr>
          <w:rFonts w:ascii="Trebuchet MS" w:hAnsi="Trebuchet MS" w:cs="Tahoma"/>
          <w:sz w:val="20"/>
        </w:rPr>
      </w:pPr>
    </w:p>
    <w:p w:rsidR="00B333A2" w:rsidRDefault="00B333A2" w:rsidP="005977D1">
      <w:pPr>
        <w:ind w:firstLine="708"/>
        <w:jc w:val="both"/>
        <w:rPr>
          <w:rFonts w:ascii="Trebuchet MS" w:hAnsi="Trebuchet MS" w:cs="Tahoma"/>
          <w:sz w:val="20"/>
        </w:rPr>
      </w:pPr>
    </w:p>
    <w:p w:rsidR="00B333A2" w:rsidRDefault="00B333A2" w:rsidP="005977D1">
      <w:pPr>
        <w:ind w:firstLine="708"/>
        <w:jc w:val="both"/>
        <w:rPr>
          <w:rFonts w:ascii="Trebuchet MS" w:hAnsi="Trebuchet MS" w:cs="Tahoma"/>
          <w:sz w:val="20"/>
        </w:rPr>
      </w:pPr>
    </w:p>
    <w:p w:rsidR="00B333A2" w:rsidRDefault="00B333A2" w:rsidP="005977D1">
      <w:pPr>
        <w:ind w:firstLine="708"/>
        <w:jc w:val="both"/>
        <w:rPr>
          <w:rFonts w:ascii="Trebuchet MS" w:hAnsi="Trebuchet MS" w:cs="Tahoma"/>
          <w:sz w:val="20"/>
        </w:rPr>
      </w:pPr>
    </w:p>
    <w:p w:rsidR="00B333A2" w:rsidRPr="005977D1" w:rsidRDefault="00B333A2" w:rsidP="005977D1">
      <w:pPr>
        <w:ind w:firstLine="708"/>
        <w:jc w:val="both"/>
        <w:rPr>
          <w:rFonts w:ascii="Trebuchet MS" w:hAnsi="Trebuchet MS" w:cs="Tahoma"/>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19" w:name="_Toc408589864"/>
      <w:bookmarkStart w:id="320"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21" w:name="_Toc59538108"/>
      <w:bookmarkStart w:id="322" w:name="_Ref59538221"/>
      <w:bookmarkStart w:id="323" w:name="_Ref59538262"/>
      <w:bookmarkStart w:id="324" w:name="_Toc59539987"/>
      <w:bookmarkStart w:id="325" w:name="_Toc59540065"/>
      <w:bookmarkStart w:id="326" w:name="_Ref81292346"/>
      <w:bookmarkStart w:id="327" w:name="_Toc179454314"/>
      <w:r>
        <w:t>Délais d’exécution et p</w:t>
      </w:r>
      <w:r w:rsidR="008C3A5F" w:rsidRPr="00885D04">
        <w:t>énalités de retard</w:t>
      </w:r>
      <w:bookmarkEnd w:id="319"/>
      <w:bookmarkEnd w:id="321"/>
      <w:bookmarkEnd w:id="322"/>
      <w:bookmarkEnd w:id="323"/>
      <w:bookmarkEnd w:id="324"/>
      <w:bookmarkEnd w:id="325"/>
      <w:bookmarkEnd w:id="326"/>
      <w:bookmarkEnd w:id="327"/>
    </w:p>
    <w:p w:rsidR="0007713D" w:rsidRPr="000B33F6" w:rsidRDefault="008C3A5F" w:rsidP="00925726">
      <w:pPr>
        <w:pStyle w:val="Titre2"/>
      </w:pPr>
      <w:bookmarkStart w:id="328" w:name="_Toc408589866"/>
      <w:bookmarkStart w:id="329" w:name="_Toc59538110"/>
      <w:bookmarkStart w:id="330" w:name="_Toc59539989"/>
      <w:bookmarkStart w:id="331" w:name="_Toc59540067"/>
      <w:bookmarkStart w:id="332" w:name="_Toc179454315"/>
      <w:r w:rsidRPr="00885D04">
        <w:t>Exigibilité des pénalités de retard</w:t>
      </w:r>
      <w:bookmarkEnd w:id="328"/>
      <w:bookmarkEnd w:id="329"/>
      <w:bookmarkEnd w:id="330"/>
      <w:bookmarkEnd w:id="331"/>
      <w:bookmarkEnd w:id="332"/>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E91192">
        <w:rPr>
          <w:rFonts w:ascii="Trebuchet MS" w:hAnsi="Trebuchet MS"/>
          <w:sz w:val="20"/>
        </w:rPr>
        <w:t xml:space="preserve">à l’article </w:t>
      </w:r>
      <w:r w:rsidR="00E91192">
        <w:rPr>
          <w:rFonts w:ascii="Trebuchet MS" w:hAnsi="Trebuchet MS"/>
          <w:sz w:val="20"/>
        </w:rPr>
        <w:fldChar w:fldCharType="begin"/>
      </w:r>
      <w:r w:rsidR="00E91192">
        <w:rPr>
          <w:rFonts w:ascii="Trebuchet MS" w:hAnsi="Trebuchet MS"/>
          <w:sz w:val="20"/>
        </w:rPr>
        <w:instrText xml:space="preserve"> REF _Ref81292383 \r \h </w:instrText>
      </w:r>
      <w:r w:rsidR="00E91192">
        <w:rPr>
          <w:rFonts w:ascii="Trebuchet MS" w:hAnsi="Trebuchet MS"/>
          <w:sz w:val="20"/>
        </w:rPr>
      </w:r>
      <w:r w:rsidR="00E91192">
        <w:rPr>
          <w:rFonts w:ascii="Trebuchet MS" w:hAnsi="Trebuchet MS"/>
          <w:sz w:val="20"/>
        </w:rPr>
        <w:fldChar w:fldCharType="separate"/>
      </w:r>
      <w:r w:rsidR="004548E8">
        <w:rPr>
          <w:rFonts w:ascii="Trebuchet MS" w:hAnsi="Trebuchet MS"/>
          <w:sz w:val="20"/>
        </w:rPr>
        <w:t>Article 10 -</w:t>
      </w:r>
      <w:r w:rsidR="00E91192">
        <w:rPr>
          <w:rFonts w:ascii="Trebuchet MS" w:hAnsi="Trebuchet MS"/>
          <w:sz w:val="20"/>
        </w:rPr>
        <w:fldChar w:fldCharType="end"/>
      </w:r>
      <w:r w:rsidR="00E91192">
        <w:rPr>
          <w:rFonts w:ascii="Trebuchet MS" w:hAnsi="Trebuchet MS"/>
          <w:sz w:val="20"/>
        </w:rPr>
        <w:t xml:space="preserve"> du présent C.C.A.P.</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33" w:name="_Ref144188218"/>
      <w:bookmarkStart w:id="334" w:name="_Toc408589867"/>
      <w:bookmarkStart w:id="335" w:name="_Toc59538111"/>
      <w:bookmarkStart w:id="336" w:name="_Toc59539990"/>
      <w:bookmarkStart w:id="337" w:name="_Toc59540068"/>
      <w:bookmarkStart w:id="338" w:name="_Toc179454316"/>
      <w:r w:rsidRPr="00C92C95">
        <w:t>Calcul des pénalités de retard</w:t>
      </w:r>
      <w:bookmarkEnd w:id="333"/>
      <w:r w:rsidRPr="00C92C95">
        <w:t xml:space="preserve"> d’exécution</w:t>
      </w:r>
      <w:bookmarkEnd w:id="334"/>
      <w:bookmarkEnd w:id="335"/>
      <w:bookmarkEnd w:id="336"/>
      <w:bookmarkEnd w:id="337"/>
      <w:bookmarkEnd w:id="338"/>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BE0598">
        <w:rPr>
          <w:rFonts w:ascii="Trebuchet MS" w:hAnsi="Trebuchet MS" w:cs="Arial"/>
          <w:sz w:val="20"/>
          <w:szCs w:val="20"/>
        </w:rPr>
        <w:t>:</w:t>
      </w:r>
    </w:p>
    <w:p w:rsidR="000B33F6" w:rsidRPr="00C92C95" w:rsidRDefault="000B33F6" w:rsidP="000B33F6">
      <w:pPr>
        <w:tabs>
          <w:tab w:val="left" w:pos="709"/>
        </w:tabs>
        <w:jc w:val="both"/>
        <w:rPr>
          <w:rFonts w:ascii="Trebuchet MS" w:hAnsi="Trebuchet MS" w:cs="Arial"/>
          <w:b/>
          <w:sz w:val="20"/>
          <w:szCs w:val="20"/>
        </w:rPr>
      </w:pPr>
      <w:r w:rsidRPr="00C92C95">
        <w:rPr>
          <w:rFonts w:ascii="Trebuchet MS" w:hAnsi="Trebuchet MS" w:cs="Arial"/>
          <w:b/>
          <w:sz w:val="20"/>
          <w:szCs w:val="20"/>
        </w:rPr>
        <w:t xml:space="preserve">P (en %) = 1/5 x </w:t>
      </w:r>
      <w:r w:rsidRPr="00C92C95">
        <w:rPr>
          <w:rFonts w:ascii="Trebuchet MS" w:hAnsi="Trebuchet MS" w:cs="Arial"/>
          <w:b/>
          <w:sz w:val="20"/>
          <w:szCs w:val="20"/>
          <w:u w:val="single"/>
        </w:rPr>
        <w:t xml:space="preserve">DC </w:t>
      </w:r>
      <w:r w:rsidR="005F1CB6">
        <w:rPr>
          <w:rFonts w:ascii="Trebuchet MS" w:hAnsi="Trebuchet MS" w:cs="Arial"/>
          <w:b/>
          <w:sz w:val="20"/>
          <w:szCs w:val="20"/>
          <w:u w:val="single"/>
        </w:rPr>
        <w:t>–</w:t>
      </w:r>
      <w:r w:rsidRPr="00C92C95">
        <w:rPr>
          <w:rFonts w:ascii="Trebuchet MS" w:hAnsi="Trebuchet MS" w:cs="Arial"/>
          <w:b/>
          <w:sz w:val="20"/>
          <w:szCs w:val="20"/>
          <w:u w:val="single"/>
        </w:rPr>
        <w:t xml:space="preserve"> DP</w:t>
      </w:r>
      <w:r w:rsidRPr="00C92C95">
        <w:rPr>
          <w:rFonts w:ascii="Trebuchet MS" w:hAnsi="Trebuchet MS" w:cs="Arial"/>
          <w:b/>
          <w:sz w:val="20"/>
          <w:szCs w:val="20"/>
        </w:rPr>
        <w:t xml:space="preserve"> x 100</w:t>
      </w:r>
    </w:p>
    <w:p w:rsidR="000B33F6" w:rsidRPr="00C92C95" w:rsidRDefault="000B33F6" w:rsidP="000B33F6">
      <w:pPr>
        <w:tabs>
          <w:tab w:val="left" w:pos="1701"/>
        </w:tabs>
        <w:spacing w:after="120"/>
        <w:jc w:val="both"/>
        <w:rPr>
          <w:rFonts w:ascii="Trebuchet MS" w:hAnsi="Trebuchet MS" w:cs="Arial"/>
          <w:b/>
          <w:sz w:val="20"/>
          <w:szCs w:val="20"/>
        </w:rPr>
      </w:pPr>
      <w:r w:rsidRPr="00C92C95">
        <w:rPr>
          <w:rFonts w:ascii="Trebuchet MS" w:hAnsi="Trebuchet MS" w:cs="Arial"/>
          <w:b/>
          <w:sz w:val="20"/>
          <w:szCs w:val="20"/>
        </w:rPr>
        <w:tab/>
        <w:t>DP</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Où</w:t>
      </w:r>
      <w:r w:rsidR="005F1CB6">
        <w:rPr>
          <w:rFonts w:ascii="Trebuchet MS" w:hAnsi="Trebuchet MS" w:cs="Arial"/>
          <w:sz w:val="20"/>
          <w:szCs w:val="20"/>
        </w:rPr>
        <w:t> </w:t>
      </w:r>
      <w:r w:rsidRPr="00C92C95">
        <w:rPr>
          <w:rFonts w:ascii="Trebuchet MS" w:hAnsi="Trebuchet MS" w:cs="Arial"/>
          <w:sz w:val="20"/>
          <w:szCs w:val="20"/>
        </w:rPr>
        <w:t>:</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P désigne le montant des pénalités (en % du montant total de la facture)</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DC</w:t>
      </w:r>
      <w:r w:rsidR="005F1CB6">
        <w:rPr>
          <w:rFonts w:ascii="Trebuchet MS" w:hAnsi="Trebuchet MS" w:cs="Arial"/>
          <w:sz w:val="20"/>
          <w:szCs w:val="20"/>
        </w:rPr>
        <w:t> </w:t>
      </w:r>
      <w:r w:rsidRPr="00C92C95">
        <w:rPr>
          <w:rFonts w:ascii="Trebuchet MS" w:hAnsi="Trebuchet MS" w:cs="Arial"/>
          <w:sz w:val="20"/>
          <w:szCs w:val="20"/>
        </w:rPr>
        <w:t>: le délai d’exécution constaté</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DP</w:t>
      </w:r>
      <w:r w:rsidR="005F1CB6">
        <w:rPr>
          <w:rFonts w:ascii="Trebuchet MS" w:hAnsi="Trebuchet MS" w:cs="Arial"/>
          <w:sz w:val="20"/>
          <w:szCs w:val="20"/>
        </w:rPr>
        <w:t> </w:t>
      </w:r>
      <w:r w:rsidRPr="00C92C95">
        <w:rPr>
          <w:rFonts w:ascii="Trebuchet MS" w:hAnsi="Trebuchet MS" w:cs="Arial"/>
          <w:sz w:val="20"/>
          <w:szCs w:val="20"/>
        </w:rPr>
        <w:t>: le délai d’exécution contractuel</w:t>
      </w:r>
    </w:p>
    <w:p w:rsidR="000B33F6" w:rsidRPr="00C92C95" w:rsidRDefault="00A56225" w:rsidP="000B33F6">
      <w:pPr>
        <w:tabs>
          <w:tab w:val="left" w:pos="709"/>
        </w:tabs>
        <w:spacing w:after="120"/>
        <w:jc w:val="both"/>
        <w:rPr>
          <w:rFonts w:ascii="Trebuchet MS" w:hAnsi="Trebuchet MS" w:cs="Arial"/>
          <w:sz w:val="20"/>
          <w:szCs w:val="20"/>
        </w:rPr>
      </w:pPr>
      <w:r>
        <w:rPr>
          <w:rFonts w:ascii="Trebuchet MS" w:hAnsi="Trebuchet MS" w:cs="Arial"/>
          <w:sz w:val="20"/>
          <w:szCs w:val="20"/>
        </w:rPr>
        <w:t>L</w:t>
      </w:r>
      <w:r w:rsidR="000B33F6" w:rsidRPr="00C92C95">
        <w:rPr>
          <w:rFonts w:ascii="Trebuchet MS" w:hAnsi="Trebuchet MS" w:cs="Arial"/>
          <w:sz w:val="20"/>
          <w:szCs w:val="20"/>
        </w:rPr>
        <w:t>a pénalité est appliquée</w:t>
      </w:r>
      <w:r>
        <w:rPr>
          <w:rFonts w:ascii="Trebuchet MS" w:hAnsi="Trebuchet MS" w:cs="Arial"/>
          <w:sz w:val="20"/>
          <w:szCs w:val="20"/>
        </w:rPr>
        <w:t xml:space="preserve"> sur la facture correspondant aux prestations en retard</w:t>
      </w:r>
      <w:r w:rsidR="00BE0598">
        <w:rPr>
          <w:rFonts w:ascii="Trebuchet MS" w:hAnsi="Trebuchet MS" w:cs="Arial"/>
          <w:sz w:val="20"/>
          <w:szCs w:val="20"/>
        </w:rPr>
        <w:t>.</w:t>
      </w:r>
    </w:p>
    <w:p w:rsidR="000B33F6" w:rsidRPr="00C92C95" w:rsidRDefault="000B33F6" w:rsidP="00925726">
      <w:pPr>
        <w:pStyle w:val="Titre2"/>
      </w:pPr>
      <w:bookmarkStart w:id="339" w:name="_Toc447277054"/>
      <w:bookmarkStart w:id="340" w:name="_Toc469492613"/>
      <w:bookmarkStart w:id="341" w:name="_Toc29198734"/>
      <w:bookmarkStart w:id="342" w:name="_Toc179454317"/>
      <w:r w:rsidRPr="00C92C95">
        <w:t>Pénalités pour mauvaise exécution des prestations</w:t>
      </w:r>
      <w:bookmarkEnd w:id="339"/>
      <w:bookmarkEnd w:id="340"/>
      <w:bookmarkEnd w:id="341"/>
      <w:bookmarkEnd w:id="342"/>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9630DB">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 xml:space="preserve">de </w:t>
      </w:r>
      <w:r w:rsidR="009630DB">
        <w:rPr>
          <w:rFonts w:ascii="Trebuchet MS" w:hAnsi="Trebuchet MS" w:cs="Arial"/>
          <w:sz w:val="20"/>
          <w:szCs w:val="20"/>
        </w:rPr>
        <w:t>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9630DB">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43" w:name="_Toc29198735"/>
      <w:bookmarkStart w:id="344" w:name="_Toc179454318"/>
      <w:r w:rsidRPr="00C92C95">
        <w:t>Pénalités pour retard dans la fourniture de documents</w:t>
      </w:r>
      <w:bookmarkEnd w:id="343"/>
      <w:bookmarkEnd w:id="344"/>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45" w:name="_Toc408589872"/>
      <w:bookmarkStart w:id="346" w:name="_Toc59538114"/>
      <w:bookmarkStart w:id="347" w:name="_Toc59539993"/>
      <w:bookmarkStart w:id="348" w:name="_Toc59540071"/>
      <w:bookmarkStart w:id="349" w:name="_Toc179454319"/>
      <w:r w:rsidRPr="00C92C95">
        <w:t>Cumul</w:t>
      </w:r>
      <w:bookmarkEnd w:id="345"/>
      <w:bookmarkEnd w:id="346"/>
      <w:bookmarkEnd w:id="347"/>
      <w:bookmarkEnd w:id="348"/>
      <w:bookmarkEnd w:id="349"/>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Pr>
          <w:rFonts w:ascii="Trebuchet MS" w:hAnsi="Trebuchet MS"/>
          <w:noProof/>
          <w:sz w:val="20"/>
        </w:rPr>
        <w:t>est relevé à 2</w:t>
      </w:r>
      <w:r w:rsidR="0021615F">
        <w:rPr>
          <w:rFonts w:ascii="Trebuchet MS" w:hAnsi="Trebuchet MS"/>
          <w:noProof/>
          <w:sz w:val="20"/>
        </w:rPr>
        <w:t>0%.</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50" w:name="_Toc408589873"/>
      <w:bookmarkStart w:id="351" w:name="_Toc59538115"/>
      <w:bookmarkStart w:id="352" w:name="_Toc59539994"/>
      <w:bookmarkStart w:id="353" w:name="_Toc59540072"/>
      <w:bookmarkStart w:id="354" w:name="_Toc179454320"/>
      <w:r w:rsidRPr="00C92C95">
        <w:lastRenderedPageBreak/>
        <w:t xml:space="preserve">Résiliation </w:t>
      </w:r>
      <w:r w:rsidR="005610F7" w:rsidRPr="00C92C95">
        <w:t>du</w:t>
      </w:r>
      <w:r w:rsidRPr="00C92C95">
        <w:t xml:space="preserve"> marché</w:t>
      </w:r>
      <w:bookmarkEnd w:id="320"/>
      <w:bookmarkEnd w:id="350"/>
      <w:bookmarkEnd w:id="351"/>
      <w:bookmarkEnd w:id="352"/>
      <w:bookmarkEnd w:id="353"/>
      <w:bookmarkEnd w:id="354"/>
    </w:p>
    <w:p w:rsidR="005058DF" w:rsidRPr="00C92C95" w:rsidRDefault="005058DF" w:rsidP="00925726">
      <w:pPr>
        <w:pStyle w:val="Titre2"/>
      </w:pPr>
      <w:bookmarkStart w:id="355" w:name="_Toc29198757"/>
      <w:bookmarkStart w:id="356" w:name="_Ref81295818"/>
      <w:bookmarkStart w:id="357" w:name="_Toc179454321"/>
      <w:r w:rsidRPr="00C92C95">
        <w:t>Résiliation pour évènements extérieurs au marché</w:t>
      </w:r>
      <w:bookmarkEnd w:id="355"/>
      <w:bookmarkEnd w:id="356"/>
      <w:bookmarkEnd w:id="357"/>
    </w:p>
    <w:p w:rsidR="00520405" w:rsidRPr="00411856" w:rsidRDefault="005058DF" w:rsidP="00411856">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009706DB">
        <w:rPr>
          <w:rFonts w:ascii="Trebuchet MS" w:hAnsi="Trebuchet MS"/>
          <w:noProof/>
          <w:sz w:val="20"/>
        </w:rPr>
        <w:t>.</w:t>
      </w:r>
    </w:p>
    <w:p w:rsidR="00411856" w:rsidRDefault="00411856" w:rsidP="00411856">
      <w:pPr>
        <w:autoSpaceDE w:val="0"/>
        <w:autoSpaceDN w:val="0"/>
        <w:adjustRightInd w:val="0"/>
        <w:rPr>
          <w:rFonts w:ascii="Trebuchet MS" w:hAnsi="Trebuchet MS" w:cs="Calibri"/>
          <w:sz w:val="20"/>
        </w:rPr>
      </w:pPr>
    </w:p>
    <w:p w:rsidR="00411856" w:rsidRPr="00411856" w:rsidRDefault="00411856" w:rsidP="00411856">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Pr>
          <w:rFonts w:ascii="Trebuchet MS" w:hAnsi="Trebuchet MS"/>
          <w:noProof/>
          <w:sz w:val="20"/>
        </w:rPr>
        <w:t>Titulaire</w:t>
      </w:r>
      <w:r w:rsidRPr="003824BE">
        <w:rPr>
          <w:rFonts w:ascii="Trebuchet MS" w:hAnsi="Trebuchet MS"/>
          <w:noProof/>
          <w:sz w:val="20"/>
        </w:rPr>
        <w:t xml:space="preserve"> à indemnité.</w:t>
      </w:r>
    </w:p>
    <w:p w:rsidR="003D5425" w:rsidRPr="00C92C95" w:rsidRDefault="003D5425" w:rsidP="00925726">
      <w:pPr>
        <w:pStyle w:val="Titre2"/>
      </w:pPr>
      <w:bookmarkStart w:id="358" w:name="_Toc179454322"/>
      <w:r w:rsidRPr="00C92C95">
        <w:t>Résiliation pour évènements liés au marché</w:t>
      </w:r>
      <w:bookmarkEnd w:id="358"/>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9630DB">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9630DB">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BE4B6C"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59" w:name="_Toc408589877"/>
      <w:bookmarkStart w:id="360" w:name="_Toc59538119"/>
      <w:bookmarkStart w:id="361" w:name="_Ref59538223"/>
      <w:bookmarkStart w:id="362" w:name="_Toc59539998"/>
      <w:bookmarkStart w:id="363" w:name="_Toc59540076"/>
      <w:bookmarkStart w:id="364" w:name="_Ref63774147"/>
      <w:bookmarkStart w:id="365" w:name="_Toc179454323"/>
      <w:r w:rsidRPr="00885D04">
        <w:t>Résiliation pour motifs d’intérêt général</w:t>
      </w:r>
      <w:bookmarkEnd w:id="359"/>
      <w:bookmarkEnd w:id="360"/>
      <w:bookmarkEnd w:id="361"/>
      <w:bookmarkEnd w:id="362"/>
      <w:bookmarkEnd w:id="363"/>
      <w:bookmarkEnd w:id="364"/>
      <w:bookmarkEnd w:id="365"/>
      <w:r w:rsidRPr="00885D04">
        <w:t xml:space="preserve"> </w:t>
      </w:r>
    </w:p>
    <w:p w:rsidR="009706DB" w:rsidRPr="009706DB" w:rsidRDefault="009630DB" w:rsidP="009706DB">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 xml:space="preserve">intérêt général, notamment </w:t>
      </w:r>
      <w:r w:rsidR="009706DB">
        <w:rPr>
          <w:rFonts w:ascii="Trebuchet MS" w:hAnsi="Trebuchet MS" w:cs="Calibri"/>
          <w:bCs/>
          <w:sz w:val="20"/>
        </w:rPr>
        <w:t xml:space="preserve">dans les cas suivants : </w:t>
      </w:r>
    </w:p>
    <w:p w:rsidR="009706DB" w:rsidRPr="001D50CD" w:rsidRDefault="009706DB" w:rsidP="009706DB">
      <w:pPr>
        <w:pStyle w:val="Paragraphedeliste"/>
        <w:numPr>
          <w:ilvl w:val="0"/>
          <w:numId w:val="25"/>
        </w:numPr>
        <w:autoSpaceDE w:val="0"/>
        <w:autoSpaceDN w:val="0"/>
        <w:adjustRightInd w:val="0"/>
        <w:spacing w:after="120"/>
        <w:ind w:left="714" w:hanging="357"/>
        <w:contextualSpacing w:val="0"/>
        <w:rPr>
          <w:rFonts w:ascii="Trebuchet MS" w:hAnsi="Trebuchet MS" w:cs="Calibri"/>
          <w:sz w:val="20"/>
        </w:rPr>
      </w:pPr>
      <w:r w:rsidRPr="00520405">
        <w:rPr>
          <w:rFonts w:ascii="Trebuchet MS" w:hAnsi="Trebuchet MS" w:cs="Calibri"/>
          <w:sz w:val="20"/>
        </w:rPr>
        <w:t>Evolution technologique majeure</w:t>
      </w:r>
      <w:r>
        <w:rPr>
          <w:rFonts w:ascii="Trebuchet MS" w:hAnsi="Trebuchet MS" w:cs="Calibri"/>
          <w:sz w:val="20"/>
        </w:rPr>
        <w:t xml:space="preserve">, </w:t>
      </w:r>
      <w:r w:rsidRPr="00520405">
        <w:rPr>
          <w:rFonts w:ascii="Trebuchet MS" w:hAnsi="Trebuchet MS" w:cs="Calibri"/>
          <w:sz w:val="20"/>
        </w:rPr>
        <w:t xml:space="preserve">évolution des techniques médicales, chirurgicales, de soins, d’évolution règlementaire, d’évolution des activités des praticiens  hospitaliers, ou de changement du projet médical de l’établissement hospitalier, </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sidRPr="00520405">
        <w:rPr>
          <w:rFonts w:ascii="Trebuchet MS" w:hAnsi="Trebuchet MS" w:cs="Calibri"/>
          <w:sz w:val="20"/>
        </w:rPr>
        <w:t>Commercialisation de produits innovants, de ch</w:t>
      </w:r>
      <w:r>
        <w:rPr>
          <w:rFonts w:ascii="Trebuchet MS" w:hAnsi="Trebuchet MS" w:cs="Calibri"/>
          <w:sz w:val="20"/>
        </w:rPr>
        <w:t>angement de statut du produit, insatisfaction à l’utilisation,</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Pr>
          <w:rFonts w:ascii="Trebuchet MS" w:hAnsi="Trebuchet MS" w:cs="Calibri"/>
          <w:sz w:val="20"/>
        </w:rPr>
        <w:t>Chute de brevets, fin d’un monopole de fait,</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sidRPr="003824BE">
        <w:rPr>
          <w:rFonts w:ascii="Trebuchet MS" w:hAnsi="Trebuchet MS" w:cs="Calibri"/>
          <w:bCs/>
          <w:sz w:val="20"/>
        </w:rPr>
        <w:t>abandon du projet lié au marché</w:t>
      </w:r>
      <w:r>
        <w:rPr>
          <w:rFonts w:ascii="Trebuchet MS" w:hAnsi="Trebuchet MS" w:cs="Calibri"/>
          <w:bCs/>
          <w:sz w:val="20"/>
        </w:rPr>
        <w:t>,</w:t>
      </w:r>
    </w:p>
    <w:p w:rsidR="009706DB" w:rsidRDefault="009706DB" w:rsidP="009706DB">
      <w:pPr>
        <w:pStyle w:val="Paragraphedeliste"/>
        <w:numPr>
          <w:ilvl w:val="0"/>
          <w:numId w:val="25"/>
        </w:numPr>
        <w:autoSpaceDE w:val="0"/>
        <w:autoSpaceDN w:val="0"/>
        <w:adjustRightInd w:val="0"/>
        <w:rPr>
          <w:rFonts w:ascii="Trebuchet MS" w:hAnsi="Trebuchet MS" w:cs="Calibri"/>
          <w:sz w:val="20"/>
        </w:rPr>
      </w:pPr>
      <w:r w:rsidRPr="003824BE">
        <w:rPr>
          <w:rFonts w:ascii="Trebuchet MS" w:hAnsi="Trebuchet MS" w:cs="Calibri"/>
          <w:bCs/>
          <w:sz w:val="20"/>
        </w:rPr>
        <w:t>considérations s’attachant à l’organisation et au fonctionnement du service public hospitalier.</w:t>
      </w:r>
    </w:p>
    <w:p w:rsidR="009706DB" w:rsidRPr="003824BE" w:rsidRDefault="009706DB" w:rsidP="003824BE">
      <w:pPr>
        <w:tabs>
          <w:tab w:val="left" w:pos="5529"/>
        </w:tabs>
        <w:spacing w:after="120"/>
        <w:jc w:val="both"/>
        <w:rPr>
          <w:rFonts w:ascii="Trebuchet MS" w:hAnsi="Trebuchet MS" w:cs="Calibri"/>
          <w:bCs/>
          <w:sz w:val="20"/>
        </w:rPr>
      </w:pP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66" w:name="_Ref465849016"/>
      <w:bookmarkStart w:id="367" w:name="_Toc469492626"/>
      <w:bookmarkStart w:id="368" w:name="_Toc29198759"/>
      <w:bookmarkStart w:id="369" w:name="_Toc179454324"/>
      <w:r w:rsidRPr="005058DF">
        <w:t xml:space="preserve">Résiliation </w:t>
      </w:r>
      <w:r>
        <w:t xml:space="preserve">aux </w:t>
      </w:r>
      <w:r w:rsidRPr="005058DF">
        <w:t xml:space="preserve">torts du </w:t>
      </w:r>
      <w:r w:rsidR="00C25810">
        <w:t>Titulaire</w:t>
      </w:r>
      <w:bookmarkEnd w:id="366"/>
      <w:bookmarkEnd w:id="367"/>
      <w:bookmarkEnd w:id="368"/>
      <w:bookmarkEnd w:id="369"/>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Default="005058DF" w:rsidP="00520405">
      <w:pPr>
        <w:pStyle w:val="Paragraphedeliste"/>
        <w:numPr>
          <w:ilvl w:val="0"/>
          <w:numId w:val="3"/>
        </w:numPr>
        <w:tabs>
          <w:tab w:val="left" w:pos="5529"/>
        </w:tabs>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20405">
        <w:rPr>
          <w:rFonts w:ascii="Trebuchet MS" w:eastAsia="Calibri" w:hAnsi="Trebuchet MS"/>
          <w:noProof/>
          <w:sz w:val="20"/>
          <w:szCs w:val="20"/>
          <w:lang w:eastAsia="en-US"/>
        </w:rPr>
        <w:t> et notamment :</w:t>
      </w:r>
      <w:r w:rsidR="005F1CB6">
        <w:rPr>
          <w:rFonts w:ascii="Trebuchet MS" w:eastAsia="Calibri" w:hAnsi="Trebuchet MS"/>
          <w:noProof/>
          <w:sz w:val="20"/>
          <w:szCs w:val="20"/>
          <w:lang w:eastAsia="en-US"/>
        </w:rPr>
        <w:t> </w:t>
      </w:r>
    </w:p>
    <w:p w:rsidR="00520405" w:rsidRPr="00520405" w:rsidRDefault="00520405" w:rsidP="00520405">
      <w:pPr>
        <w:pStyle w:val="Paragraphedeliste"/>
        <w:numPr>
          <w:ilvl w:val="1"/>
          <w:numId w:val="24"/>
        </w:numPr>
        <w:autoSpaceDE w:val="0"/>
        <w:autoSpaceDN w:val="0"/>
        <w:adjustRightInd w:val="0"/>
        <w:ind w:left="1134" w:hanging="283"/>
        <w:rPr>
          <w:rFonts w:ascii="Trebuchet MS" w:eastAsia="Calibri" w:hAnsi="Trebuchet MS"/>
          <w:noProof/>
          <w:sz w:val="20"/>
          <w:szCs w:val="20"/>
          <w:lang w:eastAsia="en-US"/>
        </w:rPr>
      </w:pPr>
      <w:r w:rsidRPr="00520405">
        <w:rPr>
          <w:rFonts w:ascii="Trebuchet MS" w:eastAsia="Calibri" w:hAnsi="Trebuchet MS"/>
          <w:noProof/>
          <w:sz w:val="20"/>
          <w:szCs w:val="20"/>
          <w:lang w:eastAsia="en-US"/>
        </w:rPr>
        <w:t>Produit :</w:t>
      </w:r>
      <w:r>
        <w:rPr>
          <w:rFonts w:ascii="Trebuchet MS" w:eastAsia="Calibri" w:hAnsi="Trebuchet MS"/>
          <w:noProof/>
          <w:sz w:val="20"/>
          <w:szCs w:val="20"/>
          <w:lang w:eastAsia="en-US"/>
        </w:rPr>
        <w:t xml:space="preserve"> n</w:t>
      </w:r>
      <w:r w:rsidRPr="00520405">
        <w:rPr>
          <w:rFonts w:ascii="Trebuchet MS" w:eastAsia="Calibri" w:hAnsi="Trebuchet MS"/>
          <w:noProof/>
          <w:sz w:val="20"/>
          <w:szCs w:val="20"/>
          <w:lang w:eastAsia="en-US"/>
        </w:rPr>
        <w:t>on-conformité du produit par rapport au spécimen envoyé ou par rapport aux spécifications du fournisseur</w:t>
      </w:r>
      <w:r>
        <w:rPr>
          <w:rFonts w:ascii="Trebuchet MS" w:eastAsia="Calibri" w:hAnsi="Trebuchet MS"/>
          <w:noProof/>
          <w:sz w:val="20"/>
          <w:szCs w:val="20"/>
          <w:lang w:eastAsia="en-US"/>
        </w:rPr>
        <w:t>, é</w:t>
      </w:r>
      <w:r w:rsidRPr="00520405">
        <w:rPr>
          <w:rFonts w:ascii="Trebuchet MS" w:eastAsia="Calibri" w:hAnsi="Trebuchet MS"/>
          <w:noProof/>
          <w:sz w:val="20"/>
          <w:szCs w:val="20"/>
          <w:lang w:eastAsia="en-US"/>
        </w:rPr>
        <w:t>tiquetage du produit pharmaceutique non conforme à la règlementation</w:t>
      </w:r>
      <w:r>
        <w:rPr>
          <w:rFonts w:ascii="Trebuchet MS" w:eastAsia="Calibri" w:hAnsi="Trebuchet MS"/>
          <w:noProof/>
          <w:sz w:val="20"/>
          <w:szCs w:val="20"/>
          <w:lang w:eastAsia="en-US"/>
        </w:rPr>
        <w:t xml:space="preserve">, </w:t>
      </w:r>
      <w:r w:rsidR="000D0FF4">
        <w:rPr>
          <w:rFonts w:ascii="Trebuchet MS" w:eastAsia="Calibri" w:hAnsi="Trebuchet MS"/>
          <w:noProof/>
          <w:sz w:val="20"/>
          <w:szCs w:val="20"/>
          <w:lang w:eastAsia="en-US"/>
        </w:rPr>
        <w:t xml:space="preserve">non </w:t>
      </w:r>
      <w:r w:rsidRPr="00520405">
        <w:rPr>
          <w:rFonts w:ascii="Trebuchet MS" w:eastAsia="Calibri" w:hAnsi="Trebuchet MS"/>
          <w:noProof/>
          <w:sz w:val="20"/>
          <w:szCs w:val="20"/>
          <w:lang w:eastAsia="en-US"/>
        </w:rPr>
        <w:t>application des règlementations et recommandations en vigueur (l'ANSM, …)</w:t>
      </w:r>
      <w:r>
        <w:rPr>
          <w:rFonts w:ascii="Trebuchet MS" w:eastAsia="Calibri" w:hAnsi="Trebuchet MS"/>
          <w:noProof/>
          <w:sz w:val="20"/>
          <w:szCs w:val="20"/>
          <w:lang w:eastAsia="en-US"/>
        </w:rPr>
        <w:t>, i</w:t>
      </w:r>
      <w:r w:rsidRPr="00520405">
        <w:rPr>
          <w:rFonts w:ascii="Trebuchet MS" w:eastAsia="Calibri" w:hAnsi="Trebuchet MS"/>
          <w:noProof/>
          <w:sz w:val="20"/>
          <w:szCs w:val="20"/>
          <w:lang w:eastAsia="en-US"/>
        </w:rPr>
        <w:t>ncident de pharmacovigilance</w:t>
      </w:r>
    </w:p>
    <w:p w:rsidR="00520405" w:rsidRPr="00520405" w:rsidRDefault="00520405" w:rsidP="00520405">
      <w:pPr>
        <w:pStyle w:val="Paragraphedeliste"/>
        <w:numPr>
          <w:ilvl w:val="1"/>
          <w:numId w:val="24"/>
        </w:numPr>
        <w:autoSpaceDE w:val="0"/>
        <w:autoSpaceDN w:val="0"/>
        <w:adjustRightInd w:val="0"/>
        <w:spacing w:after="120"/>
        <w:ind w:left="1134" w:hanging="283"/>
        <w:contextualSpacing w:val="0"/>
        <w:rPr>
          <w:rFonts w:ascii="Trebuchet MS" w:eastAsia="Calibri" w:hAnsi="Trebuchet MS"/>
          <w:noProof/>
          <w:sz w:val="20"/>
          <w:szCs w:val="20"/>
          <w:lang w:eastAsia="en-US"/>
        </w:rPr>
      </w:pPr>
      <w:r w:rsidRPr="00520405">
        <w:rPr>
          <w:rFonts w:ascii="Trebuchet MS" w:eastAsia="Calibri" w:hAnsi="Trebuchet MS"/>
          <w:noProof/>
          <w:sz w:val="20"/>
          <w:szCs w:val="20"/>
          <w:lang w:eastAsia="en-US"/>
        </w:rPr>
        <w:t>Approvisionnement :</w:t>
      </w:r>
      <w:r>
        <w:rPr>
          <w:rFonts w:ascii="Trebuchet MS" w:eastAsia="Calibri" w:hAnsi="Trebuchet MS"/>
          <w:noProof/>
          <w:sz w:val="20"/>
          <w:szCs w:val="20"/>
          <w:lang w:eastAsia="en-US"/>
        </w:rPr>
        <w:t xml:space="preserve"> r</w:t>
      </w:r>
      <w:r w:rsidRPr="00520405">
        <w:rPr>
          <w:rFonts w:ascii="Trebuchet MS" w:eastAsia="Calibri" w:hAnsi="Trebuchet MS"/>
          <w:noProof/>
          <w:sz w:val="20"/>
          <w:szCs w:val="20"/>
          <w:lang w:eastAsia="en-US"/>
        </w:rPr>
        <w:t>upture</w:t>
      </w:r>
      <w:r>
        <w:rPr>
          <w:rFonts w:ascii="Trebuchet MS" w:eastAsia="Calibri" w:hAnsi="Trebuchet MS"/>
          <w:noProof/>
          <w:sz w:val="20"/>
          <w:szCs w:val="20"/>
          <w:lang w:eastAsia="en-US"/>
        </w:rPr>
        <w:t>s</w:t>
      </w:r>
      <w:r w:rsidRPr="00520405">
        <w:rPr>
          <w:rFonts w:ascii="Trebuchet MS" w:eastAsia="Calibri" w:hAnsi="Trebuchet MS"/>
          <w:noProof/>
          <w:sz w:val="20"/>
          <w:szCs w:val="20"/>
          <w:lang w:eastAsia="en-US"/>
        </w:rPr>
        <w:t xml:space="preserve"> de stock</w:t>
      </w:r>
      <w:r>
        <w:rPr>
          <w:rFonts w:ascii="Trebuchet MS" w:eastAsia="Calibri" w:hAnsi="Trebuchet MS"/>
          <w:noProof/>
          <w:sz w:val="20"/>
          <w:szCs w:val="20"/>
          <w:lang w:eastAsia="en-US"/>
        </w:rPr>
        <w:t>, n</w:t>
      </w:r>
      <w:r w:rsidRPr="00520405">
        <w:rPr>
          <w:rFonts w:ascii="Trebuchet MS" w:eastAsia="Calibri" w:hAnsi="Trebuchet MS"/>
          <w:noProof/>
          <w:sz w:val="20"/>
          <w:szCs w:val="20"/>
          <w:lang w:eastAsia="en-US"/>
        </w:rPr>
        <w:t xml:space="preserve">on-respect des contraintes logistiques, des délais et horaires de livraison mentionnés dans </w:t>
      </w:r>
      <w:r w:rsidR="00783C9E" w:rsidRPr="00783C9E">
        <w:rPr>
          <w:rFonts w:ascii="Trebuchet MS" w:eastAsia="Calibri" w:hAnsi="Trebuchet MS" w:cs="Arial"/>
          <w:sz w:val="20"/>
          <w:szCs w:val="20"/>
          <w:highlight w:val="lightGray"/>
          <w:lang w:eastAsia="en-US"/>
        </w:rPr>
        <w:t>l</w:t>
      </w:r>
      <w:r w:rsidR="00592584">
        <w:rPr>
          <w:rFonts w:ascii="Trebuchet MS" w:eastAsia="Calibri" w:hAnsi="Trebuchet MS" w:cs="Arial"/>
          <w:sz w:val="20"/>
          <w:szCs w:val="20"/>
          <w:highlight w:val="lightGray"/>
          <w:lang w:eastAsia="en-US"/>
        </w:rPr>
        <w:t>’annexe 4</w:t>
      </w:r>
      <w:r w:rsidRPr="00783C9E">
        <w:rPr>
          <w:rFonts w:ascii="Trebuchet MS" w:eastAsia="Calibri" w:hAnsi="Trebuchet MS" w:cs="Arial"/>
          <w:sz w:val="20"/>
          <w:szCs w:val="20"/>
          <w:highlight w:val="lightGray"/>
          <w:lang w:eastAsia="en-US"/>
        </w:rPr>
        <w:t xml:space="preserve"> </w:t>
      </w:r>
      <w:r w:rsidR="00E25C31">
        <w:rPr>
          <w:rFonts w:ascii="Trebuchet MS" w:eastAsia="Calibri" w:hAnsi="Trebuchet MS" w:cs="Arial"/>
          <w:sz w:val="20"/>
          <w:szCs w:val="20"/>
          <w:highlight w:val="lightGray"/>
          <w:lang w:eastAsia="en-US"/>
        </w:rPr>
        <w:t>au C.C.A.P</w:t>
      </w:r>
      <w:r w:rsidR="00E25C31">
        <w:rPr>
          <w:rFonts w:ascii="Trebuchet MS" w:eastAsia="Calibri" w:hAnsi="Trebuchet MS" w:cs="Arial"/>
          <w:sz w:val="20"/>
          <w:szCs w:val="20"/>
          <w:lang w:eastAsia="en-US"/>
        </w:rPr>
        <w:t xml:space="preserve"> </w:t>
      </w:r>
    </w:p>
    <w:p w:rsidR="005058DF" w:rsidRPr="003824BE" w:rsidRDefault="005058DF" w:rsidP="00BD5C80">
      <w:pPr>
        <w:pStyle w:val="Paragraphedeliste"/>
        <w:numPr>
          <w:ilvl w:val="0"/>
          <w:numId w:val="3"/>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lastRenderedPageBreak/>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20405" w:rsidRPr="00520405" w:rsidRDefault="005058DF" w:rsidP="00520405">
      <w:pPr>
        <w:pStyle w:val="Paragraphedeliste"/>
        <w:numPr>
          <w:ilvl w:val="0"/>
          <w:numId w:val="3"/>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9630DB">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9630DB">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 xml:space="preserve">à </w:t>
      </w:r>
      <w:r w:rsidR="009630DB">
        <w:rPr>
          <w:rFonts w:ascii="Trebuchet MS" w:hAnsi="Trebuchet MS"/>
          <w:noProof/>
          <w:sz w:val="20"/>
          <w:szCs w:val="20"/>
        </w:rPr>
        <w:t>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70" w:name="_Toc469492627"/>
      <w:bookmarkStart w:id="371" w:name="_Toc29198760"/>
      <w:bookmarkStart w:id="372" w:name="_Toc179454325"/>
      <w:r w:rsidRPr="005058DF">
        <w:t xml:space="preserve">Exécution de la prestation aux frais et risques du </w:t>
      </w:r>
      <w:r w:rsidR="00C25810">
        <w:t>Titulaire</w:t>
      </w:r>
      <w:bookmarkEnd w:id="370"/>
      <w:bookmarkEnd w:id="371"/>
      <w:bookmarkEnd w:id="372"/>
    </w:p>
    <w:p w:rsidR="005058DF" w:rsidRPr="005058DF" w:rsidRDefault="005058DF" w:rsidP="00C97611">
      <w:pPr>
        <w:pStyle w:val="Titre3"/>
      </w:pPr>
      <w:bookmarkStart w:id="373" w:name="_Ref476926092"/>
      <w:bookmarkStart w:id="374" w:name="_Toc29198761"/>
      <w:bookmarkStart w:id="375" w:name="_Toc179454326"/>
      <w:r w:rsidRPr="005058DF">
        <w:t>En cas d’inexécution de la prestation en cours d’exécution</w:t>
      </w:r>
      <w:bookmarkEnd w:id="373"/>
      <w:bookmarkEnd w:id="374"/>
      <w:bookmarkEnd w:id="375"/>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9630DB">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sidR="009630DB">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sidR="009630DB">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ette exécution</w:t>
      </w:r>
      <w:r w:rsidR="00E91192">
        <w:rPr>
          <w:rFonts w:ascii="Trebuchet MS" w:hAnsi="Trebuchet MS" w:cs="Calibri"/>
          <w:bCs/>
          <w:sz w:val="20"/>
          <w:szCs w:val="20"/>
        </w:rPr>
        <w:t xml:space="preserve"> aux frais et risques</w:t>
      </w:r>
      <w:r w:rsidR="005058DF" w:rsidRPr="003824BE">
        <w:rPr>
          <w:rFonts w:ascii="Trebuchet MS" w:hAnsi="Trebuchet MS" w:cs="Calibri"/>
          <w:bCs/>
          <w:sz w:val="20"/>
          <w:szCs w:val="20"/>
        </w:rPr>
        <w:t xml:space="preserve"> </w:t>
      </w:r>
      <w:r w:rsidR="00A748D3">
        <w:rPr>
          <w:rFonts w:ascii="Trebuchet MS" w:hAnsi="Trebuchet MS" w:cs="Calibri"/>
          <w:bCs/>
          <w:sz w:val="20"/>
          <w:szCs w:val="20"/>
        </w:rPr>
        <w:t>n’</w:t>
      </w:r>
      <w:r>
        <w:rPr>
          <w:rFonts w:ascii="Trebuchet MS" w:hAnsi="Trebuchet MS" w:cs="Calibri"/>
          <w:bCs/>
          <w:sz w:val="20"/>
          <w:szCs w:val="20"/>
        </w:rPr>
        <w:t>est</w:t>
      </w:r>
      <w:r w:rsidR="00A748D3">
        <w:rPr>
          <w:rFonts w:ascii="Trebuchet MS" w:hAnsi="Trebuchet MS" w:cs="Calibri"/>
          <w:bCs/>
          <w:sz w:val="20"/>
          <w:szCs w:val="20"/>
        </w:rPr>
        <w:t xml:space="preserve"> pas</w:t>
      </w:r>
      <w:r>
        <w:rPr>
          <w:rFonts w:ascii="Trebuchet MS" w:hAnsi="Trebuchet MS" w:cs="Calibri"/>
          <w:bCs/>
          <w:sz w:val="20"/>
          <w:szCs w:val="20"/>
        </w:rPr>
        <w:t xml:space="preserve"> précédée d’une mise en demeure préalable</w:t>
      </w:r>
      <w:r w:rsidR="00A748D3">
        <w:rPr>
          <w:rFonts w:ascii="Trebuchet MS" w:hAnsi="Trebuchet MS" w:cs="Calibri"/>
          <w:bCs/>
          <w:sz w:val="20"/>
          <w:szCs w:val="20"/>
        </w:rPr>
        <w:t xml:space="preserve"> dans la mesure où les prestations prévues au marché, ne peuvent, par nature,</w:t>
      </w:r>
      <w:r>
        <w:rPr>
          <w:rFonts w:ascii="Trebuchet MS" w:hAnsi="Trebuchet MS" w:cs="Calibri"/>
          <w:bCs/>
          <w:sz w:val="20"/>
          <w:szCs w:val="20"/>
        </w:rPr>
        <w:t xml:space="preserve"> souffrir d’aucun retard.</w:t>
      </w:r>
    </w:p>
    <w:p w:rsidR="005058DF" w:rsidRPr="005058DF" w:rsidRDefault="005058DF" w:rsidP="00C97611">
      <w:pPr>
        <w:pStyle w:val="Titre3"/>
      </w:pPr>
      <w:bookmarkStart w:id="376" w:name="_Toc29198762"/>
      <w:bookmarkStart w:id="377" w:name="_Toc179454327"/>
      <w:r w:rsidRPr="005058DF">
        <w:t xml:space="preserve">Après résiliation prononcée aux torts du </w:t>
      </w:r>
      <w:r w:rsidR="00C25810">
        <w:t>Titulaire</w:t>
      </w:r>
      <w:bookmarkEnd w:id="376"/>
      <w:bookmarkEnd w:id="377"/>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9630DB">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 xml:space="preserve">de </w:t>
      </w:r>
      <w:r w:rsidR="009630DB">
        <w:rPr>
          <w:rFonts w:ascii="Trebuchet MS" w:eastAsia="Calibri" w:hAnsi="Trebuchet MS" w:cs="Calibri"/>
          <w:bCs/>
          <w:sz w:val="20"/>
          <w:szCs w:val="20"/>
          <w:lang w:eastAsia="en-US"/>
        </w:rPr>
        <w:t>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 xml:space="preserve">à </w:t>
      </w:r>
      <w:r w:rsidR="009630DB">
        <w:rPr>
          <w:rFonts w:ascii="Trebuchet MS" w:eastAsia="Calibri" w:hAnsi="Trebuchet MS" w:cs="Calibri"/>
          <w:bCs/>
          <w:sz w:val="20"/>
          <w:szCs w:val="20"/>
          <w:lang w:eastAsia="en-US"/>
        </w:rPr>
        <w:t>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78" w:name="_Toc408589883"/>
      <w:bookmarkStart w:id="379" w:name="_Toc59538125"/>
      <w:bookmarkStart w:id="380" w:name="_Toc59540004"/>
      <w:bookmarkStart w:id="381" w:name="_Toc59540082"/>
      <w:bookmarkStart w:id="382" w:name="_Toc179454328"/>
      <w:r w:rsidRPr="00885D04">
        <w:t>Droit applicable et tribunal compétent</w:t>
      </w:r>
      <w:bookmarkEnd w:id="378"/>
      <w:bookmarkEnd w:id="379"/>
      <w:bookmarkEnd w:id="380"/>
      <w:bookmarkEnd w:id="381"/>
      <w:bookmarkEnd w:id="382"/>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83" w:name="_Toc358040192"/>
      <w:bookmarkStart w:id="384"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E25C31">
        <w:rPr>
          <w:rFonts w:ascii="Trebuchet MS" w:eastAsia="Times New Roman" w:hAnsi="Trebuchet MS"/>
          <w:noProof/>
          <w:sz w:val="20"/>
          <w:szCs w:val="20"/>
          <w:lang w:eastAsia="fr-FR"/>
        </w:rPr>
        <w:t>e</w:t>
      </w:r>
      <w:r w:rsidR="00B05D58">
        <w:rPr>
          <w:rFonts w:ascii="Trebuchet MS" w:eastAsia="Times New Roman" w:hAnsi="Trebuchet MS"/>
          <w:noProof/>
          <w:sz w:val="20"/>
          <w:szCs w:val="20"/>
          <w:lang w:eastAsia="fr-FR"/>
        </w:rPr>
        <w:t xml:space="preserve">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lastRenderedPageBreak/>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9630DB">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bookmarkEnd w:id="383"/>
    <w:bookmarkEnd w:id="384"/>
    <w:p w:rsidR="005F513F" w:rsidRDefault="005F513F">
      <w:pPr>
        <w:rPr>
          <w:rFonts w:ascii="Trebuchet MS" w:eastAsia="Times New Roman" w:hAnsi="Trebuchet MS" w:cs="Tahoma"/>
          <w:lang w:eastAsia="fr-FR"/>
        </w:rPr>
      </w:pPr>
      <w:r>
        <w:rPr>
          <w:rFonts w:ascii="Trebuchet MS" w:eastAsia="Times New Roman" w:hAnsi="Trebuchet MS" w:cs="Tahoma"/>
          <w:lang w:eastAsia="fr-FR"/>
        </w:rPr>
        <w:br w:type="page"/>
      </w:r>
    </w:p>
    <w:p w:rsidR="00A335CC" w:rsidRDefault="00A335CC" w:rsidP="00EC7FC7">
      <w:pPr>
        <w:widowControl w:val="0"/>
        <w:autoSpaceDE w:val="0"/>
        <w:autoSpaceDN w:val="0"/>
        <w:spacing w:before="120"/>
        <w:jc w:val="both"/>
        <w:rPr>
          <w:rFonts w:ascii="Trebuchet MS" w:eastAsia="Times New Roman" w:hAnsi="Trebuchet MS" w:cs="Tahoma"/>
          <w:lang w:eastAsia="fr-FR"/>
        </w:rPr>
      </w:pPr>
    </w:p>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85" w:name="_Toc408589885"/>
      <w:r w:rsidRPr="00A335CC">
        <w:rPr>
          <w:rFonts w:ascii="Trebuchet MS" w:eastAsia="Times New Roman" w:hAnsi="Trebuchet MS" w:cs="Arial"/>
          <w:b/>
          <w:bCs/>
          <w:iCs/>
          <w:spacing w:val="6"/>
          <w:sz w:val="24"/>
          <w:lang w:eastAsia="fr-FR"/>
        </w:rPr>
        <w:t xml:space="preserve">Chapitre VI – Dérogations au </w:t>
      </w:r>
      <w:bookmarkEnd w:id="385"/>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96053B">
              <w:rPr>
                <w:rFonts w:ascii="Trebuchet MS" w:hAnsi="Trebuchet MS" w:cs="Arial"/>
                <w:b/>
                <w:sz w:val="20"/>
                <w:szCs w:val="20"/>
              </w:rPr>
              <w:t>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2C0BDC">
              <w:rPr>
                <w:rFonts w:ascii="Trebuchet MS" w:hAnsi="Trebuchet MS" w:cs="Arial"/>
                <w:sz w:val="20"/>
                <w:szCs w:val="20"/>
              </w:rPr>
              <w:t>4</w:t>
            </w:r>
            <w:r w:rsidR="004548E8">
              <w:rPr>
                <w:rFonts w:ascii="Trebuchet MS" w:hAnsi="Trebuchet MS" w:cs="Arial"/>
                <w:sz w:val="20"/>
                <w:szCs w:val="20"/>
              </w:rPr>
              <w:t>.1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B132C8">
              <w:rPr>
                <w:rFonts w:ascii="Trebuchet MS" w:hAnsi="Trebuchet MS" w:cs="Arial"/>
                <w:sz w:val="20"/>
                <w:szCs w:val="20"/>
              </w:rPr>
              <w:t>5</w:t>
            </w:r>
            <w:r w:rsidR="004548E8">
              <w:rPr>
                <w:rFonts w:ascii="Trebuchet MS" w:hAnsi="Trebuchet MS" w:cs="Arial"/>
                <w:sz w:val="20"/>
                <w:szCs w:val="20"/>
              </w:rPr>
              <w:t>.1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B132C8">
              <w:rPr>
                <w:rFonts w:ascii="Trebuchet MS" w:hAnsi="Trebuchet MS" w:cs="Arial"/>
                <w:sz w:val="20"/>
                <w:szCs w:val="20"/>
              </w:rPr>
              <w:t>6</w:t>
            </w:r>
            <w:r w:rsidR="004548E8">
              <w:rPr>
                <w:rFonts w:ascii="Trebuchet MS" w:hAnsi="Trebuchet MS" w:cs="Arial"/>
                <w:sz w:val="20"/>
                <w:szCs w:val="20"/>
              </w:rPr>
              <w:t>.4</w:t>
            </w:r>
            <w:r>
              <w:rPr>
                <w:rFonts w:ascii="Trebuchet MS" w:hAnsi="Trebuchet MS" w:cs="Arial"/>
                <w:sz w:val="20"/>
                <w:szCs w:val="20"/>
              </w:rPr>
              <w:fldChar w:fldCharType="end"/>
            </w:r>
          </w:p>
        </w:tc>
        <w:tc>
          <w:tcPr>
            <w:tcW w:w="326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Article 10.1.2 (prix actualisables) ou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B132C8">
              <w:rPr>
                <w:rFonts w:ascii="Trebuchet MS" w:hAnsi="Trebuchet MS" w:cs="Arial"/>
                <w:sz w:val="20"/>
                <w:szCs w:val="20"/>
              </w:rPr>
              <w:t>Article 18</w:t>
            </w:r>
            <w:r w:rsidR="004548E8">
              <w:rPr>
                <w:rFonts w:ascii="Trebuchet MS" w:hAnsi="Trebuchet MS" w:cs="Arial"/>
                <w:sz w:val="20"/>
                <w:szCs w:val="20"/>
              </w:rPr>
              <w:t xml:space="preserve">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B132C8">
              <w:rPr>
                <w:rFonts w:ascii="Trebuchet MS" w:hAnsi="Trebuchet MS" w:cs="Arial"/>
                <w:sz w:val="20"/>
                <w:szCs w:val="20"/>
              </w:rPr>
              <w:t>Article 17</w:t>
            </w:r>
            <w:r w:rsidR="004548E8">
              <w:rPr>
                <w:rFonts w:ascii="Trebuchet MS" w:hAnsi="Trebuchet MS" w:cs="Arial"/>
                <w:sz w:val="20"/>
                <w:szCs w:val="20"/>
              </w:rPr>
              <w:t xml:space="preserve">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3F7B28"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3F7B28" w:rsidRPr="00E32C1E" w:rsidRDefault="003F7B28" w:rsidP="00125BE2">
            <w:pPr>
              <w:tabs>
                <w:tab w:val="left" w:pos="5529"/>
              </w:tabs>
              <w:rPr>
                <w:rFonts w:ascii="Trebuchet MS" w:hAnsi="Trebuchet MS" w:cs="Arial"/>
                <w:sz w:val="20"/>
                <w:szCs w:val="20"/>
              </w:rPr>
            </w:pPr>
            <w:r>
              <w:rPr>
                <w:rFonts w:ascii="Trebuchet MS" w:hAnsi="Trebuchet MS" w:cs="Arial"/>
                <w:sz w:val="20"/>
                <w:szCs w:val="20"/>
              </w:rPr>
              <w:t>Résiliation pour évènements extérieurs au marché</w:t>
            </w:r>
          </w:p>
        </w:tc>
        <w:tc>
          <w:tcPr>
            <w:tcW w:w="3379" w:type="dxa"/>
            <w:tcBorders>
              <w:top w:val="single" w:sz="6" w:space="0" w:color="auto"/>
              <w:left w:val="single" w:sz="6" w:space="0" w:color="auto"/>
              <w:bottom w:val="single" w:sz="2" w:space="0" w:color="auto"/>
              <w:right w:val="single" w:sz="6" w:space="0" w:color="auto"/>
            </w:tcBorders>
            <w:vAlign w:val="center"/>
          </w:tcPr>
          <w:p w:rsidR="003F7B28" w:rsidRPr="00E32C1E" w:rsidRDefault="003F7B28"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_Ref81295818 \r \h </w:instrText>
            </w:r>
            <w:r>
              <w:rPr>
                <w:rFonts w:ascii="Trebuchet MS" w:hAnsi="Trebuchet MS" w:cs="Arial"/>
                <w:sz w:val="20"/>
                <w:szCs w:val="20"/>
              </w:rPr>
            </w:r>
            <w:r>
              <w:rPr>
                <w:rFonts w:ascii="Trebuchet MS" w:hAnsi="Trebuchet MS" w:cs="Arial"/>
                <w:sz w:val="20"/>
                <w:szCs w:val="20"/>
              </w:rPr>
              <w:fldChar w:fldCharType="separate"/>
            </w:r>
            <w:r w:rsidR="00B132C8">
              <w:rPr>
                <w:rFonts w:ascii="Trebuchet MS" w:hAnsi="Trebuchet MS" w:cs="Arial"/>
                <w:sz w:val="20"/>
                <w:szCs w:val="20"/>
              </w:rPr>
              <w:t>19</w:t>
            </w:r>
            <w:r w:rsidR="004548E8">
              <w:rPr>
                <w:rFonts w:ascii="Trebuchet MS" w:hAnsi="Trebuchet MS" w:cs="Arial"/>
                <w:sz w:val="20"/>
                <w:szCs w:val="20"/>
              </w:rPr>
              <w:t>.1</w:t>
            </w:r>
            <w:r>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3F7B28" w:rsidRDefault="003F7B28" w:rsidP="00125BE2">
            <w:pPr>
              <w:tabs>
                <w:tab w:val="left" w:pos="5529"/>
              </w:tabs>
              <w:rPr>
                <w:rFonts w:ascii="Trebuchet MS" w:hAnsi="Trebuchet MS" w:cs="Arial"/>
                <w:sz w:val="20"/>
                <w:szCs w:val="20"/>
              </w:rPr>
            </w:pPr>
            <w:r>
              <w:rPr>
                <w:rFonts w:ascii="Trebuchet MS" w:hAnsi="Trebuchet MS" w:cs="Arial"/>
                <w:sz w:val="20"/>
                <w:szCs w:val="20"/>
              </w:rPr>
              <w:t>Article 39</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B132C8">
              <w:rPr>
                <w:rFonts w:ascii="Trebuchet MS" w:hAnsi="Trebuchet MS" w:cs="Arial"/>
                <w:sz w:val="20"/>
                <w:szCs w:val="20"/>
              </w:rPr>
              <w:t>19</w:t>
            </w:r>
            <w:r w:rsidR="004548E8">
              <w:rPr>
                <w:rFonts w:ascii="Trebuchet MS" w:hAnsi="Trebuchet MS" w:cs="Arial"/>
                <w:sz w:val="20"/>
                <w:szCs w:val="20"/>
              </w:rPr>
              <w:t>.3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Default="000769CD" w:rsidP="00652EE0">
      <w:pPr>
        <w:jc w:val="both"/>
        <w:rPr>
          <w:rFonts w:ascii="Trebuchet MS" w:hAnsi="Trebuchet MS" w:cs="Calibri"/>
        </w:rPr>
      </w:pPr>
    </w:p>
    <w:sectPr w:rsidR="000769CD" w:rsidSect="00F172A2">
      <w:headerReference w:type="default" r:id="rId13"/>
      <w:footerReference w:type="default" r:id="rId14"/>
      <w:footerReference w:type="first" r:id="rId15"/>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358" w:rsidRDefault="00B50358">
      <w:r>
        <w:separator/>
      </w:r>
    </w:p>
  </w:endnote>
  <w:endnote w:type="continuationSeparator" w:id="0">
    <w:p w:rsidR="00B50358" w:rsidRDefault="00B50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358" w:rsidRPr="00B12FD9" w:rsidRDefault="00B50358">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DA38EB">
      <w:rPr>
        <w:rStyle w:val="Numrodepage"/>
        <w:noProof/>
        <w:snapToGrid w:val="0"/>
        <w:sz w:val="16"/>
        <w:szCs w:val="16"/>
      </w:rPr>
      <w:t>10</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DA38EB">
      <w:rPr>
        <w:rStyle w:val="Numrodepage"/>
        <w:noProof/>
        <w:snapToGrid w:val="0"/>
        <w:sz w:val="16"/>
        <w:szCs w:val="16"/>
      </w:rPr>
      <w:t>31</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358" w:rsidRPr="00733D02" w:rsidRDefault="00B50358">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DA38EB">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DA38EB">
      <w:rPr>
        <w:rStyle w:val="Numrodepage"/>
        <w:rFonts w:ascii="Trebuchet MS" w:hAnsi="Trebuchet MS"/>
        <w:noProof/>
        <w:snapToGrid w:val="0"/>
        <w:sz w:val="20"/>
      </w:rPr>
      <w:t>31</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358" w:rsidRDefault="00B50358">
      <w:r>
        <w:separator/>
      </w:r>
    </w:p>
  </w:footnote>
  <w:footnote w:type="continuationSeparator" w:id="0">
    <w:p w:rsidR="00B50358" w:rsidRDefault="00B50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358" w:rsidRPr="00733D02" w:rsidRDefault="00B50358" w:rsidP="00040C3D">
    <w:pPr>
      <w:pStyle w:val="En-tte"/>
      <w:jc w:val="center"/>
      <w:rPr>
        <w:rFonts w:ascii="Trebuchet MS" w:hAnsi="Trebuchet MS"/>
        <w:b/>
        <w:caps/>
        <w:noProof/>
        <w:color w:val="000000"/>
        <w:sz w:val="16"/>
        <w:szCs w:val="16"/>
      </w:rPr>
    </w:pPr>
    <w:r w:rsidRPr="00733D02">
      <w:rPr>
        <w:rFonts w:ascii="Trebuchet MS" w:hAnsi="Trebuchet MS"/>
        <w:b/>
        <w:caps/>
        <w:noProof/>
        <w:color w:val="000000"/>
        <w:sz w:val="16"/>
        <w:szCs w:val="16"/>
      </w:rPr>
      <w:t xml:space="preserve">fourniture  de  </w:t>
    </w:r>
    <w:r>
      <w:rPr>
        <w:rFonts w:ascii="Trebuchet MS" w:hAnsi="Trebuchet MS"/>
        <w:b/>
        <w:caps/>
        <w:noProof/>
        <w:color w:val="000000"/>
        <w:sz w:val="16"/>
        <w:szCs w:val="16"/>
      </w:rPr>
      <w:t>DISPOSITIFS MEDICAUX</w:t>
    </w:r>
    <w:r w:rsidRPr="00733D02">
      <w:rPr>
        <w:rFonts w:ascii="Trebuchet MS" w:hAnsi="Trebuchet MS"/>
        <w:b/>
        <w:caps/>
        <w:noProof/>
        <w:color w:val="000000"/>
        <w:sz w:val="16"/>
        <w:szCs w:val="16"/>
      </w:rPr>
      <w:t xml:space="preserve">  pour  LES ETABLISSEMENTS DU GHT 49</w:t>
    </w:r>
  </w:p>
  <w:p w:rsidR="00B50358" w:rsidRDefault="00B5035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4914DF7"/>
    <w:multiLevelType w:val="hybridMultilevel"/>
    <w:tmpl w:val="92020524"/>
    <w:lvl w:ilvl="0" w:tplc="D94E2A0C">
      <w:numFmt w:val="bullet"/>
      <w:lvlText w:val="-"/>
      <w:lvlJc w:val="left"/>
      <w:pPr>
        <w:ind w:left="1428" w:hanging="360"/>
      </w:pPr>
      <w:rPr>
        <w:rFonts w:ascii="Tahoma" w:eastAsia="Times New Roman" w:hAnsi="Tahoma" w:cs="Tahoma" w:hint="default"/>
      </w:rPr>
    </w:lvl>
    <w:lvl w:ilvl="1" w:tplc="040C0003">
      <w:start w:val="1"/>
      <w:numFmt w:val="bullet"/>
      <w:lvlText w:val="o"/>
      <w:lvlJc w:val="left"/>
      <w:pPr>
        <w:ind w:left="2148" w:hanging="360"/>
      </w:pPr>
      <w:rPr>
        <w:rFonts w:ascii="Courier New" w:hAnsi="Courier New" w:cs="Courier New" w:hint="default"/>
      </w:rPr>
    </w:lvl>
    <w:lvl w:ilvl="2" w:tplc="D94E2A0C">
      <w:numFmt w:val="bullet"/>
      <w:lvlText w:val="-"/>
      <w:lvlJc w:val="left"/>
      <w:pPr>
        <w:ind w:left="2868" w:hanging="360"/>
      </w:pPr>
      <w:rPr>
        <w:rFonts w:ascii="Tahoma" w:eastAsia="Times New Roman" w:hAnsi="Tahoma" w:cs="Tahoma"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184D682C"/>
    <w:multiLevelType w:val="hybridMultilevel"/>
    <w:tmpl w:val="3AF8A7AE"/>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402D60"/>
    <w:multiLevelType w:val="hybridMultilevel"/>
    <w:tmpl w:val="F580E354"/>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D94E2A0C">
      <w:numFmt w:val="bullet"/>
      <w:lvlText w:val="-"/>
      <w:lvlJc w:val="left"/>
      <w:pPr>
        <w:ind w:left="2160" w:hanging="360"/>
      </w:pPr>
      <w:rPr>
        <w:rFonts w:ascii="Tahoma" w:eastAsia="Times New Roman" w:hAnsi="Tahoma" w:cs="Tahoma"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A634252"/>
    <w:multiLevelType w:val="hybridMultilevel"/>
    <w:tmpl w:val="5DC009BC"/>
    <w:lvl w:ilvl="0" w:tplc="631812B8">
      <w:numFmt w:val="bullet"/>
      <w:lvlText w:val="-"/>
      <w:lvlJc w:val="left"/>
      <w:pPr>
        <w:ind w:left="720" w:hanging="360"/>
      </w:pPr>
      <w:rPr>
        <w:rFonts w:ascii="Trebuchet MS" w:eastAsia="Calibri" w:hAnsi="Trebuchet MS" w:cs="Arial" w:hint="default"/>
        <w:color w:val="8064A2" w:themeColor="accent4"/>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439C0216"/>
    <w:multiLevelType w:val="singleLevel"/>
    <w:tmpl w:val="00000000"/>
    <w:lvl w:ilvl="0">
      <w:start w:val="1"/>
      <w:numFmt w:val="bullet"/>
      <w:lvlText w:val="·"/>
      <w:legacy w:legacy="1" w:legacySpace="0" w:legacyIndent="284"/>
      <w:lvlJc w:val="left"/>
      <w:pPr>
        <w:ind w:left="1135" w:hanging="284"/>
      </w:pPr>
      <w:rPr>
        <w:rFonts w:ascii="Symbol" w:hAnsi="Symbol" w:hint="default"/>
      </w:rPr>
    </w:lvl>
  </w:abstractNum>
  <w:abstractNum w:abstractNumId="15">
    <w:nsid w:val="495D2B04"/>
    <w:multiLevelType w:val="hybridMultilevel"/>
    <w:tmpl w:val="44307C50"/>
    <w:lvl w:ilvl="0" w:tplc="E55A6384">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B7C13FE"/>
    <w:multiLevelType w:val="hybridMultilevel"/>
    <w:tmpl w:val="69649DAC"/>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1F86B89"/>
    <w:multiLevelType w:val="hybridMultilevel"/>
    <w:tmpl w:val="66346AD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655F47B5"/>
    <w:multiLevelType w:val="hybridMultilevel"/>
    <w:tmpl w:val="6EB48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E881562"/>
    <w:multiLevelType w:val="hybridMultilevel"/>
    <w:tmpl w:val="1F4049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39242F"/>
    <w:multiLevelType w:val="hybridMultilevel"/>
    <w:tmpl w:val="AC829E22"/>
    <w:lvl w:ilvl="0" w:tplc="040C0003">
      <w:start w:val="1"/>
      <w:numFmt w:val="bullet"/>
      <w:lvlText w:val="o"/>
      <w:lvlJc w:val="left"/>
      <w:pPr>
        <w:ind w:left="720" w:hanging="360"/>
      </w:pPr>
      <w:rPr>
        <w:rFonts w:ascii="Courier New" w:hAnsi="Courier New" w:cs="Courier New" w:hint="default"/>
      </w:rPr>
    </w:lvl>
    <w:lvl w:ilvl="1" w:tplc="9A30B00C">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EFA1770"/>
    <w:multiLevelType w:val="hybridMultilevel"/>
    <w:tmpl w:val="9CFACE80"/>
    <w:lvl w:ilvl="0" w:tplc="D94E2A0C">
      <w:numFmt w:val="bullet"/>
      <w:lvlText w:val="-"/>
      <w:lvlJc w:val="left"/>
      <w:pPr>
        <w:ind w:left="1287" w:hanging="360"/>
      </w:pPr>
      <w:rPr>
        <w:rFonts w:ascii="Tahoma" w:eastAsia="Times New Roman" w:hAnsi="Tahoma" w:cs="Tahoma"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nsid w:val="7F8567E3"/>
    <w:multiLevelType w:val="hybridMultilevel"/>
    <w:tmpl w:val="F6B05D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8"/>
  </w:num>
  <w:num w:numId="4">
    <w:abstractNumId w:val="19"/>
  </w:num>
  <w:num w:numId="5">
    <w:abstractNumId w:val="2"/>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9"/>
  </w:num>
  <w:num w:numId="8">
    <w:abstractNumId w:val="7"/>
  </w:num>
  <w:num w:numId="9">
    <w:abstractNumId w:val="6"/>
  </w:num>
  <w:num w:numId="10">
    <w:abstractNumId w:val="22"/>
  </w:num>
  <w:num w:numId="11">
    <w:abstractNumId w:val="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6"/>
  </w:num>
  <w:num w:numId="16">
    <w:abstractNumId w:val="20"/>
  </w:num>
  <w:num w:numId="17">
    <w:abstractNumId w:val="23"/>
  </w:num>
  <w:num w:numId="18">
    <w:abstractNumId w:val="3"/>
  </w:num>
  <w:num w:numId="19">
    <w:abstractNumId w:val="4"/>
  </w:num>
  <w:num w:numId="20">
    <w:abstractNumId w:val="5"/>
  </w:num>
  <w:num w:numId="21">
    <w:abstractNumId w:val="25"/>
  </w:num>
  <w:num w:numId="22">
    <w:abstractNumId w:val="14"/>
  </w:num>
  <w:num w:numId="23">
    <w:abstractNumId w:val="12"/>
  </w:num>
  <w:num w:numId="24">
    <w:abstractNumId w:val="24"/>
  </w:num>
  <w:num w:numId="25">
    <w:abstractNumId w:val="21"/>
  </w:num>
  <w:num w:numId="26">
    <w:abstractNumId w:val="27"/>
  </w:num>
  <w:num w:numId="27">
    <w:abstractNumId w:val="17"/>
  </w:num>
  <w:num w:numId="28">
    <w:abstractNumId w:val="10"/>
  </w:num>
  <w:num w:numId="2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0CD9"/>
    <w:rsid w:val="000125FA"/>
    <w:rsid w:val="00017E60"/>
    <w:rsid w:val="00032F46"/>
    <w:rsid w:val="000330B6"/>
    <w:rsid w:val="0003440E"/>
    <w:rsid w:val="00036295"/>
    <w:rsid w:val="00037237"/>
    <w:rsid w:val="00037ECD"/>
    <w:rsid w:val="0004092C"/>
    <w:rsid w:val="00040C3D"/>
    <w:rsid w:val="000420C3"/>
    <w:rsid w:val="000438D4"/>
    <w:rsid w:val="00044B77"/>
    <w:rsid w:val="00046FD9"/>
    <w:rsid w:val="00052D28"/>
    <w:rsid w:val="0005364C"/>
    <w:rsid w:val="00053E21"/>
    <w:rsid w:val="00056113"/>
    <w:rsid w:val="0006428D"/>
    <w:rsid w:val="00065EBE"/>
    <w:rsid w:val="000661E5"/>
    <w:rsid w:val="00066CDC"/>
    <w:rsid w:val="00070B7A"/>
    <w:rsid w:val="00072EEA"/>
    <w:rsid w:val="000769CD"/>
    <w:rsid w:val="00076FF2"/>
    <w:rsid w:val="0007713D"/>
    <w:rsid w:val="00082934"/>
    <w:rsid w:val="000829F0"/>
    <w:rsid w:val="000845D4"/>
    <w:rsid w:val="00085907"/>
    <w:rsid w:val="000A5FB9"/>
    <w:rsid w:val="000A6BCE"/>
    <w:rsid w:val="000A7B26"/>
    <w:rsid w:val="000B1BA2"/>
    <w:rsid w:val="000B33F6"/>
    <w:rsid w:val="000B5F43"/>
    <w:rsid w:val="000C029F"/>
    <w:rsid w:val="000C1024"/>
    <w:rsid w:val="000C176C"/>
    <w:rsid w:val="000C39E0"/>
    <w:rsid w:val="000C4761"/>
    <w:rsid w:val="000D01D1"/>
    <w:rsid w:val="000D06FD"/>
    <w:rsid w:val="000D0FF4"/>
    <w:rsid w:val="000D3036"/>
    <w:rsid w:val="000E1D99"/>
    <w:rsid w:val="000E1EF9"/>
    <w:rsid w:val="000F0C53"/>
    <w:rsid w:val="000F2030"/>
    <w:rsid w:val="000F2971"/>
    <w:rsid w:val="000F4516"/>
    <w:rsid w:val="000F58C0"/>
    <w:rsid w:val="000F66FB"/>
    <w:rsid w:val="00100335"/>
    <w:rsid w:val="00101392"/>
    <w:rsid w:val="00104E1E"/>
    <w:rsid w:val="001057D6"/>
    <w:rsid w:val="001063D8"/>
    <w:rsid w:val="00115055"/>
    <w:rsid w:val="00115C47"/>
    <w:rsid w:val="00120772"/>
    <w:rsid w:val="001212EC"/>
    <w:rsid w:val="00123C6F"/>
    <w:rsid w:val="00123FB9"/>
    <w:rsid w:val="00125232"/>
    <w:rsid w:val="00125BE2"/>
    <w:rsid w:val="00130630"/>
    <w:rsid w:val="001314DE"/>
    <w:rsid w:val="001315AD"/>
    <w:rsid w:val="001333E5"/>
    <w:rsid w:val="001344EC"/>
    <w:rsid w:val="0013670F"/>
    <w:rsid w:val="00140183"/>
    <w:rsid w:val="00143027"/>
    <w:rsid w:val="001447FA"/>
    <w:rsid w:val="001451C6"/>
    <w:rsid w:val="00145C1C"/>
    <w:rsid w:val="001473DB"/>
    <w:rsid w:val="00152DA7"/>
    <w:rsid w:val="00152EB2"/>
    <w:rsid w:val="0015311E"/>
    <w:rsid w:val="00164E8F"/>
    <w:rsid w:val="00165D42"/>
    <w:rsid w:val="00171F2A"/>
    <w:rsid w:val="001802CC"/>
    <w:rsid w:val="00180614"/>
    <w:rsid w:val="00182562"/>
    <w:rsid w:val="00183456"/>
    <w:rsid w:val="00183A30"/>
    <w:rsid w:val="00185ED0"/>
    <w:rsid w:val="00192F24"/>
    <w:rsid w:val="00193FFF"/>
    <w:rsid w:val="00197665"/>
    <w:rsid w:val="001A6A13"/>
    <w:rsid w:val="001B0F6B"/>
    <w:rsid w:val="001B1611"/>
    <w:rsid w:val="001B1AFF"/>
    <w:rsid w:val="001B1E90"/>
    <w:rsid w:val="001B4AF4"/>
    <w:rsid w:val="001B691C"/>
    <w:rsid w:val="001B74E4"/>
    <w:rsid w:val="001C0D9E"/>
    <w:rsid w:val="001C0E42"/>
    <w:rsid w:val="001C0FB1"/>
    <w:rsid w:val="001C13A3"/>
    <w:rsid w:val="001C5831"/>
    <w:rsid w:val="001D0826"/>
    <w:rsid w:val="001D1DF9"/>
    <w:rsid w:val="001D3CFC"/>
    <w:rsid w:val="001D50CD"/>
    <w:rsid w:val="001D747E"/>
    <w:rsid w:val="001D7FCB"/>
    <w:rsid w:val="001E2648"/>
    <w:rsid w:val="001E49C5"/>
    <w:rsid w:val="001E5B39"/>
    <w:rsid w:val="001F08D6"/>
    <w:rsid w:val="001F2603"/>
    <w:rsid w:val="001F270D"/>
    <w:rsid w:val="001F2FF0"/>
    <w:rsid w:val="001F56B0"/>
    <w:rsid w:val="001F5853"/>
    <w:rsid w:val="00200B07"/>
    <w:rsid w:val="00203A46"/>
    <w:rsid w:val="00205092"/>
    <w:rsid w:val="00205C2B"/>
    <w:rsid w:val="002065F0"/>
    <w:rsid w:val="00206880"/>
    <w:rsid w:val="00207D18"/>
    <w:rsid w:val="00210A9D"/>
    <w:rsid w:val="0021615F"/>
    <w:rsid w:val="00220897"/>
    <w:rsid w:val="0022591B"/>
    <w:rsid w:val="0023164C"/>
    <w:rsid w:val="00231E52"/>
    <w:rsid w:val="00234E32"/>
    <w:rsid w:val="002350F0"/>
    <w:rsid w:val="00236A38"/>
    <w:rsid w:val="00241021"/>
    <w:rsid w:val="00245A3B"/>
    <w:rsid w:val="002466CF"/>
    <w:rsid w:val="00250158"/>
    <w:rsid w:val="00257221"/>
    <w:rsid w:val="002614DA"/>
    <w:rsid w:val="00263A3D"/>
    <w:rsid w:val="002659D0"/>
    <w:rsid w:val="00266B3B"/>
    <w:rsid w:val="00267B98"/>
    <w:rsid w:val="002771DF"/>
    <w:rsid w:val="002775EF"/>
    <w:rsid w:val="0027791D"/>
    <w:rsid w:val="00277924"/>
    <w:rsid w:val="00282556"/>
    <w:rsid w:val="0028345A"/>
    <w:rsid w:val="00285749"/>
    <w:rsid w:val="002878AA"/>
    <w:rsid w:val="00290034"/>
    <w:rsid w:val="00293B66"/>
    <w:rsid w:val="0029552F"/>
    <w:rsid w:val="0029730D"/>
    <w:rsid w:val="002A00D1"/>
    <w:rsid w:val="002A3A95"/>
    <w:rsid w:val="002A418B"/>
    <w:rsid w:val="002A48A6"/>
    <w:rsid w:val="002A62DC"/>
    <w:rsid w:val="002B4D75"/>
    <w:rsid w:val="002B663A"/>
    <w:rsid w:val="002C0B96"/>
    <w:rsid w:val="002C0BDC"/>
    <w:rsid w:val="002C1CFE"/>
    <w:rsid w:val="002C3BE3"/>
    <w:rsid w:val="002C7963"/>
    <w:rsid w:val="002D7792"/>
    <w:rsid w:val="002E2FAF"/>
    <w:rsid w:val="002E7456"/>
    <w:rsid w:val="002F0C6B"/>
    <w:rsid w:val="002F0FB8"/>
    <w:rsid w:val="002F5251"/>
    <w:rsid w:val="002F5A98"/>
    <w:rsid w:val="002F5D30"/>
    <w:rsid w:val="003004D7"/>
    <w:rsid w:val="003022D6"/>
    <w:rsid w:val="00302FE3"/>
    <w:rsid w:val="0030579C"/>
    <w:rsid w:val="00306462"/>
    <w:rsid w:val="003066CA"/>
    <w:rsid w:val="003103BF"/>
    <w:rsid w:val="003117B1"/>
    <w:rsid w:val="00314361"/>
    <w:rsid w:val="003178F2"/>
    <w:rsid w:val="00320321"/>
    <w:rsid w:val="0032086A"/>
    <w:rsid w:val="00322F50"/>
    <w:rsid w:val="00324E75"/>
    <w:rsid w:val="00325965"/>
    <w:rsid w:val="00325CC4"/>
    <w:rsid w:val="0032706A"/>
    <w:rsid w:val="00330D55"/>
    <w:rsid w:val="00334465"/>
    <w:rsid w:val="003366EE"/>
    <w:rsid w:val="00336AA9"/>
    <w:rsid w:val="003408A9"/>
    <w:rsid w:val="00340E75"/>
    <w:rsid w:val="00345F5E"/>
    <w:rsid w:val="003507FE"/>
    <w:rsid w:val="00352E5D"/>
    <w:rsid w:val="003539B4"/>
    <w:rsid w:val="00355660"/>
    <w:rsid w:val="00355DAF"/>
    <w:rsid w:val="0036155D"/>
    <w:rsid w:val="003624B5"/>
    <w:rsid w:val="00364543"/>
    <w:rsid w:val="003646DD"/>
    <w:rsid w:val="00366BAB"/>
    <w:rsid w:val="00370C2B"/>
    <w:rsid w:val="00377C00"/>
    <w:rsid w:val="003824BE"/>
    <w:rsid w:val="00383BA1"/>
    <w:rsid w:val="00393D40"/>
    <w:rsid w:val="00397A77"/>
    <w:rsid w:val="003B1C34"/>
    <w:rsid w:val="003B603C"/>
    <w:rsid w:val="003B6625"/>
    <w:rsid w:val="003C2251"/>
    <w:rsid w:val="003C2B15"/>
    <w:rsid w:val="003C2E19"/>
    <w:rsid w:val="003C3C8C"/>
    <w:rsid w:val="003C5393"/>
    <w:rsid w:val="003D5425"/>
    <w:rsid w:val="003E213C"/>
    <w:rsid w:val="003E248D"/>
    <w:rsid w:val="003E5B81"/>
    <w:rsid w:val="003F240D"/>
    <w:rsid w:val="003F591F"/>
    <w:rsid w:val="003F5B70"/>
    <w:rsid w:val="003F642C"/>
    <w:rsid w:val="003F7B28"/>
    <w:rsid w:val="003F7D60"/>
    <w:rsid w:val="004001CB"/>
    <w:rsid w:val="00402D77"/>
    <w:rsid w:val="004034DB"/>
    <w:rsid w:val="004054A2"/>
    <w:rsid w:val="00410BFB"/>
    <w:rsid w:val="00410F69"/>
    <w:rsid w:val="00411856"/>
    <w:rsid w:val="00415EBD"/>
    <w:rsid w:val="00417B97"/>
    <w:rsid w:val="00417E91"/>
    <w:rsid w:val="00422113"/>
    <w:rsid w:val="004278CE"/>
    <w:rsid w:val="00433606"/>
    <w:rsid w:val="00433A80"/>
    <w:rsid w:val="004351EF"/>
    <w:rsid w:val="00435C7D"/>
    <w:rsid w:val="00436CE0"/>
    <w:rsid w:val="004412FB"/>
    <w:rsid w:val="00445CE9"/>
    <w:rsid w:val="0045073B"/>
    <w:rsid w:val="00451B88"/>
    <w:rsid w:val="00451C0E"/>
    <w:rsid w:val="004520DA"/>
    <w:rsid w:val="004523B8"/>
    <w:rsid w:val="0045481E"/>
    <w:rsid w:val="004548E8"/>
    <w:rsid w:val="00456290"/>
    <w:rsid w:val="004579F8"/>
    <w:rsid w:val="00460C6A"/>
    <w:rsid w:val="0046138F"/>
    <w:rsid w:val="00464F6A"/>
    <w:rsid w:val="00465372"/>
    <w:rsid w:val="00465CF6"/>
    <w:rsid w:val="00467B8F"/>
    <w:rsid w:val="00467E83"/>
    <w:rsid w:val="00475DC4"/>
    <w:rsid w:val="00482F07"/>
    <w:rsid w:val="004854AF"/>
    <w:rsid w:val="00491B71"/>
    <w:rsid w:val="00493D76"/>
    <w:rsid w:val="00496002"/>
    <w:rsid w:val="0049640C"/>
    <w:rsid w:val="00496669"/>
    <w:rsid w:val="004A187B"/>
    <w:rsid w:val="004A7CE4"/>
    <w:rsid w:val="004B4185"/>
    <w:rsid w:val="004B5540"/>
    <w:rsid w:val="004B74FC"/>
    <w:rsid w:val="004C0749"/>
    <w:rsid w:val="004C0CE6"/>
    <w:rsid w:val="004C1A73"/>
    <w:rsid w:val="004C3088"/>
    <w:rsid w:val="004C6F27"/>
    <w:rsid w:val="004C714B"/>
    <w:rsid w:val="004C7D9F"/>
    <w:rsid w:val="004D29FC"/>
    <w:rsid w:val="004D7A68"/>
    <w:rsid w:val="004D7F1D"/>
    <w:rsid w:val="004E1099"/>
    <w:rsid w:val="004E15AB"/>
    <w:rsid w:val="004E2703"/>
    <w:rsid w:val="004E44C3"/>
    <w:rsid w:val="004E4535"/>
    <w:rsid w:val="004E7242"/>
    <w:rsid w:val="004F135F"/>
    <w:rsid w:val="004F1EF5"/>
    <w:rsid w:val="004F3E0B"/>
    <w:rsid w:val="005001C3"/>
    <w:rsid w:val="005021C2"/>
    <w:rsid w:val="005058DF"/>
    <w:rsid w:val="00507782"/>
    <w:rsid w:val="0051173B"/>
    <w:rsid w:val="00513806"/>
    <w:rsid w:val="00515206"/>
    <w:rsid w:val="00517531"/>
    <w:rsid w:val="00520405"/>
    <w:rsid w:val="00524F95"/>
    <w:rsid w:val="0052533C"/>
    <w:rsid w:val="0052748D"/>
    <w:rsid w:val="00530F64"/>
    <w:rsid w:val="005353B3"/>
    <w:rsid w:val="00536CF0"/>
    <w:rsid w:val="005379EB"/>
    <w:rsid w:val="005401F9"/>
    <w:rsid w:val="00545861"/>
    <w:rsid w:val="0054615F"/>
    <w:rsid w:val="00547C0B"/>
    <w:rsid w:val="00550680"/>
    <w:rsid w:val="005521D0"/>
    <w:rsid w:val="00553BF3"/>
    <w:rsid w:val="005610F7"/>
    <w:rsid w:val="00566571"/>
    <w:rsid w:val="00573018"/>
    <w:rsid w:val="005754AE"/>
    <w:rsid w:val="00575D75"/>
    <w:rsid w:val="00575FED"/>
    <w:rsid w:val="005827A3"/>
    <w:rsid w:val="0058461A"/>
    <w:rsid w:val="00585581"/>
    <w:rsid w:val="00586CE5"/>
    <w:rsid w:val="0059020A"/>
    <w:rsid w:val="00590BB1"/>
    <w:rsid w:val="005912F5"/>
    <w:rsid w:val="00592584"/>
    <w:rsid w:val="00592C26"/>
    <w:rsid w:val="0059661E"/>
    <w:rsid w:val="005977D1"/>
    <w:rsid w:val="005A2BC7"/>
    <w:rsid w:val="005A4551"/>
    <w:rsid w:val="005A4E83"/>
    <w:rsid w:val="005B0F22"/>
    <w:rsid w:val="005B2973"/>
    <w:rsid w:val="005B4452"/>
    <w:rsid w:val="005B5588"/>
    <w:rsid w:val="005B623D"/>
    <w:rsid w:val="005B68D6"/>
    <w:rsid w:val="005C6A65"/>
    <w:rsid w:val="005D381C"/>
    <w:rsid w:val="005D72C0"/>
    <w:rsid w:val="005E21A0"/>
    <w:rsid w:val="005E28A6"/>
    <w:rsid w:val="005E47EA"/>
    <w:rsid w:val="005E6872"/>
    <w:rsid w:val="005E752D"/>
    <w:rsid w:val="005F1CB6"/>
    <w:rsid w:val="005F513F"/>
    <w:rsid w:val="005F7D76"/>
    <w:rsid w:val="00600616"/>
    <w:rsid w:val="006053EB"/>
    <w:rsid w:val="0062453D"/>
    <w:rsid w:val="006257DF"/>
    <w:rsid w:val="00633A8D"/>
    <w:rsid w:val="0063400F"/>
    <w:rsid w:val="00643191"/>
    <w:rsid w:val="00644202"/>
    <w:rsid w:val="006461FD"/>
    <w:rsid w:val="0064739B"/>
    <w:rsid w:val="00650C8D"/>
    <w:rsid w:val="006512E1"/>
    <w:rsid w:val="00651C7D"/>
    <w:rsid w:val="006524C6"/>
    <w:rsid w:val="00652EE0"/>
    <w:rsid w:val="00653471"/>
    <w:rsid w:val="00654B43"/>
    <w:rsid w:val="0065621C"/>
    <w:rsid w:val="0065782F"/>
    <w:rsid w:val="00662629"/>
    <w:rsid w:val="00663402"/>
    <w:rsid w:val="00676761"/>
    <w:rsid w:val="006825FA"/>
    <w:rsid w:val="006875B5"/>
    <w:rsid w:val="00690418"/>
    <w:rsid w:val="00691B0B"/>
    <w:rsid w:val="006951C3"/>
    <w:rsid w:val="00695A5E"/>
    <w:rsid w:val="006978F4"/>
    <w:rsid w:val="00697944"/>
    <w:rsid w:val="006A41CB"/>
    <w:rsid w:val="006A5D00"/>
    <w:rsid w:val="006A6F5E"/>
    <w:rsid w:val="006B09CF"/>
    <w:rsid w:val="006B17C4"/>
    <w:rsid w:val="006B19EC"/>
    <w:rsid w:val="006B1DC1"/>
    <w:rsid w:val="006B2D9B"/>
    <w:rsid w:val="006B35DB"/>
    <w:rsid w:val="006B4E1A"/>
    <w:rsid w:val="006B6CDF"/>
    <w:rsid w:val="006C1D2C"/>
    <w:rsid w:val="006C2DA0"/>
    <w:rsid w:val="006C5A3B"/>
    <w:rsid w:val="006C7FDB"/>
    <w:rsid w:val="006D0C07"/>
    <w:rsid w:val="006D11A9"/>
    <w:rsid w:val="006D19F0"/>
    <w:rsid w:val="006D369D"/>
    <w:rsid w:val="006D371B"/>
    <w:rsid w:val="006D3852"/>
    <w:rsid w:val="006D391B"/>
    <w:rsid w:val="006D3A57"/>
    <w:rsid w:val="006D3BB0"/>
    <w:rsid w:val="006D54EC"/>
    <w:rsid w:val="006D6E5A"/>
    <w:rsid w:val="006D7450"/>
    <w:rsid w:val="006E02F7"/>
    <w:rsid w:val="006E1486"/>
    <w:rsid w:val="006E2A89"/>
    <w:rsid w:val="006E36FA"/>
    <w:rsid w:val="006E55F1"/>
    <w:rsid w:val="006E5E18"/>
    <w:rsid w:val="006F029B"/>
    <w:rsid w:val="006F1516"/>
    <w:rsid w:val="006F5E7B"/>
    <w:rsid w:val="00701608"/>
    <w:rsid w:val="00702EF8"/>
    <w:rsid w:val="00703F4C"/>
    <w:rsid w:val="00710720"/>
    <w:rsid w:val="00710B8B"/>
    <w:rsid w:val="00713111"/>
    <w:rsid w:val="0071378F"/>
    <w:rsid w:val="0071460C"/>
    <w:rsid w:val="00714E18"/>
    <w:rsid w:val="00715006"/>
    <w:rsid w:val="0071565F"/>
    <w:rsid w:val="007250E6"/>
    <w:rsid w:val="007251C1"/>
    <w:rsid w:val="007253AD"/>
    <w:rsid w:val="00725B2E"/>
    <w:rsid w:val="00730FC4"/>
    <w:rsid w:val="00732A92"/>
    <w:rsid w:val="00732F1C"/>
    <w:rsid w:val="00733D02"/>
    <w:rsid w:val="00733E3F"/>
    <w:rsid w:val="00735FED"/>
    <w:rsid w:val="00737A18"/>
    <w:rsid w:val="00737ED0"/>
    <w:rsid w:val="00742069"/>
    <w:rsid w:val="00742A60"/>
    <w:rsid w:val="00743418"/>
    <w:rsid w:val="00747195"/>
    <w:rsid w:val="00750619"/>
    <w:rsid w:val="00752C2D"/>
    <w:rsid w:val="00753164"/>
    <w:rsid w:val="00755CBD"/>
    <w:rsid w:val="007574AA"/>
    <w:rsid w:val="00762CFA"/>
    <w:rsid w:val="00766AD4"/>
    <w:rsid w:val="00770496"/>
    <w:rsid w:val="00772882"/>
    <w:rsid w:val="0077692F"/>
    <w:rsid w:val="00777088"/>
    <w:rsid w:val="00780256"/>
    <w:rsid w:val="00780419"/>
    <w:rsid w:val="00781024"/>
    <w:rsid w:val="00783C9E"/>
    <w:rsid w:val="00784892"/>
    <w:rsid w:val="007849B2"/>
    <w:rsid w:val="00785A57"/>
    <w:rsid w:val="00787ABF"/>
    <w:rsid w:val="007907E0"/>
    <w:rsid w:val="00793671"/>
    <w:rsid w:val="0079636C"/>
    <w:rsid w:val="00796603"/>
    <w:rsid w:val="00796EC8"/>
    <w:rsid w:val="007976DA"/>
    <w:rsid w:val="007A037C"/>
    <w:rsid w:val="007A1894"/>
    <w:rsid w:val="007A1DC5"/>
    <w:rsid w:val="007A77E2"/>
    <w:rsid w:val="007B0E89"/>
    <w:rsid w:val="007B242D"/>
    <w:rsid w:val="007B2D31"/>
    <w:rsid w:val="007B41C1"/>
    <w:rsid w:val="007B44C8"/>
    <w:rsid w:val="007B775A"/>
    <w:rsid w:val="007B7A58"/>
    <w:rsid w:val="007C3EEE"/>
    <w:rsid w:val="007C543E"/>
    <w:rsid w:val="007C7D82"/>
    <w:rsid w:val="007D1714"/>
    <w:rsid w:val="007D2DF4"/>
    <w:rsid w:val="007D72A7"/>
    <w:rsid w:val="007E0BB3"/>
    <w:rsid w:val="007E67B9"/>
    <w:rsid w:val="007E7119"/>
    <w:rsid w:val="007F1E5E"/>
    <w:rsid w:val="007F2199"/>
    <w:rsid w:val="007F31AD"/>
    <w:rsid w:val="007F434A"/>
    <w:rsid w:val="007F4F78"/>
    <w:rsid w:val="00801F0F"/>
    <w:rsid w:val="00804025"/>
    <w:rsid w:val="0080419C"/>
    <w:rsid w:val="00805AB7"/>
    <w:rsid w:val="00807A2E"/>
    <w:rsid w:val="0081063F"/>
    <w:rsid w:val="0081742B"/>
    <w:rsid w:val="008176C1"/>
    <w:rsid w:val="00823E02"/>
    <w:rsid w:val="008252A9"/>
    <w:rsid w:val="00831912"/>
    <w:rsid w:val="008320AF"/>
    <w:rsid w:val="00832171"/>
    <w:rsid w:val="00834256"/>
    <w:rsid w:val="008354A5"/>
    <w:rsid w:val="00835EC0"/>
    <w:rsid w:val="0084050E"/>
    <w:rsid w:val="00841ABC"/>
    <w:rsid w:val="00843F21"/>
    <w:rsid w:val="00851191"/>
    <w:rsid w:val="0085175F"/>
    <w:rsid w:val="00851F85"/>
    <w:rsid w:val="00853BB1"/>
    <w:rsid w:val="00853C32"/>
    <w:rsid w:val="00854659"/>
    <w:rsid w:val="008560D3"/>
    <w:rsid w:val="0085768B"/>
    <w:rsid w:val="00861A16"/>
    <w:rsid w:val="008625FD"/>
    <w:rsid w:val="00862A1C"/>
    <w:rsid w:val="00865BCB"/>
    <w:rsid w:val="00866376"/>
    <w:rsid w:val="00866C95"/>
    <w:rsid w:val="00867807"/>
    <w:rsid w:val="0087268E"/>
    <w:rsid w:val="00873105"/>
    <w:rsid w:val="008765AA"/>
    <w:rsid w:val="008774BE"/>
    <w:rsid w:val="00877FF7"/>
    <w:rsid w:val="00880481"/>
    <w:rsid w:val="00880BBF"/>
    <w:rsid w:val="00880E6F"/>
    <w:rsid w:val="008811F7"/>
    <w:rsid w:val="00883218"/>
    <w:rsid w:val="00885D04"/>
    <w:rsid w:val="00886075"/>
    <w:rsid w:val="008901A1"/>
    <w:rsid w:val="00890281"/>
    <w:rsid w:val="0089093F"/>
    <w:rsid w:val="0089107D"/>
    <w:rsid w:val="00892209"/>
    <w:rsid w:val="00893150"/>
    <w:rsid w:val="00893C7B"/>
    <w:rsid w:val="00895BCB"/>
    <w:rsid w:val="008A2ECE"/>
    <w:rsid w:val="008A5DA6"/>
    <w:rsid w:val="008B13C7"/>
    <w:rsid w:val="008B22F4"/>
    <w:rsid w:val="008B3068"/>
    <w:rsid w:val="008B32B7"/>
    <w:rsid w:val="008B5195"/>
    <w:rsid w:val="008B5B29"/>
    <w:rsid w:val="008C0B48"/>
    <w:rsid w:val="008C1AA6"/>
    <w:rsid w:val="008C25DA"/>
    <w:rsid w:val="008C37C6"/>
    <w:rsid w:val="008C398A"/>
    <w:rsid w:val="008C3A5F"/>
    <w:rsid w:val="008C557C"/>
    <w:rsid w:val="008C7B54"/>
    <w:rsid w:val="008D4E92"/>
    <w:rsid w:val="008D6115"/>
    <w:rsid w:val="008E2F08"/>
    <w:rsid w:val="008E3A42"/>
    <w:rsid w:val="008E4A6D"/>
    <w:rsid w:val="008E7345"/>
    <w:rsid w:val="008E7DA5"/>
    <w:rsid w:val="008F0890"/>
    <w:rsid w:val="009000E7"/>
    <w:rsid w:val="00900904"/>
    <w:rsid w:val="0090517E"/>
    <w:rsid w:val="00905EAB"/>
    <w:rsid w:val="009063EC"/>
    <w:rsid w:val="00906F97"/>
    <w:rsid w:val="00907AE3"/>
    <w:rsid w:val="009112B4"/>
    <w:rsid w:val="00913F56"/>
    <w:rsid w:val="0091429F"/>
    <w:rsid w:val="00914B0B"/>
    <w:rsid w:val="00914C43"/>
    <w:rsid w:val="009159DC"/>
    <w:rsid w:val="009179CC"/>
    <w:rsid w:val="009200EB"/>
    <w:rsid w:val="0092314F"/>
    <w:rsid w:val="00923B2B"/>
    <w:rsid w:val="00924D7F"/>
    <w:rsid w:val="00925726"/>
    <w:rsid w:val="00925DD4"/>
    <w:rsid w:val="0092719C"/>
    <w:rsid w:val="0093171B"/>
    <w:rsid w:val="00931AFE"/>
    <w:rsid w:val="009358E2"/>
    <w:rsid w:val="0094558F"/>
    <w:rsid w:val="00947808"/>
    <w:rsid w:val="00951490"/>
    <w:rsid w:val="009523AB"/>
    <w:rsid w:val="009528B2"/>
    <w:rsid w:val="00952F25"/>
    <w:rsid w:val="00954EA3"/>
    <w:rsid w:val="0095639A"/>
    <w:rsid w:val="0096053B"/>
    <w:rsid w:val="009610C8"/>
    <w:rsid w:val="009621EF"/>
    <w:rsid w:val="00962C66"/>
    <w:rsid w:val="009630DB"/>
    <w:rsid w:val="009640CB"/>
    <w:rsid w:val="0096447A"/>
    <w:rsid w:val="0096605B"/>
    <w:rsid w:val="009660C4"/>
    <w:rsid w:val="00967AE7"/>
    <w:rsid w:val="009706DB"/>
    <w:rsid w:val="009710CD"/>
    <w:rsid w:val="0097438B"/>
    <w:rsid w:val="00975BC3"/>
    <w:rsid w:val="0098049B"/>
    <w:rsid w:val="0098482B"/>
    <w:rsid w:val="00985EBF"/>
    <w:rsid w:val="009874F8"/>
    <w:rsid w:val="0098791A"/>
    <w:rsid w:val="00990E53"/>
    <w:rsid w:val="009923B6"/>
    <w:rsid w:val="00993FE8"/>
    <w:rsid w:val="00995BBC"/>
    <w:rsid w:val="009A03BB"/>
    <w:rsid w:val="009A0FC1"/>
    <w:rsid w:val="009A282F"/>
    <w:rsid w:val="009A503F"/>
    <w:rsid w:val="009A68F9"/>
    <w:rsid w:val="009B23AC"/>
    <w:rsid w:val="009B23DB"/>
    <w:rsid w:val="009B2A21"/>
    <w:rsid w:val="009B2C6C"/>
    <w:rsid w:val="009B5039"/>
    <w:rsid w:val="009C03F0"/>
    <w:rsid w:val="009C0D47"/>
    <w:rsid w:val="009C292A"/>
    <w:rsid w:val="009C3FBB"/>
    <w:rsid w:val="009C5080"/>
    <w:rsid w:val="009D033F"/>
    <w:rsid w:val="009D7648"/>
    <w:rsid w:val="009D77D5"/>
    <w:rsid w:val="009E095D"/>
    <w:rsid w:val="009E3634"/>
    <w:rsid w:val="009E3A9B"/>
    <w:rsid w:val="009E4BAB"/>
    <w:rsid w:val="009F2870"/>
    <w:rsid w:val="009F508A"/>
    <w:rsid w:val="009F5355"/>
    <w:rsid w:val="00A01E76"/>
    <w:rsid w:val="00A02A4D"/>
    <w:rsid w:val="00A05040"/>
    <w:rsid w:val="00A069CB"/>
    <w:rsid w:val="00A0763B"/>
    <w:rsid w:val="00A11C55"/>
    <w:rsid w:val="00A30169"/>
    <w:rsid w:val="00A321F1"/>
    <w:rsid w:val="00A3279B"/>
    <w:rsid w:val="00A329D9"/>
    <w:rsid w:val="00A335CC"/>
    <w:rsid w:val="00A348BE"/>
    <w:rsid w:val="00A351BA"/>
    <w:rsid w:val="00A413E2"/>
    <w:rsid w:val="00A417D1"/>
    <w:rsid w:val="00A43044"/>
    <w:rsid w:val="00A43624"/>
    <w:rsid w:val="00A43F51"/>
    <w:rsid w:val="00A47606"/>
    <w:rsid w:val="00A4796E"/>
    <w:rsid w:val="00A543AB"/>
    <w:rsid w:val="00A56225"/>
    <w:rsid w:val="00A656E1"/>
    <w:rsid w:val="00A65F46"/>
    <w:rsid w:val="00A73CBA"/>
    <w:rsid w:val="00A748D3"/>
    <w:rsid w:val="00A74DEB"/>
    <w:rsid w:val="00A77812"/>
    <w:rsid w:val="00A778D2"/>
    <w:rsid w:val="00A77EE9"/>
    <w:rsid w:val="00A822C7"/>
    <w:rsid w:val="00A82A93"/>
    <w:rsid w:val="00A85489"/>
    <w:rsid w:val="00A873D9"/>
    <w:rsid w:val="00AA48FC"/>
    <w:rsid w:val="00AB061F"/>
    <w:rsid w:val="00AB1500"/>
    <w:rsid w:val="00AB6DA5"/>
    <w:rsid w:val="00AC1622"/>
    <w:rsid w:val="00AC3F21"/>
    <w:rsid w:val="00AC53CE"/>
    <w:rsid w:val="00AC6300"/>
    <w:rsid w:val="00AD40C5"/>
    <w:rsid w:val="00AD4AB1"/>
    <w:rsid w:val="00AE2523"/>
    <w:rsid w:val="00AE2734"/>
    <w:rsid w:val="00AE4F62"/>
    <w:rsid w:val="00AF0A56"/>
    <w:rsid w:val="00AF1BF7"/>
    <w:rsid w:val="00AF3B37"/>
    <w:rsid w:val="00AF3DAA"/>
    <w:rsid w:val="00B00EE7"/>
    <w:rsid w:val="00B01899"/>
    <w:rsid w:val="00B01BA4"/>
    <w:rsid w:val="00B05D58"/>
    <w:rsid w:val="00B067DD"/>
    <w:rsid w:val="00B07BB0"/>
    <w:rsid w:val="00B07F85"/>
    <w:rsid w:val="00B1127C"/>
    <w:rsid w:val="00B11685"/>
    <w:rsid w:val="00B12496"/>
    <w:rsid w:val="00B12FD9"/>
    <w:rsid w:val="00B132C8"/>
    <w:rsid w:val="00B1467D"/>
    <w:rsid w:val="00B253E0"/>
    <w:rsid w:val="00B3009A"/>
    <w:rsid w:val="00B30199"/>
    <w:rsid w:val="00B333A2"/>
    <w:rsid w:val="00B406C1"/>
    <w:rsid w:val="00B441AA"/>
    <w:rsid w:val="00B44FEE"/>
    <w:rsid w:val="00B458E6"/>
    <w:rsid w:val="00B45FE8"/>
    <w:rsid w:val="00B4790B"/>
    <w:rsid w:val="00B50358"/>
    <w:rsid w:val="00B514B0"/>
    <w:rsid w:val="00B516B8"/>
    <w:rsid w:val="00B545A4"/>
    <w:rsid w:val="00B55E7F"/>
    <w:rsid w:val="00B57B24"/>
    <w:rsid w:val="00B631F2"/>
    <w:rsid w:val="00B7009C"/>
    <w:rsid w:val="00B73057"/>
    <w:rsid w:val="00B76A9B"/>
    <w:rsid w:val="00B77F4F"/>
    <w:rsid w:val="00B805EF"/>
    <w:rsid w:val="00B80F4E"/>
    <w:rsid w:val="00B81466"/>
    <w:rsid w:val="00B91D4C"/>
    <w:rsid w:val="00B9376D"/>
    <w:rsid w:val="00B954C4"/>
    <w:rsid w:val="00B959BC"/>
    <w:rsid w:val="00BA0B5B"/>
    <w:rsid w:val="00BA312D"/>
    <w:rsid w:val="00BA3585"/>
    <w:rsid w:val="00BA3F7B"/>
    <w:rsid w:val="00BA4BD1"/>
    <w:rsid w:val="00BA513F"/>
    <w:rsid w:val="00BA5510"/>
    <w:rsid w:val="00BA6E85"/>
    <w:rsid w:val="00BA7321"/>
    <w:rsid w:val="00BB2A76"/>
    <w:rsid w:val="00BB53D4"/>
    <w:rsid w:val="00BB6E6B"/>
    <w:rsid w:val="00BC1867"/>
    <w:rsid w:val="00BC48A8"/>
    <w:rsid w:val="00BD1475"/>
    <w:rsid w:val="00BD1968"/>
    <w:rsid w:val="00BD306E"/>
    <w:rsid w:val="00BD30C9"/>
    <w:rsid w:val="00BD47A4"/>
    <w:rsid w:val="00BD5C80"/>
    <w:rsid w:val="00BE02E2"/>
    <w:rsid w:val="00BE0598"/>
    <w:rsid w:val="00BE1677"/>
    <w:rsid w:val="00BE3F4D"/>
    <w:rsid w:val="00BE4B6C"/>
    <w:rsid w:val="00BF4A1C"/>
    <w:rsid w:val="00BF537B"/>
    <w:rsid w:val="00BF7361"/>
    <w:rsid w:val="00C053B7"/>
    <w:rsid w:val="00C07EA1"/>
    <w:rsid w:val="00C10BD8"/>
    <w:rsid w:val="00C10D5D"/>
    <w:rsid w:val="00C116F4"/>
    <w:rsid w:val="00C15F8A"/>
    <w:rsid w:val="00C16CF1"/>
    <w:rsid w:val="00C23C35"/>
    <w:rsid w:val="00C25810"/>
    <w:rsid w:val="00C3006B"/>
    <w:rsid w:val="00C31A34"/>
    <w:rsid w:val="00C33AEE"/>
    <w:rsid w:val="00C33AEF"/>
    <w:rsid w:val="00C3517C"/>
    <w:rsid w:val="00C35BB8"/>
    <w:rsid w:val="00C374DF"/>
    <w:rsid w:val="00C37675"/>
    <w:rsid w:val="00C41E91"/>
    <w:rsid w:val="00C43039"/>
    <w:rsid w:val="00C44288"/>
    <w:rsid w:val="00C44969"/>
    <w:rsid w:val="00C46313"/>
    <w:rsid w:val="00C602B6"/>
    <w:rsid w:val="00C609E5"/>
    <w:rsid w:val="00C6120B"/>
    <w:rsid w:val="00C61D5D"/>
    <w:rsid w:val="00C62E15"/>
    <w:rsid w:val="00C67535"/>
    <w:rsid w:val="00C7000B"/>
    <w:rsid w:val="00C73A99"/>
    <w:rsid w:val="00C73CE3"/>
    <w:rsid w:val="00C73D81"/>
    <w:rsid w:val="00C81413"/>
    <w:rsid w:val="00C8272A"/>
    <w:rsid w:val="00C838ED"/>
    <w:rsid w:val="00C84009"/>
    <w:rsid w:val="00C84653"/>
    <w:rsid w:val="00C858ED"/>
    <w:rsid w:val="00C86661"/>
    <w:rsid w:val="00C905FC"/>
    <w:rsid w:val="00C91CBE"/>
    <w:rsid w:val="00C92C95"/>
    <w:rsid w:val="00C93200"/>
    <w:rsid w:val="00C946A8"/>
    <w:rsid w:val="00C9536B"/>
    <w:rsid w:val="00C95559"/>
    <w:rsid w:val="00C973CE"/>
    <w:rsid w:val="00C97611"/>
    <w:rsid w:val="00CA23CC"/>
    <w:rsid w:val="00CA336E"/>
    <w:rsid w:val="00CA3918"/>
    <w:rsid w:val="00CA4F9D"/>
    <w:rsid w:val="00CB085A"/>
    <w:rsid w:val="00CB0B0F"/>
    <w:rsid w:val="00CB32C8"/>
    <w:rsid w:val="00CB5D1D"/>
    <w:rsid w:val="00CB70AB"/>
    <w:rsid w:val="00CB7ACB"/>
    <w:rsid w:val="00CC0A31"/>
    <w:rsid w:val="00CC6409"/>
    <w:rsid w:val="00CC65F1"/>
    <w:rsid w:val="00CD0970"/>
    <w:rsid w:val="00CD0C0A"/>
    <w:rsid w:val="00CD1EB8"/>
    <w:rsid w:val="00CD3496"/>
    <w:rsid w:val="00CD3B8B"/>
    <w:rsid w:val="00CD499A"/>
    <w:rsid w:val="00CD58AC"/>
    <w:rsid w:val="00CE332D"/>
    <w:rsid w:val="00CE7061"/>
    <w:rsid w:val="00CE7314"/>
    <w:rsid w:val="00CE7614"/>
    <w:rsid w:val="00CE7CD4"/>
    <w:rsid w:val="00CF263B"/>
    <w:rsid w:val="00CF502A"/>
    <w:rsid w:val="00CF590A"/>
    <w:rsid w:val="00CF7045"/>
    <w:rsid w:val="00CF7656"/>
    <w:rsid w:val="00D041DC"/>
    <w:rsid w:val="00D0422D"/>
    <w:rsid w:val="00D05246"/>
    <w:rsid w:val="00D066A5"/>
    <w:rsid w:val="00D10CA2"/>
    <w:rsid w:val="00D12BB0"/>
    <w:rsid w:val="00D130AF"/>
    <w:rsid w:val="00D15336"/>
    <w:rsid w:val="00D20A42"/>
    <w:rsid w:val="00D22E05"/>
    <w:rsid w:val="00D23EFF"/>
    <w:rsid w:val="00D26326"/>
    <w:rsid w:val="00D264ED"/>
    <w:rsid w:val="00D269BE"/>
    <w:rsid w:val="00D26B56"/>
    <w:rsid w:val="00D26BDA"/>
    <w:rsid w:val="00D273CF"/>
    <w:rsid w:val="00D27422"/>
    <w:rsid w:val="00D27A9A"/>
    <w:rsid w:val="00D3234B"/>
    <w:rsid w:val="00D34FAE"/>
    <w:rsid w:val="00D3771F"/>
    <w:rsid w:val="00D40271"/>
    <w:rsid w:val="00D47D60"/>
    <w:rsid w:val="00D500A9"/>
    <w:rsid w:val="00D53D91"/>
    <w:rsid w:val="00D55068"/>
    <w:rsid w:val="00D55A1B"/>
    <w:rsid w:val="00D57DBE"/>
    <w:rsid w:val="00D60F3A"/>
    <w:rsid w:val="00D64617"/>
    <w:rsid w:val="00D64F66"/>
    <w:rsid w:val="00D656C6"/>
    <w:rsid w:val="00D707A1"/>
    <w:rsid w:val="00D70A77"/>
    <w:rsid w:val="00D71CE1"/>
    <w:rsid w:val="00D72BC9"/>
    <w:rsid w:val="00D733B5"/>
    <w:rsid w:val="00D7521D"/>
    <w:rsid w:val="00D760F1"/>
    <w:rsid w:val="00D762A8"/>
    <w:rsid w:val="00D76B08"/>
    <w:rsid w:val="00D77877"/>
    <w:rsid w:val="00D77B17"/>
    <w:rsid w:val="00D82901"/>
    <w:rsid w:val="00D83A29"/>
    <w:rsid w:val="00D8439F"/>
    <w:rsid w:val="00D872B1"/>
    <w:rsid w:val="00D875DF"/>
    <w:rsid w:val="00D87E06"/>
    <w:rsid w:val="00D90EFC"/>
    <w:rsid w:val="00D9162E"/>
    <w:rsid w:val="00D9569E"/>
    <w:rsid w:val="00D96160"/>
    <w:rsid w:val="00D97DCD"/>
    <w:rsid w:val="00D97E75"/>
    <w:rsid w:val="00DA0E12"/>
    <w:rsid w:val="00DA1482"/>
    <w:rsid w:val="00DA311F"/>
    <w:rsid w:val="00DA38EB"/>
    <w:rsid w:val="00DA38F4"/>
    <w:rsid w:val="00DA512D"/>
    <w:rsid w:val="00DA5A4F"/>
    <w:rsid w:val="00DB26D1"/>
    <w:rsid w:val="00DB2923"/>
    <w:rsid w:val="00DB4651"/>
    <w:rsid w:val="00DB478E"/>
    <w:rsid w:val="00DB5F55"/>
    <w:rsid w:val="00DB7EDE"/>
    <w:rsid w:val="00DC18D4"/>
    <w:rsid w:val="00DC241F"/>
    <w:rsid w:val="00DC342D"/>
    <w:rsid w:val="00DD23BE"/>
    <w:rsid w:val="00DE02B5"/>
    <w:rsid w:val="00DE1797"/>
    <w:rsid w:val="00DE58C4"/>
    <w:rsid w:val="00DE65F5"/>
    <w:rsid w:val="00DF060A"/>
    <w:rsid w:val="00DF1C9A"/>
    <w:rsid w:val="00DF6539"/>
    <w:rsid w:val="00DF6F35"/>
    <w:rsid w:val="00DF6FA6"/>
    <w:rsid w:val="00E02131"/>
    <w:rsid w:val="00E027AD"/>
    <w:rsid w:val="00E0325B"/>
    <w:rsid w:val="00E03DEB"/>
    <w:rsid w:val="00E0497D"/>
    <w:rsid w:val="00E10C97"/>
    <w:rsid w:val="00E1207D"/>
    <w:rsid w:val="00E1457B"/>
    <w:rsid w:val="00E14BEB"/>
    <w:rsid w:val="00E164CF"/>
    <w:rsid w:val="00E16868"/>
    <w:rsid w:val="00E2025C"/>
    <w:rsid w:val="00E22528"/>
    <w:rsid w:val="00E23722"/>
    <w:rsid w:val="00E25C31"/>
    <w:rsid w:val="00E26E63"/>
    <w:rsid w:val="00E30892"/>
    <w:rsid w:val="00E3252E"/>
    <w:rsid w:val="00E32C1E"/>
    <w:rsid w:val="00E333A2"/>
    <w:rsid w:val="00E367E0"/>
    <w:rsid w:val="00E37992"/>
    <w:rsid w:val="00E41C70"/>
    <w:rsid w:val="00E43691"/>
    <w:rsid w:val="00E47C56"/>
    <w:rsid w:val="00E61E16"/>
    <w:rsid w:val="00E66E24"/>
    <w:rsid w:val="00E67D90"/>
    <w:rsid w:val="00E7181E"/>
    <w:rsid w:val="00E71FC4"/>
    <w:rsid w:val="00E75864"/>
    <w:rsid w:val="00E77391"/>
    <w:rsid w:val="00E82C56"/>
    <w:rsid w:val="00E83F21"/>
    <w:rsid w:val="00E905B4"/>
    <w:rsid w:val="00E91192"/>
    <w:rsid w:val="00E94111"/>
    <w:rsid w:val="00E95309"/>
    <w:rsid w:val="00E964A8"/>
    <w:rsid w:val="00E966D6"/>
    <w:rsid w:val="00E975D4"/>
    <w:rsid w:val="00EA234B"/>
    <w:rsid w:val="00EA37AE"/>
    <w:rsid w:val="00EA3DDE"/>
    <w:rsid w:val="00EB123F"/>
    <w:rsid w:val="00EB1B28"/>
    <w:rsid w:val="00EB203E"/>
    <w:rsid w:val="00EB5214"/>
    <w:rsid w:val="00EB5AC0"/>
    <w:rsid w:val="00EB74CA"/>
    <w:rsid w:val="00EC07E9"/>
    <w:rsid w:val="00EC1060"/>
    <w:rsid w:val="00EC2293"/>
    <w:rsid w:val="00EC2A66"/>
    <w:rsid w:val="00EC3A40"/>
    <w:rsid w:val="00EC542A"/>
    <w:rsid w:val="00EC7FC7"/>
    <w:rsid w:val="00ED34FF"/>
    <w:rsid w:val="00ED4907"/>
    <w:rsid w:val="00ED5551"/>
    <w:rsid w:val="00ED6D09"/>
    <w:rsid w:val="00ED76D7"/>
    <w:rsid w:val="00ED7759"/>
    <w:rsid w:val="00ED7C56"/>
    <w:rsid w:val="00EE1B12"/>
    <w:rsid w:val="00EE3638"/>
    <w:rsid w:val="00EE3ADE"/>
    <w:rsid w:val="00EE3E9B"/>
    <w:rsid w:val="00EE5010"/>
    <w:rsid w:val="00EE7B42"/>
    <w:rsid w:val="00EE7C34"/>
    <w:rsid w:val="00EE7D9D"/>
    <w:rsid w:val="00EF1385"/>
    <w:rsid w:val="00EF244C"/>
    <w:rsid w:val="00EF43CC"/>
    <w:rsid w:val="00F01F71"/>
    <w:rsid w:val="00F0290A"/>
    <w:rsid w:val="00F02EB1"/>
    <w:rsid w:val="00F03311"/>
    <w:rsid w:val="00F06AB2"/>
    <w:rsid w:val="00F10E5D"/>
    <w:rsid w:val="00F11938"/>
    <w:rsid w:val="00F14315"/>
    <w:rsid w:val="00F14436"/>
    <w:rsid w:val="00F156C1"/>
    <w:rsid w:val="00F1671A"/>
    <w:rsid w:val="00F16D10"/>
    <w:rsid w:val="00F16E91"/>
    <w:rsid w:val="00F172A2"/>
    <w:rsid w:val="00F24B6E"/>
    <w:rsid w:val="00F310D0"/>
    <w:rsid w:val="00F3246D"/>
    <w:rsid w:val="00F32BF4"/>
    <w:rsid w:val="00F3659F"/>
    <w:rsid w:val="00F40C19"/>
    <w:rsid w:val="00F429A9"/>
    <w:rsid w:val="00F42D5A"/>
    <w:rsid w:val="00F4391F"/>
    <w:rsid w:val="00F56DE6"/>
    <w:rsid w:val="00F57100"/>
    <w:rsid w:val="00F613E6"/>
    <w:rsid w:val="00F6158D"/>
    <w:rsid w:val="00F63AAE"/>
    <w:rsid w:val="00F67785"/>
    <w:rsid w:val="00F729F2"/>
    <w:rsid w:val="00F7552F"/>
    <w:rsid w:val="00F76627"/>
    <w:rsid w:val="00F8011D"/>
    <w:rsid w:val="00F81367"/>
    <w:rsid w:val="00F904B0"/>
    <w:rsid w:val="00F96E30"/>
    <w:rsid w:val="00F96FD7"/>
    <w:rsid w:val="00F973E3"/>
    <w:rsid w:val="00FA04E0"/>
    <w:rsid w:val="00FA5C31"/>
    <w:rsid w:val="00FB01E1"/>
    <w:rsid w:val="00FC18BA"/>
    <w:rsid w:val="00FC28E1"/>
    <w:rsid w:val="00FC38D4"/>
    <w:rsid w:val="00FC5574"/>
    <w:rsid w:val="00FC5A5D"/>
    <w:rsid w:val="00FC6954"/>
    <w:rsid w:val="00FC758F"/>
    <w:rsid w:val="00FD159F"/>
    <w:rsid w:val="00FD5AEC"/>
    <w:rsid w:val="00FD7647"/>
    <w:rsid w:val="00FE12F4"/>
    <w:rsid w:val="00FE2519"/>
    <w:rsid w:val="00FE42E8"/>
    <w:rsid w:val="00FE6DDF"/>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1"/>
      </w:numPr>
      <w:tabs>
        <w:tab w:val="left" w:pos="1134"/>
      </w:tabs>
      <w:suppressAutoHyphens/>
      <w:jc w:val="both"/>
    </w:pPr>
    <w:rPr>
      <w:rFonts w:ascii="Arial" w:eastAsia="Times New Roman" w:hAnsi="Arial" w:cs="Arial"/>
      <w:noProof/>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1"/>
      </w:numPr>
      <w:tabs>
        <w:tab w:val="left" w:pos="1134"/>
      </w:tabs>
      <w:suppressAutoHyphens/>
      <w:jc w:val="both"/>
    </w:pPr>
    <w:rPr>
      <w:rFonts w:ascii="Arial" w:eastAsia="Times New Roman" w:hAnsi="Arial" w:cs="Arial"/>
      <w:noProo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0154">
      <w:bodyDiv w:val="1"/>
      <w:marLeft w:val="0"/>
      <w:marRight w:val="0"/>
      <w:marTop w:val="0"/>
      <w:marBottom w:val="0"/>
      <w:divBdr>
        <w:top w:val="none" w:sz="0" w:space="0" w:color="auto"/>
        <w:left w:val="none" w:sz="0" w:space="0" w:color="auto"/>
        <w:bottom w:val="none" w:sz="0" w:space="0" w:color="auto"/>
        <w:right w:val="none" w:sz="0" w:space="0" w:color="auto"/>
      </w:divBdr>
    </w:div>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381825694">
      <w:bodyDiv w:val="1"/>
      <w:marLeft w:val="0"/>
      <w:marRight w:val="0"/>
      <w:marTop w:val="0"/>
      <w:marBottom w:val="0"/>
      <w:divBdr>
        <w:top w:val="none" w:sz="0" w:space="0" w:color="auto"/>
        <w:left w:val="none" w:sz="0" w:space="0" w:color="auto"/>
        <w:bottom w:val="none" w:sz="0" w:space="0" w:color="auto"/>
        <w:right w:val="none" w:sz="0" w:space="0" w:color="auto"/>
      </w:divBdr>
    </w:div>
    <w:div w:id="403572858">
      <w:bodyDiv w:val="1"/>
      <w:marLeft w:val="0"/>
      <w:marRight w:val="0"/>
      <w:marTop w:val="0"/>
      <w:marBottom w:val="0"/>
      <w:divBdr>
        <w:top w:val="none" w:sz="0" w:space="0" w:color="auto"/>
        <w:left w:val="none" w:sz="0" w:space="0" w:color="auto"/>
        <w:bottom w:val="none" w:sz="0" w:space="0" w:color="auto"/>
        <w:right w:val="none" w:sz="0" w:space="0" w:color="auto"/>
      </w:divBdr>
    </w:div>
    <w:div w:id="428620348">
      <w:bodyDiv w:val="1"/>
      <w:marLeft w:val="0"/>
      <w:marRight w:val="0"/>
      <w:marTop w:val="0"/>
      <w:marBottom w:val="0"/>
      <w:divBdr>
        <w:top w:val="none" w:sz="0" w:space="0" w:color="auto"/>
        <w:left w:val="none" w:sz="0" w:space="0" w:color="auto"/>
        <w:bottom w:val="none" w:sz="0" w:space="0" w:color="auto"/>
        <w:right w:val="none" w:sz="0" w:space="0" w:color="auto"/>
      </w:divBdr>
    </w:div>
    <w:div w:id="543760808">
      <w:bodyDiv w:val="1"/>
      <w:marLeft w:val="0"/>
      <w:marRight w:val="0"/>
      <w:marTop w:val="0"/>
      <w:marBottom w:val="0"/>
      <w:divBdr>
        <w:top w:val="none" w:sz="0" w:space="0" w:color="auto"/>
        <w:left w:val="none" w:sz="0" w:space="0" w:color="auto"/>
        <w:bottom w:val="none" w:sz="0" w:space="0" w:color="auto"/>
        <w:right w:val="none" w:sz="0" w:space="0" w:color="auto"/>
      </w:divBdr>
    </w:div>
    <w:div w:id="1233275821">
      <w:bodyDiv w:val="1"/>
      <w:marLeft w:val="0"/>
      <w:marRight w:val="0"/>
      <w:marTop w:val="0"/>
      <w:marBottom w:val="0"/>
      <w:divBdr>
        <w:top w:val="none" w:sz="0" w:space="0" w:color="auto"/>
        <w:left w:val="none" w:sz="0" w:space="0" w:color="auto"/>
        <w:bottom w:val="none" w:sz="0" w:space="0" w:color="auto"/>
        <w:right w:val="none" w:sz="0" w:space="0" w:color="auto"/>
      </w:divBdr>
    </w:div>
    <w:div w:id="1501431842">
      <w:bodyDiv w:val="1"/>
      <w:marLeft w:val="0"/>
      <w:marRight w:val="0"/>
      <w:marTop w:val="0"/>
      <w:marBottom w:val="0"/>
      <w:divBdr>
        <w:top w:val="none" w:sz="0" w:space="0" w:color="auto"/>
        <w:left w:val="none" w:sz="0" w:space="0" w:color="auto"/>
        <w:bottom w:val="none" w:sz="0" w:space="0" w:color="auto"/>
        <w:right w:val="none" w:sz="0" w:space="0" w:color="auto"/>
      </w:divBdr>
    </w:div>
    <w:div w:id="1883324397">
      <w:bodyDiv w:val="1"/>
      <w:marLeft w:val="0"/>
      <w:marRight w:val="0"/>
      <w:marTop w:val="0"/>
      <w:marBottom w:val="0"/>
      <w:divBdr>
        <w:top w:val="none" w:sz="0" w:space="0" w:color="auto"/>
        <w:left w:val="none" w:sz="0" w:space="0" w:color="auto"/>
        <w:bottom w:val="none" w:sz="0" w:space="0" w:color="auto"/>
        <w:right w:val="none" w:sz="0" w:space="0" w:color="auto"/>
      </w:divBdr>
    </w:div>
    <w:div w:id="190174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chat-Pharmacie@chu-angers.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chat-pharmacie@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00DB6"/>
    <w:rsid w:val="00010655"/>
    <w:rsid w:val="00060926"/>
    <w:rsid w:val="00201DED"/>
    <w:rsid w:val="00203B91"/>
    <w:rsid w:val="00221C47"/>
    <w:rsid w:val="0022472A"/>
    <w:rsid w:val="00277A4B"/>
    <w:rsid w:val="003150B8"/>
    <w:rsid w:val="00330E7A"/>
    <w:rsid w:val="00336D81"/>
    <w:rsid w:val="00361326"/>
    <w:rsid w:val="003A63F1"/>
    <w:rsid w:val="00421D36"/>
    <w:rsid w:val="00423981"/>
    <w:rsid w:val="004423B5"/>
    <w:rsid w:val="004A11E0"/>
    <w:rsid w:val="0052577E"/>
    <w:rsid w:val="005D01F1"/>
    <w:rsid w:val="005E4982"/>
    <w:rsid w:val="006A6E50"/>
    <w:rsid w:val="00716B81"/>
    <w:rsid w:val="007C39B3"/>
    <w:rsid w:val="007F3DF1"/>
    <w:rsid w:val="008A5084"/>
    <w:rsid w:val="009278E0"/>
    <w:rsid w:val="009339E9"/>
    <w:rsid w:val="00A52D85"/>
    <w:rsid w:val="00A74B41"/>
    <w:rsid w:val="00A90792"/>
    <w:rsid w:val="00AA0385"/>
    <w:rsid w:val="00AB3DE3"/>
    <w:rsid w:val="00B01B04"/>
    <w:rsid w:val="00B44EBE"/>
    <w:rsid w:val="00B95DFD"/>
    <w:rsid w:val="00BF4429"/>
    <w:rsid w:val="00C135AD"/>
    <w:rsid w:val="00C2431E"/>
    <w:rsid w:val="00CA03DB"/>
    <w:rsid w:val="00CC098A"/>
    <w:rsid w:val="00DB1FE8"/>
    <w:rsid w:val="00DC23F6"/>
    <w:rsid w:val="00E143E5"/>
    <w:rsid w:val="00F96A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3CD42-4415-4157-B29A-34AAFFB6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31</Pages>
  <Words>13270</Words>
  <Characters>72985</Characters>
  <Application>Microsoft Office Word</Application>
  <DocSecurity>0</DocSecurity>
  <Lines>608</Lines>
  <Paragraphs>172</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86083</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LUQUE PAZ MARIE</cp:lastModifiedBy>
  <cp:revision>44</cp:revision>
  <cp:lastPrinted>2021-02-09T13:01:00Z</cp:lastPrinted>
  <dcterms:created xsi:type="dcterms:W3CDTF">2024-10-03T07:48:00Z</dcterms:created>
  <dcterms:modified xsi:type="dcterms:W3CDTF">2025-04-03T09:19:00Z</dcterms:modified>
</cp:coreProperties>
</file>