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01D40" w14:textId="77777777" w:rsidR="001B00EB" w:rsidRDefault="0055769F">
      <w:pPr>
        <w:rPr>
          <w:b/>
          <w:sz w:val="30"/>
          <w:szCs w:val="30"/>
        </w:rPr>
      </w:pPr>
      <w:r>
        <w:rPr>
          <w:rFonts w:ascii="Marianne" w:hAnsi="Marianne"/>
          <w:noProof/>
          <w:lang w:eastAsia="fr-FR"/>
        </w:rPr>
        <w:drawing>
          <wp:inline distT="0" distB="0" distL="0" distR="0" wp14:anchorId="2E8B4CD7" wp14:editId="310F96DE">
            <wp:extent cx="1560830" cy="1408430"/>
            <wp:effectExtent l="0" t="0" r="127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0830" cy="1408430"/>
                    </a:xfrm>
                    <a:prstGeom prst="rect">
                      <a:avLst/>
                    </a:prstGeom>
                    <a:noFill/>
                  </pic:spPr>
                </pic:pic>
              </a:graphicData>
            </a:graphic>
          </wp:inline>
        </w:drawing>
      </w:r>
      <w:r>
        <w:rPr>
          <w:b/>
          <w:sz w:val="30"/>
          <w:szCs w:val="30"/>
        </w:rPr>
        <w:tab/>
      </w:r>
      <w:r>
        <w:rPr>
          <w:b/>
          <w:sz w:val="30"/>
          <w:szCs w:val="30"/>
        </w:rPr>
        <w:tab/>
      </w:r>
      <w:r>
        <w:rPr>
          <w:b/>
          <w:sz w:val="30"/>
          <w:szCs w:val="30"/>
        </w:rPr>
        <w:tab/>
      </w:r>
      <w:r>
        <w:rPr>
          <w:b/>
          <w:sz w:val="30"/>
          <w:szCs w:val="30"/>
        </w:rPr>
        <w:tab/>
      </w:r>
      <w:r>
        <w:rPr>
          <w:b/>
          <w:sz w:val="30"/>
          <w:szCs w:val="30"/>
        </w:rPr>
        <w:tab/>
      </w:r>
      <w:r>
        <w:rPr>
          <w:b/>
          <w:sz w:val="30"/>
          <w:szCs w:val="30"/>
        </w:rPr>
        <w:tab/>
        <w:t xml:space="preserve">     </w:t>
      </w:r>
      <w:r w:rsidRPr="002E62CE">
        <w:rPr>
          <w:noProof/>
          <w:lang w:eastAsia="fr-FR"/>
        </w:rPr>
        <w:drawing>
          <wp:inline distT="0" distB="0" distL="0" distR="0" wp14:anchorId="3E1B966B" wp14:editId="4366638F">
            <wp:extent cx="1492369" cy="1230994"/>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02516" cy="1239364"/>
                    </a:xfrm>
                    <a:prstGeom prst="rect">
                      <a:avLst/>
                    </a:prstGeom>
                  </pic:spPr>
                </pic:pic>
              </a:graphicData>
            </a:graphic>
          </wp:inline>
        </w:drawing>
      </w:r>
    </w:p>
    <w:p w14:paraId="0C3EFAEB" w14:textId="77777777" w:rsidR="00F96F70" w:rsidRDefault="00F96F70" w:rsidP="001B00EB">
      <w:pPr>
        <w:pBdr>
          <w:bottom w:val="single" w:sz="8" w:space="4" w:color="EE7F00"/>
        </w:pBdr>
        <w:spacing w:after="120"/>
        <w:jc w:val="center"/>
        <w:rPr>
          <w:rFonts w:ascii="Calibri" w:eastAsia="Calibri" w:hAnsi="Calibri"/>
          <w:b/>
          <w:color w:val="005C6D"/>
          <w:sz w:val="32"/>
          <w:szCs w:val="36"/>
          <w:lang w:eastAsia="ar-SA"/>
        </w:rPr>
      </w:pPr>
    </w:p>
    <w:p w14:paraId="672CB49A" w14:textId="23BEE82E" w:rsidR="001B00EB" w:rsidRPr="003F1375" w:rsidRDefault="008D1032" w:rsidP="001B00EB">
      <w:pPr>
        <w:pBdr>
          <w:bottom w:val="single" w:sz="8" w:space="4" w:color="EE7F00"/>
        </w:pBdr>
        <w:spacing w:after="120"/>
        <w:jc w:val="center"/>
        <w:rPr>
          <w:rFonts w:ascii="Calibri" w:eastAsia="Calibri" w:hAnsi="Calibri"/>
          <w:b/>
          <w:color w:val="005C6D"/>
          <w:sz w:val="32"/>
          <w:szCs w:val="36"/>
          <w:lang w:eastAsia="ar-SA"/>
        </w:rPr>
      </w:pPr>
      <w:r>
        <w:rPr>
          <w:rFonts w:ascii="Calibri" w:eastAsia="Calibri" w:hAnsi="Calibri"/>
          <w:b/>
          <w:color w:val="005C6D"/>
          <w:sz w:val="32"/>
          <w:szCs w:val="36"/>
          <w:lang w:eastAsia="ar-SA"/>
        </w:rPr>
        <w:t>CADRE DE REPONSE</w:t>
      </w:r>
    </w:p>
    <w:p w14:paraId="391970BB" w14:textId="77777777" w:rsidR="001B00EB" w:rsidRPr="003F1375" w:rsidRDefault="001B00EB" w:rsidP="001B00EB">
      <w:pPr>
        <w:spacing w:after="120"/>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[Objet : à adapter à chaque marché</w:t>
      </w:r>
    </w:p>
    <w:p w14:paraId="20068848" w14:textId="77777777" w:rsidR="001B00EB" w:rsidRPr="003F1375" w:rsidRDefault="001B00EB" w:rsidP="001B00EB">
      <w:pPr>
        <w:spacing w:after="120"/>
        <w:rPr>
          <w:rFonts w:ascii="Calibri" w:eastAsia="Calibri" w:hAnsi="Calibri"/>
          <w:i/>
          <w:vanish/>
          <w:color w:val="646900"/>
          <w:sz w:val="18"/>
          <w:szCs w:val="16"/>
          <w:shd w:val="clear" w:color="auto" w:fill="F9FF87"/>
        </w:rPr>
      </w:pPr>
      <w:r w:rsidRPr="003F1375">
        <w:rPr>
          <w:rFonts w:ascii="Calibri" w:eastAsia="Calibri" w:hAnsi="Calibri"/>
          <w:i/>
          <w:vanish/>
          <w:color w:val="646900"/>
          <w:sz w:val="18"/>
          <w:szCs w:val="16"/>
          <w:shd w:val="clear" w:color="auto" w:fill="F9FF87"/>
        </w:rPr>
        <w:t>Utiliser la ligne « lot » le cas échéant. Le plus souvent le CCAP est commun à l’ensemble des lots.]</w:t>
      </w:r>
    </w:p>
    <w:p w14:paraId="35A6FD89" w14:textId="77777777" w:rsidR="00101C8F" w:rsidRDefault="00101C8F" w:rsidP="00101C8F">
      <w:pPr>
        <w:pStyle w:val="Titre"/>
        <w:spacing w:after="0"/>
        <w:rPr>
          <w:sz w:val="28"/>
        </w:rPr>
      </w:pPr>
    </w:p>
    <w:sdt>
      <w:sdtPr>
        <w:rPr>
          <w:sz w:val="28"/>
        </w:rPr>
        <w:id w:val="-1329124941"/>
        <w:placeholder>
          <w:docPart w:val="0B50BE73150942FA81E05A5CB87D6E0F"/>
        </w:placeholder>
      </w:sdtPr>
      <w:sdtEndPr>
        <w:rPr>
          <w:rFonts w:ascii="Calibri" w:eastAsiaTheme="minorHAnsi" w:hAnsi="Calibri" w:cstheme="minorBidi"/>
          <w:b/>
          <w:iCs/>
          <w:color w:val="226B7A"/>
          <w:spacing w:val="0"/>
          <w:kern w:val="0"/>
          <w:sz w:val="32"/>
          <w:szCs w:val="22"/>
        </w:rPr>
      </w:sdtEndPr>
      <w:sdtContent>
        <w:p w14:paraId="0E0AD045" w14:textId="77777777" w:rsidR="00BB4FB5" w:rsidRDefault="002C3632" w:rsidP="00BB4FB5">
          <w:pPr>
            <w:pStyle w:val="Titre"/>
            <w:spacing w:after="0"/>
            <w:jc w:val="center"/>
            <w:rPr>
              <w:rFonts w:ascii="Calibri" w:eastAsiaTheme="minorHAnsi" w:hAnsi="Calibri" w:cstheme="minorBidi"/>
              <w:b/>
              <w:iCs/>
              <w:color w:val="226B7A"/>
              <w:spacing w:val="0"/>
              <w:kern w:val="0"/>
              <w:sz w:val="32"/>
              <w:szCs w:val="22"/>
            </w:rPr>
          </w:pPr>
          <w:r>
            <w:rPr>
              <w:rFonts w:ascii="Calibri" w:eastAsiaTheme="minorHAnsi" w:hAnsi="Calibri" w:cstheme="minorBidi"/>
              <w:b/>
              <w:iCs/>
              <w:color w:val="226B7A"/>
              <w:spacing w:val="0"/>
              <w:kern w:val="0"/>
              <w:sz w:val="32"/>
              <w:szCs w:val="22"/>
            </w:rPr>
            <w:t>OBJET DU MARCHE :</w:t>
          </w:r>
        </w:p>
        <w:p w14:paraId="3E743872" w14:textId="47C1CA88" w:rsidR="00101C8F" w:rsidRPr="00101C8F" w:rsidRDefault="00C8576A" w:rsidP="00BB4FB5">
          <w:pPr>
            <w:pStyle w:val="Titre"/>
            <w:spacing w:after="0"/>
            <w:rPr>
              <w:rFonts w:ascii="Calibri" w:eastAsiaTheme="minorHAnsi" w:hAnsi="Calibri" w:cstheme="minorBidi"/>
              <w:b/>
              <w:iCs/>
              <w:color w:val="226B7A"/>
              <w:spacing w:val="0"/>
              <w:kern w:val="0"/>
              <w:sz w:val="32"/>
              <w:szCs w:val="22"/>
            </w:rPr>
          </w:pPr>
          <w:sdt>
            <w:sdtPr>
              <w:rPr>
                <w:sz w:val="28"/>
              </w:rPr>
              <w:id w:val="1311748181"/>
              <w:placeholder>
                <w:docPart w:val="932ED658B1E34644999FA2D3555C19E8"/>
              </w:placeholder>
            </w:sdtPr>
            <w:sdtEndPr>
              <w:rPr>
                <w:rFonts w:ascii="Calibri" w:eastAsiaTheme="minorHAnsi" w:hAnsi="Calibri" w:cstheme="minorBidi"/>
                <w:b/>
                <w:iCs/>
                <w:color w:val="226B7A"/>
                <w:spacing w:val="0"/>
                <w:kern w:val="0"/>
                <w:sz w:val="32"/>
                <w:szCs w:val="22"/>
              </w:rPr>
            </w:sdtEndPr>
            <w:sdtContent>
              <w:r w:rsidR="00BB4FB5" w:rsidRPr="00101C8F">
                <w:rPr>
                  <w:rFonts w:ascii="Calibri" w:eastAsiaTheme="minorHAnsi" w:hAnsi="Calibri" w:cstheme="minorBidi"/>
                  <w:b/>
                  <w:iCs/>
                  <w:color w:val="226B7A"/>
                  <w:spacing w:val="0"/>
                  <w:kern w:val="0"/>
                  <w:sz w:val="32"/>
                  <w:szCs w:val="22"/>
                </w:rPr>
                <w:t xml:space="preserve">PRELEVEMENTS ET ANALYSES D’ECHANTILLONS D’EAU, DE SEDIMENTS ET DE MATIERES EN SUSPENSION DANS LE CADRE DU PROGRAMME DE SURVEILLANCE DES BASSINS RHONE-MEDITERRANEE ET </w:t>
              </w:r>
              <w:r w:rsidR="000D60E3">
                <w:rPr>
                  <w:rFonts w:ascii="Calibri" w:eastAsiaTheme="minorHAnsi" w:hAnsi="Calibri" w:cstheme="minorBidi"/>
                  <w:b/>
                  <w:iCs/>
                  <w:color w:val="226B7A"/>
                  <w:spacing w:val="0"/>
                  <w:kern w:val="0"/>
                  <w:sz w:val="32"/>
                  <w:szCs w:val="22"/>
                </w:rPr>
                <w:t xml:space="preserve">DE </w:t>
              </w:r>
              <w:r w:rsidR="00BB4FB5" w:rsidRPr="00101C8F">
                <w:rPr>
                  <w:rFonts w:ascii="Calibri" w:eastAsiaTheme="minorHAnsi" w:hAnsi="Calibri" w:cstheme="minorBidi"/>
                  <w:b/>
                  <w:iCs/>
                  <w:color w:val="226B7A"/>
                  <w:spacing w:val="0"/>
                  <w:kern w:val="0"/>
                  <w:sz w:val="32"/>
                  <w:szCs w:val="22"/>
                </w:rPr>
                <w:t>CORSE</w:t>
              </w:r>
            </w:sdtContent>
          </w:sdt>
        </w:p>
      </w:sdtContent>
    </w:sdt>
    <w:p w14:paraId="0677FB78" w14:textId="77777777" w:rsidR="00657039" w:rsidRPr="00657039" w:rsidRDefault="00657039" w:rsidP="00657039">
      <w:pPr>
        <w:widowControl w:val="0"/>
        <w:tabs>
          <w:tab w:val="left" w:leader="dot" w:pos="8505"/>
        </w:tabs>
        <w:suppressAutoHyphens/>
        <w:autoSpaceDN w:val="0"/>
        <w:spacing w:before="40" w:after="0" w:line="240" w:lineRule="auto"/>
        <w:jc w:val="both"/>
        <w:textAlignment w:val="baseline"/>
        <w:rPr>
          <w:rFonts w:ascii="Arial" w:eastAsia="Arial" w:hAnsi="Arial" w:cs="Arial"/>
          <w:szCs w:val="20"/>
          <w:lang w:eastAsia="fr-FR"/>
        </w:rPr>
      </w:pPr>
      <w:bookmarkStart w:id="0" w:name="_Hlk169505861"/>
    </w:p>
    <w:p w14:paraId="6F300207" w14:textId="4604AD20" w:rsidR="00D207F3" w:rsidRDefault="00657039" w:rsidP="00D207F3">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bookmarkStart w:id="1" w:name="_Hlk169013242"/>
      <w:bookmarkStart w:id="2" w:name="_Hlk169529858"/>
      <w:r w:rsidRPr="00657039">
        <w:rPr>
          <w:rFonts w:ascii="Calibri" w:hAnsi="Calibri"/>
          <w:b/>
          <w:iCs/>
          <w:color w:val="226B7A"/>
          <w:sz w:val="32"/>
        </w:rPr>
        <w:t xml:space="preserve">Marché n° 2025-02 </w:t>
      </w:r>
    </w:p>
    <w:p w14:paraId="2CD4B22C" w14:textId="0CCFADA2" w:rsidR="00D207F3" w:rsidRDefault="00657039" w:rsidP="00D207F3">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 xml:space="preserve">Lot </w:t>
      </w:r>
      <w:bookmarkEnd w:id="1"/>
      <w:r w:rsidRPr="00657039">
        <w:rPr>
          <w:rFonts w:ascii="Calibri" w:hAnsi="Calibri"/>
          <w:b/>
          <w:iCs/>
          <w:color w:val="226B7A"/>
          <w:sz w:val="32"/>
        </w:rPr>
        <w:t>1 -</w:t>
      </w:r>
    </w:p>
    <w:p w14:paraId="59B1BEC0" w14:textId="77777777" w:rsidR="00D207F3" w:rsidRDefault="00657039" w:rsidP="00D207F3">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r w:rsidRPr="00657039">
        <w:rPr>
          <w:rFonts w:ascii="Calibri" w:hAnsi="Calibri"/>
          <w:b/>
          <w:iCs/>
          <w:color w:val="226B7A"/>
          <w:sz w:val="32"/>
        </w:rPr>
        <w:t>Prélèvements et analyses d’échantillons d’eau dans le cadre du</w:t>
      </w:r>
    </w:p>
    <w:p w14:paraId="539650FB" w14:textId="77777777" w:rsidR="00D207F3" w:rsidRDefault="00657039" w:rsidP="00D207F3">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proofErr w:type="gramStart"/>
      <w:r w:rsidRPr="00657039">
        <w:rPr>
          <w:rFonts w:ascii="Calibri" w:hAnsi="Calibri"/>
          <w:b/>
          <w:iCs/>
          <w:color w:val="226B7A"/>
          <w:sz w:val="32"/>
        </w:rPr>
        <w:t>programme</w:t>
      </w:r>
      <w:proofErr w:type="gramEnd"/>
      <w:r w:rsidRPr="00657039">
        <w:rPr>
          <w:rFonts w:ascii="Calibri" w:hAnsi="Calibri"/>
          <w:b/>
          <w:iCs/>
          <w:color w:val="226B7A"/>
          <w:sz w:val="32"/>
        </w:rPr>
        <w:t xml:space="preserve"> de surveillance de l’état chimique des eaux souterraines</w:t>
      </w:r>
    </w:p>
    <w:p w14:paraId="43F6E0D8" w14:textId="48AD939C" w:rsidR="00657039" w:rsidRPr="00657039" w:rsidRDefault="00657039" w:rsidP="00D207F3">
      <w:pPr>
        <w:widowControl w:val="0"/>
        <w:tabs>
          <w:tab w:val="left" w:leader="dot" w:pos="8505"/>
        </w:tabs>
        <w:suppressAutoHyphens/>
        <w:autoSpaceDN w:val="0"/>
        <w:spacing w:before="40" w:after="0" w:line="240" w:lineRule="auto"/>
        <w:ind w:left="3544" w:hanging="3686"/>
        <w:jc w:val="center"/>
        <w:textAlignment w:val="baseline"/>
        <w:rPr>
          <w:rFonts w:ascii="Calibri" w:hAnsi="Calibri"/>
          <w:b/>
          <w:iCs/>
          <w:color w:val="226B7A"/>
          <w:sz w:val="32"/>
        </w:rPr>
      </w:pPr>
      <w:proofErr w:type="gramStart"/>
      <w:r w:rsidRPr="00657039">
        <w:rPr>
          <w:rFonts w:ascii="Calibri" w:hAnsi="Calibri"/>
          <w:b/>
          <w:iCs/>
          <w:color w:val="226B7A"/>
          <w:sz w:val="32"/>
        </w:rPr>
        <w:t>des</w:t>
      </w:r>
      <w:proofErr w:type="gramEnd"/>
      <w:r w:rsidR="00D207F3">
        <w:rPr>
          <w:rFonts w:ascii="Calibri" w:hAnsi="Calibri"/>
          <w:b/>
          <w:iCs/>
          <w:color w:val="226B7A"/>
          <w:sz w:val="32"/>
        </w:rPr>
        <w:t xml:space="preserve"> </w:t>
      </w:r>
      <w:r w:rsidRPr="00657039">
        <w:rPr>
          <w:rFonts w:ascii="Calibri" w:hAnsi="Calibri"/>
          <w:b/>
          <w:iCs/>
          <w:color w:val="226B7A"/>
          <w:sz w:val="32"/>
        </w:rPr>
        <w:t>bassins Rhône-Méditerranée et Corse.</w:t>
      </w:r>
    </w:p>
    <w:bookmarkEnd w:id="2"/>
    <w:p w14:paraId="2B13034E" w14:textId="6B08A11D" w:rsidR="00BB4FB5" w:rsidRPr="007B63BF" w:rsidRDefault="00BB4FB5" w:rsidP="00BB4FB5">
      <w:pPr>
        <w:jc w:val="center"/>
        <w:rPr>
          <w:rFonts w:asciiTheme="majorHAnsi" w:eastAsiaTheme="majorEastAsia" w:hAnsiTheme="majorHAnsi"/>
          <w:b/>
          <w:iCs/>
          <w:color w:val="1F497D" w:themeColor="text2"/>
          <w:sz w:val="28"/>
          <w:szCs w:val="28"/>
        </w:rPr>
      </w:pPr>
    </w:p>
    <w:bookmarkEnd w:id="0"/>
    <w:p w14:paraId="603E3252" w14:textId="77777777" w:rsidR="00496BD5" w:rsidRPr="00496BD5" w:rsidRDefault="00496BD5" w:rsidP="00496BD5">
      <w:pPr>
        <w:widowControl w:val="0"/>
        <w:tabs>
          <w:tab w:val="left" w:leader="dot" w:pos="8505"/>
        </w:tabs>
        <w:suppressAutoHyphens/>
        <w:autoSpaceDN w:val="0"/>
        <w:spacing w:before="40" w:after="0" w:line="240" w:lineRule="auto"/>
        <w:ind w:left="426"/>
        <w:jc w:val="both"/>
        <w:textAlignment w:val="baseline"/>
        <w:rPr>
          <w:rFonts w:ascii="Calibri" w:hAnsi="Calibri"/>
          <w:b/>
          <w:bCs/>
          <w:iCs/>
          <w:color w:val="226B7A"/>
          <w:sz w:val="32"/>
        </w:rPr>
      </w:pPr>
    </w:p>
    <w:p w14:paraId="4D1D6ADA" w14:textId="77777777" w:rsidR="001B00EB" w:rsidRPr="0048035A" w:rsidRDefault="001B00EB" w:rsidP="00CB0D57">
      <w:pPr>
        <w:pBdr>
          <w:top w:val="single" w:sz="8" w:space="1" w:color="4F81BD" w:themeColor="accent1"/>
          <w:left w:val="single" w:sz="8" w:space="1" w:color="4F81BD" w:themeColor="accent1"/>
          <w:bottom w:val="single" w:sz="8" w:space="1" w:color="4F81BD" w:themeColor="accent1"/>
          <w:right w:val="single" w:sz="8" w:space="1" w:color="4F81BD" w:themeColor="accent1"/>
        </w:pBdr>
        <w:shd w:val="clear" w:color="auto" w:fill="B6DDE8" w:themeFill="accent5" w:themeFillTint="66"/>
        <w:spacing w:after="120" w:line="240" w:lineRule="auto"/>
        <w:ind w:left="1134" w:right="1134"/>
        <w:jc w:val="center"/>
        <w:rPr>
          <w:rFonts w:cstheme="minorHAnsi"/>
          <w:b/>
        </w:rPr>
      </w:pPr>
      <w:r w:rsidRPr="0048035A">
        <w:rPr>
          <w:rFonts w:cstheme="minorHAnsi"/>
          <w:b/>
        </w:rPr>
        <w:t>Service responsable de la passation du marché</w:t>
      </w:r>
    </w:p>
    <w:p w14:paraId="474EE6E0" w14:textId="77777777" w:rsidR="00BB4FB5" w:rsidRDefault="001B00EB" w:rsidP="00BB4FB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rPr>
      </w:pPr>
      <w:r w:rsidRPr="0048035A">
        <w:rPr>
          <w:rFonts w:cstheme="minorHAnsi"/>
          <w:b/>
        </w:rPr>
        <w:t>Technique :</w:t>
      </w:r>
      <w:r w:rsidRPr="0048035A">
        <w:rPr>
          <w:rFonts w:cstheme="minorHAnsi"/>
        </w:rPr>
        <w:t xml:space="preserve"> </w:t>
      </w:r>
      <w:r w:rsidRPr="0048035A">
        <w:rPr>
          <w:rFonts w:cstheme="minorHAnsi"/>
        </w:rPr>
        <w:tab/>
      </w:r>
      <w:r w:rsidR="00E455D0" w:rsidRPr="0048035A">
        <w:rPr>
          <w:rFonts w:cstheme="minorHAnsi"/>
        </w:rPr>
        <w:t xml:space="preserve">Département de </w:t>
      </w:r>
      <w:r w:rsidR="00BB4FB5">
        <w:rPr>
          <w:rFonts w:cstheme="minorHAnsi"/>
        </w:rPr>
        <w:t xml:space="preserve">de la connaissance et de la planification /                </w:t>
      </w:r>
    </w:p>
    <w:p w14:paraId="7C99042F" w14:textId="38FC0D72" w:rsidR="001B00EB" w:rsidRPr="0048035A" w:rsidRDefault="00BB4FB5" w:rsidP="00BB4FB5">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rPr>
      </w:pPr>
      <w:r>
        <w:rPr>
          <w:rFonts w:cstheme="minorHAnsi"/>
          <w:b/>
        </w:rPr>
        <w:tab/>
      </w:r>
      <w:r>
        <w:rPr>
          <w:rFonts w:cstheme="minorHAnsi"/>
        </w:rPr>
        <w:t>Service Données Techniques</w:t>
      </w:r>
    </w:p>
    <w:p w14:paraId="15427ADC" w14:textId="77777777" w:rsidR="001B00EB" w:rsidRPr="0048035A" w:rsidRDefault="001B00EB"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rPr>
      </w:pPr>
      <w:r w:rsidRPr="0048035A">
        <w:rPr>
          <w:rFonts w:cstheme="minorHAnsi"/>
        </w:rPr>
        <w:tab/>
        <w:t>2-4, allée de Lodz</w:t>
      </w:r>
      <w:r w:rsidR="007C439A">
        <w:rPr>
          <w:rFonts w:cstheme="minorHAnsi"/>
        </w:rPr>
        <w:t xml:space="preserve"> </w:t>
      </w:r>
      <w:r w:rsidRPr="0048035A">
        <w:rPr>
          <w:rFonts w:cstheme="minorHAnsi"/>
        </w:rPr>
        <w:t>69363 LYON cedex 07</w:t>
      </w:r>
    </w:p>
    <w:p w14:paraId="32700019" w14:textId="77777777" w:rsidR="003E1D23" w:rsidRPr="0048035A" w:rsidRDefault="003E1D23" w:rsidP="001B00EB">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rPr>
      </w:pPr>
    </w:p>
    <w:p w14:paraId="0DC07F13" w14:textId="77777777" w:rsidR="0048035A" w:rsidRDefault="003E1D23"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pPr>
      <w:r w:rsidRPr="0048035A">
        <w:rPr>
          <w:rFonts w:cstheme="minorHAnsi"/>
          <w:b/>
        </w:rPr>
        <w:t>Administratif : </w:t>
      </w:r>
      <w:r w:rsidRPr="0048035A">
        <w:t xml:space="preserve">Secrétariat général /Service Achats et Affaires </w:t>
      </w:r>
    </w:p>
    <w:p w14:paraId="2CD7B406" w14:textId="77777777" w:rsidR="003E1D23" w:rsidRPr="0048035A" w:rsidRDefault="0048035A"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firstLine="426"/>
        <w:rPr>
          <w:rFonts w:cstheme="minorHAnsi"/>
        </w:rPr>
      </w:pPr>
      <w:r>
        <w:rPr>
          <w:rFonts w:cstheme="minorHAnsi"/>
          <w:b/>
        </w:rPr>
        <w:tab/>
      </w:r>
      <w:r w:rsidR="003E1D23" w:rsidRPr="0048035A">
        <w:t>Juridiques</w:t>
      </w:r>
    </w:p>
    <w:p w14:paraId="6A2225E4" w14:textId="77777777" w:rsidR="003E1D23" w:rsidRPr="0048035A" w:rsidRDefault="003E1D23" w:rsidP="003E1D23">
      <w:pPr>
        <w:pBdr>
          <w:top w:val="single" w:sz="8" w:space="1" w:color="4F81BD" w:themeColor="accent1"/>
          <w:left w:val="single" w:sz="8" w:space="1" w:color="4F81BD" w:themeColor="accent1"/>
          <w:bottom w:val="single" w:sz="8" w:space="1" w:color="4F81BD" w:themeColor="accent1"/>
          <w:right w:val="single" w:sz="8" w:space="1" w:color="4F81BD" w:themeColor="accent1"/>
        </w:pBdr>
        <w:tabs>
          <w:tab w:val="left" w:pos="2977"/>
        </w:tabs>
        <w:spacing w:after="0"/>
        <w:ind w:left="1134" w:right="1134"/>
        <w:jc w:val="both"/>
        <w:rPr>
          <w:rFonts w:cstheme="minorHAnsi"/>
        </w:rPr>
      </w:pPr>
      <w:r w:rsidRPr="0048035A">
        <w:tab/>
        <w:t>2-4, allée de Lodz</w:t>
      </w:r>
      <w:r w:rsidR="007C439A">
        <w:t xml:space="preserve"> </w:t>
      </w:r>
      <w:r w:rsidRPr="0048035A">
        <w:t>69363 LYON cedex 07</w:t>
      </w:r>
    </w:p>
    <w:p w14:paraId="3B148241" w14:textId="77777777" w:rsidR="008D1DC1" w:rsidRPr="0048035A" w:rsidRDefault="008D1DC1" w:rsidP="008D1DC1"/>
    <w:p w14:paraId="6ECDD682" w14:textId="763631C7" w:rsidR="000A108A" w:rsidRDefault="008D1DC1" w:rsidP="004C5AA1">
      <w:pPr>
        <w:spacing w:after="0"/>
        <w:jc w:val="center"/>
      </w:pPr>
      <w:r w:rsidRPr="00423C2D">
        <w:t>Le document</w:t>
      </w:r>
      <w:r w:rsidR="003E1D23" w:rsidRPr="00423C2D">
        <w:t xml:space="preserve"> contient </w:t>
      </w:r>
      <w:r w:rsidR="00D207F3">
        <w:t>12</w:t>
      </w:r>
      <w:r w:rsidR="003E1D23" w:rsidRPr="00423C2D">
        <w:rPr>
          <w:rStyle w:val="Style4"/>
          <w:b w:val="0"/>
        </w:rPr>
        <w:t xml:space="preserve"> </w:t>
      </w:r>
      <w:r w:rsidR="003E1D23" w:rsidRPr="00D8124E">
        <w:rPr>
          <w:rStyle w:val="Style4"/>
          <w:b w:val="0"/>
          <w:sz w:val="22"/>
        </w:rPr>
        <w:t>pages</w:t>
      </w:r>
      <w:r w:rsidR="003E1D23" w:rsidRPr="00D8124E">
        <w:t xml:space="preserve">, </w:t>
      </w:r>
      <w:sdt>
        <w:sdtPr>
          <w:rPr>
            <w:rStyle w:val="Style2"/>
            <w:sz w:val="22"/>
          </w:rPr>
          <w:id w:val="1849912517"/>
          <w:placeholder>
            <w:docPart w:val="66D26CD44EF4406D9E916FAA5838DD02"/>
          </w:placeholder>
        </w:sdtPr>
        <w:sdtEndPr>
          <w:rPr>
            <w:rStyle w:val="Policepardfaut"/>
            <w:b w:val="0"/>
          </w:rPr>
        </w:sdtEndPr>
        <w:sdtContent>
          <w:r w:rsidR="00D207F3" w:rsidRPr="00D207F3">
            <w:rPr>
              <w:rStyle w:val="Style2"/>
              <w:b w:val="0"/>
              <w:bCs/>
              <w:sz w:val="22"/>
            </w:rPr>
            <w:t>5</w:t>
          </w:r>
        </w:sdtContent>
      </w:sdt>
      <w:r w:rsidR="003E1D23" w:rsidRPr="00423C2D">
        <w:t xml:space="preserve"> articles</w:t>
      </w:r>
    </w:p>
    <w:p w14:paraId="675CD300" w14:textId="77777777" w:rsidR="000A108A" w:rsidRDefault="000A108A" w:rsidP="004C5AA1">
      <w:pPr>
        <w:spacing w:after="0"/>
        <w:jc w:val="center"/>
      </w:pPr>
    </w:p>
    <w:p w14:paraId="1CD5DD12" w14:textId="69AB2FFC" w:rsidR="004C5AA1" w:rsidRDefault="003E1D23" w:rsidP="004C5AA1">
      <w:pPr>
        <w:spacing w:after="0"/>
        <w:jc w:val="center"/>
      </w:pPr>
      <w:r>
        <w:t xml:space="preserve"> </w:t>
      </w:r>
    </w:p>
    <w:p w14:paraId="538EACC4" w14:textId="77777777" w:rsidR="00AA1E9D" w:rsidRDefault="00C8576A" w:rsidP="00AA1E9D">
      <w:pPr>
        <w:jc w:val="center"/>
        <w:rPr>
          <w:b/>
          <w:sz w:val="30"/>
          <w:szCs w:val="30"/>
        </w:rPr>
      </w:pPr>
      <w:r>
        <w:pict w14:anchorId="4A0632E0">
          <v:shape id="_x0000_i1026" type="#_x0000_t75" style="width:28.55pt;height:14.25pt;visibility:visible;mso-wrap-style:square">
            <v:imagedata r:id="rId10" o:title=""/>
          </v:shape>
        </w:pict>
      </w:r>
    </w:p>
    <w:p w14:paraId="2386C202" w14:textId="2F556616" w:rsidR="00AA1E9D" w:rsidRDefault="00AA1E9D" w:rsidP="00AA1E9D">
      <w:pPr>
        <w:jc w:val="center"/>
        <w:rPr>
          <w:rFonts w:eastAsia="Calibri"/>
          <w:b/>
          <w:szCs w:val="16"/>
        </w:rPr>
      </w:pPr>
    </w:p>
    <w:p w14:paraId="03CD824C" w14:textId="77777777" w:rsidR="00AA1E9D" w:rsidRDefault="00AA1E9D" w:rsidP="00AA1E9D">
      <w:pPr>
        <w:jc w:val="center"/>
        <w:rPr>
          <w:rFonts w:eastAsia="Calibri"/>
          <w:b/>
          <w:szCs w:val="16"/>
        </w:rPr>
      </w:pPr>
    </w:p>
    <w:p w14:paraId="7E0C6098" w14:textId="533B0798" w:rsidR="0059155B" w:rsidRPr="00AA1E9D" w:rsidRDefault="005942DF" w:rsidP="000A108A">
      <w:pPr>
        <w:rPr>
          <w:rFonts w:ascii="Calibri" w:eastAsia="Calibri" w:hAnsi="Calibri"/>
          <w:szCs w:val="16"/>
        </w:rPr>
      </w:pPr>
      <w:bookmarkStart w:id="3" w:name="_Hlk194478653"/>
      <w:r w:rsidRPr="006568AA">
        <w:rPr>
          <w:rFonts w:eastAsia="Calibri"/>
          <w:b/>
          <w:szCs w:val="16"/>
        </w:rPr>
        <w:lastRenderedPageBreak/>
        <w:t xml:space="preserve">Le présent document constitue le cadre de réponse que les candidats </w:t>
      </w:r>
      <w:r w:rsidRPr="006568AA">
        <w:rPr>
          <w:rFonts w:eastAsia="Calibri"/>
          <w:b/>
          <w:szCs w:val="16"/>
          <w:u w:val="single"/>
        </w:rPr>
        <w:t>doivent respecter pour la rédaction de leur offre</w:t>
      </w:r>
      <w:r w:rsidRPr="006568AA">
        <w:rPr>
          <w:rFonts w:eastAsia="Calibri"/>
          <w:b/>
          <w:szCs w:val="16"/>
        </w:rPr>
        <w:t xml:space="preserve"> (Article </w:t>
      </w:r>
      <w:r w:rsidR="0049221C">
        <w:rPr>
          <w:rFonts w:eastAsia="Calibri"/>
          <w:b/>
          <w:szCs w:val="16"/>
        </w:rPr>
        <w:t>5.2</w:t>
      </w:r>
      <w:r w:rsidR="008D48ED" w:rsidRPr="008D48ED">
        <w:rPr>
          <w:rFonts w:eastAsia="Calibri"/>
          <w:b/>
          <w:color w:val="FF0000"/>
          <w:szCs w:val="16"/>
        </w:rPr>
        <w:t xml:space="preserve"> </w:t>
      </w:r>
      <w:r w:rsidRPr="006568AA">
        <w:rPr>
          <w:rFonts w:eastAsia="Calibri"/>
          <w:b/>
          <w:szCs w:val="16"/>
        </w:rPr>
        <w:t>d</w:t>
      </w:r>
      <w:r w:rsidR="006568AA" w:rsidRPr="006568AA">
        <w:rPr>
          <w:rFonts w:eastAsia="Calibri"/>
          <w:b/>
          <w:szCs w:val="16"/>
        </w:rPr>
        <w:t>u règlement de la consultation) qui</w:t>
      </w:r>
      <w:r w:rsidR="0059155B">
        <w:rPr>
          <w:rFonts w:eastAsia="Calibri"/>
          <w:b/>
          <w:szCs w:val="16"/>
        </w:rPr>
        <w:t> :</w:t>
      </w:r>
    </w:p>
    <w:p w14:paraId="3BE28FE5" w14:textId="0F86A7B7" w:rsidR="005942DF" w:rsidRPr="0059155B" w:rsidRDefault="006568AA" w:rsidP="00430517">
      <w:pPr>
        <w:pStyle w:val="Paragraphedeliste"/>
        <w:numPr>
          <w:ilvl w:val="0"/>
          <w:numId w:val="21"/>
        </w:numPr>
        <w:spacing w:after="120"/>
        <w:jc w:val="both"/>
        <w:rPr>
          <w:rFonts w:eastAsia="Calibri"/>
          <w:szCs w:val="16"/>
        </w:rPr>
      </w:pPr>
      <w:proofErr w:type="gramStart"/>
      <w:r w:rsidRPr="0059155B">
        <w:rPr>
          <w:rFonts w:eastAsia="Calibri"/>
          <w:szCs w:val="16"/>
        </w:rPr>
        <w:t>ne</w:t>
      </w:r>
      <w:proofErr w:type="gramEnd"/>
      <w:r w:rsidRPr="0059155B">
        <w:rPr>
          <w:rFonts w:eastAsia="Calibri"/>
          <w:szCs w:val="16"/>
        </w:rPr>
        <w:t xml:space="preserve"> contiendra </w:t>
      </w:r>
      <w:r w:rsidRPr="008C5E90">
        <w:rPr>
          <w:rFonts w:eastAsia="Calibri"/>
          <w:szCs w:val="16"/>
          <w:u w:val="single"/>
        </w:rPr>
        <w:t xml:space="preserve">pas plus de </w:t>
      </w:r>
      <w:r w:rsidR="00BC2BF2" w:rsidRPr="008112E6">
        <w:rPr>
          <w:rFonts w:eastAsia="Calibri"/>
          <w:b/>
          <w:bCs/>
          <w:szCs w:val="16"/>
          <w:u w:val="single"/>
        </w:rPr>
        <w:t>212</w:t>
      </w:r>
      <w:r w:rsidRPr="002C3632">
        <w:rPr>
          <w:rFonts w:eastAsia="Calibri"/>
          <w:color w:val="FF0000"/>
          <w:szCs w:val="16"/>
          <w:u w:val="single"/>
        </w:rPr>
        <w:t xml:space="preserve"> </w:t>
      </w:r>
      <w:r w:rsidRPr="008C5E90">
        <w:rPr>
          <w:rFonts w:eastAsia="Calibri"/>
          <w:szCs w:val="16"/>
          <w:u w:val="single"/>
        </w:rPr>
        <w:t>pages au global</w:t>
      </w:r>
      <w:r w:rsidRPr="008C5E90">
        <w:rPr>
          <w:rFonts w:eastAsia="Calibri"/>
          <w:szCs w:val="16"/>
        </w:rPr>
        <w:t xml:space="preserve"> (</w:t>
      </w:r>
      <w:r w:rsidR="00BC2BF2" w:rsidRPr="008112E6">
        <w:rPr>
          <w:rFonts w:eastAsia="Calibri"/>
          <w:b/>
          <w:bCs/>
          <w:szCs w:val="16"/>
          <w:u w:val="single"/>
        </w:rPr>
        <w:t>12</w:t>
      </w:r>
      <w:r w:rsidR="00015339" w:rsidRPr="008C5E90">
        <w:rPr>
          <w:rFonts w:eastAsia="Calibri"/>
          <w:szCs w:val="16"/>
        </w:rPr>
        <w:t xml:space="preserve"> pages document initial</w:t>
      </w:r>
      <w:r w:rsidR="006B29EB">
        <w:rPr>
          <w:rFonts w:eastAsia="Calibri"/>
          <w:szCs w:val="16"/>
        </w:rPr>
        <w:t xml:space="preserve"> hors page de garde</w:t>
      </w:r>
      <w:r w:rsidR="00015339" w:rsidRPr="008C5E90">
        <w:rPr>
          <w:rFonts w:eastAsia="Calibri"/>
          <w:szCs w:val="16"/>
        </w:rPr>
        <w:t xml:space="preserve"> +</w:t>
      </w:r>
      <w:r w:rsidR="0059155B" w:rsidRPr="008C5E90">
        <w:rPr>
          <w:rFonts w:eastAsia="Calibri"/>
          <w:szCs w:val="16"/>
        </w:rPr>
        <w:t xml:space="preserve"> </w:t>
      </w:r>
      <w:r w:rsidR="000A108A" w:rsidRPr="000A108A">
        <w:rPr>
          <w:rFonts w:eastAsia="Calibri"/>
          <w:b/>
          <w:bCs/>
          <w:szCs w:val="16"/>
        </w:rPr>
        <w:t>200</w:t>
      </w:r>
      <w:r w:rsidR="00015339" w:rsidRPr="002C3632">
        <w:rPr>
          <w:rFonts w:eastAsia="Calibri"/>
          <w:color w:val="FF0000"/>
          <w:szCs w:val="16"/>
        </w:rPr>
        <w:t xml:space="preserve"> </w:t>
      </w:r>
      <w:r w:rsidR="00015339" w:rsidRPr="008C5E90">
        <w:rPr>
          <w:rFonts w:eastAsia="Calibri"/>
          <w:szCs w:val="16"/>
        </w:rPr>
        <w:t>pages maximum</w:t>
      </w:r>
      <w:r w:rsidR="00015339" w:rsidRPr="0059155B">
        <w:rPr>
          <w:rFonts w:eastAsia="Calibri"/>
          <w:szCs w:val="16"/>
        </w:rPr>
        <w:t xml:space="preserve"> pour l’ensemble des réponses</w:t>
      </w:r>
      <w:r w:rsidR="0041130E">
        <w:rPr>
          <w:rFonts w:eastAsia="Calibri"/>
          <w:szCs w:val="16"/>
        </w:rPr>
        <w:t xml:space="preserve"> – police Calibri 11 au minimum</w:t>
      </w:r>
      <w:r w:rsidR="0059155B" w:rsidRPr="0059155B">
        <w:rPr>
          <w:rFonts w:eastAsia="Calibri"/>
          <w:szCs w:val="16"/>
        </w:rPr>
        <w:t>)</w:t>
      </w:r>
      <w:r w:rsidR="0041130E">
        <w:rPr>
          <w:rFonts w:eastAsia="Calibri"/>
          <w:szCs w:val="16"/>
        </w:rPr>
        <w:t xml:space="preserve">. </w:t>
      </w:r>
    </w:p>
    <w:p w14:paraId="7DB71496" w14:textId="008FCAFE" w:rsidR="0059155B" w:rsidRDefault="0059155B" w:rsidP="00430517">
      <w:pPr>
        <w:pStyle w:val="Paragraphedeliste"/>
        <w:numPr>
          <w:ilvl w:val="0"/>
          <w:numId w:val="21"/>
        </w:numPr>
        <w:spacing w:after="120"/>
        <w:jc w:val="both"/>
        <w:rPr>
          <w:rFonts w:eastAsia="Calibri"/>
          <w:szCs w:val="16"/>
        </w:rPr>
      </w:pPr>
      <w:proofErr w:type="gramStart"/>
      <w:r w:rsidRPr="0059155B">
        <w:rPr>
          <w:rFonts w:eastAsia="Calibri"/>
          <w:szCs w:val="16"/>
          <w:u w:val="single"/>
        </w:rPr>
        <w:t>peut</w:t>
      </w:r>
      <w:proofErr w:type="gramEnd"/>
      <w:r w:rsidRPr="0059155B">
        <w:rPr>
          <w:rFonts w:eastAsia="Calibri"/>
          <w:szCs w:val="16"/>
          <w:u w:val="single"/>
        </w:rPr>
        <w:t xml:space="preserve"> être complété par des </w:t>
      </w:r>
      <w:r w:rsidRPr="009D65B7">
        <w:rPr>
          <w:rFonts w:eastAsia="Calibri"/>
          <w:szCs w:val="16"/>
          <w:u w:val="single"/>
        </w:rPr>
        <w:t>annexes</w:t>
      </w:r>
      <w:r w:rsidR="009D65B7" w:rsidRPr="009D65B7">
        <w:rPr>
          <w:rFonts w:eastAsia="Calibri"/>
          <w:szCs w:val="16"/>
          <w:u w:val="single"/>
        </w:rPr>
        <w:t xml:space="preserve"> </w:t>
      </w:r>
      <w:r w:rsidRPr="009D65B7">
        <w:rPr>
          <w:rFonts w:eastAsia="Calibri"/>
          <w:szCs w:val="16"/>
          <w:u w:val="single"/>
        </w:rPr>
        <w:t>dont</w:t>
      </w:r>
      <w:r w:rsidRPr="0059155B">
        <w:rPr>
          <w:rFonts w:eastAsia="Calibri"/>
          <w:szCs w:val="16"/>
          <w:u w:val="single"/>
        </w:rPr>
        <w:t xml:space="preserve"> le nombre </w:t>
      </w:r>
      <w:r w:rsidR="000A108A">
        <w:rPr>
          <w:rFonts w:eastAsia="Calibri"/>
          <w:szCs w:val="16"/>
          <w:u w:val="single"/>
        </w:rPr>
        <w:t>n’</w:t>
      </w:r>
      <w:r w:rsidR="00CB0D57">
        <w:rPr>
          <w:rFonts w:eastAsia="Calibri"/>
          <w:szCs w:val="16"/>
          <w:u w:val="single"/>
        </w:rPr>
        <w:t>e</w:t>
      </w:r>
      <w:r w:rsidRPr="0059155B">
        <w:rPr>
          <w:rFonts w:eastAsia="Calibri"/>
          <w:szCs w:val="16"/>
          <w:u w:val="single"/>
        </w:rPr>
        <w:t xml:space="preserve">st </w:t>
      </w:r>
      <w:r w:rsidR="000A108A">
        <w:rPr>
          <w:rFonts w:eastAsia="Calibri"/>
          <w:szCs w:val="16"/>
          <w:u w:val="single"/>
        </w:rPr>
        <w:t xml:space="preserve">pas </w:t>
      </w:r>
      <w:r w:rsidRPr="0059155B">
        <w:rPr>
          <w:rFonts w:eastAsia="Calibri"/>
          <w:szCs w:val="16"/>
          <w:u w:val="single"/>
        </w:rPr>
        <w:t>limité</w:t>
      </w:r>
      <w:r w:rsidR="00101C8F">
        <w:rPr>
          <w:rFonts w:eastAsia="Calibri"/>
          <w:szCs w:val="16"/>
        </w:rPr>
        <w:t>. Ces annexes doivent être paginées et référencées dans le cadre de réponse</w:t>
      </w:r>
      <w:r w:rsidR="0049221C">
        <w:rPr>
          <w:rFonts w:eastAsia="Calibri"/>
          <w:szCs w:val="16"/>
        </w:rPr>
        <w:t>.</w:t>
      </w:r>
    </w:p>
    <w:p w14:paraId="02277DB0" w14:textId="77777777" w:rsidR="0049221C" w:rsidRPr="0049221C" w:rsidRDefault="0049221C" w:rsidP="0049221C">
      <w:pPr>
        <w:spacing w:after="120"/>
        <w:jc w:val="both"/>
        <w:rPr>
          <w:rFonts w:eastAsia="Calibri"/>
          <w:b/>
          <w:bCs/>
          <w:color w:val="FF0000"/>
          <w:sz w:val="20"/>
          <w:szCs w:val="20"/>
        </w:rPr>
      </w:pPr>
      <w:r w:rsidRPr="0049221C">
        <w:rPr>
          <w:rFonts w:eastAsia="Calibri"/>
          <w:b/>
          <w:bCs/>
          <w:color w:val="FF0000"/>
          <w:sz w:val="20"/>
          <w:szCs w:val="20"/>
        </w:rPr>
        <w:t>En cas de non-respect de ces limitations, l’offre du candidat sera déclarée irrégulière et sera rejetée (cf. art 5.2 du règlement de la consultation).</w:t>
      </w:r>
      <w:bookmarkEnd w:id="3"/>
    </w:p>
    <w:p w14:paraId="3F09315A" w14:textId="77777777" w:rsidR="0049221C" w:rsidRDefault="0049221C" w:rsidP="00430517">
      <w:pPr>
        <w:spacing w:after="120"/>
        <w:jc w:val="both"/>
        <w:rPr>
          <w:rFonts w:eastAsia="Calibri"/>
          <w:b/>
          <w:bCs/>
          <w:szCs w:val="16"/>
          <w:u w:val="single"/>
        </w:rPr>
      </w:pPr>
    </w:p>
    <w:p w14:paraId="739DBADF" w14:textId="3A5DE439" w:rsidR="007C439A" w:rsidRPr="00946A01" w:rsidRDefault="007C439A" w:rsidP="00430517">
      <w:pPr>
        <w:spacing w:after="120"/>
        <w:jc w:val="both"/>
        <w:rPr>
          <w:rFonts w:eastAsia="Calibri"/>
          <w:b/>
          <w:bCs/>
          <w:szCs w:val="16"/>
          <w:u w:val="single"/>
        </w:rPr>
      </w:pPr>
      <w:r w:rsidRPr="00946A01">
        <w:rPr>
          <w:rFonts w:eastAsia="Calibri"/>
          <w:b/>
          <w:bCs/>
          <w:szCs w:val="16"/>
          <w:u w:val="single"/>
        </w:rPr>
        <w:t>Attention, dans les annexes ne doit pas figurer une note technique</w:t>
      </w:r>
      <w:r w:rsidR="008D48ED">
        <w:rPr>
          <w:rFonts w:eastAsia="Calibri"/>
          <w:b/>
          <w:bCs/>
          <w:szCs w:val="16"/>
          <w:u w:val="single"/>
        </w:rPr>
        <w:t xml:space="preserve"> ou note méthodologique</w:t>
      </w:r>
      <w:r w:rsidRPr="00946A01">
        <w:rPr>
          <w:rFonts w:eastAsia="Calibri"/>
          <w:b/>
          <w:bCs/>
          <w:szCs w:val="16"/>
          <w:u w:val="single"/>
        </w:rPr>
        <w:t>.</w:t>
      </w:r>
    </w:p>
    <w:p w14:paraId="0516EAEF" w14:textId="77777777" w:rsidR="005942DF" w:rsidRPr="00F33764" w:rsidRDefault="005942DF" w:rsidP="00430517">
      <w:pPr>
        <w:spacing w:after="120"/>
        <w:jc w:val="both"/>
        <w:rPr>
          <w:rFonts w:eastAsia="Calibri"/>
          <w:szCs w:val="16"/>
        </w:rPr>
      </w:pPr>
      <w:r w:rsidRPr="00F33764">
        <w:rPr>
          <w:rFonts w:eastAsia="Calibri"/>
          <w:szCs w:val="16"/>
        </w:rPr>
        <w:t xml:space="preserve">Les réponses aux questions posées </w:t>
      </w:r>
      <w:r w:rsidRPr="008B551B">
        <w:rPr>
          <w:rFonts w:eastAsia="Calibri"/>
          <w:b/>
          <w:szCs w:val="16"/>
          <w:u w:val="single"/>
        </w:rPr>
        <w:t>doivent</w:t>
      </w:r>
      <w:r w:rsidRPr="00F33764">
        <w:rPr>
          <w:rFonts w:eastAsia="Calibri"/>
          <w:szCs w:val="16"/>
        </w:rPr>
        <w:t xml:space="preserve"> être complétées</w:t>
      </w:r>
      <w:r w:rsidR="007C439A">
        <w:rPr>
          <w:rFonts w:eastAsia="Calibri"/>
          <w:szCs w:val="16"/>
        </w:rPr>
        <w:t xml:space="preserve"> dans ce cadre de réponse, dans la partie « réponse du candidat » </w:t>
      </w:r>
      <w:r>
        <w:rPr>
          <w:rFonts w:eastAsia="Calibri"/>
          <w:szCs w:val="16"/>
        </w:rPr>
        <w:t>:</w:t>
      </w:r>
    </w:p>
    <w:p w14:paraId="5B3F9848" w14:textId="77777777" w:rsidR="005942DF" w:rsidRDefault="005942DF" w:rsidP="00430517">
      <w:pPr>
        <w:spacing w:after="0" w:line="240" w:lineRule="auto"/>
        <w:jc w:val="both"/>
      </w:pPr>
    </w:p>
    <w:p w14:paraId="75C1777F" w14:textId="77777777" w:rsidR="00347F35" w:rsidRPr="000A108A" w:rsidRDefault="00347F35" w:rsidP="00430517">
      <w:pPr>
        <w:spacing w:after="0" w:line="240" w:lineRule="auto"/>
        <w:jc w:val="both"/>
      </w:pPr>
    </w:p>
    <w:p w14:paraId="31C1EA9C" w14:textId="5181EA86" w:rsidR="0041130E" w:rsidRPr="000A108A" w:rsidRDefault="000A108A" w:rsidP="00430517">
      <w:pPr>
        <w:pStyle w:val="Paragraphedeliste"/>
        <w:numPr>
          <w:ilvl w:val="0"/>
          <w:numId w:val="25"/>
        </w:numPr>
        <w:autoSpaceDE w:val="0"/>
        <w:autoSpaceDN w:val="0"/>
        <w:adjustRightInd w:val="0"/>
        <w:spacing w:before="120" w:after="120" w:line="240" w:lineRule="auto"/>
        <w:ind w:left="431" w:hanging="431"/>
        <w:jc w:val="both"/>
        <w:rPr>
          <w:rFonts w:cstheme="minorHAnsi"/>
          <w:b/>
          <w:bCs/>
          <w:caps/>
        </w:rPr>
      </w:pPr>
      <w:r w:rsidRPr="000A108A">
        <w:rPr>
          <w:rFonts w:ascii="Calibri" w:eastAsia="Calibri" w:hAnsi="Calibri" w:cs="Times New Roman"/>
          <w:b/>
          <w:caps/>
          <w:szCs w:val="20"/>
        </w:rPr>
        <w:t>Prestations de prélèvements</w:t>
      </w:r>
      <w:r w:rsidR="004328C6">
        <w:rPr>
          <w:rFonts w:ascii="Calibri" w:eastAsia="Calibri" w:hAnsi="Calibri" w:cs="Times New Roman"/>
          <w:b/>
          <w:caps/>
          <w:szCs w:val="20"/>
        </w:rPr>
        <w:t xml:space="preserve">, flaconnage, conditionnement des échantillons </w:t>
      </w:r>
      <w:r w:rsidR="00952518">
        <w:rPr>
          <w:rFonts w:ascii="Calibri" w:eastAsia="Calibri" w:hAnsi="Calibri" w:cs="Times New Roman"/>
          <w:b/>
          <w:caps/>
          <w:szCs w:val="20"/>
        </w:rPr>
        <w:t>ET TRANSPORT</w:t>
      </w:r>
    </w:p>
    <w:p w14:paraId="69D6D486" w14:textId="77777777" w:rsidR="000A108A" w:rsidRDefault="000A108A" w:rsidP="000A108A">
      <w:pPr>
        <w:spacing w:after="0"/>
        <w:jc w:val="both"/>
        <w:rPr>
          <w:rFonts w:cstheme="minorHAnsi"/>
        </w:rPr>
      </w:pPr>
    </w:p>
    <w:p w14:paraId="50EAED6A" w14:textId="3654AF53" w:rsidR="000A108A" w:rsidRDefault="000A108A" w:rsidP="000A108A">
      <w:pPr>
        <w:spacing w:after="0"/>
        <w:jc w:val="both"/>
        <w:rPr>
          <w:rFonts w:cstheme="minorHAnsi"/>
        </w:rPr>
      </w:pPr>
      <w:r w:rsidRPr="000A108A">
        <w:rPr>
          <w:rFonts w:cstheme="minorHAnsi"/>
        </w:rPr>
        <w:t>Il est demandé au candidat un descriptif détaillé de l’organisation prévue pour assurer chacune des prestations relatives aux prélèvements. Il inclut :</w:t>
      </w:r>
    </w:p>
    <w:p w14:paraId="0C350AE8" w14:textId="6594BACB" w:rsidR="000A108A" w:rsidRPr="00A4400F" w:rsidRDefault="00B95045" w:rsidP="000A108A">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bCs/>
          <w:u w:val="single"/>
        </w:rPr>
      </w:pPr>
      <w:r>
        <w:rPr>
          <w:rFonts w:cstheme="minorHAnsi"/>
          <w:b/>
          <w:u w:val="single"/>
        </w:rPr>
        <w:t>Effectif, p</w:t>
      </w:r>
      <w:r w:rsidR="000A108A" w:rsidRPr="00A4400F">
        <w:rPr>
          <w:rFonts w:cstheme="minorHAnsi"/>
          <w:b/>
          <w:u w:val="single"/>
        </w:rPr>
        <w:t>rofils professionnels et expériences des préleveurs</w:t>
      </w:r>
    </w:p>
    <w:p w14:paraId="76AE1DF3" w14:textId="3CD46443" w:rsidR="000A108A" w:rsidRPr="00F046F3" w:rsidRDefault="000A108A" w:rsidP="000A108A">
      <w:pPr>
        <w:spacing w:after="0"/>
        <w:jc w:val="both"/>
        <w:rPr>
          <w:rFonts w:cstheme="minorHAnsi"/>
        </w:rPr>
      </w:pPr>
      <w:r w:rsidRPr="00F046F3">
        <w:rPr>
          <w:rFonts w:cstheme="minorHAnsi"/>
        </w:rPr>
        <w:t>Il est demandé au candidat :</w:t>
      </w:r>
    </w:p>
    <w:p w14:paraId="10BFE685" w14:textId="77777777" w:rsidR="000A108A"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l’effectif</w:t>
      </w:r>
      <w:proofErr w:type="gramEnd"/>
      <w:r w:rsidRPr="00F046F3">
        <w:rPr>
          <w:rFonts w:cstheme="minorHAnsi"/>
        </w:rPr>
        <w:t xml:space="preserve"> du personnel affecté aux prélèveme</w:t>
      </w:r>
      <w:r>
        <w:rPr>
          <w:rFonts w:cstheme="minorHAnsi"/>
        </w:rPr>
        <w:t>nts dans le cadre de ce marché.</w:t>
      </w:r>
    </w:p>
    <w:p w14:paraId="2CFB3DE1" w14:textId="77777777" w:rsidR="000A108A" w:rsidRDefault="000A108A" w:rsidP="000A108A">
      <w:pPr>
        <w:pStyle w:val="Paragraphedeliste"/>
        <w:tabs>
          <w:tab w:val="right" w:leader="dot" w:pos="9072"/>
        </w:tabs>
        <w:spacing w:after="0" w:line="240" w:lineRule="auto"/>
        <w:rPr>
          <w:b/>
        </w:rPr>
      </w:pPr>
    </w:p>
    <w:p w14:paraId="3D81B81B" w14:textId="77777777" w:rsidR="000A108A" w:rsidRPr="00364C6E" w:rsidRDefault="000A108A" w:rsidP="000A108A">
      <w:pPr>
        <w:tabs>
          <w:tab w:val="right" w:leader="dot" w:pos="9072"/>
        </w:tabs>
        <w:spacing w:after="0" w:line="240" w:lineRule="auto"/>
        <w:rPr>
          <w:b/>
        </w:rPr>
      </w:pPr>
      <w:r w:rsidRPr="00364C6E">
        <w:rPr>
          <w:b/>
        </w:rPr>
        <w:t>Réponse du candidat :</w:t>
      </w:r>
    </w:p>
    <w:p w14:paraId="3480B5B5" w14:textId="77777777" w:rsidR="000A108A" w:rsidRPr="00B12ABD" w:rsidRDefault="000A108A" w:rsidP="000A108A">
      <w:pPr>
        <w:tabs>
          <w:tab w:val="right" w:leader="dot" w:pos="9072"/>
        </w:tabs>
        <w:spacing w:after="0" w:line="240" w:lineRule="auto"/>
        <w:rPr>
          <w:b/>
        </w:rPr>
      </w:pPr>
      <w:r w:rsidRPr="00B12ABD">
        <w:rPr>
          <w:b/>
        </w:rPr>
        <w:tab/>
      </w:r>
    </w:p>
    <w:p w14:paraId="48C7A8AF" w14:textId="77777777" w:rsidR="000A108A" w:rsidRPr="00B12ABD" w:rsidRDefault="000A108A" w:rsidP="000A108A">
      <w:pPr>
        <w:tabs>
          <w:tab w:val="right" w:leader="dot" w:pos="9072"/>
        </w:tabs>
        <w:spacing w:after="0" w:line="240" w:lineRule="auto"/>
        <w:rPr>
          <w:b/>
        </w:rPr>
      </w:pPr>
      <w:r w:rsidRPr="00B12ABD">
        <w:rPr>
          <w:b/>
        </w:rPr>
        <w:tab/>
      </w:r>
    </w:p>
    <w:p w14:paraId="2E9F29CD" w14:textId="77777777" w:rsidR="000A108A" w:rsidRPr="00B12ABD" w:rsidRDefault="000A108A" w:rsidP="000A108A">
      <w:pPr>
        <w:tabs>
          <w:tab w:val="right" w:leader="dot" w:pos="9072"/>
        </w:tabs>
        <w:spacing w:after="0" w:line="240" w:lineRule="auto"/>
        <w:rPr>
          <w:b/>
        </w:rPr>
      </w:pPr>
      <w:r w:rsidRPr="00B12ABD">
        <w:rPr>
          <w:b/>
        </w:rPr>
        <w:tab/>
      </w:r>
    </w:p>
    <w:p w14:paraId="2B136A5A" w14:textId="77777777" w:rsidR="000A108A" w:rsidRPr="00B12ABD" w:rsidRDefault="000A108A" w:rsidP="000A108A">
      <w:pPr>
        <w:tabs>
          <w:tab w:val="right" w:leader="dot" w:pos="9072"/>
        </w:tabs>
        <w:spacing w:after="0" w:line="240" w:lineRule="auto"/>
        <w:rPr>
          <w:b/>
        </w:rPr>
      </w:pPr>
      <w:r w:rsidRPr="00B12ABD">
        <w:rPr>
          <w:b/>
        </w:rPr>
        <w:tab/>
      </w:r>
    </w:p>
    <w:p w14:paraId="22E3C01C" w14:textId="77777777" w:rsidR="000A108A" w:rsidRPr="00F046F3" w:rsidRDefault="000A108A" w:rsidP="000A108A">
      <w:pPr>
        <w:pStyle w:val="Paragraphedeliste"/>
        <w:autoSpaceDE w:val="0"/>
        <w:autoSpaceDN w:val="0"/>
        <w:adjustRightInd w:val="0"/>
        <w:spacing w:after="0" w:line="240" w:lineRule="auto"/>
        <w:jc w:val="both"/>
        <w:rPr>
          <w:rFonts w:cstheme="minorHAnsi"/>
        </w:rPr>
      </w:pPr>
    </w:p>
    <w:p w14:paraId="164DBB9B" w14:textId="77777777" w:rsidR="000A108A" w:rsidRPr="0096489F"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96489F">
        <w:rPr>
          <w:rFonts w:cstheme="minorHAnsi"/>
        </w:rPr>
        <w:t>le</w:t>
      </w:r>
      <w:proofErr w:type="gramEnd"/>
      <w:r w:rsidRPr="0096489F">
        <w:rPr>
          <w:rFonts w:cstheme="minorHAnsi"/>
        </w:rPr>
        <w:t xml:space="preserve"> profil professionnel et l’expérience des personnels affectés aux prélèvements dans le cadre de ce marché. Il joint tous les justificatifs attestant de la compétence des intervenants sur les opérations de prélèvement d’eaux souterraines (habilitations, attestation de stages, de formations…</w:t>
      </w:r>
      <w:r>
        <w:rPr>
          <w:rFonts w:cstheme="minorHAnsi"/>
        </w:rPr>
        <w:t>).</w:t>
      </w:r>
    </w:p>
    <w:p w14:paraId="3F22DD16" w14:textId="77777777" w:rsidR="000A108A" w:rsidRDefault="000A108A" w:rsidP="000A108A">
      <w:pPr>
        <w:pStyle w:val="Paragraphedeliste"/>
        <w:autoSpaceDE w:val="0"/>
        <w:autoSpaceDN w:val="0"/>
        <w:adjustRightInd w:val="0"/>
        <w:spacing w:after="0" w:line="240" w:lineRule="auto"/>
        <w:jc w:val="both"/>
        <w:rPr>
          <w:rFonts w:cstheme="minorHAnsi"/>
        </w:rPr>
      </w:pPr>
    </w:p>
    <w:p w14:paraId="37885C2D" w14:textId="77777777" w:rsidR="000A108A" w:rsidRPr="00364C6E" w:rsidRDefault="000A108A" w:rsidP="000A108A">
      <w:pPr>
        <w:tabs>
          <w:tab w:val="right" w:leader="dot" w:pos="9072"/>
        </w:tabs>
        <w:spacing w:after="0" w:line="240" w:lineRule="auto"/>
        <w:rPr>
          <w:b/>
        </w:rPr>
      </w:pPr>
      <w:r w:rsidRPr="00364C6E">
        <w:rPr>
          <w:b/>
        </w:rPr>
        <w:t>Réponse du candidat :</w:t>
      </w:r>
    </w:p>
    <w:p w14:paraId="0544F342" w14:textId="77777777" w:rsidR="000A108A" w:rsidRPr="00B12ABD" w:rsidRDefault="000A108A" w:rsidP="000A108A">
      <w:pPr>
        <w:tabs>
          <w:tab w:val="right" w:leader="dot" w:pos="9072"/>
        </w:tabs>
        <w:spacing w:after="0" w:line="240" w:lineRule="auto"/>
        <w:rPr>
          <w:b/>
        </w:rPr>
      </w:pPr>
      <w:r w:rsidRPr="00B12ABD">
        <w:rPr>
          <w:b/>
        </w:rPr>
        <w:tab/>
      </w:r>
    </w:p>
    <w:p w14:paraId="4134D456" w14:textId="77777777" w:rsidR="000A108A" w:rsidRPr="00B12ABD" w:rsidRDefault="000A108A" w:rsidP="000A108A">
      <w:pPr>
        <w:tabs>
          <w:tab w:val="right" w:leader="dot" w:pos="9072"/>
        </w:tabs>
        <w:spacing w:after="0" w:line="240" w:lineRule="auto"/>
        <w:rPr>
          <w:b/>
        </w:rPr>
      </w:pPr>
      <w:r w:rsidRPr="00B12ABD">
        <w:rPr>
          <w:b/>
        </w:rPr>
        <w:tab/>
      </w:r>
    </w:p>
    <w:p w14:paraId="22C2CB46" w14:textId="77777777" w:rsidR="000A108A" w:rsidRPr="00B12ABD" w:rsidRDefault="000A108A" w:rsidP="000A108A">
      <w:pPr>
        <w:tabs>
          <w:tab w:val="right" w:leader="dot" w:pos="9072"/>
        </w:tabs>
        <w:spacing w:after="0" w:line="240" w:lineRule="auto"/>
        <w:rPr>
          <w:b/>
        </w:rPr>
      </w:pPr>
      <w:r w:rsidRPr="00B12ABD">
        <w:rPr>
          <w:b/>
        </w:rPr>
        <w:tab/>
      </w:r>
    </w:p>
    <w:p w14:paraId="25FD02B7" w14:textId="77777777" w:rsidR="000A108A" w:rsidRPr="00B12ABD" w:rsidRDefault="000A108A" w:rsidP="000A108A">
      <w:pPr>
        <w:tabs>
          <w:tab w:val="right" w:leader="dot" w:pos="9072"/>
        </w:tabs>
        <w:spacing w:after="0" w:line="240" w:lineRule="auto"/>
        <w:rPr>
          <w:b/>
        </w:rPr>
      </w:pPr>
      <w:r w:rsidRPr="00B12ABD">
        <w:rPr>
          <w:b/>
        </w:rPr>
        <w:tab/>
      </w:r>
    </w:p>
    <w:p w14:paraId="765DE87D" w14:textId="77777777" w:rsidR="000A108A" w:rsidRPr="00F046F3" w:rsidRDefault="000A108A" w:rsidP="000A108A">
      <w:pPr>
        <w:pStyle w:val="Paragraphedeliste"/>
        <w:autoSpaceDE w:val="0"/>
        <w:autoSpaceDN w:val="0"/>
        <w:adjustRightInd w:val="0"/>
        <w:spacing w:after="0" w:line="240" w:lineRule="auto"/>
        <w:jc w:val="both"/>
        <w:rPr>
          <w:rFonts w:cstheme="minorHAnsi"/>
          <w:b/>
          <w:bCs/>
        </w:rPr>
      </w:pPr>
    </w:p>
    <w:p w14:paraId="0BAD0497" w14:textId="77777777" w:rsidR="000A108A" w:rsidRPr="00B92703"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audits internes et les plans de formations prévus.</w:t>
      </w:r>
    </w:p>
    <w:p w14:paraId="0795CE08" w14:textId="77777777" w:rsidR="000A108A" w:rsidRDefault="000A108A" w:rsidP="000A108A">
      <w:pPr>
        <w:pStyle w:val="Paragraphedeliste"/>
        <w:autoSpaceDE w:val="0"/>
        <w:autoSpaceDN w:val="0"/>
        <w:adjustRightInd w:val="0"/>
        <w:spacing w:after="0" w:line="240" w:lineRule="auto"/>
        <w:jc w:val="both"/>
        <w:rPr>
          <w:rFonts w:cstheme="minorHAnsi"/>
        </w:rPr>
      </w:pPr>
    </w:p>
    <w:p w14:paraId="190DACBA" w14:textId="77777777" w:rsidR="000A108A" w:rsidRPr="00364C6E" w:rsidRDefault="000A108A" w:rsidP="000A108A">
      <w:pPr>
        <w:tabs>
          <w:tab w:val="right" w:leader="dot" w:pos="9072"/>
        </w:tabs>
        <w:spacing w:after="0" w:line="240" w:lineRule="auto"/>
        <w:rPr>
          <w:b/>
        </w:rPr>
      </w:pPr>
      <w:r w:rsidRPr="00364C6E">
        <w:rPr>
          <w:b/>
        </w:rPr>
        <w:t>Réponse du candidat :</w:t>
      </w:r>
    </w:p>
    <w:p w14:paraId="3CA8084E" w14:textId="77777777" w:rsidR="000A108A" w:rsidRPr="00B12ABD" w:rsidRDefault="000A108A" w:rsidP="000A108A">
      <w:pPr>
        <w:tabs>
          <w:tab w:val="right" w:leader="dot" w:pos="9072"/>
        </w:tabs>
        <w:spacing w:after="0" w:line="240" w:lineRule="auto"/>
        <w:rPr>
          <w:b/>
        </w:rPr>
      </w:pPr>
      <w:r w:rsidRPr="00B12ABD">
        <w:rPr>
          <w:b/>
        </w:rPr>
        <w:tab/>
      </w:r>
    </w:p>
    <w:p w14:paraId="15535CAC" w14:textId="77777777" w:rsidR="000A108A" w:rsidRPr="00B12ABD" w:rsidRDefault="000A108A" w:rsidP="000A108A">
      <w:pPr>
        <w:tabs>
          <w:tab w:val="right" w:leader="dot" w:pos="9072"/>
        </w:tabs>
        <w:spacing w:after="0" w:line="240" w:lineRule="auto"/>
        <w:rPr>
          <w:b/>
        </w:rPr>
      </w:pPr>
      <w:r w:rsidRPr="00B12ABD">
        <w:rPr>
          <w:b/>
        </w:rPr>
        <w:tab/>
      </w:r>
    </w:p>
    <w:p w14:paraId="3A16FF23" w14:textId="77777777" w:rsidR="000A108A" w:rsidRPr="00B12ABD" w:rsidRDefault="000A108A" w:rsidP="000A108A">
      <w:pPr>
        <w:tabs>
          <w:tab w:val="right" w:leader="dot" w:pos="9072"/>
        </w:tabs>
        <w:spacing w:after="0" w:line="240" w:lineRule="auto"/>
        <w:rPr>
          <w:b/>
        </w:rPr>
      </w:pPr>
      <w:r w:rsidRPr="00B12ABD">
        <w:rPr>
          <w:b/>
        </w:rPr>
        <w:tab/>
      </w:r>
    </w:p>
    <w:p w14:paraId="1F46B496" w14:textId="77777777" w:rsidR="000A108A" w:rsidRPr="00B12ABD" w:rsidRDefault="000A108A" w:rsidP="000A108A">
      <w:pPr>
        <w:tabs>
          <w:tab w:val="right" w:leader="dot" w:pos="9072"/>
        </w:tabs>
        <w:spacing w:after="0" w:line="240" w:lineRule="auto"/>
        <w:rPr>
          <w:b/>
        </w:rPr>
      </w:pPr>
      <w:r w:rsidRPr="00B12ABD">
        <w:rPr>
          <w:b/>
        </w:rPr>
        <w:tab/>
      </w:r>
    </w:p>
    <w:p w14:paraId="59B1C8B5" w14:textId="77777777" w:rsidR="00364C6E" w:rsidRPr="00257D09" w:rsidRDefault="00364C6E" w:rsidP="00257D09">
      <w:pPr>
        <w:autoSpaceDE w:val="0"/>
        <w:autoSpaceDN w:val="0"/>
        <w:adjustRightInd w:val="0"/>
        <w:spacing w:after="0" w:line="240" w:lineRule="auto"/>
        <w:jc w:val="both"/>
        <w:rPr>
          <w:rFonts w:cstheme="minorHAnsi"/>
          <w:b/>
          <w:bCs/>
        </w:rPr>
      </w:pPr>
    </w:p>
    <w:p w14:paraId="0E45B1B9" w14:textId="77777777" w:rsidR="000A108A" w:rsidRPr="00A4400F" w:rsidRDefault="000A108A" w:rsidP="000A108A">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lastRenderedPageBreak/>
        <w:t>Organisation des tournées de prélèvements</w:t>
      </w:r>
    </w:p>
    <w:p w14:paraId="22BFB830" w14:textId="77777777" w:rsidR="000A108A" w:rsidRPr="00F046F3" w:rsidRDefault="000A108A" w:rsidP="000A108A">
      <w:pPr>
        <w:spacing w:after="0"/>
        <w:jc w:val="both"/>
        <w:rPr>
          <w:rFonts w:cstheme="minorHAnsi"/>
        </w:rPr>
      </w:pPr>
      <w:r w:rsidRPr="00F046F3">
        <w:rPr>
          <w:rFonts w:cstheme="minorHAnsi"/>
        </w:rPr>
        <w:t>Il est demandé au candidat l’organisation mise en place pour :</w:t>
      </w:r>
    </w:p>
    <w:p w14:paraId="3009C2D5" w14:textId="77777777" w:rsidR="000A108A"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mise à disposition de l’agence du planning prévisionnel détaillé du programme de prélèvement au travers d’</w:t>
      </w:r>
      <w:r>
        <w:rPr>
          <w:rFonts w:cstheme="minorHAnsi"/>
        </w:rPr>
        <w:t>un agenda partage sur internet.</w:t>
      </w:r>
    </w:p>
    <w:p w14:paraId="01844478" w14:textId="77777777" w:rsidR="000A108A" w:rsidRDefault="000A108A" w:rsidP="000A108A">
      <w:pPr>
        <w:pStyle w:val="Paragraphedeliste"/>
        <w:autoSpaceDE w:val="0"/>
        <w:autoSpaceDN w:val="0"/>
        <w:adjustRightInd w:val="0"/>
        <w:spacing w:after="0" w:line="240" w:lineRule="auto"/>
        <w:jc w:val="both"/>
        <w:rPr>
          <w:rFonts w:cstheme="minorHAnsi"/>
        </w:rPr>
      </w:pPr>
    </w:p>
    <w:p w14:paraId="4A434FF6" w14:textId="77777777" w:rsidR="000A108A" w:rsidRPr="00364C6E" w:rsidRDefault="000A108A" w:rsidP="000A108A">
      <w:pPr>
        <w:tabs>
          <w:tab w:val="right" w:leader="dot" w:pos="9072"/>
        </w:tabs>
        <w:spacing w:after="0" w:line="240" w:lineRule="auto"/>
        <w:rPr>
          <w:b/>
        </w:rPr>
      </w:pPr>
      <w:r w:rsidRPr="00364C6E">
        <w:rPr>
          <w:b/>
        </w:rPr>
        <w:t>Réponse du candidat :</w:t>
      </w:r>
    </w:p>
    <w:p w14:paraId="135F7C31" w14:textId="77777777" w:rsidR="000A108A" w:rsidRPr="00B12ABD" w:rsidRDefault="000A108A" w:rsidP="000A108A">
      <w:pPr>
        <w:tabs>
          <w:tab w:val="right" w:leader="dot" w:pos="9072"/>
        </w:tabs>
        <w:spacing w:after="0" w:line="240" w:lineRule="auto"/>
        <w:rPr>
          <w:b/>
        </w:rPr>
      </w:pPr>
      <w:r w:rsidRPr="00B12ABD">
        <w:rPr>
          <w:b/>
        </w:rPr>
        <w:tab/>
      </w:r>
    </w:p>
    <w:p w14:paraId="512C315A" w14:textId="77777777" w:rsidR="000A108A" w:rsidRPr="00B12ABD" w:rsidRDefault="000A108A" w:rsidP="000A108A">
      <w:pPr>
        <w:tabs>
          <w:tab w:val="right" w:leader="dot" w:pos="9072"/>
        </w:tabs>
        <w:spacing w:after="0" w:line="240" w:lineRule="auto"/>
        <w:rPr>
          <w:b/>
        </w:rPr>
      </w:pPr>
      <w:r w:rsidRPr="00B12ABD">
        <w:rPr>
          <w:b/>
        </w:rPr>
        <w:tab/>
      </w:r>
    </w:p>
    <w:p w14:paraId="276E2376" w14:textId="77777777" w:rsidR="000A108A" w:rsidRPr="00B12ABD" w:rsidRDefault="000A108A" w:rsidP="000A108A">
      <w:pPr>
        <w:tabs>
          <w:tab w:val="right" w:leader="dot" w:pos="9072"/>
        </w:tabs>
        <w:spacing w:after="0" w:line="240" w:lineRule="auto"/>
        <w:rPr>
          <w:b/>
        </w:rPr>
      </w:pPr>
      <w:r w:rsidRPr="00B12ABD">
        <w:rPr>
          <w:b/>
        </w:rPr>
        <w:tab/>
      </w:r>
    </w:p>
    <w:p w14:paraId="47533092" w14:textId="77777777" w:rsidR="000A108A" w:rsidRPr="00B12ABD" w:rsidRDefault="000A108A" w:rsidP="000A108A">
      <w:pPr>
        <w:tabs>
          <w:tab w:val="right" w:leader="dot" w:pos="9072"/>
        </w:tabs>
        <w:spacing w:after="0" w:line="240" w:lineRule="auto"/>
        <w:rPr>
          <w:b/>
        </w:rPr>
      </w:pPr>
      <w:r w:rsidRPr="00B12ABD">
        <w:rPr>
          <w:b/>
        </w:rPr>
        <w:tab/>
      </w:r>
    </w:p>
    <w:p w14:paraId="5D7B2E8C" w14:textId="77777777" w:rsidR="000A108A" w:rsidRPr="00F046F3" w:rsidRDefault="000A108A" w:rsidP="000A108A">
      <w:pPr>
        <w:pStyle w:val="Paragraphedeliste"/>
        <w:autoSpaceDE w:val="0"/>
        <w:autoSpaceDN w:val="0"/>
        <w:adjustRightInd w:val="0"/>
        <w:spacing w:after="0" w:line="240" w:lineRule="auto"/>
        <w:jc w:val="both"/>
        <w:rPr>
          <w:rFonts w:cstheme="minorHAnsi"/>
        </w:rPr>
      </w:pPr>
    </w:p>
    <w:p w14:paraId="59B5A512" w14:textId="77777777" w:rsidR="000A108A"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préparation et la réalisation des tournées (déroulement d’une tournée-type…)</w:t>
      </w:r>
      <w:r>
        <w:rPr>
          <w:rFonts w:cstheme="minorHAnsi"/>
        </w:rPr>
        <w:t>.</w:t>
      </w:r>
    </w:p>
    <w:p w14:paraId="288A992E" w14:textId="77777777" w:rsidR="000A108A" w:rsidRDefault="000A108A" w:rsidP="000A108A">
      <w:pPr>
        <w:pStyle w:val="Paragraphedeliste"/>
        <w:autoSpaceDE w:val="0"/>
        <w:autoSpaceDN w:val="0"/>
        <w:adjustRightInd w:val="0"/>
        <w:spacing w:after="0" w:line="240" w:lineRule="auto"/>
        <w:jc w:val="both"/>
        <w:rPr>
          <w:rFonts w:cstheme="minorHAnsi"/>
        </w:rPr>
      </w:pPr>
    </w:p>
    <w:p w14:paraId="682333EE" w14:textId="77777777" w:rsidR="000A108A" w:rsidRPr="00364C6E" w:rsidRDefault="000A108A" w:rsidP="000A108A">
      <w:pPr>
        <w:tabs>
          <w:tab w:val="right" w:leader="dot" w:pos="9072"/>
        </w:tabs>
        <w:spacing w:after="0" w:line="240" w:lineRule="auto"/>
        <w:rPr>
          <w:b/>
        </w:rPr>
      </w:pPr>
      <w:r w:rsidRPr="00364C6E">
        <w:rPr>
          <w:b/>
        </w:rPr>
        <w:t>Réponse du candidat :</w:t>
      </w:r>
    </w:p>
    <w:p w14:paraId="298C1079" w14:textId="77777777" w:rsidR="000A108A" w:rsidRPr="00B12ABD" w:rsidRDefault="000A108A" w:rsidP="000A108A">
      <w:pPr>
        <w:tabs>
          <w:tab w:val="right" w:leader="dot" w:pos="9072"/>
        </w:tabs>
        <w:spacing w:after="0" w:line="240" w:lineRule="auto"/>
        <w:rPr>
          <w:b/>
        </w:rPr>
      </w:pPr>
      <w:r w:rsidRPr="00B12ABD">
        <w:rPr>
          <w:b/>
        </w:rPr>
        <w:tab/>
      </w:r>
    </w:p>
    <w:p w14:paraId="7D60B1B8" w14:textId="77777777" w:rsidR="000A108A" w:rsidRPr="00B12ABD" w:rsidRDefault="000A108A" w:rsidP="000A108A">
      <w:pPr>
        <w:tabs>
          <w:tab w:val="right" w:leader="dot" w:pos="9072"/>
        </w:tabs>
        <w:spacing w:after="0" w:line="240" w:lineRule="auto"/>
        <w:rPr>
          <w:b/>
        </w:rPr>
      </w:pPr>
      <w:r w:rsidRPr="00B12ABD">
        <w:rPr>
          <w:b/>
        </w:rPr>
        <w:tab/>
      </w:r>
    </w:p>
    <w:p w14:paraId="018ECFCA" w14:textId="77777777" w:rsidR="000A108A" w:rsidRPr="00B12ABD" w:rsidRDefault="000A108A" w:rsidP="000A108A">
      <w:pPr>
        <w:tabs>
          <w:tab w:val="right" w:leader="dot" w:pos="9072"/>
        </w:tabs>
        <w:spacing w:after="0" w:line="240" w:lineRule="auto"/>
        <w:rPr>
          <w:b/>
        </w:rPr>
      </w:pPr>
      <w:r w:rsidRPr="00B12ABD">
        <w:rPr>
          <w:b/>
        </w:rPr>
        <w:tab/>
      </w:r>
    </w:p>
    <w:p w14:paraId="5EC63A3E" w14:textId="77777777" w:rsidR="000A108A" w:rsidRPr="00B12ABD" w:rsidRDefault="000A108A" w:rsidP="000A108A">
      <w:pPr>
        <w:tabs>
          <w:tab w:val="right" w:leader="dot" w:pos="9072"/>
        </w:tabs>
        <w:spacing w:after="0" w:line="240" w:lineRule="auto"/>
        <w:rPr>
          <w:b/>
        </w:rPr>
      </w:pPr>
      <w:r w:rsidRPr="00B12ABD">
        <w:rPr>
          <w:b/>
        </w:rPr>
        <w:tab/>
      </w:r>
    </w:p>
    <w:p w14:paraId="75B54FC3" w14:textId="77777777" w:rsidR="000A108A" w:rsidRPr="00F046F3" w:rsidRDefault="000A108A" w:rsidP="000A108A">
      <w:pPr>
        <w:pStyle w:val="Paragraphedeliste"/>
        <w:autoSpaceDE w:val="0"/>
        <w:autoSpaceDN w:val="0"/>
        <w:adjustRightInd w:val="0"/>
        <w:spacing w:after="0" w:line="240" w:lineRule="auto"/>
        <w:jc w:val="both"/>
        <w:rPr>
          <w:rFonts w:cstheme="minorHAnsi"/>
        </w:rPr>
      </w:pPr>
    </w:p>
    <w:p w14:paraId="47C1DF14" w14:textId="77777777" w:rsidR="000A108A" w:rsidRPr="00B92703" w:rsidRDefault="000A108A" w:rsidP="000A108A">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assurer</w:t>
      </w:r>
      <w:proofErr w:type="gramEnd"/>
      <w:r w:rsidRPr="00F046F3">
        <w:rPr>
          <w:rFonts w:cstheme="minorHAnsi"/>
        </w:rPr>
        <w:t xml:space="preserve"> la liaison technique avec et entre les différentes équipes de prélèvements. </w:t>
      </w:r>
    </w:p>
    <w:p w14:paraId="7397EA30" w14:textId="77777777" w:rsidR="000A108A" w:rsidRDefault="000A108A" w:rsidP="000A108A">
      <w:pPr>
        <w:pStyle w:val="Paragraphedeliste"/>
        <w:autoSpaceDE w:val="0"/>
        <w:autoSpaceDN w:val="0"/>
        <w:adjustRightInd w:val="0"/>
        <w:spacing w:after="0" w:line="240" w:lineRule="auto"/>
        <w:jc w:val="both"/>
        <w:rPr>
          <w:rFonts w:cstheme="minorHAnsi"/>
        </w:rPr>
      </w:pPr>
    </w:p>
    <w:p w14:paraId="2600312B" w14:textId="77777777" w:rsidR="000A108A" w:rsidRPr="00364C6E" w:rsidRDefault="000A108A" w:rsidP="000A108A">
      <w:pPr>
        <w:tabs>
          <w:tab w:val="right" w:leader="dot" w:pos="9072"/>
        </w:tabs>
        <w:spacing w:after="0" w:line="240" w:lineRule="auto"/>
        <w:rPr>
          <w:b/>
        </w:rPr>
      </w:pPr>
      <w:r w:rsidRPr="00364C6E">
        <w:rPr>
          <w:b/>
        </w:rPr>
        <w:t>Réponse du candidat :</w:t>
      </w:r>
    </w:p>
    <w:p w14:paraId="706B10AA" w14:textId="77777777" w:rsidR="000A108A" w:rsidRPr="00B12ABD" w:rsidRDefault="000A108A" w:rsidP="000A108A">
      <w:pPr>
        <w:tabs>
          <w:tab w:val="right" w:leader="dot" w:pos="9072"/>
        </w:tabs>
        <w:spacing w:after="0" w:line="240" w:lineRule="auto"/>
        <w:rPr>
          <w:b/>
        </w:rPr>
      </w:pPr>
      <w:r w:rsidRPr="00B12ABD">
        <w:rPr>
          <w:b/>
        </w:rPr>
        <w:tab/>
      </w:r>
    </w:p>
    <w:p w14:paraId="566B45FD" w14:textId="77777777" w:rsidR="000A108A" w:rsidRPr="00B12ABD" w:rsidRDefault="000A108A" w:rsidP="000A108A">
      <w:pPr>
        <w:tabs>
          <w:tab w:val="right" w:leader="dot" w:pos="9072"/>
        </w:tabs>
        <w:spacing w:after="0" w:line="240" w:lineRule="auto"/>
        <w:rPr>
          <w:b/>
        </w:rPr>
      </w:pPr>
      <w:r w:rsidRPr="00B12ABD">
        <w:rPr>
          <w:b/>
        </w:rPr>
        <w:tab/>
      </w:r>
    </w:p>
    <w:p w14:paraId="6C68DB0A" w14:textId="77777777" w:rsidR="000A108A" w:rsidRPr="00B12ABD" w:rsidRDefault="000A108A" w:rsidP="000A108A">
      <w:pPr>
        <w:tabs>
          <w:tab w:val="right" w:leader="dot" w:pos="9072"/>
        </w:tabs>
        <w:spacing w:after="0" w:line="240" w:lineRule="auto"/>
        <w:rPr>
          <w:b/>
        </w:rPr>
      </w:pPr>
      <w:r w:rsidRPr="00B12ABD">
        <w:rPr>
          <w:b/>
        </w:rPr>
        <w:tab/>
      </w:r>
    </w:p>
    <w:p w14:paraId="0DA81090" w14:textId="77777777" w:rsidR="000A108A" w:rsidRPr="00B12ABD" w:rsidRDefault="000A108A" w:rsidP="000A108A">
      <w:pPr>
        <w:tabs>
          <w:tab w:val="right" w:leader="dot" w:pos="9072"/>
        </w:tabs>
        <w:spacing w:after="0" w:line="240" w:lineRule="auto"/>
        <w:rPr>
          <w:b/>
        </w:rPr>
      </w:pPr>
      <w:r w:rsidRPr="00B12ABD">
        <w:rPr>
          <w:b/>
        </w:rPr>
        <w:tab/>
      </w:r>
    </w:p>
    <w:p w14:paraId="03901698" w14:textId="77777777" w:rsidR="000A108A" w:rsidRPr="00F046F3" w:rsidRDefault="000A108A" w:rsidP="000A108A">
      <w:pPr>
        <w:pStyle w:val="Paragraphedeliste"/>
        <w:autoSpaceDE w:val="0"/>
        <w:autoSpaceDN w:val="0"/>
        <w:adjustRightInd w:val="0"/>
        <w:spacing w:after="0" w:line="240" w:lineRule="auto"/>
        <w:jc w:val="both"/>
        <w:rPr>
          <w:rFonts w:cstheme="minorHAnsi"/>
          <w:b/>
          <w:bCs/>
        </w:rPr>
      </w:pPr>
    </w:p>
    <w:p w14:paraId="168B3E88" w14:textId="325280FF" w:rsidR="00676AC3" w:rsidRPr="00A4400F"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t xml:space="preserve">Réalisation des prélèvements et des mesures </w:t>
      </w:r>
      <w:r w:rsidR="00F11A95">
        <w:rPr>
          <w:rFonts w:cstheme="minorHAnsi"/>
          <w:b/>
          <w:u w:val="single"/>
        </w:rPr>
        <w:t>associées</w:t>
      </w:r>
    </w:p>
    <w:p w14:paraId="76EA976F" w14:textId="77777777" w:rsidR="00676AC3" w:rsidRPr="00F046F3" w:rsidRDefault="00676AC3" w:rsidP="00676AC3">
      <w:pPr>
        <w:spacing w:after="0"/>
        <w:jc w:val="both"/>
        <w:rPr>
          <w:rFonts w:cstheme="minorHAnsi"/>
        </w:rPr>
      </w:pPr>
      <w:r w:rsidRPr="00F046F3">
        <w:rPr>
          <w:rFonts w:cstheme="minorHAnsi"/>
        </w:rPr>
        <w:t>Il est demandé au candidat :</w:t>
      </w:r>
    </w:p>
    <w:p w14:paraId="20C07EBA" w14:textId="6BE19C02" w:rsidR="00676AC3" w:rsidRPr="0096489F"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96489F">
        <w:rPr>
          <w:rFonts w:cstheme="minorHAnsi"/>
        </w:rPr>
        <w:t>les</w:t>
      </w:r>
      <w:proofErr w:type="gramEnd"/>
      <w:r w:rsidRPr="0096489F">
        <w:rPr>
          <w:rFonts w:cstheme="minorHAnsi"/>
        </w:rPr>
        <w:t xml:space="preserve"> moyens mis en œuvre pour s’assurer que les prélèvements sont effectués à l’endroit désigné par les fiches </w:t>
      </w:r>
      <w:r w:rsidR="00DA419F">
        <w:rPr>
          <w:rFonts w:cstheme="minorHAnsi"/>
        </w:rPr>
        <w:t>descriptive</w:t>
      </w:r>
      <w:r w:rsidRPr="0096489F">
        <w:rPr>
          <w:rFonts w:cstheme="minorHAnsi"/>
        </w:rPr>
        <w:t>s des stations, et su</w:t>
      </w:r>
      <w:r>
        <w:rPr>
          <w:rFonts w:cstheme="minorHAnsi"/>
        </w:rPr>
        <w:t>r des eaux brutes non traitées.</w:t>
      </w:r>
    </w:p>
    <w:p w14:paraId="13CA73B9" w14:textId="77777777" w:rsidR="00676AC3" w:rsidRDefault="00676AC3" w:rsidP="00676AC3">
      <w:pPr>
        <w:pStyle w:val="Paragraphedeliste"/>
        <w:autoSpaceDE w:val="0"/>
        <w:autoSpaceDN w:val="0"/>
        <w:adjustRightInd w:val="0"/>
        <w:spacing w:after="0" w:line="240" w:lineRule="auto"/>
        <w:jc w:val="both"/>
        <w:rPr>
          <w:rFonts w:cstheme="minorHAnsi"/>
        </w:rPr>
      </w:pPr>
    </w:p>
    <w:p w14:paraId="58C644FD" w14:textId="77777777" w:rsidR="00676AC3" w:rsidRPr="00364C6E" w:rsidRDefault="00676AC3" w:rsidP="00676AC3">
      <w:pPr>
        <w:tabs>
          <w:tab w:val="right" w:leader="dot" w:pos="9072"/>
        </w:tabs>
        <w:spacing w:after="0" w:line="240" w:lineRule="auto"/>
        <w:rPr>
          <w:b/>
        </w:rPr>
      </w:pPr>
      <w:r w:rsidRPr="00364C6E">
        <w:rPr>
          <w:b/>
        </w:rPr>
        <w:t>Réponse du candidat :</w:t>
      </w:r>
    </w:p>
    <w:p w14:paraId="4951945F" w14:textId="77777777" w:rsidR="00676AC3" w:rsidRPr="00B12ABD" w:rsidRDefault="00676AC3" w:rsidP="00676AC3">
      <w:pPr>
        <w:tabs>
          <w:tab w:val="right" w:leader="dot" w:pos="9072"/>
        </w:tabs>
        <w:spacing w:after="0" w:line="240" w:lineRule="auto"/>
        <w:rPr>
          <w:b/>
        </w:rPr>
      </w:pPr>
      <w:r w:rsidRPr="00B12ABD">
        <w:rPr>
          <w:b/>
        </w:rPr>
        <w:tab/>
      </w:r>
    </w:p>
    <w:p w14:paraId="59B5E105" w14:textId="77777777" w:rsidR="00676AC3" w:rsidRPr="00B12ABD" w:rsidRDefault="00676AC3" w:rsidP="00676AC3">
      <w:pPr>
        <w:tabs>
          <w:tab w:val="right" w:leader="dot" w:pos="9072"/>
        </w:tabs>
        <w:spacing w:after="0" w:line="240" w:lineRule="auto"/>
        <w:rPr>
          <w:b/>
        </w:rPr>
      </w:pPr>
      <w:r w:rsidRPr="00B12ABD">
        <w:rPr>
          <w:b/>
        </w:rPr>
        <w:tab/>
      </w:r>
    </w:p>
    <w:p w14:paraId="318654DC" w14:textId="77777777" w:rsidR="00676AC3" w:rsidRPr="00B12ABD" w:rsidRDefault="00676AC3" w:rsidP="00676AC3">
      <w:pPr>
        <w:tabs>
          <w:tab w:val="right" w:leader="dot" w:pos="9072"/>
        </w:tabs>
        <w:spacing w:after="0" w:line="240" w:lineRule="auto"/>
        <w:rPr>
          <w:b/>
        </w:rPr>
      </w:pPr>
      <w:r w:rsidRPr="00B12ABD">
        <w:rPr>
          <w:b/>
        </w:rPr>
        <w:tab/>
      </w:r>
    </w:p>
    <w:p w14:paraId="09723FD0" w14:textId="77777777" w:rsidR="00676AC3" w:rsidRPr="00B12ABD" w:rsidRDefault="00676AC3" w:rsidP="00676AC3">
      <w:pPr>
        <w:tabs>
          <w:tab w:val="right" w:leader="dot" w:pos="9072"/>
        </w:tabs>
        <w:spacing w:after="0" w:line="240" w:lineRule="auto"/>
        <w:rPr>
          <w:b/>
        </w:rPr>
      </w:pPr>
      <w:r w:rsidRPr="00B12ABD">
        <w:rPr>
          <w:b/>
        </w:rPr>
        <w:tab/>
      </w:r>
    </w:p>
    <w:p w14:paraId="7F06B167"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ED0A804"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démarche adoptée lors de l’opération de prélèvement afin de limiter les risques de </w:t>
      </w:r>
      <w:r>
        <w:rPr>
          <w:rFonts w:cstheme="minorHAnsi"/>
        </w:rPr>
        <w:t>contamination des échantillons.</w:t>
      </w:r>
    </w:p>
    <w:p w14:paraId="65CA74FF" w14:textId="77777777" w:rsidR="00676AC3" w:rsidRDefault="00676AC3" w:rsidP="00676AC3">
      <w:pPr>
        <w:pStyle w:val="Paragraphedeliste"/>
        <w:autoSpaceDE w:val="0"/>
        <w:autoSpaceDN w:val="0"/>
        <w:adjustRightInd w:val="0"/>
        <w:spacing w:after="0" w:line="240" w:lineRule="auto"/>
        <w:jc w:val="both"/>
        <w:rPr>
          <w:rFonts w:cstheme="minorHAnsi"/>
        </w:rPr>
      </w:pPr>
    </w:p>
    <w:p w14:paraId="22F748C9" w14:textId="77777777" w:rsidR="00676AC3" w:rsidRPr="00364C6E" w:rsidRDefault="00676AC3" w:rsidP="00676AC3">
      <w:pPr>
        <w:tabs>
          <w:tab w:val="right" w:leader="dot" w:pos="9072"/>
        </w:tabs>
        <w:spacing w:after="0" w:line="240" w:lineRule="auto"/>
        <w:rPr>
          <w:b/>
        </w:rPr>
      </w:pPr>
      <w:r w:rsidRPr="00364C6E">
        <w:rPr>
          <w:b/>
        </w:rPr>
        <w:t>Réponse du candidat :</w:t>
      </w:r>
    </w:p>
    <w:p w14:paraId="03AFFAF3" w14:textId="77777777" w:rsidR="00676AC3" w:rsidRPr="00B12ABD" w:rsidRDefault="00676AC3" w:rsidP="00676AC3">
      <w:pPr>
        <w:tabs>
          <w:tab w:val="right" w:leader="dot" w:pos="9072"/>
        </w:tabs>
        <w:spacing w:after="0" w:line="240" w:lineRule="auto"/>
        <w:rPr>
          <w:b/>
        </w:rPr>
      </w:pPr>
      <w:r w:rsidRPr="00B12ABD">
        <w:rPr>
          <w:b/>
        </w:rPr>
        <w:tab/>
      </w:r>
    </w:p>
    <w:p w14:paraId="113AEB09" w14:textId="77777777" w:rsidR="00676AC3" w:rsidRPr="00B12ABD" w:rsidRDefault="00676AC3" w:rsidP="00676AC3">
      <w:pPr>
        <w:tabs>
          <w:tab w:val="right" w:leader="dot" w:pos="9072"/>
        </w:tabs>
        <w:spacing w:after="0" w:line="240" w:lineRule="auto"/>
        <w:rPr>
          <w:b/>
        </w:rPr>
      </w:pPr>
      <w:r w:rsidRPr="00B12ABD">
        <w:rPr>
          <w:b/>
        </w:rPr>
        <w:tab/>
      </w:r>
    </w:p>
    <w:p w14:paraId="1C5778EF" w14:textId="77777777" w:rsidR="00676AC3" w:rsidRPr="00B12ABD" w:rsidRDefault="00676AC3" w:rsidP="00676AC3">
      <w:pPr>
        <w:tabs>
          <w:tab w:val="right" w:leader="dot" w:pos="9072"/>
        </w:tabs>
        <w:spacing w:after="0" w:line="240" w:lineRule="auto"/>
        <w:rPr>
          <w:b/>
        </w:rPr>
      </w:pPr>
      <w:r w:rsidRPr="00B12ABD">
        <w:rPr>
          <w:b/>
        </w:rPr>
        <w:tab/>
      </w:r>
    </w:p>
    <w:p w14:paraId="62C7394C" w14:textId="77777777" w:rsidR="00676AC3" w:rsidRPr="00B12ABD" w:rsidRDefault="00676AC3" w:rsidP="00676AC3">
      <w:pPr>
        <w:tabs>
          <w:tab w:val="right" w:leader="dot" w:pos="9072"/>
        </w:tabs>
        <w:spacing w:after="0" w:line="240" w:lineRule="auto"/>
        <w:rPr>
          <w:b/>
        </w:rPr>
      </w:pPr>
      <w:r w:rsidRPr="00B12ABD">
        <w:rPr>
          <w:b/>
        </w:rPr>
        <w:tab/>
      </w:r>
    </w:p>
    <w:p w14:paraId="0FEDF599"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6F3B205"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96489F">
        <w:rPr>
          <w:rFonts w:cstheme="minorHAnsi"/>
        </w:rPr>
        <w:t>la</w:t>
      </w:r>
      <w:proofErr w:type="gramEnd"/>
      <w:r w:rsidRPr="0096489F">
        <w:rPr>
          <w:rFonts w:cstheme="minorHAnsi"/>
        </w:rPr>
        <w:t xml:space="preserve"> liste des matériels utilisés pour l'exécution de chacune des prestations ainsi que les procédures de suivi et de contrôle de ces matériels dont le suivi métrologique des appareillages de terrain. Il décri</w:t>
      </w:r>
      <w:r>
        <w:rPr>
          <w:rFonts w:cstheme="minorHAnsi"/>
        </w:rPr>
        <w:t>t</w:t>
      </w:r>
      <w:r w:rsidRPr="0096489F">
        <w:rPr>
          <w:rFonts w:cstheme="minorHAnsi"/>
        </w:rPr>
        <w:t xml:space="preserve"> également le matériel mis en œuvre pour le prélèvement des différents types d’ouvrages et des sources</w:t>
      </w:r>
      <w:r>
        <w:rPr>
          <w:rFonts w:cstheme="minorHAnsi"/>
        </w:rPr>
        <w:t>.</w:t>
      </w:r>
    </w:p>
    <w:p w14:paraId="3E012F93" w14:textId="77777777" w:rsidR="00676AC3" w:rsidRDefault="00676AC3" w:rsidP="00676AC3">
      <w:pPr>
        <w:pStyle w:val="Paragraphedeliste"/>
        <w:autoSpaceDE w:val="0"/>
        <w:autoSpaceDN w:val="0"/>
        <w:adjustRightInd w:val="0"/>
        <w:spacing w:after="0" w:line="240" w:lineRule="auto"/>
        <w:ind w:left="360"/>
        <w:jc w:val="both"/>
        <w:rPr>
          <w:rFonts w:cstheme="minorHAnsi"/>
        </w:rPr>
      </w:pPr>
    </w:p>
    <w:p w14:paraId="4E8AF85D" w14:textId="77777777" w:rsidR="00676AC3" w:rsidRPr="00364C6E" w:rsidRDefault="00676AC3" w:rsidP="00676AC3">
      <w:pPr>
        <w:tabs>
          <w:tab w:val="right" w:leader="dot" w:pos="9072"/>
        </w:tabs>
        <w:spacing w:after="0" w:line="240" w:lineRule="auto"/>
        <w:rPr>
          <w:b/>
        </w:rPr>
      </w:pPr>
      <w:r w:rsidRPr="00364C6E">
        <w:rPr>
          <w:b/>
        </w:rPr>
        <w:t>Réponse du candidat :</w:t>
      </w:r>
    </w:p>
    <w:p w14:paraId="4466D915" w14:textId="77777777" w:rsidR="00676AC3" w:rsidRPr="00B12ABD" w:rsidRDefault="00676AC3" w:rsidP="00676AC3">
      <w:pPr>
        <w:tabs>
          <w:tab w:val="right" w:leader="dot" w:pos="9072"/>
        </w:tabs>
        <w:spacing w:after="0" w:line="240" w:lineRule="auto"/>
        <w:rPr>
          <w:b/>
        </w:rPr>
      </w:pPr>
      <w:r w:rsidRPr="00B12ABD">
        <w:rPr>
          <w:b/>
        </w:rPr>
        <w:lastRenderedPageBreak/>
        <w:tab/>
      </w:r>
    </w:p>
    <w:p w14:paraId="38A2D78A" w14:textId="77777777" w:rsidR="00676AC3" w:rsidRPr="00B12ABD" w:rsidRDefault="00676AC3" w:rsidP="00676AC3">
      <w:pPr>
        <w:tabs>
          <w:tab w:val="right" w:leader="dot" w:pos="9072"/>
        </w:tabs>
        <w:spacing w:after="0" w:line="240" w:lineRule="auto"/>
        <w:rPr>
          <w:b/>
        </w:rPr>
      </w:pPr>
      <w:r w:rsidRPr="00B12ABD">
        <w:rPr>
          <w:b/>
        </w:rPr>
        <w:tab/>
      </w:r>
    </w:p>
    <w:p w14:paraId="5A33ABF6" w14:textId="77777777" w:rsidR="00676AC3" w:rsidRPr="00B12ABD" w:rsidRDefault="00676AC3" w:rsidP="00676AC3">
      <w:pPr>
        <w:tabs>
          <w:tab w:val="right" w:leader="dot" w:pos="9072"/>
        </w:tabs>
        <w:spacing w:after="0" w:line="240" w:lineRule="auto"/>
        <w:rPr>
          <w:b/>
        </w:rPr>
      </w:pPr>
      <w:r w:rsidRPr="00B12ABD">
        <w:rPr>
          <w:b/>
        </w:rPr>
        <w:tab/>
      </w:r>
    </w:p>
    <w:p w14:paraId="0B58EC9D" w14:textId="77777777" w:rsidR="00676AC3" w:rsidRPr="00B12ABD" w:rsidRDefault="00676AC3" w:rsidP="00676AC3">
      <w:pPr>
        <w:tabs>
          <w:tab w:val="right" w:leader="dot" w:pos="9072"/>
        </w:tabs>
        <w:spacing w:after="0" w:line="240" w:lineRule="auto"/>
        <w:rPr>
          <w:b/>
        </w:rPr>
      </w:pPr>
      <w:r w:rsidRPr="00B12ABD">
        <w:rPr>
          <w:b/>
        </w:rPr>
        <w:tab/>
      </w:r>
    </w:p>
    <w:p w14:paraId="6D79FA41" w14:textId="77777777" w:rsidR="00676AC3" w:rsidRPr="00B12ABD" w:rsidRDefault="00676AC3" w:rsidP="00676AC3">
      <w:pPr>
        <w:tabs>
          <w:tab w:val="right" w:leader="dot" w:pos="9072"/>
        </w:tabs>
        <w:spacing w:after="0" w:line="240" w:lineRule="auto"/>
        <w:rPr>
          <w:b/>
        </w:rPr>
      </w:pPr>
    </w:p>
    <w:p w14:paraId="7B828ACB"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procédure mise en place en cas de panne ou de dysfonctionnement du matériel prévu i</w:t>
      </w:r>
      <w:r>
        <w:rPr>
          <w:rFonts w:cstheme="minorHAnsi"/>
        </w:rPr>
        <w:t>nitialement (boîtier, sondes…).</w:t>
      </w:r>
    </w:p>
    <w:p w14:paraId="5A137F43" w14:textId="77777777" w:rsidR="00676AC3" w:rsidRDefault="00676AC3" w:rsidP="00676AC3">
      <w:pPr>
        <w:pStyle w:val="Paragraphedeliste"/>
        <w:autoSpaceDE w:val="0"/>
        <w:autoSpaceDN w:val="0"/>
        <w:adjustRightInd w:val="0"/>
        <w:spacing w:after="0" w:line="240" w:lineRule="auto"/>
        <w:jc w:val="both"/>
        <w:rPr>
          <w:rFonts w:cstheme="minorHAnsi"/>
        </w:rPr>
      </w:pPr>
    </w:p>
    <w:p w14:paraId="39060E5F" w14:textId="77777777" w:rsidR="00676AC3" w:rsidRPr="00364C6E" w:rsidRDefault="00676AC3" w:rsidP="00676AC3">
      <w:pPr>
        <w:tabs>
          <w:tab w:val="right" w:leader="dot" w:pos="9072"/>
        </w:tabs>
        <w:spacing w:after="0" w:line="240" w:lineRule="auto"/>
        <w:rPr>
          <w:b/>
        </w:rPr>
      </w:pPr>
      <w:r w:rsidRPr="00364C6E">
        <w:rPr>
          <w:b/>
        </w:rPr>
        <w:t>Réponse du candidat :</w:t>
      </w:r>
    </w:p>
    <w:p w14:paraId="386234F8" w14:textId="77777777" w:rsidR="00676AC3" w:rsidRPr="00B12ABD" w:rsidRDefault="00676AC3" w:rsidP="00676AC3">
      <w:pPr>
        <w:tabs>
          <w:tab w:val="right" w:leader="dot" w:pos="9072"/>
        </w:tabs>
        <w:spacing w:after="0" w:line="240" w:lineRule="auto"/>
        <w:rPr>
          <w:b/>
        </w:rPr>
      </w:pPr>
      <w:r w:rsidRPr="00B12ABD">
        <w:rPr>
          <w:b/>
        </w:rPr>
        <w:tab/>
      </w:r>
    </w:p>
    <w:p w14:paraId="2A96DB7F" w14:textId="77777777" w:rsidR="00676AC3" w:rsidRPr="00B12ABD" w:rsidRDefault="00676AC3" w:rsidP="00676AC3">
      <w:pPr>
        <w:tabs>
          <w:tab w:val="right" w:leader="dot" w:pos="9072"/>
        </w:tabs>
        <w:spacing w:after="0" w:line="240" w:lineRule="auto"/>
        <w:rPr>
          <w:b/>
        </w:rPr>
      </w:pPr>
      <w:r w:rsidRPr="00B12ABD">
        <w:rPr>
          <w:b/>
        </w:rPr>
        <w:tab/>
      </w:r>
    </w:p>
    <w:p w14:paraId="786F62F6" w14:textId="77777777" w:rsidR="00676AC3" w:rsidRPr="00B12ABD" w:rsidRDefault="00676AC3" w:rsidP="00676AC3">
      <w:pPr>
        <w:tabs>
          <w:tab w:val="right" w:leader="dot" w:pos="9072"/>
        </w:tabs>
        <w:spacing w:after="0" w:line="240" w:lineRule="auto"/>
        <w:rPr>
          <w:b/>
        </w:rPr>
      </w:pPr>
      <w:r w:rsidRPr="00B12ABD">
        <w:rPr>
          <w:b/>
        </w:rPr>
        <w:tab/>
      </w:r>
    </w:p>
    <w:p w14:paraId="643470AD" w14:textId="77777777" w:rsidR="00676AC3" w:rsidRPr="00B12ABD" w:rsidRDefault="00676AC3" w:rsidP="00676AC3">
      <w:pPr>
        <w:tabs>
          <w:tab w:val="right" w:leader="dot" w:pos="9072"/>
        </w:tabs>
        <w:spacing w:after="0" w:line="240" w:lineRule="auto"/>
        <w:rPr>
          <w:b/>
        </w:rPr>
      </w:pPr>
      <w:r w:rsidRPr="00B12ABD">
        <w:rPr>
          <w:b/>
        </w:rPr>
        <w:tab/>
      </w:r>
    </w:p>
    <w:p w14:paraId="4AD379AF"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2DF00A70"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procédures d’hygiène et de sécurité mises en place pour assurer la protection des personnels.</w:t>
      </w:r>
    </w:p>
    <w:p w14:paraId="6CCD38AF" w14:textId="77777777" w:rsidR="00676AC3" w:rsidRDefault="00676AC3" w:rsidP="00676AC3">
      <w:pPr>
        <w:pStyle w:val="Paragraphedeliste"/>
        <w:autoSpaceDE w:val="0"/>
        <w:autoSpaceDN w:val="0"/>
        <w:adjustRightInd w:val="0"/>
        <w:spacing w:after="0" w:line="240" w:lineRule="auto"/>
        <w:jc w:val="both"/>
        <w:rPr>
          <w:rFonts w:cstheme="minorHAnsi"/>
        </w:rPr>
      </w:pPr>
    </w:p>
    <w:p w14:paraId="18049527" w14:textId="77777777" w:rsidR="00676AC3" w:rsidRPr="00364C6E" w:rsidRDefault="00676AC3" w:rsidP="00676AC3">
      <w:pPr>
        <w:tabs>
          <w:tab w:val="right" w:leader="dot" w:pos="9072"/>
        </w:tabs>
        <w:spacing w:after="0" w:line="240" w:lineRule="auto"/>
        <w:rPr>
          <w:b/>
        </w:rPr>
      </w:pPr>
      <w:r w:rsidRPr="00364C6E">
        <w:rPr>
          <w:b/>
        </w:rPr>
        <w:t>Réponse du candidat :</w:t>
      </w:r>
    </w:p>
    <w:p w14:paraId="02DAAB26" w14:textId="77777777" w:rsidR="00676AC3" w:rsidRPr="00B12ABD" w:rsidRDefault="00676AC3" w:rsidP="00676AC3">
      <w:pPr>
        <w:tabs>
          <w:tab w:val="right" w:leader="dot" w:pos="9072"/>
        </w:tabs>
        <w:spacing w:after="0" w:line="240" w:lineRule="auto"/>
        <w:rPr>
          <w:b/>
        </w:rPr>
      </w:pPr>
      <w:r w:rsidRPr="00B12ABD">
        <w:rPr>
          <w:b/>
        </w:rPr>
        <w:tab/>
      </w:r>
    </w:p>
    <w:p w14:paraId="19E48A34" w14:textId="77777777" w:rsidR="00676AC3" w:rsidRPr="00B12ABD" w:rsidRDefault="00676AC3" w:rsidP="00676AC3">
      <w:pPr>
        <w:tabs>
          <w:tab w:val="right" w:leader="dot" w:pos="9072"/>
        </w:tabs>
        <w:spacing w:after="0" w:line="240" w:lineRule="auto"/>
        <w:rPr>
          <w:b/>
        </w:rPr>
      </w:pPr>
      <w:r w:rsidRPr="00B12ABD">
        <w:rPr>
          <w:b/>
        </w:rPr>
        <w:tab/>
      </w:r>
    </w:p>
    <w:p w14:paraId="6F96A59C" w14:textId="77777777" w:rsidR="00676AC3" w:rsidRPr="00B12ABD" w:rsidRDefault="00676AC3" w:rsidP="00676AC3">
      <w:pPr>
        <w:tabs>
          <w:tab w:val="right" w:leader="dot" w:pos="9072"/>
        </w:tabs>
        <w:spacing w:after="0" w:line="240" w:lineRule="auto"/>
        <w:rPr>
          <w:b/>
        </w:rPr>
      </w:pPr>
      <w:r w:rsidRPr="00B12ABD">
        <w:rPr>
          <w:b/>
        </w:rPr>
        <w:tab/>
      </w:r>
    </w:p>
    <w:p w14:paraId="015C55C6" w14:textId="77777777" w:rsidR="00676AC3" w:rsidRPr="00B12ABD" w:rsidRDefault="00676AC3" w:rsidP="00676AC3">
      <w:pPr>
        <w:tabs>
          <w:tab w:val="right" w:leader="dot" w:pos="9072"/>
        </w:tabs>
        <w:spacing w:after="0" w:line="240" w:lineRule="auto"/>
        <w:rPr>
          <w:b/>
        </w:rPr>
      </w:pPr>
      <w:r w:rsidRPr="00B12ABD">
        <w:rPr>
          <w:b/>
        </w:rPr>
        <w:tab/>
      </w:r>
    </w:p>
    <w:p w14:paraId="4E534965"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139F7A98" w14:textId="77777777" w:rsidR="00676AC3" w:rsidRPr="00A4400F"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A4400F">
        <w:rPr>
          <w:rFonts w:cstheme="minorHAnsi"/>
          <w:b/>
          <w:u w:val="single"/>
        </w:rPr>
        <w:t>Renseignement et transmission des informations de terrain</w:t>
      </w:r>
    </w:p>
    <w:p w14:paraId="682EDE73" w14:textId="77777777" w:rsidR="00676AC3" w:rsidRPr="00F046F3" w:rsidRDefault="00676AC3" w:rsidP="00676AC3">
      <w:pPr>
        <w:spacing w:after="0"/>
        <w:jc w:val="both"/>
        <w:rPr>
          <w:rFonts w:cstheme="minorHAnsi"/>
        </w:rPr>
      </w:pPr>
      <w:r w:rsidRPr="00F046F3">
        <w:rPr>
          <w:rFonts w:cstheme="minorHAnsi"/>
        </w:rPr>
        <w:t>Il est demandé au candidat :</w:t>
      </w:r>
    </w:p>
    <w:p w14:paraId="6918DBAF"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l’organisation</w:t>
      </w:r>
      <w:proofErr w:type="gramEnd"/>
      <w:r w:rsidRPr="00F046F3">
        <w:rPr>
          <w:rFonts w:cstheme="minorHAnsi"/>
        </w:rPr>
        <w:t xml:space="preserve"> mise en place et les outils utilisés pour assurer le recueil et la transmission des mesures (mesures in situ et mesures environnemental</w:t>
      </w:r>
      <w:r>
        <w:rPr>
          <w:rFonts w:cstheme="minorHAnsi"/>
        </w:rPr>
        <w:t>es) et observations de terrain.</w:t>
      </w:r>
    </w:p>
    <w:p w14:paraId="79B0B6B7" w14:textId="77777777" w:rsidR="00676AC3" w:rsidRDefault="00676AC3" w:rsidP="00676AC3">
      <w:pPr>
        <w:pStyle w:val="Paragraphedeliste"/>
        <w:autoSpaceDE w:val="0"/>
        <w:autoSpaceDN w:val="0"/>
        <w:adjustRightInd w:val="0"/>
        <w:spacing w:after="0" w:line="240" w:lineRule="auto"/>
        <w:jc w:val="both"/>
        <w:rPr>
          <w:rFonts w:cstheme="minorHAnsi"/>
        </w:rPr>
      </w:pPr>
    </w:p>
    <w:p w14:paraId="0B5E8B23" w14:textId="77777777" w:rsidR="00676AC3" w:rsidRPr="00364C6E" w:rsidRDefault="00676AC3" w:rsidP="00676AC3">
      <w:pPr>
        <w:tabs>
          <w:tab w:val="right" w:leader="dot" w:pos="9072"/>
        </w:tabs>
        <w:spacing w:after="0" w:line="240" w:lineRule="auto"/>
        <w:rPr>
          <w:b/>
        </w:rPr>
      </w:pPr>
      <w:r w:rsidRPr="00364C6E">
        <w:rPr>
          <w:b/>
        </w:rPr>
        <w:t>Réponse du candidat :</w:t>
      </w:r>
    </w:p>
    <w:p w14:paraId="450C6C8C" w14:textId="77777777" w:rsidR="00676AC3" w:rsidRPr="00B12ABD" w:rsidRDefault="00676AC3" w:rsidP="00676AC3">
      <w:pPr>
        <w:tabs>
          <w:tab w:val="right" w:leader="dot" w:pos="9072"/>
        </w:tabs>
        <w:spacing w:after="0" w:line="240" w:lineRule="auto"/>
        <w:rPr>
          <w:b/>
        </w:rPr>
      </w:pPr>
      <w:r w:rsidRPr="00B12ABD">
        <w:rPr>
          <w:b/>
        </w:rPr>
        <w:tab/>
      </w:r>
    </w:p>
    <w:p w14:paraId="08ACFE7F" w14:textId="77777777" w:rsidR="00676AC3" w:rsidRPr="00B12ABD" w:rsidRDefault="00676AC3" w:rsidP="00676AC3">
      <w:pPr>
        <w:tabs>
          <w:tab w:val="right" w:leader="dot" w:pos="9072"/>
        </w:tabs>
        <w:spacing w:after="0" w:line="240" w:lineRule="auto"/>
        <w:rPr>
          <w:b/>
        </w:rPr>
      </w:pPr>
      <w:r w:rsidRPr="00B12ABD">
        <w:rPr>
          <w:b/>
        </w:rPr>
        <w:tab/>
      </w:r>
    </w:p>
    <w:p w14:paraId="6FABF41F" w14:textId="77777777" w:rsidR="00676AC3" w:rsidRPr="00B12ABD" w:rsidRDefault="00676AC3" w:rsidP="00676AC3">
      <w:pPr>
        <w:tabs>
          <w:tab w:val="right" w:leader="dot" w:pos="9072"/>
        </w:tabs>
        <w:spacing w:after="0" w:line="240" w:lineRule="auto"/>
        <w:rPr>
          <w:b/>
        </w:rPr>
      </w:pPr>
      <w:r w:rsidRPr="00B12ABD">
        <w:rPr>
          <w:b/>
        </w:rPr>
        <w:tab/>
      </w:r>
    </w:p>
    <w:p w14:paraId="32C14CFD" w14:textId="77777777" w:rsidR="00676AC3" w:rsidRPr="00B12ABD" w:rsidRDefault="00676AC3" w:rsidP="00676AC3">
      <w:pPr>
        <w:tabs>
          <w:tab w:val="right" w:leader="dot" w:pos="9072"/>
        </w:tabs>
        <w:spacing w:after="0" w:line="240" w:lineRule="auto"/>
        <w:rPr>
          <w:b/>
        </w:rPr>
      </w:pPr>
      <w:r w:rsidRPr="00B12ABD">
        <w:rPr>
          <w:b/>
        </w:rPr>
        <w:tab/>
      </w:r>
    </w:p>
    <w:p w14:paraId="3CB345F9"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449046E9"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un</w:t>
      </w:r>
      <w:proofErr w:type="gramEnd"/>
      <w:r w:rsidRPr="00F046F3">
        <w:rPr>
          <w:rFonts w:cstheme="minorHAnsi"/>
        </w:rPr>
        <w:t xml:space="preserve"> </w:t>
      </w:r>
      <w:r>
        <w:rPr>
          <w:rFonts w:cstheme="minorHAnsi"/>
        </w:rPr>
        <w:t>modèle de fiche de prélèvement.</w:t>
      </w:r>
    </w:p>
    <w:p w14:paraId="6DFD303C" w14:textId="77777777" w:rsidR="00676AC3" w:rsidRDefault="00676AC3" w:rsidP="00676AC3">
      <w:pPr>
        <w:pStyle w:val="Paragraphedeliste"/>
        <w:autoSpaceDE w:val="0"/>
        <w:autoSpaceDN w:val="0"/>
        <w:adjustRightInd w:val="0"/>
        <w:spacing w:after="0" w:line="240" w:lineRule="auto"/>
        <w:jc w:val="both"/>
        <w:rPr>
          <w:rFonts w:cstheme="minorHAnsi"/>
        </w:rPr>
      </w:pPr>
    </w:p>
    <w:p w14:paraId="2530549A" w14:textId="77777777" w:rsidR="00676AC3" w:rsidRPr="00364C6E" w:rsidRDefault="00676AC3" w:rsidP="00676AC3">
      <w:pPr>
        <w:tabs>
          <w:tab w:val="right" w:leader="dot" w:pos="9072"/>
        </w:tabs>
        <w:spacing w:after="0" w:line="240" w:lineRule="auto"/>
        <w:rPr>
          <w:b/>
        </w:rPr>
      </w:pPr>
      <w:r w:rsidRPr="00364C6E">
        <w:rPr>
          <w:b/>
        </w:rPr>
        <w:t>Réponse du candidat :</w:t>
      </w:r>
    </w:p>
    <w:p w14:paraId="4A2A5383" w14:textId="77777777" w:rsidR="00676AC3" w:rsidRPr="00B12ABD" w:rsidRDefault="00676AC3" w:rsidP="00676AC3">
      <w:pPr>
        <w:tabs>
          <w:tab w:val="right" w:leader="dot" w:pos="9072"/>
        </w:tabs>
        <w:spacing w:after="0" w:line="240" w:lineRule="auto"/>
        <w:rPr>
          <w:b/>
        </w:rPr>
      </w:pPr>
      <w:r w:rsidRPr="00B12ABD">
        <w:rPr>
          <w:b/>
        </w:rPr>
        <w:tab/>
      </w:r>
    </w:p>
    <w:p w14:paraId="54D2B1F0" w14:textId="77777777" w:rsidR="00676AC3" w:rsidRPr="00B12ABD" w:rsidRDefault="00676AC3" w:rsidP="00676AC3">
      <w:pPr>
        <w:tabs>
          <w:tab w:val="right" w:leader="dot" w:pos="9072"/>
        </w:tabs>
        <w:spacing w:after="0" w:line="240" w:lineRule="auto"/>
        <w:rPr>
          <w:b/>
        </w:rPr>
      </w:pPr>
      <w:r w:rsidRPr="00B12ABD">
        <w:rPr>
          <w:b/>
        </w:rPr>
        <w:tab/>
      </w:r>
    </w:p>
    <w:p w14:paraId="32012CDD" w14:textId="77777777" w:rsidR="00676AC3" w:rsidRPr="00B12ABD" w:rsidRDefault="00676AC3" w:rsidP="00676AC3">
      <w:pPr>
        <w:tabs>
          <w:tab w:val="right" w:leader="dot" w:pos="9072"/>
        </w:tabs>
        <w:spacing w:after="0" w:line="240" w:lineRule="auto"/>
        <w:rPr>
          <w:b/>
        </w:rPr>
      </w:pPr>
      <w:r w:rsidRPr="00B12ABD">
        <w:rPr>
          <w:b/>
        </w:rPr>
        <w:tab/>
      </w:r>
    </w:p>
    <w:p w14:paraId="7222EA9B" w14:textId="77777777" w:rsidR="00676AC3" w:rsidRDefault="00676AC3" w:rsidP="00676AC3">
      <w:pPr>
        <w:tabs>
          <w:tab w:val="right" w:leader="dot" w:pos="9072"/>
        </w:tabs>
        <w:spacing w:after="0" w:line="240" w:lineRule="auto"/>
        <w:rPr>
          <w:b/>
        </w:rPr>
      </w:pPr>
      <w:r w:rsidRPr="00B12ABD">
        <w:rPr>
          <w:b/>
        </w:rPr>
        <w:tab/>
      </w:r>
    </w:p>
    <w:p w14:paraId="408F31B9" w14:textId="77777777" w:rsidR="00676AC3" w:rsidRPr="00B12ABD" w:rsidRDefault="00676AC3" w:rsidP="00676AC3">
      <w:pPr>
        <w:tabs>
          <w:tab w:val="right" w:leader="dot" w:pos="9072"/>
        </w:tabs>
        <w:spacing w:after="0" w:line="240" w:lineRule="auto"/>
        <w:rPr>
          <w:b/>
        </w:rPr>
      </w:pPr>
    </w:p>
    <w:p w14:paraId="507351F5" w14:textId="77777777" w:rsidR="00676AC3" w:rsidRPr="00A5692D"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A5692D">
        <w:rPr>
          <w:rFonts w:cstheme="minorHAnsi"/>
        </w:rPr>
        <w:t>un</w:t>
      </w:r>
      <w:proofErr w:type="gramEnd"/>
      <w:r w:rsidRPr="00A5692D">
        <w:rPr>
          <w:rFonts w:cstheme="minorHAnsi"/>
        </w:rPr>
        <w:t xml:space="preserve"> modèle de compte rendu des tournées de prélèvement ;</w:t>
      </w:r>
    </w:p>
    <w:p w14:paraId="731C1657" w14:textId="77777777" w:rsidR="00676AC3" w:rsidRDefault="00676AC3" w:rsidP="00676AC3">
      <w:pPr>
        <w:pStyle w:val="Paragraphedeliste"/>
        <w:autoSpaceDE w:val="0"/>
        <w:autoSpaceDN w:val="0"/>
        <w:adjustRightInd w:val="0"/>
        <w:spacing w:after="0" w:line="240" w:lineRule="auto"/>
        <w:jc w:val="both"/>
        <w:rPr>
          <w:rFonts w:cstheme="minorHAnsi"/>
        </w:rPr>
      </w:pPr>
    </w:p>
    <w:p w14:paraId="17920EDB" w14:textId="77777777" w:rsidR="00676AC3" w:rsidRPr="00364C6E" w:rsidRDefault="00676AC3" w:rsidP="00676AC3">
      <w:pPr>
        <w:tabs>
          <w:tab w:val="right" w:leader="dot" w:pos="9072"/>
        </w:tabs>
        <w:spacing w:after="0" w:line="240" w:lineRule="auto"/>
        <w:rPr>
          <w:b/>
        </w:rPr>
      </w:pPr>
      <w:r w:rsidRPr="00364C6E">
        <w:rPr>
          <w:b/>
        </w:rPr>
        <w:t>Réponse du candidat :</w:t>
      </w:r>
    </w:p>
    <w:p w14:paraId="595095CA" w14:textId="77777777" w:rsidR="00676AC3" w:rsidRPr="00B12ABD" w:rsidRDefault="00676AC3" w:rsidP="00676AC3">
      <w:pPr>
        <w:tabs>
          <w:tab w:val="right" w:leader="dot" w:pos="9072"/>
        </w:tabs>
        <w:spacing w:after="0" w:line="240" w:lineRule="auto"/>
        <w:rPr>
          <w:b/>
        </w:rPr>
      </w:pPr>
      <w:r w:rsidRPr="00B12ABD">
        <w:rPr>
          <w:b/>
        </w:rPr>
        <w:tab/>
      </w:r>
    </w:p>
    <w:p w14:paraId="038F4300" w14:textId="77777777" w:rsidR="00676AC3" w:rsidRPr="00B12ABD" w:rsidRDefault="00676AC3" w:rsidP="00676AC3">
      <w:pPr>
        <w:tabs>
          <w:tab w:val="right" w:leader="dot" w:pos="9072"/>
        </w:tabs>
        <w:spacing w:after="0" w:line="240" w:lineRule="auto"/>
        <w:rPr>
          <w:b/>
        </w:rPr>
      </w:pPr>
      <w:r w:rsidRPr="00B12ABD">
        <w:rPr>
          <w:b/>
        </w:rPr>
        <w:tab/>
      </w:r>
    </w:p>
    <w:p w14:paraId="2A09F798" w14:textId="77777777" w:rsidR="00676AC3" w:rsidRPr="00B12ABD" w:rsidRDefault="00676AC3" w:rsidP="00676AC3">
      <w:pPr>
        <w:tabs>
          <w:tab w:val="right" w:leader="dot" w:pos="9072"/>
        </w:tabs>
        <w:spacing w:after="0" w:line="240" w:lineRule="auto"/>
        <w:rPr>
          <w:b/>
        </w:rPr>
      </w:pPr>
      <w:r w:rsidRPr="00B12ABD">
        <w:rPr>
          <w:b/>
        </w:rPr>
        <w:tab/>
      </w:r>
    </w:p>
    <w:p w14:paraId="5B6C5C95" w14:textId="77777777" w:rsidR="00676AC3" w:rsidRPr="00B12ABD" w:rsidRDefault="00676AC3" w:rsidP="00676AC3">
      <w:pPr>
        <w:tabs>
          <w:tab w:val="right" w:leader="dot" w:pos="9072"/>
        </w:tabs>
        <w:spacing w:after="0" w:line="240" w:lineRule="auto"/>
        <w:rPr>
          <w:b/>
        </w:rPr>
      </w:pPr>
      <w:r w:rsidRPr="00B12ABD">
        <w:rPr>
          <w:b/>
        </w:rPr>
        <w:tab/>
      </w:r>
    </w:p>
    <w:p w14:paraId="67289C37"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1BFDCCE3" w14:textId="74FADF02"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l’organisation</w:t>
      </w:r>
      <w:proofErr w:type="gramEnd"/>
      <w:r w:rsidRPr="00F046F3">
        <w:rPr>
          <w:rFonts w:cstheme="minorHAnsi"/>
        </w:rPr>
        <w:t xml:space="preserve"> mise en place pour assurer la remontée régulière d’informations de terrain (mise à jour des fiches </w:t>
      </w:r>
      <w:r w:rsidR="00C461FF">
        <w:rPr>
          <w:rFonts w:cstheme="minorHAnsi"/>
        </w:rPr>
        <w:t xml:space="preserve">descriptives des </w:t>
      </w:r>
      <w:r w:rsidRPr="00F046F3">
        <w:rPr>
          <w:rFonts w:cstheme="minorHAnsi"/>
        </w:rPr>
        <w:t>stations).</w:t>
      </w:r>
    </w:p>
    <w:p w14:paraId="72A9F14F" w14:textId="77777777" w:rsidR="00676AC3" w:rsidRDefault="00676AC3" w:rsidP="00676AC3">
      <w:pPr>
        <w:pStyle w:val="Paragraphedeliste"/>
        <w:autoSpaceDE w:val="0"/>
        <w:autoSpaceDN w:val="0"/>
        <w:adjustRightInd w:val="0"/>
        <w:spacing w:after="0" w:line="240" w:lineRule="auto"/>
        <w:jc w:val="both"/>
        <w:rPr>
          <w:rFonts w:cstheme="minorHAnsi"/>
        </w:rPr>
      </w:pPr>
    </w:p>
    <w:p w14:paraId="7C9B6386" w14:textId="77777777" w:rsidR="00676AC3" w:rsidRPr="00364C6E" w:rsidRDefault="00676AC3" w:rsidP="00676AC3">
      <w:pPr>
        <w:tabs>
          <w:tab w:val="right" w:leader="dot" w:pos="9072"/>
        </w:tabs>
        <w:spacing w:after="0" w:line="240" w:lineRule="auto"/>
        <w:rPr>
          <w:b/>
        </w:rPr>
      </w:pPr>
      <w:r w:rsidRPr="00364C6E">
        <w:rPr>
          <w:b/>
        </w:rPr>
        <w:t>Réponse du candidat :</w:t>
      </w:r>
    </w:p>
    <w:p w14:paraId="70460762" w14:textId="77777777" w:rsidR="00676AC3" w:rsidRPr="00B12ABD" w:rsidRDefault="00676AC3" w:rsidP="00676AC3">
      <w:pPr>
        <w:tabs>
          <w:tab w:val="right" w:leader="dot" w:pos="9072"/>
        </w:tabs>
        <w:spacing w:after="0" w:line="240" w:lineRule="auto"/>
        <w:rPr>
          <w:b/>
        </w:rPr>
      </w:pPr>
      <w:r w:rsidRPr="00B12ABD">
        <w:rPr>
          <w:b/>
        </w:rPr>
        <w:lastRenderedPageBreak/>
        <w:tab/>
      </w:r>
    </w:p>
    <w:p w14:paraId="4996369C" w14:textId="77777777" w:rsidR="00676AC3" w:rsidRPr="00B12ABD" w:rsidRDefault="00676AC3" w:rsidP="00676AC3">
      <w:pPr>
        <w:tabs>
          <w:tab w:val="right" w:leader="dot" w:pos="9072"/>
        </w:tabs>
        <w:spacing w:after="0" w:line="240" w:lineRule="auto"/>
        <w:rPr>
          <w:b/>
        </w:rPr>
      </w:pPr>
      <w:r w:rsidRPr="00B12ABD">
        <w:rPr>
          <w:b/>
        </w:rPr>
        <w:tab/>
      </w:r>
    </w:p>
    <w:p w14:paraId="22B9C9D4" w14:textId="77777777" w:rsidR="00676AC3" w:rsidRPr="00B12ABD" w:rsidRDefault="00676AC3" w:rsidP="00676AC3">
      <w:pPr>
        <w:tabs>
          <w:tab w:val="right" w:leader="dot" w:pos="9072"/>
        </w:tabs>
        <w:spacing w:after="0" w:line="240" w:lineRule="auto"/>
        <w:rPr>
          <w:b/>
        </w:rPr>
      </w:pPr>
      <w:r w:rsidRPr="00B12ABD">
        <w:rPr>
          <w:b/>
        </w:rPr>
        <w:tab/>
      </w:r>
    </w:p>
    <w:p w14:paraId="4C80849C" w14:textId="77777777" w:rsidR="00676AC3" w:rsidRPr="00B12ABD" w:rsidRDefault="00676AC3" w:rsidP="00676AC3">
      <w:pPr>
        <w:tabs>
          <w:tab w:val="right" w:leader="dot" w:pos="9072"/>
        </w:tabs>
        <w:spacing w:after="0" w:line="240" w:lineRule="auto"/>
        <w:rPr>
          <w:b/>
        </w:rPr>
      </w:pPr>
      <w:r w:rsidRPr="00B12ABD">
        <w:rPr>
          <w:b/>
        </w:rPr>
        <w:tab/>
      </w:r>
    </w:p>
    <w:p w14:paraId="796C3028" w14:textId="77777777" w:rsidR="00676AC3" w:rsidRDefault="00676AC3" w:rsidP="00676AC3">
      <w:pPr>
        <w:pStyle w:val="Paragraphedeliste"/>
        <w:autoSpaceDE w:val="0"/>
        <w:autoSpaceDN w:val="0"/>
        <w:adjustRightInd w:val="0"/>
        <w:spacing w:after="0" w:line="240" w:lineRule="auto"/>
        <w:jc w:val="both"/>
        <w:rPr>
          <w:rFonts w:cstheme="minorHAnsi"/>
        </w:rPr>
      </w:pPr>
    </w:p>
    <w:p w14:paraId="1914026B" w14:textId="196129C6" w:rsidR="00676AC3" w:rsidRPr="00A4400F"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Flaconnage</w:t>
      </w:r>
    </w:p>
    <w:p w14:paraId="0A60284C" w14:textId="77777777" w:rsidR="00676AC3" w:rsidRPr="00F046F3" w:rsidRDefault="00676AC3" w:rsidP="00676AC3">
      <w:pPr>
        <w:spacing w:after="0"/>
        <w:jc w:val="both"/>
        <w:rPr>
          <w:rFonts w:cstheme="minorHAnsi"/>
        </w:rPr>
      </w:pPr>
      <w:r w:rsidRPr="00F046F3">
        <w:rPr>
          <w:rFonts w:cstheme="minorHAnsi"/>
        </w:rPr>
        <w:t>Il est demandé au candidat :</w:t>
      </w:r>
    </w:p>
    <w:p w14:paraId="25F6B245" w14:textId="7A8A870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liste du flaconnage retenu pour les paramètres à an</w:t>
      </w:r>
      <w:r>
        <w:rPr>
          <w:rFonts w:cstheme="minorHAnsi"/>
        </w:rPr>
        <w:t>alyser dans l</w:t>
      </w:r>
      <w:r w:rsidR="00516B56">
        <w:rPr>
          <w:rFonts w:cstheme="minorHAnsi"/>
        </w:rPr>
        <w:t>e</w:t>
      </w:r>
      <w:r>
        <w:rPr>
          <w:rFonts w:cstheme="minorHAnsi"/>
        </w:rPr>
        <w:t xml:space="preserve"> cadre du marché.</w:t>
      </w:r>
    </w:p>
    <w:p w14:paraId="0421BF90" w14:textId="77777777" w:rsidR="00676AC3" w:rsidRDefault="00676AC3" w:rsidP="00676AC3">
      <w:pPr>
        <w:pStyle w:val="Paragraphedeliste"/>
        <w:autoSpaceDE w:val="0"/>
        <w:autoSpaceDN w:val="0"/>
        <w:adjustRightInd w:val="0"/>
        <w:spacing w:after="0" w:line="240" w:lineRule="auto"/>
        <w:jc w:val="both"/>
        <w:rPr>
          <w:rFonts w:cstheme="minorHAnsi"/>
        </w:rPr>
      </w:pPr>
    </w:p>
    <w:p w14:paraId="1DBE9729" w14:textId="77777777" w:rsidR="00676AC3" w:rsidRPr="00364C6E" w:rsidRDefault="00676AC3" w:rsidP="00676AC3">
      <w:pPr>
        <w:tabs>
          <w:tab w:val="right" w:leader="dot" w:pos="9072"/>
        </w:tabs>
        <w:spacing w:after="0" w:line="240" w:lineRule="auto"/>
        <w:rPr>
          <w:b/>
        </w:rPr>
      </w:pPr>
      <w:r w:rsidRPr="00364C6E">
        <w:rPr>
          <w:b/>
        </w:rPr>
        <w:t>Réponse du candidat :</w:t>
      </w:r>
    </w:p>
    <w:p w14:paraId="33B9BAF0" w14:textId="77777777" w:rsidR="00676AC3" w:rsidRPr="00B12ABD" w:rsidRDefault="00676AC3" w:rsidP="00676AC3">
      <w:pPr>
        <w:tabs>
          <w:tab w:val="right" w:leader="dot" w:pos="9072"/>
        </w:tabs>
        <w:spacing w:after="0" w:line="240" w:lineRule="auto"/>
        <w:rPr>
          <w:b/>
        </w:rPr>
      </w:pPr>
      <w:r w:rsidRPr="00B12ABD">
        <w:rPr>
          <w:b/>
        </w:rPr>
        <w:tab/>
      </w:r>
    </w:p>
    <w:p w14:paraId="7745681E" w14:textId="77777777" w:rsidR="00676AC3" w:rsidRPr="00B12ABD" w:rsidRDefault="00676AC3" w:rsidP="00676AC3">
      <w:pPr>
        <w:tabs>
          <w:tab w:val="right" w:leader="dot" w:pos="9072"/>
        </w:tabs>
        <w:spacing w:after="0" w:line="240" w:lineRule="auto"/>
        <w:rPr>
          <w:b/>
        </w:rPr>
      </w:pPr>
      <w:r w:rsidRPr="00B12ABD">
        <w:rPr>
          <w:b/>
        </w:rPr>
        <w:tab/>
      </w:r>
    </w:p>
    <w:p w14:paraId="3CB84C6C" w14:textId="77777777" w:rsidR="00676AC3" w:rsidRPr="00B12ABD" w:rsidRDefault="00676AC3" w:rsidP="00676AC3">
      <w:pPr>
        <w:tabs>
          <w:tab w:val="right" w:leader="dot" w:pos="9072"/>
        </w:tabs>
        <w:spacing w:after="0" w:line="240" w:lineRule="auto"/>
        <w:rPr>
          <w:b/>
        </w:rPr>
      </w:pPr>
      <w:r w:rsidRPr="00B12ABD">
        <w:rPr>
          <w:b/>
        </w:rPr>
        <w:tab/>
      </w:r>
    </w:p>
    <w:p w14:paraId="05589917" w14:textId="77777777" w:rsidR="00676AC3" w:rsidRPr="00B12ABD" w:rsidRDefault="00676AC3" w:rsidP="00676AC3">
      <w:pPr>
        <w:tabs>
          <w:tab w:val="right" w:leader="dot" w:pos="9072"/>
        </w:tabs>
        <w:spacing w:after="0" w:line="240" w:lineRule="auto"/>
        <w:rPr>
          <w:b/>
        </w:rPr>
      </w:pPr>
      <w:r w:rsidRPr="00B12ABD">
        <w:rPr>
          <w:b/>
        </w:rPr>
        <w:tab/>
      </w:r>
    </w:p>
    <w:p w14:paraId="32F5B044"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1678014A"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description des raisons du choix du flaconnage retenu (contamination, perte, vol</w:t>
      </w:r>
      <w:r>
        <w:rPr>
          <w:rFonts w:cstheme="minorHAnsi"/>
        </w:rPr>
        <w:t>atilisation, photosensibilité).</w:t>
      </w:r>
    </w:p>
    <w:p w14:paraId="14D62C88" w14:textId="77777777" w:rsidR="00676AC3" w:rsidRDefault="00676AC3" w:rsidP="00676AC3">
      <w:pPr>
        <w:pStyle w:val="Paragraphedeliste"/>
        <w:autoSpaceDE w:val="0"/>
        <w:autoSpaceDN w:val="0"/>
        <w:adjustRightInd w:val="0"/>
        <w:spacing w:after="0" w:line="240" w:lineRule="auto"/>
        <w:jc w:val="both"/>
        <w:rPr>
          <w:rFonts w:cstheme="minorHAnsi"/>
        </w:rPr>
      </w:pPr>
    </w:p>
    <w:p w14:paraId="77771D2B" w14:textId="77777777" w:rsidR="00676AC3" w:rsidRPr="00364C6E" w:rsidRDefault="00676AC3" w:rsidP="00676AC3">
      <w:pPr>
        <w:tabs>
          <w:tab w:val="right" w:leader="dot" w:pos="9072"/>
        </w:tabs>
        <w:spacing w:after="0" w:line="240" w:lineRule="auto"/>
        <w:rPr>
          <w:b/>
        </w:rPr>
      </w:pPr>
      <w:r w:rsidRPr="00364C6E">
        <w:rPr>
          <w:b/>
        </w:rPr>
        <w:t>Réponse du candidat :</w:t>
      </w:r>
    </w:p>
    <w:p w14:paraId="2FA6EA91" w14:textId="77777777" w:rsidR="00676AC3" w:rsidRPr="00B12ABD" w:rsidRDefault="00676AC3" w:rsidP="00676AC3">
      <w:pPr>
        <w:tabs>
          <w:tab w:val="right" w:leader="dot" w:pos="9072"/>
        </w:tabs>
        <w:spacing w:after="0" w:line="240" w:lineRule="auto"/>
        <w:rPr>
          <w:b/>
        </w:rPr>
      </w:pPr>
      <w:r w:rsidRPr="00B12ABD">
        <w:rPr>
          <w:b/>
        </w:rPr>
        <w:tab/>
      </w:r>
    </w:p>
    <w:p w14:paraId="31817E8A" w14:textId="77777777" w:rsidR="00676AC3" w:rsidRPr="00B12ABD" w:rsidRDefault="00676AC3" w:rsidP="00676AC3">
      <w:pPr>
        <w:tabs>
          <w:tab w:val="right" w:leader="dot" w:pos="9072"/>
        </w:tabs>
        <w:spacing w:after="0" w:line="240" w:lineRule="auto"/>
        <w:rPr>
          <w:b/>
        </w:rPr>
      </w:pPr>
      <w:r w:rsidRPr="00B12ABD">
        <w:rPr>
          <w:b/>
        </w:rPr>
        <w:tab/>
      </w:r>
    </w:p>
    <w:p w14:paraId="4FE04102" w14:textId="77777777" w:rsidR="00676AC3" w:rsidRPr="00B12ABD" w:rsidRDefault="00676AC3" w:rsidP="00676AC3">
      <w:pPr>
        <w:tabs>
          <w:tab w:val="right" w:leader="dot" w:pos="9072"/>
        </w:tabs>
        <w:spacing w:after="0" w:line="240" w:lineRule="auto"/>
        <w:rPr>
          <w:b/>
        </w:rPr>
      </w:pPr>
      <w:r w:rsidRPr="00B12ABD">
        <w:rPr>
          <w:b/>
        </w:rPr>
        <w:tab/>
      </w:r>
    </w:p>
    <w:p w14:paraId="692AD180" w14:textId="77777777" w:rsidR="00676AC3" w:rsidRPr="00B12ABD" w:rsidRDefault="00676AC3" w:rsidP="00676AC3">
      <w:pPr>
        <w:tabs>
          <w:tab w:val="right" w:leader="dot" w:pos="9072"/>
        </w:tabs>
        <w:spacing w:after="0" w:line="240" w:lineRule="auto"/>
        <w:rPr>
          <w:b/>
        </w:rPr>
      </w:pPr>
      <w:r w:rsidRPr="00B12ABD">
        <w:rPr>
          <w:b/>
        </w:rPr>
        <w:tab/>
      </w:r>
    </w:p>
    <w:p w14:paraId="2AB40B4B" w14:textId="77777777" w:rsidR="00676AC3" w:rsidRPr="00364C6E" w:rsidRDefault="00676AC3" w:rsidP="00676AC3">
      <w:pPr>
        <w:autoSpaceDE w:val="0"/>
        <w:autoSpaceDN w:val="0"/>
        <w:adjustRightInd w:val="0"/>
        <w:spacing w:after="0" w:line="240" w:lineRule="auto"/>
        <w:jc w:val="both"/>
        <w:rPr>
          <w:rFonts w:cstheme="minorHAnsi"/>
        </w:rPr>
      </w:pPr>
    </w:p>
    <w:p w14:paraId="58221662" w14:textId="77777777" w:rsidR="00676AC3" w:rsidRPr="00F046F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une</w:t>
      </w:r>
      <w:proofErr w:type="gramEnd"/>
      <w:r w:rsidRPr="00F046F3">
        <w:rPr>
          <w:rFonts w:cstheme="minorHAnsi"/>
        </w:rPr>
        <w:t xml:space="preserve"> note d’information qui fait clairement apparaître :</w:t>
      </w:r>
    </w:p>
    <w:p w14:paraId="2EC19B26" w14:textId="77777777" w:rsidR="00676AC3" w:rsidRPr="00F046F3" w:rsidRDefault="00676AC3" w:rsidP="00676AC3">
      <w:pPr>
        <w:pStyle w:val="Paragraphedeliste"/>
        <w:numPr>
          <w:ilvl w:val="1"/>
          <w:numId w:val="22"/>
        </w:numPr>
        <w:autoSpaceDE w:val="0"/>
        <w:autoSpaceDN w:val="0"/>
        <w:adjustRightInd w:val="0"/>
        <w:spacing w:after="0" w:line="240" w:lineRule="auto"/>
        <w:ind w:left="709" w:hanging="283"/>
        <w:jc w:val="both"/>
        <w:rPr>
          <w:rFonts w:cstheme="minorHAnsi"/>
        </w:rPr>
      </w:pPr>
      <w:proofErr w:type="gramStart"/>
      <w:r w:rsidRPr="00F046F3">
        <w:rPr>
          <w:rFonts w:cstheme="minorHAnsi"/>
        </w:rPr>
        <w:t>pour</w:t>
      </w:r>
      <w:proofErr w:type="gramEnd"/>
      <w:r w:rsidRPr="00F046F3">
        <w:rPr>
          <w:rFonts w:cstheme="minorHAnsi"/>
        </w:rPr>
        <w:t xml:space="preserve"> chaque flacon son volume, son matériau et son affectation ;</w:t>
      </w:r>
    </w:p>
    <w:p w14:paraId="5469C9B6" w14:textId="77777777" w:rsidR="00676AC3" w:rsidRDefault="00676AC3" w:rsidP="00676AC3">
      <w:pPr>
        <w:pStyle w:val="Paragraphedeliste"/>
        <w:numPr>
          <w:ilvl w:val="1"/>
          <w:numId w:val="22"/>
        </w:numPr>
        <w:autoSpaceDE w:val="0"/>
        <w:autoSpaceDN w:val="0"/>
        <w:adjustRightInd w:val="0"/>
        <w:spacing w:after="0" w:line="240" w:lineRule="auto"/>
        <w:ind w:left="709" w:hanging="283"/>
        <w:jc w:val="both"/>
        <w:rPr>
          <w:rFonts w:cstheme="minorHAnsi"/>
        </w:rPr>
      </w:pPr>
      <w:proofErr w:type="gramStart"/>
      <w:r w:rsidRPr="00F046F3">
        <w:rPr>
          <w:rFonts w:cstheme="minorHAnsi"/>
        </w:rPr>
        <w:t>les</w:t>
      </w:r>
      <w:proofErr w:type="gramEnd"/>
      <w:r w:rsidRPr="00F046F3">
        <w:rPr>
          <w:rFonts w:cstheme="minorHAnsi"/>
        </w:rPr>
        <w:t xml:space="preserve"> consignes inhérentes au maniement et au remplissage de chacun de ces flacons.</w:t>
      </w:r>
    </w:p>
    <w:p w14:paraId="796C1AD6" w14:textId="77777777" w:rsidR="00676AC3" w:rsidRDefault="00676AC3" w:rsidP="00676AC3">
      <w:pPr>
        <w:pStyle w:val="Paragraphedeliste"/>
        <w:autoSpaceDE w:val="0"/>
        <w:autoSpaceDN w:val="0"/>
        <w:adjustRightInd w:val="0"/>
        <w:spacing w:after="0" w:line="240" w:lineRule="auto"/>
        <w:jc w:val="both"/>
        <w:rPr>
          <w:rFonts w:cstheme="minorHAnsi"/>
        </w:rPr>
      </w:pPr>
    </w:p>
    <w:p w14:paraId="434E8E23" w14:textId="77777777" w:rsidR="00676AC3" w:rsidRPr="00364C6E" w:rsidRDefault="00676AC3" w:rsidP="00676AC3">
      <w:pPr>
        <w:tabs>
          <w:tab w:val="right" w:leader="dot" w:pos="9072"/>
        </w:tabs>
        <w:spacing w:after="0" w:line="240" w:lineRule="auto"/>
        <w:rPr>
          <w:b/>
        </w:rPr>
      </w:pPr>
      <w:r w:rsidRPr="00364C6E">
        <w:rPr>
          <w:b/>
        </w:rPr>
        <w:t>Réponse du candidat :</w:t>
      </w:r>
    </w:p>
    <w:p w14:paraId="37AF9B13" w14:textId="77777777" w:rsidR="00676AC3" w:rsidRPr="00B12ABD" w:rsidRDefault="00676AC3" w:rsidP="00676AC3">
      <w:pPr>
        <w:tabs>
          <w:tab w:val="right" w:leader="dot" w:pos="9072"/>
        </w:tabs>
        <w:spacing w:after="0" w:line="240" w:lineRule="auto"/>
        <w:rPr>
          <w:b/>
        </w:rPr>
      </w:pPr>
      <w:r w:rsidRPr="00B12ABD">
        <w:rPr>
          <w:b/>
        </w:rPr>
        <w:tab/>
      </w:r>
    </w:p>
    <w:p w14:paraId="66DCF0E1" w14:textId="77777777" w:rsidR="00676AC3" w:rsidRPr="00B12ABD" w:rsidRDefault="00676AC3" w:rsidP="00676AC3">
      <w:pPr>
        <w:tabs>
          <w:tab w:val="right" w:leader="dot" w:pos="9072"/>
        </w:tabs>
        <w:spacing w:after="0" w:line="240" w:lineRule="auto"/>
        <w:rPr>
          <w:b/>
        </w:rPr>
      </w:pPr>
      <w:r w:rsidRPr="00B12ABD">
        <w:rPr>
          <w:b/>
        </w:rPr>
        <w:tab/>
      </w:r>
    </w:p>
    <w:p w14:paraId="4511E4CB" w14:textId="77777777" w:rsidR="00676AC3" w:rsidRPr="00B12ABD" w:rsidRDefault="00676AC3" w:rsidP="00676AC3">
      <w:pPr>
        <w:tabs>
          <w:tab w:val="right" w:leader="dot" w:pos="9072"/>
        </w:tabs>
        <w:spacing w:after="0" w:line="240" w:lineRule="auto"/>
        <w:rPr>
          <w:b/>
        </w:rPr>
      </w:pPr>
      <w:r w:rsidRPr="00B12ABD">
        <w:rPr>
          <w:b/>
        </w:rPr>
        <w:tab/>
      </w:r>
    </w:p>
    <w:p w14:paraId="5A831FA7" w14:textId="77777777" w:rsidR="00676AC3" w:rsidRPr="00B12ABD" w:rsidRDefault="00676AC3" w:rsidP="00676AC3">
      <w:pPr>
        <w:tabs>
          <w:tab w:val="right" w:leader="dot" w:pos="9072"/>
        </w:tabs>
        <w:spacing w:after="0" w:line="240" w:lineRule="auto"/>
        <w:rPr>
          <w:b/>
        </w:rPr>
      </w:pPr>
      <w:r w:rsidRPr="00B12ABD">
        <w:rPr>
          <w:b/>
        </w:rPr>
        <w:tab/>
      </w:r>
    </w:p>
    <w:p w14:paraId="736236B0" w14:textId="77777777" w:rsidR="00676AC3" w:rsidRPr="00F046F3" w:rsidRDefault="00676AC3" w:rsidP="00676AC3">
      <w:pPr>
        <w:autoSpaceDE w:val="0"/>
        <w:autoSpaceDN w:val="0"/>
        <w:adjustRightInd w:val="0"/>
        <w:spacing w:after="0" w:line="240" w:lineRule="auto"/>
        <w:jc w:val="both"/>
        <w:rPr>
          <w:rFonts w:cstheme="minorHAnsi"/>
        </w:rPr>
      </w:pPr>
      <w:r>
        <w:rPr>
          <w:rFonts w:cstheme="minorHAnsi"/>
        </w:rPr>
        <w:tab/>
      </w:r>
    </w:p>
    <w:p w14:paraId="6C4CD92B" w14:textId="77777777" w:rsidR="00676AC3" w:rsidRPr="00676AC3"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676AC3">
        <w:rPr>
          <w:rFonts w:cstheme="minorHAnsi"/>
          <w:b/>
          <w:u w:val="single"/>
        </w:rPr>
        <w:t>Conditionnement, refroidissement, conservation des échantillons</w:t>
      </w:r>
    </w:p>
    <w:p w14:paraId="5B3427CD" w14:textId="77777777" w:rsidR="00676AC3" w:rsidRPr="00F046F3" w:rsidRDefault="00676AC3" w:rsidP="00676AC3">
      <w:pPr>
        <w:spacing w:after="0"/>
        <w:jc w:val="both"/>
        <w:rPr>
          <w:rFonts w:cstheme="minorHAnsi"/>
        </w:rPr>
      </w:pPr>
      <w:r w:rsidRPr="00F046F3">
        <w:rPr>
          <w:rFonts w:cstheme="minorHAnsi"/>
        </w:rPr>
        <w:t>Il est demandé au candidat :</w:t>
      </w:r>
    </w:p>
    <w:p w14:paraId="7AE7D3F0"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proposer un système permettant de contrôler la température des échantillons depuis le prélèvement jusqu</w:t>
      </w:r>
      <w:r>
        <w:rPr>
          <w:rFonts w:cstheme="minorHAnsi"/>
        </w:rPr>
        <w:t>’à la réception au laboratoire.</w:t>
      </w:r>
    </w:p>
    <w:p w14:paraId="2ABA90AE" w14:textId="77777777" w:rsidR="00676AC3" w:rsidRDefault="00676AC3" w:rsidP="00676AC3">
      <w:pPr>
        <w:pStyle w:val="Paragraphedeliste"/>
        <w:autoSpaceDE w:val="0"/>
        <w:autoSpaceDN w:val="0"/>
        <w:adjustRightInd w:val="0"/>
        <w:spacing w:after="0" w:line="240" w:lineRule="auto"/>
        <w:jc w:val="both"/>
        <w:rPr>
          <w:rFonts w:cstheme="minorHAnsi"/>
        </w:rPr>
      </w:pPr>
    </w:p>
    <w:p w14:paraId="524D2BAA" w14:textId="77777777" w:rsidR="00676AC3" w:rsidRPr="00364C6E" w:rsidRDefault="00676AC3" w:rsidP="00676AC3">
      <w:pPr>
        <w:tabs>
          <w:tab w:val="right" w:leader="dot" w:pos="9072"/>
        </w:tabs>
        <w:spacing w:after="0" w:line="240" w:lineRule="auto"/>
        <w:rPr>
          <w:b/>
        </w:rPr>
      </w:pPr>
      <w:r w:rsidRPr="00364C6E">
        <w:rPr>
          <w:b/>
        </w:rPr>
        <w:t>Réponse du candidat :</w:t>
      </w:r>
    </w:p>
    <w:p w14:paraId="75910B65" w14:textId="77777777" w:rsidR="00676AC3" w:rsidRPr="00B12ABD" w:rsidRDefault="00676AC3" w:rsidP="00676AC3">
      <w:pPr>
        <w:tabs>
          <w:tab w:val="right" w:leader="dot" w:pos="9072"/>
        </w:tabs>
        <w:spacing w:after="0" w:line="240" w:lineRule="auto"/>
        <w:rPr>
          <w:b/>
        </w:rPr>
      </w:pPr>
      <w:r w:rsidRPr="00B12ABD">
        <w:rPr>
          <w:b/>
        </w:rPr>
        <w:tab/>
      </w:r>
    </w:p>
    <w:p w14:paraId="586F1E72" w14:textId="77777777" w:rsidR="00676AC3" w:rsidRPr="00B12ABD" w:rsidRDefault="00676AC3" w:rsidP="00676AC3">
      <w:pPr>
        <w:tabs>
          <w:tab w:val="right" w:leader="dot" w:pos="9072"/>
        </w:tabs>
        <w:spacing w:after="0" w:line="240" w:lineRule="auto"/>
        <w:rPr>
          <w:b/>
        </w:rPr>
      </w:pPr>
      <w:r w:rsidRPr="00B12ABD">
        <w:rPr>
          <w:b/>
        </w:rPr>
        <w:tab/>
      </w:r>
    </w:p>
    <w:p w14:paraId="39EFE5E3" w14:textId="77777777" w:rsidR="00676AC3" w:rsidRPr="00B12ABD" w:rsidRDefault="00676AC3" w:rsidP="00676AC3">
      <w:pPr>
        <w:tabs>
          <w:tab w:val="right" w:leader="dot" w:pos="9072"/>
        </w:tabs>
        <w:spacing w:after="0" w:line="240" w:lineRule="auto"/>
        <w:rPr>
          <w:b/>
        </w:rPr>
      </w:pPr>
      <w:r w:rsidRPr="00B12ABD">
        <w:rPr>
          <w:b/>
        </w:rPr>
        <w:tab/>
      </w:r>
    </w:p>
    <w:p w14:paraId="43531393" w14:textId="77777777" w:rsidR="00676AC3" w:rsidRPr="00B12ABD" w:rsidRDefault="00676AC3" w:rsidP="00676AC3">
      <w:pPr>
        <w:tabs>
          <w:tab w:val="right" w:leader="dot" w:pos="9072"/>
        </w:tabs>
        <w:spacing w:after="0" w:line="240" w:lineRule="auto"/>
        <w:rPr>
          <w:b/>
        </w:rPr>
      </w:pPr>
      <w:r w:rsidRPr="00B12ABD">
        <w:rPr>
          <w:b/>
        </w:rPr>
        <w:tab/>
      </w:r>
    </w:p>
    <w:p w14:paraId="6522CDA2"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0337BAE3"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conditionnement, de refroidissement, de maintien à température et de</w:t>
      </w:r>
      <w:r>
        <w:rPr>
          <w:rFonts w:cstheme="minorHAnsi"/>
        </w:rPr>
        <w:t xml:space="preserve"> conservation des échantillons.</w:t>
      </w:r>
    </w:p>
    <w:p w14:paraId="0C0953AF" w14:textId="77777777" w:rsidR="00676AC3" w:rsidRDefault="00676AC3" w:rsidP="00676AC3">
      <w:pPr>
        <w:pStyle w:val="Paragraphedeliste"/>
        <w:autoSpaceDE w:val="0"/>
        <w:autoSpaceDN w:val="0"/>
        <w:adjustRightInd w:val="0"/>
        <w:spacing w:after="0" w:line="240" w:lineRule="auto"/>
        <w:jc w:val="both"/>
        <w:rPr>
          <w:rFonts w:cstheme="minorHAnsi"/>
        </w:rPr>
      </w:pPr>
    </w:p>
    <w:p w14:paraId="5CDC2369" w14:textId="77777777" w:rsidR="00676AC3" w:rsidRPr="00364C6E" w:rsidRDefault="00676AC3" w:rsidP="00676AC3">
      <w:pPr>
        <w:tabs>
          <w:tab w:val="right" w:leader="dot" w:pos="9072"/>
        </w:tabs>
        <w:spacing w:after="0" w:line="240" w:lineRule="auto"/>
        <w:rPr>
          <w:b/>
        </w:rPr>
      </w:pPr>
      <w:r w:rsidRPr="00364C6E">
        <w:rPr>
          <w:b/>
        </w:rPr>
        <w:t>Réponse du candidat :</w:t>
      </w:r>
    </w:p>
    <w:p w14:paraId="044764E1" w14:textId="77777777" w:rsidR="00676AC3" w:rsidRPr="00B12ABD" w:rsidRDefault="00676AC3" w:rsidP="00676AC3">
      <w:pPr>
        <w:tabs>
          <w:tab w:val="right" w:leader="dot" w:pos="9072"/>
        </w:tabs>
        <w:spacing w:after="0" w:line="240" w:lineRule="auto"/>
        <w:rPr>
          <w:b/>
        </w:rPr>
      </w:pPr>
      <w:r w:rsidRPr="00B12ABD">
        <w:rPr>
          <w:b/>
        </w:rPr>
        <w:tab/>
      </w:r>
    </w:p>
    <w:p w14:paraId="41F5CBF4" w14:textId="77777777" w:rsidR="00676AC3" w:rsidRPr="00B12ABD" w:rsidRDefault="00676AC3" w:rsidP="00676AC3">
      <w:pPr>
        <w:tabs>
          <w:tab w:val="right" w:leader="dot" w:pos="9072"/>
        </w:tabs>
        <w:spacing w:after="0" w:line="240" w:lineRule="auto"/>
        <w:rPr>
          <w:b/>
        </w:rPr>
      </w:pPr>
      <w:r w:rsidRPr="00B12ABD">
        <w:rPr>
          <w:b/>
        </w:rPr>
        <w:tab/>
      </w:r>
    </w:p>
    <w:p w14:paraId="0D9E1CAC" w14:textId="77777777" w:rsidR="00676AC3" w:rsidRPr="00B12ABD" w:rsidRDefault="00676AC3" w:rsidP="00676AC3">
      <w:pPr>
        <w:tabs>
          <w:tab w:val="right" w:leader="dot" w:pos="9072"/>
        </w:tabs>
        <w:spacing w:after="0" w:line="240" w:lineRule="auto"/>
        <w:rPr>
          <w:b/>
        </w:rPr>
      </w:pPr>
      <w:r w:rsidRPr="00B12ABD">
        <w:rPr>
          <w:b/>
        </w:rPr>
        <w:tab/>
      </w:r>
    </w:p>
    <w:p w14:paraId="05BE9B79" w14:textId="77777777" w:rsidR="00676AC3" w:rsidRPr="00B12ABD" w:rsidRDefault="00676AC3" w:rsidP="00676AC3">
      <w:pPr>
        <w:tabs>
          <w:tab w:val="right" w:leader="dot" w:pos="9072"/>
        </w:tabs>
        <w:spacing w:after="0" w:line="240" w:lineRule="auto"/>
        <w:rPr>
          <w:b/>
        </w:rPr>
      </w:pPr>
      <w:r w:rsidRPr="00B12ABD">
        <w:rPr>
          <w:b/>
        </w:rPr>
        <w:lastRenderedPageBreak/>
        <w:tab/>
      </w:r>
    </w:p>
    <w:p w14:paraId="7C5F3224"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6B139054" w14:textId="37D89C7F"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actions correctives mises en place en cas de </w:t>
      </w:r>
      <w:r w:rsidR="00C47715" w:rsidRPr="00F046F3">
        <w:rPr>
          <w:rFonts w:cstheme="minorHAnsi"/>
        </w:rPr>
        <w:t>non-respect</w:t>
      </w:r>
      <w:r w:rsidRPr="00F046F3">
        <w:rPr>
          <w:rFonts w:cstheme="minorHAnsi"/>
        </w:rPr>
        <w:t xml:space="preserve"> du refroidissement des échantillons.</w:t>
      </w:r>
    </w:p>
    <w:p w14:paraId="6894CD17" w14:textId="77777777" w:rsidR="00676AC3" w:rsidRDefault="00676AC3" w:rsidP="00676AC3">
      <w:pPr>
        <w:pStyle w:val="Paragraphedeliste"/>
        <w:autoSpaceDE w:val="0"/>
        <w:autoSpaceDN w:val="0"/>
        <w:adjustRightInd w:val="0"/>
        <w:spacing w:after="0" w:line="240" w:lineRule="auto"/>
        <w:jc w:val="both"/>
        <w:rPr>
          <w:rFonts w:cstheme="minorHAnsi"/>
        </w:rPr>
      </w:pPr>
    </w:p>
    <w:p w14:paraId="2F8CDED2" w14:textId="77777777" w:rsidR="00676AC3" w:rsidRPr="00364C6E" w:rsidRDefault="00676AC3" w:rsidP="00676AC3">
      <w:pPr>
        <w:tabs>
          <w:tab w:val="right" w:leader="dot" w:pos="9072"/>
        </w:tabs>
        <w:spacing w:after="0" w:line="240" w:lineRule="auto"/>
        <w:rPr>
          <w:b/>
        </w:rPr>
      </w:pPr>
      <w:r w:rsidRPr="00364C6E">
        <w:rPr>
          <w:b/>
        </w:rPr>
        <w:t>Réponse du candidat :</w:t>
      </w:r>
    </w:p>
    <w:p w14:paraId="4A4CF49B" w14:textId="77777777" w:rsidR="00676AC3" w:rsidRPr="00B12ABD" w:rsidRDefault="00676AC3" w:rsidP="00676AC3">
      <w:pPr>
        <w:tabs>
          <w:tab w:val="right" w:leader="dot" w:pos="9072"/>
        </w:tabs>
        <w:spacing w:after="0" w:line="240" w:lineRule="auto"/>
        <w:rPr>
          <w:b/>
        </w:rPr>
      </w:pPr>
      <w:r w:rsidRPr="00B12ABD">
        <w:rPr>
          <w:b/>
        </w:rPr>
        <w:tab/>
      </w:r>
    </w:p>
    <w:p w14:paraId="0550C1BE" w14:textId="77777777" w:rsidR="00676AC3" w:rsidRPr="00B12ABD" w:rsidRDefault="00676AC3" w:rsidP="00676AC3">
      <w:pPr>
        <w:tabs>
          <w:tab w:val="right" w:leader="dot" w:pos="9072"/>
        </w:tabs>
        <w:spacing w:after="0" w:line="240" w:lineRule="auto"/>
        <w:rPr>
          <w:b/>
        </w:rPr>
      </w:pPr>
      <w:r w:rsidRPr="00B12ABD">
        <w:rPr>
          <w:b/>
        </w:rPr>
        <w:tab/>
      </w:r>
    </w:p>
    <w:p w14:paraId="06254AED" w14:textId="77777777" w:rsidR="00676AC3" w:rsidRPr="00B12ABD" w:rsidRDefault="00676AC3" w:rsidP="00676AC3">
      <w:pPr>
        <w:tabs>
          <w:tab w:val="right" w:leader="dot" w:pos="9072"/>
        </w:tabs>
        <w:spacing w:after="0" w:line="240" w:lineRule="auto"/>
        <w:rPr>
          <w:b/>
        </w:rPr>
      </w:pPr>
      <w:r w:rsidRPr="00B12ABD">
        <w:rPr>
          <w:b/>
        </w:rPr>
        <w:tab/>
      </w:r>
    </w:p>
    <w:p w14:paraId="5FB822B7" w14:textId="77777777" w:rsidR="00676AC3" w:rsidRPr="00B12ABD" w:rsidRDefault="00676AC3" w:rsidP="00676AC3">
      <w:pPr>
        <w:tabs>
          <w:tab w:val="right" w:leader="dot" w:pos="9072"/>
        </w:tabs>
        <w:spacing w:after="0" w:line="240" w:lineRule="auto"/>
        <w:rPr>
          <w:b/>
        </w:rPr>
      </w:pPr>
      <w:r w:rsidRPr="00B12ABD">
        <w:rPr>
          <w:b/>
        </w:rPr>
        <w:tab/>
      </w:r>
    </w:p>
    <w:p w14:paraId="36189E4C"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EB75C32" w14:textId="77777777" w:rsidR="00676AC3" w:rsidRPr="00676AC3"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676AC3">
        <w:rPr>
          <w:rFonts w:cstheme="minorHAnsi"/>
          <w:b/>
          <w:u w:val="single"/>
        </w:rPr>
        <w:t>Contrôle de l'absence de contamination</w:t>
      </w:r>
    </w:p>
    <w:p w14:paraId="1B58B41F" w14:textId="77777777" w:rsidR="00676AC3" w:rsidRPr="00F046F3" w:rsidRDefault="00676AC3" w:rsidP="00676AC3">
      <w:pPr>
        <w:spacing w:after="0"/>
        <w:jc w:val="both"/>
        <w:rPr>
          <w:rFonts w:cstheme="minorHAnsi"/>
        </w:rPr>
      </w:pPr>
      <w:r w:rsidRPr="00F046F3">
        <w:rPr>
          <w:rFonts w:cstheme="minorHAnsi"/>
        </w:rPr>
        <w:t>Il est demandé au candidat :</w:t>
      </w:r>
    </w:p>
    <w:p w14:paraId="3502C774" w14:textId="72582A43"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contrôle de l’absence de contamination des échantillons lors des opérations de prélèvement (blancs</w:t>
      </w:r>
      <w:r w:rsidR="00C86F5C">
        <w:rPr>
          <w:rFonts w:cstheme="minorHAnsi"/>
        </w:rPr>
        <w:t xml:space="preserve"> de terrain, blancs de matériel, blancs de flaconnage, etc. </w:t>
      </w:r>
      <w:r w:rsidRPr="00F046F3">
        <w:rPr>
          <w:rFonts w:cstheme="minorHAnsi"/>
        </w:rPr>
        <w:t>).</w:t>
      </w:r>
    </w:p>
    <w:p w14:paraId="46AA7DD7" w14:textId="77777777" w:rsidR="00676AC3" w:rsidRDefault="00676AC3" w:rsidP="00676AC3">
      <w:pPr>
        <w:pStyle w:val="Paragraphedeliste"/>
        <w:autoSpaceDE w:val="0"/>
        <w:autoSpaceDN w:val="0"/>
        <w:adjustRightInd w:val="0"/>
        <w:spacing w:after="0" w:line="240" w:lineRule="auto"/>
        <w:jc w:val="both"/>
        <w:rPr>
          <w:rFonts w:cstheme="minorHAnsi"/>
        </w:rPr>
      </w:pPr>
    </w:p>
    <w:p w14:paraId="15AA6CA3" w14:textId="77777777" w:rsidR="00676AC3" w:rsidRPr="00364C6E" w:rsidRDefault="00676AC3" w:rsidP="00676AC3">
      <w:pPr>
        <w:tabs>
          <w:tab w:val="right" w:leader="dot" w:pos="9072"/>
        </w:tabs>
        <w:spacing w:after="0" w:line="240" w:lineRule="auto"/>
        <w:rPr>
          <w:b/>
        </w:rPr>
      </w:pPr>
      <w:r w:rsidRPr="00364C6E">
        <w:rPr>
          <w:b/>
        </w:rPr>
        <w:t>Réponse du candidat :</w:t>
      </w:r>
    </w:p>
    <w:p w14:paraId="46166049" w14:textId="77777777" w:rsidR="00676AC3" w:rsidRPr="00B12ABD" w:rsidRDefault="00676AC3" w:rsidP="00676AC3">
      <w:pPr>
        <w:tabs>
          <w:tab w:val="right" w:leader="dot" w:pos="9072"/>
        </w:tabs>
        <w:spacing w:after="0" w:line="240" w:lineRule="auto"/>
        <w:rPr>
          <w:b/>
        </w:rPr>
      </w:pPr>
      <w:r w:rsidRPr="00B12ABD">
        <w:rPr>
          <w:b/>
        </w:rPr>
        <w:tab/>
      </w:r>
    </w:p>
    <w:p w14:paraId="6378BDC3" w14:textId="77777777" w:rsidR="00676AC3" w:rsidRPr="00B12ABD" w:rsidRDefault="00676AC3" w:rsidP="00676AC3">
      <w:pPr>
        <w:tabs>
          <w:tab w:val="right" w:leader="dot" w:pos="9072"/>
        </w:tabs>
        <w:spacing w:after="0" w:line="240" w:lineRule="auto"/>
        <w:rPr>
          <w:b/>
        </w:rPr>
      </w:pPr>
      <w:r w:rsidRPr="00B12ABD">
        <w:rPr>
          <w:b/>
        </w:rPr>
        <w:tab/>
      </w:r>
    </w:p>
    <w:p w14:paraId="2A14DB9A" w14:textId="77777777" w:rsidR="00676AC3" w:rsidRPr="00B12ABD" w:rsidRDefault="00676AC3" w:rsidP="00676AC3">
      <w:pPr>
        <w:tabs>
          <w:tab w:val="right" w:leader="dot" w:pos="9072"/>
        </w:tabs>
        <w:spacing w:after="0" w:line="240" w:lineRule="auto"/>
        <w:rPr>
          <w:b/>
        </w:rPr>
      </w:pPr>
      <w:r w:rsidRPr="00B12ABD">
        <w:rPr>
          <w:b/>
        </w:rPr>
        <w:tab/>
      </w:r>
    </w:p>
    <w:p w14:paraId="7D395CC9" w14:textId="77777777" w:rsidR="00676AC3" w:rsidRPr="00B12ABD" w:rsidRDefault="00676AC3" w:rsidP="00676AC3">
      <w:pPr>
        <w:tabs>
          <w:tab w:val="right" w:leader="dot" w:pos="9072"/>
        </w:tabs>
        <w:spacing w:after="0" w:line="240" w:lineRule="auto"/>
        <w:rPr>
          <w:b/>
        </w:rPr>
      </w:pPr>
      <w:r w:rsidRPr="00B12ABD">
        <w:rPr>
          <w:b/>
        </w:rPr>
        <w:tab/>
      </w:r>
    </w:p>
    <w:p w14:paraId="1CA993EA"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09C4C74" w14:textId="77777777" w:rsidR="00676AC3" w:rsidRPr="00676AC3"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676AC3">
        <w:rPr>
          <w:rFonts w:cstheme="minorHAnsi"/>
          <w:b/>
          <w:u w:val="single"/>
        </w:rPr>
        <w:t>Transport et réception des échantillons</w:t>
      </w:r>
    </w:p>
    <w:p w14:paraId="772DCCD0" w14:textId="77777777" w:rsidR="00676AC3" w:rsidRPr="00F046F3" w:rsidRDefault="00676AC3" w:rsidP="00676AC3">
      <w:pPr>
        <w:spacing w:after="0"/>
        <w:jc w:val="both"/>
        <w:rPr>
          <w:rFonts w:cstheme="minorHAnsi"/>
        </w:rPr>
      </w:pPr>
      <w:r w:rsidRPr="00F046F3">
        <w:rPr>
          <w:rFonts w:cstheme="minorHAnsi"/>
        </w:rPr>
        <w:t>Il est demandé au candidat :</w:t>
      </w:r>
    </w:p>
    <w:p w14:paraId="33173D20"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modalités de transport des échantillons et les moyens mis en œuvre pour assurer l’acheminement des échantillons au laborat</w:t>
      </w:r>
      <w:r>
        <w:rPr>
          <w:rFonts w:cstheme="minorHAnsi"/>
        </w:rPr>
        <w:t>oire dans de bonnes conditions.</w:t>
      </w:r>
    </w:p>
    <w:p w14:paraId="1D90CE51" w14:textId="77777777" w:rsidR="00676AC3" w:rsidRDefault="00676AC3" w:rsidP="00676AC3">
      <w:pPr>
        <w:pStyle w:val="Paragraphedeliste"/>
        <w:autoSpaceDE w:val="0"/>
        <w:autoSpaceDN w:val="0"/>
        <w:adjustRightInd w:val="0"/>
        <w:spacing w:after="0" w:line="240" w:lineRule="auto"/>
        <w:jc w:val="both"/>
        <w:rPr>
          <w:rFonts w:cstheme="minorHAnsi"/>
        </w:rPr>
      </w:pPr>
    </w:p>
    <w:p w14:paraId="5747BD29" w14:textId="77777777" w:rsidR="00676AC3" w:rsidRPr="00364C6E" w:rsidRDefault="00676AC3" w:rsidP="00676AC3">
      <w:pPr>
        <w:tabs>
          <w:tab w:val="right" w:leader="dot" w:pos="9072"/>
        </w:tabs>
        <w:spacing w:after="0" w:line="240" w:lineRule="auto"/>
        <w:rPr>
          <w:b/>
        </w:rPr>
      </w:pPr>
      <w:r w:rsidRPr="00364C6E">
        <w:rPr>
          <w:b/>
        </w:rPr>
        <w:t>Réponse du candidat :</w:t>
      </w:r>
    </w:p>
    <w:p w14:paraId="7630AF86" w14:textId="77777777" w:rsidR="00676AC3" w:rsidRPr="00B12ABD" w:rsidRDefault="00676AC3" w:rsidP="00676AC3">
      <w:pPr>
        <w:tabs>
          <w:tab w:val="right" w:leader="dot" w:pos="9072"/>
        </w:tabs>
        <w:spacing w:after="0" w:line="240" w:lineRule="auto"/>
        <w:rPr>
          <w:b/>
        </w:rPr>
      </w:pPr>
      <w:r w:rsidRPr="00B12ABD">
        <w:rPr>
          <w:b/>
        </w:rPr>
        <w:tab/>
      </w:r>
    </w:p>
    <w:p w14:paraId="44CA9B85" w14:textId="77777777" w:rsidR="00676AC3" w:rsidRPr="00B12ABD" w:rsidRDefault="00676AC3" w:rsidP="00676AC3">
      <w:pPr>
        <w:tabs>
          <w:tab w:val="right" w:leader="dot" w:pos="9072"/>
        </w:tabs>
        <w:spacing w:after="0" w:line="240" w:lineRule="auto"/>
        <w:rPr>
          <w:b/>
        </w:rPr>
      </w:pPr>
      <w:r w:rsidRPr="00B12ABD">
        <w:rPr>
          <w:b/>
        </w:rPr>
        <w:tab/>
      </w:r>
    </w:p>
    <w:p w14:paraId="2BBD1043" w14:textId="77777777" w:rsidR="00676AC3" w:rsidRPr="00B12ABD" w:rsidRDefault="00676AC3" w:rsidP="00676AC3">
      <w:pPr>
        <w:tabs>
          <w:tab w:val="right" w:leader="dot" w:pos="9072"/>
        </w:tabs>
        <w:spacing w:after="0" w:line="240" w:lineRule="auto"/>
        <w:rPr>
          <w:b/>
        </w:rPr>
      </w:pPr>
      <w:r w:rsidRPr="00B12ABD">
        <w:rPr>
          <w:b/>
        </w:rPr>
        <w:tab/>
      </w:r>
    </w:p>
    <w:p w14:paraId="0F25B71B" w14:textId="77777777" w:rsidR="00676AC3" w:rsidRPr="00B12ABD" w:rsidRDefault="00676AC3" w:rsidP="00676AC3">
      <w:pPr>
        <w:tabs>
          <w:tab w:val="right" w:leader="dot" w:pos="9072"/>
        </w:tabs>
        <w:spacing w:after="0" w:line="240" w:lineRule="auto"/>
        <w:rPr>
          <w:b/>
        </w:rPr>
      </w:pPr>
      <w:r w:rsidRPr="00B12ABD">
        <w:rPr>
          <w:b/>
        </w:rPr>
        <w:tab/>
      </w:r>
    </w:p>
    <w:p w14:paraId="34EE3557"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1811CBA"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comment il s’assure que tous les échantillons prévus so</w:t>
      </w:r>
      <w:r>
        <w:rPr>
          <w:rFonts w:cstheme="minorHAnsi"/>
        </w:rPr>
        <w:t>nt bien arrivés au laboratoire.</w:t>
      </w:r>
    </w:p>
    <w:p w14:paraId="4137E868" w14:textId="77777777" w:rsidR="00676AC3" w:rsidRDefault="00676AC3" w:rsidP="00676AC3">
      <w:pPr>
        <w:pStyle w:val="Paragraphedeliste"/>
        <w:autoSpaceDE w:val="0"/>
        <w:autoSpaceDN w:val="0"/>
        <w:adjustRightInd w:val="0"/>
        <w:spacing w:after="0" w:line="240" w:lineRule="auto"/>
        <w:jc w:val="both"/>
        <w:rPr>
          <w:rFonts w:cstheme="minorHAnsi"/>
        </w:rPr>
      </w:pPr>
    </w:p>
    <w:p w14:paraId="18DBB9A5" w14:textId="77777777" w:rsidR="00676AC3" w:rsidRPr="00364C6E" w:rsidRDefault="00676AC3" w:rsidP="00676AC3">
      <w:pPr>
        <w:tabs>
          <w:tab w:val="right" w:leader="dot" w:pos="9072"/>
        </w:tabs>
        <w:spacing w:after="0" w:line="240" w:lineRule="auto"/>
        <w:rPr>
          <w:b/>
        </w:rPr>
      </w:pPr>
      <w:r w:rsidRPr="00364C6E">
        <w:rPr>
          <w:b/>
        </w:rPr>
        <w:t>Réponse du candidat :</w:t>
      </w:r>
    </w:p>
    <w:p w14:paraId="406DBCF1" w14:textId="77777777" w:rsidR="00676AC3" w:rsidRPr="00B12ABD" w:rsidRDefault="00676AC3" w:rsidP="00676AC3">
      <w:pPr>
        <w:tabs>
          <w:tab w:val="right" w:leader="dot" w:pos="9072"/>
        </w:tabs>
        <w:spacing w:after="0" w:line="240" w:lineRule="auto"/>
        <w:rPr>
          <w:b/>
        </w:rPr>
      </w:pPr>
      <w:r w:rsidRPr="00B12ABD">
        <w:rPr>
          <w:b/>
        </w:rPr>
        <w:tab/>
      </w:r>
    </w:p>
    <w:p w14:paraId="4CF646C3" w14:textId="77777777" w:rsidR="00676AC3" w:rsidRPr="00B12ABD" w:rsidRDefault="00676AC3" w:rsidP="00676AC3">
      <w:pPr>
        <w:tabs>
          <w:tab w:val="right" w:leader="dot" w:pos="9072"/>
        </w:tabs>
        <w:spacing w:after="0" w:line="240" w:lineRule="auto"/>
        <w:rPr>
          <w:b/>
        </w:rPr>
      </w:pPr>
      <w:r w:rsidRPr="00B12ABD">
        <w:rPr>
          <w:b/>
        </w:rPr>
        <w:tab/>
      </w:r>
    </w:p>
    <w:p w14:paraId="1F057F2F" w14:textId="77777777" w:rsidR="00676AC3" w:rsidRPr="00B12ABD" w:rsidRDefault="00676AC3" w:rsidP="00676AC3">
      <w:pPr>
        <w:tabs>
          <w:tab w:val="right" w:leader="dot" w:pos="9072"/>
        </w:tabs>
        <w:spacing w:after="0" w:line="240" w:lineRule="auto"/>
        <w:rPr>
          <w:b/>
        </w:rPr>
      </w:pPr>
      <w:r w:rsidRPr="00B12ABD">
        <w:rPr>
          <w:b/>
        </w:rPr>
        <w:tab/>
      </w:r>
    </w:p>
    <w:p w14:paraId="30ECE778" w14:textId="77777777" w:rsidR="00676AC3" w:rsidRPr="00B12ABD" w:rsidRDefault="00676AC3" w:rsidP="00676AC3">
      <w:pPr>
        <w:tabs>
          <w:tab w:val="right" w:leader="dot" w:pos="9072"/>
        </w:tabs>
        <w:spacing w:after="0" w:line="240" w:lineRule="auto"/>
        <w:rPr>
          <w:b/>
        </w:rPr>
      </w:pPr>
      <w:r w:rsidRPr="00B12ABD">
        <w:rPr>
          <w:b/>
        </w:rPr>
        <w:tab/>
      </w:r>
    </w:p>
    <w:p w14:paraId="0B78C5AE"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33446AF2" w14:textId="5A517725"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actions correctives mises en place dans le cas de </w:t>
      </w:r>
      <w:r w:rsidR="00C47715" w:rsidRPr="00F046F3">
        <w:rPr>
          <w:rFonts w:cstheme="minorHAnsi"/>
        </w:rPr>
        <w:t>non-respect</w:t>
      </w:r>
      <w:r w:rsidRPr="00F046F3">
        <w:rPr>
          <w:rFonts w:cstheme="minorHAnsi"/>
        </w:rPr>
        <w:t xml:space="preserve"> des délais d’acheminement.</w:t>
      </w:r>
    </w:p>
    <w:p w14:paraId="62C78B5F" w14:textId="77777777" w:rsidR="00676AC3" w:rsidRDefault="00676AC3" w:rsidP="00676AC3">
      <w:pPr>
        <w:pStyle w:val="Paragraphedeliste"/>
        <w:autoSpaceDE w:val="0"/>
        <w:autoSpaceDN w:val="0"/>
        <w:adjustRightInd w:val="0"/>
        <w:spacing w:after="0" w:line="240" w:lineRule="auto"/>
        <w:jc w:val="both"/>
        <w:rPr>
          <w:rFonts w:cstheme="minorHAnsi"/>
        </w:rPr>
      </w:pPr>
    </w:p>
    <w:p w14:paraId="1C3AA3F7" w14:textId="77777777" w:rsidR="00676AC3" w:rsidRPr="00364C6E" w:rsidRDefault="00676AC3" w:rsidP="00676AC3">
      <w:pPr>
        <w:tabs>
          <w:tab w:val="right" w:leader="dot" w:pos="9072"/>
        </w:tabs>
        <w:spacing w:after="0" w:line="240" w:lineRule="auto"/>
        <w:rPr>
          <w:b/>
        </w:rPr>
      </w:pPr>
      <w:r w:rsidRPr="00364C6E">
        <w:rPr>
          <w:b/>
        </w:rPr>
        <w:t>Réponse du candidat :</w:t>
      </w:r>
    </w:p>
    <w:p w14:paraId="10B0F627" w14:textId="77777777" w:rsidR="00676AC3" w:rsidRPr="00B12ABD" w:rsidRDefault="00676AC3" w:rsidP="00676AC3">
      <w:pPr>
        <w:tabs>
          <w:tab w:val="right" w:leader="dot" w:pos="9072"/>
        </w:tabs>
        <w:spacing w:after="0" w:line="240" w:lineRule="auto"/>
        <w:rPr>
          <w:b/>
        </w:rPr>
      </w:pPr>
      <w:r w:rsidRPr="00B12ABD">
        <w:rPr>
          <w:b/>
        </w:rPr>
        <w:tab/>
      </w:r>
    </w:p>
    <w:p w14:paraId="6FDFEB37" w14:textId="77777777" w:rsidR="00676AC3" w:rsidRPr="00B12ABD" w:rsidRDefault="00676AC3" w:rsidP="00676AC3">
      <w:pPr>
        <w:tabs>
          <w:tab w:val="right" w:leader="dot" w:pos="9072"/>
        </w:tabs>
        <w:spacing w:after="0" w:line="240" w:lineRule="auto"/>
        <w:rPr>
          <w:b/>
        </w:rPr>
      </w:pPr>
      <w:r w:rsidRPr="00B12ABD">
        <w:rPr>
          <w:b/>
        </w:rPr>
        <w:tab/>
      </w:r>
    </w:p>
    <w:p w14:paraId="7C4F8DE5" w14:textId="77777777" w:rsidR="00676AC3" w:rsidRPr="00B12ABD" w:rsidRDefault="00676AC3" w:rsidP="00676AC3">
      <w:pPr>
        <w:tabs>
          <w:tab w:val="right" w:leader="dot" w:pos="9072"/>
        </w:tabs>
        <w:spacing w:after="0" w:line="240" w:lineRule="auto"/>
        <w:rPr>
          <w:b/>
        </w:rPr>
      </w:pPr>
      <w:r w:rsidRPr="00B12ABD">
        <w:rPr>
          <w:b/>
        </w:rPr>
        <w:tab/>
      </w:r>
    </w:p>
    <w:p w14:paraId="13038035" w14:textId="77777777" w:rsidR="00676AC3" w:rsidRPr="00B12ABD" w:rsidRDefault="00676AC3" w:rsidP="00676AC3">
      <w:pPr>
        <w:tabs>
          <w:tab w:val="right" w:leader="dot" w:pos="9072"/>
        </w:tabs>
        <w:spacing w:after="0" w:line="240" w:lineRule="auto"/>
        <w:rPr>
          <w:b/>
        </w:rPr>
      </w:pPr>
      <w:r w:rsidRPr="00B12ABD">
        <w:rPr>
          <w:b/>
        </w:rPr>
        <w:tab/>
      </w:r>
    </w:p>
    <w:p w14:paraId="085A2808"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05BE65EB" w14:textId="77777777" w:rsidR="00676AC3" w:rsidRPr="00676AC3" w:rsidRDefault="00676AC3"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sidRPr="00676AC3">
        <w:rPr>
          <w:rFonts w:cstheme="minorHAnsi"/>
          <w:b/>
          <w:u w:val="single"/>
        </w:rPr>
        <w:t xml:space="preserve">Coordination laboratoire/préleveur </w:t>
      </w:r>
    </w:p>
    <w:p w14:paraId="7458A5E2" w14:textId="77777777" w:rsidR="00676AC3" w:rsidRPr="00F046F3" w:rsidRDefault="00676AC3" w:rsidP="00676AC3">
      <w:pPr>
        <w:spacing w:after="0"/>
        <w:jc w:val="both"/>
        <w:rPr>
          <w:rFonts w:cstheme="minorHAnsi"/>
        </w:rPr>
      </w:pPr>
      <w:r w:rsidRPr="00F046F3">
        <w:rPr>
          <w:rFonts w:cstheme="minorHAnsi"/>
        </w:rPr>
        <w:lastRenderedPageBreak/>
        <w:t>Il est demandé au candidat :</w:t>
      </w:r>
    </w:p>
    <w:p w14:paraId="07E0D42E" w14:textId="5F872F38"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éléments de dialogue (consignes liées au remplissage des flacons, au conditionnement, au refroidissement et aux délais) que le laboratoire met en œuvre avec </w:t>
      </w:r>
      <w:r w:rsidR="003D1123">
        <w:rPr>
          <w:rFonts w:cstheme="minorHAnsi"/>
        </w:rPr>
        <w:t>l</w:t>
      </w:r>
      <w:r w:rsidRPr="00F046F3">
        <w:rPr>
          <w:rFonts w:cstheme="minorHAnsi"/>
        </w:rPr>
        <w:t>es équipes de prélèvement afin d’assurer une bonne coordination entre les opérations d’échantillonnage et les opérations de réceptio</w:t>
      </w:r>
      <w:r>
        <w:rPr>
          <w:rFonts w:cstheme="minorHAnsi"/>
        </w:rPr>
        <w:t>n et d’analyses au laboratoire.</w:t>
      </w:r>
    </w:p>
    <w:p w14:paraId="57388C9A" w14:textId="77777777" w:rsidR="00676AC3" w:rsidRDefault="00676AC3" w:rsidP="00676AC3">
      <w:pPr>
        <w:pStyle w:val="Paragraphedeliste"/>
        <w:autoSpaceDE w:val="0"/>
        <w:autoSpaceDN w:val="0"/>
        <w:adjustRightInd w:val="0"/>
        <w:spacing w:after="0" w:line="240" w:lineRule="auto"/>
        <w:jc w:val="both"/>
        <w:rPr>
          <w:rFonts w:cstheme="minorHAnsi"/>
        </w:rPr>
      </w:pPr>
    </w:p>
    <w:p w14:paraId="2F76CA03" w14:textId="77777777" w:rsidR="00676AC3" w:rsidRPr="00364C6E" w:rsidRDefault="00676AC3" w:rsidP="00676AC3">
      <w:pPr>
        <w:tabs>
          <w:tab w:val="right" w:leader="dot" w:pos="9072"/>
        </w:tabs>
        <w:spacing w:after="0" w:line="240" w:lineRule="auto"/>
        <w:rPr>
          <w:b/>
        </w:rPr>
      </w:pPr>
      <w:r w:rsidRPr="00364C6E">
        <w:rPr>
          <w:b/>
        </w:rPr>
        <w:t>Réponse du candidat :</w:t>
      </w:r>
    </w:p>
    <w:p w14:paraId="7B30954D" w14:textId="77777777" w:rsidR="00676AC3" w:rsidRPr="00B12ABD" w:rsidRDefault="00676AC3" w:rsidP="00676AC3">
      <w:pPr>
        <w:tabs>
          <w:tab w:val="right" w:leader="dot" w:pos="9072"/>
        </w:tabs>
        <w:spacing w:after="0" w:line="240" w:lineRule="auto"/>
        <w:rPr>
          <w:b/>
        </w:rPr>
      </w:pPr>
      <w:r w:rsidRPr="00B12ABD">
        <w:rPr>
          <w:b/>
        </w:rPr>
        <w:tab/>
      </w:r>
    </w:p>
    <w:p w14:paraId="11DC9E5E" w14:textId="77777777" w:rsidR="00676AC3" w:rsidRPr="00B12ABD" w:rsidRDefault="00676AC3" w:rsidP="00676AC3">
      <w:pPr>
        <w:tabs>
          <w:tab w:val="right" w:leader="dot" w:pos="9072"/>
        </w:tabs>
        <w:spacing w:after="0" w:line="240" w:lineRule="auto"/>
        <w:rPr>
          <w:b/>
        </w:rPr>
      </w:pPr>
      <w:r w:rsidRPr="00B12ABD">
        <w:rPr>
          <w:b/>
        </w:rPr>
        <w:tab/>
      </w:r>
    </w:p>
    <w:p w14:paraId="57B42522" w14:textId="77777777" w:rsidR="00676AC3" w:rsidRPr="00B12ABD" w:rsidRDefault="00676AC3" w:rsidP="00676AC3">
      <w:pPr>
        <w:tabs>
          <w:tab w:val="right" w:leader="dot" w:pos="9072"/>
        </w:tabs>
        <w:spacing w:after="0" w:line="240" w:lineRule="auto"/>
        <w:rPr>
          <w:b/>
        </w:rPr>
      </w:pPr>
      <w:r w:rsidRPr="00B12ABD">
        <w:rPr>
          <w:b/>
        </w:rPr>
        <w:tab/>
      </w:r>
    </w:p>
    <w:p w14:paraId="350170E7" w14:textId="77777777" w:rsidR="00676AC3" w:rsidRPr="00B12ABD" w:rsidRDefault="00676AC3" w:rsidP="00676AC3">
      <w:pPr>
        <w:tabs>
          <w:tab w:val="right" w:leader="dot" w:pos="9072"/>
        </w:tabs>
        <w:spacing w:after="0" w:line="240" w:lineRule="auto"/>
        <w:rPr>
          <w:b/>
        </w:rPr>
      </w:pPr>
      <w:r w:rsidRPr="00B12ABD">
        <w:rPr>
          <w:b/>
        </w:rPr>
        <w:tab/>
      </w:r>
    </w:p>
    <w:p w14:paraId="135528CF"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450B4D56" w14:textId="77777777"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décrire les procédures mises en œuvre en cas de problème sur le terrain (étiquetage, flacon manquant…).</w:t>
      </w:r>
    </w:p>
    <w:p w14:paraId="5DA2C8A9" w14:textId="77777777" w:rsidR="00676AC3" w:rsidRDefault="00676AC3" w:rsidP="00676AC3">
      <w:pPr>
        <w:pStyle w:val="Paragraphedeliste"/>
        <w:autoSpaceDE w:val="0"/>
        <w:autoSpaceDN w:val="0"/>
        <w:adjustRightInd w:val="0"/>
        <w:spacing w:after="0" w:line="240" w:lineRule="auto"/>
        <w:jc w:val="both"/>
        <w:rPr>
          <w:rFonts w:cstheme="minorHAnsi"/>
        </w:rPr>
      </w:pPr>
    </w:p>
    <w:p w14:paraId="48F8F53A" w14:textId="77777777" w:rsidR="00676AC3" w:rsidRPr="00364C6E" w:rsidRDefault="00676AC3" w:rsidP="00676AC3">
      <w:pPr>
        <w:tabs>
          <w:tab w:val="right" w:leader="dot" w:pos="9072"/>
        </w:tabs>
        <w:spacing w:after="0" w:line="240" w:lineRule="auto"/>
        <w:rPr>
          <w:b/>
        </w:rPr>
      </w:pPr>
      <w:r w:rsidRPr="00364C6E">
        <w:rPr>
          <w:b/>
        </w:rPr>
        <w:t>Réponse du candidat :</w:t>
      </w:r>
    </w:p>
    <w:p w14:paraId="11E49940" w14:textId="77777777" w:rsidR="00676AC3" w:rsidRPr="00B12ABD" w:rsidRDefault="00676AC3" w:rsidP="00676AC3">
      <w:pPr>
        <w:tabs>
          <w:tab w:val="right" w:leader="dot" w:pos="9072"/>
        </w:tabs>
        <w:spacing w:after="0" w:line="240" w:lineRule="auto"/>
        <w:rPr>
          <w:b/>
        </w:rPr>
      </w:pPr>
      <w:r w:rsidRPr="00B12ABD">
        <w:rPr>
          <w:b/>
        </w:rPr>
        <w:tab/>
      </w:r>
    </w:p>
    <w:p w14:paraId="09D7E44D" w14:textId="77777777" w:rsidR="00676AC3" w:rsidRPr="00B12ABD" w:rsidRDefault="00676AC3" w:rsidP="00676AC3">
      <w:pPr>
        <w:tabs>
          <w:tab w:val="right" w:leader="dot" w:pos="9072"/>
        </w:tabs>
        <w:spacing w:after="0" w:line="240" w:lineRule="auto"/>
        <w:rPr>
          <w:b/>
        </w:rPr>
      </w:pPr>
      <w:r w:rsidRPr="00B12ABD">
        <w:rPr>
          <w:b/>
        </w:rPr>
        <w:tab/>
      </w:r>
    </w:p>
    <w:p w14:paraId="3A5E0C5B" w14:textId="77777777" w:rsidR="00676AC3" w:rsidRPr="00B12ABD" w:rsidRDefault="00676AC3" w:rsidP="00676AC3">
      <w:pPr>
        <w:tabs>
          <w:tab w:val="right" w:leader="dot" w:pos="9072"/>
        </w:tabs>
        <w:spacing w:after="0" w:line="240" w:lineRule="auto"/>
        <w:rPr>
          <w:b/>
        </w:rPr>
      </w:pPr>
      <w:r w:rsidRPr="00B12ABD">
        <w:rPr>
          <w:b/>
        </w:rPr>
        <w:tab/>
      </w:r>
    </w:p>
    <w:p w14:paraId="450CC33E" w14:textId="77777777" w:rsidR="00676AC3" w:rsidRPr="00B12ABD" w:rsidRDefault="00676AC3" w:rsidP="00676AC3">
      <w:pPr>
        <w:tabs>
          <w:tab w:val="right" w:leader="dot" w:pos="9072"/>
        </w:tabs>
        <w:spacing w:after="0" w:line="240" w:lineRule="auto"/>
        <w:rPr>
          <w:b/>
        </w:rPr>
      </w:pPr>
      <w:r w:rsidRPr="00B12ABD">
        <w:rPr>
          <w:b/>
        </w:rPr>
        <w:tab/>
      </w:r>
    </w:p>
    <w:p w14:paraId="15AB069B" w14:textId="77777777" w:rsidR="00676AC3" w:rsidRPr="00F046F3" w:rsidRDefault="00676AC3" w:rsidP="00676AC3">
      <w:pPr>
        <w:pStyle w:val="Paragraphedeliste"/>
        <w:autoSpaceDE w:val="0"/>
        <w:autoSpaceDN w:val="0"/>
        <w:adjustRightInd w:val="0"/>
        <w:spacing w:after="0" w:line="240" w:lineRule="auto"/>
        <w:jc w:val="both"/>
        <w:rPr>
          <w:rFonts w:cstheme="minorHAnsi"/>
        </w:rPr>
      </w:pPr>
    </w:p>
    <w:p w14:paraId="5D291D0F" w14:textId="28291B97" w:rsidR="00676AC3" w:rsidRPr="00676AC3" w:rsidRDefault="007C03C2" w:rsidP="00676AC3">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Informa</w:t>
      </w:r>
      <w:r w:rsidR="00676AC3" w:rsidRPr="00676AC3">
        <w:rPr>
          <w:rFonts w:cstheme="minorHAnsi"/>
          <w:b/>
          <w:u w:val="single"/>
        </w:rPr>
        <w:t xml:space="preserve">tion </w:t>
      </w:r>
      <w:r>
        <w:rPr>
          <w:rFonts w:cstheme="minorHAnsi"/>
          <w:b/>
          <w:u w:val="single"/>
        </w:rPr>
        <w:t>de</w:t>
      </w:r>
      <w:r w:rsidR="00676AC3" w:rsidRPr="00676AC3">
        <w:rPr>
          <w:rFonts w:cstheme="minorHAnsi"/>
          <w:b/>
          <w:u w:val="single"/>
        </w:rPr>
        <w:t xml:space="preserve"> l’agence</w:t>
      </w:r>
    </w:p>
    <w:p w14:paraId="0D4C9D7F" w14:textId="77777777" w:rsidR="00676AC3" w:rsidRPr="00F046F3" w:rsidRDefault="00676AC3" w:rsidP="00676AC3">
      <w:pPr>
        <w:spacing w:after="0"/>
        <w:jc w:val="both"/>
        <w:rPr>
          <w:rFonts w:cstheme="minorHAnsi"/>
        </w:rPr>
      </w:pPr>
      <w:r w:rsidRPr="00F046F3">
        <w:rPr>
          <w:rFonts w:cstheme="minorHAnsi"/>
        </w:rPr>
        <w:t>Il est demandé au candidat :</w:t>
      </w:r>
    </w:p>
    <w:p w14:paraId="4F42CAD5" w14:textId="75C1AA9E" w:rsidR="00676AC3" w:rsidRDefault="00676AC3" w:rsidP="00676AC3">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de</w:t>
      </w:r>
      <w:proofErr w:type="gramEnd"/>
      <w:r w:rsidRPr="00F046F3">
        <w:rPr>
          <w:rFonts w:cstheme="minorHAnsi"/>
        </w:rPr>
        <w:t xml:space="preserve"> d</w:t>
      </w:r>
      <w:r>
        <w:rPr>
          <w:rFonts w:cstheme="minorHAnsi"/>
        </w:rPr>
        <w:t>é</w:t>
      </w:r>
      <w:r w:rsidRPr="00F046F3">
        <w:rPr>
          <w:rFonts w:cstheme="minorHAnsi"/>
        </w:rPr>
        <w:t>crire les procédures mises en place pour informer l’agence de tous problèmes</w:t>
      </w:r>
      <w:r w:rsidR="007C03C2">
        <w:rPr>
          <w:rFonts w:cstheme="minorHAnsi"/>
        </w:rPr>
        <w:t>, changements ou évolutions pouvant affecter l’exécution du marché</w:t>
      </w:r>
      <w:r w:rsidRPr="00F046F3">
        <w:rPr>
          <w:rFonts w:cstheme="minorHAnsi"/>
        </w:rPr>
        <w:t xml:space="preserve"> (délais, refroidissement, prélèvement…).</w:t>
      </w:r>
    </w:p>
    <w:p w14:paraId="506C21F9" w14:textId="77777777" w:rsidR="00676AC3" w:rsidRDefault="00676AC3" w:rsidP="00676AC3">
      <w:pPr>
        <w:pStyle w:val="Paragraphedeliste"/>
        <w:autoSpaceDE w:val="0"/>
        <w:autoSpaceDN w:val="0"/>
        <w:adjustRightInd w:val="0"/>
        <w:spacing w:after="0" w:line="240" w:lineRule="auto"/>
        <w:jc w:val="both"/>
        <w:rPr>
          <w:rFonts w:cstheme="minorHAnsi"/>
        </w:rPr>
      </w:pPr>
    </w:p>
    <w:p w14:paraId="5F602A11" w14:textId="77777777" w:rsidR="00676AC3" w:rsidRPr="00364C6E" w:rsidRDefault="00676AC3" w:rsidP="00676AC3">
      <w:pPr>
        <w:tabs>
          <w:tab w:val="right" w:leader="dot" w:pos="9072"/>
        </w:tabs>
        <w:spacing w:after="0" w:line="240" w:lineRule="auto"/>
        <w:rPr>
          <w:b/>
        </w:rPr>
      </w:pPr>
      <w:r w:rsidRPr="00364C6E">
        <w:rPr>
          <w:b/>
        </w:rPr>
        <w:t>Réponse du candidat :</w:t>
      </w:r>
    </w:p>
    <w:p w14:paraId="073ABB80" w14:textId="77777777" w:rsidR="00676AC3" w:rsidRPr="00B12ABD" w:rsidRDefault="00676AC3" w:rsidP="00676AC3">
      <w:pPr>
        <w:tabs>
          <w:tab w:val="right" w:leader="dot" w:pos="9072"/>
        </w:tabs>
        <w:spacing w:after="0" w:line="240" w:lineRule="auto"/>
        <w:rPr>
          <w:b/>
        </w:rPr>
      </w:pPr>
      <w:r w:rsidRPr="00B12ABD">
        <w:rPr>
          <w:b/>
        </w:rPr>
        <w:tab/>
      </w:r>
    </w:p>
    <w:p w14:paraId="7337D17F" w14:textId="77777777" w:rsidR="00676AC3" w:rsidRPr="00B12ABD" w:rsidRDefault="00676AC3" w:rsidP="00676AC3">
      <w:pPr>
        <w:tabs>
          <w:tab w:val="right" w:leader="dot" w:pos="9072"/>
        </w:tabs>
        <w:spacing w:after="0" w:line="240" w:lineRule="auto"/>
        <w:rPr>
          <w:b/>
        </w:rPr>
      </w:pPr>
      <w:r w:rsidRPr="00B12ABD">
        <w:rPr>
          <w:b/>
        </w:rPr>
        <w:tab/>
      </w:r>
    </w:p>
    <w:p w14:paraId="3F6CF796" w14:textId="77777777" w:rsidR="00676AC3" w:rsidRPr="00B12ABD" w:rsidRDefault="00676AC3" w:rsidP="00676AC3">
      <w:pPr>
        <w:tabs>
          <w:tab w:val="right" w:leader="dot" w:pos="9072"/>
        </w:tabs>
        <w:spacing w:after="0" w:line="240" w:lineRule="auto"/>
        <w:rPr>
          <w:b/>
        </w:rPr>
      </w:pPr>
      <w:r w:rsidRPr="00B12ABD">
        <w:rPr>
          <w:b/>
        </w:rPr>
        <w:tab/>
      </w:r>
    </w:p>
    <w:p w14:paraId="52631879" w14:textId="77777777" w:rsidR="00676AC3" w:rsidRPr="00B12ABD" w:rsidRDefault="00676AC3" w:rsidP="00676AC3">
      <w:pPr>
        <w:tabs>
          <w:tab w:val="right" w:leader="dot" w:pos="9072"/>
        </w:tabs>
        <w:spacing w:after="0" w:line="240" w:lineRule="auto"/>
        <w:rPr>
          <w:b/>
        </w:rPr>
      </w:pPr>
      <w:r w:rsidRPr="00B12ABD">
        <w:rPr>
          <w:b/>
        </w:rPr>
        <w:tab/>
      </w:r>
    </w:p>
    <w:p w14:paraId="3EAEB1C6" w14:textId="77777777" w:rsidR="00676AC3" w:rsidRPr="00F046F3" w:rsidRDefault="00676AC3" w:rsidP="00676AC3">
      <w:pPr>
        <w:autoSpaceDE w:val="0"/>
        <w:autoSpaceDN w:val="0"/>
        <w:adjustRightInd w:val="0"/>
        <w:spacing w:after="0" w:line="240" w:lineRule="auto"/>
        <w:jc w:val="both"/>
        <w:rPr>
          <w:rFonts w:cstheme="minorHAnsi"/>
        </w:rPr>
      </w:pPr>
    </w:p>
    <w:p w14:paraId="146DB0A8" w14:textId="77777777" w:rsidR="00276BD7" w:rsidRDefault="00276BD7" w:rsidP="00F36D78">
      <w:pPr>
        <w:autoSpaceDE w:val="0"/>
        <w:autoSpaceDN w:val="0"/>
        <w:adjustRightInd w:val="0"/>
        <w:spacing w:after="0" w:line="240" w:lineRule="auto"/>
        <w:jc w:val="both"/>
        <w:rPr>
          <w:rFonts w:cstheme="minorHAnsi"/>
        </w:rPr>
      </w:pPr>
    </w:p>
    <w:p w14:paraId="4558BB0B" w14:textId="77777777" w:rsidR="00347F35" w:rsidRDefault="00347F35" w:rsidP="00F36D78">
      <w:pPr>
        <w:autoSpaceDE w:val="0"/>
        <w:autoSpaceDN w:val="0"/>
        <w:adjustRightInd w:val="0"/>
        <w:spacing w:after="0" w:line="240" w:lineRule="auto"/>
        <w:jc w:val="both"/>
        <w:rPr>
          <w:rFonts w:cstheme="minorHAnsi"/>
        </w:rPr>
      </w:pPr>
    </w:p>
    <w:p w14:paraId="12D37916" w14:textId="77777777" w:rsidR="00347F35" w:rsidRDefault="00347F35" w:rsidP="00F36D78">
      <w:pPr>
        <w:autoSpaceDE w:val="0"/>
        <w:autoSpaceDN w:val="0"/>
        <w:adjustRightInd w:val="0"/>
        <w:spacing w:after="0" w:line="240" w:lineRule="auto"/>
        <w:jc w:val="both"/>
        <w:rPr>
          <w:rFonts w:cstheme="minorHAnsi"/>
        </w:rPr>
      </w:pPr>
    </w:p>
    <w:p w14:paraId="4F1EDBE5" w14:textId="77777777" w:rsidR="008B7BD2" w:rsidRDefault="008B7BD2" w:rsidP="008B7BD2">
      <w:pPr>
        <w:autoSpaceDE w:val="0"/>
        <w:autoSpaceDN w:val="0"/>
        <w:adjustRightInd w:val="0"/>
        <w:spacing w:after="0" w:line="240" w:lineRule="auto"/>
        <w:jc w:val="both"/>
        <w:rPr>
          <w:rFonts w:cstheme="minorHAnsi"/>
          <w:b/>
          <w:bCs/>
        </w:rPr>
      </w:pPr>
    </w:p>
    <w:p w14:paraId="6DE6C93D" w14:textId="6368B17D" w:rsidR="008B7BD2" w:rsidRPr="004328C6" w:rsidRDefault="004328C6" w:rsidP="008B7BD2">
      <w:pPr>
        <w:pStyle w:val="Paragraphedeliste"/>
        <w:numPr>
          <w:ilvl w:val="0"/>
          <w:numId w:val="25"/>
        </w:numPr>
        <w:autoSpaceDE w:val="0"/>
        <w:autoSpaceDN w:val="0"/>
        <w:adjustRightInd w:val="0"/>
        <w:spacing w:before="120" w:after="120" w:line="240" w:lineRule="auto"/>
        <w:ind w:left="431" w:hanging="431"/>
        <w:jc w:val="both"/>
        <w:rPr>
          <w:rFonts w:cstheme="minorHAnsi"/>
          <w:b/>
          <w:bCs/>
        </w:rPr>
      </w:pPr>
      <w:r w:rsidRPr="000A108A">
        <w:rPr>
          <w:rFonts w:ascii="Calibri" w:eastAsia="Calibri" w:hAnsi="Calibri" w:cs="Times New Roman"/>
          <w:b/>
          <w:caps/>
          <w:szCs w:val="20"/>
        </w:rPr>
        <w:t>Prestations</w:t>
      </w:r>
      <w:r>
        <w:rPr>
          <w:rFonts w:ascii="Calibri" w:eastAsia="Calibri" w:hAnsi="Calibri" w:cs="Times New Roman"/>
          <w:b/>
          <w:caps/>
          <w:szCs w:val="20"/>
        </w:rPr>
        <w:t xml:space="preserve"> d’analyses</w:t>
      </w:r>
    </w:p>
    <w:p w14:paraId="6AB1C3F5" w14:textId="77777777" w:rsidR="00603154" w:rsidRDefault="00A84447" w:rsidP="00A84447">
      <w:pPr>
        <w:autoSpaceDE w:val="0"/>
        <w:autoSpaceDN w:val="0"/>
        <w:adjustRightInd w:val="0"/>
        <w:spacing w:before="120" w:after="120" w:line="240" w:lineRule="auto"/>
        <w:jc w:val="both"/>
        <w:rPr>
          <w:rFonts w:cstheme="minorHAnsi"/>
        </w:rPr>
      </w:pPr>
      <w:bookmarkStart w:id="4" w:name="_Hlk195102889"/>
      <w:r>
        <w:rPr>
          <w:rFonts w:cstheme="minorHAnsi"/>
        </w:rPr>
        <w:t>Cf art. 6.2 du règlement de la consultation</w:t>
      </w:r>
      <w:r w:rsidR="00603154">
        <w:rPr>
          <w:rFonts w:cstheme="minorHAnsi"/>
        </w:rPr>
        <w:t xml:space="preserve">. </w:t>
      </w:r>
    </w:p>
    <w:p w14:paraId="32F989A9" w14:textId="25D8012C" w:rsidR="00A84447" w:rsidRPr="00A84447" w:rsidRDefault="00603154" w:rsidP="00A84447">
      <w:pPr>
        <w:autoSpaceDE w:val="0"/>
        <w:autoSpaceDN w:val="0"/>
        <w:adjustRightInd w:val="0"/>
        <w:spacing w:before="120" w:after="120" w:line="240" w:lineRule="auto"/>
        <w:jc w:val="both"/>
        <w:rPr>
          <w:rFonts w:cstheme="minorHAnsi"/>
        </w:rPr>
      </w:pPr>
      <w:r>
        <w:rPr>
          <w:rFonts w:cstheme="minorHAnsi"/>
        </w:rPr>
        <w:t>A</w:t>
      </w:r>
      <w:r w:rsidR="00A84447" w:rsidRPr="00A84447">
        <w:rPr>
          <w:rFonts w:cstheme="minorHAnsi"/>
        </w:rPr>
        <w:t xml:space="preserve">u préalable </w:t>
      </w:r>
      <w:r w:rsidR="00A84447">
        <w:rPr>
          <w:rFonts w:cstheme="minorHAnsi"/>
        </w:rPr>
        <w:t>de</w:t>
      </w:r>
      <w:r w:rsidR="00A84447" w:rsidRPr="00A84447">
        <w:rPr>
          <w:rFonts w:cstheme="minorHAnsi"/>
        </w:rPr>
        <w:t xml:space="preserve"> l’analyse </w:t>
      </w:r>
      <w:r w:rsidR="00A84447">
        <w:rPr>
          <w:rFonts w:cstheme="minorHAnsi"/>
        </w:rPr>
        <w:t xml:space="preserve">des éléments indiqués ici par le candidat, </w:t>
      </w:r>
      <w:r w:rsidR="00A84447" w:rsidRPr="00A84447">
        <w:rPr>
          <w:rFonts w:cstheme="minorHAnsi"/>
        </w:rPr>
        <w:t>l’Agence vérifie que l’offre comprend, dans le tableau « annexe 4 » renseigné par le candidat, l’analyse de tous les paramètres prioritaires et d’au moins 90 % des paramètres recommandés :</w:t>
      </w:r>
    </w:p>
    <w:p w14:paraId="2A22E965" w14:textId="77777777" w:rsidR="00A84447" w:rsidRPr="00A84447" w:rsidRDefault="00A84447" w:rsidP="00A84447">
      <w:pPr>
        <w:autoSpaceDE w:val="0"/>
        <w:autoSpaceDN w:val="0"/>
        <w:adjustRightInd w:val="0"/>
        <w:spacing w:before="120" w:after="120" w:line="240" w:lineRule="auto"/>
        <w:jc w:val="both"/>
        <w:rPr>
          <w:rFonts w:cstheme="minorHAnsi"/>
        </w:rPr>
      </w:pPr>
      <w:r w:rsidRPr="00A84447">
        <w:rPr>
          <w:rFonts w:cstheme="minorHAnsi"/>
        </w:rPr>
        <w:t>- Si ces conditions (analyse de tous les paramètres prioritaires et d’au moins 90 % des paramètres recommandés) ne sont pas remplies, l’offre est rejetée.</w:t>
      </w:r>
    </w:p>
    <w:p w14:paraId="5457AC7D" w14:textId="6D077E47" w:rsidR="004328C6" w:rsidRPr="00A84447" w:rsidRDefault="00A84447" w:rsidP="00A84447">
      <w:pPr>
        <w:autoSpaceDE w:val="0"/>
        <w:autoSpaceDN w:val="0"/>
        <w:adjustRightInd w:val="0"/>
        <w:spacing w:before="120" w:after="120" w:line="240" w:lineRule="auto"/>
        <w:jc w:val="both"/>
        <w:rPr>
          <w:rFonts w:cstheme="minorHAnsi"/>
        </w:rPr>
      </w:pPr>
      <w:r w:rsidRPr="00A84447">
        <w:rPr>
          <w:rFonts w:cstheme="minorHAnsi"/>
        </w:rPr>
        <w:t xml:space="preserve">- Si ces conditions sont remplies, </w:t>
      </w:r>
      <w:r>
        <w:rPr>
          <w:rFonts w:cstheme="minorHAnsi"/>
        </w:rPr>
        <w:t>les éléments seront jugés</w:t>
      </w:r>
      <w:r w:rsidRPr="00A84447">
        <w:rPr>
          <w:rFonts w:cstheme="minorHAnsi"/>
        </w:rPr>
        <w:t xml:space="preserve"> et noté</w:t>
      </w:r>
      <w:r>
        <w:rPr>
          <w:rFonts w:cstheme="minorHAnsi"/>
        </w:rPr>
        <w:t>s</w:t>
      </w:r>
      <w:r w:rsidRPr="00A84447">
        <w:rPr>
          <w:rFonts w:cstheme="minorHAnsi"/>
        </w:rPr>
        <w:t xml:space="preserve"> à partir du descriptif des techniques d’analytiques (§ 2.2 du </w:t>
      </w:r>
      <w:r>
        <w:rPr>
          <w:rFonts w:cstheme="minorHAnsi"/>
        </w:rPr>
        <w:t xml:space="preserve">présent </w:t>
      </w:r>
      <w:r w:rsidRPr="00A84447">
        <w:rPr>
          <w:rFonts w:cstheme="minorHAnsi"/>
        </w:rPr>
        <w:t>cadre de réponse) et de l’annexe 4 renseignée par le candidat (nombre de paramètres recommandés et complémentaires analysés, performances analytiques des paramètres prioritaires et recommandés c’est-à-dire les limites de quantification</w:t>
      </w:r>
      <w:r w:rsidR="009D65B7">
        <w:rPr>
          <w:rFonts w:cstheme="minorHAnsi"/>
        </w:rPr>
        <w:t>, les agréments</w:t>
      </w:r>
      <w:r w:rsidRPr="00A84447">
        <w:rPr>
          <w:rFonts w:cstheme="minorHAnsi"/>
        </w:rPr>
        <w:t xml:space="preserve"> et les accréditations)</w:t>
      </w:r>
      <w:r>
        <w:rPr>
          <w:rFonts w:cstheme="minorHAnsi"/>
        </w:rPr>
        <w:t xml:space="preserve">. </w:t>
      </w:r>
    </w:p>
    <w:bookmarkEnd w:id="4"/>
    <w:p w14:paraId="155647A2" w14:textId="53E845F2" w:rsidR="004328C6" w:rsidRPr="004328C6" w:rsidRDefault="004328C6" w:rsidP="004328C6">
      <w:pPr>
        <w:pStyle w:val="Paragraphedeliste"/>
        <w:numPr>
          <w:ilvl w:val="1"/>
          <w:numId w:val="25"/>
        </w:numPr>
        <w:autoSpaceDE w:val="0"/>
        <w:autoSpaceDN w:val="0"/>
        <w:adjustRightInd w:val="0"/>
        <w:spacing w:before="120" w:after="120" w:line="240" w:lineRule="auto"/>
        <w:ind w:left="578" w:hanging="578"/>
        <w:contextualSpacing w:val="0"/>
        <w:jc w:val="both"/>
        <w:rPr>
          <w:rFonts w:cstheme="minorHAnsi"/>
          <w:b/>
          <w:u w:val="single"/>
        </w:rPr>
      </w:pPr>
      <w:r>
        <w:rPr>
          <w:rFonts w:cstheme="minorHAnsi"/>
          <w:b/>
          <w:u w:val="single"/>
        </w:rPr>
        <w:t>Performances analytiques telles qu’issues du remplissage de tableau de l’annexe 4</w:t>
      </w:r>
    </w:p>
    <w:p w14:paraId="3CB9EA1D" w14:textId="77777777" w:rsidR="004328C6" w:rsidRPr="004328C6" w:rsidRDefault="004328C6" w:rsidP="004328C6">
      <w:pPr>
        <w:autoSpaceDE w:val="0"/>
        <w:autoSpaceDN w:val="0"/>
        <w:adjustRightInd w:val="0"/>
        <w:spacing w:after="0" w:line="240" w:lineRule="auto"/>
        <w:jc w:val="both"/>
        <w:rPr>
          <w:rFonts w:cstheme="minorHAnsi"/>
        </w:rPr>
      </w:pPr>
      <w:r w:rsidRPr="004328C6">
        <w:rPr>
          <w:rFonts w:cstheme="minorHAnsi"/>
        </w:rPr>
        <w:t xml:space="preserve">Il est demandé au candidat, pour le groupe G7 uniquement (groupes G1 à G6 exclus), d’affecter dans l’annexe 4 au CCTP une </w:t>
      </w:r>
      <w:r w:rsidRPr="004328C6">
        <w:rPr>
          <w:rFonts w:cstheme="minorHAnsi"/>
          <w:u w:val="single"/>
        </w:rPr>
        <w:t>famille tarifaire</w:t>
      </w:r>
      <w:r w:rsidRPr="004328C6">
        <w:rPr>
          <w:rFonts w:cstheme="minorHAnsi"/>
        </w:rPr>
        <w:t xml:space="preserve"> à l’ensemble des paramètres selon la technique analytique propre </w:t>
      </w:r>
      <w:r w:rsidRPr="004328C6">
        <w:rPr>
          <w:rFonts w:cstheme="minorHAnsi"/>
        </w:rPr>
        <w:lastRenderedPageBreak/>
        <w:t xml:space="preserve">à chaque famille chimique. Par ailleurs, le candidat ajoute, le cas échéant, à chaque famille tarifaire les paramètres complémentaires quantifiés par cette technique. Ainsi, une famille tarifaire peut comprendre des paramètres </w:t>
      </w:r>
      <w:r w:rsidRPr="004328C6">
        <w:rPr>
          <w:rFonts w:cstheme="minorHAnsi"/>
          <w:u w:val="single"/>
        </w:rPr>
        <w:t>prioritaires</w:t>
      </w:r>
      <w:r w:rsidRPr="004328C6">
        <w:rPr>
          <w:rFonts w:cstheme="minorHAnsi"/>
        </w:rPr>
        <w:t xml:space="preserve">, des paramètres </w:t>
      </w:r>
      <w:r w:rsidRPr="004328C6">
        <w:rPr>
          <w:rFonts w:cstheme="minorHAnsi"/>
          <w:u w:val="single"/>
        </w:rPr>
        <w:t>recommandés</w:t>
      </w:r>
      <w:r w:rsidRPr="004328C6">
        <w:rPr>
          <w:rFonts w:cstheme="minorHAnsi"/>
        </w:rPr>
        <w:t xml:space="preserve">, ainsi que les paramètres </w:t>
      </w:r>
      <w:r w:rsidRPr="004328C6">
        <w:rPr>
          <w:rFonts w:cstheme="minorHAnsi"/>
          <w:u w:val="single"/>
        </w:rPr>
        <w:t>complémentaires</w:t>
      </w:r>
      <w:r w:rsidRPr="004328C6">
        <w:rPr>
          <w:rFonts w:cstheme="minorHAnsi"/>
        </w:rPr>
        <w:t xml:space="preserve"> qu’il est possible d’analyser avec les techniques analytiques mises en œuvre pour cette famille. Ces paramètres complémentaires font donc partie intégrante de la prestation et de l’engagement du candidat. </w:t>
      </w:r>
    </w:p>
    <w:p w14:paraId="43572876" w14:textId="74E4F81C" w:rsidR="004328C6" w:rsidRPr="004328C6" w:rsidRDefault="004328C6" w:rsidP="004328C6">
      <w:pPr>
        <w:autoSpaceDE w:val="0"/>
        <w:autoSpaceDN w:val="0"/>
        <w:adjustRightInd w:val="0"/>
        <w:spacing w:after="0" w:line="240" w:lineRule="auto"/>
        <w:jc w:val="both"/>
        <w:rPr>
          <w:rFonts w:cstheme="minorHAnsi"/>
        </w:rPr>
      </w:pPr>
      <w:r w:rsidRPr="004328C6">
        <w:rPr>
          <w:rFonts w:cstheme="minorHAnsi"/>
        </w:rPr>
        <w:t xml:space="preserve">Le prix unitaire de ces familles tarifaires est mentionné dans le bordereau </w:t>
      </w:r>
      <w:bookmarkStart w:id="5" w:name="_Hlk195103130"/>
      <w:r w:rsidRPr="004328C6">
        <w:rPr>
          <w:rFonts w:cstheme="minorHAnsi"/>
        </w:rPr>
        <w:t>des prix</w:t>
      </w:r>
      <w:r w:rsidR="0063497E">
        <w:rPr>
          <w:rFonts w:cstheme="minorHAnsi"/>
        </w:rPr>
        <w:t xml:space="preserve"> unitaires</w:t>
      </w:r>
      <w:r w:rsidR="00A84447">
        <w:rPr>
          <w:rFonts w:cstheme="minorHAnsi"/>
        </w:rPr>
        <w:t xml:space="preserve"> du lot</w:t>
      </w:r>
      <w:r w:rsidRPr="004328C6">
        <w:rPr>
          <w:rFonts w:cstheme="minorHAnsi"/>
        </w:rPr>
        <w:t xml:space="preserve"> </w:t>
      </w:r>
      <w:r w:rsidR="00486A17">
        <w:rPr>
          <w:rFonts w:cstheme="minorHAnsi"/>
        </w:rPr>
        <w:t>(</w:t>
      </w:r>
      <w:r w:rsidR="00486A17" w:rsidRPr="00486A17">
        <w:rPr>
          <w:rFonts w:cstheme="minorHAnsi"/>
        </w:rPr>
        <w:t>BP</w:t>
      </w:r>
      <w:r w:rsidR="0063497E">
        <w:rPr>
          <w:rFonts w:cstheme="minorHAnsi"/>
        </w:rPr>
        <w:t>U</w:t>
      </w:r>
      <w:r w:rsidR="00A84447">
        <w:rPr>
          <w:rFonts w:cstheme="minorHAnsi"/>
        </w:rPr>
        <w:t>-EF-Lot1</w:t>
      </w:r>
      <w:r w:rsidR="00486A17" w:rsidRPr="00486A17">
        <w:rPr>
          <w:rFonts w:cstheme="minorHAnsi"/>
        </w:rPr>
        <w:t>.xlsx</w:t>
      </w:r>
      <w:r w:rsidR="00486A17">
        <w:rPr>
          <w:rFonts w:cstheme="minorHAnsi"/>
        </w:rPr>
        <w:t>) </w:t>
      </w:r>
      <w:r w:rsidR="00A84447">
        <w:rPr>
          <w:rFonts w:cstheme="minorHAnsi"/>
        </w:rPr>
        <w:t xml:space="preserve">qui est reporté automatiquement </w:t>
      </w:r>
      <w:r w:rsidRPr="004328C6">
        <w:rPr>
          <w:rFonts w:cstheme="minorHAnsi"/>
        </w:rPr>
        <w:t xml:space="preserve">dans </w:t>
      </w:r>
      <w:r w:rsidR="00A84447">
        <w:rPr>
          <w:rFonts w:cstheme="minorHAnsi"/>
        </w:rPr>
        <w:t>l’estimation</w:t>
      </w:r>
      <w:r w:rsidRPr="004328C6">
        <w:rPr>
          <w:rFonts w:cstheme="minorHAnsi"/>
        </w:rPr>
        <w:t xml:space="preserve"> financière </w:t>
      </w:r>
      <w:r w:rsidR="00A84447">
        <w:rPr>
          <w:rFonts w:cstheme="minorHAnsi"/>
        </w:rPr>
        <w:t>(</w:t>
      </w:r>
      <w:r w:rsidRPr="004328C6">
        <w:rPr>
          <w:rFonts w:cstheme="minorHAnsi"/>
        </w:rPr>
        <w:t>non contractuelle</w:t>
      </w:r>
      <w:r w:rsidR="00A84447">
        <w:rPr>
          <w:rFonts w:cstheme="minorHAnsi"/>
        </w:rPr>
        <w:t>)</w:t>
      </w:r>
      <w:r w:rsidRPr="004328C6">
        <w:rPr>
          <w:rFonts w:cstheme="minorHAnsi"/>
        </w:rPr>
        <w:t>.</w:t>
      </w:r>
      <w:bookmarkEnd w:id="5"/>
    </w:p>
    <w:p w14:paraId="01B80D1D" w14:textId="38ABB818" w:rsidR="004328C6" w:rsidRPr="004328C6" w:rsidRDefault="004328C6" w:rsidP="004328C6">
      <w:pPr>
        <w:autoSpaceDE w:val="0"/>
        <w:autoSpaceDN w:val="0"/>
        <w:adjustRightInd w:val="0"/>
        <w:spacing w:after="0" w:line="240" w:lineRule="auto"/>
        <w:jc w:val="both"/>
        <w:rPr>
          <w:rFonts w:cstheme="minorHAnsi"/>
        </w:rPr>
      </w:pPr>
      <w:r w:rsidRPr="004328C6">
        <w:rPr>
          <w:rFonts w:cstheme="minorHAnsi"/>
        </w:rPr>
        <w:t xml:space="preserve">En outre, il est demandé au candidat d’introduire dans l’annexe 4 au CCTP et dans le bordereau des prix </w:t>
      </w:r>
      <w:r w:rsidR="00A84447">
        <w:rPr>
          <w:rFonts w:cstheme="minorHAnsi"/>
        </w:rPr>
        <w:t xml:space="preserve">unitaire du lot </w:t>
      </w:r>
      <w:bookmarkStart w:id="6" w:name="_Hlk195103188"/>
      <w:r w:rsidRPr="004328C6">
        <w:rPr>
          <w:rFonts w:cstheme="minorHAnsi"/>
        </w:rPr>
        <w:t>(</w:t>
      </w:r>
      <w:r w:rsidR="00486A17">
        <w:rPr>
          <w:rFonts w:cstheme="minorHAnsi"/>
        </w:rPr>
        <w:t>Onglet « BP</w:t>
      </w:r>
      <w:r w:rsidR="00A84447">
        <w:rPr>
          <w:rFonts w:cstheme="minorHAnsi"/>
        </w:rPr>
        <w:t>U » du fichier Excel BPU-EF-</w:t>
      </w:r>
      <w:r w:rsidR="00486A17">
        <w:rPr>
          <w:rFonts w:cstheme="minorHAnsi"/>
        </w:rPr>
        <w:t>Lot1 » et non dans l’onglet « </w:t>
      </w:r>
      <w:r w:rsidR="00A84447">
        <w:rPr>
          <w:rFonts w:cstheme="minorHAnsi"/>
        </w:rPr>
        <w:t xml:space="preserve">Estimation financière </w:t>
      </w:r>
      <w:r w:rsidR="00CA35F4">
        <w:rPr>
          <w:rFonts w:cstheme="minorHAnsi"/>
        </w:rPr>
        <w:t>de ce</w:t>
      </w:r>
      <w:r w:rsidR="00A84447">
        <w:rPr>
          <w:rFonts w:cstheme="minorHAnsi"/>
        </w:rPr>
        <w:t xml:space="preserve"> même fichier</w:t>
      </w:r>
      <w:r w:rsidRPr="004328C6">
        <w:rPr>
          <w:rFonts w:cstheme="minorHAnsi"/>
        </w:rPr>
        <w:t>)</w:t>
      </w:r>
      <w:bookmarkEnd w:id="6"/>
      <w:r w:rsidRPr="004328C6">
        <w:rPr>
          <w:rFonts w:cstheme="minorHAnsi"/>
        </w:rPr>
        <w:t xml:space="preserve"> les familles tarifaires composées des paramètres </w:t>
      </w:r>
      <w:r w:rsidRPr="004328C6">
        <w:rPr>
          <w:rFonts w:cstheme="minorHAnsi"/>
          <w:u w:val="single"/>
        </w:rPr>
        <w:t>supplémentaires</w:t>
      </w:r>
      <w:r w:rsidRPr="004328C6">
        <w:rPr>
          <w:rFonts w:cstheme="minorHAnsi"/>
        </w:rPr>
        <w:t xml:space="preserve"> qu’il est en mesure d’analyser. Ces familles pourront être commandées en cours de marché (émission de bon de commande) </w:t>
      </w:r>
      <w:proofErr w:type="gramStart"/>
      <w:r w:rsidRPr="004328C6">
        <w:rPr>
          <w:rFonts w:cstheme="minorHAnsi"/>
        </w:rPr>
        <w:t>suite à des évolutions</w:t>
      </w:r>
      <w:proofErr w:type="gramEnd"/>
      <w:r w:rsidRPr="004328C6">
        <w:rPr>
          <w:rFonts w:cstheme="minorHAnsi"/>
        </w:rPr>
        <w:t xml:space="preserve"> de la réglementation en vigueur.</w:t>
      </w:r>
    </w:p>
    <w:p w14:paraId="0CDBC7A3" w14:textId="77777777" w:rsidR="004328C6" w:rsidRPr="004328C6" w:rsidRDefault="004328C6" w:rsidP="004328C6">
      <w:pPr>
        <w:autoSpaceDE w:val="0"/>
        <w:autoSpaceDN w:val="0"/>
        <w:adjustRightInd w:val="0"/>
        <w:spacing w:after="0" w:line="240" w:lineRule="auto"/>
        <w:jc w:val="both"/>
        <w:rPr>
          <w:rFonts w:cstheme="minorHAnsi"/>
        </w:rPr>
      </w:pPr>
      <w:r w:rsidRPr="004328C6">
        <w:rPr>
          <w:rFonts w:cstheme="minorHAnsi"/>
          <w:u w:val="single"/>
        </w:rPr>
        <w:t>A titre d’exemple</w:t>
      </w:r>
      <w:r w:rsidRPr="004328C6">
        <w:rPr>
          <w:rFonts w:cstheme="minorHAnsi"/>
        </w:rPr>
        <w:t>, l’annexe 5 au CCTP présente un modèle simplifié du tableau joint en annexe 4.</w:t>
      </w:r>
    </w:p>
    <w:p w14:paraId="6686713C" w14:textId="77777777" w:rsidR="004328C6" w:rsidRDefault="004328C6" w:rsidP="004328C6">
      <w:pPr>
        <w:autoSpaceDE w:val="0"/>
        <w:autoSpaceDN w:val="0"/>
        <w:adjustRightInd w:val="0"/>
        <w:spacing w:after="0" w:line="240" w:lineRule="auto"/>
        <w:jc w:val="both"/>
        <w:rPr>
          <w:rFonts w:cstheme="minorHAnsi"/>
        </w:rPr>
      </w:pPr>
    </w:p>
    <w:p w14:paraId="3CA0C4CE" w14:textId="77777777" w:rsidR="004328C6" w:rsidRPr="004328C6" w:rsidRDefault="004328C6" w:rsidP="004328C6">
      <w:pPr>
        <w:autoSpaceDE w:val="0"/>
        <w:autoSpaceDN w:val="0"/>
        <w:adjustRightInd w:val="0"/>
        <w:spacing w:after="0" w:line="240" w:lineRule="auto"/>
        <w:jc w:val="both"/>
        <w:rPr>
          <w:rFonts w:cstheme="minorHAnsi"/>
        </w:rPr>
      </w:pPr>
    </w:p>
    <w:p w14:paraId="4EB30465" w14:textId="3039E95D" w:rsidR="004328C6" w:rsidRPr="004328C6" w:rsidRDefault="004328C6" w:rsidP="004328C6">
      <w:pPr>
        <w:autoSpaceDE w:val="0"/>
        <w:autoSpaceDN w:val="0"/>
        <w:adjustRightInd w:val="0"/>
        <w:spacing w:after="0" w:line="240" w:lineRule="auto"/>
        <w:jc w:val="both"/>
        <w:rPr>
          <w:rFonts w:cstheme="minorHAnsi"/>
          <w:b/>
        </w:rPr>
      </w:pPr>
      <w:r w:rsidRPr="004328C6">
        <w:rPr>
          <w:rFonts w:cstheme="minorHAnsi"/>
          <w:b/>
          <w:u w:val="single"/>
        </w:rPr>
        <w:t>REMARQUE IMPORTANTE</w:t>
      </w:r>
      <w:r w:rsidRPr="004328C6">
        <w:rPr>
          <w:rFonts w:cstheme="minorHAnsi"/>
          <w:b/>
        </w:rPr>
        <w:t xml:space="preserve"> : Pour les groupes G1 à G6, le coût de la filtration éventuelle au laboratoire (filtration précisée dans le tableau en fonction du paramètre analysé) doit être inclus au prix unitaire de l’analyse de l’ensemble des paramètres du groupe. </w:t>
      </w:r>
      <w:r w:rsidR="006A77A7" w:rsidRPr="004328C6">
        <w:rPr>
          <w:rFonts w:cstheme="minorHAnsi"/>
          <w:b/>
        </w:rPr>
        <w:t>En revanche</w:t>
      </w:r>
      <w:r w:rsidRPr="004328C6">
        <w:rPr>
          <w:rFonts w:cstheme="minorHAnsi"/>
          <w:b/>
        </w:rPr>
        <w:t>, pour le groupe G7, cette filtration pouvant être demandée sur le terrain ou au laboratoire, le coût de cette prestation de filtration doit être distingué du coût unitaire de chaque famille tarifaire.</w:t>
      </w:r>
    </w:p>
    <w:p w14:paraId="635C9906" w14:textId="77777777" w:rsidR="008B7BD2" w:rsidRDefault="008B7BD2" w:rsidP="008B7BD2">
      <w:pPr>
        <w:autoSpaceDE w:val="0"/>
        <w:autoSpaceDN w:val="0"/>
        <w:adjustRightInd w:val="0"/>
        <w:spacing w:after="0" w:line="240" w:lineRule="auto"/>
        <w:jc w:val="both"/>
        <w:rPr>
          <w:rFonts w:cstheme="minorHAnsi"/>
        </w:rPr>
      </w:pPr>
    </w:p>
    <w:p w14:paraId="440839CA" w14:textId="77777777" w:rsidR="004328C6" w:rsidRPr="00F046F3" w:rsidRDefault="004328C6" w:rsidP="004328C6">
      <w:pPr>
        <w:autoSpaceDE w:val="0"/>
        <w:autoSpaceDN w:val="0"/>
        <w:adjustRightInd w:val="0"/>
        <w:spacing w:after="0" w:line="240" w:lineRule="auto"/>
        <w:jc w:val="both"/>
        <w:rPr>
          <w:rFonts w:cstheme="minorHAnsi"/>
        </w:rPr>
      </w:pPr>
      <w:r w:rsidRPr="00F046F3">
        <w:rPr>
          <w:rFonts w:cstheme="minorHAnsi"/>
        </w:rPr>
        <w:t xml:space="preserve">En outre, il est demandé au candidat de </w:t>
      </w:r>
      <w:r w:rsidRPr="00485832">
        <w:rPr>
          <w:rFonts w:cstheme="minorHAnsi"/>
          <w:b/>
          <w:bCs/>
        </w:rPr>
        <w:t>remplir</w:t>
      </w:r>
      <w:r w:rsidRPr="00F046F3">
        <w:rPr>
          <w:rFonts w:cstheme="minorHAnsi"/>
        </w:rPr>
        <w:t xml:space="preserve"> le tableau joint en annexe 4 au CCTP, en complétant, pour chaque paramètre</w:t>
      </w:r>
      <w:r w:rsidRPr="00485832">
        <w:rPr>
          <w:rFonts w:cstheme="minorHAnsi"/>
          <w:b/>
          <w:bCs/>
        </w:rPr>
        <w:t xml:space="preserve">, </w:t>
      </w:r>
      <w:r w:rsidRPr="00F80A91">
        <w:rPr>
          <w:rFonts w:cstheme="minorHAnsi"/>
          <w:b/>
          <w:bCs/>
          <w:u w:val="single"/>
        </w:rPr>
        <w:t>tous les champs identifiés</w:t>
      </w:r>
      <w:r w:rsidRPr="00F046F3">
        <w:rPr>
          <w:rFonts w:cstheme="minorHAnsi"/>
        </w:rPr>
        <w:t xml:space="preserve"> :</w:t>
      </w:r>
    </w:p>
    <w:p w14:paraId="0A9DC949" w14:textId="77777777" w:rsidR="004328C6" w:rsidRPr="00F046F3"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la</w:t>
      </w:r>
      <w:proofErr w:type="gramEnd"/>
      <w:r w:rsidRPr="00F046F3">
        <w:rPr>
          <w:rFonts w:cstheme="minorHAnsi"/>
        </w:rPr>
        <w:t xml:space="preserve"> limite de quantification ;</w:t>
      </w:r>
    </w:p>
    <w:p w14:paraId="623FB342" w14:textId="1D0E1322" w:rsidR="004328C6" w:rsidRDefault="00B72554" w:rsidP="004328C6">
      <w:pPr>
        <w:pStyle w:val="Paragraphedeliste"/>
        <w:numPr>
          <w:ilvl w:val="0"/>
          <w:numId w:val="24"/>
        </w:numPr>
        <w:autoSpaceDE w:val="0"/>
        <w:autoSpaceDN w:val="0"/>
        <w:adjustRightInd w:val="0"/>
        <w:spacing w:after="0" w:line="240" w:lineRule="auto"/>
        <w:jc w:val="both"/>
        <w:rPr>
          <w:ins w:id="7" w:author="DUBOIS-COLI Cécile" w:date="2025-04-09T10:21:00Z"/>
          <w:rFonts w:cstheme="minorHAnsi"/>
        </w:rPr>
      </w:pPr>
      <w:proofErr w:type="gramStart"/>
      <w:r>
        <w:rPr>
          <w:rFonts w:cstheme="minorHAnsi"/>
        </w:rPr>
        <w:t>l</w:t>
      </w:r>
      <w:r w:rsidRPr="00F046F3">
        <w:rPr>
          <w:rFonts w:cstheme="minorHAnsi"/>
        </w:rPr>
        <w:t>’accréditation</w:t>
      </w:r>
      <w:proofErr w:type="gramEnd"/>
      <w:r w:rsidR="004328C6" w:rsidRPr="00F046F3">
        <w:rPr>
          <w:rFonts w:cstheme="minorHAnsi"/>
        </w:rPr>
        <w:t xml:space="preserve"> ou équivalent dans le rapport d’essai ;</w:t>
      </w:r>
    </w:p>
    <w:p w14:paraId="205E6961" w14:textId="07630A7B" w:rsidR="002C6D7E" w:rsidRPr="00F046F3" w:rsidRDefault="00B72554" w:rsidP="004328C6">
      <w:pPr>
        <w:pStyle w:val="Paragraphedeliste"/>
        <w:numPr>
          <w:ilvl w:val="0"/>
          <w:numId w:val="24"/>
        </w:numPr>
        <w:autoSpaceDE w:val="0"/>
        <w:autoSpaceDN w:val="0"/>
        <w:adjustRightInd w:val="0"/>
        <w:spacing w:after="0" w:line="240" w:lineRule="auto"/>
        <w:jc w:val="both"/>
        <w:rPr>
          <w:rFonts w:cstheme="minorHAnsi"/>
        </w:rPr>
      </w:pPr>
      <w:r>
        <w:rPr>
          <w:rFonts w:cstheme="minorHAnsi"/>
        </w:rPr>
        <w:t>L’agrément</w:t>
      </w:r>
      <w:r w:rsidR="002C6D7E">
        <w:rPr>
          <w:rFonts w:cstheme="minorHAnsi"/>
        </w:rPr>
        <w:t> ;</w:t>
      </w:r>
    </w:p>
    <w:p w14:paraId="40CCDE97" w14:textId="77777777" w:rsidR="004328C6" w:rsidRPr="00F046F3"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méthodes d’analyses (les codes méthode 0 (méthode inconnue), 2 (méthode non fixée), 3 (méthode spécifique) et 386 (multi-extraction multi-détection) ne doivent pas être utilisées dans la mesure où la méthode est identifiée par le SANDRE) ;</w:t>
      </w:r>
    </w:p>
    <w:p w14:paraId="0E842B1D" w14:textId="77777777" w:rsidR="004328C6" w:rsidRPr="00F046F3"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w:t>
      </w:r>
      <w:proofErr w:type="gramEnd"/>
      <w:r w:rsidRPr="00F046F3">
        <w:rPr>
          <w:rFonts w:cstheme="minorHAnsi"/>
        </w:rPr>
        <w:t xml:space="preserve"> rendement d’extraction ;</w:t>
      </w:r>
    </w:p>
    <w:p w14:paraId="7F76AC5B" w14:textId="77777777" w:rsidR="004328C6" w:rsidRPr="00F046F3"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l’incertitude</w:t>
      </w:r>
      <w:proofErr w:type="gramEnd"/>
      <w:r w:rsidRPr="00F046F3">
        <w:rPr>
          <w:rFonts w:cstheme="minorHAnsi"/>
        </w:rPr>
        <w:t xml:space="preserve"> analytique à la limite de quantification, avec un facteur d’élargissement k = 2 ;</w:t>
      </w:r>
    </w:p>
    <w:p w14:paraId="06BF2170" w14:textId="77777777" w:rsidR="004328C6" w:rsidRPr="00F046F3" w:rsidRDefault="004328C6" w:rsidP="004328C6">
      <w:pPr>
        <w:pStyle w:val="Paragraphedeliste"/>
        <w:numPr>
          <w:ilvl w:val="0"/>
          <w:numId w:val="24"/>
        </w:numPr>
        <w:autoSpaceDE w:val="0"/>
        <w:autoSpaceDN w:val="0"/>
        <w:adjustRightInd w:val="0"/>
        <w:spacing w:after="0" w:line="240" w:lineRule="auto"/>
        <w:jc w:val="both"/>
        <w:rPr>
          <w:rFonts w:cstheme="minorHAnsi"/>
        </w:rPr>
      </w:pPr>
      <w:r w:rsidRPr="00F046F3">
        <w:rPr>
          <w:rFonts w:cstheme="minorHAnsi"/>
        </w:rPr>
        <w:t>…</w:t>
      </w:r>
    </w:p>
    <w:p w14:paraId="6D727B42" w14:textId="77777777" w:rsidR="004328C6" w:rsidRPr="00F046F3" w:rsidRDefault="004328C6" w:rsidP="004328C6">
      <w:pPr>
        <w:autoSpaceDE w:val="0"/>
        <w:autoSpaceDN w:val="0"/>
        <w:adjustRightInd w:val="0"/>
        <w:spacing w:after="0" w:line="240" w:lineRule="auto"/>
        <w:jc w:val="both"/>
        <w:rPr>
          <w:rFonts w:cstheme="minorHAnsi"/>
        </w:rPr>
      </w:pPr>
    </w:p>
    <w:p w14:paraId="5BEF8E4F" w14:textId="6385C212" w:rsidR="004328C6" w:rsidRPr="00F046F3" w:rsidRDefault="004328C6" w:rsidP="004328C6">
      <w:pPr>
        <w:autoSpaceDE w:val="0"/>
        <w:autoSpaceDN w:val="0"/>
        <w:adjustRightInd w:val="0"/>
        <w:spacing w:after="0" w:line="240" w:lineRule="auto"/>
        <w:jc w:val="both"/>
        <w:rPr>
          <w:rFonts w:cstheme="minorHAnsi"/>
        </w:rPr>
      </w:pPr>
      <w:r w:rsidRPr="00F046F3">
        <w:rPr>
          <w:rFonts w:cstheme="minorHAnsi"/>
        </w:rPr>
        <w:t xml:space="preserve">Le candidat pourra se référer aux indications mentionnées sur la feuille « Aide au remplissage du tableau », annexe </w:t>
      </w:r>
      <w:r w:rsidR="006A77A7">
        <w:rPr>
          <w:rFonts w:cstheme="minorHAnsi"/>
        </w:rPr>
        <w:t>4</w:t>
      </w:r>
      <w:r w:rsidRPr="00F046F3">
        <w:rPr>
          <w:rFonts w:cstheme="minorHAnsi"/>
        </w:rPr>
        <w:t xml:space="preserve"> au CCTP.</w:t>
      </w:r>
    </w:p>
    <w:p w14:paraId="103345F1" w14:textId="77777777" w:rsidR="004328C6" w:rsidRPr="00F046F3" w:rsidRDefault="004328C6" w:rsidP="004328C6">
      <w:pPr>
        <w:autoSpaceDE w:val="0"/>
        <w:autoSpaceDN w:val="0"/>
        <w:adjustRightInd w:val="0"/>
        <w:spacing w:after="0" w:line="240" w:lineRule="auto"/>
        <w:jc w:val="both"/>
        <w:rPr>
          <w:rFonts w:cstheme="minorHAnsi"/>
        </w:rPr>
      </w:pPr>
      <w:r w:rsidRPr="00F046F3">
        <w:rPr>
          <w:rFonts w:cstheme="minorHAnsi"/>
        </w:rPr>
        <w:t xml:space="preserve">Si le pli est remis sous format papier </w:t>
      </w:r>
      <w:r w:rsidRPr="00F046F3">
        <w:rPr>
          <w:rFonts w:cstheme="minorHAnsi"/>
          <w:bCs/>
          <w:color w:val="000000"/>
        </w:rPr>
        <w:t>(copie de sauvegarde uniquement),</w:t>
      </w:r>
      <w:r w:rsidRPr="00F046F3">
        <w:rPr>
          <w:rFonts w:cstheme="minorHAnsi"/>
        </w:rPr>
        <w:t xml:space="preserve"> le candidat joindra à son offre le tableau relatif à l’annexe 4 au CCTP sous format électronique (CD rom, clé USB…).</w:t>
      </w:r>
    </w:p>
    <w:p w14:paraId="42EAC805" w14:textId="77777777" w:rsidR="004328C6" w:rsidRDefault="004328C6" w:rsidP="008B7BD2">
      <w:pPr>
        <w:autoSpaceDE w:val="0"/>
        <w:autoSpaceDN w:val="0"/>
        <w:adjustRightInd w:val="0"/>
        <w:spacing w:after="0" w:line="240" w:lineRule="auto"/>
        <w:jc w:val="both"/>
        <w:rPr>
          <w:rFonts w:cstheme="minorHAnsi"/>
        </w:rPr>
      </w:pPr>
    </w:p>
    <w:p w14:paraId="006AA35A" w14:textId="77777777" w:rsidR="004328C6" w:rsidRPr="00430517" w:rsidRDefault="004328C6" w:rsidP="004328C6">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Descriptif des techniques analytiques</w:t>
      </w:r>
    </w:p>
    <w:p w14:paraId="186EAC5D" w14:textId="77777777" w:rsidR="004328C6" w:rsidRPr="00F046F3" w:rsidRDefault="004328C6" w:rsidP="004328C6">
      <w:pPr>
        <w:autoSpaceDE w:val="0"/>
        <w:autoSpaceDN w:val="0"/>
        <w:adjustRightInd w:val="0"/>
        <w:spacing w:after="0" w:line="240" w:lineRule="auto"/>
        <w:jc w:val="both"/>
        <w:rPr>
          <w:rFonts w:cstheme="minorHAnsi"/>
        </w:rPr>
      </w:pPr>
      <w:r w:rsidRPr="00F046F3">
        <w:rPr>
          <w:rFonts w:cstheme="minorHAnsi"/>
        </w:rPr>
        <w:t>Il est demandé au candidat de décrire de façon détaillée les opérations suivantes</w:t>
      </w:r>
      <w:r>
        <w:rPr>
          <w:rFonts w:cstheme="minorHAnsi"/>
        </w:rPr>
        <w:t>, en présentant un descriptif des matériels utilisés</w:t>
      </w:r>
      <w:r w:rsidRPr="00F046F3">
        <w:rPr>
          <w:rFonts w:cstheme="minorHAnsi"/>
        </w:rPr>
        <w:t> :</w:t>
      </w:r>
    </w:p>
    <w:p w14:paraId="68D73C2E" w14:textId="77777777" w:rsidR="004328C6"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w:t>
      </w:r>
      <w:r>
        <w:rPr>
          <w:rFonts w:cstheme="minorHAnsi"/>
        </w:rPr>
        <w:t>techniques de minéralisation.</w:t>
      </w:r>
    </w:p>
    <w:p w14:paraId="242CAD18" w14:textId="77777777" w:rsidR="004328C6" w:rsidRDefault="004328C6" w:rsidP="004328C6">
      <w:pPr>
        <w:pStyle w:val="Paragraphedeliste"/>
        <w:autoSpaceDE w:val="0"/>
        <w:autoSpaceDN w:val="0"/>
        <w:adjustRightInd w:val="0"/>
        <w:spacing w:after="0" w:line="240" w:lineRule="auto"/>
        <w:jc w:val="both"/>
        <w:rPr>
          <w:rFonts w:cstheme="minorHAnsi"/>
        </w:rPr>
      </w:pPr>
    </w:p>
    <w:p w14:paraId="60F93946" w14:textId="77777777" w:rsidR="004328C6" w:rsidRPr="00364C6E" w:rsidRDefault="004328C6" w:rsidP="004328C6">
      <w:pPr>
        <w:tabs>
          <w:tab w:val="right" w:leader="dot" w:pos="9072"/>
        </w:tabs>
        <w:spacing w:after="0" w:line="240" w:lineRule="auto"/>
        <w:rPr>
          <w:b/>
        </w:rPr>
      </w:pPr>
      <w:r w:rsidRPr="00364C6E">
        <w:rPr>
          <w:b/>
        </w:rPr>
        <w:t>Réponse du candidat :</w:t>
      </w:r>
    </w:p>
    <w:p w14:paraId="54171E2D" w14:textId="77777777" w:rsidR="004328C6" w:rsidRPr="00B12ABD" w:rsidRDefault="004328C6" w:rsidP="004328C6">
      <w:pPr>
        <w:tabs>
          <w:tab w:val="right" w:leader="dot" w:pos="9072"/>
        </w:tabs>
        <w:spacing w:after="0" w:line="240" w:lineRule="auto"/>
        <w:rPr>
          <w:b/>
        </w:rPr>
      </w:pPr>
      <w:r w:rsidRPr="00B12ABD">
        <w:rPr>
          <w:b/>
        </w:rPr>
        <w:tab/>
      </w:r>
    </w:p>
    <w:p w14:paraId="15ED85D5" w14:textId="77777777" w:rsidR="004328C6" w:rsidRPr="00B12ABD" w:rsidRDefault="004328C6" w:rsidP="004328C6">
      <w:pPr>
        <w:tabs>
          <w:tab w:val="right" w:leader="dot" w:pos="9072"/>
        </w:tabs>
        <w:spacing w:after="0" w:line="240" w:lineRule="auto"/>
        <w:rPr>
          <w:b/>
        </w:rPr>
      </w:pPr>
      <w:r w:rsidRPr="00B12ABD">
        <w:rPr>
          <w:b/>
        </w:rPr>
        <w:tab/>
      </w:r>
    </w:p>
    <w:p w14:paraId="5433FBEB" w14:textId="77777777" w:rsidR="004328C6" w:rsidRPr="00B12ABD" w:rsidRDefault="004328C6" w:rsidP="004328C6">
      <w:pPr>
        <w:tabs>
          <w:tab w:val="right" w:leader="dot" w:pos="9072"/>
        </w:tabs>
        <w:spacing w:after="0" w:line="240" w:lineRule="auto"/>
        <w:rPr>
          <w:b/>
        </w:rPr>
      </w:pPr>
      <w:r w:rsidRPr="00B12ABD">
        <w:rPr>
          <w:b/>
        </w:rPr>
        <w:tab/>
      </w:r>
    </w:p>
    <w:p w14:paraId="69544168" w14:textId="77777777" w:rsidR="004328C6" w:rsidRPr="00B12ABD" w:rsidRDefault="004328C6" w:rsidP="004328C6">
      <w:pPr>
        <w:tabs>
          <w:tab w:val="right" w:leader="dot" w:pos="9072"/>
        </w:tabs>
        <w:spacing w:after="0" w:line="240" w:lineRule="auto"/>
        <w:rPr>
          <w:b/>
        </w:rPr>
      </w:pPr>
      <w:r w:rsidRPr="00B12ABD">
        <w:rPr>
          <w:b/>
        </w:rPr>
        <w:tab/>
      </w:r>
    </w:p>
    <w:p w14:paraId="605E2738" w14:textId="77777777" w:rsidR="004328C6" w:rsidRPr="00F046F3" w:rsidRDefault="004328C6" w:rsidP="004328C6">
      <w:pPr>
        <w:pStyle w:val="Paragraphedeliste"/>
        <w:autoSpaceDE w:val="0"/>
        <w:autoSpaceDN w:val="0"/>
        <w:adjustRightInd w:val="0"/>
        <w:spacing w:after="0" w:line="240" w:lineRule="auto"/>
        <w:ind w:left="360"/>
        <w:jc w:val="both"/>
        <w:rPr>
          <w:rFonts w:cstheme="minorHAnsi"/>
        </w:rPr>
      </w:pPr>
    </w:p>
    <w:p w14:paraId="17137387" w14:textId="77777777" w:rsidR="004328C6"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d'extraction.</w:t>
      </w:r>
    </w:p>
    <w:p w14:paraId="6043AFE6" w14:textId="77777777" w:rsidR="004328C6" w:rsidRDefault="004328C6" w:rsidP="004328C6">
      <w:pPr>
        <w:pStyle w:val="Paragraphedeliste"/>
        <w:autoSpaceDE w:val="0"/>
        <w:autoSpaceDN w:val="0"/>
        <w:adjustRightInd w:val="0"/>
        <w:spacing w:after="0" w:line="240" w:lineRule="auto"/>
        <w:jc w:val="both"/>
        <w:rPr>
          <w:rFonts w:cstheme="minorHAnsi"/>
        </w:rPr>
      </w:pPr>
    </w:p>
    <w:p w14:paraId="1FBFEAB1" w14:textId="77777777" w:rsidR="004328C6" w:rsidRPr="00364C6E" w:rsidRDefault="004328C6" w:rsidP="004328C6">
      <w:pPr>
        <w:tabs>
          <w:tab w:val="right" w:leader="dot" w:pos="9072"/>
        </w:tabs>
        <w:spacing w:after="0" w:line="240" w:lineRule="auto"/>
        <w:rPr>
          <w:b/>
        </w:rPr>
      </w:pPr>
      <w:r w:rsidRPr="00364C6E">
        <w:rPr>
          <w:b/>
        </w:rPr>
        <w:t>Réponse du candidat :</w:t>
      </w:r>
    </w:p>
    <w:p w14:paraId="209B3D81" w14:textId="77777777" w:rsidR="004328C6" w:rsidRPr="00B12ABD" w:rsidRDefault="004328C6" w:rsidP="004328C6">
      <w:pPr>
        <w:tabs>
          <w:tab w:val="right" w:leader="dot" w:pos="9072"/>
        </w:tabs>
        <w:spacing w:after="0" w:line="240" w:lineRule="auto"/>
        <w:rPr>
          <w:b/>
        </w:rPr>
      </w:pPr>
      <w:r w:rsidRPr="00B12ABD">
        <w:rPr>
          <w:b/>
        </w:rPr>
        <w:lastRenderedPageBreak/>
        <w:tab/>
      </w:r>
    </w:p>
    <w:p w14:paraId="7E932FFD" w14:textId="77777777" w:rsidR="004328C6" w:rsidRPr="00B12ABD" w:rsidRDefault="004328C6" w:rsidP="004328C6">
      <w:pPr>
        <w:tabs>
          <w:tab w:val="right" w:leader="dot" w:pos="9072"/>
        </w:tabs>
        <w:spacing w:after="0" w:line="240" w:lineRule="auto"/>
        <w:rPr>
          <w:b/>
        </w:rPr>
      </w:pPr>
      <w:r w:rsidRPr="00B12ABD">
        <w:rPr>
          <w:b/>
        </w:rPr>
        <w:tab/>
      </w:r>
    </w:p>
    <w:p w14:paraId="6FA4EA9A" w14:textId="77777777" w:rsidR="004328C6" w:rsidRPr="00B12ABD" w:rsidRDefault="004328C6" w:rsidP="004328C6">
      <w:pPr>
        <w:tabs>
          <w:tab w:val="right" w:leader="dot" w:pos="9072"/>
        </w:tabs>
        <w:spacing w:after="0" w:line="240" w:lineRule="auto"/>
        <w:rPr>
          <w:b/>
        </w:rPr>
      </w:pPr>
      <w:r w:rsidRPr="00B12ABD">
        <w:rPr>
          <w:b/>
        </w:rPr>
        <w:tab/>
      </w:r>
    </w:p>
    <w:p w14:paraId="24C91327" w14:textId="77777777" w:rsidR="004328C6" w:rsidRPr="00B12ABD" w:rsidRDefault="004328C6" w:rsidP="004328C6">
      <w:pPr>
        <w:tabs>
          <w:tab w:val="right" w:leader="dot" w:pos="9072"/>
        </w:tabs>
        <w:spacing w:after="0" w:line="240" w:lineRule="auto"/>
        <w:rPr>
          <w:b/>
        </w:rPr>
      </w:pPr>
      <w:r w:rsidRPr="00B12ABD">
        <w:rPr>
          <w:b/>
        </w:rPr>
        <w:tab/>
      </w:r>
    </w:p>
    <w:p w14:paraId="50F086B9" w14:textId="77777777" w:rsidR="004328C6" w:rsidRPr="00F046F3" w:rsidRDefault="004328C6" w:rsidP="004328C6">
      <w:pPr>
        <w:pStyle w:val="Paragraphedeliste"/>
        <w:autoSpaceDE w:val="0"/>
        <w:autoSpaceDN w:val="0"/>
        <w:adjustRightInd w:val="0"/>
        <w:spacing w:after="0" w:line="240" w:lineRule="auto"/>
        <w:ind w:left="360"/>
        <w:jc w:val="both"/>
        <w:rPr>
          <w:rFonts w:cstheme="minorHAnsi"/>
        </w:rPr>
      </w:pPr>
    </w:p>
    <w:p w14:paraId="366D52F4" w14:textId="77777777" w:rsidR="004328C6"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Pr>
          <w:rFonts w:cstheme="minorHAnsi"/>
        </w:rPr>
        <w:t>les</w:t>
      </w:r>
      <w:proofErr w:type="gramEnd"/>
      <w:r>
        <w:rPr>
          <w:rFonts w:cstheme="minorHAnsi"/>
        </w:rPr>
        <w:t xml:space="preserve"> techniques d'étalonnage.</w:t>
      </w:r>
    </w:p>
    <w:p w14:paraId="1B143C20" w14:textId="77777777" w:rsidR="004328C6" w:rsidRDefault="004328C6" w:rsidP="004328C6">
      <w:pPr>
        <w:pStyle w:val="Paragraphedeliste"/>
        <w:autoSpaceDE w:val="0"/>
        <w:autoSpaceDN w:val="0"/>
        <w:adjustRightInd w:val="0"/>
        <w:spacing w:after="0" w:line="240" w:lineRule="auto"/>
        <w:jc w:val="both"/>
        <w:rPr>
          <w:rFonts w:cstheme="minorHAnsi"/>
        </w:rPr>
      </w:pPr>
    </w:p>
    <w:p w14:paraId="72535729" w14:textId="77777777" w:rsidR="004328C6" w:rsidRPr="00364C6E" w:rsidRDefault="004328C6" w:rsidP="004328C6">
      <w:pPr>
        <w:tabs>
          <w:tab w:val="right" w:leader="dot" w:pos="9072"/>
        </w:tabs>
        <w:spacing w:after="0" w:line="240" w:lineRule="auto"/>
        <w:rPr>
          <w:b/>
        </w:rPr>
      </w:pPr>
      <w:r w:rsidRPr="00364C6E">
        <w:rPr>
          <w:b/>
        </w:rPr>
        <w:t>Réponse du candidat :</w:t>
      </w:r>
    </w:p>
    <w:p w14:paraId="0243C14D" w14:textId="77777777" w:rsidR="004328C6" w:rsidRPr="00B12ABD" w:rsidRDefault="004328C6" w:rsidP="004328C6">
      <w:pPr>
        <w:tabs>
          <w:tab w:val="right" w:leader="dot" w:pos="9072"/>
        </w:tabs>
        <w:spacing w:after="0" w:line="240" w:lineRule="auto"/>
        <w:rPr>
          <w:b/>
        </w:rPr>
      </w:pPr>
      <w:r w:rsidRPr="00B12ABD">
        <w:rPr>
          <w:b/>
        </w:rPr>
        <w:tab/>
      </w:r>
    </w:p>
    <w:p w14:paraId="7C5B4EC2" w14:textId="77777777" w:rsidR="004328C6" w:rsidRPr="00B12ABD" w:rsidRDefault="004328C6" w:rsidP="004328C6">
      <w:pPr>
        <w:tabs>
          <w:tab w:val="right" w:leader="dot" w:pos="9072"/>
        </w:tabs>
        <w:spacing w:after="0" w:line="240" w:lineRule="auto"/>
        <w:rPr>
          <w:b/>
        </w:rPr>
      </w:pPr>
      <w:r w:rsidRPr="00B12ABD">
        <w:rPr>
          <w:b/>
        </w:rPr>
        <w:tab/>
      </w:r>
    </w:p>
    <w:p w14:paraId="55E953A0" w14:textId="77777777" w:rsidR="004328C6" w:rsidRPr="00B12ABD" w:rsidRDefault="004328C6" w:rsidP="004328C6">
      <w:pPr>
        <w:tabs>
          <w:tab w:val="right" w:leader="dot" w:pos="9072"/>
        </w:tabs>
        <w:spacing w:after="0" w:line="240" w:lineRule="auto"/>
        <w:rPr>
          <w:b/>
        </w:rPr>
      </w:pPr>
      <w:r w:rsidRPr="00B12ABD">
        <w:rPr>
          <w:b/>
        </w:rPr>
        <w:tab/>
      </w:r>
    </w:p>
    <w:p w14:paraId="733A084C" w14:textId="77777777" w:rsidR="004328C6" w:rsidRDefault="004328C6" w:rsidP="004328C6">
      <w:pPr>
        <w:pStyle w:val="Paragraphedeliste"/>
        <w:tabs>
          <w:tab w:val="right" w:leader="dot" w:pos="9072"/>
        </w:tabs>
        <w:spacing w:after="0" w:line="240" w:lineRule="auto"/>
      </w:pPr>
      <w:r w:rsidRPr="0053334B">
        <w:tab/>
      </w:r>
    </w:p>
    <w:p w14:paraId="145D5063" w14:textId="77777777" w:rsidR="004328C6" w:rsidRPr="00F046F3" w:rsidRDefault="004328C6" w:rsidP="004328C6">
      <w:pPr>
        <w:pStyle w:val="Paragraphedeliste"/>
        <w:autoSpaceDE w:val="0"/>
        <w:autoSpaceDN w:val="0"/>
        <w:adjustRightInd w:val="0"/>
        <w:spacing w:after="0" w:line="240" w:lineRule="auto"/>
        <w:ind w:left="360"/>
        <w:jc w:val="both"/>
        <w:rPr>
          <w:rFonts w:cstheme="minorHAnsi"/>
        </w:rPr>
      </w:pPr>
    </w:p>
    <w:p w14:paraId="5AE19458" w14:textId="77777777" w:rsidR="004328C6"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différentes filières analytiques mises en œuvre (décrire également les cas spécifiques des énantiomèr</w:t>
      </w:r>
      <w:r>
        <w:rPr>
          <w:rFonts w:cstheme="minorHAnsi"/>
        </w:rPr>
        <w:t>es et des paramètres calculés).</w:t>
      </w:r>
    </w:p>
    <w:p w14:paraId="1B04DE85" w14:textId="77777777" w:rsidR="004328C6" w:rsidRDefault="004328C6" w:rsidP="004328C6">
      <w:pPr>
        <w:pStyle w:val="Paragraphedeliste"/>
        <w:autoSpaceDE w:val="0"/>
        <w:autoSpaceDN w:val="0"/>
        <w:adjustRightInd w:val="0"/>
        <w:spacing w:after="0" w:line="240" w:lineRule="auto"/>
        <w:jc w:val="both"/>
        <w:rPr>
          <w:rFonts w:cstheme="minorHAnsi"/>
        </w:rPr>
      </w:pPr>
    </w:p>
    <w:p w14:paraId="24D95309" w14:textId="77777777" w:rsidR="004328C6" w:rsidRPr="00364C6E" w:rsidRDefault="004328C6" w:rsidP="004328C6">
      <w:pPr>
        <w:tabs>
          <w:tab w:val="right" w:leader="dot" w:pos="9072"/>
        </w:tabs>
        <w:spacing w:after="0" w:line="240" w:lineRule="auto"/>
        <w:rPr>
          <w:b/>
        </w:rPr>
      </w:pPr>
      <w:r w:rsidRPr="00364C6E">
        <w:rPr>
          <w:b/>
        </w:rPr>
        <w:t>Réponse du candidat :</w:t>
      </w:r>
    </w:p>
    <w:p w14:paraId="40533505" w14:textId="77777777" w:rsidR="004328C6" w:rsidRPr="00B12ABD" w:rsidRDefault="004328C6" w:rsidP="004328C6">
      <w:pPr>
        <w:tabs>
          <w:tab w:val="right" w:leader="dot" w:pos="9072"/>
        </w:tabs>
        <w:spacing w:after="0" w:line="240" w:lineRule="auto"/>
        <w:rPr>
          <w:b/>
        </w:rPr>
      </w:pPr>
      <w:r w:rsidRPr="00B12ABD">
        <w:rPr>
          <w:b/>
        </w:rPr>
        <w:tab/>
      </w:r>
    </w:p>
    <w:p w14:paraId="5325D5DC" w14:textId="77777777" w:rsidR="004328C6" w:rsidRPr="00B12ABD" w:rsidRDefault="004328C6" w:rsidP="004328C6">
      <w:pPr>
        <w:tabs>
          <w:tab w:val="right" w:leader="dot" w:pos="9072"/>
        </w:tabs>
        <w:spacing w:after="0" w:line="240" w:lineRule="auto"/>
        <w:rPr>
          <w:b/>
        </w:rPr>
      </w:pPr>
      <w:r w:rsidRPr="00B12ABD">
        <w:rPr>
          <w:b/>
        </w:rPr>
        <w:tab/>
      </w:r>
    </w:p>
    <w:p w14:paraId="6D8A38FA" w14:textId="77777777" w:rsidR="004328C6" w:rsidRPr="00B12ABD" w:rsidRDefault="004328C6" w:rsidP="004328C6">
      <w:pPr>
        <w:tabs>
          <w:tab w:val="right" w:leader="dot" w:pos="9072"/>
        </w:tabs>
        <w:spacing w:after="0" w:line="240" w:lineRule="auto"/>
        <w:rPr>
          <w:b/>
        </w:rPr>
      </w:pPr>
      <w:r w:rsidRPr="00B12ABD">
        <w:rPr>
          <w:b/>
        </w:rPr>
        <w:tab/>
      </w:r>
    </w:p>
    <w:p w14:paraId="6AB8C9C6" w14:textId="77777777" w:rsidR="004328C6" w:rsidRPr="00B12ABD" w:rsidRDefault="004328C6" w:rsidP="004328C6">
      <w:pPr>
        <w:tabs>
          <w:tab w:val="right" w:leader="dot" w:pos="9072"/>
        </w:tabs>
        <w:spacing w:after="0" w:line="240" w:lineRule="auto"/>
        <w:rPr>
          <w:b/>
        </w:rPr>
      </w:pPr>
      <w:r w:rsidRPr="00B12ABD">
        <w:rPr>
          <w:b/>
        </w:rPr>
        <w:tab/>
      </w:r>
    </w:p>
    <w:p w14:paraId="4E21B3FB" w14:textId="77777777" w:rsidR="004328C6" w:rsidRPr="00F046F3" w:rsidRDefault="004328C6" w:rsidP="004328C6">
      <w:pPr>
        <w:pStyle w:val="Paragraphedeliste"/>
        <w:autoSpaceDE w:val="0"/>
        <w:autoSpaceDN w:val="0"/>
        <w:adjustRightInd w:val="0"/>
        <w:spacing w:after="0" w:line="240" w:lineRule="auto"/>
        <w:ind w:left="360"/>
        <w:jc w:val="both"/>
        <w:rPr>
          <w:rFonts w:cstheme="minorHAnsi"/>
        </w:rPr>
      </w:pPr>
    </w:p>
    <w:p w14:paraId="7E02721B" w14:textId="77777777" w:rsidR="004328C6" w:rsidRDefault="004328C6" w:rsidP="004328C6">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délais de démarrage des analyses et procédures mises en œuvre pour les respecter.</w:t>
      </w:r>
    </w:p>
    <w:p w14:paraId="3EE0726A" w14:textId="77777777" w:rsidR="004328C6" w:rsidRDefault="004328C6" w:rsidP="004328C6">
      <w:pPr>
        <w:pStyle w:val="Paragraphedeliste"/>
        <w:autoSpaceDE w:val="0"/>
        <w:autoSpaceDN w:val="0"/>
        <w:adjustRightInd w:val="0"/>
        <w:spacing w:after="0" w:line="240" w:lineRule="auto"/>
        <w:ind w:left="360"/>
        <w:jc w:val="both"/>
        <w:rPr>
          <w:rFonts w:cstheme="minorHAnsi"/>
        </w:rPr>
      </w:pPr>
    </w:p>
    <w:p w14:paraId="4392290B" w14:textId="77777777" w:rsidR="004328C6" w:rsidRPr="00364C6E" w:rsidRDefault="004328C6" w:rsidP="004328C6">
      <w:pPr>
        <w:tabs>
          <w:tab w:val="right" w:leader="dot" w:pos="9072"/>
        </w:tabs>
        <w:spacing w:after="0" w:line="240" w:lineRule="auto"/>
        <w:rPr>
          <w:b/>
        </w:rPr>
      </w:pPr>
      <w:r w:rsidRPr="00364C6E">
        <w:rPr>
          <w:b/>
        </w:rPr>
        <w:t>Réponse du candidat :</w:t>
      </w:r>
    </w:p>
    <w:p w14:paraId="593D7159" w14:textId="77777777" w:rsidR="004328C6" w:rsidRPr="00B12ABD" w:rsidRDefault="004328C6" w:rsidP="004328C6">
      <w:pPr>
        <w:tabs>
          <w:tab w:val="right" w:leader="dot" w:pos="9072"/>
        </w:tabs>
        <w:spacing w:after="0" w:line="240" w:lineRule="auto"/>
        <w:rPr>
          <w:b/>
        </w:rPr>
      </w:pPr>
      <w:r w:rsidRPr="00B12ABD">
        <w:rPr>
          <w:b/>
        </w:rPr>
        <w:tab/>
      </w:r>
    </w:p>
    <w:p w14:paraId="253241D2" w14:textId="77777777" w:rsidR="004328C6" w:rsidRPr="00B12ABD" w:rsidRDefault="004328C6" w:rsidP="004328C6">
      <w:pPr>
        <w:tabs>
          <w:tab w:val="right" w:leader="dot" w:pos="9072"/>
        </w:tabs>
        <w:spacing w:after="0" w:line="240" w:lineRule="auto"/>
        <w:rPr>
          <w:b/>
        </w:rPr>
      </w:pPr>
      <w:r w:rsidRPr="00B12ABD">
        <w:rPr>
          <w:b/>
        </w:rPr>
        <w:tab/>
      </w:r>
    </w:p>
    <w:p w14:paraId="1413CAA4" w14:textId="77777777" w:rsidR="004328C6" w:rsidRPr="00B12ABD" w:rsidRDefault="004328C6" w:rsidP="004328C6">
      <w:pPr>
        <w:tabs>
          <w:tab w:val="right" w:leader="dot" w:pos="9072"/>
        </w:tabs>
        <w:spacing w:after="0" w:line="240" w:lineRule="auto"/>
        <w:rPr>
          <w:b/>
        </w:rPr>
      </w:pPr>
      <w:r w:rsidRPr="00B12ABD">
        <w:rPr>
          <w:b/>
        </w:rPr>
        <w:tab/>
      </w:r>
    </w:p>
    <w:p w14:paraId="5651B5A4" w14:textId="77777777" w:rsidR="004328C6" w:rsidRPr="00B12ABD" w:rsidRDefault="004328C6" w:rsidP="004328C6">
      <w:pPr>
        <w:tabs>
          <w:tab w:val="right" w:leader="dot" w:pos="9072"/>
        </w:tabs>
        <w:spacing w:after="0" w:line="240" w:lineRule="auto"/>
        <w:rPr>
          <w:b/>
        </w:rPr>
      </w:pPr>
      <w:r w:rsidRPr="00B12ABD">
        <w:rPr>
          <w:b/>
        </w:rPr>
        <w:tab/>
      </w:r>
    </w:p>
    <w:p w14:paraId="17B23A09" w14:textId="77777777" w:rsidR="004328C6" w:rsidRPr="00F046F3" w:rsidRDefault="004328C6" w:rsidP="004328C6">
      <w:pPr>
        <w:pStyle w:val="Paragraphedeliste"/>
        <w:autoSpaceDE w:val="0"/>
        <w:autoSpaceDN w:val="0"/>
        <w:adjustRightInd w:val="0"/>
        <w:spacing w:after="0" w:line="240" w:lineRule="auto"/>
        <w:ind w:left="360"/>
        <w:jc w:val="both"/>
        <w:rPr>
          <w:rFonts w:cstheme="minorHAnsi"/>
        </w:rPr>
      </w:pPr>
    </w:p>
    <w:p w14:paraId="515E6B45" w14:textId="77777777" w:rsidR="00D6477B" w:rsidRDefault="00D6477B" w:rsidP="00D6477B">
      <w:pPr>
        <w:autoSpaceDE w:val="0"/>
        <w:autoSpaceDN w:val="0"/>
        <w:adjustRightInd w:val="0"/>
        <w:spacing w:after="0" w:line="240" w:lineRule="auto"/>
        <w:jc w:val="both"/>
        <w:rPr>
          <w:rFonts w:cstheme="minorHAnsi"/>
        </w:rPr>
      </w:pPr>
    </w:p>
    <w:p w14:paraId="7FEAE878" w14:textId="77777777" w:rsidR="00347F35" w:rsidRDefault="00347F35" w:rsidP="00D6477B">
      <w:pPr>
        <w:autoSpaceDE w:val="0"/>
        <w:autoSpaceDN w:val="0"/>
        <w:adjustRightInd w:val="0"/>
        <w:spacing w:after="0" w:line="240" w:lineRule="auto"/>
        <w:jc w:val="both"/>
        <w:rPr>
          <w:rFonts w:cstheme="minorHAnsi"/>
        </w:rPr>
      </w:pPr>
    </w:p>
    <w:p w14:paraId="01950FD0" w14:textId="77777777" w:rsidR="00347F35" w:rsidRPr="00DB05F0" w:rsidRDefault="00347F35" w:rsidP="00D6477B">
      <w:pPr>
        <w:autoSpaceDE w:val="0"/>
        <w:autoSpaceDN w:val="0"/>
        <w:adjustRightInd w:val="0"/>
        <w:spacing w:after="0" w:line="240" w:lineRule="auto"/>
        <w:jc w:val="both"/>
        <w:rPr>
          <w:rFonts w:cstheme="minorHAnsi"/>
        </w:rPr>
      </w:pPr>
    </w:p>
    <w:p w14:paraId="071FA30B" w14:textId="0796024F" w:rsidR="00D6477B" w:rsidRPr="00F80A91" w:rsidRDefault="00D6477B" w:rsidP="00D6477B">
      <w:pPr>
        <w:pStyle w:val="Paragraphedeliste"/>
        <w:numPr>
          <w:ilvl w:val="0"/>
          <w:numId w:val="25"/>
        </w:numPr>
        <w:autoSpaceDE w:val="0"/>
        <w:autoSpaceDN w:val="0"/>
        <w:adjustRightInd w:val="0"/>
        <w:spacing w:before="120" w:after="120" w:line="240" w:lineRule="auto"/>
        <w:ind w:left="431" w:hanging="431"/>
        <w:jc w:val="both"/>
        <w:rPr>
          <w:rFonts w:cstheme="minorHAnsi"/>
          <w:b/>
          <w:bCs/>
        </w:rPr>
      </w:pPr>
      <w:r>
        <w:rPr>
          <w:rFonts w:ascii="Calibri" w:eastAsia="Calibri" w:hAnsi="Calibri" w:cs="Times New Roman"/>
          <w:b/>
          <w:caps/>
          <w:szCs w:val="20"/>
        </w:rPr>
        <w:t>PERTIN</w:t>
      </w:r>
      <w:r w:rsidR="00A61CD0">
        <w:rPr>
          <w:rFonts w:ascii="Calibri" w:eastAsia="Calibri" w:hAnsi="Calibri" w:cs="Times New Roman"/>
          <w:b/>
          <w:caps/>
          <w:szCs w:val="20"/>
        </w:rPr>
        <w:t>E</w:t>
      </w:r>
      <w:r>
        <w:rPr>
          <w:rFonts w:ascii="Calibri" w:eastAsia="Calibri" w:hAnsi="Calibri" w:cs="Times New Roman"/>
          <w:b/>
          <w:caps/>
          <w:szCs w:val="20"/>
        </w:rPr>
        <w:t>NCE DE</w:t>
      </w:r>
      <w:r w:rsidR="00967E24">
        <w:rPr>
          <w:rFonts w:ascii="Calibri" w:eastAsia="Calibri" w:hAnsi="Calibri" w:cs="Times New Roman"/>
          <w:b/>
          <w:caps/>
          <w:szCs w:val="20"/>
        </w:rPr>
        <w:t xml:space="preserve"> LA</w:t>
      </w:r>
      <w:r>
        <w:rPr>
          <w:rFonts w:ascii="Calibri" w:eastAsia="Calibri" w:hAnsi="Calibri" w:cs="Times New Roman"/>
          <w:b/>
          <w:caps/>
          <w:szCs w:val="20"/>
        </w:rPr>
        <w:t xml:space="preserve"> Démarche qualité</w:t>
      </w:r>
    </w:p>
    <w:p w14:paraId="6D48384C" w14:textId="77777777" w:rsidR="00F80A91" w:rsidRPr="004328C6" w:rsidRDefault="00F80A91" w:rsidP="00F80A91">
      <w:pPr>
        <w:pStyle w:val="Paragraphedeliste"/>
        <w:autoSpaceDE w:val="0"/>
        <w:autoSpaceDN w:val="0"/>
        <w:adjustRightInd w:val="0"/>
        <w:spacing w:before="120" w:after="120" w:line="240" w:lineRule="auto"/>
        <w:ind w:left="431"/>
        <w:jc w:val="both"/>
        <w:rPr>
          <w:rFonts w:cstheme="minorHAnsi"/>
          <w:b/>
          <w:bCs/>
        </w:rPr>
      </w:pPr>
    </w:p>
    <w:p w14:paraId="0E150DE6" w14:textId="77777777" w:rsidR="00D6477B" w:rsidRPr="00430517" w:rsidRDefault="00D6477B" w:rsidP="00D6477B">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Absence de contamination des échantillons</w:t>
      </w:r>
    </w:p>
    <w:p w14:paraId="58C2EC92" w14:textId="77777777" w:rsidR="00D6477B" w:rsidRPr="00F046F3" w:rsidRDefault="00D6477B" w:rsidP="00D6477B">
      <w:pPr>
        <w:autoSpaceDE w:val="0"/>
        <w:autoSpaceDN w:val="0"/>
        <w:adjustRightInd w:val="0"/>
        <w:spacing w:after="0" w:line="240" w:lineRule="auto"/>
        <w:jc w:val="both"/>
        <w:rPr>
          <w:rFonts w:cstheme="minorHAnsi"/>
          <w:color w:val="000000"/>
        </w:rPr>
      </w:pPr>
      <w:r w:rsidRPr="00F046F3">
        <w:rPr>
          <w:rFonts w:cstheme="minorHAnsi"/>
          <w:color w:val="000000"/>
        </w:rPr>
        <w:t>Il est demandé au candidat de décrire :</w:t>
      </w:r>
    </w:p>
    <w:p w14:paraId="48FA89D6" w14:textId="77777777" w:rsidR="00D6477B" w:rsidRPr="00B92703"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B92703">
        <w:rPr>
          <w:rFonts w:cstheme="minorHAnsi"/>
        </w:rPr>
        <w:t>les</w:t>
      </w:r>
      <w:proofErr w:type="gramEnd"/>
      <w:r w:rsidRPr="00B92703">
        <w:rPr>
          <w:rFonts w:cstheme="minorHAnsi"/>
        </w:rPr>
        <w:t xml:space="preserve"> moyens mis en œuvre pour éviter toute contamination des échantillons (nature des matériaux utilisés, etc.).</w:t>
      </w:r>
    </w:p>
    <w:p w14:paraId="4E86A6B1" w14:textId="77777777" w:rsidR="00D6477B" w:rsidRDefault="00D6477B" w:rsidP="00D6477B">
      <w:pPr>
        <w:pStyle w:val="Paragraphedeliste"/>
        <w:autoSpaceDE w:val="0"/>
        <w:autoSpaceDN w:val="0"/>
        <w:adjustRightInd w:val="0"/>
        <w:spacing w:after="0" w:line="240" w:lineRule="auto"/>
        <w:jc w:val="both"/>
        <w:rPr>
          <w:rFonts w:cstheme="minorHAnsi"/>
        </w:rPr>
      </w:pPr>
    </w:p>
    <w:p w14:paraId="1EB5A6E0" w14:textId="77777777" w:rsidR="00D6477B" w:rsidRPr="00364C6E" w:rsidRDefault="00D6477B" w:rsidP="00D6477B">
      <w:pPr>
        <w:tabs>
          <w:tab w:val="right" w:leader="dot" w:pos="9072"/>
        </w:tabs>
        <w:spacing w:after="0" w:line="240" w:lineRule="auto"/>
        <w:rPr>
          <w:b/>
        </w:rPr>
      </w:pPr>
      <w:r w:rsidRPr="00364C6E">
        <w:rPr>
          <w:b/>
        </w:rPr>
        <w:t>Réponse du candidat :</w:t>
      </w:r>
    </w:p>
    <w:p w14:paraId="39CF994C" w14:textId="77777777" w:rsidR="00D6477B" w:rsidRPr="00B12ABD" w:rsidRDefault="00D6477B" w:rsidP="00D6477B">
      <w:pPr>
        <w:tabs>
          <w:tab w:val="right" w:leader="dot" w:pos="9072"/>
        </w:tabs>
        <w:spacing w:after="0" w:line="240" w:lineRule="auto"/>
        <w:rPr>
          <w:b/>
        </w:rPr>
      </w:pPr>
      <w:r w:rsidRPr="00B12ABD">
        <w:rPr>
          <w:b/>
        </w:rPr>
        <w:tab/>
      </w:r>
    </w:p>
    <w:p w14:paraId="6C38BBBE" w14:textId="77777777" w:rsidR="00D6477B" w:rsidRPr="00B12ABD" w:rsidRDefault="00D6477B" w:rsidP="00D6477B">
      <w:pPr>
        <w:tabs>
          <w:tab w:val="right" w:leader="dot" w:pos="9072"/>
        </w:tabs>
        <w:spacing w:after="0" w:line="240" w:lineRule="auto"/>
        <w:rPr>
          <w:b/>
        </w:rPr>
      </w:pPr>
      <w:r w:rsidRPr="00B12ABD">
        <w:rPr>
          <w:b/>
        </w:rPr>
        <w:tab/>
      </w:r>
    </w:p>
    <w:p w14:paraId="57875EA2" w14:textId="77777777" w:rsidR="00D6477B" w:rsidRPr="00B12ABD" w:rsidRDefault="00D6477B" w:rsidP="00D6477B">
      <w:pPr>
        <w:tabs>
          <w:tab w:val="right" w:leader="dot" w:pos="9072"/>
        </w:tabs>
        <w:spacing w:after="0" w:line="240" w:lineRule="auto"/>
        <w:rPr>
          <w:b/>
        </w:rPr>
      </w:pPr>
      <w:r w:rsidRPr="00B12ABD">
        <w:rPr>
          <w:b/>
        </w:rPr>
        <w:tab/>
      </w:r>
    </w:p>
    <w:p w14:paraId="7F465B5E" w14:textId="77777777" w:rsidR="00D6477B" w:rsidRPr="00B12ABD" w:rsidRDefault="00D6477B" w:rsidP="00D6477B">
      <w:pPr>
        <w:tabs>
          <w:tab w:val="right" w:leader="dot" w:pos="9072"/>
        </w:tabs>
        <w:spacing w:after="0" w:line="240" w:lineRule="auto"/>
        <w:rPr>
          <w:b/>
        </w:rPr>
      </w:pPr>
      <w:r w:rsidRPr="00B12ABD">
        <w:rPr>
          <w:b/>
        </w:rPr>
        <w:tab/>
      </w:r>
    </w:p>
    <w:p w14:paraId="492C2247" w14:textId="77777777" w:rsidR="00D6477B" w:rsidRPr="00F046F3" w:rsidRDefault="00D6477B" w:rsidP="00D6477B">
      <w:pPr>
        <w:pStyle w:val="Paragraphedeliste"/>
        <w:autoSpaceDE w:val="0"/>
        <w:autoSpaceDN w:val="0"/>
        <w:adjustRightInd w:val="0"/>
        <w:spacing w:before="120" w:after="120" w:line="240" w:lineRule="auto"/>
        <w:ind w:left="360"/>
        <w:jc w:val="both"/>
        <w:rPr>
          <w:rFonts w:cstheme="minorHAnsi"/>
          <w:color w:val="000000"/>
        </w:rPr>
      </w:pPr>
    </w:p>
    <w:p w14:paraId="3D2BE4D2" w14:textId="77777777" w:rsidR="00D6477B"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les</w:t>
      </w:r>
      <w:proofErr w:type="gramEnd"/>
      <w:r w:rsidRPr="00F046F3">
        <w:rPr>
          <w:rFonts w:cstheme="minorHAnsi"/>
        </w:rPr>
        <w:t xml:space="preserve"> moyens mis en œuvre pour s’assurer de l’absence de contamination des échantillons au laboratoire (blancs).</w:t>
      </w:r>
    </w:p>
    <w:p w14:paraId="57F61CC3" w14:textId="77777777" w:rsidR="00D6477B" w:rsidRDefault="00D6477B" w:rsidP="00D6477B">
      <w:pPr>
        <w:pStyle w:val="Paragraphedeliste"/>
        <w:autoSpaceDE w:val="0"/>
        <w:autoSpaceDN w:val="0"/>
        <w:adjustRightInd w:val="0"/>
        <w:spacing w:after="0" w:line="240" w:lineRule="auto"/>
        <w:jc w:val="both"/>
        <w:rPr>
          <w:rFonts w:cstheme="minorHAnsi"/>
        </w:rPr>
      </w:pPr>
    </w:p>
    <w:p w14:paraId="17BA41D4" w14:textId="77777777" w:rsidR="00D6477B" w:rsidRPr="00364C6E" w:rsidRDefault="00D6477B" w:rsidP="00D6477B">
      <w:pPr>
        <w:tabs>
          <w:tab w:val="right" w:leader="dot" w:pos="9072"/>
        </w:tabs>
        <w:spacing w:after="0" w:line="240" w:lineRule="auto"/>
        <w:rPr>
          <w:b/>
        </w:rPr>
      </w:pPr>
      <w:r w:rsidRPr="00364C6E">
        <w:rPr>
          <w:b/>
        </w:rPr>
        <w:t>Réponse du candidat :</w:t>
      </w:r>
    </w:p>
    <w:p w14:paraId="5F7C2573" w14:textId="77777777" w:rsidR="00D6477B" w:rsidRPr="00B12ABD" w:rsidRDefault="00D6477B" w:rsidP="00D6477B">
      <w:pPr>
        <w:tabs>
          <w:tab w:val="right" w:leader="dot" w:pos="9072"/>
        </w:tabs>
        <w:spacing w:after="0" w:line="240" w:lineRule="auto"/>
        <w:rPr>
          <w:b/>
        </w:rPr>
      </w:pPr>
      <w:r w:rsidRPr="00B12ABD">
        <w:rPr>
          <w:b/>
        </w:rPr>
        <w:tab/>
      </w:r>
    </w:p>
    <w:p w14:paraId="38B598E6" w14:textId="77777777" w:rsidR="00D6477B" w:rsidRPr="00B12ABD" w:rsidRDefault="00D6477B" w:rsidP="00D6477B">
      <w:pPr>
        <w:tabs>
          <w:tab w:val="right" w:leader="dot" w:pos="9072"/>
        </w:tabs>
        <w:spacing w:after="0" w:line="240" w:lineRule="auto"/>
        <w:rPr>
          <w:b/>
        </w:rPr>
      </w:pPr>
      <w:r w:rsidRPr="00B12ABD">
        <w:rPr>
          <w:b/>
        </w:rPr>
        <w:tab/>
      </w:r>
    </w:p>
    <w:p w14:paraId="29B78D84" w14:textId="77777777" w:rsidR="00D6477B" w:rsidRPr="00B12ABD" w:rsidRDefault="00D6477B" w:rsidP="00D6477B">
      <w:pPr>
        <w:tabs>
          <w:tab w:val="right" w:leader="dot" w:pos="9072"/>
        </w:tabs>
        <w:spacing w:after="0" w:line="240" w:lineRule="auto"/>
        <w:rPr>
          <w:b/>
        </w:rPr>
      </w:pPr>
      <w:r w:rsidRPr="00B12ABD">
        <w:rPr>
          <w:b/>
        </w:rPr>
        <w:tab/>
      </w:r>
    </w:p>
    <w:p w14:paraId="01BCD241" w14:textId="77777777" w:rsidR="00D6477B" w:rsidRDefault="00D6477B" w:rsidP="00D6477B">
      <w:pPr>
        <w:tabs>
          <w:tab w:val="right" w:leader="dot" w:pos="9072"/>
        </w:tabs>
        <w:spacing w:after="0" w:line="240" w:lineRule="auto"/>
        <w:rPr>
          <w:b/>
        </w:rPr>
      </w:pPr>
      <w:r w:rsidRPr="00B12ABD">
        <w:rPr>
          <w:b/>
        </w:rPr>
        <w:lastRenderedPageBreak/>
        <w:tab/>
      </w:r>
    </w:p>
    <w:p w14:paraId="7F05379E" w14:textId="77777777" w:rsidR="00F80A91" w:rsidRDefault="00F80A91" w:rsidP="00D6477B">
      <w:pPr>
        <w:tabs>
          <w:tab w:val="right" w:leader="dot" w:pos="9072"/>
        </w:tabs>
        <w:spacing w:after="0" w:line="240" w:lineRule="auto"/>
        <w:rPr>
          <w:b/>
        </w:rPr>
      </w:pPr>
    </w:p>
    <w:p w14:paraId="6B702834" w14:textId="77777777" w:rsidR="00F80A91" w:rsidRPr="00430517" w:rsidRDefault="00F80A91" w:rsidP="00F80A91">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Pr>
          <w:rFonts w:eastAsiaTheme="majorEastAsia" w:cstheme="minorHAnsi"/>
          <w:b/>
          <w:bCs/>
          <w:u w:val="single"/>
        </w:rPr>
        <w:t>Transmission des résultats d’analyses au format EDILABO</w:t>
      </w:r>
    </w:p>
    <w:p w14:paraId="48C332A7" w14:textId="77777777" w:rsidR="00F80A91" w:rsidRPr="00F046F3" w:rsidRDefault="00F80A91" w:rsidP="00F80A91">
      <w:pPr>
        <w:autoSpaceDE w:val="0"/>
        <w:autoSpaceDN w:val="0"/>
        <w:adjustRightInd w:val="0"/>
        <w:spacing w:before="120" w:after="120"/>
        <w:jc w:val="both"/>
        <w:rPr>
          <w:rFonts w:cstheme="minorHAnsi"/>
          <w:color w:val="000000"/>
        </w:rPr>
      </w:pPr>
      <w:r w:rsidRPr="00F046F3">
        <w:rPr>
          <w:rFonts w:cstheme="minorHAnsi"/>
          <w:color w:val="000000"/>
        </w:rPr>
        <w:t>Concernant les échanges de données au format EDILABO, le candidat :</w:t>
      </w:r>
    </w:p>
    <w:p w14:paraId="037B0078" w14:textId="77777777" w:rsidR="00F80A91" w:rsidRDefault="00F80A91" w:rsidP="00F80A91">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décrit</w:t>
      </w:r>
      <w:proofErr w:type="gramEnd"/>
      <w:r w:rsidRPr="00F046F3">
        <w:rPr>
          <w:rFonts w:cstheme="minorHAnsi"/>
        </w:rPr>
        <w:t xml:space="preserve"> les procédures mises en œuvre pour valider les fichiers de résultats, leur conformité</w:t>
      </w:r>
      <w:r>
        <w:rPr>
          <w:rFonts w:cstheme="minorHAnsi"/>
        </w:rPr>
        <w:t xml:space="preserve"> au scénario d’échange EDILABO.</w:t>
      </w:r>
    </w:p>
    <w:p w14:paraId="20CDC03B" w14:textId="77777777" w:rsidR="00F80A91" w:rsidRDefault="00F80A91" w:rsidP="00F80A91">
      <w:pPr>
        <w:pStyle w:val="Paragraphedeliste"/>
        <w:autoSpaceDE w:val="0"/>
        <w:autoSpaceDN w:val="0"/>
        <w:adjustRightInd w:val="0"/>
        <w:spacing w:after="0" w:line="240" w:lineRule="auto"/>
        <w:jc w:val="both"/>
        <w:rPr>
          <w:rFonts w:cstheme="minorHAnsi"/>
        </w:rPr>
      </w:pPr>
    </w:p>
    <w:p w14:paraId="10545999" w14:textId="77777777" w:rsidR="00F80A91" w:rsidRPr="00364C6E" w:rsidRDefault="00F80A91" w:rsidP="00F80A91">
      <w:pPr>
        <w:tabs>
          <w:tab w:val="right" w:leader="dot" w:pos="9072"/>
        </w:tabs>
        <w:spacing w:after="0" w:line="240" w:lineRule="auto"/>
        <w:rPr>
          <w:b/>
        </w:rPr>
      </w:pPr>
      <w:r w:rsidRPr="00364C6E">
        <w:rPr>
          <w:b/>
        </w:rPr>
        <w:t>Réponse du candidat :</w:t>
      </w:r>
    </w:p>
    <w:p w14:paraId="0EFE04F9" w14:textId="77777777" w:rsidR="00F80A91" w:rsidRPr="00B12ABD" w:rsidRDefault="00F80A91" w:rsidP="00F80A91">
      <w:pPr>
        <w:tabs>
          <w:tab w:val="right" w:leader="dot" w:pos="9072"/>
        </w:tabs>
        <w:spacing w:after="0" w:line="240" w:lineRule="auto"/>
        <w:rPr>
          <w:b/>
        </w:rPr>
      </w:pPr>
      <w:r w:rsidRPr="00B12ABD">
        <w:rPr>
          <w:b/>
        </w:rPr>
        <w:tab/>
      </w:r>
    </w:p>
    <w:p w14:paraId="42117563" w14:textId="77777777" w:rsidR="00F80A91" w:rsidRPr="00B12ABD" w:rsidRDefault="00F80A91" w:rsidP="00F80A91">
      <w:pPr>
        <w:tabs>
          <w:tab w:val="right" w:leader="dot" w:pos="9072"/>
        </w:tabs>
        <w:spacing w:after="0" w:line="240" w:lineRule="auto"/>
        <w:rPr>
          <w:b/>
        </w:rPr>
      </w:pPr>
      <w:r w:rsidRPr="00B12ABD">
        <w:rPr>
          <w:b/>
        </w:rPr>
        <w:tab/>
      </w:r>
    </w:p>
    <w:p w14:paraId="32D121E5" w14:textId="77777777" w:rsidR="00F80A91" w:rsidRPr="00B12ABD" w:rsidRDefault="00F80A91" w:rsidP="00F80A91">
      <w:pPr>
        <w:tabs>
          <w:tab w:val="right" w:leader="dot" w:pos="9072"/>
        </w:tabs>
        <w:spacing w:after="0" w:line="240" w:lineRule="auto"/>
        <w:rPr>
          <w:b/>
        </w:rPr>
      </w:pPr>
      <w:r w:rsidRPr="00B12ABD">
        <w:rPr>
          <w:b/>
        </w:rPr>
        <w:tab/>
      </w:r>
    </w:p>
    <w:p w14:paraId="1C0E1A3F" w14:textId="77777777" w:rsidR="00F80A91" w:rsidRPr="00B12ABD" w:rsidRDefault="00F80A91" w:rsidP="00F80A91">
      <w:pPr>
        <w:tabs>
          <w:tab w:val="right" w:leader="dot" w:pos="9072"/>
        </w:tabs>
        <w:spacing w:after="0" w:line="240" w:lineRule="auto"/>
        <w:rPr>
          <w:b/>
        </w:rPr>
      </w:pPr>
      <w:r w:rsidRPr="00B12ABD">
        <w:rPr>
          <w:b/>
        </w:rPr>
        <w:tab/>
      </w:r>
    </w:p>
    <w:p w14:paraId="6411A45F" w14:textId="77777777" w:rsidR="00F80A91" w:rsidRPr="00F046F3" w:rsidRDefault="00F80A91" w:rsidP="00F80A91">
      <w:pPr>
        <w:pStyle w:val="Paragraphedeliste"/>
        <w:autoSpaceDE w:val="0"/>
        <w:autoSpaceDN w:val="0"/>
        <w:adjustRightInd w:val="0"/>
        <w:spacing w:after="0" w:line="240" w:lineRule="auto"/>
        <w:ind w:left="360"/>
        <w:jc w:val="both"/>
        <w:rPr>
          <w:rFonts w:cstheme="minorHAnsi"/>
        </w:rPr>
      </w:pPr>
    </w:p>
    <w:p w14:paraId="13DBC747" w14:textId="77777777" w:rsidR="00F80A91" w:rsidRDefault="00F80A91" w:rsidP="00F80A91">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détaille</w:t>
      </w:r>
      <w:proofErr w:type="gramEnd"/>
      <w:r w:rsidRPr="00F046F3">
        <w:rPr>
          <w:rFonts w:cstheme="minorHAnsi"/>
        </w:rPr>
        <w:t xml:space="preserve"> les dispositions prises pour respecter les obligations décrites à l’article </w:t>
      </w:r>
      <w:r>
        <w:rPr>
          <w:rFonts w:cstheme="minorHAnsi"/>
        </w:rPr>
        <w:t xml:space="preserve">3.2.8.2 </w:t>
      </w:r>
      <w:r w:rsidRPr="00F046F3">
        <w:rPr>
          <w:rFonts w:cstheme="minorHAnsi"/>
        </w:rPr>
        <w:t>du C.C.T.P. relatif à la transmission des résultats au format EDILABO.</w:t>
      </w:r>
    </w:p>
    <w:p w14:paraId="71789E72" w14:textId="77777777" w:rsidR="00F80A91" w:rsidRDefault="00F80A91" w:rsidP="00F80A91">
      <w:pPr>
        <w:autoSpaceDE w:val="0"/>
        <w:autoSpaceDN w:val="0"/>
        <w:adjustRightInd w:val="0"/>
        <w:spacing w:after="0" w:line="240" w:lineRule="auto"/>
        <w:jc w:val="both"/>
        <w:rPr>
          <w:rFonts w:cstheme="minorHAnsi"/>
        </w:rPr>
      </w:pPr>
    </w:p>
    <w:p w14:paraId="3B636956" w14:textId="77777777" w:rsidR="00F80A91" w:rsidRPr="000E00FC" w:rsidRDefault="00F80A91" w:rsidP="00F80A91">
      <w:pPr>
        <w:tabs>
          <w:tab w:val="right" w:leader="dot" w:pos="9072"/>
        </w:tabs>
        <w:spacing w:after="0" w:line="240" w:lineRule="auto"/>
        <w:rPr>
          <w:b/>
        </w:rPr>
      </w:pPr>
      <w:r w:rsidRPr="000E00FC">
        <w:rPr>
          <w:b/>
        </w:rPr>
        <w:t>Réponse du candidat :</w:t>
      </w:r>
    </w:p>
    <w:p w14:paraId="6FCCCDB3" w14:textId="77777777" w:rsidR="00F80A91" w:rsidRPr="006F3657" w:rsidRDefault="00F80A91" w:rsidP="00F80A91">
      <w:pPr>
        <w:tabs>
          <w:tab w:val="right" w:leader="dot" w:pos="9072"/>
        </w:tabs>
        <w:spacing w:after="0" w:line="240" w:lineRule="auto"/>
        <w:rPr>
          <w:b/>
          <w:bCs/>
        </w:rPr>
      </w:pPr>
      <w:r w:rsidRPr="006F3657">
        <w:rPr>
          <w:b/>
          <w:bCs/>
        </w:rPr>
        <w:tab/>
      </w:r>
    </w:p>
    <w:p w14:paraId="1EFC347B" w14:textId="77777777" w:rsidR="00F80A91" w:rsidRPr="006F3657" w:rsidRDefault="00F80A91" w:rsidP="00F80A91">
      <w:pPr>
        <w:tabs>
          <w:tab w:val="right" w:leader="dot" w:pos="9072"/>
        </w:tabs>
        <w:spacing w:after="0" w:line="240" w:lineRule="auto"/>
        <w:rPr>
          <w:b/>
          <w:bCs/>
        </w:rPr>
      </w:pPr>
      <w:r w:rsidRPr="006F3657">
        <w:rPr>
          <w:b/>
          <w:bCs/>
        </w:rPr>
        <w:tab/>
      </w:r>
    </w:p>
    <w:p w14:paraId="4C760E40" w14:textId="77777777" w:rsidR="00F80A91" w:rsidRPr="006F3657" w:rsidRDefault="00F80A91" w:rsidP="00F80A91">
      <w:pPr>
        <w:tabs>
          <w:tab w:val="right" w:leader="dot" w:pos="9072"/>
        </w:tabs>
        <w:spacing w:after="0" w:line="240" w:lineRule="auto"/>
        <w:rPr>
          <w:b/>
          <w:bCs/>
        </w:rPr>
      </w:pPr>
      <w:r w:rsidRPr="006F3657">
        <w:rPr>
          <w:b/>
          <w:bCs/>
        </w:rPr>
        <w:tab/>
      </w:r>
    </w:p>
    <w:p w14:paraId="680D9699" w14:textId="77777777" w:rsidR="00F80A91" w:rsidRPr="006F3657" w:rsidRDefault="00F80A91" w:rsidP="00F80A91">
      <w:pPr>
        <w:tabs>
          <w:tab w:val="right" w:leader="dot" w:pos="9072"/>
        </w:tabs>
        <w:spacing w:after="0" w:line="240" w:lineRule="auto"/>
        <w:rPr>
          <w:b/>
          <w:bCs/>
        </w:rPr>
      </w:pPr>
      <w:r w:rsidRPr="006F3657">
        <w:rPr>
          <w:b/>
          <w:bCs/>
        </w:rPr>
        <w:tab/>
      </w:r>
    </w:p>
    <w:p w14:paraId="074528C8" w14:textId="77777777" w:rsidR="00F80A91" w:rsidRPr="00B12ABD" w:rsidRDefault="00F80A91" w:rsidP="00D6477B">
      <w:pPr>
        <w:tabs>
          <w:tab w:val="right" w:leader="dot" w:pos="9072"/>
        </w:tabs>
        <w:spacing w:after="0" w:line="240" w:lineRule="auto"/>
        <w:rPr>
          <w:b/>
        </w:rPr>
      </w:pPr>
    </w:p>
    <w:p w14:paraId="43DABE29" w14:textId="77777777" w:rsidR="00D6477B" w:rsidRPr="008B7BD2" w:rsidRDefault="00D6477B" w:rsidP="00D6477B">
      <w:pPr>
        <w:autoSpaceDE w:val="0"/>
        <w:autoSpaceDN w:val="0"/>
        <w:adjustRightInd w:val="0"/>
        <w:spacing w:after="0" w:line="240" w:lineRule="auto"/>
        <w:jc w:val="both"/>
        <w:rPr>
          <w:rFonts w:cstheme="minorHAnsi"/>
        </w:rPr>
      </w:pPr>
    </w:p>
    <w:p w14:paraId="39BE0DBA" w14:textId="6533844A" w:rsidR="00D6477B" w:rsidRPr="00430517" w:rsidRDefault="00D6477B" w:rsidP="00D6477B">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Procédure de contrôle des résultats d’analyses et gestion des</w:t>
      </w:r>
      <w:r w:rsidR="00A61CD0">
        <w:rPr>
          <w:rFonts w:eastAsiaTheme="majorEastAsia" w:cstheme="minorHAnsi"/>
          <w:b/>
          <w:bCs/>
          <w:u w:val="single"/>
        </w:rPr>
        <w:t xml:space="preserve"> demandes de confirmation</w:t>
      </w:r>
    </w:p>
    <w:p w14:paraId="4B217974" w14:textId="77777777" w:rsidR="00D6477B" w:rsidRPr="00F046F3" w:rsidRDefault="00D6477B" w:rsidP="00D6477B">
      <w:pPr>
        <w:autoSpaceDE w:val="0"/>
        <w:autoSpaceDN w:val="0"/>
        <w:adjustRightInd w:val="0"/>
        <w:spacing w:after="0" w:line="240" w:lineRule="auto"/>
        <w:jc w:val="both"/>
        <w:rPr>
          <w:rFonts w:cstheme="minorHAnsi"/>
          <w:color w:val="000000"/>
        </w:rPr>
      </w:pPr>
      <w:r w:rsidRPr="00F046F3">
        <w:rPr>
          <w:rFonts w:cstheme="minorHAnsi"/>
          <w:color w:val="000000"/>
        </w:rPr>
        <w:t>Il est demandé au candidat de :</w:t>
      </w:r>
    </w:p>
    <w:p w14:paraId="5E3D2BA9" w14:textId="77777777" w:rsidR="00D6477B"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décrire</w:t>
      </w:r>
      <w:proofErr w:type="gramEnd"/>
      <w:r w:rsidRPr="00F046F3">
        <w:rPr>
          <w:rFonts w:cstheme="minorHAnsi"/>
        </w:rPr>
        <w:t xml:space="preserve"> les contrôles des résultats d’analyses mis en place pour la physico-chimique (bilan azote, phosphore, balance </w:t>
      </w:r>
      <w:r>
        <w:rPr>
          <w:rFonts w:cstheme="minorHAnsi"/>
        </w:rPr>
        <w:t>ionique) et les micropolluants.</w:t>
      </w:r>
    </w:p>
    <w:p w14:paraId="6BC0C809" w14:textId="77777777" w:rsidR="00D6477B" w:rsidRDefault="00D6477B" w:rsidP="00D6477B">
      <w:pPr>
        <w:pStyle w:val="Paragraphedeliste"/>
        <w:autoSpaceDE w:val="0"/>
        <w:autoSpaceDN w:val="0"/>
        <w:adjustRightInd w:val="0"/>
        <w:spacing w:after="0" w:line="240" w:lineRule="auto"/>
        <w:jc w:val="both"/>
        <w:rPr>
          <w:rFonts w:cstheme="minorHAnsi"/>
        </w:rPr>
      </w:pPr>
    </w:p>
    <w:p w14:paraId="5DC6F2B6" w14:textId="77777777" w:rsidR="00D6477B" w:rsidRPr="00364C6E" w:rsidRDefault="00D6477B" w:rsidP="00D6477B">
      <w:pPr>
        <w:tabs>
          <w:tab w:val="right" w:leader="dot" w:pos="9072"/>
        </w:tabs>
        <w:spacing w:after="0" w:line="240" w:lineRule="auto"/>
        <w:rPr>
          <w:b/>
        </w:rPr>
      </w:pPr>
      <w:r w:rsidRPr="00364C6E">
        <w:rPr>
          <w:b/>
        </w:rPr>
        <w:t>Réponse du candidat :</w:t>
      </w:r>
    </w:p>
    <w:p w14:paraId="345A0A42" w14:textId="77777777" w:rsidR="00D6477B" w:rsidRPr="00B12ABD" w:rsidRDefault="00D6477B" w:rsidP="00D6477B">
      <w:pPr>
        <w:tabs>
          <w:tab w:val="right" w:leader="dot" w:pos="9072"/>
        </w:tabs>
        <w:spacing w:after="0" w:line="240" w:lineRule="auto"/>
        <w:rPr>
          <w:b/>
        </w:rPr>
      </w:pPr>
      <w:r w:rsidRPr="00B12ABD">
        <w:rPr>
          <w:b/>
        </w:rPr>
        <w:tab/>
      </w:r>
    </w:p>
    <w:p w14:paraId="7D484D28" w14:textId="77777777" w:rsidR="00D6477B" w:rsidRPr="00B12ABD" w:rsidRDefault="00D6477B" w:rsidP="00D6477B">
      <w:pPr>
        <w:tabs>
          <w:tab w:val="right" w:leader="dot" w:pos="9072"/>
        </w:tabs>
        <w:spacing w:after="0" w:line="240" w:lineRule="auto"/>
        <w:rPr>
          <w:b/>
        </w:rPr>
      </w:pPr>
      <w:r w:rsidRPr="00B12ABD">
        <w:rPr>
          <w:b/>
        </w:rPr>
        <w:tab/>
      </w:r>
    </w:p>
    <w:p w14:paraId="59C4E6CC" w14:textId="77777777" w:rsidR="00D6477B" w:rsidRPr="00B12ABD" w:rsidRDefault="00D6477B" w:rsidP="00D6477B">
      <w:pPr>
        <w:tabs>
          <w:tab w:val="right" w:leader="dot" w:pos="9072"/>
        </w:tabs>
        <w:spacing w:after="0" w:line="240" w:lineRule="auto"/>
        <w:rPr>
          <w:b/>
        </w:rPr>
      </w:pPr>
      <w:r w:rsidRPr="00B12ABD">
        <w:rPr>
          <w:b/>
        </w:rPr>
        <w:tab/>
      </w:r>
    </w:p>
    <w:p w14:paraId="71D71645" w14:textId="77777777" w:rsidR="00D6477B" w:rsidRPr="00B12ABD" w:rsidRDefault="00D6477B" w:rsidP="00D6477B">
      <w:pPr>
        <w:tabs>
          <w:tab w:val="right" w:leader="dot" w:pos="9072"/>
        </w:tabs>
        <w:spacing w:after="0" w:line="240" w:lineRule="auto"/>
        <w:rPr>
          <w:b/>
        </w:rPr>
      </w:pPr>
      <w:r w:rsidRPr="00B12ABD">
        <w:rPr>
          <w:b/>
        </w:rPr>
        <w:tab/>
      </w:r>
    </w:p>
    <w:p w14:paraId="637E4010" w14:textId="77777777" w:rsidR="00D6477B" w:rsidRPr="00F046F3" w:rsidRDefault="00D6477B" w:rsidP="00D6477B">
      <w:pPr>
        <w:pStyle w:val="Paragraphedeliste"/>
        <w:autoSpaceDE w:val="0"/>
        <w:autoSpaceDN w:val="0"/>
        <w:adjustRightInd w:val="0"/>
        <w:spacing w:after="0" w:line="240" w:lineRule="auto"/>
        <w:ind w:left="360"/>
        <w:jc w:val="both"/>
        <w:rPr>
          <w:rFonts w:cstheme="minorHAnsi"/>
        </w:rPr>
      </w:pPr>
    </w:p>
    <w:p w14:paraId="7D6C8E56" w14:textId="794233C1" w:rsidR="00D6477B"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décrire</w:t>
      </w:r>
      <w:proofErr w:type="gramEnd"/>
      <w:r w:rsidRPr="00F046F3">
        <w:rPr>
          <w:rFonts w:cstheme="minorHAnsi"/>
        </w:rPr>
        <w:t xml:space="preserve"> le traitement des d</w:t>
      </w:r>
      <w:r>
        <w:rPr>
          <w:rFonts w:cstheme="minorHAnsi"/>
        </w:rPr>
        <w:t xml:space="preserve">ifférents types de </w:t>
      </w:r>
      <w:r w:rsidR="00A61CD0">
        <w:rPr>
          <w:rFonts w:cstheme="minorHAnsi"/>
        </w:rPr>
        <w:t>demandes de confirmation</w:t>
      </w:r>
      <w:r>
        <w:rPr>
          <w:rFonts w:cstheme="minorHAnsi"/>
        </w:rPr>
        <w:t>.</w:t>
      </w:r>
    </w:p>
    <w:p w14:paraId="489D61FE" w14:textId="77777777" w:rsidR="00D6477B" w:rsidRDefault="00D6477B" w:rsidP="00D6477B">
      <w:pPr>
        <w:pStyle w:val="Paragraphedeliste"/>
        <w:autoSpaceDE w:val="0"/>
        <w:autoSpaceDN w:val="0"/>
        <w:adjustRightInd w:val="0"/>
        <w:spacing w:after="0" w:line="240" w:lineRule="auto"/>
        <w:ind w:left="360"/>
        <w:jc w:val="both"/>
        <w:rPr>
          <w:rFonts w:cstheme="minorHAnsi"/>
        </w:rPr>
      </w:pPr>
    </w:p>
    <w:p w14:paraId="58C524B7" w14:textId="77777777" w:rsidR="00D6477B" w:rsidRPr="00364C6E" w:rsidRDefault="00D6477B" w:rsidP="00D6477B">
      <w:pPr>
        <w:tabs>
          <w:tab w:val="right" w:leader="dot" w:pos="9072"/>
        </w:tabs>
        <w:spacing w:after="0" w:line="240" w:lineRule="auto"/>
        <w:rPr>
          <w:b/>
        </w:rPr>
      </w:pPr>
      <w:r w:rsidRPr="00364C6E">
        <w:rPr>
          <w:b/>
        </w:rPr>
        <w:t>Réponse du candidat :</w:t>
      </w:r>
    </w:p>
    <w:p w14:paraId="1E1E5959" w14:textId="77777777" w:rsidR="00D6477B" w:rsidRPr="00B12ABD" w:rsidRDefault="00D6477B" w:rsidP="00D6477B">
      <w:pPr>
        <w:tabs>
          <w:tab w:val="right" w:leader="dot" w:pos="9072"/>
        </w:tabs>
        <w:spacing w:after="0" w:line="240" w:lineRule="auto"/>
        <w:rPr>
          <w:b/>
        </w:rPr>
      </w:pPr>
      <w:r w:rsidRPr="00B12ABD">
        <w:rPr>
          <w:b/>
        </w:rPr>
        <w:tab/>
      </w:r>
    </w:p>
    <w:p w14:paraId="0D566F25" w14:textId="77777777" w:rsidR="00D6477B" w:rsidRPr="00B12ABD" w:rsidRDefault="00D6477B" w:rsidP="00D6477B">
      <w:pPr>
        <w:tabs>
          <w:tab w:val="right" w:leader="dot" w:pos="9072"/>
        </w:tabs>
        <w:spacing w:after="0" w:line="240" w:lineRule="auto"/>
        <w:rPr>
          <w:b/>
        </w:rPr>
      </w:pPr>
      <w:r w:rsidRPr="00B12ABD">
        <w:rPr>
          <w:b/>
        </w:rPr>
        <w:tab/>
      </w:r>
    </w:p>
    <w:p w14:paraId="47F2A0AE" w14:textId="77777777" w:rsidR="00D6477B" w:rsidRPr="00B12ABD" w:rsidRDefault="00D6477B" w:rsidP="00D6477B">
      <w:pPr>
        <w:tabs>
          <w:tab w:val="right" w:leader="dot" w:pos="9072"/>
        </w:tabs>
        <w:spacing w:after="0" w:line="240" w:lineRule="auto"/>
        <w:rPr>
          <w:b/>
        </w:rPr>
      </w:pPr>
      <w:r w:rsidRPr="00B12ABD">
        <w:rPr>
          <w:b/>
        </w:rPr>
        <w:tab/>
      </w:r>
    </w:p>
    <w:p w14:paraId="420AFC91" w14:textId="77777777" w:rsidR="00D6477B" w:rsidRPr="00B12ABD" w:rsidRDefault="00D6477B" w:rsidP="00D6477B">
      <w:pPr>
        <w:tabs>
          <w:tab w:val="right" w:leader="dot" w:pos="9072"/>
        </w:tabs>
        <w:spacing w:after="0" w:line="240" w:lineRule="auto"/>
        <w:rPr>
          <w:b/>
        </w:rPr>
      </w:pPr>
      <w:r w:rsidRPr="00B12ABD">
        <w:rPr>
          <w:b/>
        </w:rPr>
        <w:tab/>
      </w:r>
    </w:p>
    <w:p w14:paraId="3A8819D9" w14:textId="77777777" w:rsidR="00D6477B" w:rsidRPr="00F046F3" w:rsidRDefault="00D6477B" w:rsidP="00D6477B">
      <w:pPr>
        <w:pStyle w:val="Paragraphedeliste"/>
        <w:autoSpaceDE w:val="0"/>
        <w:autoSpaceDN w:val="0"/>
        <w:adjustRightInd w:val="0"/>
        <w:spacing w:after="0" w:line="240" w:lineRule="auto"/>
        <w:ind w:left="360"/>
        <w:jc w:val="both"/>
        <w:rPr>
          <w:rFonts w:cstheme="minorHAnsi"/>
        </w:rPr>
      </w:pPr>
    </w:p>
    <w:p w14:paraId="12546523" w14:textId="77777777" w:rsidR="00D6477B"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t>lister</w:t>
      </w:r>
      <w:proofErr w:type="gramEnd"/>
      <w:r w:rsidRPr="00F046F3">
        <w:rPr>
          <w:rFonts w:cstheme="minorHAnsi"/>
        </w:rPr>
        <w:t xml:space="preserve"> les réponses types qu’il est susceptible d’apporter pour les demandes de confirmation de résultats et de détailler</w:t>
      </w:r>
      <w:r>
        <w:rPr>
          <w:rFonts w:cstheme="minorHAnsi"/>
        </w:rPr>
        <w:t xml:space="preserve"> les modalités correspondantes.</w:t>
      </w:r>
    </w:p>
    <w:p w14:paraId="4AB8B83F" w14:textId="77777777" w:rsidR="00D6477B" w:rsidRDefault="00D6477B" w:rsidP="00D6477B">
      <w:pPr>
        <w:pStyle w:val="Paragraphedeliste"/>
        <w:autoSpaceDE w:val="0"/>
        <w:autoSpaceDN w:val="0"/>
        <w:adjustRightInd w:val="0"/>
        <w:spacing w:after="0" w:line="240" w:lineRule="auto"/>
        <w:ind w:left="360"/>
        <w:jc w:val="both"/>
        <w:rPr>
          <w:rFonts w:cstheme="minorHAnsi"/>
        </w:rPr>
      </w:pPr>
    </w:p>
    <w:p w14:paraId="2B811C22" w14:textId="77777777" w:rsidR="00D6477B" w:rsidRPr="00364C6E" w:rsidRDefault="00D6477B" w:rsidP="00D6477B">
      <w:pPr>
        <w:tabs>
          <w:tab w:val="right" w:leader="dot" w:pos="9072"/>
        </w:tabs>
        <w:spacing w:after="0" w:line="240" w:lineRule="auto"/>
        <w:rPr>
          <w:b/>
        </w:rPr>
      </w:pPr>
      <w:r w:rsidRPr="00364C6E">
        <w:rPr>
          <w:b/>
        </w:rPr>
        <w:t>Réponse du candidat :</w:t>
      </w:r>
    </w:p>
    <w:p w14:paraId="132116A0" w14:textId="77777777" w:rsidR="00D6477B" w:rsidRPr="00B12ABD" w:rsidRDefault="00D6477B" w:rsidP="00D6477B">
      <w:pPr>
        <w:tabs>
          <w:tab w:val="right" w:leader="dot" w:pos="9072"/>
        </w:tabs>
        <w:spacing w:after="0" w:line="240" w:lineRule="auto"/>
        <w:rPr>
          <w:b/>
        </w:rPr>
      </w:pPr>
      <w:r w:rsidRPr="00B12ABD">
        <w:rPr>
          <w:b/>
        </w:rPr>
        <w:tab/>
      </w:r>
    </w:p>
    <w:p w14:paraId="776DBC88" w14:textId="77777777" w:rsidR="00D6477B" w:rsidRPr="00B12ABD" w:rsidRDefault="00D6477B" w:rsidP="00D6477B">
      <w:pPr>
        <w:tabs>
          <w:tab w:val="right" w:leader="dot" w:pos="9072"/>
        </w:tabs>
        <w:spacing w:after="0" w:line="240" w:lineRule="auto"/>
        <w:rPr>
          <w:b/>
        </w:rPr>
      </w:pPr>
      <w:r w:rsidRPr="00B12ABD">
        <w:rPr>
          <w:b/>
        </w:rPr>
        <w:tab/>
      </w:r>
    </w:p>
    <w:p w14:paraId="47E6A764" w14:textId="77777777" w:rsidR="00D6477B" w:rsidRPr="00B12ABD" w:rsidRDefault="00D6477B" w:rsidP="00D6477B">
      <w:pPr>
        <w:tabs>
          <w:tab w:val="right" w:leader="dot" w:pos="9072"/>
        </w:tabs>
        <w:spacing w:after="0" w:line="240" w:lineRule="auto"/>
        <w:rPr>
          <w:b/>
        </w:rPr>
      </w:pPr>
      <w:r w:rsidRPr="00B12ABD">
        <w:rPr>
          <w:b/>
        </w:rPr>
        <w:tab/>
      </w:r>
    </w:p>
    <w:p w14:paraId="76B07613" w14:textId="77777777" w:rsidR="00D6477B" w:rsidRPr="00B12ABD" w:rsidRDefault="00D6477B" w:rsidP="00D6477B">
      <w:pPr>
        <w:tabs>
          <w:tab w:val="right" w:leader="dot" w:pos="9072"/>
        </w:tabs>
        <w:spacing w:after="0" w:line="240" w:lineRule="auto"/>
        <w:rPr>
          <w:b/>
        </w:rPr>
      </w:pPr>
      <w:r w:rsidRPr="00B12ABD">
        <w:rPr>
          <w:b/>
        </w:rPr>
        <w:tab/>
      </w:r>
    </w:p>
    <w:p w14:paraId="6AAEB36E" w14:textId="77777777" w:rsidR="00D6477B" w:rsidRPr="00F046F3" w:rsidRDefault="00D6477B" w:rsidP="00D6477B">
      <w:pPr>
        <w:pStyle w:val="Paragraphedeliste"/>
        <w:autoSpaceDE w:val="0"/>
        <w:autoSpaceDN w:val="0"/>
        <w:adjustRightInd w:val="0"/>
        <w:spacing w:after="0" w:line="240" w:lineRule="auto"/>
        <w:ind w:left="360"/>
        <w:jc w:val="both"/>
        <w:rPr>
          <w:rFonts w:cstheme="minorHAnsi"/>
        </w:rPr>
      </w:pPr>
    </w:p>
    <w:p w14:paraId="4B267EF8" w14:textId="77777777" w:rsidR="00D6477B" w:rsidRDefault="00D6477B" w:rsidP="00D6477B">
      <w:pPr>
        <w:pStyle w:val="Paragraphedeliste"/>
        <w:numPr>
          <w:ilvl w:val="0"/>
          <w:numId w:val="24"/>
        </w:numPr>
        <w:autoSpaceDE w:val="0"/>
        <w:autoSpaceDN w:val="0"/>
        <w:adjustRightInd w:val="0"/>
        <w:spacing w:after="0" w:line="240" w:lineRule="auto"/>
        <w:jc w:val="both"/>
        <w:rPr>
          <w:rFonts w:cstheme="minorHAnsi"/>
        </w:rPr>
      </w:pPr>
      <w:proofErr w:type="gramStart"/>
      <w:r w:rsidRPr="00F046F3">
        <w:rPr>
          <w:rFonts w:cstheme="minorHAnsi"/>
        </w:rPr>
        <w:lastRenderedPageBreak/>
        <w:t>décrire</w:t>
      </w:r>
      <w:proofErr w:type="gramEnd"/>
      <w:r w:rsidRPr="00F046F3">
        <w:rPr>
          <w:rFonts w:cstheme="minorHAnsi"/>
        </w:rPr>
        <w:t xml:space="preserve"> les modalités de mise en œuvre d’une seconde analyse pour confirmation d’un résultat analytique (avec ou sans demande de confirmation de l’agence).</w:t>
      </w:r>
    </w:p>
    <w:p w14:paraId="1EE1BB2D" w14:textId="77777777" w:rsidR="00D6477B" w:rsidRPr="00B12ABD" w:rsidRDefault="00D6477B" w:rsidP="00D6477B">
      <w:pPr>
        <w:tabs>
          <w:tab w:val="right" w:leader="dot" w:pos="9072"/>
        </w:tabs>
        <w:spacing w:after="0" w:line="240" w:lineRule="auto"/>
        <w:rPr>
          <w:b/>
        </w:rPr>
      </w:pPr>
    </w:p>
    <w:p w14:paraId="54D660F9" w14:textId="77777777" w:rsidR="00D6477B" w:rsidRPr="00364C6E" w:rsidRDefault="00D6477B" w:rsidP="00D6477B">
      <w:pPr>
        <w:tabs>
          <w:tab w:val="right" w:leader="dot" w:pos="9072"/>
        </w:tabs>
        <w:spacing w:after="0" w:line="240" w:lineRule="auto"/>
        <w:rPr>
          <w:b/>
        </w:rPr>
      </w:pPr>
      <w:r w:rsidRPr="00364C6E">
        <w:rPr>
          <w:b/>
        </w:rPr>
        <w:t>Réponse du candidat :</w:t>
      </w:r>
    </w:p>
    <w:p w14:paraId="3F531011" w14:textId="77777777" w:rsidR="00D6477B" w:rsidRPr="00B12ABD" w:rsidRDefault="00D6477B" w:rsidP="00D6477B">
      <w:pPr>
        <w:tabs>
          <w:tab w:val="right" w:leader="dot" w:pos="9072"/>
        </w:tabs>
        <w:spacing w:after="0" w:line="240" w:lineRule="auto"/>
        <w:rPr>
          <w:b/>
        </w:rPr>
      </w:pPr>
      <w:r w:rsidRPr="00B12ABD">
        <w:rPr>
          <w:b/>
        </w:rPr>
        <w:tab/>
      </w:r>
    </w:p>
    <w:p w14:paraId="709C2D52" w14:textId="77777777" w:rsidR="00D6477B" w:rsidRPr="00B12ABD" w:rsidRDefault="00D6477B" w:rsidP="00D6477B">
      <w:pPr>
        <w:tabs>
          <w:tab w:val="right" w:leader="dot" w:pos="9072"/>
        </w:tabs>
        <w:spacing w:after="0" w:line="240" w:lineRule="auto"/>
        <w:rPr>
          <w:b/>
        </w:rPr>
      </w:pPr>
      <w:r w:rsidRPr="00B12ABD">
        <w:rPr>
          <w:b/>
        </w:rPr>
        <w:tab/>
      </w:r>
    </w:p>
    <w:p w14:paraId="32839821" w14:textId="77777777" w:rsidR="00D6477B" w:rsidRPr="00B12ABD" w:rsidRDefault="00D6477B" w:rsidP="00D6477B">
      <w:pPr>
        <w:tabs>
          <w:tab w:val="right" w:leader="dot" w:pos="9072"/>
        </w:tabs>
        <w:spacing w:after="0" w:line="240" w:lineRule="auto"/>
        <w:rPr>
          <w:b/>
        </w:rPr>
      </w:pPr>
      <w:r w:rsidRPr="00B12ABD">
        <w:rPr>
          <w:b/>
        </w:rPr>
        <w:tab/>
      </w:r>
    </w:p>
    <w:p w14:paraId="7D6FEED8" w14:textId="77777777" w:rsidR="00D6477B" w:rsidRPr="00B12ABD" w:rsidRDefault="00D6477B" w:rsidP="00D6477B">
      <w:pPr>
        <w:tabs>
          <w:tab w:val="right" w:leader="dot" w:pos="9072"/>
        </w:tabs>
        <w:spacing w:after="0" w:line="240" w:lineRule="auto"/>
        <w:rPr>
          <w:b/>
        </w:rPr>
      </w:pPr>
      <w:r w:rsidRPr="00B12ABD">
        <w:rPr>
          <w:b/>
        </w:rPr>
        <w:tab/>
      </w:r>
    </w:p>
    <w:p w14:paraId="67C34117" w14:textId="77777777" w:rsidR="00D6477B" w:rsidRPr="00F046F3" w:rsidRDefault="00D6477B" w:rsidP="00D6477B">
      <w:pPr>
        <w:autoSpaceDE w:val="0"/>
        <w:autoSpaceDN w:val="0"/>
        <w:adjustRightInd w:val="0"/>
        <w:spacing w:after="0" w:line="240" w:lineRule="auto"/>
        <w:jc w:val="both"/>
        <w:rPr>
          <w:rFonts w:cstheme="minorHAnsi"/>
        </w:rPr>
      </w:pPr>
    </w:p>
    <w:p w14:paraId="48A4F5B5" w14:textId="77777777" w:rsidR="00D6477B" w:rsidRPr="00430517" w:rsidRDefault="00D6477B" w:rsidP="00D6477B">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Essais inter-laboratoires</w:t>
      </w:r>
    </w:p>
    <w:p w14:paraId="7B72FF3C" w14:textId="23049770" w:rsidR="00D6477B" w:rsidRDefault="00D6477B" w:rsidP="00D6477B">
      <w:pPr>
        <w:autoSpaceDE w:val="0"/>
        <w:autoSpaceDN w:val="0"/>
        <w:adjustRightInd w:val="0"/>
        <w:spacing w:before="120" w:after="120"/>
        <w:jc w:val="both"/>
        <w:rPr>
          <w:rFonts w:cstheme="minorHAnsi"/>
          <w:color w:val="000000"/>
        </w:rPr>
      </w:pPr>
      <w:r w:rsidRPr="00F046F3">
        <w:rPr>
          <w:rFonts w:cstheme="minorHAnsi"/>
          <w:color w:val="000000"/>
        </w:rPr>
        <w:t>Le candidat indique s'il participe à des essais inter-laboratoires mis en œuvre par des organismes indépendants et dans l'affirmative lesquels</w:t>
      </w:r>
      <w:r w:rsidR="00A61CD0">
        <w:rPr>
          <w:rFonts w:cstheme="minorHAnsi"/>
          <w:color w:val="000000"/>
        </w:rPr>
        <w:t xml:space="preserve"> (avec fourniture des justificatifs en annexe)</w:t>
      </w:r>
      <w:r w:rsidRPr="00F046F3">
        <w:rPr>
          <w:rFonts w:cstheme="minorHAnsi"/>
          <w:color w:val="000000"/>
        </w:rPr>
        <w:t>.</w:t>
      </w:r>
    </w:p>
    <w:p w14:paraId="05B6A2E0" w14:textId="77777777" w:rsidR="00D6477B" w:rsidRPr="000E00FC" w:rsidRDefault="00D6477B" w:rsidP="00D6477B">
      <w:pPr>
        <w:tabs>
          <w:tab w:val="right" w:leader="dot" w:pos="9072"/>
        </w:tabs>
        <w:spacing w:after="0" w:line="240" w:lineRule="auto"/>
        <w:rPr>
          <w:b/>
        </w:rPr>
      </w:pPr>
      <w:r w:rsidRPr="000E00FC">
        <w:rPr>
          <w:b/>
        </w:rPr>
        <w:t>Réponse du candidat :</w:t>
      </w:r>
    </w:p>
    <w:p w14:paraId="4A932B70" w14:textId="77777777" w:rsidR="00D6477B" w:rsidRPr="00F80A91" w:rsidRDefault="00D6477B" w:rsidP="00D6477B">
      <w:pPr>
        <w:tabs>
          <w:tab w:val="right" w:leader="dot" w:pos="9072"/>
        </w:tabs>
        <w:spacing w:after="0" w:line="240" w:lineRule="auto"/>
        <w:rPr>
          <w:b/>
          <w:bCs/>
        </w:rPr>
      </w:pPr>
      <w:r w:rsidRPr="00F80A91">
        <w:rPr>
          <w:b/>
          <w:bCs/>
        </w:rPr>
        <w:tab/>
      </w:r>
    </w:p>
    <w:p w14:paraId="0AF64D25" w14:textId="77777777" w:rsidR="00D6477B" w:rsidRPr="00F80A91" w:rsidRDefault="00D6477B" w:rsidP="00D6477B">
      <w:pPr>
        <w:tabs>
          <w:tab w:val="right" w:leader="dot" w:pos="9072"/>
        </w:tabs>
        <w:spacing w:after="0" w:line="240" w:lineRule="auto"/>
        <w:rPr>
          <w:b/>
          <w:bCs/>
        </w:rPr>
      </w:pPr>
      <w:r w:rsidRPr="00F80A91">
        <w:rPr>
          <w:b/>
          <w:bCs/>
        </w:rPr>
        <w:tab/>
      </w:r>
    </w:p>
    <w:p w14:paraId="25FA35AC" w14:textId="77777777" w:rsidR="00D6477B" w:rsidRPr="00F80A91" w:rsidRDefault="00D6477B" w:rsidP="00D6477B">
      <w:pPr>
        <w:tabs>
          <w:tab w:val="right" w:leader="dot" w:pos="9072"/>
        </w:tabs>
        <w:spacing w:after="0" w:line="240" w:lineRule="auto"/>
        <w:rPr>
          <w:b/>
          <w:bCs/>
        </w:rPr>
      </w:pPr>
      <w:r w:rsidRPr="00F80A91">
        <w:rPr>
          <w:b/>
          <w:bCs/>
        </w:rPr>
        <w:tab/>
      </w:r>
    </w:p>
    <w:p w14:paraId="0AE9C7ED" w14:textId="77777777" w:rsidR="00D6477B" w:rsidRDefault="00D6477B" w:rsidP="00D6477B">
      <w:pPr>
        <w:tabs>
          <w:tab w:val="right" w:leader="dot" w:pos="9072"/>
        </w:tabs>
        <w:spacing w:after="0" w:line="240" w:lineRule="auto"/>
        <w:rPr>
          <w:b/>
          <w:bCs/>
        </w:rPr>
      </w:pPr>
      <w:r w:rsidRPr="00F80A91">
        <w:rPr>
          <w:b/>
          <w:bCs/>
        </w:rPr>
        <w:tab/>
      </w:r>
    </w:p>
    <w:p w14:paraId="7727FEEE" w14:textId="77777777" w:rsidR="00F80A91" w:rsidRDefault="00F80A91" w:rsidP="00D6477B">
      <w:pPr>
        <w:tabs>
          <w:tab w:val="right" w:leader="dot" w:pos="9072"/>
        </w:tabs>
        <w:spacing w:after="0" w:line="240" w:lineRule="auto"/>
        <w:rPr>
          <w:b/>
          <w:bCs/>
        </w:rPr>
      </w:pPr>
    </w:p>
    <w:p w14:paraId="49E8B381" w14:textId="77777777" w:rsidR="00F80A91" w:rsidRDefault="00F80A91" w:rsidP="00D6477B">
      <w:pPr>
        <w:tabs>
          <w:tab w:val="right" w:leader="dot" w:pos="9072"/>
        </w:tabs>
        <w:spacing w:after="0" w:line="240" w:lineRule="auto"/>
        <w:rPr>
          <w:b/>
          <w:bCs/>
        </w:rPr>
      </w:pPr>
    </w:p>
    <w:p w14:paraId="1ED29D31" w14:textId="77777777" w:rsidR="00F80A91" w:rsidRDefault="00F80A91" w:rsidP="00D6477B">
      <w:pPr>
        <w:tabs>
          <w:tab w:val="right" w:leader="dot" w:pos="9072"/>
        </w:tabs>
        <w:spacing w:after="0" w:line="240" w:lineRule="auto"/>
        <w:rPr>
          <w:b/>
          <w:bCs/>
        </w:rPr>
      </w:pPr>
    </w:p>
    <w:p w14:paraId="42F0CF4E" w14:textId="77777777" w:rsidR="00F80A91" w:rsidRPr="00F80A91" w:rsidRDefault="00F80A91" w:rsidP="00D6477B">
      <w:pPr>
        <w:tabs>
          <w:tab w:val="right" w:leader="dot" w:pos="9072"/>
        </w:tabs>
        <w:spacing w:after="0" w:line="240" w:lineRule="auto"/>
        <w:rPr>
          <w:b/>
          <w:bCs/>
        </w:rPr>
      </w:pPr>
    </w:p>
    <w:p w14:paraId="7A0C1146" w14:textId="535D3BC0" w:rsidR="00972E13" w:rsidRPr="00967E24" w:rsidRDefault="00972E13" w:rsidP="00967E24">
      <w:pPr>
        <w:pStyle w:val="Paragraphedeliste"/>
        <w:numPr>
          <w:ilvl w:val="0"/>
          <w:numId w:val="25"/>
        </w:numPr>
        <w:autoSpaceDE w:val="0"/>
        <w:autoSpaceDN w:val="0"/>
        <w:adjustRightInd w:val="0"/>
        <w:spacing w:before="120" w:after="120" w:line="240" w:lineRule="auto"/>
        <w:ind w:left="431" w:hanging="431"/>
        <w:jc w:val="both"/>
        <w:rPr>
          <w:rFonts w:ascii="Calibri" w:eastAsia="Calibri" w:hAnsi="Calibri" w:cs="Times New Roman"/>
          <w:b/>
          <w:caps/>
          <w:szCs w:val="20"/>
        </w:rPr>
      </w:pPr>
      <w:r w:rsidRPr="00967E24">
        <w:rPr>
          <w:rFonts w:ascii="Calibri" w:eastAsia="Calibri" w:hAnsi="Calibri" w:cs="Times New Roman"/>
          <w:b/>
          <w:caps/>
          <w:szCs w:val="20"/>
        </w:rPr>
        <w:t>Démarche environnementale</w:t>
      </w:r>
      <w:r w:rsidR="002C64FC">
        <w:rPr>
          <w:rFonts w:ascii="Calibri" w:eastAsia="Calibri" w:hAnsi="Calibri" w:cs="Times New Roman"/>
          <w:b/>
          <w:caps/>
          <w:szCs w:val="20"/>
        </w:rPr>
        <w:t xml:space="preserve"> </w:t>
      </w:r>
      <w:bookmarkStart w:id="8" w:name="_Hlk195103303"/>
      <w:r w:rsidR="002C64FC">
        <w:rPr>
          <w:rFonts w:ascii="Calibri" w:eastAsia="Calibri" w:hAnsi="Calibri" w:cs="Times New Roman"/>
          <w:b/>
          <w:caps/>
          <w:szCs w:val="20"/>
        </w:rPr>
        <w:t>(cf. art 5 du CCTP)</w:t>
      </w:r>
      <w:bookmarkEnd w:id="8"/>
    </w:p>
    <w:p w14:paraId="45A78AAA" w14:textId="6416DFD2" w:rsidR="00D6477B" w:rsidRPr="00F046F3" w:rsidRDefault="00972E13" w:rsidP="00D6477B">
      <w:pPr>
        <w:autoSpaceDE w:val="0"/>
        <w:autoSpaceDN w:val="0"/>
        <w:adjustRightInd w:val="0"/>
        <w:spacing w:before="120" w:after="120"/>
        <w:jc w:val="both"/>
        <w:rPr>
          <w:rFonts w:cstheme="minorHAnsi"/>
          <w:color w:val="000000"/>
        </w:rPr>
      </w:pPr>
      <w:r w:rsidRPr="00F046F3">
        <w:rPr>
          <w:rFonts w:cstheme="minorHAnsi"/>
          <w:color w:val="000000"/>
        </w:rPr>
        <w:t>Il est demandé au candidat de</w:t>
      </w:r>
      <w:r>
        <w:rPr>
          <w:rFonts w:cstheme="minorHAnsi"/>
          <w:color w:val="000000"/>
        </w:rPr>
        <w:t xml:space="preserve"> décrire les démarches environnementales mises en œuvre dans le cadre de l’exécution du marché afin de limiter l’impact environnemental des prestations demandées.</w:t>
      </w:r>
    </w:p>
    <w:p w14:paraId="2009A49D" w14:textId="77777777" w:rsidR="00972E13" w:rsidRPr="000E00FC" w:rsidRDefault="00972E13" w:rsidP="00972E13">
      <w:pPr>
        <w:tabs>
          <w:tab w:val="right" w:leader="dot" w:pos="9072"/>
        </w:tabs>
        <w:spacing w:after="0" w:line="240" w:lineRule="auto"/>
        <w:rPr>
          <w:b/>
        </w:rPr>
      </w:pPr>
      <w:r w:rsidRPr="000E00FC">
        <w:rPr>
          <w:b/>
        </w:rPr>
        <w:t>Réponse du candidat :</w:t>
      </w:r>
    </w:p>
    <w:p w14:paraId="2CFCE584" w14:textId="77777777" w:rsidR="00972E13" w:rsidRPr="00F80A91" w:rsidRDefault="00972E13" w:rsidP="00972E13">
      <w:pPr>
        <w:tabs>
          <w:tab w:val="right" w:leader="dot" w:pos="9072"/>
        </w:tabs>
        <w:spacing w:after="0" w:line="240" w:lineRule="auto"/>
        <w:rPr>
          <w:b/>
          <w:bCs/>
        </w:rPr>
      </w:pPr>
      <w:r w:rsidRPr="00F80A91">
        <w:rPr>
          <w:b/>
          <w:bCs/>
        </w:rPr>
        <w:tab/>
      </w:r>
    </w:p>
    <w:p w14:paraId="7CFDC18E" w14:textId="77777777" w:rsidR="00972E13" w:rsidRPr="00F80A91" w:rsidRDefault="00972E13" w:rsidP="00972E13">
      <w:pPr>
        <w:tabs>
          <w:tab w:val="right" w:leader="dot" w:pos="9072"/>
        </w:tabs>
        <w:spacing w:after="0" w:line="240" w:lineRule="auto"/>
        <w:rPr>
          <w:b/>
          <w:bCs/>
        </w:rPr>
      </w:pPr>
      <w:r w:rsidRPr="00F80A91">
        <w:rPr>
          <w:b/>
          <w:bCs/>
        </w:rPr>
        <w:tab/>
      </w:r>
    </w:p>
    <w:p w14:paraId="2DF7652A" w14:textId="77777777" w:rsidR="00972E13" w:rsidRPr="00F80A91" w:rsidRDefault="00972E13" w:rsidP="00972E13">
      <w:pPr>
        <w:tabs>
          <w:tab w:val="right" w:leader="dot" w:pos="9072"/>
        </w:tabs>
        <w:spacing w:after="0" w:line="240" w:lineRule="auto"/>
        <w:rPr>
          <w:b/>
          <w:bCs/>
        </w:rPr>
      </w:pPr>
      <w:r w:rsidRPr="00F80A91">
        <w:rPr>
          <w:b/>
          <w:bCs/>
        </w:rPr>
        <w:tab/>
      </w:r>
    </w:p>
    <w:p w14:paraId="06F0CA69" w14:textId="77777777" w:rsidR="00972E13" w:rsidRPr="00F80A91" w:rsidRDefault="00972E13" w:rsidP="00972E13">
      <w:pPr>
        <w:tabs>
          <w:tab w:val="right" w:leader="dot" w:pos="9072"/>
        </w:tabs>
        <w:spacing w:after="0" w:line="240" w:lineRule="auto"/>
        <w:rPr>
          <w:b/>
          <w:bCs/>
        </w:rPr>
      </w:pPr>
      <w:r w:rsidRPr="00F80A91">
        <w:rPr>
          <w:b/>
          <w:bCs/>
        </w:rPr>
        <w:tab/>
      </w:r>
    </w:p>
    <w:p w14:paraId="1DBB9490" w14:textId="77777777" w:rsidR="00972E13" w:rsidRDefault="00972E13" w:rsidP="008B7BD2">
      <w:pPr>
        <w:tabs>
          <w:tab w:val="right" w:leader="dot" w:pos="9072"/>
        </w:tabs>
        <w:spacing w:after="0" w:line="240" w:lineRule="auto"/>
        <w:rPr>
          <w:b/>
        </w:rPr>
      </w:pPr>
    </w:p>
    <w:p w14:paraId="21E31364" w14:textId="77777777" w:rsidR="00347F35" w:rsidRDefault="00347F35" w:rsidP="008B7BD2">
      <w:pPr>
        <w:tabs>
          <w:tab w:val="right" w:leader="dot" w:pos="9072"/>
        </w:tabs>
        <w:spacing w:after="0" w:line="240" w:lineRule="auto"/>
        <w:rPr>
          <w:b/>
        </w:rPr>
      </w:pPr>
    </w:p>
    <w:p w14:paraId="7E4E6574" w14:textId="77777777" w:rsidR="00347F35" w:rsidRDefault="00347F35" w:rsidP="008B7BD2">
      <w:pPr>
        <w:tabs>
          <w:tab w:val="right" w:leader="dot" w:pos="9072"/>
        </w:tabs>
        <w:spacing w:after="0" w:line="240" w:lineRule="auto"/>
        <w:rPr>
          <w:b/>
        </w:rPr>
      </w:pPr>
    </w:p>
    <w:p w14:paraId="49573F60" w14:textId="77777777" w:rsidR="00972E13" w:rsidRDefault="00972E13" w:rsidP="00972E13">
      <w:pPr>
        <w:tabs>
          <w:tab w:val="right" w:leader="dot" w:pos="9072"/>
        </w:tabs>
        <w:spacing w:after="0" w:line="240" w:lineRule="auto"/>
        <w:rPr>
          <w:b/>
        </w:rPr>
      </w:pPr>
    </w:p>
    <w:p w14:paraId="3D308CBD" w14:textId="088CAB45" w:rsidR="007A4885" w:rsidRPr="007A4885" w:rsidRDefault="007A4885" w:rsidP="007A4885">
      <w:pPr>
        <w:pStyle w:val="Paragraphedeliste"/>
        <w:numPr>
          <w:ilvl w:val="0"/>
          <w:numId w:val="25"/>
        </w:numPr>
        <w:autoSpaceDE w:val="0"/>
        <w:autoSpaceDN w:val="0"/>
        <w:adjustRightInd w:val="0"/>
        <w:spacing w:before="120" w:after="120" w:line="240" w:lineRule="auto"/>
        <w:ind w:left="431" w:hanging="431"/>
        <w:jc w:val="both"/>
        <w:rPr>
          <w:rFonts w:cstheme="minorHAnsi"/>
          <w:b/>
          <w:bCs/>
        </w:rPr>
      </w:pPr>
      <w:r>
        <w:rPr>
          <w:rFonts w:ascii="Calibri" w:eastAsia="Calibri" w:hAnsi="Calibri" w:cs="Times New Roman"/>
          <w:b/>
          <w:caps/>
          <w:szCs w:val="20"/>
        </w:rPr>
        <w:t>Prix</w:t>
      </w:r>
    </w:p>
    <w:p w14:paraId="24C15F6E" w14:textId="77777777" w:rsidR="00A17CAD" w:rsidRDefault="00A17CAD" w:rsidP="00A17CAD">
      <w:pPr>
        <w:spacing w:after="120"/>
        <w:rPr>
          <w:rFonts w:eastAsia="Calibri"/>
          <w:szCs w:val="16"/>
        </w:rPr>
      </w:pPr>
    </w:p>
    <w:p w14:paraId="74B2B944" w14:textId="48A4E0B9" w:rsidR="00A17CAD" w:rsidRDefault="00020512" w:rsidP="00A17CAD">
      <w:pPr>
        <w:spacing w:after="120"/>
        <w:rPr>
          <w:rFonts w:eastAsia="Calibri"/>
          <w:szCs w:val="16"/>
        </w:rPr>
      </w:pPr>
      <w:bookmarkStart w:id="9" w:name="_Hlk194478962"/>
      <w:bookmarkStart w:id="10" w:name="_Hlk194478190"/>
      <w:r>
        <w:rPr>
          <w:rFonts w:eastAsia="Calibri"/>
          <w:szCs w:val="16"/>
        </w:rPr>
        <w:t>C</w:t>
      </w:r>
      <w:r w:rsidRPr="00DB05F0">
        <w:rPr>
          <w:rFonts w:eastAsia="Calibri"/>
          <w:szCs w:val="16"/>
        </w:rPr>
        <w:t>omplé</w:t>
      </w:r>
      <w:r>
        <w:rPr>
          <w:rFonts w:eastAsia="Calibri"/>
          <w:szCs w:val="16"/>
        </w:rPr>
        <w:t xml:space="preserve">ter obligatoirement le fichier « BPU-EF-Lot 1 », onglet </w:t>
      </w:r>
      <w:r w:rsidRPr="00DB05F0">
        <w:rPr>
          <w:rFonts w:eastAsia="Calibri"/>
          <w:szCs w:val="16"/>
        </w:rPr>
        <w:t>«</w:t>
      </w:r>
      <w:r w:rsidRPr="00B46119">
        <w:rPr>
          <w:rFonts w:eastAsia="Calibri"/>
          <w:b/>
          <w:bCs/>
          <w:szCs w:val="16"/>
        </w:rPr>
        <w:t xml:space="preserve"> BP</w:t>
      </w:r>
      <w:r>
        <w:rPr>
          <w:rFonts w:eastAsia="Calibri"/>
          <w:b/>
          <w:bCs/>
          <w:szCs w:val="16"/>
        </w:rPr>
        <w:t>U</w:t>
      </w:r>
      <w:r>
        <w:rPr>
          <w:rFonts w:eastAsia="Calibri"/>
          <w:szCs w:val="16"/>
        </w:rPr>
        <w:t> »</w:t>
      </w:r>
      <w:r>
        <w:rPr>
          <w:rFonts w:eastAsia="Calibri"/>
          <w:b/>
          <w:i/>
          <w:szCs w:val="16"/>
        </w:rPr>
        <w:t xml:space="preserve"> </w:t>
      </w:r>
      <w:r w:rsidRPr="000B4A7F">
        <w:rPr>
          <w:rFonts w:eastAsia="Calibri"/>
          <w:b/>
          <w:iCs/>
          <w:szCs w:val="16"/>
        </w:rPr>
        <w:t>(Annexe financière n° 1 à l'Acte d’Engagement)</w:t>
      </w:r>
      <w:r w:rsidRPr="00A15DB0">
        <w:rPr>
          <w:rFonts w:eastAsia="Calibri"/>
          <w:szCs w:val="16"/>
        </w:rPr>
        <w:t xml:space="preserve"> correspondant au lot </w:t>
      </w:r>
      <w:r>
        <w:rPr>
          <w:rFonts w:eastAsia="Calibri"/>
          <w:szCs w:val="16"/>
        </w:rPr>
        <w:t xml:space="preserve">soumissionné, </w:t>
      </w:r>
      <w:r w:rsidRPr="00131774">
        <w:rPr>
          <w:rFonts w:eastAsia="Calibri"/>
          <w:b/>
          <w:szCs w:val="16"/>
        </w:rPr>
        <w:t xml:space="preserve">en suivant les instructions de l’onglet « Notice ». Vérifier que l’onglet « </w:t>
      </w:r>
      <w:r>
        <w:rPr>
          <w:rFonts w:eastAsia="Calibri"/>
          <w:b/>
          <w:szCs w:val="16"/>
        </w:rPr>
        <w:t>BPU</w:t>
      </w:r>
      <w:r w:rsidRPr="00131774">
        <w:rPr>
          <w:rFonts w:eastAsia="Calibri"/>
          <w:b/>
          <w:szCs w:val="16"/>
        </w:rPr>
        <w:t xml:space="preserve"> » est correctement renseigné</w:t>
      </w:r>
      <w:r>
        <w:rPr>
          <w:rFonts w:eastAsia="Calibri"/>
          <w:b/>
          <w:szCs w:val="16"/>
        </w:rPr>
        <w:t xml:space="preserve"> ainsi que l’onglet « Estimation Financière ».</w:t>
      </w:r>
      <w:bookmarkEnd w:id="9"/>
    </w:p>
    <w:p w14:paraId="077A6C5A" w14:textId="77777777" w:rsidR="00A17CAD" w:rsidRDefault="00A17CAD" w:rsidP="00A17CAD">
      <w:pPr>
        <w:spacing w:after="120"/>
        <w:rPr>
          <w:rFonts w:eastAsia="Calibri"/>
          <w:szCs w:val="16"/>
        </w:rPr>
      </w:pPr>
      <w:r>
        <w:rPr>
          <w:rFonts w:eastAsia="Calibri"/>
          <w:szCs w:val="16"/>
        </w:rPr>
        <w:t xml:space="preserve">Les seules modifications autorisées dans ce fichier sont, </w:t>
      </w:r>
      <w:r w:rsidRPr="00DB05F0">
        <w:rPr>
          <w:rFonts w:eastAsia="Calibri"/>
          <w:b/>
          <w:szCs w:val="16"/>
        </w:rPr>
        <w:t>sous peine d’élimination</w:t>
      </w:r>
      <w:r>
        <w:rPr>
          <w:rFonts w:eastAsia="Calibri"/>
          <w:szCs w:val="16"/>
        </w:rPr>
        <w:t> :</w:t>
      </w:r>
    </w:p>
    <w:p w14:paraId="7E9B7BE7" w14:textId="7214B506" w:rsidR="00A17CAD" w:rsidRPr="0054706E" w:rsidRDefault="00A17CAD" w:rsidP="00A17CAD">
      <w:pPr>
        <w:pStyle w:val="Paragraphedeliste"/>
        <w:numPr>
          <w:ilvl w:val="0"/>
          <w:numId w:val="21"/>
        </w:numPr>
        <w:spacing w:after="120"/>
        <w:rPr>
          <w:rFonts w:eastAsia="Calibri"/>
          <w:szCs w:val="16"/>
        </w:rPr>
      </w:pPr>
      <w:proofErr w:type="gramStart"/>
      <w:r w:rsidRPr="0054706E">
        <w:rPr>
          <w:rFonts w:cstheme="minorHAnsi"/>
        </w:rPr>
        <w:t>dans</w:t>
      </w:r>
      <w:proofErr w:type="gramEnd"/>
      <w:r>
        <w:rPr>
          <w:rFonts w:cstheme="minorHAnsi"/>
        </w:rPr>
        <w:t xml:space="preserve"> le </w:t>
      </w:r>
      <w:r w:rsidRPr="004C01B3">
        <w:rPr>
          <w:rFonts w:cstheme="minorHAnsi"/>
          <w:b/>
        </w:rPr>
        <w:t>bordereau des prix</w:t>
      </w:r>
      <w:r w:rsidR="008112E6">
        <w:rPr>
          <w:rFonts w:cstheme="minorHAnsi"/>
          <w:b/>
        </w:rPr>
        <w:t xml:space="preserve"> unitaires</w:t>
      </w:r>
      <w:r w:rsidR="00D34DAF">
        <w:rPr>
          <w:rFonts w:cstheme="minorHAnsi"/>
          <w:b/>
        </w:rPr>
        <w:t xml:space="preserve"> </w:t>
      </w:r>
      <w:r w:rsidR="00D34DAF" w:rsidRPr="00D34DAF">
        <w:rPr>
          <w:rFonts w:cstheme="minorHAnsi"/>
          <w:bCs/>
        </w:rPr>
        <w:t>(onglet</w:t>
      </w:r>
      <w:r w:rsidR="00D34DAF">
        <w:rPr>
          <w:rFonts w:cstheme="minorHAnsi"/>
          <w:b/>
        </w:rPr>
        <w:t xml:space="preserve"> </w:t>
      </w:r>
      <w:r w:rsidR="00D34DAF" w:rsidRPr="00D34DAF">
        <w:rPr>
          <w:rFonts w:eastAsia="Calibri"/>
          <w:bCs/>
          <w:iCs/>
          <w:szCs w:val="16"/>
        </w:rPr>
        <w:t>BP</w:t>
      </w:r>
      <w:r w:rsidR="00D207F3">
        <w:rPr>
          <w:rFonts w:eastAsia="Calibri"/>
          <w:bCs/>
          <w:iCs/>
          <w:szCs w:val="16"/>
        </w:rPr>
        <w:t>U</w:t>
      </w:r>
      <w:r w:rsidR="00D34DAF" w:rsidRPr="00D34DAF">
        <w:rPr>
          <w:rFonts w:cstheme="minorHAnsi"/>
          <w:bCs/>
          <w:iCs/>
        </w:rPr>
        <w:t xml:space="preserve"> du fichier BP</w:t>
      </w:r>
      <w:r w:rsidR="00D207F3">
        <w:rPr>
          <w:rFonts w:cstheme="minorHAnsi"/>
          <w:bCs/>
          <w:iCs/>
        </w:rPr>
        <w:t>U</w:t>
      </w:r>
      <w:r w:rsidR="00D34DAF" w:rsidRPr="00D34DAF">
        <w:rPr>
          <w:rFonts w:cstheme="minorHAnsi"/>
          <w:bCs/>
          <w:iCs/>
        </w:rPr>
        <w:t>-</w:t>
      </w:r>
      <w:r w:rsidR="00D207F3">
        <w:rPr>
          <w:rFonts w:cstheme="minorHAnsi"/>
          <w:bCs/>
          <w:iCs/>
        </w:rPr>
        <w:t>EF-Lot 1</w:t>
      </w:r>
      <w:r w:rsidR="00D34DAF" w:rsidRPr="00D34DAF">
        <w:rPr>
          <w:rFonts w:cstheme="minorHAnsi"/>
          <w:bCs/>
          <w:iCs/>
        </w:rPr>
        <w:t>.xlsx</w:t>
      </w:r>
      <w:r w:rsidR="00D34DAF">
        <w:rPr>
          <w:rFonts w:cstheme="minorHAnsi"/>
          <w:bCs/>
          <w:iCs/>
        </w:rPr>
        <w:t>)</w:t>
      </w:r>
      <w:r>
        <w:rPr>
          <w:rFonts w:cstheme="minorHAnsi"/>
          <w:b/>
        </w:rPr>
        <w:t> </w:t>
      </w:r>
      <w:r>
        <w:rPr>
          <w:rFonts w:eastAsia="Calibri"/>
          <w:szCs w:val="16"/>
        </w:rPr>
        <w:t xml:space="preserve">: ajout des familles tarifaires composées des paramètres </w:t>
      </w:r>
      <w:r w:rsidRPr="00F046F3">
        <w:rPr>
          <w:rFonts w:cstheme="minorHAnsi"/>
          <w:u w:val="single"/>
        </w:rPr>
        <w:t>prioritaires</w:t>
      </w:r>
      <w:r w:rsidRPr="00F046F3">
        <w:rPr>
          <w:rFonts w:cstheme="minorHAnsi"/>
        </w:rPr>
        <w:t xml:space="preserve">, des paramètres </w:t>
      </w:r>
      <w:r w:rsidRPr="00F046F3">
        <w:rPr>
          <w:rFonts w:cstheme="minorHAnsi"/>
          <w:u w:val="single"/>
        </w:rPr>
        <w:t>recommandés</w:t>
      </w:r>
      <w:r w:rsidRPr="00F046F3">
        <w:rPr>
          <w:rFonts w:cstheme="minorHAnsi"/>
        </w:rPr>
        <w:t xml:space="preserve">, ainsi que </w:t>
      </w:r>
      <w:r>
        <w:rPr>
          <w:rFonts w:cstheme="minorHAnsi"/>
        </w:rPr>
        <w:t>des</w:t>
      </w:r>
      <w:r w:rsidRPr="00F046F3">
        <w:rPr>
          <w:rFonts w:cstheme="minorHAnsi"/>
        </w:rPr>
        <w:t xml:space="preserve"> paramètres </w:t>
      </w:r>
      <w:r w:rsidRPr="00F046F3">
        <w:rPr>
          <w:rFonts w:cstheme="minorHAnsi"/>
          <w:u w:val="single"/>
        </w:rPr>
        <w:t>complémentaires</w:t>
      </w:r>
      <w:r w:rsidRPr="0054706E">
        <w:rPr>
          <w:rFonts w:cstheme="minorHAnsi"/>
        </w:rPr>
        <w:t xml:space="preserve"> et</w:t>
      </w:r>
      <w:r>
        <w:rPr>
          <w:rFonts w:cstheme="minorHAnsi"/>
          <w:u w:val="single"/>
        </w:rPr>
        <w:t xml:space="preserve"> supplémentaires ;</w:t>
      </w:r>
    </w:p>
    <w:p w14:paraId="2DED4A80" w14:textId="374A7CE0" w:rsidR="00A17CAD" w:rsidRPr="004C01B3" w:rsidRDefault="00A17CAD" w:rsidP="00A17CAD">
      <w:pPr>
        <w:pStyle w:val="Paragraphedeliste"/>
        <w:numPr>
          <w:ilvl w:val="0"/>
          <w:numId w:val="21"/>
        </w:numPr>
        <w:spacing w:after="120"/>
        <w:rPr>
          <w:rFonts w:eastAsia="Calibri"/>
          <w:szCs w:val="16"/>
        </w:rPr>
      </w:pPr>
      <w:proofErr w:type="gramStart"/>
      <w:r w:rsidRPr="004C01B3">
        <w:rPr>
          <w:rFonts w:cstheme="minorHAnsi"/>
        </w:rPr>
        <w:t>dans</w:t>
      </w:r>
      <w:proofErr w:type="gramEnd"/>
      <w:r w:rsidRPr="004C01B3">
        <w:rPr>
          <w:rFonts w:cstheme="minorHAnsi"/>
        </w:rPr>
        <w:t xml:space="preserve"> l</w:t>
      </w:r>
      <w:r w:rsidR="00D207F3">
        <w:rPr>
          <w:rFonts w:cstheme="minorHAnsi"/>
        </w:rPr>
        <w:t>’</w:t>
      </w:r>
      <w:r w:rsidR="00D207F3" w:rsidRPr="00D207F3">
        <w:rPr>
          <w:rFonts w:cstheme="minorHAnsi"/>
          <w:b/>
          <w:bCs/>
        </w:rPr>
        <w:t>estimation</w:t>
      </w:r>
      <w:r w:rsidR="00D207F3">
        <w:rPr>
          <w:rFonts w:cstheme="minorHAnsi"/>
        </w:rPr>
        <w:t xml:space="preserve"> </w:t>
      </w:r>
      <w:r w:rsidRPr="004C01B3">
        <w:rPr>
          <w:rFonts w:cstheme="minorHAnsi"/>
          <w:b/>
        </w:rPr>
        <w:t>financière </w:t>
      </w:r>
      <w:r w:rsidR="00D34DAF" w:rsidRPr="00D34DAF">
        <w:rPr>
          <w:rFonts w:cstheme="minorHAnsi"/>
          <w:bCs/>
        </w:rPr>
        <w:t>(onglet</w:t>
      </w:r>
      <w:r w:rsidR="00D34DAF">
        <w:rPr>
          <w:rFonts w:cstheme="minorHAnsi"/>
          <w:b/>
        </w:rPr>
        <w:t xml:space="preserve"> </w:t>
      </w:r>
      <w:r w:rsidR="00D207F3" w:rsidRPr="00D207F3">
        <w:rPr>
          <w:rFonts w:cstheme="minorHAnsi"/>
          <w:bCs/>
        </w:rPr>
        <w:t>EF</w:t>
      </w:r>
      <w:r w:rsidR="00D34DAF" w:rsidRPr="00D34DAF">
        <w:rPr>
          <w:rFonts w:cstheme="minorHAnsi"/>
          <w:bCs/>
          <w:iCs/>
        </w:rPr>
        <w:t xml:space="preserve"> du fichier BP</w:t>
      </w:r>
      <w:r w:rsidR="00D207F3">
        <w:rPr>
          <w:rFonts w:cstheme="minorHAnsi"/>
          <w:bCs/>
          <w:iCs/>
        </w:rPr>
        <w:t>U</w:t>
      </w:r>
      <w:r w:rsidR="00D34DAF" w:rsidRPr="00D34DAF">
        <w:rPr>
          <w:rFonts w:cstheme="minorHAnsi"/>
          <w:bCs/>
          <w:iCs/>
        </w:rPr>
        <w:t>-</w:t>
      </w:r>
      <w:r w:rsidR="00D207F3">
        <w:rPr>
          <w:rFonts w:cstheme="minorHAnsi"/>
          <w:bCs/>
          <w:iCs/>
        </w:rPr>
        <w:t>EF-Lot1</w:t>
      </w:r>
      <w:r w:rsidR="00D34DAF" w:rsidRPr="00D34DAF">
        <w:rPr>
          <w:rFonts w:cstheme="minorHAnsi"/>
          <w:bCs/>
          <w:iCs/>
        </w:rPr>
        <w:t>.xlsx</w:t>
      </w:r>
      <w:r w:rsidR="00D34DAF">
        <w:rPr>
          <w:rFonts w:cstheme="minorHAnsi"/>
          <w:bCs/>
          <w:iCs/>
        </w:rPr>
        <w:t>)</w:t>
      </w:r>
      <w:r w:rsidR="00D34DAF">
        <w:rPr>
          <w:rFonts w:cstheme="minorHAnsi"/>
          <w:b/>
        </w:rPr>
        <w:t> </w:t>
      </w:r>
      <w:r w:rsidRPr="004C01B3">
        <w:rPr>
          <w:rFonts w:eastAsia="Calibri"/>
          <w:szCs w:val="16"/>
        </w:rPr>
        <w:t xml:space="preserve">: ajout de ces </w:t>
      </w:r>
      <w:r w:rsidRPr="004C01B3">
        <w:rPr>
          <w:rFonts w:eastAsia="Calibri"/>
          <w:b/>
          <w:szCs w:val="16"/>
        </w:rPr>
        <w:t>mêmes</w:t>
      </w:r>
      <w:r w:rsidRPr="004C01B3">
        <w:rPr>
          <w:rFonts w:eastAsia="Calibri"/>
          <w:szCs w:val="16"/>
        </w:rPr>
        <w:t xml:space="preserve"> familles tarifaires composées des paramètres </w:t>
      </w:r>
      <w:r w:rsidRPr="004C01B3">
        <w:rPr>
          <w:rFonts w:cstheme="minorHAnsi"/>
          <w:u w:val="single"/>
        </w:rPr>
        <w:t>prioritaires</w:t>
      </w:r>
      <w:r w:rsidRPr="004C01B3">
        <w:rPr>
          <w:rFonts w:cstheme="minorHAnsi"/>
        </w:rPr>
        <w:t xml:space="preserve">, des paramètres </w:t>
      </w:r>
      <w:r w:rsidRPr="004C01B3">
        <w:rPr>
          <w:rFonts w:cstheme="minorHAnsi"/>
          <w:u w:val="single"/>
        </w:rPr>
        <w:t>recommandés</w:t>
      </w:r>
      <w:r w:rsidRPr="004C01B3">
        <w:rPr>
          <w:rFonts w:cstheme="minorHAnsi"/>
        </w:rPr>
        <w:t xml:space="preserve">, ainsi que des paramètres </w:t>
      </w:r>
      <w:r w:rsidRPr="004C01B3">
        <w:rPr>
          <w:rFonts w:cstheme="minorHAnsi"/>
          <w:u w:val="single"/>
        </w:rPr>
        <w:t>complémentaires</w:t>
      </w:r>
      <w:r w:rsidRPr="004C01B3">
        <w:rPr>
          <w:rFonts w:cstheme="minorHAnsi"/>
        </w:rPr>
        <w:t xml:space="preserve"> (paramètres </w:t>
      </w:r>
      <w:r w:rsidRPr="004C01B3">
        <w:rPr>
          <w:rFonts w:cstheme="minorHAnsi"/>
          <w:u w:val="single"/>
        </w:rPr>
        <w:t>supplémentaires</w:t>
      </w:r>
      <w:r w:rsidRPr="004C01B3">
        <w:rPr>
          <w:rFonts w:cstheme="minorHAnsi"/>
        </w:rPr>
        <w:t xml:space="preserve"> exclus).</w:t>
      </w:r>
      <w:bookmarkEnd w:id="10"/>
    </w:p>
    <w:p w14:paraId="034FD477" w14:textId="577FCEB3" w:rsidR="00A17CAD" w:rsidRDefault="00A17CAD" w:rsidP="00A17CAD">
      <w:pPr>
        <w:autoSpaceDE w:val="0"/>
        <w:autoSpaceDN w:val="0"/>
        <w:adjustRightInd w:val="0"/>
        <w:spacing w:after="0" w:line="240" w:lineRule="auto"/>
        <w:jc w:val="both"/>
        <w:rPr>
          <w:rFonts w:cstheme="minorHAnsi"/>
          <w:b/>
          <w:bCs/>
        </w:rPr>
      </w:pPr>
    </w:p>
    <w:p w14:paraId="2896830B" w14:textId="77777777" w:rsidR="00A17CAD" w:rsidRPr="00430517" w:rsidRDefault="00A17CAD" w:rsidP="00A17CAD">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lastRenderedPageBreak/>
        <w:t>Prestations de prélèvements</w:t>
      </w:r>
    </w:p>
    <w:p w14:paraId="312DFE1D" w14:textId="77777777" w:rsidR="00A17CAD" w:rsidRDefault="00A17CAD" w:rsidP="00A17CAD">
      <w:pPr>
        <w:autoSpaceDE w:val="0"/>
        <w:autoSpaceDN w:val="0"/>
        <w:adjustRightInd w:val="0"/>
        <w:spacing w:before="120" w:after="120"/>
        <w:jc w:val="both"/>
        <w:rPr>
          <w:rFonts w:cstheme="minorHAnsi"/>
          <w:color w:val="000000"/>
        </w:rPr>
      </w:pPr>
      <w:r w:rsidRPr="00F046F3">
        <w:rPr>
          <w:rFonts w:cstheme="minorHAnsi"/>
          <w:color w:val="000000"/>
        </w:rPr>
        <w:t>Le candidat explicite, dans son offre, la manière dont il a évalué le prix unitaire de chaque type de prestation liée au prélèvement dans le bordereau des prix unitaires (durée de la prestation, distance et/ou durée de déplacement en fonction des situations géographiques, nombre moyen de prestations par jour, coûts journaliers techniciens et/ou ingénieurs).</w:t>
      </w:r>
    </w:p>
    <w:p w14:paraId="4C7A6318" w14:textId="77777777" w:rsidR="00A17CAD" w:rsidRPr="000E00FC" w:rsidRDefault="00A17CAD" w:rsidP="00A17CAD">
      <w:pPr>
        <w:tabs>
          <w:tab w:val="right" w:leader="dot" w:pos="9072"/>
        </w:tabs>
        <w:spacing w:after="0" w:line="240" w:lineRule="auto"/>
        <w:rPr>
          <w:b/>
        </w:rPr>
      </w:pPr>
      <w:r w:rsidRPr="000E00FC">
        <w:rPr>
          <w:b/>
        </w:rPr>
        <w:t>Réponse du candidat :</w:t>
      </w:r>
    </w:p>
    <w:p w14:paraId="0E387147" w14:textId="77777777" w:rsidR="00A17CAD" w:rsidRPr="00A6154C" w:rsidRDefault="00A17CAD" w:rsidP="00A17CAD">
      <w:pPr>
        <w:tabs>
          <w:tab w:val="right" w:leader="dot" w:pos="9072"/>
        </w:tabs>
        <w:spacing w:after="0" w:line="240" w:lineRule="auto"/>
        <w:rPr>
          <w:b/>
          <w:bCs/>
        </w:rPr>
      </w:pPr>
      <w:r w:rsidRPr="00A6154C">
        <w:rPr>
          <w:b/>
          <w:bCs/>
        </w:rPr>
        <w:tab/>
      </w:r>
    </w:p>
    <w:p w14:paraId="265E774D" w14:textId="77777777" w:rsidR="00A17CAD" w:rsidRPr="00A6154C" w:rsidRDefault="00A17CAD" w:rsidP="00A17CAD">
      <w:pPr>
        <w:tabs>
          <w:tab w:val="right" w:leader="dot" w:pos="9072"/>
        </w:tabs>
        <w:spacing w:after="0" w:line="240" w:lineRule="auto"/>
        <w:rPr>
          <w:b/>
          <w:bCs/>
        </w:rPr>
      </w:pPr>
      <w:r w:rsidRPr="00A6154C">
        <w:rPr>
          <w:b/>
          <w:bCs/>
        </w:rPr>
        <w:tab/>
      </w:r>
    </w:p>
    <w:p w14:paraId="11139BE5" w14:textId="77777777" w:rsidR="00A17CAD" w:rsidRPr="00A6154C" w:rsidRDefault="00A17CAD" w:rsidP="00A17CAD">
      <w:pPr>
        <w:tabs>
          <w:tab w:val="right" w:leader="dot" w:pos="9072"/>
        </w:tabs>
        <w:spacing w:after="0" w:line="240" w:lineRule="auto"/>
        <w:rPr>
          <w:b/>
          <w:bCs/>
        </w:rPr>
      </w:pPr>
      <w:r w:rsidRPr="00A6154C">
        <w:rPr>
          <w:b/>
          <w:bCs/>
        </w:rPr>
        <w:tab/>
      </w:r>
    </w:p>
    <w:p w14:paraId="38504847" w14:textId="77777777" w:rsidR="00A17CAD" w:rsidRPr="00A6154C" w:rsidRDefault="00A17CAD" w:rsidP="00A17CAD">
      <w:pPr>
        <w:tabs>
          <w:tab w:val="right" w:leader="dot" w:pos="9072"/>
        </w:tabs>
        <w:spacing w:after="0" w:line="240" w:lineRule="auto"/>
        <w:rPr>
          <w:b/>
          <w:bCs/>
        </w:rPr>
      </w:pPr>
      <w:r w:rsidRPr="00A6154C">
        <w:rPr>
          <w:b/>
          <w:bCs/>
        </w:rPr>
        <w:tab/>
      </w:r>
    </w:p>
    <w:p w14:paraId="7AF1AC72" w14:textId="77777777" w:rsidR="00A17CAD" w:rsidRPr="00F046F3" w:rsidRDefault="00A17CAD" w:rsidP="00A17CAD">
      <w:pPr>
        <w:autoSpaceDE w:val="0"/>
        <w:autoSpaceDN w:val="0"/>
        <w:adjustRightInd w:val="0"/>
        <w:spacing w:before="120" w:after="120"/>
        <w:jc w:val="both"/>
        <w:rPr>
          <w:rFonts w:cstheme="minorHAnsi"/>
          <w:color w:val="000000"/>
        </w:rPr>
      </w:pPr>
    </w:p>
    <w:p w14:paraId="24719DC2" w14:textId="77777777" w:rsidR="00A17CAD" w:rsidRPr="00430517" w:rsidRDefault="00A17CAD" w:rsidP="00A17CAD">
      <w:pPr>
        <w:pStyle w:val="Paragraphedeliste"/>
        <w:numPr>
          <w:ilvl w:val="1"/>
          <w:numId w:val="25"/>
        </w:numPr>
        <w:autoSpaceDE w:val="0"/>
        <w:autoSpaceDN w:val="0"/>
        <w:adjustRightInd w:val="0"/>
        <w:spacing w:before="120" w:after="120" w:line="240" w:lineRule="auto"/>
        <w:ind w:left="578" w:hanging="578"/>
        <w:jc w:val="both"/>
        <w:rPr>
          <w:rFonts w:eastAsiaTheme="majorEastAsia" w:cstheme="minorHAnsi"/>
          <w:b/>
          <w:bCs/>
          <w:u w:val="single"/>
        </w:rPr>
      </w:pPr>
      <w:r w:rsidRPr="00430517">
        <w:rPr>
          <w:rFonts w:eastAsiaTheme="majorEastAsia" w:cstheme="minorHAnsi"/>
          <w:b/>
          <w:bCs/>
          <w:u w:val="single"/>
        </w:rPr>
        <w:t>Prestations d’analyses</w:t>
      </w:r>
    </w:p>
    <w:p w14:paraId="35BDD732" w14:textId="77777777" w:rsidR="00A17CAD" w:rsidRPr="00F046F3" w:rsidRDefault="00A17CAD" w:rsidP="00A17CAD">
      <w:pPr>
        <w:autoSpaceDE w:val="0"/>
        <w:autoSpaceDN w:val="0"/>
        <w:adjustRightInd w:val="0"/>
        <w:spacing w:before="120" w:after="120"/>
        <w:jc w:val="both"/>
        <w:rPr>
          <w:rFonts w:cstheme="minorHAnsi"/>
          <w:color w:val="000000"/>
        </w:rPr>
      </w:pPr>
      <w:r w:rsidRPr="00F046F3">
        <w:rPr>
          <w:rFonts w:cstheme="minorHAnsi"/>
          <w:color w:val="000000"/>
        </w:rPr>
        <w:t xml:space="preserve">Le prix unitaire des différentes familles tarifaires est à mentionner </w:t>
      </w:r>
      <w:r w:rsidRPr="0054706E">
        <w:rPr>
          <w:rFonts w:cstheme="minorHAnsi"/>
          <w:b/>
          <w:color w:val="000000"/>
        </w:rPr>
        <w:t>uniquement</w:t>
      </w:r>
      <w:r>
        <w:rPr>
          <w:rFonts w:cstheme="minorHAnsi"/>
          <w:color w:val="000000"/>
        </w:rPr>
        <w:t xml:space="preserve"> </w:t>
      </w:r>
      <w:r w:rsidRPr="00F046F3">
        <w:rPr>
          <w:rFonts w:cstheme="minorHAnsi"/>
          <w:color w:val="000000"/>
        </w:rPr>
        <w:t>dans le bordereau des prix</w:t>
      </w:r>
      <w:r>
        <w:rPr>
          <w:rFonts w:cstheme="minorHAnsi"/>
          <w:color w:val="000000"/>
        </w:rPr>
        <w:t>.</w:t>
      </w:r>
    </w:p>
    <w:p w14:paraId="061A6F3D" w14:textId="4EF56A16" w:rsidR="007A4885" w:rsidRDefault="00A17CAD" w:rsidP="00A17CAD">
      <w:pPr>
        <w:autoSpaceDE w:val="0"/>
        <w:autoSpaceDN w:val="0"/>
        <w:adjustRightInd w:val="0"/>
        <w:spacing w:before="120" w:after="120" w:line="240" w:lineRule="auto"/>
        <w:jc w:val="both"/>
        <w:rPr>
          <w:rFonts w:cstheme="minorHAnsi"/>
          <w:b/>
          <w:bCs/>
        </w:rPr>
      </w:pPr>
      <w:r w:rsidRPr="00F046F3">
        <w:rPr>
          <w:rFonts w:cstheme="minorHAnsi"/>
          <w:color w:val="000000"/>
        </w:rPr>
        <w:t xml:space="preserve">En outre, il est demandé au candidat d’introduire dans le bordereau des prix (et non dans la </w:t>
      </w:r>
      <w:r>
        <w:rPr>
          <w:rFonts w:cstheme="minorHAnsi"/>
          <w:color w:val="000000"/>
        </w:rPr>
        <w:t>simulation financière</w:t>
      </w:r>
      <w:r w:rsidRPr="00F046F3">
        <w:rPr>
          <w:rFonts w:cstheme="minorHAnsi"/>
          <w:color w:val="000000"/>
        </w:rPr>
        <w:t xml:space="preserve"> type non contractuelle) les familles tarifaires composées des paramètres </w:t>
      </w:r>
      <w:r w:rsidRPr="00F046F3">
        <w:rPr>
          <w:rFonts w:cstheme="minorHAnsi"/>
          <w:color w:val="000000"/>
          <w:u w:val="single"/>
        </w:rPr>
        <w:t xml:space="preserve">supplémentaires </w:t>
      </w:r>
      <w:r w:rsidRPr="00F046F3">
        <w:rPr>
          <w:rFonts w:cstheme="minorHAnsi"/>
          <w:color w:val="000000"/>
        </w:rPr>
        <w:t xml:space="preserve">qu’il est en mesure d’analyser. Ces familles pourront être commandées en cours de marché (émission de bon de commande) </w:t>
      </w:r>
      <w:proofErr w:type="gramStart"/>
      <w:r w:rsidRPr="00F046F3">
        <w:rPr>
          <w:rFonts w:cstheme="minorHAnsi"/>
          <w:color w:val="000000"/>
        </w:rPr>
        <w:t>suite à des évolutions</w:t>
      </w:r>
      <w:proofErr w:type="gramEnd"/>
      <w:r w:rsidRPr="00F046F3">
        <w:rPr>
          <w:rFonts w:cstheme="minorHAnsi"/>
          <w:color w:val="000000"/>
        </w:rPr>
        <w:t xml:space="preserve"> de la réglementation en vigueur.</w:t>
      </w:r>
    </w:p>
    <w:sectPr w:rsidR="007A4885" w:rsidSect="00466A03">
      <w:footerReference w:type="default" r:id="rId11"/>
      <w:pgSz w:w="11906" w:h="16838"/>
      <w:pgMar w:top="851" w:right="1133"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67D6B" w14:textId="77777777" w:rsidR="000D71CB" w:rsidRDefault="000D71CB" w:rsidP="003E1D23">
      <w:pPr>
        <w:spacing w:after="0" w:line="240" w:lineRule="auto"/>
      </w:pPr>
      <w:r>
        <w:separator/>
      </w:r>
    </w:p>
  </w:endnote>
  <w:endnote w:type="continuationSeparator" w:id="0">
    <w:p w14:paraId="11F7DBA3" w14:textId="77777777" w:rsidR="000D71CB" w:rsidRDefault="000D71CB" w:rsidP="003E1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5ACC8" w14:textId="77777777" w:rsidR="008E522F" w:rsidRPr="004A4727" w:rsidRDefault="008E522F" w:rsidP="004A4727">
    <w:pPr>
      <w:pStyle w:val="Pieddepage"/>
      <w:jc w:val="right"/>
    </w:pPr>
    <w:r w:rsidRPr="004A4727">
      <w:t xml:space="preserve">Page </w:t>
    </w:r>
    <w:r w:rsidRPr="004A4727">
      <w:fldChar w:fldCharType="begin"/>
    </w:r>
    <w:r w:rsidRPr="004A4727">
      <w:instrText>PAGE  \* Arabic  \* MERGEFORMAT</w:instrText>
    </w:r>
    <w:r w:rsidRPr="004A4727">
      <w:fldChar w:fldCharType="separate"/>
    </w:r>
    <w:r w:rsidRPr="004A4727">
      <w:t>2</w:t>
    </w:r>
    <w:r w:rsidRPr="004A4727">
      <w:fldChar w:fldCharType="end"/>
    </w:r>
    <w:r w:rsidRPr="004A4727">
      <w:t xml:space="preserve"> sur </w:t>
    </w:r>
    <w:r w:rsidR="00C8576A">
      <w:fldChar w:fldCharType="begin"/>
    </w:r>
    <w:r w:rsidR="00C8576A">
      <w:instrText>NUMPAGES  \* arabe  \* MERGEFORMAT</w:instrText>
    </w:r>
    <w:r w:rsidR="00C8576A">
      <w:fldChar w:fldCharType="separate"/>
    </w:r>
    <w:r w:rsidRPr="004A4727">
      <w:t>2</w:t>
    </w:r>
    <w:r w:rsidR="00C8576A">
      <w:fldChar w:fldCharType="end"/>
    </w:r>
  </w:p>
  <w:p w14:paraId="5E426160" w14:textId="77777777" w:rsidR="003E1D23" w:rsidRDefault="003E1D2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0D3AF" w14:textId="77777777" w:rsidR="000D71CB" w:rsidRDefault="000D71CB" w:rsidP="003E1D23">
      <w:pPr>
        <w:spacing w:after="0" w:line="240" w:lineRule="auto"/>
      </w:pPr>
      <w:r>
        <w:separator/>
      </w:r>
    </w:p>
  </w:footnote>
  <w:footnote w:type="continuationSeparator" w:id="0">
    <w:p w14:paraId="251A91D2" w14:textId="77777777" w:rsidR="000D71CB" w:rsidRDefault="000D71CB" w:rsidP="003E1D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5pt;height:14.25pt;visibility:visible;mso-wrap-style:square" o:bullet="t">
        <v:imagedata r:id="rId1" o:title=""/>
      </v:shape>
    </w:pict>
  </w:numPicBullet>
  <w:abstractNum w:abstractNumId="0" w15:restartNumberingAfterBreak="0">
    <w:nsid w:val="FFFFFFFE"/>
    <w:multiLevelType w:val="singleLevel"/>
    <w:tmpl w:val="AB2C3118"/>
    <w:lvl w:ilvl="0">
      <w:numFmt w:val="bullet"/>
      <w:lvlText w:val="*"/>
      <w:lvlJc w:val="left"/>
    </w:lvl>
  </w:abstractNum>
  <w:abstractNum w:abstractNumId="1" w15:restartNumberingAfterBreak="0">
    <w:nsid w:val="01262C06"/>
    <w:multiLevelType w:val="hybridMultilevel"/>
    <w:tmpl w:val="63CA9EB8"/>
    <w:lvl w:ilvl="0" w:tplc="22045E92">
      <w:numFmt w:val="bullet"/>
      <w:lvlText w:val="-"/>
      <w:lvlJc w:val="left"/>
      <w:pPr>
        <w:ind w:left="720" w:hanging="360"/>
      </w:pPr>
      <w:rPr>
        <w:rFonts w:ascii="Calibri" w:eastAsia="Calibr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6D5AAB"/>
    <w:multiLevelType w:val="hybridMultilevel"/>
    <w:tmpl w:val="1B68CCAE"/>
    <w:lvl w:ilvl="0" w:tplc="3E5C9F04">
      <w:start w:val="1"/>
      <w:numFmt w:val="bullet"/>
      <w:lvlText w:val="ð"/>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79A59F3"/>
    <w:multiLevelType w:val="hybridMultilevel"/>
    <w:tmpl w:val="48BE07A0"/>
    <w:lvl w:ilvl="0" w:tplc="131A0EBA">
      <w:start w:val="1"/>
      <w:numFmt w:val="decimal"/>
      <w:lvlText w:val="%1."/>
      <w:lvlJc w:val="left"/>
      <w:pPr>
        <w:ind w:left="720" w:hanging="360"/>
      </w:pPr>
      <w:rPr>
        <w:rFonts w:ascii="Times New Roman" w:hAnsi="Times New Roman" w:cs="Times New Roman" w:hint="default"/>
        <w:b w:val="0"/>
        <w:w w:val="136"/>
        <w:sz w:val="20"/>
        <w:u w:val="none"/>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A6951BF"/>
    <w:multiLevelType w:val="hybridMultilevel"/>
    <w:tmpl w:val="E94A6DC0"/>
    <w:lvl w:ilvl="0" w:tplc="0C70A986">
      <w:start w:val="1"/>
      <w:numFmt w:val="decimal"/>
      <w:lvlText w:val="%1."/>
      <w:lvlJc w:val="left"/>
      <w:pPr>
        <w:tabs>
          <w:tab w:val="num" w:pos="720"/>
        </w:tabs>
        <w:ind w:left="720" w:hanging="360"/>
      </w:pPr>
      <w:rPr>
        <w:rFonts w:hint="default"/>
        <w:i/>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1CB87B49"/>
    <w:multiLevelType w:val="multilevel"/>
    <w:tmpl w:val="9C92155A"/>
    <w:lvl w:ilvl="0">
      <w:start w:val="1"/>
      <w:numFmt w:val="decimal"/>
      <w:lvlText w:val="%1"/>
      <w:lvlJc w:val="left"/>
      <w:pPr>
        <w:ind w:left="432" w:hanging="432"/>
      </w:pPr>
    </w:lvl>
    <w:lvl w:ilvl="1">
      <w:start w:val="1"/>
      <w:numFmt w:val="decimal"/>
      <w:lvlText w:val="2.%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DE63521"/>
    <w:multiLevelType w:val="hybridMultilevel"/>
    <w:tmpl w:val="D960C640"/>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27372E2F"/>
    <w:multiLevelType w:val="hybridMultilevel"/>
    <w:tmpl w:val="176C0D8C"/>
    <w:lvl w:ilvl="0" w:tplc="4CDC0088">
      <w:numFmt w:val="bullet"/>
      <w:lvlText w:val="•"/>
      <w:lvlJc w:val="left"/>
      <w:pPr>
        <w:ind w:left="1788" w:hanging="360"/>
      </w:pPr>
      <w:rPr>
        <w:rFonts w:ascii="Calibri" w:eastAsiaTheme="minorHAnsi" w:hAnsi="Calibri" w:cstheme="minorBid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8" w15:restartNumberingAfterBreak="0">
    <w:nsid w:val="27A46844"/>
    <w:multiLevelType w:val="hybridMultilevel"/>
    <w:tmpl w:val="A90CD19A"/>
    <w:lvl w:ilvl="0" w:tplc="E5243C2A">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5E3B76"/>
    <w:multiLevelType w:val="hybridMultilevel"/>
    <w:tmpl w:val="E0DAC7A0"/>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0" w15:restartNumberingAfterBreak="0">
    <w:nsid w:val="2D985724"/>
    <w:multiLevelType w:val="hybridMultilevel"/>
    <w:tmpl w:val="1344732A"/>
    <w:lvl w:ilvl="0" w:tplc="A5A65910">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9421B3"/>
    <w:multiLevelType w:val="hybridMultilevel"/>
    <w:tmpl w:val="1A66013E"/>
    <w:lvl w:ilvl="0" w:tplc="FFFFFFFF">
      <w:start w:val="1"/>
      <w:numFmt w:val="bullet"/>
      <w:lvlText w:val=""/>
      <w:lvlJc w:val="left"/>
      <w:pPr>
        <w:tabs>
          <w:tab w:val="num" w:pos="720"/>
        </w:tabs>
        <w:ind w:left="720" w:hanging="360"/>
      </w:pPr>
      <w:rPr>
        <w:rFonts w:ascii="Wingdings" w:hAnsi="Wingdings" w:hint="default"/>
        <w:color w:val="auto"/>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EDE0CAE"/>
    <w:multiLevelType w:val="hybridMultilevel"/>
    <w:tmpl w:val="400426B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3" w15:restartNumberingAfterBreak="0">
    <w:nsid w:val="4DAA377B"/>
    <w:multiLevelType w:val="hybridMultilevel"/>
    <w:tmpl w:val="2ECA7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0B0DA4"/>
    <w:multiLevelType w:val="hybridMultilevel"/>
    <w:tmpl w:val="48BE07A0"/>
    <w:lvl w:ilvl="0" w:tplc="131A0EBA">
      <w:start w:val="1"/>
      <w:numFmt w:val="decimal"/>
      <w:lvlText w:val="%1."/>
      <w:lvlJc w:val="left"/>
      <w:pPr>
        <w:ind w:left="720" w:hanging="360"/>
      </w:pPr>
      <w:rPr>
        <w:rFonts w:ascii="Times New Roman" w:hAnsi="Times New Roman" w:cs="Times New Roman" w:hint="default"/>
        <w:b w:val="0"/>
        <w:w w:val="136"/>
        <w:sz w:val="20"/>
        <w:u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7A10D9"/>
    <w:multiLevelType w:val="hybridMultilevel"/>
    <w:tmpl w:val="F66662DE"/>
    <w:lvl w:ilvl="0" w:tplc="040C000F">
      <w:start w:val="1"/>
      <w:numFmt w:val="decimal"/>
      <w:lvlText w:val="%1."/>
      <w:lvlJc w:val="left"/>
      <w:pPr>
        <w:ind w:left="1069" w:hanging="360"/>
      </w:p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543D7F59"/>
    <w:multiLevelType w:val="hybridMultilevel"/>
    <w:tmpl w:val="D5060322"/>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7" w15:restartNumberingAfterBreak="0">
    <w:nsid w:val="55961E7E"/>
    <w:multiLevelType w:val="multilevel"/>
    <w:tmpl w:val="11761794"/>
    <w:lvl w:ilvl="0">
      <w:start w:val="1"/>
      <w:numFmt w:val="bullet"/>
      <w:lvlText w:val=""/>
      <w:lvlJc w:val="left"/>
      <w:pPr>
        <w:ind w:left="357" w:hanging="357"/>
      </w:pPr>
      <w:rPr>
        <w:rFonts w:ascii="Wingdings 2" w:hAnsi="Wingdings 2" w:hint="default"/>
        <w:color w:val="000000" w:themeColor="text1"/>
        <w:sz w:val="20"/>
      </w:rPr>
    </w:lvl>
    <w:lvl w:ilvl="1">
      <w:start w:val="1"/>
      <w:numFmt w:val="bullet"/>
      <w:lvlText w:val=""/>
      <w:lvlJc w:val="left"/>
      <w:pPr>
        <w:ind w:left="714" w:hanging="357"/>
      </w:pPr>
      <w:rPr>
        <w:rFonts w:ascii="Wingdings 2" w:hAnsi="Wingdings 2" w:hint="default"/>
        <w:color w:val="4BACC6" w:themeColor="accent5"/>
      </w:rPr>
    </w:lvl>
    <w:lvl w:ilvl="2">
      <w:start w:val="1"/>
      <w:numFmt w:val="bullet"/>
      <w:lvlText w:val=""/>
      <w:lvlJc w:val="left"/>
      <w:pPr>
        <w:ind w:left="1071" w:hanging="357"/>
      </w:pPr>
      <w:rPr>
        <w:rFonts w:ascii="Wingdings" w:hAnsi="Wingdings" w:hint="default"/>
        <w:color w:val="000000" w:themeColor="text1"/>
        <w:sz w:val="22"/>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8" w15:restartNumberingAfterBreak="0">
    <w:nsid w:val="55C5200A"/>
    <w:multiLevelType w:val="multilevel"/>
    <w:tmpl w:val="27D6B6B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none"/>
      <w:pStyle w:val="Titre3"/>
      <w:lvlText w:val="1.1.1"/>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57F75E1B"/>
    <w:multiLevelType w:val="hybridMultilevel"/>
    <w:tmpl w:val="2CECDDFA"/>
    <w:lvl w:ilvl="0" w:tplc="77185F38">
      <w:start w:val="1"/>
      <w:numFmt w:val="decimal"/>
      <w:lvlText w:val="%1."/>
      <w:lvlJc w:val="left"/>
      <w:pPr>
        <w:ind w:left="644" w:hanging="360"/>
      </w:pPr>
      <w:rPr>
        <w:rFonts w:ascii="Times New Roman" w:hAnsi="Times New Roman" w:cs="Times New Roman" w:hint="default"/>
        <w:b w:val="0"/>
        <w:w w:val="136"/>
        <w:sz w:val="24"/>
        <w:szCs w:val="24"/>
        <w:u w:val="none"/>
      </w:rPr>
    </w:lvl>
    <w:lvl w:ilvl="1" w:tplc="040C0019">
      <w:start w:val="1"/>
      <w:numFmt w:val="lowerLetter"/>
      <w:lvlText w:val="%2."/>
      <w:lvlJc w:val="left"/>
      <w:pPr>
        <w:ind w:left="1353"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0" w15:restartNumberingAfterBreak="0">
    <w:nsid w:val="58086BCF"/>
    <w:multiLevelType w:val="hybridMultilevel"/>
    <w:tmpl w:val="55E8F84C"/>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1" w15:restartNumberingAfterBreak="0">
    <w:nsid w:val="59512FFC"/>
    <w:multiLevelType w:val="hybridMultilevel"/>
    <w:tmpl w:val="1494EFD4"/>
    <w:lvl w:ilvl="0" w:tplc="9850DADC">
      <w:numFmt w:val="bullet"/>
      <w:lvlText w:val="-"/>
      <w:lvlJc w:val="left"/>
      <w:pPr>
        <w:ind w:left="1069" w:hanging="360"/>
      </w:pPr>
      <w:rPr>
        <w:rFonts w:ascii="Calibri" w:eastAsiaTheme="minorHAnsi" w:hAnsi="Calibri" w:cstheme="minorBidi"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5CD116E1"/>
    <w:multiLevelType w:val="multilevel"/>
    <w:tmpl w:val="AE88486A"/>
    <w:styleLink w:val="Listepucecv"/>
    <w:lvl w:ilvl="0">
      <w:start w:val="1"/>
      <w:numFmt w:val="bullet"/>
      <w:pStyle w:val="Listepuces"/>
      <w:lvlText w:val=""/>
      <w:lvlJc w:val="left"/>
      <w:pPr>
        <w:ind w:left="357" w:hanging="357"/>
      </w:pPr>
      <w:rPr>
        <w:rFonts w:ascii="Wingdings 2" w:hAnsi="Wingdings 2" w:hint="default"/>
        <w:color w:val="000000" w:themeColor="text1"/>
        <w:sz w:val="20"/>
      </w:rPr>
    </w:lvl>
    <w:lvl w:ilvl="1">
      <w:start w:val="1"/>
      <w:numFmt w:val="bullet"/>
      <w:pStyle w:val="Listepuces2"/>
      <w:lvlText w:val=""/>
      <w:lvlJc w:val="left"/>
      <w:pPr>
        <w:ind w:left="714" w:hanging="357"/>
      </w:pPr>
      <w:rPr>
        <w:rFonts w:ascii="Wingdings 2" w:hAnsi="Wingdings 2" w:hint="default"/>
        <w:color w:val="4BACC6" w:themeColor="accent5"/>
      </w:rPr>
    </w:lvl>
    <w:lvl w:ilvl="2">
      <w:start w:val="1"/>
      <w:numFmt w:val="bullet"/>
      <w:pStyle w:val="Listepuces3"/>
      <w:lvlText w:val=""/>
      <w:lvlJc w:val="left"/>
      <w:pPr>
        <w:ind w:left="1071" w:hanging="357"/>
      </w:pPr>
      <w:rPr>
        <w:rFonts w:ascii="Wingdings 2" w:hAnsi="Wingdings 2" w:hint="default"/>
        <w:color w:val="000000" w:themeColor="text1"/>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65DB3DE0"/>
    <w:multiLevelType w:val="multilevel"/>
    <w:tmpl w:val="AE88486A"/>
    <w:numStyleLink w:val="Listepucecv"/>
  </w:abstractNum>
  <w:abstractNum w:abstractNumId="24" w15:restartNumberingAfterBreak="0">
    <w:nsid w:val="72696515"/>
    <w:multiLevelType w:val="hybridMultilevel"/>
    <w:tmpl w:val="6F8A91B6"/>
    <w:lvl w:ilvl="0" w:tplc="6A0CEF50">
      <w:numFmt w:val="bullet"/>
      <w:lvlText w:val="•"/>
      <w:lvlJc w:val="left"/>
      <w:pPr>
        <w:ind w:left="1788" w:hanging="360"/>
      </w:pPr>
      <w:rPr>
        <w:rFonts w:ascii="Calibri" w:eastAsiaTheme="minorHAnsi" w:hAnsi="Calibri" w:cstheme="minorBidi"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73567A60"/>
    <w:multiLevelType w:val="hybridMultilevel"/>
    <w:tmpl w:val="A420D4F0"/>
    <w:lvl w:ilvl="0" w:tplc="9850DAD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A0900F6"/>
    <w:multiLevelType w:val="hybridMultilevel"/>
    <w:tmpl w:val="006C94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ABE0BD7"/>
    <w:multiLevelType w:val="hybridMultilevel"/>
    <w:tmpl w:val="EFDC6038"/>
    <w:lvl w:ilvl="0" w:tplc="8042D75E">
      <w:numFmt w:val="bullet"/>
      <w:lvlText w:val=""/>
      <w:lvlJc w:val="left"/>
      <w:pPr>
        <w:ind w:left="720" w:hanging="360"/>
      </w:pPr>
      <w:rPr>
        <w:rFonts w:ascii="Wingdings" w:eastAsia="Times New Roman"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B9C6877"/>
    <w:multiLevelType w:val="hybridMultilevel"/>
    <w:tmpl w:val="B042418A"/>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9" w15:restartNumberingAfterBreak="0">
    <w:nsid w:val="7C1E53E6"/>
    <w:multiLevelType w:val="multilevel"/>
    <w:tmpl w:val="35BAAF00"/>
    <w:lvl w:ilvl="0">
      <w:start w:val="1"/>
      <w:numFmt w:val="upperRoman"/>
      <w:pStyle w:val="StyleTitre1CentrAvant0cmSuspendu05cmAprs6"/>
      <w:suff w:val="space"/>
      <w:lvlText w:val="%1"/>
      <w:lvlJc w:val="left"/>
      <w:pPr>
        <w:ind w:left="0" w:firstLine="0"/>
      </w:pPr>
      <w:rPr>
        <w:rFonts w:hint="default"/>
      </w:rPr>
    </w:lvl>
    <w:lvl w:ilvl="1">
      <w:start w:val="1"/>
      <w:numFmt w:val="decimal"/>
      <w:pStyle w:val="StyleTitre2Avant12ptAprs3pt"/>
      <w:suff w:val="space"/>
      <w:lvlText w:val="%1.%2"/>
      <w:lvlJc w:val="left"/>
      <w:pPr>
        <w:ind w:left="576" w:hanging="576"/>
      </w:pPr>
      <w:rPr>
        <w:rFonts w:hint="default"/>
      </w:rPr>
    </w:lvl>
    <w:lvl w:ilvl="2">
      <w:start w:val="1"/>
      <w:numFmt w:val="decimal"/>
      <w:suff w:val="space"/>
      <w:lvlText w:val="%2%1..%3"/>
      <w:lvlJc w:val="left"/>
      <w:pPr>
        <w:ind w:left="720"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7C4A7167"/>
    <w:multiLevelType w:val="hybridMultilevel"/>
    <w:tmpl w:val="B6CE8A58"/>
    <w:lvl w:ilvl="0" w:tplc="4CDC0088">
      <w:numFmt w:val="bullet"/>
      <w:lvlText w:val="•"/>
      <w:lvlJc w:val="left"/>
      <w:pPr>
        <w:ind w:left="1065" w:hanging="705"/>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8728FC"/>
    <w:multiLevelType w:val="multilevel"/>
    <w:tmpl w:val="003A0BC2"/>
    <w:lvl w:ilvl="0">
      <w:start w:val="1"/>
      <w:numFmt w:val="decimal"/>
      <w:lvlText w:val="%1."/>
      <w:lvlJc w:val="left"/>
      <w:pPr>
        <w:ind w:left="1140"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913125319">
    <w:abstractNumId w:val="9"/>
  </w:num>
  <w:num w:numId="2" w16cid:durableId="901251095">
    <w:abstractNumId w:val="20"/>
  </w:num>
  <w:num w:numId="3" w16cid:durableId="144782443">
    <w:abstractNumId w:val="28"/>
  </w:num>
  <w:num w:numId="4" w16cid:durableId="1878157409">
    <w:abstractNumId w:val="14"/>
  </w:num>
  <w:num w:numId="5" w16cid:durableId="900285772">
    <w:abstractNumId w:val="0"/>
    <w:lvlOverride w:ilvl="0">
      <w:lvl w:ilvl="0">
        <w:start w:val="65535"/>
        <w:numFmt w:val="bullet"/>
        <w:lvlText w:val=""/>
        <w:legacy w:legacy="1" w:legacySpace="0" w:legacyIndent="0"/>
        <w:lvlJc w:val="left"/>
        <w:rPr>
          <w:rFonts w:ascii="Symbol" w:hAnsi="Symbol" w:hint="default"/>
          <w:color w:val="070707"/>
        </w:rPr>
      </w:lvl>
    </w:lvlOverride>
  </w:num>
  <w:num w:numId="6" w16cid:durableId="1913192757">
    <w:abstractNumId w:val="13"/>
  </w:num>
  <w:num w:numId="7" w16cid:durableId="2008243864">
    <w:abstractNumId w:val="30"/>
  </w:num>
  <w:num w:numId="8" w16cid:durableId="90513121">
    <w:abstractNumId w:val="6"/>
  </w:num>
  <w:num w:numId="9" w16cid:durableId="1216965140">
    <w:abstractNumId w:val="12"/>
  </w:num>
  <w:num w:numId="10" w16cid:durableId="992634911">
    <w:abstractNumId w:val="3"/>
  </w:num>
  <w:num w:numId="11" w16cid:durableId="643851327">
    <w:abstractNumId w:val="10"/>
  </w:num>
  <w:num w:numId="12" w16cid:durableId="1664238005">
    <w:abstractNumId w:val="17"/>
  </w:num>
  <w:num w:numId="13" w16cid:durableId="1294140929">
    <w:abstractNumId w:val="25"/>
  </w:num>
  <w:num w:numId="14" w16cid:durableId="1922254996">
    <w:abstractNumId w:val="16"/>
  </w:num>
  <w:num w:numId="15" w16cid:durableId="583104155">
    <w:abstractNumId w:val="8"/>
  </w:num>
  <w:num w:numId="16" w16cid:durableId="1710106339">
    <w:abstractNumId w:val="24"/>
  </w:num>
  <w:num w:numId="17" w16cid:durableId="240339097">
    <w:abstractNumId w:val="7"/>
  </w:num>
  <w:num w:numId="18" w16cid:durableId="23940830">
    <w:abstractNumId w:val="11"/>
  </w:num>
  <w:num w:numId="19" w16cid:durableId="359429869">
    <w:abstractNumId w:val="4"/>
  </w:num>
  <w:num w:numId="20" w16cid:durableId="1473868777">
    <w:abstractNumId w:val="19"/>
  </w:num>
  <w:num w:numId="21" w16cid:durableId="645089640">
    <w:abstractNumId w:val="1"/>
  </w:num>
  <w:num w:numId="22" w16cid:durableId="1012336781">
    <w:abstractNumId w:val="27"/>
  </w:num>
  <w:num w:numId="23" w16cid:durableId="12002507">
    <w:abstractNumId w:val="18"/>
  </w:num>
  <w:num w:numId="24" w16cid:durableId="632176732">
    <w:abstractNumId w:val="2"/>
  </w:num>
  <w:num w:numId="25" w16cid:durableId="243757251">
    <w:abstractNumId w:val="31"/>
  </w:num>
  <w:num w:numId="26" w16cid:durableId="274295149">
    <w:abstractNumId w:val="5"/>
  </w:num>
  <w:num w:numId="27" w16cid:durableId="1405757722">
    <w:abstractNumId w:val="15"/>
  </w:num>
  <w:num w:numId="28" w16cid:durableId="588581441">
    <w:abstractNumId w:val="1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38294641">
    <w:abstractNumId w:val="23"/>
  </w:num>
  <w:num w:numId="30" w16cid:durableId="426073258">
    <w:abstractNumId w:val="22"/>
  </w:num>
  <w:num w:numId="31" w16cid:durableId="422722314">
    <w:abstractNumId w:val="21"/>
  </w:num>
  <w:num w:numId="32" w16cid:durableId="1329795267">
    <w:abstractNumId w:val="2"/>
  </w:num>
  <w:num w:numId="33" w16cid:durableId="1921789793">
    <w:abstractNumId w:val="29"/>
  </w:num>
  <w:num w:numId="34" w16cid:durableId="2063358906">
    <w:abstractNumId w:val="2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BOIS-COLI Cécile">
    <w15:presenceInfo w15:providerId="AD" w15:userId="S::cecile.duboiscoli@eaurmc.fr::41d28d90-70f0-41ac-a8cd-aa3ff18e09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09"/>
  <w:hyphenationZone w:val="425"/>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1CB"/>
    <w:rsid w:val="00007C59"/>
    <w:rsid w:val="000128B1"/>
    <w:rsid w:val="00015339"/>
    <w:rsid w:val="00017EA5"/>
    <w:rsid w:val="00020512"/>
    <w:rsid w:val="00025AE2"/>
    <w:rsid w:val="000340BB"/>
    <w:rsid w:val="00037C37"/>
    <w:rsid w:val="00042F35"/>
    <w:rsid w:val="00047EA7"/>
    <w:rsid w:val="0005041B"/>
    <w:rsid w:val="000A108A"/>
    <w:rsid w:val="000A1F52"/>
    <w:rsid w:val="000A3E84"/>
    <w:rsid w:val="000A637C"/>
    <w:rsid w:val="000A65CE"/>
    <w:rsid w:val="000A7A29"/>
    <w:rsid w:val="000C01FB"/>
    <w:rsid w:val="000D60E3"/>
    <w:rsid w:val="000D71CB"/>
    <w:rsid w:val="000E00FC"/>
    <w:rsid w:val="000E3506"/>
    <w:rsid w:val="000E6272"/>
    <w:rsid w:val="000F03C9"/>
    <w:rsid w:val="00101C8F"/>
    <w:rsid w:val="001205C2"/>
    <w:rsid w:val="0012628A"/>
    <w:rsid w:val="00131774"/>
    <w:rsid w:val="0013641E"/>
    <w:rsid w:val="00160DDC"/>
    <w:rsid w:val="00174E77"/>
    <w:rsid w:val="001767CB"/>
    <w:rsid w:val="00185B53"/>
    <w:rsid w:val="00197CA0"/>
    <w:rsid w:val="001A6CC0"/>
    <w:rsid w:val="001A7A71"/>
    <w:rsid w:val="001B00EB"/>
    <w:rsid w:val="001B2859"/>
    <w:rsid w:val="001D735D"/>
    <w:rsid w:val="001E71E0"/>
    <w:rsid w:val="00200901"/>
    <w:rsid w:val="00217BC5"/>
    <w:rsid w:val="00217BF7"/>
    <w:rsid w:val="00227011"/>
    <w:rsid w:val="0023308A"/>
    <w:rsid w:val="00257D09"/>
    <w:rsid w:val="002636D4"/>
    <w:rsid w:val="00272E15"/>
    <w:rsid w:val="00276BD7"/>
    <w:rsid w:val="00280169"/>
    <w:rsid w:val="002A3E04"/>
    <w:rsid w:val="002A5145"/>
    <w:rsid w:val="002B20EC"/>
    <w:rsid w:val="002C3632"/>
    <w:rsid w:val="002C64FC"/>
    <w:rsid w:val="002C6D7E"/>
    <w:rsid w:val="002D66C6"/>
    <w:rsid w:val="003109CD"/>
    <w:rsid w:val="00341E1E"/>
    <w:rsid w:val="00347F35"/>
    <w:rsid w:val="00350543"/>
    <w:rsid w:val="00364C6E"/>
    <w:rsid w:val="00385A0C"/>
    <w:rsid w:val="003A63C1"/>
    <w:rsid w:val="003B7811"/>
    <w:rsid w:val="003D1123"/>
    <w:rsid w:val="003D4507"/>
    <w:rsid w:val="003D7A30"/>
    <w:rsid w:val="003E1D23"/>
    <w:rsid w:val="003E473D"/>
    <w:rsid w:val="003F1DF6"/>
    <w:rsid w:val="0041130E"/>
    <w:rsid w:val="00421EB9"/>
    <w:rsid w:val="00423C2D"/>
    <w:rsid w:val="00430517"/>
    <w:rsid w:val="004328C6"/>
    <w:rsid w:val="00442247"/>
    <w:rsid w:val="00452DF2"/>
    <w:rsid w:val="004604F1"/>
    <w:rsid w:val="00466147"/>
    <w:rsid w:val="00466A03"/>
    <w:rsid w:val="00475F02"/>
    <w:rsid w:val="004760C1"/>
    <w:rsid w:val="0048035A"/>
    <w:rsid w:val="0048447F"/>
    <w:rsid w:val="00485832"/>
    <w:rsid w:val="00486A17"/>
    <w:rsid w:val="0049221C"/>
    <w:rsid w:val="00496BD5"/>
    <w:rsid w:val="00496C91"/>
    <w:rsid w:val="004A4727"/>
    <w:rsid w:val="004C01B3"/>
    <w:rsid w:val="004C3508"/>
    <w:rsid w:val="004C5AA1"/>
    <w:rsid w:val="004E7CB7"/>
    <w:rsid w:val="004F0820"/>
    <w:rsid w:val="00512407"/>
    <w:rsid w:val="00516B56"/>
    <w:rsid w:val="00524A36"/>
    <w:rsid w:val="0053334B"/>
    <w:rsid w:val="0054706E"/>
    <w:rsid w:val="005545CE"/>
    <w:rsid w:val="00556CB5"/>
    <w:rsid w:val="0055769F"/>
    <w:rsid w:val="00563BF8"/>
    <w:rsid w:val="0057204F"/>
    <w:rsid w:val="0059155B"/>
    <w:rsid w:val="005942DF"/>
    <w:rsid w:val="005B6878"/>
    <w:rsid w:val="005C1D24"/>
    <w:rsid w:val="005E0AB7"/>
    <w:rsid w:val="005E6AA6"/>
    <w:rsid w:val="00603154"/>
    <w:rsid w:val="0060405F"/>
    <w:rsid w:val="006049D5"/>
    <w:rsid w:val="006074A1"/>
    <w:rsid w:val="006102D2"/>
    <w:rsid w:val="00611B60"/>
    <w:rsid w:val="00616EDC"/>
    <w:rsid w:val="0063497E"/>
    <w:rsid w:val="006503F0"/>
    <w:rsid w:val="006515F2"/>
    <w:rsid w:val="006548D2"/>
    <w:rsid w:val="0065566F"/>
    <w:rsid w:val="006568AA"/>
    <w:rsid w:val="00657039"/>
    <w:rsid w:val="00660F54"/>
    <w:rsid w:val="00666F8C"/>
    <w:rsid w:val="00676AC3"/>
    <w:rsid w:val="00694713"/>
    <w:rsid w:val="0069588F"/>
    <w:rsid w:val="006A77A7"/>
    <w:rsid w:val="006B12CE"/>
    <w:rsid w:val="006B257F"/>
    <w:rsid w:val="006B29EB"/>
    <w:rsid w:val="006F3657"/>
    <w:rsid w:val="00700FBE"/>
    <w:rsid w:val="00705B78"/>
    <w:rsid w:val="007222AE"/>
    <w:rsid w:val="0072573F"/>
    <w:rsid w:val="0072761B"/>
    <w:rsid w:val="007334BA"/>
    <w:rsid w:val="00741E5D"/>
    <w:rsid w:val="007642EB"/>
    <w:rsid w:val="00773CA2"/>
    <w:rsid w:val="0077679A"/>
    <w:rsid w:val="007937C6"/>
    <w:rsid w:val="007A4885"/>
    <w:rsid w:val="007B6294"/>
    <w:rsid w:val="007C03C2"/>
    <w:rsid w:val="007C42EC"/>
    <w:rsid w:val="007C439A"/>
    <w:rsid w:val="007D338B"/>
    <w:rsid w:val="007E3B56"/>
    <w:rsid w:val="008112E6"/>
    <w:rsid w:val="00824968"/>
    <w:rsid w:val="0082780E"/>
    <w:rsid w:val="008475E9"/>
    <w:rsid w:val="00870875"/>
    <w:rsid w:val="0087655B"/>
    <w:rsid w:val="00892C91"/>
    <w:rsid w:val="008A723D"/>
    <w:rsid w:val="008B77D5"/>
    <w:rsid w:val="008B7BD2"/>
    <w:rsid w:val="008C437F"/>
    <w:rsid w:val="008C5E90"/>
    <w:rsid w:val="008C748E"/>
    <w:rsid w:val="008D0A8C"/>
    <w:rsid w:val="008D1032"/>
    <w:rsid w:val="008D1DC1"/>
    <w:rsid w:val="008D200A"/>
    <w:rsid w:val="008D48ED"/>
    <w:rsid w:val="008E522F"/>
    <w:rsid w:val="00906312"/>
    <w:rsid w:val="009160FE"/>
    <w:rsid w:val="009237F8"/>
    <w:rsid w:val="009302C0"/>
    <w:rsid w:val="00936BB8"/>
    <w:rsid w:val="009375FE"/>
    <w:rsid w:val="00946A01"/>
    <w:rsid w:val="00946DED"/>
    <w:rsid w:val="00952518"/>
    <w:rsid w:val="00963813"/>
    <w:rsid w:val="00967E24"/>
    <w:rsid w:val="0097002A"/>
    <w:rsid w:val="00972E13"/>
    <w:rsid w:val="009C1846"/>
    <w:rsid w:val="009D65B7"/>
    <w:rsid w:val="009D679D"/>
    <w:rsid w:val="009F15AD"/>
    <w:rsid w:val="009F633B"/>
    <w:rsid w:val="00A03908"/>
    <w:rsid w:val="00A13398"/>
    <w:rsid w:val="00A15DB0"/>
    <w:rsid w:val="00A17CAD"/>
    <w:rsid w:val="00A34792"/>
    <w:rsid w:val="00A410EE"/>
    <w:rsid w:val="00A4400F"/>
    <w:rsid w:val="00A570D4"/>
    <w:rsid w:val="00A609A8"/>
    <w:rsid w:val="00A6154C"/>
    <w:rsid w:val="00A61CD0"/>
    <w:rsid w:val="00A84447"/>
    <w:rsid w:val="00A84789"/>
    <w:rsid w:val="00A84C95"/>
    <w:rsid w:val="00AA1E9D"/>
    <w:rsid w:val="00AB6A38"/>
    <w:rsid w:val="00AB780D"/>
    <w:rsid w:val="00AC5FC2"/>
    <w:rsid w:val="00AD092F"/>
    <w:rsid w:val="00B00867"/>
    <w:rsid w:val="00B00B7D"/>
    <w:rsid w:val="00B02523"/>
    <w:rsid w:val="00B051AD"/>
    <w:rsid w:val="00B12ABD"/>
    <w:rsid w:val="00B14011"/>
    <w:rsid w:val="00B168CB"/>
    <w:rsid w:val="00B3311C"/>
    <w:rsid w:val="00B608DA"/>
    <w:rsid w:val="00B62198"/>
    <w:rsid w:val="00B72554"/>
    <w:rsid w:val="00B81AFE"/>
    <w:rsid w:val="00B859FB"/>
    <w:rsid w:val="00B92193"/>
    <w:rsid w:val="00B92703"/>
    <w:rsid w:val="00B941DC"/>
    <w:rsid w:val="00B95045"/>
    <w:rsid w:val="00BB4FB5"/>
    <w:rsid w:val="00BC2BF2"/>
    <w:rsid w:val="00BD5BEF"/>
    <w:rsid w:val="00BE0073"/>
    <w:rsid w:val="00BE1CE0"/>
    <w:rsid w:val="00BF0F95"/>
    <w:rsid w:val="00C1668D"/>
    <w:rsid w:val="00C461FF"/>
    <w:rsid w:val="00C47715"/>
    <w:rsid w:val="00C57965"/>
    <w:rsid w:val="00C8576A"/>
    <w:rsid w:val="00C86F5C"/>
    <w:rsid w:val="00CA101B"/>
    <w:rsid w:val="00CA35F4"/>
    <w:rsid w:val="00CB0D57"/>
    <w:rsid w:val="00CB0F8F"/>
    <w:rsid w:val="00CB738F"/>
    <w:rsid w:val="00D03331"/>
    <w:rsid w:val="00D207F3"/>
    <w:rsid w:val="00D268A8"/>
    <w:rsid w:val="00D30AEC"/>
    <w:rsid w:val="00D34DAF"/>
    <w:rsid w:val="00D624DA"/>
    <w:rsid w:val="00D6477B"/>
    <w:rsid w:val="00D767DF"/>
    <w:rsid w:val="00D8124E"/>
    <w:rsid w:val="00D951BE"/>
    <w:rsid w:val="00DA419F"/>
    <w:rsid w:val="00DB05F0"/>
    <w:rsid w:val="00DB6B69"/>
    <w:rsid w:val="00DB6F8C"/>
    <w:rsid w:val="00DC5E19"/>
    <w:rsid w:val="00DD35ED"/>
    <w:rsid w:val="00DD6A5B"/>
    <w:rsid w:val="00DE790B"/>
    <w:rsid w:val="00DF4C21"/>
    <w:rsid w:val="00E32472"/>
    <w:rsid w:val="00E455D0"/>
    <w:rsid w:val="00E5155F"/>
    <w:rsid w:val="00E5249B"/>
    <w:rsid w:val="00E530E3"/>
    <w:rsid w:val="00E55DB0"/>
    <w:rsid w:val="00E80113"/>
    <w:rsid w:val="00E937B2"/>
    <w:rsid w:val="00E95D31"/>
    <w:rsid w:val="00EA46AA"/>
    <w:rsid w:val="00EB48C9"/>
    <w:rsid w:val="00EB756E"/>
    <w:rsid w:val="00EC1C53"/>
    <w:rsid w:val="00EC2266"/>
    <w:rsid w:val="00EC2A05"/>
    <w:rsid w:val="00ED0E4F"/>
    <w:rsid w:val="00ED7C97"/>
    <w:rsid w:val="00EE4811"/>
    <w:rsid w:val="00EE5009"/>
    <w:rsid w:val="00EF245B"/>
    <w:rsid w:val="00F046F3"/>
    <w:rsid w:val="00F11A95"/>
    <w:rsid w:val="00F12AF0"/>
    <w:rsid w:val="00F13087"/>
    <w:rsid w:val="00F30A53"/>
    <w:rsid w:val="00F36D78"/>
    <w:rsid w:val="00F5049D"/>
    <w:rsid w:val="00F507F6"/>
    <w:rsid w:val="00F6325E"/>
    <w:rsid w:val="00F704BC"/>
    <w:rsid w:val="00F7700A"/>
    <w:rsid w:val="00F80A91"/>
    <w:rsid w:val="00F96225"/>
    <w:rsid w:val="00F96F70"/>
    <w:rsid w:val="00F97794"/>
    <w:rsid w:val="00FA30D7"/>
    <w:rsid w:val="00FD3051"/>
    <w:rsid w:val="00FF66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2"/>
    </o:shapelayout>
  </w:shapeDefaults>
  <w:decimalSymbol w:val=","/>
  <w:listSeparator w:val=";"/>
  <w14:docId w14:val="430BCE92"/>
  <w15:docId w15:val="{613E5867-2B93-4C13-BDFF-9B15BFBD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1130E"/>
    <w:pPr>
      <w:keepNext/>
      <w:keepLines/>
      <w:numPr>
        <w:numId w:val="23"/>
      </w:numPr>
      <w:spacing w:before="240" w:after="120"/>
      <w:outlineLvl w:val="0"/>
    </w:pPr>
    <w:rPr>
      <w:rFonts w:eastAsiaTheme="majorEastAsia" w:cstheme="majorBidi"/>
      <w:b/>
      <w:bCs/>
      <w:sz w:val="24"/>
      <w:szCs w:val="28"/>
    </w:rPr>
  </w:style>
  <w:style w:type="paragraph" w:styleId="Titre2">
    <w:name w:val="heading 2"/>
    <w:basedOn w:val="Normal"/>
    <w:next w:val="Normal"/>
    <w:link w:val="Titre2Car"/>
    <w:uiPriority w:val="9"/>
    <w:unhideWhenUsed/>
    <w:qFormat/>
    <w:rsid w:val="0041130E"/>
    <w:pPr>
      <w:keepNext/>
      <w:keepLines/>
      <w:spacing w:before="120" w:after="120"/>
      <w:outlineLvl w:val="1"/>
    </w:pPr>
    <w:rPr>
      <w:rFonts w:ascii="Calibri" w:eastAsiaTheme="majorEastAsia" w:hAnsi="Calibri" w:cstheme="majorBidi"/>
      <w:b/>
      <w:bCs/>
      <w:sz w:val="20"/>
      <w:szCs w:val="26"/>
      <w:u w:val="single"/>
    </w:rPr>
  </w:style>
  <w:style w:type="paragraph" w:styleId="Titre3">
    <w:name w:val="heading 3"/>
    <w:basedOn w:val="Normal"/>
    <w:next w:val="Normal"/>
    <w:link w:val="Titre3Car"/>
    <w:uiPriority w:val="9"/>
    <w:unhideWhenUsed/>
    <w:qFormat/>
    <w:rsid w:val="0041130E"/>
    <w:pPr>
      <w:keepNext/>
      <w:keepLines/>
      <w:numPr>
        <w:ilvl w:val="2"/>
        <w:numId w:val="23"/>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1130E"/>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41130E"/>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41130E"/>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41130E"/>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41130E"/>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41130E"/>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00FBE"/>
    <w:pPr>
      <w:ind w:left="720"/>
      <w:contextualSpacing/>
    </w:pPr>
  </w:style>
  <w:style w:type="paragraph" w:customStyle="1" w:styleId="Style">
    <w:name w:val="Style"/>
    <w:rsid w:val="00700FBE"/>
    <w:pPr>
      <w:widowControl w:val="0"/>
      <w:autoSpaceDE w:val="0"/>
      <w:autoSpaceDN w:val="0"/>
      <w:adjustRightInd w:val="0"/>
      <w:spacing w:after="0" w:line="240" w:lineRule="auto"/>
    </w:pPr>
    <w:rPr>
      <w:rFonts w:ascii="Arial" w:eastAsiaTheme="minorEastAsia" w:hAnsi="Arial" w:cs="Arial"/>
      <w:sz w:val="24"/>
      <w:szCs w:val="24"/>
      <w:lang w:eastAsia="fr-FR"/>
    </w:rPr>
  </w:style>
  <w:style w:type="table" w:styleId="Grilledutableau">
    <w:name w:val="Table Grid"/>
    <w:basedOn w:val="TableauNormal"/>
    <w:uiPriority w:val="59"/>
    <w:rsid w:val="00AC5F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1B00E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00EB"/>
    <w:rPr>
      <w:rFonts w:ascii="Tahoma" w:hAnsi="Tahoma" w:cs="Tahoma"/>
      <w:sz w:val="16"/>
      <w:szCs w:val="16"/>
    </w:rPr>
  </w:style>
  <w:style w:type="character" w:customStyle="1" w:styleId="commentairecach">
    <w:name w:val="commentaire caché"/>
    <w:basedOn w:val="Policepardfaut"/>
    <w:uiPriority w:val="1"/>
    <w:qFormat/>
    <w:rsid w:val="001B00EB"/>
    <w:rPr>
      <w:rFonts w:asciiTheme="minorHAnsi" w:hAnsiTheme="minorHAnsi"/>
      <w:i/>
      <w:vanish/>
      <w:color w:val="4F6228" w:themeColor="accent3" w:themeShade="80"/>
      <w:sz w:val="18"/>
      <w:bdr w:val="none" w:sz="0" w:space="0" w:color="auto"/>
      <w:shd w:val="clear" w:color="auto" w:fill="D6E3BC" w:themeFill="accent3" w:themeFillTint="66"/>
    </w:rPr>
  </w:style>
  <w:style w:type="character" w:styleId="Marquedecommentaire">
    <w:name w:val="annotation reference"/>
    <w:basedOn w:val="Policepardfaut"/>
    <w:uiPriority w:val="99"/>
    <w:unhideWhenUsed/>
    <w:rsid w:val="001B00EB"/>
    <w:rPr>
      <w:sz w:val="16"/>
      <w:szCs w:val="16"/>
    </w:rPr>
  </w:style>
  <w:style w:type="paragraph" w:styleId="Commentaire">
    <w:name w:val="annotation text"/>
    <w:basedOn w:val="Normal"/>
    <w:link w:val="CommentaireCar"/>
    <w:uiPriority w:val="99"/>
    <w:unhideWhenUsed/>
    <w:rsid w:val="001B00EB"/>
    <w:pPr>
      <w:spacing w:line="240" w:lineRule="auto"/>
    </w:pPr>
    <w:rPr>
      <w:sz w:val="20"/>
      <w:szCs w:val="20"/>
    </w:rPr>
  </w:style>
  <w:style w:type="character" w:customStyle="1" w:styleId="CommentaireCar">
    <w:name w:val="Commentaire Car"/>
    <w:basedOn w:val="Policepardfaut"/>
    <w:link w:val="Commentaire"/>
    <w:uiPriority w:val="99"/>
    <w:rsid w:val="001B00EB"/>
    <w:rPr>
      <w:sz w:val="20"/>
      <w:szCs w:val="20"/>
    </w:rPr>
  </w:style>
  <w:style w:type="paragraph" w:styleId="Objetducommentaire">
    <w:name w:val="annotation subject"/>
    <w:basedOn w:val="Commentaire"/>
    <w:next w:val="Commentaire"/>
    <w:link w:val="ObjetducommentaireCar"/>
    <w:uiPriority w:val="99"/>
    <w:semiHidden/>
    <w:unhideWhenUsed/>
    <w:rsid w:val="001B00EB"/>
    <w:rPr>
      <w:b/>
      <w:bCs/>
    </w:rPr>
  </w:style>
  <w:style w:type="character" w:customStyle="1" w:styleId="ObjetducommentaireCar">
    <w:name w:val="Objet du commentaire Car"/>
    <w:basedOn w:val="CommentaireCar"/>
    <w:link w:val="Objetducommentaire"/>
    <w:uiPriority w:val="99"/>
    <w:semiHidden/>
    <w:rsid w:val="001B00EB"/>
    <w:rPr>
      <w:b/>
      <w:bCs/>
      <w:sz w:val="20"/>
      <w:szCs w:val="20"/>
    </w:rPr>
  </w:style>
  <w:style w:type="character" w:customStyle="1" w:styleId="Style2">
    <w:name w:val="Style2"/>
    <w:basedOn w:val="Policepardfaut"/>
    <w:uiPriority w:val="1"/>
    <w:rsid w:val="003E1D23"/>
    <w:rPr>
      <w:rFonts w:asciiTheme="minorHAnsi" w:hAnsiTheme="minorHAnsi"/>
      <w:b/>
      <w:sz w:val="20"/>
    </w:rPr>
  </w:style>
  <w:style w:type="character" w:customStyle="1" w:styleId="Style3">
    <w:name w:val="Style3"/>
    <w:basedOn w:val="Policepardfaut"/>
    <w:uiPriority w:val="1"/>
    <w:rsid w:val="003E1D23"/>
    <w:rPr>
      <w:rFonts w:asciiTheme="minorHAnsi" w:hAnsiTheme="minorHAnsi"/>
      <w:b/>
      <w:sz w:val="20"/>
    </w:rPr>
  </w:style>
  <w:style w:type="character" w:customStyle="1" w:styleId="Style4">
    <w:name w:val="Style4"/>
    <w:basedOn w:val="Policepardfaut"/>
    <w:uiPriority w:val="1"/>
    <w:rsid w:val="003E1D23"/>
    <w:rPr>
      <w:rFonts w:asciiTheme="minorHAnsi" w:hAnsiTheme="minorHAnsi"/>
      <w:b/>
      <w:sz w:val="20"/>
    </w:rPr>
  </w:style>
  <w:style w:type="paragraph" w:styleId="En-tte">
    <w:name w:val="header"/>
    <w:basedOn w:val="Normal"/>
    <w:link w:val="En-tteCar"/>
    <w:uiPriority w:val="99"/>
    <w:unhideWhenUsed/>
    <w:rsid w:val="003E1D23"/>
    <w:pPr>
      <w:tabs>
        <w:tab w:val="center" w:pos="4536"/>
        <w:tab w:val="right" w:pos="9072"/>
      </w:tabs>
      <w:spacing w:after="0" w:line="240" w:lineRule="auto"/>
    </w:pPr>
  </w:style>
  <w:style w:type="character" w:customStyle="1" w:styleId="En-tteCar">
    <w:name w:val="En-tête Car"/>
    <w:basedOn w:val="Policepardfaut"/>
    <w:link w:val="En-tte"/>
    <w:uiPriority w:val="99"/>
    <w:rsid w:val="003E1D23"/>
  </w:style>
  <w:style w:type="paragraph" w:styleId="Pieddepage">
    <w:name w:val="footer"/>
    <w:basedOn w:val="Normal"/>
    <w:link w:val="PieddepageCar"/>
    <w:uiPriority w:val="99"/>
    <w:unhideWhenUsed/>
    <w:rsid w:val="003E1D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1D23"/>
  </w:style>
  <w:style w:type="paragraph" w:customStyle="1" w:styleId="calibrigras">
    <w:name w:val="calibri gras"/>
    <w:basedOn w:val="Normal"/>
    <w:qFormat/>
    <w:rsid w:val="005942DF"/>
    <w:pPr>
      <w:spacing w:before="240" w:after="120" w:line="240" w:lineRule="auto"/>
      <w:jc w:val="both"/>
    </w:pPr>
    <w:rPr>
      <w:b/>
      <w:sz w:val="20"/>
      <w:szCs w:val="16"/>
    </w:rPr>
  </w:style>
  <w:style w:type="paragraph" w:styleId="Sous-titre">
    <w:name w:val="Subtitle"/>
    <w:basedOn w:val="Normal"/>
    <w:next w:val="Normal"/>
    <w:link w:val="Sous-titreCar"/>
    <w:uiPriority w:val="11"/>
    <w:qFormat/>
    <w:rsid w:val="00773CA2"/>
    <w:pPr>
      <w:spacing w:before="200" w:after="360" w:line="240" w:lineRule="auto"/>
      <w:jc w:val="center"/>
    </w:pPr>
    <w:rPr>
      <w:rFonts w:asciiTheme="majorHAnsi" w:eastAsiaTheme="majorEastAsia" w:hAnsiTheme="majorHAnsi" w:cstheme="majorBidi"/>
      <w:b/>
      <w:iCs/>
      <w:color w:val="1F497D" w:themeColor="text2"/>
      <w:sz w:val="32"/>
      <w:szCs w:val="24"/>
    </w:rPr>
  </w:style>
  <w:style w:type="character" w:customStyle="1" w:styleId="Sous-titreCar">
    <w:name w:val="Sous-titre Car"/>
    <w:basedOn w:val="Policepardfaut"/>
    <w:link w:val="Sous-titre"/>
    <w:uiPriority w:val="11"/>
    <w:rsid w:val="00773CA2"/>
    <w:rPr>
      <w:rFonts w:asciiTheme="majorHAnsi" w:eastAsiaTheme="majorEastAsia" w:hAnsiTheme="majorHAnsi" w:cstheme="majorBidi"/>
      <w:b/>
      <w:iCs/>
      <w:color w:val="1F497D" w:themeColor="text2"/>
      <w:sz w:val="32"/>
      <w:szCs w:val="24"/>
    </w:rPr>
  </w:style>
  <w:style w:type="paragraph" w:customStyle="1" w:styleId="ChapitresPuces">
    <w:name w:val="Chapitres Puces"/>
    <w:basedOn w:val="Normal"/>
    <w:rsid w:val="00660F54"/>
    <w:pPr>
      <w:tabs>
        <w:tab w:val="num" w:pos="360"/>
      </w:tabs>
      <w:autoSpaceDE w:val="0"/>
      <w:autoSpaceDN w:val="0"/>
      <w:adjustRightInd w:val="0"/>
      <w:spacing w:after="0" w:line="240" w:lineRule="auto"/>
      <w:jc w:val="both"/>
    </w:pPr>
    <w:rPr>
      <w:rFonts w:ascii="Comic Sans MS" w:eastAsia="Times New Roman" w:hAnsi="Comic Sans MS" w:cs="Times New Roman"/>
      <w:sz w:val="20"/>
      <w:szCs w:val="20"/>
      <w:lang w:eastAsia="fr-FR"/>
    </w:rPr>
  </w:style>
  <w:style w:type="paragraph" w:styleId="Titre">
    <w:name w:val="Title"/>
    <w:basedOn w:val="Normal"/>
    <w:next w:val="Normal"/>
    <w:link w:val="TitreCar"/>
    <w:qFormat/>
    <w:rsid w:val="00101C8F"/>
    <w:pPr>
      <w:pBdr>
        <w:bottom w:val="single" w:sz="8" w:space="4" w:color="4F81BD" w:themeColor="accent1"/>
      </w:pBdr>
      <w:spacing w:after="300" w:line="240" w:lineRule="auto"/>
      <w:contextualSpacing/>
      <w:jc w:val="both"/>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101C8F"/>
    <w:rPr>
      <w:rFonts w:asciiTheme="majorHAnsi" w:eastAsiaTheme="majorEastAsia" w:hAnsiTheme="majorHAnsi" w:cstheme="majorBidi"/>
      <w:color w:val="17365D" w:themeColor="text2" w:themeShade="BF"/>
      <w:spacing w:val="5"/>
      <w:kern w:val="28"/>
      <w:sz w:val="52"/>
      <w:szCs w:val="52"/>
    </w:rPr>
  </w:style>
  <w:style w:type="character" w:customStyle="1" w:styleId="Titre2Car">
    <w:name w:val="Titre 2 Car"/>
    <w:basedOn w:val="Policepardfaut"/>
    <w:link w:val="Titre2"/>
    <w:uiPriority w:val="9"/>
    <w:rsid w:val="0041130E"/>
    <w:rPr>
      <w:rFonts w:ascii="Calibri" w:eastAsiaTheme="majorEastAsia" w:hAnsi="Calibri" w:cstheme="majorBidi"/>
      <w:b/>
      <w:bCs/>
      <w:sz w:val="20"/>
      <w:szCs w:val="26"/>
      <w:u w:val="single"/>
    </w:rPr>
  </w:style>
  <w:style w:type="character" w:customStyle="1" w:styleId="Titre1Car">
    <w:name w:val="Titre 1 Car"/>
    <w:basedOn w:val="Policepardfaut"/>
    <w:link w:val="Titre1"/>
    <w:uiPriority w:val="9"/>
    <w:rsid w:val="0041130E"/>
    <w:rPr>
      <w:rFonts w:eastAsiaTheme="majorEastAsia" w:cstheme="majorBidi"/>
      <w:b/>
      <w:bCs/>
      <w:sz w:val="24"/>
      <w:szCs w:val="28"/>
    </w:rPr>
  </w:style>
  <w:style w:type="character" w:customStyle="1" w:styleId="Titre3Car">
    <w:name w:val="Titre 3 Car"/>
    <w:basedOn w:val="Policepardfaut"/>
    <w:link w:val="Titre3"/>
    <w:uiPriority w:val="9"/>
    <w:rsid w:val="0041130E"/>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1130E"/>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41130E"/>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41130E"/>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41130E"/>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41130E"/>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41130E"/>
    <w:rPr>
      <w:rFonts w:asciiTheme="majorHAnsi" w:eastAsiaTheme="majorEastAsia" w:hAnsiTheme="majorHAnsi" w:cstheme="majorBidi"/>
      <w:i/>
      <w:iCs/>
      <w:color w:val="404040" w:themeColor="text1" w:themeTint="BF"/>
      <w:sz w:val="20"/>
      <w:szCs w:val="20"/>
    </w:rPr>
  </w:style>
  <w:style w:type="numbering" w:customStyle="1" w:styleId="Listepucecv">
    <w:name w:val="Liste à pucecv"/>
    <w:basedOn w:val="Aucuneliste"/>
    <w:uiPriority w:val="99"/>
    <w:rsid w:val="007C439A"/>
    <w:pPr>
      <w:numPr>
        <w:numId w:val="30"/>
      </w:numPr>
    </w:pPr>
  </w:style>
  <w:style w:type="paragraph" w:styleId="Listepuces">
    <w:name w:val="List Bullet"/>
    <w:basedOn w:val="Normal"/>
    <w:uiPriority w:val="99"/>
    <w:unhideWhenUsed/>
    <w:qFormat/>
    <w:rsid w:val="007C439A"/>
    <w:pPr>
      <w:numPr>
        <w:numId w:val="30"/>
      </w:numPr>
      <w:spacing w:after="120" w:line="240" w:lineRule="auto"/>
      <w:contextualSpacing/>
      <w:jc w:val="both"/>
    </w:pPr>
    <w:rPr>
      <w:sz w:val="20"/>
      <w:szCs w:val="16"/>
    </w:rPr>
  </w:style>
  <w:style w:type="paragraph" w:styleId="Listepuces2">
    <w:name w:val="List Bullet 2"/>
    <w:basedOn w:val="Normal"/>
    <w:uiPriority w:val="99"/>
    <w:unhideWhenUsed/>
    <w:qFormat/>
    <w:rsid w:val="007C439A"/>
    <w:pPr>
      <w:numPr>
        <w:ilvl w:val="1"/>
        <w:numId w:val="30"/>
      </w:numPr>
      <w:spacing w:after="120" w:line="240" w:lineRule="auto"/>
      <w:contextualSpacing/>
      <w:jc w:val="both"/>
    </w:pPr>
    <w:rPr>
      <w:sz w:val="20"/>
      <w:szCs w:val="16"/>
    </w:rPr>
  </w:style>
  <w:style w:type="paragraph" w:styleId="Listepuces3">
    <w:name w:val="List Bullet 3"/>
    <w:basedOn w:val="Normal"/>
    <w:uiPriority w:val="99"/>
    <w:unhideWhenUsed/>
    <w:qFormat/>
    <w:rsid w:val="007C439A"/>
    <w:pPr>
      <w:numPr>
        <w:ilvl w:val="2"/>
        <w:numId w:val="30"/>
      </w:numPr>
      <w:spacing w:after="120" w:line="240" w:lineRule="auto"/>
      <w:contextualSpacing/>
      <w:jc w:val="both"/>
    </w:pPr>
    <w:rPr>
      <w:sz w:val="20"/>
      <w:szCs w:val="16"/>
    </w:rPr>
  </w:style>
  <w:style w:type="paragraph" w:customStyle="1" w:styleId="Default">
    <w:name w:val="Default"/>
    <w:rsid w:val="007C439A"/>
    <w:pPr>
      <w:autoSpaceDE w:val="0"/>
      <w:autoSpaceDN w:val="0"/>
      <w:adjustRightInd w:val="0"/>
      <w:spacing w:after="0" w:line="240" w:lineRule="auto"/>
    </w:pPr>
    <w:rPr>
      <w:rFonts w:ascii="Calibri" w:hAnsi="Calibri" w:cs="Calibri"/>
      <w:color w:val="000000"/>
      <w:sz w:val="24"/>
      <w:szCs w:val="24"/>
    </w:rPr>
  </w:style>
  <w:style w:type="paragraph" w:styleId="Rvision">
    <w:name w:val="Revision"/>
    <w:hidden/>
    <w:uiPriority w:val="99"/>
    <w:semiHidden/>
    <w:rsid w:val="00496C91"/>
    <w:pPr>
      <w:spacing w:after="0" w:line="240" w:lineRule="auto"/>
    </w:pPr>
  </w:style>
  <w:style w:type="character" w:styleId="Lienhypertexte">
    <w:name w:val="Hyperlink"/>
    <w:basedOn w:val="Policepardfaut"/>
    <w:uiPriority w:val="99"/>
    <w:unhideWhenUsed/>
    <w:rsid w:val="00276BD7"/>
    <w:rPr>
      <w:color w:val="0000FF" w:themeColor="hyperlink"/>
      <w:u w:val="single"/>
    </w:rPr>
  </w:style>
  <w:style w:type="character" w:styleId="Mentionnonrsolue">
    <w:name w:val="Unresolved Mention"/>
    <w:basedOn w:val="Policepardfaut"/>
    <w:uiPriority w:val="99"/>
    <w:semiHidden/>
    <w:unhideWhenUsed/>
    <w:rsid w:val="00276BD7"/>
    <w:rPr>
      <w:color w:val="605E5C"/>
      <w:shd w:val="clear" w:color="auto" w:fill="E1DFDD"/>
    </w:rPr>
  </w:style>
  <w:style w:type="paragraph" w:customStyle="1" w:styleId="StyleTitre1CentrAvant0cmSuspendu05cmAprs6">
    <w:name w:val="Style Titre 1 + Centré Avant : 0 cm Suspendu : 05 cm Après : 6 ..."/>
    <w:basedOn w:val="Titre1"/>
    <w:next w:val="Normal"/>
    <w:rsid w:val="008B77D5"/>
    <w:pPr>
      <w:keepLines w:val="0"/>
      <w:numPr>
        <w:numId w:val="33"/>
      </w:numPr>
      <w:tabs>
        <w:tab w:val="center" w:pos="1701"/>
      </w:tabs>
      <w:spacing w:before="480" w:line="240" w:lineRule="auto"/>
      <w:jc w:val="center"/>
    </w:pPr>
    <w:rPr>
      <w:rFonts w:ascii="Verdana" w:eastAsia="Times New Roman" w:hAnsi="Verdana" w:cs="Times New Roman"/>
      <w:smallCaps/>
      <w:sz w:val="20"/>
      <w:szCs w:val="24"/>
      <w:lang w:eastAsia="fr-FR"/>
    </w:rPr>
  </w:style>
  <w:style w:type="paragraph" w:customStyle="1" w:styleId="StyleTitre2Avant12ptAprs3pt">
    <w:name w:val="Style Titre 2 + Avant : 12 pt Après : 3 pt"/>
    <w:basedOn w:val="Titre2"/>
    <w:rsid w:val="008B77D5"/>
    <w:pPr>
      <w:keepLines w:val="0"/>
      <w:numPr>
        <w:ilvl w:val="1"/>
        <w:numId w:val="33"/>
      </w:numPr>
      <w:tabs>
        <w:tab w:val="center" w:pos="1701"/>
      </w:tabs>
      <w:spacing w:before="240" w:after="60" w:line="240" w:lineRule="auto"/>
      <w:jc w:val="both"/>
    </w:pPr>
    <w:rPr>
      <w:rFonts w:ascii="Verdana" w:eastAsia="Times New Roman" w:hAnsi="Verdana" w:cs="Times New Roman"/>
      <w:szCs w:val="20"/>
      <w:u w:val="none"/>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24330">
      <w:bodyDiv w:val="1"/>
      <w:marLeft w:val="0"/>
      <w:marRight w:val="0"/>
      <w:marTop w:val="0"/>
      <w:marBottom w:val="0"/>
      <w:divBdr>
        <w:top w:val="none" w:sz="0" w:space="0" w:color="auto"/>
        <w:left w:val="none" w:sz="0" w:space="0" w:color="auto"/>
        <w:bottom w:val="none" w:sz="0" w:space="0" w:color="auto"/>
        <w:right w:val="none" w:sz="0" w:space="0" w:color="auto"/>
      </w:divBdr>
    </w:div>
    <w:div w:id="1801535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N:\Applis\Modeles\March&#233;s%20Publics\CADRE%20DE%20REPONSE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B50BE73150942FA81E05A5CB87D6E0F"/>
        <w:category>
          <w:name w:val="Général"/>
          <w:gallery w:val="placeholder"/>
        </w:category>
        <w:types>
          <w:type w:val="bbPlcHdr"/>
        </w:types>
        <w:behaviors>
          <w:behavior w:val="content"/>
        </w:behaviors>
        <w:guid w:val="{6B5B4F25-6435-419F-B74F-CF83A7C8A378}"/>
      </w:docPartPr>
      <w:docPartBody>
        <w:p w:rsidR="00D2788F" w:rsidRDefault="00D2788F">
          <w:pPr>
            <w:pStyle w:val="0B50BE73150942FA81E05A5CB87D6E0F"/>
          </w:pPr>
          <w:r w:rsidRPr="00E60E1F">
            <w:rPr>
              <w:rStyle w:val="Textedelespacerserv"/>
            </w:rPr>
            <w:t>Cliquez ici pour taper du texte.</w:t>
          </w:r>
        </w:p>
      </w:docPartBody>
    </w:docPart>
    <w:docPart>
      <w:docPartPr>
        <w:name w:val="66D26CD44EF4406D9E916FAA5838DD02"/>
        <w:category>
          <w:name w:val="Général"/>
          <w:gallery w:val="placeholder"/>
        </w:category>
        <w:types>
          <w:type w:val="bbPlcHdr"/>
        </w:types>
        <w:behaviors>
          <w:behavior w:val="content"/>
        </w:behaviors>
        <w:guid w:val="{5B8CFA6A-ED9F-4F67-89A0-6204FB14A196}"/>
      </w:docPartPr>
      <w:docPartBody>
        <w:p w:rsidR="00D2788F" w:rsidRDefault="00D2788F">
          <w:pPr>
            <w:pStyle w:val="66D26CD44EF4406D9E916FAA5838DD02"/>
          </w:pPr>
          <w:r w:rsidRPr="00834BD7">
            <w:rPr>
              <w:rStyle w:val="Textedelespacerserv"/>
              <w:color w:val="0E2841" w:themeColor="text2"/>
            </w:rPr>
            <w:t>[NB articles]</w:t>
          </w:r>
        </w:p>
      </w:docPartBody>
    </w:docPart>
    <w:docPart>
      <w:docPartPr>
        <w:name w:val="932ED658B1E34644999FA2D3555C19E8"/>
        <w:category>
          <w:name w:val="Général"/>
          <w:gallery w:val="placeholder"/>
        </w:category>
        <w:types>
          <w:type w:val="bbPlcHdr"/>
        </w:types>
        <w:behaviors>
          <w:behavior w:val="content"/>
        </w:behaviors>
        <w:guid w:val="{B338D2BA-36CA-4886-B0F6-C886BD3F723B}"/>
      </w:docPartPr>
      <w:docPartBody>
        <w:p w:rsidR="00D2788F" w:rsidRDefault="00D2788F" w:rsidP="00D2788F">
          <w:pPr>
            <w:pStyle w:val="932ED658B1E34644999FA2D3555C19E8"/>
          </w:pPr>
          <w:r w:rsidRPr="00E60E1F">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788F"/>
    <w:rsid w:val="000A3E84"/>
    <w:rsid w:val="000E6272"/>
    <w:rsid w:val="001E71E0"/>
    <w:rsid w:val="003109CD"/>
    <w:rsid w:val="00385A0C"/>
    <w:rsid w:val="006074A1"/>
    <w:rsid w:val="009F633B"/>
    <w:rsid w:val="00A609A8"/>
    <w:rsid w:val="00B00B7D"/>
    <w:rsid w:val="00BE1CE0"/>
    <w:rsid w:val="00D2788F"/>
    <w:rsid w:val="00D951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2788F"/>
    <w:rPr>
      <w:color w:val="808080"/>
    </w:rPr>
  </w:style>
  <w:style w:type="paragraph" w:customStyle="1" w:styleId="0B50BE73150942FA81E05A5CB87D6E0F">
    <w:name w:val="0B50BE73150942FA81E05A5CB87D6E0F"/>
  </w:style>
  <w:style w:type="paragraph" w:customStyle="1" w:styleId="66D26CD44EF4406D9E916FAA5838DD02">
    <w:name w:val="66D26CD44EF4406D9E916FAA5838DD02"/>
  </w:style>
  <w:style w:type="paragraph" w:customStyle="1" w:styleId="932ED658B1E34644999FA2D3555C19E8">
    <w:name w:val="932ED658B1E34644999FA2D3555C19E8"/>
    <w:rsid w:val="00D27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AC391-A2CF-411F-ABB2-E37E148A3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CADRE DE REPONSES.dotx</Template>
  <TotalTime>2</TotalTime>
  <Pages>12</Pages>
  <Words>2488</Words>
  <Characters>13690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AERMC</Company>
  <LinksUpToDate>false</LinksUpToDate>
  <CharactersWithSpaces>16146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MOLY Florence</dc:creator>
  <cp:lastModifiedBy>NUNES Samiha</cp:lastModifiedBy>
  <cp:revision>3</cp:revision>
  <cp:lastPrinted>2025-01-09T08:24:00Z</cp:lastPrinted>
  <dcterms:created xsi:type="dcterms:W3CDTF">2025-04-10T13:45:00Z</dcterms:created>
  <dcterms:modified xsi:type="dcterms:W3CDTF">2025-04-10T13:46:00Z</dcterms:modified>
</cp:coreProperties>
</file>