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ook w:val="01E0" w:firstRow="1" w:lastRow="1" w:firstColumn="1" w:lastColumn="1" w:noHBand="0" w:noVBand="0"/>
      </w:tblPr>
      <w:tblGrid>
        <w:gridCol w:w="3115"/>
        <w:gridCol w:w="3585"/>
        <w:gridCol w:w="2334"/>
      </w:tblGrid>
      <w:tr>
        <w:trPr>
          <w:trHeight w:val="2110"/>
        </w:trPr>
        <w:tc>
          <w:tcPr>
            <w:tcW w:w="2226"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840865" cy="13049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4472" w:type="dxa"/>
            <w:shd w:val="clear" w:color="auto" w:fill="auto"/>
          </w:tcPr>
          <w:p>
            <w:pPr>
              <w:widowControl/>
              <w:jc w:val="center"/>
              <w:rPr>
                <w:rFonts w:ascii="Arial" w:hAnsi="Arial" w:cs="Arial"/>
                <w:b/>
                <w:bCs/>
                <w:sz w:val="24"/>
                <w:szCs w:val="24"/>
              </w:rPr>
            </w:pPr>
            <w:r>
              <w:rPr>
                <w:rFonts w:ascii="Arial" w:hAnsi="Arial" w:cs="Arial"/>
                <w:b/>
                <w:bCs/>
                <w:sz w:val="22"/>
                <w:szCs w:val="24"/>
              </w:rPr>
              <w:t xml:space="preserve">MARCHE DE SERVICES </w:t>
            </w:r>
          </w:p>
          <w:p>
            <w:pPr>
              <w:widowControl/>
              <w:jc w:val="center"/>
              <w:rPr>
                <w:rFonts w:ascii="Arial" w:hAnsi="Arial" w:cs="Arial"/>
                <w:b/>
                <w:bCs/>
                <w:sz w:val="22"/>
                <w:szCs w:val="24"/>
              </w:rPr>
            </w:pPr>
          </w:p>
          <w:p>
            <w:pPr>
              <w:widowControl/>
              <w:jc w:val="center"/>
              <w:rPr>
                <w:rFonts w:ascii="Arial" w:hAnsi="Arial" w:cs="Arial"/>
                <w:b/>
                <w:bCs/>
                <w:sz w:val="36"/>
                <w:szCs w:val="36"/>
              </w:rPr>
            </w:pPr>
          </w:p>
          <w:p>
            <w:pPr>
              <w:pStyle w:val="RedNomDoc"/>
              <w:widowControl/>
              <w:rPr>
                <w:sz w:val="36"/>
                <w:szCs w:val="36"/>
              </w:rPr>
            </w:pPr>
            <w:r>
              <w:rPr>
                <w:sz w:val="36"/>
                <w:szCs w:val="36"/>
              </w:rPr>
              <w:t>ACTE D'ENGAGEMENT</w:t>
            </w:r>
          </w:p>
        </w:tc>
        <w:tc>
          <w:tcPr>
            <w:tcW w:w="2552" w:type="dxa"/>
          </w:tcPr>
          <w:p>
            <w:pPr>
              <w:widowControl/>
              <w:jc w:val="center"/>
              <w:rPr>
                <w:rFonts w:ascii="Arial" w:hAnsi="Arial" w:cs="Arial"/>
                <w:b/>
                <w:bCs/>
                <w:sz w:val="24"/>
                <w:szCs w:val="24"/>
              </w:rPr>
            </w:pPr>
            <w:r>
              <w:rPr>
                <w:rFonts w:ascii="Arial" w:hAnsi="Arial" w:cs="Arial"/>
                <w:b/>
                <w:bCs/>
                <w:noProof/>
                <w:sz w:val="24"/>
                <w:szCs w:val="24"/>
              </w:rPr>
              <w:drawing>
                <wp:inline distT="0" distB="0" distL="0" distR="0">
                  <wp:extent cx="1266825" cy="11334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6825" cy="1133475"/>
                          </a:xfrm>
                          <a:prstGeom prst="rect">
                            <a:avLst/>
                          </a:prstGeom>
                          <a:noFill/>
                        </pic:spPr>
                      </pic:pic>
                    </a:graphicData>
                  </a:graphic>
                </wp:inline>
              </w:drawing>
            </w:r>
          </w:p>
        </w:tc>
      </w:tr>
    </w:tbl>
    <w:p>
      <w:pPr>
        <w:widowControl/>
        <w:rPr>
          <w:rFonts w:ascii="Arial" w:hAnsi="Arial" w:cs="Arial"/>
          <w:b/>
          <w:bCs/>
        </w:rPr>
      </w:pPr>
    </w:p>
    <w:p>
      <w:pPr>
        <w:widowControl/>
        <w:rPr>
          <w:rFonts w:ascii="Arial" w:hAnsi="Arial" w:cs="Arial"/>
          <w:b/>
          <w:bCs/>
        </w:rPr>
      </w:pPr>
      <w:r>
        <w:rPr>
          <w:rFonts w:ascii="Arial" w:hAnsi="Arial" w:cs="Arial"/>
          <w:b/>
          <w:bCs/>
          <w:noProof/>
        </w:rPr>
        <mc:AlternateContent>
          <mc:Choice Requires="wps">
            <w:drawing>
              <wp:anchor distT="0" distB="0" distL="114300" distR="114300" simplePos="0" relativeHeight="251656704" behindDoc="1" locked="0" layoutInCell="1" allowOverlap="1">
                <wp:simplePos x="0" y="0"/>
                <wp:positionH relativeFrom="column">
                  <wp:posOffset>-71120</wp:posOffset>
                </wp:positionH>
                <wp:positionV relativeFrom="paragraph">
                  <wp:posOffset>131445</wp:posOffset>
                </wp:positionV>
                <wp:extent cx="5886450" cy="247015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24701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C984D" id="Rectangle 4" o:spid="_x0000_s1026" style="position:absolute;margin-left:-5.6pt;margin-top:10.35pt;width:463.5pt;height:19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"/>
            </w:pict>
          </mc:Fallback>
        </mc:AlternateContent>
      </w:r>
    </w:p>
    <w:p>
      <w:pPr>
        <w:widowControl/>
        <w:rPr>
          <w:rFonts w:ascii="Arial" w:hAnsi="Arial" w:cs="Arial"/>
          <w:b/>
          <w:bCs/>
        </w:rPr>
      </w:pPr>
    </w:p>
    <w:p>
      <w:pPr>
        <w:widowControl/>
        <w:rPr>
          <w:rFonts w:ascii="Arial" w:hAnsi="Arial" w:cs="Arial"/>
          <w:i/>
          <w:iCs/>
          <w:color w:val="00B050"/>
          <w:sz w:val="16"/>
          <w:szCs w:val="16"/>
        </w:rPr>
      </w:pP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 xml:space="preserve"> </w:t>
            </w:r>
            <w:r>
              <w:rPr>
                <w:rFonts w:ascii="Arial" w:hAnsi="Arial" w:cs="Arial"/>
                <w:b/>
                <w:bCs/>
                <w:sz w:val="22"/>
                <w:szCs w:val="24"/>
              </w:rPr>
              <w:t>MARCHE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rPr>
            </w:pP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r>
              <w:rPr>
                <w:rFonts w:ascii="Arial" w:hAnsi="Arial" w:cs="Arial"/>
                <w:b/>
                <w:bCs/>
              </w:rPr>
              <w:t xml:space="preserve"> Unique </w:t>
            </w: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5</w:t>
            </w: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5</w:t>
            </w:r>
          </w:p>
        </w:tc>
      </w:tr>
    </w:tbl>
    <w:p>
      <w:pPr>
        <w:widowControl/>
        <w:rPr>
          <w:rFonts w:ascii="Arial" w:hAnsi="Arial" w:cs="Arial"/>
          <w:b/>
          <w:bCs/>
          <w:szCs w:val="10"/>
        </w:rPr>
      </w:pP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 xml:space="preserve">Objet </w:t>
      </w:r>
      <w:r>
        <w:rPr>
          <w:rFonts w:ascii="Arial" w:hAnsi="Arial" w:cs="Arial"/>
          <w:b/>
          <w:bCs/>
          <w:sz w:val="22"/>
          <w:lang w:eastAsia="zh-CN"/>
        </w:rPr>
        <w:t xml:space="preserve">du marché ou de l’accord-cadre </w:t>
      </w:r>
      <w:r>
        <w:rPr>
          <w:rFonts w:ascii="Arial" w:hAnsi="Arial" w:cs="Arial"/>
          <w:b/>
          <w:sz w:val="22"/>
          <w:lang w:eastAsia="zh-CN"/>
        </w:rPr>
        <w:t>:</w:t>
      </w:r>
    </w:p>
    <w:p>
      <w:pPr>
        <w:keepLines w:val="0"/>
        <w:widowControl/>
        <w:tabs>
          <w:tab w:val="left" w:pos="426"/>
          <w:tab w:val="left" w:pos="851"/>
        </w:tabs>
        <w:suppressAutoHyphens/>
        <w:autoSpaceDE/>
        <w:autoSpaceDN/>
        <w:adjustRightInd/>
        <w:jc w:val="both"/>
        <w:rPr>
          <w:rFonts w:ascii="Arial" w:hAnsi="Arial" w:cs="Arial"/>
          <w:b/>
          <w:sz w:val="22"/>
          <w:lang w:eastAsia="zh-CN"/>
        </w:rPr>
      </w:pPr>
    </w:p>
    <w:p>
      <w:pPr>
        <w:widowControl/>
        <w:jc w:val="center"/>
        <w:rPr>
          <w:rFonts w:ascii="Arial" w:hAnsi="Arial" w:cs="Arial"/>
          <w:sz w:val="18"/>
          <w:szCs w:val="18"/>
        </w:rPr>
      </w:pPr>
      <w:r>
        <w:rPr>
          <w:rFonts w:ascii="Arial" w:hAnsi="Arial" w:cs="Arial"/>
          <w:sz w:val="18"/>
          <w:szCs w:val="18"/>
        </w:rPr>
        <w:t>Appel d’offre passé en application des articles L.2124-2 1°, R.2161-2 à R.2161-5, du code de la commande publique</w:t>
      </w:r>
    </w:p>
    <w:p>
      <w:pPr>
        <w:widowControl/>
        <w:jc w:val="center"/>
        <w:rPr>
          <w:rFonts w:ascii="Arial" w:hAnsi="Arial" w:cs="Arial"/>
          <w:sz w:val="18"/>
          <w:szCs w:val="18"/>
        </w:rPr>
      </w:pPr>
    </w:p>
    <w:p>
      <w:pPr>
        <w:widowControl/>
        <w:shd w:val="clear" w:color="auto" w:fill="595959"/>
        <w:spacing w:after="60"/>
        <w:jc w:val="center"/>
        <w:rPr>
          <w:rFonts w:ascii="Arial" w:hAnsi="Arial" w:cs="Arial"/>
          <w:b/>
          <w:bCs/>
          <w:color w:val="FFFFFF"/>
          <w:sz w:val="28"/>
          <w:szCs w:val="28"/>
        </w:rPr>
      </w:pPr>
      <w:r>
        <w:rPr>
          <w:rFonts w:ascii="Arial" w:hAnsi="Arial" w:cs="Arial"/>
          <w:b/>
          <w:bCs/>
          <w:color w:val="FFFFFF"/>
          <w:sz w:val="28"/>
          <w:szCs w:val="28"/>
        </w:rPr>
        <w:t>TRANSPORTS DES ENFANTS DES EXTERNATS MEDICO PEDAGOGIQUES DE PLAISIR ET DE SAINT CYR L’ECOLE</w:t>
      </w:r>
      <w:r>
        <w:t xml:space="preserve"> </w:t>
      </w:r>
      <w:r>
        <w:rPr>
          <w:rFonts w:ascii="Arial" w:hAnsi="Arial" w:cs="Arial"/>
          <w:b/>
          <w:bCs/>
          <w:color w:val="FFFFFF"/>
          <w:sz w:val="28"/>
          <w:szCs w:val="28"/>
        </w:rPr>
        <w:t>POUR LE CENTRE HOSPITALIER DE PLAISIR</w:t>
      </w:r>
    </w:p>
    <w:p>
      <w:pPr>
        <w:widowControl/>
        <w:shd w:val="clear" w:color="auto" w:fill="595959"/>
        <w:spacing w:after="60"/>
        <w:jc w:val="center"/>
        <w:rPr>
          <w:rFonts w:ascii="Arial" w:hAnsi="Arial" w:cs="Arial"/>
          <w:b/>
          <w:bCs/>
          <w:color w:val="FFFFFF"/>
          <w:sz w:val="28"/>
          <w:szCs w:val="28"/>
        </w:rPr>
      </w:pPr>
      <w:r>
        <w:rPr>
          <w:rFonts w:ascii="Arial" w:hAnsi="Arial" w:cs="Arial"/>
          <w:b/>
          <w:bCs/>
          <w:color w:val="FFFFFF"/>
          <w:sz w:val="28"/>
          <w:szCs w:val="28"/>
        </w:rPr>
        <w:t xml:space="preserve"> Années scolaires 2025-2029</w:t>
      </w:r>
    </w:p>
    <w:p>
      <w:pPr>
        <w:widowControl/>
        <w:rPr>
          <w:del w:id="17" w:author="CAVALLIE Julien" w:date="2018-02-14T15:11:00Z"/>
          <w:rFonts w:ascii="Arial" w:hAnsi="Arial" w:cs="Arial"/>
          <w:sz w:val="4"/>
        </w:rPr>
      </w:pPr>
    </w:p>
    <w:p>
      <w:pPr>
        <w:widowControl/>
        <w:shd w:val="clear" w:color="auto" w:fill="548DD4"/>
        <w:jc w:val="center"/>
        <w:rPr>
          <w:rFonts w:ascii="Arial" w:hAnsi="Arial" w:cs="Arial"/>
          <w:b/>
          <w:bCs/>
          <w:color w:val="FFFFFF"/>
          <w:sz w:val="22"/>
        </w:rPr>
      </w:pPr>
      <w:r>
        <w:rPr>
          <w:rFonts w:ascii="Arial" w:hAnsi="Arial" w:cs="Arial"/>
          <w:b/>
          <w:bCs/>
          <w:color w:val="FFFFFF"/>
          <w:sz w:val="22"/>
        </w:rPr>
        <w:t>Date limite de réception des offres : 12 mai 2025 à 12h00</w:t>
      </w:r>
    </w:p>
    <w:p>
      <w:pPr>
        <w:widowControl/>
        <w:rPr>
          <w:rFonts w:ascii="Arial" w:hAnsi="Arial" w:cs="Arial"/>
        </w:rPr>
      </w:pPr>
    </w:p>
    <w:p>
      <w:pPr>
        <w:widowControl/>
        <w:rPr>
          <w:rFonts w:ascii="Arial" w:hAnsi="Arial" w:cs="Arial"/>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8"/>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Univers" w:hAnsi="Univers" w:cs="Univers"/>
          <w:i/>
          <w:iCs/>
          <w:sz w:val="18"/>
          <w:szCs w:val="18"/>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 xml:space="preserve">à l’ensemble du marché ou de l’accord-cadre </w:t>
      </w:r>
      <w:r>
        <w:rPr>
          <w:rFonts w:ascii="Univers" w:hAnsi="Univers" w:cs="Univers"/>
          <w:i/>
          <w:iCs/>
          <w:sz w:val="18"/>
          <w:szCs w:val="18"/>
          <w:lang w:eastAsia="zh-CN"/>
        </w:rPr>
        <w:t>(en cas de non allotissement) </w:t>
      </w:r>
    </w:p>
    <w:p>
      <w:pPr>
        <w:keepLines w:val="0"/>
        <w:widowControl/>
        <w:tabs>
          <w:tab w:val="left" w:pos="426"/>
          <w:tab w:val="left" w:pos="851"/>
          <w:tab w:val="left" w:pos="1418"/>
        </w:tabs>
        <w:suppressAutoHyphens/>
        <w:autoSpaceDE/>
        <w:autoSpaceDN/>
        <w:adjustRightInd/>
        <w:ind w:left="851"/>
        <w:jc w:val="both"/>
        <w:rPr>
          <w:rFonts w:ascii="Univers" w:hAnsi="Univers" w:cs="Univers"/>
          <w:i/>
          <w:iCs/>
          <w:sz w:val="18"/>
          <w:szCs w:val="18"/>
          <w:lang w:eastAsia="zh-CN"/>
        </w:rPr>
      </w:pPr>
    </w:p>
    <w:p>
      <w:pPr>
        <w:keepLines w:val="0"/>
        <w:widowControl/>
        <w:tabs>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au lot n° ……. ou aux lots n° …………… du marché </w:t>
      </w:r>
      <w:r>
        <w:rPr>
          <w:rFonts w:ascii="Arial" w:hAnsi="Arial" w:cs="Arial"/>
          <w:i/>
          <w:iCs/>
          <w:sz w:val="18"/>
          <w:szCs w:val="18"/>
          <w:lang w:eastAsia="zh-CN"/>
        </w:rPr>
        <w:t>(en cas d’allotissement)</w:t>
      </w:r>
      <w:r>
        <w:rPr>
          <w:rFonts w:ascii="Arial" w:hAnsi="Arial" w:cs="Arial"/>
          <w:lang w:eastAsia="zh-CN"/>
        </w:rPr>
        <w:t> </w:t>
      </w: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numPr>
          <w:ilvl w:val="0"/>
          <w:numId w:val="8"/>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r>
        <w:rPr>
          <w:rFonts w:ascii="Arial" w:hAnsi="Arial" w:cs="Arial"/>
          <w:i/>
          <w:lang w:eastAsia="zh-CN"/>
        </w:rPr>
        <w:t>à</w:t>
      </w:r>
      <w:r>
        <w:rPr>
          <w:rFonts w:ascii="Arial" w:hAnsi="Arial" w:cs="Arial"/>
          <w:lang w:eastAsia="zh-CN"/>
        </w:rPr>
        <w:t xml:space="preserve"> l’offre de base</w:t>
      </w:r>
    </w:p>
    <w:p>
      <w:pPr>
        <w:keepLines w:val="0"/>
        <w:widowControl/>
        <w:tabs>
          <w:tab w:val="left" w:pos="851"/>
        </w:tabs>
        <w:suppressAutoHyphens/>
        <w:autoSpaceDE/>
        <w:autoSpaceDN/>
        <w:adjustRightInd/>
        <w:ind w:left="284" w:hanging="284"/>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à la variante suivante : </w:t>
      </w: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lastRenderedPageBreak/>
        <w:t xml:space="preserve"> B- Engagement du titulaire ou du groupement titulaire</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b/>
          <w:lang w:eastAsia="zh-CN"/>
        </w:rPr>
      </w:pPr>
      <w:r>
        <w:rPr>
          <w:rFonts w:ascii="Arial" w:hAnsi="Arial" w:cs="Arial"/>
          <w:lang w:eastAsia="zh-CN"/>
        </w:rPr>
        <w:t>Après avoir pris connaissance des pièces constitutives du marché ou de l’accord-cadre listés dans le CCAP et conformément à leurs clauses</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s’engage,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r>
        <w:rPr>
          <w:rFonts w:ascii="Arial" w:hAnsi="Arial" w:cs="Arial"/>
          <w:u w:val="single"/>
          <w:lang w:eastAsia="zh-CN"/>
        </w:rPr>
        <w:t>ou</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engage,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16"/>
          <w:u w:val="single"/>
        </w:rPr>
      </w:pPr>
    </w:p>
    <w:p>
      <w:pPr>
        <w:pStyle w:val="RedTxt"/>
        <w:rPr>
          <w:bCs/>
          <w:iCs/>
          <w:sz w:val="20"/>
          <w:u w:val="single"/>
        </w:rPr>
      </w:pPr>
      <w:r>
        <w:rPr>
          <w:bCs/>
          <w:iCs/>
          <w:sz w:val="20"/>
          <w:u w:val="single"/>
        </w:rPr>
        <w:t>ou</w:t>
      </w:r>
    </w:p>
    <w:p>
      <w:pPr>
        <w:pStyle w:val="RedTxt"/>
        <w:rPr>
          <w:bCs/>
          <w:iCs/>
          <w:sz w:val="20"/>
        </w:rPr>
      </w:pPr>
    </w:p>
    <w:p>
      <w:pPr>
        <w:pStyle w:val="fcase1ertab"/>
        <w:ind w:left="0" w:firstLine="0"/>
        <w:rPr>
          <w:rFonts w:ascii="Arial" w:hAnsi="Arial" w:cs="Arial"/>
          <w:u w:val="single"/>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 xml:space="preserve">(indiquer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rPr>
      </w:pPr>
    </w:p>
    <w:p>
      <w:pPr>
        <w:pStyle w:val="RedTxt"/>
        <w:rPr>
          <w:b/>
          <w:bCs/>
          <w:i/>
          <w:iCs/>
        </w:rPr>
      </w:pPr>
    </w:p>
    <w:p>
      <w:pPr>
        <w:pStyle w:val="RedTxt"/>
        <w:rPr>
          <w:b/>
          <w:bCs/>
          <w:i/>
          <w:iCs/>
          <w:sz w:val="20"/>
        </w:rPr>
        <w:sectPr>
          <w:headerReference w:type="default" r:id="rId10"/>
          <w:footerReference w:type="default" r:id="rId11"/>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Cotraitant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Cotraitant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lastRenderedPageBreak/>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2"/>
          <w:footerReference w:type="default" r:id="rId13"/>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rPr>
          <w:rFonts w:ascii="Arial" w:hAnsi="Arial" w:cs="Arial"/>
          <w:sz w:val="12"/>
        </w:rPr>
      </w:pPr>
    </w:p>
    <w:p>
      <w:pPr>
        <w:pStyle w:val="fcase1ertab"/>
        <w:shd w:val="clear" w:color="auto" w:fill="CCFFFF"/>
        <w:tabs>
          <w:tab w:val="left" w:pos="851"/>
        </w:tabs>
        <w:ind w:left="0" w:firstLine="0"/>
      </w:pPr>
      <w:r>
        <w:rPr>
          <w:rFonts w:ascii="Arial" w:hAnsi="Arial" w:cs="Arial"/>
        </w:rPr>
        <w:t>à livrer les fournitures demandées ou à exécuter les prestations demandées</w:t>
      </w:r>
      <w:r>
        <w:t xml:space="preserve"> dans les conditions définies ci-après</w:t>
      </w:r>
      <w:r>
        <w:rPr>
          <w:rFonts w:ascii="Arial" w:hAnsi="Arial" w:cs="Arial"/>
        </w:rPr>
        <w:t>:</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t>aux prix indiqués ci-dessous :</w:t>
      </w:r>
    </w:p>
    <w:p>
      <w:pPr>
        <w:pStyle w:val="RedTxt"/>
        <w:shd w:val="clear" w:color="auto" w:fill="CCFFFF"/>
        <w:rPr>
          <w:b/>
          <w:bCs/>
          <w:i/>
          <w:iCs/>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778"/>
        <w:gridCol w:w="3436"/>
      </w:tblGrid>
      <w:tr>
        <w:tc>
          <w:tcPr>
            <w:tcW w:w="5778" w:type="dxa"/>
            <w:tcBorders>
              <w:right w:val="single" w:sz="12" w:space="0" w:color="auto"/>
            </w:tcBorders>
            <w:shd w:val="clear" w:color="auto" w:fill="CCFFFF"/>
          </w:tcPr>
          <w:p>
            <w:pPr>
              <w:pStyle w:val="RedTxt"/>
              <w:shd w:val="clear" w:color="auto" w:fill="CCFFFF"/>
              <w:spacing w:before="160" w:after="120"/>
            </w:pPr>
            <w:r>
              <w:t>Montant hors TVA</w:t>
            </w:r>
          </w:p>
        </w:tc>
        <w:tc>
          <w:tcPr>
            <w:tcW w:w="3436" w:type="dxa"/>
            <w:tcBorders>
              <w:top w:val="single" w:sz="12"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bottom w:val="double" w:sz="4" w:space="0" w:color="auto"/>
              <w:right w:val="single" w:sz="12" w:space="0" w:color="auto"/>
            </w:tcBorders>
            <w:shd w:val="clear" w:color="auto" w:fill="CCFFFF"/>
          </w:tcPr>
          <w:p>
            <w:pPr>
              <w:pStyle w:val="RedTxt"/>
              <w:shd w:val="clear" w:color="auto" w:fill="CCFFFF"/>
              <w:spacing w:before="160" w:after="120"/>
            </w:pPr>
            <w:r>
              <w:t>Montant de TVA                                         Taux de TVA (</w:t>
            </w: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r>
              <w:t>%)</w:t>
            </w:r>
          </w:p>
        </w:tc>
        <w:tc>
          <w:tcPr>
            <w:tcW w:w="3436" w:type="dxa"/>
            <w:tcBorders>
              <w:top w:val="single" w:sz="12" w:space="0" w:color="auto"/>
              <w:left w:val="single" w:sz="12" w:space="0" w:color="auto"/>
              <w:bottom w:val="double" w:sz="4"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top w:val="double" w:sz="4" w:space="0" w:color="auto"/>
              <w:right w:val="single" w:sz="12" w:space="0" w:color="auto"/>
            </w:tcBorders>
            <w:shd w:val="clear" w:color="auto" w:fill="CCFFFF"/>
          </w:tcPr>
          <w:p>
            <w:pPr>
              <w:pStyle w:val="RedTxt"/>
              <w:shd w:val="clear" w:color="auto" w:fill="CCFFFF"/>
              <w:spacing w:before="160" w:after="120"/>
            </w:pPr>
            <w:r>
              <w:t>Montant TVA incluse</w:t>
            </w:r>
          </w:p>
        </w:tc>
        <w:tc>
          <w:tcPr>
            <w:tcW w:w="3436" w:type="dxa"/>
            <w:tcBorders>
              <w:top w:val="double" w:sz="4"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bl>
    <w:p>
      <w:pPr>
        <w:pStyle w:val="RedTxt"/>
        <w:shd w:val="clear" w:color="auto" w:fill="CCFFFF"/>
        <w:rPr>
          <w:b/>
          <w:bCs/>
          <w:i/>
          <w:iCs/>
          <w:sz w:val="20"/>
        </w:rPr>
      </w:pPr>
    </w:p>
    <w:p>
      <w:pPr>
        <w:pStyle w:val="RedTxt"/>
        <w:shd w:val="clear" w:color="auto" w:fill="CCFFFF"/>
        <w:spacing w:before="60"/>
        <w:rPr>
          <w:i/>
          <w:iCs/>
        </w:rPr>
      </w:pPr>
      <w:r>
        <w:rPr>
          <w:b/>
          <w:i/>
          <w:iCs/>
        </w:rPr>
        <w:t>Montant HT</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b/>
          <w:bCs/>
          <w:i/>
          <w:iCs/>
          <w:sz w:val="20"/>
        </w:rPr>
      </w:pPr>
    </w:p>
    <w:p>
      <w:pPr>
        <w:pStyle w:val="RedTxt"/>
        <w:shd w:val="clear" w:color="auto" w:fill="CCFFFF"/>
        <w:spacing w:before="60"/>
        <w:rPr>
          <w:i/>
          <w:iCs/>
        </w:rPr>
      </w:pPr>
      <w:r>
        <w:rPr>
          <w:b/>
          <w:i/>
          <w:iCs/>
        </w:rPr>
        <w:t>Montant global TTC</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sz w:val="20"/>
        </w:rPr>
      </w:pPr>
    </w:p>
    <w:p>
      <w:pPr>
        <w:pStyle w:val="RedTxt"/>
        <w:shd w:val="clear" w:color="auto" w:fill="CCFFFF"/>
        <w:rPr>
          <w:u w:val="single"/>
        </w:rPr>
      </w:pPr>
      <w:r>
        <w:rPr>
          <w:u w:val="single"/>
        </w:rPr>
        <w:t>Ou/Et</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b/>
        </w:rPr>
        <w:t>aux prix indiqués dans l’annexe financière ( BPU</w:t>
      </w:r>
      <w:r>
        <w:rPr>
          <w:b/>
        </w:rPr>
        <w:t xml:space="preserve">) </w:t>
      </w:r>
      <w:r>
        <w:rPr>
          <w:rFonts w:ascii="Arial" w:hAnsi="Arial" w:cs="Arial"/>
          <w:b/>
        </w:rPr>
        <w:t>jointe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r>
      <w:r>
        <w:rPr>
          <w:rFonts w:ascii="Arial" w:hAnsi="Arial" w:cs="Arial"/>
        </w:rPr>
        <w:t>solidaire</w:t>
      </w: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Univers" w:hAnsi="Univers" w:cs="Univers"/>
                <w:b/>
                <w:lang w:eastAsia="zh-CN"/>
              </w:rPr>
            </w:pPr>
            <w:r>
              <w:rPr>
                <w:rFonts w:ascii="Arial" w:hAnsi="Arial" w:cs="Arial"/>
                <w:b/>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(compléter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268"/>
        <w:gridCol w:w="2693"/>
        <w:gridCol w:w="1843"/>
      </w:tblGrid>
      <w:tr>
        <w:tc>
          <w:tcPr>
            <w:tcW w:w="2410"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268"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69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410"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268"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69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8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410"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268"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69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8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Arial" w:eastAsia="Arial" w:hAnsi="Arial" w:cs="Arial"/>
          <w:b/>
          <w:spacing w:val="-10"/>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4"/>
          <w:szCs w:val="24"/>
          <w:lang w:eastAsia="zh-CN"/>
        </w:rPr>
        <w:t>Délais de paiement</w:t>
      </w:r>
    </w:p>
    <w:p>
      <w:pPr>
        <w:pStyle w:val="RedTxt"/>
        <w:rPr>
          <w:b/>
          <w:bCs/>
          <w:i/>
          <w:iCs/>
          <w:sz w:val="20"/>
        </w:rPr>
      </w:pPr>
    </w:p>
    <w:p>
      <w:pPr>
        <w:pStyle w:val="RedTxt"/>
        <w:jc w:val="both"/>
      </w:pPr>
      <w:r>
        <w:t>L’établissement Bénéficiaire est un établissement de santé : le délai de paiement est de 50 (cinquante) jours à compter de la date de réception de la facture. Le paiement s’effectuera par mandat administratif pour tous les établissements du GHT Sud 78 visés en annexe de ce présent acte d’engagement pour l’exécution des prestations.</w:t>
      </w:r>
    </w:p>
    <w:p>
      <w:pPr>
        <w:pStyle w:val="RedTxt"/>
        <w:jc w:val="both"/>
      </w:pPr>
    </w:p>
    <w:p>
      <w:pPr>
        <w:pStyle w:val="RedTxt"/>
        <w:jc w:val="both"/>
      </w:pPr>
      <w:r>
        <w:t xml:space="preserve"> </w:t>
      </w:r>
    </w:p>
    <w:p>
      <w:pPr>
        <w:keepLines w:val="0"/>
        <w:widowControl/>
        <w:tabs>
          <w:tab w:val="left" w:pos="426"/>
        </w:tabs>
        <w:suppressAutoHyphens/>
        <w:autoSpaceDE/>
        <w:autoSpaceDN/>
        <w:adjustRightInd/>
        <w:jc w:val="both"/>
        <w:rPr>
          <w:rFonts w:ascii="Arial" w:hAnsi="Arial" w:cs="Arial"/>
        </w:rPr>
      </w:pPr>
      <w:r>
        <w:rPr>
          <w:rFonts w:ascii="Wingdings" w:eastAsia="Wingdings" w:hAnsi="Wingdings" w:cs="Wingdings"/>
          <w:b/>
          <w:color w:val="66CCFF"/>
          <w:spacing w:val="-10"/>
          <w:lang w:eastAsia="zh-CN"/>
        </w:rPr>
        <w:t></w:t>
      </w:r>
      <w:r>
        <w:rPr>
          <w:rFonts w:ascii="Arial" w:hAnsi="Arial" w:cs="Arial"/>
          <w:b/>
          <w:sz w:val="24"/>
          <w:szCs w:val="24"/>
          <w:lang w:eastAsia="zh-CN"/>
        </w:rPr>
        <w:t xml:space="preserve">  </w:t>
      </w:r>
      <w:r>
        <w:rPr>
          <w:rFonts w:ascii="Arial" w:hAnsi="Arial" w:cs="Arial"/>
          <w:b/>
          <w:sz w:val="24"/>
          <w:szCs w:val="24"/>
          <w:lang w:eastAsia="zh-CN"/>
        </w:rPr>
        <w:tab/>
        <w:t>Avance</w:t>
      </w:r>
      <w:r>
        <w:rPr>
          <w:rFonts w:ascii="Arial" w:hAnsi="Arial" w:cs="Arial"/>
        </w:rPr>
        <w:t xml:space="preserve"> (R2191-3 du Code de la Commande Publique)</w:t>
      </w:r>
    </w:p>
    <w:p>
      <w:pPr>
        <w:pStyle w:val="RedTxt"/>
        <w:rPr>
          <w:sz w:val="20"/>
          <w:szCs w:val="20"/>
        </w:rPr>
      </w:pP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rPr>
        <w:t>Je renonce au bénéfice de l'avance :</w:t>
      </w:r>
      <w:r>
        <w:rPr>
          <w:rFonts w:ascii="Arial" w:hAnsi="Arial" w:cs="Arial"/>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851"/>
        </w:tabs>
        <w:suppressAutoHyphens/>
        <w:autoSpaceDE/>
        <w:autoSpaceDN/>
        <w:adjustRightInd/>
        <w:rPr>
          <w:rFonts w:ascii="Arial" w:hAnsi="Arial" w:cs="Arial"/>
          <w:i/>
          <w:color w:val="FF0000"/>
          <w:sz w:val="16"/>
          <w:szCs w:val="18"/>
          <w:lang w:eastAsia="zh-CN"/>
        </w:rPr>
      </w:pPr>
      <w:r>
        <w:rPr>
          <w:rFonts w:ascii="Arial" w:hAnsi="Arial" w:cs="Arial"/>
          <w:i/>
          <w:color w:val="FF0000"/>
          <w:sz w:val="16"/>
          <w:szCs w:val="18"/>
          <w:lang w:eastAsia="zh-CN"/>
        </w:rPr>
        <w:t>(cocher la case correspondante)</w:t>
      </w:r>
    </w:p>
    <w:p>
      <w:pPr>
        <w:keepLines w:val="0"/>
        <w:widowControl/>
        <w:tabs>
          <w:tab w:val="left" w:pos="851"/>
        </w:tabs>
        <w:suppressAutoHyphens/>
        <w:autoSpaceDE/>
        <w:autoSpaceDN/>
        <w:adjustRightInd/>
        <w:rPr>
          <w:rFonts w:ascii="Arial" w:hAnsi="Arial" w:cs="Arial"/>
          <w:b/>
          <w:color w:val="FF0000"/>
          <w:sz w:val="18"/>
          <w:lang w:eastAsia="zh-CN"/>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Voies et délais de recours</w:t>
      </w:r>
    </w:p>
    <w:p>
      <w:pPr>
        <w:pStyle w:val="RedTxt"/>
        <w:tabs>
          <w:tab w:val="left" w:pos="993"/>
        </w:tabs>
        <w:jc w:val="both"/>
        <w:rPr>
          <w:b/>
          <w:sz w:val="24"/>
          <w:szCs w:val="24"/>
          <w:lang w:eastAsia="zh-CN"/>
        </w:rPr>
      </w:pPr>
      <w:r>
        <w:t>Tout litige né de l’exécution de la prestation est du ressort du</w:t>
      </w:r>
      <w:r>
        <w:rPr>
          <w:b/>
          <w:sz w:val="24"/>
          <w:szCs w:val="24"/>
          <w:lang w:eastAsia="zh-CN"/>
        </w:rPr>
        <w:t> :</w:t>
      </w:r>
    </w:p>
    <w:p>
      <w:pPr>
        <w:pStyle w:val="RedTxt"/>
        <w:tabs>
          <w:tab w:val="left" w:pos="993"/>
        </w:tabs>
        <w:jc w:val="both"/>
      </w:pPr>
    </w:p>
    <w:p>
      <w:pPr>
        <w:pStyle w:val="RedTxt"/>
        <w:tabs>
          <w:tab w:val="left" w:pos="993"/>
        </w:tabs>
        <w:jc w:val="both"/>
      </w:pPr>
      <w:r>
        <w:tab/>
        <w:t>Tribunal Administratif de Versailles - Greffe du Tribunal Administratif de Versailles</w:t>
      </w:r>
    </w:p>
    <w:p>
      <w:pPr>
        <w:pStyle w:val="RedTxt"/>
        <w:tabs>
          <w:tab w:val="left" w:pos="993"/>
        </w:tabs>
        <w:jc w:val="both"/>
      </w:pPr>
      <w:r>
        <w:tab/>
        <w:t>56, avenue de Saint-Cloud - 78011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greffe.ta-versailles@juradm.fr </w:t>
      </w:r>
    </w:p>
    <w:p>
      <w:pPr>
        <w:pStyle w:val="RedTxt"/>
        <w:tabs>
          <w:tab w:val="left" w:pos="993"/>
        </w:tabs>
        <w:jc w:val="both"/>
      </w:pPr>
      <w:r>
        <w:tab/>
        <w:t xml:space="preserve">Adresse internet : </w:t>
      </w:r>
      <w:hyperlink r:id="rId14" w:history="1">
        <w:r>
          <w:rPr>
            <w:rStyle w:val="Lienhypertexte"/>
            <w:rFonts w:ascii="Arial" w:hAnsi="Arial" w:cs="Arial"/>
          </w:rPr>
          <w:t>http://www.ta-versailles.juradm.fr</w:t>
        </w:r>
      </w:hyperlink>
      <w:r>
        <w:t xml:space="preserve">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Durée d’exécution du marché ou de l’accord-cadre</w:t>
      </w:r>
    </w:p>
    <w:p>
      <w:pPr>
        <w:pStyle w:val="RedTxt"/>
        <w:rPr>
          <w:b/>
          <w:bCs/>
          <w:i/>
          <w:iCs/>
          <w:sz w:val="20"/>
        </w:rPr>
      </w:pPr>
    </w:p>
    <w:p>
      <w:pPr>
        <w:keepLines w:val="0"/>
        <w:widowControl/>
        <w:tabs>
          <w:tab w:val="left" w:pos="576"/>
          <w:tab w:val="left" w:pos="851"/>
        </w:tabs>
        <w:suppressAutoHyphens/>
        <w:autoSpaceDE/>
        <w:autoSpaceDN/>
        <w:adjustRightInd/>
        <w:jc w:val="both"/>
        <w:rPr>
          <w:rFonts w:ascii="Arial" w:hAnsi="Arial" w:cs="Arial"/>
          <w:i/>
          <w:sz w:val="18"/>
          <w:szCs w:val="18"/>
          <w:lang w:eastAsia="zh-CN"/>
        </w:rPr>
      </w:pPr>
      <w:r>
        <w:rPr>
          <w:rFonts w:ascii="Arial" w:hAnsi="Arial" w:cs="Arial"/>
          <w:lang w:eastAsia="zh-CN"/>
        </w:rPr>
        <w:t xml:space="preserve">La durée d’exécution du marché est de </w:t>
      </w:r>
      <w:r>
        <w:rPr>
          <w:rFonts w:ascii="Arial" w:hAnsi="Arial" w:cs="Arial"/>
          <w:b/>
          <w:lang w:eastAsia="zh-CN"/>
        </w:rPr>
        <w:t xml:space="preserve">douze (12) mois à compter de : </w:t>
      </w:r>
    </w:p>
    <w:p>
      <w:pPr>
        <w:keepLines w:val="0"/>
        <w:widowControl/>
        <w:tabs>
          <w:tab w:val="left" w:pos="851"/>
        </w:tabs>
        <w:suppressAutoHyphens/>
        <w:autoSpaceDE/>
        <w:adjustRightInd/>
        <w:rPr>
          <w:rFonts w:ascii="Univers" w:hAnsi="Univers" w:cs="Univers"/>
          <w:color w:val="FF0000"/>
          <w:lang w:eastAsia="zh-CN"/>
        </w:rPr>
      </w:pPr>
    </w:p>
    <w:p>
      <w:pPr>
        <w:keepLines w:val="0"/>
        <w:widowControl/>
        <w:tabs>
          <w:tab w:val="left" w:pos="851"/>
        </w:tabs>
        <w:suppressAutoHyphens/>
        <w:autoSpaceDE/>
        <w:adjustRightInd/>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du marché ou de l’accord-cadre ;</w:t>
      </w:r>
    </w:p>
    <w:p>
      <w:pPr>
        <w:keepLines w:val="0"/>
        <w:widowControl/>
        <w:tabs>
          <w:tab w:val="left" w:pos="851"/>
        </w:tabs>
        <w:suppressAutoHyphens/>
        <w:autoSpaceDE/>
        <w:adjustRightInd/>
        <w:spacing w:before="120"/>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de l’ordre de service ;</w:t>
      </w:r>
    </w:p>
    <w:p>
      <w:pPr>
        <w:keepLines w:val="0"/>
        <w:widowControl/>
        <w:tabs>
          <w:tab w:val="left" w:pos="851"/>
        </w:tabs>
        <w:suppressAutoHyphens/>
        <w:autoSpaceDE/>
        <w:adjustRightInd/>
        <w:spacing w:before="120"/>
        <w:ind w:left="1418" w:hanging="851"/>
        <w:jc w:val="both"/>
        <w:rPr>
          <w:rFonts w:ascii="Arial" w:hAnsi="Arial" w:cs="Arial"/>
          <w:b/>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la date de début d’exécution prévue par l’accord-cadre soit le 26 août 2025 ou de la date de notification du marché si celle-ci est ultérieure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Le marché ou l’accord cadre est reconductible :</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Univers" w:hAnsi="Univers" w:cs="Univers"/>
          <w:b/>
          <w:lang w:eastAsia="zh-CN"/>
        </w:rPr>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7"/>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lang w:eastAsia="zh-CN"/>
        </w:rPr>
        <w:t xml:space="preserve">Reconduction :      </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expresse</w:t>
      </w:r>
      <w:r>
        <w:rPr>
          <w:rFonts w:ascii="Univers" w:hAnsi="Univers" w:cs="Univers"/>
          <w:lang w:eastAsia="zh-CN"/>
        </w:rPr>
        <w:tab/>
        <w:t xml:space="preserve">  </w:t>
      </w:r>
      <w:r>
        <w:rPr>
          <w:rFonts w:ascii="Univers" w:hAnsi="Univers" w:cs="Univers"/>
          <w:u w:val="single"/>
          <w:lang w:eastAsia="zh-CN"/>
        </w:rPr>
        <w:t>ou</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Univers" w:hAnsi="Univers" w:cs="Univers"/>
          <w:b/>
          <w:lang w:eastAsia="zh-CN"/>
        </w:rPr>
        <w:t>tacite</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Nombre des reconductions : trois (3)</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Durée des reconductions : douze (12) mois </w:t>
      </w:r>
    </w:p>
    <w:p>
      <w:pPr>
        <w:keepLines w:val="0"/>
        <w:widowControl/>
        <w:tabs>
          <w:tab w:val="left" w:pos="426"/>
          <w:tab w:val="left" w:pos="851"/>
          <w:tab w:val="left" w:pos="3544"/>
        </w:tabs>
        <w:suppressAutoHyphens/>
        <w:autoSpaceDE/>
        <w:autoSpaceDN/>
        <w:adjustRightInd/>
        <w:ind w:left="567"/>
        <w:jc w:val="both"/>
        <w:rPr>
          <w:rFonts w:ascii="Arial" w:hAnsi="Arial" w:cs="Arial"/>
          <w:lang w:eastAsia="zh-CN"/>
        </w:rPr>
      </w:pPr>
      <w:r>
        <w:rPr>
          <w:rFonts w:ascii="Arial" w:hAnsi="Arial" w:cs="Arial"/>
          <w:lang w:eastAsia="zh-CN"/>
        </w:rPr>
        <w:t xml:space="preserve"> </w:t>
      </w:r>
    </w:p>
    <w:p>
      <w:pPr>
        <w:keepLines w:val="0"/>
        <w:widowControl/>
        <w:tabs>
          <w:tab w:val="left" w:pos="426"/>
          <w:tab w:val="left" w:pos="567"/>
          <w:tab w:val="left" w:pos="3544"/>
        </w:tabs>
        <w:suppressAutoHyphens/>
        <w:autoSpaceDE/>
        <w:autoSpaceDN/>
        <w:adjustRightInd/>
        <w:jc w:val="both"/>
        <w:rPr>
          <w:rFonts w:ascii="Arial" w:hAnsi="Arial" w:cs="Arial"/>
          <w:lang w:eastAsia="zh-CN"/>
        </w:rPr>
      </w:pPr>
      <w:r>
        <w:rPr>
          <w:rFonts w:ascii="Arial" w:hAnsi="Arial" w:cs="Arial"/>
          <w:lang w:eastAsia="zh-CN"/>
        </w:rPr>
        <w:t xml:space="preserve">Ainsi, </w:t>
      </w:r>
      <w:r>
        <w:rPr>
          <w:rFonts w:ascii="Arial" w:hAnsi="Arial" w:cs="Arial"/>
          <w:lang w:eastAsia="zh-CN"/>
        </w:rPr>
        <w:tab/>
        <w:t xml:space="preserve">la durée totale du marché, reconductions comprises, est de </w:t>
      </w:r>
      <w:r>
        <w:rPr>
          <w:rFonts w:ascii="Arial" w:hAnsi="Arial" w:cs="Arial"/>
          <w:b/>
          <w:lang w:eastAsia="zh-CN"/>
        </w:rPr>
        <w:t>quarante-huit (48) mois</w:t>
      </w:r>
      <w:r>
        <w:rPr>
          <w:rFonts w:ascii="Arial" w:hAnsi="Arial" w:cs="Arial"/>
          <w:lang w:eastAsia="zh-CN"/>
        </w:rPr>
        <w:t xml:space="preserve"> maximum. </w:t>
      </w: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t>C- Signature du marché ou de l’accord-cadre par le titulaire individuel ou, en cas groupement, le mandataire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Signature du </w:t>
      </w:r>
      <w:r>
        <w:rPr>
          <w:rFonts w:ascii="Arial" w:hAnsi="Arial" w:cs="Arial"/>
          <w:b/>
          <w:sz w:val="22"/>
          <w:szCs w:val="22"/>
        </w:rPr>
        <w:t>marché ou de l’accord-cadre par le titulaire individuel</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Cs w:val="22"/>
        </w:rPr>
      </w:pPr>
    </w:p>
    <w:tbl>
      <w:tblPr>
        <w:tblW w:w="9248" w:type="dxa"/>
        <w:tblInd w:w="108" w:type="dxa"/>
        <w:tblLayout w:type="fixed"/>
        <w:tblLook w:val="0000" w:firstRow="0" w:lastRow="0" w:firstColumn="0" w:lastColumn="0" w:noHBand="0" w:noVBand="0"/>
      </w:tblPr>
      <w:tblGrid>
        <w:gridCol w:w="3686"/>
        <w:gridCol w:w="2694"/>
        <w:gridCol w:w="2868"/>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r>
              <w:rPr>
                <w:rFonts w:ascii="Arial" w:hAnsi="Arial" w:cs="Arial"/>
                <w:b/>
                <w:bCs/>
                <w:color w:val="FF0000"/>
                <w:lang w:eastAsia="zh-CN"/>
              </w:rPr>
              <w:t>*</w:t>
            </w:r>
            <w:r>
              <w:rPr>
                <w:rFonts w:ascii="Arial" w:hAnsi="Arial" w:cs="Arial"/>
                <w:b/>
                <w:bCs/>
                <w:lang w:eastAsia="zh-CN"/>
              </w:rPr>
              <w:t>)</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w:t>
            </w:r>
          </w:p>
        </w:tc>
      </w:tr>
      <w:tr>
        <w:trPr>
          <w:trHeight w:val="10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sz w:val="18"/>
          <w:szCs w:val="18"/>
          <w:lang w:eastAsia="zh-CN"/>
        </w:rPr>
      </w:pPr>
    </w:p>
    <w:p>
      <w:pPr>
        <w:keepLines w:val="0"/>
        <w:widowControl/>
        <w:tabs>
          <w:tab w:val="left" w:pos="851"/>
        </w:tabs>
        <w:suppressAutoHyphens/>
        <w:autoSpaceDE/>
        <w:autoSpaceDN/>
        <w:adjustRightInd/>
        <w:jc w:val="both"/>
        <w:rPr>
          <w:rFonts w:ascii="Arial" w:hAnsi="Arial" w:cs="Arial"/>
          <w:i/>
          <w:color w:val="FF0000"/>
          <w:sz w:val="18"/>
          <w:szCs w:val="18"/>
          <w:lang w:eastAsia="zh-CN"/>
        </w:rPr>
      </w:pPr>
      <w:r>
        <w:rPr>
          <w:rFonts w:ascii="Arial" w:hAnsi="Arial" w:cs="Arial"/>
          <w:i/>
          <w:sz w:val="18"/>
          <w:szCs w:val="18"/>
          <w:lang w:eastAsia="zh-CN"/>
        </w:rPr>
        <w:t>(</w:t>
      </w:r>
      <w:r>
        <w:rPr>
          <w:rFonts w:ascii="Arial" w:hAnsi="Arial" w:cs="Arial"/>
          <w:i/>
          <w:color w:val="FF0000"/>
          <w:sz w:val="18"/>
          <w:szCs w:val="18"/>
          <w:lang w:eastAsia="zh-CN"/>
        </w:rPr>
        <w:t>*</w:t>
      </w:r>
      <w:r>
        <w:rPr>
          <w:rFonts w:ascii="Arial" w:hAnsi="Arial" w:cs="Arial"/>
          <w:i/>
          <w:sz w:val="18"/>
          <w:szCs w:val="18"/>
          <w:lang w:eastAsia="zh-CN"/>
        </w:rPr>
        <w:t xml:space="preserve">) </w:t>
      </w:r>
      <w:r>
        <w:rPr>
          <w:rFonts w:ascii="Arial" w:hAnsi="Arial" w:cs="Arial"/>
          <w:i/>
          <w:color w:val="FF0000"/>
          <w:sz w:val="18"/>
          <w:szCs w:val="18"/>
          <w:lang w:eastAsia="zh-CN"/>
        </w:rPr>
        <w:t>Le signataire doit avoir le pouvoir d’engager la personne qu’il représente</w:t>
      </w:r>
    </w:p>
    <w:p>
      <w:pPr>
        <w:keepLines w:val="0"/>
        <w:widowControl/>
        <w:tabs>
          <w:tab w:val="left" w:pos="851"/>
        </w:tabs>
        <w:suppressAutoHyphens/>
        <w:autoSpaceDE/>
        <w:autoSpaceDN/>
        <w:adjustRightInd/>
        <w:jc w:val="both"/>
        <w:rPr>
          <w:rFonts w:ascii="Arial" w:hAnsi="Arial" w:cs="Arial"/>
          <w:i/>
          <w:lang w:eastAsia="zh-CN"/>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szCs w:val="22"/>
        </w:rPr>
        <w:t>Signature du marché ou de l’accord-cadre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 xml:space="preserve">Les membres du groupement d’opérateurs économiques désignent le mandataire suivant </w:t>
      </w:r>
      <w:r>
        <w:rPr>
          <w:rFonts w:ascii="Arial" w:hAnsi="Arial" w:cs="Arial"/>
          <w:i/>
          <w:sz w:val="18"/>
          <w:szCs w:val="18"/>
          <w:lang w:eastAsia="zh-CN"/>
        </w:rPr>
        <w:t>(Article R2142-24 du Code de la Commande publique) </w:t>
      </w:r>
      <w:r>
        <w:rPr>
          <w:rFonts w:ascii="Arial" w:hAnsi="Arial" w:cs="Arial"/>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en leur nom et pour leur compte, les modifications ultérieures du marché public ou de l’accord-cadre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ont donné mandat au mandataire dans les conditions définies par les pouvoirs joints en annexe.</w:t>
      </w:r>
    </w:p>
    <w:p>
      <w:pPr>
        <w:keepLines w:val="0"/>
        <w:widowControl/>
        <w:tabs>
          <w:tab w:val="left" w:pos="851"/>
        </w:tabs>
        <w:suppressAutoHyphens/>
        <w:autoSpaceDE/>
        <w:autoSpaceDN/>
        <w:adjustRightInd/>
        <w:ind w:left="1695" w:hanging="844"/>
        <w:rPr>
          <w:rFonts w:ascii="Arial" w:hAnsi="Arial" w:cs="Arial"/>
          <w:i/>
          <w:szCs w:val="18"/>
          <w:lang w:eastAsia="zh-CN"/>
        </w:rPr>
      </w:pPr>
    </w:p>
    <w:p>
      <w:pPr>
        <w:keepLines w:val="0"/>
        <w:widowControl/>
        <w:tabs>
          <w:tab w:val="left" w:pos="426"/>
        </w:tabs>
        <w:suppressAutoHyphens/>
        <w:autoSpaceDE/>
        <w:autoSpaceDN/>
        <w:adjustRightInd/>
        <w:ind w:left="1695" w:hanging="1695"/>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Les membres du groupement, qui signent le présent acte d’engagement :</w:t>
      </w:r>
    </w:p>
    <w:p>
      <w:pPr>
        <w:keepLines w:val="0"/>
        <w:widowControl/>
        <w:tabs>
          <w:tab w:val="left" w:pos="851"/>
        </w:tabs>
        <w:suppressAutoHyphens/>
        <w:autoSpaceDE/>
        <w:autoSpaceDN/>
        <w:adjustRightInd/>
        <w:ind w:left="1695" w:hanging="844"/>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donnent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Univers" w:hAnsi="Univers" w:cs="Univers"/>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donnent mandat au mandataire, qui l’accepte, pour signer, en leur nom et pour leur compte, les modifications ultérieures du marché ou de l’accord-cadre ;</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donnent mandat au mandataire dans les conditions définies ci-dessous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(donner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r>
              <w:rPr>
                <w:rFonts w:ascii="Arial" w:hAnsi="Arial" w:cs="Arial"/>
                <w:b/>
                <w:bCs/>
                <w:color w:val="FF0000"/>
                <w:lang w:eastAsia="zh-CN"/>
              </w:rPr>
              <w:t>*</w:t>
            </w:r>
            <w:r>
              <w:rPr>
                <w:rFonts w:ascii="Arial" w:hAnsi="Arial" w:cs="Arial"/>
                <w:b/>
                <w:bCs/>
                <w:lang w:eastAsia="zh-CN"/>
              </w:rPr>
              <w:t>)</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rPr>
          <w:rFonts w:ascii="Arial" w:hAnsi="Arial" w:cs="Arial"/>
          <w:i/>
          <w:lang w:eastAsia="zh-CN"/>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r>
        <w:rPr>
          <w:rFonts w:ascii="Arial" w:hAnsi="Arial" w:cs="Arial"/>
          <w:i/>
          <w:sz w:val="18"/>
          <w:szCs w:val="18"/>
          <w:lang w:eastAsia="zh-CN"/>
        </w:rPr>
        <w:t>(</w:t>
      </w:r>
      <w:r>
        <w:rPr>
          <w:rFonts w:ascii="Arial" w:hAnsi="Arial" w:cs="Arial"/>
          <w:i/>
          <w:color w:val="FF0000"/>
          <w:sz w:val="18"/>
          <w:szCs w:val="18"/>
          <w:lang w:eastAsia="zh-CN"/>
        </w:rPr>
        <w:t>*</w:t>
      </w:r>
      <w:r>
        <w:rPr>
          <w:rFonts w:ascii="Arial" w:hAnsi="Arial" w:cs="Arial"/>
          <w:i/>
          <w:sz w:val="18"/>
          <w:szCs w:val="18"/>
          <w:lang w:eastAsia="zh-CN"/>
        </w:rPr>
        <w:t xml:space="preserve">) </w:t>
      </w:r>
      <w:r>
        <w:rPr>
          <w:rFonts w:ascii="Arial" w:hAnsi="Arial" w:cs="Arial"/>
          <w:i/>
          <w:color w:val="FF0000"/>
          <w:sz w:val="18"/>
          <w:szCs w:val="18"/>
          <w:lang w:eastAsia="zh-CN"/>
        </w:rPr>
        <w:t>Le signataire doit avoir le pouvoir d’engager la personne qu’il représent</w:t>
      </w: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rPr>
          <w:rFonts w:ascii="Arial" w:hAnsi="Arial" w:cs="Arial"/>
          <w:b/>
          <w:bCs/>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du pouvoir adjudicateur</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 xml:space="preserve">Centre Hospitalier de Versailles André-Mignot </w:t>
            </w: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jc w:val="right"/>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740"/>
      </w:tblGrid>
      <w:tr>
        <w:trPr>
          <w:jc w:val="center"/>
        </w:trP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259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André-Mignot</w:t>
            </w:r>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 cedex</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rPr>
          <w:trHeight w:val="734"/>
          <w:jc w:val="center"/>
        </w:trPr>
        <w:tc>
          <w:tcPr>
            <w:tcW w:w="2600" w:type="dxa"/>
            <w:tcBorders>
              <w:top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2598" w:type="dxa"/>
            <w:tcBorders>
              <w:top w:val="nil"/>
            </w:tcBorders>
            <w:shd w:val="clear" w:color="auto" w:fill="auto"/>
          </w:tcPr>
          <w:p>
            <w:pPr>
              <w:widowControl/>
              <w:tabs>
                <w:tab w:val="left" w:pos="1418"/>
              </w:tabs>
              <w:spacing w:before="60" w:after="60"/>
              <w:ind w:left="34"/>
              <w:rPr>
                <w:rFonts w:ascii="Arial" w:hAnsi="Arial" w:cs="Arial"/>
                <w:szCs w:val="18"/>
              </w:rPr>
            </w:pPr>
            <w:hyperlink r:id="rId15" w:history="1">
              <w:r>
                <w:rPr>
                  <w:rStyle w:val="Lienhypertexte"/>
                  <w:rFonts w:ascii="Arial" w:hAnsi="Arial" w:cs="Arial"/>
                  <w:szCs w:val="18"/>
                </w:rPr>
                <w:t>http://www.ch-versailles.fr</w:t>
              </w:r>
            </w:hyperlink>
          </w:p>
          <w:p>
            <w:pPr>
              <w:widowControl/>
              <w:tabs>
                <w:tab w:val="left" w:pos="1418"/>
              </w:tabs>
              <w:spacing w:before="60" w:after="60"/>
              <w:ind w:left="34"/>
              <w:rPr>
                <w:rFonts w:ascii="Arial" w:hAnsi="Arial" w:cs="Arial"/>
                <w:szCs w:val="18"/>
              </w:rPr>
            </w:pPr>
            <w:hyperlink r:id="rId16" w:history="1">
              <w:r>
                <w:rPr>
                  <w:rStyle w:val="Lienhypertexte"/>
                  <w:rFonts w:ascii="Arial" w:hAnsi="Arial" w:cs="Arial"/>
                  <w:szCs w:val="18"/>
                </w:rPr>
                <w:t>http://www.achatpublic.com/</w:t>
              </w:r>
            </w:hyperlink>
          </w:p>
          <w:p>
            <w:pPr>
              <w:widowControl/>
              <w:tabs>
                <w:tab w:val="left" w:pos="1418"/>
              </w:tabs>
              <w:spacing w:before="60" w:after="60"/>
              <w:rPr>
                <w:rFonts w:ascii="Arial" w:hAnsi="Arial" w:cs="Arial"/>
                <w:szCs w:val="18"/>
              </w:rPr>
            </w:pPr>
          </w:p>
        </w:tc>
      </w:tr>
    </w:tbl>
    <w:p>
      <w:pPr>
        <w:widowControl/>
        <w:rPr>
          <w:rFonts w:ascii="Arial" w:hAnsi="Arial" w:cs="Arial"/>
          <w:sz w:val="4"/>
          <w:lang w:val="nl-NL"/>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 xml:space="preserve">Signataire du marché ou de l’accord-cadre                                                       (prénom, nom et qualité)                                         </w:t>
            </w:r>
          </w:p>
        </w:tc>
        <w:tc>
          <w:tcPr>
            <w:tcW w:w="4660" w:type="dxa"/>
            <w:tcBorders>
              <w:bottom w:val="single" w:sz="2" w:space="0" w:color="FFFFFF"/>
            </w:tcBorders>
          </w:tcPr>
          <w:p>
            <w:pPr>
              <w:widowControl/>
              <w:spacing w:before="60"/>
              <w:rPr>
                <w:rFonts w:ascii="Arial" w:hAnsi="Arial" w:cs="Arial"/>
                <w:szCs w:val="18"/>
              </w:rPr>
            </w:pPr>
            <w:r>
              <w:rPr>
                <w:rFonts w:ascii="Arial" w:hAnsi="Arial" w:cs="Arial"/>
                <w:szCs w:val="18"/>
              </w:rPr>
              <w:t>Le Directeur Général, Monsieur Pascal BELLON</w:t>
            </w: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19" w:name="B_ART109"/>
            <w:r>
              <w:rPr>
                <w:rFonts w:ascii="Arial" w:hAnsi="Arial" w:cs="Arial"/>
                <w:b/>
                <w:bCs/>
                <w:szCs w:val="18"/>
              </w:rPr>
              <w:t>Personne habilitée                                                  à donner les renseignements                               prévus à l’article R2191-45 et suivants du code de la Commande publique</w:t>
            </w:r>
          </w:p>
        </w:tc>
        <w:tc>
          <w:tcPr>
            <w:tcW w:w="4660" w:type="dxa"/>
            <w:tcBorders>
              <w:top w:val="single" w:sz="2" w:space="0" w:color="FFFFFF"/>
              <w:bottom w:val="single" w:sz="2" w:space="0" w:color="FFFFFF"/>
            </w:tcBorders>
          </w:tcPr>
          <w:p>
            <w:pPr>
              <w:widowControl/>
              <w:spacing w:before="60"/>
              <w:rPr>
                <w:rFonts w:ascii="Arial" w:hAnsi="Arial" w:cs="Arial"/>
                <w:szCs w:val="18"/>
              </w:rPr>
            </w:pPr>
            <w:r>
              <w:rPr>
                <w:rFonts w:ascii="Arial" w:hAnsi="Arial" w:cs="Arial"/>
                <w:szCs w:val="18"/>
              </w:rPr>
              <w:t>Le Directeur Général, Monsieur Pascal BELLON</w:t>
            </w:r>
            <w:bookmarkStart w:id="20" w:name="_GoBack"/>
            <w:bookmarkEnd w:id="20"/>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1" w:name="B_COMPT"/>
            <w:bookmarkEnd w:id="19"/>
            <w:r>
              <w:rPr>
                <w:rFonts w:ascii="Arial" w:hAnsi="Arial" w:cs="Arial"/>
                <w:b/>
                <w:bCs/>
                <w:szCs w:val="18"/>
              </w:rPr>
              <w:t xml:space="preserve">Comptable assignataire                                   (désignation, adresse et numéro de téléphone) </w:t>
            </w:r>
          </w:p>
        </w:tc>
        <w:tc>
          <w:tcPr>
            <w:tcW w:w="4660" w:type="dxa"/>
            <w:tcBorders>
              <w:top w:val="single" w:sz="2" w:space="0" w:color="FFFFFF"/>
              <w:bottom w:val="single" w:sz="2" w:space="0" w:color="FFFFFF"/>
            </w:tcBorders>
          </w:tcPr>
          <w:p>
            <w:pPr>
              <w:widowControl/>
              <w:spacing w:before="60" w:after="60"/>
              <w:rPr>
                <w:rFonts w:ascii="Arial" w:hAnsi="Arial" w:cs="Arial"/>
                <w:szCs w:val="18"/>
              </w:rPr>
            </w:pPr>
            <w:r>
              <w:rPr>
                <w:rFonts w:ascii="Arial" w:hAnsi="Arial" w:cs="Arial"/>
                <w:szCs w:val="18"/>
              </w:rPr>
              <w:t>Le(s) comptable(s) assignataire(s) désigné(s) à l’annexe à l’acte d’engagement</w:t>
            </w:r>
          </w:p>
        </w:tc>
      </w:tr>
      <w:bookmarkEnd w:id="21"/>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cBorders>
          </w:tcPr>
          <w:p>
            <w:pPr>
              <w:widowControl/>
              <w:spacing w:before="60" w:after="60"/>
              <w:rPr>
                <w:rFonts w:ascii="Arial" w:hAnsi="Arial" w:cs="Arial"/>
                <w:szCs w:val="18"/>
              </w:rPr>
            </w:pPr>
            <w:r>
              <w:rPr>
                <w:rFonts w:ascii="Arial" w:hAnsi="Arial" w:cs="Arial"/>
                <w:szCs w:val="18"/>
              </w:rPr>
              <w:t>…</w:t>
            </w:r>
          </w:p>
        </w:tc>
      </w:tr>
    </w:tbl>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Le présent marché public (ou accord-cadre) </w:t>
      </w:r>
      <w:r>
        <w:rPr>
          <w:rFonts w:ascii="Arial" w:hAnsi="Arial" w:cs="Arial"/>
          <w:lang w:eastAsia="zh-CN"/>
        </w:rPr>
        <w:t xml:space="preserve">est conclu par l’établissement support </w:t>
      </w:r>
      <w:r>
        <w:rPr>
          <w:rFonts w:ascii="Arial" w:hAnsi="Arial" w:cs="Arial"/>
          <w:lang w:eastAsia="zh-CN"/>
        </w:rPr>
        <w:tab/>
        <w:t>désigné par la convention constitutive du Groupement Hospitalier de Territoire  (GHT) en date du 30 juin 2016.</w:t>
      </w:r>
      <w:r>
        <w:rPr>
          <w:rFonts w:ascii="Arial" w:hAnsi="Arial" w:cs="Arial"/>
          <w:lang w:eastAsia="zh-CN"/>
        </w:rPr>
        <w:tab/>
      </w:r>
    </w:p>
    <w:p>
      <w:pPr>
        <w:widowControl/>
        <w:rPr>
          <w:rFonts w:ascii="Arial" w:hAnsi="Arial" w:cs="Arial"/>
          <w:color w:val="C00000"/>
          <w:szCs w:val="18"/>
        </w:rPr>
      </w:pPr>
    </w:p>
    <w:p>
      <w:pPr>
        <w:widowControl/>
        <w:tabs>
          <w:tab w:val="left" w:pos="426"/>
        </w:tabs>
        <w:rPr>
          <w:rFonts w:ascii="Arial" w:hAnsi="Arial" w:cs="Arial"/>
          <w:bCs/>
          <w:sz w:val="16"/>
          <w:szCs w:val="18"/>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L’établissement support </w:t>
      </w:r>
      <w:r>
        <w:rPr>
          <w:rFonts w:ascii="Arial" w:hAnsi="Arial" w:cs="Arial"/>
          <w:b/>
          <w:szCs w:val="18"/>
        </w:rPr>
        <w:t>agit</w:t>
      </w:r>
      <w:r>
        <w:rPr>
          <w:rFonts w:ascii="Arial" w:hAnsi="Arial" w:cs="Arial"/>
          <w:color w:val="C00000"/>
          <w:szCs w:val="18"/>
        </w:rPr>
        <w:t> </w:t>
      </w:r>
      <w:r>
        <w:rPr>
          <w:rFonts w:ascii="Arial" w:hAnsi="Arial" w:cs="Arial"/>
          <w:lang w:eastAsia="zh-CN"/>
        </w:rPr>
        <w:t xml:space="preserve">: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r>
        <w:rPr>
          <w:rFonts w:ascii="Arial" w:hAnsi="Arial" w:cs="Arial"/>
          <w:b/>
          <w:sz w:val="18"/>
          <w:szCs w:val="18"/>
        </w:rPr>
        <w:t>pour son propre compte uniquement</w:t>
      </w:r>
      <w:r>
        <w:rPr>
          <w:rFonts w:ascii="Arial" w:hAnsi="Arial" w:cs="Arial"/>
          <w:sz w:val="18"/>
          <w:szCs w:val="18"/>
        </w:rPr>
        <w:t xml:space="preserve"> </w:t>
      </w:r>
    </w:p>
    <w:p>
      <w:pPr>
        <w:tabs>
          <w:tab w:val="left" w:pos="1276"/>
        </w:tabs>
        <w:ind w:firstLine="709"/>
        <w:rPr>
          <w:rFonts w:ascii="Arial" w:hAnsi="Arial" w:cs="Arial"/>
          <w:sz w:val="18"/>
          <w:szCs w:val="18"/>
        </w:rPr>
      </w:pPr>
    </w:p>
    <w:p>
      <w:pPr>
        <w:ind w:left="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pour son propre compte et le compte de l’(des) établissement(s) désigné(s) à l’annexe de </w:t>
      </w:r>
      <w:r>
        <w:rPr>
          <w:rFonts w:ascii="Arial" w:hAnsi="Arial" w:cs="Arial"/>
          <w:sz w:val="18"/>
          <w:szCs w:val="18"/>
        </w:rPr>
        <w:tab/>
        <w:t>l’acte                  d’engagement dans le cadre du GHT</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pour le Centre Hospitalier de Plaisir  (Membre du GHT Yvelines Sud)</w:t>
      </w:r>
    </w:p>
    <w:p>
      <w:pPr>
        <w:ind w:firstLine="709"/>
        <w:rPr>
          <w:rFonts w:ascii="Arial" w:hAnsi="Arial" w:cs="Arial"/>
          <w:sz w:val="18"/>
          <w:szCs w:val="18"/>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E-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2" w:name="LOTUNNIQUEG"/>
      <w:r>
        <w:rPr>
          <w:b/>
          <w:bCs/>
        </w:rPr>
        <w:t>La présente offre est acceptée :</w:t>
      </w:r>
    </w:p>
    <w:bookmarkEnd w:id="22"/>
    <w:p>
      <w:pPr>
        <w:pStyle w:val="RedTxt"/>
        <w:rPr>
          <w:b/>
          <w:bCs/>
          <w:sz w:val="20"/>
        </w:rPr>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Avec sa solution de base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Avec sa variante n° …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son(ses) option(s)</w:t>
      </w:r>
    </w:p>
    <w:p>
      <w:pPr>
        <w:pStyle w:val="RedTxt"/>
        <w:tabs>
          <w:tab w:val="left" w:pos="1276"/>
        </w:tabs>
        <w:ind w:firstLine="709"/>
        <w:rPr>
          <w:sz w:val="20"/>
          <w:szCs w:val="20"/>
        </w:rPr>
      </w:pPr>
    </w:p>
    <w:p>
      <w:pPr>
        <w:pStyle w:val="RedTxt"/>
      </w:pPr>
    </w:p>
    <w:p>
      <w:pPr>
        <w:pStyle w:val="RedTxt"/>
      </w:pPr>
    </w:p>
    <w:p>
      <w:pPr>
        <w:pStyle w:val="RedTxt"/>
      </w:pPr>
    </w:p>
    <w:p>
      <w:pPr>
        <w:pStyle w:val="RedTxt"/>
      </w:pPr>
      <w:r>
        <w:t>Elle est complétée par les annexes suivantes :</w:t>
      </w:r>
    </w:p>
    <w:p>
      <w:pPr>
        <w:pStyle w:val="RedTxt"/>
        <w:rPr>
          <w:sz w:val="20"/>
        </w:rPr>
      </w:pPr>
    </w:p>
    <w:p>
      <w:pPr>
        <w:pStyle w:val="RedTxt"/>
        <w:tabs>
          <w:tab w:val="left" w:pos="1276"/>
        </w:tabs>
        <w:ind w:firstLine="709"/>
        <w:rPr>
          <w:sz w:val="20"/>
        </w:rPr>
      </w:pPr>
      <w:r>
        <w:rPr>
          <w:sz w:val="24"/>
        </w:rPr>
        <w:sym w:font="Wingdings" w:char="F0FE"/>
      </w:r>
      <w:r>
        <w:rPr>
          <w:sz w:val="20"/>
        </w:rPr>
        <w:t xml:space="preserve"> </w:t>
      </w:r>
      <w:r>
        <w:rPr>
          <w:sz w:val="20"/>
        </w:rPr>
        <w:tab/>
      </w:r>
      <w:r>
        <w:t xml:space="preserve">Annexe relative à la désignation de(s) établissement(s) concernés(s) par l’exécution                           </w:t>
      </w:r>
      <w:r>
        <w:tab/>
        <w:t>du contrat</w:t>
      </w:r>
    </w:p>
    <w:p>
      <w:pPr>
        <w:pStyle w:val="RedTxt"/>
        <w:tabs>
          <w:tab w:val="left" w:pos="1276"/>
        </w:tabs>
      </w:pPr>
    </w:p>
    <w:p>
      <w:pPr>
        <w:pStyle w:val="RedTxt"/>
        <w:tabs>
          <w:tab w:val="left" w:pos="1276"/>
        </w:tabs>
        <w:ind w:firstLine="709"/>
      </w:pPr>
      <w:r>
        <w:rPr>
          <w:sz w:val="24"/>
        </w:rPr>
        <w:sym w:font="Wingdings" w:char="F0FE"/>
      </w:r>
      <w:r>
        <w:tab/>
        <w:t xml:space="preserve">Annexe financière </w:t>
      </w:r>
      <w:r>
        <w:rPr>
          <w:i/>
        </w:rPr>
        <w:t>(à préciser)</w:t>
      </w:r>
      <w:r>
        <w:t xml:space="preserve"> : le BPU </w:t>
      </w:r>
    </w:p>
    <w:p>
      <w:pPr>
        <w:pStyle w:val="RedTxt"/>
        <w:tabs>
          <w:tab w:val="left" w:pos="1276"/>
        </w:tabs>
        <w:ind w:firstLine="709"/>
      </w:pPr>
    </w:p>
    <w:p>
      <w:pPr>
        <w:pStyle w:val="RedTxt"/>
        <w:tabs>
          <w:tab w:val="left" w:pos="1276"/>
        </w:tabs>
        <w:ind w:firstLine="709"/>
      </w:pPr>
      <w:r>
        <w:rPr>
          <w:sz w:val="24"/>
        </w:rPr>
        <w:sym w:font="Wingdings" w:char="F0FE"/>
      </w:r>
      <w:r>
        <w:t xml:space="preserve"> </w:t>
      </w:r>
      <w:r>
        <w:tab/>
        <w:t>RIB</w:t>
      </w:r>
    </w:p>
    <w:p>
      <w:pPr>
        <w:pStyle w:val="RedTxt"/>
        <w:tabs>
          <w:tab w:val="left" w:pos="1276"/>
        </w:tabs>
        <w:ind w:firstLine="709"/>
      </w:pPr>
    </w:p>
    <w:p>
      <w:pPr>
        <w:pStyle w:val="RedTxt"/>
        <w:tabs>
          <w:tab w:val="left" w:pos="1276"/>
        </w:tabs>
        <w:ind w:firstLine="709"/>
      </w:pPr>
      <w:r>
        <w:fldChar w:fldCharType="begin">
          <w:ffData>
            <w:name w:val="CaseACocher111"/>
            <w:enabled/>
            <w:calcOnExit w:val="0"/>
            <w:checkBox>
              <w:sizeAuto/>
              <w:default w:val="0"/>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rPr>
          <w:sz w:val="2"/>
          <w:szCs w:val="2"/>
        </w:rPr>
      </w:pPr>
    </w:p>
    <w:bookmarkEnd w:id="12"/>
    <w:p>
      <w:pPr>
        <w:pStyle w:val="RedTxt"/>
        <w:rPr>
          <w:sz w:val="20"/>
        </w:rPr>
      </w:pPr>
    </w:p>
    <w:p>
      <w:pPr>
        <w:pStyle w:val="RedTxt"/>
        <w:rPr>
          <w:sz w:val="20"/>
        </w:rPr>
      </w:pPr>
    </w:p>
    <w:p>
      <w:pPr>
        <w:pStyle w:val="RedTxt"/>
        <w:ind w:firstLine="4536"/>
      </w:pPr>
      <w:r>
        <w:t xml:space="preserve">Le Chesnay, le </w:t>
      </w:r>
    </w:p>
    <w:p>
      <w:pPr>
        <w:pStyle w:val="RedTxt"/>
        <w:rPr>
          <w:sz w:val="20"/>
          <w:szCs w:val="20"/>
        </w:rPr>
      </w:pPr>
    </w:p>
    <w:p>
      <w:pPr>
        <w:pStyle w:val="RedTxt"/>
        <w:ind w:firstLine="4536"/>
      </w:pPr>
      <w:r>
        <w:t>Pascal BELLON</w:t>
      </w:r>
    </w:p>
    <w:p>
      <w:pPr>
        <w:pStyle w:val="RedTxt"/>
        <w:ind w:firstLine="4536"/>
      </w:pPr>
    </w:p>
    <w:p>
      <w:pPr>
        <w:pStyle w:val="RedTxt"/>
        <w:ind w:firstLine="4536"/>
      </w:pPr>
      <w:r>
        <w:t>Le Directeur Général</w:t>
      </w:r>
    </w:p>
    <w:p>
      <w:pPr>
        <w:pStyle w:val="RedTxt"/>
        <w:ind w:firstLine="4536"/>
      </w:pPr>
    </w:p>
    <w:p>
      <w:pPr>
        <w:pStyle w:val="RedTxt"/>
        <w:ind w:firstLine="4536"/>
      </w:pPr>
      <w:r>
        <w:t xml:space="preserve">Centre Hospitalier de Versailles, Etablissement </w:t>
      </w:r>
    </w:p>
    <w:p>
      <w:pPr>
        <w:pStyle w:val="RedTxt"/>
        <w:ind w:firstLine="4536"/>
      </w:pPr>
      <w:r>
        <w:t xml:space="preserve">support du GHT Yvelines Sud </w:t>
      </w:r>
    </w:p>
    <w:p>
      <w:pPr>
        <w:pStyle w:val="RedTxt"/>
        <w:ind w:firstLine="4536"/>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rPr>
        <w:t xml:space="preserve"> </w:t>
      </w:r>
      <w:r>
        <w:rPr>
          <w:rFonts w:ascii="Arial" w:hAnsi="Arial" w:cs="Arial"/>
          <w:b/>
          <w:bCs/>
          <w:sz w:val="28"/>
          <w:szCs w:val="24"/>
        </w:rPr>
        <w:t>H-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ou exemplaire remis sur place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 </w:t>
      </w:r>
      <w:r>
        <w:rPr>
          <w:i/>
        </w:rPr>
        <w:t>(à préciser)</w:t>
      </w:r>
      <w:r>
        <w:t> :</w:t>
      </w: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I-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pStyle w:val="RedTxt"/>
        <w:ind w:firstLine="4536"/>
      </w:pPr>
      <w:r>
        <w:t xml:space="preserve">Le Chesnay, le </w:t>
      </w:r>
    </w:p>
    <w:p>
      <w:pPr>
        <w:pStyle w:val="RedTxt"/>
        <w:ind w:firstLine="4536"/>
        <w:rPr>
          <w:sz w:val="20"/>
        </w:rPr>
      </w:pPr>
    </w:p>
    <w:p>
      <w:pPr>
        <w:pStyle w:val="RedTxt"/>
        <w:ind w:firstLine="4536"/>
      </w:pPr>
      <w:r>
        <w:t>Pascal BELLON</w:t>
      </w:r>
    </w:p>
    <w:p>
      <w:pPr>
        <w:pStyle w:val="RedTxt"/>
        <w:ind w:firstLine="4536"/>
      </w:pPr>
    </w:p>
    <w:p>
      <w:pPr>
        <w:pStyle w:val="RedTxt"/>
        <w:ind w:firstLine="4536"/>
      </w:pPr>
      <w:r>
        <w:t>Le Directeur Général</w:t>
      </w:r>
    </w:p>
    <w:p>
      <w:pPr>
        <w:pStyle w:val="RedTxt"/>
        <w:ind w:firstLine="4536"/>
      </w:pPr>
    </w:p>
    <w:p>
      <w:pPr>
        <w:pStyle w:val="RedTxt"/>
        <w:ind w:firstLine="4536"/>
      </w:pPr>
      <w:r>
        <w:t xml:space="preserve">Centre Hospitalier de Versailles, Etablissement </w:t>
      </w:r>
    </w:p>
    <w:p>
      <w:pPr>
        <w:pStyle w:val="RedTxt"/>
        <w:ind w:firstLine="4536"/>
      </w:pPr>
      <w:r>
        <w:t xml:space="preserve">support du GHT Yvelines Sud </w:t>
      </w: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
    <w:p/>
    <w:p/>
    <w:sectPr>
      <w:headerReference w:type="default" r:id="rId17"/>
      <w:footerReference w:type="default" r:id="rId18"/>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rFonts w:ascii="Arial" w:hAnsi="Arial" w:cs="Arial"/>
        <w:sz w:val="16"/>
        <w:szCs w:val="16"/>
      </w:rPr>
      <w:t>Affaire n°2025SB05</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2</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9</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n°2025SB05</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9</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n°2025SB05</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9</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9</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ACTE D’ENGAGEMENT</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958457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43B12FFD"/>
    <w:multiLevelType w:val="multilevel"/>
    <w:tmpl w:val="4D8412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1"/>
  </w:num>
  <w:num w:numId="2">
    <w:abstractNumId w:val="12"/>
  </w:num>
  <w:num w:numId="3">
    <w:abstractNumId w:val="6"/>
  </w:num>
  <w:num w:numId="4">
    <w:abstractNumId w:val="8"/>
  </w:num>
  <w:num w:numId="5">
    <w:abstractNumId w:val="13"/>
  </w:num>
  <w:num w:numId="6">
    <w:abstractNumId w:val="15"/>
  </w:num>
  <w:num w:numId="7">
    <w:abstractNumId w:val="0"/>
  </w:num>
  <w:num w:numId="8">
    <w:abstractNumId w:val="1"/>
  </w:num>
  <w:num w:numId="9">
    <w:abstractNumId w:val="14"/>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9"/>
  </w:num>
  <w:num w:numId="14">
    <w:abstractNumId w:val="7"/>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7BD90DB0-03FF-43A1-BDEA-9414C0E3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pPr>
  </w:style>
  <w:style w:type="paragraph" w:styleId="Titre1">
    <w:name w:val="heading 1"/>
    <w:basedOn w:val="Normal"/>
    <w:next w:val="Normal"/>
    <w:link w:val="Titre1Car"/>
    <w:qFormat/>
    <w:pPr>
      <w:keepNext/>
      <w:widowControl/>
      <w:tabs>
        <w:tab w:val="left" w:pos="3686"/>
      </w:tabs>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shd w:val="clear" w:color="auto" w:fill="E6E6E6"/>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adjustRightInd/>
      <w:outlineLvl w:val="2"/>
    </w:pPr>
    <w:rPr>
      <w:rFonts w:ascii="Arial" w:hAnsi="Arial" w:cs="Arial"/>
      <w:b/>
      <w:bCs/>
      <w:caps/>
      <w:sz w:val="16"/>
      <w:szCs w:val="16"/>
    </w:rPr>
  </w:style>
  <w:style w:type="paragraph" w:styleId="Titre4">
    <w:name w:val="heading 4"/>
    <w:basedOn w:val="Normal"/>
    <w:next w:val="Normal"/>
    <w:link w:val="Titre4Car"/>
    <w:qFormat/>
    <w:locked/>
    <w:pPr>
      <w:keepNext/>
      <w:keepLines w:val="0"/>
      <w:widowControl/>
      <w:autoSpaceDE/>
      <w:autoSpaceDN/>
      <w:adjustRightInd/>
      <w:ind w:left="864" w:hanging="864"/>
      <w:outlineLvl w:val="3"/>
    </w:pPr>
    <w:rPr>
      <w:rFonts w:ascii="Arial Narrow" w:hAnsi="Arial Narrow"/>
      <w:b/>
      <w:sz w:val="24"/>
    </w:rPr>
  </w:style>
  <w:style w:type="paragraph" w:styleId="Titre5">
    <w:name w:val="heading 5"/>
    <w:basedOn w:val="Normal"/>
    <w:next w:val="Normal"/>
    <w:link w:val="Titre5Car"/>
    <w:unhideWhenUsed/>
    <w:qFormat/>
    <w:locked/>
    <w:pPr>
      <w:spacing w:before="240" w:after="60"/>
      <w:outlineLvl w:val="4"/>
    </w:pPr>
    <w:rPr>
      <w:rFonts w:ascii="Calibri" w:hAnsi="Calibri"/>
      <w:b/>
      <w:bCs/>
      <w:i/>
      <w:iCs/>
      <w:sz w:val="26"/>
      <w:szCs w:val="26"/>
    </w:rPr>
  </w:style>
  <w:style w:type="paragraph" w:styleId="Titre6">
    <w:name w:val="heading 6"/>
    <w:basedOn w:val="Normal"/>
    <w:next w:val="Normal"/>
    <w:link w:val="Titre6Car"/>
    <w:semiHidden/>
    <w:unhideWhenUsed/>
    <w:qFormat/>
    <w:locked/>
    <w:pPr>
      <w:keepLines w:val="0"/>
      <w:widowControl/>
      <w:autoSpaceDE/>
      <w:autoSpaceDN/>
      <w:adjustRightInd/>
      <w:spacing w:before="240" w:after="60"/>
      <w:ind w:left="1152" w:hanging="1152"/>
      <w:outlineLvl w:val="5"/>
    </w:pPr>
    <w:rPr>
      <w:rFonts w:ascii="Calibri" w:hAnsi="Calibri"/>
      <w:b/>
      <w:bCs/>
      <w:sz w:val="22"/>
      <w:szCs w:val="22"/>
    </w:rPr>
  </w:style>
  <w:style w:type="paragraph" w:styleId="Titre7">
    <w:name w:val="heading 7"/>
    <w:basedOn w:val="Normal"/>
    <w:next w:val="Normal"/>
    <w:link w:val="Titre7Car"/>
    <w:semiHidden/>
    <w:unhideWhenUsed/>
    <w:qFormat/>
    <w:locked/>
    <w:pPr>
      <w:keepLines w:val="0"/>
      <w:widowControl/>
      <w:autoSpaceDE/>
      <w:autoSpaceDN/>
      <w:adjustRightInd/>
      <w:spacing w:before="240" w:after="60"/>
      <w:ind w:left="1296" w:hanging="1296"/>
      <w:outlineLvl w:val="6"/>
    </w:pPr>
    <w:rPr>
      <w:rFonts w:ascii="Calibri" w:hAnsi="Calibri"/>
      <w:sz w:val="24"/>
      <w:szCs w:val="24"/>
    </w:rPr>
  </w:style>
  <w:style w:type="paragraph" w:styleId="Titre8">
    <w:name w:val="heading 8"/>
    <w:basedOn w:val="Normal"/>
    <w:next w:val="Normal"/>
    <w:link w:val="Titre8Car"/>
    <w:qFormat/>
    <w:locked/>
    <w:pPr>
      <w:keepNext/>
      <w:keepLines w:val="0"/>
      <w:widowControl/>
      <w:autoSpaceDE/>
      <w:autoSpaceDN/>
      <w:adjustRightInd/>
      <w:ind w:left="1440" w:hanging="1440"/>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locked/>
    <w:pPr>
      <w:keepLines w:val="0"/>
      <w:widowControl/>
      <w:autoSpaceDE/>
      <w:autoSpaceDN/>
      <w:adjustRightInd/>
      <w:spacing w:before="240" w:after="60"/>
      <w:ind w:left="1584" w:hanging="1584"/>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Pr>
      <w:rFonts w:ascii="Cambria" w:hAnsi="Cambria" w:cs="Cambria"/>
      <w:b/>
      <w:bCs/>
      <w:kern w:val="32"/>
      <w:sz w:val="32"/>
      <w:szCs w:val="32"/>
    </w:rPr>
  </w:style>
  <w:style w:type="character" w:customStyle="1" w:styleId="Titre2Car">
    <w:name w:val="Titre 2 Car"/>
    <w:link w:val="Titre2"/>
    <w:locked/>
    <w:rPr>
      <w:rFonts w:ascii="Cambria" w:hAnsi="Cambria" w:cs="Cambria"/>
      <w:b/>
      <w:bCs/>
      <w:i/>
      <w:iCs/>
      <w:sz w:val="28"/>
      <w:szCs w:val="28"/>
    </w:rPr>
  </w:style>
  <w:style w:type="character" w:customStyle="1" w:styleId="Titre3Car">
    <w:name w:val="Titre 3 Car"/>
    <w:link w:val="Titre3"/>
    <w:locked/>
    <w:rPr>
      <w:rFonts w:ascii="Cambria" w:hAnsi="Cambria" w:cs="Cambria"/>
      <w:b/>
      <w:bCs/>
      <w:sz w:val="26"/>
      <w:szCs w:val="26"/>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link w:val="Pieddepage"/>
    <w:locked/>
    <w:rPr>
      <w:rFonts w:ascii="Times New Roman" w:hAnsi="Times New Roman" w:cs="Times New Roman"/>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link w:val="En-tte"/>
    <w:locked/>
    <w:rPr>
      <w:rFonts w:ascii="Times New Roman" w:hAnsi="Times New Roman" w:cs="Times New Roman"/>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link w:val="Retraitcorpsdetexte2"/>
    <w:locked/>
    <w:rPr>
      <w:rFonts w:ascii="Times New Roman" w:hAnsi="Times New Roman" w:cs="Times New Roman"/>
    </w:rPr>
  </w:style>
  <w:style w:type="paragraph" w:styleId="Commentaire">
    <w:name w:val="annotation text"/>
    <w:basedOn w:val="Normal"/>
    <w:link w:val="CommentaireCar"/>
    <w:semiHidden/>
  </w:style>
  <w:style w:type="character" w:customStyle="1" w:styleId="CommentaireCar">
    <w:name w:val="Commentaire Car"/>
    <w:link w:val="Commentaire"/>
    <w:locked/>
    <w:rPr>
      <w:rFonts w:ascii="Times New Roman" w:hAnsi="Times New Roman" w:cs="Times New Roman"/>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link w:val="Objetducommentaire"/>
    <w:locked/>
    <w:rPr>
      <w:rFonts w:ascii="Times New Roman" w:hAnsi="Times New Roman" w:cs="Times New Roman"/>
      <w:b/>
      <w:bC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locked/>
    <w:rPr>
      <w:rFonts w:ascii="Tahoma" w:hAnsi="Tahoma" w:cs="Tahoma"/>
      <w:sz w:val="16"/>
      <w:szCs w:val="16"/>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character" w:customStyle="1" w:styleId="Titre5Car">
    <w:name w:val="Titre 5 Car"/>
    <w:link w:val="Titre5"/>
    <w:semiHidden/>
    <w:rPr>
      <w:rFonts w:ascii="Calibri" w:eastAsia="Times New Roman" w:hAnsi="Calibri" w:cs="Times New Roman"/>
      <w:b/>
      <w:bCs/>
      <w:i/>
      <w:iCs/>
      <w:sz w:val="26"/>
      <w:szCs w:val="26"/>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style>
  <w:style w:type="character" w:customStyle="1" w:styleId="Titre4Car">
    <w:name w:val="Titre 4 Car"/>
    <w:link w:val="Titre4"/>
    <w:rPr>
      <w:rFonts w:ascii="Arial Narrow" w:hAnsi="Arial Narrow"/>
      <w:b/>
      <w:sz w:val="24"/>
    </w:rPr>
  </w:style>
  <w:style w:type="character" w:customStyle="1" w:styleId="Titre6Car">
    <w:name w:val="Titre 6 Car"/>
    <w:link w:val="Titre6"/>
    <w:semiHidden/>
    <w:rPr>
      <w:rFonts w:ascii="Calibri" w:hAnsi="Calibri"/>
      <w:b/>
      <w:bCs/>
      <w:sz w:val="22"/>
      <w:szCs w:val="22"/>
    </w:rPr>
  </w:style>
  <w:style w:type="character" w:customStyle="1" w:styleId="Titre7Car">
    <w:name w:val="Titre 7 Car"/>
    <w:link w:val="Titre7"/>
    <w:semiHidden/>
    <w:rPr>
      <w:rFonts w:ascii="Calibri" w:hAnsi="Calibri"/>
      <w:sz w:val="24"/>
      <w:szCs w:val="24"/>
    </w:rPr>
  </w:style>
  <w:style w:type="character" w:customStyle="1" w:styleId="Titre8Car">
    <w:name w:val="Titre 8 Car"/>
    <w:link w:val="Titre8"/>
    <w:rPr>
      <w:rFonts w:ascii="Arial Narrow" w:hAnsi="Arial Narrow"/>
      <w:b/>
      <w:sz w:val="28"/>
      <w:u w:val="single"/>
    </w:rPr>
  </w:style>
  <w:style w:type="character" w:customStyle="1" w:styleId="Titre9Car">
    <w:name w:val="Titre 9 Car"/>
    <w:link w:val="Titre9"/>
    <w:semiHidden/>
    <w:rPr>
      <w:rFonts w:ascii="Cambria" w:hAnsi="Cambr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3823">
      <w:bodyDiv w:val="1"/>
      <w:marLeft w:val="0"/>
      <w:marRight w:val="0"/>
      <w:marTop w:val="0"/>
      <w:marBottom w:val="0"/>
      <w:divBdr>
        <w:top w:val="none" w:sz="0" w:space="0" w:color="auto"/>
        <w:left w:val="none" w:sz="0" w:space="0" w:color="auto"/>
        <w:bottom w:val="none" w:sz="0" w:space="0" w:color="auto"/>
        <w:right w:val="none" w:sz="0" w:space="0" w:color="auto"/>
      </w:divBdr>
      <w:divsChild>
        <w:div w:id="657030625">
          <w:marLeft w:val="0"/>
          <w:marRight w:val="0"/>
          <w:marTop w:val="0"/>
          <w:marBottom w:val="0"/>
          <w:divBdr>
            <w:top w:val="none" w:sz="0" w:space="0" w:color="auto"/>
            <w:left w:val="none" w:sz="0" w:space="0" w:color="auto"/>
            <w:bottom w:val="none" w:sz="0" w:space="0" w:color="auto"/>
            <w:right w:val="none" w:sz="0" w:space="0" w:color="auto"/>
          </w:divBdr>
        </w:div>
        <w:div w:id="1510557021">
          <w:marLeft w:val="0"/>
          <w:marRight w:val="0"/>
          <w:marTop w:val="0"/>
          <w:marBottom w:val="0"/>
          <w:divBdr>
            <w:top w:val="none" w:sz="0" w:space="0" w:color="auto"/>
            <w:left w:val="none" w:sz="0" w:space="0" w:color="auto"/>
            <w:bottom w:val="none" w:sz="0" w:space="0" w:color="auto"/>
            <w:right w:val="none" w:sz="0" w:space="0" w:color="auto"/>
          </w:divBdr>
        </w:div>
      </w:divsChild>
    </w:div>
    <w:div w:id="1597857637">
      <w:bodyDiv w:val="1"/>
      <w:marLeft w:val="0"/>
      <w:marRight w:val="0"/>
      <w:marTop w:val="0"/>
      <w:marBottom w:val="0"/>
      <w:divBdr>
        <w:top w:val="none" w:sz="0" w:space="0" w:color="auto"/>
        <w:left w:val="none" w:sz="0" w:space="0" w:color="auto"/>
        <w:bottom w:val="none" w:sz="0" w:space="0" w:color="auto"/>
        <w:right w:val="none" w:sz="0" w:space="0" w:color="auto"/>
      </w:divBdr>
    </w:div>
    <w:div w:id="213046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achatpublic.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h-versailles.fr"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ta-versailles.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263E8-40B6-4A06-ADE1-33E0362BE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1702</Words>
  <Characters>18050</Characters>
  <Application>Microsoft Office Word</Application>
  <DocSecurity>0</DocSecurity>
  <Lines>150</Lines>
  <Paragraphs>39</Paragraphs>
  <ScaleCrop>false</ScaleCrop>
  <HeadingPairs>
    <vt:vector size="2" baseType="variant">
      <vt:variant>
        <vt:lpstr>Titre</vt:lpstr>
      </vt:variant>
      <vt:variant>
        <vt:i4>1</vt:i4>
      </vt:variant>
    </vt:vector>
  </HeadingPairs>
  <TitlesOfParts>
    <vt:vector size="1" baseType="lpstr">
      <vt:lpstr>Acte d'engagement</vt:lpstr>
    </vt:vector>
  </TitlesOfParts>
  <Company>SIS</Company>
  <LinksUpToDate>false</LinksUpToDate>
  <CharactersWithSpaces>19713</CharactersWithSpaces>
  <SharedDoc>false</SharedDoc>
  <HLinks>
    <vt:vector size="18" baseType="variant">
      <vt:variant>
        <vt:i4>2228328</vt:i4>
      </vt:variant>
      <vt:variant>
        <vt:i4>306</vt:i4>
      </vt:variant>
      <vt:variant>
        <vt:i4>0</vt:i4>
      </vt:variant>
      <vt:variant>
        <vt:i4>5</vt:i4>
      </vt:variant>
      <vt:variant>
        <vt:lpwstr>http://www.achatpublic.com/</vt:lpwstr>
      </vt:variant>
      <vt:variant>
        <vt:lpwstr/>
      </vt:variant>
      <vt:variant>
        <vt:i4>4980744</vt:i4>
      </vt:variant>
      <vt:variant>
        <vt:i4>303</vt:i4>
      </vt:variant>
      <vt:variant>
        <vt:i4>0</vt:i4>
      </vt:variant>
      <vt:variant>
        <vt:i4>5</vt:i4>
      </vt:variant>
      <vt:variant>
        <vt:lpwstr>http://www.ch-versailles.fr/</vt:lpwstr>
      </vt:variant>
      <vt:variant>
        <vt:lpwstr/>
      </vt:variant>
      <vt:variant>
        <vt:i4>3538981</vt:i4>
      </vt:variant>
      <vt:variant>
        <vt:i4>6</vt:i4>
      </vt:variant>
      <vt:variant>
        <vt:i4>0</vt:i4>
      </vt:variant>
      <vt:variant>
        <vt:i4>5</vt:i4>
      </vt:variant>
      <vt:variant>
        <vt:lpwstr>http://www.acheteurs-publics.com/marches-publics-encyclopedie/code-de-la-commande-publique/code-de-la-commande-publique---article-r-2161-2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Raphaël RAUX</dc:creator>
  <cp:keywords/>
  <cp:lastModifiedBy>BERA Stephanie-Rosy</cp:lastModifiedBy>
  <cp:revision>2</cp:revision>
  <cp:lastPrinted>2018-08-31T08:54:00Z</cp:lastPrinted>
  <dcterms:created xsi:type="dcterms:W3CDTF">2025-04-07T14:34:00Z</dcterms:created>
  <dcterms:modified xsi:type="dcterms:W3CDTF">2025-04-07T14:34:00Z</dcterms:modified>
</cp:coreProperties>
</file>