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6EE1" w14:textId="7B21ED55" w:rsidR="00CD3489" w:rsidRPr="00CD3489" w:rsidRDefault="00CD3489" w:rsidP="00C64F60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DCE"/>
      <w:bookmarkStart w:id="1" w:name="Euro"/>
      <w:bookmarkStart w:id="2" w:name="Version"/>
      <w:bookmarkStart w:id="3" w:name="TRX"/>
      <w:bookmarkEnd w:id="0"/>
      <w:bookmarkEnd w:id="1"/>
      <w:bookmarkEnd w:id="2"/>
      <w:bookmarkEnd w:id="3"/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 xml:space="preserve">Rénovation de l'enveloppe des logements 2, 4 et 6 - Cité Maryse Bastié - Mérignac </w:t>
      </w:r>
    </w:p>
    <w:p w14:paraId="603C96DC" w14:textId="77777777" w:rsidR="00CD3489" w:rsidRPr="00CD3489" w:rsidRDefault="00CD3489" w:rsidP="007A2679">
      <w:pPr>
        <w:shd w:val="clear" w:color="auto" w:fill="CCCCCC"/>
        <w:spacing w:before="100" w:beforeAutospacing="1" w:after="363" w:line="240" w:lineRule="auto"/>
        <w:ind w:right="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MARCHE PUBLIC DE TRAVAUX</w:t>
      </w:r>
    </w:p>
    <w:p w14:paraId="116AE420" w14:textId="77777777" w:rsidR="00CD3489" w:rsidRPr="00CD3489" w:rsidRDefault="00CD3489" w:rsidP="00C64F60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363" w:after="0" w:line="240" w:lineRule="auto"/>
        <w:ind w:left="142" w:right="42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ACTE D'ENGAGEMENT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br/>
        <w:t>(AE)</w:t>
      </w:r>
    </w:p>
    <w:p w14:paraId="4CBE4982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79CF0C48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B16EE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L'acheteur exerçant la maîtrise d'ouvrage</w:t>
            </w:r>
          </w:p>
        </w:tc>
      </w:tr>
      <w:tr w:rsidR="00CD3489" w:rsidRPr="00CD3489" w14:paraId="6AF9EDB1" w14:textId="77777777" w:rsidTr="00CD3489">
        <w:trPr>
          <w:tblCellSpacing w:w="7" w:type="dxa"/>
        </w:trPr>
        <w:tc>
          <w:tcPr>
            <w:tcW w:w="9255" w:type="dxa"/>
            <w:tcBorders>
              <w:top w:val="single" w:sz="6" w:space="0" w:color="000000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7171128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10322A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9E1B709" w14:textId="4BB44525" w:rsidR="00C64F60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4" w:name="A0_p9_a"/>
            <w:bookmarkEnd w:id="4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Ministère </w:t>
            </w:r>
            <w:r w:rsidR="007A2679" w:rsidRPr="007C69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de l’Aménagement du territoire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et de la décentralisation</w:t>
            </w:r>
          </w:p>
          <w:p w14:paraId="1141BE91" w14:textId="22386FA8" w:rsidR="00C64F60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Direction Générale de l’Aviation Civile</w:t>
            </w:r>
          </w:p>
          <w:p w14:paraId="627672B9" w14:textId="77777777" w:rsidR="00C64F60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Secrétariat Général</w:t>
            </w:r>
          </w:p>
          <w:p w14:paraId="1120880E" w14:textId="56E2B103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Service National de l'Ingénierie Aéroportuaire (SNIA)</w:t>
            </w:r>
          </w:p>
        </w:tc>
      </w:tr>
      <w:tr w:rsidR="00CD3489" w:rsidRPr="00CD3489" w14:paraId="7FFEE56E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614E20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0B4BBEC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180E0164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09A3C73" w14:textId="77777777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Objet du marché</w:t>
            </w:r>
          </w:p>
        </w:tc>
      </w:tr>
      <w:tr w:rsidR="00CD3489" w:rsidRPr="00CD3489" w14:paraId="07CDB993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C58053C" w14:textId="77777777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97A704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2CC97CB" w14:textId="0F6FD595" w:rsidR="00C64F60" w:rsidRDefault="0082755F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5" w:name="A0_p8_a"/>
            <w:bookmarkEnd w:id="5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Travaux de </w:t>
            </w:r>
            <w:r w:rsidR="00CD3489"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Rénovation de l'enveloppe des logements 2, 4 et 6 </w:t>
            </w:r>
          </w:p>
          <w:p w14:paraId="7A54E9BB" w14:textId="5CDFDA75" w:rsidR="00CD3489" w:rsidRPr="00CD3489" w:rsidRDefault="00CD3489" w:rsidP="00C64F60">
            <w:pPr>
              <w:spacing w:after="0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Cité Maryse B</w:t>
            </w:r>
            <w:r w:rsidR="00C64F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stié à l'Aérodrome de Bordeaux-Mérignac</w:t>
            </w:r>
          </w:p>
        </w:tc>
      </w:tr>
      <w:tr w:rsidR="00CD3489" w:rsidRPr="00CD3489" w14:paraId="493F025E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2EF1680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641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14AB022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90"/>
        <w:gridCol w:w="563"/>
        <w:gridCol w:w="136"/>
        <w:gridCol w:w="6904"/>
        <w:gridCol w:w="787"/>
      </w:tblGrid>
      <w:tr w:rsidR="00CD3489" w:rsidRPr="00CD3489" w14:paraId="2044B88E" w14:textId="77777777" w:rsidTr="00CD3489">
        <w:trPr>
          <w:tblCellSpacing w:w="7" w:type="dxa"/>
        </w:trPr>
        <w:tc>
          <w:tcPr>
            <w:tcW w:w="9270" w:type="dxa"/>
            <w:gridSpan w:val="5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953D5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Lot</w:t>
            </w:r>
          </w:p>
        </w:tc>
      </w:tr>
      <w:tr w:rsidR="00CD3489" w:rsidRPr="00CD3489" w14:paraId="5E55BD60" w14:textId="77777777" w:rsidTr="00CD3489">
        <w:trPr>
          <w:tblCellSpacing w:w="7" w:type="dxa"/>
        </w:trPr>
        <w:tc>
          <w:tcPr>
            <w:tcW w:w="9270" w:type="dxa"/>
            <w:gridSpan w:val="5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768E63F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6585A08" w14:textId="77777777" w:rsidTr="00CD3489">
        <w:trPr>
          <w:tblCellSpacing w:w="7" w:type="dxa"/>
        </w:trPr>
        <w:tc>
          <w:tcPr>
            <w:tcW w:w="1020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EF873" w14:textId="77777777" w:rsidR="00CD3489" w:rsidRPr="00CD3489" w:rsidRDefault="00CD3489" w:rsidP="00CD3489">
            <w:pPr>
              <w:spacing w:before="100" w:beforeAutospacing="1" w:after="119" w:line="240" w:lineRule="auto"/>
              <w:ind w:lef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N° :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9E0ED2" w14:textId="4D0E93CF" w:rsidR="00CD3489" w:rsidRPr="00CD3489" w:rsidRDefault="00C64F60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2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AB6D39" w14:textId="77777777" w:rsidR="00CD3489" w:rsidRPr="00CD3489" w:rsidRDefault="00CD3489" w:rsidP="00CD3489">
            <w:pPr>
              <w:spacing w:before="100" w:beforeAutospacing="1" w:after="119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8A02DE" w14:textId="35A78398" w:rsidR="00CD3489" w:rsidRPr="00CD3489" w:rsidRDefault="00C64F60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ISOLATION </w:t>
            </w:r>
            <w:r w:rsidR="00821A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EXTERIEURE</w:t>
            </w: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C9CCC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1B5D44" w14:textId="77777777" w:rsidTr="00CD3489">
        <w:trPr>
          <w:tblCellSpacing w:w="7" w:type="dxa"/>
        </w:trPr>
        <w:tc>
          <w:tcPr>
            <w:tcW w:w="9270" w:type="dxa"/>
            <w:gridSpan w:val="5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682CDBB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BD5EDD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0C2573A3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9123FC6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641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6A3AB1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3D1EC7D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6" w:name="A0_p4B_a"/>
            <w:bookmarkEnd w:id="6"/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Marché sur procédure adaptée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en application des articles L.2123-1 et R.2123-1 à R.2123-7 du CCP.</w:t>
            </w:r>
          </w:p>
        </w:tc>
      </w:tr>
      <w:tr w:rsidR="00CD3489" w:rsidRPr="00CD3489" w14:paraId="4C40171C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15A9CD9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641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B03D29E" w14:textId="28D7CD1C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7" w:name="A0_p5b_a"/>
      <w:bookmarkEnd w:id="7"/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L’offre est établie sur la base des conditions économiques en vigueur </w:t>
      </w:r>
      <w:r w:rsidR="00C64F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au mois de la date limite de remise des offres, soit </w:t>
      </w:r>
      <w:r w:rsidR="00362EC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avril</w:t>
      </w:r>
      <w:r w:rsidR="00362EC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7A267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2025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.</w:t>
      </w:r>
    </w:p>
    <w:tbl>
      <w:tblPr>
        <w:tblW w:w="921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12"/>
        <w:gridCol w:w="5498"/>
      </w:tblGrid>
      <w:tr w:rsidR="00CD3489" w:rsidRPr="00CD3489" w14:paraId="11906CAF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CB3E06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Date du marché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BB388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(Réservé pour la mention d'exemplaire unique du marché)</w:t>
            </w:r>
          </w:p>
        </w:tc>
      </w:tr>
      <w:tr w:rsidR="00CD3489" w:rsidRPr="00CD3489" w14:paraId="72A441A7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CA642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15B9D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7B7727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277864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Numéro d'EJ du contrat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706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7DBC04" w14:textId="77777777" w:rsidTr="00CD3489">
        <w:trPr>
          <w:tblCellSpacing w:w="0" w:type="dxa"/>
        </w:trPr>
        <w:tc>
          <w:tcPr>
            <w:tcW w:w="358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896E6D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02382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D3F32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55ABC9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EA2AD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Montant TTC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1E550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DB05798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2ABFF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B844DF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E7F9B2" w14:textId="77777777" w:rsidTr="00CD3489">
        <w:trPr>
          <w:tblCellSpacing w:w="0" w:type="dxa"/>
        </w:trPr>
        <w:tc>
          <w:tcPr>
            <w:tcW w:w="358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11D52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CE0173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1076AF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D62CB2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Code CPV principal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1948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B8F4C7" w14:textId="77777777" w:rsidTr="00CD3489">
        <w:trPr>
          <w:tblCellSpacing w:w="0" w:type="dxa"/>
        </w:trPr>
        <w:tc>
          <w:tcPr>
            <w:tcW w:w="358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5A5DA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8" w:name="A0_p6A_b"/>
            <w:bookmarkEnd w:id="8"/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45454000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6B5E90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A49CCF4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93443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Imputation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9ACEE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2E8E5B" w14:textId="77777777" w:rsidTr="00CD3489">
        <w:trPr>
          <w:tblCellSpacing w:w="0" w:type="dxa"/>
        </w:trPr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488C0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9" w:name="A0_p6A_a"/>
            <w:bookmarkEnd w:id="9"/>
            <w:r w:rsidRPr="00CD348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613</w:t>
            </w:r>
          </w:p>
        </w:tc>
        <w:tc>
          <w:tcPr>
            <w:tcW w:w="531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630A4C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F71DFB2" w14:textId="77777777" w:rsidR="00CD3489" w:rsidRPr="00CD3489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L'acte d'engagement comporte ____ pages et les annexes n°____</w:t>
      </w:r>
    </w:p>
    <w:p w14:paraId="7703C735" w14:textId="77777777" w:rsidR="00CD3489" w:rsidRPr="00CD3489" w:rsidRDefault="00CD3489" w:rsidP="00C64F60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363" w:after="0" w:line="240" w:lineRule="auto"/>
        <w:ind w:left="142" w:right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lastRenderedPageBreak/>
        <w:t>ACTE D'ENGAGEMENT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br/>
        <w:t>(AE)</w:t>
      </w:r>
    </w:p>
    <w:p w14:paraId="66FE3B8E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1F154EEC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23FA7CE" w14:textId="7BB11173" w:rsidR="00CD3489" w:rsidRPr="00CD3489" w:rsidRDefault="00CD3489" w:rsidP="00C64F6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Représentant d</w:t>
            </w:r>
            <w:r w:rsidR="00C64F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e l’Acheteur </w:t>
            </w:r>
            <w:proofErr w:type="gramStart"/>
            <w:r w:rsidR="00C64F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( RA</w:t>
            </w:r>
            <w:proofErr w:type="gramEnd"/>
            <w:r w:rsidR="00C64F6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)</w:t>
            </w:r>
          </w:p>
        </w:tc>
      </w:tr>
      <w:tr w:rsidR="00CD3489" w:rsidRPr="00CD3489" w14:paraId="7518F4FD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F8179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FC40CC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97B8DD0" w14:textId="755AB8CC" w:rsidR="00CD3489" w:rsidRPr="00CD3489" w:rsidRDefault="00CD3489" w:rsidP="00CD3489">
            <w:pPr>
              <w:spacing w:before="100" w:beforeAutospacing="1" w:after="119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10" w:name="A0_p7_a"/>
            <w:bookmarkEnd w:id="10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Monsieur le Directeur du Service National d’Ingénierie Aéronautique</w:t>
            </w:r>
          </w:p>
        </w:tc>
      </w:tr>
      <w:tr w:rsidR="00CD3489" w:rsidRPr="00CD3489" w14:paraId="7B99D365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F4EC2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74FB1D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201E1B84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7667187" w14:textId="77777777" w:rsidR="00CD3489" w:rsidRPr="00CD3489" w:rsidRDefault="00CD3489" w:rsidP="007B053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Ordonnateur</w:t>
            </w:r>
          </w:p>
        </w:tc>
      </w:tr>
      <w:tr w:rsidR="00CD3489" w:rsidRPr="00CD3489" w14:paraId="60BDD89C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E1257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6863D8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E2BD3C7" w14:textId="77777777" w:rsidR="00CD3489" w:rsidRPr="00CD3489" w:rsidRDefault="00CD3489" w:rsidP="00CD3489">
            <w:pPr>
              <w:spacing w:before="100" w:beforeAutospacing="1" w:after="119" w:line="240" w:lineRule="auto"/>
              <w:ind w:left="567" w:right="49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11" w:name="A0_p7_c"/>
            <w:bookmarkEnd w:id="11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Monsieur le Directeur du Service National d’Ingénierie Aéronautique</w:t>
            </w:r>
          </w:p>
        </w:tc>
      </w:tr>
      <w:tr w:rsidR="00CD3489" w:rsidRPr="00CD3489" w14:paraId="1ED7E9EE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9CB14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C361C43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CD3489" w:rsidRPr="00CD3489" w14:paraId="166FDA5C" w14:textId="77777777" w:rsidTr="00CD3489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2E71726" w14:textId="77777777" w:rsidR="00CD3489" w:rsidRPr="00CD3489" w:rsidRDefault="00CD3489" w:rsidP="007B053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  <w:t>Comptable public assignataire</w:t>
            </w:r>
          </w:p>
        </w:tc>
      </w:tr>
      <w:tr w:rsidR="00CD3489" w:rsidRPr="00CD3489" w14:paraId="39F79F5B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C18AED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79205E3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892C1A4" w14:textId="77777777" w:rsidR="00362ECF" w:rsidRDefault="00362ECF" w:rsidP="00362ECF">
            <w:pPr>
              <w:spacing w:after="0" w:line="240" w:lineRule="auto"/>
              <w:ind w:left="567" w:right="499"/>
              <w:jc w:val="both"/>
              <w:rPr>
                <w:ins w:id="12" w:author="Cecile Cambet-Gabarra" w:date="2025-03-31T11:44:00Z"/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bookmarkStart w:id="13" w:name="A0_p7_d"/>
            <w:bookmarkEnd w:id="13"/>
            <w:r w:rsidRPr="00C64F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Agent Comptable Budget Annexe du Contrôle et Exploitation (BACE)</w:t>
            </w:r>
          </w:p>
          <w:p w14:paraId="16432C99" w14:textId="77777777" w:rsidR="00362ECF" w:rsidRDefault="00362ECF" w:rsidP="00362ECF">
            <w:pPr>
              <w:spacing w:after="0" w:line="240" w:lineRule="auto"/>
              <w:ind w:left="567" w:right="499"/>
              <w:jc w:val="both"/>
              <w:rPr>
                <w:ins w:id="14" w:author="Cecile Cambet-Gabarra" w:date="2025-03-31T11:44:00Z"/>
                <w:rFonts w:eastAsia="Times New Roman" w:cs="Times New Roman"/>
                <w:kern w:val="0"/>
              </w:rPr>
            </w:pPr>
            <w:r w:rsidRPr="00A248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50 rue Henry Farman</w:t>
            </w:r>
            <w:r w:rsidRPr="00A24844">
              <w:rPr>
                <w:rFonts w:eastAsia="Times New Roman" w:cs="Times New Roman"/>
                <w:kern w:val="0"/>
              </w:rPr>
              <w:t xml:space="preserve">        </w:t>
            </w:r>
          </w:p>
          <w:p w14:paraId="6BA94391" w14:textId="6973B066" w:rsidR="00CD3489" w:rsidRPr="00362ECF" w:rsidRDefault="00362ECF" w:rsidP="00362ECF">
            <w:pPr>
              <w:spacing w:after="0" w:line="240" w:lineRule="auto"/>
              <w:ind w:left="567" w:right="499"/>
              <w:jc w:val="both"/>
              <w:rPr>
                <w:rFonts w:eastAsia="Times New Roman" w:cs="Times New Roman"/>
                <w:kern w:val="0"/>
              </w:rPr>
            </w:pPr>
            <w:r w:rsidRPr="00362E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75720 PARIS CEDEX 20</w:t>
            </w:r>
          </w:p>
        </w:tc>
      </w:tr>
      <w:tr w:rsidR="00CD3489" w:rsidRPr="00CD3489" w14:paraId="3E9764E6" w14:textId="77777777" w:rsidTr="00CD3489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7F8CB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106A671" w14:textId="77777777" w:rsidR="00CD3489" w:rsidRPr="00CD3489" w:rsidRDefault="00CD3489" w:rsidP="00CD3489">
      <w:pPr>
        <w:spacing w:before="60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25D7868" w14:textId="77777777" w:rsidR="00C64F60" w:rsidRDefault="00C64F60">
      <w:pPr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14:ligatures w14:val="none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14:ligatures w14:val="none"/>
        </w:rPr>
        <w:br w:type="page"/>
      </w:r>
    </w:p>
    <w:p w14:paraId="072C238E" w14:textId="7158AFCE" w:rsidR="00CD3489" w:rsidRPr="00CD3489" w:rsidRDefault="00CD3489" w:rsidP="00CD3489">
      <w:pPr>
        <w:spacing w:before="60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14:ligatures w14:val="none"/>
        </w:rPr>
        <w:lastRenderedPageBreak/>
        <w:t>Dans tout ce document, le code de la commande publique est désigné par l’abréviation CCP.</w:t>
      </w:r>
    </w:p>
    <w:p w14:paraId="58F0C169" w14:textId="77777777" w:rsidR="00CD3489" w:rsidRPr="00CD3489" w:rsidRDefault="00CD3489" w:rsidP="00CD3489">
      <w:pPr>
        <w:shd w:val="clear" w:color="auto" w:fill="CCCCCC"/>
        <w:spacing w:after="119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14:ligatures w14:val="none"/>
        </w:rPr>
        <w:t>ARTICLE PREMIER. CONTRACTANT(S)</w:t>
      </w:r>
    </w:p>
    <w:p w14:paraId="2738C053" w14:textId="77777777" w:rsidR="00CD3489" w:rsidRPr="00CD3489" w:rsidRDefault="00CD3489" w:rsidP="00CD3489">
      <w:pPr>
        <w:spacing w:before="100" w:beforeAutospacing="1" w:after="119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4AAD3DA6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736E83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076C14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E15E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EF792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8A550B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22DE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BB8DC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EBBD1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7C1461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AA9F1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0D0621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916CB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A8CEF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BBC342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E29488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E570F98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5511B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398C7F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3CB0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4BE014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E2E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E53A7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A3DA0B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2899E2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EE0374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AB6959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99564B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344EC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40EA5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A461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333882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AFBFB7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506FF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8EC5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0A073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D6AC3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3CF73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882D5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E3F9A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A361BA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0C3872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2573D5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D98BD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D6B2A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290EB6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A327A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1C508C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CF76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9F5E2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90BE5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8738E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002F7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4AF8E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3C95C9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4AF2E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95521D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835A5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29B3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6D677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CB08E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C53DE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A0B752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22D31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215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2B631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C1A75EE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A5B3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EDF3B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0AA9B7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5C628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2AD5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C41BF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16301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E3E5C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99BB90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3D14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A5056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00D7C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663D9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1AE100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7BD52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0AA59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47F81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9217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8C7E79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A9F0A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B82FAA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CD1A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8F6FF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8BA09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0D86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9F7FC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99A9DC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4F6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198FFFD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9D1FD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3DB6A86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392745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6096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232EC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C7306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5D06E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A1709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6D6834A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51B7E90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741BD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D8C6EC2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DFD40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D58B72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53872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73DA5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6F1006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81EDE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919B0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AF628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7D7E9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3C9BC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4C6787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D094A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6C70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316941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C3702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4314EE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72ACC86F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92465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BA0F60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B71D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1C06C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93CAB7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8A4C9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A939C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19BFD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E05D9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2741BB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58007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17A0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71EDA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B7162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D8D08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55D73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B358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15AAE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EF040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1EBC0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944679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2D821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E4F504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985E9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70986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12F8DB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47603E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24173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408E7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A8A6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3E1DE39" w14:textId="77777777" w:rsidR="00CD3489" w:rsidRPr="00CD3489" w:rsidRDefault="00CD3489" w:rsidP="00CD3489">
      <w:pPr>
        <w:spacing w:before="119" w:after="119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Nous soussignés,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2CEB5AD2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B1703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1</w:t>
            </w:r>
          </w:p>
        </w:tc>
      </w:tr>
      <w:tr w:rsidR="00CD3489" w:rsidRPr="00CD3489" w14:paraId="77AD813E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C07E5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5F00D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53252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6A4B48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3A8F3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64413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0CA13F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11799B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171E49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95A60A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BA3ACE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94A1F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11780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DB868B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9636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3DF354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2D8F4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DF9E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CD6DF3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3DC093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ACE0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1EA9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5796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7F9B5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1195E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FB18CB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70771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9483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277075D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7720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51F70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2738D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A24C47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F9221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40FF0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609A55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62730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AE45B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91EDF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A637E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D30E7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18C08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F9E4D7C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0F7D7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4D1BF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136B57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ADD3F5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F6C53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DFF2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1D6A0CC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7A0A0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CDFD4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123578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2F94E3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139548A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6D087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4EA073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33409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3E145E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444B9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6B929D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C13C4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CAA3443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B41F3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C212E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00721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F50D607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8A3AB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EAF0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169B4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38115AC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B2FAA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EAAEAC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DFE78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7361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A3BDF2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29270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CAEC3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D4EE6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9CB63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080275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BAA6A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19963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47D0E3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C96CE9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66633F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F71D5B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D20FEF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E51D7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9A7345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E90DC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D67BDD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E4852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ED56E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3D00FBB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C45E6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C55603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E9A73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1C08381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81D16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4AC7E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E3322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0797B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2F0EF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258F2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94D8EC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F6BBB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2F4535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7F0EAC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5E27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1B2038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8AFE7D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5E521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7540B5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62B4A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6BA22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DD0E1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65BE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8010BE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E43F3E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F0C2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273E2E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D4B7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91D91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D0F35B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3B8DA95E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A751D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1FB850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B11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D9640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DF26C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DE752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415E7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1DA7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B6DBE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41EEA2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903A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DCF2D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5CA9D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EBD25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EF0AFB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883953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4250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B247A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17F99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73432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D43873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FA0C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BC8485E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8CEF9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D0BC4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6922C2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4867E4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6A63B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24017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D85CB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E673D40" w14:textId="06E11051" w:rsidR="00CD3489" w:rsidRPr="00CD3489" w:rsidRDefault="00CD3489" w:rsidP="00CD3489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7FFB82B3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19A592C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2</w:t>
            </w:r>
          </w:p>
        </w:tc>
      </w:tr>
      <w:tr w:rsidR="00CD3489" w:rsidRPr="00CD3489" w14:paraId="6FC5EF72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ED1FAA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88982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56CA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29A2D3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5F4F6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7FDF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FAA4E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3814E8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AF14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1A1CD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168CB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E774BD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1A61E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CEEC2B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EB0C8D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B800441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213E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972C4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2E237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83FAFD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3001D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C443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593C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038F4E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40850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F3CB5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702A3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344B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BA387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1823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12E5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883D5B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4AAC81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6C9ED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54648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21578D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CC88AE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4854A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7602C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BF1BE91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A174A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F04C378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4CBB12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55807D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31F22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0230E8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0FC0D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2892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39758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03721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136B7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9698602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6548D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DA7AF41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FB19F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020124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9F4986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46C3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5C06E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24C5CD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93AA2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958427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78689C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F601DD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56486D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B108CF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EFB9F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2DD7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A309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F35A7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ABD0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8726B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89791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9BA58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228CE2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EE248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F86C3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5C9A2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D93978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4C251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79FCF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CEA9C8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F837FC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2C980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3B6F9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37239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15D58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1D217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399F8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4DC1C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40A408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34E69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027E4C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245CB5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A9653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6E78C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5A580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EFEE58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976BB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B0C9C8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DDDEB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3B57C4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33407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D1D40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164B69F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62BED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E314B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9E763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3DE96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B300723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8E80B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ECAC6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A367D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29AF1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32EC5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44A1F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AB9594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D3647B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D281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CAD14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F3AC7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2C72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4DEFED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69AD9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7F355497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FB23C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98A47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EA704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E12D3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90EC2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C0651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F303C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1E52D7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0DA98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2CCF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E2AF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64140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626FB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E64D1B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CCF2F1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9F921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A32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C7EF5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D9CEA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7DBD5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5A8E9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B4B8A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31CA3FB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CB885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3A0EE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E8C8993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321CBBB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35AA0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6DF02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47459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086C1E3" w14:textId="77777777" w:rsidR="00CD3489" w:rsidRPr="00CD3489" w:rsidRDefault="00CD3489" w:rsidP="00CD3489">
      <w:pPr>
        <w:spacing w:before="238"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4A097B48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7CC91A7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3</w:t>
            </w:r>
          </w:p>
        </w:tc>
      </w:tr>
      <w:tr w:rsidR="00CD3489" w:rsidRPr="00CD3489" w14:paraId="2FE84D6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8CB659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E04B23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5368EF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917C4D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42EC2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EDDFD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9B279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EEA325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9999C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16C2F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B7282A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6A6D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4EE55B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65A438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DDCF9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9DCA9B4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30AA7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D3E4E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E0110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949F01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673E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E7B57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4297C5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995933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A4AB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E43DD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C8A03E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5C4CA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92103E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3D1E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5BAF6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9A92C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752142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DB701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68C3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E0326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9F9F2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00A9FDD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47B73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F0131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EF0311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FA0F3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E27094C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C91B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8FAD2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F221B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904F31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1B3259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55555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5C797E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51AEA4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9BA2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AF8301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B6AEB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B5A2CD9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7776C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14453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69463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4190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14A03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6F739A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04FC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1CFA82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CB714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6A3FE4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C5E3B7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0D28FA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C32D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BE5D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40F967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DF1921F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E9EA6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CD2DE6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0AB76A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CF3BE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E70C3D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7F964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4B5655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DFE31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AC5C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027216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716F9A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77586D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2C2BEE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4223A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97DD03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839A87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7019A1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4A255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0871A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A0E8F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B4765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0674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EBEF6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90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23EF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32DAB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32D287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6767243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90A700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7923F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66CAD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80BF2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AE961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3FE8A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051A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9E5FBB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6F76A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F6DF2A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C14CC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BF06D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9332F8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BB4500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1C2C1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03DF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A2B0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64BCB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EA8FD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096A06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7D4006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20B3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09BE2E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5B925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2DF6A4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352E8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E472D1D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9A886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6EB8B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B14F9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9486C5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2115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0F08B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CD7E5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73A14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FDD41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BE46E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B2EFF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AC038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116D5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9BE40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5883A3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B66352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5BE7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E9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93C22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F958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3F650C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0D144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2CF0F26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C85299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98E78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6D28B67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B85A12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08464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21375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7F6F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63AB993" w14:textId="033BA183" w:rsidR="00CD3489" w:rsidRPr="00CD3489" w:rsidRDefault="00CD3489" w:rsidP="00CD3489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05297021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5EDF6F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__</w:t>
            </w:r>
          </w:p>
        </w:tc>
      </w:tr>
      <w:tr w:rsidR="00CD3489" w:rsidRPr="00CD3489" w14:paraId="5B8E93E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1BF4D2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2FF76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68987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0AD186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A1B5F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CC759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9C6BFB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B5EEB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9348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590F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F5386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CE907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F89B1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14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637E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B72F29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58141A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057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F017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33DBF1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9908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F13A7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5DA2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E15D3E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8978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F0134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42071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B9E97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F0EE2C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6FC4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CF4C3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D08DE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1E1C0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AC3EC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D21E2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EDE9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091CD8B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32B39E8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FD49E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51C124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DA61E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9CDAF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8456F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0A0C6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8A220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49691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59043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96B72F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A2770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6089D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71DA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194BD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0320D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01A3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BEB30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E764F8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087CD5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8072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FAE72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225D3A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9ECF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404901E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4DCF5C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CE44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31DA9B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8A118A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19C9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5074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F7FCA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C046B33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CF82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6DB7CA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D49C0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16BB4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7C1DFBC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9162F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48F474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AE073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57DCE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D98467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B0FF0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83446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8EB91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66075E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6CCC3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5D3D6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AC707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210EC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84136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C8FB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401EA1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E2E0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BC5A1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7BF7C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1A4CD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C66B45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7E00A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EB8BB0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5ABF4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6990B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E1889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E42912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56EB5B9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DE6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546D0D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8C756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2605A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1A948BA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3E5F3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AD785C4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33804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CDEA7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4E154D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57CB7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12510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5FEDB5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31DF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DC05DB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7942B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5A6E5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47076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1F4869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0AD8AB0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D9627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A3937A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5D68C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89F36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C4CD24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A2C99C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1558C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FB246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F7AA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205B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5A2AA5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6D38C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528D3B0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4DB7D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938A9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381BD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09008C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C3EF9A4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AE7E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D33B7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8A0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063C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37507B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BCF0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5417609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5A303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F81B2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8915FB8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17754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41FBAC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1CD2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BAB3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C120D47" w14:textId="77777777" w:rsidR="00CD3489" w:rsidRPr="00CD3489" w:rsidRDefault="00CD3489" w:rsidP="00CD3489">
      <w:pPr>
        <w:spacing w:before="238"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CD3489" w:rsidRPr="00CD3489" w14:paraId="631A12E7" w14:textId="77777777" w:rsidTr="00CD3489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5B944B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__</w:t>
            </w:r>
          </w:p>
        </w:tc>
      </w:tr>
      <w:tr w:rsidR="00CD3489" w:rsidRPr="00CD3489" w14:paraId="6CE5D57E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5415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D3BE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44499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B15A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1F9296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83C25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68414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4248D6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952CF6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EAF0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0F6AF0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473C6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DE48F2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453FE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5498F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AF2D77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48651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FE1489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en mon nom personnel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ou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sous le nom de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0AA27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6153663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7008F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4EA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7B23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EEAD31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43BD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707C88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0A573D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5A80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0FA26FB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77008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5BF8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80278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078CA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4F39D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76A7AD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B62CA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2DC92E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2FBBE1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EB972D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84631B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B52F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7AB3A2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4A28E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0F80E7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D1021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B4A4D4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FC95B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DADE5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1091BB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1BFDC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826F8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2E9A43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B0825AE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9A77C1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F0DE2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5889E5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9FA04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E0DA7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8294D0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37C40C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CD36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A1BDBB9" w14:textId="77777777" w:rsidTr="00CD3489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5D4EB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4521B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Agissant pour le nom et le compte de la Société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: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CFA51A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8AA62F" w14:textId="77777777" w:rsidTr="00CD3489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C9107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8876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B33EFF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72E1B3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163A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BD9DF1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050B71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8DEF9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115F09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D7349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0991B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282C4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3700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2D3D9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7790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EE963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A88BB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A9FC3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F15D7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A064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C2C43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12C50D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C25351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A72CB6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5920C4A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9CA46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25B15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65D6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CEB9A7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467296E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EE684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23F75D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D576D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3CD79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27B29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FC2D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94A893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AD26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1A4DF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D1D24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217E22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5E7007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B7EE78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E855A77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EC966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53653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381207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FCAB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646DB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74ECB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4D6744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ADB97A5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C18538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C4983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B35E3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755F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FFF3BF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5558E6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6406617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9967F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36EA0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D640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2B3E3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ABDB6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0D441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F9938D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9E4B5C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BDD8A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2E0692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BEB87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B7E4F5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D74D2A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1B82D01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1A37D04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603C828" w14:textId="77777777" w:rsidTr="00CD3489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36B2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A685A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6630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60A7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FFA998" w14:textId="77777777" w:rsidTr="00CD3489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226BEB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592D17E" w14:textId="77777777" w:rsidR="00CD3489" w:rsidRPr="00CD3489" w:rsidRDefault="00CD3489" w:rsidP="00CD3489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N° d'inscription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répertoire des métiers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ou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CD3489">
              <w:rPr>
                <w:rFonts w:ascii="Wingdings" w:eastAsia="Times New Roman" w:hAnsi="Wingdings" w:cs="Times New Roman"/>
                <w:kern w:val="0"/>
                <w:sz w:val="18"/>
                <w:szCs w:val="18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C7B8E4F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B0F6E19" w14:textId="77777777" w:rsidR="00CD3489" w:rsidRPr="00CD3489" w:rsidRDefault="00CD3489" w:rsidP="00CD3489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1E4096" w14:textId="77777777" w:rsidTr="00CD3489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01A17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3FF41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27CAE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43144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0A0A304" w14:textId="77777777" w:rsidR="00CD3489" w:rsidRPr="00CD3489" w:rsidRDefault="00CD3489" w:rsidP="00CD3489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après</w:t>
      </w:r>
      <w:proofErr w:type="gramEnd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avoir :</w:t>
      </w:r>
    </w:p>
    <w:p w14:paraId="6D9AB933" w14:textId="77777777" w:rsidR="00CD3489" w:rsidRPr="00CD3489" w:rsidRDefault="00CD3489" w:rsidP="00CD3489">
      <w:pPr>
        <w:numPr>
          <w:ilvl w:val="0"/>
          <w:numId w:val="1"/>
        </w:num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5" w:name="A1_p1_a"/>
      <w:bookmarkEnd w:id="15"/>
      <w:proofErr w:type="gramStart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pris</w:t>
      </w:r>
      <w:proofErr w:type="gramEnd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connaissance du Cahier des Clauses Administratives Particulières (CCAP)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N° 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CCAP du 9 octobre 2024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et des documents qui y sont mentionnés ;</w:t>
      </w:r>
    </w:p>
    <w:p w14:paraId="63BFD72E" w14:textId="77777777" w:rsidR="00CD3489" w:rsidRPr="00CD3489" w:rsidRDefault="00CD3489" w:rsidP="00CD3489">
      <w:pPr>
        <w:numPr>
          <w:ilvl w:val="0"/>
          <w:numId w:val="1"/>
        </w:num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produit</w:t>
      </w:r>
      <w:proofErr w:type="gramEnd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les documents et renseignements visés aux articles R.2143-3 et R.2143-4 du CCP ;</w:t>
      </w:r>
    </w:p>
    <w:p w14:paraId="51AEF114" w14:textId="77777777" w:rsidR="00CD3489" w:rsidRPr="00CD3489" w:rsidRDefault="00CD3489" w:rsidP="00CD3489">
      <w:pPr>
        <w:spacing w:before="119"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m'engage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du lot désigné en page 1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du présent acte d'engagement dans les conditions ci-après définies.</w:t>
      </w:r>
    </w:p>
    <w:p w14:paraId="3F635F49" w14:textId="033C71B3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6" w:name="A1_p2B_a"/>
      <w:bookmarkEnd w:id="16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L'offre ainsi présentée ne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me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lie toutefois que si son acceptation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m'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 notifiée dans un délai de 180 jours à compter de la date limite de remise des offres fixée par le règlement de la consultation</w:t>
      </w:r>
      <w:r w:rsidR="00C64F6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24B573F" w14:textId="77777777" w:rsidR="00CD3489" w:rsidRPr="00CD3489" w:rsidRDefault="00CD3489" w:rsidP="00CD3489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 engageons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sans réserve, en tant que cotraitants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groupés solidaires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représentés par :</w:t>
      </w:r>
    </w:p>
    <w:p w14:paraId="7F5F0305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B03CFAC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C42F93C" w14:textId="77777777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mandataire</w:t>
      </w:r>
      <w:proofErr w:type="gramEnd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du lot désigné en page 1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du présent acte d'engagement dans les conditions ci-après définies.</w:t>
      </w:r>
    </w:p>
    <w:p w14:paraId="10606777" w14:textId="1D986D84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7" w:name="A1_p3B_a"/>
      <w:bookmarkEnd w:id="17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L'offre ainsi présentée ne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lie toutefois que si son acceptation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est notifiée dans un délai de 180 jours à compter de la date limite de remise des offres fixée par le règlement de la consultation.</w:t>
      </w:r>
    </w:p>
    <w:p w14:paraId="5D6DEC96" w14:textId="77777777" w:rsidR="00CD3489" w:rsidRPr="00CD3489" w:rsidRDefault="00CD3489" w:rsidP="00CD3489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 engageons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sans réserve, en tant que cotraitants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groupés conjoints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représentés par :</w:t>
      </w:r>
    </w:p>
    <w:p w14:paraId="5D1A24B6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FF3B60" w14:textId="77777777" w:rsidR="00CD3489" w:rsidRPr="00CD3489" w:rsidRDefault="00CD3489" w:rsidP="00CD348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095A2E0" w14:textId="77777777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du lot désigné en page 1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du présent acte d'engagement dans les conditions ci-après définies et selon la répartition des prestations précisée en annexe au présent acte d'engagement.</w:t>
      </w:r>
    </w:p>
    <w:p w14:paraId="77962C69" w14:textId="77777777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mandataire du groupement conjoint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est solidaire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chacun des membres du groupement pour ses obligations contractuelles à l'égard du maître d'ouvrage, pour l'exécution du marché.</w:t>
      </w:r>
    </w:p>
    <w:p w14:paraId="5732AB75" w14:textId="38F70EFA" w:rsidR="00CD3489" w:rsidRPr="00CD3489" w:rsidRDefault="00CD3489" w:rsidP="00CD3489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8" w:name="A1_p5_a"/>
      <w:bookmarkEnd w:id="18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L'offre ainsi présentée ne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lie toutefois que si son acceptation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est notifiée dans un délai de 180 jours à compter de la date limite de remise des offres fixée par le règlement de la consultation.</w:t>
      </w:r>
    </w:p>
    <w:p w14:paraId="4DE89653" w14:textId="77777777" w:rsidR="00CD3489" w:rsidRPr="00CD3489" w:rsidRDefault="00CD3489" w:rsidP="00CD3489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  <w:t>ARTICLE 2. PRESTATIONS ET PRIX</w:t>
      </w:r>
    </w:p>
    <w:p w14:paraId="6EDBBA6D" w14:textId="77777777" w:rsidR="00CD3489" w:rsidRPr="00CD3489" w:rsidRDefault="00CD3489" w:rsidP="00CD3489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2-1. Montant du marché</w:t>
      </w:r>
    </w:p>
    <w:p w14:paraId="7E8BE45A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57C43B2B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modalités de variation des prix sont fixées à l'article 3-3 du CCAP.</w:t>
      </w:r>
    </w:p>
    <w:p w14:paraId="1E1EBECF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Il n'est pas prévu de décomposition en tranches.</w:t>
      </w:r>
    </w:p>
    <w:p w14:paraId="1C8ACB0A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9" w:name="A2A_1_p21B_a"/>
      <w:bookmarkEnd w:id="19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prestations définies au CCAP portent sur 2 lots de l'opération de travaux.</w:t>
      </w:r>
    </w:p>
    <w:p w14:paraId="139C0F2F" w14:textId="77777777" w:rsidR="00CD3489" w:rsidRPr="00CD3489" w:rsidRDefault="00CD3489" w:rsidP="00CD3489">
      <w:pPr>
        <w:keepNext/>
        <w:spacing w:before="238"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Evaluation des travaux</w:t>
      </w:r>
    </w:p>
    <w:p w14:paraId="64FF3BAA" w14:textId="77777777" w:rsidR="00CD3489" w:rsidRPr="00CD3489" w:rsidRDefault="00CD3489" w:rsidP="00CD3489">
      <w:pPr>
        <w:keepNext/>
        <w:spacing w:before="119" w:after="119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Les travaux du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lot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pour lequel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je m'engage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 / 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nous nous engageons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seront rémunérés par application d'un prix global forfaitaire égal à 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CD3489" w:rsidRPr="00CD3489" w14:paraId="708D109F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0CE70" w14:textId="77777777" w:rsidR="00CD3489" w:rsidRPr="00CD3489" w:rsidRDefault="00CD3489" w:rsidP="00CD3489">
            <w:pPr>
              <w:keepNext/>
              <w:numPr>
                <w:ilvl w:val="0"/>
                <w:numId w:val="2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hors TVA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1C64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4A6B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8A35E91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C3A8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3C3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0D1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3DA038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FCCCD" w14:textId="77777777" w:rsidR="00CD3489" w:rsidRPr="00CD3489" w:rsidRDefault="00CD3489" w:rsidP="00CD3489">
            <w:pPr>
              <w:keepNext/>
              <w:numPr>
                <w:ilvl w:val="0"/>
                <w:numId w:val="3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2108C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FDA5F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%,  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  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9B71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6D6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6AC1BE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383E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D98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0EE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C18D84C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78A9C" w14:textId="77777777" w:rsidR="00CD3489" w:rsidRPr="00CD3489" w:rsidRDefault="00CD3489" w:rsidP="00CD3489">
            <w:pPr>
              <w:keepNext/>
              <w:numPr>
                <w:ilvl w:val="0"/>
                <w:numId w:val="4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FAD74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C6635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%,  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  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81CCB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E2D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262BE63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2EA3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4CD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870F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A65034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2EA565" w14:textId="77777777" w:rsidR="00CD3489" w:rsidRPr="00CD3489" w:rsidRDefault="00CD3489" w:rsidP="00CD3489">
            <w:pPr>
              <w:keepNext/>
              <w:numPr>
                <w:ilvl w:val="0"/>
                <w:numId w:val="5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TVA au taux de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58BED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42FCB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%,  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   soit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8A11C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460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5BE51ED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FC7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76BB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C14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F97C1C1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9E264" w14:textId="77777777" w:rsidR="00CD3489" w:rsidRPr="00CD3489" w:rsidRDefault="00CD3489" w:rsidP="00CD3489">
            <w:pPr>
              <w:numPr>
                <w:ilvl w:val="0"/>
                <w:numId w:val="6"/>
              </w:numPr>
              <w:spacing w:before="100" w:beforeAutospacing="1" w:after="119" w:line="240" w:lineRule="auto"/>
              <w:ind w:right="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TVA incluse :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04EE2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8B1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1B2FE4" w14:textId="77777777" w:rsidTr="00CD3489">
        <w:trPr>
          <w:tblCellSpacing w:w="0" w:type="dxa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F0DF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CE2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89CA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495EED" w14:textId="77777777" w:rsidTr="00CD3489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945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Arrêté en lettres à</w:t>
            </w:r>
          </w:p>
        </w:tc>
        <w:tc>
          <w:tcPr>
            <w:tcW w:w="621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CE3C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04E17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03E1F6" w14:textId="77777777" w:rsidTr="00CD3489">
        <w:trPr>
          <w:tblCellSpacing w:w="0" w:type="dxa"/>
        </w:trPr>
        <w:tc>
          <w:tcPr>
            <w:tcW w:w="855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8CB90C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47CE9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200F9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0180B32" w14:textId="77777777" w:rsidR="00CD3489" w:rsidRPr="00CD3489" w:rsidRDefault="00CD3489" w:rsidP="00CD3489">
      <w:pPr>
        <w:keepNext/>
        <w:spacing w:before="238" w:after="119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p w14:paraId="05724519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détail des prestations exécutées par chacun des membres du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groupement conjoint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ainsi que la répartition de la rémunération correspondante sont joints en annexe au présent acte d'engagement.</w:t>
      </w:r>
    </w:p>
    <w:p w14:paraId="0BD191F3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mandataire y indique en outre le montant de sa prestation de mandat.</w:t>
      </w:r>
    </w:p>
    <w:p w14:paraId="01D8BDCB" w14:textId="77777777" w:rsidR="00CD3489" w:rsidRPr="00CD3489" w:rsidRDefault="00CD3489" w:rsidP="00CD3489">
      <w:pPr>
        <w:keepNext/>
        <w:spacing w:before="238" w:after="238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Valorisation des prestations supplémentaires éventuelles</w:t>
      </w:r>
    </w:p>
    <w:tbl>
      <w:tblPr>
        <w:tblW w:w="952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8"/>
        <w:gridCol w:w="738"/>
        <w:gridCol w:w="4395"/>
        <w:gridCol w:w="2381"/>
        <w:gridCol w:w="1623"/>
      </w:tblGrid>
      <w:tr w:rsidR="00CD3489" w:rsidRPr="00CD3489" w14:paraId="6BCB48D2" w14:textId="77777777" w:rsidTr="00362ECF">
        <w:trPr>
          <w:tblHeader/>
          <w:tblCellSpacing w:w="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F5D6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20" w:name="A2_1_p3B_a"/>
            <w:bookmarkEnd w:id="20"/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N°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25AC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Lot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50DD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Prestations supplémentaires éventuelles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494A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Montant hors TVA </w:t>
            </w:r>
            <w:r w:rsidRPr="00CD3489">
              <w:rPr>
                <w:rFonts w:ascii="Wingdings" w:eastAsia="Times New Roman" w:hAnsi="Wingdings" w:cs="Times New Roman"/>
                <w:kern w:val="0"/>
                <w:sz w:val="24"/>
                <w:szCs w:val="24"/>
                <w14:ligatures w14:val="none"/>
              </w:rPr>
              <w:t>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7BF95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Montant TVA incluse</w:t>
            </w:r>
          </w:p>
        </w:tc>
      </w:tr>
      <w:tr w:rsidR="00CD3489" w:rsidRPr="00CD3489" w14:paraId="16C8A5E6" w14:textId="77777777" w:rsidTr="00362ECF">
        <w:trPr>
          <w:tblCellSpacing w:w="0" w:type="dxa"/>
        </w:trPr>
        <w:tc>
          <w:tcPr>
            <w:tcW w:w="3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B5A0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CF540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LOT 1</w:t>
            </w:r>
          </w:p>
        </w:tc>
        <w:tc>
          <w:tcPr>
            <w:tcW w:w="43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D7CE2F" w14:textId="66BFA01B" w:rsidR="00CD3489" w:rsidRPr="00CD3489" w:rsidRDefault="00437BBC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224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Isolation fibre de bois sous enduit</w:t>
            </w:r>
          </w:p>
        </w:tc>
        <w:tc>
          <w:tcPr>
            <w:tcW w:w="23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0DD7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FE7B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A913848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24"/>
          <w:szCs w:val="24"/>
          <w14:ligatures w14:val="none"/>
        </w:rPr>
        <w:t></w:t>
      </w:r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plus ou </w:t>
      </w:r>
      <w:proofErr w:type="spellStart"/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moins value</w:t>
      </w:r>
      <w:proofErr w:type="spellEnd"/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par rapport à la solution de base</w:t>
      </w:r>
    </w:p>
    <w:p w14:paraId="2028DFD3" w14:textId="77777777" w:rsidR="00CD3489" w:rsidRPr="00CD3489" w:rsidRDefault="00CD3489" w:rsidP="00CD3489">
      <w:pPr>
        <w:keepNext/>
        <w:spacing w:before="119" w:after="119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Décision du maître d'ouvrage</w:t>
      </w:r>
    </w:p>
    <w:tbl>
      <w:tblPr>
        <w:tblW w:w="966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0"/>
        <w:gridCol w:w="1874"/>
        <w:gridCol w:w="1585"/>
        <w:gridCol w:w="1585"/>
        <w:gridCol w:w="3017"/>
        <w:gridCol w:w="289"/>
        <w:gridCol w:w="137"/>
        <w:gridCol w:w="823"/>
      </w:tblGrid>
      <w:tr w:rsidR="00CD3489" w:rsidRPr="00CD3489" w14:paraId="5EE32433" w14:textId="77777777" w:rsidTr="007A2679">
        <w:trPr>
          <w:cantSplit/>
          <w:tblCellSpacing w:w="0" w:type="dxa"/>
        </w:trPr>
        <w:tc>
          <w:tcPr>
            <w:tcW w:w="951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1F67EF" w14:textId="154802C0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 tenu de l'acceptation de la prestation</w:t>
            </w:r>
            <w:ins w:id="21" w:author="Cecile Cambet-Gabarra" w:date="2025-02-04T14:55:00Z">
              <w:r w:rsidR="00E416B9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 xml:space="preserve"> </w:t>
              </w:r>
            </w:ins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supplémentaires</w:t>
            </w:r>
            <w:ins w:id="22" w:author="Cecile Cambet-Gabarra" w:date="2025-02-04T14:55:00Z">
              <w:r w:rsidR="00E416B9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14:ligatures w14:val="none"/>
                </w:rPr>
                <w:t xml:space="preserve"> </w:t>
              </w:r>
            </w:ins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éventuelles</w:t>
            </w:r>
          </w:p>
        </w:tc>
      </w:tr>
      <w:tr w:rsidR="00CD3489" w:rsidRPr="00CD3489" w14:paraId="75939A12" w14:textId="77777777" w:rsidTr="007A2679">
        <w:trPr>
          <w:cantSplit/>
          <w:tblCellSpacing w:w="0" w:type="dxa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F093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°</w:t>
            </w:r>
          </w:p>
        </w:tc>
        <w:tc>
          <w:tcPr>
            <w:tcW w:w="3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A515025" w14:textId="3D5012CB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46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C7C3F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 le montant du marché est arrêté à :</w:t>
            </w:r>
          </w:p>
        </w:tc>
      </w:tr>
      <w:tr w:rsidR="00CD3489" w:rsidRPr="00CD3489" w14:paraId="70A8C3C1" w14:textId="77777777" w:rsidTr="007A2679">
        <w:trPr>
          <w:cantSplit/>
          <w:tblCellSpacing w:w="0" w:type="dxa"/>
        </w:trPr>
        <w:tc>
          <w:tcPr>
            <w:tcW w:w="951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A8F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381908" w14:textId="77777777" w:rsidTr="007A2679">
        <w:trPr>
          <w:tblCellSpacing w:w="0" w:type="dxa"/>
        </w:trPr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BF33" w14:textId="77777777" w:rsidR="00CD3489" w:rsidRPr="00CD3489" w:rsidRDefault="00CD3489" w:rsidP="00CD3489">
            <w:pPr>
              <w:keepNext/>
              <w:numPr>
                <w:ilvl w:val="0"/>
                <w:numId w:val="7"/>
              </w:num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hors TVA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3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5B3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8F47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52F937B" w14:textId="77777777" w:rsidTr="007A2679">
        <w:trPr>
          <w:tblCellSpacing w:w="0" w:type="dxa"/>
        </w:trPr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2515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7E3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1A2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A0B4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653E8A" w14:textId="77777777" w:rsidTr="007A2679">
        <w:trPr>
          <w:tblCellSpacing w:w="0" w:type="dxa"/>
        </w:trPr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39DD14" w14:textId="77777777" w:rsidR="00CD3489" w:rsidRPr="00CD3489" w:rsidRDefault="00CD3489" w:rsidP="00CD3489">
            <w:pPr>
              <w:keepNext/>
              <w:numPr>
                <w:ilvl w:val="0"/>
                <w:numId w:val="8"/>
              </w:num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TVA</w:t>
            </w:r>
          </w:p>
        </w:tc>
        <w:tc>
          <w:tcPr>
            <w:tcW w:w="3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E32A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EDA87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A2006E3" w14:textId="77777777" w:rsidTr="007A2679">
        <w:trPr>
          <w:tblCellSpacing w:w="0" w:type="dxa"/>
        </w:trPr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D15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D4E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DB7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B35DB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F569CE" w14:textId="77777777" w:rsidTr="007A2679">
        <w:trPr>
          <w:tblCellSpacing w:w="0" w:type="dxa"/>
        </w:trPr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B4E32B" w14:textId="77777777" w:rsidR="00CD3489" w:rsidRPr="00CD3489" w:rsidRDefault="00CD3489" w:rsidP="00CD3489">
            <w:pPr>
              <w:numPr>
                <w:ilvl w:val="0"/>
                <w:numId w:val="9"/>
              </w:num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TVA incluse :</w:t>
            </w:r>
          </w:p>
        </w:tc>
        <w:tc>
          <w:tcPr>
            <w:tcW w:w="3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7BC50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41B62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374EC5E" w14:textId="77777777" w:rsidTr="007A2679">
        <w:trPr>
          <w:tblCellSpacing w:w="0" w:type="dxa"/>
        </w:trPr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8DE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25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8687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B4AE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335D59" w14:textId="77777777" w:rsidTr="007A2679">
        <w:trPr>
          <w:tblCellSpacing w:w="0" w:type="dxa"/>
        </w:trPr>
        <w:tc>
          <w:tcPr>
            <w:tcW w:w="219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9C75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Arrêté en lettres à</w:t>
            </w:r>
          </w:p>
        </w:tc>
        <w:tc>
          <w:tcPr>
            <w:tcW w:w="6225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6657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4424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F37569A" w14:textId="77777777" w:rsidTr="007A2679">
        <w:trPr>
          <w:tblCellSpacing w:w="0" w:type="dxa"/>
        </w:trPr>
        <w:tc>
          <w:tcPr>
            <w:tcW w:w="856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90F23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2A88AB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D349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450A471" w14:textId="77777777" w:rsidR="00CD3489" w:rsidRPr="00CD3489" w:rsidRDefault="00CD3489" w:rsidP="00CD3489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2-2. Montant sous-traité</w:t>
      </w:r>
    </w:p>
    <w:p w14:paraId="74C14F2D" w14:textId="0D560333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En cas de recours à la sous-traitance, conformément aux articles L.2193-4, L.2193-5 et R.2193-1 du CCP, un formulaire </w:t>
      </w:r>
      <w:r w:rsidR="007A26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Acte de sous-traitance SNIA</w:t>
      </w:r>
      <w:r w:rsidR="007A2679"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</w:t>
      </w:r>
      <w:r w:rsidR="007A26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AS SNIA</w:t>
      </w:r>
      <w:r w:rsidR="007A2679"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est exprimé hors taxe ; le titulaire doit également préciser dans ce formulaire que la TVA est </w:t>
      </w:r>
      <w:proofErr w:type="spellStart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autoliquidée</w:t>
      </w:r>
      <w:proofErr w:type="spellEnd"/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3707602B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1011DF9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  <w:t>Entreprise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 xml:space="preserve"> unique</w:t>
      </w:r>
    </w:p>
    <w:p w14:paraId="12E7B6D2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montant total des prestations sous-traitées conformément à ces formulaires annexés est de 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CD3489" w:rsidRPr="00CD3489" w14:paraId="2FA8CE17" w14:textId="77777777" w:rsidTr="00CD3489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D5634" w14:textId="77777777" w:rsidR="00CD3489" w:rsidRPr="00CD3489" w:rsidRDefault="00CD3489" w:rsidP="00CD3489">
            <w:pPr>
              <w:keepNext/>
              <w:numPr>
                <w:ilvl w:val="0"/>
                <w:numId w:val="10"/>
              </w:num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C0E0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6DD5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9F70AF7" w14:textId="77777777" w:rsidR="00CD3489" w:rsidRPr="00CD3489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déclarations et attestations (article R.2193-1 du CCP) des sous-traitants recensés dans les formulaires annexés, sont jointes au présent acte d'engagement.</w:t>
      </w:r>
    </w:p>
    <w:p w14:paraId="156C91EE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solidaire</w:t>
      </w:r>
    </w:p>
    <w:p w14:paraId="01271608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montant total des prestations sous-traitées conformément à ces formulaires annexés est de 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CD3489" w:rsidRPr="00CD3489" w14:paraId="734F1B75" w14:textId="77777777" w:rsidTr="00CD3489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4D7B8" w14:textId="77777777" w:rsidR="00CD3489" w:rsidRPr="00CD3489" w:rsidRDefault="00CD3489" w:rsidP="00CD3489">
            <w:pPr>
              <w:keepNext/>
              <w:numPr>
                <w:ilvl w:val="0"/>
                <w:numId w:val="11"/>
              </w:num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548B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A5BC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CDD4C9E" w14:textId="77777777" w:rsidR="00CD3489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déclarations (article R.2193-1 du CCP) des sous-traitants recensés dans les formulaires annexés, sont jointes au présent acte d'engagement.</w:t>
      </w:r>
    </w:p>
    <w:p w14:paraId="01133F72" w14:textId="77777777" w:rsidR="00305940" w:rsidRDefault="00305940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8489052" w14:textId="77777777" w:rsidR="00305940" w:rsidRDefault="00305940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FFE6D77" w14:textId="77777777" w:rsidR="00305940" w:rsidRPr="00CD3489" w:rsidRDefault="00305940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0D11FA5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p w14:paraId="41B7B30A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montant total des prestations sous-traitées conformément à ces formulaires annexés est de 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CD3489" w:rsidRPr="00CD3489" w14:paraId="00373CCB" w14:textId="77777777" w:rsidTr="00CD3489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5C66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8A0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Montant hors TVA</w:t>
            </w:r>
          </w:p>
        </w:tc>
      </w:tr>
      <w:tr w:rsidR="00CD3489" w:rsidRPr="00CD3489" w14:paraId="1587867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23D4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AE01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B11C7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3F36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20D5A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EB44EF9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9EE9C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7B9F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68156B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467F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9DB6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4E741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0A9B7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FAE5C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2665D7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C94E6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8D2C0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41DB5FC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déclarations et attestations (article R.2193-1 du CCP) des sous-traitants recensés dans les formulaires annexés, sont jointes au présent acte d'engagement.</w:t>
      </w:r>
    </w:p>
    <w:p w14:paraId="72DB45F5" w14:textId="77777777" w:rsidR="00CD3489" w:rsidRPr="00CD3489" w:rsidRDefault="00CD3489" w:rsidP="00CD3489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  <w:t xml:space="preserve">ARTICLE 3. </w:t>
      </w:r>
      <w:r w:rsidRPr="00CD34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  <w14:ligatures w14:val="none"/>
        </w:rPr>
        <w:t>DELAI D'EXECUTION DU MARCHE</w:t>
      </w:r>
    </w:p>
    <w:p w14:paraId="34E6B6AD" w14:textId="4D30CF85" w:rsidR="001750EB" w:rsidRDefault="00305940" w:rsidP="00305940">
      <w:pPr>
        <w:pStyle w:val="Standard"/>
        <w:rPr>
          <w:rFonts w:eastAsia="Times New Roman" w:cs="Times New Roman"/>
          <w:kern w:val="0"/>
        </w:rPr>
      </w:pPr>
      <w:r w:rsidRPr="00305940">
        <w:rPr>
          <w:rFonts w:eastAsia="Times New Roman" w:cs="Times New Roman"/>
          <w:kern w:val="0"/>
        </w:rPr>
        <w:t xml:space="preserve">La durée </w:t>
      </w:r>
      <w:r w:rsidR="001750EB">
        <w:rPr>
          <w:rFonts w:eastAsia="Times New Roman" w:cs="Times New Roman"/>
          <w:kern w:val="0"/>
        </w:rPr>
        <w:t xml:space="preserve">contractuelle </w:t>
      </w:r>
      <w:r w:rsidRPr="00305940">
        <w:rPr>
          <w:rFonts w:eastAsia="Times New Roman" w:cs="Times New Roman"/>
          <w:kern w:val="0"/>
        </w:rPr>
        <w:t xml:space="preserve">du marché </w:t>
      </w:r>
      <w:r w:rsidR="001750EB">
        <w:rPr>
          <w:rFonts w:eastAsia="Times New Roman" w:cs="Times New Roman"/>
          <w:kern w:val="0"/>
        </w:rPr>
        <w:t>commence</w:t>
      </w:r>
      <w:r w:rsidRPr="00305940">
        <w:rPr>
          <w:rFonts w:eastAsia="Times New Roman" w:cs="Times New Roman"/>
          <w:kern w:val="0"/>
        </w:rPr>
        <w:t xml:space="preserve"> </w:t>
      </w:r>
      <w:r w:rsidR="001750EB">
        <w:rPr>
          <w:rFonts w:eastAsia="Times New Roman" w:cs="Times New Roman"/>
          <w:kern w:val="0"/>
        </w:rPr>
        <w:t>à</w:t>
      </w:r>
      <w:r w:rsidRPr="00305940">
        <w:rPr>
          <w:rFonts w:eastAsia="Times New Roman" w:cs="Times New Roman"/>
          <w:kern w:val="0"/>
        </w:rPr>
        <w:t xml:space="preserve"> la date de notification de ce dernier</w:t>
      </w:r>
      <w:r w:rsidR="001750EB">
        <w:rPr>
          <w:rFonts w:eastAsia="Times New Roman" w:cs="Times New Roman"/>
          <w:kern w:val="0"/>
        </w:rPr>
        <w:t xml:space="preserve"> et se termine à la réception.</w:t>
      </w:r>
    </w:p>
    <w:p w14:paraId="39E41C87" w14:textId="7EF57BBD" w:rsidR="00305940" w:rsidRPr="00305940" w:rsidRDefault="001750EB" w:rsidP="00305940">
      <w:pPr>
        <w:pStyle w:val="Standard"/>
        <w:rPr>
          <w:rFonts w:eastAsia="Times New Roman" w:cs="Times New Roman"/>
          <w:kern w:val="0"/>
        </w:rPr>
      </w:pPr>
      <w:r>
        <w:rPr>
          <w:rFonts w:eastAsia="Times New Roman" w:cs="Times New Roman"/>
          <w:kern w:val="0"/>
        </w:rPr>
        <w:t>La durée prévisionnelle est estimée à 12 mois</w:t>
      </w:r>
      <w:r w:rsidR="00305940" w:rsidRPr="00305940">
        <w:rPr>
          <w:rFonts w:eastAsia="Times New Roman" w:cs="Times New Roman"/>
          <w:kern w:val="0"/>
        </w:rPr>
        <w:t>.</w:t>
      </w:r>
    </w:p>
    <w:p w14:paraId="21555FBD" w14:textId="77777777" w:rsidR="00305940" w:rsidRDefault="00305940" w:rsidP="00305940">
      <w:pPr>
        <w:pStyle w:val="Titre2"/>
      </w:pPr>
      <w:r>
        <w:t>3-1. Période de préparation</w:t>
      </w:r>
    </w:p>
    <w:p w14:paraId="14A81876" w14:textId="1397BA98" w:rsidR="009861C8" w:rsidRPr="009861C8" w:rsidRDefault="009861C8" w:rsidP="009861C8">
      <w:pPr>
        <w:pStyle w:val="Paragraphe"/>
      </w:pPr>
      <w:r w:rsidRPr="00362ECF">
        <w:t xml:space="preserve">Par dérogation à l'article 28.1 du CCAG, le délai de la période de préparation est de </w:t>
      </w:r>
      <w:r w:rsidRPr="00362ECF">
        <w:rPr>
          <w:b/>
          <w:bCs/>
          <w:u w:val="single"/>
        </w:rPr>
        <w:t>12 semaines</w:t>
      </w:r>
      <w:r w:rsidRPr="00362ECF">
        <w:t xml:space="preserve"> à compter de la notification du marché.</w:t>
      </w:r>
      <w:r w:rsidRPr="009861C8">
        <w:t xml:space="preserve"> </w:t>
      </w:r>
    </w:p>
    <w:p w14:paraId="7C160708" w14:textId="77777777" w:rsidR="00305940" w:rsidRDefault="00305940" w:rsidP="00305940">
      <w:pPr>
        <w:pStyle w:val="Titre2"/>
      </w:pPr>
      <w:r>
        <w:t>3-2. Délai d'exécution des travaux</w:t>
      </w:r>
    </w:p>
    <w:p w14:paraId="7418C034" w14:textId="1D3077C4" w:rsidR="00305940" w:rsidRDefault="00305940" w:rsidP="00305940">
      <w:pPr>
        <w:pStyle w:val="Paragraphe"/>
      </w:pPr>
      <w:r>
        <w:t xml:space="preserve">Le délai d'exécution des travaux est de </w:t>
      </w:r>
      <w:bookmarkStart w:id="23" w:name="A3A_2B_p1B_a"/>
      <w:r w:rsidR="00437BBC">
        <w:t>1</w:t>
      </w:r>
      <w:r w:rsidR="00362ECF">
        <w:t>8</w:t>
      </w:r>
      <w:r w:rsidR="00FC6C94">
        <w:t xml:space="preserve"> </w:t>
      </w:r>
      <w:r w:rsidR="00437BBC">
        <w:t>semaines</w:t>
      </w:r>
      <w:bookmarkEnd w:id="23"/>
      <w:r>
        <w:t xml:space="preserve"> à compter de la date fixée par l'ordre de service qui prescrira de les commencer. Le délai d’exécution des travaux ne </w:t>
      </w:r>
      <w:r w:rsidR="007A2679">
        <w:t xml:space="preserve">tient </w:t>
      </w:r>
      <w:r>
        <w:t>pas compte de la période de préparation.</w:t>
      </w:r>
    </w:p>
    <w:p w14:paraId="09874F2F" w14:textId="77777777" w:rsidR="00CD3489" w:rsidRPr="00CD3489" w:rsidRDefault="00CD3489" w:rsidP="00CD3489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3-3. Délai(s) distinct(s)</w:t>
      </w:r>
    </w:p>
    <w:p w14:paraId="26F585A2" w14:textId="77777777" w:rsid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Sans objet.</w:t>
      </w:r>
    </w:p>
    <w:p w14:paraId="36A028AD" w14:textId="77777777" w:rsidR="00305940" w:rsidRDefault="00305940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18F9721" w14:textId="77777777" w:rsidR="00305940" w:rsidRPr="00CD3489" w:rsidRDefault="00305940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4145D3C" w14:textId="77777777" w:rsidR="00CD3489" w:rsidRPr="00CD3489" w:rsidRDefault="00CD3489" w:rsidP="00CD3489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14:ligatures w14:val="none"/>
        </w:rPr>
        <w:t>ARTICLE 4. PAIEMENTS</w:t>
      </w:r>
    </w:p>
    <w:p w14:paraId="0C49A848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 modalités du règlement des comptes du marché sont spécifiées à l'article 3-2 du CCAP.</w:t>
      </w:r>
    </w:p>
    <w:p w14:paraId="00C991B3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Entreprise unique</w:t>
      </w:r>
    </w:p>
    <w:p w14:paraId="4FE734B4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maître d'ouvrage se libérera des sommes dues au titre du présent marché en faisant porter le montant au crédit du compte </w:t>
      </w:r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(joindre un RIB ou RIP)</w:t>
      </w:r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> 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9"/>
        <w:gridCol w:w="1628"/>
        <w:gridCol w:w="179"/>
        <w:gridCol w:w="179"/>
        <w:gridCol w:w="89"/>
        <w:gridCol w:w="179"/>
        <w:gridCol w:w="89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179"/>
        <w:gridCol w:w="89"/>
        <w:gridCol w:w="179"/>
        <w:gridCol w:w="89"/>
        <w:gridCol w:w="89"/>
        <w:gridCol w:w="89"/>
        <w:gridCol w:w="89"/>
        <w:gridCol w:w="179"/>
        <w:gridCol w:w="89"/>
        <w:gridCol w:w="179"/>
        <w:gridCol w:w="179"/>
        <w:gridCol w:w="270"/>
        <w:gridCol w:w="179"/>
        <w:gridCol w:w="179"/>
        <w:gridCol w:w="179"/>
        <w:gridCol w:w="89"/>
        <w:gridCol w:w="179"/>
        <w:gridCol w:w="89"/>
        <w:gridCol w:w="179"/>
        <w:gridCol w:w="179"/>
        <w:gridCol w:w="179"/>
        <w:gridCol w:w="179"/>
        <w:gridCol w:w="89"/>
        <w:gridCol w:w="270"/>
        <w:gridCol w:w="270"/>
        <w:gridCol w:w="179"/>
        <w:gridCol w:w="179"/>
        <w:gridCol w:w="180"/>
        <w:gridCol w:w="271"/>
        <w:gridCol w:w="180"/>
        <w:gridCol w:w="180"/>
        <w:gridCol w:w="271"/>
        <w:gridCol w:w="83"/>
      </w:tblGrid>
      <w:tr w:rsidR="00CD3489" w:rsidRPr="00CD3489" w14:paraId="3E7450B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DDAB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7E3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BDD4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6C0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36DF62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A3A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990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ouvert à l'organisme bancaire 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0824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7304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F0DA8B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820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C6C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DC60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3E3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FAA947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EE0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D314C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D0FD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023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772678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D4F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942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26F9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5365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B315E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A30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03B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nom de 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5C6C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C1C5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9C34C7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C96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1742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9C7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36DC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E3BCE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77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917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3F95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63A9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7CAB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F16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7897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F65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CF16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E87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801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0EB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70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205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DE4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RIB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A756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A125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A52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9E660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39B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D86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EEB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0E45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532946" w14:textId="77777777" w:rsidTr="00CD3489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BDD4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802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DD23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4FF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DDA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595B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0813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E07A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C37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8441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2C4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4FC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43C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AA7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942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9CA2EBB" w14:textId="77777777" w:rsidTr="00CD3489">
        <w:trPr>
          <w:cantSplit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32D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FE939EE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FAC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758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6F2C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18E4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0A1B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DEA4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5A76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7F2E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339F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8A3F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B4ED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1662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C1FE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482C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78C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0A6F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5418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38DB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4953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1CA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3AB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84B5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2F7E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B28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F0BA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2B55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6DEC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0BE5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7B2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4447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6F6D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D9C0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F0B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58A5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BD70EF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46709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79681D9" w14:textId="77777777" w:rsidTr="00CD3489">
        <w:trPr>
          <w:cantSplit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054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DB73BF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0049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C0F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BB14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0FA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4798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3A7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26CF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FA1D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E9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AD6C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5BC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EF6B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5E9C4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420B3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5A4805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A1175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F45B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293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404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009ABD8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E123045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AD2A6BF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E53EBDD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solidaire à comptes séparés</w:t>
      </w:r>
    </w:p>
    <w:p w14:paraId="748C6E80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maître d'ouvrage se libérera des sommes dues au titre du présent marché en faisant porter le montant au crédit des comptes </w:t>
      </w:r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(joindre un RIB ou RIP)</w:t>
      </w:r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> 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378E853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7810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0B82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6F8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720960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88F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FA8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496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19C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CA5CC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2963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13C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0F9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CC04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9B285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59A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0B7B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85B1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3AF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23C87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6D2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95AE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5D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415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D72DD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D28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6AA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C76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3CA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3E98FE8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5E9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4B7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998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A63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93B82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28A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D78E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890C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AC28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965F43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C1B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A3F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0AF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DC9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232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50F1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41ED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EBB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D059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1802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1DAF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5A9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485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108C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1AE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ED35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E1EA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8A803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B8CDD8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56658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0CD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98C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DCC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C3DA8E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D9A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0FC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5C2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317C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89F0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7EE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51A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296E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4F2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2CC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0A8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B41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CEA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B455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3924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25DF2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8627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5C6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1E7BC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036E0AF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EF410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F4D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7452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7E29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1A4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AD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971F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AFCD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6DF5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73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EF4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2968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E3C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D23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C12B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EF7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6DD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234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141E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D8FD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B39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B5F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4B94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7ECD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B5F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700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C93C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32CC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D21F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13D9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9E13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65B5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19D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6FC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6E24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66C34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F8E4E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664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314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175A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62CB5B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349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76C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394F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A4F6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87B9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E77C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26A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0554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2E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288F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0885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E966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A0E89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3B2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099E7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11546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049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4C0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1D4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63F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9DFD38D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11A71A9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3A3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F2E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81E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B9D5E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B367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CC0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81F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67F1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79505C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035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1967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50A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DBF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4B17E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A79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E433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AA7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45AE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FA02F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E02E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B09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364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8CD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8F3441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512D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B6A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5207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FF27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7D5FDE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D476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46A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94D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538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D7A9C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ACB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D64C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7EF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F42F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CA04D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A5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176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883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BC2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28F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1587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E46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533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7378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DE0B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7CC2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4B84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940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65F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5B8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A50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A99C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50A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52145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996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CB1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F4A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890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CF68D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2ED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BF16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C3B1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2B8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A70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248D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4BDB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0F1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B98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36A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F9F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323D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F39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2DFE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634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848068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545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FEB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9DAE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3118A06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E4B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0F34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6EAD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014C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D813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6D98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76F2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3456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E6426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8EA9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91B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3FC3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4B51A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955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92BF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B66D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86E2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6D8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BF76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51C3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88BE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08CC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833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D02A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0DCB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3451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2E0F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0417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13CD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C08A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9CED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6141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2208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BC6B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672D2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E147D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27E466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E8C7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FD9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7751A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31CF35D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F95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014A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44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5D55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9C6B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DA41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2008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B83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DFDF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8247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0468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2605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2BBF6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4F4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D7D83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DD49C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B117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D490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520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BB20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164D8F9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0781940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E495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1C5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887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469AB4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7D7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2CE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AC6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2F15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241F66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C65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2B43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DC08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AC9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98B713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FF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B48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6A90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829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AD296A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282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4F6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3F15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1E8B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5DDD0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BA6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557D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B4D8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E564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96376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F4EB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FB49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D59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E0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BA287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801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11C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B9B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17B6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E4C64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EBA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9F6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A01E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C376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41E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33B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78E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B82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1907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5396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8E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BC2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D72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009A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4669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ABC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6DA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85F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73DAEC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6ED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190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8294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8931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CC69A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704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6A7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D38A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7DE4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5CD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7CD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5C5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531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17D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FA8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1D4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F1F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F001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0B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33EB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5A904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DD3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AE93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C6CC8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A3F323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5EA7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4AB9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BE0B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C46D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9965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D85D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C95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DEC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D5FD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7483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F0E2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39CD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8AD1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96BB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9E92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4E4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129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25F0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8967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4EA8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9AC2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1241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F76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62EB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E5A9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9F4A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FF91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7AFB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1350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0943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63C8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FD9F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E9D9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3C12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89B72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E8969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49D24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34B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7BF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57E7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57E91AB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57F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BB06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00E3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CF2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8F86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229F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5301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767B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5DDE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D77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42E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7D9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501E9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49A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56B03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E20E8F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A702B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F3B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3F8E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B8C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F95300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7A40DEF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06B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F1A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D12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B463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B77F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AAF68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C086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817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D4D28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5C6F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2849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8F04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B708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88FB79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C69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935C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BFC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457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057947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359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4B3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598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175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E01E5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859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A7D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73C2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181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ADDF34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D0AB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5F16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C9E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911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A5E070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CA5E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CDD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1319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C75D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A86297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0ED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6D7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AACCF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703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65C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186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3FB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B0B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C78C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32C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7103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965B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2F9B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213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D22C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49F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B2E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0C0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9627B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F299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EEC5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1707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9552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95F2CB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E55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3B8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E79A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2B46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EB2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EFF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CA9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C7C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F09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D07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F832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AD9E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8F3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8B78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88FD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B3AB49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432D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23BA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AAB04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CC23C8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FFD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F55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024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6A5C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61F7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7FF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B2F6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98BD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98B7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34F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BDC6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E34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F3E2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367D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803B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7590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DDE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CCD9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CF22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463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4088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C873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0E30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284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787F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D2E6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E565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7D85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7F86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492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4E6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EA135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495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0E64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341FC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56DCF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CAF1A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8588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47F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4045F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8DE2E6B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5C4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7BA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FE64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64EB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A61CC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AB28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3337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EF86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0EED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A7C5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6067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6E28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1B88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5033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0E2D3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58BCF5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A791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1DB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5C3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56948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F9DF21A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023AE3B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DC3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DB97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1A9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C0187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E03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D85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CF5A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D3E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42A81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86C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E9EB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A5A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BB2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E72ABC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3622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C4A4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DE74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36D4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948291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5BB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69EA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37F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71D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ADD5E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1AA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CD2E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72F3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1C2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3CCC6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F296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708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5455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ADF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0C9CF2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A46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F3B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8841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57E3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282604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C52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28D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6D47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E96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9C79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8A9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856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749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94B7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41F9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12D7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EFA6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E3BF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4E7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BFF6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3CE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624E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189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1ABA8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4C6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312C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83C2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63B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672F95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7380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28A54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5A86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D7EC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AE0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989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CCD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D32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716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633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CC92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19A6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128D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EA8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796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F4C4B5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572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9B38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3C4C8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DAC72F7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2F99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5EA7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5513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20D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2BE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5782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681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14A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F9F1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A3B6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9B86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9476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89B0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3F0F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587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8966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241E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B04D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A7B9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96897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250F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51B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5AE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41F4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5CD1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DB33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513E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DD8D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8078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89DC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D9C4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663E9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7C71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2DC6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A1BB9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94A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90BBA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C333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69F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54F55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C12F38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7C35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4104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C12B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AD4C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5F5C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7DD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6D8D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EC55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A7A3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3595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A677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41C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8D3BD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28BF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448C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A2D986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D78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146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721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3A3C7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23CDA92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99F87F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DED15D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312C396" w14:textId="77777777" w:rsidR="00CD3489" w:rsidRPr="00CD3489" w:rsidRDefault="00CD3489" w:rsidP="00CD3489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p w14:paraId="71E6336C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 maître d'ouvrage se libérera des sommes dues au titre du présent marché en faisant porter le montant au crédit des comptes </w:t>
      </w:r>
      <w:r w:rsidRPr="00CD3489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(joindre un RIB ou RIP)</w:t>
      </w:r>
      <w:r w:rsidRPr="00CD3489"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  <w:t> 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6E3491B9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F9F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A9FF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CD11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B023D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C759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0F2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3B9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D8C9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2BDB47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5B82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A7D7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081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53D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F0531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C074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E7C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536E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8FE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5A6686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FDA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553E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56AE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691D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FF10DC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FE6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0EC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C66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34D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88506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AA62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05E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5A5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985F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91F00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0B6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DE03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9B3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820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6A1037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19D9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F7CF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E9B2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6134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2DDB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958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A6DE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F6FD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4C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1DB9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1804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288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38C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08A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622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DEF9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8DE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E84B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BFC824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F82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A4C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34D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458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C08EC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E70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2BE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FEE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06A86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6CD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BD85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0BB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ED3D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9E7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7B7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73887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710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E49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79F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AEBE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360B54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1D7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229C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4CE8F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ABF4F0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16D0C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549C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F5F0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12BB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B04C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60C4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163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680D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D7E4B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6D28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40E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49BA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B411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1753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E6337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5108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BD90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F63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4C8E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0259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3711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ACD2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1AC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4994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D7B8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BF90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4E42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4742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C3D2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66E4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5DD17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39F8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08F0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F50B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2D0E2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298A2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F43418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E065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921A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A197F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708F428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678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C5C5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3904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78FA3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240B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894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D4E5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7B87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36D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68FD6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CE83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8874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DB0C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3D1A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40FA3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3CD1D6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8B77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E82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E9F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67C3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EEEAA6C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1A370A2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CEA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8EB3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29FB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14EB93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8E25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3359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B714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5D5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7C869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23A2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6CB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DD3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6E9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1009B2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52D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A64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0B3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5DC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677792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D48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180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6F1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6D0D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08C05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6F1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E33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E3A5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591F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D2DD3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881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3DE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BE3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3B6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AFB13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D2A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C5C8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4BE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FF3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896CA6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2E33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C724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90F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92FF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097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31C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8FB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820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4D2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8A0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145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52D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4AB0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D32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052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A5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A8F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C70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BC712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09E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B31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BEB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434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ED352E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CC1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A56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8CE6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705D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C68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D2D5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50AC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86C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A82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F13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435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1B04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87B9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0B7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99C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76B8F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0E4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E3B8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F2E3A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7F21F35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A333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EE1A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8D276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2DAB0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71B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A7EC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315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BDC1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AE1A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43B39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4DDB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EEC0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4E28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1C77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E39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F7C8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D05C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6D2A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F4F5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193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A57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EDBA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2213D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6012D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0C0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B2CB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248E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7AFFF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B99E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F479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E747E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BF09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E3A6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8264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B65E3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DE79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C0BBF9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7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7EC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BEBB1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D8B8D5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2E9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CD8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639A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C45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73F1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0A9A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E5EE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FCA4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2EA6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AF6D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0BC6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D4B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1FA50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D4C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5CB0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87F96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78C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7F3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57F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BB7B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078A1BD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445D54D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E1B3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9D74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4AA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4905E4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D08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7B11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5FE9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85E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852B3E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7C88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F78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FFEA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65F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9F6A60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CC05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FCBB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E0A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65D4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7FE7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CE8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F6F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07ED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417B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6E719F4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3257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0981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6FA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7281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915349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B82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F1D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9BD2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F4F98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35FF1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048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7D1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1602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2BC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5A4C62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8732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A28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DFBC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4D19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C559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8C79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ED2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FE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4AA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F8A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937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ED7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4DE4A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9C0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61B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117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B273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7C7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52E0B12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2E4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007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D360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1985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4F9EAC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B7A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956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E02F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520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3CE2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B9FD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712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C9D3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7AE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460E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764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ECA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0A51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884E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FB1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0668181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F7A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F793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D5929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33E52F6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82FDF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6C1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52EF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AFC1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8C54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8426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D010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1812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80BBA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AC0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AA53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53BF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DEFB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73EF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B97A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A3BD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A6C7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3210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A5A0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FA971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837BA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2B091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0867E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724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808D6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C81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CE6A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CFF6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3B8A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80D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4CD1D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1B01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1237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E109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2D9D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6ED937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B59F8D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152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D90FB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C3D00F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99D5D99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AC96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15AF3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EFDC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EDB6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6F5D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55A8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7DF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DB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1BD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883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DC6C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1C8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CF48D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9A4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479A4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67BCDF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1C6FF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00A8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C93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3A5C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69A1EC7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0F60A3D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B97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28B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A91A3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050804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AA8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2B9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837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5EA0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C4DD31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563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C8CC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E60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D9BD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C06BF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7D2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52AE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0022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2F04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7AD7C4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9F9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F22E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FB72A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B33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9E2F9A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6AC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787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05C9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5CDE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80F802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07D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3A88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D5C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2C28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EF494F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B323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C1B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4E4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F6A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752EC5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04C2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35D2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9C3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B311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81C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545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8030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2856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A49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0A9F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DE5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82FD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2EE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8A9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EA4C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0A9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E07E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164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65EA7BF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8FFF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506DF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72F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C0B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855E7AA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561B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FA6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A2D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1A8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643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2D0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617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6F9D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EAF36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8E23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BB8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50F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05AB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500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97E5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3378A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55AB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534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315C50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7B8C305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773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1946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B4EF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45D52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0DD8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4443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E493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0A88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11F2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B442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AB4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BC0C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5C0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2BFD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AA66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1EE4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3A85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11F2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80C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6C1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7D38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61D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882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5F6F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56D0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8448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E85D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66FA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57E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1390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3A0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74E6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ACEBD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029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2A660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E372D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D74CA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E83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B48D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8ABCC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BE6DB12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58E8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95F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C2F31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F4EF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AD7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4076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03C5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C7BE0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134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DB1A8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94DA0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7CE82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2E20C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8AA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87782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4750A5C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F2FF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0A6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A68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9B44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91B6913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8"/>
        <w:gridCol w:w="1627"/>
        <w:gridCol w:w="178"/>
        <w:gridCol w:w="178"/>
        <w:gridCol w:w="178"/>
        <w:gridCol w:w="178"/>
        <w:gridCol w:w="179"/>
        <w:gridCol w:w="270"/>
        <w:gridCol w:w="89"/>
        <w:gridCol w:w="179"/>
        <w:gridCol w:w="179"/>
        <w:gridCol w:w="89"/>
        <w:gridCol w:w="179"/>
        <w:gridCol w:w="179"/>
        <w:gridCol w:w="89"/>
        <w:gridCol w:w="89"/>
        <w:gridCol w:w="89"/>
        <w:gridCol w:w="270"/>
        <w:gridCol w:w="179"/>
        <w:gridCol w:w="270"/>
        <w:gridCol w:w="179"/>
        <w:gridCol w:w="270"/>
        <w:gridCol w:w="179"/>
        <w:gridCol w:w="179"/>
        <w:gridCol w:w="179"/>
        <w:gridCol w:w="270"/>
        <w:gridCol w:w="179"/>
        <w:gridCol w:w="270"/>
        <w:gridCol w:w="179"/>
        <w:gridCol w:w="179"/>
        <w:gridCol w:w="179"/>
        <w:gridCol w:w="89"/>
        <w:gridCol w:w="179"/>
        <w:gridCol w:w="270"/>
        <w:gridCol w:w="270"/>
        <w:gridCol w:w="179"/>
        <w:gridCol w:w="179"/>
        <w:gridCol w:w="179"/>
        <w:gridCol w:w="179"/>
        <w:gridCol w:w="179"/>
        <w:gridCol w:w="270"/>
        <w:gridCol w:w="83"/>
      </w:tblGrid>
      <w:tr w:rsidR="00CD3489" w:rsidRPr="00CD3489" w14:paraId="6AA7F1ED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9AEF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D71D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 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8AED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DE43F7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F8F50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DD9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0A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39D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360600B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2FD9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A64E8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compte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ouvert à l'organisme bancaire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FB3B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3E34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C044133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5167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ED39D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1E94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AE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A51444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6300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E13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379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6F63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DEF66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406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7669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18B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325B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7868D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F99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C1191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nom de :</w:t>
            </w:r>
          </w:p>
        </w:tc>
        <w:tc>
          <w:tcPr>
            <w:tcW w:w="2750" w:type="pct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C6C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05D99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D723A0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ADF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48208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399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EFD2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CD3F3E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29E2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DF5D5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sous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le numéro 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0D4E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984A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6DF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2E1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EDD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3DEF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21CE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1F2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F81C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83DF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001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57D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8DA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clé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RIB 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A5AA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4FE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7FD0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930A75E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0BB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18F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F03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74C2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312079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1940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E859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C28EA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8C7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164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9EF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5AC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10F91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code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30DAB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44A0B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D74A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F5F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CD03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6D5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EC1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D471CB7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B8FD5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C179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82215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40D36A2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5853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3E4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22F59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3E43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C5F2D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01B6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B3C1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CD5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167BB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94D8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330E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D242C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58510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28CA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FE33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523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0FEB4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C1D4C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0C32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EAF38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8E357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A647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06BD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AC63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7F57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56F58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661D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B50D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D9027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3FE6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7F2A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89325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5DE7F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7A6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DED6E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8B71E2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11A3680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F5A4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00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0A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8E700E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8432213" w14:textId="77777777" w:rsidTr="00CD3489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96F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287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BIC (par 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SWIFT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24D3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DA2B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2F1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282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C3D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39E83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8E23F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0614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4554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B8D8B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65DD7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5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A102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7EB485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566AB96" w14:textId="77777777" w:rsidTr="00CD3489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EFF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0A9E5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00" w:type="pct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A22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A9AD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ED17175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3FA78C9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AF88458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AFA0F32" w14:textId="77777777" w:rsidR="00CD3489" w:rsidRPr="00CD3489" w:rsidRDefault="00CD3489" w:rsidP="00CD3489">
      <w:pPr>
        <w:keepNext/>
        <w:spacing w:before="238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Entreprise unique</w:t>
      </w:r>
    </w:p>
    <w:p w14:paraId="3625A1DE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 titulaire désigné ci-devant :</w:t>
      </w:r>
    </w:p>
    <w:p w14:paraId="5CBF9E09" w14:textId="77777777" w:rsidR="00CD3489" w:rsidRPr="00CD3489" w:rsidRDefault="00CD3489" w:rsidP="00CD3489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refuse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percevoir l'avance prévue à l'article 5-2 du CCAP.</w:t>
      </w:r>
    </w:p>
    <w:p w14:paraId="3E1E97AF" w14:textId="77777777" w:rsidR="00CD3489" w:rsidRPr="00CD3489" w:rsidRDefault="00CD3489" w:rsidP="00CD3489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ne refuse pas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percevoir l'avance prévue à l'article 5-2 du CCAP.</w:t>
      </w:r>
    </w:p>
    <w:p w14:paraId="36ADFB4D" w14:textId="77777777" w:rsidR="00CD3489" w:rsidRPr="00CD3489" w:rsidRDefault="00CD3489" w:rsidP="00CD3489">
      <w:pPr>
        <w:keepNext/>
        <w:spacing w:before="238" w:after="0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8E93EF" w14:textId="77777777" w:rsidR="00CD3489" w:rsidRPr="00CD3489" w:rsidRDefault="00CD3489" w:rsidP="00CD3489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CD3489" w:rsidRPr="00CD3489" w14:paraId="25914CB5" w14:textId="77777777" w:rsidTr="00CD3489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E254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7996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Avance prévue à l'article 5-2 du CCAP</w:t>
            </w:r>
          </w:p>
        </w:tc>
      </w:tr>
      <w:tr w:rsidR="00CD3489" w:rsidRPr="00CD3489" w14:paraId="2D27DA85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3879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8B6B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960AC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477F6BD6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F6E7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71EC2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20FE98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57020B92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58D19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EBB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217E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54FE4566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82BA0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277E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F6F5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1FA535B6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945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9DCC1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AC7F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</w:tbl>
    <w:p w14:paraId="4673487D" w14:textId="77777777" w:rsidR="00CD3489" w:rsidRPr="00CD3489" w:rsidRDefault="00CD3489" w:rsidP="00CD3489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CD3489" w:rsidRPr="00CD3489" w14:paraId="286114F2" w14:textId="77777777" w:rsidTr="00CD3489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B0CD2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CBA768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Avance prévue à l'article 5-2 du CCAP</w:t>
            </w:r>
          </w:p>
        </w:tc>
      </w:tr>
      <w:tr w:rsidR="00CD3489" w:rsidRPr="00CD3489" w14:paraId="4D48A43D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6D58D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F5EA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5916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644D3F42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1A75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E16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8E11C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1E090467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80AEC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BCEB8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A50DA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213017BC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FAA35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8CB6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7FC1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  <w:tr w:rsidR="00CD3489" w:rsidRPr="00CD3489" w14:paraId="70B95A6C" w14:textId="77777777" w:rsidTr="00CD3489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0B49E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1F357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536E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Wingdings" w:eastAsia="Times New Roman" w:hAnsi="Wingdings" w:cs="Times New Roman"/>
                <w:kern w:val="0"/>
                <w:sz w:val="36"/>
                <w:szCs w:val="36"/>
                <w14:ligatures w14:val="none"/>
              </w:rPr>
              <w:t>q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ne refusent pas de la percevoir</w:t>
            </w:r>
          </w:p>
        </w:tc>
      </w:tr>
    </w:tbl>
    <w:p w14:paraId="492F917C" w14:textId="77777777" w:rsidR="00CD3489" w:rsidRPr="00CD3489" w:rsidRDefault="00CD3489" w:rsidP="00CD3489">
      <w:pPr>
        <w:spacing w:before="363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CD3489" w:rsidRPr="00CD3489" w14:paraId="64A3F601" w14:textId="77777777" w:rsidTr="00CD3489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0ED24A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Fait en un seul original</w:t>
            </w:r>
          </w:p>
        </w:tc>
      </w:tr>
      <w:tr w:rsidR="00CD3489" w:rsidRPr="00CD3489" w14:paraId="4A043F31" w14:textId="77777777" w:rsidTr="00CD348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16E5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91C6C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82D6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019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C8AF9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E2C10A5" w14:textId="77777777" w:rsidTr="00CD348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F91BC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ABCF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021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AA886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D85AAD" w14:textId="77777777" w:rsidTr="00CD3489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87551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Mention(s) manuscrite(s) "lu et approuvé" signature(s) de l'/des </w:t>
            </w:r>
            <w:r w:rsidRPr="00CD348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entreprise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(s) :</w:t>
            </w:r>
          </w:p>
        </w:tc>
      </w:tr>
      <w:tr w:rsidR="00CD3489" w:rsidRPr="00CD3489" w14:paraId="0E14C835" w14:textId="77777777" w:rsidTr="00CD3489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1B7A7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36C681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96A2C70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9379BE8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564D73E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8A235B2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F0E9622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DA26E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B85FBA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1BA68AE" w14:textId="77777777" w:rsidTr="00CD3489">
        <w:trPr>
          <w:trHeight w:val="6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4E5161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307506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AA55CF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4EC0A6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E5804B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E70E8D4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CD3489" w:rsidRPr="00CD3489" w14:paraId="4632155F" w14:textId="77777777" w:rsidTr="00CD3489">
        <w:trPr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A0F70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Visas</w:t>
            </w:r>
          </w:p>
        </w:tc>
      </w:tr>
      <w:tr w:rsidR="00CD3489" w:rsidRPr="00CD3489" w14:paraId="1C7B5DAA" w14:textId="77777777" w:rsidTr="00CD3489">
        <w:trPr>
          <w:tblCellSpacing w:w="0" w:type="dxa"/>
        </w:trPr>
        <w:tc>
          <w:tcPr>
            <w:tcW w:w="45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6AB628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ADACB70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6BB5649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BEA1D1E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  <w:p w14:paraId="2F6BBF46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  <w:p w14:paraId="0ABF5B47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A1D598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3008CBA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Avis de l'autorité chargée du contrôle budgétaire régional</w:t>
            </w:r>
          </w:p>
          <w:p w14:paraId="472378A3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6D7E07B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Avis :</w:t>
            </w:r>
          </w:p>
          <w:p w14:paraId="2700FA79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  <w:p w14:paraId="7C2AB66D" w14:textId="033CA4E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  <w:p w14:paraId="0DA560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3C503CC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CD3489" w:rsidRPr="00CD3489" w14:paraId="4FD10C31" w14:textId="77777777" w:rsidTr="00CD3489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2F760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Acceptation de l'offre</w:t>
            </w:r>
          </w:p>
        </w:tc>
      </w:tr>
      <w:tr w:rsidR="00CD3489" w:rsidRPr="00CD3489" w14:paraId="68717F36" w14:textId="77777777" w:rsidTr="00CD3489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1CD9F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Est acceptée la présente offre pour valoir acte d'engagement.</w:t>
            </w:r>
          </w:p>
        </w:tc>
      </w:tr>
      <w:tr w:rsidR="00CD3489" w:rsidRPr="00CD3489" w14:paraId="1B905078" w14:textId="77777777" w:rsidTr="00CD3489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52A1C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 représentant du Maître d'ouvrage</w:t>
            </w:r>
          </w:p>
        </w:tc>
      </w:tr>
      <w:tr w:rsidR="00CD3489" w:rsidRPr="00CD3489" w14:paraId="0E7C94FD" w14:textId="77777777" w:rsidTr="00CD3489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A6BD6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66033F60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  <w:p w14:paraId="25A34255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3348568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0EEA80C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EB18FDB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CE89794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0BEC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C6C6103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D28549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500926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CD3489" w:rsidRPr="00CD3489" w14:paraId="34BA70AE" w14:textId="77777777" w:rsidTr="00CD3489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287BE98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Date d'effet du marché</w:t>
            </w:r>
          </w:p>
        </w:tc>
      </w:tr>
      <w:tr w:rsidR="00CD3489" w:rsidRPr="00CD3489" w14:paraId="5EFA0EB2" w14:textId="77777777" w:rsidTr="00CD3489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81831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56903A2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356E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DF1FB8F" w14:textId="77777777" w:rsidTr="00CD348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12AB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Reçu notification du marché le 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955382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580C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2126B37" w14:textId="77777777" w:rsidTr="00CD3489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4C7A2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BF74F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9A790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176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B5A0AA2" w14:textId="77777777" w:rsidTr="00CD348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A808C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Le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titulaire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 / 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mandataire du groupement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6688ED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C9FA7A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3F00E1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4216A7E" w14:textId="77777777" w:rsidTr="00CD3489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56C71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A0F2546" w14:textId="77777777" w:rsidTr="00CD348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F3E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Reçu le </w:t>
            </w:r>
          </w:p>
        </w:tc>
        <w:tc>
          <w:tcPr>
            <w:tcW w:w="616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0280A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l'accusé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de réception de la notification du marché</w:t>
            </w:r>
          </w:p>
        </w:tc>
      </w:tr>
      <w:tr w:rsidR="00CD3489" w:rsidRPr="00CD3489" w14:paraId="16A2A3D8" w14:textId="77777777" w:rsidTr="00CD3489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215A4C2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du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titulaire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/ </w:t>
            </w: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mandataire du groupement</w:t>
            </w: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destinataire.</w:t>
            </w:r>
          </w:p>
          <w:p w14:paraId="135E4E0B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3E4ABE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Pour le représentant du Maître d'ouvrage,</w:t>
            </w:r>
          </w:p>
        </w:tc>
      </w:tr>
      <w:tr w:rsidR="00CD3489" w:rsidRPr="00CD3489" w14:paraId="78E16446" w14:textId="77777777" w:rsidTr="00CD3489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874456B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à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  <w:p w14:paraId="1F9823AB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A9D0C19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5E5DEAA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E9C19D1" w14:textId="77777777" w:rsidR="00CD3489" w:rsidRPr="00CD3489" w:rsidRDefault="00CD3489" w:rsidP="00CD3489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5973CA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5FE57F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825AC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</w:tbl>
    <w:p w14:paraId="009652F8" w14:textId="572D681B" w:rsidR="00305940" w:rsidRDefault="00305940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FFB12C" w14:textId="77777777" w:rsidR="00305940" w:rsidRDefault="00305940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 w:type="page"/>
      </w:r>
    </w:p>
    <w:p w14:paraId="294BACB5" w14:textId="77777777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44EAB5" w14:textId="77777777" w:rsidR="00CD3489" w:rsidRPr="00CD3489" w:rsidRDefault="00CD3489" w:rsidP="00CD3489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Wingdings" w:eastAsia="Times New Roman" w:hAnsi="Wingdings" w:cs="Times New Roman"/>
          <w:kern w:val="0"/>
          <w:sz w:val="36"/>
          <w:szCs w:val="36"/>
          <w14:ligatures w14:val="none"/>
        </w:rPr>
        <w:t>q</w:t>
      </w:r>
      <w:r w:rsidRPr="00CD348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ANNEXE N°___ A L'ACTE D'ENGAGEMENT EN CAS DE</w:t>
      </w:r>
    </w:p>
    <w:p w14:paraId="05ECC1F1" w14:textId="77777777" w:rsidR="00CD3489" w:rsidRPr="00CD3489" w:rsidRDefault="00CD3489" w:rsidP="00CD3489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GROUPEMENT CONJOINT</w:t>
      </w:r>
    </w:p>
    <w:p w14:paraId="66D8DB68" w14:textId="77777777" w:rsidR="00CD3489" w:rsidRPr="00CD3489" w:rsidRDefault="00CD3489" w:rsidP="00CD3489">
      <w:pPr>
        <w:spacing w:before="2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Détail des prestations exécutées par chacun des cotraitants</w:t>
      </w:r>
    </w:p>
    <w:p w14:paraId="28661B59" w14:textId="77777777" w:rsidR="00CD3489" w:rsidRPr="00CD3489" w:rsidRDefault="00CD3489" w:rsidP="00CD3489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Répartition de la rémunération correspondante</w:t>
      </w:r>
    </w:p>
    <w:p w14:paraId="7033EDDC" w14:textId="77777777" w:rsidR="00CD3489" w:rsidRPr="00CD3489" w:rsidRDefault="00CD3489" w:rsidP="00CD3489">
      <w:pPr>
        <w:keepNext/>
        <w:spacing w:before="119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1. Détail des prestations :</w:t>
      </w:r>
    </w:p>
    <w:tbl>
      <w:tblPr>
        <w:tblW w:w="942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7"/>
        <w:gridCol w:w="4388"/>
        <w:gridCol w:w="4605"/>
      </w:tblGrid>
      <w:tr w:rsidR="00CD3489" w:rsidRPr="00CD3489" w14:paraId="35166946" w14:textId="77777777" w:rsidTr="00305940">
        <w:trPr>
          <w:trHeight w:val="958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390A8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Nom du mandataire</w:t>
            </w:r>
          </w:p>
          <w:p w14:paraId="0E55D5C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cotraitant</w:t>
            </w:r>
            <w:proofErr w:type="gramEnd"/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DF6187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Prestations du mandataire - Poste(s) technique(s)</w:t>
            </w:r>
          </w:p>
        </w:tc>
      </w:tr>
      <w:tr w:rsidR="00CD3489" w:rsidRPr="00CD3489" w14:paraId="4933E9AF" w14:textId="77777777" w:rsidTr="00305940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D171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FE27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F5E8548" w14:textId="77777777" w:rsidTr="00305940">
        <w:trPr>
          <w:trHeight w:val="3102"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98C41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AA7F80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8E2210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1A854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278C0C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D894C8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74A42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ED641A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C26378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12DEA9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98DC94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F6F462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AE39AE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8B9EA4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6334DD4" w14:textId="77777777" w:rsidTr="00305940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2BF7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D2C74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1DF3A95" w14:textId="77777777" w:rsidTr="00305940">
        <w:trPr>
          <w:trHeight w:val="684"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D747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Autres cotraitants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AABB4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Prestations des autres cotraitants - Poste(s) technique(s)</w:t>
            </w:r>
          </w:p>
        </w:tc>
      </w:tr>
      <w:tr w:rsidR="00CD3489" w:rsidRPr="00CD3489" w14:paraId="32CDA351" w14:textId="77777777" w:rsidTr="00305940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D72AE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96231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C6424BA" w14:textId="77777777" w:rsidTr="00305940">
        <w:trPr>
          <w:trHeight w:val="3102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FF327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N°2</w:t>
            </w:r>
          </w:p>
          <w:p w14:paraId="7A3FE97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0ECDCE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9E2DC2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F24053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3E9779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E9DEB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61926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93AD23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09E419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46587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FBD236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602F8C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B0FFC5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F51231F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6BD43F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5E51D3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19DBF22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BBA6F7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A53FD1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320CC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6C0A23" w14:textId="77777777" w:rsidTr="00305940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E1DD4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F36B6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3330EA3" w14:textId="77777777" w:rsidTr="00305940">
        <w:trPr>
          <w:trHeight w:val="1961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CDB1A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N°3</w:t>
            </w:r>
          </w:p>
          <w:p w14:paraId="21249AA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44DA361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1818840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154A1B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6CCD89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B9E593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0B76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6195F3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665E3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038C49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CDA843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60EDDAA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35A98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9E121D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C2989C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09837D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AA3200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F11709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B19E67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BAB3C3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F0A2756" w14:textId="77777777" w:rsidTr="00305940">
        <w:trPr>
          <w:trHeight w:val="145"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C53D3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CA0AB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D0E2F19" w14:textId="77777777" w:rsidTr="00305940">
        <w:trPr>
          <w:trHeight w:val="145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3D6B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N°4</w:t>
            </w:r>
          </w:p>
          <w:p w14:paraId="49A05D4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8284FB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D877CF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1D20D3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529A2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5F09E7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FBFBF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FFE308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598D0A2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88C10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361EBC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E9F2103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9C2434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C9B2CA5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80C7E7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25CBB34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A868C2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BBEBAB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24CD2B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83D91C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31E1C783" w14:textId="77777777" w:rsidTr="00305940">
        <w:trPr>
          <w:trHeight w:val="145"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1A79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FF695E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BD63A6C" w14:textId="77777777" w:rsidTr="00305940">
        <w:trPr>
          <w:trHeight w:val="3102"/>
          <w:tblCellSpacing w:w="0" w:type="dxa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AFCB8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N°5</w:t>
            </w:r>
          </w:p>
          <w:p w14:paraId="1C1FB2D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71CAFC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2915989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D24C598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6BD368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3E2B35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07BF17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33ABA22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F038FF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6B6692C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EED752E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6B54865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3A706B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B93A8E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208032C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86E818F" w14:textId="77777777" w:rsidR="00CD3489" w:rsidRPr="00CD3489" w:rsidRDefault="00CD3489" w:rsidP="00CD3489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6D04DF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1B60A226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5395C0D" w14:textId="77777777" w:rsidR="00CD3489" w:rsidRPr="00CD3489" w:rsidRDefault="00CD3489" w:rsidP="00CD348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648D4D2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9F949C3" w14:textId="3EB0E3D8" w:rsidR="00305940" w:rsidRDefault="00305940" w:rsidP="00305940">
      <w:pPr>
        <w:keepNext/>
        <w:spacing w:before="238" w:after="238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</w:p>
    <w:p w14:paraId="1CBDF6C7" w14:textId="5E213D70" w:rsidR="00305940" w:rsidRDefault="00305940" w:rsidP="0030594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br w:type="page"/>
      </w:r>
    </w:p>
    <w:p w14:paraId="715CF196" w14:textId="202DD962" w:rsidR="00CD3489" w:rsidRPr="00CD3489" w:rsidRDefault="00CD3489" w:rsidP="00305940">
      <w:pPr>
        <w:keepNext/>
        <w:spacing w:before="238" w:after="238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D348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2. 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CD3489" w:rsidRPr="00CD3489" w14:paraId="40B9490A" w14:textId="77777777" w:rsidTr="00CD3489">
        <w:trPr>
          <w:tblHeader/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CF8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Prestations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D11A2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hors TVA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E509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CAC800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 incluse</w:t>
            </w:r>
          </w:p>
        </w:tc>
      </w:tr>
      <w:tr w:rsidR="00CD3489" w:rsidRPr="00CD3489" w14:paraId="2C3B4DB7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3E81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Mandataire - cotraitant 1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A89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4980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E235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C66B92E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13B0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325D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2F3A9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68C8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A974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E7368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23C5C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8A3EFC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DB16E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0AFCED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395FB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EB6EF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0C46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ED2D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00EC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26BB80F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9F05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CB2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788E7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FDA33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36D2C8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80DA5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Prestation de mandat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446D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1DF1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CA840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66C1A8DF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413A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6432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F0E62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BB629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265BF6D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785C70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mandataire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7EFD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E1DF4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4036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92455F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6D8F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Autres cotraitant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24A98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88AB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1C0FA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81CBFD6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7C526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734F2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B07B6A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7B48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A202C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50714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161E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7A320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1BFF202C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855D9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24F42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A760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2490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BC042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F77A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3193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32B1D33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81FA8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74A5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3FFAE8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D7FDA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ED8C51C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0C217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BC5E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938D81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A840E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CE39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6F99D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6D991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A969B8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7075ADC5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0E98D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095501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0EE18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EDD9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AC6A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75826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1973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C22348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9846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E6667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F4BD4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0DA6B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DEA6BE0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D068B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4DC2A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30F414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108FB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65266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7F4AF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6B776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FD0F24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091889A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39361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DBB471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A6287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6B60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53B85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3C01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7D0E1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B3BE6C1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261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CF5DA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4869D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105F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C757819" w14:textId="77777777" w:rsidTr="00CD3489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1038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B386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8F0B40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AF758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3DCA9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1BC0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722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2EC62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4FA6C67D" w14:textId="77777777" w:rsidTr="00CD3489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8D496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6951E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D3746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6028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3B4D0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0705E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C7A01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20FDB114" w14:textId="77777777" w:rsidTr="00CD3489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199A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4DD79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53E80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F88B1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F7F0224" w14:textId="2CAA0960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02"/>
        <w:gridCol w:w="2121"/>
        <w:gridCol w:w="1800"/>
        <w:gridCol w:w="2427"/>
      </w:tblGrid>
      <w:tr w:rsidR="00CD3489" w:rsidRPr="00CD3489" w14:paraId="07AA9CEA" w14:textId="77777777" w:rsidTr="00CD3489">
        <w:trPr>
          <w:tblCellSpacing w:w="0" w:type="dxa"/>
          <w:jc w:val="center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81E990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autres cotraitants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E9DB8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98B0C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AC376A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5B989EA" w14:textId="77777777" w:rsidTr="00CD3489">
        <w:trPr>
          <w:tblCellSpacing w:w="0" w:type="dxa"/>
          <w:jc w:val="center"/>
        </w:trPr>
        <w:tc>
          <w:tcPr>
            <w:tcW w:w="28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5266BE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du marché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(I) + (II)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3C678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5CA47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1D93B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9EC77BA" w14:textId="12367E92" w:rsidR="00CD3489" w:rsidRPr="00CD3489" w:rsidRDefault="00CD3489" w:rsidP="00CD348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68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1"/>
        <w:gridCol w:w="577"/>
        <w:gridCol w:w="625"/>
        <w:gridCol w:w="757"/>
        <w:gridCol w:w="810"/>
        <w:gridCol w:w="2174"/>
        <w:gridCol w:w="1844"/>
        <w:gridCol w:w="2487"/>
      </w:tblGrid>
      <w:tr w:rsidR="00CD3489" w:rsidRPr="00CD3489" w14:paraId="19EA5BFA" w14:textId="77777777" w:rsidTr="00305940">
        <w:trPr>
          <w:trHeight w:val="392"/>
          <w:tblHeader/>
          <w:tblCellSpacing w:w="0" w:type="dxa"/>
          <w:jc w:val="center"/>
        </w:trPr>
        <w:tc>
          <w:tcPr>
            <w:tcW w:w="31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B9EA5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Prestations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610325" w14:textId="2A7F971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 Montant hors TVA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C28AF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</w:t>
            </w:r>
          </w:p>
        </w:tc>
        <w:tc>
          <w:tcPr>
            <w:tcW w:w="2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05A0E7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Montant TVA incluse</w:t>
            </w:r>
          </w:p>
        </w:tc>
      </w:tr>
      <w:tr w:rsidR="00CD3489" w:rsidRPr="00CD3489" w14:paraId="1439A999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750C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Mandataire - cotraitant 1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41B02C" w14:textId="37A1DCFB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104C8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055520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F79E8D6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2C033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84040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9BA9C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CE41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A7CA39" w14:textId="57A76233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05A2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678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F6B6F8A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E65BD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D475A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872D2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DBE2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892391" w14:textId="4B6F1046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65A9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6D9EA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4B0E0C7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A2CDE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108" w:right="1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Prestation de mandat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C32AA2" w14:textId="7ED02DC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4756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CA872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0FB51D8A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AC0FCE" w14:textId="77777777" w:rsidR="00CD3489" w:rsidRPr="00CD3489" w:rsidRDefault="00CD3489" w:rsidP="00CD3489">
            <w:pPr>
              <w:spacing w:before="100" w:beforeAutospacing="1" w:after="119" w:line="240" w:lineRule="auto"/>
              <w:ind w:left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 mandataire</w:t>
            </w: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(I)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E71FB1" w14:textId="1379687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B772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5623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D3489" w:rsidRPr="00CD3489" w14:paraId="575C9493" w14:textId="77777777" w:rsidTr="00305940">
        <w:trPr>
          <w:trHeight w:val="407"/>
          <w:tblCellSpacing w:w="0" w:type="dxa"/>
          <w:jc w:val="center"/>
        </w:trPr>
        <w:tc>
          <w:tcPr>
            <w:tcW w:w="318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AF6E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ind w:left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Autres cotraitant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9F23" w14:textId="33AA4F9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CBC36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1511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D5CEB12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BC9F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4306E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6D65E0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A09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7D8A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2D3774" w14:textId="27BD0976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B529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FA24A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5471FA9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B2C13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AA62B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9A189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AE3A5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0DB25" w14:textId="1A20BC0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E3F57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4D3DC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2A06C04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964440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C52B6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1E2A2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4465E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05FDE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EA361F" w14:textId="74DA08F2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2B2DB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48663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C4F5AC6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5CAA1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F74AD8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FF036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73181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52F55C" w14:textId="6B9612CA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9B991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4D23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289A5A2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5A1AB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BF04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1949F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E37ABC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C5AE5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EDAAF" w14:textId="775BB85B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84E8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B4A757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C7F988A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4094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05937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F6CA1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B3C5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A6BDE1" w14:textId="14BC6755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CF0C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9813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D02C9FC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0BB36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ED9AD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5A9EBF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88E16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3BE1F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59A23E" w14:textId="1AD4ED7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1FD9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5B48B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371D8FF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0BB97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6D9E2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7169C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F4A7E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D92460" w14:textId="75A7A46E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55553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B2C66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AEDB1D7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E9357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74F3D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F7C0D0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ACA36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04CCC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1CB63" w14:textId="3B5C0FDD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4528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EFF74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7243403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CC392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BA7CC4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5149F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90402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F92E4B" w14:textId="55D96D85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71DA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ACCA00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CA6D357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EC408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73D13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2EB726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50A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6B36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AD702E" w14:textId="114B782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B54E8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9380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C6CE9D8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06A5A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D7A2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1390B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A2B96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B096B7" w14:textId="174D8581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2B79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799A571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5A02A83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53DEC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976ECA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1E8B7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C98A3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7A41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EE5188" w14:textId="140759B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BAA61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81EE5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6E22AB7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8BA6F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09D6E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F467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27A1A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71A8BC" w14:textId="79098FA1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763140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F053C2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F58CC45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8D9A4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6564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CA6504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9225F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C6601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60845C" w14:textId="7ED7FEA2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C26D9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3F37EE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6496EF1A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A1572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A003D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07E20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77E7E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08B1BB" w14:textId="3F5083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9735D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F949F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0404D5D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5FB40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8951F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1B6FFD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A41A4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90AF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A39A7D" w14:textId="0ED03464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6A66E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F9ABC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4E46ADB8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E48841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4C0A8C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3D521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81E1F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5B8E2" w14:textId="647690BB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52AA3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159D4D4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0E7CEDF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834A7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D13F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83EF47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7F5D0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1F733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92B608" w14:textId="339B3CD0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5E103A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A137D6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53B3D0CD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F7ECB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41AE77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CEFC5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B33D1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3B90FE" w14:textId="6578BA19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3640D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62F09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B0EA718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5E386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A72296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6936F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2D2F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54AFD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EB9279" w14:textId="6388364F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5ECFA0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4FF24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0457AA5F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2D35FB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CDE8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720D7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AF35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D5D5B3" w14:textId="7B985DBF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741B5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24A381E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FC2D7EF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2FBF53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CBB18F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67B60E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C021B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DA08C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90779D" w14:textId="1F515B8E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F49A56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75AC19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2F7726C8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E2F098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34F253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4144C8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F84BF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878CD0" w14:textId="0F32111C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31F3F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69DE0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10EFD33E" w14:textId="77777777" w:rsidTr="00305940">
        <w:trPr>
          <w:trHeight w:val="423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178CA5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7B3C1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BCB68F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B4905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127EA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926C3F" w14:textId="0EC70D55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D4F659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F9D86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471263EC" w14:textId="77777777" w:rsidTr="00305940">
        <w:trPr>
          <w:trHeight w:val="407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87B39C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24975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C8C28D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DC8C2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1E84" w14:textId="0557252A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1474D7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D30922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F37376B" w14:textId="77777777" w:rsidTr="00305940">
        <w:trPr>
          <w:trHeight w:val="407"/>
          <w:tblCellSpacing w:w="0" w:type="dxa"/>
          <w:jc w:val="center"/>
        </w:trPr>
        <w:tc>
          <w:tcPr>
            <w:tcW w:w="4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903744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A50012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</w:p>
        </w:tc>
        <w:tc>
          <w:tcPr>
            <w:tcW w:w="6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0A09B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1E53FF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891083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B583E" w14:textId="7B3960F8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8516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BDB78B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05940" w:rsidRPr="00CD3489" w14:paraId="7B213150" w14:textId="77777777" w:rsidTr="00305940">
        <w:trPr>
          <w:trHeight w:val="423"/>
          <w:tblCellSpacing w:w="0" w:type="dxa"/>
          <w:jc w:val="center"/>
        </w:trPr>
        <w:tc>
          <w:tcPr>
            <w:tcW w:w="9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5601AE" w14:textId="77777777" w:rsidR="00CD3489" w:rsidRPr="00CD3489" w:rsidRDefault="00CD3489" w:rsidP="00CD3489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B22C9" w14:textId="77777777" w:rsidR="00CD3489" w:rsidRPr="00CD3489" w:rsidRDefault="00CD3489" w:rsidP="00CD3489">
            <w:pPr>
              <w:spacing w:before="100" w:beforeAutospacing="1" w:after="119" w:line="240" w:lineRule="auto"/>
              <w:ind w:left="-7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TVA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EC26A2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6F8B85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CD3489">
              <w:rPr>
                <w:rFonts w:ascii="Times New Roman" w:eastAsia="Times New Roman" w:hAnsi="Times New Roman" w:cs="Times New Roman"/>
                <w:kern w:val="0"/>
                <w:lang w:val="en-GB"/>
                <w14:ligatures w14:val="none"/>
              </w:rPr>
              <w:t>%</w:t>
            </w:r>
          </w:p>
        </w:tc>
        <w:tc>
          <w:tcPr>
            <w:tcW w:w="21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486B58" w14:textId="634A0A72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4AFCBC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24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CEBC79" w14:textId="77777777" w:rsidR="00CD3489" w:rsidRPr="00CD3489" w:rsidRDefault="00CD3489" w:rsidP="00CD348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</w:tr>
    </w:tbl>
    <w:p w14:paraId="002245E8" w14:textId="77777777" w:rsidR="009F0F0B" w:rsidRDefault="009F0F0B"/>
    <w:sectPr w:rsidR="009F0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1A32"/>
    <w:multiLevelType w:val="multilevel"/>
    <w:tmpl w:val="6882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291F9E"/>
    <w:multiLevelType w:val="multilevel"/>
    <w:tmpl w:val="369ED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A80FBD"/>
    <w:multiLevelType w:val="multilevel"/>
    <w:tmpl w:val="E3E8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71379"/>
    <w:multiLevelType w:val="multilevel"/>
    <w:tmpl w:val="78086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F071F8"/>
    <w:multiLevelType w:val="multilevel"/>
    <w:tmpl w:val="F82A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926FB6"/>
    <w:multiLevelType w:val="multilevel"/>
    <w:tmpl w:val="ADE00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B560E1"/>
    <w:multiLevelType w:val="multilevel"/>
    <w:tmpl w:val="AAE22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016A2"/>
    <w:multiLevelType w:val="multilevel"/>
    <w:tmpl w:val="01685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F4589D"/>
    <w:multiLevelType w:val="multilevel"/>
    <w:tmpl w:val="921E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EC444E"/>
    <w:multiLevelType w:val="multilevel"/>
    <w:tmpl w:val="6D74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B93479"/>
    <w:multiLevelType w:val="multilevel"/>
    <w:tmpl w:val="98F0C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8939814">
    <w:abstractNumId w:val="6"/>
  </w:num>
  <w:num w:numId="2" w16cid:durableId="569578319">
    <w:abstractNumId w:val="9"/>
  </w:num>
  <w:num w:numId="3" w16cid:durableId="1045062417">
    <w:abstractNumId w:val="4"/>
    <w:lvlOverride w:ilvl="0">
      <w:startOverride w:val="1"/>
    </w:lvlOverride>
  </w:num>
  <w:num w:numId="4" w16cid:durableId="96828238">
    <w:abstractNumId w:val="3"/>
  </w:num>
  <w:num w:numId="5" w16cid:durableId="706565898">
    <w:abstractNumId w:val="8"/>
  </w:num>
  <w:num w:numId="6" w16cid:durableId="1478065633">
    <w:abstractNumId w:val="7"/>
  </w:num>
  <w:num w:numId="7" w16cid:durableId="2129812333">
    <w:abstractNumId w:val="0"/>
  </w:num>
  <w:num w:numId="8" w16cid:durableId="1263102754">
    <w:abstractNumId w:val="10"/>
    <w:lvlOverride w:ilvl="0">
      <w:startOverride w:val="1"/>
    </w:lvlOverride>
  </w:num>
  <w:num w:numId="9" w16cid:durableId="1689135727">
    <w:abstractNumId w:val="2"/>
    <w:lvlOverride w:ilvl="0">
      <w:startOverride w:val="1"/>
    </w:lvlOverride>
  </w:num>
  <w:num w:numId="10" w16cid:durableId="1889683263">
    <w:abstractNumId w:val="5"/>
  </w:num>
  <w:num w:numId="11" w16cid:durableId="894524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cile Cambet-Gabarra">
    <w15:presenceInfo w15:providerId="AD" w15:userId="S::cecile.cambet-gabarra@aviation-civile.gouv.fr::a1f68bf6-b7bc-4061-9bba-a67018cab5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489"/>
    <w:rsid w:val="00072857"/>
    <w:rsid w:val="001750EB"/>
    <w:rsid w:val="00305940"/>
    <w:rsid w:val="00362ECF"/>
    <w:rsid w:val="00437BBC"/>
    <w:rsid w:val="005A335C"/>
    <w:rsid w:val="0062336A"/>
    <w:rsid w:val="006344FD"/>
    <w:rsid w:val="00682F96"/>
    <w:rsid w:val="007A2679"/>
    <w:rsid w:val="007B053B"/>
    <w:rsid w:val="00821A08"/>
    <w:rsid w:val="0082755F"/>
    <w:rsid w:val="009861C8"/>
    <w:rsid w:val="009907A6"/>
    <w:rsid w:val="009C24BA"/>
    <w:rsid w:val="009F0F0B"/>
    <w:rsid w:val="00C64F60"/>
    <w:rsid w:val="00CD3489"/>
    <w:rsid w:val="00E416B9"/>
    <w:rsid w:val="00FC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62F7"/>
  <w15:chartTrackingRefBased/>
  <w15:docId w15:val="{A1B9F245-EEDF-4052-8C23-AE92BC28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CD3489"/>
    <w:pPr>
      <w:keepNext/>
      <w:shd w:val="clear" w:color="auto" w:fill="CCCCCC"/>
      <w:spacing w:before="601" w:after="238" w:line="240" w:lineRule="auto"/>
      <w:ind w:hanging="284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u w:val="single"/>
      <w14:ligatures w14:val="none"/>
    </w:rPr>
  </w:style>
  <w:style w:type="paragraph" w:styleId="Titre2">
    <w:name w:val="heading 2"/>
    <w:basedOn w:val="Normal"/>
    <w:link w:val="Titre2Car"/>
    <w:uiPriority w:val="9"/>
    <w:qFormat/>
    <w:rsid w:val="00CD3489"/>
    <w:pPr>
      <w:keepNext/>
      <w:spacing w:before="238" w:after="238" w:line="240" w:lineRule="auto"/>
      <w:ind w:hanging="284"/>
      <w:jc w:val="both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u w:val="single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3489"/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shd w:val="clear" w:color="auto" w:fill="CCCCCC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CD3489"/>
    <w:rPr>
      <w:rFonts w:ascii="Times New Roman" w:eastAsia="Times New Roman" w:hAnsi="Times New Roman" w:cs="Times New Roman"/>
      <w:b/>
      <w:bCs/>
      <w:kern w:val="0"/>
      <w:sz w:val="36"/>
      <w:szCs w:val="36"/>
      <w:u w:val="singl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CD3489"/>
  </w:style>
  <w:style w:type="character" w:styleId="Lienhypertexte">
    <w:name w:val="Hyperlink"/>
    <w:basedOn w:val="Policepardfaut"/>
    <w:uiPriority w:val="99"/>
    <w:semiHidden/>
    <w:unhideWhenUsed/>
    <w:rsid w:val="00CD3489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3489"/>
    <w:rPr>
      <w:color w:val="800000"/>
      <w:u w:val="single"/>
    </w:rPr>
  </w:style>
  <w:style w:type="paragraph" w:customStyle="1" w:styleId="msonormal0">
    <w:name w:val="msonormal"/>
    <w:basedOn w:val="Normal"/>
    <w:rsid w:val="00CD3489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CD3489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tandard">
    <w:name w:val="Standard"/>
    <w:rsid w:val="00C64F6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14:ligatures w14:val="none"/>
    </w:rPr>
  </w:style>
  <w:style w:type="paragraph" w:customStyle="1" w:styleId="Paragraphe">
    <w:name w:val="Paragraphe"/>
    <w:basedOn w:val="Standard"/>
    <w:qFormat/>
    <w:rsid w:val="00305940"/>
    <w:pPr>
      <w:spacing w:before="120"/>
    </w:pPr>
  </w:style>
  <w:style w:type="paragraph" w:styleId="Rvision">
    <w:name w:val="Revision"/>
    <w:hidden/>
    <w:uiPriority w:val="99"/>
    <w:semiHidden/>
    <w:rsid w:val="007A2679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437B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37BB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37BB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37B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37B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20</Pages>
  <Words>2993</Words>
  <Characters>16463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 - CRNA-SO</Company>
  <LinksUpToDate>false</LinksUpToDate>
  <CharactersWithSpaces>19418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Cambet-Gabarra</dc:creator>
  <cp:keywords/>
  <dc:description/>
  <cp:lastModifiedBy>Cecile Cambet-Gabarra</cp:lastModifiedBy>
  <cp:revision>3</cp:revision>
  <dcterms:created xsi:type="dcterms:W3CDTF">2025-03-31T09:47:00Z</dcterms:created>
  <dcterms:modified xsi:type="dcterms:W3CDTF">2025-03-31T13:57:00Z</dcterms:modified>
</cp:coreProperties>
</file>