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6E2478DB" w:rsidR="009D60D5" w:rsidRPr="001B5605" w:rsidRDefault="00D73BA3"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117DF8">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6F9D7CD2" w:rsidR="00C2145A" w:rsidRPr="001B5605" w:rsidRDefault="00C2145A" w:rsidP="00357B46">
            <w:pPr>
              <w:rPr>
                <w:rFonts w:asciiTheme="minorHAnsi" w:hAnsiTheme="minorHAnsi"/>
                <w:b/>
                <w:sz w:val="24"/>
              </w:rPr>
            </w:pPr>
            <w:r w:rsidRPr="007D7534">
              <w:rPr>
                <w:rFonts w:asciiTheme="minorHAnsi" w:hAnsiTheme="minorHAnsi"/>
                <w:b/>
                <w:bCs/>
                <w:smallCaps/>
                <w:sz w:val="24"/>
                <w:lang w:val="en"/>
              </w:rPr>
              <w:t xml:space="preserve">Number: </w:t>
            </w:r>
            <w:r w:rsidR="007D7534" w:rsidRPr="007D7534">
              <w:rPr>
                <w:rFonts w:asciiTheme="minorHAnsi" w:hAnsiTheme="minorHAnsi"/>
                <w:b/>
                <w:bCs/>
                <w:smallCaps/>
                <w:sz w:val="24"/>
                <w:lang w:val="en"/>
              </w:rPr>
              <w:t>25-MR2765</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CD6194"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57F3A9B6" w14:textId="77777777" w:rsidR="00632C51" w:rsidRPr="00632C51" w:rsidRDefault="00632C51" w:rsidP="00632C51">
            <w:pPr>
              <w:rPr>
                <w:rFonts w:asciiTheme="minorHAnsi" w:hAnsiTheme="minorHAnsi" w:cs="Arial"/>
                <w:i/>
                <w:iCs/>
                <w:sz w:val="24"/>
                <w:lang w:val="en-GB"/>
              </w:rPr>
            </w:pPr>
            <w:r w:rsidRPr="00632C51">
              <w:rPr>
                <w:rFonts w:asciiTheme="minorHAnsi" w:hAnsiTheme="minorHAnsi" w:cs="Arial"/>
                <w:i/>
                <w:iCs/>
                <w:sz w:val="24"/>
                <w:lang w:val="en-GB"/>
              </w:rPr>
              <w:t xml:space="preserve">Capacity Building Activities </w:t>
            </w:r>
            <w:r w:rsidRPr="00632C51">
              <w:rPr>
                <w:rFonts w:asciiTheme="minorHAnsi" w:hAnsiTheme="minorHAnsi" w:cs="Arial"/>
                <w:bCs/>
                <w:i/>
                <w:iCs/>
                <w:sz w:val="24"/>
                <w:lang w:val="en-US"/>
              </w:rPr>
              <w:t>for the improvement of air quality in ASEAN</w:t>
            </w:r>
          </w:p>
          <w:p w14:paraId="336E97BB" w14:textId="39C29571" w:rsidR="00741D2D" w:rsidRPr="00263FD0" w:rsidRDefault="00632C51" w:rsidP="00632C51">
            <w:pPr>
              <w:rPr>
                <w:rFonts w:asciiTheme="minorHAnsi" w:hAnsiTheme="minorHAnsi" w:cs="Arial"/>
                <w:sz w:val="24"/>
                <w:lang w:val="en-GB"/>
              </w:rPr>
            </w:pPr>
            <w:r w:rsidRPr="00632C51">
              <w:rPr>
                <w:rFonts w:asciiTheme="minorHAnsi" w:hAnsiTheme="minorHAnsi" w:cs="Arial"/>
                <w:i/>
                <w:iCs/>
                <w:sz w:val="24"/>
                <w:lang w:val="en-GB"/>
              </w:rPr>
              <w:t xml:space="preserve">Lot 2 : </w:t>
            </w:r>
            <w:r w:rsidRPr="00632C51">
              <w:rPr>
                <w:rFonts w:asciiTheme="minorHAnsi" w:hAnsiTheme="minorHAnsi" w:cs="Arial"/>
                <w:bCs/>
                <w:i/>
                <w:iCs/>
                <w:sz w:val="24"/>
                <w:lang w:val="en"/>
              </w:rPr>
              <w:t>Capacity building activities on long-term strategic planning of air quality policies</w:t>
            </w:r>
          </w:p>
        </w:tc>
      </w:tr>
      <w:tr w:rsidR="008714BB" w:rsidRPr="00CD6194"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8C50DA" w:rsidRDefault="00741D2D" w:rsidP="00540DA7">
            <w:pPr>
              <w:rPr>
                <w:rFonts w:asciiTheme="minorHAnsi" w:hAnsiTheme="minorHAnsi" w:cs="Arial"/>
                <w:b/>
                <w:sz w:val="24"/>
                <w:lang w:val="en-US"/>
              </w:rPr>
            </w:pPr>
          </w:p>
        </w:tc>
      </w:tr>
      <w:tr w:rsidR="008714BB" w:rsidRPr="00CE4D00"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57BBE37A" w:rsidR="00741D2D" w:rsidRPr="00263FD0" w:rsidRDefault="00CE4D00" w:rsidP="00E953FE">
            <w:pPr>
              <w:rPr>
                <w:rFonts w:asciiTheme="minorHAnsi" w:hAnsiTheme="minorHAnsi" w:cs="Arial"/>
                <w:sz w:val="24"/>
                <w:lang w:val="en-GB"/>
              </w:rPr>
            </w:pPr>
            <w:r>
              <w:rPr>
                <w:rFonts w:asciiTheme="minorHAnsi" w:hAnsiTheme="minorHAnsi" w:cs="Arial"/>
                <w:i/>
                <w:iCs/>
                <w:sz w:val="24"/>
                <w:lang w:val="en"/>
              </w:rPr>
              <w:t xml:space="preserve"> </w:t>
            </w:r>
            <w:r w:rsidRPr="00CE4D00">
              <w:rPr>
                <w:rFonts w:asciiTheme="minorHAnsi" w:hAnsiTheme="minorHAnsi" w:cs="Arial"/>
                <w:i/>
                <w:iCs/>
                <w:sz w:val="24"/>
                <w:highlight w:val="yellow"/>
                <w:lang w:val="en"/>
              </w:rPr>
              <w:t>€</w:t>
            </w:r>
          </w:p>
        </w:tc>
      </w:tr>
      <w:tr w:rsidR="008714BB" w:rsidRPr="00CD619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CD6194"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5A1D1190" w:rsidR="00554974" w:rsidRPr="00CE4D00" w:rsidRDefault="00CE4D00" w:rsidP="00801ECC">
            <w:pPr>
              <w:tabs>
                <w:tab w:val="left" w:pos="510"/>
                <w:tab w:val="left" w:pos="10977"/>
              </w:tabs>
              <w:spacing w:before="120"/>
              <w:ind w:right="83"/>
              <w:jc w:val="both"/>
              <w:rPr>
                <w:rFonts w:asciiTheme="minorHAnsi" w:hAnsiTheme="minorHAnsi"/>
                <w:sz w:val="22"/>
                <w:szCs w:val="22"/>
                <w:lang w:val="en-GB"/>
              </w:rPr>
            </w:pPr>
            <w:r w:rsidRPr="00CE4D00">
              <w:rPr>
                <w:rFonts w:asciiTheme="minorHAnsi" w:hAnsiTheme="minorHAnsi"/>
                <w:sz w:val="22"/>
                <w:szCs w:val="22"/>
                <w:lang w:val="en"/>
              </w:rPr>
              <w:t xml:space="preserve">It is awarded by means of </w:t>
            </w:r>
            <w:r w:rsidR="00801ECC" w:rsidRPr="00CE4D00">
              <w:rPr>
                <w:rFonts w:asciiTheme="minorHAnsi" w:hAnsiTheme="minorHAnsi"/>
                <w:sz w:val="22"/>
                <w:szCs w:val="22"/>
                <w:lang w:val="en"/>
              </w:rPr>
              <w:t>adapted procedure in application of Articles L. 2123-1 an</w:t>
            </w:r>
            <w:r w:rsidRPr="00CE4D00">
              <w:rPr>
                <w:rFonts w:asciiTheme="minorHAnsi" w:hAnsiTheme="minorHAnsi"/>
                <w:sz w:val="22"/>
                <w:szCs w:val="22"/>
                <w:lang w:val="en"/>
              </w:rPr>
              <w:t>d R. 2123-1 to R. 2123-7 of CCP.</w:t>
            </w:r>
          </w:p>
          <w:p w14:paraId="012CC13F" w14:textId="221BA1BB"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08E10471" w14:textId="69E7BD0C" w:rsidR="008134BE"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3983836" w:history="1">
            <w:r w:rsidR="008134BE" w:rsidRPr="00AF5DC6">
              <w:rPr>
                <w:rStyle w:val="Lienhypertexte"/>
                <w:b/>
                <w:bCs/>
                <w:caps/>
                <w:noProof/>
                <w:lang w:val="en"/>
              </w:rPr>
              <w:t>special conditions – commitment procedure</w:t>
            </w:r>
            <w:r w:rsidR="008134BE">
              <w:rPr>
                <w:noProof/>
                <w:webHidden/>
              </w:rPr>
              <w:tab/>
            </w:r>
            <w:r w:rsidR="008134BE">
              <w:rPr>
                <w:noProof/>
                <w:webHidden/>
              </w:rPr>
              <w:fldChar w:fldCharType="begin"/>
            </w:r>
            <w:r w:rsidR="008134BE">
              <w:rPr>
                <w:noProof/>
                <w:webHidden/>
              </w:rPr>
              <w:instrText xml:space="preserve"> PAGEREF _Toc193983836 \h </w:instrText>
            </w:r>
            <w:r w:rsidR="008134BE">
              <w:rPr>
                <w:noProof/>
                <w:webHidden/>
              </w:rPr>
            </w:r>
            <w:r w:rsidR="008134BE">
              <w:rPr>
                <w:noProof/>
                <w:webHidden/>
              </w:rPr>
              <w:fldChar w:fldCharType="separate"/>
            </w:r>
            <w:r w:rsidR="00204FF7">
              <w:rPr>
                <w:noProof/>
                <w:webHidden/>
              </w:rPr>
              <w:t>4</w:t>
            </w:r>
            <w:r w:rsidR="008134BE">
              <w:rPr>
                <w:noProof/>
                <w:webHidden/>
              </w:rPr>
              <w:fldChar w:fldCharType="end"/>
            </w:r>
          </w:hyperlink>
        </w:p>
        <w:p w14:paraId="3B7420CB" w14:textId="2F148280"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37" w:history="1">
            <w:r w:rsidR="008134BE" w:rsidRPr="00AF5DC6">
              <w:rPr>
                <w:rStyle w:val="Lienhypertexte"/>
                <w:b/>
                <w:caps/>
                <w:noProof/>
              </w:rPr>
              <w:t>ARTICLE 1:</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Object of the contra</w:t>
            </w:r>
            <w:bookmarkStart w:id="3" w:name="_GoBack"/>
            <w:bookmarkEnd w:id="3"/>
            <w:r w:rsidR="008134BE" w:rsidRPr="00AF5DC6">
              <w:rPr>
                <w:rStyle w:val="Lienhypertexte"/>
                <w:b/>
                <w:bCs/>
                <w:caps/>
                <w:noProof/>
                <w:lang w:val="en"/>
              </w:rPr>
              <w:t>ct</w:t>
            </w:r>
            <w:r w:rsidR="008134BE">
              <w:rPr>
                <w:noProof/>
                <w:webHidden/>
              </w:rPr>
              <w:tab/>
            </w:r>
            <w:r w:rsidR="008134BE">
              <w:rPr>
                <w:noProof/>
                <w:webHidden/>
              </w:rPr>
              <w:fldChar w:fldCharType="begin"/>
            </w:r>
            <w:r w:rsidR="008134BE">
              <w:rPr>
                <w:noProof/>
                <w:webHidden/>
              </w:rPr>
              <w:instrText xml:space="preserve"> PAGEREF _Toc193983837 \h </w:instrText>
            </w:r>
            <w:r w:rsidR="008134BE">
              <w:rPr>
                <w:noProof/>
                <w:webHidden/>
              </w:rPr>
            </w:r>
            <w:r w:rsidR="008134BE">
              <w:rPr>
                <w:noProof/>
                <w:webHidden/>
              </w:rPr>
              <w:fldChar w:fldCharType="separate"/>
            </w:r>
            <w:r w:rsidR="00204FF7">
              <w:rPr>
                <w:noProof/>
                <w:webHidden/>
              </w:rPr>
              <w:t>5</w:t>
            </w:r>
            <w:r w:rsidR="008134BE">
              <w:rPr>
                <w:noProof/>
                <w:webHidden/>
              </w:rPr>
              <w:fldChar w:fldCharType="end"/>
            </w:r>
          </w:hyperlink>
        </w:p>
        <w:p w14:paraId="711AD8FF" w14:textId="30BC5B53"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38" w:history="1">
            <w:r w:rsidR="008134BE" w:rsidRPr="00AF5DC6">
              <w:rPr>
                <w:rStyle w:val="Lienhypertexte"/>
                <w:b/>
                <w:caps/>
                <w:noProof/>
              </w:rPr>
              <w:t>ARTICLE 2:</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Contractual documents</w:t>
            </w:r>
            <w:r w:rsidR="008134BE">
              <w:rPr>
                <w:noProof/>
                <w:webHidden/>
              </w:rPr>
              <w:tab/>
            </w:r>
            <w:r w:rsidR="008134BE">
              <w:rPr>
                <w:noProof/>
                <w:webHidden/>
              </w:rPr>
              <w:fldChar w:fldCharType="begin"/>
            </w:r>
            <w:r w:rsidR="008134BE">
              <w:rPr>
                <w:noProof/>
                <w:webHidden/>
              </w:rPr>
              <w:instrText xml:space="preserve"> PAGEREF _Toc193983838 \h </w:instrText>
            </w:r>
            <w:r w:rsidR="008134BE">
              <w:rPr>
                <w:noProof/>
                <w:webHidden/>
              </w:rPr>
            </w:r>
            <w:r w:rsidR="008134BE">
              <w:rPr>
                <w:noProof/>
                <w:webHidden/>
              </w:rPr>
              <w:fldChar w:fldCharType="separate"/>
            </w:r>
            <w:r w:rsidR="00204FF7">
              <w:rPr>
                <w:noProof/>
                <w:webHidden/>
              </w:rPr>
              <w:t>5</w:t>
            </w:r>
            <w:r w:rsidR="008134BE">
              <w:rPr>
                <w:noProof/>
                <w:webHidden/>
              </w:rPr>
              <w:fldChar w:fldCharType="end"/>
            </w:r>
          </w:hyperlink>
        </w:p>
        <w:p w14:paraId="2E0392E4" w14:textId="1327B0AF"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39" w:history="1">
            <w:r w:rsidR="008134BE" w:rsidRPr="00AF5DC6">
              <w:rPr>
                <w:rStyle w:val="Lienhypertexte"/>
                <w:b/>
                <w:caps/>
                <w:noProof/>
              </w:rPr>
              <w:t>ARTICLE 3:</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General characteristics of the Contract</w:t>
            </w:r>
            <w:r w:rsidR="008134BE">
              <w:rPr>
                <w:noProof/>
                <w:webHidden/>
              </w:rPr>
              <w:tab/>
            </w:r>
            <w:r w:rsidR="008134BE">
              <w:rPr>
                <w:noProof/>
                <w:webHidden/>
              </w:rPr>
              <w:fldChar w:fldCharType="begin"/>
            </w:r>
            <w:r w:rsidR="008134BE">
              <w:rPr>
                <w:noProof/>
                <w:webHidden/>
              </w:rPr>
              <w:instrText xml:space="preserve"> PAGEREF _Toc193983839 \h </w:instrText>
            </w:r>
            <w:r w:rsidR="008134BE">
              <w:rPr>
                <w:noProof/>
                <w:webHidden/>
              </w:rPr>
            </w:r>
            <w:r w:rsidR="008134BE">
              <w:rPr>
                <w:noProof/>
                <w:webHidden/>
              </w:rPr>
              <w:fldChar w:fldCharType="separate"/>
            </w:r>
            <w:r w:rsidR="00204FF7">
              <w:rPr>
                <w:noProof/>
                <w:webHidden/>
              </w:rPr>
              <w:t>6</w:t>
            </w:r>
            <w:r w:rsidR="008134BE">
              <w:rPr>
                <w:noProof/>
                <w:webHidden/>
              </w:rPr>
              <w:fldChar w:fldCharType="end"/>
            </w:r>
          </w:hyperlink>
        </w:p>
        <w:p w14:paraId="5A27102A" w14:textId="35704F47" w:rsidR="008134BE" w:rsidRDefault="00D73BA3">
          <w:pPr>
            <w:pStyle w:val="TM2"/>
            <w:rPr>
              <w:noProof/>
            </w:rPr>
          </w:pPr>
          <w:hyperlink w:anchor="_Toc193983840" w:history="1">
            <w:r w:rsidR="008134BE" w:rsidRPr="00AF5DC6">
              <w:rPr>
                <w:rStyle w:val="Lienhypertexte"/>
                <w:rFonts w:cstheme="minorHAnsi"/>
                <w:noProof/>
                <w:lang w:val="en"/>
              </w:rPr>
              <w:t>Form of the Contract</w:t>
            </w:r>
            <w:r w:rsidR="008134BE">
              <w:rPr>
                <w:noProof/>
                <w:webHidden/>
              </w:rPr>
              <w:tab/>
            </w:r>
            <w:r w:rsidR="008134BE">
              <w:rPr>
                <w:noProof/>
                <w:webHidden/>
              </w:rPr>
              <w:fldChar w:fldCharType="begin"/>
            </w:r>
            <w:r w:rsidR="008134BE">
              <w:rPr>
                <w:noProof/>
                <w:webHidden/>
              </w:rPr>
              <w:instrText xml:space="preserve"> PAGEREF _Toc193983840 \h </w:instrText>
            </w:r>
            <w:r w:rsidR="008134BE">
              <w:rPr>
                <w:noProof/>
                <w:webHidden/>
              </w:rPr>
            </w:r>
            <w:r w:rsidR="008134BE">
              <w:rPr>
                <w:noProof/>
                <w:webHidden/>
              </w:rPr>
              <w:fldChar w:fldCharType="separate"/>
            </w:r>
            <w:r w:rsidR="00204FF7">
              <w:rPr>
                <w:noProof/>
                <w:webHidden/>
              </w:rPr>
              <w:t>6</w:t>
            </w:r>
            <w:r w:rsidR="008134BE">
              <w:rPr>
                <w:noProof/>
                <w:webHidden/>
              </w:rPr>
              <w:fldChar w:fldCharType="end"/>
            </w:r>
          </w:hyperlink>
        </w:p>
        <w:p w14:paraId="27A40535" w14:textId="5EC6E42D" w:rsidR="008134BE" w:rsidRDefault="00D73BA3">
          <w:pPr>
            <w:pStyle w:val="TM2"/>
            <w:rPr>
              <w:noProof/>
            </w:rPr>
          </w:pPr>
          <w:hyperlink w:anchor="_Toc193983841" w:history="1">
            <w:r w:rsidR="008134BE" w:rsidRPr="00AF5DC6">
              <w:rPr>
                <w:rStyle w:val="Lienhypertexte"/>
                <w:rFonts w:cstheme="minorHAnsi"/>
                <w:noProof/>
                <w:lang w:val="en"/>
              </w:rPr>
              <w:t>Term of the Contract</w:t>
            </w:r>
            <w:r w:rsidR="008134BE">
              <w:rPr>
                <w:noProof/>
                <w:webHidden/>
              </w:rPr>
              <w:tab/>
            </w:r>
            <w:r w:rsidR="008134BE">
              <w:rPr>
                <w:noProof/>
                <w:webHidden/>
              </w:rPr>
              <w:fldChar w:fldCharType="begin"/>
            </w:r>
            <w:r w:rsidR="008134BE">
              <w:rPr>
                <w:noProof/>
                <w:webHidden/>
              </w:rPr>
              <w:instrText xml:space="preserve"> PAGEREF _Toc193983841 \h </w:instrText>
            </w:r>
            <w:r w:rsidR="008134BE">
              <w:rPr>
                <w:noProof/>
                <w:webHidden/>
              </w:rPr>
            </w:r>
            <w:r w:rsidR="008134BE">
              <w:rPr>
                <w:noProof/>
                <w:webHidden/>
              </w:rPr>
              <w:fldChar w:fldCharType="separate"/>
            </w:r>
            <w:r w:rsidR="00204FF7">
              <w:rPr>
                <w:noProof/>
                <w:webHidden/>
              </w:rPr>
              <w:t>6</w:t>
            </w:r>
            <w:r w:rsidR="008134BE">
              <w:rPr>
                <w:noProof/>
                <w:webHidden/>
              </w:rPr>
              <w:fldChar w:fldCharType="end"/>
            </w:r>
          </w:hyperlink>
        </w:p>
        <w:p w14:paraId="5A6895F3" w14:textId="3F485399" w:rsidR="008134BE" w:rsidRDefault="00D73BA3">
          <w:pPr>
            <w:pStyle w:val="TM2"/>
            <w:rPr>
              <w:noProof/>
            </w:rPr>
          </w:pPr>
          <w:hyperlink w:anchor="_Toc193983842" w:history="1">
            <w:r w:rsidR="008134BE" w:rsidRPr="00AF5DC6">
              <w:rPr>
                <w:rStyle w:val="Lienhypertexte"/>
                <w:rFonts w:cstheme="minorHAnsi"/>
                <w:noProof/>
                <w:lang w:val="en"/>
              </w:rPr>
              <w:t>Commencement and deadline of service provision</w:t>
            </w:r>
            <w:r w:rsidR="008134BE">
              <w:rPr>
                <w:noProof/>
                <w:webHidden/>
              </w:rPr>
              <w:tab/>
            </w:r>
            <w:r w:rsidR="008134BE">
              <w:rPr>
                <w:noProof/>
                <w:webHidden/>
              </w:rPr>
              <w:fldChar w:fldCharType="begin"/>
            </w:r>
            <w:r w:rsidR="008134BE">
              <w:rPr>
                <w:noProof/>
                <w:webHidden/>
              </w:rPr>
              <w:instrText xml:space="preserve"> PAGEREF _Toc193983842 \h </w:instrText>
            </w:r>
            <w:r w:rsidR="008134BE">
              <w:rPr>
                <w:noProof/>
                <w:webHidden/>
              </w:rPr>
            </w:r>
            <w:r w:rsidR="008134BE">
              <w:rPr>
                <w:noProof/>
                <w:webHidden/>
              </w:rPr>
              <w:fldChar w:fldCharType="separate"/>
            </w:r>
            <w:r w:rsidR="00204FF7">
              <w:rPr>
                <w:noProof/>
                <w:webHidden/>
              </w:rPr>
              <w:t>6</w:t>
            </w:r>
            <w:r w:rsidR="008134BE">
              <w:rPr>
                <w:noProof/>
                <w:webHidden/>
              </w:rPr>
              <w:fldChar w:fldCharType="end"/>
            </w:r>
          </w:hyperlink>
        </w:p>
        <w:p w14:paraId="794D60FE" w14:textId="2A51FEEF"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43" w:history="1">
            <w:r w:rsidR="008134BE" w:rsidRPr="00AF5DC6">
              <w:rPr>
                <w:rStyle w:val="Lienhypertexte"/>
                <w:b/>
                <w:caps/>
                <w:noProof/>
              </w:rPr>
              <w:t>ARTICLE 4:</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Financial provisions</w:t>
            </w:r>
            <w:r w:rsidR="008134BE">
              <w:rPr>
                <w:noProof/>
                <w:webHidden/>
              </w:rPr>
              <w:tab/>
            </w:r>
            <w:r w:rsidR="008134BE">
              <w:rPr>
                <w:noProof/>
                <w:webHidden/>
              </w:rPr>
              <w:fldChar w:fldCharType="begin"/>
            </w:r>
            <w:r w:rsidR="008134BE">
              <w:rPr>
                <w:noProof/>
                <w:webHidden/>
              </w:rPr>
              <w:instrText xml:space="preserve"> PAGEREF _Toc193983843 \h </w:instrText>
            </w:r>
            <w:r w:rsidR="008134BE">
              <w:rPr>
                <w:noProof/>
                <w:webHidden/>
              </w:rPr>
            </w:r>
            <w:r w:rsidR="008134BE">
              <w:rPr>
                <w:noProof/>
                <w:webHidden/>
              </w:rPr>
              <w:fldChar w:fldCharType="separate"/>
            </w:r>
            <w:r w:rsidR="00204FF7">
              <w:rPr>
                <w:noProof/>
                <w:webHidden/>
              </w:rPr>
              <w:t>6</w:t>
            </w:r>
            <w:r w:rsidR="008134BE">
              <w:rPr>
                <w:noProof/>
                <w:webHidden/>
              </w:rPr>
              <w:fldChar w:fldCharType="end"/>
            </w:r>
          </w:hyperlink>
        </w:p>
        <w:p w14:paraId="288EE8AF" w14:textId="12AD1F51" w:rsidR="008134BE" w:rsidRDefault="00D73BA3">
          <w:pPr>
            <w:pStyle w:val="TM2"/>
            <w:rPr>
              <w:noProof/>
            </w:rPr>
          </w:pPr>
          <w:hyperlink w:anchor="_Toc193983844" w:history="1">
            <w:r w:rsidR="008134BE" w:rsidRPr="00AF5DC6">
              <w:rPr>
                <w:rStyle w:val="Lienhypertexte"/>
                <w:rFonts w:cstheme="minorHAnsi"/>
                <w:noProof/>
                <w:lang w:val="en"/>
              </w:rPr>
              <w:t>Amount of the Contract</w:t>
            </w:r>
            <w:r w:rsidR="008134BE">
              <w:rPr>
                <w:noProof/>
                <w:webHidden/>
              </w:rPr>
              <w:tab/>
            </w:r>
            <w:r w:rsidR="008134BE">
              <w:rPr>
                <w:noProof/>
                <w:webHidden/>
              </w:rPr>
              <w:fldChar w:fldCharType="begin"/>
            </w:r>
            <w:r w:rsidR="008134BE">
              <w:rPr>
                <w:noProof/>
                <w:webHidden/>
              </w:rPr>
              <w:instrText xml:space="preserve"> PAGEREF _Toc193983844 \h </w:instrText>
            </w:r>
            <w:r w:rsidR="008134BE">
              <w:rPr>
                <w:noProof/>
                <w:webHidden/>
              </w:rPr>
            </w:r>
            <w:r w:rsidR="008134BE">
              <w:rPr>
                <w:noProof/>
                <w:webHidden/>
              </w:rPr>
              <w:fldChar w:fldCharType="separate"/>
            </w:r>
            <w:r w:rsidR="00204FF7">
              <w:rPr>
                <w:noProof/>
                <w:webHidden/>
              </w:rPr>
              <w:t>6</w:t>
            </w:r>
            <w:r w:rsidR="008134BE">
              <w:rPr>
                <w:noProof/>
                <w:webHidden/>
              </w:rPr>
              <w:fldChar w:fldCharType="end"/>
            </w:r>
          </w:hyperlink>
        </w:p>
        <w:p w14:paraId="0D815785" w14:textId="5E93D3B5" w:rsidR="008134BE" w:rsidRDefault="00D73BA3">
          <w:pPr>
            <w:pStyle w:val="TM2"/>
            <w:rPr>
              <w:noProof/>
            </w:rPr>
          </w:pPr>
          <w:hyperlink w:anchor="_Toc193983845" w:history="1">
            <w:r w:rsidR="008134BE" w:rsidRPr="00AF5DC6">
              <w:rPr>
                <w:rStyle w:val="Lienhypertexte"/>
                <w:rFonts w:cstheme="minorHAnsi"/>
                <w:noProof/>
                <w:lang w:val="en"/>
              </w:rPr>
              <w:t>Form of prices</w:t>
            </w:r>
            <w:r w:rsidR="008134BE">
              <w:rPr>
                <w:noProof/>
                <w:webHidden/>
              </w:rPr>
              <w:tab/>
            </w:r>
            <w:r w:rsidR="008134BE">
              <w:rPr>
                <w:noProof/>
                <w:webHidden/>
              </w:rPr>
              <w:fldChar w:fldCharType="begin"/>
            </w:r>
            <w:r w:rsidR="008134BE">
              <w:rPr>
                <w:noProof/>
                <w:webHidden/>
              </w:rPr>
              <w:instrText xml:space="preserve"> PAGEREF _Toc193983845 \h </w:instrText>
            </w:r>
            <w:r w:rsidR="008134BE">
              <w:rPr>
                <w:noProof/>
                <w:webHidden/>
              </w:rPr>
            </w:r>
            <w:r w:rsidR="008134BE">
              <w:rPr>
                <w:noProof/>
                <w:webHidden/>
              </w:rPr>
              <w:fldChar w:fldCharType="separate"/>
            </w:r>
            <w:r w:rsidR="00204FF7">
              <w:rPr>
                <w:noProof/>
                <w:webHidden/>
              </w:rPr>
              <w:t>7</w:t>
            </w:r>
            <w:r w:rsidR="008134BE">
              <w:rPr>
                <w:noProof/>
                <w:webHidden/>
              </w:rPr>
              <w:fldChar w:fldCharType="end"/>
            </w:r>
          </w:hyperlink>
        </w:p>
        <w:p w14:paraId="360749E8" w14:textId="13209F81" w:rsidR="008134BE" w:rsidRDefault="00D73BA3">
          <w:pPr>
            <w:pStyle w:val="TM2"/>
            <w:rPr>
              <w:noProof/>
            </w:rPr>
          </w:pPr>
          <w:hyperlink w:anchor="_Toc193983846" w:history="1">
            <w:r w:rsidR="008134BE" w:rsidRPr="00AF5DC6">
              <w:rPr>
                <w:rStyle w:val="Lienhypertexte"/>
                <w:rFonts w:cstheme="minorHAnsi"/>
                <w:noProof/>
                <w:lang w:val="en"/>
              </w:rPr>
              <w:t>Advance</w:t>
            </w:r>
            <w:r w:rsidR="008134BE">
              <w:rPr>
                <w:noProof/>
                <w:webHidden/>
              </w:rPr>
              <w:tab/>
            </w:r>
            <w:r w:rsidR="008134BE">
              <w:rPr>
                <w:noProof/>
                <w:webHidden/>
              </w:rPr>
              <w:fldChar w:fldCharType="begin"/>
            </w:r>
            <w:r w:rsidR="008134BE">
              <w:rPr>
                <w:noProof/>
                <w:webHidden/>
              </w:rPr>
              <w:instrText xml:space="preserve"> PAGEREF _Toc193983846 \h </w:instrText>
            </w:r>
            <w:r w:rsidR="008134BE">
              <w:rPr>
                <w:noProof/>
                <w:webHidden/>
              </w:rPr>
            </w:r>
            <w:r w:rsidR="008134BE">
              <w:rPr>
                <w:noProof/>
                <w:webHidden/>
              </w:rPr>
              <w:fldChar w:fldCharType="separate"/>
            </w:r>
            <w:r w:rsidR="00204FF7">
              <w:rPr>
                <w:noProof/>
                <w:webHidden/>
              </w:rPr>
              <w:t>7</w:t>
            </w:r>
            <w:r w:rsidR="008134BE">
              <w:rPr>
                <w:noProof/>
                <w:webHidden/>
              </w:rPr>
              <w:fldChar w:fldCharType="end"/>
            </w:r>
          </w:hyperlink>
        </w:p>
        <w:p w14:paraId="50AB12C9" w14:textId="519D6DA6" w:rsidR="008134BE" w:rsidRDefault="00D73BA3">
          <w:pPr>
            <w:pStyle w:val="TM2"/>
            <w:rPr>
              <w:noProof/>
            </w:rPr>
          </w:pPr>
          <w:hyperlink w:anchor="_Toc193983847" w:history="1">
            <w:r w:rsidR="008134BE" w:rsidRPr="00AF5DC6">
              <w:rPr>
                <w:rStyle w:val="Lienhypertexte"/>
                <w:rFonts w:cstheme="minorHAnsi"/>
                <w:noProof/>
                <w:lang w:val="en"/>
              </w:rPr>
              <w:t>Payment procedure</w:t>
            </w:r>
            <w:r w:rsidR="008134BE">
              <w:rPr>
                <w:noProof/>
                <w:webHidden/>
              </w:rPr>
              <w:tab/>
            </w:r>
            <w:r w:rsidR="008134BE">
              <w:rPr>
                <w:noProof/>
                <w:webHidden/>
              </w:rPr>
              <w:fldChar w:fldCharType="begin"/>
            </w:r>
            <w:r w:rsidR="008134BE">
              <w:rPr>
                <w:noProof/>
                <w:webHidden/>
              </w:rPr>
              <w:instrText xml:space="preserve"> PAGEREF _Toc193983847 \h </w:instrText>
            </w:r>
            <w:r w:rsidR="008134BE">
              <w:rPr>
                <w:noProof/>
                <w:webHidden/>
              </w:rPr>
            </w:r>
            <w:r w:rsidR="008134BE">
              <w:rPr>
                <w:noProof/>
                <w:webHidden/>
              </w:rPr>
              <w:fldChar w:fldCharType="separate"/>
            </w:r>
            <w:r w:rsidR="00204FF7">
              <w:rPr>
                <w:noProof/>
                <w:webHidden/>
              </w:rPr>
              <w:t>7</w:t>
            </w:r>
            <w:r w:rsidR="008134BE">
              <w:rPr>
                <w:noProof/>
                <w:webHidden/>
              </w:rPr>
              <w:fldChar w:fldCharType="end"/>
            </w:r>
          </w:hyperlink>
        </w:p>
        <w:p w14:paraId="4DFC8A20" w14:textId="03D00AEE" w:rsidR="008134BE" w:rsidRDefault="00D73BA3">
          <w:pPr>
            <w:pStyle w:val="TM2"/>
            <w:rPr>
              <w:noProof/>
            </w:rPr>
          </w:pPr>
          <w:hyperlink w:anchor="_Toc193983848" w:history="1">
            <w:r w:rsidR="008134BE" w:rsidRPr="00AF5DC6">
              <w:rPr>
                <w:rStyle w:val="Lienhypertexte"/>
                <w:noProof/>
                <w:lang w:val="en"/>
              </w:rPr>
              <w:t>Payment terms and late payment interest</w:t>
            </w:r>
            <w:r w:rsidR="008134BE">
              <w:rPr>
                <w:noProof/>
                <w:webHidden/>
              </w:rPr>
              <w:tab/>
            </w:r>
            <w:r w:rsidR="008134BE">
              <w:rPr>
                <w:noProof/>
                <w:webHidden/>
              </w:rPr>
              <w:fldChar w:fldCharType="begin"/>
            </w:r>
            <w:r w:rsidR="008134BE">
              <w:rPr>
                <w:noProof/>
                <w:webHidden/>
              </w:rPr>
              <w:instrText xml:space="preserve"> PAGEREF _Toc193983848 \h </w:instrText>
            </w:r>
            <w:r w:rsidR="008134BE">
              <w:rPr>
                <w:noProof/>
                <w:webHidden/>
              </w:rPr>
            </w:r>
            <w:r w:rsidR="008134BE">
              <w:rPr>
                <w:noProof/>
                <w:webHidden/>
              </w:rPr>
              <w:fldChar w:fldCharType="separate"/>
            </w:r>
            <w:r w:rsidR="00204FF7">
              <w:rPr>
                <w:noProof/>
                <w:webHidden/>
              </w:rPr>
              <w:t>7</w:t>
            </w:r>
            <w:r w:rsidR="008134BE">
              <w:rPr>
                <w:noProof/>
                <w:webHidden/>
              </w:rPr>
              <w:fldChar w:fldCharType="end"/>
            </w:r>
          </w:hyperlink>
        </w:p>
        <w:p w14:paraId="6C4BD70C" w14:textId="21103FCF" w:rsidR="008134BE" w:rsidRDefault="00D73BA3">
          <w:pPr>
            <w:pStyle w:val="TM2"/>
            <w:rPr>
              <w:noProof/>
            </w:rPr>
          </w:pPr>
          <w:hyperlink w:anchor="_Toc193983849" w:history="1">
            <w:r w:rsidR="008134BE" w:rsidRPr="00AF5DC6">
              <w:rPr>
                <w:rStyle w:val="Lienhypertexte"/>
                <w:noProof/>
                <w:lang w:val="en"/>
              </w:rPr>
              <w:t>Presentation of payment demands</w:t>
            </w:r>
            <w:r w:rsidR="008134BE">
              <w:rPr>
                <w:noProof/>
                <w:webHidden/>
              </w:rPr>
              <w:tab/>
            </w:r>
            <w:r w:rsidR="008134BE">
              <w:rPr>
                <w:noProof/>
                <w:webHidden/>
              </w:rPr>
              <w:fldChar w:fldCharType="begin"/>
            </w:r>
            <w:r w:rsidR="008134BE">
              <w:rPr>
                <w:noProof/>
                <w:webHidden/>
              </w:rPr>
              <w:instrText xml:space="preserve"> PAGEREF _Toc193983849 \h </w:instrText>
            </w:r>
            <w:r w:rsidR="008134BE">
              <w:rPr>
                <w:noProof/>
                <w:webHidden/>
              </w:rPr>
            </w:r>
            <w:r w:rsidR="008134BE">
              <w:rPr>
                <w:noProof/>
                <w:webHidden/>
              </w:rPr>
              <w:fldChar w:fldCharType="separate"/>
            </w:r>
            <w:r w:rsidR="00204FF7">
              <w:rPr>
                <w:noProof/>
                <w:webHidden/>
              </w:rPr>
              <w:t>8</w:t>
            </w:r>
            <w:r w:rsidR="008134BE">
              <w:rPr>
                <w:noProof/>
                <w:webHidden/>
              </w:rPr>
              <w:fldChar w:fldCharType="end"/>
            </w:r>
          </w:hyperlink>
        </w:p>
        <w:p w14:paraId="3485D701" w14:textId="771C205B" w:rsidR="008134BE" w:rsidRDefault="00D73BA3">
          <w:pPr>
            <w:pStyle w:val="TM2"/>
            <w:rPr>
              <w:noProof/>
            </w:rPr>
          </w:pPr>
          <w:hyperlink w:anchor="_Toc193983850" w:history="1">
            <w:r w:rsidR="008134BE" w:rsidRPr="00AF5DC6">
              <w:rPr>
                <w:rStyle w:val="Lienhypertexte"/>
                <w:noProof/>
                <w:lang w:val="en"/>
              </w:rPr>
              <w:t>Bank transfer</w:t>
            </w:r>
            <w:r w:rsidR="008134BE">
              <w:rPr>
                <w:noProof/>
                <w:webHidden/>
              </w:rPr>
              <w:tab/>
            </w:r>
            <w:r w:rsidR="008134BE">
              <w:rPr>
                <w:noProof/>
                <w:webHidden/>
              </w:rPr>
              <w:fldChar w:fldCharType="begin"/>
            </w:r>
            <w:r w:rsidR="008134BE">
              <w:rPr>
                <w:noProof/>
                <w:webHidden/>
              </w:rPr>
              <w:instrText xml:space="preserve"> PAGEREF _Toc193983850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0D960DB8" w14:textId="57AAE085" w:rsidR="008134BE" w:rsidRDefault="00D73BA3">
          <w:pPr>
            <w:pStyle w:val="TM2"/>
            <w:rPr>
              <w:noProof/>
            </w:rPr>
          </w:pPr>
          <w:hyperlink w:anchor="_Toc193983851" w:history="1">
            <w:r w:rsidR="008134BE" w:rsidRPr="00AF5DC6">
              <w:rPr>
                <w:rStyle w:val="Lienhypertexte"/>
                <w:noProof/>
                <w:lang w:val="en"/>
              </w:rPr>
              <w:t>Value added tax (VAT)</w:t>
            </w:r>
            <w:r w:rsidR="008134BE">
              <w:rPr>
                <w:noProof/>
                <w:webHidden/>
              </w:rPr>
              <w:tab/>
            </w:r>
            <w:r w:rsidR="008134BE">
              <w:rPr>
                <w:noProof/>
                <w:webHidden/>
              </w:rPr>
              <w:fldChar w:fldCharType="begin"/>
            </w:r>
            <w:r w:rsidR="008134BE">
              <w:rPr>
                <w:noProof/>
                <w:webHidden/>
              </w:rPr>
              <w:instrText xml:space="preserve"> PAGEREF _Toc193983851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509902D7" w14:textId="2CA333DE" w:rsidR="008134BE" w:rsidRDefault="00D73BA3">
          <w:pPr>
            <w:pStyle w:val="TM2"/>
            <w:rPr>
              <w:noProof/>
            </w:rPr>
          </w:pPr>
          <w:hyperlink w:anchor="_Toc193983852" w:history="1">
            <w:r w:rsidR="008134BE" w:rsidRPr="00AF5DC6">
              <w:rPr>
                <w:rStyle w:val="Lienhypertexte"/>
                <w:noProof/>
                <w:lang w:val="en"/>
              </w:rPr>
              <w:t>Taxes and duties</w:t>
            </w:r>
            <w:r w:rsidR="008134BE">
              <w:rPr>
                <w:noProof/>
                <w:webHidden/>
              </w:rPr>
              <w:tab/>
            </w:r>
            <w:r w:rsidR="008134BE">
              <w:rPr>
                <w:noProof/>
                <w:webHidden/>
              </w:rPr>
              <w:fldChar w:fldCharType="begin"/>
            </w:r>
            <w:r w:rsidR="008134BE">
              <w:rPr>
                <w:noProof/>
                <w:webHidden/>
              </w:rPr>
              <w:instrText xml:space="preserve"> PAGEREF _Toc193983852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190ED863" w14:textId="2BEED0EC"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53" w:history="1">
            <w:r w:rsidR="008134BE" w:rsidRPr="00AF5DC6">
              <w:rPr>
                <w:rStyle w:val="Lienhypertexte"/>
                <w:b/>
                <w:caps/>
                <w:noProof/>
              </w:rPr>
              <w:t>ARTICLE 5:</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inspection and acceptance activities</w:t>
            </w:r>
            <w:r w:rsidR="008134BE">
              <w:rPr>
                <w:noProof/>
                <w:webHidden/>
              </w:rPr>
              <w:tab/>
            </w:r>
            <w:r w:rsidR="008134BE">
              <w:rPr>
                <w:noProof/>
                <w:webHidden/>
              </w:rPr>
              <w:fldChar w:fldCharType="begin"/>
            </w:r>
            <w:r w:rsidR="008134BE">
              <w:rPr>
                <w:noProof/>
                <w:webHidden/>
              </w:rPr>
              <w:instrText xml:space="preserve"> PAGEREF _Toc193983853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698FFF1E" w14:textId="10BC48F4" w:rsidR="008134BE" w:rsidRDefault="00D73BA3">
          <w:pPr>
            <w:pStyle w:val="TM2"/>
            <w:rPr>
              <w:noProof/>
            </w:rPr>
          </w:pPr>
          <w:hyperlink w:anchor="_Toc193983854" w:history="1">
            <w:r w:rsidR="008134BE" w:rsidRPr="00AF5DC6">
              <w:rPr>
                <w:rStyle w:val="Lienhypertexte"/>
                <w:noProof/>
                <w:lang w:val="en"/>
              </w:rPr>
              <w:t>Inspection activities</w:t>
            </w:r>
            <w:r w:rsidR="008134BE">
              <w:rPr>
                <w:noProof/>
                <w:webHidden/>
              </w:rPr>
              <w:tab/>
            </w:r>
            <w:r w:rsidR="008134BE">
              <w:rPr>
                <w:noProof/>
                <w:webHidden/>
              </w:rPr>
              <w:fldChar w:fldCharType="begin"/>
            </w:r>
            <w:r w:rsidR="008134BE">
              <w:rPr>
                <w:noProof/>
                <w:webHidden/>
              </w:rPr>
              <w:instrText xml:space="preserve"> PAGEREF _Toc193983854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543B01BB" w14:textId="069013DC" w:rsidR="008134BE" w:rsidRDefault="00D73BA3">
          <w:pPr>
            <w:pStyle w:val="TM2"/>
            <w:rPr>
              <w:noProof/>
            </w:rPr>
          </w:pPr>
          <w:hyperlink w:anchor="_Toc193983855" w:history="1">
            <w:r w:rsidR="008134BE" w:rsidRPr="00AF5DC6">
              <w:rPr>
                <w:rStyle w:val="Lienhypertexte"/>
                <w:noProof/>
                <w:lang w:val="en"/>
              </w:rPr>
              <w:t>Acceptance of services and supplies</w:t>
            </w:r>
            <w:r w:rsidR="008134BE">
              <w:rPr>
                <w:noProof/>
                <w:webHidden/>
              </w:rPr>
              <w:tab/>
            </w:r>
            <w:r w:rsidR="008134BE">
              <w:rPr>
                <w:noProof/>
                <w:webHidden/>
              </w:rPr>
              <w:fldChar w:fldCharType="begin"/>
            </w:r>
            <w:r w:rsidR="008134BE">
              <w:rPr>
                <w:noProof/>
                <w:webHidden/>
              </w:rPr>
              <w:instrText xml:space="preserve"> PAGEREF _Toc193983855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76BE48FC" w14:textId="53E19575"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56" w:history="1">
            <w:r w:rsidR="008134BE" w:rsidRPr="00AF5DC6">
              <w:rPr>
                <w:rStyle w:val="Lienhypertexte"/>
                <w:b/>
                <w:caps/>
                <w:noProof/>
              </w:rPr>
              <w:t>ARTICLE 6:</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Specific terms of execution</w:t>
            </w:r>
            <w:r w:rsidR="008134BE">
              <w:rPr>
                <w:noProof/>
                <w:webHidden/>
              </w:rPr>
              <w:tab/>
            </w:r>
            <w:r w:rsidR="008134BE">
              <w:rPr>
                <w:noProof/>
                <w:webHidden/>
              </w:rPr>
              <w:fldChar w:fldCharType="begin"/>
            </w:r>
            <w:r w:rsidR="008134BE">
              <w:rPr>
                <w:noProof/>
                <w:webHidden/>
              </w:rPr>
              <w:instrText xml:space="preserve"> PAGEREF _Toc193983856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7D02D485" w14:textId="5E3A3F0F" w:rsidR="008134BE" w:rsidRDefault="00D73BA3">
          <w:pPr>
            <w:pStyle w:val="TM2"/>
            <w:rPr>
              <w:noProof/>
            </w:rPr>
          </w:pPr>
          <w:hyperlink w:anchor="_Toc193983857" w:history="1">
            <w:r w:rsidR="008134BE" w:rsidRPr="00AF5DC6">
              <w:rPr>
                <w:rStyle w:val="Lienhypertexte"/>
                <w:rFonts w:cstheme="minorHAnsi"/>
                <w:noProof/>
                <w:lang w:val="en"/>
              </w:rPr>
              <w:t>Deliverables table</w:t>
            </w:r>
            <w:r w:rsidR="008134BE">
              <w:rPr>
                <w:noProof/>
                <w:webHidden/>
              </w:rPr>
              <w:tab/>
            </w:r>
            <w:r w:rsidR="008134BE">
              <w:rPr>
                <w:noProof/>
                <w:webHidden/>
              </w:rPr>
              <w:fldChar w:fldCharType="begin"/>
            </w:r>
            <w:r w:rsidR="008134BE">
              <w:rPr>
                <w:noProof/>
                <w:webHidden/>
              </w:rPr>
              <w:instrText xml:space="preserve"> PAGEREF _Toc193983857 \h </w:instrText>
            </w:r>
            <w:r w:rsidR="008134BE">
              <w:rPr>
                <w:noProof/>
                <w:webHidden/>
              </w:rPr>
            </w:r>
            <w:r w:rsidR="008134BE">
              <w:rPr>
                <w:noProof/>
                <w:webHidden/>
              </w:rPr>
              <w:fldChar w:fldCharType="separate"/>
            </w:r>
            <w:r w:rsidR="00204FF7">
              <w:rPr>
                <w:noProof/>
                <w:webHidden/>
              </w:rPr>
              <w:t>9</w:t>
            </w:r>
            <w:r w:rsidR="008134BE">
              <w:rPr>
                <w:noProof/>
                <w:webHidden/>
              </w:rPr>
              <w:fldChar w:fldCharType="end"/>
            </w:r>
          </w:hyperlink>
        </w:p>
        <w:p w14:paraId="709FDE96" w14:textId="2D0C0692" w:rsidR="008134BE" w:rsidRDefault="00D73BA3">
          <w:pPr>
            <w:pStyle w:val="TM2"/>
            <w:rPr>
              <w:noProof/>
            </w:rPr>
          </w:pPr>
          <w:hyperlink w:anchor="_Toc193983858" w:history="1">
            <w:r w:rsidR="008134BE" w:rsidRPr="00AF5DC6">
              <w:rPr>
                <w:rStyle w:val="Lienhypertexte"/>
                <w:rFonts w:cstheme="minorHAnsi"/>
                <w:noProof/>
                <w:lang w:val="en"/>
              </w:rPr>
              <w:t>Expert in charge of the assignment</w:t>
            </w:r>
            <w:r w:rsidR="008134BE">
              <w:rPr>
                <w:noProof/>
                <w:webHidden/>
              </w:rPr>
              <w:tab/>
            </w:r>
            <w:r w:rsidR="008134BE">
              <w:rPr>
                <w:noProof/>
                <w:webHidden/>
              </w:rPr>
              <w:fldChar w:fldCharType="begin"/>
            </w:r>
            <w:r w:rsidR="008134BE">
              <w:rPr>
                <w:noProof/>
                <w:webHidden/>
              </w:rPr>
              <w:instrText xml:space="preserve"> PAGEREF _Toc193983858 \h </w:instrText>
            </w:r>
            <w:r w:rsidR="008134BE">
              <w:rPr>
                <w:noProof/>
                <w:webHidden/>
              </w:rPr>
            </w:r>
            <w:r w:rsidR="008134BE">
              <w:rPr>
                <w:noProof/>
                <w:webHidden/>
              </w:rPr>
              <w:fldChar w:fldCharType="separate"/>
            </w:r>
            <w:r w:rsidR="00204FF7">
              <w:rPr>
                <w:noProof/>
                <w:webHidden/>
              </w:rPr>
              <w:t>10</w:t>
            </w:r>
            <w:r w:rsidR="008134BE">
              <w:rPr>
                <w:noProof/>
                <w:webHidden/>
              </w:rPr>
              <w:fldChar w:fldCharType="end"/>
            </w:r>
          </w:hyperlink>
        </w:p>
        <w:p w14:paraId="402B0C77" w14:textId="116F18CD" w:rsidR="008134BE" w:rsidRDefault="00D73BA3">
          <w:pPr>
            <w:pStyle w:val="TM2"/>
            <w:rPr>
              <w:noProof/>
            </w:rPr>
          </w:pPr>
          <w:hyperlink w:anchor="_Toc193983859" w:history="1">
            <w:r w:rsidR="008134BE" w:rsidRPr="00AF5DC6">
              <w:rPr>
                <w:rStyle w:val="Lienhypertexte"/>
                <w:rFonts w:cstheme="minorHAnsi"/>
                <w:noProof/>
                <w:lang w:val="en"/>
              </w:rPr>
              <w:t>Place of execution</w:t>
            </w:r>
            <w:r w:rsidR="008134BE">
              <w:rPr>
                <w:noProof/>
                <w:webHidden/>
              </w:rPr>
              <w:tab/>
            </w:r>
            <w:r w:rsidR="008134BE">
              <w:rPr>
                <w:noProof/>
                <w:webHidden/>
              </w:rPr>
              <w:fldChar w:fldCharType="begin"/>
            </w:r>
            <w:r w:rsidR="008134BE">
              <w:rPr>
                <w:noProof/>
                <w:webHidden/>
              </w:rPr>
              <w:instrText xml:space="preserve"> PAGEREF _Toc193983859 \h </w:instrText>
            </w:r>
            <w:r w:rsidR="008134BE">
              <w:rPr>
                <w:noProof/>
                <w:webHidden/>
              </w:rPr>
            </w:r>
            <w:r w:rsidR="008134BE">
              <w:rPr>
                <w:noProof/>
                <w:webHidden/>
              </w:rPr>
              <w:fldChar w:fldCharType="separate"/>
            </w:r>
            <w:r w:rsidR="00204FF7">
              <w:rPr>
                <w:noProof/>
                <w:webHidden/>
              </w:rPr>
              <w:t>10</w:t>
            </w:r>
            <w:r w:rsidR="008134BE">
              <w:rPr>
                <w:noProof/>
                <w:webHidden/>
              </w:rPr>
              <w:fldChar w:fldCharType="end"/>
            </w:r>
          </w:hyperlink>
        </w:p>
        <w:p w14:paraId="4E8A0154" w14:textId="30146958" w:rsidR="008134BE" w:rsidRDefault="00D73BA3">
          <w:pPr>
            <w:pStyle w:val="TM2"/>
            <w:rPr>
              <w:noProof/>
            </w:rPr>
          </w:pPr>
          <w:hyperlink w:anchor="_Toc193983860" w:history="1">
            <w:r w:rsidR="008134BE" w:rsidRPr="00AF5DC6">
              <w:rPr>
                <w:rStyle w:val="Lienhypertexte"/>
                <w:noProof/>
                <w:lang w:val="en"/>
              </w:rPr>
              <w:t xml:space="preserve">Language of the </w:t>
            </w:r>
            <w:r w:rsidR="008134BE" w:rsidRPr="00AF5DC6">
              <w:rPr>
                <w:rStyle w:val="Lienhypertexte"/>
                <w:rFonts w:cstheme="minorHAnsi"/>
                <w:smallCaps/>
                <w:noProof/>
                <w:lang w:val="en"/>
              </w:rPr>
              <w:t>Contract</w:t>
            </w:r>
            <w:r w:rsidR="008134BE">
              <w:rPr>
                <w:noProof/>
                <w:webHidden/>
              </w:rPr>
              <w:tab/>
            </w:r>
            <w:r w:rsidR="008134BE">
              <w:rPr>
                <w:noProof/>
                <w:webHidden/>
              </w:rPr>
              <w:fldChar w:fldCharType="begin"/>
            </w:r>
            <w:r w:rsidR="008134BE">
              <w:rPr>
                <w:noProof/>
                <w:webHidden/>
              </w:rPr>
              <w:instrText xml:space="preserve"> PAGEREF _Toc193983860 \h </w:instrText>
            </w:r>
            <w:r w:rsidR="008134BE">
              <w:rPr>
                <w:noProof/>
                <w:webHidden/>
              </w:rPr>
            </w:r>
            <w:r w:rsidR="008134BE">
              <w:rPr>
                <w:noProof/>
                <w:webHidden/>
              </w:rPr>
              <w:fldChar w:fldCharType="separate"/>
            </w:r>
            <w:r w:rsidR="00204FF7">
              <w:rPr>
                <w:noProof/>
                <w:webHidden/>
              </w:rPr>
              <w:t>10</w:t>
            </w:r>
            <w:r w:rsidR="008134BE">
              <w:rPr>
                <w:noProof/>
                <w:webHidden/>
              </w:rPr>
              <w:fldChar w:fldCharType="end"/>
            </w:r>
          </w:hyperlink>
        </w:p>
        <w:p w14:paraId="1F61D407" w14:textId="45E16921" w:rsidR="008134BE" w:rsidRDefault="00D73BA3">
          <w:pPr>
            <w:pStyle w:val="TM2"/>
            <w:rPr>
              <w:noProof/>
            </w:rPr>
          </w:pPr>
          <w:hyperlink w:anchor="_Toc193983861" w:history="1">
            <w:r w:rsidR="008134BE" w:rsidRPr="00AF5DC6">
              <w:rPr>
                <w:rStyle w:val="Lienhypertexte"/>
                <w:noProof/>
                <w:lang w:val="en"/>
              </w:rPr>
              <w:t xml:space="preserve">Commitments of the </w:t>
            </w:r>
            <w:r w:rsidR="008134BE" w:rsidRPr="00AF5DC6">
              <w:rPr>
                <w:rStyle w:val="Lienhypertexte"/>
                <w:rFonts w:cstheme="minorHAnsi"/>
                <w:smallCaps/>
                <w:noProof/>
                <w:lang w:val="en"/>
              </w:rPr>
              <w:t>Contractor</w:t>
            </w:r>
            <w:r w:rsidR="008134BE">
              <w:rPr>
                <w:noProof/>
                <w:webHidden/>
              </w:rPr>
              <w:tab/>
            </w:r>
            <w:r w:rsidR="008134BE">
              <w:rPr>
                <w:noProof/>
                <w:webHidden/>
              </w:rPr>
              <w:fldChar w:fldCharType="begin"/>
            </w:r>
            <w:r w:rsidR="008134BE">
              <w:rPr>
                <w:noProof/>
                <w:webHidden/>
              </w:rPr>
              <w:instrText xml:space="preserve"> PAGEREF _Toc193983861 \h </w:instrText>
            </w:r>
            <w:r w:rsidR="008134BE">
              <w:rPr>
                <w:noProof/>
                <w:webHidden/>
              </w:rPr>
            </w:r>
            <w:r w:rsidR="008134BE">
              <w:rPr>
                <w:noProof/>
                <w:webHidden/>
              </w:rPr>
              <w:fldChar w:fldCharType="separate"/>
            </w:r>
            <w:r w:rsidR="00204FF7">
              <w:rPr>
                <w:noProof/>
                <w:webHidden/>
              </w:rPr>
              <w:t>10</w:t>
            </w:r>
            <w:r w:rsidR="008134BE">
              <w:rPr>
                <w:noProof/>
                <w:webHidden/>
              </w:rPr>
              <w:fldChar w:fldCharType="end"/>
            </w:r>
          </w:hyperlink>
        </w:p>
        <w:p w14:paraId="070FC239" w14:textId="50DA2FDB" w:rsidR="008134BE" w:rsidRDefault="00D73BA3">
          <w:pPr>
            <w:pStyle w:val="TM2"/>
            <w:rPr>
              <w:noProof/>
            </w:rPr>
          </w:pPr>
          <w:hyperlink w:anchor="_Toc193983862" w:history="1">
            <w:r w:rsidR="008134BE" w:rsidRPr="00AF5DC6">
              <w:rPr>
                <w:rStyle w:val="Lienhypertexte"/>
                <w:noProof/>
                <w:lang w:val="en"/>
              </w:rPr>
              <w:t>Confidentiality</w:t>
            </w:r>
            <w:r w:rsidR="008134BE">
              <w:rPr>
                <w:noProof/>
                <w:webHidden/>
              </w:rPr>
              <w:tab/>
            </w:r>
            <w:r w:rsidR="008134BE">
              <w:rPr>
                <w:noProof/>
                <w:webHidden/>
              </w:rPr>
              <w:fldChar w:fldCharType="begin"/>
            </w:r>
            <w:r w:rsidR="008134BE">
              <w:rPr>
                <w:noProof/>
                <w:webHidden/>
              </w:rPr>
              <w:instrText xml:space="preserve"> PAGEREF _Toc193983862 \h </w:instrText>
            </w:r>
            <w:r w:rsidR="008134BE">
              <w:rPr>
                <w:noProof/>
                <w:webHidden/>
              </w:rPr>
            </w:r>
            <w:r w:rsidR="008134BE">
              <w:rPr>
                <w:noProof/>
                <w:webHidden/>
              </w:rPr>
              <w:fldChar w:fldCharType="separate"/>
            </w:r>
            <w:r w:rsidR="00204FF7">
              <w:rPr>
                <w:noProof/>
                <w:webHidden/>
              </w:rPr>
              <w:t>11</w:t>
            </w:r>
            <w:r w:rsidR="008134BE">
              <w:rPr>
                <w:noProof/>
                <w:webHidden/>
              </w:rPr>
              <w:fldChar w:fldCharType="end"/>
            </w:r>
          </w:hyperlink>
        </w:p>
        <w:p w14:paraId="029AC899" w14:textId="4A416895" w:rsidR="008134BE" w:rsidRDefault="00D73BA3">
          <w:pPr>
            <w:pStyle w:val="TM2"/>
            <w:rPr>
              <w:noProof/>
            </w:rPr>
          </w:pPr>
          <w:hyperlink w:anchor="_Toc193983863" w:history="1">
            <w:r w:rsidR="008134BE" w:rsidRPr="00AF5DC6">
              <w:rPr>
                <w:rStyle w:val="Lienhypertexte"/>
                <w:noProof/>
                <w:lang w:val="en"/>
              </w:rPr>
              <w:t>Provision of documents</w:t>
            </w:r>
            <w:r w:rsidR="008134BE">
              <w:rPr>
                <w:noProof/>
                <w:webHidden/>
              </w:rPr>
              <w:tab/>
            </w:r>
            <w:r w:rsidR="008134BE">
              <w:rPr>
                <w:noProof/>
                <w:webHidden/>
              </w:rPr>
              <w:fldChar w:fldCharType="begin"/>
            </w:r>
            <w:r w:rsidR="008134BE">
              <w:rPr>
                <w:noProof/>
                <w:webHidden/>
              </w:rPr>
              <w:instrText xml:space="preserve"> PAGEREF _Toc193983863 \h </w:instrText>
            </w:r>
            <w:r w:rsidR="008134BE">
              <w:rPr>
                <w:noProof/>
                <w:webHidden/>
              </w:rPr>
            </w:r>
            <w:r w:rsidR="008134BE">
              <w:rPr>
                <w:noProof/>
                <w:webHidden/>
              </w:rPr>
              <w:fldChar w:fldCharType="separate"/>
            </w:r>
            <w:r w:rsidR="00204FF7">
              <w:rPr>
                <w:noProof/>
                <w:webHidden/>
              </w:rPr>
              <w:t>11</w:t>
            </w:r>
            <w:r w:rsidR="008134BE">
              <w:rPr>
                <w:noProof/>
                <w:webHidden/>
              </w:rPr>
              <w:fldChar w:fldCharType="end"/>
            </w:r>
          </w:hyperlink>
        </w:p>
        <w:p w14:paraId="070E386D" w14:textId="4613F1E3" w:rsidR="008134BE" w:rsidRDefault="00D73BA3">
          <w:pPr>
            <w:pStyle w:val="TM2"/>
            <w:rPr>
              <w:noProof/>
            </w:rPr>
          </w:pPr>
          <w:hyperlink w:anchor="_Toc193983864" w:history="1">
            <w:r w:rsidR="008134BE" w:rsidRPr="00AF5DC6">
              <w:rPr>
                <w:rStyle w:val="Lienhypertexte"/>
                <w:noProof/>
                <w:lang w:val="en"/>
              </w:rPr>
              <w:t>Insurance</w:t>
            </w:r>
            <w:r w:rsidR="008134BE">
              <w:rPr>
                <w:noProof/>
                <w:webHidden/>
              </w:rPr>
              <w:tab/>
            </w:r>
            <w:r w:rsidR="008134BE">
              <w:rPr>
                <w:noProof/>
                <w:webHidden/>
              </w:rPr>
              <w:fldChar w:fldCharType="begin"/>
            </w:r>
            <w:r w:rsidR="008134BE">
              <w:rPr>
                <w:noProof/>
                <w:webHidden/>
              </w:rPr>
              <w:instrText xml:space="preserve"> PAGEREF _Toc193983864 \h </w:instrText>
            </w:r>
            <w:r w:rsidR="008134BE">
              <w:rPr>
                <w:noProof/>
                <w:webHidden/>
              </w:rPr>
            </w:r>
            <w:r w:rsidR="008134BE">
              <w:rPr>
                <w:noProof/>
                <w:webHidden/>
              </w:rPr>
              <w:fldChar w:fldCharType="separate"/>
            </w:r>
            <w:r w:rsidR="00204FF7">
              <w:rPr>
                <w:noProof/>
                <w:webHidden/>
              </w:rPr>
              <w:t>11</w:t>
            </w:r>
            <w:r w:rsidR="008134BE">
              <w:rPr>
                <w:noProof/>
                <w:webHidden/>
              </w:rPr>
              <w:fldChar w:fldCharType="end"/>
            </w:r>
          </w:hyperlink>
        </w:p>
        <w:p w14:paraId="479772D5" w14:textId="78C2D5CB" w:rsidR="008134BE" w:rsidRDefault="00D73BA3">
          <w:pPr>
            <w:pStyle w:val="TM2"/>
            <w:rPr>
              <w:noProof/>
            </w:rPr>
          </w:pPr>
          <w:hyperlink w:anchor="_Toc193983865" w:history="1">
            <w:r w:rsidR="008134BE" w:rsidRPr="00AF5DC6">
              <w:rPr>
                <w:rStyle w:val="Lienhypertexte"/>
                <w:noProof/>
                <w:lang w:val="en"/>
              </w:rPr>
              <w:t>Contact person and communication</w:t>
            </w:r>
            <w:r w:rsidR="008134BE">
              <w:rPr>
                <w:noProof/>
                <w:webHidden/>
              </w:rPr>
              <w:tab/>
            </w:r>
            <w:r w:rsidR="008134BE">
              <w:rPr>
                <w:noProof/>
                <w:webHidden/>
              </w:rPr>
              <w:fldChar w:fldCharType="begin"/>
            </w:r>
            <w:r w:rsidR="008134BE">
              <w:rPr>
                <w:noProof/>
                <w:webHidden/>
              </w:rPr>
              <w:instrText xml:space="preserve"> PAGEREF _Toc193983865 \h </w:instrText>
            </w:r>
            <w:r w:rsidR="008134BE">
              <w:rPr>
                <w:noProof/>
                <w:webHidden/>
              </w:rPr>
            </w:r>
            <w:r w:rsidR="008134BE">
              <w:rPr>
                <w:noProof/>
                <w:webHidden/>
              </w:rPr>
              <w:fldChar w:fldCharType="separate"/>
            </w:r>
            <w:r w:rsidR="00204FF7">
              <w:rPr>
                <w:noProof/>
                <w:webHidden/>
              </w:rPr>
              <w:t>12</w:t>
            </w:r>
            <w:r w:rsidR="008134BE">
              <w:rPr>
                <w:noProof/>
                <w:webHidden/>
              </w:rPr>
              <w:fldChar w:fldCharType="end"/>
            </w:r>
          </w:hyperlink>
        </w:p>
        <w:p w14:paraId="181D3FEC" w14:textId="1629372A" w:rsidR="008134BE" w:rsidRDefault="00D73BA3">
          <w:pPr>
            <w:pStyle w:val="TM2"/>
            <w:rPr>
              <w:noProof/>
            </w:rPr>
          </w:pPr>
          <w:hyperlink w:anchor="_Toc193983866" w:history="1">
            <w:r w:rsidR="008134BE" w:rsidRPr="00AF5DC6">
              <w:rPr>
                <w:rStyle w:val="Lienhypertexte"/>
                <w:noProof/>
                <w:lang w:val="en"/>
              </w:rPr>
              <w:t>Understaking against deforestation</w:t>
            </w:r>
            <w:r w:rsidR="008134BE">
              <w:rPr>
                <w:noProof/>
                <w:webHidden/>
              </w:rPr>
              <w:tab/>
            </w:r>
            <w:r w:rsidR="008134BE">
              <w:rPr>
                <w:noProof/>
                <w:webHidden/>
              </w:rPr>
              <w:fldChar w:fldCharType="begin"/>
            </w:r>
            <w:r w:rsidR="008134BE">
              <w:rPr>
                <w:noProof/>
                <w:webHidden/>
              </w:rPr>
              <w:instrText xml:space="preserve"> PAGEREF _Toc193983866 \h </w:instrText>
            </w:r>
            <w:r w:rsidR="008134BE">
              <w:rPr>
                <w:noProof/>
                <w:webHidden/>
              </w:rPr>
            </w:r>
            <w:r w:rsidR="008134BE">
              <w:rPr>
                <w:noProof/>
                <w:webHidden/>
              </w:rPr>
              <w:fldChar w:fldCharType="separate"/>
            </w:r>
            <w:r w:rsidR="00204FF7">
              <w:rPr>
                <w:noProof/>
                <w:webHidden/>
              </w:rPr>
              <w:t>12</w:t>
            </w:r>
            <w:r w:rsidR="008134BE">
              <w:rPr>
                <w:noProof/>
                <w:webHidden/>
              </w:rPr>
              <w:fldChar w:fldCharType="end"/>
            </w:r>
          </w:hyperlink>
        </w:p>
        <w:p w14:paraId="3529F02A" w14:textId="20C6A812"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67" w:history="1">
            <w:r w:rsidR="008134BE" w:rsidRPr="00AF5DC6">
              <w:rPr>
                <w:rStyle w:val="Lienhypertexte"/>
                <w:b/>
                <w:caps/>
                <w:noProof/>
              </w:rPr>
              <w:t>ARTICLE 7:</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Re-examination clause</w:t>
            </w:r>
            <w:r w:rsidR="008134BE">
              <w:rPr>
                <w:noProof/>
                <w:webHidden/>
              </w:rPr>
              <w:tab/>
            </w:r>
            <w:r w:rsidR="008134BE">
              <w:rPr>
                <w:noProof/>
                <w:webHidden/>
              </w:rPr>
              <w:fldChar w:fldCharType="begin"/>
            </w:r>
            <w:r w:rsidR="008134BE">
              <w:rPr>
                <w:noProof/>
                <w:webHidden/>
              </w:rPr>
              <w:instrText xml:space="preserve"> PAGEREF _Toc193983867 \h </w:instrText>
            </w:r>
            <w:r w:rsidR="008134BE">
              <w:rPr>
                <w:noProof/>
                <w:webHidden/>
              </w:rPr>
            </w:r>
            <w:r w:rsidR="008134BE">
              <w:rPr>
                <w:noProof/>
                <w:webHidden/>
              </w:rPr>
              <w:fldChar w:fldCharType="separate"/>
            </w:r>
            <w:r w:rsidR="00204FF7">
              <w:rPr>
                <w:noProof/>
                <w:webHidden/>
              </w:rPr>
              <w:t>13</w:t>
            </w:r>
            <w:r w:rsidR="008134BE">
              <w:rPr>
                <w:noProof/>
                <w:webHidden/>
              </w:rPr>
              <w:fldChar w:fldCharType="end"/>
            </w:r>
          </w:hyperlink>
        </w:p>
        <w:p w14:paraId="24EF5446" w14:textId="0FFA2240"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68" w:history="1">
            <w:r w:rsidR="008134BE" w:rsidRPr="00AF5DC6">
              <w:rPr>
                <w:rStyle w:val="Lienhypertexte"/>
                <w:b/>
                <w:caps/>
                <w:noProof/>
              </w:rPr>
              <w:t>ARTICLE 8:</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Similar services</w:t>
            </w:r>
            <w:r w:rsidR="008134BE">
              <w:rPr>
                <w:noProof/>
                <w:webHidden/>
              </w:rPr>
              <w:tab/>
            </w:r>
            <w:r w:rsidR="008134BE">
              <w:rPr>
                <w:noProof/>
                <w:webHidden/>
              </w:rPr>
              <w:fldChar w:fldCharType="begin"/>
            </w:r>
            <w:r w:rsidR="008134BE">
              <w:rPr>
                <w:noProof/>
                <w:webHidden/>
              </w:rPr>
              <w:instrText xml:space="preserve"> PAGEREF _Toc193983868 \h </w:instrText>
            </w:r>
            <w:r w:rsidR="008134BE">
              <w:rPr>
                <w:noProof/>
                <w:webHidden/>
              </w:rPr>
            </w:r>
            <w:r w:rsidR="008134BE">
              <w:rPr>
                <w:noProof/>
                <w:webHidden/>
              </w:rPr>
              <w:fldChar w:fldCharType="separate"/>
            </w:r>
            <w:r w:rsidR="00204FF7">
              <w:rPr>
                <w:noProof/>
                <w:webHidden/>
              </w:rPr>
              <w:t>13</w:t>
            </w:r>
            <w:r w:rsidR="008134BE">
              <w:rPr>
                <w:noProof/>
                <w:webHidden/>
              </w:rPr>
              <w:fldChar w:fldCharType="end"/>
            </w:r>
          </w:hyperlink>
        </w:p>
        <w:p w14:paraId="0C80D32E" w14:textId="6F759194"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69" w:history="1">
            <w:r w:rsidR="008134BE" w:rsidRPr="00AF5DC6">
              <w:rPr>
                <w:rStyle w:val="Lienhypertexte"/>
                <w:b/>
                <w:caps/>
                <w:noProof/>
              </w:rPr>
              <w:t>ARTICLE 9:</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penalties</w:t>
            </w:r>
            <w:r w:rsidR="008134BE">
              <w:rPr>
                <w:noProof/>
                <w:webHidden/>
              </w:rPr>
              <w:tab/>
            </w:r>
            <w:r w:rsidR="008134BE">
              <w:rPr>
                <w:noProof/>
                <w:webHidden/>
              </w:rPr>
              <w:fldChar w:fldCharType="begin"/>
            </w:r>
            <w:r w:rsidR="008134BE">
              <w:rPr>
                <w:noProof/>
                <w:webHidden/>
              </w:rPr>
              <w:instrText xml:space="preserve"> PAGEREF _Toc193983869 \h </w:instrText>
            </w:r>
            <w:r w:rsidR="008134BE">
              <w:rPr>
                <w:noProof/>
                <w:webHidden/>
              </w:rPr>
            </w:r>
            <w:r w:rsidR="008134BE">
              <w:rPr>
                <w:noProof/>
                <w:webHidden/>
              </w:rPr>
              <w:fldChar w:fldCharType="separate"/>
            </w:r>
            <w:r w:rsidR="00204FF7">
              <w:rPr>
                <w:noProof/>
                <w:webHidden/>
              </w:rPr>
              <w:t>13</w:t>
            </w:r>
            <w:r w:rsidR="008134BE">
              <w:rPr>
                <w:noProof/>
                <w:webHidden/>
              </w:rPr>
              <w:fldChar w:fldCharType="end"/>
            </w:r>
          </w:hyperlink>
        </w:p>
        <w:p w14:paraId="453245B5" w14:textId="73F1CFD5" w:rsidR="008134BE" w:rsidRDefault="00D73BA3">
          <w:pPr>
            <w:pStyle w:val="TM2"/>
            <w:rPr>
              <w:noProof/>
            </w:rPr>
          </w:pPr>
          <w:hyperlink w:anchor="_Toc193983870" w:history="1">
            <w:r w:rsidR="008134BE" w:rsidRPr="00AF5DC6">
              <w:rPr>
                <w:rStyle w:val="Lienhypertexte"/>
                <w:noProof/>
                <w:lang w:val="en"/>
              </w:rPr>
              <w:t>Penalties for periodic documentary deliverables</w:t>
            </w:r>
            <w:r w:rsidR="008134BE">
              <w:rPr>
                <w:noProof/>
                <w:webHidden/>
              </w:rPr>
              <w:tab/>
            </w:r>
            <w:r w:rsidR="008134BE">
              <w:rPr>
                <w:noProof/>
                <w:webHidden/>
              </w:rPr>
              <w:fldChar w:fldCharType="begin"/>
            </w:r>
            <w:r w:rsidR="008134BE">
              <w:rPr>
                <w:noProof/>
                <w:webHidden/>
              </w:rPr>
              <w:instrText xml:space="preserve"> PAGEREF _Toc193983870 \h </w:instrText>
            </w:r>
            <w:r w:rsidR="008134BE">
              <w:rPr>
                <w:noProof/>
                <w:webHidden/>
              </w:rPr>
            </w:r>
            <w:r w:rsidR="008134BE">
              <w:rPr>
                <w:noProof/>
                <w:webHidden/>
              </w:rPr>
              <w:fldChar w:fldCharType="separate"/>
            </w:r>
            <w:r w:rsidR="00204FF7">
              <w:rPr>
                <w:noProof/>
                <w:webHidden/>
              </w:rPr>
              <w:t>13</w:t>
            </w:r>
            <w:r w:rsidR="008134BE">
              <w:rPr>
                <w:noProof/>
                <w:webHidden/>
              </w:rPr>
              <w:fldChar w:fldCharType="end"/>
            </w:r>
          </w:hyperlink>
        </w:p>
        <w:p w14:paraId="34A8FADC" w14:textId="5BBB8DC8" w:rsidR="008134BE" w:rsidRDefault="00D73BA3">
          <w:pPr>
            <w:pStyle w:val="TM2"/>
            <w:rPr>
              <w:noProof/>
            </w:rPr>
          </w:pPr>
          <w:hyperlink w:anchor="_Toc193983871" w:history="1">
            <w:r w:rsidR="008134BE" w:rsidRPr="00AF5DC6">
              <w:rPr>
                <w:rStyle w:val="Lienhypertexte"/>
                <w:noProof/>
                <w:lang w:val="en"/>
              </w:rPr>
              <w:t>Penalties applicable to submission of final deliverables</w:t>
            </w:r>
            <w:r w:rsidR="008134BE">
              <w:rPr>
                <w:noProof/>
                <w:webHidden/>
              </w:rPr>
              <w:tab/>
            </w:r>
            <w:r w:rsidR="008134BE">
              <w:rPr>
                <w:noProof/>
                <w:webHidden/>
              </w:rPr>
              <w:fldChar w:fldCharType="begin"/>
            </w:r>
            <w:r w:rsidR="008134BE">
              <w:rPr>
                <w:noProof/>
                <w:webHidden/>
              </w:rPr>
              <w:instrText xml:space="preserve"> PAGEREF _Toc193983871 \h </w:instrText>
            </w:r>
            <w:r w:rsidR="008134BE">
              <w:rPr>
                <w:noProof/>
                <w:webHidden/>
              </w:rPr>
            </w:r>
            <w:r w:rsidR="008134BE">
              <w:rPr>
                <w:noProof/>
                <w:webHidden/>
              </w:rPr>
              <w:fldChar w:fldCharType="separate"/>
            </w:r>
            <w:r w:rsidR="00204FF7">
              <w:rPr>
                <w:noProof/>
                <w:webHidden/>
              </w:rPr>
              <w:t>13</w:t>
            </w:r>
            <w:r w:rsidR="008134BE">
              <w:rPr>
                <w:noProof/>
                <w:webHidden/>
              </w:rPr>
              <w:fldChar w:fldCharType="end"/>
            </w:r>
          </w:hyperlink>
        </w:p>
        <w:p w14:paraId="51AC960C" w14:textId="5AE3C625"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72" w:history="1">
            <w:r w:rsidR="008134BE" w:rsidRPr="00AF5DC6">
              <w:rPr>
                <w:rStyle w:val="Lienhypertexte"/>
                <w:b/>
                <w:caps/>
                <w:noProof/>
              </w:rPr>
              <w:t>ARTICLE 10:</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intellectual property</w:t>
            </w:r>
            <w:r w:rsidR="008134BE">
              <w:rPr>
                <w:noProof/>
                <w:webHidden/>
              </w:rPr>
              <w:tab/>
            </w:r>
            <w:r w:rsidR="008134BE">
              <w:rPr>
                <w:noProof/>
                <w:webHidden/>
              </w:rPr>
              <w:fldChar w:fldCharType="begin"/>
            </w:r>
            <w:r w:rsidR="008134BE">
              <w:rPr>
                <w:noProof/>
                <w:webHidden/>
              </w:rPr>
              <w:instrText xml:space="preserve"> PAGEREF _Toc193983872 \h </w:instrText>
            </w:r>
            <w:r w:rsidR="008134BE">
              <w:rPr>
                <w:noProof/>
                <w:webHidden/>
              </w:rPr>
            </w:r>
            <w:r w:rsidR="008134BE">
              <w:rPr>
                <w:noProof/>
                <w:webHidden/>
              </w:rPr>
              <w:fldChar w:fldCharType="separate"/>
            </w:r>
            <w:r w:rsidR="00204FF7">
              <w:rPr>
                <w:noProof/>
                <w:webHidden/>
              </w:rPr>
              <w:t>13</w:t>
            </w:r>
            <w:r w:rsidR="008134BE">
              <w:rPr>
                <w:noProof/>
                <w:webHidden/>
              </w:rPr>
              <w:fldChar w:fldCharType="end"/>
            </w:r>
          </w:hyperlink>
        </w:p>
        <w:p w14:paraId="6505392D" w14:textId="33FD7E9B" w:rsidR="008134BE" w:rsidRDefault="00D73BA3">
          <w:pPr>
            <w:pStyle w:val="TM2"/>
            <w:rPr>
              <w:noProof/>
            </w:rPr>
          </w:pPr>
          <w:hyperlink w:anchor="_Toc193983873" w:history="1">
            <w:r w:rsidR="008134BE" w:rsidRPr="00AF5DC6">
              <w:rPr>
                <w:rStyle w:val="Lienhypertexte"/>
                <w:noProof/>
                <w:lang w:val="en"/>
              </w:rPr>
              <w:t>Definitions</w:t>
            </w:r>
            <w:r w:rsidR="008134BE">
              <w:rPr>
                <w:noProof/>
                <w:webHidden/>
              </w:rPr>
              <w:tab/>
            </w:r>
            <w:r w:rsidR="008134BE">
              <w:rPr>
                <w:noProof/>
                <w:webHidden/>
              </w:rPr>
              <w:fldChar w:fldCharType="begin"/>
            </w:r>
            <w:r w:rsidR="008134BE">
              <w:rPr>
                <w:noProof/>
                <w:webHidden/>
              </w:rPr>
              <w:instrText xml:space="preserve"> PAGEREF _Toc193983873 \h </w:instrText>
            </w:r>
            <w:r w:rsidR="008134BE">
              <w:rPr>
                <w:noProof/>
                <w:webHidden/>
              </w:rPr>
            </w:r>
            <w:r w:rsidR="008134BE">
              <w:rPr>
                <w:noProof/>
                <w:webHidden/>
              </w:rPr>
              <w:fldChar w:fldCharType="separate"/>
            </w:r>
            <w:r w:rsidR="00204FF7">
              <w:rPr>
                <w:noProof/>
                <w:webHidden/>
              </w:rPr>
              <w:t>13</w:t>
            </w:r>
            <w:r w:rsidR="008134BE">
              <w:rPr>
                <w:noProof/>
                <w:webHidden/>
              </w:rPr>
              <w:fldChar w:fldCharType="end"/>
            </w:r>
          </w:hyperlink>
        </w:p>
        <w:p w14:paraId="146F65FE" w14:textId="44364C44" w:rsidR="008134BE" w:rsidRDefault="00D73BA3">
          <w:pPr>
            <w:pStyle w:val="TM2"/>
            <w:rPr>
              <w:noProof/>
            </w:rPr>
          </w:pPr>
          <w:hyperlink w:anchor="_Toc193983874" w:history="1">
            <w:r w:rsidR="008134BE" w:rsidRPr="00AF5DC6">
              <w:rPr>
                <w:rStyle w:val="Lienhypertexte"/>
                <w:noProof/>
                <w:lang w:val="en"/>
              </w:rPr>
              <w:t>Ownership of results</w:t>
            </w:r>
            <w:r w:rsidR="008134BE">
              <w:rPr>
                <w:noProof/>
                <w:webHidden/>
              </w:rPr>
              <w:tab/>
            </w:r>
            <w:r w:rsidR="008134BE">
              <w:rPr>
                <w:noProof/>
                <w:webHidden/>
              </w:rPr>
              <w:fldChar w:fldCharType="begin"/>
            </w:r>
            <w:r w:rsidR="008134BE">
              <w:rPr>
                <w:noProof/>
                <w:webHidden/>
              </w:rPr>
              <w:instrText xml:space="preserve"> PAGEREF _Toc193983874 \h </w:instrText>
            </w:r>
            <w:r w:rsidR="008134BE">
              <w:rPr>
                <w:noProof/>
                <w:webHidden/>
              </w:rPr>
            </w:r>
            <w:r w:rsidR="008134BE">
              <w:rPr>
                <w:noProof/>
                <w:webHidden/>
              </w:rPr>
              <w:fldChar w:fldCharType="separate"/>
            </w:r>
            <w:r w:rsidR="00204FF7">
              <w:rPr>
                <w:noProof/>
                <w:webHidden/>
              </w:rPr>
              <w:t>14</w:t>
            </w:r>
            <w:r w:rsidR="008134BE">
              <w:rPr>
                <w:noProof/>
                <w:webHidden/>
              </w:rPr>
              <w:fldChar w:fldCharType="end"/>
            </w:r>
          </w:hyperlink>
        </w:p>
        <w:p w14:paraId="10A8714E" w14:textId="3DDEFB49" w:rsidR="008134BE" w:rsidRDefault="00D73BA3">
          <w:pPr>
            <w:pStyle w:val="TM2"/>
            <w:rPr>
              <w:noProof/>
            </w:rPr>
          </w:pPr>
          <w:hyperlink w:anchor="_Toc193983875" w:history="1">
            <w:r w:rsidR="008134BE" w:rsidRPr="00AF5DC6">
              <w:rPr>
                <w:rStyle w:val="Lienhypertexte"/>
                <w:noProof/>
                <w:lang w:val="en"/>
              </w:rPr>
              <w:t>Exploitation of results</w:t>
            </w:r>
            <w:r w:rsidR="008134BE">
              <w:rPr>
                <w:noProof/>
                <w:webHidden/>
              </w:rPr>
              <w:tab/>
            </w:r>
            <w:r w:rsidR="008134BE">
              <w:rPr>
                <w:noProof/>
                <w:webHidden/>
              </w:rPr>
              <w:fldChar w:fldCharType="begin"/>
            </w:r>
            <w:r w:rsidR="008134BE">
              <w:rPr>
                <w:noProof/>
                <w:webHidden/>
              </w:rPr>
              <w:instrText xml:space="preserve"> PAGEREF _Toc193983875 \h </w:instrText>
            </w:r>
            <w:r w:rsidR="008134BE">
              <w:rPr>
                <w:noProof/>
                <w:webHidden/>
              </w:rPr>
            </w:r>
            <w:r w:rsidR="008134BE">
              <w:rPr>
                <w:noProof/>
                <w:webHidden/>
              </w:rPr>
              <w:fldChar w:fldCharType="separate"/>
            </w:r>
            <w:r w:rsidR="00204FF7">
              <w:rPr>
                <w:noProof/>
                <w:webHidden/>
              </w:rPr>
              <w:t>14</w:t>
            </w:r>
            <w:r w:rsidR="008134BE">
              <w:rPr>
                <w:noProof/>
                <w:webHidden/>
              </w:rPr>
              <w:fldChar w:fldCharType="end"/>
            </w:r>
          </w:hyperlink>
        </w:p>
        <w:p w14:paraId="290F815F" w14:textId="5E0DC2F7" w:rsidR="008134BE" w:rsidRDefault="00D73BA3">
          <w:pPr>
            <w:pStyle w:val="TM2"/>
            <w:rPr>
              <w:noProof/>
            </w:rPr>
          </w:pPr>
          <w:hyperlink w:anchor="_Toc193983876" w:history="1">
            <w:r w:rsidR="008134BE" w:rsidRPr="00AF5DC6">
              <w:rPr>
                <w:rStyle w:val="Lienhypertexte"/>
                <w:noProof/>
                <w:lang w:val="en"/>
              </w:rPr>
              <w:t>Licensing of pre-existing rights</w:t>
            </w:r>
            <w:r w:rsidR="008134BE">
              <w:rPr>
                <w:noProof/>
                <w:webHidden/>
              </w:rPr>
              <w:tab/>
            </w:r>
            <w:r w:rsidR="008134BE">
              <w:rPr>
                <w:noProof/>
                <w:webHidden/>
              </w:rPr>
              <w:fldChar w:fldCharType="begin"/>
            </w:r>
            <w:r w:rsidR="008134BE">
              <w:rPr>
                <w:noProof/>
                <w:webHidden/>
              </w:rPr>
              <w:instrText xml:space="preserve"> PAGEREF _Toc193983876 \h </w:instrText>
            </w:r>
            <w:r w:rsidR="008134BE">
              <w:rPr>
                <w:noProof/>
                <w:webHidden/>
              </w:rPr>
            </w:r>
            <w:r w:rsidR="008134BE">
              <w:rPr>
                <w:noProof/>
                <w:webHidden/>
              </w:rPr>
              <w:fldChar w:fldCharType="separate"/>
            </w:r>
            <w:r w:rsidR="00204FF7">
              <w:rPr>
                <w:noProof/>
                <w:webHidden/>
              </w:rPr>
              <w:t>14</w:t>
            </w:r>
            <w:r w:rsidR="008134BE">
              <w:rPr>
                <w:noProof/>
                <w:webHidden/>
              </w:rPr>
              <w:fldChar w:fldCharType="end"/>
            </w:r>
          </w:hyperlink>
        </w:p>
        <w:p w14:paraId="52E2F0A7" w14:textId="07B39F95" w:rsidR="008134BE" w:rsidRDefault="00D73BA3">
          <w:pPr>
            <w:pStyle w:val="TM2"/>
            <w:rPr>
              <w:noProof/>
            </w:rPr>
          </w:pPr>
          <w:hyperlink w:anchor="_Toc193983877" w:history="1">
            <w:r w:rsidR="008134BE" w:rsidRPr="00AF5DC6">
              <w:rPr>
                <w:rStyle w:val="Lienhypertexte"/>
                <w:noProof/>
                <w:lang w:val="en"/>
              </w:rPr>
              <w:t>Guarantees</w:t>
            </w:r>
            <w:r w:rsidR="008134BE">
              <w:rPr>
                <w:noProof/>
                <w:webHidden/>
              </w:rPr>
              <w:tab/>
            </w:r>
            <w:r w:rsidR="008134BE">
              <w:rPr>
                <w:noProof/>
                <w:webHidden/>
              </w:rPr>
              <w:fldChar w:fldCharType="begin"/>
            </w:r>
            <w:r w:rsidR="008134BE">
              <w:rPr>
                <w:noProof/>
                <w:webHidden/>
              </w:rPr>
              <w:instrText xml:space="preserve"> PAGEREF _Toc193983877 \h </w:instrText>
            </w:r>
            <w:r w:rsidR="008134BE">
              <w:rPr>
                <w:noProof/>
                <w:webHidden/>
              </w:rPr>
            </w:r>
            <w:r w:rsidR="008134BE">
              <w:rPr>
                <w:noProof/>
                <w:webHidden/>
              </w:rPr>
              <w:fldChar w:fldCharType="separate"/>
            </w:r>
            <w:r w:rsidR="00204FF7">
              <w:rPr>
                <w:noProof/>
                <w:webHidden/>
              </w:rPr>
              <w:t>15</w:t>
            </w:r>
            <w:r w:rsidR="008134BE">
              <w:rPr>
                <w:noProof/>
                <w:webHidden/>
              </w:rPr>
              <w:fldChar w:fldCharType="end"/>
            </w:r>
          </w:hyperlink>
        </w:p>
        <w:p w14:paraId="67371A05" w14:textId="43519B65" w:rsidR="008134BE" w:rsidRDefault="00D73BA3">
          <w:pPr>
            <w:pStyle w:val="TM2"/>
            <w:rPr>
              <w:noProof/>
            </w:rPr>
          </w:pPr>
          <w:hyperlink w:anchor="_Toc193983878" w:history="1">
            <w:r w:rsidR="008134BE" w:rsidRPr="00AF5DC6">
              <w:rPr>
                <w:rStyle w:val="Lienhypertexte"/>
                <w:noProof/>
                <w:lang w:val="en"/>
              </w:rPr>
              <w:t>Image rights</w:t>
            </w:r>
            <w:r w:rsidR="008134BE">
              <w:rPr>
                <w:noProof/>
                <w:webHidden/>
              </w:rPr>
              <w:tab/>
            </w:r>
            <w:r w:rsidR="008134BE">
              <w:rPr>
                <w:noProof/>
                <w:webHidden/>
              </w:rPr>
              <w:fldChar w:fldCharType="begin"/>
            </w:r>
            <w:r w:rsidR="008134BE">
              <w:rPr>
                <w:noProof/>
                <w:webHidden/>
              </w:rPr>
              <w:instrText xml:space="preserve"> PAGEREF _Toc193983878 \h </w:instrText>
            </w:r>
            <w:r w:rsidR="008134BE">
              <w:rPr>
                <w:noProof/>
                <w:webHidden/>
              </w:rPr>
            </w:r>
            <w:r w:rsidR="008134BE">
              <w:rPr>
                <w:noProof/>
                <w:webHidden/>
              </w:rPr>
              <w:fldChar w:fldCharType="separate"/>
            </w:r>
            <w:r w:rsidR="00204FF7">
              <w:rPr>
                <w:noProof/>
                <w:webHidden/>
              </w:rPr>
              <w:t>15</w:t>
            </w:r>
            <w:r w:rsidR="008134BE">
              <w:rPr>
                <w:noProof/>
                <w:webHidden/>
              </w:rPr>
              <w:fldChar w:fldCharType="end"/>
            </w:r>
          </w:hyperlink>
        </w:p>
        <w:p w14:paraId="47EE2C79" w14:textId="15854B47"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79" w:history="1">
            <w:r w:rsidR="008134BE" w:rsidRPr="00AF5DC6">
              <w:rPr>
                <w:rStyle w:val="Lienhypertexte"/>
                <w:b/>
                <w:caps/>
                <w:noProof/>
              </w:rPr>
              <w:t>ARTICLE 11:</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Termination of the contract</w:t>
            </w:r>
            <w:r w:rsidR="008134BE">
              <w:rPr>
                <w:noProof/>
                <w:webHidden/>
              </w:rPr>
              <w:tab/>
            </w:r>
            <w:r w:rsidR="008134BE">
              <w:rPr>
                <w:noProof/>
                <w:webHidden/>
              </w:rPr>
              <w:fldChar w:fldCharType="begin"/>
            </w:r>
            <w:r w:rsidR="008134BE">
              <w:rPr>
                <w:noProof/>
                <w:webHidden/>
              </w:rPr>
              <w:instrText xml:space="preserve"> PAGEREF _Toc193983879 \h </w:instrText>
            </w:r>
            <w:r w:rsidR="008134BE">
              <w:rPr>
                <w:noProof/>
                <w:webHidden/>
              </w:rPr>
            </w:r>
            <w:r w:rsidR="008134BE">
              <w:rPr>
                <w:noProof/>
                <w:webHidden/>
              </w:rPr>
              <w:fldChar w:fldCharType="separate"/>
            </w:r>
            <w:r w:rsidR="00204FF7">
              <w:rPr>
                <w:noProof/>
                <w:webHidden/>
              </w:rPr>
              <w:t>15</w:t>
            </w:r>
            <w:r w:rsidR="008134BE">
              <w:rPr>
                <w:noProof/>
                <w:webHidden/>
              </w:rPr>
              <w:fldChar w:fldCharType="end"/>
            </w:r>
          </w:hyperlink>
        </w:p>
        <w:p w14:paraId="172D0510" w14:textId="6E5C1E3E" w:rsidR="008134BE" w:rsidRDefault="00D73BA3">
          <w:pPr>
            <w:pStyle w:val="TM2"/>
            <w:rPr>
              <w:noProof/>
            </w:rPr>
          </w:pPr>
          <w:hyperlink w:anchor="_Toc193983880" w:history="1">
            <w:r w:rsidR="008134BE" w:rsidRPr="00AF5DC6">
              <w:rPr>
                <w:rStyle w:val="Lienhypertexte"/>
                <w:rFonts w:cstheme="minorHAnsi"/>
                <w:noProof/>
                <w:lang w:val="en"/>
              </w:rPr>
              <w:t>General terms of performance</w:t>
            </w:r>
            <w:r w:rsidR="008134BE">
              <w:rPr>
                <w:noProof/>
                <w:webHidden/>
              </w:rPr>
              <w:tab/>
            </w:r>
            <w:r w:rsidR="008134BE">
              <w:rPr>
                <w:noProof/>
                <w:webHidden/>
              </w:rPr>
              <w:fldChar w:fldCharType="begin"/>
            </w:r>
            <w:r w:rsidR="008134BE">
              <w:rPr>
                <w:noProof/>
                <w:webHidden/>
              </w:rPr>
              <w:instrText xml:space="preserve"> PAGEREF _Toc193983880 \h </w:instrText>
            </w:r>
            <w:r w:rsidR="008134BE">
              <w:rPr>
                <w:noProof/>
                <w:webHidden/>
              </w:rPr>
            </w:r>
            <w:r w:rsidR="008134BE">
              <w:rPr>
                <w:noProof/>
                <w:webHidden/>
              </w:rPr>
              <w:fldChar w:fldCharType="separate"/>
            </w:r>
            <w:r w:rsidR="00204FF7">
              <w:rPr>
                <w:noProof/>
                <w:webHidden/>
              </w:rPr>
              <w:t>15</w:t>
            </w:r>
            <w:r w:rsidR="008134BE">
              <w:rPr>
                <w:noProof/>
                <w:webHidden/>
              </w:rPr>
              <w:fldChar w:fldCharType="end"/>
            </w:r>
          </w:hyperlink>
        </w:p>
        <w:p w14:paraId="3527E7E4" w14:textId="42EA2453" w:rsidR="008134BE" w:rsidRDefault="00D73BA3">
          <w:pPr>
            <w:pStyle w:val="TM2"/>
            <w:rPr>
              <w:noProof/>
            </w:rPr>
          </w:pPr>
          <w:hyperlink w:anchor="_Toc193983881" w:history="1">
            <w:r w:rsidR="008134BE" w:rsidRPr="00AF5DC6">
              <w:rPr>
                <w:rStyle w:val="Lienhypertexte"/>
                <w:rFonts w:cstheme="minorHAnsi"/>
                <w:noProof/>
                <w:lang w:val="en"/>
              </w:rPr>
              <w:t>Termination of the Contract due to the non-availability of a designated expert</w:t>
            </w:r>
            <w:r w:rsidR="008134BE">
              <w:rPr>
                <w:noProof/>
                <w:webHidden/>
              </w:rPr>
              <w:tab/>
            </w:r>
            <w:r w:rsidR="008134BE">
              <w:rPr>
                <w:noProof/>
                <w:webHidden/>
              </w:rPr>
              <w:fldChar w:fldCharType="begin"/>
            </w:r>
            <w:r w:rsidR="008134BE">
              <w:rPr>
                <w:noProof/>
                <w:webHidden/>
              </w:rPr>
              <w:instrText xml:space="preserve"> PAGEREF _Toc193983881 \h </w:instrText>
            </w:r>
            <w:r w:rsidR="008134BE">
              <w:rPr>
                <w:noProof/>
                <w:webHidden/>
              </w:rPr>
            </w:r>
            <w:r w:rsidR="008134BE">
              <w:rPr>
                <w:noProof/>
                <w:webHidden/>
              </w:rPr>
              <w:fldChar w:fldCharType="separate"/>
            </w:r>
            <w:r w:rsidR="00204FF7">
              <w:rPr>
                <w:noProof/>
                <w:webHidden/>
              </w:rPr>
              <w:t>15</w:t>
            </w:r>
            <w:r w:rsidR="008134BE">
              <w:rPr>
                <w:noProof/>
                <w:webHidden/>
              </w:rPr>
              <w:fldChar w:fldCharType="end"/>
            </w:r>
          </w:hyperlink>
        </w:p>
        <w:p w14:paraId="56F7EEB1" w14:textId="3E31BF76" w:rsidR="008134BE" w:rsidRDefault="00D73BA3">
          <w:pPr>
            <w:pStyle w:val="TM2"/>
            <w:rPr>
              <w:noProof/>
            </w:rPr>
          </w:pPr>
          <w:hyperlink w:anchor="_Toc193983882" w:history="1">
            <w:r w:rsidR="008134BE" w:rsidRPr="00AF5DC6">
              <w:rPr>
                <w:rStyle w:val="Lienhypertexte"/>
                <w:rFonts w:cstheme="minorHAnsi"/>
                <w:noProof/>
                <w:lang w:val="en"/>
              </w:rPr>
              <w:t>Procedure</w:t>
            </w:r>
            <w:r w:rsidR="008134BE">
              <w:rPr>
                <w:noProof/>
                <w:webHidden/>
              </w:rPr>
              <w:tab/>
            </w:r>
            <w:r w:rsidR="008134BE">
              <w:rPr>
                <w:noProof/>
                <w:webHidden/>
              </w:rPr>
              <w:fldChar w:fldCharType="begin"/>
            </w:r>
            <w:r w:rsidR="008134BE">
              <w:rPr>
                <w:noProof/>
                <w:webHidden/>
              </w:rPr>
              <w:instrText xml:space="preserve"> PAGEREF _Toc193983882 \h </w:instrText>
            </w:r>
            <w:r w:rsidR="008134BE">
              <w:rPr>
                <w:noProof/>
                <w:webHidden/>
              </w:rPr>
            </w:r>
            <w:r w:rsidR="008134BE">
              <w:rPr>
                <w:noProof/>
                <w:webHidden/>
              </w:rPr>
              <w:fldChar w:fldCharType="separate"/>
            </w:r>
            <w:r w:rsidR="00204FF7">
              <w:rPr>
                <w:noProof/>
                <w:webHidden/>
              </w:rPr>
              <w:t>15</w:t>
            </w:r>
            <w:r w:rsidR="008134BE">
              <w:rPr>
                <w:noProof/>
                <w:webHidden/>
              </w:rPr>
              <w:fldChar w:fldCharType="end"/>
            </w:r>
          </w:hyperlink>
        </w:p>
        <w:p w14:paraId="008CE67A" w14:textId="25AA97F4"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83" w:history="1">
            <w:r w:rsidR="008134BE" w:rsidRPr="00AF5DC6">
              <w:rPr>
                <w:rStyle w:val="Lienhypertexte"/>
                <w:b/>
                <w:caps/>
                <w:noProof/>
                <w:lang w:val="en-GB"/>
              </w:rPr>
              <w:t>ARTICLE 12:</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safety and security measures and responsabilities</w:t>
            </w:r>
            <w:r w:rsidR="008134BE">
              <w:rPr>
                <w:noProof/>
                <w:webHidden/>
              </w:rPr>
              <w:tab/>
            </w:r>
            <w:r w:rsidR="008134BE">
              <w:rPr>
                <w:noProof/>
                <w:webHidden/>
              </w:rPr>
              <w:fldChar w:fldCharType="begin"/>
            </w:r>
            <w:r w:rsidR="008134BE">
              <w:rPr>
                <w:noProof/>
                <w:webHidden/>
              </w:rPr>
              <w:instrText xml:space="preserve"> PAGEREF _Toc193983883 \h </w:instrText>
            </w:r>
            <w:r w:rsidR="008134BE">
              <w:rPr>
                <w:noProof/>
                <w:webHidden/>
              </w:rPr>
            </w:r>
            <w:r w:rsidR="008134BE">
              <w:rPr>
                <w:noProof/>
                <w:webHidden/>
              </w:rPr>
              <w:fldChar w:fldCharType="separate"/>
            </w:r>
            <w:r w:rsidR="00204FF7">
              <w:rPr>
                <w:noProof/>
                <w:webHidden/>
              </w:rPr>
              <w:t>16</w:t>
            </w:r>
            <w:r w:rsidR="008134BE">
              <w:rPr>
                <w:noProof/>
                <w:webHidden/>
              </w:rPr>
              <w:fldChar w:fldCharType="end"/>
            </w:r>
          </w:hyperlink>
        </w:p>
        <w:p w14:paraId="3872988F" w14:textId="72429D53"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84" w:history="1">
            <w:r w:rsidR="008134BE" w:rsidRPr="00AF5DC6">
              <w:rPr>
                <w:rStyle w:val="Lienhypertexte"/>
                <w:b/>
                <w:caps/>
                <w:noProof/>
                <w:lang w:val="en-GB"/>
              </w:rPr>
              <w:t>ARTICLE 13:</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ethics</w:t>
            </w:r>
            <w:r w:rsidR="008134BE">
              <w:rPr>
                <w:noProof/>
                <w:webHidden/>
              </w:rPr>
              <w:tab/>
            </w:r>
            <w:r w:rsidR="008134BE">
              <w:rPr>
                <w:noProof/>
                <w:webHidden/>
              </w:rPr>
              <w:fldChar w:fldCharType="begin"/>
            </w:r>
            <w:r w:rsidR="008134BE">
              <w:rPr>
                <w:noProof/>
                <w:webHidden/>
              </w:rPr>
              <w:instrText xml:space="preserve"> PAGEREF _Toc193983884 \h </w:instrText>
            </w:r>
            <w:r w:rsidR="008134BE">
              <w:rPr>
                <w:noProof/>
                <w:webHidden/>
              </w:rPr>
            </w:r>
            <w:r w:rsidR="008134BE">
              <w:rPr>
                <w:noProof/>
                <w:webHidden/>
              </w:rPr>
              <w:fldChar w:fldCharType="separate"/>
            </w:r>
            <w:r w:rsidR="00204FF7">
              <w:rPr>
                <w:noProof/>
                <w:webHidden/>
              </w:rPr>
              <w:t>16</w:t>
            </w:r>
            <w:r w:rsidR="008134BE">
              <w:rPr>
                <w:noProof/>
                <w:webHidden/>
              </w:rPr>
              <w:fldChar w:fldCharType="end"/>
            </w:r>
          </w:hyperlink>
        </w:p>
        <w:p w14:paraId="1F536F4F" w14:textId="0B3353C0"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85" w:history="1">
            <w:r w:rsidR="008134BE" w:rsidRPr="00AF5DC6">
              <w:rPr>
                <w:rStyle w:val="Lienhypertexte"/>
                <w:b/>
                <w:caps/>
                <w:noProof/>
              </w:rPr>
              <w:t>ARTICLE 14:</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Administration of personal data</w:t>
            </w:r>
            <w:r w:rsidR="008134BE">
              <w:rPr>
                <w:noProof/>
                <w:webHidden/>
              </w:rPr>
              <w:tab/>
            </w:r>
            <w:r w:rsidR="008134BE">
              <w:rPr>
                <w:noProof/>
                <w:webHidden/>
              </w:rPr>
              <w:fldChar w:fldCharType="begin"/>
            </w:r>
            <w:r w:rsidR="008134BE">
              <w:rPr>
                <w:noProof/>
                <w:webHidden/>
              </w:rPr>
              <w:instrText xml:space="preserve"> PAGEREF _Toc193983885 \h </w:instrText>
            </w:r>
            <w:r w:rsidR="008134BE">
              <w:rPr>
                <w:noProof/>
                <w:webHidden/>
              </w:rPr>
            </w:r>
            <w:r w:rsidR="008134BE">
              <w:rPr>
                <w:noProof/>
                <w:webHidden/>
              </w:rPr>
              <w:fldChar w:fldCharType="separate"/>
            </w:r>
            <w:r w:rsidR="00204FF7">
              <w:rPr>
                <w:noProof/>
                <w:webHidden/>
              </w:rPr>
              <w:t>16</w:t>
            </w:r>
            <w:r w:rsidR="008134BE">
              <w:rPr>
                <w:noProof/>
                <w:webHidden/>
              </w:rPr>
              <w:fldChar w:fldCharType="end"/>
            </w:r>
          </w:hyperlink>
        </w:p>
        <w:p w14:paraId="5EE1E1F8" w14:textId="41F3605A"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86" w:history="1">
            <w:r w:rsidR="008134BE" w:rsidRPr="00AF5DC6">
              <w:rPr>
                <w:rStyle w:val="Lienhypertexte"/>
                <w:b/>
                <w:caps/>
                <w:noProof/>
              </w:rPr>
              <w:t>ARTICLE 15:</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Dispute resolution - applicable law</w:t>
            </w:r>
            <w:r w:rsidR="008134BE">
              <w:rPr>
                <w:noProof/>
                <w:webHidden/>
              </w:rPr>
              <w:tab/>
            </w:r>
            <w:r w:rsidR="008134BE">
              <w:rPr>
                <w:noProof/>
                <w:webHidden/>
              </w:rPr>
              <w:fldChar w:fldCharType="begin"/>
            </w:r>
            <w:r w:rsidR="008134BE">
              <w:rPr>
                <w:noProof/>
                <w:webHidden/>
              </w:rPr>
              <w:instrText xml:space="preserve"> PAGEREF _Toc193983886 \h </w:instrText>
            </w:r>
            <w:r w:rsidR="008134BE">
              <w:rPr>
                <w:noProof/>
                <w:webHidden/>
              </w:rPr>
            </w:r>
            <w:r w:rsidR="008134BE">
              <w:rPr>
                <w:noProof/>
                <w:webHidden/>
              </w:rPr>
              <w:fldChar w:fldCharType="separate"/>
            </w:r>
            <w:r w:rsidR="00204FF7">
              <w:rPr>
                <w:noProof/>
                <w:webHidden/>
              </w:rPr>
              <w:t>17</w:t>
            </w:r>
            <w:r w:rsidR="008134BE">
              <w:rPr>
                <w:noProof/>
                <w:webHidden/>
              </w:rPr>
              <w:fldChar w:fldCharType="end"/>
            </w:r>
          </w:hyperlink>
        </w:p>
        <w:p w14:paraId="1AA6D0BF" w14:textId="55DAF3DA"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87" w:history="1">
            <w:r w:rsidR="008134BE" w:rsidRPr="00AF5DC6">
              <w:rPr>
                <w:rStyle w:val="Lienhypertexte"/>
                <w:b/>
                <w:caps/>
                <w:noProof/>
              </w:rPr>
              <w:t>ARTICLE 16:</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Derogation from the CCAG</w:t>
            </w:r>
            <w:r w:rsidR="008134BE">
              <w:rPr>
                <w:noProof/>
                <w:webHidden/>
              </w:rPr>
              <w:tab/>
            </w:r>
            <w:r w:rsidR="008134BE">
              <w:rPr>
                <w:noProof/>
                <w:webHidden/>
              </w:rPr>
              <w:fldChar w:fldCharType="begin"/>
            </w:r>
            <w:r w:rsidR="008134BE">
              <w:rPr>
                <w:noProof/>
                <w:webHidden/>
              </w:rPr>
              <w:instrText xml:space="preserve"> PAGEREF _Toc193983887 \h </w:instrText>
            </w:r>
            <w:r w:rsidR="008134BE">
              <w:rPr>
                <w:noProof/>
                <w:webHidden/>
              </w:rPr>
            </w:r>
            <w:r w:rsidR="008134BE">
              <w:rPr>
                <w:noProof/>
                <w:webHidden/>
              </w:rPr>
              <w:fldChar w:fldCharType="separate"/>
            </w:r>
            <w:r w:rsidR="00204FF7">
              <w:rPr>
                <w:noProof/>
                <w:webHidden/>
              </w:rPr>
              <w:t>17</w:t>
            </w:r>
            <w:r w:rsidR="008134BE">
              <w:rPr>
                <w:noProof/>
                <w:webHidden/>
              </w:rPr>
              <w:fldChar w:fldCharType="end"/>
            </w:r>
          </w:hyperlink>
        </w:p>
        <w:p w14:paraId="0CA2E736" w14:textId="259FA1F2"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88" w:history="1">
            <w:r w:rsidR="008134BE" w:rsidRPr="00AF5DC6">
              <w:rPr>
                <w:rStyle w:val="Lienhypertexte"/>
                <w:b/>
                <w:caps/>
                <w:noProof/>
              </w:rPr>
              <w:t>ARTICLE 17:</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AUDIT</w:t>
            </w:r>
            <w:r w:rsidR="008134BE">
              <w:rPr>
                <w:noProof/>
                <w:webHidden/>
              </w:rPr>
              <w:tab/>
            </w:r>
            <w:r w:rsidR="008134BE">
              <w:rPr>
                <w:noProof/>
                <w:webHidden/>
              </w:rPr>
              <w:fldChar w:fldCharType="begin"/>
            </w:r>
            <w:r w:rsidR="008134BE">
              <w:rPr>
                <w:noProof/>
                <w:webHidden/>
              </w:rPr>
              <w:instrText xml:space="preserve"> PAGEREF _Toc193983888 \h </w:instrText>
            </w:r>
            <w:r w:rsidR="008134BE">
              <w:rPr>
                <w:noProof/>
                <w:webHidden/>
              </w:rPr>
            </w:r>
            <w:r w:rsidR="008134BE">
              <w:rPr>
                <w:noProof/>
                <w:webHidden/>
              </w:rPr>
              <w:fldChar w:fldCharType="separate"/>
            </w:r>
            <w:r w:rsidR="00204FF7">
              <w:rPr>
                <w:noProof/>
                <w:webHidden/>
              </w:rPr>
              <w:t>17</w:t>
            </w:r>
            <w:r w:rsidR="008134BE">
              <w:rPr>
                <w:noProof/>
                <w:webHidden/>
              </w:rPr>
              <w:fldChar w:fldCharType="end"/>
            </w:r>
          </w:hyperlink>
        </w:p>
        <w:p w14:paraId="608CC274" w14:textId="3D119681" w:rsidR="008134BE" w:rsidRDefault="00D73BA3">
          <w:pPr>
            <w:pStyle w:val="TM1"/>
            <w:tabs>
              <w:tab w:val="left" w:pos="1540"/>
              <w:tab w:val="right" w:leader="dot" w:pos="9736"/>
            </w:tabs>
            <w:rPr>
              <w:rFonts w:asciiTheme="minorHAnsi" w:eastAsiaTheme="minorEastAsia" w:hAnsiTheme="minorHAnsi" w:cstheme="minorBidi"/>
              <w:noProof/>
              <w:sz w:val="22"/>
              <w:szCs w:val="22"/>
            </w:rPr>
          </w:pPr>
          <w:hyperlink w:anchor="_Toc193983889" w:history="1">
            <w:r w:rsidR="008134BE" w:rsidRPr="00AF5DC6">
              <w:rPr>
                <w:rStyle w:val="Lienhypertexte"/>
                <w:b/>
                <w:caps/>
                <w:noProof/>
              </w:rPr>
              <w:t>ARTICLE 18:</w:t>
            </w:r>
            <w:r w:rsidR="008134BE">
              <w:rPr>
                <w:rFonts w:asciiTheme="minorHAnsi" w:eastAsiaTheme="minorEastAsia" w:hAnsiTheme="minorHAnsi" w:cstheme="minorBidi"/>
                <w:noProof/>
                <w:sz w:val="22"/>
                <w:szCs w:val="22"/>
              </w:rPr>
              <w:tab/>
            </w:r>
            <w:r w:rsidR="008134BE" w:rsidRPr="00AF5DC6">
              <w:rPr>
                <w:rStyle w:val="Lienhypertexte"/>
                <w:b/>
                <w:bCs/>
                <w:caps/>
                <w:noProof/>
                <w:lang w:val="en"/>
              </w:rPr>
              <w:t>Final provisions</w:t>
            </w:r>
            <w:r w:rsidR="008134BE">
              <w:rPr>
                <w:noProof/>
                <w:webHidden/>
              </w:rPr>
              <w:tab/>
            </w:r>
            <w:r w:rsidR="008134BE">
              <w:rPr>
                <w:noProof/>
                <w:webHidden/>
              </w:rPr>
              <w:fldChar w:fldCharType="begin"/>
            </w:r>
            <w:r w:rsidR="008134BE">
              <w:rPr>
                <w:noProof/>
                <w:webHidden/>
              </w:rPr>
              <w:instrText xml:space="preserve"> PAGEREF _Toc193983889 \h </w:instrText>
            </w:r>
            <w:r w:rsidR="008134BE">
              <w:rPr>
                <w:noProof/>
                <w:webHidden/>
              </w:rPr>
            </w:r>
            <w:r w:rsidR="008134BE">
              <w:rPr>
                <w:noProof/>
                <w:webHidden/>
              </w:rPr>
              <w:fldChar w:fldCharType="separate"/>
            </w:r>
            <w:r w:rsidR="00204FF7">
              <w:rPr>
                <w:noProof/>
                <w:webHidden/>
              </w:rPr>
              <w:t>18</w:t>
            </w:r>
            <w:r w:rsidR="008134BE">
              <w:rPr>
                <w:noProof/>
                <w:webHidden/>
              </w:rPr>
              <w:fldChar w:fldCharType="end"/>
            </w:r>
          </w:hyperlink>
        </w:p>
        <w:p w14:paraId="130CD30E" w14:textId="58669C3F" w:rsidR="008134BE" w:rsidRDefault="00D73BA3">
          <w:pPr>
            <w:pStyle w:val="TM2"/>
            <w:rPr>
              <w:noProof/>
            </w:rPr>
          </w:pPr>
          <w:hyperlink w:anchor="_Toc193983890" w:history="1">
            <w:r w:rsidR="008134BE" w:rsidRPr="00AF5DC6">
              <w:rPr>
                <w:rStyle w:val="Lienhypertexte"/>
                <w:noProof/>
                <w:lang w:val="en"/>
              </w:rPr>
              <w:t>Declaration</w:t>
            </w:r>
            <w:r w:rsidR="008134BE">
              <w:rPr>
                <w:noProof/>
                <w:webHidden/>
              </w:rPr>
              <w:tab/>
            </w:r>
            <w:r w:rsidR="008134BE">
              <w:rPr>
                <w:noProof/>
                <w:webHidden/>
              </w:rPr>
              <w:fldChar w:fldCharType="begin"/>
            </w:r>
            <w:r w:rsidR="008134BE">
              <w:rPr>
                <w:noProof/>
                <w:webHidden/>
              </w:rPr>
              <w:instrText xml:space="preserve"> PAGEREF _Toc193983890 \h </w:instrText>
            </w:r>
            <w:r w:rsidR="008134BE">
              <w:rPr>
                <w:noProof/>
                <w:webHidden/>
              </w:rPr>
            </w:r>
            <w:r w:rsidR="008134BE">
              <w:rPr>
                <w:noProof/>
                <w:webHidden/>
              </w:rPr>
              <w:fldChar w:fldCharType="separate"/>
            </w:r>
            <w:r w:rsidR="00204FF7">
              <w:rPr>
                <w:noProof/>
                <w:webHidden/>
              </w:rPr>
              <w:t>18</w:t>
            </w:r>
            <w:r w:rsidR="008134BE">
              <w:rPr>
                <w:noProof/>
                <w:webHidden/>
              </w:rPr>
              <w:fldChar w:fldCharType="end"/>
            </w:r>
          </w:hyperlink>
        </w:p>
        <w:p w14:paraId="6E097DAD" w14:textId="0B585A9D" w:rsidR="008134BE" w:rsidRDefault="00D73BA3">
          <w:pPr>
            <w:pStyle w:val="TM1"/>
            <w:tabs>
              <w:tab w:val="right" w:leader="dot" w:pos="9736"/>
            </w:tabs>
            <w:rPr>
              <w:rFonts w:asciiTheme="minorHAnsi" w:eastAsiaTheme="minorEastAsia" w:hAnsiTheme="minorHAnsi" w:cstheme="minorBidi"/>
              <w:noProof/>
              <w:sz w:val="22"/>
              <w:szCs w:val="22"/>
            </w:rPr>
          </w:pPr>
          <w:hyperlink w:anchor="_Toc193983891" w:history="1">
            <w:r w:rsidR="008134BE" w:rsidRPr="00AF5DC6">
              <w:rPr>
                <w:rStyle w:val="Lienhypertexte"/>
                <w:b/>
                <w:bCs/>
                <w:caps/>
                <w:noProof/>
                <w:lang w:val="en"/>
              </w:rPr>
              <w:t>Annex 1: Specifications</w:t>
            </w:r>
            <w:r w:rsidR="008134BE">
              <w:rPr>
                <w:noProof/>
                <w:webHidden/>
              </w:rPr>
              <w:tab/>
            </w:r>
            <w:r w:rsidR="008134BE">
              <w:rPr>
                <w:noProof/>
                <w:webHidden/>
              </w:rPr>
              <w:fldChar w:fldCharType="begin"/>
            </w:r>
            <w:r w:rsidR="008134BE">
              <w:rPr>
                <w:noProof/>
                <w:webHidden/>
              </w:rPr>
              <w:instrText xml:space="preserve"> PAGEREF _Toc193983891 \h </w:instrText>
            </w:r>
            <w:r w:rsidR="008134BE">
              <w:rPr>
                <w:noProof/>
                <w:webHidden/>
              </w:rPr>
            </w:r>
            <w:r w:rsidR="008134BE">
              <w:rPr>
                <w:noProof/>
                <w:webHidden/>
              </w:rPr>
              <w:fldChar w:fldCharType="separate"/>
            </w:r>
            <w:r w:rsidR="00204FF7">
              <w:rPr>
                <w:noProof/>
                <w:webHidden/>
              </w:rPr>
              <w:t>21</w:t>
            </w:r>
            <w:r w:rsidR="008134BE">
              <w:rPr>
                <w:noProof/>
                <w:webHidden/>
              </w:rPr>
              <w:fldChar w:fldCharType="end"/>
            </w:r>
          </w:hyperlink>
        </w:p>
        <w:p w14:paraId="7D273B86" w14:textId="7D2E7063" w:rsidR="008134BE" w:rsidRDefault="00D73BA3">
          <w:pPr>
            <w:pStyle w:val="TM1"/>
            <w:tabs>
              <w:tab w:val="right" w:leader="dot" w:pos="9736"/>
            </w:tabs>
            <w:rPr>
              <w:rFonts w:asciiTheme="minorHAnsi" w:eastAsiaTheme="minorEastAsia" w:hAnsiTheme="minorHAnsi" w:cstheme="minorBidi"/>
              <w:noProof/>
              <w:sz w:val="22"/>
              <w:szCs w:val="22"/>
            </w:rPr>
          </w:pPr>
          <w:hyperlink w:anchor="_Toc193983892" w:history="1">
            <w:r w:rsidR="008134BE" w:rsidRPr="00AF5DC6">
              <w:rPr>
                <w:rStyle w:val="Lienhypertexte"/>
                <w:b/>
                <w:bCs/>
                <w:caps/>
                <w:noProof/>
                <w:lang w:val="en"/>
              </w:rPr>
              <w:t>Annex 2: Contractual annex (DAJ_M050) covering the processing of personal data in the event of GDPR data processing (collection of personal data on behalf of EXPERTISE FRANCE).</w:t>
            </w:r>
            <w:r w:rsidR="008134BE">
              <w:rPr>
                <w:noProof/>
                <w:webHidden/>
              </w:rPr>
              <w:tab/>
            </w:r>
            <w:r w:rsidR="008134BE">
              <w:rPr>
                <w:noProof/>
                <w:webHidden/>
              </w:rPr>
              <w:fldChar w:fldCharType="begin"/>
            </w:r>
            <w:r w:rsidR="008134BE">
              <w:rPr>
                <w:noProof/>
                <w:webHidden/>
              </w:rPr>
              <w:instrText xml:space="preserve"> PAGEREF _Toc193983892 \h </w:instrText>
            </w:r>
            <w:r w:rsidR="008134BE">
              <w:rPr>
                <w:noProof/>
                <w:webHidden/>
              </w:rPr>
            </w:r>
            <w:r w:rsidR="008134BE">
              <w:rPr>
                <w:noProof/>
                <w:webHidden/>
              </w:rPr>
              <w:fldChar w:fldCharType="separate"/>
            </w:r>
            <w:r w:rsidR="00204FF7">
              <w:rPr>
                <w:noProof/>
                <w:webHidden/>
              </w:rPr>
              <w:t>21</w:t>
            </w:r>
            <w:r w:rsidR="008134BE">
              <w:rPr>
                <w:noProof/>
                <w:webHidden/>
              </w:rPr>
              <w:fldChar w:fldCharType="end"/>
            </w:r>
          </w:hyperlink>
        </w:p>
        <w:p w14:paraId="65237040" w14:textId="1DD230A8" w:rsidR="008134BE" w:rsidRDefault="00D73BA3">
          <w:pPr>
            <w:pStyle w:val="TM1"/>
            <w:tabs>
              <w:tab w:val="right" w:leader="dot" w:pos="9736"/>
            </w:tabs>
            <w:rPr>
              <w:rFonts w:asciiTheme="minorHAnsi" w:eastAsiaTheme="minorEastAsia" w:hAnsiTheme="minorHAnsi" w:cstheme="minorBidi"/>
              <w:noProof/>
              <w:sz w:val="22"/>
              <w:szCs w:val="22"/>
            </w:rPr>
          </w:pPr>
          <w:hyperlink w:anchor="_Toc193983893" w:history="1">
            <w:r w:rsidR="008134BE" w:rsidRPr="00AF5DC6">
              <w:rPr>
                <w:rStyle w:val="Lienhypertexte"/>
                <w:b/>
                <w:bCs/>
                <w:caps/>
                <w:noProof/>
                <w:lang w:val="en"/>
              </w:rPr>
              <w:t xml:space="preserve">Annex 3: Contractor’s bid dated </w:t>
            </w:r>
            <w:r w:rsidR="008134BE" w:rsidRPr="00AF5DC6">
              <w:rPr>
                <w:rStyle w:val="Lienhypertexte"/>
                <w:b/>
                <w:bCs/>
                <w:caps/>
                <w:noProof/>
                <w:highlight w:val="yellow"/>
                <w:lang w:val="en"/>
              </w:rPr>
              <w:t>XX/XX/XXXX</w:t>
            </w:r>
            <w:r w:rsidR="008134BE">
              <w:rPr>
                <w:noProof/>
                <w:webHidden/>
              </w:rPr>
              <w:tab/>
            </w:r>
            <w:r w:rsidR="008134BE">
              <w:rPr>
                <w:noProof/>
                <w:webHidden/>
              </w:rPr>
              <w:fldChar w:fldCharType="begin"/>
            </w:r>
            <w:r w:rsidR="008134BE">
              <w:rPr>
                <w:noProof/>
                <w:webHidden/>
              </w:rPr>
              <w:instrText xml:space="preserve"> PAGEREF _Toc193983893 \h </w:instrText>
            </w:r>
            <w:r w:rsidR="008134BE">
              <w:rPr>
                <w:noProof/>
                <w:webHidden/>
              </w:rPr>
            </w:r>
            <w:r w:rsidR="008134BE">
              <w:rPr>
                <w:noProof/>
                <w:webHidden/>
              </w:rPr>
              <w:fldChar w:fldCharType="separate"/>
            </w:r>
            <w:r w:rsidR="00204FF7">
              <w:rPr>
                <w:noProof/>
                <w:webHidden/>
              </w:rPr>
              <w:t>21</w:t>
            </w:r>
            <w:r w:rsidR="008134BE">
              <w:rPr>
                <w:noProof/>
                <w:webHidden/>
              </w:rPr>
              <w:fldChar w:fldCharType="end"/>
            </w:r>
          </w:hyperlink>
        </w:p>
        <w:p w14:paraId="09FB3625" w14:textId="1A995F12" w:rsidR="000A6E96" w:rsidRPr="00CD6194" w:rsidRDefault="002C46DE" w:rsidP="00CD6194">
          <w:pPr>
            <w:rPr>
              <w:rFonts w:asciiTheme="minorHAnsi" w:hAnsiTheme="minorHAnsi"/>
            </w:rPr>
            <w:sectPr w:rsidR="000A6E96" w:rsidRPr="00CD6194" w:rsidSect="00863B49">
              <w:headerReference w:type="default" r:id="rId14"/>
              <w:pgSz w:w="11906" w:h="16838" w:code="9"/>
              <w:pgMar w:top="902" w:right="1009" w:bottom="1616" w:left="1151" w:header="431" w:footer="567" w:gutter="0"/>
              <w:cols w:space="708"/>
              <w:docGrid w:linePitch="360"/>
            </w:sectPr>
          </w:pPr>
          <w:r>
            <w:rPr>
              <w:rFonts w:asciiTheme="minorHAnsi" w:hAnsiTheme="minorHAnsi"/>
            </w:rPr>
            <w:fldChar w:fldCharType="end"/>
          </w:r>
        </w:p>
      </w:sdtContent>
    </w:sdt>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93983836"/>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CD6194"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commentRangeStart w:id="6"/>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CE4D00" w:rsidRDefault="00DE1070" w:rsidP="00DE1070">
            <w:pPr>
              <w:pStyle w:val="a"/>
              <w:widowControl w:val="0"/>
              <w:rPr>
                <w:rFonts w:asciiTheme="minorHAnsi" w:hAnsiTheme="minorHAnsi" w:cstheme="minorHAnsi"/>
                <w:szCs w:val="22"/>
                <w:highlight w:val="yellow"/>
                <w:lang w:val="en-GB"/>
              </w:rPr>
            </w:pPr>
            <w:r w:rsidRPr="00CE4D00">
              <w:rPr>
                <w:rFonts w:asciiTheme="minorHAnsi" w:hAnsiTheme="minorHAnsi" w:cstheme="minorHAnsi"/>
                <w:szCs w:val="22"/>
                <w:highlight w:val="yellow"/>
                <w:lang w:val="en"/>
              </w:rPr>
              <w:t>(Hereafter the “</w:t>
            </w:r>
            <w:r w:rsidRPr="00CE4D00">
              <w:rPr>
                <w:rFonts w:asciiTheme="minorHAnsi" w:hAnsiTheme="minorHAnsi" w:cstheme="minorHAnsi"/>
                <w:smallCaps/>
                <w:szCs w:val="22"/>
                <w:highlight w:val="yellow"/>
                <w:lang w:val="en"/>
              </w:rPr>
              <w:t>Contractor”</w:t>
            </w:r>
            <w:r w:rsidRPr="00CE4D00">
              <w:rPr>
                <w:rFonts w:asciiTheme="minorHAnsi" w:hAnsiTheme="minorHAnsi" w:cstheme="minorHAnsi"/>
                <w:szCs w:val="22"/>
                <w:highlight w:val="yellow"/>
                <w:lang w:val="en"/>
              </w:rPr>
              <w:t>)</w:t>
            </w:r>
          </w:p>
          <w:p w14:paraId="0E758324" w14:textId="77777777" w:rsidR="003115EA" w:rsidRPr="00CE4D00"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rPr>
            </w:pPr>
            <w:r w:rsidRPr="00CE4D00">
              <w:rPr>
                <w:rFonts w:asciiTheme="minorHAnsi" w:hAnsiTheme="minorHAnsi" w:cstheme="minorHAnsi"/>
                <w:szCs w:val="22"/>
                <w:highlight w:val="yellow"/>
                <w:lang w:val="en"/>
              </w:rPr>
              <w:t>Registered office address:</w:t>
            </w:r>
          </w:p>
          <w:p w14:paraId="7E4BDAE5" w14:textId="77777777" w:rsidR="003115EA" w:rsidRPr="00CE4D00"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CE4D00">
              <w:rPr>
                <w:rFonts w:asciiTheme="minorHAnsi" w:hAnsiTheme="minorHAnsi" w:cstheme="minorHAnsi"/>
                <w:szCs w:val="22"/>
                <w:highlight w:val="yellow"/>
                <w:lang w:val="en"/>
              </w:rPr>
              <w:t>Registration number at the trade and companies registry:</w:t>
            </w:r>
          </w:p>
          <w:p w14:paraId="71218C16" w14:textId="7F60BAB1" w:rsidR="00DE1070" w:rsidRPr="00CE4D00"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CE4D00">
              <w:rPr>
                <w:rFonts w:asciiTheme="minorHAnsi" w:hAnsiTheme="minorHAnsi" w:cstheme="minorHAnsi"/>
                <w:szCs w:val="22"/>
                <w:highlight w:val="yellow"/>
                <w:lang w:val="en-GB"/>
              </w:rPr>
              <w:t>I</w:t>
            </w:r>
            <w:proofErr w:type="spellStart"/>
            <w:r w:rsidRPr="00CE4D00">
              <w:rPr>
                <w:rFonts w:asciiTheme="minorHAnsi" w:hAnsiTheme="minorHAnsi" w:cstheme="minorHAnsi"/>
                <w:szCs w:val="22"/>
                <w:highlight w:val="yellow"/>
                <w:lang w:val="en"/>
              </w:rPr>
              <w:t>ntra</w:t>
            </w:r>
            <w:proofErr w:type="spellEnd"/>
            <w:r w:rsidRPr="00CE4D00">
              <w:rPr>
                <w:rFonts w:asciiTheme="minorHAnsi" w:hAnsiTheme="minorHAnsi" w:cstheme="minorHAnsi"/>
                <w:szCs w:val="22"/>
                <w:highlight w:val="yellow"/>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CE4D00">
              <w:rPr>
                <w:rFonts w:asciiTheme="minorHAnsi" w:hAnsiTheme="minorHAnsi" w:cstheme="minorHAnsi"/>
                <w:szCs w:val="22"/>
                <w:highlight w:val="yellow"/>
                <w:lang w:val="en"/>
              </w:rPr>
              <w:t>Represented by:</w:t>
            </w:r>
            <w:r w:rsidRPr="003115EA">
              <w:rPr>
                <w:rFonts w:asciiTheme="minorHAnsi" w:hAnsiTheme="minorHAnsi" w:cstheme="minorHAnsi"/>
                <w:szCs w:val="22"/>
                <w:lang w:val="en"/>
              </w:rPr>
              <w:t xml:space="preserve"> </w:t>
            </w:r>
            <w:commentRangeEnd w:id="6"/>
            <w:r w:rsidR="00CE4D00">
              <w:rPr>
                <w:rStyle w:val="Marquedecommentaire"/>
                <w:rFonts w:eastAsia="Times"/>
              </w:rPr>
              <w:commentReference w:id="6"/>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58345A45"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00CE4D00">
        <w:rPr>
          <w:rFonts w:asciiTheme="minorHAnsi" w:hAnsiTheme="minorHAnsi" w:cstheme="minorHAnsi"/>
          <w:sz w:val="22"/>
          <w:lang w:val="en"/>
        </w:rPr>
        <w:t>13/07/2023</w:t>
      </w:r>
      <w:r w:rsidRPr="003115EA">
        <w:rPr>
          <w:rFonts w:asciiTheme="minorHAnsi" w:hAnsiTheme="minorHAnsi" w:cstheme="minorHAnsi"/>
          <w:sz w:val="22"/>
          <w:lang w:val="en"/>
        </w:rPr>
        <w:t xml:space="preserve"> between </w:t>
      </w:r>
      <w:proofErr w:type="spellStart"/>
      <w:r w:rsidR="00CE4D00" w:rsidRPr="00D002BE">
        <w:rPr>
          <w:rFonts w:asciiTheme="minorHAnsi" w:hAnsiTheme="minorHAnsi" w:cstheme="minorHAnsi"/>
          <w:sz w:val="22"/>
          <w:lang w:val="en"/>
        </w:rPr>
        <w:t>Agence</w:t>
      </w:r>
      <w:proofErr w:type="spellEnd"/>
      <w:r w:rsidR="00CE4D00" w:rsidRPr="00D002BE">
        <w:rPr>
          <w:rFonts w:asciiTheme="minorHAnsi" w:hAnsiTheme="minorHAnsi" w:cstheme="minorHAnsi"/>
          <w:sz w:val="22"/>
          <w:lang w:val="en"/>
        </w:rPr>
        <w:t xml:space="preserve"> </w:t>
      </w:r>
      <w:proofErr w:type="spellStart"/>
      <w:r w:rsidR="00CE4D00" w:rsidRPr="00D002BE">
        <w:rPr>
          <w:rFonts w:asciiTheme="minorHAnsi" w:hAnsiTheme="minorHAnsi" w:cstheme="minorHAnsi"/>
          <w:sz w:val="22"/>
          <w:lang w:val="en"/>
        </w:rPr>
        <w:t>Française</w:t>
      </w:r>
      <w:proofErr w:type="spellEnd"/>
      <w:r w:rsidR="00CE4D00" w:rsidRPr="00D002BE">
        <w:rPr>
          <w:rFonts w:asciiTheme="minorHAnsi" w:hAnsiTheme="minorHAnsi" w:cstheme="minorHAnsi"/>
          <w:sz w:val="22"/>
          <w:lang w:val="en"/>
        </w:rPr>
        <w:t xml:space="preserve"> de Développement</w:t>
      </w:r>
      <w:r w:rsidR="00CE4D00">
        <w:rPr>
          <w:rFonts w:asciiTheme="minorHAnsi" w:hAnsiTheme="minorHAnsi" w:cstheme="minorHAnsi"/>
          <w:sz w:val="22"/>
          <w:lang w:val="en"/>
        </w:rPr>
        <w:t xml:space="preserve"> (AFD)</w:t>
      </w:r>
      <w:r w:rsidR="00CE4D00" w:rsidRPr="00D002BE">
        <w:rPr>
          <w:rFonts w:asciiTheme="minorHAnsi" w:hAnsiTheme="minorHAnsi" w:cstheme="minorHAnsi"/>
          <w:sz w:val="22"/>
          <w:lang w:val="en"/>
        </w:rPr>
        <w:t xml:space="preserve"> and Expertise France, covering “</w:t>
      </w:r>
      <w:r w:rsidR="00CE4D00" w:rsidRPr="00D002BE">
        <w:rPr>
          <w:rFonts w:asciiTheme="minorHAnsi" w:hAnsiTheme="minorHAnsi" w:cstheme="minorHAnsi"/>
          <w:iCs/>
          <w:sz w:val="22"/>
          <w:lang w:val="en"/>
        </w:rPr>
        <w:t>Air Quality Improvement Program (AQIP) in ASEAN</w:t>
      </w:r>
      <w:r w:rsidR="00CE4D00">
        <w:rPr>
          <w:rFonts w:asciiTheme="minorHAnsi" w:hAnsiTheme="minorHAnsi" w:cstheme="minorHAnsi"/>
          <w:iCs/>
          <w:sz w:val="22"/>
          <w:lang w:val="en"/>
        </w:rPr>
        <w: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3983837"/>
      <w:r w:rsidRPr="00F2235E">
        <w:rPr>
          <w:rFonts w:asciiTheme="minorHAnsi" w:hAnsiTheme="minorHAnsi"/>
          <w:b/>
          <w:bCs/>
          <w:caps/>
          <w:sz w:val="24"/>
          <w:u w:val="single"/>
          <w:lang w:val="en"/>
        </w:rPr>
        <w:lastRenderedPageBreak/>
        <w:t>Object of the contract</w:t>
      </w:r>
      <w:bookmarkEnd w:id="7"/>
    </w:p>
    <w:p w14:paraId="767C017D" w14:textId="76AAA7B2"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8C50DA">
        <w:rPr>
          <w:rFonts w:asciiTheme="minorHAnsi" w:hAnsiTheme="minorHAnsi" w:cstheme="minorHAnsi"/>
          <w:szCs w:val="22"/>
          <w:lang w:val="en"/>
        </w:rPr>
        <w:t>“</w:t>
      </w:r>
      <w:r w:rsidR="008C50DA" w:rsidRPr="00BD527C">
        <w:rPr>
          <w:rFonts w:asciiTheme="minorHAnsi" w:hAnsiTheme="minorHAnsi" w:cstheme="minorHAnsi"/>
          <w:szCs w:val="22"/>
          <w:lang w:val="en-GB"/>
        </w:rPr>
        <w:t xml:space="preserve">Capacity </w:t>
      </w:r>
      <w:r w:rsidR="008C50DA">
        <w:rPr>
          <w:rFonts w:asciiTheme="minorHAnsi" w:hAnsiTheme="minorHAnsi" w:cstheme="minorHAnsi"/>
          <w:szCs w:val="22"/>
          <w:lang w:val="en-GB"/>
        </w:rPr>
        <w:t>b</w:t>
      </w:r>
      <w:r w:rsidR="008C50DA" w:rsidRPr="00BD527C">
        <w:rPr>
          <w:rFonts w:asciiTheme="minorHAnsi" w:hAnsiTheme="minorHAnsi" w:cstheme="minorHAnsi"/>
          <w:szCs w:val="22"/>
          <w:lang w:val="en-GB"/>
        </w:rPr>
        <w:t>uilding activities</w:t>
      </w:r>
      <w:r w:rsidR="008C50DA">
        <w:rPr>
          <w:rFonts w:asciiTheme="minorHAnsi" w:hAnsiTheme="minorHAnsi" w:cstheme="minorHAnsi"/>
          <w:szCs w:val="22"/>
          <w:lang w:val="en-GB"/>
        </w:rPr>
        <w:t xml:space="preserve"> on</w:t>
      </w:r>
      <w:r w:rsidR="008C50DA" w:rsidRPr="00BD527C">
        <w:rPr>
          <w:rFonts w:asciiTheme="minorHAnsi" w:hAnsiTheme="minorHAnsi" w:cstheme="minorHAnsi"/>
          <w:szCs w:val="22"/>
          <w:lang w:val="en-GB"/>
        </w:rPr>
        <w:t xml:space="preserve"> </w:t>
      </w:r>
      <w:r w:rsidR="008C50DA">
        <w:rPr>
          <w:rFonts w:asciiTheme="minorHAnsi" w:hAnsiTheme="minorHAnsi" w:cstheme="minorHAnsi"/>
          <w:szCs w:val="22"/>
          <w:lang w:val="en-GB"/>
        </w:rPr>
        <w:t>l</w:t>
      </w:r>
      <w:r w:rsidR="008C50DA" w:rsidRPr="00991D64">
        <w:rPr>
          <w:rFonts w:asciiTheme="minorHAnsi" w:hAnsiTheme="minorHAnsi" w:cstheme="minorHAnsi"/>
          <w:szCs w:val="22"/>
          <w:lang w:val="en-GB"/>
        </w:rPr>
        <w:t>ong-term strategic planning of air quality policies</w:t>
      </w:r>
      <w:r w:rsidR="008C50DA">
        <w:rPr>
          <w:rFonts w:asciiTheme="minorHAnsi" w:hAnsiTheme="minorHAnsi" w:cstheme="minorHAnsi"/>
          <w:szCs w:val="22"/>
          <w:lang w:val="en-GB"/>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93983838"/>
      <w:r w:rsidRPr="00F2235E">
        <w:rPr>
          <w:rFonts w:asciiTheme="minorHAnsi" w:hAnsiTheme="minorHAnsi"/>
          <w:b/>
          <w:bCs/>
          <w:caps/>
          <w:sz w:val="24"/>
          <w:u w:val="single"/>
          <w:lang w:val="en"/>
        </w:rPr>
        <w:t>Contractual documents</w:t>
      </w:r>
      <w:bookmarkEnd w:id="8"/>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5A59FE25" w:rsidR="00663C0B" w:rsidRPr="00F2235E"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59289CD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w:t>
      </w:r>
      <w:r w:rsidR="004C0C4A">
        <w:rPr>
          <w:rFonts w:asciiTheme="minorHAnsi" w:hAnsiTheme="minorHAnsi" w:cstheme="minorHAnsi"/>
          <w:szCs w:val="22"/>
          <w:lang w:val="en"/>
        </w:rPr>
        <w:t xml:space="preserve">ent for </w:t>
      </w:r>
      <w:r w:rsidRPr="00F2235E">
        <w:rPr>
          <w:rFonts w:asciiTheme="minorHAnsi" w:hAnsiTheme="minorHAnsi" w:cstheme="minorHAnsi"/>
          <w:szCs w:val="22"/>
          <w:lang w:val="en"/>
        </w:rPr>
        <w:t xml:space="preserve">intellectual services approved under the Order </w:t>
      </w:r>
      <w:r w:rsidR="004C0C4A">
        <w:rPr>
          <w:rFonts w:asciiTheme="minorHAnsi" w:hAnsiTheme="minorHAnsi" w:cstheme="minorHAnsi"/>
          <w:szCs w:val="22"/>
          <w:lang w:val="en"/>
        </w:rPr>
        <w:t>of 30/03/2021</w:t>
      </w:r>
      <w:r w:rsidRPr="00F2235E">
        <w:rPr>
          <w:rFonts w:asciiTheme="minorHAnsi" w:hAnsiTheme="minorHAnsi" w:cstheme="minorHAnsi"/>
          <w:szCs w:val="22"/>
          <w:lang w:val="en"/>
        </w:rPr>
        <w:t xml:space="preserve">,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201C3522" w:rsidR="00996FEA" w:rsidRPr="00EB4D06"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9" w:name="_Toc193983839"/>
      <w:bookmarkStart w:id="10" w:name="_Toc392669631"/>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1" w:name="_Toc193983840"/>
      <w:r w:rsidRPr="000D19AC">
        <w:rPr>
          <w:rFonts w:asciiTheme="minorHAnsi" w:hAnsiTheme="minorHAnsi" w:cstheme="minorHAnsi"/>
          <w:sz w:val="22"/>
          <w:szCs w:val="22"/>
          <w:lang w:val="en"/>
        </w:rPr>
        <w:t>Form of the Contract</w:t>
      </w:r>
      <w:bookmarkEnd w:id="10"/>
      <w:bookmarkEnd w:id="11"/>
      <w:r w:rsidRPr="000D19AC">
        <w:rPr>
          <w:rFonts w:asciiTheme="minorHAnsi" w:hAnsiTheme="minorHAnsi" w:cstheme="minorHAnsi"/>
          <w:sz w:val="22"/>
          <w:szCs w:val="22"/>
          <w:lang w:val="en"/>
        </w:rPr>
        <w:t xml:space="preserve"> </w:t>
      </w:r>
    </w:p>
    <w:p w14:paraId="2B090280" w14:textId="77777777" w:rsidR="0025429A" w:rsidRPr="000D19AC" w:rsidRDefault="0025429A" w:rsidP="0025429A">
      <w:pPr>
        <w:pStyle w:val="u"/>
        <w:widowControl w:val="0"/>
        <w:spacing w:before="240"/>
        <w:ind w:left="567"/>
        <w:rPr>
          <w:ins w:id="12" w:author="Betty ROUBAUD" w:date="2025-03-27T15:27:00Z"/>
          <w:rFonts w:asciiTheme="minorHAnsi" w:hAnsiTheme="minorHAnsi" w:cstheme="minorHAnsi"/>
          <w:szCs w:val="22"/>
          <w:lang w:val="en-GB"/>
        </w:rPr>
      </w:pPr>
      <w:bookmarkStart w:id="13" w:name="_Toc392669632"/>
      <w:ins w:id="14" w:author="Betty ROUBAUD" w:date="2025-03-27T15:27:00Z">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w:t>
        </w:r>
        <w:r>
          <w:rPr>
            <w:rFonts w:asciiTheme="minorHAnsi" w:hAnsiTheme="minorHAnsi" w:cstheme="minorHAnsi"/>
            <w:szCs w:val="22"/>
            <w:lang w:val="en"/>
          </w:rPr>
          <w:t xml:space="preserve">es at </w:t>
        </w:r>
        <w:r w:rsidRPr="000D19AC">
          <w:rPr>
            <w:rFonts w:asciiTheme="minorHAnsi" w:hAnsiTheme="minorHAnsi" w:cstheme="minorHAnsi"/>
            <w:szCs w:val="22"/>
            <w:lang w:val="en"/>
          </w:rPr>
          <w:t>fixed and total</w:t>
        </w:r>
      </w:ins>
      <w:ins w:id="15" w:author="Betty ROUBAUD" w:date="2025-03-27T15:28:00Z">
        <w:r>
          <w:rPr>
            <w:rFonts w:asciiTheme="minorHAnsi" w:hAnsiTheme="minorHAnsi" w:cstheme="minorHAnsi"/>
            <w:szCs w:val="22"/>
            <w:lang w:val="en"/>
          </w:rPr>
          <w:t xml:space="preserve"> </w:t>
        </w:r>
      </w:ins>
      <w:ins w:id="16" w:author="Betty ROUBAUD" w:date="2025-03-27T15:27:00Z">
        <w:r>
          <w:rPr>
            <w:rFonts w:asciiTheme="minorHAnsi" w:hAnsiTheme="minorHAnsi" w:cstheme="minorHAnsi"/>
            <w:szCs w:val="22"/>
            <w:lang w:val="en"/>
          </w:rPr>
          <w:t>prices.</w:t>
        </w:r>
      </w:ins>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7" w:name="_Toc193983841"/>
      <w:r w:rsidRPr="000D19AC">
        <w:rPr>
          <w:rFonts w:asciiTheme="minorHAnsi" w:hAnsiTheme="minorHAnsi" w:cstheme="minorHAnsi"/>
          <w:sz w:val="22"/>
          <w:szCs w:val="22"/>
          <w:lang w:val="en"/>
        </w:rPr>
        <w:t xml:space="preserve">Term </w:t>
      </w:r>
      <w:bookmarkEnd w:id="13"/>
      <w:r w:rsidRPr="000D19AC">
        <w:rPr>
          <w:rFonts w:asciiTheme="minorHAnsi" w:hAnsiTheme="minorHAnsi" w:cstheme="minorHAnsi"/>
          <w:sz w:val="22"/>
          <w:szCs w:val="22"/>
          <w:lang w:val="en"/>
        </w:rPr>
        <w:t>of the Contract</w:t>
      </w:r>
      <w:bookmarkEnd w:id="17"/>
    </w:p>
    <w:p w14:paraId="52B8A451" w14:textId="548E5A93"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w:t>
      </w:r>
      <w:r w:rsidRPr="0015627A">
        <w:rPr>
          <w:rFonts w:asciiTheme="minorHAnsi" w:hAnsiTheme="minorHAnsi" w:cstheme="minorHAnsi"/>
          <w:szCs w:val="22"/>
          <w:lang w:val="en"/>
        </w:rPr>
        <w:t xml:space="preserve">the </w:t>
      </w:r>
      <w:r w:rsidRPr="0015627A">
        <w:rPr>
          <w:rFonts w:asciiTheme="minorHAnsi" w:hAnsiTheme="minorHAnsi" w:cstheme="minorHAnsi"/>
          <w:smallCaps/>
          <w:szCs w:val="22"/>
          <w:lang w:val="en"/>
        </w:rPr>
        <w:t xml:space="preserve">Contract </w:t>
      </w:r>
      <w:r w:rsidRPr="0015627A">
        <w:rPr>
          <w:rFonts w:asciiTheme="minorHAnsi" w:hAnsiTheme="minorHAnsi" w:cstheme="minorHAnsi"/>
          <w:szCs w:val="22"/>
          <w:lang w:val="en"/>
        </w:rPr>
        <w:t xml:space="preserve">is </w:t>
      </w:r>
      <w:r w:rsidR="0025429A">
        <w:rPr>
          <w:rFonts w:asciiTheme="minorHAnsi" w:hAnsiTheme="minorHAnsi" w:cstheme="minorHAnsi"/>
          <w:szCs w:val="22"/>
          <w:lang w:val="en"/>
        </w:rPr>
        <w:t>6</w:t>
      </w:r>
      <w:r w:rsidR="0015627A" w:rsidRPr="0015627A">
        <w:rPr>
          <w:rFonts w:asciiTheme="minorHAnsi" w:hAnsiTheme="minorHAnsi" w:cstheme="minorHAnsi"/>
          <w:szCs w:val="22"/>
          <w:lang w:val="en"/>
        </w:rPr>
        <w:t xml:space="preserve"> months</w:t>
      </w:r>
      <w:r w:rsidR="0015627A">
        <w:rPr>
          <w:rFonts w:asciiTheme="minorHAnsi" w:hAnsiTheme="minorHAnsi" w:cstheme="minorHAnsi"/>
          <w:szCs w:val="22"/>
          <w:lang w:val="en"/>
        </w:rPr>
        <w:t xml:space="preserve">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60BDB222" w:rsidR="00413542" w:rsidRPr="000D19AC" w:rsidRDefault="00413542"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entered into wit</w:t>
      </w:r>
      <w:r w:rsidR="0015627A">
        <w:rPr>
          <w:rFonts w:asciiTheme="minorHAnsi" w:hAnsiTheme="minorHAnsi" w:cstheme="minorHAnsi"/>
          <w:szCs w:val="22"/>
          <w:lang w:val="en"/>
        </w:rPr>
        <w:t>h</w:t>
      </w:r>
      <w:r w:rsidR="0025429A">
        <w:rPr>
          <w:rFonts w:asciiTheme="minorHAnsi" w:hAnsiTheme="minorHAnsi" w:cstheme="minorHAnsi"/>
          <w:szCs w:val="22"/>
          <w:lang w:val="en"/>
        </w:rPr>
        <w:t xml:space="preserve"> an initial validity period of 6</w:t>
      </w:r>
      <w:r w:rsidRPr="000D19AC">
        <w:rPr>
          <w:rFonts w:asciiTheme="minorHAnsi" w:hAnsiTheme="minorHAnsi" w:cstheme="minorHAnsi"/>
          <w:szCs w:val="22"/>
          <w:lang w:val="en"/>
        </w:rPr>
        <w:t xml:space="preserve"> months from its award date. This initial validity period will be tacitly renewed for </w:t>
      </w:r>
      <w:r w:rsidR="0015627A">
        <w:rPr>
          <w:rFonts w:asciiTheme="minorHAnsi" w:hAnsiTheme="minorHAnsi" w:cstheme="minorHAnsi"/>
          <w:szCs w:val="22"/>
          <w:lang w:val="en"/>
        </w:rPr>
        <w:t>an additional period</w:t>
      </w:r>
      <w:r w:rsidRPr="000D19AC">
        <w:rPr>
          <w:rFonts w:asciiTheme="minorHAnsi" w:hAnsiTheme="minorHAnsi" w:cstheme="minorHAnsi"/>
          <w:szCs w:val="22"/>
          <w:lang w:val="en"/>
        </w:rPr>
        <w:t xml:space="preserve"> of validity, up to </w:t>
      </w:r>
      <w:r w:rsidR="0017321A">
        <w:rPr>
          <w:rFonts w:asciiTheme="minorHAnsi" w:hAnsiTheme="minorHAnsi" w:cstheme="minorHAnsi"/>
          <w:szCs w:val="22"/>
          <w:lang w:val="en"/>
        </w:rPr>
        <w:t>the end date of the cooperation project which is 31/12/2025</w:t>
      </w:r>
      <w:r w:rsidRPr="000D19AC">
        <w:rPr>
          <w:rFonts w:asciiTheme="minorHAnsi" w:hAnsiTheme="minorHAnsi" w:cstheme="minorHAnsi"/>
          <w:szCs w:val="22"/>
          <w:lang w:val="en"/>
        </w:rPr>
        <w:t xml:space="preserve">. </w:t>
      </w:r>
    </w:p>
    <w:tbl>
      <w:tblPr>
        <w:tblStyle w:val="Grilledutableau"/>
        <w:tblW w:w="0" w:type="auto"/>
        <w:tblInd w:w="556" w:type="dxa"/>
        <w:tblLook w:val="04A0" w:firstRow="1" w:lastRow="0" w:firstColumn="1" w:lastColumn="0" w:noHBand="0" w:noVBand="1"/>
      </w:tblPr>
      <w:tblGrid>
        <w:gridCol w:w="4593"/>
        <w:gridCol w:w="4587"/>
      </w:tblGrid>
      <w:tr w:rsidR="00413542" w:rsidRPr="000D19AC" w14:paraId="31D1E9DA" w14:textId="77777777" w:rsidTr="000F52C5">
        <w:tc>
          <w:tcPr>
            <w:tcW w:w="4593" w:type="dxa"/>
            <w:vAlign w:val="center"/>
          </w:tcPr>
          <w:p w14:paraId="55857527" w14:textId="77777777" w:rsidR="00413542" w:rsidRPr="000D19AC" w:rsidRDefault="00413542" w:rsidP="000F52C5">
            <w:pPr>
              <w:pStyle w:val="v"/>
              <w:widowControl w:val="0"/>
              <w:spacing w:before="60" w:after="60"/>
              <w:ind w:left="0" w:firstLine="0"/>
              <w:jc w:val="left"/>
              <w:rPr>
                <w:rFonts w:asciiTheme="minorHAnsi" w:hAnsiTheme="minorHAnsi" w:cstheme="minorHAnsi"/>
                <w:b/>
                <w:szCs w:val="22"/>
              </w:rPr>
            </w:pPr>
            <w:r w:rsidRPr="000D19AC">
              <w:rPr>
                <w:rFonts w:asciiTheme="minorHAnsi" w:hAnsiTheme="minorHAnsi" w:cstheme="minorHAnsi"/>
                <w:b/>
                <w:bCs/>
                <w:szCs w:val="22"/>
                <w:lang w:val="en"/>
              </w:rPr>
              <w:t>Validity periods</w:t>
            </w:r>
          </w:p>
        </w:tc>
        <w:tc>
          <w:tcPr>
            <w:tcW w:w="4587" w:type="dxa"/>
            <w:vAlign w:val="center"/>
          </w:tcPr>
          <w:p w14:paraId="7BEC42F7" w14:textId="77777777" w:rsidR="00413542" w:rsidRPr="000D19AC" w:rsidRDefault="00413542" w:rsidP="00A8561A">
            <w:pPr>
              <w:pStyle w:val="v"/>
              <w:widowControl w:val="0"/>
              <w:spacing w:before="60" w:after="60"/>
              <w:ind w:left="0" w:firstLine="0"/>
              <w:jc w:val="center"/>
              <w:rPr>
                <w:rFonts w:asciiTheme="minorHAnsi" w:hAnsiTheme="minorHAnsi" w:cstheme="minorHAnsi"/>
                <w:b/>
                <w:szCs w:val="22"/>
              </w:rPr>
            </w:pPr>
            <w:r w:rsidRPr="000D19AC">
              <w:rPr>
                <w:rFonts w:asciiTheme="minorHAnsi" w:hAnsiTheme="minorHAnsi" w:cstheme="minorHAnsi"/>
                <w:b/>
                <w:bCs/>
                <w:szCs w:val="22"/>
                <w:lang w:val="en"/>
              </w:rPr>
              <w:t>Duration of validity periods</w:t>
            </w:r>
          </w:p>
        </w:tc>
      </w:tr>
      <w:tr w:rsidR="00413542" w:rsidRPr="000D19AC" w14:paraId="58095CD1" w14:textId="77777777" w:rsidTr="000F52C5">
        <w:tc>
          <w:tcPr>
            <w:tcW w:w="4593" w:type="dxa"/>
            <w:vAlign w:val="center"/>
          </w:tcPr>
          <w:p w14:paraId="5D052E3B" w14:textId="77777777" w:rsidR="00413542" w:rsidRPr="000D19AC" w:rsidRDefault="00413542"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First period</w:t>
            </w:r>
          </w:p>
        </w:tc>
        <w:tc>
          <w:tcPr>
            <w:tcW w:w="4587" w:type="dxa"/>
            <w:vAlign w:val="center"/>
          </w:tcPr>
          <w:p w14:paraId="2ACB65B3" w14:textId="197B6CC2" w:rsidR="00413542" w:rsidRPr="000D19AC" w:rsidRDefault="0025429A" w:rsidP="00A8561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6</w:t>
            </w:r>
            <w:r w:rsidR="00413542" w:rsidRPr="0017321A">
              <w:rPr>
                <w:rFonts w:asciiTheme="minorHAnsi" w:hAnsiTheme="minorHAnsi" w:cstheme="minorHAnsi"/>
                <w:szCs w:val="22"/>
                <w:lang w:val="en"/>
              </w:rPr>
              <w:t xml:space="preserve"> months</w:t>
            </w:r>
          </w:p>
        </w:tc>
      </w:tr>
      <w:tr w:rsidR="00413542" w:rsidRPr="000D19AC" w14:paraId="777F1E2B" w14:textId="77777777" w:rsidTr="000F52C5">
        <w:tc>
          <w:tcPr>
            <w:tcW w:w="4593" w:type="dxa"/>
            <w:vAlign w:val="center"/>
          </w:tcPr>
          <w:p w14:paraId="7A3AA121" w14:textId="77777777" w:rsidR="00413542" w:rsidRPr="000D19AC" w:rsidRDefault="00413542" w:rsidP="000F52C5">
            <w:pPr>
              <w:pStyle w:val="v"/>
              <w:widowControl w:val="0"/>
              <w:spacing w:before="60" w:after="60"/>
              <w:ind w:left="0" w:firstLine="0"/>
              <w:jc w:val="left"/>
              <w:rPr>
                <w:rFonts w:asciiTheme="minorHAnsi" w:hAnsiTheme="minorHAnsi" w:cstheme="minorHAnsi"/>
                <w:szCs w:val="22"/>
              </w:rPr>
            </w:pPr>
            <w:r w:rsidRPr="000D19AC">
              <w:rPr>
                <w:rFonts w:asciiTheme="minorHAnsi" w:hAnsiTheme="minorHAnsi" w:cstheme="minorHAnsi"/>
                <w:szCs w:val="22"/>
                <w:lang w:val="en"/>
              </w:rPr>
              <w:t>Second period</w:t>
            </w:r>
          </w:p>
        </w:tc>
        <w:tc>
          <w:tcPr>
            <w:tcW w:w="4587" w:type="dxa"/>
            <w:vAlign w:val="center"/>
          </w:tcPr>
          <w:p w14:paraId="36445BB6" w14:textId="1438A119" w:rsidR="00413542" w:rsidRPr="000D19AC" w:rsidRDefault="0017321A" w:rsidP="00A8561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Up to 31/12/2025</w:t>
            </w:r>
          </w:p>
        </w:tc>
      </w:tr>
    </w:tbl>
    <w:p w14:paraId="3BFE98D8" w14:textId="6289FB94"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123782AE" w:rsidR="001E12A9" w:rsidRPr="00F41A62" w:rsidRDefault="0017321A" w:rsidP="001E12A9">
      <w:pPr>
        <w:pStyle w:val="Titre2"/>
        <w:spacing w:before="120" w:after="60"/>
        <w:rPr>
          <w:rFonts w:asciiTheme="minorHAnsi" w:hAnsiTheme="minorHAnsi" w:cstheme="minorHAnsi"/>
          <w:sz w:val="22"/>
          <w:szCs w:val="22"/>
          <w:lang w:val="en-GB"/>
        </w:rPr>
      </w:pPr>
      <w:bookmarkStart w:id="18" w:name="_Toc193983842"/>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8"/>
    </w:p>
    <w:p w14:paraId="29C83A50" w14:textId="7BC13676" w:rsidR="001E12A9" w:rsidRPr="00F41A62" w:rsidRDefault="0017321A"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w:t>
      </w:r>
      <w:r>
        <w:rPr>
          <w:rFonts w:asciiTheme="minorHAnsi" w:hAnsiTheme="minorHAnsi" w:cstheme="minorHAnsi"/>
          <w:szCs w:val="22"/>
          <w:lang w:val="en"/>
        </w:rPr>
        <w:t>vice provision</w:t>
      </w:r>
      <w:r w:rsidR="001E12A9" w:rsidRPr="00F41A62">
        <w:rPr>
          <w:rFonts w:asciiTheme="minorHAnsi" w:hAnsiTheme="minorHAnsi" w:cstheme="minorHAnsi"/>
          <w:szCs w:val="22"/>
          <w:lang w:val="en"/>
        </w:rPr>
        <w:t xml:space="preserve"> deadline under this </w:t>
      </w:r>
      <w:r>
        <w:rPr>
          <w:rFonts w:asciiTheme="minorHAnsi" w:hAnsiTheme="minorHAnsi" w:cstheme="minorHAnsi"/>
          <w:smallCaps/>
          <w:szCs w:val="22"/>
          <w:lang w:val="en"/>
        </w:rPr>
        <w:t xml:space="preserve">Contract </w:t>
      </w:r>
      <w:r w:rsidR="001E12A9" w:rsidRPr="00F41A62">
        <w:rPr>
          <w:rFonts w:asciiTheme="minorHAnsi" w:hAnsiTheme="minorHAnsi" w:cstheme="minorHAnsi"/>
          <w:szCs w:val="22"/>
          <w:lang w:val="en"/>
        </w:rPr>
        <w:t xml:space="preserve">is from the award date of this </w:t>
      </w:r>
      <w:r>
        <w:rPr>
          <w:rFonts w:asciiTheme="minorHAnsi" w:hAnsiTheme="minorHAnsi" w:cstheme="minorHAnsi"/>
          <w:smallCaps/>
          <w:szCs w:val="22"/>
          <w:lang w:val="en"/>
        </w:rPr>
        <w:t>Contract.</w:t>
      </w:r>
    </w:p>
    <w:p w14:paraId="0171D98C" w14:textId="50A88967"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37CF6DA8"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9" w:name="_Toc193983843"/>
      <w:r w:rsidRPr="00F41A62">
        <w:rPr>
          <w:rFonts w:asciiTheme="minorHAnsi" w:hAnsiTheme="minorHAnsi"/>
          <w:b/>
          <w:bCs/>
          <w:caps/>
          <w:sz w:val="24"/>
          <w:u w:val="single"/>
          <w:lang w:val="en"/>
        </w:rPr>
        <w:t>Financial provisions</w:t>
      </w:r>
      <w:bookmarkEnd w:id="19"/>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20" w:name="_Toc524095228"/>
      <w:bookmarkStart w:id="21" w:name="_Toc392669634"/>
      <w:bookmarkStart w:id="22" w:name="_Toc193983844"/>
      <w:r w:rsidRPr="00F41A62">
        <w:rPr>
          <w:rFonts w:asciiTheme="minorHAnsi" w:hAnsiTheme="minorHAnsi" w:cstheme="minorHAnsi"/>
          <w:sz w:val="22"/>
          <w:szCs w:val="22"/>
          <w:lang w:val="en"/>
        </w:rPr>
        <w:t>Amount of the Contract</w:t>
      </w:r>
      <w:bookmarkEnd w:id="20"/>
      <w:bookmarkEnd w:id="21"/>
      <w:bookmarkEnd w:id="22"/>
    </w:p>
    <w:p w14:paraId="13B6D0E5" w14:textId="77777777" w:rsidR="0025429A" w:rsidRPr="00F41A62" w:rsidRDefault="0025429A" w:rsidP="0025429A">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67788F1F" w14:textId="77777777" w:rsidR="0025429A" w:rsidRPr="009C370A" w:rsidRDefault="0025429A" w:rsidP="009C370A">
      <w:pPr>
        <w:pStyle w:val="u"/>
        <w:widowControl w:val="0"/>
        <w:numPr>
          <w:ilvl w:val="12"/>
          <w:numId w:val="0"/>
        </w:numPr>
        <w:spacing w:before="240" w:after="120"/>
        <w:ind w:left="561"/>
        <w:jc w:val="left"/>
        <w:rPr>
          <w:lang w:val="en-GB"/>
        </w:rPr>
      </w:pPr>
      <w:r w:rsidRPr="00F41A62">
        <w:rPr>
          <w:rFonts w:asciiTheme="minorHAnsi" w:hAnsiTheme="minorHAnsi" w:cstheme="minorHAnsi"/>
          <w:szCs w:val="22"/>
          <w:lang w:val="en"/>
        </w:rPr>
        <w:t>This amount equates to the total</w:t>
      </w:r>
      <w:r>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the services due under the Contract have been accepted without reservation. As pricing is fixed, it includes all costs relating to the corresponding service provision</w:t>
      </w:r>
      <w:r>
        <w:rPr>
          <w:rFonts w:asciiTheme="minorHAnsi" w:hAnsiTheme="minorHAnsi" w:cstheme="minorHAnsi"/>
          <w:szCs w:val="22"/>
          <w:lang w:val="en"/>
        </w:rPr>
        <w:t>.</w:t>
      </w:r>
    </w:p>
    <w:p w14:paraId="28C9FE7F" w14:textId="4100BE58" w:rsidR="00A8549B" w:rsidRPr="00722AD6" w:rsidRDefault="00A8549B" w:rsidP="006B135D">
      <w:pPr>
        <w:pStyle w:val="u"/>
        <w:widowControl w:val="0"/>
        <w:numPr>
          <w:ilvl w:val="12"/>
          <w:numId w:val="0"/>
        </w:numPr>
        <w:spacing w:before="240" w:after="120"/>
        <w:jc w:val="left"/>
        <w:rPr>
          <w:rFonts w:asciiTheme="minorHAnsi" w:hAnsiTheme="minorHAnsi" w:cstheme="minorHAnsi"/>
          <w:szCs w:val="22"/>
          <w:lang w:val="en-GB"/>
        </w:rPr>
      </w:pP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3" w:name="_Toc193983845"/>
      <w:bookmarkStart w:id="24" w:name="_Toc392669637"/>
      <w:r w:rsidRPr="00722AD6">
        <w:rPr>
          <w:rFonts w:asciiTheme="minorHAnsi" w:hAnsiTheme="minorHAnsi" w:cstheme="minorHAnsi"/>
          <w:sz w:val="22"/>
          <w:szCs w:val="22"/>
          <w:lang w:val="en"/>
        </w:rPr>
        <w:lastRenderedPageBreak/>
        <w:t>Form of prices</w:t>
      </w:r>
      <w:bookmarkEnd w:id="23"/>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5" w:name="_Toc193983846"/>
      <w:r>
        <w:rPr>
          <w:rFonts w:asciiTheme="minorHAnsi" w:hAnsiTheme="minorHAnsi" w:cstheme="minorHAnsi"/>
          <w:sz w:val="22"/>
          <w:szCs w:val="22"/>
          <w:lang w:val="en"/>
        </w:rPr>
        <w:t>Advance</w:t>
      </w:r>
      <w:bookmarkEnd w:id="25"/>
    </w:p>
    <w:p w14:paraId="0241AF07" w14:textId="77777777" w:rsidR="002162DC" w:rsidRPr="008E7A24" w:rsidRDefault="002162DC" w:rsidP="002162DC">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Pr>
          <w:rFonts w:asciiTheme="minorHAnsi" w:hAnsiTheme="minorHAnsi" w:cstheme="minorHAnsi"/>
          <w:szCs w:val="22"/>
          <w:lang w:val="en"/>
        </w:rPr>
        <w:t>n</w:t>
      </w:r>
      <w:r w:rsidRPr="008E7A24">
        <w:rPr>
          <w:rFonts w:asciiTheme="minorHAnsi" w:hAnsiTheme="minorHAnsi" w:cstheme="minorHAnsi"/>
          <w:szCs w:val="22"/>
          <w:lang w:val="en"/>
        </w:rPr>
        <w:t xml:space="preserve"> </w:t>
      </w:r>
      <w:r>
        <w:rPr>
          <w:rFonts w:asciiTheme="minorHAnsi" w:hAnsiTheme="minorHAnsi" w:cstheme="minorHAnsi"/>
          <w:szCs w:val="22"/>
          <w:lang w:val="en"/>
        </w:rPr>
        <w:t>advance of €10,000</w:t>
      </w:r>
      <w:r w:rsidRPr="008E7A24">
        <w:rPr>
          <w:rFonts w:asciiTheme="minorHAnsi" w:hAnsiTheme="minorHAnsi" w:cstheme="minorHAnsi"/>
          <w:szCs w:val="22"/>
          <w:lang w:val="en"/>
        </w:rPr>
        <w:t xml:space="preserve"> is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2CE442D6" w14:textId="77777777" w:rsidR="002162DC" w:rsidRPr="008E7A24" w:rsidRDefault="002162DC" w:rsidP="002162DC">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advance</w:t>
      </w:r>
      <w:r w:rsidRPr="008E7A24">
        <w:rPr>
          <w:rFonts w:asciiTheme="minorHAnsi" w:hAnsiTheme="minorHAnsi" w:cstheme="minorHAnsi"/>
          <w:szCs w:val="22"/>
          <w:lang w:val="en"/>
        </w:rPr>
        <w:t>.</w:t>
      </w:r>
    </w:p>
    <w:p w14:paraId="4BE4D46D" w14:textId="77777777" w:rsidR="002162DC" w:rsidRPr="008E7A24" w:rsidRDefault="002162DC" w:rsidP="002162DC">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6" w:name="_Toc193983847"/>
      <w:r w:rsidRPr="00314455">
        <w:rPr>
          <w:rFonts w:asciiTheme="minorHAnsi" w:hAnsiTheme="minorHAnsi" w:cstheme="minorHAnsi"/>
          <w:sz w:val="22"/>
          <w:szCs w:val="22"/>
          <w:lang w:val="en"/>
        </w:rPr>
        <w:t>Payment procedure</w:t>
      </w:r>
      <w:bookmarkEnd w:id="26"/>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586A7903" w:rsidR="00031F69" w:rsidRPr="00031F69" w:rsidRDefault="00031F69" w:rsidP="00031F69">
      <w:pPr>
        <w:pStyle w:val="u"/>
        <w:widowControl w:val="0"/>
        <w:numPr>
          <w:ilvl w:val="12"/>
          <w:numId w:val="0"/>
        </w:numPr>
        <w:spacing w:after="120"/>
        <w:ind w:left="561"/>
        <w:jc w:val="left"/>
        <w:rPr>
          <w:rFonts w:asciiTheme="minorHAnsi" w:hAnsiTheme="minorHAnsi" w:cstheme="minorHAnsi"/>
          <w:szCs w:val="22"/>
          <w:lang w:val="en"/>
        </w:rPr>
      </w:pPr>
    </w:p>
    <w:tbl>
      <w:tblPr>
        <w:tblStyle w:val="Grilledutableau"/>
        <w:tblW w:w="9214"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10"/>
        <w:gridCol w:w="6804"/>
      </w:tblGrid>
      <w:tr w:rsidR="00004AE6" w:rsidRPr="00DA34BC" w14:paraId="371447DC" w14:textId="77777777" w:rsidTr="00BA684F">
        <w:tc>
          <w:tcPr>
            <w:tcW w:w="2410" w:type="dxa"/>
            <w:vAlign w:val="center"/>
          </w:tcPr>
          <w:p w14:paraId="25B3FA97" w14:textId="78A68A43" w:rsidR="00004AE6" w:rsidRPr="00DA34BC" w:rsidRDefault="0025429A" w:rsidP="0071011C">
            <w:pPr>
              <w:pStyle w:val="u"/>
              <w:widowControl w:val="0"/>
              <w:numPr>
                <w:ilvl w:val="12"/>
                <w:numId w:val="0"/>
              </w:numPr>
              <w:jc w:val="center"/>
              <w:rPr>
                <w:rFonts w:asciiTheme="minorHAnsi" w:hAnsiTheme="minorHAnsi" w:cstheme="minorHAnsi"/>
                <w:b/>
                <w:szCs w:val="22"/>
              </w:rPr>
            </w:pPr>
            <w:r>
              <w:rPr>
                <w:rFonts w:asciiTheme="minorHAnsi" w:hAnsiTheme="minorHAnsi" w:cstheme="minorHAnsi"/>
                <w:b/>
                <w:bCs/>
                <w:szCs w:val="22"/>
                <w:lang w:val="en"/>
              </w:rPr>
              <w:t>Amount of the payment</w:t>
            </w:r>
          </w:p>
        </w:tc>
        <w:tc>
          <w:tcPr>
            <w:tcW w:w="6804"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CD6194" w14:paraId="4FF76822" w14:textId="77777777" w:rsidTr="00BA684F">
        <w:tc>
          <w:tcPr>
            <w:tcW w:w="2410" w:type="dxa"/>
            <w:vAlign w:val="center"/>
          </w:tcPr>
          <w:p w14:paraId="2015951F" w14:textId="35B45352" w:rsidR="00004AE6" w:rsidRPr="00BA684F" w:rsidRDefault="006B135D" w:rsidP="0025429A">
            <w:pPr>
              <w:pStyle w:val="u"/>
              <w:widowControl w:val="0"/>
              <w:numPr>
                <w:ilvl w:val="12"/>
                <w:numId w:val="0"/>
              </w:numPr>
              <w:jc w:val="center"/>
              <w:rPr>
                <w:rFonts w:asciiTheme="minorHAnsi" w:hAnsiTheme="minorHAnsi" w:cstheme="minorHAnsi"/>
                <w:szCs w:val="22"/>
                <w:lang w:val="en-GB"/>
              </w:rPr>
            </w:pPr>
            <w:r w:rsidRPr="00BA684F">
              <w:rPr>
                <w:rFonts w:asciiTheme="minorHAnsi" w:hAnsiTheme="minorHAnsi" w:cstheme="minorHAnsi"/>
                <w:szCs w:val="22"/>
                <w:lang w:val="en"/>
              </w:rPr>
              <w:t>70</w:t>
            </w:r>
            <w:r w:rsidR="00004AE6" w:rsidRPr="00BA684F">
              <w:rPr>
                <w:rFonts w:asciiTheme="minorHAnsi" w:hAnsiTheme="minorHAnsi" w:cstheme="minorHAnsi"/>
                <w:szCs w:val="22"/>
                <w:lang w:val="en"/>
              </w:rPr>
              <w:t xml:space="preserve">% of the amount </w:t>
            </w:r>
            <w:r w:rsidR="0025429A">
              <w:rPr>
                <w:rFonts w:asciiTheme="minorHAnsi" w:hAnsiTheme="minorHAnsi" w:cstheme="minorHAnsi"/>
                <w:szCs w:val="22"/>
                <w:lang w:val="en"/>
              </w:rPr>
              <w:t>of the contract</w:t>
            </w:r>
          </w:p>
        </w:tc>
        <w:tc>
          <w:tcPr>
            <w:tcW w:w="6804" w:type="dxa"/>
            <w:vAlign w:val="center"/>
          </w:tcPr>
          <w:p w14:paraId="5505FD0F" w14:textId="77777777" w:rsidR="00BA684F" w:rsidRPr="00BA684F" w:rsidRDefault="00BA684F" w:rsidP="00BA684F">
            <w:pPr>
              <w:pStyle w:val="u"/>
              <w:widowControl w:val="0"/>
              <w:numPr>
                <w:ilvl w:val="12"/>
                <w:numId w:val="0"/>
              </w:numPr>
              <w:jc w:val="left"/>
              <w:rPr>
                <w:rFonts w:asciiTheme="minorHAnsi" w:hAnsiTheme="minorHAnsi" w:cstheme="minorHAnsi"/>
                <w:szCs w:val="22"/>
                <w:lang w:val="en"/>
              </w:rPr>
            </w:pPr>
            <w:r w:rsidRPr="00BA684F">
              <w:rPr>
                <w:rFonts w:asciiTheme="minorHAnsi" w:hAnsiTheme="minorHAnsi" w:cstheme="minorHAnsi"/>
                <w:szCs w:val="22"/>
                <w:lang w:val="en"/>
              </w:rPr>
              <w:t>Acceptance of the following deliverables (T0+3months):</w:t>
            </w:r>
          </w:p>
          <w:p w14:paraId="77B106AE" w14:textId="77777777" w:rsidR="00004AE6"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hAnsiTheme="minorHAnsi" w:cstheme="minorHAnsi"/>
                <w:szCs w:val="22"/>
                <w:lang w:val="en-GB"/>
              </w:rPr>
              <w:t xml:space="preserve">Inception report </w:t>
            </w:r>
          </w:p>
          <w:p w14:paraId="51DB3011" w14:textId="77777777" w:rsidR="00BA684F"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eastAsia="Arial Unicode MS" w:hAnsiTheme="minorHAnsi" w:cstheme="minorHAnsi"/>
                <w:szCs w:val="22"/>
                <w:lang w:val="en-GB"/>
              </w:rPr>
              <w:t>Detailed work plan and mobilization of experts</w:t>
            </w:r>
          </w:p>
          <w:p w14:paraId="3412420D" w14:textId="77777777" w:rsidR="00BA684F"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eastAsia="Arial Unicode MS" w:hAnsiTheme="minorHAnsi" w:cstheme="minorHAnsi"/>
                <w:szCs w:val="22"/>
                <w:lang w:val="en-GB"/>
              </w:rPr>
              <w:t>Detailed program, planning and expected profile of participants for the capacity building activities</w:t>
            </w:r>
          </w:p>
          <w:p w14:paraId="43E5A4FB" w14:textId="77777777" w:rsidR="00BA684F" w:rsidRPr="00BA684F" w:rsidRDefault="00BA684F" w:rsidP="00BA684F">
            <w:pPr>
              <w:pStyle w:val="u"/>
              <w:widowControl w:val="0"/>
              <w:numPr>
                <w:ilvl w:val="0"/>
                <w:numId w:val="10"/>
              </w:numPr>
              <w:jc w:val="left"/>
              <w:rPr>
                <w:rFonts w:asciiTheme="minorHAnsi" w:hAnsiTheme="minorHAnsi" w:cstheme="minorHAnsi"/>
                <w:szCs w:val="22"/>
                <w:lang w:val="en-GB"/>
              </w:rPr>
            </w:pPr>
            <w:r w:rsidRPr="00BA684F">
              <w:rPr>
                <w:rFonts w:asciiTheme="minorHAnsi" w:eastAsia="Arial Unicode MS" w:hAnsiTheme="minorHAnsi" w:cstheme="minorHAnsi"/>
                <w:szCs w:val="22"/>
                <w:lang w:val="en-GB"/>
              </w:rPr>
              <w:t>Training Material and Training Delivery</w:t>
            </w:r>
          </w:p>
          <w:p w14:paraId="770683B3" w14:textId="3115261F" w:rsidR="00BA684F" w:rsidRPr="00BA684F" w:rsidRDefault="000B401C" w:rsidP="000B401C">
            <w:pPr>
              <w:pStyle w:val="u"/>
              <w:widowControl w:val="0"/>
              <w:numPr>
                <w:ilvl w:val="0"/>
                <w:numId w:val="10"/>
              </w:numPr>
              <w:jc w:val="left"/>
              <w:rPr>
                <w:rFonts w:asciiTheme="minorHAnsi" w:hAnsiTheme="minorHAnsi" w:cstheme="minorHAnsi"/>
                <w:szCs w:val="22"/>
                <w:lang w:val="en-GB"/>
              </w:rPr>
            </w:pPr>
            <w:r w:rsidRPr="000B401C">
              <w:rPr>
                <w:rFonts w:asciiTheme="minorHAnsi" w:eastAsia="Arial Unicode MS" w:hAnsiTheme="minorHAnsi" w:cstheme="minorHAnsi"/>
                <w:szCs w:val="22"/>
                <w:lang w:val="en-GB"/>
              </w:rPr>
              <w:t>Objectives set up and coaching to 2 representatives from AMS during the elaboration of their long-term strategy planning</w:t>
            </w:r>
          </w:p>
        </w:tc>
      </w:tr>
      <w:tr w:rsidR="00004AE6" w:rsidRPr="00CD6194" w14:paraId="158F0AF8" w14:textId="77777777" w:rsidTr="00BA684F">
        <w:tc>
          <w:tcPr>
            <w:tcW w:w="2410" w:type="dxa"/>
            <w:vAlign w:val="center"/>
          </w:tcPr>
          <w:p w14:paraId="6162AECD" w14:textId="4823E320" w:rsidR="00004AE6" w:rsidRPr="00BA684F" w:rsidRDefault="00BA684F" w:rsidP="0025429A">
            <w:pPr>
              <w:pStyle w:val="u"/>
              <w:widowControl w:val="0"/>
              <w:numPr>
                <w:ilvl w:val="12"/>
                <w:numId w:val="0"/>
              </w:numPr>
              <w:jc w:val="center"/>
              <w:rPr>
                <w:rFonts w:asciiTheme="minorHAnsi" w:hAnsiTheme="minorHAnsi" w:cs="Arial"/>
                <w:szCs w:val="22"/>
                <w:lang w:val="en-GB"/>
              </w:rPr>
            </w:pPr>
            <w:r w:rsidRPr="00BA684F">
              <w:rPr>
                <w:rFonts w:asciiTheme="minorHAnsi" w:hAnsiTheme="minorHAnsi" w:cstheme="minorHAnsi"/>
                <w:szCs w:val="22"/>
                <w:lang w:val="en"/>
              </w:rPr>
              <w:t xml:space="preserve">30% of the amount of the </w:t>
            </w:r>
            <w:r w:rsidR="0025429A">
              <w:rPr>
                <w:rFonts w:asciiTheme="minorHAnsi" w:hAnsiTheme="minorHAnsi" w:cstheme="minorHAnsi"/>
                <w:szCs w:val="22"/>
                <w:lang w:val="en"/>
              </w:rPr>
              <w:t>contract</w:t>
            </w:r>
          </w:p>
        </w:tc>
        <w:tc>
          <w:tcPr>
            <w:tcW w:w="6804" w:type="dxa"/>
            <w:vAlign w:val="center"/>
          </w:tcPr>
          <w:p w14:paraId="7D92EFD0" w14:textId="11674D11" w:rsidR="00BA684F" w:rsidRPr="00BA684F" w:rsidRDefault="00BA684F" w:rsidP="00BA684F">
            <w:pPr>
              <w:pStyle w:val="u"/>
              <w:widowControl w:val="0"/>
              <w:numPr>
                <w:ilvl w:val="12"/>
                <w:numId w:val="0"/>
              </w:numPr>
              <w:jc w:val="left"/>
              <w:rPr>
                <w:rFonts w:asciiTheme="minorHAnsi" w:hAnsiTheme="minorHAnsi" w:cstheme="minorHAnsi"/>
                <w:szCs w:val="22"/>
                <w:lang w:val="en"/>
              </w:rPr>
            </w:pPr>
            <w:r w:rsidRPr="00BA684F">
              <w:rPr>
                <w:rFonts w:asciiTheme="minorHAnsi" w:hAnsiTheme="minorHAnsi" w:cstheme="minorHAnsi"/>
                <w:szCs w:val="22"/>
                <w:lang w:val="en"/>
              </w:rPr>
              <w:t xml:space="preserve">Acceptance of </w:t>
            </w:r>
            <w:r w:rsidR="00320144">
              <w:rPr>
                <w:rFonts w:asciiTheme="minorHAnsi" w:hAnsiTheme="minorHAnsi" w:cstheme="minorHAnsi"/>
                <w:szCs w:val="22"/>
                <w:lang w:val="en"/>
              </w:rPr>
              <w:t>the following deliverables (T0+6</w:t>
            </w:r>
            <w:r w:rsidRPr="00BA684F">
              <w:rPr>
                <w:rFonts w:asciiTheme="minorHAnsi" w:hAnsiTheme="minorHAnsi" w:cstheme="minorHAnsi"/>
                <w:szCs w:val="22"/>
                <w:lang w:val="en"/>
              </w:rPr>
              <w:t>months):</w:t>
            </w:r>
          </w:p>
          <w:p w14:paraId="70179E99" w14:textId="77777777" w:rsidR="000B401C" w:rsidRPr="000B401C" w:rsidRDefault="000B401C" w:rsidP="000B401C">
            <w:pPr>
              <w:pStyle w:val="u"/>
              <w:widowControl w:val="0"/>
              <w:numPr>
                <w:ilvl w:val="0"/>
                <w:numId w:val="10"/>
              </w:numPr>
              <w:jc w:val="left"/>
              <w:rPr>
                <w:rFonts w:asciiTheme="minorHAnsi" w:hAnsiTheme="minorHAnsi" w:cs="Arial"/>
                <w:szCs w:val="22"/>
                <w:lang w:val="en"/>
              </w:rPr>
            </w:pPr>
            <w:r w:rsidRPr="000B401C">
              <w:rPr>
                <w:rFonts w:asciiTheme="minorHAnsi" w:eastAsia="Arial Unicode MS" w:hAnsiTheme="minorHAnsi" w:cstheme="minorHAnsi"/>
                <w:szCs w:val="22"/>
                <w:lang w:val="en-GB"/>
              </w:rPr>
              <w:t xml:space="preserve">Seminar to consolidate the initial drafting of air quality policies with long-term strategic planning in each AMS </w:t>
            </w:r>
          </w:p>
          <w:p w14:paraId="5F2505E7" w14:textId="54EF0174" w:rsidR="00BA684F" w:rsidRPr="00BA684F" w:rsidRDefault="00BA684F" w:rsidP="000B401C">
            <w:pPr>
              <w:pStyle w:val="u"/>
              <w:widowControl w:val="0"/>
              <w:numPr>
                <w:ilvl w:val="0"/>
                <w:numId w:val="10"/>
              </w:numPr>
              <w:jc w:val="left"/>
              <w:rPr>
                <w:rFonts w:asciiTheme="minorHAnsi" w:hAnsiTheme="minorHAnsi" w:cs="Arial"/>
                <w:szCs w:val="22"/>
                <w:lang w:val="en"/>
              </w:rPr>
            </w:pPr>
            <w:r w:rsidRPr="00BA684F">
              <w:rPr>
                <w:rFonts w:asciiTheme="minorHAnsi" w:eastAsia="Arial Unicode MS" w:hAnsiTheme="minorHAnsi" w:cstheme="minorHAnsi"/>
                <w:szCs w:val="22"/>
                <w:lang w:val="en-GB"/>
              </w:rPr>
              <w:t xml:space="preserve">Report with recommendations for each AMS </w:t>
            </w:r>
          </w:p>
          <w:p w14:paraId="5A4E82B4" w14:textId="77777777" w:rsidR="00004AE6" w:rsidRPr="00320144" w:rsidRDefault="00BA684F" w:rsidP="00BA684F">
            <w:pPr>
              <w:pStyle w:val="u"/>
              <w:widowControl w:val="0"/>
              <w:numPr>
                <w:ilvl w:val="0"/>
                <w:numId w:val="10"/>
              </w:numPr>
              <w:jc w:val="left"/>
              <w:rPr>
                <w:rFonts w:asciiTheme="minorHAnsi" w:hAnsiTheme="minorHAnsi" w:cs="Arial"/>
                <w:szCs w:val="22"/>
                <w:lang w:val="en"/>
              </w:rPr>
            </w:pPr>
            <w:r w:rsidRPr="00BA684F">
              <w:rPr>
                <w:rFonts w:asciiTheme="minorHAnsi" w:eastAsia="Arial Unicode MS" w:hAnsiTheme="minorHAnsi" w:cstheme="minorHAnsi"/>
                <w:szCs w:val="22"/>
                <w:lang w:val="en-GB"/>
              </w:rPr>
              <w:t>Project completion report providing feedback from the service provider</w:t>
            </w:r>
          </w:p>
          <w:p w14:paraId="21D8CF22" w14:textId="75DA47AF" w:rsidR="00320144" w:rsidRPr="00BA684F" w:rsidRDefault="00320144" w:rsidP="00BA684F">
            <w:pPr>
              <w:pStyle w:val="u"/>
              <w:widowControl w:val="0"/>
              <w:numPr>
                <w:ilvl w:val="0"/>
                <w:numId w:val="10"/>
              </w:numPr>
              <w:jc w:val="left"/>
              <w:rPr>
                <w:rFonts w:asciiTheme="minorHAnsi" w:hAnsiTheme="minorHAnsi" w:cs="Arial"/>
                <w:szCs w:val="22"/>
                <w:lang w:val="en"/>
              </w:rPr>
            </w:pPr>
            <w:r>
              <w:rPr>
                <w:rFonts w:asciiTheme="minorHAnsi" w:eastAsia="Arial Unicode MS" w:hAnsiTheme="minorHAnsi" w:cstheme="minorHAnsi"/>
                <w:szCs w:val="22"/>
                <w:lang w:val="en-GB"/>
              </w:rPr>
              <w:t>Presentation of the recommendations to the AWGESC and of the outcomes during the closing event</w:t>
            </w:r>
          </w:p>
        </w:tc>
      </w:tr>
    </w:tbl>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7" w:name="_Toc193983848"/>
      <w:r w:rsidRPr="00DA34BC">
        <w:rPr>
          <w:rFonts w:asciiTheme="minorHAnsi" w:hAnsiTheme="minorHAnsi"/>
          <w:sz w:val="22"/>
          <w:szCs w:val="22"/>
          <w:lang w:val="en"/>
        </w:rPr>
        <w:t>Payment terms and late payment interest</w:t>
      </w:r>
      <w:bookmarkEnd w:id="27"/>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w:t>
      </w:r>
      <w:r w:rsidRPr="00DA34BC">
        <w:rPr>
          <w:rFonts w:asciiTheme="minorHAnsi" w:hAnsiTheme="minorHAnsi" w:cs="Arial"/>
          <w:szCs w:val="22"/>
          <w:lang w:val="en"/>
        </w:rPr>
        <w:lastRenderedPageBreak/>
        <w:t>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8" w:name="_Toc193983849"/>
      <w:r w:rsidRPr="00DA34BC">
        <w:rPr>
          <w:rFonts w:asciiTheme="minorHAnsi" w:hAnsiTheme="minorHAnsi"/>
          <w:sz w:val="22"/>
          <w:szCs w:val="22"/>
          <w:lang w:val="en"/>
        </w:rPr>
        <w:t>Presentation of payment demands</w:t>
      </w:r>
      <w:bookmarkEnd w:id="28"/>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w:t>
      </w:r>
      <w:r w:rsidRPr="00DA34BC">
        <w:rPr>
          <w:rFonts w:asciiTheme="minorHAnsi" w:hAnsiTheme="minorHAnsi" w:cs="Arial"/>
          <w:szCs w:val="22"/>
          <w:lang w:val="en"/>
        </w:rPr>
        <w:lastRenderedPageBreak/>
        <w:t xml:space="preserve">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9" w:name="_Toc193983850"/>
      <w:bookmarkStart w:id="30" w:name="_Toc344300189"/>
      <w:bookmarkEnd w:id="24"/>
      <w:r w:rsidRPr="00DA34BC">
        <w:rPr>
          <w:rFonts w:asciiTheme="minorHAnsi" w:hAnsiTheme="minorHAnsi"/>
          <w:sz w:val="22"/>
          <w:szCs w:val="22"/>
          <w:lang w:val="en"/>
        </w:rPr>
        <w:t>Bank transfer</w:t>
      </w:r>
      <w:bookmarkEnd w:id="29"/>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31" w:name="_Toc193983851"/>
      <w:r w:rsidRPr="00DA34BC">
        <w:rPr>
          <w:rFonts w:asciiTheme="minorHAnsi" w:hAnsiTheme="minorHAnsi"/>
          <w:sz w:val="22"/>
          <w:szCs w:val="22"/>
          <w:lang w:val="en"/>
        </w:rPr>
        <w:t>Value added tax (VAT)</w:t>
      </w:r>
      <w:bookmarkEnd w:id="30"/>
      <w:bookmarkEnd w:id="31"/>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32" w:name="_Toc392669638"/>
      <w:bookmarkStart w:id="33" w:name="_Toc193983852"/>
      <w:r w:rsidRPr="00DA34BC">
        <w:rPr>
          <w:rFonts w:asciiTheme="minorHAnsi" w:hAnsiTheme="minorHAnsi"/>
          <w:sz w:val="22"/>
          <w:szCs w:val="22"/>
          <w:lang w:val="en"/>
        </w:rPr>
        <w:t>Taxes and duties</w:t>
      </w:r>
      <w:bookmarkEnd w:id="32"/>
      <w:bookmarkEnd w:id="33"/>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4" w:name="_Toc193983853"/>
      <w:r w:rsidRPr="00CB5E4E">
        <w:rPr>
          <w:rFonts w:asciiTheme="minorHAnsi" w:hAnsiTheme="minorHAnsi"/>
          <w:b/>
          <w:bCs/>
          <w:caps/>
          <w:sz w:val="24"/>
          <w:u w:val="single"/>
          <w:lang w:val="en"/>
        </w:rPr>
        <w:t>inspection and acceptance activities</w:t>
      </w:r>
      <w:bookmarkEnd w:id="34"/>
    </w:p>
    <w:p w14:paraId="54DD548A" w14:textId="77777777" w:rsidR="00F72033" w:rsidRPr="00CB5E4E" w:rsidRDefault="000243D6" w:rsidP="00A1761D">
      <w:pPr>
        <w:pStyle w:val="Titre2"/>
        <w:jc w:val="both"/>
        <w:rPr>
          <w:rFonts w:asciiTheme="minorHAnsi" w:hAnsiTheme="minorHAnsi"/>
          <w:sz w:val="22"/>
          <w:szCs w:val="22"/>
        </w:rPr>
      </w:pPr>
      <w:bookmarkStart w:id="35" w:name="_Toc392669640"/>
      <w:bookmarkStart w:id="36" w:name="_Toc390691469"/>
      <w:bookmarkStart w:id="37" w:name="_Toc193983854"/>
      <w:r w:rsidRPr="00CB5E4E">
        <w:rPr>
          <w:rFonts w:asciiTheme="minorHAnsi" w:hAnsiTheme="minorHAnsi"/>
          <w:sz w:val="22"/>
          <w:szCs w:val="22"/>
          <w:lang w:val="en"/>
        </w:rPr>
        <w:t>Inspection activities</w:t>
      </w:r>
      <w:bookmarkEnd w:id="35"/>
      <w:bookmarkEnd w:id="36"/>
      <w:bookmarkEnd w:id="37"/>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14217A2F" w14:textId="77777777" w:rsidR="00F84952" w:rsidRPr="003A43A3" w:rsidRDefault="00F84952" w:rsidP="00F84952">
      <w:pPr>
        <w:pStyle w:val="u"/>
        <w:widowControl w:val="0"/>
        <w:numPr>
          <w:ilvl w:val="0"/>
          <w:numId w:val="11"/>
        </w:numPr>
        <w:rPr>
          <w:rFonts w:asciiTheme="minorHAnsi" w:hAnsiTheme="minorHAnsi" w:cs="Arial"/>
          <w:szCs w:val="22"/>
          <w:lang w:val="en-GB"/>
        </w:rPr>
      </w:pPr>
      <w:bookmarkStart w:id="38" w:name="_Toc390691470"/>
      <w:bookmarkStart w:id="39" w:name="_Toc392669641"/>
      <w:r w:rsidRPr="00CB5E4E">
        <w:rPr>
          <w:rFonts w:asciiTheme="minorHAnsi" w:hAnsiTheme="minorHAnsi" w:cs="Arial"/>
          <w:szCs w:val="22"/>
          <w:lang w:val="en"/>
        </w:rPr>
        <w:t xml:space="preserve">the </w:t>
      </w:r>
      <w:r w:rsidRPr="003A43A3">
        <w:rPr>
          <w:rFonts w:asciiTheme="minorHAnsi" w:hAnsiTheme="minorHAnsi" w:cs="Arial"/>
          <w:szCs w:val="22"/>
          <w:lang w:val="en"/>
        </w:rPr>
        <w:t xml:space="preserve">Project Manager, Betty </w:t>
      </w:r>
      <w:proofErr w:type="spellStart"/>
      <w:r w:rsidRPr="003A43A3">
        <w:rPr>
          <w:rFonts w:asciiTheme="minorHAnsi" w:hAnsiTheme="minorHAnsi" w:cs="Arial"/>
          <w:szCs w:val="22"/>
          <w:lang w:val="en"/>
        </w:rPr>
        <w:t>Roubaud</w:t>
      </w:r>
      <w:proofErr w:type="spellEnd"/>
    </w:p>
    <w:p w14:paraId="63591831" w14:textId="77777777" w:rsidR="00F84952" w:rsidRPr="003A43A3" w:rsidRDefault="00F84952" w:rsidP="00F84952">
      <w:pPr>
        <w:pStyle w:val="u"/>
        <w:widowControl w:val="0"/>
        <w:numPr>
          <w:ilvl w:val="0"/>
          <w:numId w:val="11"/>
        </w:numPr>
        <w:rPr>
          <w:rFonts w:asciiTheme="minorHAnsi" w:hAnsiTheme="minorHAnsi" w:cs="Arial"/>
          <w:szCs w:val="22"/>
          <w:lang w:val="en-GB"/>
        </w:rPr>
      </w:pPr>
      <w:r w:rsidRPr="003A43A3">
        <w:rPr>
          <w:rFonts w:asciiTheme="minorHAnsi" w:hAnsiTheme="minorHAnsi" w:cs="Arial"/>
          <w:szCs w:val="22"/>
          <w:lang w:val="en"/>
        </w:rPr>
        <w:t>the Project Coordinator, Catherine Corpuz</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40" w:name="_Toc193983855"/>
      <w:r w:rsidRPr="00CB5E4E">
        <w:rPr>
          <w:rFonts w:asciiTheme="minorHAnsi" w:hAnsiTheme="minorHAnsi"/>
          <w:sz w:val="22"/>
          <w:szCs w:val="22"/>
          <w:lang w:val="en"/>
        </w:rPr>
        <w:t>Acceptance</w:t>
      </w:r>
      <w:bookmarkEnd w:id="38"/>
      <w:r w:rsidRPr="00CB5E4E">
        <w:rPr>
          <w:rFonts w:asciiTheme="minorHAnsi" w:hAnsiTheme="minorHAnsi"/>
          <w:sz w:val="22"/>
          <w:szCs w:val="22"/>
          <w:lang w:val="en"/>
        </w:rPr>
        <w:t xml:space="preserve"> of service</w:t>
      </w:r>
      <w:bookmarkEnd w:id="39"/>
      <w:r w:rsidRPr="00CB5E4E">
        <w:rPr>
          <w:rFonts w:asciiTheme="minorHAnsi" w:hAnsiTheme="minorHAnsi"/>
          <w:sz w:val="22"/>
          <w:szCs w:val="22"/>
          <w:lang w:val="en"/>
        </w:rPr>
        <w:t>s and supplies</w:t>
      </w:r>
      <w:bookmarkEnd w:id="40"/>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0AE3B690" w14:textId="77777777" w:rsidR="00F84952" w:rsidRPr="003C4160" w:rsidRDefault="00F84952" w:rsidP="00F84952">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3C4160">
        <w:rPr>
          <w:rFonts w:asciiTheme="minorHAnsi" w:hAnsiTheme="minorHAnsi" w:cs="Arial"/>
          <w:szCs w:val="22"/>
          <w:lang w:val="en"/>
        </w:rPr>
        <w:t xml:space="preserve">Thematic Unit Director, Romain </w:t>
      </w:r>
      <w:proofErr w:type="spellStart"/>
      <w:r w:rsidRPr="003C4160">
        <w:rPr>
          <w:rFonts w:asciiTheme="minorHAnsi" w:hAnsiTheme="minorHAnsi" w:cs="Arial"/>
          <w:szCs w:val="22"/>
          <w:lang w:val="en"/>
        </w:rPr>
        <w:t>Riollet</w:t>
      </w:r>
      <w:proofErr w:type="spellEnd"/>
    </w:p>
    <w:p w14:paraId="5CDF6A95" w14:textId="77777777" w:rsidR="00F84952" w:rsidRPr="003C4160" w:rsidRDefault="00F84952" w:rsidP="00F84952">
      <w:pPr>
        <w:pStyle w:val="u"/>
        <w:widowControl w:val="0"/>
        <w:numPr>
          <w:ilvl w:val="0"/>
          <w:numId w:val="11"/>
        </w:numPr>
        <w:rPr>
          <w:rFonts w:asciiTheme="minorHAnsi" w:hAnsiTheme="minorHAnsi" w:cs="Arial"/>
          <w:szCs w:val="22"/>
          <w:lang w:val="en-GB"/>
        </w:rPr>
      </w:pPr>
      <w:r w:rsidRPr="003C4160">
        <w:rPr>
          <w:rFonts w:asciiTheme="minorHAnsi" w:hAnsiTheme="minorHAnsi" w:cs="Arial"/>
          <w:szCs w:val="22"/>
          <w:lang w:val="en"/>
        </w:rPr>
        <w:t>the Project Director, Catherine Corpuz</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1" w:name="_Toc193983856"/>
      <w:r w:rsidRPr="00D95D87">
        <w:rPr>
          <w:rFonts w:asciiTheme="minorHAnsi" w:hAnsiTheme="minorHAnsi"/>
          <w:b/>
          <w:bCs/>
          <w:caps/>
          <w:sz w:val="24"/>
          <w:u w:val="single"/>
          <w:lang w:val="en"/>
        </w:rPr>
        <w:t>Specific terms of execution</w:t>
      </w:r>
      <w:bookmarkEnd w:id="41"/>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42" w:name="_Toc193983857"/>
      <w:bookmarkStart w:id="43" w:name="_Toc392669643"/>
      <w:r w:rsidRPr="00D95D87">
        <w:rPr>
          <w:rFonts w:asciiTheme="minorHAnsi" w:hAnsiTheme="minorHAnsi" w:cstheme="minorHAnsi"/>
          <w:sz w:val="22"/>
          <w:szCs w:val="22"/>
          <w:lang w:val="en"/>
        </w:rPr>
        <w:t>Deliverables table</w:t>
      </w:r>
      <w:bookmarkEnd w:id="42"/>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F84952">
        <w:tc>
          <w:tcPr>
            <w:tcW w:w="9174"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F84952">
        <w:tc>
          <w:tcPr>
            <w:tcW w:w="1362"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F84952" w:rsidRPr="00D95D87" w14:paraId="75E3CED2" w14:textId="77777777" w:rsidTr="00F84952">
        <w:tc>
          <w:tcPr>
            <w:tcW w:w="1362" w:type="dxa"/>
          </w:tcPr>
          <w:p w14:paraId="146DBF8D" w14:textId="18115737" w:rsidR="00F84952" w:rsidRPr="00D95D87" w:rsidRDefault="00F84952"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515A3AD8" w14:textId="0F2FEDE9" w:rsidR="00F84952" w:rsidRPr="00D95D87" w:rsidRDefault="00F84952" w:rsidP="00390629">
            <w:pPr>
              <w:pStyle w:val="u"/>
              <w:widowControl w:val="0"/>
              <w:numPr>
                <w:ilvl w:val="12"/>
                <w:numId w:val="0"/>
              </w:numPr>
              <w:rPr>
                <w:rFonts w:asciiTheme="minorHAnsi" w:hAnsiTheme="minorHAnsi" w:cstheme="minorHAnsi"/>
                <w:szCs w:val="22"/>
              </w:rPr>
            </w:pPr>
            <w:r w:rsidRPr="00BD527C">
              <w:rPr>
                <w:rFonts w:asciiTheme="minorHAnsi" w:eastAsia="Arial Unicode MS" w:hAnsiTheme="minorHAnsi" w:cstheme="minorHAnsi"/>
                <w:szCs w:val="22"/>
                <w:lang w:val="en-GB"/>
              </w:rPr>
              <w:t>Inception report</w:t>
            </w:r>
          </w:p>
        </w:tc>
        <w:tc>
          <w:tcPr>
            <w:tcW w:w="2574" w:type="dxa"/>
          </w:tcPr>
          <w:p w14:paraId="0D905A45" w14:textId="5B7A020F" w:rsidR="00F84952" w:rsidRPr="00D95D87" w:rsidRDefault="00F84952" w:rsidP="00390629">
            <w:pPr>
              <w:pStyle w:val="u"/>
              <w:widowControl w:val="0"/>
              <w:numPr>
                <w:ilvl w:val="12"/>
                <w:numId w:val="0"/>
              </w:numPr>
              <w:rPr>
                <w:rFonts w:asciiTheme="minorHAnsi" w:hAnsiTheme="minorHAnsi" w:cstheme="minorHAnsi"/>
                <w:szCs w:val="22"/>
              </w:rPr>
            </w:pPr>
            <w:r w:rsidRPr="00BD527C">
              <w:rPr>
                <w:rFonts w:asciiTheme="minorHAnsi" w:eastAsia="Arial Unicode MS" w:hAnsiTheme="minorHAnsi" w:cstheme="minorHAnsi"/>
                <w:szCs w:val="22"/>
                <w:lang w:val="en-GB"/>
              </w:rPr>
              <w:t>T0 + 2 weeks</w:t>
            </w:r>
          </w:p>
        </w:tc>
      </w:tr>
      <w:tr w:rsidR="00F84952" w:rsidRPr="00F84952" w14:paraId="0CD742FF" w14:textId="77777777" w:rsidTr="00F84952">
        <w:tc>
          <w:tcPr>
            <w:tcW w:w="1362" w:type="dxa"/>
          </w:tcPr>
          <w:p w14:paraId="3F82529D" w14:textId="26B69F20" w:rsidR="00F84952" w:rsidRPr="00F84952" w:rsidRDefault="00F84952" w:rsidP="00F84952">
            <w:pPr>
              <w:pStyle w:val="u"/>
              <w:widowControl w:val="0"/>
              <w:numPr>
                <w:ilvl w:val="12"/>
                <w:numId w:val="0"/>
              </w:numPr>
              <w:rPr>
                <w:rFonts w:asciiTheme="minorHAnsi" w:hAnsiTheme="minorHAnsi" w:cstheme="minorHAnsi"/>
                <w:szCs w:val="22"/>
                <w:lang w:val="en-US"/>
              </w:rPr>
            </w:pPr>
            <w:r w:rsidRPr="00F84952">
              <w:rPr>
                <w:rFonts w:asciiTheme="minorHAnsi" w:hAnsiTheme="minorHAnsi" w:cstheme="minorHAnsi"/>
                <w:szCs w:val="22"/>
                <w:lang w:val="en-US"/>
              </w:rPr>
              <w:t xml:space="preserve">2. </w:t>
            </w:r>
          </w:p>
        </w:tc>
        <w:tc>
          <w:tcPr>
            <w:tcW w:w="5238" w:type="dxa"/>
          </w:tcPr>
          <w:p w14:paraId="05A8227C" w14:textId="6A22D889"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Detailed work plan and mobilization of experts</w:t>
            </w:r>
          </w:p>
        </w:tc>
        <w:tc>
          <w:tcPr>
            <w:tcW w:w="2574" w:type="dxa"/>
          </w:tcPr>
          <w:p w14:paraId="1E3FB389" w14:textId="4C4EF27C"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+ 2 weeks</w:t>
            </w:r>
          </w:p>
        </w:tc>
      </w:tr>
      <w:tr w:rsidR="00F84952" w:rsidRPr="00F84952" w14:paraId="496126D2" w14:textId="77777777" w:rsidTr="00F84952">
        <w:tc>
          <w:tcPr>
            <w:tcW w:w="1362" w:type="dxa"/>
          </w:tcPr>
          <w:p w14:paraId="3931FB44" w14:textId="111FB061"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lastRenderedPageBreak/>
              <w:t>3.</w:t>
            </w:r>
          </w:p>
        </w:tc>
        <w:tc>
          <w:tcPr>
            <w:tcW w:w="5238" w:type="dxa"/>
          </w:tcPr>
          <w:p w14:paraId="4D81363F" w14:textId="44704579"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Detailed program, planning and expected profile of participants for the capacity building activities</w:t>
            </w:r>
          </w:p>
        </w:tc>
        <w:tc>
          <w:tcPr>
            <w:tcW w:w="2574" w:type="dxa"/>
          </w:tcPr>
          <w:p w14:paraId="710AE0DB" w14:textId="1121F52A"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+ 3 weeks</w:t>
            </w:r>
          </w:p>
        </w:tc>
      </w:tr>
      <w:tr w:rsidR="00F84952" w:rsidRPr="00F84952" w14:paraId="41FC6088" w14:textId="77777777" w:rsidTr="00F84952">
        <w:tc>
          <w:tcPr>
            <w:tcW w:w="1362" w:type="dxa"/>
          </w:tcPr>
          <w:p w14:paraId="3A0463BF" w14:textId="1B397671"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4.</w:t>
            </w:r>
          </w:p>
        </w:tc>
        <w:tc>
          <w:tcPr>
            <w:tcW w:w="5238" w:type="dxa"/>
          </w:tcPr>
          <w:p w14:paraId="55736270" w14:textId="73214DE2"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 xml:space="preserve">Training </w:t>
            </w:r>
            <w:r w:rsidR="000B401C">
              <w:rPr>
                <w:rFonts w:asciiTheme="minorHAnsi" w:eastAsia="Arial Unicode MS" w:hAnsiTheme="minorHAnsi" w:cstheme="minorHAnsi"/>
                <w:szCs w:val="22"/>
                <w:lang w:val="en-GB"/>
              </w:rPr>
              <w:t>Courses</w:t>
            </w:r>
            <w:r>
              <w:rPr>
                <w:rFonts w:asciiTheme="minorHAnsi" w:eastAsia="Arial Unicode MS" w:hAnsiTheme="minorHAnsi" w:cstheme="minorHAnsi"/>
                <w:szCs w:val="22"/>
                <w:lang w:val="en-GB"/>
              </w:rPr>
              <w:t xml:space="preserve"> and Training Delivery</w:t>
            </w:r>
          </w:p>
        </w:tc>
        <w:tc>
          <w:tcPr>
            <w:tcW w:w="2574" w:type="dxa"/>
          </w:tcPr>
          <w:p w14:paraId="46944A8A" w14:textId="0569AC03"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+ 1</w:t>
            </w:r>
            <w:r>
              <w:rPr>
                <w:rFonts w:asciiTheme="minorHAnsi" w:eastAsia="Arial Unicode MS" w:hAnsiTheme="minorHAnsi" w:cstheme="minorHAnsi"/>
                <w:szCs w:val="22"/>
                <w:lang w:val="en-GB"/>
              </w:rPr>
              <w:t>.5</w:t>
            </w:r>
            <w:r w:rsidRPr="00BD527C">
              <w:rPr>
                <w:rFonts w:asciiTheme="minorHAnsi" w:eastAsia="Arial Unicode MS" w:hAnsiTheme="minorHAnsi" w:cstheme="minorHAnsi"/>
                <w:szCs w:val="22"/>
                <w:lang w:val="en-GB"/>
              </w:rPr>
              <w:t xml:space="preserve"> month</w:t>
            </w:r>
          </w:p>
        </w:tc>
      </w:tr>
      <w:tr w:rsidR="00F84952" w:rsidRPr="00F84952" w14:paraId="5E80017D" w14:textId="77777777" w:rsidTr="00F84952">
        <w:tc>
          <w:tcPr>
            <w:tcW w:w="1362" w:type="dxa"/>
          </w:tcPr>
          <w:p w14:paraId="0A10176D" w14:textId="34A1FC67"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5.</w:t>
            </w:r>
          </w:p>
        </w:tc>
        <w:tc>
          <w:tcPr>
            <w:tcW w:w="5238" w:type="dxa"/>
          </w:tcPr>
          <w:p w14:paraId="265F7828" w14:textId="4513DB97" w:rsidR="00F84952" w:rsidRPr="00F84952" w:rsidRDefault="000B401C" w:rsidP="000B401C">
            <w:pPr>
              <w:pStyle w:val="u"/>
              <w:widowControl w:val="0"/>
              <w:numPr>
                <w:ilvl w:val="12"/>
                <w:numId w:val="0"/>
              </w:numPr>
              <w:rPr>
                <w:rFonts w:asciiTheme="minorHAnsi" w:hAnsiTheme="minorHAnsi" w:cstheme="minorHAnsi"/>
                <w:szCs w:val="22"/>
                <w:lang w:val="en-US"/>
              </w:rPr>
            </w:pPr>
            <w:r w:rsidRPr="000B401C">
              <w:rPr>
                <w:rFonts w:asciiTheme="minorHAnsi" w:hAnsiTheme="minorHAnsi" w:cstheme="minorHAnsi"/>
                <w:szCs w:val="22"/>
                <w:lang w:val="en-US"/>
              </w:rPr>
              <w:t>Objectives set up and coaching to 2 representatives from AMS during the elaboration of their long-term strategy planning</w:t>
            </w:r>
          </w:p>
        </w:tc>
        <w:tc>
          <w:tcPr>
            <w:tcW w:w="2574" w:type="dxa"/>
          </w:tcPr>
          <w:p w14:paraId="37915BEA" w14:textId="30DABCD3"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+ 3 months</w:t>
            </w:r>
          </w:p>
        </w:tc>
      </w:tr>
      <w:tr w:rsidR="00F84952" w:rsidRPr="00F84952" w14:paraId="407DA1ED" w14:textId="77777777" w:rsidTr="00F84952">
        <w:tc>
          <w:tcPr>
            <w:tcW w:w="1362" w:type="dxa"/>
          </w:tcPr>
          <w:p w14:paraId="508579F9" w14:textId="06A5021D"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6.</w:t>
            </w:r>
          </w:p>
        </w:tc>
        <w:tc>
          <w:tcPr>
            <w:tcW w:w="5238" w:type="dxa"/>
          </w:tcPr>
          <w:p w14:paraId="2BA525E4" w14:textId="0701F6E0" w:rsidR="00F84952" w:rsidRPr="00F84952" w:rsidRDefault="000B401C" w:rsidP="00F84952">
            <w:pPr>
              <w:pStyle w:val="u"/>
              <w:widowControl w:val="0"/>
              <w:numPr>
                <w:ilvl w:val="12"/>
                <w:numId w:val="0"/>
              </w:numPr>
              <w:rPr>
                <w:rFonts w:asciiTheme="minorHAnsi" w:hAnsiTheme="minorHAnsi" w:cstheme="minorHAnsi"/>
                <w:szCs w:val="22"/>
                <w:lang w:val="en-US"/>
              </w:rPr>
            </w:pPr>
            <w:r w:rsidRPr="000B401C">
              <w:rPr>
                <w:rFonts w:asciiTheme="minorHAnsi" w:eastAsia="Arial Unicode MS" w:hAnsiTheme="minorHAnsi" w:cstheme="minorHAnsi"/>
                <w:szCs w:val="22"/>
                <w:lang w:val="en-GB"/>
              </w:rPr>
              <w:t>Seminar to consolidate the initial drafting of air quality policies with long-term strategic planning in each AMS</w:t>
            </w:r>
          </w:p>
        </w:tc>
        <w:tc>
          <w:tcPr>
            <w:tcW w:w="2574" w:type="dxa"/>
          </w:tcPr>
          <w:p w14:paraId="79AB6CE6" w14:textId="487366D5"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+ 3.5 months</w:t>
            </w:r>
          </w:p>
        </w:tc>
      </w:tr>
      <w:tr w:rsidR="00F84952" w:rsidRPr="00F84952" w14:paraId="3D4B3477" w14:textId="77777777" w:rsidTr="00F84952">
        <w:tc>
          <w:tcPr>
            <w:tcW w:w="1362" w:type="dxa"/>
          </w:tcPr>
          <w:p w14:paraId="2EB9CA01" w14:textId="7D3C2DBB"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7.</w:t>
            </w:r>
          </w:p>
        </w:tc>
        <w:tc>
          <w:tcPr>
            <w:tcW w:w="5238" w:type="dxa"/>
          </w:tcPr>
          <w:p w14:paraId="28875817" w14:textId="13179A4C"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Report with recommendations for each AMS</w:t>
            </w:r>
          </w:p>
        </w:tc>
        <w:tc>
          <w:tcPr>
            <w:tcW w:w="2574" w:type="dxa"/>
          </w:tcPr>
          <w:p w14:paraId="6B4B2805" w14:textId="60366AE4"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+ 4 months</w:t>
            </w:r>
          </w:p>
        </w:tc>
      </w:tr>
      <w:tr w:rsidR="00F84952" w:rsidRPr="00F84952" w14:paraId="71129413" w14:textId="77777777" w:rsidTr="00F84952">
        <w:tc>
          <w:tcPr>
            <w:tcW w:w="9174" w:type="dxa"/>
            <w:gridSpan w:val="3"/>
          </w:tcPr>
          <w:p w14:paraId="09287B65"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Final deliverables</w:t>
            </w:r>
          </w:p>
        </w:tc>
      </w:tr>
      <w:tr w:rsidR="00F84952" w:rsidRPr="00F84952" w14:paraId="3C3807FF" w14:textId="77777777" w:rsidTr="00F84952">
        <w:tc>
          <w:tcPr>
            <w:tcW w:w="1362" w:type="dxa"/>
          </w:tcPr>
          <w:p w14:paraId="70C79A8E"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Item</w:t>
            </w:r>
          </w:p>
        </w:tc>
        <w:tc>
          <w:tcPr>
            <w:tcW w:w="5238" w:type="dxa"/>
          </w:tcPr>
          <w:p w14:paraId="34812AF4"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Deliverable</w:t>
            </w:r>
          </w:p>
        </w:tc>
        <w:tc>
          <w:tcPr>
            <w:tcW w:w="2574" w:type="dxa"/>
          </w:tcPr>
          <w:p w14:paraId="5A59A5BC" w14:textId="77777777" w:rsidR="00F84952" w:rsidRPr="00F84952" w:rsidRDefault="00F84952" w:rsidP="00F84952">
            <w:pPr>
              <w:pStyle w:val="u"/>
              <w:widowControl w:val="0"/>
              <w:numPr>
                <w:ilvl w:val="12"/>
                <w:numId w:val="0"/>
              </w:numPr>
              <w:rPr>
                <w:rFonts w:asciiTheme="minorHAnsi" w:hAnsiTheme="minorHAnsi" w:cstheme="minorHAnsi"/>
                <w:szCs w:val="22"/>
                <w:lang w:val="en-US"/>
              </w:rPr>
            </w:pPr>
            <w:r w:rsidRPr="00D95D87">
              <w:rPr>
                <w:rFonts w:asciiTheme="minorHAnsi" w:hAnsiTheme="minorHAnsi" w:cstheme="minorHAnsi"/>
                <w:szCs w:val="22"/>
                <w:lang w:val="en"/>
              </w:rPr>
              <w:t>Deliverable submission deadline</w:t>
            </w:r>
          </w:p>
        </w:tc>
      </w:tr>
      <w:tr w:rsidR="00F84952" w:rsidRPr="00F84952" w14:paraId="5FB1715F" w14:textId="77777777" w:rsidTr="00F84952">
        <w:tc>
          <w:tcPr>
            <w:tcW w:w="1362" w:type="dxa"/>
          </w:tcPr>
          <w:p w14:paraId="4C978E4A" w14:textId="3257D593" w:rsidR="00F84952" w:rsidRPr="00F84952" w:rsidRDefault="00F84952" w:rsidP="00F84952">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8.</w:t>
            </w:r>
          </w:p>
        </w:tc>
        <w:tc>
          <w:tcPr>
            <w:tcW w:w="5238" w:type="dxa"/>
          </w:tcPr>
          <w:p w14:paraId="6D3A7FC0" w14:textId="221C3C60"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Project completion report providing feedback from the service provider</w:t>
            </w:r>
          </w:p>
        </w:tc>
        <w:tc>
          <w:tcPr>
            <w:tcW w:w="2574" w:type="dxa"/>
          </w:tcPr>
          <w:p w14:paraId="7843E4E7" w14:textId="338FE67E" w:rsidR="00F84952" w:rsidRPr="00F84952" w:rsidRDefault="00F84952" w:rsidP="00F84952">
            <w:pPr>
              <w:pStyle w:val="u"/>
              <w:widowControl w:val="0"/>
              <w:numPr>
                <w:ilvl w:val="12"/>
                <w:numId w:val="0"/>
              </w:numPr>
              <w:rPr>
                <w:rFonts w:asciiTheme="minorHAnsi" w:hAnsiTheme="minorHAnsi" w:cstheme="minorHAnsi"/>
                <w:szCs w:val="22"/>
                <w:lang w:val="en-US"/>
              </w:rPr>
            </w:pPr>
            <w:r w:rsidRPr="00BD527C">
              <w:rPr>
                <w:rFonts w:asciiTheme="minorHAnsi" w:eastAsia="Arial Unicode MS" w:hAnsiTheme="minorHAnsi" w:cstheme="minorHAnsi"/>
                <w:szCs w:val="22"/>
                <w:lang w:val="en-GB"/>
              </w:rPr>
              <w:t>T0 + 5 months</w:t>
            </w:r>
          </w:p>
        </w:tc>
      </w:tr>
      <w:tr w:rsidR="009924EC" w:rsidRPr="00F84952" w14:paraId="0445F705" w14:textId="77777777" w:rsidTr="00F84952">
        <w:tc>
          <w:tcPr>
            <w:tcW w:w="1362" w:type="dxa"/>
          </w:tcPr>
          <w:p w14:paraId="04381756" w14:textId="77777777" w:rsidR="009924EC" w:rsidRDefault="009924EC" w:rsidP="009924EC">
            <w:pPr>
              <w:pStyle w:val="u"/>
              <w:widowControl w:val="0"/>
              <w:numPr>
                <w:ilvl w:val="12"/>
                <w:numId w:val="0"/>
              </w:numPr>
              <w:rPr>
                <w:rFonts w:asciiTheme="minorHAnsi" w:hAnsiTheme="minorHAnsi" w:cstheme="minorHAnsi"/>
                <w:szCs w:val="22"/>
                <w:lang w:val="en-US"/>
              </w:rPr>
            </w:pPr>
            <w:r>
              <w:rPr>
                <w:rFonts w:asciiTheme="minorHAnsi" w:hAnsiTheme="minorHAnsi" w:cstheme="minorHAnsi"/>
                <w:szCs w:val="22"/>
                <w:lang w:val="en-US"/>
              </w:rPr>
              <w:t>9.</w:t>
            </w:r>
          </w:p>
          <w:p w14:paraId="6D8769C6" w14:textId="77777777" w:rsidR="009924EC" w:rsidRDefault="009924EC" w:rsidP="009924EC">
            <w:pPr>
              <w:pStyle w:val="u"/>
              <w:widowControl w:val="0"/>
              <w:numPr>
                <w:ilvl w:val="12"/>
                <w:numId w:val="0"/>
              </w:numPr>
              <w:rPr>
                <w:rFonts w:asciiTheme="minorHAnsi" w:hAnsiTheme="minorHAnsi" w:cstheme="minorHAnsi"/>
                <w:szCs w:val="22"/>
                <w:lang w:val="en-US"/>
              </w:rPr>
            </w:pPr>
          </w:p>
        </w:tc>
        <w:tc>
          <w:tcPr>
            <w:tcW w:w="5238" w:type="dxa"/>
          </w:tcPr>
          <w:p w14:paraId="7EF1D387" w14:textId="76E3F430" w:rsidR="009924EC" w:rsidRPr="00BD527C" w:rsidRDefault="009924EC" w:rsidP="009924EC">
            <w:pPr>
              <w:pStyle w:val="u"/>
              <w:widowControl w:val="0"/>
              <w:numPr>
                <w:ilvl w:val="12"/>
                <w:numId w:val="0"/>
              </w:numPr>
              <w:rPr>
                <w:rFonts w:asciiTheme="minorHAnsi" w:eastAsia="Arial Unicode MS" w:hAnsiTheme="minorHAnsi" w:cstheme="minorHAnsi"/>
                <w:szCs w:val="22"/>
                <w:lang w:val="en-GB"/>
              </w:rPr>
            </w:pPr>
            <w:r>
              <w:rPr>
                <w:rFonts w:asciiTheme="minorHAnsi" w:eastAsia="Arial Unicode MS" w:hAnsiTheme="minorHAnsi" w:cstheme="minorHAnsi"/>
                <w:szCs w:val="22"/>
                <w:lang w:val="en-GB"/>
              </w:rPr>
              <w:t>Presentation of the recommendations to the AWGESC and of the outcomes during the closing event</w:t>
            </w:r>
          </w:p>
        </w:tc>
        <w:tc>
          <w:tcPr>
            <w:tcW w:w="2574" w:type="dxa"/>
          </w:tcPr>
          <w:p w14:paraId="1E4CD2F6" w14:textId="221BCD40" w:rsidR="009924EC" w:rsidRPr="00BD527C" w:rsidRDefault="009924EC" w:rsidP="009924EC">
            <w:pPr>
              <w:pStyle w:val="u"/>
              <w:widowControl w:val="0"/>
              <w:numPr>
                <w:ilvl w:val="12"/>
                <w:numId w:val="0"/>
              </w:numPr>
              <w:rPr>
                <w:rFonts w:asciiTheme="minorHAnsi" w:eastAsia="Arial Unicode MS" w:hAnsiTheme="minorHAnsi" w:cstheme="minorHAnsi"/>
                <w:szCs w:val="22"/>
                <w:lang w:val="en-GB"/>
              </w:rPr>
            </w:pPr>
            <w:r w:rsidRPr="00BD527C">
              <w:rPr>
                <w:rFonts w:asciiTheme="minorHAnsi" w:eastAsia="Arial Unicode MS" w:hAnsiTheme="minorHAnsi" w:cstheme="minorHAnsi"/>
                <w:szCs w:val="22"/>
                <w:lang w:val="en-GB"/>
              </w:rPr>
              <w:t>T</w:t>
            </w:r>
            <w:r>
              <w:rPr>
                <w:rFonts w:asciiTheme="minorHAnsi" w:eastAsia="Arial Unicode MS" w:hAnsiTheme="minorHAnsi" w:cstheme="minorHAnsi"/>
                <w:szCs w:val="22"/>
                <w:lang w:val="en-GB"/>
              </w:rPr>
              <w:t>0 + 6</w:t>
            </w:r>
            <w:r w:rsidRPr="00BD527C">
              <w:rPr>
                <w:rFonts w:asciiTheme="minorHAnsi" w:eastAsia="Arial Unicode MS" w:hAnsiTheme="minorHAnsi" w:cstheme="minorHAnsi"/>
                <w:szCs w:val="22"/>
                <w:lang w:val="en-GB"/>
              </w:rPr>
              <w:t xml:space="preserve"> months</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4" w:name="_Toc392669642"/>
      <w:bookmarkStart w:id="45" w:name="_Toc193983858"/>
      <w:bookmarkStart w:id="46" w:name="_Toc392669644"/>
      <w:bookmarkEnd w:id="43"/>
      <w:r w:rsidRPr="00D95D87">
        <w:rPr>
          <w:rFonts w:asciiTheme="minorHAnsi" w:hAnsiTheme="minorHAnsi" w:cstheme="minorHAnsi"/>
          <w:sz w:val="22"/>
          <w:szCs w:val="22"/>
          <w:lang w:val="en"/>
        </w:rPr>
        <w:t>Expert in charge of the assignment</w:t>
      </w:r>
      <w:bookmarkEnd w:id="44"/>
      <w:bookmarkEnd w:id="45"/>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770D8CBC" w:rsidR="00EF653D" w:rsidRPr="00D95D87" w:rsidRDefault="00EF653D" w:rsidP="009924EC">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r w:rsidR="009924EC">
        <w:rPr>
          <w:rFonts w:asciiTheme="minorHAnsi" w:hAnsiTheme="minorHAnsi" w:cstheme="minorHAnsi"/>
          <w:sz w:val="22"/>
          <w:szCs w:val="22"/>
          <w:lang w:val="en"/>
        </w:rPr>
        <w:t xml:space="preserve">The </w:t>
      </w:r>
      <w:r w:rsidR="009924EC" w:rsidRPr="00D95D87">
        <w:rPr>
          <w:rFonts w:asciiTheme="minorHAnsi" w:hAnsiTheme="minorHAnsi" w:cstheme="minorHAnsi"/>
          <w:smallCaps/>
          <w:sz w:val="22"/>
          <w:szCs w:val="22"/>
          <w:lang w:val="en"/>
        </w:rPr>
        <w:t>Contractor</w:t>
      </w:r>
      <w:r w:rsidR="009924EC">
        <w:rPr>
          <w:rFonts w:asciiTheme="minorHAnsi" w:hAnsiTheme="minorHAnsi" w:cstheme="minorHAnsi"/>
          <w:smallCaps/>
          <w:sz w:val="22"/>
          <w:szCs w:val="22"/>
          <w:lang w:val="en"/>
        </w:rPr>
        <w:t xml:space="preserve"> </w:t>
      </w:r>
      <w:r w:rsidR="009924EC" w:rsidRPr="005153BD">
        <w:rPr>
          <w:rFonts w:asciiTheme="minorHAnsi" w:hAnsiTheme="minorHAnsi" w:cstheme="minorHAnsi"/>
          <w:sz w:val="22"/>
          <w:szCs w:val="22"/>
          <w:lang w:val="en"/>
        </w:rPr>
        <w:t xml:space="preserve">will propose a replacement expert to expertise </w:t>
      </w:r>
      <w:proofErr w:type="spellStart"/>
      <w:r w:rsidR="009924EC">
        <w:rPr>
          <w:rFonts w:asciiTheme="minorHAnsi" w:hAnsiTheme="minorHAnsi" w:cstheme="minorHAnsi"/>
          <w:smallCaps/>
          <w:sz w:val="22"/>
          <w:szCs w:val="22"/>
          <w:lang w:val="en"/>
        </w:rPr>
        <w:t>france</w:t>
      </w:r>
      <w:proofErr w:type="spellEnd"/>
      <w:r w:rsidR="009924EC">
        <w:rPr>
          <w:rFonts w:asciiTheme="minorHAnsi" w:hAnsiTheme="minorHAnsi" w:cstheme="minorHAnsi"/>
          <w:smallCaps/>
          <w:sz w:val="22"/>
          <w:szCs w:val="22"/>
          <w:lang w:val="en"/>
        </w:rPr>
        <w:t xml:space="preserve"> </w:t>
      </w:r>
      <w:r w:rsidR="009924EC" w:rsidRPr="005153BD">
        <w:rPr>
          <w:rFonts w:asciiTheme="minorHAnsi" w:hAnsiTheme="minorHAnsi" w:cstheme="minorHAnsi"/>
          <w:sz w:val="22"/>
          <w:szCs w:val="22"/>
          <w:lang w:val="en"/>
        </w:rPr>
        <w:t>within 2 weeks of the designated expert’s unavailability.</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7" w:name="_Toc193983859"/>
      <w:r w:rsidRPr="00D95D87">
        <w:rPr>
          <w:rFonts w:asciiTheme="minorHAnsi" w:hAnsiTheme="minorHAnsi" w:cstheme="minorHAnsi"/>
          <w:sz w:val="22"/>
          <w:szCs w:val="22"/>
          <w:lang w:val="en"/>
        </w:rPr>
        <w:t>Place of execution</w:t>
      </w:r>
      <w:bookmarkEnd w:id="46"/>
      <w:bookmarkEnd w:id="47"/>
    </w:p>
    <w:p w14:paraId="43F7CF76" w14:textId="77777777" w:rsidR="00EB4D06" w:rsidRPr="007C60A2" w:rsidRDefault="00EB4D06" w:rsidP="00EB4D06">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The services will be performed in</w:t>
      </w:r>
      <w:r>
        <w:rPr>
          <w:rFonts w:asciiTheme="minorHAnsi" w:hAnsiTheme="minorHAnsi" w:cstheme="minorHAnsi"/>
          <w:szCs w:val="22"/>
          <w:lang w:val="en"/>
        </w:rPr>
        <w:t xml:space="preserve"> the ASEAN countries. The </w:t>
      </w:r>
      <w:r w:rsidRPr="00D95D87">
        <w:rPr>
          <w:rFonts w:asciiTheme="minorHAnsi" w:hAnsiTheme="minorHAnsi" w:cstheme="minorHAnsi"/>
          <w:smallCaps/>
          <w:szCs w:val="22"/>
          <w:lang w:val="en"/>
        </w:rPr>
        <w:t>Contractor</w:t>
      </w:r>
      <w:r>
        <w:rPr>
          <w:rFonts w:asciiTheme="minorHAnsi" w:hAnsiTheme="minorHAnsi" w:cstheme="minorHAnsi"/>
          <w:smallCaps/>
          <w:szCs w:val="22"/>
          <w:lang w:val="en"/>
        </w:rPr>
        <w:t xml:space="preserve"> </w:t>
      </w:r>
      <w:r w:rsidRPr="007C60A2">
        <w:rPr>
          <w:rFonts w:asciiTheme="minorHAnsi" w:hAnsiTheme="minorHAnsi" w:cstheme="minorHAnsi"/>
          <w:szCs w:val="22"/>
          <w:lang w:val="en"/>
        </w:rPr>
        <w:t>will have to travel to the place</w:t>
      </w:r>
      <w:r>
        <w:rPr>
          <w:rFonts w:asciiTheme="minorHAnsi" w:hAnsiTheme="minorHAnsi" w:cstheme="minorHAnsi"/>
          <w:szCs w:val="22"/>
          <w:lang w:val="en"/>
        </w:rPr>
        <w:t xml:space="preserve">s identified by the </w:t>
      </w:r>
      <w:r>
        <w:rPr>
          <w:rFonts w:asciiTheme="minorHAnsi" w:hAnsiTheme="minorHAnsi" w:cstheme="minorHAnsi"/>
          <w:smallCaps/>
          <w:szCs w:val="22"/>
          <w:lang w:val="en-GB"/>
        </w:rPr>
        <w:t xml:space="preserve">Expertise France </w:t>
      </w:r>
      <w:r w:rsidRPr="007C60A2">
        <w:rPr>
          <w:rFonts w:asciiTheme="minorHAnsi" w:hAnsiTheme="minorHAnsi" w:cstheme="minorHAnsi"/>
          <w:szCs w:val="22"/>
          <w:lang w:val="en"/>
        </w:rPr>
        <w:t>project team in order to deliver the service.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8" w:name="_Toc193983860"/>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8"/>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9" w:name="_Toc392669645"/>
      <w:bookmarkStart w:id="50" w:name="_Toc193983861"/>
      <w:r w:rsidRPr="0041061D">
        <w:rPr>
          <w:rFonts w:asciiTheme="minorHAnsi" w:hAnsiTheme="minorHAnsi"/>
          <w:sz w:val="22"/>
          <w:szCs w:val="22"/>
          <w:lang w:val="en"/>
        </w:rPr>
        <w:t xml:space="preserve">Commitments of the </w:t>
      </w:r>
      <w:bookmarkEnd w:id="49"/>
      <w:r w:rsidR="00567093">
        <w:rPr>
          <w:rFonts w:asciiTheme="minorHAnsi" w:hAnsiTheme="minorHAnsi" w:cstheme="minorHAnsi"/>
          <w:smallCaps/>
          <w:sz w:val="22"/>
          <w:lang w:val="en"/>
        </w:rPr>
        <w:t>Contractor</w:t>
      </w:r>
      <w:bookmarkEnd w:id="50"/>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lastRenderedPageBreak/>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51" w:name="_Toc392669646"/>
      <w:bookmarkStart w:id="52" w:name="_Toc193983862"/>
      <w:r w:rsidRPr="00567093">
        <w:rPr>
          <w:rFonts w:asciiTheme="minorHAnsi" w:hAnsiTheme="minorHAnsi"/>
          <w:sz w:val="22"/>
          <w:szCs w:val="22"/>
          <w:lang w:val="en"/>
        </w:rPr>
        <w:t>Confidentiality</w:t>
      </w:r>
      <w:bookmarkEnd w:id="51"/>
      <w:bookmarkEnd w:id="52"/>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3" w:name="_Toc392669648"/>
      <w:bookmarkStart w:id="54" w:name="_Toc193983863"/>
      <w:r w:rsidRPr="00567093">
        <w:rPr>
          <w:rFonts w:asciiTheme="minorHAnsi" w:hAnsiTheme="minorHAnsi"/>
          <w:sz w:val="22"/>
          <w:szCs w:val="22"/>
          <w:lang w:val="en"/>
        </w:rPr>
        <w:t>Provision of documents</w:t>
      </w:r>
      <w:bookmarkEnd w:id="53"/>
      <w:bookmarkEnd w:id="54"/>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8C72F77" w14:textId="77777777" w:rsidR="00EB4D06" w:rsidRPr="003842B6" w:rsidRDefault="00EB4D06" w:rsidP="00EB4D06">
      <w:pPr>
        <w:pStyle w:val="u"/>
        <w:widowControl w:val="0"/>
        <w:numPr>
          <w:ilvl w:val="0"/>
          <w:numId w:val="13"/>
        </w:numPr>
        <w:rPr>
          <w:rFonts w:asciiTheme="minorHAnsi" w:hAnsiTheme="minorHAnsi" w:cs="Arial"/>
          <w:szCs w:val="22"/>
          <w:lang w:val="en-GB"/>
        </w:rPr>
      </w:pPr>
      <w:bookmarkStart w:id="55" w:name="_Toc392669649"/>
      <w:r w:rsidRPr="003842B6">
        <w:rPr>
          <w:rFonts w:asciiTheme="minorHAnsi" w:hAnsiTheme="minorHAnsi" w:cs="Arial"/>
          <w:szCs w:val="22"/>
          <w:lang w:val="en"/>
        </w:rPr>
        <w:t>Description of the project (activities, results expected, objectives)</w:t>
      </w:r>
      <w:r w:rsidRPr="003842B6">
        <w:rPr>
          <w:rFonts w:asciiTheme="minorHAnsi" w:hAnsiTheme="minorHAnsi" w:cs="Arial"/>
          <w:szCs w:val="22"/>
          <w:lang w:val="en-GB"/>
        </w:rPr>
        <w:t>.</w:t>
      </w:r>
    </w:p>
    <w:p w14:paraId="6298E30D" w14:textId="77777777" w:rsidR="00122959" w:rsidRPr="00232F44" w:rsidRDefault="00122959" w:rsidP="00A1761D">
      <w:pPr>
        <w:pStyle w:val="Titre2"/>
        <w:spacing w:before="120" w:after="60"/>
        <w:jc w:val="both"/>
        <w:rPr>
          <w:rFonts w:asciiTheme="minorHAnsi" w:hAnsiTheme="minorHAnsi"/>
          <w:sz w:val="22"/>
          <w:szCs w:val="22"/>
          <w:lang w:val="en-US"/>
        </w:rPr>
      </w:pPr>
      <w:bookmarkStart w:id="56" w:name="_Toc193983864"/>
      <w:r w:rsidRPr="00567093">
        <w:rPr>
          <w:rFonts w:asciiTheme="minorHAnsi" w:hAnsiTheme="minorHAnsi"/>
          <w:sz w:val="22"/>
          <w:szCs w:val="22"/>
          <w:lang w:val="en"/>
        </w:rPr>
        <w:t>Insurance</w:t>
      </w:r>
      <w:bookmarkEnd w:id="55"/>
      <w:bookmarkEnd w:id="56"/>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r w:rsidRPr="00567093">
        <w:rPr>
          <w:rFonts w:asciiTheme="minorHAnsi" w:hAnsiTheme="minorHAnsi" w:cs="Arial"/>
          <w:szCs w:val="22"/>
          <w:lang w:val="en"/>
        </w:rPr>
        <w:t>is</w:t>
      </w:r>
      <w:proofErr w:type="spell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w:t>
      </w:r>
      <w:r w:rsidRPr="00567093">
        <w:rPr>
          <w:rFonts w:asciiTheme="minorHAnsi" w:hAnsiTheme="minorHAnsi" w:cs="Arial"/>
          <w:szCs w:val="22"/>
          <w:lang w:val="en"/>
        </w:rPr>
        <w:lastRenderedPageBreak/>
        <w:t xml:space="preserve">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7" w:name="_Toc525912441"/>
      <w:bookmarkStart w:id="58" w:name="_Ref464060009"/>
      <w:bookmarkStart w:id="59" w:name="_Toc193983865"/>
      <w:r w:rsidRPr="000D43C1">
        <w:rPr>
          <w:rFonts w:asciiTheme="minorHAnsi" w:hAnsiTheme="minorHAnsi"/>
          <w:sz w:val="22"/>
          <w:lang w:val="en"/>
        </w:rPr>
        <w:t>Contact person and communication</w:t>
      </w:r>
      <w:bookmarkEnd w:id="57"/>
      <w:bookmarkEnd w:id="58"/>
      <w:bookmarkEnd w:id="59"/>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EB4D06" w:rsidRDefault="00D07897" w:rsidP="00B2733D">
            <w:pPr>
              <w:widowControl w:val="0"/>
              <w:numPr>
                <w:ilvl w:val="12"/>
                <w:numId w:val="0"/>
              </w:numPr>
              <w:spacing w:line="240" w:lineRule="auto"/>
              <w:jc w:val="both"/>
              <w:rPr>
                <w:rFonts w:asciiTheme="minorHAnsi" w:hAnsiTheme="minorHAnsi" w:cs="Arial"/>
                <w:smallCaps/>
                <w:sz w:val="22"/>
                <w:lang w:val="en-GB"/>
              </w:rPr>
            </w:pPr>
            <w:r w:rsidRPr="00EB4D06">
              <w:rPr>
                <w:rFonts w:asciiTheme="minorHAnsi" w:hAnsiTheme="minorHAnsi" w:cs="Arial"/>
                <w:smallCaps/>
                <w:sz w:val="22"/>
                <w:lang w:val="en"/>
              </w:rPr>
              <w:t xml:space="preserve">Expertise France </w:t>
            </w:r>
          </w:p>
          <w:p w14:paraId="199F295B" w14:textId="259F3099" w:rsidR="00EB4D06" w:rsidRPr="00EB4D06" w:rsidRDefault="00EB4D06" w:rsidP="00B2733D">
            <w:pPr>
              <w:widowControl w:val="0"/>
              <w:numPr>
                <w:ilvl w:val="12"/>
                <w:numId w:val="0"/>
              </w:numPr>
              <w:spacing w:line="240" w:lineRule="auto"/>
              <w:jc w:val="both"/>
              <w:rPr>
                <w:rFonts w:asciiTheme="minorHAnsi" w:hAnsiTheme="minorHAnsi" w:cs="Arial"/>
                <w:sz w:val="22"/>
                <w:lang w:val="en"/>
              </w:rPr>
            </w:pPr>
            <w:r w:rsidRPr="00EB4D06">
              <w:rPr>
                <w:rFonts w:asciiTheme="minorHAnsi" w:hAnsiTheme="minorHAnsi" w:cs="Arial"/>
                <w:sz w:val="22"/>
                <w:lang w:val="en"/>
              </w:rPr>
              <w:t>Betty ROUBAUD</w:t>
            </w:r>
          </w:p>
          <w:p w14:paraId="66C00316" w14:textId="0C50D3D9" w:rsidR="00D07897" w:rsidRPr="00EB4D06" w:rsidRDefault="00EB4D06" w:rsidP="00B2733D">
            <w:pPr>
              <w:widowControl w:val="0"/>
              <w:numPr>
                <w:ilvl w:val="12"/>
                <w:numId w:val="0"/>
              </w:numPr>
              <w:spacing w:line="240" w:lineRule="auto"/>
              <w:jc w:val="both"/>
              <w:rPr>
                <w:rFonts w:asciiTheme="minorHAnsi" w:hAnsiTheme="minorHAnsi" w:cs="Arial"/>
                <w:sz w:val="22"/>
                <w:lang w:val="en-GB"/>
              </w:rPr>
            </w:pPr>
            <w:r w:rsidRPr="00EB4D06">
              <w:rPr>
                <w:rFonts w:asciiTheme="minorHAnsi" w:hAnsiTheme="minorHAnsi" w:cs="Arial"/>
                <w:sz w:val="22"/>
                <w:lang w:val="en-US"/>
              </w:rPr>
              <w:t xml:space="preserve">Sustainable Development </w:t>
            </w:r>
            <w:r w:rsidR="00D07897" w:rsidRPr="00EB4D06">
              <w:rPr>
                <w:rFonts w:asciiTheme="minorHAnsi" w:hAnsiTheme="minorHAnsi" w:cs="Arial"/>
                <w:sz w:val="22"/>
                <w:lang w:val="en-US"/>
              </w:rPr>
              <w:t>Department</w:t>
            </w:r>
          </w:p>
          <w:p w14:paraId="6F435F85" w14:textId="6B8038EA" w:rsidR="00D07897" w:rsidRPr="00EB4D06" w:rsidRDefault="008A2A15" w:rsidP="00B2733D">
            <w:pPr>
              <w:widowControl w:val="0"/>
              <w:numPr>
                <w:ilvl w:val="12"/>
                <w:numId w:val="0"/>
              </w:numPr>
              <w:spacing w:line="240" w:lineRule="auto"/>
              <w:jc w:val="both"/>
              <w:rPr>
                <w:rFonts w:asciiTheme="minorHAnsi" w:hAnsiTheme="minorHAnsi" w:cs="Arial"/>
                <w:sz w:val="22"/>
              </w:rPr>
            </w:pPr>
            <w:r w:rsidRPr="00EB4D06">
              <w:rPr>
                <w:rFonts w:asciiTheme="minorHAnsi" w:hAnsiTheme="minorHAnsi" w:cs="Arial"/>
                <w:sz w:val="22"/>
              </w:rPr>
              <w:t>40, boulevard de Port Royal</w:t>
            </w:r>
          </w:p>
          <w:p w14:paraId="06B46D2D" w14:textId="7648F778" w:rsidR="00D07897" w:rsidRPr="00EB4D06" w:rsidRDefault="008A2A15" w:rsidP="00B2733D">
            <w:pPr>
              <w:widowControl w:val="0"/>
              <w:numPr>
                <w:ilvl w:val="12"/>
                <w:numId w:val="0"/>
              </w:numPr>
              <w:spacing w:line="240" w:lineRule="auto"/>
              <w:jc w:val="both"/>
              <w:rPr>
                <w:rFonts w:asciiTheme="minorHAnsi" w:hAnsiTheme="minorHAnsi" w:cs="Arial"/>
                <w:sz w:val="22"/>
              </w:rPr>
            </w:pPr>
            <w:r w:rsidRPr="00232F44">
              <w:rPr>
                <w:rFonts w:asciiTheme="minorHAnsi" w:hAnsiTheme="minorHAnsi" w:cs="Arial"/>
                <w:sz w:val="22"/>
              </w:rPr>
              <w:t>F-75005 PARIS</w:t>
            </w:r>
          </w:p>
        </w:tc>
      </w:tr>
      <w:tr w:rsidR="00D07897" w:rsidRPr="00CD6194"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EB4D06">
              <w:rPr>
                <w:rFonts w:asciiTheme="minorHAnsi" w:eastAsia="Calibri" w:hAnsiTheme="minorHAnsi"/>
                <w:szCs w:val="20"/>
                <w:highlight w:val="yellow"/>
                <w:lang w:val="en"/>
              </w:rPr>
              <w:t xml:space="preserve">To be completed by the </w:t>
            </w:r>
            <w:r w:rsidRPr="00EB4D06">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60" w:name="_Toc193983866"/>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60"/>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spellStart"/>
      <w:r>
        <w:rPr>
          <w:rFonts w:ascii="Calibri" w:hAnsi="Calibri"/>
          <w:sz w:val="22"/>
          <w:lang w:val="en-GB"/>
        </w:rPr>
        <w:t>Agrofuels</w:t>
      </w:r>
      <w:proofErr w:type="spellEnd"/>
      <w:r>
        <w:rPr>
          <w:rFonts w:ascii="Calibri" w:hAnsi="Calibri"/>
          <w:sz w:val="22"/>
          <w:lang w:val="en-GB"/>
        </w:rPr>
        <w:t xml:space="preserve">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93983867"/>
      <w:r w:rsidRPr="000D43C1">
        <w:rPr>
          <w:rFonts w:asciiTheme="minorHAnsi" w:hAnsiTheme="minorHAnsi"/>
          <w:b/>
          <w:bCs/>
          <w:caps/>
          <w:sz w:val="24"/>
          <w:u w:val="single"/>
          <w:lang w:val="en"/>
        </w:rPr>
        <w:t>Re-examination clause</w:t>
      </w:r>
      <w:bookmarkEnd w:id="61"/>
    </w:p>
    <w:p w14:paraId="25E43575" w14:textId="3FD15866" w:rsidR="009766DB" w:rsidRPr="00AC11DC"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AC11DC">
        <w:rPr>
          <w:rFonts w:asciiTheme="minorHAnsi" w:hAnsiTheme="minorHAnsi" w:cstheme="minorHAnsi"/>
          <w:szCs w:val="22"/>
          <w:lang w:val="en"/>
        </w:rPr>
        <w:t xml:space="preserve">provisions of the </w:t>
      </w:r>
      <w:r w:rsidR="000D43C1" w:rsidRPr="00AC11DC">
        <w:rPr>
          <w:rFonts w:asciiTheme="minorHAnsi" w:hAnsiTheme="minorHAnsi" w:cstheme="minorHAnsi"/>
          <w:smallCaps/>
          <w:lang w:val="en"/>
        </w:rPr>
        <w:t>Contract</w:t>
      </w:r>
      <w:r w:rsidRPr="00AC11DC">
        <w:rPr>
          <w:rFonts w:asciiTheme="minorHAnsi" w:hAnsiTheme="minorHAnsi" w:cstheme="minorHAnsi"/>
          <w:szCs w:val="22"/>
          <w:lang w:val="en"/>
        </w:rPr>
        <w:t xml:space="preserve"> subject to the following conditions: </w:t>
      </w:r>
    </w:p>
    <w:p w14:paraId="3EE39BB4" w14:textId="023FC30A" w:rsidR="009766DB" w:rsidRPr="00AC11DC" w:rsidRDefault="009766DB" w:rsidP="00345AEE">
      <w:pPr>
        <w:pStyle w:val="u"/>
        <w:widowControl w:val="0"/>
        <w:numPr>
          <w:ilvl w:val="0"/>
          <w:numId w:val="51"/>
        </w:numPr>
        <w:spacing w:before="120"/>
        <w:rPr>
          <w:rFonts w:asciiTheme="minorHAnsi" w:hAnsiTheme="minorHAnsi" w:cstheme="minorHAnsi"/>
          <w:szCs w:val="22"/>
          <w:lang w:val="en-GB"/>
        </w:rPr>
      </w:pPr>
      <w:r w:rsidRPr="00AC11DC">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AC11DC">
        <w:rPr>
          <w:rFonts w:asciiTheme="minorHAnsi" w:hAnsiTheme="minorHAnsi" w:cstheme="minorHAnsi"/>
          <w:smallCaps/>
          <w:szCs w:val="22"/>
          <w:lang w:val="en-GB"/>
        </w:rPr>
        <w:t>Expertise France</w:t>
      </w:r>
      <w:r w:rsidRPr="00AC11DC">
        <w:rPr>
          <w:rFonts w:asciiTheme="minorHAnsi" w:hAnsiTheme="minorHAnsi" w:cstheme="minorHAnsi"/>
          <w:szCs w:val="22"/>
          <w:lang w:val="en"/>
        </w:rPr>
        <w:t>;</w:t>
      </w:r>
    </w:p>
    <w:p w14:paraId="6EE97B49" w14:textId="50555D88" w:rsidR="009766DB" w:rsidRPr="00AC11DC" w:rsidRDefault="009766DB" w:rsidP="0026644D">
      <w:pPr>
        <w:pStyle w:val="u"/>
        <w:widowControl w:val="0"/>
        <w:numPr>
          <w:ilvl w:val="0"/>
          <w:numId w:val="51"/>
        </w:numPr>
        <w:spacing w:before="120"/>
        <w:rPr>
          <w:rFonts w:asciiTheme="minorHAnsi" w:hAnsiTheme="minorHAnsi" w:cstheme="minorHAnsi"/>
          <w:szCs w:val="22"/>
          <w:lang w:val="en-GB"/>
        </w:rPr>
      </w:pPr>
      <w:r w:rsidRPr="00AC11DC">
        <w:rPr>
          <w:rFonts w:asciiTheme="minorHAnsi" w:hAnsiTheme="minorHAnsi" w:cstheme="minorHAnsi"/>
          <w:szCs w:val="22"/>
          <w:lang w:val="en"/>
        </w:rPr>
        <w:t>Revision of technical elements (clarification of deliverables, producer technical definitions, equipment technical documen</w:t>
      </w:r>
      <w:r w:rsidR="00AC11DC" w:rsidRPr="00AC11DC">
        <w:rPr>
          <w:rFonts w:asciiTheme="minorHAnsi" w:hAnsiTheme="minorHAnsi" w:cstheme="minorHAnsi"/>
          <w:szCs w:val="22"/>
          <w:lang w:val="en"/>
        </w:rPr>
        <w:t>ts, updated instructions, etc.)</w:t>
      </w:r>
      <w:r w:rsidRPr="00AC11DC">
        <w:rPr>
          <w:rFonts w:asciiTheme="minorHAnsi" w:hAnsiTheme="minorHAnsi" w:cstheme="minorHAnsi"/>
          <w:szCs w:val="22"/>
          <w:lang w:val="en"/>
        </w:rPr>
        <w:t>.</w:t>
      </w:r>
    </w:p>
    <w:p w14:paraId="5B988840" w14:textId="11D1EDCD"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w:t>
      </w:r>
      <w:r w:rsidR="00AC11DC">
        <w:rPr>
          <w:rFonts w:asciiTheme="minorHAnsi" w:hAnsiTheme="minorHAnsi" w:cstheme="minorHAnsi"/>
          <w:szCs w:val="22"/>
          <w:lang w:val="en"/>
        </w:rPr>
        <w:t xml:space="preserve">actor </w:t>
      </w:r>
      <w:r w:rsidRPr="000D43C1">
        <w:rPr>
          <w:rFonts w:asciiTheme="minorHAnsi" w:hAnsiTheme="minorHAnsi" w:cstheme="minorHAnsi"/>
          <w:szCs w:val="22"/>
          <w:lang w:val="en"/>
        </w:rPr>
        <w:t xml:space="preserve">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70411395"/>
      <w:bookmarkStart w:id="63" w:name="_Toc193983868"/>
      <w:r w:rsidRPr="000D43C1">
        <w:rPr>
          <w:rFonts w:asciiTheme="minorHAnsi" w:hAnsiTheme="minorHAnsi"/>
          <w:b/>
          <w:bCs/>
          <w:caps/>
          <w:sz w:val="24"/>
          <w:u w:val="single"/>
          <w:lang w:val="en"/>
        </w:rPr>
        <w:t>Similar services</w:t>
      </w:r>
      <w:bookmarkEnd w:id="62"/>
      <w:bookmarkEnd w:id="63"/>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93983869"/>
      <w:r w:rsidRPr="000F76A5">
        <w:rPr>
          <w:rFonts w:asciiTheme="minorHAnsi" w:hAnsiTheme="minorHAnsi"/>
          <w:b/>
          <w:bCs/>
          <w:caps/>
          <w:sz w:val="24"/>
          <w:u w:val="single"/>
          <w:lang w:val="en"/>
        </w:rPr>
        <w:t>penalties</w:t>
      </w:r>
      <w:bookmarkEnd w:id="64"/>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5" w:name="_Toc193983870"/>
      <w:r w:rsidRPr="000F76A5">
        <w:rPr>
          <w:rFonts w:asciiTheme="minorHAnsi" w:hAnsiTheme="minorHAnsi"/>
          <w:sz w:val="22"/>
          <w:szCs w:val="22"/>
          <w:lang w:val="en"/>
        </w:rPr>
        <w:t>Penalties for periodic documentary deliverables</w:t>
      </w:r>
      <w:bookmarkEnd w:id="65"/>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6" w:name="_Toc193983871"/>
      <w:r w:rsidRPr="000F76A5">
        <w:rPr>
          <w:rFonts w:asciiTheme="minorHAnsi" w:hAnsiTheme="minorHAnsi"/>
          <w:sz w:val="22"/>
          <w:szCs w:val="22"/>
          <w:lang w:val="en"/>
        </w:rPr>
        <w:t>Penalties applicable to submission of final deliverables</w:t>
      </w:r>
      <w:bookmarkEnd w:id="66"/>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93983872"/>
      <w:r w:rsidRPr="000F76A5">
        <w:rPr>
          <w:rFonts w:asciiTheme="minorHAnsi" w:hAnsiTheme="minorHAnsi"/>
          <w:b/>
          <w:bCs/>
          <w:caps/>
          <w:sz w:val="24"/>
          <w:u w:val="single"/>
          <w:lang w:val="en"/>
        </w:rPr>
        <w:t>intellectual property</w:t>
      </w:r>
      <w:bookmarkEnd w:id="67"/>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8" w:name="_Toc193983873"/>
      <w:bookmarkStart w:id="69" w:name="_Toc392669651"/>
      <w:r w:rsidRPr="000F76A5">
        <w:rPr>
          <w:rFonts w:asciiTheme="minorHAnsi" w:hAnsiTheme="minorHAnsi"/>
          <w:sz w:val="22"/>
          <w:szCs w:val="22"/>
          <w:lang w:val="en"/>
        </w:rPr>
        <w:t>Definitions</w:t>
      </w:r>
      <w:bookmarkEnd w:id="68"/>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0" w:name="_Toc193983874"/>
      <w:r w:rsidRPr="000F76A5">
        <w:rPr>
          <w:rFonts w:asciiTheme="minorHAnsi" w:hAnsiTheme="minorHAnsi"/>
          <w:sz w:val="22"/>
          <w:szCs w:val="22"/>
          <w:lang w:val="en"/>
        </w:rPr>
        <w:t>Ownership of results</w:t>
      </w:r>
      <w:bookmarkEnd w:id="70"/>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1" w:name="_Toc193983875"/>
      <w:r w:rsidRPr="000F76A5">
        <w:rPr>
          <w:rFonts w:asciiTheme="minorHAnsi" w:hAnsiTheme="minorHAnsi"/>
          <w:sz w:val="22"/>
          <w:szCs w:val="22"/>
          <w:lang w:val="en"/>
        </w:rPr>
        <w:t>Exploitation of results</w:t>
      </w:r>
      <w:bookmarkEnd w:id="71"/>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2" w:name="_Toc193983876"/>
      <w:r w:rsidRPr="000F76A5">
        <w:rPr>
          <w:rFonts w:asciiTheme="minorHAnsi" w:hAnsiTheme="minorHAnsi"/>
          <w:sz w:val="22"/>
          <w:szCs w:val="22"/>
          <w:lang w:val="en"/>
        </w:rPr>
        <w:t>Licensing of pre-existing rights</w:t>
      </w:r>
      <w:bookmarkEnd w:id="72"/>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w:t>
      </w:r>
      <w:r w:rsidRPr="000F76A5">
        <w:rPr>
          <w:rFonts w:asciiTheme="minorHAnsi" w:eastAsia="Times New Roman" w:hAnsiTheme="minorHAnsi" w:cs="Arial"/>
          <w:sz w:val="22"/>
          <w:szCs w:val="22"/>
          <w:lang w:val="en"/>
        </w:rPr>
        <w:lastRenderedPageBreak/>
        <w:t xml:space="preserve">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3" w:name="_Toc193983877"/>
      <w:r w:rsidRPr="000F76A5">
        <w:rPr>
          <w:rFonts w:asciiTheme="minorHAnsi" w:hAnsiTheme="minorHAnsi"/>
          <w:sz w:val="22"/>
          <w:szCs w:val="22"/>
          <w:lang w:val="en"/>
        </w:rPr>
        <w:t>Guarantees</w:t>
      </w:r>
      <w:bookmarkEnd w:id="73"/>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4" w:name="_Toc193983878"/>
      <w:r w:rsidRPr="000F76A5">
        <w:rPr>
          <w:rFonts w:asciiTheme="minorHAnsi" w:hAnsiTheme="minorHAnsi"/>
          <w:sz w:val="22"/>
          <w:szCs w:val="22"/>
          <w:lang w:val="en"/>
        </w:rPr>
        <w:t>Image rights</w:t>
      </w:r>
      <w:bookmarkEnd w:id="74"/>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193983879"/>
      <w:bookmarkEnd w:id="69"/>
      <w:r w:rsidRPr="0026644D">
        <w:rPr>
          <w:rFonts w:asciiTheme="minorHAnsi" w:hAnsiTheme="minorHAnsi"/>
          <w:b/>
          <w:bCs/>
          <w:caps/>
          <w:sz w:val="24"/>
          <w:u w:val="single"/>
          <w:lang w:val="en"/>
        </w:rPr>
        <w:t>Termination of the contract</w:t>
      </w:r>
      <w:bookmarkEnd w:id="75"/>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6" w:name="_Toc193983880"/>
      <w:r w:rsidRPr="0026644D">
        <w:rPr>
          <w:rFonts w:asciiTheme="minorHAnsi" w:hAnsiTheme="minorHAnsi" w:cstheme="minorHAnsi"/>
          <w:sz w:val="22"/>
          <w:szCs w:val="22"/>
          <w:lang w:val="en"/>
        </w:rPr>
        <w:t>General terms of performance</w:t>
      </w:r>
      <w:bookmarkEnd w:id="76"/>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556214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w:t>
      </w:r>
      <w:r w:rsidRPr="00AC11DC">
        <w:rPr>
          <w:rFonts w:asciiTheme="minorHAnsi" w:hAnsiTheme="minorHAnsi" w:cstheme="minorHAnsi"/>
          <w:sz w:val="22"/>
          <w:szCs w:val="22"/>
          <w:lang w:val="en-US"/>
        </w:rPr>
        <w:t>of derogation from Artic</w:t>
      </w:r>
      <w:r w:rsidR="00AC11DC" w:rsidRPr="00AC11DC">
        <w:rPr>
          <w:rFonts w:asciiTheme="minorHAnsi" w:hAnsiTheme="minorHAnsi" w:cstheme="minorHAnsi"/>
          <w:sz w:val="22"/>
          <w:szCs w:val="22"/>
          <w:lang w:val="en-US"/>
        </w:rPr>
        <w:t>le 40 of the CCAG PI</w:t>
      </w:r>
      <w:r w:rsidRPr="00AC11DC">
        <w:rPr>
          <w:rFonts w:asciiTheme="minorHAnsi" w:hAnsiTheme="minorHAnsi" w:cstheme="minorHAnsi"/>
          <w:sz w:val="22"/>
          <w:szCs w:val="22"/>
          <w:lang w:val="en-US"/>
        </w:rPr>
        <w:t>,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7" w:name="_Toc193983881"/>
      <w:r w:rsidRPr="0026644D">
        <w:rPr>
          <w:rFonts w:asciiTheme="minorHAnsi" w:hAnsiTheme="minorHAnsi" w:cstheme="minorHAnsi"/>
          <w:sz w:val="22"/>
          <w:szCs w:val="22"/>
          <w:lang w:val="en"/>
        </w:rPr>
        <w:t>Termination of the Contract due to the non-availability of a designated expert</w:t>
      </w:r>
      <w:bookmarkEnd w:id="77"/>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6DFB9910"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Regardless of the circumstances, should an expert remain unavailable for a cum</w:t>
      </w:r>
      <w:r w:rsidR="00AC11DC">
        <w:rPr>
          <w:rFonts w:asciiTheme="minorHAnsi" w:hAnsiTheme="minorHAnsi" w:cstheme="minorHAnsi"/>
          <w:sz w:val="22"/>
          <w:szCs w:val="22"/>
          <w:lang w:val="en"/>
        </w:rPr>
        <w:t>ulative duration of 2</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8" w:name="_Toc193983882"/>
      <w:r w:rsidRPr="0026644D">
        <w:rPr>
          <w:rFonts w:asciiTheme="minorHAnsi" w:hAnsiTheme="minorHAnsi" w:cstheme="minorHAnsi"/>
          <w:sz w:val="22"/>
          <w:szCs w:val="22"/>
          <w:lang w:val="en"/>
        </w:rPr>
        <w:t>Procedure</w:t>
      </w:r>
      <w:bookmarkEnd w:id="7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t>
      </w:r>
      <w:r w:rsidRPr="0026644D">
        <w:rPr>
          <w:rFonts w:asciiTheme="minorHAnsi" w:hAnsiTheme="minorHAnsi" w:cstheme="minorHAnsi"/>
          <w:sz w:val="22"/>
          <w:szCs w:val="22"/>
          <w:lang w:val="en"/>
        </w:rPr>
        <w:lastRenderedPageBreak/>
        <w:t xml:space="preserve">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9" w:name="_Toc193983883"/>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1" w:name="_Toc126923320"/>
      <w:bookmarkStart w:id="82" w:name="_Toc127876026"/>
      <w:bookmarkStart w:id="83" w:name="_Toc140836356"/>
      <w:bookmarkStart w:id="84" w:name="_Toc193983884"/>
      <w:bookmarkEnd w:id="80"/>
      <w:bookmarkEnd w:id="81"/>
      <w:bookmarkEnd w:id="82"/>
      <w:bookmarkEnd w:id="83"/>
      <w:r w:rsidRPr="0026644D">
        <w:rPr>
          <w:rFonts w:asciiTheme="minorHAnsi" w:hAnsiTheme="minorHAnsi"/>
          <w:b/>
          <w:bCs/>
          <w:caps/>
          <w:sz w:val="24"/>
          <w:u w:val="single"/>
          <w:lang w:val="en"/>
        </w:rPr>
        <w:t>ethics</w:t>
      </w:r>
      <w:bookmarkEnd w:id="8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5" w:name="_Toc70411566"/>
      <w:bookmarkStart w:id="86" w:name="_Toc70411012"/>
      <w:bookmarkStart w:id="87" w:name="_Toc70410878"/>
      <w:bookmarkStart w:id="88" w:name="_Toc70411565"/>
      <w:bookmarkStart w:id="89" w:name="_Toc70411011"/>
      <w:bookmarkStart w:id="90" w:name="_Toc70410877"/>
      <w:bookmarkStart w:id="91" w:name="_Toc70411564"/>
      <w:bookmarkStart w:id="92" w:name="_Toc70411010"/>
      <w:bookmarkStart w:id="93" w:name="_Toc70410876"/>
      <w:bookmarkStart w:id="94" w:name="_Toc70411560"/>
      <w:bookmarkStart w:id="95" w:name="_Toc70411006"/>
      <w:bookmarkStart w:id="96" w:name="_Toc70410872"/>
      <w:bookmarkStart w:id="97" w:name="_Toc70411559"/>
      <w:bookmarkStart w:id="98" w:name="_Toc70411005"/>
      <w:bookmarkStart w:id="99" w:name="_Toc70410871"/>
      <w:bookmarkStart w:id="100" w:name="_Toc70411556"/>
      <w:bookmarkStart w:id="101" w:name="_Toc70411002"/>
      <w:bookmarkStart w:id="102" w:name="_Toc70410868"/>
      <w:bookmarkStart w:id="103" w:name="_Toc70411555"/>
      <w:bookmarkStart w:id="104" w:name="_Toc70411001"/>
      <w:bookmarkStart w:id="105" w:name="_Toc70410867"/>
      <w:bookmarkStart w:id="106" w:name="_Toc70411554"/>
      <w:bookmarkStart w:id="107" w:name="_Toc70411000"/>
      <w:bookmarkStart w:id="108" w:name="_Toc70410866"/>
      <w:bookmarkStart w:id="109" w:name="_Toc70411551"/>
      <w:bookmarkStart w:id="110" w:name="_Toc70410997"/>
      <w:bookmarkStart w:id="111" w:name="_Toc70410863"/>
      <w:bookmarkStart w:id="112" w:name="_Toc70411550"/>
      <w:bookmarkStart w:id="113" w:name="_Toc70410996"/>
      <w:bookmarkStart w:id="114" w:name="_Toc70410862"/>
      <w:bookmarkStart w:id="115" w:name="_Toc70411549"/>
      <w:bookmarkStart w:id="116" w:name="_Toc70410995"/>
      <w:bookmarkStart w:id="117" w:name="_Toc70410861"/>
      <w:bookmarkStart w:id="118" w:name="_Toc70411548"/>
      <w:bookmarkStart w:id="119" w:name="_Toc70410994"/>
      <w:bookmarkStart w:id="120" w:name="_Toc70410860"/>
      <w:bookmarkStart w:id="121" w:name="_Toc70411547"/>
      <w:bookmarkStart w:id="122" w:name="_Toc70410993"/>
      <w:bookmarkStart w:id="123" w:name="_Toc70410859"/>
      <w:bookmarkStart w:id="124" w:name="_Toc70411546"/>
      <w:bookmarkStart w:id="125" w:name="_Toc70410992"/>
      <w:bookmarkStart w:id="126" w:name="_Toc70410858"/>
      <w:bookmarkStart w:id="127" w:name="_Toc70411545"/>
      <w:bookmarkStart w:id="128" w:name="_Toc70410991"/>
      <w:bookmarkStart w:id="129" w:name="_Toc70410857"/>
      <w:bookmarkStart w:id="130" w:name="_Toc193983885"/>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80375E">
        <w:rPr>
          <w:rFonts w:asciiTheme="minorHAnsi" w:hAnsiTheme="minorHAnsi"/>
          <w:b/>
          <w:bCs/>
          <w:caps/>
          <w:sz w:val="24"/>
          <w:u w:val="single"/>
          <w:lang w:val="en"/>
        </w:rPr>
        <w:t>Administration of personal data</w:t>
      </w:r>
      <w:bookmarkEnd w:id="130"/>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1EB130BD"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31" w:name="_Toc69226591"/>
    </w:p>
    <w:p w14:paraId="6498F49D" w14:textId="6C7D365B"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2" w:name="_Toc193983886"/>
      <w:bookmarkEnd w:id="131"/>
      <w:r w:rsidRPr="00025DBE">
        <w:rPr>
          <w:rFonts w:asciiTheme="minorHAnsi" w:hAnsiTheme="minorHAnsi"/>
          <w:b/>
          <w:bCs/>
          <w:caps/>
          <w:sz w:val="24"/>
          <w:u w:val="single"/>
          <w:lang w:val="en"/>
        </w:rPr>
        <w:t>Dispute resolution - applicable law</w:t>
      </w:r>
      <w:bookmarkEnd w:id="13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3" w:name="_Toc126923324"/>
      <w:bookmarkStart w:id="134" w:name="_Toc127876030"/>
      <w:bookmarkStart w:id="135" w:name="_Toc140836360"/>
      <w:bookmarkStart w:id="136" w:name="_Toc193983887"/>
      <w:bookmarkEnd w:id="133"/>
      <w:bookmarkEnd w:id="134"/>
      <w:bookmarkEnd w:id="135"/>
      <w:r w:rsidRPr="00D31A4D">
        <w:rPr>
          <w:rFonts w:asciiTheme="minorHAnsi" w:hAnsiTheme="minorHAnsi"/>
          <w:b/>
          <w:bCs/>
          <w:caps/>
          <w:sz w:val="24"/>
          <w:u w:val="single"/>
          <w:lang w:val="en"/>
        </w:rPr>
        <w:t>Derogation from the CCAG</w:t>
      </w:r>
      <w:bookmarkEnd w:id="13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7" w:name="_Toc193983888"/>
      <w:r w:rsidRPr="00F13E6E">
        <w:rPr>
          <w:rFonts w:asciiTheme="minorHAnsi" w:hAnsiTheme="minorHAnsi"/>
          <w:b/>
          <w:bCs/>
          <w:caps/>
          <w:sz w:val="24"/>
          <w:u w:val="single"/>
          <w:lang w:val="en"/>
        </w:rPr>
        <w:t>AUDIT</w:t>
      </w:r>
      <w:bookmarkEnd w:id="13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8" w:name="_Toc193983889"/>
      <w:r w:rsidRPr="00D31A4D">
        <w:rPr>
          <w:rFonts w:asciiTheme="minorHAnsi" w:hAnsiTheme="minorHAnsi"/>
          <w:b/>
          <w:bCs/>
          <w:caps/>
          <w:sz w:val="24"/>
          <w:u w:val="single"/>
          <w:lang w:val="en"/>
        </w:rPr>
        <w:t>Final provisions</w:t>
      </w:r>
      <w:bookmarkEnd w:id="13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9" w:name="_Toc392669654"/>
      <w:bookmarkStart w:id="140" w:name="_Toc193983890"/>
      <w:r w:rsidRPr="00D31A4D">
        <w:rPr>
          <w:rFonts w:asciiTheme="minorHAnsi" w:hAnsiTheme="minorHAnsi"/>
          <w:sz w:val="22"/>
          <w:szCs w:val="22"/>
          <w:lang w:val="en"/>
        </w:rPr>
        <w:t>Declaration</w:t>
      </w:r>
      <w:bookmarkEnd w:id="139"/>
      <w:bookmarkEnd w:id="14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D73BA3"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055805ED" w14:textId="38728174"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41" w:name="_Toc193983891"/>
      <w:r>
        <w:rPr>
          <w:rFonts w:asciiTheme="minorHAnsi" w:hAnsiTheme="minorHAnsi"/>
          <w:b/>
          <w:bCs/>
          <w:caps/>
          <w:sz w:val="24"/>
          <w:lang w:val="en"/>
        </w:rPr>
        <w:lastRenderedPageBreak/>
        <w:t>Annex 1: Specifications</w:t>
      </w:r>
      <w:bookmarkEnd w:id="141"/>
    </w:p>
    <w:p w14:paraId="037884A4" w14:textId="30366C4E" w:rsidR="00EB4D06" w:rsidRPr="00EB4D06" w:rsidRDefault="00EB4D06" w:rsidP="00EB4D06">
      <w:pPr>
        <w:pStyle w:val="v"/>
        <w:widowControl w:val="0"/>
        <w:spacing w:before="600" w:after="240"/>
        <w:ind w:left="357" w:firstLine="0"/>
        <w:jc w:val="left"/>
        <w:outlineLvl w:val="0"/>
        <w:rPr>
          <w:rFonts w:asciiTheme="minorHAnsi" w:hAnsiTheme="minorHAnsi"/>
          <w:b/>
          <w:bCs/>
          <w:caps/>
          <w:sz w:val="24"/>
          <w:lang w:val="en-GB"/>
        </w:rPr>
      </w:pPr>
      <w:bookmarkStart w:id="142" w:name="_Toc193983892"/>
      <w:r>
        <w:rPr>
          <w:rFonts w:asciiTheme="minorHAnsi" w:hAnsiTheme="minorHAnsi"/>
          <w:b/>
          <w:bCs/>
          <w:caps/>
          <w:sz w:val="24"/>
          <w:lang w:val="en"/>
        </w:rPr>
        <w:t xml:space="preserve">Annex </w:t>
      </w:r>
      <w:r w:rsidR="00CD6194">
        <w:rPr>
          <w:rFonts w:asciiTheme="minorHAnsi" w:hAnsiTheme="minorHAnsi"/>
          <w:b/>
          <w:bCs/>
          <w:caps/>
          <w:sz w:val="24"/>
          <w:lang w:val="en"/>
        </w:rPr>
        <w:t>2</w:t>
      </w:r>
      <w:r>
        <w:rPr>
          <w:rFonts w:asciiTheme="minorHAnsi" w:hAnsiTheme="minorHAnsi"/>
          <w:b/>
          <w:bCs/>
          <w:caps/>
          <w:sz w:val="24"/>
          <w:lang w:val="en"/>
        </w:rPr>
        <w:t xml:space="preserve">: </w:t>
      </w:r>
      <w:r w:rsidRPr="00EB4D06">
        <w:rPr>
          <w:rFonts w:asciiTheme="minorHAnsi" w:hAnsiTheme="minorHAnsi"/>
          <w:b/>
          <w:bCs/>
          <w:caps/>
          <w:sz w:val="24"/>
          <w:lang w:val="en"/>
        </w:rPr>
        <w:t>Contractual annex (DAJ_M050) covering the processing of personal data in the event of GDPR data processing (collection of personal data on behalf of EXPERTISE FRANCE).</w:t>
      </w:r>
      <w:bookmarkEnd w:id="142"/>
    </w:p>
    <w:p w14:paraId="7D0E78A5" w14:textId="77FF6D42" w:rsidR="00EB4D06" w:rsidRPr="00EB4D06" w:rsidRDefault="00CD6194" w:rsidP="00EB4D06">
      <w:pPr>
        <w:pStyle w:val="v"/>
        <w:widowControl w:val="0"/>
        <w:spacing w:before="600" w:after="240"/>
        <w:ind w:left="357" w:firstLine="0"/>
        <w:jc w:val="left"/>
        <w:outlineLvl w:val="0"/>
        <w:rPr>
          <w:rFonts w:asciiTheme="minorHAnsi" w:hAnsiTheme="minorHAnsi"/>
          <w:b/>
          <w:caps/>
          <w:sz w:val="24"/>
          <w:lang w:val="en-US"/>
        </w:rPr>
      </w:pPr>
      <w:bookmarkStart w:id="143" w:name="_Toc193983893"/>
      <w:r>
        <w:rPr>
          <w:rFonts w:asciiTheme="minorHAnsi" w:hAnsiTheme="minorHAnsi"/>
          <w:b/>
          <w:bCs/>
          <w:caps/>
          <w:sz w:val="24"/>
          <w:lang w:val="en"/>
        </w:rPr>
        <w:t>Annex 3</w:t>
      </w:r>
      <w:r w:rsidR="00EB4D06">
        <w:rPr>
          <w:rFonts w:asciiTheme="minorHAnsi" w:hAnsiTheme="minorHAnsi"/>
          <w:b/>
          <w:bCs/>
          <w:caps/>
          <w:sz w:val="24"/>
          <w:lang w:val="en"/>
        </w:rPr>
        <w:t xml:space="preserve">: Contractor’s bid dated </w:t>
      </w:r>
      <w:r w:rsidR="00EB4D06" w:rsidRPr="00EB4D06">
        <w:rPr>
          <w:rFonts w:asciiTheme="minorHAnsi" w:hAnsiTheme="minorHAnsi"/>
          <w:b/>
          <w:bCs/>
          <w:caps/>
          <w:sz w:val="24"/>
          <w:highlight w:val="yellow"/>
          <w:lang w:val="en"/>
        </w:rPr>
        <w:t>XX/XX/XXXX</w:t>
      </w:r>
      <w:bookmarkEnd w:id="143"/>
    </w:p>
    <w:p w14:paraId="1F435C03" w14:textId="561C59DE" w:rsidR="00BB55D6" w:rsidRPr="00EB4D06" w:rsidRDefault="00BB55D6" w:rsidP="0089602D">
      <w:pPr>
        <w:tabs>
          <w:tab w:val="left" w:pos="2745"/>
        </w:tabs>
        <w:rPr>
          <w:rFonts w:asciiTheme="minorHAnsi" w:eastAsia="Times New Roman" w:hAnsiTheme="minorHAnsi" w:cs="Arial"/>
          <w:szCs w:val="24"/>
          <w:lang w:val="en-US"/>
        </w:rPr>
      </w:pPr>
    </w:p>
    <w:sectPr w:rsidR="00BB55D6" w:rsidRPr="00EB4D06"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Betty ROUBAUD" w:date="2025-03-24T11:28:00Z" w:initials="BR">
    <w:p w14:paraId="571B4D57" w14:textId="399681AE" w:rsidR="008134BE" w:rsidRPr="00CE4D00" w:rsidRDefault="008134BE">
      <w:pPr>
        <w:pStyle w:val="Commentaire"/>
        <w:rPr>
          <w:lang w:val="en-US"/>
        </w:rPr>
      </w:pPr>
      <w:r>
        <w:rPr>
          <w:rStyle w:val="Marquedecommentaire"/>
        </w:rPr>
        <w:annotationRef/>
      </w:r>
      <w:r>
        <w:rPr>
          <w:rStyle w:val="Marquedecommentaire"/>
        </w:rPr>
        <w:annotationRef/>
      </w:r>
      <w:r w:rsidRPr="00CE4D00">
        <w:rPr>
          <w:lang w:val="en-US"/>
        </w:rPr>
        <w:t xml:space="preserve">To be completed by the applicant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1B4D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D8A46" w14:textId="77777777" w:rsidR="00D73BA3" w:rsidRDefault="00D73BA3">
      <w:r>
        <w:separator/>
      </w:r>
    </w:p>
  </w:endnote>
  <w:endnote w:type="continuationSeparator" w:id="0">
    <w:p w14:paraId="4A4337BE" w14:textId="77777777" w:rsidR="00D73BA3" w:rsidRDefault="00D73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8134BE" w:rsidRPr="00EE0FDD" w:rsidRDefault="008134BE"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1409575B" w:rsidR="008134BE" w:rsidRPr="00263FD0" w:rsidRDefault="008134BE"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04FF7">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04FF7">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8134BE" w:rsidRPr="00FF1F8E" w:rsidRDefault="00D73BA3"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8134BE" w:rsidRPr="00EE0FDD" w:rsidRDefault="008134BE"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637668F5" w:rsidR="008134BE" w:rsidRPr="00263FD0" w:rsidRDefault="008134BE"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04FF7">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04FF7">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8134BE" w:rsidRPr="0036169C" w:rsidRDefault="008134BE"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8134BE" w:rsidRDefault="008134BE"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8134BE" w:rsidRPr="0036169C" w:rsidRDefault="008134BE"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8134BE" w:rsidRDefault="008134BE">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8FCE2" w14:textId="77777777" w:rsidR="00D73BA3" w:rsidRDefault="00D73BA3">
      <w:r>
        <w:separator/>
      </w:r>
    </w:p>
  </w:footnote>
  <w:footnote w:type="continuationSeparator" w:id="0">
    <w:p w14:paraId="396C0D27" w14:textId="77777777" w:rsidR="00D73BA3" w:rsidRDefault="00D73BA3">
      <w:r>
        <w:continuationSeparator/>
      </w:r>
    </w:p>
  </w:footnote>
  <w:footnote w:id="1">
    <w:p w14:paraId="3C4F3CA5" w14:textId="77777777" w:rsidR="008134BE" w:rsidRPr="0050283E" w:rsidRDefault="008134BE"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8134BE" w:rsidRDefault="008134BE"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8134BE" w:rsidRDefault="008134BE"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8134BE" w:rsidRDefault="008134BE"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8134BE" w:rsidRDefault="008134BE">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8134BE" w:rsidRDefault="008134BE"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8134BE" w:rsidRDefault="008134BE"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8134BE" w:rsidRPr="00707B69" w:rsidRDefault="008134BE"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8134BE" w:rsidRPr="00AC48DD" w:rsidRDefault="008134B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8134BE" w:rsidRPr="00F13E6E" w:rsidRDefault="008134BE"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8134BE" w:rsidRPr="00AC48DD" w:rsidRDefault="008134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8134BE" w:rsidRPr="00707B69" w:rsidRDefault="008134BE"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8134BE" w:rsidRPr="00AC48DD" w:rsidRDefault="008134B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8134BE" w:rsidRDefault="008134BE"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8134BE" w:rsidRPr="00AC48DD" w:rsidRDefault="008134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8134BE" w:rsidRPr="00707B69" w:rsidRDefault="008134BE"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8134BE" w:rsidRPr="00AC48DD" w:rsidRDefault="008134BE"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8134BE" w:rsidRDefault="008134BE"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8134BE" w:rsidRPr="00996FEA" w:rsidRDefault="008134BE"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CEB46F9"/>
    <w:multiLevelType w:val="hybridMultilevel"/>
    <w:tmpl w:val="71822758"/>
    <w:lvl w:ilvl="0" w:tplc="A9A486B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39"/>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8"/>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1"/>
  </w:num>
  <w:num w:numId="56">
    <w:abstractNumId w:val="43"/>
  </w:num>
  <w:num w:numId="57">
    <w:abstractNumId w:val="15"/>
  </w:num>
  <w:num w:numId="58">
    <w:abstractNumId w:val="43"/>
  </w:num>
  <w:num w:numId="59">
    <w:abstractNumId w:val="43"/>
  </w:num>
  <w:num w:numId="60">
    <w:abstractNumId w:val="19"/>
  </w:num>
  <w:num w:numId="61">
    <w:abstractNumId w:val="54"/>
  </w:num>
  <w:num w:numId="62">
    <w:abstractNumId w:val="53"/>
  </w:num>
  <w:num w:numId="63">
    <w:abstractNumId w:val="47"/>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tty ROUBAUD">
    <w15:presenceInfo w15:providerId="AD" w15:userId="S-1-5-21-3406572209-2354835200-999462638-141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01C"/>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17DF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27A"/>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21A"/>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4FF7"/>
    <w:rsid w:val="00205BDE"/>
    <w:rsid w:val="002128C2"/>
    <w:rsid w:val="0021293C"/>
    <w:rsid w:val="002129B8"/>
    <w:rsid w:val="002162DC"/>
    <w:rsid w:val="00217B4E"/>
    <w:rsid w:val="00224471"/>
    <w:rsid w:val="002251EE"/>
    <w:rsid w:val="00226839"/>
    <w:rsid w:val="0022782C"/>
    <w:rsid w:val="00232941"/>
    <w:rsid w:val="00232F44"/>
    <w:rsid w:val="00234430"/>
    <w:rsid w:val="0023447B"/>
    <w:rsid w:val="002352A4"/>
    <w:rsid w:val="00242B40"/>
    <w:rsid w:val="00244620"/>
    <w:rsid w:val="00247935"/>
    <w:rsid w:val="00252551"/>
    <w:rsid w:val="0025429A"/>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2FDA"/>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0144"/>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6CD"/>
    <w:rsid w:val="003927B5"/>
    <w:rsid w:val="00393970"/>
    <w:rsid w:val="00394DF1"/>
    <w:rsid w:val="00397AA1"/>
    <w:rsid w:val="003A04DA"/>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0C4A"/>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2C51"/>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01CD"/>
    <w:rsid w:val="006A6224"/>
    <w:rsid w:val="006B135D"/>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D7534"/>
    <w:rsid w:val="007E2198"/>
    <w:rsid w:val="007E32DD"/>
    <w:rsid w:val="007F1475"/>
    <w:rsid w:val="007F4172"/>
    <w:rsid w:val="00800C6C"/>
    <w:rsid w:val="00801ECC"/>
    <w:rsid w:val="008026F4"/>
    <w:rsid w:val="0080375E"/>
    <w:rsid w:val="00804BED"/>
    <w:rsid w:val="008066ED"/>
    <w:rsid w:val="00806C74"/>
    <w:rsid w:val="008134BE"/>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50DA"/>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24EC"/>
    <w:rsid w:val="00996094"/>
    <w:rsid w:val="00996FEA"/>
    <w:rsid w:val="009A4D19"/>
    <w:rsid w:val="009A549E"/>
    <w:rsid w:val="009B5103"/>
    <w:rsid w:val="009B584E"/>
    <w:rsid w:val="009B5F91"/>
    <w:rsid w:val="009C0B55"/>
    <w:rsid w:val="009C370A"/>
    <w:rsid w:val="009C3F63"/>
    <w:rsid w:val="009C5C2F"/>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076D"/>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11DC"/>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684F"/>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194"/>
    <w:rsid w:val="00CD6CD2"/>
    <w:rsid w:val="00CE4511"/>
    <w:rsid w:val="00CE4D00"/>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3BA3"/>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4D06"/>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4952"/>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0F0B"/>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28295-D131-4C7A-873B-888AD25ED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9</TotalTime>
  <Pages>21</Pages>
  <Words>6656</Words>
  <Characters>36611</Characters>
  <Application>Microsoft Office Word</Application>
  <DocSecurity>0</DocSecurity>
  <Lines>305</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43181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13</cp:revision>
  <cp:lastPrinted>2014-11-19T14:39:00Z</cp:lastPrinted>
  <dcterms:created xsi:type="dcterms:W3CDTF">2025-03-27T14:57:00Z</dcterms:created>
  <dcterms:modified xsi:type="dcterms:W3CDTF">2025-03-28T09:37:00Z</dcterms:modified>
</cp:coreProperties>
</file>