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47EEC2A0" w14:textId="18CEBE8F" w:rsidR="00275910" w:rsidRPr="00E04910" w:rsidRDefault="00275910" w:rsidP="00275910">
            <w:pPr>
              <w:pBdr>
                <w:top w:val="single" w:sz="4" w:space="1" w:color="auto"/>
                <w:left w:val="single" w:sz="4" w:space="4" w:color="auto"/>
                <w:bottom w:val="single" w:sz="4" w:space="1" w:color="auto"/>
                <w:right w:val="single" w:sz="4" w:space="4" w:color="auto"/>
              </w:pBdr>
              <w:shd w:val="clear" w:color="auto" w:fill="002060"/>
              <w:tabs>
                <w:tab w:val="left" w:pos="3737"/>
              </w:tabs>
              <w:jc w:val="center"/>
              <w:rPr>
                <w:rFonts w:cstheme="minorHAnsi"/>
                <w:b/>
                <w:bCs/>
                <w:sz w:val="28"/>
                <w:szCs w:val="28"/>
              </w:rPr>
            </w:pPr>
            <w:r>
              <w:rPr>
                <w:b/>
                <w:sz w:val="28"/>
              </w:rPr>
              <w:t xml:space="preserve">SERVICE </w:t>
            </w:r>
            <w:r w:rsidR="001B0C9A">
              <w:rPr>
                <w:b/>
                <w:sz w:val="28"/>
              </w:rPr>
              <w:t>CONTRACT</w:t>
            </w:r>
            <w:r>
              <w:rPr>
                <w:b/>
                <w:sz w:val="28"/>
              </w:rPr>
              <w:t xml:space="preserve"> </w:t>
            </w:r>
            <w:r w:rsidR="00A117FA">
              <w:rPr>
                <w:b/>
                <w:bCs/>
                <w:sz w:val="28"/>
                <w:szCs w:val="28"/>
                <w:lang w:val="en-US"/>
              </w:rPr>
              <w:t>FOR PROJECT COORDINATION</w:t>
            </w:r>
            <w:r>
              <w:rPr>
                <w:b/>
                <w:color w:val="000000" w:themeColor="text1"/>
                <w:sz w:val="28"/>
              </w:rPr>
              <w:t xml:space="preserve"> </w:t>
            </w:r>
          </w:p>
          <w:p w14:paraId="734F640A" w14:textId="77777777" w:rsidR="00BD1B48" w:rsidRDefault="00FF2FF3" w:rsidP="00FF2FF3">
            <w:pPr>
              <w:pBdr>
                <w:top w:val="single" w:sz="4" w:space="1" w:color="auto"/>
                <w:left w:val="single" w:sz="4" w:space="4" w:color="auto"/>
                <w:bottom w:val="single" w:sz="4" w:space="1" w:color="auto"/>
                <w:right w:val="single" w:sz="4" w:space="4" w:color="auto"/>
              </w:pBdr>
              <w:shd w:val="clear" w:color="auto" w:fill="002060"/>
              <w:spacing w:line="360" w:lineRule="auto"/>
              <w:jc w:val="center"/>
              <w:rPr>
                <w:b/>
                <w:bCs/>
                <w:color w:val="FFFFFF" w:themeColor="background1"/>
                <w:sz w:val="28"/>
                <w:szCs w:val="28"/>
                <w:lang w:val="en-US"/>
              </w:rPr>
            </w:pPr>
            <w:r>
              <w:rPr>
                <w:b/>
                <w:sz w:val="32"/>
              </w:rPr>
              <w:t xml:space="preserve">Project </w:t>
            </w:r>
            <w:proofErr w:type="spellStart"/>
            <w:r w:rsidRPr="000074E5">
              <w:rPr>
                <w:b/>
                <w:bCs/>
                <w:color w:val="FFFFFF" w:themeColor="background1"/>
                <w:sz w:val="28"/>
                <w:szCs w:val="28"/>
                <w:lang w:val="en-US"/>
              </w:rPr>
              <w:t>Revitalising</w:t>
            </w:r>
            <w:proofErr w:type="spellEnd"/>
            <w:r w:rsidRPr="000074E5">
              <w:rPr>
                <w:b/>
                <w:bCs/>
                <w:color w:val="FFFFFF" w:themeColor="background1"/>
                <w:sz w:val="28"/>
                <w:szCs w:val="28"/>
                <w:lang w:val="en-US"/>
              </w:rPr>
              <w:t xml:space="preserve"> and Enhancing Media in Sudan</w:t>
            </w:r>
            <w:r>
              <w:rPr>
                <w:b/>
                <w:bCs/>
                <w:color w:val="FFFFFF" w:themeColor="background1"/>
                <w:sz w:val="28"/>
                <w:szCs w:val="28"/>
                <w:lang w:val="en-US"/>
              </w:rPr>
              <w:t xml:space="preserve"> (REM)</w:t>
            </w:r>
            <w:r w:rsidRPr="000074E5">
              <w:rPr>
                <w:b/>
                <w:bCs/>
                <w:color w:val="FFFFFF" w:themeColor="background1"/>
                <w:sz w:val="28"/>
                <w:szCs w:val="28"/>
                <w:lang w:val="en-US"/>
              </w:rPr>
              <w:t xml:space="preserve"> </w:t>
            </w:r>
          </w:p>
          <w:p w14:paraId="4491784F" w14:textId="4BF78FAB" w:rsidR="004D41CA" w:rsidRPr="00FF2FF3" w:rsidRDefault="00FF2FF3" w:rsidP="00FF2FF3">
            <w:pPr>
              <w:pBdr>
                <w:top w:val="single" w:sz="4" w:space="1" w:color="auto"/>
                <w:left w:val="single" w:sz="4" w:space="4" w:color="auto"/>
                <w:bottom w:val="single" w:sz="4" w:space="1" w:color="auto"/>
                <w:right w:val="single" w:sz="4" w:space="4" w:color="auto"/>
              </w:pBdr>
              <w:shd w:val="clear" w:color="auto" w:fill="002060"/>
              <w:spacing w:line="360" w:lineRule="auto"/>
              <w:jc w:val="center"/>
              <w:rPr>
                <w:b/>
                <w:sz w:val="32"/>
                <w:szCs w:val="32"/>
              </w:rPr>
            </w:pPr>
            <w:r w:rsidRPr="000074E5">
              <w:rPr>
                <w:b/>
                <w:bCs/>
                <w:sz w:val="28"/>
                <w:szCs w:val="28"/>
                <w:lang w:val="en-US"/>
              </w:rPr>
              <w:t>n°M2REM101</w:t>
            </w:r>
            <w:r>
              <w:rPr>
                <w:b/>
                <w:bCs/>
                <w:sz w:val="28"/>
                <w:szCs w:val="28"/>
                <w:lang w:val="en-US"/>
              </w:rPr>
              <w:t>6</w:t>
            </w:r>
          </w:p>
        </w:tc>
      </w:tr>
    </w:tbl>
    <w:p w14:paraId="10E2C0B5" w14:textId="77777777" w:rsidR="00E62B7D" w:rsidRPr="00E04910" w:rsidRDefault="00E62B7D" w:rsidP="00902968">
      <w:pPr>
        <w:rPr>
          <w:rFonts w:cstheme="minorHAnsi"/>
          <w:b/>
          <w:bCs/>
          <w:sz w:val="28"/>
          <w:szCs w:val="28"/>
        </w:rPr>
      </w:pPr>
    </w:p>
    <w:p w14:paraId="3704DAB1" w14:textId="122557C8" w:rsidR="004D41CA" w:rsidRDefault="00722871" w:rsidP="389968F4">
      <w:pPr>
        <w:jc w:val="center"/>
        <w:rPr>
          <w:b/>
          <w:bCs/>
          <w:sz w:val="28"/>
          <w:szCs w:val="28"/>
        </w:rPr>
      </w:pPr>
      <w:r w:rsidRPr="389968F4">
        <w:rPr>
          <w:b/>
          <w:bCs/>
          <w:sz w:val="28"/>
          <w:szCs w:val="28"/>
        </w:rPr>
        <w:t>PLEDGE OF COMMITMENT FORM (PCF)</w:t>
      </w:r>
    </w:p>
    <w:p w14:paraId="5C764B8F" w14:textId="77777777" w:rsidR="00660FEC" w:rsidRPr="00E04910" w:rsidRDefault="00660FEC">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4738F79E" w14:textId="2BA941DF" w:rsidR="001B0C9A" w:rsidRPr="00D84E1F" w:rsidRDefault="001B0C9A" w:rsidP="001B0C9A">
            <w:pPr>
              <w:jc w:val="center"/>
              <w:rPr>
                <w:rFonts w:cstheme="minorHAnsi"/>
                <w:b/>
                <w:bCs/>
              </w:rPr>
            </w:pPr>
            <w:r>
              <w:rPr>
                <w:b/>
              </w:rPr>
              <w:t xml:space="preserve">INFORMATION FOR CANDIDATES </w:t>
            </w:r>
          </w:p>
          <w:p w14:paraId="79D631C5" w14:textId="29403D6A" w:rsidR="0075774B" w:rsidRPr="00E04910" w:rsidRDefault="0075774B" w:rsidP="00B578F2">
            <w:pPr>
              <w:rPr>
                <w:rFonts w:cstheme="minorHAnsi"/>
              </w:rPr>
            </w:pPr>
          </w:p>
          <w:p w14:paraId="0C0DD775" w14:textId="2ADE99D2" w:rsidR="00B578F2" w:rsidRPr="00E04910" w:rsidRDefault="00AC562B" w:rsidP="00B578F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1B0C9A">
              <w:t>Contract</w:t>
            </w:r>
            <w:r>
              <w:t xml:space="preserve">. </w:t>
            </w:r>
          </w:p>
          <w:p w14:paraId="2BE35EB4" w14:textId="20D3D66F" w:rsidR="00B578F2" w:rsidRPr="00E04910" w:rsidRDefault="00B578F2" w:rsidP="00B578F2">
            <w:pPr>
              <w:rPr>
                <w:rFonts w:cstheme="minorHAnsi"/>
              </w:rPr>
            </w:pPr>
          </w:p>
        </w:tc>
      </w:tr>
      <w:tr w:rsidR="0075774B" w:rsidRPr="00E04910" w14:paraId="33753B02" w14:textId="77777777" w:rsidTr="001B0C9A">
        <w:tc>
          <w:tcPr>
            <w:tcW w:w="9062" w:type="dxa"/>
            <w:tcBorders>
              <w:top w:val="nil"/>
              <w:bottom w:val="nil"/>
            </w:tcBorders>
          </w:tcPr>
          <w:p w14:paraId="219F952A" w14:textId="35324D3D" w:rsidR="00E7441D" w:rsidRPr="00E04910" w:rsidRDefault="001B0C9A" w:rsidP="00B1684B">
            <w:pPr>
              <w:jc w:val="both"/>
              <w:rPr>
                <w:rFonts w:eastAsia="Times New Roman" w:cstheme="minorHAnsi"/>
                <w:b/>
              </w:rPr>
            </w:pPr>
            <w:r w:rsidRPr="00E04910">
              <w:rPr>
                <w:rFonts w:eastAsia="Times New Roman" w:cstheme="minorHAnsi"/>
                <w:b/>
              </w:rPr>
              <w:t>ATTENTION</w:t>
            </w:r>
            <w:r w:rsidR="00E7441D">
              <w:t xml:space="preserve">: This Form </w:t>
            </w:r>
            <w:r w:rsidR="00E7441D" w:rsidRPr="001B0C9A">
              <w:t>must</w:t>
            </w:r>
            <w:r w:rsidR="00E7441D">
              <w:t xml:space="preserve"> be used for the awarding of the </w:t>
            </w:r>
            <w:r>
              <w:t>Contract</w:t>
            </w:r>
            <w:r w:rsidR="00E7441D">
              <w:t>. If this Form (or equivalent) is not submitted, the application shall be rejected.</w:t>
            </w:r>
            <w:r w:rsidR="00E7441D">
              <w:rPr>
                <w:b/>
              </w:rPr>
              <w:t xml:space="preserve"> </w:t>
            </w:r>
          </w:p>
          <w:p w14:paraId="638E2BD3" w14:textId="77777777" w:rsidR="00143175" w:rsidRPr="00E04910" w:rsidRDefault="00143175" w:rsidP="00E7441D">
            <w:pPr>
              <w:jc w:val="both"/>
              <w:rPr>
                <w:rFonts w:cstheme="minorHAnsi"/>
                <w:bCs/>
              </w:rPr>
            </w:pPr>
          </w:p>
          <w:p w14:paraId="23D16750" w14:textId="0BDB339A" w:rsidR="0075774B" w:rsidRPr="00E04910" w:rsidRDefault="00E7441D" w:rsidP="00B427F0">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001B0C9A" w:rsidRPr="00E04910" w14:paraId="4B2AF144" w14:textId="77777777" w:rsidTr="001D3EA6">
        <w:tc>
          <w:tcPr>
            <w:tcW w:w="9062" w:type="dxa"/>
            <w:tcBorders>
              <w:top w:val="nil"/>
            </w:tcBorders>
          </w:tcPr>
          <w:p w14:paraId="28E3EDEA" w14:textId="20CE1E59" w:rsidR="001B0C9A" w:rsidRPr="00E04910" w:rsidRDefault="001B0C9A" w:rsidP="00B1684B">
            <w:pPr>
              <w:jc w:val="both"/>
              <w:rPr>
                <w:rFonts w:eastAsia="Times New Roman" w:cstheme="minorHAnsi"/>
                <w:b/>
              </w:rPr>
            </w:pPr>
          </w:p>
        </w:tc>
      </w:tr>
    </w:tbl>
    <w:p w14:paraId="4467178C" w14:textId="7A0338E6" w:rsidR="00B578F2" w:rsidRPr="00E04910" w:rsidRDefault="00B578F2" w:rsidP="00604A50">
      <w:pPr>
        <w:pStyle w:val="Titre1"/>
        <w:rPr>
          <w:rFonts w:cstheme="minorHAnsi"/>
        </w:rPr>
      </w:pPr>
      <w:bookmarkStart w:id="0" w:name="_Toc89188294"/>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PURCHASER</w:t>
      </w:r>
      <w:bookmarkEnd w:id="0"/>
      <w:r>
        <w:t xml:space="preserve"> </w:t>
      </w:r>
    </w:p>
    <w:p w14:paraId="41FF3A30" w14:textId="77777777" w:rsidR="00B578F2" w:rsidRPr="00E04910" w:rsidRDefault="00B578F2" w:rsidP="00B578F2">
      <w:pPr>
        <w:tabs>
          <w:tab w:val="left" w:pos="2342"/>
        </w:tabs>
        <w:jc w:val="center"/>
        <w:rPr>
          <w:rFonts w:cstheme="minorHAnsi"/>
          <w:b/>
          <w:bCs/>
        </w:rPr>
      </w:pPr>
      <w:r>
        <w:rPr>
          <w:b/>
        </w:rPr>
        <w:t xml:space="preserve"> The French Media Development Agency - CFI </w:t>
      </w:r>
    </w:p>
    <w:p w14:paraId="77682597" w14:textId="77777777" w:rsidR="00B578F2" w:rsidRPr="00486105" w:rsidRDefault="00B578F2" w:rsidP="00B578F2">
      <w:pPr>
        <w:jc w:val="center"/>
        <w:rPr>
          <w:rFonts w:cstheme="minorHAnsi"/>
          <w:sz w:val="20"/>
          <w:szCs w:val="20"/>
          <w:lang w:val="fr-FR"/>
        </w:rPr>
      </w:pPr>
      <w:r w:rsidRPr="00486105">
        <w:rPr>
          <w:b/>
          <w:lang w:val="fr-FR"/>
        </w:rPr>
        <w:t>(</w:t>
      </w:r>
      <w:proofErr w:type="spellStart"/>
      <w:r w:rsidRPr="00486105">
        <w:rPr>
          <w:b/>
          <w:lang w:val="fr-FR"/>
        </w:rPr>
        <w:t>Transtélé</w:t>
      </w:r>
      <w:proofErr w:type="spellEnd"/>
      <w:r w:rsidRPr="00486105">
        <w:rPr>
          <w:b/>
          <w:lang w:val="fr-FR"/>
        </w:rPr>
        <w:t xml:space="preserve"> Canal France International)</w:t>
      </w:r>
    </w:p>
    <w:p w14:paraId="7177101B" w14:textId="77777777" w:rsidR="00B578F2" w:rsidRPr="00486105" w:rsidRDefault="00B578F2" w:rsidP="00B578F2">
      <w:pPr>
        <w:tabs>
          <w:tab w:val="left" w:pos="2342"/>
        </w:tabs>
        <w:jc w:val="center"/>
        <w:rPr>
          <w:rFonts w:cstheme="minorHAnsi"/>
          <w:b/>
          <w:bCs/>
          <w:lang w:val="fr-FR"/>
        </w:rPr>
      </w:pPr>
      <w:r w:rsidRPr="00486105">
        <w:rPr>
          <w:b/>
          <w:lang w:val="fr-FR"/>
        </w:rPr>
        <w:t>62 rue Camille Desmoulins</w:t>
      </w:r>
    </w:p>
    <w:p w14:paraId="7FB1DE8E" w14:textId="1FBCA0F9" w:rsidR="00B578F2" w:rsidRPr="00E04910" w:rsidRDefault="00B578F2" w:rsidP="00B578F2">
      <w:pPr>
        <w:tabs>
          <w:tab w:val="left" w:pos="2342"/>
        </w:tabs>
        <w:jc w:val="center"/>
        <w:rPr>
          <w:rFonts w:cstheme="minorHAnsi"/>
          <w:b/>
          <w:bCs/>
        </w:rPr>
      </w:pPr>
      <w:r>
        <w:rPr>
          <w:b/>
        </w:rPr>
        <w:t>9213</w:t>
      </w:r>
      <w:r w:rsidR="00133D0A">
        <w:rPr>
          <w:b/>
        </w:rPr>
        <w:t>0</w:t>
      </w:r>
      <w:r>
        <w:rPr>
          <w:b/>
        </w:rPr>
        <w:t xml:space="preserve"> Issy-les-</w:t>
      </w:r>
      <w:proofErr w:type="spellStart"/>
      <w:r>
        <w:rPr>
          <w:b/>
        </w:rPr>
        <w:t>Moulineaux</w:t>
      </w:r>
      <w:proofErr w:type="spellEnd"/>
    </w:p>
    <w:p w14:paraId="6E7C2119" w14:textId="32E726A6" w:rsidR="00B578F2" w:rsidRPr="00E04910" w:rsidRDefault="00B578F2" w:rsidP="00B578F2">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sidR="00604A50">
        <w:t>PURPOSE</w:t>
      </w:r>
      <w:r>
        <w:t xml:space="preserve"> OF THE PLEDGE OF COMMITMENT</w:t>
      </w:r>
    </w:p>
    <w:p w14:paraId="516A49F1" w14:textId="646D6253" w:rsidR="00F85321" w:rsidRDefault="08D0F5EA" w:rsidP="00F85321">
      <w:pPr>
        <w:jc w:val="both"/>
      </w:pPr>
      <w:r>
        <w:t xml:space="preserve">This </w:t>
      </w:r>
      <w:r w:rsidR="00604A50">
        <w:t>Contract</w:t>
      </w:r>
      <w:r>
        <w:t xml:space="preserve"> concerns</w:t>
      </w:r>
      <w:r w:rsidR="60416DE7">
        <w:t xml:space="preserve"> </w:t>
      </w:r>
      <w:r w:rsidR="00F85321" w:rsidRPr="0051600C">
        <w:t>the local coordination of the Project i</w:t>
      </w:r>
      <w:r w:rsidR="00F85321">
        <w:t xml:space="preserve">n the region (Sudan, </w:t>
      </w:r>
      <w:proofErr w:type="gramStart"/>
      <w:r w:rsidR="00F85321">
        <w:t>Kenya</w:t>
      </w:r>
      <w:proofErr w:type="gramEnd"/>
      <w:r w:rsidR="00F85321">
        <w:t xml:space="preserve"> or Uganda)</w:t>
      </w:r>
      <w:r w:rsidR="00F85321" w:rsidRPr="0051600C">
        <w:t>.</w:t>
      </w:r>
    </w:p>
    <w:p w14:paraId="6863E49B" w14:textId="71CE7A00" w:rsidR="000974E7" w:rsidRDefault="000974E7" w:rsidP="00AD0132"/>
    <w:p w14:paraId="58D1A850" w14:textId="4732900B" w:rsidR="00604A50" w:rsidRDefault="00604A50" w:rsidP="00604A50">
      <w:r w:rsidRPr="00604A50">
        <w:rPr>
          <w:rFonts w:eastAsia="Times" w:cstheme="minorHAnsi"/>
          <w:szCs w:val="20"/>
        </w:rPr>
        <w:t>This Pledge of Commitment Form is for</w:t>
      </w:r>
      <w:r>
        <w:t>:</w:t>
      </w:r>
      <w:r w:rsidRPr="00604A50">
        <w:t xml:space="preserve"> </w:t>
      </w:r>
    </w:p>
    <w:p w14:paraId="733FB9D2" w14:textId="2E7BE0F3" w:rsidR="00713EDA" w:rsidRPr="00713EDA" w:rsidRDefault="00150668" w:rsidP="00D20916">
      <w:pPr>
        <w:rPr>
          <w:b/>
          <w:bCs/>
          <w:lang w:val="en-US"/>
        </w:rPr>
      </w:pPr>
      <w:r>
        <w:rPr>
          <w:b/>
        </w:rPr>
        <w:fldChar w:fldCharType="begin">
          <w:ffData>
            <w:name w:val=""/>
            <w:enabled/>
            <w:calcOnExit w:val="0"/>
            <w:checkBox>
              <w:size w:val="20"/>
              <w:default w:val="1"/>
            </w:checkBox>
          </w:ffData>
        </w:fldChar>
      </w:r>
      <w:r>
        <w:rPr>
          <w:b/>
        </w:rPr>
        <w:instrText xml:space="preserve"> FORMCHECKBOX </w:instrText>
      </w:r>
      <w:r w:rsidR="009B6B77">
        <w:rPr>
          <w:b/>
        </w:rPr>
      </w:r>
      <w:r w:rsidR="009B6B77">
        <w:rPr>
          <w:b/>
        </w:rPr>
        <w:fldChar w:fldCharType="separate"/>
      </w:r>
      <w:r>
        <w:rPr>
          <w:b/>
        </w:rPr>
        <w:fldChar w:fldCharType="end"/>
      </w:r>
      <w:r w:rsidR="00713EDA" w:rsidRPr="00713EDA">
        <w:rPr>
          <w:bCs/>
          <w:lang w:val="en-US"/>
        </w:rPr>
        <w:t xml:space="preserve"> for the Service Contract </w:t>
      </w:r>
      <w:r w:rsidR="00713EDA" w:rsidRPr="00713EDA">
        <w:rPr>
          <w:bCs/>
          <w:i/>
          <w:lang w:val="en-US"/>
        </w:rPr>
        <w:t>(in case of non-allotment)</w:t>
      </w:r>
      <w:r w:rsidR="00DD4FA1">
        <w:rPr>
          <w:bCs/>
          <w:iCs/>
          <w:lang w:val="en-US"/>
        </w:rPr>
        <w:t>.</w:t>
      </w:r>
    </w:p>
    <w:p w14:paraId="37A2183E" w14:textId="02C13C8C" w:rsidR="00181888" w:rsidRPr="00604A50" w:rsidRDefault="00181888" w:rsidP="00604A50">
      <w:pPr>
        <w:pStyle w:val="Titre1"/>
        <w:rPr>
          <w:rFonts w:cstheme="minorHAnsi"/>
          <w:szCs w:val="22"/>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PRESENTATION OF THE </w:t>
      </w:r>
      <w:r w:rsidR="003B3F44">
        <w:t>CANDIDATE</w:t>
      </w:r>
      <w:r>
        <w:t xml:space="preserve"> COMPANY</w:t>
      </w:r>
    </w:p>
    <w:p w14:paraId="48DE20BC" w14:textId="59EA1C01" w:rsidR="00181888" w:rsidRPr="00492A54" w:rsidRDefault="009B6B77"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181888">
            <w:rPr>
              <w:rFonts w:ascii="MS Gothic" w:eastAsia="MS Gothic" w:hAnsi="MS Gothic" w:cstheme="minorHAnsi" w:hint="eastAsia"/>
              <w:b/>
            </w:rPr>
            <w:t>☐</w:t>
          </w:r>
        </w:sdtContent>
      </w:sdt>
      <w:r w:rsidR="00C34FBD">
        <w:rPr>
          <w:b/>
        </w:rPr>
        <w:t xml:space="preserve"> </w:t>
      </w:r>
      <w:r w:rsidR="00604A50">
        <w:rPr>
          <w:b/>
          <w:u w:val="single"/>
        </w:rPr>
        <w:t>The applicant company applies alone:</w:t>
      </w:r>
    </w:p>
    <w:p w14:paraId="48567C9C" w14:textId="77777777" w:rsidR="00604A50" w:rsidRPr="00854892" w:rsidRDefault="00604A50" w:rsidP="00604A50">
      <w:pPr>
        <w:numPr>
          <w:ilvl w:val="0"/>
          <w:numId w:val="2"/>
        </w:numPr>
        <w:spacing w:before="120" w:after="0" w:line="240" w:lineRule="auto"/>
        <w:contextualSpacing/>
        <w:jc w:val="both"/>
        <w:rPr>
          <w:rFonts w:eastAsia="SimSun" w:cstheme="minorHAnsi"/>
          <w:b/>
        </w:rPr>
      </w:pPr>
      <w:bookmarkStart w:id="1" w:name="_Hlk79046925"/>
      <w:bookmarkStart w:id="2" w:name="_Hlk79048886"/>
      <w:r>
        <w:rPr>
          <w:b/>
        </w:rPr>
        <w:t xml:space="preserve">Trade name and registered name of the applicant company who will perform the services: </w:t>
      </w:r>
      <w:r>
        <w:t>[</w:t>
      </w:r>
      <w:r>
        <w:rPr>
          <w:highlight w:val="lightGray"/>
        </w:rPr>
        <w:t>to be completed</w:t>
      </w:r>
      <w:r>
        <w:t>]</w:t>
      </w:r>
    </w:p>
    <w:p w14:paraId="38F7386D" w14:textId="77777777" w:rsidR="00604A50" w:rsidRPr="00854892" w:rsidRDefault="00604A50" w:rsidP="00604A50">
      <w:pPr>
        <w:numPr>
          <w:ilvl w:val="0"/>
          <w:numId w:val="2"/>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7F3C7992" w14:textId="77777777" w:rsidR="00604A50" w:rsidRPr="00854892" w:rsidRDefault="00604A50" w:rsidP="00604A50">
      <w:pPr>
        <w:numPr>
          <w:ilvl w:val="0"/>
          <w:numId w:val="2"/>
        </w:numPr>
        <w:spacing w:before="120" w:after="0" w:line="240" w:lineRule="auto"/>
        <w:contextualSpacing/>
        <w:jc w:val="both"/>
        <w:rPr>
          <w:rFonts w:eastAsia="SimSun" w:cstheme="minorHAnsi"/>
          <w:b/>
          <w:bCs/>
        </w:rPr>
      </w:pPr>
      <w:r>
        <w:rPr>
          <w:b/>
        </w:rPr>
        <w:lastRenderedPageBreak/>
        <w:t>Postal address of the head office</w:t>
      </w:r>
      <w:r>
        <w:t xml:space="preserve">: </w:t>
      </w:r>
      <w:r>
        <w:rPr>
          <w:highlight w:val="lightGray"/>
        </w:rPr>
        <w:t>[to be completed]</w:t>
      </w:r>
    </w:p>
    <w:p w14:paraId="4E10DD49" w14:textId="77777777" w:rsidR="00604A50" w:rsidRPr="00492A54" w:rsidRDefault="00604A50" w:rsidP="00604A50">
      <w:pPr>
        <w:numPr>
          <w:ilvl w:val="0"/>
          <w:numId w:val="2"/>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78060E1C" w14:textId="77777777" w:rsidR="00604A50" w:rsidRPr="00854892" w:rsidRDefault="00604A50" w:rsidP="00604A50">
      <w:pPr>
        <w:numPr>
          <w:ilvl w:val="0"/>
          <w:numId w:val="2"/>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1B584B26" w14:textId="77777777" w:rsidR="00604A50" w:rsidRPr="00492A54" w:rsidRDefault="00604A50" w:rsidP="00604A50">
      <w:pPr>
        <w:numPr>
          <w:ilvl w:val="0"/>
          <w:numId w:val="2"/>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1"/>
    </w:p>
    <w:bookmarkEnd w:id="2"/>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Default="009B6B77"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00181888" w:rsidRPr="00D06E85">
            <w:rPr>
              <w:rFonts w:ascii="MS Gothic" w:eastAsia="MS Gothic" w:hAnsi="MS Gothic" w:cstheme="minorHAnsi" w:hint="eastAsia"/>
              <w:b/>
              <w:bCs/>
              <w:u w:val="single"/>
              <w:lang w:eastAsia="fr-FR"/>
            </w:rPr>
            <w:t>☐</w:t>
          </w:r>
        </w:sdtContent>
      </w:sdt>
      <w:r w:rsidR="00C34FBD">
        <w:rPr>
          <w:b/>
          <w:u w:val="single"/>
        </w:rPr>
        <w:t xml:space="preserve"> </w:t>
      </w:r>
      <w:r w:rsidR="00604A50">
        <w:rPr>
          <w:b/>
          <w:u w:val="single"/>
        </w:rPr>
        <w:t>The applicant company is in the form of a consortium with</w:t>
      </w:r>
      <w:r w:rsidR="00181888" w:rsidRPr="00180D9A">
        <w:rPr>
          <w:rStyle w:val="Appelnotedebasdep"/>
          <w:rFonts w:eastAsia="Times New Roman"/>
          <w:b/>
          <w:bCs/>
          <w:lang w:eastAsia="zh-CN"/>
        </w:rPr>
        <w:footnoteReference w:id="2"/>
      </w:r>
      <w:r w:rsidR="00C34FBD">
        <w:rPr>
          <w:b/>
        </w:rPr>
        <w:t>:</w:t>
      </w:r>
    </w:p>
    <w:p w14:paraId="163867DF" w14:textId="77777777" w:rsidR="00181888" w:rsidRPr="00492A54" w:rsidRDefault="00181888" w:rsidP="00181888">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jointly liable only</w:t>
      </w:r>
      <w:r w:rsidRPr="00492A54">
        <w:rPr>
          <w:rStyle w:val="Appelnotedebasdep"/>
          <w:rFonts w:eastAsia="Times New Roman" w:cstheme="minorHAnsi"/>
          <w:lang w:eastAsia="zh-CN"/>
        </w:rPr>
        <w:footnoteReference w:id="3"/>
      </w:r>
      <w:r>
        <w:tab/>
        <w:t>OR</w:t>
      </w:r>
      <w:r>
        <w:tab/>
      </w:r>
      <w:sdt>
        <w:sdtPr>
          <w:id w:val="-638803159"/>
          <w14:checkbox>
            <w14:checked w14:val="0"/>
            <w14:checkedState w14:val="2612" w14:font="MS Gothic"/>
            <w14:uncheckedState w14:val="2610" w14:font="MS Gothic"/>
          </w14:checkbox>
        </w:sdtPr>
        <w:sdtEndPr/>
        <w:sdtContent>
          <w:r w:rsidRPr="00492A54">
            <w:rPr>
              <w:rFonts w:ascii="Segoe UI Symbol" w:eastAsia="MS Gothic" w:hAnsi="Segoe UI Symbol" w:cs="Segoe UI Symbol"/>
              <w:lang w:eastAsia="zh-CN"/>
            </w:rPr>
            <w:t>☐</w:t>
          </w:r>
        </w:sdtContent>
      </w:sdt>
      <w:r>
        <w:t xml:space="preserve"> jointly-and-severally liable</w:t>
      </w:r>
      <w:r w:rsidRPr="00492A54">
        <w:rPr>
          <w:rStyle w:val="Appelnotedebasdep"/>
          <w:rFonts w:eastAsia="Times New Roman" w:cstheme="minorHAnsi"/>
          <w:lang w:eastAsia="zh-CN"/>
        </w:rPr>
        <w:footnoteReference w:id="4"/>
      </w:r>
      <w:r>
        <w:t xml:space="preserve"> </w:t>
      </w:r>
    </w:p>
    <w:p w14:paraId="0CF58718" w14:textId="52A5DAB1" w:rsidR="00181888" w:rsidRPr="00492A54" w:rsidRDefault="00181888" w:rsidP="00181888">
      <w:pPr>
        <w:pStyle w:val="Sansinterligne"/>
        <w:rPr>
          <w:rFonts w:eastAsia="MS Gothic"/>
          <w:iCs/>
        </w:rPr>
      </w:pPr>
      <w:r>
        <w:t>In the case of a joint</w:t>
      </w:r>
      <w:r w:rsidR="00604A50">
        <w:t xml:space="preserve"> </w:t>
      </w:r>
      <w:r>
        <w:t xml:space="preserve">consortium, the representative </w:t>
      </w:r>
      <w:r w:rsidR="00604A50">
        <w:t>is</w:t>
      </w:r>
      <w:r>
        <w:t xml:space="preserve"> jointly and severally liable: </w:t>
      </w:r>
    </w:p>
    <w:p w14:paraId="424C5638" w14:textId="37E763BD" w:rsidR="00181888" w:rsidRPr="0029412C" w:rsidRDefault="009B6B77"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EndPr/>
        <w:sdtContent>
          <w:r w:rsidR="00181888">
            <w:rPr>
              <w:rFonts w:ascii="MS Gothic" w:eastAsia="MS Gothic" w:hAnsi="MS Gothic" w:hint="eastAsia"/>
              <w:iCs/>
              <w:lang w:eastAsia="zh-CN"/>
            </w:rPr>
            <w:t>☐</w:t>
          </w:r>
        </w:sdtContent>
      </w:sdt>
      <w:r w:rsidR="00604A50">
        <w:t xml:space="preserve"> no</w:t>
      </w:r>
      <w:r w:rsidR="00C34FBD">
        <w:tab/>
        <w:t xml:space="preserve"> </w:t>
      </w:r>
      <w:r w:rsidR="00C34FBD">
        <w:tab/>
        <w:t>OR</w:t>
      </w:r>
      <w:r w:rsidR="00C34FBD">
        <w:tab/>
      </w:r>
      <w:sdt>
        <w:sdtPr>
          <w:rPr>
            <w:rFonts w:eastAsia="Times"/>
            <w:iCs/>
          </w:rPr>
          <w:id w:val="-1514907026"/>
          <w14:checkbox>
            <w14:checked w14:val="0"/>
            <w14:checkedState w14:val="2612" w14:font="MS Gothic"/>
            <w14:uncheckedState w14:val="2610" w14:font="MS Gothic"/>
          </w14:checkbox>
        </w:sdtPr>
        <w:sdtEndPr/>
        <w:sdtContent>
          <w:r w:rsidR="00181888" w:rsidRPr="00492A54">
            <w:rPr>
              <w:rFonts w:ascii="Segoe UI Symbol" w:eastAsia="Times" w:hAnsi="Segoe UI Symbol" w:cs="Segoe UI Symbol"/>
              <w:iCs/>
              <w:lang w:eastAsia="zh-CN"/>
            </w:rPr>
            <w:t>☐</w:t>
          </w:r>
        </w:sdtContent>
      </w:sdt>
      <w:r w:rsidR="00C34FBD">
        <w:t xml:space="preserve"> </w:t>
      </w:r>
      <w:r w:rsidR="00604A50">
        <w:t>y</w:t>
      </w:r>
      <w:r w:rsidR="00C34FBD">
        <w:t>es</w:t>
      </w:r>
    </w:p>
    <w:p w14:paraId="34676A95" w14:textId="77777777" w:rsidR="00604A50" w:rsidRPr="00492A54" w:rsidRDefault="00604A50" w:rsidP="00604A50">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492A54"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492A54" w:rsidRDefault="00604A50" w:rsidP="00992A17">
            <w:pPr>
              <w:suppressAutoHyphens/>
              <w:spacing w:after="0" w:line="240" w:lineRule="auto"/>
              <w:jc w:val="center"/>
              <w:rPr>
                <w:rFonts w:eastAsia="Times New Roman" w:cstheme="minorHAnsi"/>
                <w:b/>
              </w:rPr>
            </w:pPr>
            <w:r>
              <w:rPr>
                <w:b/>
              </w:rPr>
              <w:t>No.</w:t>
            </w:r>
          </w:p>
          <w:p w14:paraId="43131AAA" w14:textId="77777777" w:rsidR="00604A50" w:rsidRPr="00492A54" w:rsidRDefault="00604A50" w:rsidP="00992A17">
            <w:pPr>
              <w:suppressAutoHyphens/>
              <w:spacing w:after="0" w:line="240" w:lineRule="auto"/>
              <w:jc w:val="center"/>
              <w:rPr>
                <w:rFonts w:eastAsia="Times New Roman" w:cstheme="minorHAnsi"/>
                <w:b/>
              </w:rPr>
            </w:pPr>
            <w:r>
              <w:rPr>
                <w:b/>
              </w:rPr>
              <w:t>of</w:t>
            </w:r>
          </w:p>
          <w:p w14:paraId="4EF2C0CD" w14:textId="77777777" w:rsidR="00604A50" w:rsidRPr="00492A54" w:rsidRDefault="00604A50" w:rsidP="00992A17">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492A54" w:rsidRDefault="00604A50" w:rsidP="00992A17">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492A54"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604A50" w:rsidRPr="00492A54"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492A54"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r w:rsidR="00604A50" w:rsidRPr="00492A54"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9F68284"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0F9EA1B"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E96D3B7"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bl>
    <w:p w14:paraId="2253A188" w14:textId="4B85E86C" w:rsidR="00711840" w:rsidRPr="00E04910" w:rsidRDefault="00711840" w:rsidP="00711840">
      <w:pPr>
        <w:jc w:val="both"/>
        <w:rPr>
          <w:rFonts w:cstheme="minorHAnsi"/>
        </w:rPr>
      </w:pPr>
      <w:r>
        <w:t xml:space="preserve">The members of the consortium have given a mandate to the representative, who signs this Pledge of Commitment in their name and on their behalf, to represent them vis-à-vis CFI and to coordinate </w:t>
      </w:r>
      <w:proofErr w:type="gramStart"/>
      <w:r>
        <w:t>all of</w:t>
      </w:r>
      <w:proofErr w:type="gramEnd"/>
      <w:r>
        <w:t xml:space="preserve"> the Services. </w:t>
      </w:r>
    </w:p>
    <w:p w14:paraId="1E3880F1" w14:textId="4A278532" w:rsidR="00D054EB" w:rsidRPr="00E04910" w:rsidRDefault="00D054EB" w:rsidP="00D054EB">
      <w:pPr>
        <w:pStyle w:val="Titre1"/>
      </w:pPr>
      <w:r>
        <w:t xml:space="preserve">Article </w:t>
      </w:r>
      <w:r w:rsidRPr="00E04910">
        <w:fldChar w:fldCharType="begin"/>
      </w:r>
      <w:r w:rsidRPr="00E04910">
        <w:instrText xml:space="preserve"> AUTONUMLGL  \* Arabic \s . </w:instrText>
      </w:r>
      <w:r w:rsidRPr="00E04910">
        <w:fldChar w:fldCharType="end"/>
      </w:r>
      <w:r>
        <w:t xml:space="preserve"> TERM OF THE </w:t>
      </w:r>
      <w:r w:rsidR="001B0C9A">
        <w:t>CONTRACT</w:t>
      </w:r>
    </w:p>
    <w:p w14:paraId="2F3002BD" w14:textId="66319A37" w:rsidR="00D054EB" w:rsidRDefault="33C3347B" w:rsidP="00D054EB">
      <w:pPr>
        <w:jc w:val="both"/>
      </w:pPr>
      <w:r>
        <w:t xml:space="preserve">The term of the </w:t>
      </w:r>
      <w:r w:rsidR="4113A8FE">
        <w:t>Contract</w:t>
      </w:r>
      <w:r>
        <w:t xml:space="preserve"> is </w:t>
      </w:r>
      <w:r w:rsidR="5A733DF8">
        <w:t>thirty</w:t>
      </w:r>
      <w:r w:rsidR="48C42BC8">
        <w:t>-one</w:t>
      </w:r>
      <w:r w:rsidR="5A733DF8">
        <w:t xml:space="preserve"> (3</w:t>
      </w:r>
      <w:r w:rsidR="06F397CE">
        <w:t>1</w:t>
      </w:r>
      <w:r w:rsidR="5A733DF8">
        <w:t xml:space="preserve">) months </w:t>
      </w:r>
      <w:r>
        <w:t xml:space="preserve">from the </w:t>
      </w:r>
      <w:r w:rsidR="00604A50">
        <w:t>notification</w:t>
      </w:r>
      <w:r>
        <w:t xml:space="preserve"> of the </w:t>
      </w:r>
      <w:r w:rsidR="4113A8FE">
        <w:t>Contract</w:t>
      </w:r>
      <w:r>
        <w:t xml:space="preserve">. </w:t>
      </w:r>
    </w:p>
    <w:p w14:paraId="5FE5CE39" w14:textId="60B76FE4" w:rsidR="00D054EB" w:rsidRPr="00E04910" w:rsidRDefault="00D054EB" w:rsidP="00D054EB">
      <w:pPr>
        <w:tabs>
          <w:tab w:val="left" w:pos="426"/>
          <w:tab w:val="left" w:pos="851"/>
        </w:tabs>
        <w:suppressAutoHyphens/>
        <w:spacing w:after="0" w:line="240" w:lineRule="auto"/>
        <w:rPr>
          <w:rFonts w:eastAsia="Times New Roman" w:cstheme="minorHAnsi"/>
          <w:i/>
        </w:rPr>
      </w:pPr>
      <w:r>
        <w:t xml:space="preserve">The </w:t>
      </w:r>
      <w:r w:rsidR="001B0C9A">
        <w:t>Contract</w:t>
      </w:r>
      <w:r>
        <w:t xml:space="preserve"> may be </w:t>
      </w:r>
      <w:r w:rsidRPr="003F6D12">
        <w:t>renewed:</w:t>
      </w:r>
      <w:r w:rsidRPr="003F6D12">
        <w:tab/>
      </w:r>
      <w:sdt>
        <w:sdtPr>
          <w:rPr>
            <w:rFonts w:eastAsia="Times New Roman" w:cstheme="minorHAnsi"/>
          </w:rPr>
          <w:id w:val="847904523"/>
          <w14:checkbox>
            <w14:checked w14:val="0"/>
            <w14:checkedState w14:val="2612" w14:font="MS Gothic"/>
            <w14:uncheckedState w14:val="2610" w14:font="MS Gothic"/>
          </w14:checkbox>
        </w:sdtPr>
        <w:sdtEndPr/>
        <w:sdtContent>
          <w:r w:rsidRPr="003F6D12">
            <w:rPr>
              <w:rFonts w:ascii="Segoe UI Symbol" w:eastAsia="MS Gothic" w:hAnsi="Segoe UI Symbol" w:cs="Segoe UI Symbol"/>
              <w:lang w:eastAsia="zh-CN"/>
            </w:rPr>
            <w:t>☐</w:t>
          </w:r>
        </w:sdtContent>
      </w:sdt>
      <w:r w:rsidRPr="003F6D12">
        <w:t xml:space="preserve"> YES</w:t>
      </w:r>
      <w:r w:rsidRPr="003F6D12">
        <w:tab/>
      </w:r>
      <w:r w:rsidRPr="003F6D12">
        <w:tab/>
      </w:r>
      <w:sdt>
        <w:sdtPr>
          <w:rPr>
            <w:rFonts w:eastAsia="Times New Roman" w:cstheme="minorHAnsi"/>
          </w:rPr>
          <w:id w:val="-316188956"/>
          <w14:checkbox>
            <w14:checked w14:val="1"/>
            <w14:checkedState w14:val="2612" w14:font="MS Gothic"/>
            <w14:uncheckedState w14:val="2610" w14:font="MS Gothic"/>
          </w14:checkbox>
        </w:sdtPr>
        <w:sdtEndPr/>
        <w:sdtContent>
          <w:r w:rsidR="003F6D12" w:rsidRPr="003F6D12">
            <w:rPr>
              <w:rFonts w:ascii="MS Gothic" w:eastAsia="MS Gothic" w:hAnsi="MS Gothic" w:cstheme="minorHAnsi" w:hint="eastAsia"/>
            </w:rPr>
            <w:t>☒</w:t>
          </w:r>
        </w:sdtContent>
      </w:sdt>
      <w:r w:rsidRPr="003F6D12">
        <w:t xml:space="preserve"> NO</w:t>
      </w:r>
    </w:p>
    <w:p w14:paraId="0E253814" w14:textId="77777777" w:rsidR="00D054EB" w:rsidRPr="00E04910" w:rsidRDefault="00D054EB" w:rsidP="00D054EB">
      <w:pPr>
        <w:tabs>
          <w:tab w:val="left" w:pos="851"/>
        </w:tabs>
        <w:suppressAutoHyphens/>
        <w:spacing w:after="0" w:line="240" w:lineRule="auto"/>
        <w:rPr>
          <w:rFonts w:eastAsia="Times New Roman" w:cstheme="minorHAnsi"/>
        </w:rPr>
      </w:pPr>
      <w:r>
        <w:rPr>
          <w:i/>
        </w:rPr>
        <w:t>(Tick relevant box)</w:t>
      </w:r>
    </w:p>
    <w:p w14:paraId="44E502CD" w14:textId="77777777" w:rsidR="00D054EB" w:rsidRPr="00E04910" w:rsidRDefault="00D054EB" w:rsidP="00D054EB">
      <w:pPr>
        <w:tabs>
          <w:tab w:val="left" w:pos="426"/>
          <w:tab w:val="left" w:pos="851"/>
        </w:tabs>
        <w:suppressAutoHyphens/>
        <w:spacing w:after="0" w:line="240" w:lineRule="auto"/>
        <w:jc w:val="both"/>
        <w:rPr>
          <w:rFonts w:eastAsia="Times New Roman" w:cstheme="minorHAnsi"/>
          <w:lang w:eastAsia="zh-CN"/>
        </w:rPr>
      </w:pPr>
    </w:p>
    <w:p w14:paraId="20A93A68" w14:textId="77777777" w:rsidR="00D054EB" w:rsidRPr="00E04910" w:rsidRDefault="00D054EB" w:rsidP="00D054EB">
      <w:pPr>
        <w:tabs>
          <w:tab w:val="left" w:pos="426"/>
          <w:tab w:val="left" w:pos="851"/>
        </w:tabs>
        <w:suppressAutoHyphens/>
        <w:spacing w:after="0" w:line="240" w:lineRule="auto"/>
        <w:jc w:val="both"/>
        <w:rPr>
          <w:rFonts w:eastAsia="Times New Roman" w:cstheme="minorHAnsi"/>
        </w:rPr>
      </w:pPr>
      <w:r>
        <w:t>If yes, specify:</w:t>
      </w:r>
    </w:p>
    <w:p w14:paraId="173269A5" w14:textId="65FA02FC" w:rsidR="00D054EB" w:rsidRPr="00E04910" w:rsidRDefault="00D054EB" w:rsidP="00D054EB">
      <w:pPr>
        <w:numPr>
          <w:ilvl w:val="0"/>
          <w:numId w:val="4"/>
        </w:numPr>
        <w:tabs>
          <w:tab w:val="left" w:pos="426"/>
          <w:tab w:val="left" w:pos="851"/>
          <w:tab w:val="num" w:pos="927"/>
        </w:tabs>
        <w:suppressAutoHyphens/>
        <w:spacing w:before="120" w:after="0" w:line="240" w:lineRule="auto"/>
        <w:ind w:left="924" w:hanging="357"/>
        <w:jc w:val="both"/>
        <w:rPr>
          <w:rFonts w:eastAsia="Times New Roman" w:cstheme="minorHAnsi"/>
        </w:rPr>
      </w:pPr>
      <w:r>
        <w:t xml:space="preserve">Number of renewals: </w:t>
      </w:r>
      <w:r w:rsidR="003F6D12">
        <w:t>N/A</w:t>
      </w:r>
    </w:p>
    <w:p w14:paraId="040BABD2" w14:textId="3B37E5B5" w:rsidR="00D054EB" w:rsidRPr="00E04910" w:rsidRDefault="00D054EB" w:rsidP="00D054EB">
      <w:pPr>
        <w:numPr>
          <w:ilvl w:val="0"/>
          <w:numId w:val="4"/>
        </w:numPr>
        <w:tabs>
          <w:tab w:val="left" w:pos="426"/>
          <w:tab w:val="left" w:pos="851"/>
          <w:tab w:val="num" w:pos="927"/>
        </w:tabs>
        <w:suppressAutoHyphens/>
        <w:spacing w:before="120" w:after="0" w:line="240" w:lineRule="auto"/>
        <w:ind w:left="924" w:hanging="357"/>
        <w:jc w:val="both"/>
        <w:rPr>
          <w:rFonts w:eastAsia="Times New Roman" w:cstheme="minorHAnsi"/>
        </w:rPr>
      </w:pPr>
      <w:r>
        <w:t xml:space="preserve">Duration of </w:t>
      </w:r>
      <w:r w:rsidR="00604A50">
        <w:t xml:space="preserve">each </w:t>
      </w:r>
      <w:r>
        <w:t xml:space="preserve">renewal: </w:t>
      </w:r>
      <w:r w:rsidR="003F6D12">
        <w:t>N/A</w:t>
      </w:r>
    </w:p>
    <w:p w14:paraId="714F8624" w14:textId="06145CD8" w:rsidR="00BF74DC" w:rsidRPr="00E04910" w:rsidRDefault="00BF74DC" w:rsidP="00BF74DC">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THE </w:t>
      </w:r>
      <w:r w:rsidR="003B3F44">
        <w:t>CANDIDATE</w:t>
      </w:r>
      <w:r>
        <w:t xml:space="preserve">’S COMMITMENT </w:t>
      </w:r>
    </w:p>
    <w:p w14:paraId="5950D024" w14:textId="7B859DBE" w:rsidR="00072B38" w:rsidRDefault="00A70516" w:rsidP="00072B38">
      <w:pPr>
        <w:jc w:val="both"/>
        <w:rPr>
          <w:rFonts w:cstheme="minorHAnsi"/>
        </w:rPr>
      </w:pPr>
      <w:r>
        <w:t>After having read the Terms of Reference (</w:t>
      </w:r>
      <w:proofErr w:type="spellStart"/>
      <w:r>
        <w:t>ToR</w:t>
      </w:r>
      <w:proofErr w:type="spellEnd"/>
      <w:r>
        <w:t xml:space="preserve">) and the documents mentioned therein, the </w:t>
      </w:r>
      <w:r w:rsidR="003B3F44">
        <w:t>candidate</w:t>
      </w:r>
      <w:r>
        <w:t xml:space="preserve"> undertakes without reservation, in accordance with the clauses and terms and conditions of the documents referred to above, to provide the requested Services under the financial terms and conditions defined below. The </w:t>
      </w:r>
      <w:r w:rsidR="003B3F44">
        <w:t>candidate</w:t>
      </w:r>
      <w:r>
        <w:t xml:space="preserve"> is committed </w:t>
      </w:r>
      <w:proofErr w:type="gramStart"/>
      <w:r>
        <w:t>on the basis of</w:t>
      </w:r>
      <w:proofErr w:type="gramEnd"/>
      <w:r>
        <w:t xml:space="preserve"> its bid, expressed in euros.</w:t>
      </w:r>
    </w:p>
    <w:p w14:paraId="48A89CE3" w14:textId="77777777" w:rsidR="00685363" w:rsidRPr="00E04910" w:rsidRDefault="00685363" w:rsidP="00685363">
      <w:pPr>
        <w:pStyle w:val="Titre1"/>
        <w:rPr>
          <w:rFonts w:cstheme="minorHAnsi"/>
        </w:rPr>
      </w:pPr>
      <w:bookmarkStart w:id="3" w:name="_Toc307839116"/>
      <w:r>
        <w:lastRenderedPageBreak/>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3"/>
      <w:r>
        <w:t xml:space="preserve">PRICE </w:t>
      </w:r>
    </w:p>
    <w:bookmarkStart w:id="4" w:name="_Toc352341026"/>
    <w:p w14:paraId="0B3F5215" w14:textId="45F0B9DF" w:rsidR="00A958D3" w:rsidRPr="00A958D3" w:rsidRDefault="00A958D3" w:rsidP="00A958D3">
      <w:pPr>
        <w:pStyle w:val="Titre2"/>
      </w:pPr>
      <w:r w:rsidRPr="00A958D3">
        <w:fldChar w:fldCharType="begin"/>
      </w:r>
      <w:r w:rsidRPr="00A958D3">
        <w:instrText xml:space="preserve"> AUTONUMLGL  \* Arabic \s . </w:instrText>
      </w:r>
      <w:r w:rsidRPr="00A958D3">
        <w:fldChar w:fldCharType="end"/>
      </w:r>
      <w:r>
        <w:t xml:space="preserve"> General provisions </w:t>
      </w:r>
    </w:p>
    <w:p w14:paraId="6F209720" w14:textId="27A7DE8D" w:rsidR="00685363" w:rsidRPr="00E04910" w:rsidRDefault="00685363" w:rsidP="00D054EB">
      <w:pPr>
        <w:jc w:val="both"/>
        <w:rPr>
          <w:rFonts w:cstheme="minorHAnsi"/>
        </w:rPr>
      </w:pPr>
      <w:r>
        <w:t xml:space="preserve">All the </w:t>
      </w:r>
      <w:r w:rsidR="001B0C9A">
        <w:t>Contract</w:t>
      </w:r>
      <w:r>
        <w:t xml:space="preserve"> prices are detailed in Appendix 1 to this Pledge of Commitment Form.</w:t>
      </w:r>
    </w:p>
    <w:p w14:paraId="0D610A25" w14:textId="50018DD7" w:rsidR="00685363" w:rsidRPr="00E04910" w:rsidRDefault="00685363" w:rsidP="00D054EB">
      <w:pPr>
        <w:jc w:val="both"/>
        <w:rPr>
          <w:rFonts w:cstheme="minorHAnsi"/>
        </w:rPr>
      </w:pPr>
      <w:r>
        <w:t xml:space="preserve">The </w:t>
      </w:r>
      <w:r w:rsidR="003B3F44">
        <w:t>candidate</w:t>
      </w:r>
      <w:r>
        <w:t xml:space="preserve"> is committed </w:t>
      </w:r>
      <w:proofErr w:type="gramStart"/>
      <w:r>
        <w:t>with regard to</w:t>
      </w:r>
      <w:proofErr w:type="gramEnd"/>
      <w:r>
        <w:t xml:space="preserve"> the prices excluding tax and the VAT rate. Any overrun of the prices inclusive of tax is borne by the </w:t>
      </w:r>
      <w:r w:rsidR="003B3F44">
        <w:t>candidate</w:t>
      </w:r>
      <w:r>
        <w:t xml:space="preserve"> company, except for any change in tax regulations </w:t>
      </w:r>
      <w:proofErr w:type="gramStart"/>
      <w:r>
        <w:t>subsequent to</w:t>
      </w:r>
      <w:proofErr w:type="gramEnd"/>
      <w:r>
        <w:t xml:space="preserve"> the submission of its bid. Any tax optimisation benefits CFI.</w:t>
      </w:r>
    </w:p>
    <w:p w14:paraId="1043F00E" w14:textId="029D2F96" w:rsidR="00685363" w:rsidRPr="00E04910" w:rsidRDefault="00685363" w:rsidP="00685363">
      <w:pPr>
        <w:pStyle w:val="Titre2"/>
        <w:rPr>
          <w:rFonts w:cstheme="minorHAnsi"/>
          <w:szCs w:val="22"/>
        </w:rPr>
      </w:pP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4"/>
      <w:r>
        <w:t>e Services</w:t>
      </w:r>
    </w:p>
    <w:p w14:paraId="03722676" w14:textId="21CBE7C5" w:rsidR="00685363" w:rsidRPr="00E04910" w:rsidRDefault="660D4C2A" w:rsidP="23EF2A6F">
      <w:r>
        <w:t>This is a unit price</w:t>
      </w:r>
      <w:r w:rsidR="5A733DF8">
        <w:t xml:space="preserve"> </w:t>
      </w:r>
      <w:r>
        <w:t xml:space="preserve">equal to: </w:t>
      </w:r>
    </w:p>
    <w:p w14:paraId="4A2A0AFD" w14:textId="21D87A77" w:rsidR="00685363" w:rsidRPr="00E04910" w:rsidRDefault="00685363" w:rsidP="00685363">
      <w:pPr>
        <w:numPr>
          <w:ilvl w:val="0"/>
          <w:numId w:val="6"/>
        </w:numPr>
        <w:spacing w:after="200" w:line="276" w:lineRule="auto"/>
        <w:jc w:val="both"/>
        <w:rPr>
          <w:rFonts w:cstheme="minorHAnsi"/>
        </w:rPr>
      </w:pPr>
      <w:r>
        <w:t>Amount excluding VAT: € [</w:t>
      </w:r>
      <w:r>
        <w:rPr>
          <w:highlight w:val="lightGray"/>
        </w:rPr>
        <w:t>To be completed</w:t>
      </w:r>
      <w:r>
        <w:t>]</w:t>
      </w:r>
    </w:p>
    <w:p w14:paraId="49F46766" w14:textId="6BE2FC1C" w:rsidR="00685363" w:rsidRPr="00E04910" w:rsidRDefault="00A958D3" w:rsidP="00685363">
      <w:pPr>
        <w:numPr>
          <w:ilvl w:val="0"/>
          <w:numId w:val="6"/>
        </w:numPr>
        <w:spacing w:after="200" w:line="276" w:lineRule="auto"/>
        <w:jc w:val="both"/>
        <w:rPr>
          <w:rFonts w:cstheme="minorHAnsi"/>
        </w:rPr>
      </w:pPr>
      <w:r>
        <w:t>VAT rate applicable: € [</w:t>
      </w:r>
      <w:r>
        <w:rPr>
          <w:highlight w:val="lightGray"/>
        </w:rPr>
        <w:t>To be completed</w:t>
      </w:r>
      <w:r>
        <w:t>]</w:t>
      </w:r>
    </w:p>
    <w:p w14:paraId="5D401CCF" w14:textId="473326DA" w:rsidR="00685363" w:rsidRPr="00E04910" w:rsidRDefault="00685363" w:rsidP="00685363">
      <w:pPr>
        <w:numPr>
          <w:ilvl w:val="0"/>
          <w:numId w:val="6"/>
        </w:numPr>
        <w:spacing w:after="200" w:line="276" w:lineRule="auto"/>
        <w:jc w:val="both"/>
        <w:rPr>
          <w:rFonts w:cstheme="minorHAnsi"/>
        </w:rPr>
      </w:pPr>
      <w:r>
        <w:t>Amount including tax: € [</w:t>
      </w:r>
      <w:r>
        <w:rPr>
          <w:highlight w:val="lightGray"/>
        </w:rPr>
        <w:t>To be completed</w:t>
      </w:r>
      <w:r>
        <w:t>]</w:t>
      </w:r>
    </w:p>
    <w:p w14:paraId="70A6A76F" w14:textId="4D9AB68A" w:rsidR="00685363" w:rsidRPr="005B29CA" w:rsidRDefault="00685363" w:rsidP="005B29CA">
      <w:pPr>
        <w:numPr>
          <w:ilvl w:val="0"/>
          <w:numId w:val="6"/>
        </w:numPr>
        <w:spacing w:after="200" w:line="276" w:lineRule="auto"/>
        <w:jc w:val="both"/>
        <w:outlineLvl w:val="0"/>
        <w:rPr>
          <w:rFonts w:cstheme="minorHAnsi"/>
        </w:rPr>
      </w:pPr>
      <w:r>
        <w:t xml:space="preserve">Or in full: € </w:t>
      </w:r>
      <w:r>
        <w:rPr>
          <w:highlight w:val="lightGray"/>
        </w:rPr>
        <w:t>[…………………………………………To be completed………………………………………]</w:t>
      </w:r>
      <w:r>
        <w:t xml:space="preserve"> inclusive of tax.</w:t>
      </w:r>
    </w:p>
    <w:p w14:paraId="170C3C9B" w14:textId="4A8D8266" w:rsidR="00A958D3" w:rsidRPr="009952CB" w:rsidRDefault="00A958D3" w:rsidP="00A958D3">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14:paraId="0608BE82" w14:textId="076CB34D" w:rsidR="00A958D3" w:rsidRPr="009952CB" w:rsidRDefault="00A958D3" w:rsidP="00BF4B8D">
      <w:pPr>
        <w:jc w:val="both"/>
        <w:rPr>
          <w:rFonts w:cstheme="minorHAnsi"/>
        </w:rPr>
      </w:pPr>
      <w:r>
        <w:t xml:space="preserve">The </w:t>
      </w:r>
      <w:r w:rsidR="001B0C9A">
        <w:t>Contract</w:t>
      </w:r>
      <w:r>
        <w:t>’s payment terms are specified in the Terms of Reference (</w:t>
      </w:r>
      <w:proofErr w:type="spellStart"/>
      <w:r>
        <w:t>ToR</w:t>
      </w:r>
      <w:proofErr w:type="spellEnd"/>
      <w:r>
        <w:t>)</w:t>
      </w:r>
      <w:r w:rsidR="00713EDA">
        <w:t xml:space="preserve"> of this Contract</w:t>
      </w:r>
      <w:r>
        <w:t xml:space="preserve">. </w:t>
      </w:r>
    </w:p>
    <w:p w14:paraId="31E936E1" w14:textId="467166C5" w:rsidR="00A958D3" w:rsidRDefault="0088697D" w:rsidP="00BF4B8D">
      <w:pPr>
        <w:jc w:val="both"/>
        <w:rPr>
          <w:rFonts w:cstheme="minorHAnsi"/>
        </w:rPr>
      </w:pPr>
      <w:r>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14:paraId="0AFA7909" w14:textId="4DF71718" w:rsidR="00A958D3" w:rsidRPr="00781326" w:rsidRDefault="00A958D3" w:rsidP="00A958D3">
      <w:pPr>
        <w:rPr>
          <w:rFonts w:cstheme="minorHAnsi"/>
          <w:i/>
          <w:iCs/>
        </w:rPr>
      </w:pPr>
      <w:r>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color w:val="000000"/>
              </w:rPr>
              <w:t>Account name</w:t>
            </w:r>
          </w:p>
        </w:tc>
        <w:tc>
          <w:tcPr>
            <w:tcW w:w="6871" w:type="dxa"/>
            <w:gridSpan w:val="4"/>
          </w:tcPr>
          <w:p w14:paraId="44EFCAB5" w14:textId="77E0B0B4" w:rsidR="00A958D3" w:rsidRPr="00781326" w:rsidRDefault="002820D4" w:rsidP="006A5E35">
            <w:pPr>
              <w:spacing w:before="120" w:after="120"/>
              <w:rPr>
                <w:rFonts w:cstheme="minorHAnsi"/>
                <w:color w:val="000000"/>
              </w:rPr>
            </w:pPr>
            <w:r>
              <w:t>[</w:t>
            </w:r>
            <w:r>
              <w:rPr>
                <w:highlight w:val="lightGray"/>
              </w:rPr>
              <w:t>To be completed</w:t>
            </w:r>
            <w:r>
              <w:t>]</w:t>
            </w:r>
          </w:p>
        </w:tc>
      </w:tr>
      <w:tr w:rsidR="00A958D3" w:rsidRPr="00781326" w14:paraId="21E88F3B" w14:textId="77777777" w:rsidTr="004113F8">
        <w:tc>
          <w:tcPr>
            <w:tcW w:w="2376" w:type="dxa"/>
            <w:gridSpan w:val="2"/>
          </w:tcPr>
          <w:p w14:paraId="4634A5D2" w14:textId="77777777" w:rsidR="00A958D3" w:rsidRPr="00781326" w:rsidRDefault="00A958D3" w:rsidP="006A5E35">
            <w:pPr>
              <w:spacing w:before="120" w:after="120"/>
              <w:rPr>
                <w:rFonts w:cstheme="minorHAnsi"/>
                <w:color w:val="000000"/>
              </w:rPr>
            </w:pPr>
            <w:r>
              <w:rPr>
                <w:color w:val="000000"/>
              </w:rPr>
              <w:t>Banking establishment</w:t>
            </w:r>
          </w:p>
        </w:tc>
        <w:tc>
          <w:tcPr>
            <w:tcW w:w="2552" w:type="dxa"/>
            <w:gridSpan w:val="2"/>
          </w:tcPr>
          <w:p w14:paraId="6CCA4D77" w14:textId="1A3AADBC" w:rsidR="00A958D3" w:rsidRPr="00781326" w:rsidRDefault="005B29CA" w:rsidP="006A5E35">
            <w:pPr>
              <w:spacing w:before="120" w:after="120"/>
              <w:rPr>
                <w:rFonts w:cstheme="minorHAnsi"/>
                <w:color w:val="000000"/>
              </w:rPr>
            </w:pPr>
            <w:r>
              <w:t>[</w:t>
            </w:r>
            <w:r>
              <w:rPr>
                <w:highlight w:val="lightGray"/>
              </w:rPr>
              <w:t>To be completed</w:t>
            </w:r>
            <w:r>
              <w:t>]</w:t>
            </w:r>
          </w:p>
        </w:tc>
        <w:tc>
          <w:tcPr>
            <w:tcW w:w="1295" w:type="dxa"/>
          </w:tcPr>
          <w:p w14:paraId="280AC8D1" w14:textId="77777777" w:rsidR="00A958D3" w:rsidRPr="00781326" w:rsidRDefault="00A958D3" w:rsidP="006A5E35">
            <w:pPr>
              <w:spacing w:before="120" w:after="120"/>
              <w:rPr>
                <w:rFonts w:cstheme="minorHAnsi"/>
                <w:color w:val="000000"/>
              </w:rPr>
            </w:pPr>
            <w:r>
              <w:rPr>
                <w:color w:val="000000"/>
              </w:rPr>
              <w:t>Address</w:t>
            </w:r>
          </w:p>
        </w:tc>
        <w:tc>
          <w:tcPr>
            <w:tcW w:w="3024" w:type="dxa"/>
          </w:tcPr>
          <w:p w14:paraId="40C6B3B2" w14:textId="51D51BF8" w:rsidR="00A958D3" w:rsidRPr="00781326" w:rsidRDefault="005B29CA" w:rsidP="006A5E35">
            <w:pPr>
              <w:spacing w:before="120" w:after="120"/>
              <w:rPr>
                <w:rFonts w:cstheme="minorHAnsi"/>
                <w:color w:val="000000"/>
              </w:rPr>
            </w:pPr>
            <w:r>
              <w:t>[</w:t>
            </w:r>
            <w:r>
              <w:rPr>
                <w:highlight w:val="lightGray"/>
              </w:rPr>
              <w:t>To be completed</w:t>
            </w:r>
            <w: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Pr>
                <w:color w:val="000000"/>
              </w:rPr>
              <w:t>BIC or Swift Code</w:t>
            </w:r>
          </w:p>
        </w:tc>
        <w:tc>
          <w:tcPr>
            <w:tcW w:w="2508" w:type="dxa"/>
            <w:gridSpan w:val="2"/>
          </w:tcPr>
          <w:p w14:paraId="267667A5" w14:textId="0A101EEC" w:rsidR="00A958D3" w:rsidRPr="00781326" w:rsidRDefault="005B29CA" w:rsidP="006A5E35">
            <w:pPr>
              <w:spacing w:before="120" w:after="120"/>
              <w:rPr>
                <w:rFonts w:cstheme="minorHAnsi"/>
                <w:color w:val="000000"/>
              </w:rPr>
            </w:pPr>
            <w:r>
              <w:t>[</w:t>
            </w:r>
            <w:r>
              <w:rPr>
                <w:highlight w:val="lightGray"/>
              </w:rPr>
              <w:t>To be completed</w:t>
            </w:r>
            <w:r>
              <w:t>]</w:t>
            </w:r>
          </w:p>
        </w:tc>
        <w:tc>
          <w:tcPr>
            <w:tcW w:w="1178" w:type="dxa"/>
          </w:tcPr>
          <w:p w14:paraId="2772FBC9" w14:textId="558A2C41" w:rsidR="00A958D3" w:rsidRPr="00781326" w:rsidRDefault="00A958D3" w:rsidP="006A5E35">
            <w:pPr>
              <w:spacing w:before="120" w:after="120"/>
              <w:rPr>
                <w:rFonts w:cstheme="minorHAnsi"/>
                <w:color w:val="000000"/>
              </w:rPr>
            </w:pPr>
            <w:r>
              <w:rPr>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t>[</w:t>
            </w:r>
            <w:r>
              <w:rPr>
                <w:highlight w:val="lightGray"/>
              </w:rPr>
              <w:t>To be completed</w:t>
            </w:r>
            <w: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53CD56EF" w:rsidR="00A958D3" w:rsidRDefault="00077DC2" w:rsidP="00B55DAC">
      <w:pPr>
        <w:tabs>
          <w:tab w:val="left" w:pos="2410"/>
          <w:tab w:val="left" w:pos="3686"/>
          <w:tab w:val="left" w:pos="4253"/>
        </w:tabs>
        <w:spacing w:after="120" w:line="276" w:lineRule="auto"/>
        <w:jc w:val="both"/>
        <w:rPr>
          <w:rFonts w:cstheme="minorHAnsi"/>
        </w:rPr>
      </w:pPr>
      <w:r>
        <w:t>CFI shall make payments by bank transfer directly to the bank account of any sub</w:t>
      </w:r>
      <w:r w:rsidR="00713EDA">
        <w:t>c</w:t>
      </w:r>
      <w:r w:rsidR="001B0C9A">
        <w:t>ontract</w:t>
      </w:r>
      <w:r>
        <w:t>ors designated in the special legal documents relating to sub</w:t>
      </w:r>
      <w:r w:rsidR="00713EDA">
        <w:t>c</w:t>
      </w:r>
      <w:r w:rsidR="001B0C9A">
        <w:t>ontract</w:t>
      </w:r>
      <w:r>
        <w:t>ing.</w:t>
      </w:r>
    </w:p>
    <w:p w14:paraId="24CD5AB9" w14:textId="502B21F1" w:rsidR="00543970" w:rsidRPr="009952CB" w:rsidRDefault="00543970" w:rsidP="00543970">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SUB</w:t>
      </w:r>
      <w:r w:rsidR="001B0C9A">
        <w:rPr>
          <w:rFonts w:asciiTheme="minorHAnsi" w:hAnsiTheme="minorHAnsi"/>
        </w:rPr>
        <w:t>CONTRACT</w:t>
      </w:r>
      <w:r>
        <w:rPr>
          <w:rFonts w:asciiTheme="minorHAnsi" w:hAnsiTheme="minorHAnsi"/>
        </w:rPr>
        <w:t>ING</w:t>
      </w:r>
    </w:p>
    <w:p w14:paraId="030653E6" w14:textId="7D0270BB"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sz w:val="22"/>
        </w:rPr>
        <w:t>In the event of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ing, an appendix (the </w:t>
      </w:r>
      <w:hyperlink r:id="rId10" w:history="1">
        <w:r>
          <w:rPr>
            <w:rFonts w:asciiTheme="minorHAnsi" w:hAnsiTheme="minorHAnsi"/>
            <w:color w:val="0563C1" w:themeColor="hyperlink"/>
            <w:sz w:val="22"/>
            <w:szCs w:val="22"/>
            <w:u w:val="single"/>
          </w:rPr>
          <w:t>DC4</w:t>
        </w:r>
      </w:hyperlink>
      <w:r>
        <w:rPr>
          <w:rFonts w:asciiTheme="minorHAnsi" w:hAnsiTheme="minorHAnsi"/>
          <w:color w:val="0563C1" w:themeColor="hyperlink"/>
          <w:sz w:val="22"/>
        </w:rPr>
        <w:t xml:space="preserve"> </w:t>
      </w:r>
      <w:r>
        <w:rPr>
          <w:rFonts w:asciiTheme="minorHAnsi" w:hAnsiTheme="minorHAnsi"/>
          <w:sz w:val="22"/>
        </w:rPr>
        <w:t>or equivalent) to this Pledge of Commitment Form shall state the nature and amount of the services that you intend to have performed by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paid directly, the names of such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and the payment terms of the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s. </w:t>
      </w:r>
    </w:p>
    <w:p w14:paraId="63517550" w14:textId="65D2CE99" w:rsidR="00500BAD" w:rsidRPr="009952CB" w:rsidRDefault="0F6EEE4B" w:rsidP="23EF2A6F">
      <w:pPr>
        <w:pStyle w:val="Articles"/>
        <w:outlineLvl w:val="0"/>
        <w:rPr>
          <w:rFonts w:asciiTheme="minorHAnsi" w:hAnsiTheme="minorHAnsi" w:cstheme="minorBidi"/>
        </w:rPr>
      </w:pPr>
      <w:bookmarkStart w:id="5" w:name="_Toc306088592"/>
      <w:r w:rsidRPr="23EF2A6F">
        <w:rPr>
          <w:rFonts w:asciiTheme="minorHAnsi" w:hAnsiTheme="minorHAnsi"/>
        </w:rPr>
        <w:t>Article</w:t>
      </w:r>
      <w:r w:rsidR="67F18A59" w:rsidRPr="23EF2A6F">
        <w:rPr>
          <w:rFonts w:asciiTheme="minorHAnsi" w:hAnsiTheme="minorHAnsi"/>
        </w:rPr>
        <w:t xml:space="preserve"> </w:t>
      </w:r>
      <w:r w:rsidR="00500BAD" w:rsidRPr="23EF2A6F">
        <w:rPr>
          <w:rFonts w:cstheme="minorBidi"/>
        </w:rPr>
        <w:fldChar w:fldCharType="begin"/>
      </w:r>
      <w:r w:rsidR="00500BAD" w:rsidRPr="23EF2A6F">
        <w:rPr>
          <w:rFonts w:cstheme="minorBidi"/>
        </w:rPr>
        <w:instrText xml:space="preserve"> AUTONUMLGL  \* Arabic \s . </w:instrText>
      </w:r>
      <w:r w:rsidR="00500BAD" w:rsidRPr="23EF2A6F">
        <w:rPr>
          <w:rFonts w:cstheme="minorBidi"/>
        </w:rPr>
        <w:fldChar w:fldCharType="end"/>
      </w:r>
      <w:r>
        <w:t xml:space="preserve"> </w:t>
      </w:r>
      <w:r w:rsidRPr="23EF2A6F">
        <w:rPr>
          <w:rFonts w:asciiTheme="minorHAnsi" w:hAnsiTheme="minorHAnsi"/>
        </w:rPr>
        <w:t>Bid validity period</w:t>
      </w:r>
      <w:bookmarkEnd w:id="5"/>
    </w:p>
    <w:p w14:paraId="470E635E" w14:textId="7B292B1A" w:rsidR="00500BAD" w:rsidRPr="009952CB" w:rsidRDefault="0F6EEE4B" w:rsidP="009B6B77">
      <w:pPr>
        <w:jc w:val="both"/>
      </w:pPr>
      <w:r>
        <w:t xml:space="preserve">The bid validity period is </w:t>
      </w:r>
      <w:r w:rsidR="5FBF13BB">
        <w:t xml:space="preserve">one hundred and </w:t>
      </w:r>
      <w:r w:rsidR="225886E7">
        <w:t>sixty</w:t>
      </w:r>
      <w:r w:rsidR="5FBF13BB">
        <w:t xml:space="preserve"> (</w:t>
      </w:r>
      <w:r>
        <w:t>1</w:t>
      </w:r>
      <w:r w:rsidR="225886E7">
        <w:t>6</w:t>
      </w:r>
      <w:r>
        <w:t>0</w:t>
      </w:r>
      <w:r w:rsidR="5FBF13BB">
        <w:t>) calendar</w:t>
      </w:r>
      <w:r>
        <w:t xml:space="preserve"> days from the bid submission deadline.</w:t>
      </w:r>
    </w:p>
    <w:p w14:paraId="69B3B467" w14:textId="10F77F1A" w:rsidR="00A827EF" w:rsidRPr="009952CB" w:rsidRDefault="00A827EF" w:rsidP="00A827EF">
      <w:pPr>
        <w:pStyle w:val="Articles"/>
        <w:outlineLvl w:val="0"/>
        <w:rPr>
          <w:rFonts w:asciiTheme="minorHAnsi" w:hAnsiTheme="minorHAnsi" w:cstheme="minorHAnsi"/>
          <w:highlight w:val="yellow"/>
        </w:rPr>
      </w:pPr>
      <w:r>
        <w:rPr>
          <w:rFonts w:asciiTheme="minorHAnsi" w:hAnsiTheme="minorHAnsi"/>
        </w:rPr>
        <w:lastRenderedPageBreak/>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ADVANCE PAYMENT</w:t>
      </w:r>
    </w:p>
    <w:p w14:paraId="10FD7BEE" w14:textId="105AC116" w:rsidR="009B4E45" w:rsidRDefault="004E708B" w:rsidP="009B4E45">
      <w:pPr>
        <w:pStyle w:val="Corpsdetexte3"/>
        <w:tabs>
          <w:tab w:val="left" w:pos="2410"/>
        </w:tabs>
        <w:spacing w:line="276" w:lineRule="auto"/>
        <w:rPr>
          <w:rFonts w:cstheme="minorHAnsi"/>
        </w:rPr>
      </w:pPr>
      <w:r>
        <w:rPr>
          <w:rFonts w:asciiTheme="minorHAnsi" w:hAnsiTheme="minorHAnsi"/>
          <w:sz w:val="22"/>
        </w:rPr>
        <w:t>In accordance with the provisions of the Terms of Reference (</w:t>
      </w:r>
      <w:proofErr w:type="spellStart"/>
      <w:r>
        <w:rPr>
          <w:rFonts w:asciiTheme="minorHAnsi" w:hAnsiTheme="minorHAnsi"/>
          <w:sz w:val="22"/>
        </w:rPr>
        <w:t>ToR</w:t>
      </w:r>
      <w:proofErr w:type="spellEnd"/>
      <w:proofErr w:type="gramStart"/>
      <w:r>
        <w:rPr>
          <w:rFonts w:asciiTheme="minorHAnsi" w:hAnsiTheme="minorHAnsi"/>
          <w:sz w:val="22"/>
        </w:rPr>
        <w:t>)</w:t>
      </w:r>
      <w:ins w:id="6" w:author="BABY Marion" w:date="2025-03-28T16:17:00Z">
        <w:r w:rsidR="00E85292">
          <w:rPr>
            <w:rFonts w:asciiTheme="minorHAnsi" w:hAnsiTheme="minorHAnsi"/>
            <w:sz w:val="22"/>
          </w:rPr>
          <w:t xml:space="preserve"> :</w:t>
        </w:r>
      </w:ins>
      <w:proofErr w:type="gramEnd"/>
      <w:del w:id="7" w:author="BABY Marion" w:date="2025-03-28T16:17:00Z">
        <w:r w:rsidDel="00E85292">
          <w:rPr>
            <w:rFonts w:asciiTheme="minorHAnsi" w:hAnsiTheme="minorHAnsi"/>
            <w:sz w:val="22"/>
          </w:rPr>
          <w:delText xml:space="preserve">, </w:delText>
        </w:r>
      </w:del>
    </w:p>
    <w:p w14:paraId="42856270" w14:textId="4683BC1F" w:rsidR="4090AF10" w:rsidRPr="00B30FA7" w:rsidRDefault="4090AF10" w:rsidP="00B30FA7">
      <w:pPr>
        <w:pStyle w:val="u"/>
        <w:widowControl w:val="0"/>
        <w:spacing w:before="120"/>
        <w:ind w:left="0"/>
        <w:rPr>
          <w:rFonts w:ascii="Calibri" w:eastAsia="Calibri" w:hAnsi="Calibri" w:cs="Calibri"/>
          <w:color w:val="000000" w:themeColor="text1"/>
          <w:lang w:val="en-US"/>
        </w:rPr>
      </w:pPr>
      <w:r w:rsidRPr="00B30FA7">
        <w:rPr>
          <w:rFonts w:ascii="Calibri" w:eastAsia="Calibri" w:hAnsi="Calibri" w:cs="Calibri"/>
          <w:color w:val="000000" w:themeColor="text1"/>
          <w:szCs w:val="22"/>
          <w:lang w:val="en-US"/>
        </w:rPr>
        <w:t>If accepted by the Service Provider in the Pledge of Commitment Form (PCF) an advance payment of 10% will be made by CFI.</w:t>
      </w:r>
    </w:p>
    <w:p w14:paraId="58546FD6" w14:textId="4686144E" w:rsidR="23EF2A6F" w:rsidRDefault="23EF2A6F" w:rsidP="00B30FA7">
      <w:pPr>
        <w:widowControl w:val="0"/>
        <w:spacing w:before="98" w:after="0" w:line="242" w:lineRule="auto"/>
        <w:ind w:right="214"/>
        <w:jc w:val="both"/>
        <w:rPr>
          <w:rFonts w:ascii="Calibri" w:eastAsia="Calibri" w:hAnsi="Calibri" w:cs="Calibri"/>
          <w:color w:val="000000" w:themeColor="text1"/>
        </w:rPr>
      </w:pPr>
    </w:p>
    <w:p w14:paraId="4BEB21FF" w14:textId="77777777" w:rsidR="00713EDA" w:rsidRDefault="00713EDA" w:rsidP="00A827EF">
      <w:pPr>
        <w:pStyle w:val="RedTxt"/>
        <w:rPr>
          <w:rFonts w:asciiTheme="minorHAnsi" w:hAnsiTheme="minorHAnsi"/>
          <w:b/>
          <w:sz w:val="22"/>
        </w:rPr>
      </w:pPr>
    </w:p>
    <w:p w14:paraId="1ED74A5E" w14:textId="6DAB013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b/>
          <w:sz w:val="22"/>
        </w:rPr>
        <w:t xml:space="preserve">The </w:t>
      </w:r>
      <w:r w:rsidR="003B3F44">
        <w:rPr>
          <w:rFonts w:asciiTheme="minorHAnsi" w:hAnsiTheme="minorHAnsi"/>
          <w:b/>
          <w:sz w:val="22"/>
        </w:rPr>
        <w:t>candidate</w:t>
      </w:r>
      <w:r>
        <w:rPr>
          <w:rFonts w:asciiTheme="minorHAnsi" w:hAnsiTheme="minorHAnsi"/>
          <w:b/>
          <w:sz w:val="22"/>
        </w:rPr>
        <w:t xml:space="preserve"> specifies whether</w:t>
      </w:r>
      <w:r w:rsidR="00713EDA">
        <w:rPr>
          <w:rFonts w:asciiTheme="minorHAnsi" w:hAnsiTheme="minorHAnsi"/>
          <w:b/>
          <w:sz w:val="22"/>
        </w:rPr>
        <w:t xml:space="preserve"> it</w:t>
      </w:r>
      <w:r>
        <w:rPr>
          <w:rFonts w:asciiTheme="minorHAnsi" w:hAnsiTheme="minorHAnsi"/>
          <w:b/>
          <w:sz w:val="22"/>
        </w:rPr>
        <w:t xml:space="preserve">: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9952CB" w14:paraId="4AF3115F" w14:textId="77777777" w:rsidTr="23EF2A6F">
        <w:trPr>
          <w:trHeight w:val="499"/>
        </w:trPr>
        <w:tc>
          <w:tcPr>
            <w:tcW w:w="4424" w:type="dxa"/>
          </w:tcPr>
          <w:p w14:paraId="4AE91E60" w14:textId="06D01BE5" w:rsidR="00713EDA" w:rsidRPr="009952CB" w:rsidRDefault="5FBF13BB" w:rsidP="23EF2A6F">
            <w:pPr>
              <w:pStyle w:val="RedTxt"/>
              <w:rPr>
                <w:rFonts w:asciiTheme="minorHAnsi" w:hAnsiTheme="minorHAnsi" w:cstheme="minorBidi"/>
                <w:sz w:val="22"/>
                <w:szCs w:val="22"/>
              </w:rPr>
            </w:pPr>
            <w:r w:rsidRPr="23EF2A6F">
              <w:rPr>
                <w:rFonts w:asciiTheme="minorHAnsi" w:hAnsiTheme="minorHAnsi"/>
                <w:sz w:val="22"/>
                <w:szCs w:val="22"/>
              </w:rPr>
              <w:t xml:space="preserve">□ accepts the advance payment </w:t>
            </w:r>
          </w:p>
        </w:tc>
        <w:tc>
          <w:tcPr>
            <w:tcW w:w="4819" w:type="dxa"/>
          </w:tcPr>
          <w:p w14:paraId="6C3F141A" w14:textId="63DD8553" w:rsidR="00713EDA" w:rsidRPr="009952CB" w:rsidRDefault="5FBF13BB" w:rsidP="23EF2A6F">
            <w:pPr>
              <w:pStyle w:val="RedTxt"/>
              <w:rPr>
                <w:rFonts w:asciiTheme="minorHAnsi" w:hAnsiTheme="minorHAnsi" w:cstheme="minorBidi"/>
                <w:sz w:val="22"/>
                <w:szCs w:val="22"/>
              </w:rPr>
            </w:pPr>
            <w:r w:rsidRPr="23EF2A6F">
              <w:rPr>
                <w:rFonts w:asciiTheme="minorHAnsi" w:hAnsiTheme="minorHAnsi"/>
                <w:sz w:val="22"/>
                <w:szCs w:val="22"/>
              </w:rPr>
              <w:t>□ refuses the advance payment</w:t>
            </w:r>
          </w:p>
        </w:tc>
      </w:tr>
    </w:tbl>
    <w:p w14:paraId="66F6F8B5" w14:textId="716F73AB" w:rsidR="00490170" w:rsidRPr="00E04910" w:rsidRDefault="0E3E9176" w:rsidP="23EF2A6F">
      <w:pPr>
        <w:pStyle w:val="Titre1"/>
        <w:rPr>
          <w:rFonts w:cstheme="minorBidi"/>
        </w:rPr>
      </w:pPr>
      <w:r>
        <w:t xml:space="preserve">Article </w:t>
      </w:r>
      <w:r w:rsidR="00490170" w:rsidRPr="23EF2A6F">
        <w:rPr>
          <w:rFonts w:cstheme="minorBidi"/>
        </w:rPr>
        <w:fldChar w:fldCharType="begin"/>
      </w:r>
      <w:r w:rsidR="00490170" w:rsidRPr="23EF2A6F">
        <w:rPr>
          <w:rFonts w:cstheme="minorBidi"/>
        </w:rPr>
        <w:instrText xml:space="preserve"> AUTONUMLGL  \* Arabic \s . </w:instrText>
      </w:r>
      <w:r w:rsidR="00490170" w:rsidRPr="23EF2A6F">
        <w:rPr>
          <w:rFonts w:cstheme="minorBidi"/>
        </w:rPr>
        <w:fldChar w:fldCharType="end"/>
      </w:r>
      <w:r>
        <w:t xml:space="preserve"> APPENDICES</w:t>
      </w:r>
    </w:p>
    <w:p w14:paraId="47D6CAD2" w14:textId="2F3AE2FE" w:rsidR="00831EEC" w:rsidRPr="00901307" w:rsidRDefault="7D6300FD" w:rsidP="23EF2A6F">
      <w:pPr>
        <w:rPr>
          <w:i/>
          <w:iCs/>
        </w:rPr>
      </w:pPr>
      <w:r w:rsidRPr="23EF2A6F">
        <w:rPr>
          <w:i/>
          <w:iCs/>
        </w:rPr>
        <w:t>(Add any other appendices that accompany your bid)</w:t>
      </w:r>
    </w:p>
    <w:p w14:paraId="16C00306" w14:textId="6034D899" w:rsidR="00490170" w:rsidRDefault="0E3E9176" w:rsidP="23EF2A6F">
      <w:pPr>
        <w:pStyle w:val="Paragraphedeliste"/>
        <w:numPr>
          <w:ilvl w:val="0"/>
          <w:numId w:val="1"/>
        </w:numPr>
      </w:pPr>
      <w:r>
        <w:t xml:space="preserve">APPENDIX NO. 1 - FINANCIAL APPENDIX UPL </w:t>
      </w:r>
    </w:p>
    <w:p w14:paraId="2FF2F67B" w14:textId="77777777" w:rsidR="00D20916" w:rsidRDefault="00D20916" w:rsidP="00490170">
      <w:pPr>
        <w:rPr>
          <w:rFonts w:cstheme="minorHAnsi"/>
        </w:rPr>
      </w:pPr>
    </w:p>
    <w:p w14:paraId="2C14E338" w14:textId="04E99976" w:rsidR="00A827EF" w:rsidRPr="006E5C6B" w:rsidRDefault="00A827EF" w:rsidP="006E5C6B">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SIGNATURE OF THE BID</w:t>
      </w:r>
      <w:r w:rsidR="00486105">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54DE2C64" w:rsidR="00500E6B" w:rsidRPr="00F67590" w:rsidRDefault="00500E6B" w:rsidP="008662BD">
            <w:pPr>
              <w:autoSpaceDE w:val="0"/>
              <w:autoSpaceDN w:val="0"/>
              <w:adjustRightInd w:val="0"/>
              <w:rPr>
                <w:rFonts w:ascii="Calibri" w:hAnsi="Calibri" w:cs="Calibri"/>
                <w:b/>
                <w:smallCaps/>
                <w:szCs w:val="22"/>
                <w:u w:val="single"/>
              </w:rPr>
            </w:pPr>
            <w:r>
              <w:rPr>
                <w:rFonts w:ascii="Calibri" w:hAnsi="Calibri"/>
                <w:b/>
                <w:smallCaps/>
                <w:u w:val="single"/>
              </w:rPr>
              <w:t xml:space="preserve">For the </w:t>
            </w:r>
            <w:r w:rsidR="003B3F44">
              <w:rPr>
                <w:rFonts w:ascii="Calibri" w:hAnsi="Calibri"/>
                <w:b/>
                <w:smallCaps/>
                <w:u w:val="single"/>
              </w:rPr>
              <w:t>candidate</w:t>
            </w:r>
            <w:r>
              <w:rPr>
                <w:rFonts w:ascii="Calibri" w:hAnsi="Calibri"/>
                <w:b/>
                <w:smallCaps/>
                <w:u w:val="single"/>
              </w:rPr>
              <w:t>:</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Pr>
                <w:rFonts w:ascii="Calibri" w:hAnsi="Calibri"/>
              </w:rPr>
              <w:t>Handwritten statement "</w:t>
            </w:r>
            <w:r>
              <w:rPr>
                <w:rFonts w:ascii="Calibri" w:hAnsi="Calibri"/>
                <w:i/>
              </w:rPr>
              <w:t>read and approved</w:t>
            </w:r>
            <w:r>
              <w:rPr>
                <w:rFonts w:ascii="Calibri" w:hAnsi="Calibri"/>
              </w:rPr>
              <w:t xml:space="preserve">":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Pr>
                <w:rFonts w:ascii="Calibri" w:hAnsi="Calibri"/>
              </w:rPr>
              <w:t xml:space="preserve">In </w:t>
            </w:r>
            <w:proofErr w:type="gramStart"/>
            <w:r>
              <w:rPr>
                <w:rFonts w:ascii="Calibri" w:hAnsi="Calibri"/>
              </w:rPr>
              <w:t>.....</w:t>
            </w:r>
            <w:proofErr w:type="gramEnd"/>
            <w:r>
              <w:rPr>
                <w:rFonts w:ascii="Calibri" w:hAnsi="Calibri"/>
              </w:rPr>
              <w:t xml:space="preserve">…......….., on...……......... </w:t>
            </w:r>
            <w:r>
              <w:rPr>
                <w:rFonts w:ascii="Calibri" w:hAnsi="Calibri"/>
              </w:rPr>
              <w:tab/>
              <w:t>Signature</w:t>
            </w:r>
            <w:r w:rsidRPr="00F67590">
              <w:rPr>
                <w:rFonts w:ascii="Calibri" w:eastAsia="Times New Roman" w:hAnsi="Calibri" w:cs="Calibri"/>
                <w:szCs w:val="22"/>
                <w:vertAlign w:val="superscript"/>
              </w:rPr>
              <w:footnoteReference w:id="5"/>
            </w:r>
            <w:r>
              <w:rPr>
                <w:rFonts w:ascii="Calibri" w:hAnsi="Calibri"/>
              </w:rPr>
              <w:t>:</w:t>
            </w:r>
            <w:r>
              <w:rPr>
                <w:rFonts w:ascii="Calibri" w:hAnsi="Calibri"/>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Pr>
                <w:rFonts w:ascii="Calibri" w:hAnsi="Calibri"/>
              </w:rPr>
              <w:t xml:space="preserve">Name and surname of signatory: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Pr>
                <w:rFonts w:ascii="Calibri" w:hAnsi="Calibri"/>
              </w:rPr>
              <w:t xml:space="preserve">Position: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CFI’S DECISION</w:t>
      </w:r>
    </w:p>
    <w:p w14:paraId="0D360E57" w14:textId="4CBF8027" w:rsidR="00713EDA" w:rsidRDefault="00713EDA" w:rsidP="00713EDA">
      <w:pPr>
        <w:pStyle w:val="Titre1"/>
        <w:keepLines w:val="0"/>
        <w:pBdr>
          <w:top w:val="none" w:sz="0" w:space="0" w:color="auto"/>
          <w:left w:val="none" w:sz="0" w:space="0" w:color="auto"/>
          <w:bottom w:val="none" w:sz="0" w:space="0" w:color="auto"/>
          <w:right w:val="none" w:sz="0" w:space="0" w:color="auto"/>
        </w:pBdr>
        <w:suppressAutoHyphens/>
        <w:spacing w:before="0" w:line="240" w:lineRule="auto"/>
        <w:jc w:val="left"/>
        <w:rPr>
          <w:rFonts w:cstheme="minorHAnsi"/>
          <w:b w:val="0"/>
          <w:bCs/>
          <w:lang w:val="en-US"/>
        </w:rPr>
      </w:pPr>
      <w:r w:rsidRPr="00713EDA">
        <w:rPr>
          <w:rFonts w:cstheme="minorHAnsi"/>
          <w:b w:val="0"/>
          <w:bCs/>
          <w:lang w:val="en-US"/>
        </w:rPr>
        <w:t>This proposal is accepted as valid</w:t>
      </w:r>
      <w:r>
        <w:rPr>
          <w:rFonts w:cstheme="minorHAnsi"/>
          <w:b w:val="0"/>
          <w:bCs/>
          <w:lang w:val="en-US"/>
        </w:rPr>
        <w:t>:</w:t>
      </w:r>
    </w:p>
    <w:p w14:paraId="0D85C60A" w14:textId="422873D6" w:rsidR="00713EDA" w:rsidRPr="00713EDA" w:rsidRDefault="00713EDA" w:rsidP="00713EDA">
      <w:pPr>
        <w:rPr>
          <w:b/>
          <w:bCs/>
          <w:lang w:val="en-US"/>
        </w:rPr>
      </w:pPr>
      <w:r w:rsidRPr="00713EDA">
        <w:rPr>
          <w:b/>
        </w:rPr>
        <w:fldChar w:fldCharType="begin">
          <w:ffData>
            <w:name w:val=""/>
            <w:enabled/>
            <w:calcOnExit w:val="0"/>
            <w:checkBox>
              <w:size w:val="20"/>
              <w:default w:val="0"/>
            </w:checkBox>
          </w:ffData>
        </w:fldChar>
      </w:r>
      <w:r w:rsidRPr="00713EDA">
        <w:rPr>
          <w:b/>
          <w:lang w:val="en-US"/>
        </w:rPr>
        <w:instrText xml:space="preserve"> FORMCHECKBOX </w:instrText>
      </w:r>
      <w:r w:rsidR="009B6B77">
        <w:rPr>
          <w:b/>
        </w:rPr>
      </w:r>
      <w:r w:rsidR="009B6B77">
        <w:rPr>
          <w:b/>
        </w:rPr>
        <w:fldChar w:fldCharType="separate"/>
      </w:r>
      <w:r w:rsidRPr="00713EDA">
        <w:rPr>
          <w:lang w:val="en-US"/>
        </w:rPr>
        <w:fldChar w:fldCharType="end"/>
      </w:r>
      <w:r w:rsidRPr="00713EDA">
        <w:rPr>
          <w:bCs/>
          <w:lang w:val="en-US"/>
        </w:rPr>
        <w:t xml:space="preserve"> for the Service Contract </w:t>
      </w:r>
      <w:r w:rsidRPr="00713EDA">
        <w:rPr>
          <w:bCs/>
          <w:i/>
          <w:lang w:val="en-US"/>
        </w:rPr>
        <w:t>(in case of non-allotment</w:t>
      </w:r>
      <w:proofErr w:type="gramStart"/>
      <w:r w:rsidRPr="00713EDA">
        <w:rPr>
          <w:bCs/>
          <w:i/>
          <w:lang w:val="en-US"/>
        </w:rPr>
        <w:t>)</w:t>
      </w:r>
      <w:r w:rsidRPr="00713EDA">
        <w:rPr>
          <w:bCs/>
          <w:iCs/>
          <w:lang w:val="en-US"/>
        </w:rPr>
        <w:t>;</w:t>
      </w:r>
      <w:proofErr w:type="gramEnd"/>
    </w:p>
    <w:p w14:paraId="69A43381" w14:textId="503FC130" w:rsidR="00713EDA" w:rsidRPr="00713EDA" w:rsidRDefault="00713EDA" w:rsidP="00713EDA">
      <w:pPr>
        <w:numPr>
          <w:ilvl w:val="0"/>
          <w:numId w:val="8"/>
        </w:numPr>
        <w:rPr>
          <w:i/>
          <w:iCs/>
          <w:lang w:val="en-US"/>
        </w:rPr>
      </w:pPr>
      <w:r w:rsidRPr="00713EDA">
        <w:rPr>
          <w:b/>
        </w:rPr>
        <w:fldChar w:fldCharType="begin">
          <w:ffData>
            <w:name w:val=""/>
            <w:enabled/>
            <w:calcOnExit w:val="0"/>
            <w:checkBox>
              <w:size w:val="20"/>
              <w:default w:val="0"/>
            </w:checkBox>
          </w:ffData>
        </w:fldChar>
      </w:r>
      <w:r w:rsidRPr="00713EDA">
        <w:rPr>
          <w:b/>
          <w:lang w:val="en-US"/>
        </w:rPr>
        <w:instrText xml:space="preserve"> FORMCHECKBOX </w:instrText>
      </w:r>
      <w:r w:rsidR="009B6B77">
        <w:rPr>
          <w:b/>
        </w:rPr>
      </w:r>
      <w:r w:rsidR="009B6B77">
        <w:rPr>
          <w:b/>
        </w:rPr>
        <w:fldChar w:fldCharType="separate"/>
      </w:r>
      <w:r w:rsidRPr="00713EDA">
        <w:rPr>
          <w:lang w:val="en-US"/>
        </w:rPr>
        <w:fldChar w:fldCharType="end"/>
      </w:r>
      <w:r w:rsidRPr="00713EDA">
        <w:rPr>
          <w:bCs/>
          <w:lang w:val="en-US"/>
        </w:rPr>
        <w:t> </w:t>
      </w:r>
      <w:r w:rsidRPr="00713EDA">
        <w:rPr>
          <w:lang w:val="en-US"/>
        </w:rPr>
        <w:t xml:space="preserve">for </w:t>
      </w:r>
      <w:r w:rsidRPr="00713EDA">
        <w:t>lot No……</w:t>
      </w:r>
      <w:r w:rsidR="00D20916">
        <w:t xml:space="preserve"> </w:t>
      </w:r>
      <w:r w:rsidRPr="00713EDA">
        <w:rPr>
          <w:bCs/>
        </w:rPr>
        <w:t xml:space="preserve">in the tender procedure of the Service Contract </w:t>
      </w:r>
      <w:r w:rsidRPr="00713EDA">
        <w:rPr>
          <w:i/>
          <w:iCs/>
          <w:lang w:val="en-US"/>
        </w:rPr>
        <w:t>(in case of allotment; if the lots have not been numbered state below the title of the lot(s) as they appear in the Service Contract).</w:t>
      </w:r>
    </w:p>
    <w:p w14:paraId="5BD69081" w14:textId="7E78B2DB" w:rsidR="00713EDA" w:rsidRPr="00713EDA" w:rsidRDefault="5FBF13BB" w:rsidP="23EF2A6F">
      <w:pPr>
        <w:pStyle w:val="Paragraphedeliste"/>
        <w:numPr>
          <w:ilvl w:val="0"/>
          <w:numId w:val="8"/>
        </w:numPr>
        <w:ind w:left="0" w:firstLine="0"/>
        <w:jc w:val="both"/>
      </w:pPr>
      <w:r>
        <w:t>This bid is accepted in euros, the currency for the performance of the Contract and all legal documents</w:t>
      </w:r>
      <w:r w:rsidR="4B07412E">
        <w:t xml:space="preserve"> </w:t>
      </w:r>
      <w:r>
        <w:t xml:space="preserve">resulting therefrom. </w:t>
      </w:r>
    </w:p>
    <w:p w14:paraId="1FDC2726" w14:textId="51728B70" w:rsidR="00713EDA" w:rsidRPr="00713EDA" w:rsidRDefault="5FBF13BB" w:rsidP="00713EDA">
      <w:pPr>
        <w:pStyle w:val="Paragraphedeliste"/>
        <w:numPr>
          <w:ilvl w:val="0"/>
          <w:numId w:val="8"/>
        </w:numPr>
        <w:rPr>
          <w:lang w:val="en-US"/>
        </w:rPr>
      </w:pPr>
      <w:r>
        <w:t>This Pledge of Commitment Form contains an Appendix.</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335C3A28">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Pr>
                <w:rFonts w:ascii="Calibri" w:hAnsi="Calibri"/>
                <w:b/>
                <w:smallCaps/>
                <w:u w:val="single"/>
              </w:rPr>
              <w:lastRenderedPageBreak/>
              <w:t>For CFI:</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Pr>
                <w:rFonts w:ascii="Calibri" w:hAnsi="Calibri"/>
              </w:rPr>
              <w:t>In Issy-les-</w:t>
            </w:r>
            <w:proofErr w:type="spellStart"/>
            <w:r>
              <w:rPr>
                <w:rFonts w:ascii="Calibri" w:hAnsi="Calibri"/>
              </w:rPr>
              <w:t>Moulineaux</w:t>
            </w:r>
            <w:proofErr w:type="spellEnd"/>
            <w:r>
              <w:rPr>
                <w:rFonts w:ascii="Calibri" w:hAnsi="Calibri"/>
              </w:rPr>
              <w:t xml:space="preserve">, on.................. </w:t>
            </w:r>
            <w:r>
              <w:rPr>
                <w:rFonts w:ascii="Calibri" w:hAnsi="Calibri"/>
              </w:rPr>
              <w:tab/>
              <w:t>Signature:</w:t>
            </w:r>
            <w:r>
              <w:rPr>
                <w:rFonts w:ascii="Calibri" w:hAnsi="Calibri"/>
                <w:u w:val="single"/>
              </w:rPr>
              <w:tab/>
            </w:r>
          </w:p>
          <w:p w14:paraId="476C66B9" w14:textId="77777777"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Pr>
                <w:rFonts w:ascii="Calibri" w:hAnsi="Calibri"/>
              </w:rPr>
              <w:t xml:space="preserve">Name and surname of signatory: Thierry </w:t>
            </w:r>
            <w:proofErr w:type="spellStart"/>
            <w:r>
              <w:rPr>
                <w:rFonts w:ascii="Calibri" w:hAnsi="Calibri"/>
              </w:rPr>
              <w:t>Vallat</w:t>
            </w:r>
            <w:proofErr w:type="spellEnd"/>
          </w:p>
          <w:p w14:paraId="24AD9403" w14:textId="3C3F29CC" w:rsidR="00EE05C7" w:rsidRPr="00F67590" w:rsidRDefault="006E5C6B" w:rsidP="335C3A28">
            <w:pPr>
              <w:tabs>
                <w:tab w:val="right" w:pos="5557"/>
              </w:tabs>
              <w:autoSpaceDE w:val="0"/>
              <w:autoSpaceDN w:val="0"/>
              <w:adjustRightInd w:val="0"/>
              <w:spacing w:before="60" w:after="60"/>
              <w:rPr>
                <w:rFonts w:ascii="Calibri" w:eastAsia="Times New Roman" w:hAnsi="Calibri" w:cs="Calibri"/>
              </w:rPr>
            </w:pPr>
            <w:r w:rsidRPr="335C3A28">
              <w:rPr>
                <w:rFonts w:ascii="Calibri" w:hAnsi="Calibri"/>
              </w:rPr>
              <w:t xml:space="preserve">Position: Chair and </w:t>
            </w:r>
            <w:r w:rsidR="00E73B52" w:rsidRPr="335C3A28">
              <w:rPr>
                <w:rFonts w:ascii="Calibri" w:hAnsi="Calibri"/>
              </w:rPr>
              <w:t>Managing Director</w:t>
            </w:r>
            <w:r w:rsidRPr="335C3A28">
              <w:rPr>
                <w:rFonts w:ascii="Calibri" w:hAnsi="Calibri"/>
              </w:rPr>
              <w:t xml:space="preserve"> of CFI</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52C30" w14:textId="77777777" w:rsidR="008D2D74" w:rsidRDefault="008D2D74" w:rsidP="004D41CA">
      <w:pPr>
        <w:spacing w:after="0" w:line="240" w:lineRule="auto"/>
      </w:pPr>
      <w:r>
        <w:separator/>
      </w:r>
    </w:p>
  </w:endnote>
  <w:endnote w:type="continuationSeparator" w:id="0">
    <w:p w14:paraId="20205250" w14:textId="77777777" w:rsidR="008D2D74" w:rsidRDefault="008D2D74" w:rsidP="004D41CA">
      <w:pPr>
        <w:spacing w:after="0" w:line="240" w:lineRule="auto"/>
      </w:pPr>
      <w:r>
        <w:continuationSeparator/>
      </w:r>
    </w:p>
  </w:endnote>
  <w:endnote w:type="continuationNotice" w:id="1">
    <w:p w14:paraId="65CF9C01" w14:textId="77777777" w:rsidR="008D2D74" w:rsidRDefault="008D2D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End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7E542" w14:textId="77777777" w:rsidR="008D2D74" w:rsidRDefault="008D2D74" w:rsidP="004D41CA">
      <w:pPr>
        <w:spacing w:after="0" w:line="240" w:lineRule="auto"/>
      </w:pPr>
      <w:r>
        <w:separator/>
      </w:r>
    </w:p>
  </w:footnote>
  <w:footnote w:type="continuationSeparator" w:id="0">
    <w:p w14:paraId="621DBFE0" w14:textId="77777777" w:rsidR="008D2D74" w:rsidRDefault="008D2D74" w:rsidP="004D41CA">
      <w:pPr>
        <w:spacing w:after="0" w:line="240" w:lineRule="auto"/>
      </w:pPr>
      <w:r>
        <w:continuationSeparator/>
      </w:r>
    </w:p>
  </w:footnote>
  <w:footnote w:type="continuationNotice" w:id="1">
    <w:p w14:paraId="63B571A9" w14:textId="77777777" w:rsidR="008D2D74" w:rsidRDefault="008D2D74">
      <w:pPr>
        <w:spacing w:after="0" w:line="240" w:lineRule="auto"/>
      </w:pPr>
    </w:p>
  </w:footnote>
  <w:footnote w:id="2">
    <w:p w14:paraId="3AFDE2FF" w14:textId="077CF1FF" w:rsidR="00181888" w:rsidRDefault="00181888" w:rsidP="00E85292">
      <w:pPr>
        <w:pStyle w:val="Notedebasdepage"/>
        <w:jc w:val="both"/>
      </w:pPr>
      <w:r>
        <w:rPr>
          <w:rStyle w:val="Appelnotedebasdep"/>
        </w:rPr>
        <w:footnoteRef/>
      </w:r>
      <w:r>
        <w:t xml:space="preserve"> A consortium of operators is a temporary </w:t>
      </w:r>
      <w:r w:rsidR="001B0C9A">
        <w:t>Contract</w:t>
      </w:r>
      <w:r>
        <w:t xml:space="preserve"> between companies to draw up a joint bid in response to a </w:t>
      </w:r>
      <w:r w:rsidR="001B0C9A">
        <w:t>Contract</w:t>
      </w:r>
      <w:r>
        <w:t xml:space="preserve">. This private </w:t>
      </w:r>
      <w:r w:rsidR="001B0C9A">
        <w:t>Contract</w:t>
      </w:r>
      <w:r>
        <w:t xml:space="preserve">, which is organised within the framework of </w:t>
      </w:r>
      <w:r w:rsidR="001B0C9A">
        <w:t>Contract</w:t>
      </w:r>
      <w:r>
        <w:t xml:space="preserve">ual freedom, allows companies to organise themselves to jointly respond to a </w:t>
      </w:r>
      <w:r w:rsidR="001B0C9A">
        <w:t>Contract</w:t>
      </w:r>
      <w:r>
        <w:t>.</w:t>
      </w:r>
    </w:p>
  </w:footnote>
  <w:footnote w:id="3">
    <w:p w14:paraId="38FA29F4" w14:textId="7DE0CBFA" w:rsidR="00181888" w:rsidRDefault="00181888" w:rsidP="009B6B77">
      <w:pPr>
        <w:pStyle w:val="Notedebasdepage"/>
        <w:jc w:val="both"/>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1B0C9A">
        <w:t>Contract</w:t>
      </w:r>
      <w:r>
        <w:t>.</w:t>
      </w:r>
    </w:p>
  </w:footnote>
  <w:footnote w:id="4">
    <w:p w14:paraId="70283CE5" w14:textId="37A27600" w:rsidR="00181888" w:rsidRDefault="00181888" w:rsidP="009B6B77">
      <w:pPr>
        <w:pStyle w:val="Notedebasdepage"/>
        <w:jc w:val="both"/>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1B0C9A">
        <w:t>Contract</w:t>
      </w:r>
      <w:r>
        <w:t>.</w:t>
      </w:r>
    </w:p>
  </w:footnote>
  <w:footnote w:id="5">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8" w:name="_Hlk68018928"/>
      <w:r>
        <w:rPr>
          <w:sz w:val="16"/>
        </w:rPr>
        <w:t xml:space="preserve">a </w:t>
      </w:r>
      <w:bookmarkStart w:id="9"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8"/>
      <w:bookmarkEnd w:id="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88B4" w14:textId="690F08B8" w:rsidR="005519CA" w:rsidRPr="001F2CF0" w:rsidRDefault="009A7B4B" w:rsidP="009A7B4B">
    <w:pPr>
      <w:pStyle w:val="En-tte"/>
      <w:rPr>
        <w:i/>
        <w:iCs/>
      </w:rPr>
    </w:pPr>
    <w:r w:rsidRPr="000974FF">
      <w:rPr>
        <w:noProof/>
        <w:lang w:val="en-US"/>
      </w:rPr>
      <w:drawing>
        <wp:inline distT="0" distB="0" distL="0" distR="0" wp14:anchorId="0544C488" wp14:editId="7085F4C2">
          <wp:extent cx="1551600" cy="67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1600" cy="676800"/>
                  </a:xfrm>
                  <a:prstGeom prst="rect">
                    <a:avLst/>
                  </a:prstGeom>
                  <a:noFill/>
                  <a:ln>
                    <a:noFill/>
                  </a:ln>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693ACA"/>
    <w:multiLevelType w:val="hybridMultilevel"/>
    <w:tmpl w:val="4C5495F0"/>
    <w:lvl w:ilvl="0" w:tplc="B362404E">
      <w:start w:val="1"/>
      <w:numFmt w:val="bullet"/>
      <w:lvlText w:val=""/>
      <w:lvlJc w:val="left"/>
      <w:pPr>
        <w:ind w:left="720" w:hanging="360"/>
      </w:pPr>
      <w:rPr>
        <w:rFonts w:ascii="Wingdings" w:hAnsi="Wingdings" w:hint="default"/>
      </w:rPr>
    </w:lvl>
    <w:lvl w:ilvl="1" w:tplc="84A053A6">
      <w:start w:val="1"/>
      <w:numFmt w:val="bullet"/>
      <w:lvlText w:val="o"/>
      <w:lvlJc w:val="left"/>
      <w:pPr>
        <w:ind w:left="1440" w:hanging="360"/>
      </w:pPr>
      <w:rPr>
        <w:rFonts w:ascii="Courier New" w:hAnsi="Courier New" w:hint="default"/>
      </w:rPr>
    </w:lvl>
    <w:lvl w:ilvl="2" w:tplc="69401F3A">
      <w:start w:val="1"/>
      <w:numFmt w:val="bullet"/>
      <w:lvlText w:val=""/>
      <w:lvlJc w:val="left"/>
      <w:pPr>
        <w:ind w:left="2160" w:hanging="360"/>
      </w:pPr>
      <w:rPr>
        <w:rFonts w:ascii="Wingdings" w:hAnsi="Wingdings" w:hint="default"/>
      </w:rPr>
    </w:lvl>
    <w:lvl w:ilvl="3" w:tplc="5F4EA6D8">
      <w:start w:val="1"/>
      <w:numFmt w:val="bullet"/>
      <w:lvlText w:val=""/>
      <w:lvlJc w:val="left"/>
      <w:pPr>
        <w:ind w:left="2880" w:hanging="360"/>
      </w:pPr>
      <w:rPr>
        <w:rFonts w:ascii="Symbol" w:hAnsi="Symbol" w:hint="default"/>
      </w:rPr>
    </w:lvl>
    <w:lvl w:ilvl="4" w:tplc="24B82D9E">
      <w:start w:val="1"/>
      <w:numFmt w:val="bullet"/>
      <w:lvlText w:val="o"/>
      <w:lvlJc w:val="left"/>
      <w:pPr>
        <w:ind w:left="3600" w:hanging="360"/>
      </w:pPr>
      <w:rPr>
        <w:rFonts w:ascii="Courier New" w:hAnsi="Courier New" w:hint="default"/>
      </w:rPr>
    </w:lvl>
    <w:lvl w:ilvl="5" w:tplc="6FF4593E">
      <w:start w:val="1"/>
      <w:numFmt w:val="bullet"/>
      <w:lvlText w:val=""/>
      <w:lvlJc w:val="left"/>
      <w:pPr>
        <w:ind w:left="4320" w:hanging="360"/>
      </w:pPr>
      <w:rPr>
        <w:rFonts w:ascii="Wingdings" w:hAnsi="Wingdings" w:hint="default"/>
      </w:rPr>
    </w:lvl>
    <w:lvl w:ilvl="6" w:tplc="F4A05C6E">
      <w:start w:val="1"/>
      <w:numFmt w:val="bullet"/>
      <w:lvlText w:val=""/>
      <w:lvlJc w:val="left"/>
      <w:pPr>
        <w:ind w:left="5040" w:hanging="360"/>
      </w:pPr>
      <w:rPr>
        <w:rFonts w:ascii="Symbol" w:hAnsi="Symbol" w:hint="default"/>
      </w:rPr>
    </w:lvl>
    <w:lvl w:ilvl="7" w:tplc="78281FCC">
      <w:start w:val="1"/>
      <w:numFmt w:val="bullet"/>
      <w:lvlText w:val="o"/>
      <w:lvlJc w:val="left"/>
      <w:pPr>
        <w:ind w:left="5760" w:hanging="360"/>
      </w:pPr>
      <w:rPr>
        <w:rFonts w:ascii="Courier New" w:hAnsi="Courier New" w:hint="default"/>
      </w:rPr>
    </w:lvl>
    <w:lvl w:ilvl="8" w:tplc="367A6C8A">
      <w:start w:val="1"/>
      <w:numFmt w:val="bullet"/>
      <w:lvlText w:val=""/>
      <w:lvlJc w:val="left"/>
      <w:pPr>
        <w:ind w:left="6480" w:hanging="360"/>
      </w:pPr>
      <w:rPr>
        <w:rFonts w:ascii="Wingdings" w:hAnsi="Wingdings" w:hint="default"/>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6"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46089917">
    <w:abstractNumId w:val="3"/>
  </w:num>
  <w:num w:numId="2" w16cid:durableId="2103917961">
    <w:abstractNumId w:val="4"/>
  </w:num>
  <w:num w:numId="3" w16cid:durableId="2032492852">
    <w:abstractNumId w:val="2"/>
  </w:num>
  <w:num w:numId="4" w16cid:durableId="1757480760">
    <w:abstractNumId w:val="1"/>
  </w:num>
  <w:num w:numId="5" w16cid:durableId="851454061">
    <w:abstractNumId w:val="6"/>
  </w:num>
  <w:num w:numId="6" w16cid:durableId="1141078801">
    <w:abstractNumId w:val="5"/>
  </w:num>
  <w:num w:numId="7" w16cid:durableId="1581980836">
    <w:abstractNumId w:val="7"/>
  </w:num>
  <w:num w:numId="8" w16cid:durableId="21157872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BY Marion">
    <w15:presenceInfo w15:providerId="AD" w15:userId="S::marion.baby@cfi.fr::ea4480fc-24bd-4d45-904b-2954bc0f54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20154"/>
    <w:rsid w:val="00027AD1"/>
    <w:rsid w:val="0003347A"/>
    <w:rsid w:val="00036089"/>
    <w:rsid w:val="00037494"/>
    <w:rsid w:val="00045F6D"/>
    <w:rsid w:val="000555DC"/>
    <w:rsid w:val="00061632"/>
    <w:rsid w:val="00065FA6"/>
    <w:rsid w:val="00072B38"/>
    <w:rsid w:val="00077DC2"/>
    <w:rsid w:val="000974E7"/>
    <w:rsid w:val="000A76F9"/>
    <w:rsid w:val="000B01CD"/>
    <w:rsid w:val="000C1E61"/>
    <w:rsid w:val="000C50E3"/>
    <w:rsid w:val="000D132B"/>
    <w:rsid w:val="000E4064"/>
    <w:rsid w:val="000E68EE"/>
    <w:rsid w:val="000E76B0"/>
    <w:rsid w:val="000F0A95"/>
    <w:rsid w:val="000F12C1"/>
    <w:rsid w:val="000F2CE8"/>
    <w:rsid w:val="000F3CF9"/>
    <w:rsid w:val="001038C1"/>
    <w:rsid w:val="00112476"/>
    <w:rsid w:val="00115D6E"/>
    <w:rsid w:val="00116BDC"/>
    <w:rsid w:val="0012167F"/>
    <w:rsid w:val="0012242D"/>
    <w:rsid w:val="00133D0A"/>
    <w:rsid w:val="00143175"/>
    <w:rsid w:val="00150668"/>
    <w:rsid w:val="001671E1"/>
    <w:rsid w:val="00167F87"/>
    <w:rsid w:val="001809DD"/>
    <w:rsid w:val="00181888"/>
    <w:rsid w:val="00195046"/>
    <w:rsid w:val="001A1898"/>
    <w:rsid w:val="001A4229"/>
    <w:rsid w:val="001B0C9A"/>
    <w:rsid w:val="001B1B23"/>
    <w:rsid w:val="001C2B68"/>
    <w:rsid w:val="001C7602"/>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7C12"/>
    <w:rsid w:val="00275910"/>
    <w:rsid w:val="002762CC"/>
    <w:rsid w:val="002810FA"/>
    <w:rsid w:val="002820D4"/>
    <w:rsid w:val="00285A00"/>
    <w:rsid w:val="002905BA"/>
    <w:rsid w:val="002A7D54"/>
    <w:rsid w:val="002B214B"/>
    <w:rsid w:val="002B3C49"/>
    <w:rsid w:val="002C6A82"/>
    <w:rsid w:val="002D1222"/>
    <w:rsid w:val="002E5B21"/>
    <w:rsid w:val="002F7936"/>
    <w:rsid w:val="003021BE"/>
    <w:rsid w:val="00306031"/>
    <w:rsid w:val="00306ADA"/>
    <w:rsid w:val="003104C4"/>
    <w:rsid w:val="00320287"/>
    <w:rsid w:val="003279C7"/>
    <w:rsid w:val="00327ECD"/>
    <w:rsid w:val="00334553"/>
    <w:rsid w:val="00336E57"/>
    <w:rsid w:val="0034043E"/>
    <w:rsid w:val="0035201E"/>
    <w:rsid w:val="00353A36"/>
    <w:rsid w:val="0036003C"/>
    <w:rsid w:val="0036270A"/>
    <w:rsid w:val="00370D80"/>
    <w:rsid w:val="00377494"/>
    <w:rsid w:val="00386204"/>
    <w:rsid w:val="003940B1"/>
    <w:rsid w:val="00394E38"/>
    <w:rsid w:val="003A625D"/>
    <w:rsid w:val="003B3F44"/>
    <w:rsid w:val="003C303A"/>
    <w:rsid w:val="003D3268"/>
    <w:rsid w:val="003D6A05"/>
    <w:rsid w:val="003E1716"/>
    <w:rsid w:val="003E33DD"/>
    <w:rsid w:val="003E5A2A"/>
    <w:rsid w:val="003E72CC"/>
    <w:rsid w:val="003F09D2"/>
    <w:rsid w:val="003F0EC8"/>
    <w:rsid w:val="003F177E"/>
    <w:rsid w:val="003F6D12"/>
    <w:rsid w:val="00404913"/>
    <w:rsid w:val="00404E74"/>
    <w:rsid w:val="004060EB"/>
    <w:rsid w:val="004113F8"/>
    <w:rsid w:val="00416BFA"/>
    <w:rsid w:val="00423EB9"/>
    <w:rsid w:val="00432C38"/>
    <w:rsid w:val="004445F5"/>
    <w:rsid w:val="00445C03"/>
    <w:rsid w:val="00447F75"/>
    <w:rsid w:val="00450F00"/>
    <w:rsid w:val="004646A9"/>
    <w:rsid w:val="00474DD4"/>
    <w:rsid w:val="00477D4E"/>
    <w:rsid w:val="00482A94"/>
    <w:rsid w:val="00486105"/>
    <w:rsid w:val="00490170"/>
    <w:rsid w:val="004960DB"/>
    <w:rsid w:val="004B489A"/>
    <w:rsid w:val="004B658A"/>
    <w:rsid w:val="004C115D"/>
    <w:rsid w:val="004D38F4"/>
    <w:rsid w:val="004D41CA"/>
    <w:rsid w:val="004E708B"/>
    <w:rsid w:val="004F03FF"/>
    <w:rsid w:val="00500BAD"/>
    <w:rsid w:val="00500E6B"/>
    <w:rsid w:val="0050451A"/>
    <w:rsid w:val="005059F6"/>
    <w:rsid w:val="00511507"/>
    <w:rsid w:val="0052006D"/>
    <w:rsid w:val="00522478"/>
    <w:rsid w:val="00526BF2"/>
    <w:rsid w:val="0054047C"/>
    <w:rsid w:val="00543970"/>
    <w:rsid w:val="005519CA"/>
    <w:rsid w:val="00562939"/>
    <w:rsid w:val="00567E2C"/>
    <w:rsid w:val="0057157E"/>
    <w:rsid w:val="0057748D"/>
    <w:rsid w:val="00582871"/>
    <w:rsid w:val="0059091B"/>
    <w:rsid w:val="005A6421"/>
    <w:rsid w:val="005B29CA"/>
    <w:rsid w:val="005C6A17"/>
    <w:rsid w:val="005D0431"/>
    <w:rsid w:val="005D0835"/>
    <w:rsid w:val="005E2B4E"/>
    <w:rsid w:val="005F13B5"/>
    <w:rsid w:val="005F4A4D"/>
    <w:rsid w:val="00601D2F"/>
    <w:rsid w:val="00604A50"/>
    <w:rsid w:val="00616E39"/>
    <w:rsid w:val="00621162"/>
    <w:rsid w:val="006244B4"/>
    <w:rsid w:val="00627D1D"/>
    <w:rsid w:val="00630491"/>
    <w:rsid w:val="006306F8"/>
    <w:rsid w:val="006364B2"/>
    <w:rsid w:val="00644211"/>
    <w:rsid w:val="006451B7"/>
    <w:rsid w:val="00660FEC"/>
    <w:rsid w:val="0066646F"/>
    <w:rsid w:val="00667D49"/>
    <w:rsid w:val="00671DDE"/>
    <w:rsid w:val="00685363"/>
    <w:rsid w:val="006940A0"/>
    <w:rsid w:val="006A0DAE"/>
    <w:rsid w:val="006A2788"/>
    <w:rsid w:val="006A28B5"/>
    <w:rsid w:val="006B449E"/>
    <w:rsid w:val="006C3B67"/>
    <w:rsid w:val="006D1EF5"/>
    <w:rsid w:val="006E1DBD"/>
    <w:rsid w:val="006E5C6B"/>
    <w:rsid w:val="006E6346"/>
    <w:rsid w:val="006F1BBC"/>
    <w:rsid w:val="00701134"/>
    <w:rsid w:val="00702EF2"/>
    <w:rsid w:val="007054B6"/>
    <w:rsid w:val="007076F1"/>
    <w:rsid w:val="00711840"/>
    <w:rsid w:val="00713EDA"/>
    <w:rsid w:val="00716F73"/>
    <w:rsid w:val="00717A8F"/>
    <w:rsid w:val="00722871"/>
    <w:rsid w:val="00732878"/>
    <w:rsid w:val="00732D75"/>
    <w:rsid w:val="00732EB5"/>
    <w:rsid w:val="007410B7"/>
    <w:rsid w:val="007447BF"/>
    <w:rsid w:val="0075774B"/>
    <w:rsid w:val="00757B10"/>
    <w:rsid w:val="00765F1F"/>
    <w:rsid w:val="00774BA4"/>
    <w:rsid w:val="00781946"/>
    <w:rsid w:val="0079154E"/>
    <w:rsid w:val="007A6FD0"/>
    <w:rsid w:val="007B5C1D"/>
    <w:rsid w:val="007B65F2"/>
    <w:rsid w:val="007C6D32"/>
    <w:rsid w:val="007C7F6F"/>
    <w:rsid w:val="007E053E"/>
    <w:rsid w:val="007E7979"/>
    <w:rsid w:val="00802496"/>
    <w:rsid w:val="00803893"/>
    <w:rsid w:val="00804705"/>
    <w:rsid w:val="00806A22"/>
    <w:rsid w:val="00812009"/>
    <w:rsid w:val="00814563"/>
    <w:rsid w:val="0081559A"/>
    <w:rsid w:val="00817839"/>
    <w:rsid w:val="00831EEC"/>
    <w:rsid w:val="0083235C"/>
    <w:rsid w:val="00841F44"/>
    <w:rsid w:val="0085749D"/>
    <w:rsid w:val="00863BDE"/>
    <w:rsid w:val="00866B7A"/>
    <w:rsid w:val="0088697D"/>
    <w:rsid w:val="008940D8"/>
    <w:rsid w:val="008A54A1"/>
    <w:rsid w:val="008B211C"/>
    <w:rsid w:val="008C55EE"/>
    <w:rsid w:val="008C7681"/>
    <w:rsid w:val="008D028F"/>
    <w:rsid w:val="008D2D74"/>
    <w:rsid w:val="008D6659"/>
    <w:rsid w:val="008D69D5"/>
    <w:rsid w:val="008D7D4F"/>
    <w:rsid w:val="008F021E"/>
    <w:rsid w:val="008F2182"/>
    <w:rsid w:val="008F2B27"/>
    <w:rsid w:val="008F3AB5"/>
    <w:rsid w:val="008F4F8C"/>
    <w:rsid w:val="00901307"/>
    <w:rsid w:val="00902968"/>
    <w:rsid w:val="009103AD"/>
    <w:rsid w:val="00913B20"/>
    <w:rsid w:val="00917386"/>
    <w:rsid w:val="0092163D"/>
    <w:rsid w:val="009216E1"/>
    <w:rsid w:val="00925763"/>
    <w:rsid w:val="00941469"/>
    <w:rsid w:val="00951C5C"/>
    <w:rsid w:val="00953CC3"/>
    <w:rsid w:val="00973072"/>
    <w:rsid w:val="00985D89"/>
    <w:rsid w:val="009972D3"/>
    <w:rsid w:val="009A012C"/>
    <w:rsid w:val="009A422F"/>
    <w:rsid w:val="009A4396"/>
    <w:rsid w:val="009A7B4B"/>
    <w:rsid w:val="009B0BAD"/>
    <w:rsid w:val="009B31F9"/>
    <w:rsid w:val="009B4E45"/>
    <w:rsid w:val="009B5664"/>
    <w:rsid w:val="009B6B77"/>
    <w:rsid w:val="009E14F6"/>
    <w:rsid w:val="009E2EAE"/>
    <w:rsid w:val="009E6D2D"/>
    <w:rsid w:val="009F2A53"/>
    <w:rsid w:val="00A117FA"/>
    <w:rsid w:val="00A11F53"/>
    <w:rsid w:val="00A14E02"/>
    <w:rsid w:val="00A25FD9"/>
    <w:rsid w:val="00A347DA"/>
    <w:rsid w:val="00A43BEB"/>
    <w:rsid w:val="00A4644D"/>
    <w:rsid w:val="00A510E5"/>
    <w:rsid w:val="00A571A2"/>
    <w:rsid w:val="00A62F59"/>
    <w:rsid w:val="00A6625A"/>
    <w:rsid w:val="00A70516"/>
    <w:rsid w:val="00A827EF"/>
    <w:rsid w:val="00A958D3"/>
    <w:rsid w:val="00AA7F8C"/>
    <w:rsid w:val="00AC3438"/>
    <w:rsid w:val="00AC562B"/>
    <w:rsid w:val="00AC62E3"/>
    <w:rsid w:val="00AD0132"/>
    <w:rsid w:val="00AD44A1"/>
    <w:rsid w:val="00AE6078"/>
    <w:rsid w:val="00B00C28"/>
    <w:rsid w:val="00B12D5F"/>
    <w:rsid w:val="00B142A9"/>
    <w:rsid w:val="00B14DA0"/>
    <w:rsid w:val="00B1684B"/>
    <w:rsid w:val="00B30FA7"/>
    <w:rsid w:val="00B4059D"/>
    <w:rsid w:val="00B427F0"/>
    <w:rsid w:val="00B45239"/>
    <w:rsid w:val="00B465DD"/>
    <w:rsid w:val="00B47583"/>
    <w:rsid w:val="00B55DAC"/>
    <w:rsid w:val="00B578F2"/>
    <w:rsid w:val="00B60622"/>
    <w:rsid w:val="00B72DD8"/>
    <w:rsid w:val="00B80BB6"/>
    <w:rsid w:val="00B82086"/>
    <w:rsid w:val="00BB1E92"/>
    <w:rsid w:val="00BB2AFE"/>
    <w:rsid w:val="00BB5DB0"/>
    <w:rsid w:val="00BD1B48"/>
    <w:rsid w:val="00BD24A4"/>
    <w:rsid w:val="00BD3ACD"/>
    <w:rsid w:val="00BF1CA4"/>
    <w:rsid w:val="00BF4B8D"/>
    <w:rsid w:val="00BF686F"/>
    <w:rsid w:val="00BF74DC"/>
    <w:rsid w:val="00C11B16"/>
    <w:rsid w:val="00C1684D"/>
    <w:rsid w:val="00C32730"/>
    <w:rsid w:val="00C34FBD"/>
    <w:rsid w:val="00C3629F"/>
    <w:rsid w:val="00C40558"/>
    <w:rsid w:val="00C444FF"/>
    <w:rsid w:val="00C450B5"/>
    <w:rsid w:val="00C47AD7"/>
    <w:rsid w:val="00C52959"/>
    <w:rsid w:val="00C52A1C"/>
    <w:rsid w:val="00C77518"/>
    <w:rsid w:val="00CA3645"/>
    <w:rsid w:val="00CB1C16"/>
    <w:rsid w:val="00CC2C0F"/>
    <w:rsid w:val="00CD2DA5"/>
    <w:rsid w:val="00CE0991"/>
    <w:rsid w:val="00CE3530"/>
    <w:rsid w:val="00CF0E1F"/>
    <w:rsid w:val="00D014D3"/>
    <w:rsid w:val="00D04C48"/>
    <w:rsid w:val="00D054EB"/>
    <w:rsid w:val="00D07551"/>
    <w:rsid w:val="00D20916"/>
    <w:rsid w:val="00D24A1F"/>
    <w:rsid w:val="00D35C6B"/>
    <w:rsid w:val="00D378AC"/>
    <w:rsid w:val="00D427E8"/>
    <w:rsid w:val="00D4333C"/>
    <w:rsid w:val="00D43F77"/>
    <w:rsid w:val="00D4493F"/>
    <w:rsid w:val="00D55B56"/>
    <w:rsid w:val="00D652A8"/>
    <w:rsid w:val="00D66C52"/>
    <w:rsid w:val="00D67975"/>
    <w:rsid w:val="00D8416B"/>
    <w:rsid w:val="00DB3B88"/>
    <w:rsid w:val="00DB612B"/>
    <w:rsid w:val="00DB69AC"/>
    <w:rsid w:val="00DB7977"/>
    <w:rsid w:val="00DC23CC"/>
    <w:rsid w:val="00DC2FEF"/>
    <w:rsid w:val="00DC7E51"/>
    <w:rsid w:val="00DCAEB3"/>
    <w:rsid w:val="00DD0708"/>
    <w:rsid w:val="00DD4FA1"/>
    <w:rsid w:val="00DE7F77"/>
    <w:rsid w:val="00DF6AE4"/>
    <w:rsid w:val="00E02B5D"/>
    <w:rsid w:val="00E041A9"/>
    <w:rsid w:val="00E04910"/>
    <w:rsid w:val="00E5602E"/>
    <w:rsid w:val="00E62B7D"/>
    <w:rsid w:val="00E66E6F"/>
    <w:rsid w:val="00E73B52"/>
    <w:rsid w:val="00E7441D"/>
    <w:rsid w:val="00E80D56"/>
    <w:rsid w:val="00E81888"/>
    <w:rsid w:val="00E85292"/>
    <w:rsid w:val="00EC597E"/>
    <w:rsid w:val="00ED0D62"/>
    <w:rsid w:val="00ED6DAE"/>
    <w:rsid w:val="00ED6F6E"/>
    <w:rsid w:val="00ED7AA3"/>
    <w:rsid w:val="00EE05C7"/>
    <w:rsid w:val="00EE47AE"/>
    <w:rsid w:val="00EE7631"/>
    <w:rsid w:val="00EF3C8B"/>
    <w:rsid w:val="00F01045"/>
    <w:rsid w:val="00F1085C"/>
    <w:rsid w:val="00F12BAB"/>
    <w:rsid w:val="00F2551F"/>
    <w:rsid w:val="00F35D36"/>
    <w:rsid w:val="00F46912"/>
    <w:rsid w:val="00F62758"/>
    <w:rsid w:val="00F67E18"/>
    <w:rsid w:val="00F85321"/>
    <w:rsid w:val="00F9201E"/>
    <w:rsid w:val="00F94145"/>
    <w:rsid w:val="00F96A2A"/>
    <w:rsid w:val="00F97051"/>
    <w:rsid w:val="00FB2FA9"/>
    <w:rsid w:val="00FB5044"/>
    <w:rsid w:val="00FC234E"/>
    <w:rsid w:val="00FC2E9E"/>
    <w:rsid w:val="00FC7CAF"/>
    <w:rsid w:val="00FF2FF3"/>
    <w:rsid w:val="00FF65C4"/>
    <w:rsid w:val="0657D244"/>
    <w:rsid w:val="06F397CE"/>
    <w:rsid w:val="08D0F5EA"/>
    <w:rsid w:val="0E3E9176"/>
    <w:rsid w:val="0F6EEE4B"/>
    <w:rsid w:val="1528F427"/>
    <w:rsid w:val="20A156A8"/>
    <w:rsid w:val="225886E7"/>
    <w:rsid w:val="23EF2A6F"/>
    <w:rsid w:val="335C3A28"/>
    <w:rsid w:val="33C3347B"/>
    <w:rsid w:val="389968F4"/>
    <w:rsid w:val="4090AF10"/>
    <w:rsid w:val="4113A8FE"/>
    <w:rsid w:val="48C42BC8"/>
    <w:rsid w:val="4B07412E"/>
    <w:rsid w:val="5A733DF8"/>
    <w:rsid w:val="5FBF13BB"/>
    <w:rsid w:val="60416DE7"/>
    <w:rsid w:val="6264FA09"/>
    <w:rsid w:val="660D4C2A"/>
    <w:rsid w:val="67F18A59"/>
    <w:rsid w:val="79C4F9ED"/>
    <w:rsid w:val="7D6300F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 w:type="paragraph" w:styleId="Rvision">
    <w:name w:val="Revision"/>
    <w:hidden/>
    <w:uiPriority w:val="99"/>
    <w:semiHidden/>
    <w:rsid w:val="006304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SharedWithUsers xmlns="341c8971-ca0c-42cf-adff-1d1a241fd067">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6" ma:contentTypeDescription="Create a new document." ma:contentTypeScope="" ma:versionID="a4c34a373d6e4379e0d722910dcafa00">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07656e38f2daf6090a14867787ca3c1b"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2.xml><?xml version="1.0" encoding="utf-8"?>
<ds:datastoreItem xmlns:ds="http://schemas.openxmlformats.org/officeDocument/2006/customXml" ds:itemID="{530F1DC5-6FA0-42CA-938D-46E9B2557DFD}">
  <ds:schemaRefs>
    <ds:schemaRef ds:uri="http://purl.org/dc/terms/"/>
    <ds:schemaRef ds:uri="341c8971-ca0c-42cf-adff-1d1a241fd067"/>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a3156912-11c3-4fd9-963e-4723ea26edc7"/>
    <ds:schemaRef ds:uri="http://www.w3.org/XML/1998/namespace"/>
    <ds:schemaRef ds:uri="http://purl.org/dc/dcmitype/"/>
  </ds:schemaRefs>
</ds:datastoreItem>
</file>

<file path=customXml/itemProps3.xml><?xml version="1.0" encoding="utf-8"?>
<ds:datastoreItem xmlns:ds="http://schemas.openxmlformats.org/officeDocument/2006/customXml" ds:itemID="{354C6A61-ECB7-4E66-B88B-07C003104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156912-11c3-4fd9-963e-4723ea26edc7"/>
    <ds:schemaRef ds:uri="341c8971-ca0c-42cf-adff-1d1a241fd0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1084</Words>
  <Characters>5967</Characters>
  <Application>Microsoft Office Word</Application>
  <DocSecurity>0</DocSecurity>
  <Lines>49</Lines>
  <Paragraphs>14</Paragraphs>
  <ScaleCrop>false</ScaleCrop>
  <Company/>
  <LinksUpToDate>false</LinksUpToDate>
  <CharactersWithSpaces>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ATTIA Mayan</cp:lastModifiedBy>
  <cp:revision>24</cp:revision>
  <dcterms:created xsi:type="dcterms:W3CDTF">2025-03-30T16:08:00Z</dcterms:created>
  <dcterms:modified xsi:type="dcterms:W3CDTF">2025-03-30T16:13:00Z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Order">
    <vt:r8>79200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